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7FDAB" w14:textId="77777777" w:rsidR="00A61E1A" w:rsidRPr="00731E55" w:rsidRDefault="00A61E1A" w:rsidP="00020718">
      <w:pPr>
        <w:jc w:val="center"/>
        <w:rPr>
          <w:bCs/>
          <w:sz w:val="22"/>
          <w:szCs w:val="22"/>
        </w:rPr>
      </w:pPr>
    </w:p>
    <w:p w14:paraId="184B6DD4" w14:textId="144B500B" w:rsidR="007E6061" w:rsidRPr="009411D4" w:rsidRDefault="007E6061" w:rsidP="00020718">
      <w:pPr>
        <w:jc w:val="center"/>
        <w:rPr>
          <w:b/>
          <w:sz w:val="22"/>
          <w:szCs w:val="22"/>
        </w:rPr>
      </w:pPr>
      <w:r w:rsidRPr="009411D4">
        <w:rPr>
          <w:b/>
          <w:sz w:val="22"/>
          <w:szCs w:val="22"/>
        </w:rPr>
        <w:t>Umowa</w:t>
      </w:r>
      <w:r w:rsidR="00822C3B" w:rsidRPr="009411D4">
        <w:rPr>
          <w:b/>
          <w:sz w:val="22"/>
          <w:szCs w:val="22"/>
        </w:rPr>
        <w:t xml:space="preserve"> nr </w:t>
      </w:r>
      <w:r w:rsidR="00FA0F25">
        <w:rPr>
          <w:b/>
          <w:sz w:val="22"/>
          <w:szCs w:val="22"/>
        </w:rPr>
        <w:t>………….</w:t>
      </w:r>
    </w:p>
    <w:p w14:paraId="20C1164A" w14:textId="77777777" w:rsidR="007E6061" w:rsidRPr="00731E55" w:rsidRDefault="007E6061" w:rsidP="00020718">
      <w:pPr>
        <w:rPr>
          <w:bCs/>
          <w:sz w:val="22"/>
          <w:szCs w:val="22"/>
        </w:rPr>
      </w:pPr>
    </w:p>
    <w:p w14:paraId="2A80D82C" w14:textId="5178208A" w:rsidR="007E6061" w:rsidRPr="00731E55" w:rsidRDefault="007E6061" w:rsidP="00020718">
      <w:pPr>
        <w:jc w:val="both"/>
        <w:rPr>
          <w:bCs/>
          <w:sz w:val="22"/>
          <w:szCs w:val="22"/>
        </w:rPr>
      </w:pPr>
      <w:r w:rsidRPr="00731E55">
        <w:rPr>
          <w:bCs/>
          <w:sz w:val="22"/>
          <w:szCs w:val="22"/>
        </w:rPr>
        <w:t xml:space="preserve">zawarta w </w:t>
      </w:r>
      <w:r w:rsidR="00A127FF" w:rsidRPr="00731E55">
        <w:rPr>
          <w:bCs/>
          <w:sz w:val="22"/>
          <w:szCs w:val="22"/>
        </w:rPr>
        <w:t>dniu</w:t>
      </w:r>
      <w:r w:rsidR="00A127FF">
        <w:rPr>
          <w:bCs/>
          <w:sz w:val="22"/>
          <w:szCs w:val="22"/>
        </w:rPr>
        <w:t xml:space="preserve"> …</w:t>
      </w:r>
      <w:r w:rsidR="00FA0F25">
        <w:rPr>
          <w:bCs/>
          <w:sz w:val="22"/>
          <w:szCs w:val="22"/>
        </w:rPr>
        <w:t>…</w:t>
      </w:r>
      <w:r w:rsidR="00A127FF">
        <w:rPr>
          <w:bCs/>
          <w:sz w:val="22"/>
          <w:szCs w:val="22"/>
        </w:rPr>
        <w:t>……</w:t>
      </w:r>
      <w:r w:rsidR="00B345AA" w:rsidRPr="009411D4">
        <w:rPr>
          <w:b/>
          <w:sz w:val="22"/>
          <w:szCs w:val="22"/>
        </w:rPr>
        <w:t>20</w:t>
      </w:r>
      <w:r w:rsidR="001818A7" w:rsidRPr="009411D4">
        <w:rPr>
          <w:b/>
          <w:sz w:val="22"/>
          <w:szCs w:val="22"/>
        </w:rPr>
        <w:t>2</w:t>
      </w:r>
      <w:r w:rsidR="006E09C2">
        <w:rPr>
          <w:b/>
          <w:sz w:val="22"/>
          <w:szCs w:val="22"/>
        </w:rPr>
        <w:t>4</w:t>
      </w:r>
      <w:r w:rsidR="00822C3B" w:rsidRPr="009411D4">
        <w:rPr>
          <w:b/>
          <w:sz w:val="22"/>
          <w:szCs w:val="22"/>
        </w:rPr>
        <w:t xml:space="preserve"> </w:t>
      </w:r>
      <w:r w:rsidRPr="009411D4">
        <w:rPr>
          <w:b/>
          <w:sz w:val="22"/>
          <w:szCs w:val="22"/>
        </w:rPr>
        <w:t>r</w:t>
      </w:r>
      <w:r w:rsidRPr="00731E55">
        <w:rPr>
          <w:bCs/>
          <w:sz w:val="22"/>
          <w:szCs w:val="22"/>
        </w:rPr>
        <w:t>., pomiędzy:</w:t>
      </w:r>
    </w:p>
    <w:p w14:paraId="05855686" w14:textId="77777777" w:rsidR="00522474" w:rsidRPr="00522474" w:rsidRDefault="00522474" w:rsidP="00522474">
      <w:pPr>
        <w:spacing w:line="252" w:lineRule="auto"/>
        <w:jc w:val="both"/>
        <w:rPr>
          <w:sz w:val="22"/>
          <w:szCs w:val="22"/>
        </w:rPr>
      </w:pPr>
      <w:r w:rsidRPr="00522474">
        <w:rPr>
          <w:color w:val="000000"/>
          <w:sz w:val="22"/>
          <w:szCs w:val="22"/>
        </w:rPr>
        <w:t xml:space="preserve">Miastem Łódź, ul. Piotrkowska 104, 90-926 Łódź, NIP 725-00-28-902, reprezentowanym przez </w:t>
      </w:r>
      <w:r w:rsidRPr="00522474">
        <w:rPr>
          <w:bCs/>
          <w:color w:val="000000"/>
          <w:sz w:val="22"/>
          <w:szCs w:val="22"/>
        </w:rPr>
        <w:t xml:space="preserve">Zarząd Lokali Miejskich z </w:t>
      </w:r>
      <w:r w:rsidRPr="00522474">
        <w:rPr>
          <w:color w:val="000000"/>
          <w:sz w:val="22"/>
          <w:szCs w:val="22"/>
        </w:rPr>
        <w:t xml:space="preserve">siedzibą w Łodzi, przy al. Tadeusza Kościuszki 47, </w:t>
      </w:r>
      <w:r w:rsidRPr="00522474">
        <w:rPr>
          <w:sz w:val="22"/>
          <w:szCs w:val="22"/>
        </w:rPr>
        <w:t xml:space="preserve">90-514 Łódź, NIP: 7252122232, REGON: 363752546, </w:t>
      </w:r>
      <w:r w:rsidRPr="00522474">
        <w:rPr>
          <w:rFonts w:eastAsia="Lucida Sans Unicode"/>
          <w:bCs/>
          <w:kern w:val="2"/>
          <w:sz w:val="22"/>
          <w:szCs w:val="22"/>
        </w:rPr>
        <w:t xml:space="preserve">który działa jako zarządca nieruchomości </w:t>
      </w:r>
      <w:r w:rsidRPr="00522474">
        <w:rPr>
          <w:rFonts w:eastAsia="Lucida Sans Unicode"/>
          <w:kern w:val="2"/>
          <w:sz w:val="22"/>
          <w:szCs w:val="22"/>
        </w:rPr>
        <w:t>stanow</w:t>
      </w:r>
      <w:r w:rsidRPr="00522474">
        <w:rPr>
          <w:rFonts w:eastAsia="Lucida Sans Unicode"/>
          <w:bCs/>
          <w:kern w:val="2"/>
          <w:sz w:val="22"/>
          <w:szCs w:val="22"/>
        </w:rPr>
        <w:t xml:space="preserve">iących własność Gminy Łódź, Skarbu Państwa, osób fizycznych oraz stanowiących własność osób fizycznych i Gminy Łódź, </w:t>
      </w:r>
      <w:r w:rsidRPr="00522474">
        <w:rPr>
          <w:color w:val="000000"/>
          <w:sz w:val="22"/>
          <w:szCs w:val="22"/>
        </w:rPr>
        <w:t xml:space="preserve">zwanym dalej </w:t>
      </w:r>
      <w:r w:rsidRPr="00522474">
        <w:rPr>
          <w:b/>
          <w:color w:val="000000"/>
          <w:sz w:val="22"/>
          <w:szCs w:val="22"/>
        </w:rPr>
        <w:t>„Zamawiającym”</w:t>
      </w:r>
      <w:r w:rsidRPr="00522474">
        <w:rPr>
          <w:color w:val="000000"/>
          <w:sz w:val="22"/>
          <w:szCs w:val="22"/>
        </w:rPr>
        <w:t xml:space="preserve"> w imieniu którego działa:</w:t>
      </w:r>
    </w:p>
    <w:p w14:paraId="3AB0721C" w14:textId="605515C9" w:rsidR="009411D4" w:rsidRPr="009411D4" w:rsidRDefault="009411D4" w:rsidP="00522474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Katarzyna </w:t>
      </w:r>
      <w:proofErr w:type="spellStart"/>
      <w:r>
        <w:rPr>
          <w:b/>
          <w:bCs/>
          <w:sz w:val="22"/>
          <w:szCs w:val="22"/>
        </w:rPr>
        <w:t>Błachowicz</w:t>
      </w:r>
      <w:proofErr w:type="spellEnd"/>
      <w:r>
        <w:rPr>
          <w:b/>
          <w:bCs/>
          <w:sz w:val="22"/>
          <w:szCs w:val="22"/>
        </w:rPr>
        <w:t>- Barszcz – Zastępca Dyrektora ds. Utrzymania Zasobu</w:t>
      </w:r>
      <w:r w:rsidRPr="00C44077">
        <w:rPr>
          <w:b/>
          <w:bCs/>
          <w:sz w:val="22"/>
          <w:szCs w:val="22"/>
        </w:rPr>
        <w:t xml:space="preserve"> </w:t>
      </w:r>
    </w:p>
    <w:p w14:paraId="13E62533" w14:textId="16BF0F08" w:rsidR="00522474" w:rsidRPr="00522474" w:rsidRDefault="00522474" w:rsidP="00522474">
      <w:pPr>
        <w:jc w:val="both"/>
        <w:rPr>
          <w:sz w:val="22"/>
          <w:szCs w:val="22"/>
        </w:rPr>
      </w:pPr>
      <w:r w:rsidRPr="00522474">
        <w:rPr>
          <w:sz w:val="22"/>
          <w:szCs w:val="22"/>
        </w:rPr>
        <w:t xml:space="preserve">a </w:t>
      </w:r>
    </w:p>
    <w:p w14:paraId="4AD62FD8" w14:textId="441E59DF" w:rsidR="00522474" w:rsidRPr="00522474" w:rsidRDefault="00FA0F25" w:rsidP="00522474">
      <w:pPr>
        <w:spacing w:line="252" w:lineRule="auto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22474" w:rsidRPr="00522474">
        <w:rPr>
          <w:color w:val="000000"/>
          <w:sz w:val="22"/>
          <w:szCs w:val="22"/>
        </w:rPr>
        <w:t xml:space="preserve">zwanym dalej </w:t>
      </w:r>
      <w:r w:rsidR="00522474" w:rsidRPr="00522474">
        <w:rPr>
          <w:b/>
          <w:bCs/>
          <w:color w:val="000000"/>
          <w:sz w:val="22"/>
          <w:szCs w:val="22"/>
        </w:rPr>
        <w:t>„Wykonawcą”</w:t>
      </w:r>
    </w:p>
    <w:p w14:paraId="008D0763" w14:textId="77777777" w:rsidR="00A97E34" w:rsidRPr="00731E55" w:rsidRDefault="00A97E34" w:rsidP="00020718">
      <w:pPr>
        <w:jc w:val="both"/>
        <w:rPr>
          <w:sz w:val="22"/>
          <w:szCs w:val="22"/>
        </w:rPr>
      </w:pPr>
    </w:p>
    <w:p w14:paraId="3D6103A8" w14:textId="77777777" w:rsidR="00A97E34" w:rsidRPr="00FD675A" w:rsidRDefault="00A97E34" w:rsidP="00020718">
      <w:pPr>
        <w:jc w:val="center"/>
        <w:rPr>
          <w:b/>
          <w:sz w:val="22"/>
          <w:szCs w:val="22"/>
        </w:rPr>
      </w:pPr>
      <w:r w:rsidRPr="00FD675A">
        <w:rPr>
          <w:b/>
          <w:sz w:val="22"/>
          <w:szCs w:val="22"/>
        </w:rPr>
        <w:t>§ 1      PRZEDMIOT UMOWY</w:t>
      </w:r>
    </w:p>
    <w:p w14:paraId="2D10ACF0" w14:textId="6E0E3709" w:rsidR="00FD675A" w:rsidRPr="00AD7EEC" w:rsidRDefault="007E6061" w:rsidP="00AD7EEC">
      <w:pPr>
        <w:numPr>
          <w:ilvl w:val="0"/>
          <w:numId w:val="34"/>
        </w:numPr>
        <w:suppressAutoHyphens/>
        <w:ind w:left="284" w:hanging="284"/>
        <w:jc w:val="both"/>
        <w:rPr>
          <w:sz w:val="22"/>
          <w:szCs w:val="22"/>
        </w:rPr>
      </w:pPr>
      <w:r w:rsidRPr="00FD675A">
        <w:rPr>
          <w:sz w:val="22"/>
          <w:szCs w:val="22"/>
        </w:rPr>
        <w:t>Zgodnie</w:t>
      </w:r>
      <w:r w:rsidR="003467AA" w:rsidRPr="00FD675A">
        <w:rPr>
          <w:sz w:val="22"/>
          <w:szCs w:val="22"/>
        </w:rPr>
        <w:t xml:space="preserve"> </w:t>
      </w:r>
      <w:r w:rsidR="00822C3B" w:rsidRPr="00FD675A">
        <w:rPr>
          <w:sz w:val="22"/>
          <w:szCs w:val="22"/>
        </w:rPr>
        <w:t>z wynikiem postępowania o udzielenie zamówienia publicznego nr</w:t>
      </w:r>
      <w:r w:rsidR="00AD7EEC">
        <w:rPr>
          <w:sz w:val="22"/>
          <w:szCs w:val="22"/>
        </w:rPr>
        <w:t xml:space="preserve"> </w:t>
      </w:r>
      <w:r w:rsidR="00AD7EEC" w:rsidRPr="00AD7EEC">
        <w:rPr>
          <w:sz w:val="22"/>
          <w:szCs w:val="22"/>
        </w:rPr>
        <w:t>DZP.26.</w:t>
      </w:r>
      <w:r w:rsidR="00555790">
        <w:rPr>
          <w:sz w:val="22"/>
          <w:szCs w:val="22"/>
        </w:rPr>
        <w:t>34.</w:t>
      </w:r>
      <w:r w:rsidR="00AD7EEC" w:rsidRPr="00AD7EEC">
        <w:rPr>
          <w:sz w:val="22"/>
          <w:szCs w:val="22"/>
        </w:rPr>
        <w:t>2024 o wartości poniżej 130 000 zł</w:t>
      </w:r>
      <w:r w:rsidR="00AD7EEC">
        <w:rPr>
          <w:sz w:val="22"/>
          <w:szCs w:val="22"/>
        </w:rPr>
        <w:t>,</w:t>
      </w:r>
      <w:r w:rsidR="0053582E" w:rsidRPr="00AD7EEC">
        <w:rPr>
          <w:sz w:val="22"/>
          <w:szCs w:val="22"/>
        </w:rPr>
        <w:t xml:space="preserve"> </w:t>
      </w:r>
      <w:r w:rsidRPr="00AD7EEC">
        <w:rPr>
          <w:sz w:val="22"/>
          <w:szCs w:val="22"/>
        </w:rPr>
        <w:t>Zamawiający powierza, a Wykonawca zobowiązuje się do</w:t>
      </w:r>
      <w:r w:rsidR="00EA7D2C" w:rsidRPr="00AD7EEC">
        <w:rPr>
          <w:sz w:val="22"/>
          <w:szCs w:val="22"/>
        </w:rPr>
        <w:t>:</w:t>
      </w:r>
      <w:r w:rsidR="00FD675A" w:rsidRPr="00AD7EEC">
        <w:rPr>
          <w:b/>
          <w:sz w:val="22"/>
          <w:szCs w:val="22"/>
        </w:rPr>
        <w:t xml:space="preserve"> wykonania</w:t>
      </w:r>
      <w:r w:rsidR="00FD675A" w:rsidRPr="00AD7EEC">
        <w:rPr>
          <w:sz w:val="22"/>
          <w:szCs w:val="22"/>
        </w:rPr>
        <w:t xml:space="preserve"> </w:t>
      </w:r>
      <w:r w:rsidR="00FD675A" w:rsidRPr="00AD7EEC">
        <w:rPr>
          <w:rFonts w:cs="Tahoma"/>
          <w:b/>
          <w:sz w:val="22"/>
          <w:szCs w:val="22"/>
        </w:rPr>
        <w:t>przeglądów - sprawdzenia stanu technicznego instalacji gazowej (w tym szczelności) wraz z odbiornikami gazowymi – kontroli instalacji i urządzeń gazowych</w:t>
      </w:r>
      <w:r w:rsidR="00FD675A" w:rsidRPr="00AD7EEC">
        <w:rPr>
          <w:rFonts w:cs="Tahoma"/>
          <w:sz w:val="22"/>
          <w:szCs w:val="22"/>
        </w:rPr>
        <w:t xml:space="preserve"> wynikających z art. 62 ust.1 pkt. 1 lit c) ustawy z dnia 7 lipca 1994r. Prawo Budowlane (tekst jednolity </w:t>
      </w:r>
      <w:r w:rsidR="00BF3305" w:rsidRPr="00AD7EEC">
        <w:rPr>
          <w:rFonts w:cs="Calibri"/>
          <w:sz w:val="22"/>
          <w:szCs w:val="22"/>
        </w:rPr>
        <w:t>t. j. Dz. U. z 2021 r. poz. 2351 ze zm.</w:t>
      </w:r>
      <w:r w:rsidR="00BF3305" w:rsidRPr="00AD7EEC">
        <w:rPr>
          <w:rFonts w:cs="Tahoma"/>
          <w:sz w:val="22"/>
          <w:szCs w:val="22"/>
        </w:rPr>
        <w:t xml:space="preserve">) </w:t>
      </w:r>
      <w:r w:rsidR="00FD675A" w:rsidRPr="00AD7EEC">
        <w:rPr>
          <w:rFonts w:cs="Tahoma"/>
          <w:sz w:val="22"/>
          <w:szCs w:val="22"/>
        </w:rPr>
        <w:t>oraz z § 4-6 Rozporządzenia Ministra Spraw Wewnętrznych i Administracji z dnia 16.08.1999r. w sprawie warunków technicznych użytkowania budynków mieszkalnych (Dz. U. z 1999r.  Nr 74, poz. 836</w:t>
      </w:r>
      <w:r w:rsidR="00A12945" w:rsidRPr="00AD7EEC">
        <w:rPr>
          <w:rFonts w:cs="Tahoma"/>
          <w:sz w:val="22"/>
          <w:szCs w:val="22"/>
        </w:rPr>
        <w:t xml:space="preserve">z </w:t>
      </w:r>
      <w:proofErr w:type="spellStart"/>
      <w:r w:rsidR="00A12945" w:rsidRPr="00AD7EEC">
        <w:rPr>
          <w:rFonts w:cs="Tahoma"/>
          <w:sz w:val="22"/>
          <w:szCs w:val="22"/>
        </w:rPr>
        <w:t>póź</w:t>
      </w:r>
      <w:proofErr w:type="spellEnd"/>
      <w:r w:rsidR="00A12945" w:rsidRPr="00AD7EEC">
        <w:rPr>
          <w:rFonts w:cs="Tahoma"/>
          <w:sz w:val="22"/>
          <w:szCs w:val="22"/>
        </w:rPr>
        <w:t>. zm</w:t>
      </w:r>
      <w:r w:rsidR="00FD675A" w:rsidRPr="00AD7EEC">
        <w:rPr>
          <w:rFonts w:cs="Tahoma"/>
          <w:sz w:val="22"/>
          <w:szCs w:val="22"/>
        </w:rPr>
        <w:t xml:space="preserve">). </w:t>
      </w:r>
    </w:p>
    <w:p w14:paraId="73C74F92" w14:textId="666BC5A3" w:rsidR="00FD675A" w:rsidRPr="00FD675A" w:rsidRDefault="00FD675A" w:rsidP="00FD675A">
      <w:pPr>
        <w:numPr>
          <w:ilvl w:val="0"/>
          <w:numId w:val="34"/>
        </w:numPr>
        <w:suppressAutoHyphens/>
        <w:ind w:left="284" w:hanging="284"/>
        <w:jc w:val="both"/>
        <w:rPr>
          <w:rFonts w:cs="Tahoma"/>
          <w:sz w:val="22"/>
          <w:szCs w:val="22"/>
        </w:rPr>
      </w:pPr>
      <w:r w:rsidRPr="00FD675A">
        <w:rPr>
          <w:rFonts w:cs="Tahoma"/>
          <w:sz w:val="22"/>
          <w:szCs w:val="22"/>
        </w:rPr>
        <w:t xml:space="preserve">Szczegółowy wykaz nieruchomości z ilością lokali określa </w:t>
      </w:r>
      <w:r w:rsidRPr="00FD675A">
        <w:rPr>
          <w:rFonts w:cs="Tahoma"/>
          <w:b/>
          <w:sz w:val="22"/>
          <w:szCs w:val="22"/>
        </w:rPr>
        <w:t>załącznik nr</w:t>
      </w:r>
      <w:r w:rsidR="009411D4">
        <w:rPr>
          <w:rFonts w:cs="Tahoma"/>
          <w:b/>
          <w:sz w:val="22"/>
          <w:szCs w:val="22"/>
        </w:rPr>
        <w:t xml:space="preserve"> 2</w:t>
      </w:r>
      <w:r w:rsidRPr="00FD675A">
        <w:rPr>
          <w:rFonts w:cs="Tahoma"/>
          <w:sz w:val="22"/>
          <w:szCs w:val="22"/>
        </w:rPr>
        <w:t xml:space="preserve"> do umowy</w:t>
      </w:r>
      <w:r w:rsidR="008D78DF">
        <w:rPr>
          <w:rFonts w:cs="Tahoma"/>
          <w:sz w:val="22"/>
          <w:szCs w:val="22"/>
        </w:rPr>
        <w:t>.</w:t>
      </w:r>
      <w:del w:id="0" w:author="Beata Chęcińska" w:date="2024-02-15T14:14:00Z">
        <w:r w:rsidRPr="00FD675A" w:rsidDel="008D78DF">
          <w:rPr>
            <w:rFonts w:cs="Tahoma"/>
            <w:sz w:val="22"/>
            <w:szCs w:val="22"/>
          </w:rPr>
          <w:delText xml:space="preserve">-      </w:delText>
        </w:r>
        <w:r w:rsidR="00A127FF" w:rsidDel="008D78DF">
          <w:rPr>
            <w:rFonts w:cs="Tahoma"/>
            <w:sz w:val="22"/>
            <w:szCs w:val="22"/>
          </w:rPr>
          <w:delText xml:space="preserve">       </w:delText>
        </w:r>
        <w:r w:rsidRPr="00FD675A" w:rsidDel="008D78DF">
          <w:rPr>
            <w:rFonts w:cs="Tahoma"/>
            <w:sz w:val="22"/>
            <w:szCs w:val="22"/>
          </w:rPr>
          <w:delText xml:space="preserve"> </w:delText>
        </w:r>
        <w:r w:rsidRPr="00FD675A" w:rsidDel="008D78DF">
          <w:rPr>
            <w:rFonts w:cs="Tahoma"/>
            <w:b/>
            <w:sz w:val="22"/>
            <w:szCs w:val="22"/>
          </w:rPr>
          <w:delText xml:space="preserve">Cześć </w:delText>
        </w:r>
        <w:r w:rsidR="009411D4" w:rsidDel="008D78DF">
          <w:rPr>
            <w:rFonts w:cs="Tahoma"/>
            <w:b/>
            <w:sz w:val="22"/>
            <w:szCs w:val="22"/>
          </w:rPr>
          <w:delText>nr 1</w:delText>
        </w:r>
        <w:r w:rsidRPr="00FD675A" w:rsidDel="008D78DF">
          <w:rPr>
            <w:rFonts w:cs="Tahoma"/>
            <w:b/>
            <w:sz w:val="22"/>
            <w:szCs w:val="22"/>
          </w:rPr>
          <w:delText xml:space="preserve"> zamówienia</w:delText>
        </w:r>
        <w:r w:rsidRPr="00FD675A" w:rsidDel="008D78DF">
          <w:rPr>
            <w:rFonts w:cs="Tahoma"/>
            <w:sz w:val="22"/>
            <w:szCs w:val="22"/>
          </w:rPr>
          <w:delText xml:space="preserve">. </w:delText>
        </w:r>
      </w:del>
    </w:p>
    <w:p w14:paraId="404492D1" w14:textId="77777777" w:rsidR="00FD675A" w:rsidRPr="000D0726" w:rsidRDefault="00FD675A" w:rsidP="00FD675A">
      <w:pPr>
        <w:numPr>
          <w:ilvl w:val="0"/>
          <w:numId w:val="34"/>
        </w:numPr>
        <w:suppressAutoHyphens/>
        <w:ind w:left="284" w:hanging="284"/>
        <w:jc w:val="both"/>
        <w:rPr>
          <w:rFonts w:cs="Tahoma"/>
          <w:sz w:val="22"/>
          <w:szCs w:val="22"/>
        </w:rPr>
      </w:pPr>
      <w:r w:rsidRPr="000D0726">
        <w:rPr>
          <w:rFonts w:cs="Tahoma"/>
          <w:sz w:val="22"/>
          <w:szCs w:val="22"/>
        </w:rPr>
        <w:t>Przegląd – kontrola instalacji i urządzeń gazowych, o których mowa w § 1 ust 1 umowy polegać będzie na:</w:t>
      </w:r>
    </w:p>
    <w:p w14:paraId="21C142A8" w14:textId="77777777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bookmarkStart w:id="1" w:name="_Hlk9256472"/>
      <w:bookmarkStart w:id="2" w:name="_Hlk9256211"/>
      <w:r w:rsidRPr="00B52637">
        <w:rPr>
          <w:rFonts w:cs="Tahoma"/>
          <w:sz w:val="22"/>
          <w:szCs w:val="22"/>
        </w:rPr>
        <w:t>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zgodności istniejącej instalacji gazowej z aktualnie obowiązującymi przepisami</w:t>
      </w:r>
      <w:r>
        <w:rPr>
          <w:rFonts w:cs="Tahoma"/>
          <w:sz w:val="22"/>
          <w:szCs w:val="22"/>
        </w:rPr>
        <w:t>;</w:t>
      </w:r>
    </w:p>
    <w:p w14:paraId="0E26DBA2" w14:textId="77777777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>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stanu technicznego rur gazowych w piwnicach, korytarzach, przejściach przez stropu (tuleje), ściany oraz prawidłowość usytuowania w odniesieniu do innych instalacji</w:t>
      </w:r>
      <w:r>
        <w:rPr>
          <w:rFonts w:cs="Tahoma"/>
          <w:sz w:val="22"/>
          <w:szCs w:val="22"/>
        </w:rPr>
        <w:t>;</w:t>
      </w:r>
    </w:p>
    <w:p w14:paraId="03C49CF6" w14:textId="77777777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>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dostępu do zaworów odcinających i ich zabezpieczenie</w:t>
      </w:r>
      <w:r>
        <w:rPr>
          <w:rFonts w:cs="Tahoma"/>
          <w:sz w:val="22"/>
          <w:szCs w:val="22"/>
        </w:rPr>
        <w:t>;</w:t>
      </w:r>
    </w:p>
    <w:p w14:paraId="28C64B4E" w14:textId="50531AB1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>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przejś</w:t>
      </w:r>
      <w:r>
        <w:rPr>
          <w:rFonts w:cs="Tahoma"/>
          <w:sz w:val="22"/>
          <w:szCs w:val="22"/>
        </w:rPr>
        <w:t>ć</w:t>
      </w:r>
      <w:r w:rsidRPr="00B52637">
        <w:rPr>
          <w:rFonts w:cs="Tahoma"/>
          <w:sz w:val="22"/>
          <w:szCs w:val="22"/>
        </w:rPr>
        <w:t xml:space="preserve"> przewodów przez zewnętrzne ściany budynków oraz 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możliwości przedostania się gazu do piwnic budynku, o ile budynek posiada piwnice </w:t>
      </w:r>
      <w:r w:rsidR="00AB08B8">
        <w:rPr>
          <w:rFonts w:cs="Tahoma"/>
          <w:sz w:val="22"/>
          <w:szCs w:val="22"/>
        </w:rPr>
        <w:br/>
      </w:r>
      <w:r w:rsidRPr="00B52637">
        <w:rPr>
          <w:rFonts w:cs="Tahoma"/>
          <w:sz w:val="22"/>
          <w:szCs w:val="22"/>
        </w:rPr>
        <w:t>i przyłącze jest w gruncie</w:t>
      </w:r>
      <w:r>
        <w:rPr>
          <w:rFonts w:cs="Tahoma"/>
          <w:sz w:val="22"/>
          <w:szCs w:val="22"/>
        </w:rPr>
        <w:t>;</w:t>
      </w:r>
    </w:p>
    <w:p w14:paraId="5A43C32E" w14:textId="77777777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>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oznakowania instalacji gazowej w piwnicach i klatkach schodowych</w:t>
      </w:r>
      <w:r>
        <w:rPr>
          <w:rFonts w:cs="Tahoma"/>
          <w:sz w:val="22"/>
          <w:szCs w:val="22"/>
        </w:rPr>
        <w:t>;</w:t>
      </w:r>
    </w:p>
    <w:p w14:paraId="74A39F5D" w14:textId="77777777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>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czy następuje stężenie gazu w piwnicach, na górnych piętrach budynków wyposażonych w sanitarne kanały zbiorcze we wnękach gazomierzy</w:t>
      </w:r>
      <w:r>
        <w:rPr>
          <w:rFonts w:cs="Tahoma"/>
          <w:sz w:val="22"/>
          <w:szCs w:val="22"/>
        </w:rPr>
        <w:t>;</w:t>
      </w:r>
    </w:p>
    <w:p w14:paraId="4425A2F4" w14:textId="77777777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>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– manometrem wodnym szczelności instalacji gazowej – gazomierzy, złączy gwintowanych, odbiorników gazowych</w:t>
      </w:r>
      <w:r>
        <w:rPr>
          <w:rFonts w:cs="Tahoma"/>
          <w:sz w:val="22"/>
          <w:szCs w:val="22"/>
        </w:rPr>
        <w:t>;</w:t>
      </w:r>
    </w:p>
    <w:p w14:paraId="72E94154" w14:textId="07C2C6F8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>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stanu technicznego odbiorników gazowych oraz procesu spalania gazu </w:t>
      </w:r>
      <w:r w:rsidR="00AB08B8">
        <w:rPr>
          <w:rFonts w:cs="Tahoma"/>
          <w:sz w:val="22"/>
          <w:szCs w:val="22"/>
        </w:rPr>
        <w:br/>
      </w:r>
      <w:r w:rsidRPr="00B52637">
        <w:rPr>
          <w:rFonts w:cs="Tahoma"/>
          <w:sz w:val="22"/>
          <w:szCs w:val="22"/>
        </w:rPr>
        <w:t>w lokalach mieszkalnych, użytkowych, pralniach</w:t>
      </w:r>
      <w:r>
        <w:rPr>
          <w:rFonts w:cs="Tahoma"/>
          <w:sz w:val="22"/>
          <w:szCs w:val="22"/>
        </w:rPr>
        <w:t>;</w:t>
      </w:r>
    </w:p>
    <w:p w14:paraId="797C39C9" w14:textId="5657CDBE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 xml:space="preserve">Sprawdzenie stanu elastycznych połączeń odbiorników gazowych pod katem zgodności </w:t>
      </w:r>
      <w:r w:rsidR="00AB08B8">
        <w:rPr>
          <w:rFonts w:cs="Tahoma"/>
          <w:sz w:val="22"/>
          <w:szCs w:val="22"/>
        </w:rPr>
        <w:br/>
      </w:r>
      <w:r w:rsidRPr="00B52637">
        <w:rPr>
          <w:rFonts w:cs="Tahoma"/>
          <w:sz w:val="22"/>
          <w:szCs w:val="22"/>
        </w:rPr>
        <w:t>z wymaganymi atestami</w:t>
      </w:r>
      <w:r>
        <w:rPr>
          <w:rFonts w:cs="Tahoma"/>
          <w:sz w:val="22"/>
          <w:szCs w:val="22"/>
        </w:rPr>
        <w:t>;</w:t>
      </w:r>
    </w:p>
    <w:p w14:paraId="7D17818F" w14:textId="566B097B" w:rsidR="00FD675A" w:rsidRPr="00225D5D" w:rsidRDefault="00FD675A" w:rsidP="00225D5D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>Wykonaniu próby szczelności instalacji zasilającej/poziomy i piony/ przy udziale</w:t>
      </w:r>
      <w:r w:rsidRPr="00B52637">
        <w:rPr>
          <w:sz w:val="22"/>
          <w:szCs w:val="22"/>
        </w:rPr>
        <w:t xml:space="preserve"> przedstawiciela </w:t>
      </w:r>
      <w:r w:rsidRPr="00225D5D">
        <w:rPr>
          <w:sz w:val="22"/>
          <w:szCs w:val="22"/>
        </w:rPr>
        <w:t>Zamawiającego;</w:t>
      </w:r>
    </w:p>
    <w:p w14:paraId="09D23E7E" w14:textId="2FE30A9B" w:rsidR="00FD675A" w:rsidRDefault="00FD675A" w:rsidP="00FD675A">
      <w:pPr>
        <w:numPr>
          <w:ilvl w:val="0"/>
          <w:numId w:val="35"/>
        </w:numPr>
        <w:suppressAutoHyphens/>
        <w:jc w:val="both"/>
        <w:rPr>
          <w:sz w:val="22"/>
          <w:szCs w:val="22"/>
        </w:rPr>
      </w:pPr>
      <w:r w:rsidRPr="00B742E5">
        <w:rPr>
          <w:sz w:val="22"/>
          <w:szCs w:val="22"/>
        </w:rPr>
        <w:t>Sprawdzeniu</w:t>
      </w:r>
      <w:r w:rsidR="00225D5D">
        <w:rPr>
          <w:sz w:val="22"/>
          <w:szCs w:val="22"/>
        </w:rPr>
        <w:t xml:space="preserve"> </w:t>
      </w:r>
      <w:r w:rsidRPr="00B742E5">
        <w:rPr>
          <w:sz w:val="22"/>
          <w:szCs w:val="22"/>
        </w:rPr>
        <w:t xml:space="preserve">prawidłowości lokalizacji gazomierzy, szczelności połączeń instalacji </w:t>
      </w:r>
      <w:r w:rsidR="00AB08B8">
        <w:rPr>
          <w:sz w:val="22"/>
          <w:szCs w:val="22"/>
        </w:rPr>
        <w:br/>
      </w:r>
      <w:r w:rsidRPr="00B742E5">
        <w:rPr>
          <w:sz w:val="22"/>
          <w:szCs w:val="22"/>
        </w:rPr>
        <w:t>z gazomierzem i odbiornikami gazu</w:t>
      </w:r>
      <w:r>
        <w:rPr>
          <w:sz w:val="22"/>
          <w:szCs w:val="22"/>
        </w:rPr>
        <w:t>;</w:t>
      </w:r>
    </w:p>
    <w:p w14:paraId="61B41ED8" w14:textId="77777777" w:rsidR="00FD675A" w:rsidRDefault="00FD675A" w:rsidP="002E1936">
      <w:pPr>
        <w:numPr>
          <w:ilvl w:val="0"/>
          <w:numId w:val="35"/>
        </w:numPr>
        <w:suppressAutoHyphens/>
        <w:jc w:val="both"/>
        <w:rPr>
          <w:sz w:val="22"/>
          <w:szCs w:val="22"/>
        </w:rPr>
      </w:pPr>
      <w:r w:rsidRPr="00B742E5">
        <w:rPr>
          <w:rFonts w:cs="Tahoma"/>
          <w:sz w:val="22"/>
          <w:szCs w:val="22"/>
        </w:rPr>
        <w:t xml:space="preserve">Sprawdzeniu i w razie potrzeby doszczelnieniu rurociągów poziomych i pionowych </w:t>
      </w:r>
      <w:r w:rsidRPr="00B742E5">
        <w:rPr>
          <w:sz w:val="22"/>
          <w:szCs w:val="22"/>
        </w:rPr>
        <w:t>instalacji oraz instalacji w lokalach</w:t>
      </w:r>
      <w:r>
        <w:rPr>
          <w:sz w:val="22"/>
          <w:szCs w:val="22"/>
        </w:rPr>
        <w:t>, (</w:t>
      </w:r>
      <w:r w:rsidRPr="00B742E5">
        <w:rPr>
          <w:sz w:val="22"/>
          <w:szCs w:val="22"/>
        </w:rPr>
        <w:t>doszczelnienie połączeń gwintowanych</w:t>
      </w:r>
      <w:r>
        <w:rPr>
          <w:sz w:val="22"/>
          <w:szCs w:val="22"/>
        </w:rPr>
        <w:t xml:space="preserve"> w</w:t>
      </w:r>
      <w:r w:rsidRPr="00B742E5">
        <w:rPr>
          <w:sz w:val="22"/>
          <w:szCs w:val="22"/>
        </w:rPr>
        <w:t xml:space="preserve"> koniecznym zakresie</w:t>
      </w:r>
      <w:r>
        <w:rPr>
          <w:sz w:val="22"/>
          <w:szCs w:val="22"/>
        </w:rPr>
        <w:t>);</w:t>
      </w:r>
    </w:p>
    <w:p w14:paraId="561031B7" w14:textId="77777777" w:rsidR="00FD675A" w:rsidRPr="00B742E5" w:rsidRDefault="00FD675A" w:rsidP="002E1936">
      <w:pPr>
        <w:numPr>
          <w:ilvl w:val="0"/>
          <w:numId w:val="35"/>
        </w:numPr>
        <w:suppressAutoHyphens/>
        <w:jc w:val="both"/>
        <w:rPr>
          <w:sz w:val="22"/>
          <w:szCs w:val="22"/>
        </w:rPr>
      </w:pPr>
      <w:r w:rsidRPr="00B742E5">
        <w:rPr>
          <w:rFonts w:cs="Tahoma"/>
          <w:sz w:val="22"/>
          <w:szCs w:val="22"/>
        </w:rPr>
        <w:t>Sprawdzeniu i w razie potrzeby doszczelnieniu kurków gazowych w instalacji wewnętrznej</w:t>
      </w:r>
      <w:r>
        <w:rPr>
          <w:rFonts w:cs="Tahoma"/>
          <w:sz w:val="22"/>
          <w:szCs w:val="22"/>
        </w:rPr>
        <w:t>;</w:t>
      </w:r>
    </w:p>
    <w:p w14:paraId="46500CE0" w14:textId="77777777" w:rsidR="00FD675A" w:rsidRPr="0022555E" w:rsidRDefault="00FD675A" w:rsidP="002E1936">
      <w:pPr>
        <w:numPr>
          <w:ilvl w:val="0"/>
          <w:numId w:val="35"/>
        </w:numPr>
        <w:suppressAutoHyphens/>
        <w:jc w:val="both"/>
        <w:rPr>
          <w:sz w:val="22"/>
          <w:szCs w:val="22"/>
        </w:rPr>
      </w:pPr>
      <w:r w:rsidRPr="00B742E5">
        <w:rPr>
          <w:rFonts w:cs="Tahoma"/>
          <w:sz w:val="22"/>
          <w:szCs w:val="22"/>
        </w:rPr>
        <w:t>Sprawdzeniu sprawności i szczelności urządzeń gazowych zainstalowanych w lokalu</w:t>
      </w:r>
      <w:r>
        <w:rPr>
          <w:rFonts w:cs="Tahoma"/>
          <w:sz w:val="22"/>
          <w:szCs w:val="22"/>
        </w:rPr>
        <w:t>;</w:t>
      </w:r>
    </w:p>
    <w:p w14:paraId="080ACD96" w14:textId="77777777" w:rsidR="00FD675A" w:rsidRPr="0022555E" w:rsidRDefault="00FD675A" w:rsidP="002E1936">
      <w:pPr>
        <w:numPr>
          <w:ilvl w:val="0"/>
          <w:numId w:val="35"/>
        </w:numPr>
        <w:suppressAutoHyphens/>
        <w:jc w:val="both"/>
        <w:rPr>
          <w:sz w:val="22"/>
          <w:szCs w:val="22"/>
        </w:rPr>
      </w:pPr>
      <w:r w:rsidRPr="0022555E">
        <w:rPr>
          <w:rFonts w:cs="Tahoma"/>
          <w:sz w:val="22"/>
          <w:szCs w:val="22"/>
        </w:rPr>
        <w:t xml:space="preserve">Sprawdzeniu stanu zabezpieczenia antykorozyjnego instalacji gazowej i w razie </w:t>
      </w:r>
      <w:r w:rsidRPr="0022555E">
        <w:rPr>
          <w:sz w:val="22"/>
          <w:szCs w:val="22"/>
        </w:rPr>
        <w:t xml:space="preserve">potrzeby </w:t>
      </w:r>
    </w:p>
    <w:p w14:paraId="217DAFA9" w14:textId="77777777" w:rsidR="00FD675A" w:rsidRDefault="00FD675A" w:rsidP="00FD675A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7C5394">
        <w:rPr>
          <w:sz w:val="22"/>
          <w:szCs w:val="22"/>
        </w:rPr>
        <w:t>oczyszczeniu jej i pomalowaniu farbą antykorozyjną</w:t>
      </w:r>
      <w:r>
        <w:rPr>
          <w:sz w:val="22"/>
          <w:szCs w:val="22"/>
        </w:rPr>
        <w:t>;</w:t>
      </w:r>
    </w:p>
    <w:p w14:paraId="6DC8BAC3" w14:textId="77777777" w:rsidR="00FD675A" w:rsidRPr="00243B05" w:rsidRDefault="00FD675A" w:rsidP="00BF3305">
      <w:pPr>
        <w:ind w:left="284"/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t xml:space="preserve">16) </w:t>
      </w:r>
      <w:r w:rsidRPr="00243B05">
        <w:rPr>
          <w:rFonts w:cs="Tahoma"/>
          <w:sz w:val="22"/>
          <w:szCs w:val="22"/>
        </w:rPr>
        <w:t xml:space="preserve">W przypadkach stwierdzenia w lokalach nieprawidłowo podłączonych odbiorników </w:t>
      </w:r>
      <w:r w:rsidRPr="00243B05">
        <w:rPr>
          <w:sz w:val="22"/>
          <w:szCs w:val="22"/>
        </w:rPr>
        <w:t xml:space="preserve">gazowych, </w:t>
      </w:r>
    </w:p>
    <w:p w14:paraId="48B1B8E9" w14:textId="77777777" w:rsidR="00FD675A" w:rsidRDefault="00FD675A" w:rsidP="00BF3305">
      <w:pPr>
        <w:ind w:left="284"/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t xml:space="preserve">       </w:t>
      </w:r>
      <w:r w:rsidRPr="007C5394">
        <w:rPr>
          <w:sz w:val="22"/>
          <w:szCs w:val="22"/>
        </w:rPr>
        <w:t>odłączeniu tych urządzeń od instalacji i zakorkowaniu jej</w:t>
      </w:r>
      <w:r>
        <w:rPr>
          <w:sz w:val="22"/>
          <w:szCs w:val="22"/>
        </w:rPr>
        <w:t>;</w:t>
      </w:r>
    </w:p>
    <w:p w14:paraId="650F960A" w14:textId="77777777" w:rsidR="00FD675A" w:rsidRDefault="00FD675A" w:rsidP="00BF3305">
      <w:pPr>
        <w:ind w:left="284"/>
        <w:jc w:val="both"/>
        <w:rPr>
          <w:rFonts w:cs="Tahoma"/>
          <w:sz w:val="22"/>
          <w:szCs w:val="22"/>
        </w:rPr>
      </w:pPr>
      <w:r>
        <w:rPr>
          <w:sz w:val="22"/>
          <w:szCs w:val="22"/>
        </w:rPr>
        <w:lastRenderedPageBreak/>
        <w:t>17)</w:t>
      </w:r>
      <w:r>
        <w:rPr>
          <w:rFonts w:cs="Tahoma"/>
          <w:sz w:val="22"/>
          <w:szCs w:val="22"/>
        </w:rPr>
        <w:t xml:space="preserve">  </w:t>
      </w:r>
      <w:r w:rsidRPr="007C5394">
        <w:rPr>
          <w:rFonts w:cs="Tahoma"/>
          <w:sz w:val="22"/>
          <w:szCs w:val="22"/>
        </w:rPr>
        <w:t xml:space="preserve">W przypadkach stwierdzenia w lokalu niesprawnego urządzenia gazowego odłączeniu </w:t>
      </w:r>
    </w:p>
    <w:p w14:paraId="21FBDDD8" w14:textId="77777777" w:rsidR="00FD675A" w:rsidRPr="004E7E99" w:rsidRDefault="00FD675A" w:rsidP="00BF3305">
      <w:pPr>
        <w:ind w:left="284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   </w:t>
      </w:r>
      <w:r w:rsidRPr="007C5394">
        <w:rPr>
          <w:sz w:val="22"/>
          <w:szCs w:val="22"/>
        </w:rPr>
        <w:t>urządzenia</w:t>
      </w:r>
      <w:r>
        <w:rPr>
          <w:sz w:val="22"/>
          <w:szCs w:val="22"/>
        </w:rPr>
        <w:t xml:space="preserve"> </w:t>
      </w:r>
      <w:r w:rsidRPr="007C5394">
        <w:rPr>
          <w:sz w:val="22"/>
          <w:szCs w:val="22"/>
        </w:rPr>
        <w:t>i zakorkowaniu instalacji</w:t>
      </w:r>
      <w:r>
        <w:rPr>
          <w:sz w:val="22"/>
          <w:szCs w:val="22"/>
        </w:rPr>
        <w:t>;</w:t>
      </w:r>
    </w:p>
    <w:p w14:paraId="567A63A3" w14:textId="77777777" w:rsidR="00FD675A" w:rsidRDefault="00FD675A" w:rsidP="00BF3305">
      <w:pPr>
        <w:ind w:left="284"/>
        <w:jc w:val="both"/>
        <w:rPr>
          <w:rFonts w:cs="Tahoma"/>
          <w:sz w:val="22"/>
          <w:szCs w:val="22"/>
        </w:rPr>
      </w:pPr>
      <w:r>
        <w:rPr>
          <w:sz w:val="22"/>
          <w:szCs w:val="22"/>
        </w:rPr>
        <w:t xml:space="preserve">18) </w:t>
      </w:r>
      <w:r w:rsidRPr="007C5394">
        <w:rPr>
          <w:rFonts w:cs="Tahoma"/>
          <w:sz w:val="22"/>
          <w:szCs w:val="22"/>
        </w:rPr>
        <w:t>Odnotowaniu w protokole z przeglądu faktu demontażu urządzenia</w:t>
      </w:r>
      <w:r>
        <w:rPr>
          <w:rFonts w:cs="Tahoma"/>
          <w:sz w:val="22"/>
          <w:szCs w:val="22"/>
        </w:rPr>
        <w:t>;</w:t>
      </w:r>
    </w:p>
    <w:p w14:paraId="304D3896" w14:textId="77777777" w:rsidR="00FD675A" w:rsidRPr="0022555E" w:rsidRDefault="00FD675A" w:rsidP="00BF3305">
      <w:pPr>
        <w:ind w:left="284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19) </w:t>
      </w:r>
      <w:r w:rsidRPr="007C5394">
        <w:rPr>
          <w:rFonts w:cs="Tahoma"/>
          <w:sz w:val="22"/>
          <w:szCs w:val="22"/>
        </w:rPr>
        <w:t xml:space="preserve">W przypadku protestów ze strony najemcy lokalu dot. demontażu niesprawnego </w:t>
      </w:r>
      <w:r w:rsidRPr="007C5394">
        <w:rPr>
          <w:sz w:val="22"/>
          <w:szCs w:val="22"/>
        </w:rPr>
        <w:t xml:space="preserve">urządzenia </w:t>
      </w:r>
      <w:r>
        <w:rPr>
          <w:sz w:val="22"/>
          <w:szCs w:val="22"/>
        </w:rPr>
        <w:t xml:space="preserve">    </w:t>
      </w:r>
    </w:p>
    <w:p w14:paraId="1D809A33" w14:textId="77777777" w:rsidR="00FD675A" w:rsidRDefault="00FD675A" w:rsidP="00BF3305">
      <w:pPr>
        <w:ind w:left="284"/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t xml:space="preserve">       </w:t>
      </w:r>
      <w:r w:rsidRPr="007C5394">
        <w:rPr>
          <w:sz w:val="22"/>
          <w:szCs w:val="22"/>
        </w:rPr>
        <w:t>powiadomienie o powyższym fakcie administratora nieruchomości</w:t>
      </w:r>
      <w:r>
        <w:rPr>
          <w:sz w:val="22"/>
          <w:szCs w:val="22"/>
        </w:rPr>
        <w:t>;</w:t>
      </w:r>
    </w:p>
    <w:bookmarkEnd w:id="1"/>
    <w:p w14:paraId="69A869D8" w14:textId="77777777" w:rsidR="00FD675A" w:rsidRDefault="00FD675A" w:rsidP="00BF3305">
      <w:pPr>
        <w:ind w:left="284"/>
        <w:rPr>
          <w:rFonts w:cs="Tahoma"/>
          <w:sz w:val="22"/>
          <w:szCs w:val="22"/>
        </w:rPr>
      </w:pPr>
      <w:r>
        <w:rPr>
          <w:sz w:val="22"/>
          <w:szCs w:val="22"/>
        </w:rPr>
        <w:t xml:space="preserve">20) </w:t>
      </w:r>
      <w:bookmarkStart w:id="3" w:name="_Hlk9256539"/>
      <w:r w:rsidRPr="007C5394">
        <w:rPr>
          <w:rFonts w:cs="Tahoma"/>
          <w:sz w:val="22"/>
          <w:szCs w:val="22"/>
        </w:rPr>
        <w:t>Ponowne uruchomienie instalacji gazowej zasilającej wraz z instalacją rozprowadzającą</w:t>
      </w:r>
      <w:r w:rsidRPr="007C5394">
        <w:rPr>
          <w:sz w:val="22"/>
          <w:szCs w:val="22"/>
        </w:rPr>
        <w:t xml:space="preserve"> </w:t>
      </w:r>
      <w:r w:rsidRPr="007C5394">
        <w:rPr>
          <w:rFonts w:cs="Tahoma"/>
          <w:sz w:val="22"/>
          <w:szCs w:val="22"/>
        </w:rPr>
        <w:t xml:space="preserve">i </w:t>
      </w:r>
    </w:p>
    <w:p w14:paraId="7CF18311" w14:textId="77777777" w:rsidR="00FD675A" w:rsidRPr="0022555E" w:rsidRDefault="00FD675A" w:rsidP="00FD675A">
      <w:pPr>
        <w:ind w:left="284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  </w:t>
      </w:r>
      <w:r w:rsidRPr="007C5394">
        <w:rPr>
          <w:rFonts w:cs="Tahoma"/>
          <w:sz w:val="22"/>
          <w:szCs w:val="22"/>
        </w:rPr>
        <w:t>urządzeniami w poszczególnych lokalach.</w:t>
      </w:r>
      <w:r>
        <w:rPr>
          <w:rFonts w:cs="Tahoma"/>
          <w:sz w:val="22"/>
          <w:szCs w:val="22"/>
        </w:rPr>
        <w:t xml:space="preserve">    </w:t>
      </w:r>
    </w:p>
    <w:bookmarkEnd w:id="2"/>
    <w:bookmarkEnd w:id="3"/>
    <w:p w14:paraId="583E3031" w14:textId="77777777" w:rsidR="00FD675A" w:rsidRPr="007C5394" w:rsidRDefault="00FD675A" w:rsidP="00FD675A">
      <w:pPr>
        <w:numPr>
          <w:ilvl w:val="0"/>
          <w:numId w:val="34"/>
        </w:numPr>
        <w:suppressAutoHyphens/>
        <w:ind w:left="284" w:hanging="284"/>
        <w:jc w:val="both"/>
        <w:rPr>
          <w:rFonts w:cs="Tahoma"/>
          <w:sz w:val="22"/>
          <w:szCs w:val="22"/>
        </w:rPr>
      </w:pPr>
      <w:r w:rsidRPr="007C5394">
        <w:rPr>
          <w:rFonts w:cs="Tahoma"/>
          <w:sz w:val="22"/>
          <w:szCs w:val="22"/>
        </w:rPr>
        <w:t xml:space="preserve">Wykonawca jest zobowiązany do wykonania przeglądu instalacji i urządzeń gazowych we wszystkich lokalach mieszkalnych i użytkowych.  </w:t>
      </w:r>
    </w:p>
    <w:p w14:paraId="64CB9BF1" w14:textId="77777777" w:rsidR="00FD675A" w:rsidRPr="007C5394" w:rsidRDefault="00FD675A" w:rsidP="00FD675A">
      <w:pPr>
        <w:numPr>
          <w:ilvl w:val="0"/>
          <w:numId w:val="34"/>
        </w:numPr>
        <w:suppressAutoHyphens/>
        <w:ind w:left="284" w:hanging="284"/>
        <w:jc w:val="both"/>
        <w:rPr>
          <w:rFonts w:cs="Tahoma"/>
          <w:sz w:val="22"/>
          <w:szCs w:val="22"/>
        </w:rPr>
      </w:pPr>
      <w:r w:rsidRPr="007C5394">
        <w:rPr>
          <w:rFonts w:cs="Tahoma"/>
          <w:sz w:val="22"/>
          <w:szCs w:val="22"/>
        </w:rPr>
        <w:t xml:space="preserve">W przypadku braku dostępu do lokalu Wykonawca jest zobowiązany zgłosić ten fakt administratorowi nieruchomości. </w:t>
      </w:r>
    </w:p>
    <w:p w14:paraId="722A6C13" w14:textId="77777777" w:rsidR="00FD675A" w:rsidRPr="007C5394" w:rsidRDefault="00FD675A" w:rsidP="00FD675A">
      <w:pPr>
        <w:numPr>
          <w:ilvl w:val="0"/>
          <w:numId w:val="34"/>
        </w:numPr>
        <w:suppressAutoHyphens/>
        <w:ind w:left="284" w:hanging="284"/>
        <w:jc w:val="both"/>
        <w:rPr>
          <w:rFonts w:cs="Tahoma"/>
          <w:sz w:val="22"/>
          <w:szCs w:val="22"/>
        </w:rPr>
      </w:pPr>
      <w:r w:rsidRPr="007C5394">
        <w:rPr>
          <w:rFonts w:cs="Tahoma"/>
          <w:sz w:val="22"/>
          <w:szCs w:val="22"/>
        </w:rPr>
        <w:t>W przypadku wystąpienia sytuacji awaryjnych m.in. zakręcenia dopływu gazu przez Służby Miejskie lub gestora sieci</w:t>
      </w:r>
      <w:r>
        <w:rPr>
          <w:rFonts w:cs="Tahoma"/>
          <w:sz w:val="22"/>
          <w:szCs w:val="22"/>
        </w:rPr>
        <w:t>,</w:t>
      </w:r>
      <w:r w:rsidRPr="007C5394">
        <w:rPr>
          <w:rFonts w:cs="Tahoma"/>
          <w:sz w:val="22"/>
          <w:szCs w:val="22"/>
        </w:rPr>
        <w:t xml:space="preserve"> Wykonawca będzie zobowiązany do niezwłocznego przystąpienia do powtórnej kontroli instalacji gazowej w celu jej ponownego uruchomienia.  </w:t>
      </w:r>
    </w:p>
    <w:p w14:paraId="60811AF3" w14:textId="77777777" w:rsidR="00FD675A" w:rsidRPr="00541DB3" w:rsidRDefault="00FD675A" w:rsidP="00FD675A">
      <w:pPr>
        <w:numPr>
          <w:ilvl w:val="0"/>
          <w:numId w:val="34"/>
        </w:numPr>
        <w:suppressAutoHyphens/>
        <w:ind w:left="284" w:hanging="284"/>
        <w:jc w:val="both"/>
        <w:rPr>
          <w:rFonts w:cs="Tahoma"/>
          <w:sz w:val="22"/>
          <w:szCs w:val="22"/>
        </w:rPr>
      </w:pPr>
      <w:r w:rsidRPr="00541DB3">
        <w:rPr>
          <w:rFonts w:cs="Tahoma"/>
          <w:sz w:val="22"/>
          <w:szCs w:val="22"/>
        </w:rPr>
        <w:t xml:space="preserve">Wszelkie prace związane z przeglądem – kontrolą instalacji i urządzeń gazowych, o których mowa w § 1 </w:t>
      </w:r>
      <w:r>
        <w:rPr>
          <w:rFonts w:cs="Tahoma"/>
          <w:sz w:val="22"/>
          <w:szCs w:val="22"/>
        </w:rPr>
        <w:t>ust.</w:t>
      </w:r>
      <w:r w:rsidRPr="00541DB3">
        <w:rPr>
          <w:rFonts w:cs="Tahoma"/>
          <w:sz w:val="22"/>
          <w:szCs w:val="22"/>
        </w:rPr>
        <w:t xml:space="preserve"> 1 i </w:t>
      </w:r>
      <w:r>
        <w:rPr>
          <w:rFonts w:cs="Tahoma"/>
          <w:sz w:val="22"/>
          <w:szCs w:val="22"/>
        </w:rPr>
        <w:t>ust.</w:t>
      </w:r>
      <w:r w:rsidRPr="00541DB3">
        <w:rPr>
          <w:rFonts w:cs="Tahoma"/>
          <w:sz w:val="22"/>
          <w:szCs w:val="22"/>
        </w:rPr>
        <w:t xml:space="preserve"> </w:t>
      </w:r>
      <w:r>
        <w:rPr>
          <w:rFonts w:cs="Tahoma"/>
          <w:sz w:val="22"/>
          <w:szCs w:val="22"/>
        </w:rPr>
        <w:t>3</w:t>
      </w:r>
      <w:r w:rsidRPr="00541DB3">
        <w:rPr>
          <w:rFonts w:cs="Tahoma"/>
          <w:sz w:val="22"/>
          <w:szCs w:val="22"/>
        </w:rPr>
        <w:t xml:space="preserve"> Wykonawca wykona przy użyciu własnych środków i materiałów i na koszt własny. </w:t>
      </w:r>
    </w:p>
    <w:p w14:paraId="53F3B478" w14:textId="77777777" w:rsidR="00FD675A" w:rsidRDefault="00FD675A" w:rsidP="00FD675A">
      <w:pPr>
        <w:tabs>
          <w:tab w:val="left" w:pos="4665"/>
        </w:tabs>
        <w:jc w:val="both"/>
      </w:pPr>
    </w:p>
    <w:p w14:paraId="475F316A" w14:textId="1E3C4B07" w:rsidR="00FD675A" w:rsidRPr="00AB08B8" w:rsidRDefault="00FD675A" w:rsidP="00FD675A">
      <w:pPr>
        <w:jc w:val="center"/>
        <w:rPr>
          <w:b/>
          <w:bCs/>
          <w:sz w:val="22"/>
          <w:szCs w:val="22"/>
        </w:rPr>
      </w:pPr>
      <w:r w:rsidRPr="00AB08B8">
        <w:rPr>
          <w:b/>
          <w:bCs/>
          <w:sz w:val="22"/>
          <w:szCs w:val="22"/>
        </w:rPr>
        <w:t>§ 2</w:t>
      </w:r>
      <w:r w:rsidR="00AB08B8">
        <w:rPr>
          <w:b/>
          <w:bCs/>
          <w:sz w:val="22"/>
          <w:szCs w:val="22"/>
        </w:rPr>
        <w:t xml:space="preserve">      TERMINY</w:t>
      </w:r>
    </w:p>
    <w:p w14:paraId="29F796D6" w14:textId="31BAAB0B" w:rsidR="00FD675A" w:rsidRPr="00B425F5" w:rsidRDefault="00FD675A" w:rsidP="00AB08B8">
      <w:pPr>
        <w:rPr>
          <w:sz w:val="22"/>
          <w:szCs w:val="22"/>
        </w:rPr>
      </w:pPr>
      <w:r>
        <w:t xml:space="preserve">1. </w:t>
      </w:r>
      <w:r w:rsidRPr="00B425F5">
        <w:rPr>
          <w:sz w:val="22"/>
          <w:szCs w:val="22"/>
        </w:rPr>
        <w:t>Termin rozpoczęcia prac strony ustalają na dzień zawarcia umowy</w:t>
      </w:r>
      <w:r>
        <w:rPr>
          <w:sz w:val="22"/>
          <w:szCs w:val="22"/>
        </w:rPr>
        <w:t>.</w:t>
      </w:r>
      <w:r w:rsidRPr="00B425F5">
        <w:rPr>
          <w:b/>
          <w:sz w:val="22"/>
          <w:szCs w:val="22"/>
        </w:rPr>
        <w:t xml:space="preserve">   </w:t>
      </w:r>
    </w:p>
    <w:p w14:paraId="1792C77F" w14:textId="1AC759FA" w:rsidR="00054BAF" w:rsidRDefault="00FD675A" w:rsidP="00AB08B8">
      <w:pPr>
        <w:rPr>
          <w:sz w:val="22"/>
          <w:szCs w:val="22"/>
        </w:rPr>
      </w:pPr>
      <w:r w:rsidRPr="00B425F5">
        <w:rPr>
          <w:sz w:val="22"/>
          <w:szCs w:val="22"/>
        </w:rPr>
        <w:t xml:space="preserve">2. Termin </w:t>
      </w:r>
      <w:r w:rsidR="001B3BF1">
        <w:rPr>
          <w:sz w:val="22"/>
          <w:szCs w:val="22"/>
        </w:rPr>
        <w:t>wykonania przeglądów</w:t>
      </w:r>
      <w:r w:rsidRPr="00B425F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dla poszczególnych nieruchomości </w:t>
      </w:r>
      <w:r w:rsidR="00054BAF">
        <w:rPr>
          <w:sz w:val="22"/>
          <w:szCs w:val="22"/>
        </w:rPr>
        <w:t xml:space="preserve">określa harmonogram przeglądów sporządzony przez Wykonawcę z </w:t>
      </w:r>
      <w:r w:rsidR="003A7F0F">
        <w:rPr>
          <w:sz w:val="22"/>
          <w:szCs w:val="22"/>
        </w:rPr>
        <w:t>uwzględnieniem następujących</w:t>
      </w:r>
      <w:r w:rsidR="00054BAF">
        <w:rPr>
          <w:sz w:val="22"/>
          <w:szCs w:val="22"/>
        </w:rPr>
        <w:t xml:space="preserve"> zasad. </w:t>
      </w:r>
    </w:p>
    <w:p w14:paraId="3C2EA714" w14:textId="29261E91" w:rsidR="001B3BF1" w:rsidRPr="001B3BF1" w:rsidRDefault="001B3BF1" w:rsidP="001B3BF1">
      <w:pPr>
        <w:rPr>
          <w:b/>
          <w:bCs/>
          <w:sz w:val="22"/>
          <w:szCs w:val="22"/>
          <w:u w:val="single"/>
        </w:rPr>
      </w:pPr>
      <w:r>
        <w:rPr>
          <w:sz w:val="22"/>
          <w:szCs w:val="22"/>
        </w:rPr>
        <w:t xml:space="preserve">- </w:t>
      </w:r>
      <w:r w:rsidRPr="001B3BF1">
        <w:rPr>
          <w:sz w:val="22"/>
          <w:szCs w:val="22"/>
        </w:rPr>
        <w:t xml:space="preserve">Dla nieruchomości, dla których nie wskazana jest data ostatniego przeglądu oraz dla nieruchomości, dla których data ostatniego przeglądu jest sprzed ponad jednego roku: </w:t>
      </w:r>
      <w:r w:rsidRPr="001B3BF1">
        <w:rPr>
          <w:b/>
          <w:bCs/>
          <w:sz w:val="22"/>
          <w:szCs w:val="22"/>
          <w:u w:val="single"/>
        </w:rPr>
        <w:t>niezwłocznie, lecz nie dłużej niż 60 dni od daty podpisania umowy.</w:t>
      </w:r>
    </w:p>
    <w:p w14:paraId="1A6255BA" w14:textId="2B3AC1CF" w:rsidR="00FD675A" w:rsidRDefault="001B3BF1" w:rsidP="00AB08B8">
      <w:pPr>
        <w:rPr>
          <w:sz w:val="22"/>
          <w:szCs w:val="22"/>
        </w:rPr>
      </w:pPr>
      <w:r>
        <w:rPr>
          <w:sz w:val="22"/>
          <w:szCs w:val="22"/>
        </w:rPr>
        <w:t xml:space="preserve"> - </w:t>
      </w:r>
      <w:r w:rsidRPr="001B3BF1">
        <w:rPr>
          <w:sz w:val="22"/>
          <w:szCs w:val="22"/>
        </w:rPr>
        <w:t xml:space="preserve">Dla pozostałych nieruchomości </w:t>
      </w:r>
      <w:r w:rsidRPr="00054BAF">
        <w:rPr>
          <w:b/>
          <w:bCs/>
          <w:sz w:val="22"/>
          <w:szCs w:val="22"/>
        </w:rPr>
        <w:t>systematycznie z uwzględnieniem daty ostatniego przeglądu</w:t>
      </w:r>
      <w:r w:rsidRPr="001B3BF1">
        <w:rPr>
          <w:sz w:val="22"/>
          <w:szCs w:val="22"/>
        </w:rPr>
        <w:t xml:space="preserve"> tj. w pierwszej kolejności należy przeprowadzić przeglądy nieruchomości, dla których mija 1 rok od daty ostatniego przeglądu, </w:t>
      </w:r>
      <w:r w:rsidRPr="00054BAF">
        <w:rPr>
          <w:b/>
          <w:bCs/>
          <w:sz w:val="22"/>
          <w:szCs w:val="22"/>
        </w:rPr>
        <w:t>jednak nie później niż do dnia 30.06.202</w:t>
      </w:r>
      <w:r w:rsidR="00D15F51">
        <w:rPr>
          <w:b/>
          <w:bCs/>
          <w:sz w:val="22"/>
          <w:szCs w:val="22"/>
        </w:rPr>
        <w:t>4</w:t>
      </w:r>
      <w:r w:rsidRPr="00054BAF">
        <w:rPr>
          <w:b/>
          <w:bCs/>
          <w:sz w:val="22"/>
          <w:szCs w:val="22"/>
        </w:rPr>
        <w:t xml:space="preserve"> r.</w:t>
      </w:r>
      <w:r>
        <w:rPr>
          <w:sz w:val="22"/>
          <w:szCs w:val="22"/>
        </w:rPr>
        <w:t xml:space="preserve"> </w:t>
      </w:r>
      <w:r w:rsidRPr="001B3BF1">
        <w:rPr>
          <w:sz w:val="22"/>
          <w:szCs w:val="22"/>
        </w:rPr>
        <w:t xml:space="preserve">  </w:t>
      </w:r>
    </w:p>
    <w:p w14:paraId="17D8DC82" w14:textId="2277FB9B" w:rsidR="00054BAF" w:rsidRPr="00054BAF" w:rsidRDefault="00054BAF" w:rsidP="00054BAF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054BAF">
        <w:rPr>
          <w:sz w:val="22"/>
          <w:szCs w:val="22"/>
        </w:rPr>
        <w:t xml:space="preserve">Termin wykonania przeglądów instalacji gazowej nie może przekraczać </w:t>
      </w:r>
      <w:r w:rsidRPr="00054BAF">
        <w:rPr>
          <w:b/>
          <w:sz w:val="22"/>
          <w:szCs w:val="22"/>
          <w:u w:val="single"/>
        </w:rPr>
        <w:t>30 dni</w:t>
      </w:r>
      <w:r w:rsidRPr="00054BAF">
        <w:rPr>
          <w:sz w:val="22"/>
          <w:szCs w:val="22"/>
        </w:rPr>
        <w:t xml:space="preserve"> od terminu </w:t>
      </w:r>
      <w:r w:rsidR="00BF5C95">
        <w:rPr>
          <w:sz w:val="22"/>
          <w:szCs w:val="22"/>
        </w:rPr>
        <w:t xml:space="preserve">przekazania </w:t>
      </w:r>
      <w:r w:rsidR="000708F3">
        <w:rPr>
          <w:sz w:val="22"/>
          <w:szCs w:val="22"/>
        </w:rPr>
        <w:t xml:space="preserve">Wykonawcy </w:t>
      </w:r>
      <w:r w:rsidR="000708F3" w:rsidRPr="00054BAF">
        <w:rPr>
          <w:sz w:val="22"/>
          <w:szCs w:val="22"/>
        </w:rPr>
        <w:t>przeglądów</w:t>
      </w:r>
      <w:r w:rsidRPr="00054BAF">
        <w:rPr>
          <w:sz w:val="22"/>
          <w:szCs w:val="22"/>
        </w:rPr>
        <w:t xml:space="preserve">  kominiarskich, chyba, że w dniu zawarcia umowy termin ten upłynął. Wykonawca uwzględni </w:t>
      </w:r>
      <w:r>
        <w:rPr>
          <w:sz w:val="22"/>
          <w:szCs w:val="22"/>
        </w:rPr>
        <w:t xml:space="preserve">w pierwszej kolejności </w:t>
      </w:r>
      <w:r w:rsidRPr="00054BAF">
        <w:rPr>
          <w:sz w:val="22"/>
          <w:szCs w:val="22"/>
        </w:rPr>
        <w:t>nieruchomości, dla których termin 30 dniowy już upłynął</w:t>
      </w:r>
      <w:r>
        <w:rPr>
          <w:sz w:val="22"/>
          <w:szCs w:val="22"/>
        </w:rPr>
        <w:t>.</w:t>
      </w:r>
    </w:p>
    <w:p w14:paraId="18C1CC1B" w14:textId="759013BB" w:rsidR="00054BAF" w:rsidRDefault="00054BAF" w:rsidP="00AB08B8">
      <w:pPr>
        <w:rPr>
          <w:sz w:val="22"/>
          <w:szCs w:val="22"/>
        </w:rPr>
      </w:pPr>
    </w:p>
    <w:p w14:paraId="3E9AF7E5" w14:textId="77777777" w:rsidR="005817CF" w:rsidRPr="008235C2" w:rsidRDefault="005817CF" w:rsidP="00AB08B8">
      <w:pPr>
        <w:rPr>
          <w:sz w:val="22"/>
          <w:szCs w:val="22"/>
        </w:rPr>
      </w:pPr>
    </w:p>
    <w:p w14:paraId="3D53D6D6" w14:textId="77777777" w:rsidR="00FD675A" w:rsidRDefault="00FD675A" w:rsidP="00AB08B8">
      <w:r>
        <w:t xml:space="preserve">                                                        </w:t>
      </w:r>
    </w:p>
    <w:p w14:paraId="5465ADC7" w14:textId="5A80E661" w:rsidR="00FD675A" w:rsidRPr="00AB08B8" w:rsidRDefault="00FD675A" w:rsidP="00FD675A">
      <w:pPr>
        <w:jc w:val="center"/>
        <w:rPr>
          <w:rFonts w:cs="Tahoma"/>
          <w:b/>
          <w:bCs/>
          <w:sz w:val="22"/>
          <w:szCs w:val="22"/>
        </w:rPr>
      </w:pPr>
      <w:r w:rsidRPr="00AB08B8">
        <w:rPr>
          <w:b/>
          <w:bCs/>
          <w:sz w:val="22"/>
          <w:szCs w:val="22"/>
        </w:rPr>
        <w:t>§ 3</w:t>
      </w:r>
      <w:r w:rsidR="00AB08B8">
        <w:rPr>
          <w:b/>
          <w:bCs/>
          <w:sz w:val="22"/>
          <w:szCs w:val="22"/>
        </w:rPr>
        <w:t xml:space="preserve">      OBOWIĄZKI ZAMAWIAJĄCEGO</w:t>
      </w:r>
    </w:p>
    <w:p w14:paraId="5BC8838F" w14:textId="03DD778C" w:rsidR="00FD675A" w:rsidRPr="00B425F5" w:rsidRDefault="00FD675A" w:rsidP="00AB08B8">
      <w:pPr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1. </w:t>
      </w:r>
      <w:r w:rsidR="009F7E5A" w:rsidRPr="00B425F5">
        <w:rPr>
          <w:rFonts w:cs="Tahoma"/>
          <w:sz w:val="22"/>
          <w:szCs w:val="22"/>
        </w:rPr>
        <w:t>Do obowiązków Zamawiającego należy</w:t>
      </w:r>
      <w:r w:rsidRPr="00B425F5">
        <w:rPr>
          <w:rFonts w:cs="Tahoma"/>
          <w:sz w:val="22"/>
          <w:szCs w:val="22"/>
        </w:rPr>
        <w:t>:</w:t>
      </w:r>
    </w:p>
    <w:p w14:paraId="366BDDBD" w14:textId="18E08AEE" w:rsidR="00FD675A" w:rsidRPr="00B425F5" w:rsidRDefault="00FD675A" w:rsidP="00AB08B8">
      <w:pPr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1) </w:t>
      </w:r>
      <w:r w:rsidR="009F7E5A">
        <w:rPr>
          <w:rFonts w:cs="Tahoma"/>
          <w:sz w:val="22"/>
          <w:szCs w:val="22"/>
        </w:rPr>
        <w:t>przekazanie</w:t>
      </w:r>
      <w:r w:rsidR="009F7E5A" w:rsidRPr="00B425F5">
        <w:rPr>
          <w:rFonts w:cs="Tahoma"/>
          <w:sz w:val="22"/>
          <w:szCs w:val="22"/>
        </w:rPr>
        <w:t xml:space="preserve"> opinii kominiarskich</w:t>
      </w:r>
      <w:r w:rsidRPr="00B425F5">
        <w:rPr>
          <w:rFonts w:cs="Tahoma"/>
          <w:sz w:val="22"/>
          <w:szCs w:val="22"/>
        </w:rPr>
        <w:t>,</w:t>
      </w:r>
    </w:p>
    <w:p w14:paraId="63267EDD" w14:textId="322A06CA" w:rsidR="00FD675A" w:rsidRPr="00B425F5" w:rsidRDefault="00FD675A" w:rsidP="00AB08B8">
      <w:pPr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2) </w:t>
      </w:r>
      <w:r w:rsidR="009F7E5A" w:rsidRPr="00B425F5">
        <w:rPr>
          <w:rFonts w:cs="Tahoma"/>
          <w:sz w:val="22"/>
          <w:szCs w:val="22"/>
        </w:rPr>
        <w:t>zapewnienie nadzoru</w:t>
      </w:r>
      <w:r w:rsidRPr="00B425F5">
        <w:rPr>
          <w:rFonts w:cs="Tahoma"/>
          <w:sz w:val="22"/>
          <w:szCs w:val="22"/>
        </w:rPr>
        <w:t xml:space="preserve"> </w:t>
      </w:r>
      <w:r w:rsidR="009F7E5A" w:rsidRPr="00B425F5">
        <w:rPr>
          <w:rFonts w:cs="Tahoma"/>
          <w:sz w:val="22"/>
          <w:szCs w:val="22"/>
        </w:rPr>
        <w:t>nad realizacją zamówienia</w:t>
      </w:r>
      <w:r>
        <w:rPr>
          <w:rFonts w:cs="Tahoma"/>
          <w:sz w:val="22"/>
          <w:szCs w:val="22"/>
        </w:rPr>
        <w:t>,</w:t>
      </w:r>
    </w:p>
    <w:p w14:paraId="56DDD101" w14:textId="77777777" w:rsidR="00FD675A" w:rsidRPr="00B425F5" w:rsidRDefault="00FD675A" w:rsidP="00AB08B8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3) </w:t>
      </w:r>
      <w:r w:rsidRPr="00B425F5">
        <w:rPr>
          <w:rFonts w:cs="Tahoma"/>
          <w:sz w:val="22"/>
          <w:szCs w:val="22"/>
        </w:rPr>
        <w:t xml:space="preserve">przekazanie wykazu nieruchomości </w:t>
      </w:r>
      <w:r>
        <w:rPr>
          <w:rFonts w:cs="Tahoma"/>
          <w:sz w:val="22"/>
          <w:szCs w:val="22"/>
        </w:rPr>
        <w:t xml:space="preserve">objętych </w:t>
      </w:r>
      <w:r w:rsidRPr="00B425F5">
        <w:rPr>
          <w:rFonts w:cs="Tahoma"/>
          <w:sz w:val="22"/>
          <w:szCs w:val="22"/>
        </w:rPr>
        <w:t>przegląd</w:t>
      </w:r>
      <w:r>
        <w:rPr>
          <w:rFonts w:cs="Tahoma"/>
          <w:sz w:val="22"/>
          <w:szCs w:val="22"/>
        </w:rPr>
        <w:t>ami</w:t>
      </w:r>
      <w:r w:rsidRPr="00B425F5">
        <w:rPr>
          <w:rFonts w:cs="Tahoma"/>
          <w:sz w:val="22"/>
          <w:szCs w:val="22"/>
        </w:rPr>
        <w:t>.</w:t>
      </w:r>
    </w:p>
    <w:p w14:paraId="16A802B6" w14:textId="77777777" w:rsidR="00FD675A" w:rsidRDefault="00FD675A" w:rsidP="00FD675A">
      <w:pPr>
        <w:rPr>
          <w:rFonts w:cs="Tahoma"/>
        </w:rPr>
      </w:pPr>
    </w:p>
    <w:p w14:paraId="467CB072" w14:textId="77248D71" w:rsidR="00FD675A" w:rsidRPr="00AB08B8" w:rsidRDefault="00FD675A" w:rsidP="00FD675A">
      <w:pPr>
        <w:jc w:val="center"/>
        <w:rPr>
          <w:rFonts w:cs="Tahoma"/>
          <w:b/>
          <w:bCs/>
          <w:sz w:val="22"/>
          <w:szCs w:val="22"/>
        </w:rPr>
      </w:pPr>
      <w:bookmarkStart w:id="4" w:name="_Hlk40871984"/>
      <w:r w:rsidRPr="00AB08B8">
        <w:rPr>
          <w:b/>
          <w:bCs/>
          <w:sz w:val="22"/>
          <w:szCs w:val="22"/>
        </w:rPr>
        <w:t>§ 4</w:t>
      </w:r>
      <w:r w:rsidR="00AB08B8">
        <w:rPr>
          <w:b/>
          <w:bCs/>
          <w:sz w:val="22"/>
          <w:szCs w:val="22"/>
        </w:rPr>
        <w:t xml:space="preserve">      OBOWIĄZKI WYKONAWCY</w:t>
      </w:r>
    </w:p>
    <w:bookmarkEnd w:id="4"/>
    <w:p w14:paraId="3889E553" w14:textId="7976654A" w:rsidR="00FD675A" w:rsidRPr="00BF3241" w:rsidRDefault="00FD675A" w:rsidP="00AB08B8">
      <w:pPr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1. </w:t>
      </w:r>
      <w:r w:rsidR="009F7E5A" w:rsidRPr="00BF3241">
        <w:rPr>
          <w:rFonts w:cs="Tahoma"/>
          <w:sz w:val="22"/>
          <w:szCs w:val="22"/>
        </w:rPr>
        <w:t>Do obowiązków Wykonawcy należy:</w:t>
      </w:r>
    </w:p>
    <w:p w14:paraId="1D2F67D0" w14:textId="77777777" w:rsidR="00FD675A" w:rsidRDefault="00FD675A" w:rsidP="005817CF">
      <w:pPr>
        <w:ind w:left="426" w:hanging="284"/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t xml:space="preserve">1) </w:t>
      </w:r>
      <w:r w:rsidRPr="00BF3241">
        <w:rPr>
          <w:rFonts w:cs="Tahoma"/>
          <w:sz w:val="22"/>
          <w:szCs w:val="22"/>
        </w:rPr>
        <w:t xml:space="preserve">wykonanie przeglądów </w:t>
      </w:r>
      <w:r>
        <w:rPr>
          <w:rFonts w:cs="Tahoma"/>
          <w:sz w:val="22"/>
          <w:szCs w:val="22"/>
        </w:rPr>
        <w:t xml:space="preserve">- usługi </w:t>
      </w:r>
      <w:r w:rsidRPr="00BF3241">
        <w:rPr>
          <w:sz w:val="22"/>
          <w:szCs w:val="22"/>
        </w:rPr>
        <w:t xml:space="preserve">sprawdzenia stanu technicznego instalacji gazowej (w tym </w:t>
      </w:r>
      <w:r>
        <w:rPr>
          <w:sz w:val="22"/>
          <w:szCs w:val="22"/>
        </w:rPr>
        <w:t xml:space="preserve">   </w:t>
      </w:r>
    </w:p>
    <w:p w14:paraId="42008539" w14:textId="77777777" w:rsidR="001B3BF1" w:rsidRDefault="00FD675A" w:rsidP="005817CF">
      <w:pPr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BF3241">
        <w:rPr>
          <w:sz w:val="22"/>
          <w:szCs w:val="22"/>
        </w:rPr>
        <w:t xml:space="preserve">szczelności) wraz z odbiornikami gazowymi w budynkach </w:t>
      </w:r>
      <w:r>
        <w:rPr>
          <w:sz w:val="22"/>
          <w:szCs w:val="22"/>
        </w:rPr>
        <w:t xml:space="preserve">zgodnie z przekazanym wykazem nieruchomości </w:t>
      </w:r>
      <w:r w:rsidRPr="00BF3241">
        <w:rPr>
          <w:sz w:val="22"/>
          <w:szCs w:val="22"/>
        </w:rPr>
        <w:t>według harmonogramu sporządzonego przez Wykonawcę</w:t>
      </w:r>
    </w:p>
    <w:p w14:paraId="529D2361" w14:textId="14A3A72F" w:rsidR="00FD675A" w:rsidRPr="00BF3241" w:rsidRDefault="001B3BF1" w:rsidP="00054BAF">
      <w:pPr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Sporządzenie harmonogramu </w:t>
      </w:r>
      <w:r w:rsidR="003A7F0F">
        <w:rPr>
          <w:sz w:val="22"/>
          <w:szCs w:val="22"/>
        </w:rPr>
        <w:t xml:space="preserve">przeglądów </w:t>
      </w:r>
      <w:r w:rsidR="003A7F0F" w:rsidRPr="00BF3241">
        <w:rPr>
          <w:sz w:val="22"/>
          <w:szCs w:val="22"/>
        </w:rPr>
        <w:t>w</w:t>
      </w:r>
      <w:r w:rsidR="00FD675A" w:rsidRPr="00BF3241">
        <w:rPr>
          <w:sz w:val="22"/>
          <w:szCs w:val="22"/>
        </w:rPr>
        <w:t xml:space="preserve"> </w:t>
      </w:r>
      <w:r w:rsidR="003A7F0F" w:rsidRPr="00BF3241">
        <w:rPr>
          <w:sz w:val="22"/>
          <w:szCs w:val="22"/>
        </w:rPr>
        <w:t>terminie</w:t>
      </w:r>
      <w:r w:rsidR="003A7F0F">
        <w:rPr>
          <w:sz w:val="22"/>
          <w:szCs w:val="22"/>
        </w:rPr>
        <w:t xml:space="preserve"> </w:t>
      </w:r>
      <w:r w:rsidR="003A7F0F" w:rsidRPr="00BF3241">
        <w:rPr>
          <w:b/>
          <w:sz w:val="22"/>
          <w:szCs w:val="22"/>
          <w:u w:val="single"/>
        </w:rPr>
        <w:t>15</w:t>
      </w:r>
      <w:r w:rsidR="00FD675A" w:rsidRPr="00BF3241">
        <w:rPr>
          <w:b/>
          <w:sz w:val="22"/>
          <w:szCs w:val="22"/>
          <w:u w:val="single"/>
        </w:rPr>
        <w:t xml:space="preserve"> dni</w:t>
      </w:r>
      <w:r w:rsidR="00FD675A" w:rsidRPr="00BF3241">
        <w:rPr>
          <w:b/>
          <w:sz w:val="22"/>
          <w:szCs w:val="22"/>
        </w:rPr>
        <w:t xml:space="preserve"> </w:t>
      </w:r>
      <w:r w:rsidR="00FD675A" w:rsidRPr="00BF3241">
        <w:rPr>
          <w:sz w:val="22"/>
          <w:szCs w:val="22"/>
        </w:rPr>
        <w:t xml:space="preserve">od daty zawarcia umowy </w:t>
      </w:r>
      <w:r>
        <w:rPr>
          <w:sz w:val="22"/>
          <w:szCs w:val="22"/>
        </w:rPr>
        <w:t xml:space="preserve">w oparciu </w:t>
      </w:r>
      <w:r w:rsidR="003A7F0F">
        <w:rPr>
          <w:sz w:val="22"/>
          <w:szCs w:val="22"/>
        </w:rPr>
        <w:t xml:space="preserve">o </w:t>
      </w:r>
      <w:r w:rsidR="008D63DC">
        <w:rPr>
          <w:sz w:val="22"/>
          <w:szCs w:val="22"/>
        </w:rPr>
        <w:t xml:space="preserve">propozycję </w:t>
      </w:r>
      <w:r w:rsidR="003D301B">
        <w:rPr>
          <w:sz w:val="22"/>
          <w:szCs w:val="22"/>
        </w:rPr>
        <w:t xml:space="preserve">harmonogramu </w:t>
      </w:r>
      <w:r w:rsidR="008D63DC" w:rsidRPr="00BF3241">
        <w:rPr>
          <w:sz w:val="22"/>
          <w:szCs w:val="22"/>
        </w:rPr>
        <w:t>otrzyman</w:t>
      </w:r>
      <w:r w:rsidR="008D63DC">
        <w:rPr>
          <w:sz w:val="22"/>
          <w:szCs w:val="22"/>
        </w:rPr>
        <w:t xml:space="preserve">ą </w:t>
      </w:r>
      <w:r w:rsidR="00FD675A" w:rsidRPr="00BF3241">
        <w:rPr>
          <w:sz w:val="22"/>
          <w:szCs w:val="22"/>
        </w:rPr>
        <w:t xml:space="preserve">od </w:t>
      </w:r>
      <w:r w:rsidR="00FD675A">
        <w:rPr>
          <w:sz w:val="22"/>
          <w:szCs w:val="22"/>
        </w:rPr>
        <w:t>Zamawiającego</w:t>
      </w:r>
      <w:r w:rsidR="00054BAF">
        <w:rPr>
          <w:sz w:val="22"/>
          <w:szCs w:val="22"/>
        </w:rPr>
        <w:t>.</w:t>
      </w:r>
      <w:bookmarkStart w:id="5" w:name="_Hlk509818681"/>
    </w:p>
    <w:bookmarkEnd w:id="5"/>
    <w:p w14:paraId="05B68585" w14:textId="4CA7358A" w:rsidR="00FD675A" w:rsidRPr="00AB08B8" w:rsidRDefault="00FD675A" w:rsidP="0032697D">
      <w:pPr>
        <w:ind w:left="426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BF3241">
        <w:rPr>
          <w:sz w:val="22"/>
          <w:szCs w:val="22"/>
        </w:rPr>
        <w:t xml:space="preserve">Harmonogram zostanie sporządzony dla wszystkich nieruchomości ujętych w wykazach </w:t>
      </w:r>
      <w:r w:rsidR="0032697D">
        <w:rPr>
          <w:sz w:val="22"/>
          <w:szCs w:val="22"/>
        </w:rPr>
        <w:br/>
      </w:r>
      <w:r w:rsidRPr="00BF3241">
        <w:rPr>
          <w:sz w:val="22"/>
          <w:szCs w:val="22"/>
        </w:rPr>
        <w:t>Opracowany przez Wykonawcę</w:t>
      </w:r>
      <w:r w:rsidR="008D63DC">
        <w:rPr>
          <w:sz w:val="22"/>
          <w:szCs w:val="22"/>
        </w:rPr>
        <w:t>,</w:t>
      </w:r>
      <w:r w:rsidR="008D78DF">
        <w:rPr>
          <w:sz w:val="22"/>
          <w:szCs w:val="22"/>
        </w:rPr>
        <w:t xml:space="preserve"> </w:t>
      </w:r>
      <w:r w:rsidRPr="00BF3241">
        <w:rPr>
          <w:sz w:val="22"/>
          <w:szCs w:val="22"/>
        </w:rPr>
        <w:t>harmonogra</w:t>
      </w:r>
      <w:r>
        <w:rPr>
          <w:sz w:val="22"/>
          <w:szCs w:val="22"/>
        </w:rPr>
        <w:t>m</w:t>
      </w:r>
      <w:r w:rsidRPr="00BF3241">
        <w:rPr>
          <w:sz w:val="22"/>
          <w:szCs w:val="22"/>
        </w:rPr>
        <w:t xml:space="preserve"> realizacji przeglądów</w:t>
      </w:r>
      <w:r w:rsidR="00AB08B8">
        <w:rPr>
          <w:sz w:val="22"/>
          <w:szCs w:val="22"/>
        </w:rPr>
        <w:t xml:space="preserve"> </w:t>
      </w:r>
      <w:r w:rsidRPr="00BF3241">
        <w:rPr>
          <w:sz w:val="22"/>
          <w:szCs w:val="22"/>
        </w:rPr>
        <w:t xml:space="preserve">instalacji gazowej w nieruchomościach musi być zaakceptowany przez Inspektora nadzoru w branży instalacji gazowej. </w:t>
      </w:r>
    </w:p>
    <w:p w14:paraId="462CE993" w14:textId="5CC9152C" w:rsidR="00FD675A" w:rsidRDefault="00FD675A" w:rsidP="005817CF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2) </w:t>
      </w:r>
      <w:r w:rsidR="00105373" w:rsidRPr="00BF3241">
        <w:rPr>
          <w:rFonts w:cs="Tahoma"/>
          <w:sz w:val="22"/>
          <w:szCs w:val="22"/>
        </w:rPr>
        <w:t>umieszczenie informacji</w:t>
      </w:r>
      <w:r w:rsidRPr="00BF3241">
        <w:rPr>
          <w:rFonts w:cs="Tahoma"/>
          <w:sz w:val="22"/>
          <w:szCs w:val="22"/>
        </w:rPr>
        <w:t xml:space="preserve"> na nieruchomości o terminie </w:t>
      </w:r>
      <w:r w:rsidR="009F7E5A" w:rsidRPr="00BF3241">
        <w:rPr>
          <w:rFonts w:cs="Tahoma"/>
          <w:sz w:val="22"/>
          <w:szCs w:val="22"/>
        </w:rPr>
        <w:t>dokonania przeglądu</w:t>
      </w:r>
      <w:r w:rsidRPr="00BF3241">
        <w:rPr>
          <w:rFonts w:cs="Tahoma"/>
          <w:sz w:val="22"/>
          <w:szCs w:val="22"/>
        </w:rPr>
        <w:t xml:space="preserve"> </w:t>
      </w:r>
      <w:r w:rsidRPr="008651A3">
        <w:rPr>
          <w:rFonts w:cs="Tahoma"/>
          <w:b/>
          <w:sz w:val="22"/>
          <w:szCs w:val="22"/>
        </w:rPr>
        <w:t>co najmniej 4 dni</w:t>
      </w:r>
      <w:r w:rsidRPr="00BF3241">
        <w:rPr>
          <w:rFonts w:cs="Tahoma"/>
          <w:sz w:val="22"/>
          <w:szCs w:val="22"/>
        </w:rPr>
        <w:t xml:space="preserve"> </w:t>
      </w:r>
    </w:p>
    <w:p w14:paraId="44099753" w14:textId="77777777" w:rsidR="00FD675A" w:rsidRDefault="00FD675A" w:rsidP="005817CF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    </w:t>
      </w:r>
      <w:r w:rsidRPr="00BF3241">
        <w:rPr>
          <w:rFonts w:cs="Tahoma"/>
          <w:sz w:val="22"/>
          <w:szCs w:val="22"/>
        </w:rPr>
        <w:t>przed terminem przystąpienia do wykonywania prac. Ogłoszenia powinny posiadać pi</w:t>
      </w:r>
      <w:r>
        <w:rPr>
          <w:rFonts w:cs="Tahoma"/>
          <w:sz w:val="22"/>
          <w:szCs w:val="22"/>
        </w:rPr>
        <w:t>e</w:t>
      </w:r>
      <w:r w:rsidRPr="00BF3241">
        <w:rPr>
          <w:rFonts w:cs="Tahoma"/>
          <w:sz w:val="22"/>
          <w:szCs w:val="22"/>
        </w:rPr>
        <w:t>cz</w:t>
      </w:r>
      <w:r>
        <w:rPr>
          <w:rFonts w:cs="Tahoma"/>
          <w:sz w:val="22"/>
          <w:szCs w:val="22"/>
        </w:rPr>
        <w:t>ą</w:t>
      </w:r>
      <w:r w:rsidRPr="00BF3241">
        <w:rPr>
          <w:rFonts w:cs="Tahoma"/>
          <w:sz w:val="22"/>
          <w:szCs w:val="22"/>
        </w:rPr>
        <w:t xml:space="preserve">tkę </w:t>
      </w:r>
    </w:p>
    <w:p w14:paraId="3EFF2CB6" w14:textId="77777777" w:rsidR="00FD675A" w:rsidRPr="00BF3241" w:rsidRDefault="00FD675A" w:rsidP="005817CF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    </w:t>
      </w:r>
      <w:r w:rsidRPr="00BF3241">
        <w:rPr>
          <w:rFonts w:cs="Tahoma"/>
          <w:sz w:val="22"/>
          <w:szCs w:val="22"/>
        </w:rPr>
        <w:t>właściwego Rejonu Obsługi Najemców.</w:t>
      </w:r>
    </w:p>
    <w:p w14:paraId="5E6308A0" w14:textId="1F151985" w:rsidR="00FD675A" w:rsidRDefault="00FD675A" w:rsidP="005817CF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3) </w:t>
      </w:r>
      <w:r w:rsidR="009F7E5A" w:rsidRPr="00BF3241">
        <w:rPr>
          <w:rFonts w:cs="Tahoma"/>
          <w:sz w:val="22"/>
          <w:szCs w:val="22"/>
        </w:rPr>
        <w:t>wykonanie przedmiotu</w:t>
      </w:r>
      <w:r w:rsidRPr="00BF3241">
        <w:rPr>
          <w:rFonts w:cs="Tahoma"/>
          <w:sz w:val="22"/>
          <w:szCs w:val="22"/>
        </w:rPr>
        <w:t xml:space="preserve"> umowy zgodnie z zakresem, </w:t>
      </w:r>
      <w:r w:rsidR="009F7E5A" w:rsidRPr="00BF3241">
        <w:rPr>
          <w:rFonts w:cs="Tahoma"/>
          <w:sz w:val="22"/>
          <w:szCs w:val="22"/>
        </w:rPr>
        <w:t>obowiązującymi przepisami</w:t>
      </w:r>
      <w:r w:rsidRPr="00BF3241">
        <w:rPr>
          <w:rFonts w:cs="Tahoma"/>
          <w:sz w:val="22"/>
          <w:szCs w:val="22"/>
        </w:rPr>
        <w:t xml:space="preserve"> i normami   </w:t>
      </w:r>
    </w:p>
    <w:p w14:paraId="184EB90B" w14:textId="77777777" w:rsidR="00FD675A" w:rsidRDefault="00FD675A" w:rsidP="005817CF">
      <w:pPr>
        <w:ind w:left="284"/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t xml:space="preserve">   </w:t>
      </w:r>
      <w:r w:rsidRPr="00BF3241">
        <w:rPr>
          <w:rFonts w:cs="Tahoma"/>
          <w:sz w:val="22"/>
          <w:szCs w:val="22"/>
        </w:rPr>
        <w:t xml:space="preserve">budowlanymi, </w:t>
      </w:r>
    </w:p>
    <w:p w14:paraId="4FFA5B12" w14:textId="7233B3ED" w:rsidR="00FD675A" w:rsidRPr="00AB08B8" w:rsidRDefault="00FD675A" w:rsidP="005817CF">
      <w:pPr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lastRenderedPageBreak/>
        <w:t xml:space="preserve">    4) wykonanie przedmiotu umowy przez osoby posiadające wymagane uprawnienia zgodnie </w:t>
      </w:r>
      <w:r w:rsidR="00AB08B8">
        <w:rPr>
          <w:rFonts w:cs="Tahoma"/>
          <w:sz w:val="22"/>
          <w:szCs w:val="22"/>
        </w:rPr>
        <w:br/>
        <w:t xml:space="preserve">         </w:t>
      </w:r>
      <w:r>
        <w:rPr>
          <w:rFonts w:cs="Tahoma"/>
          <w:sz w:val="22"/>
          <w:szCs w:val="22"/>
        </w:rPr>
        <w:t>z ustawą Prawo Budowlane.</w:t>
      </w:r>
    </w:p>
    <w:p w14:paraId="5284A784" w14:textId="0EFB2A53" w:rsidR="00FD675A" w:rsidRDefault="00FD675A" w:rsidP="00AB08B8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5) </w:t>
      </w:r>
      <w:r w:rsidRPr="00BF3241">
        <w:rPr>
          <w:rFonts w:cs="Tahoma"/>
          <w:sz w:val="22"/>
          <w:szCs w:val="22"/>
        </w:rPr>
        <w:t xml:space="preserve">protokolarne przekazanie dokumentów, </w:t>
      </w:r>
      <w:r w:rsidR="009F7E5A" w:rsidRPr="00BF3241">
        <w:rPr>
          <w:rFonts w:cs="Tahoma"/>
          <w:sz w:val="22"/>
          <w:szCs w:val="22"/>
        </w:rPr>
        <w:t>o których mowa</w:t>
      </w:r>
      <w:r w:rsidRPr="00BF3241">
        <w:rPr>
          <w:rFonts w:cs="Tahoma"/>
          <w:sz w:val="22"/>
          <w:szCs w:val="22"/>
        </w:rPr>
        <w:t xml:space="preserve"> </w:t>
      </w:r>
      <w:r w:rsidR="009F7E5A" w:rsidRPr="00BF3241">
        <w:rPr>
          <w:rFonts w:cs="Tahoma"/>
          <w:sz w:val="22"/>
          <w:szCs w:val="22"/>
        </w:rPr>
        <w:t>w §</w:t>
      </w:r>
      <w:r w:rsidRPr="00BF3241">
        <w:rPr>
          <w:rFonts w:cs="Tahoma"/>
          <w:sz w:val="22"/>
          <w:szCs w:val="22"/>
        </w:rPr>
        <w:t xml:space="preserve"> 5.</w:t>
      </w:r>
    </w:p>
    <w:p w14:paraId="3F8379AB" w14:textId="25C43C12" w:rsidR="00FD675A" w:rsidRDefault="00FD675A" w:rsidP="009F7E5A">
      <w:pPr>
        <w:tabs>
          <w:tab w:val="left" w:pos="4305"/>
        </w:tabs>
        <w:ind w:left="426" w:hanging="426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6)</w:t>
      </w:r>
      <w:bookmarkStart w:id="6" w:name="_Hlk8988291"/>
      <w:r w:rsidR="00C50B85">
        <w:rPr>
          <w:rFonts w:cs="Tahoma"/>
          <w:sz w:val="22"/>
          <w:szCs w:val="22"/>
        </w:rPr>
        <w:t xml:space="preserve"> u</w:t>
      </w:r>
      <w:r w:rsidR="00C50B85" w:rsidRPr="006A16C8">
        <w:rPr>
          <w:sz w:val="22"/>
          <w:szCs w:val="22"/>
        </w:rPr>
        <w:t>bezpieczenie odpowiedzialności cywilnej na czas wykonywania robót. Wykonawca zobowiązany jest zawrzeć umowę ubezpieczenia odpowiedzialności cywilnej z sumą gwarancyjną nie niższą niż</w:t>
      </w:r>
      <w:r w:rsidR="002E1936">
        <w:rPr>
          <w:sz w:val="22"/>
          <w:szCs w:val="22"/>
        </w:rPr>
        <w:t xml:space="preserve"> 50 000,00</w:t>
      </w:r>
      <w:r w:rsidR="009F7E5A">
        <w:rPr>
          <w:sz w:val="22"/>
          <w:szCs w:val="22"/>
        </w:rPr>
        <w:t xml:space="preserve"> </w:t>
      </w:r>
      <w:r w:rsidR="002E1936">
        <w:rPr>
          <w:sz w:val="22"/>
          <w:szCs w:val="22"/>
        </w:rPr>
        <w:t>zł.</w:t>
      </w:r>
      <w:r w:rsidR="00C50B85" w:rsidRPr="006A16C8">
        <w:rPr>
          <w:sz w:val="22"/>
          <w:szCs w:val="22"/>
        </w:rPr>
        <w:t xml:space="preserve"> W przypadku zawarcia przez Wykonawcę umowy z Podwykonawcą, Wykonawca zobowiązuje się w terminie 7 dni złożyć zamawiającemu umowę ubezpieczenia odpowiedzialności cywilnej obejmującej podwykonawców.</w:t>
      </w:r>
    </w:p>
    <w:bookmarkEnd w:id="6"/>
    <w:p w14:paraId="31DF60A6" w14:textId="77777777" w:rsidR="00FD675A" w:rsidRPr="002E1936" w:rsidRDefault="00FD675A" w:rsidP="002E1936">
      <w:pPr>
        <w:rPr>
          <w:rFonts w:cs="Tahoma"/>
          <w:bCs/>
          <w:sz w:val="22"/>
          <w:szCs w:val="22"/>
        </w:rPr>
      </w:pPr>
      <w:r>
        <w:rPr>
          <w:rFonts w:cs="Tahoma"/>
          <w:sz w:val="22"/>
          <w:szCs w:val="22"/>
        </w:rPr>
        <w:t xml:space="preserve">    7)</w:t>
      </w:r>
      <w:r w:rsidRPr="00E62C60">
        <w:rPr>
          <w:rFonts w:cs="Tahoma"/>
          <w:sz w:val="22"/>
          <w:szCs w:val="22"/>
        </w:rPr>
        <w:t xml:space="preserve"> </w:t>
      </w:r>
      <w:r w:rsidRPr="002E1936">
        <w:rPr>
          <w:rFonts w:cs="Tahoma"/>
          <w:bCs/>
          <w:sz w:val="22"/>
          <w:szCs w:val="22"/>
        </w:rPr>
        <w:t xml:space="preserve">Jeżeli w toku realizacji prac wystąpi konieczność wykonania prac dodatkowych nieobjętych </w:t>
      </w:r>
    </w:p>
    <w:p w14:paraId="346F8E19" w14:textId="77777777" w:rsidR="0032697D" w:rsidRDefault="00FD675A" w:rsidP="002E1936">
      <w:pPr>
        <w:rPr>
          <w:rFonts w:cs="Tahoma"/>
          <w:bCs/>
          <w:sz w:val="22"/>
          <w:szCs w:val="22"/>
        </w:rPr>
      </w:pPr>
      <w:r w:rsidRPr="002E1936">
        <w:rPr>
          <w:rFonts w:cs="Tahoma"/>
          <w:bCs/>
          <w:sz w:val="22"/>
          <w:szCs w:val="22"/>
        </w:rPr>
        <w:t xml:space="preserve">        zakresem rzeczowym wymienionym w § 1 umowy, Wykonawca niezwłocznie powiadomi o tym</w:t>
      </w:r>
    </w:p>
    <w:p w14:paraId="3522300E" w14:textId="1DE05B13" w:rsidR="00FD675A" w:rsidRPr="002E1936" w:rsidRDefault="0032697D" w:rsidP="002E1936">
      <w:pPr>
        <w:rPr>
          <w:rFonts w:cs="Tahoma"/>
          <w:bCs/>
          <w:sz w:val="22"/>
          <w:szCs w:val="22"/>
        </w:rPr>
      </w:pPr>
      <w:r>
        <w:rPr>
          <w:rFonts w:cs="Tahoma"/>
          <w:bCs/>
          <w:sz w:val="22"/>
          <w:szCs w:val="22"/>
        </w:rPr>
        <w:t xml:space="preserve">       </w:t>
      </w:r>
      <w:r w:rsidR="00FD675A" w:rsidRPr="002E1936">
        <w:rPr>
          <w:rFonts w:cs="Tahoma"/>
          <w:bCs/>
          <w:sz w:val="22"/>
          <w:szCs w:val="22"/>
        </w:rPr>
        <w:t xml:space="preserve"> fakcie Zamawiającego, który podejmie odpowiednie czynności. Zamawiający niezwłocznie zleci</w:t>
      </w:r>
      <w:r>
        <w:rPr>
          <w:rFonts w:cs="Tahoma"/>
          <w:bCs/>
          <w:sz w:val="22"/>
          <w:szCs w:val="22"/>
        </w:rPr>
        <w:br/>
        <w:t xml:space="preserve">       </w:t>
      </w:r>
      <w:r w:rsidR="00FD675A" w:rsidRPr="002E1936">
        <w:rPr>
          <w:rFonts w:cs="Tahoma"/>
          <w:bCs/>
          <w:sz w:val="22"/>
          <w:szCs w:val="22"/>
        </w:rPr>
        <w:t xml:space="preserve"> Wykonawcy, z którym ma podpisaną umowę na roboty instalacyjne (naprawy główne i naprawy</w:t>
      </w:r>
      <w:r>
        <w:rPr>
          <w:rFonts w:cs="Tahoma"/>
          <w:bCs/>
          <w:sz w:val="22"/>
          <w:szCs w:val="22"/>
        </w:rPr>
        <w:br/>
        <w:t xml:space="preserve">       </w:t>
      </w:r>
      <w:r w:rsidR="00FD675A" w:rsidRPr="002E1936">
        <w:rPr>
          <w:rFonts w:cs="Tahoma"/>
          <w:bCs/>
          <w:sz w:val="22"/>
          <w:szCs w:val="22"/>
        </w:rPr>
        <w:t xml:space="preserve"> bieżące) c.o., c.w.u. i gaz.</w:t>
      </w:r>
    </w:p>
    <w:p w14:paraId="752E6E09" w14:textId="77777777" w:rsidR="00AB08B8" w:rsidRDefault="00AB08B8" w:rsidP="00FD675A">
      <w:pPr>
        <w:jc w:val="center"/>
      </w:pPr>
    </w:p>
    <w:p w14:paraId="7B9A6B9D" w14:textId="3AD5B02C" w:rsidR="00FD675A" w:rsidRPr="00AA3D27" w:rsidRDefault="00FD675A" w:rsidP="00FD675A">
      <w:pPr>
        <w:jc w:val="center"/>
        <w:rPr>
          <w:b/>
          <w:bCs/>
          <w:sz w:val="22"/>
          <w:szCs w:val="22"/>
        </w:rPr>
      </w:pPr>
      <w:r w:rsidRPr="00AA3D27">
        <w:rPr>
          <w:b/>
          <w:bCs/>
          <w:sz w:val="22"/>
          <w:szCs w:val="22"/>
        </w:rPr>
        <w:t>§ 5</w:t>
      </w:r>
      <w:r w:rsidR="00AA3D27">
        <w:rPr>
          <w:b/>
          <w:bCs/>
          <w:sz w:val="22"/>
          <w:szCs w:val="22"/>
        </w:rPr>
        <w:t xml:space="preserve">      PROTOKÓŁ PRZEGLĄDU</w:t>
      </w:r>
    </w:p>
    <w:p w14:paraId="6E1F60C4" w14:textId="77777777" w:rsidR="00FD675A" w:rsidRPr="00F12848" w:rsidRDefault="00FD675A" w:rsidP="002E1936">
      <w:pPr>
        <w:jc w:val="both"/>
        <w:rPr>
          <w:rFonts w:cs="Tahoma"/>
          <w:sz w:val="22"/>
          <w:szCs w:val="22"/>
        </w:rPr>
      </w:pPr>
      <w:r w:rsidRPr="00F12848">
        <w:rPr>
          <w:sz w:val="22"/>
          <w:szCs w:val="22"/>
        </w:rPr>
        <w:t>1. Z wykonanego przeglądu, o którym mowa w § 1 Wykonawca sporządzi:</w:t>
      </w:r>
    </w:p>
    <w:p w14:paraId="44D02D6C" w14:textId="77777777" w:rsidR="00FD675A" w:rsidRPr="00F12848" w:rsidRDefault="00FD675A" w:rsidP="002E1936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1) </w:t>
      </w:r>
      <w:r w:rsidRPr="00F12848">
        <w:rPr>
          <w:rFonts w:cs="Tahoma"/>
          <w:sz w:val="22"/>
          <w:szCs w:val="22"/>
        </w:rPr>
        <w:t>protokół przeglądu technicznego instalacji gazowej</w:t>
      </w:r>
      <w:r>
        <w:rPr>
          <w:rFonts w:cs="Tahoma"/>
          <w:sz w:val="22"/>
          <w:szCs w:val="22"/>
        </w:rPr>
        <w:t xml:space="preserve"> w budynku</w:t>
      </w:r>
      <w:r w:rsidRPr="00F12848">
        <w:rPr>
          <w:rFonts w:cs="Tahoma"/>
          <w:sz w:val="22"/>
          <w:szCs w:val="22"/>
        </w:rPr>
        <w:t xml:space="preserve"> (załącznik nr 3</w:t>
      </w:r>
      <w:r>
        <w:rPr>
          <w:rFonts w:cs="Tahoma"/>
          <w:sz w:val="22"/>
          <w:szCs w:val="22"/>
        </w:rPr>
        <w:t xml:space="preserve"> do umowy</w:t>
      </w:r>
      <w:r w:rsidRPr="00F12848">
        <w:rPr>
          <w:rFonts w:cs="Tahoma"/>
          <w:sz w:val="22"/>
          <w:szCs w:val="22"/>
        </w:rPr>
        <w:t>),</w:t>
      </w:r>
    </w:p>
    <w:p w14:paraId="016B6992" w14:textId="77777777" w:rsidR="00FD675A" w:rsidRDefault="00FD675A" w:rsidP="002E1936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2) </w:t>
      </w:r>
      <w:r w:rsidRPr="00F12848">
        <w:rPr>
          <w:rFonts w:cs="Tahoma"/>
          <w:sz w:val="22"/>
          <w:szCs w:val="22"/>
        </w:rPr>
        <w:t xml:space="preserve">protokół z próby szczelności instalacji gazowej zasilającej po wykonaniu przeglądu i </w:t>
      </w:r>
    </w:p>
    <w:p w14:paraId="10BDB7A5" w14:textId="77777777" w:rsidR="00FD675A" w:rsidRPr="00F12848" w:rsidRDefault="00FD675A" w:rsidP="002E1936">
      <w:pPr>
        <w:tabs>
          <w:tab w:val="left" w:pos="4305"/>
        </w:tabs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t xml:space="preserve">        </w:t>
      </w:r>
      <w:r w:rsidRPr="00F12848">
        <w:rPr>
          <w:rFonts w:cs="Tahoma"/>
          <w:sz w:val="22"/>
          <w:szCs w:val="22"/>
        </w:rPr>
        <w:t>doszczelnienia (załącznik nr 4</w:t>
      </w:r>
      <w:r>
        <w:rPr>
          <w:rFonts w:cs="Tahoma"/>
          <w:sz w:val="22"/>
          <w:szCs w:val="22"/>
        </w:rPr>
        <w:t xml:space="preserve"> do umowy</w:t>
      </w:r>
      <w:r w:rsidRPr="00F12848">
        <w:rPr>
          <w:rFonts w:cs="Tahoma"/>
          <w:sz w:val="22"/>
          <w:szCs w:val="22"/>
        </w:rPr>
        <w:t xml:space="preserve">),  </w:t>
      </w:r>
    </w:p>
    <w:p w14:paraId="593AF1DC" w14:textId="77777777" w:rsidR="00FD675A" w:rsidRDefault="00FD675A" w:rsidP="002E1936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sz w:val="22"/>
          <w:szCs w:val="22"/>
        </w:rPr>
        <w:t xml:space="preserve">    3) </w:t>
      </w:r>
      <w:r w:rsidRPr="00F12848">
        <w:rPr>
          <w:sz w:val="22"/>
          <w:szCs w:val="22"/>
        </w:rPr>
        <w:t xml:space="preserve">wykaz lokali, w których stwierdzono niesprawne urządzenia gazowe </w:t>
      </w:r>
      <w:r w:rsidRPr="00F12848">
        <w:rPr>
          <w:rFonts w:cs="Tahoma"/>
          <w:sz w:val="22"/>
          <w:szCs w:val="22"/>
        </w:rPr>
        <w:t xml:space="preserve">oraz negatywne opinie </w:t>
      </w:r>
    </w:p>
    <w:p w14:paraId="455D5DC0" w14:textId="77777777" w:rsidR="00FD675A" w:rsidRPr="00F12848" w:rsidRDefault="00FD675A" w:rsidP="002E1936">
      <w:pPr>
        <w:tabs>
          <w:tab w:val="left" w:pos="4305"/>
        </w:tabs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t xml:space="preserve">        </w:t>
      </w:r>
      <w:r w:rsidRPr="00F12848">
        <w:rPr>
          <w:rFonts w:cs="Tahoma"/>
          <w:sz w:val="22"/>
          <w:szCs w:val="22"/>
        </w:rPr>
        <w:t>kominiarskie (załącznik nr 5</w:t>
      </w:r>
      <w:r>
        <w:rPr>
          <w:rFonts w:cs="Tahoma"/>
          <w:sz w:val="22"/>
          <w:szCs w:val="22"/>
        </w:rPr>
        <w:t xml:space="preserve"> do umowy</w:t>
      </w:r>
      <w:r w:rsidRPr="00F12848">
        <w:rPr>
          <w:rFonts w:cs="Tahoma"/>
          <w:sz w:val="22"/>
          <w:szCs w:val="22"/>
        </w:rPr>
        <w:t>),</w:t>
      </w:r>
    </w:p>
    <w:p w14:paraId="29E26239" w14:textId="77777777" w:rsidR="00FD675A" w:rsidRDefault="00FD675A" w:rsidP="002E1936">
      <w:pPr>
        <w:tabs>
          <w:tab w:val="left" w:pos="430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4) </w:t>
      </w:r>
      <w:r w:rsidRPr="00F12848">
        <w:rPr>
          <w:sz w:val="22"/>
          <w:szCs w:val="22"/>
        </w:rPr>
        <w:t xml:space="preserve">protokół z przeglądu instalacji i urządzeń w poszczególnych lokalach danego budynku (załącznik </w:t>
      </w:r>
    </w:p>
    <w:p w14:paraId="6CDEE585" w14:textId="77777777" w:rsidR="00FD675A" w:rsidRPr="00F12848" w:rsidRDefault="00FD675A" w:rsidP="002E1936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F12848">
        <w:rPr>
          <w:sz w:val="22"/>
          <w:szCs w:val="22"/>
        </w:rPr>
        <w:t>nr 6</w:t>
      </w:r>
      <w:r>
        <w:rPr>
          <w:sz w:val="22"/>
          <w:szCs w:val="22"/>
        </w:rPr>
        <w:t xml:space="preserve"> do umowy</w:t>
      </w:r>
      <w:r w:rsidRPr="00F12848">
        <w:rPr>
          <w:sz w:val="22"/>
          <w:szCs w:val="22"/>
        </w:rPr>
        <w:t>),</w:t>
      </w:r>
    </w:p>
    <w:p w14:paraId="5C53B030" w14:textId="77777777" w:rsidR="00AA3D27" w:rsidRDefault="00FD675A" w:rsidP="002E1936">
      <w:pPr>
        <w:tabs>
          <w:tab w:val="left" w:pos="7600"/>
        </w:tabs>
        <w:ind w:left="20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5) </w:t>
      </w:r>
      <w:r w:rsidRPr="00F12848">
        <w:rPr>
          <w:rFonts w:cs="Tahoma"/>
          <w:sz w:val="22"/>
          <w:szCs w:val="22"/>
        </w:rPr>
        <w:t>protokół kontroli instalacji gazowej w lokalu mieszkalnym/użytkowym (załącznik nr 7</w:t>
      </w:r>
      <w:r>
        <w:rPr>
          <w:rFonts w:cs="Tahoma"/>
          <w:sz w:val="22"/>
          <w:szCs w:val="22"/>
        </w:rPr>
        <w:t xml:space="preserve"> do</w:t>
      </w:r>
    </w:p>
    <w:p w14:paraId="396D9D51" w14:textId="3A98A404" w:rsidR="00FD675A" w:rsidRPr="003A7F0F" w:rsidRDefault="00AA3D27" w:rsidP="002E1936">
      <w:pPr>
        <w:tabs>
          <w:tab w:val="left" w:pos="7600"/>
        </w:tabs>
        <w:ind w:left="20"/>
        <w:jc w:val="both"/>
        <w:rPr>
          <w:rFonts w:cs="Tahoma"/>
          <w:sz w:val="22"/>
          <w:szCs w:val="22"/>
        </w:rPr>
      </w:pPr>
      <w:r w:rsidRPr="003A7F0F">
        <w:rPr>
          <w:rFonts w:cs="Tahoma"/>
          <w:sz w:val="22"/>
          <w:szCs w:val="22"/>
        </w:rPr>
        <w:t xml:space="preserve">     </w:t>
      </w:r>
      <w:r w:rsidR="00FD675A" w:rsidRPr="003A7F0F">
        <w:rPr>
          <w:rFonts w:cs="Tahoma"/>
          <w:sz w:val="22"/>
          <w:szCs w:val="22"/>
        </w:rPr>
        <w:t xml:space="preserve"> </w:t>
      </w:r>
      <w:r w:rsidRPr="003A7F0F">
        <w:rPr>
          <w:rFonts w:cs="Tahoma"/>
          <w:sz w:val="22"/>
          <w:szCs w:val="22"/>
        </w:rPr>
        <w:t xml:space="preserve">  </w:t>
      </w:r>
      <w:r w:rsidR="00FD675A" w:rsidRPr="003A7F0F">
        <w:rPr>
          <w:rFonts w:cs="Tahoma"/>
          <w:sz w:val="22"/>
          <w:szCs w:val="22"/>
        </w:rPr>
        <w:t>umowy – wypełniany w przypadku stwierdzenia nieprawidłowości – wyłączenia gazu w lokalu)</w:t>
      </w:r>
    </w:p>
    <w:p w14:paraId="0CD91049" w14:textId="17A1BA02" w:rsidR="00105373" w:rsidRPr="003A7F0F" w:rsidRDefault="00054BAF" w:rsidP="00105373">
      <w:pPr>
        <w:pStyle w:val="Bezodstpw"/>
        <w:numPr>
          <w:ilvl w:val="0"/>
          <w:numId w:val="44"/>
        </w:numPr>
        <w:ind w:left="284" w:hanging="284"/>
        <w:jc w:val="both"/>
        <w:rPr>
          <w:rFonts w:ascii="Times New Roman" w:hAnsi="Times New Roman"/>
        </w:rPr>
      </w:pPr>
      <w:r w:rsidRPr="003A7F0F">
        <w:rPr>
          <w:rFonts w:ascii="Times New Roman" w:hAnsi="Times New Roman"/>
        </w:rPr>
        <w:t>Dokumenty</w:t>
      </w:r>
      <w:r w:rsidR="00105373" w:rsidRPr="003A7F0F">
        <w:rPr>
          <w:rFonts w:ascii="Times New Roman" w:hAnsi="Times New Roman"/>
        </w:rPr>
        <w:t>, o których mowa w ust. 1, Wykonawca dostarczy Zamawiającemu w dwóch egzemplarzach w wersji papierowej i jednym egzemplarzu w wersji elektronicznej (</w:t>
      </w:r>
      <w:r w:rsidR="00105373" w:rsidRPr="00E5607E">
        <w:rPr>
          <w:rFonts w:ascii="Times New Roman" w:hAnsi="Times New Roman"/>
          <w:b/>
          <w:bCs/>
          <w:u w:val="single"/>
        </w:rPr>
        <w:t>na płycie CD w</w:t>
      </w:r>
      <w:r w:rsidR="009F7E5A" w:rsidRPr="00E5607E">
        <w:rPr>
          <w:rFonts w:ascii="Times New Roman" w:hAnsi="Times New Roman"/>
          <w:b/>
          <w:bCs/>
          <w:u w:val="single"/>
        </w:rPr>
        <w:t> </w:t>
      </w:r>
      <w:r w:rsidR="00105373" w:rsidRPr="00E5607E">
        <w:rPr>
          <w:rFonts w:ascii="Times New Roman" w:hAnsi="Times New Roman"/>
          <w:b/>
          <w:bCs/>
          <w:u w:val="single"/>
        </w:rPr>
        <w:t xml:space="preserve">formacie PDF – zeskanowany protokół przeglądu wraz z podpisami </w:t>
      </w:r>
      <w:r w:rsidR="00E5607E" w:rsidRPr="00E5607E">
        <w:rPr>
          <w:rFonts w:ascii="Times New Roman" w:hAnsi="Times New Roman"/>
          <w:b/>
          <w:bCs/>
          <w:u w:val="single"/>
        </w:rPr>
        <w:t xml:space="preserve">wykonawców </w:t>
      </w:r>
      <w:r w:rsidR="00105373" w:rsidRPr="00E5607E">
        <w:rPr>
          <w:rFonts w:ascii="Times New Roman" w:hAnsi="Times New Roman"/>
          <w:b/>
          <w:bCs/>
          <w:u w:val="single"/>
        </w:rPr>
        <w:t>z nazwą pliku zgodną z</w:t>
      </w:r>
      <w:r w:rsidR="009F7E5A" w:rsidRPr="00E5607E">
        <w:rPr>
          <w:rFonts w:ascii="Times New Roman" w:hAnsi="Times New Roman"/>
          <w:b/>
          <w:bCs/>
          <w:u w:val="single"/>
        </w:rPr>
        <w:t> </w:t>
      </w:r>
      <w:r w:rsidR="00105373" w:rsidRPr="00E5607E">
        <w:rPr>
          <w:rFonts w:ascii="Times New Roman" w:hAnsi="Times New Roman"/>
          <w:b/>
          <w:bCs/>
          <w:u w:val="single"/>
        </w:rPr>
        <w:t>adresem nieruchomości</w:t>
      </w:r>
      <w:r w:rsidR="00105373" w:rsidRPr="003A7F0F">
        <w:rPr>
          <w:rFonts w:ascii="Times New Roman" w:hAnsi="Times New Roman"/>
        </w:rPr>
        <w:t>)</w:t>
      </w:r>
      <w:r w:rsidR="009F7E5A" w:rsidRPr="003A7F0F">
        <w:rPr>
          <w:rFonts w:ascii="Times New Roman" w:hAnsi="Times New Roman"/>
        </w:rPr>
        <w:t>.</w:t>
      </w:r>
    </w:p>
    <w:p w14:paraId="3D38F09C" w14:textId="7513C250" w:rsidR="00FD675A" w:rsidRDefault="00105373" w:rsidP="002E1936">
      <w:pPr>
        <w:tabs>
          <w:tab w:val="left" w:pos="5660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3</w:t>
      </w:r>
      <w:r w:rsidR="00FD675A" w:rsidRPr="003B38C2">
        <w:rPr>
          <w:rFonts w:cs="Tahoma"/>
          <w:sz w:val="22"/>
          <w:szCs w:val="22"/>
        </w:rPr>
        <w:t>. Dokumenty,</w:t>
      </w:r>
      <w:r w:rsidR="00FD675A" w:rsidRPr="00F12848">
        <w:rPr>
          <w:rFonts w:cs="Tahoma"/>
          <w:sz w:val="22"/>
          <w:szCs w:val="22"/>
        </w:rPr>
        <w:t xml:space="preserve"> o których mowa w </w:t>
      </w:r>
      <w:r w:rsidR="00FD675A">
        <w:rPr>
          <w:rFonts w:cs="Tahoma"/>
          <w:sz w:val="22"/>
          <w:szCs w:val="22"/>
        </w:rPr>
        <w:t>ust.</w:t>
      </w:r>
      <w:r w:rsidR="00FD675A" w:rsidRPr="00F12848">
        <w:rPr>
          <w:rFonts w:cs="Tahoma"/>
          <w:sz w:val="22"/>
          <w:szCs w:val="22"/>
        </w:rPr>
        <w:t xml:space="preserve"> 1 są dokument</w:t>
      </w:r>
      <w:r w:rsidR="00FD675A">
        <w:rPr>
          <w:rFonts w:cs="Tahoma"/>
          <w:sz w:val="22"/>
          <w:szCs w:val="22"/>
        </w:rPr>
        <w:t>ami</w:t>
      </w:r>
      <w:r w:rsidR="00FD675A" w:rsidRPr="00F12848">
        <w:rPr>
          <w:rFonts w:cs="Tahoma"/>
          <w:sz w:val="22"/>
          <w:szCs w:val="22"/>
        </w:rPr>
        <w:t xml:space="preserve"> świadczącym</w:t>
      </w:r>
      <w:r w:rsidR="00FD675A">
        <w:rPr>
          <w:rFonts w:cs="Tahoma"/>
          <w:sz w:val="22"/>
          <w:szCs w:val="22"/>
        </w:rPr>
        <w:t>i</w:t>
      </w:r>
      <w:r w:rsidR="00FD675A" w:rsidRPr="00F12848">
        <w:rPr>
          <w:rFonts w:cs="Tahoma"/>
          <w:sz w:val="22"/>
          <w:szCs w:val="22"/>
        </w:rPr>
        <w:t xml:space="preserve"> o przeprowadzeniu przez </w:t>
      </w:r>
    </w:p>
    <w:p w14:paraId="047921DE" w14:textId="6F15DE51" w:rsidR="00FD675A" w:rsidRPr="003A7F0F" w:rsidRDefault="00FD675A" w:rsidP="002E1936">
      <w:pPr>
        <w:tabs>
          <w:tab w:val="left" w:pos="5660"/>
        </w:tabs>
        <w:jc w:val="both"/>
        <w:rPr>
          <w:rFonts w:cs="Tahoma"/>
          <w:sz w:val="22"/>
          <w:szCs w:val="22"/>
        </w:rPr>
      </w:pPr>
      <w:r w:rsidRPr="003A7F0F">
        <w:rPr>
          <w:rFonts w:cs="Tahoma"/>
          <w:sz w:val="22"/>
          <w:szCs w:val="22"/>
        </w:rPr>
        <w:t xml:space="preserve">    Zamawiającego okresowej kontroli obiektu budowlanego w zakresie wskazanym w art. 62.ust.1 pkt</w:t>
      </w:r>
      <w:r w:rsidR="00AA3D27" w:rsidRPr="003A7F0F">
        <w:rPr>
          <w:rFonts w:cs="Tahoma"/>
          <w:sz w:val="22"/>
          <w:szCs w:val="22"/>
        </w:rPr>
        <w:br/>
        <w:t xml:space="preserve">   </w:t>
      </w:r>
      <w:r w:rsidRPr="003A7F0F">
        <w:rPr>
          <w:rFonts w:cs="Tahoma"/>
          <w:sz w:val="22"/>
          <w:szCs w:val="22"/>
        </w:rPr>
        <w:t xml:space="preserve"> 1. lit. c) ustawy Prawo Budowlane i stanowią podstawę do sporządzenia protokołu odbioru </w:t>
      </w:r>
    </w:p>
    <w:p w14:paraId="3614F054" w14:textId="19414B91" w:rsidR="00FD675A" w:rsidRPr="003A7F0F" w:rsidRDefault="00FD675A" w:rsidP="002E1936">
      <w:pPr>
        <w:tabs>
          <w:tab w:val="left" w:pos="5660"/>
        </w:tabs>
        <w:jc w:val="both"/>
        <w:rPr>
          <w:rFonts w:cs="Tahoma"/>
          <w:sz w:val="22"/>
          <w:szCs w:val="22"/>
        </w:rPr>
      </w:pPr>
      <w:r w:rsidRPr="003A7F0F">
        <w:rPr>
          <w:rFonts w:cs="Tahoma"/>
          <w:sz w:val="22"/>
          <w:szCs w:val="22"/>
        </w:rPr>
        <w:t xml:space="preserve">    </w:t>
      </w:r>
      <w:bookmarkStart w:id="7" w:name="_Hlk125988795"/>
      <w:r w:rsidRPr="003A7F0F">
        <w:rPr>
          <w:rFonts w:cs="Tahoma"/>
          <w:sz w:val="22"/>
          <w:szCs w:val="22"/>
        </w:rPr>
        <w:t>końcowego.</w:t>
      </w:r>
    </w:p>
    <w:p w14:paraId="78FCB3D1" w14:textId="1AC5791D" w:rsidR="0016541C" w:rsidRPr="003A7F0F" w:rsidRDefault="0016541C" w:rsidP="003A7F0F">
      <w:pPr>
        <w:pStyle w:val="Akapitzlist"/>
        <w:numPr>
          <w:ilvl w:val="0"/>
          <w:numId w:val="46"/>
        </w:numPr>
        <w:tabs>
          <w:tab w:val="left" w:pos="5660"/>
        </w:tabs>
        <w:jc w:val="both"/>
        <w:rPr>
          <w:rFonts w:ascii="Times New Roman" w:hAnsi="Times New Roman" w:cs="Times New Roman"/>
        </w:rPr>
      </w:pPr>
      <w:r w:rsidRPr="003A7F0F">
        <w:rPr>
          <w:rFonts w:ascii="Times New Roman" w:hAnsi="Times New Roman" w:cs="Times New Roman"/>
        </w:rPr>
        <w:t xml:space="preserve">Wykonawca dostarczy Zamawiającemu </w:t>
      </w:r>
      <w:r w:rsidR="003A7F0F" w:rsidRPr="003A7F0F">
        <w:rPr>
          <w:rFonts w:ascii="Times New Roman" w:hAnsi="Times New Roman" w:cs="Times New Roman"/>
        </w:rPr>
        <w:t>dokumenty,</w:t>
      </w:r>
      <w:r w:rsidRPr="003A7F0F">
        <w:rPr>
          <w:rFonts w:ascii="Times New Roman" w:hAnsi="Times New Roman" w:cs="Times New Roman"/>
        </w:rPr>
        <w:t xml:space="preserve"> o których mowa w ust. 1, w terminie do 15 dnia miesiąca następującego po miesiącu, w </w:t>
      </w:r>
      <w:r w:rsidR="003A7F0F" w:rsidRPr="003A7F0F">
        <w:rPr>
          <w:rFonts w:ascii="Times New Roman" w:hAnsi="Times New Roman" w:cs="Times New Roman"/>
        </w:rPr>
        <w:t>którym został</w:t>
      </w:r>
      <w:r w:rsidRPr="003A7F0F">
        <w:rPr>
          <w:rFonts w:ascii="Times New Roman" w:hAnsi="Times New Roman" w:cs="Times New Roman"/>
        </w:rPr>
        <w:t xml:space="preserve"> wykonany przegląd. </w:t>
      </w:r>
    </w:p>
    <w:bookmarkEnd w:id="7"/>
    <w:p w14:paraId="2E13E4E8" w14:textId="0EAA1806" w:rsidR="0016541C" w:rsidRPr="003A7F0F" w:rsidRDefault="00C4686A" w:rsidP="0016541C">
      <w:pPr>
        <w:tabs>
          <w:tab w:val="left" w:pos="5660"/>
        </w:tabs>
        <w:jc w:val="both"/>
        <w:rPr>
          <w:rFonts w:cs="Tahoma"/>
        </w:rPr>
      </w:pPr>
      <w:r w:rsidRPr="003A7F0F">
        <w:rPr>
          <w:rFonts w:cs="Tahoma"/>
        </w:rPr>
        <w:t>5. W przypadku braku dostępu do lokalu z jakiejkolwiek przyczyny, uniemożliwionego wykonanie usługi Wykonawca jest zobowiązany zgłosić ten fakt administratorowi nieruchomości w formie mailowej w ciągu 3 dni od dnia przeglądu wynikającego z harmonogramu.</w:t>
      </w:r>
    </w:p>
    <w:p w14:paraId="7686CA44" w14:textId="77777777" w:rsidR="00A97E34" w:rsidRPr="00731E55" w:rsidRDefault="00A97E34" w:rsidP="00020718">
      <w:pPr>
        <w:widowControl w:val="0"/>
        <w:suppressAutoHyphens/>
        <w:rPr>
          <w:color w:val="000000"/>
          <w:sz w:val="22"/>
          <w:szCs w:val="22"/>
        </w:rPr>
      </w:pPr>
    </w:p>
    <w:p w14:paraId="2C0A7B14" w14:textId="2C78E373" w:rsidR="00A97E34" w:rsidRPr="00731E55" w:rsidRDefault="00A97E34" w:rsidP="00020718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 xml:space="preserve">§ </w:t>
      </w:r>
      <w:r w:rsidR="00AA3D27">
        <w:rPr>
          <w:b/>
          <w:sz w:val="22"/>
          <w:szCs w:val="22"/>
        </w:rPr>
        <w:t>6</w:t>
      </w:r>
      <w:r w:rsidRPr="00731E55">
        <w:rPr>
          <w:b/>
          <w:sz w:val="22"/>
          <w:szCs w:val="22"/>
        </w:rPr>
        <w:tab/>
        <w:t>NADZÓR</w:t>
      </w:r>
    </w:p>
    <w:p w14:paraId="29208928" w14:textId="059B8A55" w:rsidR="00A97E34" w:rsidRPr="00731E55" w:rsidRDefault="00A97E34" w:rsidP="00020718">
      <w:pPr>
        <w:pStyle w:val="Tekstpodstawowy3"/>
        <w:numPr>
          <w:ilvl w:val="0"/>
          <w:numId w:val="2"/>
        </w:numPr>
        <w:tabs>
          <w:tab w:val="clear" w:pos="567"/>
          <w:tab w:val="num" w:pos="-709"/>
          <w:tab w:val="num" w:pos="284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Po stronie Zamawiającego osobą odpowiedzialną za realizację przedmiotu umowy będzie wyznaczony pracownik Zamawiającego</w:t>
      </w:r>
      <w:r w:rsidR="00105373">
        <w:rPr>
          <w:sz w:val="22"/>
          <w:szCs w:val="22"/>
        </w:rPr>
        <w:t>…………..</w:t>
      </w:r>
      <w:r w:rsidR="002E1936">
        <w:rPr>
          <w:sz w:val="22"/>
          <w:szCs w:val="22"/>
        </w:rPr>
        <w:t>.</w:t>
      </w:r>
    </w:p>
    <w:p w14:paraId="603A83AB" w14:textId="77777777" w:rsidR="00A97E34" w:rsidRPr="00731E55" w:rsidRDefault="00A97E34" w:rsidP="00020718">
      <w:pPr>
        <w:pStyle w:val="Tekstpodstawowy3"/>
        <w:numPr>
          <w:ilvl w:val="0"/>
          <w:numId w:val="2"/>
        </w:numPr>
        <w:tabs>
          <w:tab w:val="clear" w:pos="567"/>
          <w:tab w:val="num" w:pos="-709"/>
          <w:tab w:val="num" w:pos="284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Wykonawca jest zobowiązany stosować się do wszystkich poleceń i instrukcji osoby, o której mowa w </w:t>
      </w:r>
      <w:r w:rsidR="0061788D" w:rsidRPr="00731E55">
        <w:rPr>
          <w:sz w:val="22"/>
          <w:szCs w:val="22"/>
        </w:rPr>
        <w:t>ust</w:t>
      </w:r>
      <w:r w:rsidRPr="00731E55">
        <w:rPr>
          <w:sz w:val="22"/>
          <w:szCs w:val="22"/>
        </w:rPr>
        <w:t>. 1, dotyczących prawidłowości wykonania przedmiotu umowy.</w:t>
      </w:r>
    </w:p>
    <w:p w14:paraId="3FDA238B" w14:textId="65B441BC" w:rsidR="00647D77" w:rsidRPr="00731E55" w:rsidRDefault="00A97E34" w:rsidP="00020718">
      <w:pPr>
        <w:pStyle w:val="Tekstpodstawowy3"/>
        <w:numPr>
          <w:ilvl w:val="0"/>
          <w:numId w:val="2"/>
        </w:numPr>
        <w:tabs>
          <w:tab w:val="clear" w:pos="567"/>
          <w:tab w:val="num" w:pos="-709"/>
          <w:tab w:val="num" w:pos="284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Przedstawicielem Wykonawcy w odniesieniu do przedmiotu umowy jest </w:t>
      </w:r>
      <w:r w:rsidR="00105373">
        <w:rPr>
          <w:sz w:val="22"/>
          <w:szCs w:val="22"/>
        </w:rPr>
        <w:t>…………………</w:t>
      </w:r>
      <w:r w:rsidR="009F7E5A">
        <w:rPr>
          <w:sz w:val="22"/>
          <w:szCs w:val="22"/>
        </w:rPr>
        <w:t>……</w:t>
      </w:r>
      <w:r w:rsidR="006C61E5">
        <w:rPr>
          <w:sz w:val="22"/>
          <w:szCs w:val="22"/>
        </w:rPr>
        <w:t xml:space="preserve">tel. </w:t>
      </w:r>
      <w:r w:rsidR="00105373">
        <w:rPr>
          <w:sz w:val="22"/>
          <w:szCs w:val="22"/>
        </w:rPr>
        <w:t>……………….</w:t>
      </w:r>
    </w:p>
    <w:p w14:paraId="2E925EF8" w14:textId="77777777" w:rsidR="00A97E34" w:rsidRPr="00731E55" w:rsidRDefault="00647D77" w:rsidP="00020718">
      <w:pPr>
        <w:pStyle w:val="Tekstpodstawowy3"/>
        <w:numPr>
          <w:ilvl w:val="0"/>
          <w:numId w:val="2"/>
        </w:numPr>
        <w:tabs>
          <w:tab w:val="clear" w:pos="567"/>
          <w:tab w:val="num" w:pos="-709"/>
          <w:tab w:val="num" w:pos="284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Zmiana osób nie wymaga sporządzenia aneksu, jedynie niezwłocznego pisemnego lub mailowego powiadomienia drugiej strony.</w:t>
      </w:r>
    </w:p>
    <w:p w14:paraId="405210E8" w14:textId="77777777" w:rsidR="00A97E34" w:rsidRPr="00731E55" w:rsidRDefault="00A97E34" w:rsidP="00020718">
      <w:pPr>
        <w:ind w:left="400"/>
        <w:rPr>
          <w:b/>
          <w:color w:val="000000"/>
          <w:sz w:val="22"/>
          <w:szCs w:val="22"/>
        </w:rPr>
      </w:pPr>
    </w:p>
    <w:p w14:paraId="275F72B1" w14:textId="0C13857D" w:rsidR="00A97E34" w:rsidRPr="00731E55" w:rsidRDefault="00A97E34" w:rsidP="00020718">
      <w:pPr>
        <w:ind w:left="380"/>
        <w:jc w:val="center"/>
        <w:rPr>
          <w:sz w:val="22"/>
          <w:szCs w:val="22"/>
        </w:rPr>
      </w:pPr>
      <w:bookmarkStart w:id="8" w:name="_Hlk75781802"/>
      <w:r w:rsidRPr="00731E55">
        <w:rPr>
          <w:b/>
          <w:sz w:val="22"/>
          <w:szCs w:val="22"/>
        </w:rPr>
        <w:t xml:space="preserve">§ </w:t>
      </w:r>
      <w:r w:rsidR="00AA3D27">
        <w:rPr>
          <w:b/>
          <w:sz w:val="22"/>
          <w:szCs w:val="22"/>
        </w:rPr>
        <w:t xml:space="preserve">7 </w:t>
      </w:r>
      <w:r w:rsidRPr="00731E55">
        <w:rPr>
          <w:b/>
          <w:sz w:val="22"/>
          <w:szCs w:val="22"/>
        </w:rPr>
        <w:tab/>
      </w:r>
      <w:bookmarkEnd w:id="8"/>
      <w:r w:rsidRPr="00731E55">
        <w:rPr>
          <w:b/>
          <w:sz w:val="22"/>
          <w:szCs w:val="22"/>
        </w:rPr>
        <w:t>WYNAGRODZENIE</w:t>
      </w:r>
    </w:p>
    <w:p w14:paraId="12D772BF" w14:textId="6FDFC430" w:rsidR="006C61E5" w:rsidRPr="00731E55" w:rsidRDefault="00147466" w:rsidP="006C61E5">
      <w:pPr>
        <w:numPr>
          <w:ilvl w:val="0"/>
          <w:numId w:val="12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Strony ustalają, że obowiązującą ich formą wynagrodzenia, zgodnie z ofertą Wykonawcy</w:t>
      </w:r>
      <w:r w:rsidR="00C075D5" w:rsidRPr="00731E55">
        <w:rPr>
          <w:sz w:val="22"/>
          <w:szCs w:val="22"/>
        </w:rPr>
        <w:t>,</w:t>
      </w:r>
      <w:r w:rsidRPr="00731E55">
        <w:rPr>
          <w:sz w:val="22"/>
          <w:szCs w:val="22"/>
        </w:rPr>
        <w:t xml:space="preserve"> jest</w:t>
      </w:r>
      <w:r w:rsidR="005C7295" w:rsidRPr="00731E55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>wynagrodzenie jednostkowe ryczałtowe za dokonany przegląd jednego lokalu w wysokości</w:t>
      </w:r>
      <w:r w:rsidR="005C7295" w:rsidRPr="00731E55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 xml:space="preserve">netto: </w:t>
      </w:r>
      <w:r w:rsidR="009F7E5A">
        <w:rPr>
          <w:b/>
          <w:sz w:val="22"/>
          <w:szCs w:val="22"/>
        </w:rPr>
        <w:t>……</w:t>
      </w:r>
      <w:r w:rsidR="00971F99">
        <w:rPr>
          <w:b/>
          <w:sz w:val="22"/>
          <w:szCs w:val="22"/>
        </w:rPr>
        <w:t>.</w:t>
      </w:r>
      <w:r w:rsidR="006C61E5">
        <w:rPr>
          <w:b/>
          <w:sz w:val="22"/>
          <w:szCs w:val="22"/>
        </w:rPr>
        <w:t xml:space="preserve"> </w:t>
      </w:r>
      <w:r w:rsidR="006C61E5" w:rsidRPr="00731E55">
        <w:rPr>
          <w:b/>
          <w:sz w:val="22"/>
          <w:szCs w:val="22"/>
        </w:rPr>
        <w:t>zł</w:t>
      </w:r>
      <w:r w:rsidR="006C61E5" w:rsidRPr="00731E55">
        <w:rPr>
          <w:sz w:val="22"/>
          <w:szCs w:val="22"/>
        </w:rPr>
        <w:t xml:space="preserve"> (słownie</w:t>
      </w:r>
      <w:r w:rsidR="006C61E5" w:rsidRPr="00731E55">
        <w:rPr>
          <w:bCs/>
          <w:sz w:val="22"/>
          <w:szCs w:val="22"/>
        </w:rPr>
        <w:t xml:space="preserve"> złotych</w:t>
      </w:r>
      <w:r w:rsidR="006C61E5" w:rsidRPr="00731E55">
        <w:rPr>
          <w:sz w:val="22"/>
          <w:szCs w:val="22"/>
        </w:rPr>
        <w:t>:</w:t>
      </w:r>
      <w:r w:rsidR="006C61E5" w:rsidRPr="00731E55">
        <w:rPr>
          <w:b/>
          <w:bCs/>
          <w:sz w:val="22"/>
          <w:szCs w:val="22"/>
        </w:rPr>
        <w:t xml:space="preserve"> </w:t>
      </w:r>
      <w:r w:rsidR="00971F99">
        <w:rPr>
          <w:sz w:val="22"/>
          <w:szCs w:val="22"/>
        </w:rPr>
        <w:t>…………………</w:t>
      </w:r>
      <w:r w:rsidR="009F7E5A">
        <w:rPr>
          <w:sz w:val="22"/>
          <w:szCs w:val="22"/>
        </w:rPr>
        <w:t>……</w:t>
      </w:r>
      <w:r w:rsidR="006C61E5" w:rsidRPr="00731E55">
        <w:rPr>
          <w:bCs/>
          <w:sz w:val="22"/>
          <w:szCs w:val="22"/>
        </w:rPr>
        <w:t>)</w:t>
      </w:r>
    </w:p>
    <w:p w14:paraId="6E59D13E" w14:textId="77777777" w:rsidR="006C61E5" w:rsidRPr="00514D46" w:rsidRDefault="006C61E5" w:rsidP="006C61E5">
      <w:pPr>
        <w:pStyle w:val="Akapitzlist"/>
        <w:numPr>
          <w:ilvl w:val="0"/>
          <w:numId w:val="12"/>
        </w:numPr>
        <w:spacing w:line="252" w:lineRule="auto"/>
        <w:ind w:left="284" w:hanging="284"/>
        <w:jc w:val="both"/>
        <w:rPr>
          <w:rFonts w:ascii="Times New Roman" w:hAnsi="Times New Roman" w:cs="Times New Roman"/>
        </w:rPr>
      </w:pPr>
      <w:r w:rsidRPr="00514D46">
        <w:rPr>
          <w:rFonts w:ascii="Times New Roman" w:hAnsi="Times New Roman" w:cs="Times New Roman"/>
        </w:rPr>
        <w:t>Szacowana całkowita wartość umowy obliczona na podstawie wykazu adresowego stanowiącego załącznik do umowy oraz stawek jednostkowych określonych w ust. 1 wyniesie:</w:t>
      </w:r>
    </w:p>
    <w:p w14:paraId="06BD18C9" w14:textId="34E17073" w:rsidR="006C61E5" w:rsidRPr="00514D46" w:rsidRDefault="00971F99" w:rsidP="006C61E5">
      <w:pPr>
        <w:spacing w:line="252" w:lineRule="auto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…………..</w:t>
      </w:r>
      <w:r w:rsidR="006C61E5" w:rsidRPr="0044704E">
        <w:rPr>
          <w:b/>
          <w:bCs/>
          <w:sz w:val="22"/>
          <w:szCs w:val="22"/>
        </w:rPr>
        <w:t xml:space="preserve"> zł netto</w:t>
      </w:r>
      <w:r w:rsidR="006C61E5" w:rsidRPr="00514D46">
        <w:rPr>
          <w:sz w:val="22"/>
          <w:szCs w:val="22"/>
        </w:rPr>
        <w:t xml:space="preserve"> (słownie</w:t>
      </w:r>
      <w:r w:rsidR="006C61E5">
        <w:rPr>
          <w:sz w:val="22"/>
          <w:szCs w:val="22"/>
        </w:rPr>
        <w:t xml:space="preserve">: </w:t>
      </w:r>
      <w:r>
        <w:rPr>
          <w:sz w:val="22"/>
          <w:szCs w:val="22"/>
        </w:rPr>
        <w:t>……………………………………………………</w:t>
      </w:r>
      <w:r w:rsidR="009F7E5A">
        <w:rPr>
          <w:sz w:val="22"/>
          <w:szCs w:val="22"/>
        </w:rPr>
        <w:t>……</w:t>
      </w:r>
      <w:r w:rsidR="006C61E5" w:rsidRPr="00514D46">
        <w:rPr>
          <w:sz w:val="22"/>
          <w:szCs w:val="22"/>
        </w:rPr>
        <w:t>)</w:t>
      </w:r>
    </w:p>
    <w:p w14:paraId="4BAAC2C5" w14:textId="7023589A" w:rsidR="00BB5FFC" w:rsidRPr="00514D46" w:rsidRDefault="006C61E5" w:rsidP="006C61E5">
      <w:pPr>
        <w:spacing w:line="252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971F99">
        <w:rPr>
          <w:b/>
          <w:bCs/>
          <w:sz w:val="22"/>
          <w:szCs w:val="22"/>
        </w:rPr>
        <w:t>……………</w:t>
      </w:r>
      <w:r>
        <w:rPr>
          <w:b/>
          <w:bCs/>
          <w:sz w:val="22"/>
          <w:szCs w:val="22"/>
        </w:rPr>
        <w:t xml:space="preserve"> </w:t>
      </w:r>
      <w:r w:rsidRPr="004E2AFE">
        <w:rPr>
          <w:b/>
          <w:bCs/>
          <w:sz w:val="22"/>
          <w:szCs w:val="22"/>
        </w:rPr>
        <w:t>zł brutto</w:t>
      </w:r>
      <w:r w:rsidRPr="00514D46">
        <w:rPr>
          <w:sz w:val="22"/>
          <w:szCs w:val="22"/>
        </w:rPr>
        <w:t xml:space="preserve"> (słownie:</w:t>
      </w:r>
      <w:r>
        <w:rPr>
          <w:sz w:val="22"/>
          <w:szCs w:val="22"/>
        </w:rPr>
        <w:t xml:space="preserve"> </w:t>
      </w:r>
      <w:r w:rsidR="00971F99">
        <w:rPr>
          <w:sz w:val="22"/>
          <w:szCs w:val="22"/>
        </w:rPr>
        <w:t>…………………………………………………</w:t>
      </w:r>
      <w:r w:rsidR="009F7E5A">
        <w:rPr>
          <w:sz w:val="22"/>
          <w:szCs w:val="22"/>
        </w:rPr>
        <w:t>……</w:t>
      </w:r>
      <w:r w:rsidRPr="00514D46">
        <w:rPr>
          <w:sz w:val="22"/>
          <w:szCs w:val="22"/>
        </w:rPr>
        <w:t>)</w:t>
      </w:r>
      <w:r w:rsidR="003C567A">
        <w:rPr>
          <w:sz w:val="22"/>
          <w:szCs w:val="22"/>
        </w:rPr>
        <w:t>.</w:t>
      </w:r>
    </w:p>
    <w:p w14:paraId="70FEDB20" w14:textId="77777777" w:rsidR="00147466" w:rsidRPr="00731E55" w:rsidRDefault="00147466" w:rsidP="005068CD">
      <w:pPr>
        <w:numPr>
          <w:ilvl w:val="0"/>
          <w:numId w:val="12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Rozliczenie prac odbywać się będzie w oparciu o</w:t>
      </w:r>
      <w:r w:rsidR="00BB5FFC" w:rsidRPr="00731E55">
        <w:rPr>
          <w:sz w:val="22"/>
          <w:szCs w:val="22"/>
        </w:rPr>
        <w:t>:</w:t>
      </w:r>
    </w:p>
    <w:p w14:paraId="7C29597A" w14:textId="36495AB3" w:rsidR="00147466" w:rsidRPr="00514D46" w:rsidRDefault="00202BA7" w:rsidP="00514D46">
      <w:pPr>
        <w:numPr>
          <w:ilvl w:val="0"/>
          <w:numId w:val="32"/>
        </w:numPr>
        <w:suppressAutoHyphens/>
        <w:autoSpaceDE w:val="0"/>
        <w:autoSpaceDN w:val="0"/>
        <w:ind w:left="284" w:firstLine="0"/>
        <w:jc w:val="both"/>
        <w:textAlignment w:val="baseline"/>
        <w:rPr>
          <w:sz w:val="22"/>
          <w:szCs w:val="22"/>
        </w:rPr>
      </w:pPr>
      <w:r w:rsidRPr="00514D46">
        <w:rPr>
          <w:sz w:val="22"/>
          <w:szCs w:val="22"/>
        </w:rPr>
        <w:t>ceny jednostkowe</w:t>
      </w:r>
      <w:r w:rsidR="00164194" w:rsidRPr="00514D46">
        <w:rPr>
          <w:sz w:val="22"/>
          <w:szCs w:val="22"/>
        </w:rPr>
        <w:t xml:space="preserve"> netto za </w:t>
      </w:r>
      <w:r w:rsidR="00147466" w:rsidRPr="00514D46">
        <w:rPr>
          <w:sz w:val="22"/>
          <w:szCs w:val="22"/>
        </w:rPr>
        <w:t>wykonani</w:t>
      </w:r>
      <w:r w:rsidR="00164194" w:rsidRPr="00514D46">
        <w:rPr>
          <w:sz w:val="22"/>
          <w:szCs w:val="22"/>
        </w:rPr>
        <w:t>e</w:t>
      </w:r>
      <w:r w:rsidR="00147466" w:rsidRPr="00514D46">
        <w:rPr>
          <w:sz w:val="22"/>
          <w:szCs w:val="22"/>
        </w:rPr>
        <w:t xml:space="preserve"> przeglądu jednego lokalu</w:t>
      </w:r>
      <w:r w:rsidRPr="00514D46">
        <w:rPr>
          <w:sz w:val="22"/>
          <w:szCs w:val="22"/>
        </w:rPr>
        <w:t xml:space="preserve"> </w:t>
      </w:r>
      <w:r w:rsidR="00C41137" w:rsidRPr="00514D46">
        <w:rPr>
          <w:sz w:val="22"/>
          <w:szCs w:val="22"/>
        </w:rPr>
        <w:t>z</w:t>
      </w:r>
      <w:r w:rsidR="00147466" w:rsidRPr="00514D46">
        <w:rPr>
          <w:sz w:val="22"/>
          <w:szCs w:val="22"/>
        </w:rPr>
        <w:t xml:space="preserve">godnie </w:t>
      </w:r>
      <w:r w:rsidR="00C41137" w:rsidRPr="00514D46">
        <w:rPr>
          <w:sz w:val="22"/>
          <w:szCs w:val="22"/>
        </w:rPr>
        <w:t>z</w:t>
      </w:r>
      <w:r w:rsidRPr="00514D46">
        <w:rPr>
          <w:sz w:val="22"/>
          <w:szCs w:val="22"/>
        </w:rPr>
        <w:t xml:space="preserve"> ust. 1 i ilość wykonanych przeglądów, na podstawie </w:t>
      </w:r>
      <w:r w:rsidR="00147466" w:rsidRPr="00514D46">
        <w:rPr>
          <w:sz w:val="22"/>
          <w:szCs w:val="22"/>
        </w:rPr>
        <w:t xml:space="preserve">dostarczonych protokołów przeglądu </w:t>
      </w:r>
      <w:r w:rsidRPr="00514D46">
        <w:rPr>
          <w:iCs/>
          <w:sz w:val="22"/>
          <w:szCs w:val="22"/>
        </w:rPr>
        <w:t>instalacji</w:t>
      </w:r>
      <w:r w:rsidRPr="00514D46">
        <w:rPr>
          <w:sz w:val="22"/>
          <w:szCs w:val="22"/>
        </w:rPr>
        <w:t xml:space="preserve">,  </w:t>
      </w:r>
      <w:bookmarkStart w:id="9" w:name="_Hlk38619246"/>
    </w:p>
    <w:p w14:paraId="119947DB" w14:textId="54896D5F" w:rsidR="005B549B" w:rsidRDefault="00A40823" w:rsidP="00AA3D27">
      <w:pPr>
        <w:numPr>
          <w:ilvl w:val="0"/>
          <w:numId w:val="32"/>
        </w:numPr>
        <w:spacing w:line="252" w:lineRule="auto"/>
        <w:ind w:left="284" w:firstLine="0"/>
        <w:jc w:val="both"/>
        <w:rPr>
          <w:sz w:val="22"/>
          <w:szCs w:val="22"/>
        </w:rPr>
      </w:pPr>
      <w:r w:rsidRPr="00514D46">
        <w:rPr>
          <w:sz w:val="22"/>
          <w:szCs w:val="22"/>
        </w:rPr>
        <w:t>d</w:t>
      </w:r>
      <w:r w:rsidR="003A4045" w:rsidRPr="00514D46">
        <w:rPr>
          <w:sz w:val="22"/>
          <w:szCs w:val="22"/>
        </w:rPr>
        <w:t xml:space="preserve">o </w:t>
      </w:r>
      <w:r w:rsidRPr="00514D46">
        <w:rPr>
          <w:sz w:val="22"/>
          <w:szCs w:val="22"/>
        </w:rPr>
        <w:t xml:space="preserve">cen wskazanych w ust. 1 </w:t>
      </w:r>
      <w:r w:rsidR="003A4045" w:rsidRPr="00514D46">
        <w:rPr>
          <w:sz w:val="22"/>
          <w:szCs w:val="22"/>
        </w:rPr>
        <w:t>zostanie doliczony podatek od towarów i usług zgodnie z obowiązującymi przepisami.</w:t>
      </w:r>
      <w:bookmarkEnd w:id="9"/>
    </w:p>
    <w:p w14:paraId="4E498D73" w14:textId="77777777" w:rsidR="002A23F4" w:rsidRPr="00514D46" w:rsidRDefault="002A23F4" w:rsidP="002A23F4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Minimalny zakres realizacji zamówienia wynosi 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>7</w:t>
      </w:r>
      <w:r w:rsidRPr="00514D46">
        <w:rPr>
          <w:rFonts w:ascii="Times New Roman" w:hAnsi="Times New Roman" w:cs="Times New Roman"/>
          <w:bCs/>
          <w:color w:val="auto"/>
          <w:sz w:val="22"/>
          <w:szCs w:val="22"/>
        </w:rPr>
        <w:t>0% wartości umowy.</w:t>
      </w:r>
    </w:p>
    <w:p w14:paraId="3735A5B0" w14:textId="77777777" w:rsidR="002A23F4" w:rsidRPr="002A23F4" w:rsidRDefault="002A23F4" w:rsidP="002A23F4">
      <w:pPr>
        <w:spacing w:line="252" w:lineRule="auto"/>
        <w:jc w:val="both"/>
      </w:pPr>
    </w:p>
    <w:p w14:paraId="4066573B" w14:textId="77777777" w:rsidR="00731E55" w:rsidRPr="00731E55" w:rsidRDefault="00731E55" w:rsidP="00020718">
      <w:pPr>
        <w:jc w:val="center"/>
        <w:rPr>
          <w:b/>
          <w:sz w:val="22"/>
          <w:szCs w:val="22"/>
        </w:rPr>
      </w:pPr>
    </w:p>
    <w:p w14:paraId="312D3A07" w14:textId="6D031E71" w:rsidR="00A97E34" w:rsidRPr="00731E55" w:rsidRDefault="00A97E34" w:rsidP="00020718">
      <w:pPr>
        <w:jc w:val="center"/>
        <w:rPr>
          <w:sz w:val="22"/>
          <w:szCs w:val="22"/>
        </w:rPr>
      </w:pPr>
      <w:r w:rsidRPr="00731E55">
        <w:rPr>
          <w:b/>
          <w:sz w:val="22"/>
          <w:szCs w:val="22"/>
        </w:rPr>
        <w:t xml:space="preserve">§ </w:t>
      </w:r>
      <w:r w:rsidR="00AA3D27">
        <w:rPr>
          <w:b/>
          <w:sz w:val="22"/>
          <w:szCs w:val="22"/>
        </w:rPr>
        <w:t>8</w:t>
      </w:r>
      <w:r w:rsidRPr="00731E55">
        <w:rPr>
          <w:b/>
          <w:sz w:val="22"/>
          <w:szCs w:val="22"/>
        </w:rPr>
        <w:tab/>
        <w:t>ODBIORY</w:t>
      </w:r>
      <w:r w:rsidR="00ED0F82" w:rsidRPr="00731E55">
        <w:rPr>
          <w:b/>
          <w:sz w:val="22"/>
          <w:szCs w:val="22"/>
        </w:rPr>
        <w:t xml:space="preserve"> I </w:t>
      </w:r>
      <w:r w:rsidR="00743A72" w:rsidRPr="00731E55">
        <w:rPr>
          <w:b/>
          <w:sz w:val="22"/>
          <w:szCs w:val="22"/>
        </w:rPr>
        <w:t>PŁATNOŚCI</w:t>
      </w:r>
    </w:p>
    <w:p w14:paraId="2F17FA8E" w14:textId="77777777" w:rsidR="00A97E34" w:rsidRPr="00731E55" w:rsidRDefault="00A97E34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color w:val="000000"/>
          <w:sz w:val="22"/>
          <w:szCs w:val="22"/>
        </w:rPr>
        <w:t xml:space="preserve">Miejscem odbioru dokumentacji z przeglądów będzie siedziba </w:t>
      </w:r>
      <w:r w:rsidR="00E408D7" w:rsidRPr="00731E55">
        <w:rPr>
          <w:color w:val="000000"/>
          <w:sz w:val="22"/>
          <w:szCs w:val="22"/>
          <w:u w:val="single"/>
        </w:rPr>
        <w:t>Wydział Utrzymania Technicznego Obiektów w Łodzi przy al. Kościuszki 47</w:t>
      </w:r>
      <w:r w:rsidR="009A0F9A" w:rsidRPr="00731E55">
        <w:rPr>
          <w:color w:val="000000"/>
          <w:sz w:val="22"/>
          <w:szCs w:val="22"/>
        </w:rPr>
        <w:t>.</w:t>
      </w:r>
    </w:p>
    <w:p w14:paraId="45F3F586" w14:textId="77777777" w:rsidR="00A97E34" w:rsidRPr="00731E55" w:rsidRDefault="00A97E34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color w:val="000000"/>
          <w:sz w:val="22"/>
          <w:szCs w:val="22"/>
        </w:rPr>
        <w:t>Dokumentem potwierdzającym przyjęcie przez Zamawiającego wykonanych prac będzie protokół</w:t>
      </w:r>
      <w:r w:rsidR="00BB5FFC" w:rsidRPr="00731E55">
        <w:rPr>
          <w:color w:val="000000"/>
          <w:sz w:val="22"/>
          <w:szCs w:val="22"/>
        </w:rPr>
        <w:t xml:space="preserve"> </w:t>
      </w:r>
      <w:r w:rsidRPr="00731E55">
        <w:rPr>
          <w:color w:val="000000"/>
          <w:sz w:val="22"/>
          <w:szCs w:val="22"/>
        </w:rPr>
        <w:t>zdawczo – odbiorczy podpisany przez przedstawicieli stron umowy.</w:t>
      </w:r>
    </w:p>
    <w:p w14:paraId="3B1EEAA6" w14:textId="77777777" w:rsidR="00A97E34" w:rsidRPr="00731E55" w:rsidRDefault="00A97E34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sz w:val="22"/>
          <w:szCs w:val="22"/>
        </w:rPr>
        <w:t>Protokół</w:t>
      </w:r>
      <w:r w:rsidR="00C41137" w:rsidRPr="00731E55">
        <w:rPr>
          <w:sz w:val="22"/>
          <w:szCs w:val="22"/>
        </w:rPr>
        <w:t>,</w:t>
      </w:r>
      <w:r w:rsidRPr="00731E55">
        <w:rPr>
          <w:sz w:val="22"/>
          <w:szCs w:val="22"/>
        </w:rPr>
        <w:t xml:space="preserve"> o którym mowa w ust. 2 stanowi podstawę do wystawienia faktury</w:t>
      </w:r>
      <w:r w:rsidR="001D34BF" w:rsidRPr="00731E55">
        <w:rPr>
          <w:sz w:val="22"/>
          <w:szCs w:val="22"/>
        </w:rPr>
        <w:t>.</w:t>
      </w:r>
    </w:p>
    <w:p w14:paraId="2C1CBB65" w14:textId="461E3F5E" w:rsidR="00147466" w:rsidRPr="00731E55" w:rsidRDefault="00147466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sz w:val="22"/>
          <w:szCs w:val="22"/>
        </w:rPr>
        <w:t xml:space="preserve">Strony ustalają, że wynagrodzenie określone w § </w:t>
      </w:r>
      <w:r w:rsidR="00225D5D">
        <w:rPr>
          <w:sz w:val="22"/>
          <w:szCs w:val="22"/>
        </w:rPr>
        <w:t>7</w:t>
      </w:r>
      <w:r w:rsidRPr="00731E55">
        <w:rPr>
          <w:sz w:val="22"/>
          <w:szCs w:val="22"/>
        </w:rPr>
        <w:t xml:space="preserve"> ust. 2 </w:t>
      </w:r>
      <w:r w:rsidR="00AF2363" w:rsidRPr="00731E55">
        <w:rPr>
          <w:sz w:val="22"/>
          <w:szCs w:val="22"/>
        </w:rPr>
        <w:t>płatne</w:t>
      </w:r>
      <w:r w:rsidR="00FF635C" w:rsidRPr="00731E55">
        <w:rPr>
          <w:sz w:val="22"/>
          <w:szCs w:val="22"/>
        </w:rPr>
        <w:t xml:space="preserve"> będzie etapami</w:t>
      </w:r>
      <w:r w:rsidR="005C7295" w:rsidRPr="00731E55">
        <w:rPr>
          <w:sz w:val="22"/>
          <w:szCs w:val="22"/>
        </w:rPr>
        <w:t xml:space="preserve"> </w:t>
      </w:r>
      <w:r w:rsidR="00FF635C" w:rsidRPr="00731E55">
        <w:rPr>
          <w:sz w:val="22"/>
          <w:szCs w:val="22"/>
        </w:rPr>
        <w:t>w okresach miesięcznych po wykonaniu prac i ich odbiorze.</w:t>
      </w:r>
    </w:p>
    <w:p w14:paraId="654DEA68" w14:textId="6EEBE910" w:rsidR="00147466" w:rsidRPr="00731E55" w:rsidRDefault="00147466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sz w:val="22"/>
          <w:szCs w:val="22"/>
        </w:rPr>
        <w:t xml:space="preserve">Zapłata wynagrodzenia przez Zamawiającego nastąpi w </w:t>
      </w:r>
      <w:r w:rsidR="00C41137" w:rsidRPr="00731E55">
        <w:rPr>
          <w:sz w:val="22"/>
          <w:szCs w:val="22"/>
        </w:rPr>
        <w:t>terminie</w:t>
      </w:r>
      <w:r w:rsidR="007D6716" w:rsidRPr="00731E55">
        <w:rPr>
          <w:sz w:val="22"/>
          <w:szCs w:val="22"/>
        </w:rPr>
        <w:t>:</w:t>
      </w:r>
      <w:r w:rsidR="00B0543A">
        <w:rPr>
          <w:sz w:val="22"/>
          <w:szCs w:val="22"/>
        </w:rPr>
        <w:t xml:space="preserve"> </w:t>
      </w:r>
      <w:r w:rsidRPr="00731E55">
        <w:rPr>
          <w:b/>
          <w:sz w:val="22"/>
          <w:szCs w:val="22"/>
        </w:rPr>
        <w:t>30 dni</w:t>
      </w:r>
      <w:r w:rsidRPr="00731E55">
        <w:rPr>
          <w:sz w:val="22"/>
          <w:szCs w:val="22"/>
        </w:rPr>
        <w:t xml:space="preserve"> od daty dostarczenia </w:t>
      </w:r>
      <w:r w:rsidR="00C41137" w:rsidRPr="00731E55">
        <w:rPr>
          <w:sz w:val="22"/>
          <w:szCs w:val="22"/>
        </w:rPr>
        <w:t>f</w:t>
      </w:r>
      <w:r w:rsidRPr="00731E55">
        <w:rPr>
          <w:sz w:val="22"/>
          <w:szCs w:val="22"/>
        </w:rPr>
        <w:t>aktur</w:t>
      </w:r>
      <w:r w:rsidR="00C41137" w:rsidRPr="00731E55">
        <w:rPr>
          <w:sz w:val="22"/>
          <w:szCs w:val="22"/>
        </w:rPr>
        <w:t xml:space="preserve">y </w:t>
      </w:r>
      <w:r w:rsidRPr="00731E55">
        <w:rPr>
          <w:sz w:val="22"/>
          <w:szCs w:val="22"/>
        </w:rPr>
        <w:t>na konto wskazane przez Wykonawcę.</w:t>
      </w:r>
    </w:p>
    <w:p w14:paraId="79267404" w14:textId="16D822CF" w:rsidR="00147466" w:rsidRPr="00731E55" w:rsidRDefault="00147466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sz w:val="22"/>
          <w:szCs w:val="22"/>
        </w:rPr>
        <w:t>Wykonawca wystawi fakturę VAT w oparciu o rzeczywistą ilość prawidłowo wykonanych</w:t>
      </w:r>
      <w:r w:rsidR="00B0543A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>przeglądów.</w:t>
      </w:r>
    </w:p>
    <w:p w14:paraId="533DAE4B" w14:textId="70E57C85" w:rsidR="00147466" w:rsidRPr="00731E55" w:rsidRDefault="00147466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sz w:val="22"/>
          <w:szCs w:val="22"/>
          <w:u w:val="single"/>
        </w:rPr>
        <w:t>Za wykonanie przeglądów w budynkach stanowiących własność Skarbu Państwa</w:t>
      </w:r>
      <w:r w:rsidR="00D67C73" w:rsidRPr="00731E55">
        <w:rPr>
          <w:sz w:val="22"/>
          <w:szCs w:val="22"/>
          <w:u w:val="single"/>
        </w:rPr>
        <w:t>, Prywatnych i Współwłasnych</w:t>
      </w:r>
      <w:r w:rsidRPr="00731E55">
        <w:rPr>
          <w:sz w:val="22"/>
          <w:szCs w:val="22"/>
          <w:u w:val="single"/>
        </w:rPr>
        <w:t xml:space="preserve"> Wykonawca</w:t>
      </w:r>
      <w:r w:rsidR="00B0543A">
        <w:rPr>
          <w:sz w:val="22"/>
          <w:szCs w:val="22"/>
          <w:u w:val="single"/>
        </w:rPr>
        <w:t xml:space="preserve"> </w:t>
      </w:r>
      <w:r w:rsidRPr="00731E55">
        <w:rPr>
          <w:sz w:val="22"/>
          <w:szCs w:val="22"/>
          <w:u w:val="single"/>
        </w:rPr>
        <w:t>wystawi odrębne faktury dla każdej nieruchomości</w:t>
      </w:r>
      <w:r w:rsidR="00C41137" w:rsidRPr="00731E55">
        <w:rPr>
          <w:sz w:val="22"/>
          <w:szCs w:val="22"/>
          <w:u w:val="single"/>
        </w:rPr>
        <w:t>.</w:t>
      </w:r>
      <w:r w:rsidRPr="00731E55">
        <w:rPr>
          <w:sz w:val="22"/>
          <w:szCs w:val="22"/>
        </w:rPr>
        <w:t xml:space="preserve"> W pozostałych przypadkach</w:t>
      </w:r>
      <w:r w:rsidR="00B0543A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>Wykonawca wystawi faktury zbiorcze dla poszczególnych RON-ów z załączeniem szczegółowego</w:t>
      </w:r>
      <w:r w:rsidR="00B0543A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>wykazu nieruchomości i poszczególnych cen dla danego adresu.</w:t>
      </w:r>
    </w:p>
    <w:p w14:paraId="0054625E" w14:textId="2EE6FFB1" w:rsidR="00147466" w:rsidRPr="00731E55" w:rsidRDefault="00147466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sz w:val="22"/>
          <w:szCs w:val="22"/>
        </w:rPr>
        <w:t>Wykonawca wystawia faktur</w:t>
      </w:r>
      <w:r w:rsidR="00E722C5" w:rsidRPr="00731E55">
        <w:rPr>
          <w:sz w:val="22"/>
          <w:szCs w:val="22"/>
        </w:rPr>
        <w:t>y</w:t>
      </w:r>
      <w:r w:rsidRPr="00731E55">
        <w:rPr>
          <w:sz w:val="22"/>
          <w:szCs w:val="22"/>
        </w:rPr>
        <w:t xml:space="preserve"> na następujące dane: Nabywca: Miasto Łódź, ul. Piotrkowska 104;90-926 Łódź; NIP 725-00-28-902; Odbiorca faktury: Zarząd Lokali Miejskich; al. Tadeusza</w:t>
      </w:r>
      <w:r w:rsidR="00B0543A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>Kościuszki 47; 90-514 Łódź</w:t>
      </w:r>
      <w:r w:rsidR="00C41137" w:rsidRPr="00731E55">
        <w:rPr>
          <w:sz w:val="22"/>
          <w:szCs w:val="22"/>
        </w:rPr>
        <w:t>.</w:t>
      </w:r>
    </w:p>
    <w:p w14:paraId="404E71F0" w14:textId="1E50DA61" w:rsidR="00E722C5" w:rsidRPr="00731E55" w:rsidRDefault="00E722C5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bookmarkStart w:id="10" w:name="_Hlk10024991"/>
      <w:r w:rsidRPr="00731E55">
        <w:rPr>
          <w:sz w:val="22"/>
          <w:szCs w:val="22"/>
        </w:rPr>
        <w:t xml:space="preserve">Wykonawca ma możliwość przesłania drogą elektroniczną ustrukturyzowanej faktury elektronicznej w rozumieniu </w:t>
      </w:r>
      <w:r w:rsidR="009F7E5A" w:rsidRPr="00731E55">
        <w:rPr>
          <w:sz w:val="22"/>
          <w:szCs w:val="22"/>
        </w:rPr>
        <w:t>ustawy o</w:t>
      </w:r>
      <w:r w:rsidRPr="00731E55">
        <w:rPr>
          <w:sz w:val="22"/>
          <w:szCs w:val="22"/>
        </w:rPr>
        <w:t xml:space="preserve"> elektronicznym fakturowaniu.</w:t>
      </w:r>
    </w:p>
    <w:p w14:paraId="1C75CA19" w14:textId="77777777" w:rsidR="00E722C5" w:rsidRPr="00731E55" w:rsidRDefault="00E722C5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rStyle w:val="Hipercze"/>
          <w:color w:val="000000"/>
          <w:sz w:val="22"/>
          <w:szCs w:val="22"/>
          <w:u w:val="none"/>
        </w:rPr>
      </w:pPr>
      <w:r w:rsidRPr="00731E55">
        <w:rPr>
          <w:sz w:val="22"/>
          <w:szCs w:val="22"/>
        </w:rPr>
        <w:t xml:space="preserve">W przypadku, gdy Wykonawca skorzysta z możliwości przesłania ustrukturyzowanej faktury elektronicznej, wówczas zobowiązany jest do skorzystania z Platformy Elektronicznego Fakturowania udostępnionej na stronnie internetowej </w:t>
      </w:r>
      <w:hyperlink r:id="rId8" w:history="1">
        <w:r w:rsidRPr="00731E55">
          <w:rPr>
            <w:rStyle w:val="Hipercze"/>
            <w:sz w:val="22"/>
            <w:szCs w:val="22"/>
          </w:rPr>
          <w:t>https://efaktura.gov.pl</w:t>
        </w:r>
      </w:hyperlink>
    </w:p>
    <w:p w14:paraId="6DD6F500" w14:textId="77777777" w:rsidR="00E722C5" w:rsidRPr="00731E55" w:rsidRDefault="00E722C5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sz w:val="22"/>
          <w:szCs w:val="22"/>
        </w:rPr>
        <w:t>Szczegółowe zasady związane z wystawianiem ustrukturyzowanych faktur elektronicznych i</w:t>
      </w:r>
      <w:r w:rsidR="003B7828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>innych ustrukturyzowanych dokumentów określa ustawa o elektronicznym fakturowaniu oraz akty wykonawcze.</w:t>
      </w:r>
    </w:p>
    <w:p w14:paraId="6A81EB9F" w14:textId="77777777" w:rsidR="00E722C5" w:rsidRPr="00731E55" w:rsidRDefault="00E722C5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sz w:val="22"/>
          <w:szCs w:val="22"/>
        </w:rPr>
        <w:t>W przypadku, gdy Wykonawca korzysta z usług:</w:t>
      </w:r>
    </w:p>
    <w:p w14:paraId="15391EE3" w14:textId="77777777" w:rsidR="00E722C5" w:rsidRPr="00731E55" w:rsidRDefault="00E722C5" w:rsidP="005068CD">
      <w:pPr>
        <w:numPr>
          <w:ilvl w:val="0"/>
          <w:numId w:val="14"/>
        </w:numPr>
        <w:suppressAutoHyphens/>
        <w:autoSpaceDE w:val="0"/>
        <w:autoSpaceDN w:val="0"/>
        <w:ind w:left="567" w:hanging="283"/>
        <w:jc w:val="both"/>
        <w:textAlignment w:val="baseline"/>
        <w:rPr>
          <w:sz w:val="22"/>
          <w:szCs w:val="22"/>
        </w:rPr>
      </w:pPr>
      <w:r w:rsidRPr="00731E55">
        <w:rPr>
          <w:rFonts w:eastAsiaTheme="minorHAnsi"/>
          <w:color w:val="000000"/>
          <w:sz w:val="22"/>
          <w:szCs w:val="22"/>
          <w:lang w:eastAsia="en-US"/>
        </w:rPr>
        <w:t>brokera Infinite IT Solutions, wpisując dane</w:t>
      </w:r>
      <w:r w:rsidRPr="00731E55">
        <w:rPr>
          <w:sz w:val="22"/>
          <w:szCs w:val="22"/>
        </w:rPr>
        <w:t xml:space="preserve"> nabywcy:</w:t>
      </w:r>
    </w:p>
    <w:p w14:paraId="4B62A210" w14:textId="77777777" w:rsidR="00E722C5" w:rsidRPr="00731E55" w:rsidRDefault="00E722C5" w:rsidP="005068CD">
      <w:pPr>
        <w:pStyle w:val="Akapitzlist"/>
        <w:numPr>
          <w:ilvl w:val="0"/>
          <w:numId w:val="20"/>
        </w:numPr>
        <w:shd w:val="clear" w:color="auto" w:fill="FFFFFF"/>
        <w:spacing w:line="240" w:lineRule="auto"/>
        <w:ind w:left="851" w:right="11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w sekcji NIP należy wpisać NIP Miasta: 7250028902,</w:t>
      </w:r>
    </w:p>
    <w:p w14:paraId="21F0111D" w14:textId="77777777" w:rsidR="00E722C5" w:rsidRPr="00731E55" w:rsidRDefault="00E722C5" w:rsidP="005068CD">
      <w:pPr>
        <w:pStyle w:val="Akapitzlist"/>
        <w:numPr>
          <w:ilvl w:val="0"/>
          <w:numId w:val="20"/>
        </w:numPr>
        <w:shd w:val="clear" w:color="auto" w:fill="FFFFFF"/>
        <w:spacing w:line="240" w:lineRule="auto"/>
        <w:ind w:left="851" w:right="11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jako typ numeru PEPPOL należy wybrać NIP,</w:t>
      </w:r>
    </w:p>
    <w:p w14:paraId="11CD3C16" w14:textId="77777777" w:rsidR="00E722C5" w:rsidRPr="00731E55" w:rsidRDefault="00E722C5" w:rsidP="005068CD">
      <w:pPr>
        <w:pStyle w:val="Akapitzlist"/>
        <w:numPr>
          <w:ilvl w:val="0"/>
          <w:numId w:val="20"/>
        </w:numPr>
        <w:shd w:val="clear" w:color="auto" w:fill="FFFFFF"/>
        <w:spacing w:line="240" w:lineRule="auto"/>
        <w:ind w:left="851" w:right="11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w polu Numer PEPPOL należy wpisać NIP Zarządu Lokali Miejskich: 7252122232</w:t>
      </w:r>
    </w:p>
    <w:p w14:paraId="0986D477" w14:textId="77777777" w:rsidR="00E722C5" w:rsidRPr="00731E55" w:rsidRDefault="00E722C5" w:rsidP="005068CD">
      <w:pPr>
        <w:numPr>
          <w:ilvl w:val="0"/>
          <w:numId w:val="14"/>
        </w:numPr>
        <w:suppressAutoHyphens/>
        <w:autoSpaceDE w:val="0"/>
        <w:autoSpaceDN w:val="0"/>
        <w:ind w:left="567" w:hanging="283"/>
        <w:jc w:val="both"/>
        <w:textAlignment w:val="baseline"/>
        <w:rPr>
          <w:sz w:val="22"/>
          <w:szCs w:val="22"/>
        </w:rPr>
      </w:pPr>
      <w:r w:rsidRPr="00731E55">
        <w:rPr>
          <w:sz w:val="22"/>
          <w:szCs w:val="22"/>
        </w:rPr>
        <w:t xml:space="preserve">brokera </w:t>
      </w:r>
      <w:proofErr w:type="spellStart"/>
      <w:r w:rsidRPr="00731E55">
        <w:rPr>
          <w:sz w:val="22"/>
          <w:szCs w:val="22"/>
        </w:rPr>
        <w:t>PEFexpert</w:t>
      </w:r>
      <w:proofErr w:type="spellEnd"/>
      <w:r w:rsidRPr="00731E55">
        <w:rPr>
          <w:sz w:val="22"/>
          <w:szCs w:val="22"/>
        </w:rPr>
        <w:t>, wpisując dane nabywcy:</w:t>
      </w:r>
    </w:p>
    <w:p w14:paraId="14917CC0" w14:textId="77777777" w:rsidR="00E722C5" w:rsidRPr="00731E55" w:rsidRDefault="00E722C5" w:rsidP="005068CD">
      <w:pPr>
        <w:pStyle w:val="Akapitzlist"/>
        <w:numPr>
          <w:ilvl w:val="0"/>
          <w:numId w:val="21"/>
        </w:numPr>
        <w:shd w:val="clear" w:color="auto" w:fill="FFFFFF"/>
        <w:spacing w:line="240" w:lineRule="auto"/>
        <w:ind w:left="851" w:right="11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w sekcji Identyfikator podatkowy należy wpisać NIP Miasta: 7250028902,</w:t>
      </w:r>
    </w:p>
    <w:p w14:paraId="2C6B88F9" w14:textId="77777777" w:rsidR="00E722C5" w:rsidRPr="00731E55" w:rsidRDefault="00E722C5" w:rsidP="005068CD">
      <w:pPr>
        <w:pStyle w:val="Akapitzlist"/>
        <w:numPr>
          <w:ilvl w:val="0"/>
          <w:numId w:val="21"/>
        </w:numPr>
        <w:shd w:val="clear" w:color="auto" w:fill="FFFFFF"/>
        <w:spacing w:line="240" w:lineRule="auto"/>
        <w:ind w:left="851" w:right="11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jako Rodzaj adresu PEF należy wybrać NIP,</w:t>
      </w:r>
    </w:p>
    <w:p w14:paraId="34728D47" w14:textId="77777777" w:rsidR="00E722C5" w:rsidRPr="00731E55" w:rsidRDefault="00E722C5" w:rsidP="005068CD">
      <w:pPr>
        <w:pStyle w:val="Akapitzlist"/>
        <w:numPr>
          <w:ilvl w:val="0"/>
          <w:numId w:val="21"/>
        </w:numPr>
        <w:shd w:val="clear" w:color="auto" w:fill="FFFFFF"/>
        <w:spacing w:line="240" w:lineRule="auto"/>
        <w:ind w:left="851" w:right="11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w polu numer adresu PEF należy wpisać NIP Zarządu Lokali Miejskich: 7252122232</w:t>
      </w:r>
    </w:p>
    <w:p w14:paraId="29A2A7F3" w14:textId="77777777" w:rsidR="00117244" w:rsidRPr="00731E55" w:rsidRDefault="00E722C5" w:rsidP="00020718">
      <w:pPr>
        <w:shd w:val="clear" w:color="auto" w:fill="FFFFFF"/>
        <w:ind w:left="426" w:right="11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 obu w/w przypadkach sekcja Odbiorca powinna być wypełniona zgodnie z miejscem dostawy/odbioru towaru/usługi.</w:t>
      </w:r>
    </w:p>
    <w:p w14:paraId="6011CFDF" w14:textId="77777777" w:rsidR="00E722C5" w:rsidRPr="00731E55" w:rsidRDefault="00E722C5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Wykonawca zobowiązany jest powiadomić Zamawiającego o wystawieniu faktury na Platformie Elektronicznego Fakturowania – na poniższego maila: </w:t>
      </w:r>
      <w:hyperlink r:id="rId9" w:history="1">
        <w:r w:rsidR="00E408D7" w:rsidRPr="00731E55">
          <w:rPr>
            <w:rStyle w:val="Hipercze"/>
            <w:sz w:val="22"/>
            <w:szCs w:val="22"/>
          </w:rPr>
          <w:t>zlm@zlm.lodz.pl</w:t>
        </w:r>
      </w:hyperlink>
    </w:p>
    <w:p w14:paraId="26607980" w14:textId="77777777" w:rsidR="00E11A7D" w:rsidRPr="00731E55" w:rsidRDefault="00E11A7D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 przypadku, gdy wskazany przez Wykonawcę rachunek bankowy, na który ma nastąpić zapłata wynagrodzenia, nie widnieje w wykazie podmiotów zarejestrowanych jako podatnicy VAT, niezarejestrowanych jako podatnicy VAT, niezarejestrowanych oraz wykreślonych i</w:t>
      </w:r>
      <w:r w:rsidR="003B7828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>przywróconych do rejestru VAT, Zamawiającemu przysługuje prawo wstrzymania zapłaty wynagrodzenia do czasu uzyskania wpisu tego rachunku bankowego do przedmiotowego wykazu lub wskazania nowego rachunku bankowego ujawnionego w ww. wykazie.</w:t>
      </w:r>
    </w:p>
    <w:p w14:paraId="5E21F505" w14:textId="094D56E2" w:rsidR="00147466" w:rsidRDefault="00E11A7D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lastRenderedPageBreak/>
        <w:t>Okres do czasu uzyskania przez Wykonawcę wpisu rachunku bankowego do przedmiotowego wykazu lub wskazania nowego rachunku bankowego ujawnionego w ww. wykazie nie jest traktowany jako opóźnienie Zamawiającego w zapłacie należnego wynagrodzenia i w takim przypadku nie będą naliczane za ten okres odsetki za opóźnienie w wysokości odsetek ustawowych.</w:t>
      </w:r>
      <w:bookmarkEnd w:id="10"/>
    </w:p>
    <w:p w14:paraId="770AC383" w14:textId="72FB6742" w:rsidR="00142EED" w:rsidRDefault="00142EED" w:rsidP="00142EED">
      <w:pPr>
        <w:jc w:val="both"/>
        <w:rPr>
          <w:sz w:val="22"/>
          <w:szCs w:val="22"/>
        </w:rPr>
      </w:pPr>
    </w:p>
    <w:p w14:paraId="31B533C2" w14:textId="77777777" w:rsidR="00142EED" w:rsidRPr="00731E55" w:rsidRDefault="00142EED" w:rsidP="00142EED">
      <w:pPr>
        <w:jc w:val="both"/>
        <w:rPr>
          <w:sz w:val="22"/>
          <w:szCs w:val="22"/>
        </w:rPr>
      </w:pPr>
    </w:p>
    <w:p w14:paraId="57C1B2A2" w14:textId="48E54BBA" w:rsidR="00A97E34" w:rsidRPr="00731E55" w:rsidRDefault="00ED0F82" w:rsidP="00020718">
      <w:pPr>
        <w:ind w:left="20"/>
        <w:jc w:val="center"/>
        <w:rPr>
          <w:sz w:val="22"/>
          <w:szCs w:val="22"/>
        </w:rPr>
      </w:pPr>
      <w:r w:rsidRPr="00731E55">
        <w:rPr>
          <w:b/>
          <w:sz w:val="22"/>
          <w:szCs w:val="22"/>
        </w:rPr>
        <w:t xml:space="preserve">§ </w:t>
      </w:r>
      <w:r w:rsidR="00AA3D27">
        <w:rPr>
          <w:b/>
          <w:sz w:val="22"/>
          <w:szCs w:val="22"/>
        </w:rPr>
        <w:t>9</w:t>
      </w:r>
      <w:r w:rsidR="00A97E34" w:rsidRPr="00731E55">
        <w:rPr>
          <w:b/>
          <w:sz w:val="22"/>
          <w:szCs w:val="22"/>
        </w:rPr>
        <w:tab/>
        <w:t>KARY UMOWNE</w:t>
      </w:r>
    </w:p>
    <w:p w14:paraId="3CEEC752" w14:textId="61550CC7" w:rsidR="00A97E34" w:rsidRPr="003A7F0F" w:rsidRDefault="00A97E34" w:rsidP="005068CD">
      <w:pPr>
        <w:numPr>
          <w:ilvl w:val="0"/>
          <w:numId w:val="15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3A7F0F">
        <w:rPr>
          <w:sz w:val="22"/>
          <w:szCs w:val="22"/>
        </w:rPr>
        <w:t>W razie niewykonania lub nienależytego wykonania usług Wykonawca zobowiązany jest</w:t>
      </w:r>
      <w:r w:rsidR="00B0543A" w:rsidRPr="003A7F0F">
        <w:rPr>
          <w:sz w:val="22"/>
          <w:szCs w:val="22"/>
        </w:rPr>
        <w:t xml:space="preserve"> </w:t>
      </w:r>
      <w:r w:rsidRPr="003A7F0F">
        <w:rPr>
          <w:sz w:val="22"/>
          <w:szCs w:val="22"/>
        </w:rPr>
        <w:t>do zapłaty na rzecz Zamawiającego następujących kar umownych:</w:t>
      </w:r>
    </w:p>
    <w:p w14:paraId="2F615FCB" w14:textId="26069847" w:rsidR="00870731" w:rsidRPr="003A7F0F" w:rsidRDefault="00870731" w:rsidP="005068CD">
      <w:pPr>
        <w:pStyle w:val="Akapitzlist"/>
        <w:numPr>
          <w:ilvl w:val="0"/>
          <w:numId w:val="16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 w:rsidRPr="003A7F0F">
        <w:rPr>
          <w:rFonts w:ascii="Times New Roman" w:hAnsi="Times New Roman" w:cs="Times New Roman"/>
        </w:rPr>
        <w:t xml:space="preserve">za zwłokę w </w:t>
      </w:r>
      <w:r w:rsidR="009E5DCB" w:rsidRPr="003A7F0F">
        <w:rPr>
          <w:rFonts w:ascii="Times New Roman" w:hAnsi="Times New Roman" w:cs="Times New Roman"/>
        </w:rPr>
        <w:t>przekazaniu</w:t>
      </w:r>
      <w:r w:rsidRPr="003A7F0F">
        <w:rPr>
          <w:rFonts w:ascii="Times New Roman" w:hAnsi="Times New Roman" w:cs="Times New Roman"/>
        </w:rPr>
        <w:t xml:space="preserve"> harmonogramu</w:t>
      </w:r>
      <w:r w:rsidR="00D25AEC" w:rsidRPr="003A7F0F">
        <w:rPr>
          <w:rFonts w:ascii="Times New Roman" w:hAnsi="Times New Roman" w:cs="Times New Roman"/>
        </w:rPr>
        <w:t xml:space="preserve"> w terminie określonym</w:t>
      </w:r>
      <w:r w:rsidRPr="003A7F0F">
        <w:rPr>
          <w:rFonts w:ascii="Times New Roman" w:hAnsi="Times New Roman" w:cs="Times New Roman"/>
        </w:rPr>
        <w:t xml:space="preserve"> w</w:t>
      </w:r>
      <w:r w:rsidR="00D25AEC" w:rsidRPr="003A7F0F">
        <w:rPr>
          <w:rFonts w:ascii="Times New Roman" w:hAnsi="Times New Roman" w:cs="Times New Roman"/>
        </w:rPr>
        <w:t xml:space="preserve">§ </w:t>
      </w:r>
      <w:r w:rsidR="00AA3D27" w:rsidRPr="003A7F0F">
        <w:rPr>
          <w:rFonts w:ascii="Times New Roman" w:hAnsi="Times New Roman" w:cs="Times New Roman"/>
        </w:rPr>
        <w:t>4</w:t>
      </w:r>
      <w:r w:rsidR="00D25AEC" w:rsidRPr="003A7F0F">
        <w:rPr>
          <w:rFonts w:ascii="Times New Roman" w:hAnsi="Times New Roman" w:cs="Times New Roman"/>
        </w:rPr>
        <w:t xml:space="preserve"> ust. 1</w:t>
      </w:r>
      <w:r w:rsidR="00054BAF" w:rsidRPr="003A7F0F">
        <w:rPr>
          <w:rFonts w:ascii="Times New Roman" w:hAnsi="Times New Roman" w:cs="Times New Roman"/>
        </w:rPr>
        <w:t xml:space="preserve"> pkt </w:t>
      </w:r>
      <w:r w:rsidR="003A7F0F" w:rsidRPr="003A7F0F">
        <w:rPr>
          <w:rFonts w:ascii="Times New Roman" w:hAnsi="Times New Roman" w:cs="Times New Roman"/>
        </w:rPr>
        <w:t>2 umowy</w:t>
      </w:r>
      <w:r w:rsidR="00D25AEC" w:rsidRPr="003A7F0F">
        <w:rPr>
          <w:rFonts w:ascii="Times New Roman" w:hAnsi="Times New Roman" w:cs="Times New Roman"/>
        </w:rPr>
        <w:t xml:space="preserve"> w</w:t>
      </w:r>
      <w:r w:rsidR="003B7828" w:rsidRPr="003A7F0F">
        <w:rPr>
          <w:rFonts w:ascii="Times New Roman" w:hAnsi="Times New Roman" w:cs="Times New Roman"/>
        </w:rPr>
        <w:t> </w:t>
      </w:r>
      <w:r w:rsidR="00971F99" w:rsidRPr="003A7F0F">
        <w:rPr>
          <w:rFonts w:ascii="Times New Roman" w:hAnsi="Times New Roman" w:cs="Times New Roman"/>
        </w:rPr>
        <w:t>wysokości</w:t>
      </w:r>
      <w:r w:rsidR="00054BAF" w:rsidRPr="003A7F0F">
        <w:rPr>
          <w:rFonts w:ascii="Times New Roman" w:hAnsi="Times New Roman" w:cs="Times New Roman"/>
        </w:rPr>
        <w:t xml:space="preserve"> </w:t>
      </w:r>
      <w:r w:rsidR="00971F99" w:rsidRPr="003A7F0F">
        <w:rPr>
          <w:rFonts w:ascii="Times New Roman" w:hAnsi="Times New Roman" w:cs="Times New Roman"/>
        </w:rPr>
        <w:t>3</w:t>
      </w:r>
      <w:r w:rsidR="002204B9" w:rsidRPr="003A7F0F">
        <w:rPr>
          <w:rFonts w:ascii="Times New Roman" w:hAnsi="Times New Roman" w:cs="Times New Roman"/>
        </w:rPr>
        <w:t xml:space="preserve"> % </w:t>
      </w:r>
      <w:r w:rsidR="00054BAF" w:rsidRPr="003A7F0F">
        <w:rPr>
          <w:rFonts w:ascii="Times New Roman" w:hAnsi="Times New Roman" w:cs="Times New Roman"/>
        </w:rPr>
        <w:t xml:space="preserve">szacowanego </w:t>
      </w:r>
      <w:r w:rsidR="003A7F0F" w:rsidRPr="003A7F0F">
        <w:rPr>
          <w:rFonts w:ascii="Times New Roman" w:hAnsi="Times New Roman" w:cs="Times New Roman"/>
        </w:rPr>
        <w:t>całkowitego wynagrodzenia</w:t>
      </w:r>
      <w:r w:rsidR="00D25AEC" w:rsidRPr="003A7F0F">
        <w:rPr>
          <w:rFonts w:ascii="Times New Roman" w:hAnsi="Times New Roman" w:cs="Times New Roman"/>
        </w:rPr>
        <w:t xml:space="preserve"> umownego</w:t>
      </w:r>
      <w:r w:rsidR="00B0543A" w:rsidRPr="003A7F0F">
        <w:rPr>
          <w:rFonts w:ascii="Times New Roman" w:hAnsi="Times New Roman" w:cs="Times New Roman"/>
        </w:rPr>
        <w:t xml:space="preserve"> </w:t>
      </w:r>
      <w:r w:rsidR="00406CF0" w:rsidRPr="003A7F0F">
        <w:rPr>
          <w:rFonts w:ascii="Times New Roman" w:hAnsi="Times New Roman" w:cs="Times New Roman"/>
        </w:rPr>
        <w:t>netto</w:t>
      </w:r>
      <w:r w:rsidR="00D25AEC" w:rsidRPr="003A7F0F">
        <w:rPr>
          <w:rFonts w:ascii="Times New Roman" w:hAnsi="Times New Roman" w:cs="Times New Roman"/>
        </w:rPr>
        <w:t xml:space="preserve"> określonego w </w:t>
      </w:r>
      <w:r w:rsidRPr="003A7F0F">
        <w:rPr>
          <w:rFonts w:ascii="Times New Roman" w:hAnsi="Times New Roman" w:cs="Times New Roman"/>
        </w:rPr>
        <w:t xml:space="preserve">§ </w:t>
      </w:r>
      <w:r w:rsidR="00AA3D27" w:rsidRPr="003A7F0F">
        <w:rPr>
          <w:rFonts w:ascii="Times New Roman" w:hAnsi="Times New Roman" w:cs="Times New Roman"/>
        </w:rPr>
        <w:t>7</w:t>
      </w:r>
      <w:r w:rsidRPr="003A7F0F">
        <w:rPr>
          <w:rFonts w:ascii="Times New Roman" w:hAnsi="Times New Roman" w:cs="Times New Roman"/>
        </w:rPr>
        <w:t xml:space="preserve"> ust. 2 umowy za każdy dzień zwłoki</w:t>
      </w:r>
      <w:r w:rsidR="00D25AEC" w:rsidRPr="003A7F0F">
        <w:rPr>
          <w:rFonts w:ascii="Times New Roman" w:hAnsi="Times New Roman" w:cs="Times New Roman"/>
        </w:rPr>
        <w:t>,</w:t>
      </w:r>
    </w:p>
    <w:p w14:paraId="45A4C1C4" w14:textId="0E8751B6" w:rsidR="00A97E34" w:rsidRPr="003A7F0F" w:rsidRDefault="00AF2363" w:rsidP="005068CD">
      <w:pPr>
        <w:pStyle w:val="Akapitzlist"/>
        <w:numPr>
          <w:ilvl w:val="0"/>
          <w:numId w:val="16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 w:rsidRPr="003A7F0F">
        <w:rPr>
          <w:rFonts w:ascii="Times New Roman" w:hAnsi="Times New Roman" w:cs="Times New Roman"/>
        </w:rPr>
        <w:t xml:space="preserve">za zwłokę w </w:t>
      </w:r>
      <w:r w:rsidR="003A7F0F" w:rsidRPr="003A7F0F">
        <w:rPr>
          <w:rFonts w:ascii="Times New Roman" w:hAnsi="Times New Roman" w:cs="Times New Roman"/>
        </w:rPr>
        <w:t>wykonaniu przeglądu</w:t>
      </w:r>
      <w:r w:rsidR="00AA3D27" w:rsidRPr="003A7F0F">
        <w:rPr>
          <w:rFonts w:ascii="Times New Roman" w:hAnsi="Times New Roman" w:cs="Times New Roman"/>
        </w:rPr>
        <w:t xml:space="preserve"> gazowego</w:t>
      </w:r>
      <w:r w:rsidR="00514D46" w:rsidRPr="003A7F0F">
        <w:rPr>
          <w:rFonts w:ascii="Times New Roman" w:hAnsi="Times New Roman" w:cs="Times New Roman"/>
        </w:rPr>
        <w:t xml:space="preserve"> </w:t>
      </w:r>
      <w:r w:rsidR="003A7F0F" w:rsidRPr="003A7F0F">
        <w:rPr>
          <w:rFonts w:ascii="Times New Roman" w:hAnsi="Times New Roman" w:cs="Times New Roman"/>
        </w:rPr>
        <w:t>poszczególnego lokalu</w:t>
      </w:r>
      <w:r w:rsidR="0016541C" w:rsidRPr="003A7F0F">
        <w:rPr>
          <w:rFonts w:ascii="Times New Roman" w:hAnsi="Times New Roman" w:cs="Times New Roman"/>
        </w:rPr>
        <w:t xml:space="preserve"> w terminie określonym w </w:t>
      </w:r>
      <w:r w:rsidR="003A7F0F" w:rsidRPr="003A7F0F">
        <w:rPr>
          <w:rFonts w:ascii="Times New Roman" w:hAnsi="Times New Roman" w:cs="Times New Roman"/>
        </w:rPr>
        <w:t>harmonogramie, w</w:t>
      </w:r>
      <w:r w:rsidR="00ED1263" w:rsidRPr="003A7F0F">
        <w:rPr>
          <w:rFonts w:ascii="Times New Roman" w:hAnsi="Times New Roman" w:cs="Times New Roman"/>
        </w:rPr>
        <w:t> </w:t>
      </w:r>
      <w:r w:rsidRPr="003A7F0F">
        <w:rPr>
          <w:rFonts w:ascii="Times New Roman" w:hAnsi="Times New Roman" w:cs="Times New Roman"/>
        </w:rPr>
        <w:t>wysokości</w:t>
      </w:r>
      <w:r w:rsidR="009E5DCB" w:rsidRPr="003A7F0F">
        <w:rPr>
          <w:rFonts w:ascii="Times New Roman" w:hAnsi="Times New Roman" w:cs="Times New Roman"/>
        </w:rPr>
        <w:t>:</w:t>
      </w:r>
      <w:r w:rsidR="00971F99" w:rsidRPr="003A7F0F">
        <w:rPr>
          <w:rFonts w:ascii="Times New Roman" w:hAnsi="Times New Roman" w:cs="Times New Roman"/>
        </w:rPr>
        <w:t xml:space="preserve"> </w:t>
      </w:r>
      <w:r w:rsidR="002204B9" w:rsidRPr="003A7F0F">
        <w:rPr>
          <w:rFonts w:ascii="Times New Roman" w:hAnsi="Times New Roman" w:cs="Times New Roman"/>
        </w:rPr>
        <w:t xml:space="preserve">propozycja </w:t>
      </w:r>
      <w:r w:rsidR="00971F99" w:rsidRPr="003A7F0F">
        <w:rPr>
          <w:rFonts w:ascii="Times New Roman" w:hAnsi="Times New Roman" w:cs="Times New Roman"/>
        </w:rPr>
        <w:t xml:space="preserve">3 </w:t>
      </w:r>
      <w:r w:rsidRPr="003A7F0F">
        <w:rPr>
          <w:rFonts w:ascii="Times New Roman" w:hAnsi="Times New Roman" w:cs="Times New Roman"/>
        </w:rPr>
        <w:t>%</w:t>
      </w:r>
      <w:r w:rsidR="00142EED" w:rsidRPr="003A7F0F">
        <w:rPr>
          <w:rFonts w:ascii="Times New Roman" w:hAnsi="Times New Roman" w:cs="Times New Roman"/>
        </w:rPr>
        <w:t xml:space="preserve"> </w:t>
      </w:r>
      <w:r w:rsidRPr="003A7F0F">
        <w:rPr>
          <w:rFonts w:ascii="Times New Roman" w:hAnsi="Times New Roman" w:cs="Times New Roman"/>
        </w:rPr>
        <w:t>wynagrodzenia umownego</w:t>
      </w:r>
      <w:r w:rsidR="00B0543A" w:rsidRPr="003A7F0F">
        <w:rPr>
          <w:rFonts w:ascii="Times New Roman" w:hAnsi="Times New Roman" w:cs="Times New Roman"/>
        </w:rPr>
        <w:t xml:space="preserve"> </w:t>
      </w:r>
      <w:r w:rsidR="00406CF0" w:rsidRPr="003A7F0F">
        <w:rPr>
          <w:rFonts w:ascii="Times New Roman" w:hAnsi="Times New Roman" w:cs="Times New Roman"/>
        </w:rPr>
        <w:t>netto</w:t>
      </w:r>
      <w:r w:rsidRPr="003A7F0F">
        <w:rPr>
          <w:rFonts w:ascii="Times New Roman" w:hAnsi="Times New Roman" w:cs="Times New Roman"/>
        </w:rPr>
        <w:t xml:space="preserve"> określonego w § </w:t>
      </w:r>
      <w:r w:rsidR="00AA3D27" w:rsidRPr="003A7F0F">
        <w:rPr>
          <w:rFonts w:ascii="Times New Roman" w:hAnsi="Times New Roman" w:cs="Times New Roman"/>
        </w:rPr>
        <w:t>7</w:t>
      </w:r>
      <w:r w:rsidRPr="003A7F0F">
        <w:rPr>
          <w:rFonts w:ascii="Times New Roman" w:hAnsi="Times New Roman" w:cs="Times New Roman"/>
        </w:rPr>
        <w:t xml:space="preserve"> ust. </w:t>
      </w:r>
      <w:r w:rsidR="00CA1918" w:rsidRPr="003A7F0F">
        <w:rPr>
          <w:rFonts w:ascii="Times New Roman" w:hAnsi="Times New Roman" w:cs="Times New Roman"/>
        </w:rPr>
        <w:t>1</w:t>
      </w:r>
      <w:r w:rsidRPr="003A7F0F">
        <w:rPr>
          <w:rFonts w:ascii="Times New Roman" w:hAnsi="Times New Roman" w:cs="Times New Roman"/>
        </w:rPr>
        <w:t xml:space="preserve"> umowy za każdy dzień zwłoki,</w:t>
      </w:r>
    </w:p>
    <w:p w14:paraId="0717538F" w14:textId="31A51C21" w:rsidR="0016541C" w:rsidRPr="003A7F0F" w:rsidRDefault="00A97E34" w:rsidP="0016541C">
      <w:pPr>
        <w:pStyle w:val="Akapitzlist"/>
        <w:numPr>
          <w:ilvl w:val="0"/>
          <w:numId w:val="16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 w:rsidRPr="003A7F0F">
        <w:rPr>
          <w:rFonts w:ascii="Times New Roman" w:hAnsi="Times New Roman" w:cs="Times New Roman"/>
        </w:rPr>
        <w:t>za nieterminowe usunięcie wad lub usterek stwierdzonych przy odbiorze lub w okresie gwarancji w</w:t>
      </w:r>
      <w:r w:rsidR="00514D46" w:rsidRPr="003A7F0F">
        <w:rPr>
          <w:rFonts w:ascii="Times New Roman" w:hAnsi="Times New Roman" w:cs="Times New Roman"/>
        </w:rPr>
        <w:t xml:space="preserve"> </w:t>
      </w:r>
      <w:r w:rsidRPr="003A7F0F">
        <w:rPr>
          <w:rFonts w:ascii="Times New Roman" w:hAnsi="Times New Roman" w:cs="Times New Roman"/>
        </w:rPr>
        <w:t>wysokości</w:t>
      </w:r>
      <w:r w:rsidR="002204B9" w:rsidRPr="003A7F0F">
        <w:rPr>
          <w:rFonts w:ascii="Times New Roman" w:hAnsi="Times New Roman" w:cs="Times New Roman"/>
        </w:rPr>
        <w:t xml:space="preserve"> </w:t>
      </w:r>
      <w:r w:rsidR="00971F99" w:rsidRPr="003A7F0F">
        <w:rPr>
          <w:rFonts w:ascii="Times New Roman" w:hAnsi="Times New Roman" w:cs="Times New Roman"/>
          <w:b/>
          <w:bCs/>
        </w:rPr>
        <w:t xml:space="preserve">3 </w:t>
      </w:r>
      <w:r w:rsidRPr="003A7F0F">
        <w:rPr>
          <w:rFonts w:ascii="Times New Roman" w:hAnsi="Times New Roman" w:cs="Times New Roman"/>
          <w:b/>
          <w:bCs/>
        </w:rPr>
        <w:t>%</w:t>
      </w:r>
      <w:r w:rsidR="002204B9" w:rsidRPr="003A7F0F">
        <w:rPr>
          <w:rFonts w:ascii="Times New Roman" w:hAnsi="Times New Roman" w:cs="Times New Roman"/>
        </w:rPr>
        <w:t xml:space="preserve"> </w:t>
      </w:r>
      <w:r w:rsidRPr="003A7F0F">
        <w:rPr>
          <w:rFonts w:ascii="Times New Roman" w:hAnsi="Times New Roman" w:cs="Times New Roman"/>
        </w:rPr>
        <w:t xml:space="preserve">wynagrodzenia </w:t>
      </w:r>
      <w:r w:rsidR="009E5DCB" w:rsidRPr="003A7F0F">
        <w:rPr>
          <w:rFonts w:ascii="Times New Roman" w:hAnsi="Times New Roman" w:cs="Times New Roman"/>
        </w:rPr>
        <w:t xml:space="preserve">umownego </w:t>
      </w:r>
      <w:r w:rsidR="00406CF0" w:rsidRPr="003A7F0F">
        <w:rPr>
          <w:rFonts w:ascii="Times New Roman" w:hAnsi="Times New Roman" w:cs="Times New Roman"/>
        </w:rPr>
        <w:t>netto</w:t>
      </w:r>
      <w:r w:rsidR="00B0543A" w:rsidRPr="003A7F0F">
        <w:rPr>
          <w:rFonts w:ascii="Times New Roman" w:hAnsi="Times New Roman" w:cs="Times New Roman"/>
        </w:rPr>
        <w:t xml:space="preserve"> </w:t>
      </w:r>
      <w:r w:rsidRPr="003A7F0F">
        <w:rPr>
          <w:rFonts w:ascii="Times New Roman" w:hAnsi="Times New Roman" w:cs="Times New Roman"/>
        </w:rPr>
        <w:t xml:space="preserve">określonego w § </w:t>
      </w:r>
      <w:r w:rsidR="00AA3D27" w:rsidRPr="003A7F0F">
        <w:rPr>
          <w:rFonts w:ascii="Times New Roman" w:hAnsi="Times New Roman" w:cs="Times New Roman"/>
        </w:rPr>
        <w:t>7</w:t>
      </w:r>
      <w:r w:rsidRPr="003A7F0F">
        <w:rPr>
          <w:rFonts w:ascii="Times New Roman" w:hAnsi="Times New Roman" w:cs="Times New Roman"/>
        </w:rPr>
        <w:t xml:space="preserve"> ust. 2 za każdy dzień zwłoki liczonej od dni</w:t>
      </w:r>
      <w:r w:rsidR="009E5DCB" w:rsidRPr="003A7F0F">
        <w:rPr>
          <w:rFonts w:ascii="Times New Roman" w:hAnsi="Times New Roman" w:cs="Times New Roman"/>
        </w:rPr>
        <w:t xml:space="preserve">a </w:t>
      </w:r>
      <w:r w:rsidRPr="003A7F0F">
        <w:rPr>
          <w:rFonts w:ascii="Times New Roman" w:hAnsi="Times New Roman" w:cs="Times New Roman"/>
        </w:rPr>
        <w:t>wyznaczonego na usunięcie wad lub usterek,</w:t>
      </w:r>
    </w:p>
    <w:p w14:paraId="427974CA" w14:textId="6B8B7407" w:rsidR="0016541C" w:rsidRPr="003A7F0F" w:rsidRDefault="0016541C" w:rsidP="0016541C">
      <w:pPr>
        <w:pStyle w:val="Akapitzlist"/>
        <w:numPr>
          <w:ilvl w:val="0"/>
          <w:numId w:val="16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 w:rsidRPr="003A7F0F">
        <w:rPr>
          <w:rFonts w:ascii="Times New Roman" w:hAnsi="Times New Roman" w:cs="Times New Roman"/>
        </w:rPr>
        <w:t xml:space="preserve">za zwłokę w dostarczeniu Zamawiającemu dokumentów zgodnie z § 5 ust </w:t>
      </w:r>
      <w:r w:rsidR="003A7F0F" w:rsidRPr="003A7F0F">
        <w:rPr>
          <w:rFonts w:ascii="Times New Roman" w:hAnsi="Times New Roman" w:cs="Times New Roman"/>
        </w:rPr>
        <w:t>4 w</w:t>
      </w:r>
      <w:r w:rsidRPr="003A7F0F">
        <w:rPr>
          <w:rFonts w:ascii="Times New Roman" w:hAnsi="Times New Roman" w:cs="Times New Roman"/>
        </w:rPr>
        <w:t xml:space="preserve"> wysokości </w:t>
      </w:r>
      <w:r w:rsidRPr="003A7F0F">
        <w:rPr>
          <w:rFonts w:ascii="Times New Roman" w:hAnsi="Times New Roman" w:cs="Times New Roman"/>
          <w:b/>
          <w:bCs/>
        </w:rPr>
        <w:t>3 %</w:t>
      </w:r>
      <w:r w:rsidRPr="003A7F0F">
        <w:rPr>
          <w:rFonts w:ascii="Times New Roman" w:hAnsi="Times New Roman" w:cs="Times New Roman"/>
        </w:rPr>
        <w:t xml:space="preserve"> wynagrodzenia umownego netto określonego w § 7 ust. 2 za każdy dzień zwłoki.</w:t>
      </w:r>
    </w:p>
    <w:p w14:paraId="0F2F249A" w14:textId="0ECBB1D2" w:rsidR="00967FAE" w:rsidRDefault="00967FAE" w:rsidP="005068CD">
      <w:pPr>
        <w:pStyle w:val="Akapitzlist"/>
        <w:numPr>
          <w:ilvl w:val="0"/>
          <w:numId w:val="16"/>
        </w:numPr>
        <w:spacing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731E55">
        <w:rPr>
          <w:rFonts w:ascii="Times New Roman" w:hAnsi="Times New Roman" w:cs="Times New Roman"/>
          <w:color w:val="000000"/>
        </w:rPr>
        <w:t xml:space="preserve">z tytułu rozwiązania, wypowiedzenia, odstąpienia od umowy z przyczyn zależnych od Wykonawcy w wysokości: </w:t>
      </w:r>
      <w:r w:rsidR="00971F99" w:rsidRPr="00971F99">
        <w:rPr>
          <w:rFonts w:ascii="Times New Roman" w:hAnsi="Times New Roman" w:cs="Times New Roman"/>
        </w:rPr>
        <w:t>20</w:t>
      </w:r>
      <w:r w:rsidRPr="00971F99">
        <w:rPr>
          <w:rFonts w:ascii="Times New Roman" w:hAnsi="Times New Roman" w:cs="Times New Roman"/>
        </w:rPr>
        <w:t xml:space="preserve"> %</w:t>
      </w:r>
      <w:r w:rsidRPr="00731E55">
        <w:rPr>
          <w:rFonts w:ascii="Times New Roman" w:hAnsi="Times New Roman" w:cs="Times New Roman"/>
          <w:color w:val="000000"/>
        </w:rPr>
        <w:t xml:space="preserve"> wynagrodzenia umownego </w:t>
      </w:r>
      <w:r w:rsidR="00406CF0" w:rsidRPr="00731E55">
        <w:rPr>
          <w:rFonts w:ascii="Times New Roman" w:hAnsi="Times New Roman" w:cs="Times New Roman"/>
          <w:color w:val="000000"/>
        </w:rPr>
        <w:t>netto</w:t>
      </w:r>
      <w:r w:rsidRPr="00731E55">
        <w:rPr>
          <w:rFonts w:ascii="Times New Roman" w:hAnsi="Times New Roman" w:cs="Times New Roman"/>
          <w:color w:val="000000"/>
        </w:rPr>
        <w:t xml:space="preserve"> określonego w § </w:t>
      </w:r>
      <w:r w:rsidR="00AA3D27">
        <w:rPr>
          <w:rFonts w:ascii="Times New Roman" w:hAnsi="Times New Roman" w:cs="Times New Roman"/>
          <w:color w:val="000000"/>
        </w:rPr>
        <w:t>7</w:t>
      </w:r>
      <w:r w:rsidRPr="00731E55">
        <w:rPr>
          <w:rFonts w:ascii="Times New Roman" w:hAnsi="Times New Roman" w:cs="Times New Roman"/>
          <w:color w:val="000000"/>
        </w:rPr>
        <w:t xml:space="preserve"> ust. 2.</w:t>
      </w:r>
    </w:p>
    <w:p w14:paraId="17C6D4CF" w14:textId="2FFAD142" w:rsidR="00C06AD4" w:rsidRPr="00C06AD4" w:rsidRDefault="00C06AD4" w:rsidP="00C06AD4">
      <w:pPr>
        <w:pStyle w:val="Akapitzlist"/>
        <w:numPr>
          <w:ilvl w:val="0"/>
          <w:numId w:val="16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za brak </w:t>
      </w:r>
      <w:r w:rsidRPr="00C06AD4">
        <w:rPr>
          <w:rFonts w:ascii="Times New Roman" w:hAnsi="Times New Roman"/>
        </w:rPr>
        <w:t>zeskanowanych protokołów przeglądu wraz z podpisami wykonawców z nazwą pliku zgodną z adresem nieruchomości</w:t>
      </w:r>
      <w:r>
        <w:rPr>
          <w:rFonts w:ascii="Times New Roman" w:hAnsi="Times New Roman"/>
        </w:rPr>
        <w:t xml:space="preserve"> (§ 5 ust. 2 umowy) </w:t>
      </w:r>
      <w:r w:rsidRPr="003A7F0F">
        <w:rPr>
          <w:rFonts w:ascii="Times New Roman" w:hAnsi="Times New Roman" w:cs="Times New Roman"/>
          <w:b/>
          <w:bCs/>
        </w:rPr>
        <w:t>3 %</w:t>
      </w:r>
      <w:r w:rsidRPr="003A7F0F">
        <w:rPr>
          <w:rFonts w:ascii="Times New Roman" w:hAnsi="Times New Roman" w:cs="Times New Roman"/>
        </w:rPr>
        <w:t xml:space="preserve"> wynagrodzenia umownego netto określonego w § 7 ust. 2 za każdy dzień zwłoki.</w:t>
      </w:r>
    </w:p>
    <w:p w14:paraId="1E9BD415" w14:textId="77777777" w:rsidR="00A97E34" w:rsidRPr="00731E55" w:rsidRDefault="00A97E34" w:rsidP="005068CD">
      <w:pPr>
        <w:numPr>
          <w:ilvl w:val="0"/>
          <w:numId w:val="15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Zamawiający zastrzega sobie prawo do potrącenia kar umownych z kwoty wynagrodzenia umownego należnego Wykonawcy z tytułu wykonanych w ramach niniejszej umowy prac.</w:t>
      </w:r>
    </w:p>
    <w:p w14:paraId="5B23DC94" w14:textId="11C295A2" w:rsidR="00A97E34" w:rsidRPr="00731E55" w:rsidRDefault="00A97E34" w:rsidP="005068CD">
      <w:pPr>
        <w:numPr>
          <w:ilvl w:val="0"/>
          <w:numId w:val="15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Maksymalna wartość każdej z kar umownych naliczanych na podstawie § </w:t>
      </w:r>
      <w:r w:rsidR="00AA3D27">
        <w:rPr>
          <w:sz w:val="22"/>
          <w:szCs w:val="22"/>
        </w:rPr>
        <w:t>9</w:t>
      </w:r>
      <w:r w:rsidRPr="00731E55">
        <w:rPr>
          <w:sz w:val="22"/>
          <w:szCs w:val="22"/>
        </w:rPr>
        <w:t xml:space="preserve"> ust. 1 </w:t>
      </w:r>
      <w:r w:rsidR="00E11A7D" w:rsidRPr="00731E55">
        <w:rPr>
          <w:sz w:val="22"/>
          <w:szCs w:val="22"/>
        </w:rPr>
        <w:t>pkt 1), 2), 3)</w:t>
      </w:r>
      <w:r w:rsidR="00AA3D27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 xml:space="preserve">umowy nie może przekroczyć </w:t>
      </w:r>
      <w:r w:rsidRPr="00731E55">
        <w:rPr>
          <w:b/>
          <w:sz w:val="22"/>
          <w:szCs w:val="22"/>
        </w:rPr>
        <w:t>50 %</w:t>
      </w:r>
      <w:r w:rsidRPr="00731E55">
        <w:rPr>
          <w:sz w:val="22"/>
          <w:szCs w:val="22"/>
        </w:rPr>
        <w:t xml:space="preserve"> wartości całkowitego wynagrodzenia umownego </w:t>
      </w:r>
      <w:r w:rsidR="00406CF0" w:rsidRPr="00731E55">
        <w:rPr>
          <w:sz w:val="22"/>
          <w:szCs w:val="22"/>
        </w:rPr>
        <w:t xml:space="preserve">netto </w:t>
      </w:r>
      <w:r w:rsidRPr="00731E55">
        <w:rPr>
          <w:sz w:val="22"/>
          <w:szCs w:val="22"/>
        </w:rPr>
        <w:t xml:space="preserve">określonego w § </w:t>
      </w:r>
      <w:r w:rsidR="00AA3D27">
        <w:rPr>
          <w:sz w:val="22"/>
          <w:szCs w:val="22"/>
        </w:rPr>
        <w:t>7</w:t>
      </w:r>
      <w:r w:rsidRPr="00731E55">
        <w:rPr>
          <w:sz w:val="22"/>
          <w:szCs w:val="22"/>
        </w:rPr>
        <w:t xml:space="preserve"> ust. 2 umowy.</w:t>
      </w:r>
    </w:p>
    <w:p w14:paraId="09D20764" w14:textId="4716B71E" w:rsidR="00ED3EC5" w:rsidRPr="00731E55" w:rsidRDefault="00A97E34" w:rsidP="005068CD">
      <w:pPr>
        <w:numPr>
          <w:ilvl w:val="0"/>
          <w:numId w:val="15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 przypadku powstania szkody przewyższającej wartość zastrzeżonych kar umownych, strony</w:t>
      </w:r>
      <w:r w:rsidR="00B0543A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>mogą dochodzić odszkodowania uzupełniającego na zasadach ogólnych.</w:t>
      </w:r>
    </w:p>
    <w:p w14:paraId="597230D6" w14:textId="77777777" w:rsidR="00A97E34" w:rsidRPr="00731E55" w:rsidRDefault="00ED3EC5" w:rsidP="005068CD">
      <w:pPr>
        <w:numPr>
          <w:ilvl w:val="0"/>
          <w:numId w:val="15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bookmarkStart w:id="11" w:name="_Hlk10025591"/>
      <w:r w:rsidRPr="00731E55">
        <w:rPr>
          <w:color w:val="000000"/>
          <w:sz w:val="22"/>
          <w:szCs w:val="22"/>
        </w:rPr>
        <w:t>Wykonawca ponosi pełną odpowiedzialność za wszelkie szkody powstałe w związku z</w:t>
      </w:r>
      <w:r w:rsidR="003B7828" w:rsidRPr="00731E55">
        <w:rPr>
          <w:color w:val="000000"/>
          <w:sz w:val="22"/>
          <w:szCs w:val="22"/>
        </w:rPr>
        <w:t> </w:t>
      </w:r>
      <w:r w:rsidRPr="00731E55">
        <w:rPr>
          <w:color w:val="000000"/>
          <w:sz w:val="22"/>
          <w:szCs w:val="22"/>
        </w:rPr>
        <w:t>niewykonaniem lub nienależytym wykonaniem umowy wobec Zamawiającego i osób trzecich i</w:t>
      </w:r>
      <w:r w:rsidR="003B7828" w:rsidRPr="00731E55">
        <w:rPr>
          <w:color w:val="000000"/>
          <w:sz w:val="22"/>
          <w:szCs w:val="22"/>
        </w:rPr>
        <w:t> </w:t>
      </w:r>
      <w:r w:rsidRPr="00731E55">
        <w:rPr>
          <w:color w:val="000000"/>
          <w:sz w:val="22"/>
          <w:szCs w:val="22"/>
        </w:rPr>
        <w:t>zobowiązany jest do pokrycia szkody w pełnej wysokości.</w:t>
      </w:r>
    </w:p>
    <w:bookmarkEnd w:id="11"/>
    <w:p w14:paraId="0CC873B6" w14:textId="77777777" w:rsidR="00A61E1A" w:rsidRPr="00731E55" w:rsidRDefault="00A61E1A" w:rsidP="00020718">
      <w:pPr>
        <w:ind w:left="20"/>
        <w:jc w:val="both"/>
        <w:rPr>
          <w:color w:val="000000"/>
          <w:sz w:val="22"/>
          <w:szCs w:val="22"/>
        </w:rPr>
      </w:pPr>
    </w:p>
    <w:p w14:paraId="010BCB29" w14:textId="36AC4F1B" w:rsidR="007878CB" w:rsidRPr="00731E55" w:rsidRDefault="00ED0F82" w:rsidP="00020718">
      <w:pPr>
        <w:pStyle w:val="Tekstpodstawowywcity2"/>
        <w:ind w:left="0" w:firstLine="0"/>
        <w:jc w:val="center"/>
        <w:rPr>
          <w:rFonts w:ascii="Times New Roman" w:hAnsi="Times New Roman"/>
          <w:sz w:val="22"/>
          <w:szCs w:val="22"/>
          <w:u w:val="none"/>
        </w:rPr>
      </w:pPr>
      <w:r w:rsidRPr="00731E55">
        <w:rPr>
          <w:rFonts w:ascii="Times New Roman" w:hAnsi="Times New Roman"/>
          <w:sz w:val="22"/>
          <w:szCs w:val="22"/>
          <w:u w:val="none"/>
        </w:rPr>
        <w:t xml:space="preserve">§ </w:t>
      </w:r>
      <w:r w:rsidR="00A30173">
        <w:rPr>
          <w:rFonts w:ascii="Times New Roman" w:hAnsi="Times New Roman"/>
          <w:sz w:val="22"/>
          <w:szCs w:val="22"/>
          <w:u w:val="none"/>
        </w:rPr>
        <w:t>10</w:t>
      </w:r>
      <w:r w:rsidR="00A97E34" w:rsidRPr="00731E55">
        <w:rPr>
          <w:rFonts w:ascii="Times New Roman" w:hAnsi="Times New Roman"/>
          <w:sz w:val="22"/>
          <w:szCs w:val="22"/>
          <w:u w:val="none"/>
        </w:rPr>
        <w:tab/>
        <w:t>ODPOWIEDZIALNOŚĆ WYKONAWCY</w:t>
      </w:r>
    </w:p>
    <w:p w14:paraId="3C7DA6A8" w14:textId="77777777" w:rsidR="00A97E34" w:rsidRPr="00731E55" w:rsidRDefault="00A97E34" w:rsidP="00020718">
      <w:pPr>
        <w:pStyle w:val="Tekstpodstawowywcity2"/>
        <w:jc w:val="center"/>
        <w:rPr>
          <w:rFonts w:ascii="Times New Roman" w:hAnsi="Times New Roman"/>
          <w:sz w:val="22"/>
          <w:szCs w:val="22"/>
          <w:u w:val="none"/>
        </w:rPr>
      </w:pPr>
      <w:r w:rsidRPr="00731E55">
        <w:rPr>
          <w:rFonts w:ascii="Times New Roman" w:hAnsi="Times New Roman"/>
          <w:sz w:val="22"/>
          <w:szCs w:val="22"/>
          <w:u w:val="none"/>
        </w:rPr>
        <w:t>Z TYTUŁU NIEWYKONYWANIA LUB NIENALEŻYTEGO WYKONYWANIA UMOWY</w:t>
      </w:r>
    </w:p>
    <w:p w14:paraId="3B6F4ECE" w14:textId="77777777" w:rsidR="00E81541" w:rsidRPr="00731E55" w:rsidRDefault="00E81541" w:rsidP="005068CD">
      <w:pPr>
        <w:numPr>
          <w:ilvl w:val="0"/>
          <w:numId w:val="6"/>
        </w:numPr>
        <w:tabs>
          <w:tab w:val="left" w:pos="5660"/>
        </w:tabs>
        <w:suppressAutoHyphens/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 przypadku, gdy Wykonawca opóźnia się z rozpoczęciem lub wykonaniem przedmiotu umowy tak dalece, iż nie jest prawdopodobne, żeby zdołał je ukończyć w czasie umówionym, Zamawiający może, bez wyznaczania terminu dodatkowego, od umowy odstąpić przed upływem terminu wykonania przedmiotu umowy, określonego w umowie.</w:t>
      </w:r>
    </w:p>
    <w:p w14:paraId="382EF6A0" w14:textId="77777777" w:rsidR="00E81541" w:rsidRPr="00731E55" w:rsidRDefault="00E81541" w:rsidP="005068CD">
      <w:pPr>
        <w:numPr>
          <w:ilvl w:val="0"/>
          <w:numId w:val="6"/>
        </w:numPr>
        <w:tabs>
          <w:tab w:val="left" w:pos="5660"/>
        </w:tabs>
        <w:suppressAutoHyphens/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Jeżeli Wykonawca wykonywać będzie przedmiot umowy w sposób wadliwy Zamawiający może wezwać Wykonawcę do zmiany sposobu wykonywania przedmiotu umowy, wyznaczając mu w</w:t>
      </w:r>
      <w:r w:rsidR="00790D02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>tym celu odpowiedni termin. Po bezskutecznym upływie wyznaczonego terminu Zamawiający może od umowy odstąpić albo powierzyć poprawienie lub dalsze wykonywanie przedmiotu umowy innej osobie na koszt i ryzyko Wykonawcy.</w:t>
      </w:r>
    </w:p>
    <w:p w14:paraId="7CB81E08" w14:textId="0763D015" w:rsidR="00E81541" w:rsidRPr="00731E55" w:rsidRDefault="00E81541" w:rsidP="005068CD">
      <w:pPr>
        <w:numPr>
          <w:ilvl w:val="0"/>
          <w:numId w:val="6"/>
        </w:numPr>
        <w:tabs>
          <w:tab w:val="left" w:pos="5660"/>
        </w:tabs>
        <w:suppressAutoHyphens/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Zamawiającemu przysługuje prawo odstąpienia od </w:t>
      </w:r>
      <w:r w:rsidR="00ED1263" w:rsidRPr="00731E55">
        <w:rPr>
          <w:sz w:val="22"/>
          <w:szCs w:val="22"/>
        </w:rPr>
        <w:t>umowy,</w:t>
      </w:r>
      <w:r w:rsidR="009E5DCB" w:rsidRPr="00731E55">
        <w:rPr>
          <w:sz w:val="22"/>
          <w:szCs w:val="22"/>
        </w:rPr>
        <w:t xml:space="preserve"> gdy</w:t>
      </w:r>
      <w:r w:rsidRPr="00731E55">
        <w:rPr>
          <w:sz w:val="22"/>
          <w:szCs w:val="22"/>
        </w:rPr>
        <w:t>:</w:t>
      </w:r>
    </w:p>
    <w:p w14:paraId="3E6504CE" w14:textId="77777777" w:rsidR="00E81541" w:rsidRPr="00731E55" w:rsidRDefault="00E81541" w:rsidP="005068CD">
      <w:pPr>
        <w:numPr>
          <w:ilvl w:val="0"/>
          <w:numId w:val="17"/>
        </w:numPr>
        <w:tabs>
          <w:tab w:val="left" w:pos="567"/>
        </w:tabs>
        <w:suppressAutoHyphens/>
        <w:ind w:left="568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Wykonawca w nienależyty sposób realizuje swoje obowiązki określone w umowie,</w:t>
      </w:r>
    </w:p>
    <w:p w14:paraId="44761BE4" w14:textId="77777777" w:rsidR="00E81541" w:rsidRPr="00731E55" w:rsidRDefault="00E81541" w:rsidP="005068CD">
      <w:pPr>
        <w:numPr>
          <w:ilvl w:val="0"/>
          <w:numId w:val="17"/>
        </w:numPr>
        <w:tabs>
          <w:tab w:val="left" w:pos="567"/>
        </w:tabs>
        <w:suppressAutoHyphens/>
        <w:ind w:left="568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Wykonawca realizuje umowę niezgodnie z ogólnie obowiązującymi przepisami prawa,</w:t>
      </w:r>
    </w:p>
    <w:p w14:paraId="0218D77E" w14:textId="77777777" w:rsidR="00E81541" w:rsidRPr="00731E55" w:rsidRDefault="00E81541" w:rsidP="005068CD">
      <w:pPr>
        <w:numPr>
          <w:ilvl w:val="0"/>
          <w:numId w:val="17"/>
        </w:numPr>
        <w:tabs>
          <w:tab w:val="left" w:pos="567"/>
        </w:tabs>
        <w:suppressAutoHyphens/>
        <w:ind w:left="568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Wykonawca realizuje umowę niezgodnie z postanowieniami umowy</w:t>
      </w:r>
      <w:r w:rsidR="00CA1918" w:rsidRPr="00731E55">
        <w:rPr>
          <w:sz w:val="22"/>
          <w:szCs w:val="22"/>
        </w:rPr>
        <w:t>,</w:t>
      </w:r>
    </w:p>
    <w:p w14:paraId="0E0FB233" w14:textId="77777777" w:rsidR="00CA1918" w:rsidRPr="00731E55" w:rsidRDefault="00870731" w:rsidP="005068CD">
      <w:pPr>
        <w:numPr>
          <w:ilvl w:val="0"/>
          <w:numId w:val="17"/>
        </w:numPr>
        <w:tabs>
          <w:tab w:val="left" w:pos="567"/>
        </w:tabs>
        <w:suppressAutoHyphens/>
        <w:ind w:left="568" w:hanging="284"/>
        <w:jc w:val="both"/>
        <w:rPr>
          <w:sz w:val="22"/>
          <w:szCs w:val="22"/>
        </w:rPr>
      </w:pPr>
      <w:bookmarkStart w:id="12" w:name="_Hlk509565272"/>
      <w:r w:rsidRPr="00731E55">
        <w:rPr>
          <w:sz w:val="22"/>
          <w:szCs w:val="22"/>
        </w:rPr>
        <w:t xml:space="preserve">Wykonawca </w:t>
      </w:r>
      <w:r w:rsidR="004D596B" w:rsidRPr="00731E55">
        <w:rPr>
          <w:sz w:val="22"/>
          <w:szCs w:val="22"/>
        </w:rPr>
        <w:t>przekroczy termin oddania</w:t>
      </w:r>
      <w:r w:rsidRPr="00731E55">
        <w:rPr>
          <w:sz w:val="22"/>
          <w:szCs w:val="22"/>
        </w:rPr>
        <w:t xml:space="preserve"> harmonogramu</w:t>
      </w:r>
      <w:r w:rsidR="004D596B" w:rsidRPr="00731E55">
        <w:rPr>
          <w:sz w:val="22"/>
          <w:szCs w:val="22"/>
        </w:rPr>
        <w:t xml:space="preserve"> określony w umowie </w:t>
      </w:r>
      <w:r w:rsidR="00B10162" w:rsidRPr="00731E55">
        <w:rPr>
          <w:sz w:val="22"/>
          <w:szCs w:val="22"/>
        </w:rPr>
        <w:t>o 3</w:t>
      </w:r>
      <w:r w:rsidR="004D596B" w:rsidRPr="00731E55">
        <w:rPr>
          <w:sz w:val="22"/>
          <w:szCs w:val="22"/>
        </w:rPr>
        <w:t>0 dni</w:t>
      </w:r>
      <w:r w:rsidR="00CA1918" w:rsidRPr="00731E55">
        <w:rPr>
          <w:sz w:val="22"/>
          <w:szCs w:val="22"/>
        </w:rPr>
        <w:t>,</w:t>
      </w:r>
    </w:p>
    <w:bookmarkEnd w:id="12"/>
    <w:p w14:paraId="0B341591" w14:textId="77777777" w:rsidR="00A97E34" w:rsidRPr="00731E55" w:rsidRDefault="00CA1918" w:rsidP="005068CD">
      <w:pPr>
        <w:numPr>
          <w:ilvl w:val="0"/>
          <w:numId w:val="17"/>
        </w:numPr>
        <w:tabs>
          <w:tab w:val="left" w:pos="567"/>
        </w:tabs>
        <w:suppressAutoHyphens/>
        <w:ind w:left="568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Wykonawca przekroczy termin wykonania umowy o 30 dni, z przyczyn leżących po stronie</w:t>
      </w:r>
      <w:r w:rsidR="003A4045" w:rsidRPr="00731E55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>Wykonawcy.</w:t>
      </w:r>
    </w:p>
    <w:p w14:paraId="682C0748" w14:textId="15EE057F" w:rsidR="00A97E34" w:rsidRPr="00731E55" w:rsidRDefault="00ED0F82" w:rsidP="00020718">
      <w:pPr>
        <w:jc w:val="center"/>
        <w:rPr>
          <w:sz w:val="22"/>
          <w:szCs w:val="22"/>
        </w:rPr>
      </w:pPr>
      <w:r w:rsidRPr="00731E55">
        <w:rPr>
          <w:b/>
          <w:sz w:val="22"/>
          <w:szCs w:val="22"/>
        </w:rPr>
        <w:t xml:space="preserve">§ </w:t>
      </w:r>
      <w:r w:rsidR="00A30173">
        <w:rPr>
          <w:b/>
          <w:sz w:val="22"/>
          <w:szCs w:val="22"/>
        </w:rPr>
        <w:t>11</w:t>
      </w:r>
      <w:r w:rsidR="00A97E34" w:rsidRPr="00731E55">
        <w:rPr>
          <w:b/>
          <w:sz w:val="22"/>
          <w:szCs w:val="22"/>
        </w:rPr>
        <w:tab/>
        <w:t>GWARANCJA</w:t>
      </w:r>
    </w:p>
    <w:p w14:paraId="7C204A6A" w14:textId="77777777" w:rsidR="00A97E34" w:rsidRPr="00731E55" w:rsidRDefault="00A97E34" w:rsidP="00020718">
      <w:pPr>
        <w:pStyle w:val="Tekstpodstawowy3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Wykonawca udziela Zamawiającemu gwarancji na usługi objęte niniejszą umową.</w:t>
      </w:r>
    </w:p>
    <w:p w14:paraId="7DD3CEF9" w14:textId="5E96AD21" w:rsidR="00A97E34" w:rsidRPr="00731E55" w:rsidRDefault="005970CF" w:rsidP="00020718">
      <w:pPr>
        <w:pStyle w:val="Tekstpodstawowy3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Okres gwarancji ustala się na: </w:t>
      </w:r>
      <w:r w:rsidR="00F9083C">
        <w:rPr>
          <w:b/>
          <w:sz w:val="22"/>
          <w:szCs w:val="22"/>
        </w:rPr>
        <w:t>12</w:t>
      </w:r>
      <w:r w:rsidR="00A97E34" w:rsidRPr="00731E55">
        <w:rPr>
          <w:b/>
          <w:sz w:val="22"/>
          <w:szCs w:val="22"/>
        </w:rPr>
        <w:t xml:space="preserve"> miesięcy</w:t>
      </w:r>
      <w:r w:rsidR="00A97E34" w:rsidRPr="00731E55">
        <w:rPr>
          <w:sz w:val="22"/>
          <w:szCs w:val="22"/>
        </w:rPr>
        <w:t>, licząc od dnia podpisa</w:t>
      </w:r>
      <w:r w:rsidR="00D10ED2" w:rsidRPr="00731E55">
        <w:rPr>
          <w:sz w:val="22"/>
          <w:szCs w:val="22"/>
        </w:rPr>
        <w:t>nia protokołu odbioru końcowego</w:t>
      </w:r>
      <w:r w:rsidR="00A97E34" w:rsidRPr="00731E55">
        <w:rPr>
          <w:sz w:val="22"/>
          <w:szCs w:val="22"/>
        </w:rPr>
        <w:t>.</w:t>
      </w:r>
    </w:p>
    <w:p w14:paraId="41B81A12" w14:textId="755C207B" w:rsidR="00A97E34" w:rsidRPr="00731E55" w:rsidRDefault="00A97E34" w:rsidP="00020718">
      <w:pPr>
        <w:pStyle w:val="Tekstpodstawowy3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lastRenderedPageBreak/>
        <w:t xml:space="preserve">W razie wystąpienia wad lub usterek Zamawiający zgłosi je Wykonawcy niezwłocznie po ich ujawnieniu, wyznaczając </w:t>
      </w:r>
      <w:r w:rsidR="00ED1263" w:rsidRPr="00731E55">
        <w:rPr>
          <w:sz w:val="22"/>
          <w:szCs w:val="22"/>
        </w:rPr>
        <w:t>termin na</w:t>
      </w:r>
      <w:r w:rsidRPr="00731E55">
        <w:rPr>
          <w:sz w:val="22"/>
          <w:szCs w:val="22"/>
        </w:rPr>
        <w:t xml:space="preserve"> ich usunięcie.</w:t>
      </w:r>
    </w:p>
    <w:p w14:paraId="4ECD08DE" w14:textId="77777777" w:rsidR="00A97E34" w:rsidRPr="00731E55" w:rsidRDefault="00A97E34" w:rsidP="00020718">
      <w:pPr>
        <w:pStyle w:val="Tekstpodstawowy3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Wykonawca obowiązany jest do usunięcia wad i usterek w terminie wyznaczonym przez Zamawiającego.</w:t>
      </w:r>
    </w:p>
    <w:p w14:paraId="2ADA0ECE" w14:textId="77777777" w:rsidR="00A97E34" w:rsidRPr="00731E55" w:rsidRDefault="00A97E34" w:rsidP="00020718">
      <w:pPr>
        <w:pStyle w:val="Tekstpodstawowy3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 razie nie usunięcia wad i usterek w terminie, o którym mowa w ust. 4, Zamawiający powierzy ich usunięcie osobie trzeciej na koszt i ryzyko Wykonawcy, zachowując prawa wynikające z</w:t>
      </w:r>
      <w:r w:rsidR="00790D02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>gwarancji.</w:t>
      </w:r>
    </w:p>
    <w:p w14:paraId="0A76CCBB" w14:textId="77777777" w:rsidR="00A97E34" w:rsidRPr="00731E55" w:rsidRDefault="00A97E34" w:rsidP="00020718">
      <w:pPr>
        <w:pStyle w:val="Tekstpodstawowy3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31E55">
        <w:rPr>
          <w:color w:val="000000"/>
          <w:sz w:val="22"/>
          <w:szCs w:val="22"/>
        </w:rPr>
        <w:t>Usunięcie wad lub usterek przez inną osobę nie zwalnia Wykonawcy od zapłaty kar umownych na rzecz Zamawiającego.</w:t>
      </w:r>
    </w:p>
    <w:p w14:paraId="0A98D7E3" w14:textId="77777777" w:rsidR="00A97E34" w:rsidRPr="00731E55" w:rsidRDefault="00A97E34" w:rsidP="00020718">
      <w:pPr>
        <w:pStyle w:val="Tekstpodstawowy3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31E55">
        <w:rPr>
          <w:color w:val="000000"/>
          <w:sz w:val="22"/>
          <w:szCs w:val="22"/>
        </w:rPr>
        <w:t>Zamawiający zastrzega sobie prawo do naliczania kar umownych do momentu ostatecznego usunięcia wad lub usterek.</w:t>
      </w:r>
    </w:p>
    <w:p w14:paraId="249ECA8D" w14:textId="77777777" w:rsidR="00A97E34" w:rsidRPr="00731E55" w:rsidRDefault="00A97E34" w:rsidP="00020718">
      <w:pPr>
        <w:pStyle w:val="Tekstpodstawowy3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Niezależnie od uprawnień wynikających z gwarancji, Zamawiający może wykonywać uprawnienia wynikające z tytułu rękojmi określone w Kodeksie cywilnym.</w:t>
      </w:r>
    </w:p>
    <w:p w14:paraId="7ACD47B4" w14:textId="77777777" w:rsidR="00825C9F" w:rsidRPr="00731E55" w:rsidRDefault="00825C9F" w:rsidP="00020718">
      <w:pPr>
        <w:rPr>
          <w:b/>
          <w:sz w:val="22"/>
          <w:szCs w:val="22"/>
        </w:rPr>
      </w:pPr>
    </w:p>
    <w:p w14:paraId="3044C558" w14:textId="34FF15FA" w:rsidR="00A97E34" w:rsidRPr="00731E55" w:rsidRDefault="00ED0F82" w:rsidP="00020718">
      <w:pPr>
        <w:ind w:left="20"/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 1</w:t>
      </w:r>
      <w:r w:rsidR="00A30173">
        <w:rPr>
          <w:b/>
          <w:sz w:val="22"/>
          <w:szCs w:val="22"/>
        </w:rPr>
        <w:t>2</w:t>
      </w:r>
      <w:r w:rsidR="00A97E34" w:rsidRPr="00731E55">
        <w:rPr>
          <w:b/>
          <w:sz w:val="22"/>
          <w:szCs w:val="22"/>
        </w:rPr>
        <w:t xml:space="preserve"> ZMIAN</w:t>
      </w:r>
      <w:r w:rsidR="000730D7" w:rsidRPr="00731E55">
        <w:rPr>
          <w:b/>
          <w:sz w:val="22"/>
          <w:szCs w:val="22"/>
        </w:rPr>
        <w:t>A</w:t>
      </w:r>
      <w:r w:rsidR="00A97E34" w:rsidRPr="00731E55">
        <w:rPr>
          <w:b/>
          <w:sz w:val="22"/>
          <w:szCs w:val="22"/>
        </w:rPr>
        <w:t xml:space="preserve"> UMOWY</w:t>
      </w:r>
      <w:r w:rsidR="000730D7" w:rsidRPr="00731E55">
        <w:rPr>
          <w:b/>
          <w:sz w:val="22"/>
          <w:szCs w:val="22"/>
        </w:rPr>
        <w:t xml:space="preserve"> I PRAWO OPCJI</w:t>
      </w:r>
    </w:p>
    <w:p w14:paraId="59538BAC" w14:textId="77777777" w:rsidR="00805E98" w:rsidRPr="00731E55" w:rsidRDefault="001F3346" w:rsidP="002A23F4">
      <w:pPr>
        <w:numPr>
          <w:ilvl w:val="0"/>
          <w:numId w:val="40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Zmiany umowy będą mogły nastąpić w następujących okolicznościach: </w:t>
      </w:r>
    </w:p>
    <w:p w14:paraId="752222FE" w14:textId="77777777" w:rsidR="00805E98" w:rsidRPr="00731E55" w:rsidRDefault="00805E98" w:rsidP="005068CD">
      <w:pPr>
        <w:pStyle w:val="Akapitzlist"/>
        <w:numPr>
          <w:ilvl w:val="2"/>
          <w:numId w:val="8"/>
        </w:numPr>
        <w:tabs>
          <w:tab w:val="clear" w:pos="851"/>
        </w:tabs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 xml:space="preserve">zmian </w:t>
      </w:r>
      <w:r w:rsidR="001F3346" w:rsidRPr="00731E55">
        <w:rPr>
          <w:rFonts w:ascii="Times New Roman" w:hAnsi="Times New Roman" w:cs="Times New Roman"/>
        </w:rPr>
        <w:t>podmiotowych po stronie Wykonawcy i Zamawiającego zgodnie z obowiązującymi przepisami prawa;</w:t>
      </w:r>
    </w:p>
    <w:p w14:paraId="39A55E7D" w14:textId="77777777" w:rsidR="001F3346" w:rsidRPr="00731E55" w:rsidRDefault="001F3346" w:rsidP="005068CD">
      <w:pPr>
        <w:pStyle w:val="Akapitzlist"/>
        <w:numPr>
          <w:ilvl w:val="2"/>
          <w:numId w:val="8"/>
        </w:numPr>
        <w:tabs>
          <w:tab w:val="clear" w:pos="851"/>
        </w:tabs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zmian powszechnie obowiązujących przepisów prawa;</w:t>
      </w:r>
    </w:p>
    <w:p w14:paraId="1826B0C3" w14:textId="0E3B861A" w:rsidR="00AC143C" w:rsidRPr="00AC143C" w:rsidRDefault="002A23F4" w:rsidP="002A23F4">
      <w:pPr>
        <w:pStyle w:val="Akapitzlist"/>
        <w:numPr>
          <w:ilvl w:val="0"/>
          <w:numId w:val="40"/>
        </w:numPr>
        <w:spacing w:line="240" w:lineRule="auto"/>
        <w:ind w:left="284" w:hanging="284"/>
        <w:jc w:val="both"/>
      </w:pPr>
      <w:r>
        <w:rPr>
          <w:rFonts w:ascii="Times New Roman" w:hAnsi="Times New Roman" w:cs="Times New Roman"/>
        </w:rPr>
        <w:t>Z</w:t>
      </w:r>
      <w:r w:rsidR="001F3346" w:rsidRPr="00731E55">
        <w:rPr>
          <w:rFonts w:ascii="Times New Roman" w:hAnsi="Times New Roman" w:cs="Times New Roman"/>
        </w:rPr>
        <w:t xml:space="preserve">miany wynagrodzenia </w:t>
      </w:r>
      <w:r w:rsidR="000730D7" w:rsidRPr="00731E55">
        <w:rPr>
          <w:rFonts w:ascii="Times New Roman" w:hAnsi="Times New Roman" w:cs="Times New Roman"/>
        </w:rPr>
        <w:t>związan</w:t>
      </w:r>
      <w:r w:rsidR="00D016C0">
        <w:rPr>
          <w:rFonts w:ascii="Times New Roman" w:hAnsi="Times New Roman" w:cs="Times New Roman"/>
        </w:rPr>
        <w:t>ej</w:t>
      </w:r>
      <w:r w:rsidR="000730D7" w:rsidRPr="00731E55">
        <w:rPr>
          <w:rFonts w:ascii="Times New Roman" w:hAnsi="Times New Roman" w:cs="Times New Roman"/>
        </w:rPr>
        <w:t xml:space="preserve"> </w:t>
      </w:r>
      <w:r w:rsidR="001F3346" w:rsidRPr="00731E55">
        <w:rPr>
          <w:rFonts w:ascii="Times New Roman" w:hAnsi="Times New Roman" w:cs="Times New Roman"/>
        </w:rPr>
        <w:t xml:space="preserve">ze zmianą stawki podatku od towarów i usług; </w:t>
      </w:r>
    </w:p>
    <w:p w14:paraId="1F57EA08" w14:textId="77777777" w:rsidR="00805E98" w:rsidRPr="00D016C0" w:rsidRDefault="00805E98" w:rsidP="002A23F4">
      <w:pPr>
        <w:pStyle w:val="Akapitzlist"/>
        <w:numPr>
          <w:ilvl w:val="0"/>
          <w:numId w:val="4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6C0">
        <w:rPr>
          <w:rFonts w:ascii="Times New Roman" w:hAnsi="Times New Roman" w:cs="Times New Roman"/>
        </w:rPr>
        <w:t>Zamawiający</w:t>
      </w:r>
      <w:r w:rsidR="00B413FA" w:rsidRPr="00D016C0">
        <w:rPr>
          <w:rFonts w:ascii="Times New Roman" w:hAnsi="Times New Roman" w:cs="Times New Roman"/>
        </w:rPr>
        <w:t>, oprócz  przypadków wymienionych w przepisach K.c., może odstąpić od umowy lub części umowy także w  razie zaistnienia istotnej zmiany okoliczności powodującej, że wykonanie umowy lub jej części nie leży w interesie publicznym, czego nie można było przewidzieć w chwili zawarcia umowy, lub dalsze wykonywanie umowy lub jej części może zagrozić istotnemu interesowi bezpieczeństwa państwa lub bezpieczeństwu publicznemu, zamawiający może odstąpić od umowy lub jej części w terminie 30 dni od dnia powzięcia wiadomości o tych okolicznościach. W takim wypadku Wykonawca może żądać jedynie wynagrodzenia należnego mu z tytułu wykonania części umowy.</w:t>
      </w:r>
    </w:p>
    <w:p w14:paraId="0AB9E96F" w14:textId="77777777" w:rsidR="00805E98" w:rsidRPr="00731E55" w:rsidRDefault="00805E98" w:rsidP="002A23F4">
      <w:pPr>
        <w:numPr>
          <w:ilvl w:val="0"/>
          <w:numId w:val="40"/>
        </w:numPr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Poza przypadkami określonymi powyżej Zamawiający przewiduje możliwość zmiany terminu realizacji umowy </w:t>
      </w:r>
      <w:bookmarkStart w:id="13" w:name="_Hlk10025884"/>
      <w:r w:rsidRPr="00731E55">
        <w:rPr>
          <w:sz w:val="22"/>
          <w:szCs w:val="22"/>
        </w:rPr>
        <w:t>oraz zmiany terminu wykonania przeglądu określonego w harmonogramie w</w:t>
      </w:r>
      <w:r w:rsidR="00020718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>następujących przypadkach:</w:t>
      </w:r>
    </w:p>
    <w:bookmarkEnd w:id="13"/>
    <w:p w14:paraId="193D0777" w14:textId="77777777" w:rsidR="00805E98" w:rsidRPr="00731E55" w:rsidRDefault="00805E98" w:rsidP="005068CD">
      <w:pPr>
        <w:pStyle w:val="Akapitzlist"/>
        <w:numPr>
          <w:ilvl w:val="2"/>
          <w:numId w:val="18"/>
        </w:numPr>
        <w:tabs>
          <w:tab w:val="clear" w:pos="851"/>
        </w:tabs>
        <w:spacing w:line="240" w:lineRule="auto"/>
        <w:ind w:left="568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działania osób trzecich uniemożliwiających lub utrudniających realizację umowy;</w:t>
      </w:r>
    </w:p>
    <w:p w14:paraId="5554264A" w14:textId="77777777" w:rsidR="00805E98" w:rsidRPr="00731E55" w:rsidRDefault="00805E98" w:rsidP="005068CD">
      <w:pPr>
        <w:pStyle w:val="Akapitzlist"/>
        <w:numPr>
          <w:ilvl w:val="2"/>
          <w:numId w:val="18"/>
        </w:numPr>
        <w:tabs>
          <w:tab w:val="clear" w:pos="851"/>
        </w:tabs>
        <w:spacing w:line="240" w:lineRule="auto"/>
        <w:ind w:left="568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zmian powszechnie obowiązujących przepisów prawa w zakresie mającym wpływ na realizację przedmiotu zamówienia</w:t>
      </w:r>
      <w:r w:rsidR="00D8259B" w:rsidRPr="00731E55">
        <w:rPr>
          <w:rFonts w:ascii="Times New Roman" w:hAnsi="Times New Roman" w:cs="Times New Roman"/>
        </w:rPr>
        <w:t>;</w:t>
      </w:r>
    </w:p>
    <w:p w14:paraId="184DB85B" w14:textId="77777777" w:rsidR="00805E98" w:rsidRPr="00731E55" w:rsidRDefault="00805E98" w:rsidP="005068CD">
      <w:pPr>
        <w:pStyle w:val="Akapitzlist"/>
        <w:numPr>
          <w:ilvl w:val="2"/>
          <w:numId w:val="18"/>
        </w:numPr>
        <w:tabs>
          <w:tab w:val="clear" w:pos="851"/>
        </w:tabs>
        <w:spacing w:line="240" w:lineRule="auto"/>
        <w:ind w:left="568" w:hanging="284"/>
        <w:jc w:val="both"/>
        <w:rPr>
          <w:rFonts w:ascii="Times New Roman" w:hAnsi="Times New Roman" w:cs="Times New Roman"/>
        </w:rPr>
      </w:pPr>
      <w:bookmarkStart w:id="14" w:name="_Hlk527452707"/>
      <w:r w:rsidRPr="00731E55">
        <w:rPr>
          <w:rFonts w:ascii="Times New Roman" w:hAnsi="Times New Roman" w:cs="Times New Roman"/>
        </w:rPr>
        <w:t xml:space="preserve">zaistnienia okoliczności leżących po stronie Zamawiającego, w szczególności spowodowanych sytuacją finansową, zdolnościami płatniczymi </w:t>
      </w:r>
      <w:bookmarkEnd w:id="14"/>
      <w:r w:rsidRPr="00731E55">
        <w:rPr>
          <w:rFonts w:ascii="Times New Roman" w:hAnsi="Times New Roman" w:cs="Times New Roman"/>
        </w:rPr>
        <w:t>lub warunkami organizacyjnymi;</w:t>
      </w:r>
    </w:p>
    <w:p w14:paraId="78A63BDE" w14:textId="77777777" w:rsidR="00805E98" w:rsidRPr="00731E55" w:rsidRDefault="00805E98" w:rsidP="005068CD">
      <w:pPr>
        <w:pStyle w:val="Akapitzlist"/>
        <w:numPr>
          <w:ilvl w:val="2"/>
          <w:numId w:val="18"/>
        </w:numPr>
        <w:tabs>
          <w:tab w:val="clear" w:pos="851"/>
        </w:tabs>
        <w:spacing w:line="240" w:lineRule="auto"/>
        <w:ind w:left="568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</w:t>
      </w:r>
      <w:r w:rsidR="00387561" w:rsidRPr="00731E55">
        <w:rPr>
          <w:rFonts w:ascii="Times New Roman" w:hAnsi="Times New Roman" w:cs="Times New Roman"/>
        </w:rPr>
        <w:t>.</w:t>
      </w:r>
    </w:p>
    <w:p w14:paraId="1C53B86D" w14:textId="28C45610" w:rsidR="000730D7" w:rsidRPr="00731E55" w:rsidRDefault="000730D7" w:rsidP="002A23F4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 xml:space="preserve">W przypadku wystąpienia którejkolwiek okoliczności wymienionych w ust. </w:t>
      </w:r>
      <w:r w:rsidR="00D016C0">
        <w:rPr>
          <w:rFonts w:ascii="Times New Roman" w:hAnsi="Times New Roman" w:cs="Times New Roman"/>
        </w:rPr>
        <w:t>4</w:t>
      </w:r>
      <w:r w:rsidRPr="00731E55">
        <w:rPr>
          <w:rFonts w:ascii="Times New Roman" w:hAnsi="Times New Roman" w:cs="Times New Roman"/>
        </w:rPr>
        <w:t xml:space="preserve"> termin realizacji prac może ulec odpowiednio przedłużeniu, o czas niezbędny do zakończenia wykonania przedmiotu umowy w sposób należyty, nie dłużej jednak niż okres trwania tych okoliczności.</w:t>
      </w:r>
    </w:p>
    <w:p w14:paraId="52D6DBFA" w14:textId="77777777" w:rsidR="00A40823" w:rsidRPr="00731E55" w:rsidRDefault="00A40823" w:rsidP="002A23F4">
      <w:pPr>
        <w:numPr>
          <w:ilvl w:val="0"/>
          <w:numId w:val="40"/>
        </w:numPr>
        <w:suppressAutoHyphens/>
        <w:jc w:val="both"/>
        <w:rPr>
          <w:sz w:val="22"/>
          <w:szCs w:val="22"/>
        </w:rPr>
      </w:pPr>
      <w:r w:rsidRPr="00731E55">
        <w:rPr>
          <w:sz w:val="22"/>
          <w:szCs w:val="22"/>
        </w:rPr>
        <w:t>Zmiana numeru rachunku bankowego Wykonawcy lub Zamawiającego nie stanowi zmiany umowy.</w:t>
      </w:r>
    </w:p>
    <w:p w14:paraId="17C1F05F" w14:textId="3799E30B" w:rsidR="00BA3350" w:rsidRPr="00514D46" w:rsidRDefault="00805E98" w:rsidP="002A23F4">
      <w:pPr>
        <w:pStyle w:val="Akapitzlist"/>
        <w:numPr>
          <w:ilvl w:val="0"/>
          <w:numId w:val="40"/>
        </w:numPr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14D46">
        <w:rPr>
          <w:rFonts w:ascii="Times New Roman" w:eastAsia="Times New Roman" w:hAnsi="Times New Roman" w:cs="Times New Roman"/>
          <w:lang w:eastAsia="pl-PL"/>
        </w:rPr>
        <w:t xml:space="preserve">Zamawiający </w:t>
      </w:r>
      <w:r w:rsidR="000730D7" w:rsidRPr="00514D46">
        <w:rPr>
          <w:rFonts w:ascii="Times New Roman" w:eastAsia="Times New Roman" w:hAnsi="Times New Roman" w:cs="Times New Roman"/>
          <w:lang w:eastAsia="pl-PL"/>
        </w:rPr>
        <w:t xml:space="preserve">zastrzega </w:t>
      </w:r>
      <w:r w:rsidRPr="00514D46">
        <w:rPr>
          <w:rFonts w:ascii="Times New Roman" w:eastAsia="Times New Roman" w:hAnsi="Times New Roman" w:cs="Times New Roman"/>
          <w:lang w:eastAsia="pl-PL"/>
        </w:rPr>
        <w:t xml:space="preserve">możliwość </w:t>
      </w:r>
      <w:r w:rsidR="000730D7" w:rsidRPr="00514D46">
        <w:rPr>
          <w:rFonts w:ascii="Times New Roman" w:eastAsia="Times New Roman" w:hAnsi="Times New Roman" w:cs="Times New Roman"/>
          <w:lang w:eastAsia="pl-PL"/>
        </w:rPr>
        <w:t>rozszerzenia zakresu umowy poprzez skorzystanie z prawa opcji</w:t>
      </w:r>
      <w:r w:rsidR="0014091C" w:rsidRPr="00514D46">
        <w:rPr>
          <w:rFonts w:ascii="Times New Roman" w:eastAsia="Times New Roman" w:hAnsi="Times New Roman" w:cs="Times New Roman"/>
          <w:lang w:eastAsia="pl-PL"/>
        </w:rPr>
        <w:t xml:space="preserve"> do </w:t>
      </w:r>
      <w:r w:rsidR="00C50B85">
        <w:rPr>
          <w:rFonts w:ascii="Times New Roman" w:eastAsia="Times New Roman" w:hAnsi="Times New Roman" w:cs="Times New Roman"/>
          <w:lang w:eastAsia="pl-PL"/>
        </w:rPr>
        <w:t>3</w:t>
      </w:r>
      <w:r w:rsidR="0014091C" w:rsidRPr="00514D46">
        <w:rPr>
          <w:rFonts w:ascii="Times New Roman" w:eastAsia="Times New Roman" w:hAnsi="Times New Roman" w:cs="Times New Roman"/>
          <w:lang w:eastAsia="pl-PL"/>
        </w:rPr>
        <w:t>0% wartości umowy</w:t>
      </w:r>
      <w:r w:rsidR="00BA3350" w:rsidRPr="00514D46">
        <w:rPr>
          <w:rFonts w:ascii="Times New Roman" w:eastAsia="Times New Roman" w:hAnsi="Times New Roman" w:cs="Times New Roman"/>
          <w:lang w:eastAsia="pl-PL"/>
        </w:rPr>
        <w:t xml:space="preserve">, o którym mowa w art. 441 ustawy </w:t>
      </w:r>
      <w:r w:rsidR="00BA3350" w:rsidRPr="00514D46">
        <w:rPr>
          <w:rFonts w:ascii="Times New Roman" w:hAnsi="Times New Roman" w:cs="Times New Roman"/>
        </w:rPr>
        <w:t>Prawo zamówień publicznych.</w:t>
      </w:r>
      <w:r w:rsidR="00514D46" w:rsidRPr="00514D46">
        <w:rPr>
          <w:rFonts w:ascii="Times New Roman" w:hAnsi="Times New Roman" w:cs="Times New Roman"/>
        </w:rPr>
        <w:t xml:space="preserve"> Prawo opcji będzie obowiązywało w trakcie realizacji umowy.</w:t>
      </w:r>
    </w:p>
    <w:p w14:paraId="062F2B3B" w14:textId="19C71C8A" w:rsidR="008E55FA" w:rsidRPr="00514D46" w:rsidRDefault="00BA3350" w:rsidP="002A23F4">
      <w:pPr>
        <w:pStyle w:val="Akapitzlist"/>
        <w:numPr>
          <w:ilvl w:val="0"/>
          <w:numId w:val="40"/>
        </w:numPr>
        <w:suppressAutoHyphens/>
        <w:autoSpaceDE w:val="0"/>
        <w:autoSpaceDN w:val="0"/>
        <w:jc w:val="both"/>
        <w:textAlignment w:val="baseline"/>
        <w:rPr>
          <w:rFonts w:ascii="Times New Roman" w:hAnsi="Times New Roman" w:cs="Times New Roman"/>
        </w:rPr>
      </w:pPr>
      <w:r w:rsidRPr="00514D46">
        <w:rPr>
          <w:rFonts w:ascii="Times New Roman" w:hAnsi="Times New Roman" w:cs="Times New Roman"/>
        </w:rPr>
        <w:t xml:space="preserve">W przypadku </w:t>
      </w:r>
      <w:r w:rsidR="00C37100" w:rsidRPr="00514D46">
        <w:rPr>
          <w:rFonts w:ascii="Times New Roman" w:hAnsi="Times New Roman" w:cs="Times New Roman"/>
        </w:rPr>
        <w:t xml:space="preserve">skorzystania z prawa opcji </w:t>
      </w:r>
      <w:r w:rsidRPr="00514D46">
        <w:rPr>
          <w:rFonts w:ascii="Times New Roman" w:hAnsi="Times New Roman" w:cs="Times New Roman"/>
        </w:rPr>
        <w:t xml:space="preserve">przez Zamawiającego </w:t>
      </w:r>
      <w:r w:rsidR="00C37100" w:rsidRPr="00514D46">
        <w:rPr>
          <w:rFonts w:ascii="Times New Roman" w:hAnsi="Times New Roman" w:cs="Times New Roman"/>
        </w:rPr>
        <w:t>nie jest wymagana zmiana niniejszej umowy</w:t>
      </w:r>
      <w:r w:rsidR="008E55FA" w:rsidRPr="00514D46">
        <w:rPr>
          <w:rFonts w:ascii="Times New Roman" w:hAnsi="Times New Roman" w:cs="Times New Roman"/>
        </w:rPr>
        <w:t>.</w:t>
      </w:r>
      <w:r w:rsidR="002A23F4">
        <w:rPr>
          <w:rFonts w:ascii="Times New Roman" w:hAnsi="Times New Roman" w:cs="Times New Roman"/>
        </w:rPr>
        <w:t xml:space="preserve"> Zamawiający może skorzystać w całości lub części z prawa opcji. </w:t>
      </w:r>
      <w:r w:rsidR="008E55FA" w:rsidRPr="00514D46">
        <w:rPr>
          <w:rFonts w:ascii="Times New Roman" w:hAnsi="Times New Roman" w:cs="Times New Roman"/>
        </w:rPr>
        <w:t xml:space="preserve"> </w:t>
      </w:r>
    </w:p>
    <w:p w14:paraId="5A9A2B2F" w14:textId="11B0C465" w:rsidR="008E55FA" w:rsidRPr="00514D46" w:rsidRDefault="008E55FA" w:rsidP="002A23F4">
      <w:pPr>
        <w:numPr>
          <w:ilvl w:val="0"/>
          <w:numId w:val="40"/>
        </w:numPr>
        <w:suppressAutoHyphens/>
        <w:autoSpaceDE w:val="0"/>
        <w:autoSpaceDN w:val="0"/>
        <w:ind w:left="284" w:hanging="284"/>
        <w:jc w:val="both"/>
        <w:textAlignment w:val="baseline"/>
        <w:rPr>
          <w:sz w:val="22"/>
          <w:szCs w:val="22"/>
        </w:rPr>
      </w:pPr>
      <w:r w:rsidRPr="00514D46">
        <w:rPr>
          <w:sz w:val="22"/>
          <w:szCs w:val="22"/>
        </w:rPr>
        <w:t xml:space="preserve">Wynagrodzenie należne Wykonawcy za zrealizowanie zamówienia objętego prawem opcji zostanie ustalone w oparciu o ceny jednostkowe </w:t>
      </w:r>
      <w:r w:rsidR="009010D1" w:rsidRPr="00514D46">
        <w:rPr>
          <w:sz w:val="22"/>
          <w:szCs w:val="22"/>
        </w:rPr>
        <w:t xml:space="preserve">oraz ilość wykonanych przeglądów instalacji </w:t>
      </w:r>
      <w:r w:rsidR="00A30173">
        <w:rPr>
          <w:sz w:val="22"/>
          <w:szCs w:val="22"/>
        </w:rPr>
        <w:t>w lokalach</w:t>
      </w:r>
      <w:r w:rsidR="009010D1" w:rsidRPr="00514D46">
        <w:rPr>
          <w:sz w:val="22"/>
          <w:szCs w:val="22"/>
        </w:rPr>
        <w:t xml:space="preserve"> zgodnie z </w:t>
      </w:r>
      <w:r w:rsidRPr="00514D46">
        <w:rPr>
          <w:b/>
          <w:sz w:val="22"/>
          <w:szCs w:val="22"/>
        </w:rPr>
        <w:t>§</w:t>
      </w:r>
      <w:r w:rsidRPr="00514D46">
        <w:rPr>
          <w:sz w:val="22"/>
          <w:szCs w:val="22"/>
        </w:rPr>
        <w:t xml:space="preserve"> </w:t>
      </w:r>
      <w:r w:rsidR="00A30173">
        <w:rPr>
          <w:sz w:val="22"/>
          <w:szCs w:val="22"/>
        </w:rPr>
        <w:t>7</w:t>
      </w:r>
      <w:r w:rsidRPr="00514D46">
        <w:rPr>
          <w:sz w:val="22"/>
          <w:szCs w:val="22"/>
        </w:rPr>
        <w:t xml:space="preserve"> u</w:t>
      </w:r>
      <w:r w:rsidR="009010D1" w:rsidRPr="00514D46">
        <w:rPr>
          <w:sz w:val="22"/>
          <w:szCs w:val="22"/>
        </w:rPr>
        <w:t xml:space="preserve">mowy. </w:t>
      </w:r>
    </w:p>
    <w:p w14:paraId="67777F1E" w14:textId="53E5AD01" w:rsidR="009010D1" w:rsidRPr="00514D46" w:rsidRDefault="009010D1" w:rsidP="002A23F4">
      <w:pPr>
        <w:pStyle w:val="Akapitzlist"/>
        <w:numPr>
          <w:ilvl w:val="0"/>
          <w:numId w:val="4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514D46">
        <w:rPr>
          <w:rFonts w:ascii="Times New Roman" w:hAnsi="Times New Roman" w:cs="Times New Roman"/>
        </w:rPr>
        <w:t xml:space="preserve">Zamawiający zastrzega możliwość </w:t>
      </w:r>
      <w:r w:rsidR="002A23F4">
        <w:rPr>
          <w:rFonts w:ascii="Times New Roman" w:hAnsi="Times New Roman" w:cs="Times New Roman"/>
        </w:rPr>
        <w:t xml:space="preserve">zmiany </w:t>
      </w:r>
      <w:r w:rsidR="00ED1263">
        <w:rPr>
          <w:rFonts w:ascii="Times New Roman" w:hAnsi="Times New Roman" w:cs="Times New Roman"/>
        </w:rPr>
        <w:t>umowy,</w:t>
      </w:r>
      <w:r w:rsidR="002A23F4">
        <w:rPr>
          <w:rFonts w:ascii="Times New Roman" w:hAnsi="Times New Roman" w:cs="Times New Roman"/>
        </w:rPr>
        <w:t xml:space="preserve"> </w:t>
      </w:r>
      <w:r w:rsidRPr="00514D46">
        <w:rPr>
          <w:rFonts w:ascii="Times New Roman" w:hAnsi="Times New Roman" w:cs="Times New Roman"/>
        </w:rPr>
        <w:t xml:space="preserve">gdy ulegnie zmianie wykaz nieruchomości poprzez: </w:t>
      </w:r>
    </w:p>
    <w:p w14:paraId="6E5481F4" w14:textId="046E42D5" w:rsidR="009010D1" w:rsidRPr="00514D46" w:rsidRDefault="00AC143C" w:rsidP="005068CD">
      <w:pPr>
        <w:pStyle w:val="Default"/>
        <w:numPr>
          <w:ilvl w:val="0"/>
          <w:numId w:val="33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t>usunięcie</w:t>
      </w:r>
      <w:r w:rsidR="009010D1"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 nieruchomości z wykazu nieruchomości, w </w:t>
      </w:r>
      <w:r w:rsidR="00ED1263" w:rsidRPr="00514D46">
        <w:rPr>
          <w:rFonts w:ascii="Times New Roman" w:hAnsi="Times New Roman" w:cs="Times New Roman"/>
          <w:color w:val="auto"/>
          <w:sz w:val="22"/>
          <w:szCs w:val="22"/>
        </w:rPr>
        <w:t>przypadku,</w:t>
      </w:r>
      <w:r w:rsidR="009010D1"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 gdy</w:t>
      </w:r>
      <w:r w:rsidR="00542E3C"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 doszło do:</w:t>
      </w:r>
    </w:p>
    <w:p w14:paraId="3B0A6899" w14:textId="77777777" w:rsidR="009010D1" w:rsidRPr="00514D46" w:rsidRDefault="009010D1" w:rsidP="005068CD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t>przekazani</w:t>
      </w:r>
      <w:r w:rsidR="00542E3C" w:rsidRPr="00514D46">
        <w:rPr>
          <w:rFonts w:ascii="Times New Roman" w:hAnsi="Times New Roman" w:cs="Times New Roman"/>
          <w:color w:val="auto"/>
          <w:sz w:val="22"/>
          <w:szCs w:val="22"/>
        </w:rPr>
        <w:t>a</w:t>
      </w:r>
      <w:r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 zarządu nieruchomością innemu podmiotowi;</w:t>
      </w:r>
    </w:p>
    <w:p w14:paraId="195B9245" w14:textId="77777777" w:rsidR="009010D1" w:rsidRPr="00514D46" w:rsidRDefault="009010D1" w:rsidP="005068CD">
      <w:pPr>
        <w:pStyle w:val="Default"/>
        <w:numPr>
          <w:ilvl w:val="0"/>
          <w:numId w:val="5"/>
        </w:numPr>
        <w:ind w:left="1412" w:hanging="34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t>zmiany stanu prawnego nieruchomości;</w:t>
      </w:r>
      <w:r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 xml:space="preserve"> </w:t>
      </w:r>
    </w:p>
    <w:p w14:paraId="69072EFD" w14:textId="77777777" w:rsidR="009010D1" w:rsidRPr="00514D46" w:rsidRDefault="009010D1" w:rsidP="005068CD">
      <w:pPr>
        <w:pStyle w:val="Default"/>
        <w:numPr>
          <w:ilvl w:val="0"/>
          <w:numId w:val="5"/>
        </w:numPr>
        <w:ind w:left="1412" w:hanging="34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>reorganizacji (zmiany podziału terenu).</w:t>
      </w:r>
    </w:p>
    <w:p w14:paraId="53A29C84" w14:textId="77777777" w:rsidR="009010D1" w:rsidRPr="00514D46" w:rsidRDefault="009010D1" w:rsidP="005068CD">
      <w:pPr>
        <w:pStyle w:val="Default"/>
        <w:numPr>
          <w:ilvl w:val="0"/>
          <w:numId w:val="5"/>
        </w:numPr>
        <w:ind w:left="1412" w:hanging="34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w innych przypadkach, </w:t>
      </w:r>
      <w:r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 xml:space="preserve">których nie można </w:t>
      </w:r>
      <w:r w:rsidR="00542E3C"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>było</w:t>
      </w:r>
      <w:r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 xml:space="preserve"> przewidzieć przed </w:t>
      </w:r>
      <w:r w:rsidR="00542E3C"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>zawarciem</w:t>
      </w:r>
      <w:r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 xml:space="preserve"> umowy;</w:t>
      </w:r>
    </w:p>
    <w:p w14:paraId="205B506B" w14:textId="57A40B68" w:rsidR="00542E3C" w:rsidRPr="00514D46" w:rsidRDefault="009010D1" w:rsidP="005068CD">
      <w:pPr>
        <w:pStyle w:val="Default"/>
        <w:numPr>
          <w:ilvl w:val="0"/>
          <w:numId w:val="33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t>d</w:t>
      </w:r>
      <w:r w:rsidR="00731E55"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odanie </w:t>
      </w:r>
      <w:r w:rsidR="00542E3C"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nieruchomości </w:t>
      </w:r>
      <w:r w:rsidR="00731E55"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do wykazu nieruchomości, </w:t>
      </w:r>
      <w:r w:rsidR="00542E3C"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w </w:t>
      </w:r>
      <w:r w:rsidR="00ED1263" w:rsidRPr="00514D46">
        <w:rPr>
          <w:rFonts w:ascii="Times New Roman" w:hAnsi="Times New Roman" w:cs="Times New Roman"/>
          <w:color w:val="auto"/>
          <w:sz w:val="22"/>
          <w:szCs w:val="22"/>
        </w:rPr>
        <w:t>przypadku,</w:t>
      </w:r>
      <w:r w:rsidR="00542E3C"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 gdy doszło do:</w:t>
      </w:r>
    </w:p>
    <w:p w14:paraId="6A28D1E4" w14:textId="77777777" w:rsidR="009010D1" w:rsidRPr="00514D46" w:rsidRDefault="009010D1" w:rsidP="005068CD">
      <w:pPr>
        <w:pStyle w:val="Akapitzlist"/>
        <w:numPr>
          <w:ilvl w:val="0"/>
          <w:numId w:val="5"/>
        </w:numPr>
        <w:rPr>
          <w:rFonts w:ascii="Times New Roman" w:eastAsia="Calibri" w:hAnsi="Times New Roman" w:cs="Times New Roman"/>
        </w:rPr>
      </w:pPr>
      <w:r w:rsidRPr="00514D46">
        <w:rPr>
          <w:rFonts w:ascii="Times New Roman" w:eastAsia="Calibri" w:hAnsi="Times New Roman" w:cs="Times New Roman"/>
        </w:rPr>
        <w:t xml:space="preserve">przejęcia w zarząd nieruchomości; </w:t>
      </w:r>
    </w:p>
    <w:p w14:paraId="3B08FA6F" w14:textId="77777777" w:rsidR="009010D1" w:rsidRPr="00514D46" w:rsidRDefault="009010D1" w:rsidP="005068CD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t>zmiany stanu prawnego nieruchomości;</w:t>
      </w:r>
    </w:p>
    <w:p w14:paraId="627C4FA9" w14:textId="77777777" w:rsidR="009010D1" w:rsidRPr="00514D46" w:rsidRDefault="009010D1" w:rsidP="005068CD">
      <w:pPr>
        <w:pStyle w:val="Default"/>
        <w:numPr>
          <w:ilvl w:val="0"/>
          <w:numId w:val="5"/>
        </w:numPr>
        <w:ind w:left="1412" w:hanging="34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>reorgan</w:t>
      </w:r>
      <w:r w:rsidR="00542E3C"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>izacji</w:t>
      </w:r>
      <w:r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 xml:space="preserve"> (zmiany podziału terenu);</w:t>
      </w:r>
    </w:p>
    <w:p w14:paraId="5608F058" w14:textId="77777777" w:rsidR="009010D1" w:rsidRPr="00514D46" w:rsidRDefault="009010D1" w:rsidP="005068CD">
      <w:pPr>
        <w:pStyle w:val="Default"/>
        <w:numPr>
          <w:ilvl w:val="0"/>
          <w:numId w:val="5"/>
        </w:numPr>
        <w:ind w:left="1412" w:hanging="34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w innych przypadkach, </w:t>
      </w:r>
      <w:r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>których nie można było przewidzieć przed podpisaniem umowy;</w:t>
      </w:r>
    </w:p>
    <w:p w14:paraId="063FD67B" w14:textId="51E3AD22" w:rsidR="00DB1B01" w:rsidRPr="00514D46" w:rsidRDefault="00DB1B01" w:rsidP="002A23F4">
      <w:pPr>
        <w:pStyle w:val="Default"/>
        <w:numPr>
          <w:ilvl w:val="0"/>
          <w:numId w:val="40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t>Skorzystanie z prawa opcji przez Zamawiającego wymaga złożenia oświadczenia woli W</w:t>
      </w:r>
      <w:r w:rsidR="00A40823" w:rsidRPr="00514D46">
        <w:rPr>
          <w:rFonts w:ascii="Times New Roman" w:hAnsi="Times New Roman" w:cs="Times New Roman"/>
          <w:color w:val="auto"/>
          <w:sz w:val="22"/>
          <w:szCs w:val="22"/>
        </w:rPr>
        <w:t>y</w:t>
      </w:r>
      <w:r w:rsidRPr="00514D46">
        <w:rPr>
          <w:rFonts w:ascii="Times New Roman" w:hAnsi="Times New Roman" w:cs="Times New Roman"/>
          <w:color w:val="auto"/>
          <w:sz w:val="22"/>
          <w:szCs w:val="22"/>
        </w:rPr>
        <w:t>konawcy w terminie 5 dni, w formie pisemnej lub formie dokumentowej na wskazany przez Wykonawcę adres e-mail</w:t>
      </w:r>
      <w:r w:rsidR="0032697D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  <w:r w:rsidR="00971F99">
        <w:rPr>
          <w:rFonts w:ascii="Times New Roman" w:hAnsi="Times New Roman" w:cs="Times New Roman"/>
          <w:color w:val="auto"/>
          <w:sz w:val="22"/>
          <w:szCs w:val="22"/>
        </w:rPr>
        <w:t>………………………</w:t>
      </w:r>
      <w:r w:rsidR="00ED1263">
        <w:rPr>
          <w:rFonts w:ascii="Times New Roman" w:hAnsi="Times New Roman" w:cs="Times New Roman"/>
          <w:color w:val="auto"/>
          <w:sz w:val="22"/>
          <w:szCs w:val="22"/>
        </w:rPr>
        <w:t>……</w:t>
      </w:r>
      <w:r w:rsidR="00971F99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5A13D85E" w14:textId="125D93C4" w:rsidR="00DB1B01" w:rsidRPr="00514D46" w:rsidRDefault="00A40823" w:rsidP="002A23F4">
      <w:pPr>
        <w:pStyle w:val="Default"/>
        <w:numPr>
          <w:ilvl w:val="0"/>
          <w:numId w:val="40"/>
        </w:numPr>
        <w:spacing w:line="252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731E55" w:rsidRPr="00514D46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zmianie adresu z wykazu adresów </w:t>
      </w:r>
      <w:r w:rsidR="009A6849">
        <w:rPr>
          <w:rFonts w:ascii="Times New Roman" w:hAnsi="Times New Roman" w:cs="Times New Roman"/>
          <w:color w:val="auto"/>
          <w:sz w:val="22"/>
          <w:szCs w:val="22"/>
        </w:rPr>
        <w:t>osoba odpowiedzialna za realizację umowy</w:t>
      </w:r>
      <w:r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 poinformuje niezwłocznie Wykonawcę</w:t>
      </w:r>
      <w:r w:rsidR="009A6849">
        <w:rPr>
          <w:rFonts w:ascii="Times New Roman" w:hAnsi="Times New Roman" w:cs="Times New Roman"/>
          <w:color w:val="auto"/>
          <w:sz w:val="22"/>
          <w:szCs w:val="22"/>
        </w:rPr>
        <w:t xml:space="preserve"> w formie dokumentowej</w:t>
      </w:r>
      <w:r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14:paraId="46606404" w14:textId="77777777" w:rsidR="00A97E34" w:rsidRPr="00731E55" w:rsidRDefault="00A97E34" w:rsidP="00020718">
      <w:pPr>
        <w:jc w:val="both"/>
        <w:rPr>
          <w:color w:val="000000"/>
          <w:sz w:val="22"/>
          <w:szCs w:val="22"/>
        </w:rPr>
      </w:pPr>
    </w:p>
    <w:p w14:paraId="7AE9CD6F" w14:textId="0D329C49" w:rsidR="00A97E34" w:rsidRPr="00731E55" w:rsidRDefault="00ED0F82" w:rsidP="00020718">
      <w:pPr>
        <w:jc w:val="center"/>
        <w:rPr>
          <w:sz w:val="22"/>
          <w:szCs w:val="22"/>
        </w:rPr>
      </w:pPr>
      <w:r w:rsidRPr="00731E55">
        <w:rPr>
          <w:b/>
          <w:sz w:val="22"/>
          <w:szCs w:val="22"/>
        </w:rPr>
        <w:t>§ 1</w:t>
      </w:r>
      <w:r w:rsidR="00A30173">
        <w:rPr>
          <w:b/>
          <w:sz w:val="22"/>
          <w:szCs w:val="22"/>
        </w:rPr>
        <w:t>3</w:t>
      </w:r>
      <w:r w:rsidR="00A97E34" w:rsidRPr="00731E55">
        <w:rPr>
          <w:b/>
          <w:sz w:val="22"/>
          <w:szCs w:val="22"/>
        </w:rPr>
        <w:t xml:space="preserve"> POSTANOWIENIA KOŃCOWE</w:t>
      </w:r>
    </w:p>
    <w:p w14:paraId="767B0F4F" w14:textId="46D941E3" w:rsidR="00A97E34" w:rsidRPr="00731E55" w:rsidRDefault="00971F99" w:rsidP="005068CD">
      <w:pPr>
        <w:pStyle w:val="Default"/>
        <w:numPr>
          <w:ilvl w:val="0"/>
          <w:numId w:val="19"/>
        </w:numPr>
        <w:tabs>
          <w:tab w:val="clear" w:pos="35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31E55">
        <w:rPr>
          <w:rFonts w:ascii="Times New Roman" w:hAnsi="Times New Roman" w:cs="Times New Roman"/>
          <w:sz w:val="22"/>
          <w:szCs w:val="22"/>
        </w:rPr>
        <w:t>Wszelkie zmiany umowy wymagają formy pisemnej</w:t>
      </w:r>
      <w:r w:rsidR="00A97E34" w:rsidRPr="00731E55">
        <w:rPr>
          <w:rFonts w:ascii="Times New Roman" w:hAnsi="Times New Roman" w:cs="Times New Roman"/>
          <w:sz w:val="22"/>
          <w:szCs w:val="22"/>
        </w:rPr>
        <w:t xml:space="preserve"> pod rygorem nieważności. </w:t>
      </w:r>
    </w:p>
    <w:p w14:paraId="6A0750CB" w14:textId="77777777" w:rsidR="00A97E34" w:rsidRPr="00731E55" w:rsidRDefault="00A97E34" w:rsidP="005068CD">
      <w:pPr>
        <w:pStyle w:val="Default"/>
        <w:numPr>
          <w:ilvl w:val="0"/>
          <w:numId w:val="19"/>
        </w:numPr>
        <w:tabs>
          <w:tab w:val="clear" w:pos="35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31E55">
        <w:rPr>
          <w:rFonts w:ascii="Times New Roman" w:hAnsi="Times New Roman" w:cs="Times New Roman"/>
          <w:sz w:val="22"/>
          <w:szCs w:val="22"/>
        </w:rPr>
        <w:t xml:space="preserve">Zmiana umowy dokonana z naruszeniem ust. 1 podlega unieważnieniu. </w:t>
      </w:r>
    </w:p>
    <w:p w14:paraId="35B368C5" w14:textId="63B0B2B5" w:rsidR="00A97E34" w:rsidRPr="00731E55" w:rsidRDefault="00A97E34" w:rsidP="005068CD">
      <w:pPr>
        <w:pStyle w:val="Default"/>
        <w:numPr>
          <w:ilvl w:val="0"/>
          <w:numId w:val="19"/>
        </w:numPr>
        <w:tabs>
          <w:tab w:val="clear" w:pos="35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31E55">
        <w:rPr>
          <w:rFonts w:ascii="Times New Roman" w:hAnsi="Times New Roman" w:cs="Times New Roman"/>
          <w:sz w:val="22"/>
          <w:szCs w:val="22"/>
        </w:rPr>
        <w:t>Wykonawca zobowiązuje się zawiadomić Zamawiającego o zmianie swojej siedziby</w:t>
      </w:r>
      <w:r w:rsidR="00ED1263">
        <w:rPr>
          <w:rFonts w:ascii="Times New Roman" w:hAnsi="Times New Roman" w:cs="Times New Roman"/>
          <w:sz w:val="22"/>
          <w:szCs w:val="22"/>
        </w:rPr>
        <w:t xml:space="preserve"> </w:t>
      </w:r>
      <w:r w:rsidRPr="00731E55">
        <w:rPr>
          <w:rFonts w:ascii="Times New Roman" w:hAnsi="Times New Roman" w:cs="Times New Roman"/>
          <w:sz w:val="22"/>
          <w:szCs w:val="22"/>
        </w:rPr>
        <w:t>/</w:t>
      </w:r>
      <w:r w:rsidR="00ED1263">
        <w:rPr>
          <w:rFonts w:ascii="Times New Roman" w:hAnsi="Times New Roman" w:cs="Times New Roman"/>
          <w:sz w:val="22"/>
          <w:szCs w:val="22"/>
        </w:rPr>
        <w:t xml:space="preserve"> </w:t>
      </w:r>
      <w:r w:rsidRPr="00731E55">
        <w:rPr>
          <w:rFonts w:ascii="Times New Roman" w:hAnsi="Times New Roman" w:cs="Times New Roman"/>
          <w:sz w:val="22"/>
          <w:szCs w:val="22"/>
        </w:rPr>
        <w:t xml:space="preserve">miejsca zamieszkania w terminie 7 dni od jej dokonania. </w:t>
      </w:r>
    </w:p>
    <w:p w14:paraId="3EC70C0F" w14:textId="77777777" w:rsidR="00A97E34" w:rsidRPr="00731E55" w:rsidRDefault="00A97E34" w:rsidP="005068CD">
      <w:pPr>
        <w:pStyle w:val="Default"/>
        <w:numPr>
          <w:ilvl w:val="0"/>
          <w:numId w:val="19"/>
        </w:numPr>
        <w:tabs>
          <w:tab w:val="clear" w:pos="35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31E55">
        <w:rPr>
          <w:rFonts w:ascii="Times New Roman" w:hAnsi="Times New Roman" w:cs="Times New Roman"/>
          <w:sz w:val="22"/>
          <w:szCs w:val="22"/>
        </w:rPr>
        <w:t>Brak powiadomienia Zamawiającego o zmianie siedziby / miejsca zamieszkania ma ten skutek, że pismo Zamawiającego wysłane na ostatni wskazany adres Wykonawcy traktowane będzie jako skutecznie doręczone.</w:t>
      </w:r>
    </w:p>
    <w:p w14:paraId="752661A7" w14:textId="77777777" w:rsidR="00A97E34" w:rsidRPr="00731E55" w:rsidRDefault="00A97E34" w:rsidP="005068CD">
      <w:pPr>
        <w:pStyle w:val="Default"/>
        <w:numPr>
          <w:ilvl w:val="0"/>
          <w:numId w:val="19"/>
        </w:numPr>
        <w:tabs>
          <w:tab w:val="clear" w:pos="35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31E55">
        <w:rPr>
          <w:rFonts w:ascii="Times New Roman" w:hAnsi="Times New Roman" w:cs="Times New Roman"/>
          <w:sz w:val="22"/>
          <w:szCs w:val="22"/>
        </w:rPr>
        <w:t>W sprawach, które nie zostały uregulowane niniejszą umowa mają zastosowanie przepisy Kodeksu cywilnego, Prawo budowlane oraz ustawy Prawo zamówień publicznych wraz z aktami wykonawczymi do tych ustaw.</w:t>
      </w:r>
    </w:p>
    <w:p w14:paraId="5C7D4B70" w14:textId="77777777" w:rsidR="00A97E34" w:rsidRPr="00731E55" w:rsidRDefault="00A97E34" w:rsidP="005068CD">
      <w:pPr>
        <w:pStyle w:val="Default"/>
        <w:numPr>
          <w:ilvl w:val="0"/>
          <w:numId w:val="19"/>
        </w:numPr>
        <w:tabs>
          <w:tab w:val="clear" w:pos="35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31E55">
        <w:rPr>
          <w:rFonts w:ascii="Times New Roman" w:hAnsi="Times New Roman" w:cs="Times New Roman"/>
          <w:sz w:val="22"/>
          <w:szCs w:val="22"/>
        </w:rPr>
        <w:t>Spory wynikłe z realizacji niniejszej umowy rozpatrywać będzie sąd właściwy miejscowo dla siedziby Zamawiającego.</w:t>
      </w:r>
    </w:p>
    <w:p w14:paraId="4DC3E69F" w14:textId="10EECAF4" w:rsidR="00A97E34" w:rsidRDefault="00A97E34" w:rsidP="005068CD">
      <w:pPr>
        <w:pStyle w:val="Default"/>
        <w:numPr>
          <w:ilvl w:val="0"/>
          <w:numId w:val="19"/>
        </w:numPr>
        <w:tabs>
          <w:tab w:val="clear" w:pos="35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31E55">
        <w:rPr>
          <w:rFonts w:ascii="Times New Roman" w:hAnsi="Times New Roman" w:cs="Times New Roman"/>
          <w:sz w:val="22"/>
          <w:szCs w:val="22"/>
        </w:rPr>
        <w:t>Umowę sporządzono w dwóch jednobrzmiących egzemplarzach po jednym egzemplarzu</w:t>
      </w:r>
      <w:r w:rsidR="00B0543A">
        <w:rPr>
          <w:rFonts w:ascii="Times New Roman" w:hAnsi="Times New Roman" w:cs="Times New Roman"/>
          <w:sz w:val="22"/>
          <w:szCs w:val="22"/>
        </w:rPr>
        <w:t xml:space="preserve"> </w:t>
      </w:r>
      <w:r w:rsidRPr="00731E55">
        <w:rPr>
          <w:rFonts w:ascii="Times New Roman" w:hAnsi="Times New Roman" w:cs="Times New Roman"/>
          <w:sz w:val="22"/>
          <w:szCs w:val="22"/>
        </w:rPr>
        <w:t>dla każdej ze stron.</w:t>
      </w:r>
    </w:p>
    <w:p w14:paraId="79BC6919" w14:textId="19FDEF71" w:rsidR="004E2F6B" w:rsidRDefault="004E2F6B" w:rsidP="00020718">
      <w:pPr>
        <w:tabs>
          <w:tab w:val="left" w:pos="6663"/>
        </w:tabs>
        <w:jc w:val="both"/>
        <w:rPr>
          <w:b/>
          <w:sz w:val="22"/>
          <w:szCs w:val="22"/>
        </w:rPr>
      </w:pPr>
    </w:p>
    <w:p w14:paraId="3DD785A3" w14:textId="539E7D56" w:rsidR="00F83A2B" w:rsidRDefault="00F83A2B" w:rsidP="00020718">
      <w:pPr>
        <w:tabs>
          <w:tab w:val="left" w:pos="6663"/>
        </w:tabs>
        <w:jc w:val="both"/>
        <w:rPr>
          <w:b/>
          <w:sz w:val="22"/>
          <w:szCs w:val="22"/>
        </w:rPr>
      </w:pPr>
    </w:p>
    <w:p w14:paraId="15A81C9C" w14:textId="77777777" w:rsidR="003C567A" w:rsidRPr="00731E55" w:rsidRDefault="003C567A" w:rsidP="00020718">
      <w:pPr>
        <w:tabs>
          <w:tab w:val="left" w:pos="6663"/>
        </w:tabs>
        <w:jc w:val="both"/>
        <w:rPr>
          <w:b/>
          <w:sz w:val="22"/>
          <w:szCs w:val="22"/>
        </w:rPr>
      </w:pPr>
    </w:p>
    <w:p w14:paraId="7F2C0BDB" w14:textId="77777777" w:rsidR="00F83A2B" w:rsidRPr="003C567A" w:rsidRDefault="00F83A2B" w:rsidP="00F83A2B">
      <w:pPr>
        <w:rPr>
          <w:rFonts w:cs="Tahoma"/>
          <w:sz w:val="22"/>
          <w:szCs w:val="22"/>
          <w:u w:val="single"/>
        </w:rPr>
      </w:pPr>
      <w:r w:rsidRPr="003C567A">
        <w:rPr>
          <w:rFonts w:cs="Tahoma"/>
          <w:sz w:val="22"/>
          <w:szCs w:val="22"/>
          <w:u w:val="single"/>
        </w:rPr>
        <w:t>Integralną część umowy stanowią załączniki:</w:t>
      </w:r>
    </w:p>
    <w:p w14:paraId="57CFDC86" w14:textId="77777777" w:rsidR="00F83A2B" w:rsidRPr="00F83A2B" w:rsidRDefault="00F83A2B" w:rsidP="00F83A2B">
      <w:pPr>
        <w:rPr>
          <w:rFonts w:cs="Tahoma"/>
          <w:sz w:val="22"/>
          <w:szCs w:val="22"/>
        </w:rPr>
      </w:pPr>
      <w:r w:rsidRPr="00F83A2B">
        <w:rPr>
          <w:rFonts w:cs="Tahoma"/>
          <w:sz w:val="22"/>
          <w:szCs w:val="22"/>
        </w:rPr>
        <w:t>1.    Oferta Wykonawcy,</w:t>
      </w:r>
    </w:p>
    <w:p w14:paraId="5C4BE635" w14:textId="77777777" w:rsidR="00F83A2B" w:rsidRPr="00F83A2B" w:rsidRDefault="00F83A2B" w:rsidP="00F83A2B">
      <w:pPr>
        <w:numPr>
          <w:ilvl w:val="0"/>
          <w:numId w:val="36"/>
        </w:numPr>
        <w:tabs>
          <w:tab w:val="left" w:pos="7600"/>
        </w:tabs>
        <w:suppressAutoHyphens/>
        <w:rPr>
          <w:rFonts w:cs="Tahoma"/>
          <w:sz w:val="22"/>
          <w:szCs w:val="22"/>
        </w:rPr>
      </w:pPr>
      <w:r w:rsidRPr="00F83A2B">
        <w:rPr>
          <w:rFonts w:cs="Tahoma"/>
          <w:sz w:val="22"/>
          <w:szCs w:val="22"/>
        </w:rPr>
        <w:t>Wykaz nieruchomości Gminnych i Skarbu Państwa objętych przeglądami,</w:t>
      </w:r>
    </w:p>
    <w:p w14:paraId="66CB5DD0" w14:textId="77777777" w:rsidR="00F83A2B" w:rsidRPr="00F83A2B" w:rsidRDefault="00F83A2B" w:rsidP="00F83A2B">
      <w:pPr>
        <w:numPr>
          <w:ilvl w:val="0"/>
          <w:numId w:val="36"/>
        </w:numPr>
        <w:tabs>
          <w:tab w:val="left" w:pos="7600"/>
        </w:tabs>
        <w:suppressAutoHyphens/>
        <w:rPr>
          <w:rFonts w:cs="Tahoma"/>
          <w:sz w:val="22"/>
          <w:szCs w:val="22"/>
        </w:rPr>
      </w:pPr>
      <w:r w:rsidRPr="00F83A2B">
        <w:rPr>
          <w:rFonts w:cs="Tahoma"/>
          <w:sz w:val="22"/>
          <w:szCs w:val="22"/>
        </w:rPr>
        <w:t>Protokół przeglądu technicznego instalacji gazowej w budynku,</w:t>
      </w:r>
    </w:p>
    <w:p w14:paraId="22DAD73F" w14:textId="77777777" w:rsidR="00F83A2B" w:rsidRPr="00F83A2B" w:rsidRDefault="00F83A2B" w:rsidP="00F83A2B">
      <w:pPr>
        <w:numPr>
          <w:ilvl w:val="0"/>
          <w:numId w:val="36"/>
        </w:numPr>
        <w:tabs>
          <w:tab w:val="left" w:pos="7600"/>
        </w:tabs>
        <w:suppressAutoHyphens/>
        <w:rPr>
          <w:rFonts w:cs="Tahoma"/>
          <w:sz w:val="22"/>
          <w:szCs w:val="22"/>
        </w:rPr>
      </w:pPr>
      <w:r w:rsidRPr="00F83A2B">
        <w:rPr>
          <w:rFonts w:cs="Tahoma"/>
          <w:sz w:val="22"/>
          <w:szCs w:val="22"/>
        </w:rPr>
        <w:t xml:space="preserve">Protokół z próby szczelności instalacji gazowej zasilającej po wykonaniu przeglądu, doszczelnienia, </w:t>
      </w:r>
    </w:p>
    <w:p w14:paraId="408047D4" w14:textId="77777777" w:rsidR="00F83A2B" w:rsidRPr="00F83A2B" w:rsidRDefault="00F83A2B" w:rsidP="00F83A2B">
      <w:pPr>
        <w:numPr>
          <w:ilvl w:val="0"/>
          <w:numId w:val="36"/>
        </w:numPr>
        <w:tabs>
          <w:tab w:val="left" w:pos="7600"/>
        </w:tabs>
        <w:suppressAutoHyphens/>
        <w:rPr>
          <w:rFonts w:cs="Tahoma"/>
          <w:sz w:val="22"/>
          <w:szCs w:val="22"/>
        </w:rPr>
      </w:pPr>
      <w:r w:rsidRPr="00F83A2B">
        <w:rPr>
          <w:rFonts w:cs="Tahoma"/>
          <w:sz w:val="22"/>
          <w:szCs w:val="22"/>
        </w:rPr>
        <w:t>Wykaz lokali, w których stwierdzono niesprawne urządzenia gazowe,</w:t>
      </w:r>
    </w:p>
    <w:p w14:paraId="145075D9" w14:textId="77777777" w:rsidR="00F83A2B" w:rsidRPr="00F83A2B" w:rsidRDefault="00F83A2B" w:rsidP="00F83A2B">
      <w:pPr>
        <w:numPr>
          <w:ilvl w:val="0"/>
          <w:numId w:val="36"/>
        </w:numPr>
        <w:tabs>
          <w:tab w:val="left" w:pos="7600"/>
        </w:tabs>
        <w:suppressAutoHyphens/>
        <w:rPr>
          <w:rFonts w:cs="Tahoma"/>
          <w:sz w:val="22"/>
          <w:szCs w:val="22"/>
        </w:rPr>
      </w:pPr>
      <w:r w:rsidRPr="00F83A2B">
        <w:rPr>
          <w:rFonts w:cs="Tahoma"/>
          <w:sz w:val="22"/>
          <w:szCs w:val="22"/>
        </w:rPr>
        <w:t>Protokół z przeglądu instalacji i urządzeń gazowych w lokalach,</w:t>
      </w:r>
    </w:p>
    <w:p w14:paraId="6DC5B389" w14:textId="77777777" w:rsidR="00F83A2B" w:rsidRPr="00F83A2B" w:rsidRDefault="00F83A2B" w:rsidP="00F83A2B">
      <w:pPr>
        <w:numPr>
          <w:ilvl w:val="0"/>
          <w:numId w:val="36"/>
        </w:numPr>
        <w:tabs>
          <w:tab w:val="left" w:pos="7600"/>
        </w:tabs>
        <w:suppressAutoHyphens/>
        <w:rPr>
          <w:sz w:val="22"/>
          <w:szCs w:val="22"/>
        </w:rPr>
      </w:pPr>
      <w:r w:rsidRPr="00F83A2B">
        <w:rPr>
          <w:rFonts w:cs="Tahoma"/>
          <w:sz w:val="22"/>
          <w:szCs w:val="22"/>
        </w:rPr>
        <w:t>Protokół kontroli instalacji gazowej w lokalu mieszkalnym/użytkowym (wypełniany w przypadku stwierdzenia nieprawidłowości – wyłączenia gazu w lokalu),</w:t>
      </w:r>
    </w:p>
    <w:p w14:paraId="54858754" w14:textId="77777777" w:rsidR="00F83A2B" w:rsidRPr="00F83A2B" w:rsidRDefault="00F83A2B" w:rsidP="00F83A2B">
      <w:pPr>
        <w:numPr>
          <w:ilvl w:val="0"/>
          <w:numId w:val="36"/>
        </w:numPr>
        <w:tabs>
          <w:tab w:val="left" w:pos="7600"/>
        </w:tabs>
        <w:suppressAutoHyphens/>
        <w:rPr>
          <w:sz w:val="22"/>
          <w:szCs w:val="22"/>
        </w:rPr>
      </w:pPr>
      <w:r w:rsidRPr="00F83A2B">
        <w:rPr>
          <w:sz w:val="22"/>
          <w:szCs w:val="22"/>
        </w:rPr>
        <w:t xml:space="preserve">Umowa powierzenia przetwarzania danych osobowych. </w:t>
      </w:r>
    </w:p>
    <w:p w14:paraId="4C18D3E0" w14:textId="77777777" w:rsidR="004E2F6B" w:rsidRPr="00731E55" w:rsidRDefault="004E2F6B" w:rsidP="00020718">
      <w:pPr>
        <w:tabs>
          <w:tab w:val="left" w:pos="6663"/>
        </w:tabs>
        <w:jc w:val="both"/>
        <w:rPr>
          <w:b/>
          <w:sz w:val="22"/>
          <w:szCs w:val="22"/>
        </w:rPr>
      </w:pPr>
    </w:p>
    <w:p w14:paraId="37BC7FDC" w14:textId="77777777" w:rsidR="00696161" w:rsidRPr="00731E55" w:rsidRDefault="00696161" w:rsidP="00696161">
      <w:pPr>
        <w:widowControl w:val="0"/>
        <w:tabs>
          <w:tab w:val="left" w:pos="380"/>
        </w:tabs>
        <w:suppressAutoHyphens/>
        <w:ind w:left="380"/>
        <w:rPr>
          <w:sz w:val="22"/>
          <w:szCs w:val="22"/>
        </w:rPr>
      </w:pPr>
    </w:p>
    <w:p w14:paraId="5581E1F4" w14:textId="77777777" w:rsidR="00696161" w:rsidRPr="00731E55" w:rsidRDefault="00696161" w:rsidP="00696161">
      <w:pPr>
        <w:widowControl w:val="0"/>
        <w:tabs>
          <w:tab w:val="left" w:pos="380"/>
        </w:tabs>
        <w:suppressAutoHyphens/>
        <w:ind w:left="380"/>
        <w:rPr>
          <w:sz w:val="22"/>
          <w:szCs w:val="22"/>
        </w:rPr>
      </w:pPr>
    </w:p>
    <w:p w14:paraId="75C81A77" w14:textId="77777777" w:rsidR="003C567A" w:rsidRPr="00731E55" w:rsidRDefault="003C567A" w:rsidP="003C567A">
      <w:pPr>
        <w:jc w:val="center"/>
        <w:rPr>
          <w:color w:val="000000"/>
          <w:sz w:val="22"/>
          <w:szCs w:val="22"/>
        </w:rPr>
      </w:pPr>
    </w:p>
    <w:p w14:paraId="18AC30BB" w14:textId="77777777" w:rsidR="003C567A" w:rsidRPr="00731E55" w:rsidRDefault="003C567A" w:rsidP="003C567A">
      <w:pPr>
        <w:tabs>
          <w:tab w:val="left" w:pos="6663"/>
        </w:tabs>
        <w:jc w:val="both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WYKONAWCA:</w:t>
      </w:r>
      <w:r w:rsidRPr="00731E55">
        <w:rPr>
          <w:sz w:val="22"/>
          <w:szCs w:val="22"/>
        </w:rPr>
        <w:tab/>
      </w:r>
      <w:r w:rsidRPr="00731E55">
        <w:rPr>
          <w:b/>
          <w:sz w:val="22"/>
          <w:szCs w:val="22"/>
        </w:rPr>
        <w:t>ZAMAWIAJĄCY:</w:t>
      </w:r>
    </w:p>
    <w:p w14:paraId="66F5500D" w14:textId="77777777" w:rsidR="009A6849" w:rsidRDefault="009A6849" w:rsidP="00696161">
      <w:pPr>
        <w:jc w:val="center"/>
        <w:outlineLvl w:val="0"/>
        <w:rPr>
          <w:b/>
          <w:sz w:val="22"/>
          <w:szCs w:val="22"/>
        </w:rPr>
      </w:pPr>
    </w:p>
    <w:p w14:paraId="49335B69" w14:textId="77777777" w:rsidR="009A6849" w:rsidRDefault="009A6849" w:rsidP="00696161">
      <w:pPr>
        <w:jc w:val="center"/>
        <w:outlineLvl w:val="0"/>
        <w:rPr>
          <w:b/>
          <w:sz w:val="22"/>
          <w:szCs w:val="22"/>
        </w:rPr>
      </w:pPr>
    </w:p>
    <w:p w14:paraId="793A3FFA" w14:textId="77777777" w:rsidR="009A6849" w:rsidRDefault="009A6849" w:rsidP="00696161">
      <w:pPr>
        <w:jc w:val="center"/>
        <w:outlineLvl w:val="0"/>
        <w:rPr>
          <w:b/>
          <w:sz w:val="22"/>
          <w:szCs w:val="22"/>
        </w:rPr>
      </w:pPr>
    </w:p>
    <w:p w14:paraId="29B030E9" w14:textId="45597A43" w:rsidR="009A6849" w:rsidRDefault="009A6849" w:rsidP="00696161">
      <w:pPr>
        <w:jc w:val="center"/>
        <w:outlineLvl w:val="0"/>
        <w:rPr>
          <w:b/>
          <w:sz w:val="22"/>
          <w:szCs w:val="22"/>
        </w:rPr>
      </w:pPr>
    </w:p>
    <w:p w14:paraId="14B42C37" w14:textId="5F110595" w:rsidR="003A7F0F" w:rsidRDefault="003A7F0F" w:rsidP="00696161">
      <w:pPr>
        <w:jc w:val="center"/>
        <w:outlineLvl w:val="0"/>
        <w:rPr>
          <w:b/>
          <w:sz w:val="22"/>
          <w:szCs w:val="22"/>
        </w:rPr>
      </w:pPr>
    </w:p>
    <w:p w14:paraId="2B100989" w14:textId="77777777" w:rsidR="003A7F0F" w:rsidRDefault="003A7F0F" w:rsidP="00696161">
      <w:pPr>
        <w:jc w:val="center"/>
        <w:outlineLvl w:val="0"/>
        <w:rPr>
          <w:b/>
          <w:sz w:val="22"/>
          <w:szCs w:val="22"/>
        </w:rPr>
      </w:pPr>
    </w:p>
    <w:p w14:paraId="312C2CA9" w14:textId="77777777" w:rsidR="009A6849" w:rsidRDefault="009A6849" w:rsidP="00696161">
      <w:pPr>
        <w:jc w:val="center"/>
        <w:outlineLvl w:val="0"/>
        <w:rPr>
          <w:b/>
          <w:sz w:val="22"/>
          <w:szCs w:val="22"/>
        </w:rPr>
      </w:pPr>
    </w:p>
    <w:p w14:paraId="05988493" w14:textId="77777777" w:rsidR="00AD7EEC" w:rsidRDefault="00AD7EEC" w:rsidP="00696161">
      <w:pPr>
        <w:jc w:val="center"/>
        <w:outlineLvl w:val="0"/>
        <w:rPr>
          <w:b/>
          <w:sz w:val="22"/>
          <w:szCs w:val="22"/>
        </w:rPr>
      </w:pPr>
    </w:p>
    <w:p w14:paraId="1A002F60" w14:textId="77777777" w:rsidR="00AD7EEC" w:rsidRDefault="00AD7EEC" w:rsidP="00696161">
      <w:pPr>
        <w:jc w:val="center"/>
        <w:outlineLvl w:val="0"/>
        <w:rPr>
          <w:b/>
          <w:sz w:val="22"/>
          <w:szCs w:val="22"/>
        </w:rPr>
      </w:pPr>
    </w:p>
    <w:p w14:paraId="26526F30" w14:textId="77777777" w:rsidR="009A6849" w:rsidRDefault="009A6849" w:rsidP="003C567A">
      <w:pPr>
        <w:outlineLvl w:val="0"/>
        <w:rPr>
          <w:b/>
          <w:sz w:val="22"/>
          <w:szCs w:val="22"/>
        </w:rPr>
      </w:pPr>
    </w:p>
    <w:p w14:paraId="29AB9525" w14:textId="77777777" w:rsidR="009A6849" w:rsidRDefault="009A6849" w:rsidP="00696161">
      <w:pPr>
        <w:jc w:val="center"/>
        <w:outlineLvl w:val="0"/>
        <w:rPr>
          <w:b/>
          <w:sz w:val="22"/>
          <w:szCs w:val="22"/>
        </w:rPr>
      </w:pPr>
    </w:p>
    <w:p w14:paraId="72C62EF8" w14:textId="43803CDC" w:rsidR="00696161" w:rsidRPr="00731E55" w:rsidRDefault="00696161" w:rsidP="00696161">
      <w:pPr>
        <w:jc w:val="center"/>
        <w:outlineLvl w:val="0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Umowa powierzenia przetwarzania danych osobowych</w:t>
      </w:r>
    </w:p>
    <w:p w14:paraId="3804DE6C" w14:textId="77777777" w:rsidR="00696161" w:rsidRPr="00731E55" w:rsidRDefault="00696161" w:rsidP="00696161">
      <w:pPr>
        <w:jc w:val="center"/>
        <w:outlineLvl w:val="0"/>
        <w:rPr>
          <w:sz w:val="22"/>
          <w:szCs w:val="22"/>
        </w:rPr>
      </w:pPr>
      <w:r w:rsidRPr="00731E55">
        <w:rPr>
          <w:sz w:val="22"/>
          <w:szCs w:val="22"/>
        </w:rPr>
        <w:t>(zw. dalej umową)</w:t>
      </w:r>
    </w:p>
    <w:p w14:paraId="2DD5B8AA" w14:textId="607E049D" w:rsidR="00696161" w:rsidRPr="00731E55" w:rsidRDefault="00696161" w:rsidP="00696161">
      <w:pPr>
        <w:jc w:val="center"/>
        <w:outlineLvl w:val="0"/>
        <w:rPr>
          <w:sz w:val="22"/>
          <w:szCs w:val="22"/>
        </w:rPr>
      </w:pPr>
      <w:r w:rsidRPr="00731E55">
        <w:rPr>
          <w:sz w:val="22"/>
          <w:szCs w:val="22"/>
        </w:rPr>
        <w:t xml:space="preserve">stanowiąca uzupełnienie umowy </w:t>
      </w:r>
      <w:r w:rsidR="00ED1263">
        <w:rPr>
          <w:sz w:val="22"/>
          <w:szCs w:val="22"/>
        </w:rPr>
        <w:t>……………</w:t>
      </w:r>
      <w:r w:rsidRPr="00731E55">
        <w:rPr>
          <w:sz w:val="22"/>
          <w:szCs w:val="22"/>
        </w:rPr>
        <w:t>z dnia ……</w:t>
      </w:r>
      <w:r w:rsidR="0046248D">
        <w:rPr>
          <w:sz w:val="22"/>
          <w:szCs w:val="22"/>
        </w:rPr>
        <w:t>……..</w:t>
      </w:r>
      <w:r w:rsidRPr="00731E55">
        <w:rPr>
          <w:sz w:val="22"/>
          <w:szCs w:val="22"/>
        </w:rPr>
        <w:t>r.</w:t>
      </w:r>
    </w:p>
    <w:p w14:paraId="7B1A2D04" w14:textId="77777777" w:rsidR="00696161" w:rsidRPr="00731E55" w:rsidRDefault="00696161" w:rsidP="00696161">
      <w:pPr>
        <w:jc w:val="center"/>
        <w:outlineLvl w:val="0"/>
        <w:rPr>
          <w:sz w:val="22"/>
          <w:szCs w:val="22"/>
        </w:rPr>
      </w:pPr>
      <w:r w:rsidRPr="00731E55">
        <w:rPr>
          <w:sz w:val="22"/>
          <w:szCs w:val="22"/>
        </w:rPr>
        <w:t>(zw.  dalej Umową Podstawową)</w:t>
      </w:r>
    </w:p>
    <w:p w14:paraId="363DFBCC" w14:textId="77777777" w:rsidR="00696161" w:rsidRPr="00731E55" w:rsidRDefault="00696161" w:rsidP="00696161">
      <w:pPr>
        <w:jc w:val="center"/>
        <w:outlineLvl w:val="0"/>
        <w:rPr>
          <w:b/>
          <w:sz w:val="22"/>
          <w:szCs w:val="22"/>
        </w:rPr>
      </w:pPr>
    </w:p>
    <w:p w14:paraId="02F19901" w14:textId="00E88443" w:rsidR="00696161" w:rsidRPr="00731E55" w:rsidRDefault="00696161" w:rsidP="00696161">
      <w:pPr>
        <w:outlineLvl w:val="0"/>
        <w:rPr>
          <w:sz w:val="22"/>
          <w:szCs w:val="22"/>
        </w:rPr>
      </w:pPr>
      <w:r w:rsidRPr="00731E55">
        <w:rPr>
          <w:sz w:val="22"/>
          <w:szCs w:val="22"/>
        </w:rPr>
        <w:t xml:space="preserve">zawarta w </w:t>
      </w:r>
      <w:r w:rsidR="00ED1263" w:rsidRPr="00731E55">
        <w:rPr>
          <w:sz w:val="22"/>
          <w:szCs w:val="22"/>
        </w:rPr>
        <w:t>dniu …</w:t>
      </w:r>
      <w:r w:rsidRPr="00731E55">
        <w:rPr>
          <w:sz w:val="22"/>
          <w:szCs w:val="22"/>
        </w:rPr>
        <w:t>…</w:t>
      </w:r>
      <w:r w:rsidR="0046248D">
        <w:rPr>
          <w:sz w:val="22"/>
          <w:szCs w:val="22"/>
        </w:rPr>
        <w:t>……….</w:t>
      </w:r>
      <w:r w:rsidRPr="00731E55">
        <w:rPr>
          <w:sz w:val="22"/>
          <w:szCs w:val="22"/>
        </w:rPr>
        <w:t xml:space="preserve">r. w </w:t>
      </w:r>
      <w:r w:rsidR="00ED1263" w:rsidRPr="00731E55">
        <w:rPr>
          <w:sz w:val="22"/>
          <w:szCs w:val="22"/>
        </w:rPr>
        <w:t>Łodzi,</w:t>
      </w:r>
      <w:r w:rsidRPr="00731E55">
        <w:rPr>
          <w:sz w:val="22"/>
          <w:szCs w:val="22"/>
        </w:rPr>
        <w:t xml:space="preserve"> zwana dalej „Umową”</w:t>
      </w:r>
    </w:p>
    <w:p w14:paraId="09877151" w14:textId="77777777" w:rsidR="00696161" w:rsidRPr="00731E55" w:rsidRDefault="00696161" w:rsidP="00696161">
      <w:pPr>
        <w:autoSpaceDE w:val="0"/>
        <w:autoSpaceDN w:val="0"/>
        <w:adjustRightInd w:val="0"/>
        <w:rPr>
          <w:sz w:val="22"/>
          <w:szCs w:val="22"/>
        </w:rPr>
      </w:pPr>
      <w:r w:rsidRPr="00731E55">
        <w:rPr>
          <w:sz w:val="22"/>
          <w:szCs w:val="22"/>
        </w:rPr>
        <w:t xml:space="preserve">pomiędzy: </w:t>
      </w:r>
    </w:p>
    <w:p w14:paraId="2C12DB83" w14:textId="549910EF" w:rsidR="00696161" w:rsidRPr="00731E55" w:rsidRDefault="00696161" w:rsidP="00696161">
      <w:pPr>
        <w:jc w:val="both"/>
        <w:rPr>
          <w:sz w:val="22"/>
          <w:szCs w:val="22"/>
        </w:rPr>
      </w:pPr>
      <w:r w:rsidRPr="00731E55">
        <w:rPr>
          <w:b/>
          <w:sz w:val="22"/>
          <w:szCs w:val="22"/>
        </w:rPr>
        <w:t xml:space="preserve">Zarządem Lokali Miejskich </w:t>
      </w:r>
      <w:r w:rsidRPr="00731E55">
        <w:rPr>
          <w:sz w:val="22"/>
          <w:szCs w:val="22"/>
        </w:rPr>
        <w:t xml:space="preserve">z siedzibą w Łodzi (90-514), al. Tadeusza Kościuszki </w:t>
      </w:r>
      <w:r w:rsidR="00ED1263" w:rsidRPr="00731E55">
        <w:rPr>
          <w:sz w:val="22"/>
          <w:szCs w:val="22"/>
        </w:rPr>
        <w:t>47, NIP</w:t>
      </w:r>
      <w:r w:rsidRPr="00731E55">
        <w:rPr>
          <w:sz w:val="22"/>
          <w:szCs w:val="22"/>
        </w:rPr>
        <w:t xml:space="preserve"> 7252122232, REGON </w:t>
      </w:r>
      <w:r w:rsidR="00ED1263" w:rsidRPr="00731E55">
        <w:rPr>
          <w:sz w:val="22"/>
          <w:szCs w:val="22"/>
        </w:rPr>
        <w:t>363752546, reprezentowanym</w:t>
      </w:r>
      <w:r w:rsidRPr="00731E55">
        <w:rPr>
          <w:sz w:val="22"/>
          <w:szCs w:val="22"/>
        </w:rPr>
        <w:t xml:space="preserve"> przez</w:t>
      </w:r>
    </w:p>
    <w:p w14:paraId="34EABB99" w14:textId="4B5ADE73" w:rsidR="003C567A" w:rsidRPr="003C567A" w:rsidRDefault="003C567A" w:rsidP="00696161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Katarzyna </w:t>
      </w:r>
      <w:proofErr w:type="spellStart"/>
      <w:r>
        <w:rPr>
          <w:b/>
          <w:bCs/>
          <w:sz w:val="22"/>
          <w:szCs w:val="22"/>
        </w:rPr>
        <w:t>Błachowicz</w:t>
      </w:r>
      <w:proofErr w:type="spellEnd"/>
      <w:r>
        <w:rPr>
          <w:b/>
          <w:bCs/>
          <w:sz w:val="22"/>
          <w:szCs w:val="22"/>
        </w:rPr>
        <w:t>- Barszcz – Zastępca Dyrektora ds. Utrzymania Zasobu</w:t>
      </w:r>
      <w:r w:rsidRPr="00C44077">
        <w:rPr>
          <w:b/>
          <w:bCs/>
          <w:sz w:val="22"/>
          <w:szCs w:val="22"/>
        </w:rPr>
        <w:t xml:space="preserve"> </w:t>
      </w:r>
    </w:p>
    <w:p w14:paraId="33E7D0D0" w14:textId="1372C48B" w:rsidR="00696161" w:rsidRPr="00731E55" w:rsidRDefault="00696161" w:rsidP="00696161">
      <w:pPr>
        <w:jc w:val="both"/>
        <w:rPr>
          <w:b/>
          <w:sz w:val="22"/>
          <w:szCs w:val="22"/>
        </w:rPr>
      </w:pPr>
      <w:r w:rsidRPr="00731E55">
        <w:rPr>
          <w:sz w:val="22"/>
          <w:szCs w:val="22"/>
        </w:rPr>
        <w:t xml:space="preserve">zwanym w dalszej części umowy </w:t>
      </w:r>
      <w:r w:rsidRPr="00731E55">
        <w:rPr>
          <w:b/>
          <w:bCs/>
          <w:sz w:val="22"/>
          <w:szCs w:val="22"/>
        </w:rPr>
        <w:t>„Powierzającym”</w:t>
      </w:r>
    </w:p>
    <w:p w14:paraId="5F429B9E" w14:textId="77777777" w:rsidR="00696161" w:rsidRPr="00731E55" w:rsidRDefault="00696161" w:rsidP="00696161">
      <w:pPr>
        <w:jc w:val="both"/>
        <w:rPr>
          <w:sz w:val="22"/>
          <w:szCs w:val="22"/>
        </w:rPr>
      </w:pPr>
      <w:r w:rsidRPr="00731E55">
        <w:rPr>
          <w:sz w:val="22"/>
          <w:szCs w:val="22"/>
        </w:rPr>
        <w:t>a</w:t>
      </w:r>
    </w:p>
    <w:p w14:paraId="33CC4716" w14:textId="4FB3ACE0" w:rsidR="003C567A" w:rsidRPr="00B1667D" w:rsidRDefault="00ED1263" w:rsidP="003C567A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……………………………</w:t>
      </w:r>
      <w:r w:rsidR="0046248D">
        <w:rPr>
          <w:b/>
          <w:bCs/>
          <w:color w:val="000000"/>
          <w:sz w:val="22"/>
          <w:szCs w:val="22"/>
        </w:rPr>
        <w:t>……</w:t>
      </w:r>
      <w:r w:rsidR="003C567A" w:rsidRPr="00B1667D">
        <w:rPr>
          <w:color w:val="000000"/>
          <w:sz w:val="22"/>
          <w:szCs w:val="22"/>
        </w:rPr>
        <w:t xml:space="preserve">prowadzącym działalność gospodarczą na podstawie wpisu do CEIDG pod firmą: </w:t>
      </w:r>
      <w:r>
        <w:rPr>
          <w:color w:val="000000"/>
          <w:sz w:val="22"/>
          <w:szCs w:val="22"/>
        </w:rPr>
        <w:t>………………………………………………………………………………</w:t>
      </w:r>
      <w:r w:rsidR="0046248D">
        <w:rPr>
          <w:color w:val="000000"/>
          <w:sz w:val="22"/>
          <w:szCs w:val="22"/>
        </w:rPr>
        <w:t>……</w:t>
      </w:r>
      <w:r w:rsidR="003C567A" w:rsidRPr="00B1667D">
        <w:rPr>
          <w:color w:val="000000"/>
          <w:sz w:val="22"/>
          <w:szCs w:val="22"/>
        </w:rPr>
        <w:t>z siedzibą:</w:t>
      </w:r>
      <w:r w:rsidR="003C567A">
        <w:rPr>
          <w:color w:val="000000"/>
          <w:sz w:val="22"/>
          <w:szCs w:val="22"/>
        </w:rPr>
        <w:t xml:space="preserve"> </w:t>
      </w:r>
      <w:r w:rsidR="003C567A">
        <w:rPr>
          <w:color w:val="000000"/>
          <w:sz w:val="22"/>
          <w:szCs w:val="22"/>
        </w:rPr>
        <w:br/>
        <w:t>ul</w:t>
      </w:r>
      <w:r>
        <w:rPr>
          <w:color w:val="000000"/>
          <w:sz w:val="22"/>
          <w:szCs w:val="22"/>
        </w:rPr>
        <w:t>…………………………………………</w:t>
      </w:r>
      <w:r w:rsidR="0046248D">
        <w:rPr>
          <w:color w:val="000000"/>
          <w:sz w:val="22"/>
          <w:szCs w:val="22"/>
        </w:rPr>
        <w:t>……</w:t>
      </w:r>
      <w:r w:rsidR="003C567A" w:rsidRPr="00B1667D">
        <w:rPr>
          <w:color w:val="000000"/>
          <w:sz w:val="22"/>
          <w:szCs w:val="22"/>
        </w:rPr>
        <w:t>, Numer</w:t>
      </w:r>
      <w:r>
        <w:rPr>
          <w:color w:val="000000"/>
          <w:sz w:val="22"/>
          <w:szCs w:val="22"/>
        </w:rPr>
        <w:t xml:space="preserve"> </w:t>
      </w:r>
      <w:r w:rsidR="0046248D" w:rsidRPr="00B1667D">
        <w:rPr>
          <w:color w:val="000000"/>
          <w:sz w:val="22"/>
          <w:szCs w:val="22"/>
        </w:rPr>
        <w:t>NIP:</w:t>
      </w:r>
      <w:r>
        <w:rPr>
          <w:color w:val="000000"/>
          <w:sz w:val="22"/>
          <w:szCs w:val="22"/>
        </w:rPr>
        <w:t>…………………</w:t>
      </w:r>
      <w:r w:rsidR="003C567A" w:rsidRPr="00B1667D">
        <w:rPr>
          <w:color w:val="000000"/>
          <w:sz w:val="22"/>
          <w:szCs w:val="22"/>
        </w:rPr>
        <w:t>, Numer</w:t>
      </w:r>
      <w:r>
        <w:rPr>
          <w:color w:val="000000"/>
          <w:sz w:val="22"/>
          <w:szCs w:val="22"/>
        </w:rPr>
        <w:t> </w:t>
      </w:r>
      <w:r w:rsidR="003C567A" w:rsidRPr="00B1667D">
        <w:rPr>
          <w:color w:val="000000"/>
          <w:sz w:val="22"/>
          <w:szCs w:val="22"/>
        </w:rPr>
        <w:t xml:space="preserve">REGON: </w:t>
      </w:r>
      <w:r>
        <w:rPr>
          <w:color w:val="000000"/>
          <w:sz w:val="22"/>
          <w:szCs w:val="22"/>
        </w:rPr>
        <w:t>……………………</w:t>
      </w:r>
    </w:p>
    <w:p w14:paraId="05163AAD" w14:textId="7814BF23" w:rsidR="00696161" w:rsidRPr="00731E55" w:rsidRDefault="00696161" w:rsidP="00696161">
      <w:pPr>
        <w:rPr>
          <w:b/>
          <w:strike/>
          <w:sz w:val="22"/>
          <w:szCs w:val="22"/>
        </w:rPr>
      </w:pPr>
      <w:r w:rsidRPr="00731E55">
        <w:rPr>
          <w:sz w:val="22"/>
          <w:szCs w:val="22"/>
        </w:rPr>
        <w:t xml:space="preserve">zwanymi w dalszej części umowy </w:t>
      </w:r>
      <w:r w:rsidRPr="00731E55">
        <w:rPr>
          <w:b/>
          <w:sz w:val="22"/>
          <w:szCs w:val="22"/>
        </w:rPr>
        <w:t xml:space="preserve">„Przetwarzającym” </w:t>
      </w:r>
    </w:p>
    <w:p w14:paraId="40D59F71" w14:textId="77777777" w:rsidR="00696161" w:rsidRPr="00731E55" w:rsidRDefault="00696161" w:rsidP="00696161">
      <w:pPr>
        <w:rPr>
          <w:b/>
          <w:sz w:val="22"/>
          <w:szCs w:val="22"/>
        </w:rPr>
      </w:pPr>
    </w:p>
    <w:p w14:paraId="5E528C6A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 1</w:t>
      </w:r>
    </w:p>
    <w:p w14:paraId="1FE19A99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Powierzenie przetwarzania danych osobowych</w:t>
      </w:r>
    </w:p>
    <w:p w14:paraId="2CF49C20" w14:textId="77777777" w:rsidR="00696161" w:rsidRPr="00731E55" w:rsidRDefault="00696161" w:rsidP="005068CD">
      <w:pPr>
        <w:pStyle w:val="Akapitzlist"/>
        <w:numPr>
          <w:ilvl w:val="0"/>
          <w:numId w:val="22"/>
        </w:numPr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 xml:space="preserve">Powierzający jako administrator danych, powierza </w:t>
      </w:r>
      <w:r w:rsidRPr="00731E55">
        <w:rPr>
          <w:rFonts w:ascii="Times New Roman" w:hAnsi="Times New Roman" w:cs="Times New Roman"/>
          <w:bCs/>
        </w:rPr>
        <w:t>Przetwarzającemu</w:t>
      </w:r>
      <w:r w:rsidRPr="00731E55">
        <w:rPr>
          <w:rFonts w:ascii="Times New Roman" w:hAnsi="Times New Roman" w:cs="Times New Roman"/>
        </w:rPr>
        <w:t xml:space="preserve">, jako podmiotowi przetwarzającemu, w trybie art. 28 </w:t>
      </w:r>
      <w:r w:rsidRPr="00731E55">
        <w:rPr>
          <w:rFonts w:ascii="Times New Roman" w:hAnsi="Times New Roman" w:cs="Times New Roman"/>
          <w:b/>
          <w:bCs/>
        </w:rPr>
        <w:t>Rozporządzenia Parlamentu Europejskiego i Rady (UE) 2016/679 z dnia 27 kwietnia 2016 r. w sprawie ochrony osób fizycznych w związku z </w:t>
      </w:r>
      <w:r w:rsidR="00313B1E" w:rsidRPr="00731E55">
        <w:rPr>
          <w:rFonts w:ascii="Times New Roman" w:hAnsi="Times New Roman" w:cs="Times New Roman"/>
          <w:b/>
          <w:bCs/>
        </w:rPr>
        <w:t> </w:t>
      </w:r>
      <w:r w:rsidRPr="00731E55">
        <w:rPr>
          <w:rFonts w:ascii="Times New Roman" w:hAnsi="Times New Roman" w:cs="Times New Roman"/>
          <w:b/>
          <w:bCs/>
        </w:rPr>
        <w:t xml:space="preserve">przetwarzaniem danych osobowych i w sprawie swobodnego przepływu takich danych oraz uchylenia dyrektywy 95/46/WE (ogólne rozporządzenie o ochronie danych)- </w:t>
      </w:r>
      <w:proofErr w:type="spellStart"/>
      <w:r w:rsidRPr="00731E55">
        <w:rPr>
          <w:rFonts w:ascii="Times New Roman" w:hAnsi="Times New Roman" w:cs="Times New Roman"/>
          <w:b/>
          <w:bCs/>
        </w:rPr>
        <w:t>RPEiR</w:t>
      </w:r>
      <w:proofErr w:type="spellEnd"/>
      <w:r w:rsidRPr="00731E55">
        <w:rPr>
          <w:rFonts w:ascii="Times New Roman" w:hAnsi="Times New Roman" w:cs="Times New Roman"/>
          <w:b/>
          <w:bCs/>
        </w:rPr>
        <w:t>(UE)</w:t>
      </w:r>
      <w:r w:rsidRPr="00731E55">
        <w:rPr>
          <w:rFonts w:ascii="Times New Roman" w:hAnsi="Times New Roman" w:cs="Times New Roman"/>
        </w:rPr>
        <w:t xml:space="preserve"> (zwanego w dalszej części „Rozporządzeniem”) dane osobowe do przetwarzania, na zasadach, w celu, charakterze i zakresie określonych w niniejszej Umowie.</w:t>
      </w:r>
    </w:p>
    <w:p w14:paraId="3F164879" w14:textId="77777777" w:rsidR="00696161" w:rsidRPr="00731E55" w:rsidRDefault="00696161" w:rsidP="005068CD">
      <w:pPr>
        <w:pStyle w:val="Akapitzlist"/>
        <w:numPr>
          <w:ilvl w:val="0"/>
          <w:numId w:val="22"/>
        </w:numPr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  <w:bCs/>
        </w:rPr>
        <w:t>Przetwarzający</w:t>
      </w:r>
      <w:r w:rsidRPr="00731E55">
        <w:rPr>
          <w:rFonts w:ascii="Times New Roman" w:hAnsi="Times New Roman" w:cs="Times New Roman"/>
        </w:rPr>
        <w:t xml:space="preserve"> zobowiązuje się przetwarzać powierzone mu dane osobowe zgodnie z niniejszą umową, zasadami ochrony danych osobowych wynikającymi z przepisów prawa, w tym w szczególności wynikającymi z Rozporządzenia.</w:t>
      </w:r>
    </w:p>
    <w:p w14:paraId="54E7236C" w14:textId="77777777" w:rsidR="00696161" w:rsidRPr="00731E55" w:rsidRDefault="00696161" w:rsidP="005068CD">
      <w:pPr>
        <w:pStyle w:val="Akapitzlist"/>
        <w:numPr>
          <w:ilvl w:val="0"/>
          <w:numId w:val="22"/>
        </w:numPr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  <w:bCs/>
        </w:rPr>
        <w:t>Przetwarzający</w:t>
      </w:r>
      <w:r w:rsidRPr="00731E55">
        <w:rPr>
          <w:rFonts w:ascii="Times New Roman" w:hAnsi="Times New Roman" w:cs="Times New Roman"/>
        </w:rPr>
        <w:t xml:space="preserve"> oświadcza, iż stosuje środki bezpieczeństwa spełniające wymogi Rozporządzenia. </w:t>
      </w:r>
    </w:p>
    <w:p w14:paraId="4246BB6E" w14:textId="1187000C" w:rsidR="00696161" w:rsidRPr="00731E55" w:rsidRDefault="00696161" w:rsidP="005068CD">
      <w:pPr>
        <w:pStyle w:val="Akapitzlist"/>
        <w:numPr>
          <w:ilvl w:val="0"/>
          <w:numId w:val="22"/>
        </w:numPr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  <w:bCs/>
        </w:rPr>
        <w:t>Przetwarzający</w:t>
      </w:r>
      <w:r w:rsidRPr="00731E55">
        <w:rPr>
          <w:rFonts w:ascii="Times New Roman" w:hAnsi="Times New Roman" w:cs="Times New Roman"/>
        </w:rPr>
        <w:t xml:space="preserve"> przetwarza powierzone dane osobowe wyłącznie na polecenie</w:t>
      </w:r>
      <w:r w:rsidR="00514D46">
        <w:rPr>
          <w:rFonts w:ascii="Times New Roman" w:hAnsi="Times New Roman" w:cs="Times New Roman"/>
        </w:rPr>
        <w:t xml:space="preserve"> </w:t>
      </w:r>
      <w:r w:rsidRPr="00731E55">
        <w:rPr>
          <w:rFonts w:ascii="Times New Roman" w:hAnsi="Times New Roman" w:cs="Times New Roman"/>
        </w:rPr>
        <w:t>Powierzającego.</w:t>
      </w:r>
    </w:p>
    <w:p w14:paraId="2E913298" w14:textId="77777777" w:rsidR="00696161" w:rsidRPr="00731E55" w:rsidRDefault="00696161" w:rsidP="00696161">
      <w:pPr>
        <w:pStyle w:val="Akapitzlist"/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14:paraId="134EBD93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§2</w:t>
      </w:r>
    </w:p>
    <w:p w14:paraId="4ECB6766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Zakres i cel przetwarzania danych</w:t>
      </w:r>
    </w:p>
    <w:p w14:paraId="6C4A9A54" w14:textId="77777777" w:rsidR="00696161" w:rsidRPr="00731E55" w:rsidRDefault="00696161" w:rsidP="005068CD">
      <w:pPr>
        <w:pStyle w:val="Akapitzlist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  <w:bCs/>
        </w:rPr>
        <w:t>Przetwarzający</w:t>
      </w:r>
      <w:r w:rsidRPr="00731E55">
        <w:rPr>
          <w:rFonts w:ascii="Times New Roman" w:hAnsi="Times New Roman" w:cs="Times New Roman"/>
        </w:rPr>
        <w:t xml:space="preserve"> będzie przetwarzał powierzone na podstawie umowy dane zwykłe </w:t>
      </w:r>
      <w:r w:rsidRPr="00731E55">
        <w:rPr>
          <w:rFonts w:ascii="Times New Roman" w:hAnsi="Times New Roman" w:cs="Times New Roman"/>
          <w:iCs/>
        </w:rPr>
        <w:t xml:space="preserve">osób następujących kategorii: Najemcy, Użytkownicy, w następującym zakresie: </w:t>
      </w:r>
      <w:r w:rsidRPr="00731E55">
        <w:rPr>
          <w:rFonts w:ascii="Times New Roman" w:hAnsi="Times New Roman" w:cs="Times New Roman"/>
        </w:rPr>
        <w:t>Imię i Nazwisko, adres zamieszkania / adres lokalu, numer telefonu.</w:t>
      </w:r>
    </w:p>
    <w:p w14:paraId="050F8666" w14:textId="2B9AA1BC" w:rsidR="00696161" w:rsidRPr="00731E55" w:rsidRDefault="00696161" w:rsidP="005068CD">
      <w:pPr>
        <w:numPr>
          <w:ilvl w:val="0"/>
          <w:numId w:val="23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Powierzone przez Powierzającego dane osobowe będą przetwarzane przez </w:t>
      </w:r>
      <w:r w:rsidRPr="00731E55">
        <w:rPr>
          <w:bCs/>
          <w:sz w:val="22"/>
          <w:szCs w:val="22"/>
        </w:rPr>
        <w:t>Przetwarzającego</w:t>
      </w:r>
      <w:r w:rsidRPr="00731E55">
        <w:rPr>
          <w:sz w:val="22"/>
          <w:szCs w:val="22"/>
        </w:rPr>
        <w:t xml:space="preserve"> wyłącznie w celu realizacji obowiązków </w:t>
      </w:r>
      <w:r w:rsidR="00ED1263" w:rsidRPr="00731E55">
        <w:rPr>
          <w:sz w:val="22"/>
          <w:szCs w:val="22"/>
        </w:rPr>
        <w:t>wynikających z</w:t>
      </w:r>
      <w:r w:rsidRPr="00731E55">
        <w:rPr>
          <w:sz w:val="22"/>
          <w:szCs w:val="22"/>
        </w:rPr>
        <w:t xml:space="preserve"> Umowy Podstawowej.</w:t>
      </w:r>
    </w:p>
    <w:p w14:paraId="3FA3B086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</w:p>
    <w:p w14:paraId="05B7EABC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§3</w:t>
      </w:r>
    </w:p>
    <w:p w14:paraId="7BB4F0E8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 xml:space="preserve">Obowiązki podmiotu przetwarzającego </w:t>
      </w:r>
    </w:p>
    <w:p w14:paraId="678AE07A" w14:textId="77777777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>Przetwarzający zobowiązuje się, przy przetwarzaniu powierzonych danych osobowych, do ich zabezpieczenia poprzez stosowanie odpowiednich środków technicznych i organizacyjnych zapewniających adekwatny stopień bezpieczeństwa odpowiadający ryzyku związanym z przetwarzaniem danych osobowych, o których mowa w art. 32 Rozporządzenia.</w:t>
      </w:r>
    </w:p>
    <w:p w14:paraId="55D28D3F" w14:textId="77777777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bCs/>
          <w:sz w:val="22"/>
          <w:szCs w:val="22"/>
        </w:rPr>
        <w:t>Przetwarzający</w:t>
      </w:r>
      <w:r w:rsidRPr="00731E55">
        <w:rPr>
          <w:sz w:val="22"/>
          <w:szCs w:val="22"/>
        </w:rPr>
        <w:t xml:space="preserve"> zobowiązuje się dołożyć należytej staranności przy przetwarzaniu powierzonych danych osobowych.</w:t>
      </w:r>
    </w:p>
    <w:p w14:paraId="09819D6E" w14:textId="77777777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Przetwarzający zobowiązuje się do nadania upoważnień do przetwarzania danych osobowych wszystkim osobom, które będą przetwarzały powierzone dane w celu realizacji niniejszej umowy.  </w:t>
      </w:r>
    </w:p>
    <w:p w14:paraId="4C813BE2" w14:textId="67A641FE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Przetwarzający zobowiązuje się zapewnić zachowanie w </w:t>
      </w:r>
      <w:r w:rsidR="00ED1263" w:rsidRPr="00731E55">
        <w:rPr>
          <w:sz w:val="22"/>
          <w:szCs w:val="22"/>
        </w:rPr>
        <w:t>tajemnicy (</w:t>
      </w:r>
      <w:r w:rsidRPr="00731E55">
        <w:rPr>
          <w:sz w:val="22"/>
          <w:szCs w:val="22"/>
        </w:rPr>
        <w:t xml:space="preserve">o której mowa w art. 28 ust 3 pkt b Rozporządzenia) przetwarzanych danych przez osoby, które upoważnia do przetwarzania </w:t>
      </w:r>
      <w:r w:rsidRPr="00731E55">
        <w:rPr>
          <w:sz w:val="22"/>
          <w:szCs w:val="22"/>
        </w:rPr>
        <w:lastRenderedPageBreak/>
        <w:t>danych osobowych w celu realizacji niniejszej umowy, zarówno w trakcie zatrudnienia ich w podmiocie przetwarzającym, jak i po jego ustaniu.</w:t>
      </w:r>
    </w:p>
    <w:p w14:paraId="14E32C6A" w14:textId="2AEBE889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Przetwarzający po zakończeniu świadczenia usług związanych z przetwarzaniem danych osobowych </w:t>
      </w:r>
      <w:r w:rsidR="00ED1263" w:rsidRPr="00731E55">
        <w:rPr>
          <w:sz w:val="22"/>
          <w:szCs w:val="22"/>
        </w:rPr>
        <w:t>zwraca Powierzającemu</w:t>
      </w:r>
      <w:r w:rsidRPr="00731E55">
        <w:rPr>
          <w:sz w:val="22"/>
          <w:szCs w:val="22"/>
        </w:rPr>
        <w:t xml:space="preserve"> wszelkie dane osobowe oraz usuwa wszelkie ich istniejące kopie, chyba że prawo Unii lub prawo państwa członkowskiego nakazują przechowywanie danych osobowych.</w:t>
      </w:r>
    </w:p>
    <w:p w14:paraId="6A2B93C8" w14:textId="77777777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>Przetwarzający w miarę możliwości pomaga Powierzającemu w niezbędnym zakresie wywiązywać się z obowiązków w art. 32-36 Rozporządzenia, a jeżeli charakter przetwarzania tego wymaga zapewnia odpowiednie środki techniczne i organizacyjne w wywiązywaniu się z</w:t>
      </w:r>
      <w:r w:rsidR="00346211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 xml:space="preserve">obowiązku odpowiadania na żądania osoby, której dane dotyczą w zakresie wykonywania jej praw określonych w rozdziale III Rozporządzenia. </w:t>
      </w:r>
    </w:p>
    <w:p w14:paraId="24D13F1E" w14:textId="77777777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Przetwarzający niezwłocznie zawiadamia Powierzającego nie później niż w terminie 24 godzin od stwierdzenia naruszenia ochrony danych osobowych, o którym mowa  w art. 4 pkt 12 Rozporządzenia o wszelkich przypadkach naruszenia ochrony danych osobowych, a w szczególności naruszenia bezpieczeństwa prowadzącego  do przypadkowego lub niezgodnego z prawem zniszczenia, utracenia, zmodyfikowania, nieuprawnionego dostępu do danych osobowych przesyłanych, przechowywanych lub w inny sposób przetwarzanych oraz przekazuje informacje niezbędne do spełnienia obowiązków, o których mowa w art. 33 Rozporządzenia. </w:t>
      </w:r>
    </w:p>
    <w:p w14:paraId="0A6F251D" w14:textId="77777777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>Przetwarzający zobowiązuje się do udzielenia Powierzającemu, na każde żądanie, informacji na temat przetwarzanych danych osobowych, o których mowa w niniejszej umowie, a</w:t>
      </w:r>
      <w:r w:rsidR="00346211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>w</w:t>
      </w:r>
      <w:r w:rsidR="00346211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>szczególności niezwłocznego przekazywania informacji o każdym przypadku naruszenia przez niego i osoby przez niego upoważnione do przetwarzania danych osobowych obowiązków dotyczących ochrony danych osobowych.</w:t>
      </w:r>
    </w:p>
    <w:p w14:paraId="64EF7A63" w14:textId="77777777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>Przetwarzający zobowiązuje się informować Powierzającego o wszelkich występujących w</w:t>
      </w:r>
      <w:r w:rsidR="00346211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>związku z realizacją Umowy odrębnej i umowy powierzenia naruszeniach zasad ochrony danych osobowych.</w:t>
      </w:r>
    </w:p>
    <w:p w14:paraId="5237124A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§4</w:t>
      </w:r>
    </w:p>
    <w:p w14:paraId="25C5710F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Prawo kontroli</w:t>
      </w:r>
    </w:p>
    <w:p w14:paraId="228F0D90" w14:textId="77777777" w:rsidR="00696161" w:rsidRPr="00731E55" w:rsidRDefault="00696161" w:rsidP="005068CD">
      <w:pPr>
        <w:pStyle w:val="Akapitzlist"/>
        <w:numPr>
          <w:ilvl w:val="0"/>
          <w:numId w:val="24"/>
        </w:numPr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 xml:space="preserve">Powierzający zgodnie z art. 28 ust. 3 lit. h) Rozporządzenia ma prawo kontroli, czy środki zastosowane przez Przetwarzającego przy przetwarzaniu i zabezpieczeniu powierzonych danych osobowych spełniają postanowienia umowy. </w:t>
      </w:r>
    </w:p>
    <w:p w14:paraId="6508213B" w14:textId="5D123B09" w:rsidR="00696161" w:rsidRPr="00731E55" w:rsidRDefault="00696161" w:rsidP="005068CD">
      <w:pPr>
        <w:pStyle w:val="Akapitzlist"/>
        <w:numPr>
          <w:ilvl w:val="0"/>
          <w:numId w:val="24"/>
        </w:numPr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 xml:space="preserve">Przetwarzający umożliwi Powierzającemu lub podmiotom przez niego upoważnionym, w miejscach, w których powierzone dane osobowe, są przetwarzane dokonywanie kontroli (audytu, inspekcji) zgodności przetwarzania </w:t>
      </w:r>
      <w:r w:rsidR="00ED1263" w:rsidRPr="00731E55">
        <w:rPr>
          <w:rFonts w:ascii="Times New Roman" w:hAnsi="Times New Roman" w:cs="Times New Roman"/>
        </w:rPr>
        <w:t>powierzonych danych</w:t>
      </w:r>
      <w:r w:rsidRPr="00731E55">
        <w:rPr>
          <w:rFonts w:ascii="Times New Roman" w:hAnsi="Times New Roman" w:cs="Times New Roman"/>
        </w:rPr>
        <w:t xml:space="preserve"> osobowych z obowiązującymi przepisami o ochronie danych osobowych oraz umową. Zawiadomienie o zamiarze przeprowadzenia kontroli powinno być przekazane podmiotowi kontrolowanemu co najmniej 7 dni przed rozpoczęciem kontroli (audytu, inspekcji). W przypadku powzięcia przez Powierzającego wiadomości o rażącym naruszeniu przez Przetwarzającego obowiązków wynikających z przepisów o ochronie danych osobowych lub umowy, Przetwarzający umożliwi Powierzającemu lub podmiotom przez niego upoważnionym dokonanie niezapowiedzianej kontroli (audytu, inspekcji) ww. określonym celu.</w:t>
      </w:r>
    </w:p>
    <w:p w14:paraId="03EFBF0F" w14:textId="10AEF927" w:rsidR="00696161" w:rsidRPr="00731E55" w:rsidRDefault="00696161" w:rsidP="005068CD">
      <w:pPr>
        <w:pStyle w:val="Akapitzlist"/>
        <w:numPr>
          <w:ilvl w:val="0"/>
          <w:numId w:val="24"/>
        </w:numPr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Kontrolerzy Powierzającego</w:t>
      </w:r>
      <w:r w:rsidR="009A6849">
        <w:rPr>
          <w:rFonts w:ascii="Times New Roman" w:hAnsi="Times New Roman" w:cs="Times New Roman"/>
        </w:rPr>
        <w:t xml:space="preserve"> </w:t>
      </w:r>
      <w:r w:rsidRPr="00731E55">
        <w:rPr>
          <w:rFonts w:ascii="Times New Roman" w:hAnsi="Times New Roman" w:cs="Times New Roman"/>
        </w:rPr>
        <w:t>lub podmiotu przez niego upoważnionego, mają prawo do:</w:t>
      </w:r>
    </w:p>
    <w:p w14:paraId="1F816823" w14:textId="1C53F3B0" w:rsidR="00696161" w:rsidRPr="00731E55" w:rsidRDefault="00696161" w:rsidP="005068CD">
      <w:pPr>
        <w:numPr>
          <w:ilvl w:val="0"/>
          <w:numId w:val="30"/>
        </w:numPr>
        <w:tabs>
          <w:tab w:val="clear" w:pos="795"/>
          <w:tab w:val="num" w:pos="851"/>
        </w:tabs>
        <w:ind w:left="851" w:hanging="425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wstępu, w godzinach pracy Przetwarzającego, za okazaniem imiennego upoważnienia, do</w:t>
      </w:r>
      <w:r w:rsidR="00ED1263">
        <w:rPr>
          <w:sz w:val="22"/>
          <w:szCs w:val="22"/>
        </w:rPr>
        <w:t> </w:t>
      </w:r>
      <w:r w:rsidRPr="00731E55">
        <w:rPr>
          <w:sz w:val="22"/>
          <w:szCs w:val="22"/>
        </w:rPr>
        <w:t>pomieszczeń, w których przetwarzane są powierzone dane osobowe;</w:t>
      </w:r>
    </w:p>
    <w:p w14:paraId="4284B758" w14:textId="0CEED6B7" w:rsidR="00696161" w:rsidRPr="00731E55" w:rsidRDefault="00696161" w:rsidP="005068CD">
      <w:pPr>
        <w:numPr>
          <w:ilvl w:val="0"/>
          <w:numId w:val="30"/>
        </w:numPr>
        <w:tabs>
          <w:tab w:val="clear" w:pos="795"/>
          <w:tab w:val="num" w:pos="851"/>
        </w:tabs>
        <w:ind w:left="851" w:hanging="425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żądania złożenia pisemnych lub ustnych wyjaśnień przez osoby upoważnione do</w:t>
      </w:r>
      <w:r w:rsidR="0046248D">
        <w:rPr>
          <w:sz w:val="22"/>
          <w:szCs w:val="22"/>
        </w:rPr>
        <w:t> </w:t>
      </w:r>
      <w:r w:rsidRPr="00731E55">
        <w:rPr>
          <w:sz w:val="22"/>
          <w:szCs w:val="22"/>
        </w:rPr>
        <w:t>przetwarzania danych osobowych w zakresie niezbędnym do ustalenia stanu faktycznego;</w:t>
      </w:r>
    </w:p>
    <w:p w14:paraId="787A8062" w14:textId="15DC9AE9" w:rsidR="00696161" w:rsidRPr="00731E55" w:rsidRDefault="00696161" w:rsidP="005068CD">
      <w:pPr>
        <w:numPr>
          <w:ilvl w:val="0"/>
          <w:numId w:val="30"/>
        </w:numPr>
        <w:tabs>
          <w:tab w:val="clear" w:pos="795"/>
          <w:tab w:val="num" w:pos="851"/>
        </w:tabs>
        <w:ind w:left="851" w:hanging="425"/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wglądu do wszelkich dokumentów i danych mających bezpośredni </w:t>
      </w:r>
      <w:r w:rsidR="0046248D" w:rsidRPr="00731E55">
        <w:rPr>
          <w:sz w:val="22"/>
          <w:szCs w:val="22"/>
        </w:rPr>
        <w:t>związek z</w:t>
      </w:r>
      <w:r w:rsidRPr="00731E55">
        <w:rPr>
          <w:sz w:val="22"/>
          <w:szCs w:val="22"/>
        </w:rPr>
        <w:t xml:space="preserve"> przedmiotem kontroli oraz sporządzania ich kopii;</w:t>
      </w:r>
    </w:p>
    <w:p w14:paraId="0E9C3281" w14:textId="7F11C213" w:rsidR="00696161" w:rsidRPr="00731E55" w:rsidRDefault="00696161" w:rsidP="005068CD">
      <w:pPr>
        <w:numPr>
          <w:ilvl w:val="0"/>
          <w:numId w:val="30"/>
        </w:numPr>
        <w:tabs>
          <w:tab w:val="clear" w:pos="795"/>
          <w:tab w:val="num" w:pos="851"/>
        </w:tabs>
        <w:ind w:left="851" w:hanging="425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przeprowadzenia oględzin urządzeń, nośników oraz systemu informatycznego służącego do</w:t>
      </w:r>
      <w:r w:rsidR="0046248D">
        <w:rPr>
          <w:sz w:val="22"/>
          <w:szCs w:val="22"/>
        </w:rPr>
        <w:t> </w:t>
      </w:r>
      <w:r w:rsidRPr="00731E55">
        <w:rPr>
          <w:sz w:val="22"/>
          <w:szCs w:val="22"/>
        </w:rPr>
        <w:t>przetwarzania danych osobowych.</w:t>
      </w:r>
    </w:p>
    <w:p w14:paraId="194A3EEE" w14:textId="77777777" w:rsidR="00696161" w:rsidRPr="00731E55" w:rsidRDefault="00696161" w:rsidP="005068CD">
      <w:pPr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Przetwarzający zobowiązuje się zastosować zalecenia dotyczące poprawy jakości zabezpieczenia danych osobowych oraz ich sposobu przetwarzania sporządzone w wyniku przeprowadzonej kontroli (audytu, inspekcji).</w:t>
      </w:r>
    </w:p>
    <w:p w14:paraId="505CEF8D" w14:textId="77777777" w:rsidR="00696161" w:rsidRPr="00731E55" w:rsidRDefault="00696161" w:rsidP="005068CD">
      <w:pPr>
        <w:pStyle w:val="Akapitzlist"/>
        <w:numPr>
          <w:ilvl w:val="0"/>
          <w:numId w:val="24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  <w:bCs/>
        </w:rPr>
        <w:t>Przetwarzający</w:t>
      </w:r>
      <w:r w:rsidRPr="00731E55">
        <w:rPr>
          <w:rFonts w:ascii="Times New Roman" w:hAnsi="Times New Roman" w:cs="Times New Roman"/>
        </w:rPr>
        <w:t xml:space="preserve"> udostępnia Powierzającemu wszelkie informacje niezbędne do wykazania spełnienia obowiązków określonych w art. 28 Rozporządzenia. </w:t>
      </w:r>
    </w:p>
    <w:p w14:paraId="185ECBD1" w14:textId="3ECFD94E" w:rsidR="00696161" w:rsidRDefault="00696161" w:rsidP="00696161">
      <w:pPr>
        <w:jc w:val="center"/>
        <w:rPr>
          <w:b/>
          <w:sz w:val="22"/>
          <w:szCs w:val="22"/>
        </w:rPr>
      </w:pPr>
    </w:p>
    <w:p w14:paraId="46D055A9" w14:textId="55903CCF" w:rsidR="003C567A" w:rsidRDefault="003C567A" w:rsidP="00696161">
      <w:pPr>
        <w:jc w:val="center"/>
        <w:rPr>
          <w:b/>
          <w:sz w:val="22"/>
          <w:szCs w:val="22"/>
        </w:rPr>
      </w:pPr>
    </w:p>
    <w:p w14:paraId="1979A1F9" w14:textId="6A479FF3" w:rsidR="003A7F0F" w:rsidRDefault="003A7F0F" w:rsidP="00696161">
      <w:pPr>
        <w:jc w:val="center"/>
        <w:rPr>
          <w:b/>
          <w:sz w:val="22"/>
          <w:szCs w:val="22"/>
        </w:rPr>
      </w:pPr>
    </w:p>
    <w:p w14:paraId="58D02CF4" w14:textId="77777777" w:rsidR="003A7F0F" w:rsidRDefault="003A7F0F" w:rsidP="00696161">
      <w:pPr>
        <w:jc w:val="center"/>
        <w:rPr>
          <w:b/>
          <w:sz w:val="22"/>
          <w:szCs w:val="22"/>
        </w:rPr>
      </w:pPr>
    </w:p>
    <w:p w14:paraId="7457F817" w14:textId="6DD575BA" w:rsidR="003C567A" w:rsidRDefault="003C567A" w:rsidP="00696161">
      <w:pPr>
        <w:jc w:val="center"/>
        <w:rPr>
          <w:b/>
          <w:sz w:val="22"/>
          <w:szCs w:val="22"/>
        </w:rPr>
      </w:pPr>
    </w:p>
    <w:p w14:paraId="311245A6" w14:textId="77777777" w:rsidR="003C567A" w:rsidRPr="00731E55" w:rsidRDefault="003C567A" w:rsidP="00696161">
      <w:pPr>
        <w:jc w:val="center"/>
        <w:rPr>
          <w:b/>
          <w:sz w:val="22"/>
          <w:szCs w:val="22"/>
        </w:rPr>
      </w:pPr>
    </w:p>
    <w:p w14:paraId="07BDD15E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§5</w:t>
      </w:r>
    </w:p>
    <w:p w14:paraId="1815BEB8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Dalsze powierzenie danych do przetwarzania</w:t>
      </w:r>
    </w:p>
    <w:p w14:paraId="15425BD5" w14:textId="7425494F" w:rsidR="00696161" w:rsidRDefault="00696161" w:rsidP="005068CD">
      <w:pPr>
        <w:numPr>
          <w:ilvl w:val="0"/>
          <w:numId w:val="2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Przetwarzający przyjmuje do wiadomości zakaz dalszego powierzania przetwarzania danych osobowych bez pisemnej zgody Powierzającego.</w:t>
      </w:r>
    </w:p>
    <w:p w14:paraId="557A4A38" w14:textId="4F7E1D2F" w:rsidR="009A6849" w:rsidRDefault="009A6849" w:rsidP="009A6849">
      <w:pPr>
        <w:jc w:val="both"/>
        <w:rPr>
          <w:sz w:val="22"/>
          <w:szCs w:val="22"/>
        </w:rPr>
      </w:pPr>
    </w:p>
    <w:p w14:paraId="343281EC" w14:textId="77777777" w:rsidR="009A6849" w:rsidRPr="00731E55" w:rsidRDefault="009A6849" w:rsidP="009A6849">
      <w:pPr>
        <w:jc w:val="both"/>
        <w:rPr>
          <w:sz w:val="22"/>
          <w:szCs w:val="22"/>
        </w:rPr>
      </w:pPr>
    </w:p>
    <w:p w14:paraId="2DC9BCB1" w14:textId="77777777" w:rsidR="00696161" w:rsidRPr="00731E55" w:rsidRDefault="00696161" w:rsidP="00696161">
      <w:pPr>
        <w:rPr>
          <w:b/>
          <w:sz w:val="22"/>
          <w:szCs w:val="22"/>
        </w:rPr>
      </w:pPr>
    </w:p>
    <w:p w14:paraId="2F58A2A0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 6</w:t>
      </w:r>
    </w:p>
    <w:p w14:paraId="7663A32C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Odpowiedzialność Przetwarzającego</w:t>
      </w:r>
    </w:p>
    <w:p w14:paraId="6777C106" w14:textId="77777777" w:rsidR="00696161" w:rsidRPr="00731E55" w:rsidRDefault="00696161" w:rsidP="005068CD">
      <w:pPr>
        <w:pStyle w:val="Akapitzlist"/>
        <w:numPr>
          <w:ilvl w:val="0"/>
          <w:numId w:val="28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  <w:bCs/>
        </w:rPr>
        <w:t>Przetwarzający</w:t>
      </w:r>
      <w:r w:rsidRPr="00731E55">
        <w:rPr>
          <w:rFonts w:ascii="Times New Roman" w:hAnsi="Times New Roman" w:cs="Times New Roman"/>
        </w:rPr>
        <w:t xml:space="preserve"> jest odpowiedzialny za udostępnienie lub wykorzystanie danych osobowych niezgodnie z treścią umowy, a w szczególności za udostępnienie powierzonych do przetwarzania danych osobowych osobom nieupoważnionym. </w:t>
      </w:r>
    </w:p>
    <w:p w14:paraId="7834EEB3" w14:textId="66290787" w:rsidR="00696161" w:rsidRPr="00731E55" w:rsidRDefault="00696161" w:rsidP="005068CD">
      <w:pPr>
        <w:pStyle w:val="Akapitzlist"/>
        <w:numPr>
          <w:ilvl w:val="0"/>
          <w:numId w:val="28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  <w:bCs/>
        </w:rPr>
        <w:t>Przetwarzający</w:t>
      </w:r>
      <w:r w:rsidRPr="00731E55">
        <w:rPr>
          <w:rFonts w:ascii="Times New Roman" w:hAnsi="Times New Roman" w:cs="Times New Roman"/>
        </w:rPr>
        <w:t xml:space="preserve"> zobowiązuje się do niezwłocznego poinformowania Powierzającego o jakimkolwiek postępowaniu, w szczególności administracyjnym lub sądowym, dotyczącym przetwarzania przez </w:t>
      </w:r>
      <w:r w:rsidRPr="00731E55">
        <w:rPr>
          <w:rFonts w:ascii="Times New Roman" w:hAnsi="Times New Roman" w:cs="Times New Roman"/>
          <w:bCs/>
        </w:rPr>
        <w:t>Przetwarzającego</w:t>
      </w:r>
      <w:r w:rsidRPr="00731E55">
        <w:rPr>
          <w:rFonts w:ascii="Times New Roman" w:hAnsi="Times New Roman" w:cs="Times New Roman"/>
        </w:rPr>
        <w:t xml:space="preserve"> danych osobowych określonych w umowie, o jakiejkolwiek decyzji administracyjnej lub orzeczeniu dotyczącym przetwarzania tych danych, skierowanych do</w:t>
      </w:r>
      <w:r w:rsidR="0046248D">
        <w:rPr>
          <w:rFonts w:ascii="Times New Roman" w:hAnsi="Times New Roman" w:cs="Times New Roman"/>
        </w:rPr>
        <w:t> </w:t>
      </w:r>
      <w:r w:rsidRPr="00731E55">
        <w:rPr>
          <w:rFonts w:ascii="Times New Roman" w:hAnsi="Times New Roman" w:cs="Times New Roman"/>
          <w:bCs/>
        </w:rPr>
        <w:t>Przetwarzającego</w:t>
      </w:r>
      <w:r w:rsidRPr="00731E55">
        <w:rPr>
          <w:rFonts w:ascii="Times New Roman" w:hAnsi="Times New Roman" w:cs="Times New Roman"/>
        </w:rPr>
        <w:t>, a także o wszelkich planowanych, o ile są wiadome, lub realizowanych kontrolach i inspekcjach dotyczących przetwarzania u</w:t>
      </w:r>
      <w:r w:rsidR="00346211" w:rsidRPr="00731E55">
        <w:rPr>
          <w:rFonts w:ascii="Times New Roman" w:hAnsi="Times New Roman" w:cs="Times New Roman"/>
        </w:rPr>
        <w:t> </w:t>
      </w:r>
      <w:r w:rsidRPr="00731E55">
        <w:rPr>
          <w:rFonts w:ascii="Times New Roman" w:hAnsi="Times New Roman" w:cs="Times New Roman"/>
          <w:bCs/>
        </w:rPr>
        <w:t>Przetwarzającego</w:t>
      </w:r>
      <w:r w:rsidRPr="00731E55">
        <w:rPr>
          <w:rFonts w:ascii="Times New Roman" w:hAnsi="Times New Roman" w:cs="Times New Roman"/>
        </w:rPr>
        <w:t xml:space="preserve"> tych danych osobowych, w szczególności prowadzonych przez inspektorów upoważnionych organ nadzoru. </w:t>
      </w:r>
    </w:p>
    <w:p w14:paraId="21B63BF8" w14:textId="77777777" w:rsidR="00696161" w:rsidRPr="00731E55" w:rsidRDefault="00696161" w:rsidP="00696161">
      <w:pPr>
        <w:rPr>
          <w:b/>
          <w:sz w:val="22"/>
          <w:szCs w:val="22"/>
        </w:rPr>
      </w:pPr>
    </w:p>
    <w:p w14:paraId="67276525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§7</w:t>
      </w:r>
    </w:p>
    <w:p w14:paraId="6D60244A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Czas obowiązywania umowy</w:t>
      </w:r>
    </w:p>
    <w:p w14:paraId="1C5D21A6" w14:textId="77777777" w:rsidR="00696161" w:rsidRPr="00731E55" w:rsidRDefault="00696161" w:rsidP="005068CD">
      <w:pPr>
        <w:pStyle w:val="Akapitzlist"/>
        <w:numPr>
          <w:ilvl w:val="0"/>
          <w:numId w:val="25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Niniejsza umowa zostaje zawarta na czas trwania Umowy Podstawowej.</w:t>
      </w:r>
    </w:p>
    <w:p w14:paraId="3BE08D09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</w:p>
    <w:p w14:paraId="308F60CC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§8</w:t>
      </w:r>
    </w:p>
    <w:p w14:paraId="07813360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Zasady zachowania poufności</w:t>
      </w:r>
    </w:p>
    <w:p w14:paraId="029CA55F" w14:textId="191F0C2E" w:rsidR="00696161" w:rsidRPr="00731E55" w:rsidRDefault="00696161" w:rsidP="005068CD">
      <w:pPr>
        <w:pStyle w:val="Akapitzlist"/>
        <w:numPr>
          <w:ilvl w:val="0"/>
          <w:numId w:val="26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 xml:space="preserve">Przetwarzający zobowiązuje się do zachowania w tajemnicy wszelkich informacji, danych, materiałów, dokumentów i danych osobowych </w:t>
      </w:r>
      <w:r w:rsidR="0046248D" w:rsidRPr="00731E55">
        <w:rPr>
          <w:rFonts w:ascii="Times New Roman" w:hAnsi="Times New Roman" w:cs="Times New Roman"/>
        </w:rPr>
        <w:t>otrzymanych od</w:t>
      </w:r>
      <w:r w:rsidRPr="00731E55">
        <w:rPr>
          <w:rFonts w:ascii="Times New Roman" w:hAnsi="Times New Roman" w:cs="Times New Roman"/>
        </w:rPr>
        <w:t xml:space="preserve"> Powierzającego i od współpracujących z nim osób oraz danych uzyskanych w jakikolwiek inny sposób, zamierzony czy przypadkowy w formie ustnej, pisemnej lub elektronicznej („dane poufne”).</w:t>
      </w:r>
    </w:p>
    <w:p w14:paraId="4E80E987" w14:textId="77777777" w:rsidR="00696161" w:rsidRPr="00731E55" w:rsidRDefault="00696161" w:rsidP="005068CD">
      <w:pPr>
        <w:pStyle w:val="Akapitzlist"/>
        <w:numPr>
          <w:ilvl w:val="0"/>
          <w:numId w:val="26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Przetwarzający oświadcza, że w związku ze zobowiązaniem do zachowania w tajemnicy danych poufnych nie będą one wykorzystywane, ujawniane ani udostępniane bez pisemnej zgody Powierzającego w innym celu niż wykonanie Umowy, chyba że konieczność ujawnienia posiadanych informacji wynika z obowiązujących przepisów prawa.</w:t>
      </w:r>
    </w:p>
    <w:p w14:paraId="428BCCD7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</w:p>
    <w:p w14:paraId="083E3B10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 xml:space="preserve">§9 </w:t>
      </w:r>
    </w:p>
    <w:p w14:paraId="566C77F4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Postanowienia końcowe</w:t>
      </w:r>
    </w:p>
    <w:p w14:paraId="1A42ACC0" w14:textId="77777777" w:rsidR="00696161" w:rsidRPr="00731E55" w:rsidRDefault="00696161" w:rsidP="005068CD">
      <w:pPr>
        <w:pStyle w:val="Akapitzlist"/>
        <w:numPr>
          <w:ilvl w:val="0"/>
          <w:numId w:val="27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Umowę sporządzono w dwóch jednobrzmiących egzemplarzach, po jednym dla każdej ze stron.</w:t>
      </w:r>
    </w:p>
    <w:p w14:paraId="0AEA04D0" w14:textId="77777777" w:rsidR="00696161" w:rsidRPr="00731E55" w:rsidRDefault="00696161" w:rsidP="005068CD">
      <w:pPr>
        <w:pStyle w:val="Akapitzlist"/>
        <w:numPr>
          <w:ilvl w:val="0"/>
          <w:numId w:val="27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W sprawach nieuregulowanych niniejszą umową mają zastosowanie obowiązujące przepisy prawa, w szczególności Kodeksu cywilnego oraz Rozporządzenia.</w:t>
      </w:r>
    </w:p>
    <w:p w14:paraId="4EC768D7" w14:textId="77777777" w:rsidR="00696161" w:rsidRPr="00731E55" w:rsidRDefault="00696161" w:rsidP="00696161">
      <w:pPr>
        <w:jc w:val="center"/>
        <w:rPr>
          <w:sz w:val="22"/>
          <w:szCs w:val="22"/>
        </w:rPr>
      </w:pPr>
    </w:p>
    <w:p w14:paraId="530DF2AC" w14:textId="572307BE" w:rsidR="00696161" w:rsidRDefault="00696161" w:rsidP="00696161">
      <w:pPr>
        <w:ind w:left="720"/>
        <w:rPr>
          <w:sz w:val="22"/>
          <w:szCs w:val="22"/>
        </w:rPr>
      </w:pPr>
    </w:p>
    <w:p w14:paraId="75ECE55A" w14:textId="1C27AC07" w:rsidR="0046248D" w:rsidRDefault="0046248D" w:rsidP="00696161">
      <w:pPr>
        <w:ind w:left="720"/>
        <w:rPr>
          <w:sz w:val="22"/>
          <w:szCs w:val="22"/>
        </w:rPr>
      </w:pPr>
    </w:p>
    <w:p w14:paraId="38FF459C" w14:textId="341E4CF0" w:rsidR="0046248D" w:rsidRDefault="0046248D" w:rsidP="00696161">
      <w:pPr>
        <w:ind w:left="720"/>
        <w:rPr>
          <w:sz w:val="22"/>
          <w:szCs w:val="22"/>
        </w:rPr>
      </w:pPr>
    </w:p>
    <w:p w14:paraId="097A4FCF" w14:textId="77777777" w:rsidR="0046248D" w:rsidRPr="00731E55" w:rsidRDefault="0046248D" w:rsidP="00696161">
      <w:pPr>
        <w:ind w:left="720"/>
        <w:rPr>
          <w:sz w:val="22"/>
          <w:szCs w:val="22"/>
        </w:rPr>
      </w:pPr>
    </w:p>
    <w:p w14:paraId="59237FE8" w14:textId="77777777" w:rsidR="00696161" w:rsidRPr="00731E55" w:rsidRDefault="00696161" w:rsidP="00696161">
      <w:pPr>
        <w:rPr>
          <w:sz w:val="22"/>
          <w:szCs w:val="22"/>
        </w:rPr>
      </w:pPr>
    </w:p>
    <w:p w14:paraId="41EED5CD" w14:textId="77777777" w:rsidR="00696161" w:rsidRPr="00731E55" w:rsidRDefault="00696161" w:rsidP="00696161">
      <w:pPr>
        <w:jc w:val="center"/>
        <w:rPr>
          <w:sz w:val="22"/>
          <w:szCs w:val="22"/>
        </w:rPr>
      </w:pPr>
      <w:r w:rsidRPr="00731E55">
        <w:rPr>
          <w:sz w:val="22"/>
          <w:szCs w:val="22"/>
        </w:rPr>
        <w:t>………………………………</w:t>
      </w:r>
      <w:r w:rsidRPr="00731E55">
        <w:rPr>
          <w:sz w:val="22"/>
          <w:szCs w:val="22"/>
        </w:rPr>
        <w:tab/>
      </w:r>
      <w:r w:rsidRPr="00731E55">
        <w:rPr>
          <w:sz w:val="22"/>
          <w:szCs w:val="22"/>
        </w:rPr>
        <w:tab/>
      </w:r>
      <w:r w:rsidRPr="00731E55">
        <w:rPr>
          <w:sz w:val="22"/>
          <w:szCs w:val="22"/>
        </w:rPr>
        <w:tab/>
      </w:r>
      <w:r w:rsidRPr="00731E55">
        <w:rPr>
          <w:sz w:val="22"/>
          <w:szCs w:val="22"/>
        </w:rPr>
        <w:tab/>
      </w:r>
      <w:r w:rsidRPr="00731E55">
        <w:rPr>
          <w:sz w:val="22"/>
          <w:szCs w:val="22"/>
        </w:rPr>
        <w:tab/>
      </w:r>
      <w:r w:rsidRPr="00731E55">
        <w:rPr>
          <w:sz w:val="22"/>
          <w:szCs w:val="22"/>
        </w:rPr>
        <w:tab/>
        <w:t>…………………………</w:t>
      </w:r>
    </w:p>
    <w:p w14:paraId="028CF03E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Przetwarzający</w:t>
      </w:r>
      <w:r w:rsidRPr="00731E55">
        <w:rPr>
          <w:b/>
          <w:sz w:val="22"/>
          <w:szCs w:val="22"/>
        </w:rPr>
        <w:tab/>
      </w:r>
      <w:r w:rsidRPr="00731E55">
        <w:rPr>
          <w:b/>
          <w:sz w:val="22"/>
          <w:szCs w:val="22"/>
        </w:rPr>
        <w:tab/>
      </w:r>
      <w:r w:rsidRPr="00731E55">
        <w:rPr>
          <w:b/>
          <w:sz w:val="22"/>
          <w:szCs w:val="22"/>
        </w:rPr>
        <w:tab/>
      </w:r>
      <w:r w:rsidRPr="00731E55">
        <w:rPr>
          <w:b/>
          <w:sz w:val="22"/>
          <w:szCs w:val="22"/>
        </w:rPr>
        <w:tab/>
      </w:r>
      <w:r w:rsidRPr="00731E55">
        <w:rPr>
          <w:b/>
          <w:sz w:val="22"/>
          <w:szCs w:val="22"/>
        </w:rPr>
        <w:tab/>
      </w:r>
      <w:r w:rsidRPr="00731E55">
        <w:rPr>
          <w:b/>
          <w:sz w:val="22"/>
          <w:szCs w:val="22"/>
        </w:rPr>
        <w:tab/>
      </w:r>
      <w:r w:rsidRPr="00731E55">
        <w:rPr>
          <w:b/>
          <w:sz w:val="22"/>
          <w:szCs w:val="22"/>
        </w:rPr>
        <w:tab/>
        <w:t>Powierzający</w:t>
      </w:r>
      <w:r w:rsidRPr="00731E55">
        <w:rPr>
          <w:b/>
          <w:sz w:val="22"/>
          <w:szCs w:val="22"/>
        </w:rPr>
        <w:tab/>
      </w:r>
    </w:p>
    <w:p w14:paraId="73E93B09" w14:textId="77777777" w:rsidR="00696161" w:rsidRPr="00731E55" w:rsidRDefault="00696161" w:rsidP="00406CF0">
      <w:pPr>
        <w:widowControl w:val="0"/>
        <w:tabs>
          <w:tab w:val="left" w:pos="380"/>
        </w:tabs>
        <w:suppressAutoHyphens/>
        <w:rPr>
          <w:color w:val="000000"/>
          <w:sz w:val="22"/>
          <w:szCs w:val="22"/>
        </w:rPr>
      </w:pPr>
    </w:p>
    <w:sectPr w:rsidR="00696161" w:rsidRPr="00731E55" w:rsidSect="004C2975">
      <w:footerReference w:type="default" r:id="rId10"/>
      <w:pgSz w:w="11906" w:h="16838"/>
      <w:pgMar w:top="851" w:right="1417" w:bottom="1417" w:left="1417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FE5B7" w14:textId="77777777" w:rsidR="004C2975" w:rsidRDefault="004C2975" w:rsidP="00B345AA">
      <w:r>
        <w:separator/>
      </w:r>
    </w:p>
  </w:endnote>
  <w:endnote w:type="continuationSeparator" w:id="0">
    <w:p w14:paraId="00B0DF34" w14:textId="77777777" w:rsidR="004C2975" w:rsidRDefault="004C2975" w:rsidP="00B3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9675137"/>
      <w:docPartObj>
        <w:docPartGallery w:val="Page Numbers (Bottom of Page)"/>
        <w:docPartUnique/>
      </w:docPartObj>
    </w:sdtPr>
    <w:sdtEndPr/>
    <w:sdtContent>
      <w:p w14:paraId="5140F25A" w14:textId="77777777" w:rsidR="008E55FA" w:rsidRDefault="00B0543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43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39E5391" w14:textId="77777777" w:rsidR="008E55FA" w:rsidRDefault="008E55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C3344" w14:textId="77777777" w:rsidR="004C2975" w:rsidRDefault="004C2975" w:rsidP="00B345AA">
      <w:r>
        <w:separator/>
      </w:r>
    </w:p>
  </w:footnote>
  <w:footnote w:type="continuationSeparator" w:id="0">
    <w:p w14:paraId="79F6D6C9" w14:textId="77777777" w:rsidR="004C2975" w:rsidRDefault="004C2975" w:rsidP="00B34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1BA126A"/>
    <w:name w:val="WW8Num1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</w:lvl>
  </w:abstractNum>
  <w:abstractNum w:abstractNumId="5" w15:restartNumberingAfterBreak="0">
    <w:nsid w:val="00000008"/>
    <w:multiLevelType w:val="multilevel"/>
    <w:tmpl w:val="619C13A6"/>
    <w:name w:val="WW8Num8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</w:lvl>
  </w:abstractNum>
  <w:abstractNum w:abstractNumId="6" w15:restartNumberingAfterBreak="0">
    <w:nsid w:val="01BD5DA1"/>
    <w:multiLevelType w:val="multilevel"/>
    <w:tmpl w:val="682E2DD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1718E"/>
    <w:multiLevelType w:val="multilevel"/>
    <w:tmpl w:val="A560C4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09BE7801"/>
    <w:multiLevelType w:val="hybridMultilevel"/>
    <w:tmpl w:val="A058CC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AB45504"/>
    <w:multiLevelType w:val="hybridMultilevel"/>
    <w:tmpl w:val="35902594"/>
    <w:lvl w:ilvl="0" w:tplc="6AF4A7B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DC32D86"/>
    <w:multiLevelType w:val="hybridMultilevel"/>
    <w:tmpl w:val="21C02FB8"/>
    <w:lvl w:ilvl="0" w:tplc="EAE04EB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C47F81"/>
    <w:multiLevelType w:val="hybridMultilevel"/>
    <w:tmpl w:val="F574000A"/>
    <w:lvl w:ilvl="0" w:tplc="8E04AAC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1ED440B"/>
    <w:multiLevelType w:val="multilevel"/>
    <w:tmpl w:val="41BA126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</w:lvl>
  </w:abstractNum>
  <w:abstractNum w:abstractNumId="14" w15:restartNumberingAfterBreak="0">
    <w:nsid w:val="250C7E61"/>
    <w:multiLevelType w:val="hybridMultilevel"/>
    <w:tmpl w:val="055A9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202D99"/>
    <w:multiLevelType w:val="multilevel"/>
    <w:tmpl w:val="A560C4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32801D93"/>
    <w:multiLevelType w:val="hybridMultilevel"/>
    <w:tmpl w:val="C5C6CEB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B609E"/>
    <w:multiLevelType w:val="hybridMultilevel"/>
    <w:tmpl w:val="FCB079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C7978"/>
    <w:multiLevelType w:val="hybridMultilevel"/>
    <w:tmpl w:val="D9F420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F90D4D"/>
    <w:multiLevelType w:val="multilevel"/>
    <w:tmpl w:val="664291F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20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362234"/>
    <w:multiLevelType w:val="singleLevel"/>
    <w:tmpl w:val="511AC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2" w15:restartNumberingAfterBreak="0">
    <w:nsid w:val="3DA52F5E"/>
    <w:multiLevelType w:val="hybridMultilevel"/>
    <w:tmpl w:val="E86626DA"/>
    <w:name w:val="WW8Num3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F0A2ACE"/>
    <w:multiLevelType w:val="hybridMultilevel"/>
    <w:tmpl w:val="48F2EC4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5033792"/>
    <w:multiLevelType w:val="multilevel"/>
    <w:tmpl w:val="E8709E0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5453A56"/>
    <w:multiLevelType w:val="hybridMultilevel"/>
    <w:tmpl w:val="6E04FB5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090657"/>
    <w:multiLevelType w:val="hybridMultilevel"/>
    <w:tmpl w:val="2878D4AA"/>
    <w:lvl w:ilvl="0" w:tplc="3C6C8DB6">
      <w:start w:val="4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93E09D8"/>
    <w:multiLevelType w:val="multilevel"/>
    <w:tmpl w:val="A560C4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850BA0"/>
    <w:multiLevelType w:val="multilevel"/>
    <w:tmpl w:val="E83862D2"/>
    <w:name w:val="WW8Num3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30" w15:restartNumberingAfterBreak="0">
    <w:nsid w:val="522F28F8"/>
    <w:multiLevelType w:val="hybridMultilevel"/>
    <w:tmpl w:val="ECA8AB36"/>
    <w:lvl w:ilvl="0" w:tplc="9E5CC15E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3251B3"/>
    <w:multiLevelType w:val="multilevel"/>
    <w:tmpl w:val="B59826B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2" w15:restartNumberingAfterBreak="0">
    <w:nsid w:val="590014ED"/>
    <w:multiLevelType w:val="hybridMultilevel"/>
    <w:tmpl w:val="FFC85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C26A5"/>
    <w:multiLevelType w:val="hybridMultilevel"/>
    <w:tmpl w:val="48F2EC4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AD14DA8"/>
    <w:multiLevelType w:val="hybridMultilevel"/>
    <w:tmpl w:val="4596D99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102D97"/>
    <w:multiLevelType w:val="hybridMultilevel"/>
    <w:tmpl w:val="EC24D3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44902AB"/>
    <w:multiLevelType w:val="hybridMultilevel"/>
    <w:tmpl w:val="0810AA60"/>
    <w:lvl w:ilvl="0" w:tplc="0415000F">
      <w:start w:val="1"/>
      <w:numFmt w:val="decimal"/>
      <w:lvlText w:val="%1."/>
      <w:lvlJc w:val="left"/>
      <w:pPr>
        <w:ind w:left="333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8A416F"/>
    <w:multiLevelType w:val="multilevel"/>
    <w:tmpl w:val="FE022D6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7782A5A"/>
    <w:multiLevelType w:val="hybridMultilevel"/>
    <w:tmpl w:val="4FA843C6"/>
    <w:lvl w:ilvl="0" w:tplc="DD0478B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7E01A5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0" w15:restartNumberingAfterBreak="0">
    <w:nsid w:val="6E7C6089"/>
    <w:multiLevelType w:val="multilevel"/>
    <w:tmpl w:val="35C2C800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1495C"/>
    <w:multiLevelType w:val="multilevel"/>
    <w:tmpl w:val="A560C4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3" w15:restartNumberingAfterBreak="0">
    <w:nsid w:val="74D134B3"/>
    <w:multiLevelType w:val="hybridMultilevel"/>
    <w:tmpl w:val="4AE81414"/>
    <w:lvl w:ilvl="0" w:tplc="36304C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E04AAC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E4115"/>
    <w:multiLevelType w:val="multilevel"/>
    <w:tmpl w:val="664291F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5" w15:restartNumberingAfterBreak="0">
    <w:nsid w:val="79A91B62"/>
    <w:multiLevelType w:val="multilevel"/>
    <w:tmpl w:val="96C22FBC"/>
    <w:name w:val="WW8Num12"/>
    <w:lvl w:ilvl="0">
      <w:start w:val="9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  <w:rPr>
        <w:rFonts w:hint="default"/>
      </w:rPr>
    </w:lvl>
  </w:abstractNum>
  <w:abstractNum w:abstractNumId="46" w15:restartNumberingAfterBreak="0">
    <w:nsid w:val="7B530314"/>
    <w:multiLevelType w:val="hybridMultilevel"/>
    <w:tmpl w:val="40824960"/>
    <w:lvl w:ilvl="0" w:tplc="2FF4FA48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3654BED4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D4A4623"/>
    <w:multiLevelType w:val="multilevel"/>
    <w:tmpl w:val="DE0C0FC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001DAD"/>
    <w:multiLevelType w:val="hybridMultilevel"/>
    <w:tmpl w:val="F574000A"/>
    <w:lvl w:ilvl="0" w:tplc="8E04AAC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733309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1876472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4375077">
    <w:abstractNumId w:val="21"/>
    <w:lvlOverride w:ilvl="0">
      <w:startOverride w:val="1"/>
    </w:lvlOverride>
  </w:num>
  <w:num w:numId="4" w16cid:durableId="16563743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131969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7857625">
    <w:abstractNumId w:val="29"/>
  </w:num>
  <w:num w:numId="7" w16cid:durableId="949699945">
    <w:abstractNumId w:val="40"/>
  </w:num>
  <w:num w:numId="8" w16cid:durableId="2028434959">
    <w:abstractNumId w:val="44"/>
  </w:num>
  <w:num w:numId="9" w16cid:durableId="794132257">
    <w:abstractNumId w:val="43"/>
  </w:num>
  <w:num w:numId="10" w16cid:durableId="1997175807">
    <w:abstractNumId w:val="13"/>
  </w:num>
  <w:num w:numId="11" w16cid:durableId="1438064136">
    <w:abstractNumId w:val="11"/>
  </w:num>
  <w:num w:numId="12" w16cid:durableId="1619877460">
    <w:abstractNumId w:val="27"/>
  </w:num>
  <w:num w:numId="13" w16cid:durableId="945039469">
    <w:abstractNumId w:val="42"/>
  </w:num>
  <w:num w:numId="14" w16cid:durableId="987855399">
    <w:abstractNumId w:val="48"/>
  </w:num>
  <w:num w:numId="15" w16cid:durableId="1924951261">
    <w:abstractNumId w:val="7"/>
  </w:num>
  <w:num w:numId="16" w16cid:durableId="1411925306">
    <w:abstractNumId w:val="49"/>
  </w:num>
  <w:num w:numId="17" w16cid:durableId="828441347">
    <w:abstractNumId w:val="32"/>
  </w:num>
  <w:num w:numId="18" w16cid:durableId="1276061955">
    <w:abstractNumId w:val="19"/>
  </w:num>
  <w:num w:numId="19" w16cid:durableId="651914170">
    <w:abstractNumId w:val="39"/>
  </w:num>
  <w:num w:numId="20" w16cid:durableId="1401321546">
    <w:abstractNumId w:val="23"/>
  </w:num>
  <w:num w:numId="21" w16cid:durableId="1314288777">
    <w:abstractNumId w:val="33"/>
  </w:num>
  <w:num w:numId="22" w16cid:durableId="608853667">
    <w:abstractNumId w:val="8"/>
  </w:num>
  <w:num w:numId="23" w16cid:durableId="2066639783">
    <w:abstractNumId w:val="37"/>
  </w:num>
  <w:num w:numId="24" w16cid:durableId="1334258920">
    <w:abstractNumId w:val="47"/>
  </w:num>
  <w:num w:numId="25" w16cid:durableId="1495149988">
    <w:abstractNumId w:val="28"/>
  </w:num>
  <w:num w:numId="26" w16cid:durableId="1491018872">
    <w:abstractNumId w:val="20"/>
  </w:num>
  <w:num w:numId="27" w16cid:durableId="1448741191">
    <w:abstractNumId w:val="41"/>
  </w:num>
  <w:num w:numId="28" w16cid:durableId="1023477221">
    <w:abstractNumId w:val="12"/>
  </w:num>
  <w:num w:numId="29" w16cid:durableId="792747110">
    <w:abstractNumId w:val="18"/>
  </w:num>
  <w:num w:numId="30" w16cid:durableId="408385140">
    <w:abstractNumId w:val="46"/>
  </w:num>
  <w:num w:numId="31" w16cid:durableId="1286933838">
    <w:abstractNumId w:val="24"/>
  </w:num>
  <w:num w:numId="32" w16cid:durableId="509175947">
    <w:abstractNumId w:val="6"/>
  </w:num>
  <w:num w:numId="33" w16cid:durableId="522329814">
    <w:abstractNumId w:val="14"/>
  </w:num>
  <w:num w:numId="34" w16cid:durableId="950867004">
    <w:abstractNumId w:val="38"/>
  </w:num>
  <w:num w:numId="35" w16cid:durableId="298656871">
    <w:abstractNumId w:val="35"/>
  </w:num>
  <w:num w:numId="36" w16cid:durableId="1321696665">
    <w:abstractNumId w:val="4"/>
  </w:num>
  <w:num w:numId="37" w16cid:durableId="979189726">
    <w:abstractNumId w:val="22"/>
  </w:num>
  <w:num w:numId="38" w16cid:durableId="1790854219">
    <w:abstractNumId w:val="10"/>
  </w:num>
  <w:num w:numId="39" w16cid:durableId="1112163382">
    <w:abstractNumId w:val="30"/>
  </w:num>
  <w:num w:numId="40" w16cid:durableId="357511594">
    <w:abstractNumId w:val="31"/>
  </w:num>
  <w:num w:numId="41" w16cid:durableId="726270419">
    <w:abstractNumId w:val="36"/>
  </w:num>
  <w:num w:numId="42" w16cid:durableId="776947492">
    <w:abstractNumId w:val="16"/>
  </w:num>
  <w:num w:numId="43" w16cid:durableId="955136304">
    <w:abstractNumId w:val="34"/>
  </w:num>
  <w:num w:numId="44" w16cid:durableId="1321078745">
    <w:abstractNumId w:val="9"/>
  </w:num>
  <w:num w:numId="45" w16cid:durableId="1317027007">
    <w:abstractNumId w:val="26"/>
  </w:num>
  <w:num w:numId="46" w16cid:durableId="1287928742">
    <w:abstractNumId w:val="17"/>
  </w:num>
  <w:numIdMacAtCleanup w:val="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eata Chęcińska">
    <w15:presenceInfo w15:providerId="AD" w15:userId="S-1-5-21-1898423533-3145751858-3460245162-193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E34"/>
    <w:rsid w:val="00020718"/>
    <w:rsid w:val="00044EDD"/>
    <w:rsid w:val="00054BAF"/>
    <w:rsid w:val="000643C1"/>
    <w:rsid w:val="0006501A"/>
    <w:rsid w:val="000708F3"/>
    <w:rsid w:val="000730D7"/>
    <w:rsid w:val="000763EC"/>
    <w:rsid w:val="000847D8"/>
    <w:rsid w:val="0008687B"/>
    <w:rsid w:val="000F46D3"/>
    <w:rsid w:val="00100464"/>
    <w:rsid w:val="00102F8B"/>
    <w:rsid w:val="00105373"/>
    <w:rsid w:val="00114B9A"/>
    <w:rsid w:val="00117244"/>
    <w:rsid w:val="001243AC"/>
    <w:rsid w:val="0013532F"/>
    <w:rsid w:val="0014091C"/>
    <w:rsid w:val="00142EED"/>
    <w:rsid w:val="00147466"/>
    <w:rsid w:val="00164194"/>
    <w:rsid w:val="0016541C"/>
    <w:rsid w:val="00172A00"/>
    <w:rsid w:val="00174BE2"/>
    <w:rsid w:val="001815A6"/>
    <w:rsid w:val="001818A7"/>
    <w:rsid w:val="001A058B"/>
    <w:rsid w:val="001A09D2"/>
    <w:rsid w:val="001A55AF"/>
    <w:rsid w:val="001A735F"/>
    <w:rsid w:val="001B3BF1"/>
    <w:rsid w:val="001B61CB"/>
    <w:rsid w:val="001C14F6"/>
    <w:rsid w:val="001C15E7"/>
    <w:rsid w:val="001C2261"/>
    <w:rsid w:val="001D34BF"/>
    <w:rsid w:val="001E46EA"/>
    <w:rsid w:val="001F3346"/>
    <w:rsid w:val="001F3B9E"/>
    <w:rsid w:val="00202BA7"/>
    <w:rsid w:val="002204B9"/>
    <w:rsid w:val="00225D5D"/>
    <w:rsid w:val="0023166B"/>
    <w:rsid w:val="0023391D"/>
    <w:rsid w:val="00243D4F"/>
    <w:rsid w:val="0026674D"/>
    <w:rsid w:val="002A23F4"/>
    <w:rsid w:val="002A456F"/>
    <w:rsid w:val="002C3174"/>
    <w:rsid w:val="002E1936"/>
    <w:rsid w:val="002F2762"/>
    <w:rsid w:val="00313B1E"/>
    <w:rsid w:val="0032697D"/>
    <w:rsid w:val="00332153"/>
    <w:rsid w:val="00346211"/>
    <w:rsid w:val="003467AA"/>
    <w:rsid w:val="00346FA5"/>
    <w:rsid w:val="003625F5"/>
    <w:rsid w:val="003750C3"/>
    <w:rsid w:val="003762A6"/>
    <w:rsid w:val="003813C5"/>
    <w:rsid w:val="00387561"/>
    <w:rsid w:val="003936FF"/>
    <w:rsid w:val="003A4045"/>
    <w:rsid w:val="003A7F0F"/>
    <w:rsid w:val="003B32EF"/>
    <w:rsid w:val="003B7828"/>
    <w:rsid w:val="003C567A"/>
    <w:rsid w:val="003D148C"/>
    <w:rsid w:val="003D17CA"/>
    <w:rsid w:val="003D301B"/>
    <w:rsid w:val="00405B1B"/>
    <w:rsid w:val="00406CF0"/>
    <w:rsid w:val="0043171A"/>
    <w:rsid w:val="00456917"/>
    <w:rsid w:val="0046248D"/>
    <w:rsid w:val="004646F3"/>
    <w:rsid w:val="004748F5"/>
    <w:rsid w:val="004823FB"/>
    <w:rsid w:val="004903BA"/>
    <w:rsid w:val="004A73D6"/>
    <w:rsid w:val="004C2975"/>
    <w:rsid w:val="004D596B"/>
    <w:rsid w:val="004E2F6B"/>
    <w:rsid w:val="004F0BAC"/>
    <w:rsid w:val="004F1E88"/>
    <w:rsid w:val="00501B83"/>
    <w:rsid w:val="005068CD"/>
    <w:rsid w:val="00514D46"/>
    <w:rsid w:val="00517F15"/>
    <w:rsid w:val="00522474"/>
    <w:rsid w:val="0053582E"/>
    <w:rsid w:val="00542E3C"/>
    <w:rsid w:val="00555790"/>
    <w:rsid w:val="0056225F"/>
    <w:rsid w:val="00565096"/>
    <w:rsid w:val="005817CF"/>
    <w:rsid w:val="00586FF1"/>
    <w:rsid w:val="005970CF"/>
    <w:rsid w:val="005A42B3"/>
    <w:rsid w:val="005B30DF"/>
    <w:rsid w:val="005B549B"/>
    <w:rsid w:val="005C7295"/>
    <w:rsid w:val="0061788D"/>
    <w:rsid w:val="006452E0"/>
    <w:rsid w:val="00647D77"/>
    <w:rsid w:val="00665423"/>
    <w:rsid w:val="006672B0"/>
    <w:rsid w:val="00667D79"/>
    <w:rsid w:val="00671AFA"/>
    <w:rsid w:val="0068285B"/>
    <w:rsid w:val="00696161"/>
    <w:rsid w:val="00697A08"/>
    <w:rsid w:val="006C0BA5"/>
    <w:rsid w:val="006C10DC"/>
    <w:rsid w:val="006C61E5"/>
    <w:rsid w:val="006C6C35"/>
    <w:rsid w:val="006D0737"/>
    <w:rsid w:val="006D33A6"/>
    <w:rsid w:val="006E013C"/>
    <w:rsid w:val="006E09C2"/>
    <w:rsid w:val="006E1D88"/>
    <w:rsid w:val="006E3911"/>
    <w:rsid w:val="006E74D0"/>
    <w:rsid w:val="00731E55"/>
    <w:rsid w:val="00732609"/>
    <w:rsid w:val="0073452E"/>
    <w:rsid w:val="00743A72"/>
    <w:rsid w:val="0075627C"/>
    <w:rsid w:val="00756354"/>
    <w:rsid w:val="00784F37"/>
    <w:rsid w:val="007878CB"/>
    <w:rsid w:val="00790372"/>
    <w:rsid w:val="00790D02"/>
    <w:rsid w:val="007B5FD7"/>
    <w:rsid w:val="007B6DF2"/>
    <w:rsid w:val="007D6716"/>
    <w:rsid w:val="007D7A8E"/>
    <w:rsid w:val="007E6061"/>
    <w:rsid w:val="007E651E"/>
    <w:rsid w:val="007F4A33"/>
    <w:rsid w:val="008035E4"/>
    <w:rsid w:val="008045D5"/>
    <w:rsid w:val="00805E98"/>
    <w:rsid w:val="00822C3B"/>
    <w:rsid w:val="00825C9F"/>
    <w:rsid w:val="00835A19"/>
    <w:rsid w:val="00870731"/>
    <w:rsid w:val="0087728D"/>
    <w:rsid w:val="008B72C3"/>
    <w:rsid w:val="008D0105"/>
    <w:rsid w:val="008D1549"/>
    <w:rsid w:val="008D63DC"/>
    <w:rsid w:val="008D78DF"/>
    <w:rsid w:val="008E55FA"/>
    <w:rsid w:val="008F216A"/>
    <w:rsid w:val="009010D1"/>
    <w:rsid w:val="0090238C"/>
    <w:rsid w:val="00906634"/>
    <w:rsid w:val="009411D4"/>
    <w:rsid w:val="00955DDB"/>
    <w:rsid w:val="00967FAE"/>
    <w:rsid w:val="00970E20"/>
    <w:rsid w:val="00971F99"/>
    <w:rsid w:val="009747D5"/>
    <w:rsid w:val="00981F69"/>
    <w:rsid w:val="00994787"/>
    <w:rsid w:val="009A0F9A"/>
    <w:rsid w:val="009A6849"/>
    <w:rsid w:val="009E590A"/>
    <w:rsid w:val="009E5DCB"/>
    <w:rsid w:val="009F7E5A"/>
    <w:rsid w:val="00A127FF"/>
    <w:rsid w:val="00A12945"/>
    <w:rsid w:val="00A30173"/>
    <w:rsid w:val="00A3442E"/>
    <w:rsid w:val="00A367DF"/>
    <w:rsid w:val="00A40823"/>
    <w:rsid w:val="00A43528"/>
    <w:rsid w:val="00A561CA"/>
    <w:rsid w:val="00A61E1A"/>
    <w:rsid w:val="00A97E34"/>
    <w:rsid w:val="00AA3D27"/>
    <w:rsid w:val="00AA65D1"/>
    <w:rsid w:val="00AA7CA4"/>
    <w:rsid w:val="00AB08B8"/>
    <w:rsid w:val="00AB2FB9"/>
    <w:rsid w:val="00AC0F13"/>
    <w:rsid w:val="00AC143C"/>
    <w:rsid w:val="00AD7EEC"/>
    <w:rsid w:val="00AE2978"/>
    <w:rsid w:val="00AF2363"/>
    <w:rsid w:val="00AF5674"/>
    <w:rsid w:val="00AF7548"/>
    <w:rsid w:val="00B017CB"/>
    <w:rsid w:val="00B02F45"/>
    <w:rsid w:val="00B0543A"/>
    <w:rsid w:val="00B0603C"/>
    <w:rsid w:val="00B10162"/>
    <w:rsid w:val="00B21947"/>
    <w:rsid w:val="00B345AA"/>
    <w:rsid w:val="00B413FA"/>
    <w:rsid w:val="00B81052"/>
    <w:rsid w:val="00BA3350"/>
    <w:rsid w:val="00BB159C"/>
    <w:rsid w:val="00BB44C0"/>
    <w:rsid w:val="00BB5FFC"/>
    <w:rsid w:val="00BE487D"/>
    <w:rsid w:val="00BF3305"/>
    <w:rsid w:val="00BF5C95"/>
    <w:rsid w:val="00C06AD4"/>
    <w:rsid w:val="00C075D5"/>
    <w:rsid w:val="00C31378"/>
    <w:rsid w:val="00C37100"/>
    <w:rsid w:val="00C41137"/>
    <w:rsid w:val="00C4686A"/>
    <w:rsid w:val="00C50B85"/>
    <w:rsid w:val="00CA1918"/>
    <w:rsid w:val="00CA2147"/>
    <w:rsid w:val="00CB716E"/>
    <w:rsid w:val="00CD0083"/>
    <w:rsid w:val="00D016C0"/>
    <w:rsid w:val="00D10ED2"/>
    <w:rsid w:val="00D15F51"/>
    <w:rsid w:val="00D25AEC"/>
    <w:rsid w:val="00D36D06"/>
    <w:rsid w:val="00D41D59"/>
    <w:rsid w:val="00D62ED5"/>
    <w:rsid w:val="00D67C73"/>
    <w:rsid w:val="00D70D34"/>
    <w:rsid w:val="00D7477D"/>
    <w:rsid w:val="00D8259B"/>
    <w:rsid w:val="00D8400B"/>
    <w:rsid w:val="00D85109"/>
    <w:rsid w:val="00D91C89"/>
    <w:rsid w:val="00DA16FB"/>
    <w:rsid w:val="00DB1B01"/>
    <w:rsid w:val="00DF0755"/>
    <w:rsid w:val="00E11A7D"/>
    <w:rsid w:val="00E408D7"/>
    <w:rsid w:val="00E5607E"/>
    <w:rsid w:val="00E722C5"/>
    <w:rsid w:val="00E7427F"/>
    <w:rsid w:val="00E81541"/>
    <w:rsid w:val="00E91942"/>
    <w:rsid w:val="00E943E3"/>
    <w:rsid w:val="00EA7D2C"/>
    <w:rsid w:val="00ED0F82"/>
    <w:rsid w:val="00ED1263"/>
    <w:rsid w:val="00ED3EC5"/>
    <w:rsid w:val="00EF4830"/>
    <w:rsid w:val="00F0036E"/>
    <w:rsid w:val="00F11431"/>
    <w:rsid w:val="00F12D22"/>
    <w:rsid w:val="00F353B4"/>
    <w:rsid w:val="00F36230"/>
    <w:rsid w:val="00F46222"/>
    <w:rsid w:val="00F55112"/>
    <w:rsid w:val="00F64AC3"/>
    <w:rsid w:val="00F83A2B"/>
    <w:rsid w:val="00F872D0"/>
    <w:rsid w:val="00F9083C"/>
    <w:rsid w:val="00F9625C"/>
    <w:rsid w:val="00FA0F25"/>
    <w:rsid w:val="00FA6AF0"/>
    <w:rsid w:val="00FB7D4A"/>
    <w:rsid w:val="00FD675A"/>
    <w:rsid w:val="00FE0557"/>
    <w:rsid w:val="00FF6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3CD6C"/>
  <w15:docId w15:val="{8FB5E079-30C8-41CB-80E0-A6C8D1A66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E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7E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A97E34"/>
    <w:pPr>
      <w:spacing w:before="100" w:beforeAutospacing="1" w:after="119"/>
    </w:pPr>
  </w:style>
  <w:style w:type="paragraph" w:styleId="Tekstpodstawowy3">
    <w:name w:val="Body Text 3"/>
    <w:basedOn w:val="Normalny"/>
    <w:link w:val="Tekstpodstawowy3Znak"/>
    <w:uiPriority w:val="99"/>
    <w:unhideWhenUsed/>
    <w:rsid w:val="00A97E34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97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7E34"/>
    <w:pPr>
      <w:tabs>
        <w:tab w:val="left" w:pos="851"/>
      </w:tabs>
      <w:ind w:left="851" w:hanging="851"/>
      <w:jc w:val="both"/>
    </w:pPr>
    <w:rPr>
      <w:rFonts w:ascii="Tahoma" w:hAnsi="Tahoma"/>
      <w:b/>
      <w:szCs w:val="20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7E34"/>
    <w:rPr>
      <w:rFonts w:ascii="Tahoma" w:eastAsia="Times New Roman" w:hAnsi="Tahoma" w:cs="Times New Roman"/>
      <w:b/>
      <w:sz w:val="24"/>
      <w:szCs w:val="20"/>
      <w:u w:val="single"/>
      <w:lang w:eastAsia="pl-PL"/>
    </w:rPr>
  </w:style>
  <w:style w:type="character" w:customStyle="1" w:styleId="FontStyle36">
    <w:name w:val="Font Style36"/>
    <w:basedOn w:val="Domylnaczcionkaakapitu"/>
    <w:rsid w:val="00B21947"/>
    <w:rPr>
      <w:rFonts w:ascii="Arial" w:hAnsi="Arial" w:cs="Arial"/>
      <w:sz w:val="18"/>
      <w:szCs w:val="18"/>
    </w:rPr>
  </w:style>
  <w:style w:type="paragraph" w:styleId="Bezodstpw">
    <w:name w:val="No Spacing"/>
    <w:uiPriority w:val="1"/>
    <w:qFormat/>
    <w:rsid w:val="00B21947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rsid w:val="007E6061"/>
    <w:pPr>
      <w:suppressLineNumbers/>
      <w:tabs>
        <w:tab w:val="center" w:pos="4819"/>
        <w:tab w:val="right" w:pos="9638"/>
      </w:tabs>
      <w:suppressAutoHyphens/>
    </w:pPr>
    <w:rPr>
      <w:rFonts w:eastAsia="Lucida Sans Unicode"/>
      <w:color w:val="000000"/>
      <w:sz w:val="20"/>
      <w:lang w:eastAsia="zh-CN"/>
    </w:rPr>
  </w:style>
  <w:style w:type="character" w:customStyle="1" w:styleId="NagwekZnak">
    <w:name w:val="Nagłówek Znak"/>
    <w:basedOn w:val="Domylnaczcionkaakapitu"/>
    <w:link w:val="Nagwek"/>
    <w:rsid w:val="007E6061"/>
    <w:rPr>
      <w:rFonts w:ascii="Times New Roman" w:eastAsia="Lucida Sans Unicode" w:hAnsi="Times New Roman" w:cs="Times New Roman"/>
      <w:color w:val="000000"/>
      <w:sz w:val="20"/>
      <w:szCs w:val="24"/>
      <w:lang w:eastAsia="zh-CN"/>
    </w:r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D62ED5"/>
    <w:rPr>
      <w:rFonts w:ascii="Arial" w:hAnsi="Arial" w:cs="Arial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D62ED5"/>
    <w:pPr>
      <w:spacing w:line="276" w:lineRule="auto"/>
      <w:ind w:left="720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Default">
    <w:name w:val="Default"/>
    <w:rsid w:val="00D62ED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6EA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45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45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rsid w:val="00E722C5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A7D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5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5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5FA"/>
    <w:rPr>
      <w:vertAlign w:val="superscript"/>
    </w:rPr>
  </w:style>
  <w:style w:type="paragraph" w:styleId="Poprawka">
    <w:name w:val="Revision"/>
    <w:hidden/>
    <w:uiPriority w:val="99"/>
    <w:semiHidden/>
    <w:rsid w:val="001B3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5C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5C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C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C9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D7EE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1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lm@zlm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E3441-5179-4ED0-8B05-6413906B4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10</Pages>
  <Words>4847</Words>
  <Characters>29084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Beata Chęcińska</cp:lastModifiedBy>
  <cp:revision>6</cp:revision>
  <cp:lastPrinted>2024-02-16T09:31:00Z</cp:lastPrinted>
  <dcterms:created xsi:type="dcterms:W3CDTF">2024-01-18T12:09:00Z</dcterms:created>
  <dcterms:modified xsi:type="dcterms:W3CDTF">2024-02-16T09:43:00Z</dcterms:modified>
</cp:coreProperties>
</file>