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2261FD02" w:rsidR="0023188C" w:rsidRPr="00387384" w:rsidRDefault="00000000">
      <w:pPr>
        <w:spacing w:line="240" w:lineRule="auto"/>
        <w:jc w:val="center"/>
        <w:rPr>
          <w:rFonts w:ascii="Tahoma" w:eastAsia="Times New Roman" w:hAnsi="Tahoma" w:cs="Tahoma"/>
          <w:b/>
        </w:rPr>
      </w:pPr>
      <w:r w:rsidRPr="00387384">
        <w:rPr>
          <w:rFonts w:ascii="Tahoma" w:eastAsia="Times New Roman" w:hAnsi="Tahoma" w:cs="Tahoma"/>
          <w:b/>
        </w:rPr>
        <w:t>Umowa</w:t>
      </w:r>
    </w:p>
    <w:p w14:paraId="2433EA54" w14:textId="21664D34" w:rsidR="000A0B7D" w:rsidRPr="00387384" w:rsidRDefault="000A0B7D">
      <w:pPr>
        <w:spacing w:line="240" w:lineRule="auto"/>
        <w:jc w:val="center"/>
        <w:rPr>
          <w:rFonts w:ascii="Tahoma" w:eastAsia="Times New Roman" w:hAnsi="Tahoma" w:cs="Tahoma"/>
          <w:b/>
        </w:rPr>
      </w:pPr>
    </w:p>
    <w:p w14:paraId="6CAC97E2" w14:textId="77777777" w:rsidR="008066ED" w:rsidRPr="00387384" w:rsidRDefault="008066ED">
      <w:pPr>
        <w:spacing w:line="240" w:lineRule="auto"/>
        <w:jc w:val="center"/>
        <w:rPr>
          <w:rFonts w:ascii="Tahoma" w:eastAsia="Times New Roman" w:hAnsi="Tahoma" w:cs="Tahoma"/>
          <w:b/>
        </w:rPr>
      </w:pPr>
    </w:p>
    <w:p w14:paraId="0DAE3F11" w14:textId="25D418BB" w:rsidR="000A0B7D" w:rsidRPr="00387384" w:rsidRDefault="000A0B7D" w:rsidP="000A0B7D">
      <w:pPr>
        <w:spacing w:line="240" w:lineRule="auto"/>
        <w:jc w:val="center"/>
        <w:rPr>
          <w:rFonts w:ascii="Tahoma" w:eastAsia="Times New Roman" w:hAnsi="Tahoma" w:cs="Tahoma"/>
          <w:b/>
        </w:rPr>
      </w:pPr>
      <w:r w:rsidRPr="00387384">
        <w:rPr>
          <w:rFonts w:ascii="Tahoma" w:hAnsi="Tahoma" w:cs="Tahoma"/>
          <w:b/>
        </w:rPr>
        <w:tab/>
        <w:t xml:space="preserve"> W/UMEL/       /WB/      /</w:t>
      </w:r>
      <w:proofErr w:type="spellStart"/>
      <w:r w:rsidR="00CE115D">
        <w:rPr>
          <w:rFonts w:ascii="Tahoma" w:hAnsi="Tahoma" w:cs="Tahoma"/>
          <w:b/>
        </w:rPr>
        <w:t>DKSiR</w:t>
      </w:r>
      <w:proofErr w:type="spellEnd"/>
      <w:r w:rsidRPr="00387384">
        <w:rPr>
          <w:rFonts w:ascii="Tahoma" w:hAnsi="Tahoma" w:cs="Tahoma"/>
          <w:b/>
        </w:rPr>
        <w:t>/       /20</w:t>
      </w:r>
      <w:r w:rsidRPr="00387384">
        <w:rPr>
          <w:rFonts w:ascii="Tahoma" w:hAnsi="Tahoma" w:cs="Tahoma"/>
          <w:b/>
          <w:lang w:val="pl-PL"/>
        </w:rPr>
        <w:t>23</w:t>
      </w:r>
    </w:p>
    <w:p w14:paraId="00000002" w14:textId="77777777" w:rsidR="0023188C" w:rsidRPr="00387384" w:rsidRDefault="0023188C">
      <w:pPr>
        <w:spacing w:line="240" w:lineRule="auto"/>
        <w:jc w:val="both"/>
        <w:rPr>
          <w:rFonts w:ascii="Tahoma" w:eastAsia="Times New Roman" w:hAnsi="Tahoma" w:cs="Tahoma"/>
          <w:b/>
        </w:rPr>
      </w:pPr>
    </w:p>
    <w:p w14:paraId="529D7D06" w14:textId="77777777" w:rsidR="009F0946" w:rsidRDefault="009F0946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FE9B192" w14:textId="77777777" w:rsidR="009F0946" w:rsidRPr="00387384" w:rsidRDefault="009F0946">
      <w:pPr>
        <w:spacing w:line="240" w:lineRule="auto"/>
        <w:jc w:val="both"/>
        <w:rPr>
          <w:rFonts w:ascii="Tahoma" w:eastAsia="Times New Roman" w:hAnsi="Tahoma" w:cs="Tahoma"/>
          <w:b/>
        </w:rPr>
      </w:pPr>
    </w:p>
    <w:p w14:paraId="00000004" w14:textId="43EF97BE" w:rsidR="0023188C" w:rsidRPr="00387384" w:rsidRDefault="00000000" w:rsidP="009F0946">
      <w:pPr>
        <w:spacing w:line="240" w:lineRule="auto"/>
        <w:rPr>
          <w:rFonts w:ascii="Tahoma" w:eastAsia="Times New Roman" w:hAnsi="Tahoma" w:cs="Tahoma"/>
        </w:rPr>
      </w:pPr>
      <w:r w:rsidRPr="00387384">
        <w:rPr>
          <w:rFonts w:ascii="Tahoma" w:eastAsia="Times New Roman" w:hAnsi="Tahoma" w:cs="Tahoma"/>
        </w:rPr>
        <w:t xml:space="preserve">Umowa zawarta w dniu </w:t>
      </w:r>
      <w:r w:rsidR="000A0B7D" w:rsidRPr="00387384">
        <w:rPr>
          <w:rFonts w:ascii="Tahoma" w:eastAsia="Times New Roman" w:hAnsi="Tahoma" w:cs="Tahoma"/>
        </w:rPr>
        <w:t>...................</w:t>
      </w:r>
      <w:r w:rsidR="009F0946" w:rsidRPr="00387384">
        <w:rPr>
          <w:rFonts w:ascii="Tahoma" w:eastAsia="Times New Roman" w:hAnsi="Tahoma" w:cs="Tahoma"/>
        </w:rPr>
        <w:t>........2023</w:t>
      </w:r>
      <w:r w:rsidRPr="00387384">
        <w:rPr>
          <w:rFonts w:ascii="Tahoma" w:eastAsia="Times New Roman" w:hAnsi="Tahoma" w:cs="Tahoma"/>
        </w:rPr>
        <w:t xml:space="preserve"> r.  w Elblągu pomiędzy</w:t>
      </w:r>
      <w:r w:rsidR="000A0B7D" w:rsidRPr="00387384">
        <w:rPr>
          <w:rFonts w:ascii="Tahoma" w:eastAsia="Times New Roman" w:hAnsi="Tahoma" w:cs="Tahoma"/>
        </w:rPr>
        <w:t>:</w:t>
      </w:r>
      <w:r w:rsidRPr="00387384">
        <w:rPr>
          <w:rFonts w:ascii="Tahoma" w:eastAsia="Times New Roman" w:hAnsi="Tahoma" w:cs="Tahoma"/>
        </w:rPr>
        <w:br/>
      </w:r>
    </w:p>
    <w:p w14:paraId="5B5C4D7C" w14:textId="77777777" w:rsidR="00B55579" w:rsidRPr="00387384" w:rsidRDefault="00B55579" w:rsidP="00B55579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387384">
        <w:rPr>
          <w:rFonts w:ascii="Tahoma" w:hAnsi="Tahoma" w:cs="Tahoma"/>
          <w:b/>
        </w:rPr>
        <w:t>Gminą Miasto Elbląg</w:t>
      </w:r>
      <w:r w:rsidRPr="00387384">
        <w:rPr>
          <w:rFonts w:ascii="Tahoma" w:hAnsi="Tahoma" w:cs="Tahoma"/>
        </w:rPr>
        <w:t xml:space="preserve">, z siedzibą: 82-300 Elbląg, Łączności 1; NIP: 578-305-14-46, </w:t>
      </w:r>
    </w:p>
    <w:p w14:paraId="7F1565B6" w14:textId="77777777" w:rsidR="00B55579" w:rsidRPr="00387384" w:rsidRDefault="00B55579" w:rsidP="00B55579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387384">
        <w:rPr>
          <w:rFonts w:ascii="Tahoma" w:hAnsi="Tahoma" w:cs="Tahoma"/>
        </w:rPr>
        <w:t>reprezentowaną przez:</w:t>
      </w:r>
      <w:ins w:id="0" w:author="Bożena Szyłak" w:date="2022-04-06T12:12:00Z">
        <w:r w:rsidRPr="00387384">
          <w:rPr>
            <w:rFonts w:ascii="Tahoma" w:hAnsi="Tahoma" w:cs="Tahoma"/>
          </w:rPr>
          <w:t xml:space="preserve">    </w:t>
        </w:r>
      </w:ins>
    </w:p>
    <w:p w14:paraId="72EBE4E2" w14:textId="77777777" w:rsidR="00B55579" w:rsidRPr="00387384" w:rsidRDefault="00B55579" w:rsidP="00B55579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387384">
        <w:rPr>
          <w:rFonts w:ascii="Tahoma" w:hAnsi="Tahoma" w:cs="Tahoma"/>
          <w:b/>
        </w:rPr>
        <w:t>Witolda Wróblewskiego</w:t>
      </w:r>
      <w:r w:rsidRPr="00387384">
        <w:rPr>
          <w:rFonts w:ascii="Tahoma" w:hAnsi="Tahoma" w:cs="Tahoma"/>
        </w:rPr>
        <w:t xml:space="preserve">  – Prezydenta Miasta Elbląga,</w:t>
      </w:r>
    </w:p>
    <w:p w14:paraId="5EB8B659" w14:textId="1CE47E5E" w:rsidR="00B55579" w:rsidRPr="00387384" w:rsidRDefault="00B55579" w:rsidP="00B55579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387384">
        <w:rPr>
          <w:rFonts w:ascii="Tahoma" w:eastAsia="SimSun" w:hAnsi="Tahoma" w:cs="Tahoma"/>
        </w:rPr>
        <w:t>zwanym dalej</w:t>
      </w:r>
      <w:r w:rsidRPr="00387384">
        <w:rPr>
          <w:rFonts w:ascii="Tahoma" w:eastAsia="SimSun" w:hAnsi="Tahoma" w:cs="Tahoma"/>
          <w:b/>
        </w:rPr>
        <w:t xml:space="preserve"> Zleceniodawcą</w:t>
      </w:r>
    </w:p>
    <w:p w14:paraId="00000005" w14:textId="77777777" w:rsidR="0023188C" w:rsidRPr="00387384" w:rsidRDefault="0023188C">
      <w:pPr>
        <w:spacing w:line="240" w:lineRule="auto"/>
        <w:jc w:val="both"/>
        <w:rPr>
          <w:rFonts w:ascii="Tahoma" w:eastAsia="Times New Roman" w:hAnsi="Tahoma" w:cs="Tahoma"/>
          <w:b/>
        </w:rPr>
      </w:pPr>
    </w:p>
    <w:p w14:paraId="00000009" w14:textId="479704B2" w:rsidR="0023188C" w:rsidRPr="00387384" w:rsidRDefault="00000000">
      <w:pPr>
        <w:spacing w:line="240" w:lineRule="auto"/>
        <w:jc w:val="both"/>
        <w:rPr>
          <w:rFonts w:ascii="Tahoma" w:eastAsia="Times New Roman" w:hAnsi="Tahoma" w:cs="Tahoma"/>
        </w:rPr>
      </w:pPr>
      <w:r w:rsidRPr="00387384">
        <w:rPr>
          <w:rFonts w:ascii="Tahoma" w:eastAsia="Times New Roman" w:hAnsi="Tahoma" w:cs="Tahoma"/>
        </w:rPr>
        <w:t>a</w:t>
      </w:r>
      <w:r w:rsidRPr="00387384">
        <w:rPr>
          <w:rFonts w:ascii="Tahoma" w:eastAsia="Times New Roman" w:hAnsi="Tahoma" w:cs="Tahoma"/>
        </w:rPr>
        <w:br/>
      </w:r>
      <w:r w:rsidRPr="00387384">
        <w:rPr>
          <w:rFonts w:ascii="Tahoma" w:eastAsia="Times New Roman" w:hAnsi="Tahoma" w:cs="Tahoma"/>
        </w:rPr>
        <w:br/>
      </w:r>
      <w:r w:rsidR="00D125B4">
        <w:rPr>
          <w:rFonts w:ascii="Tahoma" w:hAnsi="Tahoma" w:cs="Tahoma"/>
        </w:rPr>
        <w:t>..............................................</w:t>
      </w:r>
      <w:r w:rsidR="00387384" w:rsidRPr="00387384">
        <w:rPr>
          <w:rFonts w:ascii="Tahoma" w:hAnsi="Tahoma" w:cs="Tahoma"/>
        </w:rPr>
        <w:t>, prowadz</w:t>
      </w:r>
      <w:r w:rsidR="00CE115D">
        <w:rPr>
          <w:rFonts w:ascii="Tahoma" w:hAnsi="Tahoma" w:cs="Tahoma"/>
        </w:rPr>
        <w:t>ą</w:t>
      </w:r>
      <w:r w:rsidR="00387384" w:rsidRPr="00387384">
        <w:rPr>
          <w:rFonts w:ascii="Tahoma" w:hAnsi="Tahoma" w:cs="Tahoma"/>
        </w:rPr>
        <w:t>cym działa</w:t>
      </w:r>
      <w:r w:rsidR="00CE115D">
        <w:rPr>
          <w:rFonts w:ascii="Tahoma" w:hAnsi="Tahoma" w:cs="Tahoma"/>
        </w:rPr>
        <w:t>l</w:t>
      </w:r>
      <w:r w:rsidR="00387384" w:rsidRPr="00387384">
        <w:rPr>
          <w:rFonts w:ascii="Tahoma" w:hAnsi="Tahoma" w:cs="Tahoma"/>
        </w:rPr>
        <w:t xml:space="preserve">ność gospodarczą pod nazwą </w:t>
      </w:r>
      <w:r w:rsidR="00D125B4">
        <w:rPr>
          <w:rFonts w:ascii="Tahoma" w:hAnsi="Tahoma" w:cs="Tahoma"/>
        </w:rPr>
        <w:t>...........................</w:t>
      </w:r>
      <w:r w:rsidR="00387384" w:rsidRPr="00387384">
        <w:rPr>
          <w:rFonts w:ascii="Tahoma" w:hAnsi="Tahoma" w:cs="Tahoma"/>
        </w:rPr>
        <w:t xml:space="preserve">  z siedzibą </w:t>
      </w:r>
      <w:bookmarkStart w:id="1" w:name="_Hlk138140594"/>
      <w:r w:rsidR="00D125B4">
        <w:rPr>
          <w:rFonts w:ascii="Tahoma" w:hAnsi="Tahoma" w:cs="Tahoma"/>
        </w:rPr>
        <w:t>...........................................................................................</w:t>
      </w:r>
      <w:r w:rsidR="00387384" w:rsidRPr="00387384">
        <w:rPr>
          <w:rFonts w:ascii="Tahoma" w:hAnsi="Tahoma" w:cs="Tahoma"/>
        </w:rPr>
        <w:t xml:space="preserve">, </w:t>
      </w:r>
      <w:bookmarkEnd w:id="1"/>
      <w:r w:rsidRPr="00387384">
        <w:rPr>
          <w:rFonts w:ascii="Tahoma" w:eastAsia="Times New Roman" w:hAnsi="Tahoma" w:cs="Tahoma"/>
        </w:rPr>
        <w:t xml:space="preserve">zwanym w dalszej części </w:t>
      </w:r>
      <w:r w:rsidRPr="00E27FFE">
        <w:rPr>
          <w:rFonts w:ascii="Tahoma" w:eastAsia="Times New Roman" w:hAnsi="Tahoma" w:cs="Tahoma"/>
          <w:b/>
          <w:bCs/>
        </w:rPr>
        <w:t>Z</w:t>
      </w:r>
      <w:r w:rsidR="00E27FFE" w:rsidRPr="00E27FFE">
        <w:rPr>
          <w:rFonts w:ascii="Tahoma" w:eastAsia="Times New Roman" w:hAnsi="Tahoma" w:cs="Tahoma"/>
          <w:b/>
          <w:bCs/>
        </w:rPr>
        <w:t>leceniobiorcą</w:t>
      </w:r>
      <w:r w:rsidRPr="00387384">
        <w:rPr>
          <w:rFonts w:ascii="Tahoma" w:eastAsia="Times New Roman" w:hAnsi="Tahoma" w:cs="Tahoma"/>
        </w:rPr>
        <w:t>.</w:t>
      </w:r>
      <w:r w:rsidRPr="00387384">
        <w:rPr>
          <w:rFonts w:ascii="Tahoma" w:eastAsia="Times New Roman" w:hAnsi="Tahoma" w:cs="Tahoma"/>
        </w:rPr>
        <w:br/>
      </w:r>
    </w:p>
    <w:p w14:paraId="7E8FF3B2" w14:textId="2AA987AF" w:rsidR="00F071B5" w:rsidRPr="00387384" w:rsidRDefault="00F071B5" w:rsidP="00F071B5">
      <w:pPr>
        <w:spacing w:after="80"/>
        <w:rPr>
          <w:rFonts w:ascii="Tahoma" w:hAnsi="Tahoma" w:cs="Tahoma"/>
          <w:b/>
          <w:color w:val="000000"/>
        </w:rPr>
      </w:pPr>
      <w:r w:rsidRPr="00387384">
        <w:rPr>
          <w:rFonts w:ascii="Tahoma" w:hAnsi="Tahoma" w:cs="Tahoma"/>
          <w:i/>
        </w:rPr>
        <w:t xml:space="preserve">Umowa zawarta z Wykonawcą wybranym w postępowaniu o udzieleniu zamówienia, którego wartość nie przekracza 130 tysięcy złotych, </w:t>
      </w:r>
      <w:r w:rsidR="00387384" w:rsidRPr="00387384">
        <w:rPr>
          <w:rFonts w:ascii="Tahoma" w:hAnsi="Tahoma" w:cs="Tahoma"/>
          <w:b/>
          <w:bCs/>
          <w:i/>
        </w:rPr>
        <w:t xml:space="preserve">ZP - </w:t>
      </w:r>
      <w:r w:rsidR="00D125B4">
        <w:rPr>
          <w:rFonts w:ascii="Tahoma" w:hAnsi="Tahoma" w:cs="Tahoma"/>
          <w:b/>
          <w:bCs/>
          <w:i/>
        </w:rPr>
        <w:t>............</w:t>
      </w:r>
      <w:r w:rsidR="00387384" w:rsidRPr="00387384">
        <w:rPr>
          <w:rFonts w:ascii="Tahoma" w:hAnsi="Tahoma" w:cs="Tahoma"/>
          <w:b/>
          <w:bCs/>
          <w:i/>
        </w:rPr>
        <w:t>/2023</w:t>
      </w:r>
    </w:p>
    <w:p w14:paraId="7088E703" w14:textId="4F133F7F" w:rsidR="00F071B5" w:rsidRPr="00387384" w:rsidRDefault="00F071B5">
      <w:pPr>
        <w:spacing w:line="240" w:lineRule="auto"/>
        <w:jc w:val="both"/>
        <w:rPr>
          <w:rFonts w:ascii="Tahoma" w:eastAsia="Times New Roman" w:hAnsi="Tahoma" w:cs="Tahoma"/>
        </w:rPr>
      </w:pPr>
    </w:p>
    <w:p w14:paraId="3077CA12" w14:textId="77777777" w:rsidR="00F071B5" w:rsidRPr="00387384" w:rsidRDefault="00F071B5">
      <w:pPr>
        <w:spacing w:line="240" w:lineRule="auto"/>
        <w:jc w:val="both"/>
        <w:rPr>
          <w:rFonts w:ascii="Tahoma" w:eastAsia="Times New Roman" w:hAnsi="Tahoma" w:cs="Tahoma"/>
        </w:rPr>
      </w:pPr>
    </w:p>
    <w:p w14:paraId="0000000A" w14:textId="14A6F871" w:rsidR="0023188C" w:rsidRPr="00387384" w:rsidRDefault="00000000">
      <w:pPr>
        <w:spacing w:line="240" w:lineRule="auto"/>
        <w:jc w:val="center"/>
        <w:rPr>
          <w:rFonts w:ascii="Tahoma" w:eastAsia="Times New Roman" w:hAnsi="Tahoma" w:cs="Tahoma"/>
          <w:b/>
        </w:rPr>
      </w:pPr>
      <w:r w:rsidRPr="00387384">
        <w:rPr>
          <w:rFonts w:ascii="Tahoma" w:eastAsia="Times New Roman" w:hAnsi="Tahoma" w:cs="Tahoma"/>
          <w:b/>
        </w:rPr>
        <w:t>§ 1</w:t>
      </w:r>
    </w:p>
    <w:p w14:paraId="6495B295" w14:textId="77777777" w:rsidR="008066ED" w:rsidRPr="00387384" w:rsidRDefault="008066ED">
      <w:pPr>
        <w:spacing w:line="240" w:lineRule="auto"/>
        <w:jc w:val="center"/>
        <w:rPr>
          <w:rFonts w:ascii="Tahoma" w:eastAsia="Times New Roman" w:hAnsi="Tahoma" w:cs="Tahoma"/>
          <w:b/>
        </w:rPr>
      </w:pPr>
    </w:p>
    <w:p w14:paraId="0000000B" w14:textId="60405556" w:rsidR="0023188C" w:rsidRPr="00387384" w:rsidRDefault="00000000">
      <w:pPr>
        <w:spacing w:line="240" w:lineRule="auto"/>
        <w:jc w:val="both"/>
        <w:rPr>
          <w:rFonts w:ascii="Tahoma" w:eastAsia="Times New Roman" w:hAnsi="Tahoma" w:cs="Tahoma"/>
        </w:rPr>
      </w:pPr>
      <w:r w:rsidRPr="00387384">
        <w:rPr>
          <w:rFonts w:ascii="Tahoma" w:eastAsia="Times New Roman" w:hAnsi="Tahoma" w:cs="Tahoma"/>
        </w:rPr>
        <w:t xml:space="preserve">1. </w:t>
      </w:r>
      <w:r w:rsidRPr="00387384">
        <w:rPr>
          <w:rFonts w:ascii="Tahoma" w:eastAsia="Times New Roman" w:hAnsi="Tahoma" w:cs="Tahoma"/>
          <w:b/>
          <w:bCs/>
        </w:rPr>
        <w:t>ZLECENIODAWCA</w:t>
      </w:r>
      <w:r w:rsidRPr="00387384">
        <w:rPr>
          <w:rFonts w:ascii="Tahoma" w:eastAsia="Times New Roman" w:hAnsi="Tahoma" w:cs="Tahoma"/>
        </w:rPr>
        <w:t xml:space="preserve"> oświadcza, że jest organizatorem </w:t>
      </w:r>
      <w:r w:rsidR="00D125B4">
        <w:rPr>
          <w:rFonts w:ascii="Tahoma" w:eastAsia="Times New Roman" w:hAnsi="Tahoma" w:cs="Tahoma"/>
        </w:rPr>
        <w:t xml:space="preserve">uroczystości wręczenia nagrody TUUS i koncertu Elbląskiej Orkiestry Kameralnej, </w:t>
      </w:r>
      <w:r w:rsidRPr="00387384">
        <w:rPr>
          <w:rFonts w:ascii="Tahoma" w:eastAsia="Times New Roman" w:hAnsi="Tahoma" w:cs="Tahoma"/>
        </w:rPr>
        <w:t>któr</w:t>
      </w:r>
      <w:r w:rsidR="00D125B4">
        <w:rPr>
          <w:rFonts w:ascii="Tahoma" w:eastAsia="Times New Roman" w:hAnsi="Tahoma" w:cs="Tahoma"/>
        </w:rPr>
        <w:t>e</w:t>
      </w:r>
      <w:r w:rsidRPr="00387384">
        <w:rPr>
          <w:rFonts w:ascii="Tahoma" w:eastAsia="Times New Roman" w:hAnsi="Tahoma" w:cs="Tahoma"/>
        </w:rPr>
        <w:t xml:space="preserve"> odbęd</w:t>
      </w:r>
      <w:r w:rsidR="00D125B4">
        <w:rPr>
          <w:rFonts w:ascii="Tahoma" w:eastAsia="Times New Roman" w:hAnsi="Tahoma" w:cs="Tahoma"/>
        </w:rPr>
        <w:t>ą</w:t>
      </w:r>
      <w:r w:rsidRPr="00387384">
        <w:rPr>
          <w:rFonts w:ascii="Tahoma" w:eastAsia="Times New Roman" w:hAnsi="Tahoma" w:cs="Tahoma"/>
        </w:rPr>
        <w:t xml:space="preserve"> się w dniu </w:t>
      </w:r>
      <w:r w:rsidR="00D125B4">
        <w:rPr>
          <w:rFonts w:ascii="Tahoma" w:eastAsia="Times New Roman" w:hAnsi="Tahoma" w:cs="Tahoma"/>
        </w:rPr>
        <w:t>26 października 2023</w:t>
      </w:r>
      <w:r w:rsidRPr="00387384">
        <w:rPr>
          <w:rFonts w:ascii="Tahoma" w:eastAsia="Times New Roman" w:hAnsi="Tahoma" w:cs="Tahoma"/>
        </w:rPr>
        <w:t xml:space="preserve"> r. w Elblągu </w:t>
      </w:r>
      <w:r w:rsidR="009F0946" w:rsidRPr="00387384">
        <w:rPr>
          <w:rFonts w:ascii="Tahoma" w:eastAsia="Times New Roman" w:hAnsi="Tahoma" w:cs="Tahoma"/>
        </w:rPr>
        <w:t xml:space="preserve">na scenie ustawionej </w:t>
      </w:r>
      <w:r w:rsidR="00D125B4">
        <w:rPr>
          <w:rFonts w:ascii="Tahoma" w:eastAsia="Times New Roman" w:hAnsi="Tahoma" w:cs="Tahoma"/>
        </w:rPr>
        <w:t xml:space="preserve">w Hali Sportowo – Widowiskowej w Elblągu przy al. Grunwaldzkiej 135 </w:t>
      </w:r>
      <w:r w:rsidRPr="00387384">
        <w:rPr>
          <w:rFonts w:ascii="Tahoma" w:eastAsia="Times New Roman" w:hAnsi="Tahoma" w:cs="Tahoma"/>
        </w:rPr>
        <w:t>i</w:t>
      </w:r>
      <w:r w:rsidR="00D125B4">
        <w:rPr>
          <w:rFonts w:ascii="Tahoma" w:eastAsia="Times New Roman" w:hAnsi="Tahoma" w:cs="Tahoma"/>
        </w:rPr>
        <w:t xml:space="preserve"> </w:t>
      </w:r>
      <w:r w:rsidRPr="00387384">
        <w:rPr>
          <w:rFonts w:ascii="Tahoma" w:eastAsia="Times New Roman" w:hAnsi="Tahoma" w:cs="Tahoma"/>
        </w:rPr>
        <w:t>że jest upoważniony do zawierania wszelkich umów związanych z organizacją w/w</w:t>
      </w:r>
      <w:r w:rsidR="009F0946" w:rsidRPr="00387384">
        <w:rPr>
          <w:rFonts w:ascii="Tahoma" w:eastAsia="Times New Roman" w:hAnsi="Tahoma" w:cs="Tahoma"/>
        </w:rPr>
        <w:t xml:space="preserve"> </w:t>
      </w:r>
      <w:r w:rsidRPr="00387384">
        <w:rPr>
          <w:rFonts w:ascii="Tahoma" w:eastAsia="Times New Roman" w:hAnsi="Tahoma" w:cs="Tahoma"/>
        </w:rPr>
        <w:t>wydarzenia.</w:t>
      </w:r>
      <w:r w:rsidRPr="00387384">
        <w:rPr>
          <w:rFonts w:ascii="Tahoma" w:eastAsia="Times New Roman" w:hAnsi="Tahoma" w:cs="Tahoma"/>
        </w:rPr>
        <w:br/>
        <w:t>2. Przedmiotem umowy jest realizacja przez ZLECENIOBIORCĘ obsługi technicznej wydarzenia, o któr</w:t>
      </w:r>
      <w:r w:rsidR="00051C9F">
        <w:rPr>
          <w:rFonts w:ascii="Tahoma" w:eastAsia="Times New Roman" w:hAnsi="Tahoma" w:cs="Tahoma"/>
        </w:rPr>
        <w:t>ym</w:t>
      </w:r>
      <w:r w:rsidRPr="00387384">
        <w:rPr>
          <w:rFonts w:ascii="Tahoma" w:eastAsia="Times New Roman" w:hAnsi="Tahoma" w:cs="Tahoma"/>
        </w:rPr>
        <w:t xml:space="preserve"> mowa w §1 pkt.1., w zakresie nagłośnienia</w:t>
      </w:r>
      <w:r w:rsidR="00D125B4">
        <w:rPr>
          <w:rFonts w:ascii="Tahoma" w:eastAsia="Times New Roman" w:hAnsi="Tahoma" w:cs="Tahoma"/>
        </w:rPr>
        <w:t xml:space="preserve">, oświetlenia i </w:t>
      </w:r>
      <w:r w:rsidR="00051C9F">
        <w:rPr>
          <w:rFonts w:ascii="Tahoma" w:eastAsia="Times New Roman" w:hAnsi="Tahoma" w:cs="Tahoma"/>
        </w:rPr>
        <w:t>realizacji dźwięku i oświetlenia</w:t>
      </w:r>
      <w:r w:rsidR="00CE115D">
        <w:rPr>
          <w:rFonts w:ascii="Tahoma" w:eastAsia="Times New Roman" w:hAnsi="Tahoma" w:cs="Tahoma"/>
        </w:rPr>
        <w:t xml:space="preserve"> w tym również obsługi próby przed tym wydarzeniem.</w:t>
      </w:r>
    </w:p>
    <w:p w14:paraId="0000000C" w14:textId="5DF0EC6C" w:rsidR="0023188C" w:rsidRPr="00387384" w:rsidRDefault="00000000">
      <w:pPr>
        <w:spacing w:line="240" w:lineRule="auto"/>
        <w:jc w:val="center"/>
        <w:rPr>
          <w:rFonts w:ascii="Tahoma" w:eastAsia="Times New Roman" w:hAnsi="Tahoma" w:cs="Tahoma"/>
          <w:b/>
        </w:rPr>
      </w:pPr>
      <w:bookmarkStart w:id="2" w:name="_heading=h.gjdgxs" w:colFirst="0" w:colLast="0"/>
      <w:bookmarkEnd w:id="2"/>
      <w:r w:rsidRPr="00387384">
        <w:rPr>
          <w:rFonts w:ascii="Tahoma" w:eastAsia="Times New Roman" w:hAnsi="Tahoma" w:cs="Tahoma"/>
          <w:b/>
        </w:rPr>
        <w:br/>
      </w:r>
      <w:r w:rsidRPr="00387384">
        <w:rPr>
          <w:rFonts w:ascii="Tahoma" w:eastAsia="Times New Roman" w:hAnsi="Tahoma" w:cs="Tahoma"/>
          <w:b/>
        </w:rPr>
        <w:br/>
        <w:t xml:space="preserve">§ </w:t>
      </w:r>
      <w:r w:rsidR="008066ED" w:rsidRPr="00387384">
        <w:rPr>
          <w:rFonts w:ascii="Tahoma" w:eastAsia="Times New Roman" w:hAnsi="Tahoma" w:cs="Tahoma"/>
          <w:b/>
        </w:rPr>
        <w:t>2</w:t>
      </w:r>
    </w:p>
    <w:p w14:paraId="7EAAD375" w14:textId="77777777" w:rsidR="008066ED" w:rsidRPr="00387384" w:rsidRDefault="008066ED">
      <w:pPr>
        <w:spacing w:line="240" w:lineRule="auto"/>
        <w:jc w:val="center"/>
        <w:rPr>
          <w:rFonts w:ascii="Tahoma" w:eastAsia="Times New Roman" w:hAnsi="Tahoma" w:cs="Tahoma"/>
          <w:b/>
        </w:rPr>
      </w:pPr>
    </w:p>
    <w:p w14:paraId="6B8EF995" w14:textId="665E128E" w:rsidR="008066ED" w:rsidRPr="00387384" w:rsidRDefault="008066ED" w:rsidP="00DA509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ahoma" w:eastAsia="Times New Roman" w:hAnsi="Tahoma" w:cs="Tahoma"/>
          <w:strike/>
          <w:color w:val="000000"/>
        </w:rPr>
      </w:pPr>
      <w:r w:rsidRPr="00387384">
        <w:rPr>
          <w:rFonts w:ascii="Tahoma" w:eastAsia="Times New Roman" w:hAnsi="Tahoma" w:cs="Tahoma"/>
          <w:color w:val="000000"/>
        </w:rPr>
        <w:t xml:space="preserve">Zleceniodawca obowiązuje się do uiszczenia na rzecz Zleceniobiorcy kwoty </w:t>
      </w:r>
      <w:r w:rsidRPr="00387384">
        <w:rPr>
          <w:rFonts w:ascii="Tahoma" w:eastAsia="Times New Roman" w:hAnsi="Tahoma" w:cs="Tahoma"/>
          <w:color w:val="000000"/>
        </w:rPr>
        <w:br/>
      </w:r>
      <w:r w:rsidR="00D125B4">
        <w:rPr>
          <w:rFonts w:ascii="Tahoma" w:eastAsia="Times New Roman" w:hAnsi="Tahoma" w:cs="Tahoma"/>
          <w:color w:val="000000"/>
        </w:rPr>
        <w:t>........................</w:t>
      </w:r>
      <w:r w:rsidRPr="00387384">
        <w:rPr>
          <w:rFonts w:ascii="Tahoma" w:eastAsia="Times New Roman" w:hAnsi="Tahoma" w:cs="Tahoma"/>
          <w:color w:val="000000"/>
        </w:rPr>
        <w:t xml:space="preserve"> zł netto ( słownie: </w:t>
      </w:r>
      <w:r w:rsidR="00D125B4">
        <w:rPr>
          <w:rFonts w:ascii="Tahoma" w:eastAsia="Times New Roman" w:hAnsi="Tahoma" w:cs="Tahoma"/>
          <w:color w:val="000000"/>
        </w:rPr>
        <w:t>...................................</w:t>
      </w:r>
      <w:r w:rsidR="00DA509F" w:rsidRPr="00387384">
        <w:rPr>
          <w:rFonts w:ascii="Tahoma" w:eastAsia="Times New Roman" w:hAnsi="Tahoma" w:cs="Tahoma"/>
          <w:color w:val="000000"/>
        </w:rPr>
        <w:t xml:space="preserve"> </w:t>
      </w:r>
      <w:r w:rsidRPr="00387384">
        <w:rPr>
          <w:rFonts w:ascii="Tahoma" w:eastAsia="Times New Roman" w:hAnsi="Tahoma" w:cs="Tahoma"/>
          <w:color w:val="000000"/>
        </w:rPr>
        <w:t xml:space="preserve"> złotych netto),  Vat </w:t>
      </w:r>
      <w:r w:rsidR="00051C9F">
        <w:rPr>
          <w:rFonts w:ascii="Tahoma" w:eastAsia="Times New Roman" w:hAnsi="Tahoma" w:cs="Tahoma"/>
          <w:color w:val="000000"/>
        </w:rPr>
        <w:t>.......</w:t>
      </w:r>
      <w:r w:rsidRPr="00387384">
        <w:rPr>
          <w:rFonts w:ascii="Tahoma" w:eastAsia="Times New Roman" w:hAnsi="Tahoma" w:cs="Tahoma"/>
        </w:rPr>
        <w:t xml:space="preserve"> </w:t>
      </w:r>
      <w:r w:rsidR="00051C9F">
        <w:rPr>
          <w:rFonts w:ascii="Tahoma" w:eastAsia="Times New Roman" w:hAnsi="Tahoma" w:cs="Tahoma"/>
        </w:rPr>
        <w:t xml:space="preserve">% </w:t>
      </w:r>
      <w:r w:rsidRPr="00387384">
        <w:rPr>
          <w:rFonts w:ascii="Tahoma" w:eastAsia="Times New Roman" w:hAnsi="Tahoma" w:cs="Tahoma"/>
          <w:color w:val="000000"/>
        </w:rPr>
        <w:t>co daje brutto</w:t>
      </w:r>
      <w:r w:rsidRPr="00387384">
        <w:rPr>
          <w:rFonts w:ascii="Tahoma" w:eastAsia="Times New Roman" w:hAnsi="Tahoma" w:cs="Tahoma"/>
        </w:rPr>
        <w:t xml:space="preserve"> </w:t>
      </w:r>
      <w:r w:rsidR="00D125B4">
        <w:rPr>
          <w:rFonts w:ascii="Tahoma" w:eastAsia="Times New Roman" w:hAnsi="Tahoma" w:cs="Tahoma"/>
        </w:rPr>
        <w:t>......................</w:t>
      </w:r>
      <w:r w:rsidRPr="00387384">
        <w:rPr>
          <w:rFonts w:ascii="Tahoma" w:eastAsia="Times New Roman" w:hAnsi="Tahoma" w:cs="Tahoma"/>
        </w:rPr>
        <w:t xml:space="preserve"> zł </w:t>
      </w:r>
      <w:r w:rsidRPr="00387384">
        <w:rPr>
          <w:rFonts w:ascii="Tahoma" w:eastAsia="Times New Roman" w:hAnsi="Tahoma" w:cs="Tahoma"/>
          <w:color w:val="000000"/>
        </w:rPr>
        <w:t xml:space="preserve">(słownie: </w:t>
      </w:r>
      <w:r w:rsidR="00D125B4">
        <w:rPr>
          <w:rFonts w:ascii="Tahoma" w:eastAsia="Times New Roman" w:hAnsi="Tahoma" w:cs="Tahoma"/>
          <w:color w:val="000000"/>
        </w:rPr>
        <w:t>.................................</w:t>
      </w:r>
      <w:r w:rsidRPr="00387384">
        <w:rPr>
          <w:rFonts w:ascii="Tahoma" w:eastAsia="Times New Roman" w:hAnsi="Tahoma" w:cs="Tahoma"/>
        </w:rPr>
        <w:t xml:space="preserve"> złotych</w:t>
      </w:r>
      <w:r w:rsidR="00DA509F" w:rsidRPr="00387384">
        <w:rPr>
          <w:rFonts w:ascii="Tahoma" w:eastAsia="Times New Roman" w:hAnsi="Tahoma" w:cs="Tahoma"/>
        </w:rPr>
        <w:t xml:space="preserve"> brutto)</w:t>
      </w:r>
      <w:r w:rsidRPr="00387384">
        <w:rPr>
          <w:rFonts w:ascii="Tahoma" w:eastAsia="Times New Roman" w:hAnsi="Tahoma" w:cs="Tahoma"/>
        </w:rPr>
        <w:t xml:space="preserve"> </w:t>
      </w:r>
      <w:r w:rsidRPr="00387384">
        <w:rPr>
          <w:rFonts w:ascii="Tahoma" w:eastAsia="Times New Roman" w:hAnsi="Tahoma" w:cs="Tahoma"/>
          <w:color w:val="000000"/>
        </w:rPr>
        <w:t xml:space="preserve">tytułem wynagrodzenia </w:t>
      </w:r>
      <w:r w:rsidR="00DA509F" w:rsidRPr="00387384">
        <w:rPr>
          <w:rFonts w:ascii="Tahoma" w:eastAsia="Times New Roman" w:hAnsi="Tahoma" w:cs="Tahoma"/>
          <w:color w:val="000000"/>
        </w:rPr>
        <w:t>płatne</w:t>
      </w:r>
      <w:r w:rsidR="00051C9F">
        <w:rPr>
          <w:rFonts w:ascii="Tahoma" w:eastAsia="Times New Roman" w:hAnsi="Tahoma" w:cs="Tahoma"/>
          <w:color w:val="000000"/>
        </w:rPr>
        <w:t>go</w:t>
      </w:r>
      <w:r w:rsidR="00DA509F" w:rsidRPr="00387384">
        <w:rPr>
          <w:rFonts w:ascii="Tahoma" w:eastAsia="Times New Roman" w:hAnsi="Tahoma" w:cs="Tahoma"/>
          <w:color w:val="000000"/>
        </w:rPr>
        <w:t xml:space="preserve"> </w:t>
      </w:r>
      <w:r w:rsidRPr="00387384">
        <w:rPr>
          <w:rFonts w:ascii="Tahoma" w:eastAsia="Times New Roman" w:hAnsi="Tahoma" w:cs="Tahoma"/>
          <w:color w:val="000000"/>
        </w:rPr>
        <w:t>w terminie 30 dni od daty prawidłowo wykonanego przedmiotu umowy</w:t>
      </w:r>
      <w:r w:rsidR="00051C9F">
        <w:rPr>
          <w:rFonts w:ascii="Tahoma" w:eastAsia="Times New Roman" w:hAnsi="Tahoma" w:cs="Tahoma"/>
          <w:color w:val="000000"/>
        </w:rPr>
        <w:t xml:space="preserve"> o którym mowa w </w:t>
      </w:r>
      <w:r w:rsidR="00051C9F" w:rsidRPr="00387384">
        <w:rPr>
          <w:rFonts w:ascii="Tahoma" w:eastAsia="Times New Roman" w:hAnsi="Tahoma" w:cs="Tahoma"/>
          <w:b/>
        </w:rPr>
        <w:t>§</w:t>
      </w:r>
      <w:r w:rsidR="00051C9F">
        <w:rPr>
          <w:rFonts w:ascii="Tahoma" w:eastAsia="Times New Roman" w:hAnsi="Tahoma" w:cs="Tahoma"/>
          <w:color w:val="000000"/>
        </w:rPr>
        <w:t xml:space="preserve"> 3</w:t>
      </w:r>
      <w:r w:rsidRPr="00387384">
        <w:rPr>
          <w:rFonts w:ascii="Tahoma" w:eastAsia="Times New Roman" w:hAnsi="Tahoma" w:cs="Tahoma"/>
          <w:color w:val="000000"/>
        </w:rPr>
        <w:t xml:space="preserve"> i dostarczenia Zleceniodawcy prawidłowo wystawionej faktury</w:t>
      </w:r>
      <w:r w:rsidR="00051C9F">
        <w:rPr>
          <w:rFonts w:ascii="Tahoma" w:eastAsia="Times New Roman" w:hAnsi="Tahoma" w:cs="Tahoma"/>
          <w:color w:val="000000"/>
        </w:rPr>
        <w:t>.</w:t>
      </w:r>
      <w:r w:rsidRPr="00387384">
        <w:rPr>
          <w:rFonts w:ascii="Tahoma" w:eastAsia="Times New Roman" w:hAnsi="Tahoma" w:cs="Tahoma"/>
          <w:color w:val="000000"/>
        </w:rPr>
        <w:t xml:space="preserve"> </w:t>
      </w:r>
    </w:p>
    <w:p w14:paraId="3FA39A90" w14:textId="77777777" w:rsidR="008066ED" w:rsidRPr="00387384" w:rsidRDefault="008066ED">
      <w:pPr>
        <w:spacing w:line="240" w:lineRule="auto"/>
        <w:jc w:val="center"/>
        <w:rPr>
          <w:rFonts w:ascii="Tahoma" w:eastAsia="Times New Roman" w:hAnsi="Tahoma" w:cs="Tahoma"/>
          <w:b/>
        </w:rPr>
      </w:pPr>
    </w:p>
    <w:p w14:paraId="20DB0067" w14:textId="0CAB375A" w:rsidR="008066ED" w:rsidRPr="00387384" w:rsidRDefault="008066ED">
      <w:pPr>
        <w:spacing w:line="240" w:lineRule="auto"/>
        <w:jc w:val="center"/>
        <w:rPr>
          <w:rFonts w:ascii="Tahoma" w:eastAsia="Times New Roman" w:hAnsi="Tahoma" w:cs="Tahoma"/>
          <w:b/>
        </w:rPr>
      </w:pPr>
    </w:p>
    <w:p w14:paraId="1F77398F" w14:textId="77777777" w:rsidR="008066ED" w:rsidRPr="00387384" w:rsidRDefault="008066ED">
      <w:pPr>
        <w:spacing w:line="240" w:lineRule="auto"/>
        <w:jc w:val="center"/>
        <w:rPr>
          <w:rFonts w:ascii="Tahoma" w:eastAsia="Times New Roman" w:hAnsi="Tahoma" w:cs="Tahoma"/>
          <w:b/>
        </w:rPr>
      </w:pPr>
    </w:p>
    <w:p w14:paraId="0000000E" w14:textId="77777777" w:rsidR="0023188C" w:rsidRPr="00387384" w:rsidRDefault="00000000">
      <w:pPr>
        <w:spacing w:line="240" w:lineRule="auto"/>
        <w:jc w:val="both"/>
        <w:rPr>
          <w:rFonts w:ascii="Tahoma" w:eastAsia="Times New Roman" w:hAnsi="Tahoma" w:cs="Tahoma"/>
          <w:b/>
        </w:rPr>
      </w:pPr>
      <w:r w:rsidRPr="00387384">
        <w:rPr>
          <w:rFonts w:ascii="Tahoma" w:eastAsia="Times New Roman" w:hAnsi="Tahoma" w:cs="Tahoma"/>
          <w:b/>
        </w:rPr>
        <w:t xml:space="preserve">                                                                       § 3</w:t>
      </w:r>
    </w:p>
    <w:p w14:paraId="0000000F" w14:textId="77777777" w:rsidR="0023188C" w:rsidRPr="00387384" w:rsidRDefault="0023188C">
      <w:pPr>
        <w:spacing w:line="240" w:lineRule="auto"/>
        <w:jc w:val="both"/>
        <w:rPr>
          <w:rFonts w:ascii="Tahoma" w:eastAsia="Times New Roman" w:hAnsi="Tahoma" w:cs="Tahoma"/>
          <w:b/>
        </w:rPr>
      </w:pPr>
    </w:p>
    <w:p w14:paraId="00000010" w14:textId="77777777" w:rsidR="0023188C" w:rsidRPr="00387384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ahoma" w:eastAsia="Times New Roman" w:hAnsi="Tahoma" w:cs="Tahoma"/>
          <w:color w:val="000000"/>
        </w:rPr>
      </w:pPr>
      <w:r w:rsidRPr="00387384">
        <w:rPr>
          <w:rFonts w:ascii="Tahoma" w:eastAsia="Times New Roman" w:hAnsi="Tahoma" w:cs="Tahoma"/>
          <w:color w:val="000000"/>
        </w:rPr>
        <w:t xml:space="preserve">Zleceniobiorca oświadcza iż dysponuje umiejętnościami, doświadczeniem oraz </w:t>
      </w:r>
      <w:r w:rsidRPr="00387384">
        <w:rPr>
          <w:rFonts w:ascii="Tahoma" w:eastAsia="Times New Roman" w:hAnsi="Tahoma" w:cs="Tahoma"/>
        </w:rPr>
        <w:t>zasobami</w:t>
      </w:r>
      <w:r w:rsidRPr="00387384">
        <w:rPr>
          <w:rFonts w:ascii="Tahoma" w:eastAsia="Times New Roman" w:hAnsi="Tahoma" w:cs="Tahoma"/>
          <w:color w:val="000000"/>
        </w:rPr>
        <w:t xml:space="preserve"> sprzętu w celu właściwego wykonania przedmiotu usługi obejmującej:</w:t>
      </w:r>
    </w:p>
    <w:p w14:paraId="00000011" w14:textId="77777777" w:rsidR="0023188C" w:rsidRPr="00387384" w:rsidRDefault="0023188C">
      <w:pPr>
        <w:spacing w:line="240" w:lineRule="auto"/>
        <w:jc w:val="both"/>
        <w:rPr>
          <w:rFonts w:ascii="Tahoma" w:eastAsia="Times New Roman" w:hAnsi="Tahoma" w:cs="Tahoma"/>
        </w:rPr>
      </w:pPr>
    </w:p>
    <w:p w14:paraId="055DE17E" w14:textId="77777777" w:rsidR="00DA509F" w:rsidRPr="00387384" w:rsidRDefault="00DA509F" w:rsidP="008066ED">
      <w:pPr>
        <w:spacing w:line="240" w:lineRule="auto"/>
        <w:ind w:left="709"/>
        <w:jc w:val="both"/>
        <w:rPr>
          <w:rFonts w:ascii="Tahoma" w:eastAsia="Times New Roman" w:hAnsi="Tahoma" w:cs="Tahoma"/>
        </w:rPr>
      </w:pPr>
    </w:p>
    <w:p w14:paraId="00000012" w14:textId="612B0174" w:rsidR="0023188C" w:rsidRPr="00387384" w:rsidRDefault="00000000" w:rsidP="008066ED">
      <w:pPr>
        <w:spacing w:line="240" w:lineRule="auto"/>
        <w:ind w:left="709"/>
        <w:jc w:val="both"/>
        <w:rPr>
          <w:rFonts w:ascii="Tahoma" w:eastAsia="Times New Roman" w:hAnsi="Tahoma" w:cs="Tahoma"/>
        </w:rPr>
      </w:pPr>
      <w:r w:rsidRPr="00387384">
        <w:rPr>
          <w:rFonts w:ascii="Tahoma" w:eastAsia="Times New Roman" w:hAnsi="Tahoma" w:cs="Tahoma"/>
        </w:rPr>
        <w:br/>
      </w:r>
    </w:p>
    <w:p w14:paraId="62F4AED1" w14:textId="009ED2B3" w:rsidR="00DA509F" w:rsidRDefault="00051C9F" w:rsidP="00DA509F">
      <w:pPr>
        <w:spacing w:line="240" w:lineRule="auto"/>
        <w:ind w:left="709"/>
        <w:jc w:val="both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 xml:space="preserve">a) </w:t>
      </w:r>
      <w:r w:rsidR="00D125B4">
        <w:rPr>
          <w:rFonts w:ascii="Tahoma" w:eastAsia="Times New Roman" w:hAnsi="Tahoma" w:cs="Tahoma"/>
        </w:rPr>
        <w:t>dostarczenie</w:t>
      </w:r>
      <w:r w:rsidR="00647E34">
        <w:rPr>
          <w:rFonts w:ascii="Tahoma" w:eastAsia="Times New Roman" w:hAnsi="Tahoma" w:cs="Tahoma"/>
        </w:rPr>
        <w:t xml:space="preserve">, montaż, demontaż </w:t>
      </w:r>
      <w:r w:rsidR="00D125B4">
        <w:rPr>
          <w:rFonts w:ascii="Tahoma" w:eastAsia="Times New Roman" w:hAnsi="Tahoma" w:cs="Tahoma"/>
        </w:rPr>
        <w:t xml:space="preserve"> i </w:t>
      </w:r>
      <w:r w:rsidR="00DA509F" w:rsidRPr="00387384">
        <w:rPr>
          <w:rFonts w:ascii="Tahoma" w:eastAsia="Times New Roman" w:hAnsi="Tahoma" w:cs="Tahoma"/>
        </w:rPr>
        <w:t xml:space="preserve"> obsługę aparatury nagłośnieniowej zgodnie z dostarczonymi </w:t>
      </w:r>
      <w:proofErr w:type="spellStart"/>
      <w:r w:rsidR="00DA509F" w:rsidRPr="00387384">
        <w:rPr>
          <w:rFonts w:ascii="Tahoma" w:eastAsia="Times New Roman" w:hAnsi="Tahoma" w:cs="Tahoma"/>
        </w:rPr>
        <w:t>riderami</w:t>
      </w:r>
      <w:proofErr w:type="spellEnd"/>
      <w:r w:rsidR="00DA509F" w:rsidRPr="00387384">
        <w:rPr>
          <w:rFonts w:ascii="Tahoma" w:eastAsia="Times New Roman" w:hAnsi="Tahoma" w:cs="Tahoma"/>
        </w:rPr>
        <w:t xml:space="preserve"> wykonawców koncertu</w:t>
      </w:r>
    </w:p>
    <w:p w14:paraId="16ADF7D6" w14:textId="19BDE12E" w:rsidR="00D125B4" w:rsidRPr="00387384" w:rsidRDefault="00051C9F" w:rsidP="00DA509F">
      <w:pPr>
        <w:spacing w:line="240" w:lineRule="auto"/>
        <w:ind w:left="709"/>
        <w:jc w:val="both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>b)</w:t>
      </w:r>
      <w:r w:rsidR="00D125B4">
        <w:rPr>
          <w:rFonts w:ascii="Tahoma" w:eastAsia="Times New Roman" w:hAnsi="Tahoma" w:cs="Tahoma"/>
        </w:rPr>
        <w:t>dostarczenie</w:t>
      </w:r>
      <w:r w:rsidR="00647E34">
        <w:rPr>
          <w:rFonts w:ascii="Tahoma" w:eastAsia="Times New Roman" w:hAnsi="Tahoma" w:cs="Tahoma"/>
        </w:rPr>
        <w:t xml:space="preserve">, montaż i demontaż </w:t>
      </w:r>
      <w:r w:rsidR="00D125B4">
        <w:rPr>
          <w:rFonts w:ascii="Tahoma" w:eastAsia="Times New Roman" w:hAnsi="Tahoma" w:cs="Tahoma"/>
        </w:rPr>
        <w:t xml:space="preserve"> i obsługę aparatury oświetleniowej gwarantującej właściwe oświetlenie sceny</w:t>
      </w:r>
    </w:p>
    <w:p w14:paraId="00000013" w14:textId="5E5618E6" w:rsidR="0023188C" w:rsidRPr="00387384" w:rsidRDefault="00051C9F" w:rsidP="00DA509F">
      <w:pPr>
        <w:spacing w:line="240" w:lineRule="auto"/>
        <w:ind w:left="709"/>
        <w:jc w:val="both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 xml:space="preserve">c) </w:t>
      </w:r>
      <w:r w:rsidRPr="00387384">
        <w:rPr>
          <w:rFonts w:ascii="Tahoma" w:eastAsia="Times New Roman" w:hAnsi="Tahoma" w:cs="Tahoma"/>
        </w:rPr>
        <w:t>realizację dźwięku oraz oświetlenia</w:t>
      </w:r>
      <w:r w:rsidR="00DA509F" w:rsidRPr="00387384">
        <w:rPr>
          <w:rFonts w:ascii="Tahoma" w:eastAsia="Times New Roman" w:hAnsi="Tahoma" w:cs="Tahoma"/>
        </w:rPr>
        <w:t xml:space="preserve"> </w:t>
      </w:r>
      <w:r w:rsidR="00647E34">
        <w:rPr>
          <w:rFonts w:ascii="Tahoma" w:eastAsia="Times New Roman" w:hAnsi="Tahoma" w:cs="Tahoma"/>
        </w:rPr>
        <w:t>podczas wydarzenia.</w:t>
      </w:r>
    </w:p>
    <w:p w14:paraId="00000015" w14:textId="77777777" w:rsidR="0023188C" w:rsidRPr="00387384" w:rsidRDefault="0023188C">
      <w:pPr>
        <w:spacing w:line="240" w:lineRule="auto"/>
        <w:jc w:val="both"/>
        <w:rPr>
          <w:rFonts w:ascii="Tahoma" w:eastAsia="Times New Roman" w:hAnsi="Tahoma" w:cs="Tahoma"/>
        </w:rPr>
      </w:pPr>
    </w:p>
    <w:p w14:paraId="00000016" w14:textId="5A01F51C" w:rsidR="0023188C" w:rsidRPr="00387384" w:rsidRDefault="00000000">
      <w:pPr>
        <w:spacing w:line="240" w:lineRule="auto"/>
        <w:jc w:val="both"/>
        <w:rPr>
          <w:rFonts w:ascii="Tahoma" w:eastAsia="Times New Roman" w:hAnsi="Tahoma" w:cs="Tahoma"/>
        </w:rPr>
      </w:pPr>
      <w:r w:rsidRPr="00387384">
        <w:rPr>
          <w:rFonts w:ascii="Tahoma" w:eastAsia="Times New Roman" w:hAnsi="Tahoma" w:cs="Tahoma"/>
        </w:rPr>
        <w:t xml:space="preserve">2. Zleceniobiorca zobowiązuje się do współpracy z osobami, które ze strony </w:t>
      </w:r>
      <w:r w:rsidR="00051C9F">
        <w:rPr>
          <w:rFonts w:ascii="Tahoma" w:eastAsia="Times New Roman" w:hAnsi="Tahoma" w:cs="Tahoma"/>
        </w:rPr>
        <w:t>Zleceniodawcy</w:t>
      </w:r>
      <w:r w:rsidRPr="00387384">
        <w:rPr>
          <w:rFonts w:ascii="Tahoma" w:eastAsia="Times New Roman" w:hAnsi="Tahoma" w:cs="Tahoma"/>
        </w:rPr>
        <w:t xml:space="preserve"> będą zajmowały się organizacją wydarzenia.</w:t>
      </w:r>
    </w:p>
    <w:p w14:paraId="00000017" w14:textId="77777777" w:rsidR="0023188C" w:rsidRPr="00387384" w:rsidRDefault="0023188C">
      <w:pPr>
        <w:spacing w:line="240" w:lineRule="auto"/>
        <w:jc w:val="both"/>
        <w:rPr>
          <w:rFonts w:ascii="Tahoma" w:eastAsia="Times New Roman" w:hAnsi="Tahoma" w:cs="Tahoma"/>
          <w:b/>
        </w:rPr>
      </w:pPr>
    </w:p>
    <w:p w14:paraId="00000018" w14:textId="7A7F22BE" w:rsidR="0023188C" w:rsidRPr="00387384" w:rsidRDefault="00000000">
      <w:pPr>
        <w:spacing w:line="240" w:lineRule="auto"/>
        <w:jc w:val="center"/>
        <w:rPr>
          <w:rFonts w:ascii="Tahoma" w:eastAsia="Times New Roman" w:hAnsi="Tahoma" w:cs="Tahoma"/>
          <w:b/>
        </w:rPr>
      </w:pPr>
      <w:r w:rsidRPr="00387384">
        <w:rPr>
          <w:rFonts w:ascii="Tahoma" w:eastAsia="Times New Roman" w:hAnsi="Tahoma" w:cs="Tahoma"/>
          <w:b/>
        </w:rPr>
        <w:t>§ 4</w:t>
      </w:r>
    </w:p>
    <w:p w14:paraId="7A64BAF2" w14:textId="77777777" w:rsidR="008066ED" w:rsidRPr="00387384" w:rsidRDefault="008066ED">
      <w:pPr>
        <w:spacing w:line="240" w:lineRule="auto"/>
        <w:jc w:val="center"/>
        <w:rPr>
          <w:rFonts w:ascii="Tahoma" w:eastAsia="Times New Roman" w:hAnsi="Tahoma" w:cs="Tahoma"/>
          <w:b/>
        </w:rPr>
      </w:pPr>
    </w:p>
    <w:p w14:paraId="00000019" w14:textId="69D874D3" w:rsidR="0023188C" w:rsidRPr="00387384" w:rsidRDefault="00000000">
      <w:pPr>
        <w:spacing w:line="240" w:lineRule="auto"/>
        <w:jc w:val="both"/>
        <w:rPr>
          <w:rFonts w:ascii="Tahoma" w:eastAsia="Times New Roman" w:hAnsi="Tahoma" w:cs="Tahoma"/>
        </w:rPr>
      </w:pPr>
      <w:r w:rsidRPr="00387384">
        <w:rPr>
          <w:rFonts w:ascii="Tahoma" w:eastAsia="Times New Roman" w:hAnsi="Tahoma" w:cs="Tahoma"/>
        </w:rPr>
        <w:t xml:space="preserve">W celu umożliwienia </w:t>
      </w:r>
      <w:r w:rsidRPr="00387384">
        <w:rPr>
          <w:rFonts w:ascii="Tahoma" w:eastAsia="Times New Roman" w:hAnsi="Tahoma" w:cs="Tahoma"/>
          <w:b/>
          <w:bCs/>
        </w:rPr>
        <w:t>Z</w:t>
      </w:r>
      <w:r w:rsidR="008066ED" w:rsidRPr="00387384">
        <w:rPr>
          <w:rFonts w:ascii="Tahoma" w:eastAsia="Times New Roman" w:hAnsi="Tahoma" w:cs="Tahoma"/>
          <w:b/>
          <w:bCs/>
        </w:rPr>
        <w:t>leceniobiorcy</w:t>
      </w:r>
      <w:r w:rsidRPr="00387384">
        <w:rPr>
          <w:rFonts w:ascii="Tahoma" w:eastAsia="Times New Roman" w:hAnsi="Tahoma" w:cs="Tahoma"/>
        </w:rPr>
        <w:t xml:space="preserve"> wykonania czynności określonych w §3, </w:t>
      </w:r>
      <w:r w:rsidRPr="00387384">
        <w:rPr>
          <w:rFonts w:ascii="Tahoma" w:eastAsia="Times New Roman" w:hAnsi="Tahoma" w:cs="Tahoma"/>
          <w:b/>
          <w:bCs/>
        </w:rPr>
        <w:t>Z</w:t>
      </w:r>
      <w:r w:rsidR="008066ED" w:rsidRPr="00387384">
        <w:rPr>
          <w:rFonts w:ascii="Tahoma" w:eastAsia="Times New Roman" w:hAnsi="Tahoma" w:cs="Tahoma"/>
          <w:b/>
          <w:bCs/>
        </w:rPr>
        <w:t>l</w:t>
      </w:r>
      <w:r w:rsidR="00F071B5" w:rsidRPr="00387384">
        <w:rPr>
          <w:rFonts w:ascii="Tahoma" w:eastAsia="Times New Roman" w:hAnsi="Tahoma" w:cs="Tahoma"/>
          <w:b/>
          <w:bCs/>
        </w:rPr>
        <w:t>e</w:t>
      </w:r>
      <w:r w:rsidR="008066ED" w:rsidRPr="00387384">
        <w:rPr>
          <w:rFonts w:ascii="Tahoma" w:eastAsia="Times New Roman" w:hAnsi="Tahoma" w:cs="Tahoma"/>
          <w:b/>
          <w:bCs/>
        </w:rPr>
        <w:t>ceniodawc</w:t>
      </w:r>
      <w:r w:rsidR="00C2588A" w:rsidRPr="00387384">
        <w:rPr>
          <w:rFonts w:ascii="Tahoma" w:eastAsia="Times New Roman" w:hAnsi="Tahoma" w:cs="Tahoma"/>
          <w:b/>
          <w:bCs/>
        </w:rPr>
        <w:t>a</w:t>
      </w:r>
      <w:r w:rsidRPr="00387384">
        <w:rPr>
          <w:rFonts w:ascii="Tahoma" w:eastAsia="Times New Roman" w:hAnsi="Tahoma" w:cs="Tahoma"/>
        </w:rPr>
        <w:t xml:space="preserve"> zobowiązuje się do:</w:t>
      </w:r>
      <w:r w:rsidRPr="00387384">
        <w:rPr>
          <w:rFonts w:ascii="Tahoma" w:eastAsia="Times New Roman" w:hAnsi="Tahoma" w:cs="Tahoma"/>
        </w:rPr>
        <w:br/>
      </w:r>
      <w:r w:rsidR="00051C9F">
        <w:rPr>
          <w:rFonts w:ascii="Tahoma" w:eastAsia="Times New Roman" w:hAnsi="Tahoma" w:cs="Tahoma"/>
        </w:rPr>
        <w:t xml:space="preserve">a) </w:t>
      </w:r>
      <w:r w:rsidRPr="00387384">
        <w:rPr>
          <w:rFonts w:ascii="Tahoma" w:eastAsia="Times New Roman" w:hAnsi="Tahoma" w:cs="Tahoma"/>
        </w:rPr>
        <w:t xml:space="preserve">uzyskania wszelkich zezwoleń związanych z organizacją </w:t>
      </w:r>
      <w:r w:rsidR="00051C9F">
        <w:rPr>
          <w:rFonts w:ascii="Tahoma" w:eastAsia="Times New Roman" w:hAnsi="Tahoma" w:cs="Tahoma"/>
        </w:rPr>
        <w:t>wydarzenia</w:t>
      </w:r>
      <w:r w:rsidRPr="00387384">
        <w:rPr>
          <w:rFonts w:ascii="Tahoma" w:eastAsia="Times New Roman" w:hAnsi="Tahoma" w:cs="Tahoma"/>
        </w:rPr>
        <w:t>,</w:t>
      </w:r>
    </w:p>
    <w:p w14:paraId="0000001A" w14:textId="3006A1E3" w:rsidR="0023188C" w:rsidRPr="00387384" w:rsidRDefault="00051C9F">
      <w:pPr>
        <w:spacing w:line="240" w:lineRule="auto"/>
        <w:jc w:val="both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 xml:space="preserve">b) </w:t>
      </w:r>
      <w:r w:rsidRPr="00387384">
        <w:rPr>
          <w:rFonts w:ascii="Tahoma" w:eastAsia="Times New Roman" w:hAnsi="Tahoma" w:cs="Tahoma"/>
        </w:rPr>
        <w:t>zapewnienia bezpieczeństwa pracowników firmy i sprzętu w trakcie trwania wydarzenia na terenie na którym w/w wydarzenie się odbywa,</w:t>
      </w:r>
    </w:p>
    <w:p w14:paraId="00000022" w14:textId="77777777" w:rsidR="0023188C" w:rsidRPr="00387384" w:rsidRDefault="0023188C">
      <w:pPr>
        <w:spacing w:line="240" w:lineRule="auto"/>
        <w:jc w:val="both"/>
        <w:rPr>
          <w:rFonts w:ascii="Tahoma" w:eastAsia="Times New Roman" w:hAnsi="Tahoma" w:cs="Tahoma"/>
        </w:rPr>
      </w:pPr>
    </w:p>
    <w:p w14:paraId="00000023" w14:textId="77777777" w:rsidR="0023188C" w:rsidRPr="00387384" w:rsidRDefault="0023188C">
      <w:pPr>
        <w:spacing w:line="240" w:lineRule="auto"/>
        <w:jc w:val="both"/>
        <w:rPr>
          <w:rFonts w:ascii="Tahoma" w:eastAsia="Times New Roman" w:hAnsi="Tahoma" w:cs="Tahoma"/>
        </w:rPr>
      </w:pPr>
    </w:p>
    <w:p w14:paraId="00000024" w14:textId="1C0B63F9" w:rsidR="0023188C" w:rsidRPr="00387384" w:rsidRDefault="00000000">
      <w:pPr>
        <w:spacing w:line="240" w:lineRule="auto"/>
        <w:jc w:val="center"/>
        <w:rPr>
          <w:rFonts w:ascii="Tahoma" w:eastAsia="Times New Roman" w:hAnsi="Tahoma" w:cs="Tahoma"/>
          <w:b/>
        </w:rPr>
      </w:pPr>
      <w:r w:rsidRPr="00387384">
        <w:rPr>
          <w:rFonts w:ascii="Tahoma" w:eastAsia="Times New Roman" w:hAnsi="Tahoma" w:cs="Tahoma"/>
          <w:b/>
        </w:rPr>
        <w:t xml:space="preserve">§ </w:t>
      </w:r>
      <w:r w:rsidR="00F071B5" w:rsidRPr="00387384">
        <w:rPr>
          <w:rFonts w:ascii="Tahoma" w:eastAsia="Times New Roman" w:hAnsi="Tahoma" w:cs="Tahoma"/>
          <w:b/>
        </w:rPr>
        <w:t>5</w:t>
      </w:r>
    </w:p>
    <w:p w14:paraId="1FE33D97" w14:textId="77777777" w:rsidR="008066ED" w:rsidRPr="00387384" w:rsidRDefault="008066ED">
      <w:pPr>
        <w:spacing w:line="240" w:lineRule="auto"/>
        <w:jc w:val="center"/>
        <w:rPr>
          <w:rFonts w:ascii="Tahoma" w:eastAsia="Times New Roman" w:hAnsi="Tahoma" w:cs="Tahoma"/>
        </w:rPr>
      </w:pPr>
    </w:p>
    <w:p w14:paraId="00000025" w14:textId="67F05038" w:rsidR="0023188C" w:rsidRPr="00387384" w:rsidRDefault="00000000">
      <w:pPr>
        <w:spacing w:line="240" w:lineRule="auto"/>
        <w:jc w:val="both"/>
        <w:rPr>
          <w:rFonts w:ascii="Tahoma" w:eastAsia="Times New Roman" w:hAnsi="Tahoma" w:cs="Tahoma"/>
        </w:rPr>
      </w:pPr>
      <w:r w:rsidRPr="00387384">
        <w:rPr>
          <w:rFonts w:ascii="Tahoma" w:eastAsia="Times New Roman" w:hAnsi="Tahoma" w:cs="Tahoma"/>
        </w:rPr>
        <w:t xml:space="preserve">Strony nie będą </w:t>
      </w:r>
      <w:r w:rsidR="00051C9F">
        <w:rPr>
          <w:rFonts w:ascii="Tahoma" w:eastAsia="Times New Roman" w:hAnsi="Tahoma" w:cs="Tahoma"/>
        </w:rPr>
        <w:t>dochodzić</w:t>
      </w:r>
      <w:r w:rsidRPr="00387384">
        <w:rPr>
          <w:rFonts w:ascii="Tahoma" w:eastAsia="Times New Roman" w:hAnsi="Tahoma" w:cs="Tahoma"/>
        </w:rPr>
        <w:t xml:space="preserve"> względem siebie żadnych </w:t>
      </w:r>
      <w:r w:rsidR="00051C9F">
        <w:rPr>
          <w:rFonts w:ascii="Tahoma" w:eastAsia="Times New Roman" w:hAnsi="Tahoma" w:cs="Tahoma"/>
        </w:rPr>
        <w:t>roszczeń</w:t>
      </w:r>
      <w:r w:rsidRPr="00387384">
        <w:rPr>
          <w:rFonts w:ascii="Tahoma" w:eastAsia="Times New Roman" w:hAnsi="Tahoma" w:cs="Tahoma"/>
        </w:rPr>
        <w:t xml:space="preserve"> w przypadku nie wywiązania się z warunków umowy z powodu działania siły wyższej (</w:t>
      </w:r>
      <w:r w:rsidR="00C2588A" w:rsidRPr="00387384">
        <w:rPr>
          <w:rFonts w:ascii="Tahoma" w:eastAsia="Times New Roman" w:hAnsi="Tahoma" w:cs="Tahoma"/>
        </w:rPr>
        <w:t xml:space="preserve">sytuacji których mi można było wcześniej przewidzieć </w:t>
      </w:r>
      <w:r w:rsidR="00051C9F">
        <w:rPr>
          <w:rFonts w:ascii="Tahoma" w:eastAsia="Times New Roman" w:hAnsi="Tahoma" w:cs="Tahoma"/>
        </w:rPr>
        <w:t>ani im zapobiec</w:t>
      </w:r>
      <w:r w:rsidRPr="00387384">
        <w:rPr>
          <w:rFonts w:ascii="Tahoma" w:eastAsia="Times New Roman" w:hAnsi="Tahoma" w:cs="Tahoma"/>
        </w:rPr>
        <w:t>), bądź zaistnienia sytuacji losowych.</w:t>
      </w:r>
    </w:p>
    <w:p w14:paraId="00000027" w14:textId="77777777" w:rsidR="0023188C" w:rsidRPr="00387384" w:rsidRDefault="0023188C">
      <w:pPr>
        <w:spacing w:line="240" w:lineRule="auto"/>
        <w:jc w:val="both"/>
        <w:rPr>
          <w:rFonts w:ascii="Tahoma" w:eastAsia="Times New Roman" w:hAnsi="Tahoma" w:cs="Tahoma"/>
          <w:b/>
        </w:rPr>
      </w:pPr>
    </w:p>
    <w:p w14:paraId="00000028" w14:textId="36592C05" w:rsidR="0023188C" w:rsidRPr="00387384" w:rsidRDefault="00000000">
      <w:pPr>
        <w:spacing w:line="240" w:lineRule="auto"/>
        <w:jc w:val="center"/>
        <w:rPr>
          <w:rFonts w:ascii="Tahoma" w:eastAsia="Times New Roman" w:hAnsi="Tahoma" w:cs="Tahoma"/>
          <w:b/>
        </w:rPr>
      </w:pPr>
      <w:r w:rsidRPr="00387384">
        <w:rPr>
          <w:rFonts w:ascii="Tahoma" w:eastAsia="Times New Roman" w:hAnsi="Tahoma" w:cs="Tahoma"/>
          <w:b/>
        </w:rPr>
        <w:t xml:space="preserve">§ </w:t>
      </w:r>
      <w:r w:rsidR="00F071B5" w:rsidRPr="00387384">
        <w:rPr>
          <w:rFonts w:ascii="Tahoma" w:eastAsia="Times New Roman" w:hAnsi="Tahoma" w:cs="Tahoma"/>
          <w:b/>
        </w:rPr>
        <w:t>6</w:t>
      </w:r>
    </w:p>
    <w:p w14:paraId="0930B125" w14:textId="77777777" w:rsidR="008066ED" w:rsidRPr="00387384" w:rsidRDefault="008066ED">
      <w:pPr>
        <w:spacing w:line="240" w:lineRule="auto"/>
        <w:jc w:val="center"/>
        <w:rPr>
          <w:rFonts w:ascii="Tahoma" w:eastAsia="Times New Roman" w:hAnsi="Tahoma" w:cs="Tahoma"/>
          <w:b/>
        </w:rPr>
      </w:pPr>
    </w:p>
    <w:p w14:paraId="00000029" w14:textId="77777777" w:rsidR="0023188C" w:rsidRPr="00387384" w:rsidRDefault="00000000">
      <w:pPr>
        <w:spacing w:line="240" w:lineRule="auto"/>
        <w:jc w:val="both"/>
        <w:rPr>
          <w:rFonts w:ascii="Tahoma" w:eastAsia="Times New Roman" w:hAnsi="Tahoma" w:cs="Tahoma"/>
        </w:rPr>
      </w:pPr>
      <w:r w:rsidRPr="00387384">
        <w:rPr>
          <w:rFonts w:ascii="Tahoma" w:eastAsia="Times New Roman" w:hAnsi="Tahoma" w:cs="Tahoma"/>
        </w:rPr>
        <w:t>W sprawach nie uregulowanych niniejszą umową zastosowanie mają przepisy Kodeksu Cywilnego.</w:t>
      </w:r>
    </w:p>
    <w:p w14:paraId="0000002A" w14:textId="77777777" w:rsidR="0023188C" w:rsidRPr="00387384" w:rsidRDefault="0023188C">
      <w:pPr>
        <w:spacing w:line="240" w:lineRule="auto"/>
        <w:jc w:val="both"/>
        <w:rPr>
          <w:rFonts w:ascii="Tahoma" w:eastAsia="Times New Roman" w:hAnsi="Tahoma" w:cs="Tahoma"/>
        </w:rPr>
      </w:pPr>
    </w:p>
    <w:p w14:paraId="0000002B" w14:textId="77777777" w:rsidR="0023188C" w:rsidRPr="00387384" w:rsidRDefault="0023188C">
      <w:pPr>
        <w:spacing w:line="240" w:lineRule="auto"/>
        <w:jc w:val="both"/>
        <w:rPr>
          <w:rFonts w:ascii="Tahoma" w:eastAsia="Times New Roman" w:hAnsi="Tahoma" w:cs="Tahoma"/>
        </w:rPr>
      </w:pPr>
    </w:p>
    <w:p w14:paraId="0000002C" w14:textId="45A8C99B" w:rsidR="0023188C" w:rsidRPr="00387384" w:rsidRDefault="00000000">
      <w:pPr>
        <w:spacing w:line="240" w:lineRule="auto"/>
        <w:jc w:val="center"/>
        <w:rPr>
          <w:rFonts w:ascii="Tahoma" w:eastAsia="Times New Roman" w:hAnsi="Tahoma" w:cs="Tahoma"/>
          <w:b/>
        </w:rPr>
      </w:pPr>
      <w:r w:rsidRPr="00387384">
        <w:rPr>
          <w:rFonts w:ascii="Tahoma" w:eastAsia="Times New Roman" w:hAnsi="Tahoma" w:cs="Tahoma"/>
          <w:b/>
        </w:rPr>
        <w:t xml:space="preserve">§ </w:t>
      </w:r>
      <w:r w:rsidR="00F071B5" w:rsidRPr="00387384">
        <w:rPr>
          <w:rFonts w:ascii="Tahoma" w:eastAsia="Times New Roman" w:hAnsi="Tahoma" w:cs="Tahoma"/>
          <w:b/>
        </w:rPr>
        <w:t>7</w:t>
      </w:r>
    </w:p>
    <w:p w14:paraId="5F6B025A" w14:textId="77777777" w:rsidR="008066ED" w:rsidRPr="00387384" w:rsidRDefault="008066ED">
      <w:pPr>
        <w:spacing w:line="240" w:lineRule="auto"/>
        <w:jc w:val="center"/>
        <w:rPr>
          <w:rFonts w:ascii="Tahoma" w:eastAsia="Times New Roman" w:hAnsi="Tahoma" w:cs="Tahoma"/>
          <w:b/>
        </w:rPr>
      </w:pPr>
    </w:p>
    <w:p w14:paraId="0000002D" w14:textId="77777777" w:rsidR="0023188C" w:rsidRPr="00387384" w:rsidRDefault="00000000">
      <w:pPr>
        <w:spacing w:line="240" w:lineRule="auto"/>
        <w:jc w:val="both"/>
        <w:rPr>
          <w:rFonts w:ascii="Tahoma" w:eastAsia="Times New Roman" w:hAnsi="Tahoma" w:cs="Tahoma"/>
        </w:rPr>
      </w:pPr>
      <w:r w:rsidRPr="00387384">
        <w:rPr>
          <w:rFonts w:ascii="Tahoma" w:eastAsia="Times New Roman" w:hAnsi="Tahoma" w:cs="Tahoma"/>
        </w:rPr>
        <w:t>Wszelkie zmiany lub aneksy niniejszej umowy wymagają formy pisemnej, pod rygorem nieważności.</w:t>
      </w:r>
    </w:p>
    <w:p w14:paraId="0000002E" w14:textId="77777777" w:rsidR="0023188C" w:rsidRPr="00387384" w:rsidRDefault="0023188C">
      <w:pPr>
        <w:spacing w:line="240" w:lineRule="auto"/>
        <w:jc w:val="both"/>
        <w:rPr>
          <w:rFonts w:ascii="Tahoma" w:eastAsia="Times New Roman" w:hAnsi="Tahoma" w:cs="Tahoma"/>
        </w:rPr>
      </w:pPr>
    </w:p>
    <w:p w14:paraId="0000002F" w14:textId="15DFE630" w:rsidR="0023188C" w:rsidRPr="00387384" w:rsidRDefault="00000000">
      <w:pPr>
        <w:spacing w:line="240" w:lineRule="auto"/>
        <w:jc w:val="center"/>
        <w:rPr>
          <w:rFonts w:ascii="Tahoma" w:eastAsia="Times New Roman" w:hAnsi="Tahoma" w:cs="Tahoma"/>
          <w:b/>
        </w:rPr>
      </w:pPr>
      <w:r w:rsidRPr="00387384">
        <w:rPr>
          <w:rFonts w:ascii="Tahoma" w:eastAsia="Times New Roman" w:hAnsi="Tahoma" w:cs="Tahoma"/>
          <w:b/>
        </w:rPr>
        <w:t xml:space="preserve">§ </w:t>
      </w:r>
      <w:r w:rsidR="00F071B5" w:rsidRPr="00387384">
        <w:rPr>
          <w:rFonts w:ascii="Tahoma" w:eastAsia="Times New Roman" w:hAnsi="Tahoma" w:cs="Tahoma"/>
          <w:b/>
        </w:rPr>
        <w:t>8</w:t>
      </w:r>
    </w:p>
    <w:p w14:paraId="4776581D" w14:textId="77777777" w:rsidR="008066ED" w:rsidRPr="00387384" w:rsidRDefault="008066ED">
      <w:pPr>
        <w:spacing w:line="240" w:lineRule="auto"/>
        <w:jc w:val="center"/>
        <w:rPr>
          <w:rFonts w:ascii="Tahoma" w:eastAsia="Times New Roman" w:hAnsi="Tahoma" w:cs="Tahoma"/>
          <w:b/>
        </w:rPr>
      </w:pPr>
    </w:p>
    <w:p w14:paraId="00000030" w14:textId="77777777" w:rsidR="0023188C" w:rsidRPr="00387384" w:rsidRDefault="00000000">
      <w:pPr>
        <w:spacing w:line="240" w:lineRule="auto"/>
        <w:jc w:val="both"/>
        <w:rPr>
          <w:rFonts w:ascii="Tahoma" w:eastAsia="Times New Roman" w:hAnsi="Tahoma" w:cs="Tahoma"/>
        </w:rPr>
      </w:pPr>
      <w:r w:rsidRPr="00387384">
        <w:rPr>
          <w:rFonts w:ascii="Tahoma" w:eastAsia="Times New Roman" w:hAnsi="Tahoma" w:cs="Tahoma"/>
        </w:rPr>
        <w:t>Umowa została sporządzona w trzech jednobrzmiących egzemplarzach, dwa dla Zleceniodawcy, jeden dla Zleceniobiorcy.</w:t>
      </w:r>
    </w:p>
    <w:p w14:paraId="00000031" w14:textId="77777777" w:rsidR="0023188C" w:rsidRPr="00387384" w:rsidRDefault="00000000">
      <w:pPr>
        <w:spacing w:line="240" w:lineRule="auto"/>
        <w:jc w:val="both"/>
        <w:rPr>
          <w:rFonts w:ascii="Tahoma" w:eastAsia="Times New Roman" w:hAnsi="Tahoma" w:cs="Tahoma"/>
          <w:b/>
        </w:rPr>
      </w:pPr>
      <w:r w:rsidRPr="00387384">
        <w:rPr>
          <w:rFonts w:ascii="Tahoma" w:eastAsia="Times New Roman" w:hAnsi="Tahoma" w:cs="Tahoma"/>
        </w:rPr>
        <w:br/>
      </w:r>
    </w:p>
    <w:p w14:paraId="00000032" w14:textId="77777777" w:rsidR="0023188C" w:rsidRPr="00387384" w:rsidRDefault="0023188C">
      <w:pPr>
        <w:spacing w:line="240" w:lineRule="auto"/>
        <w:jc w:val="both"/>
        <w:rPr>
          <w:rFonts w:ascii="Tahoma" w:eastAsia="Times New Roman" w:hAnsi="Tahoma" w:cs="Tahoma"/>
          <w:b/>
        </w:rPr>
      </w:pPr>
    </w:p>
    <w:p w14:paraId="00000033" w14:textId="62B3F33F" w:rsidR="0023188C" w:rsidRDefault="0000000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7384">
        <w:rPr>
          <w:rFonts w:ascii="Tahoma" w:eastAsia="Times New Roman" w:hAnsi="Tahoma" w:cs="Tahoma"/>
          <w:b/>
        </w:rPr>
        <w:t>ZLECENIODAWCA</w:t>
      </w:r>
      <w:r w:rsidRPr="00387384">
        <w:rPr>
          <w:rFonts w:ascii="Tahoma" w:eastAsia="Times New Roman" w:hAnsi="Tahoma" w:cs="Tahoma"/>
        </w:rPr>
        <w:t xml:space="preserve">                                                                      </w:t>
      </w:r>
      <w:r w:rsidRPr="00387384">
        <w:rPr>
          <w:rFonts w:ascii="Tahoma" w:eastAsia="Times New Roman" w:hAnsi="Tahoma" w:cs="Tahoma"/>
          <w:b/>
        </w:rPr>
        <w:t>ZLECENIOBIORCA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00000034" w14:textId="77777777" w:rsidR="0023188C" w:rsidRDefault="0023188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35" w14:textId="77777777" w:rsidR="0023188C" w:rsidRDefault="0023188C">
      <w:pPr>
        <w:jc w:val="both"/>
      </w:pPr>
    </w:p>
    <w:p w14:paraId="00000036" w14:textId="77777777" w:rsidR="0023188C" w:rsidRDefault="0023188C">
      <w:pPr>
        <w:jc w:val="both"/>
      </w:pPr>
    </w:p>
    <w:p w14:paraId="00000037" w14:textId="77777777" w:rsidR="0023188C" w:rsidRDefault="0023188C">
      <w:pPr>
        <w:jc w:val="both"/>
      </w:pPr>
    </w:p>
    <w:sectPr w:rsidR="0023188C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441BE"/>
    <w:multiLevelType w:val="multilevel"/>
    <w:tmpl w:val="928208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F34DE8"/>
    <w:multiLevelType w:val="multilevel"/>
    <w:tmpl w:val="211C9A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A1698E"/>
    <w:multiLevelType w:val="multilevel"/>
    <w:tmpl w:val="61D234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37841316">
    <w:abstractNumId w:val="1"/>
  </w:num>
  <w:num w:numId="2" w16cid:durableId="1100446281">
    <w:abstractNumId w:val="2"/>
  </w:num>
  <w:num w:numId="3" w16cid:durableId="173527459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ożena Szyłak">
    <w15:presenceInfo w15:providerId="AD" w15:userId="S-1-5-21-484763869-1957994488-1708537768-69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88C"/>
    <w:rsid w:val="00051C9F"/>
    <w:rsid w:val="000A0B7D"/>
    <w:rsid w:val="0023188C"/>
    <w:rsid w:val="002859B1"/>
    <w:rsid w:val="00302849"/>
    <w:rsid w:val="00387384"/>
    <w:rsid w:val="00647E34"/>
    <w:rsid w:val="0071777D"/>
    <w:rsid w:val="008066ED"/>
    <w:rsid w:val="009F0946"/>
    <w:rsid w:val="00B55579"/>
    <w:rsid w:val="00C2588A"/>
    <w:rsid w:val="00CE115D"/>
    <w:rsid w:val="00D125B4"/>
    <w:rsid w:val="00D90ACB"/>
    <w:rsid w:val="00DA509F"/>
    <w:rsid w:val="00E27FFE"/>
    <w:rsid w:val="00E921B6"/>
    <w:rsid w:val="00EF43BA"/>
    <w:rsid w:val="00F0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0CF36"/>
  <w15:docId w15:val="{24092BB9-1543-4E98-8C44-B0FF94ECF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725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25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25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25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2539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172539"/>
    <w:pPr>
      <w:ind w:left="720"/>
      <w:contextualSpacing/>
    </w:pPr>
  </w:style>
  <w:style w:type="paragraph" w:styleId="Bezodstpw">
    <w:name w:val="No Spacing"/>
    <w:uiPriority w:val="1"/>
    <w:qFormat/>
    <w:rsid w:val="000A0B7D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Uwydatnienie">
    <w:name w:val="Emphasis"/>
    <w:basedOn w:val="Domylnaczcionkaakapitu"/>
    <w:uiPriority w:val="20"/>
    <w:qFormat/>
    <w:rsid w:val="0038738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1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zzyENZj1xk4stkQT+wmVg1lzLZQ==">AMUW2mUEu9pTqdDv0ZBiGB5AgodL4QJ91qltUQSS9N/+w/54al1acyRmKHZko/lmnLRbVOB6oEQZ6/xdd5r6bti5zM8J8qXqGqrpxJG/j0Vg1xqIJcxm4zlM5pqAuXE9yVvT36hkiqiq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498</Words>
  <Characters>2993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Szyłak</dc:creator>
  <cp:keywords/>
  <dc:description/>
  <cp:lastModifiedBy>Bożena Szyłak</cp:lastModifiedBy>
  <cp:revision>4</cp:revision>
  <cp:lastPrinted>2023-09-28T09:18:00Z</cp:lastPrinted>
  <dcterms:created xsi:type="dcterms:W3CDTF">2023-09-28T08:39:00Z</dcterms:created>
  <dcterms:modified xsi:type="dcterms:W3CDTF">2023-09-28T09:31:00Z</dcterms:modified>
</cp:coreProperties>
</file>