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070F" w14:textId="3436FBB6" w:rsidR="001D080D" w:rsidRPr="0017410C" w:rsidRDefault="00ED06FC">
      <w:pPr>
        <w:rPr>
          <w:rFonts w:ascii="Calibri" w:hAnsi="Calibri" w:cs="Calibri"/>
          <w:b/>
          <w:sz w:val="24"/>
          <w:szCs w:val="24"/>
        </w:rPr>
      </w:pPr>
      <w:r w:rsidRPr="0017410C">
        <w:rPr>
          <w:rFonts w:ascii="Calibri" w:hAnsi="Calibri" w:cs="Calibri"/>
          <w:b/>
          <w:sz w:val="24"/>
          <w:szCs w:val="24"/>
        </w:rPr>
        <w:t xml:space="preserve">nr sprawy: </w:t>
      </w:r>
      <w:r w:rsidRPr="0075686E">
        <w:rPr>
          <w:rFonts w:ascii="Calibri" w:hAnsi="Calibri" w:cs="Calibri"/>
          <w:b/>
          <w:sz w:val="24"/>
          <w:szCs w:val="24"/>
        </w:rPr>
        <w:t>ZP.271</w:t>
      </w:r>
      <w:r w:rsidR="00CF3A88" w:rsidRPr="0075686E">
        <w:rPr>
          <w:rFonts w:ascii="Calibri" w:hAnsi="Calibri" w:cs="Calibri"/>
          <w:b/>
          <w:sz w:val="24"/>
          <w:szCs w:val="24"/>
        </w:rPr>
        <w:t>.</w:t>
      </w:r>
      <w:r w:rsidR="0075686E" w:rsidRPr="0075686E">
        <w:rPr>
          <w:rFonts w:ascii="Calibri" w:hAnsi="Calibri" w:cs="Calibri"/>
          <w:b/>
          <w:sz w:val="24"/>
          <w:szCs w:val="24"/>
        </w:rPr>
        <w:t>7.2023</w:t>
      </w:r>
    </w:p>
    <w:p w14:paraId="077A97F2" w14:textId="220CA07C" w:rsidR="00ED06FC" w:rsidRPr="0017410C" w:rsidRDefault="00246B87">
      <w:pPr>
        <w:rPr>
          <w:rFonts w:ascii="Calibri" w:hAnsi="Calibri" w:cs="Calibri"/>
          <w:b/>
          <w:sz w:val="24"/>
          <w:szCs w:val="24"/>
        </w:rPr>
      </w:pPr>
      <w:r w:rsidRPr="0017410C">
        <w:rPr>
          <w:rFonts w:ascii="Calibri" w:hAnsi="Calibri" w:cs="Calibri"/>
          <w:b/>
          <w:sz w:val="24"/>
          <w:szCs w:val="24"/>
        </w:rPr>
        <w:t>Załącznik nr 2 do SWZ</w:t>
      </w:r>
      <w:r w:rsidR="00AA04B1" w:rsidRPr="0017410C">
        <w:rPr>
          <w:rFonts w:ascii="Calibri" w:hAnsi="Calibri" w:cs="Calibri"/>
          <w:b/>
          <w:sz w:val="24"/>
          <w:szCs w:val="24"/>
        </w:rPr>
        <w:t xml:space="preserve"> – Wzór Formularza Oferty</w:t>
      </w:r>
    </w:p>
    <w:p w14:paraId="13BA44C9" w14:textId="2EB67B6F" w:rsidR="00AA5863" w:rsidRPr="0017410C" w:rsidRDefault="00AA5863" w:rsidP="00AA5863">
      <w:pPr>
        <w:pStyle w:val="Nagwek1"/>
        <w:jc w:val="center"/>
        <w:rPr>
          <w:b/>
          <w:bCs/>
          <w:color w:val="auto"/>
        </w:rPr>
      </w:pPr>
      <w:r w:rsidRPr="0017410C">
        <w:rPr>
          <w:b/>
          <w:bCs/>
          <w:color w:val="auto"/>
        </w:rPr>
        <w:t xml:space="preserve">FORMULARZ OFERTY W POSTĘPOWANIU O UDZIELENIE ZAMÓWIENIA PUBLICZNEGO PROWADZONEGO W TRYBIE </w:t>
      </w:r>
      <w:r w:rsidR="00E80AD6">
        <w:rPr>
          <w:b/>
          <w:bCs/>
          <w:color w:val="auto"/>
        </w:rPr>
        <w:t>PRZETARGU NIEOGRANICZONEGO</w:t>
      </w:r>
    </w:p>
    <w:p w14:paraId="12962545" w14:textId="5171FD0F" w:rsidR="00AA04B1" w:rsidRPr="0017410C" w:rsidRDefault="005731F9" w:rsidP="00AA04B1">
      <w:pPr>
        <w:pStyle w:val="Nagwek2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32"/>
          <w:szCs w:val="32"/>
        </w:rPr>
        <w:t>„</w:t>
      </w:r>
      <w:r w:rsidR="00845289" w:rsidRPr="00845289">
        <w:rPr>
          <w:rFonts w:ascii="Calibri" w:hAnsi="Calibri" w:cs="Calibri"/>
          <w:color w:val="auto"/>
          <w:sz w:val="32"/>
          <w:szCs w:val="32"/>
        </w:rPr>
        <w:t>Zakup paliwa gazowego do obiektów Gminy Trzebnica, jednostek podległych oraz spółek komunalnych</w:t>
      </w:r>
      <w:r>
        <w:rPr>
          <w:b/>
          <w:bCs/>
          <w:color w:val="auto"/>
          <w:sz w:val="32"/>
          <w:szCs w:val="32"/>
        </w:rPr>
        <w:t>”</w:t>
      </w:r>
    </w:p>
    <w:p w14:paraId="58AB6A17" w14:textId="160E5BE4" w:rsidR="00AA04B1" w:rsidRDefault="00AA04B1" w:rsidP="004B1B3B">
      <w:pPr>
        <w:pStyle w:val="Nagwek3"/>
        <w:numPr>
          <w:ilvl w:val="0"/>
          <w:numId w:val="10"/>
        </w:numPr>
        <w:ind w:left="360"/>
        <w:rPr>
          <w:rFonts w:asciiTheme="minorHAnsi" w:hAnsiTheme="minorHAnsi" w:cstheme="minorHAnsi"/>
          <w:color w:val="auto"/>
        </w:rPr>
      </w:pPr>
      <w:r w:rsidRPr="00261DDF">
        <w:rPr>
          <w:rFonts w:asciiTheme="minorHAnsi" w:hAnsiTheme="minorHAnsi" w:cstheme="minorHAnsi"/>
          <w:color w:val="auto"/>
        </w:rPr>
        <w:t>ZAMAWIAJĄCY</w:t>
      </w:r>
    </w:p>
    <w:p w14:paraId="579A1C10" w14:textId="332399D2" w:rsidR="00494441" w:rsidRPr="00587270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r w:rsidRPr="00587270">
        <w:rPr>
          <w:rFonts w:cs="Calibri"/>
          <w:b/>
          <w:bCs/>
          <w:color w:val="000000"/>
          <w:kern w:val="2"/>
          <w:sz w:val="24"/>
          <w:szCs w:val="24"/>
          <w:lang w:eastAsia="ja-JP" w:bidi="fa-IR"/>
        </w:rPr>
        <w:t>Gmin</w:t>
      </w:r>
      <w:r w:rsidR="00CE62EC">
        <w:rPr>
          <w:rFonts w:cs="Calibri"/>
          <w:b/>
          <w:bCs/>
          <w:color w:val="000000"/>
          <w:kern w:val="2"/>
          <w:sz w:val="24"/>
          <w:szCs w:val="24"/>
          <w:lang w:eastAsia="ja-JP" w:bidi="fa-IR"/>
        </w:rPr>
        <w:t>a</w:t>
      </w:r>
      <w:r w:rsidRPr="00587270">
        <w:rPr>
          <w:rFonts w:cs="Calibri"/>
          <w:b/>
          <w:bCs/>
          <w:color w:val="000000"/>
          <w:kern w:val="2"/>
          <w:sz w:val="24"/>
          <w:szCs w:val="24"/>
          <w:lang w:eastAsia="ja-JP" w:bidi="fa-IR"/>
        </w:rPr>
        <w:t xml:space="preserve"> Trzebnica</w:t>
      </w:r>
      <w:r w:rsidRPr="00587270">
        <w:rPr>
          <w:rFonts w:cs="Calibri"/>
          <w:color w:val="000000"/>
          <w:kern w:val="2"/>
          <w:sz w:val="24"/>
          <w:szCs w:val="24"/>
          <w:lang w:eastAsia="ja-JP" w:bidi="fa-IR"/>
        </w:rPr>
        <w:t>, z siedzibą: 55-100 Trzebnica, pl. Marszałka J. Piłsudskiego 1 NIP- 9151603770,</w:t>
      </w:r>
    </w:p>
    <w:p w14:paraId="4E337E9C" w14:textId="208DF936" w:rsidR="00494441" w:rsidRPr="00587270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r w:rsidRPr="00587270">
        <w:rPr>
          <w:rFonts w:cs="Calibri"/>
          <w:b/>
          <w:color w:val="000000"/>
          <w:sz w:val="24"/>
          <w:szCs w:val="24"/>
        </w:rPr>
        <w:t>Gminn</w:t>
      </w:r>
      <w:r w:rsidR="00CE62EC">
        <w:rPr>
          <w:rFonts w:cs="Calibri"/>
          <w:b/>
          <w:color w:val="000000"/>
          <w:sz w:val="24"/>
          <w:szCs w:val="24"/>
        </w:rPr>
        <w:t>e</w:t>
      </w:r>
      <w:r w:rsidRPr="00587270">
        <w:rPr>
          <w:rFonts w:cs="Calibri"/>
          <w:b/>
          <w:color w:val="000000"/>
          <w:sz w:val="24"/>
          <w:szCs w:val="24"/>
        </w:rPr>
        <w:t xml:space="preserve"> Centrum Kultury i Sztuki,</w:t>
      </w:r>
      <w:r w:rsidRPr="00587270">
        <w:rPr>
          <w:rFonts w:cs="Calibri"/>
          <w:color w:val="000000"/>
          <w:sz w:val="24"/>
          <w:szCs w:val="24"/>
        </w:rPr>
        <w:t xml:space="preserve"> z siedzibą: 55-100 Trzebnica</w:t>
      </w:r>
      <w:r w:rsidRPr="00587270">
        <w:rPr>
          <w:rFonts w:cs="Calibri"/>
          <w:b/>
          <w:color w:val="000000"/>
          <w:sz w:val="24"/>
          <w:szCs w:val="24"/>
        </w:rPr>
        <w:t>,</w:t>
      </w:r>
      <w:r w:rsidRPr="00587270">
        <w:rPr>
          <w:rFonts w:cs="Calibri"/>
          <w:color w:val="000000"/>
          <w:sz w:val="24"/>
          <w:szCs w:val="24"/>
        </w:rPr>
        <w:t xml:space="preserve"> ul. Prusicka 12, NIP: 9151591363,</w:t>
      </w:r>
    </w:p>
    <w:p w14:paraId="288CF69F" w14:textId="521BB31A" w:rsidR="00494441" w:rsidRPr="00587270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bookmarkStart w:id="0" w:name="_Hlk103343675"/>
      <w:r w:rsidRPr="00587270">
        <w:rPr>
          <w:rFonts w:cs="Calibri"/>
          <w:b/>
          <w:bCs/>
          <w:sz w:val="24"/>
          <w:szCs w:val="24"/>
        </w:rPr>
        <w:t>Młodzieżow</w:t>
      </w:r>
      <w:r w:rsidR="00CE62EC">
        <w:rPr>
          <w:rFonts w:cs="Calibri"/>
          <w:b/>
          <w:bCs/>
          <w:sz w:val="24"/>
          <w:szCs w:val="24"/>
        </w:rPr>
        <w:t>e</w:t>
      </w:r>
      <w:r w:rsidRPr="00587270">
        <w:rPr>
          <w:rFonts w:cs="Calibri"/>
          <w:b/>
          <w:bCs/>
          <w:sz w:val="24"/>
          <w:szCs w:val="24"/>
        </w:rPr>
        <w:t xml:space="preserve"> Centrum Sportu i Rekreacji Trzebnica - Zdrój</w:t>
      </w:r>
      <w:r w:rsidRPr="00587270">
        <w:rPr>
          <w:rFonts w:cs="Calibri"/>
          <w:b/>
          <w:bCs/>
          <w:color w:val="000000"/>
          <w:sz w:val="24"/>
          <w:szCs w:val="24"/>
        </w:rPr>
        <w:t xml:space="preserve">, </w:t>
      </w:r>
      <w:r w:rsidRPr="00587270">
        <w:rPr>
          <w:rFonts w:cs="Calibri"/>
          <w:color w:val="000000"/>
          <w:sz w:val="24"/>
          <w:szCs w:val="24"/>
        </w:rPr>
        <w:t>z siedzibą: 55-100 Trzebnica</w:t>
      </w:r>
      <w:r w:rsidRPr="00587270">
        <w:rPr>
          <w:rFonts w:cs="Calibri"/>
          <w:b/>
          <w:color w:val="000000"/>
          <w:sz w:val="24"/>
          <w:szCs w:val="24"/>
        </w:rPr>
        <w:t>,</w:t>
      </w:r>
      <w:r w:rsidRPr="00587270">
        <w:rPr>
          <w:rFonts w:cs="Calibri"/>
          <w:color w:val="000000"/>
          <w:sz w:val="24"/>
          <w:szCs w:val="24"/>
        </w:rPr>
        <w:t xml:space="preserve"> ul. Kościelna 9</w:t>
      </w:r>
      <w:r w:rsidR="001947C7">
        <w:rPr>
          <w:rFonts w:cs="Calibri"/>
          <w:color w:val="000000"/>
          <w:sz w:val="24"/>
          <w:szCs w:val="24"/>
        </w:rPr>
        <w:t>,</w:t>
      </w:r>
    </w:p>
    <w:bookmarkEnd w:id="0"/>
    <w:p w14:paraId="42DE0455" w14:textId="5BF783FF" w:rsidR="00494441" w:rsidRPr="00587270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r w:rsidRPr="00587270">
        <w:rPr>
          <w:rFonts w:cs="Calibri"/>
          <w:b/>
          <w:bCs/>
          <w:color w:val="000000"/>
          <w:sz w:val="24"/>
          <w:szCs w:val="24"/>
        </w:rPr>
        <w:t>Gminn</w:t>
      </w:r>
      <w:r w:rsidR="00CE62EC">
        <w:rPr>
          <w:rFonts w:cs="Calibri"/>
          <w:b/>
          <w:bCs/>
          <w:color w:val="000000"/>
          <w:sz w:val="24"/>
          <w:szCs w:val="24"/>
        </w:rPr>
        <w:t>e</w:t>
      </w:r>
      <w:r w:rsidRPr="00587270">
        <w:rPr>
          <w:rFonts w:cs="Calibri"/>
          <w:b/>
          <w:bCs/>
          <w:color w:val="000000"/>
          <w:sz w:val="24"/>
          <w:szCs w:val="24"/>
        </w:rPr>
        <w:t xml:space="preserve"> Centrum </w:t>
      </w:r>
      <w:r w:rsidR="001947C7" w:rsidRPr="00587270">
        <w:rPr>
          <w:rFonts w:cs="Calibri"/>
          <w:b/>
          <w:bCs/>
          <w:color w:val="000000"/>
          <w:sz w:val="24"/>
          <w:szCs w:val="24"/>
        </w:rPr>
        <w:t>Medyczne</w:t>
      </w:r>
      <w:r w:rsidRPr="00587270">
        <w:rPr>
          <w:rFonts w:cs="Calibri"/>
          <w:b/>
          <w:bCs/>
          <w:color w:val="000000"/>
          <w:sz w:val="24"/>
          <w:szCs w:val="24"/>
        </w:rPr>
        <w:t xml:space="preserve"> Trzebnica - Zdrój Sp. z o.o. </w:t>
      </w:r>
      <w:r w:rsidRPr="00587270">
        <w:rPr>
          <w:rFonts w:cs="Calibri"/>
          <w:color w:val="000000"/>
          <w:sz w:val="24"/>
          <w:szCs w:val="24"/>
        </w:rPr>
        <w:t>z siedzibą: 55-100 Trzebnica,</w:t>
      </w:r>
      <w:r w:rsidRPr="00587270">
        <w:rPr>
          <w:rFonts w:cs="Calibri"/>
          <w:b/>
          <w:color w:val="000000"/>
          <w:sz w:val="24"/>
          <w:szCs w:val="24"/>
        </w:rPr>
        <w:t xml:space="preserve"> </w:t>
      </w:r>
      <w:r w:rsidRPr="00587270">
        <w:rPr>
          <w:rFonts w:cs="Calibri"/>
          <w:color w:val="000000"/>
          <w:sz w:val="24"/>
          <w:szCs w:val="24"/>
        </w:rPr>
        <w:t>ul. Kościuszki 10, NIP 9151791079</w:t>
      </w:r>
      <w:r w:rsidRPr="00587270">
        <w:rPr>
          <w:rFonts w:cs="Calibri"/>
          <w:sz w:val="24"/>
          <w:szCs w:val="24"/>
        </w:rPr>
        <w:t>,</w:t>
      </w:r>
    </w:p>
    <w:p w14:paraId="5A591129" w14:textId="4932F79E" w:rsidR="00494441" w:rsidRPr="00587270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bookmarkStart w:id="1" w:name="_Hlk103343777"/>
      <w:r w:rsidRPr="00587270">
        <w:rPr>
          <w:rFonts w:cs="Calibri"/>
          <w:b/>
          <w:bCs/>
          <w:color w:val="000000"/>
          <w:sz w:val="24"/>
          <w:szCs w:val="24"/>
        </w:rPr>
        <w:t>Gminn</w:t>
      </w:r>
      <w:r w:rsidR="00CE62EC">
        <w:rPr>
          <w:rFonts w:cs="Calibri"/>
          <w:b/>
          <w:bCs/>
          <w:color w:val="000000"/>
          <w:sz w:val="24"/>
          <w:szCs w:val="24"/>
        </w:rPr>
        <w:t>e</w:t>
      </w:r>
      <w:r w:rsidRPr="00587270">
        <w:rPr>
          <w:rFonts w:cs="Calibri"/>
          <w:b/>
          <w:bCs/>
          <w:color w:val="000000"/>
          <w:sz w:val="24"/>
          <w:szCs w:val="24"/>
        </w:rPr>
        <w:t xml:space="preserve"> Centrum Sportu Trzebnica – Zdrój Sp. z o. o.</w:t>
      </w:r>
      <w:r w:rsidRPr="00587270">
        <w:rPr>
          <w:rFonts w:cs="Calibri"/>
          <w:color w:val="000000"/>
          <w:sz w:val="24"/>
          <w:szCs w:val="24"/>
        </w:rPr>
        <w:t xml:space="preserve"> z siedzibą: 55-100 Trzebnica,</w:t>
      </w:r>
      <w:r w:rsidRPr="00587270">
        <w:rPr>
          <w:rFonts w:cs="Calibri"/>
          <w:b/>
          <w:color w:val="000000"/>
          <w:sz w:val="24"/>
          <w:szCs w:val="24"/>
        </w:rPr>
        <w:t xml:space="preserve"> </w:t>
      </w:r>
      <w:r w:rsidRPr="00587270">
        <w:rPr>
          <w:rFonts w:cs="Calibri"/>
          <w:color w:val="000000"/>
          <w:sz w:val="24"/>
          <w:szCs w:val="24"/>
        </w:rPr>
        <w:t>ul. Leśna 5, NIP: 9151781856,</w:t>
      </w:r>
    </w:p>
    <w:bookmarkEnd w:id="1"/>
    <w:p w14:paraId="25F43B65" w14:textId="608E7639" w:rsidR="00494441" w:rsidRPr="00587270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r w:rsidRPr="00587270">
        <w:rPr>
          <w:rFonts w:cs="Calibri"/>
          <w:b/>
          <w:color w:val="000000"/>
          <w:sz w:val="24"/>
          <w:szCs w:val="24"/>
        </w:rPr>
        <w:t>Szkoł</w:t>
      </w:r>
      <w:r w:rsidR="00CE62EC">
        <w:rPr>
          <w:rFonts w:cs="Calibri"/>
          <w:b/>
          <w:color w:val="000000"/>
          <w:sz w:val="24"/>
          <w:szCs w:val="24"/>
        </w:rPr>
        <w:t>a</w:t>
      </w:r>
      <w:r w:rsidRPr="00587270">
        <w:rPr>
          <w:rFonts w:cs="Calibri"/>
          <w:b/>
          <w:color w:val="000000"/>
          <w:sz w:val="24"/>
          <w:szCs w:val="24"/>
        </w:rPr>
        <w:t xml:space="preserve"> Podstawow</w:t>
      </w:r>
      <w:r w:rsidR="00CE62EC">
        <w:rPr>
          <w:rFonts w:cs="Calibri"/>
          <w:b/>
          <w:color w:val="000000"/>
          <w:sz w:val="24"/>
          <w:szCs w:val="24"/>
        </w:rPr>
        <w:t xml:space="preserve">a </w:t>
      </w:r>
      <w:r w:rsidRPr="00587270">
        <w:rPr>
          <w:rFonts w:cs="Calibri"/>
          <w:b/>
          <w:color w:val="000000"/>
          <w:sz w:val="24"/>
          <w:szCs w:val="24"/>
        </w:rPr>
        <w:t>nr 1 im. Księcia Henryka Brodatego w Trzebnicy</w:t>
      </w:r>
      <w:r w:rsidRPr="00587270">
        <w:rPr>
          <w:rFonts w:cs="Calibri"/>
          <w:color w:val="000000"/>
          <w:sz w:val="24"/>
          <w:szCs w:val="24"/>
        </w:rPr>
        <w:t>, z siedzibą: 55-100 Trzebnica, ul. Św. Jadwigi 10,</w:t>
      </w:r>
    </w:p>
    <w:p w14:paraId="259761F1" w14:textId="43A4F09E" w:rsidR="00494441" w:rsidRPr="00587270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r w:rsidRPr="00587270">
        <w:rPr>
          <w:rFonts w:cs="Calibri"/>
          <w:b/>
          <w:color w:val="000000"/>
          <w:sz w:val="24"/>
          <w:szCs w:val="24"/>
        </w:rPr>
        <w:t>Szkoł</w:t>
      </w:r>
      <w:r w:rsidR="00CE62EC">
        <w:rPr>
          <w:rFonts w:cs="Calibri"/>
          <w:b/>
          <w:color w:val="000000"/>
          <w:sz w:val="24"/>
          <w:szCs w:val="24"/>
        </w:rPr>
        <w:t>a</w:t>
      </w:r>
      <w:r w:rsidRPr="00587270">
        <w:rPr>
          <w:rFonts w:cs="Calibri"/>
          <w:b/>
          <w:color w:val="000000"/>
          <w:sz w:val="24"/>
          <w:szCs w:val="24"/>
        </w:rPr>
        <w:t xml:space="preserve"> Podstawow</w:t>
      </w:r>
      <w:r w:rsidR="00CE62EC">
        <w:rPr>
          <w:rFonts w:cs="Calibri"/>
          <w:b/>
          <w:color w:val="000000"/>
          <w:sz w:val="24"/>
          <w:szCs w:val="24"/>
        </w:rPr>
        <w:t>a</w:t>
      </w:r>
      <w:r w:rsidRPr="00587270">
        <w:rPr>
          <w:rFonts w:cs="Calibri"/>
          <w:b/>
          <w:color w:val="000000"/>
          <w:sz w:val="24"/>
          <w:szCs w:val="24"/>
        </w:rPr>
        <w:t xml:space="preserve"> nr 3 im. Marii Skłodowskiej-Curie w Trzebnicy</w:t>
      </w:r>
      <w:r w:rsidRPr="00587270">
        <w:rPr>
          <w:rFonts w:cs="Calibri"/>
          <w:color w:val="000000"/>
          <w:sz w:val="24"/>
          <w:szCs w:val="24"/>
        </w:rPr>
        <w:t xml:space="preserve">, z siedzibą: 55-100 Trzebnica, ul. Marii Konopnickiej 14, </w:t>
      </w:r>
    </w:p>
    <w:p w14:paraId="3B9522A2" w14:textId="6C0863B8" w:rsidR="00494441" w:rsidRPr="001947C7" w:rsidRDefault="00494441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r w:rsidRPr="00587270">
        <w:rPr>
          <w:rFonts w:cs="Calibri"/>
          <w:b/>
          <w:color w:val="000000"/>
          <w:sz w:val="24"/>
          <w:szCs w:val="24"/>
        </w:rPr>
        <w:t>Gminn</w:t>
      </w:r>
      <w:r w:rsidR="00CE62EC">
        <w:rPr>
          <w:rFonts w:cs="Calibri"/>
          <w:b/>
          <w:color w:val="000000"/>
          <w:sz w:val="24"/>
          <w:szCs w:val="24"/>
        </w:rPr>
        <w:t>e</w:t>
      </w:r>
      <w:r w:rsidRPr="00587270">
        <w:rPr>
          <w:rFonts w:cs="Calibri"/>
          <w:b/>
          <w:color w:val="000000"/>
          <w:sz w:val="24"/>
          <w:szCs w:val="24"/>
        </w:rPr>
        <w:t xml:space="preserve"> Przedszkole nr 2 im. Polskiej Niezapominajki w Trzebnicy</w:t>
      </w:r>
      <w:r w:rsidRPr="00587270">
        <w:rPr>
          <w:rFonts w:cs="Calibri"/>
          <w:color w:val="000000"/>
          <w:sz w:val="24"/>
          <w:szCs w:val="24"/>
        </w:rPr>
        <w:t xml:space="preserve">, z siedzibą: 55-100 Trzebnica, ul. Wojska Polskiego 6, </w:t>
      </w:r>
    </w:p>
    <w:p w14:paraId="635E70A6" w14:textId="5AD7AEB7" w:rsidR="00494441" w:rsidRPr="00C712F2" w:rsidRDefault="00C75F22" w:rsidP="00494441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textAlignment w:val="baseline"/>
        <w:rPr>
          <w:rFonts w:cs="Calibri"/>
          <w:color w:val="000000"/>
          <w:kern w:val="2"/>
          <w:sz w:val="24"/>
          <w:szCs w:val="24"/>
          <w:lang w:eastAsia="zh-CN" w:bidi="hi-IN"/>
        </w:rPr>
      </w:pPr>
      <w:bookmarkStart w:id="2" w:name="_Hlk113542456"/>
      <w:r>
        <w:rPr>
          <w:rFonts w:cstheme="minorHAnsi"/>
          <w:b/>
          <w:bCs/>
          <w:color w:val="000000"/>
          <w:sz w:val="24"/>
          <w:szCs w:val="24"/>
        </w:rPr>
        <w:t>Zespół Placówek Żłobka i Klubów Dziecięcych</w:t>
      </w:r>
      <w:r w:rsidR="00AF2E73">
        <w:rPr>
          <w:rFonts w:cstheme="minorHAnsi"/>
          <w:b/>
          <w:bCs/>
          <w:color w:val="000000"/>
          <w:sz w:val="24"/>
          <w:szCs w:val="24"/>
        </w:rPr>
        <w:t xml:space="preserve"> Gminy Trzebnica</w:t>
      </w:r>
      <w:r w:rsidR="00494441" w:rsidRPr="00C712F2">
        <w:rPr>
          <w:rFonts w:ascii="Calibri" w:eastAsia="MS PMincho" w:hAnsi="Calibri" w:cs="Calibri"/>
          <w:bCs/>
          <w:kern w:val="2"/>
          <w:sz w:val="24"/>
          <w:szCs w:val="24"/>
          <w:lang w:eastAsia="ja-JP" w:bidi="fa-IR"/>
        </w:rPr>
        <w:t>, z siedzibą: 55-100 Trzebnica, ul. 3-Maja 4, 55-100 Trzebnica</w:t>
      </w:r>
      <w:bookmarkEnd w:id="2"/>
    </w:p>
    <w:p w14:paraId="5AF53206" w14:textId="77777777" w:rsidR="00CE62EC" w:rsidRDefault="00CE62EC" w:rsidP="00A965B3">
      <w:pPr>
        <w:pStyle w:val="Tekstpodstawowy"/>
        <w:spacing w:after="720" w:line="240" w:lineRule="auto"/>
        <w:rPr>
          <w:lang w:val="pl-PL"/>
        </w:rPr>
      </w:pPr>
    </w:p>
    <w:p w14:paraId="058D5D5D" w14:textId="18E66D20" w:rsidR="00C5650B" w:rsidRPr="00A965B3" w:rsidRDefault="00C5650B" w:rsidP="00A965B3">
      <w:pPr>
        <w:pStyle w:val="Tekstpodstawowy"/>
        <w:spacing w:after="720" w:line="240" w:lineRule="auto"/>
        <w:rPr>
          <w:lang w:val="pl-PL"/>
        </w:rPr>
      </w:pPr>
      <w:r w:rsidRPr="00472587">
        <w:rPr>
          <w:lang w:val="pl-PL"/>
        </w:rPr>
        <w:t>Zamawiającym upoważnionym do przeprowadzenia postępowania i udzielenia zamówienia publicznego w imieniu i na rzecz wszystkich Zamawiających jest:</w:t>
      </w:r>
    </w:p>
    <w:p w14:paraId="1B43630C" w14:textId="77777777" w:rsidR="00C5650B" w:rsidRPr="00155F22" w:rsidRDefault="00C5650B" w:rsidP="00C5650B">
      <w:pPr>
        <w:pStyle w:val="Tekstpodstawowy"/>
        <w:spacing w:after="0" w:line="240" w:lineRule="auto"/>
        <w:rPr>
          <w:b/>
          <w:lang w:val="pl-PL"/>
        </w:rPr>
      </w:pPr>
      <w:r w:rsidRPr="00155F22">
        <w:rPr>
          <w:b/>
          <w:lang w:val="pl-PL"/>
        </w:rPr>
        <w:t>Gmina Trzebnica</w:t>
      </w:r>
    </w:p>
    <w:p w14:paraId="033B87EC" w14:textId="77777777" w:rsidR="00C5650B" w:rsidRPr="00A90C18" w:rsidRDefault="00C5650B" w:rsidP="00C5650B">
      <w:pPr>
        <w:pStyle w:val="Tekstpodstawowy"/>
        <w:spacing w:after="0" w:line="240" w:lineRule="auto"/>
        <w:rPr>
          <w:b/>
          <w:lang w:val="pl-PL"/>
        </w:rPr>
      </w:pPr>
      <w:r w:rsidRPr="00A90C18">
        <w:rPr>
          <w:b/>
          <w:lang w:val="pl-PL"/>
        </w:rPr>
        <w:t>Pl. M.J. Piłsudskiego 1</w:t>
      </w:r>
    </w:p>
    <w:p w14:paraId="75A4E012" w14:textId="67F1AA58" w:rsidR="00711E61" w:rsidRPr="00A965B3" w:rsidRDefault="00C5650B" w:rsidP="004B1B3B">
      <w:pPr>
        <w:pStyle w:val="Tekstpodstawowy"/>
        <w:spacing w:after="4000" w:line="240" w:lineRule="auto"/>
        <w:rPr>
          <w:b/>
          <w:lang w:val="pl-PL"/>
        </w:rPr>
      </w:pPr>
      <w:r w:rsidRPr="00A90C18">
        <w:rPr>
          <w:b/>
          <w:lang w:val="pl-PL"/>
        </w:rPr>
        <w:t>55-100 Trzebnica</w:t>
      </w:r>
    </w:p>
    <w:p w14:paraId="582B3022" w14:textId="7C30C5AF" w:rsidR="00BB3EB5" w:rsidRPr="004B1B3B" w:rsidRDefault="00BB3EB5" w:rsidP="004B1B3B">
      <w:pPr>
        <w:pStyle w:val="Akapitzlist"/>
        <w:numPr>
          <w:ilvl w:val="0"/>
          <w:numId w:val="10"/>
        </w:numPr>
        <w:ind w:left="360"/>
        <w:rPr>
          <w:b/>
          <w:bCs/>
          <w:sz w:val="24"/>
          <w:szCs w:val="24"/>
        </w:rPr>
      </w:pPr>
      <w:r w:rsidRPr="004B1B3B">
        <w:rPr>
          <w:b/>
          <w:bCs/>
          <w:sz w:val="24"/>
          <w:szCs w:val="24"/>
        </w:rPr>
        <w:lastRenderedPageBreak/>
        <w:t>WYKONAWCA</w:t>
      </w:r>
    </w:p>
    <w:p w14:paraId="761CCD8C" w14:textId="51C51C66" w:rsidR="00BF2C9F" w:rsidRPr="0017410C" w:rsidRDefault="00BF2C9F" w:rsidP="00BF2C9F">
      <w:pPr>
        <w:pStyle w:val="Akapitzlist"/>
        <w:rPr>
          <w:sz w:val="24"/>
          <w:szCs w:val="24"/>
        </w:rPr>
      </w:pPr>
      <w:r w:rsidRPr="0017410C">
        <w:rPr>
          <w:sz w:val="24"/>
          <w:szCs w:val="24"/>
        </w:rPr>
        <w:t>Niniejsza oferta złożona jest przez</w:t>
      </w:r>
      <w:r w:rsidR="00905A6D" w:rsidRPr="0017410C">
        <w:rPr>
          <w:sz w:val="24"/>
          <w:szCs w:val="24"/>
        </w:rPr>
        <w:t xml:space="preserve"> Wykonawcę/Wykonawców</w:t>
      </w:r>
      <w:r w:rsidRPr="0017410C">
        <w:rPr>
          <w:sz w:val="24"/>
          <w:szCs w:val="24"/>
        </w:rPr>
        <w:t>:</w:t>
      </w:r>
    </w:p>
    <w:tbl>
      <w:tblPr>
        <w:tblStyle w:val="Tabela-Siatka"/>
        <w:tblW w:w="8914" w:type="dxa"/>
        <w:tblInd w:w="7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Tabela z danymi Wykonawcy"/>
      </w:tblPr>
      <w:tblGrid>
        <w:gridCol w:w="501"/>
        <w:gridCol w:w="2305"/>
        <w:gridCol w:w="1612"/>
        <w:gridCol w:w="1676"/>
        <w:gridCol w:w="2820"/>
      </w:tblGrid>
      <w:tr w:rsidR="00CE62EC" w:rsidRPr="0017410C" w14:paraId="14593CDB" w14:textId="77777777" w:rsidTr="00B0464F">
        <w:tc>
          <w:tcPr>
            <w:tcW w:w="501" w:type="dxa"/>
            <w:shd w:val="clear" w:color="auto" w:fill="E7E6E6" w:themeFill="background2"/>
            <w:vAlign w:val="center"/>
          </w:tcPr>
          <w:p w14:paraId="12A953B6" w14:textId="77777777" w:rsidR="00CE62EC" w:rsidRPr="00A3332B" w:rsidRDefault="00CE62EC" w:rsidP="00B0464F">
            <w:pPr>
              <w:pStyle w:val="Nagwek2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3332B">
              <w:rPr>
                <w:b/>
                <w:bCs/>
                <w:color w:val="auto"/>
                <w:sz w:val="24"/>
                <w:szCs w:val="24"/>
              </w:rPr>
              <w:t>Lp.</w:t>
            </w:r>
          </w:p>
        </w:tc>
        <w:tc>
          <w:tcPr>
            <w:tcW w:w="2305" w:type="dxa"/>
            <w:shd w:val="clear" w:color="auto" w:fill="E7E6E6" w:themeFill="background2"/>
            <w:vAlign w:val="center"/>
          </w:tcPr>
          <w:p w14:paraId="04FD2AF0" w14:textId="77777777" w:rsidR="00CE62EC" w:rsidRPr="00A3332B" w:rsidRDefault="00CE62EC" w:rsidP="00B0464F">
            <w:pPr>
              <w:pStyle w:val="Nagwek2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3332B">
              <w:rPr>
                <w:b/>
                <w:bCs/>
                <w:color w:val="auto"/>
                <w:sz w:val="24"/>
                <w:szCs w:val="24"/>
              </w:rPr>
              <w:t>Nazwa i adres</w:t>
            </w:r>
          </w:p>
        </w:tc>
        <w:tc>
          <w:tcPr>
            <w:tcW w:w="1612" w:type="dxa"/>
            <w:shd w:val="clear" w:color="auto" w:fill="E7E6E6" w:themeFill="background2"/>
            <w:vAlign w:val="center"/>
          </w:tcPr>
          <w:p w14:paraId="7F64E70A" w14:textId="77777777" w:rsidR="00CE62EC" w:rsidRPr="00A3332B" w:rsidRDefault="00CE62EC" w:rsidP="00B0464F">
            <w:pPr>
              <w:pStyle w:val="Nagwek2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3332B">
              <w:rPr>
                <w:b/>
                <w:bCs/>
                <w:color w:val="auto"/>
                <w:sz w:val="24"/>
                <w:szCs w:val="24"/>
              </w:rPr>
              <w:t>Województwo</w:t>
            </w:r>
          </w:p>
        </w:tc>
        <w:tc>
          <w:tcPr>
            <w:tcW w:w="1676" w:type="dxa"/>
            <w:shd w:val="clear" w:color="auto" w:fill="E7E6E6" w:themeFill="background2"/>
            <w:vAlign w:val="center"/>
          </w:tcPr>
          <w:p w14:paraId="5D007121" w14:textId="77777777" w:rsidR="00CE62EC" w:rsidRPr="00A3332B" w:rsidRDefault="00CE62EC" w:rsidP="00B0464F">
            <w:pPr>
              <w:pStyle w:val="Nagwek2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3332B">
              <w:rPr>
                <w:b/>
                <w:bCs/>
                <w:color w:val="auto"/>
                <w:sz w:val="24"/>
                <w:szCs w:val="24"/>
              </w:rPr>
              <w:t>NIP</w:t>
            </w:r>
          </w:p>
        </w:tc>
        <w:tc>
          <w:tcPr>
            <w:tcW w:w="2820" w:type="dxa"/>
            <w:shd w:val="clear" w:color="auto" w:fill="E7E6E6" w:themeFill="background2"/>
            <w:vAlign w:val="center"/>
          </w:tcPr>
          <w:p w14:paraId="7500DA9F" w14:textId="77777777" w:rsidR="00CE62EC" w:rsidRDefault="00CE62EC" w:rsidP="00B0464F">
            <w:pPr>
              <w:pStyle w:val="Nagwek2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3332B">
              <w:rPr>
                <w:b/>
                <w:bCs/>
                <w:color w:val="auto"/>
                <w:sz w:val="24"/>
                <w:szCs w:val="24"/>
              </w:rPr>
              <w:t>Wielkość przedsiębiorstwa Wykonawcy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14:paraId="3CD00B96" w14:textId="77777777" w:rsidR="00CE62EC" w:rsidRPr="00A3332B" w:rsidRDefault="00CE62EC" w:rsidP="00B0464F">
            <w:pPr>
              <w:pStyle w:val="Nagwek2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(proszę zaznaczyć wybrane)</w:t>
            </w:r>
          </w:p>
        </w:tc>
      </w:tr>
      <w:tr w:rsidR="00CE62EC" w:rsidRPr="0017410C" w14:paraId="29A27EF7" w14:textId="77777777" w:rsidTr="00B0464F">
        <w:tc>
          <w:tcPr>
            <w:tcW w:w="501" w:type="dxa"/>
          </w:tcPr>
          <w:p w14:paraId="3E805C59" w14:textId="77777777" w:rsidR="00CE62EC" w:rsidRPr="0017410C" w:rsidRDefault="00CE62EC" w:rsidP="00B0464F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sdt>
          <w:sdtPr>
            <w:rPr>
              <w:sz w:val="24"/>
              <w:szCs w:val="24"/>
            </w:rPr>
            <w:alias w:val="Nazwa i adres Wykonawcy"/>
            <w:tag w:val="Nazwa i adres Wykonawcy"/>
            <w:id w:val="1340280547"/>
            <w:placeholder>
              <w:docPart w:val="1FCED28316464E75BDD3E396E566F613"/>
            </w:placeholder>
            <w:showingPlcHdr/>
          </w:sdtPr>
          <w:sdtEndPr/>
          <w:sdtContent>
            <w:tc>
              <w:tcPr>
                <w:tcW w:w="2305" w:type="dxa"/>
              </w:tcPr>
              <w:p w14:paraId="5D63A469" w14:textId="77777777" w:rsidR="00CE62EC" w:rsidRPr="00386DF7" w:rsidRDefault="00CE62EC" w:rsidP="00B0464F">
                <w:pPr>
                  <w:pStyle w:val="Akapitzlist"/>
                  <w:ind w:left="0"/>
                  <w:rPr>
                    <w:sz w:val="24"/>
                    <w:szCs w:val="24"/>
                  </w:rPr>
                </w:pPr>
                <w:r w:rsidRPr="00386DF7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 xml:space="preserve">Wpisz nazwę </w:t>
                </w:r>
                <w:r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 xml:space="preserve">i adres </w:t>
                </w:r>
                <w:r w:rsidRPr="00386DF7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>Wykonawcy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Województwo"/>
            <w:tag w:val="Województwo"/>
            <w:id w:val="2110933149"/>
            <w:placeholder>
              <w:docPart w:val="8772ECA436BB4D478FCE392294798064"/>
            </w:placeholder>
            <w:showingPlcHdr/>
            <w:text/>
          </w:sdtPr>
          <w:sdtEndPr/>
          <w:sdtContent>
            <w:tc>
              <w:tcPr>
                <w:tcW w:w="1612" w:type="dxa"/>
              </w:tcPr>
              <w:p w14:paraId="52A7476E" w14:textId="77777777" w:rsidR="00CE62EC" w:rsidRPr="00386DF7" w:rsidRDefault="00CE62EC" w:rsidP="00B0464F">
                <w:pPr>
                  <w:pStyle w:val="Akapitzlist"/>
                  <w:ind w:left="0"/>
                  <w:rPr>
                    <w:sz w:val="24"/>
                    <w:szCs w:val="24"/>
                  </w:rPr>
                </w:pPr>
                <w:r w:rsidRPr="00AC7DBA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>Wpisz województwo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NIP"/>
            <w:tag w:val="NIP"/>
            <w:id w:val="1557822740"/>
            <w:placeholder>
              <w:docPart w:val="27C5850FA05841A895456318DAD6D9EF"/>
            </w:placeholder>
            <w:showingPlcHdr/>
            <w:text/>
          </w:sdtPr>
          <w:sdtEndPr/>
          <w:sdtContent>
            <w:tc>
              <w:tcPr>
                <w:tcW w:w="1676" w:type="dxa"/>
              </w:tcPr>
              <w:p w14:paraId="766C2764" w14:textId="77777777" w:rsidR="00CE62EC" w:rsidRPr="00386DF7" w:rsidRDefault="00CE62EC" w:rsidP="00B0464F">
                <w:pPr>
                  <w:pStyle w:val="Akapitzlist"/>
                  <w:ind w:left="0"/>
                  <w:rPr>
                    <w:sz w:val="24"/>
                    <w:szCs w:val="24"/>
                  </w:rPr>
                </w:pPr>
                <w:r w:rsidRPr="00AC7DBA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>Wpisz numer NIP</w:t>
                </w:r>
              </w:p>
            </w:tc>
          </w:sdtContent>
        </w:sdt>
        <w:tc>
          <w:tcPr>
            <w:tcW w:w="2820" w:type="dxa"/>
          </w:tcPr>
          <w:p w14:paraId="2E301EC4" w14:textId="77777777" w:rsidR="00CE62EC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duże przedsiębiorstwo"/>
                <w:tag w:val="duże przedsiębiorstwo"/>
                <w:id w:val="-89836755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>
              <w:rPr>
                <w:b/>
                <w:bCs/>
                <w:sz w:val="24"/>
                <w:szCs w:val="24"/>
              </w:rPr>
              <w:t>duże przedsiębiorstwo</w:t>
            </w:r>
          </w:p>
          <w:p w14:paraId="07190D5D" w14:textId="77777777" w:rsidR="00CE62EC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średnie przedsiębiorstwo"/>
                <w:tag w:val="średnie przedsiębiorstwo"/>
                <w:id w:val="-1884499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>
              <w:rPr>
                <w:b/>
                <w:bCs/>
                <w:sz w:val="24"/>
                <w:szCs w:val="24"/>
              </w:rPr>
              <w:t>średnie przedsiębiorstwo</w:t>
            </w:r>
          </w:p>
          <w:p w14:paraId="67225930" w14:textId="77777777" w:rsidR="00CE62EC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małe przedsiębiorstwo"/>
                <w:tag w:val="małe przedsiębiorstwo"/>
                <w:id w:val="-6070438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>
              <w:rPr>
                <w:b/>
                <w:bCs/>
                <w:sz w:val="24"/>
                <w:szCs w:val="24"/>
              </w:rPr>
              <w:t>małe przedsiębiorstwo</w:t>
            </w:r>
          </w:p>
          <w:p w14:paraId="2BC46D51" w14:textId="77777777" w:rsidR="00CE62EC" w:rsidRPr="00A3332B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mikroprzedsiębiorstwo"/>
                <w:tag w:val="mikroprzedsiębiorstwo"/>
                <w:id w:val="-205791973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 w:rsidRPr="00A84F83">
              <w:rPr>
                <w:b/>
                <w:bCs/>
                <w:sz w:val="24"/>
                <w:szCs w:val="24"/>
              </w:rPr>
              <w:t>mikro</w:t>
            </w:r>
            <w:r w:rsidR="00CE62EC">
              <w:rPr>
                <w:b/>
                <w:bCs/>
                <w:sz w:val="24"/>
                <w:szCs w:val="24"/>
              </w:rPr>
              <w:t>przedsiębiorstwo</w:t>
            </w:r>
          </w:p>
        </w:tc>
      </w:tr>
      <w:tr w:rsidR="00CE62EC" w:rsidRPr="0017410C" w14:paraId="47A0AC07" w14:textId="77777777" w:rsidTr="00B0464F">
        <w:tc>
          <w:tcPr>
            <w:tcW w:w="501" w:type="dxa"/>
          </w:tcPr>
          <w:p w14:paraId="59ED8898" w14:textId="77777777" w:rsidR="00CE62EC" w:rsidRPr="0017410C" w:rsidRDefault="00CE62EC" w:rsidP="00B0464F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sdt>
          <w:sdtPr>
            <w:rPr>
              <w:sz w:val="24"/>
              <w:szCs w:val="24"/>
            </w:rPr>
            <w:alias w:val="Nazwa i adres Wykonawcy"/>
            <w:tag w:val="Nazwa i adres Wykonawcy"/>
            <w:id w:val="1786150107"/>
            <w:placeholder>
              <w:docPart w:val="EACF2C10270A44C9B44CF5B873A4AA9C"/>
            </w:placeholder>
            <w:showingPlcHdr/>
          </w:sdtPr>
          <w:sdtEndPr/>
          <w:sdtContent>
            <w:tc>
              <w:tcPr>
                <w:tcW w:w="2305" w:type="dxa"/>
              </w:tcPr>
              <w:p w14:paraId="089E1846" w14:textId="77777777" w:rsidR="00CE62EC" w:rsidRPr="0017410C" w:rsidRDefault="00CE62EC" w:rsidP="00B0464F">
                <w:pPr>
                  <w:pStyle w:val="Akapitzlist"/>
                  <w:ind w:left="0"/>
                  <w:rPr>
                    <w:sz w:val="24"/>
                    <w:szCs w:val="24"/>
                  </w:rPr>
                </w:pPr>
                <w:r w:rsidRPr="00AC7DBA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 xml:space="preserve">Wpisz nazwę </w:t>
                </w:r>
                <w:r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 xml:space="preserve">i adres </w:t>
                </w:r>
                <w:r w:rsidRPr="00AC7DBA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>Wykonawcy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Województwo"/>
            <w:tag w:val="Województwo"/>
            <w:id w:val="1667901042"/>
            <w:placeholder>
              <w:docPart w:val="A3D37232D0EA4D8085609D32C8B50727"/>
            </w:placeholder>
            <w:showingPlcHdr/>
            <w:text/>
          </w:sdtPr>
          <w:sdtEndPr/>
          <w:sdtContent>
            <w:tc>
              <w:tcPr>
                <w:tcW w:w="1612" w:type="dxa"/>
              </w:tcPr>
              <w:p w14:paraId="3415DBDE" w14:textId="77777777" w:rsidR="00CE62EC" w:rsidRPr="0017410C" w:rsidRDefault="00CE62EC" w:rsidP="00B0464F">
                <w:pPr>
                  <w:pStyle w:val="Akapitzlist"/>
                  <w:ind w:left="0"/>
                  <w:rPr>
                    <w:sz w:val="24"/>
                    <w:szCs w:val="24"/>
                  </w:rPr>
                </w:pPr>
                <w:r w:rsidRPr="00AC7DBA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>Wpisz województwo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NIP"/>
            <w:tag w:val="NIP"/>
            <w:id w:val="1921916339"/>
            <w:placeholder>
              <w:docPart w:val="3D2F652BED9F47A19F5C28F4E3F206BF"/>
            </w:placeholder>
            <w:showingPlcHdr/>
            <w:text/>
          </w:sdtPr>
          <w:sdtEndPr/>
          <w:sdtContent>
            <w:tc>
              <w:tcPr>
                <w:tcW w:w="1676" w:type="dxa"/>
              </w:tcPr>
              <w:p w14:paraId="45A0B475" w14:textId="77777777" w:rsidR="00CE62EC" w:rsidRPr="0017410C" w:rsidRDefault="00CE62EC" w:rsidP="00B0464F">
                <w:pPr>
                  <w:pStyle w:val="Akapitzlist"/>
                  <w:ind w:left="0"/>
                  <w:rPr>
                    <w:sz w:val="24"/>
                    <w:szCs w:val="24"/>
                  </w:rPr>
                </w:pPr>
                <w:r w:rsidRPr="00AC7DBA">
                  <w:rPr>
                    <w:rStyle w:val="Tekstzastpczy"/>
                    <w:color w:val="auto"/>
                    <w:shd w:val="clear" w:color="auto" w:fill="D9E2F3" w:themeFill="accent1" w:themeFillTint="33"/>
                  </w:rPr>
                  <w:t>Wpisz numer NIP</w:t>
                </w:r>
              </w:p>
            </w:tc>
          </w:sdtContent>
        </w:sdt>
        <w:tc>
          <w:tcPr>
            <w:tcW w:w="2820" w:type="dxa"/>
          </w:tcPr>
          <w:p w14:paraId="4137BA0E" w14:textId="77777777" w:rsidR="00CE62EC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duże przedsiębiorstwo"/>
                <w:tag w:val="duże przedsiębiorstwo"/>
                <w:id w:val="9016512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>
              <w:rPr>
                <w:b/>
                <w:bCs/>
                <w:sz w:val="24"/>
                <w:szCs w:val="24"/>
              </w:rPr>
              <w:t>duże przedsiębiorstwo</w:t>
            </w:r>
          </w:p>
          <w:p w14:paraId="11E984DA" w14:textId="77777777" w:rsidR="00CE62EC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średnie przedsiębiorstwo"/>
                <w:tag w:val="średnie przedsiębiorstwo"/>
                <w:id w:val="16016769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>
              <w:rPr>
                <w:b/>
                <w:bCs/>
                <w:sz w:val="24"/>
                <w:szCs w:val="24"/>
              </w:rPr>
              <w:t>średnie przedsiębiorstwo</w:t>
            </w:r>
          </w:p>
          <w:p w14:paraId="469A69E6" w14:textId="77777777" w:rsidR="00CE62EC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małe przedsiębiorstwo"/>
                <w:tag w:val="małe przedsiębiorstwo"/>
                <w:id w:val="-3043193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>
              <w:rPr>
                <w:b/>
                <w:bCs/>
                <w:sz w:val="24"/>
                <w:szCs w:val="24"/>
              </w:rPr>
              <w:t>małe przedsiębiorstwo</w:t>
            </w:r>
          </w:p>
          <w:p w14:paraId="2CDD7A11" w14:textId="77777777" w:rsidR="00CE62EC" w:rsidRPr="009F42A7" w:rsidRDefault="00B020B1" w:rsidP="00B0464F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mikroprzedsiębiorstwo"/>
                <w:tag w:val="mikroprzedsiębiorstwo"/>
                <w:id w:val="161509716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2E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E62EC">
              <w:rPr>
                <w:sz w:val="24"/>
                <w:szCs w:val="24"/>
              </w:rPr>
              <w:t xml:space="preserve"> </w:t>
            </w:r>
            <w:r w:rsidR="00CE62EC" w:rsidRPr="00A84F83">
              <w:rPr>
                <w:b/>
                <w:bCs/>
                <w:sz w:val="24"/>
                <w:szCs w:val="24"/>
              </w:rPr>
              <w:t>mikro</w:t>
            </w:r>
            <w:r w:rsidR="00CE62EC">
              <w:rPr>
                <w:b/>
                <w:bCs/>
                <w:sz w:val="24"/>
                <w:szCs w:val="24"/>
              </w:rPr>
              <w:t>przedsiębiorstwo</w:t>
            </w:r>
          </w:p>
        </w:tc>
      </w:tr>
    </w:tbl>
    <w:p w14:paraId="103ED2A7" w14:textId="77777777" w:rsidR="00BF2C9F" w:rsidRPr="0017410C" w:rsidRDefault="00BF2C9F" w:rsidP="00BF2C9F">
      <w:pPr>
        <w:pStyle w:val="Akapitzlist"/>
        <w:rPr>
          <w:sz w:val="24"/>
          <w:szCs w:val="24"/>
        </w:rPr>
      </w:pPr>
    </w:p>
    <w:p w14:paraId="7A3B4437" w14:textId="17174A5E" w:rsidR="001537AF" w:rsidRDefault="001537AF" w:rsidP="004B1B3B">
      <w:pPr>
        <w:pStyle w:val="Nagwek3"/>
        <w:numPr>
          <w:ilvl w:val="0"/>
          <w:numId w:val="10"/>
        </w:numPr>
        <w:ind w:left="360"/>
      </w:pPr>
      <w:r w:rsidRPr="0017410C">
        <w:t>OSOBA</w:t>
      </w:r>
      <w:r w:rsidR="00261DDF">
        <w:t xml:space="preserve"> LUB </w:t>
      </w:r>
      <w:r w:rsidR="00E405E4" w:rsidRPr="0017410C">
        <w:t>OSOBY</w:t>
      </w:r>
      <w:r w:rsidRPr="0017410C">
        <w:t xml:space="preserve"> </w:t>
      </w:r>
      <w:r w:rsidR="000904BA" w:rsidRPr="0017410C">
        <w:t>PODPISUJĄCE</w:t>
      </w:r>
      <w:r w:rsidR="006B71C7" w:rsidRPr="0017410C">
        <w:t xml:space="preserve"> OFERTĘ</w:t>
      </w:r>
    </w:p>
    <w:p w14:paraId="37F50E13" w14:textId="77777777" w:rsidR="00CE62EC" w:rsidRPr="00CE62EC" w:rsidRDefault="00CE62EC" w:rsidP="00CE62EC"/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Tabela z danymi osoby podpisującej ofertę"/>
      </w:tblPr>
      <w:tblGrid>
        <w:gridCol w:w="3528"/>
        <w:gridCol w:w="5103"/>
      </w:tblGrid>
      <w:tr w:rsidR="0017410C" w:rsidRPr="0017410C" w14:paraId="0D43B822" w14:textId="77777777" w:rsidTr="00C73766">
        <w:trPr>
          <w:trHeight w:val="399"/>
        </w:trPr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2921177E" w14:textId="2F6874F0" w:rsidR="00BE3E2B" w:rsidRPr="003E21E2" w:rsidRDefault="0068290D" w:rsidP="00BE3E2B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3E21E2">
              <w:rPr>
                <w:rFonts w:cstheme="minorHAnsi"/>
                <w:b/>
                <w:bCs/>
                <w:sz w:val="24"/>
                <w:szCs w:val="24"/>
              </w:rPr>
              <w:t>Imię i nazwisko</w:t>
            </w:r>
          </w:p>
        </w:tc>
        <w:sdt>
          <w:sdtPr>
            <w:rPr>
              <w:b/>
              <w:bCs/>
              <w:sz w:val="24"/>
              <w:szCs w:val="24"/>
            </w:rPr>
            <w:alias w:val="Imię i nazwisko"/>
            <w:tag w:val="Imię i nazwisko"/>
            <w:id w:val="1412882673"/>
            <w:placeholder>
              <w:docPart w:val="BC2649BBCD0A4A0B820C7DD75B870216"/>
            </w:placeholder>
            <w:showingPlcHdr/>
            <w:text/>
          </w:sdtPr>
          <w:sdtEndPr/>
          <w:sdtContent>
            <w:tc>
              <w:tcPr>
                <w:tcW w:w="5103" w:type="dxa"/>
                <w:tcMar>
                  <w:top w:w="85" w:type="dxa"/>
                  <w:bottom w:w="85" w:type="dxa"/>
                </w:tcMar>
              </w:tcPr>
              <w:p w14:paraId="758F15C9" w14:textId="4D9921F9" w:rsidR="00BE3E2B" w:rsidRPr="0017410C" w:rsidRDefault="0068290D" w:rsidP="00BE3E2B">
                <w:pPr>
                  <w:pStyle w:val="Akapitzlist"/>
                  <w:ind w:left="0"/>
                  <w:rPr>
                    <w:b/>
                    <w:bCs/>
                    <w:sz w:val="24"/>
                    <w:szCs w:val="24"/>
                  </w:rPr>
                </w:pPr>
                <w:r w:rsidRPr="00D5335D">
                  <w:rPr>
                    <w:rStyle w:val="Tekstzastpczy"/>
                    <w:color w:val="auto"/>
                    <w:bdr w:val="single" w:sz="4" w:space="0" w:color="auto"/>
                    <w:shd w:val="clear" w:color="auto" w:fill="D9E2F3" w:themeFill="accent1" w:themeFillTint="33"/>
                  </w:rPr>
                  <w:t>Wpisz imię i nazwisko</w:t>
                </w:r>
              </w:p>
            </w:tc>
          </w:sdtContent>
        </w:sdt>
      </w:tr>
      <w:tr w:rsidR="0017410C" w:rsidRPr="0017410C" w14:paraId="2BBC18DB" w14:textId="77777777" w:rsidTr="00C73766"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55652D4A" w14:textId="77777777" w:rsidR="0068290D" w:rsidRPr="003E21E2" w:rsidRDefault="0068290D" w:rsidP="0068290D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3E21E2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Rodzaj umocowania lub pełniona funkcja</w:t>
            </w:r>
          </w:p>
          <w:p w14:paraId="79FBAA6B" w14:textId="56EB840D" w:rsidR="00BE3E2B" w:rsidRPr="003E21E2" w:rsidRDefault="0068290D" w:rsidP="0068290D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3E21E2">
              <w:rPr>
                <w:rFonts w:cstheme="minorHAnsi"/>
                <w:sz w:val="24"/>
                <w:szCs w:val="24"/>
              </w:rPr>
              <w:t>(</w:t>
            </w:r>
            <w:r w:rsidR="00911D4E" w:rsidRPr="003E21E2">
              <w:rPr>
                <w:rFonts w:cstheme="minorHAnsi"/>
                <w:sz w:val="24"/>
                <w:szCs w:val="24"/>
              </w:rPr>
              <w:t xml:space="preserve">np. </w:t>
            </w:r>
            <w:r w:rsidRPr="003E21E2">
              <w:rPr>
                <w:rFonts w:cstheme="minorHAnsi"/>
                <w:sz w:val="24"/>
                <w:szCs w:val="24"/>
              </w:rPr>
              <w:t>właściciel / członek zarządu / prezes / prokurent / pełnomocnik / itp.)</w:t>
            </w:r>
          </w:p>
        </w:tc>
        <w:sdt>
          <w:sdtPr>
            <w:rPr>
              <w:b/>
              <w:bCs/>
              <w:sz w:val="24"/>
              <w:szCs w:val="24"/>
            </w:rPr>
            <w:alias w:val="Rodzaj umocowania"/>
            <w:tag w:val="Rodzaj umocowania"/>
            <w:id w:val="-1616434874"/>
            <w:placeholder>
              <w:docPart w:val="6F50083903654E2CA72FED15D9BF3BE6"/>
            </w:placeholder>
            <w:showingPlcHdr/>
            <w:text/>
          </w:sdtPr>
          <w:sdtEndPr/>
          <w:sdtContent>
            <w:tc>
              <w:tcPr>
                <w:tcW w:w="5103" w:type="dxa"/>
                <w:tcMar>
                  <w:top w:w="85" w:type="dxa"/>
                  <w:bottom w:w="85" w:type="dxa"/>
                </w:tcMar>
              </w:tcPr>
              <w:p w14:paraId="46C5C24F" w14:textId="59B584B6" w:rsidR="00BE3E2B" w:rsidRPr="0017410C" w:rsidRDefault="0068290D" w:rsidP="00BE3E2B">
                <w:pPr>
                  <w:pStyle w:val="Akapitzlist"/>
                  <w:ind w:left="0"/>
                  <w:rPr>
                    <w:b/>
                    <w:bCs/>
                    <w:sz w:val="24"/>
                    <w:szCs w:val="24"/>
                  </w:rPr>
                </w:pPr>
                <w:r w:rsidRPr="00D5335D">
                  <w:rPr>
                    <w:rStyle w:val="Tekstzastpczy"/>
                    <w:color w:val="auto"/>
                    <w:bdr w:val="single" w:sz="4" w:space="0" w:color="auto"/>
                    <w:shd w:val="clear" w:color="auto" w:fill="D9E2F3" w:themeFill="accent1" w:themeFillTint="33"/>
                  </w:rPr>
                  <w:t>Wpisz rodzaj umocowania lub pełnioną funkcję</w:t>
                </w:r>
              </w:p>
            </w:tc>
          </w:sdtContent>
        </w:sdt>
      </w:tr>
      <w:tr w:rsidR="0017410C" w:rsidRPr="0017410C" w14:paraId="2F79F072" w14:textId="77777777" w:rsidTr="00C73766"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3EFD9A40" w14:textId="77777777" w:rsidR="0068290D" w:rsidRPr="003E21E2" w:rsidRDefault="0068290D" w:rsidP="0068290D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3E21E2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Umocowanie wynika z</w:t>
            </w:r>
          </w:p>
          <w:p w14:paraId="6A126053" w14:textId="221356F4" w:rsidR="00BE3E2B" w:rsidRPr="003E21E2" w:rsidRDefault="0068290D" w:rsidP="0068290D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3E21E2">
              <w:rPr>
                <w:rFonts w:cstheme="minorHAnsi"/>
                <w:sz w:val="24"/>
                <w:szCs w:val="24"/>
              </w:rPr>
              <w:t>(proszę zaznaczyć wybrane)</w:t>
            </w:r>
          </w:p>
        </w:tc>
        <w:tc>
          <w:tcPr>
            <w:tcW w:w="5103" w:type="dxa"/>
            <w:tcMar>
              <w:top w:w="85" w:type="dxa"/>
              <w:bottom w:w="85" w:type="dxa"/>
            </w:tcMar>
          </w:tcPr>
          <w:p w14:paraId="2C355D03" w14:textId="0601BC28" w:rsidR="00BE3E2B" w:rsidRPr="0017410C" w:rsidRDefault="00B020B1" w:rsidP="00BE3E2B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CEIDG"/>
                <w:tag w:val="CEIDG"/>
                <w:id w:val="183580424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A74F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11D4E" w:rsidRPr="0017410C">
              <w:rPr>
                <w:sz w:val="24"/>
                <w:szCs w:val="24"/>
              </w:rPr>
              <w:t>CEIDG</w:t>
            </w:r>
          </w:p>
          <w:p w14:paraId="3ADB07EC" w14:textId="591B887A" w:rsidR="00911D4E" w:rsidRPr="0017410C" w:rsidRDefault="00B020B1" w:rsidP="00BE3E2B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KRS"/>
                <w:tag w:val="KRS"/>
                <w:id w:val="60647583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A74F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11D4E" w:rsidRPr="0017410C">
              <w:rPr>
                <w:sz w:val="24"/>
                <w:szCs w:val="24"/>
              </w:rPr>
              <w:t>KRS</w:t>
            </w:r>
          </w:p>
          <w:p w14:paraId="658F9548" w14:textId="02647A8A" w:rsidR="00911D4E" w:rsidRPr="0017410C" w:rsidRDefault="00B020B1" w:rsidP="00BE3E2B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Pełnomocnictwo"/>
                <w:tag w:val="Pełnomocnictwo"/>
                <w:id w:val="-6321741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11D4E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11D4E" w:rsidRPr="0017410C">
              <w:rPr>
                <w:sz w:val="24"/>
                <w:szCs w:val="24"/>
              </w:rPr>
              <w:t>Pełnomocnictwo</w:t>
            </w:r>
          </w:p>
          <w:p w14:paraId="5E063707" w14:textId="73876069" w:rsidR="00911D4E" w:rsidRPr="0017410C" w:rsidRDefault="00B020B1" w:rsidP="00BE3E2B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Inne"/>
                <w:tag w:val="Inne"/>
                <w:id w:val="7908613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11D4E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11D4E" w:rsidRPr="0017410C">
              <w:rPr>
                <w:sz w:val="24"/>
                <w:szCs w:val="24"/>
              </w:rPr>
              <w:t xml:space="preserve">Inne - </w:t>
            </w:r>
            <w:sdt>
              <w:sdtPr>
                <w:rPr>
                  <w:sz w:val="24"/>
                  <w:szCs w:val="24"/>
                </w:rPr>
                <w:alias w:val="Inne"/>
                <w:tag w:val="Inne"/>
                <w:id w:val="-1240409248"/>
                <w:placeholder>
                  <w:docPart w:val="969C4FADD98C40A18375040D132CB759"/>
                </w:placeholder>
                <w:showingPlcHdr/>
                <w:text/>
              </w:sdtPr>
              <w:sdtEndPr/>
              <w:sdtContent>
                <w:r w:rsidR="00911D4E" w:rsidRPr="00D5335D">
                  <w:rPr>
                    <w:sz w:val="24"/>
                    <w:szCs w:val="24"/>
                    <w:bdr w:val="single" w:sz="4" w:space="0" w:color="auto"/>
                    <w:shd w:val="clear" w:color="auto" w:fill="D9E2F3" w:themeFill="accent1" w:themeFillTint="33"/>
                  </w:rPr>
                  <w:t>Wpisz jakie, np. umowa spółki</w:t>
                </w:r>
              </w:sdtContent>
            </w:sdt>
          </w:p>
        </w:tc>
      </w:tr>
      <w:tr w:rsidR="0017410C" w:rsidRPr="0017410C" w14:paraId="6E542B6B" w14:textId="77777777" w:rsidTr="00C73766"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164EC162" w14:textId="77777777" w:rsidR="0068290D" w:rsidRPr="003E21E2" w:rsidRDefault="0068290D" w:rsidP="0068290D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3E21E2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Miejsce, w którym dostępne są informacje o umocowaniu w/w osoby</w:t>
            </w:r>
          </w:p>
          <w:p w14:paraId="740A0447" w14:textId="665D7FB3" w:rsidR="00BE3E2B" w:rsidRPr="003E21E2" w:rsidRDefault="0068290D" w:rsidP="0068290D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3E21E2">
              <w:rPr>
                <w:rFonts w:cstheme="minorHAnsi"/>
                <w:sz w:val="24"/>
                <w:szCs w:val="24"/>
              </w:rPr>
              <w:t>(proszę zaznaczyć wybrane)</w:t>
            </w:r>
          </w:p>
        </w:tc>
        <w:tc>
          <w:tcPr>
            <w:tcW w:w="5103" w:type="dxa"/>
            <w:tcMar>
              <w:top w:w="85" w:type="dxa"/>
              <w:bottom w:w="85" w:type="dxa"/>
            </w:tcMar>
          </w:tcPr>
          <w:p w14:paraId="73AC2AFD" w14:textId="7A349DD5" w:rsidR="00387F77" w:rsidRPr="0017410C" w:rsidRDefault="00B020B1" w:rsidP="00387F7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CEIDG"/>
                <w:tag w:val="CEIDG"/>
                <w:id w:val="-14762160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87F77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87F77" w:rsidRPr="0017410C">
              <w:rPr>
                <w:sz w:val="24"/>
                <w:szCs w:val="24"/>
              </w:rPr>
              <w:t xml:space="preserve">CEIDG: </w:t>
            </w:r>
            <w:r w:rsidR="00387F77" w:rsidRPr="0017410C">
              <w:rPr>
                <w:sz w:val="24"/>
                <w:szCs w:val="24"/>
                <w:u w:val="single"/>
              </w:rPr>
              <w:t>https://prod.ceidg.gov.pl/</w:t>
            </w:r>
          </w:p>
          <w:p w14:paraId="2EFA1EC7" w14:textId="6CBA0722" w:rsidR="00387F77" w:rsidRPr="0017410C" w:rsidRDefault="00B020B1" w:rsidP="00387F7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KRS"/>
                <w:tag w:val="KRS"/>
                <w:id w:val="17850797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87F77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87F77" w:rsidRPr="0017410C">
              <w:rPr>
                <w:sz w:val="24"/>
                <w:szCs w:val="24"/>
              </w:rPr>
              <w:t xml:space="preserve">KRS: </w:t>
            </w:r>
            <w:r w:rsidR="00387F77" w:rsidRPr="0017410C">
              <w:rPr>
                <w:sz w:val="24"/>
                <w:szCs w:val="24"/>
                <w:u w:val="single"/>
              </w:rPr>
              <w:t>https://ems.ms.gov.pl/</w:t>
            </w:r>
          </w:p>
          <w:p w14:paraId="4C7B7D4D" w14:textId="35051D5F" w:rsidR="00387F77" w:rsidRPr="0017410C" w:rsidRDefault="00B020B1" w:rsidP="00387F7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Pełnomocnictwo"/>
                <w:tag w:val="Pełnomocnictwo"/>
                <w:id w:val="8023498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87F77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87F77" w:rsidRPr="0017410C">
              <w:rPr>
                <w:sz w:val="24"/>
                <w:szCs w:val="24"/>
              </w:rPr>
              <w:t>Pełnomocnictwo – załączono do oferty</w:t>
            </w:r>
          </w:p>
          <w:p w14:paraId="3F5300D8" w14:textId="77AAA200" w:rsidR="00BE3E2B" w:rsidRPr="0017410C" w:rsidRDefault="00B020B1" w:rsidP="00387F77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Inne"/>
                <w:tag w:val="Inne"/>
                <w:id w:val="5630645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87F77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87F77" w:rsidRPr="0017410C">
              <w:rPr>
                <w:sz w:val="24"/>
                <w:szCs w:val="24"/>
              </w:rPr>
              <w:t>Inne</w:t>
            </w:r>
            <w:r w:rsidR="000C49D7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alias w:val="Inne"/>
                <w:tag w:val="Inne"/>
                <w:id w:val="1133902254"/>
                <w:placeholder>
                  <w:docPart w:val="F772C4D5DE2B4819A44C6888FD97C62F"/>
                </w:placeholder>
                <w:showingPlcHdr/>
                <w:text/>
              </w:sdtPr>
              <w:sdtEndPr/>
              <w:sdtContent>
                <w:r w:rsidR="000C49D7" w:rsidRPr="00D5335D">
                  <w:rPr>
                    <w:sz w:val="24"/>
                    <w:szCs w:val="24"/>
                    <w:bdr w:val="single" w:sz="4" w:space="0" w:color="auto"/>
                    <w:shd w:val="clear" w:color="auto" w:fill="D9E2F3" w:themeFill="accent1" w:themeFillTint="33"/>
                  </w:rPr>
                  <w:t>Wpisz jakie, np. umowa spółki</w:t>
                </w:r>
              </w:sdtContent>
            </w:sdt>
            <w:r w:rsidR="000C49D7">
              <w:rPr>
                <w:sz w:val="24"/>
                <w:szCs w:val="24"/>
              </w:rPr>
              <w:t xml:space="preserve"> </w:t>
            </w:r>
            <w:r w:rsidR="00387F77" w:rsidRPr="0017410C">
              <w:rPr>
                <w:sz w:val="24"/>
                <w:szCs w:val="24"/>
              </w:rPr>
              <w:t>– załączono do oferty</w:t>
            </w:r>
          </w:p>
        </w:tc>
      </w:tr>
    </w:tbl>
    <w:p w14:paraId="1B32EA88" w14:textId="44D43DE4" w:rsidR="00BE3E2B" w:rsidRPr="00AA5863" w:rsidRDefault="00BE3E2B" w:rsidP="00AA5863">
      <w:pPr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Tabela z danymi osoby podpisującej ofertę"/>
      </w:tblPr>
      <w:tblGrid>
        <w:gridCol w:w="3528"/>
        <w:gridCol w:w="5103"/>
      </w:tblGrid>
      <w:tr w:rsidR="002B7B14" w:rsidRPr="0017410C" w14:paraId="05F387B3" w14:textId="77777777" w:rsidTr="00D85AE1">
        <w:trPr>
          <w:trHeight w:val="399"/>
          <w:tblHeader/>
        </w:trPr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26CD6AB2" w14:textId="77777777" w:rsidR="002B7B14" w:rsidRPr="00D5335D" w:rsidRDefault="002B7B14" w:rsidP="00B53967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D5335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Imię i nazwisko</w:t>
            </w:r>
          </w:p>
        </w:tc>
        <w:sdt>
          <w:sdtPr>
            <w:rPr>
              <w:b/>
              <w:bCs/>
              <w:sz w:val="24"/>
              <w:szCs w:val="24"/>
            </w:rPr>
            <w:alias w:val="Imię i nazwisko"/>
            <w:tag w:val="Imię i nazwisko"/>
            <w:id w:val="1709532988"/>
            <w:placeholder>
              <w:docPart w:val="AC042003BB094E118AAF5273FB8D54FD"/>
            </w:placeholder>
            <w:showingPlcHdr/>
            <w:text/>
          </w:sdtPr>
          <w:sdtEndPr/>
          <w:sdtContent>
            <w:tc>
              <w:tcPr>
                <w:tcW w:w="5103" w:type="dxa"/>
                <w:tcMar>
                  <w:top w:w="85" w:type="dxa"/>
                  <w:bottom w:w="85" w:type="dxa"/>
                </w:tcMar>
              </w:tcPr>
              <w:p w14:paraId="3182E763" w14:textId="77777777" w:rsidR="002B7B14" w:rsidRPr="0017410C" w:rsidRDefault="002B7B14" w:rsidP="00B53967">
                <w:pPr>
                  <w:pStyle w:val="Akapitzlist"/>
                  <w:ind w:left="0"/>
                  <w:rPr>
                    <w:b/>
                    <w:bCs/>
                    <w:sz w:val="24"/>
                    <w:szCs w:val="24"/>
                  </w:rPr>
                </w:pPr>
                <w:r w:rsidRPr="00D5335D">
                  <w:rPr>
                    <w:rStyle w:val="Tekstzastpczy"/>
                    <w:color w:val="auto"/>
                    <w:bdr w:val="single" w:sz="4" w:space="0" w:color="auto"/>
                    <w:shd w:val="clear" w:color="auto" w:fill="D9E2F3" w:themeFill="accent1" w:themeFillTint="33"/>
                  </w:rPr>
                  <w:t>Wpisz imię i nazwisko</w:t>
                </w:r>
              </w:p>
            </w:tc>
          </w:sdtContent>
        </w:sdt>
      </w:tr>
      <w:tr w:rsidR="002B7B14" w:rsidRPr="0017410C" w14:paraId="76080BC8" w14:textId="77777777" w:rsidTr="00D85AE1">
        <w:trPr>
          <w:tblHeader/>
        </w:trPr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6AA9A37C" w14:textId="77777777" w:rsidR="002B7B14" w:rsidRPr="00D5335D" w:rsidRDefault="002B7B14" w:rsidP="00B53967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D5335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Rodzaj umocowania lub pełniona funkcja</w:t>
            </w:r>
          </w:p>
          <w:p w14:paraId="08F1B480" w14:textId="77777777" w:rsidR="002B7B14" w:rsidRPr="00D5335D" w:rsidRDefault="002B7B14" w:rsidP="00B53967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D5335D">
              <w:rPr>
                <w:rFonts w:cstheme="minorHAnsi"/>
                <w:sz w:val="24"/>
                <w:szCs w:val="24"/>
              </w:rPr>
              <w:t>(np. właściciel / członek zarządu / prezes / prokurent / pełnomocnik / itp.)</w:t>
            </w:r>
          </w:p>
        </w:tc>
        <w:sdt>
          <w:sdtPr>
            <w:rPr>
              <w:b/>
              <w:bCs/>
              <w:sz w:val="24"/>
              <w:szCs w:val="24"/>
            </w:rPr>
            <w:alias w:val="Rodzaj umocowania"/>
            <w:tag w:val="Rodzaj umocowania"/>
            <w:id w:val="-893890536"/>
            <w:placeholder>
              <w:docPart w:val="8925CF741F7B4B7792C94A16B567A400"/>
            </w:placeholder>
            <w:showingPlcHdr/>
            <w:text/>
          </w:sdtPr>
          <w:sdtEndPr/>
          <w:sdtContent>
            <w:tc>
              <w:tcPr>
                <w:tcW w:w="5103" w:type="dxa"/>
                <w:tcMar>
                  <w:top w:w="85" w:type="dxa"/>
                  <w:bottom w:w="85" w:type="dxa"/>
                </w:tcMar>
              </w:tcPr>
              <w:p w14:paraId="3BA64DEB" w14:textId="77777777" w:rsidR="002B7B14" w:rsidRPr="0017410C" w:rsidRDefault="002B7B14" w:rsidP="00B53967">
                <w:pPr>
                  <w:pStyle w:val="Akapitzlist"/>
                  <w:ind w:left="0"/>
                  <w:rPr>
                    <w:b/>
                    <w:bCs/>
                    <w:sz w:val="24"/>
                    <w:szCs w:val="24"/>
                  </w:rPr>
                </w:pPr>
                <w:r w:rsidRPr="00D5335D">
                  <w:rPr>
                    <w:rStyle w:val="Tekstzastpczy"/>
                    <w:color w:val="auto"/>
                    <w:bdr w:val="single" w:sz="4" w:space="0" w:color="auto"/>
                    <w:shd w:val="clear" w:color="auto" w:fill="D9E2F3" w:themeFill="accent1" w:themeFillTint="33"/>
                  </w:rPr>
                  <w:t>Wpisz rodzaj umocowania lub pełnioną funkcję</w:t>
                </w:r>
              </w:p>
            </w:tc>
          </w:sdtContent>
        </w:sdt>
      </w:tr>
      <w:tr w:rsidR="002B7B14" w:rsidRPr="0017410C" w14:paraId="356F2021" w14:textId="77777777" w:rsidTr="00D85AE1">
        <w:trPr>
          <w:tblHeader/>
        </w:trPr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2DB8E893" w14:textId="77777777" w:rsidR="002B7B14" w:rsidRPr="00D5335D" w:rsidRDefault="002B7B14" w:rsidP="00B53967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D5335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Umocowanie wynika z</w:t>
            </w:r>
          </w:p>
          <w:p w14:paraId="29BF1F0E" w14:textId="77777777" w:rsidR="002B7B14" w:rsidRPr="00D5335D" w:rsidRDefault="002B7B14" w:rsidP="00B53967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D5335D">
              <w:rPr>
                <w:rFonts w:cstheme="minorHAnsi"/>
                <w:sz w:val="24"/>
                <w:szCs w:val="24"/>
              </w:rPr>
              <w:t>(proszę zaznaczyć wybrane)</w:t>
            </w:r>
          </w:p>
        </w:tc>
        <w:tc>
          <w:tcPr>
            <w:tcW w:w="5103" w:type="dxa"/>
            <w:tcMar>
              <w:top w:w="85" w:type="dxa"/>
              <w:bottom w:w="85" w:type="dxa"/>
            </w:tcMar>
          </w:tcPr>
          <w:p w14:paraId="241712C9" w14:textId="77777777" w:rsidR="002B7B14" w:rsidRPr="0017410C" w:rsidRDefault="00B020B1" w:rsidP="00B5396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CEIDG"/>
                <w:tag w:val="CEIDG"/>
                <w:id w:val="-1777320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>CEIDG</w:t>
            </w:r>
          </w:p>
          <w:p w14:paraId="2438736D" w14:textId="77777777" w:rsidR="002B7B14" w:rsidRPr="0017410C" w:rsidRDefault="00B020B1" w:rsidP="00B5396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KRS"/>
                <w:tag w:val="KRS"/>
                <w:id w:val="-6968587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>KRS</w:t>
            </w:r>
          </w:p>
          <w:p w14:paraId="24B0DE3D" w14:textId="77777777" w:rsidR="002B7B14" w:rsidRPr="0017410C" w:rsidRDefault="00B020B1" w:rsidP="00B5396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Pełnomocnictwo"/>
                <w:tag w:val="Pełnomocnictwo"/>
                <w:id w:val="13485206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>Pełnomocnictwo</w:t>
            </w:r>
          </w:p>
          <w:p w14:paraId="304A8222" w14:textId="77777777" w:rsidR="002B7B14" w:rsidRPr="0017410C" w:rsidRDefault="00B020B1" w:rsidP="00B5396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Inne"/>
                <w:tag w:val="Inne"/>
                <w:id w:val="-18314415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 xml:space="preserve">Inne - </w:t>
            </w:r>
            <w:sdt>
              <w:sdtPr>
                <w:rPr>
                  <w:sz w:val="24"/>
                  <w:szCs w:val="24"/>
                </w:rPr>
                <w:alias w:val="Inne"/>
                <w:tag w:val="Inne"/>
                <w:id w:val="-2110493954"/>
                <w:placeholder>
                  <w:docPart w:val="8E86DE20673A4A5F9F94CBAE4ABC91A4"/>
                </w:placeholder>
                <w:showingPlcHdr/>
                <w:text/>
              </w:sdtPr>
              <w:sdtEndPr/>
              <w:sdtContent>
                <w:r w:rsidR="002B7B14" w:rsidRPr="00AC7DBA">
                  <w:rPr>
                    <w:sz w:val="24"/>
                    <w:szCs w:val="24"/>
                    <w:bdr w:val="single" w:sz="4" w:space="0" w:color="auto"/>
                    <w:shd w:val="clear" w:color="auto" w:fill="D9E2F3" w:themeFill="accent1" w:themeFillTint="33"/>
                  </w:rPr>
                  <w:t>Wpisz jakie, np. umowa spółki</w:t>
                </w:r>
              </w:sdtContent>
            </w:sdt>
          </w:p>
        </w:tc>
      </w:tr>
      <w:tr w:rsidR="002B7B14" w:rsidRPr="0017410C" w14:paraId="3BDA5A21" w14:textId="77777777" w:rsidTr="00D85AE1">
        <w:trPr>
          <w:tblHeader/>
        </w:trPr>
        <w:tc>
          <w:tcPr>
            <w:tcW w:w="3528" w:type="dxa"/>
            <w:shd w:val="clear" w:color="auto" w:fill="E7E6E6" w:themeFill="background2"/>
            <w:tcMar>
              <w:top w:w="85" w:type="dxa"/>
              <w:bottom w:w="85" w:type="dxa"/>
            </w:tcMar>
          </w:tcPr>
          <w:p w14:paraId="03305A4C" w14:textId="77777777" w:rsidR="002B7B14" w:rsidRPr="00D5335D" w:rsidRDefault="002B7B14" w:rsidP="00B53967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D5335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Miejsce, w którym dostępne są informacje o umocowaniu w/w osoby</w:t>
            </w:r>
          </w:p>
          <w:p w14:paraId="7104D3F2" w14:textId="77777777" w:rsidR="002B7B14" w:rsidRPr="00D5335D" w:rsidRDefault="002B7B14" w:rsidP="00B53967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r w:rsidRPr="00D5335D">
              <w:rPr>
                <w:rFonts w:cstheme="minorHAnsi"/>
                <w:sz w:val="24"/>
                <w:szCs w:val="24"/>
              </w:rPr>
              <w:t>(proszę zaznaczyć wybrane)</w:t>
            </w:r>
          </w:p>
        </w:tc>
        <w:tc>
          <w:tcPr>
            <w:tcW w:w="5103" w:type="dxa"/>
            <w:tcMar>
              <w:top w:w="85" w:type="dxa"/>
              <w:bottom w:w="85" w:type="dxa"/>
            </w:tcMar>
          </w:tcPr>
          <w:p w14:paraId="6143EFEA" w14:textId="77777777" w:rsidR="002B7B14" w:rsidRPr="0017410C" w:rsidRDefault="00B020B1" w:rsidP="00B5396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CEIDG"/>
                <w:tag w:val="CEIDG"/>
                <w:id w:val="-6442747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 xml:space="preserve">CEIDG: </w:t>
            </w:r>
            <w:r w:rsidR="002B7B14" w:rsidRPr="0017410C">
              <w:rPr>
                <w:sz w:val="24"/>
                <w:szCs w:val="24"/>
                <w:u w:val="single"/>
              </w:rPr>
              <w:t>https://prod.ceidg.gov.pl/</w:t>
            </w:r>
          </w:p>
          <w:p w14:paraId="0657BE4D" w14:textId="77777777" w:rsidR="002B7B14" w:rsidRPr="0017410C" w:rsidRDefault="00B020B1" w:rsidP="00B5396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KRS"/>
                <w:tag w:val="KRS"/>
                <w:id w:val="-5354258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 xml:space="preserve">KRS: </w:t>
            </w:r>
            <w:r w:rsidR="002B7B14" w:rsidRPr="0017410C">
              <w:rPr>
                <w:sz w:val="24"/>
                <w:szCs w:val="24"/>
                <w:u w:val="single"/>
              </w:rPr>
              <w:t>https://ems.ms.gov.pl/</w:t>
            </w:r>
          </w:p>
          <w:p w14:paraId="6F2C3EBA" w14:textId="77777777" w:rsidR="002B7B14" w:rsidRPr="0017410C" w:rsidRDefault="00B020B1" w:rsidP="00B53967">
            <w:pPr>
              <w:pStyle w:val="Akapitzlist"/>
              <w:ind w:left="0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Pełnomocnictwo"/>
                <w:tag w:val="Pełnomocnictwo"/>
                <w:id w:val="16626649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>Pełnomocnictwo – załączono do oferty</w:t>
            </w:r>
          </w:p>
          <w:p w14:paraId="0F6F4C9A" w14:textId="77777777" w:rsidR="002B7B14" w:rsidRPr="0017410C" w:rsidRDefault="00B020B1" w:rsidP="00B53967">
            <w:pPr>
              <w:pStyle w:val="Akapitzlist"/>
              <w:ind w:left="0"/>
              <w:rPr>
                <w:b/>
                <w:b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alias w:val="Inne"/>
                <w:tag w:val="Inne"/>
                <w:id w:val="2857826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B7B14" w:rsidRPr="0017410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2B7B14" w:rsidRPr="0017410C">
              <w:rPr>
                <w:sz w:val="24"/>
                <w:szCs w:val="24"/>
              </w:rPr>
              <w:t>Inne</w:t>
            </w:r>
            <w:r w:rsidR="002B7B14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alias w:val="Inne"/>
                <w:tag w:val="Inne"/>
                <w:id w:val="250010163"/>
                <w:placeholder>
                  <w:docPart w:val="5D63894858C34A25A96F7DB7482D1C44"/>
                </w:placeholder>
                <w:showingPlcHdr/>
                <w:text/>
              </w:sdtPr>
              <w:sdtEndPr/>
              <w:sdtContent>
                <w:r w:rsidR="002B7B14" w:rsidRPr="00D5335D">
                  <w:rPr>
                    <w:sz w:val="24"/>
                    <w:szCs w:val="24"/>
                    <w:bdr w:val="single" w:sz="4" w:space="0" w:color="auto"/>
                    <w:shd w:val="clear" w:color="auto" w:fill="D9E2F3" w:themeFill="accent1" w:themeFillTint="33"/>
                  </w:rPr>
                  <w:t>Wpisz jakie, np. umowa spółki</w:t>
                </w:r>
              </w:sdtContent>
            </w:sdt>
            <w:r w:rsidR="002B7B14">
              <w:rPr>
                <w:sz w:val="24"/>
                <w:szCs w:val="24"/>
              </w:rPr>
              <w:t xml:space="preserve"> </w:t>
            </w:r>
            <w:r w:rsidR="002B7B14" w:rsidRPr="0017410C">
              <w:rPr>
                <w:sz w:val="24"/>
                <w:szCs w:val="24"/>
              </w:rPr>
              <w:t>– załączono do oferty</w:t>
            </w:r>
          </w:p>
        </w:tc>
      </w:tr>
    </w:tbl>
    <w:p w14:paraId="1D572354" w14:textId="77777777" w:rsidR="002B7B14" w:rsidRPr="0017410C" w:rsidRDefault="002B7B14" w:rsidP="00BE3E2B">
      <w:pPr>
        <w:pStyle w:val="Akapitzlist"/>
        <w:rPr>
          <w:b/>
          <w:bCs/>
          <w:sz w:val="24"/>
          <w:szCs w:val="24"/>
        </w:rPr>
      </w:pPr>
    </w:p>
    <w:p w14:paraId="530DE0A2" w14:textId="42B26BD5" w:rsidR="006B71C7" w:rsidRDefault="006B71C7" w:rsidP="004B1B3B">
      <w:pPr>
        <w:pStyle w:val="Nagwek3"/>
        <w:numPr>
          <w:ilvl w:val="0"/>
          <w:numId w:val="10"/>
        </w:numPr>
        <w:ind w:left="360"/>
      </w:pPr>
      <w:r w:rsidRPr="0017410C">
        <w:t>OFEROWANY PRZEDMIOT ZAMÓWIENIA</w:t>
      </w:r>
    </w:p>
    <w:p w14:paraId="3E7431D1" w14:textId="605A784F" w:rsidR="00134D72" w:rsidRPr="00992F43" w:rsidRDefault="00AC7DBA" w:rsidP="00AC7DBA">
      <w:pPr>
        <w:ind w:left="851"/>
        <w:rPr>
          <w:sz w:val="24"/>
          <w:szCs w:val="24"/>
        </w:rPr>
      </w:pPr>
      <w:r w:rsidRPr="00AC7DBA">
        <w:rPr>
          <w:sz w:val="24"/>
          <w:szCs w:val="24"/>
        </w:rPr>
        <w:t xml:space="preserve">Przedmiotem zamówienia jest </w:t>
      </w:r>
      <w:r w:rsidR="00992F43">
        <w:rPr>
          <w:rFonts w:ascii="Calibri" w:hAnsi="Calibri" w:cs="Calibri"/>
          <w:sz w:val="24"/>
          <w:szCs w:val="24"/>
        </w:rPr>
        <w:t>z</w:t>
      </w:r>
      <w:r w:rsidR="00992F43" w:rsidRPr="00992F43">
        <w:rPr>
          <w:rFonts w:ascii="Calibri" w:hAnsi="Calibri" w:cs="Calibri"/>
          <w:sz w:val="24"/>
          <w:szCs w:val="24"/>
        </w:rPr>
        <w:t>akup paliwa gazowego do obiektów Gminy Trzebnica, jednostek podległych oraz spółek komunalnych</w:t>
      </w:r>
    </w:p>
    <w:p w14:paraId="2AEB0CC2" w14:textId="4B99F9E5" w:rsidR="00500F4C" w:rsidRPr="00927079" w:rsidRDefault="006B71C7" w:rsidP="004B1B3B">
      <w:pPr>
        <w:pStyle w:val="Nagwek3"/>
        <w:numPr>
          <w:ilvl w:val="0"/>
          <w:numId w:val="10"/>
        </w:numPr>
        <w:spacing w:before="240" w:after="240"/>
        <w:ind w:left="360"/>
        <w:jc w:val="both"/>
      </w:pPr>
      <w:r w:rsidRPr="0017410C">
        <w:t>ŁĄCZNA CENA OFERTOWA BRUTTO</w:t>
      </w:r>
      <w:r w:rsidR="00814DC9">
        <w:t>, TERMIN PŁATNOŚCI FAKTURY</w:t>
      </w:r>
      <w:r w:rsidR="00927079">
        <w:t xml:space="preserve">. </w:t>
      </w:r>
      <w:r w:rsidR="00500F4C" w:rsidRPr="00927079">
        <w:t>Niniejszym oferuję realizację przedmiotu zamówienia z</w:t>
      </w:r>
      <w:r w:rsidR="00DE682A" w:rsidRPr="00927079">
        <w:t>a</w:t>
      </w:r>
      <w:r w:rsidR="00134D72" w:rsidRPr="00927079">
        <w:t xml:space="preserve"> ŁĄCZNĄ CENĘ OFERTOWĄ BRUTTO</w:t>
      </w:r>
      <w:r w:rsidR="00DE682A" w:rsidRPr="00927079"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  <w:tblCaption w:val="Tabela z oferowaną ceną i oferowanym pozacenowym kryterium oceny ofert"/>
      </w:tblPr>
      <w:tblGrid>
        <w:gridCol w:w="4536"/>
        <w:gridCol w:w="4099"/>
      </w:tblGrid>
      <w:tr w:rsidR="00CE62EC" w14:paraId="5B61A0D4" w14:textId="77777777" w:rsidTr="00B0464F">
        <w:tc>
          <w:tcPr>
            <w:tcW w:w="4536" w:type="dxa"/>
            <w:shd w:val="clear" w:color="auto" w:fill="E7E6E6" w:themeFill="background2"/>
            <w:tcMar>
              <w:top w:w="113" w:type="dxa"/>
              <w:bottom w:w="113" w:type="dxa"/>
            </w:tcMar>
          </w:tcPr>
          <w:p w14:paraId="636E4BB1" w14:textId="77777777" w:rsidR="00CE62EC" w:rsidRPr="001F3886" w:rsidRDefault="00CE62EC" w:rsidP="00B0464F">
            <w:pPr>
              <w:rPr>
                <w:b/>
                <w:bCs/>
                <w:sz w:val="24"/>
                <w:szCs w:val="24"/>
              </w:rPr>
            </w:pPr>
            <w:r w:rsidRPr="001F3886">
              <w:rPr>
                <w:b/>
                <w:bCs/>
                <w:sz w:val="24"/>
                <w:szCs w:val="24"/>
              </w:rPr>
              <w:t>ŁĄCZNA CENA OFERTOWA BRUTTO (PLN)</w:t>
            </w:r>
          </w:p>
          <w:p w14:paraId="195AC0EF" w14:textId="77777777" w:rsidR="00CE62EC" w:rsidRPr="00134D72" w:rsidRDefault="00CE62EC" w:rsidP="00B0464F">
            <w:pPr>
              <w:rPr>
                <w:sz w:val="16"/>
                <w:szCs w:val="16"/>
              </w:rPr>
            </w:pPr>
            <w:r w:rsidRPr="00134D72">
              <w:rPr>
                <w:sz w:val="16"/>
                <w:szCs w:val="16"/>
              </w:rPr>
              <w:t>Została wyliczona zgodnie z załącznikiem nr 1 do oferty „Wyliczenie wartości ceny ofertowej”</w:t>
            </w:r>
          </w:p>
        </w:tc>
        <w:tc>
          <w:tcPr>
            <w:tcW w:w="4099" w:type="dxa"/>
            <w:tcMar>
              <w:top w:w="113" w:type="dxa"/>
              <w:bottom w:w="113" w:type="dxa"/>
            </w:tcMar>
          </w:tcPr>
          <w:p w14:paraId="49A85F6C" w14:textId="77777777" w:rsidR="00CE62EC" w:rsidRDefault="00B020B1" w:rsidP="00B0464F">
            <w:sdt>
              <w:sdtPr>
                <w:alias w:val="Łączna cena ofertowa brutto"/>
                <w:tag w:val="Łączna cena ofertowa brutto"/>
                <w:id w:val="714930814"/>
                <w:placeholder>
                  <w:docPart w:val="F7A75BFDEB9549A9B57AC10602964778"/>
                </w:placeholder>
                <w:showingPlcHdr/>
              </w:sdtPr>
              <w:sdtEndPr/>
              <w:sdtContent>
                <w:r w:rsidR="00CE62EC" w:rsidRPr="001E27F0">
                  <w:rPr>
                    <w:rStyle w:val="Tekstzastpczy"/>
                    <w:b/>
                    <w:bCs/>
                    <w:color w:val="auto"/>
                    <w:sz w:val="32"/>
                    <w:szCs w:val="32"/>
                    <w:bdr w:val="single" w:sz="4" w:space="0" w:color="auto"/>
                    <w:shd w:val="clear" w:color="auto" w:fill="D9E2F3" w:themeFill="accent1" w:themeFillTint="33"/>
                  </w:rPr>
                  <w:t>W</w:t>
                </w:r>
                <w:r w:rsidR="00CE62EC">
                  <w:rPr>
                    <w:rStyle w:val="Tekstzastpczy"/>
                    <w:b/>
                    <w:bCs/>
                    <w:color w:val="auto"/>
                    <w:sz w:val="32"/>
                    <w:szCs w:val="32"/>
                    <w:bdr w:val="single" w:sz="4" w:space="0" w:color="auto"/>
                    <w:shd w:val="clear" w:color="auto" w:fill="D9E2F3" w:themeFill="accent1" w:themeFillTint="33"/>
                  </w:rPr>
                  <w:t>pisz tutaj łączną cenę ofertową brutto</w:t>
                </w:r>
              </w:sdtContent>
            </w:sdt>
            <w:r w:rsidR="00CE62EC">
              <w:t xml:space="preserve"> </w:t>
            </w:r>
            <w:r w:rsidR="00CE62EC" w:rsidRPr="004963F1">
              <w:rPr>
                <w:b/>
                <w:bCs/>
                <w:sz w:val="28"/>
                <w:szCs w:val="28"/>
              </w:rPr>
              <w:t>ZŁ</w:t>
            </w:r>
          </w:p>
        </w:tc>
      </w:tr>
      <w:tr w:rsidR="00CE62EC" w14:paraId="7A3C586B" w14:textId="77777777" w:rsidTr="00B0464F">
        <w:tc>
          <w:tcPr>
            <w:tcW w:w="4536" w:type="dxa"/>
            <w:shd w:val="clear" w:color="auto" w:fill="E7E6E6" w:themeFill="background2"/>
            <w:tcMar>
              <w:top w:w="113" w:type="dxa"/>
              <w:bottom w:w="113" w:type="dxa"/>
            </w:tcMar>
          </w:tcPr>
          <w:p w14:paraId="4B63C2C0" w14:textId="77777777" w:rsidR="00CE62EC" w:rsidRDefault="00CE62EC" w:rsidP="00B0464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TERMIN PLATNOŚCI FAKTURY (ILOŚĆ DNI)</w:t>
            </w:r>
          </w:p>
          <w:p w14:paraId="4D332281" w14:textId="77777777" w:rsidR="00CE62EC" w:rsidRPr="00814DC9" w:rsidRDefault="00CE62EC" w:rsidP="00B0464F">
            <w:pPr>
              <w:rPr>
                <w:sz w:val="16"/>
                <w:szCs w:val="16"/>
              </w:rPr>
            </w:pPr>
            <w:r w:rsidRPr="00814DC9">
              <w:rPr>
                <w:sz w:val="16"/>
                <w:szCs w:val="16"/>
              </w:rPr>
              <w:t>Należy wpisać 14, 21 lub 30 dni</w:t>
            </w:r>
          </w:p>
        </w:tc>
        <w:tc>
          <w:tcPr>
            <w:tcW w:w="4099" w:type="dxa"/>
            <w:tcMar>
              <w:top w:w="113" w:type="dxa"/>
              <w:bottom w:w="113" w:type="dxa"/>
            </w:tcMar>
          </w:tcPr>
          <w:p w14:paraId="3DBF9823" w14:textId="77777777" w:rsidR="00CE62EC" w:rsidRPr="00675125" w:rsidRDefault="00B020B1" w:rsidP="00B0464F">
            <w:pPr>
              <w:rPr>
                <w:sz w:val="32"/>
                <w:szCs w:val="32"/>
              </w:rPr>
            </w:pPr>
            <w:sdt>
              <w:sdtPr>
                <w:alias w:val="Termin płatności faktury"/>
                <w:id w:val="-778873835"/>
                <w:placeholder>
                  <w:docPart w:val="6A4419EF590146EFB70FB119D62CAF82"/>
                </w:placeholder>
                <w:showingPlcHdr/>
              </w:sdtPr>
              <w:sdtEndPr/>
              <w:sdtContent>
                <w:r w:rsidR="00CE62EC" w:rsidRPr="001E27F0">
                  <w:rPr>
                    <w:rStyle w:val="Tekstzastpczy"/>
                    <w:b/>
                    <w:bCs/>
                    <w:color w:val="auto"/>
                    <w:sz w:val="32"/>
                    <w:szCs w:val="32"/>
                    <w:bdr w:val="single" w:sz="4" w:space="0" w:color="auto"/>
                    <w:shd w:val="clear" w:color="auto" w:fill="D9E2F3" w:themeFill="accent1" w:themeFillTint="33"/>
                  </w:rPr>
                  <w:t>W</w:t>
                </w:r>
                <w:r w:rsidR="00CE62EC">
                  <w:rPr>
                    <w:rStyle w:val="Tekstzastpczy"/>
                    <w:b/>
                    <w:bCs/>
                    <w:color w:val="auto"/>
                    <w:sz w:val="32"/>
                    <w:szCs w:val="32"/>
                    <w:bdr w:val="single" w:sz="4" w:space="0" w:color="auto"/>
                    <w:shd w:val="clear" w:color="auto" w:fill="D9E2F3" w:themeFill="accent1" w:themeFillTint="33"/>
                  </w:rPr>
                  <w:t>pisz tutaj termin płatności faktury</w:t>
                </w:r>
              </w:sdtContent>
            </w:sdt>
            <w:r w:rsidR="00CE62EC">
              <w:rPr>
                <w:b/>
                <w:bCs/>
                <w:sz w:val="32"/>
                <w:szCs w:val="32"/>
              </w:rPr>
              <w:t xml:space="preserve"> </w:t>
            </w:r>
            <w:r w:rsidR="00CE62EC" w:rsidRPr="00675125">
              <w:rPr>
                <w:b/>
                <w:bCs/>
                <w:sz w:val="32"/>
                <w:szCs w:val="32"/>
              </w:rPr>
              <w:t>D</w:t>
            </w:r>
            <w:r w:rsidR="00CE62EC">
              <w:rPr>
                <w:b/>
                <w:bCs/>
                <w:sz w:val="32"/>
                <w:szCs w:val="32"/>
              </w:rPr>
              <w:t>NI</w:t>
            </w:r>
          </w:p>
        </w:tc>
      </w:tr>
    </w:tbl>
    <w:p w14:paraId="0D4AFBCC" w14:textId="77777777" w:rsidR="00382EBB" w:rsidRPr="00500F4C" w:rsidRDefault="00382EBB" w:rsidP="00382EBB">
      <w:pPr>
        <w:rPr>
          <w:sz w:val="24"/>
          <w:szCs w:val="24"/>
        </w:rPr>
      </w:pPr>
    </w:p>
    <w:p w14:paraId="18AAACC2" w14:textId="77777777" w:rsidR="001E27F0" w:rsidRPr="008E785E" w:rsidRDefault="00A62227" w:rsidP="00CE62EC">
      <w:pPr>
        <w:spacing w:line="276" w:lineRule="auto"/>
        <w:ind w:left="850"/>
        <w:rPr>
          <w:b/>
          <w:bCs/>
          <w:sz w:val="24"/>
          <w:szCs w:val="24"/>
        </w:rPr>
      </w:pPr>
      <w:r w:rsidRPr="008E785E">
        <w:rPr>
          <w:b/>
          <w:bCs/>
          <w:sz w:val="24"/>
          <w:szCs w:val="24"/>
        </w:rPr>
        <w:t xml:space="preserve">UWAGA! </w:t>
      </w:r>
    </w:p>
    <w:p w14:paraId="64C0CBBA" w14:textId="21EA062F" w:rsidR="00CE62EC" w:rsidRPr="00CE62EC" w:rsidRDefault="00CE62EC" w:rsidP="00CE62EC">
      <w:pPr>
        <w:spacing w:line="276" w:lineRule="auto"/>
        <w:ind w:left="850"/>
        <w:rPr>
          <w:sz w:val="24"/>
          <w:szCs w:val="24"/>
        </w:rPr>
      </w:pPr>
      <w:r w:rsidRPr="00CE62EC">
        <w:rPr>
          <w:sz w:val="24"/>
          <w:szCs w:val="24"/>
        </w:rPr>
        <w:t>Łączna cena ofertowa brutto stanowi całkowite wynagrodzenie Wykonawcy, uwzględniające wszystkie koszty związane z realizacją przedmiotu zamówienia obejmującego zadanie zgodnie ze Specyfikacją Warunków Zamówienia (zwaną dalej „SWZ”). ŁĄCZNA CENA OFERTOWA BRUTTO stanowi sumę cen poszczególnych elementów ryczałtowych wchodzących w zakres zamówienia. Kwoty należy wpisywać z dokładnością do dwóch miejsc po przecinku.</w:t>
      </w:r>
    </w:p>
    <w:p w14:paraId="64BD24B4" w14:textId="51EC3020" w:rsidR="006B71C7" w:rsidRDefault="005E3F2E" w:rsidP="004B1B3B">
      <w:pPr>
        <w:pStyle w:val="Nagwek3"/>
        <w:numPr>
          <w:ilvl w:val="0"/>
          <w:numId w:val="10"/>
        </w:numPr>
        <w:ind w:left="360"/>
      </w:pPr>
      <w:r w:rsidRPr="0017410C">
        <w:t>OŚWIADCZENIA:</w:t>
      </w:r>
    </w:p>
    <w:p w14:paraId="2E96E51C" w14:textId="1C474885" w:rsidR="001E27F0" w:rsidRDefault="001E27F0" w:rsidP="006B4D43">
      <w:pPr>
        <w:pStyle w:val="Akapitzlist"/>
        <w:numPr>
          <w:ilvl w:val="1"/>
          <w:numId w:val="4"/>
        </w:numPr>
        <w:ind w:left="1134" w:hanging="283"/>
        <w:rPr>
          <w:sz w:val="24"/>
          <w:szCs w:val="24"/>
        </w:rPr>
      </w:pPr>
      <w:r w:rsidRPr="001E27F0">
        <w:rPr>
          <w:sz w:val="24"/>
          <w:szCs w:val="24"/>
        </w:rPr>
        <w:t>zamówienie zostanie zrealizowane w terminie określonym w SWZ;</w:t>
      </w:r>
    </w:p>
    <w:p w14:paraId="150B9276" w14:textId="6A2EC679" w:rsidR="001E27F0" w:rsidRDefault="001E27F0" w:rsidP="006B4D43">
      <w:pPr>
        <w:pStyle w:val="Akapitzlist"/>
        <w:numPr>
          <w:ilvl w:val="1"/>
          <w:numId w:val="4"/>
        </w:numPr>
        <w:ind w:left="1134" w:hanging="283"/>
        <w:rPr>
          <w:sz w:val="24"/>
          <w:szCs w:val="24"/>
        </w:rPr>
      </w:pPr>
      <w:r w:rsidRPr="001E27F0">
        <w:rPr>
          <w:sz w:val="24"/>
          <w:szCs w:val="24"/>
        </w:rPr>
        <w:lastRenderedPageBreak/>
        <w:t xml:space="preserve">wartość </w:t>
      </w:r>
      <w:r w:rsidRPr="00584D4D">
        <w:rPr>
          <w:sz w:val="24"/>
          <w:szCs w:val="24"/>
        </w:rPr>
        <w:t>wynagrodzenia</w:t>
      </w:r>
      <w:r w:rsidRPr="001E27F0">
        <w:rPr>
          <w:sz w:val="24"/>
          <w:szCs w:val="24"/>
        </w:rPr>
        <w:t xml:space="preserve"> przedstawiona w ofercie jest wiążąca i niezmienna przez cały okres realizacji przedmiotu zamówienia oraz określona została na podstawie kalkulacji własnych składającego ofertę;</w:t>
      </w:r>
    </w:p>
    <w:p w14:paraId="0027C281" w14:textId="6DDD23BE" w:rsidR="001E27F0" w:rsidRDefault="001E27F0" w:rsidP="006B4D43">
      <w:pPr>
        <w:pStyle w:val="Akapitzlist"/>
        <w:numPr>
          <w:ilvl w:val="1"/>
          <w:numId w:val="4"/>
        </w:numPr>
        <w:ind w:left="1134" w:hanging="283"/>
        <w:rPr>
          <w:sz w:val="24"/>
          <w:szCs w:val="24"/>
        </w:rPr>
      </w:pPr>
      <w:r w:rsidRPr="001E27F0">
        <w:rPr>
          <w:sz w:val="24"/>
          <w:szCs w:val="24"/>
        </w:rPr>
        <w:t>zapoznaliśmy się ze SWZ, Opisem przedmiotu zamówienia, zwanym dalej OPZ oraz wzorem umowy i nie wnosimy do nich zastrzeżeń oraz przyjmujemy warunki w nich zawarte;</w:t>
      </w:r>
    </w:p>
    <w:p w14:paraId="57B110C1" w14:textId="3A0EFD46" w:rsidR="001E27F0" w:rsidRDefault="001E27F0" w:rsidP="006B4D43">
      <w:pPr>
        <w:pStyle w:val="Akapitzlist"/>
        <w:numPr>
          <w:ilvl w:val="1"/>
          <w:numId w:val="4"/>
        </w:numPr>
        <w:ind w:left="1134" w:hanging="283"/>
        <w:rPr>
          <w:sz w:val="24"/>
          <w:szCs w:val="24"/>
        </w:rPr>
      </w:pPr>
      <w:r w:rsidRPr="001E27F0">
        <w:rPr>
          <w:sz w:val="24"/>
          <w:szCs w:val="24"/>
        </w:rPr>
        <w:t>oferowany przedmiot zamówienia spełnia wszystkie wymagania Zamawiającego wynikające z OPZ;</w:t>
      </w:r>
    </w:p>
    <w:p w14:paraId="6C17455D" w14:textId="7C91930D" w:rsidR="001E27F0" w:rsidRDefault="001E27F0" w:rsidP="006B4D43">
      <w:pPr>
        <w:pStyle w:val="Akapitzlist"/>
        <w:numPr>
          <w:ilvl w:val="1"/>
          <w:numId w:val="4"/>
        </w:numPr>
        <w:ind w:left="1134" w:hanging="283"/>
        <w:rPr>
          <w:sz w:val="24"/>
          <w:szCs w:val="24"/>
        </w:rPr>
      </w:pPr>
      <w:r w:rsidRPr="001E27F0">
        <w:rPr>
          <w:sz w:val="24"/>
          <w:szCs w:val="24"/>
        </w:rPr>
        <w:t>uważamy się za związanych niniejszą ofertą do dnia określonego w rozdz. XIV ust. 1 SWZ;</w:t>
      </w:r>
    </w:p>
    <w:p w14:paraId="77C346AA" w14:textId="3985E8A7" w:rsidR="001E27F0" w:rsidRDefault="001E27F0" w:rsidP="006B4D43">
      <w:pPr>
        <w:pStyle w:val="Akapitzlist"/>
        <w:numPr>
          <w:ilvl w:val="1"/>
          <w:numId w:val="4"/>
        </w:numPr>
        <w:ind w:left="1134" w:hanging="283"/>
        <w:rPr>
          <w:sz w:val="24"/>
          <w:szCs w:val="24"/>
        </w:rPr>
      </w:pPr>
      <w:r w:rsidRPr="001E27F0">
        <w:rPr>
          <w:sz w:val="24"/>
          <w:szCs w:val="24"/>
        </w:rPr>
        <w:t>akceptujemy, iż zapłata za zrealizowanie zamówienia następować będzie na zasadach opisanych we wzorze umowy;</w:t>
      </w:r>
    </w:p>
    <w:p w14:paraId="0AF91D32" w14:textId="059F3E2F" w:rsidR="001E27F0" w:rsidRDefault="00AF4750" w:rsidP="006B4D43">
      <w:pPr>
        <w:pStyle w:val="Akapitzlist"/>
        <w:numPr>
          <w:ilvl w:val="1"/>
          <w:numId w:val="4"/>
        </w:numPr>
        <w:ind w:left="1134" w:hanging="283"/>
        <w:jc w:val="both"/>
        <w:rPr>
          <w:sz w:val="24"/>
          <w:szCs w:val="24"/>
        </w:rPr>
      </w:pPr>
      <w:r w:rsidRPr="001E27F0">
        <w:rPr>
          <w:sz w:val="24"/>
          <w:szCs w:val="24"/>
        </w:rPr>
        <w:t>wypełniłem obowiązki informacyjne przewidziane w art. 13 lub art. 14 RODO</w:t>
      </w:r>
      <w:r w:rsidR="00133BBA">
        <w:rPr>
          <w:rStyle w:val="Odwoanieprzypisudolnego"/>
          <w:sz w:val="24"/>
          <w:szCs w:val="24"/>
        </w:rPr>
        <w:footnoteReference w:id="1"/>
      </w:r>
      <w:r w:rsidRPr="001E27F0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="001B09A2">
        <w:rPr>
          <w:rStyle w:val="Odwoanieprzypisudolnego"/>
          <w:sz w:val="24"/>
          <w:szCs w:val="24"/>
        </w:rPr>
        <w:footnoteReference w:id="2"/>
      </w:r>
    </w:p>
    <w:p w14:paraId="6A9FA543" w14:textId="44279E6B" w:rsidR="005E3F2E" w:rsidRDefault="005E3F2E" w:rsidP="004B1B3B">
      <w:pPr>
        <w:pStyle w:val="Nagwek3"/>
        <w:numPr>
          <w:ilvl w:val="0"/>
          <w:numId w:val="10"/>
        </w:numPr>
        <w:ind w:left="360"/>
      </w:pPr>
      <w:r w:rsidRPr="0017410C">
        <w:t>WADIUM</w:t>
      </w:r>
    </w:p>
    <w:p w14:paraId="6F112011" w14:textId="7652B77E" w:rsidR="00C80471" w:rsidRDefault="00526EA7" w:rsidP="006B4D43">
      <w:pPr>
        <w:spacing w:line="276" w:lineRule="auto"/>
        <w:ind w:left="851"/>
        <w:jc w:val="both"/>
        <w:rPr>
          <w:sz w:val="24"/>
          <w:szCs w:val="24"/>
        </w:rPr>
      </w:pPr>
      <w:r w:rsidRPr="00C80471">
        <w:rPr>
          <w:sz w:val="24"/>
          <w:szCs w:val="24"/>
        </w:rPr>
        <w:t>Wniesiono wadium</w:t>
      </w:r>
      <w:r w:rsidR="00C80471" w:rsidRPr="00C80471">
        <w:rPr>
          <w:sz w:val="24"/>
          <w:szCs w:val="24"/>
        </w:rPr>
        <w:t xml:space="preserve"> na następujące zadania: </w:t>
      </w:r>
      <w:sdt>
        <w:sdtPr>
          <w:rPr>
            <w:sz w:val="24"/>
            <w:szCs w:val="24"/>
          </w:rPr>
          <w:alias w:val="numery zadań"/>
          <w:tag w:val="numery zadań"/>
          <w:id w:val="1154405287"/>
          <w:placeholder>
            <w:docPart w:val="8851E388C1814AB8AA9241F71B9D9AEF"/>
          </w:placeholder>
          <w:showingPlcHdr/>
        </w:sdtPr>
        <w:sdtEndPr/>
        <w:sdtContent>
          <w:r w:rsidR="00C80471" w:rsidRPr="00C80471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nazwę </w:t>
          </w:r>
          <w:r w:rsidR="00C55CCF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(lub numer) </w:t>
          </w:r>
          <w:r w:rsidR="00C80471" w:rsidRPr="00C80471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zadania</w:t>
          </w:r>
        </w:sdtContent>
      </w:sdt>
      <w:r w:rsidR="00C80471" w:rsidRPr="00C80471">
        <w:rPr>
          <w:sz w:val="24"/>
          <w:szCs w:val="24"/>
        </w:rPr>
        <w:t xml:space="preserve"> w łącznej kwocie</w:t>
      </w:r>
      <w:r w:rsidR="00C80471">
        <w:rPr>
          <w:sz w:val="24"/>
          <w:szCs w:val="24"/>
        </w:rPr>
        <w:t xml:space="preserve">: </w:t>
      </w:r>
      <w:sdt>
        <w:sdtPr>
          <w:rPr>
            <w:sz w:val="24"/>
            <w:szCs w:val="24"/>
          </w:rPr>
          <w:alias w:val="kwota wadium"/>
          <w:tag w:val="kwota wadium"/>
          <w:id w:val="-446388626"/>
          <w:placeholder>
            <w:docPart w:val="06AFB7B2C5D9468580D5F9B6D9E10CCA"/>
          </w:placeholder>
          <w:showingPlcHdr/>
        </w:sdtPr>
        <w:sdtEndPr/>
        <w:sdtContent>
          <w:r w:rsidR="00C80471" w:rsidRPr="00C55CCF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kwotę wadium</w:t>
          </w:r>
        </w:sdtContent>
      </w:sdt>
      <w:r w:rsidR="006D3ABB">
        <w:rPr>
          <w:sz w:val="24"/>
          <w:szCs w:val="24"/>
        </w:rPr>
        <w:t xml:space="preserve"> złotych</w:t>
      </w:r>
      <w:r w:rsidR="00C80471">
        <w:rPr>
          <w:sz w:val="24"/>
          <w:szCs w:val="24"/>
        </w:rPr>
        <w:t xml:space="preserve"> (słownie: </w:t>
      </w:r>
      <w:sdt>
        <w:sdtPr>
          <w:rPr>
            <w:sz w:val="24"/>
            <w:szCs w:val="24"/>
          </w:rPr>
          <w:alias w:val="kwota słownie"/>
          <w:tag w:val="kwota słownie"/>
          <w:id w:val="-1640875177"/>
          <w:placeholder>
            <w:docPart w:val="FBF10A0AD94C47A0ACC7386FDD7E775D"/>
          </w:placeholder>
          <w:showingPlcHdr/>
        </w:sdtPr>
        <w:sdtEndPr/>
        <w:sdtContent>
          <w:r w:rsidR="006E65D7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</w:t>
          </w:r>
          <w:r w:rsidR="00C80471" w:rsidRPr="00C55CCF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pisz kwotę słownie</w:t>
          </w:r>
        </w:sdtContent>
      </w:sdt>
      <w:r w:rsidR="006D3ABB">
        <w:rPr>
          <w:sz w:val="24"/>
          <w:szCs w:val="24"/>
        </w:rPr>
        <w:t xml:space="preserve">), w formie: </w:t>
      </w:r>
      <w:sdt>
        <w:sdtPr>
          <w:rPr>
            <w:sz w:val="24"/>
            <w:szCs w:val="24"/>
          </w:rPr>
          <w:alias w:val="forma wadium"/>
          <w:tag w:val="forma wadium"/>
          <w:id w:val="-84924210"/>
          <w:placeholder>
            <w:docPart w:val="6B22597A82BF47F6BE3B29088D781C28"/>
          </w:placeholder>
          <w:showingPlcHdr/>
        </w:sdtPr>
        <w:sdtEndPr/>
        <w:sdtContent>
          <w:r w:rsidR="006D3ABB" w:rsidRPr="00C55CCF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formę w jakiej wniesiono wadium</w:t>
          </w:r>
        </w:sdtContent>
      </w:sdt>
      <w:r w:rsidR="006D3ABB">
        <w:rPr>
          <w:sz w:val="24"/>
          <w:szCs w:val="24"/>
        </w:rPr>
        <w:t>.</w:t>
      </w:r>
    </w:p>
    <w:p w14:paraId="0E388FC5" w14:textId="6AA8C135" w:rsidR="006D3ABB" w:rsidRPr="00C80471" w:rsidRDefault="006D3ABB" w:rsidP="006B4D43">
      <w:pPr>
        <w:spacing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Wadium wniesione w pieniądzu, proszę zwrócić na rachunek: </w:t>
      </w:r>
      <w:sdt>
        <w:sdtPr>
          <w:rPr>
            <w:sz w:val="24"/>
            <w:szCs w:val="24"/>
          </w:rPr>
          <w:alias w:val="nr rachunku"/>
          <w:tag w:val="nr rachunku"/>
          <w:id w:val="-561867198"/>
          <w:placeholder>
            <w:docPart w:val="9889517B52B5475D8C243F82AA066B6C"/>
          </w:placeholder>
          <w:showingPlcHdr/>
        </w:sdtPr>
        <w:sdtEndPr/>
        <w:sdtContent>
          <w:r w:rsidRPr="00C55CCF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nr rachunku</w:t>
          </w:r>
        </w:sdtContent>
      </w:sdt>
    </w:p>
    <w:p w14:paraId="0C285608" w14:textId="6226C5A7" w:rsidR="005E3F2E" w:rsidRDefault="005E3F2E" w:rsidP="004B1B3B">
      <w:pPr>
        <w:pStyle w:val="Nagwek3"/>
        <w:numPr>
          <w:ilvl w:val="0"/>
          <w:numId w:val="10"/>
        </w:numPr>
        <w:spacing w:line="276" w:lineRule="auto"/>
        <w:ind w:left="360"/>
      </w:pPr>
      <w:r w:rsidRPr="0017410C">
        <w:t>ZOBOWIĄZANIA W PRZYPADKU</w:t>
      </w:r>
      <w:r w:rsidR="00711E61" w:rsidRPr="0017410C">
        <w:t xml:space="preserve"> PRZYZNANIA ZAMÓWIENIA</w:t>
      </w:r>
    </w:p>
    <w:p w14:paraId="0479916E" w14:textId="6C178AEB" w:rsidR="00A25701" w:rsidRPr="00DA7EC0" w:rsidRDefault="0057350D" w:rsidP="00DA7EC0">
      <w:pPr>
        <w:pStyle w:val="Akapitzlist"/>
        <w:numPr>
          <w:ilvl w:val="1"/>
          <w:numId w:val="2"/>
        </w:numPr>
        <w:spacing w:line="276" w:lineRule="auto"/>
        <w:ind w:left="1134" w:hanging="283"/>
        <w:rPr>
          <w:sz w:val="24"/>
          <w:szCs w:val="24"/>
        </w:rPr>
      </w:pPr>
      <w:r w:rsidRPr="00DA7EC0">
        <w:rPr>
          <w:sz w:val="24"/>
          <w:szCs w:val="24"/>
        </w:rPr>
        <w:t>zobowiązujemy się do zawarcia umowy w miejscu i terminie wyznaczonym przez Zamawiającego;</w:t>
      </w:r>
    </w:p>
    <w:p w14:paraId="5E395BD2" w14:textId="6AF25E8E" w:rsidR="0057350D" w:rsidRPr="00DA7EC0" w:rsidRDefault="0057350D" w:rsidP="00DA7EC0">
      <w:pPr>
        <w:pStyle w:val="Akapitzlist"/>
        <w:numPr>
          <w:ilvl w:val="1"/>
          <w:numId w:val="2"/>
        </w:numPr>
        <w:spacing w:line="276" w:lineRule="auto"/>
        <w:ind w:left="1134" w:hanging="283"/>
        <w:rPr>
          <w:sz w:val="24"/>
          <w:szCs w:val="24"/>
        </w:rPr>
      </w:pPr>
      <w:r w:rsidRPr="00DA7EC0">
        <w:rPr>
          <w:sz w:val="24"/>
          <w:szCs w:val="24"/>
        </w:rPr>
        <w:t>osobą upoważnioną do kontaktów z Zamawiającym w sprawach dotyczących realizacji umowy jest:</w:t>
      </w:r>
    </w:p>
    <w:p w14:paraId="6F224B3E" w14:textId="41945733" w:rsidR="0057350D" w:rsidRPr="006E65D7" w:rsidRDefault="0057350D" w:rsidP="00DA7EC0">
      <w:pPr>
        <w:pStyle w:val="Akapitzlist"/>
        <w:spacing w:line="276" w:lineRule="auto"/>
        <w:ind w:left="1134" w:hanging="283"/>
        <w:rPr>
          <w:b/>
          <w:bCs/>
          <w:sz w:val="24"/>
          <w:szCs w:val="24"/>
        </w:rPr>
      </w:pPr>
      <w:r w:rsidRPr="006E65D7">
        <w:rPr>
          <w:b/>
          <w:bCs/>
          <w:sz w:val="24"/>
          <w:szCs w:val="24"/>
        </w:rPr>
        <w:t xml:space="preserve">Imię i nazwisko: </w:t>
      </w:r>
      <w:sdt>
        <w:sdtPr>
          <w:rPr>
            <w:b/>
            <w:bCs/>
            <w:sz w:val="24"/>
            <w:szCs w:val="24"/>
          </w:rPr>
          <w:alias w:val="Imie i nazwisko"/>
          <w:tag w:val="Imie i nazwisko"/>
          <w:id w:val="1486355157"/>
          <w:placeholder>
            <w:docPart w:val="81FCC15C4BB6483693949343AE22C3A9"/>
          </w:placeholder>
          <w:showingPlcHdr/>
        </w:sdtPr>
        <w:sdtEndPr/>
        <w:sdtContent>
          <w:r w:rsidR="004C6D89" w:rsidRPr="006E65D7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imię i nazwisko</w:t>
          </w:r>
        </w:sdtContent>
      </w:sdt>
    </w:p>
    <w:p w14:paraId="4CE11673" w14:textId="6814739F" w:rsidR="0057350D" w:rsidRPr="006E65D7" w:rsidRDefault="0057350D" w:rsidP="00DA7EC0">
      <w:pPr>
        <w:pStyle w:val="Akapitzlist"/>
        <w:spacing w:line="276" w:lineRule="auto"/>
        <w:ind w:left="1134" w:hanging="283"/>
        <w:rPr>
          <w:b/>
          <w:bCs/>
          <w:sz w:val="24"/>
          <w:szCs w:val="24"/>
        </w:rPr>
      </w:pPr>
      <w:r w:rsidRPr="006E65D7">
        <w:rPr>
          <w:b/>
          <w:bCs/>
          <w:sz w:val="24"/>
          <w:szCs w:val="24"/>
        </w:rPr>
        <w:t>Numer telefonu:</w:t>
      </w:r>
      <w:r w:rsidR="004C6D89" w:rsidRPr="006E65D7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alias w:val="Numer telefonu"/>
          <w:tag w:val="numer telefonu"/>
          <w:id w:val="387851263"/>
          <w:placeholder>
            <w:docPart w:val="88D5180455FA4CAB962563BA88B15581"/>
          </w:placeholder>
          <w:showingPlcHdr/>
        </w:sdtPr>
        <w:sdtEndPr/>
        <w:sdtContent>
          <w:r w:rsidR="004C6D89" w:rsidRPr="006E65D7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numer telefonu</w:t>
          </w:r>
        </w:sdtContent>
      </w:sdt>
    </w:p>
    <w:p w14:paraId="75E10FD0" w14:textId="586EDBC4" w:rsidR="0057350D" w:rsidRPr="0057350D" w:rsidRDefault="0057350D" w:rsidP="00DA7EC0">
      <w:pPr>
        <w:pStyle w:val="Akapitzlist"/>
        <w:spacing w:line="276" w:lineRule="auto"/>
        <w:ind w:left="1134" w:hanging="283"/>
        <w:rPr>
          <w:b/>
          <w:bCs/>
          <w:sz w:val="24"/>
          <w:szCs w:val="24"/>
        </w:rPr>
      </w:pPr>
      <w:r w:rsidRPr="006E65D7">
        <w:rPr>
          <w:b/>
          <w:bCs/>
          <w:sz w:val="24"/>
          <w:szCs w:val="24"/>
        </w:rPr>
        <w:t>Adres e-mail:</w:t>
      </w:r>
      <w:r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alias w:val="Adres e-mail"/>
          <w:tag w:val="Adres e-mail"/>
          <w:id w:val="-2088842495"/>
          <w:placeholder>
            <w:docPart w:val="30D42C22912D447AA003BB7B5B82CFD5"/>
          </w:placeholder>
          <w:showingPlcHdr/>
        </w:sdtPr>
        <w:sdtEndPr/>
        <w:sdtContent>
          <w:r w:rsidR="006E65D7" w:rsidRPr="006E65D7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adres e-mail</w:t>
          </w:r>
        </w:sdtContent>
      </w:sdt>
    </w:p>
    <w:p w14:paraId="1BE6F86E" w14:textId="43C31329" w:rsidR="00711E61" w:rsidRDefault="00711E61" w:rsidP="004B1B3B">
      <w:pPr>
        <w:pStyle w:val="Nagwek3"/>
        <w:numPr>
          <w:ilvl w:val="0"/>
          <w:numId w:val="10"/>
        </w:numPr>
        <w:ind w:left="360"/>
      </w:pPr>
      <w:r w:rsidRPr="0017410C">
        <w:t>PODWYKONAWCY</w:t>
      </w:r>
    </w:p>
    <w:p w14:paraId="2DC2F578" w14:textId="19A9CF08" w:rsidR="007F6B0B" w:rsidRDefault="006B4D43" w:rsidP="007F6B0B">
      <w:pPr>
        <w:ind w:left="851"/>
      </w:pPr>
      <w:r>
        <w:t>Podwykonawcom zamierzam powierzyć następujący zakres zamówienia:</w:t>
      </w:r>
    </w:p>
    <w:p w14:paraId="027EE195" w14:textId="77777777" w:rsidR="00B020B1" w:rsidRDefault="00B020B1" w:rsidP="007F6B0B">
      <w:pPr>
        <w:ind w:left="851"/>
      </w:pPr>
    </w:p>
    <w:p w14:paraId="2CEAC5BB" w14:textId="77777777" w:rsidR="00B020B1" w:rsidRDefault="00B020B1" w:rsidP="007F6B0B">
      <w:pPr>
        <w:ind w:left="851"/>
      </w:pPr>
    </w:p>
    <w:p w14:paraId="1BA13C17" w14:textId="77777777" w:rsidR="00B020B1" w:rsidRDefault="00B020B1" w:rsidP="007F6B0B">
      <w:pPr>
        <w:ind w:left="851"/>
      </w:pPr>
    </w:p>
    <w:tbl>
      <w:tblPr>
        <w:tblStyle w:val="Tabela-Siatka"/>
        <w:tblW w:w="0" w:type="auto"/>
        <w:tblInd w:w="851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  <w:tblCaption w:val="Zakres zamówienia dla podwykonawców"/>
      </w:tblPr>
      <w:tblGrid>
        <w:gridCol w:w="562"/>
        <w:gridCol w:w="2835"/>
      </w:tblGrid>
      <w:tr w:rsidR="00DA7EC0" w14:paraId="1287FD26" w14:textId="77777777" w:rsidTr="0077031C">
        <w:tc>
          <w:tcPr>
            <w:tcW w:w="562" w:type="dxa"/>
            <w:shd w:val="clear" w:color="auto" w:fill="D9D9D9" w:themeFill="background1" w:themeFillShade="D9"/>
          </w:tcPr>
          <w:p w14:paraId="7E6D1443" w14:textId="533C9BFC" w:rsidR="00DA7EC0" w:rsidRPr="00DA7EC0" w:rsidRDefault="00DA7EC0" w:rsidP="007F6B0B">
            <w:pPr>
              <w:rPr>
                <w:b/>
                <w:bCs/>
                <w:sz w:val="24"/>
                <w:szCs w:val="24"/>
              </w:rPr>
            </w:pPr>
            <w:r w:rsidRPr="00DA7EC0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9AF3B70" w14:textId="64C4FAA8" w:rsidR="00DA7EC0" w:rsidRPr="00DA7EC0" w:rsidRDefault="00DA7EC0" w:rsidP="007F6B0B">
            <w:pPr>
              <w:rPr>
                <w:b/>
                <w:bCs/>
                <w:sz w:val="24"/>
                <w:szCs w:val="24"/>
              </w:rPr>
            </w:pPr>
            <w:r w:rsidRPr="00DA7EC0">
              <w:rPr>
                <w:b/>
                <w:bCs/>
                <w:sz w:val="24"/>
                <w:szCs w:val="24"/>
              </w:rPr>
              <w:t>Zakres zamówienia</w:t>
            </w:r>
          </w:p>
        </w:tc>
      </w:tr>
      <w:tr w:rsidR="00DA7EC0" w14:paraId="45B6D416" w14:textId="77777777" w:rsidTr="0077031C">
        <w:tc>
          <w:tcPr>
            <w:tcW w:w="562" w:type="dxa"/>
          </w:tcPr>
          <w:p w14:paraId="06075CE5" w14:textId="3CAC30D4" w:rsidR="00DA7EC0" w:rsidRDefault="00DA7EC0" w:rsidP="007F6B0B">
            <w:r>
              <w:t>1.</w:t>
            </w:r>
          </w:p>
        </w:tc>
        <w:sdt>
          <w:sdtPr>
            <w:alias w:val="zakres zamówienia"/>
            <w:tag w:val="zakres zamówienia"/>
            <w:id w:val="418221571"/>
            <w:placeholder>
              <w:docPart w:val="8441E87731CD4B3AA463DBFB625F11BF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6383789C" w14:textId="4B493A6C" w:rsidR="00DA7EC0" w:rsidRDefault="0077031C" w:rsidP="007F6B0B">
                <w:r w:rsidRPr="0077031C">
                  <w:rPr>
                    <w:b/>
                    <w:bCs/>
                    <w:sz w:val="28"/>
                    <w:szCs w:val="28"/>
                    <w:shd w:val="clear" w:color="auto" w:fill="D9E2F3" w:themeFill="accent1" w:themeFillTint="33"/>
                  </w:rPr>
                  <w:t>Wpisz zakres zamówienia, który zostanie powierzony Podwykonawcy</w:t>
                </w:r>
              </w:p>
            </w:tc>
          </w:sdtContent>
        </w:sdt>
      </w:tr>
      <w:tr w:rsidR="00DA7EC0" w14:paraId="7271446A" w14:textId="77777777" w:rsidTr="0077031C">
        <w:tc>
          <w:tcPr>
            <w:tcW w:w="562" w:type="dxa"/>
          </w:tcPr>
          <w:p w14:paraId="11F31A8D" w14:textId="2C283CDA" w:rsidR="00DA7EC0" w:rsidRDefault="00DA7EC0" w:rsidP="007F6B0B">
            <w:r>
              <w:t>2.</w:t>
            </w:r>
          </w:p>
        </w:tc>
        <w:sdt>
          <w:sdtPr>
            <w:alias w:val="zakres zamówienia"/>
            <w:tag w:val="zakres zamówienia"/>
            <w:id w:val="-1373924522"/>
            <w:placeholder>
              <w:docPart w:val="BEA99F275A0B423D9F2A6EF08299A542"/>
            </w:placeholder>
            <w:showingPlcHdr/>
          </w:sdtPr>
          <w:sdtEndPr/>
          <w:sdtContent>
            <w:tc>
              <w:tcPr>
                <w:tcW w:w="2835" w:type="dxa"/>
              </w:tcPr>
              <w:p w14:paraId="364E3C6F" w14:textId="59F158CE" w:rsidR="00DA7EC0" w:rsidRDefault="0077031C" w:rsidP="007F6B0B">
                <w:r w:rsidRPr="0077031C">
                  <w:rPr>
                    <w:b/>
                    <w:bCs/>
                    <w:sz w:val="28"/>
                    <w:szCs w:val="28"/>
                    <w:shd w:val="clear" w:color="auto" w:fill="D9E2F3" w:themeFill="accent1" w:themeFillTint="33"/>
                  </w:rPr>
                  <w:t>Wpisz zakres zamówienia, który zostanie powierzony Podwykonawcy</w:t>
                </w:r>
              </w:p>
            </w:tc>
          </w:sdtContent>
        </w:sdt>
      </w:tr>
    </w:tbl>
    <w:p w14:paraId="3AF3E222" w14:textId="187ABAAF" w:rsidR="00711E61" w:rsidRDefault="00711E61" w:rsidP="004B1B3B">
      <w:pPr>
        <w:pStyle w:val="Nagwek3"/>
        <w:numPr>
          <w:ilvl w:val="0"/>
          <w:numId w:val="10"/>
        </w:numPr>
        <w:ind w:left="360"/>
      </w:pPr>
      <w:r w:rsidRPr="0017410C">
        <w:t>SPIS TREŚCI</w:t>
      </w:r>
    </w:p>
    <w:p w14:paraId="375887BE" w14:textId="1D97FF9C" w:rsidR="0077031C" w:rsidRDefault="0077031C" w:rsidP="0077031C">
      <w:pPr>
        <w:ind w:left="851"/>
        <w:rPr>
          <w:sz w:val="24"/>
          <w:szCs w:val="24"/>
        </w:rPr>
      </w:pPr>
      <w:r>
        <w:rPr>
          <w:sz w:val="24"/>
          <w:szCs w:val="24"/>
        </w:rPr>
        <w:t>Integralną część oferty stanowią następujące dokumenty:</w:t>
      </w:r>
    </w:p>
    <w:p w14:paraId="7A899369" w14:textId="73D18F5E" w:rsidR="00760636" w:rsidRDefault="00760636" w:rsidP="00C24C90">
      <w:pPr>
        <w:pStyle w:val="Akapitzlist"/>
        <w:numPr>
          <w:ilvl w:val="0"/>
          <w:numId w:val="5"/>
        </w:numPr>
        <w:spacing w:line="360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952660">
        <w:rPr>
          <w:sz w:val="24"/>
          <w:szCs w:val="24"/>
        </w:rPr>
        <w:t>1</w:t>
      </w:r>
      <w:r>
        <w:rPr>
          <w:sz w:val="24"/>
          <w:szCs w:val="24"/>
        </w:rPr>
        <w:t xml:space="preserve"> – Oświadczenie Wykonawcy</w:t>
      </w:r>
      <w:r w:rsidR="00952660">
        <w:rPr>
          <w:sz w:val="24"/>
          <w:szCs w:val="24"/>
        </w:rPr>
        <w:t xml:space="preserve"> na formularzu JEDZ</w:t>
      </w:r>
    </w:p>
    <w:p w14:paraId="4975EFF3" w14:textId="27FB1C7C" w:rsidR="003A51D1" w:rsidRDefault="003A51D1" w:rsidP="00C24C90">
      <w:pPr>
        <w:pStyle w:val="Akapitzlist"/>
        <w:numPr>
          <w:ilvl w:val="0"/>
          <w:numId w:val="5"/>
        </w:numPr>
        <w:spacing w:line="360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Załącznik nr 2 – Wyliczenie wartości ceny ofertowej</w:t>
      </w:r>
    </w:p>
    <w:sdt>
      <w:sdtPr>
        <w:rPr>
          <w:sz w:val="24"/>
          <w:szCs w:val="24"/>
        </w:rPr>
        <w:alias w:val="Spis treści"/>
        <w:tag w:val="Spis treści"/>
        <w:id w:val="1953904795"/>
        <w:placeholder>
          <w:docPart w:val="85F8A74C332447578F05D08D1328AA6E"/>
        </w:placeholder>
        <w:showingPlcHdr/>
      </w:sdtPr>
      <w:sdtEndPr/>
      <w:sdtContent>
        <w:p w14:paraId="75A0FD36" w14:textId="02D95020" w:rsidR="00760636" w:rsidRDefault="00397D92" w:rsidP="00C24C90">
          <w:pPr>
            <w:pStyle w:val="Akapitzlist"/>
            <w:numPr>
              <w:ilvl w:val="0"/>
              <w:numId w:val="5"/>
            </w:numPr>
            <w:spacing w:line="360" w:lineRule="auto"/>
            <w:ind w:left="1134" w:hanging="283"/>
            <w:rPr>
              <w:sz w:val="24"/>
              <w:szCs w:val="24"/>
            </w:rPr>
          </w:pPr>
          <w:r w:rsidRPr="00397D92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kolejne załączniki</w:t>
          </w:r>
        </w:p>
      </w:sdtContent>
    </w:sdt>
    <w:sdt>
      <w:sdtPr>
        <w:rPr>
          <w:sz w:val="24"/>
          <w:szCs w:val="24"/>
        </w:rPr>
        <w:alias w:val="Spis treści"/>
        <w:tag w:val="Spis treści"/>
        <w:id w:val="2114471435"/>
        <w:placeholder>
          <w:docPart w:val="08AA8A5F28594BD2AD51F16D74F2E72A"/>
        </w:placeholder>
        <w:showingPlcHdr/>
      </w:sdtPr>
      <w:sdtEndPr/>
      <w:sdtContent>
        <w:p w14:paraId="2B6EBA80" w14:textId="77777777" w:rsidR="00397D92" w:rsidRDefault="00397D92" w:rsidP="00C24C90">
          <w:pPr>
            <w:pStyle w:val="Akapitzlist"/>
            <w:numPr>
              <w:ilvl w:val="0"/>
              <w:numId w:val="5"/>
            </w:numPr>
            <w:spacing w:line="360" w:lineRule="auto"/>
            <w:ind w:left="1134" w:hanging="283"/>
            <w:rPr>
              <w:sz w:val="24"/>
              <w:szCs w:val="24"/>
            </w:rPr>
          </w:pPr>
          <w:r w:rsidRPr="00397D92">
            <w:rPr>
              <w:rStyle w:val="Tekstzastpczy"/>
              <w:b/>
              <w:bCs/>
              <w:color w:val="auto"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kolejne załączniki</w:t>
          </w:r>
        </w:p>
      </w:sdtContent>
    </w:sdt>
    <w:p w14:paraId="521B28A8" w14:textId="77777777" w:rsidR="00C24C90" w:rsidRPr="00F669BC" w:rsidRDefault="00C24C90" w:rsidP="00F669BC">
      <w:pPr>
        <w:shd w:val="clear" w:color="auto" w:fill="D9D9D9" w:themeFill="background1" w:themeFillShade="D9"/>
        <w:ind w:left="851"/>
        <w:jc w:val="both"/>
        <w:rPr>
          <w:rFonts w:eastAsia="Arial" w:cs="Arial"/>
          <w:b/>
          <w:bCs/>
          <w:iCs/>
          <w:sz w:val="28"/>
          <w:szCs w:val="28"/>
          <w:lang w:eastAsia="ja-JP" w:bidi="fa-IR"/>
        </w:rPr>
      </w:pPr>
      <w:r w:rsidRPr="00F669BC">
        <w:rPr>
          <w:rFonts w:eastAsia="Arial" w:cs="Arial"/>
          <w:b/>
          <w:bCs/>
          <w:iCs/>
          <w:sz w:val="28"/>
          <w:szCs w:val="28"/>
          <w:lang w:eastAsia="ja-JP" w:bidi="fa-IR"/>
        </w:rPr>
        <w:t xml:space="preserve">Uwaga!!!  </w:t>
      </w:r>
    </w:p>
    <w:p w14:paraId="79D69D02" w14:textId="1556C51C" w:rsidR="00C24C90" w:rsidRPr="00F669BC" w:rsidRDefault="00C24C90" w:rsidP="003608C7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line="276" w:lineRule="auto"/>
        <w:ind w:left="1134" w:hanging="283"/>
        <w:jc w:val="both"/>
        <w:rPr>
          <w:rFonts w:eastAsia="Arial" w:cs="Arial"/>
          <w:b/>
          <w:bCs/>
          <w:iCs/>
          <w:sz w:val="24"/>
          <w:szCs w:val="24"/>
          <w:lang w:eastAsia="ja-JP" w:bidi="fa-IR"/>
        </w:rPr>
      </w:pPr>
      <w:r w:rsidRPr="00F669BC">
        <w:rPr>
          <w:rFonts w:eastAsia="Arial" w:cs="Arial"/>
          <w:bCs/>
          <w:iCs/>
          <w:sz w:val="24"/>
          <w:szCs w:val="24"/>
          <w:lang w:eastAsia="ja-JP" w:bidi="fa-IR"/>
        </w:rPr>
        <w:t>Po wypełnieniu oraz dokładnym sprawdzeniu formularza ofertowego zaleca się</w:t>
      </w:r>
      <w:r w:rsidRPr="00F669BC">
        <w:rPr>
          <w:rFonts w:eastAsia="Arial" w:cs="Arial"/>
          <w:b/>
          <w:bCs/>
          <w:iCs/>
          <w:sz w:val="24"/>
          <w:szCs w:val="24"/>
          <w:lang w:eastAsia="ja-JP" w:bidi="fa-IR"/>
        </w:rPr>
        <w:t xml:space="preserve"> przekonwertowanie pliku do formatu .pdf.</w:t>
      </w:r>
    </w:p>
    <w:p w14:paraId="65E38309" w14:textId="5E9D66C8" w:rsidR="00397D92" w:rsidRPr="00A965B3" w:rsidRDefault="00C24C90" w:rsidP="00A965B3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line="276" w:lineRule="auto"/>
        <w:ind w:left="1134" w:hanging="283"/>
        <w:jc w:val="both"/>
        <w:rPr>
          <w:rFonts w:eastAsia="Arial" w:cs="Arial"/>
          <w:bCs/>
          <w:iCs/>
          <w:sz w:val="24"/>
          <w:szCs w:val="24"/>
          <w:lang w:eastAsia="ja-JP" w:bidi="fa-IR"/>
        </w:rPr>
      </w:pPr>
      <w:r w:rsidRPr="00F669BC">
        <w:rPr>
          <w:rFonts w:eastAsia="Arial" w:cs="Arial"/>
          <w:b/>
          <w:bCs/>
          <w:iCs/>
          <w:sz w:val="24"/>
          <w:szCs w:val="24"/>
          <w:lang w:eastAsia="ja-JP" w:bidi="fa-IR"/>
        </w:rPr>
        <w:t xml:space="preserve">Plik należy podpisać elektronicznie </w:t>
      </w:r>
      <w:r w:rsidRPr="00F669BC">
        <w:rPr>
          <w:rFonts w:eastAsia="Arial" w:cs="Arial"/>
          <w:bCs/>
          <w:iCs/>
          <w:sz w:val="24"/>
          <w:szCs w:val="24"/>
          <w:lang w:eastAsia="ja-JP" w:bidi="fa-IR"/>
        </w:rPr>
        <w:t>za pomocą kwalifikowanego podpisu elektronicznego</w:t>
      </w:r>
      <w:r w:rsidR="00BB0533">
        <w:rPr>
          <w:rFonts w:eastAsia="Arial" w:cs="Arial"/>
          <w:bCs/>
          <w:iCs/>
          <w:sz w:val="24"/>
          <w:szCs w:val="24"/>
          <w:lang w:eastAsia="ja-JP" w:bidi="fa-IR"/>
        </w:rPr>
        <w:t>.</w:t>
      </w:r>
    </w:p>
    <w:sectPr w:rsidR="00397D92" w:rsidRPr="00A965B3" w:rsidSect="00AA04B1">
      <w:pgSz w:w="11906" w:h="16838"/>
      <w:pgMar w:top="709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F77CD" w14:textId="77777777" w:rsidR="004504F3" w:rsidRDefault="004504F3" w:rsidP="00964279">
      <w:pPr>
        <w:spacing w:after="0" w:line="240" w:lineRule="auto"/>
      </w:pPr>
      <w:r>
        <w:separator/>
      </w:r>
    </w:p>
  </w:endnote>
  <w:endnote w:type="continuationSeparator" w:id="0">
    <w:p w14:paraId="19969249" w14:textId="77777777" w:rsidR="004504F3" w:rsidRDefault="004504F3" w:rsidP="00964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92925" w14:textId="77777777" w:rsidR="004504F3" w:rsidRDefault="004504F3" w:rsidP="00964279">
      <w:pPr>
        <w:spacing w:after="0" w:line="240" w:lineRule="auto"/>
      </w:pPr>
      <w:r>
        <w:separator/>
      </w:r>
    </w:p>
  </w:footnote>
  <w:footnote w:type="continuationSeparator" w:id="0">
    <w:p w14:paraId="16835FA8" w14:textId="77777777" w:rsidR="004504F3" w:rsidRDefault="004504F3" w:rsidP="00964279">
      <w:pPr>
        <w:spacing w:after="0" w:line="240" w:lineRule="auto"/>
      </w:pPr>
      <w:r>
        <w:continuationSeparator/>
      </w:r>
    </w:p>
  </w:footnote>
  <w:footnote w:id="1">
    <w:p w14:paraId="492155C9" w14:textId="03DA422A" w:rsidR="00133BBA" w:rsidRPr="00133BBA" w:rsidRDefault="00133BB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R</w:t>
      </w:r>
      <w:r w:rsidRPr="00133BBA">
        <w:t>oporządzenie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2">
    <w:p w14:paraId="44D21AE2" w14:textId="4A273BA0" w:rsidR="001B09A2" w:rsidRPr="001B09A2" w:rsidRDefault="001B09A2">
      <w:pPr>
        <w:pStyle w:val="Tekstprzypisudolnego"/>
        <w:rPr>
          <w:lang w:val="pl-PL"/>
        </w:rPr>
      </w:pPr>
      <w:r w:rsidRPr="001B09A2">
        <w:rPr>
          <w:rStyle w:val="Odwoanieprzypisudolnego"/>
        </w:rPr>
        <w:footnoteRef/>
      </w:r>
      <w:r w:rsidRPr="001B09A2"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0E34"/>
    <w:multiLevelType w:val="hybridMultilevel"/>
    <w:tmpl w:val="118444C8"/>
    <w:lvl w:ilvl="0" w:tplc="F2C619C2">
      <w:start w:val="1"/>
      <w:numFmt w:val="decimal"/>
      <w:lvlText w:val="%1."/>
      <w:lvlJc w:val="left"/>
      <w:pPr>
        <w:ind w:left="2291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3A74573"/>
    <w:multiLevelType w:val="hybridMultilevel"/>
    <w:tmpl w:val="83FCE20A"/>
    <w:lvl w:ilvl="0" w:tplc="F9A84310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602586"/>
    <w:multiLevelType w:val="multilevel"/>
    <w:tmpl w:val="11983A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31348AE"/>
    <w:multiLevelType w:val="hybridMultilevel"/>
    <w:tmpl w:val="043605EC"/>
    <w:lvl w:ilvl="0" w:tplc="F2C619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A055F"/>
    <w:multiLevelType w:val="hybridMultilevel"/>
    <w:tmpl w:val="8278A7F0"/>
    <w:lvl w:ilvl="0" w:tplc="F2C619C2">
      <w:start w:val="1"/>
      <w:numFmt w:val="decimal"/>
      <w:lvlText w:val="%1.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50F4493"/>
    <w:multiLevelType w:val="hybridMultilevel"/>
    <w:tmpl w:val="F0327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E119F"/>
    <w:multiLevelType w:val="hybridMultilevel"/>
    <w:tmpl w:val="FD0A0D92"/>
    <w:lvl w:ilvl="0" w:tplc="F2C619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B3684"/>
    <w:multiLevelType w:val="hybridMultilevel"/>
    <w:tmpl w:val="27263838"/>
    <w:lvl w:ilvl="0" w:tplc="60D413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2451FDA"/>
    <w:multiLevelType w:val="hybridMultilevel"/>
    <w:tmpl w:val="44606554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DD34CF36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2188">
    <w:abstractNumId w:val="7"/>
  </w:num>
  <w:num w:numId="2" w16cid:durableId="633366223">
    <w:abstractNumId w:val="9"/>
  </w:num>
  <w:num w:numId="3" w16cid:durableId="1089084736">
    <w:abstractNumId w:val="4"/>
  </w:num>
  <w:num w:numId="4" w16cid:durableId="466239729">
    <w:abstractNumId w:val="3"/>
  </w:num>
  <w:num w:numId="5" w16cid:durableId="1557468340">
    <w:abstractNumId w:val="1"/>
  </w:num>
  <w:num w:numId="6" w16cid:durableId="1172842659">
    <w:abstractNumId w:val="5"/>
  </w:num>
  <w:num w:numId="7" w16cid:durableId="1078088621">
    <w:abstractNumId w:val="0"/>
  </w:num>
  <w:num w:numId="8" w16cid:durableId="50151539">
    <w:abstractNumId w:val="8"/>
  </w:num>
  <w:num w:numId="9" w16cid:durableId="576401356">
    <w:abstractNumId w:val="6"/>
  </w:num>
  <w:num w:numId="10" w16cid:durableId="2137484559">
    <w:abstractNumId w:val="2"/>
  </w:num>
  <w:num w:numId="11" w16cid:durableId="11738390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FC"/>
    <w:rsid w:val="00005A48"/>
    <w:rsid w:val="00073DDF"/>
    <w:rsid w:val="000904BA"/>
    <w:rsid w:val="000C49D7"/>
    <w:rsid w:val="000D36C2"/>
    <w:rsid w:val="00105830"/>
    <w:rsid w:val="00117530"/>
    <w:rsid w:val="00125190"/>
    <w:rsid w:val="00133BBA"/>
    <w:rsid w:val="00134D72"/>
    <w:rsid w:val="001537AF"/>
    <w:rsid w:val="0017410C"/>
    <w:rsid w:val="00181B00"/>
    <w:rsid w:val="00193CF9"/>
    <w:rsid w:val="001947C7"/>
    <w:rsid w:val="001B09A2"/>
    <w:rsid w:val="001D080D"/>
    <w:rsid w:val="001E27F0"/>
    <w:rsid w:val="001F3886"/>
    <w:rsid w:val="001F5CC7"/>
    <w:rsid w:val="002123FC"/>
    <w:rsid w:val="00223A49"/>
    <w:rsid w:val="00246B87"/>
    <w:rsid w:val="00252BEE"/>
    <w:rsid w:val="00261DDF"/>
    <w:rsid w:val="00267B85"/>
    <w:rsid w:val="00285A37"/>
    <w:rsid w:val="002A1302"/>
    <w:rsid w:val="002B7B14"/>
    <w:rsid w:val="00303B8A"/>
    <w:rsid w:val="00311966"/>
    <w:rsid w:val="00350F51"/>
    <w:rsid w:val="003608C7"/>
    <w:rsid w:val="00376678"/>
    <w:rsid w:val="00382EBB"/>
    <w:rsid w:val="00386DF7"/>
    <w:rsid w:val="00387C51"/>
    <w:rsid w:val="00387F77"/>
    <w:rsid w:val="003961FB"/>
    <w:rsid w:val="00397D92"/>
    <w:rsid w:val="003A51D1"/>
    <w:rsid w:val="003C1E74"/>
    <w:rsid w:val="003E21E2"/>
    <w:rsid w:val="003F540E"/>
    <w:rsid w:val="004340EE"/>
    <w:rsid w:val="004432B0"/>
    <w:rsid w:val="004504F3"/>
    <w:rsid w:val="00494441"/>
    <w:rsid w:val="004963F1"/>
    <w:rsid w:val="004B1B3B"/>
    <w:rsid w:val="004C6D89"/>
    <w:rsid w:val="00500F4C"/>
    <w:rsid w:val="00505360"/>
    <w:rsid w:val="00526EA7"/>
    <w:rsid w:val="00544720"/>
    <w:rsid w:val="00552F3A"/>
    <w:rsid w:val="005731F9"/>
    <w:rsid w:val="0057350D"/>
    <w:rsid w:val="00584D4D"/>
    <w:rsid w:val="005A191B"/>
    <w:rsid w:val="005B7E69"/>
    <w:rsid w:val="005E3F2E"/>
    <w:rsid w:val="00675125"/>
    <w:rsid w:val="0068290D"/>
    <w:rsid w:val="006B4D43"/>
    <w:rsid w:val="006B71C7"/>
    <w:rsid w:val="006D3ABB"/>
    <w:rsid w:val="006E65D7"/>
    <w:rsid w:val="007008F2"/>
    <w:rsid w:val="00711E61"/>
    <w:rsid w:val="00745722"/>
    <w:rsid w:val="0075686E"/>
    <w:rsid w:val="00760636"/>
    <w:rsid w:val="0077031C"/>
    <w:rsid w:val="007B119D"/>
    <w:rsid w:val="007F6B0B"/>
    <w:rsid w:val="00814DC9"/>
    <w:rsid w:val="00814EDC"/>
    <w:rsid w:val="00845289"/>
    <w:rsid w:val="0086065E"/>
    <w:rsid w:val="00860D2A"/>
    <w:rsid w:val="00887A6D"/>
    <w:rsid w:val="008A439C"/>
    <w:rsid w:val="008E785E"/>
    <w:rsid w:val="00905A6D"/>
    <w:rsid w:val="00911D4E"/>
    <w:rsid w:val="00915FA2"/>
    <w:rsid w:val="00927079"/>
    <w:rsid w:val="00952660"/>
    <w:rsid w:val="00964279"/>
    <w:rsid w:val="00992F43"/>
    <w:rsid w:val="009A3838"/>
    <w:rsid w:val="009A4FAE"/>
    <w:rsid w:val="00A25701"/>
    <w:rsid w:val="00A41B67"/>
    <w:rsid w:val="00A60803"/>
    <w:rsid w:val="00A62227"/>
    <w:rsid w:val="00A965B3"/>
    <w:rsid w:val="00AA04B1"/>
    <w:rsid w:val="00AA5863"/>
    <w:rsid w:val="00AA592F"/>
    <w:rsid w:val="00AC7DBA"/>
    <w:rsid w:val="00AD0F8F"/>
    <w:rsid w:val="00AF0A34"/>
    <w:rsid w:val="00AF2E73"/>
    <w:rsid w:val="00AF4750"/>
    <w:rsid w:val="00B020B1"/>
    <w:rsid w:val="00B90F17"/>
    <w:rsid w:val="00BA0EAE"/>
    <w:rsid w:val="00BB0533"/>
    <w:rsid w:val="00BB3EB5"/>
    <w:rsid w:val="00BB4DD8"/>
    <w:rsid w:val="00BE3E2B"/>
    <w:rsid w:val="00BF05F9"/>
    <w:rsid w:val="00BF2C9F"/>
    <w:rsid w:val="00C038F8"/>
    <w:rsid w:val="00C24C90"/>
    <w:rsid w:val="00C45E7C"/>
    <w:rsid w:val="00C55CCF"/>
    <w:rsid w:val="00C5650B"/>
    <w:rsid w:val="00C712F2"/>
    <w:rsid w:val="00C73766"/>
    <w:rsid w:val="00C75F22"/>
    <w:rsid w:val="00C80471"/>
    <w:rsid w:val="00C92411"/>
    <w:rsid w:val="00CA74F9"/>
    <w:rsid w:val="00CB04F3"/>
    <w:rsid w:val="00CC0782"/>
    <w:rsid w:val="00CD5994"/>
    <w:rsid w:val="00CE1825"/>
    <w:rsid w:val="00CE62EC"/>
    <w:rsid w:val="00CF3A88"/>
    <w:rsid w:val="00D5335D"/>
    <w:rsid w:val="00D54FE8"/>
    <w:rsid w:val="00D85AE1"/>
    <w:rsid w:val="00D957ED"/>
    <w:rsid w:val="00DA55DE"/>
    <w:rsid w:val="00DA7EC0"/>
    <w:rsid w:val="00DB30DE"/>
    <w:rsid w:val="00DE682A"/>
    <w:rsid w:val="00DF647E"/>
    <w:rsid w:val="00E104FE"/>
    <w:rsid w:val="00E327CD"/>
    <w:rsid w:val="00E405E4"/>
    <w:rsid w:val="00E4249E"/>
    <w:rsid w:val="00E61B86"/>
    <w:rsid w:val="00E64C1E"/>
    <w:rsid w:val="00E70BEB"/>
    <w:rsid w:val="00E71600"/>
    <w:rsid w:val="00E74B5A"/>
    <w:rsid w:val="00E80AD6"/>
    <w:rsid w:val="00E90CCD"/>
    <w:rsid w:val="00ED06FC"/>
    <w:rsid w:val="00ED3A66"/>
    <w:rsid w:val="00F173A7"/>
    <w:rsid w:val="00F42052"/>
    <w:rsid w:val="00F669BC"/>
    <w:rsid w:val="00FA4DAD"/>
    <w:rsid w:val="00FA5D6A"/>
    <w:rsid w:val="00FB12A5"/>
    <w:rsid w:val="00FC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F28BAEE"/>
  <w15:chartTrackingRefBased/>
  <w15:docId w15:val="{A272E97E-69B9-471A-BC0E-94552625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E69"/>
  </w:style>
  <w:style w:type="paragraph" w:styleId="Nagwek1">
    <w:name w:val="heading 1"/>
    <w:basedOn w:val="Normalny"/>
    <w:next w:val="Normalny"/>
    <w:link w:val="Nagwek1Znak"/>
    <w:uiPriority w:val="9"/>
    <w:qFormat/>
    <w:rsid w:val="00E104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04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1DDF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04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04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AA04B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BB3EB5"/>
    <w:rPr>
      <w:color w:val="808080"/>
    </w:rPr>
  </w:style>
  <w:style w:type="table" w:styleId="Tabela-Siatka">
    <w:name w:val="Table Grid"/>
    <w:basedOn w:val="Standardowy"/>
    <w:uiPriority w:val="39"/>
    <w:rsid w:val="00BF2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8290D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8290D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paragraph" w:styleId="Tekstprzypisudolnego">
    <w:name w:val="footnote text"/>
    <w:basedOn w:val="Normalny"/>
    <w:link w:val="TekstprzypisudolnegoZnak"/>
    <w:rsid w:val="0068290D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68290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261DDF"/>
    <w:rPr>
      <w:rFonts w:ascii="Calibri" w:eastAsiaTheme="majorEastAsia" w:hAnsi="Calibri" w:cstheme="majorBidi"/>
      <w:b/>
      <w:color w:val="000000" w:themeColor="text1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27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782"/>
  </w:style>
  <w:style w:type="paragraph" w:styleId="Stopka">
    <w:name w:val="footer"/>
    <w:basedOn w:val="Normalny"/>
    <w:link w:val="StopkaZnak"/>
    <w:uiPriority w:val="99"/>
    <w:unhideWhenUsed/>
    <w:rsid w:val="00CC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782"/>
  </w:style>
  <w:style w:type="character" w:styleId="Odwoaniedokomentarza">
    <w:name w:val="annotation reference"/>
    <w:basedOn w:val="Domylnaczcionkaakapitu"/>
    <w:uiPriority w:val="99"/>
    <w:semiHidden/>
    <w:unhideWhenUsed/>
    <w:rsid w:val="00005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5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5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A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2649BBCD0A4A0B820C7DD75B8702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8596C3-BC4F-42BE-B2A7-BA7C8DF2A582}"/>
      </w:docPartPr>
      <w:docPartBody>
        <w:p w:rsidR="00521F6F" w:rsidRDefault="00835FAF" w:rsidP="00835FAF">
          <w:pPr>
            <w:pStyle w:val="BC2649BBCD0A4A0B820C7DD75B8702161"/>
          </w:pPr>
          <w:r w:rsidRPr="00D5335D">
            <w:rPr>
              <w:rStyle w:val="Tekstzastpczy"/>
              <w:bdr w:val="single" w:sz="4" w:space="0" w:color="auto"/>
              <w:shd w:val="clear" w:color="auto" w:fill="D9E2F3" w:themeFill="accent1" w:themeFillTint="33"/>
            </w:rPr>
            <w:t>Wpisz imię i nazwisko</w:t>
          </w:r>
        </w:p>
      </w:docPartBody>
    </w:docPart>
    <w:docPart>
      <w:docPartPr>
        <w:name w:val="6F50083903654E2CA72FED15D9BF3B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7FF9C2-31D0-4B64-B029-5DB0DE8C16C7}"/>
      </w:docPartPr>
      <w:docPartBody>
        <w:p w:rsidR="00521F6F" w:rsidRDefault="00835FAF" w:rsidP="00835FAF">
          <w:pPr>
            <w:pStyle w:val="6F50083903654E2CA72FED15D9BF3BE61"/>
          </w:pPr>
          <w:r w:rsidRPr="00D5335D">
            <w:rPr>
              <w:rStyle w:val="Tekstzastpczy"/>
              <w:bdr w:val="single" w:sz="4" w:space="0" w:color="auto"/>
              <w:shd w:val="clear" w:color="auto" w:fill="D9E2F3" w:themeFill="accent1" w:themeFillTint="33"/>
            </w:rPr>
            <w:t>Wpisz rodzaj umocowania lub pełnioną funkcję</w:t>
          </w:r>
        </w:p>
      </w:docPartBody>
    </w:docPart>
    <w:docPart>
      <w:docPartPr>
        <w:name w:val="969C4FADD98C40A18375040D132CB7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0D2C4-19BB-4A8F-8B66-D8DADDB2D831}"/>
      </w:docPartPr>
      <w:docPartBody>
        <w:p w:rsidR="00521F6F" w:rsidRDefault="00835FAF" w:rsidP="00835FAF">
          <w:pPr>
            <w:pStyle w:val="969C4FADD98C40A18375040D132CB7591"/>
          </w:pPr>
          <w:r w:rsidRPr="00D5335D">
            <w:rPr>
              <w:sz w:val="24"/>
              <w:szCs w:val="24"/>
              <w:bdr w:val="single" w:sz="4" w:space="0" w:color="auto"/>
              <w:shd w:val="clear" w:color="auto" w:fill="D9E2F3" w:themeFill="accent1" w:themeFillTint="33"/>
            </w:rPr>
            <w:t>Wpisz jakie, np. umowa spółki</w:t>
          </w:r>
        </w:p>
      </w:docPartBody>
    </w:docPart>
    <w:docPart>
      <w:docPartPr>
        <w:name w:val="F772C4D5DE2B4819A44C6888FD97C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0BDAD5-58B3-4EF3-BF8A-19C6C3E66D09}"/>
      </w:docPartPr>
      <w:docPartBody>
        <w:p w:rsidR="00521F6F" w:rsidRDefault="00835FAF" w:rsidP="00835FAF">
          <w:pPr>
            <w:pStyle w:val="F772C4D5DE2B4819A44C6888FD97C62F1"/>
          </w:pPr>
          <w:r w:rsidRPr="00D5335D">
            <w:rPr>
              <w:sz w:val="24"/>
              <w:szCs w:val="24"/>
              <w:bdr w:val="single" w:sz="4" w:space="0" w:color="auto"/>
              <w:shd w:val="clear" w:color="auto" w:fill="D9E2F3" w:themeFill="accent1" w:themeFillTint="33"/>
            </w:rPr>
            <w:t>Wpisz jakie, np. umowa spółki</w:t>
          </w:r>
        </w:p>
      </w:docPartBody>
    </w:docPart>
    <w:docPart>
      <w:docPartPr>
        <w:name w:val="AC042003BB094E118AAF5273FB8D54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8D184F-B573-49FB-B699-7C44F06651E9}"/>
      </w:docPartPr>
      <w:docPartBody>
        <w:p w:rsidR="00521F6F" w:rsidRDefault="00835FAF" w:rsidP="00835FAF">
          <w:pPr>
            <w:pStyle w:val="AC042003BB094E118AAF5273FB8D54FD1"/>
          </w:pPr>
          <w:r w:rsidRPr="00D5335D">
            <w:rPr>
              <w:rStyle w:val="Tekstzastpczy"/>
              <w:bdr w:val="single" w:sz="4" w:space="0" w:color="auto"/>
              <w:shd w:val="clear" w:color="auto" w:fill="D9E2F3" w:themeFill="accent1" w:themeFillTint="33"/>
            </w:rPr>
            <w:t>Wpisz imię i nazwisko</w:t>
          </w:r>
        </w:p>
      </w:docPartBody>
    </w:docPart>
    <w:docPart>
      <w:docPartPr>
        <w:name w:val="8925CF741F7B4B7792C94A16B567A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58C702-8740-4B38-A01A-BAF531EB704A}"/>
      </w:docPartPr>
      <w:docPartBody>
        <w:p w:rsidR="00521F6F" w:rsidRDefault="00835FAF" w:rsidP="00835FAF">
          <w:pPr>
            <w:pStyle w:val="8925CF741F7B4B7792C94A16B567A4001"/>
          </w:pPr>
          <w:r w:rsidRPr="00D5335D">
            <w:rPr>
              <w:rStyle w:val="Tekstzastpczy"/>
              <w:bdr w:val="single" w:sz="4" w:space="0" w:color="auto"/>
              <w:shd w:val="clear" w:color="auto" w:fill="D9E2F3" w:themeFill="accent1" w:themeFillTint="33"/>
            </w:rPr>
            <w:t>Wpisz rodzaj umocowania lub pełnioną funkcję</w:t>
          </w:r>
        </w:p>
      </w:docPartBody>
    </w:docPart>
    <w:docPart>
      <w:docPartPr>
        <w:name w:val="8E86DE20673A4A5F9F94CBAE4ABC91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AFBC58-8F46-485E-BF9D-4745194D0C60}"/>
      </w:docPartPr>
      <w:docPartBody>
        <w:p w:rsidR="00521F6F" w:rsidRDefault="00835FAF" w:rsidP="00835FAF">
          <w:pPr>
            <w:pStyle w:val="8E86DE20673A4A5F9F94CBAE4ABC91A41"/>
          </w:pPr>
          <w:r w:rsidRPr="00AC7DBA">
            <w:rPr>
              <w:sz w:val="24"/>
              <w:szCs w:val="24"/>
              <w:bdr w:val="single" w:sz="4" w:space="0" w:color="auto"/>
              <w:shd w:val="clear" w:color="auto" w:fill="D9E2F3" w:themeFill="accent1" w:themeFillTint="33"/>
            </w:rPr>
            <w:t>Wpisz jakie, np. umowa spółki</w:t>
          </w:r>
        </w:p>
      </w:docPartBody>
    </w:docPart>
    <w:docPart>
      <w:docPartPr>
        <w:name w:val="5D63894858C34A25A96F7DB7482D1C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C37E05-46E9-48F5-B104-C3295430487E}"/>
      </w:docPartPr>
      <w:docPartBody>
        <w:p w:rsidR="00521F6F" w:rsidRDefault="00835FAF" w:rsidP="00835FAF">
          <w:pPr>
            <w:pStyle w:val="5D63894858C34A25A96F7DB7482D1C441"/>
          </w:pPr>
          <w:r w:rsidRPr="00D5335D">
            <w:rPr>
              <w:sz w:val="24"/>
              <w:szCs w:val="24"/>
              <w:bdr w:val="single" w:sz="4" w:space="0" w:color="auto"/>
              <w:shd w:val="clear" w:color="auto" w:fill="D9E2F3" w:themeFill="accent1" w:themeFillTint="33"/>
            </w:rPr>
            <w:t>Wpisz jakie, np. umowa spółki</w:t>
          </w:r>
        </w:p>
      </w:docPartBody>
    </w:docPart>
    <w:docPart>
      <w:docPartPr>
        <w:name w:val="8851E388C1814AB8AA9241F71B9D9A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BAC4D7-DB0A-4168-9F9C-A535A1B563B7}"/>
      </w:docPartPr>
      <w:docPartBody>
        <w:p w:rsidR="000A3E48" w:rsidRDefault="00835FAF" w:rsidP="00835FAF">
          <w:pPr>
            <w:pStyle w:val="8851E388C1814AB8AA9241F71B9D9AEF1"/>
          </w:pPr>
          <w:r w:rsidRPr="00C80471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Wpisz nazwę </w:t>
          </w: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 xml:space="preserve">(lub numer) </w:t>
          </w:r>
          <w:r w:rsidRPr="00C80471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zadania</w:t>
          </w:r>
        </w:p>
      </w:docPartBody>
    </w:docPart>
    <w:docPart>
      <w:docPartPr>
        <w:name w:val="06AFB7B2C5D9468580D5F9B6D9E10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CEF5B0-60E6-467A-BE57-AD45BE94D316}"/>
      </w:docPartPr>
      <w:docPartBody>
        <w:p w:rsidR="000A3E48" w:rsidRDefault="00835FAF" w:rsidP="00835FAF">
          <w:pPr>
            <w:pStyle w:val="06AFB7B2C5D9468580D5F9B6D9E10CCA1"/>
          </w:pPr>
          <w:r w:rsidRPr="00C55CCF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kwotę wadium</w:t>
          </w:r>
        </w:p>
      </w:docPartBody>
    </w:docPart>
    <w:docPart>
      <w:docPartPr>
        <w:name w:val="FBF10A0AD94C47A0ACC7386FDD7E77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B8977C-0A31-4382-9BF0-3432290ADABE}"/>
      </w:docPartPr>
      <w:docPartBody>
        <w:p w:rsidR="000A3E48" w:rsidRDefault="00835FAF" w:rsidP="00835FAF">
          <w:pPr>
            <w:pStyle w:val="FBF10A0AD94C47A0ACC7386FDD7E775D1"/>
          </w:pPr>
          <w:r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</w:t>
          </w:r>
          <w:r w:rsidRPr="00C55CCF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pisz kwotę słownie</w:t>
          </w:r>
        </w:p>
      </w:docPartBody>
    </w:docPart>
    <w:docPart>
      <w:docPartPr>
        <w:name w:val="6B22597A82BF47F6BE3B29088D781C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C840C2-00D2-4BAA-9802-A069DEB0CF86}"/>
      </w:docPartPr>
      <w:docPartBody>
        <w:p w:rsidR="000A3E48" w:rsidRDefault="00835FAF" w:rsidP="00835FAF">
          <w:pPr>
            <w:pStyle w:val="6B22597A82BF47F6BE3B29088D781C281"/>
          </w:pPr>
          <w:r w:rsidRPr="00C55CCF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formę w jakiej wniesiono wadium</w:t>
          </w:r>
        </w:p>
      </w:docPartBody>
    </w:docPart>
    <w:docPart>
      <w:docPartPr>
        <w:name w:val="9889517B52B5475D8C243F82AA066B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441215-283C-4B7E-9CDE-5AC140369149}"/>
      </w:docPartPr>
      <w:docPartBody>
        <w:p w:rsidR="000A3E48" w:rsidRDefault="00835FAF" w:rsidP="00835FAF">
          <w:pPr>
            <w:pStyle w:val="9889517B52B5475D8C243F82AA066B6C1"/>
          </w:pPr>
          <w:r w:rsidRPr="00C55CCF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nr rachunku</w:t>
          </w:r>
        </w:p>
      </w:docPartBody>
    </w:docPart>
    <w:docPart>
      <w:docPartPr>
        <w:name w:val="81FCC15C4BB6483693949343AE22C3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0C63E1-8B01-476B-A51E-86F152661C7A}"/>
      </w:docPartPr>
      <w:docPartBody>
        <w:p w:rsidR="000A3E48" w:rsidRDefault="00835FAF" w:rsidP="00835FAF">
          <w:pPr>
            <w:pStyle w:val="81FCC15C4BB6483693949343AE22C3A91"/>
          </w:pPr>
          <w:r w:rsidRPr="006E65D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imię i nazwisko</w:t>
          </w:r>
        </w:p>
      </w:docPartBody>
    </w:docPart>
    <w:docPart>
      <w:docPartPr>
        <w:name w:val="88D5180455FA4CAB962563BA88B155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82AFDC-B13A-4158-B53B-930215837559}"/>
      </w:docPartPr>
      <w:docPartBody>
        <w:p w:rsidR="000A3E48" w:rsidRDefault="00835FAF" w:rsidP="00835FAF">
          <w:pPr>
            <w:pStyle w:val="88D5180455FA4CAB962563BA88B155811"/>
          </w:pPr>
          <w:r w:rsidRPr="006E65D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numer telefonu</w:t>
          </w:r>
        </w:p>
      </w:docPartBody>
    </w:docPart>
    <w:docPart>
      <w:docPartPr>
        <w:name w:val="30D42C22912D447AA003BB7B5B82CF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A5A2A4-D64F-4C10-9400-F31D95FF9D6D}"/>
      </w:docPartPr>
      <w:docPartBody>
        <w:p w:rsidR="000A3E48" w:rsidRDefault="00835FAF" w:rsidP="00835FAF">
          <w:pPr>
            <w:pStyle w:val="30D42C22912D447AA003BB7B5B82CFD51"/>
          </w:pPr>
          <w:r w:rsidRPr="006E65D7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adres e-mail</w:t>
          </w:r>
        </w:p>
      </w:docPartBody>
    </w:docPart>
    <w:docPart>
      <w:docPartPr>
        <w:name w:val="8441E87731CD4B3AA463DBFB625F11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9D9649-E97C-4C08-ABAF-774B1F57EE93}"/>
      </w:docPartPr>
      <w:docPartBody>
        <w:p w:rsidR="000A3E48" w:rsidRDefault="00835FAF" w:rsidP="00835FAF">
          <w:pPr>
            <w:pStyle w:val="8441E87731CD4B3AA463DBFB625F11BF1"/>
          </w:pPr>
          <w:r w:rsidRPr="0077031C">
            <w:rPr>
              <w:b/>
              <w:bCs/>
              <w:sz w:val="28"/>
              <w:szCs w:val="28"/>
              <w:shd w:val="clear" w:color="auto" w:fill="D9E2F3" w:themeFill="accent1" w:themeFillTint="33"/>
            </w:rPr>
            <w:t>Wpisz zakres zamówienia, który zostanie powierzony Podwykonawcy</w:t>
          </w:r>
        </w:p>
      </w:docPartBody>
    </w:docPart>
    <w:docPart>
      <w:docPartPr>
        <w:name w:val="BEA99F275A0B423D9F2A6EF08299A5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92B07C-FD9D-408A-B047-2A56E9401595}"/>
      </w:docPartPr>
      <w:docPartBody>
        <w:p w:rsidR="000A3E48" w:rsidRDefault="00835FAF" w:rsidP="00835FAF">
          <w:pPr>
            <w:pStyle w:val="BEA99F275A0B423D9F2A6EF08299A5421"/>
          </w:pPr>
          <w:r w:rsidRPr="0077031C">
            <w:rPr>
              <w:b/>
              <w:bCs/>
              <w:sz w:val="28"/>
              <w:szCs w:val="28"/>
              <w:shd w:val="clear" w:color="auto" w:fill="D9E2F3" w:themeFill="accent1" w:themeFillTint="33"/>
            </w:rPr>
            <w:t>Wpisz zakres zamówienia, który zostanie powierzony Podwykonawcy</w:t>
          </w:r>
        </w:p>
      </w:docPartBody>
    </w:docPart>
    <w:docPart>
      <w:docPartPr>
        <w:name w:val="85F8A74C332447578F05D08D1328AA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6C8A17-7153-4525-B208-87FBAEFC5446}"/>
      </w:docPartPr>
      <w:docPartBody>
        <w:p w:rsidR="000A3E48" w:rsidRDefault="00835FAF" w:rsidP="00835FAF">
          <w:pPr>
            <w:pStyle w:val="85F8A74C332447578F05D08D1328AA6E1"/>
          </w:pPr>
          <w:r w:rsidRPr="00397D92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kolejne załączniki</w:t>
          </w:r>
        </w:p>
      </w:docPartBody>
    </w:docPart>
    <w:docPart>
      <w:docPartPr>
        <w:name w:val="08AA8A5F28594BD2AD51F16D74F2E7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CCCDC2-D3D8-4AE2-9F2F-D18CD535FC44}"/>
      </w:docPartPr>
      <w:docPartBody>
        <w:p w:rsidR="000A3E48" w:rsidRDefault="00835FAF" w:rsidP="00835FAF">
          <w:pPr>
            <w:pStyle w:val="08AA8A5F28594BD2AD51F16D74F2E72A1"/>
          </w:pPr>
          <w:r w:rsidRPr="00397D92">
            <w:rPr>
              <w:rStyle w:val="Tekstzastpczy"/>
              <w:b/>
              <w:bCs/>
              <w:sz w:val="28"/>
              <w:szCs w:val="28"/>
              <w:bdr w:val="single" w:sz="4" w:space="0" w:color="auto"/>
              <w:shd w:val="clear" w:color="auto" w:fill="D9E2F3" w:themeFill="accent1" w:themeFillTint="33"/>
            </w:rPr>
            <w:t>Wpisz kolejne załączniki</w:t>
          </w:r>
        </w:p>
      </w:docPartBody>
    </w:docPart>
    <w:docPart>
      <w:docPartPr>
        <w:name w:val="1FCED28316464E75BDD3E396E566F6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F91B27-5C9C-4145-9DFC-D6207341471E}"/>
      </w:docPartPr>
      <w:docPartBody>
        <w:p w:rsidR="000D3FAC" w:rsidRDefault="007015BD" w:rsidP="007015BD">
          <w:pPr>
            <w:pStyle w:val="1FCED28316464E75BDD3E396E566F613"/>
          </w:pPr>
          <w:r w:rsidRPr="00386DF7">
            <w:rPr>
              <w:rStyle w:val="Tekstzastpczy"/>
              <w:shd w:val="clear" w:color="auto" w:fill="D9E2F3" w:themeFill="accent1" w:themeFillTint="33"/>
            </w:rPr>
            <w:t xml:space="preserve">Wpisz nazwę </w:t>
          </w:r>
          <w:r>
            <w:rPr>
              <w:rStyle w:val="Tekstzastpczy"/>
              <w:shd w:val="clear" w:color="auto" w:fill="D9E2F3" w:themeFill="accent1" w:themeFillTint="33"/>
            </w:rPr>
            <w:t xml:space="preserve">i adres </w:t>
          </w:r>
          <w:r w:rsidRPr="00386DF7">
            <w:rPr>
              <w:rStyle w:val="Tekstzastpczy"/>
              <w:shd w:val="clear" w:color="auto" w:fill="D9E2F3" w:themeFill="accent1" w:themeFillTint="33"/>
            </w:rPr>
            <w:t>Wykonawcy</w:t>
          </w:r>
        </w:p>
      </w:docPartBody>
    </w:docPart>
    <w:docPart>
      <w:docPartPr>
        <w:name w:val="8772ECA436BB4D478FCE3922947980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6DF5D1-9104-477E-9967-C1D1D7A7A20B}"/>
      </w:docPartPr>
      <w:docPartBody>
        <w:p w:rsidR="000D3FAC" w:rsidRDefault="007015BD" w:rsidP="007015BD">
          <w:pPr>
            <w:pStyle w:val="8772ECA436BB4D478FCE392294798064"/>
          </w:pPr>
          <w:r w:rsidRPr="00AC7DBA">
            <w:rPr>
              <w:rStyle w:val="Tekstzastpczy"/>
              <w:shd w:val="clear" w:color="auto" w:fill="D9E2F3" w:themeFill="accent1" w:themeFillTint="33"/>
            </w:rPr>
            <w:t>Wpisz województwo</w:t>
          </w:r>
        </w:p>
      </w:docPartBody>
    </w:docPart>
    <w:docPart>
      <w:docPartPr>
        <w:name w:val="27C5850FA05841A895456318DAD6D9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A4390-AAE7-4DD6-BB36-3896B6C5F44B}"/>
      </w:docPartPr>
      <w:docPartBody>
        <w:p w:rsidR="000D3FAC" w:rsidRDefault="007015BD" w:rsidP="007015BD">
          <w:pPr>
            <w:pStyle w:val="27C5850FA05841A895456318DAD6D9EF"/>
          </w:pPr>
          <w:r w:rsidRPr="00AC7DBA">
            <w:rPr>
              <w:rStyle w:val="Tekstzastpczy"/>
              <w:shd w:val="clear" w:color="auto" w:fill="D9E2F3" w:themeFill="accent1" w:themeFillTint="33"/>
            </w:rPr>
            <w:t>Wpisz numer NIP</w:t>
          </w:r>
        </w:p>
      </w:docPartBody>
    </w:docPart>
    <w:docPart>
      <w:docPartPr>
        <w:name w:val="EACF2C10270A44C9B44CF5B873A4AA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729754-5BC2-4CC4-BA08-DE53BF5A834B}"/>
      </w:docPartPr>
      <w:docPartBody>
        <w:p w:rsidR="000D3FAC" w:rsidRDefault="007015BD" w:rsidP="007015BD">
          <w:pPr>
            <w:pStyle w:val="EACF2C10270A44C9B44CF5B873A4AA9C"/>
          </w:pPr>
          <w:r w:rsidRPr="00AC7DBA">
            <w:rPr>
              <w:rStyle w:val="Tekstzastpczy"/>
              <w:shd w:val="clear" w:color="auto" w:fill="D9E2F3" w:themeFill="accent1" w:themeFillTint="33"/>
            </w:rPr>
            <w:t xml:space="preserve">Wpisz nazwę </w:t>
          </w:r>
          <w:r>
            <w:rPr>
              <w:rStyle w:val="Tekstzastpczy"/>
              <w:shd w:val="clear" w:color="auto" w:fill="D9E2F3" w:themeFill="accent1" w:themeFillTint="33"/>
            </w:rPr>
            <w:t xml:space="preserve">i adres </w:t>
          </w:r>
          <w:r w:rsidRPr="00AC7DBA">
            <w:rPr>
              <w:rStyle w:val="Tekstzastpczy"/>
              <w:shd w:val="clear" w:color="auto" w:fill="D9E2F3" w:themeFill="accent1" w:themeFillTint="33"/>
            </w:rPr>
            <w:t>Wykonawcy</w:t>
          </w:r>
        </w:p>
      </w:docPartBody>
    </w:docPart>
    <w:docPart>
      <w:docPartPr>
        <w:name w:val="A3D37232D0EA4D8085609D32C8B507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27CA0-1356-4112-9F45-CF3733344CAF}"/>
      </w:docPartPr>
      <w:docPartBody>
        <w:p w:rsidR="000D3FAC" w:rsidRDefault="007015BD" w:rsidP="007015BD">
          <w:pPr>
            <w:pStyle w:val="A3D37232D0EA4D8085609D32C8B50727"/>
          </w:pPr>
          <w:r w:rsidRPr="00AC7DBA">
            <w:rPr>
              <w:rStyle w:val="Tekstzastpczy"/>
              <w:shd w:val="clear" w:color="auto" w:fill="D9E2F3" w:themeFill="accent1" w:themeFillTint="33"/>
            </w:rPr>
            <w:t>Wpisz województwo</w:t>
          </w:r>
        </w:p>
      </w:docPartBody>
    </w:docPart>
    <w:docPart>
      <w:docPartPr>
        <w:name w:val="3D2F652BED9F47A19F5C28F4E3F206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C05E88-0447-4A8E-A85D-B4AF57A124B6}"/>
      </w:docPartPr>
      <w:docPartBody>
        <w:p w:rsidR="000D3FAC" w:rsidRDefault="007015BD" w:rsidP="007015BD">
          <w:pPr>
            <w:pStyle w:val="3D2F652BED9F47A19F5C28F4E3F206BF"/>
          </w:pPr>
          <w:r w:rsidRPr="00AC7DBA">
            <w:rPr>
              <w:rStyle w:val="Tekstzastpczy"/>
              <w:shd w:val="clear" w:color="auto" w:fill="D9E2F3" w:themeFill="accent1" w:themeFillTint="33"/>
            </w:rPr>
            <w:t>Wpisz numer NIP</w:t>
          </w:r>
        </w:p>
      </w:docPartBody>
    </w:docPart>
    <w:docPart>
      <w:docPartPr>
        <w:name w:val="F7A75BFDEB9549A9B57AC10602964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EC6272-9821-4BF2-8B21-C1A8493F4076}"/>
      </w:docPartPr>
      <w:docPartBody>
        <w:p w:rsidR="000D3FAC" w:rsidRDefault="007015BD" w:rsidP="007015BD">
          <w:pPr>
            <w:pStyle w:val="F7A75BFDEB9549A9B57AC10602964778"/>
          </w:pPr>
          <w:r w:rsidRPr="001E27F0">
            <w:rPr>
              <w:rStyle w:val="Tekstzastpczy"/>
              <w:b/>
              <w:bCs/>
              <w:sz w:val="32"/>
              <w:szCs w:val="32"/>
              <w:bdr w:val="single" w:sz="4" w:space="0" w:color="auto"/>
              <w:shd w:val="clear" w:color="auto" w:fill="D9E2F3" w:themeFill="accent1" w:themeFillTint="33"/>
            </w:rPr>
            <w:t>W</w:t>
          </w:r>
          <w:r>
            <w:rPr>
              <w:rStyle w:val="Tekstzastpczy"/>
              <w:b/>
              <w:bCs/>
              <w:sz w:val="32"/>
              <w:szCs w:val="32"/>
              <w:bdr w:val="single" w:sz="4" w:space="0" w:color="auto"/>
              <w:shd w:val="clear" w:color="auto" w:fill="D9E2F3" w:themeFill="accent1" w:themeFillTint="33"/>
            </w:rPr>
            <w:t>pisz tutaj łączną cenę ofertową brutto</w:t>
          </w:r>
        </w:p>
      </w:docPartBody>
    </w:docPart>
    <w:docPart>
      <w:docPartPr>
        <w:name w:val="6A4419EF590146EFB70FB119D62CAF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924831-C86C-44D3-9BA6-77BBAA1F35E3}"/>
      </w:docPartPr>
      <w:docPartBody>
        <w:p w:rsidR="000D3FAC" w:rsidRDefault="007015BD" w:rsidP="007015BD">
          <w:pPr>
            <w:pStyle w:val="6A4419EF590146EFB70FB119D62CAF82"/>
          </w:pPr>
          <w:r w:rsidRPr="001E27F0">
            <w:rPr>
              <w:rStyle w:val="Tekstzastpczy"/>
              <w:b/>
              <w:bCs/>
              <w:sz w:val="32"/>
              <w:szCs w:val="32"/>
              <w:bdr w:val="single" w:sz="4" w:space="0" w:color="auto"/>
              <w:shd w:val="clear" w:color="auto" w:fill="D9E2F3" w:themeFill="accent1" w:themeFillTint="33"/>
            </w:rPr>
            <w:t>W</w:t>
          </w:r>
          <w:r>
            <w:rPr>
              <w:rStyle w:val="Tekstzastpczy"/>
              <w:b/>
              <w:bCs/>
              <w:sz w:val="32"/>
              <w:szCs w:val="32"/>
              <w:bdr w:val="single" w:sz="4" w:space="0" w:color="auto"/>
              <w:shd w:val="clear" w:color="auto" w:fill="D9E2F3" w:themeFill="accent1" w:themeFillTint="33"/>
            </w:rPr>
            <w:t>pisz tutaj termin płatności faktury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1F1"/>
    <w:rsid w:val="000A3E48"/>
    <w:rsid w:val="000B6561"/>
    <w:rsid w:val="000D3FAC"/>
    <w:rsid w:val="00261516"/>
    <w:rsid w:val="003037F6"/>
    <w:rsid w:val="004D4D8A"/>
    <w:rsid w:val="00521F6F"/>
    <w:rsid w:val="007015BD"/>
    <w:rsid w:val="00772A11"/>
    <w:rsid w:val="008269F2"/>
    <w:rsid w:val="00835FAF"/>
    <w:rsid w:val="008E59DF"/>
    <w:rsid w:val="00912BB6"/>
    <w:rsid w:val="00B114AC"/>
    <w:rsid w:val="00B20761"/>
    <w:rsid w:val="00CA31F1"/>
    <w:rsid w:val="00E6187B"/>
    <w:rsid w:val="00EB6083"/>
    <w:rsid w:val="00F4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015BD"/>
    <w:rPr>
      <w:color w:val="808080"/>
    </w:rPr>
  </w:style>
  <w:style w:type="paragraph" w:customStyle="1" w:styleId="BC2649BBCD0A4A0B820C7DD75B8702161">
    <w:name w:val="BC2649BBCD0A4A0B820C7DD75B870216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6F50083903654E2CA72FED15D9BF3BE61">
    <w:name w:val="6F50083903654E2CA72FED15D9BF3BE6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969C4FADD98C40A18375040D132CB7591">
    <w:name w:val="969C4FADD98C40A18375040D132CB759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F772C4D5DE2B4819A44C6888FD97C62F1">
    <w:name w:val="F772C4D5DE2B4819A44C6888FD97C62F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AC042003BB094E118AAF5273FB8D54FD1">
    <w:name w:val="AC042003BB094E118AAF5273FB8D54FD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8925CF741F7B4B7792C94A16B567A4001">
    <w:name w:val="8925CF741F7B4B7792C94A16B567A400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8E86DE20673A4A5F9F94CBAE4ABC91A41">
    <w:name w:val="8E86DE20673A4A5F9F94CBAE4ABC91A4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5D63894858C34A25A96F7DB7482D1C441">
    <w:name w:val="5D63894858C34A25A96F7DB7482D1C44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8851E388C1814AB8AA9241F71B9D9AEF1">
    <w:name w:val="8851E388C1814AB8AA9241F71B9D9AEF1"/>
    <w:rsid w:val="00835FAF"/>
    <w:rPr>
      <w:rFonts w:eastAsiaTheme="minorHAnsi"/>
      <w:lang w:eastAsia="en-US"/>
    </w:rPr>
  </w:style>
  <w:style w:type="paragraph" w:customStyle="1" w:styleId="06AFB7B2C5D9468580D5F9B6D9E10CCA1">
    <w:name w:val="06AFB7B2C5D9468580D5F9B6D9E10CCA1"/>
    <w:rsid w:val="00835FAF"/>
    <w:rPr>
      <w:rFonts w:eastAsiaTheme="minorHAnsi"/>
      <w:lang w:eastAsia="en-US"/>
    </w:rPr>
  </w:style>
  <w:style w:type="paragraph" w:customStyle="1" w:styleId="FBF10A0AD94C47A0ACC7386FDD7E775D1">
    <w:name w:val="FBF10A0AD94C47A0ACC7386FDD7E775D1"/>
    <w:rsid w:val="00835FAF"/>
    <w:rPr>
      <w:rFonts w:eastAsiaTheme="minorHAnsi"/>
      <w:lang w:eastAsia="en-US"/>
    </w:rPr>
  </w:style>
  <w:style w:type="paragraph" w:customStyle="1" w:styleId="6B22597A82BF47F6BE3B29088D781C281">
    <w:name w:val="6B22597A82BF47F6BE3B29088D781C281"/>
    <w:rsid w:val="00835FAF"/>
    <w:rPr>
      <w:rFonts w:eastAsiaTheme="minorHAnsi"/>
      <w:lang w:eastAsia="en-US"/>
    </w:rPr>
  </w:style>
  <w:style w:type="paragraph" w:customStyle="1" w:styleId="9889517B52B5475D8C243F82AA066B6C1">
    <w:name w:val="9889517B52B5475D8C243F82AA066B6C1"/>
    <w:rsid w:val="00835FAF"/>
    <w:rPr>
      <w:rFonts w:eastAsiaTheme="minorHAnsi"/>
      <w:lang w:eastAsia="en-US"/>
    </w:rPr>
  </w:style>
  <w:style w:type="paragraph" w:customStyle="1" w:styleId="81FCC15C4BB6483693949343AE22C3A91">
    <w:name w:val="81FCC15C4BB6483693949343AE22C3A9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88D5180455FA4CAB962563BA88B155811">
    <w:name w:val="88D5180455FA4CAB962563BA88B15581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30D42C22912D447AA003BB7B5B82CFD51">
    <w:name w:val="30D42C22912D447AA003BB7B5B82CFD5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8441E87731CD4B3AA463DBFB625F11BF1">
    <w:name w:val="8441E87731CD4B3AA463DBFB625F11BF1"/>
    <w:rsid w:val="00835FAF"/>
    <w:rPr>
      <w:rFonts w:eastAsiaTheme="minorHAnsi"/>
      <w:lang w:eastAsia="en-US"/>
    </w:rPr>
  </w:style>
  <w:style w:type="paragraph" w:customStyle="1" w:styleId="BEA99F275A0B423D9F2A6EF08299A5421">
    <w:name w:val="BEA99F275A0B423D9F2A6EF08299A5421"/>
    <w:rsid w:val="00835FAF"/>
    <w:rPr>
      <w:rFonts w:eastAsiaTheme="minorHAnsi"/>
      <w:lang w:eastAsia="en-US"/>
    </w:rPr>
  </w:style>
  <w:style w:type="paragraph" w:customStyle="1" w:styleId="85F8A74C332447578F05D08D1328AA6E1">
    <w:name w:val="85F8A74C332447578F05D08D1328AA6E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08AA8A5F28594BD2AD51F16D74F2E72A1">
    <w:name w:val="08AA8A5F28594BD2AD51F16D74F2E72A1"/>
    <w:rsid w:val="00835FAF"/>
    <w:pPr>
      <w:ind w:left="720"/>
      <w:contextualSpacing/>
    </w:pPr>
    <w:rPr>
      <w:rFonts w:eastAsiaTheme="minorHAnsi"/>
      <w:lang w:eastAsia="en-US"/>
    </w:rPr>
  </w:style>
  <w:style w:type="paragraph" w:customStyle="1" w:styleId="1FCED28316464E75BDD3E396E566F613">
    <w:name w:val="1FCED28316464E75BDD3E396E566F613"/>
    <w:rsid w:val="007015BD"/>
    <w:rPr>
      <w:kern w:val="2"/>
      <w14:ligatures w14:val="standardContextual"/>
    </w:rPr>
  </w:style>
  <w:style w:type="paragraph" w:customStyle="1" w:styleId="8772ECA436BB4D478FCE392294798064">
    <w:name w:val="8772ECA436BB4D478FCE392294798064"/>
    <w:rsid w:val="007015BD"/>
    <w:rPr>
      <w:kern w:val="2"/>
      <w14:ligatures w14:val="standardContextual"/>
    </w:rPr>
  </w:style>
  <w:style w:type="paragraph" w:customStyle="1" w:styleId="27C5850FA05841A895456318DAD6D9EF">
    <w:name w:val="27C5850FA05841A895456318DAD6D9EF"/>
    <w:rsid w:val="007015BD"/>
    <w:rPr>
      <w:kern w:val="2"/>
      <w14:ligatures w14:val="standardContextual"/>
    </w:rPr>
  </w:style>
  <w:style w:type="paragraph" w:customStyle="1" w:styleId="EACF2C10270A44C9B44CF5B873A4AA9C">
    <w:name w:val="EACF2C10270A44C9B44CF5B873A4AA9C"/>
    <w:rsid w:val="007015BD"/>
    <w:rPr>
      <w:kern w:val="2"/>
      <w14:ligatures w14:val="standardContextual"/>
    </w:rPr>
  </w:style>
  <w:style w:type="paragraph" w:customStyle="1" w:styleId="A3D37232D0EA4D8085609D32C8B50727">
    <w:name w:val="A3D37232D0EA4D8085609D32C8B50727"/>
    <w:rsid w:val="007015BD"/>
    <w:rPr>
      <w:kern w:val="2"/>
      <w14:ligatures w14:val="standardContextual"/>
    </w:rPr>
  </w:style>
  <w:style w:type="paragraph" w:customStyle="1" w:styleId="3D2F652BED9F47A19F5C28F4E3F206BF">
    <w:name w:val="3D2F652BED9F47A19F5C28F4E3F206BF"/>
    <w:rsid w:val="007015BD"/>
    <w:rPr>
      <w:kern w:val="2"/>
      <w14:ligatures w14:val="standardContextual"/>
    </w:rPr>
  </w:style>
  <w:style w:type="paragraph" w:customStyle="1" w:styleId="F7A75BFDEB9549A9B57AC10602964778">
    <w:name w:val="F7A75BFDEB9549A9B57AC10602964778"/>
    <w:rsid w:val="007015BD"/>
    <w:rPr>
      <w:kern w:val="2"/>
      <w14:ligatures w14:val="standardContextual"/>
    </w:rPr>
  </w:style>
  <w:style w:type="paragraph" w:customStyle="1" w:styleId="6A4419EF590146EFB70FB119D62CAF82">
    <w:name w:val="6A4419EF590146EFB70FB119D62CAF82"/>
    <w:rsid w:val="007015B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02163-71DD-4416-9DDE-D9992714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5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</vt:lpstr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</dc:title>
  <dc:subject/>
  <dc:creator>Malwina Piasecka-Laska</dc:creator>
  <cp:keywords/>
  <dc:description/>
  <cp:lastModifiedBy>Oliwia Olendzka</cp:lastModifiedBy>
  <cp:revision>25</cp:revision>
  <cp:lastPrinted>2023-07-13T10:03:00Z</cp:lastPrinted>
  <dcterms:created xsi:type="dcterms:W3CDTF">2022-05-09T08:47:00Z</dcterms:created>
  <dcterms:modified xsi:type="dcterms:W3CDTF">2023-07-13T10:04:00Z</dcterms:modified>
</cp:coreProperties>
</file>