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592C4" w14:textId="5121D9FD" w:rsidR="00B62C3C" w:rsidRPr="00566859" w:rsidRDefault="00B62C3C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>pieczątka oferenta                                                                               dnia..............................</w:t>
      </w:r>
    </w:p>
    <w:p w14:paraId="6CFC4C2E" w14:textId="77777777" w:rsidR="00B62C3C" w:rsidRPr="00566859" w:rsidRDefault="00B62C3C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9E1BA6D" w14:textId="77777777" w:rsidR="00C80EC5" w:rsidRPr="00566859" w:rsidRDefault="00B62C3C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 xml:space="preserve">                                                          </w:t>
      </w:r>
    </w:p>
    <w:p w14:paraId="26037EE4" w14:textId="1EE45D73" w:rsidR="00B62C3C" w:rsidRPr="00566859" w:rsidRDefault="00B62C3C" w:rsidP="0069009E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566859">
        <w:rPr>
          <w:rFonts w:ascii="Verdana" w:hAnsi="Verdana" w:cs="Arial"/>
          <w:b/>
          <w:sz w:val="20"/>
          <w:szCs w:val="20"/>
        </w:rPr>
        <w:t>OFERTA</w:t>
      </w:r>
    </w:p>
    <w:p w14:paraId="39DF1341" w14:textId="77777777" w:rsidR="00C80EC5" w:rsidRPr="00566859" w:rsidRDefault="00C80EC5" w:rsidP="0069009E">
      <w:pPr>
        <w:pStyle w:val="Tekstpodstawowy"/>
        <w:spacing w:after="0" w:line="360" w:lineRule="auto"/>
        <w:ind w:left="720"/>
        <w:jc w:val="both"/>
        <w:rPr>
          <w:rFonts w:ascii="Verdana" w:hAnsi="Verdana" w:cs="Arial"/>
          <w:b/>
          <w:bCs/>
          <w:color w:val="000000" w:themeColor="text1"/>
          <w:sz w:val="20"/>
          <w:szCs w:val="20"/>
        </w:rPr>
      </w:pPr>
      <w:r w:rsidRPr="0056685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56685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56685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56685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56685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56685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56685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56685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</w:p>
    <w:p w14:paraId="38F915EA" w14:textId="77777777" w:rsidR="00C80EC5" w:rsidRPr="00566859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566859">
        <w:rPr>
          <w:rFonts w:ascii="Verdana" w:hAnsi="Verdana" w:cs="Arial"/>
          <w:b/>
          <w:bCs/>
          <w:color w:val="000000" w:themeColor="text1"/>
          <w:sz w:val="20"/>
          <w:szCs w:val="20"/>
        </w:rPr>
        <w:t>Gmina Siechnice</w:t>
      </w:r>
    </w:p>
    <w:p w14:paraId="683E0E0E" w14:textId="77777777" w:rsidR="00C80EC5" w:rsidRPr="00566859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566859">
        <w:rPr>
          <w:rFonts w:ascii="Verdana" w:hAnsi="Verdana" w:cs="Arial"/>
          <w:color w:val="000000" w:themeColor="text1"/>
          <w:sz w:val="20"/>
          <w:szCs w:val="20"/>
        </w:rPr>
        <w:t>ul. Jana Pawła II 12</w:t>
      </w:r>
    </w:p>
    <w:p w14:paraId="18C0B2C1" w14:textId="64F36387" w:rsidR="00C80EC5" w:rsidRPr="00566859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566859">
        <w:rPr>
          <w:rFonts w:ascii="Verdana" w:hAnsi="Verdana" w:cs="Arial"/>
          <w:color w:val="000000" w:themeColor="text1"/>
          <w:sz w:val="20"/>
          <w:szCs w:val="20"/>
        </w:rPr>
        <w:t>55-011 Siechnice</w:t>
      </w:r>
    </w:p>
    <w:p w14:paraId="30C71AD9" w14:textId="77777777" w:rsidR="00B62C3C" w:rsidRPr="00566859" w:rsidRDefault="00B62C3C" w:rsidP="0069009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15DBC83" w14:textId="26539B60" w:rsidR="00B62C3C" w:rsidRPr="00566859" w:rsidRDefault="00B62C3C" w:rsidP="0069009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 xml:space="preserve">Odpowiadając na zapytanie ofertowe dotyczące zamówienia publicznego realizowanego </w:t>
      </w:r>
      <w:r w:rsidR="00B53108" w:rsidRPr="00566859">
        <w:rPr>
          <w:rFonts w:ascii="Verdana" w:hAnsi="Verdana" w:cs="Arial"/>
          <w:sz w:val="20"/>
          <w:szCs w:val="20"/>
        </w:rPr>
        <w:t xml:space="preserve">zgodnie z Regulaminem </w:t>
      </w:r>
      <w:r w:rsidR="0069009E" w:rsidRPr="00566859">
        <w:rPr>
          <w:rFonts w:ascii="Verdana" w:hAnsi="Verdana" w:cs="Arial"/>
          <w:sz w:val="20"/>
          <w:szCs w:val="20"/>
        </w:rPr>
        <w:t xml:space="preserve">udzielania </w:t>
      </w:r>
      <w:r w:rsidR="00B53108" w:rsidRPr="00566859">
        <w:rPr>
          <w:rFonts w:ascii="Verdana" w:hAnsi="Verdana" w:cs="Arial"/>
          <w:sz w:val="20"/>
          <w:szCs w:val="20"/>
        </w:rPr>
        <w:t>zamówień publicznych w Urzędzie Miejskim w Siechnicach</w:t>
      </w:r>
      <w:r w:rsidR="0069009E" w:rsidRPr="00566859">
        <w:rPr>
          <w:rFonts w:ascii="Verdana" w:hAnsi="Verdana" w:cs="Arial"/>
          <w:sz w:val="20"/>
          <w:szCs w:val="20"/>
        </w:rPr>
        <w:t xml:space="preserve"> dla zadania:</w:t>
      </w:r>
    </w:p>
    <w:p w14:paraId="3D7CACD5" w14:textId="72FF4809" w:rsidR="00D33E33" w:rsidRPr="00566859" w:rsidRDefault="00566859" w:rsidP="00566859">
      <w:pPr>
        <w:spacing w:after="100"/>
        <w:jc w:val="both"/>
        <w:rPr>
          <w:rFonts w:ascii="Verdana" w:hAnsi="Verdana" w:cs="Arial"/>
          <w:b/>
          <w:sz w:val="20"/>
          <w:szCs w:val="20"/>
        </w:rPr>
      </w:pPr>
      <w:r w:rsidRPr="00566859">
        <w:rPr>
          <w:rFonts w:ascii="Verdana" w:hAnsi="Verdana" w:cs="Arial"/>
          <w:b/>
          <w:sz w:val="20"/>
          <w:szCs w:val="20"/>
        </w:rPr>
        <w:t>Opracowanie koncepcji projektowej oraz programu funkcjonalno-użytkowego Centrum Kultury w Siechnicach wraz zagospodarowaniem terenu oraz infrastrukturą techniczną w systemie „pod klucz ”.</w:t>
      </w:r>
    </w:p>
    <w:p w14:paraId="1E9C686B" w14:textId="2D9D0ABF" w:rsidR="00B62C3C" w:rsidRPr="00566859" w:rsidRDefault="00B62C3C" w:rsidP="0069009E">
      <w:pPr>
        <w:spacing w:after="0" w:line="360" w:lineRule="auto"/>
        <w:rPr>
          <w:rFonts w:ascii="Verdana" w:hAnsi="Verdana" w:cs="Arial"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>składamy ofertę następującej treści:</w:t>
      </w:r>
    </w:p>
    <w:p w14:paraId="13114492" w14:textId="0CF507C5" w:rsidR="00DF5B47" w:rsidRDefault="00B62C3C" w:rsidP="00EB1BF4">
      <w:pPr>
        <w:numPr>
          <w:ilvl w:val="0"/>
          <w:numId w:val="3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>Oferujemy wykonanie zamówienia za cenę</w:t>
      </w:r>
      <w:r w:rsidR="00DF5B47" w:rsidRPr="00566859">
        <w:rPr>
          <w:rFonts w:ascii="Verdana" w:hAnsi="Verdana" w:cs="Arial"/>
          <w:sz w:val="20"/>
          <w:szCs w:val="20"/>
        </w:rPr>
        <w:t xml:space="preserve">: ……………….zł </w:t>
      </w:r>
      <w:r w:rsidRPr="00566859">
        <w:rPr>
          <w:rFonts w:ascii="Verdana" w:hAnsi="Verdana" w:cs="Arial"/>
          <w:sz w:val="20"/>
          <w:szCs w:val="20"/>
        </w:rPr>
        <w:t>netto</w:t>
      </w:r>
      <w:r w:rsidR="0069009E" w:rsidRPr="00566859">
        <w:rPr>
          <w:rFonts w:ascii="Verdana" w:hAnsi="Verdana" w:cs="Arial"/>
          <w:sz w:val="20"/>
          <w:szCs w:val="20"/>
        </w:rPr>
        <w:t xml:space="preserve">, </w:t>
      </w:r>
      <w:r w:rsidRPr="00566859">
        <w:rPr>
          <w:rFonts w:ascii="Verdana" w:hAnsi="Verdana" w:cs="Arial"/>
          <w:sz w:val="20"/>
          <w:szCs w:val="20"/>
        </w:rPr>
        <w:t xml:space="preserve">podatek VAT    </w:t>
      </w:r>
      <w:r w:rsidR="00600E21" w:rsidRPr="00566859">
        <w:rPr>
          <w:rFonts w:ascii="Verdana" w:hAnsi="Verdana" w:cs="Arial"/>
          <w:sz w:val="20"/>
          <w:szCs w:val="20"/>
        </w:rPr>
        <w:t>..</w:t>
      </w:r>
      <w:r w:rsidRPr="00566859">
        <w:rPr>
          <w:rFonts w:ascii="Verdana" w:hAnsi="Verdana" w:cs="Arial"/>
          <w:sz w:val="20"/>
          <w:szCs w:val="20"/>
        </w:rPr>
        <w:t>.......%</w:t>
      </w:r>
      <w:r w:rsidR="0069009E" w:rsidRPr="00566859">
        <w:rPr>
          <w:rFonts w:ascii="Verdana" w:hAnsi="Verdana" w:cs="Arial"/>
          <w:sz w:val="20"/>
          <w:szCs w:val="20"/>
        </w:rPr>
        <w:t>,</w:t>
      </w:r>
      <w:r w:rsidRPr="00566859">
        <w:rPr>
          <w:rFonts w:ascii="Verdana" w:hAnsi="Verdana" w:cs="Arial"/>
          <w:sz w:val="20"/>
          <w:szCs w:val="20"/>
        </w:rPr>
        <w:t xml:space="preserve">      </w:t>
      </w:r>
      <w:r w:rsidR="0069009E" w:rsidRPr="00566859">
        <w:rPr>
          <w:rFonts w:ascii="Verdana" w:hAnsi="Verdana" w:cs="Arial"/>
          <w:sz w:val="20"/>
          <w:szCs w:val="20"/>
        </w:rPr>
        <w:t xml:space="preserve">ŁĄCZNIE: </w:t>
      </w:r>
      <w:r w:rsidRPr="00566859">
        <w:rPr>
          <w:rFonts w:ascii="Verdana" w:hAnsi="Verdana" w:cs="Arial"/>
          <w:sz w:val="20"/>
          <w:szCs w:val="20"/>
        </w:rPr>
        <w:t>............................</w:t>
      </w:r>
      <w:r w:rsidR="0069009E" w:rsidRPr="00566859">
        <w:rPr>
          <w:rFonts w:ascii="Verdana" w:hAnsi="Verdana" w:cs="Arial"/>
          <w:sz w:val="20"/>
          <w:szCs w:val="20"/>
        </w:rPr>
        <w:t xml:space="preserve"> </w:t>
      </w:r>
      <w:r w:rsidRPr="00566859">
        <w:rPr>
          <w:rFonts w:ascii="Verdana" w:hAnsi="Verdana" w:cs="Arial"/>
          <w:b/>
          <w:bCs/>
          <w:sz w:val="20"/>
          <w:szCs w:val="20"/>
        </w:rPr>
        <w:t>zł</w:t>
      </w:r>
      <w:r w:rsidR="0069009E" w:rsidRPr="00566859">
        <w:rPr>
          <w:rFonts w:ascii="Verdana" w:hAnsi="Verdana" w:cs="Arial"/>
          <w:b/>
          <w:bCs/>
          <w:sz w:val="20"/>
          <w:szCs w:val="20"/>
        </w:rPr>
        <w:t xml:space="preserve"> brutto</w:t>
      </w:r>
      <w:r w:rsidR="0069009E" w:rsidRPr="00566859">
        <w:rPr>
          <w:rFonts w:ascii="Verdana" w:hAnsi="Verdana" w:cs="Arial"/>
          <w:sz w:val="20"/>
          <w:szCs w:val="20"/>
        </w:rPr>
        <w:t xml:space="preserve"> (s</w:t>
      </w:r>
      <w:r w:rsidRPr="00566859">
        <w:rPr>
          <w:rFonts w:ascii="Verdana" w:hAnsi="Verdana" w:cs="Arial"/>
          <w:sz w:val="20"/>
          <w:szCs w:val="20"/>
        </w:rPr>
        <w:t>łownie: .............</w:t>
      </w:r>
      <w:r w:rsidR="00566859" w:rsidRPr="00566859">
        <w:rPr>
          <w:rFonts w:ascii="Verdana" w:hAnsi="Verdana" w:cs="Arial"/>
          <w:sz w:val="20"/>
          <w:szCs w:val="20"/>
        </w:rPr>
        <w:t xml:space="preserve"> ....</w:t>
      </w:r>
      <w:r w:rsidR="00566859">
        <w:rPr>
          <w:rFonts w:ascii="Verdana" w:hAnsi="Verdana" w:cs="Arial"/>
          <w:sz w:val="20"/>
          <w:szCs w:val="20"/>
        </w:rPr>
        <w:t>............................</w:t>
      </w:r>
      <w:r w:rsidRPr="00566859">
        <w:rPr>
          <w:rFonts w:ascii="Verdana" w:hAnsi="Verdana" w:cs="Arial"/>
          <w:sz w:val="20"/>
          <w:szCs w:val="20"/>
        </w:rPr>
        <w:t>.......</w:t>
      </w:r>
      <w:r w:rsidR="0069009E" w:rsidRPr="00566859">
        <w:rPr>
          <w:rFonts w:ascii="Verdana" w:hAnsi="Verdana" w:cs="Arial"/>
          <w:sz w:val="20"/>
          <w:szCs w:val="20"/>
        </w:rPr>
        <w:t>)</w:t>
      </w:r>
      <w:r w:rsidR="00DF5B47" w:rsidRPr="00566859">
        <w:rPr>
          <w:rFonts w:ascii="Verdana" w:hAnsi="Verdana" w:cs="Arial"/>
          <w:sz w:val="20"/>
          <w:szCs w:val="20"/>
        </w:rPr>
        <w:t xml:space="preserve">, </w:t>
      </w:r>
      <w:r w:rsidR="00566859">
        <w:rPr>
          <w:rFonts w:ascii="Verdana" w:hAnsi="Verdana" w:cs="Arial"/>
          <w:sz w:val="20"/>
          <w:szCs w:val="20"/>
        </w:rPr>
        <w:t>w tym:</w:t>
      </w:r>
    </w:p>
    <w:p w14:paraId="5FA1166A" w14:textId="070F9EA0" w:rsidR="00566859" w:rsidRPr="00566859" w:rsidRDefault="00566859" w:rsidP="00566859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 xml:space="preserve">Zadanie nr 1 za cenę: ……………….zł netto, podatek VAT    .........%,      ŁĄCZNIE: ............................................................ </w:t>
      </w:r>
      <w:r w:rsidRPr="00566859">
        <w:rPr>
          <w:rFonts w:ascii="Verdana" w:hAnsi="Verdana" w:cs="Arial"/>
          <w:b/>
          <w:bCs/>
          <w:sz w:val="20"/>
          <w:szCs w:val="20"/>
        </w:rPr>
        <w:t>zł brutto</w:t>
      </w:r>
      <w:r w:rsidRPr="00566859">
        <w:rPr>
          <w:rFonts w:ascii="Verdana" w:hAnsi="Verdana" w:cs="Arial"/>
          <w:sz w:val="20"/>
          <w:szCs w:val="20"/>
        </w:rPr>
        <w:t xml:space="preserve"> (słownie: ....................),</w:t>
      </w:r>
    </w:p>
    <w:p w14:paraId="304C3B0B" w14:textId="443400C5" w:rsidR="00566859" w:rsidRPr="00566859" w:rsidRDefault="00566859" w:rsidP="00566859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 xml:space="preserve">Zadanie nr 2 za cenę: ……………….zł netto, podatek VAT    .........%,      ŁĄCZNIE: ............................................................ </w:t>
      </w:r>
      <w:r w:rsidRPr="00566859">
        <w:rPr>
          <w:rFonts w:ascii="Verdana" w:hAnsi="Verdana" w:cs="Arial"/>
          <w:b/>
          <w:bCs/>
          <w:sz w:val="20"/>
          <w:szCs w:val="20"/>
        </w:rPr>
        <w:t>zł brutto</w:t>
      </w:r>
      <w:r w:rsidRPr="00566859">
        <w:rPr>
          <w:rFonts w:ascii="Verdana" w:hAnsi="Verdana" w:cs="Arial"/>
          <w:sz w:val="20"/>
          <w:szCs w:val="20"/>
        </w:rPr>
        <w:t xml:space="preserve"> (słownie: ....................),</w:t>
      </w:r>
    </w:p>
    <w:p w14:paraId="3166FC03" w14:textId="4C43D227" w:rsidR="00566859" w:rsidRPr="00566859" w:rsidRDefault="00566859" w:rsidP="00566859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 xml:space="preserve">Zadanie nr 3 za cenę: ……………….zł netto, podatek VAT    .........%,      ŁĄCZNIE: ............................................................ </w:t>
      </w:r>
      <w:r w:rsidRPr="00566859">
        <w:rPr>
          <w:rFonts w:ascii="Verdana" w:hAnsi="Verdana" w:cs="Arial"/>
          <w:b/>
          <w:bCs/>
          <w:sz w:val="20"/>
          <w:szCs w:val="20"/>
        </w:rPr>
        <w:t>zł brutto</w:t>
      </w:r>
      <w:r w:rsidRPr="00566859">
        <w:rPr>
          <w:rFonts w:ascii="Verdana" w:hAnsi="Verdana" w:cs="Arial"/>
          <w:sz w:val="20"/>
          <w:szCs w:val="20"/>
        </w:rPr>
        <w:t xml:space="preserve"> (słownie: ....................),</w:t>
      </w:r>
    </w:p>
    <w:p w14:paraId="0968E62D" w14:textId="6D723030" w:rsidR="0069009E" w:rsidRPr="00566859" w:rsidRDefault="0069009E" w:rsidP="00DF5B47">
      <w:pPr>
        <w:numPr>
          <w:ilvl w:val="0"/>
          <w:numId w:val="3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>Na wykonane zamówienie udzielamy: …………………………………....</w:t>
      </w:r>
      <w:r w:rsidR="00DF5B47" w:rsidRPr="00566859">
        <w:rPr>
          <w:rFonts w:ascii="Verdana" w:hAnsi="Verdana" w:cs="Arial"/>
          <w:sz w:val="20"/>
          <w:szCs w:val="20"/>
        </w:rPr>
        <w:t xml:space="preserve"> </w:t>
      </w:r>
      <w:r w:rsidRPr="00566859">
        <w:rPr>
          <w:rFonts w:ascii="Verdana" w:hAnsi="Verdana" w:cs="Arial"/>
          <w:sz w:val="20"/>
          <w:szCs w:val="20"/>
        </w:rPr>
        <w:t>gwarancji</w:t>
      </w:r>
      <w:r w:rsidR="00785BB0" w:rsidRPr="00566859">
        <w:rPr>
          <w:rFonts w:ascii="Verdana" w:hAnsi="Verdana" w:cs="Arial"/>
          <w:sz w:val="20"/>
          <w:szCs w:val="20"/>
        </w:rPr>
        <w:t>.</w:t>
      </w:r>
    </w:p>
    <w:p w14:paraId="41B0D934" w14:textId="77777777" w:rsidR="00566859" w:rsidRDefault="004830DB" w:rsidP="00566859">
      <w:pPr>
        <w:numPr>
          <w:ilvl w:val="0"/>
          <w:numId w:val="3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>Oświadczamy, że zapoznaliśmy się z treścią zapytania ofertowego wraz z wszystkimi załącznikami, do treści dokumentów nie wnosimy zastrzeżeń</w:t>
      </w:r>
      <w:r w:rsidR="0034207D" w:rsidRPr="00566859">
        <w:rPr>
          <w:rFonts w:ascii="Verdana" w:hAnsi="Verdana" w:cs="Arial"/>
          <w:sz w:val="20"/>
          <w:szCs w:val="20"/>
        </w:rPr>
        <w:t xml:space="preserve"> i akceptujemy wszystkie warunki tam zawarte</w:t>
      </w:r>
      <w:r w:rsidR="00785BB0" w:rsidRPr="00566859">
        <w:rPr>
          <w:rFonts w:ascii="Verdana" w:hAnsi="Verdana" w:cs="Arial"/>
          <w:sz w:val="20"/>
          <w:szCs w:val="20"/>
        </w:rPr>
        <w:t>. W cenie naszej oferty zostały uwzględnione wszystkie koszty wykonania zamówienia</w:t>
      </w:r>
      <w:r w:rsidR="00CB7909" w:rsidRPr="00566859">
        <w:rPr>
          <w:rFonts w:ascii="Verdana" w:hAnsi="Verdana" w:cs="Arial"/>
          <w:sz w:val="20"/>
          <w:szCs w:val="20"/>
        </w:rPr>
        <w:t>.</w:t>
      </w:r>
      <w:r w:rsidR="00785BB0" w:rsidRPr="00566859">
        <w:rPr>
          <w:rFonts w:ascii="Verdana" w:hAnsi="Verdana" w:cs="Arial"/>
          <w:sz w:val="20"/>
          <w:szCs w:val="20"/>
        </w:rPr>
        <w:t xml:space="preserve"> </w:t>
      </w:r>
      <w:r w:rsidR="0069009E" w:rsidRPr="00566859">
        <w:rPr>
          <w:rFonts w:ascii="Verdana" w:hAnsi="Verdana" w:cs="Arial"/>
          <w:sz w:val="20"/>
          <w:szCs w:val="20"/>
        </w:rPr>
        <w:t>W przypadku wyboru na</w:t>
      </w:r>
      <w:r w:rsidR="00DF5B47" w:rsidRPr="00566859">
        <w:rPr>
          <w:rFonts w:ascii="Verdana" w:hAnsi="Verdana" w:cs="Arial"/>
          <w:sz w:val="20"/>
          <w:szCs w:val="20"/>
        </w:rPr>
        <w:t xml:space="preserve">szej oferty </w:t>
      </w:r>
      <w:r w:rsidR="00785BB0" w:rsidRPr="00566859">
        <w:rPr>
          <w:rFonts w:ascii="Verdana" w:hAnsi="Verdana" w:cs="Arial"/>
          <w:sz w:val="20"/>
          <w:szCs w:val="20"/>
        </w:rPr>
        <w:t>zobowiązujemy się podpisać umowę na</w:t>
      </w:r>
      <w:r w:rsidR="00CD2D00" w:rsidRPr="00566859">
        <w:rPr>
          <w:rFonts w:ascii="Verdana" w:hAnsi="Verdana" w:cs="Arial"/>
          <w:sz w:val="20"/>
          <w:szCs w:val="20"/>
        </w:rPr>
        <w:t> </w:t>
      </w:r>
      <w:r w:rsidR="00785BB0" w:rsidRPr="00566859">
        <w:rPr>
          <w:rFonts w:ascii="Verdana" w:hAnsi="Verdana" w:cs="Arial"/>
          <w:sz w:val="20"/>
          <w:szCs w:val="20"/>
        </w:rPr>
        <w:t>warunkach przedstawionych w zapytaniu ofertowym.</w:t>
      </w:r>
      <w:r w:rsidR="00B62C3C" w:rsidRPr="00566859">
        <w:rPr>
          <w:rFonts w:ascii="Verdana" w:hAnsi="Verdana" w:cs="Arial"/>
          <w:sz w:val="20"/>
          <w:szCs w:val="20"/>
        </w:rPr>
        <w:t xml:space="preserve"> </w:t>
      </w:r>
    </w:p>
    <w:p w14:paraId="203F0191" w14:textId="44F68DF5" w:rsidR="00B62C3C" w:rsidRPr="00566859" w:rsidRDefault="00B62C3C" w:rsidP="00566859">
      <w:pPr>
        <w:numPr>
          <w:ilvl w:val="0"/>
          <w:numId w:val="3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 xml:space="preserve">Oświadczamy, że firma jest/nie </w:t>
      </w:r>
      <w:r w:rsidRPr="00566859">
        <w:rPr>
          <w:rFonts w:ascii="Verdana" w:hAnsi="Verdana" w:cs="Arial"/>
          <w:i/>
          <w:sz w:val="20"/>
          <w:szCs w:val="20"/>
        </w:rPr>
        <w:t>(właściwe podkreślić)</w:t>
      </w:r>
      <w:r w:rsidRPr="00566859">
        <w:rPr>
          <w:rFonts w:ascii="Verdana" w:hAnsi="Verdana" w:cs="Arial"/>
          <w:sz w:val="20"/>
          <w:szCs w:val="20"/>
        </w:rPr>
        <w:t xml:space="preserve"> jest płatnikiem podatku VAT o numerze identyfikacyjnym NIP  .......................................................</w:t>
      </w:r>
    </w:p>
    <w:p w14:paraId="2C2BD87E" w14:textId="35CAA508" w:rsidR="00B62C3C" w:rsidRPr="00566859" w:rsidRDefault="00B62C3C" w:rsidP="0069009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 xml:space="preserve">    </w:t>
      </w:r>
    </w:p>
    <w:p w14:paraId="291D11D2" w14:textId="73AB0E1A" w:rsidR="00B62C3C" w:rsidRPr="00566859" w:rsidRDefault="00B62C3C" w:rsidP="00566859">
      <w:pPr>
        <w:spacing w:after="0" w:line="360" w:lineRule="auto"/>
        <w:ind w:left="4956"/>
        <w:jc w:val="both"/>
        <w:rPr>
          <w:rFonts w:ascii="Verdana" w:hAnsi="Verdana" w:cs="Arial"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 xml:space="preserve">                                                                          ............................................................</w:t>
      </w:r>
    </w:p>
    <w:p w14:paraId="5B417A08" w14:textId="7A0BEA06" w:rsidR="00B62C3C" w:rsidRPr="00566859" w:rsidRDefault="00B62C3C" w:rsidP="0069009E">
      <w:pPr>
        <w:spacing w:after="0" w:line="360" w:lineRule="auto"/>
        <w:ind w:left="360"/>
        <w:jc w:val="both"/>
        <w:rPr>
          <w:rFonts w:ascii="Verdana" w:hAnsi="Verdana" w:cs="Arial"/>
          <w:bCs/>
          <w:sz w:val="20"/>
          <w:szCs w:val="20"/>
        </w:rPr>
      </w:pPr>
      <w:r w:rsidRPr="00566859">
        <w:rPr>
          <w:rFonts w:ascii="Verdana" w:hAnsi="Verdana" w:cs="Arial"/>
          <w:sz w:val="20"/>
          <w:szCs w:val="20"/>
        </w:rPr>
        <w:t xml:space="preserve">                                                                              podpis osoby upoważnionej</w:t>
      </w:r>
    </w:p>
    <w:p w14:paraId="5EA5621F" w14:textId="77777777" w:rsidR="00CF0C74" w:rsidRDefault="00CF0C74" w:rsidP="00B53108">
      <w:pPr>
        <w:pStyle w:val="Tekstpodstawowy"/>
        <w:spacing w:after="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428CE1F4" w14:textId="77777777" w:rsidR="00551C8A" w:rsidRDefault="00551C8A" w:rsidP="00B53108">
      <w:pPr>
        <w:pStyle w:val="Tekstpodstawowy"/>
        <w:spacing w:after="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718302A2" w14:textId="77777777" w:rsidR="00551C8A" w:rsidRDefault="00551C8A" w:rsidP="00B53108">
      <w:pPr>
        <w:pStyle w:val="Tekstpodstawowy"/>
        <w:spacing w:after="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5297B494" w14:textId="77777777" w:rsidR="00551C8A" w:rsidRDefault="00551C8A" w:rsidP="00B53108">
      <w:pPr>
        <w:pStyle w:val="Tekstpodstawowy"/>
        <w:spacing w:after="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7666A0B4" w14:textId="77777777" w:rsidR="00551C8A" w:rsidRPr="00566859" w:rsidRDefault="00551C8A" w:rsidP="00B53108">
      <w:pPr>
        <w:pStyle w:val="Tekstpodstawowy"/>
        <w:spacing w:after="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sectPr w:rsidR="00551C8A" w:rsidRPr="00566859" w:rsidSect="00842634">
      <w:headerReference w:type="default" r:id="rId11"/>
      <w:pgSz w:w="11906" w:h="16838"/>
      <w:pgMar w:top="1417" w:right="1133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16280" w14:textId="77777777" w:rsidR="00B35042" w:rsidRDefault="00B35042" w:rsidP="00B62C3C">
      <w:pPr>
        <w:spacing w:after="0" w:line="240" w:lineRule="auto"/>
      </w:pPr>
      <w:r>
        <w:separator/>
      </w:r>
    </w:p>
  </w:endnote>
  <w:endnote w:type="continuationSeparator" w:id="0">
    <w:p w14:paraId="17735D3A" w14:textId="77777777" w:rsidR="00B35042" w:rsidRDefault="00B35042" w:rsidP="00B6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70CE9" w14:textId="77777777" w:rsidR="00B35042" w:rsidRDefault="00B35042" w:rsidP="00B62C3C">
      <w:pPr>
        <w:spacing w:after="0" w:line="240" w:lineRule="auto"/>
      </w:pPr>
      <w:r>
        <w:separator/>
      </w:r>
    </w:p>
  </w:footnote>
  <w:footnote w:type="continuationSeparator" w:id="0">
    <w:p w14:paraId="549859A8" w14:textId="77777777" w:rsidR="00B35042" w:rsidRDefault="00B35042" w:rsidP="00B6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B76B0" w14:textId="0E704ABB" w:rsidR="00566859" w:rsidRDefault="00566859">
    <w:pPr>
      <w:pStyle w:val="Nagwek"/>
    </w:pPr>
    <w:r>
      <w:t>Załącznik nr 1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5446"/>
    <w:multiLevelType w:val="hybridMultilevel"/>
    <w:tmpl w:val="858CBDE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0647B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327F4"/>
    <w:multiLevelType w:val="hybridMultilevel"/>
    <w:tmpl w:val="FD88F7DE"/>
    <w:lvl w:ilvl="0" w:tplc="04150011">
      <w:start w:val="1"/>
      <w:numFmt w:val="decimal"/>
      <w:lvlText w:val="%1)"/>
      <w:lvlJc w:val="left"/>
      <w:pPr>
        <w:tabs>
          <w:tab w:val="num" w:pos="672"/>
        </w:tabs>
        <w:ind w:left="67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3" w15:restartNumberingAfterBreak="0">
    <w:nsid w:val="06C43EE3"/>
    <w:multiLevelType w:val="hybridMultilevel"/>
    <w:tmpl w:val="0C3CA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98A63C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92EFB"/>
    <w:multiLevelType w:val="hybridMultilevel"/>
    <w:tmpl w:val="C29EE1B6"/>
    <w:lvl w:ilvl="0" w:tplc="841A7BAE">
      <w:start w:val="10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EA32C8"/>
    <w:multiLevelType w:val="hybridMultilevel"/>
    <w:tmpl w:val="BD62D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9353B"/>
    <w:multiLevelType w:val="hybridMultilevel"/>
    <w:tmpl w:val="987C3FF2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2"/>
      <w:numFmt w:val="bullet"/>
      <w:lvlText w:val="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169F9"/>
    <w:multiLevelType w:val="hybridMultilevel"/>
    <w:tmpl w:val="FCEECFAE"/>
    <w:lvl w:ilvl="0" w:tplc="D66C971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3A08"/>
    <w:multiLevelType w:val="hybridMultilevel"/>
    <w:tmpl w:val="318084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71CDF"/>
    <w:multiLevelType w:val="hybridMultilevel"/>
    <w:tmpl w:val="CE94BE3C"/>
    <w:lvl w:ilvl="0" w:tplc="2E4EEEA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A5B50D9"/>
    <w:multiLevelType w:val="hybridMultilevel"/>
    <w:tmpl w:val="BFE08B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B035E"/>
    <w:multiLevelType w:val="hybridMultilevel"/>
    <w:tmpl w:val="EB5AA21C"/>
    <w:lvl w:ilvl="0" w:tplc="F2EA9BD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239C4272"/>
    <w:multiLevelType w:val="hybridMultilevel"/>
    <w:tmpl w:val="12824588"/>
    <w:lvl w:ilvl="0" w:tplc="F87A1FAA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7DF53A5"/>
    <w:multiLevelType w:val="hybridMultilevel"/>
    <w:tmpl w:val="5BF405E0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36502"/>
    <w:multiLevelType w:val="hybridMultilevel"/>
    <w:tmpl w:val="996AF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57918"/>
    <w:multiLevelType w:val="hybridMultilevel"/>
    <w:tmpl w:val="D0DE95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FA01E17"/>
    <w:multiLevelType w:val="hybridMultilevel"/>
    <w:tmpl w:val="410845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4E804255"/>
    <w:multiLevelType w:val="hybridMultilevel"/>
    <w:tmpl w:val="CBEA7EE4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30743"/>
    <w:multiLevelType w:val="hybridMultilevel"/>
    <w:tmpl w:val="82F2E9B4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107654"/>
    <w:multiLevelType w:val="hybridMultilevel"/>
    <w:tmpl w:val="4D1EDCE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A60B9D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3EA1846">
      <w:start w:val="1"/>
      <w:numFmt w:val="decimal"/>
      <w:lvlText w:val="%4)"/>
      <w:lvlJc w:val="left"/>
      <w:pPr>
        <w:ind w:left="720" w:hanging="360"/>
      </w:pPr>
      <w:rPr>
        <w:b/>
        <w:bCs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03EA4"/>
    <w:multiLevelType w:val="hybridMultilevel"/>
    <w:tmpl w:val="EBB86FC0"/>
    <w:lvl w:ilvl="0" w:tplc="CB7AB4EA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E331A4"/>
    <w:multiLevelType w:val="hybridMultilevel"/>
    <w:tmpl w:val="4B100B4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14312A2"/>
    <w:multiLevelType w:val="hybridMultilevel"/>
    <w:tmpl w:val="8FCE7DEE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696468C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31818"/>
    <w:multiLevelType w:val="hybridMultilevel"/>
    <w:tmpl w:val="315870D6"/>
    <w:lvl w:ilvl="0" w:tplc="215E894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4F64D4E">
      <w:start w:val="2"/>
      <w:numFmt w:val="bullet"/>
      <w:lvlText w:val="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F7107"/>
    <w:multiLevelType w:val="hybridMultilevel"/>
    <w:tmpl w:val="ECCCD2F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7560A9E"/>
    <w:multiLevelType w:val="hybridMultilevel"/>
    <w:tmpl w:val="C010D864"/>
    <w:lvl w:ilvl="0" w:tplc="0518B60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4079C"/>
    <w:multiLevelType w:val="hybridMultilevel"/>
    <w:tmpl w:val="AC081904"/>
    <w:lvl w:ilvl="0" w:tplc="ED709B22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22413"/>
    <w:multiLevelType w:val="hybridMultilevel"/>
    <w:tmpl w:val="665C664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4832010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8848586">
    <w:abstractNumId w:val="1"/>
  </w:num>
  <w:num w:numId="3" w16cid:durableId="2077118697">
    <w:abstractNumId w:val="29"/>
    <w:lvlOverride w:ilvl="0">
      <w:startOverride w:val="1"/>
    </w:lvlOverride>
  </w:num>
  <w:num w:numId="4" w16cid:durableId="19020116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2486440">
    <w:abstractNumId w:val="9"/>
  </w:num>
  <w:num w:numId="6" w16cid:durableId="1900746038">
    <w:abstractNumId w:val="25"/>
  </w:num>
  <w:num w:numId="7" w16cid:durableId="322663098">
    <w:abstractNumId w:val="21"/>
  </w:num>
  <w:num w:numId="8" w16cid:durableId="183399261">
    <w:abstractNumId w:val="16"/>
  </w:num>
  <w:num w:numId="9" w16cid:durableId="1883520216">
    <w:abstractNumId w:val="28"/>
  </w:num>
  <w:num w:numId="10" w16cid:durableId="476385954">
    <w:abstractNumId w:val="14"/>
  </w:num>
  <w:num w:numId="11" w16cid:durableId="1753508699">
    <w:abstractNumId w:val="27"/>
  </w:num>
  <w:num w:numId="12" w16cid:durableId="736560988">
    <w:abstractNumId w:val="5"/>
  </w:num>
  <w:num w:numId="13" w16cid:durableId="1766614347">
    <w:abstractNumId w:val="4"/>
  </w:num>
  <w:num w:numId="14" w16cid:durableId="2129398305">
    <w:abstractNumId w:val="2"/>
  </w:num>
  <w:num w:numId="15" w16cid:durableId="136919636">
    <w:abstractNumId w:val="7"/>
  </w:num>
  <w:num w:numId="16" w16cid:durableId="1700541489">
    <w:abstractNumId w:val="23"/>
  </w:num>
  <w:num w:numId="17" w16cid:durableId="1414165115">
    <w:abstractNumId w:val="26"/>
  </w:num>
  <w:num w:numId="18" w16cid:durableId="129591707">
    <w:abstractNumId w:val="17"/>
  </w:num>
  <w:num w:numId="19" w16cid:durableId="397438608">
    <w:abstractNumId w:val="22"/>
  </w:num>
  <w:num w:numId="20" w16cid:durableId="1953245306">
    <w:abstractNumId w:val="13"/>
  </w:num>
  <w:num w:numId="21" w16cid:durableId="823394320">
    <w:abstractNumId w:val="18"/>
  </w:num>
  <w:num w:numId="22" w16cid:durableId="1340308649">
    <w:abstractNumId w:val="0"/>
  </w:num>
  <w:num w:numId="23" w16cid:durableId="1375957661">
    <w:abstractNumId w:val="19"/>
  </w:num>
  <w:num w:numId="24" w16cid:durableId="306280753">
    <w:abstractNumId w:val="10"/>
  </w:num>
  <w:num w:numId="25" w16cid:durableId="1935507253">
    <w:abstractNumId w:val="11"/>
  </w:num>
  <w:num w:numId="26" w16cid:durableId="1929120714">
    <w:abstractNumId w:val="24"/>
  </w:num>
  <w:num w:numId="27" w16cid:durableId="239141114">
    <w:abstractNumId w:val="15"/>
  </w:num>
  <w:num w:numId="28" w16cid:durableId="647125033">
    <w:abstractNumId w:val="6"/>
  </w:num>
  <w:num w:numId="29" w16cid:durableId="1844707441">
    <w:abstractNumId w:val="3"/>
  </w:num>
  <w:num w:numId="30" w16cid:durableId="1337538887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C3C"/>
    <w:rsid w:val="000A7851"/>
    <w:rsid w:val="00135A29"/>
    <w:rsid w:val="00192E3F"/>
    <w:rsid w:val="001A3F35"/>
    <w:rsid w:val="001B1373"/>
    <w:rsid w:val="001D7B06"/>
    <w:rsid w:val="002E165E"/>
    <w:rsid w:val="003266A9"/>
    <w:rsid w:val="0034207D"/>
    <w:rsid w:val="003459E4"/>
    <w:rsid w:val="00361790"/>
    <w:rsid w:val="00366B90"/>
    <w:rsid w:val="00385030"/>
    <w:rsid w:val="004306E6"/>
    <w:rsid w:val="004830DB"/>
    <w:rsid w:val="004A127E"/>
    <w:rsid w:val="00551C8A"/>
    <w:rsid w:val="00566859"/>
    <w:rsid w:val="005D4FDA"/>
    <w:rsid w:val="005F61E1"/>
    <w:rsid w:val="00600E21"/>
    <w:rsid w:val="0069009E"/>
    <w:rsid w:val="006917FC"/>
    <w:rsid w:val="006A5928"/>
    <w:rsid w:val="00707776"/>
    <w:rsid w:val="00707A71"/>
    <w:rsid w:val="00733DA6"/>
    <w:rsid w:val="00785BB0"/>
    <w:rsid w:val="0079224D"/>
    <w:rsid w:val="00842634"/>
    <w:rsid w:val="008F0EA3"/>
    <w:rsid w:val="008F10AE"/>
    <w:rsid w:val="00917FDA"/>
    <w:rsid w:val="00970C5B"/>
    <w:rsid w:val="009A2AD0"/>
    <w:rsid w:val="009D0429"/>
    <w:rsid w:val="00AE3348"/>
    <w:rsid w:val="00B201D8"/>
    <w:rsid w:val="00B22FE7"/>
    <w:rsid w:val="00B35042"/>
    <w:rsid w:val="00B53108"/>
    <w:rsid w:val="00B62C3C"/>
    <w:rsid w:val="00BA243A"/>
    <w:rsid w:val="00BE2911"/>
    <w:rsid w:val="00C07A94"/>
    <w:rsid w:val="00C80EC5"/>
    <w:rsid w:val="00C8359D"/>
    <w:rsid w:val="00CB386C"/>
    <w:rsid w:val="00CB7909"/>
    <w:rsid w:val="00CD2D00"/>
    <w:rsid w:val="00CF0C74"/>
    <w:rsid w:val="00D27650"/>
    <w:rsid w:val="00D33E33"/>
    <w:rsid w:val="00D85BDB"/>
    <w:rsid w:val="00D86392"/>
    <w:rsid w:val="00DF5B47"/>
    <w:rsid w:val="00E000AE"/>
    <w:rsid w:val="00E9171E"/>
    <w:rsid w:val="00EB1BF4"/>
    <w:rsid w:val="00EB25C8"/>
    <w:rsid w:val="00EF2CBD"/>
    <w:rsid w:val="00F01DF2"/>
    <w:rsid w:val="00F6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A17E"/>
  <w15:chartTrackingRefBased/>
  <w15:docId w15:val="{4D2DDEF2-1DCD-4063-9BA7-44DC9A8C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3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2C3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C3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semiHidden/>
    <w:locked/>
    <w:rsid w:val="00B62C3C"/>
    <w:rPr>
      <w:rFonts w:ascii="Arial Narrow" w:eastAsia="Times New Roman" w:hAnsi="Arial Narrow"/>
    </w:rPr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semiHidden/>
    <w:unhideWhenUsed/>
    <w:rsid w:val="00B62C3C"/>
    <w:pPr>
      <w:spacing w:after="0" w:line="240" w:lineRule="auto"/>
    </w:pPr>
    <w:rPr>
      <w:rFonts w:ascii="Arial Narrow" w:eastAsia="Times New Roman" w:hAnsi="Arial Narrow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2C3C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62C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2C3C"/>
    <w:rPr>
      <w:rFonts w:ascii="Calibri" w:eastAsia="Calibri" w:hAnsi="Calibri" w:cs="Times New Roman"/>
    </w:rPr>
  </w:style>
  <w:style w:type="paragraph" w:styleId="Bezodstpw">
    <w:name w:val="No Spacing"/>
    <w:basedOn w:val="Normalny"/>
    <w:uiPriority w:val="1"/>
    <w:qFormat/>
    <w:rsid w:val="00B62C3C"/>
    <w:pPr>
      <w:spacing w:after="0" w:line="240" w:lineRule="auto"/>
    </w:pPr>
    <w:rPr>
      <w:lang w:val="en-US" w:bidi="en-US"/>
    </w:rPr>
  </w:style>
  <w:style w:type="paragraph" w:styleId="Akapitzlist">
    <w:name w:val="List Paragraph"/>
    <w:basedOn w:val="Normalny"/>
    <w:uiPriority w:val="34"/>
    <w:qFormat/>
    <w:rsid w:val="00B62C3C"/>
    <w:pPr>
      <w:ind w:left="720"/>
      <w:contextualSpacing/>
    </w:pPr>
  </w:style>
  <w:style w:type="paragraph" w:customStyle="1" w:styleId="ReportText">
    <w:name w:val="Report Text"/>
    <w:uiPriority w:val="99"/>
    <w:rsid w:val="00B62C3C"/>
    <w:pPr>
      <w:suppressAutoHyphens/>
      <w:spacing w:after="120" w:line="260" w:lineRule="atLeast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Rub2">
    <w:name w:val="Rub2"/>
    <w:basedOn w:val="Normalny"/>
    <w:next w:val="Normalny"/>
    <w:rsid w:val="00B62C3C"/>
    <w:pPr>
      <w:tabs>
        <w:tab w:val="left" w:pos="709"/>
        <w:tab w:val="left" w:pos="5670"/>
        <w:tab w:val="left" w:pos="6663"/>
        <w:tab w:val="left" w:pos="7088"/>
      </w:tabs>
      <w:suppressAutoHyphens/>
      <w:spacing w:after="0" w:line="240" w:lineRule="auto"/>
      <w:ind w:right="-596"/>
    </w:pPr>
    <w:rPr>
      <w:rFonts w:ascii="Times New Roman" w:eastAsia="Times New Roman" w:hAnsi="Times New Roman"/>
      <w:smallCaps/>
      <w:sz w:val="20"/>
      <w:szCs w:val="20"/>
      <w:lang w:val="fr-FR" w:eastAsia="ar-SA"/>
    </w:rPr>
  </w:style>
  <w:style w:type="paragraph" w:customStyle="1" w:styleId="ZALACZNIKCENTER">
    <w:name w:val="ZALACZNIK_CENTER"/>
    <w:rsid w:val="00B62C3C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ZALACZNIKTEKST">
    <w:name w:val="ZALACZNIK_TEKST"/>
    <w:rsid w:val="00B62C3C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ZALACZNIKMALYCENTER">
    <w:name w:val="ZALACZNIK_MALY_CENTER"/>
    <w:rsid w:val="00B62C3C"/>
    <w:pPr>
      <w:widowControl w:val="0"/>
      <w:autoSpaceDE w:val="0"/>
      <w:autoSpaceDN w:val="0"/>
      <w:adjustRightInd w:val="0"/>
      <w:spacing w:after="0" w:line="196" w:lineRule="atLeast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ZALACZNIK-Wyliczenie2-x">
    <w:name w:val="ZALACZNIK_-Wyliczenie 2 - (x)"/>
    <w:rsid w:val="00B62C3C"/>
    <w:pPr>
      <w:widowControl w:val="0"/>
      <w:tabs>
        <w:tab w:val="left" w:pos="539"/>
      </w:tabs>
      <w:autoSpaceDE w:val="0"/>
      <w:autoSpaceDN w:val="0"/>
      <w:adjustRightInd w:val="0"/>
      <w:spacing w:after="0" w:line="254" w:lineRule="atLeast"/>
      <w:ind w:left="539" w:right="113" w:hanging="312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styleId="Odwoanieprzypisudolnego">
    <w:name w:val="footnote reference"/>
    <w:uiPriority w:val="99"/>
    <w:semiHidden/>
    <w:unhideWhenUsed/>
    <w:rsid w:val="00B62C3C"/>
    <w:rPr>
      <w:vertAlign w:val="superscript"/>
    </w:rPr>
  </w:style>
  <w:style w:type="paragraph" w:customStyle="1" w:styleId="Default">
    <w:name w:val="Default"/>
    <w:rsid w:val="00D85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201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B4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2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D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2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D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6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38DFC7A8A5F1489293A4AFE0FCD1A7" ma:contentTypeVersion="13" ma:contentTypeDescription="Utwórz nowy dokument." ma:contentTypeScope="" ma:versionID="7c54341c8e8830d4118f1d618fd31520">
  <xsd:schema xmlns:xsd="http://www.w3.org/2001/XMLSchema" xmlns:xs="http://www.w3.org/2001/XMLSchema" xmlns:p="http://schemas.microsoft.com/office/2006/metadata/properties" xmlns:ns2="babb615c-8e77-4426-9a86-1793fe3e9c0d" xmlns:ns3="7b13a991-cc34-4b08-bd9d-cbb88d824e46" targetNamespace="http://schemas.microsoft.com/office/2006/metadata/properties" ma:root="true" ma:fieldsID="8aed6bcf92b6b8ef5bbde0c6a3f3d2b2" ns2:_="" ns3:_="">
    <xsd:import namespace="babb615c-8e77-4426-9a86-1793fe3e9c0d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b615c-8e77-4426-9a86-1793fe3e9c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fa173f-6ec0-430c-887f-8646274ea452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3a991-cc34-4b08-bd9d-cbb88d824e46" xsi:nil="true"/>
    <lcf76f155ced4ddcb4097134ff3c332f xmlns="babb615c-8e77-4426-9a86-1793fe3e9c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E7619A-C578-4CE7-9FB9-C54AABA775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D01C43-2E95-4FD1-86E5-126DF6496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C5FBC9-9C01-4D4A-9240-F88110DAD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b615c-8e77-4426-9a86-1793fe3e9c0d"/>
    <ds:schemaRef ds:uri="7b13a991-cc34-4b08-bd9d-cbb88d824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7B81F7-4A10-4C39-9D6F-36A2D6F72F70}">
  <ds:schemaRefs>
    <ds:schemaRef ds:uri="http://schemas.microsoft.com/office/2006/metadata/properties"/>
    <ds:schemaRef ds:uri="http://schemas.microsoft.com/office/infopath/2007/PartnerControls"/>
    <ds:schemaRef ds:uri="7b13a991-cc34-4b08-bd9d-cbb88d824e46"/>
    <ds:schemaRef ds:uri="babb615c-8e77-4426-9a86-1793fe3e9c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Choina</dc:creator>
  <cp:keywords/>
  <dc:description/>
  <cp:lastModifiedBy>Sylwia Gałuszka</cp:lastModifiedBy>
  <cp:revision>5</cp:revision>
  <cp:lastPrinted>2024-05-27T11:26:00Z</cp:lastPrinted>
  <dcterms:created xsi:type="dcterms:W3CDTF">2025-04-16T10:40:00Z</dcterms:created>
  <dcterms:modified xsi:type="dcterms:W3CDTF">2025-04-17T07:20:00Z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0x0101009438DFC7A8A5F1489293A4AFE0FCD1A7</vt:lpwstr>
  </property>
  <property fmtid="{D5CDD505-2E9C-101B-9397-08002B2CF9AE}" pid="3" name="MediaServiceImageTags">
    <vt:lpwstr/>
  </property>
</Properties>
</file>