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31348" w14:textId="0CB30BEE" w:rsidR="00942555" w:rsidRPr="00246E97" w:rsidRDefault="00974552" w:rsidP="00246E97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ins w:id="0" w:author="BIELIŃSKA Katarzyna" w:date="2025-04-10T11:16:00Z">
        <w:r>
          <w:rPr>
            <w:rFonts w:ascii="Arial" w:eastAsia="Times New Roman" w:hAnsi="Arial" w:cs="Arial"/>
            <w:b/>
            <w:bCs/>
            <w:i/>
            <w:sz w:val="20"/>
            <w:szCs w:val="20"/>
            <w:lang w:eastAsia="ar-SA"/>
          </w:rPr>
          <w:t xml:space="preserve">       Nowy</w:t>
        </w:r>
      </w:ins>
      <w:r w:rsidR="006D7874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bookmarkStart w:id="1" w:name="_GoBack"/>
      <w:bookmarkEnd w:id="1"/>
      <w:del w:id="2" w:author="BIELIŃSKA Katarzyna" w:date="2025-04-10T11:16:00Z">
        <w:r w:rsidR="00942555" w:rsidDel="00974552">
          <w:rPr>
            <w:rFonts w:ascii="Arial" w:eastAsia="Times New Roman" w:hAnsi="Arial" w:cs="Arial"/>
            <w:b/>
            <w:bCs/>
            <w:i/>
            <w:sz w:val="20"/>
            <w:szCs w:val="20"/>
            <w:lang w:eastAsia="ar-SA"/>
          </w:rPr>
          <w:delText xml:space="preserve">      </w:delText>
        </w:r>
      </w:del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33124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1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14:paraId="4ED76FDF" w14:textId="77777777" w:rsidR="00942555" w:rsidRPr="007E39EE" w:rsidRDefault="00942555" w:rsidP="007E39E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14:paraId="39EB9920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14:paraId="1E5E35AC" w14:textId="36C5C9F8" w:rsidR="00246E97" w:rsidRPr="00C8239E" w:rsidRDefault="00942555" w:rsidP="007F0552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C8239E">
        <w:rPr>
          <w:rFonts w:ascii="Arial" w:eastAsia="Calibri" w:hAnsi="Arial" w:cs="Arial"/>
          <w:b/>
          <w:sz w:val="20"/>
          <w:szCs w:val="20"/>
        </w:rPr>
        <w:t>1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331245">
        <w:rPr>
          <w:rFonts w:ascii="Arial" w:eastAsia="Calibri" w:hAnsi="Arial" w:cs="Arial"/>
          <w:b/>
          <w:sz w:val="20"/>
          <w:szCs w:val="20"/>
        </w:rPr>
        <w:t>P/ŚR.BOJ</w:t>
      </w:r>
      <w:r w:rsidR="005F13E5">
        <w:rPr>
          <w:rFonts w:ascii="Arial" w:eastAsia="Calibri" w:hAnsi="Arial" w:cs="Arial"/>
          <w:b/>
          <w:sz w:val="20"/>
          <w:szCs w:val="20"/>
        </w:rPr>
        <w:t>/202</w:t>
      </w:r>
      <w:r w:rsidR="00C8239E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</w:t>
      </w:r>
      <w:r w:rsidR="00C8239E">
        <w:rPr>
          <w:rFonts w:ascii="Arial" w:eastAsia="Calibri" w:hAnsi="Arial" w:cs="Arial"/>
          <w:sz w:val="20"/>
          <w:szCs w:val="20"/>
        </w:rPr>
        <w:t>ówień Publicznych (Dz. U. z 2024r., poz. 1320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 </w:t>
      </w:r>
      <w:r w:rsidR="00C8239E">
        <w:rPr>
          <w:rFonts w:ascii="Arial" w:eastAsia="Calibri" w:hAnsi="Arial" w:cs="Arial"/>
          <w:sz w:val="20"/>
          <w:szCs w:val="20"/>
        </w:rPr>
        <w:t>tj</w:t>
      </w:r>
      <w:r w:rsidR="000C22A7" w:rsidRPr="00F83116">
        <w:rPr>
          <w:rFonts w:ascii="Arial" w:eastAsia="Calibri" w:hAnsi="Arial" w:cs="Arial"/>
          <w:sz w:val="20"/>
          <w:szCs w:val="20"/>
        </w:rPr>
        <w:t>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 xml:space="preserve">, </w:t>
      </w:r>
      <w:r w:rsidR="00A43611" w:rsidRPr="009F3E7D">
        <w:rPr>
          <w:rFonts w:ascii="Arial" w:eastAsia="Calibri" w:hAnsi="Arial" w:cs="Arial"/>
          <w:color w:val="FF0000"/>
          <w:sz w:val="20"/>
          <w:szCs w:val="20"/>
          <w:rPrChange w:id="3" w:author="BIELIŃSKA Katarzyna" w:date="2025-04-10T10:39:00Z">
            <w:rPr>
              <w:rFonts w:ascii="Arial" w:eastAsia="Calibri" w:hAnsi="Arial" w:cs="Arial"/>
              <w:sz w:val="20"/>
              <w:szCs w:val="20"/>
            </w:rPr>
          </w:rPrChange>
        </w:rPr>
        <w:t>Z</w:t>
      </w:r>
      <w:r w:rsidRPr="009F3E7D">
        <w:rPr>
          <w:rFonts w:ascii="Arial" w:eastAsia="Calibri" w:hAnsi="Arial" w:cs="Arial"/>
          <w:color w:val="FF0000"/>
          <w:sz w:val="20"/>
          <w:szCs w:val="20"/>
          <w:rPrChange w:id="4" w:author="BIELIŃSKA Katarzyna" w:date="2025-04-10T10:39:00Z">
            <w:rPr>
              <w:rFonts w:ascii="Arial" w:eastAsia="Calibri" w:hAnsi="Arial" w:cs="Arial"/>
              <w:sz w:val="20"/>
              <w:szCs w:val="20"/>
            </w:rPr>
          </w:rPrChange>
        </w:rPr>
        <w:t>amawiający</w:t>
      </w:r>
      <w:r w:rsidRPr="00F83116">
        <w:rPr>
          <w:rFonts w:ascii="Arial" w:eastAsia="Calibri" w:hAnsi="Arial" w:cs="Arial"/>
          <w:sz w:val="20"/>
          <w:szCs w:val="20"/>
        </w:rPr>
        <w:t xml:space="preserve"> zleca a </w:t>
      </w:r>
      <w:r w:rsidR="00A43611" w:rsidRPr="009F3E7D">
        <w:rPr>
          <w:rFonts w:ascii="Arial" w:eastAsia="Calibri" w:hAnsi="Arial" w:cs="Arial"/>
          <w:color w:val="FF0000"/>
          <w:sz w:val="20"/>
          <w:szCs w:val="20"/>
          <w:rPrChange w:id="5" w:author="BIELIŃSKA Katarzyna" w:date="2025-04-10T10:39:00Z">
            <w:rPr>
              <w:rFonts w:ascii="Arial" w:eastAsia="Calibri" w:hAnsi="Arial" w:cs="Arial"/>
              <w:sz w:val="20"/>
              <w:szCs w:val="20"/>
            </w:rPr>
          </w:rPrChange>
        </w:rPr>
        <w:t>W</w:t>
      </w:r>
      <w:r w:rsidRPr="009F3E7D">
        <w:rPr>
          <w:rFonts w:ascii="Arial" w:eastAsia="Calibri" w:hAnsi="Arial" w:cs="Arial"/>
          <w:color w:val="FF0000"/>
          <w:sz w:val="20"/>
          <w:szCs w:val="20"/>
          <w:rPrChange w:id="6" w:author="BIELIŃSKA Katarzyna" w:date="2025-04-10T10:39:00Z">
            <w:rPr>
              <w:rFonts w:ascii="Arial" w:eastAsia="Calibri" w:hAnsi="Arial" w:cs="Arial"/>
              <w:sz w:val="20"/>
              <w:szCs w:val="20"/>
            </w:rPr>
          </w:rPrChange>
        </w:rPr>
        <w:t xml:space="preserve">ykonawca </w:t>
      </w:r>
      <w:r w:rsidRPr="00F83116">
        <w:rPr>
          <w:rFonts w:ascii="Arial" w:eastAsia="Calibri" w:hAnsi="Arial" w:cs="Arial"/>
          <w:sz w:val="20"/>
          <w:szCs w:val="20"/>
        </w:rPr>
        <w:t xml:space="preserve">zobowiązuje się </w:t>
      </w:r>
      <w:r w:rsidR="00C8239E">
        <w:rPr>
          <w:rFonts w:ascii="Arial" w:eastAsia="Calibri" w:hAnsi="Arial" w:cs="Arial"/>
          <w:sz w:val="20"/>
          <w:szCs w:val="20"/>
        </w:rPr>
        <w:t>do realizacji:</w:t>
      </w:r>
      <w:r w:rsidR="00C8239E" w:rsidRPr="00C8239E">
        <w:rPr>
          <w:rFonts w:ascii="Arial" w:hAnsi="Arial" w:cs="Arial"/>
          <w:b/>
          <w:sz w:val="20"/>
          <w:szCs w:val="20"/>
        </w:rPr>
        <w:t xml:space="preserve"> </w:t>
      </w:r>
      <w:r w:rsidR="00C8239E" w:rsidRPr="00160E78">
        <w:rPr>
          <w:rFonts w:ascii="Arial" w:hAnsi="Arial" w:cs="Arial"/>
          <w:b/>
          <w:sz w:val="20"/>
          <w:szCs w:val="20"/>
        </w:rPr>
        <w:t>Badania sygnalizatora dymnego miny MMD-P – znacznik dymny wyrób numer 753.07/D/20</w:t>
      </w:r>
      <w:r w:rsidR="00C8239E">
        <w:rPr>
          <w:rFonts w:ascii="Arial" w:hAnsi="Arial" w:cs="Arial"/>
          <w:b/>
          <w:sz w:val="20"/>
          <w:szCs w:val="20"/>
        </w:rPr>
        <w:t xml:space="preserve"> </w:t>
      </w:r>
      <w:r w:rsidR="00C8239E" w:rsidRPr="00C8239E">
        <w:rPr>
          <w:rFonts w:ascii="Arial" w:hAnsi="Arial" w:cs="Arial"/>
          <w:b/>
          <w:sz w:val="20"/>
          <w:szCs w:val="20"/>
        </w:rPr>
        <w:t>w celu przedłużenia okresu</w:t>
      </w:r>
      <w:r w:rsidR="00C8239E">
        <w:rPr>
          <w:rFonts w:ascii="Arial" w:hAnsi="Arial" w:cs="Arial"/>
          <w:b/>
          <w:sz w:val="20"/>
          <w:szCs w:val="20"/>
        </w:rPr>
        <w:t xml:space="preserve"> przydatności technicznej (OPT)</w:t>
      </w:r>
      <w:r w:rsidR="00C8239E" w:rsidRPr="00C8239E">
        <w:rPr>
          <w:rFonts w:ascii="Arial" w:hAnsi="Arial" w:cs="Arial"/>
        </w:rPr>
        <w:t xml:space="preserve"> </w:t>
      </w:r>
      <w:r w:rsidR="00C8239E" w:rsidRPr="00C8239E">
        <w:rPr>
          <w:rFonts w:ascii="Arial" w:hAnsi="Arial" w:cs="Arial"/>
          <w:b/>
          <w:sz w:val="20"/>
          <w:szCs w:val="20"/>
        </w:rPr>
        <w:t xml:space="preserve">wykonane </w:t>
      </w:r>
      <w:r w:rsidR="00C8239E">
        <w:rPr>
          <w:rFonts w:ascii="Arial" w:hAnsi="Arial" w:cs="Arial"/>
          <w:b/>
          <w:sz w:val="20"/>
          <w:szCs w:val="20"/>
        </w:rPr>
        <w:t xml:space="preserve">w </w:t>
      </w:r>
      <w:r w:rsidR="00C8239E" w:rsidRPr="00C8239E">
        <w:rPr>
          <w:rFonts w:ascii="Arial" w:hAnsi="Arial" w:cs="Arial"/>
          <w:b/>
          <w:sz w:val="20"/>
          <w:szCs w:val="20"/>
        </w:rPr>
        <w:t xml:space="preserve">Laboratorium zgodnie z obowiązującymi procedurami. </w:t>
      </w:r>
    </w:p>
    <w:p w14:paraId="1F3DC12E" w14:textId="77777777" w:rsidR="00331245" w:rsidRPr="00331245" w:rsidRDefault="00942555" w:rsidP="00C8239E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 </w:t>
      </w:r>
      <w:r w:rsidR="00C8239E">
        <w:rPr>
          <w:rFonts w:ascii="Arial" w:eastAsia="Times New Roman" w:hAnsi="Arial" w:cs="Arial"/>
          <w:sz w:val="20"/>
          <w:szCs w:val="20"/>
          <w:lang w:eastAsia="ar-SA"/>
        </w:rPr>
        <w:t xml:space="preserve">Zakres przeprowadzenia badania </w:t>
      </w:r>
      <w:r w:rsidR="00331245" w:rsidRPr="00331245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1F28D64F" w14:textId="77777777"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LBŚB.PB.16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 xml:space="preserve">znaczenie stałości materiałów wybuchowych , metoda wagowa. </w:t>
      </w:r>
    </w:p>
    <w:p w14:paraId="7CB24AF2" w14:textId="77777777"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LBŚB.PB.19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>znaczenie zawartości wody i części lotnych.</w:t>
      </w:r>
    </w:p>
    <w:p w14:paraId="5EF2133C" w14:textId="77777777"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LBŚB.PB.20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 xml:space="preserve">znaczenie gęstości metodą piknometryczną. </w:t>
      </w:r>
    </w:p>
    <w:p w14:paraId="07D8BF3D" w14:textId="77777777"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LBŚB.PB.46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 xml:space="preserve">kreślenie właściwości termicznych związków chemicznych i ich mieszanin za pomocą termicznej analizy termograwimetrycznej.  </w:t>
      </w:r>
    </w:p>
    <w:p w14:paraId="212D43DB" w14:textId="77777777"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LBŚB.PB.47 – o</w:t>
      </w:r>
      <w:r w:rsidR="00C8239E" w:rsidRPr="00C8239E">
        <w:rPr>
          <w:rFonts w:ascii="Arial" w:hAnsi="Arial" w:cs="Arial"/>
          <w:color w:val="auto"/>
          <w:sz w:val="20"/>
          <w:szCs w:val="20"/>
        </w:rPr>
        <w:t>kreślenie właściwości termicznych związków chemicznych i ich mieszanin za pomocą mikrokalorymetrii  skaningowej.</w:t>
      </w:r>
    </w:p>
    <w:p w14:paraId="6090E0FA" w14:textId="77777777" w:rsidR="00C8239E" w:rsidRPr="00C8239E" w:rsidRDefault="0095149D" w:rsidP="00C8239E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- LBŚB.PB.72 – p</w:t>
      </w:r>
      <w:r w:rsidR="00C8239E" w:rsidRPr="00C8239E">
        <w:rPr>
          <w:rFonts w:ascii="Arial" w:hAnsi="Arial" w:cs="Arial"/>
          <w:color w:val="auto"/>
          <w:sz w:val="20"/>
          <w:szCs w:val="20"/>
        </w:rPr>
        <w:t>rzyśpieszone starzenie w cyklach zmienno-temperaturowych.</w:t>
      </w:r>
    </w:p>
    <w:p w14:paraId="3113CE68" w14:textId="77777777" w:rsidR="00331245" w:rsidRDefault="00C8239E" w:rsidP="00C8239E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239E">
        <w:rPr>
          <w:rFonts w:ascii="Arial" w:hAnsi="Arial" w:cs="Arial"/>
          <w:sz w:val="20"/>
          <w:szCs w:val="20"/>
        </w:rPr>
        <w:t xml:space="preserve">- </w:t>
      </w:r>
      <w:r w:rsidRPr="000976D4">
        <w:rPr>
          <w:rFonts w:ascii="Arial" w:hAnsi="Arial" w:cs="Arial"/>
          <w:color w:val="000000" w:themeColor="text1"/>
          <w:sz w:val="20"/>
          <w:szCs w:val="20"/>
          <w:rPrChange w:id="7" w:author="BIELIŃSKA Katarzyna" w:date="2025-04-10T10:52:00Z">
            <w:rPr>
              <w:rFonts w:ascii="Arial" w:hAnsi="Arial" w:cs="Arial"/>
              <w:sz w:val="20"/>
              <w:szCs w:val="20"/>
            </w:rPr>
          </w:rPrChange>
        </w:rPr>
        <w:t>Zamawiający</w:t>
      </w:r>
      <w:r w:rsidRPr="00C8239E">
        <w:rPr>
          <w:rFonts w:ascii="Arial" w:hAnsi="Arial" w:cs="Arial"/>
          <w:sz w:val="20"/>
          <w:szCs w:val="20"/>
        </w:rPr>
        <w:t xml:space="preserve"> dostarczy </w:t>
      </w:r>
      <w:r>
        <w:rPr>
          <w:rFonts w:ascii="Arial" w:hAnsi="Arial" w:cs="Arial"/>
          <w:sz w:val="20"/>
          <w:szCs w:val="20"/>
        </w:rPr>
        <w:t xml:space="preserve">wybrane losowo 4 szt. </w:t>
      </w:r>
      <w:r w:rsidR="007F055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yrobu</w:t>
      </w:r>
      <w:r w:rsidR="007F0552">
        <w:rPr>
          <w:rFonts w:ascii="Arial" w:hAnsi="Arial" w:cs="Arial"/>
          <w:sz w:val="20"/>
          <w:szCs w:val="20"/>
        </w:rPr>
        <w:t xml:space="preserve"> </w:t>
      </w:r>
    </w:p>
    <w:p w14:paraId="5FE241B9" w14:textId="77777777" w:rsidR="00C8239E" w:rsidRDefault="00C8239E" w:rsidP="00C8239E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wyniki </w:t>
      </w:r>
      <w:r w:rsidR="00124DB4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 xml:space="preserve">przeprowadzonej analizy należy sporządzić w formie sprawozdania z badań w </w:t>
      </w:r>
      <w:r w:rsidR="007F0552">
        <w:rPr>
          <w:rFonts w:ascii="Arial" w:hAnsi="Arial" w:cs="Arial"/>
          <w:sz w:val="20"/>
          <w:szCs w:val="20"/>
        </w:rPr>
        <w:t>języku</w:t>
      </w:r>
      <w:r w:rsidR="00FB269A">
        <w:rPr>
          <w:rFonts w:ascii="Arial" w:hAnsi="Arial" w:cs="Arial"/>
          <w:sz w:val="20"/>
          <w:szCs w:val="20"/>
        </w:rPr>
        <w:t xml:space="preserve"> polskim i przekazać</w:t>
      </w:r>
      <w:r>
        <w:rPr>
          <w:rFonts w:ascii="Arial" w:hAnsi="Arial" w:cs="Arial"/>
          <w:sz w:val="20"/>
          <w:szCs w:val="20"/>
        </w:rPr>
        <w:t xml:space="preserve"> w </w:t>
      </w:r>
      <w:r w:rsidR="007F0552">
        <w:rPr>
          <w:rFonts w:ascii="Arial" w:hAnsi="Arial" w:cs="Arial"/>
          <w:sz w:val="20"/>
          <w:szCs w:val="20"/>
        </w:rPr>
        <w:t>formie</w:t>
      </w:r>
      <w:r>
        <w:rPr>
          <w:rFonts w:ascii="Arial" w:hAnsi="Arial" w:cs="Arial"/>
          <w:sz w:val="20"/>
          <w:szCs w:val="20"/>
        </w:rPr>
        <w:t xml:space="preserve"> </w:t>
      </w:r>
      <w:r w:rsidR="007F0552">
        <w:rPr>
          <w:rFonts w:ascii="Arial" w:hAnsi="Arial" w:cs="Arial"/>
          <w:sz w:val="20"/>
          <w:szCs w:val="20"/>
        </w:rPr>
        <w:t>elektronicznej</w:t>
      </w:r>
      <w:r>
        <w:rPr>
          <w:rFonts w:ascii="Arial" w:hAnsi="Arial" w:cs="Arial"/>
          <w:sz w:val="20"/>
          <w:szCs w:val="20"/>
        </w:rPr>
        <w:t xml:space="preserve"> n</w:t>
      </w:r>
      <w:r w:rsidR="007F0552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adres</w:t>
      </w:r>
      <w:r w:rsidR="007F0552">
        <w:rPr>
          <w:rFonts w:ascii="Arial" w:hAnsi="Arial" w:cs="Arial"/>
          <w:sz w:val="20"/>
          <w:szCs w:val="20"/>
        </w:rPr>
        <w:t>:……………… oraz papierowej w ilości 1 egzemplarza.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6003D2A" w14:textId="77777777" w:rsidR="0025387D" w:rsidRDefault="0025387D" w:rsidP="00C8239E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wystawienie </w:t>
      </w:r>
      <w:r>
        <w:rPr>
          <w:rFonts w:ascii="Arial" w:hAnsi="Arial" w:cs="Arial"/>
          <w:sz w:val="20"/>
          <w:szCs w:val="20"/>
          <w:u w:val="single"/>
        </w:rPr>
        <w:t>oświadczenia</w:t>
      </w:r>
      <w:r w:rsidRPr="0025387D">
        <w:rPr>
          <w:rFonts w:ascii="Arial" w:hAnsi="Arial" w:cs="Arial"/>
          <w:sz w:val="20"/>
          <w:szCs w:val="20"/>
          <w:u w:val="single"/>
        </w:rPr>
        <w:t xml:space="preserve"> Okresu Przydatności Technicznej (OPT) </w:t>
      </w:r>
      <w:r w:rsidR="006D3E03">
        <w:rPr>
          <w:rFonts w:ascii="Arial" w:hAnsi="Arial" w:cs="Arial"/>
          <w:sz w:val="20"/>
          <w:szCs w:val="20"/>
          <w:u w:val="single"/>
        </w:rPr>
        <w:t xml:space="preserve">na </w:t>
      </w:r>
      <w:r w:rsidR="006D3E03" w:rsidRPr="006D3E03">
        <w:rPr>
          <w:rFonts w:ascii="Arial" w:hAnsi="Arial" w:cs="Arial"/>
          <w:sz w:val="20"/>
          <w:szCs w:val="20"/>
          <w:u w:val="single"/>
        </w:rPr>
        <w:t>10 lat</w:t>
      </w:r>
      <w:r w:rsidR="006D3E03">
        <w:rPr>
          <w:rFonts w:ascii="Arial" w:hAnsi="Arial" w:cs="Arial"/>
          <w:sz w:val="20"/>
          <w:szCs w:val="20"/>
          <w:u w:val="single"/>
        </w:rPr>
        <w:t xml:space="preserve"> </w:t>
      </w:r>
      <w:r w:rsidRPr="0025387D">
        <w:rPr>
          <w:rFonts w:ascii="Arial" w:hAnsi="Arial" w:cs="Arial"/>
          <w:sz w:val="20"/>
          <w:szCs w:val="20"/>
          <w:u w:val="single"/>
        </w:rPr>
        <w:t xml:space="preserve">dla 151 szt. </w:t>
      </w:r>
      <w:r>
        <w:rPr>
          <w:rFonts w:ascii="Arial" w:hAnsi="Arial" w:cs="Arial"/>
          <w:sz w:val="20"/>
          <w:szCs w:val="20"/>
          <w:u w:val="single"/>
        </w:rPr>
        <w:t>sygnalizatorów dymnych</w:t>
      </w:r>
      <w:r w:rsidRPr="0025387D">
        <w:rPr>
          <w:rFonts w:ascii="Arial" w:hAnsi="Arial" w:cs="Arial"/>
          <w:sz w:val="20"/>
          <w:szCs w:val="20"/>
          <w:u w:val="single"/>
        </w:rPr>
        <w:t xml:space="preserve"> miny MMD-P</w:t>
      </w:r>
      <w:r>
        <w:rPr>
          <w:rFonts w:ascii="Arial" w:hAnsi="Arial" w:cs="Arial"/>
          <w:sz w:val="20"/>
          <w:szCs w:val="20"/>
          <w:u w:val="single"/>
        </w:rPr>
        <w:t>.</w:t>
      </w:r>
    </w:p>
    <w:p w14:paraId="52371766" w14:textId="77777777" w:rsidR="00942555" w:rsidRPr="006B17CB" w:rsidRDefault="007F0552" w:rsidP="0094255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53693" w:rsidRPr="00C53693">
        <w:rPr>
          <w:rFonts w:ascii="Arial" w:hAnsi="Arial" w:cs="Arial"/>
          <w:sz w:val="20"/>
          <w:szCs w:val="20"/>
        </w:rPr>
        <w:t>.</w:t>
      </w:r>
      <w:r w:rsidR="00C53693" w:rsidRPr="00C53693">
        <w:rPr>
          <w:rFonts w:ascii="Arial" w:eastAsia="Calibri" w:hAnsi="Arial" w:cs="Arial"/>
          <w:sz w:val="20"/>
          <w:szCs w:val="20"/>
        </w:rPr>
        <w:t xml:space="preserve"> </w:t>
      </w:r>
      <w:r w:rsidR="00D640C6">
        <w:rPr>
          <w:rFonts w:ascii="Arial" w:eastAsia="Times New Roman" w:hAnsi="Arial" w:cs="Arial"/>
          <w:sz w:val="20"/>
          <w:szCs w:val="20"/>
          <w:lang w:eastAsia="ar-SA"/>
        </w:rPr>
        <w:t xml:space="preserve"> Przedstawiciel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ami stron w</w:t>
      </w:r>
      <w:r w:rsidR="00D640C6">
        <w:rPr>
          <w:rFonts w:ascii="Arial" w:eastAsia="Times New Roman" w:hAnsi="Arial" w:cs="Arial"/>
          <w:sz w:val="20"/>
          <w:szCs w:val="20"/>
          <w:lang w:eastAsia="ar-SA"/>
        </w:rPr>
        <w:t xml:space="preserve"> zakresie realizacji umowy 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są:</w:t>
      </w:r>
    </w:p>
    <w:p w14:paraId="2689852A" w14:textId="77777777" w:rsidR="00942555" w:rsidRDefault="007F0552" w:rsidP="00D640C6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 xml:space="preserve">.1. ze strony </w:t>
      </w:r>
      <w:r w:rsidR="00942555" w:rsidRPr="000976D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  <w:rPrChange w:id="8" w:author="BIELIŃSKA Katarzyna" w:date="2025-04-10T10:52:00Z">
            <w:rPr>
              <w:rFonts w:ascii="Arial" w:eastAsia="Times New Roman" w:hAnsi="Arial" w:cs="Arial"/>
              <w:sz w:val="20"/>
              <w:szCs w:val="20"/>
              <w:lang w:eastAsia="ar-SA"/>
            </w:rPr>
          </w:rPrChange>
        </w:rPr>
        <w:t>Zamawiającego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942555">
        <w:rPr>
          <w:rFonts w:ascii="Arial" w:eastAsia="Times New Roman" w:hAnsi="Arial" w:cs="Arial"/>
          <w:sz w:val="20"/>
          <w:szCs w:val="20"/>
          <w:lang w:eastAsia="pl-PL"/>
        </w:rPr>
        <w:t>Szef Służby  ……..……………………...</w:t>
      </w:r>
    </w:p>
    <w:p w14:paraId="04C65F53" w14:textId="77777777" w:rsidR="007A79E7" w:rsidRPr="007E39EE" w:rsidRDefault="007F0552" w:rsidP="007E39EE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 xml:space="preserve">.2. ze </w:t>
      </w:r>
      <w:r w:rsidR="00942555" w:rsidRPr="000976D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  <w:rPrChange w:id="9" w:author="BIELIŃSKA Katarzyna" w:date="2025-04-10T10:52:00Z">
            <w:rPr>
              <w:rFonts w:ascii="Arial" w:eastAsia="Times New Roman" w:hAnsi="Arial" w:cs="Arial"/>
              <w:sz w:val="20"/>
              <w:szCs w:val="20"/>
              <w:lang w:eastAsia="ar-SA"/>
            </w:rPr>
          </w:rPrChange>
        </w:rPr>
        <w:t>strony Wykonawcy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942555"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</w:t>
      </w:r>
      <w:r w:rsidR="007E39EE">
        <w:rPr>
          <w:rFonts w:ascii="Arial" w:eastAsia="Times New Roman" w:hAnsi="Arial" w:cs="Arial"/>
          <w:sz w:val="20"/>
          <w:szCs w:val="20"/>
          <w:lang w:eastAsia="ar-SA"/>
        </w:rPr>
        <w:t>email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</w:t>
      </w:r>
    </w:p>
    <w:p w14:paraId="49439612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14:paraId="40E0FCBE" w14:textId="77777777" w:rsidR="00E26AD8" w:rsidRDefault="00942555" w:rsidP="00E26AD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4"/>
          <w:lang w:eastAsia="ar-SA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>Termin realizacji zamówienia</w:t>
      </w:r>
      <w:r w:rsidR="004D768E">
        <w:rPr>
          <w:rFonts w:ascii="Arial" w:eastAsia="Times New Roman" w:hAnsi="Arial" w:cs="Arial"/>
          <w:sz w:val="20"/>
          <w:szCs w:val="24"/>
          <w:lang w:eastAsia="ar-SA"/>
        </w:rPr>
        <w:t xml:space="preserve"> </w:t>
      </w:r>
      <w:r w:rsidRPr="00A91C8F">
        <w:rPr>
          <w:rFonts w:ascii="Arial" w:eastAsia="Times New Roman" w:hAnsi="Arial" w:cs="Arial"/>
          <w:sz w:val="20"/>
          <w:szCs w:val="24"/>
          <w:lang w:eastAsia="ar-SA"/>
        </w:rPr>
        <w:t xml:space="preserve">: </w:t>
      </w:r>
      <w:r w:rsidR="00331245">
        <w:rPr>
          <w:rFonts w:ascii="Arial" w:eastAsia="Times New Roman" w:hAnsi="Arial" w:cs="Arial"/>
          <w:b/>
          <w:sz w:val="20"/>
          <w:szCs w:val="24"/>
          <w:lang w:eastAsia="ar-SA"/>
        </w:rPr>
        <w:t xml:space="preserve">do </w:t>
      </w:r>
      <w:r w:rsidR="007F0552">
        <w:rPr>
          <w:rFonts w:ascii="Arial" w:eastAsia="Times New Roman" w:hAnsi="Arial" w:cs="Arial"/>
          <w:b/>
          <w:sz w:val="20"/>
          <w:szCs w:val="24"/>
          <w:lang w:eastAsia="ar-SA"/>
        </w:rPr>
        <w:t>31.08.2025r</w:t>
      </w:r>
    </w:p>
    <w:p w14:paraId="124CD473" w14:textId="77777777" w:rsidR="00AF3AF8" w:rsidRPr="00AF3AF8" w:rsidRDefault="00942555" w:rsidP="00AF3AF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14:paraId="287F07EF" w14:textId="77777777" w:rsidR="007F0552" w:rsidRPr="007F0552" w:rsidRDefault="007F0552" w:rsidP="00A40861">
      <w:pPr>
        <w:numPr>
          <w:ilvl w:val="0"/>
          <w:numId w:val="27"/>
        </w:numPr>
        <w:tabs>
          <w:tab w:val="clear" w:pos="644"/>
        </w:tabs>
        <w:spacing w:after="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>Za wykonanie przedmiotu umowy Strony ustalają wynagrodzenie w kwocie ……………. zł brutto (słownie: ………………… zł 00/100) uzgodnione na podstawie złożonej oferty.</w:t>
      </w:r>
    </w:p>
    <w:p w14:paraId="2C603298" w14:textId="77777777" w:rsidR="007F0552" w:rsidRPr="007F0552" w:rsidRDefault="007F0552" w:rsidP="00A40861">
      <w:pPr>
        <w:numPr>
          <w:ilvl w:val="0"/>
          <w:numId w:val="27"/>
        </w:numPr>
        <w:tabs>
          <w:tab w:val="clear" w:pos="644"/>
          <w:tab w:val="num" w:pos="426"/>
        </w:tabs>
        <w:spacing w:after="0" w:line="360" w:lineRule="auto"/>
        <w:ind w:hanging="50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>Ustalona należność obejmuje należny podatek VAT rozliczany wg obowiązujących w tym zakresie przepisów.</w:t>
      </w:r>
    </w:p>
    <w:p w14:paraId="0181B1BC" w14:textId="77777777" w:rsidR="007F0552" w:rsidRPr="007F0552" w:rsidRDefault="007F0552" w:rsidP="00A40861">
      <w:pPr>
        <w:numPr>
          <w:ilvl w:val="0"/>
          <w:numId w:val="27"/>
        </w:numPr>
        <w:tabs>
          <w:tab w:val="clear" w:pos="644"/>
          <w:tab w:val="num" w:pos="426"/>
        </w:tabs>
        <w:spacing w:after="0" w:line="360" w:lineRule="auto"/>
        <w:ind w:hanging="50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>Zaoferowana cena jest stała i obowiązuje przez cały okres trwania umowy.</w:t>
      </w:r>
    </w:p>
    <w:p w14:paraId="678C3BD5" w14:textId="5CE1FEAB" w:rsidR="00A40861" w:rsidRPr="0053151B" w:rsidRDefault="007F0552" w:rsidP="0025387D">
      <w:pPr>
        <w:numPr>
          <w:ilvl w:val="0"/>
          <w:numId w:val="27"/>
        </w:numPr>
        <w:spacing w:after="0" w:line="360" w:lineRule="auto"/>
        <w:ind w:left="360" w:hanging="21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F055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7F0552">
        <w:rPr>
          <w:rFonts w:ascii="Arial" w:hAnsi="Arial"/>
          <w:sz w:val="20"/>
          <w:szCs w:val="20"/>
        </w:rPr>
        <w:t xml:space="preserve">W cenie </w:t>
      </w:r>
      <w:r w:rsidR="00A43611">
        <w:rPr>
          <w:rFonts w:ascii="Arial" w:hAnsi="Arial"/>
          <w:sz w:val="20"/>
          <w:szCs w:val="20"/>
        </w:rPr>
        <w:t>W</w:t>
      </w:r>
      <w:r w:rsidRPr="007F0552">
        <w:rPr>
          <w:rFonts w:ascii="Arial" w:hAnsi="Arial"/>
          <w:sz w:val="20"/>
          <w:szCs w:val="20"/>
        </w:rPr>
        <w:t>ykonawca jest zobowiązany uwzględnić wszystkie koszty związane z realizacją zamówienia.</w:t>
      </w:r>
    </w:p>
    <w:p w14:paraId="09E03F9D" w14:textId="77777777" w:rsidR="00FC16A5" w:rsidRDefault="0053151B" w:rsidP="00FC16A5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b/>
          <w:sz w:val="20"/>
          <w:szCs w:val="20"/>
        </w:rPr>
        <w:t>§4</w:t>
      </w:r>
    </w:p>
    <w:p w14:paraId="7AF511D2" w14:textId="77777777"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 xml:space="preserve">1. W razie zwłoki w wykonaniu przedmiotu umowy, w terminie o którym mowa w §2 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10" w:author="BIELIŃSKA Katarzyna" w:date="2025-04-10T10:52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Zamawiającemu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 przysługuje kara umowna w wysokości 0,2 % wynagrodzenia, o którym mowa w §3</w:t>
      </w:r>
      <w:r w:rsidRPr="00AF6F2E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AF6F2E">
        <w:rPr>
          <w:rFonts w:ascii="Arial" w:hAnsi="Arial" w:cs="Arial"/>
          <w:sz w:val="20"/>
          <w:szCs w:val="20"/>
          <w:lang w:eastAsia="ar-SA"/>
        </w:rPr>
        <w:t>ust.</w:t>
      </w:r>
      <w:del w:id="11" w:author="BIELIŃSKA Katarzyna" w:date="2025-04-10T10:51:00Z">
        <w:r w:rsidRPr="00AF6F2E" w:rsidDel="000976D4">
          <w:rPr>
            <w:rFonts w:ascii="Arial" w:hAnsi="Arial" w:cs="Arial"/>
            <w:sz w:val="20"/>
            <w:szCs w:val="20"/>
            <w:lang w:eastAsia="ar-SA"/>
          </w:rPr>
          <w:delText xml:space="preserve"> </w:delText>
        </w:r>
      </w:del>
      <w:r w:rsidRPr="00AF6F2E">
        <w:rPr>
          <w:rFonts w:ascii="Arial" w:hAnsi="Arial" w:cs="Arial"/>
          <w:sz w:val="20"/>
          <w:szCs w:val="20"/>
          <w:lang w:eastAsia="ar-SA"/>
        </w:rPr>
        <w:t>1</w:t>
      </w:r>
      <w:r w:rsidRPr="00AF6F2E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za każdy dzień zwłoki, jednak nie więcej niż 10% wynagrodzenia, o którym mowa w </w:t>
      </w:r>
      <w:r w:rsidRPr="000976D4">
        <w:rPr>
          <w:rFonts w:ascii="Arial" w:hAnsi="Arial" w:cs="Arial"/>
          <w:color w:val="000000" w:themeColor="text1"/>
          <w:sz w:val="20"/>
          <w:szCs w:val="20"/>
          <w:lang w:eastAsia="ar-SA"/>
          <w:rPrChange w:id="12" w:author="BIELIŃSKA Katarzyna" w:date="2025-04-10T10:51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§3</w:t>
      </w:r>
      <w:r w:rsidRPr="000976D4">
        <w:rPr>
          <w:rFonts w:ascii="Arial" w:hAnsi="Arial" w:cs="Arial"/>
          <w:b/>
          <w:color w:val="000000" w:themeColor="text1"/>
          <w:sz w:val="20"/>
          <w:szCs w:val="20"/>
          <w:lang w:eastAsia="ar-SA"/>
          <w:rPrChange w:id="13" w:author="BIELIŃSKA Katarzyna" w:date="2025-04-10T10:51:00Z">
            <w:rPr>
              <w:rFonts w:ascii="Arial" w:hAnsi="Arial" w:cs="Arial"/>
              <w:b/>
              <w:sz w:val="20"/>
              <w:szCs w:val="20"/>
              <w:lang w:eastAsia="ar-SA"/>
            </w:rPr>
          </w:rPrChange>
        </w:rPr>
        <w:t xml:space="preserve"> </w:t>
      </w:r>
      <w:r w:rsidRPr="000976D4">
        <w:rPr>
          <w:rFonts w:ascii="Arial" w:hAnsi="Arial" w:cs="Arial"/>
          <w:color w:val="000000" w:themeColor="text1"/>
          <w:sz w:val="20"/>
          <w:szCs w:val="20"/>
          <w:lang w:eastAsia="ar-SA"/>
          <w:rPrChange w:id="14" w:author="BIELIŃSKA Katarzyna" w:date="2025-04-10T10:51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ust.</w:t>
      </w:r>
      <w:del w:id="15" w:author="BIELIŃSKA Katarzyna" w:date="2025-04-10T10:51:00Z">
        <w:r w:rsidRPr="000976D4" w:rsidDel="000976D4">
          <w:rPr>
            <w:rFonts w:ascii="Arial" w:hAnsi="Arial" w:cs="Arial"/>
            <w:color w:val="000000" w:themeColor="text1"/>
            <w:sz w:val="20"/>
            <w:szCs w:val="20"/>
            <w:lang w:eastAsia="ar-SA"/>
            <w:rPrChange w:id="16" w:author="BIELIŃSKA Katarzyna" w:date="2025-04-10T10:51:00Z">
              <w:rPr>
                <w:rFonts w:ascii="Arial" w:hAnsi="Arial" w:cs="Arial"/>
                <w:sz w:val="20"/>
                <w:szCs w:val="20"/>
                <w:lang w:eastAsia="ar-SA"/>
              </w:rPr>
            </w:rPrChange>
          </w:rPr>
          <w:delText xml:space="preserve"> </w:delText>
        </w:r>
      </w:del>
      <w:r w:rsidRPr="000976D4">
        <w:rPr>
          <w:rFonts w:ascii="Arial" w:hAnsi="Arial" w:cs="Arial"/>
          <w:color w:val="000000" w:themeColor="text1"/>
          <w:sz w:val="20"/>
          <w:szCs w:val="20"/>
          <w:lang w:eastAsia="ar-SA"/>
          <w:rPrChange w:id="17" w:author="BIELIŃSKA Katarzyna" w:date="2025-04-10T10:51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1. </w:t>
      </w:r>
    </w:p>
    <w:p w14:paraId="26B99070" w14:textId="75885881"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>2. W razie zwłoki w wykonaniu przedmiotu umowy trwającego dłużej niż 10 dni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18" w:author="BIELIŃSKA Katarzyna" w:date="2025-04-10T10:53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, Zamawiający 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może odstąpić od umowy </w:t>
      </w:r>
      <w:r w:rsidR="00A43611" w:rsidRPr="009F3E7D">
        <w:rPr>
          <w:rFonts w:ascii="Arial" w:hAnsi="Arial" w:cs="Arial"/>
          <w:color w:val="FF0000"/>
          <w:sz w:val="20"/>
          <w:szCs w:val="20"/>
          <w:lang w:eastAsia="ar-SA"/>
          <w:rPrChange w:id="19" w:author="BIELIŃSKA Katarzyna" w:date="2025-04-10T10:48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po uprzednim, pisemnym</w:t>
      </w:r>
      <w:r w:rsidRPr="009F3E7D">
        <w:rPr>
          <w:rFonts w:ascii="Arial" w:hAnsi="Arial" w:cs="Arial"/>
          <w:color w:val="FF0000"/>
          <w:sz w:val="20"/>
          <w:szCs w:val="20"/>
          <w:lang w:eastAsia="ar-SA"/>
          <w:rPrChange w:id="20" w:author="BIELIŃSKA Katarzyna" w:date="2025-04-10T10:48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 wyznacz</w:t>
      </w:r>
      <w:r w:rsidR="00A43611" w:rsidRPr="009F3E7D">
        <w:rPr>
          <w:rFonts w:ascii="Arial" w:hAnsi="Arial" w:cs="Arial"/>
          <w:color w:val="FF0000"/>
          <w:sz w:val="20"/>
          <w:szCs w:val="20"/>
          <w:lang w:eastAsia="ar-SA"/>
          <w:rPrChange w:id="21" w:author="BIELIŃSKA Katarzyna" w:date="2025-04-10T10:48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eniu</w:t>
      </w:r>
      <w:r w:rsidRPr="009F3E7D">
        <w:rPr>
          <w:rFonts w:ascii="Arial" w:hAnsi="Arial" w:cs="Arial"/>
          <w:color w:val="FF0000"/>
          <w:sz w:val="20"/>
          <w:szCs w:val="20"/>
          <w:lang w:eastAsia="ar-SA"/>
          <w:rPrChange w:id="22" w:author="BIELIŃSKA Katarzyna" w:date="2025-04-10T10:48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 dodatkowego terminu</w:t>
      </w:r>
      <w:r w:rsidR="00A43611" w:rsidRPr="009F3E7D">
        <w:rPr>
          <w:rFonts w:ascii="Arial" w:hAnsi="Arial" w:cs="Arial"/>
          <w:color w:val="FF0000"/>
          <w:sz w:val="20"/>
          <w:szCs w:val="20"/>
          <w:lang w:eastAsia="ar-SA"/>
          <w:rPrChange w:id="23" w:author="BIELIŃSKA Katarzyna" w:date="2025-04-10T10:48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 wykonania umowy</w:t>
      </w:r>
      <w:r w:rsidRPr="009F3E7D">
        <w:rPr>
          <w:rFonts w:ascii="Arial" w:hAnsi="Arial" w:cs="Arial"/>
          <w:color w:val="FF0000"/>
          <w:sz w:val="20"/>
          <w:szCs w:val="20"/>
          <w:lang w:eastAsia="ar-SA"/>
          <w:rPrChange w:id="24" w:author="BIELIŃSKA Katarzyna" w:date="2025-04-10T10:48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 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i uprawniony jest do żądania kary umownej w wysokości 10% wynagrodzenia, o którym mowa w §3 ust. 1. </w:t>
      </w:r>
    </w:p>
    <w:p w14:paraId="37E6E8F0" w14:textId="0AB8347E"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lastRenderedPageBreak/>
        <w:t xml:space="preserve">3. W przypadku niewykonania lub nienależytego wykonania przedmiotu umowy oraz w przypadku odstąpienia od umowy przez 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25" w:author="BIELIŃSKA Katarzyna" w:date="2025-04-10T10:53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Wykonawcę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 z przyczyn leżących </w:t>
      </w:r>
      <w:r w:rsidR="00A43611" w:rsidRPr="009F3E7D">
        <w:rPr>
          <w:rFonts w:ascii="Arial" w:hAnsi="Arial" w:cs="Arial"/>
          <w:color w:val="FF0000"/>
          <w:sz w:val="20"/>
          <w:szCs w:val="20"/>
          <w:lang w:eastAsia="ar-SA"/>
        </w:rPr>
        <w:t xml:space="preserve">wyłącznie </w:t>
      </w:r>
      <w:r w:rsidRPr="009F3E7D">
        <w:rPr>
          <w:rFonts w:ascii="Arial" w:hAnsi="Arial" w:cs="Arial"/>
          <w:color w:val="FF0000"/>
          <w:sz w:val="20"/>
          <w:szCs w:val="20"/>
          <w:lang w:eastAsia="ar-SA"/>
        </w:rPr>
        <w:t>po stronie Wykonawcy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26" w:author="BIELIŃSKA Katarzyna" w:date="2025-04-10T10:54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Zamawiającemu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 przysługuje kara umowna w wysokości 10% wynagrodzenia, o którym mowa w §3 ust.</w:t>
      </w:r>
      <w:del w:id="27" w:author="BIELIŃSKA Katarzyna" w:date="2025-04-10T10:54:00Z">
        <w:r w:rsidR="00A43611" w:rsidDel="00000597">
          <w:rPr>
            <w:rFonts w:ascii="Arial" w:hAnsi="Arial" w:cs="Arial"/>
            <w:sz w:val="20"/>
            <w:szCs w:val="20"/>
            <w:lang w:eastAsia="ar-SA"/>
          </w:rPr>
          <w:delText> </w:delText>
        </w:r>
      </w:del>
      <w:r w:rsidRPr="00AF6F2E">
        <w:rPr>
          <w:rFonts w:ascii="Arial" w:hAnsi="Arial" w:cs="Arial"/>
          <w:sz w:val="20"/>
          <w:szCs w:val="20"/>
          <w:lang w:eastAsia="ar-SA"/>
        </w:rPr>
        <w:t xml:space="preserve">1. </w:t>
      </w:r>
    </w:p>
    <w:p w14:paraId="30830745" w14:textId="0D7EAC52"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 xml:space="preserve">4. W przypadku odstąpienia przez 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28" w:author="BIELIŃSKA Katarzyna" w:date="2025-04-10T10:54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Zamawiającego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 od umowy z przyczyn leżących po stronie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29" w:author="BIELIŃSKA Katarzyna" w:date="2025-04-10T10:54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Wykonawcy,</w:t>
      </w:r>
      <w:r>
        <w:rPr>
          <w:rFonts w:ascii="Arial" w:hAnsi="Arial" w:cs="Arial"/>
          <w:sz w:val="20"/>
          <w:szCs w:val="20"/>
          <w:lang w:eastAsia="ar-SA"/>
        </w:rPr>
        <w:t xml:space="preserve"> o których mowa w 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30" w:author="BIELIŃSKA Katarzyna" w:date="2025-04-10T10:54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§ 6 </w:t>
      </w:r>
      <w:r w:rsidR="00A43611"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31" w:author="BIELIŃSKA Katarzyna" w:date="2025-04-10T10:54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ust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32" w:author="BIELIŃSKA Katarzyna" w:date="2025-04-10T10:54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.</w:t>
      </w:r>
      <w:del w:id="33" w:author="BIELIŃSKA Katarzyna" w:date="2025-04-10T10:54:00Z">
        <w:r w:rsidRPr="00000597" w:rsidDel="00000597">
          <w:rPr>
            <w:rFonts w:ascii="Arial" w:hAnsi="Arial" w:cs="Arial"/>
            <w:color w:val="000000" w:themeColor="text1"/>
            <w:sz w:val="20"/>
            <w:szCs w:val="20"/>
            <w:lang w:eastAsia="ar-SA"/>
            <w:rPrChange w:id="34" w:author="BIELIŃSKA Katarzyna" w:date="2025-04-10T10:54:00Z">
              <w:rPr>
                <w:rFonts w:ascii="Arial" w:hAnsi="Arial" w:cs="Arial"/>
                <w:sz w:val="20"/>
                <w:szCs w:val="20"/>
                <w:lang w:eastAsia="ar-SA"/>
              </w:rPr>
            </w:rPrChange>
          </w:rPr>
          <w:delText xml:space="preserve"> </w:delText>
        </w:r>
      </w:del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35" w:author="BIELIŃSKA Katarzyna" w:date="2025-04-10T10:54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1</w:t>
      </w:r>
      <w:r w:rsidRPr="009F3E7D">
        <w:rPr>
          <w:rFonts w:ascii="Arial" w:hAnsi="Arial" w:cs="Arial"/>
          <w:color w:val="FF0000"/>
          <w:sz w:val="20"/>
          <w:szCs w:val="20"/>
          <w:lang w:eastAsia="ar-SA"/>
          <w:rPrChange w:id="36" w:author="BIELIŃSKA Katarzyna" w:date="2025-04-10T10:48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, </w:t>
      </w:r>
      <w:r w:rsidR="00A43611" w:rsidRPr="009F3E7D">
        <w:rPr>
          <w:rFonts w:ascii="Arial" w:hAnsi="Arial" w:cs="Arial"/>
          <w:color w:val="FF0000"/>
          <w:sz w:val="20"/>
          <w:szCs w:val="20"/>
          <w:lang w:eastAsia="ar-SA"/>
          <w:rPrChange w:id="37" w:author="BIELIŃSKA Katarzyna" w:date="2025-04-10T10:47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Z</w:t>
      </w:r>
      <w:r w:rsidRPr="009F3E7D">
        <w:rPr>
          <w:rFonts w:ascii="Arial" w:hAnsi="Arial" w:cs="Arial"/>
          <w:color w:val="FF0000"/>
          <w:sz w:val="20"/>
          <w:szCs w:val="20"/>
          <w:lang w:eastAsia="ar-SA"/>
          <w:rPrChange w:id="38" w:author="BIELIŃSKA Katarzyna" w:date="2025-04-10T10:47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amawiającemu 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przysługuje kara umowna w wysokości 10 % wynagrodzenia, o którym mowa w 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39" w:author="BIELIŃSKA Katarzyna" w:date="2025-04-10T10:55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§3 </w:t>
      </w:r>
      <w:r w:rsidR="00A43611"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40" w:author="BIELIŃSKA Katarzyna" w:date="2025-04-10T10:55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ust</w:t>
      </w:r>
      <w:r w:rsidRPr="00000597">
        <w:rPr>
          <w:rFonts w:ascii="Arial" w:hAnsi="Arial" w:cs="Arial"/>
          <w:color w:val="000000" w:themeColor="text1"/>
          <w:sz w:val="20"/>
          <w:szCs w:val="20"/>
          <w:lang w:eastAsia="ar-SA"/>
          <w:rPrChange w:id="41" w:author="BIELIŃSKA Katarzyna" w:date="2025-04-10T10:55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.1</w:t>
      </w:r>
    </w:p>
    <w:p w14:paraId="2DBAB1DE" w14:textId="77777777" w:rsidR="002650EC" w:rsidRPr="00AF6F2E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 xml:space="preserve">5. </w:t>
      </w:r>
      <w:r w:rsidRPr="004F79C4">
        <w:rPr>
          <w:rFonts w:ascii="Arial" w:hAnsi="Arial" w:cs="Arial"/>
          <w:color w:val="000000" w:themeColor="text1"/>
          <w:sz w:val="20"/>
          <w:szCs w:val="20"/>
          <w:lang w:eastAsia="ar-SA"/>
          <w:rPrChange w:id="42" w:author="BIELIŃSKA Katarzyna" w:date="2025-04-10T10:55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>Zamawiający</w:t>
      </w:r>
      <w:r w:rsidRPr="00AF6F2E">
        <w:rPr>
          <w:rFonts w:ascii="Arial" w:hAnsi="Arial" w:cs="Arial"/>
          <w:sz w:val="20"/>
          <w:szCs w:val="20"/>
          <w:lang w:eastAsia="ar-SA"/>
        </w:rPr>
        <w:t xml:space="preserve"> może dochodzić na zasadach ogólnych odszkodowania przewyższającego kary umowne. </w:t>
      </w:r>
    </w:p>
    <w:p w14:paraId="6E465648" w14:textId="77777777" w:rsidR="002650EC" w:rsidRDefault="002650EC" w:rsidP="002650E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AF6F2E">
        <w:rPr>
          <w:rFonts w:ascii="Arial" w:hAnsi="Arial" w:cs="Arial"/>
          <w:sz w:val="20"/>
          <w:szCs w:val="20"/>
          <w:lang w:eastAsia="ar-SA"/>
        </w:rPr>
        <w:t xml:space="preserve">6. </w:t>
      </w:r>
      <w:r w:rsidRPr="004F79C4">
        <w:rPr>
          <w:rFonts w:ascii="Arial" w:hAnsi="Arial" w:cs="Arial"/>
          <w:color w:val="000000" w:themeColor="text1"/>
          <w:sz w:val="20"/>
          <w:szCs w:val="20"/>
          <w:lang w:eastAsia="ar-SA"/>
          <w:rPrChange w:id="43" w:author="BIELIŃSKA Katarzyna" w:date="2025-04-10T10:55:00Z">
            <w:rPr>
              <w:rFonts w:ascii="Arial" w:hAnsi="Arial" w:cs="Arial"/>
              <w:sz w:val="20"/>
              <w:szCs w:val="20"/>
              <w:lang w:eastAsia="ar-SA"/>
            </w:rPr>
          </w:rPrChange>
        </w:rPr>
        <w:t xml:space="preserve">Zamawiający </w:t>
      </w:r>
      <w:r w:rsidRPr="00AF6F2E">
        <w:rPr>
          <w:rFonts w:ascii="Arial" w:hAnsi="Arial" w:cs="Arial"/>
          <w:sz w:val="20"/>
          <w:szCs w:val="20"/>
          <w:lang w:eastAsia="ar-SA"/>
        </w:rPr>
        <w:t>zastrzega sobie możliwość pot</w:t>
      </w:r>
      <w:r>
        <w:rPr>
          <w:rFonts w:ascii="Arial" w:hAnsi="Arial" w:cs="Arial"/>
          <w:sz w:val="20"/>
          <w:szCs w:val="20"/>
          <w:lang w:eastAsia="ar-SA"/>
        </w:rPr>
        <w:t>rącania kar umownych z faktury.</w:t>
      </w:r>
    </w:p>
    <w:p w14:paraId="1B68F0AF" w14:textId="77777777" w:rsidR="0053151B" w:rsidRPr="00FC16A5" w:rsidRDefault="0053151B" w:rsidP="00FC16A5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b/>
          <w:color w:val="000000"/>
          <w:sz w:val="20"/>
          <w:szCs w:val="20"/>
          <w:lang w:eastAsia="pl-PL"/>
        </w:rPr>
        <w:t>§ 5</w:t>
      </w:r>
    </w:p>
    <w:p w14:paraId="23E62C0A" w14:textId="77777777"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color w:val="000000"/>
          <w:lang w:eastAsia="pl-PL"/>
        </w:rPr>
      </w:pPr>
      <w:r w:rsidRPr="0053151B">
        <w:rPr>
          <w:rFonts w:ascii="Arial" w:hAnsi="Arial" w:cs="Arial"/>
          <w:color w:val="000000"/>
          <w:lang w:eastAsia="pl-PL"/>
        </w:rPr>
        <w:t>Strony ustalają, że rozliczenie za przedmiot umowy nastąpi na podstawie faktur</w:t>
      </w:r>
      <w:r>
        <w:rPr>
          <w:rFonts w:ascii="Arial" w:hAnsi="Arial" w:cs="Arial"/>
          <w:color w:val="000000"/>
          <w:lang w:eastAsia="pl-PL"/>
        </w:rPr>
        <w:t>y, którą</w:t>
      </w:r>
      <w:r w:rsidRPr="0053151B">
        <w:rPr>
          <w:rFonts w:ascii="Arial" w:hAnsi="Arial" w:cs="Arial"/>
          <w:color w:val="000000"/>
          <w:lang w:eastAsia="pl-PL"/>
        </w:rPr>
        <w:t xml:space="preserve"> </w:t>
      </w:r>
      <w:r w:rsidRPr="004F79C4">
        <w:rPr>
          <w:rFonts w:ascii="Arial" w:hAnsi="Arial" w:cs="Arial"/>
          <w:color w:val="000000" w:themeColor="text1"/>
          <w:lang w:eastAsia="pl-PL"/>
          <w:rPrChange w:id="44" w:author="BIELIŃSKA Katarzyna" w:date="2025-04-10T10:55:00Z">
            <w:rPr>
              <w:rFonts w:ascii="Arial" w:hAnsi="Arial" w:cs="Arial"/>
              <w:color w:val="000000"/>
              <w:lang w:eastAsia="pl-PL"/>
            </w:rPr>
          </w:rPrChange>
        </w:rPr>
        <w:t xml:space="preserve">Wykonawca </w:t>
      </w:r>
      <w:r w:rsidRPr="0053151B">
        <w:rPr>
          <w:rFonts w:ascii="Arial" w:hAnsi="Arial" w:cs="Arial"/>
          <w:color w:val="000000"/>
          <w:lang w:eastAsia="pl-PL"/>
        </w:rPr>
        <w:t xml:space="preserve">przedłoży  w ciągu 7 dni  po </w:t>
      </w:r>
      <w:r w:rsidR="00095AC0">
        <w:rPr>
          <w:rFonts w:ascii="Arial" w:hAnsi="Arial" w:cs="Arial"/>
          <w:color w:val="000000"/>
          <w:lang w:eastAsia="pl-PL"/>
        </w:rPr>
        <w:t>zakończeniu usługi</w:t>
      </w:r>
      <w:r w:rsidRPr="0053151B">
        <w:rPr>
          <w:rFonts w:ascii="Arial" w:hAnsi="Arial" w:cs="Arial"/>
          <w:color w:val="000000"/>
          <w:lang w:eastAsia="pl-PL"/>
        </w:rPr>
        <w:t xml:space="preserve"> wraz z potwierdzonym przez strony protokołem odbioru (załącznik nr </w:t>
      </w:r>
      <w:r w:rsidR="00095AC0">
        <w:rPr>
          <w:rFonts w:ascii="Arial" w:hAnsi="Arial" w:cs="Arial"/>
          <w:color w:val="000000"/>
          <w:lang w:eastAsia="pl-PL"/>
        </w:rPr>
        <w:t>2</w:t>
      </w:r>
      <w:r w:rsidRPr="0053151B">
        <w:rPr>
          <w:rFonts w:ascii="Arial" w:hAnsi="Arial" w:cs="Arial"/>
          <w:color w:val="000000"/>
          <w:lang w:eastAsia="pl-PL"/>
        </w:rPr>
        <w:t xml:space="preserve"> do umowy).</w:t>
      </w:r>
    </w:p>
    <w:p w14:paraId="50343387" w14:textId="2B55F02E"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color w:val="000000"/>
          <w:lang w:eastAsia="pl-PL"/>
        </w:rPr>
      </w:pPr>
      <w:r w:rsidRPr="0053151B">
        <w:rPr>
          <w:rFonts w:ascii="Arial" w:hAnsi="Arial" w:cs="Arial"/>
          <w:lang w:eastAsia="pl-PL"/>
        </w:rPr>
        <w:t xml:space="preserve">Zamawiający oświadcza, że jest uprawniony do otrzymywania </w:t>
      </w:r>
      <w:r w:rsidRPr="009F3E7D">
        <w:rPr>
          <w:rFonts w:ascii="Arial" w:hAnsi="Arial" w:cs="Arial"/>
          <w:color w:val="FF0000"/>
          <w:lang w:eastAsia="pl-PL"/>
          <w:rPrChange w:id="45" w:author="BIELIŃSKA Katarzyna" w:date="2025-04-10T10:49:00Z">
            <w:rPr>
              <w:rFonts w:ascii="Arial" w:hAnsi="Arial" w:cs="Arial"/>
              <w:lang w:eastAsia="pl-PL"/>
            </w:rPr>
          </w:rPrChange>
        </w:rPr>
        <w:t>faktur</w:t>
      </w:r>
      <w:r w:rsidRPr="0053151B">
        <w:rPr>
          <w:rFonts w:ascii="Arial" w:hAnsi="Arial" w:cs="Arial"/>
          <w:lang w:eastAsia="pl-PL"/>
        </w:rPr>
        <w:t xml:space="preserve"> i upoważnia </w:t>
      </w:r>
      <w:r w:rsidR="00A43611" w:rsidRPr="004F79C4">
        <w:rPr>
          <w:rFonts w:ascii="Arial" w:hAnsi="Arial" w:cs="Arial"/>
          <w:color w:val="FF0000"/>
          <w:lang w:eastAsia="pl-PL"/>
          <w:rPrChange w:id="46" w:author="BIELIŃSKA Katarzyna" w:date="2025-04-10T10:55:00Z">
            <w:rPr>
              <w:rFonts w:ascii="Arial" w:hAnsi="Arial" w:cs="Arial"/>
              <w:lang w:eastAsia="pl-PL"/>
            </w:rPr>
          </w:rPrChange>
        </w:rPr>
        <w:t>W</w:t>
      </w:r>
      <w:r w:rsidRPr="004F79C4">
        <w:rPr>
          <w:rFonts w:ascii="Arial" w:hAnsi="Arial" w:cs="Arial"/>
          <w:color w:val="FF0000"/>
          <w:lang w:eastAsia="pl-PL"/>
          <w:rPrChange w:id="47" w:author="BIELIŃSKA Katarzyna" w:date="2025-04-10T10:55:00Z">
            <w:rPr>
              <w:rFonts w:ascii="Arial" w:hAnsi="Arial" w:cs="Arial"/>
              <w:lang w:eastAsia="pl-PL"/>
            </w:rPr>
          </w:rPrChange>
        </w:rPr>
        <w:t>ykonawcę</w:t>
      </w:r>
      <w:r w:rsidRPr="0053151B">
        <w:rPr>
          <w:rFonts w:ascii="Arial" w:hAnsi="Arial" w:cs="Arial"/>
          <w:lang w:eastAsia="pl-PL"/>
        </w:rPr>
        <w:t xml:space="preserve"> do wystawiania faktur bez żądania podpisu </w:t>
      </w:r>
      <w:r w:rsidR="00A43611" w:rsidRPr="004F79C4">
        <w:rPr>
          <w:rFonts w:ascii="Arial" w:hAnsi="Arial" w:cs="Arial"/>
          <w:color w:val="FF0000"/>
          <w:lang w:eastAsia="pl-PL"/>
          <w:rPrChange w:id="48" w:author="BIELIŃSKA Katarzyna" w:date="2025-04-10T10:56:00Z">
            <w:rPr>
              <w:rFonts w:ascii="Arial" w:hAnsi="Arial" w:cs="Arial"/>
              <w:lang w:eastAsia="pl-PL"/>
            </w:rPr>
          </w:rPrChange>
        </w:rPr>
        <w:t>Z</w:t>
      </w:r>
      <w:r w:rsidRPr="004F79C4">
        <w:rPr>
          <w:rFonts w:ascii="Arial" w:hAnsi="Arial" w:cs="Arial"/>
          <w:color w:val="FF0000"/>
          <w:lang w:eastAsia="pl-PL"/>
          <w:rPrChange w:id="49" w:author="BIELIŃSKA Katarzyna" w:date="2025-04-10T10:56:00Z">
            <w:rPr>
              <w:rFonts w:ascii="Arial" w:hAnsi="Arial" w:cs="Arial"/>
              <w:lang w:eastAsia="pl-PL"/>
            </w:rPr>
          </w:rPrChange>
        </w:rPr>
        <w:t>amawiającego</w:t>
      </w:r>
      <w:r w:rsidRPr="0053151B">
        <w:rPr>
          <w:rFonts w:ascii="Arial" w:hAnsi="Arial" w:cs="Arial"/>
          <w:lang w:eastAsia="pl-PL"/>
        </w:rPr>
        <w:t xml:space="preserve">. </w:t>
      </w:r>
    </w:p>
    <w:p w14:paraId="7DA9AF36" w14:textId="77777777" w:rsidR="0053151B" w:rsidRPr="0053151B" w:rsidRDefault="0053151B" w:rsidP="0053151B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 xml:space="preserve">Nr NIP Zamawiającego:  </w:t>
      </w:r>
      <w:r w:rsidRPr="0053151B">
        <w:rPr>
          <w:rFonts w:ascii="Arial" w:hAnsi="Arial" w:cs="Arial"/>
          <w:b/>
          <w:sz w:val="20"/>
          <w:szCs w:val="20"/>
          <w:lang w:eastAsia="pl-PL"/>
        </w:rPr>
        <w:t>586-010-45-52</w:t>
      </w:r>
    </w:p>
    <w:p w14:paraId="71B39D68" w14:textId="1AEBD35B" w:rsidR="0053151B" w:rsidRPr="0053151B" w:rsidRDefault="00A43611" w:rsidP="0053151B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</w:t>
      </w:r>
      <w:r w:rsidR="0053151B" w:rsidRPr="0053151B">
        <w:rPr>
          <w:rFonts w:ascii="Arial" w:hAnsi="Arial" w:cs="Arial"/>
          <w:sz w:val="20"/>
          <w:szCs w:val="20"/>
          <w:lang w:eastAsia="pl-PL"/>
        </w:rPr>
        <w:t>ykonawca oświadcza, że jest płatnikiem podatku VAT.</w:t>
      </w:r>
    </w:p>
    <w:p w14:paraId="12AA831D" w14:textId="452512BA" w:rsidR="0053151B" w:rsidRPr="0053151B" w:rsidRDefault="0053151B" w:rsidP="0053151B">
      <w:pPr>
        <w:tabs>
          <w:tab w:val="left" w:pos="284"/>
          <w:tab w:val="left" w:pos="6465"/>
        </w:tabs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 xml:space="preserve">Nr NIP Wykonawcy:  </w:t>
      </w:r>
      <w:del w:id="50" w:author="BIELIŃSKA Katarzyna" w:date="2025-04-10T10:49:00Z">
        <w:r w:rsidR="00ED5E8B" w:rsidDel="009F3E7D">
          <w:rPr>
            <w:rFonts w:ascii="Arial" w:hAnsi="Arial" w:cs="Arial"/>
            <w:sz w:val="20"/>
            <w:szCs w:val="20"/>
            <w:lang w:eastAsia="pl-PL"/>
          </w:rPr>
          <w:delText>125 00 00 208</w:delText>
        </w:r>
      </w:del>
      <w:r w:rsidRPr="0053151B">
        <w:rPr>
          <w:rFonts w:ascii="Arial" w:hAnsi="Arial" w:cs="Arial"/>
          <w:sz w:val="20"/>
          <w:szCs w:val="20"/>
          <w:lang w:eastAsia="pl-PL"/>
        </w:rPr>
        <w:tab/>
      </w:r>
    </w:p>
    <w:p w14:paraId="3274AB67" w14:textId="3C2852C0"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lang w:eastAsia="pl-PL"/>
        </w:rPr>
      </w:pPr>
      <w:r w:rsidRPr="0053151B">
        <w:rPr>
          <w:rFonts w:ascii="Arial" w:hAnsi="Arial" w:cs="Arial"/>
          <w:lang w:eastAsia="pl-PL"/>
        </w:rPr>
        <w:t xml:space="preserve">Należność przysługująca </w:t>
      </w:r>
      <w:r w:rsidR="00A43611">
        <w:rPr>
          <w:rFonts w:ascii="Arial" w:hAnsi="Arial" w:cs="Arial"/>
          <w:lang w:eastAsia="pl-PL"/>
        </w:rPr>
        <w:t>W</w:t>
      </w:r>
      <w:r w:rsidRPr="0053151B">
        <w:rPr>
          <w:rFonts w:ascii="Arial" w:hAnsi="Arial" w:cs="Arial"/>
          <w:lang w:eastAsia="pl-PL"/>
        </w:rPr>
        <w:t xml:space="preserve">ykonawcy płatna będzie z konta bankowego Zamawiającego, na konto bankowe </w:t>
      </w:r>
      <w:r w:rsidR="00A43611" w:rsidRPr="00E27138">
        <w:rPr>
          <w:rFonts w:ascii="Arial" w:hAnsi="Arial" w:cs="Arial"/>
          <w:color w:val="FF0000"/>
          <w:lang w:eastAsia="pl-PL"/>
          <w:rPrChange w:id="51" w:author="BIELIŃSKA Katarzyna" w:date="2025-04-10T10:59:00Z">
            <w:rPr>
              <w:rFonts w:ascii="Arial" w:hAnsi="Arial" w:cs="Arial"/>
              <w:lang w:eastAsia="pl-PL"/>
            </w:rPr>
          </w:rPrChange>
        </w:rPr>
        <w:t>W</w:t>
      </w:r>
      <w:r w:rsidRPr="00E27138">
        <w:rPr>
          <w:rFonts w:ascii="Arial" w:hAnsi="Arial" w:cs="Arial"/>
          <w:color w:val="FF0000"/>
          <w:lang w:eastAsia="pl-PL"/>
          <w:rPrChange w:id="52" w:author="BIELIŃSKA Katarzyna" w:date="2025-04-10T10:59:00Z">
            <w:rPr>
              <w:rFonts w:ascii="Arial" w:hAnsi="Arial" w:cs="Arial"/>
              <w:lang w:eastAsia="pl-PL"/>
            </w:rPr>
          </w:rPrChange>
        </w:rPr>
        <w:t>ykonawcy</w:t>
      </w:r>
      <w:r w:rsidR="00A43611" w:rsidRPr="00E27138">
        <w:rPr>
          <w:rFonts w:ascii="Arial" w:hAnsi="Arial" w:cs="Arial"/>
          <w:color w:val="FF0000"/>
          <w:lang w:eastAsia="pl-PL"/>
          <w:rPrChange w:id="53" w:author="BIELIŃSKA Katarzyna" w:date="2025-04-10T10:59:00Z">
            <w:rPr>
              <w:rFonts w:ascii="Arial" w:hAnsi="Arial" w:cs="Arial"/>
              <w:lang w:eastAsia="pl-PL"/>
            </w:rPr>
          </w:rPrChange>
        </w:rPr>
        <w:t xml:space="preserve"> </w:t>
      </w:r>
      <w:r w:rsidR="00A43611" w:rsidRPr="00056045">
        <w:rPr>
          <w:rFonts w:ascii="Arial" w:hAnsi="Arial" w:cs="Arial"/>
          <w:color w:val="FF0000"/>
          <w:lang w:eastAsia="pl-PL"/>
          <w:rPrChange w:id="54" w:author="BIELIŃSKA Katarzyna" w:date="2025-04-10T10:49:00Z">
            <w:rPr>
              <w:rFonts w:ascii="Arial" w:hAnsi="Arial" w:cs="Arial"/>
              <w:lang w:eastAsia="pl-PL"/>
            </w:rPr>
          </w:rPrChange>
        </w:rPr>
        <w:t>wskazane na fakturze</w:t>
      </w:r>
      <w:r w:rsidR="00A43611">
        <w:rPr>
          <w:rFonts w:ascii="Arial" w:hAnsi="Arial" w:cs="Arial"/>
          <w:lang w:eastAsia="pl-PL"/>
        </w:rPr>
        <w:t>.</w:t>
      </w:r>
    </w:p>
    <w:p w14:paraId="40E06D47" w14:textId="77777777"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lang w:eastAsia="pl-PL"/>
        </w:rPr>
      </w:pPr>
      <w:r w:rsidRPr="0053151B">
        <w:rPr>
          <w:rFonts w:ascii="Arial" w:hAnsi="Arial" w:cs="Arial"/>
          <w:lang w:eastAsia="pl-PL"/>
        </w:rPr>
        <w:t>Należność płatna będzie przelewem w ciągu 21 dni po otrzymaniu prawidłowo wystawionej faktury.</w:t>
      </w:r>
    </w:p>
    <w:p w14:paraId="7CCD14FB" w14:textId="77777777"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lang w:eastAsia="pl-PL"/>
        </w:rPr>
      </w:pPr>
      <w:r w:rsidRPr="0053151B">
        <w:rPr>
          <w:rFonts w:ascii="Arial" w:hAnsi="Arial" w:cs="Arial"/>
        </w:rPr>
        <w:t>Podstawą do wystawienia faktury będzie podpisany przez strony protokół odbioru.</w:t>
      </w:r>
    </w:p>
    <w:p w14:paraId="62AAD95E" w14:textId="77777777" w:rsidR="0053151B" w:rsidRPr="0053151B" w:rsidRDefault="0053151B" w:rsidP="0053151B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lang w:eastAsia="pl-PL"/>
        </w:rPr>
      </w:pPr>
      <w:r w:rsidRPr="0053151B">
        <w:rPr>
          <w:rFonts w:ascii="Arial" w:hAnsi="Arial" w:cs="Arial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4F61D279" w14:textId="77777777" w:rsidR="0053151B" w:rsidRPr="002650EC" w:rsidRDefault="0053151B" w:rsidP="002650EC">
      <w:pPr>
        <w:pStyle w:val="Akapitzlist"/>
        <w:numPr>
          <w:ilvl w:val="0"/>
          <w:numId w:val="33"/>
        </w:numPr>
        <w:tabs>
          <w:tab w:val="left" w:pos="284"/>
        </w:tabs>
        <w:suppressAutoHyphens w:val="0"/>
        <w:spacing w:line="360" w:lineRule="auto"/>
        <w:ind w:left="0" w:firstLine="0"/>
        <w:jc w:val="both"/>
        <w:rPr>
          <w:rFonts w:ascii="Arial" w:hAnsi="Arial" w:cs="Arial"/>
          <w:b/>
          <w:lang w:eastAsia="pl-PL"/>
        </w:rPr>
      </w:pPr>
      <w:r w:rsidRPr="0053151B">
        <w:rPr>
          <w:rFonts w:ascii="Arial" w:hAnsi="Arial" w:cs="Arial"/>
        </w:rPr>
        <w:t>W przypadku, gdy Zamawiający stwierdzi, iż wskazany przez Wykonawcę rachunek bankowy nie znajduje się w rejestrze, o którym mowa w ust. 6, Zamawiający zastrzega sobie prawo do dokonania płatności na dowolnie wybrany z tego rejestru rachunek bankowy Wykonawcy.</w:t>
      </w:r>
    </w:p>
    <w:p w14:paraId="76D4584D" w14:textId="77777777" w:rsidR="0053151B" w:rsidRPr="0053151B" w:rsidRDefault="0053151B" w:rsidP="0053151B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3151B">
        <w:rPr>
          <w:rFonts w:ascii="Arial" w:hAnsi="Arial"/>
          <w:b/>
          <w:sz w:val="20"/>
          <w:szCs w:val="20"/>
          <w:lang w:eastAsia="pl-PL"/>
        </w:rPr>
        <w:t>§ 6</w:t>
      </w:r>
    </w:p>
    <w:p w14:paraId="4B4C74D6" w14:textId="77777777" w:rsidR="0053151B" w:rsidRPr="0053151B" w:rsidRDefault="0053151B" w:rsidP="0053151B">
      <w:pPr>
        <w:numPr>
          <w:ilvl w:val="0"/>
          <w:numId w:val="34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3151B">
        <w:rPr>
          <w:rFonts w:ascii="Arial" w:hAnsi="Arial" w:cs="Arial"/>
          <w:bCs/>
          <w:sz w:val="20"/>
          <w:szCs w:val="20"/>
        </w:rPr>
        <w:t>Zamawiający</w:t>
      </w:r>
      <w:r w:rsidRPr="0053151B">
        <w:rPr>
          <w:rFonts w:ascii="Arial" w:hAnsi="Arial" w:cs="Arial"/>
          <w:sz w:val="20"/>
          <w:szCs w:val="20"/>
        </w:rPr>
        <w:t xml:space="preserve"> może odstąpić od umowy w trybie natychmiastowym, w przypadku gdy:</w:t>
      </w:r>
    </w:p>
    <w:p w14:paraId="4F2B211D" w14:textId="71FB67DD" w:rsidR="0053151B" w:rsidRPr="0053151B" w:rsidRDefault="0053151B" w:rsidP="0053151B">
      <w:pPr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 xml:space="preserve">zostanie otwarta likwidacja </w:t>
      </w:r>
      <w:r w:rsidR="00A43611" w:rsidRPr="00732A3F">
        <w:rPr>
          <w:rFonts w:ascii="Arial" w:hAnsi="Arial" w:cs="Arial"/>
          <w:color w:val="FF0000"/>
          <w:sz w:val="20"/>
          <w:szCs w:val="20"/>
          <w:rPrChange w:id="55" w:author="BIELIŃSKA Katarzyna" w:date="2025-04-10T11:01:00Z">
            <w:rPr>
              <w:rFonts w:ascii="Arial" w:hAnsi="Arial" w:cs="Arial"/>
              <w:sz w:val="20"/>
              <w:szCs w:val="20"/>
            </w:rPr>
          </w:rPrChange>
        </w:rPr>
        <w:t>W</w:t>
      </w:r>
      <w:r w:rsidRPr="00732A3F">
        <w:rPr>
          <w:rFonts w:ascii="Arial" w:hAnsi="Arial" w:cs="Arial"/>
          <w:color w:val="FF0000"/>
          <w:sz w:val="20"/>
          <w:szCs w:val="20"/>
          <w:rPrChange w:id="56" w:author="BIELIŃSKA Katarzyna" w:date="2025-04-10T11:01:00Z">
            <w:rPr>
              <w:rFonts w:ascii="Arial" w:hAnsi="Arial" w:cs="Arial"/>
              <w:sz w:val="20"/>
              <w:szCs w:val="20"/>
            </w:rPr>
          </w:rPrChange>
        </w:rPr>
        <w:t>ykonawcy</w:t>
      </w:r>
      <w:r w:rsidRPr="0053151B">
        <w:rPr>
          <w:rFonts w:ascii="Arial" w:hAnsi="Arial" w:cs="Arial"/>
          <w:sz w:val="20"/>
          <w:szCs w:val="20"/>
        </w:rPr>
        <w:t>;</w:t>
      </w:r>
    </w:p>
    <w:p w14:paraId="44A23A8A" w14:textId="77777777" w:rsidR="0053151B" w:rsidRPr="0053151B" w:rsidRDefault="0053151B" w:rsidP="0053151B">
      <w:pPr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 xml:space="preserve">zostanie wydany nakaz zajęcia majątku wykonawcy w wysokości przekraczającej 20% kapitału zakładowego, co może zagrażać wykonaniu przedmiotu umowy; </w:t>
      </w:r>
    </w:p>
    <w:p w14:paraId="1EAC9448" w14:textId="43846C06" w:rsidR="0053151B" w:rsidRPr="0053151B" w:rsidRDefault="0053151B" w:rsidP="0053151B">
      <w:pPr>
        <w:numPr>
          <w:ilvl w:val="0"/>
          <w:numId w:val="29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 xml:space="preserve"> </w:t>
      </w:r>
      <w:r w:rsidR="00A43611" w:rsidRPr="00732A3F">
        <w:rPr>
          <w:rFonts w:ascii="Arial" w:hAnsi="Arial" w:cs="Arial"/>
          <w:color w:val="FF0000"/>
          <w:sz w:val="20"/>
          <w:szCs w:val="20"/>
          <w:rPrChange w:id="57" w:author="BIELIŃSKA Katarzyna" w:date="2025-04-10T11:01:00Z">
            <w:rPr>
              <w:rFonts w:ascii="Arial" w:hAnsi="Arial" w:cs="Arial"/>
              <w:sz w:val="20"/>
              <w:szCs w:val="20"/>
            </w:rPr>
          </w:rPrChange>
        </w:rPr>
        <w:t>W</w:t>
      </w:r>
      <w:r w:rsidRPr="00732A3F">
        <w:rPr>
          <w:rFonts w:ascii="Arial" w:hAnsi="Arial" w:cs="Arial"/>
          <w:color w:val="FF0000"/>
          <w:sz w:val="20"/>
          <w:szCs w:val="20"/>
          <w:rPrChange w:id="58" w:author="BIELIŃSKA Katarzyna" w:date="2025-04-10T11:01:00Z">
            <w:rPr>
              <w:rFonts w:ascii="Arial" w:hAnsi="Arial" w:cs="Arial"/>
              <w:sz w:val="20"/>
              <w:szCs w:val="20"/>
            </w:rPr>
          </w:rPrChange>
        </w:rPr>
        <w:t>ykonawca</w:t>
      </w:r>
      <w:r w:rsidRPr="0053151B">
        <w:rPr>
          <w:rFonts w:ascii="Arial" w:hAnsi="Arial" w:cs="Arial"/>
          <w:sz w:val="20"/>
          <w:szCs w:val="20"/>
        </w:rPr>
        <w:t xml:space="preserve"> nie będzie wykonywał przedmiotu umowy z wymaganą starannością oraz realizował ją niewłaściwie i niezgodnie z umową, po uprzednim wezwaniu ze wskazaniem obszarów, które w ocenie Zamawiającego są nienależycie wykonywane i wyznaczeniu dodatkowego odpowiedniego terminu na zmianę sposobu wykonywania umowy przez </w:t>
      </w:r>
      <w:r w:rsidR="00A43611" w:rsidRPr="00732A3F">
        <w:rPr>
          <w:rFonts w:ascii="Arial" w:hAnsi="Arial" w:cs="Arial"/>
          <w:color w:val="FF0000"/>
          <w:sz w:val="20"/>
          <w:szCs w:val="20"/>
          <w:rPrChange w:id="59" w:author="BIELIŃSKA Katarzyna" w:date="2025-04-10T11:01:00Z">
            <w:rPr>
              <w:rFonts w:ascii="Arial" w:hAnsi="Arial" w:cs="Arial"/>
              <w:sz w:val="20"/>
              <w:szCs w:val="20"/>
            </w:rPr>
          </w:rPrChange>
        </w:rPr>
        <w:t>W</w:t>
      </w:r>
      <w:r w:rsidRPr="00732A3F">
        <w:rPr>
          <w:rFonts w:ascii="Arial" w:hAnsi="Arial" w:cs="Arial"/>
          <w:color w:val="FF0000"/>
          <w:sz w:val="20"/>
          <w:szCs w:val="20"/>
          <w:rPrChange w:id="60" w:author="BIELIŃSKA Katarzyna" w:date="2025-04-10T11:01:00Z">
            <w:rPr>
              <w:rFonts w:ascii="Arial" w:hAnsi="Arial" w:cs="Arial"/>
              <w:sz w:val="20"/>
              <w:szCs w:val="20"/>
            </w:rPr>
          </w:rPrChange>
        </w:rPr>
        <w:t>ykonawcę</w:t>
      </w:r>
      <w:r w:rsidRPr="0053151B">
        <w:rPr>
          <w:rFonts w:ascii="Arial" w:hAnsi="Arial" w:cs="Arial"/>
          <w:sz w:val="20"/>
          <w:szCs w:val="20"/>
        </w:rPr>
        <w:t xml:space="preserve">; </w:t>
      </w:r>
    </w:p>
    <w:p w14:paraId="5DC140F5" w14:textId="77777777" w:rsidR="0053151B" w:rsidRPr="0053151B" w:rsidRDefault="0053151B" w:rsidP="0053151B">
      <w:pPr>
        <w:numPr>
          <w:ilvl w:val="0"/>
          <w:numId w:val="3"/>
        </w:num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>w  razie wystąpienia istotnej zmiany okoliczności powodującej, że wykonanie umowy nie leży w interesie publicznym, a Wykonawca może żądać od Zamawiającego zapłaty wynagrodzenia odpowiadającego zakresowi zrealizowanej części umowy.</w:t>
      </w:r>
    </w:p>
    <w:p w14:paraId="59E5D6B0" w14:textId="77777777" w:rsidR="0053151B" w:rsidRPr="0053151B" w:rsidRDefault="0053151B" w:rsidP="00531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t xml:space="preserve">2. W przypadku powierzenia wykonania części zamówienia osobom trzecim Wykonawca ponosi pełną odpowiedzialność za ich należyte wykonanie </w:t>
      </w:r>
      <w:r w:rsidRPr="0053151B">
        <w:rPr>
          <w:rFonts w:ascii="Arial" w:hAnsi="Arial"/>
          <w:color w:val="000000"/>
          <w:sz w:val="20"/>
          <w:szCs w:val="20"/>
        </w:rPr>
        <w:t>zgodnie z dokumentacją, normami i obowiązującymi przepisami.</w:t>
      </w:r>
    </w:p>
    <w:p w14:paraId="6169F60D" w14:textId="77777777" w:rsidR="0053151B" w:rsidRPr="0053151B" w:rsidRDefault="0053151B" w:rsidP="0053151B">
      <w:p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151B">
        <w:rPr>
          <w:rFonts w:ascii="Arial" w:hAnsi="Arial" w:cs="Arial"/>
          <w:sz w:val="20"/>
          <w:szCs w:val="20"/>
        </w:rPr>
        <w:lastRenderedPageBreak/>
        <w:t>3.  Wykonawca nie może przenosić praw i obowiązków wynikających z niniejszej umowy na osoby trzecie bez pisemnej zgody Zamawiającego.</w:t>
      </w:r>
    </w:p>
    <w:p w14:paraId="391141F1" w14:textId="77777777" w:rsidR="0053151B" w:rsidRPr="0053151B" w:rsidRDefault="0053151B" w:rsidP="0053151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53151B">
        <w:rPr>
          <w:rFonts w:ascii="Arial" w:hAnsi="Arial" w:cs="Arial"/>
          <w:b/>
          <w:sz w:val="20"/>
          <w:szCs w:val="20"/>
          <w:lang w:eastAsia="pl-PL"/>
        </w:rPr>
        <w:t>§ 7</w:t>
      </w:r>
    </w:p>
    <w:p w14:paraId="661B7FA2" w14:textId="52445461" w:rsidR="0053151B" w:rsidRPr="00EB5A83" w:rsidRDefault="0053151B" w:rsidP="0053151B">
      <w:pPr>
        <w:numPr>
          <w:ilvl w:val="0"/>
          <w:numId w:val="5"/>
        </w:numPr>
        <w:tabs>
          <w:tab w:val="clear" w:pos="787"/>
          <w:tab w:val="num" w:pos="0"/>
          <w:tab w:val="left" w:pos="142"/>
        </w:tabs>
        <w:spacing w:after="0" w:line="360" w:lineRule="auto"/>
        <w:ind w:left="0" w:firstLine="0"/>
        <w:jc w:val="both"/>
        <w:rPr>
          <w:rFonts w:ascii="Arial" w:hAnsi="Arial" w:cs="Arial"/>
          <w:color w:val="FF0000"/>
          <w:sz w:val="20"/>
          <w:szCs w:val="20"/>
          <w:lang w:eastAsia="pl-PL"/>
          <w:rPrChange w:id="61" w:author="BIELIŃSKA Katarzyna" w:date="2025-04-10T11:02:00Z">
            <w:rPr>
              <w:rFonts w:ascii="Arial" w:hAnsi="Arial" w:cs="Arial"/>
              <w:color w:val="000000"/>
              <w:sz w:val="20"/>
              <w:szCs w:val="20"/>
              <w:lang w:eastAsia="pl-PL"/>
            </w:rPr>
          </w:rPrChange>
        </w:rPr>
      </w:pPr>
      <w:r w:rsidRPr="0053151B">
        <w:rPr>
          <w:rFonts w:ascii="Arial" w:hAnsi="Arial" w:cs="Arial"/>
          <w:sz w:val="20"/>
          <w:szCs w:val="20"/>
          <w:lang w:eastAsia="pl-PL"/>
        </w:rPr>
        <w:t xml:space="preserve">W kwestiach nieuregulowanych niniejszą umową zastosowanie mieć będą przepisy </w:t>
      </w:r>
      <w:r w:rsidR="00A43611" w:rsidRPr="00EB5A83">
        <w:rPr>
          <w:rFonts w:ascii="Arial" w:hAnsi="Arial" w:cs="Arial"/>
          <w:color w:val="FF0000"/>
          <w:sz w:val="20"/>
          <w:szCs w:val="20"/>
          <w:lang w:eastAsia="pl-PL"/>
          <w:rPrChange w:id="62" w:author="BIELIŃSKA Katarzyna" w:date="2025-04-10T11:02:00Z">
            <w:rPr>
              <w:rFonts w:ascii="Arial" w:hAnsi="Arial" w:cs="Arial"/>
              <w:sz w:val="20"/>
              <w:szCs w:val="20"/>
              <w:lang w:eastAsia="pl-PL"/>
            </w:rPr>
          </w:rPrChange>
        </w:rPr>
        <w:t xml:space="preserve">ustawy z dnia 24 kwietnia 1964 r. </w:t>
      </w:r>
      <w:r w:rsidRPr="00EB5A83">
        <w:rPr>
          <w:rFonts w:ascii="Arial" w:hAnsi="Arial" w:cs="Arial"/>
          <w:color w:val="FF0000"/>
          <w:sz w:val="20"/>
          <w:szCs w:val="20"/>
          <w:lang w:eastAsia="pl-PL"/>
          <w:rPrChange w:id="63" w:author="BIELIŃSKA Katarzyna" w:date="2025-04-10T11:02:00Z">
            <w:rPr>
              <w:rFonts w:ascii="Arial" w:hAnsi="Arial" w:cs="Arial"/>
              <w:sz w:val="20"/>
              <w:szCs w:val="20"/>
              <w:lang w:eastAsia="pl-PL"/>
            </w:rPr>
          </w:rPrChange>
        </w:rPr>
        <w:t>Kodeks cywiln</w:t>
      </w:r>
      <w:r w:rsidR="00A43611" w:rsidRPr="00EB5A83">
        <w:rPr>
          <w:rFonts w:ascii="Arial" w:hAnsi="Arial" w:cs="Arial"/>
          <w:color w:val="FF0000"/>
          <w:sz w:val="20"/>
          <w:szCs w:val="20"/>
          <w:lang w:eastAsia="pl-PL"/>
          <w:rPrChange w:id="64" w:author="BIELIŃSKA Katarzyna" w:date="2025-04-10T11:02:00Z">
            <w:rPr>
              <w:rFonts w:ascii="Arial" w:hAnsi="Arial" w:cs="Arial"/>
              <w:sz w:val="20"/>
              <w:szCs w:val="20"/>
              <w:lang w:eastAsia="pl-PL"/>
            </w:rPr>
          </w:rPrChange>
        </w:rPr>
        <w:t>y (Dz.U. z 2024 r. poz. 1061 z późn. zm.)</w:t>
      </w:r>
      <w:r w:rsidRPr="00EB5A83">
        <w:rPr>
          <w:rFonts w:ascii="Arial" w:hAnsi="Arial" w:cs="Arial"/>
          <w:color w:val="FF0000"/>
          <w:sz w:val="20"/>
          <w:szCs w:val="20"/>
          <w:lang w:eastAsia="pl-PL"/>
          <w:rPrChange w:id="65" w:author="BIELIŃSKA Katarzyna" w:date="2025-04-10T11:02:00Z">
            <w:rPr>
              <w:rFonts w:ascii="Arial" w:hAnsi="Arial" w:cs="Arial"/>
              <w:sz w:val="20"/>
              <w:szCs w:val="20"/>
              <w:lang w:eastAsia="pl-PL"/>
            </w:rPr>
          </w:rPrChange>
        </w:rPr>
        <w:t>.</w:t>
      </w:r>
    </w:p>
    <w:p w14:paraId="47FC55D3" w14:textId="77777777" w:rsidR="0053151B" w:rsidRPr="0053151B" w:rsidRDefault="0053151B" w:rsidP="0053151B">
      <w:pPr>
        <w:numPr>
          <w:ilvl w:val="0"/>
          <w:numId w:val="5"/>
        </w:numPr>
        <w:tabs>
          <w:tab w:val="clear" w:pos="787"/>
          <w:tab w:val="num" w:pos="0"/>
          <w:tab w:val="left" w:pos="142"/>
        </w:tabs>
        <w:spacing w:after="0" w:line="36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Spory wynikłe na tle realizacji niniejszej umowy będzie rozstrzygał Sąd właściwy dla miejsca siedziby Zamawiającego.</w:t>
      </w:r>
    </w:p>
    <w:p w14:paraId="36754FAD" w14:textId="77777777" w:rsidR="0053151B" w:rsidRPr="0053151B" w:rsidRDefault="0053151B" w:rsidP="0053151B">
      <w:pPr>
        <w:numPr>
          <w:ilvl w:val="0"/>
          <w:numId w:val="5"/>
        </w:numPr>
        <w:tabs>
          <w:tab w:val="clear" w:pos="787"/>
          <w:tab w:val="num" w:pos="0"/>
          <w:tab w:val="left" w:pos="142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Strony zawierają umowę w formie pisemnej pod rygorem nieważności, wszelkie zmiany umowy mogą być dokonywane jedynie za zgodą obu stron, w formie pisemnego aneksu do niniejszej umowy.</w:t>
      </w:r>
    </w:p>
    <w:p w14:paraId="4D7E7963" w14:textId="77777777" w:rsidR="0053151B" w:rsidRPr="0053151B" w:rsidRDefault="0053151B" w:rsidP="0053151B">
      <w:pPr>
        <w:numPr>
          <w:ilvl w:val="0"/>
          <w:numId w:val="5"/>
        </w:numPr>
        <w:tabs>
          <w:tab w:val="clear" w:pos="787"/>
          <w:tab w:val="num" w:pos="0"/>
          <w:tab w:val="left" w:pos="142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53151B">
        <w:rPr>
          <w:rFonts w:ascii="Arial" w:hAnsi="Arial" w:cs="Arial"/>
          <w:sz w:val="20"/>
          <w:szCs w:val="20"/>
          <w:lang w:eastAsia="pl-PL"/>
        </w:rPr>
        <w:t>Umowę sporządzono w 3 (trzech) jednobrzmiących egzemplarzach, 1 (jeden) egzemplarz dla Wykonawcy     i 2 (dwa) dla Zamawiającego.</w:t>
      </w:r>
    </w:p>
    <w:p w14:paraId="0803A721" w14:textId="77777777" w:rsidR="0053151B" w:rsidRPr="0053151B" w:rsidRDefault="0053151B" w:rsidP="0053151B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F2F6081" w14:textId="77777777" w:rsidR="007F0552" w:rsidRDefault="0053151B" w:rsidP="0053151B">
      <w:pPr>
        <w:spacing w:line="360" w:lineRule="auto"/>
        <w:ind w:left="227" w:hanging="227"/>
        <w:rPr>
          <w:rFonts w:ascii="Arial" w:hAnsi="Arial" w:cs="Arial"/>
          <w:color w:val="000000"/>
          <w:sz w:val="20"/>
          <w:szCs w:val="20"/>
          <w:u w:val="single"/>
        </w:rPr>
      </w:pPr>
      <w:r w:rsidRPr="0053151B">
        <w:rPr>
          <w:rFonts w:ascii="Arial" w:hAnsi="Arial" w:cs="Arial"/>
          <w:color w:val="000000"/>
          <w:sz w:val="20"/>
          <w:szCs w:val="20"/>
          <w:u w:val="single"/>
        </w:rPr>
        <w:t>Załączniki:</w:t>
      </w:r>
      <w:r>
        <w:rPr>
          <w:rFonts w:ascii="Arial" w:hAnsi="Arial" w:cs="Arial"/>
          <w:color w:val="000000"/>
          <w:sz w:val="20"/>
          <w:szCs w:val="20"/>
          <w:u w:val="single"/>
        </w:rPr>
        <w:t>1</w:t>
      </w:r>
    </w:p>
    <w:p w14:paraId="2795DB3A" w14:textId="77777777" w:rsidR="0053151B" w:rsidRPr="007F0552" w:rsidRDefault="0053151B" w:rsidP="0053151B">
      <w:pPr>
        <w:spacing w:after="0" w:line="360" w:lineRule="auto"/>
        <w:ind w:left="227" w:hanging="227"/>
        <w:rPr>
          <w:rFonts w:ascii="Arial" w:hAnsi="Arial" w:cs="Arial"/>
          <w:color w:val="000000"/>
          <w:sz w:val="20"/>
          <w:szCs w:val="20"/>
        </w:rPr>
      </w:pPr>
      <w:r w:rsidRPr="0053151B">
        <w:rPr>
          <w:rFonts w:ascii="Arial" w:hAnsi="Arial" w:cs="Arial"/>
          <w:color w:val="000000"/>
          <w:sz w:val="20"/>
          <w:szCs w:val="20"/>
        </w:rPr>
        <w:t>1.</w:t>
      </w:r>
      <w:r>
        <w:rPr>
          <w:rFonts w:ascii="Arial" w:hAnsi="Arial" w:cs="Arial"/>
          <w:color w:val="000000"/>
          <w:sz w:val="20"/>
          <w:szCs w:val="20"/>
        </w:rPr>
        <w:t xml:space="preserve"> Dokumentacja konstrukcyjna znacznika dymnego wyrób 753.07/D/16 </w:t>
      </w:r>
    </w:p>
    <w:p w14:paraId="3B0819E9" w14:textId="77777777" w:rsidR="007F0552" w:rsidRPr="007F0552" w:rsidRDefault="007F0552" w:rsidP="0053151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>2. Protokół odbioru</w:t>
      </w:r>
    </w:p>
    <w:p w14:paraId="40D6D151" w14:textId="77777777"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F0552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7F0552">
        <w:rPr>
          <w:rFonts w:ascii="Arial" w:hAnsi="Arial" w:cs="Arial"/>
          <w:sz w:val="20"/>
          <w:szCs w:val="20"/>
        </w:rPr>
        <w:t>Klauzula informacyjna</w:t>
      </w:r>
      <w:r w:rsidR="00A43611">
        <w:rPr>
          <w:rFonts w:ascii="Arial" w:hAnsi="Arial" w:cs="Arial"/>
          <w:sz w:val="20"/>
          <w:szCs w:val="20"/>
        </w:rPr>
        <w:t xml:space="preserve"> </w:t>
      </w:r>
      <w:r w:rsidR="00A43611" w:rsidRPr="00E135FE">
        <w:rPr>
          <w:rFonts w:ascii="Arial" w:hAnsi="Arial" w:cs="Arial"/>
          <w:color w:val="FF0000"/>
          <w:sz w:val="20"/>
          <w:szCs w:val="20"/>
          <w:rPrChange w:id="66" w:author="BIELIŃSKA Katarzyna" w:date="2025-04-10T11:04:00Z">
            <w:rPr>
              <w:rFonts w:ascii="Arial" w:hAnsi="Arial" w:cs="Arial"/>
              <w:sz w:val="20"/>
              <w:szCs w:val="20"/>
            </w:rPr>
          </w:rPrChange>
        </w:rPr>
        <w:t>Zamawiającego</w:t>
      </w:r>
    </w:p>
    <w:p w14:paraId="0C28E9D2" w14:textId="77777777"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89EC527" w14:textId="77777777"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DFE34EC" w14:textId="77777777"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C410DB6" w14:textId="77777777"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6B7E000" w14:textId="77777777"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7193484" w14:textId="77777777"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D00A7F6" w14:textId="77777777" w:rsidR="007F0552" w:rsidRPr="007F0552" w:rsidRDefault="007F0552" w:rsidP="007F055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D385385" w14:textId="77777777" w:rsidR="007F0552" w:rsidRDefault="007F0552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34E8F646" w14:textId="77777777"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683CB6EA" w14:textId="77777777"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7C4226E4" w14:textId="77777777"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10DAEAA6" w14:textId="77777777"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3968927C" w14:textId="77777777"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7BC87104" w14:textId="77777777" w:rsidR="002650EC" w:rsidRDefault="002650EC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53A49BB7" w14:textId="77777777" w:rsidR="007F0552" w:rsidRDefault="007F0552" w:rsidP="0053151B">
      <w:pPr>
        <w:suppressAutoHyphens/>
        <w:spacing w:after="0" w:line="360" w:lineRule="auto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6CF69FA8" w14:textId="77777777" w:rsidR="007F0552" w:rsidRDefault="007F0552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4C57EA9D" w14:textId="77777777"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63D0692B" w14:textId="77777777"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4D5F722F" w14:textId="77777777"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61AC4D90" w14:textId="77777777"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2A287B02" w14:textId="77777777" w:rsidR="0025387D" w:rsidRDefault="0025387D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6E03D291" w14:textId="77777777" w:rsidR="0025387D" w:rsidRDefault="0025387D" w:rsidP="00FE02F4">
      <w:pPr>
        <w:suppressAutoHyphens/>
        <w:spacing w:after="0" w:line="360" w:lineRule="auto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23B1F286" w14:textId="10DFACD6" w:rsidR="00246E97" w:rsidRDefault="00246E97" w:rsidP="00095AC0">
      <w:pPr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14:paraId="6FF65AB1" w14:textId="5902270B" w:rsidR="00F178AB" w:rsidRDefault="00F178AB" w:rsidP="00095AC0">
      <w:pPr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14:paraId="42A0BCD1" w14:textId="2B788661" w:rsidR="00F178AB" w:rsidRDefault="00F178AB" w:rsidP="00095AC0">
      <w:pPr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14:paraId="49C7F2A8" w14:textId="77777777" w:rsidR="00F178AB" w:rsidRDefault="00F178AB" w:rsidP="00095AC0">
      <w:pPr>
        <w:rPr>
          <w:rFonts w:ascii="Arial" w:eastAsia="Times New Roman" w:hAnsi="Arial" w:cs="Arial"/>
          <w:i/>
          <w:sz w:val="20"/>
          <w:szCs w:val="24"/>
          <w:lang w:eastAsia="pl-PL"/>
        </w:rPr>
      </w:pPr>
    </w:p>
    <w:p w14:paraId="7CB1BD3E" w14:textId="77777777" w:rsidR="004A3ECE" w:rsidRPr="00942075" w:rsidRDefault="00095AC0" w:rsidP="004A3ECE">
      <w:pPr>
        <w:ind w:left="5664" w:firstLine="708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4"/>
          <w:lang w:eastAsia="pl-PL"/>
        </w:rPr>
        <w:lastRenderedPageBreak/>
        <w:t>Załącznik nr 2</w:t>
      </w:r>
      <w:r w:rsidR="004A3ECE" w:rsidRPr="00942075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do umowy</w:t>
      </w:r>
    </w:p>
    <w:p w14:paraId="49B5E710" w14:textId="77777777" w:rsidR="004A3ECE" w:rsidRPr="001B52CE" w:rsidRDefault="004A3ECE" w:rsidP="004A3EC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B52CE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</w:p>
    <w:p w14:paraId="626E2E3F" w14:textId="77777777" w:rsidR="004A3ECE" w:rsidRPr="001B52CE" w:rsidRDefault="004A3ECE" w:rsidP="004A3EC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7F11422" w14:textId="77777777" w:rsidR="004A3ECE" w:rsidRPr="001B52CE" w:rsidRDefault="004A3ECE" w:rsidP="004A3EC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69E2FBF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Na podstawie umowy nr</w:t>
      </w:r>
      <w:r w:rsidRPr="001B52CE">
        <w:rPr>
          <w:rFonts w:ascii="Arial" w:eastAsia="Times New Roman" w:hAnsi="Arial" w:cs="Arial"/>
          <w:lang w:eastAsia="pl-PL"/>
        </w:rPr>
        <w:t xml:space="preserve">............................................... </w:t>
      </w:r>
      <w:r w:rsidRPr="001B52CE">
        <w:rPr>
          <w:rFonts w:ascii="Arial" w:eastAsia="Times New Roman" w:hAnsi="Arial" w:cs="Arial"/>
          <w:b/>
          <w:lang w:eastAsia="pl-PL"/>
        </w:rPr>
        <w:t xml:space="preserve">zawarta  </w:t>
      </w:r>
      <w:r w:rsidRPr="001B52CE">
        <w:rPr>
          <w:rFonts w:ascii="Arial" w:eastAsia="Times New Roman" w:hAnsi="Arial" w:cs="Arial"/>
          <w:lang w:eastAsia="pl-PL"/>
        </w:rPr>
        <w:t>.....................................</w:t>
      </w:r>
    </w:p>
    <w:p w14:paraId="6D9A9298" w14:textId="77777777" w:rsidR="004A3ECE" w:rsidRPr="001B52CE" w:rsidRDefault="004A3ECE" w:rsidP="004A3ECE">
      <w:pPr>
        <w:spacing w:after="0" w:line="240" w:lineRule="auto"/>
        <w:ind w:left="2832"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>(nr umowy)</w:t>
      </w: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(data zawarcia)</w:t>
      </w:r>
    </w:p>
    <w:p w14:paraId="5DF6B3BF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C5AA131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na</w:t>
      </w:r>
      <w:r w:rsidRPr="001B52CE">
        <w:rPr>
          <w:rFonts w:ascii="Arial" w:eastAsia="Times New Roman" w:hAnsi="Arial" w:cs="Arial"/>
          <w:lang w:eastAsia="pl-PL"/>
        </w:rPr>
        <w:t>: …………………………………………………………………………………………………</w:t>
      </w:r>
    </w:p>
    <w:p w14:paraId="1BE6C9D7" w14:textId="77777777" w:rsidR="004A3ECE" w:rsidRPr="001B52CE" w:rsidRDefault="004A3ECE" w:rsidP="004A3ECE">
      <w:pPr>
        <w:spacing w:after="0" w:line="240" w:lineRule="auto"/>
        <w:ind w:left="2832"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>(przedmiot zamówienia)</w:t>
      </w:r>
    </w:p>
    <w:p w14:paraId="7FDA0C4D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B16E5F3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w dniu</w:t>
      </w:r>
      <w:r w:rsidRPr="001B52CE">
        <w:rPr>
          <w:rFonts w:ascii="Arial" w:eastAsia="Times New Roman" w:hAnsi="Arial" w:cs="Arial"/>
          <w:lang w:eastAsia="pl-PL"/>
        </w:rPr>
        <w:t>.......................</w:t>
      </w:r>
      <w:r w:rsidRPr="001B52CE">
        <w:rPr>
          <w:rFonts w:ascii="Arial" w:eastAsia="Times New Roman" w:hAnsi="Arial" w:cs="Arial"/>
          <w:b/>
          <w:lang w:eastAsia="pl-PL"/>
        </w:rPr>
        <w:t>przedstawiciel Zamawiającego:</w:t>
      </w:r>
    </w:p>
    <w:p w14:paraId="68807E68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47E419C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AA7D1BE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1.</w:t>
      </w:r>
      <w:r w:rsidRPr="001B52CE">
        <w:rPr>
          <w:rFonts w:ascii="Arial" w:eastAsia="Times New Roman" w:hAnsi="Arial" w:cs="Arial"/>
          <w:lang w:eastAsia="pl-PL"/>
        </w:rPr>
        <w:t xml:space="preserve">  ........................................................</w:t>
      </w:r>
    </w:p>
    <w:p w14:paraId="33263839" w14:textId="77777777" w:rsidR="004A3ECE" w:rsidRPr="001B52CE" w:rsidRDefault="004A3ECE" w:rsidP="004A3ECE">
      <w:pPr>
        <w:spacing w:after="0" w:line="240" w:lineRule="auto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>(stopień, imię i nazwisko)</w:t>
      </w:r>
    </w:p>
    <w:p w14:paraId="5C47A026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2D7A98C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6902E3B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4A8D7C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w obecności przedstawiciela Wykonawcy</w:t>
      </w:r>
      <w:r w:rsidRPr="001B52CE">
        <w:rPr>
          <w:rFonts w:ascii="Arial" w:eastAsia="Times New Roman" w:hAnsi="Arial" w:cs="Arial"/>
          <w:lang w:eastAsia="pl-PL"/>
        </w:rPr>
        <w:t>:</w:t>
      </w:r>
    </w:p>
    <w:p w14:paraId="7B22B824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DFF4512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509B774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>1.</w:t>
      </w:r>
      <w:r w:rsidRPr="001B52CE">
        <w:rPr>
          <w:rFonts w:ascii="Arial" w:eastAsia="Times New Roman" w:hAnsi="Arial" w:cs="Arial"/>
          <w:lang w:eastAsia="pl-PL"/>
        </w:rPr>
        <w:t xml:space="preserve">  ...............................................</w:t>
      </w:r>
    </w:p>
    <w:p w14:paraId="20CFB6FB" w14:textId="77777777" w:rsidR="004A3ECE" w:rsidRPr="001B52CE" w:rsidRDefault="004A3ECE" w:rsidP="004A3ECE">
      <w:pPr>
        <w:spacing w:after="0" w:line="240" w:lineRule="auto"/>
        <w:ind w:firstLine="708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B52CE">
        <w:rPr>
          <w:rFonts w:ascii="Arial" w:eastAsia="Times New Roman" w:hAnsi="Arial" w:cs="Arial"/>
          <w:i/>
          <w:sz w:val="16"/>
          <w:szCs w:val="16"/>
          <w:lang w:eastAsia="pl-PL"/>
        </w:rPr>
        <w:t>(imię i nazwisko)</w:t>
      </w:r>
    </w:p>
    <w:p w14:paraId="5BAB8CDB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F4786F2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610E680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167AE9D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1B52CE">
        <w:rPr>
          <w:rFonts w:ascii="Arial" w:eastAsia="Times New Roman" w:hAnsi="Arial" w:cs="Arial"/>
          <w:b/>
          <w:lang w:eastAsia="pl-PL"/>
        </w:rPr>
        <w:t xml:space="preserve">Dokonał/li odbioru przedmiotu zamówienia zgodnie z poniższym zestawieniem: </w:t>
      </w:r>
    </w:p>
    <w:p w14:paraId="61A2AF60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280"/>
        <w:gridCol w:w="709"/>
        <w:gridCol w:w="992"/>
        <w:gridCol w:w="2410"/>
      </w:tblGrid>
      <w:tr w:rsidR="004A3ECE" w:rsidRPr="001B52CE" w14:paraId="692B36A0" w14:textId="77777777" w:rsidTr="00DC382F">
        <w:tc>
          <w:tcPr>
            <w:tcW w:w="648" w:type="dxa"/>
            <w:shd w:val="clear" w:color="auto" w:fill="auto"/>
          </w:tcPr>
          <w:p w14:paraId="392ED6C2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4280" w:type="dxa"/>
            <w:shd w:val="clear" w:color="auto" w:fill="auto"/>
          </w:tcPr>
          <w:p w14:paraId="54F1A4FF" w14:textId="77777777" w:rsidR="004A3ECE" w:rsidRPr="001B52CE" w:rsidRDefault="004A3ECE" w:rsidP="00DC3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Nazwa asortymentu</w:t>
            </w:r>
          </w:p>
        </w:tc>
        <w:tc>
          <w:tcPr>
            <w:tcW w:w="709" w:type="dxa"/>
            <w:shd w:val="clear" w:color="auto" w:fill="auto"/>
          </w:tcPr>
          <w:p w14:paraId="5553A047" w14:textId="77777777" w:rsidR="004A3ECE" w:rsidRPr="001B52CE" w:rsidRDefault="004A3ECE" w:rsidP="00DC3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J.m.</w:t>
            </w:r>
          </w:p>
        </w:tc>
        <w:tc>
          <w:tcPr>
            <w:tcW w:w="992" w:type="dxa"/>
            <w:shd w:val="clear" w:color="auto" w:fill="auto"/>
          </w:tcPr>
          <w:p w14:paraId="0438B53D" w14:textId="77777777" w:rsidR="004A3ECE" w:rsidRPr="001B52CE" w:rsidRDefault="004A3ECE" w:rsidP="00DC3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Ilość</w:t>
            </w:r>
          </w:p>
        </w:tc>
        <w:tc>
          <w:tcPr>
            <w:tcW w:w="2410" w:type="dxa"/>
            <w:shd w:val="clear" w:color="auto" w:fill="auto"/>
          </w:tcPr>
          <w:p w14:paraId="0E8D98CA" w14:textId="77777777" w:rsidR="004A3ECE" w:rsidRPr="001B52CE" w:rsidRDefault="004A3ECE" w:rsidP="00DC38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Uwagi</w:t>
            </w:r>
          </w:p>
        </w:tc>
      </w:tr>
      <w:tr w:rsidR="004A3ECE" w:rsidRPr="001B52CE" w14:paraId="404759A0" w14:textId="77777777" w:rsidTr="00DC382F">
        <w:tc>
          <w:tcPr>
            <w:tcW w:w="648" w:type="dxa"/>
            <w:shd w:val="clear" w:color="auto" w:fill="auto"/>
          </w:tcPr>
          <w:p w14:paraId="39DB8FA3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14:paraId="37222F31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14:paraId="35792F83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5207DB9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4A83E079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ECE" w:rsidRPr="001B52CE" w14:paraId="2B496495" w14:textId="77777777" w:rsidTr="00DC382F">
        <w:tc>
          <w:tcPr>
            <w:tcW w:w="648" w:type="dxa"/>
            <w:shd w:val="clear" w:color="auto" w:fill="auto"/>
          </w:tcPr>
          <w:p w14:paraId="0C461689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14:paraId="77DB3D37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14:paraId="30C850B5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0FCCEE9F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43EB0C73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ECE" w:rsidRPr="001B52CE" w14:paraId="35D7B995" w14:textId="77777777" w:rsidTr="00DC382F">
        <w:tc>
          <w:tcPr>
            <w:tcW w:w="648" w:type="dxa"/>
            <w:shd w:val="clear" w:color="auto" w:fill="auto"/>
          </w:tcPr>
          <w:p w14:paraId="39A46293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14:paraId="72666EF3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14:paraId="5EBB6067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556E40A2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01B2724E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A3ECE" w:rsidRPr="001B52CE" w14:paraId="152EBE24" w14:textId="77777777" w:rsidTr="00DC382F">
        <w:tc>
          <w:tcPr>
            <w:tcW w:w="648" w:type="dxa"/>
            <w:shd w:val="clear" w:color="auto" w:fill="auto"/>
          </w:tcPr>
          <w:p w14:paraId="2FF75928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80" w:type="dxa"/>
            <w:shd w:val="clear" w:color="auto" w:fill="auto"/>
          </w:tcPr>
          <w:p w14:paraId="3F241DB6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9" w:type="dxa"/>
            <w:shd w:val="clear" w:color="auto" w:fill="auto"/>
          </w:tcPr>
          <w:p w14:paraId="6794A236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2" w:type="dxa"/>
            <w:shd w:val="clear" w:color="auto" w:fill="auto"/>
          </w:tcPr>
          <w:p w14:paraId="4C1FDC51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10" w:type="dxa"/>
            <w:shd w:val="clear" w:color="auto" w:fill="auto"/>
          </w:tcPr>
          <w:p w14:paraId="7D53DC13" w14:textId="77777777" w:rsidR="004A3ECE" w:rsidRPr="001B52CE" w:rsidRDefault="004A3ECE" w:rsidP="00DC38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D411AA8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5A885FD" w14:textId="77777777" w:rsidR="004A3ECE" w:rsidRPr="001B52CE" w:rsidRDefault="004A3ECE" w:rsidP="004A3EC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B52CE">
        <w:rPr>
          <w:rFonts w:ascii="Arial" w:eastAsia="Times New Roman" w:hAnsi="Arial" w:cs="Arial"/>
          <w:lang w:eastAsia="pl-PL"/>
        </w:rPr>
        <w:t>Dostarczony przedmiot zamówienia jest zgodny z umową.</w:t>
      </w:r>
    </w:p>
    <w:p w14:paraId="2D28DE0E" w14:textId="77777777" w:rsidR="004A3ECE" w:rsidRPr="001B52CE" w:rsidRDefault="004A3ECE" w:rsidP="004A3ECE">
      <w:pPr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3DB79D5" w14:textId="77777777" w:rsidR="004A3ECE" w:rsidRPr="001B52CE" w:rsidRDefault="004A3ECE" w:rsidP="004A3ECE">
      <w:pPr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1B52CE">
        <w:rPr>
          <w:rFonts w:ascii="Arial" w:eastAsia="Times New Roman" w:hAnsi="Arial" w:cs="Arial"/>
          <w:b/>
        </w:rPr>
        <w:t>Podpisy przedstawicieli stron</w:t>
      </w:r>
      <w:r w:rsidRPr="001B52CE">
        <w:rPr>
          <w:rFonts w:ascii="Arial" w:eastAsia="Times New Roman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4752"/>
        <w:gridCol w:w="1985"/>
      </w:tblGrid>
      <w:tr w:rsidR="004A3ECE" w:rsidRPr="001B52CE" w14:paraId="3E86610E" w14:textId="77777777" w:rsidTr="00DC382F">
        <w:tc>
          <w:tcPr>
            <w:tcW w:w="2302" w:type="dxa"/>
            <w:shd w:val="clear" w:color="auto" w:fill="auto"/>
          </w:tcPr>
          <w:p w14:paraId="65DDA370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752" w:type="dxa"/>
            <w:shd w:val="clear" w:color="auto" w:fill="auto"/>
          </w:tcPr>
          <w:p w14:paraId="02D3EF56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Imię i nazwisko</w:t>
            </w:r>
          </w:p>
        </w:tc>
        <w:tc>
          <w:tcPr>
            <w:tcW w:w="1985" w:type="dxa"/>
            <w:shd w:val="clear" w:color="auto" w:fill="auto"/>
          </w:tcPr>
          <w:p w14:paraId="17915C15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podpis</w:t>
            </w:r>
          </w:p>
        </w:tc>
      </w:tr>
      <w:tr w:rsidR="004A3ECE" w:rsidRPr="001B52CE" w14:paraId="71FAEDC5" w14:textId="77777777" w:rsidTr="00DC382F">
        <w:tc>
          <w:tcPr>
            <w:tcW w:w="2302" w:type="dxa"/>
            <w:shd w:val="clear" w:color="auto" w:fill="auto"/>
          </w:tcPr>
          <w:p w14:paraId="4446353F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>Zamawiający:</w:t>
            </w:r>
          </w:p>
        </w:tc>
        <w:tc>
          <w:tcPr>
            <w:tcW w:w="4752" w:type="dxa"/>
            <w:shd w:val="clear" w:color="auto" w:fill="auto"/>
          </w:tcPr>
          <w:p w14:paraId="54757F96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AAC8532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1………………………………………...</w:t>
            </w:r>
          </w:p>
        </w:tc>
        <w:tc>
          <w:tcPr>
            <w:tcW w:w="1985" w:type="dxa"/>
            <w:shd w:val="clear" w:color="auto" w:fill="auto"/>
          </w:tcPr>
          <w:p w14:paraId="077E91A1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DA58563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  <w:tr w:rsidR="004A3ECE" w:rsidRPr="001B52CE" w14:paraId="326CD522" w14:textId="77777777" w:rsidTr="00DC382F">
        <w:tc>
          <w:tcPr>
            <w:tcW w:w="2302" w:type="dxa"/>
            <w:shd w:val="clear" w:color="auto" w:fill="auto"/>
          </w:tcPr>
          <w:p w14:paraId="4280915B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1B52CE">
              <w:rPr>
                <w:rFonts w:ascii="Arial" w:eastAsia="Times New Roman" w:hAnsi="Arial" w:cs="Arial"/>
                <w:b/>
                <w:lang w:eastAsia="pl-PL"/>
              </w:rPr>
              <w:t xml:space="preserve">Wykonawca: </w:t>
            </w:r>
          </w:p>
        </w:tc>
        <w:tc>
          <w:tcPr>
            <w:tcW w:w="4752" w:type="dxa"/>
            <w:shd w:val="clear" w:color="auto" w:fill="auto"/>
          </w:tcPr>
          <w:p w14:paraId="59553463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4C79C1F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1. ………………………………………...</w:t>
            </w:r>
          </w:p>
        </w:tc>
        <w:tc>
          <w:tcPr>
            <w:tcW w:w="1985" w:type="dxa"/>
            <w:shd w:val="clear" w:color="auto" w:fill="auto"/>
          </w:tcPr>
          <w:p w14:paraId="68BD2927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BE0997B" w14:textId="77777777" w:rsidR="004A3ECE" w:rsidRPr="001B52CE" w:rsidRDefault="004A3ECE" w:rsidP="00DC382F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1B52CE">
              <w:rPr>
                <w:rFonts w:ascii="Arial" w:eastAsia="Times New Roman" w:hAnsi="Arial" w:cs="Arial"/>
                <w:lang w:eastAsia="pl-PL"/>
              </w:rPr>
              <w:t>………………</w:t>
            </w:r>
          </w:p>
        </w:tc>
      </w:tr>
    </w:tbl>
    <w:p w14:paraId="14393DD7" w14:textId="77777777" w:rsidR="004A3ECE" w:rsidRPr="001B52CE" w:rsidRDefault="004A3ECE" w:rsidP="004A3ECE">
      <w:pPr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</w:p>
    <w:p w14:paraId="73061554" w14:textId="77777777" w:rsidR="004A3ECE" w:rsidRPr="001B52CE" w:rsidRDefault="004A3ECE" w:rsidP="004A3ECE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4B6D2882" w14:textId="77777777" w:rsidR="004A3ECE" w:rsidRPr="001B52CE" w:rsidRDefault="004A3ECE" w:rsidP="004A3ECE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35B7D9C5" w14:textId="77777777" w:rsidR="004A3ECE" w:rsidRPr="001B52CE" w:rsidRDefault="004A3ECE" w:rsidP="004A3ECE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692A2C89" w14:textId="77777777" w:rsidR="004A3ECE" w:rsidRDefault="004A3ECE" w:rsidP="004A3ECE">
      <w:pPr>
        <w:spacing w:after="0" w:line="360" w:lineRule="auto"/>
        <w:jc w:val="both"/>
        <w:rPr>
          <w:rFonts w:ascii="Arial" w:hAnsi="Arial" w:cs="Arial"/>
          <w:sz w:val="32"/>
          <w:szCs w:val="32"/>
        </w:rPr>
      </w:pPr>
    </w:p>
    <w:p w14:paraId="11FB7909" w14:textId="77777777" w:rsidR="00DB64A0" w:rsidRDefault="00DB64A0" w:rsidP="004A3E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14:paraId="775F0C02" w14:textId="77777777" w:rsidR="004A3ECE" w:rsidRDefault="004A3ECE" w:rsidP="004A3E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</w:p>
    <w:p w14:paraId="145C9C58" w14:textId="77777777" w:rsidR="004A3ECE" w:rsidRDefault="004A3ECE" w:rsidP="004A3EC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FE699EF" w14:textId="77777777" w:rsidR="00DB64A0" w:rsidRDefault="00DB64A0" w:rsidP="00F334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AC47FC" w14:textId="77777777" w:rsidR="00246E97" w:rsidRDefault="00246E97" w:rsidP="002650E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8524013" w14:textId="77777777" w:rsidR="00FE02F4" w:rsidRDefault="00FE02F4" w:rsidP="009C0E4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70F538" w14:textId="77777777" w:rsidR="00FE02F4" w:rsidRDefault="00FE02F4" w:rsidP="009C0E4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7C106E" w14:textId="77777777" w:rsidR="009C0E47" w:rsidRPr="002650E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650E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Załącznik nr </w:t>
      </w:r>
      <w:r w:rsidR="00095AC0" w:rsidRPr="002650EC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2650EC">
        <w:rPr>
          <w:rFonts w:ascii="Arial" w:eastAsia="Times New Roman" w:hAnsi="Arial" w:cs="Arial"/>
          <w:sz w:val="20"/>
          <w:szCs w:val="20"/>
          <w:lang w:eastAsia="pl-PL"/>
        </w:rPr>
        <w:t xml:space="preserve"> do umowy</w:t>
      </w:r>
    </w:p>
    <w:p w14:paraId="608F1072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6B76C000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45B0B0FE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2682D6D1" w14:textId="77777777"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477E1E7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06220375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61EB5D3E" w14:textId="77777777"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1D650724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7CFADF8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0551DE49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30C94C2B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57BE98F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6DBBE7EA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5CBCFB76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5907B6A8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7F72E3D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00B5A086" w14:textId="77777777"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52DBD74C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6DF554D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50D85658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67552FA" w14:textId="77777777" w:rsidR="0062689D" w:rsidRPr="002650EC" w:rsidRDefault="009C0E47" w:rsidP="002650EC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62689D" w:rsidRPr="002650EC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30773" w14:textId="77777777" w:rsidR="009F7762" w:rsidRDefault="009F7762" w:rsidP="00BD2177">
      <w:pPr>
        <w:spacing w:after="0" w:line="240" w:lineRule="auto"/>
      </w:pPr>
      <w:r>
        <w:separator/>
      </w:r>
    </w:p>
  </w:endnote>
  <w:endnote w:type="continuationSeparator" w:id="0">
    <w:p w14:paraId="4EC4FB60" w14:textId="77777777" w:rsidR="009F7762" w:rsidRDefault="009F7762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F995A" w14:textId="77777777" w:rsidR="009F7762" w:rsidRDefault="009F7762" w:rsidP="00BD2177">
      <w:pPr>
        <w:spacing w:after="0" w:line="240" w:lineRule="auto"/>
      </w:pPr>
      <w:r>
        <w:separator/>
      </w:r>
    </w:p>
  </w:footnote>
  <w:footnote w:type="continuationSeparator" w:id="0">
    <w:p w14:paraId="65709D8A" w14:textId="77777777" w:rsidR="009F7762" w:rsidRDefault="009F7762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0E1A48"/>
    <w:multiLevelType w:val="multilevel"/>
    <w:tmpl w:val="7D0E23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341179"/>
    <w:multiLevelType w:val="hybridMultilevel"/>
    <w:tmpl w:val="888256CE"/>
    <w:lvl w:ilvl="0" w:tplc="A13AB07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6618C"/>
    <w:multiLevelType w:val="hybridMultilevel"/>
    <w:tmpl w:val="E2020BEC"/>
    <w:lvl w:ilvl="0" w:tplc="AB38019C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6D1350"/>
    <w:multiLevelType w:val="hybridMultilevel"/>
    <w:tmpl w:val="015EC6F6"/>
    <w:lvl w:ilvl="0" w:tplc="6B44A7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D59B5"/>
    <w:multiLevelType w:val="hybridMultilevel"/>
    <w:tmpl w:val="D90ADA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E4133"/>
    <w:multiLevelType w:val="hybridMultilevel"/>
    <w:tmpl w:val="C2CEC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244316"/>
    <w:multiLevelType w:val="hybridMultilevel"/>
    <w:tmpl w:val="7EE224E6"/>
    <w:lvl w:ilvl="0" w:tplc="16784016">
      <w:start w:val="1"/>
      <w:numFmt w:val="decimal"/>
      <w:lvlText w:val="%1."/>
      <w:lvlJc w:val="left"/>
      <w:pPr>
        <w:ind w:left="644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876C9"/>
    <w:multiLevelType w:val="hybridMultilevel"/>
    <w:tmpl w:val="ED3482F2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1" w15:restartNumberingAfterBreak="0">
    <w:nsid w:val="5680311D"/>
    <w:multiLevelType w:val="hybridMultilevel"/>
    <w:tmpl w:val="B528369E"/>
    <w:lvl w:ilvl="0" w:tplc="BB289F4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223368"/>
    <w:multiLevelType w:val="hybridMultilevel"/>
    <w:tmpl w:val="C2CEC9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7"/>
  </w:num>
  <w:num w:numId="13">
    <w:abstractNumId w:val="11"/>
  </w:num>
  <w:num w:numId="14">
    <w:abstractNumId w:val="8"/>
  </w:num>
  <w:num w:numId="15">
    <w:abstractNumId w:val="25"/>
  </w:num>
  <w:num w:numId="16">
    <w:abstractNumId w:val="19"/>
  </w:num>
  <w:num w:numId="17">
    <w:abstractNumId w:val="14"/>
  </w:num>
  <w:num w:numId="18">
    <w:abstractNumId w:val="15"/>
  </w:num>
  <w:num w:numId="19">
    <w:abstractNumId w:val="9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0"/>
  </w:num>
  <w:num w:numId="24">
    <w:abstractNumId w:val="18"/>
  </w:num>
  <w:num w:numId="25">
    <w:abstractNumId w:val="3"/>
  </w:num>
  <w:num w:numId="26">
    <w:abstractNumId w:val="21"/>
  </w:num>
  <w:num w:numId="27">
    <w:abstractNumId w:val="2"/>
  </w:num>
  <w:num w:numId="28">
    <w:abstractNumId w:val="0"/>
  </w:num>
  <w:num w:numId="29">
    <w:abstractNumId w:val="20"/>
  </w:num>
  <w:num w:numId="30">
    <w:abstractNumId w:val="27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6"/>
  </w:num>
  <w:num w:numId="35">
    <w:abstractNumId w:val="23"/>
  </w:num>
  <w:num w:numId="36">
    <w:abstractNumId w:val="1"/>
  </w:num>
  <w:num w:numId="3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IELIŃSKA Katarzyna">
    <w15:presenceInfo w15:providerId="None" w15:userId="BIELIŃSKA Katarzy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121"/>
    <w:rsid w:val="00000597"/>
    <w:rsid w:val="000127A2"/>
    <w:rsid w:val="000414C3"/>
    <w:rsid w:val="00043FDB"/>
    <w:rsid w:val="00056045"/>
    <w:rsid w:val="00067F87"/>
    <w:rsid w:val="000836E7"/>
    <w:rsid w:val="00084DC5"/>
    <w:rsid w:val="00095AC0"/>
    <w:rsid w:val="000976D4"/>
    <w:rsid w:val="000C22A7"/>
    <w:rsid w:val="000C45DC"/>
    <w:rsid w:val="000E42F2"/>
    <w:rsid w:val="000F1F4D"/>
    <w:rsid w:val="00124DB4"/>
    <w:rsid w:val="001973B3"/>
    <w:rsid w:val="001F23E1"/>
    <w:rsid w:val="001F6C64"/>
    <w:rsid w:val="00225F59"/>
    <w:rsid w:val="00236E6A"/>
    <w:rsid w:val="00246E97"/>
    <w:rsid w:val="0025387D"/>
    <w:rsid w:val="002650EC"/>
    <w:rsid w:val="00274E4B"/>
    <w:rsid w:val="003058A0"/>
    <w:rsid w:val="003303FE"/>
    <w:rsid w:val="00331245"/>
    <w:rsid w:val="0039796E"/>
    <w:rsid w:val="003D22C8"/>
    <w:rsid w:val="00420FD1"/>
    <w:rsid w:val="0043003E"/>
    <w:rsid w:val="00432D5E"/>
    <w:rsid w:val="004404FF"/>
    <w:rsid w:val="0044749C"/>
    <w:rsid w:val="00470253"/>
    <w:rsid w:val="004A3ECE"/>
    <w:rsid w:val="004C330B"/>
    <w:rsid w:val="004D768E"/>
    <w:rsid w:val="004F79C4"/>
    <w:rsid w:val="0050379E"/>
    <w:rsid w:val="00510B13"/>
    <w:rsid w:val="00525E5D"/>
    <w:rsid w:val="0053151B"/>
    <w:rsid w:val="00531AAE"/>
    <w:rsid w:val="00535BA8"/>
    <w:rsid w:val="00554115"/>
    <w:rsid w:val="005878A8"/>
    <w:rsid w:val="0059162B"/>
    <w:rsid w:val="005F0640"/>
    <w:rsid w:val="005F13E5"/>
    <w:rsid w:val="00607C6A"/>
    <w:rsid w:val="0062689D"/>
    <w:rsid w:val="006545EF"/>
    <w:rsid w:val="006865D9"/>
    <w:rsid w:val="006A0B05"/>
    <w:rsid w:val="006B17CB"/>
    <w:rsid w:val="006B4FE8"/>
    <w:rsid w:val="006D3E03"/>
    <w:rsid w:val="006D7874"/>
    <w:rsid w:val="00710A52"/>
    <w:rsid w:val="00732A3F"/>
    <w:rsid w:val="00741659"/>
    <w:rsid w:val="00746F2B"/>
    <w:rsid w:val="00763FBF"/>
    <w:rsid w:val="0078126A"/>
    <w:rsid w:val="007A79E7"/>
    <w:rsid w:val="007C1ED5"/>
    <w:rsid w:val="007D1944"/>
    <w:rsid w:val="007E39EE"/>
    <w:rsid w:val="007F0552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E7EA0"/>
    <w:rsid w:val="0091086B"/>
    <w:rsid w:val="00942555"/>
    <w:rsid w:val="00945C26"/>
    <w:rsid w:val="0095149D"/>
    <w:rsid w:val="00974552"/>
    <w:rsid w:val="009C0E47"/>
    <w:rsid w:val="009E2759"/>
    <w:rsid w:val="009F3E7D"/>
    <w:rsid w:val="009F6FB3"/>
    <w:rsid w:val="009F7762"/>
    <w:rsid w:val="00A024BC"/>
    <w:rsid w:val="00A11D6E"/>
    <w:rsid w:val="00A2793D"/>
    <w:rsid w:val="00A40861"/>
    <w:rsid w:val="00A43611"/>
    <w:rsid w:val="00A43A56"/>
    <w:rsid w:val="00A66074"/>
    <w:rsid w:val="00A91C8F"/>
    <w:rsid w:val="00A9633F"/>
    <w:rsid w:val="00A96BF4"/>
    <w:rsid w:val="00AA079D"/>
    <w:rsid w:val="00AC5EB6"/>
    <w:rsid w:val="00AF3AF8"/>
    <w:rsid w:val="00AF6562"/>
    <w:rsid w:val="00B03396"/>
    <w:rsid w:val="00B6306B"/>
    <w:rsid w:val="00B96D34"/>
    <w:rsid w:val="00BB2BB9"/>
    <w:rsid w:val="00BB37E9"/>
    <w:rsid w:val="00BC479F"/>
    <w:rsid w:val="00BD2177"/>
    <w:rsid w:val="00BF6168"/>
    <w:rsid w:val="00BF78E5"/>
    <w:rsid w:val="00C0774C"/>
    <w:rsid w:val="00C15AB8"/>
    <w:rsid w:val="00C33E02"/>
    <w:rsid w:val="00C53693"/>
    <w:rsid w:val="00C8239E"/>
    <w:rsid w:val="00C9375F"/>
    <w:rsid w:val="00CA1612"/>
    <w:rsid w:val="00CD139D"/>
    <w:rsid w:val="00D26121"/>
    <w:rsid w:val="00D506E9"/>
    <w:rsid w:val="00D640C6"/>
    <w:rsid w:val="00DB64A0"/>
    <w:rsid w:val="00DB72C9"/>
    <w:rsid w:val="00DE0E7C"/>
    <w:rsid w:val="00E135FE"/>
    <w:rsid w:val="00E25EAE"/>
    <w:rsid w:val="00E26AD8"/>
    <w:rsid w:val="00E27138"/>
    <w:rsid w:val="00E33D5A"/>
    <w:rsid w:val="00EB5A83"/>
    <w:rsid w:val="00ED5E8B"/>
    <w:rsid w:val="00EE3793"/>
    <w:rsid w:val="00EF3190"/>
    <w:rsid w:val="00F04D80"/>
    <w:rsid w:val="00F0779A"/>
    <w:rsid w:val="00F07FA3"/>
    <w:rsid w:val="00F16D88"/>
    <w:rsid w:val="00F178AB"/>
    <w:rsid w:val="00F30686"/>
    <w:rsid w:val="00F31B52"/>
    <w:rsid w:val="00F334C2"/>
    <w:rsid w:val="00F83116"/>
    <w:rsid w:val="00F9203E"/>
    <w:rsid w:val="00FA6F83"/>
    <w:rsid w:val="00FB269A"/>
    <w:rsid w:val="00FC16A5"/>
    <w:rsid w:val="00FC4D2B"/>
    <w:rsid w:val="00FD7A22"/>
    <w:rsid w:val="00FE02F4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399289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link w:val="AkapitzlistZnak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  <w:style w:type="paragraph" w:customStyle="1" w:styleId="Default">
    <w:name w:val="Default"/>
    <w:rsid w:val="00F3068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53151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E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5E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E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84602F6-6681-4998-B3CB-0D52A2633C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1630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14</cp:revision>
  <cp:lastPrinted>2024-06-07T09:48:00Z</cp:lastPrinted>
  <dcterms:created xsi:type="dcterms:W3CDTF">2025-04-09T08:23:00Z</dcterms:created>
  <dcterms:modified xsi:type="dcterms:W3CDTF">2025-04-10T09:17:00Z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