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BFF69" w14:textId="77777777" w:rsidR="00A77A5E" w:rsidRPr="00EA6D99" w:rsidRDefault="00A77A5E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EA6D99">
        <w:rPr>
          <w:rFonts w:ascii="Open Sans" w:hAnsi="Open Sans" w:cs="Open Sans"/>
          <w:color w:val="000000"/>
          <w:sz w:val="20"/>
          <w:szCs w:val="20"/>
        </w:rPr>
        <w:t xml:space="preserve">...............................................................                                                 </w:t>
      </w:r>
    </w:p>
    <w:p w14:paraId="46420F06" w14:textId="2C4F1D7F" w:rsidR="00A77A5E" w:rsidRPr="00AD61E9" w:rsidRDefault="00A77A5E" w:rsidP="00A77A5E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00AD61E9">
        <w:rPr>
          <w:rFonts w:ascii="Open Sans" w:hAnsi="Open Sans" w:cs="Open Sans"/>
          <w:color w:val="000000"/>
          <w:sz w:val="18"/>
          <w:szCs w:val="18"/>
        </w:rPr>
        <w:t xml:space="preserve">              pieczęć </w:t>
      </w:r>
      <w:r w:rsidR="00AD61E9">
        <w:rPr>
          <w:rFonts w:ascii="Open Sans" w:hAnsi="Open Sans" w:cs="Open Sans"/>
          <w:color w:val="000000"/>
          <w:sz w:val="18"/>
          <w:szCs w:val="18"/>
        </w:rPr>
        <w:t>Wykonawcy</w:t>
      </w:r>
    </w:p>
    <w:p w14:paraId="6F4735A3" w14:textId="06632AA2" w:rsidR="00A77A5E" w:rsidRPr="00F96C59" w:rsidRDefault="00EA6D99" w:rsidP="00A77A5E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>
        <w:rPr>
          <w:rFonts w:ascii="Open Sans" w:hAnsi="Open Sans" w:cs="Open Sans"/>
          <w:color w:val="000000"/>
          <w:sz w:val="20"/>
          <w:szCs w:val="20"/>
        </w:rPr>
        <w:tab/>
      </w:r>
      <w:r w:rsidRPr="00F96C59">
        <w:rPr>
          <w:rFonts w:ascii="Open Sans" w:hAnsi="Open Sans" w:cs="Open Sans"/>
          <w:sz w:val="20"/>
          <w:szCs w:val="20"/>
        </w:rPr>
        <w:t>………………………………, dnia ……</w:t>
      </w:r>
      <w:r w:rsidR="00F96C59">
        <w:rPr>
          <w:rFonts w:ascii="Open Sans" w:hAnsi="Open Sans" w:cs="Open Sans"/>
          <w:sz w:val="20"/>
          <w:szCs w:val="20"/>
        </w:rPr>
        <w:t>………..</w:t>
      </w:r>
      <w:r w:rsidRPr="00F96C59">
        <w:rPr>
          <w:rFonts w:ascii="Open Sans" w:hAnsi="Open Sans" w:cs="Open Sans"/>
          <w:sz w:val="20"/>
          <w:szCs w:val="20"/>
        </w:rPr>
        <w:t>……..</w:t>
      </w:r>
    </w:p>
    <w:p w14:paraId="19E1B3F7" w14:textId="77777777" w:rsidR="00EA6D99" w:rsidRPr="00EA6D99" w:rsidRDefault="00EA6D99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02C1C70D" w14:textId="77777777" w:rsidR="00A77A5E" w:rsidRPr="00AD61E9" w:rsidRDefault="00A77A5E" w:rsidP="00A77A5E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AD61E9">
        <w:rPr>
          <w:rFonts w:ascii="Open Sans" w:hAnsi="Open Sans" w:cs="Open Sans"/>
          <w:b/>
          <w:bCs/>
          <w:color w:val="000000"/>
          <w:sz w:val="20"/>
          <w:szCs w:val="20"/>
        </w:rPr>
        <w:t>FORMULARZ OFERTOWY</w:t>
      </w:r>
    </w:p>
    <w:p w14:paraId="5EFDF9AA" w14:textId="77777777" w:rsidR="00A77A5E" w:rsidRPr="00EA6D99" w:rsidRDefault="00A77A5E" w:rsidP="00A77A5E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505FD496" w14:textId="77777777" w:rsidR="00A77A5E" w:rsidRPr="00EA6D99" w:rsidRDefault="00A77A5E" w:rsidP="00EA6D99">
      <w:pPr>
        <w:pStyle w:val="Tekstpodstawowy"/>
        <w:spacing w:line="360" w:lineRule="auto"/>
        <w:jc w:val="center"/>
        <w:rPr>
          <w:rFonts w:ascii="Open Sans" w:hAnsi="Open Sans" w:cs="Open Sans"/>
          <w:color w:val="000000"/>
          <w:sz w:val="20"/>
        </w:rPr>
      </w:pPr>
      <w:r w:rsidRPr="00CE3585">
        <w:rPr>
          <w:rFonts w:ascii="Open Sans" w:hAnsi="Open Sans" w:cs="Open Sans"/>
          <w:strike/>
          <w:sz w:val="20"/>
        </w:rPr>
        <w:t xml:space="preserve">Dostawa </w:t>
      </w:r>
      <w:r w:rsidRPr="00EA6D99">
        <w:rPr>
          <w:rFonts w:ascii="Open Sans" w:hAnsi="Open Sans" w:cs="Open Sans"/>
          <w:sz w:val="20"/>
        </w:rPr>
        <w:t xml:space="preserve">/ usługa / </w:t>
      </w:r>
      <w:r w:rsidRPr="00CE3585">
        <w:rPr>
          <w:rFonts w:ascii="Open Sans" w:hAnsi="Open Sans" w:cs="Open Sans"/>
          <w:strike/>
          <w:sz w:val="20"/>
        </w:rPr>
        <w:t>robota budowlana</w:t>
      </w:r>
      <w:r w:rsidRPr="00EA6D99">
        <w:rPr>
          <w:rFonts w:ascii="Open Sans" w:hAnsi="Open Sans" w:cs="Open Sans"/>
          <w:sz w:val="20"/>
        </w:rPr>
        <w:t>*</w:t>
      </w:r>
    </w:p>
    <w:p w14:paraId="3294135D" w14:textId="77777777" w:rsidR="00AD61E9" w:rsidRDefault="00AD61E9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22A0E011" w14:textId="77777777" w:rsidR="00AD61E9" w:rsidRDefault="00AD61E9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76B6992" w14:textId="75B7AE26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Dane dotyczące </w:t>
      </w:r>
      <w:r w:rsidR="00AD61E9">
        <w:rPr>
          <w:rFonts w:ascii="Open Sans" w:hAnsi="Open Sans" w:cs="Open Sans"/>
          <w:sz w:val="20"/>
          <w:szCs w:val="20"/>
        </w:rPr>
        <w:t>Wykonawcy:</w:t>
      </w:r>
    </w:p>
    <w:p w14:paraId="3EBDA8CE" w14:textId="77777777" w:rsidR="00A77A5E" w:rsidRPr="00AE0A3B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3C196A99" w14:textId="1F798A9B" w:rsidR="00AE0A3B" w:rsidRPr="00AE0A3B" w:rsidRDefault="00AE0A3B" w:rsidP="00AE0A3B">
      <w:pPr>
        <w:pStyle w:val="Listownik"/>
        <w:spacing w:line="360" w:lineRule="auto"/>
        <w:rPr>
          <w:rFonts w:ascii="Open Sans" w:hAnsi="Open Sans" w:cs="Open Sans"/>
          <w:sz w:val="20"/>
        </w:rPr>
      </w:pPr>
      <w:r w:rsidRPr="00AE0A3B">
        <w:rPr>
          <w:rFonts w:ascii="Open Sans" w:hAnsi="Open Sans" w:cs="Open Sans"/>
          <w:b/>
          <w:sz w:val="20"/>
        </w:rPr>
        <w:t>NAZWA WYKONAWCY</w:t>
      </w:r>
      <w:r w:rsidRPr="00AE0A3B">
        <w:rPr>
          <w:rFonts w:ascii="Open Sans" w:hAnsi="Open Sans" w:cs="Open Sans"/>
          <w:sz w:val="20"/>
        </w:rPr>
        <w:t>:........................................................................................................</w:t>
      </w:r>
      <w:r w:rsidR="000B0894">
        <w:rPr>
          <w:rFonts w:ascii="Open Sans" w:hAnsi="Open Sans" w:cs="Open Sans"/>
          <w:sz w:val="20"/>
        </w:rPr>
        <w:t>..</w:t>
      </w:r>
      <w:r w:rsidR="00872D7C">
        <w:rPr>
          <w:rFonts w:ascii="Open Sans" w:hAnsi="Open Sans" w:cs="Open Sans"/>
          <w:sz w:val="20"/>
        </w:rPr>
        <w:t>.....</w:t>
      </w:r>
      <w:r w:rsidR="000B0894">
        <w:rPr>
          <w:rFonts w:ascii="Open Sans" w:hAnsi="Open Sans" w:cs="Open Sans"/>
          <w:sz w:val="20"/>
        </w:rPr>
        <w:t>..</w:t>
      </w:r>
      <w:r w:rsidRPr="00AE0A3B">
        <w:rPr>
          <w:rFonts w:ascii="Open Sans" w:hAnsi="Open Sans" w:cs="Open Sans"/>
          <w:sz w:val="20"/>
        </w:rPr>
        <w:t>........</w:t>
      </w:r>
      <w:r w:rsidR="00872D7C">
        <w:rPr>
          <w:rFonts w:ascii="Open Sans" w:hAnsi="Open Sans" w:cs="Open Sans"/>
          <w:sz w:val="20"/>
        </w:rPr>
        <w:t>.</w:t>
      </w:r>
      <w:r w:rsidRPr="00AE0A3B">
        <w:rPr>
          <w:rFonts w:ascii="Open Sans" w:hAnsi="Open Sans" w:cs="Open Sans"/>
          <w:sz w:val="20"/>
        </w:rPr>
        <w:t>.....</w:t>
      </w:r>
      <w:r w:rsidR="00872D7C">
        <w:rPr>
          <w:rFonts w:ascii="Open Sans" w:hAnsi="Open Sans" w:cs="Open Sans"/>
          <w:sz w:val="20"/>
        </w:rPr>
        <w:t>.</w:t>
      </w:r>
      <w:r w:rsidRPr="00AE0A3B">
        <w:rPr>
          <w:rFonts w:ascii="Open Sans" w:hAnsi="Open Sans" w:cs="Open Sans"/>
          <w:sz w:val="20"/>
        </w:rPr>
        <w:t>.........</w:t>
      </w:r>
    </w:p>
    <w:p w14:paraId="361B320B" w14:textId="02D42419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SIEDZIBA WYKONAWCY</w:t>
      </w:r>
      <w:r w:rsidRPr="00AE0A3B">
        <w:rPr>
          <w:rFonts w:ascii="Open Sans" w:hAnsi="Open Sans" w:cs="Open Sans"/>
          <w:sz w:val="20"/>
          <w:szCs w:val="20"/>
        </w:rPr>
        <w:t>:....................................................................................................</w:t>
      </w:r>
      <w:r w:rsidR="000B0894">
        <w:rPr>
          <w:rFonts w:ascii="Open Sans" w:hAnsi="Open Sans" w:cs="Open Sans"/>
          <w:sz w:val="20"/>
          <w:szCs w:val="20"/>
        </w:rPr>
        <w:t>..</w:t>
      </w:r>
      <w:r w:rsidRPr="00AE0A3B">
        <w:rPr>
          <w:rFonts w:ascii="Open Sans" w:hAnsi="Open Sans" w:cs="Open Sans"/>
          <w:sz w:val="20"/>
          <w:szCs w:val="20"/>
        </w:rPr>
        <w:t>........</w:t>
      </w:r>
      <w:r w:rsidR="00872D7C">
        <w:rPr>
          <w:rFonts w:ascii="Open Sans" w:hAnsi="Open Sans" w:cs="Open Sans"/>
          <w:sz w:val="20"/>
          <w:szCs w:val="20"/>
        </w:rPr>
        <w:t>.....</w:t>
      </w:r>
      <w:r w:rsidRPr="00AE0A3B">
        <w:rPr>
          <w:rFonts w:ascii="Open Sans" w:hAnsi="Open Sans" w:cs="Open Sans"/>
          <w:sz w:val="20"/>
          <w:szCs w:val="20"/>
        </w:rPr>
        <w:t>.......</w:t>
      </w:r>
      <w:r w:rsidR="00872D7C">
        <w:rPr>
          <w:rFonts w:ascii="Open Sans" w:hAnsi="Open Sans" w:cs="Open Sans"/>
          <w:sz w:val="20"/>
          <w:szCs w:val="20"/>
        </w:rPr>
        <w:t>..</w:t>
      </w:r>
      <w:r w:rsidRPr="00AE0A3B">
        <w:rPr>
          <w:rFonts w:ascii="Open Sans" w:hAnsi="Open Sans" w:cs="Open Sans"/>
          <w:sz w:val="20"/>
          <w:szCs w:val="20"/>
        </w:rPr>
        <w:t>..........</w:t>
      </w:r>
    </w:p>
    <w:p w14:paraId="4C5BAE41" w14:textId="3DF6D697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NR TELEFONU</w:t>
      </w:r>
      <w:r w:rsidRPr="00AE0A3B">
        <w:rPr>
          <w:rFonts w:ascii="Open Sans" w:hAnsi="Open Sans" w:cs="Open Sans"/>
          <w:sz w:val="20"/>
          <w:szCs w:val="20"/>
        </w:rPr>
        <w:t xml:space="preserve">:.............................  </w:t>
      </w:r>
      <w:r w:rsidRPr="00AE0A3B">
        <w:rPr>
          <w:rFonts w:ascii="Open Sans" w:hAnsi="Open Sans" w:cs="Open Sans"/>
          <w:b/>
          <w:sz w:val="20"/>
          <w:szCs w:val="20"/>
        </w:rPr>
        <w:t>FAX</w:t>
      </w:r>
      <w:r w:rsidRPr="00AE0A3B">
        <w:rPr>
          <w:rFonts w:ascii="Open Sans" w:hAnsi="Open Sans" w:cs="Open Sans"/>
          <w:sz w:val="20"/>
          <w:szCs w:val="20"/>
        </w:rPr>
        <w:t xml:space="preserve">................................... </w:t>
      </w:r>
      <w:r w:rsidRPr="00AE0A3B">
        <w:rPr>
          <w:rFonts w:ascii="Open Sans" w:hAnsi="Open Sans" w:cs="Open Sans"/>
          <w:b/>
          <w:sz w:val="20"/>
          <w:szCs w:val="20"/>
        </w:rPr>
        <w:t>EMAIL</w:t>
      </w:r>
      <w:r w:rsidRPr="00AE0A3B">
        <w:rPr>
          <w:rFonts w:ascii="Open Sans" w:hAnsi="Open Sans" w:cs="Open Sans"/>
          <w:sz w:val="20"/>
          <w:szCs w:val="20"/>
        </w:rPr>
        <w:t xml:space="preserve"> …………………………………………</w:t>
      </w:r>
      <w:r w:rsidR="00872D7C">
        <w:rPr>
          <w:rFonts w:ascii="Open Sans" w:hAnsi="Open Sans" w:cs="Open Sans"/>
          <w:sz w:val="20"/>
          <w:szCs w:val="20"/>
        </w:rPr>
        <w:t>….</w:t>
      </w:r>
      <w:r w:rsidRPr="00AE0A3B">
        <w:rPr>
          <w:rFonts w:ascii="Open Sans" w:hAnsi="Open Sans" w:cs="Open Sans"/>
          <w:sz w:val="20"/>
          <w:szCs w:val="20"/>
        </w:rPr>
        <w:t>…</w:t>
      </w:r>
      <w:r w:rsidR="00872D7C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>……..</w:t>
      </w:r>
    </w:p>
    <w:p w14:paraId="7438E0C8" w14:textId="31DBCB7F" w:rsidR="00AE0A3B" w:rsidRPr="00AE0A3B" w:rsidRDefault="00AE0A3B" w:rsidP="00AE0A3B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AE0A3B">
        <w:rPr>
          <w:rFonts w:ascii="Open Sans" w:hAnsi="Open Sans" w:cs="Open Sans"/>
          <w:b/>
          <w:sz w:val="20"/>
          <w:szCs w:val="20"/>
        </w:rPr>
        <w:t>NIP</w:t>
      </w:r>
      <w:r w:rsidRPr="00AE0A3B">
        <w:rPr>
          <w:rFonts w:ascii="Open Sans" w:hAnsi="Open Sans" w:cs="Open Sans"/>
          <w:sz w:val="20"/>
          <w:szCs w:val="20"/>
        </w:rPr>
        <w:t>:.....................</w:t>
      </w:r>
      <w:r w:rsidR="00A41922">
        <w:rPr>
          <w:rFonts w:ascii="Open Sans" w:hAnsi="Open Sans" w:cs="Open Sans"/>
          <w:sz w:val="20"/>
          <w:szCs w:val="20"/>
        </w:rPr>
        <w:t>.....</w:t>
      </w:r>
      <w:r w:rsidRPr="00AE0A3B">
        <w:rPr>
          <w:rFonts w:ascii="Open Sans" w:hAnsi="Open Sans" w:cs="Open Sans"/>
          <w:sz w:val="20"/>
          <w:szCs w:val="20"/>
        </w:rPr>
        <w:t>.</w:t>
      </w:r>
      <w:r w:rsidR="00A41922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 xml:space="preserve">.......     </w:t>
      </w:r>
      <w:r w:rsidRPr="00AE0A3B">
        <w:rPr>
          <w:rFonts w:ascii="Open Sans" w:hAnsi="Open Sans" w:cs="Open Sans"/>
          <w:b/>
          <w:sz w:val="20"/>
          <w:szCs w:val="20"/>
        </w:rPr>
        <w:t>REGON</w:t>
      </w:r>
      <w:r w:rsidRPr="00AE0A3B">
        <w:rPr>
          <w:rFonts w:ascii="Open Sans" w:hAnsi="Open Sans" w:cs="Open Sans"/>
          <w:sz w:val="20"/>
          <w:szCs w:val="20"/>
        </w:rPr>
        <w:t>:...............</w:t>
      </w:r>
      <w:r w:rsidR="00A41922">
        <w:rPr>
          <w:rFonts w:ascii="Open Sans" w:hAnsi="Open Sans" w:cs="Open Sans"/>
          <w:sz w:val="20"/>
          <w:szCs w:val="20"/>
        </w:rPr>
        <w:t>...</w:t>
      </w:r>
      <w:r w:rsidRPr="00AE0A3B">
        <w:rPr>
          <w:rFonts w:ascii="Open Sans" w:hAnsi="Open Sans" w:cs="Open Sans"/>
          <w:sz w:val="20"/>
          <w:szCs w:val="20"/>
        </w:rPr>
        <w:t>..................</w:t>
      </w:r>
      <w:r w:rsidR="00A41922">
        <w:rPr>
          <w:rFonts w:ascii="Open Sans" w:hAnsi="Open Sans" w:cs="Open Sans"/>
          <w:sz w:val="20"/>
          <w:szCs w:val="20"/>
        </w:rPr>
        <w:t xml:space="preserve">  </w:t>
      </w:r>
      <w:r w:rsidR="00A41922" w:rsidRPr="00A41922">
        <w:rPr>
          <w:rFonts w:ascii="Open Sans" w:hAnsi="Open Sans" w:cs="Open Sans"/>
          <w:b/>
          <w:bCs/>
          <w:sz w:val="20"/>
          <w:szCs w:val="20"/>
        </w:rPr>
        <w:t>NR KRS/CE</w:t>
      </w:r>
      <w:r w:rsidR="00A41922">
        <w:rPr>
          <w:rFonts w:ascii="Open Sans" w:hAnsi="Open Sans" w:cs="Open Sans"/>
          <w:b/>
          <w:bCs/>
          <w:sz w:val="20"/>
          <w:szCs w:val="20"/>
        </w:rPr>
        <w:t>I</w:t>
      </w:r>
      <w:r w:rsidR="00A41922" w:rsidRPr="00A41922">
        <w:rPr>
          <w:rFonts w:ascii="Open Sans" w:hAnsi="Open Sans" w:cs="Open Sans"/>
          <w:b/>
          <w:bCs/>
          <w:sz w:val="20"/>
          <w:szCs w:val="20"/>
        </w:rPr>
        <w:t>DG</w:t>
      </w:r>
      <w:r w:rsidR="00A41922">
        <w:rPr>
          <w:rFonts w:ascii="Open Sans" w:hAnsi="Open Sans" w:cs="Open Sans"/>
          <w:b/>
          <w:bCs/>
          <w:sz w:val="20"/>
          <w:szCs w:val="20"/>
        </w:rPr>
        <w:t>*</w:t>
      </w:r>
      <w:r w:rsidR="00A41922">
        <w:rPr>
          <w:rFonts w:ascii="Open Sans" w:hAnsi="Open Sans" w:cs="Open Sans"/>
          <w:sz w:val="20"/>
          <w:szCs w:val="20"/>
        </w:rPr>
        <w:t xml:space="preserve"> …………………………………………</w:t>
      </w:r>
    </w:p>
    <w:p w14:paraId="03A365B5" w14:textId="5ACA685F" w:rsidR="00AE0A3B" w:rsidRPr="00AE0A3B" w:rsidRDefault="00AE0A3B" w:rsidP="00AE0A3B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18"/>
        </w:rPr>
      </w:pPr>
      <w:r w:rsidRPr="00AE0A3B">
        <w:rPr>
          <w:rFonts w:ascii="Open Sans" w:hAnsi="Open Sans" w:cs="Open Sans"/>
          <w:sz w:val="18"/>
          <w:szCs w:val="18"/>
        </w:rPr>
        <w:t>(</w:t>
      </w:r>
      <w:r w:rsidRPr="00AE0A3B">
        <w:rPr>
          <w:rFonts w:ascii="Open Sans" w:hAnsi="Open Sans" w:cs="Open Sans"/>
          <w:i/>
          <w:iCs/>
          <w:sz w:val="18"/>
          <w:szCs w:val="18"/>
        </w:rPr>
        <w:t>W przypadku składania oferty przez podmioty występujące wspólnie podać nazwy i adresy wszystkich Wykonawców np. spółki cywilnej, członków konsorcjum</w:t>
      </w:r>
      <w:r w:rsidRPr="00AE0A3B">
        <w:rPr>
          <w:rFonts w:ascii="Open Sans" w:hAnsi="Open Sans" w:cs="Open Sans"/>
          <w:sz w:val="18"/>
          <w:szCs w:val="18"/>
        </w:rPr>
        <w:t>)</w:t>
      </w:r>
    </w:p>
    <w:p w14:paraId="3A1F3894" w14:textId="77777777" w:rsidR="00AE0A3B" w:rsidRDefault="00AE0A3B" w:rsidP="00262C2F">
      <w:pPr>
        <w:widowControl w:val="0"/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3FF7965D" w14:textId="43AE4106" w:rsidR="00A77A5E" w:rsidRPr="00EA6D99" w:rsidRDefault="00A77A5E" w:rsidP="00262C2F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Zobowiązuję się zrealizować przedmiot zamówienia </w:t>
      </w:r>
      <w:r w:rsidR="00872D7C">
        <w:rPr>
          <w:rFonts w:ascii="Open Sans" w:hAnsi="Open Sans" w:cs="Open Sans"/>
          <w:sz w:val="20"/>
          <w:szCs w:val="20"/>
        </w:rPr>
        <w:t>pn.</w:t>
      </w:r>
      <w:r w:rsidR="000B7AE3">
        <w:rPr>
          <w:rFonts w:ascii="Open Sans" w:hAnsi="Open Sans" w:cs="Open Sans"/>
          <w:sz w:val="20"/>
          <w:szCs w:val="20"/>
        </w:rPr>
        <w:t xml:space="preserve"> </w:t>
      </w:r>
      <w:r w:rsidR="00262C2F" w:rsidRPr="00262C2F">
        <w:rPr>
          <w:rFonts w:ascii="Open Sans" w:eastAsia="SimSun" w:hAnsi="Open Sans" w:cs="Open Sans"/>
          <w:b/>
          <w:bCs/>
          <w:kern w:val="2"/>
          <w:sz w:val="20"/>
          <w:szCs w:val="20"/>
          <w:u w:val="single"/>
          <w:lang w:eastAsia="zh-CN" w:bidi="hi-IN"/>
        </w:rPr>
        <w:t xml:space="preserve">„Transport odpadów o kodach: </w:t>
      </w:r>
      <w:r w:rsidR="00262C2F" w:rsidRPr="00262C2F">
        <w:rPr>
          <w:rFonts w:ascii="Open Sans" w:eastAsia="SimSun" w:hAnsi="Open Sans" w:cs="Open Sans"/>
          <w:b/>
          <w:bCs/>
          <w:kern w:val="2"/>
          <w:sz w:val="20"/>
          <w:szCs w:val="20"/>
          <w:u w:val="single"/>
          <w:lang w:eastAsia="zh-CN" w:bidi="hi-IN"/>
        </w:rPr>
        <w:br/>
        <w:t xml:space="preserve">20 03 07 - odpady wielkogabarytowe, 20 01 35*; 20 01 36 – zużyty sprzęt elektryczny, </w:t>
      </w:r>
      <w:r w:rsidR="00262C2F" w:rsidRPr="00262C2F">
        <w:rPr>
          <w:rFonts w:ascii="Open Sans" w:eastAsia="SimSun" w:hAnsi="Open Sans" w:cs="Open Sans"/>
          <w:b/>
          <w:bCs/>
          <w:kern w:val="2"/>
          <w:sz w:val="20"/>
          <w:szCs w:val="20"/>
          <w:u w:val="single"/>
          <w:lang w:eastAsia="zh-CN" w:bidi="hi-IN"/>
        </w:rPr>
        <w:br/>
        <w:t>20 01 23*- urządzenia zawierające freon</w:t>
      </w:r>
      <w:ins w:id="0" w:author="Monika Górecka" w:date="2023-05-31T09:23:00Z">
        <w:r w:rsidR="00262C2F" w:rsidRPr="00262C2F">
          <w:rPr>
            <w:rFonts w:ascii="Open Sans" w:eastAsia="SimSun" w:hAnsi="Open Sans" w:cs="Open Sans"/>
            <w:b/>
            <w:bCs/>
            <w:kern w:val="2"/>
            <w:sz w:val="20"/>
            <w:szCs w:val="20"/>
            <w:u w:val="single"/>
            <w:lang w:eastAsia="zh-CN" w:bidi="hi-IN"/>
          </w:rPr>
          <w:t>y</w:t>
        </w:r>
      </w:ins>
      <w:r w:rsidR="00262C2F" w:rsidRPr="00262C2F">
        <w:rPr>
          <w:rFonts w:ascii="Open Sans" w:eastAsia="SimSun" w:hAnsi="Open Sans" w:cs="Open Sans"/>
          <w:b/>
          <w:bCs/>
          <w:kern w:val="2"/>
          <w:sz w:val="20"/>
          <w:szCs w:val="20"/>
          <w:u w:val="single"/>
          <w:lang w:eastAsia="zh-CN" w:bidi="hi-IN"/>
        </w:rPr>
        <w:t xml:space="preserve">, spod osłon śmietnikowych </w:t>
      </w:r>
      <w:r w:rsidR="00262C2F" w:rsidRPr="00262C2F">
        <w:rPr>
          <w:rFonts w:ascii="Open Sans" w:eastAsia="SimSun" w:hAnsi="Open Sans" w:cs="Open Sans"/>
          <w:b/>
          <w:bCs/>
          <w:kern w:val="2"/>
          <w:sz w:val="20"/>
          <w:szCs w:val="20"/>
          <w:u w:val="single"/>
          <w:lang w:eastAsia="zh-CN" w:bidi="hi-IN"/>
        </w:rPr>
        <w:br/>
        <w:t>i miejsc gromadzenia odpadów na terenie miasta Koszalina w okresie do 28.02.2025 r</w:t>
      </w:r>
      <w:r w:rsidR="00262C2F" w:rsidRPr="009F33BC">
        <w:rPr>
          <w:rFonts w:ascii="Open Sans" w:eastAsia="SimSun" w:hAnsi="Open Sans" w:cs="Open Sans"/>
          <w:b/>
          <w:bCs/>
          <w:kern w:val="2"/>
          <w:sz w:val="20"/>
          <w:szCs w:val="20"/>
          <w:u w:val="single"/>
          <w:lang w:eastAsia="zh-CN" w:bidi="hi-IN"/>
        </w:rPr>
        <w:t>.”</w:t>
      </w:r>
      <w:r w:rsidR="00262C2F" w:rsidRPr="009F33BC">
        <w:rPr>
          <w:rFonts w:ascii="Open Sans" w:eastAsia="SimSun" w:hAnsi="Open Sans" w:cs="Open Sans"/>
          <w:b/>
          <w:bCs/>
          <w:kern w:val="2"/>
          <w:sz w:val="20"/>
          <w:szCs w:val="20"/>
          <w:lang w:eastAsia="zh-CN" w:bidi="hi-IN"/>
        </w:rPr>
        <w:t>.</w:t>
      </w:r>
      <w:r w:rsidR="009F33BC" w:rsidRPr="009F33BC">
        <w:rPr>
          <w:rFonts w:ascii="Open Sans" w:eastAsia="SimSun" w:hAnsi="Open Sans" w:cs="Open Sans"/>
          <w:b/>
          <w:bCs/>
          <w:kern w:val="2"/>
          <w:sz w:val="20"/>
          <w:szCs w:val="20"/>
          <w:lang w:eastAsia="zh-CN" w:bidi="hi-IN"/>
        </w:rPr>
        <w:t>(cz.I)</w:t>
      </w:r>
      <w:r w:rsidR="00262C2F">
        <w:rPr>
          <w:rFonts w:ascii="Open Sans" w:eastAsia="SimSun" w:hAnsi="Open Sans" w:cs="Open Sans"/>
          <w:kern w:val="2"/>
          <w:sz w:val="20"/>
          <w:szCs w:val="20"/>
          <w:lang w:eastAsia="zh-CN" w:bidi="hi-IN"/>
        </w:rPr>
        <w:t xml:space="preserve"> z</w:t>
      </w:r>
      <w:r w:rsidRPr="00EA6D99">
        <w:rPr>
          <w:rFonts w:ascii="Open Sans" w:hAnsi="Open Sans" w:cs="Open Sans"/>
          <w:sz w:val="20"/>
          <w:szCs w:val="20"/>
        </w:rPr>
        <w:t>a kwotę:</w:t>
      </w:r>
    </w:p>
    <w:p w14:paraId="185048AE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5B00EBFD" w14:textId="408D3AD5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netto...............................................zł</w:t>
      </w:r>
    </w:p>
    <w:p w14:paraId="7D3100FE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..........................................................................................................zł)</w:t>
      </w:r>
    </w:p>
    <w:p w14:paraId="5C001DBD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B81B31B" w14:textId="573CFC3B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brutto.............................................zł</w:t>
      </w:r>
    </w:p>
    <w:p w14:paraId="435E51DF" w14:textId="77777777" w:rsidR="00A77A5E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>(słownie: ...........................................................................................................zł)</w:t>
      </w:r>
    </w:p>
    <w:p w14:paraId="6B76C469" w14:textId="77777777" w:rsidR="00CE3585" w:rsidRDefault="00CE3585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7F898490" w14:textId="4B029116" w:rsidR="00CE3585" w:rsidRDefault="00262C2F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="00CE3585">
        <w:rPr>
          <w:rFonts w:ascii="Open Sans" w:hAnsi="Open Sans" w:cs="Open Sans"/>
          <w:sz w:val="20"/>
          <w:szCs w:val="20"/>
        </w:rPr>
        <w:t xml:space="preserve"> tym ceny jednostkowe</w:t>
      </w:r>
      <w:r>
        <w:rPr>
          <w:rFonts w:ascii="Open Sans" w:hAnsi="Open Sans" w:cs="Open Sans"/>
          <w:sz w:val="20"/>
          <w:szCs w:val="20"/>
        </w:rPr>
        <w:t xml:space="preserve"> za transport 1 Mg</w:t>
      </w:r>
      <w:r w:rsidR="00CE3585">
        <w:rPr>
          <w:rFonts w:ascii="Open Sans" w:hAnsi="Open Sans" w:cs="Open Sans"/>
          <w:sz w:val="20"/>
          <w:szCs w:val="20"/>
        </w:rPr>
        <w:t>:</w:t>
      </w:r>
    </w:p>
    <w:p w14:paraId="53CAFD38" w14:textId="4B3CDA28" w:rsidR="00CE3585" w:rsidRPr="00CE3585" w:rsidRDefault="00CE3585" w:rsidP="00CE3585">
      <w:pPr>
        <w:pStyle w:val="Akapitzlist"/>
        <w:widowControl w:val="0"/>
        <w:numPr>
          <w:ilvl w:val="0"/>
          <w:numId w:val="4"/>
        </w:numPr>
        <w:suppressAutoHyphens/>
        <w:jc w:val="both"/>
        <w:rPr>
          <w:rFonts w:ascii="Open Sans" w:eastAsia="SimSun" w:hAnsi="Open Sans" w:cs="Open Sans"/>
          <w:kern w:val="2"/>
          <w:sz w:val="20"/>
          <w:szCs w:val="20"/>
          <w:lang w:eastAsia="zh-CN" w:bidi="hi-IN"/>
        </w:rPr>
      </w:pPr>
      <w:r w:rsidRPr="00CE3585">
        <w:rPr>
          <w:rFonts w:ascii="Open Sans" w:eastAsia="SimSun" w:hAnsi="Open Sans" w:cs="Open Sans"/>
          <w:kern w:val="2"/>
          <w:sz w:val="20"/>
          <w:szCs w:val="20"/>
          <w:lang w:eastAsia="zh-CN" w:bidi="hi-IN"/>
        </w:rPr>
        <w:t>Odpady wielkogabarytowe o kodzie 20 03 07 (Sianów ul. Łubuszan 80) - …………………………..zł netto,</w:t>
      </w:r>
      <w:r w:rsidR="000B7AE3">
        <w:rPr>
          <w:rFonts w:ascii="Open Sans" w:eastAsia="SimSun" w:hAnsi="Open Sans" w:cs="Open Sans"/>
          <w:kern w:val="2"/>
          <w:sz w:val="20"/>
          <w:szCs w:val="20"/>
          <w:lang w:eastAsia="zh-CN" w:bidi="hi-IN"/>
        </w:rPr>
        <w:t xml:space="preserve"> ………………………..zł brutto</w:t>
      </w:r>
      <w:r w:rsidRPr="00CE3585">
        <w:rPr>
          <w:rFonts w:ascii="Open Sans" w:eastAsia="SimSun" w:hAnsi="Open Sans" w:cs="Open Sans"/>
          <w:kern w:val="2"/>
          <w:sz w:val="20"/>
          <w:szCs w:val="20"/>
          <w:lang w:eastAsia="zh-CN" w:bidi="hi-IN"/>
        </w:rPr>
        <w:t xml:space="preserve"> </w:t>
      </w:r>
    </w:p>
    <w:p w14:paraId="02994E37" w14:textId="08111FE4" w:rsidR="00CE3585" w:rsidRPr="00CE3585" w:rsidRDefault="00CE3585" w:rsidP="00CE3585">
      <w:pPr>
        <w:pStyle w:val="Akapitzlist"/>
        <w:widowControl w:val="0"/>
        <w:numPr>
          <w:ilvl w:val="0"/>
          <w:numId w:val="4"/>
        </w:numPr>
        <w:suppressAutoHyphens/>
        <w:jc w:val="both"/>
        <w:rPr>
          <w:rFonts w:ascii="Open Sans" w:eastAsia="SimSun" w:hAnsi="Open Sans" w:cs="Open Sans"/>
          <w:kern w:val="2"/>
          <w:sz w:val="20"/>
          <w:szCs w:val="20"/>
          <w:lang w:eastAsia="zh-CN" w:bidi="hi-IN"/>
        </w:rPr>
      </w:pPr>
      <w:r w:rsidRPr="00CE3585">
        <w:rPr>
          <w:rFonts w:ascii="Open Sans" w:eastAsia="SimSun" w:hAnsi="Open Sans" w:cs="Open Sans"/>
          <w:kern w:val="2"/>
          <w:sz w:val="20"/>
          <w:szCs w:val="20"/>
          <w:lang w:eastAsia="zh-CN" w:bidi="hi-IN"/>
        </w:rPr>
        <w:t>Zużyty sprzęt elektryczny 20 01 35*, 20 01 36 i urządzenia zawierające freon</w:t>
      </w:r>
      <w:ins w:id="1" w:author="Monika Górecka" w:date="2023-05-31T09:30:00Z">
        <w:r w:rsidRPr="00CE3585">
          <w:rPr>
            <w:rFonts w:ascii="Open Sans" w:eastAsia="SimSun" w:hAnsi="Open Sans" w:cs="Open Sans"/>
            <w:kern w:val="2"/>
            <w:sz w:val="20"/>
            <w:szCs w:val="20"/>
            <w:lang w:eastAsia="zh-CN" w:bidi="hi-IN"/>
          </w:rPr>
          <w:t>y</w:t>
        </w:r>
      </w:ins>
      <w:r w:rsidRPr="00CE3585">
        <w:rPr>
          <w:rFonts w:ascii="Open Sans" w:eastAsia="SimSun" w:hAnsi="Open Sans" w:cs="Open Sans"/>
          <w:kern w:val="2"/>
          <w:sz w:val="20"/>
          <w:szCs w:val="20"/>
          <w:lang w:eastAsia="zh-CN" w:bidi="hi-IN"/>
        </w:rPr>
        <w:t xml:space="preserve"> 20 01 23*  (Koszalin ul. Komunalna 5) - ……………………….. zł netto,</w:t>
      </w:r>
      <w:r w:rsidR="000B7AE3">
        <w:rPr>
          <w:rFonts w:ascii="Open Sans" w:eastAsia="SimSun" w:hAnsi="Open Sans" w:cs="Open Sans"/>
          <w:kern w:val="2"/>
          <w:sz w:val="20"/>
          <w:szCs w:val="20"/>
          <w:lang w:eastAsia="zh-CN" w:bidi="hi-IN"/>
        </w:rPr>
        <w:t xml:space="preserve"> …………………. </w:t>
      </w:r>
      <w:r w:rsidR="00262C2F">
        <w:rPr>
          <w:rFonts w:ascii="Open Sans" w:eastAsia="SimSun" w:hAnsi="Open Sans" w:cs="Open Sans"/>
          <w:kern w:val="2"/>
          <w:sz w:val="20"/>
          <w:szCs w:val="20"/>
          <w:lang w:eastAsia="zh-CN" w:bidi="hi-IN"/>
        </w:rPr>
        <w:t>z</w:t>
      </w:r>
      <w:r w:rsidR="000B7AE3">
        <w:rPr>
          <w:rFonts w:ascii="Open Sans" w:eastAsia="SimSun" w:hAnsi="Open Sans" w:cs="Open Sans"/>
          <w:kern w:val="2"/>
          <w:sz w:val="20"/>
          <w:szCs w:val="20"/>
          <w:lang w:eastAsia="zh-CN" w:bidi="hi-IN"/>
        </w:rPr>
        <w:t>ł brutto</w:t>
      </w:r>
    </w:p>
    <w:p w14:paraId="7A850D61" w14:textId="4716CCBC" w:rsidR="00CE3585" w:rsidRPr="00CE3585" w:rsidRDefault="00CE3585" w:rsidP="00CE3585">
      <w:pPr>
        <w:pStyle w:val="Akapitzlist"/>
        <w:widowControl w:val="0"/>
        <w:numPr>
          <w:ilvl w:val="0"/>
          <w:numId w:val="4"/>
        </w:numPr>
        <w:suppressAutoHyphens/>
        <w:jc w:val="both"/>
        <w:rPr>
          <w:rFonts w:ascii="Open Sans" w:eastAsia="SimSun" w:hAnsi="Open Sans" w:cs="Open Sans"/>
          <w:kern w:val="2"/>
          <w:sz w:val="20"/>
          <w:szCs w:val="20"/>
          <w:lang w:eastAsia="zh-CN" w:bidi="hi-IN"/>
        </w:rPr>
      </w:pPr>
      <w:r w:rsidRPr="00CE3585">
        <w:rPr>
          <w:rFonts w:ascii="Open Sans" w:eastAsia="SimSun" w:hAnsi="Open Sans" w:cs="Open Sans"/>
          <w:kern w:val="2"/>
          <w:sz w:val="20"/>
          <w:szCs w:val="20"/>
          <w:lang w:eastAsia="zh-CN" w:bidi="hi-IN"/>
        </w:rPr>
        <w:t>Zużyte opony 16 01 03 - ………………………. zł netto</w:t>
      </w:r>
      <w:r w:rsidR="00262C2F">
        <w:rPr>
          <w:rFonts w:ascii="Open Sans" w:eastAsia="SimSun" w:hAnsi="Open Sans" w:cs="Open Sans"/>
          <w:kern w:val="2"/>
          <w:sz w:val="20"/>
          <w:szCs w:val="20"/>
          <w:lang w:eastAsia="zh-CN" w:bidi="hi-IN"/>
        </w:rPr>
        <w:t>, zł brutto.</w:t>
      </w:r>
    </w:p>
    <w:p w14:paraId="1FBA4DEC" w14:textId="77777777" w:rsidR="00CE3585" w:rsidRPr="00EA6D99" w:rsidRDefault="00CE3585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</w:p>
    <w:p w14:paraId="0BBE4A06" w14:textId="77777777" w:rsidR="005D5DD0" w:rsidRDefault="005D5DD0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62128875" w14:textId="77777777" w:rsidR="005D5DD0" w:rsidRDefault="005D5DD0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5D5DD0">
        <w:rPr>
          <w:rFonts w:ascii="Open Sans" w:hAnsi="Open Sans" w:cs="Open Sans"/>
          <w:sz w:val="20"/>
          <w:szCs w:val="20"/>
        </w:rPr>
        <w:t>Cena oferty zawiera ostateczną, sumaryczną cenę obejmującą wszystkie koszty związane z realizacją przedmiotu zamówienia z uwzględnieniem opłat i podatków (w tym podatku VAT) wg odpowiadających jej składników cenowych.</w:t>
      </w:r>
      <w:r w:rsidR="00A77A5E" w:rsidRPr="005D5DD0">
        <w:rPr>
          <w:rFonts w:ascii="Open Sans" w:hAnsi="Open Sans" w:cs="Open Sans"/>
          <w:sz w:val="20"/>
          <w:szCs w:val="20"/>
        </w:rPr>
        <w:t xml:space="preserve">  </w:t>
      </w:r>
    </w:p>
    <w:p w14:paraId="65E7730A" w14:textId="77777777" w:rsidR="000B7AE3" w:rsidRDefault="000B7AE3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448F8110" w14:textId="5255EAD9" w:rsidR="000B7AE3" w:rsidRDefault="000B7AE3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Termin wykonywania: odo 28.02.2025 r.</w:t>
      </w:r>
      <w:r w:rsidR="00A77A5E" w:rsidRPr="005D5DD0">
        <w:rPr>
          <w:rFonts w:ascii="Open Sans" w:hAnsi="Open Sans" w:cs="Open Sans"/>
          <w:sz w:val="20"/>
          <w:szCs w:val="20"/>
        </w:rPr>
        <w:t xml:space="preserve">     </w:t>
      </w:r>
    </w:p>
    <w:p w14:paraId="1477C09D" w14:textId="7B353DC4" w:rsidR="00A77A5E" w:rsidRPr="005D5DD0" w:rsidRDefault="00A77A5E" w:rsidP="00A77A5E">
      <w:pPr>
        <w:widowControl w:val="0"/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  <w:r w:rsidRPr="005D5DD0">
        <w:rPr>
          <w:rFonts w:ascii="Open Sans" w:hAnsi="Open Sans" w:cs="Open Sans"/>
          <w:sz w:val="20"/>
          <w:szCs w:val="20"/>
        </w:rPr>
        <w:t xml:space="preserve">                                 </w:t>
      </w:r>
    </w:p>
    <w:p w14:paraId="2E6FA9C8" w14:textId="55312FDE" w:rsidR="000B0894" w:rsidRDefault="000B0894" w:rsidP="00A77A5E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Oświadczenia:</w:t>
      </w:r>
    </w:p>
    <w:p w14:paraId="194C75E7" w14:textId="2858D6F3" w:rsidR="000B0894" w:rsidRDefault="00A77A5E" w:rsidP="00872D7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 w:rsidRPr="000B0894">
        <w:rPr>
          <w:rFonts w:ascii="Open Sans" w:hAnsi="Open Sans" w:cs="Open Sans"/>
          <w:sz w:val="20"/>
          <w:szCs w:val="20"/>
        </w:rPr>
        <w:t>Zobowiązuję</w:t>
      </w:r>
      <w:r w:rsidR="00872D7C">
        <w:rPr>
          <w:rFonts w:ascii="Open Sans" w:hAnsi="Open Sans" w:cs="Open Sans"/>
          <w:sz w:val="20"/>
          <w:szCs w:val="20"/>
        </w:rPr>
        <w:t>(</w:t>
      </w:r>
      <w:r w:rsidR="005D5DD0">
        <w:rPr>
          <w:rFonts w:ascii="Open Sans" w:hAnsi="Open Sans" w:cs="Open Sans"/>
          <w:sz w:val="20"/>
          <w:szCs w:val="20"/>
        </w:rPr>
        <w:t>m</w:t>
      </w:r>
      <w:r w:rsidR="00872D7C">
        <w:rPr>
          <w:rFonts w:ascii="Open Sans" w:hAnsi="Open Sans" w:cs="Open Sans"/>
          <w:sz w:val="20"/>
          <w:szCs w:val="20"/>
        </w:rPr>
        <w:t>y)</w:t>
      </w:r>
      <w:r w:rsidRPr="000B0894">
        <w:rPr>
          <w:rFonts w:ascii="Open Sans" w:hAnsi="Open Sans" w:cs="Open Sans"/>
          <w:sz w:val="20"/>
          <w:szCs w:val="20"/>
        </w:rPr>
        <w:t xml:space="preserve"> się </w:t>
      </w:r>
      <w:r w:rsidR="009F33BC">
        <w:rPr>
          <w:rFonts w:ascii="Open Sans" w:hAnsi="Open Sans" w:cs="Open Sans"/>
          <w:sz w:val="20"/>
          <w:szCs w:val="20"/>
        </w:rPr>
        <w:t>świadczy</w:t>
      </w:r>
      <w:r w:rsidRPr="000B0894">
        <w:rPr>
          <w:rFonts w:ascii="Open Sans" w:hAnsi="Open Sans" w:cs="Open Sans"/>
          <w:sz w:val="20"/>
          <w:szCs w:val="20"/>
        </w:rPr>
        <w:t xml:space="preserve">ć przedmiot zamówienia </w:t>
      </w:r>
      <w:r w:rsidR="009F33BC">
        <w:rPr>
          <w:rFonts w:ascii="Open Sans" w:hAnsi="Open Sans" w:cs="Open Sans"/>
          <w:sz w:val="20"/>
          <w:szCs w:val="20"/>
        </w:rPr>
        <w:t>zgodnie z warunkami w SOPZ.</w:t>
      </w:r>
    </w:p>
    <w:p w14:paraId="62D1636D" w14:textId="0479633F" w:rsidR="000B0894" w:rsidRDefault="00A77A5E" w:rsidP="00872D7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 w:rsidRPr="000B0894">
        <w:rPr>
          <w:rFonts w:ascii="Open Sans" w:hAnsi="Open Sans" w:cs="Open Sans"/>
          <w:sz w:val="20"/>
          <w:szCs w:val="20"/>
        </w:rPr>
        <w:t>Oświadczam</w:t>
      </w:r>
      <w:r w:rsidR="00872D7C">
        <w:rPr>
          <w:rFonts w:ascii="Open Sans" w:hAnsi="Open Sans" w:cs="Open Sans"/>
          <w:sz w:val="20"/>
          <w:szCs w:val="20"/>
        </w:rPr>
        <w:t>(y)</w:t>
      </w:r>
      <w:r w:rsidRPr="000B0894">
        <w:rPr>
          <w:rFonts w:ascii="Open Sans" w:hAnsi="Open Sans" w:cs="Open Sans"/>
          <w:sz w:val="20"/>
          <w:szCs w:val="20"/>
        </w:rPr>
        <w:t>, że akceptuję</w:t>
      </w:r>
      <w:r w:rsidR="00872D7C">
        <w:rPr>
          <w:rFonts w:ascii="Open Sans" w:hAnsi="Open Sans" w:cs="Open Sans"/>
          <w:sz w:val="20"/>
          <w:szCs w:val="20"/>
        </w:rPr>
        <w:t>(my)</w:t>
      </w:r>
      <w:r w:rsidRPr="000B0894">
        <w:rPr>
          <w:rFonts w:ascii="Open Sans" w:hAnsi="Open Sans" w:cs="Open Sans"/>
          <w:sz w:val="20"/>
          <w:szCs w:val="20"/>
        </w:rPr>
        <w:t xml:space="preserve"> </w:t>
      </w:r>
      <w:r w:rsidR="00B524BA" w:rsidRPr="00B524BA">
        <w:rPr>
          <w:rFonts w:ascii="Open Sans" w:hAnsi="Open Sans" w:cs="Open Sans"/>
          <w:spacing w:val="2"/>
          <w:sz w:val="20"/>
          <w:szCs w:val="20"/>
        </w:rPr>
        <w:t>bez zastrzeżeń</w:t>
      </w:r>
      <w:r w:rsidR="00B524BA">
        <w:rPr>
          <w:rFonts w:ascii="Open Sans" w:hAnsi="Open Sans" w:cs="Open Sans"/>
          <w:spacing w:val="2"/>
          <w:sz w:val="20"/>
          <w:szCs w:val="20"/>
        </w:rPr>
        <w:t xml:space="preserve"> </w:t>
      </w:r>
      <w:r w:rsidRPr="00B524BA">
        <w:rPr>
          <w:rFonts w:ascii="Open Sans" w:hAnsi="Open Sans" w:cs="Open Sans"/>
          <w:sz w:val="20"/>
          <w:szCs w:val="20"/>
        </w:rPr>
        <w:t>proponowany</w:t>
      </w:r>
      <w:r w:rsidRPr="000B0894">
        <w:rPr>
          <w:rFonts w:ascii="Open Sans" w:hAnsi="Open Sans" w:cs="Open Sans"/>
          <w:sz w:val="20"/>
          <w:szCs w:val="20"/>
        </w:rPr>
        <w:t xml:space="preserve"> przez </w:t>
      </w:r>
      <w:r w:rsidR="00A41922">
        <w:rPr>
          <w:rFonts w:ascii="Open Sans" w:hAnsi="Open Sans" w:cs="Open Sans"/>
          <w:sz w:val="20"/>
          <w:szCs w:val="20"/>
        </w:rPr>
        <w:t>Z</w:t>
      </w:r>
      <w:r w:rsidRPr="000B0894">
        <w:rPr>
          <w:rFonts w:ascii="Open Sans" w:hAnsi="Open Sans" w:cs="Open Sans"/>
          <w:sz w:val="20"/>
          <w:szCs w:val="20"/>
        </w:rPr>
        <w:t>amawiającego projekt umowy</w:t>
      </w:r>
      <w:r w:rsidR="00872D7C">
        <w:rPr>
          <w:rFonts w:ascii="Open Sans" w:hAnsi="Open Sans" w:cs="Open Sans"/>
          <w:sz w:val="20"/>
          <w:szCs w:val="20"/>
        </w:rPr>
        <w:t xml:space="preserve"> wraz z warunkami płatności</w:t>
      </w:r>
      <w:r w:rsidRPr="000B0894">
        <w:rPr>
          <w:rFonts w:ascii="Open Sans" w:hAnsi="Open Sans" w:cs="Open Sans"/>
          <w:sz w:val="20"/>
          <w:szCs w:val="20"/>
        </w:rPr>
        <w:t xml:space="preserve">.     </w:t>
      </w:r>
    </w:p>
    <w:p w14:paraId="520F6781" w14:textId="77777777" w:rsidR="00872D7C" w:rsidRDefault="000B0894" w:rsidP="00872D7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 w:rsidRPr="00872D7C">
        <w:rPr>
          <w:rFonts w:ascii="Open Sans" w:hAnsi="Open Sans" w:cs="Open Sans"/>
          <w:sz w:val="20"/>
          <w:szCs w:val="20"/>
        </w:rPr>
        <w:t>Uważam(y) się za związanego(ych) niniejszą ofertą przez okres 30 dni od momentu upływu terminu złożenia ofert</w:t>
      </w:r>
      <w:r w:rsidR="00872D7C">
        <w:rPr>
          <w:rFonts w:ascii="Open Sans" w:hAnsi="Open Sans" w:cs="Open Sans"/>
          <w:sz w:val="20"/>
          <w:szCs w:val="20"/>
        </w:rPr>
        <w:t>.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         </w:t>
      </w:r>
    </w:p>
    <w:p w14:paraId="779F67F0" w14:textId="34CA92E0" w:rsidR="00872D7C" w:rsidRDefault="00872D7C" w:rsidP="00872D7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 w:rsidRPr="00872D7C">
        <w:rPr>
          <w:rFonts w:ascii="Open Sans" w:hAnsi="Open Sans" w:cs="Open Sans"/>
          <w:sz w:val="20"/>
          <w:szCs w:val="20"/>
        </w:rPr>
        <w:lastRenderedPageBreak/>
        <w:t>Oświadczamy, iż oferta nie zawiera/zawiera* informacji stanowiących tajemnicę przedsiębiorstwa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872D7C">
        <w:rPr>
          <w:rFonts w:ascii="Open Sans" w:hAnsi="Open Sans" w:cs="Open Sans"/>
          <w:sz w:val="20"/>
          <w:szCs w:val="20"/>
        </w:rPr>
        <w:t>w rozumieniu przepisów o zwalczaniu nieuczciwej konkurencji. Informacje takie zawarte są w następujących dokumentach: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</w:t>
      </w:r>
    </w:p>
    <w:p w14:paraId="51251064" w14:textId="2DFF436E" w:rsidR="00A77A5E" w:rsidRPr="00872D7C" w:rsidRDefault="00872D7C" w:rsidP="00872D7C">
      <w:pPr>
        <w:pStyle w:val="Akapitzlist"/>
        <w:widowControl w:val="0"/>
        <w:autoSpaceDE w:val="0"/>
        <w:autoSpaceDN w:val="0"/>
        <w:adjustRightInd w:val="0"/>
        <w:ind w:left="34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……………………………………………………………………………………………………………………………………………………….</w:t>
      </w:r>
      <w:r w:rsidR="00A77A5E" w:rsidRPr="00872D7C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14:paraId="15F29F80" w14:textId="2D205FA1" w:rsidR="00A77A5E" w:rsidRDefault="009F33BC" w:rsidP="009F33B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Do formularza ofertowego załączam:</w:t>
      </w:r>
    </w:p>
    <w:p w14:paraId="2A6B4E9A" w14:textId="7828BC72" w:rsidR="009F33BC" w:rsidRDefault="009F33BC" w:rsidP="009F33B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………………………………………………………..</w:t>
      </w:r>
    </w:p>
    <w:p w14:paraId="1ADDDD63" w14:textId="76017046" w:rsidR="009F33BC" w:rsidRDefault="009F33BC" w:rsidP="009F33B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…………………………………………………………</w:t>
      </w:r>
    </w:p>
    <w:p w14:paraId="32075FE6" w14:textId="7A17CF91" w:rsidR="009F33BC" w:rsidRDefault="009F33BC" w:rsidP="009F33B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…………………………………………………………</w:t>
      </w:r>
    </w:p>
    <w:p w14:paraId="267457DD" w14:textId="77777777" w:rsidR="009F33BC" w:rsidRDefault="009F33BC" w:rsidP="009F33B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…………………………………………………………</w:t>
      </w:r>
    </w:p>
    <w:p w14:paraId="185CD403" w14:textId="5EF68B24" w:rsidR="0014286B" w:rsidRDefault="0014286B" w:rsidP="009F33BC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……………………………………………………….</w:t>
      </w:r>
    </w:p>
    <w:p w14:paraId="17DDBCCE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                                                                        </w:t>
      </w:r>
    </w:p>
    <w:p w14:paraId="30A0F35E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20"/>
          <w:szCs w:val="20"/>
        </w:rPr>
      </w:pPr>
      <w:r w:rsidRPr="00EA6D99">
        <w:rPr>
          <w:rFonts w:ascii="Open Sans" w:hAnsi="Open Sans" w:cs="Open Sans"/>
          <w:sz w:val="20"/>
          <w:szCs w:val="20"/>
        </w:rPr>
        <w:t xml:space="preserve">                              </w:t>
      </w:r>
    </w:p>
    <w:p w14:paraId="76886B79" w14:textId="77777777" w:rsidR="009F33BC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</w:p>
    <w:p w14:paraId="3135F778" w14:textId="77777777" w:rsidR="009F33BC" w:rsidRDefault="009F33BC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</w:p>
    <w:p w14:paraId="29A53065" w14:textId="6B048AB0" w:rsidR="00A77A5E" w:rsidRPr="00EA6D99" w:rsidRDefault="00EA6D99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ab/>
      </w:r>
      <w:r>
        <w:rPr>
          <w:rFonts w:ascii="Open Sans" w:hAnsi="Open Sans" w:cs="Open Sans"/>
          <w:sz w:val="18"/>
          <w:szCs w:val="20"/>
        </w:rPr>
        <w:tab/>
      </w:r>
      <w:r w:rsidR="00A77A5E" w:rsidRPr="00EA6D99">
        <w:rPr>
          <w:rFonts w:ascii="Open Sans" w:hAnsi="Open Sans" w:cs="Open Sans"/>
          <w:sz w:val="18"/>
          <w:szCs w:val="20"/>
        </w:rPr>
        <w:t xml:space="preserve">  </w:t>
      </w:r>
      <w:r w:rsidR="009F33BC">
        <w:rPr>
          <w:rFonts w:ascii="Open Sans" w:hAnsi="Open Sans" w:cs="Open Sans"/>
          <w:sz w:val="18"/>
          <w:szCs w:val="20"/>
        </w:rPr>
        <w:t xml:space="preserve">                                                    </w:t>
      </w:r>
      <w:r w:rsidR="00A77A5E" w:rsidRPr="00EA6D99">
        <w:rPr>
          <w:rFonts w:ascii="Open Sans" w:hAnsi="Open Sans" w:cs="Open Sans"/>
          <w:sz w:val="18"/>
          <w:szCs w:val="20"/>
        </w:rPr>
        <w:t xml:space="preserve">   _____________________________________                                                                                                                                          </w:t>
      </w:r>
    </w:p>
    <w:p w14:paraId="413E64F7" w14:textId="24E4FB33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</w:t>
      </w:r>
      <w:r w:rsidR="009F33BC">
        <w:rPr>
          <w:rFonts w:ascii="Open Sans" w:hAnsi="Open Sans" w:cs="Open Sans"/>
          <w:sz w:val="18"/>
          <w:szCs w:val="20"/>
        </w:rPr>
        <w:t xml:space="preserve">                        </w:t>
      </w:r>
      <w:r w:rsidRPr="00EA6D99">
        <w:rPr>
          <w:rFonts w:ascii="Open Sans" w:hAnsi="Open Sans" w:cs="Open Sans"/>
          <w:sz w:val="18"/>
          <w:szCs w:val="20"/>
        </w:rPr>
        <w:t xml:space="preserve">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   (imię i nazwisko)</w:t>
      </w:r>
    </w:p>
    <w:p w14:paraId="11B41C25" w14:textId="365965E4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  <w:r w:rsidRPr="00EA6D99">
        <w:rPr>
          <w:rFonts w:ascii="Open Sans" w:hAnsi="Open Sans" w:cs="Open Sans"/>
          <w:sz w:val="18"/>
          <w:szCs w:val="20"/>
        </w:rPr>
        <w:t xml:space="preserve">                                                     </w:t>
      </w:r>
      <w:r w:rsidR="00EA6D99">
        <w:rPr>
          <w:rFonts w:ascii="Open Sans" w:hAnsi="Open Sans" w:cs="Open Sans"/>
          <w:sz w:val="18"/>
          <w:szCs w:val="20"/>
        </w:rPr>
        <w:tab/>
      </w:r>
      <w:r w:rsidR="00EA6D99">
        <w:rPr>
          <w:rFonts w:ascii="Open Sans" w:hAnsi="Open Sans" w:cs="Open Sans"/>
          <w:sz w:val="18"/>
          <w:szCs w:val="20"/>
        </w:rPr>
        <w:tab/>
      </w:r>
      <w:r w:rsidRPr="00EA6D99">
        <w:rPr>
          <w:rFonts w:ascii="Open Sans" w:hAnsi="Open Sans" w:cs="Open Sans"/>
          <w:sz w:val="18"/>
          <w:szCs w:val="20"/>
        </w:rPr>
        <w:t xml:space="preserve">          podpis uprawnionego przedstawiciela </w:t>
      </w:r>
      <w:r w:rsidR="00AD61E9">
        <w:rPr>
          <w:rFonts w:ascii="Open Sans" w:hAnsi="Open Sans" w:cs="Open Sans"/>
          <w:sz w:val="18"/>
          <w:szCs w:val="20"/>
        </w:rPr>
        <w:t>Wykonawcy</w:t>
      </w:r>
    </w:p>
    <w:p w14:paraId="45A864B3" w14:textId="77777777" w:rsidR="00A77A5E" w:rsidRPr="00EA6D99" w:rsidRDefault="00A77A5E" w:rsidP="00A77A5E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20"/>
        </w:rPr>
      </w:pPr>
    </w:p>
    <w:p w14:paraId="682BF5C6" w14:textId="77777777" w:rsidR="00A77A5E" w:rsidRPr="00EA6D99" w:rsidRDefault="00A77A5E" w:rsidP="00A77A5E">
      <w:pPr>
        <w:rPr>
          <w:rFonts w:ascii="Open Sans" w:hAnsi="Open Sans" w:cs="Open Sans"/>
          <w:i/>
          <w:sz w:val="20"/>
          <w:szCs w:val="20"/>
        </w:rPr>
      </w:pPr>
    </w:p>
    <w:p w14:paraId="6660B333" w14:textId="51EE8B51" w:rsidR="00A77A5E" w:rsidRPr="00EA6D99" w:rsidRDefault="00A77A5E" w:rsidP="00A77A5E">
      <w:pPr>
        <w:rPr>
          <w:rFonts w:ascii="Open Sans" w:hAnsi="Open Sans" w:cs="Open Sans"/>
          <w:b/>
          <w:color w:val="000000"/>
          <w:sz w:val="20"/>
          <w:szCs w:val="20"/>
        </w:rPr>
      </w:pPr>
      <w:r w:rsidRPr="00AD61E9">
        <w:rPr>
          <w:rFonts w:ascii="Open Sans" w:hAnsi="Open Sans" w:cs="Open Sans"/>
          <w:i/>
          <w:sz w:val="18"/>
          <w:szCs w:val="18"/>
        </w:rPr>
        <w:t>*</w:t>
      </w:r>
      <w:r w:rsidR="00A41922">
        <w:rPr>
          <w:rFonts w:ascii="Open Sans" w:hAnsi="Open Sans" w:cs="Open Sans"/>
          <w:i/>
          <w:sz w:val="18"/>
          <w:szCs w:val="18"/>
        </w:rPr>
        <w:t>niepotrzebne skreślić</w:t>
      </w:r>
      <w:r w:rsidRPr="00AD61E9">
        <w:rPr>
          <w:rFonts w:ascii="Open Sans" w:hAnsi="Open Sans" w:cs="Open Sans"/>
          <w:i/>
          <w:sz w:val="18"/>
          <w:szCs w:val="18"/>
        </w:rPr>
        <w:t xml:space="preserve">                 </w:t>
      </w:r>
      <w:r w:rsidRPr="00AD61E9">
        <w:rPr>
          <w:rFonts w:ascii="Open Sans" w:hAnsi="Open Sans" w:cs="Open Sans"/>
          <w:sz w:val="18"/>
          <w:szCs w:val="18"/>
        </w:rPr>
        <w:t xml:space="preserve">                                                                    </w:t>
      </w:r>
    </w:p>
    <w:sectPr w:rsidR="00A77A5E" w:rsidRPr="00EA6D99" w:rsidSect="005260B9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21E5E"/>
    <w:multiLevelType w:val="hybridMultilevel"/>
    <w:tmpl w:val="4734FC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137613A"/>
    <w:multiLevelType w:val="hybridMultilevel"/>
    <w:tmpl w:val="6FC45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30B54"/>
    <w:multiLevelType w:val="multilevel"/>
    <w:tmpl w:val="38767E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BD66399"/>
    <w:multiLevelType w:val="hybridMultilevel"/>
    <w:tmpl w:val="3E4E8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1367F8"/>
    <w:multiLevelType w:val="hybridMultilevel"/>
    <w:tmpl w:val="D960C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158497">
    <w:abstractNumId w:val="4"/>
  </w:num>
  <w:num w:numId="2" w16cid:durableId="1870532888">
    <w:abstractNumId w:val="1"/>
  </w:num>
  <w:num w:numId="3" w16cid:durableId="350960602">
    <w:abstractNumId w:val="2"/>
  </w:num>
  <w:num w:numId="4" w16cid:durableId="1447578085">
    <w:abstractNumId w:val="3"/>
  </w:num>
  <w:num w:numId="5" w16cid:durableId="586496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A5E"/>
    <w:rsid w:val="00055A3D"/>
    <w:rsid w:val="0009769D"/>
    <w:rsid w:val="000B0894"/>
    <w:rsid w:val="000B7AE3"/>
    <w:rsid w:val="001059A7"/>
    <w:rsid w:val="0014286B"/>
    <w:rsid w:val="00262C2F"/>
    <w:rsid w:val="00512F47"/>
    <w:rsid w:val="005260B9"/>
    <w:rsid w:val="005D5DD0"/>
    <w:rsid w:val="005E7749"/>
    <w:rsid w:val="007619F1"/>
    <w:rsid w:val="007862F3"/>
    <w:rsid w:val="00872D7C"/>
    <w:rsid w:val="00964596"/>
    <w:rsid w:val="009F33BC"/>
    <w:rsid w:val="00A41922"/>
    <w:rsid w:val="00A77A5E"/>
    <w:rsid w:val="00AB4008"/>
    <w:rsid w:val="00AD61E9"/>
    <w:rsid w:val="00AE0A3B"/>
    <w:rsid w:val="00B524BA"/>
    <w:rsid w:val="00CB7B9F"/>
    <w:rsid w:val="00CD6E11"/>
    <w:rsid w:val="00CE3585"/>
    <w:rsid w:val="00E32ECA"/>
    <w:rsid w:val="00E618FD"/>
    <w:rsid w:val="00EA6D99"/>
    <w:rsid w:val="00F31EF5"/>
    <w:rsid w:val="00F92355"/>
    <w:rsid w:val="00F9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6B745"/>
  <w15:chartTrackingRefBased/>
  <w15:docId w15:val="{068BBAEF-082A-435F-849E-CFD5AA26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77A5E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77A5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E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EC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Listownik">
    <w:name w:val="Listownik"/>
    <w:basedOn w:val="Normalny"/>
    <w:rsid w:val="00AE0A3B"/>
    <w:pPr>
      <w:suppressAutoHyphens/>
    </w:pPr>
    <w:rPr>
      <w:rFonts w:ascii="Arial" w:hAnsi="Arial"/>
      <w:sz w:val="22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0B0894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262C2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262C2F"/>
    <w:pPr>
      <w:widowControl w:val="0"/>
      <w:suppressAutoHyphens/>
    </w:pPr>
    <w:rPr>
      <w:rFonts w:eastAsia="SimSun" w:cs="Mangal"/>
      <w:kern w:val="2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uiPriority w:val="99"/>
    <w:semiHidden/>
    <w:rsid w:val="00262C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262C2F"/>
    <w:rPr>
      <w:rFonts w:ascii="Times New Roman" w:eastAsia="SimSun" w:hAnsi="Times New Roman" w:cs="Mangal"/>
      <w:kern w:val="2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6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Kaźmierczak</dc:creator>
  <cp:keywords/>
  <dc:description/>
  <cp:lastModifiedBy>Martyna Łączyńska</cp:lastModifiedBy>
  <cp:revision>3</cp:revision>
  <cp:lastPrinted>2022-07-21T06:21:00Z</cp:lastPrinted>
  <dcterms:created xsi:type="dcterms:W3CDTF">2024-12-19T12:30:00Z</dcterms:created>
  <dcterms:modified xsi:type="dcterms:W3CDTF">2024-12-23T07:12:00Z</dcterms:modified>
</cp:coreProperties>
</file>