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AE010" w14:textId="00066FBB" w:rsidR="00D9228F" w:rsidRPr="00B249E9" w:rsidRDefault="0031664C" w:rsidP="00D9228F">
      <w:pPr>
        <w:pStyle w:val="Standard"/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49E9">
        <w:rPr>
          <w:rFonts w:asciiTheme="minorHAnsi" w:hAnsiTheme="minorHAnsi" w:cstheme="minorHAnsi"/>
          <w:b/>
          <w:sz w:val="22"/>
          <w:szCs w:val="22"/>
        </w:rPr>
        <w:t xml:space="preserve">UMOWA </w:t>
      </w:r>
      <w:r w:rsidR="006C5679" w:rsidRPr="00B249E9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185D2C" w:rsidRPr="00B249E9">
        <w:rPr>
          <w:rFonts w:asciiTheme="minorHAnsi" w:hAnsiTheme="minorHAnsi" w:cstheme="minorHAnsi"/>
          <w:b/>
          <w:sz w:val="22"/>
          <w:szCs w:val="22"/>
        </w:rPr>
        <w:t>………………..</w:t>
      </w:r>
    </w:p>
    <w:p w14:paraId="5B695DCF" w14:textId="01FE240E" w:rsidR="006C5679" w:rsidRPr="00B249E9" w:rsidRDefault="006C5679" w:rsidP="006C5679">
      <w:pPr>
        <w:pStyle w:val="Standard"/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63AC4C" w14:textId="77777777" w:rsidR="006C5679" w:rsidRPr="00B249E9" w:rsidRDefault="006C5679" w:rsidP="004242B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65E3316" w14:textId="0553D845" w:rsidR="004242BC" w:rsidRPr="00B249E9" w:rsidRDefault="004242BC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zawarta dnia </w:t>
      </w:r>
      <w:r w:rsidR="00185D2C" w:rsidRPr="00B249E9">
        <w:rPr>
          <w:rFonts w:asciiTheme="minorHAnsi" w:hAnsiTheme="minorHAnsi" w:cstheme="minorHAnsi"/>
          <w:sz w:val="22"/>
          <w:szCs w:val="22"/>
        </w:rPr>
        <w:t>………………………</w:t>
      </w:r>
      <w:r w:rsidRPr="00B249E9">
        <w:rPr>
          <w:rFonts w:asciiTheme="minorHAnsi" w:hAnsiTheme="minorHAnsi" w:cstheme="minorHAnsi"/>
          <w:sz w:val="22"/>
          <w:szCs w:val="22"/>
        </w:rPr>
        <w:t xml:space="preserve"> r. w </w:t>
      </w:r>
      <w:r w:rsidR="006C5679" w:rsidRPr="00B249E9">
        <w:rPr>
          <w:rFonts w:asciiTheme="minorHAnsi" w:hAnsiTheme="minorHAnsi" w:cstheme="minorHAnsi"/>
          <w:sz w:val="22"/>
          <w:szCs w:val="22"/>
        </w:rPr>
        <w:t>Opolu</w:t>
      </w:r>
      <w:r w:rsidRPr="00B249E9">
        <w:rPr>
          <w:rFonts w:asciiTheme="minorHAnsi" w:hAnsiTheme="minorHAnsi" w:cstheme="minorHAnsi"/>
          <w:sz w:val="22"/>
          <w:szCs w:val="22"/>
        </w:rPr>
        <w:t>, pomiędzy:</w:t>
      </w:r>
    </w:p>
    <w:p w14:paraId="14CF3236" w14:textId="77777777" w:rsidR="006C5679" w:rsidRPr="00B249E9" w:rsidRDefault="006C5679" w:rsidP="008307A3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6DAA68B" w14:textId="4A4D5BFF" w:rsidR="004242BC" w:rsidRPr="00B249E9" w:rsidRDefault="006C5679" w:rsidP="008307A3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t>Klinicznym Centrum Ginekologii, Położnictwa i Neonatologii w Opolu</w:t>
      </w:r>
      <w:r w:rsidR="004242BC" w:rsidRPr="00B249E9">
        <w:rPr>
          <w:rFonts w:asciiTheme="minorHAnsi" w:hAnsiTheme="minorHAnsi" w:cstheme="minorHAnsi"/>
          <w:bCs/>
          <w:sz w:val="22"/>
          <w:szCs w:val="22"/>
        </w:rPr>
        <w:t>,</w:t>
      </w:r>
    </w:p>
    <w:p w14:paraId="0D33C3EB" w14:textId="0E50628F" w:rsidR="004242BC" w:rsidRPr="00B249E9" w:rsidRDefault="004242BC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 siedzibą w</w:t>
      </w:r>
      <w:r w:rsidR="006C5679" w:rsidRPr="00B249E9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</w:rPr>
        <w:t xml:space="preserve"> </w:t>
      </w:r>
      <w:r w:rsidR="00B249E9" w:rsidRPr="00B249E9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</w:rPr>
        <w:t xml:space="preserve">Opolu, </w:t>
      </w:r>
      <w:r w:rsidR="006C5679" w:rsidRPr="00B249E9">
        <w:rPr>
          <w:rFonts w:asciiTheme="minorHAnsi" w:hAnsiTheme="minorHAnsi" w:cstheme="minorHAnsi"/>
          <w:sz w:val="22"/>
          <w:szCs w:val="22"/>
        </w:rPr>
        <w:t>ul. W. Reymonta 8, 45-066 Opole</w:t>
      </w:r>
    </w:p>
    <w:p w14:paraId="3858AC9C" w14:textId="7CE33610" w:rsidR="006C5679" w:rsidRPr="00B249E9" w:rsidRDefault="006C5679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NIP 7542480425, </w:t>
      </w:r>
      <w:r w:rsidRPr="00B249E9">
        <w:rPr>
          <w:rFonts w:asciiTheme="minorHAnsi" w:hAnsiTheme="minorHAnsi" w:cstheme="minorHAnsi"/>
          <w:bCs/>
          <w:sz w:val="22"/>
          <w:szCs w:val="22"/>
        </w:rPr>
        <w:t xml:space="preserve">KRS </w:t>
      </w:r>
      <w:r w:rsidR="00045634" w:rsidRPr="00B249E9">
        <w:rPr>
          <w:rFonts w:asciiTheme="minorHAnsi" w:hAnsiTheme="minorHAnsi" w:cstheme="minorHAnsi"/>
          <w:bCs/>
          <w:sz w:val="22"/>
          <w:szCs w:val="22"/>
        </w:rPr>
        <w:t>000</w:t>
      </w:r>
      <w:r w:rsidR="00193C78" w:rsidRPr="00B249E9">
        <w:rPr>
          <w:rFonts w:asciiTheme="minorHAnsi" w:hAnsiTheme="minorHAnsi" w:cstheme="minorHAnsi"/>
          <w:bCs/>
          <w:sz w:val="22"/>
          <w:szCs w:val="22"/>
        </w:rPr>
        <w:t>0</w:t>
      </w:r>
      <w:r w:rsidR="00045634" w:rsidRPr="00B249E9">
        <w:rPr>
          <w:rFonts w:asciiTheme="minorHAnsi" w:hAnsiTheme="minorHAnsi" w:cstheme="minorHAnsi"/>
          <w:bCs/>
          <w:sz w:val="22"/>
          <w:szCs w:val="22"/>
        </w:rPr>
        <w:t>005533</w:t>
      </w:r>
      <w:r w:rsidRPr="00B249E9">
        <w:rPr>
          <w:rFonts w:asciiTheme="minorHAnsi" w:hAnsiTheme="minorHAnsi" w:cstheme="minorHAnsi"/>
          <w:bCs/>
          <w:sz w:val="22"/>
          <w:szCs w:val="22"/>
        </w:rPr>
        <w:t>, REGON 000640136</w:t>
      </w:r>
    </w:p>
    <w:p w14:paraId="29FDB2BB" w14:textId="77777777" w:rsidR="004242BC" w:rsidRPr="00B249E9" w:rsidRDefault="004242BC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reprezentowanym przez</w:t>
      </w:r>
    </w:p>
    <w:p w14:paraId="04BE709A" w14:textId="58B21426" w:rsidR="004242BC" w:rsidRPr="00B249E9" w:rsidRDefault="006C5679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t>Dyrektora Małgorzatę Sobel</w:t>
      </w:r>
    </w:p>
    <w:p w14:paraId="3E6322FD" w14:textId="77777777" w:rsidR="008307A3" w:rsidRPr="00B249E9" w:rsidRDefault="008307A3" w:rsidP="008307A3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zwanym dalej Zamawiającym </w:t>
      </w:r>
    </w:p>
    <w:p w14:paraId="72E8067A" w14:textId="77777777" w:rsidR="006C5679" w:rsidRPr="00B249E9" w:rsidRDefault="006C5679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774EC13" w14:textId="0B4BB83F" w:rsidR="004242BC" w:rsidRPr="00B249E9" w:rsidRDefault="004242BC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a</w:t>
      </w:r>
    </w:p>
    <w:p w14:paraId="1D0D7482" w14:textId="6232131A" w:rsidR="00D9228F" w:rsidRPr="00B249E9" w:rsidRDefault="00185D2C" w:rsidP="008307A3">
      <w:pPr>
        <w:pStyle w:val="Standard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249E9">
        <w:rPr>
          <w:rFonts w:asciiTheme="minorHAnsi" w:hAnsiTheme="minorHAnsi" w:cstheme="minorHAnsi"/>
          <w:b/>
          <w:sz w:val="22"/>
          <w:szCs w:val="22"/>
        </w:rPr>
        <w:t>……………………….</w:t>
      </w:r>
    </w:p>
    <w:p w14:paraId="787C53D9" w14:textId="1EA562EF" w:rsidR="00B249E9" w:rsidRDefault="00D9228F" w:rsidP="008307A3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bCs/>
          <w:sz w:val="22"/>
          <w:szCs w:val="22"/>
        </w:rPr>
        <w:t xml:space="preserve">wpisaną do Krajowego Rejestru Sądowego pod numerem </w:t>
      </w:r>
      <w:r w:rsidR="00185D2C" w:rsidRPr="00B249E9">
        <w:rPr>
          <w:rFonts w:asciiTheme="minorHAnsi" w:hAnsiTheme="minorHAnsi" w:cstheme="minorHAnsi"/>
          <w:bCs/>
          <w:sz w:val="22"/>
          <w:szCs w:val="22"/>
        </w:rPr>
        <w:t>……………………….</w:t>
      </w:r>
      <w:r w:rsidR="00B249E9">
        <w:rPr>
          <w:rFonts w:asciiTheme="minorHAnsi" w:hAnsiTheme="minorHAnsi" w:cstheme="minorHAnsi"/>
          <w:bCs/>
          <w:sz w:val="22"/>
          <w:szCs w:val="22"/>
        </w:rPr>
        <w:t>/prowadzącym działalność gospodarczą pod firmą: ……………………………………</w:t>
      </w:r>
    </w:p>
    <w:p w14:paraId="0D02439E" w14:textId="1283BE79" w:rsidR="00D9228F" w:rsidRPr="00B249E9" w:rsidRDefault="00D9228F" w:rsidP="008307A3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bCs/>
          <w:sz w:val="22"/>
          <w:szCs w:val="22"/>
        </w:rPr>
        <w:t xml:space="preserve">NIP: </w:t>
      </w:r>
      <w:r w:rsidR="00185D2C" w:rsidRPr="00B249E9">
        <w:rPr>
          <w:rFonts w:asciiTheme="minorHAnsi" w:hAnsiTheme="minorHAnsi" w:cstheme="minorHAnsi"/>
          <w:bCs/>
          <w:sz w:val="22"/>
          <w:szCs w:val="22"/>
        </w:rPr>
        <w:t>…………………………….</w:t>
      </w:r>
      <w:r w:rsidR="00B249E9">
        <w:rPr>
          <w:rFonts w:asciiTheme="minorHAnsi" w:hAnsiTheme="minorHAnsi" w:cstheme="minorHAnsi"/>
          <w:bCs/>
          <w:sz w:val="22"/>
          <w:szCs w:val="22"/>
        </w:rPr>
        <w:t>, REGON</w:t>
      </w:r>
    </w:p>
    <w:p w14:paraId="27B8A21D" w14:textId="18995802" w:rsidR="00D9228F" w:rsidRPr="00B249E9" w:rsidRDefault="00B249E9" w:rsidP="008307A3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</w:t>
      </w:r>
      <w:r w:rsidRPr="00B249E9">
        <w:rPr>
          <w:rFonts w:asciiTheme="minorHAnsi" w:hAnsiTheme="minorHAnsi" w:cstheme="minorHAnsi"/>
          <w:bCs/>
          <w:sz w:val="22"/>
          <w:szCs w:val="22"/>
        </w:rPr>
        <w:t>eprezentowaną</w:t>
      </w:r>
      <w:r>
        <w:rPr>
          <w:rFonts w:asciiTheme="minorHAnsi" w:hAnsiTheme="minorHAnsi" w:cstheme="minorHAnsi"/>
          <w:bCs/>
          <w:sz w:val="22"/>
          <w:szCs w:val="22"/>
        </w:rPr>
        <w:t>/reprezentowanym</w:t>
      </w:r>
      <w:r w:rsidR="00D9228F" w:rsidRPr="00B249E9">
        <w:rPr>
          <w:rFonts w:asciiTheme="minorHAnsi" w:hAnsiTheme="minorHAnsi" w:cstheme="minorHAnsi"/>
          <w:bCs/>
          <w:sz w:val="22"/>
          <w:szCs w:val="22"/>
        </w:rPr>
        <w:t xml:space="preserve"> przez: ………………………………………………………………………………………….</w:t>
      </w:r>
    </w:p>
    <w:p w14:paraId="0EB0EAF8" w14:textId="0A59DE02" w:rsidR="008307A3" w:rsidRPr="00B249E9" w:rsidRDefault="00B249E9" w:rsidP="008307A3">
      <w:pPr>
        <w:spacing w:before="240" w:line="36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z</w:t>
      </w:r>
      <w:r w:rsidRPr="00B249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wan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ą/-</w:t>
      </w:r>
      <w:r w:rsidR="008307A3" w:rsidRPr="00B249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ym dalej Wykonawcą,</w:t>
      </w:r>
    </w:p>
    <w:p w14:paraId="14CA34F0" w14:textId="77777777" w:rsidR="00177122" w:rsidRPr="00B249E9" w:rsidRDefault="00177122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oraz łącznie zwanych w dalszej części umowy Stronami,</w:t>
      </w:r>
    </w:p>
    <w:p w14:paraId="79272F20" w14:textId="61DAD4D3" w:rsidR="00CD37AD" w:rsidRPr="00B249E9" w:rsidRDefault="00CD37AD" w:rsidP="00CD37AD">
      <w:pPr>
        <w:spacing w:before="240"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249E9">
        <w:rPr>
          <w:rFonts w:asciiTheme="minorHAnsi" w:hAnsiTheme="minorHAnsi" w:cstheme="minorHAnsi"/>
          <w:sz w:val="22"/>
          <w:szCs w:val="22"/>
          <w:lang w:eastAsia="en-US"/>
        </w:rPr>
        <w:t>w rezultacie dokonania przez Zamawiającego wyboru oferty Wykonawcy</w:t>
      </w:r>
      <w:r w:rsidR="00B249E9">
        <w:rPr>
          <w:rFonts w:asciiTheme="minorHAnsi" w:hAnsiTheme="minorHAnsi" w:cstheme="minorHAnsi"/>
          <w:sz w:val="22"/>
          <w:szCs w:val="22"/>
          <w:lang w:eastAsia="en-US"/>
        </w:rPr>
        <w:t xml:space="preserve"> w trybie dla umów o wartości nieprzekraczającej progu określonego</w:t>
      </w:r>
      <w:r w:rsidRPr="00B249E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B249E9">
        <w:rPr>
          <w:rFonts w:asciiTheme="minorHAnsi" w:hAnsiTheme="minorHAnsi" w:cstheme="minorHAnsi"/>
          <w:b/>
          <w:sz w:val="22"/>
          <w:szCs w:val="22"/>
          <w:lang w:eastAsia="en-US"/>
        </w:rPr>
        <w:t>w</w:t>
      </w:r>
      <w:r w:rsidRPr="00B249E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art. 2 </w:t>
      </w:r>
      <w:r w:rsidR="00B249E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ust. 1 </w:t>
      </w:r>
      <w:r w:rsidRPr="00B249E9">
        <w:rPr>
          <w:rFonts w:asciiTheme="minorHAnsi" w:hAnsiTheme="minorHAnsi" w:cstheme="minorHAnsi"/>
          <w:b/>
          <w:sz w:val="22"/>
          <w:szCs w:val="22"/>
          <w:lang w:eastAsia="en-US"/>
        </w:rPr>
        <w:t>pkt 1 ustawy z dnia 11 września 2019 roku Prawo zamówień publicznych</w:t>
      </w:r>
      <w:r w:rsidRPr="00B249E9">
        <w:rPr>
          <w:rFonts w:asciiTheme="minorHAnsi" w:hAnsiTheme="minorHAnsi" w:cstheme="minorHAnsi"/>
          <w:sz w:val="22"/>
          <w:szCs w:val="22"/>
          <w:lang w:eastAsia="en-US"/>
        </w:rPr>
        <w:t xml:space="preserve"> (t.j. Dz. U. z </w:t>
      </w:r>
      <w:r w:rsidR="00B249E9" w:rsidRPr="00B249E9">
        <w:rPr>
          <w:rFonts w:asciiTheme="minorHAnsi" w:hAnsiTheme="minorHAnsi" w:cstheme="minorHAnsi"/>
          <w:sz w:val="22"/>
          <w:szCs w:val="22"/>
          <w:lang w:eastAsia="en-US"/>
        </w:rPr>
        <w:t>202</w:t>
      </w:r>
      <w:r w:rsidR="00B249E9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B249E9" w:rsidRPr="00B249E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  <w:lang w:eastAsia="en-US"/>
        </w:rPr>
        <w:t xml:space="preserve">r. poz. </w:t>
      </w:r>
      <w:r w:rsidR="00B249E9" w:rsidRPr="00B249E9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B249E9">
        <w:rPr>
          <w:rFonts w:asciiTheme="minorHAnsi" w:hAnsiTheme="minorHAnsi" w:cstheme="minorHAnsi"/>
          <w:sz w:val="22"/>
          <w:szCs w:val="22"/>
          <w:lang w:eastAsia="en-US"/>
        </w:rPr>
        <w:t>320</w:t>
      </w:r>
      <w:ins w:id="0" w:author="Monika Zieniewicz" w:date="2024-11-19T07:47:00Z">
        <w:r w:rsidR="005F7338">
          <w:rPr>
            <w:rFonts w:asciiTheme="minorHAnsi" w:hAnsiTheme="minorHAnsi" w:cstheme="minorHAnsi"/>
            <w:sz w:val="22"/>
            <w:szCs w:val="22"/>
            <w:lang w:eastAsia="en-US"/>
          </w:rPr>
          <w:t>)</w:t>
        </w:r>
      </w:ins>
      <w:r w:rsidR="00B249E9" w:rsidRPr="00B249E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  <w:lang w:eastAsia="en-US"/>
        </w:rPr>
        <w:t>została zawarta umowa o następującej treści:</w:t>
      </w:r>
    </w:p>
    <w:p w14:paraId="783E6AB1" w14:textId="77777777" w:rsidR="00C974A2" w:rsidRPr="00B249E9" w:rsidRDefault="00C974A2" w:rsidP="008307A3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B47BEAB" w14:textId="77777777" w:rsidR="00C974A2" w:rsidRPr="00B249E9" w:rsidRDefault="0031664C" w:rsidP="008307A3">
      <w:pPr>
        <w:pStyle w:val="Nagwek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§ 1.</w:t>
      </w:r>
    </w:p>
    <w:p w14:paraId="11468CD7" w14:textId="4028FE98" w:rsidR="004E4D68" w:rsidRPr="00B249E9" w:rsidRDefault="00606447" w:rsidP="00B249E9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" w:name="_Hlk59227656"/>
      <w:r w:rsidRPr="00B249E9">
        <w:rPr>
          <w:rFonts w:asciiTheme="minorHAnsi" w:hAnsiTheme="minorHAnsi" w:cstheme="minorHAnsi"/>
          <w:bCs/>
          <w:sz w:val="22"/>
          <w:szCs w:val="22"/>
        </w:rPr>
        <w:t xml:space="preserve">Przedmiotem umowy jest </w:t>
      </w:r>
      <w:bookmarkEnd w:id="1"/>
      <w:r w:rsidRPr="00B249E9">
        <w:rPr>
          <w:rFonts w:asciiTheme="minorHAnsi" w:hAnsiTheme="minorHAnsi" w:cstheme="minorHAnsi"/>
          <w:bCs/>
          <w:sz w:val="22"/>
          <w:szCs w:val="22"/>
        </w:rPr>
        <w:t>„</w:t>
      </w:r>
      <w:r w:rsidR="00DE200A" w:rsidRPr="006D3A13">
        <w:rPr>
          <w:rFonts w:ascii="Calibri" w:hAnsi="Calibri" w:cs="Calibri"/>
          <w:b/>
          <w:sz w:val="22"/>
          <w:szCs w:val="22"/>
        </w:rPr>
        <w:t>Z</w:t>
      </w:r>
      <w:r w:rsidR="00DE200A">
        <w:rPr>
          <w:rFonts w:ascii="Calibri" w:hAnsi="Calibri" w:cs="Calibri"/>
          <w:b/>
          <w:sz w:val="22"/>
          <w:szCs w:val="22"/>
        </w:rPr>
        <w:t>akup</w:t>
      </w:r>
      <w:r w:rsidR="00DE200A" w:rsidRPr="006D3A13">
        <w:rPr>
          <w:rFonts w:ascii="Calibri" w:hAnsi="Calibri" w:cs="Calibri"/>
          <w:b/>
          <w:sz w:val="22"/>
          <w:szCs w:val="22"/>
        </w:rPr>
        <w:t xml:space="preserve"> </w:t>
      </w:r>
      <w:r w:rsidR="00DE200A">
        <w:rPr>
          <w:rFonts w:ascii="Calibri" w:hAnsi="Calibri" w:cs="Calibri"/>
          <w:b/>
          <w:sz w:val="22"/>
          <w:szCs w:val="22"/>
        </w:rPr>
        <w:t>wraz z</w:t>
      </w:r>
      <w:r w:rsidR="00DE200A" w:rsidRPr="006D3A13">
        <w:rPr>
          <w:rFonts w:ascii="Calibri" w:hAnsi="Calibri" w:cs="Calibri"/>
          <w:b/>
          <w:sz w:val="22"/>
          <w:szCs w:val="22"/>
        </w:rPr>
        <w:t xml:space="preserve"> </w:t>
      </w:r>
      <w:r w:rsidR="00DE200A">
        <w:rPr>
          <w:rFonts w:ascii="Calibri" w:hAnsi="Calibri" w:cs="Calibri"/>
          <w:b/>
          <w:sz w:val="22"/>
          <w:szCs w:val="22"/>
        </w:rPr>
        <w:t>dostawą o</w:t>
      </w:r>
      <w:r w:rsidR="00DE200A" w:rsidRPr="007047D1">
        <w:rPr>
          <w:rFonts w:ascii="Calibri" w:hAnsi="Calibri" w:cs="Calibri"/>
          <w:b/>
          <w:sz w:val="22"/>
          <w:szCs w:val="22"/>
        </w:rPr>
        <w:t>programowani</w:t>
      </w:r>
      <w:r w:rsidR="00DE200A">
        <w:rPr>
          <w:rFonts w:ascii="Calibri" w:hAnsi="Calibri" w:cs="Calibri"/>
          <w:b/>
          <w:sz w:val="22"/>
          <w:szCs w:val="22"/>
        </w:rPr>
        <w:t>a</w:t>
      </w:r>
      <w:r w:rsidR="00DE200A" w:rsidRPr="007047D1">
        <w:rPr>
          <w:rFonts w:ascii="Calibri" w:hAnsi="Calibri" w:cs="Calibri"/>
          <w:b/>
          <w:sz w:val="22"/>
          <w:szCs w:val="22"/>
        </w:rPr>
        <w:t xml:space="preserve"> bazodanowe</w:t>
      </w:r>
      <w:r w:rsidR="00DE200A">
        <w:rPr>
          <w:rFonts w:ascii="Calibri" w:hAnsi="Calibri" w:cs="Calibri"/>
          <w:b/>
          <w:sz w:val="22"/>
          <w:szCs w:val="22"/>
        </w:rPr>
        <w:t>go</w:t>
      </w:r>
      <w:r w:rsidR="00DE200A" w:rsidRPr="007047D1">
        <w:rPr>
          <w:rFonts w:ascii="Calibri" w:hAnsi="Calibri" w:cs="Calibri"/>
          <w:b/>
          <w:sz w:val="22"/>
          <w:szCs w:val="22"/>
        </w:rPr>
        <w:t xml:space="preserve"> </w:t>
      </w:r>
      <w:r w:rsidR="00DE200A">
        <w:rPr>
          <w:rFonts w:ascii="Calibri" w:hAnsi="Calibri" w:cs="Calibri"/>
          <w:b/>
          <w:sz w:val="22"/>
          <w:szCs w:val="22"/>
        </w:rPr>
        <w:t xml:space="preserve">dedykowanego dla uruchomienia kluczowych usług systemu HIS, wykorzystywanych przez </w:t>
      </w:r>
      <w:r w:rsidR="00DE200A" w:rsidRPr="007047D1">
        <w:rPr>
          <w:rFonts w:ascii="Calibri" w:hAnsi="Calibri" w:cs="Calibri"/>
          <w:b/>
          <w:sz w:val="22"/>
          <w:szCs w:val="22"/>
        </w:rPr>
        <w:t>Zamawiającego - Oracle Database Standard Edition 2</w:t>
      </w:r>
      <w:r w:rsidRPr="00B249E9">
        <w:rPr>
          <w:rFonts w:asciiTheme="minorHAnsi" w:hAnsiTheme="minorHAnsi" w:cstheme="minorHAnsi"/>
          <w:bCs/>
          <w:sz w:val="22"/>
          <w:szCs w:val="22"/>
        </w:rPr>
        <w:t xml:space="preserve">” zgodnie </w:t>
      </w:r>
      <w:r w:rsidR="00130348" w:rsidRPr="00B249E9">
        <w:rPr>
          <w:rFonts w:asciiTheme="minorHAnsi" w:hAnsiTheme="minorHAnsi" w:cstheme="minorHAnsi"/>
          <w:bCs/>
          <w:sz w:val="22"/>
          <w:szCs w:val="22"/>
        </w:rPr>
        <w:t>ze specyfikacją zamówienia stan</w:t>
      </w:r>
      <w:r w:rsidRPr="00B249E9">
        <w:rPr>
          <w:rFonts w:asciiTheme="minorHAnsi" w:hAnsiTheme="minorHAnsi" w:cstheme="minorHAnsi"/>
          <w:bCs/>
          <w:sz w:val="22"/>
          <w:szCs w:val="22"/>
        </w:rPr>
        <w:t>owiącą załącznik nr 1 do niniejszej umowy</w:t>
      </w:r>
      <w:r w:rsidR="00130348" w:rsidRPr="00B249E9">
        <w:rPr>
          <w:rFonts w:asciiTheme="minorHAnsi" w:hAnsiTheme="minorHAnsi" w:cstheme="minorHAnsi"/>
          <w:bCs/>
          <w:sz w:val="22"/>
          <w:szCs w:val="22"/>
        </w:rPr>
        <w:t xml:space="preserve"> oraz ofert</w:t>
      </w:r>
      <w:r w:rsidR="005F7338">
        <w:rPr>
          <w:rFonts w:asciiTheme="minorHAnsi" w:hAnsiTheme="minorHAnsi" w:cstheme="minorHAnsi"/>
          <w:bCs/>
          <w:sz w:val="22"/>
          <w:szCs w:val="22"/>
        </w:rPr>
        <w:t>ą</w:t>
      </w:r>
      <w:r w:rsidR="00130348" w:rsidRPr="00B249E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F7338">
        <w:rPr>
          <w:rFonts w:asciiTheme="minorHAnsi" w:hAnsiTheme="minorHAnsi" w:cstheme="minorHAnsi"/>
          <w:bCs/>
          <w:sz w:val="22"/>
          <w:szCs w:val="22"/>
        </w:rPr>
        <w:t>W</w:t>
      </w:r>
      <w:r w:rsidR="005F7338" w:rsidRPr="00B249E9">
        <w:rPr>
          <w:rFonts w:asciiTheme="minorHAnsi" w:hAnsiTheme="minorHAnsi" w:cstheme="minorHAnsi"/>
          <w:bCs/>
          <w:sz w:val="22"/>
          <w:szCs w:val="22"/>
        </w:rPr>
        <w:t>ykonawcy</w:t>
      </w:r>
      <w:r w:rsidRPr="00B249E9">
        <w:rPr>
          <w:rFonts w:asciiTheme="minorHAnsi" w:hAnsiTheme="minorHAnsi" w:cstheme="minorHAnsi"/>
          <w:bCs/>
          <w:sz w:val="22"/>
          <w:szCs w:val="22"/>
        </w:rPr>
        <w:t>.</w:t>
      </w:r>
    </w:p>
    <w:p w14:paraId="7F0CED6F" w14:textId="77777777" w:rsidR="00C974A2" w:rsidRPr="00B249E9" w:rsidRDefault="0031664C" w:rsidP="008307A3">
      <w:pPr>
        <w:pStyle w:val="Nagwek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§ 2.</w:t>
      </w:r>
    </w:p>
    <w:p w14:paraId="7E1DF3E9" w14:textId="2A88DD20" w:rsidR="00A64AA5" w:rsidRPr="00B249E9" w:rsidRDefault="003D499E" w:rsidP="008307A3">
      <w:pPr>
        <w:pStyle w:val="Standard"/>
        <w:numPr>
          <w:ilvl w:val="0"/>
          <w:numId w:val="43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Wykonawca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realizować będzie niniejszą umowę z należytą starannością, zgodnie</w:t>
      </w:r>
      <w:r w:rsidR="00EC735E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>z określonymi</w:t>
      </w:r>
      <w:r w:rsidR="005C0CF3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>w</w:t>
      </w:r>
      <w:r w:rsidR="005C0CF3" w:rsidRPr="00B249E9">
        <w:rPr>
          <w:rFonts w:asciiTheme="minorHAnsi" w:hAnsiTheme="minorHAnsi" w:cstheme="minorHAnsi"/>
          <w:sz w:val="22"/>
          <w:szCs w:val="22"/>
        </w:rPr>
        <w:t> 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niej warunkami oraz </w:t>
      </w:r>
      <w:r w:rsidR="002861C5" w:rsidRPr="00B249E9">
        <w:rPr>
          <w:rFonts w:asciiTheme="minorHAnsi" w:hAnsiTheme="minorHAnsi" w:cstheme="minorHAnsi"/>
          <w:sz w:val="22"/>
          <w:szCs w:val="22"/>
        </w:rPr>
        <w:t>przepisami i regulacjami właściwymi dla przedmiotu umowy.</w:t>
      </w:r>
    </w:p>
    <w:p w14:paraId="1DD6212F" w14:textId="77777777" w:rsidR="00DE200A" w:rsidRDefault="003D499E" w:rsidP="00DE200A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59227763"/>
      <w:r w:rsidRPr="00B249E9"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oświadcza, że ma pełną zdolność do czynności prawnych, korzysta</w:t>
      </w:r>
      <w:r w:rsidR="00607817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z pełni praw publicznych i </w:t>
      </w:r>
      <w:r w:rsidR="00D43F99" w:rsidRPr="00B249E9">
        <w:rPr>
          <w:rFonts w:asciiTheme="minorHAnsi" w:hAnsiTheme="minorHAnsi" w:cstheme="minorHAnsi"/>
          <w:sz w:val="22"/>
          <w:szCs w:val="22"/>
        </w:rPr>
        <w:t xml:space="preserve">że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nie był karany za przestępstwa </w:t>
      </w:r>
      <w:r w:rsidR="00D43F99" w:rsidRPr="00B249E9">
        <w:rPr>
          <w:rFonts w:asciiTheme="minorHAnsi" w:hAnsiTheme="minorHAnsi" w:cstheme="minorHAnsi"/>
          <w:sz w:val="22"/>
          <w:szCs w:val="22"/>
        </w:rPr>
        <w:t xml:space="preserve">popełnione umyślnie ścigane z oskarżenia publicznego lub umyślne przestępstwa skarbowe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oraz, że będzie niezwłocznie informował </w:t>
      </w:r>
      <w:r w:rsidRPr="00B249E9">
        <w:rPr>
          <w:rFonts w:asciiTheme="minorHAnsi" w:hAnsiTheme="minorHAnsi" w:cstheme="minorHAnsi"/>
          <w:sz w:val="22"/>
          <w:szCs w:val="22"/>
        </w:rPr>
        <w:t>Zamawiającego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o wszelkich zmianach w tym zakresie.</w:t>
      </w:r>
      <w:bookmarkEnd w:id="2"/>
    </w:p>
    <w:p w14:paraId="31163295" w14:textId="68E55D8C" w:rsidR="00DE200A" w:rsidRPr="005F7338" w:rsidRDefault="00DE200A" w:rsidP="00DE200A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F7338">
        <w:rPr>
          <w:rFonts w:asciiTheme="minorHAnsi" w:hAnsiTheme="minorHAnsi" w:cstheme="minorHAnsi"/>
          <w:sz w:val="22"/>
          <w:szCs w:val="22"/>
        </w:rPr>
        <w:t xml:space="preserve">Wykonawca oświadcza, że w okresie ostatnich 3 lat, a jeżeli okres prowadzenia działalności jest krótszy – w tym okresie, </w:t>
      </w:r>
      <w:r w:rsidR="005F7338" w:rsidRPr="005F7338">
        <w:rPr>
          <w:rFonts w:asciiTheme="minorHAnsi" w:hAnsiTheme="minorHAnsi" w:cstheme="minorHAnsi"/>
          <w:sz w:val="22"/>
          <w:szCs w:val="22"/>
        </w:rPr>
        <w:t>wykonał minimum 4 dostawy oprogramowania będącego przedmiotem umowy</w:t>
      </w:r>
      <w:r w:rsidR="005F7338">
        <w:rPr>
          <w:rFonts w:asciiTheme="minorHAnsi" w:hAnsiTheme="minorHAnsi" w:cstheme="minorHAnsi"/>
          <w:sz w:val="22"/>
          <w:szCs w:val="22"/>
        </w:rPr>
        <w:t xml:space="preserve">, co potwierdził przedłożonym wraz z zawarciem niniejszej umowy oświadczeniem </w:t>
      </w:r>
      <w:r w:rsidRPr="005F7338">
        <w:rPr>
          <w:rFonts w:asciiTheme="minorHAnsi" w:hAnsiTheme="minorHAnsi" w:cstheme="minorHAnsi"/>
          <w:sz w:val="22"/>
          <w:szCs w:val="22"/>
        </w:rPr>
        <w:t>wraz z podaniem wartości</w:t>
      </w:r>
      <w:r w:rsidR="005F7338">
        <w:rPr>
          <w:rFonts w:asciiTheme="minorHAnsi" w:hAnsiTheme="minorHAnsi" w:cstheme="minorHAnsi"/>
          <w:sz w:val="22"/>
          <w:szCs w:val="22"/>
        </w:rPr>
        <w:t xml:space="preserve"> tych dostaw</w:t>
      </w:r>
      <w:r w:rsidRPr="005F7338">
        <w:rPr>
          <w:rFonts w:asciiTheme="minorHAnsi" w:hAnsiTheme="minorHAnsi" w:cstheme="minorHAnsi"/>
          <w:sz w:val="22"/>
          <w:szCs w:val="22"/>
        </w:rPr>
        <w:t xml:space="preserve">, </w:t>
      </w:r>
      <w:r w:rsidR="005F7338">
        <w:rPr>
          <w:rFonts w:asciiTheme="minorHAnsi" w:hAnsiTheme="minorHAnsi" w:cstheme="minorHAnsi"/>
          <w:sz w:val="22"/>
          <w:szCs w:val="22"/>
        </w:rPr>
        <w:t xml:space="preserve">ich </w:t>
      </w:r>
      <w:r w:rsidRPr="005F7338">
        <w:rPr>
          <w:rFonts w:asciiTheme="minorHAnsi" w:hAnsiTheme="minorHAnsi" w:cstheme="minorHAnsi"/>
          <w:sz w:val="22"/>
          <w:szCs w:val="22"/>
        </w:rPr>
        <w:t>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wykonywane.</w:t>
      </w:r>
    </w:p>
    <w:p w14:paraId="08A37358" w14:textId="78AFA784" w:rsidR="00A64AA5" w:rsidRDefault="003D499E" w:rsidP="008307A3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oświadcza, że posiada kwalifikacje zawodowe, w szczególności wiedzę fachową na temat </w:t>
      </w:r>
      <w:bookmarkStart w:id="3" w:name="_Hlk41693663"/>
      <w:r w:rsidR="00FE0C84" w:rsidRPr="00B249E9">
        <w:rPr>
          <w:rFonts w:asciiTheme="minorHAnsi" w:hAnsiTheme="minorHAnsi" w:cstheme="minorHAnsi"/>
          <w:sz w:val="22"/>
          <w:szCs w:val="22"/>
        </w:rPr>
        <w:t xml:space="preserve">wymogów </w:t>
      </w:r>
      <w:r w:rsidR="0031664C" w:rsidRPr="00B249E9">
        <w:rPr>
          <w:rFonts w:asciiTheme="minorHAnsi" w:hAnsiTheme="minorHAnsi" w:cstheme="minorHAnsi"/>
          <w:sz w:val="22"/>
          <w:szCs w:val="22"/>
        </w:rPr>
        <w:t>praw</w:t>
      </w:r>
      <w:r w:rsidR="00FE0C84" w:rsidRPr="00B249E9">
        <w:rPr>
          <w:rFonts w:asciiTheme="minorHAnsi" w:hAnsiTheme="minorHAnsi" w:cstheme="minorHAnsi"/>
          <w:sz w:val="22"/>
          <w:szCs w:val="22"/>
        </w:rPr>
        <w:t>nych i regulacyjnych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FE0C84" w:rsidRPr="00B249E9">
        <w:rPr>
          <w:rFonts w:asciiTheme="minorHAnsi" w:hAnsiTheme="minorHAnsi" w:cstheme="minorHAnsi"/>
          <w:sz w:val="22"/>
          <w:szCs w:val="22"/>
        </w:rPr>
        <w:t>oraz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praktyk</w:t>
      </w:r>
      <w:bookmarkEnd w:id="3"/>
      <w:r w:rsidR="0031664C" w:rsidRPr="00B249E9">
        <w:rPr>
          <w:rFonts w:asciiTheme="minorHAnsi" w:hAnsiTheme="minorHAnsi" w:cstheme="minorHAnsi"/>
          <w:sz w:val="22"/>
          <w:szCs w:val="22"/>
        </w:rPr>
        <w:t xml:space="preserve"> w dziedzinie </w:t>
      </w:r>
      <w:r w:rsidR="00DE200A">
        <w:rPr>
          <w:rFonts w:asciiTheme="minorHAnsi" w:hAnsiTheme="minorHAnsi" w:cstheme="minorHAnsi"/>
          <w:sz w:val="22"/>
          <w:szCs w:val="22"/>
        </w:rPr>
        <w:t>oprogramowania bazodanowego</w:t>
      </w:r>
      <w:r w:rsidR="00FE0C84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oraz umiejętności niezbędne do </w:t>
      </w:r>
      <w:r w:rsidR="00517280" w:rsidRPr="00B249E9">
        <w:rPr>
          <w:rFonts w:asciiTheme="minorHAnsi" w:hAnsiTheme="minorHAnsi" w:cstheme="minorHAnsi"/>
          <w:sz w:val="22"/>
          <w:szCs w:val="22"/>
        </w:rPr>
        <w:t>realizacji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98266C" w:rsidRPr="00B249E9">
        <w:rPr>
          <w:rFonts w:asciiTheme="minorHAnsi" w:hAnsiTheme="minorHAnsi" w:cstheme="minorHAnsi"/>
          <w:sz w:val="22"/>
          <w:szCs w:val="22"/>
        </w:rPr>
        <w:t>przedmiotu umowy</w:t>
      </w:r>
      <w:r w:rsidR="00E5145E" w:rsidRPr="00B249E9">
        <w:rPr>
          <w:rFonts w:asciiTheme="minorHAnsi" w:hAnsiTheme="minorHAnsi" w:cstheme="minorHAnsi"/>
          <w:sz w:val="22"/>
          <w:szCs w:val="22"/>
        </w:rPr>
        <w:t>.</w:t>
      </w:r>
    </w:p>
    <w:p w14:paraId="3ABC3C46" w14:textId="4242A0D8" w:rsidR="00B35577" w:rsidRPr="00B35577" w:rsidRDefault="00B35577" w:rsidP="00B35577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35577">
        <w:rPr>
          <w:rFonts w:asciiTheme="minorHAnsi" w:hAnsiTheme="minorHAnsi" w:cstheme="minorHAnsi"/>
          <w:sz w:val="22"/>
          <w:szCs w:val="22"/>
        </w:rPr>
        <w:t>Prz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35577">
        <w:rPr>
          <w:rFonts w:asciiTheme="minorHAnsi" w:hAnsiTheme="minorHAnsi" w:cstheme="minorHAnsi"/>
          <w:sz w:val="22"/>
          <w:szCs w:val="22"/>
        </w:rPr>
        <w:t>dmiot umowy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B35577">
        <w:rPr>
          <w:rFonts w:asciiTheme="minorHAnsi" w:hAnsiTheme="minorHAnsi" w:cstheme="minorHAnsi"/>
          <w:sz w:val="22"/>
          <w:szCs w:val="22"/>
        </w:rPr>
        <w:t xml:space="preserve"> być </w:t>
      </w:r>
      <w:r w:rsidR="003C749E" w:rsidRPr="00B35577">
        <w:rPr>
          <w:rFonts w:asciiTheme="minorHAnsi" w:hAnsiTheme="minorHAnsi" w:cstheme="minorHAnsi"/>
          <w:sz w:val="22"/>
          <w:szCs w:val="22"/>
        </w:rPr>
        <w:t>zakupion</w:t>
      </w:r>
      <w:r w:rsidR="003C749E">
        <w:rPr>
          <w:rFonts w:asciiTheme="minorHAnsi" w:hAnsiTheme="minorHAnsi" w:cstheme="minorHAnsi"/>
          <w:sz w:val="22"/>
          <w:szCs w:val="22"/>
        </w:rPr>
        <w:t>y</w:t>
      </w:r>
      <w:r w:rsidR="003C749E" w:rsidRPr="00B35577">
        <w:rPr>
          <w:rFonts w:asciiTheme="minorHAnsi" w:hAnsiTheme="minorHAnsi" w:cstheme="minorHAnsi"/>
          <w:sz w:val="22"/>
          <w:szCs w:val="22"/>
        </w:rPr>
        <w:t xml:space="preserve"> </w:t>
      </w:r>
      <w:r w:rsidRPr="00B35577">
        <w:rPr>
          <w:rFonts w:asciiTheme="minorHAnsi" w:hAnsiTheme="minorHAnsi" w:cstheme="minorHAnsi"/>
          <w:sz w:val="22"/>
          <w:szCs w:val="22"/>
        </w:rPr>
        <w:t>w oficjalnym kanale dystrybucyjnym producenta</w:t>
      </w:r>
      <w:r>
        <w:rPr>
          <w:rFonts w:asciiTheme="minorHAnsi" w:hAnsiTheme="minorHAnsi" w:cstheme="minorHAnsi"/>
          <w:sz w:val="22"/>
          <w:szCs w:val="22"/>
        </w:rPr>
        <w:t xml:space="preserve"> oprogramowana</w:t>
      </w:r>
      <w:r w:rsidRPr="00B35577">
        <w:rPr>
          <w:rFonts w:asciiTheme="minorHAnsi" w:hAnsiTheme="minorHAnsi" w:cstheme="minorHAnsi"/>
          <w:sz w:val="22"/>
          <w:szCs w:val="22"/>
        </w:rPr>
        <w:t xml:space="preserve">. Na żądanie Zamawiającego, Wykonawca musi przedstawić oświadczenie producenta oferowanego </w:t>
      </w:r>
      <w:r>
        <w:rPr>
          <w:rFonts w:asciiTheme="minorHAnsi" w:hAnsiTheme="minorHAnsi" w:cstheme="minorHAnsi"/>
          <w:sz w:val="22"/>
          <w:szCs w:val="22"/>
        </w:rPr>
        <w:t>systemu</w:t>
      </w:r>
      <w:r w:rsidRPr="00B35577">
        <w:rPr>
          <w:rFonts w:asciiTheme="minorHAnsi" w:hAnsiTheme="minorHAnsi" w:cstheme="minorHAnsi"/>
          <w:sz w:val="22"/>
          <w:szCs w:val="22"/>
        </w:rPr>
        <w:t xml:space="preserve">, potwierdzające pochodzenie </w:t>
      </w:r>
      <w:r>
        <w:rPr>
          <w:rFonts w:asciiTheme="minorHAnsi" w:hAnsiTheme="minorHAnsi" w:cstheme="minorHAnsi"/>
          <w:sz w:val="22"/>
          <w:szCs w:val="22"/>
        </w:rPr>
        <w:t>systemu</w:t>
      </w:r>
      <w:r w:rsidRPr="00B35577">
        <w:rPr>
          <w:rFonts w:asciiTheme="minorHAnsi" w:hAnsiTheme="minorHAnsi" w:cstheme="minorHAnsi"/>
          <w:sz w:val="22"/>
          <w:szCs w:val="22"/>
        </w:rPr>
        <w:t xml:space="preserve"> z oficjalnego kanału dystrybucyjnego producenta.</w:t>
      </w:r>
    </w:p>
    <w:p w14:paraId="018C9997" w14:textId="6C72727D" w:rsidR="00A64AA5" w:rsidRPr="00B249E9" w:rsidRDefault="000E7F06" w:rsidP="008307A3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Dla prawidłowej realizacji niniejszej umowy, </w:t>
      </w:r>
      <w:r w:rsidR="003D499E" w:rsidRPr="00B249E9">
        <w:rPr>
          <w:rFonts w:asciiTheme="minorHAnsi" w:hAnsiTheme="minorHAnsi" w:cstheme="minorHAnsi"/>
          <w:sz w:val="22"/>
          <w:szCs w:val="22"/>
        </w:rPr>
        <w:t>Zamawiający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 zapewnia, że </w:t>
      </w:r>
      <w:r w:rsidR="003D499E" w:rsidRPr="00B249E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FF1E54" w:rsidRPr="00B249E9">
        <w:rPr>
          <w:rFonts w:asciiTheme="minorHAnsi" w:hAnsiTheme="minorHAnsi" w:cstheme="minorHAnsi"/>
          <w:sz w:val="22"/>
          <w:szCs w:val="22"/>
        </w:rPr>
        <w:t>otrzyma wszelkie informacje</w:t>
      </w:r>
      <w:r w:rsidR="003A2580" w:rsidRPr="00B249E9">
        <w:rPr>
          <w:rFonts w:asciiTheme="minorHAnsi" w:hAnsiTheme="minorHAnsi" w:cstheme="minorHAnsi"/>
          <w:sz w:val="22"/>
          <w:szCs w:val="22"/>
        </w:rPr>
        <w:t>,</w:t>
      </w:r>
      <w:r w:rsidR="00FF1E54" w:rsidRPr="00B249E9">
        <w:rPr>
          <w:rFonts w:asciiTheme="minorHAnsi" w:hAnsiTheme="minorHAnsi" w:cstheme="minorHAnsi"/>
          <w:sz w:val="22"/>
          <w:szCs w:val="22"/>
        </w:rPr>
        <w:t xml:space="preserve"> dokumenty</w:t>
      </w:r>
      <w:r w:rsidR="003A2580" w:rsidRPr="00B249E9">
        <w:rPr>
          <w:rFonts w:asciiTheme="minorHAnsi" w:hAnsiTheme="minorHAnsi" w:cstheme="minorHAnsi"/>
          <w:sz w:val="22"/>
          <w:szCs w:val="22"/>
        </w:rPr>
        <w:t xml:space="preserve">, dostęp do osób i pomieszczeń, które ze względu na cele, kryteria i zakres są </w:t>
      </w:r>
      <w:r w:rsidR="00FF1E54" w:rsidRPr="00B249E9">
        <w:rPr>
          <w:rFonts w:asciiTheme="minorHAnsi" w:hAnsiTheme="minorHAnsi" w:cstheme="minorHAnsi"/>
          <w:sz w:val="22"/>
          <w:szCs w:val="22"/>
        </w:rPr>
        <w:t xml:space="preserve">niezbędne do </w:t>
      </w:r>
      <w:r w:rsidR="002861C5" w:rsidRPr="00B249E9">
        <w:rPr>
          <w:rFonts w:asciiTheme="minorHAnsi" w:hAnsiTheme="minorHAnsi" w:cstheme="minorHAnsi"/>
          <w:sz w:val="22"/>
          <w:szCs w:val="22"/>
        </w:rPr>
        <w:t>prawidłowej realizacji niniejszej umowy</w:t>
      </w:r>
      <w:r w:rsidR="0031664C" w:rsidRPr="00B249E9">
        <w:rPr>
          <w:rFonts w:asciiTheme="minorHAnsi" w:hAnsiTheme="minorHAnsi" w:cstheme="minorHAnsi"/>
          <w:sz w:val="22"/>
          <w:szCs w:val="22"/>
        </w:rPr>
        <w:t>.</w:t>
      </w:r>
    </w:p>
    <w:p w14:paraId="625B45EE" w14:textId="39221A19" w:rsidR="00A64AA5" w:rsidRPr="00B249E9" w:rsidRDefault="003D499E" w:rsidP="008307A3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zobowiązuje się </w:t>
      </w:r>
      <w:r w:rsidR="000E7F06" w:rsidRPr="00B249E9">
        <w:rPr>
          <w:rFonts w:asciiTheme="minorHAnsi" w:hAnsiTheme="minorHAnsi" w:cstheme="minorHAnsi"/>
          <w:sz w:val="22"/>
          <w:szCs w:val="22"/>
        </w:rPr>
        <w:t xml:space="preserve">do </w:t>
      </w:r>
      <w:r w:rsidR="00D87E2B" w:rsidRPr="00B249E9">
        <w:rPr>
          <w:rFonts w:asciiTheme="minorHAnsi" w:hAnsiTheme="minorHAnsi" w:cstheme="minorHAnsi"/>
          <w:sz w:val="22"/>
          <w:szCs w:val="22"/>
        </w:rPr>
        <w:t xml:space="preserve">bezterminowego </w:t>
      </w:r>
      <w:r w:rsidR="000E7F06" w:rsidRPr="00B249E9">
        <w:rPr>
          <w:rFonts w:asciiTheme="minorHAnsi" w:hAnsiTheme="minorHAnsi" w:cstheme="minorHAnsi"/>
          <w:sz w:val="22"/>
          <w:szCs w:val="22"/>
        </w:rPr>
        <w:t xml:space="preserve">zachowania tajemnicy i poufności </w:t>
      </w:r>
      <w:r w:rsidR="0031664C" w:rsidRPr="00B249E9">
        <w:rPr>
          <w:rFonts w:asciiTheme="minorHAnsi" w:hAnsiTheme="minorHAnsi" w:cstheme="minorHAnsi"/>
          <w:sz w:val="22"/>
          <w:szCs w:val="22"/>
        </w:rPr>
        <w:t>informacji,</w:t>
      </w:r>
      <w:r w:rsidR="00EC735E" w:rsidRPr="00B249E9">
        <w:rPr>
          <w:rFonts w:asciiTheme="minorHAnsi" w:hAnsiTheme="minorHAnsi" w:cstheme="minorHAnsi"/>
          <w:sz w:val="22"/>
          <w:szCs w:val="22"/>
        </w:rPr>
        <w:br/>
      </w:r>
      <w:r w:rsidR="0031664C" w:rsidRPr="00B249E9">
        <w:rPr>
          <w:rFonts w:asciiTheme="minorHAnsi" w:hAnsiTheme="minorHAnsi" w:cstheme="minorHAnsi"/>
          <w:sz w:val="22"/>
          <w:szCs w:val="22"/>
        </w:rPr>
        <w:t xml:space="preserve">z którymi </w:t>
      </w:r>
      <w:r w:rsidR="00D15A10" w:rsidRPr="00B249E9">
        <w:rPr>
          <w:rFonts w:asciiTheme="minorHAnsi" w:hAnsiTheme="minorHAnsi" w:cstheme="minorHAnsi"/>
          <w:sz w:val="22"/>
          <w:szCs w:val="22"/>
        </w:rPr>
        <w:t>zapozna się</w:t>
      </w:r>
      <w:r w:rsidR="000E7F06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>i którymi będzie dysponował w związku</w:t>
      </w:r>
      <w:r w:rsidR="003C749E">
        <w:rPr>
          <w:rFonts w:asciiTheme="minorHAnsi" w:hAnsiTheme="minorHAnsi" w:cstheme="minorHAnsi"/>
          <w:sz w:val="22"/>
          <w:szCs w:val="22"/>
        </w:rPr>
        <w:t xml:space="preserve"> </w:t>
      </w:r>
      <w:r w:rsidR="0031664C" w:rsidRPr="00B249E9">
        <w:rPr>
          <w:rFonts w:asciiTheme="minorHAnsi" w:hAnsiTheme="minorHAnsi" w:cstheme="minorHAnsi"/>
          <w:sz w:val="22"/>
          <w:szCs w:val="22"/>
        </w:rPr>
        <w:t>z realizacją niniejszej umowy.</w:t>
      </w:r>
    </w:p>
    <w:p w14:paraId="10D605F7" w14:textId="081A89D4" w:rsidR="007D4DE5" w:rsidRPr="00B249E9" w:rsidRDefault="003D499E" w:rsidP="008307A3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Zamawiający</w:t>
      </w:r>
      <w:r w:rsidR="007D4DE5" w:rsidRPr="00B249E9">
        <w:rPr>
          <w:rFonts w:asciiTheme="minorHAnsi" w:hAnsiTheme="minorHAnsi" w:cstheme="minorHAnsi"/>
          <w:sz w:val="22"/>
          <w:szCs w:val="22"/>
        </w:rPr>
        <w:t xml:space="preserve"> nie zezwala </w:t>
      </w:r>
      <w:r w:rsidRPr="00B249E9">
        <w:rPr>
          <w:rFonts w:asciiTheme="minorHAnsi" w:hAnsiTheme="minorHAnsi" w:cstheme="minorHAnsi"/>
          <w:sz w:val="22"/>
          <w:szCs w:val="22"/>
        </w:rPr>
        <w:t xml:space="preserve">Wykonawcy </w:t>
      </w:r>
      <w:r w:rsidR="007D4DE5" w:rsidRPr="00B249E9">
        <w:rPr>
          <w:rFonts w:asciiTheme="minorHAnsi" w:hAnsiTheme="minorHAnsi" w:cstheme="minorHAnsi"/>
          <w:sz w:val="22"/>
          <w:szCs w:val="22"/>
        </w:rPr>
        <w:t>na powierzanie wykonywania niniejszej umowy innym osobom, czy podmiotom.</w:t>
      </w:r>
    </w:p>
    <w:p w14:paraId="63CC62E6" w14:textId="77AA89DF" w:rsidR="009071BD" w:rsidRPr="00B249E9" w:rsidRDefault="007D4DE5" w:rsidP="008307A3">
      <w:pPr>
        <w:pStyle w:val="Standard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Dla prawidłowej realizacji umowy, </w:t>
      </w:r>
      <w:r w:rsidR="003D499E" w:rsidRPr="00B249E9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B249E9">
        <w:rPr>
          <w:rFonts w:asciiTheme="minorHAnsi" w:hAnsiTheme="minorHAnsi" w:cstheme="minorHAnsi"/>
          <w:sz w:val="22"/>
          <w:szCs w:val="22"/>
        </w:rPr>
        <w:t xml:space="preserve">umożliwia </w:t>
      </w:r>
      <w:r w:rsidR="003D499E" w:rsidRPr="00B249E9">
        <w:rPr>
          <w:rFonts w:asciiTheme="minorHAnsi" w:hAnsiTheme="minorHAnsi" w:cstheme="minorHAnsi"/>
          <w:sz w:val="22"/>
          <w:szCs w:val="22"/>
        </w:rPr>
        <w:t>Zamawiającemu</w:t>
      </w:r>
      <w:r w:rsidRPr="00B249E9">
        <w:rPr>
          <w:rFonts w:asciiTheme="minorHAnsi" w:hAnsiTheme="minorHAnsi" w:cstheme="minorHAnsi"/>
          <w:sz w:val="22"/>
          <w:szCs w:val="22"/>
        </w:rPr>
        <w:t xml:space="preserve"> kontakt zdalny poprzez pocztę e-mail: </w:t>
      </w:r>
      <w:r w:rsidR="00213A62" w:rsidRPr="00B249E9"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="00177122" w:rsidRPr="00B249E9">
        <w:rPr>
          <w:rFonts w:asciiTheme="minorHAnsi" w:hAnsiTheme="minorHAnsi" w:cstheme="minorHAnsi"/>
          <w:color w:val="00000A"/>
          <w:sz w:val="22"/>
          <w:szCs w:val="22"/>
        </w:rPr>
        <w:t xml:space="preserve"> oraz </w:t>
      </w:r>
      <w:r w:rsidR="00177122" w:rsidRPr="00B249E9">
        <w:rPr>
          <w:rFonts w:asciiTheme="minorHAnsi" w:hAnsiTheme="minorHAnsi" w:cstheme="minorHAnsi"/>
          <w:sz w:val="22"/>
          <w:szCs w:val="22"/>
        </w:rPr>
        <w:t xml:space="preserve">pod numerem telefonu: </w:t>
      </w:r>
      <w:r w:rsidR="00213A62" w:rsidRPr="00B249E9">
        <w:rPr>
          <w:rFonts w:asciiTheme="minorHAnsi" w:hAnsiTheme="minorHAnsi" w:cstheme="minorHAnsi"/>
          <w:sz w:val="22"/>
          <w:szCs w:val="22"/>
        </w:rPr>
        <w:t xml:space="preserve">……………………………. </w:t>
      </w:r>
      <w:r w:rsidR="00177122" w:rsidRPr="00B249E9">
        <w:rPr>
          <w:rFonts w:asciiTheme="minorHAnsi" w:hAnsiTheme="minorHAnsi" w:cstheme="minorHAnsi"/>
          <w:sz w:val="22"/>
          <w:szCs w:val="22"/>
        </w:rPr>
        <w:t>.</w:t>
      </w:r>
    </w:p>
    <w:p w14:paraId="78407EED" w14:textId="27D691D2" w:rsidR="005E6396" w:rsidRPr="00B249E9" w:rsidRDefault="005E6396" w:rsidP="008307A3">
      <w:pPr>
        <w:pStyle w:val="Nagwek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§ 3.</w:t>
      </w:r>
    </w:p>
    <w:p w14:paraId="36EB3550" w14:textId="434CEC7A" w:rsidR="005E6396" w:rsidRPr="00B249E9" w:rsidRDefault="00474D65" w:rsidP="002104CB">
      <w:pPr>
        <w:pStyle w:val="Standard"/>
        <w:numPr>
          <w:ilvl w:val="0"/>
          <w:numId w:val="46"/>
        </w:numPr>
        <w:spacing w:line="360" w:lineRule="auto"/>
        <w:ind w:left="364" w:hanging="3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wykonania przedmiotu umowy wynosi ….. dni, tj. do</w:t>
      </w:r>
      <w:r w:rsidR="00E84095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185D2C" w:rsidRPr="00B249E9">
        <w:rPr>
          <w:rFonts w:asciiTheme="minorHAnsi" w:hAnsiTheme="minorHAnsi" w:cstheme="minorHAnsi"/>
          <w:sz w:val="22"/>
          <w:szCs w:val="22"/>
        </w:rPr>
        <w:t>…………………………….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7A0CD54" w14:textId="77777777" w:rsidR="000C7C23" w:rsidRPr="00B249E9" w:rsidRDefault="000C7C23" w:rsidP="002104CB">
      <w:pPr>
        <w:pStyle w:val="Standard"/>
        <w:numPr>
          <w:ilvl w:val="0"/>
          <w:numId w:val="46"/>
        </w:numPr>
        <w:spacing w:line="360" w:lineRule="auto"/>
        <w:ind w:left="364" w:hanging="364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Zamawiający i Wykonawca zobowiązują się do dołożenia należytej staranności przy wykonywaniu czynności związanych z odbiorem końcowym przedmiotu umowy.</w:t>
      </w:r>
    </w:p>
    <w:p w14:paraId="3EF1CBAF" w14:textId="77777777" w:rsidR="000C7C23" w:rsidRPr="00B249E9" w:rsidRDefault="000C7C23" w:rsidP="002104CB">
      <w:pPr>
        <w:pStyle w:val="Standard"/>
        <w:numPr>
          <w:ilvl w:val="0"/>
          <w:numId w:val="46"/>
        </w:numPr>
        <w:spacing w:line="360" w:lineRule="auto"/>
        <w:ind w:left="364" w:hanging="364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lastRenderedPageBreak/>
        <w:t>Jeżeli w toku czynności odbioru końcowego zostanie stwierdzone, że przedmiot umowy określony w § 1 ust. 1 nie osiągnął gotowości do odbioru z powodu niezakończenia wszystkich prac wynikających z zakresu przedmiotu umowy, Zamawiający odmówi dokonania odbioru.</w:t>
      </w:r>
    </w:p>
    <w:p w14:paraId="680C8302" w14:textId="6CAA39D1" w:rsidR="000C7C23" w:rsidRPr="00B249E9" w:rsidRDefault="000C7C23" w:rsidP="002104CB">
      <w:pPr>
        <w:pStyle w:val="Standard"/>
        <w:numPr>
          <w:ilvl w:val="0"/>
          <w:numId w:val="46"/>
        </w:numPr>
        <w:spacing w:line="360" w:lineRule="auto"/>
        <w:ind w:left="364" w:hanging="364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Za datę wykonania przedmiotu umowy określonego w § 1 ust. 1 Strony uznają dzień, w którym potwierdzą wykonanie przedmiotu umowy w formie podpisanego obustronnie protokołu </w:t>
      </w:r>
      <w:r w:rsidR="00DE200A">
        <w:rPr>
          <w:rFonts w:asciiTheme="minorHAnsi" w:hAnsiTheme="minorHAnsi" w:cstheme="minorHAnsi"/>
          <w:sz w:val="22"/>
          <w:szCs w:val="22"/>
        </w:rPr>
        <w:t>zdawczo-odbiorc</w:t>
      </w:r>
      <w:r w:rsidR="003C749E">
        <w:rPr>
          <w:rFonts w:asciiTheme="minorHAnsi" w:hAnsiTheme="minorHAnsi" w:cstheme="minorHAnsi"/>
          <w:sz w:val="22"/>
          <w:szCs w:val="22"/>
        </w:rPr>
        <w:t>z</w:t>
      </w:r>
      <w:r w:rsidR="00DE200A">
        <w:rPr>
          <w:rFonts w:asciiTheme="minorHAnsi" w:hAnsiTheme="minorHAnsi" w:cstheme="minorHAnsi"/>
          <w:sz w:val="22"/>
          <w:szCs w:val="22"/>
        </w:rPr>
        <w:t>ego</w:t>
      </w:r>
      <w:r w:rsidRPr="00B249E9">
        <w:rPr>
          <w:rFonts w:asciiTheme="minorHAnsi" w:hAnsiTheme="minorHAnsi" w:cstheme="minorHAnsi"/>
          <w:sz w:val="22"/>
          <w:szCs w:val="22"/>
        </w:rPr>
        <w:t>.</w:t>
      </w:r>
    </w:p>
    <w:p w14:paraId="26A59017" w14:textId="77777777" w:rsidR="00E5145E" w:rsidRPr="00B249E9" w:rsidRDefault="00E5145E" w:rsidP="008307A3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AF203D" w14:textId="03A5DB48" w:rsidR="00012D53" w:rsidRPr="00B249E9" w:rsidRDefault="00012D53" w:rsidP="008307A3">
      <w:pPr>
        <w:pStyle w:val="Nagwek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§ </w:t>
      </w:r>
      <w:r w:rsidR="00650A9C" w:rsidRPr="00B249E9">
        <w:rPr>
          <w:rFonts w:asciiTheme="minorHAnsi" w:hAnsiTheme="minorHAnsi" w:cstheme="minorHAnsi"/>
          <w:sz w:val="22"/>
          <w:szCs w:val="22"/>
        </w:rPr>
        <w:t>4</w:t>
      </w:r>
      <w:r w:rsidRPr="00B249E9">
        <w:rPr>
          <w:rFonts w:asciiTheme="minorHAnsi" w:hAnsiTheme="minorHAnsi" w:cstheme="minorHAnsi"/>
          <w:sz w:val="22"/>
          <w:szCs w:val="22"/>
        </w:rPr>
        <w:t>.</w:t>
      </w:r>
    </w:p>
    <w:p w14:paraId="6D806240" w14:textId="5978FF2F" w:rsidR="006F1194" w:rsidRPr="00B249E9" w:rsidRDefault="006F1194" w:rsidP="002104CB">
      <w:pPr>
        <w:pStyle w:val="Akapitzlist"/>
        <w:numPr>
          <w:ilvl w:val="0"/>
          <w:numId w:val="45"/>
        </w:numPr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" w:name="_Hlk58169558"/>
      <w:r w:rsidRPr="00B249E9">
        <w:rPr>
          <w:rFonts w:asciiTheme="minorHAnsi" w:hAnsiTheme="minorHAnsi" w:cstheme="minorHAnsi"/>
          <w:sz w:val="22"/>
          <w:szCs w:val="22"/>
        </w:rPr>
        <w:t>Wartość przedmiotu umowy, o którym mowa w § 1 ust. 1</w:t>
      </w:r>
      <w:r w:rsidR="00474D65">
        <w:rPr>
          <w:rFonts w:asciiTheme="minorHAnsi" w:hAnsiTheme="minorHAnsi" w:cstheme="minorHAnsi"/>
          <w:sz w:val="22"/>
          <w:szCs w:val="22"/>
        </w:rPr>
        <w:t>,</w:t>
      </w:r>
      <w:r w:rsidRPr="00B249E9">
        <w:rPr>
          <w:rFonts w:asciiTheme="minorHAnsi" w:hAnsiTheme="minorHAnsi" w:cstheme="minorHAnsi"/>
          <w:sz w:val="22"/>
          <w:szCs w:val="22"/>
        </w:rPr>
        <w:t xml:space="preserve"> wynosi łącznie</w:t>
      </w:r>
      <w:r w:rsidR="007558CA" w:rsidRPr="00B249E9">
        <w:rPr>
          <w:rFonts w:asciiTheme="minorHAnsi" w:hAnsiTheme="minorHAnsi" w:cstheme="minorHAnsi"/>
          <w:sz w:val="22"/>
          <w:szCs w:val="22"/>
        </w:rPr>
        <w:t xml:space="preserve"> zł netto</w:t>
      </w:r>
      <w:r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185D2C" w:rsidRPr="00B249E9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</w:rPr>
        <w:t>zł</w:t>
      </w:r>
      <w:r w:rsidRPr="00B249E9">
        <w:rPr>
          <w:rFonts w:asciiTheme="minorHAnsi" w:hAnsiTheme="minorHAnsi" w:cstheme="minorHAnsi"/>
          <w:bCs/>
          <w:sz w:val="22"/>
          <w:szCs w:val="22"/>
        </w:rPr>
        <w:t xml:space="preserve"> brutto</w:t>
      </w:r>
      <w:r w:rsidR="007558CA" w:rsidRPr="00B249E9">
        <w:rPr>
          <w:rFonts w:asciiTheme="minorHAnsi" w:hAnsiTheme="minorHAnsi" w:cstheme="minorHAnsi"/>
          <w:bCs/>
          <w:sz w:val="22"/>
          <w:szCs w:val="22"/>
        </w:rPr>
        <w:t xml:space="preserve"> …………………………………</w:t>
      </w:r>
      <w:r w:rsidRPr="00B249E9">
        <w:rPr>
          <w:rFonts w:asciiTheme="minorHAnsi" w:hAnsiTheme="minorHAnsi" w:cstheme="minorHAnsi"/>
          <w:sz w:val="22"/>
          <w:szCs w:val="22"/>
        </w:rPr>
        <w:t xml:space="preserve"> (</w:t>
      </w:r>
      <w:r w:rsidRPr="00B249E9">
        <w:rPr>
          <w:rFonts w:asciiTheme="minorHAnsi" w:hAnsiTheme="minorHAnsi" w:cstheme="minorHAnsi"/>
          <w:i/>
          <w:iCs/>
          <w:sz w:val="22"/>
          <w:szCs w:val="22"/>
        </w:rPr>
        <w:t>słownie</w:t>
      </w:r>
      <w:r w:rsidR="007558CA" w:rsidRPr="00B249E9">
        <w:rPr>
          <w:rFonts w:asciiTheme="minorHAnsi" w:hAnsiTheme="minorHAnsi" w:cstheme="minorHAnsi"/>
          <w:i/>
          <w:iCs/>
          <w:sz w:val="22"/>
          <w:szCs w:val="22"/>
        </w:rPr>
        <w:t xml:space="preserve"> brutto</w:t>
      </w:r>
      <w:r w:rsidRPr="00B249E9">
        <w:rPr>
          <w:rFonts w:asciiTheme="minorHAnsi" w:hAnsiTheme="minorHAnsi" w:cstheme="minorHAnsi"/>
          <w:i/>
          <w:iCs/>
          <w:sz w:val="22"/>
          <w:szCs w:val="22"/>
        </w:rPr>
        <w:t xml:space="preserve">:  </w:t>
      </w:r>
      <w:r w:rsidR="00185D2C" w:rsidRPr="00B249E9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…………………………………………….</w:t>
      </w:r>
      <w:r w:rsidRPr="00B249E9">
        <w:rPr>
          <w:rFonts w:asciiTheme="minorHAnsi" w:hAnsiTheme="minorHAnsi" w:cstheme="minorHAnsi"/>
          <w:i/>
          <w:iCs/>
          <w:sz w:val="22"/>
          <w:szCs w:val="22"/>
        </w:rPr>
        <w:t xml:space="preserve"> 00/100</w:t>
      </w:r>
      <w:r w:rsidRPr="00B249E9">
        <w:rPr>
          <w:rFonts w:asciiTheme="minorHAnsi" w:hAnsiTheme="minorHAnsi" w:cstheme="minorHAnsi"/>
          <w:sz w:val="22"/>
          <w:szCs w:val="22"/>
        </w:rPr>
        <w:t>) i uwzględnia wszystkie koszty związane z wykonaniem przedmiotu umowy, w tym także dojazdów do siedziby Zamawiającego.</w:t>
      </w:r>
    </w:p>
    <w:p w14:paraId="4C50E30B" w14:textId="6C900E45" w:rsidR="00AE1E85" w:rsidRPr="00B249E9" w:rsidRDefault="00AE1E85" w:rsidP="002104CB">
      <w:pPr>
        <w:pStyle w:val="Akapitzlist"/>
        <w:numPr>
          <w:ilvl w:val="0"/>
          <w:numId w:val="45"/>
        </w:numPr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bCs/>
          <w:sz w:val="22"/>
          <w:szCs w:val="22"/>
        </w:rPr>
        <w:t>Ceny poszczególnych elementów przedmiotu zamówienia określone są w załączniku nr 1 do umowy.</w:t>
      </w:r>
    </w:p>
    <w:p w14:paraId="5622F410" w14:textId="77777777" w:rsidR="00AE1E85" w:rsidRPr="00B249E9" w:rsidRDefault="00AE1E85" w:rsidP="002104CB">
      <w:pPr>
        <w:pStyle w:val="Akapitzlist"/>
        <w:numPr>
          <w:ilvl w:val="0"/>
          <w:numId w:val="45"/>
        </w:numPr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Istnieje możliwość zmiany cen wskutek zmiany stawki podatku VAT. W przypadku zmiany stawki VAT zmianie ulegnie stawka podatku VAT i cena brutto, cena netto pozostanie niezmienna. </w:t>
      </w:r>
    </w:p>
    <w:p w14:paraId="15F9E634" w14:textId="77777777" w:rsidR="00AE1E85" w:rsidRPr="00B249E9" w:rsidRDefault="00AE1E85" w:rsidP="002104CB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Zmiana stawki podatku VAT następuje z dniem wejścia w życie aktu prawnego zmieniającego tę stawkę.</w:t>
      </w:r>
    </w:p>
    <w:p w14:paraId="3CF22F1D" w14:textId="5AF9B697" w:rsidR="006F1194" w:rsidRPr="00B249E9" w:rsidRDefault="006F1194" w:rsidP="002104CB">
      <w:pPr>
        <w:pStyle w:val="Akapitzlist"/>
        <w:numPr>
          <w:ilvl w:val="0"/>
          <w:numId w:val="45"/>
        </w:numPr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Należność z tytułu wykonania przedmiotu umowy, o którym mowa w § 1 ust. 1, Wykonawca otrzyma po dokonaniu odbioru (bez zastrzeżeń) całości tegoż przedmiotu umowy, co zostanie potwierdzone podpisaniem protokołu odbioru końcowego przez Strony umowy - w terminie do </w:t>
      </w:r>
      <w:r w:rsidR="00BF6E51" w:rsidRPr="00B249E9">
        <w:rPr>
          <w:rFonts w:asciiTheme="minorHAnsi" w:hAnsiTheme="minorHAnsi" w:cstheme="minorHAnsi"/>
          <w:sz w:val="22"/>
          <w:szCs w:val="22"/>
        </w:rPr>
        <w:t>30</w:t>
      </w:r>
      <w:r w:rsidRPr="00B249E9">
        <w:rPr>
          <w:rFonts w:asciiTheme="minorHAnsi" w:hAnsiTheme="minorHAnsi" w:cstheme="minorHAnsi"/>
          <w:sz w:val="22"/>
          <w:szCs w:val="22"/>
        </w:rPr>
        <w:t xml:space="preserve"> dni od dnia dostarczenia faktury do siedziby Zamawiającego. Podstawą do wystawienia faktury będzie podpisany obustronnie protokół odbioru końcowego potwierdzający kompletność oraz prawidłowość wykonania tegoż przedmiotu umowy bez zastrzeżeń.</w:t>
      </w:r>
    </w:p>
    <w:p w14:paraId="5F0F5881" w14:textId="77777777" w:rsidR="006F1194" w:rsidRPr="00B249E9" w:rsidRDefault="006F1194" w:rsidP="002104CB">
      <w:pPr>
        <w:pStyle w:val="Akapitzlist"/>
        <w:numPr>
          <w:ilvl w:val="0"/>
          <w:numId w:val="45"/>
        </w:numPr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Za termin zapłaty uznaje się dzień, w którym Zamawiający polecił swemu bankowi przelać na konto Wykonawcy kwotę wynikającą z prawidłowo wystawionej faktury.</w:t>
      </w:r>
    </w:p>
    <w:p w14:paraId="6AC337A2" w14:textId="77777777" w:rsidR="006F1194" w:rsidRPr="00B249E9" w:rsidRDefault="006F1194" w:rsidP="002104CB">
      <w:pPr>
        <w:pStyle w:val="Akapitzlist"/>
        <w:numPr>
          <w:ilvl w:val="0"/>
          <w:numId w:val="45"/>
        </w:numPr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Płatność dokonana będzie w formie przelewu na konto Wykonawcy.</w:t>
      </w:r>
    </w:p>
    <w:p w14:paraId="5E3A3BD5" w14:textId="77777777" w:rsidR="006F1194" w:rsidRPr="00B249E9" w:rsidRDefault="006F1194" w:rsidP="002104CB">
      <w:pPr>
        <w:pStyle w:val="Akapitzlist"/>
        <w:numPr>
          <w:ilvl w:val="0"/>
          <w:numId w:val="45"/>
        </w:numPr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Zamawiający wyraża zgodę na wystawianie faktur VAT bez jego podpisu.</w:t>
      </w:r>
    </w:p>
    <w:p w14:paraId="7A926CE6" w14:textId="0B7592D4" w:rsidR="00C410FC" w:rsidRPr="00B249E9" w:rsidRDefault="00C410FC" w:rsidP="006F1194">
      <w:pPr>
        <w:pStyle w:val="Akapitzlist"/>
        <w:ind w:left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bookmarkEnd w:id="4"/>
    <w:p w14:paraId="501EA40D" w14:textId="77777777" w:rsidR="00012D53" w:rsidRPr="00B249E9" w:rsidRDefault="00012D53" w:rsidP="00012D53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14:paraId="428865A8" w14:textId="66ADB29A" w:rsidR="00012D53" w:rsidRPr="00B249E9" w:rsidRDefault="00012D53" w:rsidP="00012D53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§ </w:t>
      </w:r>
      <w:r w:rsidR="00C92E6B" w:rsidRPr="00B249E9">
        <w:rPr>
          <w:rFonts w:asciiTheme="minorHAnsi" w:hAnsiTheme="minorHAnsi" w:cstheme="minorHAnsi"/>
          <w:sz w:val="22"/>
          <w:szCs w:val="22"/>
        </w:rPr>
        <w:t>5</w:t>
      </w:r>
      <w:r w:rsidRPr="00B249E9">
        <w:rPr>
          <w:rFonts w:asciiTheme="minorHAnsi" w:hAnsiTheme="minorHAnsi" w:cstheme="minorHAnsi"/>
          <w:sz w:val="22"/>
          <w:szCs w:val="22"/>
        </w:rPr>
        <w:t>.</w:t>
      </w:r>
    </w:p>
    <w:p w14:paraId="76B1FA5C" w14:textId="77777777" w:rsidR="008307A3" w:rsidRPr="00B249E9" w:rsidRDefault="008307A3" w:rsidP="002104CB">
      <w:pPr>
        <w:widowControl/>
        <w:numPr>
          <w:ilvl w:val="0"/>
          <w:numId w:val="47"/>
        </w:numPr>
        <w:suppressAutoHyphens w:val="0"/>
        <w:autoSpaceDE w:val="0"/>
        <w:spacing w:line="36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 razie niewykonania lub nienależytego wykonania dostawy Wykonawca zobowiązuje się zapłacić Zamawiającemu kary umowne: </w:t>
      </w:r>
    </w:p>
    <w:p w14:paraId="24DE8C0B" w14:textId="02D4C170" w:rsidR="008307A3" w:rsidRPr="00B249E9" w:rsidRDefault="008307A3" w:rsidP="002104CB">
      <w:pPr>
        <w:pStyle w:val="Tekstpodstawowywcity2"/>
        <w:numPr>
          <w:ilvl w:val="1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 wysokości 0,5% wartości brutto przedmiotu umowy (określonej w </w:t>
      </w:r>
      <w:r w:rsidRPr="00B249E9">
        <w:rPr>
          <w:rFonts w:asciiTheme="minorHAnsi" w:hAnsiTheme="minorHAnsi" w:cstheme="minorHAnsi"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sz w:val="22"/>
          <w:szCs w:val="22"/>
        </w:rPr>
        <w:t>§</w:t>
      </w:r>
      <w:r w:rsidRPr="00B249E9">
        <w:rPr>
          <w:rFonts w:asciiTheme="minorHAnsi" w:hAnsiTheme="minorHAnsi" w:cstheme="minorHAnsi"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sz w:val="22"/>
          <w:szCs w:val="22"/>
        </w:rPr>
        <w:t xml:space="preserve"> 4 ust. 1 niniejszej umowy) za każdy rozpoczęty dzień zwłoki w dostawie, licząc od dnia następnego po dniu, w </w:t>
      </w:r>
      <w:r w:rsidRPr="00B249E9">
        <w:rPr>
          <w:rFonts w:asciiTheme="minorHAnsi" w:hAnsiTheme="minorHAnsi" w:cstheme="minorHAnsi"/>
          <w:sz w:val="22"/>
          <w:szCs w:val="22"/>
        </w:rPr>
        <w:lastRenderedPageBreak/>
        <w:t xml:space="preserve">którym przedmiot umowy powinien być </w:t>
      </w:r>
      <w:r w:rsidR="0014754F" w:rsidRPr="00B249E9">
        <w:rPr>
          <w:rFonts w:asciiTheme="minorHAnsi" w:hAnsiTheme="minorHAnsi" w:cstheme="minorHAnsi"/>
          <w:sz w:val="22"/>
          <w:szCs w:val="22"/>
        </w:rPr>
        <w:t>wykonany</w:t>
      </w:r>
      <w:r w:rsidRPr="00B249E9">
        <w:rPr>
          <w:rFonts w:asciiTheme="minorHAnsi" w:hAnsiTheme="minorHAnsi" w:cstheme="minorHAnsi"/>
          <w:sz w:val="22"/>
          <w:szCs w:val="22"/>
        </w:rPr>
        <w:t>, tj. od dnia, o którym mowa w § 3 ust. 1 niniejszej umowy,</w:t>
      </w:r>
    </w:p>
    <w:p w14:paraId="44AEB41D" w14:textId="77777777" w:rsidR="008307A3" w:rsidRPr="00B249E9" w:rsidRDefault="008307A3" w:rsidP="002104CB">
      <w:pPr>
        <w:pStyle w:val="Tekstpodstawowywcity2"/>
        <w:numPr>
          <w:ilvl w:val="1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 wysokości 15% wartości brutto przedmiotu umowy (określonej w </w:t>
      </w:r>
      <w:r w:rsidRPr="00B249E9">
        <w:rPr>
          <w:rFonts w:asciiTheme="minorHAnsi" w:hAnsiTheme="minorHAnsi" w:cstheme="minorHAnsi"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sz w:val="22"/>
          <w:szCs w:val="22"/>
        </w:rPr>
        <w:t>§</w:t>
      </w:r>
      <w:r w:rsidRPr="00B249E9">
        <w:rPr>
          <w:rFonts w:asciiTheme="minorHAnsi" w:hAnsiTheme="minorHAnsi" w:cstheme="minorHAnsi"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sz w:val="22"/>
          <w:szCs w:val="22"/>
        </w:rPr>
        <w:t xml:space="preserve"> 4 ust. 1 niniejszej umowy) za odstąpienie od umowy z przyczyn, za które nie odpowiada Zamawiający.</w:t>
      </w:r>
    </w:p>
    <w:p w14:paraId="2F4C0FC7" w14:textId="77777777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Kary umowne mogą być dochodzone z każdego wymienionego w ust. 1 niniejszego paragrafu tytułu odrębnie i podlegają odpowiednio kumulacji.</w:t>
      </w:r>
    </w:p>
    <w:p w14:paraId="140602F6" w14:textId="6BFDB85E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Łączna wysokość kar umownych przewidzianych w niniejszej umowie nie może przekroczyć </w:t>
      </w:r>
      <w:r w:rsidR="00474D65">
        <w:rPr>
          <w:rFonts w:asciiTheme="minorHAnsi" w:hAnsiTheme="minorHAnsi" w:cstheme="minorHAnsi"/>
          <w:sz w:val="22"/>
          <w:szCs w:val="22"/>
        </w:rPr>
        <w:t>20</w:t>
      </w:r>
      <w:r w:rsidRPr="00B249E9">
        <w:rPr>
          <w:rFonts w:asciiTheme="minorHAnsi" w:hAnsiTheme="minorHAnsi" w:cstheme="minorHAnsi"/>
          <w:sz w:val="22"/>
          <w:szCs w:val="22"/>
        </w:rPr>
        <w:t xml:space="preserve">% wartości umowy określonej w § </w:t>
      </w:r>
      <w:r w:rsidR="002C259E" w:rsidRPr="00B249E9">
        <w:rPr>
          <w:rFonts w:asciiTheme="minorHAnsi" w:hAnsiTheme="minorHAnsi" w:cstheme="minorHAnsi"/>
          <w:sz w:val="22"/>
          <w:szCs w:val="22"/>
        </w:rPr>
        <w:t>4</w:t>
      </w:r>
      <w:r w:rsidR="00474D65">
        <w:rPr>
          <w:rFonts w:asciiTheme="minorHAnsi" w:hAnsiTheme="minorHAnsi" w:cstheme="minorHAnsi"/>
          <w:sz w:val="22"/>
          <w:szCs w:val="22"/>
        </w:rPr>
        <w:t xml:space="preserve"> ust. 1</w:t>
      </w:r>
      <w:r w:rsidRPr="00B249E9">
        <w:rPr>
          <w:rFonts w:asciiTheme="minorHAnsi" w:hAnsiTheme="minorHAnsi" w:cstheme="minorHAnsi"/>
          <w:sz w:val="22"/>
          <w:szCs w:val="22"/>
        </w:rPr>
        <w:t>.</w:t>
      </w:r>
    </w:p>
    <w:p w14:paraId="45AC5DA6" w14:textId="3C9FCB2E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Kary, o których mowa w ust. 1, </w:t>
      </w:r>
      <w:r w:rsidR="003C749E" w:rsidRPr="00B249E9">
        <w:rPr>
          <w:rFonts w:asciiTheme="minorHAnsi" w:hAnsiTheme="minorHAnsi" w:cstheme="minorHAnsi"/>
          <w:sz w:val="22"/>
          <w:szCs w:val="22"/>
        </w:rPr>
        <w:t>Stron</w:t>
      </w:r>
      <w:r w:rsidR="003C749E">
        <w:rPr>
          <w:rFonts w:asciiTheme="minorHAnsi" w:hAnsiTheme="minorHAnsi" w:cstheme="minorHAnsi"/>
          <w:sz w:val="22"/>
          <w:szCs w:val="22"/>
        </w:rPr>
        <w:t>a</w:t>
      </w:r>
      <w:r w:rsidR="003C749E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</w:rPr>
        <w:t xml:space="preserve">umowy </w:t>
      </w:r>
      <w:r w:rsidR="003C749E" w:rsidRPr="00B249E9">
        <w:rPr>
          <w:rFonts w:asciiTheme="minorHAnsi" w:hAnsiTheme="minorHAnsi" w:cstheme="minorHAnsi"/>
          <w:sz w:val="22"/>
          <w:szCs w:val="22"/>
        </w:rPr>
        <w:t>zapłac</w:t>
      </w:r>
      <w:r w:rsidR="003C749E">
        <w:rPr>
          <w:rFonts w:asciiTheme="minorHAnsi" w:hAnsiTheme="minorHAnsi" w:cstheme="minorHAnsi"/>
          <w:sz w:val="22"/>
          <w:szCs w:val="22"/>
        </w:rPr>
        <w:t>i</w:t>
      </w:r>
      <w:r w:rsidR="003C749E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</w:rPr>
        <w:t xml:space="preserve">na wskazany </w:t>
      </w:r>
      <w:r w:rsidR="003C749E">
        <w:rPr>
          <w:rFonts w:asciiTheme="minorHAnsi" w:hAnsiTheme="minorHAnsi" w:cstheme="minorHAnsi"/>
          <w:sz w:val="22"/>
          <w:szCs w:val="22"/>
        </w:rPr>
        <w:t>jej</w:t>
      </w:r>
      <w:r w:rsidRPr="00B249E9">
        <w:rPr>
          <w:rFonts w:asciiTheme="minorHAnsi" w:hAnsiTheme="minorHAnsi" w:cstheme="minorHAnsi"/>
          <w:sz w:val="22"/>
          <w:szCs w:val="22"/>
        </w:rPr>
        <w:t xml:space="preserve"> rachunek bankowy przelewem, w terminie 14 dni kalendarzowych od dnia doręczenia </w:t>
      </w:r>
      <w:r w:rsidR="003C749E">
        <w:rPr>
          <w:rFonts w:asciiTheme="minorHAnsi" w:hAnsiTheme="minorHAnsi" w:cstheme="minorHAnsi"/>
          <w:sz w:val="22"/>
          <w:szCs w:val="22"/>
        </w:rPr>
        <w:t>jej</w:t>
      </w:r>
      <w:r w:rsidR="003C749E"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</w:rPr>
        <w:t xml:space="preserve">żądania zapłaty takiej kary umownej. </w:t>
      </w:r>
    </w:p>
    <w:p w14:paraId="009191AF" w14:textId="77777777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Zamawiający jest upoważniony do potrącenia kar umownych z należności związanej z wykonaniem przedmiotu umowy.</w:t>
      </w:r>
    </w:p>
    <w:p w14:paraId="6B8E9B06" w14:textId="65A95531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W przypadku niewykonania umowy w terminie określonym w </w:t>
      </w:r>
      <w:r w:rsidRPr="00B249E9">
        <w:rPr>
          <w:rFonts w:asciiTheme="minorHAnsi" w:hAnsiTheme="minorHAnsi" w:cstheme="minorHAnsi"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sz w:val="22"/>
          <w:szCs w:val="22"/>
        </w:rPr>
        <w:t>§</w:t>
      </w:r>
      <w:r w:rsidRPr="00B249E9">
        <w:rPr>
          <w:rFonts w:asciiTheme="minorHAnsi" w:hAnsiTheme="minorHAnsi" w:cstheme="minorHAnsi"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sz w:val="22"/>
          <w:szCs w:val="22"/>
        </w:rPr>
        <w:t xml:space="preserve"> </w:t>
      </w:r>
      <w:r w:rsidR="002C259E" w:rsidRPr="00B249E9">
        <w:rPr>
          <w:rFonts w:asciiTheme="minorHAnsi" w:hAnsiTheme="minorHAnsi" w:cstheme="minorHAnsi"/>
          <w:sz w:val="22"/>
          <w:szCs w:val="22"/>
        </w:rPr>
        <w:t>3</w:t>
      </w:r>
      <w:r w:rsidRPr="00B249E9">
        <w:rPr>
          <w:rFonts w:asciiTheme="minorHAnsi" w:hAnsiTheme="minorHAnsi" w:cstheme="minorHAnsi"/>
          <w:sz w:val="22"/>
          <w:szCs w:val="22"/>
        </w:rPr>
        <w:t xml:space="preserve"> ust. 1 Zamawiającemu przysługuje prawo do odstąpienia od umowy.</w:t>
      </w:r>
    </w:p>
    <w:p w14:paraId="58DE14B7" w14:textId="28008322" w:rsidR="008307A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Odstąpienie od umowy wymaga, pod rygorem nieważności formy pisemnej i powinno zawierać uzasadnienie</w:t>
      </w:r>
      <w:r w:rsidR="00474D65">
        <w:rPr>
          <w:rFonts w:asciiTheme="minorHAnsi" w:hAnsiTheme="minorHAnsi" w:cstheme="minorHAnsi"/>
          <w:sz w:val="22"/>
          <w:szCs w:val="22"/>
        </w:rPr>
        <w:t>, przy czym umowne prawo odstąpienia może zostać wykonane w terminie 1 miesiąca od dnia powzięcia przez stronę wiedzy o zaistnieniu podstaw do odstąpienia od umowy</w:t>
      </w:r>
      <w:r w:rsidRPr="00B249E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3BEBDE" w14:textId="6D91D2BA" w:rsidR="00012D53" w:rsidRPr="00B249E9" w:rsidRDefault="008307A3" w:rsidP="002104CB">
      <w:pPr>
        <w:pStyle w:val="Tekstpodstawowywcity2"/>
        <w:numPr>
          <w:ilvl w:val="0"/>
          <w:numId w:val="47"/>
        </w:numPr>
        <w:autoSpaceDE w:val="0"/>
        <w:autoSpaceDN w:val="0"/>
        <w:spacing w:after="300" w:line="360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Strony mogą dochodzić odszkodowania przewyższającego wartość kar umownych na zasadach ogólnych określonych w przepisach Kodeksu cywilnego</w:t>
      </w:r>
      <w:r w:rsidRPr="00B249E9">
        <w:rPr>
          <w:rFonts w:asciiTheme="minorHAnsi" w:hAnsiTheme="minorHAnsi" w:cstheme="minorHAnsi"/>
          <w:bCs/>
          <w:sz w:val="22"/>
          <w:szCs w:val="22"/>
        </w:rPr>
        <w:t>.</w:t>
      </w:r>
    </w:p>
    <w:p w14:paraId="5ED4040B" w14:textId="38EDFEE0" w:rsidR="002104CB" w:rsidRPr="00B249E9" w:rsidRDefault="002104CB" w:rsidP="002104CB">
      <w:pPr>
        <w:pStyle w:val="Tekstpodstawowywcity2"/>
        <w:autoSpaceDE w:val="0"/>
        <w:autoSpaceDN w:val="0"/>
        <w:spacing w:after="0"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</w:p>
    <w:p w14:paraId="06AC0D64" w14:textId="31E4F680" w:rsidR="002104CB" w:rsidRPr="00B249E9" w:rsidRDefault="002104CB" w:rsidP="003C749E">
      <w:pPr>
        <w:widowControl/>
        <w:suppressAutoHyphens w:val="0"/>
        <w:autoSpaceDN/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Strony zgodnie ustalają, iż Wykonawca nie może przenieść na inny podmiot wierzytelności przysługujących mu względem Zamawiającego, a wynikających z niniejszej umowy, bez zgody Zamawiającego</w:t>
      </w:r>
      <w:r w:rsidR="00474D65">
        <w:rPr>
          <w:rFonts w:asciiTheme="minorHAnsi" w:hAnsiTheme="minorHAnsi" w:cstheme="minorHAnsi"/>
          <w:sz w:val="22"/>
          <w:szCs w:val="22"/>
        </w:rPr>
        <w:t xml:space="preserve"> i jego podmiotu tworzącego</w:t>
      </w:r>
      <w:r w:rsidRPr="00B249E9">
        <w:rPr>
          <w:rFonts w:asciiTheme="minorHAnsi" w:hAnsiTheme="minorHAnsi" w:cstheme="minorHAnsi"/>
          <w:sz w:val="22"/>
          <w:szCs w:val="22"/>
        </w:rPr>
        <w:t xml:space="preserve"> wyrażonej w formie pisemnej pod rygorem nieważności.</w:t>
      </w:r>
    </w:p>
    <w:p w14:paraId="04510A9E" w14:textId="472548F0" w:rsidR="002104CB" w:rsidRPr="00B249E9" w:rsidRDefault="002104CB" w:rsidP="002104CB">
      <w:pPr>
        <w:spacing w:before="24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017426CF" w14:textId="37D15927" w:rsidR="002F5245" w:rsidRPr="00B249E9" w:rsidRDefault="002F5245" w:rsidP="002F5245">
      <w:pPr>
        <w:widowControl/>
        <w:numPr>
          <w:ilvl w:val="0"/>
          <w:numId w:val="49"/>
        </w:numPr>
        <w:tabs>
          <w:tab w:val="clear" w:pos="1440"/>
          <w:tab w:val="num" w:pos="360"/>
        </w:tabs>
        <w:suppressAutoHyphens w:val="0"/>
        <w:overflowPunct w:val="0"/>
        <w:autoSpaceDE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W sprawach nieuregulowanych niniejszą umową mają zastosowanie odpowiednie przepisy ustawy o prawie autorskim i pokrewnym, Kodeksu Cywilnego</w:t>
      </w:r>
      <w:r w:rsidRPr="00B249E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przepisy prawa mające zastosowanie w zakresie objętym umową</w:t>
      </w:r>
      <w:r w:rsidRPr="00B249E9">
        <w:rPr>
          <w:rFonts w:asciiTheme="minorHAnsi" w:hAnsiTheme="minorHAnsi" w:cstheme="minorHAnsi"/>
          <w:sz w:val="22"/>
          <w:szCs w:val="22"/>
        </w:rPr>
        <w:t>.</w:t>
      </w:r>
    </w:p>
    <w:p w14:paraId="0BD05B3D" w14:textId="0B7D4D51" w:rsidR="002104CB" w:rsidRPr="00B249E9" w:rsidRDefault="002104CB" w:rsidP="002104CB">
      <w:pPr>
        <w:widowControl/>
        <w:numPr>
          <w:ilvl w:val="0"/>
          <w:numId w:val="49"/>
        </w:numPr>
        <w:tabs>
          <w:tab w:val="clear" w:pos="1440"/>
          <w:tab w:val="num" w:pos="360"/>
        </w:tabs>
        <w:suppressAutoHyphens w:val="0"/>
        <w:overflowPunct w:val="0"/>
        <w:autoSpaceDE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Ewentualne kwestie sporne wynikłe w trakcie realizacji niniejszej umowy strony rozstrzygać będą polubownie, a w przypadku nie dojścia do porozumienia spory rozstrzygane będą przez miejscowo właściwy Sąd dla siedziby Zamawiającego. </w:t>
      </w:r>
    </w:p>
    <w:p w14:paraId="610BDFDC" w14:textId="77777777" w:rsidR="00EB4EDD" w:rsidRPr="00B249E9" w:rsidRDefault="00EB4EDD" w:rsidP="00EB4EDD">
      <w:pPr>
        <w:widowControl/>
        <w:suppressAutoHyphens w:val="0"/>
        <w:overflowPunct w:val="0"/>
        <w:autoSpaceDE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348F938" w14:textId="5659E669" w:rsidR="002104CB" w:rsidRPr="00B249E9" w:rsidRDefault="002104CB" w:rsidP="002104CB">
      <w:pPr>
        <w:spacing w:before="24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lastRenderedPageBreak/>
        <w:fldChar w:fldCharType="begin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8</w:t>
      </w:r>
    </w:p>
    <w:p w14:paraId="318DACD1" w14:textId="77777777" w:rsidR="002104CB" w:rsidRPr="00B249E9" w:rsidRDefault="002104CB" w:rsidP="002104CB">
      <w:pPr>
        <w:widowControl/>
        <w:numPr>
          <w:ilvl w:val="0"/>
          <w:numId w:val="50"/>
        </w:numPr>
        <w:tabs>
          <w:tab w:val="clear" w:pos="1500"/>
          <w:tab w:val="num" w:pos="284"/>
          <w:tab w:val="left" w:pos="360"/>
        </w:tabs>
        <w:suppressAutoHyphens w:val="0"/>
        <w:overflowPunct w:val="0"/>
        <w:autoSpaceDE w:val="0"/>
        <w:adjustRightInd w:val="0"/>
        <w:spacing w:line="360" w:lineRule="auto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Istnieje możliwość zmiany postanowień zawartej umowy w stosunku do treści oferty, na podstawie której dokonano wyboru Wykonawcy, ale tylko w szczególnie uzasadnionych okolicznościach, których nie można było przewidzieć w chwili jej zawarcia.</w:t>
      </w:r>
    </w:p>
    <w:p w14:paraId="232B8EBE" w14:textId="77777777" w:rsidR="002104CB" w:rsidRPr="00B249E9" w:rsidRDefault="002104CB" w:rsidP="002104CB">
      <w:pPr>
        <w:widowControl/>
        <w:numPr>
          <w:ilvl w:val="0"/>
          <w:numId w:val="50"/>
        </w:numPr>
        <w:tabs>
          <w:tab w:val="clear" w:pos="1500"/>
          <w:tab w:val="num" w:pos="284"/>
          <w:tab w:val="left" w:pos="360"/>
        </w:tabs>
        <w:suppressAutoHyphens w:val="0"/>
        <w:overflowPunct w:val="0"/>
        <w:autoSpaceDE w:val="0"/>
        <w:adjustRightInd w:val="0"/>
        <w:spacing w:line="360" w:lineRule="auto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Każda zmiana postanowień niniejszej umowy wymaga formy pisemnej w postaci aneksu pod rygorem nieważności.</w:t>
      </w:r>
    </w:p>
    <w:p w14:paraId="590FC712" w14:textId="708621D5" w:rsidR="002104CB" w:rsidRPr="00B249E9" w:rsidRDefault="002104CB" w:rsidP="002104CB">
      <w:pPr>
        <w:spacing w:before="24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9</w:t>
      </w:r>
    </w:p>
    <w:p w14:paraId="4D54D248" w14:textId="77777777" w:rsidR="002104CB" w:rsidRPr="00B249E9" w:rsidRDefault="002104CB" w:rsidP="002104CB">
      <w:pPr>
        <w:widowControl/>
        <w:numPr>
          <w:ilvl w:val="0"/>
          <w:numId w:val="51"/>
        </w:numPr>
        <w:suppressAutoHyphens w:val="0"/>
        <w:spacing w:line="360" w:lineRule="auto"/>
        <w:ind w:left="322" w:hanging="322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Zgodnie z art. 13 ust. 1 Ogólnego Rozporządzenia o Ochronie Danych (RODO) Zamawiający informuje, że: </w:t>
      </w:r>
    </w:p>
    <w:p w14:paraId="4A13FEB4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administratorem danych osobowych Wykonawcy</w:t>
      </w:r>
      <w:r w:rsidRPr="00B249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249E9">
        <w:rPr>
          <w:rFonts w:asciiTheme="minorHAnsi" w:hAnsiTheme="minorHAnsi" w:cstheme="minorHAnsi"/>
          <w:sz w:val="22"/>
          <w:szCs w:val="22"/>
        </w:rPr>
        <w:t xml:space="preserve">jest Kliniczne Centrum Ginekologii, Położnictwa </w:t>
      </w:r>
      <w:r w:rsidRPr="00B249E9">
        <w:rPr>
          <w:rFonts w:asciiTheme="minorHAnsi" w:hAnsiTheme="minorHAnsi" w:cstheme="minorHAnsi"/>
          <w:sz w:val="22"/>
          <w:szCs w:val="22"/>
        </w:rPr>
        <w:br/>
        <w:t>i Neonatologii w Opolu</w:t>
      </w:r>
      <w:r w:rsidRPr="00B249E9">
        <w:rPr>
          <w:rFonts w:asciiTheme="minorHAnsi" w:hAnsiTheme="minorHAnsi" w:cstheme="minorHAnsi"/>
          <w:iCs/>
          <w:sz w:val="22"/>
          <w:szCs w:val="22"/>
        </w:rPr>
        <w:t>, adres: ul. Reymonta 8, 45-066 Opole</w:t>
      </w:r>
      <w:r w:rsidRPr="00B249E9">
        <w:rPr>
          <w:rFonts w:asciiTheme="minorHAnsi" w:hAnsiTheme="minorHAnsi" w:cstheme="minorHAnsi"/>
          <w:sz w:val="22"/>
          <w:szCs w:val="22"/>
        </w:rPr>
        <w:t>;</w:t>
      </w:r>
    </w:p>
    <w:p w14:paraId="7C1F2477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administrator wyznaczył Inspektora Ochrony Danych, z którym mogą się Państwo kontaktować </w:t>
      </w:r>
      <w:r w:rsidRPr="00B249E9">
        <w:rPr>
          <w:rFonts w:asciiTheme="minorHAnsi" w:hAnsiTheme="minorHAnsi" w:cstheme="minorHAnsi"/>
          <w:sz w:val="22"/>
          <w:szCs w:val="22"/>
        </w:rPr>
        <w:br/>
        <w:t xml:space="preserve">w sprawach przetwarzania Państwa danych osobowych za pośrednictwem poczty elektronicznej: </w:t>
      </w:r>
      <w:hyperlink r:id="rId11" w:history="1">
        <w:r w:rsidRPr="00B249E9">
          <w:rPr>
            <w:rStyle w:val="Hipercze"/>
            <w:rFonts w:asciiTheme="minorHAnsi" w:hAnsiTheme="minorHAnsi" w:cstheme="minorHAnsi"/>
            <w:sz w:val="22"/>
            <w:szCs w:val="22"/>
          </w:rPr>
          <w:t>iod@ginekologia.opole.pl</w:t>
        </w:r>
      </w:hyperlink>
      <w:r w:rsidRPr="00B249E9">
        <w:rPr>
          <w:rFonts w:asciiTheme="minorHAnsi" w:hAnsiTheme="minorHAnsi" w:cstheme="minorHAnsi"/>
          <w:sz w:val="22"/>
          <w:szCs w:val="22"/>
        </w:rPr>
        <w:t>;</w:t>
      </w:r>
    </w:p>
    <w:p w14:paraId="51C6EAB5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administrator będzie przetwarzał Państwa dane osobowe na podstawie art. 6 ust. 1 lit. b) RODO, </w:t>
      </w:r>
      <w:r w:rsidRPr="00B249E9">
        <w:rPr>
          <w:rFonts w:asciiTheme="minorHAnsi" w:hAnsiTheme="minorHAnsi" w:cstheme="minorHAnsi"/>
          <w:sz w:val="22"/>
          <w:szCs w:val="22"/>
        </w:rPr>
        <w:br/>
        <w:t>tj. przetwarzanie jest niezbędne w celu wykonania umowy, której stroną jest osoba, której dane dotyczą, lub do podjęcia działań na żądanie osoby, której dane dotyczą, przed zawarciem umowy;</w:t>
      </w:r>
    </w:p>
    <w:p w14:paraId="5726F6CC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0CD6D02C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 xml:space="preserve">administrator nie zamierza przekazywać Państwa danych osobowych do państwa trzeciego </w:t>
      </w:r>
      <w:r w:rsidRPr="00B249E9">
        <w:rPr>
          <w:rFonts w:asciiTheme="minorHAnsi" w:hAnsiTheme="minorHAnsi" w:cstheme="minorHAnsi"/>
          <w:sz w:val="22"/>
          <w:szCs w:val="22"/>
        </w:rPr>
        <w:br/>
        <w:t>lub organizacji międzynarodowej;</w:t>
      </w:r>
    </w:p>
    <w:p w14:paraId="27FCD638" w14:textId="77777777" w:rsidR="002104CB" w:rsidRPr="00B249E9" w:rsidRDefault="002104CB" w:rsidP="002104CB">
      <w:pPr>
        <w:pStyle w:val="Akapitzlist"/>
        <w:numPr>
          <w:ilvl w:val="0"/>
          <w:numId w:val="52"/>
        </w:numPr>
        <w:suppressAutoHyphens w:val="0"/>
        <w:autoSpaceDN/>
        <w:spacing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mają Państwo prawo uzyskać kopię swoich danych osobowych w siedzibie administratora.</w:t>
      </w:r>
    </w:p>
    <w:p w14:paraId="29B2D898" w14:textId="77777777" w:rsidR="002104CB" w:rsidRPr="00B249E9" w:rsidRDefault="002104CB" w:rsidP="002104CB">
      <w:pPr>
        <w:widowControl/>
        <w:numPr>
          <w:ilvl w:val="0"/>
          <w:numId w:val="51"/>
        </w:numPr>
        <w:suppressAutoHyphens w:val="0"/>
        <w:spacing w:line="360" w:lineRule="auto"/>
        <w:ind w:left="350" w:hanging="350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Dodatkowo zgodnie z art. 13 ust. 2 RODO Zamawiający informuje, że:</w:t>
      </w:r>
    </w:p>
    <w:p w14:paraId="4D2C062D" w14:textId="77777777" w:rsidR="002104CB" w:rsidRPr="00B249E9" w:rsidRDefault="002104CB" w:rsidP="002104CB">
      <w:pPr>
        <w:pStyle w:val="Akapitzlist"/>
        <w:numPr>
          <w:ilvl w:val="0"/>
          <w:numId w:val="53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Państwa dane osobowe będą przechowywane do momentu upływu okresu przedawnienia wynikającego z ustawy z dnia 23 kwietnia 1964 r. Kodeks cywilny;</w:t>
      </w:r>
    </w:p>
    <w:p w14:paraId="2CF5C6B6" w14:textId="77777777" w:rsidR="002104CB" w:rsidRPr="00B249E9" w:rsidRDefault="002104CB" w:rsidP="002104CB">
      <w:pPr>
        <w:pStyle w:val="Akapitzlist"/>
        <w:numPr>
          <w:ilvl w:val="0"/>
          <w:numId w:val="53"/>
        </w:numPr>
        <w:suppressAutoHyphens w:val="0"/>
        <w:autoSpaceDN/>
        <w:spacing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lastRenderedPageBreak/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6BD51034" w14:textId="77777777" w:rsidR="002104CB" w:rsidRPr="00B249E9" w:rsidRDefault="002104CB" w:rsidP="002104CB">
      <w:pPr>
        <w:pStyle w:val="Akapitzlist"/>
        <w:numPr>
          <w:ilvl w:val="0"/>
          <w:numId w:val="53"/>
        </w:numPr>
        <w:suppressAutoHyphens w:val="0"/>
        <w:autoSpaceDN/>
        <w:spacing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podanie danych osobowych jest dobrowolne, jednakże niezbędne do zawarcia umowy. Konsekwencją niepodania danych osobowych będzie brak realizacji umowy;</w:t>
      </w:r>
    </w:p>
    <w:p w14:paraId="67DB7DCB" w14:textId="77777777" w:rsidR="002104CB" w:rsidRPr="00B249E9" w:rsidRDefault="002104CB" w:rsidP="002104CB">
      <w:pPr>
        <w:pStyle w:val="Akapitzlist"/>
        <w:numPr>
          <w:ilvl w:val="0"/>
          <w:numId w:val="53"/>
        </w:numPr>
        <w:suppressAutoHyphens w:val="0"/>
        <w:autoSpaceDN/>
        <w:spacing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administrator nie podejmuje decyzji w sposób zautomatyzowany w oparciu o Państwa dane osobowe.</w:t>
      </w:r>
    </w:p>
    <w:p w14:paraId="6A75CBF4" w14:textId="77777777" w:rsidR="002104CB" w:rsidRPr="00B249E9" w:rsidRDefault="002104CB" w:rsidP="002104CB">
      <w:pPr>
        <w:spacing w:before="24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instrText>SYMBOL 167 \f "Times New Roman" \s 12</w:instrTex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 11</w:t>
      </w:r>
    </w:p>
    <w:p w14:paraId="441E4F78" w14:textId="46D300AF" w:rsidR="002104CB" w:rsidRPr="00B249E9" w:rsidRDefault="002104CB" w:rsidP="002104CB">
      <w:pPr>
        <w:numPr>
          <w:ilvl w:val="0"/>
          <w:numId w:val="54"/>
        </w:numPr>
        <w:suppressAutoHyphens w:val="0"/>
        <w:autoSpaceDE w:val="0"/>
        <w:spacing w:line="360" w:lineRule="auto"/>
        <w:ind w:left="378" w:hanging="378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0E4E2A3A" w14:textId="360CA956" w:rsidR="002104CB" w:rsidRPr="00B249E9" w:rsidRDefault="002104CB" w:rsidP="002104CB">
      <w:pPr>
        <w:numPr>
          <w:ilvl w:val="0"/>
          <w:numId w:val="54"/>
        </w:numPr>
        <w:suppressAutoHyphens w:val="0"/>
        <w:autoSpaceDE w:val="0"/>
        <w:spacing w:line="360" w:lineRule="auto"/>
        <w:ind w:left="378" w:hanging="378"/>
        <w:textAlignment w:val="auto"/>
        <w:rPr>
          <w:rFonts w:asciiTheme="minorHAnsi" w:hAnsiTheme="minorHAnsi" w:cstheme="minorHAnsi"/>
          <w:sz w:val="22"/>
          <w:szCs w:val="22"/>
        </w:rPr>
      </w:pPr>
      <w:r w:rsidRPr="00B249E9">
        <w:rPr>
          <w:rFonts w:asciiTheme="minorHAnsi" w:hAnsiTheme="minorHAnsi" w:cstheme="minorHAnsi"/>
          <w:sz w:val="22"/>
          <w:szCs w:val="22"/>
        </w:rPr>
        <w:t>Integralną część umowy stanowi załącznik nr 1 do umowy.</w:t>
      </w:r>
    </w:p>
    <w:p w14:paraId="240DDE3C" w14:textId="77777777" w:rsidR="002104CB" w:rsidRPr="00B249E9" w:rsidRDefault="002104CB" w:rsidP="002104CB">
      <w:pPr>
        <w:pStyle w:val="Akapitzlist"/>
        <w:spacing w:before="7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249E9">
        <w:rPr>
          <w:rFonts w:asciiTheme="minorHAnsi" w:hAnsiTheme="minorHAnsi" w:cstheme="minorHAnsi"/>
          <w:b/>
          <w:bCs/>
          <w:sz w:val="22"/>
          <w:szCs w:val="22"/>
        </w:rPr>
        <w:t xml:space="preserve">ZAMAWIAJĄCY </w:t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249E9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p w14:paraId="1EC91A97" w14:textId="77777777" w:rsidR="002104CB" w:rsidRPr="00B249E9" w:rsidRDefault="002104CB" w:rsidP="002104CB">
      <w:pPr>
        <w:suppressAutoHyphens w:val="0"/>
        <w:autoSpaceDE w:val="0"/>
        <w:spacing w:line="360" w:lineRule="auto"/>
        <w:ind w:left="378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2104CB" w:rsidRPr="00B249E9" w:rsidSect="00542521">
      <w:footerReference w:type="default" r:id="rId12"/>
      <w:pgSz w:w="11906" w:h="16838"/>
      <w:pgMar w:top="1418" w:right="1418" w:bottom="1418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49E9" w14:textId="77777777" w:rsidR="00ED10E8" w:rsidRDefault="00ED10E8">
      <w:r>
        <w:separator/>
      </w:r>
    </w:p>
  </w:endnote>
  <w:endnote w:type="continuationSeparator" w:id="0">
    <w:p w14:paraId="4A722CF5" w14:textId="77777777" w:rsidR="00ED10E8" w:rsidRDefault="00E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charset w:val="00"/>
    <w:family w:val="swiss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6"/>
        <w:szCs w:val="16"/>
      </w:rPr>
      <w:id w:val="-200056846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08787C24" w14:textId="3F41C38F" w:rsidR="00C915A5" w:rsidRPr="00C915A5" w:rsidRDefault="00C915A5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15A5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3C749E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3C749E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 w:rsidRPr="00C915A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41F1A06A" w14:textId="77777777" w:rsidR="00C915A5" w:rsidRDefault="00C91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1B3EB" w14:textId="77777777" w:rsidR="00ED10E8" w:rsidRDefault="00ED10E8">
      <w:r>
        <w:rPr>
          <w:color w:val="000000"/>
        </w:rPr>
        <w:separator/>
      </w:r>
    </w:p>
  </w:footnote>
  <w:footnote w:type="continuationSeparator" w:id="0">
    <w:p w14:paraId="0CC54826" w14:textId="77777777" w:rsidR="00ED10E8" w:rsidRDefault="00ED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6BFB"/>
    <w:multiLevelType w:val="multilevel"/>
    <w:tmpl w:val="A168A0B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175DD2"/>
    <w:multiLevelType w:val="multilevel"/>
    <w:tmpl w:val="FDDEDC6C"/>
    <w:styleLink w:val="WWNum37"/>
    <w:lvl w:ilvl="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" w15:restartNumberingAfterBreak="0">
    <w:nsid w:val="0A0228C2"/>
    <w:multiLevelType w:val="hybridMultilevel"/>
    <w:tmpl w:val="C21E919C"/>
    <w:lvl w:ilvl="0" w:tplc="8A4AA1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8437EA"/>
    <w:multiLevelType w:val="hybridMultilevel"/>
    <w:tmpl w:val="7F0A176E"/>
    <w:lvl w:ilvl="0" w:tplc="50006C0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377AF1"/>
    <w:multiLevelType w:val="multilevel"/>
    <w:tmpl w:val="911EAFE8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FE150DB"/>
    <w:multiLevelType w:val="multilevel"/>
    <w:tmpl w:val="6032E4EE"/>
    <w:styleLink w:val="WWNum3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11DE3600"/>
    <w:multiLevelType w:val="hybridMultilevel"/>
    <w:tmpl w:val="B72CC098"/>
    <w:lvl w:ilvl="0" w:tplc="007262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32556"/>
    <w:multiLevelType w:val="multilevel"/>
    <w:tmpl w:val="2AC2C79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4960236"/>
    <w:multiLevelType w:val="hybridMultilevel"/>
    <w:tmpl w:val="25A6C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623D7"/>
    <w:multiLevelType w:val="multilevel"/>
    <w:tmpl w:val="29D8AB8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6D926F2"/>
    <w:multiLevelType w:val="multilevel"/>
    <w:tmpl w:val="8206C1D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8356104"/>
    <w:multiLevelType w:val="multilevel"/>
    <w:tmpl w:val="5C6E530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9EE7DD0"/>
    <w:multiLevelType w:val="multilevel"/>
    <w:tmpl w:val="C24EB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B193824"/>
    <w:multiLevelType w:val="hybridMultilevel"/>
    <w:tmpl w:val="3990D16A"/>
    <w:lvl w:ilvl="0" w:tplc="97FE8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895DD3"/>
    <w:multiLevelType w:val="multilevel"/>
    <w:tmpl w:val="84ECF6C8"/>
    <w:styleLink w:val="WWNum4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6" w15:restartNumberingAfterBreak="0">
    <w:nsid w:val="1D4810BB"/>
    <w:multiLevelType w:val="multilevel"/>
    <w:tmpl w:val="F6D0498A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E711BDF"/>
    <w:multiLevelType w:val="multilevel"/>
    <w:tmpl w:val="E982A5A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5E33AE9"/>
    <w:multiLevelType w:val="multilevel"/>
    <w:tmpl w:val="9A30C1BA"/>
    <w:styleLink w:val="WWNum11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9" w15:restartNumberingAfterBreak="0">
    <w:nsid w:val="26EC6347"/>
    <w:multiLevelType w:val="multilevel"/>
    <w:tmpl w:val="B64C0FE8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29B11AB7"/>
    <w:multiLevelType w:val="multilevel"/>
    <w:tmpl w:val="14BE359A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29CF1E5A"/>
    <w:multiLevelType w:val="multilevel"/>
    <w:tmpl w:val="F48E6DA2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2C4472F9"/>
    <w:multiLevelType w:val="multilevel"/>
    <w:tmpl w:val="0C8EE3C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1775B56"/>
    <w:multiLevelType w:val="multilevel"/>
    <w:tmpl w:val="6F745650"/>
    <w:styleLink w:val="WWNum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39BE5F57"/>
    <w:multiLevelType w:val="multilevel"/>
    <w:tmpl w:val="D180BBE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3B6E2CE3"/>
    <w:multiLevelType w:val="multilevel"/>
    <w:tmpl w:val="6F24574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E337E6D"/>
    <w:multiLevelType w:val="hybridMultilevel"/>
    <w:tmpl w:val="019622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4E664D"/>
    <w:multiLevelType w:val="multilevel"/>
    <w:tmpl w:val="CF9C336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2F15C8F"/>
    <w:multiLevelType w:val="multilevel"/>
    <w:tmpl w:val="43104E7C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44AA7EB5"/>
    <w:multiLevelType w:val="multilevel"/>
    <w:tmpl w:val="4F1A21E0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4A7062F4"/>
    <w:multiLevelType w:val="multilevel"/>
    <w:tmpl w:val="BC6624A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DB56EDD"/>
    <w:multiLevelType w:val="multilevel"/>
    <w:tmpl w:val="A9E4407C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F745536"/>
    <w:multiLevelType w:val="multilevel"/>
    <w:tmpl w:val="859639F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F890C83"/>
    <w:multiLevelType w:val="multilevel"/>
    <w:tmpl w:val="41F239BC"/>
    <w:styleLink w:val="WWNum12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4" w15:restartNumberingAfterBreak="0">
    <w:nsid w:val="58E109D9"/>
    <w:multiLevelType w:val="multilevel"/>
    <w:tmpl w:val="D3145BC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59AC6993"/>
    <w:multiLevelType w:val="multilevel"/>
    <w:tmpl w:val="11184508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9B130BC"/>
    <w:multiLevelType w:val="multilevel"/>
    <w:tmpl w:val="B4582F56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61827CD4"/>
    <w:multiLevelType w:val="multilevel"/>
    <w:tmpl w:val="291A3A68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1942A6C"/>
    <w:multiLevelType w:val="multilevel"/>
    <w:tmpl w:val="3A5C3BC4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1E84129"/>
    <w:multiLevelType w:val="multilevel"/>
    <w:tmpl w:val="DA6AC0C6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61B5BF0"/>
    <w:multiLevelType w:val="multilevel"/>
    <w:tmpl w:val="8F321CA0"/>
    <w:styleLink w:val="WWNum41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1" w15:restartNumberingAfterBreak="0">
    <w:nsid w:val="67D11CC7"/>
    <w:multiLevelType w:val="multilevel"/>
    <w:tmpl w:val="67443956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2" w15:restartNumberingAfterBreak="0">
    <w:nsid w:val="6B5D0CB3"/>
    <w:multiLevelType w:val="multilevel"/>
    <w:tmpl w:val="E5EC42AA"/>
    <w:styleLink w:val="WWNum33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3" w15:restartNumberingAfterBreak="0">
    <w:nsid w:val="6C2E648B"/>
    <w:multiLevelType w:val="multilevel"/>
    <w:tmpl w:val="CEA2B1EC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FC65713"/>
    <w:multiLevelType w:val="multilevel"/>
    <w:tmpl w:val="6A883BE0"/>
    <w:styleLink w:val="WWNum10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5" w15:restartNumberingAfterBreak="0">
    <w:nsid w:val="740835D2"/>
    <w:multiLevelType w:val="multilevel"/>
    <w:tmpl w:val="0EF08DC4"/>
    <w:styleLink w:val="WWNum3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59F2498"/>
    <w:multiLevelType w:val="multilevel"/>
    <w:tmpl w:val="4CD880F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8261ADB"/>
    <w:multiLevelType w:val="multilevel"/>
    <w:tmpl w:val="DC702E0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A5E29AA"/>
    <w:multiLevelType w:val="hybridMultilevel"/>
    <w:tmpl w:val="324E50DC"/>
    <w:lvl w:ilvl="0" w:tplc="FD4E59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F268D2"/>
    <w:multiLevelType w:val="multilevel"/>
    <w:tmpl w:val="169E170A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7BDF5F7A"/>
    <w:multiLevelType w:val="multilevel"/>
    <w:tmpl w:val="2D321D7E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DB61375"/>
    <w:multiLevelType w:val="multilevel"/>
    <w:tmpl w:val="63029F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820078169">
    <w:abstractNumId w:val="32"/>
  </w:num>
  <w:num w:numId="2" w16cid:durableId="688070710">
    <w:abstractNumId w:val="36"/>
  </w:num>
  <w:num w:numId="3" w16cid:durableId="601383290">
    <w:abstractNumId w:val="23"/>
  </w:num>
  <w:num w:numId="4" w16cid:durableId="405036670">
    <w:abstractNumId w:val="34"/>
  </w:num>
  <w:num w:numId="5" w16cid:durableId="1077751713">
    <w:abstractNumId w:val="29"/>
  </w:num>
  <w:num w:numId="6" w16cid:durableId="5522006">
    <w:abstractNumId w:val="52"/>
  </w:num>
  <w:num w:numId="7" w16cid:durableId="1363630471">
    <w:abstractNumId w:val="19"/>
  </w:num>
  <w:num w:numId="8" w16cid:durableId="315377789">
    <w:abstractNumId w:val="25"/>
  </w:num>
  <w:num w:numId="9" w16cid:durableId="138378897">
    <w:abstractNumId w:val="20"/>
  </w:num>
  <w:num w:numId="10" w16cid:durableId="1735539449">
    <w:abstractNumId w:val="44"/>
  </w:num>
  <w:num w:numId="11" w16cid:durableId="1896427306">
    <w:abstractNumId w:val="18"/>
  </w:num>
  <w:num w:numId="12" w16cid:durableId="524683807">
    <w:abstractNumId w:val="33"/>
  </w:num>
  <w:num w:numId="13" w16cid:durableId="1921058005">
    <w:abstractNumId w:val="9"/>
  </w:num>
  <w:num w:numId="14" w16cid:durableId="400836978">
    <w:abstractNumId w:val="7"/>
  </w:num>
  <w:num w:numId="15" w16cid:durableId="934939968">
    <w:abstractNumId w:val="27"/>
  </w:num>
  <w:num w:numId="16" w16cid:durableId="357201407">
    <w:abstractNumId w:val="24"/>
  </w:num>
  <w:num w:numId="17" w16cid:durableId="1078602143">
    <w:abstractNumId w:val="30"/>
  </w:num>
  <w:num w:numId="18" w16cid:durableId="2110007365">
    <w:abstractNumId w:val="4"/>
  </w:num>
  <w:num w:numId="19" w16cid:durableId="1500147553">
    <w:abstractNumId w:val="46"/>
  </w:num>
  <w:num w:numId="20" w16cid:durableId="1965185439">
    <w:abstractNumId w:val="48"/>
  </w:num>
  <w:num w:numId="21" w16cid:durableId="1617954450">
    <w:abstractNumId w:val="21"/>
  </w:num>
  <w:num w:numId="22" w16cid:durableId="1706052649">
    <w:abstractNumId w:val="17"/>
  </w:num>
  <w:num w:numId="23" w16cid:durableId="1585843828">
    <w:abstractNumId w:val="35"/>
  </w:num>
  <w:num w:numId="24" w16cid:durableId="285549565">
    <w:abstractNumId w:val="43"/>
  </w:num>
  <w:num w:numId="25" w16cid:durableId="1708485782">
    <w:abstractNumId w:val="11"/>
  </w:num>
  <w:num w:numId="26" w16cid:durableId="1466240069">
    <w:abstractNumId w:val="37"/>
  </w:num>
  <w:num w:numId="27" w16cid:durableId="1545169660">
    <w:abstractNumId w:val="0"/>
  </w:num>
  <w:num w:numId="28" w16cid:durableId="1685284511">
    <w:abstractNumId w:val="50"/>
  </w:num>
  <w:num w:numId="29" w16cid:durableId="872497278">
    <w:abstractNumId w:val="22"/>
  </w:num>
  <w:num w:numId="30" w16cid:durableId="1284120031">
    <w:abstractNumId w:val="28"/>
  </w:num>
  <w:num w:numId="31" w16cid:durableId="722101717">
    <w:abstractNumId w:val="16"/>
  </w:num>
  <w:num w:numId="32" w16cid:durableId="533228241">
    <w:abstractNumId w:val="42"/>
  </w:num>
  <w:num w:numId="33" w16cid:durableId="434715608">
    <w:abstractNumId w:val="51"/>
  </w:num>
  <w:num w:numId="34" w16cid:durableId="39209595">
    <w:abstractNumId w:val="41"/>
  </w:num>
  <w:num w:numId="35" w16cid:durableId="1524591684">
    <w:abstractNumId w:val="45"/>
  </w:num>
  <w:num w:numId="36" w16cid:durableId="358242301">
    <w:abstractNumId w:val="1"/>
  </w:num>
  <w:num w:numId="37" w16cid:durableId="1144741651">
    <w:abstractNumId w:val="38"/>
  </w:num>
  <w:num w:numId="38" w16cid:durableId="676077762">
    <w:abstractNumId w:val="5"/>
  </w:num>
  <w:num w:numId="39" w16cid:durableId="615334354">
    <w:abstractNumId w:val="10"/>
  </w:num>
  <w:num w:numId="40" w16cid:durableId="254290123">
    <w:abstractNumId w:val="40"/>
  </w:num>
  <w:num w:numId="41" w16cid:durableId="936912066">
    <w:abstractNumId w:val="31"/>
  </w:num>
  <w:num w:numId="42" w16cid:durableId="1237546814">
    <w:abstractNumId w:val="15"/>
  </w:num>
  <w:num w:numId="43" w16cid:durableId="1273242895">
    <w:abstractNumId w:val="30"/>
    <w:lvlOverride w:ilvl="0">
      <w:startOverride w:val="1"/>
    </w:lvlOverride>
  </w:num>
  <w:num w:numId="44" w16cid:durableId="190148273">
    <w:abstractNumId w:val="39"/>
  </w:num>
  <w:num w:numId="45" w16cid:durableId="1686176468">
    <w:abstractNumId w:val="21"/>
  </w:num>
  <w:num w:numId="46" w16cid:durableId="1031149698">
    <w:abstractNumId w:val="13"/>
  </w:num>
  <w:num w:numId="47" w16cid:durableId="1363090667">
    <w:abstractNumId w:val="12"/>
  </w:num>
  <w:num w:numId="48" w16cid:durableId="1940212822">
    <w:abstractNumId w:val="49"/>
  </w:num>
  <w:num w:numId="49" w16cid:durableId="1808860408">
    <w:abstractNumId w:val="6"/>
  </w:num>
  <w:num w:numId="50" w16cid:durableId="809401820">
    <w:abstractNumId w:val="3"/>
  </w:num>
  <w:num w:numId="51" w16cid:durableId="9179027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365755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4473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16276129">
    <w:abstractNumId w:val="2"/>
  </w:num>
  <w:num w:numId="55" w16cid:durableId="926304788">
    <w:abstractNumId w:val="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AA5"/>
    <w:rsid w:val="00006967"/>
    <w:rsid w:val="00007111"/>
    <w:rsid w:val="00007EEF"/>
    <w:rsid w:val="00012D53"/>
    <w:rsid w:val="000331F4"/>
    <w:rsid w:val="00042FAF"/>
    <w:rsid w:val="00045439"/>
    <w:rsid w:val="00045634"/>
    <w:rsid w:val="00047D51"/>
    <w:rsid w:val="00071DEA"/>
    <w:rsid w:val="000950F0"/>
    <w:rsid w:val="000B2C5D"/>
    <w:rsid w:val="000B455D"/>
    <w:rsid w:val="000C25E7"/>
    <w:rsid w:val="000C7C23"/>
    <w:rsid w:val="000E11F6"/>
    <w:rsid w:val="000E742F"/>
    <w:rsid w:val="000E7F06"/>
    <w:rsid w:val="000F190D"/>
    <w:rsid w:val="001023E6"/>
    <w:rsid w:val="001102F9"/>
    <w:rsid w:val="00113FA1"/>
    <w:rsid w:val="00121585"/>
    <w:rsid w:val="00130348"/>
    <w:rsid w:val="00144B50"/>
    <w:rsid w:val="00144C1C"/>
    <w:rsid w:val="00146F00"/>
    <w:rsid w:val="0014754F"/>
    <w:rsid w:val="00162558"/>
    <w:rsid w:val="001639D5"/>
    <w:rsid w:val="00163DB2"/>
    <w:rsid w:val="00177122"/>
    <w:rsid w:val="00185D2C"/>
    <w:rsid w:val="00193C78"/>
    <w:rsid w:val="001A41CC"/>
    <w:rsid w:val="001A4F46"/>
    <w:rsid w:val="001C4656"/>
    <w:rsid w:val="001C7260"/>
    <w:rsid w:val="001D3C89"/>
    <w:rsid w:val="001D540C"/>
    <w:rsid w:val="001E7C15"/>
    <w:rsid w:val="00201F03"/>
    <w:rsid w:val="00203098"/>
    <w:rsid w:val="00203639"/>
    <w:rsid w:val="0020683E"/>
    <w:rsid w:val="002104CB"/>
    <w:rsid w:val="00213A62"/>
    <w:rsid w:val="00215CCB"/>
    <w:rsid w:val="00221029"/>
    <w:rsid w:val="002224BF"/>
    <w:rsid w:val="0022503F"/>
    <w:rsid w:val="00242D80"/>
    <w:rsid w:val="00245B5A"/>
    <w:rsid w:val="002529F0"/>
    <w:rsid w:val="00260E38"/>
    <w:rsid w:val="00277528"/>
    <w:rsid w:val="002861C5"/>
    <w:rsid w:val="00290417"/>
    <w:rsid w:val="00294755"/>
    <w:rsid w:val="002B0931"/>
    <w:rsid w:val="002B6DED"/>
    <w:rsid w:val="002C259E"/>
    <w:rsid w:val="002C66FE"/>
    <w:rsid w:val="002D5CF4"/>
    <w:rsid w:val="002E6269"/>
    <w:rsid w:val="002E7AA3"/>
    <w:rsid w:val="002F5245"/>
    <w:rsid w:val="00301FD7"/>
    <w:rsid w:val="0031664C"/>
    <w:rsid w:val="00320A1A"/>
    <w:rsid w:val="003315A8"/>
    <w:rsid w:val="003346CA"/>
    <w:rsid w:val="0033520B"/>
    <w:rsid w:val="0033609D"/>
    <w:rsid w:val="0033629D"/>
    <w:rsid w:val="00340D99"/>
    <w:rsid w:val="0035524B"/>
    <w:rsid w:val="00356E39"/>
    <w:rsid w:val="003721B5"/>
    <w:rsid w:val="0037244E"/>
    <w:rsid w:val="00375A3A"/>
    <w:rsid w:val="00377464"/>
    <w:rsid w:val="003A2580"/>
    <w:rsid w:val="003B573E"/>
    <w:rsid w:val="003C16AE"/>
    <w:rsid w:val="003C33B7"/>
    <w:rsid w:val="003C5E48"/>
    <w:rsid w:val="003C749E"/>
    <w:rsid w:val="003D499E"/>
    <w:rsid w:val="003D6EAE"/>
    <w:rsid w:val="003E2911"/>
    <w:rsid w:val="003F30D5"/>
    <w:rsid w:val="00406EF2"/>
    <w:rsid w:val="00421C11"/>
    <w:rsid w:val="004242BC"/>
    <w:rsid w:val="00425122"/>
    <w:rsid w:val="00432243"/>
    <w:rsid w:val="004351DF"/>
    <w:rsid w:val="00435B8C"/>
    <w:rsid w:val="004462D9"/>
    <w:rsid w:val="00450657"/>
    <w:rsid w:val="00452E66"/>
    <w:rsid w:val="00456B3B"/>
    <w:rsid w:val="00462B9B"/>
    <w:rsid w:val="00464512"/>
    <w:rsid w:val="004703EF"/>
    <w:rsid w:val="00474D65"/>
    <w:rsid w:val="00475921"/>
    <w:rsid w:val="00483651"/>
    <w:rsid w:val="00485DE6"/>
    <w:rsid w:val="00487BF2"/>
    <w:rsid w:val="0049008F"/>
    <w:rsid w:val="00491DB5"/>
    <w:rsid w:val="004936A5"/>
    <w:rsid w:val="0049648A"/>
    <w:rsid w:val="004A756B"/>
    <w:rsid w:val="004B3F2A"/>
    <w:rsid w:val="004B6C6F"/>
    <w:rsid w:val="004C70C6"/>
    <w:rsid w:val="004D196A"/>
    <w:rsid w:val="004E3A6E"/>
    <w:rsid w:val="004E4D68"/>
    <w:rsid w:val="00511155"/>
    <w:rsid w:val="00514C11"/>
    <w:rsid w:val="00517280"/>
    <w:rsid w:val="00521597"/>
    <w:rsid w:val="005268E2"/>
    <w:rsid w:val="00527199"/>
    <w:rsid w:val="00542521"/>
    <w:rsid w:val="0055703D"/>
    <w:rsid w:val="00582C91"/>
    <w:rsid w:val="00591748"/>
    <w:rsid w:val="005944DF"/>
    <w:rsid w:val="00594BF1"/>
    <w:rsid w:val="005A4384"/>
    <w:rsid w:val="005B5B25"/>
    <w:rsid w:val="005B64C1"/>
    <w:rsid w:val="005C0CF3"/>
    <w:rsid w:val="005D302D"/>
    <w:rsid w:val="005E6396"/>
    <w:rsid w:val="005E6C06"/>
    <w:rsid w:val="005F7338"/>
    <w:rsid w:val="006013BB"/>
    <w:rsid w:val="00603748"/>
    <w:rsid w:val="00606447"/>
    <w:rsid w:val="0060736D"/>
    <w:rsid w:val="00607817"/>
    <w:rsid w:val="0062088F"/>
    <w:rsid w:val="00626465"/>
    <w:rsid w:val="00627083"/>
    <w:rsid w:val="0065084D"/>
    <w:rsid w:val="00650A9C"/>
    <w:rsid w:val="00673D67"/>
    <w:rsid w:val="00685B58"/>
    <w:rsid w:val="006903DB"/>
    <w:rsid w:val="006B1B36"/>
    <w:rsid w:val="006C5679"/>
    <w:rsid w:val="006E385A"/>
    <w:rsid w:val="006E4457"/>
    <w:rsid w:val="006E44F8"/>
    <w:rsid w:val="006F1194"/>
    <w:rsid w:val="006F3CFE"/>
    <w:rsid w:val="007012AF"/>
    <w:rsid w:val="00702A0D"/>
    <w:rsid w:val="0072361B"/>
    <w:rsid w:val="00725282"/>
    <w:rsid w:val="007378FA"/>
    <w:rsid w:val="00743203"/>
    <w:rsid w:val="00746D94"/>
    <w:rsid w:val="00751E73"/>
    <w:rsid w:val="007550FB"/>
    <w:rsid w:val="007558CA"/>
    <w:rsid w:val="00761F65"/>
    <w:rsid w:val="007625AB"/>
    <w:rsid w:val="00767E7B"/>
    <w:rsid w:val="00777242"/>
    <w:rsid w:val="007A43DC"/>
    <w:rsid w:val="007A4F64"/>
    <w:rsid w:val="007A5BB4"/>
    <w:rsid w:val="007B329A"/>
    <w:rsid w:val="007B6BF8"/>
    <w:rsid w:val="007C1318"/>
    <w:rsid w:val="007C41C5"/>
    <w:rsid w:val="007D4DE5"/>
    <w:rsid w:val="007D5031"/>
    <w:rsid w:val="007D5EC6"/>
    <w:rsid w:val="007E4131"/>
    <w:rsid w:val="007E6829"/>
    <w:rsid w:val="007E7EAA"/>
    <w:rsid w:val="007F15E3"/>
    <w:rsid w:val="00826EEE"/>
    <w:rsid w:val="008307A3"/>
    <w:rsid w:val="00832E62"/>
    <w:rsid w:val="00833CD3"/>
    <w:rsid w:val="008375D2"/>
    <w:rsid w:val="00843DDB"/>
    <w:rsid w:val="00891C14"/>
    <w:rsid w:val="00896226"/>
    <w:rsid w:val="008A3355"/>
    <w:rsid w:val="008A5586"/>
    <w:rsid w:val="008B7A16"/>
    <w:rsid w:val="008D12C6"/>
    <w:rsid w:val="008E3299"/>
    <w:rsid w:val="008F24F5"/>
    <w:rsid w:val="008F6469"/>
    <w:rsid w:val="009053A6"/>
    <w:rsid w:val="009071BD"/>
    <w:rsid w:val="009075CF"/>
    <w:rsid w:val="0091337A"/>
    <w:rsid w:val="0091459B"/>
    <w:rsid w:val="00936174"/>
    <w:rsid w:val="00943003"/>
    <w:rsid w:val="0095125F"/>
    <w:rsid w:val="00963866"/>
    <w:rsid w:val="009774C5"/>
    <w:rsid w:val="009811EB"/>
    <w:rsid w:val="0098266C"/>
    <w:rsid w:val="0098578D"/>
    <w:rsid w:val="009A5025"/>
    <w:rsid w:val="009C0746"/>
    <w:rsid w:val="009C0CDE"/>
    <w:rsid w:val="009D021A"/>
    <w:rsid w:val="009F50B1"/>
    <w:rsid w:val="00A03A7F"/>
    <w:rsid w:val="00A1019B"/>
    <w:rsid w:val="00A16794"/>
    <w:rsid w:val="00A21542"/>
    <w:rsid w:val="00A24E01"/>
    <w:rsid w:val="00A37F25"/>
    <w:rsid w:val="00A40D90"/>
    <w:rsid w:val="00A43FC7"/>
    <w:rsid w:val="00A5686C"/>
    <w:rsid w:val="00A64AA5"/>
    <w:rsid w:val="00A67F8E"/>
    <w:rsid w:val="00A75FCF"/>
    <w:rsid w:val="00A77C41"/>
    <w:rsid w:val="00A84474"/>
    <w:rsid w:val="00A84630"/>
    <w:rsid w:val="00A87032"/>
    <w:rsid w:val="00A87EA1"/>
    <w:rsid w:val="00A928E1"/>
    <w:rsid w:val="00A93910"/>
    <w:rsid w:val="00AA1C9E"/>
    <w:rsid w:val="00AA6E2A"/>
    <w:rsid w:val="00AA6F2E"/>
    <w:rsid w:val="00AB74EE"/>
    <w:rsid w:val="00AC5805"/>
    <w:rsid w:val="00AD629E"/>
    <w:rsid w:val="00AE1E85"/>
    <w:rsid w:val="00AE2D92"/>
    <w:rsid w:val="00AE6B4B"/>
    <w:rsid w:val="00B06533"/>
    <w:rsid w:val="00B1434C"/>
    <w:rsid w:val="00B249E9"/>
    <w:rsid w:val="00B31E44"/>
    <w:rsid w:val="00B33FA8"/>
    <w:rsid w:val="00B33FAA"/>
    <w:rsid w:val="00B35577"/>
    <w:rsid w:val="00B5344C"/>
    <w:rsid w:val="00B60C41"/>
    <w:rsid w:val="00B634B2"/>
    <w:rsid w:val="00B70930"/>
    <w:rsid w:val="00B72106"/>
    <w:rsid w:val="00B73A69"/>
    <w:rsid w:val="00B75395"/>
    <w:rsid w:val="00BA2C86"/>
    <w:rsid w:val="00BB2510"/>
    <w:rsid w:val="00BB7FEB"/>
    <w:rsid w:val="00BC1B95"/>
    <w:rsid w:val="00BD09DE"/>
    <w:rsid w:val="00BD1E63"/>
    <w:rsid w:val="00BE6789"/>
    <w:rsid w:val="00BF6E51"/>
    <w:rsid w:val="00C035BB"/>
    <w:rsid w:val="00C202DA"/>
    <w:rsid w:val="00C245B8"/>
    <w:rsid w:val="00C253FF"/>
    <w:rsid w:val="00C27067"/>
    <w:rsid w:val="00C4007C"/>
    <w:rsid w:val="00C410FC"/>
    <w:rsid w:val="00C446A7"/>
    <w:rsid w:val="00C463D6"/>
    <w:rsid w:val="00C704B0"/>
    <w:rsid w:val="00C71C10"/>
    <w:rsid w:val="00C76609"/>
    <w:rsid w:val="00C85E5F"/>
    <w:rsid w:val="00C915A5"/>
    <w:rsid w:val="00C92E6B"/>
    <w:rsid w:val="00C93BD3"/>
    <w:rsid w:val="00C974A2"/>
    <w:rsid w:val="00C97A18"/>
    <w:rsid w:val="00CB4173"/>
    <w:rsid w:val="00CC64FD"/>
    <w:rsid w:val="00CD0127"/>
    <w:rsid w:val="00CD051C"/>
    <w:rsid w:val="00CD37AD"/>
    <w:rsid w:val="00CF1096"/>
    <w:rsid w:val="00CF3EB8"/>
    <w:rsid w:val="00CF460D"/>
    <w:rsid w:val="00CF693B"/>
    <w:rsid w:val="00D025B7"/>
    <w:rsid w:val="00D1118D"/>
    <w:rsid w:val="00D15A10"/>
    <w:rsid w:val="00D311F0"/>
    <w:rsid w:val="00D316C3"/>
    <w:rsid w:val="00D31CD2"/>
    <w:rsid w:val="00D3245F"/>
    <w:rsid w:val="00D37A9B"/>
    <w:rsid w:val="00D43F99"/>
    <w:rsid w:val="00D4452A"/>
    <w:rsid w:val="00D52413"/>
    <w:rsid w:val="00D57864"/>
    <w:rsid w:val="00D678AB"/>
    <w:rsid w:val="00D80DF1"/>
    <w:rsid w:val="00D84D7C"/>
    <w:rsid w:val="00D87E2B"/>
    <w:rsid w:val="00D9228F"/>
    <w:rsid w:val="00DA3AAC"/>
    <w:rsid w:val="00DA5F1E"/>
    <w:rsid w:val="00DB0612"/>
    <w:rsid w:val="00DB16BB"/>
    <w:rsid w:val="00DB2972"/>
    <w:rsid w:val="00DC4CD2"/>
    <w:rsid w:val="00DD1885"/>
    <w:rsid w:val="00DD23DF"/>
    <w:rsid w:val="00DE200A"/>
    <w:rsid w:val="00DE5912"/>
    <w:rsid w:val="00DE72E5"/>
    <w:rsid w:val="00E02F17"/>
    <w:rsid w:val="00E130FE"/>
    <w:rsid w:val="00E27511"/>
    <w:rsid w:val="00E33B12"/>
    <w:rsid w:val="00E34C32"/>
    <w:rsid w:val="00E5145E"/>
    <w:rsid w:val="00E56131"/>
    <w:rsid w:val="00E73E93"/>
    <w:rsid w:val="00E84095"/>
    <w:rsid w:val="00EB4EDD"/>
    <w:rsid w:val="00EC0AF4"/>
    <w:rsid w:val="00EC21D4"/>
    <w:rsid w:val="00EC51C9"/>
    <w:rsid w:val="00EC5847"/>
    <w:rsid w:val="00EC59D0"/>
    <w:rsid w:val="00EC735E"/>
    <w:rsid w:val="00ED10E8"/>
    <w:rsid w:val="00ED7A06"/>
    <w:rsid w:val="00EE28D3"/>
    <w:rsid w:val="00EE7E89"/>
    <w:rsid w:val="00F00874"/>
    <w:rsid w:val="00F02E69"/>
    <w:rsid w:val="00F12B9B"/>
    <w:rsid w:val="00F16671"/>
    <w:rsid w:val="00F24E60"/>
    <w:rsid w:val="00F307DA"/>
    <w:rsid w:val="00F339F3"/>
    <w:rsid w:val="00F554BC"/>
    <w:rsid w:val="00F630AB"/>
    <w:rsid w:val="00F73C64"/>
    <w:rsid w:val="00F90BBC"/>
    <w:rsid w:val="00F95E97"/>
    <w:rsid w:val="00FB1273"/>
    <w:rsid w:val="00FB622C"/>
    <w:rsid w:val="00FD0BD7"/>
    <w:rsid w:val="00FE0C84"/>
    <w:rsid w:val="00FE4FA8"/>
    <w:rsid w:val="00FE6BB6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4F87F"/>
  <w15:docId w15:val="{A9D7F62B-5F99-4ACE-AFD7-0434C723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1">
    <w:name w:val="heading 1"/>
    <w:basedOn w:val="Standard"/>
    <w:next w:val="Textbody"/>
    <w:pPr>
      <w:keepNext/>
      <w:jc w:val="center"/>
      <w:outlineLvl w:val="0"/>
    </w:pPr>
    <w:rPr>
      <w:rFonts w:ascii="Arial" w:hAnsi="Arial"/>
      <w:b/>
      <w:szCs w:val="20"/>
    </w:rPr>
  </w:style>
  <w:style w:type="paragraph" w:styleId="Nagwek5">
    <w:name w:val="heading 5"/>
    <w:basedOn w:val="Standard"/>
    <w:next w:val="Textbody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mo" w:eastAsia="WenQuanYi Micro Hei" w:hAnsi="Arimo" w:cs="DejaVu Sans Condensed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DejaVu Sans Condensed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DejaVu Sans Condensed"/>
      <w:i/>
      <w:iCs/>
    </w:rPr>
  </w:style>
  <w:style w:type="paragraph" w:customStyle="1" w:styleId="Index">
    <w:name w:val="Index"/>
    <w:basedOn w:val="Standard"/>
    <w:pPr>
      <w:suppressLineNumbers/>
    </w:pPr>
    <w:rPr>
      <w:rFonts w:cs="DejaVu Sans Condensed"/>
    </w:rPr>
  </w:style>
  <w:style w:type="paragraph" w:customStyle="1" w:styleId="Znak">
    <w:name w:val="Znak"/>
    <w:basedOn w:val="Standard"/>
  </w:style>
  <w:style w:type="paragraph" w:styleId="Akapitzlist">
    <w:name w:val="List Paragraph"/>
    <w:basedOn w:val="Standard"/>
    <w:link w:val="AkapitzlistZnak"/>
    <w:uiPriority w:val="34"/>
    <w:qFormat/>
    <w:pPr>
      <w:ind w:left="720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character" w:customStyle="1" w:styleId="Nagwek1Znak">
    <w:name w:val="Nagłówek 1 Znak"/>
    <w:rPr>
      <w:rFonts w:ascii="Arial" w:hAnsi="Arial"/>
      <w:b/>
      <w:sz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44"/>
      </w:numPr>
    </w:pPr>
  </w:style>
  <w:style w:type="numbering" w:customStyle="1" w:styleId="WWNum33">
    <w:name w:val="WWNum33"/>
    <w:basedOn w:val="Bezlisty"/>
    <w:pPr>
      <w:numPr>
        <w:numId w:val="32"/>
      </w:numPr>
    </w:pPr>
  </w:style>
  <w:style w:type="numbering" w:customStyle="1" w:styleId="WWNum34">
    <w:name w:val="WWNum34"/>
    <w:basedOn w:val="Bezlisty"/>
    <w:pPr>
      <w:numPr>
        <w:numId w:val="33"/>
      </w:numPr>
    </w:pPr>
  </w:style>
  <w:style w:type="numbering" w:customStyle="1" w:styleId="WWNum35">
    <w:name w:val="WWNum35"/>
    <w:basedOn w:val="Bezlisty"/>
    <w:pPr>
      <w:numPr>
        <w:numId w:val="34"/>
      </w:numPr>
    </w:pPr>
  </w:style>
  <w:style w:type="numbering" w:customStyle="1" w:styleId="WWNum36">
    <w:name w:val="WWNum36"/>
    <w:basedOn w:val="Bezlisty"/>
    <w:pPr>
      <w:numPr>
        <w:numId w:val="35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37"/>
      </w:numPr>
    </w:pPr>
  </w:style>
  <w:style w:type="numbering" w:customStyle="1" w:styleId="WWNum39">
    <w:name w:val="WWNum39"/>
    <w:basedOn w:val="Bezlisty"/>
    <w:pPr>
      <w:numPr>
        <w:numId w:val="38"/>
      </w:numPr>
    </w:pPr>
  </w:style>
  <w:style w:type="numbering" w:customStyle="1" w:styleId="WWNum40">
    <w:name w:val="WWNum40"/>
    <w:basedOn w:val="Bezlisty"/>
    <w:pPr>
      <w:numPr>
        <w:numId w:val="39"/>
      </w:numPr>
    </w:pPr>
  </w:style>
  <w:style w:type="numbering" w:customStyle="1" w:styleId="WWNum41">
    <w:name w:val="WWNum41"/>
    <w:basedOn w:val="Bezlisty"/>
    <w:pPr>
      <w:numPr>
        <w:numId w:val="40"/>
      </w:numPr>
    </w:pPr>
  </w:style>
  <w:style w:type="numbering" w:customStyle="1" w:styleId="WWNum42">
    <w:name w:val="WWNum42"/>
    <w:basedOn w:val="Bezlisty"/>
    <w:pPr>
      <w:numPr>
        <w:numId w:val="41"/>
      </w:numPr>
    </w:pPr>
  </w:style>
  <w:style w:type="numbering" w:customStyle="1" w:styleId="WWNum43">
    <w:name w:val="WWNum43"/>
    <w:basedOn w:val="Bezlisty"/>
    <w:pPr>
      <w:numPr>
        <w:numId w:val="42"/>
      </w:numPr>
    </w:pPr>
  </w:style>
  <w:style w:type="table" w:styleId="Tabela-Siatka">
    <w:name w:val="Table Grid"/>
    <w:basedOn w:val="Standardowy"/>
    <w:uiPriority w:val="39"/>
    <w:rsid w:val="006078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5A5"/>
    <w:rPr>
      <w:kern w:val="3"/>
    </w:rPr>
  </w:style>
  <w:style w:type="paragraph" w:styleId="Stopka">
    <w:name w:val="footer"/>
    <w:basedOn w:val="Normalny"/>
    <w:link w:val="StopkaZnak"/>
    <w:uiPriority w:val="99"/>
    <w:unhideWhenUsed/>
    <w:rsid w:val="00C91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5A5"/>
    <w:rPr>
      <w:kern w:val="3"/>
    </w:rPr>
  </w:style>
  <w:style w:type="character" w:styleId="Hipercze">
    <w:name w:val="Hyperlink"/>
    <w:basedOn w:val="Domylnaczcionkaakapitu"/>
    <w:uiPriority w:val="99"/>
    <w:unhideWhenUsed/>
    <w:rsid w:val="00746D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6D94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rsid w:val="008307A3"/>
    <w:pPr>
      <w:widowControl/>
      <w:suppressAutoHyphens w:val="0"/>
      <w:autoSpaceDN/>
      <w:spacing w:after="120" w:line="480" w:lineRule="auto"/>
      <w:ind w:left="283"/>
      <w:textAlignment w:val="auto"/>
    </w:pPr>
    <w:rPr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307A3"/>
  </w:style>
  <w:style w:type="character" w:customStyle="1" w:styleId="AkapitzlistZnak">
    <w:name w:val="Akapit z listą Znak"/>
    <w:link w:val="Akapitzlist"/>
    <w:uiPriority w:val="34"/>
    <w:locked/>
    <w:rsid w:val="002104CB"/>
    <w:rPr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0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03D"/>
    <w:rPr>
      <w:rFonts w:ascii="Tahoma" w:hAnsi="Tahoma" w:cs="Tahoma"/>
      <w:kern w:val="3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6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4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469"/>
    <w:rPr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4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469"/>
    <w:rPr>
      <w:b/>
      <w:bCs/>
      <w:kern w:val="3"/>
    </w:rPr>
  </w:style>
  <w:style w:type="paragraph" w:styleId="Poprawka">
    <w:name w:val="Revision"/>
    <w:hidden/>
    <w:uiPriority w:val="99"/>
    <w:semiHidden/>
    <w:rsid w:val="00E27511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inekologia.opol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48CAFE4B982144B1A2518866692412" ma:contentTypeVersion="12" ma:contentTypeDescription="Utwórz nowy dokument." ma:contentTypeScope="" ma:versionID="1f74ce447671630b2dd388cf4bca9fc5">
  <xsd:schema xmlns:xsd="http://www.w3.org/2001/XMLSchema" xmlns:xs="http://www.w3.org/2001/XMLSchema" xmlns:p="http://schemas.microsoft.com/office/2006/metadata/properties" xmlns:ns2="1b4ddcbf-58ff-4f00-a038-43067a2348f1" xmlns:ns3="4f8a3cab-3b89-408f-90af-e8d4905e0a1c" targetNamespace="http://schemas.microsoft.com/office/2006/metadata/properties" ma:root="true" ma:fieldsID="0192816d83f2a68ecf97f26e63542ecb" ns2:_="" ns3:_="">
    <xsd:import namespace="1b4ddcbf-58ff-4f00-a038-43067a2348f1"/>
    <xsd:import namespace="4f8a3cab-3b89-408f-90af-e8d4905e0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ddcbf-58ff-4f00-a038-43067a2348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a3cab-3b89-408f-90af-e8d4905e0a1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C923F-275D-4FF7-87EA-6CA361C69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F0B116-79BC-4367-A2FA-D48A94E16E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768A4-EBFE-43F1-8B7A-1A20434C34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233A85-BD7F-4BCD-8925-80569563F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ddcbf-58ff-4f00-a038-43067a2348f1"/>
    <ds:schemaRef ds:uri="4f8a3cab-3b89-408f-90af-e8d4905e0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1596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mailto:poczta@krzysztofkranc.com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Domagala</dc:creator>
  <cp:keywords/>
  <cp:lastModifiedBy>Tomasz Domagala</cp:lastModifiedBy>
  <cp:revision>8</cp:revision>
  <cp:lastPrinted>2023-09-20T11:20:00Z</cp:lastPrinted>
  <dcterms:created xsi:type="dcterms:W3CDTF">2024-11-18T10:56:00Z</dcterms:created>
  <dcterms:modified xsi:type="dcterms:W3CDTF">2024-11-19T09:07:00Z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MANAGER Krzysztof Kranc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0x0101001E48CAFE4B982144B1A2518866692412</vt:lpwstr>
  </property>
</Properties>
</file>