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626503" w14:textId="3B9941D8" w:rsidR="00D72AF5" w:rsidRPr="006C2116" w:rsidRDefault="003E291F" w:rsidP="0042194D">
      <w:pPr>
        <w:jc w:val="center"/>
        <w:rPr>
          <w:rFonts w:ascii="Times New Roman" w:hAnsi="Times New Roman" w:cs="Times New Roman"/>
        </w:rPr>
      </w:pPr>
      <w:r w:rsidRPr="006C2116">
        <w:rPr>
          <w:rFonts w:ascii="Times New Roman" w:hAnsi="Times New Roman" w:cs="Times New Roman"/>
        </w:rPr>
        <w:t xml:space="preserve">OPIS PRZEDMIOTU ZAMÓWIENIA </w:t>
      </w:r>
    </w:p>
    <w:p w14:paraId="0BFEB966" w14:textId="1604ADBD" w:rsidR="00846A0A" w:rsidRPr="00202FF3" w:rsidRDefault="0042194D" w:rsidP="0042194D">
      <w:pPr>
        <w:contextualSpacing/>
        <w:jc w:val="both"/>
        <w:rPr>
          <w:rFonts w:ascii="Times New Roman" w:hAnsi="Times New Roman" w:cs="Times New Roman"/>
          <w:kern w:val="0"/>
          <w14:ligatures w14:val="none"/>
        </w:rPr>
      </w:pPr>
      <w:r w:rsidRPr="00202FF3">
        <w:rPr>
          <w:rFonts w:ascii="Times New Roman" w:hAnsi="Times New Roman" w:cs="Times New Roman"/>
        </w:rPr>
        <w:t>Opracowanie wielobranżowej</w:t>
      </w:r>
      <w:r w:rsidR="005E5285">
        <w:rPr>
          <w:rFonts w:ascii="Times New Roman" w:hAnsi="Times New Roman" w:cs="Times New Roman"/>
        </w:rPr>
        <w:t xml:space="preserve"> </w:t>
      </w:r>
      <w:r w:rsidRPr="00202FF3">
        <w:rPr>
          <w:rFonts w:ascii="Times New Roman" w:hAnsi="Times New Roman" w:cs="Times New Roman"/>
        </w:rPr>
        <w:t xml:space="preserve">dokumentacji projektowo-kosztorysowej </w:t>
      </w:r>
      <w:r w:rsidR="001B4CB1" w:rsidRPr="00202FF3">
        <w:rPr>
          <w:rFonts w:ascii="Times New Roman" w:hAnsi="Times New Roman" w:cs="Times New Roman"/>
        </w:rPr>
        <w:t xml:space="preserve">dla zamierzenia inwestycyjnego polegającego na </w:t>
      </w:r>
      <w:r w:rsidR="00EA1CC5" w:rsidRPr="00525AF9">
        <w:rPr>
          <w:rFonts w:ascii="Times New Roman" w:hAnsi="Times New Roman" w:cs="Times New Roman"/>
        </w:rPr>
        <w:t>p</w:t>
      </w:r>
      <w:r w:rsidR="00616289" w:rsidRPr="00202FF3">
        <w:rPr>
          <w:rFonts w:ascii="Times New Roman" w:hAnsi="Times New Roman" w:cs="Times New Roman"/>
        </w:rPr>
        <w:t xml:space="preserve">rzebudowie budynku Starostwa </w:t>
      </w:r>
      <w:r w:rsidR="00EA1CC5" w:rsidRPr="00202FF3">
        <w:rPr>
          <w:rFonts w:ascii="Times New Roman" w:hAnsi="Times New Roman" w:cs="Times New Roman"/>
        </w:rPr>
        <w:t xml:space="preserve">Powiatowego w Pruszczu Gdańskim </w:t>
      </w:r>
      <w:r w:rsidR="00616289" w:rsidRPr="00202FF3">
        <w:rPr>
          <w:rFonts w:ascii="Times New Roman" w:hAnsi="Times New Roman" w:cs="Times New Roman"/>
        </w:rPr>
        <w:t xml:space="preserve">w celu  zapewnienia dostępności architektonicznej dla osób ze szczególnymi potrzebami </w:t>
      </w:r>
      <w:r w:rsidR="003E3C6A" w:rsidRPr="00202FF3">
        <w:rPr>
          <w:rFonts w:ascii="Times New Roman" w:hAnsi="Times New Roman" w:cs="Times New Roman"/>
        </w:rPr>
        <w:t>wraz</w:t>
      </w:r>
      <w:r w:rsidR="00F05EF0">
        <w:rPr>
          <w:rFonts w:ascii="Times New Roman" w:hAnsi="Times New Roman" w:cs="Times New Roman"/>
        </w:rPr>
        <w:t xml:space="preserve">                            </w:t>
      </w:r>
      <w:r w:rsidR="003E3C6A" w:rsidRPr="00202FF3">
        <w:rPr>
          <w:rFonts w:ascii="Times New Roman" w:hAnsi="Times New Roman" w:cs="Times New Roman"/>
        </w:rPr>
        <w:t xml:space="preserve"> z </w:t>
      </w:r>
      <w:r w:rsidR="003E3C6A" w:rsidRPr="00202FF3">
        <w:rPr>
          <w:rFonts w:ascii="Times New Roman" w:hAnsi="Times New Roman" w:cs="Times New Roman"/>
          <w:kern w:val="0"/>
          <w14:ligatures w14:val="none"/>
        </w:rPr>
        <w:t>uzyskaniem  w imieniu i na rzecz Zamawiającego</w:t>
      </w:r>
      <w:r w:rsidR="00EA501C" w:rsidRPr="00202FF3">
        <w:rPr>
          <w:rFonts w:ascii="Times New Roman" w:hAnsi="Times New Roman" w:cs="Times New Roman"/>
          <w:kern w:val="0"/>
          <w14:ligatures w14:val="none"/>
        </w:rPr>
        <w:t>,</w:t>
      </w:r>
      <w:r w:rsidR="003E3C6A" w:rsidRPr="00202FF3">
        <w:rPr>
          <w:rFonts w:ascii="Times New Roman" w:hAnsi="Times New Roman" w:cs="Times New Roman"/>
          <w:kern w:val="0"/>
          <w14:ligatures w14:val="none"/>
        </w:rPr>
        <w:t xml:space="preserve"> na podstawie udzielonego pełnomocnictwa</w:t>
      </w:r>
      <w:r w:rsidR="00EA501C" w:rsidRPr="00202FF3">
        <w:rPr>
          <w:rFonts w:ascii="Times New Roman" w:hAnsi="Times New Roman" w:cs="Times New Roman"/>
          <w:kern w:val="0"/>
          <w14:ligatures w14:val="none"/>
        </w:rPr>
        <w:t xml:space="preserve">, </w:t>
      </w:r>
      <w:r w:rsidR="003E3C6A" w:rsidRPr="00202FF3">
        <w:rPr>
          <w:rFonts w:ascii="Times New Roman" w:hAnsi="Times New Roman" w:cs="Times New Roman"/>
          <w:kern w:val="0"/>
          <w14:ligatures w14:val="none"/>
        </w:rPr>
        <w:t xml:space="preserve">dokumentu uprawniającego Zamawiającego do rozpoczęcia </w:t>
      </w:r>
      <w:r w:rsidR="00EA501C" w:rsidRPr="00202FF3">
        <w:rPr>
          <w:rFonts w:ascii="Times New Roman" w:hAnsi="Times New Roman" w:cs="Times New Roman"/>
          <w:kern w:val="0"/>
          <w14:ligatures w14:val="none"/>
        </w:rPr>
        <w:t xml:space="preserve">i realizacji </w:t>
      </w:r>
      <w:r w:rsidR="003E3C6A" w:rsidRPr="00202FF3">
        <w:rPr>
          <w:rFonts w:ascii="Times New Roman" w:hAnsi="Times New Roman" w:cs="Times New Roman"/>
          <w:kern w:val="0"/>
          <w14:ligatures w14:val="none"/>
        </w:rPr>
        <w:t xml:space="preserve">robót budowlanych. </w:t>
      </w:r>
    </w:p>
    <w:p w14:paraId="18640988" w14:textId="77777777" w:rsidR="00846A0A" w:rsidRPr="006C2116" w:rsidRDefault="00846A0A" w:rsidP="0042194D">
      <w:pPr>
        <w:contextualSpacing/>
        <w:jc w:val="both"/>
        <w:rPr>
          <w:rFonts w:ascii="Times New Roman" w:hAnsi="Times New Roman" w:cs="Times New Roman"/>
          <w:kern w:val="0"/>
          <w14:ligatures w14:val="none"/>
        </w:rPr>
      </w:pPr>
    </w:p>
    <w:p w14:paraId="2DF31327" w14:textId="6FC40A29" w:rsidR="003E3C6A" w:rsidRPr="006C2116" w:rsidRDefault="003E3C6A" w:rsidP="003E3C6A">
      <w:pPr>
        <w:widowControl w:val="0"/>
        <w:suppressAutoHyphens/>
        <w:autoSpaceDE w:val="0"/>
        <w:spacing w:after="0" w:line="276" w:lineRule="auto"/>
        <w:jc w:val="both"/>
        <w:rPr>
          <w:rFonts w:ascii="Times New Roman" w:hAnsi="Times New Roman" w:cs="Times New Roman"/>
          <w:color w:val="000000"/>
          <w:kern w:val="20"/>
          <w14:ligatures w14:val="none"/>
        </w:rPr>
      </w:pPr>
      <w:r w:rsidRPr="006C2116">
        <w:rPr>
          <w:rFonts w:ascii="Times New Roman" w:hAnsi="Times New Roman" w:cs="Times New Roman"/>
          <w:kern w:val="0"/>
          <w14:ligatures w14:val="none"/>
        </w:rPr>
        <w:t xml:space="preserve">Celem zamawiającego jest uzyskanie  </w:t>
      </w:r>
      <w:r w:rsidR="00EA501C" w:rsidRPr="006C2116">
        <w:rPr>
          <w:rFonts w:ascii="Times New Roman" w:hAnsi="Times New Roman" w:cs="Times New Roman"/>
          <w:kern w:val="0"/>
          <w14:ligatures w14:val="none"/>
        </w:rPr>
        <w:t xml:space="preserve">kompletnej </w:t>
      </w:r>
      <w:r w:rsidRPr="006C2116">
        <w:rPr>
          <w:rFonts w:ascii="Times New Roman" w:hAnsi="Times New Roman" w:cs="Times New Roman"/>
          <w:kern w:val="0"/>
          <w14:ligatures w14:val="none"/>
        </w:rPr>
        <w:t xml:space="preserve">dokumentacji projektowej niezbędnej na potrzeby przygotowania, wszczęcia i udzielenia przez Zamawiającego zamówienia publicznego na wykonanie robót budowlanych </w:t>
      </w:r>
      <w:r w:rsidR="00EA501C" w:rsidRPr="006C2116">
        <w:rPr>
          <w:rFonts w:ascii="Times New Roman" w:hAnsi="Times New Roman" w:cs="Times New Roman"/>
          <w:kern w:val="0"/>
          <w14:ligatures w14:val="none"/>
        </w:rPr>
        <w:t xml:space="preserve">oraz na wykonanie wyposażenia obiektu </w:t>
      </w:r>
      <w:r w:rsidRPr="006C2116">
        <w:rPr>
          <w:rFonts w:ascii="Times New Roman" w:hAnsi="Times New Roman" w:cs="Times New Roman"/>
          <w:kern w:val="0"/>
          <w14:ligatures w14:val="none"/>
        </w:rPr>
        <w:t xml:space="preserve">dla zamierzenia inwestycyjnego </w:t>
      </w:r>
      <w:r w:rsidRPr="006C2116">
        <w:rPr>
          <w:rFonts w:ascii="Times New Roman" w:hAnsi="Times New Roman" w:cs="Times New Roman"/>
          <w:color w:val="000000"/>
          <w:kern w:val="20"/>
          <w14:ligatures w14:val="none"/>
        </w:rPr>
        <w:t>oraz zapewnienie Zamawiającemu warunków formalno - prawnych do zgodnego z przepisami prawa rozpoczęcia i prowadzenia ww. robót budowlanych oraz oddania przedmiotowego obiektu do użytkowania.</w:t>
      </w:r>
      <w:r w:rsidR="0063248F" w:rsidRPr="006C2116">
        <w:rPr>
          <w:rFonts w:ascii="Times New Roman" w:hAnsi="Times New Roman" w:cs="Times New Roman"/>
          <w:color w:val="000000"/>
          <w:kern w:val="20"/>
          <w14:ligatures w14:val="none"/>
        </w:rPr>
        <w:t xml:space="preserve"> Zamawiający wymaga aby Wykonawca sporządził dokumentację projektową </w:t>
      </w:r>
      <w:r w:rsidR="00F05EF0">
        <w:rPr>
          <w:rFonts w:ascii="Times New Roman" w:hAnsi="Times New Roman" w:cs="Times New Roman"/>
          <w:color w:val="000000"/>
          <w:kern w:val="20"/>
          <w14:ligatures w14:val="none"/>
        </w:rPr>
        <w:t xml:space="preserve">                                  </w:t>
      </w:r>
      <w:r w:rsidR="0063248F" w:rsidRPr="006C2116">
        <w:rPr>
          <w:rFonts w:ascii="Times New Roman" w:hAnsi="Times New Roman" w:cs="Times New Roman"/>
          <w:color w:val="000000"/>
          <w:kern w:val="20"/>
          <w14:ligatures w14:val="none"/>
        </w:rPr>
        <w:t xml:space="preserve">w specjalności: architektonicznej, konstrukcyjno – budowlanej, drogowej, sanitarnej, </w:t>
      </w:r>
      <w:r w:rsidR="006C2116" w:rsidRPr="006C2116">
        <w:rPr>
          <w:rFonts w:ascii="Times New Roman" w:hAnsi="Times New Roman" w:cs="Times New Roman"/>
          <w:color w:val="000000"/>
          <w:kern w:val="20"/>
          <w14:ligatures w14:val="none"/>
        </w:rPr>
        <w:t>elektroenergetycznej</w:t>
      </w:r>
      <w:r w:rsidR="0063248F" w:rsidRPr="006C2116">
        <w:rPr>
          <w:rFonts w:ascii="Times New Roman" w:hAnsi="Times New Roman" w:cs="Times New Roman"/>
          <w:color w:val="000000"/>
          <w:kern w:val="20"/>
          <w14:ligatures w14:val="none"/>
        </w:rPr>
        <w:t xml:space="preserve"> i teletechnicznej</w:t>
      </w:r>
      <w:r w:rsidR="007F104C" w:rsidRPr="006C2116">
        <w:rPr>
          <w:rFonts w:ascii="Times New Roman" w:hAnsi="Times New Roman" w:cs="Times New Roman"/>
          <w:color w:val="000000"/>
          <w:kern w:val="20"/>
          <w14:ligatures w14:val="none"/>
        </w:rPr>
        <w:t>. Dokumentacja projektowa (w tym przedmiary i kosztorysy) winna obejmować także wszelkie elementy wyposażenie budynk</w:t>
      </w:r>
      <w:r w:rsidR="00023855" w:rsidRPr="006C2116">
        <w:rPr>
          <w:rFonts w:ascii="Times New Roman" w:hAnsi="Times New Roman" w:cs="Times New Roman"/>
          <w:color w:val="000000"/>
          <w:kern w:val="20"/>
          <w14:ligatures w14:val="none"/>
        </w:rPr>
        <w:t>u</w:t>
      </w:r>
      <w:r w:rsidR="007F104C" w:rsidRPr="006C2116">
        <w:rPr>
          <w:rFonts w:ascii="Times New Roman" w:hAnsi="Times New Roman" w:cs="Times New Roman"/>
          <w:color w:val="000000"/>
          <w:kern w:val="20"/>
          <w14:ligatures w14:val="none"/>
        </w:rPr>
        <w:t xml:space="preserve"> i zagospodarowania terenu. </w:t>
      </w:r>
      <w:r w:rsidR="00A00C59" w:rsidRPr="006C2116">
        <w:rPr>
          <w:rFonts w:ascii="Times New Roman" w:hAnsi="Times New Roman" w:cs="Times New Roman"/>
          <w:color w:val="000000"/>
          <w:kern w:val="20"/>
          <w14:ligatures w14:val="none"/>
        </w:rPr>
        <w:t xml:space="preserve">Zakres dokumentacji projektowo – kosztorysowej winien obejmować </w:t>
      </w:r>
      <w:r w:rsidR="00C179E7" w:rsidRPr="006C2116">
        <w:rPr>
          <w:rFonts w:ascii="Times New Roman" w:hAnsi="Times New Roman" w:cs="Times New Roman"/>
          <w:color w:val="000000"/>
          <w:kern w:val="20"/>
          <w14:ligatures w14:val="none"/>
        </w:rPr>
        <w:t xml:space="preserve">także wszelkie prace i wyposażenie </w:t>
      </w:r>
      <w:r w:rsidR="003B0688" w:rsidRPr="006C2116">
        <w:rPr>
          <w:rFonts w:ascii="Times New Roman" w:hAnsi="Times New Roman" w:cs="Times New Roman"/>
          <w:color w:val="000000"/>
          <w:kern w:val="20"/>
          <w14:ligatures w14:val="none"/>
        </w:rPr>
        <w:t xml:space="preserve">obiektu </w:t>
      </w:r>
      <w:r w:rsidR="00202FF3">
        <w:rPr>
          <w:rFonts w:ascii="Times New Roman" w:hAnsi="Times New Roman" w:cs="Times New Roman"/>
          <w:color w:val="000000"/>
          <w:kern w:val="20"/>
          <w14:ligatures w14:val="none"/>
        </w:rPr>
        <w:t>oraz</w:t>
      </w:r>
      <w:r w:rsidR="003B0688" w:rsidRPr="006C2116">
        <w:rPr>
          <w:rFonts w:ascii="Times New Roman" w:hAnsi="Times New Roman" w:cs="Times New Roman"/>
          <w:color w:val="000000"/>
          <w:kern w:val="20"/>
          <w14:ligatures w14:val="none"/>
        </w:rPr>
        <w:t xml:space="preserve"> terenu </w:t>
      </w:r>
      <w:r w:rsidR="00C179E7" w:rsidRPr="006C2116">
        <w:rPr>
          <w:rFonts w:ascii="Times New Roman" w:hAnsi="Times New Roman" w:cs="Times New Roman"/>
          <w:color w:val="000000"/>
          <w:kern w:val="20"/>
          <w14:ligatures w14:val="none"/>
        </w:rPr>
        <w:t>związane z wykonaniem robót towarzyszących i konserwacyjnych w budynku</w:t>
      </w:r>
      <w:r w:rsidR="003B0688" w:rsidRPr="006C2116">
        <w:rPr>
          <w:rFonts w:ascii="Times New Roman" w:hAnsi="Times New Roman" w:cs="Times New Roman"/>
          <w:color w:val="000000"/>
          <w:kern w:val="20"/>
          <w14:ligatures w14:val="none"/>
        </w:rPr>
        <w:t xml:space="preserve">. Wstępny zakres planowanych prac przedstawiają załączniki (zał. </w:t>
      </w:r>
      <w:r w:rsidR="00EE4934" w:rsidRPr="006C2116">
        <w:rPr>
          <w:rFonts w:ascii="Times New Roman" w:hAnsi="Times New Roman" w:cs="Times New Roman"/>
          <w:color w:val="000000"/>
          <w:kern w:val="20"/>
          <w14:ligatures w14:val="none"/>
        </w:rPr>
        <w:t>n</w:t>
      </w:r>
      <w:r w:rsidR="003B0688" w:rsidRPr="006C2116">
        <w:rPr>
          <w:rFonts w:ascii="Times New Roman" w:hAnsi="Times New Roman" w:cs="Times New Roman"/>
          <w:color w:val="000000"/>
          <w:kern w:val="20"/>
          <w14:ligatures w14:val="none"/>
        </w:rPr>
        <w:t xml:space="preserve">r 1 </w:t>
      </w:r>
      <w:r w:rsidR="00BA39BF">
        <w:rPr>
          <w:rFonts w:ascii="Times New Roman" w:hAnsi="Times New Roman" w:cs="Times New Roman"/>
          <w:color w:val="000000"/>
          <w:kern w:val="20"/>
          <w14:ligatures w14:val="none"/>
        </w:rPr>
        <w:t>zalecenie konserwatorskie</w:t>
      </w:r>
      <w:r w:rsidR="003B0688" w:rsidRPr="006C2116">
        <w:rPr>
          <w:rFonts w:ascii="Times New Roman" w:hAnsi="Times New Roman" w:cs="Times New Roman"/>
          <w:color w:val="000000"/>
          <w:kern w:val="20"/>
          <w14:ligatures w14:val="none"/>
        </w:rPr>
        <w:t xml:space="preserve"> PWKZ oraz zał. </w:t>
      </w:r>
      <w:r w:rsidR="00EE4934" w:rsidRPr="006C2116">
        <w:rPr>
          <w:rFonts w:ascii="Times New Roman" w:hAnsi="Times New Roman" w:cs="Times New Roman"/>
          <w:color w:val="000000"/>
          <w:kern w:val="20"/>
          <w14:ligatures w14:val="none"/>
        </w:rPr>
        <w:t>n</w:t>
      </w:r>
      <w:r w:rsidR="003B0688" w:rsidRPr="006C2116">
        <w:rPr>
          <w:rFonts w:ascii="Times New Roman" w:hAnsi="Times New Roman" w:cs="Times New Roman"/>
          <w:color w:val="000000"/>
          <w:kern w:val="20"/>
          <w14:ligatures w14:val="none"/>
        </w:rPr>
        <w:t>r 2 opis planowanych prac)</w:t>
      </w:r>
      <w:r w:rsidR="00EE4934" w:rsidRPr="006C2116">
        <w:rPr>
          <w:rFonts w:ascii="Times New Roman" w:hAnsi="Times New Roman" w:cs="Times New Roman"/>
          <w:color w:val="000000"/>
          <w:kern w:val="20"/>
          <w14:ligatures w14:val="none"/>
        </w:rPr>
        <w:t>.</w:t>
      </w:r>
      <w:r w:rsidR="00042505" w:rsidRPr="006C2116">
        <w:rPr>
          <w:rFonts w:ascii="Times New Roman" w:hAnsi="Times New Roman" w:cs="Times New Roman"/>
          <w:color w:val="000000"/>
          <w:kern w:val="20"/>
          <w14:ligatures w14:val="none"/>
        </w:rPr>
        <w:t xml:space="preserve"> </w:t>
      </w:r>
    </w:p>
    <w:p w14:paraId="0F4C9924" w14:textId="77777777" w:rsidR="001B4CB1" w:rsidRPr="00202FF3" w:rsidRDefault="001B4CB1" w:rsidP="0042194D">
      <w:pPr>
        <w:jc w:val="both"/>
      </w:pPr>
    </w:p>
    <w:p w14:paraId="0C51C727" w14:textId="77777777" w:rsidR="001B4CB1" w:rsidRPr="006C2116" w:rsidRDefault="001B4CB1" w:rsidP="001B4CB1">
      <w:pPr>
        <w:jc w:val="both"/>
        <w:rPr>
          <w:rFonts w:ascii="Times New Roman" w:hAnsi="Times New Roman" w:cs="Times New Roman"/>
          <w:kern w:val="0"/>
          <w14:ligatures w14:val="none"/>
        </w:rPr>
      </w:pPr>
      <w:r w:rsidRPr="006C2116">
        <w:rPr>
          <w:rFonts w:ascii="Times New Roman" w:hAnsi="Times New Roman" w:cs="Times New Roman"/>
          <w:kern w:val="0"/>
          <w14:ligatures w14:val="none"/>
        </w:rPr>
        <w:t xml:space="preserve">Przedmiot zamówienia obejmuje w szczególności: </w:t>
      </w:r>
    </w:p>
    <w:p w14:paraId="0E15D9F4" w14:textId="43687D23" w:rsidR="001B4CB1" w:rsidRPr="006C2116" w:rsidRDefault="001B4CB1" w:rsidP="001B4CB1">
      <w:pPr>
        <w:numPr>
          <w:ilvl w:val="0"/>
          <w:numId w:val="2"/>
        </w:numPr>
        <w:contextualSpacing/>
        <w:jc w:val="both"/>
        <w:rPr>
          <w:rFonts w:ascii="Times New Roman" w:hAnsi="Times New Roman" w:cs="Times New Roman"/>
          <w:kern w:val="0"/>
          <w14:ligatures w14:val="none"/>
        </w:rPr>
      </w:pPr>
      <w:r w:rsidRPr="006C2116">
        <w:rPr>
          <w:rFonts w:ascii="Times New Roman" w:hAnsi="Times New Roman" w:cs="Times New Roman"/>
          <w:kern w:val="0"/>
          <w14:ligatures w14:val="none"/>
        </w:rPr>
        <w:t>Wykonanie</w:t>
      </w:r>
      <w:r w:rsidR="000E4586" w:rsidRPr="006C2116">
        <w:rPr>
          <w:rFonts w:ascii="Times New Roman" w:hAnsi="Times New Roman" w:cs="Times New Roman"/>
          <w:kern w:val="0"/>
          <w14:ligatures w14:val="none"/>
        </w:rPr>
        <w:t xml:space="preserve"> wielobranżowej </w:t>
      </w:r>
      <w:r w:rsidRPr="006C2116">
        <w:rPr>
          <w:rFonts w:ascii="Times New Roman" w:hAnsi="Times New Roman" w:cs="Times New Roman"/>
          <w:kern w:val="0"/>
          <w14:ligatures w14:val="none"/>
        </w:rPr>
        <w:t xml:space="preserve"> inwentaryzacji </w:t>
      </w:r>
      <w:r w:rsidR="003E3C6A" w:rsidRPr="006C2116">
        <w:rPr>
          <w:rFonts w:ascii="Times New Roman" w:hAnsi="Times New Roman" w:cs="Times New Roman"/>
          <w:kern w:val="0"/>
          <w14:ligatures w14:val="none"/>
        </w:rPr>
        <w:t>budowlanej obiektu</w:t>
      </w:r>
      <w:r w:rsidR="00647B00" w:rsidRPr="006C2116">
        <w:rPr>
          <w:rFonts w:ascii="Times New Roman" w:hAnsi="Times New Roman" w:cs="Times New Roman"/>
          <w:kern w:val="0"/>
          <w14:ligatures w14:val="none"/>
        </w:rPr>
        <w:t xml:space="preserve"> w ilości 2 egzemplarzy </w:t>
      </w:r>
      <w:r w:rsidR="00F05EF0">
        <w:rPr>
          <w:rFonts w:ascii="Times New Roman" w:hAnsi="Times New Roman" w:cs="Times New Roman"/>
          <w:kern w:val="0"/>
          <w14:ligatures w14:val="none"/>
        </w:rPr>
        <w:t xml:space="preserve">                        </w:t>
      </w:r>
      <w:r w:rsidR="00647B00" w:rsidRPr="006C2116">
        <w:rPr>
          <w:rFonts w:ascii="Times New Roman" w:hAnsi="Times New Roman" w:cs="Times New Roman"/>
          <w:kern w:val="0"/>
          <w14:ligatures w14:val="none"/>
        </w:rPr>
        <w:t xml:space="preserve">w wersji papierowej oraz jednego egzemplarza w wersji elektronicznej. </w:t>
      </w:r>
      <w:r w:rsidR="003E3C6A" w:rsidRPr="006C2116">
        <w:rPr>
          <w:rFonts w:ascii="Times New Roman" w:hAnsi="Times New Roman" w:cs="Times New Roman"/>
          <w:kern w:val="0"/>
          <w14:ligatures w14:val="none"/>
        </w:rPr>
        <w:t xml:space="preserve"> </w:t>
      </w:r>
    </w:p>
    <w:p w14:paraId="5EB30516" w14:textId="0133B553" w:rsidR="004D14BB" w:rsidRPr="006C2116" w:rsidRDefault="004D14BB" w:rsidP="001B4CB1">
      <w:pPr>
        <w:numPr>
          <w:ilvl w:val="0"/>
          <w:numId w:val="2"/>
        </w:numPr>
        <w:contextualSpacing/>
        <w:jc w:val="both"/>
        <w:rPr>
          <w:rFonts w:ascii="Times New Roman" w:hAnsi="Times New Roman" w:cs="Times New Roman"/>
          <w:kern w:val="0"/>
          <w14:ligatures w14:val="none"/>
        </w:rPr>
      </w:pPr>
      <w:r w:rsidRPr="006C2116">
        <w:rPr>
          <w:rFonts w:ascii="Times New Roman" w:hAnsi="Times New Roman" w:cs="Times New Roman"/>
          <w:kern w:val="0"/>
          <w14:ligatures w14:val="none"/>
        </w:rPr>
        <w:t xml:space="preserve">Wykonanie oceny stanu technicznego </w:t>
      </w:r>
      <w:r w:rsidR="00C36682" w:rsidRPr="006C2116">
        <w:rPr>
          <w:rFonts w:ascii="Times New Roman" w:hAnsi="Times New Roman" w:cs="Times New Roman"/>
          <w:kern w:val="0"/>
          <w14:ligatures w14:val="none"/>
        </w:rPr>
        <w:t xml:space="preserve">obiektu (budynku z infrastrukturą techniczną) </w:t>
      </w:r>
      <w:r w:rsidRPr="006C2116">
        <w:rPr>
          <w:rFonts w:ascii="Times New Roman" w:hAnsi="Times New Roman" w:cs="Times New Roman"/>
          <w:kern w:val="0"/>
          <w14:ligatures w14:val="none"/>
        </w:rPr>
        <w:t xml:space="preserve">w ilości 2 egzemplarzy w wersji papierowej oraz jednego egzemplarza w wersji elektronicznej.  </w:t>
      </w:r>
    </w:p>
    <w:p w14:paraId="61F3D604" w14:textId="37BFEF92" w:rsidR="003E3C6A" w:rsidRPr="006C2116" w:rsidRDefault="001B4CB1" w:rsidP="003E3C6A">
      <w:pPr>
        <w:numPr>
          <w:ilvl w:val="0"/>
          <w:numId w:val="2"/>
        </w:numPr>
        <w:contextualSpacing/>
        <w:jc w:val="both"/>
        <w:rPr>
          <w:rFonts w:ascii="Times New Roman" w:hAnsi="Times New Roman" w:cs="Times New Roman"/>
          <w:kern w:val="0"/>
          <w14:ligatures w14:val="none"/>
        </w:rPr>
      </w:pPr>
      <w:r w:rsidRPr="006C2116">
        <w:rPr>
          <w:rFonts w:ascii="Times New Roman" w:hAnsi="Times New Roman" w:cs="Times New Roman"/>
          <w:kern w:val="0"/>
          <w14:ligatures w14:val="none"/>
        </w:rPr>
        <w:t>Uzyskanie niezbędnych podkładów mapowych do celów projektowych dla pełnego zakresu prac projektowych</w:t>
      </w:r>
      <w:r w:rsidR="00C36682" w:rsidRPr="006C2116">
        <w:rPr>
          <w:rFonts w:ascii="Times New Roman" w:hAnsi="Times New Roman" w:cs="Times New Roman"/>
          <w:kern w:val="0"/>
          <w14:ligatures w14:val="none"/>
        </w:rPr>
        <w:t xml:space="preserve"> (sporządzenie aktualnej</w:t>
      </w:r>
      <w:r w:rsidR="009F429B" w:rsidRPr="006C2116">
        <w:rPr>
          <w:rFonts w:ascii="Times New Roman" w:hAnsi="Times New Roman" w:cs="Times New Roman"/>
          <w:kern w:val="0"/>
          <w14:ligatures w14:val="none"/>
        </w:rPr>
        <w:t xml:space="preserve"> </w:t>
      </w:r>
      <w:r w:rsidR="00C36682" w:rsidRPr="006C2116">
        <w:rPr>
          <w:rFonts w:ascii="Times New Roman" w:hAnsi="Times New Roman" w:cs="Times New Roman"/>
          <w:kern w:val="0"/>
          <w14:ligatures w14:val="none"/>
        </w:rPr>
        <w:t>mapa do celów projektowych)</w:t>
      </w:r>
      <w:r w:rsidR="009F429B" w:rsidRPr="006C2116">
        <w:rPr>
          <w:rFonts w:ascii="Times New Roman" w:hAnsi="Times New Roman" w:cs="Times New Roman"/>
          <w:kern w:val="0"/>
          <w14:ligatures w14:val="none"/>
        </w:rPr>
        <w:t xml:space="preserve"> oraz wykonanie wszelkich pomiarów niezbędnych do wykonania przedmiotu niniejszego zamówienia</w:t>
      </w:r>
    </w:p>
    <w:p w14:paraId="3861D592" w14:textId="50639F9C" w:rsidR="001B4CB1" w:rsidRPr="006C2116" w:rsidRDefault="001B4CB1" w:rsidP="001B4CB1">
      <w:pPr>
        <w:numPr>
          <w:ilvl w:val="0"/>
          <w:numId w:val="2"/>
        </w:numPr>
        <w:contextualSpacing/>
        <w:jc w:val="both"/>
        <w:rPr>
          <w:rFonts w:ascii="Times New Roman" w:hAnsi="Times New Roman" w:cs="Times New Roman"/>
          <w:kern w:val="0"/>
          <w14:ligatures w14:val="none"/>
        </w:rPr>
      </w:pPr>
      <w:r w:rsidRPr="006C2116">
        <w:rPr>
          <w:rFonts w:ascii="Times New Roman" w:hAnsi="Times New Roman" w:cs="Times New Roman"/>
          <w:kern w:val="0"/>
          <w14:ligatures w14:val="none"/>
        </w:rPr>
        <w:t xml:space="preserve">Opracowanie opinii  geotechnicznej w </w:t>
      </w:r>
      <w:r w:rsidR="009F429B" w:rsidRPr="006C2116">
        <w:rPr>
          <w:rFonts w:ascii="Times New Roman" w:hAnsi="Times New Roman" w:cs="Times New Roman"/>
          <w:kern w:val="0"/>
          <w14:ligatures w14:val="none"/>
        </w:rPr>
        <w:t xml:space="preserve">zakresie niezbędnym do </w:t>
      </w:r>
      <w:r w:rsidR="00840D35" w:rsidRPr="006C2116">
        <w:rPr>
          <w:rFonts w:ascii="Times New Roman" w:hAnsi="Times New Roman" w:cs="Times New Roman"/>
          <w:kern w:val="0"/>
          <w14:ligatures w14:val="none"/>
        </w:rPr>
        <w:t xml:space="preserve">wykonania dokumentacji projektowej oraz do prowadzenia robót budowlanych, </w:t>
      </w:r>
      <w:r w:rsidR="00840D35" w:rsidRPr="006C2116">
        <w:rPr>
          <w:rFonts w:ascii="Times New Roman" w:hAnsi="Times New Roman" w:cs="Times New Roman"/>
          <w:i/>
          <w:iCs/>
          <w:kern w:val="0"/>
          <w14:ligatures w14:val="none"/>
        </w:rPr>
        <w:t xml:space="preserve">w </w:t>
      </w:r>
      <w:r w:rsidRPr="006C2116">
        <w:rPr>
          <w:rFonts w:ascii="Times New Roman" w:hAnsi="Times New Roman" w:cs="Times New Roman"/>
          <w:i/>
          <w:iCs/>
          <w:kern w:val="0"/>
          <w14:ligatures w14:val="none"/>
        </w:rPr>
        <w:t>ilości 3  egzemplarzy w wersji papierowej oraz 1 egzemplarza w wersji elektronicznej</w:t>
      </w:r>
      <w:r w:rsidR="009F429B" w:rsidRPr="006C2116">
        <w:rPr>
          <w:rFonts w:ascii="Times New Roman" w:hAnsi="Times New Roman" w:cs="Times New Roman"/>
          <w:kern w:val="0"/>
          <w14:ligatures w14:val="none"/>
        </w:rPr>
        <w:t>.</w:t>
      </w:r>
      <w:r w:rsidR="00840D35" w:rsidRPr="006C2116">
        <w:rPr>
          <w:rFonts w:ascii="Times New Roman" w:hAnsi="Times New Roman" w:cs="Times New Roman"/>
          <w:kern w:val="0"/>
          <w14:ligatures w14:val="none"/>
        </w:rPr>
        <w:t xml:space="preserve"> </w:t>
      </w:r>
    </w:p>
    <w:p w14:paraId="1C4B027B" w14:textId="7972D127" w:rsidR="001B4CB1" w:rsidRPr="006C2116" w:rsidRDefault="001B4CB1" w:rsidP="001B4CB1">
      <w:pPr>
        <w:numPr>
          <w:ilvl w:val="0"/>
          <w:numId w:val="2"/>
        </w:numPr>
        <w:contextualSpacing/>
        <w:jc w:val="both"/>
        <w:rPr>
          <w:rFonts w:ascii="Times New Roman" w:hAnsi="Times New Roman" w:cs="Times New Roman"/>
          <w:kern w:val="0"/>
          <w14:ligatures w14:val="none"/>
        </w:rPr>
      </w:pPr>
      <w:r w:rsidRPr="006C2116">
        <w:rPr>
          <w:rFonts w:ascii="Times New Roman" w:hAnsi="Times New Roman" w:cs="Times New Roman"/>
          <w:kern w:val="0"/>
          <w14:ligatures w14:val="none"/>
        </w:rPr>
        <w:t>Opracowanie koncepcji  dla zamierzenia inwestycyjnego</w:t>
      </w:r>
      <w:r w:rsidR="009842F7" w:rsidRPr="006C2116">
        <w:rPr>
          <w:rFonts w:ascii="Times New Roman" w:hAnsi="Times New Roman" w:cs="Times New Roman"/>
          <w:kern w:val="0"/>
          <w14:ligatures w14:val="none"/>
        </w:rPr>
        <w:t xml:space="preserve"> </w:t>
      </w:r>
      <w:r w:rsidR="009842F7" w:rsidRPr="006C2116">
        <w:rPr>
          <w:rFonts w:ascii="Times New Roman" w:hAnsi="Times New Roman" w:cs="Times New Roman"/>
          <w:i/>
          <w:iCs/>
          <w:kern w:val="0"/>
          <w14:ligatures w14:val="none"/>
        </w:rPr>
        <w:t xml:space="preserve">w ilości </w:t>
      </w:r>
      <w:r w:rsidRPr="006C2116">
        <w:rPr>
          <w:rFonts w:ascii="Times New Roman" w:hAnsi="Times New Roman" w:cs="Times New Roman"/>
          <w:i/>
          <w:iCs/>
          <w:kern w:val="0"/>
          <w14:ligatures w14:val="none"/>
        </w:rPr>
        <w:t xml:space="preserve"> </w:t>
      </w:r>
      <w:r w:rsidR="009842F7" w:rsidRPr="006C2116">
        <w:rPr>
          <w:rFonts w:ascii="Times New Roman" w:hAnsi="Times New Roman" w:cs="Times New Roman"/>
          <w:i/>
          <w:iCs/>
          <w:kern w:val="0"/>
          <w14:ligatures w14:val="none"/>
        </w:rPr>
        <w:t>2 egzemplarzy w wersji papierowej oraz jednego egzemplarza w wersji elektronicznej</w:t>
      </w:r>
      <w:r w:rsidR="009842F7" w:rsidRPr="006C2116">
        <w:rPr>
          <w:rFonts w:ascii="Times New Roman" w:hAnsi="Times New Roman" w:cs="Times New Roman"/>
          <w:kern w:val="0"/>
          <w14:ligatures w14:val="none"/>
        </w:rPr>
        <w:t>.</w:t>
      </w:r>
    </w:p>
    <w:p w14:paraId="4B3CAA62" w14:textId="7D45BE83" w:rsidR="003F79EA" w:rsidRPr="006C2116" w:rsidRDefault="001B4CB1" w:rsidP="003F79EA">
      <w:pPr>
        <w:numPr>
          <w:ilvl w:val="0"/>
          <w:numId w:val="2"/>
        </w:numPr>
        <w:contextualSpacing/>
        <w:jc w:val="both"/>
        <w:rPr>
          <w:rFonts w:ascii="Times New Roman" w:hAnsi="Times New Roman" w:cs="Times New Roman"/>
          <w:kern w:val="0"/>
          <w14:ligatures w14:val="none"/>
        </w:rPr>
      </w:pPr>
      <w:r w:rsidRPr="006C2116">
        <w:rPr>
          <w:rFonts w:ascii="Times New Roman" w:hAnsi="Times New Roman" w:cs="Times New Roman"/>
          <w:kern w:val="0"/>
          <w14:ligatures w14:val="none"/>
        </w:rPr>
        <w:t>Uzyskanie wszelkich uzgodnień</w:t>
      </w:r>
      <w:r w:rsidR="003F79EA" w:rsidRPr="006C2116">
        <w:rPr>
          <w:rFonts w:ascii="Times New Roman" w:hAnsi="Times New Roman" w:cs="Times New Roman"/>
          <w:kern w:val="0"/>
          <w14:ligatures w14:val="none"/>
        </w:rPr>
        <w:t xml:space="preserve"> w tym </w:t>
      </w:r>
      <w:r w:rsidR="00EE4934" w:rsidRPr="006C2116">
        <w:rPr>
          <w:rFonts w:ascii="Times New Roman" w:hAnsi="Times New Roman" w:cs="Times New Roman"/>
          <w:kern w:val="0"/>
          <w14:ligatures w14:val="none"/>
        </w:rPr>
        <w:t xml:space="preserve">od </w:t>
      </w:r>
      <w:r w:rsidR="003F79EA" w:rsidRPr="006C2116">
        <w:rPr>
          <w:rFonts w:ascii="Times New Roman" w:hAnsi="Times New Roman" w:cs="Times New Roman"/>
          <w:kern w:val="0"/>
          <w14:ligatures w14:val="none"/>
        </w:rPr>
        <w:t>Pomorskiego Wojewódzkiego Konserwatora Zabytków</w:t>
      </w:r>
      <w:r w:rsidR="00E773D3" w:rsidRPr="006C2116">
        <w:rPr>
          <w:rFonts w:ascii="Times New Roman" w:hAnsi="Times New Roman" w:cs="Times New Roman"/>
          <w:kern w:val="0"/>
          <w14:ligatures w14:val="none"/>
        </w:rPr>
        <w:t>, warunków</w:t>
      </w:r>
      <w:r w:rsidRPr="006C2116">
        <w:rPr>
          <w:rFonts w:ascii="Times New Roman" w:hAnsi="Times New Roman" w:cs="Times New Roman"/>
          <w:kern w:val="0"/>
          <w14:ligatures w14:val="none"/>
        </w:rPr>
        <w:t xml:space="preserve"> technicznych od gestorów sieci, decyzji</w:t>
      </w:r>
      <w:r w:rsidR="003E3C6A" w:rsidRPr="006C2116">
        <w:rPr>
          <w:rFonts w:ascii="Times New Roman" w:hAnsi="Times New Roman" w:cs="Times New Roman"/>
          <w:kern w:val="0"/>
          <w14:ligatures w14:val="none"/>
        </w:rPr>
        <w:t xml:space="preserve">, </w:t>
      </w:r>
      <w:r w:rsidRPr="006C2116">
        <w:rPr>
          <w:rFonts w:ascii="Times New Roman" w:hAnsi="Times New Roman" w:cs="Times New Roman"/>
          <w:kern w:val="0"/>
          <w14:ligatures w14:val="none"/>
        </w:rPr>
        <w:t>oraz opinii niezbędnych dla prawidłowego wykonania zamówienia</w:t>
      </w:r>
      <w:r w:rsidR="003E3C6A" w:rsidRPr="006C2116">
        <w:rPr>
          <w:rFonts w:ascii="Times New Roman" w:hAnsi="Times New Roman" w:cs="Times New Roman"/>
          <w:kern w:val="0"/>
          <w14:ligatures w14:val="none"/>
        </w:rPr>
        <w:t xml:space="preserve">. </w:t>
      </w:r>
    </w:p>
    <w:p w14:paraId="2B03549A" w14:textId="3FC15EC4" w:rsidR="001B4CB1" w:rsidRPr="00F87BAB" w:rsidRDefault="001B4CB1" w:rsidP="001B4CB1">
      <w:pPr>
        <w:numPr>
          <w:ilvl w:val="0"/>
          <w:numId w:val="2"/>
        </w:numPr>
        <w:contextualSpacing/>
        <w:jc w:val="both"/>
        <w:rPr>
          <w:rFonts w:ascii="Times New Roman" w:hAnsi="Times New Roman" w:cs="Times New Roman"/>
          <w:i/>
          <w:iCs/>
          <w:kern w:val="0"/>
          <w14:ligatures w14:val="none"/>
        </w:rPr>
      </w:pPr>
      <w:r w:rsidRPr="006C2116">
        <w:rPr>
          <w:rFonts w:ascii="Times New Roman" w:hAnsi="Times New Roman" w:cs="Times New Roman"/>
          <w:kern w:val="0"/>
          <w14:ligatures w14:val="none"/>
        </w:rPr>
        <w:t xml:space="preserve">Opracowanie </w:t>
      </w:r>
      <w:r w:rsidR="00B63754" w:rsidRPr="006C2116">
        <w:rPr>
          <w:rFonts w:ascii="Times New Roman" w:hAnsi="Times New Roman" w:cs="Times New Roman"/>
          <w:kern w:val="0"/>
          <w14:ligatures w14:val="none"/>
        </w:rPr>
        <w:t>kompletnego projektu budowlanego</w:t>
      </w:r>
      <w:r w:rsidR="00BA39BF">
        <w:rPr>
          <w:rFonts w:ascii="Times New Roman" w:hAnsi="Times New Roman" w:cs="Times New Roman"/>
          <w:kern w:val="0"/>
          <w14:ligatures w14:val="none"/>
        </w:rPr>
        <w:t xml:space="preserve"> </w:t>
      </w:r>
      <w:r w:rsidRPr="006C2116">
        <w:rPr>
          <w:rFonts w:ascii="Times New Roman" w:hAnsi="Times New Roman" w:cs="Times New Roman"/>
          <w:kern w:val="0"/>
          <w14:ligatures w14:val="none"/>
        </w:rPr>
        <w:t xml:space="preserve">dla zamierzenia inwestycyjnego na podstawie zatwierdzonej przez Zamawiającego koncepcji w zakresie niezbędnym do uzyskania dokumentu uprawniającego do  rozpoczęcia  robót budowlanych </w:t>
      </w:r>
      <w:r w:rsidRPr="006C2116">
        <w:rPr>
          <w:rFonts w:ascii="Times New Roman" w:hAnsi="Times New Roman" w:cs="Times New Roman"/>
          <w:i/>
          <w:iCs/>
          <w:kern w:val="0"/>
          <w14:ligatures w14:val="none"/>
        </w:rPr>
        <w:t>w ilości</w:t>
      </w:r>
      <w:r w:rsidRPr="006C2116">
        <w:rPr>
          <w:rFonts w:ascii="Times New Roman" w:hAnsi="Times New Roman" w:cs="Times New Roman"/>
          <w:kern w:val="0"/>
          <w14:ligatures w14:val="none"/>
        </w:rPr>
        <w:t xml:space="preserve"> </w:t>
      </w:r>
      <w:r w:rsidRPr="006C2116">
        <w:rPr>
          <w:rFonts w:ascii="Times New Roman" w:hAnsi="Times New Roman" w:cs="Times New Roman"/>
          <w:i/>
          <w:iCs/>
          <w:kern w:val="0"/>
          <w14:ligatures w14:val="none"/>
        </w:rPr>
        <w:t>5 egzemplarzy</w:t>
      </w:r>
      <w:r w:rsidR="00F05EF0">
        <w:rPr>
          <w:rFonts w:ascii="Times New Roman" w:hAnsi="Times New Roman" w:cs="Times New Roman"/>
          <w:i/>
          <w:iCs/>
          <w:kern w:val="0"/>
          <w14:ligatures w14:val="none"/>
        </w:rPr>
        <w:t xml:space="preserve">                        </w:t>
      </w:r>
      <w:r w:rsidRPr="00F87BAB">
        <w:rPr>
          <w:rFonts w:ascii="Times New Roman" w:hAnsi="Times New Roman" w:cs="Times New Roman"/>
          <w:i/>
          <w:iCs/>
          <w:kern w:val="0"/>
          <w14:ligatures w14:val="none"/>
        </w:rPr>
        <w:t xml:space="preserve"> w wersji papierowej oraz jednego egzemplarza w wersji elektronicznej</w:t>
      </w:r>
      <w:r w:rsidR="00BA39BF">
        <w:rPr>
          <w:rFonts w:ascii="Times New Roman" w:hAnsi="Times New Roman" w:cs="Times New Roman"/>
          <w:i/>
          <w:iCs/>
          <w:kern w:val="0"/>
          <w14:ligatures w14:val="none"/>
        </w:rPr>
        <w:t>.</w:t>
      </w:r>
    </w:p>
    <w:p w14:paraId="39D15A42" w14:textId="785D6E66" w:rsidR="001B4CB1" w:rsidRPr="00F87BAB" w:rsidRDefault="001B4CB1" w:rsidP="001B4CB1">
      <w:pPr>
        <w:numPr>
          <w:ilvl w:val="0"/>
          <w:numId w:val="2"/>
        </w:numPr>
        <w:contextualSpacing/>
        <w:jc w:val="both"/>
        <w:rPr>
          <w:rFonts w:ascii="Times New Roman" w:hAnsi="Times New Roman" w:cs="Times New Roman"/>
          <w:i/>
          <w:iCs/>
          <w:kern w:val="0"/>
          <w14:ligatures w14:val="none"/>
        </w:rPr>
      </w:pPr>
      <w:r w:rsidRPr="00F87BAB">
        <w:rPr>
          <w:rFonts w:ascii="Times New Roman" w:hAnsi="Times New Roman" w:cs="Times New Roman"/>
          <w:kern w:val="0"/>
          <w14:ligatures w14:val="none"/>
        </w:rPr>
        <w:t xml:space="preserve">Opracowanie projektów technicznych wszystkich branż </w:t>
      </w:r>
      <w:r w:rsidRPr="00F87BAB">
        <w:rPr>
          <w:rFonts w:ascii="Times New Roman" w:hAnsi="Times New Roman" w:cs="Times New Roman"/>
          <w:i/>
          <w:iCs/>
          <w:kern w:val="0"/>
          <w14:ligatures w14:val="none"/>
        </w:rPr>
        <w:t>w ilości 5 egzemplarzy w wersji papierowej oraz jednego egzemplarza w wersji elektronicznej</w:t>
      </w:r>
      <w:r w:rsidR="00BA39BF">
        <w:rPr>
          <w:rFonts w:ascii="Times New Roman" w:hAnsi="Times New Roman" w:cs="Times New Roman"/>
          <w:i/>
          <w:iCs/>
          <w:kern w:val="0"/>
          <w14:ligatures w14:val="none"/>
        </w:rPr>
        <w:t>.</w:t>
      </w:r>
    </w:p>
    <w:p w14:paraId="2F80664D" w14:textId="33614028" w:rsidR="001B4CB1" w:rsidRPr="00F87BAB" w:rsidRDefault="001B4CB1" w:rsidP="001B4CB1">
      <w:pPr>
        <w:numPr>
          <w:ilvl w:val="0"/>
          <w:numId w:val="2"/>
        </w:numPr>
        <w:contextualSpacing/>
        <w:jc w:val="both"/>
        <w:rPr>
          <w:rFonts w:ascii="Times New Roman" w:hAnsi="Times New Roman" w:cs="Times New Roman"/>
          <w:kern w:val="0"/>
          <w14:ligatures w14:val="none"/>
        </w:rPr>
      </w:pPr>
      <w:r w:rsidRPr="00F87BAB">
        <w:rPr>
          <w:rFonts w:ascii="Times New Roman" w:hAnsi="Times New Roman" w:cs="Times New Roman"/>
          <w:i/>
          <w:iCs/>
          <w:kern w:val="0"/>
          <w14:ligatures w14:val="none"/>
        </w:rPr>
        <w:t xml:space="preserve"> </w:t>
      </w:r>
      <w:r w:rsidRPr="00F87BAB">
        <w:rPr>
          <w:rFonts w:ascii="Times New Roman" w:hAnsi="Times New Roman" w:cs="Times New Roman"/>
          <w:kern w:val="0"/>
          <w14:ligatures w14:val="none"/>
        </w:rPr>
        <w:t xml:space="preserve">Opracowanie </w:t>
      </w:r>
      <w:r w:rsidR="003F79EA" w:rsidRPr="00F87BAB">
        <w:rPr>
          <w:rFonts w:ascii="Times New Roman" w:hAnsi="Times New Roman" w:cs="Times New Roman"/>
          <w:kern w:val="0"/>
          <w14:ligatures w14:val="none"/>
        </w:rPr>
        <w:t>charakterystyki energetycznej</w:t>
      </w:r>
      <w:r w:rsidRPr="00F87BAB">
        <w:rPr>
          <w:rFonts w:ascii="Times New Roman" w:hAnsi="Times New Roman" w:cs="Times New Roman"/>
          <w:kern w:val="0"/>
          <w14:ligatures w14:val="none"/>
        </w:rPr>
        <w:t xml:space="preserve">  </w:t>
      </w:r>
      <w:r w:rsidRPr="00F87BAB">
        <w:rPr>
          <w:rFonts w:ascii="Times New Roman" w:hAnsi="Times New Roman" w:cs="Times New Roman"/>
          <w:i/>
          <w:iCs/>
          <w:kern w:val="0"/>
          <w14:ligatures w14:val="none"/>
        </w:rPr>
        <w:t xml:space="preserve">w ilości  </w:t>
      </w:r>
      <w:r w:rsidR="003E3C6A" w:rsidRPr="00F87BAB">
        <w:rPr>
          <w:rFonts w:ascii="Times New Roman" w:hAnsi="Times New Roman" w:cs="Times New Roman"/>
          <w:i/>
          <w:iCs/>
          <w:kern w:val="0"/>
          <w14:ligatures w14:val="none"/>
        </w:rPr>
        <w:t>5</w:t>
      </w:r>
      <w:r w:rsidRPr="00F87BAB">
        <w:rPr>
          <w:rFonts w:ascii="Times New Roman" w:hAnsi="Times New Roman" w:cs="Times New Roman"/>
          <w:i/>
          <w:iCs/>
          <w:kern w:val="0"/>
          <w14:ligatures w14:val="none"/>
        </w:rPr>
        <w:t xml:space="preserve"> egzemplarzy w wersji papierowej oraz jednego egzemplarza w wersji elektronicznej</w:t>
      </w:r>
      <w:r w:rsidRPr="00F87BAB">
        <w:rPr>
          <w:rFonts w:ascii="Times New Roman" w:hAnsi="Times New Roman" w:cs="Times New Roman"/>
          <w:kern w:val="0"/>
          <w14:ligatures w14:val="none"/>
        </w:rPr>
        <w:t xml:space="preserve"> </w:t>
      </w:r>
      <w:r w:rsidR="00BA39BF">
        <w:rPr>
          <w:rFonts w:ascii="Times New Roman" w:hAnsi="Times New Roman" w:cs="Times New Roman"/>
          <w:kern w:val="0"/>
          <w14:ligatures w14:val="none"/>
        </w:rPr>
        <w:t>.</w:t>
      </w:r>
    </w:p>
    <w:p w14:paraId="6BE16705" w14:textId="34E7172C" w:rsidR="001B4CB1" w:rsidRPr="00F87BAB" w:rsidRDefault="001B4CB1" w:rsidP="001B4CB1">
      <w:pPr>
        <w:numPr>
          <w:ilvl w:val="0"/>
          <w:numId w:val="2"/>
        </w:numPr>
        <w:contextualSpacing/>
        <w:jc w:val="both"/>
        <w:rPr>
          <w:rFonts w:ascii="Times New Roman" w:hAnsi="Times New Roman" w:cs="Times New Roman"/>
          <w:kern w:val="0"/>
          <w14:ligatures w14:val="none"/>
        </w:rPr>
      </w:pPr>
      <w:r w:rsidRPr="00F87BAB">
        <w:rPr>
          <w:rFonts w:ascii="Times New Roman" w:hAnsi="Times New Roman" w:cs="Times New Roman"/>
          <w:kern w:val="0"/>
          <w14:ligatures w14:val="none"/>
        </w:rPr>
        <w:t xml:space="preserve">Opracowanie projektów wykonawczych  wszystkich branż uszczegółowiających  projekty techniczne  </w:t>
      </w:r>
      <w:r w:rsidRPr="00F87BAB">
        <w:rPr>
          <w:rFonts w:ascii="Times New Roman" w:hAnsi="Times New Roman" w:cs="Times New Roman"/>
          <w:i/>
          <w:iCs/>
          <w:kern w:val="0"/>
          <w14:ligatures w14:val="none"/>
        </w:rPr>
        <w:t>w ilości 5 egzemplarzy w wersji papierowej oraz jednego egzemplarza w wersji elektronicznej</w:t>
      </w:r>
      <w:r w:rsidR="00BA39BF">
        <w:rPr>
          <w:rFonts w:ascii="Times New Roman" w:hAnsi="Times New Roman" w:cs="Times New Roman"/>
          <w:i/>
          <w:iCs/>
          <w:kern w:val="0"/>
          <w14:ligatures w14:val="none"/>
        </w:rPr>
        <w:t>.</w:t>
      </w:r>
    </w:p>
    <w:p w14:paraId="413A1CDC" w14:textId="77777777" w:rsidR="001B4CB1" w:rsidRPr="00F87BAB" w:rsidRDefault="001B4CB1" w:rsidP="001B4CB1">
      <w:pPr>
        <w:numPr>
          <w:ilvl w:val="0"/>
          <w:numId w:val="2"/>
        </w:numPr>
        <w:contextualSpacing/>
        <w:jc w:val="both"/>
        <w:rPr>
          <w:rFonts w:ascii="Times New Roman" w:hAnsi="Times New Roman" w:cs="Times New Roman"/>
          <w:kern w:val="0"/>
          <w14:ligatures w14:val="none"/>
        </w:rPr>
      </w:pPr>
      <w:r w:rsidRPr="00202FF3">
        <w:rPr>
          <w:rFonts w:ascii="Times New Roman" w:hAnsi="Times New Roman" w:cs="Times New Roman"/>
          <w:spacing w:val="-4"/>
          <w:kern w:val="0"/>
          <w14:ligatures w14:val="none"/>
        </w:rPr>
        <w:lastRenderedPageBreak/>
        <w:t xml:space="preserve">Sporządzenie specyfikacji technicznej wykonania i odbioru robót  (STWiOR) – </w:t>
      </w:r>
      <w:r w:rsidRPr="00F87BAB">
        <w:rPr>
          <w:rFonts w:ascii="Times New Roman" w:hAnsi="Times New Roman" w:cs="Times New Roman"/>
          <w:i/>
          <w:iCs/>
          <w:kern w:val="0"/>
          <w14:ligatures w14:val="none"/>
        </w:rPr>
        <w:t>w ilości 5 egzemplarzy w wersji papierowej oraz jednego egzemplarza w wersji elektronicznej</w:t>
      </w:r>
    </w:p>
    <w:p w14:paraId="6D71E914" w14:textId="2070C841" w:rsidR="001B4CB1" w:rsidRPr="00F87BAB" w:rsidRDefault="001B4CB1" w:rsidP="001B4CB1">
      <w:pPr>
        <w:numPr>
          <w:ilvl w:val="0"/>
          <w:numId w:val="2"/>
        </w:numPr>
        <w:contextualSpacing/>
        <w:jc w:val="both"/>
        <w:rPr>
          <w:rFonts w:ascii="Times New Roman" w:hAnsi="Times New Roman" w:cs="Times New Roman"/>
          <w:kern w:val="0"/>
          <w14:ligatures w14:val="none"/>
        </w:rPr>
      </w:pPr>
      <w:r w:rsidRPr="00F87BAB">
        <w:rPr>
          <w:rFonts w:ascii="Times New Roman" w:hAnsi="Times New Roman" w:cs="Times New Roman"/>
          <w:kern w:val="0"/>
          <w14:ligatures w14:val="none"/>
        </w:rPr>
        <w:t xml:space="preserve">Opracowanie projektu aranżacji wnętrz  wraz z zestawieniem całości projektowanego  wyposażenia </w:t>
      </w:r>
      <w:r w:rsidRPr="00F87BAB">
        <w:rPr>
          <w:rFonts w:ascii="Times New Roman" w:hAnsi="Times New Roman" w:cs="Times New Roman"/>
          <w:i/>
          <w:iCs/>
          <w:kern w:val="0"/>
          <w14:ligatures w14:val="none"/>
        </w:rPr>
        <w:t>w ilości 5 egzemplarzy w wersji papierowej oraz jednego egzemplarza w wersji elektronicznej</w:t>
      </w:r>
      <w:r w:rsidR="00BA39BF">
        <w:rPr>
          <w:rFonts w:ascii="Times New Roman" w:hAnsi="Times New Roman" w:cs="Times New Roman"/>
          <w:i/>
          <w:iCs/>
          <w:kern w:val="0"/>
          <w14:ligatures w14:val="none"/>
        </w:rPr>
        <w:t>.</w:t>
      </w:r>
    </w:p>
    <w:p w14:paraId="46079735" w14:textId="366766ED" w:rsidR="001B4CB1" w:rsidRPr="00F87BAB" w:rsidRDefault="001B4CB1" w:rsidP="001B4CB1">
      <w:pPr>
        <w:numPr>
          <w:ilvl w:val="0"/>
          <w:numId w:val="2"/>
        </w:numPr>
        <w:contextualSpacing/>
        <w:jc w:val="both"/>
        <w:rPr>
          <w:rFonts w:ascii="Times New Roman" w:hAnsi="Times New Roman" w:cs="Times New Roman"/>
          <w:kern w:val="0"/>
          <w14:ligatures w14:val="none"/>
        </w:rPr>
      </w:pPr>
      <w:r w:rsidRPr="00F87BAB">
        <w:rPr>
          <w:rFonts w:ascii="Times New Roman" w:hAnsi="Times New Roman" w:cs="Times New Roman"/>
          <w:kern w:val="0"/>
          <w14:ligatures w14:val="none"/>
        </w:rPr>
        <w:t>Opracowanie</w:t>
      </w:r>
      <w:r w:rsidR="00616289" w:rsidRPr="00F87BAB">
        <w:rPr>
          <w:rFonts w:ascii="Times New Roman" w:hAnsi="Times New Roman" w:cs="Times New Roman"/>
          <w:kern w:val="0"/>
          <w14:ligatures w14:val="none"/>
        </w:rPr>
        <w:t xml:space="preserve"> </w:t>
      </w:r>
      <w:r w:rsidR="003F79EA" w:rsidRPr="00F87BAB">
        <w:rPr>
          <w:rFonts w:ascii="Times New Roman" w:hAnsi="Times New Roman" w:cs="Times New Roman"/>
          <w:kern w:val="0"/>
          <w14:ligatures w14:val="none"/>
        </w:rPr>
        <w:t>aktualizacji</w:t>
      </w:r>
      <w:r w:rsidRPr="00F87BAB">
        <w:rPr>
          <w:rFonts w:ascii="Times New Roman" w:hAnsi="Times New Roman" w:cs="Times New Roman"/>
          <w:kern w:val="0"/>
          <w14:ligatures w14:val="none"/>
        </w:rPr>
        <w:t xml:space="preserve"> instrukcji bezpieczeństwa pożarowego </w:t>
      </w:r>
      <w:r w:rsidRPr="00F87BAB">
        <w:rPr>
          <w:rFonts w:ascii="Times New Roman" w:hAnsi="Times New Roman" w:cs="Times New Roman"/>
          <w:i/>
          <w:iCs/>
          <w:kern w:val="0"/>
          <w14:ligatures w14:val="none"/>
        </w:rPr>
        <w:t xml:space="preserve">w ilości 2 egzemplarzy </w:t>
      </w:r>
      <w:r w:rsidR="00F05EF0">
        <w:rPr>
          <w:rFonts w:ascii="Times New Roman" w:hAnsi="Times New Roman" w:cs="Times New Roman"/>
          <w:i/>
          <w:iCs/>
          <w:kern w:val="0"/>
          <w14:ligatures w14:val="none"/>
        </w:rPr>
        <w:t xml:space="preserve">                      </w:t>
      </w:r>
      <w:r w:rsidRPr="00F87BAB">
        <w:rPr>
          <w:rFonts w:ascii="Times New Roman" w:hAnsi="Times New Roman" w:cs="Times New Roman"/>
          <w:i/>
          <w:iCs/>
          <w:kern w:val="0"/>
          <w14:ligatures w14:val="none"/>
        </w:rPr>
        <w:t>w wersji papierowej oraz jednego egzemplarza w wersji elektronicznej</w:t>
      </w:r>
      <w:r w:rsidRPr="00F87BAB">
        <w:rPr>
          <w:rFonts w:ascii="Times New Roman" w:hAnsi="Times New Roman" w:cs="Times New Roman"/>
          <w:kern w:val="0"/>
          <w14:ligatures w14:val="none"/>
        </w:rPr>
        <w:t xml:space="preserve">. </w:t>
      </w:r>
    </w:p>
    <w:p w14:paraId="2C40984F" w14:textId="12BC981F" w:rsidR="001B4CB1" w:rsidRPr="00F87BAB" w:rsidRDefault="001B4CB1" w:rsidP="001B4CB1">
      <w:pPr>
        <w:numPr>
          <w:ilvl w:val="0"/>
          <w:numId w:val="2"/>
        </w:numPr>
        <w:contextualSpacing/>
        <w:jc w:val="both"/>
        <w:rPr>
          <w:rFonts w:ascii="Times New Roman" w:hAnsi="Times New Roman" w:cs="Times New Roman"/>
          <w:kern w:val="0"/>
          <w14:ligatures w14:val="none"/>
        </w:rPr>
      </w:pPr>
      <w:r w:rsidRPr="00F87BAB">
        <w:rPr>
          <w:rFonts w:ascii="Times New Roman" w:hAnsi="Times New Roman" w:cs="Times New Roman"/>
          <w:kern w:val="0"/>
          <w14:ligatures w14:val="none"/>
        </w:rPr>
        <w:t xml:space="preserve">Uzyskanie w imieniu i na rzecz Zamawiającego na podstawie udzielonego pełnomocnictwa  dokumentu uprawniającego Zamawiającego do rozpoczęcia robót budowlanych. </w:t>
      </w:r>
    </w:p>
    <w:p w14:paraId="451FD030" w14:textId="77777777" w:rsidR="001B4CB1" w:rsidRPr="00F87BAB" w:rsidRDefault="001B4CB1" w:rsidP="001B4CB1">
      <w:pPr>
        <w:numPr>
          <w:ilvl w:val="0"/>
          <w:numId w:val="2"/>
        </w:numPr>
        <w:contextualSpacing/>
        <w:jc w:val="both"/>
        <w:rPr>
          <w:rFonts w:ascii="Times New Roman" w:hAnsi="Times New Roman" w:cs="Times New Roman"/>
          <w:kern w:val="0"/>
          <w14:ligatures w14:val="none"/>
        </w:rPr>
      </w:pPr>
      <w:r w:rsidRPr="00F87BAB">
        <w:rPr>
          <w:rFonts w:ascii="Times New Roman" w:hAnsi="Times New Roman" w:cs="Times New Roman"/>
          <w:kern w:val="0"/>
          <w14:ligatures w14:val="none"/>
        </w:rPr>
        <w:t xml:space="preserve">Opracowanie kosztorysów inwestorskich </w:t>
      </w:r>
      <w:r w:rsidRPr="00F87BAB">
        <w:rPr>
          <w:rFonts w:ascii="Times New Roman" w:hAnsi="Times New Roman" w:cs="Times New Roman"/>
          <w:i/>
          <w:iCs/>
          <w:kern w:val="0"/>
          <w14:ligatures w14:val="none"/>
        </w:rPr>
        <w:t>w ilości 2 egzemplarzy w wersji papierowej,  jednego egzemplarza w wersji elektronicznej oraz w wersji edytowalnej ath.</w:t>
      </w:r>
      <w:r w:rsidRPr="00F87BAB">
        <w:rPr>
          <w:rFonts w:ascii="Times New Roman" w:hAnsi="Times New Roman" w:cs="Times New Roman"/>
          <w:kern w:val="0"/>
          <w14:ligatures w14:val="none"/>
        </w:rPr>
        <w:t xml:space="preserve"> </w:t>
      </w:r>
    </w:p>
    <w:p w14:paraId="708291D5" w14:textId="77777777" w:rsidR="001B4CB1" w:rsidRPr="00F87BAB" w:rsidRDefault="001B4CB1" w:rsidP="001B4CB1">
      <w:pPr>
        <w:numPr>
          <w:ilvl w:val="0"/>
          <w:numId w:val="2"/>
        </w:numPr>
        <w:contextualSpacing/>
        <w:jc w:val="both"/>
        <w:rPr>
          <w:rFonts w:ascii="Times New Roman" w:hAnsi="Times New Roman" w:cs="Times New Roman"/>
          <w:i/>
          <w:iCs/>
          <w:kern w:val="0"/>
          <w14:ligatures w14:val="none"/>
        </w:rPr>
      </w:pPr>
      <w:r w:rsidRPr="00F87BAB">
        <w:rPr>
          <w:rFonts w:ascii="Times New Roman" w:hAnsi="Times New Roman" w:cs="Times New Roman"/>
          <w:kern w:val="0"/>
          <w14:ligatures w14:val="none"/>
        </w:rPr>
        <w:t xml:space="preserve">Opracowanie przedmiarów robót budowlanych  </w:t>
      </w:r>
      <w:r w:rsidRPr="00F87BAB">
        <w:rPr>
          <w:rFonts w:ascii="Times New Roman" w:hAnsi="Times New Roman" w:cs="Times New Roman"/>
          <w:i/>
          <w:iCs/>
          <w:kern w:val="0"/>
          <w14:ligatures w14:val="none"/>
        </w:rPr>
        <w:t>w ilości 2 egzemplarzy w wersji papierowej,  jednego egzemplarza w wersji elektronicznej oraz w wersji edytowalnej ath.</w:t>
      </w:r>
    </w:p>
    <w:p w14:paraId="41B8D967" w14:textId="31B4F0A2" w:rsidR="00FF534E" w:rsidRPr="00F87BAB" w:rsidRDefault="00FF534E" w:rsidP="001B4CB1">
      <w:pPr>
        <w:numPr>
          <w:ilvl w:val="0"/>
          <w:numId w:val="2"/>
        </w:numPr>
        <w:contextualSpacing/>
        <w:jc w:val="both"/>
        <w:rPr>
          <w:rFonts w:ascii="Times New Roman" w:hAnsi="Times New Roman" w:cs="Times New Roman"/>
          <w:kern w:val="0"/>
          <w14:ligatures w14:val="none"/>
        </w:rPr>
      </w:pPr>
      <w:r w:rsidRPr="00F87BAB">
        <w:rPr>
          <w:rFonts w:ascii="Times New Roman" w:hAnsi="Times New Roman" w:cs="Times New Roman"/>
          <w:kern w:val="0"/>
          <w14:ligatures w14:val="none"/>
        </w:rPr>
        <w:t xml:space="preserve">Opracowanie wizualizacji </w:t>
      </w:r>
      <w:r w:rsidR="00202FF3">
        <w:rPr>
          <w:rFonts w:ascii="Times New Roman" w:hAnsi="Times New Roman" w:cs="Times New Roman"/>
          <w:kern w:val="0"/>
          <w14:ligatures w14:val="none"/>
        </w:rPr>
        <w:t>projektowanych robót</w:t>
      </w:r>
      <w:r w:rsidRPr="00F87BAB">
        <w:rPr>
          <w:rFonts w:ascii="Times New Roman" w:hAnsi="Times New Roman" w:cs="Times New Roman"/>
          <w:kern w:val="0"/>
          <w14:ligatures w14:val="none"/>
        </w:rPr>
        <w:t xml:space="preserve"> ze zwróceniem szczególnej uwagi na </w:t>
      </w:r>
      <w:r w:rsidR="00C712E7" w:rsidRPr="00F87BAB">
        <w:rPr>
          <w:rFonts w:ascii="Times New Roman" w:hAnsi="Times New Roman" w:cs="Times New Roman"/>
          <w:kern w:val="0"/>
          <w14:ligatures w14:val="none"/>
        </w:rPr>
        <w:t xml:space="preserve">projektowane dźwigi osobowe i prace na elewacji obiektu </w:t>
      </w:r>
      <w:r w:rsidR="00202FF3">
        <w:rPr>
          <w:rFonts w:ascii="Times New Roman" w:hAnsi="Times New Roman" w:cs="Times New Roman"/>
          <w:kern w:val="0"/>
          <w14:ligatures w14:val="none"/>
        </w:rPr>
        <w:t>oraz</w:t>
      </w:r>
      <w:r w:rsidR="00C712E7" w:rsidRPr="00F87BAB">
        <w:rPr>
          <w:rFonts w:ascii="Times New Roman" w:hAnsi="Times New Roman" w:cs="Times New Roman"/>
          <w:kern w:val="0"/>
          <w14:ligatures w14:val="none"/>
        </w:rPr>
        <w:t xml:space="preserve"> </w:t>
      </w:r>
      <w:r w:rsidR="00202FF3">
        <w:rPr>
          <w:rFonts w:ascii="Times New Roman" w:hAnsi="Times New Roman" w:cs="Times New Roman"/>
          <w:kern w:val="0"/>
          <w14:ligatures w14:val="none"/>
        </w:rPr>
        <w:t xml:space="preserve">prace </w:t>
      </w:r>
      <w:r w:rsidR="00C712E7" w:rsidRPr="00F87BAB">
        <w:rPr>
          <w:rFonts w:ascii="Times New Roman" w:hAnsi="Times New Roman" w:cs="Times New Roman"/>
          <w:kern w:val="0"/>
          <w14:ligatures w14:val="none"/>
        </w:rPr>
        <w:t xml:space="preserve">w zagospodarowaniu terenu. </w:t>
      </w:r>
    </w:p>
    <w:p w14:paraId="3E5EB236" w14:textId="5D982BDE" w:rsidR="00C712E7" w:rsidRPr="00F87BAB" w:rsidRDefault="00C712E7" w:rsidP="001B4CB1">
      <w:pPr>
        <w:numPr>
          <w:ilvl w:val="0"/>
          <w:numId w:val="2"/>
        </w:numPr>
        <w:contextualSpacing/>
        <w:jc w:val="both"/>
        <w:rPr>
          <w:rFonts w:ascii="Times New Roman" w:hAnsi="Times New Roman" w:cs="Times New Roman"/>
          <w:kern w:val="0"/>
          <w14:ligatures w14:val="none"/>
        </w:rPr>
      </w:pPr>
      <w:r w:rsidRPr="00F87BAB">
        <w:rPr>
          <w:rFonts w:ascii="Times New Roman" w:hAnsi="Times New Roman" w:cs="Times New Roman"/>
          <w:kern w:val="0"/>
          <w14:ligatures w14:val="none"/>
        </w:rPr>
        <w:t xml:space="preserve">Opracowanie projektu zieleni. </w:t>
      </w:r>
    </w:p>
    <w:p w14:paraId="5C2194C2" w14:textId="77777777" w:rsidR="001B4CB1" w:rsidRPr="00F87BAB" w:rsidRDefault="001B4CB1" w:rsidP="001B4CB1">
      <w:pPr>
        <w:jc w:val="both"/>
        <w:rPr>
          <w:rFonts w:ascii="Times New Roman" w:hAnsi="Times New Roman" w:cs="Times New Roman"/>
          <w:kern w:val="0"/>
          <w14:ligatures w14:val="none"/>
        </w:rPr>
      </w:pPr>
    </w:p>
    <w:p w14:paraId="0F54C466" w14:textId="6E0EFFB8" w:rsidR="001B4CB1" w:rsidRPr="00202FF3" w:rsidRDefault="001B4CB1" w:rsidP="001B4CB1">
      <w:pPr>
        <w:numPr>
          <w:ilvl w:val="0"/>
          <w:numId w:val="3"/>
        </w:numPr>
        <w:spacing w:after="0" w:line="360" w:lineRule="auto"/>
        <w:ind w:left="284"/>
        <w:contextualSpacing/>
        <w:jc w:val="both"/>
        <w:rPr>
          <w:rFonts w:ascii="Times New Roman" w:hAnsi="Times New Roman" w:cs="Times New Roman"/>
          <w:bCs/>
          <w:spacing w:val="-4"/>
          <w:kern w:val="0"/>
          <w14:ligatures w14:val="none"/>
        </w:rPr>
      </w:pPr>
      <w:r w:rsidRPr="00202FF3">
        <w:rPr>
          <w:rFonts w:ascii="Times New Roman" w:hAnsi="Times New Roman" w:cs="Times New Roman"/>
          <w:bCs/>
          <w:spacing w:val="-4"/>
          <w:kern w:val="0"/>
          <w14:ligatures w14:val="none"/>
        </w:rPr>
        <w:t>Poprzez formę elektroniczną projektu budowlanego należy rozumieć:</w:t>
      </w:r>
    </w:p>
    <w:p w14:paraId="41FF4270" w14:textId="77777777" w:rsidR="001B4CB1" w:rsidRPr="00202FF3" w:rsidRDefault="001B4CB1" w:rsidP="001B4CB1">
      <w:pPr>
        <w:spacing w:after="0" w:line="360" w:lineRule="auto"/>
        <w:ind w:left="284"/>
        <w:contextualSpacing/>
        <w:jc w:val="both"/>
        <w:rPr>
          <w:rFonts w:ascii="Times New Roman" w:hAnsi="Times New Roman" w:cs="Times New Roman"/>
          <w:bCs/>
          <w:spacing w:val="-4"/>
          <w:kern w:val="0"/>
          <w14:ligatures w14:val="none"/>
        </w:rPr>
      </w:pPr>
      <w:r w:rsidRPr="00202FF3">
        <w:rPr>
          <w:rFonts w:ascii="Times New Roman" w:hAnsi="Times New Roman" w:cs="Times New Roman"/>
          <w:bCs/>
          <w:spacing w:val="-4"/>
          <w:kern w:val="0"/>
          <w14:ligatures w14:val="none"/>
        </w:rPr>
        <w:t>- zapisanie plików w formacie dwg lub zamiennym,</w:t>
      </w:r>
    </w:p>
    <w:p w14:paraId="78A4A42B" w14:textId="77777777" w:rsidR="001B4CB1" w:rsidRPr="00202FF3" w:rsidRDefault="001B4CB1" w:rsidP="001B4CB1">
      <w:pPr>
        <w:spacing w:after="0" w:line="360" w:lineRule="auto"/>
        <w:ind w:left="284"/>
        <w:contextualSpacing/>
        <w:jc w:val="both"/>
        <w:rPr>
          <w:rFonts w:ascii="Times New Roman" w:hAnsi="Times New Roman" w:cs="Times New Roman"/>
          <w:bCs/>
          <w:spacing w:val="-4"/>
          <w:kern w:val="0"/>
          <w14:ligatures w14:val="none"/>
        </w:rPr>
      </w:pPr>
      <w:r w:rsidRPr="00202FF3">
        <w:rPr>
          <w:rFonts w:ascii="Times New Roman" w:hAnsi="Times New Roman" w:cs="Times New Roman"/>
          <w:bCs/>
          <w:spacing w:val="-4"/>
          <w:kern w:val="0"/>
          <w14:ligatures w14:val="none"/>
        </w:rPr>
        <w:t>- zeskanowaną opieczętowaną przez Starostwo Powiatowe w Pruszczu Gdańskim wersję dokumentów, stanowiącą załącznik do decyzji o pozwoleniu na budowę.</w:t>
      </w:r>
    </w:p>
    <w:p w14:paraId="5F3AEB86" w14:textId="77777777" w:rsidR="001B4CB1" w:rsidRPr="00202FF3" w:rsidRDefault="001B4CB1" w:rsidP="001B4CB1">
      <w:pPr>
        <w:numPr>
          <w:ilvl w:val="0"/>
          <w:numId w:val="3"/>
        </w:numPr>
        <w:spacing w:after="0" w:line="360" w:lineRule="auto"/>
        <w:ind w:left="284"/>
        <w:contextualSpacing/>
        <w:jc w:val="both"/>
        <w:rPr>
          <w:rFonts w:ascii="Times New Roman" w:hAnsi="Times New Roman" w:cs="Times New Roman"/>
          <w:bCs/>
          <w:spacing w:val="-4"/>
          <w:kern w:val="0"/>
          <w14:ligatures w14:val="none"/>
        </w:rPr>
      </w:pPr>
      <w:r w:rsidRPr="00202FF3">
        <w:rPr>
          <w:rFonts w:ascii="Times New Roman" w:hAnsi="Times New Roman" w:cs="Times New Roman"/>
          <w:bCs/>
          <w:spacing w:val="-4"/>
          <w:kern w:val="0"/>
          <w14:ligatures w14:val="none"/>
        </w:rPr>
        <w:t xml:space="preserve">Poprzez formę elektroniczną projektu technicznego należy rozumieć: </w:t>
      </w:r>
    </w:p>
    <w:p w14:paraId="726A4EB7" w14:textId="77777777" w:rsidR="001B4CB1" w:rsidRPr="00202FF3" w:rsidRDefault="001B4CB1" w:rsidP="001B4CB1">
      <w:pPr>
        <w:spacing w:after="0" w:line="360" w:lineRule="auto"/>
        <w:jc w:val="both"/>
        <w:rPr>
          <w:rFonts w:ascii="Times New Roman" w:hAnsi="Times New Roman" w:cs="Times New Roman"/>
          <w:bCs/>
          <w:spacing w:val="-4"/>
          <w:kern w:val="0"/>
          <w14:ligatures w14:val="none"/>
        </w:rPr>
      </w:pPr>
      <w:r w:rsidRPr="00202FF3">
        <w:rPr>
          <w:rFonts w:ascii="Times New Roman" w:hAnsi="Times New Roman" w:cs="Times New Roman"/>
          <w:bCs/>
          <w:spacing w:val="-4"/>
          <w:kern w:val="0"/>
          <w14:ligatures w14:val="none"/>
        </w:rPr>
        <w:t xml:space="preserve">      - zapisanie plików w formacie dwg lub zamiennym,</w:t>
      </w:r>
    </w:p>
    <w:p w14:paraId="735AB6EB" w14:textId="77777777" w:rsidR="001B4CB1" w:rsidRPr="00202FF3" w:rsidRDefault="001B4CB1" w:rsidP="001B4CB1">
      <w:pPr>
        <w:spacing w:after="0" w:line="360" w:lineRule="auto"/>
        <w:jc w:val="both"/>
        <w:rPr>
          <w:rFonts w:ascii="Times New Roman" w:hAnsi="Times New Roman" w:cs="Times New Roman"/>
          <w:bCs/>
          <w:spacing w:val="-4"/>
          <w:kern w:val="0"/>
          <w14:ligatures w14:val="none"/>
        </w:rPr>
      </w:pPr>
      <w:r w:rsidRPr="00202FF3">
        <w:rPr>
          <w:rFonts w:ascii="Times New Roman" w:hAnsi="Times New Roman" w:cs="Times New Roman"/>
          <w:bCs/>
          <w:spacing w:val="-4"/>
          <w:kern w:val="0"/>
          <w14:ligatures w14:val="none"/>
        </w:rPr>
        <w:t xml:space="preserve">      - zeskanowaną ostateczną wersję  dokumentów (z podpisami i pieczątkami).</w:t>
      </w:r>
    </w:p>
    <w:p w14:paraId="7A2839B2" w14:textId="77777777" w:rsidR="001B4CB1" w:rsidRPr="00202FF3" w:rsidRDefault="001B4CB1" w:rsidP="001B4CB1">
      <w:pPr>
        <w:numPr>
          <w:ilvl w:val="0"/>
          <w:numId w:val="3"/>
        </w:numPr>
        <w:spacing w:after="0" w:line="360" w:lineRule="auto"/>
        <w:ind w:left="284"/>
        <w:contextualSpacing/>
        <w:jc w:val="both"/>
        <w:rPr>
          <w:rFonts w:ascii="Times New Roman" w:hAnsi="Times New Roman" w:cs="Times New Roman"/>
          <w:bCs/>
          <w:spacing w:val="-4"/>
          <w:kern w:val="0"/>
          <w14:ligatures w14:val="none"/>
        </w:rPr>
      </w:pPr>
      <w:r w:rsidRPr="00202FF3">
        <w:rPr>
          <w:rFonts w:ascii="Times New Roman" w:hAnsi="Times New Roman" w:cs="Times New Roman"/>
          <w:bCs/>
          <w:spacing w:val="-4"/>
          <w:kern w:val="0"/>
          <w14:ligatures w14:val="none"/>
        </w:rPr>
        <w:t>Poprzez formę elektroniczną projektu wykonawczego należy rozumieć:</w:t>
      </w:r>
    </w:p>
    <w:p w14:paraId="743A6A41" w14:textId="77777777" w:rsidR="001B4CB1" w:rsidRPr="00202FF3" w:rsidRDefault="001B4CB1" w:rsidP="001B4CB1">
      <w:pPr>
        <w:spacing w:after="0" w:line="360" w:lineRule="auto"/>
        <w:ind w:left="284"/>
        <w:contextualSpacing/>
        <w:jc w:val="both"/>
        <w:rPr>
          <w:rFonts w:ascii="Times New Roman" w:hAnsi="Times New Roman" w:cs="Times New Roman"/>
          <w:bCs/>
          <w:spacing w:val="-4"/>
          <w:kern w:val="0"/>
          <w14:ligatures w14:val="none"/>
        </w:rPr>
      </w:pPr>
      <w:r w:rsidRPr="00202FF3">
        <w:rPr>
          <w:rFonts w:ascii="Times New Roman" w:hAnsi="Times New Roman" w:cs="Times New Roman"/>
          <w:bCs/>
          <w:spacing w:val="-4"/>
          <w:kern w:val="0"/>
          <w14:ligatures w14:val="none"/>
        </w:rPr>
        <w:t>- zapisanie plików w formacie dwg lub zamiennym,</w:t>
      </w:r>
    </w:p>
    <w:p w14:paraId="000B44EA" w14:textId="77777777" w:rsidR="001B4CB1" w:rsidRPr="00202FF3" w:rsidRDefault="001B4CB1" w:rsidP="001B4CB1">
      <w:pPr>
        <w:spacing w:after="0" w:line="360" w:lineRule="auto"/>
        <w:ind w:left="284"/>
        <w:contextualSpacing/>
        <w:jc w:val="both"/>
        <w:rPr>
          <w:rFonts w:ascii="Times New Roman" w:hAnsi="Times New Roman" w:cs="Times New Roman"/>
          <w:bCs/>
          <w:spacing w:val="-4"/>
          <w:kern w:val="0"/>
          <w14:ligatures w14:val="none"/>
        </w:rPr>
      </w:pPr>
      <w:r w:rsidRPr="00202FF3">
        <w:rPr>
          <w:rFonts w:ascii="Times New Roman" w:hAnsi="Times New Roman" w:cs="Times New Roman"/>
          <w:bCs/>
          <w:spacing w:val="-4"/>
          <w:kern w:val="0"/>
          <w14:ligatures w14:val="none"/>
        </w:rPr>
        <w:t>- zeskanowaną ostateczną wersję  dokumentów (z podpisami i pieczątkami).</w:t>
      </w:r>
    </w:p>
    <w:p w14:paraId="4B5F7DE1" w14:textId="77777777" w:rsidR="001B4CB1" w:rsidRPr="00202FF3" w:rsidRDefault="001B4CB1" w:rsidP="001B4CB1">
      <w:pPr>
        <w:numPr>
          <w:ilvl w:val="0"/>
          <w:numId w:val="3"/>
        </w:numPr>
        <w:spacing w:after="0" w:line="360" w:lineRule="auto"/>
        <w:ind w:left="284"/>
        <w:contextualSpacing/>
        <w:jc w:val="both"/>
        <w:rPr>
          <w:rFonts w:ascii="Times New Roman" w:hAnsi="Times New Roman" w:cs="Times New Roman"/>
          <w:bCs/>
          <w:spacing w:val="-4"/>
          <w:kern w:val="0"/>
          <w14:ligatures w14:val="none"/>
        </w:rPr>
      </w:pPr>
      <w:r w:rsidRPr="00202FF3">
        <w:rPr>
          <w:rFonts w:ascii="Times New Roman" w:hAnsi="Times New Roman" w:cs="Times New Roman"/>
          <w:bCs/>
          <w:spacing w:val="-4"/>
          <w:kern w:val="0"/>
          <w14:ligatures w14:val="none"/>
        </w:rPr>
        <w:t>Poprzez formę elektroniczną STWiOR należy rozumieć: zeskanowaną ostateczną wersję dokumentów  (z podpisami i pieczątkami).</w:t>
      </w:r>
    </w:p>
    <w:p w14:paraId="296CF569" w14:textId="77777777" w:rsidR="001B4CB1" w:rsidRPr="00202FF3" w:rsidRDefault="001B4CB1" w:rsidP="001B4CB1">
      <w:pPr>
        <w:numPr>
          <w:ilvl w:val="0"/>
          <w:numId w:val="3"/>
        </w:numPr>
        <w:spacing w:after="0" w:line="360" w:lineRule="auto"/>
        <w:ind w:left="284"/>
        <w:contextualSpacing/>
        <w:jc w:val="both"/>
        <w:rPr>
          <w:rFonts w:ascii="Times New Roman" w:hAnsi="Times New Roman" w:cs="Times New Roman"/>
          <w:bCs/>
          <w:spacing w:val="-4"/>
          <w:kern w:val="0"/>
          <w14:ligatures w14:val="none"/>
        </w:rPr>
      </w:pPr>
      <w:r w:rsidRPr="00202FF3">
        <w:rPr>
          <w:rFonts w:ascii="Times New Roman" w:hAnsi="Times New Roman" w:cs="Times New Roman"/>
          <w:bCs/>
          <w:spacing w:val="-4"/>
          <w:kern w:val="0"/>
          <w14:ligatures w14:val="none"/>
        </w:rPr>
        <w:t>Poprzez formę elektroniczną przedmiarów i kosztorysu inwestorskiego należy rozumieć:</w:t>
      </w:r>
    </w:p>
    <w:p w14:paraId="540F87FF" w14:textId="77777777" w:rsidR="001B4CB1" w:rsidRPr="00202FF3" w:rsidRDefault="001B4CB1" w:rsidP="001B4CB1">
      <w:pPr>
        <w:spacing w:after="0" w:line="360" w:lineRule="auto"/>
        <w:ind w:left="284"/>
        <w:contextualSpacing/>
        <w:jc w:val="both"/>
        <w:rPr>
          <w:rFonts w:ascii="Times New Roman" w:hAnsi="Times New Roman" w:cs="Times New Roman"/>
          <w:bCs/>
          <w:spacing w:val="-4"/>
          <w:kern w:val="0"/>
          <w14:ligatures w14:val="none"/>
        </w:rPr>
      </w:pPr>
      <w:r w:rsidRPr="00202FF3">
        <w:rPr>
          <w:rFonts w:ascii="Times New Roman" w:hAnsi="Times New Roman" w:cs="Times New Roman"/>
          <w:bCs/>
          <w:spacing w:val="-4"/>
          <w:kern w:val="0"/>
          <w14:ligatures w14:val="none"/>
        </w:rPr>
        <w:t xml:space="preserve">-  zapisanie plików w formacie ath </w:t>
      </w:r>
    </w:p>
    <w:p w14:paraId="72E12D15" w14:textId="77777777" w:rsidR="001B4CB1" w:rsidRPr="00202FF3" w:rsidRDefault="001B4CB1" w:rsidP="001B4CB1">
      <w:pPr>
        <w:spacing w:after="0" w:line="360" w:lineRule="auto"/>
        <w:ind w:left="284"/>
        <w:contextualSpacing/>
        <w:jc w:val="both"/>
        <w:rPr>
          <w:rFonts w:ascii="Times New Roman" w:hAnsi="Times New Roman" w:cs="Times New Roman"/>
          <w:bCs/>
          <w:spacing w:val="-4"/>
          <w:kern w:val="0"/>
          <w14:ligatures w14:val="none"/>
        </w:rPr>
      </w:pPr>
      <w:r w:rsidRPr="00202FF3">
        <w:rPr>
          <w:rFonts w:ascii="Times New Roman" w:hAnsi="Times New Roman" w:cs="Times New Roman"/>
          <w:bCs/>
          <w:spacing w:val="-4"/>
          <w:kern w:val="0"/>
          <w14:ligatures w14:val="none"/>
        </w:rPr>
        <w:t>-  zeskanowaną ostateczną wersję dokumentów (z podpisami i pieczątkami)</w:t>
      </w:r>
    </w:p>
    <w:p w14:paraId="438B6A9A" w14:textId="061382AF" w:rsidR="001B4CB1" w:rsidRPr="00202FF3" w:rsidRDefault="001B4CB1" w:rsidP="001B4CB1">
      <w:pPr>
        <w:numPr>
          <w:ilvl w:val="0"/>
          <w:numId w:val="3"/>
        </w:numPr>
        <w:spacing w:after="0" w:line="360" w:lineRule="auto"/>
        <w:contextualSpacing/>
        <w:jc w:val="both"/>
        <w:rPr>
          <w:rFonts w:ascii="Times New Roman" w:hAnsi="Times New Roman" w:cs="Times New Roman"/>
          <w:bCs/>
          <w:spacing w:val="-4"/>
          <w:kern w:val="0"/>
          <w14:ligatures w14:val="none"/>
        </w:rPr>
      </w:pPr>
      <w:r w:rsidRPr="00202FF3">
        <w:rPr>
          <w:rFonts w:ascii="Times New Roman" w:hAnsi="Times New Roman" w:cs="Times New Roman"/>
          <w:bCs/>
          <w:spacing w:val="-4"/>
          <w:kern w:val="0"/>
          <w14:ligatures w14:val="none"/>
        </w:rPr>
        <w:t>Poprzez formę elektroniczną audytu energetycznego</w:t>
      </w:r>
      <w:r w:rsidR="00647B00" w:rsidRPr="00202FF3">
        <w:rPr>
          <w:rFonts w:ascii="Times New Roman" w:hAnsi="Times New Roman" w:cs="Times New Roman"/>
          <w:bCs/>
          <w:spacing w:val="-4"/>
          <w:kern w:val="0"/>
          <w14:ligatures w14:val="none"/>
        </w:rPr>
        <w:t>, instrukcji bezpieczeństwa pożarowego, inwentaryzacji budowlanej</w:t>
      </w:r>
      <w:r w:rsidR="004D14BB" w:rsidRPr="00202FF3">
        <w:rPr>
          <w:rFonts w:ascii="Times New Roman" w:hAnsi="Times New Roman" w:cs="Times New Roman"/>
          <w:bCs/>
          <w:spacing w:val="-4"/>
          <w:kern w:val="0"/>
          <w14:ligatures w14:val="none"/>
        </w:rPr>
        <w:t>, oceny stanu technicznego</w:t>
      </w:r>
      <w:r w:rsidR="00C712E7" w:rsidRPr="00202FF3">
        <w:rPr>
          <w:rFonts w:ascii="Times New Roman" w:hAnsi="Times New Roman" w:cs="Times New Roman"/>
          <w:bCs/>
          <w:spacing w:val="-4"/>
          <w:kern w:val="0"/>
          <w14:ligatures w14:val="none"/>
        </w:rPr>
        <w:t xml:space="preserve">, projektu zieleni </w:t>
      </w:r>
      <w:r w:rsidRPr="00202FF3">
        <w:rPr>
          <w:rFonts w:ascii="Times New Roman" w:hAnsi="Times New Roman" w:cs="Times New Roman"/>
          <w:bCs/>
          <w:spacing w:val="-4"/>
          <w:kern w:val="0"/>
          <w14:ligatures w14:val="none"/>
        </w:rPr>
        <w:t xml:space="preserve">należy rozumieć </w:t>
      </w:r>
    </w:p>
    <w:p w14:paraId="5685660B" w14:textId="43585FC1" w:rsidR="001B4CB1" w:rsidRPr="00202FF3" w:rsidRDefault="001B4CB1" w:rsidP="001B4CB1">
      <w:pPr>
        <w:spacing w:after="0" w:line="360" w:lineRule="auto"/>
        <w:ind w:left="360"/>
        <w:contextualSpacing/>
        <w:jc w:val="both"/>
        <w:rPr>
          <w:rFonts w:ascii="Times New Roman" w:hAnsi="Times New Roman" w:cs="Times New Roman"/>
          <w:bCs/>
          <w:spacing w:val="-4"/>
          <w:kern w:val="0"/>
          <w14:ligatures w14:val="none"/>
        </w:rPr>
      </w:pPr>
      <w:r w:rsidRPr="00202FF3">
        <w:rPr>
          <w:rFonts w:ascii="Times New Roman" w:hAnsi="Times New Roman" w:cs="Times New Roman"/>
          <w:bCs/>
          <w:spacing w:val="-4"/>
          <w:kern w:val="0"/>
          <w14:ligatures w14:val="none"/>
        </w:rPr>
        <w:t>- zeskanowaną ostateczną wersję  dokumentów (z podpisami i pieczątkami).</w:t>
      </w:r>
    </w:p>
    <w:p w14:paraId="5AADEC1B" w14:textId="77777777" w:rsidR="001B4CB1" w:rsidRPr="00202FF3" w:rsidRDefault="001B4CB1" w:rsidP="0042194D">
      <w:pPr>
        <w:jc w:val="both"/>
      </w:pPr>
    </w:p>
    <w:p w14:paraId="18205707" w14:textId="77777777" w:rsidR="003E3C6A" w:rsidRPr="00202FF3" w:rsidRDefault="003E3C6A" w:rsidP="003E3C6A">
      <w:pPr>
        <w:pStyle w:val="Akapitzlist"/>
        <w:numPr>
          <w:ilvl w:val="0"/>
          <w:numId w:val="4"/>
        </w:numPr>
        <w:spacing w:line="360" w:lineRule="auto"/>
        <w:jc w:val="both"/>
        <w:rPr>
          <w:rFonts w:ascii="Times New Roman" w:hAnsi="Times New Roman" w:cs="Times New Roman"/>
          <w:b/>
          <w:bCs/>
          <w:u w:val="single"/>
        </w:rPr>
      </w:pPr>
      <w:r w:rsidRPr="00202FF3">
        <w:rPr>
          <w:rFonts w:ascii="Times New Roman" w:hAnsi="Times New Roman" w:cs="Times New Roman"/>
          <w:b/>
          <w:bCs/>
          <w:u w:val="single"/>
        </w:rPr>
        <w:t xml:space="preserve">Obowiązki wykonawcy niewiążące się z dodatkowym wynagrodzeniem </w:t>
      </w:r>
    </w:p>
    <w:p w14:paraId="1A29BB73" w14:textId="178CEAA1" w:rsidR="00846A0A" w:rsidRPr="00202FF3" w:rsidRDefault="003E3C6A" w:rsidP="00846A0A">
      <w:pPr>
        <w:pStyle w:val="Akapitzlist"/>
        <w:numPr>
          <w:ilvl w:val="0"/>
          <w:numId w:val="5"/>
        </w:numPr>
        <w:spacing w:line="360" w:lineRule="auto"/>
        <w:jc w:val="both"/>
        <w:rPr>
          <w:rFonts w:ascii="Times New Roman" w:hAnsi="Times New Roman" w:cs="Times New Roman"/>
        </w:rPr>
      </w:pPr>
      <w:r w:rsidRPr="00202FF3">
        <w:rPr>
          <w:rFonts w:ascii="Times New Roman" w:hAnsi="Times New Roman" w:cs="Times New Roman"/>
        </w:rPr>
        <w:t xml:space="preserve">Zapoznanie się dokumentami będącymi w posiadaniu Zamawiającego przed rozpoczęciem prac projektowych. </w:t>
      </w:r>
    </w:p>
    <w:p w14:paraId="33990716" w14:textId="696E2878" w:rsidR="003E3C6A" w:rsidRPr="00202FF3" w:rsidRDefault="003E3C6A" w:rsidP="003E3C6A">
      <w:pPr>
        <w:pStyle w:val="Akapitzlist"/>
        <w:numPr>
          <w:ilvl w:val="0"/>
          <w:numId w:val="5"/>
        </w:numPr>
        <w:spacing w:line="360" w:lineRule="auto"/>
        <w:jc w:val="both"/>
        <w:rPr>
          <w:rFonts w:ascii="Times New Roman" w:hAnsi="Times New Roman" w:cs="Times New Roman"/>
        </w:rPr>
      </w:pPr>
      <w:r w:rsidRPr="00202FF3">
        <w:rPr>
          <w:rFonts w:ascii="Times New Roman" w:hAnsi="Times New Roman" w:cs="Times New Roman"/>
        </w:rPr>
        <w:lastRenderedPageBreak/>
        <w:t>Sprawdzenie  w terenie warunków wykonania zamówienia.</w:t>
      </w:r>
      <w:r w:rsidR="00331DBA">
        <w:rPr>
          <w:rFonts w:ascii="Times New Roman" w:hAnsi="Times New Roman" w:cs="Times New Roman"/>
        </w:rPr>
        <w:t xml:space="preserve"> </w:t>
      </w:r>
      <w:r w:rsidR="004D14BB" w:rsidRPr="00202FF3">
        <w:rPr>
          <w:rFonts w:ascii="Times New Roman" w:hAnsi="Times New Roman" w:cs="Times New Roman"/>
        </w:rPr>
        <w:t xml:space="preserve">Wykonanie wszelkich niezbędnych odkrywek, </w:t>
      </w:r>
      <w:r w:rsidR="0014418B" w:rsidRPr="00202FF3">
        <w:rPr>
          <w:rFonts w:ascii="Times New Roman" w:hAnsi="Times New Roman" w:cs="Times New Roman"/>
        </w:rPr>
        <w:t xml:space="preserve">pomiarów, </w:t>
      </w:r>
      <w:r w:rsidR="004D14BB" w:rsidRPr="00202FF3">
        <w:rPr>
          <w:rFonts w:ascii="Times New Roman" w:hAnsi="Times New Roman" w:cs="Times New Roman"/>
        </w:rPr>
        <w:t>badań i sprawdzeń</w:t>
      </w:r>
      <w:r w:rsidR="004E0A75">
        <w:rPr>
          <w:rFonts w:ascii="Times New Roman" w:hAnsi="Times New Roman" w:cs="Times New Roman"/>
        </w:rPr>
        <w:t>.</w:t>
      </w:r>
      <w:r w:rsidR="004D14BB" w:rsidRPr="00202FF3">
        <w:rPr>
          <w:rFonts w:ascii="Times New Roman" w:hAnsi="Times New Roman" w:cs="Times New Roman"/>
        </w:rPr>
        <w:t xml:space="preserve"> </w:t>
      </w:r>
      <w:r w:rsidRPr="00202FF3">
        <w:rPr>
          <w:rFonts w:ascii="Times New Roman" w:hAnsi="Times New Roman" w:cs="Times New Roman"/>
        </w:rPr>
        <w:t xml:space="preserve">  </w:t>
      </w:r>
    </w:p>
    <w:p w14:paraId="2AD1D639" w14:textId="55FC4BCB" w:rsidR="00064432" w:rsidRPr="00202FF3" w:rsidRDefault="00064432" w:rsidP="003E3C6A">
      <w:pPr>
        <w:pStyle w:val="Akapitzlist"/>
        <w:numPr>
          <w:ilvl w:val="0"/>
          <w:numId w:val="5"/>
        </w:numPr>
        <w:spacing w:line="360" w:lineRule="auto"/>
        <w:jc w:val="both"/>
        <w:rPr>
          <w:rFonts w:ascii="Times New Roman" w:hAnsi="Times New Roman" w:cs="Times New Roman"/>
        </w:rPr>
      </w:pPr>
      <w:r w:rsidRPr="00202FF3">
        <w:rPr>
          <w:rFonts w:ascii="Times New Roman" w:hAnsi="Times New Roman" w:cs="Times New Roman"/>
        </w:rPr>
        <w:t xml:space="preserve">Weryfikacja wydajności hydrantów zapewniających zabezpieczenie obiektu na cele p.poż. </w:t>
      </w:r>
    </w:p>
    <w:p w14:paraId="10B19C61" w14:textId="42136C92" w:rsidR="003E3C6A" w:rsidRPr="00202FF3" w:rsidRDefault="003E3C6A" w:rsidP="003E3C6A">
      <w:pPr>
        <w:pStyle w:val="Akapitzlist"/>
        <w:numPr>
          <w:ilvl w:val="0"/>
          <w:numId w:val="5"/>
        </w:numPr>
        <w:spacing w:line="360" w:lineRule="auto"/>
        <w:jc w:val="both"/>
        <w:rPr>
          <w:rFonts w:ascii="Times New Roman" w:hAnsi="Times New Roman" w:cs="Times New Roman"/>
        </w:rPr>
      </w:pPr>
      <w:r w:rsidRPr="00202FF3">
        <w:rPr>
          <w:rFonts w:ascii="Times New Roman" w:hAnsi="Times New Roman" w:cs="Times New Roman"/>
        </w:rPr>
        <w:t>Konsultacje z Zamawiającym na każdym etapie projektowania dokumentacji dotyczące istotnych elementów mających wpływ na późniejsze koszty realizacji inwestycji.</w:t>
      </w:r>
    </w:p>
    <w:p w14:paraId="08C8F05C" w14:textId="77777777" w:rsidR="003E3C6A" w:rsidRPr="00202FF3" w:rsidRDefault="003E3C6A" w:rsidP="003E3C6A">
      <w:pPr>
        <w:pStyle w:val="Akapitzlist"/>
        <w:numPr>
          <w:ilvl w:val="0"/>
          <w:numId w:val="5"/>
        </w:numPr>
        <w:spacing w:line="360" w:lineRule="auto"/>
        <w:jc w:val="both"/>
        <w:rPr>
          <w:rFonts w:ascii="Times New Roman" w:hAnsi="Times New Roman" w:cs="Times New Roman"/>
        </w:rPr>
      </w:pPr>
      <w:r w:rsidRPr="00202FF3">
        <w:rPr>
          <w:rFonts w:ascii="Times New Roman" w:hAnsi="Times New Roman" w:cs="Times New Roman"/>
        </w:rPr>
        <w:t>Przeprojektowanie wszelkiej infrastruktury technicznej (uzbrojenie terenu) itp. jeżeli w wyniku uzgodnień zajdzie taka konieczność.</w:t>
      </w:r>
    </w:p>
    <w:p w14:paraId="1FB9B8F7" w14:textId="7E84B07B" w:rsidR="003E3C6A" w:rsidRPr="00202FF3" w:rsidRDefault="003E3C6A" w:rsidP="003E3C6A">
      <w:pPr>
        <w:pStyle w:val="Akapitzlist"/>
        <w:numPr>
          <w:ilvl w:val="0"/>
          <w:numId w:val="5"/>
        </w:numPr>
        <w:spacing w:line="360" w:lineRule="auto"/>
        <w:jc w:val="both"/>
        <w:rPr>
          <w:rFonts w:ascii="Times New Roman" w:hAnsi="Times New Roman" w:cs="Times New Roman"/>
        </w:rPr>
      </w:pPr>
      <w:r w:rsidRPr="00202FF3">
        <w:rPr>
          <w:rFonts w:ascii="Times New Roman" w:hAnsi="Times New Roman" w:cs="Times New Roman"/>
        </w:rPr>
        <w:t>Uczestniczenie w spotkaniach koordynacyjnych dotyczących realizowanego opracowania                     w siedzibie Zamawiającego, w terenie  lub on-line w zależności od potrzeb.</w:t>
      </w:r>
    </w:p>
    <w:p w14:paraId="32F99068" w14:textId="77777777" w:rsidR="003E3C6A" w:rsidRPr="00202FF3" w:rsidRDefault="003E3C6A" w:rsidP="003E3C6A">
      <w:pPr>
        <w:pStyle w:val="Akapitzlist"/>
        <w:numPr>
          <w:ilvl w:val="0"/>
          <w:numId w:val="5"/>
        </w:numPr>
        <w:spacing w:line="360" w:lineRule="auto"/>
        <w:jc w:val="both"/>
        <w:rPr>
          <w:rFonts w:ascii="Times New Roman" w:hAnsi="Times New Roman" w:cs="Times New Roman"/>
        </w:rPr>
      </w:pPr>
      <w:r w:rsidRPr="00202FF3">
        <w:rPr>
          <w:rFonts w:ascii="Times New Roman" w:hAnsi="Times New Roman" w:cs="Times New Roman"/>
        </w:rPr>
        <w:t>Udzielanie odpowiedzi na pytania związane z dokumentacją projektową składane w trakcie trwania procedury na wyłonienie wykonawcy robót budowlanych w terminie wyznaczonym przez Zamawiającego, nie dłuższym niż 3 dni od dnia przekazania pytania Wykonawcy.</w:t>
      </w:r>
    </w:p>
    <w:p w14:paraId="2B25B3DC" w14:textId="12EAF637" w:rsidR="003E3C6A" w:rsidRPr="00202FF3" w:rsidRDefault="00404BC6" w:rsidP="003E3C6A">
      <w:pPr>
        <w:pStyle w:val="Akapitzlist"/>
        <w:numPr>
          <w:ilvl w:val="0"/>
          <w:numId w:val="5"/>
        </w:numPr>
        <w:spacing w:line="360" w:lineRule="auto"/>
        <w:jc w:val="both"/>
        <w:rPr>
          <w:rFonts w:ascii="Times New Roman" w:hAnsi="Times New Roman" w:cs="Times New Roman"/>
        </w:rPr>
      </w:pPr>
      <w:r w:rsidRPr="00202FF3">
        <w:rPr>
          <w:rFonts w:ascii="Times New Roman" w:hAnsi="Times New Roman" w:cs="Times New Roman"/>
        </w:rPr>
        <w:t>Dwukrotne</w:t>
      </w:r>
      <w:r w:rsidR="003E3C6A" w:rsidRPr="00202FF3">
        <w:rPr>
          <w:rFonts w:ascii="Times New Roman" w:hAnsi="Times New Roman" w:cs="Times New Roman"/>
        </w:rPr>
        <w:t xml:space="preserve">  zaktualizowani</w:t>
      </w:r>
      <w:r w:rsidRPr="00202FF3">
        <w:rPr>
          <w:rFonts w:ascii="Times New Roman" w:hAnsi="Times New Roman" w:cs="Times New Roman"/>
        </w:rPr>
        <w:t>e</w:t>
      </w:r>
      <w:r w:rsidR="00B73BBF" w:rsidRPr="00202FF3">
        <w:rPr>
          <w:rFonts w:ascii="Times New Roman" w:hAnsi="Times New Roman" w:cs="Times New Roman"/>
        </w:rPr>
        <w:t xml:space="preserve"> </w:t>
      </w:r>
      <w:r w:rsidR="003E3C6A" w:rsidRPr="00202FF3">
        <w:rPr>
          <w:rFonts w:ascii="Times New Roman" w:hAnsi="Times New Roman" w:cs="Times New Roman"/>
        </w:rPr>
        <w:t>kosztorysów inwestorskich</w:t>
      </w:r>
      <w:r w:rsidR="00EE0D76" w:rsidRPr="00202FF3">
        <w:rPr>
          <w:rFonts w:ascii="Times New Roman" w:hAnsi="Times New Roman" w:cs="Times New Roman"/>
        </w:rPr>
        <w:t xml:space="preserve"> oraz do ich podziału na części</w:t>
      </w:r>
      <w:r w:rsidR="003E3C6A" w:rsidRPr="00202FF3">
        <w:rPr>
          <w:rFonts w:ascii="Times New Roman" w:hAnsi="Times New Roman" w:cs="Times New Roman"/>
        </w:rPr>
        <w:t>, jeżeli żądanie takie Zamawiający zgłosi w terminie dwóch lat,</w:t>
      </w:r>
      <w:r w:rsidR="00B73BBF" w:rsidRPr="00202FF3">
        <w:rPr>
          <w:rFonts w:ascii="Times New Roman" w:hAnsi="Times New Roman" w:cs="Times New Roman"/>
        </w:rPr>
        <w:t xml:space="preserve"> </w:t>
      </w:r>
      <w:r w:rsidR="003E3C6A" w:rsidRPr="00202FF3">
        <w:rPr>
          <w:rFonts w:ascii="Times New Roman" w:hAnsi="Times New Roman" w:cs="Times New Roman"/>
        </w:rPr>
        <w:t>licząc od daty sporządzenia protokołu odbioru końcowego</w:t>
      </w:r>
      <w:r w:rsidR="00EE0D76" w:rsidRPr="00202FF3">
        <w:rPr>
          <w:rFonts w:ascii="Times New Roman" w:hAnsi="Times New Roman" w:cs="Times New Roman"/>
        </w:rPr>
        <w:t>.</w:t>
      </w:r>
    </w:p>
    <w:p w14:paraId="0C3F8923" w14:textId="0A966686" w:rsidR="00C7786E" w:rsidRPr="00202FF3" w:rsidRDefault="00404BC6" w:rsidP="00404BC6">
      <w:pPr>
        <w:pStyle w:val="Akapitzlist"/>
        <w:numPr>
          <w:ilvl w:val="0"/>
          <w:numId w:val="5"/>
        </w:numPr>
        <w:spacing w:line="360" w:lineRule="auto"/>
        <w:jc w:val="both"/>
        <w:rPr>
          <w:rFonts w:ascii="Times New Roman" w:hAnsi="Times New Roman" w:cs="Times New Roman"/>
        </w:rPr>
      </w:pPr>
      <w:r w:rsidRPr="00202FF3">
        <w:rPr>
          <w:rFonts w:ascii="Times New Roman" w:hAnsi="Times New Roman" w:cs="Times New Roman"/>
        </w:rPr>
        <w:t>U</w:t>
      </w:r>
      <w:r w:rsidR="00C7786E" w:rsidRPr="00202FF3">
        <w:rPr>
          <w:rFonts w:ascii="Times New Roman" w:hAnsi="Times New Roman" w:cs="Times New Roman"/>
        </w:rPr>
        <w:t xml:space="preserve">zyskania odstępstwa od przepisów techniczno – budowlanych, o którym mowa w art. </w:t>
      </w:r>
      <w:r w:rsidRPr="00202FF3">
        <w:rPr>
          <w:rFonts w:ascii="Times New Roman" w:hAnsi="Times New Roman" w:cs="Times New Roman"/>
        </w:rPr>
        <w:t xml:space="preserve">9 ustawy Prawo budowlane – jeśli w trakcie prac projektowych zajdzie taka konieczność. </w:t>
      </w:r>
    </w:p>
    <w:p w14:paraId="6EE75B90" w14:textId="2151CD77" w:rsidR="00404BC6" w:rsidRPr="00202FF3" w:rsidRDefault="00404BC6" w:rsidP="00404BC6">
      <w:pPr>
        <w:pStyle w:val="Akapitzlist"/>
        <w:numPr>
          <w:ilvl w:val="0"/>
          <w:numId w:val="5"/>
        </w:numPr>
        <w:spacing w:line="360" w:lineRule="auto"/>
        <w:jc w:val="both"/>
        <w:rPr>
          <w:rFonts w:ascii="Times New Roman" w:hAnsi="Times New Roman" w:cs="Times New Roman"/>
        </w:rPr>
      </w:pPr>
      <w:r w:rsidRPr="00202FF3">
        <w:rPr>
          <w:rFonts w:ascii="Times New Roman" w:hAnsi="Times New Roman" w:cs="Times New Roman"/>
        </w:rPr>
        <w:t>Uzyskanie stanowiska Państ</w:t>
      </w:r>
      <w:r w:rsidR="003B4CDA" w:rsidRPr="00202FF3">
        <w:rPr>
          <w:rFonts w:ascii="Times New Roman" w:hAnsi="Times New Roman" w:cs="Times New Roman"/>
        </w:rPr>
        <w:t xml:space="preserve">wowej Inspekcji Pracy dla opracowanego projektu – jeśli zajdzie taka konieczność. </w:t>
      </w:r>
    </w:p>
    <w:p w14:paraId="7CD57392" w14:textId="2474759C" w:rsidR="005B623C" w:rsidRDefault="00AE5A1A" w:rsidP="005B623C">
      <w:pPr>
        <w:pStyle w:val="Akapitzlist"/>
        <w:numPr>
          <w:ilvl w:val="0"/>
          <w:numId w:val="5"/>
        </w:numPr>
        <w:spacing w:line="360" w:lineRule="auto"/>
        <w:jc w:val="both"/>
        <w:rPr>
          <w:rFonts w:ascii="Times New Roman" w:hAnsi="Times New Roman" w:cs="Times New Roman"/>
        </w:rPr>
      </w:pPr>
      <w:r w:rsidRPr="00202FF3">
        <w:rPr>
          <w:rFonts w:ascii="Times New Roman" w:hAnsi="Times New Roman" w:cs="Times New Roman"/>
        </w:rPr>
        <w:t>Uzyskania dokumentów niezbędnych do złożenia</w:t>
      </w:r>
      <w:r w:rsidR="006D1845" w:rsidRPr="00202FF3">
        <w:rPr>
          <w:rFonts w:ascii="Times New Roman" w:hAnsi="Times New Roman" w:cs="Times New Roman"/>
        </w:rPr>
        <w:t>,</w:t>
      </w:r>
      <w:r w:rsidR="00331DBA">
        <w:rPr>
          <w:rFonts w:ascii="Times New Roman" w:hAnsi="Times New Roman" w:cs="Times New Roman"/>
        </w:rPr>
        <w:t xml:space="preserve"> </w:t>
      </w:r>
      <w:r w:rsidRPr="00202FF3">
        <w:rPr>
          <w:rFonts w:ascii="Times New Roman" w:hAnsi="Times New Roman" w:cs="Times New Roman"/>
        </w:rPr>
        <w:t>przez Zamawiającego</w:t>
      </w:r>
      <w:r w:rsidR="006D1845" w:rsidRPr="00202FF3">
        <w:rPr>
          <w:rFonts w:ascii="Times New Roman" w:hAnsi="Times New Roman" w:cs="Times New Roman"/>
        </w:rPr>
        <w:t xml:space="preserve"> oświadczenia</w:t>
      </w:r>
      <w:r w:rsidRPr="00202FF3">
        <w:rPr>
          <w:rFonts w:ascii="Times New Roman" w:hAnsi="Times New Roman" w:cs="Times New Roman"/>
        </w:rPr>
        <w:t xml:space="preserve"> </w:t>
      </w:r>
      <w:r w:rsidR="0063317E">
        <w:rPr>
          <w:rFonts w:ascii="Times New Roman" w:hAnsi="Times New Roman" w:cs="Times New Roman"/>
        </w:rPr>
        <w:t xml:space="preserve">                          </w:t>
      </w:r>
      <w:r w:rsidRPr="00202FF3">
        <w:rPr>
          <w:rFonts w:ascii="Times New Roman" w:hAnsi="Times New Roman" w:cs="Times New Roman"/>
        </w:rPr>
        <w:t xml:space="preserve"> o prawie do dysponowania  nieruchomością na cele budowlane w przypadku gdy zajdzie taka konieczność. </w:t>
      </w:r>
    </w:p>
    <w:p w14:paraId="4714E1F7" w14:textId="77777777" w:rsidR="00775EF1" w:rsidRPr="00775EF1" w:rsidRDefault="00775EF1" w:rsidP="00775EF1">
      <w:pPr>
        <w:pStyle w:val="Akapitzlist"/>
        <w:spacing w:line="360" w:lineRule="auto"/>
        <w:jc w:val="both"/>
        <w:rPr>
          <w:rFonts w:ascii="Times New Roman" w:hAnsi="Times New Roman" w:cs="Times New Roman"/>
        </w:rPr>
      </w:pPr>
    </w:p>
    <w:p w14:paraId="28E1B9D2" w14:textId="6CB87576" w:rsidR="00616289" w:rsidRPr="00202FF3" w:rsidRDefault="0056200E" w:rsidP="00616289">
      <w:pPr>
        <w:pStyle w:val="Akapitzlist"/>
        <w:numPr>
          <w:ilvl w:val="0"/>
          <w:numId w:val="4"/>
        </w:numPr>
        <w:spacing w:line="360" w:lineRule="auto"/>
        <w:jc w:val="both"/>
        <w:rPr>
          <w:rFonts w:ascii="Times New Roman" w:hAnsi="Times New Roman" w:cs="Times New Roman"/>
          <w:b/>
          <w:bCs/>
        </w:rPr>
      </w:pPr>
      <w:r w:rsidRPr="00202FF3">
        <w:rPr>
          <w:rFonts w:ascii="Times New Roman" w:hAnsi="Times New Roman" w:cs="Times New Roman"/>
          <w:b/>
          <w:bCs/>
        </w:rPr>
        <w:t xml:space="preserve">Opis stanu istniejącego: </w:t>
      </w:r>
    </w:p>
    <w:p w14:paraId="1040C1D3" w14:textId="6135FC7D" w:rsidR="00616289" w:rsidRPr="00202FF3" w:rsidRDefault="00616289" w:rsidP="00616289">
      <w:pPr>
        <w:rPr>
          <w:rFonts w:ascii="Times New Roman" w:hAnsi="Times New Roman" w:cs="Times New Roman"/>
        </w:rPr>
      </w:pPr>
      <w:r w:rsidRPr="00202FF3">
        <w:rPr>
          <w:rFonts w:ascii="Times New Roman" w:hAnsi="Times New Roman" w:cs="Times New Roman"/>
        </w:rPr>
        <w:t xml:space="preserve">Budynek Starostwa Powiatowego zlokalizowany jest na terenie miasta Pruszcz Gdański na działkach 93/45, 93/39,93/38, 93/47 obręb 13 Pruszcz Gdański. </w:t>
      </w:r>
    </w:p>
    <w:p w14:paraId="71088A8E" w14:textId="704C37CC" w:rsidR="00616289" w:rsidRPr="00202FF3" w:rsidRDefault="00616289" w:rsidP="00616289">
      <w:pPr>
        <w:jc w:val="both"/>
        <w:rPr>
          <w:rFonts w:ascii="Times New Roman" w:hAnsi="Times New Roman" w:cs="Times New Roman"/>
          <w:kern w:val="0"/>
        </w:rPr>
      </w:pPr>
      <w:r w:rsidRPr="00202FF3">
        <w:rPr>
          <w:rFonts w:ascii="Times New Roman" w:hAnsi="Times New Roman" w:cs="Times New Roman"/>
        </w:rPr>
        <w:t xml:space="preserve">Teren na którym zlokalizowany  jest budynek na mocy uchwały </w:t>
      </w:r>
      <w:r w:rsidR="00F06732" w:rsidRPr="00202FF3">
        <w:rPr>
          <w:rFonts w:ascii="Times New Roman" w:hAnsi="Times New Roman" w:cs="Times New Roman"/>
          <w:kern w:val="0"/>
        </w:rPr>
        <w:t>n</w:t>
      </w:r>
      <w:r w:rsidRPr="00202FF3">
        <w:rPr>
          <w:rFonts w:ascii="Times New Roman" w:hAnsi="Times New Roman" w:cs="Times New Roman"/>
          <w:kern w:val="0"/>
        </w:rPr>
        <w:t xml:space="preserve">r XXII/214/2004 r. </w:t>
      </w:r>
      <w:r w:rsidR="00F06732" w:rsidRPr="00202FF3">
        <w:rPr>
          <w:rFonts w:ascii="Times New Roman" w:hAnsi="Times New Roman" w:cs="Times New Roman"/>
          <w:kern w:val="0"/>
        </w:rPr>
        <w:t>Rady Miasta Pruszcz Gdański</w:t>
      </w:r>
      <w:r w:rsidR="009645EC">
        <w:rPr>
          <w:rFonts w:ascii="Times New Roman" w:hAnsi="Times New Roman" w:cs="Times New Roman"/>
          <w:kern w:val="0"/>
        </w:rPr>
        <w:t xml:space="preserve"> </w:t>
      </w:r>
      <w:r w:rsidRPr="00202FF3">
        <w:rPr>
          <w:rFonts w:ascii="Times New Roman" w:hAnsi="Times New Roman" w:cs="Times New Roman"/>
          <w:kern w:val="0"/>
        </w:rPr>
        <w:t xml:space="preserve">z dnia 30 czerwca 2004 r. w sprawie uchwalenia miejscowego planu zagospodarowania przestrzennego miasta Pruszcz Gdański „Rejon ul. Wojska Polskiego ” - teren pomiędzy ul. Niepodległości, Grota Roweckiego, Grunwaldzką oraz Chopina został objęty strefą bezpośredniej ochrony konserwatorską a budynek Starostwa Powiatowego został ujęty w gminnej ewidencji zabytków. </w:t>
      </w:r>
    </w:p>
    <w:p w14:paraId="7E362256" w14:textId="5A6338FB" w:rsidR="003E3C6A" w:rsidRDefault="00E773D3" w:rsidP="00371C5C">
      <w:pPr>
        <w:jc w:val="both"/>
        <w:rPr>
          <w:rFonts w:ascii="Times New Roman" w:hAnsi="Times New Roman" w:cs="Times New Roman"/>
          <w:kern w:val="0"/>
        </w:rPr>
      </w:pPr>
      <w:r w:rsidRPr="00202FF3">
        <w:rPr>
          <w:rFonts w:ascii="Times New Roman" w:hAnsi="Times New Roman" w:cs="Times New Roman"/>
          <w:kern w:val="0"/>
        </w:rPr>
        <w:t xml:space="preserve">Budynek </w:t>
      </w:r>
      <w:r w:rsidR="00D2314C" w:rsidRPr="00202FF3">
        <w:rPr>
          <w:rFonts w:ascii="Times New Roman" w:hAnsi="Times New Roman" w:cs="Times New Roman"/>
          <w:kern w:val="0"/>
        </w:rPr>
        <w:t xml:space="preserve"> czterokondygnacyjny wyposażony w infrastrukturę techniczną, wod-kan, sieć elektryczną, teletechniczną, ciepłowniczą</w:t>
      </w:r>
      <w:r w:rsidR="00B27731" w:rsidRPr="00202FF3">
        <w:rPr>
          <w:rFonts w:ascii="Times New Roman" w:hAnsi="Times New Roman" w:cs="Times New Roman"/>
          <w:kern w:val="0"/>
        </w:rPr>
        <w:t xml:space="preserve">, instalację fotowoltaiczną  o wymiarach zewnętrznych w przybliżeniu  szerokość  30 m,  długość 83m wysokość 18 m </w:t>
      </w:r>
      <w:r w:rsidRPr="00202FF3">
        <w:rPr>
          <w:rFonts w:ascii="Times New Roman" w:hAnsi="Times New Roman" w:cs="Times New Roman"/>
          <w:kern w:val="0"/>
        </w:rPr>
        <w:t xml:space="preserve">w chwili obecnej pełni funkcję administracyjno-biurową. Wykonany został w konstrukcji tradycyjnej. </w:t>
      </w:r>
    </w:p>
    <w:p w14:paraId="7DFDA04D" w14:textId="77777777" w:rsidR="00371C5C" w:rsidRDefault="00371C5C" w:rsidP="00371C5C">
      <w:pPr>
        <w:jc w:val="both"/>
        <w:rPr>
          <w:rFonts w:ascii="Times New Roman" w:hAnsi="Times New Roman" w:cs="Times New Roman"/>
          <w:kern w:val="0"/>
        </w:rPr>
      </w:pPr>
    </w:p>
    <w:p w14:paraId="20B40994" w14:textId="77777777" w:rsidR="00371C5C" w:rsidRPr="00371C5C" w:rsidRDefault="00371C5C" w:rsidP="00371C5C">
      <w:pPr>
        <w:jc w:val="both"/>
        <w:rPr>
          <w:rFonts w:ascii="Times New Roman" w:hAnsi="Times New Roman" w:cs="Times New Roman"/>
          <w:kern w:val="0"/>
        </w:rPr>
      </w:pPr>
    </w:p>
    <w:p w14:paraId="0522C16C" w14:textId="01FCA32B" w:rsidR="00276AE9" w:rsidRPr="00371C5C" w:rsidRDefault="00900EBA" w:rsidP="00276AE9">
      <w:pPr>
        <w:pStyle w:val="Akapitzlist"/>
        <w:numPr>
          <w:ilvl w:val="0"/>
          <w:numId w:val="4"/>
        </w:numPr>
        <w:jc w:val="both"/>
        <w:rPr>
          <w:rFonts w:ascii="Times New Roman" w:hAnsi="Times New Roman" w:cs="Times New Roman"/>
          <w:b/>
          <w:bCs/>
        </w:rPr>
      </w:pPr>
      <w:r w:rsidRPr="00202FF3">
        <w:rPr>
          <w:rFonts w:ascii="Times New Roman" w:hAnsi="Times New Roman" w:cs="Times New Roman"/>
          <w:b/>
          <w:bCs/>
        </w:rPr>
        <w:lastRenderedPageBreak/>
        <w:t xml:space="preserve">Założenia projektowe: </w:t>
      </w:r>
    </w:p>
    <w:p w14:paraId="1F097758" w14:textId="07B1E7F8" w:rsidR="00276AE9" w:rsidRPr="00202FF3" w:rsidRDefault="00276AE9" w:rsidP="00276AE9">
      <w:pPr>
        <w:jc w:val="both"/>
        <w:rPr>
          <w:rFonts w:ascii="Times New Roman" w:hAnsi="Times New Roman" w:cs="Times New Roman"/>
          <w:b/>
          <w:bCs/>
        </w:rPr>
      </w:pPr>
      <w:r w:rsidRPr="00202FF3">
        <w:rPr>
          <w:rFonts w:ascii="Times New Roman" w:hAnsi="Times New Roman" w:cs="Times New Roman"/>
          <w:b/>
          <w:bCs/>
        </w:rPr>
        <w:t xml:space="preserve">Opis </w:t>
      </w:r>
      <w:r w:rsidR="00B27731" w:rsidRPr="00202FF3">
        <w:rPr>
          <w:rFonts w:ascii="Times New Roman" w:hAnsi="Times New Roman" w:cs="Times New Roman"/>
          <w:b/>
          <w:bCs/>
        </w:rPr>
        <w:t xml:space="preserve">założeń projektowych </w:t>
      </w:r>
      <w:r w:rsidRPr="00202FF3">
        <w:rPr>
          <w:rFonts w:ascii="Times New Roman" w:hAnsi="Times New Roman" w:cs="Times New Roman"/>
          <w:b/>
          <w:bCs/>
        </w:rPr>
        <w:t xml:space="preserve"> </w:t>
      </w:r>
      <w:r w:rsidR="00B27731" w:rsidRPr="00202FF3">
        <w:rPr>
          <w:rFonts w:ascii="Times New Roman" w:hAnsi="Times New Roman" w:cs="Times New Roman"/>
          <w:b/>
          <w:bCs/>
        </w:rPr>
        <w:t xml:space="preserve">wskazany został w załączniku do niniejszego </w:t>
      </w:r>
      <w:r w:rsidR="00042505" w:rsidRPr="00202FF3">
        <w:rPr>
          <w:rFonts w:ascii="Times New Roman" w:hAnsi="Times New Roman" w:cs="Times New Roman"/>
          <w:b/>
          <w:bCs/>
        </w:rPr>
        <w:t>o</w:t>
      </w:r>
      <w:r w:rsidR="00B27731" w:rsidRPr="00202FF3">
        <w:rPr>
          <w:rFonts w:ascii="Times New Roman" w:hAnsi="Times New Roman" w:cs="Times New Roman"/>
          <w:b/>
          <w:bCs/>
        </w:rPr>
        <w:t xml:space="preserve">pracowania. </w:t>
      </w:r>
    </w:p>
    <w:p w14:paraId="267EE425" w14:textId="7D4DE682" w:rsidR="00245D52" w:rsidRPr="00202FF3" w:rsidRDefault="00B27731" w:rsidP="0042194D">
      <w:pPr>
        <w:jc w:val="both"/>
      </w:pPr>
      <w:r w:rsidRPr="00202FF3">
        <w:rPr>
          <w:rFonts w:ascii="Times New Roman" w:hAnsi="Times New Roman" w:cs="Times New Roman"/>
          <w:b/>
          <w:bCs/>
        </w:rPr>
        <w:t>UWAGA:</w:t>
      </w:r>
      <w:r w:rsidRPr="00202FF3">
        <w:rPr>
          <w:rFonts w:ascii="Times New Roman" w:hAnsi="Times New Roman" w:cs="Times New Roman"/>
        </w:rPr>
        <w:t xml:space="preserve"> </w:t>
      </w:r>
      <w:r w:rsidR="003F79EA" w:rsidRPr="00202FF3">
        <w:rPr>
          <w:rFonts w:ascii="Times New Roman" w:hAnsi="Times New Roman" w:cs="Times New Roman"/>
        </w:rPr>
        <w:t>Pr</w:t>
      </w:r>
      <w:r w:rsidR="00D2314C" w:rsidRPr="00202FF3">
        <w:rPr>
          <w:rFonts w:ascii="Times New Roman" w:hAnsi="Times New Roman" w:cs="Times New Roman"/>
        </w:rPr>
        <w:t xml:space="preserve">zy opracowywaniu </w:t>
      </w:r>
      <w:r w:rsidR="003F79EA" w:rsidRPr="00202FF3">
        <w:rPr>
          <w:rFonts w:ascii="Times New Roman" w:hAnsi="Times New Roman" w:cs="Times New Roman"/>
        </w:rPr>
        <w:t xml:space="preserve">dokumentacji </w:t>
      </w:r>
      <w:r w:rsidR="00D2314C" w:rsidRPr="00202FF3">
        <w:rPr>
          <w:rFonts w:ascii="Times New Roman" w:hAnsi="Times New Roman" w:cs="Times New Roman"/>
        </w:rPr>
        <w:t xml:space="preserve">projektowej należy uwzględnić wydane przez Pomorskiego Wojewódzkiego Konserwatora Zabytków zalecenia konserwatorskie </w:t>
      </w:r>
      <w:r w:rsidRPr="00202FF3">
        <w:rPr>
          <w:rFonts w:ascii="Times New Roman" w:hAnsi="Times New Roman" w:cs="Times New Roman"/>
        </w:rPr>
        <w:t xml:space="preserve">sygn. akt </w:t>
      </w:r>
      <w:r w:rsidR="00D2314C" w:rsidRPr="00202FF3">
        <w:rPr>
          <w:rFonts w:ascii="Times New Roman" w:hAnsi="Times New Roman" w:cs="Times New Roman"/>
        </w:rPr>
        <w:t xml:space="preserve">ZN.5183.766.2024.KP </w:t>
      </w:r>
      <w:r w:rsidR="00371C5C">
        <w:rPr>
          <w:rFonts w:ascii="Times New Roman" w:hAnsi="Times New Roman" w:cs="Times New Roman"/>
        </w:rPr>
        <w:t xml:space="preserve">z dnia 24.10.2024 r. </w:t>
      </w:r>
      <w:r w:rsidR="00D2314C" w:rsidRPr="00202FF3">
        <w:rPr>
          <w:rFonts w:ascii="Times New Roman" w:hAnsi="Times New Roman" w:cs="Times New Roman"/>
        </w:rPr>
        <w:t>stanowiące załącznik do niniejszego opisu przedmiotu zamówienia.</w:t>
      </w:r>
      <w:r w:rsidR="00D2314C" w:rsidRPr="00202FF3">
        <w:t xml:space="preserve"> </w:t>
      </w:r>
    </w:p>
    <w:p w14:paraId="7F6263B6" w14:textId="53CFB89A" w:rsidR="00245D52" w:rsidRPr="00F87BAB" w:rsidRDefault="00245D52" w:rsidP="00245D52">
      <w:pPr>
        <w:jc w:val="both"/>
        <w:rPr>
          <w:rFonts w:ascii="Times New Roman" w:hAnsi="Times New Roman" w:cs="Times New Roman"/>
          <w:kern w:val="0"/>
          <w:u w:val="single"/>
          <w14:ligatures w14:val="none"/>
        </w:rPr>
      </w:pPr>
      <w:r w:rsidRPr="00F87BAB">
        <w:rPr>
          <w:rFonts w:ascii="Times New Roman" w:hAnsi="Times New Roman" w:cs="Times New Roman"/>
          <w:kern w:val="0"/>
          <w:u w:val="single"/>
          <w14:ligatures w14:val="none"/>
        </w:rPr>
        <w:t xml:space="preserve">Założenia projektowe mogą ulec zmianie na etapie opracowywania dokumentacji projektowej, jeżeli okaże się że założenia Zamawiającego  nie są możliwe do spełnienia ze względu na uzyskane warunki i uzgodnienia, stan techniczny obiektu  a także ze względu na obowiązujące przepisy prawa. </w:t>
      </w:r>
    </w:p>
    <w:p w14:paraId="0BABEB85" w14:textId="552E2451" w:rsidR="00AB264E" w:rsidRPr="00F87BAB" w:rsidRDefault="00AB264E" w:rsidP="00245D52">
      <w:pPr>
        <w:jc w:val="both"/>
        <w:rPr>
          <w:rFonts w:ascii="Times New Roman" w:hAnsi="Times New Roman" w:cs="Times New Roman"/>
          <w:kern w:val="0"/>
          <w:u w:val="single"/>
          <w14:ligatures w14:val="none"/>
        </w:rPr>
      </w:pPr>
      <w:r w:rsidRPr="00F87BAB">
        <w:rPr>
          <w:rFonts w:ascii="Times New Roman" w:hAnsi="Times New Roman" w:cs="Times New Roman"/>
          <w:kern w:val="0"/>
          <w:u w:val="single"/>
          <w14:ligatures w14:val="none"/>
        </w:rPr>
        <w:t>Całkowity zakres prac zostanie określony po opracowaniu inwentaryzacji budowlanej</w:t>
      </w:r>
      <w:r w:rsidR="005B623C" w:rsidRPr="00F87BAB">
        <w:rPr>
          <w:rFonts w:ascii="Times New Roman" w:hAnsi="Times New Roman" w:cs="Times New Roman"/>
          <w:kern w:val="0"/>
          <w:u w:val="single"/>
          <w14:ligatures w14:val="none"/>
        </w:rPr>
        <w:t xml:space="preserve"> oraz </w:t>
      </w:r>
      <w:r w:rsidR="00E70107" w:rsidRPr="00F87BAB">
        <w:rPr>
          <w:rFonts w:ascii="Times New Roman" w:hAnsi="Times New Roman" w:cs="Times New Roman"/>
          <w:kern w:val="0"/>
          <w:u w:val="single"/>
          <w14:ligatures w14:val="none"/>
        </w:rPr>
        <w:t>po dokonaniu oceny stanu technicznego obiektu i infrastruktury</w:t>
      </w:r>
      <w:r w:rsidRPr="00F87BAB">
        <w:rPr>
          <w:rFonts w:ascii="Times New Roman" w:hAnsi="Times New Roman" w:cs="Times New Roman"/>
          <w:kern w:val="0"/>
          <w:u w:val="single"/>
          <w14:ligatures w14:val="none"/>
        </w:rPr>
        <w:t xml:space="preserve">. </w:t>
      </w:r>
    </w:p>
    <w:p w14:paraId="39ED3A4E" w14:textId="77777777" w:rsidR="009435F3" w:rsidRPr="00F87BAB" w:rsidRDefault="009435F3" w:rsidP="00245D52">
      <w:pPr>
        <w:jc w:val="both"/>
        <w:rPr>
          <w:rFonts w:ascii="Times New Roman" w:hAnsi="Times New Roman" w:cs="Times New Roman"/>
          <w:kern w:val="0"/>
          <w:u w:val="single"/>
          <w14:ligatures w14:val="none"/>
        </w:rPr>
      </w:pPr>
    </w:p>
    <w:p w14:paraId="0B2A7451" w14:textId="77777777" w:rsidR="009435F3" w:rsidRPr="00202FF3" w:rsidRDefault="009435F3" w:rsidP="009435F3">
      <w:pPr>
        <w:numPr>
          <w:ilvl w:val="0"/>
          <w:numId w:val="4"/>
        </w:numPr>
        <w:contextualSpacing/>
        <w:rPr>
          <w:rFonts w:ascii="Times New Roman" w:hAnsi="Times New Roman" w:cs="Times New Roman"/>
          <w:kern w:val="0"/>
          <w:u w:val="single"/>
          <w14:ligatures w14:val="none"/>
        </w:rPr>
      </w:pPr>
      <w:r w:rsidRPr="00202FF3">
        <w:rPr>
          <w:rFonts w:ascii="Times New Roman" w:hAnsi="Times New Roman" w:cs="Times New Roman"/>
          <w:b/>
          <w:bCs/>
          <w:kern w:val="0"/>
          <w14:ligatures w14:val="none"/>
        </w:rPr>
        <w:t>UWAGI DO ZAMÓWIENIA</w:t>
      </w:r>
    </w:p>
    <w:p w14:paraId="76BCF20F" w14:textId="77777777" w:rsidR="009435F3" w:rsidRPr="00202FF3" w:rsidRDefault="009435F3" w:rsidP="009435F3">
      <w:pPr>
        <w:spacing w:after="0" w:line="360" w:lineRule="auto"/>
        <w:jc w:val="both"/>
        <w:rPr>
          <w:rFonts w:ascii="Times New Roman" w:eastAsia="Times New Roman" w:hAnsi="Times New Roman" w:cs="Times New Roman"/>
          <w:color w:val="000000" w:themeColor="text1"/>
          <w:kern w:val="0"/>
          <w:lang w:eastAsia="pl-PL"/>
          <w14:ligatures w14:val="none"/>
        </w:rPr>
      </w:pPr>
    </w:p>
    <w:p w14:paraId="41EA4DB3" w14:textId="31E9D1AC" w:rsidR="00D97452" w:rsidRDefault="009435F3" w:rsidP="00D97452">
      <w:pPr>
        <w:numPr>
          <w:ilvl w:val="0"/>
          <w:numId w:val="6"/>
        </w:numPr>
        <w:spacing w:after="0" w:line="360" w:lineRule="auto"/>
        <w:jc w:val="both"/>
        <w:rPr>
          <w:rFonts w:ascii="Times New Roman" w:eastAsia="Times New Roman" w:hAnsi="Times New Roman" w:cs="Times New Roman"/>
          <w:color w:val="000000" w:themeColor="text1"/>
          <w:kern w:val="0"/>
          <w:lang w:eastAsia="pl-PL"/>
          <w14:ligatures w14:val="none"/>
        </w:rPr>
      </w:pPr>
      <w:r w:rsidRPr="00202FF3">
        <w:rPr>
          <w:rFonts w:ascii="Times New Roman" w:eastAsia="Times New Roman" w:hAnsi="Times New Roman" w:cs="Times New Roman"/>
          <w:color w:val="000000" w:themeColor="text1"/>
          <w:kern w:val="0"/>
          <w:lang w:eastAsia="pl-PL"/>
          <w14:ligatures w14:val="none"/>
        </w:rPr>
        <w:t>Rozwiązania projektowe winny spełniać wymogi w zakresie dostępności dla osób</w:t>
      </w:r>
      <w:r w:rsidR="0063317E">
        <w:rPr>
          <w:rFonts w:ascii="Times New Roman" w:eastAsia="Times New Roman" w:hAnsi="Times New Roman" w:cs="Times New Roman"/>
          <w:color w:val="000000" w:themeColor="text1"/>
          <w:kern w:val="0"/>
          <w:lang w:eastAsia="pl-PL"/>
          <w14:ligatures w14:val="none"/>
        </w:rPr>
        <w:t xml:space="preserve">                                   </w:t>
      </w:r>
      <w:r w:rsidRPr="00202FF3">
        <w:rPr>
          <w:rFonts w:ascii="Times New Roman" w:eastAsia="Times New Roman" w:hAnsi="Times New Roman" w:cs="Times New Roman"/>
          <w:color w:val="000000" w:themeColor="text1"/>
          <w:kern w:val="0"/>
          <w:lang w:eastAsia="pl-PL"/>
          <w14:ligatures w14:val="none"/>
        </w:rPr>
        <w:t xml:space="preserve"> </w:t>
      </w:r>
      <w:r w:rsidR="00E70107" w:rsidRPr="00202FF3">
        <w:rPr>
          <w:rFonts w:ascii="Times New Roman" w:eastAsia="Times New Roman" w:hAnsi="Times New Roman" w:cs="Times New Roman"/>
          <w:color w:val="000000" w:themeColor="text1"/>
          <w:kern w:val="0"/>
          <w:lang w:eastAsia="pl-PL"/>
          <w14:ligatures w14:val="none"/>
        </w:rPr>
        <w:t xml:space="preserve">z niepełnosprawnościami a w szczególności dla osób poruszających się na wózkach inwalidzkich (m. in. wózkach zasilanych elektrycznie).  </w:t>
      </w:r>
    </w:p>
    <w:p w14:paraId="60D00BC4" w14:textId="5BB51A96" w:rsidR="00A02063" w:rsidRPr="00202FF3" w:rsidRDefault="00A02063" w:rsidP="00D97452">
      <w:pPr>
        <w:numPr>
          <w:ilvl w:val="0"/>
          <w:numId w:val="6"/>
        </w:numPr>
        <w:spacing w:after="0" w:line="360" w:lineRule="auto"/>
        <w:jc w:val="both"/>
        <w:rPr>
          <w:rFonts w:ascii="Times New Roman" w:eastAsia="Times New Roman" w:hAnsi="Times New Roman" w:cs="Times New Roman"/>
          <w:color w:val="000000" w:themeColor="text1"/>
          <w:kern w:val="0"/>
          <w:lang w:eastAsia="pl-PL"/>
          <w14:ligatures w14:val="none"/>
        </w:rPr>
      </w:pPr>
      <w:r>
        <w:rPr>
          <w:rFonts w:ascii="Times New Roman" w:eastAsia="Times New Roman" w:hAnsi="Times New Roman" w:cs="Times New Roman"/>
          <w:color w:val="000000" w:themeColor="text1"/>
          <w:kern w:val="0"/>
          <w:lang w:eastAsia="pl-PL"/>
          <w14:ligatures w14:val="none"/>
        </w:rPr>
        <w:t>Wykonawca jest zobowiązany uwzględnić audyt dostępności architektonicznej oraz informacyjno</w:t>
      </w:r>
      <w:r w:rsidR="00DD2681">
        <w:rPr>
          <w:rFonts w:ascii="Times New Roman" w:eastAsia="Times New Roman" w:hAnsi="Times New Roman" w:cs="Times New Roman"/>
          <w:color w:val="000000" w:themeColor="text1"/>
          <w:kern w:val="0"/>
          <w:lang w:eastAsia="pl-PL"/>
          <w14:ligatures w14:val="none"/>
        </w:rPr>
        <w:t>-</w:t>
      </w:r>
      <w:r>
        <w:rPr>
          <w:rFonts w:ascii="Times New Roman" w:eastAsia="Times New Roman" w:hAnsi="Times New Roman" w:cs="Times New Roman"/>
          <w:color w:val="000000" w:themeColor="text1"/>
          <w:kern w:val="0"/>
          <w:lang w:eastAsia="pl-PL"/>
          <w14:ligatures w14:val="none"/>
        </w:rPr>
        <w:t xml:space="preserve">komunikacyjnej dla osób ze szczególnymi potrzebami. </w:t>
      </w:r>
    </w:p>
    <w:p w14:paraId="65247FEE" w14:textId="52643A57" w:rsidR="00D97452" w:rsidRPr="00202FF3" w:rsidRDefault="00D97452" w:rsidP="00D97452">
      <w:pPr>
        <w:numPr>
          <w:ilvl w:val="0"/>
          <w:numId w:val="6"/>
        </w:numPr>
        <w:spacing w:after="0" w:line="360" w:lineRule="auto"/>
        <w:jc w:val="both"/>
        <w:rPr>
          <w:rFonts w:ascii="Times New Roman" w:eastAsia="Times New Roman" w:hAnsi="Times New Roman" w:cs="Times New Roman"/>
          <w:color w:val="000000" w:themeColor="text1"/>
          <w:kern w:val="0"/>
          <w:lang w:eastAsia="pl-PL"/>
          <w14:ligatures w14:val="none"/>
        </w:rPr>
      </w:pPr>
      <w:r w:rsidRPr="00202FF3">
        <w:rPr>
          <w:rFonts w:ascii="Times New Roman" w:hAnsi="Times New Roman" w:cs="Times New Roman"/>
          <w:b/>
          <w:bCs/>
          <w:kern w:val="0"/>
        </w:rPr>
        <w:t>Dokumentacja projektowa będzie służyła jako opis przedmiotu zamówienia                                         w</w:t>
      </w:r>
      <w:r w:rsidRPr="00202FF3">
        <w:rPr>
          <w:rFonts w:ascii="Times New Roman" w:eastAsia="Times New Roman" w:hAnsi="Times New Roman" w:cs="Times New Roman"/>
          <w:color w:val="000000" w:themeColor="text1"/>
          <w:kern w:val="0"/>
          <w:lang w:eastAsia="pl-PL"/>
          <w14:ligatures w14:val="none"/>
        </w:rPr>
        <w:t xml:space="preserve"> </w:t>
      </w:r>
      <w:r w:rsidRPr="00202FF3">
        <w:rPr>
          <w:rFonts w:ascii="Times New Roman" w:hAnsi="Times New Roman" w:cs="Times New Roman"/>
          <w:b/>
          <w:bCs/>
          <w:kern w:val="0"/>
        </w:rPr>
        <w:t xml:space="preserve">postępowaniu o udzielenie zamówienia publicznego na roboty budowlane w oparciu </w:t>
      </w:r>
      <w:r w:rsidR="0022452A">
        <w:rPr>
          <w:rFonts w:ascii="Times New Roman" w:hAnsi="Times New Roman" w:cs="Times New Roman"/>
          <w:b/>
          <w:bCs/>
          <w:kern w:val="0"/>
        </w:rPr>
        <w:t xml:space="preserve">                </w:t>
      </w:r>
      <w:r w:rsidRPr="00202FF3">
        <w:rPr>
          <w:rFonts w:ascii="Times New Roman" w:hAnsi="Times New Roman" w:cs="Times New Roman"/>
          <w:b/>
          <w:bCs/>
          <w:kern w:val="0"/>
        </w:rPr>
        <w:t>o</w:t>
      </w:r>
      <w:r w:rsidRPr="00202FF3">
        <w:rPr>
          <w:rFonts w:ascii="Times New Roman" w:eastAsia="Times New Roman" w:hAnsi="Times New Roman" w:cs="Times New Roman"/>
          <w:color w:val="000000" w:themeColor="text1"/>
          <w:kern w:val="0"/>
          <w:lang w:eastAsia="pl-PL"/>
          <w14:ligatures w14:val="none"/>
        </w:rPr>
        <w:t xml:space="preserve"> </w:t>
      </w:r>
      <w:r w:rsidRPr="00202FF3">
        <w:rPr>
          <w:rFonts w:ascii="Times New Roman" w:hAnsi="Times New Roman" w:cs="Times New Roman"/>
          <w:b/>
          <w:bCs/>
          <w:kern w:val="0"/>
        </w:rPr>
        <w:t xml:space="preserve">ustawę Prawo </w:t>
      </w:r>
      <w:r w:rsidR="00C1672F" w:rsidRPr="00202FF3">
        <w:rPr>
          <w:rFonts w:ascii="Times New Roman" w:hAnsi="Times New Roman" w:cs="Times New Roman"/>
          <w:b/>
          <w:bCs/>
          <w:kern w:val="0"/>
        </w:rPr>
        <w:t>z</w:t>
      </w:r>
      <w:r w:rsidRPr="00202FF3">
        <w:rPr>
          <w:rFonts w:ascii="Times New Roman" w:hAnsi="Times New Roman" w:cs="Times New Roman"/>
          <w:b/>
          <w:bCs/>
          <w:kern w:val="0"/>
        </w:rPr>
        <w:t xml:space="preserve">amówień </w:t>
      </w:r>
      <w:r w:rsidR="00C1672F" w:rsidRPr="00202FF3">
        <w:rPr>
          <w:rFonts w:ascii="Times New Roman" w:hAnsi="Times New Roman" w:cs="Times New Roman"/>
          <w:b/>
          <w:bCs/>
          <w:kern w:val="0"/>
        </w:rPr>
        <w:t>p</w:t>
      </w:r>
      <w:r w:rsidRPr="00202FF3">
        <w:rPr>
          <w:rFonts w:ascii="Times New Roman" w:hAnsi="Times New Roman" w:cs="Times New Roman"/>
          <w:b/>
          <w:bCs/>
          <w:kern w:val="0"/>
        </w:rPr>
        <w:t>ublicznych oraz do realizacji (na tej podstawie) pełnego zakresu</w:t>
      </w:r>
      <w:r w:rsidRPr="00202FF3">
        <w:rPr>
          <w:rFonts w:ascii="Times New Roman" w:eastAsia="Times New Roman" w:hAnsi="Times New Roman" w:cs="Times New Roman"/>
          <w:color w:val="000000" w:themeColor="text1"/>
          <w:kern w:val="0"/>
          <w:lang w:eastAsia="pl-PL"/>
          <w14:ligatures w14:val="none"/>
        </w:rPr>
        <w:t xml:space="preserve"> </w:t>
      </w:r>
      <w:r w:rsidRPr="00202FF3">
        <w:rPr>
          <w:rFonts w:ascii="Times New Roman" w:hAnsi="Times New Roman" w:cs="Times New Roman"/>
          <w:b/>
          <w:bCs/>
          <w:kern w:val="0"/>
        </w:rPr>
        <w:t>zaplanowanych robót budowlanych:</w:t>
      </w:r>
    </w:p>
    <w:p w14:paraId="45C25D86" w14:textId="77777777" w:rsidR="00D97452" w:rsidRPr="00202FF3" w:rsidRDefault="00D97452" w:rsidP="00D97452">
      <w:pPr>
        <w:pStyle w:val="Akapitzlist"/>
        <w:numPr>
          <w:ilvl w:val="0"/>
          <w:numId w:val="12"/>
        </w:numPr>
        <w:spacing w:after="0" w:line="360" w:lineRule="auto"/>
        <w:jc w:val="both"/>
        <w:rPr>
          <w:rFonts w:ascii="Times New Roman" w:eastAsia="Times New Roman" w:hAnsi="Times New Roman" w:cs="Times New Roman"/>
          <w:color w:val="000000" w:themeColor="text1"/>
          <w:lang w:eastAsia="pl-PL"/>
        </w:rPr>
      </w:pPr>
      <w:r w:rsidRPr="00202FF3">
        <w:rPr>
          <w:rFonts w:ascii="Times New Roman" w:eastAsia="SymbolMT" w:hAnsi="Times New Roman" w:cs="Times New Roman"/>
        </w:rPr>
        <w:t xml:space="preserve"> </w:t>
      </w:r>
      <w:r w:rsidRPr="00202FF3">
        <w:rPr>
          <w:rFonts w:ascii="Times New Roman" w:hAnsi="Times New Roman" w:cs="Times New Roman"/>
        </w:rPr>
        <w:t xml:space="preserve">w swej treści powinna określić przedmiot zamówienia, w tym w szczególności technologię robót, materiały i urządzenia w sposób nie utrudniający uczciwej konkurencji </w:t>
      </w:r>
    </w:p>
    <w:p w14:paraId="595296F7" w14:textId="4C5939AE" w:rsidR="00D97452" w:rsidRPr="00202FF3" w:rsidRDefault="00B5275C" w:rsidP="00D97452">
      <w:pPr>
        <w:pStyle w:val="Akapitzlist"/>
        <w:numPr>
          <w:ilvl w:val="0"/>
          <w:numId w:val="12"/>
        </w:numPr>
        <w:spacing w:after="0" w:line="360" w:lineRule="auto"/>
        <w:jc w:val="both"/>
        <w:rPr>
          <w:rFonts w:ascii="Times New Roman" w:eastAsia="Times New Roman" w:hAnsi="Times New Roman" w:cs="Times New Roman"/>
          <w:color w:val="000000" w:themeColor="text1"/>
          <w:lang w:eastAsia="pl-PL"/>
        </w:rPr>
      </w:pPr>
      <w:r w:rsidRPr="00202FF3">
        <w:rPr>
          <w:rFonts w:ascii="Times New Roman" w:hAnsi="Times New Roman" w:cs="Times New Roman"/>
        </w:rPr>
        <w:t>d</w:t>
      </w:r>
      <w:r w:rsidR="00D97452" w:rsidRPr="00202FF3">
        <w:rPr>
          <w:rFonts w:ascii="Times New Roman" w:hAnsi="Times New Roman" w:cs="Times New Roman"/>
        </w:rPr>
        <w:t>okumentacja powinna określać parametry techniczne i funkcjonalne przyjętych rozwiązań materiałowych czy wybranej technologii</w:t>
      </w:r>
    </w:p>
    <w:p w14:paraId="76564825" w14:textId="7881B52C" w:rsidR="009435F3" w:rsidRPr="00202FF3" w:rsidRDefault="009435F3" w:rsidP="00D97452">
      <w:pPr>
        <w:pStyle w:val="Akapitzlist"/>
        <w:numPr>
          <w:ilvl w:val="0"/>
          <w:numId w:val="6"/>
        </w:numPr>
        <w:spacing w:after="0" w:line="360" w:lineRule="auto"/>
        <w:jc w:val="both"/>
        <w:rPr>
          <w:rFonts w:ascii="Times New Roman" w:eastAsia="Times New Roman" w:hAnsi="Times New Roman" w:cs="Times New Roman"/>
          <w:color w:val="000000" w:themeColor="text1"/>
          <w:lang w:eastAsia="pl-PL"/>
        </w:rPr>
      </w:pPr>
      <w:r w:rsidRPr="00202FF3">
        <w:rPr>
          <w:rFonts w:ascii="Times New Roman" w:eastAsia="Times New Roman" w:hAnsi="Times New Roman" w:cs="Times New Roman"/>
          <w:color w:val="000000" w:themeColor="text1"/>
          <w:lang w:eastAsia="pl-PL"/>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 przypadku opisania przedmiotu zamówienia przez wskazanie znaków towarowych, patentów  lub pochodzenia i użyciu wyrażenia „lub równoważny” należy podać minimalne parametry techniczne do których będą odnosić się wykonawcy wykazujący równoważność zaoferowanych rozwiązań.</w:t>
      </w:r>
    </w:p>
    <w:p w14:paraId="5D9001B6" w14:textId="23ED75A3" w:rsidR="00064432" w:rsidRPr="00202FF3" w:rsidRDefault="009435F3" w:rsidP="00D97452">
      <w:pPr>
        <w:numPr>
          <w:ilvl w:val="0"/>
          <w:numId w:val="6"/>
        </w:numPr>
        <w:spacing w:after="0" w:line="360" w:lineRule="auto"/>
        <w:jc w:val="both"/>
        <w:rPr>
          <w:rFonts w:ascii="Times New Roman" w:eastAsia="Times New Roman" w:hAnsi="Times New Roman" w:cs="Times New Roman"/>
          <w:color w:val="000000" w:themeColor="text1"/>
          <w:kern w:val="0"/>
          <w:lang w:eastAsia="pl-PL"/>
          <w14:ligatures w14:val="none"/>
        </w:rPr>
      </w:pPr>
      <w:r w:rsidRPr="00202FF3">
        <w:rPr>
          <w:rFonts w:ascii="Times New Roman" w:eastAsia="Times New Roman" w:hAnsi="Times New Roman" w:cs="Times New Roman"/>
          <w:color w:val="000000" w:themeColor="text1"/>
          <w:kern w:val="0"/>
          <w:lang w:eastAsia="pl-PL"/>
          <w14:ligatures w14:val="none"/>
        </w:rPr>
        <w:lastRenderedPageBreak/>
        <w:t xml:space="preserve">Rozwiązania projektowe winny spełniać   wszelkie wymagania  wynikające z obowiązujących przepisów </w:t>
      </w:r>
      <w:r w:rsidR="00C1672F" w:rsidRPr="00202FF3">
        <w:rPr>
          <w:rFonts w:ascii="Times New Roman" w:eastAsia="Times New Roman" w:hAnsi="Times New Roman" w:cs="Times New Roman"/>
          <w:color w:val="000000" w:themeColor="text1"/>
          <w:kern w:val="0"/>
          <w:lang w:eastAsia="pl-PL"/>
          <w14:ligatures w14:val="none"/>
        </w:rPr>
        <w:t xml:space="preserve">prawa i dobrych praktyk </w:t>
      </w:r>
      <w:r w:rsidRPr="00202FF3">
        <w:rPr>
          <w:rFonts w:ascii="Times New Roman" w:eastAsia="Times New Roman" w:hAnsi="Times New Roman" w:cs="Times New Roman"/>
          <w:color w:val="000000" w:themeColor="text1"/>
          <w:kern w:val="0"/>
          <w:lang w:eastAsia="pl-PL"/>
          <w14:ligatures w14:val="none"/>
        </w:rPr>
        <w:t xml:space="preserve">w zakresie ochrony p.poż. </w:t>
      </w:r>
      <w:r w:rsidR="00C1672F" w:rsidRPr="00202FF3">
        <w:rPr>
          <w:rFonts w:ascii="Times New Roman" w:eastAsia="Times New Roman" w:hAnsi="Times New Roman" w:cs="Times New Roman"/>
          <w:color w:val="000000" w:themeColor="text1"/>
          <w:kern w:val="0"/>
          <w:lang w:eastAsia="pl-PL"/>
          <w14:ligatures w14:val="none"/>
        </w:rPr>
        <w:t xml:space="preserve">oraz wymagań </w:t>
      </w:r>
      <w:r w:rsidR="0022452A">
        <w:rPr>
          <w:rFonts w:ascii="Times New Roman" w:eastAsia="Times New Roman" w:hAnsi="Times New Roman" w:cs="Times New Roman"/>
          <w:color w:val="000000" w:themeColor="text1"/>
          <w:kern w:val="0"/>
          <w:lang w:eastAsia="pl-PL"/>
          <w14:ligatures w14:val="none"/>
        </w:rPr>
        <w:t xml:space="preserve">                              </w:t>
      </w:r>
      <w:r w:rsidR="00C1672F" w:rsidRPr="00202FF3">
        <w:rPr>
          <w:rFonts w:ascii="Times New Roman" w:eastAsia="Times New Roman" w:hAnsi="Times New Roman" w:cs="Times New Roman"/>
          <w:color w:val="000000" w:themeColor="text1"/>
          <w:kern w:val="0"/>
          <w:lang w:eastAsia="pl-PL"/>
          <w14:ligatures w14:val="none"/>
        </w:rPr>
        <w:t xml:space="preserve">sanitarno-higienicznych. </w:t>
      </w:r>
    </w:p>
    <w:p w14:paraId="690953A4" w14:textId="5702A48B" w:rsidR="00B73BBF" w:rsidRPr="00202FF3" w:rsidRDefault="009435F3">
      <w:pPr>
        <w:numPr>
          <w:ilvl w:val="0"/>
          <w:numId w:val="6"/>
        </w:numPr>
        <w:spacing w:after="0" w:line="360" w:lineRule="auto"/>
        <w:jc w:val="both"/>
        <w:rPr>
          <w:rFonts w:ascii="Times New Roman" w:eastAsia="Times New Roman" w:hAnsi="Times New Roman" w:cs="Times New Roman"/>
          <w:color w:val="000000" w:themeColor="text1"/>
          <w:kern w:val="0"/>
          <w:lang w:eastAsia="pl-PL"/>
          <w14:ligatures w14:val="none"/>
        </w:rPr>
      </w:pPr>
      <w:r w:rsidRPr="00202FF3">
        <w:rPr>
          <w:rFonts w:ascii="Times New Roman" w:eastAsia="Times New Roman" w:hAnsi="Times New Roman" w:cs="Times New Roman"/>
          <w:color w:val="000000" w:themeColor="text1"/>
          <w:kern w:val="0"/>
          <w:lang w:eastAsia="pl-PL"/>
          <w14:ligatures w14:val="none"/>
        </w:rPr>
        <w:t>Poprzez inwentaryzację budowlaną rozumie się sporządzenie operatu technicznego obiektu odzwierciedlającego stan faktyczny obiektu zawierającego w szczególności:</w:t>
      </w:r>
      <w:r w:rsidR="00064432" w:rsidRPr="00202FF3">
        <w:rPr>
          <w:rFonts w:ascii="Times New Roman" w:eastAsia="Times New Roman" w:hAnsi="Times New Roman" w:cs="Times New Roman"/>
          <w:kern w:val="0"/>
          <w:lang w:eastAsia="pl-PL"/>
          <w14:ligatures w14:val="none"/>
        </w:rPr>
        <w:t xml:space="preserve"> </w:t>
      </w:r>
      <w:r w:rsidR="0009203C" w:rsidRPr="00202FF3">
        <w:rPr>
          <w:rFonts w:ascii="Times New Roman" w:eastAsia="Times New Roman" w:hAnsi="Times New Roman" w:cs="Times New Roman"/>
          <w:kern w:val="0"/>
          <w:lang w:eastAsia="pl-PL"/>
          <w14:ligatures w14:val="none"/>
        </w:rPr>
        <w:t xml:space="preserve">wykonane z natury </w:t>
      </w:r>
      <w:r w:rsidR="00064432" w:rsidRPr="00202FF3">
        <w:rPr>
          <w:rFonts w:ascii="Times New Roman" w:eastAsia="Times New Roman" w:hAnsi="Times New Roman" w:cs="Times New Roman"/>
          <w:kern w:val="0"/>
          <w:lang w:eastAsia="pl-PL"/>
          <w14:ligatures w14:val="none"/>
        </w:rPr>
        <w:t xml:space="preserve"> </w:t>
      </w:r>
      <w:r w:rsidR="00064432" w:rsidRPr="00202FF3">
        <w:rPr>
          <w:rFonts w:ascii="Times New Roman" w:eastAsia="Times New Roman" w:hAnsi="Times New Roman" w:cs="Times New Roman"/>
          <w:color w:val="000000"/>
          <w:kern w:val="0"/>
          <w:lang w:eastAsia="pl-PL"/>
          <w14:ligatures w14:val="none"/>
        </w:rPr>
        <w:t>pomiary powierzchni poszczególnych pomieszczeń,</w:t>
      </w:r>
      <w:r w:rsidR="0009203C" w:rsidRPr="00202FF3">
        <w:rPr>
          <w:rFonts w:ascii="Times New Roman" w:eastAsia="Times New Roman" w:hAnsi="Times New Roman" w:cs="Times New Roman"/>
          <w:color w:val="000000"/>
          <w:kern w:val="0"/>
          <w:lang w:eastAsia="pl-PL"/>
          <w14:ligatures w14:val="none"/>
        </w:rPr>
        <w:t xml:space="preserve"> dokumentację fotograficzną obiektu, rzuty kondygnacyjne, </w:t>
      </w:r>
      <w:r w:rsidR="00064432" w:rsidRPr="00202FF3">
        <w:rPr>
          <w:rFonts w:ascii="Times New Roman" w:eastAsia="Times New Roman" w:hAnsi="Times New Roman" w:cs="Times New Roman"/>
          <w:color w:val="000000"/>
          <w:kern w:val="0"/>
          <w:lang w:eastAsia="pl-PL"/>
          <w14:ligatures w14:val="none"/>
        </w:rPr>
        <w:t xml:space="preserve"> rozmieszczenie ciągów komunikacyjnych,</w:t>
      </w:r>
      <w:r w:rsidR="00064432" w:rsidRPr="00202FF3">
        <w:rPr>
          <w:rFonts w:ascii="Times New Roman" w:eastAsia="Times New Roman" w:hAnsi="Times New Roman" w:cs="Times New Roman"/>
          <w:color w:val="000000" w:themeColor="text1"/>
          <w:kern w:val="0"/>
          <w:lang w:eastAsia="pl-PL"/>
          <w14:ligatures w14:val="none"/>
        </w:rPr>
        <w:t xml:space="preserve"> </w:t>
      </w:r>
      <w:r w:rsidR="00064432" w:rsidRPr="00202FF3">
        <w:rPr>
          <w:rFonts w:ascii="Times New Roman" w:eastAsia="Times New Roman" w:hAnsi="Times New Roman" w:cs="Times New Roman"/>
          <w:color w:val="000000"/>
          <w:kern w:val="0"/>
          <w:lang w:eastAsia="pl-PL"/>
          <w14:ligatures w14:val="none"/>
        </w:rPr>
        <w:t xml:space="preserve">wymiarowanie rzutów </w:t>
      </w:r>
      <w:r w:rsidR="00064432" w:rsidRPr="00202FF3">
        <w:rPr>
          <w:rFonts w:ascii="Times New Roman" w:eastAsia="Times New Roman" w:hAnsi="Times New Roman" w:cs="Times New Roman"/>
          <w:kern w:val="0"/>
          <w:lang w:eastAsia="pl-PL"/>
          <w14:ligatures w14:val="none"/>
        </w:rPr>
        <w:t>kondygnacji</w:t>
      </w:r>
      <w:r w:rsidR="00064432" w:rsidRPr="00202FF3">
        <w:rPr>
          <w:rFonts w:ascii="Times New Roman" w:eastAsia="Times New Roman" w:hAnsi="Times New Roman" w:cs="Times New Roman"/>
          <w:color w:val="000000"/>
          <w:kern w:val="0"/>
          <w:lang w:eastAsia="pl-PL"/>
          <w14:ligatures w14:val="none"/>
        </w:rPr>
        <w:t>,</w:t>
      </w:r>
      <w:r w:rsidRPr="00202FF3">
        <w:rPr>
          <w:rFonts w:ascii="Times New Roman" w:eastAsia="Times New Roman" w:hAnsi="Times New Roman" w:cs="Times New Roman"/>
          <w:color w:val="000000" w:themeColor="text1"/>
          <w:kern w:val="0"/>
          <w:lang w:eastAsia="pl-PL"/>
          <w14:ligatures w14:val="none"/>
        </w:rPr>
        <w:t xml:space="preserve"> weryfikację rodzaju  fundamentów, ocenę osiadania obiektu, ocenę odchyłek ścian od pionu, stan ścian nośnych, sposób oparcia stropu na ścianach, weryfikację stanu technicznego poszycia dachu,  informację na temat stanu technicznego sieci,</w:t>
      </w:r>
      <w:r w:rsidR="00064432" w:rsidRPr="00202FF3">
        <w:rPr>
          <w:rFonts w:ascii="Times New Roman" w:eastAsia="Times New Roman" w:hAnsi="Times New Roman" w:cs="Times New Roman"/>
          <w:color w:val="000000" w:themeColor="text1"/>
          <w:kern w:val="0"/>
          <w:lang w:eastAsia="pl-PL"/>
          <w14:ligatures w14:val="none"/>
        </w:rPr>
        <w:t xml:space="preserve"> infrastruktury  technicznej</w:t>
      </w:r>
      <w:r w:rsidR="004B14B2" w:rsidRPr="00202FF3">
        <w:rPr>
          <w:rFonts w:ascii="Times New Roman" w:eastAsia="Times New Roman" w:hAnsi="Times New Roman" w:cs="Times New Roman"/>
          <w:color w:val="000000" w:themeColor="text1"/>
          <w:kern w:val="0"/>
          <w:lang w:eastAsia="pl-PL"/>
          <w14:ligatures w14:val="none"/>
        </w:rPr>
        <w:t xml:space="preserve"> (w tym instalacji fotowoltaicznej, c.o.)</w:t>
      </w:r>
      <w:r w:rsidR="00A559E3" w:rsidRPr="00202FF3">
        <w:rPr>
          <w:rFonts w:ascii="Times New Roman" w:eastAsia="Times New Roman" w:hAnsi="Times New Roman" w:cs="Times New Roman"/>
          <w:color w:val="000000" w:themeColor="text1"/>
          <w:kern w:val="0"/>
          <w:lang w:eastAsia="pl-PL"/>
          <w14:ligatures w14:val="none"/>
        </w:rPr>
        <w:t>, audyt energetyczny</w:t>
      </w:r>
      <w:r w:rsidR="001A7892" w:rsidRPr="00202FF3">
        <w:rPr>
          <w:rFonts w:ascii="Times New Roman" w:eastAsia="Times New Roman" w:hAnsi="Times New Roman" w:cs="Times New Roman"/>
          <w:color w:val="000000" w:themeColor="text1"/>
          <w:kern w:val="0"/>
          <w:lang w:eastAsia="pl-PL"/>
          <w14:ligatures w14:val="none"/>
        </w:rPr>
        <w:t xml:space="preserve"> </w:t>
      </w:r>
      <w:r w:rsidRPr="00202FF3">
        <w:rPr>
          <w:rFonts w:ascii="Times New Roman" w:eastAsia="Times New Roman" w:hAnsi="Times New Roman" w:cs="Times New Roman"/>
          <w:color w:val="000000" w:themeColor="text1"/>
          <w:kern w:val="0"/>
          <w:lang w:eastAsia="pl-PL"/>
          <w14:ligatures w14:val="none"/>
        </w:rPr>
        <w:t xml:space="preserve">a także wszelkie informację mające na wpływ na dalsze  rozwiązania projektowe.  </w:t>
      </w:r>
    </w:p>
    <w:p w14:paraId="6376C9A4" w14:textId="69AF29CC" w:rsidR="009435F3" w:rsidRPr="00202FF3" w:rsidRDefault="009435F3">
      <w:pPr>
        <w:numPr>
          <w:ilvl w:val="0"/>
          <w:numId w:val="6"/>
        </w:numPr>
        <w:spacing w:after="0" w:line="360" w:lineRule="auto"/>
        <w:jc w:val="both"/>
        <w:rPr>
          <w:rFonts w:ascii="Times New Roman" w:eastAsia="Times New Roman" w:hAnsi="Times New Roman" w:cs="Times New Roman"/>
          <w:color w:val="000000" w:themeColor="text1"/>
          <w:kern w:val="0"/>
          <w:lang w:eastAsia="pl-PL"/>
          <w14:ligatures w14:val="none"/>
        </w:rPr>
      </w:pPr>
      <w:r w:rsidRPr="00202FF3">
        <w:rPr>
          <w:rFonts w:ascii="Times New Roman" w:eastAsia="Times New Roman" w:hAnsi="Times New Roman" w:cs="Times New Roman"/>
          <w:color w:val="000000" w:themeColor="text1"/>
          <w:kern w:val="0"/>
          <w:lang w:eastAsia="pl-PL"/>
          <w14:ligatures w14:val="none"/>
        </w:rPr>
        <w:t xml:space="preserve">Poprzez koncepcję Zamawiający rozumie </w:t>
      </w:r>
      <w:r w:rsidRPr="00202FF3">
        <w:rPr>
          <w:rFonts w:ascii="Times New Roman" w:eastAsia="Times New Roman" w:hAnsi="Times New Roman" w:cs="Times New Roman"/>
          <w:kern w:val="0"/>
          <w:lang w:eastAsia="pl-PL"/>
          <w14:ligatures w14:val="none"/>
        </w:rPr>
        <w:t>przedstawienie w formie graficznej</w:t>
      </w:r>
      <w:r w:rsidR="00B85B58" w:rsidRPr="00202FF3">
        <w:rPr>
          <w:rFonts w:ascii="Times New Roman" w:eastAsia="Times New Roman" w:hAnsi="Times New Roman" w:cs="Times New Roman"/>
          <w:kern w:val="0"/>
          <w:lang w:eastAsia="pl-PL"/>
          <w14:ligatures w14:val="none"/>
        </w:rPr>
        <w:t xml:space="preserve">, wizualizacji elewacji, </w:t>
      </w:r>
      <w:r w:rsidRPr="00202FF3">
        <w:rPr>
          <w:rFonts w:ascii="Times New Roman" w:eastAsia="Times New Roman" w:hAnsi="Times New Roman" w:cs="Times New Roman"/>
          <w:kern w:val="0"/>
          <w:lang w:eastAsia="pl-PL"/>
          <w14:ligatures w14:val="none"/>
        </w:rPr>
        <w:t xml:space="preserve"> układu funkcjonalno-przestrzennego projektowanych pomieszczeń oraz wizualizacji przestrzennej projektowanego obiektu,  a także część opisową koncepcji wskazującą podstawowe rozwiązania techniczne. Koncepcja winna składać się między innymi z: rzutu parteru, elewacji, projektu zagospodarowania terenu i części opisowej. </w:t>
      </w:r>
      <w:r w:rsidR="00A559E3" w:rsidRPr="00202FF3">
        <w:rPr>
          <w:rFonts w:ascii="Times New Roman" w:eastAsia="Times New Roman" w:hAnsi="Times New Roman" w:cs="Times New Roman"/>
          <w:kern w:val="0"/>
          <w:lang w:eastAsia="pl-PL"/>
          <w14:ligatures w14:val="none"/>
        </w:rPr>
        <w:t xml:space="preserve">Koncepcja winna zostać opracowana na aktualnej mapie do celów projektowych oraz podpisana przez projektanta </w:t>
      </w:r>
      <w:r w:rsidR="0022452A">
        <w:rPr>
          <w:rFonts w:ascii="Times New Roman" w:eastAsia="Times New Roman" w:hAnsi="Times New Roman" w:cs="Times New Roman"/>
          <w:kern w:val="0"/>
          <w:lang w:eastAsia="pl-PL"/>
          <w14:ligatures w14:val="none"/>
        </w:rPr>
        <w:t xml:space="preserve">                     </w:t>
      </w:r>
      <w:r w:rsidR="00AE5A1A" w:rsidRPr="00202FF3">
        <w:rPr>
          <w:rFonts w:ascii="Times New Roman" w:eastAsia="Times New Roman" w:hAnsi="Times New Roman" w:cs="Times New Roman"/>
          <w:kern w:val="0"/>
          <w:lang w:eastAsia="pl-PL"/>
          <w14:ligatures w14:val="none"/>
        </w:rPr>
        <w:t xml:space="preserve">z uprawnieniami b. architektonicznej </w:t>
      </w:r>
    </w:p>
    <w:p w14:paraId="114B7A4A" w14:textId="71720F06" w:rsidR="00790B42" w:rsidRPr="00202FF3" w:rsidRDefault="006F1B13" w:rsidP="007F0770">
      <w:pPr>
        <w:pStyle w:val="Akapitzlist"/>
        <w:numPr>
          <w:ilvl w:val="0"/>
          <w:numId w:val="6"/>
        </w:numPr>
        <w:autoSpaceDE w:val="0"/>
        <w:autoSpaceDN w:val="0"/>
        <w:adjustRightInd w:val="0"/>
        <w:spacing w:after="0" w:line="360" w:lineRule="auto"/>
        <w:jc w:val="both"/>
        <w:rPr>
          <w:rFonts w:ascii="Times New Roman" w:hAnsi="Times New Roman" w:cs="Times New Roman"/>
        </w:rPr>
      </w:pPr>
      <w:r w:rsidRPr="00F87BAB">
        <w:rPr>
          <w:rFonts w:ascii="Times New Roman" w:hAnsi="Times New Roman" w:cs="Times New Roman"/>
        </w:rPr>
        <w:t>Przy opracowaniu dokumentacji nale</w:t>
      </w:r>
      <w:r w:rsidR="00B73BBF" w:rsidRPr="00F87BAB">
        <w:rPr>
          <w:rFonts w:ascii="TimesNewRoman" w:eastAsia="TimesNewRoman" w:hAnsi="Times New Roman" w:cs="TimesNewRoman"/>
        </w:rPr>
        <w:t>ż</w:t>
      </w:r>
      <w:r w:rsidRPr="00F87BAB">
        <w:rPr>
          <w:rFonts w:ascii="Times New Roman" w:hAnsi="Times New Roman" w:cs="Times New Roman"/>
        </w:rPr>
        <w:t>y przewidzie</w:t>
      </w:r>
      <w:r w:rsidRPr="00F87BAB">
        <w:rPr>
          <w:rFonts w:ascii="TimesNewRoman" w:eastAsia="TimesNewRoman" w:hAnsi="Times New Roman" w:cs="TimesNewRoman"/>
        </w:rPr>
        <w:t>ć</w:t>
      </w:r>
      <w:r w:rsidRPr="00F87BAB">
        <w:rPr>
          <w:rFonts w:ascii="TimesNewRoman" w:eastAsia="TimesNewRoman" w:hAnsi="Times New Roman" w:cs="TimesNewRoman"/>
        </w:rPr>
        <w:t xml:space="preserve"> </w:t>
      </w:r>
      <w:r w:rsidRPr="00F87BAB">
        <w:rPr>
          <w:rFonts w:ascii="Times New Roman" w:hAnsi="Times New Roman" w:cs="Times New Roman"/>
        </w:rPr>
        <w:t>etapowanie realizacji inwestycji dla poszczególnych zada</w:t>
      </w:r>
      <w:r w:rsidRPr="00F87BAB">
        <w:rPr>
          <w:rFonts w:ascii="TimesNewRoman" w:eastAsia="TimesNewRoman" w:hAnsi="Times New Roman" w:cs="TimesNewRoman"/>
        </w:rPr>
        <w:t>ń</w:t>
      </w:r>
      <w:r w:rsidR="00301657" w:rsidRPr="00202FF3">
        <w:rPr>
          <w:rFonts w:ascii="Times New Roman" w:hAnsi="Times New Roman" w:cs="Times New Roman"/>
        </w:rPr>
        <w:t>. Zamawiający wstępnie planuje w pier</w:t>
      </w:r>
      <w:r w:rsidR="00790B42" w:rsidRPr="00202FF3">
        <w:rPr>
          <w:rFonts w:ascii="Times New Roman" w:hAnsi="Times New Roman" w:cs="Times New Roman"/>
        </w:rPr>
        <w:t xml:space="preserve">wszym etapie inwestycji wykonać prace w zakresie </w:t>
      </w:r>
      <w:r w:rsidRPr="00F87BAB">
        <w:rPr>
          <w:rFonts w:ascii="Times New Roman" w:hAnsi="Times New Roman" w:cs="Times New Roman"/>
        </w:rPr>
        <w:t xml:space="preserve">niezbędnym do </w:t>
      </w:r>
      <w:r w:rsidR="003F79EA" w:rsidRPr="00F87BAB">
        <w:rPr>
          <w:rFonts w:ascii="Times New Roman" w:hAnsi="Times New Roman" w:cs="Times New Roman"/>
        </w:rPr>
        <w:t xml:space="preserve">montażu </w:t>
      </w:r>
      <w:r w:rsidR="00790B42" w:rsidRPr="00202FF3">
        <w:rPr>
          <w:rFonts w:ascii="Times New Roman" w:hAnsi="Times New Roman" w:cs="Times New Roman"/>
        </w:rPr>
        <w:t>dźwigów osobowych</w:t>
      </w:r>
      <w:r w:rsidR="007C40B8" w:rsidRPr="00202FF3">
        <w:rPr>
          <w:rFonts w:ascii="Times New Roman" w:hAnsi="Times New Roman" w:cs="Times New Roman"/>
        </w:rPr>
        <w:t xml:space="preserve"> i związane z tym przebudowy</w:t>
      </w:r>
      <w:r w:rsidR="00FE0EAD" w:rsidRPr="00202FF3">
        <w:rPr>
          <w:rFonts w:ascii="Times New Roman" w:hAnsi="Times New Roman" w:cs="Times New Roman"/>
        </w:rPr>
        <w:t xml:space="preserve">, </w:t>
      </w:r>
      <w:r w:rsidR="0055624A" w:rsidRPr="00202FF3">
        <w:rPr>
          <w:rFonts w:ascii="Times New Roman" w:hAnsi="Times New Roman" w:cs="Times New Roman"/>
        </w:rPr>
        <w:t xml:space="preserve">prace w piwnicy obiektu (mające na celu </w:t>
      </w:r>
      <w:r w:rsidR="007C40B8" w:rsidRPr="00202FF3">
        <w:rPr>
          <w:rFonts w:ascii="Times New Roman" w:hAnsi="Times New Roman" w:cs="Times New Roman"/>
        </w:rPr>
        <w:t xml:space="preserve">m. in. </w:t>
      </w:r>
      <w:r w:rsidR="0055624A" w:rsidRPr="00202FF3">
        <w:rPr>
          <w:rFonts w:ascii="Times New Roman" w:hAnsi="Times New Roman" w:cs="Times New Roman"/>
        </w:rPr>
        <w:t>osuszanie</w:t>
      </w:r>
      <w:r w:rsidR="00FE0EAD" w:rsidRPr="00202FF3">
        <w:rPr>
          <w:rFonts w:ascii="Times New Roman" w:hAnsi="Times New Roman" w:cs="Times New Roman"/>
        </w:rPr>
        <w:t xml:space="preserve">) oraz prace na elewacji obiektu </w:t>
      </w:r>
      <w:r w:rsidR="0022452A">
        <w:rPr>
          <w:rFonts w:ascii="Times New Roman" w:hAnsi="Times New Roman" w:cs="Times New Roman"/>
        </w:rPr>
        <w:t xml:space="preserve">                       </w:t>
      </w:r>
      <w:r w:rsidR="00FE0EAD" w:rsidRPr="00202FF3">
        <w:rPr>
          <w:rFonts w:ascii="Times New Roman" w:hAnsi="Times New Roman" w:cs="Times New Roman"/>
        </w:rPr>
        <w:t xml:space="preserve">i w zagospodarowaniu. W drugim etapie planuje się </w:t>
      </w:r>
      <w:r w:rsidR="007C40B8" w:rsidRPr="00202FF3">
        <w:rPr>
          <w:rFonts w:ascii="Times New Roman" w:hAnsi="Times New Roman" w:cs="Times New Roman"/>
        </w:rPr>
        <w:t>prace w zakresie przebudow</w:t>
      </w:r>
      <w:r w:rsidR="00E442CD" w:rsidRPr="00202FF3">
        <w:rPr>
          <w:rFonts w:ascii="Times New Roman" w:hAnsi="Times New Roman" w:cs="Times New Roman"/>
        </w:rPr>
        <w:t>y</w:t>
      </w:r>
      <w:r w:rsidR="007C40B8" w:rsidRPr="00202FF3">
        <w:rPr>
          <w:rFonts w:ascii="Times New Roman" w:hAnsi="Times New Roman" w:cs="Times New Roman"/>
        </w:rPr>
        <w:t xml:space="preserve"> pomieszczeń, prac</w:t>
      </w:r>
      <w:r w:rsidR="00E442CD" w:rsidRPr="00202FF3">
        <w:rPr>
          <w:rFonts w:ascii="Times New Roman" w:hAnsi="Times New Roman" w:cs="Times New Roman"/>
        </w:rPr>
        <w:t>e</w:t>
      </w:r>
      <w:r w:rsidR="007C40B8" w:rsidRPr="00202FF3">
        <w:rPr>
          <w:rFonts w:ascii="Times New Roman" w:hAnsi="Times New Roman" w:cs="Times New Roman"/>
        </w:rPr>
        <w:t xml:space="preserve"> na instalacjach, bieżąc</w:t>
      </w:r>
      <w:r w:rsidR="00E442CD" w:rsidRPr="00202FF3">
        <w:rPr>
          <w:rFonts w:ascii="Times New Roman" w:hAnsi="Times New Roman" w:cs="Times New Roman"/>
        </w:rPr>
        <w:t>ą</w:t>
      </w:r>
      <w:r w:rsidR="007C40B8" w:rsidRPr="00202FF3">
        <w:rPr>
          <w:rFonts w:ascii="Times New Roman" w:hAnsi="Times New Roman" w:cs="Times New Roman"/>
        </w:rPr>
        <w:t xml:space="preserve"> konserwacji budynku</w:t>
      </w:r>
      <w:r w:rsidR="00A94B12" w:rsidRPr="00202FF3">
        <w:rPr>
          <w:rFonts w:ascii="Times New Roman" w:hAnsi="Times New Roman" w:cs="Times New Roman"/>
        </w:rPr>
        <w:t>. Ostateczny zakres poszczególnych etapów jest uzależniony od oceny stanu technicznego i rekomendacji projektanta i zostanie ustalony</w:t>
      </w:r>
      <w:r w:rsidR="00E442CD" w:rsidRPr="00202FF3">
        <w:rPr>
          <w:rFonts w:ascii="Times New Roman" w:hAnsi="Times New Roman" w:cs="Times New Roman"/>
        </w:rPr>
        <w:t xml:space="preserve"> </w:t>
      </w:r>
      <w:r w:rsidR="00A94B12" w:rsidRPr="00202FF3">
        <w:rPr>
          <w:rFonts w:ascii="Times New Roman" w:hAnsi="Times New Roman" w:cs="Times New Roman"/>
        </w:rPr>
        <w:t xml:space="preserve">na etapie projektowania. Projektant winien </w:t>
      </w:r>
      <w:r w:rsidR="00E442CD" w:rsidRPr="00202FF3">
        <w:rPr>
          <w:rFonts w:ascii="Times New Roman" w:hAnsi="Times New Roman" w:cs="Times New Roman"/>
        </w:rPr>
        <w:t xml:space="preserve">dla poszczególnych etapów opracować oddzielne przedmiary robót i kosztorysy. </w:t>
      </w:r>
    </w:p>
    <w:p w14:paraId="2BFC80A8" w14:textId="77777777" w:rsidR="00245D52" w:rsidRPr="00202FF3" w:rsidRDefault="00245D52" w:rsidP="0042194D">
      <w:pPr>
        <w:jc w:val="both"/>
      </w:pPr>
    </w:p>
    <w:p w14:paraId="2BAECC4C" w14:textId="77777777" w:rsidR="00245D52" w:rsidRPr="00202FF3" w:rsidRDefault="00245D52" w:rsidP="00245D52">
      <w:pPr>
        <w:numPr>
          <w:ilvl w:val="0"/>
          <w:numId w:val="4"/>
        </w:numPr>
        <w:spacing w:after="0" w:line="360" w:lineRule="auto"/>
        <w:contextualSpacing/>
        <w:jc w:val="both"/>
        <w:rPr>
          <w:rFonts w:ascii="Times New Roman" w:hAnsi="Times New Roman" w:cs="Times New Roman"/>
          <w:b/>
          <w:bCs/>
          <w:kern w:val="0"/>
          <w14:ligatures w14:val="none"/>
        </w:rPr>
      </w:pPr>
      <w:r w:rsidRPr="00202FF3">
        <w:rPr>
          <w:rFonts w:ascii="Times New Roman" w:hAnsi="Times New Roman" w:cs="Times New Roman"/>
          <w:b/>
          <w:bCs/>
          <w:kern w:val="0"/>
          <w14:ligatures w14:val="none"/>
        </w:rPr>
        <w:t xml:space="preserve">TERMIN REALIZACJI ZAMÓWIENIA </w:t>
      </w:r>
    </w:p>
    <w:p w14:paraId="6BE0570C" w14:textId="216488AC" w:rsidR="00245D52" w:rsidRPr="00202FF3" w:rsidRDefault="00245D52" w:rsidP="00245D52">
      <w:pPr>
        <w:numPr>
          <w:ilvl w:val="0"/>
          <w:numId w:val="7"/>
        </w:numPr>
        <w:spacing w:after="0" w:line="360" w:lineRule="auto"/>
        <w:contextualSpacing/>
        <w:jc w:val="both"/>
        <w:rPr>
          <w:rFonts w:ascii="Times New Roman" w:hAnsi="Times New Roman" w:cs="Times New Roman"/>
          <w:b/>
          <w:bCs/>
          <w:kern w:val="0"/>
          <w14:ligatures w14:val="none"/>
        </w:rPr>
      </w:pPr>
      <w:r w:rsidRPr="00202FF3">
        <w:rPr>
          <w:rFonts w:ascii="Times New Roman" w:hAnsi="Times New Roman" w:cs="Times New Roman"/>
          <w:kern w:val="0"/>
          <w14:ligatures w14:val="none"/>
        </w:rPr>
        <w:t>Zamawiający wymaga, aby przedmiot umowy został w całości zrealizowany przez Wykonawcę</w:t>
      </w:r>
      <w:r w:rsidRPr="00202FF3">
        <w:rPr>
          <w:rFonts w:ascii="Times New Roman" w:hAnsi="Times New Roman" w:cs="Times New Roman"/>
          <w:kern w:val="0"/>
          <w14:ligatures w14:val="none"/>
        </w:rPr>
        <w:br/>
        <w:t xml:space="preserve">i dostarczony Zamawiającemu na adres jego siedziby w terminie </w:t>
      </w:r>
      <w:r w:rsidR="00B85B58" w:rsidRPr="00202FF3">
        <w:rPr>
          <w:rFonts w:ascii="Times New Roman" w:hAnsi="Times New Roman" w:cs="Times New Roman"/>
          <w:b/>
          <w:bCs/>
          <w:kern w:val="0"/>
          <w14:ligatures w14:val="none"/>
        </w:rPr>
        <w:t xml:space="preserve">300 </w:t>
      </w:r>
      <w:r w:rsidRPr="00202FF3">
        <w:rPr>
          <w:rFonts w:ascii="Times New Roman" w:hAnsi="Times New Roman" w:cs="Times New Roman"/>
          <w:b/>
          <w:bCs/>
          <w:kern w:val="0"/>
          <w14:ligatures w14:val="none"/>
        </w:rPr>
        <w:t xml:space="preserve">dni </w:t>
      </w:r>
      <w:r w:rsidRPr="00202FF3">
        <w:rPr>
          <w:rFonts w:ascii="Times New Roman" w:hAnsi="Times New Roman" w:cs="Times New Roman"/>
          <w:kern w:val="0"/>
          <w14:ligatures w14:val="none"/>
        </w:rPr>
        <w:t>od dnia zawarcia umowy, przy czym:</w:t>
      </w:r>
    </w:p>
    <w:p w14:paraId="66ED09EF" w14:textId="677AC7C1" w:rsidR="00245D52" w:rsidRPr="00202FF3" w:rsidRDefault="00245D52" w:rsidP="00245D52">
      <w:pPr>
        <w:widowControl w:val="0"/>
        <w:numPr>
          <w:ilvl w:val="0"/>
          <w:numId w:val="8"/>
        </w:numPr>
        <w:overflowPunct w:val="0"/>
        <w:autoSpaceDE w:val="0"/>
        <w:spacing w:after="0" w:line="360" w:lineRule="auto"/>
        <w:contextualSpacing/>
        <w:jc w:val="both"/>
        <w:textAlignment w:val="baseline"/>
        <w:rPr>
          <w:rFonts w:ascii="Times New Roman" w:eastAsia="Times New Roman" w:hAnsi="Times New Roman" w:cs="Times New Roman"/>
          <w:lang w:eastAsia="pl-PL" w:bidi="pl-PL"/>
          <w14:ligatures w14:val="none"/>
        </w:rPr>
      </w:pPr>
      <w:r w:rsidRPr="00202FF3">
        <w:rPr>
          <w:rFonts w:ascii="Times New Roman" w:eastAsia="Times New Roman" w:hAnsi="Times New Roman" w:cs="Times New Roman"/>
          <w:lang w:eastAsia="pl-PL" w:bidi="pl-PL"/>
          <w14:ligatures w14:val="none"/>
        </w:rPr>
        <w:t>opracowanie inwentaryzacji budowlanej</w:t>
      </w:r>
      <w:r w:rsidR="00374EC3" w:rsidRPr="00202FF3">
        <w:rPr>
          <w:rFonts w:ascii="Times New Roman" w:eastAsia="Times New Roman" w:hAnsi="Times New Roman" w:cs="Times New Roman"/>
          <w:lang w:eastAsia="pl-PL" w:bidi="pl-PL"/>
          <w14:ligatures w14:val="none"/>
        </w:rPr>
        <w:t xml:space="preserve"> oraz oceny stanu technicznego </w:t>
      </w:r>
      <w:r w:rsidRPr="00202FF3">
        <w:rPr>
          <w:rFonts w:ascii="Times New Roman" w:eastAsia="Times New Roman" w:hAnsi="Times New Roman" w:cs="Times New Roman"/>
          <w:lang w:eastAsia="pl-PL" w:bidi="pl-PL"/>
          <w14:ligatures w14:val="none"/>
        </w:rPr>
        <w:t xml:space="preserve">-  w terminie </w:t>
      </w:r>
      <w:r w:rsidR="00B85B58" w:rsidRPr="00202FF3">
        <w:rPr>
          <w:rFonts w:ascii="Times New Roman" w:eastAsia="Times New Roman" w:hAnsi="Times New Roman" w:cs="Times New Roman"/>
          <w:lang w:eastAsia="pl-PL" w:bidi="pl-PL"/>
          <w14:ligatures w14:val="none"/>
        </w:rPr>
        <w:t xml:space="preserve">50 </w:t>
      </w:r>
      <w:r w:rsidR="00374EC3" w:rsidRPr="00202FF3">
        <w:rPr>
          <w:rFonts w:ascii="Times New Roman" w:eastAsia="Times New Roman" w:hAnsi="Times New Roman" w:cs="Times New Roman"/>
          <w:lang w:eastAsia="pl-PL" w:bidi="pl-PL"/>
          <w14:ligatures w14:val="none"/>
        </w:rPr>
        <w:t xml:space="preserve"> </w:t>
      </w:r>
      <w:r w:rsidRPr="00202FF3">
        <w:rPr>
          <w:rFonts w:ascii="Times New Roman" w:eastAsia="Times New Roman" w:hAnsi="Times New Roman" w:cs="Times New Roman"/>
          <w:lang w:eastAsia="pl-PL" w:bidi="pl-PL"/>
          <w14:ligatures w14:val="none"/>
        </w:rPr>
        <w:t xml:space="preserve">dni od dnia zawarcia umowy </w:t>
      </w:r>
    </w:p>
    <w:p w14:paraId="0CDA3645" w14:textId="18DD318F" w:rsidR="00245D52" w:rsidRPr="00202FF3" w:rsidRDefault="00245D52" w:rsidP="00F87BAB">
      <w:pPr>
        <w:widowControl w:val="0"/>
        <w:numPr>
          <w:ilvl w:val="0"/>
          <w:numId w:val="8"/>
        </w:numPr>
        <w:overflowPunct w:val="0"/>
        <w:autoSpaceDE w:val="0"/>
        <w:spacing w:after="0" w:line="360" w:lineRule="auto"/>
        <w:contextualSpacing/>
        <w:jc w:val="both"/>
        <w:textAlignment w:val="baseline"/>
      </w:pPr>
      <w:r w:rsidRPr="00202FF3">
        <w:rPr>
          <w:rFonts w:ascii="Times New Roman" w:eastAsia="Times New Roman" w:hAnsi="Times New Roman" w:cs="Times New Roman"/>
          <w:lang w:eastAsia="pl-PL" w:bidi="pl-PL"/>
          <w14:ligatures w14:val="none"/>
        </w:rPr>
        <w:t xml:space="preserve">opracowanie </w:t>
      </w:r>
      <w:r w:rsidRPr="00202FF3">
        <w:rPr>
          <w:rFonts w:ascii="Times New Roman" w:eastAsia="Times New Roman" w:hAnsi="Times New Roman" w:cs="Times New Roman"/>
          <w:spacing w:val="-4"/>
          <w:lang w:eastAsia="pl-PL" w:bidi="pl-PL"/>
          <w14:ligatures w14:val="none"/>
        </w:rPr>
        <w:t xml:space="preserve">koncepcji zamierzenia inwestycyjnego </w:t>
      </w:r>
      <w:r w:rsidRPr="00202FF3">
        <w:rPr>
          <w:rFonts w:ascii="Times New Roman" w:eastAsia="Times New Roman" w:hAnsi="Times New Roman" w:cs="Times New Roman"/>
          <w:lang w:eastAsia="pl-PL" w:bidi="pl-PL"/>
          <w14:ligatures w14:val="none"/>
        </w:rPr>
        <w:t xml:space="preserve">– w terminie </w:t>
      </w:r>
      <w:r w:rsidR="00B85B58" w:rsidRPr="00F87BAB">
        <w:rPr>
          <w:rFonts w:ascii="Times New Roman" w:eastAsia="Times New Roman" w:hAnsi="Times New Roman" w:cs="Times New Roman"/>
          <w:lang w:eastAsia="pl-PL" w:bidi="pl-PL"/>
          <w14:ligatures w14:val="none"/>
        </w:rPr>
        <w:t xml:space="preserve">90 </w:t>
      </w:r>
      <w:r w:rsidRPr="00F87BAB">
        <w:rPr>
          <w:rFonts w:ascii="Times New Roman" w:eastAsia="Times New Roman" w:hAnsi="Times New Roman" w:cs="Times New Roman"/>
          <w:lang w:eastAsia="pl-PL" w:bidi="pl-PL"/>
          <w14:ligatures w14:val="none"/>
        </w:rPr>
        <w:t xml:space="preserve"> dni</w:t>
      </w:r>
      <w:r w:rsidRPr="00202FF3">
        <w:rPr>
          <w:rFonts w:ascii="Times New Roman" w:eastAsia="Times New Roman" w:hAnsi="Times New Roman" w:cs="Times New Roman"/>
          <w:lang w:eastAsia="pl-PL" w:bidi="pl-PL"/>
          <w14:ligatures w14:val="none"/>
        </w:rPr>
        <w:t xml:space="preserve"> od dnia zawarcia umowy</w:t>
      </w:r>
      <w:r w:rsidR="008B695B" w:rsidRPr="00202FF3">
        <w:rPr>
          <w:rFonts w:ascii="Times New Roman" w:eastAsia="Times New Roman" w:hAnsi="Times New Roman" w:cs="Times New Roman"/>
          <w:lang w:eastAsia="pl-PL" w:bidi="pl-PL"/>
          <w14:ligatures w14:val="none"/>
        </w:rPr>
        <w:t xml:space="preserve">. </w:t>
      </w:r>
    </w:p>
    <w:p w14:paraId="3E7D945F" w14:textId="57DE9C7F" w:rsidR="00245D52" w:rsidRPr="00202FF3" w:rsidRDefault="00647B00" w:rsidP="00647B00">
      <w:pPr>
        <w:pStyle w:val="Akapitzlist"/>
        <w:numPr>
          <w:ilvl w:val="0"/>
          <w:numId w:val="4"/>
        </w:numPr>
        <w:jc w:val="both"/>
        <w:rPr>
          <w:rFonts w:ascii="Times New Roman" w:hAnsi="Times New Roman" w:cs="Times New Roman"/>
        </w:rPr>
      </w:pPr>
      <w:r w:rsidRPr="00202FF3">
        <w:rPr>
          <w:rFonts w:ascii="Times New Roman" w:hAnsi="Times New Roman" w:cs="Times New Roman"/>
        </w:rPr>
        <w:lastRenderedPageBreak/>
        <w:t xml:space="preserve">Warunki udziału w postępowaniu: </w:t>
      </w:r>
    </w:p>
    <w:p w14:paraId="78AD1609" w14:textId="77777777" w:rsidR="00B85B58" w:rsidRPr="00202FF3" w:rsidRDefault="00B85B58" w:rsidP="00B85B58">
      <w:pPr>
        <w:ind w:left="425"/>
        <w:jc w:val="both"/>
        <w:rPr>
          <w:rFonts w:ascii="Times New Roman" w:hAnsi="Times New Roman" w:cs="Times New Roman"/>
        </w:rPr>
      </w:pPr>
    </w:p>
    <w:p w14:paraId="7CF49DDC" w14:textId="78C30593" w:rsidR="00B85B58" w:rsidRPr="00202FF3" w:rsidRDefault="00B85B58" w:rsidP="00B85B58">
      <w:pPr>
        <w:ind w:left="425"/>
        <w:jc w:val="both"/>
        <w:rPr>
          <w:rFonts w:ascii="Times New Roman" w:hAnsi="Times New Roman" w:cs="Times New Roman"/>
        </w:rPr>
      </w:pPr>
      <w:r w:rsidRPr="00202FF3">
        <w:rPr>
          <w:rFonts w:ascii="Times New Roman" w:hAnsi="Times New Roman" w:cs="Times New Roman"/>
        </w:rPr>
        <w:t xml:space="preserve">O udzielenie zamówienia mogą ubiegać się wykonawcy którzy wykażą, iż w  okresie ostatnich 3 lat przed upływem terminu składania ofert, a jeżeli okres prowadzenia działalności jest krótszy - w tym okresie, wykonał, co najmniej jedną usługę polegającą na opracowaniu wielobranżowej dokumentacji projektowo-kosztorysowej, budowy </w:t>
      </w:r>
      <w:r w:rsidR="00117E86" w:rsidRPr="00202FF3">
        <w:rPr>
          <w:rFonts w:ascii="Times New Roman" w:hAnsi="Times New Roman" w:cs="Times New Roman"/>
        </w:rPr>
        <w:t xml:space="preserve">lub przebudowy </w:t>
      </w:r>
      <w:r w:rsidRPr="00202FF3">
        <w:rPr>
          <w:rFonts w:ascii="Times New Roman" w:hAnsi="Times New Roman" w:cs="Times New Roman"/>
        </w:rPr>
        <w:t>budynku o powierzchni zabudowy  nie mniejszej niż 2000  m</w:t>
      </w:r>
      <w:r w:rsidR="00117E86" w:rsidRPr="00202FF3">
        <w:rPr>
          <w:rFonts w:ascii="Times New Roman" w:hAnsi="Times New Roman" w:cs="Times New Roman"/>
          <w:vertAlign w:val="superscript"/>
        </w:rPr>
        <w:t>2</w:t>
      </w:r>
      <w:r w:rsidR="00117E86" w:rsidRPr="00202FF3">
        <w:rPr>
          <w:rFonts w:ascii="Times New Roman" w:hAnsi="Times New Roman" w:cs="Times New Roman"/>
        </w:rPr>
        <w:t xml:space="preserve"> </w:t>
      </w:r>
      <w:r w:rsidRPr="00202FF3">
        <w:rPr>
          <w:rFonts w:ascii="Times New Roman" w:hAnsi="Times New Roman" w:cs="Times New Roman"/>
        </w:rPr>
        <w:t xml:space="preserve">  zatwierdzonej przez organ administracji architektoniczno-budowlanej.  </w:t>
      </w:r>
    </w:p>
    <w:p w14:paraId="6B69A2DF" w14:textId="77777777" w:rsidR="005B623C" w:rsidRPr="00202FF3" w:rsidRDefault="005B623C" w:rsidP="0042194D">
      <w:pPr>
        <w:jc w:val="both"/>
        <w:rPr>
          <w:rFonts w:ascii="Times New Roman" w:hAnsi="Times New Roman" w:cs="Times New Roman"/>
        </w:rPr>
      </w:pPr>
    </w:p>
    <w:p w14:paraId="0E6F8B64" w14:textId="77777777" w:rsidR="005B623C" w:rsidRPr="00202FF3" w:rsidRDefault="005B623C" w:rsidP="0042194D">
      <w:pPr>
        <w:jc w:val="both"/>
        <w:rPr>
          <w:rFonts w:ascii="Times New Roman" w:hAnsi="Times New Roman" w:cs="Times New Roman"/>
        </w:rPr>
      </w:pPr>
    </w:p>
    <w:p w14:paraId="73DA8CD8" w14:textId="77777777" w:rsidR="005B623C" w:rsidRPr="00202FF3" w:rsidRDefault="005B623C" w:rsidP="0042194D">
      <w:pPr>
        <w:jc w:val="both"/>
        <w:rPr>
          <w:rFonts w:ascii="Times New Roman" w:hAnsi="Times New Roman" w:cs="Times New Roman"/>
        </w:rPr>
      </w:pPr>
    </w:p>
    <w:p w14:paraId="763CBBAF" w14:textId="77777777" w:rsidR="005B623C" w:rsidRPr="00202FF3" w:rsidRDefault="005B623C" w:rsidP="0042194D">
      <w:pPr>
        <w:jc w:val="both"/>
        <w:rPr>
          <w:rFonts w:ascii="Times New Roman" w:hAnsi="Times New Roman" w:cs="Times New Roman"/>
        </w:rPr>
      </w:pPr>
    </w:p>
    <w:p w14:paraId="7C5EC372" w14:textId="2B5BB3B7" w:rsidR="005B623C" w:rsidRDefault="009645EC" w:rsidP="0042194D">
      <w:pPr>
        <w:jc w:val="both"/>
        <w:rPr>
          <w:rFonts w:ascii="Times New Roman" w:hAnsi="Times New Roman" w:cs="Times New Roman"/>
        </w:rPr>
      </w:pPr>
      <w:r>
        <w:rPr>
          <w:rFonts w:ascii="Times New Roman" w:hAnsi="Times New Roman" w:cs="Times New Roman"/>
        </w:rPr>
        <w:t>Załączniki do OPZ:</w:t>
      </w:r>
    </w:p>
    <w:p w14:paraId="7DA25082" w14:textId="1737BA55" w:rsidR="009645EC" w:rsidRDefault="009645EC" w:rsidP="009645EC">
      <w:pPr>
        <w:pStyle w:val="Akapitzlist"/>
        <w:numPr>
          <w:ilvl w:val="0"/>
          <w:numId w:val="14"/>
        </w:numPr>
        <w:jc w:val="both"/>
        <w:rPr>
          <w:rFonts w:ascii="Times New Roman" w:hAnsi="Times New Roman" w:cs="Times New Roman"/>
        </w:rPr>
      </w:pPr>
      <w:r>
        <w:rPr>
          <w:rFonts w:ascii="Times New Roman" w:hAnsi="Times New Roman" w:cs="Times New Roman"/>
        </w:rPr>
        <w:t>Pismo PKWZ nr</w:t>
      </w:r>
      <w:r w:rsidR="00F05EF0">
        <w:rPr>
          <w:rFonts w:ascii="Times New Roman" w:hAnsi="Times New Roman" w:cs="Times New Roman"/>
        </w:rPr>
        <w:t xml:space="preserve"> ZN.5183.766.2024.KP z</w:t>
      </w:r>
      <w:r>
        <w:rPr>
          <w:rFonts w:ascii="Times New Roman" w:hAnsi="Times New Roman" w:cs="Times New Roman"/>
        </w:rPr>
        <w:t xml:space="preserve"> dnia</w:t>
      </w:r>
      <w:r w:rsidR="00F05EF0">
        <w:rPr>
          <w:rFonts w:ascii="Times New Roman" w:hAnsi="Times New Roman" w:cs="Times New Roman"/>
        </w:rPr>
        <w:t xml:space="preserve"> 24.10.2024 r.</w:t>
      </w:r>
    </w:p>
    <w:p w14:paraId="0583B452" w14:textId="4FF40F77" w:rsidR="009645EC" w:rsidRPr="00F87BAB" w:rsidRDefault="009645EC" w:rsidP="00F87BAB">
      <w:pPr>
        <w:pStyle w:val="Akapitzlist"/>
        <w:numPr>
          <w:ilvl w:val="0"/>
          <w:numId w:val="14"/>
        </w:numPr>
        <w:jc w:val="both"/>
        <w:rPr>
          <w:rFonts w:ascii="Times New Roman" w:hAnsi="Times New Roman" w:cs="Times New Roman"/>
        </w:rPr>
      </w:pPr>
      <w:r>
        <w:rPr>
          <w:rFonts w:ascii="Times New Roman" w:hAnsi="Times New Roman" w:cs="Times New Roman"/>
        </w:rPr>
        <w:t>Opi</w:t>
      </w:r>
      <w:r w:rsidR="00F05EF0">
        <w:rPr>
          <w:rFonts w:ascii="Times New Roman" w:hAnsi="Times New Roman" w:cs="Times New Roman"/>
        </w:rPr>
        <w:t>s planowanych prac.</w:t>
      </w:r>
    </w:p>
    <w:p w14:paraId="06715102" w14:textId="77777777" w:rsidR="005B623C" w:rsidRPr="00202FF3" w:rsidRDefault="005B623C" w:rsidP="0042194D">
      <w:pPr>
        <w:jc w:val="both"/>
        <w:rPr>
          <w:rFonts w:ascii="Times New Roman" w:hAnsi="Times New Roman" w:cs="Times New Roman"/>
        </w:rPr>
      </w:pPr>
    </w:p>
    <w:p w14:paraId="02CCDE7D" w14:textId="77777777" w:rsidR="005B623C" w:rsidRPr="00202FF3" w:rsidRDefault="005B623C" w:rsidP="0042194D">
      <w:pPr>
        <w:jc w:val="both"/>
        <w:rPr>
          <w:rFonts w:ascii="Times New Roman" w:hAnsi="Times New Roman" w:cs="Times New Roman"/>
        </w:rPr>
      </w:pPr>
    </w:p>
    <w:p w14:paraId="36FB5FA1" w14:textId="77777777" w:rsidR="005B623C" w:rsidRPr="00202FF3" w:rsidRDefault="005B623C" w:rsidP="0042194D">
      <w:pPr>
        <w:jc w:val="both"/>
        <w:rPr>
          <w:rFonts w:ascii="Times New Roman" w:hAnsi="Times New Roman" w:cs="Times New Roman"/>
        </w:rPr>
      </w:pPr>
    </w:p>
    <w:p w14:paraId="13A651E4" w14:textId="77777777" w:rsidR="005B623C" w:rsidRPr="00202FF3" w:rsidRDefault="005B623C" w:rsidP="0042194D">
      <w:pPr>
        <w:jc w:val="both"/>
        <w:rPr>
          <w:rFonts w:ascii="Times New Roman" w:hAnsi="Times New Roman" w:cs="Times New Roman"/>
        </w:rPr>
      </w:pPr>
    </w:p>
    <w:p w14:paraId="1533CF7F" w14:textId="77777777" w:rsidR="005B623C" w:rsidRDefault="005B623C" w:rsidP="0042194D">
      <w:pPr>
        <w:jc w:val="both"/>
        <w:rPr>
          <w:rFonts w:ascii="Times New Roman" w:hAnsi="Times New Roman" w:cs="Times New Roman"/>
        </w:rPr>
      </w:pPr>
    </w:p>
    <w:p w14:paraId="183C3D27" w14:textId="77777777" w:rsidR="00F05EF0" w:rsidRDefault="00F05EF0" w:rsidP="0042194D">
      <w:pPr>
        <w:jc w:val="both"/>
        <w:rPr>
          <w:rFonts w:ascii="Times New Roman" w:hAnsi="Times New Roman" w:cs="Times New Roman"/>
        </w:rPr>
      </w:pPr>
    </w:p>
    <w:p w14:paraId="11D323D4" w14:textId="77777777" w:rsidR="00F05EF0" w:rsidRDefault="00F05EF0" w:rsidP="0042194D">
      <w:pPr>
        <w:jc w:val="both"/>
        <w:rPr>
          <w:rFonts w:ascii="Times New Roman" w:hAnsi="Times New Roman" w:cs="Times New Roman"/>
        </w:rPr>
      </w:pPr>
    </w:p>
    <w:p w14:paraId="6785877B" w14:textId="77777777" w:rsidR="00F05EF0" w:rsidRDefault="00F05EF0" w:rsidP="0042194D">
      <w:pPr>
        <w:jc w:val="both"/>
        <w:rPr>
          <w:rFonts w:ascii="Times New Roman" w:hAnsi="Times New Roman" w:cs="Times New Roman"/>
        </w:rPr>
      </w:pPr>
    </w:p>
    <w:p w14:paraId="0643DC9A" w14:textId="77777777" w:rsidR="00F05EF0" w:rsidRDefault="00F05EF0" w:rsidP="0042194D">
      <w:pPr>
        <w:jc w:val="both"/>
        <w:rPr>
          <w:rFonts w:ascii="Times New Roman" w:hAnsi="Times New Roman" w:cs="Times New Roman"/>
        </w:rPr>
      </w:pPr>
    </w:p>
    <w:p w14:paraId="30C86AE9" w14:textId="77777777" w:rsidR="00F05EF0" w:rsidRDefault="00F05EF0" w:rsidP="0042194D">
      <w:pPr>
        <w:jc w:val="both"/>
        <w:rPr>
          <w:rFonts w:ascii="Times New Roman" w:hAnsi="Times New Roman" w:cs="Times New Roman"/>
        </w:rPr>
      </w:pPr>
    </w:p>
    <w:p w14:paraId="5DD7B172" w14:textId="77777777" w:rsidR="00F05EF0" w:rsidRDefault="00F05EF0" w:rsidP="0042194D">
      <w:pPr>
        <w:jc w:val="both"/>
        <w:rPr>
          <w:rFonts w:ascii="Times New Roman" w:hAnsi="Times New Roman" w:cs="Times New Roman"/>
        </w:rPr>
      </w:pPr>
    </w:p>
    <w:p w14:paraId="1ABDA95C" w14:textId="77777777" w:rsidR="00F05EF0" w:rsidRDefault="00F05EF0" w:rsidP="0042194D">
      <w:pPr>
        <w:jc w:val="both"/>
        <w:rPr>
          <w:rFonts w:ascii="Times New Roman" w:hAnsi="Times New Roman" w:cs="Times New Roman"/>
        </w:rPr>
      </w:pPr>
    </w:p>
    <w:p w14:paraId="5D86CCA8" w14:textId="77777777" w:rsidR="00F05EF0" w:rsidRDefault="00F05EF0" w:rsidP="0042194D">
      <w:pPr>
        <w:jc w:val="both"/>
        <w:rPr>
          <w:rFonts w:ascii="Times New Roman" w:hAnsi="Times New Roman" w:cs="Times New Roman"/>
        </w:rPr>
      </w:pPr>
    </w:p>
    <w:p w14:paraId="246A69ED" w14:textId="77777777" w:rsidR="00F05EF0" w:rsidRDefault="00F05EF0" w:rsidP="0042194D">
      <w:pPr>
        <w:jc w:val="both"/>
        <w:rPr>
          <w:rFonts w:ascii="Times New Roman" w:hAnsi="Times New Roman" w:cs="Times New Roman"/>
        </w:rPr>
      </w:pPr>
    </w:p>
    <w:p w14:paraId="1FC16649" w14:textId="77777777" w:rsidR="00F05EF0" w:rsidRDefault="00F05EF0" w:rsidP="0042194D">
      <w:pPr>
        <w:jc w:val="both"/>
        <w:rPr>
          <w:rFonts w:ascii="Times New Roman" w:hAnsi="Times New Roman" w:cs="Times New Roman"/>
        </w:rPr>
      </w:pPr>
    </w:p>
    <w:p w14:paraId="4332EDEB" w14:textId="77777777" w:rsidR="00F05EF0" w:rsidRDefault="00F05EF0" w:rsidP="0042194D">
      <w:pPr>
        <w:jc w:val="both"/>
        <w:rPr>
          <w:rFonts w:ascii="Times New Roman" w:hAnsi="Times New Roman" w:cs="Times New Roman"/>
        </w:rPr>
      </w:pPr>
    </w:p>
    <w:p w14:paraId="0C316364" w14:textId="77777777" w:rsidR="00F05EF0" w:rsidRPr="00202FF3" w:rsidRDefault="00F05EF0" w:rsidP="0042194D">
      <w:pPr>
        <w:jc w:val="both"/>
        <w:rPr>
          <w:rFonts w:ascii="Times New Roman" w:hAnsi="Times New Roman" w:cs="Times New Roman"/>
        </w:rPr>
      </w:pPr>
    </w:p>
    <w:p w14:paraId="2BA2656A" w14:textId="3F7C9A39" w:rsidR="00245D52" w:rsidRPr="00202FF3" w:rsidRDefault="00245D52" w:rsidP="0042194D">
      <w:pPr>
        <w:jc w:val="both"/>
        <w:rPr>
          <w:rFonts w:ascii="Times New Roman" w:hAnsi="Times New Roman" w:cs="Times New Roman"/>
        </w:rPr>
      </w:pPr>
      <w:r w:rsidRPr="00202FF3">
        <w:rPr>
          <w:rFonts w:ascii="Times New Roman" w:hAnsi="Times New Roman" w:cs="Times New Roman"/>
        </w:rPr>
        <w:t>Sporządziła</w:t>
      </w:r>
      <w:r w:rsidR="00AD5052" w:rsidRPr="00202FF3">
        <w:rPr>
          <w:rFonts w:ascii="Times New Roman" w:hAnsi="Times New Roman" w:cs="Times New Roman"/>
        </w:rPr>
        <w:t>:</w:t>
      </w:r>
      <w:r w:rsidRPr="00202FF3">
        <w:rPr>
          <w:rFonts w:ascii="Times New Roman" w:hAnsi="Times New Roman" w:cs="Times New Roman"/>
        </w:rPr>
        <w:t xml:space="preserve"> Barbara Migza</w:t>
      </w:r>
      <w:r w:rsidR="00AD5052" w:rsidRPr="00202FF3">
        <w:rPr>
          <w:rFonts w:ascii="Times New Roman" w:hAnsi="Times New Roman" w:cs="Times New Roman"/>
        </w:rPr>
        <w:t xml:space="preserve"> - Rabiega</w:t>
      </w:r>
    </w:p>
    <w:sectPr w:rsidR="00245D52" w:rsidRPr="00202FF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5738CC" w14:textId="77777777" w:rsidR="002957D0" w:rsidRDefault="002957D0" w:rsidP="00647B00">
      <w:pPr>
        <w:spacing w:after="0" w:line="240" w:lineRule="auto"/>
      </w:pPr>
      <w:r>
        <w:separator/>
      </w:r>
    </w:p>
  </w:endnote>
  <w:endnote w:type="continuationSeparator" w:id="0">
    <w:p w14:paraId="4207B7CA" w14:textId="77777777" w:rsidR="002957D0" w:rsidRDefault="002957D0" w:rsidP="00647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MT">
    <w:altName w:val="Microsoft JhengHei"/>
    <w:panose1 w:val="00000000000000000000"/>
    <w:charset w:val="88"/>
    <w:family w:val="auto"/>
    <w:notTrueType/>
    <w:pitch w:val="default"/>
    <w:sig w:usb0="00000001"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6279854"/>
      <w:docPartObj>
        <w:docPartGallery w:val="Page Numbers (Bottom of Page)"/>
        <w:docPartUnique/>
      </w:docPartObj>
    </w:sdtPr>
    <w:sdtContent>
      <w:p w14:paraId="194EB4BF" w14:textId="203BBF88" w:rsidR="00647B00" w:rsidRDefault="00647B00">
        <w:pPr>
          <w:pStyle w:val="Stopka"/>
          <w:jc w:val="right"/>
        </w:pPr>
        <w:r>
          <w:fldChar w:fldCharType="begin"/>
        </w:r>
        <w:r>
          <w:instrText>PAGE   \* MERGEFORMAT</w:instrText>
        </w:r>
        <w:r>
          <w:fldChar w:fldCharType="separate"/>
        </w:r>
        <w:r>
          <w:t>2</w:t>
        </w:r>
        <w:r>
          <w:fldChar w:fldCharType="end"/>
        </w:r>
      </w:p>
    </w:sdtContent>
  </w:sdt>
  <w:p w14:paraId="7E59754A" w14:textId="77777777" w:rsidR="00647B00" w:rsidRDefault="00647B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34543" w14:textId="77777777" w:rsidR="002957D0" w:rsidRDefault="002957D0" w:rsidP="00647B00">
      <w:pPr>
        <w:spacing w:after="0" w:line="240" w:lineRule="auto"/>
      </w:pPr>
      <w:r>
        <w:separator/>
      </w:r>
    </w:p>
  </w:footnote>
  <w:footnote w:type="continuationSeparator" w:id="0">
    <w:p w14:paraId="18C5F6AB" w14:textId="77777777" w:rsidR="002957D0" w:rsidRDefault="002957D0" w:rsidP="00647B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98128A"/>
    <w:multiLevelType w:val="hybridMultilevel"/>
    <w:tmpl w:val="3E5223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8F65D02"/>
    <w:multiLevelType w:val="hybridMultilevel"/>
    <w:tmpl w:val="225C8C92"/>
    <w:lvl w:ilvl="0" w:tplc="57909B24">
      <w:start w:val="1"/>
      <w:numFmt w:val="upperRoman"/>
      <w:lvlText w:val="%1."/>
      <w:lvlJc w:val="left"/>
      <w:pPr>
        <w:ind w:left="1145" w:hanging="720"/>
      </w:pPr>
      <w:rPr>
        <w:rFonts w:ascii="Times New Roman" w:hAnsi="Times New Roman"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C86571"/>
    <w:multiLevelType w:val="hybridMultilevel"/>
    <w:tmpl w:val="B6601C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7EE7C9B"/>
    <w:multiLevelType w:val="hybridMultilevel"/>
    <w:tmpl w:val="38E63E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190DC3"/>
    <w:multiLevelType w:val="hybridMultilevel"/>
    <w:tmpl w:val="76C02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600380"/>
    <w:multiLevelType w:val="hybridMultilevel"/>
    <w:tmpl w:val="49B4F4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5A20A6"/>
    <w:multiLevelType w:val="hybridMultilevel"/>
    <w:tmpl w:val="3E5223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22038DB"/>
    <w:multiLevelType w:val="hybridMultilevel"/>
    <w:tmpl w:val="4426B162"/>
    <w:lvl w:ilvl="0" w:tplc="10C6CE0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378D64FC"/>
    <w:multiLevelType w:val="hybridMultilevel"/>
    <w:tmpl w:val="06C03E90"/>
    <w:lvl w:ilvl="0" w:tplc="6E9E0536">
      <w:start w:val="1"/>
      <w:numFmt w:val="decimal"/>
      <w:lvlText w:val="%1)"/>
      <w:lvlJc w:val="left"/>
      <w:pPr>
        <w:ind w:left="720" w:hanging="360"/>
      </w:pPr>
      <w:rPr>
        <w:rFonts w:ascii="Times New Roman" w:eastAsia="SymbolMT" w:hAnsi="Times New Roman" w:cs="Times New Roman" w:hint="default"/>
        <w:color w:val="auto"/>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B6B7E92"/>
    <w:multiLevelType w:val="hybridMultilevel"/>
    <w:tmpl w:val="94E8251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0" w15:restartNumberingAfterBreak="0">
    <w:nsid w:val="4E623AEC"/>
    <w:multiLevelType w:val="hybridMultilevel"/>
    <w:tmpl w:val="3E522348"/>
    <w:lvl w:ilvl="0" w:tplc="EAD6AB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074989"/>
    <w:multiLevelType w:val="hybridMultilevel"/>
    <w:tmpl w:val="5BD8D172"/>
    <w:lvl w:ilvl="0" w:tplc="FECEB6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A85E16"/>
    <w:multiLevelType w:val="hybridMultilevel"/>
    <w:tmpl w:val="93D26B28"/>
    <w:lvl w:ilvl="0" w:tplc="96747882">
      <w:start w:val="1"/>
      <w:numFmt w:val="decimal"/>
      <w:lvlText w:val="%1)"/>
      <w:lvlJc w:val="left"/>
      <w:pPr>
        <w:ind w:left="720" w:hanging="360"/>
      </w:pPr>
      <w:rPr>
        <w:rFonts w:ascii="Times New Roman" w:eastAsia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E07080F"/>
    <w:multiLevelType w:val="hybridMultilevel"/>
    <w:tmpl w:val="1FB266DA"/>
    <w:lvl w:ilvl="0" w:tplc="DD98A194">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2011591287">
    <w:abstractNumId w:val="3"/>
  </w:num>
  <w:num w:numId="2" w16cid:durableId="446239407">
    <w:abstractNumId w:val="5"/>
  </w:num>
  <w:num w:numId="3" w16cid:durableId="1811751544">
    <w:abstractNumId w:val="9"/>
  </w:num>
  <w:num w:numId="4" w16cid:durableId="265426465">
    <w:abstractNumId w:val="1"/>
  </w:num>
  <w:num w:numId="5" w16cid:durableId="1087112418">
    <w:abstractNumId w:val="11"/>
  </w:num>
  <w:num w:numId="6" w16cid:durableId="965702980">
    <w:abstractNumId w:val="10"/>
  </w:num>
  <w:num w:numId="7" w16cid:durableId="1450007440">
    <w:abstractNumId w:val="13"/>
  </w:num>
  <w:num w:numId="8" w16cid:durableId="196045093">
    <w:abstractNumId w:val="7"/>
  </w:num>
  <w:num w:numId="9" w16cid:durableId="563100404">
    <w:abstractNumId w:val="2"/>
  </w:num>
  <w:num w:numId="10" w16cid:durableId="1065377057">
    <w:abstractNumId w:val="6"/>
  </w:num>
  <w:num w:numId="11" w16cid:durableId="1633247392">
    <w:abstractNumId w:val="0"/>
  </w:num>
  <w:num w:numId="12" w16cid:durableId="915287049">
    <w:abstractNumId w:val="8"/>
  </w:num>
  <w:num w:numId="13" w16cid:durableId="351803948">
    <w:abstractNumId w:val="12"/>
  </w:num>
  <w:num w:numId="14" w16cid:durableId="2122532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94D"/>
    <w:rsid w:val="000048F9"/>
    <w:rsid w:val="00023855"/>
    <w:rsid w:val="00026F9C"/>
    <w:rsid w:val="00042505"/>
    <w:rsid w:val="00064432"/>
    <w:rsid w:val="000828BC"/>
    <w:rsid w:val="00087B5B"/>
    <w:rsid w:val="0009203C"/>
    <w:rsid w:val="00094B37"/>
    <w:rsid w:val="000A0E3F"/>
    <w:rsid w:val="000B1383"/>
    <w:rsid w:val="000B5CF7"/>
    <w:rsid w:val="000C19A4"/>
    <w:rsid w:val="000E4586"/>
    <w:rsid w:val="000F30F7"/>
    <w:rsid w:val="00105AE6"/>
    <w:rsid w:val="00117E86"/>
    <w:rsid w:val="00122AFD"/>
    <w:rsid w:val="00123A30"/>
    <w:rsid w:val="0014418B"/>
    <w:rsid w:val="001825D3"/>
    <w:rsid w:val="00192365"/>
    <w:rsid w:val="001965A9"/>
    <w:rsid w:val="00197361"/>
    <w:rsid w:val="001A4EB9"/>
    <w:rsid w:val="001A7892"/>
    <w:rsid w:val="001B16C3"/>
    <w:rsid w:val="001B4CB1"/>
    <w:rsid w:val="001D1521"/>
    <w:rsid w:val="001E1F1B"/>
    <w:rsid w:val="00202253"/>
    <w:rsid w:val="00202FF3"/>
    <w:rsid w:val="002108A7"/>
    <w:rsid w:val="0021580D"/>
    <w:rsid w:val="00215E7F"/>
    <w:rsid w:val="00220967"/>
    <w:rsid w:val="0022452A"/>
    <w:rsid w:val="00245D52"/>
    <w:rsid w:val="00247A86"/>
    <w:rsid w:val="00250F59"/>
    <w:rsid w:val="00271560"/>
    <w:rsid w:val="00276AE9"/>
    <w:rsid w:val="0028011E"/>
    <w:rsid w:val="002957D0"/>
    <w:rsid w:val="002A3D6C"/>
    <w:rsid w:val="002D3178"/>
    <w:rsid w:val="00301657"/>
    <w:rsid w:val="00302FA6"/>
    <w:rsid w:val="00304490"/>
    <w:rsid w:val="00330D38"/>
    <w:rsid w:val="00331DBA"/>
    <w:rsid w:val="003321A0"/>
    <w:rsid w:val="00342081"/>
    <w:rsid w:val="00346AF5"/>
    <w:rsid w:val="00371C5C"/>
    <w:rsid w:val="00373458"/>
    <w:rsid w:val="00374EC3"/>
    <w:rsid w:val="003932DF"/>
    <w:rsid w:val="003A528D"/>
    <w:rsid w:val="003A5D44"/>
    <w:rsid w:val="003B0688"/>
    <w:rsid w:val="003B4CDA"/>
    <w:rsid w:val="003E291F"/>
    <w:rsid w:val="003E3C6A"/>
    <w:rsid w:val="003F79EA"/>
    <w:rsid w:val="00404BC6"/>
    <w:rsid w:val="0042194D"/>
    <w:rsid w:val="004332C0"/>
    <w:rsid w:val="00456701"/>
    <w:rsid w:val="00466D03"/>
    <w:rsid w:val="00480420"/>
    <w:rsid w:val="004869CB"/>
    <w:rsid w:val="00490533"/>
    <w:rsid w:val="00497485"/>
    <w:rsid w:val="004A5AED"/>
    <w:rsid w:val="004B14B2"/>
    <w:rsid w:val="004B1A80"/>
    <w:rsid w:val="004D14BB"/>
    <w:rsid w:val="004E00EF"/>
    <w:rsid w:val="004E0A75"/>
    <w:rsid w:val="00506448"/>
    <w:rsid w:val="00510DC9"/>
    <w:rsid w:val="0055624A"/>
    <w:rsid w:val="0056200E"/>
    <w:rsid w:val="005846F5"/>
    <w:rsid w:val="005A6D8E"/>
    <w:rsid w:val="005B623C"/>
    <w:rsid w:val="005D7ABC"/>
    <w:rsid w:val="005E5285"/>
    <w:rsid w:val="005F2626"/>
    <w:rsid w:val="00616289"/>
    <w:rsid w:val="0063248F"/>
    <w:rsid w:val="00632EBC"/>
    <w:rsid w:val="0063317E"/>
    <w:rsid w:val="00647B00"/>
    <w:rsid w:val="00666A73"/>
    <w:rsid w:val="006761B1"/>
    <w:rsid w:val="006B5072"/>
    <w:rsid w:val="006C2116"/>
    <w:rsid w:val="006C41AD"/>
    <w:rsid w:val="006C47F4"/>
    <w:rsid w:val="006C4F2B"/>
    <w:rsid w:val="006D1845"/>
    <w:rsid w:val="006D337D"/>
    <w:rsid w:val="006F1B13"/>
    <w:rsid w:val="00710CF4"/>
    <w:rsid w:val="00723013"/>
    <w:rsid w:val="00755BF1"/>
    <w:rsid w:val="007605C8"/>
    <w:rsid w:val="00765C0B"/>
    <w:rsid w:val="00775EF1"/>
    <w:rsid w:val="00790B42"/>
    <w:rsid w:val="007C40B8"/>
    <w:rsid w:val="007E018D"/>
    <w:rsid w:val="007E42A8"/>
    <w:rsid w:val="007F104C"/>
    <w:rsid w:val="00840D35"/>
    <w:rsid w:val="00846A0A"/>
    <w:rsid w:val="00890E49"/>
    <w:rsid w:val="008B695B"/>
    <w:rsid w:val="008C3E26"/>
    <w:rsid w:val="008C5EC2"/>
    <w:rsid w:val="008C6CEE"/>
    <w:rsid w:val="008D59C4"/>
    <w:rsid w:val="00900EBA"/>
    <w:rsid w:val="00927985"/>
    <w:rsid w:val="009435F3"/>
    <w:rsid w:val="00954131"/>
    <w:rsid w:val="009645EC"/>
    <w:rsid w:val="009842F7"/>
    <w:rsid w:val="00993E0B"/>
    <w:rsid w:val="00995EC0"/>
    <w:rsid w:val="009A6FAF"/>
    <w:rsid w:val="009B4CA1"/>
    <w:rsid w:val="009C0A24"/>
    <w:rsid w:val="009E7961"/>
    <w:rsid w:val="009F429B"/>
    <w:rsid w:val="009F47BC"/>
    <w:rsid w:val="00A00C05"/>
    <w:rsid w:val="00A00C59"/>
    <w:rsid w:val="00A02063"/>
    <w:rsid w:val="00A02E01"/>
    <w:rsid w:val="00A30DB8"/>
    <w:rsid w:val="00A34E90"/>
    <w:rsid w:val="00A37E12"/>
    <w:rsid w:val="00A559E3"/>
    <w:rsid w:val="00A94B12"/>
    <w:rsid w:val="00A96EE3"/>
    <w:rsid w:val="00AA3EEB"/>
    <w:rsid w:val="00AB264E"/>
    <w:rsid w:val="00AD4311"/>
    <w:rsid w:val="00AD5052"/>
    <w:rsid w:val="00AE2133"/>
    <w:rsid w:val="00AE33CD"/>
    <w:rsid w:val="00AE3FC3"/>
    <w:rsid w:val="00AE5A1A"/>
    <w:rsid w:val="00AF1DB5"/>
    <w:rsid w:val="00B05D56"/>
    <w:rsid w:val="00B23329"/>
    <w:rsid w:val="00B2510B"/>
    <w:rsid w:val="00B27731"/>
    <w:rsid w:val="00B42983"/>
    <w:rsid w:val="00B5275C"/>
    <w:rsid w:val="00B63754"/>
    <w:rsid w:val="00B73BBF"/>
    <w:rsid w:val="00B85B58"/>
    <w:rsid w:val="00BA39BF"/>
    <w:rsid w:val="00C1672F"/>
    <w:rsid w:val="00C179E7"/>
    <w:rsid w:val="00C36682"/>
    <w:rsid w:val="00C51E3D"/>
    <w:rsid w:val="00C64F55"/>
    <w:rsid w:val="00C712E7"/>
    <w:rsid w:val="00C75245"/>
    <w:rsid w:val="00C7786E"/>
    <w:rsid w:val="00C80F75"/>
    <w:rsid w:val="00C8329C"/>
    <w:rsid w:val="00C83F37"/>
    <w:rsid w:val="00CA60F3"/>
    <w:rsid w:val="00CD727B"/>
    <w:rsid w:val="00CE46B9"/>
    <w:rsid w:val="00CF6459"/>
    <w:rsid w:val="00D2314C"/>
    <w:rsid w:val="00D40ED0"/>
    <w:rsid w:val="00D44617"/>
    <w:rsid w:val="00D46E8C"/>
    <w:rsid w:val="00D64F4C"/>
    <w:rsid w:val="00D72AF5"/>
    <w:rsid w:val="00D76079"/>
    <w:rsid w:val="00D95108"/>
    <w:rsid w:val="00D97452"/>
    <w:rsid w:val="00DA7FDE"/>
    <w:rsid w:val="00DB70B5"/>
    <w:rsid w:val="00DB794C"/>
    <w:rsid w:val="00DC684F"/>
    <w:rsid w:val="00DD205E"/>
    <w:rsid w:val="00DD2681"/>
    <w:rsid w:val="00DD2BC2"/>
    <w:rsid w:val="00DF5777"/>
    <w:rsid w:val="00E1063F"/>
    <w:rsid w:val="00E10DD0"/>
    <w:rsid w:val="00E442CD"/>
    <w:rsid w:val="00E66F6A"/>
    <w:rsid w:val="00E70107"/>
    <w:rsid w:val="00E749A3"/>
    <w:rsid w:val="00E773D3"/>
    <w:rsid w:val="00E87A74"/>
    <w:rsid w:val="00EA1CC5"/>
    <w:rsid w:val="00EA501C"/>
    <w:rsid w:val="00EA7985"/>
    <w:rsid w:val="00EB3DB5"/>
    <w:rsid w:val="00EB5757"/>
    <w:rsid w:val="00EC701D"/>
    <w:rsid w:val="00ED33A6"/>
    <w:rsid w:val="00EE0D76"/>
    <w:rsid w:val="00EE4934"/>
    <w:rsid w:val="00EE5416"/>
    <w:rsid w:val="00EE5B2A"/>
    <w:rsid w:val="00EF185B"/>
    <w:rsid w:val="00F05B4A"/>
    <w:rsid w:val="00F05EF0"/>
    <w:rsid w:val="00F06732"/>
    <w:rsid w:val="00F6521A"/>
    <w:rsid w:val="00F87BAB"/>
    <w:rsid w:val="00F96164"/>
    <w:rsid w:val="00FA5489"/>
    <w:rsid w:val="00FA5740"/>
    <w:rsid w:val="00FA5AAF"/>
    <w:rsid w:val="00FB1EBC"/>
    <w:rsid w:val="00FB3B9B"/>
    <w:rsid w:val="00FC3E8F"/>
    <w:rsid w:val="00FD2405"/>
    <w:rsid w:val="00FD49C1"/>
    <w:rsid w:val="00FE0EAD"/>
    <w:rsid w:val="00FE561B"/>
    <w:rsid w:val="00FF35FC"/>
    <w:rsid w:val="00FF4128"/>
    <w:rsid w:val="00FF53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28960"/>
  <w15:chartTrackingRefBased/>
  <w15:docId w15:val="{9A95525D-76FD-43C1-B1BA-6E40F1F22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L1,Numerowanie,List Paragraph,CW_Lista,Akapit z listą numerowaną,Podsis rysunku"/>
    <w:basedOn w:val="Normalny"/>
    <w:link w:val="AkapitzlistZnak"/>
    <w:uiPriority w:val="34"/>
    <w:qFormat/>
    <w:rsid w:val="003E3C6A"/>
    <w:pPr>
      <w:ind w:left="720"/>
      <w:contextualSpacing/>
    </w:pPr>
    <w:rPr>
      <w:kern w:val="0"/>
      <w14:ligatures w14:val="none"/>
    </w:rPr>
  </w:style>
  <w:style w:type="character" w:customStyle="1" w:styleId="AkapitzlistZnak">
    <w:name w:val="Akapit z listą Znak"/>
    <w:aliases w:val="Preambuła Znak,normalny tekst Znak,L1 Znak,Numerowanie Znak,List Paragraph Znak,CW_Lista Znak,Akapit z listą numerowaną Znak,Podsis rysunku Znak"/>
    <w:link w:val="Akapitzlist"/>
    <w:uiPriority w:val="34"/>
    <w:qFormat/>
    <w:locked/>
    <w:rsid w:val="003E3C6A"/>
    <w:rPr>
      <w:kern w:val="0"/>
      <w14:ligatures w14:val="none"/>
    </w:rPr>
  </w:style>
  <w:style w:type="character" w:styleId="Odwoaniedokomentarza">
    <w:name w:val="annotation reference"/>
    <w:basedOn w:val="Domylnaczcionkaakapitu"/>
    <w:uiPriority w:val="99"/>
    <w:semiHidden/>
    <w:unhideWhenUsed/>
    <w:rsid w:val="00245D52"/>
    <w:rPr>
      <w:sz w:val="16"/>
      <w:szCs w:val="16"/>
    </w:rPr>
  </w:style>
  <w:style w:type="paragraph" w:styleId="Tekstkomentarza">
    <w:name w:val="annotation text"/>
    <w:basedOn w:val="Normalny"/>
    <w:link w:val="TekstkomentarzaZnak"/>
    <w:uiPriority w:val="99"/>
    <w:unhideWhenUsed/>
    <w:rsid w:val="00245D52"/>
    <w:pPr>
      <w:spacing w:line="240" w:lineRule="auto"/>
    </w:pPr>
    <w:rPr>
      <w:sz w:val="20"/>
      <w:szCs w:val="20"/>
    </w:rPr>
  </w:style>
  <w:style w:type="character" w:customStyle="1" w:styleId="TekstkomentarzaZnak">
    <w:name w:val="Tekst komentarza Znak"/>
    <w:basedOn w:val="Domylnaczcionkaakapitu"/>
    <w:link w:val="Tekstkomentarza"/>
    <w:uiPriority w:val="99"/>
    <w:rsid w:val="00245D52"/>
    <w:rPr>
      <w:sz w:val="20"/>
      <w:szCs w:val="20"/>
    </w:rPr>
  </w:style>
  <w:style w:type="paragraph" w:styleId="Tematkomentarza">
    <w:name w:val="annotation subject"/>
    <w:basedOn w:val="Tekstkomentarza"/>
    <w:next w:val="Tekstkomentarza"/>
    <w:link w:val="TematkomentarzaZnak"/>
    <w:uiPriority w:val="99"/>
    <w:semiHidden/>
    <w:unhideWhenUsed/>
    <w:rsid w:val="00245D52"/>
    <w:rPr>
      <w:b/>
      <w:bCs/>
    </w:rPr>
  </w:style>
  <w:style w:type="character" w:customStyle="1" w:styleId="TematkomentarzaZnak">
    <w:name w:val="Temat komentarza Znak"/>
    <w:basedOn w:val="TekstkomentarzaZnak"/>
    <w:link w:val="Tematkomentarza"/>
    <w:uiPriority w:val="99"/>
    <w:semiHidden/>
    <w:rsid w:val="00245D52"/>
    <w:rPr>
      <w:b/>
      <w:bCs/>
      <w:sz w:val="20"/>
      <w:szCs w:val="20"/>
    </w:rPr>
  </w:style>
  <w:style w:type="paragraph" w:styleId="Nagwek">
    <w:name w:val="header"/>
    <w:basedOn w:val="Normalny"/>
    <w:link w:val="NagwekZnak"/>
    <w:uiPriority w:val="99"/>
    <w:unhideWhenUsed/>
    <w:rsid w:val="00647B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7B00"/>
  </w:style>
  <w:style w:type="paragraph" w:styleId="Stopka">
    <w:name w:val="footer"/>
    <w:basedOn w:val="Normalny"/>
    <w:link w:val="StopkaZnak"/>
    <w:uiPriority w:val="99"/>
    <w:unhideWhenUsed/>
    <w:rsid w:val="00647B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7B00"/>
  </w:style>
  <w:style w:type="paragraph" w:customStyle="1" w:styleId="Default">
    <w:name w:val="Default"/>
    <w:rsid w:val="00846A0A"/>
    <w:pPr>
      <w:autoSpaceDE w:val="0"/>
      <w:autoSpaceDN w:val="0"/>
      <w:adjustRightInd w:val="0"/>
      <w:spacing w:after="0" w:line="240" w:lineRule="auto"/>
    </w:pPr>
    <w:rPr>
      <w:rFonts w:ascii="Calibri" w:hAnsi="Calibri" w:cs="Calibri"/>
      <w:color w:val="000000"/>
      <w:kern w:val="0"/>
      <w:sz w:val="24"/>
      <w:szCs w:val="24"/>
    </w:rPr>
  </w:style>
  <w:style w:type="paragraph" w:styleId="Tekstprzypisukocowego">
    <w:name w:val="endnote text"/>
    <w:basedOn w:val="Normalny"/>
    <w:link w:val="TekstprzypisukocowegoZnak"/>
    <w:uiPriority w:val="99"/>
    <w:semiHidden/>
    <w:unhideWhenUsed/>
    <w:rsid w:val="00EA798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A7985"/>
    <w:rPr>
      <w:sz w:val="20"/>
      <w:szCs w:val="20"/>
    </w:rPr>
  </w:style>
  <w:style w:type="character" w:styleId="Odwoanieprzypisukocowego">
    <w:name w:val="endnote reference"/>
    <w:basedOn w:val="Domylnaczcionkaakapitu"/>
    <w:uiPriority w:val="99"/>
    <w:semiHidden/>
    <w:unhideWhenUsed/>
    <w:rsid w:val="00EA7985"/>
    <w:rPr>
      <w:vertAlign w:val="superscript"/>
    </w:rPr>
  </w:style>
  <w:style w:type="paragraph" w:styleId="Poprawka">
    <w:name w:val="Revision"/>
    <w:hidden/>
    <w:uiPriority w:val="99"/>
    <w:semiHidden/>
    <w:rsid w:val="002715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1313087">
      <w:bodyDiv w:val="1"/>
      <w:marLeft w:val="0"/>
      <w:marRight w:val="0"/>
      <w:marTop w:val="0"/>
      <w:marBottom w:val="0"/>
      <w:divBdr>
        <w:top w:val="none" w:sz="0" w:space="0" w:color="auto"/>
        <w:left w:val="none" w:sz="0" w:space="0" w:color="auto"/>
        <w:bottom w:val="none" w:sz="0" w:space="0" w:color="auto"/>
        <w:right w:val="none" w:sz="0" w:space="0" w:color="auto"/>
      </w:divBdr>
    </w:div>
    <w:div w:id="506752691">
      <w:bodyDiv w:val="1"/>
      <w:marLeft w:val="0"/>
      <w:marRight w:val="0"/>
      <w:marTop w:val="0"/>
      <w:marBottom w:val="0"/>
      <w:divBdr>
        <w:top w:val="none" w:sz="0" w:space="0" w:color="auto"/>
        <w:left w:val="none" w:sz="0" w:space="0" w:color="auto"/>
        <w:bottom w:val="none" w:sz="0" w:space="0" w:color="auto"/>
        <w:right w:val="none" w:sz="0" w:space="0" w:color="auto"/>
      </w:divBdr>
    </w:div>
    <w:div w:id="775640843">
      <w:bodyDiv w:val="1"/>
      <w:marLeft w:val="0"/>
      <w:marRight w:val="0"/>
      <w:marTop w:val="0"/>
      <w:marBottom w:val="0"/>
      <w:divBdr>
        <w:top w:val="none" w:sz="0" w:space="0" w:color="auto"/>
        <w:left w:val="none" w:sz="0" w:space="0" w:color="auto"/>
        <w:bottom w:val="none" w:sz="0" w:space="0" w:color="auto"/>
        <w:right w:val="none" w:sz="0" w:space="0" w:color="auto"/>
      </w:divBdr>
      <w:divsChild>
        <w:div w:id="934939146">
          <w:marLeft w:val="0"/>
          <w:marRight w:val="0"/>
          <w:marTop w:val="0"/>
          <w:marBottom w:val="0"/>
          <w:divBdr>
            <w:top w:val="none" w:sz="0" w:space="0" w:color="auto"/>
            <w:left w:val="none" w:sz="0" w:space="0" w:color="auto"/>
            <w:bottom w:val="none" w:sz="0" w:space="0" w:color="auto"/>
            <w:right w:val="none" w:sz="0" w:space="0" w:color="auto"/>
          </w:divBdr>
        </w:div>
        <w:div w:id="1450855994">
          <w:marLeft w:val="0"/>
          <w:marRight w:val="0"/>
          <w:marTop w:val="0"/>
          <w:marBottom w:val="0"/>
          <w:divBdr>
            <w:top w:val="none" w:sz="0" w:space="0" w:color="auto"/>
            <w:left w:val="none" w:sz="0" w:space="0" w:color="auto"/>
            <w:bottom w:val="none" w:sz="0" w:space="0" w:color="auto"/>
            <w:right w:val="none" w:sz="0" w:space="0" w:color="auto"/>
          </w:divBdr>
          <w:divsChild>
            <w:div w:id="88521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05D45-45CF-4385-A1BA-F115DBAC4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2146</Words>
  <Characters>12882</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Migza</dc:creator>
  <cp:keywords/>
  <dc:description/>
  <cp:lastModifiedBy>Daria Prądzyńska</cp:lastModifiedBy>
  <cp:revision>16</cp:revision>
  <cp:lastPrinted>2024-09-23T12:32:00Z</cp:lastPrinted>
  <dcterms:created xsi:type="dcterms:W3CDTF">2024-11-04T11:39:00Z</dcterms:created>
  <dcterms:modified xsi:type="dcterms:W3CDTF">2024-11-04T13:39:00Z</dcterms:modified>
</cp:coreProperties>
</file>