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9F55F" w14:textId="0428BBBD" w:rsidR="00967DC9" w:rsidRPr="00240C02" w:rsidRDefault="00CF4C15" w:rsidP="00967DC9">
      <w:pPr>
        <w:rPr>
          <w:rFonts w:ascii="Arial" w:hAnsi="Arial" w:cs="Arial"/>
          <w:b/>
          <w:bCs/>
          <w:sz w:val="20"/>
        </w:rPr>
      </w:pPr>
      <w:bookmarkStart w:id="0" w:name="_Hlk174891916"/>
      <w:r w:rsidRPr="00240C02">
        <w:rPr>
          <w:rFonts w:ascii="Arial" w:hAnsi="Arial" w:cs="Arial"/>
          <w:b/>
          <w:bCs/>
          <w:sz w:val="20"/>
        </w:rPr>
        <w:t xml:space="preserve">Specyfikacja Techniczna - Wymagania Ogólne budowy placu manewrowo – magazynowego </w:t>
      </w:r>
      <w:r w:rsidR="006229BD">
        <w:rPr>
          <w:rFonts w:ascii="Arial" w:hAnsi="Arial" w:cs="Arial"/>
          <w:b/>
          <w:bCs/>
          <w:sz w:val="20"/>
        </w:rPr>
        <w:br/>
      </w:r>
      <w:r w:rsidRPr="00240C02">
        <w:rPr>
          <w:rFonts w:ascii="Arial" w:hAnsi="Arial" w:cs="Arial"/>
          <w:b/>
          <w:bCs/>
          <w:sz w:val="20"/>
        </w:rPr>
        <w:t>w Strzelinie</w:t>
      </w:r>
    </w:p>
    <w:bookmarkEnd w:id="0"/>
    <w:p w14:paraId="07C4971A" w14:textId="77777777" w:rsidR="00D37B4A" w:rsidRPr="00240C02" w:rsidRDefault="00D37B4A" w:rsidP="00D37B4A">
      <w:pPr>
        <w:widowControl w:val="0"/>
        <w:spacing w:line="360" w:lineRule="auto"/>
        <w:jc w:val="left"/>
        <w:rPr>
          <w:rFonts w:ascii="Arial" w:hAnsi="Arial" w:cs="Arial"/>
          <w:snapToGrid w:val="0"/>
          <w:sz w:val="20"/>
        </w:rPr>
      </w:pPr>
    </w:p>
    <w:p w14:paraId="34BEDD3B" w14:textId="77777777" w:rsidR="002D3BBF" w:rsidRPr="00240C02" w:rsidRDefault="002D3BBF" w:rsidP="004672F7">
      <w:pPr>
        <w:widowControl w:val="0"/>
        <w:spacing w:line="360" w:lineRule="auto"/>
        <w:jc w:val="left"/>
        <w:rPr>
          <w:rFonts w:ascii="Arial" w:hAnsi="Arial" w:cs="Arial"/>
          <w:snapToGrid w:val="0"/>
          <w:sz w:val="20"/>
        </w:rPr>
      </w:pPr>
    </w:p>
    <w:p w14:paraId="3C9DE6A2" w14:textId="63758CE7" w:rsidR="004672F7" w:rsidRPr="00240C02" w:rsidRDefault="004672F7" w:rsidP="00D37B4A">
      <w:pPr>
        <w:widowControl w:val="0"/>
        <w:spacing w:line="360" w:lineRule="auto"/>
        <w:jc w:val="left"/>
        <w:rPr>
          <w:rFonts w:ascii="Arial" w:hAnsi="Arial" w:cs="Arial"/>
          <w:snapToGrid w:val="0"/>
          <w:sz w:val="20"/>
        </w:rPr>
      </w:pPr>
    </w:p>
    <w:p w14:paraId="039B9F41" w14:textId="77777777" w:rsidR="006F1A2B" w:rsidRPr="00240C02" w:rsidRDefault="006F1A2B" w:rsidP="000D7095">
      <w:pPr>
        <w:spacing w:line="360" w:lineRule="auto"/>
        <w:ind w:left="791" w:hanging="776"/>
        <w:rPr>
          <w:rFonts w:ascii="Arial" w:hAnsi="Arial" w:cs="Arial"/>
          <w:strike/>
          <w:sz w:val="20"/>
        </w:rPr>
      </w:pPr>
    </w:p>
    <w:p w14:paraId="647E9775" w14:textId="791A0929" w:rsidR="000D7095" w:rsidRPr="00240C02" w:rsidRDefault="000D7095" w:rsidP="000D7095">
      <w:pPr>
        <w:pStyle w:val="Nagloweknumerowany"/>
        <w:spacing w:after="0" w:line="360" w:lineRule="auto"/>
        <w:rPr>
          <w:rFonts w:ascii="Arial" w:hAnsi="Arial" w:cs="Arial"/>
          <w:sz w:val="20"/>
        </w:rPr>
      </w:pPr>
      <w:r w:rsidRPr="00C34104">
        <w:rPr>
          <w:rFonts w:ascii="Arial" w:hAnsi="Arial" w:cs="Arial"/>
          <w:b/>
          <w:bCs/>
          <w:sz w:val="20"/>
        </w:rPr>
        <w:t>1.</w:t>
      </w:r>
      <w:r w:rsidRPr="00240C02">
        <w:rPr>
          <w:rFonts w:ascii="Arial" w:hAnsi="Arial" w:cs="Arial"/>
          <w:sz w:val="20"/>
        </w:rPr>
        <w:t xml:space="preserve"> Ogólne wymagania dotyczące Robót</w:t>
      </w:r>
    </w:p>
    <w:p w14:paraId="67855F5C" w14:textId="6CDF3583"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Robót jest odpowiedzialny za jakość ich wykonania oraz za ich zgodność z Dokumentacją Projektową, ST i poleceniami In</w:t>
      </w:r>
      <w:r w:rsidR="004C1571">
        <w:rPr>
          <w:rFonts w:ascii="Arial" w:hAnsi="Arial" w:cs="Arial"/>
          <w:sz w:val="20"/>
        </w:rPr>
        <w:t>westora</w:t>
      </w:r>
      <w:r w:rsidRPr="00240C02">
        <w:rPr>
          <w:rFonts w:ascii="Arial" w:hAnsi="Arial" w:cs="Arial"/>
          <w:sz w:val="20"/>
        </w:rPr>
        <w:t>.</w:t>
      </w:r>
    </w:p>
    <w:p w14:paraId="02A82FEE" w14:textId="4E7948BE"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1.1. Przekazanie Terenu Budowy</w:t>
      </w:r>
    </w:p>
    <w:p w14:paraId="09437955" w14:textId="1E7E3539" w:rsidR="000D7095" w:rsidRPr="00240C02" w:rsidRDefault="000D7095" w:rsidP="000D7095">
      <w:pPr>
        <w:spacing w:line="360" w:lineRule="auto"/>
        <w:rPr>
          <w:rFonts w:ascii="Arial" w:hAnsi="Arial" w:cs="Arial"/>
          <w:sz w:val="20"/>
        </w:rPr>
      </w:pPr>
      <w:r w:rsidRPr="00240C02">
        <w:rPr>
          <w:rFonts w:ascii="Arial" w:hAnsi="Arial" w:cs="Arial"/>
          <w:sz w:val="20"/>
        </w:rPr>
        <w:t xml:space="preserve">Zamawiający w terminie określonym w </w:t>
      </w:r>
      <w:r w:rsidR="00DD58E1" w:rsidRPr="00240C02">
        <w:rPr>
          <w:rFonts w:ascii="Arial" w:hAnsi="Arial" w:cs="Arial"/>
          <w:sz w:val="20"/>
        </w:rPr>
        <w:t xml:space="preserve">umowie </w:t>
      </w:r>
      <w:r w:rsidRPr="00240C02">
        <w:rPr>
          <w:rFonts w:ascii="Arial" w:hAnsi="Arial" w:cs="Arial"/>
          <w:sz w:val="20"/>
        </w:rPr>
        <w:t>przekaże Wykonawcy Teren Budowy</w:t>
      </w:r>
      <w:r w:rsidR="00BD089F">
        <w:rPr>
          <w:rFonts w:ascii="Arial" w:hAnsi="Arial" w:cs="Arial"/>
          <w:sz w:val="20"/>
        </w:rPr>
        <w:t>.</w:t>
      </w:r>
      <w:r w:rsidRPr="00240C02">
        <w:rPr>
          <w:rFonts w:ascii="Arial" w:hAnsi="Arial" w:cs="Arial"/>
          <w:sz w:val="20"/>
        </w:rPr>
        <w:t xml:space="preserve"> </w:t>
      </w:r>
    </w:p>
    <w:p w14:paraId="7F5F236E" w14:textId="798D8FAA" w:rsidR="000D7095" w:rsidRPr="00240C02" w:rsidRDefault="000D7095" w:rsidP="00466271">
      <w:pPr>
        <w:pStyle w:val="Nagloweknumerowany"/>
        <w:spacing w:after="0" w:line="360" w:lineRule="auto"/>
        <w:rPr>
          <w:rFonts w:ascii="Arial" w:hAnsi="Arial" w:cs="Arial"/>
          <w:sz w:val="20"/>
        </w:rPr>
      </w:pPr>
      <w:r w:rsidRPr="00240C02">
        <w:rPr>
          <w:rFonts w:ascii="Arial" w:hAnsi="Arial" w:cs="Arial"/>
          <w:sz w:val="20"/>
        </w:rPr>
        <w:t>1.2. Dokumentacja Projektowa</w:t>
      </w:r>
      <w:r w:rsidR="00DD58E1" w:rsidRPr="00240C02">
        <w:rPr>
          <w:rFonts w:ascii="Arial" w:hAnsi="Arial" w:cs="Arial"/>
          <w:sz w:val="20"/>
        </w:rPr>
        <w:t xml:space="preserve"> po uzyskaniu przez wykonawcę odpowiednich zezwoleń zgodnie z ustawą prawo budowalne </w:t>
      </w:r>
      <w:r w:rsidRPr="00240C02">
        <w:rPr>
          <w:rFonts w:ascii="Arial" w:hAnsi="Arial" w:cs="Arial"/>
          <w:sz w:val="20"/>
        </w:rPr>
        <w:t>będzie zawierać niżej wymienione rysunki, obliczenia i dokumenty:</w:t>
      </w:r>
    </w:p>
    <w:p w14:paraId="4C5A4EBF" w14:textId="1DC0A530" w:rsidR="000D7095" w:rsidRPr="003443EF" w:rsidRDefault="000D7095" w:rsidP="00C52996">
      <w:pPr>
        <w:pStyle w:val="Akapitzlist"/>
        <w:numPr>
          <w:ilvl w:val="1"/>
          <w:numId w:val="43"/>
        </w:numPr>
        <w:ind w:left="709"/>
        <w:rPr>
          <w:rFonts w:ascii="Arial" w:hAnsi="Arial" w:cs="Arial"/>
          <w:sz w:val="20"/>
          <w:szCs w:val="20"/>
        </w:rPr>
      </w:pPr>
      <w:r w:rsidRPr="003443EF">
        <w:rPr>
          <w:rFonts w:ascii="Arial" w:hAnsi="Arial" w:cs="Arial"/>
          <w:sz w:val="20"/>
          <w:szCs w:val="20"/>
        </w:rPr>
        <w:t>Dokumentacja Projektowa do opracowania przez Wykonawcę</w:t>
      </w:r>
    </w:p>
    <w:p w14:paraId="3F8BDA3E" w14:textId="0A5418D3" w:rsidR="000D7095" w:rsidRPr="00C52996" w:rsidRDefault="000D7095" w:rsidP="00C52996">
      <w:pPr>
        <w:pStyle w:val="Akapitzlist"/>
        <w:numPr>
          <w:ilvl w:val="0"/>
          <w:numId w:val="43"/>
        </w:numPr>
        <w:spacing w:line="360" w:lineRule="auto"/>
        <w:rPr>
          <w:rFonts w:ascii="Arial" w:hAnsi="Arial" w:cs="Arial"/>
          <w:sz w:val="20"/>
        </w:rPr>
      </w:pPr>
      <w:r w:rsidRPr="00C52996">
        <w:rPr>
          <w:rFonts w:ascii="Arial" w:hAnsi="Arial" w:cs="Arial"/>
          <w:sz w:val="20"/>
        </w:rPr>
        <w:t>Wykonawca we własnym zakresie opracuje i uzgodni projekt oraz opracuje geodezyjną dokumentację powykonawczą obiektu.</w:t>
      </w:r>
    </w:p>
    <w:p w14:paraId="734042BA" w14:textId="4E42147F"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1.3.    Zgodność Robót z Dokumentacją Projektową i ST</w:t>
      </w:r>
    </w:p>
    <w:p w14:paraId="034CE158" w14:textId="028DEE7E" w:rsidR="000D7095" w:rsidRPr="00240C02" w:rsidRDefault="000D7095" w:rsidP="000D7095">
      <w:pPr>
        <w:spacing w:line="360" w:lineRule="auto"/>
        <w:rPr>
          <w:rFonts w:ascii="Arial" w:hAnsi="Arial" w:cs="Arial"/>
          <w:sz w:val="20"/>
        </w:rPr>
      </w:pPr>
      <w:r w:rsidRPr="00240C02">
        <w:rPr>
          <w:rFonts w:ascii="Arial" w:hAnsi="Arial" w:cs="Arial"/>
          <w:sz w:val="20"/>
        </w:rPr>
        <w:t>Dokumentacja Projektowa, Specyfikacje Techniczne oraz dodatkowe dokumenty przekazane przez In</w:t>
      </w:r>
      <w:r w:rsidR="004C1571">
        <w:rPr>
          <w:rFonts w:ascii="Arial" w:hAnsi="Arial" w:cs="Arial"/>
          <w:sz w:val="20"/>
        </w:rPr>
        <w:t>westora</w:t>
      </w:r>
      <w:r w:rsidRPr="00240C02">
        <w:rPr>
          <w:rFonts w:ascii="Arial" w:hAnsi="Arial" w:cs="Arial"/>
          <w:sz w:val="20"/>
        </w:rPr>
        <w:t xml:space="preserve"> Wykonawcy stanowią część </w:t>
      </w:r>
      <w:r w:rsidR="002777DF" w:rsidRPr="00240C02">
        <w:rPr>
          <w:rFonts w:ascii="Arial" w:hAnsi="Arial" w:cs="Arial"/>
          <w:sz w:val="20"/>
        </w:rPr>
        <w:t>Umowy</w:t>
      </w:r>
      <w:r w:rsidRPr="00240C02">
        <w:rPr>
          <w:rFonts w:ascii="Arial" w:hAnsi="Arial" w:cs="Arial"/>
          <w:sz w:val="20"/>
        </w:rPr>
        <w:t>, a wymagania wyszczególnione w choćby jednym z nich są obowiązujące dla Wykonawcy tak jakby zawarte były w całej dokumentacji.</w:t>
      </w:r>
    </w:p>
    <w:p w14:paraId="04747E4C" w14:textId="6204D071"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 xml:space="preserve">Wykonawca nie może wykorzystywać błędów lub </w:t>
      </w:r>
      <w:proofErr w:type="spellStart"/>
      <w:r w:rsidRPr="00240C02">
        <w:rPr>
          <w:rFonts w:ascii="Arial" w:hAnsi="Arial" w:cs="Arial"/>
          <w:sz w:val="20"/>
        </w:rPr>
        <w:t>opuszczeń</w:t>
      </w:r>
      <w:proofErr w:type="spellEnd"/>
      <w:r w:rsidRPr="00240C02">
        <w:rPr>
          <w:rFonts w:ascii="Arial" w:hAnsi="Arial" w:cs="Arial"/>
          <w:sz w:val="20"/>
        </w:rPr>
        <w:t xml:space="preserve"> w Dokumentach </w:t>
      </w:r>
      <w:r w:rsidR="002777DF" w:rsidRPr="00240C02">
        <w:rPr>
          <w:rFonts w:ascii="Arial" w:hAnsi="Arial" w:cs="Arial"/>
          <w:sz w:val="20"/>
        </w:rPr>
        <w:t>Umownych</w:t>
      </w:r>
      <w:r w:rsidRPr="00240C02">
        <w:rPr>
          <w:rFonts w:ascii="Arial" w:hAnsi="Arial" w:cs="Arial"/>
          <w:sz w:val="20"/>
        </w:rPr>
        <w:t>, a o ich wykryciu winien natychmiast powiadomić In</w:t>
      </w:r>
      <w:r w:rsidR="004C1571">
        <w:rPr>
          <w:rFonts w:ascii="Arial" w:hAnsi="Arial" w:cs="Arial"/>
          <w:sz w:val="20"/>
        </w:rPr>
        <w:t>westora</w:t>
      </w:r>
      <w:r w:rsidRPr="00240C02">
        <w:rPr>
          <w:rFonts w:ascii="Arial" w:hAnsi="Arial" w:cs="Arial"/>
          <w:sz w:val="20"/>
        </w:rPr>
        <w:t>, który dokona odpowiednich zmian lub poprawek. W przypadku rozbieżności opis wymiarów ważniejszy jest od odczytu ze skali rysunków. Wszystkie wykonane Roboty i dostarczone materiały będą zgodne z Dokumentacją Projektową i ST.</w:t>
      </w:r>
    </w:p>
    <w:p w14:paraId="041DE7F4" w14:textId="77777777" w:rsidR="000D7095" w:rsidRPr="00240C02" w:rsidRDefault="000D7095" w:rsidP="000D7095">
      <w:pPr>
        <w:spacing w:line="360" w:lineRule="auto"/>
        <w:rPr>
          <w:rFonts w:ascii="Arial" w:hAnsi="Arial" w:cs="Arial"/>
          <w:sz w:val="20"/>
        </w:rPr>
      </w:pPr>
      <w:r w:rsidRPr="00240C02">
        <w:rPr>
          <w:rFonts w:ascii="Arial" w:hAnsi="Arial" w:cs="Arial"/>
          <w:sz w:val="20"/>
        </w:rPr>
        <w:t>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14:paraId="0A5833EA" w14:textId="6DBD737D" w:rsidR="000D7095" w:rsidRPr="00240C02" w:rsidRDefault="000D7095" w:rsidP="000D7095">
      <w:pPr>
        <w:spacing w:line="360" w:lineRule="auto"/>
        <w:rPr>
          <w:rFonts w:ascii="Arial" w:hAnsi="Arial" w:cs="Arial"/>
          <w:sz w:val="20"/>
        </w:rPr>
      </w:pPr>
      <w:r w:rsidRPr="00240C02">
        <w:rPr>
          <w:rFonts w:ascii="Arial" w:hAnsi="Arial" w:cs="Arial"/>
          <w:sz w:val="20"/>
        </w:rPr>
        <w:t>W przypadku, gdy materiały lub Roboty nie będą w pełni zgodne z Dokumentacją Projektową lub ST i wpłynie to na niezadowalającą jakość elementu budowli, to takie materiały będą niezwłocznie zastąpione innymi, a Roboty rozebrane na koszt Wykonawcy.</w:t>
      </w:r>
    </w:p>
    <w:p w14:paraId="74CC5B4A" w14:textId="5AF4B569"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1.4. Zabezpieczenie Terenu Budowy</w:t>
      </w:r>
    </w:p>
    <w:p w14:paraId="5ED72A6E" w14:textId="7BE08325" w:rsidR="000D7095" w:rsidRPr="00240C02" w:rsidRDefault="000D7095" w:rsidP="000D7095">
      <w:pPr>
        <w:spacing w:line="360" w:lineRule="auto"/>
        <w:rPr>
          <w:rFonts w:ascii="Arial" w:hAnsi="Arial" w:cs="Arial"/>
          <w:sz w:val="20"/>
        </w:rPr>
      </w:pPr>
      <w:r w:rsidRPr="00240C02">
        <w:rPr>
          <w:rFonts w:ascii="Arial" w:hAnsi="Arial" w:cs="Arial"/>
          <w:sz w:val="20"/>
        </w:rPr>
        <w:t>Wykonawca jest zobowiązany do utrzymania Tere</w:t>
      </w:r>
      <w:r w:rsidR="00173374">
        <w:rPr>
          <w:rFonts w:ascii="Arial" w:hAnsi="Arial" w:cs="Arial"/>
          <w:sz w:val="20"/>
        </w:rPr>
        <w:t>nu</w:t>
      </w:r>
      <w:r w:rsidRPr="00240C02">
        <w:rPr>
          <w:rFonts w:ascii="Arial" w:hAnsi="Arial" w:cs="Arial"/>
          <w:sz w:val="20"/>
        </w:rPr>
        <w:t xml:space="preserve"> Budowy, w okresie trwania realizacji </w:t>
      </w:r>
      <w:r w:rsidR="002777DF" w:rsidRPr="00240C02">
        <w:rPr>
          <w:rFonts w:ascii="Arial" w:hAnsi="Arial" w:cs="Arial"/>
          <w:sz w:val="20"/>
        </w:rPr>
        <w:t>Umowy</w:t>
      </w:r>
      <w:r w:rsidRPr="00240C02">
        <w:rPr>
          <w:rFonts w:ascii="Arial" w:hAnsi="Arial" w:cs="Arial"/>
          <w:sz w:val="20"/>
        </w:rPr>
        <w:t xml:space="preserve"> aż do zakończenia i odbioru ostatecznego Robót.</w:t>
      </w:r>
    </w:p>
    <w:p w14:paraId="11453F30" w14:textId="5FE97A4D" w:rsidR="000D7095" w:rsidRPr="00240C02" w:rsidRDefault="00173374" w:rsidP="000D7095">
      <w:pPr>
        <w:spacing w:line="360" w:lineRule="auto"/>
        <w:rPr>
          <w:rFonts w:ascii="Arial" w:hAnsi="Arial" w:cs="Arial"/>
          <w:sz w:val="20"/>
        </w:rPr>
      </w:pPr>
      <w:r>
        <w:rPr>
          <w:rFonts w:ascii="Arial" w:hAnsi="Arial" w:cs="Arial"/>
          <w:sz w:val="20"/>
        </w:rPr>
        <w:t>O f</w:t>
      </w:r>
      <w:r w:rsidR="000D7095" w:rsidRPr="00240C02">
        <w:rPr>
          <w:rFonts w:ascii="Arial" w:hAnsi="Arial" w:cs="Arial"/>
          <w:sz w:val="20"/>
        </w:rPr>
        <w:t>ak</w:t>
      </w:r>
      <w:r>
        <w:rPr>
          <w:rFonts w:ascii="Arial" w:hAnsi="Arial" w:cs="Arial"/>
          <w:sz w:val="20"/>
        </w:rPr>
        <w:t>cie</w:t>
      </w:r>
      <w:r w:rsidR="000D7095" w:rsidRPr="00240C02">
        <w:rPr>
          <w:rFonts w:ascii="Arial" w:hAnsi="Arial" w:cs="Arial"/>
          <w:sz w:val="20"/>
        </w:rPr>
        <w:t xml:space="preserve"> przystąpienia do Robót Wykonawca </w:t>
      </w:r>
      <w:r>
        <w:rPr>
          <w:rFonts w:ascii="Arial" w:hAnsi="Arial" w:cs="Arial"/>
          <w:sz w:val="20"/>
        </w:rPr>
        <w:t xml:space="preserve">poinformuje Inwestora </w:t>
      </w:r>
      <w:r w:rsidR="000D7095" w:rsidRPr="00240C02">
        <w:rPr>
          <w:rFonts w:ascii="Arial" w:hAnsi="Arial" w:cs="Arial"/>
          <w:sz w:val="20"/>
        </w:rPr>
        <w:t>przed ich rozpoczęciem w sposób uzgodniony z In</w:t>
      </w:r>
      <w:r w:rsidR="004C1571">
        <w:rPr>
          <w:rFonts w:ascii="Arial" w:hAnsi="Arial" w:cs="Arial"/>
          <w:sz w:val="20"/>
        </w:rPr>
        <w:t>westorem</w:t>
      </w:r>
      <w:r w:rsidR="000D7095" w:rsidRPr="00240C02">
        <w:rPr>
          <w:rFonts w:ascii="Arial" w:hAnsi="Arial" w:cs="Arial"/>
          <w:sz w:val="20"/>
        </w:rPr>
        <w:t xml:space="preserve"> oraz przez umieszczenie, w miejscach i ilościach określonych przez In</w:t>
      </w:r>
      <w:r w:rsidR="004C1571">
        <w:rPr>
          <w:rFonts w:ascii="Arial" w:hAnsi="Arial" w:cs="Arial"/>
          <w:sz w:val="20"/>
        </w:rPr>
        <w:t>westora</w:t>
      </w:r>
      <w:r w:rsidR="000D7095" w:rsidRPr="00240C02">
        <w:rPr>
          <w:rFonts w:ascii="Arial" w:hAnsi="Arial" w:cs="Arial"/>
          <w:sz w:val="20"/>
        </w:rPr>
        <w:t>, tablic informacyjnych. Tablice informacyjne będą utrzymywane przez Wykonawcę w dobrym stanie przez cały okres realizacji Robót.</w:t>
      </w:r>
    </w:p>
    <w:p w14:paraId="2895D64D" w14:textId="462F9961" w:rsidR="000D7095" w:rsidRPr="00240C02" w:rsidRDefault="000D7095" w:rsidP="000D7095">
      <w:pPr>
        <w:spacing w:line="360" w:lineRule="auto"/>
        <w:rPr>
          <w:rFonts w:ascii="Arial" w:hAnsi="Arial" w:cs="Arial"/>
          <w:sz w:val="20"/>
        </w:rPr>
      </w:pPr>
      <w:r w:rsidRPr="00240C02">
        <w:rPr>
          <w:rFonts w:ascii="Arial" w:hAnsi="Arial" w:cs="Arial"/>
          <w:sz w:val="20"/>
        </w:rPr>
        <w:t xml:space="preserve">Koszt zabezpieczenia Terenu Budowy nie podlega odrębnej zapłacie i przyjmuje się, że jest włączony w Cenę </w:t>
      </w:r>
      <w:r w:rsidR="002777DF" w:rsidRPr="00240C02">
        <w:rPr>
          <w:rFonts w:ascii="Arial" w:hAnsi="Arial" w:cs="Arial"/>
          <w:sz w:val="20"/>
        </w:rPr>
        <w:t>umowną</w:t>
      </w:r>
      <w:r w:rsidRPr="00240C02">
        <w:rPr>
          <w:rFonts w:ascii="Arial" w:hAnsi="Arial" w:cs="Arial"/>
          <w:sz w:val="20"/>
        </w:rPr>
        <w:t>.</w:t>
      </w:r>
    </w:p>
    <w:p w14:paraId="60ED3195" w14:textId="518FB20E" w:rsidR="000D7095" w:rsidRPr="00240C02" w:rsidRDefault="000D7095" w:rsidP="000D7095">
      <w:pPr>
        <w:shd w:val="clear" w:color="auto" w:fill="FFFFFF"/>
        <w:spacing w:line="360" w:lineRule="auto"/>
        <w:rPr>
          <w:rFonts w:ascii="Arial" w:hAnsi="Arial" w:cs="Arial"/>
          <w:sz w:val="20"/>
        </w:rPr>
      </w:pPr>
      <w:r w:rsidRPr="00240C02">
        <w:rPr>
          <w:rFonts w:ascii="Arial" w:hAnsi="Arial" w:cs="Arial"/>
          <w:sz w:val="20"/>
        </w:rPr>
        <w:t>1.5. Ochrona środowiska w czasie wykonywania Robót</w:t>
      </w:r>
    </w:p>
    <w:p w14:paraId="06940EAE" w14:textId="77777777" w:rsidR="000D7095" w:rsidRPr="00240C02" w:rsidRDefault="000D7095" w:rsidP="000D7095">
      <w:pPr>
        <w:pStyle w:val="Tekstpodstawowy3"/>
        <w:spacing w:line="360" w:lineRule="auto"/>
        <w:rPr>
          <w:rFonts w:ascii="Arial" w:hAnsi="Arial" w:cs="Arial"/>
          <w:sz w:val="20"/>
        </w:rPr>
      </w:pPr>
      <w:r w:rsidRPr="00240C02">
        <w:rPr>
          <w:rFonts w:ascii="Arial" w:hAnsi="Arial" w:cs="Arial"/>
          <w:sz w:val="20"/>
        </w:rPr>
        <w:lastRenderedPageBreak/>
        <w:t>Wykonawca ma obowiązek znać i stosować w czasie prowadzenia Robót wszelkie przepisy dotyczące ochrony środowiska naturalnego. W okresie trwania budowy i wykańczania Robót Wykonawca będzie:</w:t>
      </w:r>
    </w:p>
    <w:p w14:paraId="7903CBC0" w14:textId="1EDAB1C5" w:rsidR="000D7095" w:rsidRPr="00830186" w:rsidRDefault="000D7095" w:rsidP="00830186">
      <w:pPr>
        <w:pStyle w:val="Akapitzlist"/>
        <w:numPr>
          <w:ilvl w:val="0"/>
          <w:numId w:val="44"/>
        </w:numPr>
        <w:shd w:val="clear" w:color="auto" w:fill="FFFFFF"/>
        <w:spacing w:line="360" w:lineRule="auto"/>
        <w:ind w:left="426"/>
        <w:rPr>
          <w:rFonts w:ascii="Arial" w:hAnsi="Arial" w:cs="Arial"/>
          <w:sz w:val="20"/>
        </w:rPr>
      </w:pPr>
      <w:r w:rsidRPr="00830186">
        <w:rPr>
          <w:rFonts w:ascii="Arial" w:hAnsi="Arial" w:cs="Arial"/>
          <w:sz w:val="20"/>
        </w:rPr>
        <w:t>utrzymywać Teren Budowy i wykopy w stanie bez wody stojącej,</w:t>
      </w:r>
    </w:p>
    <w:p w14:paraId="21AC7AD7" w14:textId="46E295DA" w:rsidR="000D7095" w:rsidRPr="00830186" w:rsidRDefault="000D7095" w:rsidP="00830186">
      <w:pPr>
        <w:pStyle w:val="Akapitzlist"/>
        <w:numPr>
          <w:ilvl w:val="0"/>
          <w:numId w:val="44"/>
        </w:numPr>
        <w:shd w:val="clear" w:color="auto" w:fill="FFFFFF"/>
        <w:spacing w:line="360" w:lineRule="auto"/>
        <w:ind w:left="426"/>
        <w:rPr>
          <w:rFonts w:ascii="Arial" w:hAnsi="Arial" w:cs="Arial"/>
          <w:sz w:val="20"/>
        </w:rPr>
      </w:pPr>
      <w:r w:rsidRPr="00830186">
        <w:rPr>
          <w:rFonts w:ascii="Arial" w:hAnsi="Arial" w:cs="Arial"/>
          <w:sz w:val="20"/>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14:paraId="70F147C5" w14:textId="7D9BAA60" w:rsidR="000D7095" w:rsidRPr="00830186" w:rsidRDefault="000D7095" w:rsidP="00830186">
      <w:pPr>
        <w:pStyle w:val="Akapitzlist"/>
        <w:numPr>
          <w:ilvl w:val="0"/>
          <w:numId w:val="46"/>
        </w:numPr>
        <w:shd w:val="clear" w:color="auto" w:fill="FFFFFF"/>
        <w:spacing w:line="360" w:lineRule="auto"/>
        <w:ind w:left="851"/>
        <w:rPr>
          <w:rFonts w:ascii="Arial" w:hAnsi="Arial" w:cs="Arial"/>
          <w:sz w:val="20"/>
        </w:rPr>
      </w:pPr>
      <w:r w:rsidRPr="00830186">
        <w:rPr>
          <w:rFonts w:ascii="Arial" w:hAnsi="Arial" w:cs="Arial"/>
          <w:sz w:val="20"/>
        </w:rPr>
        <w:t>Lokalizację baz, warsztatów, magazynów, składowisk, ukopów i dróg dojazdowych</w:t>
      </w:r>
    </w:p>
    <w:p w14:paraId="735B3D36" w14:textId="57E43170" w:rsidR="000D7095" w:rsidRPr="00830186" w:rsidRDefault="000D7095" w:rsidP="00830186">
      <w:pPr>
        <w:pStyle w:val="Akapitzlist"/>
        <w:numPr>
          <w:ilvl w:val="0"/>
          <w:numId w:val="46"/>
        </w:numPr>
        <w:shd w:val="clear" w:color="auto" w:fill="FFFFFF"/>
        <w:spacing w:line="360" w:lineRule="auto"/>
        <w:ind w:left="851"/>
        <w:rPr>
          <w:rFonts w:ascii="Arial" w:hAnsi="Arial" w:cs="Arial"/>
          <w:sz w:val="20"/>
        </w:rPr>
      </w:pPr>
      <w:r w:rsidRPr="00830186">
        <w:rPr>
          <w:rFonts w:ascii="Arial" w:hAnsi="Arial" w:cs="Arial"/>
          <w:sz w:val="20"/>
        </w:rPr>
        <w:t>Środki ostrożności i zabezpieczenia przed:</w:t>
      </w:r>
    </w:p>
    <w:p w14:paraId="0E482925" w14:textId="68498C99" w:rsidR="000D7095" w:rsidRPr="00830186" w:rsidRDefault="000D7095" w:rsidP="00830186">
      <w:pPr>
        <w:pStyle w:val="Akapitzlist"/>
        <w:numPr>
          <w:ilvl w:val="1"/>
          <w:numId w:val="49"/>
        </w:numPr>
        <w:shd w:val="clear" w:color="auto" w:fill="FFFFFF"/>
        <w:spacing w:line="360" w:lineRule="auto"/>
        <w:ind w:left="851"/>
        <w:rPr>
          <w:rFonts w:ascii="Arial" w:hAnsi="Arial" w:cs="Arial"/>
          <w:sz w:val="20"/>
        </w:rPr>
      </w:pPr>
      <w:r w:rsidRPr="00830186">
        <w:rPr>
          <w:rFonts w:ascii="Arial" w:hAnsi="Arial" w:cs="Arial"/>
          <w:sz w:val="20"/>
        </w:rPr>
        <w:t>zanieczyszczeniem zbiorników i cieków wodnych pyłami lub substancjami toksycznymi,</w:t>
      </w:r>
    </w:p>
    <w:p w14:paraId="015F32E8" w14:textId="6A454672" w:rsidR="000D7095" w:rsidRPr="00830186" w:rsidRDefault="000D7095" w:rsidP="00830186">
      <w:pPr>
        <w:pStyle w:val="Akapitzlist"/>
        <w:numPr>
          <w:ilvl w:val="1"/>
          <w:numId w:val="49"/>
        </w:numPr>
        <w:shd w:val="clear" w:color="auto" w:fill="FFFFFF"/>
        <w:spacing w:line="360" w:lineRule="auto"/>
        <w:ind w:left="851"/>
        <w:rPr>
          <w:rFonts w:ascii="Arial" w:hAnsi="Arial" w:cs="Arial"/>
          <w:sz w:val="20"/>
        </w:rPr>
      </w:pPr>
      <w:r w:rsidRPr="00830186">
        <w:rPr>
          <w:rFonts w:ascii="Arial" w:hAnsi="Arial" w:cs="Arial"/>
          <w:sz w:val="20"/>
        </w:rPr>
        <w:t xml:space="preserve">zanieczyszczeniem powietrza pyłami i gazami, </w:t>
      </w:r>
    </w:p>
    <w:p w14:paraId="3C30A62E" w14:textId="7EAC6FE8" w:rsidR="000D7095" w:rsidRPr="00830186" w:rsidRDefault="000D7095" w:rsidP="00830186">
      <w:pPr>
        <w:pStyle w:val="Akapitzlist"/>
        <w:numPr>
          <w:ilvl w:val="1"/>
          <w:numId w:val="49"/>
        </w:numPr>
        <w:shd w:val="clear" w:color="auto" w:fill="FFFFFF"/>
        <w:spacing w:line="360" w:lineRule="auto"/>
        <w:ind w:left="851"/>
        <w:rPr>
          <w:rFonts w:ascii="Arial" w:hAnsi="Arial" w:cs="Arial"/>
          <w:sz w:val="20"/>
        </w:rPr>
      </w:pPr>
      <w:r w:rsidRPr="00830186">
        <w:rPr>
          <w:rFonts w:ascii="Arial" w:hAnsi="Arial" w:cs="Arial"/>
          <w:sz w:val="20"/>
        </w:rPr>
        <w:t>możliwością powstania pożaru.</w:t>
      </w:r>
    </w:p>
    <w:p w14:paraId="3163F985" w14:textId="15E98038" w:rsidR="000D7095" w:rsidRPr="00240C02" w:rsidRDefault="000D7095" w:rsidP="000D7095">
      <w:pPr>
        <w:shd w:val="clear" w:color="auto" w:fill="FFFFFF"/>
        <w:spacing w:line="360" w:lineRule="auto"/>
        <w:ind w:left="11"/>
        <w:rPr>
          <w:rFonts w:ascii="Arial" w:hAnsi="Arial" w:cs="Arial"/>
          <w:sz w:val="20"/>
        </w:rPr>
      </w:pPr>
      <w:r w:rsidRPr="00240C02">
        <w:rPr>
          <w:rFonts w:ascii="Arial" w:hAnsi="Arial" w:cs="Arial"/>
          <w:sz w:val="20"/>
        </w:rPr>
        <w:t>1.6. Ochrona przeciwpożarowa</w:t>
      </w:r>
    </w:p>
    <w:p w14:paraId="63683B35" w14:textId="3D11E01E" w:rsidR="000D7095" w:rsidRPr="00240C02" w:rsidRDefault="000D7095" w:rsidP="000D7095">
      <w:pPr>
        <w:pStyle w:val="Tekstpodstawowywcity"/>
        <w:spacing w:line="360" w:lineRule="auto"/>
        <w:ind w:left="11" w:hanging="11"/>
        <w:rPr>
          <w:rFonts w:ascii="Arial" w:hAnsi="Arial" w:cs="Arial"/>
          <w:sz w:val="20"/>
        </w:rPr>
      </w:pPr>
      <w:r w:rsidRPr="00240C02">
        <w:rPr>
          <w:rFonts w:ascii="Arial" w:hAnsi="Arial" w:cs="Arial"/>
          <w:sz w:val="20"/>
        </w:rPr>
        <w:t>Wykonawca będzie przestrzegać przepisów ochrony przeciwpożarowej.</w:t>
      </w:r>
      <w:r w:rsidR="008B6818" w:rsidRPr="00240C02">
        <w:rPr>
          <w:rFonts w:ascii="Arial" w:hAnsi="Arial" w:cs="Arial"/>
          <w:sz w:val="20"/>
        </w:rPr>
        <w:t xml:space="preserve"> </w:t>
      </w:r>
      <w:r w:rsidRPr="00240C02">
        <w:rPr>
          <w:rFonts w:ascii="Arial" w:hAnsi="Arial" w:cs="Arial"/>
          <w:sz w:val="20"/>
        </w:rPr>
        <w:t xml:space="preserve">Wykonawca będzie utrzymywać sprawny sprzęt przeciwpożarowy, wymagany przez odpowiednie przepisy, na terenie </w:t>
      </w:r>
      <w:r w:rsidR="00173374">
        <w:rPr>
          <w:rFonts w:ascii="Arial" w:hAnsi="Arial" w:cs="Arial"/>
          <w:sz w:val="20"/>
        </w:rPr>
        <w:t>budowy</w:t>
      </w:r>
      <w:r w:rsidRPr="00240C02">
        <w:rPr>
          <w:rFonts w:ascii="Arial" w:hAnsi="Arial" w:cs="Arial"/>
          <w:sz w:val="20"/>
        </w:rPr>
        <w:t>, w pomieszczeniach biurowych i magazynach oraz w maszynach i pojazdach. Materiały łatwopalne będą składowane w sposób zgodny z odpowiednimi przepisami i zabezpieczone przed dostępem osób trzecich.</w:t>
      </w:r>
      <w:r w:rsidR="008B6818" w:rsidRPr="00240C02">
        <w:rPr>
          <w:rFonts w:ascii="Arial" w:hAnsi="Arial" w:cs="Arial"/>
          <w:sz w:val="20"/>
        </w:rPr>
        <w:t xml:space="preserve"> </w:t>
      </w:r>
      <w:r w:rsidRPr="00240C02">
        <w:rPr>
          <w:rFonts w:ascii="Arial" w:hAnsi="Arial" w:cs="Arial"/>
          <w:sz w:val="20"/>
        </w:rPr>
        <w:t>Wykonawca będzie odpowiedzialny za wszelkie straty spowodowane pożarem wywołanym jako rezultat realizacji Robót albo przez personel Wykonawcy.</w:t>
      </w:r>
    </w:p>
    <w:p w14:paraId="30B43C91" w14:textId="2F1A36AA"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1.7. Materiały szkodliwe dla otoczenia</w:t>
      </w:r>
    </w:p>
    <w:p w14:paraId="0D845820" w14:textId="77777777" w:rsidR="000D7095" w:rsidRPr="00240C02" w:rsidRDefault="000D7095" w:rsidP="000D7095">
      <w:pPr>
        <w:spacing w:line="360" w:lineRule="auto"/>
        <w:rPr>
          <w:rFonts w:ascii="Arial" w:hAnsi="Arial" w:cs="Arial"/>
          <w:sz w:val="20"/>
        </w:rPr>
      </w:pPr>
      <w:r w:rsidRPr="00240C02">
        <w:rPr>
          <w:rFonts w:ascii="Arial" w:hAnsi="Arial" w:cs="Arial"/>
          <w:sz w:val="20"/>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2935881C" w14:textId="77777777" w:rsidR="000D7095" w:rsidRPr="00240C02" w:rsidRDefault="000D7095" w:rsidP="000D7095">
      <w:pPr>
        <w:spacing w:line="360" w:lineRule="auto"/>
        <w:rPr>
          <w:rFonts w:ascii="Arial" w:hAnsi="Arial" w:cs="Arial"/>
          <w:sz w:val="20"/>
        </w:rPr>
      </w:pPr>
      <w:r w:rsidRPr="00240C02">
        <w:rPr>
          <w:rFonts w:ascii="Arial" w:hAnsi="Arial" w:cs="Arial"/>
          <w:sz w:val="20"/>
        </w:rPr>
        <w:t>Wszelkie materiały odpadowe użyte do Robót będą miały świadectwa dopuszczenia, wydane przez uprawnioną jednostkę, jednoznacznie określające brak szkodliwego oddziaływania tych materiałów na środowisko.</w:t>
      </w:r>
    </w:p>
    <w:p w14:paraId="05B374C4" w14:textId="77777777" w:rsidR="000D7095" w:rsidRPr="00240C02" w:rsidRDefault="000D7095" w:rsidP="000D7095">
      <w:pPr>
        <w:spacing w:line="360" w:lineRule="auto"/>
        <w:rPr>
          <w:rFonts w:ascii="Arial" w:hAnsi="Arial" w:cs="Arial"/>
          <w:sz w:val="20"/>
        </w:rPr>
      </w:pPr>
      <w:r w:rsidRPr="00240C02">
        <w:rPr>
          <w:rFonts w:ascii="Arial" w:hAnsi="Arial" w:cs="Arial"/>
          <w:sz w:val="20"/>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14:paraId="50932778" w14:textId="77777777" w:rsidR="000D7095" w:rsidRPr="00240C02" w:rsidRDefault="000D7095" w:rsidP="000D7095">
      <w:pPr>
        <w:spacing w:line="360" w:lineRule="auto"/>
        <w:rPr>
          <w:rFonts w:ascii="Arial" w:hAnsi="Arial" w:cs="Arial"/>
          <w:sz w:val="20"/>
        </w:rPr>
      </w:pPr>
      <w:r w:rsidRPr="00240C02">
        <w:rPr>
          <w:rFonts w:ascii="Arial" w:hAnsi="Arial" w:cs="Arial"/>
          <w:sz w:val="20"/>
        </w:rPr>
        <w:t>Jeżeli Wykonawca użył materiałów szkodliwych dla otoczenia zgodnie ze Specyfikacjami, a ich użycie spowodowało jakiekolwiek zagrożenie środowiska, to konsekwencje tego poniesie Zamawiający.</w:t>
      </w:r>
    </w:p>
    <w:p w14:paraId="385DFD23" w14:textId="45226B4B"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1.8. Ochrona własności publicznej i prywatnej</w:t>
      </w:r>
    </w:p>
    <w:p w14:paraId="08C4F9B1" w14:textId="77777777" w:rsidR="000D7095" w:rsidRPr="00240C02" w:rsidRDefault="000D7095" w:rsidP="000D7095">
      <w:pPr>
        <w:spacing w:line="360" w:lineRule="auto"/>
        <w:rPr>
          <w:rFonts w:ascii="Arial" w:hAnsi="Arial" w:cs="Arial"/>
          <w:sz w:val="20"/>
        </w:rPr>
      </w:pPr>
      <w:r w:rsidRPr="00240C02">
        <w:rPr>
          <w:rFonts w:ascii="Arial" w:hAnsi="Arial" w:cs="Arial"/>
          <w:sz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07ABA3D7" w14:textId="45BBC131" w:rsidR="000D7095" w:rsidRPr="00240C02" w:rsidRDefault="000D7095" w:rsidP="000D7095">
      <w:pPr>
        <w:spacing w:line="360" w:lineRule="auto"/>
        <w:rPr>
          <w:rFonts w:ascii="Arial" w:hAnsi="Arial" w:cs="Arial"/>
          <w:sz w:val="20"/>
        </w:rPr>
      </w:pPr>
      <w:r w:rsidRPr="00C52996">
        <w:rPr>
          <w:rFonts w:ascii="Arial" w:hAnsi="Arial" w:cs="Arial"/>
          <w:sz w:val="20"/>
        </w:rPr>
        <w:lastRenderedPageBreak/>
        <w:t>Wykonawca zobowiązany jest umieścić w swoim harmonogramie rezerwę czasową dla wszelkiego rodzaju Robót, które mają być wykonane w zakresie przełożenia instalacji i urządzeń podziemnych na Terenie Budowy i powiadomić In</w:t>
      </w:r>
      <w:r w:rsidR="004C1571" w:rsidRPr="00C52996">
        <w:rPr>
          <w:rFonts w:ascii="Arial" w:hAnsi="Arial" w:cs="Arial"/>
          <w:sz w:val="20"/>
        </w:rPr>
        <w:t>westora</w:t>
      </w:r>
      <w:r w:rsidRPr="00C52996">
        <w:rPr>
          <w:rFonts w:ascii="Arial" w:hAnsi="Arial" w:cs="Arial"/>
          <w:sz w:val="20"/>
        </w:rPr>
        <w:t xml:space="preserve"> i władze lokalne o zamiarze rozpoczęcia Robót. </w:t>
      </w:r>
      <w:r w:rsidRPr="00240C02">
        <w:rPr>
          <w:rFonts w:ascii="Arial" w:hAnsi="Arial" w:cs="Arial"/>
          <w:sz w:val="20"/>
        </w:rPr>
        <w:t>O fakcie przypadkowego uszkodzenia tych instalacji Wykonawca bezzwłocznie powiadomi In</w:t>
      </w:r>
      <w:r w:rsidR="004C1571">
        <w:rPr>
          <w:rFonts w:ascii="Arial" w:hAnsi="Arial" w:cs="Arial"/>
          <w:sz w:val="20"/>
        </w:rPr>
        <w:t>westora</w:t>
      </w:r>
      <w:r w:rsidRPr="00240C02">
        <w:rPr>
          <w:rFonts w:ascii="Arial" w:hAnsi="Arial" w:cs="Arial"/>
          <w:sz w:val="20"/>
        </w:rPr>
        <w:t xml:space="preserve">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5EB92CD8" w14:textId="0AEC4AEE"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1.9. Ograniczenie obciążeń osi pojazdów</w:t>
      </w:r>
    </w:p>
    <w:p w14:paraId="00FA4E16" w14:textId="4EEF3F81"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Pojazdy lub ładunki powodujące nadmierne obciążenie osiowe nie będą dopuszczone na świeżo ukończony fragment budowy i Wykonawca będzie odpowiedzialny za naprawą wszelkich Robót w ten sposób uszkodzonych, zgodnie z poleceniami In</w:t>
      </w:r>
      <w:r w:rsidR="004C1571">
        <w:rPr>
          <w:rFonts w:ascii="Arial" w:hAnsi="Arial" w:cs="Arial"/>
          <w:sz w:val="20"/>
        </w:rPr>
        <w:t>westora</w:t>
      </w:r>
      <w:r w:rsidRPr="00240C02">
        <w:rPr>
          <w:rFonts w:ascii="Arial" w:hAnsi="Arial" w:cs="Arial"/>
          <w:sz w:val="20"/>
        </w:rPr>
        <w:t>.</w:t>
      </w:r>
    </w:p>
    <w:p w14:paraId="1D925FE3" w14:textId="63CA421A"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1.10. Bezpieczeństwo i higiena pracy</w:t>
      </w:r>
    </w:p>
    <w:p w14:paraId="13753C4B"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1396CA66" w14:textId="77777777" w:rsidR="000D7095" w:rsidRPr="00240C02" w:rsidRDefault="000D7095" w:rsidP="000D7095">
      <w:pPr>
        <w:spacing w:line="360" w:lineRule="auto"/>
        <w:rPr>
          <w:rFonts w:ascii="Arial" w:hAnsi="Arial" w:cs="Arial"/>
          <w:sz w:val="20"/>
        </w:rPr>
      </w:pPr>
      <w:r w:rsidRPr="00240C02">
        <w:rPr>
          <w:rFonts w:ascii="Arial" w:hAnsi="Arial" w:cs="Arial"/>
          <w:sz w:val="20"/>
        </w:rPr>
        <w:t>Wykonawca zapewni i będzie utrzymywał wszelkie urządzenia zabezpieczające, socjalne oraz sprzęt i odpowiednią odzież dla ochrony życia i zdrowia osób zatrudnionych na budowie oraz dla zapewnienia bezpieczeństwa publicznego.</w:t>
      </w:r>
    </w:p>
    <w:p w14:paraId="1ADF6F48" w14:textId="4B641560" w:rsidR="000D7095" w:rsidRPr="00240C02" w:rsidRDefault="000D7095" w:rsidP="000D7095">
      <w:pPr>
        <w:spacing w:line="360" w:lineRule="auto"/>
        <w:rPr>
          <w:rFonts w:ascii="Arial" w:hAnsi="Arial" w:cs="Arial"/>
          <w:sz w:val="20"/>
        </w:rPr>
      </w:pPr>
      <w:r w:rsidRPr="00240C02">
        <w:rPr>
          <w:rFonts w:ascii="Arial" w:hAnsi="Arial" w:cs="Arial"/>
          <w:sz w:val="20"/>
        </w:rPr>
        <w:t xml:space="preserve">Uznaje się, że wszelkie koszty związane z wypełnieniem wymagań określonych powyżej nie podlegają odrębnej zapłacie i są uwzględnione w Cenie </w:t>
      </w:r>
      <w:r w:rsidR="002777DF" w:rsidRPr="00240C02">
        <w:rPr>
          <w:rFonts w:ascii="Arial" w:hAnsi="Arial" w:cs="Arial"/>
          <w:sz w:val="20"/>
        </w:rPr>
        <w:t>Umowne</w:t>
      </w:r>
      <w:r w:rsidRPr="00240C02">
        <w:rPr>
          <w:rFonts w:ascii="Arial" w:hAnsi="Arial" w:cs="Arial"/>
          <w:sz w:val="20"/>
        </w:rPr>
        <w:t>j.</w:t>
      </w:r>
    </w:p>
    <w:p w14:paraId="08BCCC2D" w14:textId="59BB1869"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1.11. Ochrona i utrzymanie Robót</w:t>
      </w:r>
    </w:p>
    <w:p w14:paraId="4DF1A038" w14:textId="1635B83B"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będzie odpowiedzialny za ochronę Robót i za wszelkie materiały i urządzenia używane do Robót od Daty Rozpoczęcia do daty wydania Potwierdzenia Zakończenia przez In</w:t>
      </w:r>
      <w:r w:rsidR="004C1571">
        <w:rPr>
          <w:rFonts w:ascii="Arial" w:hAnsi="Arial" w:cs="Arial"/>
          <w:sz w:val="20"/>
        </w:rPr>
        <w:t>westora</w:t>
      </w:r>
      <w:r w:rsidRPr="00240C02">
        <w:rPr>
          <w:rFonts w:ascii="Arial" w:hAnsi="Arial" w:cs="Arial"/>
          <w:sz w:val="20"/>
        </w:rPr>
        <w:t>. Wykonawca będzie utrzymywać Roboty do czasu ostatecznego odbioru Utrzymanie powinno być prowadzone w taki sposób, aby budowa</w:t>
      </w:r>
      <w:r w:rsidR="005B49CD">
        <w:rPr>
          <w:rFonts w:ascii="Arial" w:hAnsi="Arial" w:cs="Arial"/>
          <w:sz w:val="20"/>
        </w:rPr>
        <w:t>ny plac</w:t>
      </w:r>
      <w:r w:rsidRPr="00240C02">
        <w:rPr>
          <w:rFonts w:ascii="Arial" w:hAnsi="Arial" w:cs="Arial"/>
          <w:sz w:val="20"/>
        </w:rPr>
        <w:t xml:space="preserve"> lub je</w:t>
      </w:r>
      <w:r w:rsidR="005B49CD">
        <w:rPr>
          <w:rFonts w:ascii="Arial" w:hAnsi="Arial" w:cs="Arial"/>
          <w:sz w:val="20"/>
        </w:rPr>
        <w:t>go</w:t>
      </w:r>
      <w:r w:rsidRPr="00240C02">
        <w:rPr>
          <w:rFonts w:ascii="Arial" w:hAnsi="Arial" w:cs="Arial"/>
          <w:sz w:val="20"/>
        </w:rPr>
        <w:t xml:space="preserve"> elementy były w zadowalającym stanie przez cały czas, do momentu odbioru ostatecznego. Jeśli Wykonawca w jakimkolwiek czasie zaniedba utrzymanie, to na polecenie In</w:t>
      </w:r>
      <w:r w:rsidR="004C1571">
        <w:rPr>
          <w:rFonts w:ascii="Arial" w:hAnsi="Arial" w:cs="Arial"/>
          <w:sz w:val="20"/>
        </w:rPr>
        <w:t>westora</w:t>
      </w:r>
      <w:r w:rsidRPr="00240C02">
        <w:rPr>
          <w:rFonts w:ascii="Arial" w:hAnsi="Arial" w:cs="Arial"/>
          <w:sz w:val="20"/>
        </w:rPr>
        <w:t xml:space="preserve"> powinien rozpocząć Roboty utrzymaniowe nie później niż w 24 godziny po otrzymaniu tego polecenia.</w:t>
      </w:r>
    </w:p>
    <w:p w14:paraId="499C5993" w14:textId="31BD7249"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1.12. Stosowanie się do prawa i innych przepisów</w:t>
      </w:r>
    </w:p>
    <w:p w14:paraId="0E253AAA"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45485291" w14:textId="25ED8E0E" w:rsidR="000D7095" w:rsidRPr="00240C02" w:rsidRDefault="000D7095" w:rsidP="000D7095">
      <w:pPr>
        <w:spacing w:line="360" w:lineRule="auto"/>
        <w:rPr>
          <w:rFonts w:ascii="Arial" w:hAnsi="Arial" w:cs="Arial"/>
          <w:sz w:val="20"/>
        </w:rPr>
      </w:pPr>
      <w:r w:rsidRPr="00240C02">
        <w:rPr>
          <w:rFonts w:ascii="Arial" w:hAnsi="Arial" w:cs="Arial"/>
          <w:sz w:val="20"/>
        </w:rPr>
        <w:t>Wykonawca będzie przestrzegać praw patentowych i będzie w pełni odpowiedzialny za wypełnienie wszelkich wymagań prawnych odnośnie wykorzystania opatentowanych urządzeń lub metod i w sposób ciągły będzie informować In</w:t>
      </w:r>
      <w:r w:rsidR="004C1571">
        <w:rPr>
          <w:rFonts w:ascii="Arial" w:hAnsi="Arial" w:cs="Arial"/>
          <w:sz w:val="20"/>
        </w:rPr>
        <w:t>westora</w:t>
      </w:r>
      <w:r w:rsidRPr="00240C02">
        <w:rPr>
          <w:rFonts w:ascii="Arial" w:hAnsi="Arial" w:cs="Arial"/>
          <w:sz w:val="20"/>
        </w:rPr>
        <w:t xml:space="preserve"> o swoich działaniach, przedstawiając kopie zezwoleń i inne odnośne dokumenty.</w:t>
      </w:r>
    </w:p>
    <w:p w14:paraId="0294511B" w14:textId="726D0D0F"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1.13. Równoważność norm i zbiorów przepisów prawnych</w:t>
      </w:r>
    </w:p>
    <w:p w14:paraId="0EF836C7" w14:textId="095B6A1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lastRenderedPageBreak/>
        <w:t xml:space="preserve">Gdziekolwiek w </w:t>
      </w:r>
      <w:r w:rsidR="004672F7" w:rsidRPr="00240C02">
        <w:rPr>
          <w:rFonts w:ascii="Arial" w:hAnsi="Arial" w:cs="Arial"/>
          <w:sz w:val="20"/>
        </w:rPr>
        <w:t xml:space="preserve">Umowie lub SIWZ </w:t>
      </w:r>
      <w:r w:rsidRPr="00240C02">
        <w:rPr>
          <w:rFonts w:ascii="Arial" w:hAnsi="Arial" w:cs="Arial"/>
          <w:sz w:val="20"/>
        </w:rPr>
        <w:t xml:space="preserve"> powołane są konkretne normy lub przepisy, które spełniać mają materiały, sprzęt i inne dostarczane towary, oraz wykonane i zbadane roboty, będą obowiązywać postanowienia najnowszego wydania lub poprawionego wydania powołanych norm i przepisów, o ile w </w:t>
      </w:r>
      <w:r w:rsidR="004672F7" w:rsidRPr="00240C02">
        <w:rPr>
          <w:rFonts w:ascii="Arial" w:hAnsi="Arial" w:cs="Arial"/>
          <w:sz w:val="20"/>
        </w:rPr>
        <w:t xml:space="preserve">umowie </w:t>
      </w:r>
      <w:r w:rsidRPr="00240C02">
        <w:rPr>
          <w:rFonts w:ascii="Arial" w:hAnsi="Arial" w:cs="Arial"/>
          <w:sz w:val="20"/>
        </w:rPr>
        <w:t>nie postanowiono inaczej. W przypadku gdy powołane normy i przepisy są państwowe lub odnoszą się do konkretnego kraju lub regionu, mogą być również stosowane inne odpowiednie normy zapewniające zasadniczo równy lub wyższy poziom wykonania niż powołane normy i przepisy, pod warunkiem ich uprzedniego sprawdzenia i pisemnego zatwierdzenia przez In</w:t>
      </w:r>
      <w:r w:rsidR="004C1571">
        <w:rPr>
          <w:rFonts w:ascii="Arial" w:hAnsi="Arial" w:cs="Arial"/>
          <w:sz w:val="20"/>
        </w:rPr>
        <w:t>westora</w:t>
      </w:r>
      <w:r w:rsidRPr="00240C02">
        <w:rPr>
          <w:rFonts w:ascii="Arial" w:hAnsi="Arial" w:cs="Arial"/>
          <w:sz w:val="20"/>
        </w:rPr>
        <w:t>. Różnice pomiędzy powołanymi normami a ich proponowanymi zamiennikami muszą być dokładnie opisane przez Wykonawcę i przedłożone In</w:t>
      </w:r>
      <w:r w:rsidR="004C1571">
        <w:rPr>
          <w:rFonts w:ascii="Arial" w:hAnsi="Arial" w:cs="Arial"/>
          <w:sz w:val="20"/>
        </w:rPr>
        <w:t>westorowi</w:t>
      </w:r>
      <w:r w:rsidRPr="00240C02">
        <w:rPr>
          <w:rFonts w:ascii="Arial" w:hAnsi="Arial" w:cs="Arial"/>
          <w:sz w:val="20"/>
        </w:rPr>
        <w:t xml:space="preserve"> co najmniej na </w:t>
      </w:r>
      <w:r w:rsidR="005B49CD">
        <w:rPr>
          <w:rFonts w:ascii="Arial" w:hAnsi="Arial" w:cs="Arial"/>
          <w:sz w:val="20"/>
        </w:rPr>
        <w:t>7</w:t>
      </w:r>
      <w:r w:rsidRPr="00240C02">
        <w:rPr>
          <w:rFonts w:ascii="Arial" w:hAnsi="Arial" w:cs="Arial"/>
          <w:sz w:val="20"/>
        </w:rPr>
        <w:t xml:space="preserve"> dni przed dat</w:t>
      </w:r>
      <w:r w:rsidR="005B49CD">
        <w:rPr>
          <w:rFonts w:ascii="Arial" w:hAnsi="Arial" w:cs="Arial"/>
          <w:sz w:val="20"/>
        </w:rPr>
        <w:t>ą</w:t>
      </w:r>
      <w:r w:rsidRPr="00240C02">
        <w:rPr>
          <w:rFonts w:ascii="Arial" w:hAnsi="Arial" w:cs="Arial"/>
          <w:sz w:val="20"/>
        </w:rPr>
        <w:t xml:space="preserve"> oczekiwanego przez Wykonawcę zatwierdzenia ich przez In</w:t>
      </w:r>
      <w:r w:rsidR="004C1571">
        <w:rPr>
          <w:rFonts w:ascii="Arial" w:hAnsi="Arial" w:cs="Arial"/>
          <w:sz w:val="20"/>
        </w:rPr>
        <w:t>westora</w:t>
      </w:r>
      <w:r w:rsidRPr="00240C02">
        <w:rPr>
          <w:rFonts w:ascii="Arial" w:hAnsi="Arial" w:cs="Arial"/>
          <w:sz w:val="20"/>
        </w:rPr>
        <w:t>. W przypadku kiedy In</w:t>
      </w:r>
      <w:r w:rsidR="004C1571">
        <w:rPr>
          <w:rFonts w:ascii="Arial" w:hAnsi="Arial" w:cs="Arial"/>
          <w:sz w:val="20"/>
        </w:rPr>
        <w:t>westor</w:t>
      </w:r>
      <w:r w:rsidRPr="00240C02">
        <w:rPr>
          <w:rFonts w:ascii="Arial" w:hAnsi="Arial" w:cs="Arial"/>
          <w:sz w:val="20"/>
        </w:rPr>
        <w:t xml:space="preserve"> stwierdzi, że zaproponowane zmiany nie zapewniają zasadniczo równego lub wyższego poziomu wykonania, Wykonawca zastosuje się do norm powołanych w dokumentach.</w:t>
      </w:r>
    </w:p>
    <w:p w14:paraId="635A2C16" w14:textId="77777777" w:rsidR="000D7095" w:rsidRPr="00240C02" w:rsidRDefault="000D7095" w:rsidP="000D7095">
      <w:pPr>
        <w:pStyle w:val="Tekstpodstawowy2"/>
        <w:spacing w:line="360" w:lineRule="auto"/>
        <w:rPr>
          <w:rFonts w:ascii="Arial" w:hAnsi="Arial" w:cs="Arial"/>
          <w:b/>
          <w:bCs/>
          <w:sz w:val="20"/>
        </w:rPr>
      </w:pPr>
      <w:r w:rsidRPr="00240C02">
        <w:rPr>
          <w:rFonts w:ascii="Arial" w:hAnsi="Arial" w:cs="Arial"/>
          <w:b/>
          <w:bCs/>
          <w:sz w:val="20"/>
        </w:rPr>
        <w:t>2. Materiały</w:t>
      </w:r>
    </w:p>
    <w:p w14:paraId="155A36E4" w14:textId="77777777"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2.1. Źródła uzyskania materiałów</w:t>
      </w:r>
    </w:p>
    <w:p w14:paraId="16C89964" w14:textId="4300577F" w:rsidR="000D7095" w:rsidRPr="00240C02" w:rsidRDefault="000D7095" w:rsidP="003405AC">
      <w:pPr>
        <w:spacing w:line="360" w:lineRule="auto"/>
        <w:rPr>
          <w:rFonts w:ascii="Arial" w:hAnsi="Arial" w:cs="Arial"/>
          <w:sz w:val="20"/>
        </w:rPr>
      </w:pPr>
      <w:r w:rsidRPr="00240C02">
        <w:rPr>
          <w:rFonts w:ascii="Arial" w:hAnsi="Arial" w:cs="Arial"/>
          <w:sz w:val="20"/>
        </w:rPr>
        <w:t xml:space="preserve">Co najmniej na </w:t>
      </w:r>
      <w:r w:rsidR="005B49CD">
        <w:rPr>
          <w:rFonts w:ascii="Arial" w:hAnsi="Arial" w:cs="Arial"/>
          <w:sz w:val="20"/>
        </w:rPr>
        <w:t>7 dni</w:t>
      </w:r>
      <w:r w:rsidRPr="00240C02">
        <w:rPr>
          <w:rFonts w:ascii="Arial" w:hAnsi="Arial" w:cs="Arial"/>
          <w:sz w:val="20"/>
        </w:rPr>
        <w:t xml:space="preserve"> przed zaplanowanym wykorzystaniem jakichkolwiek materiałów przeznaczonych do Robót Wykonawca przedstawi szczegółowe informacje dotyczące proponowanego źródła wytwarzania, zamawiania lub wydobywania tych materiałów i odpowiednie świadectwa badań laboratoryjnych </w:t>
      </w:r>
    </w:p>
    <w:p w14:paraId="36330748" w14:textId="2A926375" w:rsidR="000D7095" w:rsidRPr="00240C02" w:rsidRDefault="000D7095" w:rsidP="000D7095">
      <w:pPr>
        <w:pStyle w:val="Nagloweknumerowany"/>
        <w:spacing w:after="0" w:line="360" w:lineRule="auto"/>
        <w:ind w:left="13"/>
        <w:rPr>
          <w:rFonts w:ascii="Arial" w:hAnsi="Arial" w:cs="Arial"/>
          <w:sz w:val="20"/>
        </w:rPr>
      </w:pPr>
      <w:r w:rsidRPr="00240C02">
        <w:rPr>
          <w:rFonts w:ascii="Arial" w:hAnsi="Arial" w:cs="Arial"/>
          <w:sz w:val="20"/>
        </w:rPr>
        <w:t>2.2. Pozyskiwanie materiałów miejscowych</w:t>
      </w:r>
    </w:p>
    <w:p w14:paraId="567A7E45" w14:textId="6FA12399"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ponosi odpowiedzialność za spełnienie wymagań ilościowych i jakościowych materiałów z jakiegokolwiek źródła.</w:t>
      </w:r>
    </w:p>
    <w:p w14:paraId="344B0092" w14:textId="02A82877" w:rsidR="000D7095" w:rsidRPr="00240C02" w:rsidRDefault="000D7095" w:rsidP="000D7095">
      <w:pPr>
        <w:spacing w:line="360" w:lineRule="auto"/>
        <w:rPr>
          <w:rFonts w:ascii="Arial" w:hAnsi="Arial" w:cs="Arial"/>
          <w:sz w:val="20"/>
        </w:rPr>
      </w:pPr>
      <w:r w:rsidRPr="00240C02">
        <w:rPr>
          <w:rFonts w:ascii="Arial" w:hAnsi="Arial" w:cs="Arial"/>
          <w:sz w:val="20"/>
        </w:rPr>
        <w:t>Wykonawca poniesie wszystkie koszty a w tym: opłaty, wynagrodzenia i jakiekolwiek inne koszty związane z dostarczeniem materiałów do Robót.</w:t>
      </w:r>
    </w:p>
    <w:p w14:paraId="3C61C345" w14:textId="0FF36D75" w:rsidR="000D7095" w:rsidRPr="00C52996" w:rsidRDefault="000D7095" w:rsidP="000D7095">
      <w:pPr>
        <w:spacing w:line="360" w:lineRule="auto"/>
        <w:rPr>
          <w:rFonts w:ascii="Arial" w:hAnsi="Arial" w:cs="Arial"/>
          <w:sz w:val="20"/>
        </w:rPr>
      </w:pPr>
      <w:r w:rsidRPr="00C52996">
        <w:rPr>
          <w:rFonts w:ascii="Arial" w:hAnsi="Arial" w:cs="Arial"/>
          <w:sz w:val="20"/>
        </w:rPr>
        <w:t>Humus i nadkład czasowo zdjęte z terenu ukopów i miejsc pozyskania piasku i żwiru będą formowane w hałdy i wykorzystane przy zasypce i rekultywacji terenu po ukończeniu Robót.</w:t>
      </w:r>
    </w:p>
    <w:p w14:paraId="0D8D0CEE" w14:textId="3BE8DD5F" w:rsidR="000D7095" w:rsidRPr="00C52996" w:rsidRDefault="000D7095" w:rsidP="000D7095">
      <w:pPr>
        <w:pStyle w:val="Tekstpodstawowy2"/>
        <w:spacing w:line="360" w:lineRule="auto"/>
        <w:rPr>
          <w:rFonts w:ascii="Arial" w:hAnsi="Arial" w:cs="Arial"/>
          <w:sz w:val="20"/>
        </w:rPr>
      </w:pPr>
      <w:r w:rsidRPr="00C52996">
        <w:rPr>
          <w:rFonts w:ascii="Arial" w:hAnsi="Arial" w:cs="Arial"/>
          <w:sz w:val="20"/>
        </w:rPr>
        <w:t xml:space="preserve">Wszystkie odpowiednie materiały pozyskane z wykopów na Terenie Budowy lub z innych miejsc wskazanych w </w:t>
      </w:r>
      <w:r w:rsidR="004672F7" w:rsidRPr="00C52996">
        <w:rPr>
          <w:rFonts w:ascii="Arial" w:hAnsi="Arial" w:cs="Arial"/>
          <w:sz w:val="20"/>
        </w:rPr>
        <w:t xml:space="preserve">umowie </w:t>
      </w:r>
      <w:r w:rsidRPr="00C52996">
        <w:rPr>
          <w:rFonts w:ascii="Arial" w:hAnsi="Arial" w:cs="Arial"/>
          <w:sz w:val="20"/>
        </w:rPr>
        <w:t xml:space="preserve"> będą wykorzystane do Robót</w:t>
      </w:r>
      <w:r w:rsidR="00C52996" w:rsidRPr="00C52996">
        <w:rPr>
          <w:rFonts w:ascii="Arial" w:hAnsi="Arial" w:cs="Arial"/>
          <w:sz w:val="20"/>
        </w:rPr>
        <w:t xml:space="preserve">. Nadmiarowe materiały pozyskane z wykopów Wykonawca usunie jako odpad. </w:t>
      </w:r>
    </w:p>
    <w:p w14:paraId="7735B849" w14:textId="5EB74EE9" w:rsidR="000D7095" w:rsidRPr="00C52996" w:rsidRDefault="000D7095" w:rsidP="000D7095">
      <w:pPr>
        <w:spacing w:line="360" w:lineRule="auto"/>
        <w:rPr>
          <w:rFonts w:ascii="Arial" w:hAnsi="Arial" w:cs="Arial"/>
          <w:sz w:val="20"/>
        </w:rPr>
      </w:pPr>
      <w:r w:rsidRPr="00C52996">
        <w:rPr>
          <w:rFonts w:ascii="Arial" w:hAnsi="Arial" w:cs="Arial"/>
          <w:sz w:val="20"/>
        </w:rPr>
        <w:t>Z wyjątkiem uzyskania na to pisemnej zgody In</w:t>
      </w:r>
      <w:r w:rsidR="004C1571" w:rsidRPr="00C52996">
        <w:rPr>
          <w:rFonts w:ascii="Arial" w:hAnsi="Arial" w:cs="Arial"/>
          <w:sz w:val="20"/>
        </w:rPr>
        <w:t>westora</w:t>
      </w:r>
      <w:r w:rsidRPr="00C52996">
        <w:rPr>
          <w:rFonts w:ascii="Arial" w:hAnsi="Arial" w:cs="Arial"/>
          <w:sz w:val="20"/>
        </w:rPr>
        <w:t xml:space="preserve">, Wykonawca nie będzie prowadzić żadnych wykopów w obrębie Terenu Budowy poza tymi, które zostały wyszczególnione w </w:t>
      </w:r>
      <w:r w:rsidR="004672F7" w:rsidRPr="00C52996">
        <w:rPr>
          <w:rFonts w:ascii="Arial" w:hAnsi="Arial" w:cs="Arial"/>
          <w:sz w:val="20"/>
        </w:rPr>
        <w:t xml:space="preserve">umowie </w:t>
      </w:r>
      <w:r w:rsidRPr="00C52996">
        <w:rPr>
          <w:rFonts w:ascii="Arial" w:hAnsi="Arial" w:cs="Arial"/>
          <w:sz w:val="20"/>
        </w:rPr>
        <w:t>.</w:t>
      </w:r>
    </w:p>
    <w:p w14:paraId="2A60A1C9" w14:textId="77777777"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2.4. Materiały nie odpowiadające wymaganiom</w:t>
      </w:r>
    </w:p>
    <w:p w14:paraId="582B74CF" w14:textId="65C62F29"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Materiały nie  odpowiadające  wymaganiom zostaną przez Wykon</w:t>
      </w:r>
      <w:r w:rsidR="00C52996">
        <w:rPr>
          <w:rFonts w:ascii="Arial" w:hAnsi="Arial" w:cs="Arial"/>
          <w:sz w:val="20"/>
        </w:rPr>
        <w:t>awcę wywiezione z Terenu Budowy</w:t>
      </w:r>
      <w:r w:rsidRPr="00240C02">
        <w:rPr>
          <w:rFonts w:ascii="Arial" w:hAnsi="Arial" w:cs="Arial"/>
          <w:sz w:val="20"/>
        </w:rPr>
        <w:t xml:space="preserve">. </w:t>
      </w:r>
    </w:p>
    <w:p w14:paraId="162D0C68" w14:textId="77777777" w:rsidR="000D7095" w:rsidRPr="00240C02" w:rsidRDefault="000D7095" w:rsidP="000D7095">
      <w:pPr>
        <w:spacing w:line="360" w:lineRule="auto"/>
        <w:rPr>
          <w:rFonts w:ascii="Arial" w:hAnsi="Arial" w:cs="Arial"/>
          <w:sz w:val="20"/>
        </w:rPr>
      </w:pPr>
      <w:r w:rsidRPr="00240C02">
        <w:rPr>
          <w:rFonts w:ascii="Arial" w:hAnsi="Arial" w:cs="Arial"/>
          <w:sz w:val="20"/>
        </w:rPr>
        <w:t>Każdy rodzaj Robót, w którym znajdują się nie zbadane i nie zaakceptowane materiały, Wykonawca wykonuje na własne ryzyko, licząc się z jego nieprzyjęciem i niezapłaceniem.</w:t>
      </w:r>
    </w:p>
    <w:p w14:paraId="5941B823" w14:textId="77777777"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2.5. Przechowywanie i składowanie materiałów</w:t>
      </w:r>
    </w:p>
    <w:p w14:paraId="4942060F" w14:textId="29E03D56"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zapewni aby tymczasowo składowane materiały, do czasu gdy będą one potrzebne do Robót, były zabezpieczone przed zanieczyszczeniem, zachowały swoją</w:t>
      </w:r>
      <w:r w:rsidR="0089603E" w:rsidRPr="00240C02">
        <w:rPr>
          <w:rFonts w:ascii="Arial" w:hAnsi="Arial" w:cs="Arial"/>
          <w:sz w:val="20"/>
        </w:rPr>
        <w:t xml:space="preserve"> </w:t>
      </w:r>
      <w:r w:rsidRPr="00240C02">
        <w:rPr>
          <w:rFonts w:ascii="Arial" w:hAnsi="Arial" w:cs="Arial"/>
          <w:sz w:val="20"/>
        </w:rPr>
        <w:t>jakość i właściwość do Robót i były dostępne do kontroli przez In</w:t>
      </w:r>
      <w:r w:rsidR="004C1571">
        <w:rPr>
          <w:rFonts w:ascii="Arial" w:hAnsi="Arial" w:cs="Arial"/>
          <w:sz w:val="20"/>
        </w:rPr>
        <w:t>westora</w:t>
      </w:r>
      <w:r w:rsidRPr="00240C02">
        <w:rPr>
          <w:rFonts w:ascii="Arial" w:hAnsi="Arial" w:cs="Arial"/>
          <w:sz w:val="20"/>
        </w:rPr>
        <w:t>.</w:t>
      </w:r>
    </w:p>
    <w:p w14:paraId="04EF4425" w14:textId="1A9DC33E"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lastRenderedPageBreak/>
        <w:t>Miejsca   czasowego   składowania  będą zlokalizowane w obrębie Terenu Budowy  w miejscach uzgodnionych z In</w:t>
      </w:r>
      <w:r w:rsidR="004C1571">
        <w:rPr>
          <w:rFonts w:ascii="Arial" w:hAnsi="Arial" w:cs="Arial"/>
          <w:sz w:val="20"/>
        </w:rPr>
        <w:t>westorem</w:t>
      </w:r>
      <w:r w:rsidRPr="00240C02">
        <w:rPr>
          <w:rFonts w:ascii="Arial" w:hAnsi="Arial" w:cs="Arial"/>
          <w:sz w:val="20"/>
        </w:rPr>
        <w:t xml:space="preserve"> lub poza Terenem Budowy w miejscach zorganizowanych przez Wykonawcę.</w:t>
      </w:r>
    </w:p>
    <w:p w14:paraId="0E044788" w14:textId="77777777" w:rsidR="000D7095" w:rsidRPr="00240C02" w:rsidRDefault="000D7095" w:rsidP="000D7095">
      <w:pPr>
        <w:shd w:val="clear" w:color="auto" w:fill="FFFFFF"/>
        <w:spacing w:line="360" w:lineRule="auto"/>
        <w:ind w:left="11"/>
        <w:rPr>
          <w:rFonts w:ascii="Arial" w:hAnsi="Arial" w:cs="Arial"/>
          <w:b/>
          <w:bCs/>
          <w:sz w:val="20"/>
        </w:rPr>
      </w:pPr>
      <w:r w:rsidRPr="00240C02">
        <w:rPr>
          <w:rFonts w:ascii="Arial" w:hAnsi="Arial" w:cs="Arial"/>
          <w:b/>
          <w:bCs/>
          <w:sz w:val="20"/>
        </w:rPr>
        <w:t>3. Sprzęt</w:t>
      </w:r>
    </w:p>
    <w:p w14:paraId="5538F29D" w14:textId="6C4E241A" w:rsidR="000D7095" w:rsidRPr="00C52996" w:rsidRDefault="000D7095" w:rsidP="000D7095">
      <w:pPr>
        <w:pStyle w:val="Tekstpodstawowy2"/>
        <w:spacing w:line="360" w:lineRule="auto"/>
        <w:rPr>
          <w:rFonts w:ascii="Arial" w:hAnsi="Arial" w:cs="Arial"/>
          <w:color w:val="ED0000"/>
          <w:sz w:val="20"/>
        </w:rPr>
      </w:pPr>
      <w:r w:rsidRPr="00240C02">
        <w:rPr>
          <w:rFonts w:ascii="Arial" w:hAnsi="Arial" w:cs="Arial"/>
          <w:sz w:val="20"/>
        </w:rPr>
        <w:t xml:space="preserve">Wykonawca jest zobowiązany do używania jedynie takiego sprzętu, który nie spowoduje niekorzystnego wpływu na jakość wykonywanych Robót. </w:t>
      </w:r>
    </w:p>
    <w:p w14:paraId="04C05272" w14:textId="13FFEC99" w:rsidR="000D7095" w:rsidRPr="00240C02" w:rsidRDefault="000D7095" w:rsidP="000D7095">
      <w:pPr>
        <w:spacing w:line="360" w:lineRule="auto"/>
        <w:rPr>
          <w:rFonts w:ascii="Arial" w:hAnsi="Arial" w:cs="Arial"/>
          <w:sz w:val="20"/>
        </w:rPr>
      </w:pPr>
      <w:r w:rsidRPr="00240C02">
        <w:rPr>
          <w:rFonts w:ascii="Arial" w:hAnsi="Arial" w:cs="Arial"/>
          <w:sz w:val="20"/>
        </w:rPr>
        <w:t>Liczba i wydajność sprzętu będzie gwarantować przeprowadzenie Robót, zgodnie z zasadami określonymi w Dokumentacji Projektowej, ST i wskazaniach In</w:t>
      </w:r>
      <w:r w:rsidR="004C1571">
        <w:rPr>
          <w:rFonts w:ascii="Arial" w:hAnsi="Arial" w:cs="Arial"/>
          <w:sz w:val="20"/>
        </w:rPr>
        <w:t>westora</w:t>
      </w:r>
      <w:r w:rsidRPr="00240C02">
        <w:rPr>
          <w:rFonts w:ascii="Arial" w:hAnsi="Arial" w:cs="Arial"/>
          <w:sz w:val="20"/>
        </w:rPr>
        <w:t xml:space="preserve"> w terminie przewidzianym </w:t>
      </w:r>
      <w:r w:rsidR="002777DF" w:rsidRPr="00240C02">
        <w:rPr>
          <w:rFonts w:ascii="Arial" w:hAnsi="Arial" w:cs="Arial"/>
          <w:sz w:val="20"/>
        </w:rPr>
        <w:t>umową</w:t>
      </w:r>
      <w:r w:rsidR="0089603E" w:rsidRPr="00240C02">
        <w:rPr>
          <w:rFonts w:ascii="Arial" w:hAnsi="Arial" w:cs="Arial"/>
          <w:sz w:val="20"/>
        </w:rPr>
        <w:t>.</w:t>
      </w:r>
    </w:p>
    <w:p w14:paraId="612797FC" w14:textId="77777777" w:rsidR="000D7095" w:rsidRPr="00240C02" w:rsidRDefault="000D7095" w:rsidP="000D7095">
      <w:pPr>
        <w:spacing w:line="360" w:lineRule="auto"/>
        <w:rPr>
          <w:rFonts w:ascii="Arial" w:hAnsi="Arial" w:cs="Arial"/>
          <w:sz w:val="20"/>
        </w:rPr>
      </w:pPr>
      <w:r w:rsidRPr="00240C02">
        <w:rPr>
          <w:rFonts w:ascii="Arial" w:hAnsi="Arial" w:cs="Arial"/>
          <w:sz w:val="20"/>
        </w:rPr>
        <w:t>Sprzęt będący własnością Wykonawcy lub wynajęty do wykonania Robót ma być utrzymywany w dobrym stanie i gotowości do pracy. Będzie on zgodny z normami ochrony środowiska i przepisami dotyczącymi jego użytkowania.</w:t>
      </w:r>
    </w:p>
    <w:p w14:paraId="46FE7DB5" w14:textId="5C245EDB" w:rsidR="000D7095" w:rsidRPr="00240C02" w:rsidRDefault="000D7095" w:rsidP="000D7095">
      <w:pPr>
        <w:spacing w:line="360" w:lineRule="auto"/>
        <w:rPr>
          <w:rFonts w:ascii="Arial" w:hAnsi="Arial" w:cs="Arial"/>
          <w:sz w:val="20"/>
        </w:rPr>
      </w:pPr>
      <w:r w:rsidRPr="00240C02">
        <w:rPr>
          <w:rFonts w:ascii="Arial" w:hAnsi="Arial" w:cs="Arial"/>
          <w:sz w:val="20"/>
        </w:rPr>
        <w:t>Wykonawca dostarczy In</w:t>
      </w:r>
      <w:r w:rsidR="004C1571">
        <w:rPr>
          <w:rFonts w:ascii="Arial" w:hAnsi="Arial" w:cs="Arial"/>
          <w:sz w:val="20"/>
        </w:rPr>
        <w:t>westorowi</w:t>
      </w:r>
      <w:r w:rsidRPr="00240C02">
        <w:rPr>
          <w:rFonts w:ascii="Arial" w:hAnsi="Arial" w:cs="Arial"/>
          <w:sz w:val="20"/>
        </w:rPr>
        <w:t xml:space="preserve"> kopie dokumentów potwierdzających dopuszczenie sprzętu do użytkowania, tam gdzie jest to wymagane przepisami.</w:t>
      </w:r>
    </w:p>
    <w:p w14:paraId="2C295675" w14:textId="2BEC61AC"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Jeżeli Dokumentacja Projektowa lub ST przewidują możliwość wariantowego użycia sprzętu przy wykonywanych Robotach, Wykonawca powiadomi In</w:t>
      </w:r>
      <w:r w:rsidR="004C1571">
        <w:rPr>
          <w:rFonts w:ascii="Arial" w:hAnsi="Arial" w:cs="Arial"/>
          <w:sz w:val="20"/>
        </w:rPr>
        <w:t>westora</w:t>
      </w:r>
      <w:r w:rsidRPr="00240C02">
        <w:rPr>
          <w:rFonts w:ascii="Arial" w:hAnsi="Arial" w:cs="Arial"/>
          <w:sz w:val="20"/>
        </w:rPr>
        <w:t xml:space="preserve"> o swoim zamiarze wyboru i uzyska jego akceptacją przed użyciem sprz</w:t>
      </w:r>
      <w:r w:rsidR="00C84EF4">
        <w:rPr>
          <w:rFonts w:ascii="Arial" w:hAnsi="Arial" w:cs="Arial"/>
          <w:sz w:val="20"/>
        </w:rPr>
        <w:t>ętu</w:t>
      </w:r>
      <w:r w:rsidRPr="00240C02">
        <w:rPr>
          <w:rFonts w:ascii="Arial" w:hAnsi="Arial" w:cs="Arial"/>
          <w:sz w:val="20"/>
        </w:rPr>
        <w:t>. Wybrany sprzęt, po akceptacji In</w:t>
      </w:r>
      <w:r w:rsidR="004C1571">
        <w:rPr>
          <w:rFonts w:ascii="Arial" w:hAnsi="Arial" w:cs="Arial"/>
          <w:sz w:val="20"/>
        </w:rPr>
        <w:t>westora</w:t>
      </w:r>
      <w:r w:rsidRPr="00240C02">
        <w:rPr>
          <w:rFonts w:ascii="Arial" w:hAnsi="Arial" w:cs="Arial"/>
          <w:sz w:val="20"/>
        </w:rPr>
        <w:t>, nie może być później zmieniany bez jego zgody.</w:t>
      </w:r>
    </w:p>
    <w:p w14:paraId="48E687D7" w14:textId="266BCF8A" w:rsidR="000D7095" w:rsidRPr="00240C02" w:rsidRDefault="000D7095" w:rsidP="000D7095">
      <w:pPr>
        <w:spacing w:line="360" w:lineRule="auto"/>
        <w:rPr>
          <w:rFonts w:ascii="Arial" w:hAnsi="Arial" w:cs="Arial"/>
          <w:sz w:val="20"/>
        </w:rPr>
      </w:pPr>
      <w:r w:rsidRPr="00240C02">
        <w:rPr>
          <w:rFonts w:ascii="Arial" w:hAnsi="Arial" w:cs="Arial"/>
          <w:sz w:val="20"/>
        </w:rPr>
        <w:t xml:space="preserve">Jakikolwiek sprzęt, maszyny, urządzenia i narzędzia nie gwarantujące zachowania warunków </w:t>
      </w:r>
      <w:r w:rsidR="002777DF" w:rsidRPr="00240C02">
        <w:rPr>
          <w:rFonts w:ascii="Arial" w:hAnsi="Arial" w:cs="Arial"/>
          <w:sz w:val="20"/>
        </w:rPr>
        <w:t>umowy</w:t>
      </w:r>
      <w:r w:rsidRPr="00240C02">
        <w:rPr>
          <w:rFonts w:ascii="Arial" w:hAnsi="Arial" w:cs="Arial"/>
          <w:sz w:val="20"/>
        </w:rPr>
        <w:t>, zostaną przez In</w:t>
      </w:r>
      <w:r w:rsidR="004C1571">
        <w:rPr>
          <w:rFonts w:ascii="Arial" w:hAnsi="Arial" w:cs="Arial"/>
          <w:sz w:val="20"/>
        </w:rPr>
        <w:t>westora</w:t>
      </w:r>
      <w:r w:rsidRPr="00240C02">
        <w:rPr>
          <w:rFonts w:ascii="Arial" w:hAnsi="Arial" w:cs="Arial"/>
          <w:sz w:val="20"/>
        </w:rPr>
        <w:t xml:space="preserve"> zdyskwalifikowane i nie dopuszczone do Robót.</w:t>
      </w:r>
    </w:p>
    <w:p w14:paraId="4EF62BEE" w14:textId="77777777" w:rsidR="000D7095" w:rsidRPr="00240C02" w:rsidRDefault="000D7095" w:rsidP="000D7095">
      <w:pPr>
        <w:shd w:val="clear" w:color="auto" w:fill="FFFFFF"/>
        <w:spacing w:line="360" w:lineRule="auto"/>
        <w:ind w:left="14"/>
        <w:rPr>
          <w:rFonts w:ascii="Arial" w:hAnsi="Arial" w:cs="Arial"/>
          <w:b/>
          <w:bCs/>
          <w:sz w:val="20"/>
        </w:rPr>
      </w:pPr>
      <w:r w:rsidRPr="00240C02">
        <w:rPr>
          <w:rFonts w:ascii="Arial" w:hAnsi="Arial" w:cs="Arial"/>
          <w:b/>
          <w:bCs/>
          <w:sz w:val="20"/>
        </w:rPr>
        <w:t>4. Transport</w:t>
      </w:r>
    </w:p>
    <w:p w14:paraId="550027B8" w14:textId="203C7E29" w:rsidR="000D7095" w:rsidRPr="00240C02" w:rsidRDefault="000D7095" w:rsidP="000D7095">
      <w:pPr>
        <w:pStyle w:val="Tekstpodstawowywcity"/>
        <w:spacing w:line="360" w:lineRule="auto"/>
        <w:ind w:left="0" w:firstLine="0"/>
        <w:rPr>
          <w:rFonts w:ascii="Arial" w:hAnsi="Arial" w:cs="Arial"/>
          <w:sz w:val="20"/>
        </w:rPr>
      </w:pPr>
      <w:r w:rsidRPr="00240C02">
        <w:rPr>
          <w:rFonts w:ascii="Arial" w:hAnsi="Arial" w:cs="Arial"/>
          <w:sz w:val="20"/>
        </w:rPr>
        <w:t xml:space="preserve">Wykonawca stosować się będzie do ustawowych ograniczeń obciążenia na oś przy transporcie materiałów i sprzętu na i z terenu Robót. </w:t>
      </w:r>
    </w:p>
    <w:p w14:paraId="0200AB05" w14:textId="77777777" w:rsidR="000D7095" w:rsidRPr="00240C02" w:rsidRDefault="000D7095" w:rsidP="000D7095">
      <w:pPr>
        <w:spacing w:line="360" w:lineRule="auto"/>
        <w:rPr>
          <w:rFonts w:ascii="Arial" w:hAnsi="Arial" w:cs="Arial"/>
          <w:sz w:val="20"/>
        </w:rPr>
      </w:pPr>
      <w:r w:rsidRPr="00240C02">
        <w:rPr>
          <w:rFonts w:ascii="Arial" w:hAnsi="Arial" w:cs="Arial"/>
          <w:sz w:val="20"/>
        </w:rPr>
        <w:t>Wykonawca jest zobowiązany do stosowania jedynie takich środków transportu, które nie wpłyną niekorzystnie na jakość wykonywanych Robót i właściwości przewożonych materiałów.</w:t>
      </w:r>
    </w:p>
    <w:p w14:paraId="6EAD84E1" w14:textId="4BC0C0E9"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Liczba środków transportu będzie zapewniać prowadzenie Robót zgodnie z zasadami określonymi w Dokumentacji Projektowej, ST i wskazaniach In</w:t>
      </w:r>
      <w:r w:rsidR="004C1571">
        <w:rPr>
          <w:rFonts w:ascii="Arial" w:hAnsi="Arial" w:cs="Arial"/>
          <w:sz w:val="20"/>
        </w:rPr>
        <w:t>westora</w:t>
      </w:r>
      <w:r w:rsidRPr="00240C02">
        <w:rPr>
          <w:rFonts w:ascii="Arial" w:hAnsi="Arial" w:cs="Arial"/>
          <w:sz w:val="20"/>
        </w:rPr>
        <w:t xml:space="preserve">, w terminie przewidzianym </w:t>
      </w:r>
      <w:r w:rsidR="002777DF" w:rsidRPr="00240C02">
        <w:rPr>
          <w:rFonts w:ascii="Arial" w:hAnsi="Arial" w:cs="Arial"/>
          <w:sz w:val="20"/>
        </w:rPr>
        <w:t xml:space="preserve">Umową </w:t>
      </w:r>
      <w:r w:rsidRPr="00240C02">
        <w:rPr>
          <w:rFonts w:ascii="Arial" w:hAnsi="Arial" w:cs="Arial"/>
          <w:sz w:val="20"/>
        </w:rPr>
        <w:t>.</w:t>
      </w:r>
    </w:p>
    <w:p w14:paraId="11CF9013"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Środki transportu nie odpowiadające warunkom dopuszczalnych obciążeń na osie mogą być użyte przez Wykonawcę pod warunkiem przywrócenia do stanu pierwotnego użytkowanych odcinków dróg publicznych na koszt Wykonawcy.</w:t>
      </w:r>
    </w:p>
    <w:p w14:paraId="62D6D555"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będzie usuwać na bieżąco, na własny koszt, wszelkie zanieczyszczenia spowodowane jego pojazdami na drogach publicznych oraz dojazdach do Terenu Budowy.</w:t>
      </w:r>
    </w:p>
    <w:p w14:paraId="66C31311" w14:textId="77777777" w:rsidR="000D7095" w:rsidRPr="00240C02" w:rsidRDefault="000D7095" w:rsidP="000D7095">
      <w:pPr>
        <w:shd w:val="clear" w:color="auto" w:fill="FFFFFF"/>
        <w:spacing w:line="360" w:lineRule="auto"/>
        <w:rPr>
          <w:rFonts w:ascii="Arial" w:hAnsi="Arial" w:cs="Arial"/>
          <w:b/>
          <w:bCs/>
          <w:sz w:val="20"/>
        </w:rPr>
      </w:pPr>
      <w:r w:rsidRPr="00240C02">
        <w:rPr>
          <w:rFonts w:ascii="Arial" w:hAnsi="Arial" w:cs="Arial"/>
          <w:b/>
          <w:bCs/>
          <w:sz w:val="20"/>
        </w:rPr>
        <w:t>5. Wykonanie robót</w:t>
      </w:r>
    </w:p>
    <w:p w14:paraId="64BF504F" w14:textId="77777777"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5.1. Ogólne zasady wykonywania Robót</w:t>
      </w:r>
    </w:p>
    <w:p w14:paraId="1A78DE70" w14:textId="3CB59891"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 xml:space="preserve">Wykonawca jest odpowiedzialny za prowadzenie Robót zgodnie z </w:t>
      </w:r>
      <w:r w:rsidR="002777DF" w:rsidRPr="00240C02">
        <w:rPr>
          <w:rFonts w:ascii="Arial" w:hAnsi="Arial" w:cs="Arial"/>
          <w:sz w:val="20"/>
        </w:rPr>
        <w:t>Umową</w:t>
      </w:r>
      <w:r w:rsidRPr="00240C02">
        <w:rPr>
          <w:rFonts w:ascii="Arial" w:hAnsi="Arial" w:cs="Arial"/>
          <w:sz w:val="20"/>
        </w:rPr>
        <w:t xml:space="preserve"> oraz za jakość zastosowanych materiałów i wykonywanych Robót, za ich zgodność z Dokumentacją Projektową, wymaganiami ST, projektu organizacji Robót oraz poleceniami In</w:t>
      </w:r>
      <w:r w:rsidR="004C1571">
        <w:rPr>
          <w:rFonts w:ascii="Arial" w:hAnsi="Arial" w:cs="Arial"/>
          <w:sz w:val="20"/>
        </w:rPr>
        <w:t>westora</w:t>
      </w:r>
      <w:r w:rsidRPr="00240C02">
        <w:rPr>
          <w:rFonts w:ascii="Arial" w:hAnsi="Arial" w:cs="Arial"/>
          <w:sz w:val="20"/>
        </w:rPr>
        <w:t>.</w:t>
      </w:r>
    </w:p>
    <w:p w14:paraId="29FA2C35" w14:textId="3963F8EF"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ponosi odpowiedzialność za dokładne wytyczenie w planie i wyznaczenie wysokości wszystkich elementów Robót zgodnie z wymiarami i rzędnymi określonymi w Dokumentacji Projektowej.</w:t>
      </w:r>
    </w:p>
    <w:p w14:paraId="7D7EA599" w14:textId="4B51A85D"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lastRenderedPageBreak/>
        <w:t>Następstwa jakiegokolwiek błędu spowodowanego przez Wykonawcę w wytyczeniu i wyznaczaniu Robót zostaną, jeśli wymagać tego będzie In</w:t>
      </w:r>
      <w:r w:rsidR="004C1571">
        <w:rPr>
          <w:rFonts w:ascii="Arial" w:hAnsi="Arial" w:cs="Arial"/>
          <w:sz w:val="20"/>
        </w:rPr>
        <w:t>westor</w:t>
      </w:r>
      <w:r w:rsidRPr="00240C02">
        <w:rPr>
          <w:rFonts w:ascii="Arial" w:hAnsi="Arial" w:cs="Arial"/>
          <w:sz w:val="20"/>
        </w:rPr>
        <w:t>, poprawione przez Wykonawcę na własny koszt.</w:t>
      </w:r>
    </w:p>
    <w:p w14:paraId="7EA3CF32" w14:textId="1356E1C1"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Sprawdzenie wytyczenia Robót przez In</w:t>
      </w:r>
      <w:r w:rsidR="004C1571">
        <w:rPr>
          <w:rFonts w:ascii="Arial" w:hAnsi="Arial" w:cs="Arial"/>
          <w:sz w:val="20"/>
        </w:rPr>
        <w:t>westora</w:t>
      </w:r>
      <w:r w:rsidRPr="00240C02">
        <w:rPr>
          <w:rFonts w:ascii="Arial" w:hAnsi="Arial" w:cs="Arial"/>
          <w:sz w:val="20"/>
        </w:rPr>
        <w:t xml:space="preserve"> nie zwalnia Wykonawcy od odpowiedzialności za ich dokładność.</w:t>
      </w:r>
    </w:p>
    <w:p w14:paraId="6D50B1AA" w14:textId="060D3FE3"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Decyzje In</w:t>
      </w:r>
      <w:r w:rsidR="004C1571">
        <w:rPr>
          <w:rFonts w:ascii="Arial" w:hAnsi="Arial" w:cs="Arial"/>
          <w:sz w:val="20"/>
        </w:rPr>
        <w:t>westora</w:t>
      </w:r>
      <w:r w:rsidRPr="00240C02">
        <w:rPr>
          <w:rFonts w:ascii="Arial" w:hAnsi="Arial" w:cs="Arial"/>
          <w:sz w:val="20"/>
        </w:rPr>
        <w:t xml:space="preserve"> dotyczące akceptacji lub odrzucenia materiałów i elementów Robót będą oparte na wymaganiach sformułowanych w Dokumentacji Projektowej i w ST, a także w normach i wytycznych. Przy podejmowaniu decyzji In</w:t>
      </w:r>
      <w:r w:rsidR="004C1571">
        <w:rPr>
          <w:rFonts w:ascii="Arial" w:hAnsi="Arial" w:cs="Arial"/>
          <w:sz w:val="20"/>
        </w:rPr>
        <w:t>westor</w:t>
      </w:r>
      <w:r w:rsidRPr="00240C02">
        <w:rPr>
          <w:rFonts w:ascii="Arial" w:hAnsi="Arial" w:cs="Arial"/>
          <w:sz w:val="20"/>
        </w:rPr>
        <w:t xml:space="preserve"> uwzględni wyniki badań materiałów i Robót, rozrzuty normalnie występujące przy produkcji i przy badaniach materiałów, doświadczenia z przeszłości, wyniki badań naukowych oraz inne czynniki wpływające na rozważaną kwestię.</w:t>
      </w:r>
    </w:p>
    <w:p w14:paraId="4BBCB461" w14:textId="4DD7B4A2"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Polecenia In</w:t>
      </w:r>
      <w:r w:rsidR="004C1571">
        <w:rPr>
          <w:rFonts w:ascii="Arial" w:hAnsi="Arial" w:cs="Arial"/>
          <w:sz w:val="20"/>
        </w:rPr>
        <w:t>westora</w:t>
      </w:r>
      <w:r w:rsidRPr="00240C02">
        <w:rPr>
          <w:rFonts w:ascii="Arial" w:hAnsi="Arial" w:cs="Arial"/>
          <w:sz w:val="20"/>
        </w:rPr>
        <w:t xml:space="preserve"> będą wykonywane nie później niż w czasie przez niego wyznaczonym, po ich otrzymaniu przez Wykonawcę, pod groźbą zatrzymania Robót. Skutki finansowe z tego tytułu ponosi Wykonawca.</w:t>
      </w:r>
    </w:p>
    <w:p w14:paraId="2160BD30" w14:textId="77777777" w:rsidR="000D7095" w:rsidRPr="00240C02" w:rsidRDefault="000D7095" w:rsidP="000D7095">
      <w:pPr>
        <w:shd w:val="clear" w:color="auto" w:fill="FFFFFF"/>
        <w:spacing w:line="360" w:lineRule="auto"/>
        <w:ind w:left="11"/>
        <w:rPr>
          <w:rFonts w:ascii="Arial" w:hAnsi="Arial" w:cs="Arial"/>
          <w:b/>
          <w:bCs/>
          <w:sz w:val="20"/>
        </w:rPr>
      </w:pPr>
      <w:r w:rsidRPr="00240C02">
        <w:rPr>
          <w:rFonts w:ascii="Arial" w:hAnsi="Arial" w:cs="Arial"/>
          <w:b/>
          <w:bCs/>
          <w:sz w:val="20"/>
        </w:rPr>
        <w:t>6. Kontrola jakości robót</w:t>
      </w:r>
    </w:p>
    <w:p w14:paraId="1746AD03" w14:textId="77777777" w:rsidR="000D7095" w:rsidRPr="00240C02" w:rsidRDefault="000D7095" w:rsidP="000D7095">
      <w:pPr>
        <w:pStyle w:val="Nagloweknumerowany"/>
        <w:spacing w:after="0" w:line="360" w:lineRule="auto"/>
        <w:rPr>
          <w:rFonts w:ascii="Arial" w:hAnsi="Arial" w:cs="Arial"/>
          <w:sz w:val="20"/>
        </w:rPr>
      </w:pPr>
      <w:r w:rsidRPr="00240C02">
        <w:rPr>
          <w:rFonts w:ascii="Arial" w:hAnsi="Arial" w:cs="Arial"/>
          <w:sz w:val="20"/>
        </w:rPr>
        <w:t>6.1. Zasady kontroli jakości Robót</w:t>
      </w:r>
    </w:p>
    <w:p w14:paraId="0D680603" w14:textId="77777777" w:rsidR="000D7095" w:rsidRPr="00240C02" w:rsidRDefault="000D7095" w:rsidP="000D7095">
      <w:pPr>
        <w:spacing w:line="360" w:lineRule="auto"/>
        <w:rPr>
          <w:rFonts w:ascii="Arial" w:hAnsi="Arial" w:cs="Arial"/>
          <w:sz w:val="20"/>
        </w:rPr>
      </w:pPr>
      <w:r w:rsidRPr="00240C02">
        <w:rPr>
          <w:rFonts w:ascii="Arial" w:hAnsi="Arial" w:cs="Arial"/>
          <w:sz w:val="20"/>
        </w:rPr>
        <w:t>Celem kontroli Robót będzie takie sterowanie ich przygotowaniem i wykonaniem, aby osiągnąć założoną jakość Robót.</w:t>
      </w:r>
    </w:p>
    <w:p w14:paraId="6ABB6439" w14:textId="189711A5"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 xml:space="preserve">Wykonawca jest odpowiedzialny za pełną kontrolę Robót i jakości materiałów. </w:t>
      </w:r>
    </w:p>
    <w:p w14:paraId="650472DE"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będzie przeprowadzać pomiary i badania materiałów oraz Robót z częstotliwością zapewniającą stwierdzenie, że Roboty wykonano zgodnie z wymaganiami zawartymi w Dokumentacji Projektowej i ST.</w:t>
      </w:r>
    </w:p>
    <w:p w14:paraId="76B7A4CF" w14:textId="0D0FF6D1"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Minimalne wymagania co do zakresu badań i ich częstotliwość są określone w normach. W przypadku, gdy nie zostały one tam określone, In</w:t>
      </w:r>
      <w:r w:rsidR="004C1571">
        <w:rPr>
          <w:rFonts w:ascii="Arial" w:hAnsi="Arial" w:cs="Arial"/>
          <w:sz w:val="20"/>
        </w:rPr>
        <w:t>westor</w:t>
      </w:r>
      <w:r w:rsidRPr="00240C02">
        <w:rPr>
          <w:rFonts w:ascii="Arial" w:hAnsi="Arial" w:cs="Arial"/>
          <w:sz w:val="20"/>
        </w:rPr>
        <w:t xml:space="preserve"> ustali jaki zakres kontroli jest konieczny, aby zapewnić wykonanie Robót zgodnie z </w:t>
      </w:r>
      <w:r w:rsidR="002777DF" w:rsidRPr="00240C02">
        <w:rPr>
          <w:rFonts w:ascii="Arial" w:hAnsi="Arial" w:cs="Arial"/>
          <w:sz w:val="20"/>
        </w:rPr>
        <w:t xml:space="preserve">Umową </w:t>
      </w:r>
      <w:r w:rsidRPr="00240C02">
        <w:rPr>
          <w:rFonts w:ascii="Arial" w:hAnsi="Arial" w:cs="Arial"/>
          <w:sz w:val="20"/>
        </w:rPr>
        <w:t>.</w:t>
      </w:r>
    </w:p>
    <w:p w14:paraId="7E3A8431" w14:textId="19FDB590"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Wykonawca dostarczy In</w:t>
      </w:r>
      <w:r w:rsidR="004C1571">
        <w:rPr>
          <w:rFonts w:ascii="Arial" w:hAnsi="Arial" w:cs="Arial"/>
          <w:sz w:val="20"/>
        </w:rPr>
        <w:t>westorowi</w:t>
      </w:r>
      <w:r w:rsidRPr="00240C02">
        <w:rPr>
          <w:rFonts w:ascii="Arial" w:hAnsi="Arial" w:cs="Arial"/>
          <w:sz w:val="20"/>
        </w:rPr>
        <w:t xml:space="preserve"> świadectwa, że wszystkie stosowane urządzenia i sprzęt badawczy posiadają ważną legalizację, zostały prawidłowo wykalibrowane i odpowiadają wymaganiom norm określających procedury badań.</w:t>
      </w:r>
    </w:p>
    <w:p w14:paraId="4419FAC3" w14:textId="77777777" w:rsidR="000D7095" w:rsidRPr="00240C02" w:rsidRDefault="000D7095" w:rsidP="000D7095">
      <w:pPr>
        <w:spacing w:line="360" w:lineRule="auto"/>
        <w:rPr>
          <w:rFonts w:ascii="Arial" w:hAnsi="Arial" w:cs="Arial"/>
          <w:sz w:val="20"/>
        </w:rPr>
      </w:pPr>
      <w:r w:rsidRPr="00240C02">
        <w:rPr>
          <w:rFonts w:ascii="Arial" w:hAnsi="Arial" w:cs="Arial"/>
          <w:sz w:val="20"/>
        </w:rPr>
        <w:t>Wszystkie koszty związane z organizowaniem i prowadzeniem badań materiałów ponosi Wykonawca.</w:t>
      </w:r>
    </w:p>
    <w:p w14:paraId="74CA3D2B" w14:textId="77777777" w:rsidR="000D7095" w:rsidRPr="00240C02" w:rsidRDefault="000D7095" w:rsidP="000D7095">
      <w:pPr>
        <w:spacing w:line="360" w:lineRule="auto"/>
        <w:rPr>
          <w:rFonts w:ascii="Arial" w:hAnsi="Arial" w:cs="Arial"/>
          <w:sz w:val="20"/>
        </w:rPr>
      </w:pPr>
    </w:p>
    <w:p w14:paraId="0D99997A" w14:textId="77777777" w:rsidR="000D7095" w:rsidRPr="00240C02" w:rsidRDefault="000D7095" w:rsidP="000D7095">
      <w:pPr>
        <w:pStyle w:val="Nagloweknumerowany"/>
        <w:spacing w:line="360" w:lineRule="auto"/>
        <w:rPr>
          <w:rFonts w:ascii="Arial" w:hAnsi="Arial" w:cs="Arial"/>
          <w:sz w:val="20"/>
        </w:rPr>
      </w:pPr>
      <w:r w:rsidRPr="00240C02">
        <w:rPr>
          <w:rFonts w:ascii="Arial" w:hAnsi="Arial" w:cs="Arial"/>
          <w:sz w:val="20"/>
        </w:rPr>
        <w:t>6.6. Certyfikaty i deklaracje</w:t>
      </w:r>
    </w:p>
    <w:p w14:paraId="58A1A4BA" w14:textId="352B148E" w:rsidR="000D7095" w:rsidRPr="00240C02" w:rsidRDefault="000D7095" w:rsidP="000D7095">
      <w:pPr>
        <w:spacing w:line="360" w:lineRule="auto"/>
        <w:rPr>
          <w:rFonts w:ascii="Arial" w:hAnsi="Arial" w:cs="Arial"/>
          <w:sz w:val="20"/>
        </w:rPr>
      </w:pPr>
      <w:r w:rsidRPr="00240C02">
        <w:rPr>
          <w:rFonts w:ascii="Arial" w:hAnsi="Arial" w:cs="Arial"/>
          <w:sz w:val="20"/>
        </w:rPr>
        <w:t>In</w:t>
      </w:r>
      <w:r w:rsidR="004C1571">
        <w:rPr>
          <w:rFonts w:ascii="Arial" w:hAnsi="Arial" w:cs="Arial"/>
          <w:sz w:val="20"/>
        </w:rPr>
        <w:t>westor</w:t>
      </w:r>
      <w:r w:rsidRPr="00240C02">
        <w:rPr>
          <w:rFonts w:ascii="Arial" w:hAnsi="Arial" w:cs="Arial"/>
          <w:sz w:val="20"/>
        </w:rPr>
        <w:t xml:space="preserve"> może dopuścić do użycia tylko te materiały, które posiadają: </w:t>
      </w:r>
    </w:p>
    <w:p w14:paraId="4C395161" w14:textId="77777777" w:rsidR="000D7095" w:rsidRPr="00240C02" w:rsidRDefault="000D7095" w:rsidP="000D7095">
      <w:pPr>
        <w:pStyle w:val="Tekstpodstawowywcity2"/>
        <w:spacing w:line="360" w:lineRule="auto"/>
        <w:rPr>
          <w:rFonts w:ascii="Arial" w:hAnsi="Arial" w:cs="Arial"/>
          <w:sz w:val="20"/>
        </w:rPr>
      </w:pPr>
      <w:r w:rsidRPr="00240C02">
        <w:rPr>
          <w:rFonts w:ascii="Arial" w:hAnsi="Arial" w:cs="Arial"/>
          <w:sz w:val="20"/>
        </w:rPr>
        <w:t xml:space="preserve">1.  certyfikat na znak bezpieczeństwa, wykazujący że zapewniono zgodność z kryteriami technicznymi określonymi na podstawie Polskich Norm, aprobat technicznych oraz właściwych przepisów i dokumentów technicznych, </w:t>
      </w:r>
    </w:p>
    <w:p w14:paraId="4DF3DFF6" w14:textId="77777777" w:rsidR="000D7095" w:rsidRPr="00240C02" w:rsidRDefault="000D7095" w:rsidP="000D7095">
      <w:pPr>
        <w:spacing w:line="360" w:lineRule="auto"/>
        <w:ind w:left="284" w:hanging="284"/>
        <w:rPr>
          <w:rFonts w:ascii="Arial" w:hAnsi="Arial" w:cs="Arial"/>
          <w:sz w:val="20"/>
        </w:rPr>
      </w:pPr>
      <w:r w:rsidRPr="00240C02">
        <w:rPr>
          <w:rFonts w:ascii="Arial" w:hAnsi="Arial" w:cs="Arial"/>
          <w:sz w:val="20"/>
        </w:rPr>
        <w:t>2.  deklarację zgodności lub certyfikat zgodności z:</w:t>
      </w:r>
    </w:p>
    <w:p w14:paraId="1FE3C586" w14:textId="77777777" w:rsidR="000D7095" w:rsidRPr="00240C02" w:rsidRDefault="000D7095" w:rsidP="000D7095">
      <w:pPr>
        <w:spacing w:line="360" w:lineRule="auto"/>
        <w:ind w:left="567" w:hanging="284"/>
        <w:rPr>
          <w:rFonts w:ascii="Arial" w:hAnsi="Arial" w:cs="Arial"/>
          <w:sz w:val="20"/>
        </w:rPr>
      </w:pPr>
      <w:r w:rsidRPr="00240C02">
        <w:rPr>
          <w:rFonts w:ascii="Arial" w:hAnsi="Arial" w:cs="Arial"/>
          <w:sz w:val="20"/>
        </w:rPr>
        <w:t>•   Polską Normą lub</w:t>
      </w:r>
    </w:p>
    <w:p w14:paraId="001D6167" w14:textId="77777777" w:rsidR="000D7095" w:rsidRPr="00240C02" w:rsidRDefault="000D7095" w:rsidP="000D7095">
      <w:pPr>
        <w:spacing w:line="360" w:lineRule="auto"/>
        <w:ind w:left="567" w:hanging="284"/>
        <w:rPr>
          <w:rFonts w:ascii="Arial" w:hAnsi="Arial" w:cs="Arial"/>
          <w:sz w:val="20"/>
        </w:rPr>
      </w:pPr>
      <w:r w:rsidRPr="00240C02">
        <w:rPr>
          <w:rFonts w:ascii="Arial" w:hAnsi="Arial" w:cs="Arial"/>
          <w:sz w:val="20"/>
        </w:rPr>
        <w:t>•   aprobatą techniczną, w przypadku wyrobów, dla których nie ustanowiono Polskiej Normy, jeżeli nie są objęte certyfikacją określoną w pkt 1. i które spełniaj ą wymogi Specyfikacji Technicznej.</w:t>
      </w:r>
    </w:p>
    <w:p w14:paraId="022E56FB"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W przypadku materiałów, dla których w/w dokumenty są wymagane przez ST, każda partia dostarczona do Robót będzie posiadać te dokumenty, określające w sposób jednoznaczny jej cechy.</w:t>
      </w:r>
    </w:p>
    <w:p w14:paraId="46CB9541" w14:textId="50C04AC0"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lastRenderedPageBreak/>
        <w:t>Produkty przemysłowe muszą posiadać w/w dokumenty wydane przez producenta, a w razie potrzeby i poparte wynikami badań wykonanych przez niego. Kopie wyników tych badań będą dostarczone przez Wykonawcę In</w:t>
      </w:r>
      <w:r w:rsidR="004C1571">
        <w:rPr>
          <w:rFonts w:ascii="Arial" w:hAnsi="Arial" w:cs="Arial"/>
          <w:sz w:val="20"/>
        </w:rPr>
        <w:t>westorowi</w:t>
      </w:r>
      <w:r w:rsidRPr="00240C02">
        <w:rPr>
          <w:rFonts w:ascii="Arial" w:hAnsi="Arial" w:cs="Arial"/>
          <w:sz w:val="20"/>
        </w:rPr>
        <w:t>. Jakiekolwiek materiały, które nie spełniają tych wymagań będą odrzucone.</w:t>
      </w:r>
    </w:p>
    <w:p w14:paraId="43E487B0" w14:textId="77777777" w:rsidR="009429A7" w:rsidRDefault="009429A7" w:rsidP="000D7095">
      <w:pPr>
        <w:spacing w:line="360" w:lineRule="auto"/>
        <w:jc w:val="left"/>
        <w:rPr>
          <w:rFonts w:ascii="Arial" w:hAnsi="Arial" w:cs="Arial"/>
          <w:sz w:val="20"/>
        </w:rPr>
      </w:pPr>
    </w:p>
    <w:p w14:paraId="0B29BE10" w14:textId="155A4A63" w:rsidR="000D7095" w:rsidRPr="00240C02" w:rsidRDefault="000D7095" w:rsidP="000D7095">
      <w:pPr>
        <w:spacing w:line="360" w:lineRule="auto"/>
        <w:jc w:val="left"/>
        <w:rPr>
          <w:rFonts w:ascii="Arial" w:hAnsi="Arial" w:cs="Arial"/>
          <w:sz w:val="20"/>
          <w:u w:val="single"/>
        </w:rPr>
      </w:pPr>
      <w:r w:rsidRPr="00240C02">
        <w:rPr>
          <w:rFonts w:ascii="Arial" w:hAnsi="Arial" w:cs="Arial"/>
          <w:sz w:val="20"/>
        </w:rPr>
        <w:t>6.8. Dokumenty budowy</w:t>
      </w:r>
    </w:p>
    <w:p w14:paraId="5B6D2F19" w14:textId="45589313" w:rsidR="000D7095" w:rsidRPr="00240C02" w:rsidRDefault="000D7095" w:rsidP="000D7095">
      <w:pPr>
        <w:spacing w:line="360" w:lineRule="auto"/>
        <w:rPr>
          <w:rFonts w:ascii="Arial" w:hAnsi="Arial" w:cs="Arial"/>
          <w:sz w:val="20"/>
        </w:rPr>
      </w:pPr>
      <w:r w:rsidRPr="00240C02">
        <w:rPr>
          <w:rFonts w:ascii="Arial" w:hAnsi="Arial" w:cs="Arial"/>
          <w:sz w:val="20"/>
          <w:u w:val="single"/>
        </w:rPr>
        <w:t xml:space="preserve">(1) Dziennik </w:t>
      </w:r>
      <w:r w:rsidR="00FF1742">
        <w:rPr>
          <w:rFonts w:ascii="Arial" w:hAnsi="Arial" w:cs="Arial"/>
          <w:sz w:val="20"/>
          <w:u w:val="single"/>
        </w:rPr>
        <w:t>Robót</w:t>
      </w:r>
    </w:p>
    <w:p w14:paraId="06B4B045" w14:textId="46B7B294"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 xml:space="preserve">Dziennik </w:t>
      </w:r>
      <w:r w:rsidR="00FF1742">
        <w:rPr>
          <w:rFonts w:ascii="Arial" w:hAnsi="Arial" w:cs="Arial"/>
          <w:sz w:val="20"/>
        </w:rPr>
        <w:t>Robót</w:t>
      </w:r>
      <w:r w:rsidRPr="00240C02">
        <w:rPr>
          <w:rFonts w:ascii="Arial" w:hAnsi="Arial" w:cs="Arial"/>
          <w:sz w:val="20"/>
        </w:rPr>
        <w:t xml:space="preserve"> jest wymaganym dokumentem prawnym obowiązującym Zamawiającego i Wykonawcę w okresie od przekazania Wykonawcy Terenu Budowy do końca okresu gwarancyjnego. Odpowiedzialność za prowadzenie Dziennika </w:t>
      </w:r>
      <w:r w:rsidR="00FF1742">
        <w:rPr>
          <w:rFonts w:ascii="Arial" w:hAnsi="Arial" w:cs="Arial"/>
          <w:sz w:val="20"/>
        </w:rPr>
        <w:t>Robót</w:t>
      </w:r>
      <w:r w:rsidRPr="00240C02">
        <w:rPr>
          <w:rFonts w:ascii="Arial" w:hAnsi="Arial" w:cs="Arial"/>
          <w:sz w:val="20"/>
        </w:rPr>
        <w:t xml:space="preserve"> zgodnie z obowiązującymi przepisami spoczywa na Wykonawcy.</w:t>
      </w:r>
    </w:p>
    <w:p w14:paraId="5CDB06E7" w14:textId="104AA505" w:rsidR="000D7095" w:rsidRPr="00240C02" w:rsidRDefault="000D7095" w:rsidP="000D7095">
      <w:pPr>
        <w:spacing w:line="360" w:lineRule="auto"/>
        <w:rPr>
          <w:rFonts w:ascii="Arial" w:hAnsi="Arial" w:cs="Arial"/>
          <w:sz w:val="20"/>
        </w:rPr>
      </w:pPr>
      <w:r w:rsidRPr="00240C02">
        <w:rPr>
          <w:rFonts w:ascii="Arial" w:hAnsi="Arial" w:cs="Arial"/>
          <w:sz w:val="20"/>
        </w:rPr>
        <w:t xml:space="preserve">Zapisy w Dzienniku </w:t>
      </w:r>
      <w:r w:rsidR="00FF1742">
        <w:rPr>
          <w:rFonts w:ascii="Arial" w:hAnsi="Arial" w:cs="Arial"/>
          <w:sz w:val="20"/>
        </w:rPr>
        <w:t>Robót</w:t>
      </w:r>
      <w:r w:rsidRPr="00240C02">
        <w:rPr>
          <w:rFonts w:ascii="Arial" w:hAnsi="Arial" w:cs="Arial"/>
          <w:sz w:val="20"/>
        </w:rPr>
        <w:t xml:space="preserve"> będą dokonywane na bieżąco i będą dotyczyć przebiegu Robót, stanu bezpieczeństwa ludzi i mienia oraz technicznej i gospodarczej strony budowy.</w:t>
      </w:r>
    </w:p>
    <w:p w14:paraId="550E9041" w14:textId="1AA96EB6" w:rsidR="000D7095" w:rsidRPr="00240C02" w:rsidRDefault="000D7095" w:rsidP="00D4587F">
      <w:pPr>
        <w:spacing w:line="360" w:lineRule="auto"/>
        <w:jc w:val="left"/>
        <w:rPr>
          <w:rFonts w:ascii="Arial" w:hAnsi="Arial" w:cs="Arial"/>
          <w:sz w:val="20"/>
        </w:rPr>
      </w:pPr>
      <w:r w:rsidRPr="00240C02">
        <w:rPr>
          <w:rFonts w:ascii="Arial" w:hAnsi="Arial" w:cs="Arial"/>
          <w:sz w:val="20"/>
        </w:rPr>
        <w:t xml:space="preserve">Każdy zapis w Dzienniku </w:t>
      </w:r>
      <w:r w:rsidR="00FF1742">
        <w:rPr>
          <w:rFonts w:ascii="Arial" w:hAnsi="Arial" w:cs="Arial"/>
          <w:sz w:val="20"/>
        </w:rPr>
        <w:t>Robót</w:t>
      </w:r>
      <w:r w:rsidRPr="00240C02">
        <w:rPr>
          <w:rFonts w:ascii="Arial" w:hAnsi="Arial" w:cs="Arial"/>
          <w:sz w:val="20"/>
        </w:rPr>
        <w:t xml:space="preserve"> będzie opatrzony datą jego dokonania, podpisem osoby, która dokonała zapisu, z podaniem jej imienia i nazwiska oraz stanowiska służbowego. Zapisy będą czytelne, dokonane trwałą techniką, w porządku chronologicznym, bezpośrednio jeden pod drugim, bez przerw.</w:t>
      </w:r>
      <w:r w:rsidRPr="00240C02">
        <w:rPr>
          <w:rFonts w:ascii="Arial" w:hAnsi="Arial" w:cs="Arial"/>
          <w:sz w:val="20"/>
        </w:rPr>
        <w:br/>
        <w:t>(</w:t>
      </w:r>
      <w:r w:rsidR="00D4587F">
        <w:rPr>
          <w:rFonts w:ascii="Arial" w:hAnsi="Arial" w:cs="Arial"/>
          <w:sz w:val="20"/>
        </w:rPr>
        <w:t>2</w:t>
      </w:r>
      <w:r w:rsidRPr="00240C02">
        <w:rPr>
          <w:rFonts w:ascii="Arial" w:hAnsi="Arial" w:cs="Arial"/>
          <w:sz w:val="20"/>
        </w:rPr>
        <w:t>) Dokumenty</w:t>
      </w:r>
      <w:r w:rsidR="00D4587F">
        <w:rPr>
          <w:rFonts w:ascii="Arial" w:hAnsi="Arial" w:cs="Arial"/>
          <w:sz w:val="20"/>
        </w:rPr>
        <w:t>, certyfikaty</w:t>
      </w:r>
    </w:p>
    <w:p w14:paraId="2AC0DE76" w14:textId="548293F4"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w:t>
      </w:r>
      <w:r w:rsidR="004C1571">
        <w:rPr>
          <w:rFonts w:ascii="Arial" w:hAnsi="Arial" w:cs="Arial"/>
          <w:sz w:val="20"/>
        </w:rPr>
        <w:t>westora</w:t>
      </w:r>
      <w:r w:rsidRPr="00240C02">
        <w:rPr>
          <w:rFonts w:ascii="Arial" w:hAnsi="Arial" w:cs="Arial"/>
          <w:sz w:val="20"/>
        </w:rPr>
        <w:t>.</w:t>
      </w:r>
    </w:p>
    <w:p w14:paraId="44232E55" w14:textId="59BF1ACB" w:rsidR="000D7095" w:rsidRPr="00240C02" w:rsidRDefault="00D4587F" w:rsidP="000D7095">
      <w:pPr>
        <w:pStyle w:val="Nagloweknumerowany"/>
        <w:spacing w:after="0" w:line="360" w:lineRule="auto"/>
        <w:rPr>
          <w:rFonts w:ascii="Arial" w:hAnsi="Arial" w:cs="Arial"/>
          <w:sz w:val="20"/>
        </w:rPr>
      </w:pPr>
      <w:r>
        <w:rPr>
          <w:rFonts w:ascii="Arial" w:hAnsi="Arial" w:cs="Arial"/>
          <w:sz w:val="20"/>
        </w:rPr>
        <w:t>(3</w:t>
      </w:r>
      <w:r w:rsidR="000D7095" w:rsidRPr="00240C02">
        <w:rPr>
          <w:rFonts w:ascii="Arial" w:hAnsi="Arial" w:cs="Arial"/>
          <w:sz w:val="20"/>
        </w:rPr>
        <w:t>) Pozostałe dokumenty budowy</w:t>
      </w:r>
    </w:p>
    <w:p w14:paraId="14B54813" w14:textId="285A031A" w:rsidR="000D7095" w:rsidRPr="00240C02" w:rsidRDefault="000D7095" w:rsidP="000D7095">
      <w:pPr>
        <w:shd w:val="clear" w:color="auto" w:fill="FFFFFF"/>
        <w:spacing w:line="360" w:lineRule="auto"/>
        <w:rPr>
          <w:rFonts w:ascii="Arial" w:hAnsi="Arial" w:cs="Arial"/>
          <w:sz w:val="20"/>
        </w:rPr>
      </w:pPr>
      <w:r w:rsidRPr="00240C02">
        <w:rPr>
          <w:rFonts w:ascii="Arial" w:hAnsi="Arial" w:cs="Arial"/>
          <w:sz w:val="20"/>
        </w:rPr>
        <w:t>Do dokumentów budowy zalicza się, oprócz wymienionych w pkt (</w:t>
      </w:r>
      <w:r w:rsidR="00D4587F">
        <w:rPr>
          <w:rFonts w:ascii="Arial" w:hAnsi="Arial" w:cs="Arial"/>
          <w:sz w:val="20"/>
        </w:rPr>
        <w:t>1)-(2</w:t>
      </w:r>
      <w:r w:rsidRPr="00240C02">
        <w:rPr>
          <w:rFonts w:ascii="Arial" w:hAnsi="Arial" w:cs="Arial"/>
          <w:sz w:val="20"/>
        </w:rPr>
        <w:t>) następujące dokumenty:</w:t>
      </w:r>
    </w:p>
    <w:p w14:paraId="099AC88A" w14:textId="77777777" w:rsidR="000D7095" w:rsidRPr="00240C02" w:rsidRDefault="000D7095" w:rsidP="000D7095">
      <w:pPr>
        <w:shd w:val="clear" w:color="auto" w:fill="FFFFFF"/>
        <w:spacing w:line="360" w:lineRule="auto"/>
        <w:ind w:left="565"/>
        <w:rPr>
          <w:rFonts w:ascii="Arial" w:hAnsi="Arial" w:cs="Arial"/>
          <w:sz w:val="20"/>
        </w:rPr>
      </w:pPr>
      <w:r w:rsidRPr="00240C02">
        <w:rPr>
          <w:rFonts w:ascii="Arial" w:hAnsi="Arial" w:cs="Arial"/>
          <w:sz w:val="20"/>
        </w:rPr>
        <w:t>a) pozwolenie na realizację zadania budowlanego,</w:t>
      </w:r>
    </w:p>
    <w:p w14:paraId="120BFC20" w14:textId="77777777" w:rsidR="000D7095" w:rsidRPr="00240C02" w:rsidRDefault="000D7095" w:rsidP="000D7095">
      <w:pPr>
        <w:shd w:val="clear" w:color="auto" w:fill="FFFFFF"/>
        <w:spacing w:line="360" w:lineRule="auto"/>
        <w:ind w:left="565"/>
        <w:rPr>
          <w:rFonts w:ascii="Arial" w:hAnsi="Arial" w:cs="Arial"/>
          <w:sz w:val="20"/>
        </w:rPr>
      </w:pPr>
      <w:r w:rsidRPr="00240C02">
        <w:rPr>
          <w:rFonts w:ascii="Arial" w:hAnsi="Arial" w:cs="Arial"/>
          <w:sz w:val="20"/>
        </w:rPr>
        <w:t>b) protokoły przekazania Terenu Budowy,</w:t>
      </w:r>
    </w:p>
    <w:p w14:paraId="70D40E9F" w14:textId="77777777" w:rsidR="000D7095" w:rsidRPr="00240C02" w:rsidRDefault="000D7095" w:rsidP="000D7095">
      <w:pPr>
        <w:shd w:val="clear" w:color="auto" w:fill="FFFFFF"/>
        <w:spacing w:line="360" w:lineRule="auto"/>
        <w:ind w:left="565"/>
        <w:rPr>
          <w:rFonts w:ascii="Arial" w:hAnsi="Arial" w:cs="Arial"/>
          <w:sz w:val="20"/>
        </w:rPr>
      </w:pPr>
      <w:r w:rsidRPr="00240C02">
        <w:rPr>
          <w:rFonts w:ascii="Arial" w:hAnsi="Arial" w:cs="Arial"/>
          <w:sz w:val="20"/>
        </w:rPr>
        <w:t>c) umowy cywilno-prawne z osobami trzecimi i inne umowy cywilno-prawne,</w:t>
      </w:r>
    </w:p>
    <w:p w14:paraId="1241D00B" w14:textId="77777777" w:rsidR="000D7095" w:rsidRPr="00240C02" w:rsidRDefault="000D7095" w:rsidP="000D7095">
      <w:pPr>
        <w:shd w:val="clear" w:color="auto" w:fill="FFFFFF"/>
        <w:spacing w:line="360" w:lineRule="auto"/>
        <w:ind w:left="565"/>
        <w:rPr>
          <w:rFonts w:ascii="Arial" w:hAnsi="Arial" w:cs="Arial"/>
          <w:sz w:val="20"/>
        </w:rPr>
      </w:pPr>
      <w:r w:rsidRPr="00240C02">
        <w:rPr>
          <w:rFonts w:ascii="Arial" w:hAnsi="Arial" w:cs="Arial"/>
          <w:sz w:val="20"/>
        </w:rPr>
        <w:t>d) protokoły odbioru Robót,</w:t>
      </w:r>
    </w:p>
    <w:p w14:paraId="01D6E73A" w14:textId="77777777" w:rsidR="000D7095" w:rsidRPr="00240C02" w:rsidRDefault="000D7095" w:rsidP="000D7095">
      <w:pPr>
        <w:shd w:val="clear" w:color="auto" w:fill="FFFFFF"/>
        <w:spacing w:line="360" w:lineRule="auto"/>
        <w:ind w:left="565"/>
        <w:rPr>
          <w:rFonts w:ascii="Arial" w:hAnsi="Arial" w:cs="Arial"/>
          <w:sz w:val="20"/>
        </w:rPr>
      </w:pPr>
      <w:r w:rsidRPr="00240C02">
        <w:rPr>
          <w:rFonts w:ascii="Arial" w:hAnsi="Arial" w:cs="Arial"/>
          <w:sz w:val="20"/>
        </w:rPr>
        <w:t>e) protokoły z narad i ustaleń,</w:t>
      </w:r>
    </w:p>
    <w:p w14:paraId="2C715C83" w14:textId="77777777" w:rsidR="000D7095" w:rsidRPr="00240C02" w:rsidRDefault="000D7095" w:rsidP="000D7095">
      <w:pPr>
        <w:shd w:val="clear" w:color="auto" w:fill="FFFFFF"/>
        <w:spacing w:line="360" w:lineRule="auto"/>
        <w:ind w:left="565"/>
        <w:rPr>
          <w:rFonts w:ascii="Arial" w:hAnsi="Arial" w:cs="Arial"/>
          <w:sz w:val="20"/>
        </w:rPr>
      </w:pPr>
      <w:r w:rsidRPr="00240C02">
        <w:rPr>
          <w:rFonts w:ascii="Arial" w:hAnsi="Arial" w:cs="Arial"/>
          <w:sz w:val="20"/>
        </w:rPr>
        <w:t>f) korespondencję na budowie.</w:t>
      </w:r>
    </w:p>
    <w:p w14:paraId="13F6C92A" w14:textId="041318B3" w:rsidR="000D7095" w:rsidRPr="00240C02" w:rsidRDefault="00D4587F" w:rsidP="000D7095">
      <w:pPr>
        <w:pStyle w:val="Nagloweknumerowany"/>
        <w:spacing w:after="0" w:line="360" w:lineRule="auto"/>
        <w:rPr>
          <w:rFonts w:ascii="Arial" w:hAnsi="Arial" w:cs="Arial"/>
          <w:sz w:val="20"/>
        </w:rPr>
      </w:pPr>
      <w:r>
        <w:rPr>
          <w:rFonts w:ascii="Arial" w:hAnsi="Arial" w:cs="Arial"/>
          <w:sz w:val="20"/>
        </w:rPr>
        <w:t>(4</w:t>
      </w:r>
      <w:r w:rsidR="000D7095" w:rsidRPr="00240C02">
        <w:rPr>
          <w:rFonts w:ascii="Arial" w:hAnsi="Arial" w:cs="Arial"/>
          <w:sz w:val="20"/>
        </w:rPr>
        <w:t>) Przechowywanie dokumentów budowy</w:t>
      </w:r>
    </w:p>
    <w:p w14:paraId="7D9003E1" w14:textId="77777777" w:rsidR="000D7095" w:rsidRPr="00240C02" w:rsidRDefault="000D7095" w:rsidP="000D7095">
      <w:pPr>
        <w:spacing w:line="360" w:lineRule="auto"/>
        <w:rPr>
          <w:rFonts w:ascii="Arial" w:hAnsi="Arial" w:cs="Arial"/>
          <w:sz w:val="20"/>
        </w:rPr>
      </w:pPr>
      <w:r w:rsidRPr="00240C02">
        <w:rPr>
          <w:rFonts w:ascii="Arial" w:hAnsi="Arial" w:cs="Arial"/>
          <w:sz w:val="20"/>
        </w:rPr>
        <w:t>Dokumenty budowy będą przechowywane na Terenie Budowy w miejscu odpowiednio zabezpieczonym.</w:t>
      </w:r>
    </w:p>
    <w:p w14:paraId="18F1D4B6" w14:textId="77777777"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Zaginięcie któregokolwiek z dokumentów budowy spowoduje jego natychmiastowe odtworzenie w formie przewidzianej prawem.</w:t>
      </w:r>
    </w:p>
    <w:p w14:paraId="107A1B45" w14:textId="3072E2A4" w:rsidR="000D7095" w:rsidRPr="00240C02" w:rsidRDefault="000D7095" w:rsidP="000D7095">
      <w:pPr>
        <w:spacing w:line="360" w:lineRule="auto"/>
        <w:rPr>
          <w:rFonts w:ascii="Arial" w:hAnsi="Arial" w:cs="Arial"/>
          <w:sz w:val="20"/>
        </w:rPr>
      </w:pPr>
      <w:r w:rsidRPr="00240C02">
        <w:rPr>
          <w:rFonts w:ascii="Arial" w:hAnsi="Arial" w:cs="Arial"/>
          <w:sz w:val="20"/>
        </w:rPr>
        <w:t>Wszelkie dokumenty budowy będą zawsze dostępne dla In</w:t>
      </w:r>
      <w:r w:rsidR="004C1571">
        <w:rPr>
          <w:rFonts w:ascii="Arial" w:hAnsi="Arial" w:cs="Arial"/>
          <w:sz w:val="20"/>
        </w:rPr>
        <w:t>westora</w:t>
      </w:r>
      <w:r w:rsidRPr="00240C02">
        <w:rPr>
          <w:rFonts w:ascii="Arial" w:hAnsi="Arial" w:cs="Arial"/>
          <w:sz w:val="20"/>
        </w:rPr>
        <w:t xml:space="preserve"> i przedstawiane do wglądu na życzenie Zamawiającego.</w:t>
      </w:r>
    </w:p>
    <w:p w14:paraId="2377C36E" w14:textId="5B3FC1F5" w:rsidR="000D7095" w:rsidRPr="00240C02" w:rsidRDefault="00D4587F" w:rsidP="000D7095">
      <w:pPr>
        <w:spacing w:line="360" w:lineRule="auto"/>
        <w:ind w:left="13"/>
        <w:rPr>
          <w:rFonts w:ascii="Arial" w:hAnsi="Arial" w:cs="Arial"/>
          <w:b/>
          <w:bCs/>
          <w:sz w:val="20"/>
        </w:rPr>
      </w:pPr>
      <w:r>
        <w:rPr>
          <w:rFonts w:ascii="Arial" w:hAnsi="Arial" w:cs="Arial"/>
          <w:b/>
          <w:bCs/>
          <w:sz w:val="20"/>
        </w:rPr>
        <w:t>7</w:t>
      </w:r>
      <w:r w:rsidR="000D7095" w:rsidRPr="00240C02">
        <w:rPr>
          <w:rFonts w:ascii="Arial" w:hAnsi="Arial" w:cs="Arial"/>
          <w:b/>
          <w:bCs/>
          <w:sz w:val="20"/>
        </w:rPr>
        <w:t>. Odbiór robot</w:t>
      </w:r>
    </w:p>
    <w:p w14:paraId="44911D11" w14:textId="77777777" w:rsidR="000D7095" w:rsidRPr="00240C02" w:rsidRDefault="000D7095" w:rsidP="000D7095">
      <w:pPr>
        <w:shd w:val="clear" w:color="auto" w:fill="FFFFFF"/>
        <w:spacing w:line="360" w:lineRule="auto"/>
        <w:ind w:left="14"/>
        <w:rPr>
          <w:rFonts w:ascii="Arial" w:hAnsi="Arial" w:cs="Arial"/>
          <w:sz w:val="20"/>
        </w:rPr>
      </w:pPr>
      <w:r w:rsidRPr="00240C02">
        <w:rPr>
          <w:rFonts w:ascii="Arial" w:hAnsi="Arial" w:cs="Arial"/>
          <w:sz w:val="20"/>
        </w:rPr>
        <w:t>W zależności od ustaleń odpowiednich ST, Roboty podlegają następującym etapom odbioru:</w:t>
      </w:r>
    </w:p>
    <w:p w14:paraId="0E14E14E" w14:textId="77777777" w:rsidR="000D7095" w:rsidRPr="00240C02" w:rsidRDefault="000D7095" w:rsidP="000D7095">
      <w:pPr>
        <w:shd w:val="clear" w:color="auto" w:fill="FFFFFF"/>
        <w:spacing w:line="360" w:lineRule="auto"/>
        <w:ind w:left="206"/>
        <w:rPr>
          <w:rFonts w:ascii="Arial" w:hAnsi="Arial" w:cs="Arial"/>
          <w:sz w:val="20"/>
        </w:rPr>
      </w:pPr>
      <w:r w:rsidRPr="00240C02">
        <w:rPr>
          <w:rFonts w:ascii="Arial" w:hAnsi="Arial" w:cs="Arial"/>
          <w:sz w:val="20"/>
        </w:rPr>
        <w:t>a)     odbiorowi Robót zanikających i ulegających zakryciu,</w:t>
      </w:r>
    </w:p>
    <w:p w14:paraId="521435CA" w14:textId="77777777" w:rsidR="000D7095" w:rsidRPr="00240C02" w:rsidRDefault="000D7095" w:rsidP="000D7095">
      <w:pPr>
        <w:shd w:val="clear" w:color="auto" w:fill="FFFFFF"/>
        <w:spacing w:line="360" w:lineRule="auto"/>
        <w:ind w:left="192"/>
        <w:rPr>
          <w:rFonts w:ascii="Arial" w:hAnsi="Arial" w:cs="Arial"/>
          <w:sz w:val="20"/>
        </w:rPr>
      </w:pPr>
      <w:r w:rsidRPr="00240C02">
        <w:rPr>
          <w:rFonts w:ascii="Arial" w:hAnsi="Arial" w:cs="Arial"/>
          <w:sz w:val="20"/>
        </w:rPr>
        <w:t>b)     odbiorowi częściowemu,</w:t>
      </w:r>
    </w:p>
    <w:p w14:paraId="6C607905" w14:textId="77777777" w:rsidR="000D7095" w:rsidRPr="00240C02" w:rsidRDefault="000D7095" w:rsidP="000D7095">
      <w:pPr>
        <w:shd w:val="clear" w:color="auto" w:fill="FFFFFF"/>
        <w:spacing w:line="360" w:lineRule="auto"/>
        <w:ind w:left="197"/>
        <w:rPr>
          <w:rFonts w:ascii="Arial" w:hAnsi="Arial" w:cs="Arial"/>
          <w:sz w:val="20"/>
        </w:rPr>
      </w:pPr>
      <w:r w:rsidRPr="00240C02">
        <w:rPr>
          <w:rFonts w:ascii="Arial" w:hAnsi="Arial" w:cs="Arial"/>
          <w:sz w:val="20"/>
        </w:rPr>
        <w:lastRenderedPageBreak/>
        <w:t>c)     odbiorowi ostatecznemu,</w:t>
      </w:r>
    </w:p>
    <w:p w14:paraId="4C0FB192" w14:textId="77777777" w:rsidR="000D7095" w:rsidRPr="00240C02" w:rsidRDefault="000D7095" w:rsidP="000D7095">
      <w:pPr>
        <w:shd w:val="clear" w:color="auto" w:fill="FFFFFF"/>
        <w:spacing w:line="360" w:lineRule="auto"/>
        <w:ind w:left="192"/>
        <w:rPr>
          <w:rFonts w:ascii="Arial" w:hAnsi="Arial" w:cs="Arial"/>
          <w:sz w:val="20"/>
        </w:rPr>
      </w:pPr>
      <w:r w:rsidRPr="00240C02">
        <w:rPr>
          <w:rFonts w:ascii="Arial" w:hAnsi="Arial" w:cs="Arial"/>
          <w:sz w:val="20"/>
        </w:rPr>
        <w:t>d)     odbiorowi pogwarancyjnemu.</w:t>
      </w:r>
    </w:p>
    <w:p w14:paraId="111C1884" w14:textId="146834FD" w:rsidR="000D7095" w:rsidRPr="00240C02" w:rsidRDefault="00D4587F" w:rsidP="000D7095">
      <w:pPr>
        <w:pStyle w:val="Nagloweknumerowany"/>
        <w:spacing w:line="360" w:lineRule="auto"/>
        <w:rPr>
          <w:rFonts w:ascii="Arial" w:hAnsi="Arial" w:cs="Arial"/>
          <w:sz w:val="20"/>
        </w:rPr>
      </w:pPr>
      <w:r>
        <w:rPr>
          <w:rFonts w:ascii="Arial" w:hAnsi="Arial" w:cs="Arial"/>
          <w:sz w:val="20"/>
        </w:rPr>
        <w:t>7</w:t>
      </w:r>
      <w:r w:rsidR="000D7095" w:rsidRPr="00240C02">
        <w:rPr>
          <w:rFonts w:ascii="Arial" w:hAnsi="Arial" w:cs="Arial"/>
          <w:sz w:val="20"/>
        </w:rPr>
        <w:t>.1. Odbiór Robót zanikających i ulegających zakryciu</w:t>
      </w:r>
    </w:p>
    <w:p w14:paraId="7DE537B2" w14:textId="77777777" w:rsidR="000D7095" w:rsidRPr="00240C02" w:rsidRDefault="000D7095" w:rsidP="000D7095">
      <w:pPr>
        <w:shd w:val="clear" w:color="auto" w:fill="FFFFFF"/>
        <w:spacing w:line="360" w:lineRule="auto"/>
        <w:rPr>
          <w:rFonts w:ascii="Arial" w:hAnsi="Arial" w:cs="Arial"/>
          <w:sz w:val="20"/>
        </w:rPr>
      </w:pPr>
      <w:r w:rsidRPr="00240C02">
        <w:rPr>
          <w:rFonts w:ascii="Arial" w:hAnsi="Arial" w:cs="Arial"/>
          <w:sz w:val="20"/>
        </w:rPr>
        <w:t>Odbiór Robót zanikających i ulegających zakryciu polega na finalnej ocenie ilości i jakości wykonywanych Robót, które w dalszym procesie realizacji ulegną zakryciu.</w:t>
      </w:r>
    </w:p>
    <w:p w14:paraId="5D96AD42" w14:textId="77777777" w:rsidR="000D7095" w:rsidRPr="00240C02" w:rsidRDefault="000D7095" w:rsidP="000D7095">
      <w:pPr>
        <w:spacing w:line="360" w:lineRule="auto"/>
        <w:rPr>
          <w:rFonts w:ascii="Arial" w:hAnsi="Arial" w:cs="Arial"/>
          <w:sz w:val="20"/>
        </w:rPr>
      </w:pPr>
      <w:r w:rsidRPr="00240C02">
        <w:rPr>
          <w:rFonts w:ascii="Arial" w:hAnsi="Arial" w:cs="Arial"/>
          <w:sz w:val="20"/>
        </w:rPr>
        <w:t>Odbiór Robót zanikających i ulegających zakryciu będzie dokonany w czasie umożliwiającym wykonanie ewentualnych korekt i poprawek bez hamowania ogólnego postępu Robót.</w:t>
      </w:r>
    </w:p>
    <w:p w14:paraId="7881B815" w14:textId="72E40E8E" w:rsidR="000D7095" w:rsidRPr="00240C02" w:rsidRDefault="000D7095" w:rsidP="000D7095">
      <w:pPr>
        <w:spacing w:line="360" w:lineRule="auto"/>
        <w:rPr>
          <w:rFonts w:ascii="Arial" w:hAnsi="Arial" w:cs="Arial"/>
          <w:sz w:val="20"/>
        </w:rPr>
      </w:pPr>
      <w:r w:rsidRPr="00240C02">
        <w:rPr>
          <w:rFonts w:ascii="Arial" w:hAnsi="Arial" w:cs="Arial"/>
          <w:sz w:val="20"/>
        </w:rPr>
        <w:t>Odbioru Robót dokonuje In</w:t>
      </w:r>
      <w:r w:rsidR="004C1571">
        <w:rPr>
          <w:rFonts w:ascii="Arial" w:hAnsi="Arial" w:cs="Arial"/>
          <w:sz w:val="20"/>
        </w:rPr>
        <w:t>westor</w:t>
      </w:r>
      <w:r w:rsidRPr="00240C02">
        <w:rPr>
          <w:rFonts w:ascii="Arial" w:hAnsi="Arial" w:cs="Arial"/>
          <w:sz w:val="20"/>
        </w:rPr>
        <w:t>.</w:t>
      </w:r>
    </w:p>
    <w:p w14:paraId="237FE82E" w14:textId="7F10298F" w:rsidR="000D7095" w:rsidRPr="00240C02" w:rsidRDefault="000D7095" w:rsidP="000D7095">
      <w:pPr>
        <w:spacing w:line="360" w:lineRule="auto"/>
        <w:rPr>
          <w:rFonts w:ascii="Arial" w:hAnsi="Arial" w:cs="Arial"/>
          <w:sz w:val="20"/>
        </w:rPr>
      </w:pPr>
      <w:r w:rsidRPr="00240C02">
        <w:rPr>
          <w:rFonts w:ascii="Arial" w:hAnsi="Arial" w:cs="Arial"/>
          <w:sz w:val="20"/>
        </w:rPr>
        <w:t xml:space="preserve">Gotowość danej części Robót do odbioru zgłasza Wykonawca wpisem do Dziennika </w:t>
      </w:r>
      <w:r w:rsidR="009B4D2D">
        <w:rPr>
          <w:rFonts w:ascii="Arial" w:hAnsi="Arial" w:cs="Arial"/>
          <w:sz w:val="20"/>
        </w:rPr>
        <w:t>Robót</w:t>
      </w:r>
      <w:r w:rsidRPr="00240C02">
        <w:rPr>
          <w:rFonts w:ascii="Arial" w:hAnsi="Arial" w:cs="Arial"/>
          <w:sz w:val="20"/>
        </w:rPr>
        <w:t xml:space="preserve"> i jednoczesnym powiadomieniem In</w:t>
      </w:r>
      <w:r w:rsidR="004C1571">
        <w:rPr>
          <w:rFonts w:ascii="Arial" w:hAnsi="Arial" w:cs="Arial"/>
          <w:sz w:val="20"/>
        </w:rPr>
        <w:t>westora</w:t>
      </w:r>
      <w:r w:rsidRPr="00240C02">
        <w:rPr>
          <w:rFonts w:ascii="Arial" w:hAnsi="Arial" w:cs="Arial"/>
          <w:sz w:val="20"/>
        </w:rPr>
        <w:t xml:space="preserve">. Odbiór będzie przeprowadzony niezwłocznie, nie później jednak niż w ciągu 3 dni od daty zgłoszenia wpisem do Dziennika </w:t>
      </w:r>
      <w:r w:rsidR="009B4D2D">
        <w:rPr>
          <w:rFonts w:ascii="Arial" w:hAnsi="Arial" w:cs="Arial"/>
          <w:sz w:val="20"/>
        </w:rPr>
        <w:t>Robót</w:t>
      </w:r>
      <w:r w:rsidRPr="00240C02">
        <w:rPr>
          <w:rFonts w:ascii="Arial" w:hAnsi="Arial" w:cs="Arial"/>
          <w:sz w:val="20"/>
        </w:rPr>
        <w:t xml:space="preserve"> i powiadomienia o tym fakcie In</w:t>
      </w:r>
      <w:r w:rsidR="004C1571">
        <w:rPr>
          <w:rFonts w:ascii="Arial" w:hAnsi="Arial" w:cs="Arial"/>
          <w:sz w:val="20"/>
        </w:rPr>
        <w:t>westora</w:t>
      </w:r>
      <w:r w:rsidRPr="00240C02">
        <w:rPr>
          <w:rFonts w:ascii="Arial" w:hAnsi="Arial" w:cs="Arial"/>
          <w:sz w:val="20"/>
        </w:rPr>
        <w:t>.</w:t>
      </w:r>
    </w:p>
    <w:p w14:paraId="7CFAEB93" w14:textId="2D361E2C" w:rsidR="000D7095" w:rsidRPr="00240C02" w:rsidRDefault="000D7095" w:rsidP="000D7095">
      <w:pPr>
        <w:spacing w:line="360" w:lineRule="auto"/>
        <w:rPr>
          <w:rFonts w:ascii="Arial" w:hAnsi="Arial" w:cs="Arial"/>
          <w:sz w:val="20"/>
        </w:rPr>
      </w:pPr>
      <w:r w:rsidRPr="00240C02">
        <w:rPr>
          <w:rFonts w:ascii="Arial" w:hAnsi="Arial" w:cs="Arial"/>
          <w:sz w:val="20"/>
        </w:rPr>
        <w:t>Jakość i ilość Robót ulegających zakryciu ocenia In</w:t>
      </w:r>
      <w:r w:rsidR="004C1571">
        <w:rPr>
          <w:rFonts w:ascii="Arial" w:hAnsi="Arial" w:cs="Arial"/>
          <w:sz w:val="20"/>
        </w:rPr>
        <w:t xml:space="preserve">westor </w:t>
      </w:r>
      <w:r w:rsidRPr="00240C02">
        <w:rPr>
          <w:rFonts w:ascii="Arial" w:hAnsi="Arial" w:cs="Arial"/>
          <w:sz w:val="20"/>
        </w:rPr>
        <w:t>na podstawie dokumentów zawierających komplet wyników badań laboratoryjnych i w oparciu o przeprowadzone pomiary, w konfrontacji z Dokumentacją Projektową, ST i uprzednimi ustaleniami.</w:t>
      </w:r>
    </w:p>
    <w:p w14:paraId="412C4F74" w14:textId="20662566" w:rsidR="000D7095" w:rsidRPr="00240C02" w:rsidRDefault="00420AD2" w:rsidP="000D7095">
      <w:pPr>
        <w:pStyle w:val="Nagloweknumerowany"/>
        <w:spacing w:line="360" w:lineRule="auto"/>
        <w:rPr>
          <w:rFonts w:ascii="Arial" w:hAnsi="Arial" w:cs="Arial"/>
          <w:sz w:val="20"/>
        </w:rPr>
      </w:pPr>
      <w:r>
        <w:rPr>
          <w:rFonts w:ascii="Arial" w:hAnsi="Arial" w:cs="Arial"/>
          <w:sz w:val="20"/>
        </w:rPr>
        <w:t>7</w:t>
      </w:r>
      <w:r w:rsidR="000D7095" w:rsidRPr="00240C02">
        <w:rPr>
          <w:rFonts w:ascii="Arial" w:hAnsi="Arial" w:cs="Arial"/>
          <w:sz w:val="20"/>
        </w:rPr>
        <w:t>.2. Odbiór częściowy</w:t>
      </w:r>
    </w:p>
    <w:p w14:paraId="5BF0E217" w14:textId="263672E6"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Odbiór częściowy polega na ocenie ilości i jakości wykonanych części Robót. Odbioru częściowego Robót dokonuje się wg zasad jak przy odbiorze ostatecznym Robót. Odbioru Robót dokonuje In</w:t>
      </w:r>
      <w:r w:rsidR="004C1571">
        <w:rPr>
          <w:rFonts w:ascii="Arial" w:hAnsi="Arial" w:cs="Arial"/>
          <w:sz w:val="20"/>
        </w:rPr>
        <w:t>westor</w:t>
      </w:r>
      <w:r w:rsidRPr="00240C02">
        <w:rPr>
          <w:rFonts w:ascii="Arial" w:hAnsi="Arial" w:cs="Arial"/>
          <w:sz w:val="20"/>
        </w:rPr>
        <w:t>.</w:t>
      </w:r>
    </w:p>
    <w:p w14:paraId="431E7B1A" w14:textId="7402F7B8" w:rsidR="000D7095" w:rsidRPr="00240C02" w:rsidRDefault="00420AD2" w:rsidP="000D7095">
      <w:pPr>
        <w:pStyle w:val="Nagloweknumerowany"/>
        <w:spacing w:line="360" w:lineRule="auto"/>
        <w:rPr>
          <w:rFonts w:ascii="Arial" w:hAnsi="Arial" w:cs="Arial"/>
          <w:sz w:val="20"/>
        </w:rPr>
      </w:pPr>
      <w:r>
        <w:rPr>
          <w:rFonts w:ascii="Arial" w:hAnsi="Arial" w:cs="Arial"/>
          <w:sz w:val="20"/>
        </w:rPr>
        <w:t>7</w:t>
      </w:r>
      <w:r w:rsidR="000D7095" w:rsidRPr="00240C02">
        <w:rPr>
          <w:rFonts w:ascii="Arial" w:hAnsi="Arial" w:cs="Arial"/>
          <w:sz w:val="20"/>
        </w:rPr>
        <w:t>.3. Odbiór ostateczny Robót</w:t>
      </w:r>
    </w:p>
    <w:p w14:paraId="036559C2" w14:textId="77777777" w:rsidR="000D7095" w:rsidRPr="00240C02" w:rsidRDefault="000D7095" w:rsidP="000D7095">
      <w:pPr>
        <w:spacing w:line="360" w:lineRule="auto"/>
        <w:rPr>
          <w:rFonts w:ascii="Arial" w:hAnsi="Arial" w:cs="Arial"/>
          <w:sz w:val="20"/>
        </w:rPr>
      </w:pPr>
      <w:r w:rsidRPr="00240C02">
        <w:rPr>
          <w:rFonts w:ascii="Arial" w:hAnsi="Arial" w:cs="Arial"/>
          <w:sz w:val="20"/>
        </w:rPr>
        <w:t>Odbiór ostateczny polega na finalnej ocenie rzeczywistego wykonania Robót w odniesieniu do ich ilości, jakości i wartości.</w:t>
      </w:r>
    </w:p>
    <w:p w14:paraId="62311BA0" w14:textId="2A175540" w:rsidR="000D7095" w:rsidRPr="00240C02" w:rsidRDefault="000D7095" w:rsidP="000D7095">
      <w:pPr>
        <w:spacing w:line="360" w:lineRule="auto"/>
        <w:rPr>
          <w:rFonts w:ascii="Arial" w:hAnsi="Arial" w:cs="Arial"/>
          <w:sz w:val="20"/>
        </w:rPr>
      </w:pPr>
      <w:r w:rsidRPr="00240C02">
        <w:rPr>
          <w:rFonts w:ascii="Arial" w:hAnsi="Arial" w:cs="Arial"/>
          <w:sz w:val="20"/>
        </w:rPr>
        <w:t xml:space="preserve">Całkowite zakończenie Robót oraz gotowość do odbioru ostatecznego będzie stwierdzona przez Wykonawcę wpisem do Dziennika </w:t>
      </w:r>
      <w:r w:rsidR="009B4D2D">
        <w:rPr>
          <w:rFonts w:ascii="Arial" w:hAnsi="Arial" w:cs="Arial"/>
          <w:sz w:val="20"/>
        </w:rPr>
        <w:t>Robót</w:t>
      </w:r>
      <w:r w:rsidRPr="00240C02">
        <w:rPr>
          <w:rFonts w:ascii="Arial" w:hAnsi="Arial" w:cs="Arial"/>
          <w:sz w:val="20"/>
        </w:rPr>
        <w:t xml:space="preserve"> z bezzwłocznym powiadomieniem na piśmie o tym fakcie In</w:t>
      </w:r>
      <w:r w:rsidR="004C1571">
        <w:rPr>
          <w:rFonts w:ascii="Arial" w:hAnsi="Arial" w:cs="Arial"/>
          <w:sz w:val="20"/>
        </w:rPr>
        <w:t>westora</w:t>
      </w:r>
      <w:r w:rsidRPr="00240C02">
        <w:rPr>
          <w:rFonts w:ascii="Arial" w:hAnsi="Arial" w:cs="Arial"/>
          <w:sz w:val="20"/>
        </w:rPr>
        <w:t>.</w:t>
      </w:r>
    </w:p>
    <w:p w14:paraId="10FDB327" w14:textId="3DC9CB94" w:rsidR="000D7095" w:rsidRPr="00240C02" w:rsidRDefault="000D7095" w:rsidP="000D7095">
      <w:pPr>
        <w:spacing w:line="360" w:lineRule="auto"/>
        <w:rPr>
          <w:rFonts w:ascii="Arial" w:hAnsi="Arial" w:cs="Arial"/>
          <w:sz w:val="20"/>
        </w:rPr>
      </w:pPr>
      <w:r w:rsidRPr="00240C02">
        <w:rPr>
          <w:rFonts w:ascii="Arial" w:hAnsi="Arial" w:cs="Arial"/>
          <w:sz w:val="20"/>
        </w:rPr>
        <w:t xml:space="preserve">Odbiór ostateczny Robót nastąpi w terminie ustalonym w Dokumentach </w:t>
      </w:r>
      <w:r w:rsidR="002777DF" w:rsidRPr="00240C02">
        <w:rPr>
          <w:rFonts w:ascii="Arial" w:hAnsi="Arial" w:cs="Arial"/>
          <w:sz w:val="20"/>
        </w:rPr>
        <w:t>Umownych</w:t>
      </w:r>
      <w:r w:rsidRPr="00240C02">
        <w:rPr>
          <w:rFonts w:ascii="Arial" w:hAnsi="Arial" w:cs="Arial"/>
          <w:sz w:val="20"/>
        </w:rPr>
        <w:t>, licząc od dnia potwierdzenia przez In</w:t>
      </w:r>
      <w:r w:rsidR="004C1571">
        <w:rPr>
          <w:rFonts w:ascii="Arial" w:hAnsi="Arial" w:cs="Arial"/>
          <w:sz w:val="20"/>
        </w:rPr>
        <w:t>westora</w:t>
      </w:r>
      <w:r w:rsidRPr="00240C02">
        <w:rPr>
          <w:rFonts w:ascii="Arial" w:hAnsi="Arial" w:cs="Arial"/>
          <w:sz w:val="20"/>
        </w:rPr>
        <w:t xml:space="preserve"> zakończenia Robót i przyjęcia dokumentów</w:t>
      </w:r>
      <w:r w:rsidR="00420AD2">
        <w:rPr>
          <w:rFonts w:ascii="Arial" w:hAnsi="Arial" w:cs="Arial"/>
          <w:sz w:val="20"/>
        </w:rPr>
        <w:t>,</w:t>
      </w:r>
    </w:p>
    <w:p w14:paraId="6FCE9377" w14:textId="14CA3DFA" w:rsidR="000D7095" w:rsidRPr="00240C02" w:rsidRDefault="000D7095" w:rsidP="000D7095">
      <w:pPr>
        <w:spacing w:line="360" w:lineRule="auto"/>
        <w:rPr>
          <w:rFonts w:ascii="Arial" w:hAnsi="Arial" w:cs="Arial"/>
          <w:sz w:val="20"/>
        </w:rPr>
      </w:pPr>
      <w:r w:rsidRPr="00240C02">
        <w:rPr>
          <w:rFonts w:ascii="Arial" w:hAnsi="Arial" w:cs="Arial"/>
          <w:sz w:val="20"/>
        </w:rPr>
        <w:t>Odbioru ostatecznego Robót dokona komisja wyznaczona przez Zamawiającego w obecności Wykonawcy. Komisja odbierająca Roboty dokona ich oceny jakościowej na podstawie przedłożonych dokumentów, wyników badań i pomiarów, ocenie wizualnej oraz zgodności wykonania Robót z Dokumentacją Projektową i ST.</w:t>
      </w:r>
    </w:p>
    <w:p w14:paraId="62FC3430" w14:textId="77777777" w:rsidR="000D7095" w:rsidRPr="00240C02" w:rsidRDefault="000D7095" w:rsidP="000D7095">
      <w:pPr>
        <w:spacing w:line="360" w:lineRule="auto"/>
        <w:rPr>
          <w:rFonts w:ascii="Arial" w:hAnsi="Arial" w:cs="Arial"/>
          <w:sz w:val="20"/>
        </w:rPr>
      </w:pPr>
      <w:r w:rsidRPr="00240C02">
        <w:rPr>
          <w:rFonts w:ascii="Arial" w:hAnsi="Arial" w:cs="Arial"/>
          <w:sz w:val="20"/>
        </w:rPr>
        <w:t>W toku odbioru ostatecznego Robót komisja zapozna się z realizacją ustaleń przyjętych w trakcie odbiorów Robót zanikających i ulegających zakryciu, zwłaszcza w zakresie wykonania Robót uzupełniających i Robót poprawkowych.</w:t>
      </w:r>
    </w:p>
    <w:p w14:paraId="006B0E4D" w14:textId="77777777" w:rsidR="000D7095" w:rsidRPr="00240C02" w:rsidRDefault="000D7095" w:rsidP="000D7095">
      <w:pPr>
        <w:spacing w:line="360" w:lineRule="auto"/>
        <w:rPr>
          <w:rFonts w:ascii="Arial" w:hAnsi="Arial" w:cs="Arial"/>
          <w:sz w:val="20"/>
        </w:rPr>
      </w:pPr>
      <w:r w:rsidRPr="00240C02">
        <w:rPr>
          <w:rFonts w:ascii="Arial" w:hAnsi="Arial" w:cs="Arial"/>
          <w:sz w:val="20"/>
        </w:rPr>
        <w:t>W przypadkach niewykonania wyznaczonych Robót poprawkowych lub Robót uzupełniających w warstwie ścieralnej lub Robotach wykończeniowych, komisja przerwie swoje czynności i ustala nowy termin odbioru ostatecznego.</w:t>
      </w:r>
    </w:p>
    <w:p w14:paraId="261052ED" w14:textId="0A392799" w:rsidR="000D7095" w:rsidRPr="00240C02" w:rsidRDefault="000D7095" w:rsidP="000D7095">
      <w:pPr>
        <w:pStyle w:val="Tekstpodstawowy2"/>
        <w:spacing w:line="360" w:lineRule="auto"/>
        <w:rPr>
          <w:rFonts w:ascii="Arial" w:hAnsi="Arial" w:cs="Arial"/>
          <w:sz w:val="20"/>
        </w:rPr>
      </w:pPr>
      <w:r w:rsidRPr="00240C02">
        <w:rPr>
          <w:rFonts w:ascii="Arial" w:hAnsi="Arial" w:cs="Arial"/>
          <w:sz w:val="20"/>
        </w:rPr>
        <w:t xml:space="preserve">W przypadku stwierdzenia przez komisję, że jakość wykonywanych Robót w poszczególnych asortymentach nieznacznie odbiega od wymaganej Dokumentacją Projektową i ST z uwzględnieniem tolerancji i nie ma większego wpływu na cechy eksploatacyjne obiektu i bezpieczeństwo ruchu, komisja </w:t>
      </w:r>
      <w:r w:rsidRPr="00240C02">
        <w:rPr>
          <w:rFonts w:ascii="Arial" w:hAnsi="Arial" w:cs="Arial"/>
          <w:sz w:val="20"/>
        </w:rPr>
        <w:lastRenderedPageBreak/>
        <w:t xml:space="preserve">dokona potrąceń, oceniając pomniejszoną wartość wykonywanych Robót w stosunku do wymagań przyjętych w Dokumentach </w:t>
      </w:r>
      <w:r w:rsidR="002777DF" w:rsidRPr="00240C02">
        <w:rPr>
          <w:rFonts w:ascii="Arial" w:hAnsi="Arial" w:cs="Arial"/>
          <w:sz w:val="20"/>
        </w:rPr>
        <w:t xml:space="preserve">Umownych </w:t>
      </w:r>
      <w:r w:rsidRPr="00240C02">
        <w:rPr>
          <w:rFonts w:ascii="Arial" w:hAnsi="Arial" w:cs="Arial"/>
          <w:sz w:val="20"/>
        </w:rPr>
        <w:t>.</w:t>
      </w:r>
    </w:p>
    <w:p w14:paraId="5B4A155B" w14:textId="0DE7EACA" w:rsidR="000D7095" w:rsidRPr="00240C02" w:rsidRDefault="00420AD2" w:rsidP="000D7095">
      <w:pPr>
        <w:shd w:val="clear" w:color="auto" w:fill="FFFFFF"/>
        <w:spacing w:line="360" w:lineRule="auto"/>
        <w:ind w:left="19"/>
        <w:rPr>
          <w:rFonts w:ascii="Arial" w:hAnsi="Arial" w:cs="Arial"/>
          <w:sz w:val="20"/>
        </w:rPr>
      </w:pPr>
      <w:r>
        <w:rPr>
          <w:rFonts w:ascii="Arial" w:hAnsi="Arial" w:cs="Arial"/>
          <w:sz w:val="20"/>
        </w:rPr>
        <w:t>7</w:t>
      </w:r>
      <w:r w:rsidR="000D7095" w:rsidRPr="00240C02">
        <w:rPr>
          <w:rFonts w:ascii="Arial" w:hAnsi="Arial" w:cs="Arial"/>
          <w:sz w:val="20"/>
        </w:rPr>
        <w:t>.3.1. Dokumenty do odbioru ostatecznego</w:t>
      </w:r>
    </w:p>
    <w:p w14:paraId="44221F6F" w14:textId="77777777" w:rsidR="000D7095" w:rsidRPr="00240C02" w:rsidRDefault="000D7095" w:rsidP="000D7095">
      <w:pPr>
        <w:shd w:val="clear" w:color="auto" w:fill="FFFFFF"/>
        <w:spacing w:line="360" w:lineRule="auto"/>
        <w:rPr>
          <w:rFonts w:ascii="Arial" w:hAnsi="Arial" w:cs="Arial"/>
          <w:sz w:val="20"/>
        </w:rPr>
      </w:pPr>
      <w:r w:rsidRPr="00240C02">
        <w:rPr>
          <w:rFonts w:ascii="Arial" w:hAnsi="Arial" w:cs="Arial"/>
          <w:sz w:val="20"/>
        </w:rPr>
        <w:t>Podstawowym dokumentem do dokonania odbioru ostatecznego Robót jest protokół odbioru ostatecznego Robót sporządzony wg wzoru ustalonego przez Zamawiającego.</w:t>
      </w:r>
    </w:p>
    <w:p w14:paraId="6C1CBF89" w14:textId="77777777" w:rsidR="000D7095" w:rsidRPr="00240C02" w:rsidRDefault="000D7095" w:rsidP="000D7095">
      <w:pPr>
        <w:shd w:val="clear" w:color="auto" w:fill="FFFFFF"/>
        <w:spacing w:line="360" w:lineRule="auto"/>
        <w:ind w:left="14"/>
        <w:rPr>
          <w:rFonts w:ascii="Arial" w:hAnsi="Arial" w:cs="Arial"/>
          <w:sz w:val="20"/>
        </w:rPr>
      </w:pPr>
      <w:r w:rsidRPr="00240C02">
        <w:rPr>
          <w:rFonts w:ascii="Arial" w:hAnsi="Arial" w:cs="Arial"/>
          <w:sz w:val="20"/>
        </w:rPr>
        <w:t>Do odbioru ostatecznego Wykonawca jest zobowiązany przygotować następujące dokumenty:</w:t>
      </w:r>
    </w:p>
    <w:p w14:paraId="25ECDF49" w14:textId="1DB3112F"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 xml:space="preserve">1. Dokumentację Projektową podstawową z naniesionymi zmianami oraz dodatkową, jeśli została   sporządzona w trakcie realizacji </w:t>
      </w:r>
      <w:r w:rsidR="002777DF" w:rsidRPr="00240C02">
        <w:rPr>
          <w:rFonts w:ascii="Arial" w:hAnsi="Arial" w:cs="Arial"/>
          <w:sz w:val="20"/>
        </w:rPr>
        <w:t>Umowy</w:t>
      </w:r>
      <w:r w:rsidRPr="00240C02">
        <w:rPr>
          <w:rFonts w:ascii="Arial" w:hAnsi="Arial" w:cs="Arial"/>
          <w:sz w:val="20"/>
        </w:rPr>
        <w:t>.</w:t>
      </w:r>
    </w:p>
    <w:p w14:paraId="0B3EB862" w14:textId="1508E1FE"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 xml:space="preserve">2. Specyfikacje Techniczne (podstawowe z </w:t>
      </w:r>
      <w:r w:rsidR="002777DF" w:rsidRPr="00240C02">
        <w:rPr>
          <w:rFonts w:ascii="Arial" w:hAnsi="Arial" w:cs="Arial"/>
          <w:sz w:val="20"/>
        </w:rPr>
        <w:t>Umowy</w:t>
      </w:r>
      <w:r w:rsidRPr="00240C02">
        <w:rPr>
          <w:rFonts w:ascii="Arial" w:hAnsi="Arial" w:cs="Arial"/>
          <w:sz w:val="20"/>
        </w:rPr>
        <w:t xml:space="preserve"> i ew. uzupełniające lub zamienne).</w:t>
      </w:r>
    </w:p>
    <w:p w14:paraId="6E60E4B8" w14:textId="7758164D"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 xml:space="preserve">3. Dziennik </w:t>
      </w:r>
      <w:r w:rsidR="002B3B39">
        <w:rPr>
          <w:rFonts w:ascii="Arial" w:hAnsi="Arial" w:cs="Arial"/>
          <w:sz w:val="20"/>
        </w:rPr>
        <w:t>Robót</w:t>
      </w:r>
      <w:r w:rsidRPr="00240C02">
        <w:rPr>
          <w:rFonts w:ascii="Arial" w:hAnsi="Arial" w:cs="Arial"/>
          <w:sz w:val="20"/>
        </w:rPr>
        <w:t>.</w:t>
      </w:r>
    </w:p>
    <w:p w14:paraId="163365A0" w14:textId="77777777"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5. Wyniki pomiarów kontrolnych oraz badań i oznaczeń laboratoryjnych, zgodnie z ST</w:t>
      </w:r>
    </w:p>
    <w:p w14:paraId="4CCE79E0" w14:textId="77777777"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6. Deklaracje zgodności lub certyfikaty zgodności wbudowanych materiałów zgodnie z ST</w:t>
      </w:r>
    </w:p>
    <w:p w14:paraId="28265C8B" w14:textId="77777777"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7. Opinie, technologiczną sporządzoną na podstawie wszystkich wyników badań i pomiarów załączonych do dokumentów odbioru, wykonanych zgodnie z ST</w:t>
      </w:r>
    </w:p>
    <w:p w14:paraId="62B915FD" w14:textId="095C82EF" w:rsidR="000D7095" w:rsidRPr="001F2011" w:rsidRDefault="000D7095" w:rsidP="000D7095">
      <w:pPr>
        <w:pStyle w:val="Zwykytekst"/>
        <w:spacing w:line="360" w:lineRule="auto"/>
        <w:ind w:left="426" w:hanging="256"/>
        <w:rPr>
          <w:rFonts w:ascii="Arial" w:hAnsi="Arial" w:cs="Arial"/>
          <w:sz w:val="20"/>
        </w:rPr>
      </w:pPr>
      <w:r w:rsidRPr="00240C02">
        <w:rPr>
          <w:rFonts w:ascii="Arial" w:hAnsi="Arial" w:cs="Arial"/>
          <w:sz w:val="20"/>
        </w:rPr>
        <w:t xml:space="preserve">8. </w:t>
      </w:r>
      <w:r w:rsidRPr="001F2011">
        <w:rPr>
          <w:rFonts w:ascii="Arial" w:hAnsi="Arial" w:cs="Arial"/>
          <w:sz w:val="20"/>
        </w:rPr>
        <w:t>Rysunki (dokumentacje) na wykonanie robót towarzyszących (np. na przełożenie linii energetycznej, oświetlenia itp.) oraz protokoły odbioru i przekazania tych robót właścicielom urządzeń.</w:t>
      </w:r>
    </w:p>
    <w:p w14:paraId="718D6E6A" w14:textId="77777777"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9.  Geodezyjną inwentaryzacją powykonawczą Robót i sieci uzbrojenia terenu.</w:t>
      </w:r>
    </w:p>
    <w:p w14:paraId="59D1BABD" w14:textId="77777777" w:rsidR="000D7095" w:rsidRPr="00240C02" w:rsidRDefault="000D7095" w:rsidP="000D7095">
      <w:pPr>
        <w:shd w:val="clear" w:color="auto" w:fill="FFFFFF"/>
        <w:spacing w:line="360" w:lineRule="auto"/>
        <w:ind w:left="426" w:hanging="256"/>
        <w:rPr>
          <w:rFonts w:ascii="Arial" w:hAnsi="Arial" w:cs="Arial"/>
          <w:sz w:val="20"/>
        </w:rPr>
      </w:pPr>
      <w:r w:rsidRPr="00240C02">
        <w:rPr>
          <w:rFonts w:ascii="Arial" w:hAnsi="Arial" w:cs="Arial"/>
          <w:sz w:val="20"/>
        </w:rPr>
        <w:t>10. Kopią mapy zasadniczej powstałej w wyniku geodezyjnej inwentaryzacji powykonawczej.</w:t>
      </w:r>
    </w:p>
    <w:p w14:paraId="5DF5C398" w14:textId="14C4CC3F" w:rsidR="000D7095" w:rsidRPr="00240C02" w:rsidRDefault="000D7095" w:rsidP="000D7095">
      <w:pPr>
        <w:shd w:val="clear" w:color="auto" w:fill="FFFFFF"/>
        <w:spacing w:line="360" w:lineRule="auto"/>
        <w:ind w:left="28"/>
        <w:rPr>
          <w:rFonts w:ascii="Arial" w:hAnsi="Arial" w:cs="Arial"/>
          <w:sz w:val="20"/>
        </w:rPr>
      </w:pPr>
      <w:r w:rsidRPr="00240C02">
        <w:rPr>
          <w:rFonts w:ascii="Arial" w:hAnsi="Arial" w:cs="Arial"/>
          <w:sz w:val="20"/>
        </w:rPr>
        <w:t>W przypadku, gdy wg komisji, Roboty pod wzglądem przygotowania dokumentacyjnego nie b</w:t>
      </w:r>
      <w:r w:rsidR="000C0146">
        <w:rPr>
          <w:rFonts w:ascii="Arial" w:hAnsi="Arial" w:cs="Arial"/>
          <w:sz w:val="20"/>
        </w:rPr>
        <w:t>ę</w:t>
      </w:r>
      <w:r w:rsidRPr="00240C02">
        <w:rPr>
          <w:rFonts w:ascii="Arial" w:hAnsi="Arial" w:cs="Arial"/>
          <w:sz w:val="20"/>
        </w:rPr>
        <w:t>d</w:t>
      </w:r>
      <w:r w:rsidR="000C0146">
        <w:rPr>
          <w:rFonts w:ascii="Arial" w:hAnsi="Arial" w:cs="Arial"/>
          <w:sz w:val="20"/>
        </w:rPr>
        <w:t>ą</w:t>
      </w:r>
      <w:r w:rsidRPr="00240C02">
        <w:rPr>
          <w:rFonts w:ascii="Arial" w:hAnsi="Arial" w:cs="Arial"/>
          <w:sz w:val="20"/>
        </w:rPr>
        <w:t xml:space="preserve"> gotowe do odbioru ostatecznego, komisja w porozumieniu z Wykonawcą wyznaczy ponowny termin odbioru ostatecznego Robót.</w:t>
      </w:r>
    </w:p>
    <w:p w14:paraId="385D7D61" w14:textId="77777777" w:rsidR="000D7095" w:rsidRPr="00240C02" w:rsidRDefault="000D7095" w:rsidP="000D7095">
      <w:pPr>
        <w:shd w:val="clear" w:color="auto" w:fill="FFFFFF"/>
        <w:spacing w:before="5" w:line="360" w:lineRule="auto"/>
        <w:ind w:left="14"/>
        <w:rPr>
          <w:rFonts w:ascii="Arial" w:hAnsi="Arial" w:cs="Arial"/>
          <w:sz w:val="20"/>
        </w:rPr>
      </w:pPr>
      <w:r w:rsidRPr="00240C02">
        <w:rPr>
          <w:rFonts w:ascii="Arial" w:hAnsi="Arial" w:cs="Arial"/>
          <w:sz w:val="20"/>
        </w:rPr>
        <w:t>Wszystkie zarządzone przez komisją Roboty poprawkowe lub uzupełniające będą zestawione wg wzoru ustalonego przez Zamawiającego.</w:t>
      </w:r>
    </w:p>
    <w:p w14:paraId="759FBFF0" w14:textId="77777777" w:rsidR="000D7095" w:rsidRPr="00240C02" w:rsidRDefault="000D7095" w:rsidP="000D7095">
      <w:pPr>
        <w:pStyle w:val="Tekstpodstawowywcity"/>
        <w:spacing w:line="360" w:lineRule="auto"/>
        <w:rPr>
          <w:rFonts w:ascii="Arial" w:hAnsi="Arial" w:cs="Arial"/>
          <w:sz w:val="20"/>
        </w:rPr>
      </w:pPr>
      <w:r w:rsidRPr="00240C02">
        <w:rPr>
          <w:rFonts w:ascii="Arial" w:hAnsi="Arial" w:cs="Arial"/>
          <w:sz w:val="20"/>
        </w:rPr>
        <w:t>Termin wykonania Robót poprawkowych i Robót uzupełniających wyznaczy komisja.</w:t>
      </w:r>
    </w:p>
    <w:p w14:paraId="0C9341E4" w14:textId="027962F2" w:rsidR="000D7095" w:rsidRPr="00240C02" w:rsidDel="00525A1A" w:rsidRDefault="00420AD2" w:rsidP="000D7095">
      <w:pPr>
        <w:shd w:val="clear" w:color="auto" w:fill="FFFFFF"/>
        <w:spacing w:line="360" w:lineRule="auto"/>
        <w:ind w:left="14"/>
        <w:rPr>
          <w:del w:id="1" w:author="Wieczorkowski Rafał (TD OWR)" w:date="2024-10-02T10:15:00Z"/>
          <w:rFonts w:ascii="Arial" w:hAnsi="Arial" w:cs="Arial"/>
          <w:sz w:val="20"/>
        </w:rPr>
      </w:pPr>
      <w:del w:id="2" w:author="Wieczorkowski Rafał (TD OWR)" w:date="2024-10-02T10:15:00Z">
        <w:r w:rsidDel="00525A1A">
          <w:rPr>
            <w:rFonts w:ascii="Arial" w:hAnsi="Arial" w:cs="Arial"/>
            <w:sz w:val="20"/>
          </w:rPr>
          <w:delText>7</w:delText>
        </w:r>
        <w:r w:rsidR="000D7095" w:rsidRPr="00240C02" w:rsidDel="00525A1A">
          <w:rPr>
            <w:rFonts w:ascii="Arial" w:hAnsi="Arial" w:cs="Arial"/>
            <w:sz w:val="20"/>
          </w:rPr>
          <w:delText>.4. Odbiór pogwarancyjny</w:delText>
        </w:r>
      </w:del>
    </w:p>
    <w:p w14:paraId="08538A4B" w14:textId="6DBBB50D" w:rsidR="000D7095" w:rsidRPr="00240C02" w:rsidDel="00525A1A" w:rsidRDefault="000D7095" w:rsidP="000D7095">
      <w:pPr>
        <w:shd w:val="clear" w:color="auto" w:fill="FFFFFF"/>
        <w:spacing w:line="360" w:lineRule="auto"/>
        <w:ind w:left="28"/>
        <w:rPr>
          <w:del w:id="3" w:author="Wieczorkowski Rafał (TD OWR)" w:date="2024-10-02T10:15:00Z"/>
          <w:rFonts w:ascii="Arial" w:hAnsi="Arial" w:cs="Arial"/>
          <w:sz w:val="20"/>
        </w:rPr>
      </w:pPr>
      <w:del w:id="4" w:author="Wieczorkowski Rafał (TD OWR)" w:date="2024-10-02T10:15:00Z">
        <w:r w:rsidRPr="00AC310A" w:rsidDel="00525A1A">
          <w:rPr>
            <w:rFonts w:ascii="Arial" w:hAnsi="Arial" w:cs="Arial"/>
            <w:sz w:val="20"/>
            <w:highlight w:val="yellow"/>
          </w:rPr>
          <w:delText>Odbiór pogwarancyjny polega na ocenie wykonanych Robót związanych z usunięciem wad stwierdzonych przy odbiorze ostatecznym i zaistniałych w okresie gwarancyjnym.</w:delText>
        </w:r>
      </w:del>
    </w:p>
    <w:p w14:paraId="2E467145" w14:textId="77777777" w:rsidR="00D37B4A" w:rsidRPr="00240C02" w:rsidRDefault="00D37B4A" w:rsidP="000D7095">
      <w:pPr>
        <w:rPr>
          <w:rFonts w:ascii="Arial" w:hAnsi="Arial" w:cs="Arial"/>
          <w:sz w:val="20"/>
        </w:rPr>
      </w:pPr>
    </w:p>
    <w:p w14:paraId="0752B7A8" w14:textId="77777777" w:rsidR="00D37B4A" w:rsidRPr="00240C02" w:rsidRDefault="00D37B4A" w:rsidP="000D7095">
      <w:pPr>
        <w:rPr>
          <w:rFonts w:ascii="Arial" w:hAnsi="Arial" w:cs="Arial"/>
          <w:sz w:val="20"/>
        </w:rPr>
      </w:pPr>
    </w:p>
    <w:p w14:paraId="7417DA66" w14:textId="77777777" w:rsidR="00D37B4A" w:rsidRPr="002D3BBF" w:rsidRDefault="00D37B4A" w:rsidP="000D7095">
      <w:pPr>
        <w:rPr>
          <w:rFonts w:ascii="Arial" w:hAnsi="Arial" w:cs="Arial"/>
          <w:sz w:val="20"/>
        </w:rPr>
      </w:pPr>
    </w:p>
    <w:sectPr w:rsidR="00D37B4A" w:rsidRPr="002D3BBF" w:rsidSect="00967DC9">
      <w:pgSz w:w="11906" w:h="16838"/>
      <w:pgMar w:top="1417" w:right="1417" w:bottom="1417" w:left="1417"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7FCC94" w14:textId="77777777" w:rsidR="009B6CD7" w:rsidRDefault="009B6CD7">
      <w:r>
        <w:separator/>
      </w:r>
    </w:p>
  </w:endnote>
  <w:endnote w:type="continuationSeparator" w:id="0">
    <w:p w14:paraId="32CC63A1" w14:textId="77777777" w:rsidR="009B6CD7" w:rsidRDefault="009B6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037CD" w14:textId="77777777" w:rsidR="009B6CD7" w:rsidRDefault="009B6CD7">
      <w:r>
        <w:separator/>
      </w:r>
    </w:p>
  </w:footnote>
  <w:footnote w:type="continuationSeparator" w:id="0">
    <w:p w14:paraId="7C1DFE6B" w14:textId="77777777" w:rsidR="009B6CD7" w:rsidRDefault="009B6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00F87CF0"/>
    <w:lvl w:ilvl="0">
      <w:numFmt w:val="decimal"/>
      <w:lvlText w:val="*"/>
      <w:lvlJc w:val="left"/>
      <w:pPr>
        <w:ind w:left="0" w:firstLine="0"/>
      </w:pPr>
    </w:lvl>
  </w:abstractNum>
  <w:abstractNum w:abstractNumId="1" w15:restartNumberingAfterBreak="0">
    <w:nsid w:val="00000001"/>
    <w:multiLevelType w:val="multilevel"/>
    <w:tmpl w:val="00000001"/>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2" w15:restartNumberingAfterBreak="0">
    <w:nsid w:val="00000002"/>
    <w:multiLevelType w:val="multilevel"/>
    <w:tmpl w:val="00000002"/>
    <w:name w:val="WWNum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3"/>
    <w:multiLevelType w:val="multilevel"/>
    <w:tmpl w:val="00000003"/>
    <w:name w:val="WWNum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multilevel"/>
    <w:tmpl w:val="00000005"/>
    <w:name w:val="WW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5" w15:restartNumberingAfterBreak="0">
    <w:nsid w:val="00000006"/>
    <w:multiLevelType w:val="multilevel"/>
    <w:tmpl w:val="00000006"/>
    <w:name w:val="WW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multilevel"/>
    <w:tmpl w:val="00000007"/>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multilevel"/>
    <w:tmpl w:val="00000008"/>
    <w:name w:val="WW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multilevel"/>
    <w:tmpl w:val="00000009"/>
    <w:name w:val="WWNum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multilevel"/>
    <w:tmpl w:val="0000000A"/>
    <w:name w:val="WWNum1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multilevel"/>
    <w:tmpl w:val="0000000B"/>
    <w:name w:val="WWNum1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multilevel"/>
    <w:tmpl w:val="0000000C"/>
    <w:name w:val="WW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E"/>
    <w:multiLevelType w:val="multilevel"/>
    <w:tmpl w:val="0000000E"/>
    <w:name w:val="WWNum1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0F"/>
    <w:multiLevelType w:val="multilevel"/>
    <w:tmpl w:val="0000000F"/>
    <w:name w:val="WW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0"/>
    <w:multiLevelType w:val="multilevel"/>
    <w:tmpl w:val="00000010"/>
    <w:name w:val="WWNum1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1"/>
    <w:multiLevelType w:val="multilevel"/>
    <w:tmpl w:val="00000011"/>
    <w:name w:val="WWNum1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6" w15:restartNumberingAfterBreak="0">
    <w:nsid w:val="00000012"/>
    <w:multiLevelType w:val="multilevel"/>
    <w:tmpl w:val="00000012"/>
    <w:name w:val="WWNum1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00000013"/>
    <w:multiLevelType w:val="multilevel"/>
    <w:tmpl w:val="00000013"/>
    <w:name w:val="WWNum1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00000014"/>
    <w:multiLevelType w:val="multilevel"/>
    <w:tmpl w:val="00000014"/>
    <w:name w:val="WWNum2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9" w15:restartNumberingAfterBreak="0">
    <w:nsid w:val="00000015"/>
    <w:multiLevelType w:val="multilevel"/>
    <w:tmpl w:val="00000015"/>
    <w:name w:val="WWNum2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0" w15:restartNumberingAfterBreak="0">
    <w:nsid w:val="0000001A"/>
    <w:multiLevelType w:val="multilevel"/>
    <w:tmpl w:val="0000001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1" w15:restartNumberingAfterBreak="0">
    <w:nsid w:val="00002CE2"/>
    <w:multiLevelType w:val="hybridMultilevel"/>
    <w:tmpl w:val="6206F536"/>
    <w:lvl w:ilvl="0" w:tplc="FFFFFFFF">
      <w:start w:val="1"/>
      <w:numFmt w:val="bullet"/>
      <w:lvlText w:val=""/>
      <w:lvlJc w:val="left"/>
      <w:pPr>
        <w:ind w:left="1553" w:hanging="360"/>
      </w:pPr>
      <w:rPr>
        <w:rFonts w:ascii="Wingdings" w:hAnsi="Wingdings" w:hint="default"/>
      </w:rPr>
    </w:lvl>
    <w:lvl w:ilvl="1" w:tplc="0415000B">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993" w:hanging="360"/>
      </w:pPr>
      <w:rPr>
        <w:rFonts w:ascii="Wingdings" w:hAnsi="Wingdings" w:hint="default"/>
      </w:rPr>
    </w:lvl>
    <w:lvl w:ilvl="3" w:tplc="FFFFFFFF" w:tentative="1">
      <w:start w:val="1"/>
      <w:numFmt w:val="bullet"/>
      <w:lvlText w:val=""/>
      <w:lvlJc w:val="left"/>
      <w:pPr>
        <w:ind w:left="3713" w:hanging="360"/>
      </w:pPr>
      <w:rPr>
        <w:rFonts w:ascii="Symbol" w:hAnsi="Symbol" w:hint="default"/>
      </w:rPr>
    </w:lvl>
    <w:lvl w:ilvl="4" w:tplc="FFFFFFFF" w:tentative="1">
      <w:start w:val="1"/>
      <w:numFmt w:val="bullet"/>
      <w:lvlText w:val="o"/>
      <w:lvlJc w:val="left"/>
      <w:pPr>
        <w:ind w:left="4433" w:hanging="360"/>
      </w:pPr>
      <w:rPr>
        <w:rFonts w:ascii="Courier New" w:hAnsi="Courier New" w:cs="Courier New" w:hint="default"/>
      </w:rPr>
    </w:lvl>
    <w:lvl w:ilvl="5" w:tplc="FFFFFFFF" w:tentative="1">
      <w:start w:val="1"/>
      <w:numFmt w:val="bullet"/>
      <w:lvlText w:val=""/>
      <w:lvlJc w:val="left"/>
      <w:pPr>
        <w:ind w:left="5153" w:hanging="360"/>
      </w:pPr>
      <w:rPr>
        <w:rFonts w:ascii="Wingdings" w:hAnsi="Wingdings" w:hint="default"/>
      </w:rPr>
    </w:lvl>
    <w:lvl w:ilvl="6" w:tplc="FFFFFFFF" w:tentative="1">
      <w:start w:val="1"/>
      <w:numFmt w:val="bullet"/>
      <w:lvlText w:val=""/>
      <w:lvlJc w:val="left"/>
      <w:pPr>
        <w:ind w:left="5873" w:hanging="360"/>
      </w:pPr>
      <w:rPr>
        <w:rFonts w:ascii="Symbol" w:hAnsi="Symbol" w:hint="default"/>
      </w:rPr>
    </w:lvl>
    <w:lvl w:ilvl="7" w:tplc="FFFFFFFF" w:tentative="1">
      <w:start w:val="1"/>
      <w:numFmt w:val="bullet"/>
      <w:lvlText w:val="o"/>
      <w:lvlJc w:val="left"/>
      <w:pPr>
        <w:ind w:left="6593" w:hanging="360"/>
      </w:pPr>
      <w:rPr>
        <w:rFonts w:ascii="Courier New" w:hAnsi="Courier New" w:cs="Courier New" w:hint="default"/>
      </w:rPr>
    </w:lvl>
    <w:lvl w:ilvl="8" w:tplc="FFFFFFFF" w:tentative="1">
      <w:start w:val="1"/>
      <w:numFmt w:val="bullet"/>
      <w:lvlText w:val=""/>
      <w:lvlJc w:val="left"/>
      <w:pPr>
        <w:ind w:left="7313" w:hanging="360"/>
      </w:pPr>
      <w:rPr>
        <w:rFonts w:ascii="Wingdings" w:hAnsi="Wingdings" w:hint="default"/>
      </w:rPr>
    </w:lvl>
  </w:abstractNum>
  <w:abstractNum w:abstractNumId="22" w15:restartNumberingAfterBreak="0">
    <w:nsid w:val="00A30E56"/>
    <w:multiLevelType w:val="hybridMultilevel"/>
    <w:tmpl w:val="62C80A8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19905F0"/>
    <w:multiLevelType w:val="hybridMultilevel"/>
    <w:tmpl w:val="F920D604"/>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02400331"/>
    <w:multiLevelType w:val="hybridMultilevel"/>
    <w:tmpl w:val="28383150"/>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7F166A1"/>
    <w:multiLevelType w:val="hybridMultilevel"/>
    <w:tmpl w:val="D56AD92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B002094"/>
    <w:multiLevelType w:val="singleLevel"/>
    <w:tmpl w:val="EA34534E"/>
    <w:lvl w:ilvl="0">
      <w:start w:val="1"/>
      <w:numFmt w:val="lowerLetter"/>
      <w:lvlText w:val="%1)"/>
      <w:legacy w:legacy="1" w:legacySpace="0" w:legacyIndent="283"/>
      <w:lvlJc w:val="left"/>
      <w:pPr>
        <w:ind w:left="283" w:hanging="283"/>
      </w:pPr>
    </w:lvl>
  </w:abstractNum>
  <w:abstractNum w:abstractNumId="27" w15:restartNumberingAfterBreak="0">
    <w:nsid w:val="0C5306AB"/>
    <w:multiLevelType w:val="hybridMultilevel"/>
    <w:tmpl w:val="EAB82E76"/>
    <w:lvl w:ilvl="0" w:tplc="04150011">
      <w:start w:val="1"/>
      <w:numFmt w:val="decimal"/>
      <w:lvlText w:val="%1)"/>
      <w:lvlJc w:val="left"/>
      <w:pPr>
        <w:ind w:left="946" w:hanging="360"/>
      </w:pPr>
    </w:lvl>
    <w:lvl w:ilvl="1" w:tplc="04150019" w:tentative="1">
      <w:start w:val="1"/>
      <w:numFmt w:val="lowerLetter"/>
      <w:lvlText w:val="%2."/>
      <w:lvlJc w:val="left"/>
      <w:pPr>
        <w:ind w:left="1666" w:hanging="360"/>
      </w:pPr>
    </w:lvl>
    <w:lvl w:ilvl="2" w:tplc="0415001B" w:tentative="1">
      <w:start w:val="1"/>
      <w:numFmt w:val="lowerRoman"/>
      <w:lvlText w:val="%3."/>
      <w:lvlJc w:val="right"/>
      <w:pPr>
        <w:ind w:left="2386" w:hanging="180"/>
      </w:pPr>
    </w:lvl>
    <w:lvl w:ilvl="3" w:tplc="0415000F" w:tentative="1">
      <w:start w:val="1"/>
      <w:numFmt w:val="decimal"/>
      <w:lvlText w:val="%4."/>
      <w:lvlJc w:val="left"/>
      <w:pPr>
        <w:ind w:left="3106" w:hanging="360"/>
      </w:pPr>
    </w:lvl>
    <w:lvl w:ilvl="4" w:tplc="04150019" w:tentative="1">
      <w:start w:val="1"/>
      <w:numFmt w:val="lowerLetter"/>
      <w:lvlText w:val="%5."/>
      <w:lvlJc w:val="left"/>
      <w:pPr>
        <w:ind w:left="3826" w:hanging="360"/>
      </w:pPr>
    </w:lvl>
    <w:lvl w:ilvl="5" w:tplc="0415001B" w:tentative="1">
      <w:start w:val="1"/>
      <w:numFmt w:val="lowerRoman"/>
      <w:lvlText w:val="%6."/>
      <w:lvlJc w:val="right"/>
      <w:pPr>
        <w:ind w:left="4546" w:hanging="180"/>
      </w:pPr>
    </w:lvl>
    <w:lvl w:ilvl="6" w:tplc="0415000F" w:tentative="1">
      <w:start w:val="1"/>
      <w:numFmt w:val="decimal"/>
      <w:lvlText w:val="%7."/>
      <w:lvlJc w:val="left"/>
      <w:pPr>
        <w:ind w:left="5266" w:hanging="360"/>
      </w:pPr>
    </w:lvl>
    <w:lvl w:ilvl="7" w:tplc="04150019" w:tentative="1">
      <w:start w:val="1"/>
      <w:numFmt w:val="lowerLetter"/>
      <w:lvlText w:val="%8."/>
      <w:lvlJc w:val="left"/>
      <w:pPr>
        <w:ind w:left="5986" w:hanging="360"/>
      </w:pPr>
    </w:lvl>
    <w:lvl w:ilvl="8" w:tplc="0415001B" w:tentative="1">
      <w:start w:val="1"/>
      <w:numFmt w:val="lowerRoman"/>
      <w:lvlText w:val="%9."/>
      <w:lvlJc w:val="right"/>
      <w:pPr>
        <w:ind w:left="6706" w:hanging="180"/>
      </w:pPr>
    </w:lvl>
  </w:abstractNum>
  <w:abstractNum w:abstractNumId="28" w15:restartNumberingAfterBreak="0">
    <w:nsid w:val="14BB6D5B"/>
    <w:multiLevelType w:val="hybridMultilevel"/>
    <w:tmpl w:val="F9D2A80A"/>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FC3A61"/>
    <w:multiLevelType w:val="hybridMultilevel"/>
    <w:tmpl w:val="AD6C7B4C"/>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0" w15:restartNumberingAfterBreak="0">
    <w:nsid w:val="23E65877"/>
    <w:multiLevelType w:val="hybridMultilevel"/>
    <w:tmpl w:val="B82E6640"/>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16109C"/>
    <w:multiLevelType w:val="hybridMultilevel"/>
    <w:tmpl w:val="2F2892FA"/>
    <w:lvl w:ilvl="0" w:tplc="04150015">
      <w:start w:val="1"/>
      <w:numFmt w:val="upperLetter"/>
      <w:lvlText w:val="%1."/>
      <w:lvlJc w:val="left"/>
      <w:pPr>
        <w:ind w:left="1200" w:hanging="360"/>
      </w:pPr>
    </w:lvl>
    <w:lvl w:ilvl="1" w:tplc="FEBAC50C">
      <w:start w:val="1"/>
      <w:numFmt w:val="lowerRoman"/>
      <w:lvlText w:val="%2)"/>
      <w:lvlJc w:val="left"/>
      <w:pPr>
        <w:ind w:left="2280" w:hanging="720"/>
      </w:pPr>
      <w:rPr>
        <w:rFonts w:hint="default"/>
      </w:r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EE007E7"/>
    <w:multiLevelType w:val="hybridMultilevel"/>
    <w:tmpl w:val="B6DCBDCE"/>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33" w15:restartNumberingAfterBreak="0">
    <w:nsid w:val="2FA749C4"/>
    <w:multiLevelType w:val="hybridMultilevel"/>
    <w:tmpl w:val="732A81D0"/>
    <w:lvl w:ilvl="0" w:tplc="A5B48E3E">
      <w:start w:val="1"/>
      <w:numFmt w:val="lowerLetter"/>
      <w:lvlText w:val="%1)"/>
      <w:lvlJc w:val="left"/>
      <w:pPr>
        <w:ind w:left="586" w:hanging="360"/>
      </w:pPr>
      <w:rPr>
        <w:rFonts w:hint="default"/>
      </w:rPr>
    </w:lvl>
    <w:lvl w:ilvl="1" w:tplc="04150019" w:tentative="1">
      <w:start w:val="1"/>
      <w:numFmt w:val="lowerLetter"/>
      <w:lvlText w:val="%2."/>
      <w:lvlJc w:val="left"/>
      <w:pPr>
        <w:ind w:left="1306" w:hanging="360"/>
      </w:pPr>
    </w:lvl>
    <w:lvl w:ilvl="2" w:tplc="0415001B" w:tentative="1">
      <w:start w:val="1"/>
      <w:numFmt w:val="lowerRoman"/>
      <w:lvlText w:val="%3."/>
      <w:lvlJc w:val="right"/>
      <w:pPr>
        <w:ind w:left="2026" w:hanging="180"/>
      </w:pPr>
    </w:lvl>
    <w:lvl w:ilvl="3" w:tplc="0415000F" w:tentative="1">
      <w:start w:val="1"/>
      <w:numFmt w:val="decimal"/>
      <w:lvlText w:val="%4."/>
      <w:lvlJc w:val="left"/>
      <w:pPr>
        <w:ind w:left="2746" w:hanging="360"/>
      </w:pPr>
    </w:lvl>
    <w:lvl w:ilvl="4" w:tplc="04150019" w:tentative="1">
      <w:start w:val="1"/>
      <w:numFmt w:val="lowerLetter"/>
      <w:lvlText w:val="%5."/>
      <w:lvlJc w:val="left"/>
      <w:pPr>
        <w:ind w:left="3466" w:hanging="360"/>
      </w:pPr>
    </w:lvl>
    <w:lvl w:ilvl="5" w:tplc="0415001B" w:tentative="1">
      <w:start w:val="1"/>
      <w:numFmt w:val="lowerRoman"/>
      <w:lvlText w:val="%6."/>
      <w:lvlJc w:val="right"/>
      <w:pPr>
        <w:ind w:left="4186" w:hanging="180"/>
      </w:pPr>
    </w:lvl>
    <w:lvl w:ilvl="6" w:tplc="0415000F" w:tentative="1">
      <w:start w:val="1"/>
      <w:numFmt w:val="decimal"/>
      <w:lvlText w:val="%7."/>
      <w:lvlJc w:val="left"/>
      <w:pPr>
        <w:ind w:left="4906" w:hanging="360"/>
      </w:pPr>
    </w:lvl>
    <w:lvl w:ilvl="7" w:tplc="04150019" w:tentative="1">
      <w:start w:val="1"/>
      <w:numFmt w:val="lowerLetter"/>
      <w:lvlText w:val="%8."/>
      <w:lvlJc w:val="left"/>
      <w:pPr>
        <w:ind w:left="5626" w:hanging="360"/>
      </w:pPr>
    </w:lvl>
    <w:lvl w:ilvl="8" w:tplc="0415001B" w:tentative="1">
      <w:start w:val="1"/>
      <w:numFmt w:val="lowerRoman"/>
      <w:lvlText w:val="%9."/>
      <w:lvlJc w:val="right"/>
      <w:pPr>
        <w:ind w:left="6346" w:hanging="180"/>
      </w:pPr>
    </w:lvl>
  </w:abstractNum>
  <w:abstractNum w:abstractNumId="34" w15:restartNumberingAfterBreak="0">
    <w:nsid w:val="3DF80DE7"/>
    <w:multiLevelType w:val="hybridMultilevel"/>
    <w:tmpl w:val="29B44EB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405F3A4D"/>
    <w:multiLevelType w:val="hybridMultilevel"/>
    <w:tmpl w:val="5C8CF072"/>
    <w:lvl w:ilvl="0" w:tplc="04150001">
      <w:start w:val="1"/>
      <w:numFmt w:val="bullet"/>
      <w:lvlText w:val=""/>
      <w:lvlJc w:val="left"/>
      <w:pPr>
        <w:ind w:left="2130" w:hanging="360"/>
      </w:pPr>
      <w:rPr>
        <w:rFonts w:ascii="Symbol" w:hAnsi="Symbol" w:hint="default"/>
      </w:rPr>
    </w:lvl>
    <w:lvl w:ilvl="1" w:tplc="04150003" w:tentative="1">
      <w:start w:val="1"/>
      <w:numFmt w:val="bullet"/>
      <w:lvlText w:val="o"/>
      <w:lvlJc w:val="left"/>
      <w:pPr>
        <w:ind w:left="2850" w:hanging="360"/>
      </w:pPr>
      <w:rPr>
        <w:rFonts w:ascii="Courier New" w:hAnsi="Courier New" w:cs="Courier New" w:hint="default"/>
      </w:rPr>
    </w:lvl>
    <w:lvl w:ilvl="2" w:tplc="04150005" w:tentative="1">
      <w:start w:val="1"/>
      <w:numFmt w:val="bullet"/>
      <w:lvlText w:val=""/>
      <w:lvlJc w:val="left"/>
      <w:pPr>
        <w:ind w:left="3570" w:hanging="360"/>
      </w:pPr>
      <w:rPr>
        <w:rFonts w:ascii="Wingdings" w:hAnsi="Wingdings" w:hint="default"/>
      </w:rPr>
    </w:lvl>
    <w:lvl w:ilvl="3" w:tplc="04150001" w:tentative="1">
      <w:start w:val="1"/>
      <w:numFmt w:val="bullet"/>
      <w:lvlText w:val=""/>
      <w:lvlJc w:val="left"/>
      <w:pPr>
        <w:ind w:left="4290" w:hanging="360"/>
      </w:pPr>
      <w:rPr>
        <w:rFonts w:ascii="Symbol" w:hAnsi="Symbol" w:hint="default"/>
      </w:rPr>
    </w:lvl>
    <w:lvl w:ilvl="4" w:tplc="04150003" w:tentative="1">
      <w:start w:val="1"/>
      <w:numFmt w:val="bullet"/>
      <w:lvlText w:val="o"/>
      <w:lvlJc w:val="left"/>
      <w:pPr>
        <w:ind w:left="5010" w:hanging="360"/>
      </w:pPr>
      <w:rPr>
        <w:rFonts w:ascii="Courier New" w:hAnsi="Courier New" w:cs="Courier New" w:hint="default"/>
      </w:rPr>
    </w:lvl>
    <w:lvl w:ilvl="5" w:tplc="04150005" w:tentative="1">
      <w:start w:val="1"/>
      <w:numFmt w:val="bullet"/>
      <w:lvlText w:val=""/>
      <w:lvlJc w:val="left"/>
      <w:pPr>
        <w:ind w:left="5730" w:hanging="360"/>
      </w:pPr>
      <w:rPr>
        <w:rFonts w:ascii="Wingdings" w:hAnsi="Wingdings" w:hint="default"/>
      </w:rPr>
    </w:lvl>
    <w:lvl w:ilvl="6" w:tplc="04150001" w:tentative="1">
      <w:start w:val="1"/>
      <w:numFmt w:val="bullet"/>
      <w:lvlText w:val=""/>
      <w:lvlJc w:val="left"/>
      <w:pPr>
        <w:ind w:left="6450" w:hanging="360"/>
      </w:pPr>
      <w:rPr>
        <w:rFonts w:ascii="Symbol" w:hAnsi="Symbol" w:hint="default"/>
      </w:rPr>
    </w:lvl>
    <w:lvl w:ilvl="7" w:tplc="04150003" w:tentative="1">
      <w:start w:val="1"/>
      <w:numFmt w:val="bullet"/>
      <w:lvlText w:val="o"/>
      <w:lvlJc w:val="left"/>
      <w:pPr>
        <w:ind w:left="7170" w:hanging="360"/>
      </w:pPr>
      <w:rPr>
        <w:rFonts w:ascii="Courier New" w:hAnsi="Courier New" w:cs="Courier New" w:hint="default"/>
      </w:rPr>
    </w:lvl>
    <w:lvl w:ilvl="8" w:tplc="04150005" w:tentative="1">
      <w:start w:val="1"/>
      <w:numFmt w:val="bullet"/>
      <w:lvlText w:val=""/>
      <w:lvlJc w:val="left"/>
      <w:pPr>
        <w:ind w:left="7890" w:hanging="360"/>
      </w:pPr>
      <w:rPr>
        <w:rFonts w:ascii="Wingdings" w:hAnsi="Wingdings" w:hint="default"/>
      </w:rPr>
    </w:lvl>
  </w:abstractNum>
  <w:abstractNum w:abstractNumId="36" w15:restartNumberingAfterBreak="0">
    <w:nsid w:val="418F54EE"/>
    <w:multiLevelType w:val="hybridMultilevel"/>
    <w:tmpl w:val="03DEBF22"/>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29E5C69"/>
    <w:multiLevelType w:val="multilevel"/>
    <w:tmpl w:val="0415001D"/>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46C23541"/>
    <w:multiLevelType w:val="singleLevel"/>
    <w:tmpl w:val="9D22A086"/>
    <w:lvl w:ilvl="0">
      <w:start w:val="1"/>
      <w:numFmt w:val="decimal"/>
      <w:lvlText w:val="%1."/>
      <w:legacy w:legacy="1" w:legacySpace="0" w:legacyIndent="283"/>
      <w:lvlJc w:val="left"/>
      <w:pPr>
        <w:ind w:left="283" w:hanging="283"/>
      </w:pPr>
    </w:lvl>
  </w:abstractNum>
  <w:abstractNum w:abstractNumId="39" w15:restartNumberingAfterBreak="0">
    <w:nsid w:val="55FB408B"/>
    <w:multiLevelType w:val="hybridMultilevel"/>
    <w:tmpl w:val="B0AE8CAC"/>
    <w:lvl w:ilvl="0" w:tplc="3C865A04">
      <w:start w:val="8"/>
      <w:numFmt w:val="bullet"/>
      <w:lvlText w:val="-"/>
      <w:lvlJc w:val="left"/>
      <w:pPr>
        <w:tabs>
          <w:tab w:val="num" w:pos="904"/>
        </w:tabs>
        <w:ind w:left="904" w:hanging="360"/>
      </w:pPr>
      <w:rPr>
        <w:rFonts w:ascii="Times New Roman" w:eastAsia="Times New Roman" w:hAnsi="Times New Roman" w:cs="Times New Roman" w:hint="default"/>
      </w:rPr>
    </w:lvl>
    <w:lvl w:ilvl="1" w:tplc="04150003" w:tentative="1">
      <w:start w:val="1"/>
      <w:numFmt w:val="bullet"/>
      <w:lvlText w:val="o"/>
      <w:lvlJc w:val="left"/>
      <w:pPr>
        <w:tabs>
          <w:tab w:val="num" w:pos="1624"/>
        </w:tabs>
        <w:ind w:left="1624" w:hanging="360"/>
      </w:pPr>
      <w:rPr>
        <w:rFonts w:ascii="Courier New" w:hAnsi="Courier New" w:hint="default"/>
      </w:rPr>
    </w:lvl>
    <w:lvl w:ilvl="2" w:tplc="04150005" w:tentative="1">
      <w:start w:val="1"/>
      <w:numFmt w:val="bullet"/>
      <w:lvlText w:val=""/>
      <w:lvlJc w:val="left"/>
      <w:pPr>
        <w:tabs>
          <w:tab w:val="num" w:pos="2344"/>
        </w:tabs>
        <w:ind w:left="2344" w:hanging="360"/>
      </w:pPr>
      <w:rPr>
        <w:rFonts w:ascii="Wingdings" w:hAnsi="Wingdings" w:hint="default"/>
      </w:rPr>
    </w:lvl>
    <w:lvl w:ilvl="3" w:tplc="04150001" w:tentative="1">
      <w:start w:val="1"/>
      <w:numFmt w:val="bullet"/>
      <w:lvlText w:val=""/>
      <w:lvlJc w:val="left"/>
      <w:pPr>
        <w:tabs>
          <w:tab w:val="num" w:pos="3064"/>
        </w:tabs>
        <w:ind w:left="3064" w:hanging="360"/>
      </w:pPr>
      <w:rPr>
        <w:rFonts w:ascii="Symbol" w:hAnsi="Symbol" w:hint="default"/>
      </w:rPr>
    </w:lvl>
    <w:lvl w:ilvl="4" w:tplc="04150003" w:tentative="1">
      <w:start w:val="1"/>
      <w:numFmt w:val="bullet"/>
      <w:lvlText w:val="o"/>
      <w:lvlJc w:val="left"/>
      <w:pPr>
        <w:tabs>
          <w:tab w:val="num" w:pos="3784"/>
        </w:tabs>
        <w:ind w:left="3784" w:hanging="360"/>
      </w:pPr>
      <w:rPr>
        <w:rFonts w:ascii="Courier New" w:hAnsi="Courier New" w:hint="default"/>
      </w:rPr>
    </w:lvl>
    <w:lvl w:ilvl="5" w:tplc="04150005" w:tentative="1">
      <w:start w:val="1"/>
      <w:numFmt w:val="bullet"/>
      <w:lvlText w:val=""/>
      <w:lvlJc w:val="left"/>
      <w:pPr>
        <w:tabs>
          <w:tab w:val="num" w:pos="4504"/>
        </w:tabs>
        <w:ind w:left="4504" w:hanging="360"/>
      </w:pPr>
      <w:rPr>
        <w:rFonts w:ascii="Wingdings" w:hAnsi="Wingdings" w:hint="default"/>
      </w:rPr>
    </w:lvl>
    <w:lvl w:ilvl="6" w:tplc="04150001" w:tentative="1">
      <w:start w:val="1"/>
      <w:numFmt w:val="bullet"/>
      <w:lvlText w:val=""/>
      <w:lvlJc w:val="left"/>
      <w:pPr>
        <w:tabs>
          <w:tab w:val="num" w:pos="5224"/>
        </w:tabs>
        <w:ind w:left="5224" w:hanging="360"/>
      </w:pPr>
      <w:rPr>
        <w:rFonts w:ascii="Symbol" w:hAnsi="Symbol" w:hint="default"/>
      </w:rPr>
    </w:lvl>
    <w:lvl w:ilvl="7" w:tplc="04150003" w:tentative="1">
      <w:start w:val="1"/>
      <w:numFmt w:val="bullet"/>
      <w:lvlText w:val="o"/>
      <w:lvlJc w:val="left"/>
      <w:pPr>
        <w:tabs>
          <w:tab w:val="num" w:pos="5944"/>
        </w:tabs>
        <w:ind w:left="5944" w:hanging="360"/>
      </w:pPr>
      <w:rPr>
        <w:rFonts w:ascii="Courier New" w:hAnsi="Courier New" w:hint="default"/>
      </w:rPr>
    </w:lvl>
    <w:lvl w:ilvl="8" w:tplc="04150005" w:tentative="1">
      <w:start w:val="1"/>
      <w:numFmt w:val="bullet"/>
      <w:lvlText w:val=""/>
      <w:lvlJc w:val="left"/>
      <w:pPr>
        <w:tabs>
          <w:tab w:val="num" w:pos="6664"/>
        </w:tabs>
        <w:ind w:left="6664" w:hanging="360"/>
      </w:pPr>
      <w:rPr>
        <w:rFonts w:ascii="Wingdings" w:hAnsi="Wingdings" w:hint="default"/>
      </w:rPr>
    </w:lvl>
  </w:abstractNum>
  <w:abstractNum w:abstractNumId="40" w15:restartNumberingAfterBreak="0">
    <w:nsid w:val="603B7893"/>
    <w:multiLevelType w:val="hybridMultilevel"/>
    <w:tmpl w:val="090C4F22"/>
    <w:lvl w:ilvl="0" w:tplc="0415000B">
      <w:start w:val="1"/>
      <w:numFmt w:val="bullet"/>
      <w:lvlText w:val=""/>
      <w:lvlJc w:val="left"/>
      <w:pPr>
        <w:ind w:left="1553" w:hanging="360"/>
      </w:pPr>
      <w:rPr>
        <w:rFonts w:ascii="Wingdings" w:hAnsi="Wingdings" w:hint="default"/>
      </w:rPr>
    </w:lvl>
    <w:lvl w:ilvl="1" w:tplc="04150003">
      <w:start w:val="1"/>
      <w:numFmt w:val="bullet"/>
      <w:lvlText w:val="o"/>
      <w:lvlJc w:val="left"/>
      <w:pPr>
        <w:ind w:left="2273" w:hanging="360"/>
      </w:pPr>
      <w:rPr>
        <w:rFonts w:ascii="Courier New" w:hAnsi="Courier New" w:cs="Courier New" w:hint="default"/>
      </w:rPr>
    </w:lvl>
    <w:lvl w:ilvl="2" w:tplc="04150005" w:tentative="1">
      <w:start w:val="1"/>
      <w:numFmt w:val="bullet"/>
      <w:lvlText w:val=""/>
      <w:lvlJc w:val="left"/>
      <w:pPr>
        <w:ind w:left="2993" w:hanging="360"/>
      </w:pPr>
      <w:rPr>
        <w:rFonts w:ascii="Wingdings" w:hAnsi="Wingdings" w:hint="default"/>
      </w:rPr>
    </w:lvl>
    <w:lvl w:ilvl="3" w:tplc="04150001" w:tentative="1">
      <w:start w:val="1"/>
      <w:numFmt w:val="bullet"/>
      <w:lvlText w:val=""/>
      <w:lvlJc w:val="left"/>
      <w:pPr>
        <w:ind w:left="3713" w:hanging="360"/>
      </w:pPr>
      <w:rPr>
        <w:rFonts w:ascii="Symbol" w:hAnsi="Symbol" w:hint="default"/>
      </w:rPr>
    </w:lvl>
    <w:lvl w:ilvl="4" w:tplc="04150003" w:tentative="1">
      <w:start w:val="1"/>
      <w:numFmt w:val="bullet"/>
      <w:lvlText w:val="o"/>
      <w:lvlJc w:val="left"/>
      <w:pPr>
        <w:ind w:left="4433" w:hanging="360"/>
      </w:pPr>
      <w:rPr>
        <w:rFonts w:ascii="Courier New" w:hAnsi="Courier New" w:cs="Courier New" w:hint="default"/>
      </w:rPr>
    </w:lvl>
    <w:lvl w:ilvl="5" w:tplc="04150005" w:tentative="1">
      <w:start w:val="1"/>
      <w:numFmt w:val="bullet"/>
      <w:lvlText w:val=""/>
      <w:lvlJc w:val="left"/>
      <w:pPr>
        <w:ind w:left="5153" w:hanging="360"/>
      </w:pPr>
      <w:rPr>
        <w:rFonts w:ascii="Wingdings" w:hAnsi="Wingdings" w:hint="default"/>
      </w:rPr>
    </w:lvl>
    <w:lvl w:ilvl="6" w:tplc="04150001" w:tentative="1">
      <w:start w:val="1"/>
      <w:numFmt w:val="bullet"/>
      <w:lvlText w:val=""/>
      <w:lvlJc w:val="left"/>
      <w:pPr>
        <w:ind w:left="5873" w:hanging="360"/>
      </w:pPr>
      <w:rPr>
        <w:rFonts w:ascii="Symbol" w:hAnsi="Symbol" w:hint="default"/>
      </w:rPr>
    </w:lvl>
    <w:lvl w:ilvl="7" w:tplc="04150003" w:tentative="1">
      <w:start w:val="1"/>
      <w:numFmt w:val="bullet"/>
      <w:lvlText w:val="o"/>
      <w:lvlJc w:val="left"/>
      <w:pPr>
        <w:ind w:left="6593" w:hanging="360"/>
      </w:pPr>
      <w:rPr>
        <w:rFonts w:ascii="Courier New" w:hAnsi="Courier New" w:cs="Courier New" w:hint="default"/>
      </w:rPr>
    </w:lvl>
    <w:lvl w:ilvl="8" w:tplc="04150005" w:tentative="1">
      <w:start w:val="1"/>
      <w:numFmt w:val="bullet"/>
      <w:lvlText w:val=""/>
      <w:lvlJc w:val="left"/>
      <w:pPr>
        <w:ind w:left="7313" w:hanging="360"/>
      </w:pPr>
      <w:rPr>
        <w:rFonts w:ascii="Wingdings" w:hAnsi="Wingdings" w:hint="default"/>
      </w:rPr>
    </w:lvl>
  </w:abstractNum>
  <w:abstractNum w:abstractNumId="41" w15:restartNumberingAfterBreak="0">
    <w:nsid w:val="63033259"/>
    <w:multiLevelType w:val="hybridMultilevel"/>
    <w:tmpl w:val="10B65E92"/>
    <w:lvl w:ilvl="0" w:tplc="1AFC7B2E">
      <w:start w:val="1"/>
      <w:numFmt w:val="bullet"/>
      <w:lvlText w:val="-"/>
      <w:lvlJc w:val="left"/>
      <w:pPr>
        <w:tabs>
          <w:tab w:val="num" w:pos="1065"/>
        </w:tabs>
        <w:ind w:left="1065" w:hanging="705"/>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2F75E0"/>
    <w:multiLevelType w:val="multilevel"/>
    <w:tmpl w:val="252421D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D37321A"/>
    <w:multiLevelType w:val="hybridMultilevel"/>
    <w:tmpl w:val="931E6DC0"/>
    <w:lvl w:ilvl="0" w:tplc="04150017">
      <w:start w:val="1"/>
      <w:numFmt w:val="lowerLetter"/>
      <w:lvlText w:val="%1)"/>
      <w:lvlJc w:val="left"/>
      <w:pPr>
        <w:ind w:left="1283" w:hanging="360"/>
      </w:pPr>
    </w:lvl>
    <w:lvl w:ilvl="1" w:tplc="04150019" w:tentative="1">
      <w:start w:val="1"/>
      <w:numFmt w:val="lowerLetter"/>
      <w:lvlText w:val="%2."/>
      <w:lvlJc w:val="left"/>
      <w:pPr>
        <w:ind w:left="2003" w:hanging="360"/>
      </w:pPr>
    </w:lvl>
    <w:lvl w:ilvl="2" w:tplc="0415001B" w:tentative="1">
      <w:start w:val="1"/>
      <w:numFmt w:val="lowerRoman"/>
      <w:lvlText w:val="%3."/>
      <w:lvlJc w:val="right"/>
      <w:pPr>
        <w:ind w:left="2723" w:hanging="180"/>
      </w:pPr>
    </w:lvl>
    <w:lvl w:ilvl="3" w:tplc="0415000F" w:tentative="1">
      <w:start w:val="1"/>
      <w:numFmt w:val="decimal"/>
      <w:lvlText w:val="%4."/>
      <w:lvlJc w:val="left"/>
      <w:pPr>
        <w:ind w:left="3443" w:hanging="360"/>
      </w:pPr>
    </w:lvl>
    <w:lvl w:ilvl="4" w:tplc="04150019" w:tentative="1">
      <w:start w:val="1"/>
      <w:numFmt w:val="lowerLetter"/>
      <w:lvlText w:val="%5."/>
      <w:lvlJc w:val="left"/>
      <w:pPr>
        <w:ind w:left="4163" w:hanging="360"/>
      </w:pPr>
    </w:lvl>
    <w:lvl w:ilvl="5" w:tplc="0415001B" w:tentative="1">
      <w:start w:val="1"/>
      <w:numFmt w:val="lowerRoman"/>
      <w:lvlText w:val="%6."/>
      <w:lvlJc w:val="right"/>
      <w:pPr>
        <w:ind w:left="4883" w:hanging="180"/>
      </w:pPr>
    </w:lvl>
    <w:lvl w:ilvl="6" w:tplc="0415000F" w:tentative="1">
      <w:start w:val="1"/>
      <w:numFmt w:val="decimal"/>
      <w:lvlText w:val="%7."/>
      <w:lvlJc w:val="left"/>
      <w:pPr>
        <w:ind w:left="5603" w:hanging="360"/>
      </w:pPr>
    </w:lvl>
    <w:lvl w:ilvl="7" w:tplc="04150019" w:tentative="1">
      <w:start w:val="1"/>
      <w:numFmt w:val="lowerLetter"/>
      <w:lvlText w:val="%8."/>
      <w:lvlJc w:val="left"/>
      <w:pPr>
        <w:ind w:left="6323" w:hanging="360"/>
      </w:pPr>
    </w:lvl>
    <w:lvl w:ilvl="8" w:tplc="0415001B" w:tentative="1">
      <w:start w:val="1"/>
      <w:numFmt w:val="lowerRoman"/>
      <w:lvlText w:val="%9."/>
      <w:lvlJc w:val="right"/>
      <w:pPr>
        <w:ind w:left="7043" w:hanging="180"/>
      </w:pPr>
    </w:lvl>
  </w:abstractNum>
  <w:abstractNum w:abstractNumId="44" w15:restartNumberingAfterBreak="0">
    <w:nsid w:val="719525F2"/>
    <w:multiLevelType w:val="hybridMultilevel"/>
    <w:tmpl w:val="D830663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5336856"/>
    <w:multiLevelType w:val="hybridMultilevel"/>
    <w:tmpl w:val="57165CB6"/>
    <w:lvl w:ilvl="0" w:tplc="10AC04DA">
      <w:start w:val="1"/>
      <w:numFmt w:val="decimal"/>
      <w:lvlText w:val="%1)"/>
      <w:lvlJc w:val="left"/>
      <w:pPr>
        <w:ind w:left="885" w:hanging="405"/>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6" w15:restartNumberingAfterBreak="0">
    <w:nsid w:val="772A4BA9"/>
    <w:multiLevelType w:val="hybridMultilevel"/>
    <w:tmpl w:val="ABB84BF4"/>
    <w:lvl w:ilvl="0" w:tplc="3C865A04">
      <w:start w:val="8"/>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AF65B8"/>
    <w:multiLevelType w:val="singleLevel"/>
    <w:tmpl w:val="EA34534E"/>
    <w:lvl w:ilvl="0">
      <w:start w:val="1"/>
      <w:numFmt w:val="lowerLetter"/>
      <w:lvlText w:val="%1)"/>
      <w:legacy w:legacy="1" w:legacySpace="0" w:legacyIndent="283"/>
      <w:lvlJc w:val="left"/>
      <w:pPr>
        <w:ind w:left="283" w:hanging="283"/>
      </w:pPr>
    </w:lvl>
  </w:abstractNum>
  <w:abstractNum w:abstractNumId="48" w15:restartNumberingAfterBreak="0">
    <w:nsid w:val="7F967EB2"/>
    <w:multiLevelType w:val="hybridMultilevel"/>
    <w:tmpl w:val="29B44EBC"/>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251812455">
    <w:abstractNumId w:val="1"/>
  </w:num>
  <w:num w:numId="2" w16cid:durableId="1553728687">
    <w:abstractNumId w:val="39"/>
  </w:num>
  <w:num w:numId="3" w16cid:durableId="2040036754">
    <w:abstractNumId w:val="0"/>
    <w:lvlOverride w:ilvl="0">
      <w:lvl w:ilvl="0">
        <w:numFmt w:val="bullet"/>
        <w:lvlText w:val=""/>
        <w:legacy w:legacy="1" w:legacySpace="0" w:legacyIndent="283"/>
        <w:lvlJc w:val="left"/>
        <w:pPr>
          <w:ind w:left="283" w:hanging="283"/>
        </w:pPr>
        <w:rPr>
          <w:rFonts w:ascii="Symbol" w:hAnsi="Symbol" w:hint="default"/>
        </w:rPr>
      </w:lvl>
    </w:lvlOverride>
  </w:num>
  <w:num w:numId="4" w16cid:durableId="36586075">
    <w:abstractNumId w:val="26"/>
    <w:lvlOverride w:ilvl="0">
      <w:startOverride w:val="1"/>
    </w:lvlOverride>
  </w:num>
  <w:num w:numId="5" w16cid:durableId="675961078">
    <w:abstractNumId w:val="47"/>
    <w:lvlOverride w:ilvl="0">
      <w:startOverride w:val="1"/>
    </w:lvlOverride>
  </w:num>
  <w:num w:numId="6" w16cid:durableId="264003461">
    <w:abstractNumId w:val="38"/>
    <w:lvlOverride w:ilvl="0">
      <w:startOverride w:val="1"/>
    </w:lvlOverride>
  </w:num>
  <w:num w:numId="7" w16cid:durableId="830221605">
    <w:abstractNumId w:val="41"/>
  </w:num>
  <w:num w:numId="8" w16cid:durableId="1798986790">
    <w:abstractNumId w:val="36"/>
  </w:num>
  <w:num w:numId="9" w16cid:durableId="127747914">
    <w:abstractNumId w:val="23"/>
  </w:num>
  <w:num w:numId="10" w16cid:durableId="1089162158">
    <w:abstractNumId w:val="46"/>
  </w:num>
  <w:num w:numId="11" w16cid:durableId="1859191920">
    <w:abstractNumId w:val="28"/>
  </w:num>
  <w:num w:numId="12" w16cid:durableId="1940018356">
    <w:abstractNumId w:val="24"/>
  </w:num>
  <w:num w:numId="13" w16cid:durableId="1761297163">
    <w:abstractNumId w:val="32"/>
  </w:num>
  <w:num w:numId="14" w16cid:durableId="719859767">
    <w:abstractNumId w:val="35"/>
  </w:num>
  <w:num w:numId="15" w16cid:durableId="758217237">
    <w:abstractNumId w:val="34"/>
  </w:num>
  <w:num w:numId="16" w16cid:durableId="1471827841">
    <w:abstractNumId w:val="43"/>
  </w:num>
  <w:num w:numId="17" w16cid:durableId="745147567">
    <w:abstractNumId w:val="48"/>
  </w:num>
  <w:num w:numId="18" w16cid:durableId="1161114411">
    <w:abstractNumId w:val="2"/>
  </w:num>
  <w:num w:numId="19" w16cid:durableId="656492284">
    <w:abstractNumId w:val="3"/>
  </w:num>
  <w:num w:numId="20" w16cid:durableId="383605749">
    <w:abstractNumId w:val="4"/>
  </w:num>
  <w:num w:numId="21" w16cid:durableId="765998792">
    <w:abstractNumId w:val="5"/>
  </w:num>
  <w:num w:numId="22" w16cid:durableId="1751001665">
    <w:abstractNumId w:val="6"/>
  </w:num>
  <w:num w:numId="23" w16cid:durableId="1358583410">
    <w:abstractNumId w:val="7"/>
  </w:num>
  <w:num w:numId="24" w16cid:durableId="1129589179">
    <w:abstractNumId w:val="8"/>
  </w:num>
  <w:num w:numId="25" w16cid:durableId="829903504">
    <w:abstractNumId w:val="9"/>
  </w:num>
  <w:num w:numId="26" w16cid:durableId="933587498">
    <w:abstractNumId w:val="10"/>
  </w:num>
  <w:num w:numId="27" w16cid:durableId="1093668428">
    <w:abstractNumId w:val="11"/>
  </w:num>
  <w:num w:numId="28" w16cid:durableId="1106847490">
    <w:abstractNumId w:val="12"/>
  </w:num>
  <w:num w:numId="29" w16cid:durableId="696741138">
    <w:abstractNumId w:val="13"/>
  </w:num>
  <w:num w:numId="30" w16cid:durableId="956333436">
    <w:abstractNumId w:val="14"/>
  </w:num>
  <w:num w:numId="31" w16cid:durableId="851265586">
    <w:abstractNumId w:val="15"/>
  </w:num>
  <w:num w:numId="32" w16cid:durableId="1884558642">
    <w:abstractNumId w:val="16"/>
  </w:num>
  <w:num w:numId="33" w16cid:durableId="1290550725">
    <w:abstractNumId w:val="17"/>
  </w:num>
  <w:num w:numId="34" w16cid:durableId="1347250157">
    <w:abstractNumId w:val="18"/>
  </w:num>
  <w:num w:numId="35" w16cid:durableId="1350793746">
    <w:abstractNumId w:val="19"/>
  </w:num>
  <w:num w:numId="36" w16cid:durableId="232355548">
    <w:abstractNumId w:val="20"/>
  </w:num>
  <w:num w:numId="37" w16cid:durableId="219098447">
    <w:abstractNumId w:val="22"/>
  </w:num>
  <w:num w:numId="38" w16cid:durableId="1690714625">
    <w:abstractNumId w:val="25"/>
  </w:num>
  <w:num w:numId="39" w16cid:durableId="1287008584">
    <w:abstractNumId w:val="29"/>
  </w:num>
  <w:num w:numId="40" w16cid:durableId="1983003416">
    <w:abstractNumId w:val="42"/>
  </w:num>
  <w:num w:numId="41" w16cid:durableId="1589263705">
    <w:abstractNumId w:val="37"/>
  </w:num>
  <w:num w:numId="42" w16cid:durableId="1787197290">
    <w:abstractNumId w:val="44"/>
  </w:num>
  <w:num w:numId="43" w16cid:durableId="1452434269">
    <w:abstractNumId w:val="30"/>
  </w:num>
  <w:num w:numId="44" w16cid:durableId="445076164">
    <w:abstractNumId w:val="27"/>
  </w:num>
  <w:num w:numId="45" w16cid:durableId="635180719">
    <w:abstractNumId w:val="33"/>
  </w:num>
  <w:num w:numId="46" w16cid:durableId="809134766">
    <w:abstractNumId w:val="31"/>
  </w:num>
  <w:num w:numId="47" w16cid:durableId="1288924745">
    <w:abstractNumId w:val="45"/>
  </w:num>
  <w:num w:numId="48" w16cid:durableId="1279991846">
    <w:abstractNumId w:val="40"/>
  </w:num>
  <w:num w:numId="49" w16cid:durableId="151179351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Wieczorkowski Rafał (TD OWR)">
    <w15:presenceInfo w15:providerId="AD" w15:userId="S-1-5-21-1457275165-20426637-4170816958-316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B79"/>
    <w:rsid w:val="00025631"/>
    <w:rsid w:val="00026D8C"/>
    <w:rsid w:val="00040369"/>
    <w:rsid w:val="00042BAD"/>
    <w:rsid w:val="000900ED"/>
    <w:rsid w:val="000C0146"/>
    <w:rsid w:val="000D7095"/>
    <w:rsid w:val="000E64DE"/>
    <w:rsid w:val="00173374"/>
    <w:rsid w:val="001C6394"/>
    <w:rsid w:val="001F2011"/>
    <w:rsid w:val="00211D12"/>
    <w:rsid w:val="00236381"/>
    <w:rsid w:val="00240C02"/>
    <w:rsid w:val="002777DF"/>
    <w:rsid w:val="002B3B39"/>
    <w:rsid w:val="002C4483"/>
    <w:rsid w:val="002D3BBF"/>
    <w:rsid w:val="003405AC"/>
    <w:rsid w:val="003443EF"/>
    <w:rsid w:val="003772E8"/>
    <w:rsid w:val="00391915"/>
    <w:rsid w:val="003A0A31"/>
    <w:rsid w:val="003D7346"/>
    <w:rsid w:val="003F5229"/>
    <w:rsid w:val="00412F89"/>
    <w:rsid w:val="00420AD2"/>
    <w:rsid w:val="00423418"/>
    <w:rsid w:val="00466271"/>
    <w:rsid w:val="004672F7"/>
    <w:rsid w:val="004871EF"/>
    <w:rsid w:val="004C1571"/>
    <w:rsid w:val="004E2FFA"/>
    <w:rsid w:val="00525A1A"/>
    <w:rsid w:val="00574C62"/>
    <w:rsid w:val="005B49CD"/>
    <w:rsid w:val="006229BD"/>
    <w:rsid w:val="00646C48"/>
    <w:rsid w:val="006A3609"/>
    <w:rsid w:val="006D6F21"/>
    <w:rsid w:val="006E5D83"/>
    <w:rsid w:val="006F1A2B"/>
    <w:rsid w:val="006F71CE"/>
    <w:rsid w:val="0071311B"/>
    <w:rsid w:val="007309C5"/>
    <w:rsid w:val="00797571"/>
    <w:rsid w:val="007A04D7"/>
    <w:rsid w:val="00830186"/>
    <w:rsid w:val="008301C5"/>
    <w:rsid w:val="00842E1B"/>
    <w:rsid w:val="00860809"/>
    <w:rsid w:val="008705E5"/>
    <w:rsid w:val="008768C3"/>
    <w:rsid w:val="0089603E"/>
    <w:rsid w:val="008B6818"/>
    <w:rsid w:val="009429A7"/>
    <w:rsid w:val="00966EA7"/>
    <w:rsid w:val="00967DC9"/>
    <w:rsid w:val="009B4D2D"/>
    <w:rsid w:val="009B6CD7"/>
    <w:rsid w:val="00A40C66"/>
    <w:rsid w:val="00AB3C2F"/>
    <w:rsid w:val="00AC310A"/>
    <w:rsid w:val="00B41ECA"/>
    <w:rsid w:val="00B53120"/>
    <w:rsid w:val="00B639CD"/>
    <w:rsid w:val="00B806B0"/>
    <w:rsid w:val="00BB11D9"/>
    <w:rsid w:val="00BB4B79"/>
    <w:rsid w:val="00BD089F"/>
    <w:rsid w:val="00C34104"/>
    <w:rsid w:val="00C52996"/>
    <w:rsid w:val="00C84EF4"/>
    <w:rsid w:val="00CB497D"/>
    <w:rsid w:val="00CF4C15"/>
    <w:rsid w:val="00D35231"/>
    <w:rsid w:val="00D37B4A"/>
    <w:rsid w:val="00D4587F"/>
    <w:rsid w:val="00D531EC"/>
    <w:rsid w:val="00D8193E"/>
    <w:rsid w:val="00DB7413"/>
    <w:rsid w:val="00DC6F16"/>
    <w:rsid w:val="00DD58E1"/>
    <w:rsid w:val="00EC5470"/>
    <w:rsid w:val="00F501C4"/>
    <w:rsid w:val="00FF1742"/>
    <w:rsid w:val="00FF1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EF7603"/>
  <w15:docId w15:val="{29CBC692-C001-45E9-ABD7-6E19E8B3F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color w:val="000000"/>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095"/>
    <w:pPr>
      <w:overflowPunct w:val="0"/>
      <w:autoSpaceDE w:val="0"/>
      <w:autoSpaceDN w:val="0"/>
      <w:adjustRightInd w:val="0"/>
      <w:spacing w:after="0" w:line="240" w:lineRule="auto"/>
      <w:jc w:val="both"/>
      <w:textAlignment w:val="baseline"/>
    </w:pPr>
    <w:rPr>
      <w:rFonts w:eastAsia="Times New Roman"/>
      <w:color w:val="auto"/>
      <w:sz w:val="22"/>
      <w:szCs w:val="20"/>
      <w:lang w:eastAsia="pl-PL"/>
    </w:rPr>
  </w:style>
  <w:style w:type="paragraph" w:styleId="Nagwek1">
    <w:name w:val="heading 1"/>
    <w:basedOn w:val="Normalny"/>
    <w:link w:val="Nagwek1Znak"/>
    <w:qFormat/>
    <w:rsid w:val="00D37B4A"/>
    <w:pPr>
      <w:keepNext/>
      <w:keepLines/>
      <w:suppressAutoHyphens/>
      <w:spacing w:before="240" w:after="120"/>
      <w:textAlignment w:val="auto"/>
      <w:outlineLvl w:val="0"/>
    </w:pPr>
    <w:rPr>
      <w:b/>
      <w:caps/>
      <w:kern w:val="28"/>
      <w:sz w:val="20"/>
    </w:rPr>
  </w:style>
  <w:style w:type="paragraph" w:styleId="Nagwek2">
    <w:name w:val="heading 2"/>
    <w:basedOn w:val="Normalny"/>
    <w:link w:val="Nagwek2Znak"/>
    <w:qFormat/>
    <w:rsid w:val="00D37B4A"/>
    <w:pPr>
      <w:keepNext/>
      <w:spacing w:before="120" w:after="120"/>
      <w:textAlignment w:val="auto"/>
      <w:outlineLvl w:val="1"/>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0D7095"/>
  </w:style>
  <w:style w:type="character" w:customStyle="1" w:styleId="Tekstpodstawowy2Znak">
    <w:name w:val="Tekst podstawowy 2 Znak"/>
    <w:basedOn w:val="Domylnaczcionkaakapitu"/>
    <w:link w:val="Tekstpodstawowy2"/>
    <w:rsid w:val="000D7095"/>
    <w:rPr>
      <w:rFonts w:eastAsia="Times New Roman"/>
      <w:color w:val="auto"/>
      <w:sz w:val="22"/>
      <w:szCs w:val="20"/>
      <w:lang w:eastAsia="pl-PL"/>
    </w:rPr>
  </w:style>
  <w:style w:type="paragraph" w:styleId="Tekstpodstawowywcity">
    <w:name w:val="Body Text Indent"/>
    <w:basedOn w:val="Normalny"/>
    <w:link w:val="TekstpodstawowywcityZnak"/>
    <w:rsid w:val="000D7095"/>
    <w:pPr>
      <w:ind w:left="284" w:hanging="284"/>
    </w:pPr>
  </w:style>
  <w:style w:type="character" w:customStyle="1" w:styleId="TekstpodstawowywcityZnak">
    <w:name w:val="Tekst podstawowy wcięty Znak"/>
    <w:basedOn w:val="Domylnaczcionkaakapitu"/>
    <w:link w:val="Tekstpodstawowywcity"/>
    <w:rsid w:val="000D7095"/>
    <w:rPr>
      <w:rFonts w:eastAsia="Times New Roman"/>
      <w:color w:val="auto"/>
      <w:sz w:val="22"/>
      <w:szCs w:val="20"/>
      <w:lang w:eastAsia="pl-PL"/>
    </w:rPr>
  </w:style>
  <w:style w:type="paragraph" w:styleId="Tekstpodstawowywcity2">
    <w:name w:val="Body Text Indent 2"/>
    <w:basedOn w:val="Normalny"/>
    <w:link w:val="Tekstpodstawowywcity2Znak"/>
    <w:rsid w:val="000D7095"/>
    <w:pPr>
      <w:ind w:left="284" w:hanging="284"/>
    </w:pPr>
  </w:style>
  <w:style w:type="character" w:customStyle="1" w:styleId="Tekstpodstawowywcity2Znak">
    <w:name w:val="Tekst podstawowy wcięty 2 Znak"/>
    <w:basedOn w:val="Domylnaczcionkaakapitu"/>
    <w:link w:val="Tekstpodstawowywcity2"/>
    <w:rsid w:val="000D7095"/>
    <w:rPr>
      <w:rFonts w:eastAsia="Times New Roman"/>
      <w:color w:val="auto"/>
      <w:sz w:val="22"/>
      <w:szCs w:val="20"/>
      <w:lang w:eastAsia="pl-PL"/>
    </w:rPr>
  </w:style>
  <w:style w:type="paragraph" w:styleId="Tekstpodstawowy3">
    <w:name w:val="Body Text 3"/>
    <w:basedOn w:val="Normalny"/>
    <w:link w:val="Tekstpodstawowy3Znak"/>
    <w:rsid w:val="000D7095"/>
  </w:style>
  <w:style w:type="character" w:customStyle="1" w:styleId="Tekstpodstawowy3Znak">
    <w:name w:val="Tekst podstawowy 3 Znak"/>
    <w:basedOn w:val="Domylnaczcionkaakapitu"/>
    <w:link w:val="Tekstpodstawowy3"/>
    <w:rsid w:val="000D7095"/>
    <w:rPr>
      <w:rFonts w:eastAsia="Times New Roman"/>
      <w:color w:val="auto"/>
      <w:sz w:val="22"/>
      <w:szCs w:val="20"/>
      <w:lang w:eastAsia="pl-PL"/>
    </w:rPr>
  </w:style>
  <w:style w:type="paragraph" w:styleId="Zwykytekst">
    <w:name w:val="Plain Text"/>
    <w:basedOn w:val="Normalny"/>
    <w:link w:val="ZwykytekstZnak"/>
    <w:rsid w:val="000D7095"/>
    <w:pPr>
      <w:overflowPunct/>
      <w:autoSpaceDE/>
      <w:autoSpaceDN/>
      <w:adjustRightInd/>
      <w:textAlignment w:val="auto"/>
    </w:pPr>
  </w:style>
  <w:style w:type="character" w:customStyle="1" w:styleId="ZwykytekstZnak">
    <w:name w:val="Zwykły tekst Znak"/>
    <w:basedOn w:val="Domylnaczcionkaakapitu"/>
    <w:link w:val="Zwykytekst"/>
    <w:rsid w:val="000D7095"/>
    <w:rPr>
      <w:rFonts w:eastAsia="Times New Roman"/>
      <w:color w:val="auto"/>
      <w:sz w:val="22"/>
      <w:szCs w:val="20"/>
      <w:lang w:eastAsia="pl-PL"/>
    </w:rPr>
  </w:style>
  <w:style w:type="paragraph" w:customStyle="1" w:styleId="Nagloweknumerowany">
    <w:name w:val="Naglowek numerowany"/>
    <w:basedOn w:val="Normalny"/>
    <w:rsid w:val="000D7095"/>
    <w:pPr>
      <w:widowControl w:val="0"/>
      <w:suppressAutoHyphens/>
      <w:overflowPunct/>
      <w:autoSpaceDE/>
      <w:autoSpaceDN/>
      <w:adjustRightInd/>
      <w:spacing w:after="113"/>
      <w:textAlignment w:val="auto"/>
    </w:pPr>
    <w:rPr>
      <w:rFonts w:eastAsia="Tahoma" w:cs="Tahoma"/>
    </w:rPr>
  </w:style>
  <w:style w:type="character" w:customStyle="1" w:styleId="st">
    <w:name w:val="st"/>
    <w:basedOn w:val="Domylnaczcionkaakapitu"/>
    <w:rsid w:val="008B6818"/>
  </w:style>
  <w:style w:type="character" w:customStyle="1" w:styleId="Nagwek1Znak">
    <w:name w:val="Nagłówek 1 Znak"/>
    <w:basedOn w:val="Domylnaczcionkaakapitu"/>
    <w:link w:val="Nagwek1"/>
    <w:rsid w:val="00D37B4A"/>
    <w:rPr>
      <w:rFonts w:eastAsia="Times New Roman"/>
      <w:b/>
      <w:caps/>
      <w:color w:val="auto"/>
      <w:kern w:val="28"/>
      <w:sz w:val="20"/>
      <w:szCs w:val="20"/>
      <w:lang w:eastAsia="pl-PL"/>
    </w:rPr>
  </w:style>
  <w:style w:type="character" w:customStyle="1" w:styleId="Nagwek2Znak">
    <w:name w:val="Nagłówek 2 Znak"/>
    <w:basedOn w:val="Domylnaczcionkaakapitu"/>
    <w:link w:val="Nagwek2"/>
    <w:rsid w:val="00D37B4A"/>
    <w:rPr>
      <w:rFonts w:eastAsia="Times New Roman"/>
      <w:b/>
      <w:color w:val="auto"/>
      <w:sz w:val="20"/>
      <w:szCs w:val="20"/>
      <w:lang w:eastAsia="pl-PL"/>
    </w:rPr>
  </w:style>
  <w:style w:type="paragraph" w:customStyle="1" w:styleId="Standardowytekst">
    <w:name w:val="Standardowy.tekst"/>
    <w:rsid w:val="00D37B4A"/>
    <w:pPr>
      <w:overflowPunct w:val="0"/>
      <w:autoSpaceDE w:val="0"/>
      <w:autoSpaceDN w:val="0"/>
      <w:adjustRightInd w:val="0"/>
      <w:spacing w:after="0" w:line="240" w:lineRule="auto"/>
      <w:jc w:val="both"/>
    </w:pPr>
    <w:rPr>
      <w:rFonts w:eastAsia="Times New Roman"/>
      <w:color w:val="auto"/>
      <w:sz w:val="20"/>
      <w:szCs w:val="20"/>
      <w:lang w:eastAsia="pl-PL"/>
    </w:rPr>
  </w:style>
  <w:style w:type="paragraph" w:customStyle="1" w:styleId="tekstost">
    <w:name w:val="tekst ost"/>
    <w:basedOn w:val="Normalny"/>
    <w:rsid w:val="00EC5470"/>
    <w:pPr>
      <w:textAlignment w:val="auto"/>
    </w:pPr>
    <w:rPr>
      <w:sz w:val="20"/>
    </w:rPr>
  </w:style>
  <w:style w:type="paragraph" w:customStyle="1" w:styleId="podpkt1Znak">
    <w:name w:val="pod_pkt1 Znak"/>
    <w:basedOn w:val="Normalny"/>
    <w:autoRedefine/>
    <w:rsid w:val="00EC5470"/>
    <w:pPr>
      <w:keepNext/>
      <w:widowControl w:val="0"/>
      <w:tabs>
        <w:tab w:val="left" w:pos="425"/>
      </w:tabs>
      <w:spacing w:before="120" w:after="120"/>
      <w:jc w:val="left"/>
      <w:outlineLvl w:val="0"/>
    </w:pPr>
    <w:rPr>
      <w:bCs/>
      <w:caps/>
    </w:rPr>
  </w:style>
  <w:style w:type="paragraph" w:styleId="Tekstpodstawowy">
    <w:name w:val="Body Text"/>
    <w:basedOn w:val="Normalny"/>
    <w:link w:val="TekstpodstawowyZnak"/>
    <w:uiPriority w:val="99"/>
    <w:semiHidden/>
    <w:unhideWhenUsed/>
    <w:rsid w:val="001C6394"/>
    <w:pPr>
      <w:spacing w:after="120"/>
    </w:pPr>
  </w:style>
  <w:style w:type="character" w:customStyle="1" w:styleId="TekstpodstawowyZnak">
    <w:name w:val="Tekst podstawowy Znak"/>
    <w:basedOn w:val="Domylnaczcionkaakapitu"/>
    <w:link w:val="Tekstpodstawowy"/>
    <w:uiPriority w:val="99"/>
    <w:semiHidden/>
    <w:rsid w:val="001C6394"/>
    <w:rPr>
      <w:rFonts w:eastAsia="Times New Roman"/>
      <w:color w:val="auto"/>
      <w:sz w:val="22"/>
      <w:szCs w:val="20"/>
      <w:lang w:eastAsia="pl-PL"/>
    </w:rPr>
  </w:style>
  <w:style w:type="paragraph" w:customStyle="1" w:styleId="FORM">
    <w:name w:val="FORM"/>
    <w:basedOn w:val="Normalny"/>
    <w:rsid w:val="001C6394"/>
    <w:rPr>
      <w:b/>
      <w:sz w:val="24"/>
    </w:rPr>
  </w:style>
  <w:style w:type="character" w:styleId="Hipercze">
    <w:name w:val="Hyperlink"/>
    <w:rsid w:val="00BB11D9"/>
    <w:rPr>
      <w:color w:val="0000FF"/>
      <w:u w:val="single"/>
    </w:rPr>
  </w:style>
  <w:style w:type="paragraph" w:styleId="Nagwek">
    <w:name w:val="header"/>
    <w:basedOn w:val="Normalny"/>
    <w:next w:val="Tekstpodstawowy"/>
    <w:link w:val="NagwekZnak"/>
    <w:rsid w:val="00BB11D9"/>
    <w:pPr>
      <w:keepNext/>
      <w:widowControl w:val="0"/>
      <w:suppressAutoHyphens/>
      <w:overflowPunct/>
      <w:autoSpaceDN/>
      <w:adjustRightInd/>
      <w:spacing w:before="240" w:after="120"/>
      <w:jc w:val="left"/>
      <w:textAlignment w:val="auto"/>
    </w:pPr>
    <w:rPr>
      <w:rFonts w:ascii="Arial" w:eastAsia="Lucida Sans Unicode" w:hAnsi="Arial" w:cs="Tahoma"/>
      <w:sz w:val="28"/>
      <w:szCs w:val="28"/>
      <w:lang w:eastAsia="ar-SA"/>
    </w:rPr>
  </w:style>
  <w:style w:type="character" w:customStyle="1" w:styleId="NagwekZnak">
    <w:name w:val="Nagłówek Znak"/>
    <w:basedOn w:val="Domylnaczcionkaakapitu"/>
    <w:link w:val="Nagwek"/>
    <w:rsid w:val="00BB11D9"/>
    <w:rPr>
      <w:rFonts w:ascii="Arial" w:eastAsia="Lucida Sans Unicode" w:hAnsi="Arial" w:cs="Tahoma"/>
      <w:color w:val="auto"/>
      <w:sz w:val="28"/>
      <w:szCs w:val="28"/>
      <w:lang w:eastAsia="ar-SA"/>
    </w:rPr>
  </w:style>
  <w:style w:type="paragraph" w:styleId="Stopka">
    <w:name w:val="footer"/>
    <w:basedOn w:val="Normalny"/>
    <w:link w:val="StopkaZnak"/>
    <w:uiPriority w:val="99"/>
    <w:rsid w:val="00BB11D9"/>
    <w:pPr>
      <w:widowControl w:val="0"/>
      <w:tabs>
        <w:tab w:val="center" w:pos="4536"/>
        <w:tab w:val="right" w:pos="9072"/>
      </w:tabs>
      <w:suppressAutoHyphens/>
      <w:overflowPunct/>
      <w:autoSpaceDN/>
      <w:adjustRightInd/>
      <w:jc w:val="left"/>
      <w:textAlignment w:val="auto"/>
    </w:pPr>
    <w:rPr>
      <w:rFonts w:ascii="Arial" w:hAnsi="Arial" w:cs="Arial"/>
      <w:sz w:val="20"/>
      <w:lang w:eastAsia="ar-SA"/>
    </w:rPr>
  </w:style>
  <w:style w:type="character" w:customStyle="1" w:styleId="StopkaZnak">
    <w:name w:val="Stopka Znak"/>
    <w:basedOn w:val="Domylnaczcionkaakapitu"/>
    <w:link w:val="Stopka"/>
    <w:uiPriority w:val="99"/>
    <w:rsid w:val="00BB11D9"/>
    <w:rPr>
      <w:rFonts w:ascii="Arial" w:eastAsia="Times New Roman" w:hAnsi="Arial" w:cs="Arial"/>
      <w:color w:val="auto"/>
      <w:sz w:val="20"/>
      <w:szCs w:val="20"/>
      <w:lang w:eastAsia="ar-SA"/>
    </w:rPr>
  </w:style>
  <w:style w:type="paragraph" w:customStyle="1" w:styleId="Nagwek20">
    <w:name w:val="Nagłówek 2."/>
    <w:basedOn w:val="Normalny"/>
    <w:next w:val="Normalny"/>
    <w:rsid w:val="00BB11D9"/>
    <w:pPr>
      <w:widowControl w:val="0"/>
      <w:shd w:val="clear" w:color="auto" w:fill="FFFFFF"/>
      <w:suppressAutoHyphens/>
      <w:overflowPunct/>
      <w:autoSpaceDN/>
      <w:adjustRightInd/>
      <w:spacing w:before="200" w:after="200"/>
      <w:jc w:val="left"/>
      <w:textAlignment w:val="auto"/>
    </w:pPr>
    <w:rPr>
      <w:rFonts w:ascii="Arial" w:hAnsi="Arial" w:cs="Arial"/>
      <w:b/>
      <w:color w:val="000000"/>
      <w:szCs w:val="22"/>
      <w:lang w:eastAsia="ar-SA"/>
    </w:rPr>
  </w:style>
  <w:style w:type="paragraph" w:customStyle="1" w:styleId="Nagwek10">
    <w:name w:val="Nagłówek 1."/>
    <w:basedOn w:val="Normalny"/>
    <w:next w:val="Nagwek20"/>
    <w:rsid w:val="00BB11D9"/>
    <w:pPr>
      <w:widowControl w:val="0"/>
      <w:shd w:val="clear" w:color="auto" w:fill="FFFFFF"/>
      <w:suppressAutoHyphens/>
      <w:overflowPunct/>
      <w:autoSpaceDN/>
      <w:adjustRightInd/>
      <w:spacing w:before="400"/>
      <w:jc w:val="left"/>
      <w:textAlignment w:val="auto"/>
    </w:pPr>
    <w:rPr>
      <w:rFonts w:ascii="Arial" w:hAnsi="Arial" w:cs="Arial"/>
      <w:b/>
      <w:color w:val="000000"/>
      <w:sz w:val="26"/>
      <w:szCs w:val="26"/>
      <w:lang w:eastAsia="ar-SA"/>
    </w:rPr>
  </w:style>
  <w:style w:type="paragraph" w:customStyle="1" w:styleId="OPISZnak">
    <w:name w:val="OPIS Znak"/>
    <w:rsid w:val="00BB11D9"/>
    <w:pPr>
      <w:suppressAutoHyphens/>
      <w:spacing w:before="60" w:after="0" w:line="360" w:lineRule="auto"/>
    </w:pPr>
    <w:rPr>
      <w:rFonts w:ascii="Arial" w:eastAsia="Times New Roman" w:hAnsi="Arial"/>
      <w:sz w:val="20"/>
      <w:szCs w:val="20"/>
      <w:lang w:eastAsia="ar-SA"/>
    </w:rPr>
  </w:style>
  <w:style w:type="paragraph" w:customStyle="1" w:styleId="Nagwek11">
    <w:name w:val="Nagłówek 1.1."/>
    <w:basedOn w:val="Nagwek10"/>
    <w:rsid w:val="00BB11D9"/>
  </w:style>
  <w:style w:type="paragraph" w:customStyle="1" w:styleId="Nagwek12">
    <w:name w:val="Nagłówek 1.2."/>
    <w:basedOn w:val="Nagwek20"/>
    <w:rsid w:val="00BB11D9"/>
    <w:rPr>
      <w:szCs w:val="24"/>
    </w:rPr>
  </w:style>
  <w:style w:type="paragraph" w:customStyle="1" w:styleId="Nagwek21">
    <w:name w:val="Nagłówek 2.1."/>
    <w:basedOn w:val="Nagwek10"/>
    <w:rsid w:val="00BB11D9"/>
    <w:rPr>
      <w:szCs w:val="30"/>
    </w:rPr>
  </w:style>
  <w:style w:type="paragraph" w:customStyle="1" w:styleId="Nagwek22">
    <w:name w:val="Nagłówek 2.2."/>
    <w:basedOn w:val="Nagwek20"/>
    <w:rsid w:val="00BB11D9"/>
    <w:rPr>
      <w:szCs w:val="24"/>
    </w:rPr>
  </w:style>
  <w:style w:type="paragraph" w:customStyle="1" w:styleId="Nagwek31">
    <w:name w:val="Nagłówek 3.1."/>
    <w:basedOn w:val="Nagwek10"/>
    <w:rsid w:val="00BB11D9"/>
    <w:rPr>
      <w:szCs w:val="30"/>
    </w:rPr>
  </w:style>
  <w:style w:type="paragraph" w:customStyle="1" w:styleId="Nagwek32">
    <w:name w:val="Nagłówek 3.2."/>
    <w:basedOn w:val="Nagwek20"/>
    <w:rsid w:val="00BB11D9"/>
    <w:rPr>
      <w:szCs w:val="24"/>
    </w:rPr>
  </w:style>
  <w:style w:type="paragraph" w:customStyle="1" w:styleId="Tekstpodstawowywcity31">
    <w:name w:val="Tekst podstawowy wcięty 31"/>
    <w:basedOn w:val="Normalny"/>
    <w:rsid w:val="00BB11D9"/>
    <w:pPr>
      <w:suppressAutoHyphens/>
      <w:overflowPunct/>
      <w:autoSpaceDE/>
      <w:autoSpaceDN/>
      <w:adjustRightInd/>
      <w:spacing w:line="100" w:lineRule="atLeast"/>
      <w:ind w:left="1068"/>
      <w:jc w:val="left"/>
      <w:textAlignment w:val="auto"/>
    </w:pPr>
    <w:rPr>
      <w:kern w:val="1"/>
      <w:sz w:val="24"/>
      <w:lang w:eastAsia="ar-SA"/>
    </w:rPr>
  </w:style>
  <w:style w:type="paragraph" w:customStyle="1" w:styleId="H2">
    <w:name w:val="H2"/>
    <w:basedOn w:val="Normalny"/>
    <w:rsid w:val="00BB11D9"/>
    <w:pPr>
      <w:keepNext/>
      <w:suppressAutoHyphens/>
      <w:overflowPunct/>
      <w:autoSpaceDE/>
      <w:autoSpaceDN/>
      <w:adjustRightInd/>
      <w:spacing w:before="100" w:after="100" w:line="100" w:lineRule="atLeast"/>
      <w:jc w:val="left"/>
      <w:textAlignment w:val="auto"/>
    </w:pPr>
    <w:rPr>
      <w:b/>
      <w:kern w:val="1"/>
      <w:sz w:val="36"/>
      <w:lang w:eastAsia="ar-SA"/>
    </w:rPr>
  </w:style>
  <w:style w:type="paragraph" w:customStyle="1" w:styleId="H1">
    <w:name w:val="H1"/>
    <w:basedOn w:val="Normalny"/>
    <w:rsid w:val="00BB11D9"/>
    <w:pPr>
      <w:keepNext/>
      <w:suppressAutoHyphens/>
      <w:overflowPunct/>
      <w:autoSpaceDE/>
      <w:autoSpaceDN/>
      <w:adjustRightInd/>
      <w:spacing w:before="100" w:after="100" w:line="100" w:lineRule="atLeast"/>
      <w:jc w:val="left"/>
      <w:textAlignment w:val="auto"/>
    </w:pPr>
    <w:rPr>
      <w:b/>
      <w:kern w:val="1"/>
      <w:sz w:val="48"/>
      <w:lang w:eastAsia="ar-SA"/>
    </w:rPr>
  </w:style>
  <w:style w:type="paragraph" w:styleId="Tekstpodstawowywcity3">
    <w:name w:val="Body Text Indent 3"/>
    <w:basedOn w:val="Normalny"/>
    <w:link w:val="Tekstpodstawowywcity3Znak1"/>
    <w:uiPriority w:val="99"/>
    <w:unhideWhenUsed/>
    <w:rsid w:val="00BB11D9"/>
    <w:pPr>
      <w:suppressAutoHyphens/>
      <w:overflowPunct/>
      <w:autoSpaceDE/>
      <w:autoSpaceDN/>
      <w:adjustRightInd/>
      <w:spacing w:after="120" w:line="100" w:lineRule="atLeast"/>
      <w:ind w:left="283"/>
      <w:jc w:val="left"/>
      <w:textAlignment w:val="auto"/>
    </w:pPr>
    <w:rPr>
      <w:kern w:val="1"/>
      <w:sz w:val="16"/>
      <w:szCs w:val="16"/>
      <w:lang w:eastAsia="ar-SA"/>
    </w:rPr>
  </w:style>
  <w:style w:type="character" w:customStyle="1" w:styleId="Tekstpodstawowywcity3Znak">
    <w:name w:val="Tekst podstawowy wcięty 3 Znak"/>
    <w:basedOn w:val="Domylnaczcionkaakapitu"/>
    <w:uiPriority w:val="99"/>
    <w:semiHidden/>
    <w:rsid w:val="00BB11D9"/>
    <w:rPr>
      <w:rFonts w:eastAsia="Times New Roman"/>
      <w:color w:val="auto"/>
      <w:sz w:val="16"/>
      <w:szCs w:val="16"/>
      <w:lang w:eastAsia="pl-PL"/>
    </w:rPr>
  </w:style>
  <w:style w:type="character" w:customStyle="1" w:styleId="Tekstpodstawowywcity3Znak1">
    <w:name w:val="Tekst podstawowy wcięty 3 Znak1"/>
    <w:basedOn w:val="Domylnaczcionkaakapitu"/>
    <w:link w:val="Tekstpodstawowywcity3"/>
    <w:uiPriority w:val="99"/>
    <w:rsid w:val="00BB11D9"/>
    <w:rPr>
      <w:rFonts w:eastAsia="Times New Roman"/>
      <w:color w:val="auto"/>
      <w:kern w:val="1"/>
      <w:sz w:val="16"/>
      <w:szCs w:val="16"/>
      <w:lang w:eastAsia="ar-SA"/>
    </w:rPr>
  </w:style>
  <w:style w:type="paragraph" w:styleId="Akapitzlist">
    <w:name w:val="List Paragraph"/>
    <w:basedOn w:val="Normalny"/>
    <w:uiPriority w:val="34"/>
    <w:qFormat/>
    <w:rsid w:val="00BB11D9"/>
    <w:pPr>
      <w:overflowPunct/>
      <w:autoSpaceDE/>
      <w:autoSpaceDN/>
      <w:adjustRightInd/>
      <w:spacing w:after="200" w:line="276" w:lineRule="auto"/>
      <w:ind w:left="720"/>
      <w:contextualSpacing/>
      <w:jc w:val="left"/>
      <w:textAlignment w:val="auto"/>
    </w:pPr>
    <w:rPr>
      <w:rFonts w:ascii="Calibri" w:eastAsia="Calibri" w:hAnsi="Calibri"/>
      <w:szCs w:val="22"/>
      <w:lang w:eastAsia="en-US"/>
    </w:rPr>
  </w:style>
  <w:style w:type="character" w:styleId="Uwydatnienie">
    <w:name w:val="Emphasis"/>
    <w:basedOn w:val="Domylnaczcionkaakapitu"/>
    <w:uiPriority w:val="20"/>
    <w:qFormat/>
    <w:rsid w:val="00BB11D9"/>
    <w:rPr>
      <w:i/>
      <w:iCs/>
    </w:rPr>
  </w:style>
  <w:style w:type="paragraph" w:styleId="Poprawka">
    <w:name w:val="Revision"/>
    <w:hidden/>
    <w:uiPriority w:val="99"/>
    <w:semiHidden/>
    <w:rsid w:val="006F71CE"/>
    <w:pPr>
      <w:spacing w:after="0" w:line="240" w:lineRule="auto"/>
    </w:pPr>
    <w:rPr>
      <w:rFonts w:eastAsia="Times New Roman"/>
      <w:color w:val="auto"/>
      <w:sz w:val="22"/>
      <w:szCs w:val="20"/>
      <w:lang w:eastAsia="pl-PL"/>
    </w:rPr>
  </w:style>
  <w:style w:type="character" w:styleId="Odwoaniedokomentarza">
    <w:name w:val="annotation reference"/>
    <w:basedOn w:val="Domylnaczcionkaakapitu"/>
    <w:uiPriority w:val="99"/>
    <w:semiHidden/>
    <w:unhideWhenUsed/>
    <w:rsid w:val="00040369"/>
    <w:rPr>
      <w:sz w:val="16"/>
      <w:szCs w:val="16"/>
    </w:rPr>
  </w:style>
  <w:style w:type="paragraph" w:styleId="Tekstkomentarza">
    <w:name w:val="annotation text"/>
    <w:basedOn w:val="Normalny"/>
    <w:link w:val="TekstkomentarzaZnak"/>
    <w:uiPriority w:val="99"/>
    <w:semiHidden/>
    <w:unhideWhenUsed/>
    <w:rsid w:val="00040369"/>
    <w:rPr>
      <w:sz w:val="20"/>
    </w:rPr>
  </w:style>
  <w:style w:type="character" w:customStyle="1" w:styleId="TekstkomentarzaZnak">
    <w:name w:val="Tekst komentarza Znak"/>
    <w:basedOn w:val="Domylnaczcionkaakapitu"/>
    <w:link w:val="Tekstkomentarza"/>
    <w:uiPriority w:val="99"/>
    <w:semiHidden/>
    <w:rsid w:val="00040369"/>
    <w:rPr>
      <w:rFonts w:eastAsia="Times New Roman"/>
      <w:color w:val="auto"/>
      <w:sz w:val="20"/>
      <w:szCs w:val="20"/>
      <w:lang w:eastAsia="pl-PL"/>
    </w:rPr>
  </w:style>
  <w:style w:type="paragraph" w:styleId="Tematkomentarza">
    <w:name w:val="annotation subject"/>
    <w:basedOn w:val="Tekstkomentarza"/>
    <w:next w:val="Tekstkomentarza"/>
    <w:link w:val="TematkomentarzaZnak"/>
    <w:uiPriority w:val="99"/>
    <w:semiHidden/>
    <w:unhideWhenUsed/>
    <w:rsid w:val="00040369"/>
    <w:rPr>
      <w:b/>
      <w:bCs/>
    </w:rPr>
  </w:style>
  <w:style w:type="character" w:customStyle="1" w:styleId="TematkomentarzaZnak">
    <w:name w:val="Temat komentarza Znak"/>
    <w:basedOn w:val="TekstkomentarzaZnak"/>
    <w:link w:val="Tematkomentarza"/>
    <w:uiPriority w:val="99"/>
    <w:semiHidden/>
    <w:rsid w:val="00040369"/>
    <w:rPr>
      <w:rFonts w:eastAsia="Times New Roman"/>
      <w:b/>
      <w:bCs/>
      <w:color w:val="auto"/>
      <w:sz w:val="20"/>
      <w:szCs w:val="20"/>
      <w:lang w:eastAsia="pl-PL"/>
    </w:rPr>
  </w:style>
  <w:style w:type="paragraph" w:styleId="Tekstdymka">
    <w:name w:val="Balloon Text"/>
    <w:basedOn w:val="Normalny"/>
    <w:link w:val="TekstdymkaZnak"/>
    <w:uiPriority w:val="99"/>
    <w:semiHidden/>
    <w:unhideWhenUsed/>
    <w:rsid w:val="00DC6F16"/>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6F16"/>
    <w:rPr>
      <w:rFonts w:ascii="Segoe UI" w:eastAsia="Times New Roman" w:hAnsi="Segoe UI" w:cs="Segoe UI"/>
      <w:color w:val="auto"/>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3421</Words>
  <Characters>20526</Characters>
  <Application>Microsoft Office Word</Application>
  <DocSecurity>4</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Lewandowska Magdalena (TD CEN)</dc:creator>
  <cp:keywords/>
  <dc:description/>
  <cp:lastModifiedBy>Lewandowska Magdalena (TD CEN)</cp:lastModifiedBy>
  <cp:revision>2</cp:revision>
  <dcterms:created xsi:type="dcterms:W3CDTF">2024-10-09T11:20:00Z</dcterms:created>
  <dcterms:modified xsi:type="dcterms:W3CDTF">2024-10-09T11:20:00Z</dcterms:modified>
</cp:coreProperties>
</file>