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FAC1F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437AF27C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5EB554F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D8A54DC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6EE66BC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18C20591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665C55C7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7F53A5C8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70BD87A" w14:textId="77777777" w:rsidR="0063574B" w:rsidRPr="000E4CD7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2C7C8CAC" w14:textId="77777777" w:rsidR="000664B1" w:rsidRPr="000664B1" w:rsidRDefault="000664B1" w:rsidP="000664B1">
      <w:pPr>
        <w:pStyle w:val="Akapitzlist"/>
        <w:numPr>
          <w:ilvl w:val="0"/>
          <w:numId w:val="1"/>
        </w:numPr>
        <w:spacing w:before="240" w:after="240"/>
        <w:jc w:val="center"/>
        <w:rPr>
          <w:rFonts w:ascii="Arial" w:hAnsi="Arial" w:cs="Arial"/>
          <w:b/>
        </w:rPr>
      </w:pPr>
      <w:r w:rsidRPr="000664B1">
        <w:rPr>
          <w:rFonts w:ascii="Arial" w:hAnsi="Arial" w:cs="Arial"/>
          <w:b/>
        </w:rPr>
        <w:t>„</w:t>
      </w:r>
      <w:r w:rsidRPr="000664B1">
        <w:rPr>
          <w:rFonts w:ascii="Arial" w:hAnsi="Arial" w:cs="Arial"/>
          <w:b/>
          <w:iCs/>
        </w:rPr>
        <w:t xml:space="preserve">Wymiana 1 sztuki rury płomieniówkowej Ø70x4x4604 w gat. P235GH TC1 kotła </w:t>
      </w:r>
      <w:proofErr w:type="spellStart"/>
      <w:r w:rsidRPr="000664B1">
        <w:rPr>
          <w:rFonts w:ascii="Arial" w:hAnsi="Arial" w:cs="Arial"/>
          <w:b/>
          <w:iCs/>
        </w:rPr>
        <w:t>ERm</w:t>
      </w:r>
      <w:proofErr w:type="spellEnd"/>
      <w:r w:rsidRPr="000664B1">
        <w:rPr>
          <w:rFonts w:ascii="Arial" w:hAnsi="Arial" w:cs="Arial"/>
          <w:b/>
          <w:iCs/>
        </w:rPr>
        <w:t xml:space="preserve"> 6,5 nr 1 Ciepłowni w Kamiennej Górze”  </w:t>
      </w:r>
    </w:p>
    <w:p w14:paraId="412D7FD8" w14:textId="77777777" w:rsidR="0063574B" w:rsidRPr="00EB38AB" w:rsidRDefault="0063574B" w:rsidP="00E0355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098E67C0" w14:textId="77777777" w:rsidR="009B6681" w:rsidRPr="00B839AB" w:rsidRDefault="0063574B" w:rsidP="00391901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>za łączną 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391901">
        <w:rPr>
          <w:rFonts w:ascii="Arial" w:hAnsi="Arial" w:cs="Arial"/>
          <w:b/>
          <w:sz w:val="22"/>
          <w:szCs w:val="22"/>
        </w:rPr>
        <w:t>.</w:t>
      </w:r>
    </w:p>
    <w:p w14:paraId="372EE1E7" w14:textId="77777777" w:rsidR="00B839AB" w:rsidRDefault="00B839AB" w:rsidP="00B839AB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C9D3AC1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6E3BDCD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BC1DB5" w:rsidRPr="00457765">
        <w:rPr>
          <w:rFonts w:ascii="Arial" w:hAnsi="Arial" w:cs="Arial"/>
          <w:b/>
          <w:sz w:val="22"/>
          <w:szCs w:val="22"/>
        </w:rPr>
        <w:t>w tym Ogólnymi Warunkami Zamówienia, wszelkimi zmianami wprowadzonymi przez Zamawiającego w trakcie Postępowania o</w:t>
      </w:r>
      <w:r w:rsidR="00BC1DB5">
        <w:rPr>
          <w:rFonts w:ascii="Arial" w:hAnsi="Arial" w:cs="Arial"/>
          <w:b/>
          <w:sz w:val="22"/>
          <w:szCs w:val="22"/>
        </w:rPr>
        <w:t> </w:t>
      </w:r>
      <w:r w:rsidR="00BC1DB5"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="00BC1DB5" w:rsidRPr="00554764">
        <w:rPr>
          <w:rFonts w:ascii="Arial" w:hAnsi="Arial" w:cs="Arial"/>
          <w:b/>
          <w:sz w:val="22"/>
          <w:szCs w:val="22"/>
        </w:rPr>
        <w:t>ez zastrzeżeń</w:t>
      </w:r>
      <w:r w:rsidR="00BC1DB5">
        <w:rPr>
          <w:rFonts w:ascii="Arial" w:hAnsi="Arial" w:cs="Arial"/>
          <w:b/>
          <w:bCs/>
          <w:sz w:val="22"/>
          <w:szCs w:val="22"/>
        </w:rPr>
        <w:t>;</w:t>
      </w:r>
    </w:p>
    <w:p w14:paraId="79F54A72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5235E39C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7869BC99" w14:textId="77777777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0B752D20" w14:textId="77777777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2950DBB3" w14:textId="77777777" w:rsidR="00964254" w:rsidRPr="00BC1DB5" w:rsidRDefault="00000000" w:rsidP="00964254">
      <w:pPr>
        <w:pStyle w:val="Akapitzlist"/>
        <w:spacing w:before="120"/>
        <w:ind w:left="720"/>
        <w:jc w:val="both"/>
        <w:rPr>
          <w:rFonts w:ascii="Arial" w:hAnsi="Arial" w:cs="Arial"/>
          <w:bCs/>
          <w:sz w:val="22"/>
          <w:szCs w:val="22"/>
        </w:rPr>
      </w:pPr>
      <w:hyperlink r:id="rId12" w:history="1">
        <w:r w:rsidR="00964254" w:rsidRPr="00BC1DB5">
          <w:rPr>
            <w:rStyle w:val="Hipercze"/>
            <w:rFonts w:ascii="Arial" w:hAnsi="Arial" w:cs="Arial"/>
            <w:sz w:val="22"/>
            <w:szCs w:val="22"/>
          </w:rPr>
          <w:t>https://cieplo.tauron.pl/rodo/klauzula-informacyjna-dla-kontrahentow-i-ich-pracownikow-wspolpracownikow</w:t>
        </w:r>
      </w:hyperlink>
    </w:p>
    <w:p w14:paraId="1E0928E9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073460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B3419F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2CDD7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93A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FA896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34A3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259D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DB31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BA04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02BB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AE61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A314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0AB8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26D1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F9A3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B227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51E5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8FE6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40A8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5EDA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C355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6C0C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EE71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431C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76B2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67D4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1CD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2183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73B5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3D49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EF76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168D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F09C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791D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2DE93A0B" w14:textId="7777777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……………………………………………, umieszczony na tzw. białej liście podatników VAT (z wyłączeniem podmiotów, które nie są podatnikami VAT i 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75DCD2C" w14:textId="77777777" w:rsidR="00FC30E4" w:rsidRPr="00CC519D" w:rsidRDefault="00FC30E4" w:rsidP="00FC30E4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649512FC" w14:textId="77777777" w:rsidR="00FC30E4" w:rsidRPr="003F426B" w:rsidRDefault="00FC30E4" w:rsidP="00FC30E4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lastRenderedPageBreak/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46062D15" w14:textId="77777777" w:rsidR="00FC30E4" w:rsidRPr="00554764" w:rsidRDefault="00FC30E4" w:rsidP="00FC30E4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75FC48CE" w14:textId="77777777" w:rsidR="00FC30E4" w:rsidRPr="00554764" w:rsidRDefault="00FC30E4" w:rsidP="00FC30E4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6A82004B" w14:textId="77777777" w:rsidR="00FC30E4" w:rsidRPr="00554764" w:rsidRDefault="00FC30E4" w:rsidP="00FC30E4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18522806" w14:textId="77777777" w:rsidR="00FC30E4" w:rsidRPr="00554764" w:rsidRDefault="00FC30E4" w:rsidP="00FC30E4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22D61B70" w14:textId="77777777" w:rsidR="00FC30E4" w:rsidRPr="00AA1C59" w:rsidRDefault="00FC30E4" w:rsidP="00FC30E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0AE76671" w14:textId="77777777" w:rsidR="00FC30E4" w:rsidRPr="00554764" w:rsidRDefault="00FC30E4" w:rsidP="00FC30E4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6A51ACDA" w14:textId="77777777" w:rsidR="00FC30E4" w:rsidRDefault="00FC30E4" w:rsidP="00FC30E4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5A61230D" w14:textId="77777777" w:rsidR="00FC30E4" w:rsidRPr="00554764" w:rsidRDefault="00FC30E4" w:rsidP="00FC30E4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B8A8D3A" w14:textId="77777777" w:rsidR="00FC30E4" w:rsidRPr="00554764" w:rsidRDefault="00FC30E4" w:rsidP="00FC30E4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6D58CC4D" w14:textId="77777777" w:rsidR="00FC30E4" w:rsidRPr="00554764" w:rsidRDefault="00FC30E4" w:rsidP="00FC30E4">
      <w:pPr>
        <w:numPr>
          <w:ilvl w:val="1"/>
          <w:numId w:val="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2A284D6" w14:textId="77777777" w:rsidR="00FC30E4" w:rsidRPr="00554764" w:rsidRDefault="00FC30E4" w:rsidP="00FC30E4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FCEB7B8" w14:textId="77777777" w:rsidR="00FC30E4" w:rsidRPr="00554764" w:rsidRDefault="00FC30E4" w:rsidP="00FC30E4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86AED9B" w14:textId="77777777" w:rsidR="00FC30E4" w:rsidRPr="00554764" w:rsidRDefault="00FC30E4" w:rsidP="00FC30E4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92A2309" w14:textId="77777777" w:rsidR="00FC30E4" w:rsidRPr="00554764" w:rsidRDefault="00FC30E4" w:rsidP="00FC30E4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AA0F0E8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B46D0D2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06C5C848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6CA12A46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7DDFC180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0C0F584B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</w:p>
    <w:p w14:paraId="43BAF469" w14:textId="77777777" w:rsidR="00276EEA" w:rsidRDefault="00D41DEC" w:rsidP="00204ECE">
      <w:pPr>
        <w:jc w:val="both"/>
      </w:pP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</w:p>
    <w:p w14:paraId="763F3EB3" w14:textId="77777777" w:rsidR="000E3FA4" w:rsidRDefault="000E3FA4" w:rsidP="00204ECE">
      <w:pPr>
        <w:jc w:val="both"/>
      </w:pPr>
    </w:p>
    <w:p w14:paraId="73556212" w14:textId="77777777" w:rsidR="000E3FA4" w:rsidRDefault="000E3FA4" w:rsidP="00204ECE">
      <w:pPr>
        <w:jc w:val="both"/>
      </w:pPr>
    </w:p>
    <w:p w14:paraId="2DA02EEC" w14:textId="77777777" w:rsidR="000E3FA4" w:rsidRDefault="000E3FA4" w:rsidP="00204ECE">
      <w:pPr>
        <w:jc w:val="both"/>
      </w:pPr>
    </w:p>
    <w:p w14:paraId="7534DA3D" w14:textId="77777777" w:rsidR="00D416E9" w:rsidRDefault="00D416E9" w:rsidP="00204ECE">
      <w:pPr>
        <w:jc w:val="both"/>
      </w:pPr>
    </w:p>
    <w:p w14:paraId="07A55372" w14:textId="77777777" w:rsidR="00D416E9" w:rsidRDefault="00D416E9" w:rsidP="00204ECE">
      <w:pPr>
        <w:jc w:val="both"/>
      </w:pPr>
    </w:p>
    <w:p w14:paraId="6C7EE480" w14:textId="77777777" w:rsidR="00D416E9" w:rsidRDefault="00D416E9" w:rsidP="00204ECE">
      <w:pPr>
        <w:jc w:val="both"/>
      </w:pPr>
    </w:p>
    <w:p w14:paraId="5B10E328" w14:textId="77777777" w:rsidR="00D416E9" w:rsidRDefault="00D416E9" w:rsidP="00204ECE">
      <w:pPr>
        <w:jc w:val="both"/>
      </w:pPr>
    </w:p>
    <w:p w14:paraId="31854CC6" w14:textId="77777777" w:rsidR="000E3FA4" w:rsidRPr="00F8474C" w:rsidRDefault="000E3FA4" w:rsidP="000E3FA4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F8474C">
        <w:rPr>
          <w:sz w:val="22"/>
          <w:szCs w:val="22"/>
        </w:rPr>
        <w:t xml:space="preserve"> do Zaproszenia</w:t>
      </w:r>
    </w:p>
    <w:p w14:paraId="61DF279B" w14:textId="77777777" w:rsidR="000E3FA4" w:rsidRPr="00F8474C" w:rsidRDefault="000E3FA4" w:rsidP="000E3FA4">
      <w:pPr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F65AD05" wp14:editId="5AAB7A1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4B418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rINMA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48FF5C25" w14:textId="77777777" w:rsidR="000E3FA4" w:rsidRDefault="000E3FA4" w:rsidP="000E3FA4">
      <w:pPr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77ED46E" w14:textId="77777777" w:rsidR="000E3FA4" w:rsidRPr="0070367E" w:rsidRDefault="000E3FA4" w:rsidP="000E3FA4">
      <w:pPr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Oświadczenie o rezydencji podatkowej </w:t>
      </w:r>
    </w:p>
    <w:p w14:paraId="27A84366" w14:textId="77777777" w:rsidR="000E3FA4" w:rsidRPr="0070367E" w:rsidRDefault="000E3FA4" w:rsidP="000E3FA4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</w:p>
    <w:p w14:paraId="7D2E65CF" w14:textId="77777777" w:rsidR="000664B1" w:rsidRPr="00F04437" w:rsidRDefault="000664B1" w:rsidP="000664B1">
      <w:pPr>
        <w:spacing w:before="240" w:after="240"/>
        <w:ind w:left="357"/>
        <w:jc w:val="center"/>
        <w:rPr>
          <w:rFonts w:ascii="Arial" w:hAnsi="Arial" w:cs="Arial"/>
          <w:b/>
        </w:rPr>
      </w:pPr>
      <w:r w:rsidRPr="00F04437">
        <w:rPr>
          <w:rFonts w:ascii="Arial" w:hAnsi="Arial" w:cs="Arial"/>
          <w:b/>
        </w:rPr>
        <w:t>„</w:t>
      </w:r>
      <w:r w:rsidRPr="00F04437">
        <w:rPr>
          <w:rFonts w:ascii="Arial" w:hAnsi="Arial" w:cs="Arial"/>
          <w:b/>
          <w:iCs/>
        </w:rPr>
        <w:t xml:space="preserve">Wymiana 1 sztuki rury płomieniówkowej Ø70x4x4604 w gat. P235GH TC1 kotła </w:t>
      </w:r>
      <w:proofErr w:type="spellStart"/>
      <w:r w:rsidRPr="00F04437">
        <w:rPr>
          <w:rFonts w:ascii="Arial" w:hAnsi="Arial" w:cs="Arial"/>
          <w:b/>
          <w:iCs/>
        </w:rPr>
        <w:t>ERm</w:t>
      </w:r>
      <w:proofErr w:type="spellEnd"/>
      <w:r w:rsidRPr="00F04437">
        <w:rPr>
          <w:rFonts w:ascii="Arial" w:hAnsi="Arial" w:cs="Arial"/>
          <w:b/>
          <w:iCs/>
        </w:rPr>
        <w:t xml:space="preserve"> 6,5 nr 1 Ciepłowni w Kamiennej Górze”  </w:t>
      </w:r>
    </w:p>
    <w:p w14:paraId="7804BA85" w14:textId="77777777" w:rsidR="000E4CD7" w:rsidRPr="00016698" w:rsidRDefault="000E4CD7" w:rsidP="000E4CD7">
      <w:pPr>
        <w:contextualSpacing/>
        <w:jc w:val="center"/>
        <w:rPr>
          <w:rStyle w:val="Nagwek20"/>
          <w:sz w:val="22"/>
          <w:szCs w:val="22"/>
        </w:rPr>
      </w:pPr>
    </w:p>
    <w:p w14:paraId="68747820" w14:textId="77777777" w:rsidR="000E3FA4" w:rsidRPr="006976E8" w:rsidRDefault="000E3FA4" w:rsidP="000E3FA4">
      <w:pPr>
        <w:pStyle w:val="Akapitzlist"/>
        <w:numPr>
          <w:ilvl w:val="1"/>
          <w:numId w:val="8"/>
        </w:numPr>
        <w:tabs>
          <w:tab w:val="clear" w:pos="1440"/>
        </w:tabs>
        <w:spacing w:before="120" w:line="360" w:lineRule="auto"/>
        <w:ind w:left="992" w:hanging="357"/>
        <w:jc w:val="both"/>
        <w:rPr>
          <w:rFonts w:ascii="Arial" w:hAnsi="Arial" w:cs="Arial"/>
          <w:bCs/>
          <w:sz w:val="22"/>
          <w:szCs w:val="22"/>
        </w:rPr>
      </w:pPr>
      <w:r w:rsidRPr="006976E8">
        <w:rPr>
          <w:rFonts w:ascii="Arial" w:hAnsi="Arial" w:cs="Arial"/>
          <w:bCs/>
          <w:sz w:val="22"/>
          <w:szCs w:val="22"/>
        </w:rPr>
        <w:t xml:space="preserve">Jestem </w:t>
      </w:r>
      <w:r w:rsidRPr="006976E8">
        <w:rPr>
          <w:rFonts w:ascii="Arial" w:hAnsi="Arial" w:cs="Arial"/>
          <w:bCs/>
          <w:i/>
          <w:sz w:val="22"/>
          <w:szCs w:val="22"/>
        </w:rPr>
        <w:t>rezydentem/nierezydentem</w:t>
      </w:r>
      <w:r w:rsidRPr="006976E8">
        <w:rPr>
          <w:rStyle w:val="Odwoanieprzypisudolnego"/>
          <w:rFonts w:ascii="Arial" w:hAnsi="Arial" w:cs="Arial"/>
          <w:bCs/>
          <w:i/>
          <w:sz w:val="22"/>
          <w:szCs w:val="22"/>
        </w:rPr>
        <w:footnoteReference w:id="3"/>
      </w:r>
      <w:r w:rsidRPr="006976E8">
        <w:rPr>
          <w:rFonts w:ascii="Arial" w:hAnsi="Arial" w:cs="Arial"/>
          <w:bCs/>
          <w:sz w:val="22"/>
          <w:szCs w:val="22"/>
        </w:rPr>
        <w:t xml:space="preserve"> w rozumieniu ustawy o podatku dochodowym od osób prawnych (</w:t>
      </w:r>
      <w:proofErr w:type="spellStart"/>
      <w:r w:rsidRPr="006976E8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6976E8">
        <w:rPr>
          <w:rFonts w:ascii="Arial" w:hAnsi="Arial" w:cs="Arial"/>
          <w:bCs/>
          <w:sz w:val="22"/>
          <w:szCs w:val="22"/>
        </w:rPr>
        <w:t xml:space="preserve">. Dz.U. z 2021 poz. 1800 z </w:t>
      </w:r>
      <w:proofErr w:type="spellStart"/>
      <w:r w:rsidRPr="006976E8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976E8">
        <w:rPr>
          <w:rFonts w:ascii="Arial" w:hAnsi="Arial" w:cs="Arial"/>
          <w:bCs/>
          <w:sz w:val="22"/>
          <w:szCs w:val="22"/>
        </w:rPr>
        <w:t>. zm.) w rozumieniu ustawy o podatku dochodowym od osób fizycznych (</w:t>
      </w:r>
      <w:proofErr w:type="spellStart"/>
      <w:r w:rsidRPr="006976E8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6976E8">
        <w:rPr>
          <w:rFonts w:ascii="Arial" w:hAnsi="Arial" w:cs="Arial"/>
          <w:bCs/>
          <w:sz w:val="22"/>
          <w:szCs w:val="22"/>
        </w:rPr>
        <w:t xml:space="preserve">. Dz.U. z 2021 poz. 1128 z </w:t>
      </w:r>
      <w:proofErr w:type="spellStart"/>
      <w:r w:rsidRPr="006976E8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976E8">
        <w:rPr>
          <w:rFonts w:ascii="Arial" w:hAnsi="Arial" w:cs="Arial"/>
          <w:bCs/>
          <w:sz w:val="22"/>
          <w:szCs w:val="22"/>
        </w:rPr>
        <w:t>. zm.)</w:t>
      </w:r>
      <w:r>
        <w:rPr>
          <w:rFonts w:ascii="Arial" w:hAnsi="Arial" w:cs="Arial"/>
          <w:bCs/>
          <w:sz w:val="22"/>
          <w:szCs w:val="22"/>
        </w:rPr>
        <w:t>.</w:t>
      </w:r>
    </w:p>
    <w:p w14:paraId="57314E8C" w14:textId="77777777" w:rsidR="000E3FA4" w:rsidRPr="004D4E88" w:rsidRDefault="000E3FA4" w:rsidP="000E3FA4">
      <w:pPr>
        <w:pStyle w:val="Akapitzlist"/>
        <w:numPr>
          <w:ilvl w:val="1"/>
          <w:numId w:val="8"/>
        </w:numPr>
        <w:tabs>
          <w:tab w:val="clear" w:pos="1440"/>
        </w:tabs>
        <w:spacing w:before="120" w:line="360" w:lineRule="auto"/>
        <w:ind w:left="992" w:hanging="357"/>
        <w:jc w:val="both"/>
        <w:rPr>
          <w:rFonts w:ascii="Arial" w:hAnsi="Arial" w:cs="Arial"/>
          <w:bCs/>
          <w:sz w:val="22"/>
          <w:szCs w:val="22"/>
        </w:rPr>
      </w:pPr>
      <w:r w:rsidRPr="004D4E88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4D4E88">
        <w:rPr>
          <w:rFonts w:ascii="Arial" w:hAnsi="Arial" w:cs="Arial"/>
          <w:bCs/>
          <w:i/>
          <w:sz w:val="22"/>
          <w:szCs w:val="22"/>
        </w:rPr>
        <w:t>Posiadam</w:t>
      </w:r>
      <w:r w:rsidRPr="004D4E88">
        <w:rPr>
          <w:rFonts w:ascii="Arial" w:hAnsi="Arial" w:cs="Arial"/>
          <w:bCs/>
          <w:sz w:val="22"/>
          <w:szCs w:val="22"/>
        </w:rPr>
        <w:t>/</w:t>
      </w:r>
      <w:r w:rsidRPr="004D4E88">
        <w:rPr>
          <w:rFonts w:ascii="Arial" w:hAnsi="Arial" w:cs="Arial"/>
          <w:bCs/>
          <w:i/>
          <w:sz w:val="22"/>
          <w:szCs w:val="22"/>
        </w:rPr>
        <w:t>Nie posiadam</w:t>
      </w:r>
      <w:r w:rsidRPr="004D4E88">
        <w:rPr>
          <w:rStyle w:val="Odwoanieprzypisudolnego"/>
          <w:rFonts w:ascii="Arial" w:hAnsi="Arial" w:cs="Arial"/>
          <w:bCs/>
          <w:sz w:val="22"/>
          <w:szCs w:val="22"/>
        </w:rPr>
        <w:footnoteReference w:id="4"/>
      </w:r>
      <w:r w:rsidRPr="004D4E88">
        <w:rPr>
          <w:rFonts w:ascii="Arial" w:hAnsi="Arial" w:cs="Arial"/>
          <w:bCs/>
          <w:sz w:val="22"/>
          <w:szCs w:val="22"/>
        </w:rPr>
        <w:t xml:space="preserve"> </w:t>
      </w:r>
      <w:r w:rsidRPr="004D4E88">
        <w:rPr>
          <w:rFonts w:ascii="Arial" w:hAnsi="Arial" w:cs="Arial"/>
          <w:bCs/>
          <w:i/>
          <w:sz w:val="22"/>
          <w:szCs w:val="22"/>
        </w:rPr>
        <w:t xml:space="preserve">Przedstawicielstwa/Oddziału/Przedsiębiorstwa </w:t>
      </w:r>
      <w:r w:rsidRPr="004D4E88">
        <w:rPr>
          <w:rFonts w:ascii="Arial" w:hAnsi="Arial" w:cs="Arial"/>
          <w:bCs/>
          <w:sz w:val="22"/>
          <w:szCs w:val="22"/>
        </w:rPr>
        <w:t>w Polsce</w:t>
      </w:r>
      <w:r>
        <w:rPr>
          <w:rFonts w:ascii="Arial" w:hAnsi="Arial" w:cs="Arial"/>
          <w:bCs/>
          <w:sz w:val="22"/>
          <w:szCs w:val="22"/>
        </w:rPr>
        <w:t>.</w:t>
      </w:r>
    </w:p>
    <w:p w14:paraId="199F326B" w14:textId="77777777" w:rsidR="000E3FA4" w:rsidRPr="00F158E3" w:rsidRDefault="000E3FA4" w:rsidP="000E3FA4">
      <w:pPr>
        <w:rPr>
          <w:rFonts w:ascii="Arial" w:hAnsi="Arial" w:cs="Arial"/>
          <w:szCs w:val="22"/>
        </w:rPr>
      </w:pPr>
    </w:p>
    <w:p w14:paraId="0B5DF962" w14:textId="77777777" w:rsidR="000E3FA4" w:rsidRPr="0070367E" w:rsidRDefault="000E3FA4" w:rsidP="000E3FA4">
      <w:pPr>
        <w:rPr>
          <w:rFonts w:ascii="Arial" w:hAnsi="Arial" w:cs="Arial"/>
          <w:szCs w:val="22"/>
        </w:rPr>
      </w:pPr>
    </w:p>
    <w:p w14:paraId="2F34D528" w14:textId="77777777" w:rsidR="000E3FA4" w:rsidRPr="0070367E" w:rsidRDefault="000E3FA4" w:rsidP="000E3FA4">
      <w:pPr>
        <w:rPr>
          <w:rFonts w:ascii="Arial" w:hAnsi="Arial" w:cs="Arial"/>
          <w:szCs w:val="22"/>
        </w:rPr>
      </w:pPr>
    </w:p>
    <w:p w14:paraId="18E22DFC" w14:textId="77777777" w:rsidR="000E3FA4" w:rsidRPr="0070367E" w:rsidRDefault="000E3FA4" w:rsidP="000E3FA4">
      <w:pPr>
        <w:rPr>
          <w:rFonts w:ascii="Arial" w:hAnsi="Arial" w:cs="Arial"/>
          <w:szCs w:val="22"/>
        </w:rPr>
      </w:pPr>
    </w:p>
    <w:p w14:paraId="380AD6D8" w14:textId="77777777" w:rsidR="000E3FA4" w:rsidRPr="0070367E" w:rsidRDefault="000E3FA4" w:rsidP="000E3FA4">
      <w:pPr>
        <w:rPr>
          <w:rFonts w:ascii="Arial" w:hAnsi="Arial" w:cs="Arial"/>
          <w:szCs w:val="22"/>
        </w:rPr>
      </w:pPr>
    </w:p>
    <w:p w14:paraId="12E0DC16" w14:textId="77777777" w:rsidR="000E3FA4" w:rsidRPr="0070367E" w:rsidRDefault="000E3FA4" w:rsidP="000E3FA4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5767F3A2" w14:textId="77777777" w:rsidR="00012AB3" w:rsidRDefault="000E3FA4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49FA7E2B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9C71C2D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5690BB0B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096486E4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70978FE6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017857CE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00CD2706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595EB299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0F67D5F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B347251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161247DF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565C0390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3018514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0C5B1AF9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1E26799B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4513FD29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AE3DD2C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02A89B35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1956F8E7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389775AF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58A9B29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516F2C8A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310C9043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4A0723EB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0EF9D673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21A4B8B8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474F3480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449DDB2E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76EE54E4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303B9F39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7A5812DD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1FD89B3A" w14:textId="77777777" w:rsidR="00CA239F" w:rsidRDefault="00CA239F" w:rsidP="000E3FA4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</w:p>
    <w:p w14:paraId="32EEA91D" w14:textId="77777777" w:rsidR="00CA239F" w:rsidRDefault="00CA239F" w:rsidP="00CA239F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767D8C">
        <w:rPr>
          <w:sz w:val="22"/>
          <w:szCs w:val="22"/>
        </w:rPr>
        <w:t xml:space="preserve"> do Zaproszenia</w:t>
      </w:r>
    </w:p>
    <w:p w14:paraId="08DA8DF0" w14:textId="77777777" w:rsidR="00CA239F" w:rsidRDefault="00CA239F" w:rsidP="00CA239F">
      <w:pPr>
        <w:jc w:val="center"/>
        <w:rPr>
          <w:rFonts w:ascii="Arial" w:hAnsi="Arial" w:cs="Arial"/>
          <w:b/>
          <w:sz w:val="22"/>
          <w:szCs w:val="22"/>
        </w:rPr>
      </w:pPr>
    </w:p>
    <w:p w14:paraId="4383DFD8" w14:textId="77777777" w:rsidR="00CA239F" w:rsidRDefault="00CA239F" w:rsidP="00CA239F">
      <w:pPr>
        <w:jc w:val="center"/>
        <w:rPr>
          <w:rFonts w:ascii="Arial" w:hAnsi="Arial" w:cs="Arial"/>
          <w:b/>
          <w:sz w:val="22"/>
          <w:szCs w:val="22"/>
        </w:rPr>
      </w:pPr>
      <w:r w:rsidRPr="00767D8C">
        <w:rPr>
          <w:rFonts w:ascii="Arial" w:hAnsi="Arial" w:cs="Arial"/>
          <w:b/>
          <w:sz w:val="22"/>
          <w:szCs w:val="22"/>
        </w:rPr>
        <w:t>OPIS PRZEDMIOTU ZAMÓWIENIA</w:t>
      </w:r>
    </w:p>
    <w:p w14:paraId="6D45B6ED" w14:textId="77777777" w:rsidR="00E96A06" w:rsidRDefault="00CA239F" w:rsidP="00E96A06">
      <w:pPr>
        <w:pStyle w:val="xmsolistparagraph"/>
        <w:ind w:hanging="360"/>
        <w:jc w:val="center"/>
        <w:rPr>
          <w:rFonts w:ascii="Arial" w:hAnsi="Arial" w:cs="Arial"/>
        </w:rPr>
      </w:pPr>
      <w:r w:rsidRPr="005A5A58">
        <w:rPr>
          <w:rFonts w:ascii="Arial" w:hAnsi="Arial" w:cs="Arial"/>
        </w:rPr>
        <w:t xml:space="preserve">Nazwa zamówienia: </w:t>
      </w:r>
    </w:p>
    <w:p w14:paraId="26878395" w14:textId="77777777" w:rsidR="000664B1" w:rsidRPr="00F04437" w:rsidRDefault="000664B1" w:rsidP="000664B1">
      <w:pPr>
        <w:spacing w:before="240" w:after="240"/>
        <w:ind w:left="357"/>
        <w:jc w:val="center"/>
        <w:rPr>
          <w:rFonts w:ascii="Arial" w:hAnsi="Arial" w:cs="Arial"/>
          <w:b/>
        </w:rPr>
      </w:pPr>
      <w:r w:rsidRPr="00F04437">
        <w:rPr>
          <w:rFonts w:ascii="Arial" w:hAnsi="Arial" w:cs="Arial"/>
          <w:b/>
        </w:rPr>
        <w:t>„</w:t>
      </w:r>
      <w:r w:rsidRPr="00F04437">
        <w:rPr>
          <w:rFonts w:ascii="Arial" w:hAnsi="Arial" w:cs="Arial"/>
          <w:b/>
          <w:iCs/>
        </w:rPr>
        <w:t xml:space="preserve">Wymiana 1 sztuki rury płomieniówkowej Ø70x4x4604 w gat. P235GH TC1 kotła </w:t>
      </w:r>
      <w:proofErr w:type="spellStart"/>
      <w:r w:rsidRPr="00F04437">
        <w:rPr>
          <w:rFonts w:ascii="Arial" w:hAnsi="Arial" w:cs="Arial"/>
          <w:b/>
          <w:iCs/>
        </w:rPr>
        <w:t>ERm</w:t>
      </w:r>
      <w:proofErr w:type="spellEnd"/>
      <w:r w:rsidRPr="00F04437">
        <w:rPr>
          <w:rFonts w:ascii="Arial" w:hAnsi="Arial" w:cs="Arial"/>
          <w:b/>
          <w:iCs/>
        </w:rPr>
        <w:t xml:space="preserve"> 6,5 nr 1 Ciepłowni w Kamiennej Górze”  </w:t>
      </w:r>
    </w:p>
    <w:p w14:paraId="4FF80670" w14:textId="77777777" w:rsidR="00237D37" w:rsidRPr="00FC30E4" w:rsidRDefault="00237D37" w:rsidP="00FC30E4">
      <w:pPr>
        <w:pStyle w:val="Akapitzlist"/>
        <w:numPr>
          <w:ilvl w:val="0"/>
          <w:numId w:val="37"/>
        </w:numPr>
        <w:spacing w:line="288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Specyfikacja</w:t>
      </w:r>
    </w:p>
    <w:p w14:paraId="791BCFD9" w14:textId="77777777" w:rsidR="00237D37" w:rsidRPr="00FC30E4" w:rsidRDefault="00237D37" w:rsidP="00FC30E4">
      <w:pPr>
        <w:pStyle w:val="Akapitzlist"/>
        <w:numPr>
          <w:ilvl w:val="0"/>
          <w:numId w:val="38"/>
        </w:numPr>
        <w:spacing w:line="288" w:lineRule="auto"/>
        <w:contextualSpacing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b/>
          <w:sz w:val="20"/>
          <w:szCs w:val="20"/>
          <w:u w:val="single"/>
        </w:rPr>
        <w:t>Przedmiot zamówienia</w:t>
      </w:r>
    </w:p>
    <w:p w14:paraId="3B01BDE1" w14:textId="77777777" w:rsidR="00237D37" w:rsidRPr="00FC30E4" w:rsidRDefault="00237D37" w:rsidP="00FC30E4">
      <w:pPr>
        <w:spacing w:line="288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FC30E4">
        <w:rPr>
          <w:rFonts w:ascii="Arial" w:eastAsia="Calibri" w:hAnsi="Arial" w:cs="Arial"/>
          <w:sz w:val="20"/>
          <w:szCs w:val="20"/>
        </w:rPr>
        <w:t xml:space="preserve">Przedmiotem zamówienia jest naprawa kotła </w:t>
      </w:r>
      <w:proofErr w:type="spellStart"/>
      <w:r w:rsidRPr="00FC30E4">
        <w:rPr>
          <w:rFonts w:ascii="Arial" w:eastAsia="Calibri" w:hAnsi="Arial" w:cs="Arial"/>
          <w:sz w:val="20"/>
          <w:szCs w:val="20"/>
        </w:rPr>
        <w:t>ERm</w:t>
      </w:r>
      <w:proofErr w:type="spellEnd"/>
      <w:r w:rsidRPr="00FC30E4">
        <w:rPr>
          <w:rFonts w:ascii="Arial" w:eastAsia="Calibri" w:hAnsi="Arial" w:cs="Arial"/>
          <w:sz w:val="20"/>
          <w:szCs w:val="20"/>
        </w:rPr>
        <w:t xml:space="preserve"> 6,5 nr 1 w Kamiennej Górze na ul. Szpitalna 4a o danych technicznych:</w:t>
      </w:r>
    </w:p>
    <w:p w14:paraId="4CDE38EE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Typ: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 xml:space="preserve">Kocioł cieczowy </w:t>
      </w:r>
      <w:proofErr w:type="spellStart"/>
      <w:r w:rsidRPr="00FC30E4">
        <w:rPr>
          <w:rFonts w:ascii="Arial" w:hAnsi="Arial" w:cs="Arial"/>
          <w:sz w:val="20"/>
          <w:szCs w:val="20"/>
        </w:rPr>
        <w:t>ERm</w:t>
      </w:r>
      <w:proofErr w:type="spellEnd"/>
      <w:r w:rsidRPr="00FC30E4">
        <w:rPr>
          <w:rFonts w:ascii="Arial" w:hAnsi="Arial" w:cs="Arial"/>
          <w:sz w:val="20"/>
          <w:szCs w:val="20"/>
        </w:rPr>
        <w:t xml:space="preserve"> 6,5 nr 1</w:t>
      </w:r>
    </w:p>
    <w:p w14:paraId="043AD449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Wytwórca: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Sędziszów</w:t>
      </w:r>
    </w:p>
    <w:p w14:paraId="5FEEB57B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Rok budowy: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1990</w:t>
      </w:r>
    </w:p>
    <w:p w14:paraId="63B51C07" w14:textId="7D53C4CE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Moc grzewcza: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ins w:id="1" w:author="Jarczyński Dariusz (TC WRRSC)" w:date="2024-10-28T13:12:00Z" w16du:dateUtc="2024-10-28T12:12:00Z">
        <w:r w:rsidR="000571D4">
          <w:rPr>
            <w:rFonts w:ascii="Arial" w:hAnsi="Arial" w:cs="Arial"/>
            <w:sz w:val="20"/>
            <w:szCs w:val="20"/>
          </w:rPr>
          <w:tab/>
        </w:r>
      </w:ins>
      <w:r w:rsidRPr="00FC30E4">
        <w:rPr>
          <w:rFonts w:ascii="Arial" w:hAnsi="Arial" w:cs="Arial"/>
          <w:sz w:val="20"/>
          <w:szCs w:val="20"/>
        </w:rPr>
        <w:t>2,2MW</w:t>
      </w:r>
    </w:p>
    <w:p w14:paraId="36012B69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Nr ewidencyjny: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N2226000242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</w:p>
    <w:p w14:paraId="65EB2014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Nr fabryczny: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2211030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</w:p>
    <w:p w14:paraId="083A7D4E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 xml:space="preserve">Temp. </w:t>
      </w:r>
      <w:proofErr w:type="spellStart"/>
      <w:r w:rsidRPr="00FC30E4">
        <w:rPr>
          <w:rFonts w:ascii="Arial" w:hAnsi="Arial" w:cs="Arial"/>
          <w:sz w:val="20"/>
          <w:szCs w:val="20"/>
        </w:rPr>
        <w:t>dop</w:t>
      </w:r>
      <w:proofErr w:type="spellEnd"/>
      <w:r w:rsidRPr="00FC30E4">
        <w:rPr>
          <w:rFonts w:ascii="Arial" w:hAnsi="Arial" w:cs="Arial"/>
          <w:sz w:val="20"/>
          <w:szCs w:val="20"/>
        </w:rPr>
        <w:t>. pracy: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140°C</w:t>
      </w:r>
    </w:p>
    <w:p w14:paraId="46E5CB3D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FC30E4">
        <w:rPr>
          <w:rFonts w:ascii="Arial" w:hAnsi="Arial" w:cs="Arial"/>
          <w:sz w:val="20"/>
          <w:szCs w:val="20"/>
        </w:rPr>
        <w:t>Ciśn</w:t>
      </w:r>
      <w:proofErr w:type="spellEnd"/>
      <w:r w:rsidRPr="00FC30E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C30E4">
        <w:rPr>
          <w:rFonts w:ascii="Arial" w:hAnsi="Arial" w:cs="Arial"/>
          <w:sz w:val="20"/>
          <w:szCs w:val="20"/>
        </w:rPr>
        <w:t>dop</w:t>
      </w:r>
      <w:proofErr w:type="spellEnd"/>
      <w:r w:rsidRPr="00FC30E4">
        <w:rPr>
          <w:rFonts w:ascii="Arial" w:hAnsi="Arial" w:cs="Arial"/>
          <w:sz w:val="20"/>
          <w:szCs w:val="20"/>
        </w:rPr>
        <w:t>. pracy: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10 bar</w:t>
      </w:r>
    </w:p>
    <w:p w14:paraId="78B2BBF2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Ilość płomieniówek do wymiany: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1 szt.</w:t>
      </w:r>
    </w:p>
    <w:p w14:paraId="7BE13C7B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Parametry techniczne płomieniówki: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70x4x4604 [mm], gat. stali P235GH</w:t>
      </w:r>
    </w:p>
    <w:p w14:paraId="0ADA2768" w14:textId="77777777" w:rsidR="00237D37" w:rsidRPr="00FC30E4" w:rsidRDefault="00237D37" w:rsidP="00FC30E4">
      <w:pPr>
        <w:pStyle w:val="Akapitzlist"/>
        <w:spacing w:line="288" w:lineRule="auto"/>
        <w:ind w:left="4248" w:firstLine="708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TC1, płomieniówki spawane w dno sitowe</w:t>
      </w:r>
    </w:p>
    <w:p w14:paraId="6E2689D5" w14:textId="77777777" w:rsidR="00237D37" w:rsidRPr="00FC30E4" w:rsidRDefault="00237D37" w:rsidP="00FC30E4">
      <w:pPr>
        <w:pStyle w:val="Akapitzlist"/>
        <w:spacing w:line="288" w:lineRule="auto"/>
        <w:ind w:left="4248" w:firstLine="708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i rozwalcowane na długości 60 [mm]</w:t>
      </w:r>
    </w:p>
    <w:p w14:paraId="5782B467" w14:textId="77777777" w:rsidR="00237D37" w:rsidRPr="00FC30E4" w:rsidRDefault="00237D37" w:rsidP="00FC30E4">
      <w:pPr>
        <w:pStyle w:val="Akapitzlist"/>
        <w:numPr>
          <w:ilvl w:val="0"/>
          <w:numId w:val="11"/>
        </w:num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Dno sitowe przód/tył:</w:t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</w:r>
      <w:r w:rsidRPr="00FC30E4">
        <w:rPr>
          <w:rFonts w:ascii="Arial" w:hAnsi="Arial" w:cs="Arial"/>
          <w:sz w:val="20"/>
          <w:szCs w:val="20"/>
        </w:rPr>
        <w:tab/>
        <w:t>3000 x 16 [mm], gat. stali St44K</w:t>
      </w:r>
    </w:p>
    <w:p w14:paraId="4C4FAF5B" w14:textId="77777777" w:rsidR="00237D37" w:rsidRPr="00FC30E4" w:rsidRDefault="00237D37" w:rsidP="00FC30E4">
      <w:pPr>
        <w:spacing w:line="288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8070B07" w14:textId="77777777" w:rsidR="00237D37" w:rsidRDefault="00237D37" w:rsidP="00FC30E4">
      <w:pPr>
        <w:spacing w:line="288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FC30E4">
        <w:rPr>
          <w:rFonts w:ascii="Arial" w:eastAsia="Calibri" w:hAnsi="Arial" w:cs="Arial"/>
          <w:sz w:val="20"/>
          <w:szCs w:val="20"/>
        </w:rPr>
        <w:t xml:space="preserve">Prace remontowe będą polegać na wymianie 1 sztuki rury płomieniówkowej Ø70x4x4604 w gat. P235GH ze względu na nieszczelność. </w:t>
      </w:r>
    </w:p>
    <w:p w14:paraId="09553F14" w14:textId="77777777" w:rsidR="00FC30E4" w:rsidRPr="00FC30E4" w:rsidRDefault="00FC30E4" w:rsidP="00FC30E4">
      <w:pPr>
        <w:spacing w:line="288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313EE4A2" w14:textId="77777777" w:rsidR="00237D37" w:rsidRPr="00FC30E4" w:rsidRDefault="00237D37" w:rsidP="00FC30E4">
      <w:pPr>
        <w:spacing w:line="288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b/>
          <w:sz w:val="20"/>
          <w:szCs w:val="20"/>
          <w:u w:val="single"/>
        </w:rPr>
        <w:t>2. Szczegółowy zakres rzeczowy:</w:t>
      </w:r>
    </w:p>
    <w:p w14:paraId="54D5F391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 xml:space="preserve">Wykonanie czynności związanych z uzgodnieniem sposobu wymiany 1 sztuki rury płomieniówkowej Ø70x4x4604 w gat. P235GH kotła </w:t>
      </w:r>
      <w:proofErr w:type="spellStart"/>
      <w:r w:rsidRPr="00FC30E4">
        <w:rPr>
          <w:rFonts w:ascii="Arial" w:eastAsia="Calibri" w:hAnsi="Arial" w:cs="Arial"/>
          <w:sz w:val="20"/>
          <w:szCs w:val="20"/>
        </w:rPr>
        <w:t>ERm</w:t>
      </w:r>
      <w:proofErr w:type="spellEnd"/>
      <w:r w:rsidRPr="00FC30E4">
        <w:rPr>
          <w:rFonts w:ascii="Arial" w:eastAsia="Calibri" w:hAnsi="Arial" w:cs="Arial"/>
          <w:sz w:val="20"/>
          <w:szCs w:val="20"/>
        </w:rPr>
        <w:t xml:space="preserve"> 6,5 z UDT – oddział terenowy we Wrocławiu, biuro w Wałbrzychu</w:t>
      </w:r>
    </w:p>
    <w:p w14:paraId="2EEDDDEA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Wykonanie dokumentacji technicznej związanej z technologią wymiany oraz zatwierdzenie jej przez UDT</w:t>
      </w:r>
    </w:p>
    <w:p w14:paraId="7667247C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Wyłączenie urządzenia z eksploatacji (zabezpieczenie energii zasilającej kocioł nr 1)</w:t>
      </w:r>
    </w:p>
    <w:p w14:paraId="6DEF9803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Demontaż mechaniczny uszkodzonej płomieniówki</w:t>
      </w:r>
    </w:p>
    <w:p w14:paraId="1BA7ABBF" w14:textId="77777777" w:rsidR="00237D37" w:rsidRPr="00FC30E4" w:rsidRDefault="00237D37" w:rsidP="00FC30E4">
      <w:pPr>
        <w:spacing w:line="288" w:lineRule="auto"/>
        <w:ind w:left="720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b/>
          <w:noProof/>
          <w:sz w:val="20"/>
          <w:szCs w:val="20"/>
          <w:u w:val="single"/>
        </w:rPr>
        <w:drawing>
          <wp:inline distT="0" distB="0" distL="0" distR="0" wp14:anchorId="30BF8083" wp14:editId="0B6045C9">
            <wp:extent cx="2694991" cy="2196000"/>
            <wp:effectExtent l="0" t="0" r="0" b="0"/>
            <wp:docPr id="177248086" name="Obraz 2" descr="Obraz zawierający jaskinia, obraz, ziem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48086" name="Obraz 2" descr="Obraz zawierający jaskinia, obraz, ziemia&#10;&#10;Opis wygenerowany automatyczni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8887"/>
                    <a:stretch/>
                  </pic:blipFill>
                  <pic:spPr bwMode="auto">
                    <a:xfrm>
                      <a:off x="0" y="0"/>
                      <a:ext cx="2694991" cy="219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46D38" w14:textId="77777777" w:rsidR="00237D37" w:rsidRPr="00FC30E4" w:rsidRDefault="00237D37" w:rsidP="00FC30E4">
      <w:pPr>
        <w:spacing w:line="288" w:lineRule="auto"/>
        <w:ind w:left="720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2F8EC4FA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Przygotowanie den sitowych do spawania</w:t>
      </w:r>
    </w:p>
    <w:p w14:paraId="1327772D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Montaż nowych rur Ø70x4x4604 w gat. P235GH</w:t>
      </w:r>
    </w:p>
    <w:p w14:paraId="6C13B058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Wstępne rozwalcowanie rur i wykonanie spoin uszczelniających</w:t>
      </w:r>
    </w:p>
    <w:p w14:paraId="4A61063F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Kontrola wykonanych złączy spawanych – oględziny wizualne, badanie PT, próba ciśnieniowa</w:t>
      </w:r>
    </w:p>
    <w:p w14:paraId="0739767B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Uzyskanie pozytywnej decyzji UDT zezwalającej na eksploatację kotła</w:t>
      </w:r>
    </w:p>
    <w:p w14:paraId="42830D1F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Wszelkie niezbędne materiały dostarcza Wykonawca</w:t>
      </w:r>
    </w:p>
    <w:p w14:paraId="389B4032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Utylizacja wytworzonych odpadów, przekazanie karty odpadu</w:t>
      </w:r>
    </w:p>
    <w:p w14:paraId="36FA8127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Złom pozostaje własnością Inwestora</w:t>
      </w:r>
    </w:p>
    <w:p w14:paraId="4339777B" w14:textId="77777777" w:rsidR="00237D37" w:rsidRPr="00FC30E4" w:rsidRDefault="00237D37" w:rsidP="00FC30E4">
      <w:pPr>
        <w:numPr>
          <w:ilvl w:val="0"/>
          <w:numId w:val="12"/>
        </w:numPr>
        <w:spacing w:line="288" w:lineRule="auto"/>
        <w:ind w:left="714" w:hanging="357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sz w:val="20"/>
          <w:szCs w:val="20"/>
        </w:rPr>
        <w:t>Nadzór nad uruchomieniem</w:t>
      </w:r>
    </w:p>
    <w:p w14:paraId="6AC05EE2" w14:textId="77777777" w:rsidR="00FC30E4" w:rsidRPr="00FC30E4" w:rsidRDefault="00FC30E4" w:rsidP="00FC30E4">
      <w:pPr>
        <w:spacing w:line="288" w:lineRule="auto"/>
        <w:ind w:left="714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EA97A03" w14:textId="77777777" w:rsidR="00237D37" w:rsidRPr="00FC30E4" w:rsidRDefault="00237D37" w:rsidP="00FC30E4">
      <w:pPr>
        <w:spacing w:line="288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b/>
          <w:sz w:val="20"/>
          <w:szCs w:val="20"/>
          <w:u w:val="single"/>
        </w:rPr>
        <w:t>3. Warunki realizacji prac:</w:t>
      </w:r>
    </w:p>
    <w:p w14:paraId="091236F9" w14:textId="77777777" w:rsidR="00237D37" w:rsidRPr="00FC30E4" w:rsidRDefault="00237D37" w:rsidP="00FC30E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bCs/>
          <w:sz w:val="20"/>
          <w:szCs w:val="20"/>
        </w:rPr>
        <w:t>Zamawiający wymaga posiadania przez Wykonawcę aktualnych uprawnień UDT w zakresie:</w:t>
      </w:r>
    </w:p>
    <w:p w14:paraId="1AD3B378" w14:textId="77777777" w:rsidR="00237D37" w:rsidRPr="00FC30E4" w:rsidRDefault="00237D37" w:rsidP="00FC30E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bCs/>
          <w:sz w:val="20"/>
          <w:szCs w:val="20"/>
        </w:rPr>
        <w:t>naprawy kotłów parowych i wodnych</w:t>
      </w:r>
    </w:p>
    <w:p w14:paraId="4698C13C" w14:textId="77777777" w:rsidR="00237D37" w:rsidRPr="00FC30E4" w:rsidRDefault="00237D37" w:rsidP="00FC30E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bCs/>
          <w:sz w:val="20"/>
          <w:szCs w:val="20"/>
        </w:rPr>
        <w:t>modernizacji kotłów parowych i wodnych</w:t>
      </w:r>
    </w:p>
    <w:p w14:paraId="6D39EEF0" w14:textId="77777777" w:rsidR="00237D37" w:rsidRPr="00FC30E4" w:rsidRDefault="00237D37" w:rsidP="00FC30E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 xml:space="preserve">Zamawiający wymaga zastosowania przez Wykonawcę materiałów i urządzeń nowych wyprodukowanych nie wcześniej niż w </w:t>
      </w:r>
      <w:r w:rsidRPr="00FC30E4">
        <w:rPr>
          <w:rFonts w:ascii="Arial" w:hAnsi="Arial" w:cs="Arial"/>
          <w:bCs/>
          <w:sz w:val="20"/>
          <w:szCs w:val="20"/>
        </w:rPr>
        <w:t>roku 2023</w:t>
      </w:r>
      <w:r w:rsidRPr="00FC30E4">
        <w:rPr>
          <w:rFonts w:ascii="Arial" w:hAnsi="Arial" w:cs="Arial"/>
          <w:sz w:val="20"/>
          <w:szCs w:val="20"/>
        </w:rPr>
        <w:t>, posiadających niezbędne atesty i certyfikaty oraz znak bezpieczeństwa, zgodnych z kryteriami technicznymi określonymi w Polskich Normach lub aprobatą techniczną o ile dla danego wyrobu nie ustanowiono Polskiej Normy, posiadających świadectwo dopuszczenia do stosowania oraz świadectwo pochodzenia.</w:t>
      </w:r>
    </w:p>
    <w:p w14:paraId="62906CB7" w14:textId="77777777" w:rsidR="00237D37" w:rsidRPr="00FC30E4" w:rsidRDefault="00237D37" w:rsidP="00FC30E4">
      <w:pPr>
        <w:spacing w:line="288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9A78850" w14:textId="77777777" w:rsidR="00237D37" w:rsidRPr="00FC30E4" w:rsidRDefault="00237D37" w:rsidP="00FC30E4">
      <w:pPr>
        <w:spacing w:line="288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C30E4">
        <w:rPr>
          <w:rFonts w:ascii="Arial" w:eastAsia="Calibri" w:hAnsi="Arial" w:cs="Arial"/>
          <w:b/>
          <w:sz w:val="20"/>
          <w:szCs w:val="20"/>
          <w:u w:val="single"/>
        </w:rPr>
        <w:t>4. Termin realizacji prac:</w:t>
      </w:r>
    </w:p>
    <w:p w14:paraId="0B254B1E" w14:textId="77777777" w:rsidR="00237D37" w:rsidRPr="00FC30E4" w:rsidRDefault="00237D37" w:rsidP="00FC30E4">
      <w:pPr>
        <w:spacing w:line="288" w:lineRule="auto"/>
        <w:rPr>
          <w:rFonts w:ascii="Arial" w:hAnsi="Arial" w:cs="Arial"/>
          <w:sz w:val="20"/>
          <w:szCs w:val="20"/>
        </w:rPr>
      </w:pPr>
      <w:r w:rsidRPr="00FC30E4">
        <w:rPr>
          <w:rFonts w:ascii="Arial" w:eastAsia="Calibri" w:hAnsi="Arial" w:cs="Arial"/>
          <w:sz w:val="20"/>
          <w:szCs w:val="20"/>
        </w:rPr>
        <w:t xml:space="preserve">Remontu kotła zgodnie z wytycznymi należy wykonać w terminie: </w:t>
      </w:r>
      <w:r w:rsidRPr="00FC30E4">
        <w:rPr>
          <w:rFonts w:ascii="Arial" w:eastAsia="Calibri" w:hAnsi="Arial" w:cs="Arial"/>
          <w:b/>
          <w:sz w:val="20"/>
          <w:szCs w:val="20"/>
        </w:rPr>
        <w:t>do 04.12.2024r.</w:t>
      </w:r>
    </w:p>
    <w:p w14:paraId="1ADB462B" w14:textId="77777777" w:rsidR="000664B1" w:rsidRPr="00FC30E4" w:rsidRDefault="000664B1" w:rsidP="00FC30E4">
      <w:pPr>
        <w:spacing w:line="288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F5A2DC4" w14:textId="65D27F45" w:rsidR="00453787" w:rsidRPr="00FC30E4" w:rsidRDefault="00453787" w:rsidP="00FC30E4">
      <w:pPr>
        <w:pStyle w:val="Akapitzlist"/>
        <w:numPr>
          <w:ilvl w:val="0"/>
          <w:numId w:val="37"/>
        </w:numPr>
        <w:tabs>
          <w:tab w:val="left" w:pos="709"/>
        </w:tabs>
        <w:spacing w:line="288" w:lineRule="auto"/>
        <w:ind w:hanging="862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C30E4">
        <w:rPr>
          <w:rFonts w:ascii="Arial" w:hAnsi="Arial" w:cs="Arial"/>
          <w:b/>
          <w:sz w:val="20"/>
          <w:szCs w:val="20"/>
          <w:u w:val="single"/>
        </w:rPr>
        <w:t>Warunki gwarancji</w:t>
      </w:r>
    </w:p>
    <w:p w14:paraId="019A8A2E" w14:textId="77777777" w:rsidR="00453787" w:rsidRPr="00FC30E4" w:rsidRDefault="00453787" w:rsidP="00FC30E4">
      <w:pPr>
        <w:pStyle w:val="Akapitzlist"/>
        <w:numPr>
          <w:ilvl w:val="0"/>
          <w:numId w:val="34"/>
        </w:numPr>
        <w:spacing w:line="288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Wykonawca jest odpowiedzialny względem Zamawiającego z tytułu wad wykonanego przedmiotu Zamówienia udzielając na wszystkie wyko</w:t>
      </w:r>
      <w:r w:rsidR="00A20881" w:rsidRPr="00FC30E4">
        <w:rPr>
          <w:rFonts w:ascii="Arial" w:hAnsi="Arial" w:cs="Arial"/>
          <w:sz w:val="20"/>
          <w:szCs w:val="20"/>
        </w:rPr>
        <w:t xml:space="preserve">nane roboty objęte zamówieniem </w:t>
      </w:r>
      <w:r w:rsidR="00AF47A0" w:rsidRPr="00FC30E4">
        <w:rPr>
          <w:rFonts w:ascii="Arial" w:hAnsi="Arial" w:cs="Arial"/>
          <w:sz w:val="20"/>
          <w:szCs w:val="20"/>
        </w:rPr>
        <w:t xml:space="preserve"> 24</w:t>
      </w:r>
      <w:r w:rsidRPr="00FC30E4">
        <w:rPr>
          <w:rFonts w:ascii="Arial" w:hAnsi="Arial" w:cs="Arial"/>
          <w:sz w:val="20"/>
          <w:szCs w:val="20"/>
        </w:rPr>
        <w:t xml:space="preserve"> miesięcznej gwarancji oraz rękojmi za wady.</w:t>
      </w:r>
    </w:p>
    <w:p w14:paraId="20B3AF40" w14:textId="77777777" w:rsidR="00453787" w:rsidRPr="00FC30E4" w:rsidRDefault="00453787" w:rsidP="00FC30E4">
      <w:pPr>
        <w:spacing w:line="288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</w:p>
    <w:p w14:paraId="2856E7FE" w14:textId="77777777" w:rsidR="00453787" w:rsidRPr="00FC30E4" w:rsidRDefault="00453787" w:rsidP="00FC30E4">
      <w:pPr>
        <w:pStyle w:val="Akapitzlist"/>
        <w:numPr>
          <w:ilvl w:val="0"/>
          <w:numId w:val="37"/>
        </w:numPr>
        <w:spacing w:line="288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C30E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Warunki płatności:</w:t>
      </w:r>
    </w:p>
    <w:p w14:paraId="290ED407" w14:textId="77777777" w:rsidR="00453787" w:rsidRPr="00FC30E4" w:rsidRDefault="00453787" w:rsidP="00FC30E4">
      <w:pPr>
        <w:pStyle w:val="Akapitzlist"/>
        <w:numPr>
          <w:ilvl w:val="0"/>
          <w:numId w:val="26"/>
        </w:numPr>
        <w:spacing w:line="288" w:lineRule="auto"/>
        <w:ind w:left="567" w:hanging="283"/>
        <w:contextualSpacing/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FC30E4">
        <w:rPr>
          <w:rFonts w:ascii="Arial" w:hAnsi="Arial" w:cs="Arial"/>
          <w:color w:val="000000" w:themeColor="text1"/>
          <w:sz w:val="20"/>
          <w:szCs w:val="20"/>
        </w:rPr>
        <w:t xml:space="preserve">podstawą do wystawienia faktury będzie protokół odbioru (podpisany z wynikiem pozytywnym).  </w:t>
      </w:r>
    </w:p>
    <w:p w14:paraId="38E8DD15" w14:textId="77777777" w:rsidR="00453787" w:rsidRPr="00FC30E4" w:rsidRDefault="00453787" w:rsidP="00FC30E4">
      <w:pPr>
        <w:pStyle w:val="Akapitzlist"/>
        <w:numPr>
          <w:ilvl w:val="0"/>
          <w:numId w:val="26"/>
        </w:numPr>
        <w:spacing w:line="288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C30E4">
        <w:rPr>
          <w:rFonts w:ascii="Arial" w:hAnsi="Arial" w:cs="Arial"/>
          <w:color w:val="000000" w:themeColor="text1"/>
          <w:sz w:val="20"/>
          <w:szCs w:val="20"/>
        </w:rPr>
        <w:t>Podstawą do uznania przedmiotu umowy za wykonany oraz zapłaty wynagrodzenia będzie podpisany przez Strony protokół odbioru robót, stanowiący wymagany załącznik do faktury.</w:t>
      </w:r>
    </w:p>
    <w:p w14:paraId="58764A3A" w14:textId="77777777" w:rsidR="00453787" w:rsidRPr="00FC30E4" w:rsidRDefault="00453787" w:rsidP="00FC30E4">
      <w:pPr>
        <w:pStyle w:val="Akapitzlist"/>
        <w:numPr>
          <w:ilvl w:val="0"/>
          <w:numId w:val="26"/>
        </w:numPr>
        <w:spacing w:line="288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C30E4">
        <w:rPr>
          <w:rFonts w:ascii="Arial" w:hAnsi="Arial" w:cs="Arial"/>
          <w:color w:val="000000" w:themeColor="text1"/>
          <w:sz w:val="20"/>
          <w:szCs w:val="20"/>
        </w:rPr>
        <w:t>Faktury oraz inne dokumenty finansowo-księgowe (w tym potwierdzające wykonanie zobowiązania) powinny być przesyłane Zamawiającemu na adres: TAURON Obsługa Klienta sp. z o.o., ul. Lwowska 23, 40-389 Katowice oraz wskazywać numer zamówienia. Załącznik do faktury stanowić będzie dokument potwierdzający dokonanie odbioru prac. Faktura niespełniająca wymogów określonych w zdaniach poprzednich nie będzie uważana za fakturę wystawioną prawidłowo.</w:t>
      </w:r>
    </w:p>
    <w:p w14:paraId="4D0A8243" w14:textId="77777777" w:rsidR="00453787" w:rsidRPr="00FC30E4" w:rsidRDefault="00453787" w:rsidP="00FC30E4">
      <w:pPr>
        <w:pStyle w:val="Akapitzlist"/>
        <w:numPr>
          <w:ilvl w:val="0"/>
          <w:numId w:val="26"/>
        </w:numPr>
        <w:spacing w:line="288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C30E4">
        <w:rPr>
          <w:rFonts w:ascii="Arial" w:hAnsi="Arial" w:cs="Arial"/>
          <w:color w:val="000000" w:themeColor="text1"/>
          <w:sz w:val="20"/>
          <w:szCs w:val="20"/>
        </w:rPr>
        <w:t>Wynagrodzenie za wykonanie przedmiotu umowy regulowane będzie przelewem z konta Zamawiającego na konto Wykonawcy wskazane na fakturze VAT w terminie 30 dni od daty wpływu faktury do Zamawiającego.</w:t>
      </w:r>
    </w:p>
    <w:p w14:paraId="27343376" w14:textId="023F81CF" w:rsidR="00E96A06" w:rsidRPr="00FC30E4" w:rsidDel="000571D4" w:rsidRDefault="00E96A06" w:rsidP="00FC30E4">
      <w:pPr>
        <w:pStyle w:val="Akapitzlist"/>
        <w:numPr>
          <w:ilvl w:val="0"/>
          <w:numId w:val="26"/>
        </w:numPr>
        <w:spacing w:line="288" w:lineRule="auto"/>
        <w:ind w:left="567" w:hanging="283"/>
        <w:contextualSpacing/>
        <w:jc w:val="both"/>
        <w:rPr>
          <w:del w:id="2" w:author="Jarczyński Dariusz (TC WRRSC)" w:date="2024-10-28T13:13:00Z" w16du:dateUtc="2024-10-28T12:13:00Z"/>
          <w:rFonts w:ascii="Arial" w:hAnsi="Arial" w:cs="Arial"/>
          <w:color w:val="000000" w:themeColor="text1"/>
          <w:sz w:val="20"/>
          <w:szCs w:val="20"/>
        </w:rPr>
      </w:pPr>
      <w:del w:id="3" w:author="Jarczyński Dariusz (TC WRRSC)" w:date="2024-10-28T13:13:00Z" w16du:dateUtc="2024-10-28T12:13:00Z">
        <w:r w:rsidRPr="00FC30E4" w:rsidDel="000571D4">
          <w:rPr>
            <w:rFonts w:ascii="Arial" w:hAnsi="Arial" w:cs="Arial"/>
            <w:color w:val="000000" w:themeColor="text1"/>
            <w:sz w:val="20"/>
            <w:szCs w:val="20"/>
          </w:rPr>
          <w:delText>y wskazane na fakturze VAT w terminie 30 dni od daty wpływu faktury do Zamawiającego.</w:delText>
        </w:r>
      </w:del>
    </w:p>
    <w:p w14:paraId="18A6F7A8" w14:textId="77777777" w:rsidR="00E96A06" w:rsidRPr="00FC30E4" w:rsidRDefault="00E96A06" w:rsidP="00FC30E4">
      <w:pPr>
        <w:pStyle w:val="Akapitzlist"/>
        <w:spacing w:line="288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5877ADF0" w14:textId="36164371" w:rsidR="00E96A06" w:rsidRPr="00FC30E4" w:rsidRDefault="00E96A06" w:rsidP="00FC30E4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C30E4">
        <w:rPr>
          <w:rFonts w:ascii="Arial" w:hAnsi="Arial" w:cs="Arial"/>
          <w:b/>
          <w:sz w:val="20"/>
          <w:szCs w:val="20"/>
        </w:rPr>
        <w:t>Przedstawiciele Stron.</w:t>
      </w:r>
    </w:p>
    <w:p w14:paraId="0258BC17" w14:textId="77777777" w:rsidR="00E96A06" w:rsidRPr="00FC30E4" w:rsidRDefault="00E96A06" w:rsidP="00FC30E4">
      <w:pPr>
        <w:spacing w:line="288" w:lineRule="auto"/>
        <w:ind w:left="681"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 xml:space="preserve">Ze strony Zamawiającego, bezpośredni nadzór nad realizacją Zamówienia prowadzić będzie </w:t>
      </w:r>
    </w:p>
    <w:p w14:paraId="2134610D" w14:textId="77777777" w:rsidR="00AF78A2" w:rsidRPr="00FC30E4" w:rsidRDefault="00AF78A2" w:rsidP="00FC30E4">
      <w:pPr>
        <w:numPr>
          <w:ilvl w:val="0"/>
          <w:numId w:val="41"/>
        </w:numPr>
        <w:spacing w:line="288" w:lineRule="auto"/>
        <w:ind w:left="1066" w:hanging="357"/>
        <w:jc w:val="both"/>
        <w:rPr>
          <w:rFonts w:ascii="Arial" w:hAnsi="Arial" w:cs="Arial"/>
          <w:bCs/>
          <w:iCs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Dariusz Sikorski</w:t>
      </w:r>
      <w:r w:rsidRPr="00FC30E4">
        <w:rPr>
          <w:rFonts w:ascii="Arial" w:hAnsi="Arial" w:cs="Arial"/>
          <w:bCs/>
          <w:iCs/>
          <w:sz w:val="20"/>
          <w:szCs w:val="20"/>
        </w:rPr>
        <w:t xml:space="preserve">, tel.: 607 518 254, e-mail: </w:t>
      </w:r>
      <w:hyperlink r:id="rId14" w:history="1">
        <w:r w:rsidRPr="00FC30E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r w:rsidRPr="00FC30E4">
          <w:rPr>
            <w:rStyle w:val="Hipercze"/>
            <w:rFonts w:ascii="Arial" w:hAnsi="Arial" w:cs="Arial"/>
            <w:bCs/>
            <w:iCs/>
            <w:color w:val="auto"/>
            <w:sz w:val="20"/>
            <w:szCs w:val="20"/>
            <w:u w:val="none"/>
          </w:rPr>
          <w:t>dariusz.sikorski@tauron.pl</w:t>
        </w:r>
      </w:hyperlink>
      <w:r w:rsidRPr="00FC30E4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717BE705" w14:textId="77777777" w:rsidR="00AF78A2" w:rsidRPr="00FC30E4" w:rsidRDefault="00AF78A2" w:rsidP="00FC30E4">
      <w:pPr>
        <w:pStyle w:val="Akapitzlist"/>
        <w:numPr>
          <w:ilvl w:val="0"/>
          <w:numId w:val="41"/>
        </w:numPr>
        <w:spacing w:line="288" w:lineRule="auto"/>
        <w:ind w:left="1066" w:hanging="357"/>
        <w:contextualSpacing/>
        <w:rPr>
          <w:rStyle w:val="Hipercze"/>
          <w:rFonts w:ascii="Arial" w:eastAsia="Calibri" w:hAnsi="Arial" w:cs="Arial"/>
          <w:color w:val="auto"/>
          <w:sz w:val="20"/>
          <w:szCs w:val="20"/>
          <w:u w:val="none"/>
        </w:rPr>
      </w:pPr>
      <w:r w:rsidRPr="00FC30E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Robert Jeleń, tel.: 693 398 711, e-mail: robert.jelen@tauron.pl</w:t>
      </w:r>
    </w:p>
    <w:p w14:paraId="395A9D9B" w14:textId="77777777" w:rsidR="00AF78A2" w:rsidRPr="00FC30E4" w:rsidRDefault="00AF78A2" w:rsidP="00FC30E4">
      <w:pPr>
        <w:pStyle w:val="Akapitzlist"/>
        <w:numPr>
          <w:ilvl w:val="0"/>
          <w:numId w:val="41"/>
        </w:numPr>
        <w:spacing w:line="288" w:lineRule="auto"/>
        <w:ind w:left="1066" w:hanging="357"/>
        <w:contextualSpacing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FC30E4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Józef Polakiewicz, tel.: 516 113 513, e-mail: jozef.polakiewicz@tauron.pl </w:t>
      </w:r>
    </w:p>
    <w:p w14:paraId="645D27A3" w14:textId="77777777" w:rsidR="00AF78A2" w:rsidRPr="00FC30E4" w:rsidRDefault="00AF78A2" w:rsidP="00FC30E4">
      <w:pPr>
        <w:pStyle w:val="Akapitzlist"/>
        <w:numPr>
          <w:ilvl w:val="0"/>
          <w:numId w:val="41"/>
        </w:numPr>
        <w:spacing w:line="288" w:lineRule="auto"/>
        <w:ind w:left="1066" w:hanging="357"/>
        <w:contextualSpacing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Dariusz</w:t>
      </w:r>
      <w:r w:rsidRPr="00FC30E4">
        <w:rPr>
          <w:rFonts w:ascii="Arial" w:hAnsi="Arial" w:cs="Arial"/>
          <w:bCs/>
          <w:iCs/>
          <w:sz w:val="20"/>
          <w:szCs w:val="20"/>
        </w:rPr>
        <w:t xml:space="preserve"> Jarczyński, tel.: 571 665 880, e-mail: </w:t>
      </w:r>
      <w:hyperlink r:id="rId15" w:history="1">
        <w:r w:rsidRPr="00FC30E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Pr="00FC30E4">
          <w:rPr>
            <w:rStyle w:val="Hipercze"/>
            <w:rFonts w:ascii="Arial" w:hAnsi="Arial" w:cs="Arial"/>
            <w:bCs/>
            <w:iCs/>
            <w:color w:val="auto"/>
            <w:sz w:val="20"/>
            <w:szCs w:val="20"/>
            <w:u w:val="none"/>
          </w:rPr>
          <w:t>dariusz.jarczynski</w:t>
        </w:r>
        <w:proofErr w:type="spellEnd"/>
        <w:r w:rsidRPr="00FC30E4">
          <w:rPr>
            <w:rStyle w:val="Hipercze"/>
            <w:rFonts w:ascii="Arial" w:hAnsi="Arial" w:cs="Arial"/>
            <w:bCs/>
            <w:iCs/>
            <w:color w:val="auto"/>
            <w:sz w:val="20"/>
            <w:szCs w:val="20"/>
            <w:u w:val="none"/>
          </w:rPr>
          <w:t xml:space="preserve"> @tauron.pl</w:t>
        </w:r>
      </w:hyperlink>
    </w:p>
    <w:p w14:paraId="64C67A5E" w14:textId="77777777" w:rsidR="00453787" w:rsidRPr="00FC30E4" w:rsidRDefault="00453787" w:rsidP="00FC30E4">
      <w:pPr>
        <w:pStyle w:val="Akapitzlist"/>
        <w:spacing w:line="288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ED29332" w14:textId="2495908F" w:rsidR="00CA239F" w:rsidRPr="00FC30E4" w:rsidRDefault="00453787" w:rsidP="00FC30E4">
      <w:pPr>
        <w:pStyle w:val="Akapitzlist"/>
        <w:spacing w:line="288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C30E4">
        <w:rPr>
          <w:rFonts w:ascii="Arial" w:hAnsi="Arial" w:cs="Arial"/>
          <w:sz w:val="20"/>
          <w:szCs w:val="20"/>
        </w:rPr>
        <w:t>Ze strony Wykonawcy bezpośredni nadzór nad realizacją Zamówienia prowadzić będzie Pan</w:t>
      </w:r>
      <w:r w:rsidR="00FC30E4">
        <w:rPr>
          <w:rFonts w:ascii="Arial" w:hAnsi="Arial" w:cs="Arial"/>
          <w:sz w:val="20"/>
          <w:szCs w:val="20"/>
        </w:rPr>
        <w:t>…..</w:t>
      </w:r>
    </w:p>
    <w:sectPr w:rsidR="00CA239F" w:rsidRPr="00FC30E4" w:rsidSect="00C00D81">
      <w:footerReference w:type="even" r:id="rId16"/>
      <w:footerReference w:type="default" r:id="rId17"/>
      <w:footerReference w:type="first" r:id="rId18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431C1" w14:textId="77777777" w:rsidR="00AD7DBD" w:rsidRDefault="00AD7DBD">
      <w:r>
        <w:separator/>
      </w:r>
    </w:p>
  </w:endnote>
  <w:endnote w:type="continuationSeparator" w:id="0">
    <w:p w14:paraId="42663D87" w14:textId="77777777" w:rsidR="00AD7DBD" w:rsidRDefault="00AD7DBD">
      <w:r>
        <w:continuationSeparator/>
      </w:r>
    </w:p>
  </w:endnote>
  <w:endnote w:type="continuationNotice" w:id="1">
    <w:p w14:paraId="020EFB08" w14:textId="77777777" w:rsidR="00AD7DBD" w:rsidRDefault="00AD7D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32B1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6A6D97D9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44921" w14:textId="075C4C35" w:rsidR="00491D54" w:rsidRPr="00BC73E3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 xml:space="preserve">Postępowania </w:t>
    </w:r>
    <w:r w:rsidR="00391901">
      <w:rPr>
        <w:rFonts w:ascii="Arial" w:hAnsi="Arial" w:cs="Arial"/>
        <w:b/>
        <w:color w:val="000000"/>
        <w:sz w:val="18"/>
        <w:szCs w:val="18"/>
        <w:shd w:val="clear" w:color="auto" w:fill="FDFDFD"/>
      </w:rPr>
      <w:t>KZ/PR/</w:t>
    </w:r>
    <w:r w:rsidR="00237D37">
      <w:rPr>
        <w:rFonts w:ascii="Arial" w:hAnsi="Arial" w:cs="Arial"/>
        <w:b/>
        <w:color w:val="000000"/>
        <w:sz w:val="18"/>
        <w:szCs w:val="18"/>
        <w:shd w:val="clear" w:color="auto" w:fill="FDFDFD"/>
      </w:rPr>
      <w:t>2780</w:t>
    </w:r>
    <w:r w:rsidR="00F20795">
      <w:rPr>
        <w:rFonts w:ascii="Arial" w:hAnsi="Arial" w:cs="Arial"/>
        <w:b/>
        <w:color w:val="000000"/>
        <w:sz w:val="18"/>
        <w:szCs w:val="18"/>
        <w:shd w:val="clear" w:color="auto" w:fill="FDFDFD"/>
      </w:rPr>
      <w:t>/</w:t>
    </w:r>
    <w:r w:rsidR="00391901">
      <w:rPr>
        <w:rFonts w:ascii="Arial" w:hAnsi="Arial" w:cs="Arial"/>
        <w:b/>
        <w:color w:val="000000"/>
        <w:sz w:val="18"/>
        <w:szCs w:val="18"/>
        <w:shd w:val="clear" w:color="auto" w:fill="FDFDFD"/>
      </w:rPr>
      <w:t>202</w:t>
    </w:r>
    <w:r w:rsidR="00237D37">
      <w:rPr>
        <w:rFonts w:ascii="Arial" w:hAnsi="Arial" w:cs="Arial"/>
        <w:b/>
        <w:color w:val="000000"/>
        <w:sz w:val="18"/>
        <w:szCs w:val="18"/>
        <w:shd w:val="clear" w:color="auto" w:fill="FDFDFD"/>
      </w:rPr>
      <w:t>4</w:t>
    </w:r>
  </w:p>
  <w:p w14:paraId="65766368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09D0869E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C2208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0C23B49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9FE91" w14:textId="77777777" w:rsidR="00AD7DBD" w:rsidRDefault="00AD7DBD">
      <w:r>
        <w:separator/>
      </w:r>
    </w:p>
  </w:footnote>
  <w:footnote w:type="continuationSeparator" w:id="0">
    <w:p w14:paraId="533CE263" w14:textId="77777777" w:rsidR="00AD7DBD" w:rsidRDefault="00AD7DBD">
      <w:r>
        <w:continuationSeparator/>
      </w:r>
    </w:p>
  </w:footnote>
  <w:footnote w:type="continuationNotice" w:id="1">
    <w:p w14:paraId="7B407C7D" w14:textId="77777777" w:rsidR="00AD7DBD" w:rsidRDefault="00AD7DBD"/>
  </w:footnote>
  <w:footnote w:id="2">
    <w:p w14:paraId="508ECDEF" w14:textId="77777777" w:rsidR="00FC30E4" w:rsidRPr="002D44B3" w:rsidRDefault="00FC30E4" w:rsidP="00FC30E4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</w:t>
      </w:r>
      <w:proofErr w:type="spellStart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ługańskiego</w:t>
      </w:r>
      <w:proofErr w:type="spellEnd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 oraz nakazanie rozmieszczenia rosyjskich sił zbrojnych na tych obszarach wraz z rozporządzeniami zmieniającymi.</w:t>
      </w:r>
    </w:p>
    <w:p w14:paraId="117F3679" w14:textId="77777777" w:rsidR="00FC30E4" w:rsidRDefault="00FC30E4" w:rsidP="00FC30E4">
      <w:pPr>
        <w:pStyle w:val="Tekstprzypisudolnego"/>
      </w:pPr>
    </w:p>
  </w:footnote>
  <w:footnote w:id="3">
    <w:p w14:paraId="7A87B11D" w14:textId="77777777" w:rsidR="000E3FA4" w:rsidRPr="00F02FFE" w:rsidRDefault="000E3FA4" w:rsidP="000E3FA4">
      <w:pPr>
        <w:pStyle w:val="Tekstprzypisudolnego"/>
        <w:rPr>
          <w:rFonts w:ascii="Arial" w:hAnsi="Arial" w:cs="Arial"/>
          <w:sz w:val="16"/>
          <w:szCs w:val="16"/>
        </w:rPr>
      </w:pPr>
      <w:r w:rsidRPr="002A24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249A">
        <w:rPr>
          <w:rFonts w:ascii="Arial" w:hAnsi="Arial" w:cs="Arial"/>
          <w:sz w:val="18"/>
          <w:szCs w:val="18"/>
        </w:rPr>
        <w:t xml:space="preserve"> </w:t>
      </w:r>
      <w:r w:rsidRPr="00F02FFE">
        <w:rPr>
          <w:rFonts w:ascii="Arial" w:hAnsi="Arial" w:cs="Arial"/>
          <w:sz w:val="16"/>
          <w:szCs w:val="16"/>
        </w:rPr>
        <w:t>Niepotrzebne skreślić</w:t>
      </w:r>
    </w:p>
  </w:footnote>
  <w:footnote w:id="4">
    <w:p w14:paraId="42A29EC5" w14:textId="77777777" w:rsidR="000E3FA4" w:rsidRPr="00B31F6D" w:rsidRDefault="000E3FA4" w:rsidP="000E3FA4">
      <w:pPr>
        <w:pStyle w:val="Tekstprzypisudolnego"/>
        <w:rPr>
          <w:rFonts w:ascii="Arial" w:hAnsi="Arial" w:cs="Arial"/>
        </w:rPr>
      </w:pPr>
      <w:r w:rsidRPr="00F02F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2FFE">
        <w:rPr>
          <w:rFonts w:ascii="Arial" w:hAnsi="Arial" w:cs="Arial"/>
          <w:sz w:val="16"/>
          <w:szCs w:val="16"/>
        </w:rPr>
        <w:t xml:space="preserve"> Odpowiednio wykreślić albo pozostawić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50245E3"/>
    <w:multiLevelType w:val="hybridMultilevel"/>
    <w:tmpl w:val="CB8E9E96"/>
    <w:lvl w:ilvl="0" w:tplc="D9C2A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30AD8"/>
    <w:multiLevelType w:val="hybridMultilevel"/>
    <w:tmpl w:val="6BAC44FE"/>
    <w:lvl w:ilvl="0" w:tplc="23A4932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31D2"/>
    <w:multiLevelType w:val="hybridMultilevel"/>
    <w:tmpl w:val="03CC2204"/>
    <w:lvl w:ilvl="0" w:tplc="DF545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33E4"/>
    <w:multiLevelType w:val="hybridMultilevel"/>
    <w:tmpl w:val="65365D1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3560A"/>
    <w:multiLevelType w:val="hybridMultilevel"/>
    <w:tmpl w:val="27786DEA"/>
    <w:lvl w:ilvl="0" w:tplc="96B2C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E6122D"/>
    <w:multiLevelType w:val="hybridMultilevel"/>
    <w:tmpl w:val="72908E82"/>
    <w:lvl w:ilvl="0" w:tplc="D1A8B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1AC1AA6"/>
    <w:multiLevelType w:val="multilevel"/>
    <w:tmpl w:val="FB70C29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8E754C"/>
    <w:multiLevelType w:val="multilevel"/>
    <w:tmpl w:val="A138874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C27E44"/>
    <w:multiLevelType w:val="hybridMultilevel"/>
    <w:tmpl w:val="D3A62E72"/>
    <w:lvl w:ilvl="0" w:tplc="4A422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3710BA"/>
    <w:multiLevelType w:val="hybridMultilevel"/>
    <w:tmpl w:val="8CC27DDC"/>
    <w:lvl w:ilvl="0" w:tplc="3DA2F51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70207"/>
    <w:multiLevelType w:val="hybridMultilevel"/>
    <w:tmpl w:val="13FAB4D4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64BFB"/>
    <w:multiLevelType w:val="hybridMultilevel"/>
    <w:tmpl w:val="79923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36B63"/>
    <w:multiLevelType w:val="hybridMultilevel"/>
    <w:tmpl w:val="D00E50F8"/>
    <w:lvl w:ilvl="0" w:tplc="B2BC4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A15C7"/>
    <w:multiLevelType w:val="hybridMultilevel"/>
    <w:tmpl w:val="603E7DC2"/>
    <w:lvl w:ilvl="0" w:tplc="23A4932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C126D"/>
    <w:multiLevelType w:val="multilevel"/>
    <w:tmpl w:val="76982152"/>
    <w:lvl w:ilvl="0">
      <w:start w:val="1"/>
      <w:numFmt w:val="upperRoman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09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9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1" w15:restartNumberingAfterBreak="0">
    <w:nsid w:val="36440926"/>
    <w:multiLevelType w:val="hybridMultilevel"/>
    <w:tmpl w:val="5C36D72A"/>
    <w:lvl w:ilvl="0" w:tplc="130C239A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64AA3"/>
    <w:multiLevelType w:val="hybridMultilevel"/>
    <w:tmpl w:val="A9C8D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225EA4"/>
    <w:multiLevelType w:val="hybridMultilevel"/>
    <w:tmpl w:val="042ED17C"/>
    <w:lvl w:ilvl="0" w:tplc="46F8EF6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A51DC"/>
    <w:multiLevelType w:val="hybridMultilevel"/>
    <w:tmpl w:val="FB768F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35364"/>
    <w:multiLevelType w:val="hybridMultilevel"/>
    <w:tmpl w:val="0A9423E6"/>
    <w:lvl w:ilvl="0" w:tplc="D8BADB64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61C84"/>
    <w:multiLevelType w:val="hybridMultilevel"/>
    <w:tmpl w:val="454E3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917209"/>
    <w:multiLevelType w:val="hybridMultilevel"/>
    <w:tmpl w:val="17E28E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8E5104"/>
    <w:multiLevelType w:val="hybridMultilevel"/>
    <w:tmpl w:val="79923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87393"/>
    <w:multiLevelType w:val="hybridMultilevel"/>
    <w:tmpl w:val="4940B18E"/>
    <w:lvl w:ilvl="0" w:tplc="DF5455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5716E4"/>
    <w:multiLevelType w:val="hybridMultilevel"/>
    <w:tmpl w:val="6082D274"/>
    <w:lvl w:ilvl="0" w:tplc="68F606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444F4"/>
    <w:multiLevelType w:val="hybridMultilevel"/>
    <w:tmpl w:val="8C82EC84"/>
    <w:lvl w:ilvl="0" w:tplc="29309640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472789"/>
    <w:multiLevelType w:val="hybridMultilevel"/>
    <w:tmpl w:val="7F5A0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B5883"/>
    <w:multiLevelType w:val="hybridMultilevel"/>
    <w:tmpl w:val="C038A042"/>
    <w:lvl w:ilvl="0" w:tplc="40EE63CA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13A86"/>
    <w:multiLevelType w:val="hybridMultilevel"/>
    <w:tmpl w:val="E25ECB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5B139F"/>
    <w:multiLevelType w:val="hybridMultilevel"/>
    <w:tmpl w:val="F18287C4"/>
    <w:lvl w:ilvl="0" w:tplc="6862E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F04EA"/>
    <w:multiLevelType w:val="hybridMultilevel"/>
    <w:tmpl w:val="18F6E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2EB786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675FF"/>
    <w:multiLevelType w:val="hybridMultilevel"/>
    <w:tmpl w:val="E4622C4C"/>
    <w:lvl w:ilvl="0" w:tplc="B80E8C22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Arial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40" w15:restartNumberingAfterBreak="0">
    <w:nsid w:val="741924B0"/>
    <w:multiLevelType w:val="hybridMultilevel"/>
    <w:tmpl w:val="1CF0A614"/>
    <w:lvl w:ilvl="0" w:tplc="DEEE0C70">
      <w:start w:val="1"/>
      <w:numFmt w:val="bullet"/>
      <w:lvlText w:val="ꟷ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4322045">
    <w:abstractNumId w:val="41"/>
  </w:num>
  <w:num w:numId="2" w16cid:durableId="862329344">
    <w:abstractNumId w:val="16"/>
  </w:num>
  <w:num w:numId="3" w16cid:durableId="264386273">
    <w:abstractNumId w:val="11"/>
  </w:num>
  <w:num w:numId="4" w16cid:durableId="2031107101">
    <w:abstractNumId w:val="12"/>
  </w:num>
  <w:num w:numId="5" w16cid:durableId="2115663843">
    <w:abstractNumId w:val="32"/>
  </w:num>
  <w:num w:numId="6" w16cid:durableId="1774474651">
    <w:abstractNumId w:val="8"/>
  </w:num>
  <w:num w:numId="7" w16cid:durableId="1252859243">
    <w:abstractNumId w:val="27"/>
  </w:num>
  <w:num w:numId="8" w16cid:durableId="1178076995">
    <w:abstractNumId w:val="37"/>
  </w:num>
  <w:num w:numId="9" w16cid:durableId="1255895773">
    <w:abstractNumId w:val="22"/>
  </w:num>
  <w:num w:numId="10" w16cid:durableId="1730569722">
    <w:abstractNumId w:val="35"/>
  </w:num>
  <w:num w:numId="11" w16cid:durableId="426921714">
    <w:abstractNumId w:val="40"/>
  </w:num>
  <w:num w:numId="12" w16cid:durableId="1590700777">
    <w:abstractNumId w:val="17"/>
  </w:num>
  <w:num w:numId="13" w16cid:durableId="199129447">
    <w:abstractNumId w:val="28"/>
  </w:num>
  <w:num w:numId="14" w16cid:durableId="202448057">
    <w:abstractNumId w:val="19"/>
  </w:num>
  <w:num w:numId="15" w16cid:durableId="300890277">
    <w:abstractNumId w:val="26"/>
  </w:num>
  <w:num w:numId="16" w16cid:durableId="289359494">
    <w:abstractNumId w:val="15"/>
  </w:num>
  <w:num w:numId="17" w16cid:durableId="1611933399">
    <w:abstractNumId w:val="3"/>
  </w:num>
  <w:num w:numId="18" w16cid:durableId="1095902440">
    <w:abstractNumId w:val="13"/>
  </w:num>
  <w:num w:numId="19" w16cid:durableId="1880817935">
    <w:abstractNumId w:val="36"/>
  </w:num>
  <w:num w:numId="20" w16cid:durableId="1122846276">
    <w:abstractNumId w:val="23"/>
  </w:num>
  <w:num w:numId="21" w16cid:durableId="860168736">
    <w:abstractNumId w:val="34"/>
  </w:num>
  <w:num w:numId="22" w16cid:durableId="1002392507">
    <w:abstractNumId w:val="21"/>
  </w:num>
  <w:num w:numId="23" w16cid:durableId="1416128741">
    <w:abstractNumId w:val="2"/>
  </w:num>
  <w:num w:numId="24" w16cid:durableId="1036390810">
    <w:abstractNumId w:val="42"/>
  </w:num>
  <w:num w:numId="25" w16cid:durableId="926772977">
    <w:abstractNumId w:val="6"/>
  </w:num>
  <w:num w:numId="26" w16cid:durableId="366416704">
    <w:abstractNumId w:val="4"/>
  </w:num>
  <w:num w:numId="27" w16cid:durableId="1304851574">
    <w:abstractNumId w:val="30"/>
  </w:num>
  <w:num w:numId="28" w16cid:durableId="613711019">
    <w:abstractNumId w:val="39"/>
  </w:num>
  <w:num w:numId="29" w16cid:durableId="960183254">
    <w:abstractNumId w:val="18"/>
  </w:num>
  <w:num w:numId="30" w16cid:durableId="1484618654">
    <w:abstractNumId w:val="7"/>
  </w:num>
  <w:num w:numId="31" w16cid:durableId="11422185">
    <w:abstractNumId w:val="38"/>
  </w:num>
  <w:num w:numId="32" w16cid:durableId="1113862629">
    <w:abstractNumId w:val="10"/>
  </w:num>
  <w:num w:numId="33" w16cid:durableId="1563828244">
    <w:abstractNumId w:val="29"/>
  </w:num>
  <w:num w:numId="34" w16cid:durableId="2093509077">
    <w:abstractNumId w:val="9"/>
  </w:num>
  <w:num w:numId="35" w16cid:durableId="44453914">
    <w:abstractNumId w:val="25"/>
  </w:num>
  <w:num w:numId="36" w16cid:durableId="1783572553">
    <w:abstractNumId w:val="14"/>
  </w:num>
  <w:num w:numId="37" w16cid:durableId="1661082894">
    <w:abstractNumId w:val="20"/>
  </w:num>
  <w:num w:numId="38" w16cid:durableId="1267663249">
    <w:abstractNumId w:val="33"/>
  </w:num>
  <w:num w:numId="39" w16cid:durableId="595479890">
    <w:abstractNumId w:val="5"/>
  </w:num>
  <w:num w:numId="40" w16cid:durableId="1185287344">
    <w:abstractNumId w:val="24"/>
  </w:num>
  <w:num w:numId="41" w16cid:durableId="1741174155">
    <w:abstractNumId w:val="3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rczyński Dariusz (TC WRRSC)">
    <w15:presenceInfo w15:providerId="AD" w15:userId="S::djarczynski@tauron.pl::c8ffffdb-58be-40df-94e3-f79c81c349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2AB3"/>
    <w:rsid w:val="00013101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577"/>
    <w:rsid w:val="0003211F"/>
    <w:rsid w:val="0003453F"/>
    <w:rsid w:val="000351BE"/>
    <w:rsid w:val="00037854"/>
    <w:rsid w:val="00040A88"/>
    <w:rsid w:val="00040CE4"/>
    <w:rsid w:val="000426F7"/>
    <w:rsid w:val="00042B13"/>
    <w:rsid w:val="00042CDC"/>
    <w:rsid w:val="00043636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1D4"/>
    <w:rsid w:val="0005728B"/>
    <w:rsid w:val="000624BE"/>
    <w:rsid w:val="00062C2C"/>
    <w:rsid w:val="00063A46"/>
    <w:rsid w:val="000644F6"/>
    <w:rsid w:val="000652EA"/>
    <w:rsid w:val="000664B1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742D"/>
    <w:rsid w:val="000A0742"/>
    <w:rsid w:val="000A0B09"/>
    <w:rsid w:val="000A233F"/>
    <w:rsid w:val="000A34A9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3FA4"/>
    <w:rsid w:val="000E440E"/>
    <w:rsid w:val="000E44C0"/>
    <w:rsid w:val="000E4CD7"/>
    <w:rsid w:val="000E5BBD"/>
    <w:rsid w:val="000F0A2C"/>
    <w:rsid w:val="000F0E86"/>
    <w:rsid w:val="000F2849"/>
    <w:rsid w:val="000F34AA"/>
    <w:rsid w:val="000F44B0"/>
    <w:rsid w:val="000F44FA"/>
    <w:rsid w:val="000F4636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7051"/>
    <w:rsid w:val="00127357"/>
    <w:rsid w:val="001275CB"/>
    <w:rsid w:val="00127EA2"/>
    <w:rsid w:val="0013007A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D6"/>
    <w:rsid w:val="00155425"/>
    <w:rsid w:val="00160E1F"/>
    <w:rsid w:val="0016106E"/>
    <w:rsid w:val="001614C2"/>
    <w:rsid w:val="0016320F"/>
    <w:rsid w:val="00163806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2108"/>
    <w:rsid w:val="00183195"/>
    <w:rsid w:val="00183997"/>
    <w:rsid w:val="00184E61"/>
    <w:rsid w:val="001866CE"/>
    <w:rsid w:val="00187907"/>
    <w:rsid w:val="001905DF"/>
    <w:rsid w:val="00190F84"/>
    <w:rsid w:val="001917C1"/>
    <w:rsid w:val="00191BD4"/>
    <w:rsid w:val="00193566"/>
    <w:rsid w:val="00193853"/>
    <w:rsid w:val="00195EE7"/>
    <w:rsid w:val="0019763E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04ECE"/>
    <w:rsid w:val="00210248"/>
    <w:rsid w:val="00210B7F"/>
    <w:rsid w:val="00211611"/>
    <w:rsid w:val="002135F6"/>
    <w:rsid w:val="00213BD5"/>
    <w:rsid w:val="00214409"/>
    <w:rsid w:val="00215D22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37D37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F96"/>
    <w:rsid w:val="00276EEA"/>
    <w:rsid w:val="002770A2"/>
    <w:rsid w:val="002807C2"/>
    <w:rsid w:val="0028083F"/>
    <w:rsid w:val="00283613"/>
    <w:rsid w:val="00283872"/>
    <w:rsid w:val="002879DD"/>
    <w:rsid w:val="00290602"/>
    <w:rsid w:val="0029545F"/>
    <w:rsid w:val="00297676"/>
    <w:rsid w:val="002979DE"/>
    <w:rsid w:val="00297A8E"/>
    <w:rsid w:val="002A0714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D0E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E6C6F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918E7"/>
    <w:rsid w:val="00391901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05727"/>
    <w:rsid w:val="004129E3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3665"/>
    <w:rsid w:val="00453787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C09"/>
    <w:rsid w:val="00485A8A"/>
    <w:rsid w:val="00485EFA"/>
    <w:rsid w:val="00486955"/>
    <w:rsid w:val="00487E28"/>
    <w:rsid w:val="00491D54"/>
    <w:rsid w:val="00494466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B10"/>
    <w:rsid w:val="004A4665"/>
    <w:rsid w:val="004A56EB"/>
    <w:rsid w:val="004A62C2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D03A4"/>
    <w:rsid w:val="004D0C60"/>
    <w:rsid w:val="004D23CC"/>
    <w:rsid w:val="004D4990"/>
    <w:rsid w:val="004D5353"/>
    <w:rsid w:val="004D5388"/>
    <w:rsid w:val="004E19D3"/>
    <w:rsid w:val="004E1F2B"/>
    <w:rsid w:val="004E2BDE"/>
    <w:rsid w:val="004E3247"/>
    <w:rsid w:val="004E340F"/>
    <w:rsid w:val="004E42E5"/>
    <w:rsid w:val="004E5697"/>
    <w:rsid w:val="004E5E35"/>
    <w:rsid w:val="004F02F3"/>
    <w:rsid w:val="004F1A63"/>
    <w:rsid w:val="004F52D1"/>
    <w:rsid w:val="004F5D4F"/>
    <w:rsid w:val="004F6EB2"/>
    <w:rsid w:val="004F7F6F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062"/>
    <w:rsid w:val="0052317E"/>
    <w:rsid w:val="00523F45"/>
    <w:rsid w:val="00523FBE"/>
    <w:rsid w:val="00532B62"/>
    <w:rsid w:val="00532DC4"/>
    <w:rsid w:val="00533E2C"/>
    <w:rsid w:val="00534EC4"/>
    <w:rsid w:val="005351F4"/>
    <w:rsid w:val="0053572B"/>
    <w:rsid w:val="00536499"/>
    <w:rsid w:val="0053733A"/>
    <w:rsid w:val="00540EBB"/>
    <w:rsid w:val="00541BB1"/>
    <w:rsid w:val="00541EAA"/>
    <w:rsid w:val="005428B2"/>
    <w:rsid w:val="0054408D"/>
    <w:rsid w:val="00545B20"/>
    <w:rsid w:val="00551D17"/>
    <w:rsid w:val="00554764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2600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3533"/>
    <w:rsid w:val="005B7297"/>
    <w:rsid w:val="005B76B4"/>
    <w:rsid w:val="005B7B6E"/>
    <w:rsid w:val="005C07C8"/>
    <w:rsid w:val="005C143B"/>
    <w:rsid w:val="005C2346"/>
    <w:rsid w:val="005C323D"/>
    <w:rsid w:val="005C4C76"/>
    <w:rsid w:val="005C6409"/>
    <w:rsid w:val="005C68C7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0EE"/>
    <w:rsid w:val="00630664"/>
    <w:rsid w:val="00631F30"/>
    <w:rsid w:val="00632DBB"/>
    <w:rsid w:val="00633392"/>
    <w:rsid w:val="0063574B"/>
    <w:rsid w:val="00637444"/>
    <w:rsid w:val="00640F9F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BBD"/>
    <w:rsid w:val="006909B8"/>
    <w:rsid w:val="006910E3"/>
    <w:rsid w:val="006941D3"/>
    <w:rsid w:val="0069429E"/>
    <w:rsid w:val="006944A9"/>
    <w:rsid w:val="0069482E"/>
    <w:rsid w:val="006A19D7"/>
    <w:rsid w:val="006A5C45"/>
    <w:rsid w:val="006A5F2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B5F"/>
    <w:rsid w:val="00726534"/>
    <w:rsid w:val="00727AE0"/>
    <w:rsid w:val="007360DB"/>
    <w:rsid w:val="00736F91"/>
    <w:rsid w:val="007411BC"/>
    <w:rsid w:val="00742E15"/>
    <w:rsid w:val="0074319A"/>
    <w:rsid w:val="00744336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885"/>
    <w:rsid w:val="00767D8C"/>
    <w:rsid w:val="007707D5"/>
    <w:rsid w:val="00771007"/>
    <w:rsid w:val="00771AB6"/>
    <w:rsid w:val="00771D19"/>
    <w:rsid w:val="00780132"/>
    <w:rsid w:val="00780A1A"/>
    <w:rsid w:val="00780E38"/>
    <w:rsid w:val="007830C9"/>
    <w:rsid w:val="00784EC6"/>
    <w:rsid w:val="007868B9"/>
    <w:rsid w:val="00787C5A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730"/>
    <w:rsid w:val="007B7B38"/>
    <w:rsid w:val="007C305D"/>
    <w:rsid w:val="007C622B"/>
    <w:rsid w:val="007C75D5"/>
    <w:rsid w:val="007D1075"/>
    <w:rsid w:val="007D6E25"/>
    <w:rsid w:val="007D7F7B"/>
    <w:rsid w:val="007E04CE"/>
    <w:rsid w:val="007E100A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0531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935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7347"/>
    <w:rsid w:val="008E0ABE"/>
    <w:rsid w:val="008E2DDB"/>
    <w:rsid w:val="008E5F26"/>
    <w:rsid w:val="008F0A58"/>
    <w:rsid w:val="008F0BDE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1F26"/>
    <w:rsid w:val="00944192"/>
    <w:rsid w:val="00944860"/>
    <w:rsid w:val="0094709E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4254"/>
    <w:rsid w:val="00965833"/>
    <w:rsid w:val="00965B44"/>
    <w:rsid w:val="00966731"/>
    <w:rsid w:val="00967B90"/>
    <w:rsid w:val="00970D2D"/>
    <w:rsid w:val="009713A3"/>
    <w:rsid w:val="00971ADE"/>
    <w:rsid w:val="0097474A"/>
    <w:rsid w:val="00974F17"/>
    <w:rsid w:val="00977A41"/>
    <w:rsid w:val="00980154"/>
    <w:rsid w:val="00982F77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460"/>
    <w:rsid w:val="009A29AB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4F30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0881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67B70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49DA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D7DBD"/>
    <w:rsid w:val="00AD7DCC"/>
    <w:rsid w:val="00AE3BC1"/>
    <w:rsid w:val="00AE3C05"/>
    <w:rsid w:val="00AE4133"/>
    <w:rsid w:val="00AE6659"/>
    <w:rsid w:val="00AE68B7"/>
    <w:rsid w:val="00AE7458"/>
    <w:rsid w:val="00AF09BF"/>
    <w:rsid w:val="00AF0C8B"/>
    <w:rsid w:val="00AF12FB"/>
    <w:rsid w:val="00AF2278"/>
    <w:rsid w:val="00AF47A0"/>
    <w:rsid w:val="00AF65D2"/>
    <w:rsid w:val="00AF78A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3DB0"/>
    <w:rsid w:val="00B23FFC"/>
    <w:rsid w:val="00B24C21"/>
    <w:rsid w:val="00B326EA"/>
    <w:rsid w:val="00B35663"/>
    <w:rsid w:val="00B35CB1"/>
    <w:rsid w:val="00B40EC8"/>
    <w:rsid w:val="00B421CC"/>
    <w:rsid w:val="00B427CF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39AB"/>
    <w:rsid w:val="00B85547"/>
    <w:rsid w:val="00B9202D"/>
    <w:rsid w:val="00B93D0C"/>
    <w:rsid w:val="00B9496F"/>
    <w:rsid w:val="00B95DDA"/>
    <w:rsid w:val="00B97A7D"/>
    <w:rsid w:val="00BA14FD"/>
    <w:rsid w:val="00BA26D8"/>
    <w:rsid w:val="00BA7873"/>
    <w:rsid w:val="00BB2681"/>
    <w:rsid w:val="00BB4108"/>
    <w:rsid w:val="00BB77C6"/>
    <w:rsid w:val="00BB7849"/>
    <w:rsid w:val="00BC0436"/>
    <w:rsid w:val="00BC0C16"/>
    <w:rsid w:val="00BC1DB5"/>
    <w:rsid w:val="00BC22FE"/>
    <w:rsid w:val="00BC236D"/>
    <w:rsid w:val="00BC2699"/>
    <w:rsid w:val="00BC629C"/>
    <w:rsid w:val="00BD2B43"/>
    <w:rsid w:val="00BD3E0A"/>
    <w:rsid w:val="00BD460A"/>
    <w:rsid w:val="00BD4969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5822"/>
    <w:rsid w:val="00BF5A3C"/>
    <w:rsid w:val="00BF65D0"/>
    <w:rsid w:val="00BF7324"/>
    <w:rsid w:val="00BF74CC"/>
    <w:rsid w:val="00C00D81"/>
    <w:rsid w:val="00C02156"/>
    <w:rsid w:val="00C024E1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387"/>
    <w:rsid w:val="00C4289F"/>
    <w:rsid w:val="00C45976"/>
    <w:rsid w:val="00C5347C"/>
    <w:rsid w:val="00C56680"/>
    <w:rsid w:val="00C611B7"/>
    <w:rsid w:val="00C61DDE"/>
    <w:rsid w:val="00C61E1E"/>
    <w:rsid w:val="00C62B83"/>
    <w:rsid w:val="00C6353C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320C"/>
    <w:rsid w:val="00C83747"/>
    <w:rsid w:val="00C87308"/>
    <w:rsid w:val="00C90511"/>
    <w:rsid w:val="00C93D0D"/>
    <w:rsid w:val="00C95E3E"/>
    <w:rsid w:val="00CA239F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72C"/>
    <w:rsid w:val="00CB453B"/>
    <w:rsid w:val="00CB5105"/>
    <w:rsid w:val="00CB511A"/>
    <w:rsid w:val="00CB5BC9"/>
    <w:rsid w:val="00CB7697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691"/>
    <w:rsid w:val="00D35703"/>
    <w:rsid w:val="00D37291"/>
    <w:rsid w:val="00D37613"/>
    <w:rsid w:val="00D40AD9"/>
    <w:rsid w:val="00D416E9"/>
    <w:rsid w:val="00D41DEC"/>
    <w:rsid w:val="00D423E1"/>
    <w:rsid w:val="00D424A9"/>
    <w:rsid w:val="00D434E5"/>
    <w:rsid w:val="00D4534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18B7"/>
    <w:rsid w:val="00D61B71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B4A9B"/>
    <w:rsid w:val="00DC0F3C"/>
    <w:rsid w:val="00DC0F9F"/>
    <w:rsid w:val="00DC10C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58B0"/>
    <w:rsid w:val="00DF7472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56A5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4518"/>
    <w:rsid w:val="00E45665"/>
    <w:rsid w:val="00E4569B"/>
    <w:rsid w:val="00E47355"/>
    <w:rsid w:val="00E51C15"/>
    <w:rsid w:val="00E524FE"/>
    <w:rsid w:val="00E560EE"/>
    <w:rsid w:val="00E573A6"/>
    <w:rsid w:val="00E60E1A"/>
    <w:rsid w:val="00E610E2"/>
    <w:rsid w:val="00E61954"/>
    <w:rsid w:val="00E61C49"/>
    <w:rsid w:val="00E6206E"/>
    <w:rsid w:val="00E6293D"/>
    <w:rsid w:val="00E6543B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4C22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6A06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2134"/>
    <w:rsid w:val="00ED256A"/>
    <w:rsid w:val="00ED69D0"/>
    <w:rsid w:val="00EE0236"/>
    <w:rsid w:val="00EE1EB5"/>
    <w:rsid w:val="00EE42A8"/>
    <w:rsid w:val="00EE4743"/>
    <w:rsid w:val="00EE6826"/>
    <w:rsid w:val="00EF0360"/>
    <w:rsid w:val="00EF0C6B"/>
    <w:rsid w:val="00EF30F8"/>
    <w:rsid w:val="00EF3D86"/>
    <w:rsid w:val="00EF4B2A"/>
    <w:rsid w:val="00EF7111"/>
    <w:rsid w:val="00EF7327"/>
    <w:rsid w:val="00F00320"/>
    <w:rsid w:val="00F00A0C"/>
    <w:rsid w:val="00F024C2"/>
    <w:rsid w:val="00F024D2"/>
    <w:rsid w:val="00F031BB"/>
    <w:rsid w:val="00F03C35"/>
    <w:rsid w:val="00F0674D"/>
    <w:rsid w:val="00F06FCD"/>
    <w:rsid w:val="00F109C0"/>
    <w:rsid w:val="00F127EB"/>
    <w:rsid w:val="00F12903"/>
    <w:rsid w:val="00F1355D"/>
    <w:rsid w:val="00F16F33"/>
    <w:rsid w:val="00F20795"/>
    <w:rsid w:val="00F20BBA"/>
    <w:rsid w:val="00F21779"/>
    <w:rsid w:val="00F219C8"/>
    <w:rsid w:val="00F2299E"/>
    <w:rsid w:val="00F22A3A"/>
    <w:rsid w:val="00F24256"/>
    <w:rsid w:val="00F274CD"/>
    <w:rsid w:val="00F27A77"/>
    <w:rsid w:val="00F3090F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0F6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82328"/>
    <w:rsid w:val="00F8240C"/>
    <w:rsid w:val="00F836C5"/>
    <w:rsid w:val="00F84192"/>
    <w:rsid w:val="00F861B1"/>
    <w:rsid w:val="00F864B2"/>
    <w:rsid w:val="00F94439"/>
    <w:rsid w:val="00F9485B"/>
    <w:rsid w:val="00F9545E"/>
    <w:rsid w:val="00F957C5"/>
    <w:rsid w:val="00FA1BA5"/>
    <w:rsid w:val="00FA1C6C"/>
    <w:rsid w:val="00FA3D2D"/>
    <w:rsid w:val="00FB014B"/>
    <w:rsid w:val="00FB22A0"/>
    <w:rsid w:val="00FB3B53"/>
    <w:rsid w:val="00FB627D"/>
    <w:rsid w:val="00FC2FC5"/>
    <w:rsid w:val="00FC30E4"/>
    <w:rsid w:val="00FC3E97"/>
    <w:rsid w:val="00FC7908"/>
    <w:rsid w:val="00FD1A3F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70D15D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B427CF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B427CF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xmsolistparagraph">
    <w:name w:val="x_msolistparagraph"/>
    <w:basedOn w:val="Normalny"/>
    <w:rsid w:val="00E96A06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0571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informacyjna-dla-kontrahentow-i-ich-pracownikow-wspolpracownikow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%20Dariusz.jajkiewicz@tauron.pl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%20dariusz.sikorski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DADE8AB-461F-45E1-A7B6-4BC68C24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8980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Jarczyński Dariusz (TC WRRSC)</cp:lastModifiedBy>
  <cp:revision>23</cp:revision>
  <cp:lastPrinted>2019-01-28T07:58:00Z</cp:lastPrinted>
  <dcterms:created xsi:type="dcterms:W3CDTF">2023-07-19T12:15:00Z</dcterms:created>
  <dcterms:modified xsi:type="dcterms:W3CDTF">2024-10-28T12:14:00Z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