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48A3D1" w14:textId="77777777" w:rsidR="00F13DFD" w:rsidRPr="00057162" w:rsidRDefault="00F13DFD" w:rsidP="00804500">
      <w:pPr>
        <w:spacing w:before="120" w:line="312" w:lineRule="auto"/>
        <w:jc w:val="both"/>
        <w:rPr>
          <w:rFonts w:eastAsia="Calibri"/>
          <w:sz w:val="24"/>
          <w:szCs w:val="24"/>
          <w:lang w:eastAsia="en-US"/>
        </w:rPr>
      </w:pPr>
    </w:p>
    <w:p w14:paraId="56C150B5" w14:textId="75983D8E" w:rsidR="00F13DFD" w:rsidRPr="00622857" w:rsidRDefault="009D7110" w:rsidP="00F76785">
      <w:pPr>
        <w:spacing w:before="120" w:line="312" w:lineRule="auto"/>
        <w:jc w:val="center"/>
        <w:rPr>
          <w:rFonts w:eastAsia="Calibri"/>
          <w:b/>
          <w:bCs/>
          <w:iCs/>
          <w:sz w:val="28"/>
          <w:szCs w:val="28"/>
          <w:lang w:eastAsia="en-US"/>
        </w:rPr>
      </w:pPr>
      <w:r>
        <w:rPr>
          <w:rFonts w:eastAsia="Calibri"/>
          <w:b/>
          <w:bCs/>
          <w:iCs/>
          <w:sz w:val="28"/>
          <w:szCs w:val="28"/>
          <w:lang w:eastAsia="en-US"/>
        </w:rPr>
        <w:t xml:space="preserve"> </w:t>
      </w:r>
    </w:p>
    <w:p w14:paraId="5142210B" w14:textId="77777777" w:rsidR="00F13DFD" w:rsidRPr="00057162" w:rsidRDefault="00F13DFD" w:rsidP="00804500">
      <w:pPr>
        <w:spacing w:before="120" w:line="312" w:lineRule="auto"/>
        <w:jc w:val="both"/>
        <w:rPr>
          <w:rFonts w:eastAsia="Calibri"/>
          <w:sz w:val="24"/>
          <w:szCs w:val="24"/>
          <w:lang w:eastAsia="en-US"/>
        </w:rPr>
      </w:pPr>
    </w:p>
    <w:p w14:paraId="156F1839" w14:textId="77777777" w:rsidR="00F13DFD" w:rsidRPr="00057162" w:rsidRDefault="00F13DFD" w:rsidP="00804500">
      <w:pPr>
        <w:spacing w:before="120" w:line="312" w:lineRule="auto"/>
        <w:jc w:val="both"/>
        <w:rPr>
          <w:rFonts w:eastAsia="Calibri"/>
          <w:color w:val="000000"/>
          <w:sz w:val="24"/>
          <w:szCs w:val="24"/>
          <w:lang w:eastAsia="en-US"/>
        </w:rPr>
      </w:pPr>
    </w:p>
    <w:p w14:paraId="50BC1243" w14:textId="1F272A94" w:rsidR="00F13DFD" w:rsidRPr="00F76785" w:rsidRDefault="0056144A" w:rsidP="00DD199C">
      <w:pPr>
        <w:spacing w:line="360" w:lineRule="auto"/>
        <w:jc w:val="center"/>
        <w:rPr>
          <w:rFonts w:eastAsia="Calibri"/>
          <w:b/>
          <w:color w:val="000000"/>
          <w:sz w:val="28"/>
          <w:szCs w:val="28"/>
          <w:lang w:eastAsia="en-US"/>
        </w:rPr>
      </w:pPr>
      <w:r w:rsidRPr="00F76785">
        <w:rPr>
          <w:rFonts w:eastAsia="Calibri"/>
          <w:b/>
          <w:color w:val="000000"/>
          <w:sz w:val="28"/>
          <w:szCs w:val="28"/>
          <w:lang w:eastAsia="en-US"/>
        </w:rPr>
        <w:t>Specyfikacja Warunków Zamówienia (SWZ)</w:t>
      </w:r>
    </w:p>
    <w:p w14:paraId="6E27B27F" w14:textId="73F60335" w:rsidR="00B37CB1" w:rsidRDefault="00DD199C" w:rsidP="00DD199C">
      <w:pPr>
        <w:spacing w:line="360" w:lineRule="auto"/>
        <w:jc w:val="center"/>
        <w:rPr>
          <w:rFonts w:eastAsia="Calibri"/>
          <w:b/>
          <w:color w:val="000000"/>
          <w:sz w:val="28"/>
          <w:szCs w:val="28"/>
          <w:lang w:eastAsia="en-US"/>
        </w:rPr>
      </w:pPr>
      <w:r>
        <w:rPr>
          <w:rFonts w:eastAsia="Calibri"/>
          <w:b/>
          <w:color w:val="000000"/>
          <w:sz w:val="28"/>
          <w:szCs w:val="28"/>
          <w:lang w:eastAsia="en-US"/>
        </w:rPr>
        <w:t>dla z</w:t>
      </w:r>
      <w:r w:rsidR="0056144A" w:rsidRPr="00F76785">
        <w:rPr>
          <w:rFonts w:eastAsia="Calibri"/>
          <w:b/>
          <w:color w:val="000000"/>
          <w:sz w:val="28"/>
          <w:szCs w:val="28"/>
          <w:lang w:eastAsia="en-US"/>
        </w:rPr>
        <w:t>amówieni</w:t>
      </w:r>
      <w:r>
        <w:rPr>
          <w:rFonts w:eastAsia="Calibri"/>
          <w:b/>
          <w:color w:val="000000"/>
          <w:sz w:val="28"/>
          <w:szCs w:val="28"/>
          <w:lang w:eastAsia="en-US"/>
        </w:rPr>
        <w:t>a</w:t>
      </w:r>
      <w:r w:rsidR="0056144A" w:rsidRPr="00F76785">
        <w:rPr>
          <w:rFonts w:eastAsia="Calibri"/>
          <w:b/>
          <w:color w:val="000000"/>
          <w:sz w:val="28"/>
          <w:szCs w:val="28"/>
          <w:lang w:eastAsia="en-US"/>
        </w:rPr>
        <w:t xml:space="preserve"> </w:t>
      </w:r>
      <w:r w:rsidR="000122ED">
        <w:rPr>
          <w:rFonts w:eastAsia="Calibri"/>
          <w:b/>
          <w:color w:val="000000"/>
          <w:sz w:val="28"/>
          <w:szCs w:val="28"/>
          <w:lang w:eastAsia="en-US"/>
        </w:rPr>
        <w:t>objęte</w:t>
      </w:r>
      <w:r>
        <w:rPr>
          <w:rFonts w:eastAsia="Calibri"/>
          <w:b/>
          <w:color w:val="000000"/>
          <w:sz w:val="28"/>
          <w:szCs w:val="28"/>
          <w:lang w:eastAsia="en-US"/>
        </w:rPr>
        <w:t>go</w:t>
      </w:r>
      <w:r w:rsidR="000122ED">
        <w:rPr>
          <w:rFonts w:eastAsia="Calibri"/>
          <w:b/>
          <w:color w:val="000000"/>
          <w:sz w:val="28"/>
          <w:szCs w:val="28"/>
          <w:lang w:eastAsia="en-US"/>
        </w:rPr>
        <w:t xml:space="preserve"> przepisami </w:t>
      </w:r>
    </w:p>
    <w:p w14:paraId="2FB316A0" w14:textId="084C3206" w:rsidR="0056144A" w:rsidRPr="00F76785" w:rsidRDefault="000122ED" w:rsidP="00DD199C">
      <w:pPr>
        <w:spacing w:line="360" w:lineRule="auto"/>
        <w:jc w:val="center"/>
        <w:rPr>
          <w:rFonts w:eastAsia="Calibri"/>
          <w:b/>
          <w:color w:val="000000"/>
          <w:sz w:val="28"/>
          <w:szCs w:val="28"/>
          <w:lang w:eastAsia="en-US"/>
        </w:rPr>
      </w:pPr>
      <w:r w:rsidRPr="000941B7">
        <w:rPr>
          <w:rFonts w:eastAsia="Calibri"/>
          <w:b/>
          <w:i/>
          <w:iCs/>
          <w:color w:val="000000"/>
          <w:sz w:val="28"/>
          <w:szCs w:val="28"/>
          <w:lang w:eastAsia="en-US"/>
        </w:rPr>
        <w:t>Regulaminu udzielania zamówień w Polskiej Grupie Górniczej S.A</w:t>
      </w:r>
      <w:r>
        <w:rPr>
          <w:rFonts w:eastAsia="Calibri"/>
          <w:b/>
          <w:color w:val="000000"/>
          <w:sz w:val="28"/>
          <w:szCs w:val="28"/>
          <w:lang w:eastAsia="en-US"/>
        </w:rPr>
        <w:t xml:space="preserve">. </w:t>
      </w:r>
    </w:p>
    <w:p w14:paraId="5A158362" w14:textId="24D68DE2" w:rsidR="00F13DFD" w:rsidRDefault="00DD199C" w:rsidP="00DD199C">
      <w:pPr>
        <w:spacing w:line="360" w:lineRule="auto"/>
        <w:jc w:val="center"/>
        <w:rPr>
          <w:rFonts w:eastAsia="Calibri"/>
          <w:b/>
          <w:color w:val="000000"/>
          <w:sz w:val="28"/>
          <w:szCs w:val="28"/>
          <w:lang w:eastAsia="en-US"/>
        </w:rPr>
      </w:pPr>
      <w:r>
        <w:rPr>
          <w:rFonts w:eastAsia="Calibri"/>
          <w:b/>
          <w:color w:val="000000"/>
          <w:sz w:val="28"/>
          <w:szCs w:val="28"/>
          <w:lang w:eastAsia="en-US"/>
        </w:rPr>
        <w:t>w trybie p</w:t>
      </w:r>
      <w:r w:rsidR="0056144A" w:rsidRPr="00F76785">
        <w:rPr>
          <w:rFonts w:eastAsia="Calibri"/>
          <w:b/>
          <w:color w:val="000000"/>
          <w:sz w:val="28"/>
          <w:szCs w:val="28"/>
          <w:lang w:eastAsia="en-US"/>
        </w:rPr>
        <w:t>rzetarg</w:t>
      </w:r>
      <w:r>
        <w:rPr>
          <w:rFonts w:eastAsia="Calibri"/>
          <w:b/>
          <w:color w:val="000000"/>
          <w:sz w:val="28"/>
          <w:szCs w:val="28"/>
          <w:lang w:eastAsia="en-US"/>
        </w:rPr>
        <w:t>u</w:t>
      </w:r>
      <w:r w:rsidR="0056144A" w:rsidRPr="00F76785">
        <w:rPr>
          <w:rFonts w:eastAsia="Calibri"/>
          <w:b/>
          <w:color w:val="000000"/>
          <w:sz w:val="28"/>
          <w:szCs w:val="28"/>
          <w:lang w:eastAsia="en-US"/>
        </w:rPr>
        <w:t xml:space="preserve"> nieograniczon</w:t>
      </w:r>
      <w:r>
        <w:rPr>
          <w:rFonts w:eastAsia="Calibri"/>
          <w:b/>
          <w:color w:val="000000"/>
          <w:sz w:val="28"/>
          <w:szCs w:val="28"/>
          <w:lang w:eastAsia="en-US"/>
        </w:rPr>
        <w:t>ego</w:t>
      </w:r>
      <w:r w:rsidR="00817766" w:rsidRPr="00F76785">
        <w:rPr>
          <w:rFonts w:eastAsia="Calibri"/>
          <w:b/>
          <w:color w:val="000000"/>
          <w:sz w:val="28"/>
          <w:szCs w:val="28"/>
          <w:lang w:eastAsia="en-US"/>
        </w:rPr>
        <w:t xml:space="preserve"> </w:t>
      </w:r>
    </w:p>
    <w:p w14:paraId="560DD85D" w14:textId="77777777" w:rsidR="005E30B0" w:rsidRPr="00F76785" w:rsidRDefault="005E30B0" w:rsidP="00DD199C">
      <w:pPr>
        <w:spacing w:line="360" w:lineRule="auto"/>
        <w:jc w:val="center"/>
        <w:rPr>
          <w:rFonts w:eastAsia="Calibri"/>
          <w:b/>
          <w:color w:val="000000"/>
          <w:sz w:val="28"/>
          <w:szCs w:val="28"/>
          <w:lang w:eastAsia="en-US"/>
        </w:rPr>
      </w:pPr>
    </w:p>
    <w:p w14:paraId="3AD2B6DE" w14:textId="77777777" w:rsidR="009D7110" w:rsidRPr="009D7110" w:rsidRDefault="009D7110" w:rsidP="009D7110">
      <w:pPr>
        <w:spacing w:before="120" w:line="312" w:lineRule="auto"/>
        <w:jc w:val="center"/>
        <w:rPr>
          <w:rFonts w:eastAsia="Calibri"/>
          <w:b/>
          <w:color w:val="000000"/>
          <w:sz w:val="28"/>
          <w:szCs w:val="28"/>
          <w:lang w:eastAsia="en-US"/>
        </w:rPr>
      </w:pPr>
      <w:bookmarkStart w:id="0" w:name="_Hlk146612652"/>
      <w:r w:rsidRPr="009D7110">
        <w:rPr>
          <w:rFonts w:eastAsia="Calibri"/>
          <w:b/>
          <w:color w:val="000000"/>
          <w:sz w:val="28"/>
          <w:szCs w:val="28"/>
          <w:lang w:eastAsia="en-US"/>
        </w:rPr>
        <w:t xml:space="preserve">„Świadczenie usług krajowego transportu drogowego rzeczy dla Polskiej Grupie Górniczej S.A. Oddział Zakład Remontowo-Produkcyjny, </w:t>
      </w:r>
    </w:p>
    <w:p w14:paraId="603FFAF5" w14:textId="40BE36CB" w:rsidR="005E30B0" w:rsidRPr="00F76785" w:rsidRDefault="009D7110" w:rsidP="009D7110">
      <w:pPr>
        <w:spacing w:before="120" w:line="312" w:lineRule="auto"/>
        <w:jc w:val="center"/>
        <w:rPr>
          <w:rFonts w:eastAsia="Calibri"/>
          <w:b/>
          <w:color w:val="000000"/>
          <w:sz w:val="28"/>
          <w:szCs w:val="28"/>
          <w:lang w:eastAsia="en-US"/>
        </w:rPr>
      </w:pPr>
      <w:r w:rsidRPr="009D7110">
        <w:rPr>
          <w:rFonts w:eastAsia="Calibri"/>
          <w:b/>
          <w:color w:val="000000"/>
          <w:sz w:val="28"/>
          <w:szCs w:val="28"/>
          <w:lang w:eastAsia="en-US"/>
        </w:rPr>
        <w:t>z podziałem na zadania.”</w:t>
      </w:r>
    </w:p>
    <w:bookmarkEnd w:id="0"/>
    <w:p w14:paraId="3A45CAD7" w14:textId="77777777" w:rsidR="009D7110" w:rsidRDefault="009D7110" w:rsidP="00817766">
      <w:pPr>
        <w:spacing w:before="120" w:line="312" w:lineRule="auto"/>
        <w:jc w:val="center"/>
        <w:rPr>
          <w:rFonts w:eastAsia="Calibri"/>
          <w:b/>
          <w:color w:val="000000"/>
          <w:sz w:val="28"/>
          <w:szCs w:val="28"/>
          <w:lang w:eastAsia="en-US"/>
        </w:rPr>
      </w:pPr>
    </w:p>
    <w:p w14:paraId="2C861C42" w14:textId="5BE6A49C" w:rsidR="00DD199C" w:rsidRDefault="009D7110" w:rsidP="00817766">
      <w:pPr>
        <w:spacing w:before="120" w:line="312" w:lineRule="auto"/>
        <w:jc w:val="center"/>
        <w:rPr>
          <w:rFonts w:eastAsia="Calibri"/>
          <w:b/>
          <w:color w:val="000000"/>
          <w:sz w:val="28"/>
          <w:szCs w:val="28"/>
          <w:lang w:eastAsia="en-US"/>
        </w:rPr>
      </w:pPr>
      <w:r w:rsidRPr="009D7110">
        <w:rPr>
          <w:rFonts w:eastAsia="Calibri"/>
          <w:b/>
          <w:color w:val="000000"/>
          <w:sz w:val="28"/>
          <w:szCs w:val="28"/>
          <w:lang w:eastAsia="en-US"/>
        </w:rPr>
        <w:t>nr sprawy 512300964</w:t>
      </w:r>
    </w:p>
    <w:p w14:paraId="275D2417" w14:textId="77777777" w:rsidR="009D7110" w:rsidRDefault="009D7110" w:rsidP="00817766">
      <w:pPr>
        <w:spacing w:before="120" w:line="312" w:lineRule="auto"/>
        <w:jc w:val="center"/>
        <w:rPr>
          <w:rFonts w:eastAsia="Calibri"/>
          <w:b/>
          <w:color w:val="000000"/>
          <w:sz w:val="28"/>
          <w:szCs w:val="28"/>
          <w:lang w:eastAsia="en-US"/>
        </w:rPr>
      </w:pPr>
    </w:p>
    <w:p w14:paraId="5E7F6391" w14:textId="77777777" w:rsidR="009D7110" w:rsidRDefault="009D7110" w:rsidP="00817766">
      <w:pPr>
        <w:spacing w:before="120" w:line="312" w:lineRule="auto"/>
        <w:jc w:val="center"/>
        <w:rPr>
          <w:rFonts w:eastAsia="Calibri"/>
          <w:b/>
          <w:color w:val="000000"/>
          <w:sz w:val="28"/>
          <w:szCs w:val="28"/>
          <w:lang w:eastAsia="en-US"/>
        </w:rPr>
      </w:pPr>
    </w:p>
    <w:p w14:paraId="3384DB79" w14:textId="77777777" w:rsidR="009D7110" w:rsidRDefault="009D7110" w:rsidP="00817766">
      <w:pPr>
        <w:spacing w:before="120" w:line="312" w:lineRule="auto"/>
        <w:jc w:val="center"/>
        <w:rPr>
          <w:rFonts w:eastAsia="Calibri"/>
          <w:b/>
          <w:color w:val="000000"/>
          <w:sz w:val="28"/>
          <w:szCs w:val="28"/>
          <w:lang w:eastAsia="en-US"/>
        </w:rPr>
      </w:pPr>
    </w:p>
    <w:p w14:paraId="78F330B7" w14:textId="77777777" w:rsidR="009D7110" w:rsidRDefault="009D7110" w:rsidP="00817766">
      <w:pPr>
        <w:spacing w:before="120" w:line="312" w:lineRule="auto"/>
        <w:jc w:val="center"/>
        <w:rPr>
          <w:rFonts w:eastAsia="Calibri"/>
          <w:b/>
          <w:color w:val="000000"/>
          <w:sz w:val="28"/>
          <w:szCs w:val="28"/>
          <w:lang w:eastAsia="en-US"/>
        </w:rPr>
      </w:pPr>
    </w:p>
    <w:p w14:paraId="483F4E57" w14:textId="77777777" w:rsidR="009D7110" w:rsidRDefault="009D7110" w:rsidP="00817766">
      <w:pPr>
        <w:spacing w:before="120" w:line="312" w:lineRule="auto"/>
        <w:jc w:val="center"/>
        <w:rPr>
          <w:rFonts w:eastAsia="Calibri"/>
          <w:b/>
          <w:color w:val="000000"/>
          <w:sz w:val="28"/>
          <w:szCs w:val="28"/>
          <w:lang w:eastAsia="en-US"/>
        </w:rPr>
      </w:pPr>
    </w:p>
    <w:p w14:paraId="752DE8D0" w14:textId="77777777" w:rsidR="009D7110" w:rsidRDefault="009D7110" w:rsidP="00817766">
      <w:pPr>
        <w:spacing w:before="120" w:line="312" w:lineRule="auto"/>
        <w:jc w:val="center"/>
        <w:rPr>
          <w:rFonts w:eastAsia="Calibri"/>
          <w:b/>
          <w:color w:val="000000"/>
          <w:sz w:val="28"/>
          <w:szCs w:val="28"/>
          <w:lang w:eastAsia="en-US"/>
        </w:rPr>
      </w:pPr>
    </w:p>
    <w:p w14:paraId="05D11931" w14:textId="77777777" w:rsidR="009D7110" w:rsidRDefault="009D7110" w:rsidP="00817766">
      <w:pPr>
        <w:spacing w:before="120" w:line="312" w:lineRule="auto"/>
        <w:jc w:val="center"/>
        <w:rPr>
          <w:rFonts w:eastAsia="Calibri"/>
          <w:b/>
          <w:color w:val="000000"/>
          <w:sz w:val="28"/>
          <w:szCs w:val="28"/>
          <w:lang w:eastAsia="en-US"/>
        </w:rPr>
      </w:pPr>
    </w:p>
    <w:p w14:paraId="047A8042" w14:textId="77777777" w:rsidR="009D7110" w:rsidRDefault="009D7110" w:rsidP="00817766">
      <w:pPr>
        <w:spacing w:before="120" w:line="312" w:lineRule="auto"/>
        <w:jc w:val="center"/>
        <w:rPr>
          <w:rFonts w:eastAsia="Calibri"/>
          <w:b/>
          <w:color w:val="000000"/>
          <w:sz w:val="28"/>
          <w:szCs w:val="28"/>
          <w:lang w:eastAsia="en-US"/>
        </w:rPr>
      </w:pPr>
    </w:p>
    <w:p w14:paraId="438DB63E" w14:textId="77777777" w:rsidR="009D7110" w:rsidRDefault="009D7110" w:rsidP="00817766">
      <w:pPr>
        <w:spacing w:before="120" w:line="312" w:lineRule="auto"/>
        <w:jc w:val="center"/>
        <w:rPr>
          <w:rFonts w:eastAsia="Calibri"/>
          <w:b/>
          <w:color w:val="000000"/>
          <w:sz w:val="28"/>
          <w:szCs w:val="28"/>
          <w:lang w:eastAsia="en-US"/>
        </w:rPr>
      </w:pPr>
    </w:p>
    <w:p w14:paraId="2CB2D765" w14:textId="77777777" w:rsidR="009D7110" w:rsidRDefault="009D7110" w:rsidP="00817766">
      <w:pPr>
        <w:spacing w:before="120" w:line="312" w:lineRule="auto"/>
        <w:jc w:val="center"/>
        <w:rPr>
          <w:rFonts w:eastAsia="Calibri"/>
          <w:b/>
          <w:color w:val="000000"/>
          <w:sz w:val="28"/>
          <w:szCs w:val="28"/>
          <w:lang w:eastAsia="en-US"/>
        </w:rPr>
      </w:pPr>
    </w:p>
    <w:p w14:paraId="2133839F" w14:textId="77777777" w:rsidR="009D7110" w:rsidRDefault="009D7110" w:rsidP="00817766">
      <w:pPr>
        <w:spacing w:before="120" w:line="312" w:lineRule="auto"/>
        <w:jc w:val="center"/>
        <w:rPr>
          <w:rFonts w:eastAsia="Calibri"/>
          <w:b/>
          <w:color w:val="000000"/>
          <w:sz w:val="28"/>
          <w:szCs w:val="28"/>
          <w:lang w:eastAsia="en-US"/>
        </w:rPr>
      </w:pPr>
    </w:p>
    <w:p w14:paraId="3C343D50" w14:textId="77777777" w:rsidR="009D7110" w:rsidRPr="00F76785" w:rsidRDefault="009D7110" w:rsidP="00817766">
      <w:pPr>
        <w:spacing w:before="120" w:line="312" w:lineRule="auto"/>
        <w:jc w:val="center"/>
        <w:rPr>
          <w:rFonts w:eastAsia="Calibri"/>
          <w:b/>
          <w:color w:val="000000"/>
          <w:sz w:val="28"/>
          <w:szCs w:val="28"/>
          <w:lang w:eastAsia="en-US"/>
        </w:rPr>
      </w:pPr>
    </w:p>
    <w:sdt>
      <w:sdtPr>
        <w:rPr>
          <w:rFonts w:eastAsia="Times New Roman" w:cs="Times New Roman"/>
          <w:b w:val="0"/>
          <w:bCs w:val="0"/>
          <w:sz w:val="20"/>
          <w:szCs w:val="20"/>
        </w:rPr>
        <w:id w:val="-1241485352"/>
        <w:docPartObj>
          <w:docPartGallery w:val="Table of Contents"/>
          <w:docPartUnique/>
        </w:docPartObj>
      </w:sdtPr>
      <w:sdtEndPr/>
      <w:sdtContent>
        <w:p w14:paraId="756DC55C" w14:textId="58C1F84C" w:rsidR="00ED28D9" w:rsidRPr="00052816" w:rsidRDefault="00ED28D9" w:rsidP="00FA7845">
          <w:pPr>
            <w:pStyle w:val="Nagwekspisutreci"/>
            <w:ind w:right="569"/>
          </w:pPr>
          <w:r w:rsidRPr="00052816">
            <w:t>Spis treści</w:t>
          </w:r>
        </w:p>
        <w:p w14:paraId="0B682C8C" w14:textId="4D4F0248" w:rsidR="007B2C13" w:rsidRDefault="00BB3697" w:rsidP="000C028E">
          <w:pPr>
            <w:pStyle w:val="Spistreci1"/>
            <w:rPr>
              <w:rFonts w:asciiTheme="minorHAnsi" w:eastAsiaTheme="minorEastAsia" w:hAnsiTheme="minorHAnsi" w:cstheme="minorBidi"/>
              <w:noProof/>
              <w:sz w:val="22"/>
              <w:szCs w:val="22"/>
            </w:rPr>
          </w:pPr>
          <w:r>
            <w:fldChar w:fldCharType="begin"/>
          </w:r>
          <w:r>
            <w:instrText xml:space="preserve"> TOC \o "1-1" \h \z \u </w:instrText>
          </w:r>
          <w:r>
            <w:fldChar w:fldCharType="separate"/>
          </w:r>
          <w:hyperlink w:anchor="_Toc128387325" w:history="1">
            <w:r w:rsidR="007B2C13" w:rsidRPr="00604C12">
              <w:rPr>
                <w:rStyle w:val="Hipercze"/>
                <w:noProof/>
              </w:rPr>
              <w:t xml:space="preserve">Część I. </w:t>
            </w:r>
            <w:r w:rsidR="007B2C13">
              <w:rPr>
                <w:rFonts w:asciiTheme="minorHAnsi" w:eastAsiaTheme="minorEastAsia" w:hAnsiTheme="minorHAnsi" w:cstheme="minorBidi"/>
                <w:noProof/>
                <w:sz w:val="22"/>
                <w:szCs w:val="22"/>
              </w:rPr>
              <w:tab/>
            </w:r>
            <w:r w:rsidR="007B2C13" w:rsidRPr="00604C12">
              <w:rPr>
                <w:rStyle w:val="Hipercze"/>
                <w:noProof/>
              </w:rPr>
              <w:t>Zamawiający:</w:t>
            </w:r>
            <w:r w:rsidR="007B2C13">
              <w:rPr>
                <w:noProof/>
                <w:webHidden/>
              </w:rPr>
              <w:tab/>
            </w:r>
            <w:r w:rsidR="007B2C13">
              <w:rPr>
                <w:noProof/>
                <w:webHidden/>
              </w:rPr>
              <w:fldChar w:fldCharType="begin"/>
            </w:r>
            <w:r w:rsidR="007B2C13">
              <w:rPr>
                <w:noProof/>
                <w:webHidden/>
              </w:rPr>
              <w:instrText xml:space="preserve"> PAGEREF _Toc128387325 \h </w:instrText>
            </w:r>
            <w:r w:rsidR="007B2C13">
              <w:rPr>
                <w:noProof/>
                <w:webHidden/>
              </w:rPr>
            </w:r>
            <w:r w:rsidR="007B2C13">
              <w:rPr>
                <w:noProof/>
                <w:webHidden/>
              </w:rPr>
              <w:fldChar w:fldCharType="separate"/>
            </w:r>
            <w:r w:rsidR="00850CF3">
              <w:rPr>
                <w:noProof/>
                <w:webHidden/>
              </w:rPr>
              <w:t>3</w:t>
            </w:r>
            <w:r w:rsidR="007B2C13">
              <w:rPr>
                <w:noProof/>
                <w:webHidden/>
              </w:rPr>
              <w:fldChar w:fldCharType="end"/>
            </w:r>
          </w:hyperlink>
        </w:p>
        <w:p w14:paraId="3681AC82" w14:textId="0D7627B5" w:rsidR="007B2C13" w:rsidRDefault="00E165C3" w:rsidP="000C028E">
          <w:pPr>
            <w:pStyle w:val="Spistreci1"/>
            <w:rPr>
              <w:rFonts w:asciiTheme="minorHAnsi" w:eastAsiaTheme="minorEastAsia" w:hAnsiTheme="minorHAnsi" w:cstheme="minorBidi"/>
              <w:noProof/>
              <w:sz w:val="22"/>
              <w:szCs w:val="22"/>
            </w:rPr>
          </w:pPr>
          <w:hyperlink w:anchor="_Toc128387326" w:history="1">
            <w:r w:rsidR="007B2C13" w:rsidRPr="00604C12">
              <w:rPr>
                <w:rStyle w:val="Hipercze"/>
                <w:noProof/>
              </w:rPr>
              <w:t xml:space="preserve">Część II. </w:t>
            </w:r>
            <w:r w:rsidR="007B2C13">
              <w:rPr>
                <w:rFonts w:asciiTheme="minorHAnsi" w:eastAsiaTheme="minorEastAsia" w:hAnsiTheme="minorHAnsi" w:cstheme="minorBidi"/>
                <w:noProof/>
                <w:sz w:val="22"/>
                <w:szCs w:val="22"/>
              </w:rPr>
              <w:tab/>
            </w:r>
            <w:r w:rsidR="007B2C13" w:rsidRPr="00604C12">
              <w:rPr>
                <w:rStyle w:val="Hipercze"/>
                <w:noProof/>
              </w:rPr>
              <w:t>Postępowanie</w:t>
            </w:r>
            <w:r w:rsidR="007B2C13">
              <w:rPr>
                <w:noProof/>
                <w:webHidden/>
              </w:rPr>
              <w:tab/>
            </w:r>
            <w:r w:rsidR="007B2C13">
              <w:rPr>
                <w:noProof/>
                <w:webHidden/>
              </w:rPr>
              <w:fldChar w:fldCharType="begin"/>
            </w:r>
            <w:r w:rsidR="007B2C13">
              <w:rPr>
                <w:noProof/>
                <w:webHidden/>
              </w:rPr>
              <w:instrText xml:space="preserve"> PAGEREF _Toc128387326 \h </w:instrText>
            </w:r>
            <w:r w:rsidR="007B2C13">
              <w:rPr>
                <w:noProof/>
                <w:webHidden/>
              </w:rPr>
            </w:r>
            <w:r w:rsidR="007B2C13">
              <w:rPr>
                <w:noProof/>
                <w:webHidden/>
              </w:rPr>
              <w:fldChar w:fldCharType="separate"/>
            </w:r>
            <w:r w:rsidR="00850CF3">
              <w:rPr>
                <w:noProof/>
                <w:webHidden/>
              </w:rPr>
              <w:t>3</w:t>
            </w:r>
            <w:r w:rsidR="007B2C13">
              <w:rPr>
                <w:noProof/>
                <w:webHidden/>
              </w:rPr>
              <w:fldChar w:fldCharType="end"/>
            </w:r>
          </w:hyperlink>
        </w:p>
        <w:p w14:paraId="27C3D32A" w14:textId="45D9A157" w:rsidR="007B2C13" w:rsidRDefault="00E165C3" w:rsidP="000C028E">
          <w:pPr>
            <w:pStyle w:val="Spistreci1"/>
            <w:rPr>
              <w:rFonts w:asciiTheme="minorHAnsi" w:eastAsiaTheme="minorEastAsia" w:hAnsiTheme="minorHAnsi" w:cstheme="minorBidi"/>
              <w:noProof/>
              <w:sz w:val="22"/>
              <w:szCs w:val="22"/>
            </w:rPr>
          </w:pPr>
          <w:hyperlink w:anchor="_Toc128387327" w:history="1">
            <w:r w:rsidR="007B2C13" w:rsidRPr="00604C12">
              <w:rPr>
                <w:rStyle w:val="Hipercze"/>
                <w:noProof/>
              </w:rPr>
              <w:t xml:space="preserve">Część III. </w:t>
            </w:r>
            <w:r w:rsidR="007B2C13">
              <w:rPr>
                <w:rFonts w:asciiTheme="minorHAnsi" w:eastAsiaTheme="minorEastAsia" w:hAnsiTheme="minorHAnsi" w:cstheme="minorBidi"/>
                <w:noProof/>
                <w:sz w:val="22"/>
                <w:szCs w:val="22"/>
              </w:rPr>
              <w:tab/>
            </w:r>
            <w:r w:rsidR="007B2C13" w:rsidRPr="00604C12">
              <w:rPr>
                <w:rStyle w:val="Hipercze"/>
                <w:noProof/>
              </w:rPr>
              <w:t>Przedmiot zamówienia. Termin wykonania.</w:t>
            </w:r>
            <w:r w:rsidR="007B2C13">
              <w:rPr>
                <w:noProof/>
                <w:webHidden/>
              </w:rPr>
              <w:tab/>
            </w:r>
            <w:r w:rsidR="007B2C13">
              <w:rPr>
                <w:noProof/>
                <w:webHidden/>
              </w:rPr>
              <w:fldChar w:fldCharType="begin"/>
            </w:r>
            <w:r w:rsidR="007B2C13">
              <w:rPr>
                <w:noProof/>
                <w:webHidden/>
              </w:rPr>
              <w:instrText xml:space="preserve"> PAGEREF _Toc128387327 \h </w:instrText>
            </w:r>
            <w:r w:rsidR="007B2C13">
              <w:rPr>
                <w:noProof/>
                <w:webHidden/>
              </w:rPr>
            </w:r>
            <w:r w:rsidR="007B2C13">
              <w:rPr>
                <w:noProof/>
                <w:webHidden/>
              </w:rPr>
              <w:fldChar w:fldCharType="separate"/>
            </w:r>
            <w:r w:rsidR="00850CF3">
              <w:rPr>
                <w:noProof/>
                <w:webHidden/>
              </w:rPr>
              <w:t>3</w:t>
            </w:r>
            <w:r w:rsidR="007B2C13">
              <w:rPr>
                <w:noProof/>
                <w:webHidden/>
              </w:rPr>
              <w:fldChar w:fldCharType="end"/>
            </w:r>
          </w:hyperlink>
        </w:p>
        <w:p w14:paraId="1E88C73B" w14:textId="6EBA1E29" w:rsidR="007B2C13" w:rsidRDefault="00E165C3" w:rsidP="000C028E">
          <w:pPr>
            <w:pStyle w:val="Spistreci1"/>
            <w:rPr>
              <w:rFonts w:asciiTheme="minorHAnsi" w:eastAsiaTheme="minorEastAsia" w:hAnsiTheme="minorHAnsi" w:cstheme="minorBidi"/>
              <w:noProof/>
              <w:sz w:val="22"/>
              <w:szCs w:val="22"/>
            </w:rPr>
          </w:pPr>
          <w:hyperlink w:anchor="_Toc128387328" w:history="1">
            <w:r w:rsidR="007B2C13" w:rsidRPr="00604C12">
              <w:rPr>
                <w:rStyle w:val="Hipercze"/>
                <w:noProof/>
              </w:rPr>
              <w:t>Część IV.</w:t>
            </w:r>
            <w:r w:rsidR="007B2C13">
              <w:rPr>
                <w:rFonts w:asciiTheme="minorHAnsi" w:eastAsiaTheme="minorEastAsia" w:hAnsiTheme="minorHAnsi" w:cstheme="minorBidi"/>
                <w:noProof/>
                <w:sz w:val="22"/>
                <w:szCs w:val="22"/>
              </w:rPr>
              <w:tab/>
            </w:r>
            <w:r w:rsidR="007B2C13" w:rsidRPr="00604C12">
              <w:rPr>
                <w:rStyle w:val="Hipercze"/>
                <w:noProof/>
              </w:rPr>
              <w:t>Oferty częściowe</w:t>
            </w:r>
            <w:r w:rsidR="007B2C13">
              <w:rPr>
                <w:noProof/>
                <w:webHidden/>
              </w:rPr>
              <w:tab/>
            </w:r>
            <w:r w:rsidR="007B2C13">
              <w:rPr>
                <w:noProof/>
                <w:webHidden/>
              </w:rPr>
              <w:fldChar w:fldCharType="begin"/>
            </w:r>
            <w:r w:rsidR="007B2C13">
              <w:rPr>
                <w:noProof/>
                <w:webHidden/>
              </w:rPr>
              <w:instrText xml:space="preserve"> PAGEREF _Toc128387328 \h </w:instrText>
            </w:r>
            <w:r w:rsidR="007B2C13">
              <w:rPr>
                <w:noProof/>
                <w:webHidden/>
              </w:rPr>
            </w:r>
            <w:r w:rsidR="007B2C13">
              <w:rPr>
                <w:noProof/>
                <w:webHidden/>
              </w:rPr>
              <w:fldChar w:fldCharType="separate"/>
            </w:r>
            <w:r w:rsidR="00850CF3">
              <w:rPr>
                <w:noProof/>
                <w:webHidden/>
              </w:rPr>
              <w:t>4</w:t>
            </w:r>
            <w:r w:rsidR="007B2C13">
              <w:rPr>
                <w:noProof/>
                <w:webHidden/>
              </w:rPr>
              <w:fldChar w:fldCharType="end"/>
            </w:r>
          </w:hyperlink>
        </w:p>
        <w:p w14:paraId="004FD52A" w14:textId="005ACBF9" w:rsidR="007B2C13" w:rsidRDefault="00E165C3" w:rsidP="000C028E">
          <w:pPr>
            <w:pStyle w:val="Spistreci1"/>
            <w:rPr>
              <w:rFonts w:asciiTheme="minorHAnsi" w:eastAsiaTheme="minorEastAsia" w:hAnsiTheme="minorHAnsi" w:cstheme="minorBidi"/>
              <w:noProof/>
              <w:sz w:val="22"/>
              <w:szCs w:val="22"/>
            </w:rPr>
          </w:pPr>
          <w:hyperlink w:anchor="_Toc128387329" w:history="1">
            <w:r w:rsidR="007B2C13" w:rsidRPr="00604C12">
              <w:rPr>
                <w:rStyle w:val="Hipercze"/>
                <w:noProof/>
              </w:rPr>
              <w:t>Część V.</w:t>
            </w:r>
            <w:r w:rsidR="007B2C13">
              <w:rPr>
                <w:rFonts w:asciiTheme="minorHAnsi" w:eastAsiaTheme="minorEastAsia" w:hAnsiTheme="minorHAnsi" w:cstheme="minorBidi"/>
                <w:noProof/>
                <w:sz w:val="22"/>
                <w:szCs w:val="22"/>
              </w:rPr>
              <w:tab/>
            </w:r>
            <w:r w:rsidR="007B2C13" w:rsidRPr="00604C12">
              <w:rPr>
                <w:rStyle w:val="Hipercze"/>
                <w:noProof/>
              </w:rPr>
              <w:t>Kwalifikacja podmiotowa Wykonawców</w:t>
            </w:r>
            <w:r w:rsidR="007B2C13">
              <w:rPr>
                <w:noProof/>
                <w:webHidden/>
              </w:rPr>
              <w:tab/>
            </w:r>
            <w:r w:rsidR="007B2C13">
              <w:rPr>
                <w:noProof/>
                <w:webHidden/>
              </w:rPr>
              <w:fldChar w:fldCharType="begin"/>
            </w:r>
            <w:r w:rsidR="007B2C13">
              <w:rPr>
                <w:noProof/>
                <w:webHidden/>
              </w:rPr>
              <w:instrText xml:space="preserve"> PAGEREF _Toc128387329 \h </w:instrText>
            </w:r>
            <w:r w:rsidR="007B2C13">
              <w:rPr>
                <w:noProof/>
                <w:webHidden/>
              </w:rPr>
            </w:r>
            <w:r w:rsidR="007B2C13">
              <w:rPr>
                <w:noProof/>
                <w:webHidden/>
              </w:rPr>
              <w:fldChar w:fldCharType="separate"/>
            </w:r>
            <w:r w:rsidR="00850CF3">
              <w:rPr>
                <w:noProof/>
                <w:webHidden/>
              </w:rPr>
              <w:t>4</w:t>
            </w:r>
            <w:r w:rsidR="007B2C13">
              <w:rPr>
                <w:noProof/>
                <w:webHidden/>
              </w:rPr>
              <w:fldChar w:fldCharType="end"/>
            </w:r>
          </w:hyperlink>
        </w:p>
        <w:p w14:paraId="11B15E9D" w14:textId="2B07B2BE" w:rsidR="007B2C13" w:rsidRDefault="00E165C3" w:rsidP="000C028E">
          <w:pPr>
            <w:pStyle w:val="Spistreci1"/>
            <w:rPr>
              <w:rFonts w:asciiTheme="minorHAnsi" w:eastAsiaTheme="minorEastAsia" w:hAnsiTheme="minorHAnsi" w:cstheme="minorBidi"/>
              <w:noProof/>
              <w:sz w:val="22"/>
              <w:szCs w:val="22"/>
            </w:rPr>
          </w:pPr>
          <w:hyperlink w:anchor="_Toc128387330" w:history="1">
            <w:r w:rsidR="007B2C13" w:rsidRPr="00604C12">
              <w:rPr>
                <w:rStyle w:val="Hipercze"/>
                <w:noProof/>
              </w:rPr>
              <w:t>Część VI.</w:t>
            </w:r>
            <w:r w:rsidR="007B2C13">
              <w:rPr>
                <w:rFonts w:asciiTheme="minorHAnsi" w:eastAsiaTheme="minorEastAsia" w:hAnsiTheme="minorHAnsi" w:cstheme="minorBidi"/>
                <w:noProof/>
                <w:sz w:val="22"/>
                <w:szCs w:val="22"/>
              </w:rPr>
              <w:tab/>
            </w:r>
            <w:r w:rsidR="007B2C13" w:rsidRPr="00604C12">
              <w:rPr>
                <w:rStyle w:val="Hipercze"/>
                <w:noProof/>
              </w:rPr>
              <w:t>Wykonawcy występujący wspólnie (konsorcjum):</w:t>
            </w:r>
            <w:r w:rsidR="007B2C13">
              <w:rPr>
                <w:noProof/>
                <w:webHidden/>
              </w:rPr>
              <w:tab/>
            </w:r>
            <w:r w:rsidR="007B2C13">
              <w:rPr>
                <w:noProof/>
                <w:webHidden/>
              </w:rPr>
              <w:fldChar w:fldCharType="begin"/>
            </w:r>
            <w:r w:rsidR="007B2C13">
              <w:rPr>
                <w:noProof/>
                <w:webHidden/>
              </w:rPr>
              <w:instrText xml:space="preserve"> PAGEREF _Toc128387330 \h </w:instrText>
            </w:r>
            <w:r w:rsidR="007B2C13">
              <w:rPr>
                <w:noProof/>
                <w:webHidden/>
              </w:rPr>
            </w:r>
            <w:r w:rsidR="007B2C13">
              <w:rPr>
                <w:noProof/>
                <w:webHidden/>
              </w:rPr>
              <w:fldChar w:fldCharType="separate"/>
            </w:r>
            <w:r w:rsidR="00850CF3">
              <w:rPr>
                <w:noProof/>
                <w:webHidden/>
              </w:rPr>
              <w:t>6</w:t>
            </w:r>
            <w:r w:rsidR="007B2C13">
              <w:rPr>
                <w:noProof/>
                <w:webHidden/>
              </w:rPr>
              <w:fldChar w:fldCharType="end"/>
            </w:r>
          </w:hyperlink>
        </w:p>
        <w:p w14:paraId="5C8762E9" w14:textId="5FE5C68F" w:rsidR="007B2C13" w:rsidRDefault="00E165C3" w:rsidP="000C028E">
          <w:pPr>
            <w:pStyle w:val="Spistreci1"/>
            <w:rPr>
              <w:rFonts w:asciiTheme="minorHAnsi" w:eastAsiaTheme="minorEastAsia" w:hAnsiTheme="minorHAnsi" w:cstheme="minorBidi"/>
              <w:noProof/>
              <w:sz w:val="22"/>
              <w:szCs w:val="22"/>
            </w:rPr>
          </w:pPr>
          <w:hyperlink w:anchor="_Toc128387331" w:history="1">
            <w:r w:rsidR="007B2C13" w:rsidRPr="00604C12">
              <w:rPr>
                <w:rStyle w:val="Hipercze"/>
                <w:noProof/>
              </w:rPr>
              <w:t>Część VII.</w:t>
            </w:r>
            <w:r w:rsidR="007B2C13">
              <w:rPr>
                <w:rFonts w:asciiTheme="minorHAnsi" w:eastAsiaTheme="minorEastAsia" w:hAnsiTheme="minorHAnsi" w:cstheme="minorBidi"/>
                <w:noProof/>
                <w:sz w:val="22"/>
                <w:szCs w:val="22"/>
              </w:rPr>
              <w:tab/>
            </w:r>
            <w:r w:rsidR="007B2C13" w:rsidRPr="00604C12">
              <w:rPr>
                <w:rStyle w:val="Hipercze"/>
                <w:noProof/>
              </w:rPr>
              <w:t>Udostępnienie zasobów</w:t>
            </w:r>
            <w:r w:rsidR="007B2C13">
              <w:rPr>
                <w:noProof/>
                <w:webHidden/>
              </w:rPr>
              <w:tab/>
            </w:r>
            <w:r w:rsidR="007B2C13">
              <w:rPr>
                <w:noProof/>
                <w:webHidden/>
              </w:rPr>
              <w:fldChar w:fldCharType="begin"/>
            </w:r>
            <w:r w:rsidR="007B2C13">
              <w:rPr>
                <w:noProof/>
                <w:webHidden/>
              </w:rPr>
              <w:instrText xml:space="preserve"> PAGEREF _Toc128387331 \h </w:instrText>
            </w:r>
            <w:r w:rsidR="007B2C13">
              <w:rPr>
                <w:noProof/>
                <w:webHidden/>
              </w:rPr>
            </w:r>
            <w:r w:rsidR="007B2C13">
              <w:rPr>
                <w:noProof/>
                <w:webHidden/>
              </w:rPr>
              <w:fldChar w:fldCharType="separate"/>
            </w:r>
            <w:r w:rsidR="00850CF3">
              <w:rPr>
                <w:noProof/>
                <w:webHidden/>
              </w:rPr>
              <w:t>7</w:t>
            </w:r>
            <w:r w:rsidR="007B2C13">
              <w:rPr>
                <w:noProof/>
                <w:webHidden/>
              </w:rPr>
              <w:fldChar w:fldCharType="end"/>
            </w:r>
          </w:hyperlink>
        </w:p>
        <w:p w14:paraId="50EA5D7D" w14:textId="3A54234A" w:rsidR="007B2C13" w:rsidRDefault="00E165C3" w:rsidP="000C028E">
          <w:pPr>
            <w:pStyle w:val="Spistreci1"/>
            <w:rPr>
              <w:rFonts w:asciiTheme="minorHAnsi" w:eastAsiaTheme="minorEastAsia" w:hAnsiTheme="minorHAnsi" w:cstheme="minorBidi"/>
              <w:noProof/>
              <w:sz w:val="22"/>
              <w:szCs w:val="22"/>
            </w:rPr>
          </w:pPr>
          <w:hyperlink w:anchor="_Toc128387332" w:history="1">
            <w:r w:rsidR="007B2C13" w:rsidRPr="00604C12">
              <w:rPr>
                <w:rStyle w:val="Hipercze"/>
                <w:noProof/>
              </w:rPr>
              <w:t>Część VIII.</w:t>
            </w:r>
            <w:r w:rsidR="007B2C13">
              <w:rPr>
                <w:rFonts w:asciiTheme="minorHAnsi" w:eastAsiaTheme="minorEastAsia" w:hAnsiTheme="minorHAnsi" w:cstheme="minorBidi"/>
                <w:noProof/>
                <w:sz w:val="22"/>
                <w:szCs w:val="22"/>
              </w:rPr>
              <w:tab/>
            </w:r>
            <w:r w:rsidR="007B2C13" w:rsidRPr="00604C12">
              <w:rPr>
                <w:rStyle w:val="Hipercze"/>
                <w:noProof/>
              </w:rPr>
              <w:t>Podmiotowe środki dowodowe.</w:t>
            </w:r>
            <w:r w:rsidR="007B2C13">
              <w:rPr>
                <w:noProof/>
                <w:webHidden/>
              </w:rPr>
              <w:tab/>
            </w:r>
            <w:r w:rsidR="007B2C13">
              <w:rPr>
                <w:noProof/>
                <w:webHidden/>
              </w:rPr>
              <w:fldChar w:fldCharType="begin"/>
            </w:r>
            <w:r w:rsidR="007B2C13">
              <w:rPr>
                <w:noProof/>
                <w:webHidden/>
              </w:rPr>
              <w:instrText xml:space="preserve"> PAGEREF _Toc128387332 \h </w:instrText>
            </w:r>
            <w:r w:rsidR="007B2C13">
              <w:rPr>
                <w:noProof/>
                <w:webHidden/>
              </w:rPr>
            </w:r>
            <w:r w:rsidR="007B2C13">
              <w:rPr>
                <w:noProof/>
                <w:webHidden/>
              </w:rPr>
              <w:fldChar w:fldCharType="separate"/>
            </w:r>
            <w:r w:rsidR="00850CF3">
              <w:rPr>
                <w:noProof/>
                <w:webHidden/>
              </w:rPr>
              <w:t>8</w:t>
            </w:r>
            <w:r w:rsidR="007B2C13">
              <w:rPr>
                <w:noProof/>
                <w:webHidden/>
              </w:rPr>
              <w:fldChar w:fldCharType="end"/>
            </w:r>
          </w:hyperlink>
        </w:p>
        <w:p w14:paraId="4A117673" w14:textId="084CEB47" w:rsidR="007B2C13" w:rsidRDefault="00E165C3" w:rsidP="000C028E">
          <w:pPr>
            <w:pStyle w:val="Spistreci1"/>
            <w:rPr>
              <w:rFonts w:asciiTheme="minorHAnsi" w:eastAsiaTheme="minorEastAsia" w:hAnsiTheme="minorHAnsi" w:cstheme="minorBidi"/>
              <w:noProof/>
              <w:sz w:val="22"/>
              <w:szCs w:val="22"/>
            </w:rPr>
          </w:pPr>
          <w:hyperlink w:anchor="_Toc128387333" w:history="1">
            <w:r w:rsidR="007B2C13" w:rsidRPr="00604C12">
              <w:rPr>
                <w:rStyle w:val="Hipercze"/>
                <w:noProof/>
              </w:rPr>
              <w:t>Część IX.</w:t>
            </w:r>
            <w:r w:rsidR="007B2C13">
              <w:rPr>
                <w:rFonts w:asciiTheme="minorHAnsi" w:eastAsiaTheme="minorEastAsia" w:hAnsiTheme="minorHAnsi" w:cstheme="minorBidi"/>
                <w:noProof/>
                <w:sz w:val="22"/>
                <w:szCs w:val="22"/>
              </w:rPr>
              <w:tab/>
            </w:r>
            <w:r w:rsidR="007B2C13" w:rsidRPr="00604C12">
              <w:rPr>
                <w:rStyle w:val="Hipercze"/>
                <w:noProof/>
              </w:rPr>
              <w:t>Przedmiotowe środki dowodowe oraz pozostałe dokumenty i oświadczenia</w:t>
            </w:r>
            <w:r w:rsidR="007B2C13">
              <w:rPr>
                <w:noProof/>
                <w:webHidden/>
              </w:rPr>
              <w:tab/>
            </w:r>
            <w:r w:rsidR="007B2C13">
              <w:rPr>
                <w:noProof/>
                <w:webHidden/>
              </w:rPr>
              <w:fldChar w:fldCharType="begin"/>
            </w:r>
            <w:r w:rsidR="007B2C13">
              <w:rPr>
                <w:noProof/>
                <w:webHidden/>
              </w:rPr>
              <w:instrText xml:space="preserve"> PAGEREF _Toc128387333 \h </w:instrText>
            </w:r>
            <w:r w:rsidR="007B2C13">
              <w:rPr>
                <w:noProof/>
                <w:webHidden/>
              </w:rPr>
            </w:r>
            <w:r w:rsidR="007B2C13">
              <w:rPr>
                <w:noProof/>
                <w:webHidden/>
              </w:rPr>
              <w:fldChar w:fldCharType="separate"/>
            </w:r>
            <w:r w:rsidR="00850CF3">
              <w:rPr>
                <w:noProof/>
                <w:webHidden/>
              </w:rPr>
              <w:t>11</w:t>
            </w:r>
            <w:r w:rsidR="007B2C13">
              <w:rPr>
                <w:noProof/>
                <w:webHidden/>
              </w:rPr>
              <w:fldChar w:fldCharType="end"/>
            </w:r>
          </w:hyperlink>
        </w:p>
        <w:p w14:paraId="1AFA0527" w14:textId="0D67BAD8" w:rsidR="007B2C13" w:rsidRDefault="00E165C3" w:rsidP="000C028E">
          <w:pPr>
            <w:pStyle w:val="Spistreci1"/>
            <w:rPr>
              <w:rFonts w:asciiTheme="minorHAnsi" w:eastAsiaTheme="minorEastAsia" w:hAnsiTheme="minorHAnsi" w:cstheme="minorBidi"/>
              <w:noProof/>
              <w:sz w:val="22"/>
              <w:szCs w:val="22"/>
            </w:rPr>
          </w:pPr>
          <w:hyperlink w:anchor="_Toc128387334" w:history="1">
            <w:r w:rsidR="007B2C13" w:rsidRPr="00604C12">
              <w:rPr>
                <w:rStyle w:val="Hipercze"/>
                <w:noProof/>
              </w:rPr>
              <w:t>Część X.</w:t>
            </w:r>
            <w:r w:rsidR="007B2C13">
              <w:rPr>
                <w:rFonts w:asciiTheme="minorHAnsi" w:eastAsiaTheme="minorEastAsia" w:hAnsiTheme="minorHAnsi" w:cstheme="minorBidi"/>
                <w:noProof/>
                <w:sz w:val="22"/>
                <w:szCs w:val="22"/>
              </w:rPr>
              <w:tab/>
            </w:r>
            <w:r w:rsidR="007B2C13" w:rsidRPr="00604C12">
              <w:rPr>
                <w:rStyle w:val="Hipercze"/>
                <w:noProof/>
              </w:rPr>
              <w:t>Podwykonawstwo</w:t>
            </w:r>
            <w:r w:rsidR="007B2C13">
              <w:rPr>
                <w:noProof/>
                <w:webHidden/>
              </w:rPr>
              <w:tab/>
            </w:r>
            <w:r w:rsidR="007B2C13">
              <w:rPr>
                <w:noProof/>
                <w:webHidden/>
              </w:rPr>
              <w:fldChar w:fldCharType="begin"/>
            </w:r>
            <w:r w:rsidR="007B2C13">
              <w:rPr>
                <w:noProof/>
                <w:webHidden/>
              </w:rPr>
              <w:instrText xml:space="preserve"> PAGEREF _Toc128387334 \h </w:instrText>
            </w:r>
            <w:r w:rsidR="007B2C13">
              <w:rPr>
                <w:noProof/>
                <w:webHidden/>
              </w:rPr>
            </w:r>
            <w:r w:rsidR="007B2C13">
              <w:rPr>
                <w:noProof/>
                <w:webHidden/>
              </w:rPr>
              <w:fldChar w:fldCharType="separate"/>
            </w:r>
            <w:r w:rsidR="00850CF3">
              <w:rPr>
                <w:noProof/>
                <w:webHidden/>
              </w:rPr>
              <w:t>12</w:t>
            </w:r>
            <w:r w:rsidR="007B2C13">
              <w:rPr>
                <w:noProof/>
                <w:webHidden/>
              </w:rPr>
              <w:fldChar w:fldCharType="end"/>
            </w:r>
          </w:hyperlink>
        </w:p>
        <w:p w14:paraId="04A467D0" w14:textId="0C74859B" w:rsidR="007B2C13" w:rsidRDefault="00E165C3" w:rsidP="000C028E">
          <w:pPr>
            <w:pStyle w:val="Spistreci1"/>
            <w:rPr>
              <w:rFonts w:asciiTheme="minorHAnsi" w:eastAsiaTheme="minorEastAsia" w:hAnsiTheme="minorHAnsi" w:cstheme="minorBidi"/>
              <w:noProof/>
              <w:sz w:val="22"/>
              <w:szCs w:val="22"/>
            </w:rPr>
          </w:pPr>
          <w:hyperlink w:anchor="_Toc128387335" w:history="1">
            <w:r w:rsidR="007B2C13" w:rsidRPr="00604C12">
              <w:rPr>
                <w:rStyle w:val="Hipercze"/>
                <w:noProof/>
              </w:rPr>
              <w:t>Część XI.</w:t>
            </w:r>
            <w:r w:rsidR="007B2C13">
              <w:rPr>
                <w:rFonts w:asciiTheme="minorHAnsi" w:eastAsiaTheme="minorEastAsia" w:hAnsiTheme="minorHAnsi" w:cstheme="minorBidi"/>
                <w:noProof/>
                <w:sz w:val="22"/>
                <w:szCs w:val="22"/>
              </w:rPr>
              <w:tab/>
            </w:r>
            <w:r w:rsidR="007B2C13" w:rsidRPr="00604C12">
              <w:rPr>
                <w:rStyle w:val="Hipercze"/>
                <w:noProof/>
              </w:rPr>
              <w:t>Wadium</w:t>
            </w:r>
            <w:r w:rsidR="007B2C13">
              <w:rPr>
                <w:noProof/>
                <w:webHidden/>
              </w:rPr>
              <w:tab/>
            </w:r>
            <w:r w:rsidR="007B2C13">
              <w:rPr>
                <w:noProof/>
                <w:webHidden/>
              </w:rPr>
              <w:fldChar w:fldCharType="begin"/>
            </w:r>
            <w:r w:rsidR="007B2C13">
              <w:rPr>
                <w:noProof/>
                <w:webHidden/>
              </w:rPr>
              <w:instrText xml:space="preserve"> PAGEREF _Toc128387335 \h </w:instrText>
            </w:r>
            <w:r w:rsidR="007B2C13">
              <w:rPr>
                <w:noProof/>
                <w:webHidden/>
              </w:rPr>
            </w:r>
            <w:r w:rsidR="007B2C13">
              <w:rPr>
                <w:noProof/>
                <w:webHidden/>
              </w:rPr>
              <w:fldChar w:fldCharType="separate"/>
            </w:r>
            <w:r w:rsidR="00850CF3">
              <w:rPr>
                <w:noProof/>
                <w:webHidden/>
              </w:rPr>
              <w:t>12</w:t>
            </w:r>
            <w:r w:rsidR="007B2C13">
              <w:rPr>
                <w:noProof/>
                <w:webHidden/>
              </w:rPr>
              <w:fldChar w:fldCharType="end"/>
            </w:r>
          </w:hyperlink>
        </w:p>
        <w:p w14:paraId="322F4458" w14:textId="56276A46" w:rsidR="007B2C13" w:rsidRDefault="00E165C3" w:rsidP="000C028E">
          <w:pPr>
            <w:pStyle w:val="Spistreci1"/>
            <w:rPr>
              <w:rFonts w:asciiTheme="minorHAnsi" w:eastAsiaTheme="minorEastAsia" w:hAnsiTheme="minorHAnsi" w:cstheme="minorBidi"/>
              <w:noProof/>
              <w:sz w:val="22"/>
              <w:szCs w:val="22"/>
            </w:rPr>
          </w:pPr>
          <w:hyperlink w:anchor="_Toc128387336" w:history="1">
            <w:r w:rsidR="007B2C13" w:rsidRPr="00604C12">
              <w:rPr>
                <w:rStyle w:val="Hipercze"/>
                <w:noProof/>
              </w:rPr>
              <w:t>Część XII.</w:t>
            </w:r>
            <w:r w:rsidR="007B2C13">
              <w:rPr>
                <w:rFonts w:asciiTheme="minorHAnsi" w:eastAsiaTheme="minorEastAsia" w:hAnsiTheme="minorHAnsi" w:cstheme="minorBidi"/>
                <w:noProof/>
                <w:sz w:val="22"/>
                <w:szCs w:val="22"/>
              </w:rPr>
              <w:tab/>
            </w:r>
            <w:r w:rsidR="007B2C13" w:rsidRPr="00604C12">
              <w:rPr>
                <w:rStyle w:val="Hipercze"/>
                <w:noProof/>
              </w:rPr>
              <w:t>Opis sposobu przygotowania oferty</w:t>
            </w:r>
            <w:r w:rsidR="007B2C13">
              <w:rPr>
                <w:noProof/>
                <w:webHidden/>
              </w:rPr>
              <w:tab/>
            </w:r>
            <w:r w:rsidR="007B2C13">
              <w:rPr>
                <w:noProof/>
                <w:webHidden/>
              </w:rPr>
              <w:fldChar w:fldCharType="begin"/>
            </w:r>
            <w:r w:rsidR="007B2C13">
              <w:rPr>
                <w:noProof/>
                <w:webHidden/>
              </w:rPr>
              <w:instrText xml:space="preserve"> PAGEREF _Toc128387336 \h </w:instrText>
            </w:r>
            <w:r w:rsidR="007B2C13">
              <w:rPr>
                <w:noProof/>
                <w:webHidden/>
              </w:rPr>
            </w:r>
            <w:r w:rsidR="007B2C13">
              <w:rPr>
                <w:noProof/>
                <w:webHidden/>
              </w:rPr>
              <w:fldChar w:fldCharType="separate"/>
            </w:r>
            <w:r w:rsidR="00850CF3">
              <w:rPr>
                <w:noProof/>
                <w:webHidden/>
              </w:rPr>
              <w:t>13</w:t>
            </w:r>
            <w:r w:rsidR="007B2C13">
              <w:rPr>
                <w:noProof/>
                <w:webHidden/>
              </w:rPr>
              <w:fldChar w:fldCharType="end"/>
            </w:r>
          </w:hyperlink>
        </w:p>
        <w:p w14:paraId="5A5DBD22" w14:textId="419850BC" w:rsidR="007B2C13" w:rsidRDefault="00E165C3" w:rsidP="000C028E">
          <w:pPr>
            <w:pStyle w:val="Spistreci1"/>
            <w:rPr>
              <w:rFonts w:asciiTheme="minorHAnsi" w:eastAsiaTheme="minorEastAsia" w:hAnsiTheme="minorHAnsi" w:cstheme="minorBidi"/>
              <w:noProof/>
              <w:sz w:val="22"/>
              <w:szCs w:val="22"/>
            </w:rPr>
          </w:pPr>
          <w:hyperlink w:anchor="_Toc128387337" w:history="1">
            <w:r w:rsidR="007B2C13" w:rsidRPr="00604C12">
              <w:rPr>
                <w:rStyle w:val="Hipercze"/>
                <w:noProof/>
              </w:rPr>
              <w:t>Część XIII.</w:t>
            </w:r>
            <w:r w:rsidR="007B2C13">
              <w:rPr>
                <w:rFonts w:asciiTheme="minorHAnsi" w:eastAsiaTheme="minorEastAsia" w:hAnsiTheme="minorHAnsi" w:cstheme="minorBidi"/>
                <w:noProof/>
                <w:sz w:val="22"/>
                <w:szCs w:val="22"/>
              </w:rPr>
              <w:tab/>
            </w:r>
            <w:r w:rsidR="007B2C13" w:rsidRPr="00604C12">
              <w:rPr>
                <w:rStyle w:val="Hipercze"/>
                <w:noProof/>
              </w:rPr>
              <w:t>Miejsce, termin składania i otwarcia ofert oraz termin związania ofertą</w:t>
            </w:r>
            <w:r w:rsidR="007B2C13">
              <w:rPr>
                <w:noProof/>
                <w:webHidden/>
              </w:rPr>
              <w:tab/>
            </w:r>
            <w:r w:rsidR="007B2C13">
              <w:rPr>
                <w:noProof/>
                <w:webHidden/>
              </w:rPr>
              <w:fldChar w:fldCharType="begin"/>
            </w:r>
            <w:r w:rsidR="007B2C13">
              <w:rPr>
                <w:noProof/>
                <w:webHidden/>
              </w:rPr>
              <w:instrText xml:space="preserve"> PAGEREF _Toc128387337 \h </w:instrText>
            </w:r>
            <w:r w:rsidR="007B2C13">
              <w:rPr>
                <w:noProof/>
                <w:webHidden/>
              </w:rPr>
            </w:r>
            <w:r w:rsidR="007B2C13">
              <w:rPr>
                <w:noProof/>
                <w:webHidden/>
              </w:rPr>
              <w:fldChar w:fldCharType="separate"/>
            </w:r>
            <w:r w:rsidR="00850CF3">
              <w:rPr>
                <w:noProof/>
                <w:webHidden/>
              </w:rPr>
              <w:t>15</w:t>
            </w:r>
            <w:r w:rsidR="007B2C13">
              <w:rPr>
                <w:noProof/>
                <w:webHidden/>
              </w:rPr>
              <w:fldChar w:fldCharType="end"/>
            </w:r>
          </w:hyperlink>
        </w:p>
        <w:p w14:paraId="592DA109" w14:textId="313F6883" w:rsidR="007B2C13" w:rsidRDefault="00E165C3" w:rsidP="000C028E">
          <w:pPr>
            <w:pStyle w:val="Spistreci1"/>
            <w:rPr>
              <w:rFonts w:asciiTheme="minorHAnsi" w:eastAsiaTheme="minorEastAsia" w:hAnsiTheme="minorHAnsi" w:cstheme="minorBidi"/>
              <w:noProof/>
              <w:sz w:val="22"/>
              <w:szCs w:val="22"/>
            </w:rPr>
          </w:pPr>
          <w:hyperlink w:anchor="_Toc128387338" w:history="1">
            <w:r w:rsidR="007B2C13" w:rsidRPr="00604C12">
              <w:rPr>
                <w:rStyle w:val="Hipercze"/>
                <w:noProof/>
              </w:rPr>
              <w:t>Część XIV.</w:t>
            </w:r>
            <w:r w:rsidR="007B2C13">
              <w:rPr>
                <w:rFonts w:asciiTheme="minorHAnsi" w:eastAsiaTheme="minorEastAsia" w:hAnsiTheme="minorHAnsi" w:cstheme="minorBidi"/>
                <w:noProof/>
                <w:sz w:val="22"/>
                <w:szCs w:val="22"/>
              </w:rPr>
              <w:tab/>
            </w:r>
            <w:r w:rsidR="007B2C13" w:rsidRPr="00604C12">
              <w:rPr>
                <w:rStyle w:val="Hipercze"/>
                <w:noProof/>
                <w:spacing w:val="-4"/>
              </w:rPr>
              <w:t>Informacja o środkach komunikacji elektronicznej oraz wymaganiach technicznych i organizacyjnych sporządzania, wysyłania i odbierania korespondencji</w:t>
            </w:r>
            <w:r w:rsidR="007B2C13">
              <w:rPr>
                <w:noProof/>
                <w:webHidden/>
              </w:rPr>
              <w:tab/>
            </w:r>
            <w:r w:rsidR="007B2C13">
              <w:rPr>
                <w:noProof/>
                <w:webHidden/>
              </w:rPr>
              <w:fldChar w:fldCharType="begin"/>
            </w:r>
            <w:r w:rsidR="007B2C13">
              <w:rPr>
                <w:noProof/>
                <w:webHidden/>
              </w:rPr>
              <w:instrText xml:space="preserve"> PAGEREF _Toc128387338 \h </w:instrText>
            </w:r>
            <w:r w:rsidR="007B2C13">
              <w:rPr>
                <w:noProof/>
                <w:webHidden/>
              </w:rPr>
            </w:r>
            <w:r w:rsidR="007B2C13">
              <w:rPr>
                <w:noProof/>
                <w:webHidden/>
              </w:rPr>
              <w:fldChar w:fldCharType="separate"/>
            </w:r>
            <w:r w:rsidR="00850CF3">
              <w:rPr>
                <w:noProof/>
                <w:webHidden/>
              </w:rPr>
              <w:t>16</w:t>
            </w:r>
            <w:r w:rsidR="007B2C13">
              <w:rPr>
                <w:noProof/>
                <w:webHidden/>
              </w:rPr>
              <w:fldChar w:fldCharType="end"/>
            </w:r>
          </w:hyperlink>
        </w:p>
        <w:p w14:paraId="4687AE63" w14:textId="58F0B953" w:rsidR="007B2C13" w:rsidRDefault="00E165C3" w:rsidP="000C028E">
          <w:pPr>
            <w:pStyle w:val="Spistreci1"/>
            <w:rPr>
              <w:rFonts w:asciiTheme="minorHAnsi" w:eastAsiaTheme="minorEastAsia" w:hAnsiTheme="minorHAnsi" w:cstheme="minorBidi"/>
              <w:noProof/>
              <w:sz w:val="22"/>
              <w:szCs w:val="22"/>
            </w:rPr>
          </w:pPr>
          <w:hyperlink w:anchor="_Toc128387339" w:history="1">
            <w:r w:rsidR="007B2C13" w:rsidRPr="00604C12">
              <w:rPr>
                <w:rStyle w:val="Hipercze"/>
                <w:noProof/>
              </w:rPr>
              <w:t>Część XV.</w:t>
            </w:r>
            <w:r w:rsidR="007B2C13">
              <w:rPr>
                <w:rFonts w:asciiTheme="minorHAnsi" w:eastAsiaTheme="minorEastAsia" w:hAnsiTheme="minorHAnsi" w:cstheme="minorBidi"/>
                <w:noProof/>
                <w:sz w:val="22"/>
                <w:szCs w:val="22"/>
              </w:rPr>
              <w:tab/>
            </w:r>
            <w:r w:rsidR="007B2C13" w:rsidRPr="00604C12">
              <w:rPr>
                <w:rStyle w:val="Hipercze"/>
                <w:noProof/>
              </w:rPr>
              <w:t>Opis sposobu obliczenia ceny</w:t>
            </w:r>
            <w:r w:rsidR="007B2C13">
              <w:rPr>
                <w:noProof/>
                <w:webHidden/>
              </w:rPr>
              <w:tab/>
            </w:r>
            <w:r w:rsidR="007B2C13">
              <w:rPr>
                <w:noProof/>
                <w:webHidden/>
              </w:rPr>
              <w:fldChar w:fldCharType="begin"/>
            </w:r>
            <w:r w:rsidR="007B2C13">
              <w:rPr>
                <w:noProof/>
                <w:webHidden/>
              </w:rPr>
              <w:instrText xml:space="preserve"> PAGEREF _Toc128387339 \h </w:instrText>
            </w:r>
            <w:r w:rsidR="007B2C13">
              <w:rPr>
                <w:noProof/>
                <w:webHidden/>
              </w:rPr>
            </w:r>
            <w:r w:rsidR="007B2C13">
              <w:rPr>
                <w:noProof/>
                <w:webHidden/>
              </w:rPr>
              <w:fldChar w:fldCharType="separate"/>
            </w:r>
            <w:r w:rsidR="00850CF3">
              <w:rPr>
                <w:noProof/>
                <w:webHidden/>
              </w:rPr>
              <w:t>16</w:t>
            </w:r>
            <w:r w:rsidR="007B2C13">
              <w:rPr>
                <w:noProof/>
                <w:webHidden/>
              </w:rPr>
              <w:fldChar w:fldCharType="end"/>
            </w:r>
          </w:hyperlink>
        </w:p>
        <w:p w14:paraId="5E39D6D1" w14:textId="49D15C4E" w:rsidR="007B2C13" w:rsidRDefault="00E165C3" w:rsidP="000C028E">
          <w:pPr>
            <w:pStyle w:val="Spistreci1"/>
            <w:rPr>
              <w:rFonts w:asciiTheme="minorHAnsi" w:eastAsiaTheme="minorEastAsia" w:hAnsiTheme="minorHAnsi" w:cstheme="minorBidi"/>
              <w:noProof/>
              <w:sz w:val="22"/>
              <w:szCs w:val="22"/>
            </w:rPr>
          </w:pPr>
          <w:hyperlink w:anchor="_Toc128387340" w:history="1">
            <w:r w:rsidR="007B2C13" w:rsidRPr="00604C12">
              <w:rPr>
                <w:rStyle w:val="Hipercze"/>
                <w:noProof/>
              </w:rPr>
              <w:t>Część XVI.</w:t>
            </w:r>
            <w:r w:rsidR="007B2C13">
              <w:rPr>
                <w:rFonts w:asciiTheme="minorHAnsi" w:eastAsiaTheme="minorEastAsia" w:hAnsiTheme="minorHAnsi" w:cstheme="minorBidi"/>
                <w:noProof/>
                <w:sz w:val="22"/>
                <w:szCs w:val="22"/>
              </w:rPr>
              <w:tab/>
            </w:r>
            <w:r w:rsidR="007B2C13" w:rsidRPr="00604C12">
              <w:rPr>
                <w:rStyle w:val="Hipercze"/>
                <w:noProof/>
              </w:rPr>
              <w:t>Kryteria oceny ofert</w:t>
            </w:r>
            <w:r w:rsidR="007B2C13">
              <w:rPr>
                <w:noProof/>
                <w:webHidden/>
              </w:rPr>
              <w:tab/>
            </w:r>
            <w:r w:rsidR="007B2C13">
              <w:rPr>
                <w:noProof/>
                <w:webHidden/>
              </w:rPr>
              <w:fldChar w:fldCharType="begin"/>
            </w:r>
            <w:r w:rsidR="007B2C13">
              <w:rPr>
                <w:noProof/>
                <w:webHidden/>
              </w:rPr>
              <w:instrText xml:space="preserve"> PAGEREF _Toc128387340 \h </w:instrText>
            </w:r>
            <w:r w:rsidR="007B2C13">
              <w:rPr>
                <w:noProof/>
                <w:webHidden/>
              </w:rPr>
            </w:r>
            <w:r w:rsidR="007B2C13">
              <w:rPr>
                <w:noProof/>
                <w:webHidden/>
              </w:rPr>
              <w:fldChar w:fldCharType="separate"/>
            </w:r>
            <w:r w:rsidR="00850CF3">
              <w:rPr>
                <w:noProof/>
                <w:webHidden/>
              </w:rPr>
              <w:t>17</w:t>
            </w:r>
            <w:r w:rsidR="007B2C13">
              <w:rPr>
                <w:noProof/>
                <w:webHidden/>
              </w:rPr>
              <w:fldChar w:fldCharType="end"/>
            </w:r>
          </w:hyperlink>
        </w:p>
        <w:p w14:paraId="6BF2FB5F" w14:textId="439E58CF" w:rsidR="007B2C13" w:rsidRDefault="00E165C3" w:rsidP="000C028E">
          <w:pPr>
            <w:pStyle w:val="Spistreci1"/>
            <w:rPr>
              <w:rFonts w:asciiTheme="minorHAnsi" w:eastAsiaTheme="minorEastAsia" w:hAnsiTheme="minorHAnsi" w:cstheme="minorBidi"/>
              <w:noProof/>
              <w:sz w:val="22"/>
              <w:szCs w:val="22"/>
            </w:rPr>
          </w:pPr>
          <w:hyperlink w:anchor="_Toc128387341" w:history="1">
            <w:r w:rsidR="007B2C13" w:rsidRPr="00604C12">
              <w:rPr>
                <w:rStyle w:val="Hipercze"/>
                <w:noProof/>
              </w:rPr>
              <w:t>Część XVII.</w:t>
            </w:r>
            <w:r w:rsidR="007B2C13">
              <w:rPr>
                <w:rFonts w:asciiTheme="minorHAnsi" w:eastAsiaTheme="minorEastAsia" w:hAnsiTheme="minorHAnsi" w:cstheme="minorBidi"/>
                <w:noProof/>
                <w:sz w:val="22"/>
                <w:szCs w:val="22"/>
              </w:rPr>
              <w:tab/>
            </w:r>
            <w:r w:rsidR="007B2C13" w:rsidRPr="00604C12">
              <w:rPr>
                <w:rStyle w:val="Hipercze"/>
                <w:noProof/>
              </w:rPr>
              <w:t>Aukcja elektroniczna</w:t>
            </w:r>
            <w:r w:rsidR="007B2C13">
              <w:rPr>
                <w:noProof/>
                <w:webHidden/>
              </w:rPr>
              <w:tab/>
            </w:r>
            <w:r w:rsidR="007B2C13">
              <w:rPr>
                <w:noProof/>
                <w:webHidden/>
              </w:rPr>
              <w:fldChar w:fldCharType="begin"/>
            </w:r>
            <w:r w:rsidR="007B2C13">
              <w:rPr>
                <w:noProof/>
                <w:webHidden/>
              </w:rPr>
              <w:instrText xml:space="preserve"> PAGEREF _Toc128387341 \h </w:instrText>
            </w:r>
            <w:r w:rsidR="007B2C13">
              <w:rPr>
                <w:noProof/>
                <w:webHidden/>
              </w:rPr>
            </w:r>
            <w:r w:rsidR="007B2C13">
              <w:rPr>
                <w:noProof/>
                <w:webHidden/>
              </w:rPr>
              <w:fldChar w:fldCharType="separate"/>
            </w:r>
            <w:r w:rsidR="00850CF3">
              <w:rPr>
                <w:noProof/>
                <w:webHidden/>
              </w:rPr>
              <w:t>17</w:t>
            </w:r>
            <w:r w:rsidR="007B2C13">
              <w:rPr>
                <w:noProof/>
                <w:webHidden/>
              </w:rPr>
              <w:fldChar w:fldCharType="end"/>
            </w:r>
          </w:hyperlink>
        </w:p>
        <w:p w14:paraId="63A2577B" w14:textId="258B537A" w:rsidR="007B2C13" w:rsidRDefault="00E165C3" w:rsidP="000C028E">
          <w:pPr>
            <w:pStyle w:val="Spistreci1"/>
            <w:rPr>
              <w:rFonts w:asciiTheme="minorHAnsi" w:eastAsiaTheme="minorEastAsia" w:hAnsiTheme="minorHAnsi" w:cstheme="minorBidi"/>
              <w:noProof/>
              <w:sz w:val="22"/>
              <w:szCs w:val="22"/>
            </w:rPr>
          </w:pPr>
          <w:hyperlink w:anchor="_Toc128387342" w:history="1">
            <w:r w:rsidR="007B2C13" w:rsidRPr="00604C12">
              <w:rPr>
                <w:rStyle w:val="Hipercze"/>
                <w:noProof/>
              </w:rPr>
              <w:t>Część XVIII.</w:t>
            </w:r>
            <w:r w:rsidR="007B2C13">
              <w:rPr>
                <w:rFonts w:asciiTheme="minorHAnsi" w:eastAsiaTheme="minorEastAsia" w:hAnsiTheme="minorHAnsi" w:cstheme="minorBidi"/>
                <w:noProof/>
                <w:sz w:val="22"/>
                <w:szCs w:val="22"/>
              </w:rPr>
              <w:tab/>
            </w:r>
            <w:r w:rsidR="007B2C13" w:rsidRPr="00604C12">
              <w:rPr>
                <w:rStyle w:val="Hipercze"/>
                <w:noProof/>
              </w:rPr>
              <w:t>Kolejność podejmowania czynności przez Zamawiającego</w:t>
            </w:r>
            <w:r w:rsidR="007B2C13">
              <w:rPr>
                <w:noProof/>
                <w:webHidden/>
              </w:rPr>
              <w:tab/>
            </w:r>
            <w:r w:rsidR="007B2C13">
              <w:rPr>
                <w:noProof/>
                <w:webHidden/>
              </w:rPr>
              <w:fldChar w:fldCharType="begin"/>
            </w:r>
            <w:r w:rsidR="007B2C13">
              <w:rPr>
                <w:noProof/>
                <w:webHidden/>
              </w:rPr>
              <w:instrText xml:space="preserve"> PAGEREF _Toc128387342 \h </w:instrText>
            </w:r>
            <w:r w:rsidR="007B2C13">
              <w:rPr>
                <w:noProof/>
                <w:webHidden/>
              </w:rPr>
            </w:r>
            <w:r w:rsidR="007B2C13">
              <w:rPr>
                <w:noProof/>
                <w:webHidden/>
              </w:rPr>
              <w:fldChar w:fldCharType="separate"/>
            </w:r>
            <w:r w:rsidR="00850CF3">
              <w:rPr>
                <w:noProof/>
                <w:webHidden/>
              </w:rPr>
              <w:t>19</w:t>
            </w:r>
            <w:r w:rsidR="007B2C13">
              <w:rPr>
                <w:noProof/>
                <w:webHidden/>
              </w:rPr>
              <w:fldChar w:fldCharType="end"/>
            </w:r>
          </w:hyperlink>
        </w:p>
        <w:p w14:paraId="66030025" w14:textId="547065BA" w:rsidR="007B2C13" w:rsidRDefault="00E165C3" w:rsidP="000C028E">
          <w:pPr>
            <w:pStyle w:val="Spistreci1"/>
            <w:rPr>
              <w:rFonts w:asciiTheme="minorHAnsi" w:eastAsiaTheme="minorEastAsia" w:hAnsiTheme="minorHAnsi" w:cstheme="minorBidi"/>
              <w:noProof/>
              <w:sz w:val="22"/>
              <w:szCs w:val="22"/>
            </w:rPr>
          </w:pPr>
          <w:hyperlink w:anchor="_Toc128387343" w:history="1">
            <w:r w:rsidR="007B2C13" w:rsidRPr="00604C12">
              <w:rPr>
                <w:rStyle w:val="Hipercze"/>
                <w:noProof/>
              </w:rPr>
              <w:t>Część XIX.</w:t>
            </w:r>
            <w:r w:rsidR="007B2C13">
              <w:rPr>
                <w:rFonts w:asciiTheme="minorHAnsi" w:eastAsiaTheme="minorEastAsia" w:hAnsiTheme="minorHAnsi" w:cstheme="minorBidi"/>
                <w:noProof/>
                <w:sz w:val="22"/>
                <w:szCs w:val="22"/>
              </w:rPr>
              <w:tab/>
            </w:r>
            <w:r w:rsidR="007B2C13" w:rsidRPr="00604C12">
              <w:rPr>
                <w:rStyle w:val="Hipercze"/>
                <w:noProof/>
              </w:rPr>
              <w:t>Zabezpieczenie należytego wykonania umowy</w:t>
            </w:r>
            <w:r w:rsidR="007B2C13">
              <w:rPr>
                <w:noProof/>
                <w:webHidden/>
              </w:rPr>
              <w:tab/>
            </w:r>
            <w:r w:rsidR="007B2C13">
              <w:rPr>
                <w:noProof/>
                <w:webHidden/>
              </w:rPr>
              <w:fldChar w:fldCharType="begin"/>
            </w:r>
            <w:r w:rsidR="007B2C13">
              <w:rPr>
                <w:noProof/>
                <w:webHidden/>
              </w:rPr>
              <w:instrText xml:space="preserve"> PAGEREF _Toc128387343 \h </w:instrText>
            </w:r>
            <w:r w:rsidR="007B2C13">
              <w:rPr>
                <w:noProof/>
                <w:webHidden/>
              </w:rPr>
            </w:r>
            <w:r w:rsidR="007B2C13">
              <w:rPr>
                <w:noProof/>
                <w:webHidden/>
              </w:rPr>
              <w:fldChar w:fldCharType="separate"/>
            </w:r>
            <w:r w:rsidR="00850CF3">
              <w:rPr>
                <w:noProof/>
                <w:webHidden/>
              </w:rPr>
              <w:t>19</w:t>
            </w:r>
            <w:r w:rsidR="007B2C13">
              <w:rPr>
                <w:noProof/>
                <w:webHidden/>
              </w:rPr>
              <w:fldChar w:fldCharType="end"/>
            </w:r>
          </w:hyperlink>
        </w:p>
        <w:p w14:paraId="1C296BF4" w14:textId="26398F4D" w:rsidR="007B2C13" w:rsidRDefault="00E165C3" w:rsidP="000C028E">
          <w:pPr>
            <w:pStyle w:val="Spistreci1"/>
            <w:rPr>
              <w:rFonts w:asciiTheme="minorHAnsi" w:eastAsiaTheme="minorEastAsia" w:hAnsiTheme="minorHAnsi" w:cstheme="minorBidi"/>
              <w:noProof/>
              <w:sz w:val="22"/>
              <w:szCs w:val="22"/>
            </w:rPr>
          </w:pPr>
          <w:hyperlink w:anchor="_Toc128387344" w:history="1">
            <w:r w:rsidR="007B2C13" w:rsidRPr="00604C12">
              <w:rPr>
                <w:rStyle w:val="Hipercze"/>
                <w:noProof/>
              </w:rPr>
              <w:t>Część XX.</w:t>
            </w:r>
            <w:r w:rsidR="007B2C13">
              <w:rPr>
                <w:rFonts w:asciiTheme="minorHAnsi" w:eastAsiaTheme="minorEastAsia" w:hAnsiTheme="minorHAnsi" w:cstheme="minorBidi"/>
                <w:noProof/>
                <w:sz w:val="22"/>
                <w:szCs w:val="22"/>
              </w:rPr>
              <w:tab/>
            </w:r>
            <w:r w:rsidR="007B2C13" w:rsidRPr="00604C12">
              <w:rPr>
                <w:rStyle w:val="Hipercze"/>
                <w:noProof/>
              </w:rPr>
              <w:t>Istotne postanowienia umowy</w:t>
            </w:r>
            <w:r w:rsidR="007B2C13">
              <w:rPr>
                <w:noProof/>
                <w:webHidden/>
              </w:rPr>
              <w:tab/>
            </w:r>
            <w:r w:rsidR="007B2C13">
              <w:rPr>
                <w:noProof/>
                <w:webHidden/>
              </w:rPr>
              <w:fldChar w:fldCharType="begin"/>
            </w:r>
            <w:r w:rsidR="007B2C13">
              <w:rPr>
                <w:noProof/>
                <w:webHidden/>
              </w:rPr>
              <w:instrText xml:space="preserve"> PAGEREF _Toc128387344 \h </w:instrText>
            </w:r>
            <w:r w:rsidR="007B2C13">
              <w:rPr>
                <w:noProof/>
                <w:webHidden/>
              </w:rPr>
            </w:r>
            <w:r w:rsidR="007B2C13">
              <w:rPr>
                <w:noProof/>
                <w:webHidden/>
              </w:rPr>
              <w:fldChar w:fldCharType="separate"/>
            </w:r>
            <w:r w:rsidR="00850CF3">
              <w:rPr>
                <w:noProof/>
                <w:webHidden/>
              </w:rPr>
              <w:t>20</w:t>
            </w:r>
            <w:r w:rsidR="007B2C13">
              <w:rPr>
                <w:noProof/>
                <w:webHidden/>
              </w:rPr>
              <w:fldChar w:fldCharType="end"/>
            </w:r>
          </w:hyperlink>
        </w:p>
        <w:p w14:paraId="7C1F2151" w14:textId="41FA5834" w:rsidR="007B2C13" w:rsidRDefault="00E165C3" w:rsidP="000C028E">
          <w:pPr>
            <w:pStyle w:val="Spistreci1"/>
            <w:rPr>
              <w:rFonts w:asciiTheme="minorHAnsi" w:eastAsiaTheme="minorEastAsia" w:hAnsiTheme="minorHAnsi" w:cstheme="minorBidi"/>
              <w:noProof/>
              <w:sz w:val="22"/>
              <w:szCs w:val="22"/>
            </w:rPr>
          </w:pPr>
          <w:hyperlink w:anchor="_Toc128387345" w:history="1">
            <w:r w:rsidR="007B2C13" w:rsidRPr="00604C12">
              <w:rPr>
                <w:rStyle w:val="Hipercze"/>
                <w:noProof/>
              </w:rPr>
              <w:t>Część XXI.</w:t>
            </w:r>
            <w:r w:rsidR="007B2C13">
              <w:rPr>
                <w:rFonts w:asciiTheme="minorHAnsi" w:eastAsiaTheme="minorEastAsia" w:hAnsiTheme="minorHAnsi" w:cstheme="minorBidi"/>
                <w:noProof/>
                <w:sz w:val="22"/>
                <w:szCs w:val="22"/>
              </w:rPr>
              <w:tab/>
            </w:r>
            <w:r w:rsidR="007B2C13" w:rsidRPr="00604C12">
              <w:rPr>
                <w:rStyle w:val="Hipercze"/>
                <w:noProof/>
              </w:rPr>
              <w:t>Formalności, jakie należy dopełnić przed zawarciem umowy</w:t>
            </w:r>
            <w:r w:rsidR="007B2C13">
              <w:rPr>
                <w:noProof/>
                <w:webHidden/>
              </w:rPr>
              <w:tab/>
            </w:r>
            <w:r w:rsidR="007B2C13">
              <w:rPr>
                <w:noProof/>
                <w:webHidden/>
              </w:rPr>
              <w:fldChar w:fldCharType="begin"/>
            </w:r>
            <w:r w:rsidR="007B2C13">
              <w:rPr>
                <w:noProof/>
                <w:webHidden/>
              </w:rPr>
              <w:instrText xml:space="preserve"> PAGEREF _Toc128387345 \h </w:instrText>
            </w:r>
            <w:r w:rsidR="007B2C13">
              <w:rPr>
                <w:noProof/>
                <w:webHidden/>
              </w:rPr>
            </w:r>
            <w:r w:rsidR="007B2C13">
              <w:rPr>
                <w:noProof/>
                <w:webHidden/>
              </w:rPr>
              <w:fldChar w:fldCharType="separate"/>
            </w:r>
            <w:r w:rsidR="00850CF3">
              <w:rPr>
                <w:noProof/>
                <w:webHidden/>
              </w:rPr>
              <w:t>20</w:t>
            </w:r>
            <w:r w:rsidR="007B2C13">
              <w:rPr>
                <w:noProof/>
                <w:webHidden/>
              </w:rPr>
              <w:fldChar w:fldCharType="end"/>
            </w:r>
          </w:hyperlink>
        </w:p>
        <w:p w14:paraId="514E0AAC" w14:textId="4AD2403E" w:rsidR="007B2C13" w:rsidRDefault="00E165C3" w:rsidP="000C028E">
          <w:pPr>
            <w:pStyle w:val="Spistreci1"/>
            <w:rPr>
              <w:rFonts w:asciiTheme="minorHAnsi" w:eastAsiaTheme="minorEastAsia" w:hAnsiTheme="minorHAnsi" w:cstheme="minorBidi"/>
              <w:noProof/>
              <w:sz w:val="22"/>
              <w:szCs w:val="22"/>
            </w:rPr>
          </w:pPr>
          <w:hyperlink w:anchor="_Toc128387346" w:history="1">
            <w:r w:rsidR="007B2C13" w:rsidRPr="00604C12">
              <w:rPr>
                <w:rStyle w:val="Hipercze"/>
                <w:noProof/>
              </w:rPr>
              <w:t>Część XXII.</w:t>
            </w:r>
            <w:r w:rsidR="007B2C13">
              <w:rPr>
                <w:rFonts w:asciiTheme="minorHAnsi" w:eastAsiaTheme="minorEastAsia" w:hAnsiTheme="minorHAnsi" w:cstheme="minorBidi"/>
                <w:noProof/>
                <w:sz w:val="22"/>
                <w:szCs w:val="22"/>
              </w:rPr>
              <w:tab/>
            </w:r>
            <w:r w:rsidR="007B2C13" w:rsidRPr="00604C12">
              <w:rPr>
                <w:rStyle w:val="Hipercze"/>
                <w:noProof/>
              </w:rPr>
              <w:t>Pouczenie o środkach ochrony prawnej.</w:t>
            </w:r>
            <w:r w:rsidR="007B2C13">
              <w:rPr>
                <w:noProof/>
                <w:webHidden/>
              </w:rPr>
              <w:tab/>
            </w:r>
            <w:r w:rsidR="007B2C13">
              <w:rPr>
                <w:noProof/>
                <w:webHidden/>
              </w:rPr>
              <w:fldChar w:fldCharType="begin"/>
            </w:r>
            <w:r w:rsidR="007B2C13">
              <w:rPr>
                <w:noProof/>
                <w:webHidden/>
              </w:rPr>
              <w:instrText xml:space="preserve"> PAGEREF _Toc128387346 \h </w:instrText>
            </w:r>
            <w:r w:rsidR="007B2C13">
              <w:rPr>
                <w:noProof/>
                <w:webHidden/>
              </w:rPr>
            </w:r>
            <w:r w:rsidR="007B2C13">
              <w:rPr>
                <w:noProof/>
                <w:webHidden/>
              </w:rPr>
              <w:fldChar w:fldCharType="separate"/>
            </w:r>
            <w:r w:rsidR="00850CF3">
              <w:rPr>
                <w:noProof/>
                <w:webHidden/>
              </w:rPr>
              <w:t>20</w:t>
            </w:r>
            <w:r w:rsidR="007B2C13">
              <w:rPr>
                <w:noProof/>
                <w:webHidden/>
              </w:rPr>
              <w:fldChar w:fldCharType="end"/>
            </w:r>
          </w:hyperlink>
        </w:p>
        <w:p w14:paraId="39FC5834" w14:textId="74F18886" w:rsidR="007B2C13" w:rsidRDefault="00E165C3" w:rsidP="000C028E">
          <w:pPr>
            <w:pStyle w:val="Spistreci1"/>
            <w:rPr>
              <w:rFonts w:asciiTheme="minorHAnsi" w:eastAsiaTheme="minorEastAsia" w:hAnsiTheme="minorHAnsi" w:cstheme="minorBidi"/>
              <w:noProof/>
              <w:sz w:val="22"/>
              <w:szCs w:val="22"/>
            </w:rPr>
          </w:pPr>
          <w:hyperlink w:anchor="_Toc128387347" w:history="1">
            <w:r w:rsidR="007B2C13" w:rsidRPr="00604C12">
              <w:rPr>
                <w:rStyle w:val="Hipercze"/>
                <w:noProof/>
              </w:rPr>
              <w:t>Wykaz załączników</w:t>
            </w:r>
            <w:r w:rsidR="007B2C13">
              <w:rPr>
                <w:noProof/>
                <w:webHidden/>
              </w:rPr>
              <w:tab/>
            </w:r>
            <w:r w:rsidR="007B2C13">
              <w:rPr>
                <w:noProof/>
                <w:webHidden/>
              </w:rPr>
              <w:fldChar w:fldCharType="begin"/>
            </w:r>
            <w:r w:rsidR="007B2C13">
              <w:rPr>
                <w:noProof/>
                <w:webHidden/>
              </w:rPr>
              <w:instrText xml:space="preserve"> PAGEREF _Toc128387347 \h </w:instrText>
            </w:r>
            <w:r w:rsidR="007B2C13">
              <w:rPr>
                <w:noProof/>
                <w:webHidden/>
              </w:rPr>
            </w:r>
            <w:r w:rsidR="007B2C13">
              <w:rPr>
                <w:noProof/>
                <w:webHidden/>
              </w:rPr>
              <w:fldChar w:fldCharType="separate"/>
            </w:r>
            <w:r w:rsidR="00850CF3">
              <w:rPr>
                <w:noProof/>
                <w:webHidden/>
              </w:rPr>
              <w:t>21</w:t>
            </w:r>
            <w:r w:rsidR="007B2C13">
              <w:rPr>
                <w:noProof/>
                <w:webHidden/>
              </w:rPr>
              <w:fldChar w:fldCharType="end"/>
            </w:r>
          </w:hyperlink>
        </w:p>
        <w:p w14:paraId="0F395070" w14:textId="20D09610" w:rsidR="00ED28D9" w:rsidRPr="00057162" w:rsidRDefault="00BB3697" w:rsidP="00FA7845">
          <w:pPr>
            <w:ind w:right="569"/>
          </w:pPr>
          <w:r>
            <w:fldChar w:fldCharType="end"/>
          </w:r>
        </w:p>
      </w:sdtContent>
    </w:sdt>
    <w:p w14:paraId="7060105D" w14:textId="77777777" w:rsidR="0056144A" w:rsidRPr="00057162" w:rsidRDefault="0056144A" w:rsidP="00804500">
      <w:pPr>
        <w:spacing w:before="120" w:line="312" w:lineRule="auto"/>
        <w:jc w:val="both"/>
        <w:rPr>
          <w:sz w:val="24"/>
          <w:szCs w:val="24"/>
        </w:rPr>
      </w:pPr>
    </w:p>
    <w:p w14:paraId="2266A348" w14:textId="77777777" w:rsidR="00ED28D9" w:rsidRPr="00057162" w:rsidRDefault="00ED28D9" w:rsidP="00804500">
      <w:pPr>
        <w:spacing w:before="120" w:line="312" w:lineRule="auto"/>
        <w:jc w:val="both"/>
        <w:rPr>
          <w:sz w:val="24"/>
          <w:szCs w:val="24"/>
        </w:rPr>
      </w:pPr>
    </w:p>
    <w:p w14:paraId="5692D467" w14:textId="77777777" w:rsidR="00ED28D9" w:rsidRPr="00057162" w:rsidRDefault="00ED28D9" w:rsidP="00804500">
      <w:pPr>
        <w:spacing w:before="120" w:line="312" w:lineRule="auto"/>
        <w:jc w:val="both"/>
        <w:rPr>
          <w:sz w:val="24"/>
          <w:szCs w:val="24"/>
        </w:rPr>
      </w:pPr>
    </w:p>
    <w:p w14:paraId="59EB45B0" w14:textId="141428BD" w:rsidR="00ED28D9" w:rsidRPr="00057162" w:rsidRDefault="00ED28D9">
      <w:pPr>
        <w:spacing w:after="160" w:line="259" w:lineRule="auto"/>
        <w:rPr>
          <w:sz w:val="24"/>
          <w:szCs w:val="24"/>
        </w:rPr>
      </w:pPr>
      <w:r w:rsidRPr="00057162">
        <w:rPr>
          <w:sz w:val="24"/>
          <w:szCs w:val="24"/>
        </w:rPr>
        <w:br w:type="page"/>
      </w:r>
    </w:p>
    <w:p w14:paraId="53F64EF7" w14:textId="308073F1" w:rsidR="00F13DFD" w:rsidRPr="00057162" w:rsidRDefault="0056144A" w:rsidP="009E64FC">
      <w:pPr>
        <w:pStyle w:val="Nagwek1"/>
        <w:shd w:val="clear" w:color="auto" w:fill="E7E6E6" w:themeFill="background2"/>
        <w:spacing w:before="360" w:line="312" w:lineRule="auto"/>
        <w:jc w:val="both"/>
        <w:rPr>
          <w:rFonts w:cs="Times New Roman"/>
          <w:sz w:val="24"/>
          <w:szCs w:val="24"/>
        </w:rPr>
      </w:pPr>
      <w:bookmarkStart w:id="1" w:name="_Toc106095837"/>
      <w:bookmarkStart w:id="2" w:name="_Toc106096381"/>
      <w:bookmarkStart w:id="3" w:name="_Toc128387325"/>
      <w:r w:rsidRPr="00057162">
        <w:rPr>
          <w:rFonts w:cs="Times New Roman"/>
          <w:sz w:val="24"/>
          <w:szCs w:val="24"/>
        </w:rPr>
        <w:lastRenderedPageBreak/>
        <w:t xml:space="preserve">Część I. </w:t>
      </w:r>
      <w:r w:rsidR="00B3742E">
        <w:rPr>
          <w:rFonts w:cs="Times New Roman"/>
          <w:sz w:val="24"/>
          <w:szCs w:val="24"/>
        </w:rPr>
        <w:tab/>
      </w:r>
      <w:r w:rsidR="006B0420">
        <w:rPr>
          <w:rFonts w:cs="Times New Roman"/>
          <w:sz w:val="24"/>
          <w:szCs w:val="24"/>
        </w:rPr>
        <w:t>Zamawiający</w:t>
      </w:r>
      <w:r w:rsidR="00F13DFD" w:rsidRPr="00057162">
        <w:rPr>
          <w:rFonts w:cs="Times New Roman"/>
          <w:sz w:val="24"/>
          <w:szCs w:val="24"/>
        </w:rPr>
        <w:t>:</w:t>
      </w:r>
      <w:bookmarkEnd w:id="1"/>
      <w:bookmarkEnd w:id="2"/>
      <w:bookmarkEnd w:id="3"/>
    </w:p>
    <w:p w14:paraId="5A37EC00" w14:textId="32DC7BAA" w:rsidR="00F13DFD" w:rsidRPr="00057162" w:rsidRDefault="0056144A" w:rsidP="00804500">
      <w:pPr>
        <w:spacing w:before="120" w:line="312" w:lineRule="auto"/>
        <w:jc w:val="both"/>
        <w:rPr>
          <w:b/>
          <w:bCs/>
          <w:sz w:val="24"/>
          <w:szCs w:val="24"/>
        </w:rPr>
      </w:pPr>
      <w:r w:rsidRPr="00057162">
        <w:rPr>
          <w:b/>
          <w:bCs/>
          <w:sz w:val="24"/>
          <w:szCs w:val="24"/>
        </w:rPr>
        <w:t>Polska Grupa Górnicza S.A.</w:t>
      </w:r>
    </w:p>
    <w:p w14:paraId="287041E1" w14:textId="194604F0" w:rsidR="00F13DFD" w:rsidRPr="00057162" w:rsidRDefault="00F13DFD" w:rsidP="00DE648B">
      <w:pPr>
        <w:spacing w:before="120"/>
        <w:jc w:val="both"/>
        <w:rPr>
          <w:spacing w:val="-4"/>
          <w:sz w:val="24"/>
          <w:szCs w:val="24"/>
        </w:rPr>
      </w:pPr>
      <w:r w:rsidRPr="00057162">
        <w:rPr>
          <w:spacing w:val="-4"/>
          <w:sz w:val="24"/>
          <w:szCs w:val="24"/>
        </w:rPr>
        <w:t>KRS 0000709363</w:t>
      </w:r>
      <w:r w:rsidR="00352119" w:rsidRPr="00057162">
        <w:rPr>
          <w:spacing w:val="-4"/>
          <w:sz w:val="24"/>
          <w:szCs w:val="24"/>
        </w:rPr>
        <w:t xml:space="preserve">, </w:t>
      </w:r>
      <w:r w:rsidRPr="00057162">
        <w:rPr>
          <w:spacing w:val="-4"/>
          <w:sz w:val="24"/>
          <w:szCs w:val="24"/>
        </w:rPr>
        <w:t>NIP: 634-283-47-28</w:t>
      </w:r>
      <w:r w:rsidR="00352119" w:rsidRPr="00057162">
        <w:rPr>
          <w:spacing w:val="-4"/>
          <w:sz w:val="24"/>
          <w:szCs w:val="24"/>
        </w:rPr>
        <w:t xml:space="preserve">, </w:t>
      </w:r>
      <w:r w:rsidRPr="00057162">
        <w:rPr>
          <w:spacing w:val="-4"/>
          <w:sz w:val="24"/>
          <w:szCs w:val="24"/>
        </w:rPr>
        <w:t>REGON: 360615984</w:t>
      </w:r>
      <w:r w:rsidR="00352119" w:rsidRPr="00057162">
        <w:rPr>
          <w:spacing w:val="-4"/>
          <w:sz w:val="24"/>
          <w:szCs w:val="24"/>
        </w:rPr>
        <w:t xml:space="preserve">, </w:t>
      </w:r>
      <w:r w:rsidRPr="00057162">
        <w:rPr>
          <w:rFonts w:eastAsia="MS Mincho"/>
          <w:sz w:val="24"/>
          <w:szCs w:val="24"/>
        </w:rPr>
        <w:t>nr rejestrowy BDO 000014704</w:t>
      </w:r>
    </w:p>
    <w:p w14:paraId="759C103A" w14:textId="6B126FD0" w:rsidR="00F13DFD" w:rsidRPr="00057162" w:rsidRDefault="00F13DFD" w:rsidP="00DE648B">
      <w:pPr>
        <w:spacing w:before="120"/>
        <w:jc w:val="both"/>
        <w:rPr>
          <w:bCs/>
          <w:sz w:val="24"/>
          <w:szCs w:val="24"/>
        </w:rPr>
      </w:pPr>
      <w:r w:rsidRPr="00057162">
        <w:rPr>
          <w:spacing w:val="-4"/>
          <w:sz w:val="24"/>
          <w:szCs w:val="24"/>
        </w:rPr>
        <w:t>Adres</w:t>
      </w:r>
      <w:r w:rsidR="0056144A" w:rsidRPr="00057162">
        <w:rPr>
          <w:spacing w:val="-4"/>
          <w:sz w:val="24"/>
          <w:szCs w:val="24"/>
        </w:rPr>
        <w:t>:</w:t>
      </w:r>
      <w:r w:rsidRPr="00057162">
        <w:rPr>
          <w:spacing w:val="-4"/>
          <w:sz w:val="24"/>
          <w:szCs w:val="24"/>
        </w:rPr>
        <w:t xml:space="preserve"> </w:t>
      </w:r>
      <w:r w:rsidRPr="00057162">
        <w:rPr>
          <w:bCs/>
          <w:sz w:val="24"/>
          <w:szCs w:val="24"/>
        </w:rPr>
        <w:t>40 - 039 Katowice, ul. Powstańców 30</w:t>
      </w:r>
    </w:p>
    <w:p w14:paraId="0E6C6688" w14:textId="72FEB443" w:rsidR="00D1060D" w:rsidRDefault="00F13DFD" w:rsidP="00DE648B">
      <w:pPr>
        <w:spacing w:before="120"/>
        <w:rPr>
          <w:bCs/>
          <w:sz w:val="24"/>
          <w:szCs w:val="24"/>
        </w:rPr>
      </w:pPr>
      <w:r w:rsidRPr="00057162">
        <w:rPr>
          <w:sz w:val="24"/>
          <w:szCs w:val="24"/>
        </w:rPr>
        <w:t xml:space="preserve">Adres strony </w:t>
      </w:r>
      <w:r w:rsidR="0056144A" w:rsidRPr="00057162">
        <w:rPr>
          <w:sz w:val="24"/>
          <w:szCs w:val="24"/>
        </w:rPr>
        <w:t xml:space="preserve">internetowej </w:t>
      </w:r>
      <w:r w:rsidR="00352119" w:rsidRPr="00057162">
        <w:rPr>
          <w:sz w:val="24"/>
          <w:szCs w:val="24"/>
        </w:rPr>
        <w:t>prowadzonego postępowania</w:t>
      </w:r>
      <w:r w:rsidR="00352119" w:rsidRPr="00057162">
        <w:rPr>
          <w:bCs/>
          <w:sz w:val="24"/>
          <w:szCs w:val="24"/>
        </w:rPr>
        <w:t xml:space="preserve">: </w:t>
      </w:r>
      <w:bookmarkStart w:id="4" w:name="_Hlk107564925"/>
      <w:r w:rsidR="00D1060D">
        <w:rPr>
          <w:bCs/>
          <w:sz w:val="24"/>
          <w:szCs w:val="24"/>
        </w:rPr>
        <w:br/>
      </w:r>
      <w:hyperlink r:id="rId11" w:history="1">
        <w:r w:rsidR="00D1060D" w:rsidRPr="00A55699">
          <w:rPr>
            <w:rStyle w:val="Hipercze"/>
            <w:bCs/>
            <w:sz w:val="24"/>
            <w:szCs w:val="24"/>
          </w:rPr>
          <w:t>https://www.pgg.pl/strefa-korporacyjna/dostawcy/profil-nabywcy/przetargi</w:t>
        </w:r>
      </w:hyperlink>
    </w:p>
    <w:p w14:paraId="7F07A0B7" w14:textId="5FF7F189" w:rsidR="002E209E" w:rsidRDefault="002E209E" w:rsidP="00DE648B">
      <w:pPr>
        <w:spacing w:before="120"/>
        <w:jc w:val="both"/>
        <w:rPr>
          <w:rStyle w:val="Hipercze"/>
          <w:bCs/>
          <w:iCs/>
          <w:sz w:val="24"/>
          <w:szCs w:val="24"/>
        </w:rPr>
      </w:pPr>
      <w:bookmarkStart w:id="5" w:name="_Hlk60735726"/>
      <w:bookmarkEnd w:id="4"/>
      <w:r w:rsidRPr="009529A2">
        <w:rPr>
          <w:bCs/>
          <w:iCs/>
          <w:sz w:val="24"/>
          <w:szCs w:val="24"/>
        </w:rPr>
        <w:t>Adres platformy EFO:</w:t>
      </w:r>
      <w:bookmarkStart w:id="6" w:name="_Hlk107565174"/>
      <w:r w:rsidRPr="009529A2">
        <w:rPr>
          <w:bCs/>
          <w:iCs/>
          <w:sz w:val="24"/>
          <w:szCs w:val="24"/>
        </w:rPr>
        <w:t xml:space="preserve"> </w:t>
      </w:r>
      <w:bookmarkEnd w:id="5"/>
      <w:r w:rsidR="009529A2" w:rsidRPr="009529A2">
        <w:fldChar w:fldCharType="begin"/>
      </w:r>
      <w:r w:rsidR="009529A2" w:rsidRPr="009529A2">
        <w:rPr>
          <w:sz w:val="24"/>
          <w:szCs w:val="24"/>
        </w:rPr>
        <w:instrText xml:space="preserve"> HYPERLINK "https://efo.coig.biz" </w:instrText>
      </w:r>
      <w:r w:rsidR="009529A2" w:rsidRPr="009529A2">
        <w:fldChar w:fldCharType="separate"/>
      </w:r>
      <w:r w:rsidR="009529A2" w:rsidRPr="009529A2">
        <w:rPr>
          <w:rStyle w:val="Hipercze"/>
          <w:bCs/>
          <w:iCs/>
          <w:sz w:val="24"/>
          <w:szCs w:val="24"/>
        </w:rPr>
        <w:t>https://efo.coig.biz</w:t>
      </w:r>
      <w:r w:rsidR="009529A2" w:rsidRPr="009529A2">
        <w:rPr>
          <w:rStyle w:val="Hipercze"/>
          <w:bCs/>
          <w:iCs/>
          <w:sz w:val="24"/>
          <w:szCs w:val="24"/>
        </w:rPr>
        <w:fldChar w:fldCharType="end"/>
      </w:r>
      <w:bookmarkEnd w:id="6"/>
    </w:p>
    <w:p w14:paraId="45FA0935" w14:textId="32397AAF" w:rsidR="000A645B" w:rsidRPr="009529A2" w:rsidRDefault="000A645B" w:rsidP="00DE648B">
      <w:pPr>
        <w:spacing w:before="120"/>
        <w:jc w:val="both"/>
        <w:rPr>
          <w:bCs/>
          <w:iCs/>
          <w:sz w:val="24"/>
          <w:szCs w:val="24"/>
        </w:rPr>
      </w:pPr>
      <w:bookmarkStart w:id="7" w:name="_Hlk107565135"/>
      <w:r w:rsidRPr="00D1060D">
        <w:rPr>
          <w:rStyle w:val="Hipercze"/>
          <w:bCs/>
          <w:iCs/>
          <w:color w:val="auto"/>
          <w:sz w:val="24"/>
          <w:szCs w:val="24"/>
          <w:u w:val="none"/>
        </w:rPr>
        <w:t xml:space="preserve">Infolinia: </w:t>
      </w:r>
      <w:bookmarkEnd w:id="7"/>
      <w:r w:rsidRPr="00D50111">
        <w:rPr>
          <w:rStyle w:val="Hipercze"/>
          <w:bCs/>
          <w:iCs/>
          <w:color w:val="auto"/>
          <w:sz w:val="24"/>
          <w:szCs w:val="24"/>
          <w:u w:val="none"/>
        </w:rPr>
        <w:t>+48 32 716 9999</w:t>
      </w:r>
    </w:p>
    <w:p w14:paraId="158AA502" w14:textId="77777777" w:rsidR="00F13DFD" w:rsidRPr="00057162" w:rsidRDefault="00F13DFD" w:rsidP="00DE648B">
      <w:pPr>
        <w:spacing w:before="120"/>
        <w:jc w:val="both"/>
        <w:rPr>
          <w:sz w:val="24"/>
          <w:szCs w:val="24"/>
          <w:vertAlign w:val="superscript"/>
        </w:rPr>
      </w:pPr>
      <w:r w:rsidRPr="00057162">
        <w:rPr>
          <w:sz w:val="24"/>
          <w:szCs w:val="24"/>
        </w:rPr>
        <w:t>Godziny pracy: od poniedziałku do piątku od 6</w:t>
      </w:r>
      <w:r w:rsidRPr="00057162">
        <w:rPr>
          <w:sz w:val="24"/>
          <w:szCs w:val="24"/>
          <w:vertAlign w:val="superscript"/>
        </w:rPr>
        <w:t>30</w:t>
      </w:r>
      <w:r w:rsidRPr="00057162">
        <w:rPr>
          <w:sz w:val="24"/>
          <w:szCs w:val="24"/>
        </w:rPr>
        <w:t xml:space="preserve"> do 14</w:t>
      </w:r>
      <w:r w:rsidRPr="00057162">
        <w:rPr>
          <w:sz w:val="24"/>
          <w:szCs w:val="24"/>
          <w:vertAlign w:val="superscript"/>
        </w:rPr>
        <w:t>30</w:t>
      </w:r>
    </w:p>
    <w:p w14:paraId="6879F2A3" w14:textId="4B720C84" w:rsidR="009D7110" w:rsidRPr="009D7110" w:rsidRDefault="009D7110" w:rsidP="009D7110">
      <w:pPr>
        <w:spacing w:before="120"/>
        <w:jc w:val="both"/>
        <w:rPr>
          <w:b/>
          <w:iCs/>
          <w:sz w:val="24"/>
          <w:szCs w:val="24"/>
        </w:rPr>
      </w:pPr>
      <w:r w:rsidRPr="009D7110">
        <w:rPr>
          <w:b/>
          <w:iCs/>
          <w:sz w:val="24"/>
          <w:szCs w:val="24"/>
        </w:rPr>
        <w:t>Oddział Zakład Remontowo-Produkcyjny</w:t>
      </w:r>
    </w:p>
    <w:p w14:paraId="521F4B5E" w14:textId="295E38A0" w:rsidR="00DE648B" w:rsidRPr="009D7110" w:rsidRDefault="009D7110" w:rsidP="009D7110">
      <w:pPr>
        <w:spacing w:before="120"/>
        <w:jc w:val="both"/>
        <w:rPr>
          <w:b/>
          <w:iCs/>
          <w:sz w:val="24"/>
          <w:szCs w:val="24"/>
        </w:rPr>
      </w:pPr>
      <w:r w:rsidRPr="009D7110">
        <w:rPr>
          <w:b/>
          <w:iCs/>
          <w:sz w:val="24"/>
          <w:szCs w:val="24"/>
        </w:rPr>
        <w:t>43-155 Bieruń, ul. Granitowa 132</w:t>
      </w:r>
    </w:p>
    <w:p w14:paraId="1008138C" w14:textId="1064B5E3" w:rsidR="00F13DFD" w:rsidRPr="00057162" w:rsidRDefault="0056144A" w:rsidP="009E64FC">
      <w:pPr>
        <w:pStyle w:val="Nagwek1"/>
        <w:shd w:val="clear" w:color="auto" w:fill="E7E6E6" w:themeFill="background2"/>
        <w:spacing w:before="360" w:line="312" w:lineRule="auto"/>
        <w:jc w:val="both"/>
        <w:rPr>
          <w:rFonts w:cs="Times New Roman"/>
          <w:sz w:val="24"/>
          <w:szCs w:val="24"/>
        </w:rPr>
      </w:pPr>
      <w:bookmarkStart w:id="8" w:name="_Toc106095838"/>
      <w:bookmarkStart w:id="9" w:name="_Toc106096382"/>
      <w:bookmarkStart w:id="10" w:name="_Toc128387326"/>
      <w:r w:rsidRPr="00057162">
        <w:rPr>
          <w:rFonts w:cs="Times New Roman"/>
          <w:sz w:val="24"/>
          <w:szCs w:val="24"/>
        </w:rPr>
        <w:t xml:space="preserve">Część II. </w:t>
      </w:r>
      <w:r w:rsidR="002D10BA">
        <w:rPr>
          <w:rFonts w:cs="Times New Roman"/>
          <w:sz w:val="24"/>
          <w:szCs w:val="24"/>
        </w:rPr>
        <w:tab/>
      </w:r>
      <w:r w:rsidRPr="00057162">
        <w:rPr>
          <w:rFonts w:cs="Times New Roman"/>
          <w:sz w:val="24"/>
          <w:szCs w:val="24"/>
        </w:rPr>
        <w:t>Postępowanie</w:t>
      </w:r>
      <w:bookmarkEnd w:id="8"/>
      <w:bookmarkEnd w:id="9"/>
      <w:bookmarkEnd w:id="10"/>
    </w:p>
    <w:p w14:paraId="32761429" w14:textId="6DE5993B" w:rsidR="00F13DFD" w:rsidRPr="00077C78" w:rsidRDefault="00F13DFD" w:rsidP="00DE648B">
      <w:pPr>
        <w:pStyle w:val="Akapitzlist"/>
        <w:numPr>
          <w:ilvl w:val="0"/>
          <w:numId w:val="6"/>
        </w:numPr>
        <w:spacing w:before="120"/>
        <w:ind w:hanging="357"/>
        <w:contextualSpacing w:val="0"/>
        <w:jc w:val="both"/>
      </w:pPr>
      <w:r w:rsidRPr="00057162">
        <w:t xml:space="preserve">Postępowanie o udzielenie zamówienia </w:t>
      </w:r>
      <w:r w:rsidRPr="00077C78">
        <w:t xml:space="preserve">prowadzone jest w trybie przetargu nieograniczonego na podstawie przepisów </w:t>
      </w:r>
      <w:r w:rsidR="0000117E" w:rsidRPr="00077C78">
        <w:t>Regulaminu udzielania zamówień w Polskiej Grupie Górniczej S.A.</w:t>
      </w:r>
      <w:r w:rsidRPr="00077C78">
        <w:t>, zwan</w:t>
      </w:r>
      <w:r w:rsidR="0000117E" w:rsidRPr="00077C78">
        <w:t>ym</w:t>
      </w:r>
      <w:r w:rsidRPr="00077C78">
        <w:t xml:space="preserve"> dalej </w:t>
      </w:r>
      <w:r w:rsidR="0000117E" w:rsidRPr="00077C78">
        <w:t>Regulaminem.</w:t>
      </w:r>
    </w:p>
    <w:p w14:paraId="5B847426" w14:textId="19DAA09C" w:rsidR="00F13DFD" w:rsidRPr="00077C78" w:rsidRDefault="00CA0422" w:rsidP="00DE648B">
      <w:pPr>
        <w:pStyle w:val="Akapitzlist"/>
        <w:numPr>
          <w:ilvl w:val="0"/>
          <w:numId w:val="6"/>
        </w:numPr>
        <w:spacing w:before="120"/>
        <w:ind w:hanging="357"/>
        <w:contextualSpacing w:val="0"/>
        <w:jc w:val="both"/>
      </w:pPr>
      <w:r w:rsidRPr="00077C78">
        <w:t>Postępowanie jest prowadzone w języku polskim</w:t>
      </w:r>
      <w:r w:rsidR="000C22F4" w:rsidRPr="00077C78">
        <w:t>.</w:t>
      </w:r>
    </w:p>
    <w:p w14:paraId="187C2D8F" w14:textId="39998D74" w:rsidR="007838AB" w:rsidRPr="00057162" w:rsidRDefault="007838AB" w:rsidP="00DE648B">
      <w:pPr>
        <w:pStyle w:val="Akapitzlist"/>
        <w:numPr>
          <w:ilvl w:val="0"/>
          <w:numId w:val="6"/>
        </w:numPr>
        <w:spacing w:before="120"/>
        <w:contextualSpacing w:val="0"/>
        <w:jc w:val="both"/>
      </w:pPr>
      <w:r w:rsidRPr="00057162">
        <w:t xml:space="preserve">Obowiązek informacyjny wynikający z Artykułu 13 i </w:t>
      </w:r>
      <w:r>
        <w:t>14</w:t>
      </w:r>
      <w:r w:rsidRPr="00057162">
        <w:t xml:space="preserve"> </w:t>
      </w:r>
      <w:r w:rsidRPr="00E457D4">
        <w:t>Rozporządzenia Parlamentu Europejskiego i Rady z dnia 27 kwietnia 2016 roku w sprawie ochrony osób fizycznych w</w:t>
      </w:r>
      <w:r w:rsidR="00D1060D">
        <w:t> </w:t>
      </w:r>
      <w:r w:rsidRPr="00E457D4">
        <w:t>związku z przetwarzaniem danych osobowych i w sprawie swobodnego przepływu takich danych oraz uchylenia dyrektywy 95/46/WE (ogólne rozporządzenie o ochronie danych osobowych) (Dz. Urz. UE L.2016.119.1 z dnia 4 maja 2016 roku)</w:t>
      </w:r>
      <w:r>
        <w:t xml:space="preserve"> </w:t>
      </w:r>
      <w:r w:rsidRPr="000806E4">
        <w:t>(dalej jako „RODO”)</w:t>
      </w:r>
      <w:r>
        <w:t xml:space="preserve"> </w:t>
      </w:r>
      <w:r w:rsidR="006B0420">
        <w:t>Zamawiający</w:t>
      </w:r>
      <w:r>
        <w:t xml:space="preserve"> </w:t>
      </w:r>
      <w:r w:rsidRPr="00057162">
        <w:t>spełni</w:t>
      </w:r>
      <w:r>
        <w:t>a</w:t>
      </w:r>
      <w:r w:rsidRPr="00057162">
        <w:t xml:space="preserve"> na stronie internetowej P</w:t>
      </w:r>
      <w:r>
        <w:t xml:space="preserve">olskiej </w:t>
      </w:r>
      <w:r w:rsidRPr="00057162">
        <w:t>G</w:t>
      </w:r>
      <w:r>
        <w:t xml:space="preserve">rupy </w:t>
      </w:r>
      <w:r w:rsidRPr="00057162">
        <w:t>G</w:t>
      </w:r>
      <w:r>
        <w:t>órniczej</w:t>
      </w:r>
      <w:r w:rsidRPr="00057162">
        <w:t xml:space="preserve"> S.A. w zakładce RODO</w:t>
      </w:r>
      <w:r>
        <w:t>, w załączniku „Kontrahenci/Pracownicy Kontrahentów”</w:t>
      </w:r>
      <w:r w:rsidRPr="00057162">
        <w:t>.</w:t>
      </w:r>
    </w:p>
    <w:p w14:paraId="724F73F6" w14:textId="4E2C4735" w:rsidR="00694060" w:rsidRPr="00057162" w:rsidRDefault="00694060" w:rsidP="00DE648B">
      <w:pPr>
        <w:pStyle w:val="Akapitzlist"/>
        <w:numPr>
          <w:ilvl w:val="0"/>
          <w:numId w:val="6"/>
        </w:numPr>
        <w:spacing w:before="120"/>
        <w:ind w:hanging="357"/>
        <w:contextualSpacing w:val="0"/>
        <w:jc w:val="both"/>
      </w:pPr>
      <w:r w:rsidRPr="00057162">
        <w:t xml:space="preserve">Dodatkowo </w:t>
      </w:r>
      <w:r w:rsidR="006B0420">
        <w:t>Zamawiający</w:t>
      </w:r>
      <w:r w:rsidRPr="00057162">
        <w:t xml:space="preserve"> informuje, że</w:t>
      </w:r>
      <w:r w:rsidR="00B6788B">
        <w:t>:</w:t>
      </w:r>
    </w:p>
    <w:p w14:paraId="6D20870C" w14:textId="0A46CBEF" w:rsidR="00694060" w:rsidRPr="00406B75" w:rsidRDefault="00B6788B" w:rsidP="00DE648B">
      <w:pPr>
        <w:pStyle w:val="Akapitzlist"/>
        <w:numPr>
          <w:ilvl w:val="1"/>
          <w:numId w:val="6"/>
        </w:numPr>
        <w:spacing w:before="120"/>
        <w:ind w:hanging="357"/>
        <w:contextualSpacing w:val="0"/>
        <w:jc w:val="both"/>
      </w:pPr>
      <w:r>
        <w:t>s</w:t>
      </w:r>
      <w:r w:rsidR="00694060" w:rsidRPr="00406B75">
        <w:t xml:space="preserve">korzystanie przez osobę, której dane osobowe dotyczą, z uprawnienia do sprostowania lub uzupełnienia, o którym mowa w art. 16 </w:t>
      </w:r>
      <w:r w:rsidR="007838AB">
        <w:t>RODO</w:t>
      </w:r>
      <w:r w:rsidR="00694060" w:rsidRPr="00406B75">
        <w:t xml:space="preserve">, nie może skutkować zmianą wyniku postępowania o udzielenie zamówienia ani zmianą postanowień umowy w sprawie zamówienia w zakresie niezgodnym z </w:t>
      </w:r>
      <w:r w:rsidR="0008515F" w:rsidRPr="00406B75">
        <w:t>Regulaminem</w:t>
      </w:r>
      <w:r w:rsidR="00694060" w:rsidRPr="00406B75">
        <w:t>.</w:t>
      </w:r>
    </w:p>
    <w:p w14:paraId="13E9B9BE" w14:textId="007FCEA8" w:rsidR="00694060" w:rsidRPr="00057162" w:rsidRDefault="00B6788B" w:rsidP="00DE648B">
      <w:pPr>
        <w:pStyle w:val="Akapitzlist"/>
        <w:numPr>
          <w:ilvl w:val="1"/>
          <w:numId w:val="6"/>
        </w:numPr>
        <w:spacing w:before="120"/>
        <w:ind w:hanging="357"/>
        <w:contextualSpacing w:val="0"/>
        <w:jc w:val="both"/>
      </w:pPr>
      <w:r>
        <w:t>w</w:t>
      </w:r>
      <w:r w:rsidR="00694060" w:rsidRPr="00057162">
        <w:t xml:space="preserve"> postępowaniu o udzielenie zamówienia zgłoszenie żądania ograniczenia przetwarzania, o</w:t>
      </w:r>
      <w:r w:rsidR="00B3742E">
        <w:t> </w:t>
      </w:r>
      <w:r w:rsidR="00694060" w:rsidRPr="00057162">
        <w:t xml:space="preserve">którym mowa w art. 18 ust. 1 </w:t>
      </w:r>
      <w:r w:rsidR="007838AB">
        <w:t>RODO</w:t>
      </w:r>
      <w:r w:rsidR="00694060" w:rsidRPr="00057162">
        <w:t>, nie ogranicza przetwarzania danych osobowych do czasu zakończenia tego postępowania.</w:t>
      </w:r>
    </w:p>
    <w:p w14:paraId="2E53D40E" w14:textId="77777777" w:rsidR="00F13DFD" w:rsidRPr="008616AB" w:rsidRDefault="00F13DFD" w:rsidP="00804500">
      <w:pPr>
        <w:spacing w:before="120" w:line="312" w:lineRule="auto"/>
        <w:jc w:val="both"/>
        <w:rPr>
          <w:bCs/>
          <w:sz w:val="2"/>
          <w:szCs w:val="2"/>
        </w:rPr>
      </w:pPr>
    </w:p>
    <w:p w14:paraId="6229FE7B" w14:textId="4C82D000" w:rsidR="00F13DFD" w:rsidRPr="00057162" w:rsidRDefault="00CA0422" w:rsidP="009E64FC">
      <w:pPr>
        <w:pStyle w:val="Nagwek1"/>
        <w:shd w:val="clear" w:color="auto" w:fill="E7E6E6" w:themeFill="background2"/>
        <w:spacing w:before="360" w:line="312" w:lineRule="auto"/>
        <w:jc w:val="both"/>
        <w:rPr>
          <w:rFonts w:cs="Times New Roman"/>
          <w:sz w:val="24"/>
          <w:szCs w:val="24"/>
        </w:rPr>
      </w:pPr>
      <w:bookmarkStart w:id="11" w:name="_Toc106095839"/>
      <w:bookmarkStart w:id="12" w:name="_Toc106096383"/>
      <w:bookmarkStart w:id="13" w:name="_Toc128387327"/>
      <w:r w:rsidRPr="00057162">
        <w:rPr>
          <w:rFonts w:cs="Times New Roman"/>
          <w:sz w:val="24"/>
          <w:szCs w:val="24"/>
        </w:rPr>
        <w:t xml:space="preserve">Część III. </w:t>
      </w:r>
      <w:r w:rsidR="00B70736">
        <w:rPr>
          <w:rFonts w:cs="Times New Roman"/>
          <w:sz w:val="24"/>
          <w:szCs w:val="24"/>
        </w:rPr>
        <w:tab/>
      </w:r>
      <w:r w:rsidR="00F13DFD" w:rsidRPr="00057162">
        <w:rPr>
          <w:rFonts w:cs="Times New Roman"/>
          <w:sz w:val="24"/>
          <w:szCs w:val="24"/>
        </w:rPr>
        <w:t>Przedmiot zamówienia</w:t>
      </w:r>
      <w:r w:rsidR="00A02094" w:rsidRPr="00057162">
        <w:rPr>
          <w:rFonts w:cs="Times New Roman"/>
          <w:sz w:val="24"/>
          <w:szCs w:val="24"/>
        </w:rPr>
        <w:t>. Termin wykonania.</w:t>
      </w:r>
      <w:bookmarkEnd w:id="11"/>
      <w:bookmarkEnd w:id="12"/>
      <w:bookmarkEnd w:id="13"/>
    </w:p>
    <w:p w14:paraId="1D40AB19" w14:textId="77777777" w:rsidR="009D7110" w:rsidRPr="009D7110" w:rsidRDefault="00F13DFD" w:rsidP="009D7110">
      <w:pPr>
        <w:pStyle w:val="Akapitzlist"/>
        <w:numPr>
          <w:ilvl w:val="0"/>
          <w:numId w:val="1"/>
        </w:numPr>
        <w:spacing w:before="120"/>
        <w:jc w:val="both"/>
        <w:rPr>
          <w:rFonts w:eastAsia="Calibri"/>
          <w:b/>
          <w:color w:val="000000"/>
          <w:lang w:eastAsia="en-US"/>
        </w:rPr>
      </w:pPr>
      <w:r w:rsidRPr="00057162">
        <w:t xml:space="preserve">Przedmiotem zamówienia jest: </w:t>
      </w:r>
      <w:r w:rsidR="009D7110" w:rsidRPr="009D7110">
        <w:rPr>
          <w:rFonts w:eastAsia="Calibri"/>
          <w:b/>
          <w:color w:val="000000"/>
          <w:lang w:eastAsia="en-US"/>
        </w:rPr>
        <w:t xml:space="preserve">Świadczenie usług krajowego transportu drogowego rzeczy dla Polskiej Grupie Górniczej S.A. Oddział Zakład Remontowo-Produkcyjny, </w:t>
      </w:r>
    </w:p>
    <w:p w14:paraId="54F0AB1B" w14:textId="77777777" w:rsidR="009D7110" w:rsidRPr="009D7110" w:rsidRDefault="009D7110" w:rsidP="009D7110">
      <w:pPr>
        <w:pStyle w:val="Akapitzlist"/>
        <w:spacing w:before="120"/>
        <w:ind w:left="360"/>
        <w:jc w:val="both"/>
        <w:rPr>
          <w:rFonts w:eastAsia="Calibri"/>
          <w:b/>
          <w:color w:val="000000"/>
          <w:lang w:eastAsia="en-US"/>
        </w:rPr>
      </w:pPr>
      <w:r w:rsidRPr="009D7110">
        <w:rPr>
          <w:rFonts w:eastAsia="Calibri"/>
          <w:b/>
          <w:color w:val="000000"/>
          <w:lang w:eastAsia="en-US"/>
        </w:rPr>
        <w:t>z podziałem na zadania.</w:t>
      </w:r>
    </w:p>
    <w:p w14:paraId="4D37EEC6" w14:textId="2FE12086" w:rsidR="00F13DFD" w:rsidRPr="009D7110" w:rsidRDefault="00F13DFD" w:rsidP="005E7DF9">
      <w:pPr>
        <w:pStyle w:val="Akapitzlist"/>
        <w:numPr>
          <w:ilvl w:val="0"/>
          <w:numId w:val="1"/>
        </w:numPr>
        <w:spacing w:before="120"/>
        <w:ind w:left="357" w:hanging="357"/>
        <w:contextualSpacing w:val="0"/>
        <w:jc w:val="both"/>
        <w:rPr>
          <w:b/>
          <w:bCs/>
        </w:rPr>
      </w:pPr>
      <w:r w:rsidRPr="00057162">
        <w:t xml:space="preserve">Szczegółowy opis przedmiotu zamówienia </w:t>
      </w:r>
      <w:r w:rsidR="00CA0422" w:rsidRPr="00057162">
        <w:t>(</w:t>
      </w:r>
      <w:r w:rsidR="00CA0422" w:rsidRPr="008616AB">
        <w:t>dalej SOPZ) zawarty jest</w:t>
      </w:r>
      <w:r w:rsidRPr="008616AB">
        <w:t xml:space="preserve"> w </w:t>
      </w:r>
      <w:r w:rsidRPr="009D7110">
        <w:rPr>
          <w:b/>
          <w:bCs/>
          <w:iCs/>
        </w:rPr>
        <w:t>Załączniku nr 1</w:t>
      </w:r>
      <w:r w:rsidR="00CA0422" w:rsidRPr="009D7110">
        <w:rPr>
          <w:b/>
          <w:bCs/>
        </w:rPr>
        <w:t xml:space="preserve"> do S</w:t>
      </w:r>
      <w:r w:rsidRPr="009D7110">
        <w:rPr>
          <w:b/>
          <w:bCs/>
        </w:rPr>
        <w:t>WZ.</w:t>
      </w:r>
    </w:p>
    <w:p w14:paraId="744F00CD" w14:textId="4926BB06" w:rsidR="00182B15" w:rsidRPr="008616AB" w:rsidRDefault="00182B15" w:rsidP="004F61A8">
      <w:pPr>
        <w:pStyle w:val="Akapitzlist"/>
        <w:numPr>
          <w:ilvl w:val="0"/>
          <w:numId w:val="1"/>
        </w:numPr>
        <w:spacing w:before="120"/>
        <w:ind w:left="357" w:hanging="357"/>
        <w:contextualSpacing w:val="0"/>
        <w:jc w:val="both"/>
        <w:rPr>
          <w:bCs/>
        </w:rPr>
      </w:pPr>
      <w:r w:rsidRPr="008616AB">
        <w:t>Kody CPV:</w:t>
      </w:r>
      <w:r w:rsidR="00D0016A">
        <w:t xml:space="preserve"> 601</w:t>
      </w:r>
      <w:r w:rsidR="007C11D8">
        <w:t>00</w:t>
      </w:r>
      <w:r w:rsidR="00D0016A">
        <w:t>000-</w:t>
      </w:r>
      <w:r w:rsidR="007C11D8">
        <w:t>9</w:t>
      </w:r>
      <w:r w:rsidR="00D0016A">
        <w:t>.</w:t>
      </w:r>
    </w:p>
    <w:p w14:paraId="62FA2AAA" w14:textId="0BEE05B4" w:rsidR="00A02094" w:rsidRPr="00985EB0" w:rsidRDefault="00A02094" w:rsidP="004F61A8">
      <w:pPr>
        <w:pStyle w:val="Akapitzlist"/>
        <w:numPr>
          <w:ilvl w:val="0"/>
          <w:numId w:val="1"/>
        </w:numPr>
        <w:spacing w:before="120"/>
        <w:ind w:left="357" w:hanging="357"/>
        <w:contextualSpacing w:val="0"/>
        <w:jc w:val="both"/>
        <w:rPr>
          <w:bCs/>
        </w:rPr>
      </w:pPr>
      <w:r w:rsidRPr="008616AB">
        <w:rPr>
          <w:bCs/>
        </w:rPr>
        <w:lastRenderedPageBreak/>
        <w:t>Termin wykonania zamówienia</w:t>
      </w:r>
      <w:r w:rsidR="00F625E4" w:rsidRPr="008616AB">
        <w:rPr>
          <w:bCs/>
        </w:rPr>
        <w:t xml:space="preserve"> został określony w </w:t>
      </w:r>
      <w:r w:rsidR="00FB5D59" w:rsidRPr="008616AB">
        <w:rPr>
          <w:bCs/>
        </w:rPr>
        <w:t>§</w:t>
      </w:r>
      <w:r w:rsidR="00602E46">
        <w:rPr>
          <w:bCs/>
        </w:rPr>
        <w:t xml:space="preserve"> </w:t>
      </w:r>
      <w:r w:rsidR="00FB5D59" w:rsidRPr="008616AB">
        <w:rPr>
          <w:bCs/>
        </w:rPr>
        <w:t xml:space="preserve">5 </w:t>
      </w:r>
      <w:r w:rsidR="00AA5DFD" w:rsidRPr="008616AB">
        <w:rPr>
          <w:bCs/>
        </w:rPr>
        <w:t>Istotnych postanowień umowy (IPU)</w:t>
      </w:r>
      <w:r w:rsidR="002578F8" w:rsidRPr="008616AB">
        <w:rPr>
          <w:bCs/>
        </w:rPr>
        <w:t xml:space="preserve"> </w:t>
      </w:r>
      <w:r w:rsidR="00AA5DFD" w:rsidRPr="008616AB">
        <w:rPr>
          <w:bCs/>
        </w:rPr>
        <w:t>-</w:t>
      </w:r>
      <w:r w:rsidR="002578F8" w:rsidRPr="008616AB">
        <w:rPr>
          <w:bCs/>
        </w:rPr>
        <w:t xml:space="preserve"> </w:t>
      </w:r>
      <w:r w:rsidR="00AA5DFD" w:rsidRPr="00985EB0">
        <w:rPr>
          <w:b/>
        </w:rPr>
        <w:t xml:space="preserve">Załącznik nr </w:t>
      </w:r>
      <w:r w:rsidR="001223BA" w:rsidRPr="00985EB0">
        <w:rPr>
          <w:b/>
        </w:rPr>
        <w:t>4</w:t>
      </w:r>
      <w:r w:rsidR="00AA5DFD" w:rsidRPr="00985EB0">
        <w:rPr>
          <w:b/>
        </w:rPr>
        <w:t xml:space="preserve"> do SWZ</w:t>
      </w:r>
      <w:r w:rsidR="00AA5DFD" w:rsidRPr="00985EB0">
        <w:rPr>
          <w:bCs/>
        </w:rPr>
        <w:t>.</w:t>
      </w:r>
    </w:p>
    <w:p w14:paraId="4E4173DB" w14:textId="60357B76" w:rsidR="00F13DFD" w:rsidRPr="008616AB" w:rsidRDefault="00CA0422" w:rsidP="008E238F">
      <w:pPr>
        <w:pStyle w:val="Nagwek1"/>
        <w:shd w:val="clear" w:color="auto" w:fill="E7E6E6" w:themeFill="background2"/>
        <w:spacing w:before="360" w:line="312" w:lineRule="auto"/>
        <w:ind w:left="1418" w:hanging="1418"/>
        <w:jc w:val="both"/>
        <w:rPr>
          <w:rFonts w:cs="Times New Roman"/>
          <w:sz w:val="24"/>
          <w:szCs w:val="24"/>
        </w:rPr>
      </w:pPr>
      <w:bookmarkStart w:id="14" w:name="_Toc106095840"/>
      <w:bookmarkStart w:id="15" w:name="_Toc106096384"/>
      <w:bookmarkStart w:id="16" w:name="_Toc128387328"/>
      <w:r w:rsidRPr="008616AB">
        <w:rPr>
          <w:rFonts w:cs="Times New Roman"/>
          <w:sz w:val="24"/>
          <w:szCs w:val="24"/>
        </w:rPr>
        <w:t>Część IV.</w:t>
      </w:r>
      <w:r w:rsidR="008E238F">
        <w:rPr>
          <w:rFonts w:cs="Times New Roman"/>
          <w:sz w:val="24"/>
          <w:szCs w:val="24"/>
        </w:rPr>
        <w:tab/>
      </w:r>
      <w:r w:rsidR="00F13DFD" w:rsidRPr="008616AB">
        <w:rPr>
          <w:rFonts w:cs="Times New Roman"/>
          <w:sz w:val="24"/>
          <w:szCs w:val="24"/>
        </w:rPr>
        <w:t>Oferty częściowe</w:t>
      </w:r>
      <w:bookmarkEnd w:id="14"/>
      <w:bookmarkEnd w:id="15"/>
      <w:bookmarkEnd w:id="16"/>
    </w:p>
    <w:p w14:paraId="556D618D" w14:textId="0FE3BFEE" w:rsidR="00F13DFD" w:rsidRPr="00E020B1" w:rsidRDefault="006B0420" w:rsidP="000E24C6">
      <w:pPr>
        <w:spacing w:before="120"/>
        <w:jc w:val="both"/>
        <w:rPr>
          <w:bCs/>
          <w:sz w:val="24"/>
          <w:szCs w:val="24"/>
        </w:rPr>
      </w:pPr>
      <w:r>
        <w:rPr>
          <w:bCs/>
          <w:sz w:val="24"/>
          <w:szCs w:val="24"/>
        </w:rPr>
        <w:t>Zamawiający</w:t>
      </w:r>
      <w:r w:rsidR="00F13DFD" w:rsidRPr="008616AB">
        <w:rPr>
          <w:bCs/>
          <w:sz w:val="24"/>
          <w:szCs w:val="24"/>
        </w:rPr>
        <w:t xml:space="preserve"> dopuszcza możliwość składania ofert częściowych. Zakres i przedmiot poszczególnych </w:t>
      </w:r>
      <w:r w:rsidR="00CA0422" w:rsidRPr="008616AB">
        <w:rPr>
          <w:bCs/>
          <w:sz w:val="24"/>
          <w:szCs w:val="24"/>
        </w:rPr>
        <w:t>części zamówienia,</w:t>
      </w:r>
      <w:r w:rsidR="00F13DFD" w:rsidRPr="008616AB">
        <w:rPr>
          <w:bCs/>
          <w:sz w:val="24"/>
          <w:szCs w:val="24"/>
        </w:rPr>
        <w:t xml:space="preserve"> na które można składać ofertę został określony w </w:t>
      </w:r>
      <w:r w:rsidR="00CA0422" w:rsidRPr="008616AB">
        <w:rPr>
          <w:bCs/>
          <w:sz w:val="24"/>
          <w:szCs w:val="24"/>
        </w:rPr>
        <w:t>SOPZ</w:t>
      </w:r>
      <w:r w:rsidR="00965D01" w:rsidRPr="008616AB">
        <w:rPr>
          <w:bCs/>
          <w:sz w:val="24"/>
          <w:szCs w:val="24"/>
        </w:rPr>
        <w:t xml:space="preserve"> (</w:t>
      </w:r>
      <w:r w:rsidR="00965D01" w:rsidRPr="008616AB">
        <w:rPr>
          <w:b/>
          <w:sz w:val="24"/>
          <w:szCs w:val="24"/>
        </w:rPr>
        <w:t>Załącznik nr 1 do SWZ</w:t>
      </w:r>
      <w:r w:rsidR="00965D01" w:rsidRPr="008616AB">
        <w:rPr>
          <w:bCs/>
          <w:sz w:val="24"/>
          <w:szCs w:val="24"/>
        </w:rPr>
        <w:t>)</w:t>
      </w:r>
      <w:r w:rsidR="00CA0422" w:rsidRPr="008616AB">
        <w:rPr>
          <w:bCs/>
          <w:sz w:val="24"/>
          <w:szCs w:val="24"/>
        </w:rPr>
        <w:t>.</w:t>
      </w:r>
    </w:p>
    <w:p w14:paraId="25C1C592" w14:textId="207015C9" w:rsidR="00965D01" w:rsidRPr="00057162" w:rsidRDefault="00965D01" w:rsidP="00643F39">
      <w:pPr>
        <w:pStyle w:val="Nagwek1"/>
        <w:shd w:val="clear" w:color="auto" w:fill="E7E6E6" w:themeFill="background2"/>
        <w:spacing w:before="360" w:line="312" w:lineRule="auto"/>
        <w:ind w:left="1418" w:hanging="1418"/>
        <w:jc w:val="both"/>
        <w:rPr>
          <w:rFonts w:cs="Times New Roman"/>
          <w:sz w:val="24"/>
          <w:szCs w:val="24"/>
        </w:rPr>
      </w:pPr>
      <w:bookmarkStart w:id="17" w:name="_Toc106095841"/>
      <w:bookmarkStart w:id="18" w:name="_Toc106096385"/>
      <w:bookmarkStart w:id="19" w:name="_Toc128387329"/>
      <w:r w:rsidRPr="00057162">
        <w:rPr>
          <w:rFonts w:cs="Times New Roman"/>
          <w:sz w:val="24"/>
          <w:szCs w:val="24"/>
        </w:rPr>
        <w:t>Część V.</w:t>
      </w:r>
      <w:r w:rsidR="00643F39">
        <w:rPr>
          <w:rFonts w:cs="Times New Roman"/>
          <w:sz w:val="24"/>
          <w:szCs w:val="24"/>
        </w:rPr>
        <w:tab/>
      </w:r>
      <w:r w:rsidRPr="00057162">
        <w:rPr>
          <w:rFonts w:cs="Times New Roman"/>
          <w:sz w:val="24"/>
          <w:szCs w:val="24"/>
        </w:rPr>
        <w:t xml:space="preserve">Kwalifikacja podmiotowa </w:t>
      </w:r>
      <w:r w:rsidR="008616AB">
        <w:rPr>
          <w:rFonts w:cs="Times New Roman"/>
          <w:sz w:val="24"/>
          <w:szCs w:val="24"/>
        </w:rPr>
        <w:t>Wykonawców</w:t>
      </w:r>
      <w:bookmarkEnd w:id="17"/>
      <w:bookmarkEnd w:id="18"/>
      <w:bookmarkEnd w:id="19"/>
    </w:p>
    <w:p w14:paraId="446AA8A6" w14:textId="0E2EBDB9" w:rsidR="00965D01" w:rsidRPr="00057162" w:rsidRDefault="00965D01" w:rsidP="000E24C6">
      <w:pPr>
        <w:pStyle w:val="Akapitzlist"/>
        <w:numPr>
          <w:ilvl w:val="0"/>
          <w:numId w:val="2"/>
        </w:numPr>
        <w:spacing w:before="120"/>
        <w:contextualSpacing w:val="0"/>
        <w:jc w:val="both"/>
      </w:pPr>
      <w:r w:rsidRPr="00057162">
        <w:t xml:space="preserve">O udzielenie zamówienia mogą ubiegać się </w:t>
      </w:r>
      <w:r w:rsidR="00DB4D9E">
        <w:t>Wykonawcy</w:t>
      </w:r>
      <w:r w:rsidRPr="00057162">
        <w:t>, którzy nie podlegają wykluczeniu z</w:t>
      </w:r>
      <w:r w:rsidR="000E24C6">
        <w:t> </w:t>
      </w:r>
      <w:r w:rsidRPr="00057162">
        <w:t>postępowania oraz spełniają warunki udziału w postępowaniu</w:t>
      </w:r>
      <w:r w:rsidR="00F625E4" w:rsidRPr="00057162">
        <w:t>.</w:t>
      </w:r>
    </w:p>
    <w:p w14:paraId="3152BCB6" w14:textId="0E4579B9" w:rsidR="00F625E4" w:rsidRPr="00D52625" w:rsidRDefault="00F625E4" w:rsidP="000E24C6">
      <w:pPr>
        <w:pStyle w:val="Akapitzlist"/>
        <w:numPr>
          <w:ilvl w:val="0"/>
          <w:numId w:val="2"/>
        </w:numPr>
        <w:spacing w:before="120"/>
        <w:contextualSpacing w:val="0"/>
        <w:jc w:val="both"/>
      </w:pPr>
      <w:bookmarkStart w:id="20" w:name="_Hlk91670677"/>
      <w:r w:rsidRPr="00D52625">
        <w:t xml:space="preserve">Wykluczeniu z postępowania </w:t>
      </w:r>
      <w:r w:rsidR="00501126" w:rsidRPr="00D52625">
        <w:t>podlega</w:t>
      </w:r>
      <w:r w:rsidRPr="00D52625">
        <w:t xml:space="preserve"> </w:t>
      </w:r>
      <w:r w:rsidR="008616AB">
        <w:t>Wykonawca</w:t>
      </w:r>
      <w:r w:rsidRPr="00D52625">
        <w:t>:</w:t>
      </w:r>
    </w:p>
    <w:bookmarkEnd w:id="20"/>
    <w:p w14:paraId="32B5A2D8" w14:textId="4A3403BC" w:rsidR="00820105" w:rsidRPr="008C5320" w:rsidRDefault="00820105" w:rsidP="000E24C6">
      <w:pPr>
        <w:pStyle w:val="Akapitzlist"/>
        <w:numPr>
          <w:ilvl w:val="1"/>
          <w:numId w:val="2"/>
        </w:numPr>
        <w:spacing w:before="120"/>
        <w:ind w:left="851" w:hanging="425"/>
        <w:contextualSpacing w:val="0"/>
        <w:jc w:val="both"/>
      </w:pPr>
      <w:r w:rsidRPr="008C5320">
        <w:t>wobec któr</w:t>
      </w:r>
      <w:r w:rsidR="0095347E" w:rsidRPr="008C5320">
        <w:t>ego</w:t>
      </w:r>
      <w:r w:rsidRPr="008C5320">
        <w:t xml:space="preserve"> zachodzą okoliczności określone </w:t>
      </w:r>
      <w:r w:rsidR="001C3043" w:rsidRPr="008C5320">
        <w:t>w</w:t>
      </w:r>
      <w:r w:rsidRPr="008C5320">
        <w:t xml:space="preserve"> art. 7 ust 1 ustawy z dnia 13 kwietnia 2022 r. o szczególnych rozwiązaniach w zakresie przeciwdziałania wspieraniu agresji na Ukrainę oraz służących ochronie bezpieczeństwa narodowego oraz </w:t>
      </w:r>
      <w:r w:rsidR="0035235E" w:rsidRPr="008C5320">
        <w:t xml:space="preserve">w </w:t>
      </w:r>
      <w:r w:rsidRPr="008C5320">
        <w:t xml:space="preserve">rozporządzeniu (UE) 2022/576, </w:t>
      </w:r>
      <w:proofErr w:type="spellStart"/>
      <w:r w:rsidRPr="008C5320">
        <w:t>tj</w:t>
      </w:r>
      <w:proofErr w:type="spellEnd"/>
      <w:r w:rsidR="00FE6881" w:rsidRPr="008C5320">
        <w:t>:</w:t>
      </w:r>
    </w:p>
    <w:p w14:paraId="7D351959" w14:textId="21045FF0" w:rsidR="00820105" w:rsidRPr="008C5320" w:rsidRDefault="00DB4D9E" w:rsidP="00F76E7B">
      <w:pPr>
        <w:pStyle w:val="Akapitzlist"/>
        <w:widowControl w:val="0"/>
        <w:numPr>
          <w:ilvl w:val="7"/>
          <w:numId w:val="36"/>
        </w:numPr>
        <w:adjustRightInd w:val="0"/>
        <w:spacing w:before="120"/>
        <w:ind w:left="1134" w:hanging="283"/>
        <w:contextualSpacing w:val="0"/>
        <w:jc w:val="both"/>
        <w:textAlignment w:val="baseline"/>
      </w:pPr>
      <w:r w:rsidRPr="008C5320">
        <w:t>Wykonawcy</w:t>
      </w:r>
      <w:r w:rsidR="00820105" w:rsidRPr="008C5320">
        <w:t>, którzy są wymienieni w wykazach określonych w rozporządzeniu Rady (WE) nr 765/2006 z dnia 18 maja 2006 r. dotycząc</w:t>
      </w:r>
      <w:r w:rsidR="0035235E" w:rsidRPr="008C5320">
        <w:t>ym</w:t>
      </w:r>
      <w:r w:rsidR="00820105" w:rsidRPr="008C5320">
        <w:t xml:space="preserve"> środków ograniczających w</w:t>
      </w:r>
      <w:r w:rsidR="000E24C6" w:rsidRPr="008C5320">
        <w:t> </w:t>
      </w:r>
      <w:r w:rsidR="00820105" w:rsidRPr="008C5320">
        <w:t>związku z sytuacją na Białorusi i udziałem Białorusi w agresji Rosji wobec Ukrainy (</w:t>
      </w:r>
      <w:proofErr w:type="spellStart"/>
      <w:r w:rsidR="00820105" w:rsidRPr="008C5320">
        <w:t>Dz.Urz</w:t>
      </w:r>
      <w:proofErr w:type="spellEnd"/>
      <w:r w:rsidR="00820105" w:rsidRPr="008C5320">
        <w:t xml:space="preserve">. UE L 134 z 20.05.2006, str. 1 z </w:t>
      </w:r>
      <w:proofErr w:type="spellStart"/>
      <w:r w:rsidR="00820105" w:rsidRPr="008C5320">
        <w:t>późn</w:t>
      </w:r>
      <w:proofErr w:type="spellEnd"/>
      <w:r w:rsidR="00820105" w:rsidRPr="008C5320">
        <w:t>. zm.) zwan</w:t>
      </w:r>
      <w:r w:rsidR="0035235E" w:rsidRPr="008C5320">
        <w:t>ym</w:t>
      </w:r>
      <w:r w:rsidR="00820105" w:rsidRPr="008C5320">
        <w:t xml:space="preserve"> dalej ,,rozporządzeniem </w:t>
      </w:r>
      <w:hyperlink r:id="rId12" w:history="1">
        <w:r w:rsidR="00820105" w:rsidRPr="008C5320">
          <w:rPr>
            <w:rStyle w:val="Hipercze"/>
            <w:color w:val="auto"/>
            <w:u w:val="none"/>
          </w:rPr>
          <w:t>765/2006</w:t>
        </w:r>
      </w:hyperlink>
      <w:r w:rsidR="00820105" w:rsidRPr="008C5320">
        <w:t>”, lub rozporządzeniu Rady (UE) nr 269/2014 z dnia 17 marca 2014r. w sprawie środków ograniczających w odniesieniu do działań podważających integralność terytorialną, suwerenność i niezależność Ukrainy lub im zagrażających (</w:t>
      </w:r>
      <w:proofErr w:type="spellStart"/>
      <w:r w:rsidR="00820105" w:rsidRPr="008C5320">
        <w:t>Dz.Urz</w:t>
      </w:r>
      <w:proofErr w:type="spellEnd"/>
      <w:r w:rsidR="00820105" w:rsidRPr="008C5320">
        <w:t xml:space="preserve">. UE L 78 z 17.03.2014, str. 6, z </w:t>
      </w:r>
      <w:proofErr w:type="spellStart"/>
      <w:r w:rsidR="00820105" w:rsidRPr="008C5320">
        <w:t>późn</w:t>
      </w:r>
      <w:proofErr w:type="spellEnd"/>
      <w:r w:rsidR="00820105" w:rsidRPr="008C5320">
        <w:t>. zm.) zwan</w:t>
      </w:r>
      <w:r w:rsidR="0035235E" w:rsidRPr="008C5320">
        <w:t>ym</w:t>
      </w:r>
      <w:r w:rsidR="00820105" w:rsidRPr="008C5320">
        <w:t xml:space="preserve"> dalej ,,rozporządzeniem 269/2014” albo wpisan</w:t>
      </w:r>
      <w:r w:rsidR="0035235E" w:rsidRPr="008C5320">
        <w:t>i</w:t>
      </w:r>
      <w:r w:rsidR="00820105" w:rsidRPr="008C5320">
        <w:t xml:space="preserve"> na listę na podstawie decyzji w sprawie wpisu na listę rozstrzygającej o</w:t>
      </w:r>
      <w:r w:rsidR="000E24C6" w:rsidRPr="008C5320">
        <w:t> </w:t>
      </w:r>
      <w:r w:rsidR="00820105" w:rsidRPr="008C5320">
        <w:t>zastosowaniu środka, o którym mowa w art. 1 pkt 3 w zw. art. 3 ustawy z dnia 13 kwietnia 2022r. o szczególnych rozwiązaniach w zakresie przeciwdziałania wspieraniu agresji na Ukrainę oraz służących ochronie bezpieczeństwa narodowego (Dz.U. 2022, poz. 835)</w:t>
      </w:r>
      <w:r w:rsidR="00413602" w:rsidRPr="008C5320">
        <w:t>,</w:t>
      </w:r>
    </w:p>
    <w:p w14:paraId="791A6636" w14:textId="7087C91B" w:rsidR="00820105" w:rsidRPr="008C5320" w:rsidRDefault="00DB4D9E" w:rsidP="00F76E7B">
      <w:pPr>
        <w:pStyle w:val="Akapitzlist"/>
        <w:widowControl w:val="0"/>
        <w:numPr>
          <w:ilvl w:val="7"/>
          <w:numId w:val="36"/>
        </w:numPr>
        <w:adjustRightInd w:val="0"/>
        <w:spacing w:before="120"/>
        <w:ind w:left="1134" w:hanging="283"/>
        <w:contextualSpacing w:val="0"/>
        <w:jc w:val="both"/>
        <w:textAlignment w:val="baseline"/>
      </w:pPr>
      <w:r w:rsidRPr="008C5320">
        <w:t>Wykonawcy</w:t>
      </w:r>
      <w:r w:rsidR="00820105" w:rsidRPr="008C5320">
        <w:t>, których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w:t>
      </w:r>
      <w:r w:rsidR="000E24C6" w:rsidRPr="008C5320">
        <w:t> </w:t>
      </w:r>
      <w:r w:rsidR="00820105" w:rsidRPr="008C5320">
        <w:t xml:space="preserve">którym mowa w art. 1 pkt 3 </w:t>
      </w:r>
      <w:r w:rsidR="00820105" w:rsidRPr="00985EB0">
        <w:t xml:space="preserve">w zw. </w:t>
      </w:r>
      <w:r w:rsidR="00F2009F" w:rsidRPr="00985EB0">
        <w:t xml:space="preserve">z </w:t>
      </w:r>
      <w:r w:rsidR="00820105" w:rsidRPr="00985EB0">
        <w:t>art. 3 ustawy</w:t>
      </w:r>
      <w:r w:rsidR="00413602" w:rsidRPr="008C5320">
        <w:t>,</w:t>
      </w:r>
    </w:p>
    <w:p w14:paraId="04D021A1" w14:textId="4FB0D26F" w:rsidR="00820105" w:rsidRPr="008C5320" w:rsidRDefault="00DB4D9E" w:rsidP="00F76E7B">
      <w:pPr>
        <w:pStyle w:val="Akapitzlist"/>
        <w:widowControl w:val="0"/>
        <w:numPr>
          <w:ilvl w:val="7"/>
          <w:numId w:val="36"/>
        </w:numPr>
        <w:adjustRightInd w:val="0"/>
        <w:spacing w:before="120"/>
        <w:ind w:left="1134" w:hanging="283"/>
        <w:contextualSpacing w:val="0"/>
        <w:jc w:val="both"/>
        <w:textAlignment w:val="baseline"/>
      </w:pPr>
      <w:r w:rsidRPr="008C5320">
        <w:t>Wykonawcy</w:t>
      </w:r>
      <w:r w:rsidR="00820105" w:rsidRPr="008C5320">
        <w:t>, których jednostką dominującą w rozumieniu art. 3 ust. 1 pkt 37 ustawy</w:t>
      </w:r>
      <w:r w:rsidR="000E24C6" w:rsidRPr="008C5320">
        <w:t xml:space="preserve"> </w:t>
      </w:r>
      <w:r w:rsidR="00820105" w:rsidRPr="008C5320">
        <w:t>z</w:t>
      </w:r>
      <w:r w:rsidR="000E24C6" w:rsidRPr="008C5320">
        <w:t> </w:t>
      </w:r>
      <w:r w:rsidR="00820105" w:rsidRPr="008C5320">
        <w:t>dnia 29 września 1994 r. o rachunkowości (Dz. U. z 2021 r. poz. 217, 2105 i 2106) jest podmiot wymieniony w wykazach określonych w rozporządzeniu 765/2006 i</w:t>
      </w:r>
      <w:r w:rsidR="000E24C6" w:rsidRPr="008C5320">
        <w:t> </w:t>
      </w:r>
      <w:r w:rsidR="00820105" w:rsidRPr="008C5320">
        <w:t>rozporządzeniu 269/2014 albo wpisany na listę lub będący taką jednostką dominującą od dnia 24 lutego 2022 r., o ile został wpisany na listę na podstawie decyzji w sprawie wpisu na listę rozstrzygającej o zastosowaniu środka, o którym mowa w art. 1 pkt 3 w</w:t>
      </w:r>
      <w:r w:rsidR="000E24C6" w:rsidRPr="008C5320">
        <w:t> </w:t>
      </w:r>
      <w:r w:rsidR="00820105" w:rsidRPr="008C5320">
        <w:t xml:space="preserve">zw. </w:t>
      </w:r>
      <w:r w:rsidR="000E24C6" w:rsidRPr="008C5320">
        <w:t>z </w:t>
      </w:r>
      <w:r w:rsidR="00820105" w:rsidRPr="008C5320">
        <w:t>art. 3 ustawy</w:t>
      </w:r>
      <w:r w:rsidR="00413602" w:rsidRPr="008C5320">
        <w:t>,</w:t>
      </w:r>
    </w:p>
    <w:p w14:paraId="3FA6C247" w14:textId="6DC82EF6" w:rsidR="00820105" w:rsidRPr="008C5320" w:rsidRDefault="00DB4D9E" w:rsidP="00F76E7B">
      <w:pPr>
        <w:pStyle w:val="Akapitzlist"/>
        <w:widowControl w:val="0"/>
        <w:numPr>
          <w:ilvl w:val="7"/>
          <w:numId w:val="36"/>
        </w:numPr>
        <w:adjustRightInd w:val="0"/>
        <w:spacing w:before="120"/>
        <w:ind w:left="1134" w:hanging="283"/>
        <w:contextualSpacing w:val="0"/>
        <w:jc w:val="both"/>
        <w:textAlignment w:val="baseline"/>
      </w:pPr>
      <w:r w:rsidRPr="008C5320">
        <w:t>Wykonawcy</w:t>
      </w:r>
      <w:r w:rsidR="005926BE" w:rsidRPr="008C5320">
        <w:t>,</w:t>
      </w:r>
      <w:r w:rsidR="00820105" w:rsidRPr="008C5320">
        <w:t xml:space="preserve"> którzy realizują zamówienie na rzecz lub z udziałem:</w:t>
      </w:r>
    </w:p>
    <w:p w14:paraId="7B77FEBF" w14:textId="40175370" w:rsidR="00820105" w:rsidRPr="008C5320" w:rsidRDefault="00820105" w:rsidP="00F76E7B">
      <w:pPr>
        <w:pStyle w:val="Akapitzlist"/>
        <w:widowControl w:val="0"/>
        <w:numPr>
          <w:ilvl w:val="0"/>
          <w:numId w:val="37"/>
        </w:numPr>
        <w:adjustRightInd w:val="0"/>
        <w:spacing w:before="120"/>
        <w:ind w:left="1418" w:hanging="284"/>
        <w:contextualSpacing w:val="0"/>
        <w:jc w:val="both"/>
        <w:textAlignment w:val="baseline"/>
        <w:rPr>
          <w:rStyle w:val="Uwydatnienie"/>
          <w:i w:val="0"/>
          <w:iCs w:val="0"/>
        </w:rPr>
      </w:pPr>
      <w:r w:rsidRPr="008C5320">
        <w:rPr>
          <w:rStyle w:val="Uwydatnienie"/>
          <w:i w:val="0"/>
        </w:rPr>
        <w:t xml:space="preserve">obywateli rosyjskich lub osób fizycznych lub prawnych, podmiotów lub </w:t>
      </w:r>
      <w:r w:rsidRPr="008C5320">
        <w:rPr>
          <w:rStyle w:val="Uwydatnienie"/>
          <w:i w:val="0"/>
        </w:rPr>
        <w:lastRenderedPageBreak/>
        <w:t>organów z</w:t>
      </w:r>
      <w:r w:rsidR="000E24C6" w:rsidRPr="008C5320">
        <w:rPr>
          <w:rStyle w:val="Uwydatnienie"/>
          <w:i w:val="0"/>
        </w:rPr>
        <w:t> </w:t>
      </w:r>
      <w:r w:rsidRPr="008C5320">
        <w:rPr>
          <w:rStyle w:val="Uwydatnienie"/>
          <w:i w:val="0"/>
        </w:rPr>
        <w:t>siedzibą w Rosji</w:t>
      </w:r>
      <w:r w:rsidR="00413602" w:rsidRPr="008C5320">
        <w:rPr>
          <w:rStyle w:val="Uwydatnienie"/>
          <w:i w:val="0"/>
        </w:rPr>
        <w:t>,</w:t>
      </w:r>
    </w:p>
    <w:p w14:paraId="4574E73D" w14:textId="77777777" w:rsidR="00820105" w:rsidRPr="008C5320" w:rsidRDefault="00820105" w:rsidP="00F76E7B">
      <w:pPr>
        <w:pStyle w:val="Akapitzlist"/>
        <w:widowControl w:val="0"/>
        <w:numPr>
          <w:ilvl w:val="0"/>
          <w:numId w:val="37"/>
        </w:numPr>
        <w:adjustRightInd w:val="0"/>
        <w:spacing w:before="120"/>
        <w:ind w:left="1418" w:hanging="284"/>
        <w:contextualSpacing w:val="0"/>
        <w:jc w:val="both"/>
        <w:textAlignment w:val="baseline"/>
        <w:rPr>
          <w:rStyle w:val="Uwydatnienie"/>
          <w:i w:val="0"/>
          <w:iCs w:val="0"/>
        </w:rPr>
      </w:pPr>
      <w:r w:rsidRPr="008C5320">
        <w:rPr>
          <w:rStyle w:val="Uwydatnienie"/>
          <w:i w:val="0"/>
        </w:rPr>
        <w:t xml:space="preserve">osób prawnych, podmiotów lub organów, do których prawa własności bezpośrednio lub pośrednio w ponad 50 % należą do podmiotu, o którym mowa w </w:t>
      </w:r>
      <w:proofErr w:type="spellStart"/>
      <w:r w:rsidRPr="008C5320">
        <w:rPr>
          <w:rStyle w:val="Uwydatnienie"/>
          <w:i w:val="0"/>
        </w:rPr>
        <w:t>tirecie</w:t>
      </w:r>
      <w:proofErr w:type="spellEnd"/>
      <w:r w:rsidRPr="008C5320">
        <w:rPr>
          <w:rStyle w:val="Uwydatnienie"/>
          <w:i w:val="0"/>
        </w:rPr>
        <w:t xml:space="preserve"> 1); lub</w:t>
      </w:r>
    </w:p>
    <w:p w14:paraId="30D7E0C2" w14:textId="77777777" w:rsidR="00820105" w:rsidRPr="008C5320" w:rsidRDefault="00820105" w:rsidP="00F76E7B">
      <w:pPr>
        <w:pStyle w:val="Akapitzlist"/>
        <w:widowControl w:val="0"/>
        <w:numPr>
          <w:ilvl w:val="0"/>
          <w:numId w:val="37"/>
        </w:numPr>
        <w:adjustRightInd w:val="0"/>
        <w:spacing w:before="120"/>
        <w:ind w:left="1418" w:hanging="284"/>
        <w:contextualSpacing w:val="0"/>
        <w:jc w:val="both"/>
        <w:textAlignment w:val="baseline"/>
        <w:rPr>
          <w:rStyle w:val="Uwydatnienie"/>
          <w:i w:val="0"/>
          <w:iCs w:val="0"/>
        </w:rPr>
      </w:pPr>
      <w:r w:rsidRPr="008C5320">
        <w:rPr>
          <w:rStyle w:val="Uwydatnienie"/>
          <w:i w:val="0"/>
        </w:rPr>
        <w:t>osób fizycznych lub prawnych, podmiotów lub organów działających w imieniu lub pod kierunkiem podmiotu, o którym mowa w tir. 1) lub 2),</w:t>
      </w:r>
    </w:p>
    <w:p w14:paraId="64D644E5" w14:textId="0D2072CE" w:rsidR="00820105" w:rsidRPr="008C5320" w:rsidRDefault="00820105" w:rsidP="000E24C6">
      <w:pPr>
        <w:pStyle w:val="Akapitzlist"/>
        <w:widowControl w:val="0"/>
        <w:tabs>
          <w:tab w:val="left" w:pos="1134"/>
        </w:tabs>
        <w:adjustRightInd w:val="0"/>
        <w:spacing w:before="120"/>
        <w:ind w:left="1134"/>
        <w:contextualSpacing w:val="0"/>
        <w:jc w:val="both"/>
        <w:textAlignment w:val="baseline"/>
        <w:rPr>
          <w:i/>
          <w:iCs/>
        </w:rPr>
      </w:pPr>
      <w:r w:rsidRPr="008C5320">
        <w:rPr>
          <w:rStyle w:val="Uwydatnienie"/>
          <w:i w:val="0"/>
        </w:rPr>
        <w:t>w tym pod</w:t>
      </w:r>
      <w:r w:rsidR="00295BF5" w:rsidRPr="008C5320">
        <w:rPr>
          <w:rStyle w:val="Uwydatnienie"/>
          <w:i w:val="0"/>
        </w:rPr>
        <w:t>w</w:t>
      </w:r>
      <w:r w:rsidR="008616AB" w:rsidRPr="008C5320">
        <w:rPr>
          <w:rStyle w:val="Uwydatnienie"/>
          <w:i w:val="0"/>
        </w:rPr>
        <w:t>ykonawców</w:t>
      </w:r>
      <w:r w:rsidRPr="008C5320">
        <w:rPr>
          <w:rStyle w:val="Uwydatnienie"/>
          <w:i w:val="0"/>
        </w:rPr>
        <w:t>, dostawców lub podmiotów, na których zdolności polega się w</w:t>
      </w:r>
      <w:r w:rsidR="000E24C6" w:rsidRPr="008C5320">
        <w:rPr>
          <w:rStyle w:val="Uwydatnienie"/>
          <w:i w:val="0"/>
        </w:rPr>
        <w:t> </w:t>
      </w:r>
      <w:r w:rsidRPr="008C5320">
        <w:rPr>
          <w:rStyle w:val="Uwydatnienie"/>
          <w:i w:val="0"/>
        </w:rPr>
        <w:t xml:space="preserve">rozumieniu dyrektywy w sprawie zamówień publicznych, w </w:t>
      </w:r>
      <w:proofErr w:type="gramStart"/>
      <w:r w:rsidRPr="008C5320">
        <w:rPr>
          <w:rStyle w:val="Uwydatnienie"/>
          <w:i w:val="0"/>
        </w:rPr>
        <w:t>przypadku</w:t>
      </w:r>
      <w:proofErr w:type="gramEnd"/>
      <w:r w:rsidRPr="008C5320">
        <w:rPr>
          <w:rStyle w:val="Uwydatnienie"/>
          <w:i w:val="0"/>
        </w:rPr>
        <w:t xml:space="preserve"> gdy przypada na nich ponad 10 % wartości zamówienia</w:t>
      </w:r>
      <w:r w:rsidR="00413602" w:rsidRPr="008C5320">
        <w:rPr>
          <w:rStyle w:val="Uwydatnienie"/>
          <w:i w:val="0"/>
        </w:rPr>
        <w:t>,</w:t>
      </w:r>
    </w:p>
    <w:p w14:paraId="0B1DFDE8" w14:textId="2B8A058E" w:rsidR="00820105" w:rsidRPr="008C5320" w:rsidRDefault="00DB4D9E" w:rsidP="00F76E7B">
      <w:pPr>
        <w:pStyle w:val="Akapitzlist"/>
        <w:widowControl w:val="0"/>
        <w:numPr>
          <w:ilvl w:val="7"/>
          <w:numId w:val="36"/>
        </w:numPr>
        <w:adjustRightInd w:val="0"/>
        <w:spacing w:before="120"/>
        <w:ind w:left="1134" w:hanging="283"/>
        <w:contextualSpacing w:val="0"/>
        <w:jc w:val="both"/>
        <w:textAlignment w:val="baseline"/>
      </w:pPr>
      <w:proofErr w:type="gramStart"/>
      <w:r w:rsidRPr="008C5320">
        <w:t>Wykonawcy</w:t>
      </w:r>
      <w:proofErr w:type="gramEnd"/>
      <w:r w:rsidR="00820105" w:rsidRPr="008C5320">
        <w:t xml:space="preserve"> wobec których są podejmowane inne prawem przewidziane środki </w:t>
      </w:r>
      <w:r w:rsidR="0035235E" w:rsidRPr="008C5320">
        <w:t>o</w:t>
      </w:r>
      <w:r w:rsidR="000E24C6" w:rsidRPr="008C5320">
        <w:t> </w:t>
      </w:r>
      <w:r w:rsidR="00820105" w:rsidRPr="008C5320">
        <w:t>charakterze sankcyjnym</w:t>
      </w:r>
      <w:r w:rsidR="00413602" w:rsidRPr="008C5320">
        <w:t>;</w:t>
      </w:r>
    </w:p>
    <w:p w14:paraId="6531AE5A" w14:textId="41E84464" w:rsidR="000A645B" w:rsidRPr="00D52625" w:rsidRDefault="000A645B" w:rsidP="00413602">
      <w:pPr>
        <w:pStyle w:val="Akapitzlist"/>
        <w:numPr>
          <w:ilvl w:val="1"/>
          <w:numId w:val="2"/>
        </w:numPr>
        <w:spacing w:before="120"/>
        <w:ind w:left="851" w:hanging="425"/>
        <w:contextualSpacing w:val="0"/>
        <w:jc w:val="both"/>
      </w:pPr>
      <w:r w:rsidRPr="00D52625">
        <w:t>w stosunku do którego otwarto likwidację, sąd zarządził likwidację majątku w postępowaniu restrukturyzacyjnym lub upadłościowym, w stosunku do którego ogłoszono upadłość – z</w:t>
      </w:r>
      <w:r w:rsidR="00413602">
        <w:t> </w:t>
      </w:r>
      <w:r w:rsidRPr="00D52625">
        <w:t xml:space="preserve">wyjątkiem </w:t>
      </w:r>
      <w:r w:rsidR="00DB4D9E">
        <w:t>Wykonawcy</w:t>
      </w:r>
      <w:r w:rsidRPr="00D52625">
        <w:t>, który po ogłoszeniu upadłości zawarł układ zatwierdzony prawomocnym postanowieniem sądu, jeżeli układ nie przewiduje zaspokojenia wierzycieli przez likwidację majątku upadłego, którego działalność gospodarcza jest zawieszona lub znajduje się on w tego rodzaju sytuacji wynikającej z procedury przewidzianej przepisami miejsca wszczęcia tej procedury</w:t>
      </w:r>
      <w:r w:rsidR="00413602">
        <w:t>;</w:t>
      </w:r>
    </w:p>
    <w:p w14:paraId="3DFAA7CF" w14:textId="65CA1906" w:rsidR="000A645B" w:rsidRPr="00D52625" w:rsidRDefault="000A645B" w:rsidP="00413602">
      <w:pPr>
        <w:pStyle w:val="Akapitzlist"/>
        <w:numPr>
          <w:ilvl w:val="1"/>
          <w:numId w:val="2"/>
        </w:numPr>
        <w:spacing w:before="120"/>
        <w:ind w:left="851" w:hanging="425"/>
        <w:contextualSpacing w:val="0"/>
        <w:jc w:val="both"/>
      </w:pPr>
      <w:r w:rsidRPr="00D52625">
        <w:t xml:space="preserve">jeżeli </w:t>
      </w:r>
      <w:r w:rsidR="006B0420">
        <w:t>Zamawiający</w:t>
      </w:r>
      <w:r w:rsidRPr="00D52625">
        <w:t xml:space="preserve"> może stwierdzić, na podstawie wiarygodnych przesłanek, że </w:t>
      </w:r>
      <w:r w:rsidR="008616AB">
        <w:t>Wykonawca</w:t>
      </w:r>
      <w:r w:rsidRPr="00D52625">
        <w:t xml:space="preserve"> zawarł z innymi </w:t>
      </w:r>
      <w:r w:rsidR="008616AB">
        <w:t>Wykonawca</w:t>
      </w:r>
      <w:r w:rsidRPr="00D52625">
        <w:t>mi porozumienie mające na celu zakłócenie konkurencji, w</w:t>
      </w:r>
      <w:r w:rsidR="00413602">
        <w:t> </w:t>
      </w:r>
      <w:proofErr w:type="gramStart"/>
      <w:r w:rsidRPr="00D52625">
        <w:t>szczególności</w:t>
      </w:r>
      <w:proofErr w:type="gramEnd"/>
      <w:r w:rsidRPr="00D52625">
        <w:t xml:space="preserve"> jeżeli należąc do tej samej grupy kapitałowej w rozumieniu ustawy z dnia 16 lutego 2007 r. o ochronie konkurencji i konsumentów, złożyli odrębne oferty lub oferty częściowe, chyba że wykażą, że przygotowali te oferty niezależnie od siebie</w:t>
      </w:r>
      <w:r w:rsidR="00413602">
        <w:t>;</w:t>
      </w:r>
    </w:p>
    <w:p w14:paraId="5404865E" w14:textId="5858DBEC" w:rsidR="000A645B" w:rsidRPr="00D52625" w:rsidRDefault="000A645B" w:rsidP="00413602">
      <w:pPr>
        <w:pStyle w:val="Akapitzlist"/>
        <w:numPr>
          <w:ilvl w:val="1"/>
          <w:numId w:val="2"/>
        </w:numPr>
        <w:spacing w:before="120"/>
        <w:ind w:left="851" w:hanging="425"/>
        <w:contextualSpacing w:val="0"/>
        <w:jc w:val="both"/>
      </w:pPr>
      <w:r w:rsidRPr="00D52625">
        <w:t xml:space="preserve">wobec którego wydano prawomocny wyrok sądu lub ostateczną decyzję administracyjną o zaleganiu z uiszczeniem podatków, opłat lub składek na ubezpieczenia społeczne lub zdrowotne, chyba że </w:t>
      </w:r>
      <w:r w:rsidR="008616AB">
        <w:t>Wykonawca</w:t>
      </w:r>
      <w:r w:rsidRPr="00D52625">
        <w:t xml:space="preserve"> odpowiednio przed upływem terminu składania ofert dokonał płatności należnych podatków, opłat lub składek na ubezpieczenia społeczne lub zdrowotne wraz z odsetkami lub grzywnami lub zawarł wiążące porozumienie w sprawie spłaty tych należności;</w:t>
      </w:r>
    </w:p>
    <w:p w14:paraId="4CA399A4" w14:textId="443B78EF" w:rsidR="000A645B" w:rsidRPr="00D52625" w:rsidRDefault="000A645B" w:rsidP="00413602">
      <w:pPr>
        <w:pStyle w:val="Akapitzlist"/>
        <w:numPr>
          <w:ilvl w:val="1"/>
          <w:numId w:val="2"/>
        </w:numPr>
        <w:spacing w:before="120"/>
        <w:ind w:left="851" w:hanging="425"/>
        <w:contextualSpacing w:val="0"/>
        <w:jc w:val="both"/>
      </w:pPr>
      <w:r w:rsidRPr="00D52625">
        <w:t xml:space="preserve">który naruszył obowiązki dotyczące płatności podatków opłat lub składek na ubezpieczenia społeczne lub zdrowotne, chyba że </w:t>
      </w:r>
      <w:r w:rsidR="008616AB">
        <w:t>Wykonawca</w:t>
      </w:r>
      <w:r w:rsidRPr="00D52625">
        <w:t xml:space="preserve"> odpowiednio przed upływem terminu składania ofert dokonał płatności należnych podatków, opłat lub składek na ubezpieczenia społeczne lub zdrowotne wraz z odsetkami lub grzywnami lub zawarł wiążące porozumienie w</w:t>
      </w:r>
      <w:r w:rsidR="00413602">
        <w:t> </w:t>
      </w:r>
      <w:r w:rsidRPr="00D52625">
        <w:t>sprawie spłaty tych należności;</w:t>
      </w:r>
    </w:p>
    <w:p w14:paraId="3B4A0C15" w14:textId="3944CF51" w:rsidR="000A645B" w:rsidRPr="00D52625" w:rsidRDefault="000A645B" w:rsidP="00413602">
      <w:pPr>
        <w:pStyle w:val="Akapitzlist"/>
        <w:numPr>
          <w:ilvl w:val="1"/>
          <w:numId w:val="2"/>
        </w:numPr>
        <w:spacing w:before="120"/>
        <w:ind w:left="851" w:hanging="425"/>
        <w:contextualSpacing w:val="0"/>
        <w:jc w:val="both"/>
      </w:pPr>
      <w:r w:rsidRPr="00D52625">
        <w:t xml:space="preserve">jeżeli doszło do zakłócenia konkurencji wynikającego z wcześniejszego doradztwa lub zaangażowania w inny sposób w przygotowanie postępowania tego </w:t>
      </w:r>
      <w:r w:rsidR="00DB4D9E">
        <w:t>Wykonawcy</w:t>
      </w:r>
      <w:r w:rsidRPr="00D52625">
        <w:t xml:space="preserve"> lub podmiotu, który należy z Wykonawcą do tej samej grupy kapitałowej w rozumieniu ustawy z dnia 16 lutego 2007 r. o ochronie konkurencji i konsumentów, chyba że spowodowane tym zakłócenie konkurencji może być wyeliminowane w inny sposób niż przez wykluczenie </w:t>
      </w:r>
      <w:r w:rsidR="00DB4D9E">
        <w:t>Wykonawcy</w:t>
      </w:r>
      <w:r w:rsidRPr="00D52625">
        <w:t xml:space="preserve"> z</w:t>
      </w:r>
      <w:r w:rsidR="00413602">
        <w:t> </w:t>
      </w:r>
      <w:r w:rsidRPr="00D52625">
        <w:t>udziału w postępowaniu o udzielenie zamówienia;</w:t>
      </w:r>
      <w:bookmarkStart w:id="21" w:name="mip51080599"/>
      <w:bookmarkEnd w:id="21"/>
    </w:p>
    <w:p w14:paraId="22BE63DD" w14:textId="5B61EB98" w:rsidR="000A645B" w:rsidRPr="00D52625" w:rsidRDefault="000A645B" w:rsidP="00413602">
      <w:pPr>
        <w:pStyle w:val="Akapitzlist"/>
        <w:numPr>
          <w:ilvl w:val="1"/>
          <w:numId w:val="2"/>
        </w:numPr>
        <w:spacing w:before="120"/>
        <w:ind w:left="851" w:hanging="425"/>
        <w:contextualSpacing w:val="0"/>
        <w:jc w:val="both"/>
      </w:pPr>
      <w:r w:rsidRPr="00D52625">
        <w:t>który przedstawił informacje wprowadzające w błąd, co mogło mieć wpływ na decyzje podejmowane przez Zamawiającego w postępowaniu o udzielenie zamówienia;</w:t>
      </w:r>
    </w:p>
    <w:p w14:paraId="7D09CDC7" w14:textId="3562E4C7" w:rsidR="000A645B" w:rsidRPr="000F3538" w:rsidRDefault="000A645B" w:rsidP="00413602">
      <w:pPr>
        <w:pStyle w:val="Akapitzlist"/>
        <w:numPr>
          <w:ilvl w:val="1"/>
          <w:numId w:val="2"/>
        </w:numPr>
        <w:spacing w:before="120"/>
        <w:ind w:left="851" w:hanging="425"/>
        <w:contextualSpacing w:val="0"/>
        <w:jc w:val="both"/>
      </w:pPr>
      <w:r w:rsidRPr="000F3538">
        <w:lastRenderedPageBreak/>
        <w:t>który w okresie 3 miesięcy (licząc od daty rozstrzygnięcia postępowania), w</w:t>
      </w:r>
      <w:r w:rsidR="00413602">
        <w:t> </w:t>
      </w:r>
      <w:r w:rsidRPr="000F3538">
        <w:t xml:space="preserve">postępowaniach, w których </w:t>
      </w:r>
      <w:r w:rsidR="006B0420">
        <w:t>Zamawiający</w:t>
      </w:r>
      <w:r w:rsidRPr="000F3538">
        <w:t xml:space="preserve"> przewidział zastosowanie aukcji japońskiej,</w:t>
      </w:r>
      <w:r w:rsidR="00C31BBA">
        <w:t xml:space="preserve"> </w:t>
      </w:r>
      <w:r w:rsidRPr="000F3538">
        <w:t>nie zabezpieczył oferty wymaganym wadium i odmówił zawarcia umowy lub wycofał ofertę;</w:t>
      </w:r>
    </w:p>
    <w:p w14:paraId="7C2849D8" w14:textId="6276D13F" w:rsidR="000A645B" w:rsidRPr="000F3538" w:rsidRDefault="000A645B" w:rsidP="00413602">
      <w:pPr>
        <w:pStyle w:val="Akapitzlist"/>
        <w:numPr>
          <w:ilvl w:val="1"/>
          <w:numId w:val="2"/>
        </w:numPr>
        <w:spacing w:before="120"/>
        <w:ind w:left="851" w:hanging="425"/>
        <w:contextualSpacing w:val="0"/>
        <w:jc w:val="both"/>
      </w:pPr>
      <w:r w:rsidRPr="000F3538">
        <w:t>który, w przypadku zamówień, o których mowa w §</w:t>
      </w:r>
      <w:r w:rsidR="00550316">
        <w:t xml:space="preserve"> </w:t>
      </w:r>
      <w:r w:rsidRPr="000F3538">
        <w:t>30 ust. 6 Regulaminu:</w:t>
      </w:r>
    </w:p>
    <w:p w14:paraId="30A5DBBB" w14:textId="65343F9C" w:rsidR="000A645B" w:rsidRPr="000F3538" w:rsidRDefault="000A645B" w:rsidP="00413602">
      <w:pPr>
        <w:pStyle w:val="Akapitzlist"/>
        <w:numPr>
          <w:ilvl w:val="2"/>
          <w:numId w:val="2"/>
        </w:numPr>
        <w:ind w:left="1135" w:hanging="284"/>
        <w:contextualSpacing w:val="0"/>
        <w:jc w:val="both"/>
      </w:pPr>
      <w:r w:rsidRPr="000F3538">
        <w:t xml:space="preserve">z przyczyn leżących po jego stronie nie wykonał lub nienależycie wykonał umowę zawartą z </w:t>
      </w:r>
      <w:r w:rsidR="006B0420">
        <w:t>Zamawiający</w:t>
      </w:r>
      <w:r w:rsidRPr="000F3538">
        <w:t>m, co doprowadziło do:</w:t>
      </w:r>
    </w:p>
    <w:p w14:paraId="65EB5CF0" w14:textId="77777777" w:rsidR="000A645B" w:rsidRPr="00DB4D9E" w:rsidRDefault="000A645B" w:rsidP="004311F1">
      <w:pPr>
        <w:pStyle w:val="Akapitzlist"/>
        <w:numPr>
          <w:ilvl w:val="2"/>
          <w:numId w:val="33"/>
        </w:numPr>
        <w:ind w:left="1418" w:hanging="284"/>
        <w:contextualSpacing w:val="0"/>
        <w:jc w:val="both"/>
      </w:pPr>
      <w:r w:rsidRPr="00DB4D9E">
        <w:t>wypowiedzenia lub odstąpienia od umowy, lub</w:t>
      </w:r>
    </w:p>
    <w:p w14:paraId="11595262" w14:textId="77777777" w:rsidR="000A645B" w:rsidRPr="00DB4D9E" w:rsidRDefault="000A645B" w:rsidP="004311F1">
      <w:pPr>
        <w:pStyle w:val="Akapitzlist"/>
        <w:numPr>
          <w:ilvl w:val="2"/>
          <w:numId w:val="33"/>
        </w:numPr>
        <w:ind w:left="1418" w:hanging="284"/>
        <w:contextualSpacing w:val="0"/>
        <w:jc w:val="both"/>
      </w:pPr>
      <w:r w:rsidRPr="00DB4D9E">
        <w:t xml:space="preserve">dokonania zakupu zastępczego przez </w:t>
      </w:r>
      <w:proofErr w:type="gramStart"/>
      <w:r w:rsidRPr="00DB4D9E">
        <w:t>Zamawiającego,</w:t>
      </w:r>
      <w:proofErr w:type="gramEnd"/>
      <w:r w:rsidRPr="00DB4D9E">
        <w:t xml:space="preserve"> lub</w:t>
      </w:r>
    </w:p>
    <w:p w14:paraId="2ABA425C" w14:textId="77777777" w:rsidR="000A645B" w:rsidRPr="00DB4D9E" w:rsidRDefault="000A645B" w:rsidP="004311F1">
      <w:pPr>
        <w:pStyle w:val="Akapitzlist"/>
        <w:numPr>
          <w:ilvl w:val="2"/>
          <w:numId w:val="33"/>
        </w:numPr>
        <w:ind w:left="1418" w:hanging="284"/>
        <w:contextualSpacing w:val="0"/>
        <w:jc w:val="both"/>
      </w:pPr>
      <w:r w:rsidRPr="00DB4D9E">
        <w:t xml:space="preserve">zagrożenia poniesienia lub poniesienia odpowiedzialności karnej lub administracyjnej przez Zamawiającego ze względu na brak dostosowania infrastruktury Zamawiającego do wymagań prawa powszechnie obowiązującego, w szczególności prawa ochrony środowiska, bezpieczeństwa i higieny pracy, </w:t>
      </w:r>
    </w:p>
    <w:p w14:paraId="46908535" w14:textId="6551574C" w:rsidR="000A645B" w:rsidRPr="000F3538" w:rsidRDefault="000A645B" w:rsidP="000E24C6">
      <w:pPr>
        <w:pStyle w:val="Punkt"/>
        <w:numPr>
          <w:ilvl w:val="2"/>
          <w:numId w:val="2"/>
        </w:numPr>
        <w:spacing w:line="240" w:lineRule="auto"/>
        <w:ind w:left="1134" w:hanging="283"/>
        <w:contextualSpacing w:val="0"/>
        <w:rPr>
          <w:color w:val="FF0000"/>
        </w:rPr>
      </w:pPr>
      <w:r w:rsidRPr="000F3538">
        <w:t xml:space="preserve">pomimo wyboru jego oferty jako najkorzystniejszej w postępowaniu o udzielenie zamówienia przeprowadzonym przez Zamawiającego, odmówił podpisania umowy, nie wniósł wymaganego zabezpieczenia należytego wykonania umowy </w:t>
      </w:r>
      <w:r w:rsidRPr="00EC5C92">
        <w:t>(</w:t>
      </w:r>
      <w:r w:rsidRPr="00EC5C92">
        <w:rPr>
          <w:i/>
          <w:iCs/>
        </w:rPr>
        <w:t>jeżeli było wymagane</w:t>
      </w:r>
      <w:r w:rsidRPr="00EC5C92">
        <w:t>) lub zawarcie umowy stało się niemożliwe z przyczyn leżący</w:t>
      </w:r>
      <w:r w:rsidRPr="000F3538">
        <w:t xml:space="preserve">ch po stronie </w:t>
      </w:r>
      <w:r w:rsidR="00DB4D9E">
        <w:t>Wykonawcy</w:t>
      </w:r>
      <w:r w:rsidRPr="000F3538">
        <w:t>;</w:t>
      </w:r>
    </w:p>
    <w:p w14:paraId="31532E87" w14:textId="641FDD39" w:rsidR="000A645B" w:rsidRPr="000F3538" w:rsidRDefault="000A645B" w:rsidP="000E24C6">
      <w:pPr>
        <w:pStyle w:val="Ustp"/>
        <w:numPr>
          <w:ilvl w:val="1"/>
          <w:numId w:val="2"/>
        </w:numPr>
        <w:spacing w:line="240" w:lineRule="auto"/>
        <w:ind w:left="851" w:hanging="454"/>
      </w:pPr>
      <w:r w:rsidRPr="000F3538">
        <w:t xml:space="preserve">w przypadkach, o których mowa w ust. </w:t>
      </w:r>
      <w:r w:rsidR="00B260AA" w:rsidRPr="000F3538">
        <w:t>2</w:t>
      </w:r>
      <w:r w:rsidRPr="000F3538">
        <w:t xml:space="preserve"> pkt </w:t>
      </w:r>
      <w:r w:rsidR="0095347E">
        <w:t>9</w:t>
      </w:r>
      <w:r w:rsidRPr="000F3538">
        <w:t xml:space="preserve">) </w:t>
      </w:r>
      <w:r w:rsidR="008616AB">
        <w:t>Wykonawca</w:t>
      </w:r>
      <w:r w:rsidRPr="000F3538">
        <w:t xml:space="preserve"> podlega wykluczeniu na okres 3 lat od dnia wystąpienia zdarzenia będącego podstawą wykluczenia. </w:t>
      </w:r>
      <w:r w:rsidR="006B0420">
        <w:t>Zamawiający</w:t>
      </w:r>
      <w:r w:rsidRPr="000F3538">
        <w:t xml:space="preserve"> może nie wykluczyć </w:t>
      </w:r>
      <w:r w:rsidR="00DB4D9E">
        <w:t>Wykonawcy</w:t>
      </w:r>
      <w:r w:rsidRPr="000F3538">
        <w:t xml:space="preserve">, jeżeli wykluczenie byłoby w sposób oczywisty nieproporcjonalne, w szczególności kwota przeznaczona na zakup zastępczy stanowiłaby niewielki udział w wartości poprawnie zrealizowanej umowy. </w:t>
      </w:r>
    </w:p>
    <w:p w14:paraId="6162CEC8" w14:textId="261D57D3" w:rsidR="00D42FFB" w:rsidRPr="00057162" w:rsidRDefault="006B0420" w:rsidP="00413602">
      <w:pPr>
        <w:pStyle w:val="Akapitzlist"/>
        <w:numPr>
          <w:ilvl w:val="0"/>
          <w:numId w:val="2"/>
        </w:numPr>
        <w:spacing w:before="120"/>
        <w:ind w:left="426" w:hanging="426"/>
        <w:contextualSpacing w:val="0"/>
        <w:jc w:val="both"/>
      </w:pPr>
      <w:r>
        <w:t>Zamawiający</w:t>
      </w:r>
      <w:r w:rsidR="00D42FFB" w:rsidRPr="00057162">
        <w:t xml:space="preserve"> stosuje warunki udziału</w:t>
      </w:r>
      <w:r w:rsidR="002E0AA3" w:rsidRPr="00057162">
        <w:t xml:space="preserve"> w postępowaniu:</w:t>
      </w:r>
    </w:p>
    <w:p w14:paraId="220101EA" w14:textId="0C3CB9BB" w:rsidR="002E0AA3" w:rsidRPr="00057162" w:rsidRDefault="002E0AA3" w:rsidP="00413602">
      <w:pPr>
        <w:pStyle w:val="Akapitzlist"/>
        <w:numPr>
          <w:ilvl w:val="1"/>
          <w:numId w:val="2"/>
        </w:numPr>
        <w:spacing w:before="120"/>
        <w:ind w:left="851" w:hanging="425"/>
        <w:contextualSpacing w:val="0"/>
        <w:jc w:val="both"/>
      </w:pPr>
      <w:r w:rsidRPr="00057162">
        <w:t xml:space="preserve">zdolności do występowania w obrocie gospodarczym; </w:t>
      </w:r>
      <w:r w:rsidR="008616AB">
        <w:t>Wykonawca</w:t>
      </w:r>
      <w:r w:rsidRPr="00057162">
        <w:t xml:space="preserve"> powinien być wpisany do rejestru działalności gospodarczej prowadzonego w kraju, w którym </w:t>
      </w:r>
      <w:r w:rsidR="008616AB">
        <w:t>Wykonawca</w:t>
      </w:r>
      <w:r w:rsidRPr="00057162">
        <w:t xml:space="preserve"> ma siedzibę</w:t>
      </w:r>
      <w:r w:rsidR="001622EB" w:rsidRPr="00057162">
        <w:t>,</w:t>
      </w:r>
    </w:p>
    <w:p w14:paraId="154C515B" w14:textId="40FD59BA" w:rsidR="00783FDD" w:rsidRDefault="00783FDD" w:rsidP="00EC5C92">
      <w:pPr>
        <w:pStyle w:val="Akapitzlist"/>
        <w:numPr>
          <w:ilvl w:val="1"/>
          <w:numId w:val="2"/>
        </w:numPr>
        <w:spacing w:before="120"/>
        <w:ind w:left="851" w:hanging="425"/>
        <w:contextualSpacing w:val="0"/>
        <w:jc w:val="both"/>
      </w:pPr>
      <w:r w:rsidRPr="00057162">
        <w:t xml:space="preserve">uprawnień </w:t>
      </w:r>
      <w:r w:rsidRPr="00E354E8">
        <w:t>niezbędnych do prowadzenia określonej działalności gospodarczej; Wykonawca wykaże, że posiad</w:t>
      </w:r>
      <w:r>
        <w:t>a:</w:t>
      </w:r>
    </w:p>
    <w:p w14:paraId="2C85B76A" w14:textId="77777777" w:rsidR="00783FDD" w:rsidRPr="007744E5" w:rsidRDefault="00783FDD" w:rsidP="00783FDD">
      <w:pPr>
        <w:tabs>
          <w:tab w:val="left" w:pos="1134"/>
        </w:tabs>
        <w:ind w:left="851"/>
        <w:jc w:val="both"/>
        <w:rPr>
          <w:rFonts w:eastAsia="Calibri"/>
          <w:sz w:val="24"/>
          <w:szCs w:val="24"/>
          <w:lang w:eastAsia="en-US"/>
        </w:rPr>
      </w:pPr>
    </w:p>
    <w:p w14:paraId="3434991B" w14:textId="0D5C0308" w:rsidR="008909E4" w:rsidRPr="00AC6C1C" w:rsidRDefault="007744E5" w:rsidP="00F76E7B">
      <w:pPr>
        <w:pStyle w:val="Akapitzlist"/>
        <w:numPr>
          <w:ilvl w:val="0"/>
          <w:numId w:val="69"/>
        </w:numPr>
        <w:tabs>
          <w:tab w:val="left" w:pos="1134"/>
        </w:tabs>
        <w:ind w:left="1134" w:hanging="283"/>
        <w:jc w:val="both"/>
        <w:rPr>
          <w:rFonts w:eastAsia="Calibri"/>
          <w:lang w:eastAsia="en-US"/>
        </w:rPr>
      </w:pPr>
      <w:r w:rsidRPr="00AC6C1C">
        <w:t xml:space="preserve">ważne zezwolenie na wykonywanie zawodu przewoźnika drogowego rzeczy lub ważną licencję na wykonywanie krajowego transportu drogowego rzeczy zgodnie z ustawą z dnia 6 września 2001 r. o transporcie drogowym (j.t. Dz.U. 2022 poz. </w:t>
      </w:r>
      <w:r w:rsidR="00827BC3" w:rsidRPr="00AC6C1C">
        <w:t>2201</w:t>
      </w:r>
      <w:r w:rsidRPr="00AC6C1C">
        <w:t>)</w:t>
      </w:r>
    </w:p>
    <w:p w14:paraId="5E5D1A6B" w14:textId="6C22FCE2" w:rsidR="00804500" w:rsidRPr="00B37CB1" w:rsidRDefault="00182B15" w:rsidP="009534E9">
      <w:pPr>
        <w:pStyle w:val="Akapitzlist"/>
        <w:numPr>
          <w:ilvl w:val="1"/>
          <w:numId w:val="2"/>
        </w:numPr>
        <w:spacing w:before="120"/>
        <w:ind w:left="851" w:hanging="425"/>
        <w:contextualSpacing w:val="0"/>
        <w:jc w:val="both"/>
      </w:pPr>
      <w:r w:rsidRPr="00057162">
        <w:t xml:space="preserve">zdolności technicznej lub zawodowej; </w:t>
      </w:r>
      <w:r w:rsidR="008616AB">
        <w:t>Wykonawca</w:t>
      </w:r>
      <w:r w:rsidRPr="00057162">
        <w:t xml:space="preserve"> wykaże, że:</w:t>
      </w:r>
    </w:p>
    <w:p w14:paraId="378F8B53" w14:textId="789F5B46" w:rsidR="00D939AD" w:rsidRDefault="00804500" w:rsidP="00D939AD">
      <w:pPr>
        <w:pStyle w:val="Akapitzlist"/>
        <w:numPr>
          <w:ilvl w:val="2"/>
          <w:numId w:val="15"/>
        </w:numPr>
        <w:spacing w:before="120"/>
        <w:ind w:left="1134" w:hanging="283"/>
        <w:contextualSpacing w:val="0"/>
        <w:jc w:val="both"/>
      </w:pPr>
      <w:r w:rsidRPr="00A16729">
        <w:t>w okresie ostatnich 3 lat przed terminem składania ofert (a jeśli okres prowadzenia działalności jest krótszy to w tym okresie) wykonał</w:t>
      </w:r>
      <w:r w:rsidR="005536BF" w:rsidRPr="00A16729">
        <w:t xml:space="preserve">, a w przypadku świadczeń powtarzających się lub ciągłych również wykonuje, </w:t>
      </w:r>
      <w:r w:rsidRPr="00A16729">
        <w:t xml:space="preserve">co najmniej usługi polegające na </w:t>
      </w:r>
      <w:r w:rsidR="005536BF" w:rsidRPr="00A16729">
        <w:t xml:space="preserve">transporcie drogowym </w:t>
      </w:r>
      <w:r w:rsidR="005536BF" w:rsidRPr="00AC6C1C">
        <w:t>rzeczy</w:t>
      </w:r>
      <w:r w:rsidR="005536BF" w:rsidRPr="0016023E">
        <w:rPr>
          <w:color w:val="FF0000"/>
        </w:rPr>
        <w:t xml:space="preserve"> </w:t>
      </w:r>
      <w:r w:rsidR="005536BF" w:rsidRPr="00A16729">
        <w:t>o</w:t>
      </w:r>
      <w:r w:rsidRPr="00A16729">
        <w:t xml:space="preserve"> </w:t>
      </w:r>
      <w:r w:rsidR="005536BF" w:rsidRPr="00A16729">
        <w:t xml:space="preserve">łącznej </w:t>
      </w:r>
      <w:r w:rsidRPr="00A16729">
        <w:t>wartoś</w:t>
      </w:r>
      <w:r w:rsidR="005536BF" w:rsidRPr="00A16729">
        <w:t>ci</w:t>
      </w:r>
      <w:r w:rsidRPr="00A16729">
        <w:t xml:space="preserve"> </w:t>
      </w:r>
      <w:r w:rsidR="00267CF3" w:rsidRPr="00A93D5E">
        <w:t xml:space="preserve">brutto </w:t>
      </w:r>
      <w:r w:rsidRPr="00A93D5E">
        <w:t>nie niższ</w:t>
      </w:r>
      <w:r w:rsidR="005536BF" w:rsidRPr="00A93D5E">
        <w:t>ej</w:t>
      </w:r>
      <w:r w:rsidRPr="00A93D5E">
        <w:t xml:space="preserve"> niż</w:t>
      </w:r>
      <w:r w:rsidR="00D939AD">
        <w:t xml:space="preserve"> </w:t>
      </w:r>
      <w:r w:rsidR="00D939AD">
        <w:rPr>
          <w:b/>
          <w:bCs/>
        </w:rPr>
        <w:t>220 000,00</w:t>
      </w:r>
      <w:ins w:id="22" w:author="r.ochman" w:date="2023-09-26T08:26:00Z">
        <w:r w:rsidR="00D939AD">
          <w:t xml:space="preserve"> </w:t>
        </w:r>
      </w:ins>
      <w:r w:rsidRPr="00A93D5E">
        <w:t>PLN</w:t>
      </w:r>
      <w:r w:rsidR="005536BF" w:rsidRPr="00A93D5E">
        <w:t>,</w:t>
      </w:r>
      <w:r w:rsidR="00D939AD">
        <w:t xml:space="preserve"> w tym dla:</w:t>
      </w:r>
    </w:p>
    <w:p w14:paraId="2EB8B8AB" w14:textId="77777777" w:rsidR="00D939AD" w:rsidRDefault="00D939AD" w:rsidP="00D939AD">
      <w:pPr>
        <w:pStyle w:val="Akapitzlist"/>
        <w:spacing w:before="120"/>
        <w:ind w:left="1134"/>
        <w:jc w:val="both"/>
      </w:pPr>
    </w:p>
    <w:p w14:paraId="18E0C672" w14:textId="35019D86" w:rsidR="00D939AD" w:rsidRDefault="00D939AD" w:rsidP="00D939AD">
      <w:pPr>
        <w:pStyle w:val="Akapitzlist"/>
        <w:spacing w:before="120"/>
        <w:ind w:left="1134"/>
        <w:jc w:val="both"/>
      </w:pPr>
      <w:r w:rsidRPr="00D939AD">
        <w:rPr>
          <w:b/>
          <w:bCs/>
        </w:rPr>
        <w:t>- zadania nr 1</w:t>
      </w:r>
      <w:r>
        <w:t xml:space="preserve"> o łącznej wartości brutto co najmniej </w:t>
      </w:r>
      <w:r w:rsidRPr="00D939AD">
        <w:rPr>
          <w:b/>
          <w:bCs/>
        </w:rPr>
        <w:t>100 000,00 PLN</w:t>
      </w:r>
      <w:r>
        <w:t>;</w:t>
      </w:r>
    </w:p>
    <w:p w14:paraId="0C845D58" w14:textId="0BB20BD9" w:rsidR="00D939AD" w:rsidRPr="00A93D5E" w:rsidRDefault="00D939AD" w:rsidP="00D939AD">
      <w:pPr>
        <w:pStyle w:val="Akapitzlist"/>
        <w:spacing w:before="120"/>
        <w:ind w:left="1134"/>
        <w:contextualSpacing w:val="0"/>
        <w:jc w:val="both"/>
      </w:pPr>
      <w:r w:rsidRPr="00D939AD">
        <w:rPr>
          <w:b/>
          <w:bCs/>
        </w:rPr>
        <w:t>- zadania nr 2</w:t>
      </w:r>
      <w:r>
        <w:t xml:space="preserve"> o łącznej wartości brutto co najmniej </w:t>
      </w:r>
      <w:r w:rsidRPr="00D939AD">
        <w:rPr>
          <w:b/>
          <w:bCs/>
        </w:rPr>
        <w:t>120 000,00 PLN</w:t>
      </w:r>
      <w:r>
        <w:t>;</w:t>
      </w:r>
    </w:p>
    <w:p w14:paraId="7AFB6ADB" w14:textId="77777777" w:rsidR="00FA6105" w:rsidRPr="00A16729" w:rsidRDefault="00FA6105" w:rsidP="00FA6105">
      <w:pPr>
        <w:pStyle w:val="Akapitzlist"/>
        <w:numPr>
          <w:ilvl w:val="2"/>
          <w:numId w:val="15"/>
        </w:numPr>
        <w:spacing w:before="120"/>
        <w:ind w:left="1134" w:hanging="283"/>
        <w:contextualSpacing w:val="0"/>
        <w:jc w:val="both"/>
      </w:pPr>
      <w:bookmarkStart w:id="23" w:name="_Toc106095842"/>
      <w:bookmarkStart w:id="24" w:name="_Toc106096386"/>
      <w:bookmarkStart w:id="25" w:name="_Toc128387330"/>
      <w:r w:rsidRPr="00A16729">
        <w:t>skieruje do wykonania zamówienia osoby o następujących kwalifikacjach:</w:t>
      </w:r>
    </w:p>
    <w:p w14:paraId="1A3F4D2B" w14:textId="39070A19" w:rsidR="00FA6105" w:rsidRPr="00AC6C1C" w:rsidRDefault="00B66059" w:rsidP="00F76E7B">
      <w:pPr>
        <w:pStyle w:val="Akapitzlist"/>
        <w:numPr>
          <w:ilvl w:val="0"/>
          <w:numId w:val="61"/>
        </w:numPr>
        <w:spacing w:before="120"/>
        <w:ind w:left="1418" w:hanging="284"/>
        <w:jc w:val="both"/>
        <w:rPr>
          <w:color w:val="0070C0"/>
        </w:rPr>
      </w:pPr>
      <w:r>
        <w:lastRenderedPageBreak/>
        <w:t xml:space="preserve">zadanie nr 1: </w:t>
      </w:r>
      <w:r w:rsidR="00FA6105" w:rsidRPr="00A14B21">
        <w:t xml:space="preserve">co najmniej </w:t>
      </w:r>
      <w:r w:rsidR="001D0C34" w:rsidRPr="00AC6C1C">
        <w:rPr>
          <w:b/>
          <w:bCs/>
        </w:rPr>
        <w:t>1</w:t>
      </w:r>
      <w:r w:rsidRPr="00AC6C1C">
        <w:rPr>
          <w:b/>
          <w:bCs/>
        </w:rPr>
        <w:t xml:space="preserve"> </w:t>
      </w:r>
      <w:r w:rsidR="00FA6105" w:rsidRPr="00AC6C1C">
        <w:rPr>
          <w:b/>
          <w:bCs/>
        </w:rPr>
        <w:t>osoby</w:t>
      </w:r>
      <w:r w:rsidR="00FA6105" w:rsidRPr="00AC6C1C">
        <w:t xml:space="preserve"> posiadających prawo jazdy kategorii C+E i jednocześnie spełniających warunki art. 39a ustawy z dnia 6 września 2001r. o transporcie drogowym,</w:t>
      </w:r>
    </w:p>
    <w:p w14:paraId="441DAC9E" w14:textId="203C7EED" w:rsidR="00B66059" w:rsidRPr="00A14B21" w:rsidRDefault="00B66059" w:rsidP="00F76E7B">
      <w:pPr>
        <w:pStyle w:val="Akapitzlist"/>
        <w:numPr>
          <w:ilvl w:val="0"/>
          <w:numId w:val="61"/>
        </w:numPr>
        <w:spacing w:before="120"/>
        <w:ind w:left="1418" w:hanging="284"/>
        <w:jc w:val="both"/>
        <w:rPr>
          <w:color w:val="0070C0"/>
        </w:rPr>
      </w:pPr>
      <w:r w:rsidRPr="00AC6C1C">
        <w:t>zadanie nr 2:</w:t>
      </w:r>
      <w:r w:rsidRPr="00AC6C1C">
        <w:rPr>
          <w:color w:val="0070C0"/>
        </w:rPr>
        <w:t xml:space="preserve"> </w:t>
      </w:r>
      <w:r w:rsidRPr="00AC6C1C">
        <w:t xml:space="preserve">co najmniej </w:t>
      </w:r>
      <w:r w:rsidR="001D0C34" w:rsidRPr="00AC6C1C">
        <w:rPr>
          <w:b/>
          <w:bCs/>
        </w:rPr>
        <w:t>2</w:t>
      </w:r>
      <w:r w:rsidRPr="00AC6C1C">
        <w:rPr>
          <w:b/>
          <w:bCs/>
        </w:rPr>
        <w:t xml:space="preserve"> osoby</w:t>
      </w:r>
      <w:r w:rsidRPr="00AC6C1C">
        <w:t xml:space="preserve"> posiadających prawo jazdy kategorii C+E i jednocześnie spełniających warunki art</w:t>
      </w:r>
      <w:r w:rsidRPr="00A14B21">
        <w:t>. 39a ustawy z dnia 6 września 2001r. o transporcie drogowym,</w:t>
      </w:r>
    </w:p>
    <w:p w14:paraId="09803CF9" w14:textId="77777777" w:rsidR="00FA6105" w:rsidRPr="004D5906" w:rsidRDefault="00FA6105" w:rsidP="00FA6105">
      <w:pPr>
        <w:pStyle w:val="Akapitzlist"/>
        <w:numPr>
          <w:ilvl w:val="2"/>
          <w:numId w:val="15"/>
        </w:numPr>
        <w:spacing w:before="120"/>
        <w:ind w:left="1134" w:hanging="283"/>
        <w:contextualSpacing w:val="0"/>
        <w:jc w:val="both"/>
      </w:pPr>
      <w:r w:rsidRPr="004D5906">
        <w:t>dysponuje następującymi urządzeniami lub wyposażeniem zakładu w celu wykonania zamówienia:</w:t>
      </w:r>
    </w:p>
    <w:p w14:paraId="17AFC179" w14:textId="20907B30" w:rsidR="00FA6105" w:rsidRPr="00AC6C1C" w:rsidRDefault="00B66059" w:rsidP="00F76E7B">
      <w:pPr>
        <w:pStyle w:val="Akapitzlist"/>
        <w:numPr>
          <w:ilvl w:val="3"/>
          <w:numId w:val="62"/>
        </w:numPr>
        <w:spacing w:before="120"/>
        <w:ind w:hanging="306"/>
        <w:contextualSpacing w:val="0"/>
        <w:jc w:val="both"/>
      </w:pPr>
      <w:r>
        <w:t xml:space="preserve">zadanie nr 1: </w:t>
      </w:r>
      <w:r w:rsidR="00FA6105" w:rsidRPr="00DE1411">
        <w:t xml:space="preserve">co </w:t>
      </w:r>
      <w:r w:rsidR="00FA6105" w:rsidRPr="00AC6C1C">
        <w:t xml:space="preserve">najmniej </w:t>
      </w:r>
      <w:r w:rsidRPr="00AC6C1C">
        <w:rPr>
          <w:b/>
          <w:bCs/>
        </w:rPr>
        <w:t xml:space="preserve">1 </w:t>
      </w:r>
      <w:r w:rsidR="00FA6105" w:rsidRPr="00AC6C1C">
        <w:rPr>
          <w:b/>
          <w:bCs/>
        </w:rPr>
        <w:t xml:space="preserve">szt. </w:t>
      </w:r>
      <w:r w:rsidRPr="00AC6C1C">
        <w:rPr>
          <w:b/>
          <w:bCs/>
        </w:rPr>
        <w:t>ciągnik</w:t>
      </w:r>
      <w:r w:rsidRPr="00AC6C1C">
        <w:t xml:space="preserve"> samochodowy siodłowy </w:t>
      </w:r>
      <w:r w:rsidR="00FA6105" w:rsidRPr="00AC6C1C">
        <w:t xml:space="preserve">z naczepą skrzyniową/ z kierowcą/ ładowność min. </w:t>
      </w:r>
      <w:r w:rsidRPr="00AC6C1C">
        <w:t>20</w:t>
      </w:r>
      <w:r w:rsidR="00FA6105" w:rsidRPr="00AC6C1C">
        <w:t>,0 ton/ z monitoringiem</w:t>
      </w:r>
      <w:r w:rsidRPr="00AC6C1C">
        <w:t>,</w:t>
      </w:r>
    </w:p>
    <w:p w14:paraId="197E934D" w14:textId="538FEB6C" w:rsidR="00B66059" w:rsidRPr="00DE1411" w:rsidRDefault="00B66059" w:rsidP="00F76E7B">
      <w:pPr>
        <w:pStyle w:val="Akapitzlist"/>
        <w:numPr>
          <w:ilvl w:val="3"/>
          <w:numId w:val="62"/>
        </w:numPr>
        <w:spacing w:before="120"/>
        <w:ind w:hanging="306"/>
        <w:contextualSpacing w:val="0"/>
        <w:jc w:val="both"/>
      </w:pPr>
      <w:r w:rsidRPr="00AC6C1C">
        <w:t xml:space="preserve">zadanie nr 2: co najmniej </w:t>
      </w:r>
      <w:r w:rsidRPr="00AC6C1C">
        <w:rPr>
          <w:b/>
          <w:bCs/>
        </w:rPr>
        <w:t>2 szt. ciągnik</w:t>
      </w:r>
      <w:r w:rsidRPr="00AC6C1C">
        <w:t xml:space="preserve"> samochodowy siodłowy z naczepą skrzyniową/ z kierowcą/ ładowność min.</w:t>
      </w:r>
      <w:r>
        <w:t xml:space="preserve"> 20,0 ton/ z monitoringiem,</w:t>
      </w:r>
    </w:p>
    <w:p w14:paraId="349C11F1" w14:textId="75FBDFAE" w:rsidR="00F13DFD" w:rsidRPr="00057162" w:rsidRDefault="00D42FFB" w:rsidP="00643F39">
      <w:pPr>
        <w:pStyle w:val="Nagwek1"/>
        <w:shd w:val="clear" w:color="auto" w:fill="E7E6E6" w:themeFill="background2"/>
        <w:spacing w:before="360" w:line="312" w:lineRule="auto"/>
        <w:ind w:left="1418" w:hanging="1418"/>
        <w:jc w:val="both"/>
        <w:rPr>
          <w:rFonts w:cs="Times New Roman"/>
          <w:sz w:val="24"/>
          <w:szCs w:val="24"/>
        </w:rPr>
      </w:pPr>
      <w:r w:rsidRPr="00057162">
        <w:rPr>
          <w:rFonts w:cs="Times New Roman"/>
          <w:sz w:val="24"/>
          <w:szCs w:val="24"/>
        </w:rPr>
        <w:t>Część VI.</w:t>
      </w:r>
      <w:r w:rsidR="00643F39">
        <w:rPr>
          <w:rFonts w:cs="Times New Roman"/>
          <w:sz w:val="24"/>
          <w:szCs w:val="24"/>
        </w:rPr>
        <w:tab/>
      </w:r>
      <w:r w:rsidR="00DB4D9E">
        <w:rPr>
          <w:rFonts w:cs="Times New Roman"/>
          <w:sz w:val="24"/>
          <w:szCs w:val="24"/>
        </w:rPr>
        <w:t>Wykonawcy</w:t>
      </w:r>
      <w:r w:rsidR="00F13DFD" w:rsidRPr="00057162">
        <w:rPr>
          <w:rFonts w:cs="Times New Roman"/>
          <w:sz w:val="24"/>
          <w:szCs w:val="24"/>
        </w:rPr>
        <w:t xml:space="preserve"> występujący wspólnie</w:t>
      </w:r>
      <w:r w:rsidR="00880181" w:rsidRPr="00057162">
        <w:rPr>
          <w:rFonts w:cs="Times New Roman"/>
          <w:sz w:val="24"/>
          <w:szCs w:val="24"/>
        </w:rPr>
        <w:t xml:space="preserve"> (konsorcjum)</w:t>
      </w:r>
      <w:r w:rsidR="00F13DFD" w:rsidRPr="00057162">
        <w:rPr>
          <w:rFonts w:cs="Times New Roman"/>
          <w:sz w:val="24"/>
          <w:szCs w:val="24"/>
        </w:rPr>
        <w:t>:</w:t>
      </w:r>
      <w:bookmarkEnd w:id="23"/>
      <w:bookmarkEnd w:id="24"/>
      <w:bookmarkEnd w:id="25"/>
    </w:p>
    <w:p w14:paraId="62691ADF" w14:textId="2E23185C" w:rsidR="00F13DFD" w:rsidRPr="00057162" w:rsidRDefault="00DB4D9E" w:rsidP="0061093A">
      <w:pPr>
        <w:pStyle w:val="Akapitzlist"/>
        <w:keepNext/>
        <w:numPr>
          <w:ilvl w:val="0"/>
          <w:numId w:val="3"/>
        </w:numPr>
        <w:spacing w:before="120"/>
        <w:ind w:left="425" w:hanging="425"/>
        <w:contextualSpacing w:val="0"/>
        <w:jc w:val="both"/>
      </w:pPr>
      <w:r>
        <w:t>Wykonawcy</w:t>
      </w:r>
      <w:r w:rsidR="00F13DFD" w:rsidRPr="00057162">
        <w:t xml:space="preserve"> mogą wspólnie ubiegać się o udzielenie zamówienia.</w:t>
      </w:r>
    </w:p>
    <w:p w14:paraId="7538D26C" w14:textId="56B7F4C4" w:rsidR="00F13DFD" w:rsidRPr="00057162" w:rsidRDefault="00DB4D9E" w:rsidP="00670F35">
      <w:pPr>
        <w:pStyle w:val="Akapitzlist"/>
        <w:numPr>
          <w:ilvl w:val="0"/>
          <w:numId w:val="3"/>
        </w:numPr>
        <w:spacing w:before="120"/>
        <w:ind w:left="426" w:hanging="426"/>
        <w:contextualSpacing w:val="0"/>
        <w:jc w:val="both"/>
      </w:pPr>
      <w:r>
        <w:t>Wykonawcy</w:t>
      </w:r>
      <w:r w:rsidR="00182B15" w:rsidRPr="00057162">
        <w:t xml:space="preserve"> występujący wspólnie ustanawiają p</w:t>
      </w:r>
      <w:r w:rsidR="00F13DFD" w:rsidRPr="00057162">
        <w:t>ełnomocnika do reprezentowania ich w</w:t>
      </w:r>
      <w:r w:rsidR="004D5906">
        <w:t> </w:t>
      </w:r>
      <w:r w:rsidR="00F13DFD" w:rsidRPr="00057162">
        <w:t>postępowaniu o udzielenie zamówienia albo reprezentowania ich w postępowaniu i</w:t>
      </w:r>
      <w:r w:rsidR="005926BE">
        <w:t> </w:t>
      </w:r>
      <w:r w:rsidR="00F13DFD" w:rsidRPr="00057162">
        <w:t>zawarcia umowy w sprawie zamówienia</w:t>
      </w:r>
      <w:r w:rsidR="006267E2">
        <w:t>.</w:t>
      </w:r>
    </w:p>
    <w:p w14:paraId="723947F3" w14:textId="72DB09D2" w:rsidR="00F13DFD" w:rsidRPr="00057162" w:rsidRDefault="00F13DFD" w:rsidP="00670F35">
      <w:pPr>
        <w:pStyle w:val="Akapitzlist"/>
        <w:numPr>
          <w:ilvl w:val="0"/>
          <w:numId w:val="3"/>
        </w:numPr>
        <w:spacing w:before="120"/>
        <w:ind w:left="426" w:hanging="426"/>
        <w:contextualSpacing w:val="0"/>
        <w:jc w:val="both"/>
      </w:pPr>
      <w:r w:rsidRPr="00057162">
        <w:t xml:space="preserve">Wszelka korespondencja prowadzona będzie wyłącznie z </w:t>
      </w:r>
      <w:r w:rsidR="00182B15" w:rsidRPr="00057162">
        <w:t>p</w:t>
      </w:r>
      <w:r w:rsidRPr="00057162">
        <w:t>ełnomocnikiem.</w:t>
      </w:r>
    </w:p>
    <w:p w14:paraId="2B1591B2" w14:textId="7D379FD8" w:rsidR="00182B15" w:rsidRPr="00057162" w:rsidRDefault="00182B15" w:rsidP="00670F35">
      <w:pPr>
        <w:pStyle w:val="Akapitzlist"/>
        <w:numPr>
          <w:ilvl w:val="0"/>
          <w:numId w:val="3"/>
        </w:numPr>
        <w:spacing w:before="120"/>
        <w:ind w:left="426" w:hanging="426"/>
        <w:contextualSpacing w:val="0"/>
        <w:jc w:val="both"/>
      </w:pPr>
      <w:r w:rsidRPr="00057162">
        <w:t xml:space="preserve">Każdy z </w:t>
      </w:r>
      <w:r w:rsidR="008616AB">
        <w:t>Wykonawców</w:t>
      </w:r>
      <w:r w:rsidRPr="00057162">
        <w:t xml:space="preserve"> występujących wspólnie</w:t>
      </w:r>
      <w:r w:rsidR="00880181" w:rsidRPr="00057162">
        <w:t xml:space="preserve"> (członek konsorcjum)</w:t>
      </w:r>
      <w:r w:rsidRPr="00057162">
        <w:t xml:space="preserve"> nie może podlegać wykluczeniu z postępowania. Spełnienie warunków udziału w postępowaniu w stosunku do </w:t>
      </w:r>
      <w:r w:rsidR="008616AB">
        <w:t>Wykonawców</w:t>
      </w:r>
      <w:r w:rsidRPr="00057162">
        <w:t xml:space="preserve"> występujących wspólnie będzie oceniane łącznie.</w:t>
      </w:r>
    </w:p>
    <w:p w14:paraId="1A8A2838" w14:textId="481BAD00" w:rsidR="00F13DFD" w:rsidRPr="00057162" w:rsidRDefault="00F13DFD" w:rsidP="00670F35">
      <w:pPr>
        <w:pStyle w:val="Akapitzlist"/>
        <w:numPr>
          <w:ilvl w:val="0"/>
          <w:numId w:val="3"/>
        </w:numPr>
        <w:spacing w:before="120"/>
        <w:ind w:left="426" w:hanging="426"/>
        <w:contextualSpacing w:val="0"/>
        <w:jc w:val="both"/>
      </w:pPr>
      <w:r w:rsidRPr="00057162">
        <w:t>W przypadku wspólnego ubie</w:t>
      </w:r>
      <w:r w:rsidR="00182B15" w:rsidRPr="00057162">
        <w:t xml:space="preserve">gania się o zamówienie przez </w:t>
      </w:r>
      <w:r w:rsidR="008616AB">
        <w:t>Wykonawców</w:t>
      </w:r>
      <w:r w:rsidRPr="00057162">
        <w:t xml:space="preserve">, </w:t>
      </w:r>
      <w:r w:rsidR="00655F23" w:rsidRPr="001C2BF6">
        <w:t>oświadczenie o</w:t>
      </w:r>
      <w:r w:rsidR="005926BE">
        <w:t> </w:t>
      </w:r>
      <w:r w:rsidR="00655F23" w:rsidRPr="001C2BF6">
        <w:t>niepodleganiu wykluczeniu</w:t>
      </w:r>
      <w:r w:rsidR="00834C32">
        <w:t>,</w:t>
      </w:r>
      <w:r w:rsidR="00655F23" w:rsidRPr="001C2BF6">
        <w:t xml:space="preserve"> spełnieniu warunków udziału w postępowaniu </w:t>
      </w:r>
      <w:r w:rsidR="00834C32" w:rsidRPr="001C2BF6">
        <w:t xml:space="preserve">i solidarnej odpowiedzialności za wykonanie przedmiotu zamówienia </w:t>
      </w:r>
      <w:r w:rsidR="00655F23" w:rsidRPr="001C2BF6">
        <w:t>oraz</w:t>
      </w:r>
      <w:r w:rsidR="00655F23">
        <w:rPr>
          <w:color w:val="FF0000"/>
        </w:rPr>
        <w:t xml:space="preserve"> </w:t>
      </w:r>
      <w:r w:rsidR="00182B15" w:rsidRPr="00057162">
        <w:t xml:space="preserve">podmiotowe środki dowodowe składa każdy z </w:t>
      </w:r>
      <w:r w:rsidR="008616AB">
        <w:t>Wykonawców</w:t>
      </w:r>
      <w:r w:rsidRPr="00057162">
        <w:t xml:space="preserve"> wspólnie ubiegających się o zamówienie. Dokumenty te powinny potwierdzać brak podstaw wykluczenia oraz spełnianie warunków udziału w postępowani</w:t>
      </w:r>
      <w:r w:rsidR="00182B15" w:rsidRPr="00057162">
        <w:t>u w</w:t>
      </w:r>
      <w:r w:rsidR="004D5906">
        <w:t> </w:t>
      </w:r>
      <w:r w:rsidR="00182B15" w:rsidRPr="00057162">
        <w:t xml:space="preserve">zakresie, w którym każdy z </w:t>
      </w:r>
      <w:r w:rsidR="008616AB">
        <w:t>Wykonawców</w:t>
      </w:r>
      <w:r w:rsidRPr="00057162">
        <w:t xml:space="preserve"> wykazuje spełnianie warunków udziału w</w:t>
      </w:r>
      <w:r w:rsidR="004D5906">
        <w:t> </w:t>
      </w:r>
      <w:r w:rsidRPr="00057162">
        <w:t>postępowaniu oraz brak podstaw wykluczenia.</w:t>
      </w:r>
    </w:p>
    <w:p w14:paraId="5E2F7E5A" w14:textId="599CA9C9" w:rsidR="006B41E1" w:rsidRDefault="00F13DFD" w:rsidP="00670F35">
      <w:pPr>
        <w:pStyle w:val="Akapitzlist"/>
        <w:numPr>
          <w:ilvl w:val="0"/>
          <w:numId w:val="3"/>
        </w:numPr>
        <w:spacing w:before="120"/>
        <w:ind w:left="426" w:hanging="426"/>
        <w:contextualSpacing w:val="0"/>
        <w:jc w:val="both"/>
      </w:pPr>
      <w:r w:rsidRPr="00057162">
        <w:t>W przypadku, gdy najwyżej zostanie</w:t>
      </w:r>
      <w:r w:rsidR="00182B15" w:rsidRPr="00057162">
        <w:t xml:space="preserve"> oceniona oferta złożona przez </w:t>
      </w:r>
      <w:r w:rsidR="008616AB">
        <w:t>Wykonawców</w:t>
      </w:r>
      <w:r w:rsidRPr="00057162">
        <w:t xml:space="preserve"> występujących wspólnie</w:t>
      </w:r>
      <w:r w:rsidRPr="006B41E1">
        <w:t>,</w:t>
      </w:r>
      <w:r w:rsidR="005926BE">
        <w:t xml:space="preserve"> </w:t>
      </w:r>
      <w:r w:rsidR="00182B15" w:rsidRPr="00406B75">
        <w:t>każdy z</w:t>
      </w:r>
      <w:r w:rsidR="00182B15" w:rsidRPr="005006F3">
        <w:t xml:space="preserve"> </w:t>
      </w:r>
      <w:r w:rsidR="008616AB">
        <w:t>Wykonawców</w:t>
      </w:r>
      <w:r w:rsidR="00182B15" w:rsidRPr="005006F3">
        <w:t xml:space="preserve"> przedstawia podmiotowe środki dowodowe służące potwierdzeniu</w:t>
      </w:r>
      <w:r w:rsidR="00182B15" w:rsidRPr="00057162">
        <w:t xml:space="preserve"> braku podstaw do wykluczenia</w:t>
      </w:r>
      <w:r w:rsidRPr="00057162">
        <w:t xml:space="preserve">. Pozostałe </w:t>
      </w:r>
      <w:r w:rsidR="00182B15" w:rsidRPr="00057162">
        <w:t xml:space="preserve">podmiotowe środki </w:t>
      </w:r>
      <w:r w:rsidR="004E3A28" w:rsidRPr="00057162">
        <w:t>dowodowe</w:t>
      </w:r>
      <w:r w:rsidRPr="00057162">
        <w:t xml:space="preserve"> mogą być złożone wspólnie.</w:t>
      </w:r>
    </w:p>
    <w:p w14:paraId="44EFE28B" w14:textId="111134D5" w:rsidR="00F13DFD" w:rsidRPr="00406B75" w:rsidRDefault="00F67121" w:rsidP="00670F35">
      <w:pPr>
        <w:pStyle w:val="Akapitzlist"/>
        <w:numPr>
          <w:ilvl w:val="0"/>
          <w:numId w:val="3"/>
        </w:numPr>
        <w:spacing w:before="120"/>
        <w:ind w:left="426" w:hanging="426"/>
        <w:contextualSpacing w:val="0"/>
        <w:jc w:val="both"/>
      </w:pPr>
      <w:r>
        <w:t xml:space="preserve">Od </w:t>
      </w:r>
      <w:r w:rsidR="008616AB">
        <w:t>Wykonawców</w:t>
      </w:r>
      <w:r w:rsidR="00F13DFD" w:rsidRPr="00057162">
        <w:t xml:space="preserve"> wspólnie </w:t>
      </w:r>
      <w:r w:rsidR="00F13DFD" w:rsidRPr="00406B75">
        <w:t>ubiegający</w:t>
      </w:r>
      <w:r w:rsidR="00BA4C99">
        <w:t>ch</w:t>
      </w:r>
      <w:r w:rsidR="00F13DFD" w:rsidRPr="00406B75">
        <w:t xml:space="preserve"> się o niniejsze zamówienie, których oferta zostanie uznana za najkorzystniejszą, </w:t>
      </w:r>
      <w:r w:rsidR="006B0420">
        <w:t>Zamawiający</w:t>
      </w:r>
      <w:r w:rsidR="006B41E1" w:rsidRPr="00406B75">
        <w:t xml:space="preserve"> </w:t>
      </w:r>
      <w:r w:rsidR="006B41E1" w:rsidRPr="001C2BF6">
        <w:t>może zażądać</w:t>
      </w:r>
      <w:r w:rsidR="006B41E1" w:rsidRPr="00406B75">
        <w:t xml:space="preserve"> przed zawarciem umowy - umowy regulującej współpracę tych </w:t>
      </w:r>
      <w:r w:rsidR="008616AB">
        <w:t>Wykonawców</w:t>
      </w:r>
      <w:r w:rsidR="006B41E1" w:rsidRPr="00406B75">
        <w:t>.</w:t>
      </w:r>
    </w:p>
    <w:p w14:paraId="17CF36D7" w14:textId="48002E90" w:rsidR="00182B15" w:rsidRPr="00DD199C" w:rsidRDefault="00DB4D9E" w:rsidP="00670F35">
      <w:pPr>
        <w:pStyle w:val="Akapitzlist"/>
        <w:numPr>
          <w:ilvl w:val="0"/>
          <w:numId w:val="3"/>
        </w:numPr>
        <w:spacing w:before="120"/>
        <w:ind w:left="426" w:hanging="426"/>
        <w:contextualSpacing w:val="0"/>
        <w:jc w:val="both"/>
      </w:pPr>
      <w:r>
        <w:t>Wykonawcy</w:t>
      </w:r>
      <w:r w:rsidR="00F13DFD" w:rsidRPr="00057162">
        <w:t xml:space="preserve">, którzy złożyli ofertę wspólną odpowiadają solidarnie za realizację zamówienia. </w:t>
      </w:r>
    </w:p>
    <w:p w14:paraId="01BD382E" w14:textId="2DA071AA" w:rsidR="00F13DFD" w:rsidRPr="00057162" w:rsidRDefault="00182B15" w:rsidP="00FE19B0">
      <w:pPr>
        <w:pStyle w:val="Nagwek1"/>
        <w:shd w:val="clear" w:color="auto" w:fill="E7E6E6" w:themeFill="background2"/>
        <w:spacing w:before="360" w:line="312" w:lineRule="auto"/>
        <w:ind w:left="1418" w:hanging="1418"/>
        <w:jc w:val="both"/>
        <w:rPr>
          <w:rFonts w:cs="Times New Roman"/>
          <w:sz w:val="24"/>
          <w:szCs w:val="24"/>
        </w:rPr>
      </w:pPr>
      <w:bookmarkStart w:id="26" w:name="_Toc106095843"/>
      <w:bookmarkStart w:id="27" w:name="_Toc106096387"/>
      <w:bookmarkStart w:id="28" w:name="_Toc128387331"/>
      <w:r w:rsidRPr="00057162">
        <w:rPr>
          <w:rFonts w:cs="Times New Roman"/>
          <w:sz w:val="24"/>
          <w:szCs w:val="24"/>
        </w:rPr>
        <w:t>Część VII.</w:t>
      </w:r>
      <w:r w:rsidR="00FE19B0">
        <w:rPr>
          <w:rFonts w:cs="Times New Roman"/>
          <w:sz w:val="24"/>
          <w:szCs w:val="24"/>
        </w:rPr>
        <w:tab/>
      </w:r>
      <w:r w:rsidRPr="00057162">
        <w:rPr>
          <w:rFonts w:cs="Times New Roman"/>
          <w:sz w:val="24"/>
          <w:szCs w:val="24"/>
        </w:rPr>
        <w:t>Udostępnienie zasobów</w:t>
      </w:r>
      <w:bookmarkEnd w:id="26"/>
      <w:bookmarkEnd w:id="27"/>
      <w:bookmarkEnd w:id="28"/>
    </w:p>
    <w:p w14:paraId="5320DBBB" w14:textId="38C4F1C6" w:rsidR="00F13DFD" w:rsidRPr="00057162" w:rsidRDefault="008616AB" w:rsidP="00670F35">
      <w:pPr>
        <w:pStyle w:val="Akapitzlist"/>
        <w:numPr>
          <w:ilvl w:val="0"/>
          <w:numId w:val="4"/>
        </w:numPr>
        <w:spacing w:before="120"/>
        <w:ind w:left="426" w:hanging="426"/>
        <w:contextualSpacing w:val="0"/>
        <w:jc w:val="both"/>
      </w:pPr>
      <w:r>
        <w:t>Wykonawca</w:t>
      </w:r>
      <w:r w:rsidR="00F13DFD" w:rsidRPr="00057162">
        <w:t xml:space="preserve"> może w celu potwierdzenia spełniania warunków udziału w postępowaniu, w</w:t>
      </w:r>
      <w:r w:rsidR="004D5906">
        <w:t> </w:t>
      </w:r>
      <w:r w:rsidR="00F13DFD" w:rsidRPr="00057162">
        <w:t>stosownych sytuacjach oraz w odniesieniu do konkretnego zamówienia, lub jego części, polegać na zdolnościach technicznych lub zawodowych</w:t>
      </w:r>
      <w:r w:rsidR="00182B15" w:rsidRPr="00057162">
        <w:t xml:space="preserve"> lub sytuacji ekonomicznej lub </w:t>
      </w:r>
      <w:r w:rsidR="00182B15" w:rsidRPr="00057162">
        <w:lastRenderedPageBreak/>
        <w:t>finansowej</w:t>
      </w:r>
      <w:r w:rsidR="00F13DFD" w:rsidRPr="00057162">
        <w:t xml:space="preserve"> podmiotów</w:t>
      </w:r>
      <w:r w:rsidR="00182B15" w:rsidRPr="00057162">
        <w:t xml:space="preserve"> udostępniających zasoby</w:t>
      </w:r>
      <w:r w:rsidR="00F13DFD" w:rsidRPr="00057162">
        <w:t>, niezależnie od charakteru prawnego łączących go z nim</w:t>
      </w:r>
      <w:r w:rsidR="00182B15" w:rsidRPr="00057162">
        <w:t>i</w:t>
      </w:r>
      <w:r w:rsidR="00F13DFD" w:rsidRPr="00057162">
        <w:t xml:space="preserve"> stosunków prawnych.</w:t>
      </w:r>
    </w:p>
    <w:p w14:paraId="2E9A766B" w14:textId="512722A0" w:rsidR="00F13DFD" w:rsidRPr="00057162" w:rsidRDefault="008616AB" w:rsidP="00670F35">
      <w:pPr>
        <w:pStyle w:val="Akapitzlist"/>
        <w:numPr>
          <w:ilvl w:val="0"/>
          <w:numId w:val="4"/>
        </w:numPr>
        <w:spacing w:before="120"/>
        <w:ind w:left="426" w:hanging="426"/>
        <w:contextualSpacing w:val="0"/>
        <w:jc w:val="both"/>
      </w:pPr>
      <w:r>
        <w:t>Wykonawca</w:t>
      </w:r>
      <w:r w:rsidR="004E3A28" w:rsidRPr="00057162">
        <w:t xml:space="preserve"> polegający na udostępnianych zasobach przedstawi zobowiązanie podmiotu udostępniającego zasoby potwierdzające, </w:t>
      </w:r>
      <w:r w:rsidR="004E3A28" w:rsidRPr="001C2BF6">
        <w:t xml:space="preserve">że stosunek łączący </w:t>
      </w:r>
      <w:r>
        <w:t>Wykonawcę</w:t>
      </w:r>
      <w:r w:rsidR="004E3A28" w:rsidRPr="001C2BF6">
        <w:t xml:space="preserve"> z</w:t>
      </w:r>
      <w:r w:rsidR="004D5906">
        <w:t> </w:t>
      </w:r>
      <w:r w:rsidR="004E3A28" w:rsidRPr="001C2BF6">
        <w:t>podmiotami udostępniającymi zasoby gwarantuje rzeczywisty dostęp</w:t>
      </w:r>
      <w:r w:rsidR="004E3A28" w:rsidRPr="00057162">
        <w:t xml:space="preserve"> do tych zasobów oraz określa</w:t>
      </w:r>
      <w:r w:rsidR="00F13DFD" w:rsidRPr="00057162">
        <w:t>:</w:t>
      </w:r>
    </w:p>
    <w:p w14:paraId="3ACE6D9F" w14:textId="4DCA282C" w:rsidR="008E2EB5" w:rsidRPr="00A846ED" w:rsidRDefault="004E3A28" w:rsidP="00670F35">
      <w:pPr>
        <w:pStyle w:val="Akapitzlist"/>
        <w:numPr>
          <w:ilvl w:val="1"/>
          <w:numId w:val="4"/>
        </w:numPr>
        <w:spacing w:before="120"/>
        <w:ind w:left="851" w:hanging="425"/>
        <w:contextualSpacing w:val="0"/>
        <w:jc w:val="both"/>
      </w:pPr>
      <w:r w:rsidRPr="00406B75">
        <w:t>z</w:t>
      </w:r>
      <w:r w:rsidR="0056144A" w:rsidRPr="00406B75">
        <w:t xml:space="preserve">akres </w:t>
      </w:r>
      <w:r w:rsidR="006B41E1" w:rsidRPr="00406B75">
        <w:t xml:space="preserve">dostępnych </w:t>
      </w:r>
      <w:r w:rsidR="00DB4D9E">
        <w:t>Wykonawcy</w:t>
      </w:r>
      <w:r w:rsidR="00D15EF2">
        <w:t xml:space="preserve"> zasobów podmiotu udostępniającego zasoby</w:t>
      </w:r>
      <w:r w:rsidR="006B41E1" w:rsidRPr="001C2BF6">
        <w:t>,</w:t>
      </w:r>
    </w:p>
    <w:p w14:paraId="7ECB3A60" w14:textId="37361DC2" w:rsidR="00955D5C" w:rsidRPr="00955D5C" w:rsidRDefault="006B41E1" w:rsidP="00670F35">
      <w:pPr>
        <w:pStyle w:val="Akapitzlist"/>
        <w:numPr>
          <w:ilvl w:val="1"/>
          <w:numId w:val="4"/>
        </w:numPr>
        <w:spacing w:before="120"/>
        <w:ind w:left="851" w:hanging="425"/>
        <w:contextualSpacing w:val="0"/>
        <w:jc w:val="both"/>
        <w:rPr>
          <w:color w:val="0070C0"/>
        </w:rPr>
      </w:pPr>
      <w:r w:rsidRPr="00406B75">
        <w:t xml:space="preserve">sposób i okres udostępnienia </w:t>
      </w:r>
      <w:r w:rsidR="00DB4D9E">
        <w:t>Wykonawcy</w:t>
      </w:r>
      <w:r w:rsidR="00986F42">
        <w:t xml:space="preserve"> </w:t>
      </w:r>
      <w:r w:rsidRPr="00406B75">
        <w:t xml:space="preserve">i wykorzystania </w:t>
      </w:r>
      <w:r w:rsidR="00986F42">
        <w:t xml:space="preserve">przez niego </w:t>
      </w:r>
      <w:r w:rsidRPr="00406B75">
        <w:t>zasobów podmiotu udostępniającego</w:t>
      </w:r>
      <w:r w:rsidR="00A846ED">
        <w:t xml:space="preserve"> </w:t>
      </w:r>
      <w:r w:rsidR="00D15EF2">
        <w:t>te zasoby przy wykonywaniu zamówienia,</w:t>
      </w:r>
      <w:r w:rsidR="00A846ED">
        <w:t xml:space="preserve"> </w:t>
      </w:r>
    </w:p>
    <w:p w14:paraId="1E9745F4" w14:textId="029C142C" w:rsidR="00EB1AE4" w:rsidRPr="00295BF5" w:rsidRDefault="001D08D4" w:rsidP="00670F35">
      <w:pPr>
        <w:pStyle w:val="Akapitzlist"/>
        <w:numPr>
          <w:ilvl w:val="1"/>
          <w:numId w:val="4"/>
        </w:numPr>
        <w:spacing w:before="120"/>
        <w:ind w:left="851" w:hanging="425"/>
        <w:contextualSpacing w:val="0"/>
        <w:jc w:val="both"/>
      </w:pPr>
      <w:r w:rsidRPr="00057162">
        <w:t>czy i</w:t>
      </w:r>
      <w:r w:rsidR="00D15EF2">
        <w:t xml:space="preserve"> w</w:t>
      </w:r>
      <w:r w:rsidRPr="00057162">
        <w:t xml:space="preserve"> jakim zakresie podmiot udostępniający zasoby zrealizuje </w:t>
      </w:r>
      <w:r w:rsidRPr="00955D5C">
        <w:t>usługi</w:t>
      </w:r>
      <w:r w:rsidRPr="00057162">
        <w:t>, których dotyczą zdolności techniczne i zawodowe.</w:t>
      </w:r>
    </w:p>
    <w:p w14:paraId="2E82FDBB" w14:textId="693A335C" w:rsidR="00880181" w:rsidRPr="00057162" w:rsidRDefault="00880181" w:rsidP="004D5906">
      <w:pPr>
        <w:pStyle w:val="Akapitzlist"/>
        <w:numPr>
          <w:ilvl w:val="0"/>
          <w:numId w:val="4"/>
        </w:numPr>
        <w:spacing w:before="120"/>
        <w:contextualSpacing w:val="0"/>
        <w:jc w:val="both"/>
      </w:pPr>
      <w:r w:rsidRPr="00057162">
        <w:t>Zobowiązanie należy złożyć w formie elektronicznej tj</w:t>
      </w:r>
      <w:r w:rsidR="00402E0B">
        <w:t>.</w:t>
      </w:r>
      <w:r w:rsidRPr="00057162">
        <w:t xml:space="preserve"> podpisane podpisem elektronicznym kwalifikowanym przez osoby reprezentujące podmiot udostępniający zasoby. Jeżeli zobowiązanie zostało wystawione jako dokument papierowy – </w:t>
      </w:r>
      <w:r w:rsidR="008616AB">
        <w:t>Wykonawca</w:t>
      </w:r>
      <w:r w:rsidRPr="00057162">
        <w:t xml:space="preserve"> składa </w:t>
      </w:r>
      <w:r w:rsidR="00BB64DC" w:rsidRPr="00057162">
        <w:t>elektroniczną kopię dokumentu poświadczoną za zgodność z oryginałem</w:t>
      </w:r>
      <w:r w:rsidR="00D15EF2">
        <w:t>.</w:t>
      </w:r>
      <w:r w:rsidR="00BB64DC" w:rsidRPr="00057162">
        <w:t xml:space="preserve"> Poświadczenie następuje przez podpisanie podpisem elektronicznym kwalifikowanym.</w:t>
      </w:r>
    </w:p>
    <w:p w14:paraId="0B8F6E9B" w14:textId="0BA5DCCD" w:rsidR="004E3A28" w:rsidRPr="00057162" w:rsidRDefault="004E3A28" w:rsidP="004D5906">
      <w:pPr>
        <w:pStyle w:val="Akapitzlist"/>
        <w:numPr>
          <w:ilvl w:val="0"/>
          <w:numId w:val="4"/>
        </w:numPr>
        <w:spacing w:before="120"/>
        <w:contextualSpacing w:val="0"/>
        <w:jc w:val="both"/>
      </w:pPr>
      <w:r w:rsidRPr="00057162">
        <w:t xml:space="preserve">W przypadku, gdy najwyżej zostanie oceniona oferta złożona przez </w:t>
      </w:r>
      <w:r w:rsidR="008616AB">
        <w:t>Wykonawcę</w:t>
      </w:r>
      <w:r w:rsidR="000C22F4" w:rsidRPr="00057162">
        <w:t xml:space="preserve"> </w:t>
      </w:r>
      <w:r w:rsidR="000C22F4" w:rsidRPr="00F62891">
        <w:t>polegającego na zasobach podmiotu udostępniającego</w:t>
      </w:r>
      <w:r w:rsidRPr="00F62891">
        <w:t xml:space="preserve">, </w:t>
      </w:r>
      <w:r w:rsidR="008616AB">
        <w:t>Wykonawca</w:t>
      </w:r>
      <w:r w:rsidR="000C22F4" w:rsidRPr="00F62891">
        <w:t xml:space="preserve"> obowiązany jest do</w:t>
      </w:r>
      <w:r w:rsidRPr="00F62891">
        <w:t xml:space="preserve"> przedstaw</w:t>
      </w:r>
      <w:r w:rsidR="000C22F4" w:rsidRPr="00F62891">
        <w:t>ienia</w:t>
      </w:r>
      <w:r w:rsidRPr="00F62891">
        <w:t xml:space="preserve"> podmiotow</w:t>
      </w:r>
      <w:r w:rsidR="000C22F4" w:rsidRPr="00F62891">
        <w:t>ych</w:t>
      </w:r>
      <w:r w:rsidRPr="00F62891">
        <w:t xml:space="preserve"> śro</w:t>
      </w:r>
      <w:r w:rsidRPr="00057162">
        <w:t>dk</w:t>
      </w:r>
      <w:r w:rsidR="000C22F4" w:rsidRPr="00057162">
        <w:t>ów dowodowych służących</w:t>
      </w:r>
      <w:r w:rsidRPr="00057162">
        <w:t xml:space="preserve"> potwierdzeniu braku podstaw do wykluczenia </w:t>
      </w:r>
      <w:r w:rsidR="000C22F4" w:rsidRPr="00057162">
        <w:t>podmiotu udostępniającego</w:t>
      </w:r>
      <w:r w:rsidRPr="00057162">
        <w:t xml:space="preserve">. </w:t>
      </w:r>
    </w:p>
    <w:p w14:paraId="725BF166" w14:textId="461F4650" w:rsidR="00F13DFD" w:rsidRPr="00057162" w:rsidRDefault="000C22F4" w:rsidP="00D31A32">
      <w:pPr>
        <w:pStyle w:val="Nagwek1"/>
        <w:shd w:val="clear" w:color="auto" w:fill="E7E6E6" w:themeFill="background2"/>
        <w:spacing w:before="360" w:line="312" w:lineRule="auto"/>
        <w:ind w:left="1418" w:hanging="1418"/>
        <w:jc w:val="both"/>
        <w:rPr>
          <w:rFonts w:cs="Times New Roman"/>
          <w:sz w:val="24"/>
          <w:szCs w:val="24"/>
        </w:rPr>
      </w:pPr>
      <w:bookmarkStart w:id="29" w:name="_Toc106095844"/>
      <w:bookmarkStart w:id="30" w:name="_Toc106096388"/>
      <w:bookmarkStart w:id="31" w:name="_Toc128387332"/>
      <w:r w:rsidRPr="00057162">
        <w:rPr>
          <w:rFonts w:cs="Times New Roman"/>
          <w:sz w:val="24"/>
          <w:szCs w:val="24"/>
        </w:rPr>
        <w:t>Część VIII.</w:t>
      </w:r>
      <w:r w:rsidR="00D31A32">
        <w:rPr>
          <w:rFonts w:cs="Times New Roman"/>
          <w:sz w:val="24"/>
          <w:szCs w:val="24"/>
        </w:rPr>
        <w:tab/>
      </w:r>
      <w:r w:rsidRPr="00057162">
        <w:rPr>
          <w:rFonts w:cs="Times New Roman"/>
          <w:sz w:val="24"/>
          <w:szCs w:val="24"/>
        </w:rPr>
        <w:t>Podmiotowe środki dowodowe</w:t>
      </w:r>
      <w:r w:rsidR="009B6D74" w:rsidRPr="00057162">
        <w:rPr>
          <w:rFonts w:cs="Times New Roman"/>
          <w:sz w:val="24"/>
          <w:szCs w:val="24"/>
        </w:rPr>
        <w:t>.</w:t>
      </w:r>
      <w:bookmarkEnd w:id="29"/>
      <w:bookmarkEnd w:id="30"/>
      <w:bookmarkEnd w:id="31"/>
    </w:p>
    <w:p w14:paraId="49D4DA5E" w14:textId="7A85812B" w:rsidR="000A6014" w:rsidRPr="00057162" w:rsidRDefault="006B0420" w:rsidP="00B4721C">
      <w:pPr>
        <w:pStyle w:val="Akapitzlist"/>
        <w:numPr>
          <w:ilvl w:val="0"/>
          <w:numId w:val="7"/>
        </w:numPr>
        <w:spacing w:before="120"/>
        <w:ind w:left="426" w:hanging="426"/>
        <w:contextualSpacing w:val="0"/>
        <w:jc w:val="both"/>
        <w:rPr>
          <w:bCs/>
          <w:iCs/>
        </w:rPr>
      </w:pPr>
      <w:r>
        <w:rPr>
          <w:bCs/>
          <w:iCs/>
        </w:rPr>
        <w:t>Zamawiający</w:t>
      </w:r>
      <w:r w:rsidR="000C22F4" w:rsidRPr="00AA4C98">
        <w:rPr>
          <w:bCs/>
          <w:iCs/>
        </w:rPr>
        <w:t xml:space="preserve"> wymaga </w:t>
      </w:r>
      <w:r w:rsidR="000A6014" w:rsidRPr="00AA4C98">
        <w:rPr>
          <w:bCs/>
          <w:iCs/>
        </w:rPr>
        <w:t>złożenia</w:t>
      </w:r>
      <w:r w:rsidR="00986F42" w:rsidRPr="00AA4C98">
        <w:rPr>
          <w:bCs/>
          <w:iCs/>
        </w:rPr>
        <w:t xml:space="preserve"> oświadczenia o niepodleganiu wykluczeniu i spełnieniu warunków udziału w postępowaniu oraz</w:t>
      </w:r>
      <w:r w:rsidR="000A6014" w:rsidRPr="00AA4C98">
        <w:rPr>
          <w:bCs/>
          <w:iCs/>
        </w:rPr>
        <w:t xml:space="preserve"> </w:t>
      </w:r>
      <w:r w:rsidR="000A6014" w:rsidRPr="00057162">
        <w:rPr>
          <w:bCs/>
          <w:iCs/>
        </w:rPr>
        <w:t>podmiotowych środków dowodowych wskazanych w</w:t>
      </w:r>
      <w:r w:rsidR="00B4721C">
        <w:rPr>
          <w:bCs/>
          <w:iCs/>
        </w:rPr>
        <w:t> </w:t>
      </w:r>
      <w:r w:rsidR="009A5DE7">
        <w:rPr>
          <w:bCs/>
          <w:iCs/>
        </w:rPr>
        <w:t>ust.</w:t>
      </w:r>
      <w:r w:rsidR="00B4721C">
        <w:rPr>
          <w:bCs/>
          <w:iCs/>
        </w:rPr>
        <w:t> </w:t>
      </w:r>
      <w:r w:rsidR="009A5DE7">
        <w:rPr>
          <w:bCs/>
          <w:iCs/>
        </w:rPr>
        <w:t>2</w:t>
      </w:r>
      <w:r w:rsidR="000A6014" w:rsidRPr="00057162">
        <w:rPr>
          <w:bCs/>
          <w:iCs/>
        </w:rPr>
        <w:t xml:space="preserve"> poniżej przez:</w:t>
      </w:r>
    </w:p>
    <w:p w14:paraId="37640EA0" w14:textId="68F7B2B7" w:rsidR="000A6014" w:rsidRPr="00057162" w:rsidRDefault="008616AB" w:rsidP="00B4721C">
      <w:pPr>
        <w:pStyle w:val="Akapitzlist"/>
        <w:numPr>
          <w:ilvl w:val="1"/>
          <w:numId w:val="7"/>
        </w:numPr>
        <w:spacing w:before="120"/>
        <w:ind w:left="851" w:hanging="425"/>
        <w:contextualSpacing w:val="0"/>
        <w:jc w:val="both"/>
        <w:rPr>
          <w:bCs/>
          <w:iCs/>
        </w:rPr>
      </w:pPr>
      <w:r>
        <w:rPr>
          <w:bCs/>
          <w:iCs/>
        </w:rPr>
        <w:t>Wykonawcę</w:t>
      </w:r>
      <w:r w:rsidR="000A6014" w:rsidRPr="00057162">
        <w:rPr>
          <w:bCs/>
          <w:iCs/>
        </w:rPr>
        <w:t xml:space="preserve">, </w:t>
      </w:r>
    </w:p>
    <w:p w14:paraId="7FCB5529" w14:textId="5D0A78C1" w:rsidR="000C22F4" w:rsidRPr="00057162" w:rsidRDefault="000A6014" w:rsidP="00B4721C">
      <w:pPr>
        <w:pStyle w:val="Akapitzlist"/>
        <w:numPr>
          <w:ilvl w:val="1"/>
          <w:numId w:val="7"/>
        </w:numPr>
        <w:spacing w:before="120"/>
        <w:ind w:left="851" w:hanging="425"/>
        <w:contextualSpacing w:val="0"/>
        <w:jc w:val="both"/>
        <w:rPr>
          <w:bCs/>
          <w:iCs/>
        </w:rPr>
      </w:pPr>
      <w:r w:rsidRPr="00057162">
        <w:rPr>
          <w:bCs/>
          <w:iCs/>
        </w:rPr>
        <w:t xml:space="preserve">w przypadku </w:t>
      </w:r>
      <w:r w:rsidR="008616AB">
        <w:rPr>
          <w:bCs/>
          <w:iCs/>
        </w:rPr>
        <w:t>Wykonawców</w:t>
      </w:r>
      <w:r w:rsidRPr="00057162">
        <w:rPr>
          <w:bCs/>
          <w:iCs/>
        </w:rPr>
        <w:t xml:space="preserve"> ubiegających się wspólnie o udzielenie zamówienia – przez każdego z </w:t>
      </w:r>
      <w:r w:rsidR="008616AB">
        <w:rPr>
          <w:bCs/>
          <w:iCs/>
        </w:rPr>
        <w:t>Wykonawców</w:t>
      </w:r>
      <w:r w:rsidR="00B4721C">
        <w:rPr>
          <w:bCs/>
          <w:iCs/>
        </w:rPr>
        <w:t>,</w:t>
      </w:r>
    </w:p>
    <w:p w14:paraId="2C9119EB" w14:textId="4E5B193C" w:rsidR="000A6014" w:rsidRPr="00057162" w:rsidRDefault="000A6014" w:rsidP="00B4721C">
      <w:pPr>
        <w:pStyle w:val="Akapitzlist"/>
        <w:numPr>
          <w:ilvl w:val="1"/>
          <w:numId w:val="7"/>
        </w:numPr>
        <w:spacing w:before="120"/>
        <w:ind w:left="851" w:hanging="425"/>
        <w:contextualSpacing w:val="0"/>
        <w:jc w:val="both"/>
        <w:rPr>
          <w:bCs/>
          <w:iCs/>
        </w:rPr>
      </w:pPr>
      <w:r w:rsidRPr="00057162">
        <w:rPr>
          <w:bCs/>
          <w:iCs/>
        </w:rPr>
        <w:t>w przypadku polegania na udostępnionych zasobach –</w:t>
      </w:r>
      <w:r w:rsidR="00B844B3">
        <w:rPr>
          <w:bCs/>
          <w:iCs/>
        </w:rPr>
        <w:t xml:space="preserve"> </w:t>
      </w:r>
      <w:r w:rsidRPr="00057162">
        <w:rPr>
          <w:bCs/>
          <w:iCs/>
        </w:rPr>
        <w:t>prze</w:t>
      </w:r>
      <w:r w:rsidR="002442FA" w:rsidRPr="00057162">
        <w:rPr>
          <w:bCs/>
          <w:iCs/>
        </w:rPr>
        <w:t>z</w:t>
      </w:r>
      <w:r w:rsidRPr="00057162">
        <w:rPr>
          <w:bCs/>
          <w:iCs/>
        </w:rPr>
        <w:t xml:space="preserve"> podmiot udostępniający zasoby</w:t>
      </w:r>
      <w:r w:rsidR="007C6B00" w:rsidRPr="00057162">
        <w:rPr>
          <w:bCs/>
          <w:iCs/>
        </w:rPr>
        <w:t>.</w:t>
      </w:r>
    </w:p>
    <w:p w14:paraId="6407A3A9" w14:textId="51695D52" w:rsidR="00076FD1" w:rsidRPr="00057162" w:rsidRDefault="00076FD1" w:rsidP="00B4721C">
      <w:pPr>
        <w:pStyle w:val="Akapitzlist"/>
        <w:numPr>
          <w:ilvl w:val="0"/>
          <w:numId w:val="7"/>
        </w:numPr>
        <w:spacing w:before="120"/>
        <w:ind w:left="426" w:hanging="426"/>
        <w:contextualSpacing w:val="0"/>
        <w:jc w:val="both"/>
        <w:rPr>
          <w:bCs/>
          <w:iCs/>
        </w:rPr>
      </w:pPr>
      <w:r w:rsidRPr="00057162">
        <w:rPr>
          <w:bCs/>
          <w:iCs/>
        </w:rPr>
        <w:t xml:space="preserve">W celu potwierdzenia braku podstaw do wykluczenia </w:t>
      </w:r>
      <w:r w:rsidR="006B0420">
        <w:rPr>
          <w:bCs/>
          <w:iCs/>
        </w:rPr>
        <w:t>Zamawiający</w:t>
      </w:r>
      <w:r w:rsidRPr="00057162">
        <w:rPr>
          <w:bCs/>
          <w:iCs/>
        </w:rPr>
        <w:t xml:space="preserve"> wymaga złożenia:</w:t>
      </w:r>
      <w:r w:rsidR="00E96B76">
        <w:rPr>
          <w:bCs/>
          <w:iCs/>
        </w:rPr>
        <w:t xml:space="preserve"> </w:t>
      </w:r>
    </w:p>
    <w:p w14:paraId="1AB6C775" w14:textId="16D601A6" w:rsidR="00986F42" w:rsidRPr="00985EB0" w:rsidRDefault="00986F42" w:rsidP="00B4721C">
      <w:pPr>
        <w:pStyle w:val="Akapitzlist"/>
        <w:numPr>
          <w:ilvl w:val="1"/>
          <w:numId w:val="7"/>
        </w:numPr>
        <w:spacing w:before="120"/>
        <w:ind w:left="851" w:hanging="425"/>
        <w:contextualSpacing w:val="0"/>
        <w:jc w:val="both"/>
        <w:rPr>
          <w:bCs/>
          <w:iCs/>
          <w:strike/>
        </w:rPr>
      </w:pPr>
      <w:r w:rsidRPr="00AA4C98">
        <w:rPr>
          <w:bCs/>
          <w:iCs/>
        </w:rPr>
        <w:t xml:space="preserve">oświadczenia o niepodleganiu </w:t>
      </w:r>
      <w:r w:rsidRPr="0061093A">
        <w:rPr>
          <w:bCs/>
          <w:iCs/>
        </w:rPr>
        <w:t xml:space="preserve">wykluczeniu i spełnieniu warunków udziału w postępowaniu na druku </w:t>
      </w:r>
      <w:r w:rsidR="00EB1AE4" w:rsidRPr="0061093A">
        <w:rPr>
          <w:b/>
          <w:iCs/>
        </w:rPr>
        <w:t>F</w:t>
      </w:r>
      <w:r w:rsidRPr="0061093A">
        <w:rPr>
          <w:b/>
          <w:iCs/>
        </w:rPr>
        <w:t xml:space="preserve">ormularza </w:t>
      </w:r>
      <w:r w:rsidR="00EB1AE4" w:rsidRPr="0061093A">
        <w:rPr>
          <w:b/>
          <w:iCs/>
        </w:rPr>
        <w:t>O</w:t>
      </w:r>
      <w:r w:rsidRPr="0061093A">
        <w:rPr>
          <w:b/>
          <w:iCs/>
        </w:rPr>
        <w:t>fertowego</w:t>
      </w:r>
      <w:r w:rsidRPr="0061093A">
        <w:rPr>
          <w:bCs/>
          <w:iCs/>
        </w:rPr>
        <w:t xml:space="preserve">. W przypadku </w:t>
      </w:r>
      <w:r w:rsidR="008616AB" w:rsidRPr="0061093A">
        <w:rPr>
          <w:bCs/>
          <w:iCs/>
        </w:rPr>
        <w:t>Wykonawców</w:t>
      </w:r>
      <w:r w:rsidRPr="0061093A">
        <w:rPr>
          <w:bCs/>
          <w:iCs/>
        </w:rPr>
        <w:t xml:space="preserve"> wspólnie ubiegających się o zamówienie, oświadczenie składa każdy z </w:t>
      </w:r>
      <w:r w:rsidR="008616AB" w:rsidRPr="0061093A">
        <w:rPr>
          <w:bCs/>
          <w:iCs/>
        </w:rPr>
        <w:t>Wykonawców</w:t>
      </w:r>
      <w:r w:rsidRPr="0061093A">
        <w:rPr>
          <w:bCs/>
          <w:iCs/>
        </w:rPr>
        <w:t xml:space="preserve">, zgodnie ze wzorem </w:t>
      </w:r>
      <w:r w:rsidRPr="00985EB0">
        <w:rPr>
          <w:bCs/>
          <w:iCs/>
        </w:rPr>
        <w:t xml:space="preserve">stanowiącym </w:t>
      </w:r>
      <w:r w:rsidRPr="00985EB0">
        <w:rPr>
          <w:b/>
          <w:iCs/>
        </w:rPr>
        <w:t xml:space="preserve">Załącznik nr </w:t>
      </w:r>
      <w:r w:rsidR="008C5320" w:rsidRPr="00985EB0">
        <w:rPr>
          <w:b/>
          <w:iCs/>
        </w:rPr>
        <w:t>3</w:t>
      </w:r>
      <w:r w:rsidRPr="00985EB0">
        <w:rPr>
          <w:b/>
          <w:iCs/>
        </w:rPr>
        <w:t>.1 do SWZ.</w:t>
      </w:r>
    </w:p>
    <w:p w14:paraId="19857ABE" w14:textId="7940B735" w:rsidR="00B9184D" w:rsidRPr="00985EB0" w:rsidRDefault="00B9184D" w:rsidP="00B4721C">
      <w:pPr>
        <w:pStyle w:val="Akapitzlist"/>
        <w:numPr>
          <w:ilvl w:val="1"/>
          <w:numId w:val="7"/>
        </w:numPr>
        <w:spacing w:before="120"/>
        <w:ind w:left="851" w:hanging="425"/>
        <w:contextualSpacing w:val="0"/>
        <w:jc w:val="both"/>
        <w:rPr>
          <w:b/>
          <w:iCs/>
        </w:rPr>
      </w:pPr>
      <w:r w:rsidRPr="00985EB0">
        <w:rPr>
          <w:bCs/>
          <w:iCs/>
        </w:rPr>
        <w:t xml:space="preserve">oświadczenia </w:t>
      </w:r>
      <w:r w:rsidR="00DB4D9E" w:rsidRPr="00985EB0">
        <w:rPr>
          <w:bCs/>
          <w:iCs/>
        </w:rPr>
        <w:t>Wykonawcy</w:t>
      </w:r>
      <w:r w:rsidRPr="00985EB0">
        <w:rPr>
          <w:bCs/>
          <w:iCs/>
        </w:rPr>
        <w:t xml:space="preserve">, </w:t>
      </w:r>
      <w:r w:rsidR="00020C79" w:rsidRPr="00985EB0">
        <w:rPr>
          <w:bCs/>
          <w:iCs/>
        </w:rPr>
        <w:t>w zakresie</w:t>
      </w:r>
      <w:r w:rsidRPr="00985EB0">
        <w:rPr>
          <w:bCs/>
          <w:iCs/>
        </w:rPr>
        <w:t xml:space="preserve"> </w:t>
      </w:r>
      <w:r w:rsidR="00332BC8" w:rsidRPr="00985EB0">
        <w:rPr>
          <w:bCs/>
          <w:iCs/>
        </w:rPr>
        <w:t xml:space="preserve">§ 41 </w:t>
      </w:r>
      <w:r w:rsidRPr="00985EB0">
        <w:rPr>
          <w:bCs/>
          <w:iCs/>
        </w:rPr>
        <w:t xml:space="preserve">ust. 1 pkt </w:t>
      </w:r>
      <w:r w:rsidR="00332BC8" w:rsidRPr="00985EB0">
        <w:rPr>
          <w:bCs/>
          <w:iCs/>
        </w:rPr>
        <w:t>2</w:t>
      </w:r>
      <w:r w:rsidR="007472CF" w:rsidRPr="00985EB0">
        <w:rPr>
          <w:bCs/>
          <w:iCs/>
        </w:rPr>
        <w:t>)</w:t>
      </w:r>
      <w:r w:rsidR="00332BC8" w:rsidRPr="00985EB0">
        <w:rPr>
          <w:bCs/>
          <w:iCs/>
        </w:rPr>
        <w:t xml:space="preserve"> Regulaminu</w:t>
      </w:r>
      <w:r w:rsidRPr="00985EB0">
        <w:rPr>
          <w:bCs/>
          <w:iCs/>
        </w:rPr>
        <w:t>, o braku przynależności do tej samej grupy kapitałowej w rozumieniu ustawy z dnia 16 lutego 2007r. o ochronie konkurencji i konsumentów, z innym wykonawcą, który złożył odrębną ofertę, ofertę częściową albo oświadczenia o przynależności do tej samej grupy kapitałowej wraz z</w:t>
      </w:r>
      <w:r w:rsidR="00B4721C" w:rsidRPr="00985EB0">
        <w:rPr>
          <w:bCs/>
          <w:iCs/>
        </w:rPr>
        <w:t> </w:t>
      </w:r>
      <w:r w:rsidRPr="00985EB0">
        <w:rPr>
          <w:bCs/>
          <w:iCs/>
        </w:rPr>
        <w:t xml:space="preserve">dokumentami lub informacjami potwierdzającymi przygotowanie oferty, oferty częściowej niezależnie od innego </w:t>
      </w:r>
      <w:r w:rsidR="00DB4D9E" w:rsidRPr="00985EB0">
        <w:rPr>
          <w:bCs/>
          <w:iCs/>
        </w:rPr>
        <w:t>Wykonawcy</w:t>
      </w:r>
      <w:r w:rsidRPr="00985EB0">
        <w:rPr>
          <w:bCs/>
          <w:iCs/>
        </w:rPr>
        <w:t xml:space="preserve"> należącego do tej samej grupy kapitałowej</w:t>
      </w:r>
      <w:r w:rsidR="0014085E" w:rsidRPr="00985EB0">
        <w:rPr>
          <w:bCs/>
          <w:iCs/>
        </w:rPr>
        <w:t>,</w:t>
      </w:r>
      <w:r w:rsidR="00D30716" w:rsidRPr="00985EB0">
        <w:rPr>
          <w:bCs/>
          <w:iCs/>
        </w:rPr>
        <w:t xml:space="preserve"> Wzór oświadczenia stanowi </w:t>
      </w:r>
      <w:r w:rsidR="00D30716" w:rsidRPr="00985EB0">
        <w:rPr>
          <w:b/>
          <w:iCs/>
        </w:rPr>
        <w:t xml:space="preserve">Załącznik nr </w:t>
      </w:r>
      <w:r w:rsidR="008C5320" w:rsidRPr="00985EB0">
        <w:rPr>
          <w:b/>
          <w:iCs/>
        </w:rPr>
        <w:t>3</w:t>
      </w:r>
      <w:r w:rsidR="0078720F" w:rsidRPr="00985EB0">
        <w:rPr>
          <w:b/>
          <w:iCs/>
        </w:rPr>
        <w:t>.2</w:t>
      </w:r>
      <w:r w:rsidR="00FB0388" w:rsidRPr="00985EB0">
        <w:rPr>
          <w:b/>
          <w:iCs/>
        </w:rPr>
        <w:t xml:space="preserve"> do SWZ;</w:t>
      </w:r>
    </w:p>
    <w:p w14:paraId="7B4482B2" w14:textId="4BB6B50E" w:rsidR="0014085E" w:rsidRPr="0061093A" w:rsidRDefault="0014085E" w:rsidP="00B4721C">
      <w:pPr>
        <w:pStyle w:val="Akapitzlist"/>
        <w:numPr>
          <w:ilvl w:val="1"/>
          <w:numId w:val="7"/>
        </w:numPr>
        <w:spacing w:before="120"/>
        <w:ind w:left="851" w:hanging="425"/>
        <w:contextualSpacing w:val="0"/>
        <w:jc w:val="both"/>
        <w:rPr>
          <w:bCs/>
          <w:iCs/>
        </w:rPr>
      </w:pPr>
      <w:r w:rsidRPr="0061093A">
        <w:rPr>
          <w:bCs/>
          <w:iCs/>
        </w:rPr>
        <w:t xml:space="preserve">zaświadczenia właściwego naczelnika urzędu skarbowego potwierdzającego, że </w:t>
      </w:r>
      <w:r w:rsidR="008616AB" w:rsidRPr="0061093A">
        <w:rPr>
          <w:bCs/>
          <w:iCs/>
        </w:rPr>
        <w:t>Wykonawca</w:t>
      </w:r>
      <w:r w:rsidRPr="0061093A">
        <w:rPr>
          <w:bCs/>
          <w:iCs/>
        </w:rPr>
        <w:t xml:space="preserve"> nie zalega z opłacaniem podatków i opłat, </w:t>
      </w:r>
      <w:r w:rsidR="00332BC8" w:rsidRPr="0061093A">
        <w:rPr>
          <w:bCs/>
          <w:iCs/>
        </w:rPr>
        <w:t xml:space="preserve">w zakresie § 41 ust. 1 pkt </w:t>
      </w:r>
      <w:r w:rsidR="00020C79" w:rsidRPr="0061093A">
        <w:rPr>
          <w:bCs/>
          <w:iCs/>
        </w:rPr>
        <w:t>4</w:t>
      </w:r>
      <w:r w:rsidR="00D47577" w:rsidRPr="0061093A">
        <w:rPr>
          <w:bCs/>
          <w:iCs/>
        </w:rPr>
        <w:t>)</w:t>
      </w:r>
      <w:r w:rsidR="00332BC8" w:rsidRPr="0061093A">
        <w:rPr>
          <w:bCs/>
          <w:iCs/>
        </w:rPr>
        <w:t xml:space="preserve"> </w:t>
      </w:r>
      <w:r w:rsidR="00332BC8" w:rsidRPr="0061093A">
        <w:rPr>
          <w:bCs/>
          <w:iCs/>
        </w:rPr>
        <w:lastRenderedPageBreak/>
        <w:t>Regulaminu,</w:t>
      </w:r>
      <w:r w:rsidRPr="0061093A">
        <w:rPr>
          <w:bCs/>
          <w:iCs/>
        </w:rPr>
        <w:t xml:space="preserve"> wystawionego nie wcześniej niż 3 miesiące przed jego złożeniem</w:t>
      </w:r>
      <w:r w:rsidR="00DD199C" w:rsidRPr="0061093A">
        <w:rPr>
          <w:bCs/>
          <w:iCs/>
        </w:rPr>
        <w:t xml:space="preserve">. </w:t>
      </w:r>
      <w:r w:rsidR="00C67D50" w:rsidRPr="0061093A">
        <w:rPr>
          <w:bCs/>
          <w:iCs/>
        </w:rPr>
        <w:t>W</w:t>
      </w:r>
      <w:r w:rsidR="00B4721C" w:rsidRPr="0061093A">
        <w:rPr>
          <w:bCs/>
          <w:iCs/>
        </w:rPr>
        <w:t> </w:t>
      </w:r>
      <w:r w:rsidRPr="0061093A">
        <w:rPr>
          <w:bCs/>
          <w:iCs/>
        </w:rPr>
        <w:t>przypadku zalegania z opłacaniem podatków lub opłat</w:t>
      </w:r>
      <w:r w:rsidR="00C67D50" w:rsidRPr="0061093A">
        <w:rPr>
          <w:bCs/>
          <w:iCs/>
        </w:rPr>
        <w:t xml:space="preserve"> </w:t>
      </w:r>
      <w:proofErr w:type="gramStart"/>
      <w:r w:rsidR="00C67D50" w:rsidRPr="0061093A">
        <w:rPr>
          <w:bCs/>
          <w:iCs/>
        </w:rPr>
        <w:t xml:space="preserve">- </w:t>
      </w:r>
      <w:r w:rsidRPr="0061093A">
        <w:rPr>
          <w:bCs/>
          <w:iCs/>
        </w:rPr>
        <w:t xml:space="preserve"> dokumentów</w:t>
      </w:r>
      <w:proofErr w:type="gramEnd"/>
      <w:r w:rsidRPr="0061093A">
        <w:rPr>
          <w:bCs/>
          <w:iCs/>
        </w:rPr>
        <w:t xml:space="preserve"> potwierdzających, że odpowiednio przed upływem terminu składania ofert </w:t>
      </w:r>
      <w:r w:rsidR="008616AB" w:rsidRPr="0061093A">
        <w:rPr>
          <w:bCs/>
          <w:iCs/>
        </w:rPr>
        <w:t>Wykonawca</w:t>
      </w:r>
      <w:r w:rsidRPr="0061093A">
        <w:rPr>
          <w:bCs/>
          <w:iCs/>
        </w:rPr>
        <w:t xml:space="preserve"> dokonał płatności należnych podatków lub opłat wraz z odsetkami lub grzywnami lub</w:t>
      </w:r>
      <w:r w:rsidR="00AB5FA1" w:rsidRPr="0061093A">
        <w:rPr>
          <w:bCs/>
          <w:iCs/>
        </w:rPr>
        <w:t xml:space="preserve"> </w:t>
      </w:r>
      <w:r w:rsidRPr="0061093A">
        <w:rPr>
          <w:bCs/>
          <w:iCs/>
        </w:rPr>
        <w:t xml:space="preserve"> zawarł wiążące porozumienie w sprawie spłat tych należności;</w:t>
      </w:r>
    </w:p>
    <w:p w14:paraId="6BDD804F" w14:textId="5615C6DC" w:rsidR="0014085E" w:rsidRPr="0061093A" w:rsidRDefault="0014085E" w:rsidP="00B4721C">
      <w:pPr>
        <w:pStyle w:val="Akapitzlist"/>
        <w:numPr>
          <w:ilvl w:val="1"/>
          <w:numId w:val="7"/>
        </w:numPr>
        <w:spacing w:before="120"/>
        <w:ind w:left="851" w:hanging="425"/>
        <w:contextualSpacing w:val="0"/>
        <w:jc w:val="both"/>
        <w:rPr>
          <w:bCs/>
          <w:iCs/>
        </w:rPr>
      </w:pPr>
      <w:r w:rsidRPr="0061093A">
        <w:rPr>
          <w:bCs/>
          <w:iCs/>
        </w:rPr>
        <w:t xml:space="preserve">zaświadczenia albo innego dokumentu właściwej terenowej jednostki organizacyjnej Zakładu Ubezpieczeń Społecznych lub właściwego oddziału regionalnego lub właściwej placówki terenowej Kasy Rolniczego Ubezpieczenia Społecznego potwierdzającego, że </w:t>
      </w:r>
      <w:r w:rsidR="008616AB" w:rsidRPr="0061093A">
        <w:rPr>
          <w:bCs/>
          <w:iCs/>
        </w:rPr>
        <w:t>Wykonawca</w:t>
      </w:r>
      <w:r w:rsidRPr="0061093A">
        <w:rPr>
          <w:bCs/>
          <w:iCs/>
        </w:rPr>
        <w:t xml:space="preserve"> nie zalega z opłacaniem składek na ubezpieczenia społeczne i zdrowotne, </w:t>
      </w:r>
      <w:r w:rsidR="00332BC8" w:rsidRPr="0061093A">
        <w:rPr>
          <w:bCs/>
          <w:iCs/>
        </w:rPr>
        <w:t>w</w:t>
      </w:r>
      <w:r w:rsidR="00B4721C" w:rsidRPr="0061093A">
        <w:rPr>
          <w:bCs/>
          <w:iCs/>
        </w:rPr>
        <w:t> </w:t>
      </w:r>
      <w:r w:rsidR="00332BC8" w:rsidRPr="0061093A">
        <w:rPr>
          <w:bCs/>
          <w:iCs/>
        </w:rPr>
        <w:t>zakresie § 41 ust. 1 pkt</w:t>
      </w:r>
      <w:r w:rsidR="005A228C" w:rsidRPr="0061093A">
        <w:rPr>
          <w:bCs/>
          <w:iCs/>
        </w:rPr>
        <w:t xml:space="preserve"> </w:t>
      </w:r>
      <w:r w:rsidR="00332BC8" w:rsidRPr="0061093A">
        <w:rPr>
          <w:bCs/>
          <w:iCs/>
        </w:rPr>
        <w:t>4) Regulaminu,</w:t>
      </w:r>
      <w:r w:rsidR="0075504B" w:rsidRPr="0061093A">
        <w:rPr>
          <w:bCs/>
          <w:iCs/>
        </w:rPr>
        <w:t xml:space="preserve"> </w:t>
      </w:r>
      <w:r w:rsidRPr="0061093A">
        <w:rPr>
          <w:bCs/>
          <w:iCs/>
        </w:rPr>
        <w:t>wystawionego nie wcześniej niż 3 miesiące przed jego złożeniem</w:t>
      </w:r>
      <w:r w:rsidR="00020C79" w:rsidRPr="0061093A">
        <w:rPr>
          <w:bCs/>
          <w:iCs/>
        </w:rPr>
        <w:t xml:space="preserve">. W </w:t>
      </w:r>
      <w:r w:rsidRPr="0061093A">
        <w:rPr>
          <w:bCs/>
          <w:iCs/>
        </w:rPr>
        <w:t xml:space="preserve">przypadku zalegania z opłacaniem składek na ubezpieczenia społeczne lub zdrowotne </w:t>
      </w:r>
      <w:r w:rsidR="006845B3" w:rsidRPr="0061093A">
        <w:rPr>
          <w:bCs/>
          <w:iCs/>
        </w:rPr>
        <w:t>-</w:t>
      </w:r>
      <w:r w:rsidRPr="0061093A">
        <w:rPr>
          <w:bCs/>
          <w:iCs/>
        </w:rPr>
        <w:t xml:space="preserve"> dokumentów potwierdzających, że odpowiednio przed upływem terminu składania ofert </w:t>
      </w:r>
      <w:r w:rsidR="008616AB" w:rsidRPr="0061093A">
        <w:rPr>
          <w:bCs/>
          <w:iCs/>
        </w:rPr>
        <w:t>Wykonawca</w:t>
      </w:r>
      <w:r w:rsidRPr="0061093A">
        <w:rPr>
          <w:bCs/>
          <w:iCs/>
        </w:rPr>
        <w:t xml:space="preserve"> dokonał płatności należnych składek na</w:t>
      </w:r>
      <w:r w:rsidR="00004569" w:rsidRPr="0061093A">
        <w:rPr>
          <w:bCs/>
          <w:iCs/>
        </w:rPr>
        <w:t xml:space="preserve"> ubezpieczenia społeczne lub zdrowotne wraz odsetkami lub grzywnami lub zawarł wiążące porozumienie w sprawie spłat tych należności,</w:t>
      </w:r>
    </w:p>
    <w:p w14:paraId="4CC5EBC4" w14:textId="137469F3" w:rsidR="00004569" w:rsidRPr="0061093A" w:rsidRDefault="002652AD" w:rsidP="00B4721C">
      <w:pPr>
        <w:pStyle w:val="Akapitzlist"/>
        <w:numPr>
          <w:ilvl w:val="1"/>
          <w:numId w:val="7"/>
        </w:numPr>
        <w:spacing w:before="120"/>
        <w:ind w:left="851" w:hanging="425"/>
        <w:contextualSpacing w:val="0"/>
        <w:jc w:val="both"/>
        <w:rPr>
          <w:bCs/>
          <w:iCs/>
          <w:strike/>
        </w:rPr>
      </w:pPr>
      <w:r w:rsidRPr="0061093A">
        <w:rPr>
          <w:bCs/>
          <w:iCs/>
        </w:rPr>
        <w:t>odpisu lub informacji z Krajowego Rejestru Sądowego lub z Centralnej Ewidencji i</w:t>
      </w:r>
      <w:r w:rsidR="00B4721C" w:rsidRPr="0061093A">
        <w:rPr>
          <w:bCs/>
          <w:iCs/>
        </w:rPr>
        <w:t> </w:t>
      </w:r>
      <w:r w:rsidRPr="0061093A">
        <w:rPr>
          <w:bCs/>
          <w:iCs/>
        </w:rPr>
        <w:t>Informacji o Działalności Gospodarczej, sporządzonych nie wcześniej niż 3 miesiące przed jej złożeniem, jeżeli odrębne przepisy wymagają wpisu do rejestru lub ewidencji; W</w:t>
      </w:r>
      <w:r w:rsidR="00B4721C" w:rsidRPr="0061093A">
        <w:rPr>
          <w:bCs/>
          <w:iCs/>
        </w:rPr>
        <w:t> </w:t>
      </w:r>
      <w:r w:rsidR="00AC6C1C" w:rsidRPr="0061093A">
        <w:rPr>
          <w:bCs/>
          <w:iCs/>
        </w:rPr>
        <w:t>przypadku,</w:t>
      </w:r>
      <w:r w:rsidRPr="0061093A">
        <w:rPr>
          <w:bCs/>
          <w:iCs/>
        </w:rPr>
        <w:t xml:space="preserve"> gdy odpis jest dostępny </w:t>
      </w:r>
      <w:r w:rsidR="000E2457" w:rsidRPr="0061093A">
        <w:rPr>
          <w:bCs/>
          <w:iCs/>
        </w:rPr>
        <w:t xml:space="preserve">bezpłatnie </w:t>
      </w:r>
      <w:r w:rsidRPr="0061093A">
        <w:rPr>
          <w:bCs/>
          <w:iCs/>
        </w:rPr>
        <w:t xml:space="preserve">w publicznej bazie danych </w:t>
      </w:r>
      <w:r w:rsidR="006B0420" w:rsidRPr="0061093A">
        <w:rPr>
          <w:bCs/>
          <w:iCs/>
        </w:rPr>
        <w:t>Zamawiający</w:t>
      </w:r>
      <w:r w:rsidRPr="0061093A">
        <w:rPr>
          <w:bCs/>
          <w:iCs/>
        </w:rPr>
        <w:t xml:space="preserve"> nie wymaga złożenia odpisu</w:t>
      </w:r>
      <w:r w:rsidR="005A228C" w:rsidRPr="0061093A">
        <w:rPr>
          <w:bCs/>
          <w:iCs/>
        </w:rPr>
        <w:t>.</w:t>
      </w:r>
    </w:p>
    <w:p w14:paraId="25DC8284" w14:textId="2F77E8C1" w:rsidR="00955D5C" w:rsidRPr="00985EB0" w:rsidRDefault="00014CC7" w:rsidP="00B4721C">
      <w:pPr>
        <w:pStyle w:val="Akapitzlist"/>
        <w:numPr>
          <w:ilvl w:val="1"/>
          <w:numId w:val="7"/>
        </w:numPr>
        <w:spacing w:before="120"/>
        <w:ind w:left="851" w:hanging="425"/>
        <w:contextualSpacing w:val="0"/>
        <w:jc w:val="both"/>
        <w:rPr>
          <w:bCs/>
          <w:iCs/>
          <w:strike/>
        </w:rPr>
      </w:pPr>
      <w:r w:rsidRPr="00985EB0">
        <w:t xml:space="preserve">oświadczenia w zakresie niepodlegania wykluczeniu z postępowania na podstawie przesłanek wskazanych w części V </w:t>
      </w:r>
      <w:r w:rsidR="005926BE" w:rsidRPr="00985EB0">
        <w:t>ust. 2 pkt 1 SWZ,</w:t>
      </w:r>
      <w:r w:rsidRPr="00985EB0">
        <w:t xml:space="preserve"> zgodnie z </w:t>
      </w:r>
      <w:r w:rsidRPr="00985EB0">
        <w:rPr>
          <w:b/>
          <w:bCs/>
          <w:iCs/>
        </w:rPr>
        <w:t xml:space="preserve">Załącznikiem nr </w:t>
      </w:r>
      <w:r w:rsidR="009B4117" w:rsidRPr="00985EB0">
        <w:rPr>
          <w:b/>
          <w:bCs/>
          <w:iCs/>
        </w:rPr>
        <w:t>3</w:t>
      </w:r>
      <w:r w:rsidR="0059217D" w:rsidRPr="00985EB0">
        <w:rPr>
          <w:b/>
          <w:bCs/>
          <w:iCs/>
        </w:rPr>
        <w:t xml:space="preserve">.10 </w:t>
      </w:r>
      <w:r w:rsidRPr="00985EB0">
        <w:rPr>
          <w:b/>
          <w:bCs/>
        </w:rPr>
        <w:t>do SWZ</w:t>
      </w:r>
      <w:r w:rsidRPr="00985EB0">
        <w:t>.</w:t>
      </w:r>
    </w:p>
    <w:p w14:paraId="71BB1CCA" w14:textId="53F861B5" w:rsidR="00DE4595" w:rsidRPr="0061093A" w:rsidRDefault="00DD0BC1" w:rsidP="007B0DE8">
      <w:pPr>
        <w:pStyle w:val="Akapitzlist"/>
        <w:numPr>
          <w:ilvl w:val="0"/>
          <w:numId w:val="7"/>
        </w:numPr>
        <w:spacing w:before="120"/>
        <w:ind w:left="426" w:hanging="426"/>
        <w:jc w:val="both"/>
        <w:rPr>
          <w:b/>
          <w:iCs/>
        </w:rPr>
      </w:pPr>
      <w:bookmarkStart w:id="32" w:name="_Hlk102548967"/>
      <w:r w:rsidRPr="0061093A">
        <w:rPr>
          <w:iCs/>
        </w:rPr>
        <w:t xml:space="preserve">Złożenie oferty jest równoznaczne z potwierdzeniem, że </w:t>
      </w:r>
      <w:r w:rsidR="008616AB" w:rsidRPr="0061093A">
        <w:rPr>
          <w:iCs/>
        </w:rPr>
        <w:t>Wykonawca</w:t>
      </w:r>
      <w:r w:rsidRPr="0061093A">
        <w:rPr>
          <w:iCs/>
        </w:rPr>
        <w:t xml:space="preserve"> nie podlega wykluczeniu z</w:t>
      </w:r>
      <w:r w:rsidR="00B4721C" w:rsidRPr="0061093A">
        <w:rPr>
          <w:iCs/>
        </w:rPr>
        <w:t> </w:t>
      </w:r>
      <w:r w:rsidRPr="0061093A">
        <w:rPr>
          <w:iCs/>
        </w:rPr>
        <w:t xml:space="preserve">postępowania na podstawie </w:t>
      </w:r>
      <w:r w:rsidRPr="0061093A">
        <w:t>art. 7 ust</w:t>
      </w:r>
      <w:r w:rsidR="008F0E1B" w:rsidRPr="0061093A">
        <w:t>.</w:t>
      </w:r>
      <w:r w:rsidRPr="0061093A">
        <w:t xml:space="preserve"> 1 ustawy z dnia 13 kwietnia 2022r. </w:t>
      </w:r>
      <w:bookmarkEnd w:id="32"/>
      <w:r w:rsidRPr="0061093A">
        <w:t>o szczególnych rozwiązaniach w zakresie przeciwdziałania wspieraniu agresji na Ukrainę oraz służących ochronie bezpieczeństwa narodowego oraz rozporządzeni</w:t>
      </w:r>
      <w:r w:rsidR="00CC29EB" w:rsidRPr="0061093A">
        <w:t>a</w:t>
      </w:r>
      <w:r w:rsidRPr="0061093A">
        <w:t xml:space="preserve"> (UE) 2022/576</w:t>
      </w:r>
      <w:r w:rsidR="00446455" w:rsidRPr="0061093A">
        <w:t>.</w:t>
      </w:r>
    </w:p>
    <w:p w14:paraId="55F512F0" w14:textId="18F8E014" w:rsidR="00DD0BC1" w:rsidRPr="0061093A" w:rsidRDefault="006B0420" w:rsidP="00446455">
      <w:pPr>
        <w:pStyle w:val="Akapitzlist"/>
        <w:numPr>
          <w:ilvl w:val="0"/>
          <w:numId w:val="7"/>
        </w:numPr>
        <w:spacing w:before="120"/>
        <w:ind w:left="426" w:hanging="420"/>
        <w:contextualSpacing w:val="0"/>
        <w:jc w:val="both"/>
        <w:rPr>
          <w:b/>
          <w:iCs/>
        </w:rPr>
      </w:pPr>
      <w:bookmarkStart w:id="33" w:name="_Hlk102549026"/>
      <w:r w:rsidRPr="0061093A">
        <w:rPr>
          <w:bCs/>
          <w:iCs/>
        </w:rPr>
        <w:t>Zamawiający</w:t>
      </w:r>
      <w:r w:rsidR="00DD0BC1" w:rsidRPr="0061093A">
        <w:rPr>
          <w:bCs/>
          <w:iCs/>
        </w:rPr>
        <w:t xml:space="preserve"> zastrzega sobie prawo weryfikacji braku podstaw do wykluczenia w oparciu o </w:t>
      </w:r>
      <w:r w:rsidR="00DD0BC1" w:rsidRPr="0061093A">
        <w:t>art. 7 ust</w:t>
      </w:r>
      <w:r w:rsidR="008F0E1B" w:rsidRPr="0061093A">
        <w:t>.</w:t>
      </w:r>
      <w:r w:rsidR="00DD0BC1" w:rsidRPr="0061093A">
        <w:t xml:space="preserve"> 1 ustawy z dnia 13 kwietnia 2022 r.</w:t>
      </w:r>
      <w:bookmarkEnd w:id="33"/>
      <w:r w:rsidR="00DD0BC1" w:rsidRPr="0061093A">
        <w:t xml:space="preserve"> o szczególnych rozwiązaniach w zakresie przeciwdziałania wspieraniu agresji na Ukrainę oraz służących ochronie bezpieczeństwa narodowego oraz rozporządzeni</w:t>
      </w:r>
      <w:r w:rsidR="00CC29EB" w:rsidRPr="0061093A">
        <w:t>e</w:t>
      </w:r>
      <w:r w:rsidR="00DD0BC1" w:rsidRPr="0061093A">
        <w:t xml:space="preserve"> (UE) 2022/576 w dostępnych rejestrach.</w:t>
      </w:r>
    </w:p>
    <w:p w14:paraId="1EDAB227" w14:textId="08D82821" w:rsidR="00F436E2" w:rsidRPr="0061093A" w:rsidRDefault="00F436E2" w:rsidP="00446455">
      <w:pPr>
        <w:pStyle w:val="Akapitzlist"/>
        <w:numPr>
          <w:ilvl w:val="0"/>
          <w:numId w:val="7"/>
        </w:numPr>
        <w:spacing w:before="120"/>
        <w:ind w:left="426" w:hanging="420"/>
        <w:contextualSpacing w:val="0"/>
        <w:jc w:val="both"/>
        <w:rPr>
          <w:bCs/>
          <w:iCs/>
        </w:rPr>
      </w:pPr>
      <w:r w:rsidRPr="0061093A">
        <w:rPr>
          <w:bCs/>
          <w:iCs/>
        </w:rPr>
        <w:t xml:space="preserve">Jeżeli </w:t>
      </w:r>
      <w:r w:rsidR="008616AB" w:rsidRPr="0061093A">
        <w:rPr>
          <w:bCs/>
          <w:iCs/>
        </w:rPr>
        <w:t>Wykonawca</w:t>
      </w:r>
      <w:r w:rsidRPr="0061093A">
        <w:rPr>
          <w:bCs/>
          <w:iCs/>
        </w:rPr>
        <w:t xml:space="preserve"> ma siedzibę lub miejsce zamieszkania poza gran</w:t>
      </w:r>
      <w:r w:rsidR="002442FA" w:rsidRPr="0061093A">
        <w:rPr>
          <w:bCs/>
          <w:iCs/>
        </w:rPr>
        <w:t>icami Rzeczypospolitej Polskiej</w:t>
      </w:r>
      <w:r w:rsidRPr="0061093A">
        <w:rPr>
          <w:bCs/>
          <w:iCs/>
        </w:rPr>
        <w:t>:</w:t>
      </w:r>
    </w:p>
    <w:p w14:paraId="59DC05A2" w14:textId="2362F8D5" w:rsidR="00D64A93" w:rsidRPr="0061093A" w:rsidRDefault="002442FA" w:rsidP="00446455">
      <w:pPr>
        <w:pStyle w:val="Akapitzlist"/>
        <w:numPr>
          <w:ilvl w:val="1"/>
          <w:numId w:val="7"/>
        </w:numPr>
        <w:spacing w:before="120"/>
        <w:ind w:left="851" w:hanging="425"/>
        <w:contextualSpacing w:val="0"/>
        <w:jc w:val="both"/>
        <w:rPr>
          <w:bCs/>
          <w:iCs/>
        </w:rPr>
      </w:pPr>
      <w:r w:rsidRPr="0061093A">
        <w:rPr>
          <w:bCs/>
          <w:iCs/>
        </w:rPr>
        <w:t xml:space="preserve">zamiast </w:t>
      </w:r>
      <w:r w:rsidR="00D64A93" w:rsidRPr="0061093A">
        <w:rPr>
          <w:bCs/>
          <w:iCs/>
        </w:rPr>
        <w:t xml:space="preserve">zaświadczenia, o którym mowa w ust. 2 pkt </w:t>
      </w:r>
      <w:r w:rsidR="00E61AE3" w:rsidRPr="0061093A">
        <w:rPr>
          <w:bCs/>
          <w:iCs/>
        </w:rPr>
        <w:t>3</w:t>
      </w:r>
      <w:r w:rsidR="007D04B4" w:rsidRPr="0061093A">
        <w:rPr>
          <w:bCs/>
          <w:iCs/>
        </w:rPr>
        <w:t>)</w:t>
      </w:r>
      <w:r w:rsidR="00E61AE3" w:rsidRPr="0061093A">
        <w:rPr>
          <w:bCs/>
          <w:iCs/>
        </w:rPr>
        <w:t>,</w:t>
      </w:r>
      <w:r w:rsidR="00D64A93" w:rsidRPr="0061093A">
        <w:rPr>
          <w:bCs/>
          <w:iCs/>
        </w:rPr>
        <w:t xml:space="preserve"> zaświadczenia albo innego dokumentu potwierdzającego, że </w:t>
      </w:r>
      <w:r w:rsidR="008616AB" w:rsidRPr="0061093A">
        <w:rPr>
          <w:bCs/>
          <w:iCs/>
        </w:rPr>
        <w:t>Wykonawca</w:t>
      </w:r>
      <w:r w:rsidR="00D64A93" w:rsidRPr="0061093A">
        <w:rPr>
          <w:bCs/>
          <w:iCs/>
        </w:rPr>
        <w:t xml:space="preserve"> nie zalega z opłacaniem </w:t>
      </w:r>
      <w:r w:rsidR="0075504B" w:rsidRPr="0061093A">
        <w:rPr>
          <w:bCs/>
          <w:iCs/>
        </w:rPr>
        <w:t xml:space="preserve">podatków i opłat lub  </w:t>
      </w:r>
      <w:r w:rsidR="00D64A93" w:rsidRPr="0061093A">
        <w:rPr>
          <w:bCs/>
          <w:iCs/>
        </w:rPr>
        <w:t xml:space="preserve">składek na ubezpieczenia społeczne lub zdrowotne, o których mowa w </w:t>
      </w:r>
      <w:r w:rsidR="00E61AE3" w:rsidRPr="0061093A">
        <w:rPr>
          <w:bCs/>
          <w:iCs/>
        </w:rPr>
        <w:t>ust</w:t>
      </w:r>
      <w:r w:rsidR="00D64A93" w:rsidRPr="0061093A">
        <w:rPr>
          <w:bCs/>
          <w:iCs/>
        </w:rPr>
        <w:t xml:space="preserve"> 2 pkt </w:t>
      </w:r>
      <w:r w:rsidR="00E61AE3" w:rsidRPr="0061093A">
        <w:rPr>
          <w:bCs/>
          <w:iCs/>
        </w:rPr>
        <w:t>4</w:t>
      </w:r>
      <w:r w:rsidR="007D04B4" w:rsidRPr="0061093A">
        <w:rPr>
          <w:bCs/>
          <w:iCs/>
        </w:rPr>
        <w:t>)</w:t>
      </w:r>
      <w:r w:rsidR="00D64A93" w:rsidRPr="0061093A">
        <w:rPr>
          <w:bCs/>
          <w:iCs/>
        </w:rPr>
        <w:t>, lub odpisu albo informacji z Krajowego Rejestru Sądowego lub z Centralnej Ewidencji i</w:t>
      </w:r>
      <w:r w:rsidR="00456D0E" w:rsidRPr="0061093A">
        <w:rPr>
          <w:bCs/>
          <w:iCs/>
        </w:rPr>
        <w:t> </w:t>
      </w:r>
      <w:r w:rsidR="00D64A93" w:rsidRPr="0061093A">
        <w:rPr>
          <w:bCs/>
          <w:iCs/>
        </w:rPr>
        <w:t>Informacji o Działalności Gosp</w:t>
      </w:r>
      <w:r w:rsidR="000157D8" w:rsidRPr="0061093A">
        <w:rPr>
          <w:bCs/>
          <w:iCs/>
        </w:rPr>
        <w:t xml:space="preserve">odarczej </w:t>
      </w:r>
      <w:r w:rsidR="007D04B4" w:rsidRPr="0061093A">
        <w:rPr>
          <w:bCs/>
          <w:iCs/>
        </w:rPr>
        <w:t xml:space="preserve">, o których mowa w ust. 2 pkt 5) </w:t>
      </w:r>
      <w:r w:rsidR="00D64A93" w:rsidRPr="0061093A">
        <w:rPr>
          <w:bCs/>
          <w:iCs/>
        </w:rPr>
        <w:t xml:space="preserve">– składa dokument lub dokumenty wystawione w kraju, w którym </w:t>
      </w:r>
      <w:r w:rsidR="008616AB" w:rsidRPr="0061093A">
        <w:rPr>
          <w:bCs/>
          <w:iCs/>
        </w:rPr>
        <w:t>Wykonawca</w:t>
      </w:r>
      <w:r w:rsidR="00D64A93" w:rsidRPr="0061093A">
        <w:rPr>
          <w:bCs/>
          <w:iCs/>
        </w:rPr>
        <w:t xml:space="preserve"> ma siedzibę lub miejsce zamieszkania, potwierdzające odpowiednio, że:</w:t>
      </w:r>
    </w:p>
    <w:p w14:paraId="68D10FBC" w14:textId="75408B78" w:rsidR="00D64A93" w:rsidRPr="0061093A" w:rsidRDefault="00D64A93" w:rsidP="00446455">
      <w:pPr>
        <w:pStyle w:val="Akapitzlist"/>
        <w:numPr>
          <w:ilvl w:val="2"/>
          <w:numId w:val="7"/>
        </w:numPr>
        <w:spacing w:before="120"/>
        <w:ind w:left="1134" w:hanging="283"/>
        <w:contextualSpacing w:val="0"/>
        <w:jc w:val="both"/>
        <w:rPr>
          <w:bCs/>
          <w:iCs/>
        </w:rPr>
      </w:pPr>
      <w:r w:rsidRPr="0061093A">
        <w:rPr>
          <w:bCs/>
          <w:iCs/>
        </w:rPr>
        <w:t xml:space="preserve">nie naruszył obowiązków dotyczących płatności podatków, </w:t>
      </w:r>
      <w:proofErr w:type="gramStart"/>
      <w:r w:rsidRPr="0061093A">
        <w:rPr>
          <w:bCs/>
          <w:iCs/>
        </w:rPr>
        <w:t>opłat,</w:t>
      </w:r>
      <w:proofErr w:type="gramEnd"/>
      <w:r w:rsidRPr="0061093A">
        <w:rPr>
          <w:bCs/>
          <w:iCs/>
        </w:rPr>
        <w:t xml:space="preserve"> lub składek na ubezpieczenie społeczne lub zdrowotne,</w:t>
      </w:r>
    </w:p>
    <w:p w14:paraId="3755911D" w14:textId="3F9D8E6F" w:rsidR="00D64A93" w:rsidRPr="0061093A" w:rsidRDefault="00D64A93" w:rsidP="00446455">
      <w:pPr>
        <w:pStyle w:val="Akapitzlist"/>
        <w:numPr>
          <w:ilvl w:val="2"/>
          <w:numId w:val="7"/>
        </w:numPr>
        <w:spacing w:before="120"/>
        <w:ind w:left="1134" w:hanging="283"/>
        <w:contextualSpacing w:val="0"/>
        <w:jc w:val="both"/>
        <w:rPr>
          <w:bCs/>
          <w:iCs/>
        </w:rPr>
      </w:pPr>
      <w:r w:rsidRPr="0061093A">
        <w:rPr>
          <w:bCs/>
          <w:iCs/>
        </w:rPr>
        <w:t>nie otwarto jego likwidacji, nie ogłoszono upadłości, jego aktywami nie zarządza likwidator lub sąd, jego działalność gospodarcza nie jest zawieszona ani nie znajduje się on w innej tego rodzaju sytuacji wynikającej z podobnej procedury przewidzianej w</w:t>
      </w:r>
      <w:r w:rsidR="00446455" w:rsidRPr="0061093A">
        <w:rPr>
          <w:bCs/>
          <w:iCs/>
        </w:rPr>
        <w:t> </w:t>
      </w:r>
      <w:r w:rsidRPr="0061093A">
        <w:rPr>
          <w:bCs/>
          <w:iCs/>
        </w:rPr>
        <w:t>przepisach miejsca wszczęcia tej procedury.</w:t>
      </w:r>
    </w:p>
    <w:p w14:paraId="27B60129" w14:textId="514D785C" w:rsidR="000C22F4" w:rsidRPr="0061093A" w:rsidRDefault="00D64A93" w:rsidP="00456D0E">
      <w:pPr>
        <w:pStyle w:val="Akapitzlist"/>
        <w:numPr>
          <w:ilvl w:val="1"/>
          <w:numId w:val="7"/>
        </w:numPr>
        <w:spacing w:before="120"/>
        <w:ind w:left="851" w:hanging="425"/>
        <w:contextualSpacing w:val="0"/>
        <w:jc w:val="both"/>
        <w:rPr>
          <w:bCs/>
          <w:iCs/>
        </w:rPr>
      </w:pPr>
      <w:r w:rsidRPr="0061093A">
        <w:rPr>
          <w:bCs/>
          <w:iCs/>
        </w:rPr>
        <w:lastRenderedPageBreak/>
        <w:t>Dokument</w:t>
      </w:r>
      <w:r w:rsidR="002442FA" w:rsidRPr="0061093A">
        <w:rPr>
          <w:bCs/>
          <w:iCs/>
        </w:rPr>
        <w:t>y, o których</w:t>
      </w:r>
      <w:r w:rsidRPr="0061093A">
        <w:rPr>
          <w:bCs/>
          <w:iCs/>
        </w:rPr>
        <w:t xml:space="preserve"> mowa w pkt 1</w:t>
      </w:r>
      <w:r w:rsidR="008F0E1B" w:rsidRPr="0061093A">
        <w:rPr>
          <w:bCs/>
          <w:iCs/>
        </w:rPr>
        <w:t>)</w:t>
      </w:r>
      <w:r w:rsidR="002442FA" w:rsidRPr="0061093A">
        <w:rPr>
          <w:bCs/>
          <w:iCs/>
        </w:rPr>
        <w:t xml:space="preserve"> powinny</w:t>
      </w:r>
      <w:r w:rsidRPr="0061093A">
        <w:rPr>
          <w:bCs/>
          <w:iCs/>
        </w:rPr>
        <w:t xml:space="preserve"> być wystawion</w:t>
      </w:r>
      <w:r w:rsidR="002442FA" w:rsidRPr="0061093A">
        <w:rPr>
          <w:bCs/>
          <w:iCs/>
        </w:rPr>
        <w:t>e</w:t>
      </w:r>
      <w:r w:rsidRPr="0061093A">
        <w:rPr>
          <w:bCs/>
          <w:iCs/>
        </w:rPr>
        <w:t xml:space="preserve"> nie wcześniej niż </w:t>
      </w:r>
      <w:r w:rsidR="002442FA" w:rsidRPr="0061093A">
        <w:rPr>
          <w:bCs/>
          <w:iCs/>
        </w:rPr>
        <w:t>3</w:t>
      </w:r>
      <w:r w:rsidRPr="0061093A">
        <w:rPr>
          <w:bCs/>
          <w:iCs/>
        </w:rPr>
        <w:t xml:space="preserve"> miesiące przed ich złożeniem.</w:t>
      </w:r>
    </w:p>
    <w:p w14:paraId="280F9C5B" w14:textId="40A87448" w:rsidR="003654B6" w:rsidRPr="0061093A" w:rsidRDefault="000E2451" w:rsidP="004311F1">
      <w:pPr>
        <w:pStyle w:val="Akapitzlist"/>
        <w:numPr>
          <w:ilvl w:val="1"/>
          <w:numId w:val="35"/>
        </w:numPr>
        <w:spacing w:before="120"/>
        <w:ind w:left="851" w:hanging="425"/>
        <w:contextualSpacing w:val="0"/>
        <w:jc w:val="both"/>
        <w:rPr>
          <w:bCs/>
          <w:iCs/>
        </w:rPr>
      </w:pPr>
      <w:r w:rsidRPr="0061093A">
        <w:rPr>
          <w:bCs/>
          <w:iCs/>
        </w:rPr>
        <w:t xml:space="preserve">Jeżeli w kraju, w którym </w:t>
      </w:r>
      <w:r w:rsidR="008616AB" w:rsidRPr="0061093A">
        <w:rPr>
          <w:bCs/>
          <w:iCs/>
        </w:rPr>
        <w:t>Wykonawca</w:t>
      </w:r>
      <w:r w:rsidRPr="0061093A">
        <w:rPr>
          <w:bCs/>
          <w:iCs/>
        </w:rPr>
        <w:t xml:space="preserve"> ma siedzibę lub miejsce zamieszkania, nie wydaje się dokumentów, o których mowa w pkt 1</w:t>
      </w:r>
      <w:r w:rsidR="008F0E1B" w:rsidRPr="0061093A">
        <w:rPr>
          <w:bCs/>
          <w:iCs/>
        </w:rPr>
        <w:t>)</w:t>
      </w:r>
      <w:r w:rsidRPr="0061093A">
        <w:rPr>
          <w:bCs/>
          <w:iCs/>
        </w:rPr>
        <w:t>, lub gdy dokumenty te nie odnoszą się do wszystkich przypadków, o których mowa w  tym punkcie, zastępuje się je odpowiednio w całości lub w</w:t>
      </w:r>
      <w:r w:rsidR="00446455" w:rsidRPr="0061093A">
        <w:rPr>
          <w:bCs/>
          <w:iCs/>
        </w:rPr>
        <w:t> </w:t>
      </w:r>
      <w:r w:rsidRPr="0061093A">
        <w:rPr>
          <w:bCs/>
          <w:iCs/>
        </w:rPr>
        <w:t xml:space="preserve">części dokumentem zawierającym odpowiednio oświadczenie </w:t>
      </w:r>
      <w:r w:rsidR="00DB4D9E" w:rsidRPr="0061093A">
        <w:rPr>
          <w:bCs/>
          <w:iCs/>
        </w:rPr>
        <w:t>Wykonawcy</w:t>
      </w:r>
      <w:r w:rsidRPr="0061093A">
        <w:rPr>
          <w:bCs/>
          <w:iCs/>
        </w:rPr>
        <w:t xml:space="preserve">,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t>
      </w:r>
      <w:r w:rsidR="00DB4D9E" w:rsidRPr="0061093A">
        <w:rPr>
          <w:bCs/>
          <w:iCs/>
        </w:rPr>
        <w:t>Wykonawcy</w:t>
      </w:r>
      <w:r w:rsidRPr="0061093A">
        <w:rPr>
          <w:bCs/>
          <w:iCs/>
        </w:rPr>
        <w:t xml:space="preserve">. </w:t>
      </w:r>
      <w:r w:rsidR="00330420" w:rsidRPr="0061093A">
        <w:rPr>
          <w:bCs/>
          <w:iCs/>
        </w:rPr>
        <w:t>Postanowienie</w:t>
      </w:r>
      <w:r w:rsidRPr="0061093A">
        <w:rPr>
          <w:bCs/>
          <w:iCs/>
        </w:rPr>
        <w:t xml:space="preserve"> </w:t>
      </w:r>
      <w:r w:rsidR="00330420" w:rsidRPr="0061093A">
        <w:rPr>
          <w:bCs/>
          <w:iCs/>
        </w:rPr>
        <w:t xml:space="preserve">pkt </w:t>
      </w:r>
      <w:r w:rsidR="004F6CF7" w:rsidRPr="0061093A">
        <w:rPr>
          <w:bCs/>
          <w:iCs/>
        </w:rPr>
        <w:t>2</w:t>
      </w:r>
      <w:r w:rsidR="006B0420" w:rsidRPr="0061093A">
        <w:rPr>
          <w:bCs/>
          <w:iCs/>
        </w:rPr>
        <w:t>)</w:t>
      </w:r>
      <w:r w:rsidR="004F6CF7" w:rsidRPr="0061093A">
        <w:rPr>
          <w:bCs/>
          <w:iCs/>
        </w:rPr>
        <w:t xml:space="preserve"> </w:t>
      </w:r>
      <w:r w:rsidRPr="0061093A">
        <w:rPr>
          <w:bCs/>
          <w:iCs/>
        </w:rPr>
        <w:t>stosuje się.</w:t>
      </w:r>
    </w:p>
    <w:p w14:paraId="2526E724" w14:textId="45EC1C82" w:rsidR="003526E0" w:rsidRPr="0061093A" w:rsidRDefault="003526E0" w:rsidP="00670F35">
      <w:pPr>
        <w:pStyle w:val="Akapitzlist"/>
        <w:numPr>
          <w:ilvl w:val="0"/>
          <w:numId w:val="7"/>
        </w:numPr>
        <w:spacing w:before="120"/>
        <w:ind w:left="426" w:hanging="426"/>
        <w:contextualSpacing w:val="0"/>
        <w:jc w:val="both"/>
        <w:rPr>
          <w:bCs/>
          <w:iCs/>
        </w:rPr>
      </w:pPr>
      <w:r w:rsidRPr="0061093A">
        <w:rPr>
          <w:bCs/>
          <w:iCs/>
        </w:rPr>
        <w:t xml:space="preserve">W celu potwierdzenia spełnienia warunków udziału w postępowaniu </w:t>
      </w:r>
      <w:r w:rsidR="006B0420" w:rsidRPr="0061093A">
        <w:rPr>
          <w:bCs/>
          <w:iCs/>
        </w:rPr>
        <w:t>Zamawiający</w:t>
      </w:r>
      <w:r w:rsidRPr="0061093A">
        <w:rPr>
          <w:bCs/>
          <w:iCs/>
        </w:rPr>
        <w:t xml:space="preserve"> wymaga złożenia:</w:t>
      </w:r>
    </w:p>
    <w:p w14:paraId="22D9B2F6" w14:textId="77777777" w:rsidR="00FD6041" w:rsidRPr="00985EB0" w:rsidRDefault="00FD6041" w:rsidP="004311F1">
      <w:pPr>
        <w:pStyle w:val="Akapitzlist"/>
        <w:numPr>
          <w:ilvl w:val="1"/>
          <w:numId w:val="16"/>
        </w:numPr>
        <w:spacing w:before="120"/>
        <w:ind w:left="851" w:hanging="425"/>
        <w:contextualSpacing w:val="0"/>
        <w:jc w:val="both"/>
        <w:rPr>
          <w:b/>
          <w:iCs/>
        </w:rPr>
      </w:pPr>
      <w:r w:rsidRPr="00985EB0">
        <w:t>ważnego zezwolenia lub licencji w zakresie wskazanym w części V ust. 3 pkt 2) SWZ,</w:t>
      </w:r>
    </w:p>
    <w:p w14:paraId="12E1E79E" w14:textId="0D8DC2BE" w:rsidR="00B40469" w:rsidRPr="00985EB0" w:rsidRDefault="00B40469" w:rsidP="004311F1">
      <w:pPr>
        <w:pStyle w:val="Akapitzlist"/>
        <w:numPr>
          <w:ilvl w:val="1"/>
          <w:numId w:val="16"/>
        </w:numPr>
        <w:spacing w:before="120"/>
        <w:ind w:left="851" w:hanging="425"/>
        <w:contextualSpacing w:val="0"/>
        <w:jc w:val="both"/>
        <w:rPr>
          <w:b/>
          <w:iCs/>
        </w:rPr>
      </w:pPr>
      <w:r w:rsidRPr="00057162">
        <w:rPr>
          <w:bCs/>
          <w:iCs/>
        </w:rPr>
        <w:t>wykazu usług wykonanych, a w przypadku świadczeń powtarzających się lub ciągłych również wykonywanych, w okresie ostatnich 3 lat, a jeżeli okres prowadzenia działalności jest krótszy – w tym okresie, wraz z podaniem ich wartości, przedmiotu, dat wykonania i</w:t>
      </w:r>
      <w:r w:rsidR="00456D0E">
        <w:rPr>
          <w:bCs/>
          <w:iCs/>
        </w:rPr>
        <w:t> </w:t>
      </w:r>
      <w:r w:rsidRPr="00057162">
        <w:rPr>
          <w:bCs/>
          <w:iCs/>
        </w:rPr>
        <w:t xml:space="preserve">podmiotów, na rzecz których usługi zostały </w:t>
      </w:r>
      <w:r w:rsidRPr="0061093A">
        <w:rPr>
          <w:bCs/>
          <w:iCs/>
        </w:rPr>
        <w:t xml:space="preserve">wykonane, oraz załączeniem dowodów określających czy te usługi zostały wykonane lub są wykonywane należycie. Dowodami są referencje bądź inne dokumenty sporządzone przez podmiot, na rzecz którego usługi zostały wykonane, a w przypadku </w:t>
      </w:r>
      <w:r w:rsidRPr="00985EB0">
        <w:rPr>
          <w:bCs/>
          <w:iCs/>
        </w:rPr>
        <w:t xml:space="preserve">świadczeń powtarzających się lub ciągłych są wykonywane. Jeżeli z uzasadnionej przyczyny o obiektywnym charakterze </w:t>
      </w:r>
      <w:r w:rsidR="008616AB" w:rsidRPr="00985EB0">
        <w:rPr>
          <w:bCs/>
          <w:iCs/>
        </w:rPr>
        <w:t>Wykonawca</w:t>
      </w:r>
      <w:r w:rsidRPr="00985EB0">
        <w:rPr>
          <w:bCs/>
          <w:iCs/>
        </w:rPr>
        <w:t xml:space="preserve"> nie jest w stanie uzyskać tych dokumentów – oświadczenie </w:t>
      </w:r>
      <w:r w:rsidR="00DB4D9E" w:rsidRPr="00985EB0">
        <w:rPr>
          <w:bCs/>
          <w:iCs/>
        </w:rPr>
        <w:t>Wykonawcy</w:t>
      </w:r>
      <w:r w:rsidRPr="00985EB0">
        <w:rPr>
          <w:bCs/>
          <w:iCs/>
        </w:rPr>
        <w:t>; Wzór</w:t>
      </w:r>
      <w:r w:rsidR="0078720F" w:rsidRPr="00985EB0">
        <w:rPr>
          <w:bCs/>
          <w:iCs/>
        </w:rPr>
        <w:t xml:space="preserve"> wykazu stanowi </w:t>
      </w:r>
      <w:r w:rsidR="0078720F" w:rsidRPr="00985EB0">
        <w:rPr>
          <w:b/>
          <w:iCs/>
        </w:rPr>
        <w:t xml:space="preserve">Załącznik nr </w:t>
      </w:r>
      <w:r w:rsidR="008C5320" w:rsidRPr="00985EB0">
        <w:rPr>
          <w:b/>
          <w:iCs/>
        </w:rPr>
        <w:t>3</w:t>
      </w:r>
      <w:r w:rsidR="0078720F" w:rsidRPr="00985EB0">
        <w:rPr>
          <w:b/>
          <w:iCs/>
        </w:rPr>
        <w:t>.</w:t>
      </w:r>
      <w:r w:rsidR="00AA5DFD" w:rsidRPr="00985EB0">
        <w:rPr>
          <w:b/>
          <w:iCs/>
        </w:rPr>
        <w:t>3</w:t>
      </w:r>
      <w:r w:rsidR="00FB0388" w:rsidRPr="00985EB0">
        <w:rPr>
          <w:b/>
          <w:iCs/>
        </w:rPr>
        <w:t xml:space="preserve"> do SWZ</w:t>
      </w:r>
      <w:r w:rsidR="00DC766D" w:rsidRPr="00985EB0">
        <w:rPr>
          <w:bCs/>
          <w:iCs/>
        </w:rPr>
        <w:t>,</w:t>
      </w:r>
    </w:p>
    <w:p w14:paraId="020FDCC2" w14:textId="20D96607" w:rsidR="00B40469" w:rsidRPr="00985EB0" w:rsidRDefault="00B40469" w:rsidP="004311F1">
      <w:pPr>
        <w:pStyle w:val="Akapitzlist"/>
        <w:numPr>
          <w:ilvl w:val="1"/>
          <w:numId w:val="16"/>
        </w:numPr>
        <w:spacing w:before="120"/>
        <w:ind w:left="851" w:hanging="425"/>
        <w:contextualSpacing w:val="0"/>
        <w:jc w:val="both"/>
        <w:rPr>
          <w:b/>
          <w:iCs/>
        </w:rPr>
      </w:pPr>
      <w:r w:rsidRPr="00985EB0">
        <w:rPr>
          <w:bCs/>
          <w:iCs/>
        </w:rPr>
        <w:t xml:space="preserve">wykazu osób, skierowanych przez </w:t>
      </w:r>
      <w:r w:rsidR="008616AB" w:rsidRPr="00985EB0">
        <w:rPr>
          <w:bCs/>
          <w:iCs/>
        </w:rPr>
        <w:t>Wykonawcę</w:t>
      </w:r>
      <w:r w:rsidRPr="00985EB0">
        <w:rPr>
          <w:bCs/>
          <w:iCs/>
        </w:rPr>
        <w:t xml:space="preserve"> do realizacji zamówienia, w szczególności odpowiedzialnych za świadczenie usług, wraz z informacjami na temat ich kwalifikacji zawodowych, uprawnień, doświadczenia i wykształcenia niezbędnych do wykonania zamówienia, a także zakresu wykonywanych przez nie czynności oraz informacją o</w:t>
      </w:r>
      <w:r w:rsidR="00456D0E" w:rsidRPr="00985EB0">
        <w:rPr>
          <w:bCs/>
          <w:iCs/>
        </w:rPr>
        <w:t> </w:t>
      </w:r>
      <w:r w:rsidRPr="00985EB0">
        <w:rPr>
          <w:bCs/>
          <w:iCs/>
        </w:rPr>
        <w:t>podstawi</w:t>
      </w:r>
      <w:r w:rsidR="00463EF4" w:rsidRPr="00985EB0">
        <w:rPr>
          <w:bCs/>
          <w:iCs/>
        </w:rPr>
        <w:t>e do dysponowania tymi osobami;</w:t>
      </w:r>
      <w:r w:rsidRPr="00985EB0">
        <w:rPr>
          <w:bCs/>
          <w:iCs/>
        </w:rPr>
        <w:t xml:space="preserve"> Wzór wykazu stanowi </w:t>
      </w:r>
      <w:r w:rsidRPr="00985EB0">
        <w:rPr>
          <w:b/>
          <w:iCs/>
        </w:rPr>
        <w:t xml:space="preserve">Załącznik nr </w:t>
      </w:r>
      <w:r w:rsidR="008C5320" w:rsidRPr="00985EB0">
        <w:rPr>
          <w:b/>
          <w:iCs/>
        </w:rPr>
        <w:t>3</w:t>
      </w:r>
      <w:r w:rsidR="0078720F" w:rsidRPr="00985EB0">
        <w:rPr>
          <w:b/>
          <w:iCs/>
        </w:rPr>
        <w:t>.4</w:t>
      </w:r>
      <w:r w:rsidR="00FB0388" w:rsidRPr="00985EB0">
        <w:rPr>
          <w:b/>
          <w:iCs/>
        </w:rPr>
        <w:t xml:space="preserve"> do</w:t>
      </w:r>
      <w:r w:rsidR="00456D0E" w:rsidRPr="00985EB0">
        <w:rPr>
          <w:b/>
          <w:iCs/>
        </w:rPr>
        <w:t> </w:t>
      </w:r>
      <w:r w:rsidR="00FB0388" w:rsidRPr="00985EB0">
        <w:rPr>
          <w:b/>
          <w:iCs/>
        </w:rPr>
        <w:t>SWZ</w:t>
      </w:r>
      <w:r w:rsidR="00DC766D" w:rsidRPr="00985EB0">
        <w:rPr>
          <w:bCs/>
          <w:iCs/>
        </w:rPr>
        <w:t>,</w:t>
      </w:r>
    </w:p>
    <w:p w14:paraId="240BE466" w14:textId="5FD038DF" w:rsidR="00446FF7" w:rsidRPr="00985EB0" w:rsidRDefault="00463EF4" w:rsidP="004311F1">
      <w:pPr>
        <w:pStyle w:val="Akapitzlist"/>
        <w:numPr>
          <w:ilvl w:val="1"/>
          <w:numId w:val="16"/>
        </w:numPr>
        <w:spacing w:before="120"/>
        <w:ind w:left="851" w:hanging="425"/>
        <w:contextualSpacing w:val="0"/>
        <w:jc w:val="both"/>
        <w:rPr>
          <w:bCs/>
          <w:iCs/>
        </w:rPr>
      </w:pPr>
      <w:r w:rsidRPr="00985EB0">
        <w:rPr>
          <w:bCs/>
          <w:iCs/>
        </w:rPr>
        <w:t xml:space="preserve">wykazu </w:t>
      </w:r>
      <w:r w:rsidR="004A04E7" w:rsidRPr="00985EB0">
        <w:rPr>
          <w:bCs/>
          <w:iCs/>
        </w:rPr>
        <w:t xml:space="preserve">urządzeń lub wyposażenia zakładu </w:t>
      </w:r>
      <w:r w:rsidR="00522F2D" w:rsidRPr="00985EB0">
        <w:rPr>
          <w:bCs/>
          <w:iCs/>
        </w:rPr>
        <w:t>niezbędnych do wykonania zamówienia</w:t>
      </w:r>
      <w:r w:rsidR="00446FF7" w:rsidRPr="00985EB0">
        <w:rPr>
          <w:bCs/>
          <w:iCs/>
        </w:rPr>
        <w:t>.</w:t>
      </w:r>
      <w:r w:rsidR="008D3F97" w:rsidRPr="00985EB0">
        <w:rPr>
          <w:bCs/>
          <w:iCs/>
        </w:rPr>
        <w:t xml:space="preserve"> Wzór wykazu stanowi </w:t>
      </w:r>
      <w:r w:rsidR="008D3F97" w:rsidRPr="00985EB0">
        <w:rPr>
          <w:b/>
          <w:iCs/>
        </w:rPr>
        <w:t xml:space="preserve">Załącznik nr </w:t>
      </w:r>
      <w:r w:rsidR="008C5320" w:rsidRPr="00985EB0">
        <w:rPr>
          <w:b/>
          <w:iCs/>
        </w:rPr>
        <w:t>3</w:t>
      </w:r>
      <w:r w:rsidR="008D3F97" w:rsidRPr="00985EB0">
        <w:rPr>
          <w:b/>
          <w:iCs/>
        </w:rPr>
        <w:t>.5 do SWZ</w:t>
      </w:r>
      <w:r w:rsidR="008D3F97" w:rsidRPr="00985EB0">
        <w:rPr>
          <w:bCs/>
          <w:iCs/>
        </w:rPr>
        <w:t>.</w:t>
      </w:r>
    </w:p>
    <w:p w14:paraId="7743C59A" w14:textId="19DAB105" w:rsidR="00AB5FA1" w:rsidRPr="0061093A" w:rsidRDefault="007C6B00" w:rsidP="00456D0E">
      <w:pPr>
        <w:pStyle w:val="Akapitzlist"/>
        <w:numPr>
          <w:ilvl w:val="0"/>
          <w:numId w:val="7"/>
        </w:numPr>
        <w:spacing w:before="120"/>
        <w:ind w:left="426" w:hanging="426"/>
        <w:contextualSpacing w:val="0"/>
        <w:jc w:val="both"/>
      </w:pPr>
      <w:r w:rsidRPr="0061093A">
        <w:rPr>
          <w:bCs/>
          <w:iCs/>
        </w:rPr>
        <w:t xml:space="preserve">Podmiotowe środki dowodowe </w:t>
      </w:r>
      <w:r w:rsidR="007C4BF3" w:rsidRPr="0061093A">
        <w:rPr>
          <w:bCs/>
          <w:iCs/>
        </w:rPr>
        <w:t xml:space="preserve">powinny być złożone </w:t>
      </w:r>
      <w:r w:rsidR="00F03AAD" w:rsidRPr="0061093A">
        <w:rPr>
          <w:bCs/>
          <w:iCs/>
        </w:rPr>
        <w:t xml:space="preserve">w następujący sposób:  </w:t>
      </w:r>
    </w:p>
    <w:p w14:paraId="78109F23" w14:textId="575BAA9E" w:rsidR="007C6B00" w:rsidRPr="0061093A" w:rsidRDefault="007C6B00" w:rsidP="00456D0E">
      <w:pPr>
        <w:pStyle w:val="Akapitzlist"/>
        <w:numPr>
          <w:ilvl w:val="1"/>
          <w:numId w:val="7"/>
        </w:numPr>
        <w:spacing w:before="120"/>
        <w:ind w:left="851" w:hanging="425"/>
        <w:contextualSpacing w:val="0"/>
        <w:jc w:val="both"/>
        <w:rPr>
          <w:bCs/>
          <w:iCs/>
        </w:rPr>
      </w:pPr>
      <w:r w:rsidRPr="0061093A">
        <w:rPr>
          <w:bCs/>
          <w:iCs/>
        </w:rPr>
        <w:t xml:space="preserve">Jeżeli dokument został wystawiony przez </w:t>
      </w:r>
      <w:r w:rsidR="00260371" w:rsidRPr="0061093A">
        <w:rPr>
          <w:bCs/>
          <w:iCs/>
        </w:rPr>
        <w:t xml:space="preserve">podmiot upoważniony inny niż </w:t>
      </w:r>
      <w:r w:rsidR="008616AB" w:rsidRPr="0061093A">
        <w:rPr>
          <w:bCs/>
          <w:iCs/>
        </w:rPr>
        <w:t>Wykonawca</w:t>
      </w:r>
      <w:r w:rsidR="00260371" w:rsidRPr="0061093A">
        <w:rPr>
          <w:bCs/>
          <w:iCs/>
        </w:rPr>
        <w:t xml:space="preserve"> (np. </w:t>
      </w:r>
      <w:r w:rsidRPr="0061093A">
        <w:rPr>
          <w:bCs/>
          <w:iCs/>
        </w:rPr>
        <w:t>właściwy</w:t>
      </w:r>
      <w:r w:rsidR="00880181" w:rsidRPr="0061093A">
        <w:rPr>
          <w:bCs/>
          <w:iCs/>
        </w:rPr>
        <w:t xml:space="preserve"> do jego wydania</w:t>
      </w:r>
      <w:r w:rsidRPr="0061093A">
        <w:rPr>
          <w:bCs/>
          <w:iCs/>
        </w:rPr>
        <w:t xml:space="preserve"> organ administracyjny lub sądowy</w:t>
      </w:r>
      <w:r w:rsidR="00260371" w:rsidRPr="0061093A">
        <w:rPr>
          <w:bCs/>
          <w:iCs/>
        </w:rPr>
        <w:t xml:space="preserve">) </w:t>
      </w:r>
      <w:r w:rsidRPr="0061093A">
        <w:rPr>
          <w:bCs/>
          <w:iCs/>
        </w:rPr>
        <w:t xml:space="preserve">jako dokument elektroniczny – </w:t>
      </w:r>
      <w:r w:rsidR="008616AB" w:rsidRPr="0061093A">
        <w:rPr>
          <w:bCs/>
          <w:iCs/>
        </w:rPr>
        <w:t>Wykonawca</w:t>
      </w:r>
      <w:r w:rsidRPr="0061093A">
        <w:rPr>
          <w:bCs/>
          <w:iCs/>
        </w:rPr>
        <w:t xml:space="preserve"> przekazuje ten dokument</w:t>
      </w:r>
      <w:r w:rsidR="00B6788B" w:rsidRPr="0061093A">
        <w:rPr>
          <w:bCs/>
          <w:iCs/>
        </w:rPr>
        <w:t>;</w:t>
      </w:r>
    </w:p>
    <w:p w14:paraId="00B577F3" w14:textId="4AEC5038" w:rsidR="007C6B00" w:rsidRPr="0061093A" w:rsidRDefault="007C6B00" w:rsidP="00456D0E">
      <w:pPr>
        <w:pStyle w:val="Akapitzlist"/>
        <w:numPr>
          <w:ilvl w:val="1"/>
          <w:numId w:val="7"/>
        </w:numPr>
        <w:spacing w:before="120"/>
        <w:ind w:left="851" w:hanging="425"/>
        <w:contextualSpacing w:val="0"/>
        <w:jc w:val="both"/>
        <w:rPr>
          <w:bCs/>
          <w:iCs/>
        </w:rPr>
      </w:pPr>
      <w:r w:rsidRPr="0061093A">
        <w:rPr>
          <w:bCs/>
          <w:iCs/>
        </w:rPr>
        <w:t xml:space="preserve">Jeżeli dokument został wystawiony przez </w:t>
      </w:r>
      <w:r w:rsidR="00260371" w:rsidRPr="0061093A">
        <w:rPr>
          <w:bCs/>
          <w:iCs/>
        </w:rPr>
        <w:t xml:space="preserve">podmiot upoważniony inny niż </w:t>
      </w:r>
      <w:r w:rsidR="008616AB" w:rsidRPr="0061093A">
        <w:rPr>
          <w:bCs/>
          <w:iCs/>
        </w:rPr>
        <w:t>Wykonawca</w:t>
      </w:r>
      <w:r w:rsidR="00260371" w:rsidRPr="0061093A">
        <w:rPr>
          <w:bCs/>
          <w:iCs/>
        </w:rPr>
        <w:t xml:space="preserve"> (np. </w:t>
      </w:r>
      <w:r w:rsidRPr="0061093A">
        <w:rPr>
          <w:bCs/>
          <w:iCs/>
        </w:rPr>
        <w:t xml:space="preserve">właściwy </w:t>
      </w:r>
      <w:r w:rsidR="00880181" w:rsidRPr="0061093A">
        <w:rPr>
          <w:bCs/>
          <w:iCs/>
        </w:rPr>
        <w:t xml:space="preserve">do jego wydania </w:t>
      </w:r>
      <w:r w:rsidRPr="0061093A">
        <w:rPr>
          <w:bCs/>
          <w:iCs/>
        </w:rPr>
        <w:t>organ administr</w:t>
      </w:r>
      <w:r w:rsidR="00880181" w:rsidRPr="0061093A">
        <w:rPr>
          <w:bCs/>
          <w:iCs/>
        </w:rPr>
        <w:t>acyjny lub sądowy</w:t>
      </w:r>
      <w:r w:rsidR="00260371" w:rsidRPr="0061093A">
        <w:rPr>
          <w:bCs/>
          <w:iCs/>
        </w:rPr>
        <w:t xml:space="preserve">) </w:t>
      </w:r>
      <w:r w:rsidR="00880181" w:rsidRPr="0061093A">
        <w:rPr>
          <w:bCs/>
          <w:iCs/>
        </w:rPr>
        <w:t xml:space="preserve">jako dokument </w:t>
      </w:r>
      <w:proofErr w:type="gramStart"/>
      <w:r w:rsidR="00880181" w:rsidRPr="0061093A">
        <w:rPr>
          <w:bCs/>
          <w:iCs/>
        </w:rPr>
        <w:t xml:space="preserve">papierowy </w:t>
      </w:r>
      <w:r w:rsidRPr="0061093A">
        <w:rPr>
          <w:bCs/>
          <w:iCs/>
        </w:rPr>
        <w:t xml:space="preserve"> –</w:t>
      </w:r>
      <w:proofErr w:type="gramEnd"/>
      <w:r w:rsidR="00880181" w:rsidRPr="0061093A">
        <w:rPr>
          <w:bCs/>
          <w:iCs/>
        </w:rPr>
        <w:t xml:space="preserve"> </w:t>
      </w:r>
      <w:r w:rsidR="008616AB" w:rsidRPr="0061093A">
        <w:rPr>
          <w:bCs/>
          <w:iCs/>
        </w:rPr>
        <w:t>Wykonawca</w:t>
      </w:r>
      <w:r w:rsidR="00880181" w:rsidRPr="0061093A">
        <w:rPr>
          <w:bCs/>
          <w:iCs/>
        </w:rPr>
        <w:t xml:space="preserve"> przekazuje elektroniczną kopię dokumentu poświadczoną za zgodność z</w:t>
      </w:r>
      <w:r w:rsidR="00456D0E" w:rsidRPr="0061093A">
        <w:rPr>
          <w:bCs/>
          <w:iCs/>
        </w:rPr>
        <w:t> </w:t>
      </w:r>
      <w:r w:rsidR="00880181" w:rsidRPr="0061093A">
        <w:rPr>
          <w:bCs/>
          <w:iCs/>
        </w:rPr>
        <w:t>oryginałem</w:t>
      </w:r>
      <w:r w:rsidR="00B6788B" w:rsidRPr="0061093A">
        <w:rPr>
          <w:bCs/>
          <w:iCs/>
        </w:rPr>
        <w:t>;</w:t>
      </w:r>
    </w:p>
    <w:p w14:paraId="527E9E5A" w14:textId="2FA3BC3E" w:rsidR="00880181" w:rsidRPr="0061093A" w:rsidRDefault="00880181" w:rsidP="00456D0E">
      <w:pPr>
        <w:pStyle w:val="Akapitzlist"/>
        <w:numPr>
          <w:ilvl w:val="1"/>
          <w:numId w:val="7"/>
        </w:numPr>
        <w:spacing w:before="120"/>
        <w:ind w:left="851" w:hanging="425"/>
        <w:contextualSpacing w:val="0"/>
        <w:jc w:val="both"/>
        <w:rPr>
          <w:bCs/>
          <w:iCs/>
        </w:rPr>
      </w:pPr>
      <w:r w:rsidRPr="0061093A">
        <w:rPr>
          <w:bCs/>
          <w:iCs/>
        </w:rPr>
        <w:t xml:space="preserve">Jeżeli dokument został wystawiony przez inny podmiot (np. </w:t>
      </w:r>
      <w:r w:rsidR="008616AB" w:rsidRPr="0061093A">
        <w:rPr>
          <w:bCs/>
          <w:iCs/>
        </w:rPr>
        <w:t>Wykonawcę</w:t>
      </w:r>
      <w:r w:rsidRPr="0061093A">
        <w:rPr>
          <w:bCs/>
          <w:iCs/>
        </w:rPr>
        <w:t>,</w:t>
      </w:r>
      <w:r w:rsidR="00260371" w:rsidRPr="0061093A">
        <w:rPr>
          <w:bCs/>
          <w:iCs/>
        </w:rPr>
        <w:t xml:space="preserve"> wystawcę referencji</w:t>
      </w:r>
      <w:r w:rsidRPr="0061093A">
        <w:rPr>
          <w:bCs/>
          <w:iCs/>
        </w:rPr>
        <w:t>) w formie elektronicznej z podpisem elektronicznym kwalifikowanym – przekazuje się ten dokument</w:t>
      </w:r>
      <w:r w:rsidR="00B6788B" w:rsidRPr="0061093A">
        <w:rPr>
          <w:bCs/>
          <w:iCs/>
        </w:rPr>
        <w:t>;</w:t>
      </w:r>
    </w:p>
    <w:p w14:paraId="28FCB68B" w14:textId="44FFB00B" w:rsidR="00880181" w:rsidRPr="0061093A" w:rsidRDefault="00880181" w:rsidP="00456D0E">
      <w:pPr>
        <w:pStyle w:val="Akapitzlist"/>
        <w:numPr>
          <w:ilvl w:val="1"/>
          <w:numId w:val="7"/>
        </w:numPr>
        <w:spacing w:before="120"/>
        <w:ind w:left="851" w:hanging="425"/>
        <w:contextualSpacing w:val="0"/>
        <w:jc w:val="both"/>
        <w:rPr>
          <w:bCs/>
          <w:iCs/>
        </w:rPr>
      </w:pPr>
      <w:r w:rsidRPr="0061093A">
        <w:rPr>
          <w:bCs/>
          <w:iCs/>
        </w:rPr>
        <w:lastRenderedPageBreak/>
        <w:t>Jeżeli dokument został wystawiony przez inny podmiot (np.</w:t>
      </w:r>
      <w:r w:rsidR="00260371" w:rsidRPr="0061093A">
        <w:rPr>
          <w:bCs/>
          <w:iCs/>
        </w:rPr>
        <w:t xml:space="preserve"> </w:t>
      </w:r>
      <w:r w:rsidR="008616AB" w:rsidRPr="0061093A">
        <w:rPr>
          <w:bCs/>
          <w:iCs/>
        </w:rPr>
        <w:t>Wykonawcę</w:t>
      </w:r>
      <w:r w:rsidR="00260371" w:rsidRPr="0061093A">
        <w:rPr>
          <w:bCs/>
          <w:iCs/>
        </w:rPr>
        <w:t>, wystawcę referencji</w:t>
      </w:r>
      <w:r w:rsidRPr="0061093A">
        <w:rPr>
          <w:bCs/>
          <w:iCs/>
        </w:rPr>
        <w:t>)</w:t>
      </w:r>
      <w:r w:rsidRPr="0061093A">
        <w:t xml:space="preserve"> </w:t>
      </w:r>
      <w:r w:rsidRPr="0061093A">
        <w:rPr>
          <w:bCs/>
          <w:iCs/>
        </w:rPr>
        <w:t xml:space="preserve">jako </w:t>
      </w:r>
      <w:r w:rsidR="00AC6C1C" w:rsidRPr="0061093A">
        <w:rPr>
          <w:bCs/>
          <w:iCs/>
        </w:rPr>
        <w:t>dokument papierowy –</w:t>
      </w:r>
      <w:r w:rsidRPr="0061093A">
        <w:rPr>
          <w:bCs/>
          <w:iCs/>
        </w:rPr>
        <w:t xml:space="preserve"> </w:t>
      </w:r>
      <w:r w:rsidR="008616AB" w:rsidRPr="0061093A">
        <w:rPr>
          <w:bCs/>
          <w:iCs/>
        </w:rPr>
        <w:t>Wykonawca</w:t>
      </w:r>
      <w:r w:rsidRPr="0061093A">
        <w:rPr>
          <w:bCs/>
          <w:iCs/>
        </w:rPr>
        <w:t xml:space="preserve"> przekazuje elektroniczną kopię dokumentu poświadczoną za zgodność z oryginałem.</w:t>
      </w:r>
    </w:p>
    <w:p w14:paraId="5618E93E" w14:textId="08052BFB" w:rsidR="00880181" w:rsidRPr="0061093A" w:rsidRDefault="00880181" w:rsidP="00456D0E">
      <w:pPr>
        <w:pStyle w:val="Akapitzlist"/>
        <w:numPr>
          <w:ilvl w:val="0"/>
          <w:numId w:val="7"/>
        </w:numPr>
        <w:spacing w:before="120"/>
        <w:ind w:left="426" w:hanging="426"/>
        <w:contextualSpacing w:val="0"/>
        <w:jc w:val="both"/>
        <w:rPr>
          <w:bCs/>
          <w:iCs/>
        </w:rPr>
      </w:pPr>
      <w:r w:rsidRPr="0061093A">
        <w:rPr>
          <w:bCs/>
          <w:iCs/>
        </w:rPr>
        <w:t xml:space="preserve">Poświadczenie za zgodność z oryginałem następuje przez podpisanie podpisem elektronicznym kwalifikowanym. Poświadczenia dokonuje notariusz lub </w:t>
      </w:r>
      <w:r w:rsidR="008616AB" w:rsidRPr="0061093A">
        <w:rPr>
          <w:bCs/>
          <w:iCs/>
        </w:rPr>
        <w:t>Wykonawca</w:t>
      </w:r>
      <w:r w:rsidRPr="0061093A">
        <w:rPr>
          <w:bCs/>
          <w:iCs/>
        </w:rPr>
        <w:t xml:space="preserve"> (członek konsorcjum, podmiot udostępniający zasoby – odpowiednio w zakresie dokumentów, które każdego z nich dotyczą). </w:t>
      </w:r>
    </w:p>
    <w:p w14:paraId="673AFD5A" w14:textId="5560BA61" w:rsidR="00C075D0" w:rsidRPr="0061093A" w:rsidRDefault="003B6DA7" w:rsidP="00456D0E">
      <w:pPr>
        <w:pStyle w:val="Akapitzlist"/>
        <w:numPr>
          <w:ilvl w:val="0"/>
          <w:numId w:val="7"/>
        </w:numPr>
        <w:spacing w:before="120"/>
        <w:ind w:left="426" w:hanging="426"/>
        <w:contextualSpacing w:val="0"/>
        <w:jc w:val="both"/>
        <w:rPr>
          <w:bCs/>
          <w:iCs/>
        </w:rPr>
      </w:pPr>
      <w:r w:rsidRPr="0061093A">
        <w:rPr>
          <w:bCs/>
          <w:i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7ADB0F73" w14:textId="6EAD8A08" w:rsidR="00A97CF6" w:rsidRPr="0061093A" w:rsidRDefault="00A97CF6" w:rsidP="00456D0E">
      <w:pPr>
        <w:pStyle w:val="Akapitzlist"/>
        <w:numPr>
          <w:ilvl w:val="0"/>
          <w:numId w:val="7"/>
        </w:numPr>
        <w:spacing w:before="120"/>
        <w:ind w:left="426" w:hanging="426"/>
        <w:contextualSpacing w:val="0"/>
        <w:jc w:val="both"/>
        <w:rPr>
          <w:bCs/>
          <w:iCs/>
        </w:rPr>
      </w:pPr>
      <w:r w:rsidRPr="0061093A">
        <w:rPr>
          <w:bCs/>
          <w:iCs/>
        </w:rPr>
        <w:t xml:space="preserve">Podmiotowe środki dowodowe sporządzone w języku obcym </w:t>
      </w:r>
      <w:r w:rsidR="008616AB" w:rsidRPr="0061093A">
        <w:rPr>
          <w:bCs/>
          <w:iCs/>
        </w:rPr>
        <w:t>Wykonawca</w:t>
      </w:r>
      <w:r w:rsidR="00880181" w:rsidRPr="0061093A">
        <w:rPr>
          <w:bCs/>
          <w:iCs/>
        </w:rPr>
        <w:t xml:space="preserve"> </w:t>
      </w:r>
      <w:r w:rsidRPr="0061093A">
        <w:rPr>
          <w:bCs/>
          <w:iCs/>
        </w:rPr>
        <w:t>przekazuje wraz z</w:t>
      </w:r>
      <w:r w:rsidR="00456D0E" w:rsidRPr="0061093A">
        <w:rPr>
          <w:bCs/>
          <w:iCs/>
        </w:rPr>
        <w:t> </w:t>
      </w:r>
      <w:r w:rsidRPr="0061093A">
        <w:rPr>
          <w:bCs/>
          <w:iCs/>
        </w:rPr>
        <w:t xml:space="preserve">tłumaczeniem na język polski. </w:t>
      </w:r>
    </w:p>
    <w:p w14:paraId="6A2983AB" w14:textId="5F62E4DC" w:rsidR="000C22F4" w:rsidRPr="0061093A" w:rsidRDefault="00A97CF6" w:rsidP="00456D0E">
      <w:pPr>
        <w:pStyle w:val="Akapitzlist"/>
        <w:numPr>
          <w:ilvl w:val="0"/>
          <w:numId w:val="7"/>
        </w:numPr>
        <w:spacing w:before="120"/>
        <w:ind w:left="426" w:hanging="426"/>
        <w:contextualSpacing w:val="0"/>
        <w:jc w:val="both"/>
        <w:rPr>
          <w:bCs/>
          <w:iCs/>
        </w:rPr>
      </w:pPr>
      <w:r w:rsidRPr="0061093A">
        <w:rPr>
          <w:bCs/>
          <w:iCs/>
        </w:rPr>
        <w:t xml:space="preserve">Jeżeli w dokumentach podane są wartości w walucie innej niż złoty polski </w:t>
      </w:r>
      <w:r w:rsidR="006B0420" w:rsidRPr="0061093A">
        <w:rPr>
          <w:bCs/>
          <w:iCs/>
        </w:rPr>
        <w:t>Zamawiający</w:t>
      </w:r>
      <w:r w:rsidRPr="0061093A">
        <w:rPr>
          <w:bCs/>
          <w:iCs/>
        </w:rPr>
        <w:t xml:space="preserve"> dokona przeliczenia po</w:t>
      </w:r>
      <w:r w:rsidR="004F6CF7" w:rsidRPr="0061093A">
        <w:rPr>
          <w:bCs/>
          <w:iCs/>
        </w:rPr>
        <w:t xml:space="preserve"> średnim</w:t>
      </w:r>
      <w:r w:rsidRPr="0061093A">
        <w:rPr>
          <w:bCs/>
          <w:iCs/>
        </w:rPr>
        <w:t xml:space="preserve"> kursie NBP obowiązującym w dniu publikacji ogłoszenia o zamówieniu.</w:t>
      </w:r>
    </w:p>
    <w:p w14:paraId="6B629358" w14:textId="1BA06A43" w:rsidR="001B12E6" w:rsidRPr="0061093A" w:rsidRDefault="001B12E6" w:rsidP="00A73447">
      <w:pPr>
        <w:pStyle w:val="Nagwek1"/>
        <w:shd w:val="clear" w:color="auto" w:fill="E7E6E6" w:themeFill="background2"/>
        <w:spacing w:before="360" w:line="312" w:lineRule="auto"/>
        <w:ind w:left="1418" w:hanging="1418"/>
        <w:jc w:val="both"/>
        <w:rPr>
          <w:rFonts w:cs="Times New Roman"/>
          <w:sz w:val="24"/>
          <w:szCs w:val="24"/>
        </w:rPr>
      </w:pPr>
      <w:bookmarkStart w:id="34" w:name="_Toc82787412"/>
      <w:bookmarkStart w:id="35" w:name="_Toc106095845"/>
      <w:bookmarkStart w:id="36" w:name="_Toc106096389"/>
      <w:bookmarkStart w:id="37" w:name="_Toc128387333"/>
      <w:r w:rsidRPr="0061093A">
        <w:rPr>
          <w:rFonts w:cs="Times New Roman"/>
          <w:sz w:val="24"/>
          <w:szCs w:val="24"/>
        </w:rPr>
        <w:t>Część IX.</w:t>
      </w:r>
      <w:r w:rsidR="00A73447" w:rsidRPr="0061093A">
        <w:rPr>
          <w:rFonts w:cs="Times New Roman"/>
          <w:sz w:val="24"/>
          <w:szCs w:val="24"/>
        </w:rPr>
        <w:tab/>
      </w:r>
      <w:r w:rsidRPr="0061093A">
        <w:rPr>
          <w:rFonts w:cs="Times New Roman"/>
          <w:sz w:val="24"/>
          <w:szCs w:val="24"/>
        </w:rPr>
        <w:t xml:space="preserve">Przedmiotowe środki dowodowe oraz </w:t>
      </w:r>
      <w:r w:rsidR="002C3537" w:rsidRPr="0061093A">
        <w:rPr>
          <w:rFonts w:cs="Times New Roman"/>
          <w:sz w:val="24"/>
          <w:szCs w:val="24"/>
        </w:rPr>
        <w:t xml:space="preserve">pozostałe </w:t>
      </w:r>
      <w:r w:rsidRPr="0061093A">
        <w:rPr>
          <w:rFonts w:cs="Times New Roman"/>
          <w:sz w:val="24"/>
          <w:szCs w:val="24"/>
        </w:rPr>
        <w:t>dokumenty i oświadczenia</w:t>
      </w:r>
      <w:bookmarkEnd w:id="34"/>
      <w:bookmarkEnd w:id="35"/>
      <w:bookmarkEnd w:id="36"/>
      <w:bookmarkEnd w:id="37"/>
      <w:r w:rsidRPr="0061093A">
        <w:rPr>
          <w:rFonts w:cs="Times New Roman"/>
          <w:sz w:val="24"/>
          <w:szCs w:val="24"/>
        </w:rPr>
        <w:t xml:space="preserve"> </w:t>
      </w:r>
    </w:p>
    <w:p w14:paraId="4936F247" w14:textId="40EAA569" w:rsidR="00CA4681" w:rsidRPr="00985EB0" w:rsidRDefault="00CA4681" w:rsidP="00CA4681">
      <w:pPr>
        <w:pStyle w:val="Akapitzlist"/>
        <w:numPr>
          <w:ilvl w:val="0"/>
          <w:numId w:val="9"/>
        </w:numPr>
        <w:spacing w:before="120"/>
        <w:ind w:left="431" w:hanging="425"/>
        <w:contextualSpacing w:val="0"/>
        <w:jc w:val="both"/>
        <w:rPr>
          <w:bCs/>
        </w:rPr>
      </w:pPr>
      <w:bookmarkStart w:id="38" w:name="_Hlk128570020"/>
      <w:r w:rsidRPr="00985EB0">
        <w:rPr>
          <w:bCs/>
        </w:rPr>
        <w:t>Zamawiający nie wymaga złożenia przedmiotowych środków dowodowych w celu potwierdzenia spełnienia wymagań odnoszących się do przedmiotu zamówienia.</w:t>
      </w:r>
    </w:p>
    <w:bookmarkEnd w:id="38"/>
    <w:p w14:paraId="17A799FF" w14:textId="4A9FB605" w:rsidR="001B12E6" w:rsidRPr="00985EB0" w:rsidRDefault="001B12E6" w:rsidP="00FC3002">
      <w:pPr>
        <w:pStyle w:val="Akapitzlist"/>
        <w:numPr>
          <w:ilvl w:val="0"/>
          <w:numId w:val="9"/>
        </w:numPr>
        <w:spacing w:before="120"/>
        <w:ind w:left="431" w:hanging="425"/>
        <w:contextualSpacing w:val="0"/>
        <w:jc w:val="both"/>
        <w:rPr>
          <w:bCs/>
        </w:rPr>
      </w:pPr>
      <w:r w:rsidRPr="00985EB0">
        <w:rPr>
          <w:bCs/>
        </w:rPr>
        <w:t xml:space="preserve">W celu potwierdzenia zgodności oferty z wymaganiami Zamawiającego, </w:t>
      </w:r>
      <w:r w:rsidR="006B0420" w:rsidRPr="00985EB0">
        <w:rPr>
          <w:bCs/>
        </w:rPr>
        <w:t>Zamawiający</w:t>
      </w:r>
      <w:r w:rsidRPr="00985EB0">
        <w:rPr>
          <w:bCs/>
        </w:rPr>
        <w:t xml:space="preserve"> wymaga złożenia:</w:t>
      </w:r>
    </w:p>
    <w:p w14:paraId="13CB8782" w14:textId="19CA909D" w:rsidR="001B12E6" w:rsidRPr="00985EB0" w:rsidRDefault="001B12E6" w:rsidP="004730E6">
      <w:pPr>
        <w:pStyle w:val="Akapitzlist"/>
        <w:numPr>
          <w:ilvl w:val="1"/>
          <w:numId w:val="9"/>
        </w:numPr>
        <w:spacing w:before="120"/>
        <w:ind w:left="851" w:hanging="425"/>
        <w:contextualSpacing w:val="0"/>
        <w:jc w:val="both"/>
        <w:rPr>
          <w:b/>
        </w:rPr>
      </w:pPr>
      <w:r w:rsidRPr="00985EB0">
        <w:rPr>
          <w:bCs/>
        </w:rPr>
        <w:t>Oświadczeni</w:t>
      </w:r>
      <w:r w:rsidR="008616AB" w:rsidRPr="00985EB0">
        <w:rPr>
          <w:bCs/>
        </w:rPr>
        <w:t>a</w:t>
      </w:r>
      <w:r w:rsidRPr="00985EB0">
        <w:rPr>
          <w:bCs/>
        </w:rPr>
        <w:t xml:space="preserve"> o kategorii przedsiębiorstwa. </w:t>
      </w:r>
      <w:r w:rsidRPr="00985EB0">
        <w:rPr>
          <w:bCs/>
          <w:iCs/>
        </w:rPr>
        <w:t xml:space="preserve">Wzór oświadczenia stanowi </w:t>
      </w:r>
      <w:r w:rsidRPr="00985EB0">
        <w:rPr>
          <w:b/>
          <w:iCs/>
        </w:rPr>
        <w:t xml:space="preserve">Załącznik nr </w:t>
      </w:r>
      <w:r w:rsidR="008C5320" w:rsidRPr="00985EB0">
        <w:rPr>
          <w:b/>
          <w:iCs/>
        </w:rPr>
        <w:t>3</w:t>
      </w:r>
      <w:r w:rsidRPr="00985EB0">
        <w:rPr>
          <w:b/>
          <w:iCs/>
        </w:rPr>
        <w:t>.6 do</w:t>
      </w:r>
      <w:r w:rsidR="004730E6" w:rsidRPr="00985EB0">
        <w:rPr>
          <w:b/>
          <w:iCs/>
        </w:rPr>
        <w:t> </w:t>
      </w:r>
      <w:r w:rsidRPr="00985EB0">
        <w:rPr>
          <w:b/>
          <w:iCs/>
        </w:rPr>
        <w:t>SWZ</w:t>
      </w:r>
      <w:r w:rsidR="0022543C" w:rsidRPr="00985EB0">
        <w:rPr>
          <w:bCs/>
          <w:iCs/>
        </w:rPr>
        <w:t>;</w:t>
      </w:r>
      <w:r w:rsidRPr="00985EB0">
        <w:rPr>
          <w:bCs/>
        </w:rPr>
        <w:t xml:space="preserve"> </w:t>
      </w:r>
    </w:p>
    <w:p w14:paraId="021A3EBA" w14:textId="15BEE410" w:rsidR="001B12E6" w:rsidRPr="00985EB0" w:rsidRDefault="001B12E6" w:rsidP="004730E6">
      <w:pPr>
        <w:pStyle w:val="Akapitzlist"/>
        <w:numPr>
          <w:ilvl w:val="1"/>
          <w:numId w:val="9"/>
        </w:numPr>
        <w:spacing w:before="120"/>
        <w:ind w:left="851" w:hanging="425"/>
        <w:contextualSpacing w:val="0"/>
        <w:jc w:val="both"/>
        <w:rPr>
          <w:b/>
        </w:rPr>
      </w:pPr>
      <w:r w:rsidRPr="00985EB0">
        <w:rPr>
          <w:bCs/>
        </w:rPr>
        <w:t xml:space="preserve">Zobowiązania podmiotu udostępniającego zasoby do oddania </w:t>
      </w:r>
      <w:r w:rsidR="00DB4D9E" w:rsidRPr="00985EB0">
        <w:rPr>
          <w:bCs/>
        </w:rPr>
        <w:t>Wykonawcy</w:t>
      </w:r>
      <w:r w:rsidRPr="00985EB0">
        <w:rPr>
          <w:bCs/>
        </w:rPr>
        <w:t xml:space="preserve"> do dyspozycji zasobów niezbędnych do realizacji zamówienia, o ile </w:t>
      </w:r>
      <w:r w:rsidR="008616AB" w:rsidRPr="00985EB0">
        <w:rPr>
          <w:bCs/>
        </w:rPr>
        <w:t>Wykonawca</w:t>
      </w:r>
      <w:r w:rsidRPr="00985EB0">
        <w:rPr>
          <w:bCs/>
        </w:rPr>
        <w:t xml:space="preserve"> polega na takich zasobach w celu wykazania spełnienia warunków zgodnie z </w:t>
      </w:r>
      <w:r w:rsidRPr="00985EB0">
        <w:rPr>
          <w:b/>
        </w:rPr>
        <w:t xml:space="preserve">Załącznikiem nr </w:t>
      </w:r>
      <w:r w:rsidR="008C5320" w:rsidRPr="00985EB0">
        <w:rPr>
          <w:b/>
        </w:rPr>
        <w:t>3</w:t>
      </w:r>
      <w:r w:rsidRPr="00985EB0">
        <w:rPr>
          <w:b/>
        </w:rPr>
        <w:t>.7 do SWZ</w:t>
      </w:r>
      <w:r w:rsidR="0022543C" w:rsidRPr="00985EB0">
        <w:rPr>
          <w:bCs/>
        </w:rPr>
        <w:t>;</w:t>
      </w:r>
    </w:p>
    <w:p w14:paraId="43E51766" w14:textId="4E86F320" w:rsidR="001B12E6" w:rsidRPr="00985EB0" w:rsidRDefault="001B12E6" w:rsidP="004730E6">
      <w:pPr>
        <w:pStyle w:val="Akapitzlist"/>
        <w:numPr>
          <w:ilvl w:val="1"/>
          <w:numId w:val="9"/>
        </w:numPr>
        <w:spacing w:before="120"/>
        <w:ind w:left="851" w:hanging="425"/>
        <w:contextualSpacing w:val="0"/>
        <w:jc w:val="both"/>
        <w:rPr>
          <w:bCs/>
        </w:rPr>
      </w:pPr>
      <w:r w:rsidRPr="00985EB0">
        <w:rPr>
          <w:bCs/>
        </w:rPr>
        <w:t xml:space="preserve">Informacji o częściach zamówienia, które </w:t>
      </w:r>
      <w:r w:rsidR="008616AB" w:rsidRPr="00985EB0">
        <w:rPr>
          <w:bCs/>
        </w:rPr>
        <w:t>Wykonawca</w:t>
      </w:r>
      <w:r w:rsidRPr="00985EB0">
        <w:rPr>
          <w:bCs/>
        </w:rPr>
        <w:t xml:space="preserve"> zamierza powierzyć do realizacji podwykonawcom sporządzoną zgodnie z </w:t>
      </w:r>
      <w:r w:rsidRPr="00985EB0">
        <w:rPr>
          <w:b/>
        </w:rPr>
        <w:t xml:space="preserve">Załącznikiem nr </w:t>
      </w:r>
      <w:r w:rsidR="008C5320" w:rsidRPr="00985EB0">
        <w:rPr>
          <w:b/>
        </w:rPr>
        <w:t>3</w:t>
      </w:r>
      <w:r w:rsidRPr="00985EB0">
        <w:rPr>
          <w:b/>
        </w:rPr>
        <w:t>.8 do SWZ</w:t>
      </w:r>
      <w:r w:rsidR="0022543C" w:rsidRPr="00985EB0">
        <w:rPr>
          <w:bCs/>
        </w:rPr>
        <w:t>;</w:t>
      </w:r>
    </w:p>
    <w:p w14:paraId="46BF75E1" w14:textId="27D126D7" w:rsidR="001B12E6" w:rsidRPr="00985EB0" w:rsidRDefault="001B12E6" w:rsidP="004730E6">
      <w:pPr>
        <w:pStyle w:val="Akapitzlist"/>
        <w:numPr>
          <w:ilvl w:val="1"/>
          <w:numId w:val="9"/>
        </w:numPr>
        <w:spacing w:before="120"/>
        <w:ind w:left="851" w:hanging="425"/>
        <w:contextualSpacing w:val="0"/>
        <w:jc w:val="both"/>
        <w:rPr>
          <w:b/>
        </w:rPr>
      </w:pPr>
      <w:r w:rsidRPr="00985EB0">
        <w:rPr>
          <w:bCs/>
        </w:rPr>
        <w:t xml:space="preserve">Informacji o powstaniu u </w:t>
      </w:r>
      <w:r w:rsidR="009627D7" w:rsidRPr="00985EB0">
        <w:rPr>
          <w:bCs/>
        </w:rPr>
        <w:t>Z</w:t>
      </w:r>
      <w:r w:rsidRPr="00985EB0">
        <w:rPr>
          <w:bCs/>
        </w:rPr>
        <w:t>amawiającego obowiązku podatkowego zgodnie z ustawą z</w:t>
      </w:r>
      <w:r w:rsidR="004730E6" w:rsidRPr="00985EB0">
        <w:rPr>
          <w:bCs/>
        </w:rPr>
        <w:t> </w:t>
      </w:r>
      <w:r w:rsidRPr="00985EB0">
        <w:rPr>
          <w:bCs/>
        </w:rPr>
        <w:t xml:space="preserve">11.03.2004r. o podatku od towarów i usług. Wzór informacji stanowi </w:t>
      </w:r>
      <w:r w:rsidRPr="00985EB0">
        <w:rPr>
          <w:b/>
        </w:rPr>
        <w:t xml:space="preserve">Załącznik nr </w:t>
      </w:r>
      <w:r w:rsidR="008C5320" w:rsidRPr="00985EB0">
        <w:rPr>
          <w:b/>
        </w:rPr>
        <w:t>3</w:t>
      </w:r>
      <w:r w:rsidRPr="00985EB0">
        <w:rPr>
          <w:b/>
        </w:rPr>
        <w:t>.9 do</w:t>
      </w:r>
      <w:r w:rsidR="004730E6" w:rsidRPr="00985EB0">
        <w:rPr>
          <w:b/>
        </w:rPr>
        <w:t> </w:t>
      </w:r>
      <w:r w:rsidRPr="00985EB0">
        <w:rPr>
          <w:b/>
        </w:rPr>
        <w:t>SWZ</w:t>
      </w:r>
      <w:r w:rsidR="008877C7" w:rsidRPr="00985EB0">
        <w:rPr>
          <w:bCs/>
        </w:rPr>
        <w:t>.</w:t>
      </w:r>
    </w:p>
    <w:p w14:paraId="3A1A10B4" w14:textId="55CA095F" w:rsidR="001B12E6" w:rsidRPr="00FE6881" w:rsidRDefault="001B12E6" w:rsidP="004730E6">
      <w:pPr>
        <w:pStyle w:val="Akapitzlist"/>
        <w:numPr>
          <w:ilvl w:val="0"/>
          <w:numId w:val="9"/>
        </w:numPr>
        <w:spacing w:before="120"/>
        <w:ind w:left="426" w:hanging="423"/>
        <w:contextualSpacing w:val="0"/>
        <w:jc w:val="both"/>
        <w:rPr>
          <w:bCs/>
          <w:strike/>
        </w:rPr>
      </w:pPr>
      <w:r w:rsidRPr="00985EB0">
        <w:rPr>
          <w:bCs/>
        </w:rPr>
        <w:t>Zobowiązanie podmiotu udostępniającego</w:t>
      </w:r>
      <w:r w:rsidRPr="00FE6881">
        <w:rPr>
          <w:bCs/>
        </w:rPr>
        <w:t xml:space="preserve"> lub przedmiotowe środki dowodowe</w:t>
      </w:r>
      <w:r w:rsidRPr="00FE6881">
        <w:t xml:space="preserve"> </w:t>
      </w:r>
      <w:r w:rsidRPr="00FE6881">
        <w:rPr>
          <w:bCs/>
        </w:rPr>
        <w:t xml:space="preserve">powinny być złożone w następującej formie: </w:t>
      </w:r>
    </w:p>
    <w:p w14:paraId="14FFACAC" w14:textId="63FC9857" w:rsidR="001B12E6" w:rsidRPr="00057162" w:rsidRDefault="001B12E6" w:rsidP="004730E6">
      <w:pPr>
        <w:pStyle w:val="Akapitzlist"/>
        <w:numPr>
          <w:ilvl w:val="1"/>
          <w:numId w:val="9"/>
        </w:numPr>
        <w:spacing w:before="120"/>
        <w:ind w:left="851" w:hanging="425"/>
        <w:contextualSpacing w:val="0"/>
        <w:jc w:val="both"/>
        <w:rPr>
          <w:bCs/>
        </w:rPr>
      </w:pPr>
      <w:r w:rsidRPr="00057162">
        <w:rPr>
          <w:bCs/>
        </w:rPr>
        <w:t xml:space="preserve">Jeżeli dokument został wystawiony przez podmiot upoważniony (np. organ administracyjny lub sądowy) jako dokument elektroniczny – </w:t>
      </w:r>
      <w:r w:rsidR="008616AB">
        <w:rPr>
          <w:bCs/>
        </w:rPr>
        <w:t>Wykonawca</w:t>
      </w:r>
      <w:r w:rsidRPr="00057162">
        <w:rPr>
          <w:bCs/>
        </w:rPr>
        <w:t xml:space="preserve"> przekazuje ten dokument,</w:t>
      </w:r>
    </w:p>
    <w:p w14:paraId="2F900FD0" w14:textId="0B2F666F" w:rsidR="001B12E6" w:rsidRPr="00057162" w:rsidRDefault="001B12E6" w:rsidP="004730E6">
      <w:pPr>
        <w:pStyle w:val="Akapitzlist"/>
        <w:numPr>
          <w:ilvl w:val="1"/>
          <w:numId w:val="9"/>
        </w:numPr>
        <w:spacing w:before="120"/>
        <w:ind w:left="851" w:hanging="425"/>
        <w:contextualSpacing w:val="0"/>
        <w:jc w:val="both"/>
        <w:rPr>
          <w:bCs/>
        </w:rPr>
      </w:pPr>
      <w:r w:rsidRPr="00057162">
        <w:rPr>
          <w:bCs/>
        </w:rPr>
        <w:t xml:space="preserve">Jeżeli dokument został wystawiony przez podmiot upoważniony (np. organ administracyjny lub sądowy) jako dokument </w:t>
      </w:r>
      <w:r w:rsidR="00AC6C1C" w:rsidRPr="00057162">
        <w:rPr>
          <w:bCs/>
        </w:rPr>
        <w:t>papierowy –</w:t>
      </w:r>
      <w:r w:rsidRPr="00057162">
        <w:rPr>
          <w:bCs/>
        </w:rPr>
        <w:t xml:space="preserve"> </w:t>
      </w:r>
      <w:r w:rsidR="008616AB">
        <w:rPr>
          <w:bCs/>
        </w:rPr>
        <w:t>Wykonawca</w:t>
      </w:r>
      <w:r w:rsidRPr="00057162">
        <w:rPr>
          <w:bCs/>
        </w:rPr>
        <w:t xml:space="preserve"> przekazuje elektroniczną kopię dokumentu poświadczoną za zgodność z oryginałem,</w:t>
      </w:r>
    </w:p>
    <w:p w14:paraId="44BB636C" w14:textId="77777777" w:rsidR="001B12E6" w:rsidRPr="00057162" w:rsidRDefault="001B12E6" w:rsidP="004730E6">
      <w:pPr>
        <w:pStyle w:val="Akapitzlist"/>
        <w:numPr>
          <w:ilvl w:val="1"/>
          <w:numId w:val="9"/>
        </w:numPr>
        <w:spacing w:before="120"/>
        <w:ind w:left="851" w:hanging="425"/>
        <w:contextualSpacing w:val="0"/>
        <w:jc w:val="both"/>
        <w:rPr>
          <w:bCs/>
        </w:rPr>
      </w:pPr>
      <w:r w:rsidRPr="00057162">
        <w:rPr>
          <w:bCs/>
        </w:rPr>
        <w:t>Jeżeli dokument został wystawiony przez inny podmiot (np. podmiot udostępniający zasoby, mocodawca) w formie elektronicznej z podpisem elektronicznym kwalifikowanym – przekazuje się ten dokument,</w:t>
      </w:r>
    </w:p>
    <w:p w14:paraId="63E1FD4D" w14:textId="5C14EF55" w:rsidR="001B12E6" w:rsidRDefault="001B12E6" w:rsidP="004730E6">
      <w:pPr>
        <w:pStyle w:val="Akapitzlist"/>
        <w:numPr>
          <w:ilvl w:val="1"/>
          <w:numId w:val="9"/>
        </w:numPr>
        <w:spacing w:before="120"/>
        <w:ind w:left="851" w:hanging="425"/>
        <w:contextualSpacing w:val="0"/>
        <w:jc w:val="both"/>
        <w:rPr>
          <w:bCs/>
        </w:rPr>
      </w:pPr>
      <w:r w:rsidRPr="00057162">
        <w:rPr>
          <w:bCs/>
        </w:rPr>
        <w:lastRenderedPageBreak/>
        <w:t>Jeżeli dokument został wystawiony przez inny podmiot (np.</w:t>
      </w:r>
      <w:r w:rsidRPr="00057162">
        <w:t xml:space="preserve"> </w:t>
      </w:r>
      <w:r w:rsidRPr="00057162">
        <w:rPr>
          <w:bCs/>
        </w:rPr>
        <w:t xml:space="preserve">podmiot udostępniający zasoby, mocodawca) jako dokument papierowy – </w:t>
      </w:r>
      <w:r w:rsidR="008616AB">
        <w:rPr>
          <w:bCs/>
        </w:rPr>
        <w:t>Wykonawca</w:t>
      </w:r>
      <w:r w:rsidRPr="00057162">
        <w:rPr>
          <w:bCs/>
        </w:rPr>
        <w:t xml:space="preserve"> przekazuje elektroniczną kopię dokumentu poświadczoną za zgodność z oryginałem.</w:t>
      </w:r>
    </w:p>
    <w:p w14:paraId="6FBF4F5B" w14:textId="53553599" w:rsidR="001B12E6" w:rsidRPr="00057162" w:rsidRDefault="001B12E6" w:rsidP="004730E6">
      <w:pPr>
        <w:pStyle w:val="Akapitzlist"/>
        <w:numPr>
          <w:ilvl w:val="0"/>
          <w:numId w:val="9"/>
        </w:numPr>
        <w:spacing w:before="120"/>
        <w:ind w:left="426" w:hanging="423"/>
        <w:contextualSpacing w:val="0"/>
        <w:jc w:val="both"/>
        <w:rPr>
          <w:bCs/>
        </w:rPr>
      </w:pPr>
      <w:r w:rsidRPr="00057162">
        <w:rPr>
          <w:bCs/>
        </w:rPr>
        <w:t xml:space="preserve">Poświadczenie za zgodność z oryginałem następuje przez podpisanie podpisem elektronicznym kwalifikowanym. Poświadczenia dokonuje notariusz lub </w:t>
      </w:r>
      <w:r w:rsidR="008616AB">
        <w:rPr>
          <w:bCs/>
        </w:rPr>
        <w:t>Wykonawca</w:t>
      </w:r>
      <w:r w:rsidRPr="00057162">
        <w:rPr>
          <w:bCs/>
        </w:rPr>
        <w:t xml:space="preserve"> (członek konsorcjum, podmiot udostępniający zasoby – odpowiednio w zakresie dokumentów, które każdego z nich dotyczą).</w:t>
      </w:r>
    </w:p>
    <w:p w14:paraId="7A013D1D" w14:textId="19C1BCF5" w:rsidR="00D47577" w:rsidRPr="008616AB" w:rsidRDefault="001B12E6" w:rsidP="004730E6">
      <w:pPr>
        <w:pStyle w:val="Akapitzlist"/>
        <w:numPr>
          <w:ilvl w:val="0"/>
          <w:numId w:val="9"/>
        </w:numPr>
        <w:spacing w:before="120"/>
        <w:ind w:left="426" w:hanging="423"/>
        <w:contextualSpacing w:val="0"/>
        <w:jc w:val="both"/>
        <w:rPr>
          <w:bCs/>
        </w:rPr>
      </w:pPr>
      <w:r w:rsidRPr="00057162">
        <w:rPr>
          <w:b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0424FC3D" w14:textId="2CFA0585" w:rsidR="00F13DFD" w:rsidRPr="00057162" w:rsidRDefault="000C22F4" w:rsidP="006438A1">
      <w:pPr>
        <w:pStyle w:val="Nagwek1"/>
        <w:shd w:val="clear" w:color="auto" w:fill="E7E6E6" w:themeFill="background2"/>
        <w:spacing w:before="360" w:line="312" w:lineRule="auto"/>
        <w:ind w:left="1418" w:hanging="1418"/>
        <w:jc w:val="both"/>
        <w:rPr>
          <w:rFonts w:cs="Times New Roman"/>
          <w:sz w:val="24"/>
          <w:szCs w:val="24"/>
        </w:rPr>
      </w:pPr>
      <w:bookmarkStart w:id="39" w:name="_Toc106095846"/>
      <w:bookmarkStart w:id="40" w:name="_Toc106096390"/>
      <w:bookmarkStart w:id="41" w:name="_Toc128387334"/>
      <w:r w:rsidRPr="00057162">
        <w:rPr>
          <w:rFonts w:cs="Times New Roman"/>
          <w:sz w:val="24"/>
          <w:szCs w:val="24"/>
        </w:rPr>
        <w:t xml:space="preserve">Część </w:t>
      </w:r>
      <w:r w:rsidR="001B12E6">
        <w:rPr>
          <w:rFonts w:cs="Times New Roman"/>
          <w:sz w:val="24"/>
          <w:szCs w:val="24"/>
        </w:rPr>
        <w:t>X</w:t>
      </w:r>
      <w:r w:rsidRPr="00057162">
        <w:rPr>
          <w:rFonts w:cs="Times New Roman"/>
          <w:sz w:val="24"/>
          <w:szCs w:val="24"/>
        </w:rPr>
        <w:t>.</w:t>
      </w:r>
      <w:r w:rsidR="006438A1">
        <w:rPr>
          <w:rFonts w:cs="Times New Roman"/>
          <w:sz w:val="24"/>
          <w:szCs w:val="24"/>
        </w:rPr>
        <w:tab/>
      </w:r>
      <w:r w:rsidR="00F13DFD" w:rsidRPr="00057162">
        <w:rPr>
          <w:rFonts w:cs="Times New Roman"/>
          <w:sz w:val="24"/>
          <w:szCs w:val="24"/>
        </w:rPr>
        <w:t>Podwykonawstwo</w:t>
      </w:r>
      <w:bookmarkEnd w:id="39"/>
      <w:bookmarkEnd w:id="40"/>
      <w:bookmarkEnd w:id="41"/>
      <w:r w:rsidR="00F13DFD" w:rsidRPr="00057162">
        <w:rPr>
          <w:rFonts w:cs="Times New Roman"/>
          <w:sz w:val="24"/>
          <w:szCs w:val="24"/>
        </w:rPr>
        <w:t xml:space="preserve"> </w:t>
      </w:r>
    </w:p>
    <w:p w14:paraId="19ED50E8" w14:textId="0027DC71" w:rsidR="00F13DFD" w:rsidRPr="00057162" w:rsidRDefault="006B0420" w:rsidP="004730E6">
      <w:pPr>
        <w:pStyle w:val="Akapitzlist"/>
        <w:numPr>
          <w:ilvl w:val="0"/>
          <w:numId w:val="5"/>
        </w:numPr>
        <w:spacing w:before="120"/>
        <w:ind w:left="357" w:hanging="357"/>
        <w:contextualSpacing w:val="0"/>
        <w:jc w:val="both"/>
        <w:rPr>
          <w:bCs/>
        </w:rPr>
      </w:pPr>
      <w:r>
        <w:rPr>
          <w:bCs/>
        </w:rPr>
        <w:t>Zamawiający</w:t>
      </w:r>
      <w:r w:rsidR="000C22F4" w:rsidRPr="00057162">
        <w:rPr>
          <w:bCs/>
        </w:rPr>
        <w:t xml:space="preserve"> dopuszcza udział p</w:t>
      </w:r>
      <w:r w:rsidR="00F13DFD" w:rsidRPr="00057162">
        <w:rPr>
          <w:bCs/>
        </w:rPr>
        <w:t>od</w:t>
      </w:r>
      <w:r w:rsidR="008616AB">
        <w:rPr>
          <w:bCs/>
        </w:rPr>
        <w:t>wykonawców</w:t>
      </w:r>
      <w:r w:rsidR="00F13DFD" w:rsidRPr="00057162">
        <w:rPr>
          <w:bCs/>
        </w:rPr>
        <w:t xml:space="preserve"> w realizacji zamówienia. Powierzeni</w:t>
      </w:r>
      <w:r w:rsidR="000C22F4" w:rsidRPr="00057162">
        <w:rPr>
          <w:bCs/>
        </w:rPr>
        <w:t xml:space="preserve">e realizacji części zamówienia podwykonawcom nie zwalnia </w:t>
      </w:r>
      <w:r w:rsidR="00DB4D9E">
        <w:rPr>
          <w:bCs/>
        </w:rPr>
        <w:t>Wykonawcy</w:t>
      </w:r>
      <w:r w:rsidR="00F13DFD" w:rsidRPr="00057162">
        <w:rPr>
          <w:bCs/>
        </w:rPr>
        <w:t xml:space="preserve"> z odpowiedzialności za p</w:t>
      </w:r>
      <w:r w:rsidR="000C22F4" w:rsidRPr="00057162">
        <w:rPr>
          <w:bCs/>
        </w:rPr>
        <w:t>rawidłową realizację zamówienia.</w:t>
      </w:r>
    </w:p>
    <w:p w14:paraId="0A618C8E" w14:textId="2A25C06E" w:rsidR="00F13DFD" w:rsidRPr="00985EB0" w:rsidRDefault="006B0420" w:rsidP="004730E6">
      <w:pPr>
        <w:pStyle w:val="Akapitzlist"/>
        <w:numPr>
          <w:ilvl w:val="0"/>
          <w:numId w:val="5"/>
        </w:numPr>
        <w:spacing w:before="120"/>
        <w:ind w:left="357" w:hanging="357"/>
        <w:contextualSpacing w:val="0"/>
        <w:jc w:val="both"/>
        <w:rPr>
          <w:bCs/>
        </w:rPr>
      </w:pPr>
      <w:r>
        <w:rPr>
          <w:bCs/>
        </w:rPr>
        <w:t>Zamawiający</w:t>
      </w:r>
      <w:r w:rsidR="000C22F4" w:rsidRPr="00057162">
        <w:rPr>
          <w:bCs/>
        </w:rPr>
        <w:t xml:space="preserve"> żąda wskazania </w:t>
      </w:r>
      <w:r w:rsidR="000C22F4" w:rsidRPr="00985EB0">
        <w:rPr>
          <w:bCs/>
        </w:rPr>
        <w:t xml:space="preserve">przez </w:t>
      </w:r>
      <w:r w:rsidR="008616AB" w:rsidRPr="00985EB0">
        <w:rPr>
          <w:bCs/>
        </w:rPr>
        <w:t>Wykonawcę</w:t>
      </w:r>
      <w:r w:rsidR="00F13DFD" w:rsidRPr="00985EB0">
        <w:rPr>
          <w:bCs/>
        </w:rPr>
        <w:t xml:space="preserve"> </w:t>
      </w:r>
      <w:r w:rsidR="000C22F4" w:rsidRPr="00985EB0">
        <w:rPr>
          <w:bCs/>
        </w:rPr>
        <w:t xml:space="preserve">w ofercie </w:t>
      </w:r>
      <w:r w:rsidR="00F13DFD" w:rsidRPr="00985EB0">
        <w:rPr>
          <w:bCs/>
        </w:rPr>
        <w:t>części zamówienia, których</w:t>
      </w:r>
      <w:r w:rsidR="000C22F4" w:rsidRPr="00985EB0">
        <w:rPr>
          <w:bCs/>
        </w:rPr>
        <w:t xml:space="preserve"> wykonanie zamierza powierzyć ewentualnym podwykonawcom i podania przez </w:t>
      </w:r>
      <w:r w:rsidR="008616AB" w:rsidRPr="00985EB0">
        <w:rPr>
          <w:bCs/>
        </w:rPr>
        <w:t>Wykonawcę</w:t>
      </w:r>
      <w:r w:rsidR="000C22F4" w:rsidRPr="00985EB0">
        <w:rPr>
          <w:bCs/>
        </w:rPr>
        <w:t xml:space="preserve"> firm pod</w:t>
      </w:r>
      <w:r w:rsidR="008616AB" w:rsidRPr="00985EB0">
        <w:rPr>
          <w:bCs/>
        </w:rPr>
        <w:t>wykonawców</w:t>
      </w:r>
      <w:r w:rsidR="000C22F4" w:rsidRPr="00985EB0">
        <w:rPr>
          <w:bCs/>
        </w:rPr>
        <w:t>, o ile są już znani.</w:t>
      </w:r>
      <w:r w:rsidR="00BB64DC" w:rsidRPr="00985EB0">
        <w:rPr>
          <w:bCs/>
        </w:rPr>
        <w:t xml:space="preserve"> Wzór wykazu stanowi </w:t>
      </w:r>
      <w:r w:rsidR="00BB64DC" w:rsidRPr="00985EB0">
        <w:rPr>
          <w:b/>
        </w:rPr>
        <w:t xml:space="preserve">Załącznik nr </w:t>
      </w:r>
      <w:r w:rsidR="00677E62" w:rsidRPr="00985EB0">
        <w:rPr>
          <w:b/>
        </w:rPr>
        <w:t>3</w:t>
      </w:r>
      <w:r w:rsidR="0078720F" w:rsidRPr="00985EB0">
        <w:rPr>
          <w:b/>
        </w:rPr>
        <w:t>.</w:t>
      </w:r>
      <w:r w:rsidR="00287D2F" w:rsidRPr="00985EB0">
        <w:rPr>
          <w:b/>
        </w:rPr>
        <w:t>8</w:t>
      </w:r>
      <w:r w:rsidR="00FB0388" w:rsidRPr="00985EB0">
        <w:rPr>
          <w:b/>
        </w:rPr>
        <w:t xml:space="preserve"> do SWZ</w:t>
      </w:r>
      <w:r w:rsidR="008877C7" w:rsidRPr="00985EB0">
        <w:rPr>
          <w:bCs/>
        </w:rPr>
        <w:t>.</w:t>
      </w:r>
    </w:p>
    <w:p w14:paraId="06582117" w14:textId="77777777" w:rsidR="002F2F73" w:rsidRPr="001B6C57" w:rsidRDefault="002F2F73" w:rsidP="008877C7">
      <w:pPr>
        <w:spacing w:before="120" w:line="312" w:lineRule="auto"/>
        <w:jc w:val="both"/>
        <w:rPr>
          <w:bCs/>
          <w:sz w:val="2"/>
          <w:szCs w:val="2"/>
        </w:rPr>
      </w:pPr>
    </w:p>
    <w:p w14:paraId="10C03432" w14:textId="53C11C4B" w:rsidR="00F13DFD" w:rsidRPr="00057162" w:rsidRDefault="000D2865" w:rsidP="00F8427E">
      <w:pPr>
        <w:pStyle w:val="Nagwek1"/>
        <w:shd w:val="clear" w:color="auto" w:fill="E7E6E6" w:themeFill="background2"/>
        <w:spacing w:before="360" w:line="312" w:lineRule="auto"/>
        <w:ind w:left="1418" w:hanging="1418"/>
        <w:jc w:val="both"/>
        <w:rPr>
          <w:rFonts w:cs="Times New Roman"/>
          <w:sz w:val="24"/>
          <w:szCs w:val="24"/>
        </w:rPr>
      </w:pPr>
      <w:bookmarkStart w:id="42" w:name="_Toc106095847"/>
      <w:bookmarkStart w:id="43" w:name="_Toc106096391"/>
      <w:bookmarkStart w:id="44" w:name="_Toc128387335"/>
      <w:r w:rsidRPr="00057162">
        <w:rPr>
          <w:rFonts w:cs="Times New Roman"/>
          <w:sz w:val="24"/>
          <w:szCs w:val="24"/>
        </w:rPr>
        <w:t>Część X</w:t>
      </w:r>
      <w:r w:rsidR="006623D7">
        <w:rPr>
          <w:rFonts w:cs="Times New Roman"/>
          <w:sz w:val="24"/>
          <w:szCs w:val="24"/>
        </w:rPr>
        <w:t>I</w:t>
      </w:r>
      <w:r w:rsidRPr="00057162">
        <w:rPr>
          <w:rFonts w:cs="Times New Roman"/>
          <w:sz w:val="24"/>
          <w:szCs w:val="24"/>
        </w:rPr>
        <w:t>.</w:t>
      </w:r>
      <w:r w:rsidR="00F8427E">
        <w:rPr>
          <w:rFonts w:cs="Times New Roman"/>
          <w:sz w:val="24"/>
          <w:szCs w:val="24"/>
        </w:rPr>
        <w:tab/>
      </w:r>
      <w:r w:rsidRPr="00057162">
        <w:rPr>
          <w:rFonts w:cs="Times New Roman"/>
          <w:sz w:val="24"/>
          <w:szCs w:val="24"/>
        </w:rPr>
        <w:t>Wadium</w:t>
      </w:r>
      <w:bookmarkEnd w:id="42"/>
      <w:bookmarkEnd w:id="43"/>
      <w:bookmarkEnd w:id="44"/>
    </w:p>
    <w:p w14:paraId="33146D6D" w14:textId="628860DA" w:rsidR="00BB64DC" w:rsidRPr="00FA6105" w:rsidRDefault="006B0420" w:rsidP="00FA6105">
      <w:pPr>
        <w:pStyle w:val="Akapitzlist"/>
        <w:numPr>
          <w:ilvl w:val="0"/>
          <w:numId w:val="8"/>
        </w:numPr>
        <w:spacing w:before="120"/>
        <w:ind w:left="426" w:hanging="426"/>
        <w:contextualSpacing w:val="0"/>
        <w:jc w:val="both"/>
        <w:rPr>
          <w:bCs/>
        </w:rPr>
      </w:pPr>
      <w:bookmarkStart w:id="45" w:name="_Hlk106043287"/>
      <w:r w:rsidRPr="00FA6105">
        <w:rPr>
          <w:bCs/>
        </w:rPr>
        <w:t>Zamawiający</w:t>
      </w:r>
      <w:r w:rsidR="00BB64DC" w:rsidRPr="00FA6105">
        <w:rPr>
          <w:bCs/>
        </w:rPr>
        <w:t xml:space="preserve"> żąda od </w:t>
      </w:r>
      <w:r w:rsidR="008616AB" w:rsidRPr="00FA6105">
        <w:rPr>
          <w:bCs/>
        </w:rPr>
        <w:t>Wykonawców</w:t>
      </w:r>
      <w:r w:rsidR="00BB64DC" w:rsidRPr="00FA6105">
        <w:rPr>
          <w:bCs/>
        </w:rPr>
        <w:t xml:space="preserve"> wniesienia wadium</w:t>
      </w:r>
      <w:r w:rsidR="00CA4D6F" w:rsidRPr="00FA6105">
        <w:rPr>
          <w:bCs/>
        </w:rPr>
        <w:t xml:space="preserve"> w wysokości </w:t>
      </w:r>
      <w:r w:rsidR="00FA6105" w:rsidRPr="00FA6105">
        <w:rPr>
          <w:b/>
        </w:rPr>
        <w:t>13 000,00</w:t>
      </w:r>
      <w:r w:rsidR="00FA6105">
        <w:rPr>
          <w:b/>
        </w:rPr>
        <w:t xml:space="preserve"> </w:t>
      </w:r>
      <w:r w:rsidR="00CA4D6F" w:rsidRPr="00FA6105">
        <w:rPr>
          <w:b/>
        </w:rPr>
        <w:t>PLN</w:t>
      </w:r>
      <w:r w:rsidR="00CA4D6F" w:rsidRPr="00FA6105">
        <w:rPr>
          <w:bCs/>
        </w:rPr>
        <w:t>, w tym dla:</w:t>
      </w:r>
    </w:p>
    <w:p w14:paraId="62F95F4D" w14:textId="53438C53" w:rsidR="000D2865" w:rsidRPr="00FA6105" w:rsidRDefault="00E96B76" w:rsidP="004311F1">
      <w:pPr>
        <w:pStyle w:val="Akapitzlist"/>
        <w:numPr>
          <w:ilvl w:val="1"/>
          <w:numId w:val="17"/>
        </w:numPr>
        <w:spacing w:before="120"/>
        <w:ind w:left="851" w:hanging="425"/>
        <w:contextualSpacing w:val="0"/>
        <w:jc w:val="both"/>
        <w:rPr>
          <w:bCs/>
        </w:rPr>
      </w:pPr>
      <w:r>
        <w:rPr>
          <w:bCs/>
        </w:rPr>
        <w:t>zadania</w:t>
      </w:r>
      <w:r w:rsidR="000D2865" w:rsidRPr="00057162">
        <w:rPr>
          <w:bCs/>
        </w:rPr>
        <w:t xml:space="preserve"> nr 1 </w:t>
      </w:r>
      <w:r w:rsidR="00BB64DC" w:rsidRPr="00057162">
        <w:rPr>
          <w:bCs/>
        </w:rPr>
        <w:t>w wysokości</w:t>
      </w:r>
      <w:r w:rsidR="00FA6105">
        <w:rPr>
          <w:bCs/>
        </w:rPr>
        <w:t xml:space="preserve"> </w:t>
      </w:r>
      <w:r w:rsidR="00FA6105">
        <w:rPr>
          <w:b/>
        </w:rPr>
        <w:t>5</w:t>
      </w:r>
      <w:r w:rsidR="00FA6105" w:rsidRPr="00E07F95">
        <w:rPr>
          <w:b/>
        </w:rPr>
        <w:t xml:space="preserve"> </w:t>
      </w:r>
      <w:r w:rsidR="00FA6105">
        <w:rPr>
          <w:b/>
        </w:rPr>
        <w:t>8</w:t>
      </w:r>
      <w:r w:rsidR="00FA6105" w:rsidRPr="00E07F95">
        <w:rPr>
          <w:b/>
        </w:rPr>
        <w:t>00,00 PLN</w:t>
      </w:r>
    </w:p>
    <w:p w14:paraId="1ABCB0BD" w14:textId="1D1F6FD1" w:rsidR="00FA6105" w:rsidRPr="00BD4659" w:rsidRDefault="00E96B76" w:rsidP="00BD4659">
      <w:pPr>
        <w:pStyle w:val="Akapitzlist"/>
        <w:numPr>
          <w:ilvl w:val="1"/>
          <w:numId w:val="17"/>
        </w:numPr>
        <w:spacing w:before="120"/>
        <w:ind w:left="851" w:hanging="425"/>
        <w:contextualSpacing w:val="0"/>
        <w:jc w:val="both"/>
        <w:rPr>
          <w:bCs/>
        </w:rPr>
      </w:pPr>
      <w:r w:rsidRPr="00FA6105">
        <w:rPr>
          <w:bCs/>
        </w:rPr>
        <w:t>zadania</w:t>
      </w:r>
      <w:r w:rsidR="000D2865" w:rsidRPr="00FA6105">
        <w:rPr>
          <w:bCs/>
        </w:rPr>
        <w:t xml:space="preserve"> nr 2 </w:t>
      </w:r>
      <w:r w:rsidR="00BB64DC" w:rsidRPr="00FA6105">
        <w:rPr>
          <w:bCs/>
        </w:rPr>
        <w:t>w wysokości</w:t>
      </w:r>
      <w:r w:rsidR="00FA6105" w:rsidRPr="00FA6105">
        <w:rPr>
          <w:bCs/>
        </w:rPr>
        <w:t xml:space="preserve"> </w:t>
      </w:r>
      <w:r w:rsidR="00FA6105" w:rsidRPr="00FA6105">
        <w:rPr>
          <w:b/>
        </w:rPr>
        <w:t>7 200,00 PLN</w:t>
      </w:r>
      <w:bookmarkEnd w:id="45"/>
    </w:p>
    <w:p w14:paraId="318EFDB2" w14:textId="55D65661" w:rsidR="000D2865" w:rsidRPr="00FA6105" w:rsidRDefault="000D2865" w:rsidP="004730E6">
      <w:pPr>
        <w:pStyle w:val="Akapitzlist"/>
        <w:spacing w:before="120"/>
        <w:ind w:left="360"/>
        <w:contextualSpacing w:val="0"/>
        <w:jc w:val="both"/>
        <w:rPr>
          <w:bCs/>
          <w:u w:val="single"/>
        </w:rPr>
      </w:pPr>
      <w:r w:rsidRPr="00FA6105">
        <w:rPr>
          <w:bCs/>
          <w:u w:val="single"/>
        </w:rPr>
        <w:t>W przypadku składania wadium na więcej niż jedną część wymagane jest wniesienie wadium w</w:t>
      </w:r>
      <w:r w:rsidR="00737942" w:rsidRPr="00FA6105">
        <w:rPr>
          <w:bCs/>
          <w:u w:val="single"/>
        </w:rPr>
        <w:t> </w:t>
      </w:r>
      <w:r w:rsidRPr="00FA6105">
        <w:rPr>
          <w:bCs/>
          <w:u w:val="single"/>
        </w:rPr>
        <w:t>wysokości równej sumie kwot wymaganych dla poszczególnych części.</w:t>
      </w:r>
    </w:p>
    <w:p w14:paraId="3BB0D9FE" w14:textId="77777777" w:rsidR="00FA6105" w:rsidRPr="00E07F95" w:rsidRDefault="00DA5D85" w:rsidP="00FA6105">
      <w:pPr>
        <w:widowControl w:val="0"/>
        <w:numPr>
          <w:ilvl w:val="0"/>
          <w:numId w:val="17"/>
        </w:numPr>
        <w:tabs>
          <w:tab w:val="left" w:pos="426"/>
        </w:tabs>
        <w:adjustRightInd w:val="0"/>
        <w:spacing w:before="120"/>
        <w:jc w:val="both"/>
        <w:textAlignment w:val="baseline"/>
        <w:rPr>
          <w:b/>
          <w:bCs/>
          <w:sz w:val="24"/>
          <w:szCs w:val="24"/>
        </w:rPr>
      </w:pPr>
      <w:r w:rsidRPr="0059217D">
        <w:rPr>
          <w:sz w:val="24"/>
          <w:szCs w:val="24"/>
        </w:rPr>
        <w:t xml:space="preserve">Jeżeli w okresie </w:t>
      </w:r>
      <w:r>
        <w:rPr>
          <w:sz w:val="24"/>
          <w:szCs w:val="24"/>
        </w:rPr>
        <w:t>12 miesięcy</w:t>
      </w:r>
      <w:r w:rsidRPr="0059217D">
        <w:rPr>
          <w:sz w:val="24"/>
          <w:szCs w:val="24"/>
        </w:rPr>
        <w:t xml:space="preserve"> licząc od terminu składania ofert </w:t>
      </w:r>
      <w:r w:rsidR="008616AB">
        <w:rPr>
          <w:sz w:val="24"/>
          <w:szCs w:val="24"/>
        </w:rPr>
        <w:t>Wykonawca</w:t>
      </w:r>
      <w:r w:rsidRPr="0059217D">
        <w:rPr>
          <w:sz w:val="24"/>
          <w:szCs w:val="24"/>
        </w:rPr>
        <w:t xml:space="preserve"> w innym postępowaniu prowadzonym przez Polską Grupę Górniczą S.A. odmówił zawarcia umowy </w:t>
      </w:r>
      <w:r w:rsidRPr="0059217D">
        <w:rPr>
          <w:sz w:val="24"/>
          <w:szCs w:val="24"/>
        </w:rPr>
        <w:br/>
        <w:t xml:space="preserve">z przyczyn leżących po jego stronie lub wycofał ofertę, </w:t>
      </w:r>
      <w:r>
        <w:rPr>
          <w:sz w:val="24"/>
          <w:szCs w:val="24"/>
        </w:rPr>
        <w:t xml:space="preserve">to </w:t>
      </w:r>
      <w:r w:rsidRPr="0059217D">
        <w:rPr>
          <w:sz w:val="24"/>
          <w:szCs w:val="24"/>
        </w:rPr>
        <w:t>zobowiązany jest wnieść wadium w</w:t>
      </w:r>
      <w:r w:rsidR="00737942">
        <w:rPr>
          <w:sz w:val="24"/>
          <w:szCs w:val="24"/>
        </w:rPr>
        <w:t> </w:t>
      </w:r>
      <w:r w:rsidRPr="0059217D">
        <w:rPr>
          <w:sz w:val="24"/>
          <w:szCs w:val="24"/>
        </w:rPr>
        <w:t xml:space="preserve">powiększonej wysokości, tj. </w:t>
      </w:r>
      <w:r w:rsidR="00FA6105">
        <w:rPr>
          <w:sz w:val="24"/>
          <w:szCs w:val="24"/>
        </w:rPr>
        <w:t xml:space="preserve">26 000,00 PLN, </w:t>
      </w:r>
      <w:r w:rsidR="00FA6105" w:rsidRPr="00E07F95">
        <w:rPr>
          <w:b/>
          <w:bCs/>
          <w:sz w:val="24"/>
          <w:szCs w:val="24"/>
        </w:rPr>
        <w:t>w tym dla:</w:t>
      </w:r>
    </w:p>
    <w:p w14:paraId="0AA7B500" w14:textId="77777777" w:rsidR="00FA6105" w:rsidRPr="00E07F95" w:rsidRDefault="00FA6105" w:rsidP="00FA6105">
      <w:pPr>
        <w:widowControl w:val="0"/>
        <w:tabs>
          <w:tab w:val="left" w:pos="426"/>
        </w:tabs>
        <w:adjustRightInd w:val="0"/>
        <w:spacing w:before="120"/>
        <w:ind w:left="360"/>
        <w:jc w:val="both"/>
        <w:textAlignment w:val="baseline"/>
        <w:rPr>
          <w:b/>
          <w:bCs/>
          <w:sz w:val="24"/>
          <w:szCs w:val="24"/>
        </w:rPr>
      </w:pPr>
      <w:r w:rsidRPr="00E07F95">
        <w:rPr>
          <w:b/>
          <w:bCs/>
          <w:sz w:val="24"/>
          <w:szCs w:val="24"/>
        </w:rPr>
        <w:t>zadania nr 1 w wysokości 1</w:t>
      </w:r>
      <w:r>
        <w:rPr>
          <w:b/>
          <w:bCs/>
          <w:sz w:val="24"/>
          <w:szCs w:val="24"/>
        </w:rPr>
        <w:t>1</w:t>
      </w:r>
      <w:r w:rsidRPr="00E07F95">
        <w:rPr>
          <w:b/>
          <w:bCs/>
          <w:sz w:val="24"/>
          <w:szCs w:val="24"/>
        </w:rPr>
        <w:t xml:space="preserve"> </w:t>
      </w:r>
      <w:r>
        <w:rPr>
          <w:b/>
          <w:bCs/>
          <w:sz w:val="24"/>
          <w:szCs w:val="24"/>
        </w:rPr>
        <w:t>6</w:t>
      </w:r>
      <w:r w:rsidRPr="00E07F95">
        <w:rPr>
          <w:b/>
          <w:bCs/>
          <w:sz w:val="24"/>
          <w:szCs w:val="24"/>
        </w:rPr>
        <w:t>00,00 PLN</w:t>
      </w:r>
    </w:p>
    <w:p w14:paraId="5ED77EAA" w14:textId="77777777" w:rsidR="00FA6105" w:rsidRPr="00E07F95" w:rsidRDefault="00FA6105" w:rsidP="00FA6105">
      <w:pPr>
        <w:widowControl w:val="0"/>
        <w:tabs>
          <w:tab w:val="left" w:pos="426"/>
        </w:tabs>
        <w:adjustRightInd w:val="0"/>
        <w:spacing w:before="120"/>
        <w:ind w:left="360"/>
        <w:jc w:val="both"/>
        <w:textAlignment w:val="baseline"/>
        <w:rPr>
          <w:b/>
          <w:bCs/>
          <w:sz w:val="24"/>
          <w:szCs w:val="24"/>
        </w:rPr>
      </w:pPr>
      <w:r w:rsidRPr="00E07F95">
        <w:rPr>
          <w:b/>
          <w:bCs/>
          <w:sz w:val="24"/>
          <w:szCs w:val="24"/>
        </w:rPr>
        <w:t>zadania nr 2 w wysokości 1</w:t>
      </w:r>
      <w:r>
        <w:rPr>
          <w:b/>
          <w:bCs/>
          <w:sz w:val="24"/>
          <w:szCs w:val="24"/>
        </w:rPr>
        <w:t>4</w:t>
      </w:r>
      <w:r w:rsidRPr="00E07F95">
        <w:rPr>
          <w:b/>
          <w:bCs/>
          <w:sz w:val="24"/>
          <w:szCs w:val="24"/>
        </w:rPr>
        <w:t xml:space="preserve"> </w:t>
      </w:r>
      <w:r>
        <w:rPr>
          <w:b/>
          <w:bCs/>
          <w:sz w:val="24"/>
          <w:szCs w:val="24"/>
        </w:rPr>
        <w:t>4</w:t>
      </w:r>
      <w:r w:rsidRPr="00E07F95">
        <w:rPr>
          <w:b/>
          <w:bCs/>
          <w:sz w:val="24"/>
          <w:szCs w:val="24"/>
        </w:rPr>
        <w:t>00,00 PLN</w:t>
      </w:r>
    </w:p>
    <w:p w14:paraId="7A464792" w14:textId="34441972" w:rsidR="00DA5D85" w:rsidRPr="0059217D" w:rsidRDefault="00DA5D85" w:rsidP="00FA6105">
      <w:pPr>
        <w:widowControl w:val="0"/>
        <w:tabs>
          <w:tab w:val="left" w:pos="426"/>
        </w:tabs>
        <w:adjustRightInd w:val="0"/>
        <w:spacing w:before="120"/>
        <w:ind w:left="426"/>
        <w:jc w:val="both"/>
        <w:textAlignment w:val="baseline"/>
        <w:rPr>
          <w:b/>
          <w:sz w:val="24"/>
          <w:szCs w:val="24"/>
        </w:rPr>
      </w:pPr>
      <w:r>
        <w:rPr>
          <w:sz w:val="24"/>
          <w:szCs w:val="24"/>
        </w:rPr>
        <w:t xml:space="preserve">Przepisy stosuje się odpowiednio do </w:t>
      </w:r>
      <w:r w:rsidR="008616AB">
        <w:rPr>
          <w:sz w:val="24"/>
          <w:szCs w:val="24"/>
        </w:rPr>
        <w:t>Wykonawców</w:t>
      </w:r>
      <w:r>
        <w:rPr>
          <w:sz w:val="24"/>
          <w:szCs w:val="24"/>
        </w:rPr>
        <w:t xml:space="preserve"> wspólnie ubiegających się o udzielenie zamówienia. </w:t>
      </w:r>
    </w:p>
    <w:p w14:paraId="60533021" w14:textId="7BAF7E7D" w:rsidR="001B6C57" w:rsidRPr="00737942" w:rsidRDefault="000D2865" w:rsidP="004311F1">
      <w:pPr>
        <w:pStyle w:val="Akapitzlist"/>
        <w:numPr>
          <w:ilvl w:val="0"/>
          <w:numId w:val="17"/>
        </w:numPr>
        <w:spacing w:before="120"/>
        <w:ind w:left="426" w:hanging="426"/>
        <w:contextualSpacing w:val="0"/>
        <w:jc w:val="both"/>
        <w:rPr>
          <w:bCs/>
        </w:rPr>
      </w:pPr>
      <w:r w:rsidRPr="00057162">
        <w:rPr>
          <w:bCs/>
        </w:rPr>
        <w:t xml:space="preserve">Wadium należy wnieść przed terminem składania ofert (w szczególności wadium </w:t>
      </w:r>
      <w:r w:rsidR="008616AB">
        <w:rPr>
          <w:bCs/>
        </w:rPr>
        <w:br/>
      </w:r>
      <w:r w:rsidRPr="00057162">
        <w:rPr>
          <w:bCs/>
        </w:rPr>
        <w:t xml:space="preserve">w pieniądzu powinno znajdować się na rachunku </w:t>
      </w:r>
      <w:r w:rsidR="009627D7">
        <w:rPr>
          <w:bCs/>
        </w:rPr>
        <w:t>Z</w:t>
      </w:r>
      <w:r w:rsidRPr="00057162">
        <w:rPr>
          <w:bCs/>
        </w:rPr>
        <w:t>amawiającego przed upływem terminu składania ofert).</w:t>
      </w:r>
    </w:p>
    <w:p w14:paraId="55A76B15" w14:textId="208B33F1" w:rsidR="000D2865" w:rsidRPr="00057162" w:rsidRDefault="008616AB" w:rsidP="004311F1">
      <w:pPr>
        <w:pStyle w:val="Akapitzlist"/>
        <w:numPr>
          <w:ilvl w:val="0"/>
          <w:numId w:val="17"/>
        </w:numPr>
        <w:spacing w:before="120"/>
        <w:ind w:left="426" w:hanging="426"/>
        <w:contextualSpacing w:val="0"/>
        <w:jc w:val="both"/>
        <w:rPr>
          <w:bCs/>
        </w:rPr>
      </w:pPr>
      <w:r>
        <w:rPr>
          <w:bCs/>
        </w:rPr>
        <w:t>Wykonawca</w:t>
      </w:r>
      <w:r w:rsidR="000D2865" w:rsidRPr="00057162">
        <w:rPr>
          <w:bCs/>
        </w:rPr>
        <w:t xml:space="preserve"> wnosi wadium w jednej lub kilku następujących formach:</w:t>
      </w:r>
    </w:p>
    <w:p w14:paraId="12C3E12B" w14:textId="35368E11" w:rsidR="000D2865" w:rsidRPr="00057162" w:rsidRDefault="000D2865" w:rsidP="004311F1">
      <w:pPr>
        <w:pStyle w:val="Akapitzlist"/>
        <w:numPr>
          <w:ilvl w:val="1"/>
          <w:numId w:val="17"/>
        </w:numPr>
        <w:spacing w:before="120"/>
        <w:ind w:left="851" w:hanging="425"/>
        <w:contextualSpacing w:val="0"/>
        <w:jc w:val="both"/>
        <w:rPr>
          <w:bCs/>
        </w:rPr>
      </w:pPr>
      <w:r w:rsidRPr="00057162">
        <w:rPr>
          <w:bCs/>
        </w:rPr>
        <w:t>pieniądz,</w:t>
      </w:r>
    </w:p>
    <w:p w14:paraId="024BB529" w14:textId="63D5348A" w:rsidR="000D2865" w:rsidRPr="00057162" w:rsidRDefault="000D2865" w:rsidP="004311F1">
      <w:pPr>
        <w:pStyle w:val="Akapitzlist"/>
        <w:numPr>
          <w:ilvl w:val="1"/>
          <w:numId w:val="17"/>
        </w:numPr>
        <w:spacing w:before="120"/>
        <w:ind w:left="851" w:hanging="425"/>
        <w:contextualSpacing w:val="0"/>
        <w:jc w:val="both"/>
        <w:rPr>
          <w:bCs/>
        </w:rPr>
      </w:pPr>
      <w:r w:rsidRPr="00057162">
        <w:rPr>
          <w:bCs/>
        </w:rPr>
        <w:t>gwarancja bankowa,</w:t>
      </w:r>
    </w:p>
    <w:p w14:paraId="2D719B52" w14:textId="45F613C3" w:rsidR="000D2865" w:rsidRPr="00057162" w:rsidRDefault="000D2865" w:rsidP="004311F1">
      <w:pPr>
        <w:pStyle w:val="Akapitzlist"/>
        <w:numPr>
          <w:ilvl w:val="1"/>
          <w:numId w:val="17"/>
        </w:numPr>
        <w:spacing w:before="120"/>
        <w:ind w:left="851" w:hanging="425"/>
        <w:contextualSpacing w:val="0"/>
        <w:jc w:val="both"/>
        <w:rPr>
          <w:bCs/>
        </w:rPr>
      </w:pPr>
      <w:r w:rsidRPr="00057162">
        <w:rPr>
          <w:bCs/>
        </w:rPr>
        <w:lastRenderedPageBreak/>
        <w:t>gwarancja ubezpieczeniowa,</w:t>
      </w:r>
    </w:p>
    <w:p w14:paraId="7A605FD2" w14:textId="4E0DCFBC" w:rsidR="000D2865" w:rsidRPr="00057162" w:rsidRDefault="000D2865" w:rsidP="004311F1">
      <w:pPr>
        <w:pStyle w:val="Akapitzlist"/>
        <w:numPr>
          <w:ilvl w:val="1"/>
          <w:numId w:val="17"/>
        </w:numPr>
        <w:spacing w:before="120"/>
        <w:ind w:left="851" w:hanging="425"/>
        <w:contextualSpacing w:val="0"/>
        <w:jc w:val="both"/>
        <w:rPr>
          <w:bCs/>
        </w:rPr>
      </w:pPr>
      <w:r w:rsidRPr="00057162">
        <w:rPr>
          <w:bCs/>
        </w:rPr>
        <w:t xml:space="preserve">poręczenie udzielane przez podmioty, o których mowa w art. 6b ust. 5 pkt. 2 ustawy </w:t>
      </w:r>
      <w:r w:rsidR="008616AB">
        <w:rPr>
          <w:bCs/>
        </w:rPr>
        <w:br/>
      </w:r>
      <w:r w:rsidRPr="00057162">
        <w:rPr>
          <w:bCs/>
        </w:rPr>
        <w:t>z dnia 9 listopada 2000 roku o utworzeniu Polskiej Agencji Rozwoju Przedsiębiorczości (Dz.U. z 20</w:t>
      </w:r>
      <w:r w:rsidR="00EB5EBC">
        <w:rPr>
          <w:bCs/>
        </w:rPr>
        <w:t>20</w:t>
      </w:r>
      <w:r w:rsidRPr="00057162">
        <w:rPr>
          <w:bCs/>
        </w:rPr>
        <w:t>.poz.</w:t>
      </w:r>
      <w:r w:rsidR="00EB5EBC">
        <w:rPr>
          <w:bCs/>
        </w:rPr>
        <w:t>299 j.t.</w:t>
      </w:r>
      <w:r w:rsidR="00EB5EBC" w:rsidRPr="00057162">
        <w:rPr>
          <w:bCs/>
        </w:rPr>
        <w:t xml:space="preserve"> </w:t>
      </w:r>
      <w:r w:rsidRPr="00057162">
        <w:rPr>
          <w:bCs/>
        </w:rPr>
        <w:t>ze zm.)</w:t>
      </w:r>
      <w:r w:rsidR="000876EE">
        <w:rPr>
          <w:bCs/>
        </w:rPr>
        <w:t>.</w:t>
      </w:r>
    </w:p>
    <w:p w14:paraId="0520375E" w14:textId="77777777" w:rsidR="00FA6105" w:rsidRPr="00FA6105" w:rsidRDefault="000D2865" w:rsidP="004311F1">
      <w:pPr>
        <w:pStyle w:val="Akapitzlist"/>
        <w:numPr>
          <w:ilvl w:val="0"/>
          <w:numId w:val="17"/>
        </w:numPr>
        <w:spacing w:before="120"/>
        <w:ind w:left="426" w:hanging="426"/>
        <w:contextualSpacing w:val="0"/>
        <w:jc w:val="both"/>
        <w:rPr>
          <w:bCs/>
        </w:rPr>
      </w:pPr>
      <w:r w:rsidRPr="00057162">
        <w:rPr>
          <w:bCs/>
        </w:rPr>
        <w:t xml:space="preserve">Wadium w pieniądzu należy wpłacić </w:t>
      </w:r>
      <w:r w:rsidRPr="00737942">
        <w:rPr>
          <w:bCs/>
        </w:rPr>
        <w:t xml:space="preserve">przelewem na rachunek </w:t>
      </w:r>
      <w:r w:rsidR="000E7F0A" w:rsidRPr="00737942">
        <w:rPr>
          <w:bCs/>
        </w:rPr>
        <w:t xml:space="preserve">bankowy – </w:t>
      </w:r>
      <w:r w:rsidR="00FA6105">
        <w:rPr>
          <w:b/>
          <w:bCs/>
        </w:rPr>
        <w:t>PKO Bank Polska S.A. nr rachunku 62 1020 1026 0000 1202 0608 9280 KOD SWIFT/BIC: BPKOPLPW, IBAN: PL</w:t>
      </w:r>
      <w:r w:rsidR="00FA6105">
        <w:rPr>
          <w:bCs/>
        </w:rPr>
        <w:t xml:space="preserve"> </w:t>
      </w:r>
      <w:r w:rsidR="00FA6105" w:rsidRPr="00737942">
        <w:rPr>
          <w:bCs/>
        </w:rPr>
        <w:t>z wpisaniem</w:t>
      </w:r>
      <w:r w:rsidR="00FA6105" w:rsidRPr="00057162">
        <w:rPr>
          <w:bCs/>
        </w:rPr>
        <w:t xml:space="preserve"> na dowodzie wpłaty hasła: </w:t>
      </w:r>
      <w:r w:rsidR="00FA6105" w:rsidRPr="009D18EA">
        <w:rPr>
          <w:b/>
        </w:rPr>
        <w:t xml:space="preserve">„Wadium na przetarg nr </w:t>
      </w:r>
      <w:r w:rsidR="00FA6105">
        <w:rPr>
          <w:b/>
        </w:rPr>
        <w:t>512300964</w:t>
      </w:r>
      <w:r w:rsidR="00FA6105" w:rsidRPr="009D18EA">
        <w:rPr>
          <w:b/>
        </w:rPr>
        <w:t xml:space="preserve"> pn. </w:t>
      </w:r>
      <w:r w:rsidR="00FA6105" w:rsidRPr="009D18EA">
        <w:rPr>
          <w:b/>
          <w:color w:val="000000" w:themeColor="text1"/>
        </w:rPr>
        <w:t>Transport rzeczy Oddział Zakład Remontowo-Produkcyjny</w:t>
      </w:r>
      <w:r w:rsidR="00FA6105">
        <w:rPr>
          <w:b/>
          <w:color w:val="000000" w:themeColor="text1"/>
        </w:rPr>
        <w:t>,</w:t>
      </w:r>
      <w:r w:rsidR="00FA6105" w:rsidRPr="00E07F95">
        <w:t xml:space="preserve"> </w:t>
      </w:r>
      <w:r w:rsidR="00FA6105" w:rsidRPr="00E07F95">
        <w:rPr>
          <w:b/>
          <w:color w:val="000000" w:themeColor="text1"/>
        </w:rPr>
        <w:t>Zadanie nr</w:t>
      </w:r>
      <w:proofErr w:type="gramStart"/>
      <w:r w:rsidR="00FA6105" w:rsidRPr="00E07F95">
        <w:rPr>
          <w:b/>
          <w:color w:val="000000" w:themeColor="text1"/>
        </w:rPr>
        <w:t>…</w:t>
      </w:r>
      <w:r w:rsidR="00FA6105">
        <w:rPr>
          <w:b/>
          <w:color w:val="000000" w:themeColor="text1"/>
        </w:rPr>
        <w:t xml:space="preserve"> </w:t>
      </w:r>
      <w:r w:rsidR="00FA6105" w:rsidRPr="009D18EA">
        <w:rPr>
          <w:b/>
          <w:color w:val="000000" w:themeColor="text1"/>
        </w:rPr>
        <w:t>”</w:t>
      </w:r>
      <w:proofErr w:type="gramEnd"/>
    </w:p>
    <w:p w14:paraId="2FB71007" w14:textId="7CF95AE0" w:rsidR="000D2865" w:rsidRDefault="000D2865" w:rsidP="00FA6105">
      <w:pPr>
        <w:pStyle w:val="Akapitzlist"/>
        <w:spacing w:before="120"/>
        <w:ind w:left="426"/>
        <w:contextualSpacing w:val="0"/>
        <w:jc w:val="both"/>
        <w:rPr>
          <w:bCs/>
        </w:rPr>
      </w:pPr>
      <w:r w:rsidRPr="00057162">
        <w:rPr>
          <w:bCs/>
        </w:rPr>
        <w:t xml:space="preserve">Koszty prowizji bankowych z tytułu wpłaty wadium ponosi </w:t>
      </w:r>
      <w:r w:rsidR="008616AB">
        <w:rPr>
          <w:bCs/>
        </w:rPr>
        <w:t>Wykonawca</w:t>
      </w:r>
      <w:r w:rsidRPr="00057162">
        <w:rPr>
          <w:bCs/>
        </w:rPr>
        <w:t xml:space="preserve">. </w:t>
      </w:r>
    </w:p>
    <w:p w14:paraId="22637E69" w14:textId="5207A640" w:rsidR="00F306F1" w:rsidRDefault="000D2865" w:rsidP="004311F1">
      <w:pPr>
        <w:pStyle w:val="Akapitzlist"/>
        <w:numPr>
          <w:ilvl w:val="0"/>
          <w:numId w:val="17"/>
        </w:numPr>
        <w:spacing w:before="120"/>
        <w:ind w:left="426" w:hanging="426"/>
        <w:contextualSpacing w:val="0"/>
        <w:jc w:val="both"/>
        <w:rPr>
          <w:bCs/>
        </w:rPr>
      </w:pPr>
      <w:r w:rsidRPr="00057162">
        <w:rPr>
          <w:bCs/>
        </w:rPr>
        <w:t xml:space="preserve">Wadium w formie </w:t>
      </w:r>
      <w:r w:rsidR="00127C46" w:rsidRPr="00057162">
        <w:rPr>
          <w:bCs/>
        </w:rPr>
        <w:t xml:space="preserve">gwarancji lub poręczenia należy </w:t>
      </w:r>
      <w:r w:rsidR="00A862AB" w:rsidRPr="0059217D">
        <w:rPr>
          <w:bCs/>
        </w:rPr>
        <w:t xml:space="preserve">dołączyć do oferty </w:t>
      </w:r>
      <w:r w:rsidR="00127C46" w:rsidRPr="00057162">
        <w:rPr>
          <w:bCs/>
        </w:rPr>
        <w:t xml:space="preserve">w oryginale </w:t>
      </w:r>
      <w:r w:rsidR="008616AB">
        <w:rPr>
          <w:bCs/>
        </w:rPr>
        <w:br/>
      </w:r>
      <w:r w:rsidR="00127C46" w:rsidRPr="00057162">
        <w:rPr>
          <w:bCs/>
        </w:rPr>
        <w:t>w postaci elektronicznej tj. dokument gwarancji lub poręczenia podpisany elektronicznym podpisem kwalifikowanym przez gwaranta lub poręczyciela.</w:t>
      </w:r>
    </w:p>
    <w:p w14:paraId="3DE0FCD2" w14:textId="5AAD50D0" w:rsidR="000D2865" w:rsidRPr="0059217D" w:rsidRDefault="00127C46" w:rsidP="004311F1">
      <w:pPr>
        <w:pStyle w:val="Akapitzlist"/>
        <w:numPr>
          <w:ilvl w:val="0"/>
          <w:numId w:val="17"/>
        </w:numPr>
        <w:spacing w:before="120"/>
        <w:ind w:left="426" w:hanging="426"/>
        <w:contextualSpacing w:val="0"/>
        <w:jc w:val="both"/>
        <w:rPr>
          <w:strike/>
        </w:rPr>
      </w:pPr>
      <w:r w:rsidRPr="00F306F1">
        <w:rPr>
          <w:color w:val="000000"/>
        </w:rPr>
        <w:t xml:space="preserve">Gwarancje lub poręczenia muszą zobowiązywać gwaranta lub poręczyciela do zapłaty wadium na rzecz </w:t>
      </w:r>
      <w:r w:rsidR="009627D7">
        <w:rPr>
          <w:color w:val="000000"/>
        </w:rPr>
        <w:t>Z</w:t>
      </w:r>
      <w:r w:rsidRPr="00F306F1">
        <w:rPr>
          <w:color w:val="000000"/>
        </w:rPr>
        <w:t xml:space="preserve">amawiającego na jego pierwsze, pisemne wezwanie, muszą być nieodwołalne i ważne co najmniej </w:t>
      </w:r>
      <w:r w:rsidRPr="00953149">
        <w:rPr>
          <w:color w:val="000000"/>
        </w:rPr>
        <w:t xml:space="preserve">przez okres związania ofertą. </w:t>
      </w:r>
      <w:r w:rsidRPr="00E96B76">
        <w:rPr>
          <w:color w:val="000000"/>
        </w:rPr>
        <w:t xml:space="preserve">Wadium powinno zabezpieczać uprawnienia </w:t>
      </w:r>
      <w:r w:rsidR="00CD00A9">
        <w:rPr>
          <w:color w:val="000000"/>
        </w:rPr>
        <w:t>Z</w:t>
      </w:r>
      <w:r w:rsidRPr="00E96B76">
        <w:rPr>
          <w:color w:val="000000"/>
        </w:rPr>
        <w:t xml:space="preserve">amawiającego do zatrzymania wadium </w:t>
      </w:r>
      <w:r w:rsidR="00BD1FDA">
        <w:rPr>
          <w:color w:val="000000"/>
        </w:rPr>
        <w:t xml:space="preserve">w oparciu o przesłanki </w:t>
      </w:r>
      <w:r w:rsidRPr="00891F06">
        <w:rPr>
          <w:color w:val="000000"/>
        </w:rPr>
        <w:t xml:space="preserve">określone </w:t>
      </w:r>
      <w:r w:rsidR="00953149" w:rsidRPr="00891F06">
        <w:rPr>
          <w:color w:val="000000"/>
        </w:rPr>
        <w:t xml:space="preserve">w </w:t>
      </w:r>
      <w:r w:rsidR="00AB5FA1" w:rsidRPr="0059217D">
        <w:rPr>
          <w:bCs/>
          <w:iCs/>
        </w:rPr>
        <w:t>§ 30 ust. 1</w:t>
      </w:r>
      <w:r w:rsidR="00D32ACE" w:rsidRPr="0059217D">
        <w:rPr>
          <w:bCs/>
          <w:iCs/>
        </w:rPr>
        <w:t>8)</w:t>
      </w:r>
      <w:r w:rsidR="00AB5FA1" w:rsidRPr="0059217D">
        <w:rPr>
          <w:bCs/>
          <w:iCs/>
        </w:rPr>
        <w:t xml:space="preserve"> Regulaminu</w:t>
      </w:r>
      <w:r w:rsidR="00CD00A9" w:rsidRPr="0059217D">
        <w:rPr>
          <w:bCs/>
          <w:iCs/>
        </w:rPr>
        <w:t>.</w:t>
      </w:r>
    </w:p>
    <w:p w14:paraId="7A5D431C" w14:textId="126702A4" w:rsidR="00D32ACE" w:rsidRPr="00D32ACE" w:rsidRDefault="00D32ACE" w:rsidP="004311F1">
      <w:pPr>
        <w:pStyle w:val="Akapitzlist"/>
        <w:numPr>
          <w:ilvl w:val="0"/>
          <w:numId w:val="17"/>
        </w:numPr>
        <w:spacing w:before="120"/>
        <w:ind w:left="426" w:hanging="426"/>
        <w:contextualSpacing w:val="0"/>
        <w:jc w:val="both"/>
        <w:rPr>
          <w:bCs/>
        </w:rPr>
      </w:pPr>
      <w:r w:rsidRPr="0014177E">
        <w:rPr>
          <w:color w:val="000000"/>
        </w:rPr>
        <w:t>Beneficjentem gwarancji lub poręczenia jest: Polska Grupa Górnicza S.A. ul. Powstańców 30, 40-039 Katowice.</w:t>
      </w:r>
    </w:p>
    <w:p w14:paraId="414FCE38" w14:textId="32A19C97" w:rsidR="00DF163F" w:rsidRPr="001B6C57" w:rsidRDefault="000D2865" w:rsidP="004311F1">
      <w:pPr>
        <w:pStyle w:val="Akapitzlist"/>
        <w:numPr>
          <w:ilvl w:val="0"/>
          <w:numId w:val="17"/>
        </w:numPr>
        <w:spacing w:before="120"/>
        <w:ind w:left="426" w:hanging="426"/>
        <w:contextualSpacing w:val="0"/>
        <w:jc w:val="both"/>
        <w:rPr>
          <w:strike/>
        </w:rPr>
      </w:pPr>
      <w:r w:rsidRPr="00057162">
        <w:rPr>
          <w:bCs/>
        </w:rPr>
        <w:t>Zwrot wadium nastąpi</w:t>
      </w:r>
      <w:r w:rsidR="00CD00A9">
        <w:rPr>
          <w:bCs/>
        </w:rPr>
        <w:t xml:space="preserve"> zgodnie </w:t>
      </w:r>
      <w:r w:rsidR="00D32ACE" w:rsidRPr="00E96B76">
        <w:rPr>
          <w:bCs/>
          <w:iCs/>
        </w:rPr>
        <w:t>§ 30 ust. 1</w:t>
      </w:r>
      <w:r w:rsidR="00530028">
        <w:rPr>
          <w:bCs/>
          <w:iCs/>
        </w:rPr>
        <w:t>6</w:t>
      </w:r>
      <w:r w:rsidR="00AC6C1C">
        <w:rPr>
          <w:bCs/>
          <w:iCs/>
        </w:rPr>
        <w:t xml:space="preserve">) </w:t>
      </w:r>
      <w:r w:rsidR="00AC6C1C" w:rsidRPr="00E96B76">
        <w:rPr>
          <w:bCs/>
          <w:iCs/>
        </w:rPr>
        <w:t>Regulaminu</w:t>
      </w:r>
      <w:r w:rsidR="00D32ACE">
        <w:rPr>
          <w:bCs/>
          <w:iCs/>
        </w:rPr>
        <w:t>.</w:t>
      </w:r>
    </w:p>
    <w:p w14:paraId="34EDDB36" w14:textId="1B03D4AD" w:rsidR="00F13DFD" w:rsidRPr="00057162" w:rsidRDefault="00127C46" w:rsidP="00BF3806">
      <w:pPr>
        <w:pStyle w:val="Nagwek1"/>
        <w:shd w:val="clear" w:color="auto" w:fill="E7E6E6" w:themeFill="background2"/>
        <w:spacing w:before="360" w:line="312" w:lineRule="auto"/>
        <w:ind w:left="1418" w:hanging="1418"/>
        <w:jc w:val="both"/>
        <w:rPr>
          <w:rFonts w:cs="Times New Roman"/>
          <w:sz w:val="24"/>
          <w:szCs w:val="24"/>
        </w:rPr>
      </w:pPr>
      <w:bookmarkStart w:id="46" w:name="_Toc106095848"/>
      <w:bookmarkStart w:id="47" w:name="_Toc106096392"/>
      <w:bookmarkStart w:id="48" w:name="_Toc128387336"/>
      <w:r w:rsidRPr="00057162">
        <w:rPr>
          <w:rFonts w:cs="Times New Roman"/>
          <w:sz w:val="24"/>
          <w:szCs w:val="24"/>
        </w:rPr>
        <w:t>Część XI</w:t>
      </w:r>
      <w:r w:rsidR="006623D7">
        <w:rPr>
          <w:rFonts w:cs="Times New Roman"/>
          <w:sz w:val="24"/>
          <w:szCs w:val="24"/>
        </w:rPr>
        <w:t>I</w:t>
      </w:r>
      <w:r w:rsidRPr="00057162">
        <w:rPr>
          <w:rFonts w:cs="Times New Roman"/>
          <w:sz w:val="24"/>
          <w:szCs w:val="24"/>
        </w:rPr>
        <w:t>.</w:t>
      </w:r>
      <w:r w:rsidR="00BF3806">
        <w:rPr>
          <w:rFonts w:cs="Times New Roman"/>
          <w:sz w:val="24"/>
          <w:szCs w:val="24"/>
        </w:rPr>
        <w:tab/>
      </w:r>
      <w:r w:rsidR="00F13DFD" w:rsidRPr="00057162">
        <w:rPr>
          <w:rFonts w:cs="Times New Roman"/>
          <w:sz w:val="24"/>
          <w:szCs w:val="24"/>
        </w:rPr>
        <w:t>Op</w:t>
      </w:r>
      <w:r w:rsidRPr="00057162">
        <w:rPr>
          <w:rFonts w:cs="Times New Roman"/>
          <w:sz w:val="24"/>
          <w:szCs w:val="24"/>
        </w:rPr>
        <w:t>is sposobu przygotowania oferty</w:t>
      </w:r>
      <w:bookmarkEnd w:id="46"/>
      <w:bookmarkEnd w:id="47"/>
      <w:bookmarkEnd w:id="48"/>
    </w:p>
    <w:p w14:paraId="475F39D2" w14:textId="48934A2C" w:rsidR="00B17C0B" w:rsidRPr="00057162" w:rsidRDefault="00B17C0B" w:rsidP="00737942">
      <w:pPr>
        <w:spacing w:before="120"/>
        <w:jc w:val="both"/>
        <w:rPr>
          <w:b/>
          <w:sz w:val="24"/>
          <w:szCs w:val="24"/>
        </w:rPr>
      </w:pPr>
      <w:r w:rsidRPr="00057162">
        <w:rPr>
          <w:b/>
          <w:sz w:val="24"/>
          <w:szCs w:val="24"/>
        </w:rPr>
        <w:t>Wymagania ogólne</w:t>
      </w:r>
    </w:p>
    <w:p w14:paraId="1E771D20" w14:textId="34AE34BC" w:rsidR="00EF20B7" w:rsidRDefault="008616AB" w:rsidP="001C2FA8">
      <w:pPr>
        <w:pStyle w:val="Akapitzlist"/>
        <w:numPr>
          <w:ilvl w:val="6"/>
          <w:numId w:val="9"/>
        </w:numPr>
        <w:spacing w:before="120"/>
        <w:ind w:left="426" w:hanging="426"/>
        <w:contextualSpacing w:val="0"/>
        <w:jc w:val="both"/>
        <w:rPr>
          <w:bCs/>
        </w:rPr>
      </w:pPr>
      <w:r>
        <w:rPr>
          <w:bCs/>
        </w:rPr>
        <w:t>Wykonawca</w:t>
      </w:r>
      <w:r w:rsidR="00EF20B7" w:rsidRPr="00057162">
        <w:rPr>
          <w:bCs/>
        </w:rPr>
        <w:t xml:space="preserve"> może złożyć jedną ofertę. </w:t>
      </w:r>
    </w:p>
    <w:p w14:paraId="5AA509E6" w14:textId="0EAA5A60" w:rsidR="00EF20B7" w:rsidRDefault="00EF20B7" w:rsidP="001C2FA8">
      <w:pPr>
        <w:pStyle w:val="Akapitzlist"/>
        <w:numPr>
          <w:ilvl w:val="6"/>
          <w:numId w:val="9"/>
        </w:numPr>
        <w:spacing w:before="120"/>
        <w:ind w:left="426" w:hanging="426"/>
        <w:contextualSpacing w:val="0"/>
        <w:jc w:val="both"/>
        <w:rPr>
          <w:bCs/>
        </w:rPr>
      </w:pPr>
      <w:r w:rsidRPr="00457356">
        <w:rPr>
          <w:bCs/>
        </w:rPr>
        <w:t xml:space="preserve">Ofertę należy sporządzić w języku polskim. Wymagane zgodnie z SWZ dokumenty oraz oświadczenia sporządzone w języku obcym powinny być złożone wraz z tłumaczeniem na język polski. W razie wątpliwości uznaje się, że wersja polskojęzyczna jest wersją wiążącą. </w:t>
      </w:r>
    </w:p>
    <w:p w14:paraId="08799C04" w14:textId="52A6ADCE" w:rsidR="00EF20B7" w:rsidRDefault="00EF20B7" w:rsidP="001C2FA8">
      <w:pPr>
        <w:pStyle w:val="Akapitzlist"/>
        <w:numPr>
          <w:ilvl w:val="6"/>
          <w:numId w:val="9"/>
        </w:numPr>
        <w:spacing w:before="120"/>
        <w:ind w:left="426" w:hanging="426"/>
        <w:contextualSpacing w:val="0"/>
        <w:jc w:val="both"/>
        <w:rPr>
          <w:bCs/>
        </w:rPr>
      </w:pPr>
      <w:r w:rsidRPr="00457356">
        <w:rPr>
          <w:bCs/>
        </w:rPr>
        <w:t xml:space="preserve">Ofertę </w:t>
      </w:r>
      <w:r w:rsidR="008616AB">
        <w:rPr>
          <w:bCs/>
        </w:rPr>
        <w:t>Wykonawca</w:t>
      </w:r>
      <w:r w:rsidRPr="00457356">
        <w:rPr>
          <w:bCs/>
        </w:rPr>
        <w:t xml:space="preserve"> sporządza pod rygorem nieważności w postaci elektronicznej i opatruje kwalifikowanym podpisem elektronicznym.</w:t>
      </w:r>
    </w:p>
    <w:p w14:paraId="3C6308AA" w14:textId="30B8B6C0" w:rsidR="00EF20B7" w:rsidRDefault="00EF20B7" w:rsidP="001C2FA8">
      <w:pPr>
        <w:pStyle w:val="Akapitzlist"/>
        <w:numPr>
          <w:ilvl w:val="6"/>
          <w:numId w:val="9"/>
        </w:numPr>
        <w:spacing w:before="120"/>
        <w:ind w:left="426" w:hanging="426"/>
        <w:contextualSpacing w:val="0"/>
        <w:jc w:val="both"/>
        <w:rPr>
          <w:bCs/>
        </w:rPr>
      </w:pPr>
      <w:r w:rsidRPr="00457356">
        <w:rPr>
          <w:bCs/>
        </w:rPr>
        <w:t xml:space="preserve">Ofertę podpisuje osoba (osoby) uprawniona do reprezentowania </w:t>
      </w:r>
      <w:r w:rsidR="00DB4D9E">
        <w:rPr>
          <w:bCs/>
        </w:rPr>
        <w:t>Wykonawcy</w:t>
      </w:r>
      <w:r w:rsidRPr="00457356">
        <w:rPr>
          <w:bCs/>
        </w:rPr>
        <w:t xml:space="preserve"> zgodnie z</w:t>
      </w:r>
      <w:r w:rsidR="004D0940">
        <w:rPr>
          <w:bCs/>
        </w:rPr>
        <w:t> </w:t>
      </w:r>
      <w:r w:rsidRPr="00457356">
        <w:rPr>
          <w:bCs/>
        </w:rPr>
        <w:t xml:space="preserve">zasadami reprezentacji </w:t>
      </w:r>
      <w:r w:rsidR="00DB4D9E">
        <w:rPr>
          <w:bCs/>
        </w:rPr>
        <w:t>Wykonawcy</w:t>
      </w:r>
      <w:r w:rsidRPr="00457356">
        <w:rPr>
          <w:bCs/>
        </w:rPr>
        <w:t xml:space="preserve"> lub zgodnie z udzielonym pełnomocnictwem. </w:t>
      </w:r>
    </w:p>
    <w:p w14:paraId="55916641" w14:textId="7B90BB4B" w:rsidR="00EF20B7" w:rsidRPr="00457356" w:rsidRDefault="008616AB" w:rsidP="001C2FA8">
      <w:pPr>
        <w:pStyle w:val="Akapitzlist"/>
        <w:numPr>
          <w:ilvl w:val="6"/>
          <w:numId w:val="9"/>
        </w:numPr>
        <w:spacing w:before="120"/>
        <w:ind w:left="426" w:hanging="426"/>
        <w:contextualSpacing w:val="0"/>
        <w:jc w:val="both"/>
        <w:rPr>
          <w:bCs/>
        </w:rPr>
      </w:pPr>
      <w:r>
        <w:rPr>
          <w:bCs/>
        </w:rPr>
        <w:t>Wykonawca</w:t>
      </w:r>
      <w:r w:rsidR="00EF20B7" w:rsidRPr="00457356">
        <w:rPr>
          <w:bCs/>
        </w:rPr>
        <w:t xml:space="preserve"> ponosi wszelkie koszty związane z przygotowaniem i złożeniem oferty.</w:t>
      </w:r>
    </w:p>
    <w:p w14:paraId="70E8E5A4" w14:textId="726A5D8B" w:rsidR="00DF163F" w:rsidRDefault="00DF163F" w:rsidP="00737942">
      <w:pPr>
        <w:spacing w:after="160"/>
        <w:rPr>
          <w:bCs/>
          <w:sz w:val="2"/>
          <w:szCs w:val="2"/>
        </w:rPr>
      </w:pPr>
    </w:p>
    <w:p w14:paraId="7F78CCD4" w14:textId="77777777" w:rsidR="00EF20B7" w:rsidRPr="008616AB" w:rsidRDefault="00EF20B7" w:rsidP="00737942">
      <w:pPr>
        <w:spacing w:before="120"/>
        <w:jc w:val="both"/>
        <w:rPr>
          <w:bCs/>
          <w:sz w:val="2"/>
          <w:szCs w:val="2"/>
        </w:rPr>
      </w:pPr>
    </w:p>
    <w:p w14:paraId="13E09233" w14:textId="77777777" w:rsidR="00C85F61" w:rsidRPr="00057162" w:rsidRDefault="00C85F61" w:rsidP="00737942">
      <w:pPr>
        <w:spacing w:before="120"/>
        <w:jc w:val="both"/>
        <w:rPr>
          <w:b/>
          <w:sz w:val="24"/>
          <w:szCs w:val="24"/>
        </w:rPr>
      </w:pPr>
      <w:r w:rsidRPr="00057162">
        <w:rPr>
          <w:b/>
          <w:sz w:val="24"/>
          <w:szCs w:val="24"/>
        </w:rPr>
        <w:t>Zawartość oferty</w:t>
      </w:r>
    </w:p>
    <w:p w14:paraId="2955581D" w14:textId="1A9D21BD" w:rsidR="00C85F61" w:rsidRPr="00057162" w:rsidRDefault="00C85F61" w:rsidP="00DB661B">
      <w:pPr>
        <w:pStyle w:val="Akapitzlist"/>
        <w:numPr>
          <w:ilvl w:val="6"/>
          <w:numId w:val="9"/>
        </w:numPr>
        <w:spacing w:before="120"/>
        <w:ind w:left="425" w:hanging="425"/>
        <w:contextualSpacing w:val="0"/>
        <w:jc w:val="both"/>
        <w:rPr>
          <w:bCs/>
        </w:rPr>
      </w:pPr>
      <w:r w:rsidRPr="00057162">
        <w:rPr>
          <w:bCs/>
        </w:rPr>
        <w:t>Oferta składa się z:</w:t>
      </w:r>
    </w:p>
    <w:p w14:paraId="4A22231B" w14:textId="2633A1CB" w:rsidR="00C85F61" w:rsidRPr="00DF163F" w:rsidRDefault="00C85F61" w:rsidP="00F76E7B">
      <w:pPr>
        <w:pStyle w:val="Akapitzlist"/>
        <w:numPr>
          <w:ilvl w:val="1"/>
          <w:numId w:val="65"/>
        </w:numPr>
        <w:spacing w:before="120"/>
        <w:ind w:left="851" w:hanging="425"/>
        <w:contextualSpacing w:val="0"/>
        <w:jc w:val="both"/>
        <w:rPr>
          <w:bCs/>
        </w:rPr>
      </w:pPr>
      <w:r w:rsidRPr="00057162">
        <w:rPr>
          <w:bCs/>
        </w:rPr>
        <w:t xml:space="preserve">Formularza </w:t>
      </w:r>
      <w:r w:rsidR="00227957">
        <w:rPr>
          <w:bCs/>
        </w:rPr>
        <w:t>O</w:t>
      </w:r>
      <w:r w:rsidRPr="00057162">
        <w:rPr>
          <w:bCs/>
        </w:rPr>
        <w:t>fertowego</w:t>
      </w:r>
      <w:r>
        <w:rPr>
          <w:bCs/>
        </w:rPr>
        <w:t xml:space="preserve"> </w:t>
      </w:r>
      <w:r w:rsidRPr="00DF163F">
        <w:rPr>
          <w:bCs/>
        </w:rPr>
        <w:t xml:space="preserve">stanowiącego </w:t>
      </w:r>
      <w:r w:rsidRPr="00DF163F">
        <w:rPr>
          <w:b/>
        </w:rPr>
        <w:t xml:space="preserve">Załącznik nr 2 do </w:t>
      </w:r>
      <w:r w:rsidRPr="002E4F64">
        <w:rPr>
          <w:b/>
        </w:rPr>
        <w:t>SWZ</w:t>
      </w:r>
      <w:r w:rsidR="00FE2ABD" w:rsidRPr="002E4F64">
        <w:rPr>
          <w:bCs/>
        </w:rPr>
        <w:t>.</w:t>
      </w:r>
      <w:r w:rsidRPr="002E4F64">
        <w:rPr>
          <w:bCs/>
        </w:rPr>
        <w:t xml:space="preserve"> Formularz</w:t>
      </w:r>
      <w:r w:rsidRPr="00DF163F">
        <w:rPr>
          <w:bCs/>
        </w:rPr>
        <w:t xml:space="preserve"> </w:t>
      </w:r>
      <w:r w:rsidR="00DE39AC" w:rsidRPr="00DF163F">
        <w:rPr>
          <w:bCs/>
        </w:rPr>
        <w:t>O</w:t>
      </w:r>
      <w:r w:rsidRPr="00DF163F">
        <w:rPr>
          <w:bCs/>
        </w:rPr>
        <w:t>fertowy dostępny jest na platformie EFO</w:t>
      </w:r>
      <w:r w:rsidR="00412333">
        <w:rPr>
          <w:bCs/>
        </w:rPr>
        <w:t>;</w:t>
      </w:r>
    </w:p>
    <w:p w14:paraId="1AA9A318" w14:textId="02728248" w:rsidR="00C85F61" w:rsidRPr="00057162" w:rsidRDefault="00C85F61" w:rsidP="00F76E7B">
      <w:pPr>
        <w:pStyle w:val="Akapitzlist"/>
        <w:numPr>
          <w:ilvl w:val="1"/>
          <w:numId w:val="65"/>
        </w:numPr>
        <w:spacing w:before="120"/>
        <w:ind w:left="851" w:hanging="425"/>
        <w:contextualSpacing w:val="0"/>
        <w:jc w:val="both"/>
        <w:rPr>
          <w:bCs/>
        </w:rPr>
      </w:pPr>
      <w:r w:rsidRPr="00DF163F">
        <w:rPr>
          <w:bCs/>
        </w:rPr>
        <w:t xml:space="preserve">Dokumentu potwierdzającego zasady reprezentacji </w:t>
      </w:r>
      <w:r w:rsidR="00DB4D9E" w:rsidRPr="00DF163F">
        <w:rPr>
          <w:bCs/>
        </w:rPr>
        <w:t>Wykonawcy</w:t>
      </w:r>
      <w:r w:rsidRPr="00DF163F">
        <w:rPr>
          <w:bCs/>
        </w:rPr>
        <w:t xml:space="preserve">, </w:t>
      </w:r>
      <w:r w:rsidR="006B0420">
        <w:rPr>
          <w:bCs/>
        </w:rPr>
        <w:t>Zamawiający</w:t>
      </w:r>
      <w:r w:rsidRPr="00DF163F">
        <w:rPr>
          <w:bCs/>
        </w:rPr>
        <w:t xml:space="preserve"> nie wymaga złożenia tego dokumentu o</w:t>
      </w:r>
      <w:r w:rsidRPr="00057162">
        <w:rPr>
          <w:bCs/>
        </w:rPr>
        <w:t xml:space="preserve"> ile jest on dostępny w publicznych, otwartych bezpłatnych elektronicznych bazach danych (np. KRS, CEIDG, a w przypadku innych baz – wskazanych przez </w:t>
      </w:r>
      <w:r w:rsidR="008616AB">
        <w:rPr>
          <w:bCs/>
        </w:rPr>
        <w:t>Wykonawcę</w:t>
      </w:r>
      <w:r w:rsidRPr="00057162">
        <w:rPr>
          <w:bCs/>
        </w:rPr>
        <w:t xml:space="preserve"> w ofercie). W przypadku wskazania bazy danych, w której dokumenty są dostępne w innym języku niż polski, </w:t>
      </w:r>
      <w:r w:rsidR="006B0420">
        <w:rPr>
          <w:bCs/>
        </w:rPr>
        <w:t>Zamawiający</w:t>
      </w:r>
      <w:r w:rsidRPr="00057162">
        <w:rPr>
          <w:bCs/>
        </w:rPr>
        <w:t xml:space="preserve"> </w:t>
      </w:r>
      <w:r w:rsidRPr="00057162">
        <w:rPr>
          <w:bCs/>
        </w:rPr>
        <w:lastRenderedPageBreak/>
        <w:t xml:space="preserve">może po ich pobraniu wezwać </w:t>
      </w:r>
      <w:r w:rsidR="008616AB">
        <w:rPr>
          <w:bCs/>
        </w:rPr>
        <w:t>Wykonawcę</w:t>
      </w:r>
      <w:r w:rsidRPr="00057162">
        <w:rPr>
          <w:bCs/>
        </w:rPr>
        <w:t xml:space="preserve"> do przedstawienia tłumaczenia dokumentu na język polski</w:t>
      </w:r>
      <w:r w:rsidR="00412333">
        <w:rPr>
          <w:bCs/>
        </w:rPr>
        <w:t>;</w:t>
      </w:r>
    </w:p>
    <w:p w14:paraId="78E292DA" w14:textId="12AA7057" w:rsidR="00C85F61" w:rsidRPr="00057162" w:rsidRDefault="00C85F61" w:rsidP="00F76E7B">
      <w:pPr>
        <w:pStyle w:val="Akapitzlist"/>
        <w:numPr>
          <w:ilvl w:val="1"/>
          <w:numId w:val="65"/>
        </w:numPr>
        <w:spacing w:before="120"/>
        <w:ind w:left="851" w:hanging="425"/>
        <w:contextualSpacing w:val="0"/>
        <w:jc w:val="both"/>
        <w:rPr>
          <w:bCs/>
        </w:rPr>
      </w:pPr>
      <w:r w:rsidRPr="00057162">
        <w:rPr>
          <w:bCs/>
        </w:rPr>
        <w:t xml:space="preserve">Pełnomocnictwa wskazującego pełnomocnika </w:t>
      </w:r>
      <w:r w:rsidR="008616AB">
        <w:rPr>
          <w:bCs/>
        </w:rPr>
        <w:t>Wykonawców</w:t>
      </w:r>
      <w:r w:rsidRPr="00057162">
        <w:rPr>
          <w:bCs/>
        </w:rPr>
        <w:t xml:space="preserve"> występujących wspólnie (w</w:t>
      </w:r>
      <w:r w:rsidR="001C2FA8">
        <w:rPr>
          <w:bCs/>
        </w:rPr>
        <w:t> </w:t>
      </w:r>
      <w:r w:rsidRPr="00057162">
        <w:rPr>
          <w:bCs/>
        </w:rPr>
        <w:t>wypadku złożenia oferty przez konsorcjum)</w:t>
      </w:r>
      <w:r w:rsidR="00412333">
        <w:rPr>
          <w:bCs/>
        </w:rPr>
        <w:t>;</w:t>
      </w:r>
    </w:p>
    <w:p w14:paraId="2728ABCF" w14:textId="4E02B9D7" w:rsidR="00C85F61" w:rsidRPr="00057162" w:rsidRDefault="00C85F61" w:rsidP="00F76E7B">
      <w:pPr>
        <w:pStyle w:val="Akapitzlist"/>
        <w:numPr>
          <w:ilvl w:val="1"/>
          <w:numId w:val="65"/>
        </w:numPr>
        <w:spacing w:before="120"/>
        <w:ind w:left="851" w:hanging="425"/>
        <w:contextualSpacing w:val="0"/>
        <w:jc w:val="both"/>
        <w:rPr>
          <w:bCs/>
        </w:rPr>
      </w:pPr>
      <w:r w:rsidRPr="00057162">
        <w:rPr>
          <w:bCs/>
        </w:rPr>
        <w:t>Pełnomocnictwa do podpisania oferty (w przypadku posługiwania się pełnomocnikiem)</w:t>
      </w:r>
      <w:r w:rsidR="00412333">
        <w:rPr>
          <w:bCs/>
        </w:rPr>
        <w:t>.</w:t>
      </w:r>
    </w:p>
    <w:p w14:paraId="5E53EC5B" w14:textId="6F8B1927" w:rsidR="00C85F61" w:rsidRPr="00DB661B" w:rsidRDefault="00C85F61" w:rsidP="00DB661B">
      <w:pPr>
        <w:pStyle w:val="Akapitzlist"/>
        <w:numPr>
          <w:ilvl w:val="6"/>
          <w:numId w:val="9"/>
        </w:numPr>
        <w:spacing w:before="120"/>
        <w:ind w:left="425" w:hanging="425"/>
        <w:contextualSpacing w:val="0"/>
        <w:jc w:val="both"/>
        <w:rPr>
          <w:bCs/>
          <w:strike/>
        </w:rPr>
      </w:pPr>
      <w:r w:rsidRPr="00DB661B">
        <w:rPr>
          <w:bCs/>
        </w:rPr>
        <w:t xml:space="preserve">Pełnomocnictwa powinny być złożone w następującej formie: </w:t>
      </w:r>
    </w:p>
    <w:p w14:paraId="1C2D11F2" w14:textId="76DC8BEB" w:rsidR="00C85F61" w:rsidRPr="00057162" w:rsidRDefault="00C85F61" w:rsidP="00F76E7B">
      <w:pPr>
        <w:pStyle w:val="Akapitzlist"/>
        <w:numPr>
          <w:ilvl w:val="1"/>
          <w:numId w:val="66"/>
        </w:numPr>
        <w:spacing w:before="120"/>
        <w:ind w:left="851" w:hanging="425"/>
        <w:contextualSpacing w:val="0"/>
        <w:jc w:val="both"/>
        <w:rPr>
          <w:bCs/>
        </w:rPr>
      </w:pPr>
      <w:r w:rsidRPr="00057162">
        <w:rPr>
          <w:bCs/>
        </w:rPr>
        <w:t>Jeżeli dokument został wystawiony przez inny podmiot (np. mocodawca) w formie elektronicznej z podpisem elektronicznym kwalifikowanym – przekazuje się ten dokument</w:t>
      </w:r>
      <w:r w:rsidR="00412333">
        <w:rPr>
          <w:bCs/>
        </w:rPr>
        <w:t>;</w:t>
      </w:r>
    </w:p>
    <w:p w14:paraId="08162FC8" w14:textId="7ABF036E" w:rsidR="00C85F61" w:rsidRDefault="00C85F61" w:rsidP="00F76E7B">
      <w:pPr>
        <w:pStyle w:val="Akapitzlist"/>
        <w:numPr>
          <w:ilvl w:val="1"/>
          <w:numId w:val="66"/>
        </w:numPr>
        <w:spacing w:before="120"/>
        <w:ind w:left="851" w:hanging="425"/>
        <w:contextualSpacing w:val="0"/>
        <w:jc w:val="both"/>
        <w:rPr>
          <w:bCs/>
        </w:rPr>
      </w:pPr>
      <w:r w:rsidRPr="00057162">
        <w:rPr>
          <w:bCs/>
        </w:rPr>
        <w:t>Jeżeli dokument został wystawiony przez inny podmiot (np.</w:t>
      </w:r>
      <w:r w:rsidRPr="00057162">
        <w:t xml:space="preserve"> </w:t>
      </w:r>
      <w:r w:rsidRPr="00057162">
        <w:rPr>
          <w:bCs/>
        </w:rPr>
        <w:t xml:space="preserve">mocodawca) jako dokument papierowy – </w:t>
      </w:r>
      <w:r w:rsidR="008616AB">
        <w:rPr>
          <w:bCs/>
        </w:rPr>
        <w:t>Wykonawca</w:t>
      </w:r>
      <w:r w:rsidRPr="00057162">
        <w:rPr>
          <w:bCs/>
        </w:rPr>
        <w:t xml:space="preserve"> przekazuje elektroniczną kopię dokumentu poświadczoną za zgodność z oryginałem</w:t>
      </w:r>
      <w:r w:rsidR="00412333">
        <w:rPr>
          <w:bCs/>
        </w:rPr>
        <w:t>;</w:t>
      </w:r>
    </w:p>
    <w:p w14:paraId="5633CE57" w14:textId="41D5F621" w:rsidR="00C85F61" w:rsidRPr="00227957" w:rsidRDefault="00C85F61" w:rsidP="001C2FA8">
      <w:pPr>
        <w:pStyle w:val="Akapitzlist"/>
        <w:spacing w:before="120"/>
        <w:ind w:left="851"/>
        <w:contextualSpacing w:val="0"/>
        <w:jc w:val="both"/>
        <w:rPr>
          <w:bCs/>
        </w:rPr>
      </w:pPr>
      <w:r w:rsidRPr="00227957">
        <w:rPr>
          <w:bCs/>
        </w:rPr>
        <w:t xml:space="preserve">Poświadczenie za zgodność z oryginałem następuje przez podpisanie podpisem elektronicznym kwalifikowanym. </w:t>
      </w:r>
      <w:r w:rsidR="008512DA" w:rsidRPr="00227957">
        <w:rPr>
          <w:bCs/>
        </w:rPr>
        <w:t>P</w:t>
      </w:r>
      <w:r w:rsidRPr="00227957">
        <w:rPr>
          <w:bCs/>
        </w:rPr>
        <w:t>oświadczenia dokonuje notariusz lub mocodawca.</w:t>
      </w:r>
    </w:p>
    <w:p w14:paraId="1C7FD2C6" w14:textId="51F887F8" w:rsidR="00C85F61" w:rsidRPr="00DB661B" w:rsidRDefault="00C85F61" w:rsidP="00062A69">
      <w:pPr>
        <w:pStyle w:val="Akapitzlist"/>
        <w:numPr>
          <w:ilvl w:val="6"/>
          <w:numId w:val="9"/>
        </w:numPr>
        <w:spacing w:before="120"/>
        <w:ind w:left="425" w:hanging="425"/>
        <w:contextualSpacing w:val="0"/>
        <w:jc w:val="both"/>
        <w:rPr>
          <w:bCs/>
        </w:rPr>
      </w:pPr>
      <w:r w:rsidRPr="00DB661B">
        <w:rPr>
          <w:b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12B247BC" w14:textId="61E74175" w:rsidR="00E018E8" w:rsidRPr="00E3354B" w:rsidRDefault="00E018E8" w:rsidP="008C4897">
      <w:pPr>
        <w:keepNext/>
        <w:spacing w:before="120"/>
        <w:jc w:val="both"/>
        <w:rPr>
          <w:b/>
          <w:sz w:val="24"/>
          <w:szCs w:val="24"/>
        </w:rPr>
      </w:pPr>
      <w:r w:rsidRPr="00E3354B">
        <w:rPr>
          <w:b/>
          <w:sz w:val="24"/>
          <w:szCs w:val="24"/>
        </w:rPr>
        <w:t>Sposób złożenia oferty</w:t>
      </w:r>
    </w:p>
    <w:p w14:paraId="036FEDCE" w14:textId="77777777" w:rsidR="00DB661B" w:rsidRDefault="00273EAA" w:rsidP="00576A47">
      <w:pPr>
        <w:pStyle w:val="Akapitzlist"/>
        <w:numPr>
          <w:ilvl w:val="6"/>
          <w:numId w:val="9"/>
        </w:numPr>
        <w:spacing w:before="120"/>
        <w:ind w:left="425" w:hanging="425"/>
        <w:contextualSpacing w:val="0"/>
        <w:jc w:val="both"/>
        <w:rPr>
          <w:bCs/>
        </w:rPr>
      </w:pPr>
      <w:bookmarkStart w:id="49" w:name="_Hlk106954879"/>
      <w:r w:rsidRPr="00DB661B">
        <w:rPr>
          <w:bCs/>
        </w:rPr>
        <w:t>Formularz Ofertowy oraz pozostałe dokumenty na nią się składające powinny być podpisane podpisem elektronicznym kwalifikowanym przez upoważnione osoby (w tym z uwzględnieniem wskazanych powyżej wymagań dotyczących zobowiązania podmiotu udostępniającego, pełnomocnictw lub przedmiotowych środków dowodowych</w:t>
      </w:r>
      <w:proofErr w:type="gramStart"/>
      <w:r w:rsidRPr="00DB661B">
        <w:rPr>
          <w:bCs/>
        </w:rPr>
        <w:t>) .</w:t>
      </w:r>
      <w:proofErr w:type="gramEnd"/>
      <w:r w:rsidRPr="00DB661B">
        <w:rPr>
          <w:bCs/>
        </w:rPr>
        <w:t xml:space="preserve"> </w:t>
      </w:r>
    </w:p>
    <w:p w14:paraId="22B04F67" w14:textId="6AF74CD7" w:rsidR="00DB661B" w:rsidRDefault="00273EAA" w:rsidP="00576A47">
      <w:pPr>
        <w:pStyle w:val="Akapitzlist"/>
        <w:numPr>
          <w:ilvl w:val="6"/>
          <w:numId w:val="9"/>
        </w:numPr>
        <w:spacing w:before="120"/>
        <w:ind w:left="425" w:hanging="425"/>
        <w:contextualSpacing w:val="0"/>
        <w:jc w:val="both"/>
        <w:rPr>
          <w:bCs/>
        </w:rPr>
      </w:pPr>
      <w:r w:rsidRPr="00DB661B">
        <w:rPr>
          <w:bCs/>
        </w:rPr>
        <w:t>Formularz Ofertowy w wersji elektronicznej dostępny jest po kliknięciu na link zamieszczony na stronie internetowej w Profilu Nabywcy. Wymagania techniczne: komputer klasy PC z</w:t>
      </w:r>
      <w:r w:rsidR="00E3354B" w:rsidRPr="00DB661B">
        <w:rPr>
          <w:bCs/>
        </w:rPr>
        <w:t> </w:t>
      </w:r>
      <w:r w:rsidRPr="00DB661B">
        <w:rPr>
          <w:bCs/>
        </w:rPr>
        <w:t xml:space="preserve">jednym z następujących systemów operacyjnych: Windows 7, Windows 8, Windows 10 (bez wsparcia dla Windows XP, Vista), przeglądarka internetowa z włączoną obsługą </w:t>
      </w:r>
      <w:proofErr w:type="spellStart"/>
      <w:r w:rsidR="00B31C76">
        <w:rPr>
          <w:bCs/>
        </w:rPr>
        <w:t>j</w:t>
      </w:r>
      <w:r w:rsidRPr="00DB661B">
        <w:rPr>
          <w:bCs/>
        </w:rPr>
        <w:t>avascript</w:t>
      </w:r>
      <w:proofErr w:type="spellEnd"/>
      <w:r w:rsidRPr="00DB661B">
        <w:rPr>
          <w:bCs/>
        </w:rPr>
        <w:t xml:space="preserve">: Internet Explorer wersja 10 lub 11, Mozilla </w:t>
      </w:r>
      <w:proofErr w:type="spellStart"/>
      <w:r w:rsidRPr="00DB661B">
        <w:rPr>
          <w:bCs/>
        </w:rPr>
        <w:t>Firefox</w:t>
      </w:r>
      <w:proofErr w:type="spellEnd"/>
      <w:r w:rsidRPr="00DB661B">
        <w:rPr>
          <w:bCs/>
        </w:rPr>
        <w:t xml:space="preserve"> od wersji 50 (bez wsparcia dla wersji beta), zainstalowane darmowe oprogramowanie JAVA (JRE) – zgodnie z zaleceniami ze strony dostawcy Java, minimalna rozdzielczość ekranu wymagana do poprawnego wyświetlania 1366x768.</w:t>
      </w:r>
    </w:p>
    <w:p w14:paraId="14B9548F" w14:textId="3065BC18" w:rsidR="00DB661B" w:rsidRPr="00DB661B" w:rsidRDefault="00273EAA" w:rsidP="00576A47">
      <w:pPr>
        <w:pStyle w:val="Akapitzlist"/>
        <w:numPr>
          <w:ilvl w:val="6"/>
          <w:numId w:val="9"/>
        </w:numPr>
        <w:spacing w:before="120"/>
        <w:ind w:left="425" w:hanging="425"/>
        <w:contextualSpacing w:val="0"/>
        <w:jc w:val="both"/>
        <w:rPr>
          <w:bCs/>
        </w:rPr>
      </w:pPr>
      <w:r w:rsidRPr="00DB661B">
        <w:rPr>
          <w:bCs/>
        </w:rPr>
        <w:t xml:space="preserve">W przypadku dokonania przez Zamawiającego zmian w strukturze Formularza Ofertowego przed terminem składania ofert, jeśli Wykonawca złożył już elektroniczną ofertę otrzyma powiadomienie o konieczności zweryfikowania złożonej oferty </w:t>
      </w:r>
      <w:bookmarkStart w:id="50" w:name="_Hlk106866889"/>
      <w:r w:rsidRPr="00DB661B">
        <w:rPr>
          <w:bCs/>
        </w:rPr>
        <w:t>w kontekście jej kompletności i</w:t>
      </w:r>
      <w:r w:rsidR="00E3354B" w:rsidRPr="00DB661B">
        <w:rPr>
          <w:bCs/>
        </w:rPr>
        <w:t> </w:t>
      </w:r>
      <w:r w:rsidRPr="00DB661B">
        <w:rPr>
          <w:bCs/>
        </w:rPr>
        <w:t>zgodności</w:t>
      </w:r>
      <w:bookmarkEnd w:id="50"/>
      <w:r w:rsidRPr="00DB661B">
        <w:rPr>
          <w:bCs/>
        </w:rPr>
        <w:t>. Na platformie EFO oferta Wykonawcy zostanie oznaczona statusem: „nieaktualna” (złożona w poprzedniej wersji Formularza). W przypadku takiej oferty należy zweryfikować zakres zmian wprowadzonych przez Zamawiającego w formularzu elektronicznym i ich wpływ na zakres złożonej już oferty. Jeżeli zmiany formularza są istotne dla poprawności oferty, to taka oferta powinna zostać skopiowana do aktualnego formularza elektronicznego, odpowiednio zmodyfikowana i uzupełniona, a następnie ponownie wysłana do systemu. Oferta pozostawiona przez Wykonawcę w statusie nieaktualna może być pobrana do systemu informatycznego Zamawiającego pod warunkiem, że faktycznie zmiany wprowadzone w formularzu nie mają wpływu na złożoną ofertę.</w:t>
      </w:r>
      <w:r w:rsidR="00964B20">
        <w:rPr>
          <w:bCs/>
        </w:rPr>
        <w:tab/>
      </w:r>
      <w:r w:rsidR="00964B20">
        <w:rPr>
          <w:bCs/>
        </w:rPr>
        <w:br/>
      </w:r>
      <w:r w:rsidRPr="00DB661B">
        <w:rPr>
          <w:bCs/>
          <w:i/>
          <w:iCs/>
        </w:rPr>
        <w:lastRenderedPageBreak/>
        <w:t>Zaleca się, aby każdorazowo w przypadku zmian struktury formularza elektronicznego Wykonawca zweryfikował złożoną wcześniej ofertę i skopiował ją do nowej wersji formularza w</w:t>
      </w:r>
      <w:r w:rsidR="00964B20">
        <w:rPr>
          <w:bCs/>
          <w:i/>
          <w:iCs/>
        </w:rPr>
        <w:t> </w:t>
      </w:r>
      <w:r w:rsidRPr="00DB661B">
        <w:rPr>
          <w:bCs/>
          <w:i/>
          <w:iCs/>
        </w:rPr>
        <w:t>celu zachowania spójności i zgodności wysłanej oferty z treścią specyfikacji.</w:t>
      </w:r>
    </w:p>
    <w:p w14:paraId="4303E01D" w14:textId="77777777" w:rsidR="00DB661B" w:rsidRDefault="00273EAA" w:rsidP="00576A47">
      <w:pPr>
        <w:pStyle w:val="Akapitzlist"/>
        <w:numPr>
          <w:ilvl w:val="6"/>
          <w:numId w:val="9"/>
        </w:numPr>
        <w:spacing w:before="120"/>
        <w:ind w:left="425" w:hanging="425"/>
        <w:contextualSpacing w:val="0"/>
        <w:jc w:val="both"/>
        <w:rPr>
          <w:bCs/>
        </w:rPr>
      </w:pPr>
      <w:r w:rsidRPr="00DB661B">
        <w:rPr>
          <w:bCs/>
        </w:rPr>
        <w:t>Oferta jest składana poprzez wypełnienie Elektronicznego Formularza Ofertowego i opatrzenie go kwalifikowanym ważnym podpisem elektronicznym. Wykonawca może dołączyć do Oferty plik lub pliki – każdy opatrzony ważnym kwalifikowanym e-podpisem – zgodnie z</w:t>
      </w:r>
      <w:r w:rsidR="00E3354B" w:rsidRPr="00DB661B">
        <w:rPr>
          <w:bCs/>
        </w:rPr>
        <w:t> </w:t>
      </w:r>
      <w:r w:rsidRPr="00DB661B">
        <w:rPr>
          <w:bCs/>
        </w:rPr>
        <w:t>wymaganiami zawartymi w SWZ.</w:t>
      </w:r>
    </w:p>
    <w:p w14:paraId="4696D1D2" w14:textId="77777777" w:rsidR="00576A47" w:rsidRDefault="00273EAA" w:rsidP="00576A47">
      <w:pPr>
        <w:pStyle w:val="Akapitzlist"/>
        <w:numPr>
          <w:ilvl w:val="6"/>
          <w:numId w:val="9"/>
        </w:numPr>
        <w:spacing w:before="120"/>
        <w:ind w:left="425" w:hanging="425"/>
        <w:contextualSpacing w:val="0"/>
        <w:jc w:val="both"/>
        <w:rPr>
          <w:bCs/>
        </w:rPr>
      </w:pPr>
      <w:r w:rsidRPr="00DB661B">
        <w:rPr>
          <w:bCs/>
        </w:rPr>
        <w:t>Ofertę należy złożyć przy użyciu narzędzi dostępnych na Platformie EFO.</w:t>
      </w:r>
    </w:p>
    <w:p w14:paraId="1BE00A3F" w14:textId="761CB69E" w:rsidR="001757A8" w:rsidRPr="00576A47" w:rsidRDefault="00273EAA" w:rsidP="00576A47">
      <w:pPr>
        <w:pStyle w:val="Akapitzlist"/>
        <w:numPr>
          <w:ilvl w:val="6"/>
          <w:numId w:val="9"/>
        </w:numPr>
        <w:spacing w:before="120"/>
        <w:ind w:left="425" w:hanging="425"/>
        <w:contextualSpacing w:val="0"/>
        <w:jc w:val="both"/>
        <w:rPr>
          <w:bCs/>
        </w:rPr>
      </w:pPr>
      <w:r w:rsidRPr="00576A47">
        <w:rPr>
          <w:bCs/>
        </w:rPr>
        <w:t>Zmiana lub wycofanie oferty jest możliwa przed terminem składania ofert, przy czym zmiana oferty może być dokonana jedynie jako wycofanie poprzedniej oferty i złożenie nowej (zmienionej).</w:t>
      </w:r>
      <w:bookmarkEnd w:id="49"/>
    </w:p>
    <w:p w14:paraId="18BF519C" w14:textId="77777777" w:rsidR="00D009F4" w:rsidRPr="00435C7C" w:rsidRDefault="00D009F4" w:rsidP="00E3354B">
      <w:pPr>
        <w:keepNext/>
        <w:spacing w:before="120"/>
        <w:jc w:val="both"/>
        <w:rPr>
          <w:b/>
          <w:bCs/>
          <w:sz w:val="24"/>
          <w:szCs w:val="24"/>
        </w:rPr>
      </w:pPr>
      <w:r w:rsidRPr="00435C7C">
        <w:rPr>
          <w:b/>
          <w:bCs/>
          <w:sz w:val="24"/>
          <w:szCs w:val="24"/>
        </w:rPr>
        <w:t>Tajemnica przedsiębiorstwa:</w:t>
      </w:r>
    </w:p>
    <w:p w14:paraId="2CB214F5" w14:textId="77777777" w:rsidR="00B10325" w:rsidRDefault="00D009F4" w:rsidP="00B10325">
      <w:pPr>
        <w:pStyle w:val="Akapitzlist"/>
        <w:numPr>
          <w:ilvl w:val="6"/>
          <w:numId w:val="9"/>
        </w:numPr>
        <w:spacing w:before="120"/>
        <w:ind w:left="426" w:hanging="426"/>
        <w:jc w:val="both"/>
        <w:rPr>
          <w:bCs/>
        </w:rPr>
      </w:pPr>
      <w:r w:rsidRPr="00913C36">
        <w:rPr>
          <w:bCs/>
        </w:rPr>
        <w:t xml:space="preserve">Jeżeli </w:t>
      </w:r>
      <w:r w:rsidR="008616AB" w:rsidRPr="00913C36">
        <w:rPr>
          <w:bCs/>
        </w:rPr>
        <w:t>Wykonawca</w:t>
      </w:r>
      <w:r w:rsidRPr="00913C36">
        <w:rPr>
          <w:bCs/>
        </w:rPr>
        <w:t xml:space="preserve"> </w:t>
      </w:r>
      <w:r w:rsidR="00415395" w:rsidRPr="00913C36">
        <w:rPr>
          <w:bCs/>
        </w:rPr>
        <w:t>przekazuje</w:t>
      </w:r>
      <w:r w:rsidRPr="00913C36">
        <w:rPr>
          <w:bCs/>
        </w:rPr>
        <w:t xml:space="preserve"> informacje będące tajemnicą przedsiębiorstwa w rozumieniu </w:t>
      </w:r>
      <w:r w:rsidR="004B74E3" w:rsidRPr="00913C36">
        <w:rPr>
          <w:bCs/>
        </w:rPr>
        <w:t>ustawy z dnia 16.04.1993r.</w:t>
      </w:r>
      <w:r w:rsidRPr="00913C36">
        <w:rPr>
          <w:bCs/>
        </w:rPr>
        <w:t xml:space="preserve"> o zwalczaniu nieuczciwej konkurencji</w:t>
      </w:r>
      <w:r w:rsidR="00415395" w:rsidRPr="00913C36">
        <w:rPr>
          <w:bCs/>
        </w:rPr>
        <w:t>,</w:t>
      </w:r>
      <w:r w:rsidRPr="00913C36">
        <w:rPr>
          <w:bCs/>
        </w:rPr>
        <w:t xml:space="preserve"> dokumenty zawierające tajemnicę przedsiębiorstwa należy dołączyć jako oddzielne pliki. Pliki powinny zawierać w</w:t>
      </w:r>
      <w:r w:rsidR="00E3354B" w:rsidRPr="00913C36">
        <w:rPr>
          <w:bCs/>
        </w:rPr>
        <w:t> </w:t>
      </w:r>
      <w:r w:rsidRPr="00913C36">
        <w:rPr>
          <w:bCs/>
        </w:rPr>
        <w:t>nazwie zwrot „tajemnica przedsiębiorstwa”. Tajemnica przedsiębiorstwa nie obejmuje informacji powszechnie znanych lub tych, których treść każdy zainteresowany może legalnie poznać</w:t>
      </w:r>
      <w:r w:rsidR="00303421" w:rsidRPr="00913C36">
        <w:rPr>
          <w:bCs/>
        </w:rPr>
        <w:t>, w</w:t>
      </w:r>
      <w:r w:rsidRPr="00913C36">
        <w:rPr>
          <w:bCs/>
        </w:rPr>
        <w:t xml:space="preserve"> szczególności nie można zastrzec: nazwy i adresu </w:t>
      </w:r>
      <w:r w:rsidR="00DB4D9E" w:rsidRPr="00913C36">
        <w:rPr>
          <w:bCs/>
        </w:rPr>
        <w:t>Wykonawcy</w:t>
      </w:r>
      <w:r w:rsidRPr="00913C36">
        <w:rPr>
          <w:bCs/>
        </w:rPr>
        <w:t>, informacji dotyczących ceny</w:t>
      </w:r>
      <w:r w:rsidR="00303421" w:rsidRPr="00913C36">
        <w:rPr>
          <w:bCs/>
        </w:rPr>
        <w:t xml:space="preserve"> lub kosztu.</w:t>
      </w:r>
      <w:r w:rsidRPr="00913C36">
        <w:rPr>
          <w:bCs/>
        </w:rPr>
        <w:t xml:space="preserve"> Brak </w:t>
      </w:r>
      <w:r w:rsidR="00303421" w:rsidRPr="00913C36">
        <w:rPr>
          <w:bCs/>
        </w:rPr>
        <w:t>oznaczenia</w:t>
      </w:r>
      <w:r w:rsidRPr="00913C36">
        <w:rPr>
          <w:bCs/>
        </w:rPr>
        <w:t xml:space="preserve"> </w:t>
      </w:r>
      <w:r w:rsidR="005F337E" w:rsidRPr="00913C36">
        <w:rPr>
          <w:bCs/>
        </w:rPr>
        <w:t>jest</w:t>
      </w:r>
      <w:r w:rsidRPr="00913C36">
        <w:rPr>
          <w:bCs/>
        </w:rPr>
        <w:t xml:space="preserve"> traktowany jako </w:t>
      </w:r>
      <w:r w:rsidR="00303421" w:rsidRPr="00913C36">
        <w:rPr>
          <w:bCs/>
        </w:rPr>
        <w:t>przekazanie dokumentów podlegających ujawnieniu</w:t>
      </w:r>
      <w:r w:rsidRPr="00913C36">
        <w:rPr>
          <w:bCs/>
        </w:rPr>
        <w:t>.</w:t>
      </w:r>
    </w:p>
    <w:p w14:paraId="30AEF009" w14:textId="38298A79" w:rsidR="00D009F4" w:rsidRPr="00B10325" w:rsidRDefault="00576A8C" w:rsidP="00B10325">
      <w:pPr>
        <w:pStyle w:val="Akapitzlist"/>
        <w:numPr>
          <w:ilvl w:val="6"/>
          <w:numId w:val="9"/>
        </w:numPr>
        <w:spacing w:before="120"/>
        <w:ind w:left="425" w:hanging="425"/>
        <w:contextualSpacing w:val="0"/>
        <w:jc w:val="both"/>
        <w:rPr>
          <w:bCs/>
        </w:rPr>
      </w:pPr>
      <w:r w:rsidRPr="00B10325">
        <w:rPr>
          <w:bCs/>
        </w:rPr>
        <w:t xml:space="preserve">W przypadku zastrzeżenia informacji stanowiącej tajemnicę przedsiębiorstwa </w:t>
      </w:r>
      <w:r w:rsidR="008616AB" w:rsidRPr="00B10325">
        <w:rPr>
          <w:bCs/>
        </w:rPr>
        <w:t>Wykonawca</w:t>
      </w:r>
      <w:r w:rsidRPr="00B10325">
        <w:rPr>
          <w:bCs/>
        </w:rPr>
        <w:t xml:space="preserve"> zobowiązany jest </w:t>
      </w:r>
      <w:r w:rsidR="00A07CB0" w:rsidRPr="00B10325">
        <w:rPr>
          <w:bCs/>
        </w:rPr>
        <w:t xml:space="preserve">złożyć wraz z </w:t>
      </w:r>
      <w:r w:rsidR="00945534" w:rsidRPr="00B10325">
        <w:rPr>
          <w:bCs/>
        </w:rPr>
        <w:t xml:space="preserve">taką informacją wykazanie, że zastrzeżone informacje stanowią tajemnicę przedsiębiorstwa. Brak wykazania </w:t>
      </w:r>
      <w:r w:rsidR="005F337E" w:rsidRPr="00B10325">
        <w:rPr>
          <w:bCs/>
        </w:rPr>
        <w:t>jest równoznaczny z brakiem zastrzeżenia tajemnicy przedsiębiorstwa.</w:t>
      </w:r>
    </w:p>
    <w:p w14:paraId="785E20C8" w14:textId="67B3CD4A" w:rsidR="00F13DFD" w:rsidRPr="00057162" w:rsidRDefault="00D37BB9" w:rsidP="00E90737">
      <w:pPr>
        <w:pStyle w:val="Nagwek1"/>
        <w:shd w:val="clear" w:color="auto" w:fill="E7E6E6" w:themeFill="background2"/>
        <w:spacing w:before="360" w:line="312" w:lineRule="auto"/>
        <w:ind w:left="1418" w:hanging="1418"/>
        <w:jc w:val="both"/>
        <w:rPr>
          <w:rFonts w:cs="Times New Roman"/>
          <w:sz w:val="24"/>
          <w:szCs w:val="24"/>
        </w:rPr>
      </w:pPr>
      <w:bookmarkStart w:id="51" w:name="_Toc106095849"/>
      <w:bookmarkStart w:id="52" w:name="_Toc106096393"/>
      <w:bookmarkStart w:id="53" w:name="_Toc128387337"/>
      <w:r w:rsidRPr="00057162">
        <w:rPr>
          <w:rFonts w:cs="Times New Roman"/>
          <w:sz w:val="24"/>
          <w:szCs w:val="24"/>
        </w:rPr>
        <w:t>Część XII</w:t>
      </w:r>
      <w:r w:rsidR="006623D7">
        <w:rPr>
          <w:rFonts w:cs="Times New Roman"/>
          <w:sz w:val="24"/>
          <w:szCs w:val="24"/>
        </w:rPr>
        <w:t>I</w:t>
      </w:r>
      <w:r w:rsidRPr="00057162">
        <w:rPr>
          <w:rFonts w:cs="Times New Roman"/>
          <w:sz w:val="24"/>
          <w:szCs w:val="24"/>
        </w:rPr>
        <w:t>.</w:t>
      </w:r>
      <w:r w:rsidR="00E90737">
        <w:rPr>
          <w:rFonts w:cs="Times New Roman"/>
          <w:sz w:val="24"/>
          <w:szCs w:val="24"/>
        </w:rPr>
        <w:tab/>
      </w:r>
      <w:r w:rsidR="00F13DFD" w:rsidRPr="00057162">
        <w:rPr>
          <w:rFonts w:cs="Times New Roman"/>
          <w:sz w:val="24"/>
          <w:szCs w:val="24"/>
        </w:rPr>
        <w:t>Miejsce, termin składania i otwarcia ofert oraz termin związania ofertą</w:t>
      </w:r>
      <w:bookmarkEnd w:id="51"/>
      <w:bookmarkEnd w:id="52"/>
      <w:bookmarkEnd w:id="53"/>
    </w:p>
    <w:p w14:paraId="291C5BC3" w14:textId="1782DE87" w:rsidR="000A77EF" w:rsidRPr="00E3354B" w:rsidRDefault="00F13DFD" w:rsidP="003D571D">
      <w:pPr>
        <w:pStyle w:val="Akapitzlist"/>
        <w:numPr>
          <w:ilvl w:val="0"/>
          <w:numId w:val="10"/>
        </w:numPr>
        <w:spacing w:before="120"/>
        <w:ind w:left="426" w:hanging="426"/>
        <w:contextualSpacing w:val="0"/>
        <w:jc w:val="both"/>
        <w:rPr>
          <w:bCs/>
        </w:rPr>
      </w:pPr>
      <w:r w:rsidRPr="00057162">
        <w:rPr>
          <w:bCs/>
        </w:rPr>
        <w:t xml:space="preserve">Ofertę należy złożyć </w:t>
      </w:r>
      <w:r w:rsidR="00D37BB9" w:rsidRPr="00057162">
        <w:rPr>
          <w:bCs/>
        </w:rPr>
        <w:t>do</w:t>
      </w:r>
      <w:r w:rsidR="00510949" w:rsidRPr="00057162">
        <w:rPr>
          <w:bCs/>
        </w:rPr>
        <w:t>:</w:t>
      </w:r>
      <w:r w:rsidR="00D37BB9" w:rsidRPr="00057162">
        <w:rPr>
          <w:bCs/>
        </w:rPr>
        <w:t xml:space="preserve"> </w:t>
      </w:r>
      <w:r w:rsidR="009E7AB7" w:rsidRPr="009E7AB7">
        <w:rPr>
          <w:b/>
        </w:rPr>
        <w:t>16.10.</w:t>
      </w:r>
      <w:r w:rsidR="00FA6105" w:rsidRPr="00FA6105">
        <w:rPr>
          <w:b/>
        </w:rPr>
        <w:t>2023 r., godz. 09:00</w:t>
      </w:r>
    </w:p>
    <w:p w14:paraId="664A39EA" w14:textId="115FC3D0" w:rsidR="005A060C" w:rsidRPr="000A77EF" w:rsidRDefault="00F13DFD" w:rsidP="003D571D">
      <w:pPr>
        <w:pStyle w:val="Akapitzlist"/>
        <w:numPr>
          <w:ilvl w:val="0"/>
          <w:numId w:val="10"/>
        </w:numPr>
        <w:spacing w:before="120"/>
        <w:ind w:left="426" w:hanging="426"/>
        <w:contextualSpacing w:val="0"/>
        <w:jc w:val="both"/>
        <w:rPr>
          <w:bCs/>
        </w:rPr>
      </w:pPr>
      <w:r w:rsidRPr="00057162">
        <w:rPr>
          <w:bCs/>
        </w:rPr>
        <w:t xml:space="preserve">Otwarcie </w:t>
      </w:r>
      <w:r w:rsidRPr="00011F3E">
        <w:rPr>
          <w:bCs/>
        </w:rPr>
        <w:t xml:space="preserve">ofert </w:t>
      </w:r>
      <w:r w:rsidR="00BD1FDA" w:rsidRPr="00011F3E">
        <w:rPr>
          <w:bCs/>
        </w:rPr>
        <w:t xml:space="preserve">nie jest jawne </w:t>
      </w:r>
      <w:r w:rsidR="00BD1FDA">
        <w:rPr>
          <w:bCs/>
        </w:rPr>
        <w:t xml:space="preserve">i </w:t>
      </w:r>
      <w:r w:rsidRPr="00057162">
        <w:rPr>
          <w:bCs/>
        </w:rPr>
        <w:t xml:space="preserve">nastąpi w dniu </w:t>
      </w:r>
      <w:r w:rsidR="009E7AB7" w:rsidRPr="009E7AB7">
        <w:rPr>
          <w:b/>
        </w:rPr>
        <w:t>16.10</w:t>
      </w:r>
      <w:r w:rsidR="009E7AB7" w:rsidRPr="009E7AB7">
        <w:rPr>
          <w:bCs/>
        </w:rPr>
        <w:t>.</w:t>
      </w:r>
      <w:r w:rsidR="00FA6105" w:rsidRPr="00862F32">
        <w:rPr>
          <w:b/>
        </w:rPr>
        <w:t>2023 r.</w:t>
      </w:r>
      <w:r w:rsidR="00FA6105">
        <w:rPr>
          <w:b/>
        </w:rPr>
        <w:t>,</w:t>
      </w:r>
      <w:r w:rsidR="00FA6105" w:rsidRPr="00862F32">
        <w:rPr>
          <w:b/>
        </w:rPr>
        <w:t xml:space="preserve"> </w:t>
      </w:r>
      <w:bookmarkStart w:id="54" w:name="_Hlk128639043"/>
      <w:r w:rsidR="00FA6105" w:rsidRPr="00862F32">
        <w:rPr>
          <w:b/>
        </w:rPr>
        <w:t xml:space="preserve">godz. </w:t>
      </w:r>
      <w:r w:rsidR="00FA6105">
        <w:rPr>
          <w:b/>
        </w:rPr>
        <w:t>09</w:t>
      </w:r>
      <w:r w:rsidR="00FA6105" w:rsidRPr="00862F32">
        <w:rPr>
          <w:b/>
        </w:rPr>
        <w:t>:00</w:t>
      </w:r>
      <w:bookmarkEnd w:id="54"/>
    </w:p>
    <w:p w14:paraId="452A0251" w14:textId="75318591" w:rsidR="00F13DFD" w:rsidRPr="00057162" w:rsidRDefault="00FB5DEC" w:rsidP="003D571D">
      <w:pPr>
        <w:pStyle w:val="Akapitzlist"/>
        <w:numPr>
          <w:ilvl w:val="0"/>
          <w:numId w:val="10"/>
        </w:numPr>
        <w:spacing w:before="120"/>
        <w:ind w:left="426" w:hanging="426"/>
        <w:contextualSpacing w:val="0"/>
        <w:jc w:val="both"/>
        <w:rPr>
          <w:bCs/>
        </w:rPr>
      </w:pPr>
      <w:r w:rsidRPr="00057162">
        <w:rPr>
          <w:bCs/>
        </w:rPr>
        <w:t>Do składania i otwarcia o</w:t>
      </w:r>
      <w:r w:rsidR="00A37A89" w:rsidRPr="00057162">
        <w:rPr>
          <w:bCs/>
        </w:rPr>
        <w:t xml:space="preserve">fert używany jest </w:t>
      </w:r>
      <w:r w:rsidR="00F13DFD" w:rsidRPr="00057162">
        <w:rPr>
          <w:bCs/>
        </w:rPr>
        <w:t>portal EFO.</w:t>
      </w:r>
    </w:p>
    <w:p w14:paraId="565BD0DE" w14:textId="7D75BD79" w:rsidR="006E60E3" w:rsidRPr="00687D4A" w:rsidRDefault="006E60E3" w:rsidP="003D571D">
      <w:pPr>
        <w:pStyle w:val="Akapitzlist"/>
        <w:numPr>
          <w:ilvl w:val="0"/>
          <w:numId w:val="10"/>
        </w:numPr>
        <w:spacing w:before="120"/>
        <w:ind w:left="426" w:hanging="426"/>
        <w:contextualSpacing w:val="0"/>
        <w:jc w:val="both"/>
      </w:pPr>
      <w:bookmarkStart w:id="55" w:name="_Hlk66272020"/>
      <w:r w:rsidRPr="005F2D16">
        <w:t xml:space="preserve">Aukcja elektroniczna rozpocznie się </w:t>
      </w:r>
      <w:r w:rsidR="00B47581">
        <w:t>w terminie wyznaczonym w zaproszeniu do aukcji, które użytkownik otrzyma niezwłocznie po upływie terminu otwarcia ofert</w:t>
      </w:r>
      <w:r w:rsidR="00657B07">
        <w:t>.</w:t>
      </w:r>
      <w:r w:rsidR="00E677F0">
        <w:t xml:space="preserve"> </w:t>
      </w:r>
      <w:r w:rsidR="00E677F0" w:rsidRPr="00687D4A">
        <w:rPr>
          <w:b/>
          <w:bCs/>
        </w:rPr>
        <w:t xml:space="preserve">Zamawiający </w:t>
      </w:r>
      <w:proofErr w:type="gramStart"/>
      <w:r w:rsidR="00E677F0" w:rsidRPr="00687D4A">
        <w:rPr>
          <w:b/>
          <w:bCs/>
        </w:rPr>
        <w:t>przewiduje</w:t>
      </w:r>
      <w:proofErr w:type="gramEnd"/>
      <w:r w:rsidR="00E677F0" w:rsidRPr="00687D4A">
        <w:rPr>
          <w:b/>
          <w:bCs/>
        </w:rPr>
        <w:t xml:space="preserve"> że rozpoczęcie aukcji nastąpi około 60 minut po upływie terminu otwarcia ofert.</w:t>
      </w:r>
    </w:p>
    <w:p w14:paraId="7F9142EB" w14:textId="0FE78BA6" w:rsidR="004B64BD" w:rsidRPr="006570E3" w:rsidRDefault="004B64BD" w:rsidP="003D571D">
      <w:pPr>
        <w:pStyle w:val="Ustp"/>
        <w:numPr>
          <w:ilvl w:val="0"/>
          <w:numId w:val="10"/>
        </w:numPr>
        <w:spacing w:line="240" w:lineRule="auto"/>
        <w:ind w:left="426" w:hanging="426"/>
        <w:rPr>
          <w:strike/>
        </w:rPr>
      </w:pPr>
      <w:r w:rsidRPr="006570E3">
        <w:t xml:space="preserve">Informacja o </w:t>
      </w:r>
      <w:r w:rsidRPr="00B956D4">
        <w:t xml:space="preserve">złożonych ofertach zostanie opublikowana w Profilu Nabywcy niezwłocznie po przeprowadzeniu aukcji </w:t>
      </w:r>
      <w:r w:rsidR="00736C8B" w:rsidRPr="00B956D4">
        <w:t>elektronicznej</w:t>
      </w:r>
      <w:r w:rsidRPr="00B956D4">
        <w:t xml:space="preserve"> i zawierać</w:t>
      </w:r>
      <w:r w:rsidRPr="006570E3">
        <w:t xml:space="preserve"> będzie następujące informacje: nazwy (firmy), adresy </w:t>
      </w:r>
      <w:r w:rsidR="008616AB" w:rsidRPr="006570E3">
        <w:t>Wykonawców</w:t>
      </w:r>
      <w:r w:rsidRPr="006570E3">
        <w:t xml:space="preserve">, informacje dotyczące ceny i informację o akceptacji przez </w:t>
      </w:r>
      <w:r w:rsidR="008616AB" w:rsidRPr="006570E3">
        <w:t>Wykonawców</w:t>
      </w:r>
      <w:r w:rsidRPr="006570E3">
        <w:t xml:space="preserve"> wszystkich warunków określonych w SWZ a także nazwę </w:t>
      </w:r>
      <w:r w:rsidR="00DB4D9E" w:rsidRPr="006570E3">
        <w:t>Wykonawcy</w:t>
      </w:r>
      <w:r w:rsidRPr="006570E3">
        <w:t>, który w wyniku aukcji złożył najkorzystniejszą ofertę.</w:t>
      </w:r>
    </w:p>
    <w:p w14:paraId="7E7D7A31" w14:textId="2FB57FAB" w:rsidR="000A77EF" w:rsidRPr="00657B07" w:rsidRDefault="000A77EF" w:rsidP="003D571D">
      <w:pPr>
        <w:pStyle w:val="Akapitzlist"/>
        <w:numPr>
          <w:ilvl w:val="0"/>
          <w:numId w:val="10"/>
        </w:numPr>
        <w:spacing w:before="120"/>
        <w:ind w:left="426" w:hanging="426"/>
        <w:contextualSpacing w:val="0"/>
        <w:jc w:val="both"/>
        <w:rPr>
          <w:bCs/>
        </w:rPr>
      </w:pPr>
      <w:r>
        <w:rPr>
          <w:bCs/>
        </w:rPr>
        <w:t>Wykonawca</w:t>
      </w:r>
      <w:r w:rsidRPr="00057162">
        <w:rPr>
          <w:bCs/>
        </w:rPr>
        <w:t xml:space="preserve"> pozostaje związany złożoną ofertą do dnia </w:t>
      </w:r>
      <w:r w:rsidR="009E7AB7" w:rsidRPr="009E7AB7">
        <w:rPr>
          <w:b/>
        </w:rPr>
        <w:t>13.01</w:t>
      </w:r>
      <w:r w:rsidR="009E7AB7">
        <w:rPr>
          <w:bCs/>
        </w:rPr>
        <w:t>.</w:t>
      </w:r>
      <w:r w:rsidR="00FA6105" w:rsidRPr="00FA6105">
        <w:rPr>
          <w:b/>
        </w:rPr>
        <w:t>202</w:t>
      </w:r>
      <w:r w:rsidR="009E7AB7">
        <w:rPr>
          <w:b/>
        </w:rPr>
        <w:t>4</w:t>
      </w:r>
      <w:r w:rsidR="00FA6105" w:rsidRPr="00FA6105">
        <w:rPr>
          <w:b/>
        </w:rPr>
        <w:t xml:space="preserve"> r.</w:t>
      </w:r>
      <w:r w:rsidR="00FA6105" w:rsidRPr="00FA6105">
        <w:rPr>
          <w:bCs/>
        </w:rPr>
        <w:t xml:space="preserve"> </w:t>
      </w:r>
      <w:r w:rsidRPr="00057162">
        <w:rPr>
          <w:bCs/>
        </w:rPr>
        <w:t xml:space="preserve"> Pierwszym dniem terminu jest dzień, w którym upływa termin składania ofert.</w:t>
      </w:r>
      <w:r>
        <w:rPr>
          <w:bCs/>
        </w:rPr>
        <w:t xml:space="preserve">  </w:t>
      </w:r>
      <w:r w:rsidR="00FA6105">
        <w:rPr>
          <w:bCs/>
          <w:color w:val="0070C0"/>
        </w:rPr>
        <w:t xml:space="preserve"> </w:t>
      </w:r>
    </w:p>
    <w:p w14:paraId="2387B1E7" w14:textId="039BA390" w:rsidR="00F13DFD" w:rsidRPr="00057162" w:rsidRDefault="006F41A7" w:rsidP="00830354">
      <w:pPr>
        <w:pStyle w:val="Nagwek1"/>
        <w:shd w:val="clear" w:color="auto" w:fill="D9D9D9" w:themeFill="background1" w:themeFillShade="D9"/>
        <w:spacing w:before="360"/>
        <w:ind w:left="1418" w:hanging="1418"/>
        <w:jc w:val="both"/>
        <w:rPr>
          <w:rFonts w:cs="Times New Roman"/>
          <w:sz w:val="24"/>
          <w:szCs w:val="24"/>
        </w:rPr>
      </w:pPr>
      <w:bookmarkStart w:id="56" w:name="_Toc106095850"/>
      <w:bookmarkStart w:id="57" w:name="_Toc106096394"/>
      <w:bookmarkStart w:id="58" w:name="_Toc128387338"/>
      <w:bookmarkStart w:id="59" w:name="_Hlk106710689"/>
      <w:bookmarkEnd w:id="55"/>
      <w:r w:rsidRPr="00057162">
        <w:rPr>
          <w:rFonts w:cs="Times New Roman"/>
          <w:sz w:val="24"/>
          <w:szCs w:val="24"/>
        </w:rPr>
        <w:lastRenderedPageBreak/>
        <w:t>Część XI</w:t>
      </w:r>
      <w:r w:rsidR="006623D7">
        <w:rPr>
          <w:rFonts w:cs="Times New Roman"/>
          <w:sz w:val="24"/>
          <w:szCs w:val="24"/>
        </w:rPr>
        <w:t>V</w:t>
      </w:r>
      <w:r w:rsidRPr="00057162">
        <w:rPr>
          <w:rFonts w:cs="Times New Roman"/>
          <w:sz w:val="24"/>
          <w:szCs w:val="24"/>
        </w:rPr>
        <w:t>.</w:t>
      </w:r>
      <w:r w:rsidR="0096434B">
        <w:rPr>
          <w:rFonts w:cs="Times New Roman"/>
          <w:sz w:val="24"/>
          <w:szCs w:val="24"/>
        </w:rPr>
        <w:tab/>
      </w:r>
      <w:r w:rsidR="006D5894" w:rsidRPr="006B3DE1">
        <w:rPr>
          <w:rFonts w:cs="Times New Roman"/>
          <w:spacing w:val="-4"/>
          <w:sz w:val="24"/>
          <w:szCs w:val="24"/>
        </w:rPr>
        <w:t>Informacja o środkach komunikacji elektronicznej</w:t>
      </w:r>
      <w:r w:rsidR="003178E0" w:rsidRPr="006B3DE1">
        <w:rPr>
          <w:rFonts w:cs="Times New Roman"/>
          <w:spacing w:val="-4"/>
          <w:sz w:val="24"/>
          <w:szCs w:val="24"/>
        </w:rPr>
        <w:t xml:space="preserve"> oraz wymaganiach technicznych i</w:t>
      </w:r>
      <w:r w:rsidR="006B3DE1" w:rsidRPr="006B3DE1">
        <w:rPr>
          <w:rFonts w:cs="Times New Roman"/>
          <w:spacing w:val="-4"/>
          <w:sz w:val="24"/>
          <w:szCs w:val="24"/>
        </w:rPr>
        <w:t> </w:t>
      </w:r>
      <w:r w:rsidR="003178E0" w:rsidRPr="006B3DE1">
        <w:rPr>
          <w:rFonts w:cs="Times New Roman"/>
          <w:spacing w:val="-4"/>
          <w:sz w:val="24"/>
          <w:szCs w:val="24"/>
        </w:rPr>
        <w:t>organizacyjnych</w:t>
      </w:r>
      <w:r w:rsidR="006B3DE1" w:rsidRPr="006B3DE1">
        <w:rPr>
          <w:rFonts w:cs="Times New Roman"/>
          <w:spacing w:val="-4"/>
          <w:sz w:val="24"/>
          <w:szCs w:val="24"/>
        </w:rPr>
        <w:t> </w:t>
      </w:r>
      <w:r w:rsidR="00467B42" w:rsidRPr="006B3DE1">
        <w:rPr>
          <w:rFonts w:cs="Times New Roman"/>
          <w:spacing w:val="-4"/>
          <w:sz w:val="24"/>
          <w:szCs w:val="24"/>
        </w:rPr>
        <w:t>sporządzania, wysyłania i odbierania korespondencji</w:t>
      </w:r>
      <w:bookmarkEnd w:id="56"/>
      <w:bookmarkEnd w:id="57"/>
      <w:bookmarkEnd w:id="58"/>
    </w:p>
    <w:p w14:paraId="6B7ACA3F" w14:textId="3FFC2E5A" w:rsidR="00E95CD8" w:rsidRPr="00057162" w:rsidRDefault="00E71D4C" w:rsidP="003D571D">
      <w:pPr>
        <w:pStyle w:val="Akapitzlist"/>
        <w:numPr>
          <w:ilvl w:val="0"/>
          <w:numId w:val="11"/>
        </w:numPr>
        <w:spacing w:before="120"/>
        <w:ind w:left="426" w:hanging="429"/>
        <w:contextualSpacing w:val="0"/>
        <w:jc w:val="both"/>
        <w:rPr>
          <w:bCs/>
        </w:rPr>
      </w:pPr>
      <w:r w:rsidRPr="00057162">
        <w:rPr>
          <w:bCs/>
        </w:rPr>
        <w:t xml:space="preserve">Komunikacja </w:t>
      </w:r>
      <w:r w:rsidR="00112495">
        <w:rPr>
          <w:bCs/>
        </w:rPr>
        <w:t>Z</w:t>
      </w:r>
      <w:r w:rsidRPr="00057162">
        <w:rPr>
          <w:bCs/>
        </w:rPr>
        <w:t xml:space="preserve">amawiającego z </w:t>
      </w:r>
      <w:r w:rsidR="008616AB">
        <w:rPr>
          <w:bCs/>
        </w:rPr>
        <w:t>Wykonawca</w:t>
      </w:r>
      <w:r w:rsidRPr="00057162">
        <w:rPr>
          <w:bCs/>
        </w:rPr>
        <w:t>mi odbywa się za pomocą środków komunikacji elektronicznej</w:t>
      </w:r>
      <w:r w:rsidR="00826C9F" w:rsidRPr="00057162">
        <w:rPr>
          <w:bCs/>
        </w:rPr>
        <w:t>.</w:t>
      </w:r>
    </w:p>
    <w:p w14:paraId="422B7E6D" w14:textId="19B7D3A0" w:rsidR="00112495" w:rsidRPr="00057162" w:rsidRDefault="00112495" w:rsidP="003D571D">
      <w:pPr>
        <w:pStyle w:val="Akapitzlist"/>
        <w:numPr>
          <w:ilvl w:val="0"/>
          <w:numId w:val="11"/>
        </w:numPr>
        <w:spacing w:before="120"/>
        <w:ind w:left="426" w:hanging="429"/>
        <w:contextualSpacing w:val="0"/>
        <w:jc w:val="both"/>
        <w:rPr>
          <w:bCs/>
        </w:rPr>
      </w:pPr>
      <w:r>
        <w:rPr>
          <w:bCs/>
        </w:rPr>
        <w:t>Wykonawca</w:t>
      </w:r>
      <w:r w:rsidRPr="00057162">
        <w:rPr>
          <w:bCs/>
        </w:rPr>
        <w:t xml:space="preserve"> przekazuje korespondencję przy użyciu Platformy EFO</w:t>
      </w:r>
      <w:r>
        <w:rPr>
          <w:bCs/>
        </w:rPr>
        <w:t>.</w:t>
      </w:r>
      <w:r w:rsidRPr="00057162">
        <w:rPr>
          <w:bCs/>
        </w:rPr>
        <w:t xml:space="preserve"> </w:t>
      </w:r>
    </w:p>
    <w:p w14:paraId="042EB378" w14:textId="1F07A5E4" w:rsidR="0008454A" w:rsidRPr="00484E3A" w:rsidRDefault="006B0420" w:rsidP="003D571D">
      <w:pPr>
        <w:pStyle w:val="Akapitzlist"/>
        <w:numPr>
          <w:ilvl w:val="0"/>
          <w:numId w:val="11"/>
        </w:numPr>
        <w:spacing w:before="120"/>
        <w:ind w:left="426" w:hanging="429"/>
        <w:contextualSpacing w:val="0"/>
        <w:jc w:val="both"/>
        <w:rPr>
          <w:bCs/>
        </w:rPr>
      </w:pPr>
      <w:r w:rsidRPr="00484E3A">
        <w:rPr>
          <w:bCs/>
        </w:rPr>
        <w:t>Zamawiający</w:t>
      </w:r>
      <w:r w:rsidR="0008454A" w:rsidRPr="00484E3A">
        <w:rPr>
          <w:bCs/>
        </w:rPr>
        <w:t xml:space="preserve"> przekazuje korespondencję przy użyciu Platformy EFO lub przez zamieszczanie informacji </w:t>
      </w:r>
      <w:r w:rsidR="00112495" w:rsidRPr="00484E3A">
        <w:rPr>
          <w:bCs/>
        </w:rPr>
        <w:t>w Profilu nabywcy</w:t>
      </w:r>
      <w:r w:rsidR="00484E3A" w:rsidRPr="00484E3A">
        <w:rPr>
          <w:bCs/>
        </w:rPr>
        <w:t>.</w:t>
      </w:r>
    </w:p>
    <w:p w14:paraId="0DE49611" w14:textId="0EDE5FCE" w:rsidR="00065C74" w:rsidRPr="000D3AF0" w:rsidRDefault="00065C74" w:rsidP="000D3AF0">
      <w:pPr>
        <w:pStyle w:val="Akapitzlist"/>
        <w:numPr>
          <w:ilvl w:val="0"/>
          <w:numId w:val="11"/>
        </w:numPr>
        <w:spacing w:before="120"/>
        <w:ind w:left="426" w:hanging="429"/>
        <w:contextualSpacing w:val="0"/>
        <w:jc w:val="both"/>
        <w:rPr>
          <w:bCs/>
        </w:rPr>
      </w:pPr>
      <w:r w:rsidRPr="00057162">
        <w:rPr>
          <w:bCs/>
        </w:rPr>
        <w:t>Wymagania techniczne</w:t>
      </w:r>
      <w:r w:rsidR="00295E0C" w:rsidRPr="00057162">
        <w:rPr>
          <w:bCs/>
        </w:rPr>
        <w:t xml:space="preserve"> oraz organizacyjne</w:t>
      </w:r>
      <w:r w:rsidRPr="00057162">
        <w:rPr>
          <w:bCs/>
        </w:rPr>
        <w:t xml:space="preserve"> dotyczące korzystania z Platformy EFO</w:t>
      </w:r>
      <w:r w:rsidR="00295E0C" w:rsidRPr="00057162">
        <w:rPr>
          <w:bCs/>
        </w:rPr>
        <w:t xml:space="preserve"> są zamieszczone </w:t>
      </w:r>
      <w:r w:rsidR="005D153F" w:rsidRPr="00057162">
        <w:rPr>
          <w:bCs/>
        </w:rPr>
        <w:t>w Regulamini</w:t>
      </w:r>
      <w:r w:rsidR="0023347E" w:rsidRPr="00057162">
        <w:rPr>
          <w:bCs/>
        </w:rPr>
        <w:t xml:space="preserve">e korzystania z Platformy </w:t>
      </w:r>
      <w:r w:rsidR="002E209E" w:rsidRPr="00057162">
        <w:rPr>
          <w:bCs/>
        </w:rPr>
        <w:t>pod adresem</w:t>
      </w:r>
      <w:r w:rsidR="00295E0C" w:rsidRPr="00057162">
        <w:rPr>
          <w:bCs/>
        </w:rPr>
        <w:t xml:space="preserve"> </w:t>
      </w:r>
      <w:hyperlink r:id="rId13" w:history="1">
        <w:r w:rsidR="000D3AF0" w:rsidRPr="00A270CD">
          <w:rPr>
            <w:rStyle w:val="Hipercze"/>
            <w:bCs/>
            <w:iCs/>
          </w:rPr>
          <w:t>https://efo.coig.biz</w:t>
        </w:r>
      </w:hyperlink>
      <w:r w:rsidR="000D3AF0">
        <w:rPr>
          <w:bCs/>
          <w:iCs/>
        </w:rPr>
        <w:t xml:space="preserve"> </w:t>
      </w:r>
      <w:r w:rsidR="004E5BB4" w:rsidRPr="000D3AF0">
        <w:rPr>
          <w:bCs/>
        </w:rPr>
        <w:t xml:space="preserve">oraz </w:t>
      </w:r>
      <w:r w:rsidR="002E209E" w:rsidRPr="000D3AF0">
        <w:rPr>
          <w:bCs/>
        </w:rPr>
        <w:t>w</w:t>
      </w:r>
      <w:r w:rsidR="004D0940" w:rsidRPr="000D3AF0">
        <w:rPr>
          <w:bCs/>
        </w:rPr>
        <w:t> </w:t>
      </w:r>
      <w:r w:rsidR="002E209E" w:rsidRPr="000D3AF0">
        <w:rPr>
          <w:bCs/>
        </w:rPr>
        <w:t xml:space="preserve">zakładce </w:t>
      </w:r>
      <w:r w:rsidR="002E209E" w:rsidRPr="000D3AF0">
        <w:rPr>
          <w:bCs/>
          <w:i/>
          <w:iCs/>
        </w:rPr>
        <w:t>Pomoc</w:t>
      </w:r>
      <w:r w:rsidR="0023347E" w:rsidRPr="000D3AF0">
        <w:rPr>
          <w:bCs/>
          <w:i/>
          <w:iCs/>
        </w:rPr>
        <w:t>.</w:t>
      </w:r>
    </w:p>
    <w:p w14:paraId="6C89BCEA" w14:textId="77777777" w:rsidR="004A4D56" w:rsidRDefault="00DB4D9E" w:rsidP="004A4D56">
      <w:pPr>
        <w:pStyle w:val="Akapitzlist"/>
        <w:numPr>
          <w:ilvl w:val="0"/>
          <w:numId w:val="11"/>
        </w:numPr>
        <w:spacing w:before="120"/>
        <w:ind w:left="426" w:hanging="429"/>
        <w:contextualSpacing w:val="0"/>
        <w:jc w:val="both"/>
        <w:rPr>
          <w:bCs/>
        </w:rPr>
      </w:pPr>
      <w:r>
        <w:rPr>
          <w:bCs/>
        </w:rPr>
        <w:t>Wykonawcy</w:t>
      </w:r>
      <w:r w:rsidR="00112973" w:rsidRPr="00057162">
        <w:rPr>
          <w:bCs/>
        </w:rPr>
        <w:t xml:space="preserve">, którzy dysponują podpisem elektronicznym wystawionym przez zagraniczny podmiot certyfikujący, zobowiązani są dołączyć do oferty wzór takiego podpisu. </w:t>
      </w:r>
      <w:r w:rsidR="006B0420">
        <w:rPr>
          <w:bCs/>
        </w:rPr>
        <w:t>Zamawiający</w:t>
      </w:r>
      <w:r w:rsidR="00112973" w:rsidRPr="00057162">
        <w:rPr>
          <w:bCs/>
        </w:rPr>
        <w:t xml:space="preserve"> przekaże wzór ww. podpisu do administratora systemu.</w:t>
      </w:r>
    </w:p>
    <w:p w14:paraId="6C4D802C" w14:textId="0B5EB33B" w:rsidR="00F13DFD" w:rsidRPr="00057162" w:rsidRDefault="006109FF" w:rsidP="00BD3E1F">
      <w:pPr>
        <w:pStyle w:val="Nagwek1"/>
        <w:shd w:val="clear" w:color="auto" w:fill="E7E6E6" w:themeFill="background2"/>
        <w:spacing w:before="360" w:line="312" w:lineRule="auto"/>
        <w:ind w:left="1418" w:hanging="1418"/>
        <w:jc w:val="both"/>
        <w:rPr>
          <w:rFonts w:cs="Times New Roman"/>
          <w:sz w:val="24"/>
          <w:szCs w:val="24"/>
        </w:rPr>
      </w:pPr>
      <w:bookmarkStart w:id="60" w:name="_Toc106095851"/>
      <w:bookmarkStart w:id="61" w:name="_Toc106096395"/>
      <w:bookmarkStart w:id="62" w:name="_Toc128387339"/>
      <w:bookmarkEnd w:id="59"/>
      <w:r w:rsidRPr="00057162">
        <w:rPr>
          <w:rFonts w:cs="Times New Roman"/>
          <w:sz w:val="24"/>
          <w:szCs w:val="24"/>
        </w:rPr>
        <w:t>Część XV.</w:t>
      </w:r>
      <w:r w:rsidR="00BD3E1F">
        <w:rPr>
          <w:rFonts w:cs="Times New Roman"/>
          <w:sz w:val="24"/>
          <w:szCs w:val="24"/>
        </w:rPr>
        <w:tab/>
      </w:r>
      <w:r w:rsidR="00F13DFD" w:rsidRPr="00057162">
        <w:rPr>
          <w:rFonts w:cs="Times New Roman"/>
          <w:sz w:val="24"/>
          <w:szCs w:val="24"/>
        </w:rPr>
        <w:t>Opis sposobu obliczenia ceny</w:t>
      </w:r>
      <w:bookmarkEnd w:id="60"/>
      <w:bookmarkEnd w:id="61"/>
      <w:bookmarkEnd w:id="62"/>
    </w:p>
    <w:p w14:paraId="0D99890B" w14:textId="0B44F83A" w:rsidR="006109FF" w:rsidRDefault="008616AB" w:rsidP="003D571D">
      <w:pPr>
        <w:pStyle w:val="Akapitzlist"/>
        <w:numPr>
          <w:ilvl w:val="0"/>
          <w:numId w:val="12"/>
        </w:numPr>
        <w:spacing w:before="120"/>
        <w:ind w:left="426" w:hanging="426"/>
        <w:contextualSpacing w:val="0"/>
        <w:jc w:val="both"/>
        <w:rPr>
          <w:bCs/>
        </w:rPr>
      </w:pPr>
      <w:r>
        <w:rPr>
          <w:bCs/>
        </w:rPr>
        <w:t>Wykonawca</w:t>
      </w:r>
      <w:r w:rsidR="006109FF" w:rsidRPr="00057162">
        <w:rPr>
          <w:bCs/>
        </w:rPr>
        <w:t xml:space="preserve"> podaje cenę oferty zgodnie z wymaganiami wynikającymi z Formularza </w:t>
      </w:r>
      <w:r w:rsidR="00FC668A">
        <w:rPr>
          <w:bCs/>
        </w:rPr>
        <w:t>O</w:t>
      </w:r>
      <w:r w:rsidR="006109FF" w:rsidRPr="00057162">
        <w:rPr>
          <w:bCs/>
        </w:rPr>
        <w:t xml:space="preserve">fertowego. </w:t>
      </w:r>
    </w:p>
    <w:p w14:paraId="6FF389E1" w14:textId="14BC545B" w:rsidR="002443C2" w:rsidRPr="00B00C3F" w:rsidRDefault="002443C2" w:rsidP="0061093A">
      <w:pPr>
        <w:keepNext/>
        <w:keepLines/>
        <w:spacing w:before="120"/>
        <w:jc w:val="both"/>
        <w:rPr>
          <w:b/>
          <w:sz w:val="24"/>
          <w:szCs w:val="24"/>
          <w:u w:val="single"/>
        </w:rPr>
      </w:pPr>
      <w:r w:rsidRPr="00B00C3F">
        <w:rPr>
          <w:b/>
          <w:sz w:val="24"/>
          <w:szCs w:val="24"/>
          <w:u w:val="single"/>
        </w:rPr>
        <w:t>UWAGA:</w:t>
      </w:r>
    </w:p>
    <w:p w14:paraId="1D855B54" w14:textId="41D21E0B" w:rsidR="002443C2" w:rsidRPr="00B00C3F" w:rsidRDefault="002443C2" w:rsidP="0061093A">
      <w:pPr>
        <w:keepNext/>
        <w:keepLines/>
        <w:jc w:val="both"/>
        <w:rPr>
          <w:b/>
          <w:sz w:val="24"/>
          <w:szCs w:val="24"/>
          <w:u w:val="single"/>
        </w:rPr>
      </w:pPr>
      <w:r w:rsidRPr="00B00C3F">
        <w:rPr>
          <w:b/>
          <w:sz w:val="24"/>
          <w:szCs w:val="24"/>
          <w:u w:val="single"/>
        </w:rPr>
        <w:t>Stawkę godzinową za postój Wykonawca jest zobowiązany wyliczyć samodzielnie tzn. stawkę godzinową netto zł/h należy pomnożyć przez współczynnik 0,7</w:t>
      </w:r>
      <w:r w:rsidR="006C1E80" w:rsidRPr="00B00C3F">
        <w:rPr>
          <w:b/>
          <w:sz w:val="24"/>
          <w:szCs w:val="24"/>
          <w:u w:val="single"/>
        </w:rPr>
        <w:t xml:space="preserve"> (zaokrąglone do dwóch miejsc po przecinku zgodnie z matematycznymi zasadami zaokrąglania) i taką wartość </w:t>
      </w:r>
      <w:r w:rsidR="00774A08" w:rsidRPr="00B00C3F">
        <w:rPr>
          <w:b/>
          <w:sz w:val="24"/>
          <w:szCs w:val="24"/>
          <w:u w:val="single"/>
        </w:rPr>
        <w:t>wpisać</w:t>
      </w:r>
      <w:r w:rsidR="006C1E80" w:rsidRPr="00B00C3F">
        <w:rPr>
          <w:b/>
          <w:sz w:val="24"/>
          <w:szCs w:val="24"/>
          <w:u w:val="single"/>
        </w:rPr>
        <w:t xml:space="preserve"> w</w:t>
      </w:r>
      <w:r w:rsidR="00774A08" w:rsidRPr="00B00C3F">
        <w:rPr>
          <w:b/>
          <w:sz w:val="24"/>
          <w:szCs w:val="24"/>
          <w:u w:val="single"/>
        </w:rPr>
        <w:t> </w:t>
      </w:r>
      <w:r w:rsidR="006C1E80" w:rsidRPr="00B00C3F">
        <w:rPr>
          <w:b/>
          <w:sz w:val="24"/>
          <w:szCs w:val="24"/>
          <w:u w:val="single"/>
        </w:rPr>
        <w:t>Formularzu Ofertowym</w:t>
      </w:r>
    </w:p>
    <w:p w14:paraId="196DEB39" w14:textId="77777777" w:rsidR="009E7AB7" w:rsidRDefault="009E7AB7" w:rsidP="0061093A">
      <w:pPr>
        <w:keepNext/>
        <w:keepLines/>
        <w:jc w:val="both"/>
        <w:rPr>
          <w:b/>
          <w:sz w:val="24"/>
          <w:szCs w:val="24"/>
          <w:u w:val="single"/>
        </w:rPr>
      </w:pPr>
    </w:p>
    <w:p w14:paraId="200D73AB" w14:textId="645B30D9" w:rsidR="002443C2" w:rsidRPr="009E7AB7" w:rsidRDefault="003A48B0" w:rsidP="0061093A">
      <w:pPr>
        <w:keepNext/>
        <w:keepLines/>
        <w:jc w:val="both"/>
        <w:rPr>
          <w:b/>
          <w:color w:val="000000" w:themeColor="text1"/>
          <w:sz w:val="24"/>
          <w:szCs w:val="24"/>
          <w:u w:val="single"/>
        </w:rPr>
      </w:pPr>
      <w:r w:rsidRPr="00B00C3F">
        <w:rPr>
          <w:b/>
          <w:sz w:val="24"/>
          <w:szCs w:val="24"/>
          <w:u w:val="single"/>
        </w:rPr>
        <w:t>W</w:t>
      </w:r>
      <w:r w:rsidR="002443C2" w:rsidRPr="00B00C3F">
        <w:rPr>
          <w:b/>
          <w:sz w:val="24"/>
          <w:szCs w:val="24"/>
          <w:u w:val="single"/>
        </w:rPr>
        <w:t xml:space="preserve"> przypadku kiedy cena jednostkowa za postój będzie wyliczona niezgodnie z</w:t>
      </w:r>
      <w:r w:rsidR="00774A08" w:rsidRPr="00B00C3F">
        <w:rPr>
          <w:b/>
          <w:sz w:val="24"/>
          <w:szCs w:val="24"/>
          <w:u w:val="single"/>
        </w:rPr>
        <w:t xml:space="preserve"> powyższą </w:t>
      </w:r>
      <w:r w:rsidR="009E7AB7" w:rsidRPr="00B00C3F">
        <w:rPr>
          <w:b/>
          <w:sz w:val="24"/>
          <w:szCs w:val="24"/>
          <w:u w:val="single"/>
        </w:rPr>
        <w:t>zasadą Zamawiający</w:t>
      </w:r>
      <w:r w:rsidR="00774A08" w:rsidRPr="00B00C3F">
        <w:rPr>
          <w:b/>
          <w:sz w:val="24"/>
          <w:szCs w:val="24"/>
          <w:u w:val="single"/>
        </w:rPr>
        <w:t xml:space="preserve"> dokona poprawy omyłki rachunkowej </w:t>
      </w:r>
      <w:r w:rsidRPr="00B00C3F">
        <w:rPr>
          <w:b/>
          <w:sz w:val="24"/>
          <w:szCs w:val="24"/>
          <w:u w:val="single"/>
        </w:rPr>
        <w:t>w następujący sposób:</w:t>
      </w:r>
      <w:r w:rsidRPr="00B00C3F">
        <w:rPr>
          <w:b/>
          <w:sz w:val="24"/>
          <w:szCs w:val="24"/>
          <w:u w:val="single"/>
        </w:rPr>
        <w:tab/>
      </w:r>
      <w:r w:rsidRPr="00B00C3F">
        <w:rPr>
          <w:b/>
          <w:sz w:val="24"/>
          <w:szCs w:val="24"/>
          <w:u w:val="single"/>
        </w:rPr>
        <w:br/>
      </w:r>
      <w:r w:rsidR="000C1EBB" w:rsidRPr="00B00C3F">
        <w:rPr>
          <w:b/>
          <w:sz w:val="24"/>
          <w:szCs w:val="24"/>
          <w:u w:val="single"/>
        </w:rPr>
        <w:t xml:space="preserve">cena jednostkowa netto za godz. postoju jednostki transportowej poz. </w:t>
      </w:r>
      <w:r w:rsidR="000C1EBB" w:rsidRPr="009E7AB7">
        <w:rPr>
          <w:b/>
          <w:color w:val="000000" w:themeColor="text1"/>
          <w:sz w:val="24"/>
          <w:szCs w:val="24"/>
          <w:u w:val="single"/>
        </w:rPr>
        <w:t xml:space="preserve">nr </w:t>
      </w:r>
      <w:r w:rsidR="009E7AB7">
        <w:rPr>
          <w:b/>
          <w:color w:val="000000" w:themeColor="text1"/>
          <w:sz w:val="24"/>
          <w:szCs w:val="24"/>
          <w:u w:val="single"/>
        </w:rPr>
        <w:t>1.2.</w:t>
      </w:r>
      <w:proofErr w:type="gramStart"/>
      <w:r w:rsidR="009E7AB7">
        <w:rPr>
          <w:b/>
          <w:color w:val="000000" w:themeColor="text1"/>
          <w:sz w:val="24"/>
          <w:szCs w:val="24"/>
          <w:u w:val="single"/>
        </w:rPr>
        <w:t>( dla</w:t>
      </w:r>
      <w:proofErr w:type="gramEnd"/>
      <w:r w:rsidR="009E7AB7">
        <w:rPr>
          <w:b/>
          <w:color w:val="000000" w:themeColor="text1"/>
          <w:sz w:val="24"/>
          <w:szCs w:val="24"/>
          <w:u w:val="single"/>
        </w:rPr>
        <w:t xml:space="preserve"> zadania nr 1) i 2.2 (dla zadania nr2) </w:t>
      </w:r>
      <w:r w:rsidR="002443C2" w:rsidRPr="009E7AB7">
        <w:rPr>
          <w:b/>
          <w:color w:val="000000" w:themeColor="text1"/>
          <w:sz w:val="24"/>
          <w:szCs w:val="24"/>
          <w:u w:val="single"/>
        </w:rPr>
        <w:t>= cena</w:t>
      </w:r>
      <w:r w:rsidR="000C1EBB" w:rsidRPr="009E7AB7">
        <w:rPr>
          <w:b/>
          <w:color w:val="000000" w:themeColor="text1"/>
          <w:sz w:val="24"/>
          <w:szCs w:val="24"/>
          <w:u w:val="single"/>
        </w:rPr>
        <w:t> </w:t>
      </w:r>
      <w:r w:rsidR="002443C2" w:rsidRPr="009E7AB7">
        <w:rPr>
          <w:b/>
          <w:color w:val="000000" w:themeColor="text1"/>
          <w:sz w:val="24"/>
          <w:szCs w:val="24"/>
          <w:u w:val="single"/>
        </w:rPr>
        <w:t>jedn</w:t>
      </w:r>
      <w:r w:rsidR="000C1EBB" w:rsidRPr="009E7AB7">
        <w:rPr>
          <w:b/>
          <w:color w:val="000000" w:themeColor="text1"/>
          <w:sz w:val="24"/>
          <w:szCs w:val="24"/>
          <w:u w:val="single"/>
        </w:rPr>
        <w:t>ostkowa</w:t>
      </w:r>
      <w:r w:rsidR="002443C2" w:rsidRPr="009E7AB7">
        <w:rPr>
          <w:b/>
          <w:color w:val="000000" w:themeColor="text1"/>
          <w:sz w:val="24"/>
          <w:szCs w:val="24"/>
          <w:u w:val="single"/>
        </w:rPr>
        <w:t xml:space="preserve"> netto</w:t>
      </w:r>
      <w:r w:rsidR="000C1EBB" w:rsidRPr="009E7AB7">
        <w:rPr>
          <w:b/>
          <w:color w:val="000000" w:themeColor="text1"/>
          <w:sz w:val="24"/>
          <w:szCs w:val="24"/>
          <w:u w:val="single"/>
        </w:rPr>
        <w:t xml:space="preserve"> za godz. jazdy tej jednostki transportowej</w:t>
      </w:r>
      <w:r w:rsidR="002443C2" w:rsidRPr="009E7AB7">
        <w:rPr>
          <w:b/>
          <w:color w:val="000000" w:themeColor="text1"/>
          <w:sz w:val="24"/>
          <w:szCs w:val="24"/>
          <w:u w:val="single"/>
        </w:rPr>
        <w:t xml:space="preserve"> poz. nr </w:t>
      </w:r>
      <w:r w:rsidR="009E7AB7" w:rsidRPr="009E7AB7">
        <w:rPr>
          <w:b/>
          <w:color w:val="000000" w:themeColor="text1"/>
          <w:sz w:val="24"/>
          <w:szCs w:val="24"/>
          <w:u w:val="single"/>
        </w:rPr>
        <w:t>1.</w:t>
      </w:r>
      <w:r w:rsidR="009E7AB7">
        <w:rPr>
          <w:b/>
          <w:color w:val="000000" w:themeColor="text1"/>
          <w:sz w:val="24"/>
          <w:szCs w:val="24"/>
          <w:u w:val="single"/>
        </w:rPr>
        <w:t>1</w:t>
      </w:r>
      <w:r w:rsidR="009E7AB7" w:rsidRPr="009E7AB7">
        <w:rPr>
          <w:b/>
          <w:color w:val="000000" w:themeColor="text1"/>
          <w:sz w:val="24"/>
          <w:szCs w:val="24"/>
          <w:u w:val="single"/>
        </w:rPr>
        <w:t>.( dla zadania nr 1) i 2.</w:t>
      </w:r>
      <w:r w:rsidR="009E7AB7">
        <w:rPr>
          <w:b/>
          <w:color w:val="000000" w:themeColor="text1"/>
          <w:sz w:val="24"/>
          <w:szCs w:val="24"/>
          <w:u w:val="single"/>
        </w:rPr>
        <w:t>1</w:t>
      </w:r>
      <w:r w:rsidR="009E7AB7" w:rsidRPr="009E7AB7">
        <w:rPr>
          <w:b/>
          <w:color w:val="000000" w:themeColor="text1"/>
          <w:sz w:val="24"/>
          <w:szCs w:val="24"/>
          <w:u w:val="single"/>
        </w:rPr>
        <w:t xml:space="preserve"> (dla zadania nr2)</w:t>
      </w:r>
      <w:r w:rsidR="002443C2" w:rsidRPr="009E7AB7">
        <w:rPr>
          <w:b/>
          <w:color w:val="000000" w:themeColor="text1"/>
          <w:sz w:val="24"/>
          <w:szCs w:val="24"/>
          <w:u w:val="single"/>
        </w:rPr>
        <w:t xml:space="preserve"> x 0.7.</w:t>
      </w:r>
    </w:p>
    <w:p w14:paraId="0D318643" w14:textId="5AB83C07" w:rsidR="00542812" w:rsidRPr="00057162" w:rsidRDefault="00FC668A" w:rsidP="003D571D">
      <w:pPr>
        <w:pStyle w:val="Akapitzlist"/>
        <w:numPr>
          <w:ilvl w:val="0"/>
          <w:numId w:val="12"/>
        </w:numPr>
        <w:spacing w:before="120"/>
        <w:ind w:left="426" w:hanging="426"/>
        <w:contextualSpacing w:val="0"/>
        <w:jc w:val="both"/>
        <w:rPr>
          <w:bCs/>
        </w:rPr>
      </w:pPr>
      <w:r w:rsidRPr="009E7AB7">
        <w:rPr>
          <w:bCs/>
          <w:color w:val="000000" w:themeColor="text1"/>
        </w:rPr>
        <w:t xml:space="preserve">Ceną zamówienia będzie łączna wartość netto zamówienia podana w tabeli Formularza </w:t>
      </w:r>
      <w:r w:rsidR="00412333">
        <w:rPr>
          <w:bCs/>
        </w:rPr>
        <w:t>O</w:t>
      </w:r>
      <w:r>
        <w:rPr>
          <w:bCs/>
        </w:rPr>
        <w:t>fertowego</w:t>
      </w:r>
      <w:r w:rsidR="00F13DFD" w:rsidRPr="00057162">
        <w:rPr>
          <w:bCs/>
        </w:rPr>
        <w:t xml:space="preserve">. </w:t>
      </w:r>
    </w:p>
    <w:p w14:paraId="743B1C3B" w14:textId="09690138" w:rsidR="00F13DFD" w:rsidRPr="00057162" w:rsidRDefault="00F13DFD" w:rsidP="003D571D">
      <w:pPr>
        <w:pStyle w:val="Akapitzlist"/>
        <w:numPr>
          <w:ilvl w:val="0"/>
          <w:numId w:val="12"/>
        </w:numPr>
        <w:spacing w:before="120"/>
        <w:ind w:left="426" w:hanging="426"/>
        <w:contextualSpacing w:val="0"/>
        <w:jc w:val="both"/>
        <w:rPr>
          <w:bCs/>
        </w:rPr>
      </w:pPr>
      <w:r w:rsidRPr="00057162">
        <w:rPr>
          <w:bCs/>
        </w:rPr>
        <w:t>Cen</w:t>
      </w:r>
      <w:r w:rsidR="00542812" w:rsidRPr="00057162">
        <w:rPr>
          <w:bCs/>
        </w:rPr>
        <w:t>y należy podać</w:t>
      </w:r>
      <w:r w:rsidRPr="00057162">
        <w:rPr>
          <w:bCs/>
        </w:rPr>
        <w:t xml:space="preserve"> w złotych polskich z dokładnością co do grosza.</w:t>
      </w:r>
    </w:p>
    <w:p w14:paraId="1AB6F434" w14:textId="24950E88" w:rsidR="00F13DFD" w:rsidRPr="006005EB" w:rsidRDefault="00F13DFD" w:rsidP="003D571D">
      <w:pPr>
        <w:pStyle w:val="Akapitzlist"/>
        <w:numPr>
          <w:ilvl w:val="0"/>
          <w:numId w:val="12"/>
        </w:numPr>
        <w:spacing w:before="120"/>
        <w:ind w:left="426" w:hanging="426"/>
        <w:contextualSpacing w:val="0"/>
        <w:jc w:val="both"/>
        <w:rPr>
          <w:bCs/>
        </w:rPr>
      </w:pPr>
      <w:r w:rsidRPr="00057162">
        <w:rPr>
          <w:bCs/>
        </w:rPr>
        <w:t>Cena obejm</w:t>
      </w:r>
      <w:r w:rsidR="00542812" w:rsidRPr="00057162">
        <w:rPr>
          <w:bCs/>
        </w:rPr>
        <w:t>uje</w:t>
      </w:r>
      <w:r w:rsidRPr="00057162">
        <w:rPr>
          <w:bCs/>
        </w:rPr>
        <w:t xml:space="preserve"> wszelkie należności </w:t>
      </w:r>
      <w:r w:rsidR="00DB4D9E">
        <w:rPr>
          <w:bCs/>
        </w:rPr>
        <w:t>Wykonawcy</w:t>
      </w:r>
      <w:r w:rsidRPr="00057162">
        <w:rPr>
          <w:bCs/>
        </w:rPr>
        <w:t xml:space="preserve"> za wykonanie całości przedmiotu zamówienia</w:t>
      </w:r>
      <w:r w:rsidR="00FC668A">
        <w:rPr>
          <w:bCs/>
        </w:rPr>
        <w:t>.</w:t>
      </w:r>
    </w:p>
    <w:p w14:paraId="36D11374" w14:textId="210C513A" w:rsidR="00542812" w:rsidRPr="006005EB" w:rsidRDefault="008D67DE" w:rsidP="003D571D">
      <w:pPr>
        <w:pStyle w:val="Akapitzlist"/>
        <w:numPr>
          <w:ilvl w:val="0"/>
          <w:numId w:val="12"/>
        </w:numPr>
        <w:spacing w:before="120"/>
        <w:ind w:left="426" w:hanging="426"/>
        <w:contextualSpacing w:val="0"/>
        <w:jc w:val="both"/>
        <w:rPr>
          <w:bCs/>
        </w:rPr>
      </w:pPr>
      <w:r w:rsidRPr="006005EB">
        <w:rPr>
          <w:bCs/>
        </w:rPr>
        <w:t xml:space="preserve">Jeżeli </w:t>
      </w:r>
      <w:r w:rsidR="00B369AC" w:rsidRPr="006005EB">
        <w:rPr>
          <w:bCs/>
        </w:rPr>
        <w:t>wybór składanej oferty prowadzi</w:t>
      </w:r>
      <w:r w:rsidR="00090466" w:rsidRPr="006005EB">
        <w:rPr>
          <w:bCs/>
        </w:rPr>
        <w:t>ć będzie</w:t>
      </w:r>
      <w:r w:rsidR="00B369AC" w:rsidRPr="006005EB">
        <w:rPr>
          <w:bCs/>
        </w:rPr>
        <w:t xml:space="preserve"> do powstania u </w:t>
      </w:r>
      <w:r w:rsidR="004B64BD">
        <w:rPr>
          <w:bCs/>
        </w:rPr>
        <w:t>Z</w:t>
      </w:r>
      <w:r w:rsidR="00B369AC" w:rsidRPr="006005EB">
        <w:rPr>
          <w:bCs/>
        </w:rPr>
        <w:t>amawiającego obowiązku podatkowego zgodnie z ustawą z 11.03.2004r. o podatku od towarów i usłu</w:t>
      </w:r>
      <w:r w:rsidR="00D72BB8" w:rsidRPr="006005EB">
        <w:rPr>
          <w:bCs/>
        </w:rPr>
        <w:t xml:space="preserve">g </w:t>
      </w:r>
      <w:r w:rsidR="008616AB">
        <w:rPr>
          <w:bCs/>
        </w:rPr>
        <w:t>Wykonawca</w:t>
      </w:r>
      <w:r w:rsidR="00D72BB8" w:rsidRPr="006005EB">
        <w:rPr>
          <w:bCs/>
        </w:rPr>
        <w:t xml:space="preserve"> obowiązany jest podać w ofercie:</w:t>
      </w:r>
    </w:p>
    <w:p w14:paraId="5E26CE40" w14:textId="397267D7" w:rsidR="00D72BB8" w:rsidRPr="00057162" w:rsidRDefault="00437F70" w:rsidP="003D571D">
      <w:pPr>
        <w:pStyle w:val="Akapitzlist"/>
        <w:numPr>
          <w:ilvl w:val="1"/>
          <w:numId w:val="12"/>
        </w:numPr>
        <w:spacing w:before="120"/>
        <w:ind w:left="851" w:hanging="425"/>
        <w:contextualSpacing w:val="0"/>
        <w:jc w:val="both"/>
        <w:rPr>
          <w:bCs/>
        </w:rPr>
      </w:pPr>
      <w:r w:rsidRPr="00057162">
        <w:rPr>
          <w:bCs/>
        </w:rPr>
        <w:t>Informacj</w:t>
      </w:r>
      <w:r w:rsidR="003C2C0F">
        <w:rPr>
          <w:bCs/>
        </w:rPr>
        <w:t>ę</w:t>
      </w:r>
      <w:r w:rsidRPr="00057162">
        <w:rPr>
          <w:bCs/>
        </w:rPr>
        <w:t xml:space="preserve">, że wybór tej oferty prowadził będzie do powstania obowiązku </w:t>
      </w:r>
      <w:r w:rsidR="00C60E28" w:rsidRPr="00057162">
        <w:rPr>
          <w:bCs/>
        </w:rPr>
        <w:t>podatkowego</w:t>
      </w:r>
      <w:r w:rsidRPr="00057162">
        <w:rPr>
          <w:bCs/>
        </w:rPr>
        <w:t xml:space="preserve"> u</w:t>
      </w:r>
      <w:r w:rsidR="003D571D">
        <w:rPr>
          <w:bCs/>
        </w:rPr>
        <w:t> </w:t>
      </w:r>
      <w:r w:rsidR="004B64BD">
        <w:rPr>
          <w:bCs/>
        </w:rPr>
        <w:t>Z</w:t>
      </w:r>
      <w:r w:rsidRPr="00057162">
        <w:rPr>
          <w:bCs/>
        </w:rPr>
        <w:t>amawiającego,</w:t>
      </w:r>
    </w:p>
    <w:p w14:paraId="758D504B" w14:textId="7632830C" w:rsidR="00437F70" w:rsidRPr="00057162" w:rsidRDefault="00C60E28" w:rsidP="003D571D">
      <w:pPr>
        <w:pStyle w:val="Akapitzlist"/>
        <w:numPr>
          <w:ilvl w:val="1"/>
          <w:numId w:val="12"/>
        </w:numPr>
        <w:spacing w:before="120"/>
        <w:ind w:left="851" w:hanging="425"/>
        <w:contextualSpacing w:val="0"/>
        <w:jc w:val="both"/>
        <w:rPr>
          <w:bCs/>
        </w:rPr>
      </w:pPr>
      <w:r w:rsidRPr="00057162">
        <w:rPr>
          <w:bCs/>
        </w:rPr>
        <w:t>Wskazani</w:t>
      </w:r>
      <w:r w:rsidR="003C2C0F">
        <w:rPr>
          <w:bCs/>
        </w:rPr>
        <w:t>e</w:t>
      </w:r>
      <w:r w:rsidRPr="00057162">
        <w:rPr>
          <w:bCs/>
        </w:rPr>
        <w:t xml:space="preserve"> nazwy</w:t>
      </w:r>
      <w:r w:rsidR="00112973" w:rsidRPr="00057162">
        <w:rPr>
          <w:bCs/>
        </w:rPr>
        <w:t xml:space="preserve"> </w:t>
      </w:r>
      <w:r w:rsidRPr="00057162">
        <w:rPr>
          <w:bCs/>
        </w:rPr>
        <w:t>(rodzaju) towaru lub usługi, których dostawa lub świadczenie będą prowadziły do powstania obowiązku podatkowego,</w:t>
      </w:r>
    </w:p>
    <w:p w14:paraId="02DB20EE" w14:textId="433BAAF4" w:rsidR="00C60E28" w:rsidRPr="00057162" w:rsidRDefault="00E11516" w:rsidP="003D571D">
      <w:pPr>
        <w:pStyle w:val="Akapitzlist"/>
        <w:numPr>
          <w:ilvl w:val="1"/>
          <w:numId w:val="12"/>
        </w:numPr>
        <w:spacing w:before="120"/>
        <w:ind w:left="851" w:hanging="425"/>
        <w:contextualSpacing w:val="0"/>
        <w:jc w:val="both"/>
        <w:rPr>
          <w:bCs/>
        </w:rPr>
      </w:pPr>
      <w:r w:rsidRPr="00057162">
        <w:rPr>
          <w:bCs/>
        </w:rPr>
        <w:t>Wskazani</w:t>
      </w:r>
      <w:r w:rsidR="003C2C0F">
        <w:rPr>
          <w:bCs/>
        </w:rPr>
        <w:t>e</w:t>
      </w:r>
      <w:r w:rsidRPr="00057162">
        <w:rPr>
          <w:bCs/>
        </w:rPr>
        <w:t xml:space="preserve"> wartości towaru lub usługi objętego obowiązkiem podatkowym </w:t>
      </w:r>
      <w:r w:rsidR="003563FA">
        <w:rPr>
          <w:bCs/>
        </w:rPr>
        <w:t>Z</w:t>
      </w:r>
      <w:r w:rsidRPr="00057162">
        <w:rPr>
          <w:bCs/>
        </w:rPr>
        <w:t>amawiającego, bez kwoty podatku,</w:t>
      </w:r>
    </w:p>
    <w:p w14:paraId="7B012001" w14:textId="65B3A28A" w:rsidR="00E11516" w:rsidRPr="00B956D4" w:rsidRDefault="00701CC9" w:rsidP="003D571D">
      <w:pPr>
        <w:pStyle w:val="Akapitzlist"/>
        <w:numPr>
          <w:ilvl w:val="1"/>
          <w:numId w:val="12"/>
        </w:numPr>
        <w:spacing w:before="120"/>
        <w:ind w:left="851" w:hanging="425"/>
        <w:contextualSpacing w:val="0"/>
        <w:jc w:val="both"/>
        <w:rPr>
          <w:bCs/>
        </w:rPr>
      </w:pPr>
      <w:r w:rsidRPr="00057162">
        <w:rPr>
          <w:bCs/>
        </w:rPr>
        <w:lastRenderedPageBreak/>
        <w:t>Wskazani</w:t>
      </w:r>
      <w:r w:rsidR="003C2C0F">
        <w:rPr>
          <w:bCs/>
        </w:rPr>
        <w:t>e</w:t>
      </w:r>
      <w:r w:rsidRPr="00057162">
        <w:rPr>
          <w:bCs/>
        </w:rPr>
        <w:t xml:space="preserve"> </w:t>
      </w:r>
      <w:r w:rsidRPr="00B956D4">
        <w:rPr>
          <w:bCs/>
        </w:rPr>
        <w:t xml:space="preserve">stawki podatku od towarów i usług, która zgodnie z wiedzą </w:t>
      </w:r>
      <w:r w:rsidR="00DB4D9E" w:rsidRPr="00B956D4">
        <w:rPr>
          <w:bCs/>
        </w:rPr>
        <w:t>Wykonawcy</w:t>
      </w:r>
      <w:r w:rsidRPr="00B956D4">
        <w:rPr>
          <w:bCs/>
        </w:rPr>
        <w:t xml:space="preserve"> będzie miała zastosowanie.</w:t>
      </w:r>
    </w:p>
    <w:p w14:paraId="6637BE2A" w14:textId="29AAB863" w:rsidR="00112973" w:rsidRPr="00057162" w:rsidRDefault="00112973" w:rsidP="003D571D">
      <w:pPr>
        <w:spacing w:before="120"/>
        <w:ind w:left="426"/>
        <w:jc w:val="both"/>
        <w:rPr>
          <w:bCs/>
          <w:sz w:val="24"/>
          <w:szCs w:val="24"/>
        </w:rPr>
      </w:pPr>
      <w:r w:rsidRPr="00B956D4">
        <w:rPr>
          <w:bCs/>
          <w:sz w:val="24"/>
          <w:szCs w:val="24"/>
        </w:rPr>
        <w:t xml:space="preserve">Wzór informacji stanowi </w:t>
      </w:r>
      <w:r w:rsidRPr="00B956D4">
        <w:rPr>
          <w:b/>
          <w:sz w:val="24"/>
          <w:szCs w:val="24"/>
        </w:rPr>
        <w:t xml:space="preserve">Załącznik nr </w:t>
      </w:r>
      <w:r w:rsidR="00697041" w:rsidRPr="00B956D4">
        <w:rPr>
          <w:b/>
          <w:sz w:val="24"/>
          <w:szCs w:val="24"/>
        </w:rPr>
        <w:t>3</w:t>
      </w:r>
      <w:r w:rsidR="0078720F" w:rsidRPr="00B956D4">
        <w:rPr>
          <w:b/>
          <w:sz w:val="24"/>
          <w:szCs w:val="24"/>
        </w:rPr>
        <w:t>.</w:t>
      </w:r>
      <w:r w:rsidR="00287D2F" w:rsidRPr="00B956D4">
        <w:rPr>
          <w:b/>
          <w:sz w:val="24"/>
          <w:szCs w:val="24"/>
        </w:rPr>
        <w:t>9</w:t>
      </w:r>
      <w:r w:rsidR="0078720F" w:rsidRPr="00B956D4">
        <w:rPr>
          <w:b/>
          <w:sz w:val="24"/>
          <w:szCs w:val="24"/>
        </w:rPr>
        <w:t xml:space="preserve"> do SWZ</w:t>
      </w:r>
      <w:r w:rsidR="003D04FA" w:rsidRPr="00B956D4">
        <w:rPr>
          <w:bCs/>
          <w:sz w:val="24"/>
          <w:szCs w:val="24"/>
        </w:rPr>
        <w:t>.</w:t>
      </w:r>
    </w:p>
    <w:p w14:paraId="11E56BD9" w14:textId="48350F7C" w:rsidR="008E67A3" w:rsidRPr="00057162" w:rsidRDefault="008E67A3" w:rsidP="007732A0">
      <w:pPr>
        <w:pStyle w:val="Nagwek1"/>
        <w:shd w:val="clear" w:color="auto" w:fill="E7E6E6" w:themeFill="background2"/>
        <w:spacing w:before="360" w:line="312" w:lineRule="auto"/>
        <w:ind w:left="1418" w:hanging="1418"/>
        <w:jc w:val="both"/>
        <w:rPr>
          <w:rFonts w:cs="Times New Roman"/>
          <w:sz w:val="24"/>
          <w:szCs w:val="24"/>
        </w:rPr>
      </w:pPr>
      <w:bookmarkStart w:id="63" w:name="_Toc106095852"/>
      <w:bookmarkStart w:id="64" w:name="_Toc106096396"/>
      <w:bookmarkStart w:id="65" w:name="_Toc128387340"/>
      <w:r w:rsidRPr="00057162">
        <w:rPr>
          <w:rFonts w:cs="Times New Roman"/>
          <w:sz w:val="24"/>
          <w:szCs w:val="24"/>
        </w:rPr>
        <w:t>Część XV</w:t>
      </w:r>
      <w:r w:rsidR="006623D7">
        <w:rPr>
          <w:rFonts w:cs="Times New Roman"/>
          <w:sz w:val="24"/>
          <w:szCs w:val="24"/>
        </w:rPr>
        <w:t>I</w:t>
      </w:r>
      <w:r w:rsidRPr="00057162">
        <w:rPr>
          <w:rFonts w:cs="Times New Roman"/>
          <w:sz w:val="24"/>
          <w:szCs w:val="24"/>
        </w:rPr>
        <w:t>.</w:t>
      </w:r>
      <w:r w:rsidR="007732A0">
        <w:rPr>
          <w:rFonts w:cs="Times New Roman"/>
          <w:sz w:val="24"/>
          <w:szCs w:val="24"/>
        </w:rPr>
        <w:tab/>
      </w:r>
      <w:r w:rsidRPr="00057162">
        <w:rPr>
          <w:rFonts w:cs="Times New Roman"/>
          <w:sz w:val="24"/>
          <w:szCs w:val="24"/>
        </w:rPr>
        <w:t>Kryteria oceny ofert</w:t>
      </w:r>
      <w:bookmarkEnd w:id="63"/>
      <w:bookmarkEnd w:id="64"/>
      <w:bookmarkEnd w:id="65"/>
    </w:p>
    <w:p w14:paraId="1B31DB53" w14:textId="7DC4A8ED" w:rsidR="006005EB" w:rsidRPr="00A93D5E" w:rsidRDefault="006B0420" w:rsidP="003563FA">
      <w:pPr>
        <w:pStyle w:val="Akapitzlist"/>
        <w:numPr>
          <w:ilvl w:val="0"/>
          <w:numId w:val="13"/>
        </w:numPr>
        <w:spacing w:before="120"/>
        <w:ind w:left="426" w:hanging="426"/>
        <w:contextualSpacing w:val="0"/>
        <w:jc w:val="both"/>
        <w:rPr>
          <w:bCs/>
        </w:rPr>
      </w:pPr>
      <w:r w:rsidRPr="00A93D5E">
        <w:rPr>
          <w:bCs/>
        </w:rPr>
        <w:t>Zamawiający</w:t>
      </w:r>
      <w:r w:rsidR="008E67A3" w:rsidRPr="00A93D5E">
        <w:rPr>
          <w:bCs/>
        </w:rPr>
        <w:t xml:space="preserve"> oceni oferty z zastosowaniem następujących kryteriów oceny ofert:</w:t>
      </w:r>
    </w:p>
    <w:p w14:paraId="4E8A78F8" w14:textId="7C918973" w:rsidR="003C2C0F" w:rsidRPr="00A93D5E" w:rsidRDefault="003C2C0F" w:rsidP="003563FA">
      <w:pPr>
        <w:pStyle w:val="Akapitzlist"/>
        <w:numPr>
          <w:ilvl w:val="1"/>
          <w:numId w:val="13"/>
        </w:numPr>
        <w:spacing w:before="120"/>
        <w:ind w:left="851" w:hanging="425"/>
        <w:contextualSpacing w:val="0"/>
        <w:jc w:val="both"/>
        <w:rPr>
          <w:bCs/>
        </w:rPr>
      </w:pPr>
      <w:r w:rsidRPr="00A93D5E">
        <w:rPr>
          <w:bCs/>
        </w:rPr>
        <w:t xml:space="preserve">najniższa cena (C) - waga 100 % </w:t>
      </w:r>
    </w:p>
    <w:p w14:paraId="1CD6292F" w14:textId="04743F04" w:rsidR="00951AAB" w:rsidRPr="00A93D5E" w:rsidRDefault="003C2C0F" w:rsidP="003563FA">
      <w:pPr>
        <w:pStyle w:val="Akapitzlist"/>
        <w:numPr>
          <w:ilvl w:val="0"/>
          <w:numId w:val="13"/>
        </w:numPr>
        <w:spacing w:before="120"/>
        <w:ind w:left="426" w:hanging="426"/>
        <w:contextualSpacing w:val="0"/>
        <w:jc w:val="both"/>
        <w:rPr>
          <w:bCs/>
        </w:rPr>
      </w:pPr>
      <w:r w:rsidRPr="00A93D5E">
        <w:rPr>
          <w:bCs/>
        </w:rPr>
        <w:t xml:space="preserve">Za najkorzystniejszą ofertę dla kryterium cena - zostanie uznana oferta Wykonawcy, który zaoferuje najniższą </w:t>
      </w:r>
      <w:r w:rsidR="006F3C94" w:rsidRPr="00A93D5E">
        <w:rPr>
          <w:bCs/>
        </w:rPr>
        <w:t>wartość oferty netto</w:t>
      </w:r>
      <w:r w:rsidR="009E0120" w:rsidRPr="00A93D5E">
        <w:rPr>
          <w:bCs/>
        </w:rPr>
        <w:t xml:space="preserve"> za realizację zadania</w:t>
      </w:r>
      <w:r w:rsidR="006F3C94" w:rsidRPr="00A93D5E">
        <w:rPr>
          <w:bCs/>
        </w:rPr>
        <w:t>.</w:t>
      </w:r>
      <w:bookmarkStart w:id="66" w:name="_Hlk106623427"/>
    </w:p>
    <w:p w14:paraId="1F97078D" w14:textId="3DD8C45C" w:rsidR="00F13DFD" w:rsidRPr="00057162" w:rsidRDefault="00E15A84" w:rsidP="00F24025">
      <w:pPr>
        <w:pStyle w:val="Nagwek1"/>
        <w:shd w:val="clear" w:color="auto" w:fill="E7E6E6" w:themeFill="background2"/>
        <w:spacing w:before="360" w:line="312" w:lineRule="auto"/>
        <w:ind w:left="1418" w:hanging="1418"/>
        <w:jc w:val="both"/>
        <w:rPr>
          <w:rFonts w:cs="Times New Roman"/>
          <w:sz w:val="24"/>
          <w:szCs w:val="24"/>
        </w:rPr>
      </w:pPr>
      <w:bookmarkStart w:id="67" w:name="_Toc106095853"/>
      <w:bookmarkStart w:id="68" w:name="_Toc106096397"/>
      <w:bookmarkStart w:id="69" w:name="_Toc128387341"/>
      <w:r w:rsidRPr="00A93D5E">
        <w:rPr>
          <w:rFonts w:cs="Times New Roman"/>
          <w:sz w:val="24"/>
          <w:szCs w:val="24"/>
        </w:rPr>
        <w:t>Część XVI</w:t>
      </w:r>
      <w:r w:rsidR="006623D7" w:rsidRPr="00A93D5E">
        <w:rPr>
          <w:rFonts w:cs="Times New Roman"/>
          <w:sz w:val="24"/>
          <w:szCs w:val="24"/>
        </w:rPr>
        <w:t>I</w:t>
      </w:r>
      <w:r w:rsidRPr="00A93D5E">
        <w:rPr>
          <w:rFonts w:cs="Times New Roman"/>
          <w:sz w:val="24"/>
          <w:szCs w:val="24"/>
        </w:rPr>
        <w:t>.</w:t>
      </w:r>
      <w:r w:rsidR="00F24025" w:rsidRPr="00A93D5E">
        <w:rPr>
          <w:rFonts w:cs="Times New Roman"/>
          <w:sz w:val="24"/>
          <w:szCs w:val="24"/>
        </w:rPr>
        <w:tab/>
      </w:r>
      <w:r w:rsidR="00F13DFD" w:rsidRPr="00A93D5E">
        <w:rPr>
          <w:rFonts w:cs="Times New Roman"/>
          <w:sz w:val="24"/>
          <w:szCs w:val="24"/>
        </w:rPr>
        <w:t>Aukcja elektroniczna</w:t>
      </w:r>
      <w:bookmarkEnd w:id="67"/>
      <w:bookmarkEnd w:id="68"/>
      <w:bookmarkEnd w:id="69"/>
    </w:p>
    <w:p w14:paraId="298D7C04" w14:textId="714F789C" w:rsidR="00F7726E" w:rsidRPr="00951AAB" w:rsidRDefault="006B0420" w:rsidP="004311F1">
      <w:pPr>
        <w:numPr>
          <w:ilvl w:val="1"/>
          <w:numId w:val="19"/>
        </w:numPr>
        <w:tabs>
          <w:tab w:val="clear" w:pos="502"/>
          <w:tab w:val="num" w:pos="426"/>
        </w:tabs>
        <w:spacing w:before="120"/>
        <w:ind w:left="426" w:hanging="426"/>
        <w:jc w:val="both"/>
        <w:rPr>
          <w:bCs/>
          <w:sz w:val="24"/>
          <w:szCs w:val="24"/>
        </w:rPr>
      </w:pPr>
      <w:r>
        <w:rPr>
          <w:bCs/>
          <w:sz w:val="24"/>
          <w:szCs w:val="24"/>
        </w:rPr>
        <w:t>Zamawiający</w:t>
      </w:r>
      <w:r w:rsidR="00367BB3" w:rsidRPr="00951AAB">
        <w:rPr>
          <w:bCs/>
          <w:sz w:val="24"/>
          <w:szCs w:val="24"/>
        </w:rPr>
        <w:t xml:space="preserve"> zamierza dokonać wyboru najkorzystniejszej oferty z zastosowaniem </w:t>
      </w:r>
      <w:r w:rsidR="00CE1A8D" w:rsidRPr="00951AAB">
        <w:rPr>
          <w:bCs/>
          <w:sz w:val="24"/>
          <w:szCs w:val="24"/>
        </w:rPr>
        <w:t xml:space="preserve">aukcji elektronicznej. </w:t>
      </w:r>
    </w:p>
    <w:p w14:paraId="2E75607A" w14:textId="04F0C5C0" w:rsidR="00F7726E" w:rsidRPr="00951AAB" w:rsidRDefault="006B0420" w:rsidP="004311F1">
      <w:pPr>
        <w:numPr>
          <w:ilvl w:val="1"/>
          <w:numId w:val="19"/>
        </w:numPr>
        <w:tabs>
          <w:tab w:val="clear" w:pos="502"/>
          <w:tab w:val="num" w:pos="426"/>
        </w:tabs>
        <w:spacing w:before="120"/>
        <w:ind w:left="426" w:hanging="426"/>
        <w:jc w:val="both"/>
        <w:rPr>
          <w:bCs/>
          <w:sz w:val="24"/>
          <w:szCs w:val="24"/>
        </w:rPr>
      </w:pPr>
      <w:r>
        <w:rPr>
          <w:bCs/>
          <w:sz w:val="24"/>
          <w:szCs w:val="24"/>
        </w:rPr>
        <w:t>Zamawiający</w:t>
      </w:r>
      <w:r w:rsidR="00CE1A8D" w:rsidRPr="00951AAB">
        <w:rPr>
          <w:bCs/>
          <w:sz w:val="24"/>
          <w:szCs w:val="24"/>
        </w:rPr>
        <w:t xml:space="preserve"> przeprowadzi aukcję elektroniczną w formie aukcji japońskiej</w:t>
      </w:r>
      <w:r w:rsidR="008A3598">
        <w:rPr>
          <w:bCs/>
          <w:sz w:val="24"/>
          <w:szCs w:val="24"/>
        </w:rPr>
        <w:t xml:space="preserve"> </w:t>
      </w:r>
      <w:r w:rsidR="00B47581">
        <w:rPr>
          <w:bCs/>
          <w:sz w:val="24"/>
          <w:szCs w:val="24"/>
        </w:rPr>
        <w:t>/</w:t>
      </w:r>
      <w:r w:rsidR="008A3598">
        <w:rPr>
          <w:bCs/>
          <w:sz w:val="24"/>
          <w:szCs w:val="24"/>
        </w:rPr>
        <w:t xml:space="preserve"> angielskiej</w:t>
      </w:r>
      <w:r w:rsidR="00CE1A8D" w:rsidRPr="00951AAB">
        <w:rPr>
          <w:bCs/>
          <w:sz w:val="24"/>
          <w:szCs w:val="24"/>
        </w:rPr>
        <w:t xml:space="preserve">, która może odbyć się nawet przy uczestnictwie jednego </w:t>
      </w:r>
      <w:r w:rsidR="00DB4D9E" w:rsidRPr="00951AAB">
        <w:rPr>
          <w:bCs/>
          <w:sz w:val="24"/>
          <w:szCs w:val="24"/>
        </w:rPr>
        <w:t>Wykonawcy</w:t>
      </w:r>
      <w:r w:rsidR="00CE1A8D" w:rsidRPr="00951AAB">
        <w:rPr>
          <w:bCs/>
          <w:sz w:val="24"/>
          <w:szCs w:val="24"/>
        </w:rPr>
        <w:t>.</w:t>
      </w:r>
    </w:p>
    <w:p w14:paraId="17E19A5F" w14:textId="3CD4D90C" w:rsidR="00F7726E" w:rsidRPr="00951AAB" w:rsidRDefault="006B0420" w:rsidP="004311F1">
      <w:pPr>
        <w:numPr>
          <w:ilvl w:val="1"/>
          <w:numId w:val="19"/>
        </w:numPr>
        <w:tabs>
          <w:tab w:val="clear" w:pos="502"/>
          <w:tab w:val="num" w:pos="426"/>
        </w:tabs>
        <w:spacing w:before="120"/>
        <w:ind w:left="426" w:hanging="426"/>
        <w:jc w:val="both"/>
        <w:rPr>
          <w:bCs/>
          <w:sz w:val="24"/>
          <w:szCs w:val="24"/>
        </w:rPr>
      </w:pPr>
      <w:r>
        <w:rPr>
          <w:bCs/>
          <w:sz w:val="24"/>
          <w:szCs w:val="24"/>
        </w:rPr>
        <w:t>Zamawiający</w:t>
      </w:r>
      <w:r w:rsidR="00CE1A8D" w:rsidRPr="00951AAB">
        <w:rPr>
          <w:bCs/>
          <w:sz w:val="24"/>
          <w:szCs w:val="24"/>
        </w:rPr>
        <w:t xml:space="preserve">, w toku aukcji elektronicznej, stosować będzie kryterium </w:t>
      </w:r>
      <w:r w:rsidR="00DD4075" w:rsidRPr="00951AAB">
        <w:rPr>
          <w:bCs/>
          <w:sz w:val="24"/>
          <w:szCs w:val="24"/>
        </w:rPr>
        <w:t>zgodnie z zapisami SWZ.</w:t>
      </w:r>
    </w:p>
    <w:p w14:paraId="006E4BB8" w14:textId="710ED98C" w:rsidR="00F7726E" w:rsidRPr="00951AAB" w:rsidRDefault="00CE1A8D" w:rsidP="004311F1">
      <w:pPr>
        <w:numPr>
          <w:ilvl w:val="1"/>
          <w:numId w:val="19"/>
        </w:numPr>
        <w:tabs>
          <w:tab w:val="clear" w:pos="502"/>
          <w:tab w:val="num" w:pos="426"/>
        </w:tabs>
        <w:spacing w:before="120"/>
        <w:ind w:left="426" w:hanging="426"/>
        <w:jc w:val="both"/>
        <w:rPr>
          <w:bCs/>
          <w:sz w:val="24"/>
          <w:szCs w:val="24"/>
        </w:rPr>
      </w:pPr>
      <w:r w:rsidRPr="00951AAB">
        <w:rPr>
          <w:bCs/>
          <w:sz w:val="24"/>
          <w:szCs w:val="24"/>
        </w:rPr>
        <w:t xml:space="preserve">Aukcja elektroniczna zostanie przeprowadzona pod adresem: </w:t>
      </w:r>
      <w:hyperlink r:id="rId14" w:history="1">
        <w:r w:rsidR="008B6CC2" w:rsidRPr="00951AAB">
          <w:rPr>
            <w:rStyle w:val="Hipercze"/>
            <w:sz w:val="24"/>
            <w:szCs w:val="24"/>
          </w:rPr>
          <w:t>https://lain3-pgg.coig.bi</w:t>
        </w:r>
        <w:r w:rsidR="008B6CC2" w:rsidRPr="00951AAB">
          <w:rPr>
            <w:rStyle w:val="Hipercze"/>
            <w:bCs/>
            <w:sz w:val="24"/>
            <w:szCs w:val="24"/>
          </w:rPr>
          <w:t>z</w:t>
        </w:r>
      </w:hyperlink>
      <w:r w:rsidR="008B6CC2" w:rsidRPr="00951AAB">
        <w:rPr>
          <w:bCs/>
          <w:sz w:val="24"/>
          <w:szCs w:val="24"/>
        </w:rPr>
        <w:t xml:space="preserve"> </w:t>
      </w:r>
      <w:r w:rsidR="00282CAD">
        <w:rPr>
          <w:bCs/>
          <w:sz w:val="24"/>
          <w:szCs w:val="24"/>
        </w:rPr>
        <w:t>.</w:t>
      </w:r>
    </w:p>
    <w:p w14:paraId="5A683274" w14:textId="7A8E206A" w:rsidR="006E60E3" w:rsidRPr="00951AAB" w:rsidRDefault="006E60E3" w:rsidP="004311F1">
      <w:pPr>
        <w:numPr>
          <w:ilvl w:val="1"/>
          <w:numId w:val="19"/>
        </w:numPr>
        <w:tabs>
          <w:tab w:val="clear" w:pos="502"/>
          <w:tab w:val="num" w:pos="426"/>
        </w:tabs>
        <w:spacing w:before="120"/>
        <w:ind w:left="426" w:hanging="426"/>
        <w:jc w:val="both"/>
        <w:rPr>
          <w:sz w:val="24"/>
          <w:szCs w:val="24"/>
        </w:rPr>
      </w:pPr>
      <w:r w:rsidRPr="00951AAB">
        <w:rPr>
          <w:sz w:val="24"/>
          <w:szCs w:val="24"/>
        </w:rPr>
        <w:t xml:space="preserve">Powiadomienia o rozpoczęciu aukcji otrzymują tylko osoby wpisane w Formularzu </w:t>
      </w:r>
      <w:r w:rsidR="00DD4075" w:rsidRPr="00951AAB">
        <w:rPr>
          <w:sz w:val="24"/>
          <w:szCs w:val="24"/>
        </w:rPr>
        <w:t>O</w:t>
      </w:r>
      <w:r w:rsidRPr="00951AAB">
        <w:rPr>
          <w:sz w:val="24"/>
          <w:szCs w:val="24"/>
        </w:rPr>
        <w:t>fertowym w polu „Osoby prowadzące postępowanie” jaki i „Osoby upoważnione do składania ofert w</w:t>
      </w:r>
      <w:r w:rsidR="00E7311B">
        <w:rPr>
          <w:sz w:val="24"/>
          <w:szCs w:val="24"/>
        </w:rPr>
        <w:t> </w:t>
      </w:r>
      <w:r w:rsidRPr="00951AAB">
        <w:rPr>
          <w:sz w:val="24"/>
          <w:szCs w:val="24"/>
        </w:rPr>
        <w:t>aukcji”</w:t>
      </w:r>
      <w:r w:rsidR="003563FA">
        <w:rPr>
          <w:sz w:val="24"/>
          <w:szCs w:val="24"/>
        </w:rPr>
        <w:t>.</w:t>
      </w:r>
    </w:p>
    <w:p w14:paraId="4BD1B2B0" w14:textId="61BCB6E2" w:rsidR="00657B07" w:rsidRPr="00C24FED" w:rsidRDefault="006E60E3" w:rsidP="004311F1">
      <w:pPr>
        <w:numPr>
          <w:ilvl w:val="1"/>
          <w:numId w:val="19"/>
        </w:numPr>
        <w:tabs>
          <w:tab w:val="clear" w:pos="502"/>
          <w:tab w:val="num" w:pos="426"/>
        </w:tabs>
        <w:spacing w:before="120"/>
        <w:ind w:left="426" w:hanging="426"/>
        <w:jc w:val="both"/>
        <w:rPr>
          <w:sz w:val="24"/>
          <w:szCs w:val="24"/>
        </w:rPr>
      </w:pPr>
      <w:r w:rsidRPr="00951AAB">
        <w:rPr>
          <w:sz w:val="24"/>
          <w:szCs w:val="24"/>
        </w:rPr>
        <w:t xml:space="preserve">Nie ma konieczności </w:t>
      </w:r>
      <w:r w:rsidR="00C24FED">
        <w:rPr>
          <w:sz w:val="24"/>
          <w:szCs w:val="24"/>
        </w:rPr>
        <w:t xml:space="preserve">indywidualnego </w:t>
      </w:r>
      <w:r w:rsidRPr="00951AAB">
        <w:rPr>
          <w:sz w:val="24"/>
          <w:szCs w:val="24"/>
        </w:rPr>
        <w:t>zakładania kont</w:t>
      </w:r>
      <w:r w:rsidR="00C24FED">
        <w:rPr>
          <w:sz w:val="24"/>
          <w:szCs w:val="24"/>
        </w:rPr>
        <w:t>a użytkownika</w:t>
      </w:r>
      <w:r w:rsidRPr="00951AAB">
        <w:rPr>
          <w:sz w:val="24"/>
          <w:szCs w:val="24"/>
        </w:rPr>
        <w:t xml:space="preserve"> w systemie aukcyjnym </w:t>
      </w:r>
      <w:hyperlink r:id="rId15" w:history="1">
        <w:r w:rsidRPr="00951AAB">
          <w:rPr>
            <w:rStyle w:val="Hipercze"/>
            <w:sz w:val="24"/>
            <w:szCs w:val="24"/>
          </w:rPr>
          <w:t>https://lain3-pgg.coig.biz</w:t>
        </w:r>
      </w:hyperlink>
      <w:r w:rsidRPr="00951AAB">
        <w:rPr>
          <w:sz w:val="24"/>
          <w:szCs w:val="24"/>
        </w:rPr>
        <w:t xml:space="preserve"> przed rozpoczęciem aukcji.</w:t>
      </w:r>
      <w:r w:rsidR="00657B07" w:rsidRPr="00657B07">
        <w:rPr>
          <w:sz w:val="24"/>
          <w:szCs w:val="24"/>
        </w:rPr>
        <w:t xml:space="preserve"> </w:t>
      </w:r>
      <w:r w:rsidR="00657B07" w:rsidRPr="00C24FED">
        <w:rPr>
          <w:sz w:val="24"/>
          <w:szCs w:val="24"/>
        </w:rPr>
        <w:t>Każdorazowo dla wszystkich aukcji z</w:t>
      </w:r>
      <w:r w:rsidR="00E7311B">
        <w:rPr>
          <w:sz w:val="24"/>
          <w:szCs w:val="24"/>
        </w:rPr>
        <w:t> </w:t>
      </w:r>
      <w:r w:rsidR="00657B07" w:rsidRPr="00C24FED">
        <w:rPr>
          <w:sz w:val="24"/>
          <w:szCs w:val="24"/>
        </w:rPr>
        <w:t xml:space="preserve">danego przetargu zakładane jest </w:t>
      </w:r>
      <w:r w:rsidR="00C24FED">
        <w:rPr>
          <w:sz w:val="24"/>
          <w:szCs w:val="24"/>
        </w:rPr>
        <w:t xml:space="preserve">automatycznie </w:t>
      </w:r>
      <w:r w:rsidR="00657B07" w:rsidRPr="00C24FED">
        <w:rPr>
          <w:sz w:val="24"/>
          <w:szCs w:val="24"/>
        </w:rPr>
        <w:t>nowe konto użytkownika (nowy login i nowe hasło) – szczegółowe informacje zawarte są w zaproszeniu do aukcji.</w:t>
      </w:r>
    </w:p>
    <w:p w14:paraId="27B7AAB8" w14:textId="2E281648" w:rsidR="006E60E3" w:rsidRPr="00951AAB" w:rsidRDefault="006E60E3" w:rsidP="004311F1">
      <w:pPr>
        <w:numPr>
          <w:ilvl w:val="1"/>
          <w:numId w:val="19"/>
        </w:numPr>
        <w:tabs>
          <w:tab w:val="clear" w:pos="502"/>
          <w:tab w:val="num" w:pos="426"/>
        </w:tabs>
        <w:spacing w:before="120"/>
        <w:ind w:left="426" w:hanging="426"/>
        <w:jc w:val="both"/>
        <w:rPr>
          <w:sz w:val="24"/>
          <w:szCs w:val="24"/>
        </w:rPr>
      </w:pPr>
      <w:r w:rsidRPr="00951AAB">
        <w:rPr>
          <w:sz w:val="24"/>
          <w:szCs w:val="24"/>
        </w:rPr>
        <w:t xml:space="preserve">Zaproszenia do udziału w aukcji elektronicznej, zawierające między innymi poufne identyfikatory, zostaną przekazane przez Zamawiającego wszystkim Wykonawcom drogą elektroniczną, na adres e-mail </w:t>
      </w:r>
      <w:r w:rsidR="00DB4D9E" w:rsidRPr="00951AAB">
        <w:rPr>
          <w:sz w:val="24"/>
          <w:szCs w:val="24"/>
        </w:rPr>
        <w:t>Wykonawcy</w:t>
      </w:r>
      <w:r w:rsidRPr="00951AAB">
        <w:rPr>
          <w:sz w:val="24"/>
          <w:szCs w:val="24"/>
        </w:rPr>
        <w:t xml:space="preserve"> wskazany w ofercie (w Formularzu </w:t>
      </w:r>
      <w:r w:rsidR="00951AAB">
        <w:rPr>
          <w:sz w:val="24"/>
          <w:szCs w:val="24"/>
        </w:rPr>
        <w:t>O</w:t>
      </w:r>
      <w:r w:rsidRPr="00951AAB">
        <w:rPr>
          <w:sz w:val="24"/>
          <w:szCs w:val="24"/>
        </w:rPr>
        <w:t>fertowym w</w:t>
      </w:r>
      <w:r w:rsidR="00697041">
        <w:rPr>
          <w:sz w:val="24"/>
          <w:szCs w:val="24"/>
        </w:rPr>
        <w:t> </w:t>
      </w:r>
      <w:r w:rsidRPr="00951AAB">
        <w:rPr>
          <w:sz w:val="24"/>
          <w:szCs w:val="24"/>
        </w:rPr>
        <w:t>polu „Osoby upoważnione do składania ofert w aukcji</w:t>
      </w:r>
      <w:r w:rsidR="00282CAD">
        <w:rPr>
          <w:sz w:val="24"/>
          <w:szCs w:val="24"/>
        </w:rPr>
        <w:t>”</w:t>
      </w:r>
      <w:r w:rsidRPr="00951AAB">
        <w:rPr>
          <w:sz w:val="24"/>
          <w:szCs w:val="24"/>
        </w:rPr>
        <w:t xml:space="preserve">). </w:t>
      </w:r>
    </w:p>
    <w:p w14:paraId="4C1D2F22" w14:textId="6A7D7598" w:rsidR="006E60E3" w:rsidRPr="00951AAB" w:rsidRDefault="008616AB" w:rsidP="004311F1">
      <w:pPr>
        <w:numPr>
          <w:ilvl w:val="1"/>
          <w:numId w:val="19"/>
        </w:numPr>
        <w:tabs>
          <w:tab w:val="clear" w:pos="502"/>
          <w:tab w:val="num" w:pos="426"/>
        </w:tabs>
        <w:spacing w:before="120"/>
        <w:ind w:left="426" w:hanging="426"/>
        <w:jc w:val="both"/>
        <w:rPr>
          <w:sz w:val="24"/>
          <w:szCs w:val="24"/>
        </w:rPr>
      </w:pPr>
      <w:r w:rsidRPr="00951AAB">
        <w:rPr>
          <w:sz w:val="24"/>
          <w:szCs w:val="24"/>
        </w:rPr>
        <w:t>Wykonawca</w:t>
      </w:r>
      <w:r w:rsidR="006E60E3" w:rsidRPr="00951AAB">
        <w:rPr>
          <w:sz w:val="24"/>
          <w:szCs w:val="24"/>
        </w:rPr>
        <w:t xml:space="preserve"> zobowiązany jest zalogować się w systemie </w:t>
      </w:r>
      <w:r w:rsidR="000E73F5">
        <w:rPr>
          <w:sz w:val="24"/>
          <w:szCs w:val="24"/>
        </w:rPr>
        <w:t>„</w:t>
      </w:r>
      <w:r w:rsidR="006E60E3" w:rsidRPr="00951AAB">
        <w:rPr>
          <w:sz w:val="24"/>
          <w:szCs w:val="24"/>
        </w:rPr>
        <w:t>Aukcje elektroniczne</w:t>
      </w:r>
      <w:r w:rsidR="000E73F5">
        <w:rPr>
          <w:sz w:val="24"/>
          <w:szCs w:val="24"/>
        </w:rPr>
        <w:t>”</w:t>
      </w:r>
      <w:r w:rsidR="006E60E3" w:rsidRPr="00951AAB">
        <w:rPr>
          <w:sz w:val="24"/>
          <w:szCs w:val="24"/>
        </w:rPr>
        <w:t xml:space="preserve"> w momencie otrzymania zaproszenia drog</w:t>
      </w:r>
      <w:r w:rsidR="00B47581">
        <w:rPr>
          <w:sz w:val="24"/>
          <w:szCs w:val="24"/>
        </w:rPr>
        <w:t>ą</w:t>
      </w:r>
      <w:r w:rsidR="006E60E3" w:rsidRPr="00951AAB">
        <w:rPr>
          <w:sz w:val="24"/>
          <w:szCs w:val="24"/>
        </w:rPr>
        <w:t xml:space="preserve"> mailową. Zaproszenie zawiera wytyczne pomagające przejść przez proces </w:t>
      </w:r>
      <w:r w:rsidR="00657B07">
        <w:rPr>
          <w:sz w:val="24"/>
          <w:szCs w:val="24"/>
        </w:rPr>
        <w:t>aktywacji automatycznie założonego konta użytkownika</w:t>
      </w:r>
      <w:r w:rsidR="006E60E3" w:rsidRPr="00951AAB">
        <w:rPr>
          <w:sz w:val="24"/>
          <w:szCs w:val="24"/>
        </w:rPr>
        <w:t>.</w:t>
      </w:r>
    </w:p>
    <w:p w14:paraId="613EBE3C" w14:textId="7073F1A1" w:rsidR="006E60E3" w:rsidRPr="00C24FED" w:rsidRDefault="006E60E3" w:rsidP="004311F1">
      <w:pPr>
        <w:numPr>
          <w:ilvl w:val="1"/>
          <w:numId w:val="19"/>
        </w:numPr>
        <w:tabs>
          <w:tab w:val="clear" w:pos="502"/>
          <w:tab w:val="num" w:pos="426"/>
        </w:tabs>
        <w:spacing w:before="120"/>
        <w:ind w:left="426" w:hanging="426"/>
        <w:jc w:val="both"/>
        <w:rPr>
          <w:sz w:val="24"/>
          <w:szCs w:val="24"/>
        </w:rPr>
      </w:pPr>
      <w:r w:rsidRPr="00697041">
        <w:rPr>
          <w:sz w:val="24"/>
          <w:szCs w:val="24"/>
        </w:rPr>
        <w:t>Z</w:t>
      </w:r>
      <w:r w:rsidR="000E73F5" w:rsidRPr="00697041">
        <w:rPr>
          <w:sz w:val="24"/>
          <w:szCs w:val="24"/>
        </w:rPr>
        <w:t>amawiający z</w:t>
      </w:r>
      <w:r w:rsidRPr="00697041">
        <w:rPr>
          <w:sz w:val="24"/>
          <w:szCs w:val="24"/>
        </w:rPr>
        <w:t>wraca uwagę</w:t>
      </w:r>
      <w:r w:rsidR="000E73F5" w:rsidRPr="00697041">
        <w:rPr>
          <w:sz w:val="24"/>
          <w:szCs w:val="24"/>
        </w:rPr>
        <w:t>,</w:t>
      </w:r>
      <w:r w:rsidRPr="00697041">
        <w:rPr>
          <w:sz w:val="24"/>
          <w:szCs w:val="24"/>
        </w:rPr>
        <w:t xml:space="preserve"> </w:t>
      </w:r>
      <w:r w:rsidRPr="00B956D4">
        <w:rPr>
          <w:sz w:val="24"/>
          <w:szCs w:val="24"/>
        </w:rPr>
        <w:t xml:space="preserve">aby </w:t>
      </w:r>
      <w:r w:rsidR="008616AB" w:rsidRPr="00B956D4">
        <w:rPr>
          <w:sz w:val="24"/>
          <w:szCs w:val="24"/>
        </w:rPr>
        <w:t>Wykonawca</w:t>
      </w:r>
      <w:r w:rsidRPr="00B956D4">
        <w:rPr>
          <w:sz w:val="24"/>
          <w:szCs w:val="24"/>
        </w:rPr>
        <w:t xml:space="preserve"> miał dostęp do skrzynki mailowej wskazanej w</w:t>
      </w:r>
      <w:r w:rsidR="000E73F5" w:rsidRPr="00B956D4">
        <w:rPr>
          <w:sz w:val="24"/>
          <w:szCs w:val="24"/>
        </w:rPr>
        <w:t> </w:t>
      </w:r>
      <w:r w:rsidR="00DD4075" w:rsidRPr="00B956D4">
        <w:rPr>
          <w:sz w:val="24"/>
          <w:szCs w:val="24"/>
        </w:rPr>
        <w:t>F</w:t>
      </w:r>
      <w:r w:rsidRPr="00B956D4">
        <w:rPr>
          <w:sz w:val="24"/>
          <w:szCs w:val="24"/>
        </w:rPr>
        <w:t xml:space="preserve">ormularzu </w:t>
      </w:r>
      <w:r w:rsidR="00DD4075" w:rsidRPr="00B956D4">
        <w:rPr>
          <w:sz w:val="24"/>
          <w:szCs w:val="24"/>
        </w:rPr>
        <w:t>O</w:t>
      </w:r>
      <w:r w:rsidRPr="00B956D4">
        <w:rPr>
          <w:sz w:val="24"/>
          <w:szCs w:val="24"/>
        </w:rPr>
        <w:t>fertowym</w:t>
      </w:r>
      <w:r w:rsidR="000E73F5" w:rsidRPr="00B956D4">
        <w:rPr>
          <w:sz w:val="24"/>
          <w:szCs w:val="24"/>
        </w:rPr>
        <w:t>,</w:t>
      </w:r>
      <w:r w:rsidRPr="00B956D4">
        <w:rPr>
          <w:sz w:val="24"/>
          <w:szCs w:val="24"/>
        </w:rPr>
        <w:t xml:space="preserve"> szczególnie w dniu </w:t>
      </w:r>
      <w:r w:rsidR="00A87619" w:rsidRPr="00B956D4">
        <w:rPr>
          <w:sz w:val="24"/>
          <w:szCs w:val="24"/>
        </w:rPr>
        <w:t xml:space="preserve">wyznaczonym </w:t>
      </w:r>
      <w:r w:rsidRPr="00B956D4">
        <w:rPr>
          <w:sz w:val="24"/>
          <w:szCs w:val="24"/>
        </w:rPr>
        <w:t>do przeprowadzenia</w:t>
      </w:r>
      <w:r w:rsidRPr="00C24FED">
        <w:rPr>
          <w:sz w:val="24"/>
          <w:szCs w:val="24"/>
        </w:rPr>
        <w:t xml:space="preserve"> aukcji. </w:t>
      </w:r>
    </w:p>
    <w:p w14:paraId="3F14E0EF" w14:textId="41DA4544" w:rsidR="006E60E3" w:rsidRPr="00C24FED" w:rsidRDefault="006E60E3" w:rsidP="004311F1">
      <w:pPr>
        <w:numPr>
          <w:ilvl w:val="1"/>
          <w:numId w:val="19"/>
        </w:numPr>
        <w:tabs>
          <w:tab w:val="clear" w:pos="502"/>
          <w:tab w:val="num" w:pos="426"/>
        </w:tabs>
        <w:spacing w:before="120"/>
        <w:ind w:left="426" w:hanging="426"/>
        <w:jc w:val="both"/>
        <w:rPr>
          <w:sz w:val="24"/>
          <w:szCs w:val="24"/>
        </w:rPr>
      </w:pPr>
      <w:r w:rsidRPr="00C24FED">
        <w:rPr>
          <w:sz w:val="24"/>
          <w:szCs w:val="24"/>
        </w:rPr>
        <w:t>Wymagania sprzętowe:</w:t>
      </w:r>
    </w:p>
    <w:p w14:paraId="10FB931F" w14:textId="1AE1EA55" w:rsidR="00C24FED" w:rsidRPr="00C24FED" w:rsidRDefault="00C24FED" w:rsidP="00F76E7B">
      <w:pPr>
        <w:pStyle w:val="Akapitzlist"/>
        <w:numPr>
          <w:ilvl w:val="6"/>
          <w:numId w:val="63"/>
        </w:numPr>
        <w:autoSpaceDE w:val="0"/>
        <w:autoSpaceDN w:val="0"/>
        <w:adjustRightInd w:val="0"/>
        <w:spacing w:before="120"/>
        <w:ind w:left="850" w:hanging="425"/>
        <w:contextualSpacing w:val="0"/>
        <w:jc w:val="both"/>
      </w:pPr>
      <w:r w:rsidRPr="00C24FED">
        <w:t xml:space="preserve">korzystanie z szerokopasmowego łącza internetowego, </w:t>
      </w:r>
    </w:p>
    <w:p w14:paraId="1E47D578" w14:textId="67E77B45" w:rsidR="00C24FED" w:rsidRPr="00C24FED" w:rsidRDefault="00C24FED" w:rsidP="00F76E7B">
      <w:pPr>
        <w:pStyle w:val="Akapitzlist"/>
        <w:numPr>
          <w:ilvl w:val="6"/>
          <w:numId w:val="63"/>
        </w:numPr>
        <w:autoSpaceDE w:val="0"/>
        <w:autoSpaceDN w:val="0"/>
        <w:adjustRightInd w:val="0"/>
        <w:spacing w:before="120"/>
        <w:ind w:left="850" w:hanging="425"/>
        <w:contextualSpacing w:val="0"/>
        <w:jc w:val="both"/>
      </w:pPr>
      <w:r w:rsidRPr="00C24FED">
        <w:t xml:space="preserve">korzystanie ze stabilnych wersji (bez wsparcia dla wersji beta) </w:t>
      </w:r>
      <w:r w:rsidRPr="00A87619">
        <w:t xml:space="preserve">przeglądarki Internet Explorer (wersja 10 lub 11), alternatywnie Microsoft Edge lub Mozilla </w:t>
      </w:r>
      <w:proofErr w:type="spellStart"/>
      <w:r w:rsidRPr="00A87619">
        <w:t>Firefox</w:t>
      </w:r>
      <w:proofErr w:type="spellEnd"/>
      <w:r w:rsidRPr="00A87619">
        <w:t xml:space="preserve"> od</w:t>
      </w:r>
      <w:r w:rsidRPr="00C24FED">
        <w:t xml:space="preserve"> wersji 50, </w:t>
      </w:r>
    </w:p>
    <w:p w14:paraId="44D521D4" w14:textId="3670EF57" w:rsidR="00C24FED" w:rsidRPr="00C24FED" w:rsidRDefault="00C24FED" w:rsidP="00F76E7B">
      <w:pPr>
        <w:pStyle w:val="Akapitzlist"/>
        <w:numPr>
          <w:ilvl w:val="6"/>
          <w:numId w:val="63"/>
        </w:numPr>
        <w:autoSpaceDE w:val="0"/>
        <w:autoSpaceDN w:val="0"/>
        <w:adjustRightInd w:val="0"/>
        <w:spacing w:before="120"/>
        <w:ind w:left="850" w:hanging="425"/>
        <w:contextualSpacing w:val="0"/>
        <w:jc w:val="both"/>
      </w:pPr>
      <w:r w:rsidRPr="00C24FED">
        <w:lastRenderedPageBreak/>
        <w:t xml:space="preserve">korzystanie z komputera klasy PC z jednym z następujących systemów operacyjnych: Windows 7, Windows 8, Windows 10 (bez wsparcia dla Windows XP, Windows Vista), </w:t>
      </w:r>
    </w:p>
    <w:p w14:paraId="3F7F9590" w14:textId="259ABE50" w:rsidR="00C24FED" w:rsidRPr="00C24FED" w:rsidRDefault="00C24FED" w:rsidP="00F76E7B">
      <w:pPr>
        <w:pStyle w:val="Akapitzlist"/>
        <w:numPr>
          <w:ilvl w:val="6"/>
          <w:numId w:val="63"/>
        </w:numPr>
        <w:autoSpaceDE w:val="0"/>
        <w:autoSpaceDN w:val="0"/>
        <w:adjustRightInd w:val="0"/>
        <w:spacing w:before="120"/>
        <w:ind w:left="850" w:hanging="425"/>
        <w:contextualSpacing w:val="0"/>
        <w:jc w:val="both"/>
      </w:pPr>
      <w:r w:rsidRPr="00C24FED">
        <w:t xml:space="preserve">włączenie obsługi JavaScript w wykorzystywanej przeglądarce internetowej, </w:t>
      </w:r>
    </w:p>
    <w:p w14:paraId="6DA00A4E" w14:textId="3C83D782" w:rsidR="00C24FED" w:rsidRPr="00C24FED" w:rsidRDefault="00C24FED" w:rsidP="00F76E7B">
      <w:pPr>
        <w:pStyle w:val="Akapitzlist"/>
        <w:numPr>
          <w:ilvl w:val="6"/>
          <w:numId w:val="63"/>
        </w:numPr>
        <w:autoSpaceDE w:val="0"/>
        <w:autoSpaceDN w:val="0"/>
        <w:adjustRightInd w:val="0"/>
        <w:spacing w:before="120"/>
        <w:ind w:left="850" w:hanging="425"/>
        <w:contextualSpacing w:val="0"/>
        <w:jc w:val="both"/>
      </w:pPr>
      <w:r w:rsidRPr="00C24FED">
        <w:t>minimalną rozdzielczości ekranu do poprawnego działania platformy: 1366x768.</w:t>
      </w:r>
    </w:p>
    <w:p w14:paraId="7A31241B" w14:textId="5172101E" w:rsidR="006E60E3" w:rsidRPr="00C24FED" w:rsidRDefault="00C24FED" w:rsidP="004311F1">
      <w:pPr>
        <w:numPr>
          <w:ilvl w:val="1"/>
          <w:numId w:val="19"/>
        </w:numPr>
        <w:tabs>
          <w:tab w:val="clear" w:pos="502"/>
          <w:tab w:val="num" w:pos="426"/>
        </w:tabs>
        <w:spacing w:before="120"/>
        <w:ind w:left="426" w:hanging="426"/>
        <w:jc w:val="both"/>
        <w:rPr>
          <w:sz w:val="24"/>
          <w:szCs w:val="24"/>
        </w:rPr>
      </w:pPr>
      <w:r w:rsidRPr="00C24FED">
        <w:rPr>
          <w:bCs/>
          <w:sz w:val="24"/>
          <w:szCs w:val="24"/>
        </w:rPr>
        <w:t xml:space="preserve">Składanie ofert w aukcji japońskiej będzie polegać na zaakceptowaniu   przez platformę wartości. Wartość obniżana będzie kolejno w ustalonych odstępach czasu wskazanego przez Zamawiającego. </w:t>
      </w:r>
      <w:r w:rsidRPr="00C24FED">
        <w:rPr>
          <w:bCs/>
          <w:strike/>
          <w:sz w:val="24"/>
          <w:szCs w:val="24"/>
        </w:rPr>
        <w:t xml:space="preserve"> </w:t>
      </w:r>
    </w:p>
    <w:p w14:paraId="4A432122" w14:textId="13B6BEAA" w:rsidR="006E60E3" w:rsidRPr="00951AAB" w:rsidRDefault="008616AB" w:rsidP="004311F1">
      <w:pPr>
        <w:pStyle w:val="Akapitzlist"/>
        <w:numPr>
          <w:ilvl w:val="1"/>
          <w:numId w:val="19"/>
        </w:numPr>
        <w:tabs>
          <w:tab w:val="clear" w:pos="502"/>
          <w:tab w:val="num" w:pos="426"/>
        </w:tabs>
        <w:spacing w:before="120"/>
        <w:ind w:left="426" w:hanging="426"/>
        <w:contextualSpacing w:val="0"/>
        <w:jc w:val="both"/>
        <w:rPr>
          <w:bCs/>
        </w:rPr>
      </w:pPr>
      <w:r w:rsidRPr="00C24FED">
        <w:rPr>
          <w:bCs/>
        </w:rPr>
        <w:t>Wykonawca</w:t>
      </w:r>
      <w:r w:rsidR="006E60E3" w:rsidRPr="00C24FED">
        <w:rPr>
          <w:bCs/>
        </w:rPr>
        <w:t xml:space="preserve"> uczestniczący w aukcji akceptuje kolejne postąpienia proponowane przez </w:t>
      </w:r>
      <w:r w:rsidR="00047B00" w:rsidRPr="00C24FED">
        <w:rPr>
          <w:bCs/>
        </w:rPr>
        <w:t>platformę, co jest równoznaczne</w:t>
      </w:r>
      <w:r w:rsidR="00047B00" w:rsidRPr="00951AAB">
        <w:rPr>
          <w:bCs/>
        </w:rPr>
        <w:t xml:space="preserve"> ze złożeniem postąpienia.</w:t>
      </w:r>
      <w:r w:rsidR="006E60E3" w:rsidRPr="00951AAB">
        <w:rPr>
          <w:bCs/>
        </w:rPr>
        <w:t xml:space="preserve"> Wygrywa ten </w:t>
      </w:r>
      <w:r w:rsidRPr="00951AAB">
        <w:rPr>
          <w:bCs/>
        </w:rPr>
        <w:t>Wykonawca</w:t>
      </w:r>
      <w:r w:rsidR="006E60E3" w:rsidRPr="00951AAB">
        <w:rPr>
          <w:bCs/>
        </w:rPr>
        <w:t xml:space="preserve">, który potwierdzi </w:t>
      </w:r>
      <w:r w:rsidR="00047B00" w:rsidRPr="00951AAB">
        <w:rPr>
          <w:bCs/>
        </w:rPr>
        <w:t>ostatnią wartość proponowaną przez platformę.</w:t>
      </w:r>
      <w:r w:rsidR="006E60E3" w:rsidRPr="00951AAB">
        <w:rPr>
          <w:bCs/>
        </w:rPr>
        <w:t xml:space="preserve"> </w:t>
      </w:r>
    </w:p>
    <w:p w14:paraId="0C5B02FA" w14:textId="55B09075" w:rsidR="006E60E3" w:rsidRPr="00951AAB" w:rsidRDefault="006E60E3" w:rsidP="004311F1">
      <w:pPr>
        <w:pStyle w:val="Akapitzlist"/>
        <w:numPr>
          <w:ilvl w:val="1"/>
          <w:numId w:val="19"/>
        </w:numPr>
        <w:tabs>
          <w:tab w:val="clear" w:pos="502"/>
          <w:tab w:val="num" w:pos="426"/>
        </w:tabs>
        <w:spacing w:before="120"/>
        <w:ind w:left="426" w:hanging="426"/>
        <w:contextualSpacing w:val="0"/>
        <w:jc w:val="both"/>
        <w:rPr>
          <w:bCs/>
        </w:rPr>
      </w:pPr>
      <w:r w:rsidRPr="00951AAB">
        <w:rPr>
          <w:bCs/>
        </w:rPr>
        <w:t xml:space="preserve">W przypadku, gdy dwóch lub więcej </w:t>
      </w:r>
      <w:r w:rsidR="008616AB" w:rsidRPr="00951AAB">
        <w:rPr>
          <w:bCs/>
        </w:rPr>
        <w:t>Wykonawców</w:t>
      </w:r>
      <w:r w:rsidRPr="00951AAB">
        <w:rPr>
          <w:bCs/>
        </w:rPr>
        <w:t xml:space="preserve"> potwierdzi wartość </w:t>
      </w:r>
      <w:r w:rsidR="00254367" w:rsidRPr="00951AAB">
        <w:rPr>
          <w:bCs/>
        </w:rPr>
        <w:t xml:space="preserve">proponowaną przez platformę, a następnie nie potwierdzi kolejnej wartości zaproponowanej przez </w:t>
      </w:r>
      <w:proofErr w:type="gramStart"/>
      <w:r w:rsidR="00254367" w:rsidRPr="00951AAB">
        <w:rPr>
          <w:bCs/>
        </w:rPr>
        <w:t>platformę</w:t>
      </w:r>
      <w:r w:rsidR="00873EA4">
        <w:rPr>
          <w:bCs/>
        </w:rPr>
        <w:t>,</w:t>
      </w:r>
      <w:r w:rsidR="00254367" w:rsidRPr="00951AAB">
        <w:rPr>
          <w:bCs/>
        </w:rPr>
        <w:t xml:space="preserve"> </w:t>
      </w:r>
      <w:r w:rsidRPr="00951AAB">
        <w:rPr>
          <w:bCs/>
        </w:rPr>
        <w:t xml:space="preserve"> rozpoczyna</w:t>
      </w:r>
      <w:proofErr w:type="gramEnd"/>
      <w:r w:rsidRPr="00951AAB">
        <w:rPr>
          <w:bCs/>
        </w:rPr>
        <w:t xml:space="preserve"> się kolejny etap postępowania przetargowego, tzw. dogrywka, przeprowadzany na zasadach aukcji angielskiej – klasycznej, w toku której </w:t>
      </w:r>
      <w:r w:rsidR="00DB4D9E" w:rsidRPr="00951AAB">
        <w:rPr>
          <w:bCs/>
        </w:rPr>
        <w:t>Wykonawcy</w:t>
      </w:r>
      <w:r w:rsidRPr="00951AAB">
        <w:rPr>
          <w:bCs/>
        </w:rPr>
        <w:t xml:space="preserve"> licytują cenę w dół składając kolejne postąpienia, rywalizując między sobą. Do dogrywki zostaną dopuszczeni jedynie </w:t>
      </w:r>
      <w:proofErr w:type="gramStart"/>
      <w:r w:rsidR="00DB4D9E" w:rsidRPr="00951AAB">
        <w:rPr>
          <w:bCs/>
        </w:rPr>
        <w:t>Wykonawcy</w:t>
      </w:r>
      <w:proofErr w:type="gramEnd"/>
      <w:r w:rsidRPr="00951AAB">
        <w:rPr>
          <w:bCs/>
        </w:rPr>
        <w:t xml:space="preserve"> którzy potwierdzili wartość w ostatnim kroku aukcji japońskiej. </w:t>
      </w:r>
    </w:p>
    <w:p w14:paraId="1A8DDA55" w14:textId="2DA67182" w:rsidR="006E60E3" w:rsidRPr="00951AAB" w:rsidRDefault="006E60E3" w:rsidP="004311F1">
      <w:pPr>
        <w:pStyle w:val="Akapitzlist"/>
        <w:numPr>
          <w:ilvl w:val="1"/>
          <w:numId w:val="19"/>
        </w:numPr>
        <w:tabs>
          <w:tab w:val="clear" w:pos="502"/>
          <w:tab w:val="num" w:pos="426"/>
        </w:tabs>
        <w:spacing w:before="120"/>
        <w:ind w:left="426" w:hanging="426"/>
        <w:contextualSpacing w:val="0"/>
        <w:jc w:val="both"/>
        <w:rPr>
          <w:bCs/>
        </w:rPr>
      </w:pPr>
      <w:r w:rsidRPr="00951AAB">
        <w:rPr>
          <w:bCs/>
        </w:rPr>
        <w:t>Ceną wywoławczą w dogrywce po aukcji japońskiej będzie ostatnia zaakceptowana cena z aukcji japońskiej</w:t>
      </w:r>
      <w:r w:rsidR="008A3598">
        <w:rPr>
          <w:bCs/>
        </w:rPr>
        <w:t>,</w:t>
      </w:r>
      <w:r w:rsidR="008A3598" w:rsidRPr="008A3598">
        <w:rPr>
          <w:bCs/>
        </w:rPr>
        <w:t xml:space="preserve"> </w:t>
      </w:r>
      <w:r w:rsidR="008A3598" w:rsidRPr="005D0E01">
        <w:rPr>
          <w:bCs/>
        </w:rPr>
        <w:t>a w przypadku braku postąpień w toku aukcji japońskiej – cena złożonej oferty.</w:t>
      </w:r>
      <w:r w:rsidRPr="00951AAB">
        <w:rPr>
          <w:bCs/>
        </w:rPr>
        <w:t xml:space="preserve"> Wartość postąpienia będzie wynosiła określony procent wartości ostatniej zaakceptowanej ceny z aukcji japońskiej. </w:t>
      </w:r>
    </w:p>
    <w:p w14:paraId="4EFDBA7B" w14:textId="406F4BE8" w:rsidR="006E60E3" w:rsidRPr="00951AAB" w:rsidRDefault="006E60E3" w:rsidP="004311F1">
      <w:pPr>
        <w:pStyle w:val="Akapitzlist"/>
        <w:numPr>
          <w:ilvl w:val="1"/>
          <w:numId w:val="19"/>
        </w:numPr>
        <w:tabs>
          <w:tab w:val="clear" w:pos="502"/>
          <w:tab w:val="num" w:pos="426"/>
        </w:tabs>
        <w:spacing w:before="120"/>
        <w:ind w:left="426" w:hanging="426"/>
        <w:contextualSpacing w:val="0"/>
        <w:jc w:val="both"/>
        <w:rPr>
          <w:bCs/>
        </w:rPr>
      </w:pPr>
      <w:r w:rsidRPr="00951AAB">
        <w:rPr>
          <w:bCs/>
        </w:rPr>
        <w:t xml:space="preserve">Dogrywka zostaje zakończona, gdy żaden z </w:t>
      </w:r>
      <w:r w:rsidR="008616AB" w:rsidRPr="00951AAB">
        <w:rPr>
          <w:bCs/>
        </w:rPr>
        <w:t>Wykonawców</w:t>
      </w:r>
      <w:r w:rsidRPr="00951AAB">
        <w:rPr>
          <w:bCs/>
        </w:rPr>
        <w:t xml:space="preserve"> nie złoży kolejnego postąpienia. Wygrywa ten </w:t>
      </w:r>
      <w:r w:rsidR="008616AB" w:rsidRPr="00951AAB">
        <w:rPr>
          <w:bCs/>
        </w:rPr>
        <w:t>Wykonawca</w:t>
      </w:r>
      <w:r w:rsidRPr="00951AAB">
        <w:rPr>
          <w:bCs/>
        </w:rPr>
        <w:t>, który złoży najkorzystniejszą ofertę.</w:t>
      </w:r>
    </w:p>
    <w:p w14:paraId="76E7E516" w14:textId="1F488F9A" w:rsidR="006E60E3" w:rsidRPr="00951AAB" w:rsidRDefault="006E60E3" w:rsidP="004311F1">
      <w:pPr>
        <w:pStyle w:val="Akapitzlist"/>
        <w:numPr>
          <w:ilvl w:val="1"/>
          <w:numId w:val="19"/>
        </w:numPr>
        <w:tabs>
          <w:tab w:val="clear" w:pos="502"/>
          <w:tab w:val="num" w:pos="426"/>
        </w:tabs>
        <w:spacing w:before="120"/>
        <w:ind w:left="426" w:hanging="426"/>
        <w:contextualSpacing w:val="0"/>
        <w:jc w:val="both"/>
        <w:rPr>
          <w:bCs/>
        </w:rPr>
      </w:pPr>
      <w:r w:rsidRPr="00951AAB">
        <w:rPr>
          <w:bCs/>
        </w:rPr>
        <w:t xml:space="preserve">W przypadku, gdy żaden z </w:t>
      </w:r>
      <w:r w:rsidR="008616AB" w:rsidRPr="00951AAB">
        <w:rPr>
          <w:bCs/>
        </w:rPr>
        <w:t>Wykonawców</w:t>
      </w:r>
      <w:r w:rsidRPr="00951AAB">
        <w:rPr>
          <w:bCs/>
        </w:rPr>
        <w:t xml:space="preserve"> nie złoży postąpienia w dogrywce (aukcji klasycznej) i</w:t>
      </w:r>
      <w:r w:rsidR="006A7D4F" w:rsidRPr="00951AAB">
        <w:rPr>
          <w:bCs/>
        </w:rPr>
        <w:t> </w:t>
      </w:r>
      <w:r w:rsidRPr="00951AAB">
        <w:rPr>
          <w:bCs/>
        </w:rPr>
        <w:t xml:space="preserve">dogrywka zakończy się sytuacją, w której oferty dwóch lub więcej </w:t>
      </w:r>
      <w:r w:rsidR="008616AB" w:rsidRPr="00951AAB">
        <w:rPr>
          <w:bCs/>
        </w:rPr>
        <w:t>Wykonawców</w:t>
      </w:r>
      <w:r w:rsidRPr="00951AAB">
        <w:rPr>
          <w:bCs/>
        </w:rPr>
        <w:t xml:space="preserve"> są równe (w</w:t>
      </w:r>
      <w:r w:rsidR="00B3474B">
        <w:rPr>
          <w:bCs/>
        </w:rPr>
        <w:t> </w:t>
      </w:r>
      <w:r w:rsidRPr="00951AAB">
        <w:rPr>
          <w:bCs/>
        </w:rPr>
        <w:t xml:space="preserve">tej samej cenie) </w:t>
      </w:r>
      <w:proofErr w:type="gramStart"/>
      <w:r w:rsidRPr="00951AAB">
        <w:rPr>
          <w:bCs/>
        </w:rPr>
        <w:t>-  to</w:t>
      </w:r>
      <w:proofErr w:type="gramEnd"/>
      <w:r w:rsidRPr="00951AAB">
        <w:rPr>
          <w:bCs/>
        </w:rPr>
        <w:t xml:space="preserve"> o wyborze najkorzystniejszej oferty decyduje wcześniejsze postąpienie w aukcji japońskiej (tzn. czas złożenia postąpienia w aukcji japońskiej, co należy rozumieć, że</w:t>
      </w:r>
      <w:r w:rsidR="00B3474B">
        <w:rPr>
          <w:bCs/>
        </w:rPr>
        <w:t> </w:t>
      </w:r>
      <w:r w:rsidRPr="00951AAB">
        <w:rPr>
          <w:bCs/>
        </w:rPr>
        <w:t>za</w:t>
      </w:r>
      <w:r w:rsidR="00B3474B">
        <w:rPr>
          <w:bCs/>
        </w:rPr>
        <w:t> </w:t>
      </w:r>
      <w:r w:rsidRPr="00951AAB">
        <w:rPr>
          <w:bCs/>
        </w:rPr>
        <w:t xml:space="preserve">korzystniejszą ofertę zostanie uznana oferta </w:t>
      </w:r>
      <w:r w:rsidR="00DB4D9E" w:rsidRPr="00951AAB">
        <w:rPr>
          <w:bCs/>
        </w:rPr>
        <w:t>Wykonawcy</w:t>
      </w:r>
      <w:r w:rsidRPr="00951AAB">
        <w:rPr>
          <w:bCs/>
        </w:rPr>
        <w:t xml:space="preserve">, który szybciej zaakceptował ostatnią cenę w  aukcji japońskiej).  </w:t>
      </w:r>
    </w:p>
    <w:p w14:paraId="394C661E" w14:textId="73A15FF5" w:rsidR="006E60E3" w:rsidRPr="00951AAB" w:rsidRDefault="006E60E3" w:rsidP="004311F1">
      <w:pPr>
        <w:pStyle w:val="Akapitzlist"/>
        <w:numPr>
          <w:ilvl w:val="1"/>
          <w:numId w:val="19"/>
        </w:numPr>
        <w:tabs>
          <w:tab w:val="clear" w:pos="502"/>
          <w:tab w:val="num" w:pos="426"/>
        </w:tabs>
        <w:spacing w:before="120"/>
        <w:ind w:left="426" w:hanging="426"/>
        <w:contextualSpacing w:val="0"/>
        <w:jc w:val="both"/>
        <w:rPr>
          <w:bCs/>
        </w:rPr>
      </w:pPr>
      <w:r w:rsidRPr="00951AAB">
        <w:rPr>
          <w:bCs/>
        </w:rPr>
        <w:t>W przypadku dalszego nierozstrzygnięcia postępowania (tj. równego czasu złożenia postąpień – godzina, minuta, sekunda) o wyborze najkorzystniejszej oferty decydują pozostałe sposoby uzyskania ostatecznej ceny, takie jak negocjacje</w:t>
      </w:r>
      <w:r w:rsidR="00951AAB">
        <w:rPr>
          <w:bCs/>
        </w:rPr>
        <w:t>.</w:t>
      </w:r>
    </w:p>
    <w:p w14:paraId="42F660BE" w14:textId="250FFC64" w:rsidR="006E60E3" w:rsidRPr="00951AAB" w:rsidRDefault="006B0420" w:rsidP="004311F1">
      <w:pPr>
        <w:pStyle w:val="Akapitzlist"/>
        <w:numPr>
          <w:ilvl w:val="1"/>
          <w:numId w:val="19"/>
        </w:numPr>
        <w:tabs>
          <w:tab w:val="clear" w:pos="502"/>
          <w:tab w:val="num" w:pos="426"/>
        </w:tabs>
        <w:spacing w:before="120"/>
        <w:ind w:left="426" w:hanging="426"/>
        <w:contextualSpacing w:val="0"/>
        <w:jc w:val="both"/>
        <w:rPr>
          <w:bCs/>
        </w:rPr>
      </w:pPr>
      <w:r>
        <w:rPr>
          <w:bCs/>
        </w:rPr>
        <w:t>Zamawiający</w:t>
      </w:r>
      <w:r w:rsidR="006E60E3" w:rsidRPr="00951AAB">
        <w:rPr>
          <w:bCs/>
        </w:rPr>
        <w:t xml:space="preserve"> zastrzega sobie prawo do powtórzenia aukcji, </w:t>
      </w:r>
      <w:r w:rsidR="00125D6E" w:rsidRPr="00951AAB">
        <w:rPr>
          <w:bCs/>
        </w:rPr>
        <w:t>zgodnie z zapisami § 37 ust. 7 Regulaminu</w:t>
      </w:r>
      <w:r w:rsidR="006E60E3" w:rsidRPr="00951AAB">
        <w:rPr>
          <w:bCs/>
        </w:rPr>
        <w:t xml:space="preserve">. O terminie rozpoczęcia nowej aukcji </w:t>
      </w:r>
      <w:r>
        <w:rPr>
          <w:bCs/>
        </w:rPr>
        <w:t>Zamawiający</w:t>
      </w:r>
      <w:r w:rsidR="006E60E3" w:rsidRPr="00951AAB">
        <w:rPr>
          <w:bCs/>
        </w:rPr>
        <w:t xml:space="preserve"> powiadomi w sposób określony w SWZ.</w:t>
      </w:r>
    </w:p>
    <w:p w14:paraId="09DAC87A" w14:textId="60FD35D6" w:rsidR="00356F4D" w:rsidRPr="00873EA4" w:rsidRDefault="006B0420" w:rsidP="004311F1">
      <w:pPr>
        <w:pStyle w:val="Akapitzlist"/>
        <w:numPr>
          <w:ilvl w:val="1"/>
          <w:numId w:val="19"/>
        </w:numPr>
        <w:tabs>
          <w:tab w:val="clear" w:pos="502"/>
          <w:tab w:val="num" w:pos="426"/>
        </w:tabs>
        <w:spacing w:before="120"/>
        <w:ind w:left="426" w:hanging="426"/>
        <w:contextualSpacing w:val="0"/>
        <w:jc w:val="both"/>
        <w:rPr>
          <w:bCs/>
        </w:rPr>
      </w:pPr>
      <w:r w:rsidRPr="00873EA4">
        <w:t>Zamawiający</w:t>
      </w:r>
      <w:r w:rsidR="006E60E3" w:rsidRPr="00873EA4">
        <w:t xml:space="preserve"> zastrzega sobie prawo przeprowadzenia aukcji japońskiej. </w:t>
      </w:r>
    </w:p>
    <w:p w14:paraId="3A31E417" w14:textId="77777777" w:rsidR="00697041" w:rsidRPr="00697041" w:rsidRDefault="00356F4D" w:rsidP="00697041">
      <w:pPr>
        <w:pStyle w:val="Akapitzlist"/>
        <w:numPr>
          <w:ilvl w:val="1"/>
          <w:numId w:val="19"/>
        </w:numPr>
        <w:tabs>
          <w:tab w:val="clear" w:pos="502"/>
          <w:tab w:val="num" w:pos="426"/>
        </w:tabs>
        <w:spacing w:before="120"/>
        <w:ind w:left="426" w:hanging="426"/>
        <w:contextualSpacing w:val="0"/>
        <w:jc w:val="both"/>
        <w:rPr>
          <w:bCs/>
        </w:rPr>
      </w:pPr>
      <w:r w:rsidRPr="00873EA4">
        <w:t xml:space="preserve">Informacja o zastosowaniu aukcji japońskiej </w:t>
      </w:r>
      <w:r w:rsidR="00B90F88" w:rsidRPr="00873EA4">
        <w:t xml:space="preserve">albo aukcji angielskiej </w:t>
      </w:r>
      <w:r w:rsidRPr="00873EA4">
        <w:t>zostanie umieszczona w</w:t>
      </w:r>
      <w:r w:rsidR="00697041">
        <w:t> </w:t>
      </w:r>
      <w:r w:rsidRPr="00873EA4">
        <w:t xml:space="preserve">zaproszeniu do aukcji. </w:t>
      </w:r>
    </w:p>
    <w:p w14:paraId="3526A904" w14:textId="485BAC74" w:rsidR="006E60E3" w:rsidRPr="00697041" w:rsidRDefault="00E0484C" w:rsidP="00697041">
      <w:pPr>
        <w:pStyle w:val="Akapitzlist"/>
        <w:numPr>
          <w:ilvl w:val="1"/>
          <w:numId w:val="19"/>
        </w:numPr>
        <w:tabs>
          <w:tab w:val="clear" w:pos="502"/>
          <w:tab w:val="num" w:pos="426"/>
        </w:tabs>
        <w:spacing w:before="120"/>
        <w:ind w:left="426" w:hanging="426"/>
        <w:contextualSpacing w:val="0"/>
        <w:jc w:val="both"/>
        <w:rPr>
          <w:bCs/>
        </w:rPr>
      </w:pPr>
      <w:r>
        <w:t>W</w:t>
      </w:r>
      <w:r w:rsidR="004E0E9D" w:rsidRPr="00873EA4">
        <w:t xml:space="preserve"> przypadku aukcji japońskiej – </w:t>
      </w:r>
      <w:r w:rsidR="008616AB" w:rsidRPr="00873EA4">
        <w:t>Wykonawca</w:t>
      </w:r>
      <w:r w:rsidR="004E0E9D" w:rsidRPr="00873EA4">
        <w:t xml:space="preserve"> nie może potwierdzić wyświetlonego postąpienia, jeżeli nie </w:t>
      </w:r>
      <w:r w:rsidR="00984E3C" w:rsidRPr="00873EA4">
        <w:t>potwierdzi</w:t>
      </w:r>
      <w:r w:rsidR="004E0E9D" w:rsidRPr="00873EA4">
        <w:t xml:space="preserve"> żadnego z trzech wcześniejszych następujących po sobie wyświetlanych postąpień</w:t>
      </w:r>
      <w:r w:rsidR="00EF04E9">
        <w:t>.</w:t>
      </w:r>
      <w:r w:rsidR="00984E3C" w:rsidRPr="00873EA4">
        <w:t xml:space="preserve"> Aukcja zostaje </w:t>
      </w:r>
      <w:proofErr w:type="gramStart"/>
      <w:r w:rsidR="00984E3C" w:rsidRPr="00873EA4">
        <w:t>zakończona</w:t>
      </w:r>
      <w:proofErr w:type="gramEnd"/>
      <w:r w:rsidR="00984E3C" w:rsidRPr="00873EA4">
        <w:t xml:space="preserve"> jeżeli w</w:t>
      </w:r>
      <w:r w:rsidR="006A7D4F" w:rsidRPr="00873EA4">
        <w:t> </w:t>
      </w:r>
      <w:r w:rsidR="00984E3C" w:rsidRPr="00873EA4">
        <w:t>ciągu trzech kolejnych propozycji wartości dokonywanych przez platformę żaden z</w:t>
      </w:r>
      <w:r w:rsidR="006A7D4F" w:rsidRPr="00873EA4">
        <w:t> </w:t>
      </w:r>
      <w:r w:rsidR="008616AB" w:rsidRPr="00873EA4">
        <w:t>Wykonawców</w:t>
      </w:r>
      <w:r w:rsidR="00984E3C" w:rsidRPr="00873EA4">
        <w:t xml:space="preserve"> nie potwierdzi jej przyjęcia. </w:t>
      </w:r>
    </w:p>
    <w:p w14:paraId="23B34382" w14:textId="4042E936" w:rsidR="006A7D4F" w:rsidRPr="00B3474B" w:rsidRDefault="006A7D4F" w:rsidP="004311F1">
      <w:pPr>
        <w:pStyle w:val="Akapitzlist"/>
        <w:numPr>
          <w:ilvl w:val="1"/>
          <w:numId w:val="19"/>
        </w:numPr>
        <w:tabs>
          <w:tab w:val="clear" w:pos="502"/>
          <w:tab w:val="num" w:pos="426"/>
        </w:tabs>
        <w:spacing w:before="120"/>
        <w:ind w:left="426" w:hanging="426"/>
        <w:contextualSpacing w:val="0"/>
        <w:jc w:val="both"/>
      </w:pPr>
      <w:bookmarkStart w:id="70" w:name="_Hlk68869954"/>
      <w:bookmarkStart w:id="71" w:name="_Hlk96508933"/>
      <w:r w:rsidRPr="00951AAB">
        <w:lastRenderedPageBreak/>
        <w:t>W sprawach dotyczących przebiegu aukcji a w szczególności obsługi funkcjonalnej portalu należy kontaktować się: COIG S.A. ul. Mikołowska 100</w:t>
      </w:r>
      <w:r w:rsidR="00D96385">
        <w:t>,</w:t>
      </w:r>
      <w:r w:rsidRPr="00951AAB">
        <w:t xml:space="preserve"> 40-065 Katowice na adres e-mail: </w:t>
      </w:r>
      <w:hyperlink r:id="rId16" w:history="1">
        <w:r w:rsidR="00417D76" w:rsidRPr="004676AC">
          <w:rPr>
            <w:rStyle w:val="Hipercze"/>
          </w:rPr>
          <w:t>zgloszenie@coig.pl</w:t>
        </w:r>
      </w:hyperlink>
      <w:r w:rsidR="00951AAB">
        <w:rPr>
          <w:rStyle w:val="Hipercze"/>
          <w:color w:val="auto"/>
        </w:rPr>
        <w:t xml:space="preserve"> </w:t>
      </w:r>
      <w:r w:rsidR="00B90F88">
        <w:rPr>
          <w:rStyle w:val="Hipercze"/>
          <w:color w:val="auto"/>
        </w:rPr>
        <w:t>.</w:t>
      </w:r>
      <w:bookmarkEnd w:id="66"/>
      <w:bookmarkEnd w:id="70"/>
    </w:p>
    <w:bookmarkEnd w:id="71"/>
    <w:p w14:paraId="2C292985" w14:textId="3475DF97" w:rsidR="00367BB3" w:rsidRPr="006A7D4F" w:rsidRDefault="00367BB3" w:rsidP="004311F1">
      <w:pPr>
        <w:pStyle w:val="Akapitzlist"/>
        <w:numPr>
          <w:ilvl w:val="1"/>
          <w:numId w:val="19"/>
        </w:numPr>
        <w:tabs>
          <w:tab w:val="clear" w:pos="502"/>
          <w:tab w:val="num" w:pos="426"/>
        </w:tabs>
        <w:spacing w:before="120"/>
        <w:ind w:left="499" w:hanging="499"/>
        <w:contextualSpacing w:val="0"/>
        <w:jc w:val="both"/>
        <w:rPr>
          <w:b/>
        </w:rPr>
      </w:pPr>
      <w:r w:rsidRPr="00E44133">
        <w:rPr>
          <w:b/>
        </w:rPr>
        <w:t>Sposób wyliczenia cen jednostkowych</w:t>
      </w:r>
      <w:r w:rsidRPr="006A7D4F">
        <w:rPr>
          <w:b/>
        </w:rPr>
        <w:t xml:space="preserve"> i wartości zamówienia.</w:t>
      </w:r>
    </w:p>
    <w:p w14:paraId="60C6EE94" w14:textId="62CA255B" w:rsidR="00372A85" w:rsidRPr="005C5EFD" w:rsidRDefault="00367BB3" w:rsidP="005C5EFD">
      <w:pPr>
        <w:pStyle w:val="bullet"/>
        <w:spacing w:before="120" w:after="0"/>
        <w:ind w:left="426"/>
        <w:jc w:val="both"/>
      </w:pPr>
      <w:r w:rsidRPr="00BB544E">
        <w:t xml:space="preserve">W przypadku gdy wybór najkorzystniejszej oferty zostanie dokonany w wyniku przeprowadzenia aukcji elektronicznej, po zakończeniu aukcji, </w:t>
      </w:r>
      <w:r w:rsidR="006B0420" w:rsidRPr="00BB544E">
        <w:t>Zamawiający</w:t>
      </w:r>
      <w:r w:rsidRPr="00BB544E">
        <w:t xml:space="preserve"> dokona wyliczenia</w:t>
      </w:r>
      <w:r w:rsidR="000F6F0B" w:rsidRPr="00BB544E">
        <w:t xml:space="preserve"> </w:t>
      </w:r>
      <w:r w:rsidR="00907954" w:rsidRPr="00BB544E">
        <w:t>cen jednostkowych</w:t>
      </w:r>
      <w:r w:rsidRPr="00BB544E">
        <w:t xml:space="preserve"> netto przyjętych do rozliczania umowy oraz wartości zamówienia w</w:t>
      </w:r>
      <w:r w:rsidR="00A23A96" w:rsidRPr="00BB544E">
        <w:t> </w:t>
      </w:r>
      <w:r w:rsidRPr="00BB544E">
        <w:t>następujący sposób:</w:t>
      </w:r>
    </w:p>
    <w:p w14:paraId="5D6A18F9" w14:textId="6FBE3468" w:rsidR="00625A06" w:rsidRPr="00697041" w:rsidRDefault="000D2169" w:rsidP="00F76E7B">
      <w:pPr>
        <w:numPr>
          <w:ilvl w:val="1"/>
          <w:numId w:val="64"/>
        </w:numPr>
        <w:spacing w:before="120" w:after="120"/>
        <w:ind w:left="714" w:hanging="357"/>
        <w:jc w:val="both"/>
        <w:rPr>
          <w:sz w:val="24"/>
          <w:szCs w:val="24"/>
        </w:rPr>
      </w:pPr>
      <w:r w:rsidRPr="00697041">
        <w:rPr>
          <w:sz w:val="24"/>
          <w:szCs w:val="24"/>
        </w:rPr>
        <w:t>w</w:t>
      </w:r>
      <w:r w:rsidR="00625A06" w:rsidRPr="00697041">
        <w:rPr>
          <w:sz w:val="24"/>
          <w:szCs w:val="24"/>
        </w:rPr>
        <w:t xml:space="preserve"> </w:t>
      </w:r>
      <w:r w:rsidR="00BB544E" w:rsidRPr="00697041">
        <w:rPr>
          <w:sz w:val="24"/>
          <w:szCs w:val="24"/>
        </w:rPr>
        <w:t>pierwszym</w:t>
      </w:r>
      <w:r w:rsidR="00625A06" w:rsidRPr="00697041">
        <w:rPr>
          <w:sz w:val="24"/>
          <w:szCs w:val="24"/>
        </w:rPr>
        <w:t xml:space="preserve"> kroku wyliczony zostanie procentowy wskaźnik upustu cenowego od wartości oferty pierwotnej</w:t>
      </w:r>
      <w:r w:rsidR="00BB544E" w:rsidRPr="00697041">
        <w:rPr>
          <w:sz w:val="24"/>
          <w:szCs w:val="24"/>
        </w:rPr>
        <w:t xml:space="preserve"> (złożonej w wyniku ogłoszenia)</w:t>
      </w:r>
      <w:r w:rsidR="00625A06" w:rsidRPr="00697041">
        <w:rPr>
          <w:sz w:val="24"/>
          <w:szCs w:val="24"/>
        </w:rPr>
        <w:t>, uzyskany w wyniku aukcji, który zostanie zaokrąglony w górę do dwóch miejsc po przecinku procenta. Obliczenia zostaną wykonane wg wzoru:</w:t>
      </w:r>
    </w:p>
    <w:p w14:paraId="1C1228AB" w14:textId="61CC90B6" w:rsidR="008F74F8" w:rsidRPr="00697041" w:rsidRDefault="008F74F8" w:rsidP="00594C09">
      <w:pPr>
        <w:keepNext/>
        <w:jc w:val="center"/>
        <w:rPr>
          <w:b/>
          <w:bCs/>
          <w:sz w:val="24"/>
          <w:szCs w:val="24"/>
          <w:vertAlign w:val="subscript"/>
        </w:rPr>
      </w:pPr>
      <w:r w:rsidRPr="00697041">
        <w:rPr>
          <w:b/>
          <w:bCs/>
          <w:sz w:val="24"/>
          <w:szCs w:val="24"/>
        </w:rPr>
        <w:t>W</w:t>
      </w:r>
      <w:r w:rsidR="00060121" w:rsidRPr="00697041">
        <w:rPr>
          <w:b/>
          <w:bCs/>
          <w:sz w:val="24"/>
          <w:szCs w:val="24"/>
        </w:rPr>
        <w:t xml:space="preserve"> </w:t>
      </w:r>
      <w:r w:rsidRPr="00697041">
        <w:rPr>
          <w:b/>
          <w:bCs/>
          <w:sz w:val="24"/>
          <w:szCs w:val="24"/>
          <w:vertAlign w:val="subscript"/>
        </w:rPr>
        <w:t>oferty</w:t>
      </w:r>
      <w:r w:rsidR="00060121" w:rsidRPr="00697041">
        <w:rPr>
          <w:b/>
          <w:bCs/>
          <w:sz w:val="24"/>
          <w:szCs w:val="24"/>
        </w:rPr>
        <w:t xml:space="preserve"> – W </w:t>
      </w:r>
      <w:r w:rsidR="00060121" w:rsidRPr="00697041">
        <w:rPr>
          <w:b/>
          <w:bCs/>
          <w:sz w:val="24"/>
          <w:szCs w:val="24"/>
          <w:vertAlign w:val="subscript"/>
        </w:rPr>
        <w:t>aukcji</w:t>
      </w:r>
    </w:p>
    <w:p w14:paraId="7FEBC2AC" w14:textId="188F492D" w:rsidR="008F74F8" w:rsidRPr="00697041" w:rsidRDefault="008F74F8" w:rsidP="00060121">
      <w:pPr>
        <w:ind w:firstLine="709"/>
        <w:jc w:val="center"/>
        <w:rPr>
          <w:b/>
          <w:bCs/>
          <w:sz w:val="24"/>
          <w:szCs w:val="24"/>
        </w:rPr>
      </w:pPr>
      <w:r w:rsidRPr="00697041">
        <w:rPr>
          <w:b/>
          <w:bCs/>
          <w:sz w:val="24"/>
          <w:szCs w:val="24"/>
        </w:rPr>
        <w:t>U = ––––––––––––––––– x 100 [%]</w:t>
      </w:r>
    </w:p>
    <w:p w14:paraId="08E24DFA" w14:textId="7FD87DF7" w:rsidR="00060121" w:rsidRPr="00697041" w:rsidRDefault="00060121" w:rsidP="008F74F8">
      <w:pPr>
        <w:jc w:val="center"/>
        <w:rPr>
          <w:b/>
          <w:bCs/>
          <w:sz w:val="24"/>
          <w:szCs w:val="24"/>
        </w:rPr>
      </w:pPr>
      <w:r w:rsidRPr="00697041">
        <w:rPr>
          <w:b/>
          <w:bCs/>
          <w:sz w:val="24"/>
          <w:szCs w:val="24"/>
        </w:rPr>
        <w:t xml:space="preserve">W </w:t>
      </w:r>
      <w:r w:rsidRPr="00697041">
        <w:rPr>
          <w:b/>
          <w:bCs/>
          <w:sz w:val="24"/>
          <w:szCs w:val="24"/>
          <w:vertAlign w:val="subscript"/>
        </w:rPr>
        <w:t>oferty</w:t>
      </w:r>
    </w:p>
    <w:p w14:paraId="75FF8227" w14:textId="77777777" w:rsidR="008F74F8" w:rsidRPr="00697041" w:rsidRDefault="008F74F8" w:rsidP="008F74F8">
      <w:pPr>
        <w:jc w:val="center"/>
        <w:rPr>
          <w:b/>
          <w:bCs/>
          <w:sz w:val="24"/>
          <w:szCs w:val="24"/>
        </w:rPr>
      </w:pPr>
    </w:p>
    <w:p w14:paraId="09F605E1" w14:textId="4089CE7A" w:rsidR="003B3891" w:rsidRPr="007A235F" w:rsidRDefault="000D2169" w:rsidP="00F76E7B">
      <w:pPr>
        <w:numPr>
          <w:ilvl w:val="1"/>
          <w:numId w:val="64"/>
        </w:numPr>
        <w:tabs>
          <w:tab w:val="left" w:pos="284"/>
        </w:tabs>
        <w:spacing w:after="120"/>
        <w:jc w:val="both"/>
        <w:rPr>
          <w:sz w:val="24"/>
          <w:szCs w:val="24"/>
        </w:rPr>
      </w:pPr>
      <w:r w:rsidRPr="00697041">
        <w:rPr>
          <w:sz w:val="24"/>
          <w:szCs w:val="24"/>
        </w:rPr>
        <w:t>n</w:t>
      </w:r>
      <w:r w:rsidR="00625A06" w:rsidRPr="00697041">
        <w:rPr>
          <w:sz w:val="24"/>
          <w:szCs w:val="24"/>
        </w:rPr>
        <w:t>astępnie wyliczone zostaną indywidualnie poszczególne ceny jednostkowe netto (</w:t>
      </w:r>
      <w:proofErr w:type="spellStart"/>
      <w:r w:rsidR="003B3891" w:rsidRPr="00697041">
        <w:rPr>
          <w:sz w:val="24"/>
          <w:szCs w:val="24"/>
        </w:rPr>
        <w:t>C</w:t>
      </w:r>
      <w:r w:rsidR="003B3891" w:rsidRPr="00697041">
        <w:rPr>
          <w:sz w:val="24"/>
          <w:szCs w:val="24"/>
          <w:vertAlign w:val="subscript"/>
        </w:rPr>
        <w:t>aukcji</w:t>
      </w:r>
      <w:proofErr w:type="spellEnd"/>
      <w:r w:rsidR="00625A06" w:rsidRPr="00697041">
        <w:rPr>
          <w:sz w:val="24"/>
          <w:szCs w:val="24"/>
        </w:rPr>
        <w:t>) poprzez</w:t>
      </w:r>
      <w:r w:rsidR="00625A06" w:rsidRPr="00283523">
        <w:rPr>
          <w:sz w:val="24"/>
          <w:szCs w:val="24"/>
        </w:rPr>
        <w:t xml:space="preserve"> obniżenie cen jednostkowych z oferty pierwotnej o wartość </w:t>
      </w:r>
      <w:r w:rsidR="003B3891" w:rsidRPr="00283523">
        <w:rPr>
          <w:sz w:val="24"/>
          <w:szCs w:val="24"/>
        </w:rPr>
        <w:t xml:space="preserve">wskaźnika </w:t>
      </w:r>
      <w:r w:rsidR="00625A06" w:rsidRPr="00283523">
        <w:rPr>
          <w:sz w:val="24"/>
          <w:szCs w:val="24"/>
        </w:rPr>
        <w:t xml:space="preserve">upustu </w:t>
      </w:r>
      <w:r w:rsidR="003B3891" w:rsidRPr="00283523">
        <w:rPr>
          <w:sz w:val="24"/>
          <w:szCs w:val="24"/>
        </w:rPr>
        <w:t>(U)</w:t>
      </w:r>
      <w:r w:rsidR="00625A06" w:rsidRPr="00283523">
        <w:rPr>
          <w:sz w:val="24"/>
          <w:szCs w:val="24"/>
        </w:rPr>
        <w:t>, przy czym ceny te zostaną zaokrąglone w dół do dwóch miejsc po przecinku. Obliczenia zostaną wykonane wg wzoru:</w:t>
      </w:r>
    </w:p>
    <w:p w14:paraId="3D794E7E" w14:textId="77777777" w:rsidR="003B3891" w:rsidRPr="003B3891" w:rsidRDefault="003B3891" w:rsidP="003B3891">
      <w:pPr>
        <w:ind w:left="1080"/>
        <w:jc w:val="center"/>
        <w:rPr>
          <w:b/>
          <w:sz w:val="24"/>
          <w:szCs w:val="24"/>
        </w:rPr>
      </w:pPr>
      <w:r w:rsidRPr="003B3891">
        <w:rPr>
          <w:b/>
          <w:sz w:val="24"/>
          <w:szCs w:val="24"/>
        </w:rPr>
        <w:t xml:space="preserve">C </w:t>
      </w:r>
      <w:r w:rsidRPr="003B3891">
        <w:rPr>
          <w:b/>
          <w:sz w:val="24"/>
          <w:szCs w:val="24"/>
          <w:vertAlign w:val="subscript"/>
        </w:rPr>
        <w:t>aukcji</w:t>
      </w:r>
      <w:r w:rsidRPr="003B3891">
        <w:rPr>
          <w:b/>
          <w:sz w:val="24"/>
          <w:szCs w:val="24"/>
        </w:rPr>
        <w:t xml:space="preserve"> = C </w:t>
      </w:r>
      <w:r w:rsidRPr="003B3891">
        <w:rPr>
          <w:b/>
          <w:sz w:val="24"/>
          <w:szCs w:val="24"/>
          <w:vertAlign w:val="subscript"/>
        </w:rPr>
        <w:t>oferty</w:t>
      </w:r>
      <w:r w:rsidRPr="003B3891">
        <w:rPr>
          <w:b/>
          <w:sz w:val="24"/>
          <w:szCs w:val="24"/>
        </w:rPr>
        <w:t xml:space="preserve"> – (C </w:t>
      </w:r>
      <w:r w:rsidRPr="003B3891">
        <w:rPr>
          <w:b/>
          <w:sz w:val="24"/>
          <w:szCs w:val="24"/>
          <w:vertAlign w:val="subscript"/>
        </w:rPr>
        <w:t>oferty</w:t>
      </w:r>
      <w:r w:rsidRPr="003B3891">
        <w:rPr>
          <w:b/>
          <w:sz w:val="24"/>
          <w:szCs w:val="24"/>
        </w:rPr>
        <w:t xml:space="preserve"> x U)</w:t>
      </w:r>
    </w:p>
    <w:p w14:paraId="71C512E2" w14:textId="77777777" w:rsidR="003B3891" w:rsidRPr="003B3891" w:rsidRDefault="003B3891" w:rsidP="00F07B3C">
      <w:pPr>
        <w:keepNext/>
        <w:ind w:left="709"/>
        <w:jc w:val="both"/>
        <w:rPr>
          <w:sz w:val="24"/>
          <w:szCs w:val="24"/>
        </w:rPr>
      </w:pPr>
      <w:r w:rsidRPr="003B3891">
        <w:rPr>
          <w:sz w:val="24"/>
          <w:szCs w:val="24"/>
        </w:rPr>
        <w:t>gdzie:</w:t>
      </w:r>
    </w:p>
    <w:p w14:paraId="30726382" w14:textId="69D87A10" w:rsidR="003B3891" w:rsidRPr="003B3891" w:rsidRDefault="003B3891" w:rsidP="003B3891">
      <w:pPr>
        <w:tabs>
          <w:tab w:val="left" w:pos="1701"/>
        </w:tabs>
        <w:ind w:left="1701" w:hanging="992"/>
        <w:jc w:val="both"/>
        <w:rPr>
          <w:sz w:val="24"/>
          <w:szCs w:val="24"/>
        </w:rPr>
      </w:pPr>
      <w:r w:rsidRPr="003B3891">
        <w:rPr>
          <w:sz w:val="24"/>
          <w:szCs w:val="24"/>
        </w:rPr>
        <w:t xml:space="preserve">U – </w:t>
      </w:r>
      <w:r>
        <w:rPr>
          <w:sz w:val="24"/>
          <w:szCs w:val="24"/>
        </w:rPr>
        <w:tab/>
      </w:r>
      <w:r w:rsidRPr="003B3891">
        <w:rPr>
          <w:sz w:val="24"/>
          <w:szCs w:val="24"/>
        </w:rPr>
        <w:t>wartość wskaźnika upustu cenowego od wartości oferty pierwotnej uzyskanego w</w:t>
      </w:r>
      <w:r w:rsidR="00283523">
        <w:rPr>
          <w:sz w:val="24"/>
          <w:szCs w:val="24"/>
        </w:rPr>
        <w:t> </w:t>
      </w:r>
      <w:r w:rsidRPr="003B3891">
        <w:rPr>
          <w:sz w:val="24"/>
          <w:szCs w:val="24"/>
        </w:rPr>
        <w:t>wyniku akcji elektronicznej</w:t>
      </w:r>
    </w:p>
    <w:p w14:paraId="2F60525C" w14:textId="411E57ED" w:rsidR="003B3891" w:rsidRPr="003B3891" w:rsidRDefault="003B3891" w:rsidP="003B3891">
      <w:pPr>
        <w:tabs>
          <w:tab w:val="left" w:pos="709"/>
          <w:tab w:val="left" w:pos="1701"/>
        </w:tabs>
        <w:ind w:left="709"/>
        <w:jc w:val="both"/>
        <w:rPr>
          <w:sz w:val="24"/>
          <w:szCs w:val="24"/>
        </w:rPr>
      </w:pPr>
      <w:r w:rsidRPr="003B3891">
        <w:rPr>
          <w:sz w:val="24"/>
          <w:szCs w:val="24"/>
        </w:rPr>
        <w:t xml:space="preserve">W </w:t>
      </w:r>
      <w:r w:rsidRPr="003B3891">
        <w:rPr>
          <w:sz w:val="24"/>
          <w:szCs w:val="24"/>
          <w:vertAlign w:val="subscript"/>
        </w:rPr>
        <w:t>oferty</w:t>
      </w:r>
      <w:r>
        <w:rPr>
          <w:sz w:val="24"/>
          <w:szCs w:val="24"/>
        </w:rPr>
        <w:t xml:space="preserve"> </w:t>
      </w:r>
      <w:r w:rsidRPr="003B3891">
        <w:rPr>
          <w:sz w:val="24"/>
          <w:szCs w:val="24"/>
        </w:rPr>
        <w:t xml:space="preserve">– </w:t>
      </w:r>
      <w:r>
        <w:rPr>
          <w:sz w:val="24"/>
          <w:szCs w:val="24"/>
        </w:rPr>
        <w:tab/>
      </w:r>
      <w:r w:rsidRPr="003B3891">
        <w:rPr>
          <w:sz w:val="24"/>
          <w:szCs w:val="24"/>
        </w:rPr>
        <w:t>wartość oferty pierwotnej</w:t>
      </w:r>
    </w:p>
    <w:p w14:paraId="1D446EFD" w14:textId="382B7B17" w:rsidR="003B3891" w:rsidRPr="003B3891" w:rsidRDefault="003B3891" w:rsidP="003B3891">
      <w:pPr>
        <w:tabs>
          <w:tab w:val="left" w:pos="709"/>
          <w:tab w:val="left" w:pos="1701"/>
        </w:tabs>
        <w:ind w:left="709"/>
        <w:jc w:val="both"/>
        <w:rPr>
          <w:sz w:val="24"/>
          <w:szCs w:val="24"/>
        </w:rPr>
      </w:pPr>
      <w:r w:rsidRPr="003B3891">
        <w:rPr>
          <w:sz w:val="24"/>
          <w:szCs w:val="24"/>
        </w:rPr>
        <w:t xml:space="preserve">W </w:t>
      </w:r>
      <w:r w:rsidRPr="003B3891">
        <w:rPr>
          <w:sz w:val="24"/>
          <w:szCs w:val="24"/>
          <w:vertAlign w:val="subscript"/>
        </w:rPr>
        <w:t>aukcji</w:t>
      </w:r>
      <w:r>
        <w:rPr>
          <w:sz w:val="24"/>
          <w:szCs w:val="24"/>
        </w:rPr>
        <w:t xml:space="preserve"> </w:t>
      </w:r>
      <w:r w:rsidRPr="003B3891">
        <w:rPr>
          <w:sz w:val="24"/>
          <w:szCs w:val="24"/>
        </w:rPr>
        <w:t>–</w:t>
      </w:r>
      <w:r>
        <w:rPr>
          <w:sz w:val="24"/>
          <w:szCs w:val="24"/>
        </w:rPr>
        <w:tab/>
      </w:r>
      <w:r w:rsidRPr="003B3891">
        <w:rPr>
          <w:sz w:val="24"/>
          <w:szCs w:val="24"/>
        </w:rPr>
        <w:t>wartość oferty uzyskanej w toku aukcji elektronicznej</w:t>
      </w:r>
    </w:p>
    <w:p w14:paraId="65629209" w14:textId="6025B05B" w:rsidR="003B3891" w:rsidRPr="003B3891" w:rsidRDefault="003B3891" w:rsidP="003B3891">
      <w:pPr>
        <w:tabs>
          <w:tab w:val="left" w:pos="709"/>
          <w:tab w:val="left" w:pos="1701"/>
        </w:tabs>
        <w:ind w:left="709"/>
        <w:jc w:val="both"/>
        <w:rPr>
          <w:sz w:val="24"/>
          <w:szCs w:val="24"/>
        </w:rPr>
      </w:pPr>
      <w:r w:rsidRPr="003B3891">
        <w:rPr>
          <w:sz w:val="24"/>
          <w:szCs w:val="24"/>
        </w:rPr>
        <w:t xml:space="preserve">C </w:t>
      </w:r>
      <w:r w:rsidRPr="003B3891">
        <w:rPr>
          <w:sz w:val="24"/>
          <w:szCs w:val="24"/>
          <w:vertAlign w:val="subscript"/>
        </w:rPr>
        <w:t>aukcji</w:t>
      </w:r>
      <w:r>
        <w:rPr>
          <w:sz w:val="24"/>
          <w:szCs w:val="24"/>
          <w:vertAlign w:val="subscript"/>
        </w:rPr>
        <w:t xml:space="preserve"> </w:t>
      </w:r>
      <w:r w:rsidRPr="003B3891">
        <w:rPr>
          <w:sz w:val="24"/>
          <w:szCs w:val="24"/>
        </w:rPr>
        <w:t>–</w:t>
      </w:r>
      <w:r>
        <w:rPr>
          <w:sz w:val="24"/>
          <w:szCs w:val="24"/>
        </w:rPr>
        <w:tab/>
      </w:r>
      <w:r w:rsidRPr="003B3891">
        <w:rPr>
          <w:sz w:val="24"/>
          <w:szCs w:val="24"/>
        </w:rPr>
        <w:t>cena jednostkowa netto przyjęta do umowy</w:t>
      </w:r>
    </w:p>
    <w:p w14:paraId="0CEB6473" w14:textId="74861838" w:rsidR="003B3891" w:rsidRPr="003B3891" w:rsidRDefault="003B3891" w:rsidP="003B3891">
      <w:pPr>
        <w:tabs>
          <w:tab w:val="left" w:pos="709"/>
          <w:tab w:val="left" w:pos="1701"/>
        </w:tabs>
        <w:ind w:left="709"/>
        <w:jc w:val="both"/>
        <w:rPr>
          <w:b/>
          <w:bCs/>
          <w:sz w:val="24"/>
          <w:szCs w:val="24"/>
          <w:highlight w:val="cyan"/>
        </w:rPr>
      </w:pPr>
      <w:r w:rsidRPr="003B3891">
        <w:rPr>
          <w:sz w:val="24"/>
          <w:szCs w:val="24"/>
        </w:rPr>
        <w:t xml:space="preserve">C </w:t>
      </w:r>
      <w:r w:rsidRPr="003B3891">
        <w:rPr>
          <w:sz w:val="24"/>
          <w:szCs w:val="24"/>
          <w:vertAlign w:val="subscript"/>
        </w:rPr>
        <w:t>oferty</w:t>
      </w:r>
      <w:r>
        <w:rPr>
          <w:sz w:val="24"/>
          <w:szCs w:val="24"/>
        </w:rPr>
        <w:t xml:space="preserve"> </w:t>
      </w:r>
      <w:r w:rsidRPr="003B3891">
        <w:rPr>
          <w:sz w:val="24"/>
          <w:szCs w:val="24"/>
        </w:rPr>
        <w:t>–</w:t>
      </w:r>
      <w:r>
        <w:rPr>
          <w:sz w:val="24"/>
          <w:szCs w:val="24"/>
        </w:rPr>
        <w:tab/>
      </w:r>
      <w:r w:rsidRPr="003B3891">
        <w:rPr>
          <w:sz w:val="24"/>
          <w:szCs w:val="24"/>
        </w:rPr>
        <w:t>cena jednostkowa netto oferty pierwotnej</w:t>
      </w:r>
      <w:r>
        <w:rPr>
          <w:sz w:val="24"/>
          <w:szCs w:val="24"/>
        </w:rPr>
        <w:t>.</w:t>
      </w:r>
    </w:p>
    <w:p w14:paraId="1465A036" w14:textId="3A1AB251" w:rsidR="00D64C6F" w:rsidRPr="00697041" w:rsidRDefault="00625A06" w:rsidP="00F76E7B">
      <w:pPr>
        <w:pStyle w:val="Akapitzlist"/>
        <w:numPr>
          <w:ilvl w:val="1"/>
          <w:numId w:val="64"/>
        </w:numPr>
        <w:spacing w:before="120"/>
        <w:ind w:left="714" w:hanging="357"/>
        <w:contextualSpacing w:val="0"/>
        <w:jc w:val="both"/>
      </w:pPr>
      <w:r w:rsidRPr="00697041">
        <w:t xml:space="preserve">Wartość </w:t>
      </w:r>
      <w:r w:rsidRPr="00E014D5">
        <w:t xml:space="preserve">umowy netto zostanie wyliczona jako suma iloczynów cen jednostkowych netto wyliczonych w sposób określony w pkt </w:t>
      </w:r>
      <w:r w:rsidR="00713693" w:rsidRPr="00E014D5">
        <w:t>2</w:t>
      </w:r>
      <w:r w:rsidRPr="00E014D5">
        <w:t xml:space="preserve">) oraz szacunkowych ilości poszczególnych </w:t>
      </w:r>
      <w:proofErr w:type="gramStart"/>
      <w:r w:rsidRPr="00E014D5">
        <w:t>pozycji  zamówienia</w:t>
      </w:r>
      <w:proofErr w:type="gramEnd"/>
      <w:r w:rsidRPr="00E014D5">
        <w:t xml:space="preserve"> określonych w Formularzu Ofertowym</w:t>
      </w:r>
      <w:r w:rsidRPr="00697041">
        <w:t>.</w:t>
      </w:r>
    </w:p>
    <w:p w14:paraId="308EC8A2" w14:textId="7EB32029" w:rsidR="00112973" w:rsidRPr="00057162" w:rsidRDefault="00554352" w:rsidP="00B9457F">
      <w:pPr>
        <w:pStyle w:val="Nagwek1"/>
        <w:shd w:val="clear" w:color="auto" w:fill="E7E6E6" w:themeFill="background2"/>
        <w:spacing w:before="360" w:line="312" w:lineRule="auto"/>
        <w:ind w:left="1418" w:hanging="1418"/>
        <w:jc w:val="both"/>
        <w:rPr>
          <w:rFonts w:cs="Times New Roman"/>
          <w:sz w:val="24"/>
          <w:szCs w:val="24"/>
        </w:rPr>
      </w:pPr>
      <w:bookmarkStart w:id="72" w:name="_Toc106095854"/>
      <w:bookmarkStart w:id="73" w:name="_Toc106096398"/>
      <w:bookmarkStart w:id="74" w:name="_Toc128387342"/>
      <w:r w:rsidRPr="00057162">
        <w:rPr>
          <w:rFonts w:cs="Times New Roman"/>
          <w:sz w:val="24"/>
          <w:szCs w:val="24"/>
        </w:rPr>
        <w:t>Część XVII</w:t>
      </w:r>
      <w:r w:rsidR="0012707C">
        <w:rPr>
          <w:rFonts w:cs="Times New Roman"/>
          <w:sz w:val="24"/>
          <w:szCs w:val="24"/>
        </w:rPr>
        <w:t>I</w:t>
      </w:r>
      <w:r w:rsidRPr="00057162">
        <w:rPr>
          <w:rFonts w:cs="Times New Roman"/>
          <w:sz w:val="24"/>
          <w:szCs w:val="24"/>
        </w:rPr>
        <w:t>.</w:t>
      </w:r>
      <w:r w:rsidR="00B9457F">
        <w:rPr>
          <w:rFonts w:cs="Times New Roman"/>
          <w:sz w:val="24"/>
          <w:szCs w:val="24"/>
        </w:rPr>
        <w:tab/>
      </w:r>
      <w:r w:rsidR="00694060" w:rsidRPr="00057162">
        <w:rPr>
          <w:rFonts w:cs="Times New Roman"/>
          <w:sz w:val="24"/>
          <w:szCs w:val="24"/>
        </w:rPr>
        <w:t xml:space="preserve">Kolejność podejmowania czynności przez </w:t>
      </w:r>
      <w:r w:rsidR="00050B83">
        <w:rPr>
          <w:rFonts w:cs="Times New Roman"/>
          <w:sz w:val="24"/>
          <w:szCs w:val="24"/>
        </w:rPr>
        <w:t>Z</w:t>
      </w:r>
      <w:r w:rsidR="00694060" w:rsidRPr="00057162">
        <w:rPr>
          <w:rFonts w:cs="Times New Roman"/>
          <w:sz w:val="24"/>
          <w:szCs w:val="24"/>
        </w:rPr>
        <w:t>amawiającego</w:t>
      </w:r>
      <w:bookmarkEnd w:id="72"/>
      <w:bookmarkEnd w:id="73"/>
      <w:bookmarkEnd w:id="74"/>
      <w:r w:rsidR="00694060" w:rsidRPr="00057162">
        <w:rPr>
          <w:rFonts w:cs="Times New Roman"/>
          <w:sz w:val="24"/>
          <w:szCs w:val="24"/>
        </w:rPr>
        <w:t xml:space="preserve"> </w:t>
      </w:r>
    </w:p>
    <w:p w14:paraId="58393115" w14:textId="6079EDFB" w:rsidR="00694060" w:rsidRPr="008D3149" w:rsidRDefault="009E0B3B" w:rsidP="004311F1">
      <w:pPr>
        <w:pStyle w:val="Akapitzlist"/>
        <w:numPr>
          <w:ilvl w:val="0"/>
          <w:numId w:val="18"/>
        </w:numPr>
        <w:spacing w:before="120"/>
        <w:ind w:left="426" w:hanging="426"/>
        <w:contextualSpacing w:val="0"/>
        <w:jc w:val="both"/>
        <w:rPr>
          <w:bCs/>
          <w:strike/>
          <w:color w:val="000000" w:themeColor="text1"/>
        </w:rPr>
      </w:pPr>
      <w:r w:rsidRPr="006446A2">
        <w:rPr>
          <w:bCs/>
        </w:rPr>
        <w:t xml:space="preserve">Po złożeniu ofert </w:t>
      </w:r>
      <w:r w:rsidR="004D0940" w:rsidRPr="006446A2">
        <w:rPr>
          <w:bCs/>
        </w:rPr>
        <w:t xml:space="preserve">i przeprowadzeniu aukcji elektronicznej </w:t>
      </w:r>
      <w:r w:rsidR="006B0420">
        <w:rPr>
          <w:bCs/>
          <w:color w:val="000000" w:themeColor="text1"/>
        </w:rPr>
        <w:t>Zamawiający</w:t>
      </w:r>
      <w:r w:rsidRPr="008D3149">
        <w:rPr>
          <w:bCs/>
          <w:color w:val="000000" w:themeColor="text1"/>
        </w:rPr>
        <w:t xml:space="preserve"> dokona badania i</w:t>
      </w:r>
      <w:r w:rsidR="004D0940">
        <w:rPr>
          <w:bCs/>
          <w:color w:val="000000" w:themeColor="text1"/>
        </w:rPr>
        <w:t> </w:t>
      </w:r>
      <w:r w:rsidRPr="008D3149">
        <w:rPr>
          <w:bCs/>
          <w:color w:val="000000" w:themeColor="text1"/>
        </w:rPr>
        <w:t>oceny ofert, w tym poprawy omyłek</w:t>
      </w:r>
      <w:r w:rsidR="00694060" w:rsidRPr="008D3149">
        <w:rPr>
          <w:bCs/>
          <w:color w:val="000000" w:themeColor="text1"/>
        </w:rPr>
        <w:t xml:space="preserve"> </w:t>
      </w:r>
      <w:r w:rsidRPr="008D3149">
        <w:rPr>
          <w:bCs/>
          <w:color w:val="000000" w:themeColor="text1"/>
        </w:rPr>
        <w:t xml:space="preserve">zgodnie z </w:t>
      </w:r>
      <w:r w:rsidRPr="008D3149">
        <w:rPr>
          <w:bCs/>
          <w:iCs/>
          <w:color w:val="000000" w:themeColor="text1"/>
        </w:rPr>
        <w:t>§ 39 ust. 9 Regulaminu.</w:t>
      </w:r>
    </w:p>
    <w:p w14:paraId="26CA9ADA" w14:textId="5DE6DB2C" w:rsidR="003A2D9A" w:rsidRPr="00B46516" w:rsidRDefault="006B0420" w:rsidP="004311F1">
      <w:pPr>
        <w:pStyle w:val="Ustp"/>
        <w:numPr>
          <w:ilvl w:val="0"/>
          <w:numId w:val="18"/>
        </w:numPr>
        <w:spacing w:line="240" w:lineRule="auto"/>
        <w:ind w:left="426" w:hanging="426"/>
        <w:rPr>
          <w:color w:val="000000" w:themeColor="text1"/>
        </w:rPr>
      </w:pPr>
      <w:r>
        <w:rPr>
          <w:bCs/>
          <w:color w:val="000000" w:themeColor="text1"/>
        </w:rPr>
        <w:t>Zamawiający</w:t>
      </w:r>
      <w:r w:rsidR="003A2D9A" w:rsidRPr="00B46516">
        <w:rPr>
          <w:bCs/>
          <w:color w:val="000000" w:themeColor="text1"/>
        </w:rPr>
        <w:t xml:space="preserve"> zgodnie </w:t>
      </w:r>
      <w:proofErr w:type="gramStart"/>
      <w:r w:rsidR="003A2D9A" w:rsidRPr="00E014D5">
        <w:rPr>
          <w:bCs/>
          <w:color w:val="000000" w:themeColor="text1"/>
        </w:rPr>
        <w:t xml:space="preserve">z </w:t>
      </w:r>
      <w:r w:rsidR="003A2D9A" w:rsidRPr="00E014D5">
        <w:rPr>
          <w:color w:val="000000" w:themeColor="text1"/>
        </w:rPr>
        <w:t xml:space="preserve"> </w:t>
      </w:r>
      <w:r w:rsidR="003A2D9A" w:rsidRPr="00E014D5">
        <w:rPr>
          <w:bCs/>
          <w:iCs/>
          <w:color w:val="000000" w:themeColor="text1"/>
        </w:rPr>
        <w:t>§</w:t>
      </w:r>
      <w:proofErr w:type="gramEnd"/>
      <w:r w:rsidR="003A2D9A" w:rsidRPr="00E014D5">
        <w:rPr>
          <w:bCs/>
          <w:iCs/>
          <w:color w:val="000000" w:themeColor="text1"/>
        </w:rPr>
        <w:t xml:space="preserve"> 39 </w:t>
      </w:r>
      <w:r w:rsidR="000C0253" w:rsidRPr="00E014D5">
        <w:rPr>
          <w:bCs/>
          <w:iCs/>
          <w:color w:val="000000" w:themeColor="text1"/>
        </w:rPr>
        <w:t xml:space="preserve">ust. 1 </w:t>
      </w:r>
      <w:r w:rsidR="003A2D9A" w:rsidRPr="00E014D5">
        <w:rPr>
          <w:bCs/>
          <w:iCs/>
          <w:color w:val="000000" w:themeColor="text1"/>
        </w:rPr>
        <w:t xml:space="preserve">Regulaminu, </w:t>
      </w:r>
      <w:r w:rsidR="003A2D9A" w:rsidRPr="00E014D5">
        <w:rPr>
          <w:bCs/>
          <w:color w:val="000000" w:themeColor="text1"/>
        </w:rPr>
        <w:t xml:space="preserve">wezwie </w:t>
      </w:r>
      <w:r w:rsidR="008616AB" w:rsidRPr="00E014D5">
        <w:rPr>
          <w:bCs/>
          <w:color w:val="000000" w:themeColor="text1"/>
        </w:rPr>
        <w:t>Wykonawcę</w:t>
      </w:r>
      <w:r w:rsidR="003A2D9A" w:rsidRPr="00E014D5">
        <w:rPr>
          <w:bCs/>
          <w:color w:val="000000" w:themeColor="text1"/>
        </w:rPr>
        <w:t xml:space="preserve">, który złożył </w:t>
      </w:r>
      <w:r w:rsidR="006446A2" w:rsidRPr="00E014D5">
        <w:rPr>
          <w:bCs/>
          <w:color w:val="000000" w:themeColor="text1"/>
        </w:rPr>
        <w:t>najkorzystniejszą</w:t>
      </w:r>
      <w:r w:rsidR="003A2D9A" w:rsidRPr="00E014D5">
        <w:rPr>
          <w:bCs/>
          <w:color w:val="000000" w:themeColor="text1"/>
        </w:rPr>
        <w:t xml:space="preserve"> ofertę do przedstawienia podmiotowych</w:t>
      </w:r>
      <w:r w:rsidR="003A2D9A" w:rsidRPr="00B46516">
        <w:rPr>
          <w:bCs/>
          <w:color w:val="000000" w:themeColor="text1"/>
        </w:rPr>
        <w:t xml:space="preserve"> środków dowodowych</w:t>
      </w:r>
      <w:r w:rsidR="00A24AA3" w:rsidRPr="00B46516">
        <w:rPr>
          <w:bCs/>
          <w:color w:val="000000" w:themeColor="text1"/>
        </w:rPr>
        <w:t xml:space="preserve"> oraz wymaganych oświadczeń i dokumentów</w:t>
      </w:r>
      <w:r w:rsidR="003F401A" w:rsidRPr="00B46516">
        <w:rPr>
          <w:bCs/>
          <w:color w:val="000000" w:themeColor="text1"/>
        </w:rPr>
        <w:t xml:space="preserve">, o których mowa w </w:t>
      </w:r>
      <w:r w:rsidR="006623D7" w:rsidRPr="00B46516">
        <w:rPr>
          <w:bCs/>
          <w:color w:val="000000" w:themeColor="text1"/>
        </w:rPr>
        <w:t>części IX ust. 2 SWZ</w:t>
      </w:r>
      <w:r w:rsidR="006446A2">
        <w:rPr>
          <w:bCs/>
          <w:color w:val="000000" w:themeColor="text1"/>
        </w:rPr>
        <w:t xml:space="preserve">, </w:t>
      </w:r>
      <w:r w:rsidR="006446A2" w:rsidRPr="00B46516">
        <w:rPr>
          <w:color w:val="000000" w:themeColor="text1"/>
        </w:rPr>
        <w:t>chyba, że pomimo ich złożenia konieczne byłoby unieważnienie postępowania lub odrzucenie oferty</w:t>
      </w:r>
      <w:r w:rsidR="006446A2">
        <w:rPr>
          <w:color w:val="000000" w:themeColor="text1"/>
        </w:rPr>
        <w:t>.</w:t>
      </w:r>
    </w:p>
    <w:p w14:paraId="57595293" w14:textId="5B447399" w:rsidR="009E6FDA" w:rsidRPr="00057162" w:rsidRDefault="005B47CB" w:rsidP="00B9457F">
      <w:pPr>
        <w:pStyle w:val="Nagwek1"/>
        <w:shd w:val="clear" w:color="auto" w:fill="E7E6E6" w:themeFill="background2"/>
        <w:spacing w:before="360" w:line="312" w:lineRule="auto"/>
        <w:ind w:left="1418" w:hanging="1418"/>
        <w:jc w:val="both"/>
        <w:rPr>
          <w:rFonts w:cs="Times New Roman"/>
          <w:sz w:val="24"/>
          <w:szCs w:val="24"/>
        </w:rPr>
      </w:pPr>
      <w:bookmarkStart w:id="75" w:name="_Toc106095855"/>
      <w:bookmarkStart w:id="76" w:name="_Toc106096399"/>
      <w:bookmarkStart w:id="77" w:name="_Toc128387343"/>
      <w:r w:rsidRPr="00057162">
        <w:rPr>
          <w:rFonts w:cs="Times New Roman"/>
          <w:sz w:val="24"/>
          <w:szCs w:val="24"/>
        </w:rPr>
        <w:t xml:space="preserve">Część </w:t>
      </w:r>
      <w:r w:rsidR="0012707C" w:rsidRPr="00057162">
        <w:rPr>
          <w:rFonts w:cs="Times New Roman"/>
          <w:sz w:val="24"/>
          <w:szCs w:val="24"/>
        </w:rPr>
        <w:t>X</w:t>
      </w:r>
      <w:r w:rsidR="0012707C">
        <w:rPr>
          <w:rFonts w:cs="Times New Roman"/>
          <w:sz w:val="24"/>
          <w:szCs w:val="24"/>
        </w:rPr>
        <w:t>IX</w:t>
      </w:r>
      <w:r w:rsidRPr="00057162">
        <w:rPr>
          <w:rFonts w:cs="Times New Roman"/>
          <w:sz w:val="24"/>
          <w:szCs w:val="24"/>
        </w:rPr>
        <w:t>.</w:t>
      </w:r>
      <w:r w:rsidR="00B9457F">
        <w:rPr>
          <w:rFonts w:cs="Times New Roman"/>
          <w:sz w:val="24"/>
          <w:szCs w:val="24"/>
        </w:rPr>
        <w:tab/>
      </w:r>
      <w:r w:rsidR="00F91368" w:rsidRPr="00057162">
        <w:rPr>
          <w:rFonts w:cs="Times New Roman"/>
          <w:sz w:val="24"/>
          <w:szCs w:val="24"/>
        </w:rPr>
        <w:t>Zabezpieczenie należytego wykonania umowy</w:t>
      </w:r>
      <w:bookmarkEnd w:id="75"/>
      <w:bookmarkEnd w:id="76"/>
      <w:bookmarkEnd w:id="77"/>
    </w:p>
    <w:p w14:paraId="37EDD736" w14:textId="4525D5AC" w:rsidR="00460DB1" w:rsidRPr="00D64C6F" w:rsidRDefault="006B0420" w:rsidP="00D64C6F">
      <w:pPr>
        <w:spacing w:before="120"/>
        <w:jc w:val="both"/>
        <w:rPr>
          <w:bCs/>
          <w:sz w:val="24"/>
          <w:szCs w:val="24"/>
        </w:rPr>
      </w:pPr>
      <w:r w:rsidRPr="00D64C6F">
        <w:rPr>
          <w:bCs/>
          <w:sz w:val="24"/>
          <w:szCs w:val="24"/>
        </w:rPr>
        <w:t>Zamawiający</w:t>
      </w:r>
      <w:r w:rsidR="00460DB1" w:rsidRPr="00D64C6F">
        <w:rPr>
          <w:bCs/>
          <w:sz w:val="24"/>
          <w:szCs w:val="24"/>
        </w:rPr>
        <w:t xml:space="preserve"> </w:t>
      </w:r>
      <w:r w:rsidR="00694060" w:rsidRPr="00D64C6F">
        <w:rPr>
          <w:bCs/>
          <w:sz w:val="24"/>
          <w:szCs w:val="24"/>
        </w:rPr>
        <w:t>nie wymaga wniesienia</w:t>
      </w:r>
      <w:r w:rsidR="00460DB1" w:rsidRPr="00D64C6F">
        <w:rPr>
          <w:bCs/>
          <w:sz w:val="24"/>
          <w:szCs w:val="24"/>
        </w:rPr>
        <w:t xml:space="preserve"> zabezpieczenia należytego wykonania umowy.</w:t>
      </w:r>
    </w:p>
    <w:p w14:paraId="7FE0A64F" w14:textId="550D2FAE" w:rsidR="00F91368" w:rsidRPr="008E238F" w:rsidRDefault="00554352" w:rsidP="008E77FE">
      <w:pPr>
        <w:pStyle w:val="Nagwek1"/>
        <w:shd w:val="clear" w:color="auto" w:fill="E7E6E6" w:themeFill="background2"/>
        <w:spacing w:before="360" w:line="312" w:lineRule="auto"/>
        <w:ind w:left="1418" w:hanging="1418"/>
        <w:jc w:val="both"/>
        <w:rPr>
          <w:rFonts w:cs="Times New Roman"/>
          <w:sz w:val="24"/>
          <w:szCs w:val="24"/>
        </w:rPr>
      </w:pPr>
      <w:bookmarkStart w:id="78" w:name="_Toc106095856"/>
      <w:bookmarkStart w:id="79" w:name="_Toc106096400"/>
      <w:bookmarkStart w:id="80" w:name="_Toc128387344"/>
      <w:r w:rsidRPr="00057162">
        <w:rPr>
          <w:rFonts w:cs="Times New Roman"/>
          <w:sz w:val="24"/>
          <w:szCs w:val="24"/>
        </w:rPr>
        <w:lastRenderedPageBreak/>
        <w:t>Część XX</w:t>
      </w:r>
      <w:r w:rsidR="005B47CB" w:rsidRPr="00057162">
        <w:rPr>
          <w:rFonts w:cs="Times New Roman"/>
          <w:sz w:val="24"/>
          <w:szCs w:val="24"/>
        </w:rPr>
        <w:t>.</w:t>
      </w:r>
      <w:r w:rsidR="008E77FE">
        <w:rPr>
          <w:rFonts w:cs="Times New Roman"/>
          <w:sz w:val="24"/>
          <w:szCs w:val="24"/>
        </w:rPr>
        <w:tab/>
      </w:r>
      <w:r w:rsidR="00F91368" w:rsidRPr="00057162">
        <w:rPr>
          <w:rFonts w:cs="Times New Roman"/>
          <w:sz w:val="24"/>
          <w:szCs w:val="24"/>
        </w:rPr>
        <w:t xml:space="preserve">Istotne </w:t>
      </w:r>
      <w:r w:rsidR="00F91368" w:rsidRPr="002768F5">
        <w:rPr>
          <w:rFonts w:cs="Times New Roman"/>
          <w:sz w:val="24"/>
          <w:szCs w:val="24"/>
        </w:rPr>
        <w:t>postanowienia umowy</w:t>
      </w:r>
      <w:bookmarkEnd w:id="78"/>
      <w:bookmarkEnd w:id="79"/>
      <w:bookmarkEnd w:id="80"/>
      <w:r w:rsidR="00367BB3" w:rsidRPr="002768F5">
        <w:rPr>
          <w:rFonts w:cs="Times New Roman"/>
          <w:sz w:val="24"/>
          <w:szCs w:val="24"/>
        </w:rPr>
        <w:t xml:space="preserve"> </w:t>
      </w:r>
    </w:p>
    <w:p w14:paraId="5C23350B" w14:textId="3B13099C" w:rsidR="009E6FDA" w:rsidRPr="006005EB" w:rsidRDefault="00F91368" w:rsidP="004311F1">
      <w:pPr>
        <w:pStyle w:val="Akapitzlist"/>
        <w:numPr>
          <w:ilvl w:val="0"/>
          <w:numId w:val="14"/>
        </w:numPr>
        <w:spacing w:before="120"/>
        <w:ind w:left="357" w:hanging="357"/>
        <w:contextualSpacing w:val="0"/>
        <w:jc w:val="both"/>
      </w:pPr>
      <w:r w:rsidRPr="00E014D5">
        <w:rPr>
          <w:b/>
          <w:bCs/>
        </w:rPr>
        <w:t xml:space="preserve">Załącznik nr </w:t>
      </w:r>
      <w:r w:rsidR="001223BA" w:rsidRPr="00E014D5">
        <w:rPr>
          <w:b/>
          <w:bCs/>
        </w:rPr>
        <w:t>4</w:t>
      </w:r>
      <w:r w:rsidRPr="00E014D5">
        <w:rPr>
          <w:b/>
          <w:bCs/>
        </w:rPr>
        <w:t xml:space="preserve"> do SWZ</w:t>
      </w:r>
      <w:r w:rsidRPr="00E014D5">
        <w:t xml:space="preserve"> zawiera</w:t>
      </w:r>
      <w:r w:rsidRPr="002768F5">
        <w:t xml:space="preserve"> projektowane postanowienia, które zostaną </w:t>
      </w:r>
      <w:r w:rsidR="005B47CB" w:rsidRPr="002768F5">
        <w:t>wprowadzone do umowy w sprawie</w:t>
      </w:r>
      <w:r w:rsidR="00EF27FF" w:rsidRPr="002768F5">
        <w:t xml:space="preserve"> udzielenia</w:t>
      </w:r>
      <w:r w:rsidR="005B47CB" w:rsidRPr="006005EB">
        <w:t xml:space="preserve"> zamówienia</w:t>
      </w:r>
      <w:r w:rsidR="00EF27FF" w:rsidRPr="006005EB">
        <w:t>.</w:t>
      </w:r>
    </w:p>
    <w:p w14:paraId="3E9B7812" w14:textId="0B424BA9" w:rsidR="00554352" w:rsidRPr="00057162" w:rsidRDefault="007838AB" w:rsidP="004311F1">
      <w:pPr>
        <w:pStyle w:val="Akapitzlist"/>
        <w:numPr>
          <w:ilvl w:val="0"/>
          <w:numId w:val="14"/>
        </w:numPr>
        <w:spacing w:before="120"/>
        <w:ind w:left="357" w:hanging="357"/>
        <w:contextualSpacing w:val="0"/>
        <w:jc w:val="both"/>
      </w:pPr>
      <w:bookmarkStart w:id="81" w:name="_Hlk106044996"/>
      <w:r w:rsidRPr="00057162">
        <w:t>Postanowienia, które wprowadzone zostaną do umowy, zawierają informacje w sprawie ochrony osób fizycznych w związku z przetwarzaniem danych osobowych i w sprawie swobodnego przepływu t</w:t>
      </w:r>
      <w:r>
        <w:t>akich</w:t>
      </w:r>
      <w:r w:rsidRPr="00057162">
        <w:t xml:space="preserve"> danych zgodnie z Rozporządzeniem Parlamentu Europejskiego i Rady z dnia 27 kwietnia 2016 r. </w:t>
      </w:r>
      <w:r w:rsidRPr="00430FED">
        <w:t>w sprawie ochrony osób fizycznych w związku z przetwarzaniem danych osobowych i w sprawie swobodnego przepływu takich danych oraz uchylenia dyrektywy 95/46/WE (ogólne rozporządzenie o ochronie danych osobowych) (Dz. Urz. UE L.2016.119.1 z</w:t>
      </w:r>
      <w:r w:rsidR="00805084">
        <w:t> </w:t>
      </w:r>
      <w:r w:rsidRPr="00430FED">
        <w:t>dnia 4 maja 2016 roku)</w:t>
      </w:r>
      <w:r>
        <w:t>.</w:t>
      </w:r>
      <w:bookmarkEnd w:id="81"/>
    </w:p>
    <w:p w14:paraId="3A54E064" w14:textId="251E898B" w:rsidR="00694060" w:rsidRPr="006005EB" w:rsidRDefault="00554352" w:rsidP="00372A85">
      <w:pPr>
        <w:pStyle w:val="Nagwek1"/>
        <w:shd w:val="clear" w:color="auto" w:fill="E7E6E6" w:themeFill="background2"/>
        <w:spacing w:before="360" w:line="312" w:lineRule="auto"/>
        <w:ind w:left="1418" w:hanging="1418"/>
        <w:jc w:val="both"/>
        <w:rPr>
          <w:rFonts w:cs="Times New Roman"/>
          <w:sz w:val="24"/>
          <w:szCs w:val="24"/>
        </w:rPr>
      </w:pPr>
      <w:bookmarkStart w:id="82" w:name="_Toc106095857"/>
      <w:bookmarkStart w:id="83" w:name="_Toc106096401"/>
      <w:bookmarkStart w:id="84" w:name="_Toc128387345"/>
      <w:r w:rsidRPr="00057162">
        <w:rPr>
          <w:rFonts w:cs="Times New Roman"/>
          <w:sz w:val="24"/>
          <w:szCs w:val="24"/>
        </w:rPr>
        <w:t>Część X</w:t>
      </w:r>
      <w:r w:rsidR="00AA02D6" w:rsidRPr="00057162">
        <w:rPr>
          <w:rFonts w:cs="Times New Roman"/>
          <w:sz w:val="24"/>
          <w:szCs w:val="24"/>
        </w:rPr>
        <w:t>X</w:t>
      </w:r>
      <w:r w:rsidR="0012707C">
        <w:rPr>
          <w:rFonts w:cs="Times New Roman"/>
          <w:sz w:val="24"/>
          <w:szCs w:val="24"/>
        </w:rPr>
        <w:t>I</w:t>
      </w:r>
      <w:r w:rsidR="00AA02D6" w:rsidRPr="00057162">
        <w:rPr>
          <w:rFonts w:cs="Times New Roman"/>
          <w:sz w:val="24"/>
          <w:szCs w:val="24"/>
        </w:rPr>
        <w:t>.</w:t>
      </w:r>
      <w:r w:rsidR="009C1B4D">
        <w:rPr>
          <w:rFonts w:cs="Times New Roman"/>
          <w:sz w:val="24"/>
          <w:szCs w:val="24"/>
        </w:rPr>
        <w:tab/>
      </w:r>
      <w:r w:rsidR="00F13DFD" w:rsidRPr="00057162">
        <w:rPr>
          <w:rFonts w:cs="Times New Roman"/>
          <w:sz w:val="24"/>
          <w:szCs w:val="24"/>
        </w:rPr>
        <w:t>Formalności</w:t>
      </w:r>
      <w:r w:rsidR="006640AD" w:rsidRPr="00057162">
        <w:rPr>
          <w:rFonts w:cs="Times New Roman"/>
          <w:sz w:val="24"/>
          <w:szCs w:val="24"/>
        </w:rPr>
        <w:t>,</w:t>
      </w:r>
      <w:r w:rsidR="00F13DFD" w:rsidRPr="00057162">
        <w:rPr>
          <w:rFonts w:cs="Times New Roman"/>
          <w:sz w:val="24"/>
          <w:szCs w:val="24"/>
        </w:rPr>
        <w:t xml:space="preserve"> jakie należy dopełnić przed zawarciem umowy</w:t>
      </w:r>
      <w:bookmarkEnd w:id="82"/>
      <w:bookmarkEnd w:id="83"/>
      <w:bookmarkEnd w:id="84"/>
    </w:p>
    <w:p w14:paraId="51F2DD7C" w14:textId="65E3D30F" w:rsidR="00CF73E8" w:rsidRDefault="00CF73E8" w:rsidP="005B0652">
      <w:pPr>
        <w:pStyle w:val="Akapitzlist"/>
        <w:numPr>
          <w:ilvl w:val="6"/>
          <w:numId w:val="14"/>
        </w:numPr>
        <w:spacing w:before="120"/>
        <w:ind w:left="426"/>
        <w:jc w:val="both"/>
      </w:pPr>
      <w:bookmarkStart w:id="85" w:name="_Hlk141254029"/>
      <w:r w:rsidRPr="005B0652">
        <w:t>Realizacja zamówienia nie będzie wymagała świadczenia usług przez Zamawiającego na rzecz Wykonawcy na podstawie odrębnej umowy (przychodowej).</w:t>
      </w:r>
    </w:p>
    <w:p w14:paraId="7E183527" w14:textId="462D7C1E" w:rsidR="00F13DFD" w:rsidRPr="00057162" w:rsidRDefault="00A057C7" w:rsidP="001E0B44">
      <w:pPr>
        <w:pStyle w:val="Nagwek1"/>
        <w:shd w:val="clear" w:color="auto" w:fill="E7E6E6" w:themeFill="background2"/>
        <w:spacing w:before="360" w:line="312" w:lineRule="auto"/>
        <w:ind w:left="1418" w:hanging="1418"/>
        <w:jc w:val="both"/>
        <w:rPr>
          <w:rFonts w:cs="Times New Roman"/>
          <w:sz w:val="24"/>
          <w:szCs w:val="24"/>
        </w:rPr>
      </w:pPr>
      <w:bookmarkStart w:id="86" w:name="_Toc106095858"/>
      <w:bookmarkStart w:id="87" w:name="_Toc106096402"/>
      <w:bookmarkStart w:id="88" w:name="_Toc128387346"/>
      <w:bookmarkEnd w:id="85"/>
      <w:r w:rsidRPr="00057162">
        <w:rPr>
          <w:rFonts w:cs="Times New Roman"/>
          <w:sz w:val="24"/>
          <w:szCs w:val="24"/>
        </w:rPr>
        <w:t>Część XX</w:t>
      </w:r>
      <w:r w:rsidR="00554352" w:rsidRPr="00057162">
        <w:rPr>
          <w:rFonts w:cs="Times New Roman"/>
          <w:sz w:val="24"/>
          <w:szCs w:val="24"/>
        </w:rPr>
        <w:t>I</w:t>
      </w:r>
      <w:r w:rsidR="0012707C">
        <w:rPr>
          <w:rFonts w:cs="Times New Roman"/>
          <w:sz w:val="24"/>
          <w:szCs w:val="24"/>
        </w:rPr>
        <w:t>I</w:t>
      </w:r>
      <w:r w:rsidRPr="00057162">
        <w:rPr>
          <w:rFonts w:cs="Times New Roman"/>
          <w:sz w:val="24"/>
          <w:szCs w:val="24"/>
        </w:rPr>
        <w:t>.</w:t>
      </w:r>
      <w:r w:rsidR="001E0B44">
        <w:rPr>
          <w:rFonts w:cs="Times New Roman"/>
          <w:sz w:val="24"/>
          <w:szCs w:val="24"/>
        </w:rPr>
        <w:tab/>
      </w:r>
      <w:r w:rsidR="00F13DFD" w:rsidRPr="00057162">
        <w:rPr>
          <w:rFonts w:cs="Times New Roman"/>
          <w:sz w:val="24"/>
          <w:szCs w:val="24"/>
        </w:rPr>
        <w:t>Pouczenie o środkach ochrony prawnej.</w:t>
      </w:r>
      <w:bookmarkEnd w:id="86"/>
      <w:bookmarkEnd w:id="87"/>
      <w:bookmarkEnd w:id="88"/>
    </w:p>
    <w:p w14:paraId="359CC0B9" w14:textId="3DDDF694" w:rsidR="0035089B" w:rsidRDefault="00F13DFD" w:rsidP="00805084">
      <w:pPr>
        <w:spacing w:before="120"/>
        <w:jc w:val="both"/>
        <w:rPr>
          <w:sz w:val="24"/>
          <w:szCs w:val="24"/>
        </w:rPr>
      </w:pPr>
      <w:r w:rsidRPr="00057162">
        <w:rPr>
          <w:sz w:val="24"/>
          <w:szCs w:val="24"/>
        </w:rPr>
        <w:t xml:space="preserve">W toku postępowania o udzielenie </w:t>
      </w:r>
      <w:r w:rsidRPr="006A01E6">
        <w:rPr>
          <w:sz w:val="24"/>
          <w:szCs w:val="24"/>
        </w:rPr>
        <w:t xml:space="preserve">zamówienia Wykonawcom </w:t>
      </w:r>
      <w:r w:rsidR="006A01E6" w:rsidRPr="00AC6C1C">
        <w:rPr>
          <w:sz w:val="24"/>
          <w:szCs w:val="24"/>
        </w:rPr>
        <w:t xml:space="preserve">nie przysługują </w:t>
      </w:r>
      <w:r w:rsidRPr="00AC6C1C">
        <w:rPr>
          <w:sz w:val="24"/>
          <w:szCs w:val="24"/>
        </w:rPr>
        <w:t xml:space="preserve">środki </w:t>
      </w:r>
      <w:r w:rsidRPr="006A01E6">
        <w:rPr>
          <w:sz w:val="24"/>
          <w:szCs w:val="24"/>
        </w:rPr>
        <w:t xml:space="preserve">ochrony prawnej </w:t>
      </w:r>
      <w:r w:rsidR="00FD7E90" w:rsidRPr="006A01E6">
        <w:rPr>
          <w:sz w:val="24"/>
          <w:szCs w:val="24"/>
        </w:rPr>
        <w:t>zgodnie z</w:t>
      </w:r>
      <w:r w:rsidR="003A4A6D" w:rsidRPr="006A01E6">
        <w:rPr>
          <w:sz w:val="24"/>
          <w:szCs w:val="24"/>
        </w:rPr>
        <w:t xml:space="preserve"> §</w:t>
      </w:r>
      <w:r w:rsidR="00D64C6F">
        <w:rPr>
          <w:sz w:val="24"/>
          <w:szCs w:val="24"/>
        </w:rPr>
        <w:t xml:space="preserve"> </w:t>
      </w:r>
      <w:r w:rsidR="003A4A6D" w:rsidRPr="006A01E6">
        <w:rPr>
          <w:sz w:val="24"/>
          <w:szCs w:val="24"/>
        </w:rPr>
        <w:t>47 Regula</w:t>
      </w:r>
      <w:r w:rsidR="003A4A6D">
        <w:rPr>
          <w:sz w:val="24"/>
          <w:szCs w:val="24"/>
        </w:rPr>
        <w:t>minu.</w:t>
      </w:r>
    </w:p>
    <w:p w14:paraId="03DD8F27" w14:textId="2E5CDDCA" w:rsidR="00ED28D9" w:rsidRPr="00057162" w:rsidRDefault="00ED28D9" w:rsidP="00372A85">
      <w:pPr>
        <w:pStyle w:val="Nagwek1"/>
        <w:pageBreakBefore/>
        <w:shd w:val="clear" w:color="auto" w:fill="E7E6E6" w:themeFill="background2"/>
        <w:spacing w:before="360" w:line="312" w:lineRule="auto"/>
        <w:jc w:val="both"/>
        <w:rPr>
          <w:rFonts w:cs="Times New Roman"/>
          <w:sz w:val="24"/>
          <w:szCs w:val="24"/>
        </w:rPr>
      </w:pPr>
      <w:bookmarkStart w:id="89" w:name="_Toc106095859"/>
      <w:bookmarkStart w:id="90" w:name="_Toc106096403"/>
      <w:bookmarkStart w:id="91" w:name="_Toc128387347"/>
      <w:r w:rsidRPr="00057162">
        <w:rPr>
          <w:rFonts w:cs="Times New Roman"/>
          <w:sz w:val="24"/>
          <w:szCs w:val="24"/>
        </w:rPr>
        <w:lastRenderedPageBreak/>
        <w:t>Wykaz załączników</w:t>
      </w:r>
      <w:bookmarkEnd w:id="89"/>
      <w:bookmarkEnd w:id="90"/>
      <w:bookmarkEnd w:id="91"/>
    </w:p>
    <w:p w14:paraId="700B8B92" w14:textId="5B100C29" w:rsidR="00F01CBF" w:rsidRDefault="00F01CBF" w:rsidP="006F3C94">
      <w:pPr>
        <w:tabs>
          <w:tab w:val="left" w:pos="1843"/>
        </w:tabs>
        <w:rPr>
          <w:b/>
          <w:bCs/>
          <w:sz w:val="22"/>
          <w:szCs w:val="22"/>
        </w:rPr>
      </w:pPr>
      <w:bookmarkStart w:id="92" w:name="_Hlk67821935"/>
      <w:r w:rsidRPr="00B90029">
        <w:rPr>
          <w:b/>
          <w:bCs/>
          <w:sz w:val="22"/>
          <w:szCs w:val="22"/>
        </w:rPr>
        <w:t xml:space="preserve">Załącznik nr 1 </w:t>
      </w:r>
      <w:r w:rsidR="006E72BE" w:rsidRPr="00B90029">
        <w:rPr>
          <w:b/>
          <w:bCs/>
          <w:sz w:val="22"/>
          <w:szCs w:val="22"/>
        </w:rPr>
        <w:t>–</w:t>
      </w:r>
      <w:r w:rsidR="006E72BE" w:rsidRPr="00B90029">
        <w:rPr>
          <w:b/>
          <w:bCs/>
          <w:sz w:val="22"/>
          <w:szCs w:val="22"/>
        </w:rPr>
        <w:tab/>
      </w:r>
      <w:r w:rsidRPr="00B90029">
        <w:rPr>
          <w:b/>
          <w:bCs/>
          <w:sz w:val="22"/>
          <w:szCs w:val="22"/>
        </w:rPr>
        <w:t>Szczegółowy Opis Przedmiotu Zamówienia</w:t>
      </w:r>
      <w:r w:rsidR="00B31AC9">
        <w:rPr>
          <w:b/>
          <w:bCs/>
          <w:sz w:val="22"/>
          <w:szCs w:val="22"/>
        </w:rPr>
        <w:t xml:space="preserve"> (SOPZ)</w:t>
      </w:r>
    </w:p>
    <w:p w14:paraId="59CE076C" w14:textId="39E49A9D" w:rsidR="00B31AC9" w:rsidRDefault="00B31AC9" w:rsidP="006F3C94">
      <w:pPr>
        <w:tabs>
          <w:tab w:val="left" w:pos="1843"/>
        </w:tabs>
        <w:rPr>
          <w:b/>
          <w:bCs/>
          <w:sz w:val="22"/>
          <w:szCs w:val="22"/>
        </w:rPr>
      </w:pPr>
    </w:p>
    <w:p w14:paraId="0A82D99B" w14:textId="3C993CB8" w:rsidR="00F01CBF" w:rsidRDefault="00F01CBF" w:rsidP="00B31AC9">
      <w:pPr>
        <w:spacing w:before="120"/>
        <w:ind w:left="1843" w:hanging="1843"/>
        <w:jc w:val="both"/>
        <w:rPr>
          <w:sz w:val="22"/>
          <w:szCs w:val="22"/>
        </w:rPr>
      </w:pPr>
      <w:r w:rsidRPr="00B90029">
        <w:rPr>
          <w:b/>
          <w:bCs/>
          <w:sz w:val="22"/>
          <w:szCs w:val="22"/>
        </w:rPr>
        <w:t>Załącznik nr 2 –</w:t>
      </w:r>
      <w:r w:rsidR="006F3C94" w:rsidRPr="00B90029">
        <w:rPr>
          <w:b/>
          <w:bCs/>
          <w:sz w:val="22"/>
          <w:szCs w:val="22"/>
        </w:rPr>
        <w:tab/>
      </w:r>
      <w:r w:rsidRPr="00B90029">
        <w:rPr>
          <w:b/>
          <w:bCs/>
          <w:sz w:val="22"/>
          <w:szCs w:val="22"/>
        </w:rPr>
        <w:t xml:space="preserve">Formularz Oferty </w:t>
      </w:r>
      <w:r w:rsidRPr="00B90029">
        <w:rPr>
          <w:sz w:val="22"/>
          <w:szCs w:val="22"/>
        </w:rPr>
        <w:t>– dostępny na platformie EFO</w:t>
      </w:r>
      <w:r w:rsidR="00EC1927">
        <w:rPr>
          <w:sz w:val="22"/>
          <w:szCs w:val="22"/>
        </w:rPr>
        <w:t xml:space="preserve"> </w:t>
      </w:r>
      <w:r w:rsidR="00EC1927" w:rsidRPr="00B90029">
        <w:rPr>
          <w:sz w:val="22"/>
          <w:szCs w:val="22"/>
        </w:rPr>
        <w:t>–</w:t>
      </w:r>
      <w:r w:rsidRPr="00B90029">
        <w:rPr>
          <w:sz w:val="22"/>
          <w:szCs w:val="22"/>
        </w:rPr>
        <w:t xml:space="preserve"> link na stronie prowadzonego postępowania</w:t>
      </w:r>
    </w:p>
    <w:p w14:paraId="3C5EDDC2" w14:textId="77777777" w:rsidR="00A77593" w:rsidRPr="00B90029" w:rsidRDefault="00A77593" w:rsidP="006F3C94">
      <w:pPr>
        <w:jc w:val="both"/>
        <w:rPr>
          <w:b/>
          <w:bCs/>
          <w:sz w:val="22"/>
          <w:szCs w:val="22"/>
        </w:rPr>
      </w:pPr>
    </w:p>
    <w:p w14:paraId="26824088" w14:textId="7E222616" w:rsidR="00F01CBF" w:rsidRPr="00E014D5" w:rsidRDefault="00F01CBF" w:rsidP="006F3C94">
      <w:pPr>
        <w:tabs>
          <w:tab w:val="left" w:pos="1843"/>
        </w:tabs>
        <w:ind w:left="1843" w:hanging="1843"/>
        <w:jc w:val="both"/>
        <w:rPr>
          <w:b/>
          <w:bCs/>
          <w:sz w:val="22"/>
          <w:szCs w:val="22"/>
        </w:rPr>
      </w:pPr>
      <w:bookmarkStart w:id="93" w:name="_Hlk146889488"/>
      <w:r w:rsidRPr="00E014D5">
        <w:rPr>
          <w:b/>
          <w:bCs/>
          <w:sz w:val="22"/>
          <w:szCs w:val="22"/>
        </w:rPr>
        <w:t xml:space="preserve">Załączniki nr </w:t>
      </w:r>
      <w:r w:rsidR="001146E5" w:rsidRPr="00E014D5">
        <w:rPr>
          <w:b/>
          <w:bCs/>
          <w:sz w:val="22"/>
          <w:szCs w:val="22"/>
        </w:rPr>
        <w:t>3</w:t>
      </w:r>
      <w:r w:rsidRPr="00E014D5">
        <w:rPr>
          <w:b/>
          <w:bCs/>
          <w:sz w:val="22"/>
          <w:szCs w:val="22"/>
        </w:rPr>
        <w:t xml:space="preserve"> –</w:t>
      </w:r>
      <w:r w:rsidR="006F3C94" w:rsidRPr="00E014D5">
        <w:rPr>
          <w:b/>
          <w:bCs/>
          <w:sz w:val="22"/>
          <w:szCs w:val="22"/>
        </w:rPr>
        <w:tab/>
      </w:r>
      <w:r w:rsidRPr="00E014D5">
        <w:rPr>
          <w:b/>
          <w:bCs/>
          <w:sz w:val="22"/>
          <w:szCs w:val="22"/>
        </w:rPr>
        <w:t xml:space="preserve">składane przez </w:t>
      </w:r>
      <w:r w:rsidR="008616AB" w:rsidRPr="00E014D5">
        <w:rPr>
          <w:b/>
          <w:bCs/>
          <w:sz w:val="22"/>
          <w:szCs w:val="22"/>
        </w:rPr>
        <w:t>Wykonawcę</w:t>
      </w:r>
      <w:r w:rsidRPr="00E014D5">
        <w:rPr>
          <w:b/>
          <w:bCs/>
          <w:sz w:val="22"/>
          <w:szCs w:val="22"/>
        </w:rPr>
        <w:t>, którego oferta jest najwyżej oceniona</w:t>
      </w:r>
      <w:r w:rsidR="00EC1927" w:rsidRPr="00E014D5">
        <w:rPr>
          <w:b/>
          <w:bCs/>
          <w:sz w:val="22"/>
          <w:szCs w:val="22"/>
        </w:rPr>
        <w:t xml:space="preserve"> -</w:t>
      </w:r>
      <w:r w:rsidRPr="00E014D5">
        <w:rPr>
          <w:b/>
          <w:bCs/>
          <w:sz w:val="22"/>
          <w:szCs w:val="22"/>
        </w:rPr>
        <w:t xml:space="preserve"> na wezwanie</w:t>
      </w:r>
      <w:r w:rsidRPr="00E014D5">
        <w:rPr>
          <w:sz w:val="22"/>
          <w:szCs w:val="22"/>
        </w:rPr>
        <w:t xml:space="preserve"> </w:t>
      </w:r>
      <w:r w:rsidRPr="00E014D5">
        <w:rPr>
          <w:b/>
          <w:bCs/>
          <w:sz w:val="22"/>
          <w:szCs w:val="22"/>
        </w:rPr>
        <w:t>Zamawiającego</w:t>
      </w:r>
      <w:r w:rsidR="00E90BB3" w:rsidRPr="00E014D5">
        <w:rPr>
          <w:b/>
          <w:bCs/>
          <w:sz w:val="22"/>
          <w:szCs w:val="22"/>
        </w:rPr>
        <w:t>:</w:t>
      </w:r>
    </w:p>
    <w:bookmarkEnd w:id="93"/>
    <w:p w14:paraId="5DE54D54" w14:textId="77777777" w:rsidR="007B04FB" w:rsidRPr="00E014D5" w:rsidRDefault="007B04FB" w:rsidP="006F3C94">
      <w:pPr>
        <w:rPr>
          <w:sz w:val="22"/>
          <w:szCs w:val="22"/>
        </w:rPr>
      </w:pPr>
    </w:p>
    <w:p w14:paraId="3E5BC074" w14:textId="70CD2873" w:rsidR="00F01CBF" w:rsidRPr="00E014D5" w:rsidRDefault="00F01CBF" w:rsidP="006F3C94">
      <w:pPr>
        <w:ind w:left="1843" w:hanging="1843"/>
        <w:jc w:val="both"/>
        <w:rPr>
          <w:bCs/>
          <w:i/>
          <w:sz w:val="22"/>
          <w:szCs w:val="22"/>
        </w:rPr>
      </w:pPr>
      <w:r w:rsidRPr="00E014D5">
        <w:rPr>
          <w:bCs/>
          <w:sz w:val="22"/>
          <w:szCs w:val="22"/>
        </w:rPr>
        <w:t xml:space="preserve">Załącznik nr </w:t>
      </w:r>
      <w:r w:rsidR="001146E5" w:rsidRPr="00E014D5">
        <w:rPr>
          <w:bCs/>
          <w:sz w:val="22"/>
          <w:szCs w:val="22"/>
        </w:rPr>
        <w:t>3</w:t>
      </w:r>
      <w:r w:rsidRPr="00E014D5">
        <w:rPr>
          <w:bCs/>
          <w:sz w:val="22"/>
          <w:szCs w:val="22"/>
        </w:rPr>
        <w:t xml:space="preserve">.1 </w:t>
      </w:r>
      <w:r w:rsidR="006F3C94" w:rsidRPr="00E014D5">
        <w:rPr>
          <w:bCs/>
          <w:sz w:val="22"/>
          <w:szCs w:val="22"/>
        </w:rPr>
        <w:t>–</w:t>
      </w:r>
      <w:r w:rsidR="006F3C94" w:rsidRPr="00E014D5">
        <w:rPr>
          <w:bCs/>
          <w:sz w:val="22"/>
          <w:szCs w:val="22"/>
        </w:rPr>
        <w:tab/>
      </w:r>
      <w:r w:rsidRPr="00E014D5">
        <w:rPr>
          <w:bCs/>
          <w:sz w:val="22"/>
          <w:szCs w:val="22"/>
        </w:rPr>
        <w:t>O</w:t>
      </w:r>
      <w:r w:rsidRPr="00E014D5">
        <w:rPr>
          <w:bCs/>
          <w:iCs/>
          <w:sz w:val="22"/>
          <w:szCs w:val="22"/>
        </w:rPr>
        <w:t>świadczenia o niepodleganiu wykluczeniu i spełnieniu warunków udziału w</w:t>
      </w:r>
      <w:r w:rsidR="006F3C94" w:rsidRPr="00E014D5">
        <w:rPr>
          <w:bCs/>
          <w:iCs/>
          <w:sz w:val="22"/>
          <w:szCs w:val="22"/>
        </w:rPr>
        <w:t> </w:t>
      </w:r>
      <w:r w:rsidRPr="00E014D5">
        <w:rPr>
          <w:bCs/>
          <w:iCs/>
          <w:sz w:val="22"/>
          <w:szCs w:val="22"/>
        </w:rPr>
        <w:t xml:space="preserve">postępowaniu </w:t>
      </w:r>
      <w:r w:rsidRPr="00E014D5">
        <w:rPr>
          <w:bCs/>
          <w:i/>
          <w:sz w:val="22"/>
          <w:szCs w:val="22"/>
        </w:rPr>
        <w:t xml:space="preserve">(dotyczy </w:t>
      </w:r>
      <w:r w:rsidR="008616AB" w:rsidRPr="00E014D5">
        <w:rPr>
          <w:bCs/>
          <w:i/>
          <w:sz w:val="22"/>
          <w:szCs w:val="22"/>
        </w:rPr>
        <w:t>Wykonawców</w:t>
      </w:r>
      <w:r w:rsidRPr="00E014D5">
        <w:rPr>
          <w:bCs/>
          <w:i/>
          <w:sz w:val="22"/>
          <w:szCs w:val="22"/>
        </w:rPr>
        <w:t xml:space="preserve"> składających ofertę wspólną)</w:t>
      </w:r>
    </w:p>
    <w:p w14:paraId="60F2EDF7" w14:textId="4CDABBFD" w:rsidR="00F01CBF" w:rsidRPr="00E014D5" w:rsidRDefault="00F01CBF" w:rsidP="006F3C94">
      <w:pPr>
        <w:ind w:left="1843" w:hanging="1843"/>
        <w:jc w:val="both"/>
        <w:rPr>
          <w:bCs/>
          <w:sz w:val="22"/>
          <w:szCs w:val="22"/>
        </w:rPr>
      </w:pPr>
      <w:r w:rsidRPr="00E014D5">
        <w:rPr>
          <w:bCs/>
          <w:sz w:val="22"/>
          <w:szCs w:val="22"/>
        </w:rPr>
        <w:t xml:space="preserve">Załącznik nr </w:t>
      </w:r>
      <w:r w:rsidR="001146E5" w:rsidRPr="00E014D5">
        <w:rPr>
          <w:bCs/>
          <w:sz w:val="22"/>
          <w:szCs w:val="22"/>
        </w:rPr>
        <w:t>3</w:t>
      </w:r>
      <w:r w:rsidRPr="00E014D5">
        <w:rPr>
          <w:bCs/>
          <w:sz w:val="22"/>
          <w:szCs w:val="22"/>
        </w:rPr>
        <w:t>.2 –</w:t>
      </w:r>
      <w:r w:rsidR="006F3C94" w:rsidRPr="00E014D5">
        <w:rPr>
          <w:bCs/>
          <w:sz w:val="22"/>
          <w:szCs w:val="22"/>
        </w:rPr>
        <w:tab/>
      </w:r>
      <w:r w:rsidRPr="00E014D5">
        <w:rPr>
          <w:bCs/>
          <w:sz w:val="22"/>
          <w:szCs w:val="22"/>
        </w:rPr>
        <w:t>Oświadczenie o grupie kapitałowej</w:t>
      </w:r>
    </w:p>
    <w:p w14:paraId="62A0160A" w14:textId="5EC29CA3" w:rsidR="00F01CBF" w:rsidRPr="00E014D5" w:rsidRDefault="00F01CBF" w:rsidP="006F3C94">
      <w:pPr>
        <w:ind w:left="1843" w:hanging="1843"/>
        <w:jc w:val="both"/>
        <w:rPr>
          <w:bCs/>
          <w:sz w:val="22"/>
          <w:szCs w:val="22"/>
        </w:rPr>
      </w:pPr>
      <w:r w:rsidRPr="00E014D5">
        <w:rPr>
          <w:bCs/>
          <w:sz w:val="22"/>
          <w:szCs w:val="22"/>
        </w:rPr>
        <w:t xml:space="preserve">Załącznik nr </w:t>
      </w:r>
      <w:r w:rsidR="001146E5" w:rsidRPr="00E014D5">
        <w:rPr>
          <w:bCs/>
          <w:sz w:val="22"/>
          <w:szCs w:val="22"/>
        </w:rPr>
        <w:t>3</w:t>
      </w:r>
      <w:r w:rsidRPr="00E014D5">
        <w:rPr>
          <w:bCs/>
          <w:sz w:val="22"/>
          <w:szCs w:val="22"/>
        </w:rPr>
        <w:t>.3 –</w:t>
      </w:r>
      <w:r w:rsidR="006F3C94" w:rsidRPr="00E014D5">
        <w:rPr>
          <w:bCs/>
          <w:sz w:val="22"/>
          <w:szCs w:val="22"/>
        </w:rPr>
        <w:tab/>
      </w:r>
      <w:r w:rsidRPr="00E014D5">
        <w:rPr>
          <w:bCs/>
          <w:sz w:val="22"/>
          <w:szCs w:val="22"/>
        </w:rPr>
        <w:t>Wykaz usług</w:t>
      </w:r>
    </w:p>
    <w:p w14:paraId="327A5A65" w14:textId="783330B8" w:rsidR="00F01CBF" w:rsidRPr="00E014D5" w:rsidRDefault="00F01CBF" w:rsidP="006F3C94">
      <w:pPr>
        <w:ind w:left="1843" w:hanging="1843"/>
        <w:jc w:val="both"/>
        <w:rPr>
          <w:bCs/>
          <w:sz w:val="22"/>
          <w:szCs w:val="22"/>
        </w:rPr>
      </w:pPr>
      <w:r w:rsidRPr="00E014D5">
        <w:rPr>
          <w:bCs/>
          <w:sz w:val="22"/>
          <w:szCs w:val="22"/>
        </w:rPr>
        <w:t xml:space="preserve">Załącznik nr </w:t>
      </w:r>
      <w:r w:rsidR="001146E5" w:rsidRPr="00E014D5">
        <w:rPr>
          <w:bCs/>
          <w:sz w:val="22"/>
          <w:szCs w:val="22"/>
        </w:rPr>
        <w:t>3</w:t>
      </w:r>
      <w:r w:rsidRPr="00E014D5">
        <w:rPr>
          <w:bCs/>
          <w:sz w:val="22"/>
          <w:szCs w:val="22"/>
        </w:rPr>
        <w:t>.4 –</w:t>
      </w:r>
      <w:r w:rsidR="006F3C94" w:rsidRPr="00E014D5">
        <w:rPr>
          <w:bCs/>
          <w:sz w:val="22"/>
          <w:szCs w:val="22"/>
        </w:rPr>
        <w:tab/>
      </w:r>
      <w:r w:rsidRPr="00E014D5">
        <w:rPr>
          <w:bCs/>
          <w:sz w:val="22"/>
          <w:szCs w:val="22"/>
        </w:rPr>
        <w:t>Wykaz osób kierowanych do wykonania zamówienia</w:t>
      </w:r>
    </w:p>
    <w:p w14:paraId="1AEAA996" w14:textId="7A022C4F" w:rsidR="00F01CBF" w:rsidRPr="00E014D5" w:rsidRDefault="00F01CBF" w:rsidP="006F3C94">
      <w:pPr>
        <w:ind w:left="1843" w:hanging="1843"/>
        <w:jc w:val="both"/>
        <w:rPr>
          <w:bCs/>
          <w:sz w:val="22"/>
          <w:szCs w:val="22"/>
        </w:rPr>
      </w:pPr>
      <w:r w:rsidRPr="00E014D5">
        <w:rPr>
          <w:bCs/>
          <w:sz w:val="22"/>
          <w:szCs w:val="22"/>
        </w:rPr>
        <w:t xml:space="preserve">Załącznik nr </w:t>
      </w:r>
      <w:r w:rsidR="001146E5" w:rsidRPr="00E014D5">
        <w:rPr>
          <w:bCs/>
          <w:sz w:val="22"/>
          <w:szCs w:val="22"/>
        </w:rPr>
        <w:t>3</w:t>
      </w:r>
      <w:r w:rsidRPr="00E014D5">
        <w:rPr>
          <w:bCs/>
          <w:sz w:val="22"/>
          <w:szCs w:val="22"/>
        </w:rPr>
        <w:t>.5 –</w:t>
      </w:r>
      <w:r w:rsidR="006F3C94" w:rsidRPr="00E014D5">
        <w:rPr>
          <w:bCs/>
          <w:sz w:val="22"/>
          <w:szCs w:val="22"/>
        </w:rPr>
        <w:tab/>
      </w:r>
      <w:r w:rsidRPr="00E014D5">
        <w:rPr>
          <w:bCs/>
          <w:sz w:val="22"/>
          <w:szCs w:val="22"/>
        </w:rPr>
        <w:t>Wykaz urządzeń lub wyposażenia zakładu</w:t>
      </w:r>
    </w:p>
    <w:p w14:paraId="3778B19D" w14:textId="5C6362A9" w:rsidR="00F01CBF" w:rsidRPr="00E014D5" w:rsidRDefault="00F01CBF" w:rsidP="006F3C94">
      <w:pPr>
        <w:ind w:left="1843" w:hanging="1843"/>
        <w:jc w:val="both"/>
        <w:rPr>
          <w:bCs/>
          <w:sz w:val="22"/>
          <w:szCs w:val="22"/>
        </w:rPr>
      </w:pPr>
      <w:r w:rsidRPr="00E014D5">
        <w:rPr>
          <w:bCs/>
          <w:sz w:val="22"/>
          <w:szCs w:val="22"/>
        </w:rPr>
        <w:t xml:space="preserve">Załącznik nr </w:t>
      </w:r>
      <w:r w:rsidR="001146E5" w:rsidRPr="00E014D5">
        <w:rPr>
          <w:bCs/>
          <w:sz w:val="22"/>
          <w:szCs w:val="22"/>
        </w:rPr>
        <w:t>3</w:t>
      </w:r>
      <w:r w:rsidRPr="00E014D5">
        <w:rPr>
          <w:bCs/>
          <w:sz w:val="22"/>
          <w:szCs w:val="22"/>
        </w:rPr>
        <w:t>.6 –</w:t>
      </w:r>
      <w:r w:rsidR="006F3C94" w:rsidRPr="00E014D5">
        <w:rPr>
          <w:bCs/>
          <w:sz w:val="22"/>
          <w:szCs w:val="22"/>
        </w:rPr>
        <w:tab/>
      </w:r>
      <w:r w:rsidRPr="00E014D5">
        <w:rPr>
          <w:bCs/>
          <w:sz w:val="22"/>
          <w:szCs w:val="22"/>
        </w:rPr>
        <w:t xml:space="preserve">Oświadczenie o kategorii przedsiębiorstwa </w:t>
      </w:r>
    </w:p>
    <w:p w14:paraId="2C42B0DF" w14:textId="2E6807E7" w:rsidR="00F01CBF" w:rsidRPr="00E014D5" w:rsidRDefault="00F01CBF" w:rsidP="006F3C94">
      <w:pPr>
        <w:ind w:left="1843" w:hanging="1843"/>
        <w:jc w:val="both"/>
        <w:rPr>
          <w:bCs/>
          <w:sz w:val="22"/>
          <w:szCs w:val="22"/>
        </w:rPr>
      </w:pPr>
      <w:r w:rsidRPr="00E014D5">
        <w:rPr>
          <w:bCs/>
          <w:sz w:val="22"/>
          <w:szCs w:val="22"/>
        </w:rPr>
        <w:t xml:space="preserve">Załącznik nr </w:t>
      </w:r>
      <w:r w:rsidR="001146E5" w:rsidRPr="00E014D5">
        <w:rPr>
          <w:bCs/>
          <w:sz w:val="22"/>
          <w:szCs w:val="22"/>
        </w:rPr>
        <w:t>3</w:t>
      </w:r>
      <w:r w:rsidRPr="00E014D5">
        <w:rPr>
          <w:bCs/>
          <w:sz w:val="22"/>
          <w:szCs w:val="22"/>
        </w:rPr>
        <w:t>.7 –</w:t>
      </w:r>
      <w:r w:rsidR="006F3C94" w:rsidRPr="00E014D5">
        <w:rPr>
          <w:bCs/>
          <w:sz w:val="22"/>
          <w:szCs w:val="22"/>
        </w:rPr>
        <w:tab/>
      </w:r>
      <w:r w:rsidRPr="00E014D5">
        <w:rPr>
          <w:bCs/>
          <w:sz w:val="22"/>
          <w:szCs w:val="22"/>
        </w:rPr>
        <w:t xml:space="preserve">Zobowiązanie innego podmiotu do oddania do dyspozycji </w:t>
      </w:r>
      <w:r w:rsidR="00DB4D9E" w:rsidRPr="00E014D5">
        <w:rPr>
          <w:bCs/>
          <w:sz w:val="22"/>
          <w:szCs w:val="22"/>
        </w:rPr>
        <w:t>Wykonawcy</w:t>
      </w:r>
      <w:r w:rsidRPr="00E014D5">
        <w:rPr>
          <w:bCs/>
          <w:sz w:val="22"/>
          <w:szCs w:val="22"/>
        </w:rPr>
        <w:t xml:space="preserve"> zasobów</w:t>
      </w:r>
    </w:p>
    <w:p w14:paraId="158836E0" w14:textId="7CD95EEC" w:rsidR="00F01CBF" w:rsidRPr="00E014D5" w:rsidRDefault="00F01CBF" w:rsidP="006F3C94">
      <w:pPr>
        <w:ind w:left="1843" w:hanging="1843"/>
        <w:jc w:val="both"/>
        <w:rPr>
          <w:bCs/>
          <w:sz w:val="22"/>
          <w:szCs w:val="22"/>
        </w:rPr>
      </w:pPr>
      <w:r w:rsidRPr="00E014D5">
        <w:rPr>
          <w:bCs/>
          <w:sz w:val="22"/>
          <w:szCs w:val="22"/>
        </w:rPr>
        <w:t xml:space="preserve">Załącznik nr </w:t>
      </w:r>
      <w:r w:rsidR="001146E5" w:rsidRPr="00E014D5">
        <w:rPr>
          <w:bCs/>
          <w:sz w:val="22"/>
          <w:szCs w:val="22"/>
        </w:rPr>
        <w:t>3</w:t>
      </w:r>
      <w:r w:rsidRPr="00E014D5">
        <w:rPr>
          <w:bCs/>
          <w:sz w:val="22"/>
          <w:szCs w:val="22"/>
        </w:rPr>
        <w:t>.8 –</w:t>
      </w:r>
      <w:r w:rsidR="006F3C94" w:rsidRPr="00E014D5">
        <w:rPr>
          <w:bCs/>
          <w:sz w:val="22"/>
          <w:szCs w:val="22"/>
        </w:rPr>
        <w:tab/>
      </w:r>
      <w:r w:rsidRPr="00E014D5">
        <w:rPr>
          <w:bCs/>
          <w:sz w:val="22"/>
          <w:szCs w:val="22"/>
        </w:rPr>
        <w:t>Informacja o pod</w:t>
      </w:r>
      <w:r w:rsidR="007B04FB" w:rsidRPr="00E014D5">
        <w:rPr>
          <w:bCs/>
          <w:sz w:val="22"/>
          <w:szCs w:val="22"/>
        </w:rPr>
        <w:t>w</w:t>
      </w:r>
      <w:r w:rsidR="008616AB" w:rsidRPr="00E014D5">
        <w:rPr>
          <w:bCs/>
          <w:sz w:val="22"/>
          <w:szCs w:val="22"/>
        </w:rPr>
        <w:t>ykonawca</w:t>
      </w:r>
      <w:r w:rsidRPr="00E014D5">
        <w:rPr>
          <w:bCs/>
          <w:sz w:val="22"/>
          <w:szCs w:val="22"/>
        </w:rPr>
        <w:t>ch</w:t>
      </w:r>
    </w:p>
    <w:p w14:paraId="25ADFD61" w14:textId="4A84F83F" w:rsidR="00F01CBF" w:rsidRPr="00E014D5" w:rsidRDefault="00F01CBF" w:rsidP="006F3C94">
      <w:pPr>
        <w:ind w:left="1843" w:hanging="1843"/>
        <w:jc w:val="both"/>
        <w:rPr>
          <w:bCs/>
          <w:sz w:val="22"/>
          <w:szCs w:val="22"/>
        </w:rPr>
      </w:pPr>
      <w:r w:rsidRPr="00E014D5">
        <w:rPr>
          <w:bCs/>
          <w:sz w:val="22"/>
          <w:szCs w:val="22"/>
        </w:rPr>
        <w:t xml:space="preserve">Załącznik nr </w:t>
      </w:r>
      <w:r w:rsidR="001146E5" w:rsidRPr="00E014D5">
        <w:rPr>
          <w:bCs/>
          <w:sz w:val="22"/>
          <w:szCs w:val="22"/>
        </w:rPr>
        <w:t>3</w:t>
      </w:r>
      <w:r w:rsidRPr="00E014D5">
        <w:rPr>
          <w:bCs/>
          <w:sz w:val="22"/>
          <w:szCs w:val="22"/>
        </w:rPr>
        <w:t>.9 –</w:t>
      </w:r>
      <w:r w:rsidR="006F3C94" w:rsidRPr="00E014D5">
        <w:rPr>
          <w:bCs/>
          <w:sz w:val="22"/>
          <w:szCs w:val="22"/>
        </w:rPr>
        <w:tab/>
      </w:r>
      <w:r w:rsidRPr="00E014D5">
        <w:rPr>
          <w:bCs/>
          <w:sz w:val="22"/>
          <w:szCs w:val="22"/>
        </w:rPr>
        <w:t xml:space="preserve">Informacja dotycząca powstania u Zamawiającego obowiązku podatkowego </w:t>
      </w:r>
    </w:p>
    <w:p w14:paraId="0945CEE3" w14:textId="78D5D30E" w:rsidR="0059217D" w:rsidRPr="00E014D5" w:rsidRDefault="0059217D" w:rsidP="006F3C94">
      <w:pPr>
        <w:ind w:left="1843" w:hanging="1843"/>
        <w:jc w:val="both"/>
        <w:rPr>
          <w:bCs/>
          <w:sz w:val="22"/>
          <w:szCs w:val="22"/>
        </w:rPr>
      </w:pPr>
      <w:r w:rsidRPr="00E014D5">
        <w:rPr>
          <w:bCs/>
          <w:sz w:val="22"/>
          <w:szCs w:val="22"/>
        </w:rPr>
        <w:t xml:space="preserve">Załącznik nr </w:t>
      </w:r>
      <w:r w:rsidR="001146E5" w:rsidRPr="00E014D5">
        <w:rPr>
          <w:bCs/>
          <w:sz w:val="22"/>
          <w:szCs w:val="22"/>
        </w:rPr>
        <w:t>3</w:t>
      </w:r>
      <w:r w:rsidRPr="00E014D5">
        <w:rPr>
          <w:bCs/>
          <w:sz w:val="22"/>
          <w:szCs w:val="22"/>
        </w:rPr>
        <w:t xml:space="preserve">.10 </w:t>
      </w:r>
      <w:r w:rsidR="002E4F64" w:rsidRPr="00E014D5">
        <w:rPr>
          <w:bCs/>
          <w:sz w:val="22"/>
          <w:szCs w:val="22"/>
        </w:rPr>
        <w:t>–</w:t>
      </w:r>
      <w:r w:rsidR="006F3C94" w:rsidRPr="00E014D5">
        <w:rPr>
          <w:bCs/>
          <w:sz w:val="22"/>
          <w:szCs w:val="22"/>
        </w:rPr>
        <w:tab/>
      </w:r>
      <w:r w:rsidR="002E4F64" w:rsidRPr="00E014D5">
        <w:rPr>
          <w:bCs/>
          <w:sz w:val="22"/>
          <w:szCs w:val="22"/>
        </w:rPr>
        <w:t xml:space="preserve">Oświadczenie </w:t>
      </w:r>
      <w:r w:rsidRPr="00E014D5">
        <w:rPr>
          <w:bCs/>
          <w:sz w:val="22"/>
          <w:szCs w:val="22"/>
        </w:rPr>
        <w:t>o braku podstaw wykluczenia w związku z rozwiązaniami w zakresie przeciwdziałania wspieraniu agresji na Ukrainę</w:t>
      </w:r>
    </w:p>
    <w:p w14:paraId="1EDE2917" w14:textId="77777777" w:rsidR="00F01CBF" w:rsidRPr="00E014D5" w:rsidRDefault="00F01CBF" w:rsidP="006F3C94">
      <w:pPr>
        <w:jc w:val="both"/>
        <w:rPr>
          <w:bCs/>
          <w:sz w:val="22"/>
          <w:szCs w:val="22"/>
        </w:rPr>
      </w:pPr>
    </w:p>
    <w:p w14:paraId="2C73E465" w14:textId="56610F26" w:rsidR="00F01CBF" w:rsidRPr="00622162" w:rsidRDefault="00F01CBF" w:rsidP="00622162">
      <w:pPr>
        <w:ind w:left="1843" w:hanging="1843"/>
        <w:jc w:val="both"/>
        <w:rPr>
          <w:sz w:val="22"/>
          <w:szCs w:val="22"/>
        </w:rPr>
      </w:pPr>
      <w:r w:rsidRPr="00E014D5">
        <w:rPr>
          <w:b/>
          <w:bCs/>
          <w:sz w:val="22"/>
          <w:szCs w:val="22"/>
        </w:rPr>
        <w:t xml:space="preserve">Załącznik nr </w:t>
      </w:r>
      <w:r w:rsidR="001146E5" w:rsidRPr="00E014D5">
        <w:rPr>
          <w:b/>
          <w:bCs/>
          <w:sz w:val="22"/>
          <w:szCs w:val="22"/>
        </w:rPr>
        <w:t>4</w:t>
      </w:r>
      <w:r w:rsidRPr="00E014D5">
        <w:rPr>
          <w:sz w:val="22"/>
          <w:szCs w:val="22"/>
        </w:rPr>
        <w:t xml:space="preserve"> –</w:t>
      </w:r>
      <w:r w:rsidR="00B90029" w:rsidRPr="00E014D5">
        <w:rPr>
          <w:sz w:val="22"/>
          <w:szCs w:val="22"/>
        </w:rPr>
        <w:tab/>
      </w:r>
      <w:r w:rsidRPr="00E014D5">
        <w:rPr>
          <w:sz w:val="22"/>
          <w:szCs w:val="22"/>
        </w:rPr>
        <w:t xml:space="preserve">Istotne postanowienia umowy </w:t>
      </w:r>
      <w:r w:rsidR="00D75EAB" w:rsidRPr="00E014D5">
        <w:rPr>
          <w:sz w:val="22"/>
          <w:szCs w:val="22"/>
        </w:rPr>
        <w:t xml:space="preserve">(IPU) </w:t>
      </w:r>
      <w:r w:rsidRPr="00E014D5">
        <w:rPr>
          <w:sz w:val="22"/>
          <w:szCs w:val="22"/>
        </w:rPr>
        <w:t>wraz z załącznikami</w:t>
      </w:r>
      <w:r>
        <w:rPr>
          <w:sz w:val="24"/>
          <w:szCs w:val="24"/>
        </w:rPr>
        <w:br w:type="page"/>
      </w:r>
    </w:p>
    <w:p w14:paraId="60FB2C52" w14:textId="21361F58" w:rsidR="00602FAA" w:rsidRPr="000F6329" w:rsidRDefault="00602FAA" w:rsidP="00A25770">
      <w:pPr>
        <w:jc w:val="right"/>
        <w:rPr>
          <w:b/>
          <w:bCs/>
          <w:sz w:val="28"/>
          <w:szCs w:val="28"/>
        </w:rPr>
      </w:pPr>
      <w:bookmarkStart w:id="94" w:name="_Toc67292090"/>
      <w:bookmarkStart w:id="95" w:name="_Hlk67822110"/>
      <w:bookmarkEnd w:id="92"/>
      <w:r w:rsidRPr="001C273B">
        <w:rPr>
          <w:rFonts w:eastAsiaTheme="majorEastAsia"/>
          <w:b/>
          <w:bCs/>
          <w:sz w:val="24"/>
          <w:szCs w:val="24"/>
        </w:rPr>
        <w:lastRenderedPageBreak/>
        <w:t>Załącznik nr 1</w:t>
      </w:r>
      <w:r w:rsidR="001C273B" w:rsidRPr="001C273B">
        <w:rPr>
          <w:rFonts w:eastAsiaTheme="majorEastAsia"/>
          <w:b/>
          <w:bCs/>
          <w:sz w:val="24"/>
          <w:szCs w:val="24"/>
        </w:rPr>
        <w:t xml:space="preserve"> do SWZ</w:t>
      </w:r>
      <w:r w:rsidRPr="001C273B">
        <w:rPr>
          <w:rFonts w:eastAsiaTheme="majorEastAsia"/>
          <w:b/>
          <w:bCs/>
          <w:spacing w:val="20"/>
          <w:sz w:val="28"/>
          <w:szCs w:val="28"/>
        </w:rPr>
        <w:t xml:space="preserve"> </w:t>
      </w:r>
      <w:r w:rsidR="002B5988">
        <w:rPr>
          <w:rFonts w:eastAsiaTheme="majorEastAsia"/>
          <w:b/>
          <w:bCs/>
          <w:color w:val="2F5496" w:themeColor="accent1" w:themeShade="BF"/>
          <w:spacing w:val="20"/>
          <w:sz w:val="28"/>
          <w:szCs w:val="28"/>
        </w:rPr>
        <w:br/>
      </w:r>
      <w:r w:rsidRPr="001C273B">
        <w:rPr>
          <w:rFonts w:eastAsiaTheme="majorEastAsia"/>
          <w:i/>
          <w:iCs/>
          <w:color w:val="BFBFBF" w:themeColor="background1" w:themeShade="BF"/>
          <w:sz w:val="18"/>
          <w:szCs w:val="18"/>
        </w:rPr>
        <w:t>Szczegółowy Opis Przedmiotu Zamówienia</w:t>
      </w:r>
      <w:bookmarkEnd w:id="94"/>
      <w:r w:rsidR="00A07BD8" w:rsidRPr="001C273B">
        <w:rPr>
          <w:i/>
          <w:iCs/>
          <w:color w:val="BFBFBF" w:themeColor="background1" w:themeShade="BF"/>
          <w:sz w:val="18"/>
          <w:szCs w:val="18"/>
        </w:rPr>
        <w:t xml:space="preserve"> (SOPZ)</w:t>
      </w:r>
      <w:bookmarkEnd w:id="95"/>
    </w:p>
    <w:p w14:paraId="41275F62" w14:textId="77777777" w:rsidR="006C0C92" w:rsidRPr="0013778A" w:rsidRDefault="006C0C92" w:rsidP="006C0C92">
      <w:pPr>
        <w:spacing w:before="360" w:after="360"/>
        <w:jc w:val="center"/>
        <w:rPr>
          <w:b/>
          <w:bCs/>
          <w:sz w:val="24"/>
          <w:szCs w:val="24"/>
        </w:rPr>
      </w:pPr>
      <w:bookmarkStart w:id="96" w:name="_Hlk141254464"/>
      <w:r w:rsidRPr="0013778A">
        <w:rPr>
          <w:b/>
          <w:bCs/>
          <w:sz w:val="24"/>
          <w:szCs w:val="24"/>
        </w:rPr>
        <w:t>SZCZEGÓŁOWY OPIS PRZEDMIOTU ZAMÓWIENIA (SOPZ)</w:t>
      </w:r>
    </w:p>
    <w:p w14:paraId="40AC6133" w14:textId="77777777" w:rsidR="003D4440" w:rsidRPr="003D4440" w:rsidRDefault="003D4440" w:rsidP="003D4440">
      <w:pPr>
        <w:jc w:val="both"/>
        <w:rPr>
          <w:b/>
          <w:sz w:val="24"/>
          <w:szCs w:val="24"/>
        </w:rPr>
      </w:pPr>
    </w:p>
    <w:p w14:paraId="3019A5A3" w14:textId="77777777" w:rsidR="003D4440" w:rsidRPr="003D4440" w:rsidRDefault="003D4440" w:rsidP="003D4440">
      <w:pPr>
        <w:keepNext/>
        <w:tabs>
          <w:tab w:val="left" w:pos="708"/>
        </w:tabs>
        <w:outlineLvl w:val="0"/>
        <w:rPr>
          <w:b/>
          <w:sz w:val="24"/>
          <w:szCs w:val="24"/>
        </w:rPr>
      </w:pPr>
      <w:bookmarkStart w:id="97" w:name="_Toc46910686"/>
      <w:r w:rsidRPr="003D4440">
        <w:rPr>
          <w:b/>
          <w:sz w:val="24"/>
          <w:szCs w:val="24"/>
          <w:highlight w:val="lightGray"/>
        </w:rPr>
        <w:t>Część I. Przedmiot zamówienia i wymagany okres jego realizacji.</w:t>
      </w:r>
      <w:bookmarkEnd w:id="97"/>
      <w:r w:rsidRPr="003D4440">
        <w:rPr>
          <w:b/>
          <w:sz w:val="24"/>
          <w:szCs w:val="24"/>
        </w:rPr>
        <w:t xml:space="preserve"> </w:t>
      </w:r>
    </w:p>
    <w:p w14:paraId="62F43C53" w14:textId="15452239" w:rsidR="003D4440" w:rsidRPr="00AC6C1C" w:rsidRDefault="003D4440" w:rsidP="00AC6C1C">
      <w:pPr>
        <w:numPr>
          <w:ilvl w:val="0"/>
          <w:numId w:val="76"/>
        </w:numPr>
        <w:spacing w:before="100"/>
        <w:ind w:left="426"/>
        <w:contextualSpacing/>
        <w:rPr>
          <w:rFonts w:eastAsia="Calibri"/>
          <w:sz w:val="24"/>
          <w:szCs w:val="24"/>
        </w:rPr>
      </w:pPr>
      <w:bookmarkStart w:id="98" w:name="_Toc46910687"/>
      <w:r w:rsidRPr="003D4440">
        <w:rPr>
          <w:sz w:val="24"/>
          <w:szCs w:val="24"/>
        </w:rPr>
        <w:t>Przedmiotem zamówienia jest</w:t>
      </w:r>
      <w:r w:rsidRPr="003D4440">
        <w:rPr>
          <w:rFonts w:eastAsia="Calibri"/>
          <w:sz w:val="24"/>
          <w:szCs w:val="24"/>
        </w:rPr>
        <w:t xml:space="preserve"> świadczenie usług krajowego transportu rzeczy w </w:t>
      </w:r>
      <w:r w:rsidRPr="003D4440">
        <w:rPr>
          <w:bCs/>
          <w:sz w:val="24"/>
          <w:szCs w:val="24"/>
        </w:rPr>
        <w:t xml:space="preserve">Polskiej Grupie Górniczej S.A. </w:t>
      </w:r>
      <w:r w:rsidRPr="003D4440">
        <w:rPr>
          <w:rFonts w:eastAsia="Calibri"/>
          <w:sz w:val="24"/>
          <w:szCs w:val="24"/>
        </w:rPr>
        <w:t>Oddział Zakład Remontowo-Produkcyjny pt</w:t>
      </w:r>
      <w:r w:rsidRPr="00AC6C1C">
        <w:rPr>
          <w:rFonts w:eastAsia="Calibri"/>
          <w:b/>
          <w:bCs/>
          <w:sz w:val="24"/>
          <w:szCs w:val="24"/>
        </w:rPr>
        <w:t xml:space="preserve">. </w:t>
      </w:r>
      <w:r w:rsidR="0079003F" w:rsidRPr="00AC6C1C">
        <w:rPr>
          <w:rFonts w:eastAsia="Calibri"/>
          <w:b/>
          <w:bCs/>
          <w:sz w:val="24"/>
          <w:szCs w:val="24"/>
        </w:rPr>
        <w:t>„Świadczenie usług krajowego transportu drogowego rzeczy dla Polskiej Grupie Górniczej S.A. Oddział Zakład Remontowo-Produkcyjny, z podziałem na zadania.”:</w:t>
      </w:r>
      <w:r w:rsidR="0079003F" w:rsidRPr="00AC6C1C">
        <w:rPr>
          <w:rFonts w:eastAsia="Calibri"/>
          <w:b/>
          <w:bCs/>
          <w:sz w:val="24"/>
          <w:szCs w:val="24"/>
        </w:rPr>
        <w:br/>
      </w:r>
    </w:p>
    <w:p w14:paraId="728BEA09" w14:textId="21E81CAD" w:rsidR="0013778A" w:rsidRDefault="0013778A" w:rsidP="0013778A">
      <w:pPr>
        <w:spacing w:before="100"/>
        <w:ind w:left="993" w:hanging="142"/>
        <w:contextualSpacing/>
        <w:jc w:val="both"/>
        <w:rPr>
          <w:b/>
          <w:sz w:val="24"/>
          <w:szCs w:val="24"/>
        </w:rPr>
      </w:pPr>
      <w:r w:rsidRPr="0013778A">
        <w:rPr>
          <w:b/>
          <w:sz w:val="24"/>
          <w:szCs w:val="24"/>
        </w:rPr>
        <w:t>- Zadanie 1. Świadczenie usług w zakresie krajowego transportu drogowego rzeczy samochodowym ciągnikiem siodłowym z naczepą skrzyniową o ładowności minimum 20,0 ton</w:t>
      </w:r>
    </w:p>
    <w:p w14:paraId="7DC8A3E9" w14:textId="77777777" w:rsidR="0079003F" w:rsidRPr="0013778A" w:rsidRDefault="0079003F" w:rsidP="0013778A">
      <w:pPr>
        <w:spacing w:before="100"/>
        <w:ind w:left="993" w:hanging="142"/>
        <w:contextualSpacing/>
        <w:jc w:val="both"/>
        <w:rPr>
          <w:b/>
          <w:sz w:val="24"/>
          <w:szCs w:val="24"/>
        </w:rPr>
      </w:pPr>
    </w:p>
    <w:p w14:paraId="4A9EFCF9" w14:textId="6DBEBD04" w:rsidR="0013778A" w:rsidRPr="0013778A" w:rsidRDefault="0013778A" w:rsidP="0013778A">
      <w:pPr>
        <w:spacing w:before="100"/>
        <w:ind w:left="993" w:hanging="142"/>
        <w:contextualSpacing/>
        <w:jc w:val="both"/>
        <w:rPr>
          <w:b/>
          <w:sz w:val="24"/>
          <w:szCs w:val="24"/>
        </w:rPr>
      </w:pPr>
      <w:r w:rsidRPr="0013778A">
        <w:rPr>
          <w:b/>
          <w:sz w:val="24"/>
          <w:szCs w:val="24"/>
        </w:rPr>
        <w:t>- Zadanie 2. Świadczenie usług w zakresie krajowego transportu drogowego rzeczy samochodowym ciągnikiem siodłowym z naczepą skrzyniową o ładowności minimum 20,0 ton</w:t>
      </w:r>
    </w:p>
    <w:p w14:paraId="30E43267" w14:textId="77777777" w:rsidR="0013778A" w:rsidRPr="0013778A" w:rsidRDefault="0013778A" w:rsidP="0013778A">
      <w:pPr>
        <w:spacing w:before="100"/>
        <w:ind w:left="993" w:hanging="142"/>
        <w:contextualSpacing/>
        <w:jc w:val="both"/>
        <w:rPr>
          <w:b/>
          <w:sz w:val="24"/>
          <w:szCs w:val="24"/>
        </w:rPr>
      </w:pPr>
    </w:p>
    <w:p w14:paraId="4EBB1B63" w14:textId="473A0CFA" w:rsidR="003D4440" w:rsidRPr="003D4440" w:rsidRDefault="003D4440" w:rsidP="00F76E7B">
      <w:pPr>
        <w:numPr>
          <w:ilvl w:val="0"/>
          <w:numId w:val="76"/>
        </w:numPr>
        <w:spacing w:before="100"/>
        <w:ind w:left="851"/>
        <w:contextualSpacing/>
        <w:jc w:val="both"/>
        <w:rPr>
          <w:b/>
          <w:sz w:val="24"/>
          <w:szCs w:val="24"/>
        </w:rPr>
      </w:pPr>
      <w:r w:rsidRPr="003D4440">
        <w:rPr>
          <w:sz w:val="24"/>
          <w:szCs w:val="24"/>
        </w:rPr>
        <w:t xml:space="preserve">Wymagany okres realizacji zamówienia wynosi 12 miesięcy od daty wskazanej w </w:t>
      </w:r>
      <w:r w:rsidR="00AC6C1C" w:rsidRPr="003D4440">
        <w:rPr>
          <w:sz w:val="24"/>
          <w:szCs w:val="24"/>
        </w:rPr>
        <w:t>umowie,</w:t>
      </w:r>
      <w:r w:rsidRPr="003D4440">
        <w:rPr>
          <w:sz w:val="24"/>
          <w:szCs w:val="24"/>
        </w:rPr>
        <w:t xml:space="preserve"> lecz nie wcześniej niż od daty jej zawarcia.</w:t>
      </w:r>
    </w:p>
    <w:p w14:paraId="7B1679A1" w14:textId="77777777" w:rsidR="003D4440" w:rsidRPr="003D4440" w:rsidRDefault="003D4440" w:rsidP="003D4440">
      <w:pPr>
        <w:keepNext/>
        <w:tabs>
          <w:tab w:val="left" w:pos="708"/>
        </w:tabs>
        <w:ind w:left="432"/>
        <w:outlineLvl w:val="0"/>
        <w:rPr>
          <w:b/>
          <w:sz w:val="24"/>
          <w:szCs w:val="24"/>
        </w:rPr>
      </w:pPr>
    </w:p>
    <w:p w14:paraId="28451F6F" w14:textId="77777777" w:rsidR="003D4440" w:rsidRPr="003D4440" w:rsidRDefault="003D4440" w:rsidP="003D4440">
      <w:pPr>
        <w:keepNext/>
        <w:tabs>
          <w:tab w:val="left" w:pos="708"/>
        </w:tabs>
        <w:outlineLvl w:val="0"/>
        <w:rPr>
          <w:b/>
          <w:sz w:val="24"/>
          <w:szCs w:val="24"/>
          <w:highlight w:val="lightGray"/>
        </w:rPr>
      </w:pPr>
      <w:r w:rsidRPr="003D4440">
        <w:rPr>
          <w:b/>
          <w:sz w:val="24"/>
          <w:szCs w:val="24"/>
          <w:highlight w:val="lightGray"/>
        </w:rPr>
        <w:t>Część II. Wizja lokalna</w:t>
      </w:r>
      <w:bookmarkEnd w:id="98"/>
      <w:r w:rsidRPr="003D4440">
        <w:rPr>
          <w:b/>
          <w:sz w:val="24"/>
          <w:szCs w:val="24"/>
          <w:highlight w:val="lightGray"/>
        </w:rPr>
        <w:t>.</w:t>
      </w:r>
    </w:p>
    <w:p w14:paraId="7ED3A83B" w14:textId="1A1B1C84" w:rsidR="003D4440" w:rsidRPr="003D4440" w:rsidRDefault="003D4440" w:rsidP="00F76E7B">
      <w:pPr>
        <w:numPr>
          <w:ilvl w:val="0"/>
          <w:numId w:val="77"/>
        </w:numPr>
        <w:spacing w:before="100"/>
        <w:contextualSpacing/>
        <w:jc w:val="both"/>
        <w:rPr>
          <w:b/>
          <w:bCs/>
          <w:sz w:val="24"/>
          <w:szCs w:val="24"/>
        </w:rPr>
      </w:pPr>
      <w:r w:rsidRPr="003D4440">
        <w:rPr>
          <w:sz w:val="24"/>
          <w:szCs w:val="24"/>
        </w:rPr>
        <w:t>Zamawiający umożliwi przed złożeniem oferty upoważnionym przedstawicielom Wykonawcy przeprowadzenie wizji lokalnej miejsc pracy, zapoznanie się z warunkami pracy w rejonach świadczenia usług. Przedmiotowa wizja może odbyć się na pisemny wniosek Wykonawcy. Termin i czas jej dokonania należy uzgodnić i potwierdzić z koordynatorem ds. transportu Oddziału Zakład Remontowo-Produkcyjny</w:t>
      </w:r>
      <w:r w:rsidRPr="003D4440">
        <w:rPr>
          <w:b/>
          <w:bCs/>
          <w:sz w:val="24"/>
          <w:szCs w:val="24"/>
        </w:rPr>
        <w:t xml:space="preserve">: Dawid Kozieł- </w:t>
      </w:r>
      <w:r w:rsidRPr="003D4440">
        <w:rPr>
          <w:b/>
          <w:bCs/>
          <w:i/>
          <w:sz w:val="24"/>
          <w:szCs w:val="24"/>
        </w:rPr>
        <w:t>tel. 664 017 877</w:t>
      </w:r>
    </w:p>
    <w:p w14:paraId="18E9E782" w14:textId="77777777" w:rsidR="003D4440" w:rsidRPr="003D4440" w:rsidRDefault="003D4440" w:rsidP="003D4440">
      <w:pPr>
        <w:spacing w:before="100"/>
        <w:ind w:left="1429"/>
        <w:contextualSpacing/>
        <w:jc w:val="both"/>
      </w:pPr>
    </w:p>
    <w:p w14:paraId="6063144E" w14:textId="77777777" w:rsidR="003D4440" w:rsidRPr="003D4440" w:rsidRDefault="003D4440" w:rsidP="003D4440">
      <w:pPr>
        <w:keepNext/>
        <w:tabs>
          <w:tab w:val="left" w:pos="708"/>
        </w:tabs>
        <w:outlineLvl w:val="0"/>
        <w:rPr>
          <w:b/>
          <w:sz w:val="24"/>
          <w:szCs w:val="24"/>
          <w:highlight w:val="lightGray"/>
        </w:rPr>
      </w:pPr>
      <w:bookmarkStart w:id="99" w:name="_Toc46910688"/>
      <w:r w:rsidRPr="003D4440">
        <w:rPr>
          <w:b/>
          <w:sz w:val="24"/>
          <w:szCs w:val="24"/>
          <w:highlight w:val="lightGray"/>
        </w:rPr>
        <w:t>Część III. Zakres rzeczowy przedmiotu zamówienia</w:t>
      </w:r>
      <w:bookmarkEnd w:id="99"/>
      <w:r w:rsidRPr="003D4440">
        <w:rPr>
          <w:b/>
          <w:sz w:val="24"/>
          <w:szCs w:val="24"/>
          <w:highlight w:val="lightGray"/>
        </w:rPr>
        <w:t>.</w:t>
      </w:r>
    </w:p>
    <w:p w14:paraId="540EE95F" w14:textId="77777777" w:rsidR="003D4440" w:rsidRPr="003D4440" w:rsidRDefault="003D4440" w:rsidP="003D4440">
      <w:pPr>
        <w:rPr>
          <w:sz w:val="24"/>
          <w:szCs w:val="24"/>
          <w:highlight w:val="lightGray"/>
        </w:rPr>
      </w:pPr>
    </w:p>
    <w:p w14:paraId="5B1BD713" w14:textId="77777777" w:rsidR="003D4440" w:rsidRPr="003D4440" w:rsidRDefault="003D4440" w:rsidP="00F76E7B">
      <w:pPr>
        <w:numPr>
          <w:ilvl w:val="1"/>
          <w:numId w:val="78"/>
        </w:numPr>
        <w:ind w:left="850" w:hanging="425"/>
        <w:contextualSpacing/>
        <w:jc w:val="both"/>
        <w:rPr>
          <w:sz w:val="24"/>
          <w:szCs w:val="24"/>
        </w:rPr>
      </w:pPr>
      <w:r w:rsidRPr="003D4440">
        <w:rPr>
          <w:sz w:val="24"/>
          <w:szCs w:val="24"/>
        </w:rPr>
        <w:t>Wykaz jednostek transportowych wymaganych od Wykonawcy:</w:t>
      </w:r>
    </w:p>
    <w:tbl>
      <w:tblPr>
        <w:tblpPr w:leftFromText="141" w:rightFromText="141" w:bottomFromText="200" w:vertAnchor="text" w:horzAnchor="margin" w:tblpY="264"/>
        <w:tblOverlap w:val="never"/>
        <w:tblW w:w="5250" w:type="pct"/>
        <w:tblCellMar>
          <w:left w:w="70" w:type="dxa"/>
          <w:right w:w="70" w:type="dxa"/>
        </w:tblCellMar>
        <w:tblLook w:val="04A0" w:firstRow="1" w:lastRow="0" w:firstColumn="1" w:lastColumn="0" w:noHBand="0" w:noVBand="1"/>
      </w:tblPr>
      <w:tblGrid>
        <w:gridCol w:w="377"/>
        <w:gridCol w:w="1788"/>
        <w:gridCol w:w="960"/>
        <w:gridCol w:w="972"/>
        <w:gridCol w:w="1111"/>
        <w:gridCol w:w="976"/>
        <w:gridCol w:w="1255"/>
        <w:gridCol w:w="974"/>
        <w:gridCol w:w="1095"/>
      </w:tblGrid>
      <w:tr w:rsidR="003D4440" w:rsidRPr="003D4440" w14:paraId="44C566A3" w14:textId="77777777" w:rsidTr="003D4440">
        <w:trPr>
          <w:cantSplit/>
          <w:trHeight w:val="270"/>
        </w:trPr>
        <w:tc>
          <w:tcPr>
            <w:tcW w:w="199" w:type="pct"/>
            <w:vMerge w:val="restart"/>
            <w:tcBorders>
              <w:top w:val="single" w:sz="6" w:space="0" w:color="auto"/>
              <w:left w:val="single" w:sz="6" w:space="0" w:color="auto"/>
              <w:bottom w:val="single" w:sz="6" w:space="0" w:color="auto"/>
              <w:right w:val="single" w:sz="6" w:space="0" w:color="auto"/>
            </w:tcBorders>
            <w:textDirection w:val="tbRl"/>
            <w:vAlign w:val="center"/>
            <w:hideMark/>
          </w:tcPr>
          <w:p w14:paraId="5616CD84" w14:textId="77777777" w:rsidR="003D4440" w:rsidRPr="003D4440" w:rsidRDefault="003D4440" w:rsidP="003D4440">
            <w:pPr>
              <w:spacing w:line="276" w:lineRule="auto"/>
              <w:ind w:left="-284" w:firstLine="284"/>
              <w:jc w:val="center"/>
              <w:rPr>
                <w:sz w:val="16"/>
                <w:szCs w:val="16"/>
                <w:lang w:eastAsia="en-US"/>
              </w:rPr>
            </w:pPr>
            <w:r w:rsidRPr="003D4440">
              <w:rPr>
                <w:sz w:val="16"/>
                <w:szCs w:val="16"/>
                <w:lang w:eastAsia="en-US"/>
              </w:rPr>
              <w:t>Zadanie Nr</w:t>
            </w:r>
          </w:p>
        </w:tc>
        <w:tc>
          <w:tcPr>
            <w:tcW w:w="940" w:type="pct"/>
            <w:vMerge w:val="restart"/>
            <w:tcBorders>
              <w:top w:val="single" w:sz="6" w:space="0" w:color="auto"/>
              <w:left w:val="single" w:sz="4" w:space="0" w:color="auto"/>
              <w:bottom w:val="single" w:sz="6" w:space="0" w:color="auto"/>
              <w:right w:val="single" w:sz="4" w:space="0" w:color="auto"/>
            </w:tcBorders>
            <w:vAlign w:val="center"/>
            <w:hideMark/>
          </w:tcPr>
          <w:p w14:paraId="43D72415" w14:textId="77777777" w:rsidR="003D4440" w:rsidRPr="003D4440" w:rsidRDefault="003D4440" w:rsidP="003D4440">
            <w:pPr>
              <w:spacing w:line="276" w:lineRule="auto"/>
              <w:ind w:left="-284" w:firstLine="284"/>
              <w:jc w:val="center"/>
              <w:rPr>
                <w:sz w:val="16"/>
                <w:szCs w:val="16"/>
                <w:lang w:eastAsia="en-US"/>
              </w:rPr>
            </w:pPr>
            <w:r w:rsidRPr="003D4440">
              <w:rPr>
                <w:sz w:val="16"/>
                <w:szCs w:val="16"/>
                <w:lang w:eastAsia="en-US"/>
              </w:rPr>
              <w:t xml:space="preserve">Rodzaj jednostek </w:t>
            </w:r>
          </w:p>
          <w:p w14:paraId="2F901F62" w14:textId="77777777" w:rsidR="003D4440" w:rsidRPr="003D4440" w:rsidRDefault="003D4440" w:rsidP="003D4440">
            <w:pPr>
              <w:spacing w:line="276" w:lineRule="auto"/>
              <w:ind w:left="-284" w:firstLine="284"/>
              <w:jc w:val="center"/>
              <w:rPr>
                <w:sz w:val="16"/>
                <w:szCs w:val="16"/>
                <w:lang w:eastAsia="en-US"/>
              </w:rPr>
            </w:pPr>
            <w:r w:rsidRPr="003D4440">
              <w:rPr>
                <w:sz w:val="16"/>
                <w:szCs w:val="16"/>
                <w:lang w:eastAsia="en-US"/>
              </w:rPr>
              <w:t xml:space="preserve">transportowych – nazwa </w:t>
            </w:r>
          </w:p>
          <w:p w14:paraId="4710BFB4" w14:textId="77777777" w:rsidR="003D4440" w:rsidRPr="003D4440" w:rsidRDefault="003D4440" w:rsidP="003D4440">
            <w:pPr>
              <w:spacing w:line="276" w:lineRule="auto"/>
              <w:ind w:left="-284" w:firstLine="284"/>
              <w:jc w:val="center"/>
              <w:rPr>
                <w:sz w:val="16"/>
                <w:szCs w:val="16"/>
                <w:lang w:eastAsia="en-US"/>
              </w:rPr>
            </w:pPr>
            <w:r w:rsidRPr="003D4440">
              <w:rPr>
                <w:sz w:val="16"/>
                <w:szCs w:val="16"/>
                <w:lang w:eastAsia="en-US"/>
              </w:rPr>
              <w:t>indeksu usługowego</w:t>
            </w:r>
          </w:p>
        </w:tc>
        <w:tc>
          <w:tcPr>
            <w:tcW w:w="505" w:type="pct"/>
            <w:vMerge w:val="restart"/>
            <w:tcBorders>
              <w:top w:val="single" w:sz="6" w:space="0" w:color="auto"/>
              <w:left w:val="single" w:sz="6" w:space="0" w:color="auto"/>
              <w:bottom w:val="single" w:sz="6" w:space="0" w:color="auto"/>
              <w:right w:val="single" w:sz="4" w:space="0" w:color="auto"/>
            </w:tcBorders>
            <w:vAlign w:val="center"/>
            <w:hideMark/>
          </w:tcPr>
          <w:p w14:paraId="689732B5" w14:textId="77777777" w:rsidR="003D4440" w:rsidRPr="003D4440" w:rsidRDefault="003D4440" w:rsidP="003D4440">
            <w:pPr>
              <w:spacing w:line="276" w:lineRule="auto"/>
              <w:jc w:val="center"/>
              <w:rPr>
                <w:sz w:val="16"/>
                <w:szCs w:val="16"/>
                <w:lang w:eastAsia="en-US"/>
              </w:rPr>
            </w:pPr>
            <w:r w:rsidRPr="003D4440">
              <w:rPr>
                <w:sz w:val="16"/>
                <w:szCs w:val="16"/>
                <w:lang w:eastAsia="en-US"/>
              </w:rPr>
              <w:t>Liczba miejsc siedzących</w:t>
            </w:r>
          </w:p>
        </w:tc>
        <w:tc>
          <w:tcPr>
            <w:tcW w:w="511" w:type="pct"/>
            <w:vMerge w:val="restart"/>
            <w:tcBorders>
              <w:top w:val="single" w:sz="6" w:space="0" w:color="auto"/>
              <w:left w:val="single" w:sz="4" w:space="0" w:color="auto"/>
              <w:bottom w:val="single" w:sz="6" w:space="0" w:color="auto"/>
              <w:right w:val="single" w:sz="6" w:space="0" w:color="auto"/>
            </w:tcBorders>
            <w:vAlign w:val="center"/>
            <w:hideMark/>
          </w:tcPr>
          <w:p w14:paraId="0B812D30" w14:textId="77777777" w:rsidR="003D4440" w:rsidRPr="003D4440" w:rsidRDefault="003D4440" w:rsidP="003D4440">
            <w:pPr>
              <w:spacing w:line="276" w:lineRule="auto"/>
              <w:jc w:val="center"/>
              <w:rPr>
                <w:sz w:val="16"/>
                <w:szCs w:val="16"/>
                <w:lang w:eastAsia="en-US"/>
              </w:rPr>
            </w:pPr>
            <w:r w:rsidRPr="003D4440">
              <w:rPr>
                <w:sz w:val="16"/>
                <w:szCs w:val="16"/>
                <w:lang w:eastAsia="en-US"/>
              </w:rPr>
              <w:t>Ładowność</w:t>
            </w:r>
          </w:p>
        </w:tc>
        <w:tc>
          <w:tcPr>
            <w:tcW w:w="584" w:type="pct"/>
            <w:vMerge w:val="restart"/>
            <w:tcBorders>
              <w:top w:val="single" w:sz="6" w:space="0" w:color="auto"/>
              <w:left w:val="single" w:sz="6" w:space="0" w:color="auto"/>
              <w:bottom w:val="single" w:sz="6" w:space="0" w:color="auto"/>
              <w:right w:val="single" w:sz="6" w:space="0" w:color="auto"/>
            </w:tcBorders>
            <w:vAlign w:val="center"/>
            <w:hideMark/>
          </w:tcPr>
          <w:p w14:paraId="75AF3F55" w14:textId="77777777" w:rsidR="003D4440" w:rsidRPr="003D4440" w:rsidRDefault="003D4440" w:rsidP="003D4440">
            <w:pPr>
              <w:spacing w:line="276" w:lineRule="auto"/>
              <w:jc w:val="center"/>
              <w:rPr>
                <w:sz w:val="16"/>
                <w:szCs w:val="16"/>
                <w:lang w:eastAsia="en-US"/>
              </w:rPr>
            </w:pPr>
            <w:r w:rsidRPr="003D4440">
              <w:rPr>
                <w:sz w:val="16"/>
                <w:szCs w:val="16"/>
                <w:lang w:eastAsia="en-US"/>
              </w:rPr>
              <w:t>Maksymalna ilość jednostek</w:t>
            </w:r>
          </w:p>
        </w:tc>
        <w:tc>
          <w:tcPr>
            <w:tcW w:w="1685" w:type="pct"/>
            <w:gridSpan w:val="3"/>
            <w:tcBorders>
              <w:top w:val="single" w:sz="6" w:space="0" w:color="auto"/>
              <w:left w:val="single" w:sz="6" w:space="0" w:color="auto"/>
              <w:bottom w:val="single" w:sz="6" w:space="0" w:color="auto"/>
              <w:right w:val="single" w:sz="6" w:space="0" w:color="auto"/>
            </w:tcBorders>
            <w:hideMark/>
          </w:tcPr>
          <w:p w14:paraId="5F1DA939" w14:textId="77777777" w:rsidR="003D4440" w:rsidRPr="003D4440" w:rsidRDefault="003D4440" w:rsidP="003D4440">
            <w:pPr>
              <w:spacing w:line="276" w:lineRule="auto"/>
              <w:jc w:val="center"/>
              <w:rPr>
                <w:sz w:val="16"/>
                <w:szCs w:val="16"/>
                <w:lang w:eastAsia="en-US"/>
              </w:rPr>
            </w:pPr>
            <w:r w:rsidRPr="003D4440">
              <w:rPr>
                <w:sz w:val="16"/>
                <w:szCs w:val="16"/>
                <w:lang w:eastAsia="en-US"/>
              </w:rPr>
              <w:t>Szacunkowa ilość</w:t>
            </w:r>
          </w:p>
        </w:tc>
        <w:tc>
          <w:tcPr>
            <w:tcW w:w="577" w:type="pct"/>
            <w:vMerge w:val="restart"/>
            <w:tcBorders>
              <w:top w:val="single" w:sz="6" w:space="0" w:color="auto"/>
              <w:left w:val="single" w:sz="6" w:space="0" w:color="auto"/>
              <w:bottom w:val="single" w:sz="6" w:space="0" w:color="auto"/>
              <w:right w:val="single" w:sz="6" w:space="0" w:color="auto"/>
            </w:tcBorders>
            <w:vAlign w:val="center"/>
            <w:hideMark/>
          </w:tcPr>
          <w:p w14:paraId="0FF1C79A" w14:textId="77777777" w:rsidR="003D4440" w:rsidRPr="003D4440" w:rsidRDefault="003D4440" w:rsidP="003D4440">
            <w:pPr>
              <w:spacing w:line="276" w:lineRule="auto"/>
              <w:jc w:val="center"/>
              <w:rPr>
                <w:sz w:val="16"/>
                <w:szCs w:val="16"/>
                <w:lang w:eastAsia="en-US"/>
              </w:rPr>
            </w:pPr>
            <w:r w:rsidRPr="003D4440">
              <w:rPr>
                <w:sz w:val="16"/>
                <w:szCs w:val="16"/>
                <w:lang w:eastAsia="en-US"/>
              </w:rPr>
              <w:t xml:space="preserve">Jednostka sprzętowa, która zostanie wyposażona </w:t>
            </w:r>
          </w:p>
          <w:p w14:paraId="498314E5" w14:textId="77777777" w:rsidR="003D4440" w:rsidRPr="003D4440" w:rsidRDefault="003D4440" w:rsidP="003D4440">
            <w:pPr>
              <w:spacing w:line="276" w:lineRule="auto"/>
              <w:jc w:val="center"/>
              <w:rPr>
                <w:sz w:val="16"/>
                <w:szCs w:val="16"/>
                <w:lang w:eastAsia="en-US"/>
              </w:rPr>
            </w:pPr>
            <w:r w:rsidRPr="003D4440">
              <w:rPr>
                <w:sz w:val="16"/>
                <w:szCs w:val="16"/>
                <w:lang w:eastAsia="en-US"/>
              </w:rPr>
              <w:t>w system monitoringu GPS</w:t>
            </w:r>
          </w:p>
        </w:tc>
      </w:tr>
      <w:tr w:rsidR="003D4440" w:rsidRPr="003D4440" w14:paraId="41A22E15" w14:textId="77777777" w:rsidTr="003D4440">
        <w:trPr>
          <w:cantSplit/>
          <w:trHeight w:val="1386"/>
        </w:trPr>
        <w:tc>
          <w:tcPr>
            <w:tcW w:w="0" w:type="auto"/>
            <w:vMerge/>
            <w:tcBorders>
              <w:top w:val="single" w:sz="6" w:space="0" w:color="auto"/>
              <w:left w:val="single" w:sz="6" w:space="0" w:color="auto"/>
              <w:bottom w:val="single" w:sz="6" w:space="0" w:color="auto"/>
              <w:right w:val="single" w:sz="6" w:space="0" w:color="auto"/>
            </w:tcBorders>
            <w:vAlign w:val="center"/>
            <w:hideMark/>
          </w:tcPr>
          <w:p w14:paraId="63FF6610" w14:textId="77777777" w:rsidR="003D4440" w:rsidRPr="003D4440" w:rsidRDefault="003D4440" w:rsidP="003D4440">
            <w:pPr>
              <w:spacing w:line="276" w:lineRule="auto"/>
              <w:rPr>
                <w:sz w:val="16"/>
                <w:szCs w:val="16"/>
                <w:lang w:eastAsia="en-US"/>
              </w:rPr>
            </w:pPr>
          </w:p>
        </w:tc>
        <w:tc>
          <w:tcPr>
            <w:tcW w:w="0" w:type="auto"/>
            <w:vMerge/>
            <w:tcBorders>
              <w:top w:val="single" w:sz="6" w:space="0" w:color="auto"/>
              <w:left w:val="single" w:sz="4" w:space="0" w:color="auto"/>
              <w:bottom w:val="single" w:sz="6" w:space="0" w:color="auto"/>
              <w:right w:val="single" w:sz="4" w:space="0" w:color="auto"/>
            </w:tcBorders>
            <w:vAlign w:val="center"/>
            <w:hideMark/>
          </w:tcPr>
          <w:p w14:paraId="57FB4E66" w14:textId="77777777" w:rsidR="003D4440" w:rsidRPr="003D4440" w:rsidRDefault="003D4440" w:rsidP="003D4440">
            <w:pPr>
              <w:spacing w:line="276" w:lineRule="auto"/>
              <w:rPr>
                <w:sz w:val="16"/>
                <w:szCs w:val="16"/>
                <w:lang w:eastAsia="en-US"/>
              </w:rPr>
            </w:pPr>
          </w:p>
        </w:tc>
        <w:tc>
          <w:tcPr>
            <w:tcW w:w="0" w:type="auto"/>
            <w:vMerge/>
            <w:tcBorders>
              <w:top w:val="single" w:sz="6" w:space="0" w:color="auto"/>
              <w:left w:val="single" w:sz="6" w:space="0" w:color="auto"/>
              <w:bottom w:val="single" w:sz="6" w:space="0" w:color="auto"/>
              <w:right w:val="single" w:sz="4" w:space="0" w:color="auto"/>
            </w:tcBorders>
            <w:vAlign w:val="center"/>
            <w:hideMark/>
          </w:tcPr>
          <w:p w14:paraId="5EFB900C" w14:textId="77777777" w:rsidR="003D4440" w:rsidRPr="003D4440" w:rsidRDefault="003D4440" w:rsidP="003D4440">
            <w:pPr>
              <w:spacing w:line="276" w:lineRule="auto"/>
              <w:rPr>
                <w:sz w:val="16"/>
                <w:szCs w:val="16"/>
                <w:lang w:eastAsia="en-US"/>
              </w:rPr>
            </w:pPr>
          </w:p>
        </w:tc>
        <w:tc>
          <w:tcPr>
            <w:tcW w:w="0" w:type="auto"/>
            <w:vMerge/>
            <w:tcBorders>
              <w:top w:val="single" w:sz="6" w:space="0" w:color="auto"/>
              <w:left w:val="single" w:sz="4" w:space="0" w:color="auto"/>
              <w:bottom w:val="single" w:sz="6" w:space="0" w:color="auto"/>
              <w:right w:val="single" w:sz="6" w:space="0" w:color="auto"/>
            </w:tcBorders>
            <w:vAlign w:val="center"/>
            <w:hideMark/>
          </w:tcPr>
          <w:p w14:paraId="73D1F2E6" w14:textId="77777777" w:rsidR="003D4440" w:rsidRPr="003D4440" w:rsidRDefault="003D4440" w:rsidP="003D4440">
            <w:pPr>
              <w:spacing w:line="276" w:lineRule="auto"/>
              <w:rPr>
                <w:sz w:val="16"/>
                <w:szCs w:val="16"/>
                <w:lang w:eastAsia="en-US"/>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586059E3" w14:textId="77777777" w:rsidR="003D4440" w:rsidRPr="003D4440" w:rsidRDefault="003D4440" w:rsidP="003D4440">
            <w:pPr>
              <w:spacing w:line="276" w:lineRule="auto"/>
              <w:rPr>
                <w:sz w:val="16"/>
                <w:szCs w:val="16"/>
                <w:lang w:eastAsia="en-US"/>
              </w:rPr>
            </w:pPr>
          </w:p>
        </w:tc>
        <w:tc>
          <w:tcPr>
            <w:tcW w:w="513" w:type="pct"/>
            <w:tcBorders>
              <w:top w:val="single" w:sz="6" w:space="0" w:color="auto"/>
              <w:left w:val="single" w:sz="6" w:space="0" w:color="auto"/>
              <w:bottom w:val="single" w:sz="6" w:space="0" w:color="auto"/>
              <w:right w:val="single" w:sz="6" w:space="0" w:color="auto"/>
            </w:tcBorders>
            <w:vAlign w:val="center"/>
            <w:hideMark/>
          </w:tcPr>
          <w:p w14:paraId="03654EE2" w14:textId="77777777" w:rsidR="003D4440" w:rsidRPr="003D4440" w:rsidRDefault="003D4440" w:rsidP="003D4440">
            <w:pPr>
              <w:spacing w:line="276" w:lineRule="auto"/>
              <w:jc w:val="center"/>
              <w:rPr>
                <w:sz w:val="16"/>
                <w:szCs w:val="16"/>
                <w:lang w:eastAsia="en-US"/>
              </w:rPr>
            </w:pPr>
            <w:r w:rsidRPr="003D4440">
              <w:rPr>
                <w:sz w:val="16"/>
                <w:szCs w:val="16"/>
                <w:lang w:eastAsia="en-US"/>
              </w:rPr>
              <w:t>Godzin jazdy</w:t>
            </w:r>
          </w:p>
          <w:p w14:paraId="608FD96A" w14:textId="77777777" w:rsidR="003D4440" w:rsidRPr="003D4440" w:rsidRDefault="003D4440" w:rsidP="003D4440">
            <w:pPr>
              <w:spacing w:line="276" w:lineRule="auto"/>
              <w:jc w:val="center"/>
              <w:rPr>
                <w:sz w:val="16"/>
                <w:szCs w:val="16"/>
                <w:lang w:eastAsia="en-US"/>
              </w:rPr>
            </w:pPr>
            <w:r w:rsidRPr="003D4440">
              <w:rPr>
                <w:sz w:val="16"/>
                <w:szCs w:val="16"/>
                <w:lang w:eastAsia="en-US"/>
              </w:rPr>
              <w:t>w okresie realizacji zamówienia</w:t>
            </w:r>
          </w:p>
        </w:tc>
        <w:tc>
          <w:tcPr>
            <w:tcW w:w="660" w:type="pct"/>
            <w:tcBorders>
              <w:top w:val="single" w:sz="6" w:space="0" w:color="auto"/>
              <w:left w:val="single" w:sz="6" w:space="0" w:color="auto"/>
              <w:bottom w:val="single" w:sz="6" w:space="0" w:color="auto"/>
              <w:right w:val="single" w:sz="6" w:space="0" w:color="auto"/>
            </w:tcBorders>
            <w:vAlign w:val="center"/>
            <w:hideMark/>
          </w:tcPr>
          <w:p w14:paraId="0994A2E2" w14:textId="77777777" w:rsidR="003D4440" w:rsidRPr="003D4440" w:rsidRDefault="003D4440" w:rsidP="003D4440">
            <w:pPr>
              <w:spacing w:line="276" w:lineRule="auto"/>
              <w:jc w:val="center"/>
              <w:rPr>
                <w:sz w:val="16"/>
                <w:szCs w:val="16"/>
                <w:lang w:eastAsia="en-US"/>
              </w:rPr>
            </w:pPr>
            <w:r w:rsidRPr="003D4440">
              <w:rPr>
                <w:sz w:val="16"/>
                <w:szCs w:val="16"/>
                <w:lang w:eastAsia="en-US"/>
              </w:rPr>
              <w:t>Godzin dyspozycyjnych (postoju) w okresie realizacji zamówienia</w:t>
            </w:r>
          </w:p>
        </w:tc>
        <w:tc>
          <w:tcPr>
            <w:tcW w:w="512" w:type="pct"/>
            <w:tcBorders>
              <w:top w:val="single" w:sz="6" w:space="0" w:color="auto"/>
              <w:left w:val="single" w:sz="6" w:space="0" w:color="auto"/>
              <w:bottom w:val="single" w:sz="6" w:space="0" w:color="auto"/>
              <w:right w:val="single" w:sz="6" w:space="0" w:color="auto"/>
            </w:tcBorders>
            <w:vAlign w:val="center"/>
            <w:hideMark/>
          </w:tcPr>
          <w:p w14:paraId="263976BE" w14:textId="77777777" w:rsidR="003D4440" w:rsidRPr="003D4440" w:rsidRDefault="003D4440" w:rsidP="003D4440">
            <w:pPr>
              <w:spacing w:line="276" w:lineRule="auto"/>
              <w:ind w:left="-284" w:firstLine="284"/>
              <w:jc w:val="center"/>
              <w:rPr>
                <w:sz w:val="16"/>
                <w:szCs w:val="16"/>
                <w:lang w:eastAsia="en-US"/>
              </w:rPr>
            </w:pPr>
            <w:r w:rsidRPr="003D4440">
              <w:rPr>
                <w:sz w:val="16"/>
                <w:szCs w:val="16"/>
                <w:lang w:eastAsia="en-US"/>
              </w:rPr>
              <w:t>Kilometrów dla zleceń</w:t>
            </w:r>
          </w:p>
          <w:p w14:paraId="058D2B2C" w14:textId="77777777" w:rsidR="003D4440" w:rsidRPr="003D4440" w:rsidRDefault="003D4440" w:rsidP="003D4440">
            <w:pPr>
              <w:spacing w:line="276" w:lineRule="auto"/>
              <w:ind w:left="-284" w:firstLine="284"/>
              <w:jc w:val="center"/>
              <w:rPr>
                <w:sz w:val="16"/>
                <w:szCs w:val="16"/>
                <w:lang w:eastAsia="en-US"/>
              </w:rPr>
            </w:pPr>
            <w:r w:rsidRPr="003D4440">
              <w:rPr>
                <w:sz w:val="16"/>
                <w:szCs w:val="16"/>
                <w:lang w:eastAsia="en-US"/>
              </w:rPr>
              <w:t xml:space="preserve">pow. 100 </w:t>
            </w:r>
            <w:r w:rsidRPr="003D4440">
              <w:rPr>
                <w:sz w:val="16"/>
                <w:szCs w:val="16"/>
                <w:lang w:eastAsia="en-US"/>
              </w:rPr>
              <w:br/>
              <w:t xml:space="preserve">    km/dobę </w:t>
            </w:r>
            <w:r w:rsidRPr="003D4440">
              <w:rPr>
                <w:sz w:val="16"/>
                <w:szCs w:val="16"/>
                <w:lang w:eastAsia="en-US"/>
              </w:rPr>
              <w:br/>
              <w:t>w okresie</w:t>
            </w:r>
          </w:p>
          <w:p w14:paraId="13BDE9CA" w14:textId="77777777" w:rsidR="003D4440" w:rsidRPr="003D4440" w:rsidRDefault="003D4440" w:rsidP="003D4440">
            <w:pPr>
              <w:spacing w:line="276" w:lineRule="auto"/>
              <w:ind w:left="-284" w:firstLine="284"/>
              <w:jc w:val="center"/>
              <w:rPr>
                <w:sz w:val="16"/>
                <w:szCs w:val="16"/>
                <w:lang w:eastAsia="en-US"/>
              </w:rPr>
            </w:pPr>
            <w:r w:rsidRPr="003D4440">
              <w:rPr>
                <w:sz w:val="16"/>
                <w:szCs w:val="16"/>
                <w:lang w:eastAsia="en-US"/>
              </w:rPr>
              <w:t>realizacji</w:t>
            </w:r>
          </w:p>
          <w:p w14:paraId="77BEA3B3" w14:textId="77777777" w:rsidR="003D4440" w:rsidRPr="003D4440" w:rsidRDefault="003D4440" w:rsidP="003D4440">
            <w:pPr>
              <w:spacing w:line="276" w:lineRule="auto"/>
              <w:ind w:left="-284" w:firstLine="284"/>
              <w:jc w:val="center"/>
              <w:rPr>
                <w:sz w:val="16"/>
                <w:szCs w:val="16"/>
                <w:lang w:eastAsia="en-US"/>
              </w:rPr>
            </w:pPr>
            <w:r w:rsidRPr="003D4440">
              <w:rPr>
                <w:sz w:val="16"/>
                <w:szCs w:val="16"/>
                <w:lang w:eastAsia="en-US"/>
              </w:rPr>
              <w:t>zamówienia</w:t>
            </w: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679B0881" w14:textId="77777777" w:rsidR="003D4440" w:rsidRPr="003D4440" w:rsidRDefault="003D4440" w:rsidP="003D4440">
            <w:pPr>
              <w:spacing w:line="276" w:lineRule="auto"/>
              <w:rPr>
                <w:sz w:val="16"/>
                <w:szCs w:val="16"/>
                <w:lang w:eastAsia="en-US"/>
              </w:rPr>
            </w:pPr>
          </w:p>
        </w:tc>
      </w:tr>
      <w:tr w:rsidR="0013778A" w:rsidRPr="003D4440" w14:paraId="5986337C" w14:textId="77777777" w:rsidTr="003D4440">
        <w:trPr>
          <w:trHeight w:val="65"/>
        </w:trPr>
        <w:tc>
          <w:tcPr>
            <w:tcW w:w="199" w:type="pct"/>
            <w:tcBorders>
              <w:top w:val="single" w:sz="6" w:space="0" w:color="auto"/>
              <w:left w:val="single" w:sz="6" w:space="0" w:color="auto"/>
              <w:bottom w:val="single" w:sz="6" w:space="0" w:color="auto"/>
              <w:right w:val="single" w:sz="6" w:space="0" w:color="auto"/>
            </w:tcBorders>
            <w:shd w:val="clear" w:color="auto" w:fill="C0C0C0"/>
            <w:textDirection w:val="tbRl"/>
            <w:vAlign w:val="bottom"/>
          </w:tcPr>
          <w:p w14:paraId="05CEA0B7" w14:textId="77777777" w:rsidR="003D4440" w:rsidRPr="003D4440" w:rsidRDefault="003D4440" w:rsidP="003D4440">
            <w:pPr>
              <w:spacing w:line="276" w:lineRule="auto"/>
              <w:ind w:left="-284" w:firstLine="284"/>
              <w:jc w:val="center"/>
              <w:rPr>
                <w:sz w:val="16"/>
                <w:szCs w:val="16"/>
                <w:lang w:eastAsia="en-US"/>
              </w:rPr>
            </w:pPr>
          </w:p>
        </w:tc>
        <w:tc>
          <w:tcPr>
            <w:tcW w:w="940" w:type="pct"/>
            <w:tcBorders>
              <w:top w:val="single" w:sz="6" w:space="0" w:color="auto"/>
              <w:left w:val="single" w:sz="6" w:space="0" w:color="auto"/>
              <w:bottom w:val="single" w:sz="6" w:space="0" w:color="auto"/>
              <w:right w:val="single" w:sz="6" w:space="0" w:color="auto"/>
            </w:tcBorders>
            <w:shd w:val="clear" w:color="auto" w:fill="C0C0C0"/>
            <w:textDirection w:val="tbRl"/>
            <w:vAlign w:val="bottom"/>
          </w:tcPr>
          <w:p w14:paraId="62F85216" w14:textId="77777777" w:rsidR="003D4440" w:rsidRPr="003D4440" w:rsidRDefault="003D4440" w:rsidP="003D4440">
            <w:pPr>
              <w:spacing w:line="276" w:lineRule="auto"/>
              <w:ind w:left="-284" w:firstLine="284"/>
              <w:jc w:val="center"/>
              <w:rPr>
                <w:sz w:val="16"/>
                <w:szCs w:val="16"/>
                <w:lang w:eastAsia="en-US"/>
              </w:rPr>
            </w:pPr>
          </w:p>
        </w:tc>
        <w:tc>
          <w:tcPr>
            <w:tcW w:w="505" w:type="pct"/>
            <w:tcBorders>
              <w:top w:val="single" w:sz="6" w:space="0" w:color="auto"/>
              <w:left w:val="single" w:sz="6" w:space="0" w:color="auto"/>
              <w:bottom w:val="single" w:sz="6" w:space="0" w:color="auto"/>
              <w:right w:val="single" w:sz="6" w:space="0" w:color="auto"/>
            </w:tcBorders>
            <w:shd w:val="clear" w:color="auto" w:fill="FFFFFF"/>
            <w:vAlign w:val="bottom"/>
            <w:hideMark/>
          </w:tcPr>
          <w:p w14:paraId="6B720C60" w14:textId="77777777" w:rsidR="003D4440" w:rsidRPr="003D4440" w:rsidRDefault="003D4440" w:rsidP="003D4440">
            <w:pPr>
              <w:spacing w:line="276" w:lineRule="auto"/>
              <w:ind w:left="-284" w:firstLine="284"/>
              <w:jc w:val="center"/>
              <w:rPr>
                <w:sz w:val="16"/>
                <w:szCs w:val="16"/>
                <w:lang w:eastAsia="en-US"/>
              </w:rPr>
            </w:pPr>
            <w:r w:rsidRPr="003D4440">
              <w:rPr>
                <w:sz w:val="16"/>
                <w:szCs w:val="16"/>
                <w:lang w:eastAsia="en-US"/>
              </w:rPr>
              <w:t>osoby</w:t>
            </w:r>
          </w:p>
        </w:tc>
        <w:tc>
          <w:tcPr>
            <w:tcW w:w="511" w:type="pct"/>
            <w:tcBorders>
              <w:top w:val="single" w:sz="6" w:space="0" w:color="auto"/>
              <w:left w:val="single" w:sz="6" w:space="0" w:color="auto"/>
              <w:bottom w:val="single" w:sz="6" w:space="0" w:color="auto"/>
              <w:right w:val="single" w:sz="6" w:space="0" w:color="auto"/>
            </w:tcBorders>
            <w:shd w:val="clear" w:color="auto" w:fill="FFFFFF"/>
            <w:vAlign w:val="bottom"/>
            <w:hideMark/>
          </w:tcPr>
          <w:p w14:paraId="1151BEC8" w14:textId="77777777" w:rsidR="003D4440" w:rsidRPr="003D4440" w:rsidRDefault="003D4440" w:rsidP="003D4440">
            <w:pPr>
              <w:spacing w:line="276" w:lineRule="auto"/>
              <w:ind w:left="-284" w:firstLine="284"/>
              <w:jc w:val="center"/>
              <w:rPr>
                <w:sz w:val="16"/>
                <w:szCs w:val="16"/>
                <w:lang w:eastAsia="en-US"/>
              </w:rPr>
            </w:pPr>
            <w:r w:rsidRPr="003D4440">
              <w:rPr>
                <w:sz w:val="16"/>
                <w:szCs w:val="16"/>
                <w:lang w:eastAsia="en-US"/>
              </w:rPr>
              <w:t>t</w:t>
            </w:r>
          </w:p>
        </w:tc>
        <w:tc>
          <w:tcPr>
            <w:tcW w:w="584" w:type="pct"/>
            <w:tcBorders>
              <w:top w:val="single" w:sz="6" w:space="0" w:color="auto"/>
              <w:left w:val="single" w:sz="6" w:space="0" w:color="auto"/>
              <w:bottom w:val="single" w:sz="6" w:space="0" w:color="auto"/>
              <w:right w:val="single" w:sz="6" w:space="0" w:color="auto"/>
            </w:tcBorders>
            <w:shd w:val="clear" w:color="auto" w:fill="FFFFFF"/>
            <w:vAlign w:val="bottom"/>
            <w:hideMark/>
          </w:tcPr>
          <w:p w14:paraId="0810B489" w14:textId="77777777" w:rsidR="003D4440" w:rsidRPr="003D4440" w:rsidRDefault="003D4440" w:rsidP="003D4440">
            <w:pPr>
              <w:spacing w:line="276" w:lineRule="auto"/>
              <w:ind w:left="-284" w:firstLine="284"/>
              <w:jc w:val="center"/>
              <w:rPr>
                <w:sz w:val="16"/>
                <w:szCs w:val="16"/>
                <w:lang w:eastAsia="en-US"/>
              </w:rPr>
            </w:pPr>
            <w:r w:rsidRPr="003D4440">
              <w:rPr>
                <w:sz w:val="16"/>
                <w:szCs w:val="16"/>
                <w:lang w:eastAsia="en-US"/>
              </w:rPr>
              <w:t>szt.</w:t>
            </w:r>
          </w:p>
        </w:tc>
        <w:tc>
          <w:tcPr>
            <w:tcW w:w="513" w:type="pct"/>
            <w:tcBorders>
              <w:top w:val="single" w:sz="6" w:space="0" w:color="auto"/>
              <w:left w:val="single" w:sz="6" w:space="0" w:color="auto"/>
              <w:bottom w:val="single" w:sz="6" w:space="0" w:color="auto"/>
              <w:right w:val="single" w:sz="6" w:space="0" w:color="auto"/>
            </w:tcBorders>
            <w:shd w:val="clear" w:color="auto" w:fill="FFFFFF"/>
            <w:vAlign w:val="bottom"/>
            <w:hideMark/>
          </w:tcPr>
          <w:p w14:paraId="03EA8FE4" w14:textId="77777777" w:rsidR="003D4440" w:rsidRPr="003D4440" w:rsidRDefault="003D4440" w:rsidP="003D4440">
            <w:pPr>
              <w:spacing w:line="276" w:lineRule="auto"/>
              <w:ind w:left="-284" w:firstLine="284"/>
              <w:jc w:val="center"/>
              <w:rPr>
                <w:sz w:val="16"/>
                <w:szCs w:val="16"/>
                <w:lang w:eastAsia="en-US"/>
              </w:rPr>
            </w:pPr>
            <w:r w:rsidRPr="003D4440">
              <w:rPr>
                <w:sz w:val="16"/>
                <w:szCs w:val="16"/>
                <w:lang w:eastAsia="en-US"/>
              </w:rPr>
              <w:t>h</w:t>
            </w:r>
          </w:p>
        </w:tc>
        <w:tc>
          <w:tcPr>
            <w:tcW w:w="660" w:type="pct"/>
            <w:tcBorders>
              <w:top w:val="single" w:sz="6" w:space="0" w:color="auto"/>
              <w:left w:val="single" w:sz="6" w:space="0" w:color="auto"/>
              <w:bottom w:val="single" w:sz="6" w:space="0" w:color="auto"/>
              <w:right w:val="single" w:sz="6" w:space="0" w:color="auto"/>
            </w:tcBorders>
            <w:hideMark/>
          </w:tcPr>
          <w:p w14:paraId="589EC012" w14:textId="77777777" w:rsidR="003D4440" w:rsidRPr="003D4440" w:rsidRDefault="003D4440" w:rsidP="003D4440">
            <w:pPr>
              <w:spacing w:line="276" w:lineRule="auto"/>
              <w:ind w:left="-284" w:firstLine="284"/>
              <w:jc w:val="center"/>
              <w:rPr>
                <w:sz w:val="16"/>
                <w:szCs w:val="16"/>
                <w:lang w:eastAsia="en-US"/>
              </w:rPr>
            </w:pPr>
            <w:r w:rsidRPr="003D4440">
              <w:rPr>
                <w:sz w:val="16"/>
                <w:szCs w:val="16"/>
                <w:lang w:eastAsia="en-US"/>
              </w:rPr>
              <w:t>h</w:t>
            </w:r>
          </w:p>
        </w:tc>
        <w:tc>
          <w:tcPr>
            <w:tcW w:w="512" w:type="pct"/>
            <w:tcBorders>
              <w:top w:val="single" w:sz="6" w:space="0" w:color="auto"/>
              <w:left w:val="single" w:sz="6" w:space="0" w:color="auto"/>
              <w:bottom w:val="single" w:sz="6" w:space="0" w:color="auto"/>
              <w:right w:val="single" w:sz="6" w:space="0" w:color="auto"/>
            </w:tcBorders>
            <w:hideMark/>
          </w:tcPr>
          <w:p w14:paraId="5D3B4CC0" w14:textId="77777777" w:rsidR="003D4440" w:rsidRPr="003D4440" w:rsidRDefault="003D4440" w:rsidP="003D4440">
            <w:pPr>
              <w:spacing w:line="276" w:lineRule="auto"/>
              <w:ind w:left="-284" w:firstLine="284"/>
              <w:jc w:val="center"/>
              <w:rPr>
                <w:sz w:val="16"/>
                <w:szCs w:val="16"/>
                <w:lang w:eastAsia="en-US"/>
              </w:rPr>
            </w:pPr>
            <w:r w:rsidRPr="003D4440">
              <w:rPr>
                <w:sz w:val="16"/>
                <w:szCs w:val="16"/>
                <w:lang w:eastAsia="en-US"/>
              </w:rPr>
              <w:t>km</w:t>
            </w:r>
          </w:p>
        </w:tc>
        <w:tc>
          <w:tcPr>
            <w:tcW w:w="577" w:type="pct"/>
            <w:tcBorders>
              <w:top w:val="single" w:sz="6" w:space="0" w:color="auto"/>
              <w:left w:val="single" w:sz="6" w:space="0" w:color="auto"/>
              <w:bottom w:val="single" w:sz="6" w:space="0" w:color="auto"/>
              <w:right w:val="single" w:sz="6" w:space="0" w:color="auto"/>
            </w:tcBorders>
            <w:shd w:val="clear" w:color="auto" w:fill="C0C0C0"/>
          </w:tcPr>
          <w:p w14:paraId="46FC5643" w14:textId="77777777" w:rsidR="003D4440" w:rsidRPr="003D4440" w:rsidRDefault="003D4440" w:rsidP="003D4440">
            <w:pPr>
              <w:spacing w:line="276" w:lineRule="auto"/>
              <w:ind w:left="-284" w:firstLine="284"/>
              <w:jc w:val="center"/>
              <w:rPr>
                <w:sz w:val="16"/>
                <w:szCs w:val="16"/>
                <w:lang w:eastAsia="en-US"/>
              </w:rPr>
            </w:pPr>
          </w:p>
        </w:tc>
      </w:tr>
      <w:tr w:rsidR="003D4440" w:rsidRPr="003D4440" w14:paraId="46212EDC" w14:textId="77777777" w:rsidTr="003D4440">
        <w:trPr>
          <w:cantSplit/>
          <w:trHeight w:val="520"/>
        </w:trPr>
        <w:tc>
          <w:tcPr>
            <w:tcW w:w="199" w:type="pct"/>
            <w:tcBorders>
              <w:top w:val="single" w:sz="6" w:space="0" w:color="auto"/>
              <w:left w:val="single" w:sz="6" w:space="0" w:color="auto"/>
              <w:bottom w:val="single" w:sz="6" w:space="0" w:color="auto"/>
              <w:right w:val="single" w:sz="6" w:space="0" w:color="auto"/>
            </w:tcBorders>
            <w:vAlign w:val="center"/>
            <w:hideMark/>
          </w:tcPr>
          <w:p w14:paraId="0C721283" w14:textId="77777777" w:rsidR="003D4440" w:rsidRPr="003D4440" w:rsidRDefault="003D4440" w:rsidP="003D4440">
            <w:pPr>
              <w:spacing w:line="276" w:lineRule="auto"/>
              <w:ind w:left="-284" w:firstLine="284"/>
              <w:jc w:val="center"/>
              <w:rPr>
                <w:sz w:val="16"/>
                <w:szCs w:val="16"/>
                <w:lang w:eastAsia="en-US"/>
              </w:rPr>
            </w:pPr>
            <w:r w:rsidRPr="003D4440">
              <w:rPr>
                <w:sz w:val="16"/>
                <w:szCs w:val="16"/>
                <w:lang w:eastAsia="en-US"/>
              </w:rPr>
              <w:t>1</w:t>
            </w:r>
          </w:p>
        </w:tc>
        <w:tc>
          <w:tcPr>
            <w:tcW w:w="940" w:type="pct"/>
            <w:tcBorders>
              <w:top w:val="single" w:sz="6" w:space="0" w:color="auto"/>
              <w:left w:val="single" w:sz="4" w:space="0" w:color="auto"/>
              <w:bottom w:val="single" w:sz="6" w:space="0" w:color="auto"/>
              <w:right w:val="single" w:sz="6" w:space="0" w:color="auto"/>
            </w:tcBorders>
            <w:vAlign w:val="center"/>
            <w:hideMark/>
          </w:tcPr>
          <w:p w14:paraId="0F3CE5BD" w14:textId="77777777" w:rsidR="003D4440" w:rsidRPr="003D4440" w:rsidRDefault="003D4440" w:rsidP="003D4440">
            <w:pPr>
              <w:spacing w:line="276" w:lineRule="auto"/>
              <w:rPr>
                <w:color w:val="000000"/>
                <w:sz w:val="16"/>
                <w:szCs w:val="22"/>
                <w:lang w:eastAsia="en-US"/>
              </w:rPr>
            </w:pPr>
            <w:r w:rsidRPr="003D4440">
              <w:rPr>
                <w:color w:val="000000"/>
                <w:sz w:val="16"/>
                <w:szCs w:val="22"/>
                <w:lang w:eastAsia="en-US"/>
              </w:rPr>
              <w:t>CIĄGNIK SAMOCHODOWY Z KIEROWCĄ SIODŁOWY Z NACZEPĄ SKRZYNIOWĄ / ŁADOWNOŚĆ MIN.20,0T / Z MONITORINGIEM /</w:t>
            </w:r>
          </w:p>
        </w:tc>
        <w:tc>
          <w:tcPr>
            <w:tcW w:w="505" w:type="pct"/>
            <w:tcBorders>
              <w:top w:val="single" w:sz="6" w:space="0" w:color="auto"/>
              <w:left w:val="single" w:sz="6" w:space="0" w:color="auto"/>
              <w:bottom w:val="single" w:sz="6" w:space="0" w:color="auto"/>
              <w:right w:val="single" w:sz="6" w:space="0" w:color="auto"/>
            </w:tcBorders>
            <w:vAlign w:val="center"/>
            <w:hideMark/>
          </w:tcPr>
          <w:p w14:paraId="2E463557" w14:textId="77777777" w:rsidR="003D4440" w:rsidRPr="003D4440" w:rsidRDefault="003D4440" w:rsidP="003D4440">
            <w:pPr>
              <w:spacing w:line="276" w:lineRule="auto"/>
              <w:jc w:val="center"/>
              <w:rPr>
                <w:lang w:eastAsia="en-US"/>
              </w:rPr>
            </w:pPr>
            <w:r w:rsidRPr="003D4440">
              <w:rPr>
                <w:sz w:val="16"/>
                <w:szCs w:val="16"/>
                <w:lang w:eastAsia="en-US"/>
              </w:rPr>
              <w:t>-</w:t>
            </w:r>
          </w:p>
        </w:tc>
        <w:tc>
          <w:tcPr>
            <w:tcW w:w="511" w:type="pct"/>
            <w:tcBorders>
              <w:top w:val="single" w:sz="6" w:space="0" w:color="auto"/>
              <w:left w:val="single" w:sz="6" w:space="0" w:color="auto"/>
              <w:bottom w:val="single" w:sz="6" w:space="0" w:color="auto"/>
              <w:right w:val="single" w:sz="6" w:space="0" w:color="auto"/>
            </w:tcBorders>
            <w:vAlign w:val="center"/>
            <w:hideMark/>
          </w:tcPr>
          <w:p w14:paraId="56790E7D" w14:textId="77777777" w:rsidR="003D4440" w:rsidRPr="003D4440" w:rsidRDefault="003D4440" w:rsidP="003D4440">
            <w:pPr>
              <w:spacing w:line="276" w:lineRule="auto"/>
              <w:jc w:val="center"/>
              <w:rPr>
                <w:lang w:eastAsia="en-US"/>
              </w:rPr>
            </w:pPr>
            <w:r w:rsidRPr="003D4440">
              <w:rPr>
                <w:sz w:val="16"/>
                <w:szCs w:val="16"/>
                <w:lang w:eastAsia="en-US"/>
              </w:rPr>
              <w:t>Min. 20,0 t</w:t>
            </w:r>
          </w:p>
        </w:tc>
        <w:tc>
          <w:tcPr>
            <w:tcW w:w="584" w:type="pct"/>
            <w:tcBorders>
              <w:top w:val="single" w:sz="6" w:space="0" w:color="auto"/>
              <w:left w:val="single" w:sz="6" w:space="0" w:color="auto"/>
              <w:bottom w:val="single" w:sz="6" w:space="0" w:color="auto"/>
              <w:right w:val="single" w:sz="6" w:space="0" w:color="auto"/>
            </w:tcBorders>
            <w:vAlign w:val="center"/>
            <w:hideMark/>
          </w:tcPr>
          <w:p w14:paraId="7D2DC0FA" w14:textId="77777777" w:rsidR="003D4440" w:rsidRPr="003D4440" w:rsidRDefault="003D4440" w:rsidP="003D4440">
            <w:pPr>
              <w:spacing w:line="276" w:lineRule="auto"/>
              <w:jc w:val="center"/>
              <w:rPr>
                <w:lang w:eastAsia="en-US"/>
              </w:rPr>
            </w:pPr>
            <w:r w:rsidRPr="003D4440">
              <w:rPr>
                <w:sz w:val="16"/>
                <w:szCs w:val="16"/>
                <w:lang w:eastAsia="en-US"/>
              </w:rPr>
              <w:t>1</w:t>
            </w:r>
          </w:p>
        </w:tc>
        <w:tc>
          <w:tcPr>
            <w:tcW w:w="513" w:type="pct"/>
            <w:tcBorders>
              <w:top w:val="single" w:sz="6" w:space="0" w:color="auto"/>
              <w:left w:val="single" w:sz="6" w:space="0" w:color="auto"/>
              <w:bottom w:val="single" w:sz="6" w:space="0" w:color="auto"/>
              <w:right w:val="single" w:sz="6" w:space="0" w:color="auto"/>
            </w:tcBorders>
            <w:vAlign w:val="center"/>
          </w:tcPr>
          <w:p w14:paraId="5F51226A" w14:textId="77777777" w:rsidR="003D4440" w:rsidRPr="003D4440" w:rsidRDefault="003D4440" w:rsidP="003D4440">
            <w:pPr>
              <w:spacing w:line="276" w:lineRule="auto"/>
              <w:jc w:val="center"/>
              <w:rPr>
                <w:sz w:val="16"/>
                <w:szCs w:val="16"/>
                <w:lang w:eastAsia="en-US"/>
              </w:rPr>
            </w:pPr>
          </w:p>
          <w:p w14:paraId="46A2366B" w14:textId="77777777" w:rsidR="003D4440" w:rsidRPr="003D4440" w:rsidRDefault="003D4440" w:rsidP="003D4440">
            <w:pPr>
              <w:spacing w:line="276" w:lineRule="auto"/>
              <w:jc w:val="center"/>
              <w:rPr>
                <w:sz w:val="16"/>
                <w:szCs w:val="16"/>
                <w:lang w:eastAsia="en-US"/>
              </w:rPr>
            </w:pPr>
            <w:r w:rsidRPr="003D4440">
              <w:rPr>
                <w:sz w:val="16"/>
                <w:szCs w:val="16"/>
                <w:lang w:eastAsia="en-US"/>
              </w:rPr>
              <w:t>571</w:t>
            </w:r>
          </w:p>
          <w:p w14:paraId="580E6EA7" w14:textId="77777777" w:rsidR="003D4440" w:rsidRPr="003D4440" w:rsidRDefault="003D4440" w:rsidP="003D4440">
            <w:pPr>
              <w:spacing w:line="276" w:lineRule="auto"/>
              <w:jc w:val="center"/>
              <w:rPr>
                <w:lang w:eastAsia="en-US"/>
              </w:rPr>
            </w:pPr>
          </w:p>
        </w:tc>
        <w:tc>
          <w:tcPr>
            <w:tcW w:w="660" w:type="pct"/>
            <w:tcBorders>
              <w:top w:val="single" w:sz="4" w:space="0" w:color="auto"/>
              <w:left w:val="single" w:sz="6" w:space="0" w:color="auto"/>
              <w:bottom w:val="single" w:sz="4" w:space="0" w:color="auto"/>
              <w:right w:val="single" w:sz="6" w:space="0" w:color="auto"/>
            </w:tcBorders>
          </w:tcPr>
          <w:p w14:paraId="3CB7D6F5" w14:textId="77777777" w:rsidR="003D4440" w:rsidRPr="003D4440" w:rsidRDefault="003D4440" w:rsidP="003D4440">
            <w:pPr>
              <w:spacing w:line="276" w:lineRule="auto"/>
              <w:jc w:val="center"/>
              <w:rPr>
                <w:sz w:val="16"/>
                <w:szCs w:val="16"/>
                <w:lang w:eastAsia="en-US"/>
              </w:rPr>
            </w:pPr>
          </w:p>
          <w:p w14:paraId="73BE4A1F" w14:textId="77777777" w:rsidR="003D4440" w:rsidRPr="003D4440" w:rsidRDefault="003D4440" w:rsidP="003D4440">
            <w:pPr>
              <w:spacing w:line="276" w:lineRule="auto"/>
              <w:jc w:val="center"/>
              <w:rPr>
                <w:sz w:val="16"/>
                <w:szCs w:val="16"/>
                <w:lang w:eastAsia="en-US"/>
              </w:rPr>
            </w:pPr>
          </w:p>
          <w:p w14:paraId="662E6E49" w14:textId="77777777" w:rsidR="003D4440" w:rsidRPr="003D4440" w:rsidRDefault="003D4440" w:rsidP="003D4440">
            <w:pPr>
              <w:spacing w:line="276" w:lineRule="auto"/>
              <w:rPr>
                <w:sz w:val="16"/>
                <w:szCs w:val="16"/>
                <w:lang w:eastAsia="en-US"/>
              </w:rPr>
            </w:pPr>
          </w:p>
          <w:p w14:paraId="1E49DD6F" w14:textId="77777777" w:rsidR="003D4440" w:rsidRPr="003D4440" w:rsidRDefault="003D4440" w:rsidP="003D4440">
            <w:pPr>
              <w:spacing w:line="276" w:lineRule="auto"/>
              <w:jc w:val="center"/>
              <w:rPr>
                <w:sz w:val="16"/>
                <w:szCs w:val="16"/>
                <w:lang w:eastAsia="en-US"/>
              </w:rPr>
            </w:pPr>
          </w:p>
          <w:p w14:paraId="12C0A8EB" w14:textId="77777777" w:rsidR="003D4440" w:rsidRPr="003D4440" w:rsidRDefault="003D4440" w:rsidP="003D4440">
            <w:pPr>
              <w:spacing w:line="276" w:lineRule="auto"/>
              <w:jc w:val="center"/>
              <w:rPr>
                <w:sz w:val="16"/>
                <w:szCs w:val="16"/>
                <w:lang w:eastAsia="en-US"/>
              </w:rPr>
            </w:pPr>
            <w:r w:rsidRPr="003D4440">
              <w:rPr>
                <w:sz w:val="16"/>
                <w:szCs w:val="16"/>
                <w:lang w:eastAsia="en-US"/>
              </w:rPr>
              <w:t>381</w:t>
            </w:r>
          </w:p>
          <w:p w14:paraId="041CFEB1" w14:textId="77777777" w:rsidR="003D4440" w:rsidRPr="003D4440" w:rsidRDefault="003D4440" w:rsidP="003D4440">
            <w:pPr>
              <w:spacing w:line="276" w:lineRule="auto"/>
              <w:jc w:val="center"/>
              <w:rPr>
                <w:sz w:val="16"/>
                <w:szCs w:val="16"/>
                <w:lang w:eastAsia="en-US"/>
              </w:rPr>
            </w:pPr>
          </w:p>
        </w:tc>
        <w:tc>
          <w:tcPr>
            <w:tcW w:w="512" w:type="pct"/>
            <w:tcBorders>
              <w:top w:val="single" w:sz="4" w:space="0" w:color="auto"/>
              <w:left w:val="single" w:sz="6" w:space="0" w:color="auto"/>
              <w:bottom w:val="single" w:sz="4" w:space="0" w:color="auto"/>
              <w:right w:val="single" w:sz="6" w:space="0" w:color="auto"/>
            </w:tcBorders>
            <w:vAlign w:val="center"/>
          </w:tcPr>
          <w:p w14:paraId="67636C11" w14:textId="77777777" w:rsidR="003D4440" w:rsidRPr="003D4440" w:rsidRDefault="003D4440" w:rsidP="003D4440">
            <w:pPr>
              <w:spacing w:line="276" w:lineRule="auto"/>
              <w:jc w:val="center"/>
              <w:rPr>
                <w:sz w:val="16"/>
                <w:szCs w:val="16"/>
                <w:lang w:eastAsia="en-US"/>
              </w:rPr>
            </w:pPr>
          </w:p>
          <w:p w14:paraId="6C35C8FA" w14:textId="77777777" w:rsidR="003D4440" w:rsidRPr="003D4440" w:rsidRDefault="003D4440" w:rsidP="003D4440">
            <w:pPr>
              <w:spacing w:line="276" w:lineRule="auto"/>
              <w:jc w:val="center"/>
              <w:rPr>
                <w:sz w:val="16"/>
                <w:szCs w:val="16"/>
                <w:lang w:eastAsia="en-US"/>
              </w:rPr>
            </w:pPr>
            <w:r w:rsidRPr="003D4440">
              <w:rPr>
                <w:sz w:val="16"/>
                <w:szCs w:val="16"/>
                <w:lang w:eastAsia="en-US"/>
              </w:rPr>
              <w:t>10920</w:t>
            </w:r>
          </w:p>
          <w:p w14:paraId="666C01E0" w14:textId="77777777" w:rsidR="003D4440" w:rsidRPr="003D4440" w:rsidRDefault="003D4440" w:rsidP="003D4440">
            <w:pPr>
              <w:spacing w:line="276" w:lineRule="auto"/>
              <w:jc w:val="center"/>
              <w:rPr>
                <w:lang w:eastAsia="en-US"/>
              </w:rPr>
            </w:pPr>
          </w:p>
        </w:tc>
        <w:tc>
          <w:tcPr>
            <w:tcW w:w="577" w:type="pct"/>
            <w:tcBorders>
              <w:top w:val="single" w:sz="4" w:space="0" w:color="auto"/>
              <w:left w:val="single" w:sz="6" w:space="0" w:color="auto"/>
              <w:bottom w:val="single" w:sz="4" w:space="0" w:color="auto"/>
              <w:right w:val="single" w:sz="6" w:space="0" w:color="auto"/>
            </w:tcBorders>
            <w:vAlign w:val="center"/>
            <w:hideMark/>
          </w:tcPr>
          <w:p w14:paraId="5890CD4F" w14:textId="77777777" w:rsidR="003D4440" w:rsidRPr="003D4440" w:rsidRDefault="003D4440" w:rsidP="003D4440">
            <w:pPr>
              <w:spacing w:line="276" w:lineRule="auto"/>
              <w:jc w:val="center"/>
              <w:rPr>
                <w:lang w:eastAsia="en-US"/>
              </w:rPr>
            </w:pPr>
            <w:r w:rsidRPr="003D4440">
              <w:rPr>
                <w:sz w:val="16"/>
                <w:szCs w:val="16"/>
                <w:lang w:eastAsia="en-US"/>
              </w:rPr>
              <w:t>Tak</w:t>
            </w:r>
          </w:p>
        </w:tc>
      </w:tr>
      <w:tr w:rsidR="003D4440" w:rsidRPr="003D4440" w14:paraId="121394DC" w14:textId="77777777" w:rsidTr="003D4440">
        <w:trPr>
          <w:cantSplit/>
          <w:trHeight w:val="520"/>
        </w:trPr>
        <w:tc>
          <w:tcPr>
            <w:tcW w:w="199" w:type="pct"/>
            <w:tcBorders>
              <w:top w:val="single" w:sz="6" w:space="0" w:color="auto"/>
              <w:left w:val="single" w:sz="6" w:space="0" w:color="auto"/>
              <w:bottom w:val="single" w:sz="6" w:space="0" w:color="auto"/>
              <w:right w:val="single" w:sz="6" w:space="0" w:color="auto"/>
            </w:tcBorders>
            <w:vAlign w:val="center"/>
            <w:hideMark/>
          </w:tcPr>
          <w:p w14:paraId="020F7BA0" w14:textId="77777777" w:rsidR="003D4440" w:rsidRPr="003D4440" w:rsidRDefault="003D4440" w:rsidP="003D4440">
            <w:pPr>
              <w:spacing w:line="276" w:lineRule="auto"/>
              <w:ind w:left="-284" w:firstLine="284"/>
              <w:jc w:val="center"/>
              <w:rPr>
                <w:sz w:val="16"/>
                <w:szCs w:val="16"/>
                <w:lang w:eastAsia="en-US"/>
              </w:rPr>
            </w:pPr>
            <w:r w:rsidRPr="003D4440">
              <w:rPr>
                <w:sz w:val="16"/>
                <w:szCs w:val="16"/>
                <w:lang w:eastAsia="en-US"/>
              </w:rPr>
              <w:lastRenderedPageBreak/>
              <w:t>2</w:t>
            </w:r>
          </w:p>
        </w:tc>
        <w:tc>
          <w:tcPr>
            <w:tcW w:w="940" w:type="pct"/>
            <w:tcBorders>
              <w:top w:val="single" w:sz="6" w:space="0" w:color="auto"/>
              <w:left w:val="single" w:sz="4" w:space="0" w:color="auto"/>
              <w:bottom w:val="single" w:sz="6" w:space="0" w:color="auto"/>
              <w:right w:val="single" w:sz="6" w:space="0" w:color="auto"/>
            </w:tcBorders>
            <w:vAlign w:val="center"/>
            <w:hideMark/>
          </w:tcPr>
          <w:p w14:paraId="27066A77" w14:textId="77777777" w:rsidR="003D4440" w:rsidRPr="003D4440" w:rsidRDefault="003D4440" w:rsidP="003D4440">
            <w:pPr>
              <w:spacing w:line="276" w:lineRule="auto"/>
              <w:rPr>
                <w:color w:val="000000"/>
                <w:sz w:val="16"/>
                <w:szCs w:val="22"/>
                <w:lang w:eastAsia="en-US"/>
              </w:rPr>
            </w:pPr>
            <w:r w:rsidRPr="003D4440">
              <w:rPr>
                <w:color w:val="000000"/>
                <w:sz w:val="16"/>
                <w:szCs w:val="22"/>
                <w:lang w:eastAsia="en-US"/>
              </w:rPr>
              <w:t>CIĄGNIK SAMOCHODOWY Z KIEROWCĄ SIODŁOWY Z NACZEPĄ SKRZYNIOWĄ / ŁADOWNOŚĆ MIN.20,0T / Z MONITORINGIEM /</w:t>
            </w:r>
          </w:p>
        </w:tc>
        <w:tc>
          <w:tcPr>
            <w:tcW w:w="505" w:type="pct"/>
            <w:tcBorders>
              <w:top w:val="single" w:sz="6" w:space="0" w:color="auto"/>
              <w:left w:val="single" w:sz="6" w:space="0" w:color="auto"/>
              <w:bottom w:val="single" w:sz="6" w:space="0" w:color="auto"/>
              <w:right w:val="single" w:sz="6" w:space="0" w:color="auto"/>
            </w:tcBorders>
            <w:vAlign w:val="center"/>
            <w:hideMark/>
          </w:tcPr>
          <w:p w14:paraId="3C2F19B2" w14:textId="77777777" w:rsidR="003D4440" w:rsidRPr="003D4440" w:rsidRDefault="003D4440" w:rsidP="003D4440">
            <w:pPr>
              <w:spacing w:line="276" w:lineRule="auto"/>
              <w:jc w:val="center"/>
              <w:rPr>
                <w:sz w:val="16"/>
                <w:szCs w:val="16"/>
                <w:lang w:eastAsia="en-US"/>
              </w:rPr>
            </w:pPr>
            <w:r w:rsidRPr="003D4440">
              <w:rPr>
                <w:sz w:val="16"/>
                <w:szCs w:val="16"/>
                <w:lang w:eastAsia="en-US"/>
              </w:rPr>
              <w:t>-</w:t>
            </w:r>
          </w:p>
        </w:tc>
        <w:tc>
          <w:tcPr>
            <w:tcW w:w="511" w:type="pct"/>
            <w:tcBorders>
              <w:top w:val="single" w:sz="6" w:space="0" w:color="auto"/>
              <w:left w:val="single" w:sz="6" w:space="0" w:color="auto"/>
              <w:bottom w:val="single" w:sz="6" w:space="0" w:color="auto"/>
              <w:right w:val="single" w:sz="6" w:space="0" w:color="auto"/>
            </w:tcBorders>
            <w:vAlign w:val="center"/>
            <w:hideMark/>
          </w:tcPr>
          <w:p w14:paraId="75F99090" w14:textId="77777777" w:rsidR="003D4440" w:rsidRPr="003D4440" w:rsidRDefault="003D4440" w:rsidP="003D4440">
            <w:pPr>
              <w:spacing w:line="276" w:lineRule="auto"/>
              <w:jc w:val="center"/>
              <w:rPr>
                <w:sz w:val="16"/>
                <w:szCs w:val="16"/>
                <w:lang w:eastAsia="en-US"/>
              </w:rPr>
            </w:pPr>
            <w:r w:rsidRPr="003D4440">
              <w:rPr>
                <w:sz w:val="16"/>
                <w:szCs w:val="16"/>
                <w:lang w:eastAsia="en-US"/>
              </w:rPr>
              <w:t>Min. 20,0 t</w:t>
            </w:r>
          </w:p>
        </w:tc>
        <w:tc>
          <w:tcPr>
            <w:tcW w:w="584" w:type="pct"/>
            <w:tcBorders>
              <w:top w:val="single" w:sz="6" w:space="0" w:color="auto"/>
              <w:left w:val="single" w:sz="6" w:space="0" w:color="auto"/>
              <w:bottom w:val="single" w:sz="6" w:space="0" w:color="auto"/>
              <w:right w:val="single" w:sz="6" w:space="0" w:color="auto"/>
            </w:tcBorders>
            <w:vAlign w:val="center"/>
            <w:hideMark/>
          </w:tcPr>
          <w:p w14:paraId="022BC86C" w14:textId="77777777" w:rsidR="003D4440" w:rsidRPr="003D4440" w:rsidRDefault="003D4440" w:rsidP="003D4440">
            <w:pPr>
              <w:spacing w:line="276" w:lineRule="auto"/>
              <w:jc w:val="center"/>
              <w:rPr>
                <w:sz w:val="16"/>
                <w:szCs w:val="16"/>
                <w:lang w:eastAsia="en-US"/>
              </w:rPr>
            </w:pPr>
            <w:r w:rsidRPr="003D4440">
              <w:rPr>
                <w:sz w:val="16"/>
                <w:szCs w:val="16"/>
                <w:lang w:eastAsia="en-US"/>
              </w:rPr>
              <w:t>2</w:t>
            </w:r>
          </w:p>
        </w:tc>
        <w:tc>
          <w:tcPr>
            <w:tcW w:w="513" w:type="pct"/>
            <w:tcBorders>
              <w:top w:val="single" w:sz="6" w:space="0" w:color="auto"/>
              <w:left w:val="single" w:sz="6" w:space="0" w:color="auto"/>
              <w:bottom w:val="single" w:sz="6" w:space="0" w:color="auto"/>
              <w:right w:val="single" w:sz="6" w:space="0" w:color="auto"/>
            </w:tcBorders>
            <w:vAlign w:val="center"/>
          </w:tcPr>
          <w:p w14:paraId="64B47E1F" w14:textId="77777777" w:rsidR="003D4440" w:rsidRPr="003D4440" w:rsidRDefault="003D4440" w:rsidP="003D4440">
            <w:pPr>
              <w:spacing w:line="276" w:lineRule="auto"/>
              <w:jc w:val="center"/>
              <w:rPr>
                <w:sz w:val="16"/>
                <w:szCs w:val="16"/>
                <w:lang w:eastAsia="en-US"/>
              </w:rPr>
            </w:pPr>
          </w:p>
          <w:p w14:paraId="7B574F84" w14:textId="77777777" w:rsidR="003D4440" w:rsidRPr="003D4440" w:rsidRDefault="003D4440" w:rsidP="003D4440">
            <w:pPr>
              <w:spacing w:line="276" w:lineRule="auto"/>
              <w:jc w:val="center"/>
              <w:rPr>
                <w:sz w:val="16"/>
                <w:szCs w:val="16"/>
                <w:lang w:eastAsia="en-US"/>
              </w:rPr>
            </w:pPr>
            <w:r w:rsidRPr="003D4440">
              <w:rPr>
                <w:sz w:val="16"/>
                <w:szCs w:val="16"/>
                <w:lang w:eastAsia="en-US"/>
              </w:rPr>
              <w:t>701</w:t>
            </w:r>
          </w:p>
          <w:p w14:paraId="5F926D24" w14:textId="77777777" w:rsidR="003D4440" w:rsidRPr="003D4440" w:rsidRDefault="003D4440" w:rsidP="003D4440">
            <w:pPr>
              <w:spacing w:line="276" w:lineRule="auto"/>
              <w:jc w:val="center"/>
              <w:rPr>
                <w:sz w:val="16"/>
                <w:szCs w:val="16"/>
                <w:lang w:eastAsia="en-US"/>
              </w:rPr>
            </w:pPr>
          </w:p>
        </w:tc>
        <w:tc>
          <w:tcPr>
            <w:tcW w:w="660" w:type="pct"/>
            <w:tcBorders>
              <w:top w:val="single" w:sz="4" w:space="0" w:color="auto"/>
              <w:left w:val="single" w:sz="6" w:space="0" w:color="auto"/>
              <w:bottom w:val="single" w:sz="4" w:space="0" w:color="auto"/>
              <w:right w:val="single" w:sz="6" w:space="0" w:color="auto"/>
            </w:tcBorders>
          </w:tcPr>
          <w:p w14:paraId="0F71F764" w14:textId="77777777" w:rsidR="003D4440" w:rsidRPr="003D4440" w:rsidRDefault="003D4440" w:rsidP="003D4440">
            <w:pPr>
              <w:spacing w:line="276" w:lineRule="auto"/>
              <w:jc w:val="center"/>
              <w:rPr>
                <w:sz w:val="16"/>
                <w:szCs w:val="16"/>
                <w:lang w:eastAsia="en-US"/>
              </w:rPr>
            </w:pPr>
          </w:p>
          <w:p w14:paraId="222C6DBA" w14:textId="77777777" w:rsidR="003D4440" w:rsidRPr="003D4440" w:rsidRDefault="003D4440" w:rsidP="003D4440">
            <w:pPr>
              <w:spacing w:line="276" w:lineRule="auto"/>
              <w:jc w:val="center"/>
              <w:rPr>
                <w:sz w:val="16"/>
                <w:szCs w:val="16"/>
                <w:lang w:eastAsia="en-US"/>
              </w:rPr>
            </w:pPr>
          </w:p>
          <w:p w14:paraId="1D7A4D77" w14:textId="77777777" w:rsidR="003D4440" w:rsidRPr="003D4440" w:rsidRDefault="003D4440" w:rsidP="003D4440">
            <w:pPr>
              <w:spacing w:line="276" w:lineRule="auto"/>
              <w:rPr>
                <w:sz w:val="16"/>
                <w:szCs w:val="16"/>
                <w:lang w:eastAsia="en-US"/>
              </w:rPr>
            </w:pPr>
          </w:p>
          <w:p w14:paraId="77FAA059" w14:textId="77777777" w:rsidR="003D4440" w:rsidRPr="003D4440" w:rsidRDefault="003D4440" w:rsidP="003D4440">
            <w:pPr>
              <w:spacing w:line="276" w:lineRule="auto"/>
              <w:jc w:val="center"/>
              <w:rPr>
                <w:sz w:val="16"/>
                <w:szCs w:val="16"/>
                <w:lang w:eastAsia="en-US"/>
              </w:rPr>
            </w:pPr>
          </w:p>
          <w:p w14:paraId="64E67988" w14:textId="77777777" w:rsidR="003D4440" w:rsidRPr="003D4440" w:rsidRDefault="003D4440" w:rsidP="003D4440">
            <w:pPr>
              <w:spacing w:line="276" w:lineRule="auto"/>
              <w:jc w:val="center"/>
              <w:rPr>
                <w:sz w:val="16"/>
                <w:szCs w:val="16"/>
                <w:lang w:eastAsia="en-US"/>
              </w:rPr>
            </w:pPr>
            <w:r w:rsidRPr="003D4440">
              <w:rPr>
                <w:sz w:val="16"/>
                <w:szCs w:val="16"/>
                <w:lang w:eastAsia="en-US"/>
              </w:rPr>
              <w:t>468</w:t>
            </w:r>
          </w:p>
          <w:p w14:paraId="78D13257" w14:textId="77777777" w:rsidR="003D4440" w:rsidRPr="003D4440" w:rsidRDefault="003D4440" w:rsidP="003D4440">
            <w:pPr>
              <w:spacing w:line="276" w:lineRule="auto"/>
              <w:jc w:val="center"/>
              <w:rPr>
                <w:sz w:val="16"/>
                <w:szCs w:val="16"/>
                <w:lang w:eastAsia="en-US"/>
              </w:rPr>
            </w:pPr>
          </w:p>
        </w:tc>
        <w:tc>
          <w:tcPr>
            <w:tcW w:w="512" w:type="pct"/>
            <w:tcBorders>
              <w:top w:val="single" w:sz="4" w:space="0" w:color="auto"/>
              <w:left w:val="single" w:sz="6" w:space="0" w:color="auto"/>
              <w:bottom w:val="single" w:sz="4" w:space="0" w:color="auto"/>
              <w:right w:val="single" w:sz="6" w:space="0" w:color="auto"/>
            </w:tcBorders>
            <w:vAlign w:val="center"/>
          </w:tcPr>
          <w:p w14:paraId="0C852EF1" w14:textId="77777777" w:rsidR="003D4440" w:rsidRPr="003D4440" w:rsidRDefault="003D4440" w:rsidP="003D4440">
            <w:pPr>
              <w:spacing w:line="276" w:lineRule="auto"/>
              <w:jc w:val="center"/>
              <w:rPr>
                <w:sz w:val="16"/>
                <w:szCs w:val="16"/>
                <w:lang w:eastAsia="en-US"/>
              </w:rPr>
            </w:pPr>
          </w:p>
          <w:p w14:paraId="6C66866D" w14:textId="77777777" w:rsidR="003D4440" w:rsidRPr="003D4440" w:rsidRDefault="003D4440" w:rsidP="003D4440">
            <w:pPr>
              <w:spacing w:line="276" w:lineRule="auto"/>
              <w:jc w:val="center"/>
              <w:rPr>
                <w:sz w:val="16"/>
                <w:szCs w:val="16"/>
                <w:lang w:eastAsia="en-US"/>
              </w:rPr>
            </w:pPr>
            <w:r w:rsidRPr="003D4440">
              <w:rPr>
                <w:sz w:val="16"/>
                <w:szCs w:val="16"/>
                <w:lang w:eastAsia="en-US"/>
              </w:rPr>
              <w:t>13320</w:t>
            </w:r>
          </w:p>
          <w:p w14:paraId="343FEA40" w14:textId="77777777" w:rsidR="003D4440" w:rsidRPr="003D4440" w:rsidRDefault="003D4440" w:rsidP="003D4440">
            <w:pPr>
              <w:spacing w:line="276" w:lineRule="auto"/>
              <w:jc w:val="center"/>
              <w:rPr>
                <w:sz w:val="16"/>
                <w:szCs w:val="16"/>
                <w:lang w:eastAsia="en-US"/>
              </w:rPr>
            </w:pPr>
          </w:p>
        </w:tc>
        <w:tc>
          <w:tcPr>
            <w:tcW w:w="577" w:type="pct"/>
            <w:tcBorders>
              <w:top w:val="single" w:sz="4" w:space="0" w:color="auto"/>
              <w:left w:val="single" w:sz="6" w:space="0" w:color="auto"/>
              <w:bottom w:val="single" w:sz="4" w:space="0" w:color="auto"/>
              <w:right w:val="single" w:sz="6" w:space="0" w:color="auto"/>
            </w:tcBorders>
            <w:vAlign w:val="center"/>
            <w:hideMark/>
          </w:tcPr>
          <w:p w14:paraId="130A6D66" w14:textId="77777777" w:rsidR="003D4440" w:rsidRPr="003D4440" w:rsidRDefault="003D4440" w:rsidP="003D4440">
            <w:pPr>
              <w:spacing w:line="276" w:lineRule="auto"/>
              <w:jc w:val="center"/>
              <w:rPr>
                <w:sz w:val="16"/>
                <w:szCs w:val="16"/>
                <w:lang w:eastAsia="en-US"/>
              </w:rPr>
            </w:pPr>
            <w:r w:rsidRPr="003D4440">
              <w:rPr>
                <w:sz w:val="16"/>
                <w:szCs w:val="16"/>
                <w:lang w:eastAsia="en-US"/>
              </w:rPr>
              <w:t>Tak</w:t>
            </w:r>
          </w:p>
        </w:tc>
      </w:tr>
    </w:tbl>
    <w:p w14:paraId="7ECA956E" w14:textId="77777777" w:rsidR="003D4440" w:rsidRPr="003D4440" w:rsidRDefault="003D4440" w:rsidP="00F76E7B">
      <w:pPr>
        <w:numPr>
          <w:ilvl w:val="1"/>
          <w:numId w:val="78"/>
        </w:numPr>
        <w:ind w:left="850" w:hanging="425"/>
        <w:contextualSpacing/>
        <w:jc w:val="both"/>
        <w:rPr>
          <w:sz w:val="24"/>
          <w:szCs w:val="24"/>
        </w:rPr>
      </w:pPr>
      <w:r w:rsidRPr="003D4440">
        <w:rPr>
          <w:sz w:val="24"/>
          <w:szCs w:val="24"/>
        </w:rPr>
        <w:t xml:space="preserve">Szczegółowe wymagania dla pojazdów. </w:t>
      </w:r>
    </w:p>
    <w:p w14:paraId="3CD38869" w14:textId="77777777" w:rsidR="003D4440" w:rsidRPr="003D4440" w:rsidRDefault="003D4440" w:rsidP="00F76E7B">
      <w:pPr>
        <w:numPr>
          <w:ilvl w:val="0"/>
          <w:numId w:val="79"/>
        </w:numPr>
        <w:ind w:left="1276" w:hanging="425"/>
        <w:contextualSpacing/>
        <w:jc w:val="both"/>
        <w:rPr>
          <w:sz w:val="24"/>
          <w:szCs w:val="24"/>
        </w:rPr>
      </w:pPr>
      <w:r w:rsidRPr="003D4440">
        <w:rPr>
          <w:sz w:val="24"/>
          <w:szCs w:val="24"/>
        </w:rPr>
        <w:t xml:space="preserve">jednostki transportowe powinny spełniać minimalne wymagania techniczne Zamawiającego tj. </w:t>
      </w:r>
    </w:p>
    <w:p w14:paraId="1A24E9E8" w14:textId="77777777" w:rsidR="003D4440" w:rsidRPr="003D4440" w:rsidRDefault="003D4440" w:rsidP="00F76E7B">
      <w:pPr>
        <w:numPr>
          <w:ilvl w:val="0"/>
          <w:numId w:val="80"/>
        </w:numPr>
        <w:spacing w:before="100"/>
        <w:contextualSpacing/>
        <w:jc w:val="both"/>
        <w:rPr>
          <w:sz w:val="24"/>
          <w:szCs w:val="24"/>
        </w:rPr>
      </w:pPr>
      <w:r w:rsidRPr="003D4440">
        <w:rPr>
          <w:sz w:val="24"/>
          <w:szCs w:val="24"/>
        </w:rPr>
        <w:t>dla ciągników samochodowych (siodłowych)/ samochodów specjalnych – dopuszczalną ładowność oblicza się z zastosowaniem wzoru:</w:t>
      </w:r>
    </w:p>
    <w:p w14:paraId="152E20E2" w14:textId="77777777" w:rsidR="003D4440" w:rsidRPr="003D4440" w:rsidRDefault="003D4440" w:rsidP="003D4440">
      <w:pPr>
        <w:ind w:left="1920"/>
        <w:contextualSpacing/>
        <w:jc w:val="both"/>
        <w:rPr>
          <w:sz w:val="24"/>
          <w:szCs w:val="24"/>
        </w:rPr>
      </w:pPr>
    </w:p>
    <w:p w14:paraId="25B0290A" w14:textId="77777777" w:rsidR="003D4440" w:rsidRPr="003D4440" w:rsidRDefault="003D4440" w:rsidP="003D4440">
      <w:pPr>
        <w:ind w:left="1920"/>
        <w:contextualSpacing/>
        <w:jc w:val="both"/>
        <w:rPr>
          <w:b/>
          <w:bCs/>
          <w:i/>
          <w:iCs/>
          <w:sz w:val="24"/>
          <w:szCs w:val="24"/>
        </w:rPr>
      </w:pPr>
      <w:r w:rsidRPr="003D4440">
        <w:rPr>
          <w:b/>
          <w:bCs/>
          <w:i/>
          <w:iCs/>
          <w:sz w:val="24"/>
          <w:szCs w:val="24"/>
        </w:rPr>
        <w:t>dopuszczalna ładowność = DMC 40 t – (masa własna ciągnika* + masa własna naczepy*)</w:t>
      </w:r>
    </w:p>
    <w:p w14:paraId="72231B2E" w14:textId="77777777" w:rsidR="003D4440" w:rsidRPr="003D4440" w:rsidRDefault="003D4440" w:rsidP="003D4440">
      <w:pPr>
        <w:ind w:left="1920"/>
        <w:jc w:val="both"/>
      </w:pPr>
      <w:r w:rsidRPr="003D4440">
        <w:t>* adnotacja w polu G dowodu rejestracyjnego</w:t>
      </w:r>
    </w:p>
    <w:p w14:paraId="47D6968B" w14:textId="77777777" w:rsidR="003D4440" w:rsidRPr="003D4440" w:rsidRDefault="003D4440" w:rsidP="003D4440">
      <w:pPr>
        <w:ind w:left="1920"/>
        <w:jc w:val="both"/>
        <w:rPr>
          <w:sz w:val="24"/>
          <w:szCs w:val="24"/>
        </w:rPr>
      </w:pPr>
      <w:r w:rsidRPr="003D4440">
        <w:t>Obliczona dopuszczalna ładowność powinna być wyższa od minimalnych</w:t>
      </w:r>
      <w:r w:rsidRPr="003D4440">
        <w:rPr>
          <w:sz w:val="24"/>
          <w:szCs w:val="24"/>
        </w:rPr>
        <w:t xml:space="preserve"> wymagań Zamawiającego.</w:t>
      </w:r>
    </w:p>
    <w:p w14:paraId="0E5A1C74" w14:textId="77777777" w:rsidR="003D4440" w:rsidRPr="003D4440" w:rsidRDefault="003D4440" w:rsidP="00F76E7B">
      <w:pPr>
        <w:numPr>
          <w:ilvl w:val="0"/>
          <w:numId w:val="79"/>
        </w:numPr>
        <w:tabs>
          <w:tab w:val="num" w:pos="1276"/>
        </w:tabs>
        <w:ind w:left="1276" w:hanging="425"/>
        <w:contextualSpacing/>
        <w:jc w:val="both"/>
        <w:rPr>
          <w:i/>
          <w:sz w:val="24"/>
          <w:szCs w:val="24"/>
        </w:rPr>
      </w:pPr>
      <w:r w:rsidRPr="003D4440">
        <w:rPr>
          <w:i/>
          <w:sz w:val="24"/>
          <w:szCs w:val="24"/>
        </w:rPr>
        <w:t>Pozostałe wymagania do uzupełnienia przez Komisję Przetargową:</w:t>
      </w:r>
    </w:p>
    <w:p w14:paraId="32024C55" w14:textId="77777777" w:rsidR="003D4440" w:rsidRPr="003D4440" w:rsidRDefault="003D4440" w:rsidP="00F76E7B">
      <w:pPr>
        <w:numPr>
          <w:ilvl w:val="0"/>
          <w:numId w:val="81"/>
        </w:numPr>
        <w:spacing w:before="100"/>
        <w:contextualSpacing/>
        <w:jc w:val="both"/>
        <w:rPr>
          <w:sz w:val="24"/>
          <w:szCs w:val="24"/>
        </w:rPr>
      </w:pPr>
      <w:r w:rsidRPr="003D4440">
        <w:rPr>
          <w:sz w:val="24"/>
          <w:szCs w:val="24"/>
        </w:rPr>
        <w:t>minimalna wysokość burt załadunkowych 500 mm licząc od powierzchni podłogowej naczepy,</w:t>
      </w:r>
    </w:p>
    <w:p w14:paraId="1D372994" w14:textId="77777777" w:rsidR="003D4440" w:rsidRPr="003D4440" w:rsidRDefault="003D4440" w:rsidP="00F76E7B">
      <w:pPr>
        <w:numPr>
          <w:ilvl w:val="0"/>
          <w:numId w:val="81"/>
        </w:numPr>
        <w:spacing w:before="100"/>
        <w:contextualSpacing/>
        <w:jc w:val="both"/>
        <w:rPr>
          <w:sz w:val="24"/>
          <w:szCs w:val="24"/>
        </w:rPr>
      </w:pPr>
      <w:r w:rsidRPr="003D4440">
        <w:rPr>
          <w:sz w:val="24"/>
          <w:szCs w:val="24"/>
        </w:rPr>
        <w:t>otwierane wszystkie burty naczepy skrzyniowej</w:t>
      </w:r>
    </w:p>
    <w:p w14:paraId="6842DE4B" w14:textId="77777777" w:rsidR="003D4440" w:rsidRPr="003D4440" w:rsidRDefault="003D4440" w:rsidP="00F76E7B">
      <w:pPr>
        <w:numPr>
          <w:ilvl w:val="0"/>
          <w:numId w:val="79"/>
        </w:numPr>
        <w:tabs>
          <w:tab w:val="num" w:pos="1276"/>
        </w:tabs>
        <w:ind w:left="1276" w:hanging="425"/>
        <w:contextualSpacing/>
        <w:jc w:val="both"/>
        <w:rPr>
          <w:sz w:val="24"/>
          <w:szCs w:val="24"/>
        </w:rPr>
      </w:pPr>
      <w:r w:rsidRPr="003D4440">
        <w:rPr>
          <w:sz w:val="24"/>
          <w:szCs w:val="24"/>
        </w:rPr>
        <w:t>wszystkie pojazdy oddawane do dyspozycji Zamawiającego muszą posiadać aktualne badania techniczne oraz ubezpieczenie komunikacyjne OC,</w:t>
      </w:r>
    </w:p>
    <w:p w14:paraId="6856C0AE" w14:textId="77777777" w:rsidR="003D4440" w:rsidRPr="003D4440" w:rsidRDefault="003D4440" w:rsidP="00F76E7B">
      <w:pPr>
        <w:numPr>
          <w:ilvl w:val="0"/>
          <w:numId w:val="79"/>
        </w:numPr>
        <w:tabs>
          <w:tab w:val="num" w:pos="1276"/>
        </w:tabs>
        <w:ind w:left="1276" w:hanging="425"/>
        <w:contextualSpacing/>
        <w:jc w:val="both"/>
        <w:rPr>
          <w:sz w:val="24"/>
          <w:szCs w:val="24"/>
        </w:rPr>
      </w:pPr>
      <w:r w:rsidRPr="003D4440">
        <w:rPr>
          <w:sz w:val="24"/>
          <w:szCs w:val="24"/>
        </w:rPr>
        <w:t>oferowane jednostki transportowe muszą posiadać możliwość poruszania się po drogach nieutwardzonych,</w:t>
      </w:r>
    </w:p>
    <w:p w14:paraId="632AC074" w14:textId="77777777" w:rsidR="003D4440" w:rsidRPr="003D4440" w:rsidRDefault="003D4440" w:rsidP="00F76E7B">
      <w:pPr>
        <w:numPr>
          <w:ilvl w:val="0"/>
          <w:numId w:val="79"/>
        </w:numPr>
        <w:tabs>
          <w:tab w:val="num" w:pos="1276"/>
        </w:tabs>
        <w:ind w:left="1276" w:hanging="425"/>
        <w:contextualSpacing/>
        <w:jc w:val="both"/>
        <w:rPr>
          <w:sz w:val="24"/>
          <w:szCs w:val="24"/>
        </w:rPr>
      </w:pPr>
      <w:r w:rsidRPr="003D4440">
        <w:rPr>
          <w:sz w:val="24"/>
          <w:szCs w:val="24"/>
        </w:rPr>
        <w:t>przemieszczanie się jednostek transportowych w inne miejsca pracy zadysponowane przez Zamawiającego będzie rozumiane jako efektywny płatny czas pracy,</w:t>
      </w:r>
    </w:p>
    <w:p w14:paraId="7A261BE5" w14:textId="77777777" w:rsidR="003D4440" w:rsidRPr="003D4440" w:rsidRDefault="003D4440" w:rsidP="00F76E7B">
      <w:pPr>
        <w:numPr>
          <w:ilvl w:val="0"/>
          <w:numId w:val="79"/>
        </w:numPr>
        <w:tabs>
          <w:tab w:val="num" w:pos="1276"/>
        </w:tabs>
        <w:ind w:left="1276" w:hanging="425"/>
        <w:contextualSpacing/>
        <w:jc w:val="both"/>
        <w:rPr>
          <w:sz w:val="24"/>
          <w:szCs w:val="24"/>
        </w:rPr>
      </w:pPr>
      <w:r w:rsidRPr="003D4440">
        <w:rPr>
          <w:sz w:val="24"/>
          <w:szCs w:val="24"/>
        </w:rPr>
        <w:t>Zamawiający zastrzega sobie możliwość zmiany rejonu pracy w przypadku wystąpienia warunków szczególnych, których nie mógł przewidzieć w czasie składania zlecenia,</w:t>
      </w:r>
    </w:p>
    <w:p w14:paraId="230926C4" w14:textId="77777777" w:rsidR="003D4440" w:rsidRPr="003D4440" w:rsidRDefault="003D4440" w:rsidP="00F76E7B">
      <w:pPr>
        <w:numPr>
          <w:ilvl w:val="0"/>
          <w:numId w:val="79"/>
        </w:numPr>
        <w:tabs>
          <w:tab w:val="num" w:pos="1276"/>
        </w:tabs>
        <w:ind w:left="1276" w:hanging="425"/>
        <w:contextualSpacing/>
        <w:jc w:val="both"/>
        <w:rPr>
          <w:sz w:val="24"/>
          <w:szCs w:val="24"/>
        </w:rPr>
      </w:pPr>
      <w:r w:rsidRPr="003D4440">
        <w:rPr>
          <w:sz w:val="24"/>
          <w:szCs w:val="24"/>
        </w:rPr>
        <w:t>Zamawiający nie ponosi odpowiedzialności za stacjonujący na terenie Oddziału jednostki Wykonawcy,</w:t>
      </w:r>
    </w:p>
    <w:p w14:paraId="3120E95F" w14:textId="795E33F2" w:rsidR="003D4440" w:rsidRPr="003D4440" w:rsidRDefault="003D4440" w:rsidP="00F76E7B">
      <w:pPr>
        <w:numPr>
          <w:ilvl w:val="0"/>
          <w:numId w:val="79"/>
        </w:numPr>
        <w:tabs>
          <w:tab w:val="num" w:pos="1276"/>
        </w:tabs>
        <w:ind w:left="1276" w:hanging="425"/>
        <w:contextualSpacing/>
        <w:jc w:val="both"/>
        <w:rPr>
          <w:sz w:val="24"/>
          <w:szCs w:val="24"/>
        </w:rPr>
      </w:pPr>
      <w:r w:rsidRPr="003D4440">
        <w:rPr>
          <w:color w:val="000000"/>
          <w:sz w:val="24"/>
          <w:szCs w:val="24"/>
        </w:rPr>
        <w:t xml:space="preserve">Wykonawca celem zapewnienia należytej realizacji usługi jest zobowiązany posiadać </w:t>
      </w:r>
      <w:r w:rsidRPr="003D4440">
        <w:rPr>
          <w:sz w:val="24"/>
          <w:szCs w:val="24"/>
        </w:rPr>
        <w:t xml:space="preserve">niezbędną liczbę osób z uprawnieniami do obsługi jednostek transportowych wyszczególnionych w </w:t>
      </w:r>
      <w:r w:rsidRPr="003D4440">
        <w:rPr>
          <w:b/>
          <w:sz w:val="24"/>
          <w:szCs w:val="24"/>
        </w:rPr>
        <w:t>części III ust. 1</w:t>
      </w:r>
      <w:r w:rsidR="0079003F" w:rsidRPr="0079003F">
        <w:t xml:space="preserve"> </w:t>
      </w:r>
      <w:r w:rsidR="0079003F" w:rsidRPr="0079003F">
        <w:rPr>
          <w:b/>
          <w:sz w:val="24"/>
          <w:szCs w:val="24"/>
        </w:rPr>
        <w:t>niniejszego SOPZ</w:t>
      </w:r>
      <w:r w:rsidRPr="003D4440">
        <w:rPr>
          <w:sz w:val="24"/>
          <w:szCs w:val="24"/>
        </w:rPr>
        <w:t>.</w:t>
      </w:r>
    </w:p>
    <w:p w14:paraId="56A5B5E1" w14:textId="77777777" w:rsidR="003D4440" w:rsidRPr="003D4440" w:rsidRDefault="003D4440" w:rsidP="00F76E7B">
      <w:pPr>
        <w:numPr>
          <w:ilvl w:val="1"/>
          <w:numId w:val="78"/>
        </w:numPr>
        <w:ind w:left="850" w:hanging="425"/>
        <w:contextualSpacing/>
        <w:jc w:val="both"/>
        <w:rPr>
          <w:sz w:val="24"/>
          <w:szCs w:val="24"/>
        </w:rPr>
      </w:pPr>
      <w:r w:rsidRPr="003D4440">
        <w:rPr>
          <w:sz w:val="24"/>
          <w:szCs w:val="24"/>
        </w:rPr>
        <w:t>Zakres świadczonych usług.</w:t>
      </w:r>
    </w:p>
    <w:p w14:paraId="2E3F66CF" w14:textId="77777777" w:rsidR="003D4440" w:rsidRPr="003D4440" w:rsidRDefault="003D4440" w:rsidP="003D4440">
      <w:pPr>
        <w:ind w:left="850"/>
        <w:contextualSpacing/>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8"/>
        <w:gridCol w:w="2164"/>
        <w:gridCol w:w="4024"/>
        <w:gridCol w:w="397"/>
        <w:gridCol w:w="387"/>
        <w:gridCol w:w="387"/>
        <w:gridCol w:w="1034"/>
      </w:tblGrid>
      <w:tr w:rsidR="003D4440" w:rsidRPr="003D4440" w14:paraId="44F8F0EB" w14:textId="77777777" w:rsidTr="003D4440">
        <w:trPr>
          <w:trHeight w:val="469"/>
        </w:trPr>
        <w:tc>
          <w:tcPr>
            <w:tcW w:w="0" w:type="auto"/>
            <w:vMerge w:val="restart"/>
            <w:tcBorders>
              <w:top w:val="single" w:sz="4" w:space="0" w:color="auto"/>
              <w:left w:val="single" w:sz="4" w:space="0" w:color="auto"/>
              <w:bottom w:val="single" w:sz="4" w:space="0" w:color="auto"/>
              <w:right w:val="single" w:sz="4" w:space="0" w:color="auto"/>
            </w:tcBorders>
          </w:tcPr>
          <w:p w14:paraId="5157E685" w14:textId="77777777" w:rsidR="003D4440" w:rsidRPr="003D4440" w:rsidRDefault="003D4440" w:rsidP="003D4440">
            <w:pPr>
              <w:spacing w:line="276" w:lineRule="auto"/>
              <w:jc w:val="center"/>
              <w:rPr>
                <w:sz w:val="14"/>
                <w:szCs w:val="14"/>
                <w:lang w:eastAsia="en-US"/>
              </w:rPr>
            </w:pPr>
          </w:p>
          <w:p w14:paraId="3433558F" w14:textId="77777777" w:rsidR="003D4440" w:rsidRPr="003D4440" w:rsidRDefault="003D4440" w:rsidP="003D4440">
            <w:pPr>
              <w:spacing w:line="276" w:lineRule="auto"/>
              <w:rPr>
                <w:sz w:val="14"/>
                <w:szCs w:val="14"/>
                <w:lang w:eastAsia="en-US"/>
              </w:rPr>
            </w:pPr>
          </w:p>
          <w:p w14:paraId="30660F3D" w14:textId="77777777" w:rsidR="003D4440" w:rsidRPr="003D4440" w:rsidRDefault="003D4440" w:rsidP="003D4440">
            <w:pPr>
              <w:spacing w:line="276" w:lineRule="auto"/>
              <w:rPr>
                <w:sz w:val="14"/>
                <w:szCs w:val="14"/>
                <w:lang w:eastAsia="en-US"/>
              </w:rPr>
            </w:pPr>
            <w:r w:rsidRPr="003D4440">
              <w:rPr>
                <w:sz w:val="14"/>
                <w:szCs w:val="14"/>
                <w:lang w:eastAsia="en-US"/>
              </w:rPr>
              <w:t>Zadanie</w:t>
            </w:r>
          </w:p>
        </w:tc>
        <w:tc>
          <w:tcPr>
            <w:tcW w:w="0" w:type="auto"/>
            <w:vMerge w:val="restart"/>
            <w:tcBorders>
              <w:top w:val="single" w:sz="4" w:space="0" w:color="auto"/>
              <w:left w:val="single" w:sz="4" w:space="0" w:color="auto"/>
              <w:bottom w:val="single" w:sz="4" w:space="0" w:color="auto"/>
              <w:right w:val="single" w:sz="4" w:space="0" w:color="auto"/>
            </w:tcBorders>
            <w:vAlign w:val="center"/>
            <w:hideMark/>
          </w:tcPr>
          <w:p w14:paraId="56636B27" w14:textId="77777777" w:rsidR="003D4440" w:rsidRPr="003D4440" w:rsidRDefault="003D4440" w:rsidP="003D4440">
            <w:pPr>
              <w:spacing w:line="276" w:lineRule="auto"/>
              <w:jc w:val="center"/>
              <w:rPr>
                <w:sz w:val="14"/>
                <w:szCs w:val="14"/>
                <w:lang w:val="cs-CZ" w:eastAsia="en-US"/>
              </w:rPr>
            </w:pPr>
            <w:r w:rsidRPr="003D4440">
              <w:rPr>
                <w:sz w:val="14"/>
                <w:szCs w:val="14"/>
                <w:lang w:eastAsia="en-US"/>
              </w:rPr>
              <w:t>Rodzaj jednostek transportowych – nazwa indeksu usługowego</w:t>
            </w:r>
          </w:p>
        </w:tc>
        <w:tc>
          <w:tcPr>
            <w:tcW w:w="0" w:type="auto"/>
            <w:vMerge w:val="restart"/>
            <w:tcBorders>
              <w:top w:val="single" w:sz="4" w:space="0" w:color="auto"/>
              <w:left w:val="single" w:sz="4" w:space="0" w:color="auto"/>
              <w:bottom w:val="single" w:sz="4" w:space="0" w:color="auto"/>
              <w:right w:val="single" w:sz="4" w:space="0" w:color="auto"/>
            </w:tcBorders>
            <w:vAlign w:val="center"/>
            <w:hideMark/>
          </w:tcPr>
          <w:p w14:paraId="3F12A8C2" w14:textId="77777777" w:rsidR="003D4440" w:rsidRPr="003D4440" w:rsidRDefault="003D4440" w:rsidP="003D4440">
            <w:pPr>
              <w:spacing w:line="276" w:lineRule="auto"/>
              <w:jc w:val="center"/>
              <w:rPr>
                <w:sz w:val="14"/>
                <w:szCs w:val="14"/>
                <w:lang w:eastAsia="en-US"/>
              </w:rPr>
            </w:pPr>
            <w:r w:rsidRPr="003D4440">
              <w:rPr>
                <w:sz w:val="14"/>
                <w:szCs w:val="14"/>
                <w:lang w:eastAsia="en-US"/>
              </w:rPr>
              <w:t>Zakres usług i miejsce ich wykonywania</w:t>
            </w:r>
          </w:p>
        </w:tc>
        <w:tc>
          <w:tcPr>
            <w:tcW w:w="0" w:type="auto"/>
            <w:gridSpan w:val="3"/>
            <w:tcBorders>
              <w:top w:val="single" w:sz="4" w:space="0" w:color="auto"/>
              <w:left w:val="single" w:sz="4" w:space="0" w:color="auto"/>
              <w:bottom w:val="single" w:sz="4" w:space="0" w:color="auto"/>
              <w:right w:val="single" w:sz="4" w:space="0" w:color="auto"/>
            </w:tcBorders>
            <w:vAlign w:val="center"/>
            <w:hideMark/>
          </w:tcPr>
          <w:p w14:paraId="49E10267" w14:textId="77777777" w:rsidR="003D4440" w:rsidRPr="003D4440" w:rsidRDefault="003D4440" w:rsidP="003D4440">
            <w:pPr>
              <w:spacing w:line="276" w:lineRule="auto"/>
              <w:jc w:val="center"/>
              <w:rPr>
                <w:sz w:val="14"/>
                <w:szCs w:val="14"/>
                <w:lang w:eastAsia="en-US"/>
              </w:rPr>
            </w:pPr>
            <w:r w:rsidRPr="003D4440">
              <w:rPr>
                <w:sz w:val="14"/>
                <w:szCs w:val="14"/>
                <w:lang w:eastAsia="en-US"/>
              </w:rPr>
              <w:t>Przewidywane obłożenie na zmiany</w:t>
            </w:r>
          </w:p>
        </w:tc>
        <w:tc>
          <w:tcPr>
            <w:tcW w:w="0" w:type="auto"/>
            <w:tcBorders>
              <w:top w:val="single" w:sz="4" w:space="0" w:color="auto"/>
              <w:left w:val="single" w:sz="4" w:space="0" w:color="auto"/>
              <w:bottom w:val="single" w:sz="4" w:space="0" w:color="auto"/>
              <w:right w:val="single" w:sz="4" w:space="0" w:color="auto"/>
            </w:tcBorders>
            <w:vAlign w:val="center"/>
            <w:hideMark/>
          </w:tcPr>
          <w:p w14:paraId="582600C9" w14:textId="77777777" w:rsidR="003D4440" w:rsidRPr="003D4440" w:rsidRDefault="003D4440" w:rsidP="003D4440">
            <w:pPr>
              <w:spacing w:line="276" w:lineRule="auto"/>
              <w:jc w:val="center"/>
              <w:rPr>
                <w:sz w:val="14"/>
                <w:szCs w:val="14"/>
                <w:lang w:eastAsia="en-US"/>
              </w:rPr>
            </w:pPr>
            <w:r w:rsidRPr="003D4440">
              <w:rPr>
                <w:sz w:val="14"/>
                <w:szCs w:val="14"/>
                <w:lang w:eastAsia="en-US"/>
              </w:rPr>
              <w:t>Szacowana cykliczność zamawiania</w:t>
            </w:r>
          </w:p>
        </w:tc>
      </w:tr>
      <w:tr w:rsidR="003D4440" w:rsidRPr="003D4440" w14:paraId="729DC036" w14:textId="77777777" w:rsidTr="003D4440">
        <w:trPr>
          <w:trHeight w:val="20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D3F2F4E" w14:textId="77777777" w:rsidR="003D4440" w:rsidRPr="003D4440" w:rsidRDefault="003D4440" w:rsidP="003D4440">
            <w:pPr>
              <w:spacing w:line="276" w:lineRule="auto"/>
              <w:rPr>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C068533" w14:textId="77777777" w:rsidR="003D4440" w:rsidRPr="003D4440" w:rsidRDefault="003D4440" w:rsidP="003D4440">
            <w:pPr>
              <w:spacing w:line="276" w:lineRule="auto"/>
              <w:rPr>
                <w:sz w:val="14"/>
                <w:szCs w:val="14"/>
                <w:lang w:val="cs-CZ"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130C267" w14:textId="77777777" w:rsidR="003D4440" w:rsidRPr="003D4440" w:rsidRDefault="003D4440" w:rsidP="003D4440">
            <w:pPr>
              <w:spacing w:line="276" w:lineRule="auto"/>
              <w:rPr>
                <w:sz w:val="14"/>
                <w:szCs w:val="14"/>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069ED133" w14:textId="77777777" w:rsidR="003D4440" w:rsidRPr="003D4440" w:rsidRDefault="003D4440" w:rsidP="003D4440">
            <w:pPr>
              <w:spacing w:line="276" w:lineRule="auto"/>
              <w:jc w:val="center"/>
              <w:rPr>
                <w:sz w:val="14"/>
                <w:szCs w:val="14"/>
                <w:lang w:eastAsia="en-US"/>
              </w:rPr>
            </w:pPr>
            <w:r w:rsidRPr="003D4440">
              <w:rPr>
                <w:sz w:val="14"/>
                <w:szCs w:val="14"/>
                <w:lang w:eastAsia="en-US"/>
              </w:rPr>
              <w:t>A</w:t>
            </w:r>
          </w:p>
        </w:tc>
        <w:tc>
          <w:tcPr>
            <w:tcW w:w="0" w:type="auto"/>
            <w:tcBorders>
              <w:top w:val="single" w:sz="4" w:space="0" w:color="auto"/>
              <w:left w:val="single" w:sz="4" w:space="0" w:color="auto"/>
              <w:bottom w:val="single" w:sz="4" w:space="0" w:color="auto"/>
              <w:right w:val="single" w:sz="4" w:space="0" w:color="auto"/>
            </w:tcBorders>
            <w:hideMark/>
          </w:tcPr>
          <w:p w14:paraId="15CC3499" w14:textId="77777777" w:rsidR="003D4440" w:rsidRPr="003D4440" w:rsidRDefault="003D4440" w:rsidP="003D4440">
            <w:pPr>
              <w:spacing w:line="276" w:lineRule="auto"/>
              <w:jc w:val="center"/>
              <w:rPr>
                <w:sz w:val="14"/>
                <w:szCs w:val="14"/>
                <w:lang w:eastAsia="en-US"/>
              </w:rPr>
            </w:pPr>
            <w:r w:rsidRPr="003D4440">
              <w:rPr>
                <w:sz w:val="14"/>
                <w:szCs w:val="14"/>
                <w:lang w:eastAsia="en-US"/>
              </w:rPr>
              <w:t>B</w:t>
            </w:r>
          </w:p>
        </w:tc>
        <w:tc>
          <w:tcPr>
            <w:tcW w:w="0" w:type="auto"/>
            <w:tcBorders>
              <w:top w:val="single" w:sz="4" w:space="0" w:color="auto"/>
              <w:left w:val="single" w:sz="4" w:space="0" w:color="auto"/>
              <w:bottom w:val="single" w:sz="4" w:space="0" w:color="auto"/>
              <w:right w:val="single" w:sz="4" w:space="0" w:color="auto"/>
            </w:tcBorders>
            <w:hideMark/>
          </w:tcPr>
          <w:p w14:paraId="560A855B" w14:textId="77777777" w:rsidR="003D4440" w:rsidRPr="003D4440" w:rsidRDefault="003D4440" w:rsidP="003D4440">
            <w:pPr>
              <w:spacing w:line="276" w:lineRule="auto"/>
              <w:jc w:val="center"/>
              <w:rPr>
                <w:sz w:val="14"/>
                <w:szCs w:val="14"/>
                <w:lang w:eastAsia="en-US"/>
              </w:rPr>
            </w:pPr>
            <w:r w:rsidRPr="003D4440">
              <w:rPr>
                <w:sz w:val="14"/>
                <w:szCs w:val="14"/>
                <w:lang w:eastAsia="en-US"/>
              </w:rPr>
              <w:t>C</w:t>
            </w:r>
          </w:p>
        </w:tc>
        <w:tc>
          <w:tcPr>
            <w:tcW w:w="0" w:type="auto"/>
            <w:tcBorders>
              <w:top w:val="single" w:sz="4" w:space="0" w:color="auto"/>
              <w:left w:val="single" w:sz="4" w:space="0" w:color="auto"/>
              <w:bottom w:val="single" w:sz="4" w:space="0" w:color="auto"/>
              <w:right w:val="single" w:sz="4" w:space="0" w:color="auto"/>
            </w:tcBorders>
          </w:tcPr>
          <w:p w14:paraId="6CAAE19A" w14:textId="77777777" w:rsidR="003D4440" w:rsidRPr="003D4440" w:rsidRDefault="003D4440" w:rsidP="003D4440">
            <w:pPr>
              <w:spacing w:line="276" w:lineRule="auto"/>
              <w:jc w:val="center"/>
              <w:rPr>
                <w:sz w:val="14"/>
                <w:szCs w:val="14"/>
                <w:lang w:eastAsia="en-US"/>
              </w:rPr>
            </w:pPr>
          </w:p>
        </w:tc>
      </w:tr>
      <w:tr w:rsidR="003D4440" w:rsidRPr="003D4440" w14:paraId="05A6263E" w14:textId="77777777" w:rsidTr="003D4440">
        <w:trPr>
          <w:trHeight w:val="1788"/>
        </w:trPr>
        <w:tc>
          <w:tcPr>
            <w:tcW w:w="0" w:type="auto"/>
            <w:tcBorders>
              <w:top w:val="single" w:sz="4" w:space="0" w:color="auto"/>
              <w:left w:val="single" w:sz="4" w:space="0" w:color="auto"/>
              <w:bottom w:val="single" w:sz="4" w:space="0" w:color="auto"/>
              <w:right w:val="single" w:sz="4" w:space="0" w:color="auto"/>
            </w:tcBorders>
          </w:tcPr>
          <w:p w14:paraId="28E3CDC8" w14:textId="77777777" w:rsidR="003D4440" w:rsidRPr="003D4440" w:rsidRDefault="003D4440" w:rsidP="003D4440">
            <w:pPr>
              <w:spacing w:line="276" w:lineRule="auto"/>
              <w:jc w:val="center"/>
              <w:rPr>
                <w:sz w:val="14"/>
                <w:szCs w:val="14"/>
                <w:lang w:eastAsia="en-US"/>
              </w:rPr>
            </w:pPr>
          </w:p>
          <w:p w14:paraId="465A365E" w14:textId="77777777" w:rsidR="003D4440" w:rsidRPr="003D4440" w:rsidRDefault="003D4440" w:rsidP="003D4440">
            <w:pPr>
              <w:spacing w:line="276" w:lineRule="auto"/>
              <w:jc w:val="center"/>
              <w:rPr>
                <w:sz w:val="14"/>
                <w:szCs w:val="14"/>
                <w:lang w:eastAsia="en-US"/>
              </w:rPr>
            </w:pPr>
          </w:p>
          <w:p w14:paraId="0DE47D48" w14:textId="77777777" w:rsidR="003D4440" w:rsidRPr="003D4440" w:rsidRDefault="003D4440" w:rsidP="003D4440">
            <w:pPr>
              <w:spacing w:line="276" w:lineRule="auto"/>
              <w:jc w:val="center"/>
              <w:rPr>
                <w:sz w:val="14"/>
                <w:szCs w:val="14"/>
                <w:lang w:eastAsia="en-US"/>
              </w:rPr>
            </w:pPr>
          </w:p>
          <w:p w14:paraId="11A6F16D" w14:textId="77777777" w:rsidR="003D4440" w:rsidRPr="003D4440" w:rsidRDefault="003D4440" w:rsidP="003D4440">
            <w:pPr>
              <w:spacing w:line="276" w:lineRule="auto"/>
              <w:jc w:val="center"/>
              <w:rPr>
                <w:sz w:val="14"/>
                <w:szCs w:val="14"/>
                <w:lang w:eastAsia="en-US"/>
              </w:rPr>
            </w:pPr>
          </w:p>
          <w:p w14:paraId="4C8893E6" w14:textId="77777777" w:rsidR="003D4440" w:rsidRPr="003D4440" w:rsidRDefault="003D4440" w:rsidP="003D4440">
            <w:pPr>
              <w:spacing w:line="276" w:lineRule="auto"/>
              <w:jc w:val="center"/>
              <w:rPr>
                <w:sz w:val="14"/>
                <w:szCs w:val="14"/>
                <w:lang w:eastAsia="en-US"/>
              </w:rPr>
            </w:pPr>
          </w:p>
          <w:p w14:paraId="2E9ECC53" w14:textId="77777777" w:rsidR="003D4440" w:rsidRPr="003D4440" w:rsidRDefault="003D4440" w:rsidP="003D4440">
            <w:pPr>
              <w:spacing w:line="276" w:lineRule="auto"/>
              <w:jc w:val="center"/>
              <w:rPr>
                <w:sz w:val="14"/>
                <w:szCs w:val="14"/>
                <w:lang w:eastAsia="en-US"/>
              </w:rPr>
            </w:pPr>
            <w:r w:rsidRPr="003D4440">
              <w:rPr>
                <w:sz w:val="14"/>
                <w:szCs w:val="14"/>
                <w:lang w:eastAsia="en-US"/>
              </w:rPr>
              <w:t>1.</w:t>
            </w:r>
          </w:p>
        </w:tc>
        <w:tc>
          <w:tcPr>
            <w:tcW w:w="0" w:type="auto"/>
            <w:tcBorders>
              <w:top w:val="single" w:sz="4" w:space="0" w:color="auto"/>
              <w:left w:val="single" w:sz="4" w:space="0" w:color="auto"/>
              <w:bottom w:val="single" w:sz="4" w:space="0" w:color="auto"/>
              <w:right w:val="single" w:sz="4" w:space="0" w:color="auto"/>
            </w:tcBorders>
            <w:vAlign w:val="center"/>
            <w:hideMark/>
          </w:tcPr>
          <w:p w14:paraId="1D1169F7" w14:textId="77777777" w:rsidR="003D4440" w:rsidRPr="003D4440" w:rsidRDefault="003D4440" w:rsidP="003D4440">
            <w:pPr>
              <w:spacing w:line="276" w:lineRule="auto"/>
              <w:jc w:val="both"/>
              <w:rPr>
                <w:sz w:val="14"/>
                <w:szCs w:val="14"/>
                <w:lang w:eastAsia="en-US"/>
              </w:rPr>
            </w:pPr>
            <w:r w:rsidRPr="003D4440">
              <w:rPr>
                <w:sz w:val="14"/>
                <w:szCs w:val="14"/>
                <w:lang w:eastAsia="en-US"/>
              </w:rPr>
              <w:t>CIĄGNIK SAMOCHODOWY Z KIEROWCĄ SIODŁOWY Z NACZEPĄ SKRZYNIOWĄ / ŁADOWNOŚĆ MIN.20,0T / Z MONITORINGIEM /</w:t>
            </w:r>
          </w:p>
        </w:tc>
        <w:tc>
          <w:tcPr>
            <w:tcW w:w="0" w:type="auto"/>
            <w:tcBorders>
              <w:top w:val="single" w:sz="4" w:space="0" w:color="auto"/>
              <w:left w:val="single" w:sz="4" w:space="0" w:color="auto"/>
              <w:bottom w:val="single" w:sz="4" w:space="0" w:color="auto"/>
              <w:right w:val="single" w:sz="4" w:space="0" w:color="auto"/>
            </w:tcBorders>
            <w:vAlign w:val="center"/>
            <w:hideMark/>
          </w:tcPr>
          <w:p w14:paraId="401AEC17" w14:textId="77777777" w:rsidR="003D4440" w:rsidRPr="003D4440" w:rsidRDefault="003D4440" w:rsidP="003D4440">
            <w:pPr>
              <w:spacing w:line="276" w:lineRule="auto"/>
              <w:jc w:val="both"/>
              <w:rPr>
                <w:sz w:val="16"/>
                <w:szCs w:val="14"/>
                <w:lang w:eastAsia="en-US"/>
              </w:rPr>
            </w:pPr>
            <w:r w:rsidRPr="003D4440">
              <w:rPr>
                <w:sz w:val="16"/>
                <w:szCs w:val="14"/>
                <w:lang w:eastAsia="en-US"/>
              </w:rPr>
              <w:t>Transport elementów obudów zmechanizowanych oraz maszyn i urządzeń górniczych, będących przedmiotem umowy na usługi transportowe. Usługi wykonywane będą na wskazanych przez Zamawiającego trasach pomiędzy poszczególnymi jednostkami organizacyjnymi PGG S.A. oraz pomiędzy jednostkami organizacyjnymi PGG S.A., a firmami z PGG S.A. współpracującymi.</w:t>
            </w:r>
          </w:p>
        </w:tc>
        <w:tc>
          <w:tcPr>
            <w:tcW w:w="0" w:type="auto"/>
            <w:tcBorders>
              <w:top w:val="single" w:sz="4" w:space="0" w:color="auto"/>
              <w:left w:val="single" w:sz="4" w:space="0" w:color="auto"/>
              <w:bottom w:val="single" w:sz="4" w:space="0" w:color="auto"/>
              <w:right w:val="single" w:sz="4" w:space="0" w:color="auto"/>
            </w:tcBorders>
            <w:vAlign w:val="center"/>
            <w:hideMark/>
          </w:tcPr>
          <w:p w14:paraId="63E01382" w14:textId="77777777" w:rsidR="003D4440" w:rsidRPr="003D4440" w:rsidRDefault="003D4440" w:rsidP="003D4440">
            <w:pPr>
              <w:spacing w:line="276" w:lineRule="auto"/>
              <w:jc w:val="center"/>
              <w:rPr>
                <w:sz w:val="14"/>
                <w:szCs w:val="14"/>
                <w:lang w:eastAsia="en-US"/>
              </w:rPr>
            </w:pPr>
            <w:r w:rsidRPr="003D4440">
              <w:rPr>
                <w:sz w:val="14"/>
                <w:szCs w:val="14"/>
                <w:lang w:eastAsia="en-US"/>
              </w:rPr>
              <w:t>x</w:t>
            </w:r>
          </w:p>
        </w:tc>
        <w:tc>
          <w:tcPr>
            <w:tcW w:w="0" w:type="auto"/>
            <w:tcBorders>
              <w:top w:val="single" w:sz="4" w:space="0" w:color="auto"/>
              <w:left w:val="single" w:sz="4" w:space="0" w:color="auto"/>
              <w:bottom w:val="single" w:sz="4" w:space="0" w:color="auto"/>
              <w:right w:val="single" w:sz="4" w:space="0" w:color="auto"/>
            </w:tcBorders>
            <w:vAlign w:val="center"/>
          </w:tcPr>
          <w:p w14:paraId="2659444F" w14:textId="77777777" w:rsidR="003D4440" w:rsidRPr="003D4440" w:rsidRDefault="003D4440" w:rsidP="003D4440">
            <w:pPr>
              <w:spacing w:line="276" w:lineRule="auto"/>
              <w:jc w:val="center"/>
              <w:rPr>
                <w:sz w:val="14"/>
                <w:szCs w:val="14"/>
                <w:lang w:eastAsia="en-US"/>
              </w:rPr>
            </w:pPr>
          </w:p>
        </w:tc>
        <w:tc>
          <w:tcPr>
            <w:tcW w:w="0" w:type="auto"/>
            <w:tcBorders>
              <w:top w:val="single" w:sz="4" w:space="0" w:color="auto"/>
              <w:left w:val="single" w:sz="4" w:space="0" w:color="auto"/>
              <w:bottom w:val="single" w:sz="4" w:space="0" w:color="auto"/>
              <w:right w:val="single" w:sz="4" w:space="0" w:color="auto"/>
            </w:tcBorders>
            <w:vAlign w:val="center"/>
          </w:tcPr>
          <w:p w14:paraId="499E5B9F" w14:textId="77777777" w:rsidR="003D4440" w:rsidRPr="003D4440" w:rsidRDefault="003D4440" w:rsidP="003D4440">
            <w:pPr>
              <w:spacing w:line="276" w:lineRule="auto"/>
              <w:jc w:val="center"/>
              <w:rPr>
                <w:sz w:val="14"/>
                <w:szCs w:val="14"/>
                <w:lang w:eastAsia="en-US"/>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5B2DC331" w14:textId="77777777" w:rsidR="003D4440" w:rsidRPr="003D4440" w:rsidRDefault="003D4440" w:rsidP="003D4440">
            <w:pPr>
              <w:spacing w:line="276" w:lineRule="auto"/>
              <w:jc w:val="center"/>
              <w:rPr>
                <w:sz w:val="14"/>
                <w:szCs w:val="14"/>
                <w:lang w:eastAsia="en-US"/>
              </w:rPr>
            </w:pPr>
            <w:r w:rsidRPr="003D4440">
              <w:rPr>
                <w:sz w:val="14"/>
                <w:szCs w:val="14"/>
                <w:lang w:eastAsia="en-US"/>
              </w:rPr>
              <w:t>codziennie</w:t>
            </w:r>
          </w:p>
        </w:tc>
      </w:tr>
      <w:tr w:rsidR="003D4440" w:rsidRPr="003D4440" w14:paraId="03480B21" w14:textId="77777777" w:rsidTr="003D4440">
        <w:trPr>
          <w:trHeight w:val="1788"/>
        </w:trPr>
        <w:tc>
          <w:tcPr>
            <w:tcW w:w="0" w:type="auto"/>
            <w:tcBorders>
              <w:top w:val="single" w:sz="4" w:space="0" w:color="auto"/>
              <w:left w:val="single" w:sz="4" w:space="0" w:color="auto"/>
              <w:bottom w:val="single" w:sz="4" w:space="0" w:color="auto"/>
              <w:right w:val="single" w:sz="4" w:space="0" w:color="auto"/>
            </w:tcBorders>
          </w:tcPr>
          <w:p w14:paraId="5215BA2A" w14:textId="77777777" w:rsidR="003D4440" w:rsidRPr="003D4440" w:rsidRDefault="003D4440" w:rsidP="003D4440">
            <w:pPr>
              <w:spacing w:line="276" w:lineRule="auto"/>
              <w:jc w:val="center"/>
              <w:rPr>
                <w:sz w:val="14"/>
                <w:szCs w:val="14"/>
                <w:lang w:eastAsia="en-US"/>
              </w:rPr>
            </w:pPr>
          </w:p>
          <w:p w14:paraId="2693CC74" w14:textId="77777777" w:rsidR="003D4440" w:rsidRPr="003D4440" w:rsidRDefault="003D4440" w:rsidP="003D4440">
            <w:pPr>
              <w:spacing w:line="276" w:lineRule="auto"/>
              <w:jc w:val="center"/>
              <w:rPr>
                <w:sz w:val="14"/>
                <w:szCs w:val="14"/>
                <w:lang w:eastAsia="en-US"/>
              </w:rPr>
            </w:pPr>
          </w:p>
          <w:p w14:paraId="0F1746E6" w14:textId="77777777" w:rsidR="003D4440" w:rsidRPr="003D4440" w:rsidRDefault="003D4440" w:rsidP="003D4440">
            <w:pPr>
              <w:spacing w:line="276" w:lineRule="auto"/>
              <w:jc w:val="center"/>
              <w:rPr>
                <w:sz w:val="14"/>
                <w:szCs w:val="14"/>
                <w:lang w:eastAsia="en-US"/>
              </w:rPr>
            </w:pPr>
          </w:p>
          <w:p w14:paraId="0B07A758" w14:textId="77777777" w:rsidR="003D4440" w:rsidRPr="003D4440" w:rsidRDefault="003D4440" w:rsidP="003D4440">
            <w:pPr>
              <w:spacing w:line="276" w:lineRule="auto"/>
              <w:jc w:val="center"/>
              <w:rPr>
                <w:sz w:val="14"/>
                <w:szCs w:val="14"/>
                <w:lang w:eastAsia="en-US"/>
              </w:rPr>
            </w:pPr>
          </w:p>
          <w:p w14:paraId="3FABA0E1" w14:textId="77777777" w:rsidR="003D4440" w:rsidRPr="003D4440" w:rsidRDefault="003D4440" w:rsidP="003D4440">
            <w:pPr>
              <w:spacing w:line="276" w:lineRule="auto"/>
              <w:jc w:val="center"/>
              <w:rPr>
                <w:sz w:val="14"/>
                <w:szCs w:val="14"/>
                <w:lang w:eastAsia="en-US"/>
              </w:rPr>
            </w:pPr>
          </w:p>
          <w:p w14:paraId="36479D46" w14:textId="77777777" w:rsidR="003D4440" w:rsidRPr="003D4440" w:rsidRDefault="003D4440" w:rsidP="003D4440">
            <w:pPr>
              <w:spacing w:line="276" w:lineRule="auto"/>
              <w:jc w:val="center"/>
              <w:rPr>
                <w:sz w:val="14"/>
                <w:szCs w:val="14"/>
                <w:lang w:eastAsia="en-US"/>
              </w:rPr>
            </w:pPr>
            <w:r w:rsidRPr="003D4440">
              <w:rPr>
                <w:sz w:val="14"/>
                <w:szCs w:val="14"/>
                <w:lang w:eastAsia="en-US"/>
              </w:rPr>
              <w:t>2.</w:t>
            </w:r>
          </w:p>
        </w:tc>
        <w:tc>
          <w:tcPr>
            <w:tcW w:w="0" w:type="auto"/>
            <w:tcBorders>
              <w:top w:val="single" w:sz="4" w:space="0" w:color="auto"/>
              <w:left w:val="single" w:sz="4" w:space="0" w:color="auto"/>
              <w:bottom w:val="single" w:sz="4" w:space="0" w:color="auto"/>
              <w:right w:val="single" w:sz="4" w:space="0" w:color="auto"/>
            </w:tcBorders>
            <w:vAlign w:val="center"/>
            <w:hideMark/>
          </w:tcPr>
          <w:p w14:paraId="74694F7B" w14:textId="77777777" w:rsidR="003D4440" w:rsidRPr="003D4440" w:rsidRDefault="003D4440" w:rsidP="003D4440">
            <w:pPr>
              <w:spacing w:line="276" w:lineRule="auto"/>
              <w:jc w:val="both"/>
              <w:rPr>
                <w:sz w:val="14"/>
                <w:szCs w:val="14"/>
                <w:lang w:eastAsia="en-US"/>
              </w:rPr>
            </w:pPr>
            <w:r w:rsidRPr="003D4440">
              <w:rPr>
                <w:sz w:val="14"/>
                <w:szCs w:val="14"/>
                <w:lang w:eastAsia="en-US"/>
              </w:rPr>
              <w:t>CIĄGNIK SAMOCHODOWY Z KIEROWCĄ SIODŁOWY Z NACZEPĄ SKRZYNIOWĄ / ŁADOWNOŚĆ MIN.20,0T / Z MONITORINGIEM /</w:t>
            </w:r>
          </w:p>
        </w:tc>
        <w:tc>
          <w:tcPr>
            <w:tcW w:w="0" w:type="auto"/>
            <w:tcBorders>
              <w:top w:val="single" w:sz="4" w:space="0" w:color="auto"/>
              <w:left w:val="single" w:sz="4" w:space="0" w:color="auto"/>
              <w:bottom w:val="single" w:sz="4" w:space="0" w:color="auto"/>
              <w:right w:val="single" w:sz="4" w:space="0" w:color="auto"/>
            </w:tcBorders>
            <w:vAlign w:val="center"/>
            <w:hideMark/>
          </w:tcPr>
          <w:p w14:paraId="071B25B6" w14:textId="77777777" w:rsidR="003D4440" w:rsidRPr="003D4440" w:rsidRDefault="003D4440" w:rsidP="003D4440">
            <w:pPr>
              <w:spacing w:line="276" w:lineRule="auto"/>
              <w:jc w:val="both"/>
              <w:rPr>
                <w:sz w:val="16"/>
                <w:szCs w:val="14"/>
                <w:lang w:eastAsia="en-US"/>
              </w:rPr>
            </w:pPr>
            <w:r w:rsidRPr="003D4440">
              <w:rPr>
                <w:sz w:val="16"/>
                <w:szCs w:val="14"/>
                <w:lang w:eastAsia="en-US"/>
              </w:rPr>
              <w:t>Transport elementów obudów zmechanizowanych oraz maszyn i urządzeń górniczych, będących przedmiotem umowy na usługi transportowe. Usługi wykonywane będą na wskazanych przez Zamawiającego trasach pomiędzy poszczególnymi jednostkami organizacyjnymi PGG S.A. oraz pomiędzy jednostkami organizacyjnymi PGG S.A., a firmami z PGG S.A. współpracującymi.</w:t>
            </w:r>
          </w:p>
        </w:tc>
        <w:tc>
          <w:tcPr>
            <w:tcW w:w="0" w:type="auto"/>
            <w:tcBorders>
              <w:top w:val="single" w:sz="4" w:space="0" w:color="auto"/>
              <w:left w:val="single" w:sz="4" w:space="0" w:color="auto"/>
              <w:bottom w:val="single" w:sz="4" w:space="0" w:color="auto"/>
              <w:right w:val="single" w:sz="4" w:space="0" w:color="auto"/>
            </w:tcBorders>
            <w:vAlign w:val="center"/>
            <w:hideMark/>
          </w:tcPr>
          <w:p w14:paraId="37826CB1" w14:textId="77777777" w:rsidR="003D4440" w:rsidRPr="003D4440" w:rsidRDefault="003D4440" w:rsidP="003D4440">
            <w:pPr>
              <w:spacing w:line="276" w:lineRule="auto"/>
              <w:jc w:val="center"/>
              <w:rPr>
                <w:sz w:val="14"/>
                <w:szCs w:val="14"/>
                <w:lang w:eastAsia="en-US"/>
              </w:rPr>
            </w:pPr>
            <w:r w:rsidRPr="003D4440">
              <w:rPr>
                <w:sz w:val="14"/>
                <w:szCs w:val="14"/>
                <w:lang w:eastAsia="en-US"/>
              </w:rPr>
              <w:t>x</w:t>
            </w:r>
          </w:p>
        </w:tc>
        <w:tc>
          <w:tcPr>
            <w:tcW w:w="0" w:type="auto"/>
            <w:tcBorders>
              <w:top w:val="single" w:sz="4" w:space="0" w:color="auto"/>
              <w:left w:val="single" w:sz="4" w:space="0" w:color="auto"/>
              <w:bottom w:val="single" w:sz="4" w:space="0" w:color="auto"/>
              <w:right w:val="single" w:sz="4" w:space="0" w:color="auto"/>
            </w:tcBorders>
            <w:vAlign w:val="center"/>
          </w:tcPr>
          <w:p w14:paraId="21909746" w14:textId="77777777" w:rsidR="003D4440" w:rsidRPr="003D4440" w:rsidRDefault="003D4440" w:rsidP="003D4440">
            <w:pPr>
              <w:spacing w:line="276" w:lineRule="auto"/>
              <w:jc w:val="center"/>
              <w:rPr>
                <w:sz w:val="14"/>
                <w:szCs w:val="14"/>
                <w:lang w:eastAsia="en-US"/>
              </w:rPr>
            </w:pPr>
          </w:p>
        </w:tc>
        <w:tc>
          <w:tcPr>
            <w:tcW w:w="0" w:type="auto"/>
            <w:tcBorders>
              <w:top w:val="single" w:sz="4" w:space="0" w:color="auto"/>
              <w:left w:val="single" w:sz="4" w:space="0" w:color="auto"/>
              <w:bottom w:val="single" w:sz="4" w:space="0" w:color="auto"/>
              <w:right w:val="single" w:sz="4" w:space="0" w:color="auto"/>
            </w:tcBorders>
            <w:vAlign w:val="center"/>
          </w:tcPr>
          <w:p w14:paraId="43080B28" w14:textId="77777777" w:rsidR="003D4440" w:rsidRPr="003D4440" w:rsidRDefault="003D4440" w:rsidP="003D4440">
            <w:pPr>
              <w:spacing w:line="276" w:lineRule="auto"/>
              <w:jc w:val="center"/>
              <w:rPr>
                <w:sz w:val="14"/>
                <w:szCs w:val="14"/>
                <w:lang w:eastAsia="en-US"/>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26A0D640" w14:textId="0254B96D" w:rsidR="003D4440" w:rsidRPr="003D4440" w:rsidRDefault="003D4440" w:rsidP="003D4440">
            <w:pPr>
              <w:spacing w:line="276" w:lineRule="auto"/>
              <w:jc w:val="center"/>
              <w:rPr>
                <w:sz w:val="14"/>
                <w:szCs w:val="14"/>
                <w:lang w:eastAsia="en-US"/>
              </w:rPr>
            </w:pPr>
            <w:r w:rsidRPr="003D4440">
              <w:rPr>
                <w:sz w:val="14"/>
                <w:szCs w:val="14"/>
                <w:lang w:eastAsia="en-US"/>
              </w:rPr>
              <w:t>codziennie</w:t>
            </w:r>
            <w:del w:id="100" w:author="Dawid Kozieł" w:date="2023-09-27T07:05:00Z">
              <w:r w:rsidRPr="003D4440" w:rsidDel="005E7888">
                <w:rPr>
                  <w:sz w:val="14"/>
                  <w:szCs w:val="14"/>
                  <w:lang w:eastAsia="en-US"/>
                </w:rPr>
                <w:delText xml:space="preserve"> </w:delText>
              </w:r>
            </w:del>
          </w:p>
        </w:tc>
      </w:tr>
    </w:tbl>
    <w:p w14:paraId="7DDF951A" w14:textId="77777777" w:rsidR="003D4440" w:rsidRPr="003D4440" w:rsidRDefault="003D4440" w:rsidP="003D4440">
      <w:pPr>
        <w:ind w:left="850"/>
        <w:contextualSpacing/>
        <w:jc w:val="both"/>
      </w:pPr>
    </w:p>
    <w:p w14:paraId="0567F56C" w14:textId="77777777" w:rsidR="003D4440" w:rsidRPr="003D4440" w:rsidRDefault="003D4440" w:rsidP="003D4440">
      <w:pPr>
        <w:ind w:left="284"/>
        <w:contextualSpacing/>
        <w:jc w:val="both"/>
      </w:pPr>
    </w:p>
    <w:p w14:paraId="003ED4BB" w14:textId="77777777" w:rsidR="003D4440" w:rsidRPr="003D4440" w:rsidRDefault="003D4440" w:rsidP="003D4440">
      <w:pPr>
        <w:ind w:left="284"/>
        <w:contextualSpacing/>
        <w:jc w:val="both"/>
        <w:rPr>
          <w:sz w:val="24"/>
          <w:szCs w:val="24"/>
        </w:rPr>
      </w:pPr>
      <w:r w:rsidRPr="003D4440">
        <w:rPr>
          <w:sz w:val="24"/>
          <w:szCs w:val="24"/>
        </w:rPr>
        <w:t xml:space="preserve">Przedstawione powyżej potrzeby określają ilości szacunkowe. Rzeczywisty zakres rzeczowy wykonywanych usług będzie szczegółowo określany w zleceniach zgodnie z </w:t>
      </w:r>
      <w:r w:rsidRPr="003D4440">
        <w:rPr>
          <w:b/>
          <w:sz w:val="24"/>
          <w:szCs w:val="24"/>
        </w:rPr>
        <w:t xml:space="preserve">załącznikiem nr 1.1 do SOPZ </w:t>
      </w:r>
      <w:r w:rsidRPr="003D4440">
        <w:rPr>
          <w:sz w:val="24"/>
          <w:szCs w:val="24"/>
        </w:rPr>
        <w:t>zatwierdzonych i dostarczonych do Wykonawcy usługi przez Koordynatora umowy.</w:t>
      </w:r>
    </w:p>
    <w:p w14:paraId="0573A8A8" w14:textId="5A77C142" w:rsidR="003D4440" w:rsidRPr="003D4440" w:rsidRDefault="003D4440" w:rsidP="00F76E7B">
      <w:pPr>
        <w:numPr>
          <w:ilvl w:val="0"/>
          <w:numId w:val="82"/>
        </w:numPr>
        <w:spacing w:before="100"/>
        <w:ind w:left="1134"/>
        <w:contextualSpacing/>
        <w:jc w:val="both"/>
        <w:rPr>
          <w:sz w:val="24"/>
          <w:szCs w:val="24"/>
        </w:rPr>
      </w:pPr>
      <w:r w:rsidRPr="003D4440">
        <w:rPr>
          <w:sz w:val="24"/>
          <w:szCs w:val="24"/>
        </w:rPr>
        <w:t xml:space="preserve">Zamawiający zastrzega sobie możliwość realizacji usług transportowych w sposób odmienny od określonego w tabeli w tym usług na rzecz innych Oddziałów PGG S.A. wg potrzeb zamawiającego określonych w zleceniach z uwzględnieniem zapisów </w:t>
      </w:r>
      <w:r w:rsidRPr="003D4440">
        <w:rPr>
          <w:b/>
          <w:bCs/>
          <w:sz w:val="24"/>
          <w:szCs w:val="24"/>
        </w:rPr>
        <w:t>części IV ust. 27</w:t>
      </w:r>
      <w:r w:rsidR="0079003F" w:rsidRPr="0079003F">
        <w:t xml:space="preserve"> </w:t>
      </w:r>
      <w:r w:rsidR="0079003F" w:rsidRPr="0079003F">
        <w:rPr>
          <w:b/>
          <w:bCs/>
          <w:sz w:val="24"/>
          <w:szCs w:val="24"/>
        </w:rPr>
        <w:t>niniejszego SOPZ</w:t>
      </w:r>
      <w:r w:rsidRPr="003D4440">
        <w:rPr>
          <w:b/>
          <w:bCs/>
          <w:sz w:val="24"/>
          <w:szCs w:val="24"/>
        </w:rPr>
        <w:t>.</w:t>
      </w:r>
    </w:p>
    <w:p w14:paraId="4119FAA4" w14:textId="77777777" w:rsidR="003D4440" w:rsidRPr="003D4440" w:rsidRDefault="003D4440" w:rsidP="003D4440">
      <w:pPr>
        <w:sectPr w:rsidR="003D4440" w:rsidRPr="003D4440">
          <w:footerReference w:type="default" r:id="rId17"/>
          <w:pgSz w:w="11907" w:h="16840"/>
          <w:pgMar w:top="1418" w:right="1418" w:bottom="1418" w:left="1418" w:header="709" w:footer="176" w:gutter="0"/>
          <w:cols w:space="708"/>
        </w:sectPr>
      </w:pPr>
    </w:p>
    <w:tbl>
      <w:tblPr>
        <w:tblpPr w:leftFromText="141" w:rightFromText="141" w:vertAnchor="page" w:horzAnchor="margin" w:tblpY="1261"/>
        <w:tblW w:w="14453" w:type="dxa"/>
        <w:tblCellMar>
          <w:left w:w="70" w:type="dxa"/>
          <w:right w:w="70" w:type="dxa"/>
        </w:tblCellMar>
        <w:tblLook w:val="04A0" w:firstRow="1" w:lastRow="0" w:firstColumn="1" w:lastColumn="0" w:noHBand="0" w:noVBand="1"/>
      </w:tblPr>
      <w:tblGrid>
        <w:gridCol w:w="525"/>
        <w:gridCol w:w="334"/>
        <w:gridCol w:w="1134"/>
        <w:gridCol w:w="1400"/>
        <w:gridCol w:w="434"/>
        <w:gridCol w:w="660"/>
        <w:gridCol w:w="434"/>
        <w:gridCol w:w="660"/>
        <w:gridCol w:w="434"/>
        <w:gridCol w:w="660"/>
        <w:gridCol w:w="434"/>
        <w:gridCol w:w="660"/>
        <w:gridCol w:w="434"/>
        <w:gridCol w:w="660"/>
        <w:gridCol w:w="434"/>
        <w:gridCol w:w="660"/>
        <w:gridCol w:w="500"/>
        <w:gridCol w:w="695"/>
        <w:gridCol w:w="424"/>
        <w:gridCol w:w="496"/>
        <w:gridCol w:w="614"/>
        <w:gridCol w:w="694"/>
        <w:gridCol w:w="1073"/>
      </w:tblGrid>
      <w:tr w:rsidR="003D4440" w:rsidRPr="003D4440" w14:paraId="020EBE37" w14:textId="77777777" w:rsidTr="003D4440">
        <w:trPr>
          <w:trHeight w:val="1396"/>
        </w:trPr>
        <w:tc>
          <w:tcPr>
            <w:tcW w:w="0" w:type="auto"/>
            <w:vMerge w:val="restart"/>
            <w:tcBorders>
              <w:top w:val="single" w:sz="8" w:space="0" w:color="auto"/>
              <w:left w:val="single" w:sz="8" w:space="0" w:color="auto"/>
              <w:bottom w:val="single" w:sz="8" w:space="0" w:color="000000"/>
              <w:right w:val="single" w:sz="8" w:space="0" w:color="auto"/>
            </w:tcBorders>
            <w:noWrap/>
            <w:vAlign w:val="center"/>
            <w:hideMark/>
          </w:tcPr>
          <w:p w14:paraId="1CB143FA" w14:textId="77777777" w:rsidR="003D4440" w:rsidRPr="003D4440" w:rsidRDefault="003D4440" w:rsidP="003D4440">
            <w:pPr>
              <w:spacing w:line="276" w:lineRule="auto"/>
              <w:jc w:val="center"/>
              <w:rPr>
                <w:rFonts w:ascii="Calibri" w:hAnsi="Calibri" w:cs="Calibri"/>
                <w:color w:val="000000"/>
                <w:sz w:val="12"/>
                <w:szCs w:val="12"/>
                <w:lang w:eastAsia="en-US"/>
              </w:rPr>
            </w:pPr>
            <w:r w:rsidRPr="003D4440">
              <w:rPr>
                <w:rFonts w:ascii="Calibri" w:hAnsi="Calibri" w:cs="Calibri"/>
                <w:color w:val="000000"/>
                <w:sz w:val="12"/>
                <w:szCs w:val="12"/>
                <w:lang w:eastAsia="en-US"/>
              </w:rPr>
              <w:lastRenderedPageBreak/>
              <w:t>Zadanie</w:t>
            </w:r>
          </w:p>
        </w:tc>
        <w:tc>
          <w:tcPr>
            <w:tcW w:w="0" w:type="auto"/>
            <w:vMerge w:val="restart"/>
            <w:tcBorders>
              <w:top w:val="single" w:sz="8" w:space="0" w:color="auto"/>
              <w:left w:val="single" w:sz="8" w:space="0" w:color="auto"/>
              <w:bottom w:val="single" w:sz="8" w:space="0" w:color="000000"/>
              <w:right w:val="single" w:sz="8" w:space="0" w:color="auto"/>
            </w:tcBorders>
            <w:vAlign w:val="center"/>
            <w:hideMark/>
          </w:tcPr>
          <w:p w14:paraId="57898BB6" w14:textId="77777777" w:rsidR="003D4440" w:rsidRPr="003D4440" w:rsidRDefault="003D4440" w:rsidP="003D4440">
            <w:pPr>
              <w:spacing w:line="276" w:lineRule="auto"/>
              <w:jc w:val="center"/>
              <w:rPr>
                <w:color w:val="000000"/>
                <w:sz w:val="12"/>
                <w:szCs w:val="12"/>
                <w:lang w:eastAsia="en-US"/>
              </w:rPr>
            </w:pPr>
            <w:r w:rsidRPr="003D4440">
              <w:rPr>
                <w:color w:val="000000"/>
                <w:sz w:val="12"/>
                <w:szCs w:val="12"/>
                <w:lang w:eastAsia="en-US"/>
              </w:rPr>
              <w:t>L.p.</w:t>
            </w:r>
          </w:p>
        </w:tc>
        <w:tc>
          <w:tcPr>
            <w:tcW w:w="0" w:type="auto"/>
            <w:vMerge w:val="restart"/>
            <w:tcBorders>
              <w:top w:val="single" w:sz="8" w:space="0" w:color="auto"/>
              <w:left w:val="single" w:sz="8" w:space="0" w:color="auto"/>
              <w:bottom w:val="single" w:sz="8" w:space="0" w:color="000000"/>
              <w:right w:val="single" w:sz="8" w:space="0" w:color="auto"/>
            </w:tcBorders>
            <w:vAlign w:val="center"/>
            <w:hideMark/>
          </w:tcPr>
          <w:p w14:paraId="52C1A04E" w14:textId="77777777" w:rsidR="003D4440" w:rsidRPr="003D4440" w:rsidRDefault="003D4440" w:rsidP="003D4440">
            <w:pPr>
              <w:spacing w:line="276" w:lineRule="auto"/>
              <w:jc w:val="center"/>
              <w:rPr>
                <w:color w:val="000000"/>
                <w:sz w:val="12"/>
                <w:szCs w:val="12"/>
                <w:lang w:eastAsia="en-US"/>
              </w:rPr>
            </w:pPr>
            <w:r w:rsidRPr="003D4440">
              <w:rPr>
                <w:color w:val="000000"/>
                <w:sz w:val="12"/>
                <w:szCs w:val="12"/>
                <w:lang w:eastAsia="en-US"/>
              </w:rPr>
              <w:t xml:space="preserve">Typ jednostki transportowej </w:t>
            </w:r>
            <w:proofErr w:type="gramStart"/>
            <w:r w:rsidRPr="003D4440">
              <w:rPr>
                <w:color w:val="000000"/>
                <w:sz w:val="12"/>
                <w:szCs w:val="12"/>
                <w:lang w:eastAsia="en-US"/>
              </w:rPr>
              <w:t>( nazwa</w:t>
            </w:r>
            <w:proofErr w:type="gramEnd"/>
            <w:r w:rsidRPr="003D4440">
              <w:rPr>
                <w:color w:val="000000"/>
                <w:sz w:val="12"/>
                <w:szCs w:val="12"/>
                <w:lang w:eastAsia="en-US"/>
              </w:rPr>
              <w:t xml:space="preserve"> indeksu usługowego)</w:t>
            </w:r>
          </w:p>
        </w:tc>
        <w:tc>
          <w:tcPr>
            <w:tcW w:w="0" w:type="auto"/>
            <w:vMerge w:val="restart"/>
            <w:tcBorders>
              <w:top w:val="single" w:sz="8" w:space="0" w:color="auto"/>
              <w:left w:val="single" w:sz="8" w:space="0" w:color="auto"/>
              <w:bottom w:val="single" w:sz="8" w:space="0" w:color="000000"/>
              <w:right w:val="single" w:sz="8" w:space="0" w:color="auto"/>
            </w:tcBorders>
            <w:vAlign w:val="center"/>
            <w:hideMark/>
          </w:tcPr>
          <w:p w14:paraId="692FAC58" w14:textId="77777777" w:rsidR="003D4440" w:rsidRPr="003D4440" w:rsidRDefault="003D4440" w:rsidP="003D4440">
            <w:pPr>
              <w:spacing w:line="276" w:lineRule="auto"/>
              <w:jc w:val="center"/>
              <w:rPr>
                <w:color w:val="000000"/>
                <w:sz w:val="12"/>
                <w:szCs w:val="12"/>
                <w:lang w:eastAsia="en-US"/>
              </w:rPr>
            </w:pPr>
            <w:r w:rsidRPr="003D4440">
              <w:rPr>
                <w:color w:val="000000"/>
                <w:sz w:val="12"/>
                <w:szCs w:val="12"/>
                <w:lang w:eastAsia="en-US"/>
              </w:rPr>
              <w:t>Symbol indeksu</w:t>
            </w:r>
          </w:p>
        </w:tc>
        <w:tc>
          <w:tcPr>
            <w:tcW w:w="0" w:type="auto"/>
            <w:gridSpan w:val="16"/>
            <w:tcBorders>
              <w:top w:val="single" w:sz="8" w:space="0" w:color="auto"/>
              <w:left w:val="nil"/>
              <w:bottom w:val="single" w:sz="8" w:space="0" w:color="auto"/>
              <w:right w:val="single" w:sz="8" w:space="0" w:color="000000"/>
            </w:tcBorders>
            <w:vAlign w:val="center"/>
            <w:hideMark/>
          </w:tcPr>
          <w:p w14:paraId="64F3AE44" w14:textId="77777777" w:rsidR="003D4440" w:rsidRPr="003D4440" w:rsidRDefault="003D4440" w:rsidP="003D4440">
            <w:pPr>
              <w:spacing w:line="276" w:lineRule="auto"/>
              <w:jc w:val="center"/>
              <w:rPr>
                <w:b/>
                <w:bCs/>
                <w:color w:val="000000"/>
                <w:sz w:val="12"/>
                <w:szCs w:val="12"/>
                <w:lang w:eastAsia="en-US"/>
              </w:rPr>
            </w:pPr>
            <w:r w:rsidRPr="003D4440">
              <w:rPr>
                <w:b/>
                <w:bCs/>
                <w:color w:val="000000"/>
                <w:sz w:val="12"/>
                <w:szCs w:val="12"/>
                <w:lang w:eastAsia="en-US"/>
              </w:rPr>
              <w:t xml:space="preserve">Szacunkowa </w:t>
            </w:r>
            <w:proofErr w:type="gramStart"/>
            <w:r w:rsidRPr="003D4440">
              <w:rPr>
                <w:b/>
                <w:bCs/>
                <w:color w:val="000000"/>
                <w:sz w:val="12"/>
                <w:szCs w:val="12"/>
                <w:lang w:eastAsia="en-US"/>
              </w:rPr>
              <w:t>ilość  zmian</w:t>
            </w:r>
            <w:proofErr w:type="gramEnd"/>
            <w:r w:rsidRPr="003D4440">
              <w:rPr>
                <w:b/>
                <w:bCs/>
                <w:color w:val="000000"/>
                <w:sz w:val="12"/>
                <w:szCs w:val="12"/>
                <w:lang w:eastAsia="en-US"/>
              </w:rPr>
              <w:t xml:space="preserve"> i godzin pracy o przebiegu do 100km na dobę w okresie objętym zamówieniem</w:t>
            </w:r>
          </w:p>
        </w:tc>
        <w:tc>
          <w:tcPr>
            <w:tcW w:w="0" w:type="auto"/>
            <w:gridSpan w:val="2"/>
            <w:tcBorders>
              <w:top w:val="single" w:sz="8" w:space="0" w:color="auto"/>
              <w:left w:val="nil"/>
              <w:bottom w:val="single" w:sz="8" w:space="0" w:color="auto"/>
              <w:right w:val="single" w:sz="8" w:space="0" w:color="000000"/>
            </w:tcBorders>
            <w:vAlign w:val="center"/>
            <w:hideMark/>
          </w:tcPr>
          <w:p w14:paraId="73716208" w14:textId="77777777" w:rsidR="003D4440" w:rsidRPr="003D4440" w:rsidRDefault="003D4440" w:rsidP="003D4440">
            <w:pPr>
              <w:spacing w:line="276" w:lineRule="auto"/>
              <w:jc w:val="center"/>
              <w:rPr>
                <w:b/>
                <w:bCs/>
                <w:color w:val="000000"/>
                <w:sz w:val="12"/>
                <w:szCs w:val="12"/>
                <w:lang w:eastAsia="en-US"/>
              </w:rPr>
            </w:pPr>
            <w:r w:rsidRPr="003D4440">
              <w:rPr>
                <w:b/>
                <w:bCs/>
                <w:color w:val="000000"/>
                <w:sz w:val="12"/>
                <w:szCs w:val="12"/>
                <w:lang w:eastAsia="en-US"/>
              </w:rPr>
              <w:t>Szacunkowa ilość dni o przebiegu powyżej 100km na dobę w okresie objętym zamówieniem</w:t>
            </w:r>
          </w:p>
        </w:tc>
        <w:tc>
          <w:tcPr>
            <w:tcW w:w="1073" w:type="dxa"/>
            <w:vMerge w:val="restart"/>
            <w:tcBorders>
              <w:top w:val="single" w:sz="8" w:space="0" w:color="auto"/>
              <w:left w:val="single" w:sz="8" w:space="0" w:color="auto"/>
              <w:bottom w:val="single" w:sz="8" w:space="0" w:color="000000"/>
              <w:right w:val="single" w:sz="8" w:space="0" w:color="auto"/>
            </w:tcBorders>
            <w:vAlign w:val="center"/>
            <w:hideMark/>
          </w:tcPr>
          <w:p w14:paraId="5FCACC5C" w14:textId="77777777" w:rsidR="003D4440" w:rsidRPr="003D4440" w:rsidRDefault="003D4440" w:rsidP="003D4440">
            <w:pPr>
              <w:spacing w:line="276" w:lineRule="auto"/>
              <w:jc w:val="center"/>
              <w:rPr>
                <w:sz w:val="12"/>
                <w:szCs w:val="12"/>
                <w:lang w:eastAsia="en-US"/>
              </w:rPr>
            </w:pPr>
            <w:r w:rsidRPr="003D4440">
              <w:rPr>
                <w:sz w:val="12"/>
                <w:szCs w:val="12"/>
                <w:lang w:eastAsia="en-US"/>
              </w:rPr>
              <w:t xml:space="preserve">Szacunkowa ilość kilometrów na dobę </w:t>
            </w:r>
          </w:p>
        </w:tc>
      </w:tr>
      <w:tr w:rsidR="003D4440" w:rsidRPr="003D4440" w14:paraId="1AD1565C" w14:textId="77777777" w:rsidTr="003D4440">
        <w:trPr>
          <w:trHeight w:val="420"/>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0AA400D3" w14:textId="77777777" w:rsidR="003D4440" w:rsidRPr="003D4440" w:rsidRDefault="003D4440" w:rsidP="003D4440">
            <w:pPr>
              <w:spacing w:line="276" w:lineRule="auto"/>
              <w:rPr>
                <w:rFonts w:ascii="Calibri" w:hAnsi="Calibri" w:cs="Calibri"/>
                <w:color w:val="000000"/>
                <w:sz w:val="12"/>
                <w:szCs w:val="12"/>
                <w:lang w:eastAsia="en-US"/>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50C06503" w14:textId="77777777" w:rsidR="003D4440" w:rsidRPr="003D4440" w:rsidRDefault="003D4440" w:rsidP="003D4440">
            <w:pPr>
              <w:spacing w:line="276" w:lineRule="auto"/>
              <w:rPr>
                <w:color w:val="000000"/>
                <w:sz w:val="12"/>
                <w:szCs w:val="12"/>
                <w:lang w:eastAsia="en-US"/>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7FF0040F" w14:textId="77777777" w:rsidR="003D4440" w:rsidRPr="003D4440" w:rsidRDefault="003D4440" w:rsidP="003D4440">
            <w:pPr>
              <w:spacing w:line="276" w:lineRule="auto"/>
              <w:rPr>
                <w:color w:val="000000"/>
                <w:sz w:val="12"/>
                <w:szCs w:val="12"/>
                <w:lang w:eastAsia="en-US"/>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35D8BE84" w14:textId="77777777" w:rsidR="003D4440" w:rsidRPr="003D4440" w:rsidRDefault="003D4440" w:rsidP="003D4440">
            <w:pPr>
              <w:spacing w:line="276" w:lineRule="auto"/>
              <w:rPr>
                <w:color w:val="000000"/>
                <w:sz w:val="12"/>
                <w:szCs w:val="12"/>
                <w:lang w:eastAsia="en-US"/>
              </w:rPr>
            </w:pPr>
          </w:p>
        </w:tc>
        <w:tc>
          <w:tcPr>
            <w:tcW w:w="0" w:type="auto"/>
            <w:gridSpan w:val="6"/>
            <w:tcBorders>
              <w:top w:val="single" w:sz="8" w:space="0" w:color="auto"/>
              <w:left w:val="nil"/>
              <w:bottom w:val="single" w:sz="8" w:space="0" w:color="auto"/>
              <w:right w:val="single" w:sz="8" w:space="0" w:color="000000"/>
            </w:tcBorders>
            <w:noWrap/>
            <w:vAlign w:val="center"/>
            <w:hideMark/>
          </w:tcPr>
          <w:p w14:paraId="5711AC96" w14:textId="77777777" w:rsidR="003D4440" w:rsidRPr="003D4440" w:rsidRDefault="003D4440" w:rsidP="003D4440">
            <w:pPr>
              <w:spacing w:line="276" w:lineRule="auto"/>
              <w:jc w:val="center"/>
              <w:rPr>
                <w:color w:val="000000"/>
                <w:sz w:val="12"/>
                <w:szCs w:val="12"/>
                <w:lang w:eastAsia="en-US"/>
              </w:rPr>
            </w:pPr>
            <w:r w:rsidRPr="003D4440">
              <w:rPr>
                <w:color w:val="000000"/>
                <w:sz w:val="12"/>
                <w:szCs w:val="12"/>
                <w:lang w:eastAsia="en-US"/>
              </w:rPr>
              <w:t>dni robocze/ zmiany</w:t>
            </w:r>
          </w:p>
        </w:tc>
        <w:tc>
          <w:tcPr>
            <w:tcW w:w="0" w:type="auto"/>
            <w:gridSpan w:val="6"/>
            <w:tcBorders>
              <w:top w:val="single" w:sz="8" w:space="0" w:color="auto"/>
              <w:left w:val="nil"/>
              <w:bottom w:val="single" w:sz="8" w:space="0" w:color="auto"/>
              <w:right w:val="single" w:sz="8" w:space="0" w:color="000000"/>
            </w:tcBorders>
            <w:noWrap/>
            <w:vAlign w:val="center"/>
            <w:hideMark/>
          </w:tcPr>
          <w:p w14:paraId="5C16E024" w14:textId="77777777" w:rsidR="003D4440" w:rsidRPr="003D4440" w:rsidRDefault="003D4440" w:rsidP="003D4440">
            <w:pPr>
              <w:spacing w:line="276" w:lineRule="auto"/>
              <w:jc w:val="center"/>
              <w:rPr>
                <w:color w:val="000000"/>
                <w:sz w:val="12"/>
                <w:szCs w:val="12"/>
                <w:lang w:eastAsia="en-US"/>
              </w:rPr>
            </w:pPr>
            <w:r w:rsidRPr="003D4440">
              <w:rPr>
                <w:color w:val="000000"/>
                <w:sz w:val="12"/>
                <w:szCs w:val="12"/>
                <w:lang w:eastAsia="en-US"/>
              </w:rPr>
              <w:t>sobota, niedziela, święta/ zmiany</w:t>
            </w:r>
          </w:p>
        </w:tc>
        <w:tc>
          <w:tcPr>
            <w:tcW w:w="500" w:type="dxa"/>
            <w:vMerge w:val="restart"/>
            <w:tcBorders>
              <w:top w:val="nil"/>
              <w:left w:val="single" w:sz="8" w:space="0" w:color="auto"/>
              <w:bottom w:val="single" w:sz="8" w:space="0" w:color="000000"/>
              <w:right w:val="single" w:sz="8" w:space="0" w:color="auto"/>
            </w:tcBorders>
            <w:vAlign w:val="center"/>
            <w:hideMark/>
          </w:tcPr>
          <w:p w14:paraId="74A1A343" w14:textId="77777777" w:rsidR="003D4440" w:rsidRPr="003D4440" w:rsidRDefault="003D4440" w:rsidP="003D4440">
            <w:pPr>
              <w:spacing w:line="276" w:lineRule="auto"/>
              <w:jc w:val="center"/>
              <w:rPr>
                <w:color w:val="000000"/>
                <w:sz w:val="12"/>
                <w:szCs w:val="12"/>
                <w:lang w:eastAsia="en-US"/>
              </w:rPr>
            </w:pPr>
            <w:r w:rsidRPr="003D4440">
              <w:rPr>
                <w:color w:val="000000"/>
                <w:sz w:val="12"/>
                <w:szCs w:val="12"/>
                <w:lang w:eastAsia="en-US"/>
              </w:rPr>
              <w:t>Zmian ogółem</w:t>
            </w:r>
          </w:p>
        </w:tc>
        <w:tc>
          <w:tcPr>
            <w:tcW w:w="695" w:type="dxa"/>
            <w:vMerge w:val="restart"/>
            <w:tcBorders>
              <w:top w:val="nil"/>
              <w:left w:val="single" w:sz="8" w:space="0" w:color="auto"/>
              <w:bottom w:val="single" w:sz="8" w:space="0" w:color="000000"/>
              <w:right w:val="single" w:sz="8" w:space="0" w:color="auto"/>
            </w:tcBorders>
            <w:vAlign w:val="center"/>
            <w:hideMark/>
          </w:tcPr>
          <w:p w14:paraId="7801278A" w14:textId="77777777" w:rsidR="003D4440" w:rsidRPr="003D4440" w:rsidRDefault="003D4440" w:rsidP="003D4440">
            <w:pPr>
              <w:spacing w:line="276" w:lineRule="auto"/>
              <w:jc w:val="center"/>
              <w:rPr>
                <w:color w:val="000000"/>
                <w:sz w:val="12"/>
                <w:szCs w:val="12"/>
                <w:lang w:eastAsia="en-US"/>
              </w:rPr>
            </w:pPr>
            <w:r w:rsidRPr="003D4440">
              <w:rPr>
                <w:color w:val="000000"/>
                <w:sz w:val="12"/>
                <w:szCs w:val="12"/>
                <w:lang w:eastAsia="en-US"/>
              </w:rPr>
              <w:t xml:space="preserve">Godzin </w:t>
            </w:r>
            <w:proofErr w:type="gramStart"/>
            <w:r w:rsidRPr="003D4440">
              <w:rPr>
                <w:color w:val="000000"/>
                <w:sz w:val="12"/>
                <w:szCs w:val="12"/>
                <w:lang w:eastAsia="en-US"/>
              </w:rPr>
              <w:t>pracy  do</w:t>
            </w:r>
            <w:proofErr w:type="gramEnd"/>
            <w:r w:rsidRPr="003D4440">
              <w:rPr>
                <w:color w:val="000000"/>
                <w:sz w:val="12"/>
                <w:szCs w:val="12"/>
                <w:lang w:eastAsia="en-US"/>
              </w:rPr>
              <w:t xml:space="preserve"> 100 km</w:t>
            </w:r>
          </w:p>
        </w:tc>
        <w:tc>
          <w:tcPr>
            <w:tcW w:w="920" w:type="dxa"/>
            <w:gridSpan w:val="2"/>
            <w:vMerge w:val="restart"/>
            <w:tcBorders>
              <w:top w:val="single" w:sz="8" w:space="0" w:color="auto"/>
              <w:left w:val="single" w:sz="8" w:space="0" w:color="auto"/>
              <w:bottom w:val="single" w:sz="8" w:space="0" w:color="000000"/>
              <w:right w:val="single" w:sz="8" w:space="0" w:color="000000"/>
            </w:tcBorders>
            <w:vAlign w:val="center"/>
            <w:hideMark/>
          </w:tcPr>
          <w:p w14:paraId="5F56D00B" w14:textId="77777777" w:rsidR="003D4440" w:rsidRPr="003D4440" w:rsidRDefault="003D4440" w:rsidP="003D4440">
            <w:pPr>
              <w:spacing w:line="276" w:lineRule="auto"/>
              <w:jc w:val="center"/>
              <w:rPr>
                <w:color w:val="000000"/>
                <w:sz w:val="12"/>
                <w:szCs w:val="12"/>
                <w:lang w:eastAsia="en-US"/>
              </w:rPr>
            </w:pPr>
            <w:r w:rsidRPr="003D4440">
              <w:rPr>
                <w:color w:val="000000"/>
                <w:sz w:val="12"/>
                <w:szCs w:val="12"/>
                <w:lang w:eastAsia="en-US"/>
              </w:rPr>
              <w:t>Szacunkowy czas dla zmian rozliczanych w godzinach dyspozycyjnych (procentowo)</w:t>
            </w:r>
          </w:p>
        </w:tc>
        <w:tc>
          <w:tcPr>
            <w:tcW w:w="0" w:type="auto"/>
            <w:vMerge w:val="restart"/>
            <w:tcBorders>
              <w:top w:val="nil"/>
              <w:left w:val="single" w:sz="8" w:space="0" w:color="auto"/>
              <w:bottom w:val="single" w:sz="8" w:space="0" w:color="000000"/>
              <w:right w:val="single" w:sz="8" w:space="0" w:color="auto"/>
            </w:tcBorders>
            <w:vAlign w:val="center"/>
            <w:hideMark/>
          </w:tcPr>
          <w:p w14:paraId="20781A07" w14:textId="77777777" w:rsidR="003D4440" w:rsidRPr="003D4440" w:rsidRDefault="003D4440" w:rsidP="003D4440">
            <w:pPr>
              <w:spacing w:line="276" w:lineRule="auto"/>
              <w:jc w:val="center"/>
              <w:rPr>
                <w:color w:val="000000"/>
                <w:sz w:val="12"/>
                <w:szCs w:val="12"/>
                <w:lang w:eastAsia="en-US"/>
              </w:rPr>
            </w:pPr>
            <w:r w:rsidRPr="003D4440">
              <w:rPr>
                <w:color w:val="000000"/>
                <w:sz w:val="12"/>
                <w:szCs w:val="12"/>
                <w:lang w:eastAsia="en-US"/>
              </w:rPr>
              <w:t>Ilość dni o przebiegu powyżej 100 km</w:t>
            </w:r>
          </w:p>
        </w:tc>
        <w:tc>
          <w:tcPr>
            <w:tcW w:w="0" w:type="auto"/>
            <w:vMerge w:val="restart"/>
            <w:tcBorders>
              <w:top w:val="nil"/>
              <w:left w:val="single" w:sz="8" w:space="0" w:color="auto"/>
              <w:bottom w:val="single" w:sz="8" w:space="0" w:color="000000"/>
              <w:right w:val="single" w:sz="8" w:space="0" w:color="auto"/>
            </w:tcBorders>
            <w:vAlign w:val="center"/>
            <w:hideMark/>
          </w:tcPr>
          <w:p w14:paraId="3A8B44D4" w14:textId="77777777" w:rsidR="003D4440" w:rsidRPr="003D4440" w:rsidRDefault="003D4440" w:rsidP="003D4440">
            <w:pPr>
              <w:spacing w:line="276" w:lineRule="auto"/>
              <w:jc w:val="center"/>
              <w:rPr>
                <w:color w:val="000000"/>
                <w:sz w:val="12"/>
                <w:szCs w:val="12"/>
                <w:lang w:eastAsia="en-US"/>
              </w:rPr>
            </w:pPr>
            <w:r w:rsidRPr="003D4440">
              <w:rPr>
                <w:color w:val="000000"/>
                <w:sz w:val="12"/>
                <w:szCs w:val="12"/>
                <w:lang w:eastAsia="en-US"/>
              </w:rPr>
              <w:t>Ilość kilometrów dla dni o przebiegu powyżej 100 km</w:t>
            </w:r>
          </w:p>
        </w:tc>
        <w:tc>
          <w:tcPr>
            <w:tcW w:w="1073" w:type="dxa"/>
            <w:vMerge/>
            <w:tcBorders>
              <w:top w:val="single" w:sz="8" w:space="0" w:color="auto"/>
              <w:left w:val="single" w:sz="8" w:space="0" w:color="auto"/>
              <w:bottom w:val="single" w:sz="8" w:space="0" w:color="000000"/>
              <w:right w:val="single" w:sz="8" w:space="0" w:color="auto"/>
            </w:tcBorders>
            <w:vAlign w:val="center"/>
            <w:hideMark/>
          </w:tcPr>
          <w:p w14:paraId="0BDC3B08" w14:textId="77777777" w:rsidR="003D4440" w:rsidRPr="003D4440" w:rsidRDefault="003D4440" w:rsidP="003D4440">
            <w:pPr>
              <w:spacing w:line="276" w:lineRule="auto"/>
              <w:rPr>
                <w:sz w:val="12"/>
                <w:szCs w:val="12"/>
                <w:lang w:eastAsia="en-US"/>
              </w:rPr>
            </w:pPr>
          </w:p>
        </w:tc>
      </w:tr>
      <w:tr w:rsidR="003D4440" w:rsidRPr="003D4440" w14:paraId="0A6402A4" w14:textId="77777777" w:rsidTr="003D4440">
        <w:trPr>
          <w:trHeight w:val="813"/>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6BEAC097" w14:textId="77777777" w:rsidR="003D4440" w:rsidRPr="003D4440" w:rsidRDefault="003D4440" w:rsidP="003D4440">
            <w:pPr>
              <w:spacing w:line="276" w:lineRule="auto"/>
              <w:rPr>
                <w:rFonts w:ascii="Calibri" w:hAnsi="Calibri" w:cs="Calibri"/>
                <w:color w:val="000000"/>
                <w:sz w:val="12"/>
                <w:szCs w:val="12"/>
                <w:lang w:eastAsia="en-US"/>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27EB5166" w14:textId="77777777" w:rsidR="003D4440" w:rsidRPr="003D4440" w:rsidRDefault="003D4440" w:rsidP="003D4440">
            <w:pPr>
              <w:spacing w:line="276" w:lineRule="auto"/>
              <w:rPr>
                <w:color w:val="000000"/>
                <w:sz w:val="12"/>
                <w:szCs w:val="12"/>
                <w:lang w:eastAsia="en-US"/>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099E894E" w14:textId="77777777" w:rsidR="003D4440" w:rsidRPr="003D4440" w:rsidRDefault="003D4440" w:rsidP="003D4440">
            <w:pPr>
              <w:spacing w:line="276" w:lineRule="auto"/>
              <w:rPr>
                <w:color w:val="000000"/>
                <w:sz w:val="12"/>
                <w:szCs w:val="12"/>
                <w:lang w:eastAsia="en-US"/>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2206213F" w14:textId="77777777" w:rsidR="003D4440" w:rsidRPr="003D4440" w:rsidRDefault="003D4440" w:rsidP="003D4440">
            <w:pPr>
              <w:spacing w:line="276" w:lineRule="auto"/>
              <w:rPr>
                <w:color w:val="000000"/>
                <w:sz w:val="12"/>
                <w:szCs w:val="12"/>
                <w:lang w:eastAsia="en-US"/>
              </w:rPr>
            </w:pPr>
          </w:p>
        </w:tc>
        <w:tc>
          <w:tcPr>
            <w:tcW w:w="0" w:type="auto"/>
            <w:gridSpan w:val="2"/>
            <w:tcBorders>
              <w:top w:val="single" w:sz="8" w:space="0" w:color="auto"/>
              <w:left w:val="nil"/>
              <w:bottom w:val="single" w:sz="8" w:space="0" w:color="auto"/>
              <w:right w:val="single" w:sz="8" w:space="0" w:color="000000"/>
            </w:tcBorders>
            <w:noWrap/>
            <w:vAlign w:val="center"/>
            <w:hideMark/>
          </w:tcPr>
          <w:p w14:paraId="6036324B" w14:textId="77777777" w:rsidR="003D4440" w:rsidRPr="003D4440" w:rsidRDefault="003D4440" w:rsidP="003D4440">
            <w:pPr>
              <w:spacing w:line="276" w:lineRule="auto"/>
              <w:jc w:val="center"/>
              <w:rPr>
                <w:color w:val="000000"/>
                <w:sz w:val="12"/>
                <w:szCs w:val="12"/>
                <w:lang w:eastAsia="en-US"/>
              </w:rPr>
            </w:pPr>
            <w:r w:rsidRPr="003D4440">
              <w:rPr>
                <w:color w:val="000000"/>
                <w:sz w:val="12"/>
                <w:szCs w:val="12"/>
                <w:lang w:eastAsia="en-US"/>
              </w:rPr>
              <w:t>A</w:t>
            </w:r>
          </w:p>
        </w:tc>
        <w:tc>
          <w:tcPr>
            <w:tcW w:w="0" w:type="auto"/>
            <w:gridSpan w:val="2"/>
            <w:tcBorders>
              <w:top w:val="single" w:sz="8" w:space="0" w:color="auto"/>
              <w:left w:val="nil"/>
              <w:bottom w:val="single" w:sz="8" w:space="0" w:color="auto"/>
              <w:right w:val="single" w:sz="8" w:space="0" w:color="000000"/>
            </w:tcBorders>
            <w:noWrap/>
            <w:vAlign w:val="center"/>
            <w:hideMark/>
          </w:tcPr>
          <w:p w14:paraId="1A34613B" w14:textId="77777777" w:rsidR="003D4440" w:rsidRPr="003D4440" w:rsidRDefault="003D4440" w:rsidP="003D4440">
            <w:pPr>
              <w:spacing w:line="276" w:lineRule="auto"/>
              <w:jc w:val="center"/>
              <w:rPr>
                <w:color w:val="000000"/>
                <w:sz w:val="12"/>
                <w:szCs w:val="12"/>
                <w:lang w:eastAsia="en-US"/>
              </w:rPr>
            </w:pPr>
            <w:r w:rsidRPr="003D4440">
              <w:rPr>
                <w:color w:val="000000"/>
                <w:sz w:val="12"/>
                <w:szCs w:val="12"/>
                <w:lang w:eastAsia="en-US"/>
              </w:rPr>
              <w:t>B</w:t>
            </w:r>
          </w:p>
        </w:tc>
        <w:tc>
          <w:tcPr>
            <w:tcW w:w="0" w:type="auto"/>
            <w:gridSpan w:val="2"/>
            <w:tcBorders>
              <w:top w:val="single" w:sz="8" w:space="0" w:color="auto"/>
              <w:left w:val="nil"/>
              <w:bottom w:val="single" w:sz="8" w:space="0" w:color="auto"/>
              <w:right w:val="single" w:sz="8" w:space="0" w:color="000000"/>
            </w:tcBorders>
            <w:noWrap/>
            <w:vAlign w:val="center"/>
            <w:hideMark/>
          </w:tcPr>
          <w:p w14:paraId="6682E32E" w14:textId="77777777" w:rsidR="003D4440" w:rsidRPr="003D4440" w:rsidRDefault="003D4440" w:rsidP="003D4440">
            <w:pPr>
              <w:spacing w:line="276" w:lineRule="auto"/>
              <w:jc w:val="center"/>
              <w:rPr>
                <w:color w:val="000000"/>
                <w:sz w:val="12"/>
                <w:szCs w:val="12"/>
                <w:lang w:eastAsia="en-US"/>
              </w:rPr>
            </w:pPr>
            <w:r w:rsidRPr="003D4440">
              <w:rPr>
                <w:color w:val="000000"/>
                <w:sz w:val="12"/>
                <w:szCs w:val="12"/>
                <w:lang w:eastAsia="en-US"/>
              </w:rPr>
              <w:t>C</w:t>
            </w:r>
          </w:p>
        </w:tc>
        <w:tc>
          <w:tcPr>
            <w:tcW w:w="0" w:type="auto"/>
            <w:gridSpan w:val="2"/>
            <w:tcBorders>
              <w:top w:val="single" w:sz="8" w:space="0" w:color="auto"/>
              <w:left w:val="nil"/>
              <w:bottom w:val="single" w:sz="8" w:space="0" w:color="auto"/>
              <w:right w:val="single" w:sz="8" w:space="0" w:color="000000"/>
            </w:tcBorders>
            <w:noWrap/>
            <w:vAlign w:val="center"/>
            <w:hideMark/>
          </w:tcPr>
          <w:p w14:paraId="4652583E" w14:textId="77777777" w:rsidR="003D4440" w:rsidRPr="003D4440" w:rsidRDefault="003D4440" w:rsidP="003D4440">
            <w:pPr>
              <w:spacing w:line="276" w:lineRule="auto"/>
              <w:jc w:val="center"/>
              <w:rPr>
                <w:color w:val="000000"/>
                <w:sz w:val="12"/>
                <w:szCs w:val="12"/>
                <w:lang w:eastAsia="en-US"/>
              </w:rPr>
            </w:pPr>
            <w:r w:rsidRPr="003D4440">
              <w:rPr>
                <w:color w:val="000000"/>
                <w:sz w:val="12"/>
                <w:szCs w:val="12"/>
                <w:lang w:eastAsia="en-US"/>
              </w:rPr>
              <w:t>A</w:t>
            </w:r>
          </w:p>
        </w:tc>
        <w:tc>
          <w:tcPr>
            <w:tcW w:w="0" w:type="auto"/>
            <w:gridSpan w:val="2"/>
            <w:tcBorders>
              <w:top w:val="single" w:sz="8" w:space="0" w:color="auto"/>
              <w:left w:val="nil"/>
              <w:bottom w:val="single" w:sz="8" w:space="0" w:color="auto"/>
              <w:right w:val="single" w:sz="8" w:space="0" w:color="000000"/>
            </w:tcBorders>
            <w:noWrap/>
            <w:vAlign w:val="center"/>
            <w:hideMark/>
          </w:tcPr>
          <w:p w14:paraId="60101804" w14:textId="77777777" w:rsidR="003D4440" w:rsidRPr="003D4440" w:rsidRDefault="003D4440" w:rsidP="003D4440">
            <w:pPr>
              <w:spacing w:line="276" w:lineRule="auto"/>
              <w:jc w:val="center"/>
              <w:rPr>
                <w:color w:val="000000"/>
                <w:sz w:val="12"/>
                <w:szCs w:val="12"/>
                <w:lang w:eastAsia="en-US"/>
              </w:rPr>
            </w:pPr>
            <w:r w:rsidRPr="003D4440">
              <w:rPr>
                <w:color w:val="000000"/>
                <w:sz w:val="12"/>
                <w:szCs w:val="12"/>
                <w:lang w:eastAsia="en-US"/>
              </w:rPr>
              <w:t>B</w:t>
            </w:r>
          </w:p>
        </w:tc>
        <w:tc>
          <w:tcPr>
            <w:tcW w:w="0" w:type="auto"/>
            <w:gridSpan w:val="2"/>
            <w:tcBorders>
              <w:top w:val="single" w:sz="8" w:space="0" w:color="auto"/>
              <w:left w:val="nil"/>
              <w:bottom w:val="single" w:sz="8" w:space="0" w:color="auto"/>
              <w:right w:val="single" w:sz="8" w:space="0" w:color="000000"/>
            </w:tcBorders>
            <w:noWrap/>
            <w:vAlign w:val="center"/>
            <w:hideMark/>
          </w:tcPr>
          <w:p w14:paraId="647634F5" w14:textId="77777777" w:rsidR="003D4440" w:rsidRPr="003D4440" w:rsidRDefault="003D4440" w:rsidP="003D4440">
            <w:pPr>
              <w:spacing w:line="276" w:lineRule="auto"/>
              <w:jc w:val="center"/>
              <w:rPr>
                <w:color w:val="000000"/>
                <w:sz w:val="12"/>
                <w:szCs w:val="12"/>
                <w:lang w:eastAsia="en-US"/>
              </w:rPr>
            </w:pPr>
            <w:r w:rsidRPr="003D4440">
              <w:rPr>
                <w:color w:val="000000"/>
                <w:sz w:val="12"/>
                <w:szCs w:val="12"/>
                <w:lang w:eastAsia="en-US"/>
              </w:rPr>
              <w:t>C</w:t>
            </w:r>
          </w:p>
        </w:tc>
        <w:tc>
          <w:tcPr>
            <w:tcW w:w="500" w:type="dxa"/>
            <w:vMerge/>
            <w:tcBorders>
              <w:top w:val="nil"/>
              <w:left w:val="single" w:sz="8" w:space="0" w:color="auto"/>
              <w:bottom w:val="single" w:sz="8" w:space="0" w:color="000000"/>
              <w:right w:val="single" w:sz="8" w:space="0" w:color="auto"/>
            </w:tcBorders>
            <w:vAlign w:val="center"/>
            <w:hideMark/>
          </w:tcPr>
          <w:p w14:paraId="25DA7D3D" w14:textId="77777777" w:rsidR="003D4440" w:rsidRPr="003D4440" w:rsidRDefault="003D4440" w:rsidP="003D4440">
            <w:pPr>
              <w:spacing w:line="276" w:lineRule="auto"/>
              <w:rPr>
                <w:color w:val="000000"/>
                <w:sz w:val="12"/>
                <w:szCs w:val="12"/>
                <w:lang w:eastAsia="en-US"/>
              </w:rPr>
            </w:pPr>
          </w:p>
        </w:tc>
        <w:tc>
          <w:tcPr>
            <w:tcW w:w="695" w:type="dxa"/>
            <w:vMerge/>
            <w:tcBorders>
              <w:top w:val="nil"/>
              <w:left w:val="single" w:sz="8" w:space="0" w:color="auto"/>
              <w:bottom w:val="single" w:sz="8" w:space="0" w:color="000000"/>
              <w:right w:val="single" w:sz="8" w:space="0" w:color="auto"/>
            </w:tcBorders>
            <w:vAlign w:val="center"/>
            <w:hideMark/>
          </w:tcPr>
          <w:p w14:paraId="4A0345A8" w14:textId="77777777" w:rsidR="003D4440" w:rsidRPr="003D4440" w:rsidRDefault="003D4440" w:rsidP="003D4440">
            <w:pPr>
              <w:spacing w:line="276" w:lineRule="auto"/>
              <w:rPr>
                <w:color w:val="000000"/>
                <w:sz w:val="12"/>
                <w:szCs w:val="12"/>
                <w:lang w:eastAsia="en-US"/>
              </w:rPr>
            </w:pPr>
          </w:p>
        </w:tc>
        <w:tc>
          <w:tcPr>
            <w:tcW w:w="920" w:type="dxa"/>
            <w:gridSpan w:val="2"/>
            <w:vMerge/>
            <w:tcBorders>
              <w:top w:val="single" w:sz="8" w:space="0" w:color="auto"/>
              <w:left w:val="single" w:sz="8" w:space="0" w:color="auto"/>
              <w:bottom w:val="single" w:sz="8" w:space="0" w:color="000000"/>
              <w:right w:val="single" w:sz="8" w:space="0" w:color="000000"/>
            </w:tcBorders>
            <w:vAlign w:val="center"/>
            <w:hideMark/>
          </w:tcPr>
          <w:p w14:paraId="7A941638" w14:textId="77777777" w:rsidR="003D4440" w:rsidRPr="003D4440" w:rsidRDefault="003D4440" w:rsidP="003D4440">
            <w:pPr>
              <w:spacing w:line="276" w:lineRule="auto"/>
              <w:rPr>
                <w:color w:val="000000"/>
                <w:sz w:val="12"/>
                <w:szCs w:val="12"/>
                <w:lang w:eastAsia="en-US"/>
              </w:rPr>
            </w:pPr>
          </w:p>
        </w:tc>
        <w:tc>
          <w:tcPr>
            <w:tcW w:w="0" w:type="auto"/>
            <w:vMerge/>
            <w:tcBorders>
              <w:top w:val="nil"/>
              <w:left w:val="single" w:sz="8" w:space="0" w:color="auto"/>
              <w:bottom w:val="single" w:sz="8" w:space="0" w:color="000000"/>
              <w:right w:val="single" w:sz="8" w:space="0" w:color="auto"/>
            </w:tcBorders>
            <w:vAlign w:val="center"/>
            <w:hideMark/>
          </w:tcPr>
          <w:p w14:paraId="1E255A88" w14:textId="77777777" w:rsidR="003D4440" w:rsidRPr="003D4440" w:rsidRDefault="003D4440" w:rsidP="003D4440">
            <w:pPr>
              <w:spacing w:line="276" w:lineRule="auto"/>
              <w:rPr>
                <w:color w:val="000000"/>
                <w:sz w:val="12"/>
                <w:szCs w:val="12"/>
                <w:lang w:eastAsia="en-US"/>
              </w:rPr>
            </w:pPr>
          </w:p>
        </w:tc>
        <w:tc>
          <w:tcPr>
            <w:tcW w:w="0" w:type="auto"/>
            <w:vMerge/>
            <w:tcBorders>
              <w:top w:val="nil"/>
              <w:left w:val="single" w:sz="8" w:space="0" w:color="auto"/>
              <w:bottom w:val="single" w:sz="8" w:space="0" w:color="000000"/>
              <w:right w:val="single" w:sz="8" w:space="0" w:color="auto"/>
            </w:tcBorders>
            <w:vAlign w:val="center"/>
            <w:hideMark/>
          </w:tcPr>
          <w:p w14:paraId="1A0ED45F" w14:textId="77777777" w:rsidR="003D4440" w:rsidRPr="003D4440" w:rsidRDefault="003D4440" w:rsidP="003D4440">
            <w:pPr>
              <w:spacing w:line="276" w:lineRule="auto"/>
              <w:rPr>
                <w:color w:val="000000"/>
                <w:sz w:val="12"/>
                <w:szCs w:val="12"/>
                <w:lang w:eastAsia="en-US"/>
              </w:rPr>
            </w:pPr>
          </w:p>
        </w:tc>
        <w:tc>
          <w:tcPr>
            <w:tcW w:w="1073" w:type="dxa"/>
            <w:vMerge/>
            <w:tcBorders>
              <w:top w:val="single" w:sz="8" w:space="0" w:color="auto"/>
              <w:left w:val="single" w:sz="8" w:space="0" w:color="auto"/>
              <w:bottom w:val="single" w:sz="8" w:space="0" w:color="000000"/>
              <w:right w:val="single" w:sz="8" w:space="0" w:color="auto"/>
            </w:tcBorders>
            <w:vAlign w:val="center"/>
            <w:hideMark/>
          </w:tcPr>
          <w:p w14:paraId="45F6067F" w14:textId="77777777" w:rsidR="003D4440" w:rsidRPr="003D4440" w:rsidRDefault="003D4440" w:rsidP="003D4440">
            <w:pPr>
              <w:spacing w:line="276" w:lineRule="auto"/>
              <w:rPr>
                <w:sz w:val="12"/>
                <w:szCs w:val="12"/>
                <w:lang w:eastAsia="en-US"/>
              </w:rPr>
            </w:pPr>
          </w:p>
        </w:tc>
      </w:tr>
      <w:tr w:rsidR="003D4440" w:rsidRPr="003D4440" w14:paraId="4F80B21A" w14:textId="77777777" w:rsidTr="003D4440">
        <w:trPr>
          <w:trHeight w:val="67"/>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39C61283" w14:textId="77777777" w:rsidR="003D4440" w:rsidRPr="003D4440" w:rsidRDefault="003D4440" w:rsidP="003D4440">
            <w:pPr>
              <w:spacing w:line="276" w:lineRule="auto"/>
              <w:rPr>
                <w:rFonts w:ascii="Calibri" w:hAnsi="Calibri" w:cs="Calibri"/>
                <w:color w:val="000000"/>
                <w:sz w:val="12"/>
                <w:szCs w:val="12"/>
                <w:lang w:eastAsia="en-US"/>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7EC1099F" w14:textId="77777777" w:rsidR="003D4440" w:rsidRPr="003D4440" w:rsidRDefault="003D4440" w:rsidP="003D4440">
            <w:pPr>
              <w:spacing w:line="276" w:lineRule="auto"/>
              <w:rPr>
                <w:color w:val="000000"/>
                <w:sz w:val="12"/>
                <w:szCs w:val="12"/>
                <w:lang w:eastAsia="en-US"/>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4E9B1764" w14:textId="77777777" w:rsidR="003D4440" w:rsidRPr="003D4440" w:rsidRDefault="003D4440" w:rsidP="003D4440">
            <w:pPr>
              <w:spacing w:line="276" w:lineRule="auto"/>
              <w:rPr>
                <w:color w:val="000000"/>
                <w:sz w:val="12"/>
                <w:szCs w:val="12"/>
                <w:lang w:eastAsia="en-US"/>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2EDD3045" w14:textId="77777777" w:rsidR="003D4440" w:rsidRPr="003D4440" w:rsidRDefault="003D4440" w:rsidP="003D4440">
            <w:pPr>
              <w:spacing w:line="276" w:lineRule="auto"/>
              <w:rPr>
                <w:color w:val="000000"/>
                <w:sz w:val="12"/>
                <w:szCs w:val="12"/>
                <w:lang w:eastAsia="en-US"/>
              </w:rPr>
            </w:pPr>
          </w:p>
        </w:tc>
        <w:tc>
          <w:tcPr>
            <w:tcW w:w="0" w:type="auto"/>
            <w:tcBorders>
              <w:top w:val="nil"/>
              <w:left w:val="nil"/>
              <w:bottom w:val="single" w:sz="8" w:space="0" w:color="auto"/>
              <w:right w:val="single" w:sz="8" w:space="0" w:color="auto"/>
            </w:tcBorders>
            <w:vAlign w:val="center"/>
            <w:hideMark/>
          </w:tcPr>
          <w:p w14:paraId="769191D8" w14:textId="77777777" w:rsidR="003D4440" w:rsidRPr="003D4440" w:rsidRDefault="003D4440" w:rsidP="003D4440">
            <w:pPr>
              <w:spacing w:line="276" w:lineRule="auto"/>
              <w:jc w:val="center"/>
              <w:rPr>
                <w:color w:val="000000"/>
                <w:sz w:val="12"/>
                <w:szCs w:val="12"/>
                <w:lang w:eastAsia="en-US"/>
              </w:rPr>
            </w:pPr>
            <w:r w:rsidRPr="003D4440">
              <w:rPr>
                <w:color w:val="000000"/>
                <w:sz w:val="12"/>
                <w:szCs w:val="12"/>
                <w:lang w:eastAsia="en-US"/>
              </w:rPr>
              <w:t>ilość zmian</w:t>
            </w:r>
          </w:p>
        </w:tc>
        <w:tc>
          <w:tcPr>
            <w:tcW w:w="0" w:type="auto"/>
            <w:tcBorders>
              <w:top w:val="nil"/>
              <w:left w:val="nil"/>
              <w:bottom w:val="single" w:sz="8" w:space="0" w:color="auto"/>
              <w:right w:val="single" w:sz="8" w:space="0" w:color="auto"/>
            </w:tcBorders>
            <w:vAlign w:val="center"/>
            <w:hideMark/>
          </w:tcPr>
          <w:p w14:paraId="4994EFF3" w14:textId="77777777" w:rsidR="003D4440" w:rsidRPr="003D4440" w:rsidRDefault="003D4440" w:rsidP="003D4440">
            <w:pPr>
              <w:spacing w:line="276" w:lineRule="auto"/>
              <w:jc w:val="center"/>
              <w:rPr>
                <w:color w:val="000000"/>
                <w:sz w:val="12"/>
                <w:szCs w:val="12"/>
                <w:lang w:eastAsia="en-US"/>
              </w:rPr>
            </w:pPr>
            <w:r w:rsidRPr="003D4440">
              <w:rPr>
                <w:color w:val="000000"/>
                <w:sz w:val="12"/>
                <w:szCs w:val="12"/>
                <w:lang w:eastAsia="en-US"/>
              </w:rPr>
              <w:t>ilość godzin w dyspozycji na zmianę</w:t>
            </w:r>
          </w:p>
        </w:tc>
        <w:tc>
          <w:tcPr>
            <w:tcW w:w="0" w:type="auto"/>
            <w:tcBorders>
              <w:top w:val="nil"/>
              <w:left w:val="nil"/>
              <w:bottom w:val="single" w:sz="8" w:space="0" w:color="auto"/>
              <w:right w:val="single" w:sz="8" w:space="0" w:color="auto"/>
            </w:tcBorders>
            <w:vAlign w:val="center"/>
            <w:hideMark/>
          </w:tcPr>
          <w:p w14:paraId="71C60714" w14:textId="77777777" w:rsidR="003D4440" w:rsidRPr="003D4440" w:rsidRDefault="003D4440" w:rsidP="003D4440">
            <w:pPr>
              <w:spacing w:line="276" w:lineRule="auto"/>
              <w:jc w:val="center"/>
              <w:rPr>
                <w:color w:val="000000"/>
                <w:sz w:val="12"/>
                <w:szCs w:val="12"/>
                <w:lang w:eastAsia="en-US"/>
              </w:rPr>
            </w:pPr>
            <w:r w:rsidRPr="003D4440">
              <w:rPr>
                <w:color w:val="000000"/>
                <w:sz w:val="12"/>
                <w:szCs w:val="12"/>
                <w:lang w:eastAsia="en-US"/>
              </w:rPr>
              <w:t>ilość zmian</w:t>
            </w:r>
          </w:p>
        </w:tc>
        <w:tc>
          <w:tcPr>
            <w:tcW w:w="0" w:type="auto"/>
            <w:tcBorders>
              <w:top w:val="nil"/>
              <w:left w:val="nil"/>
              <w:bottom w:val="single" w:sz="8" w:space="0" w:color="auto"/>
              <w:right w:val="single" w:sz="8" w:space="0" w:color="auto"/>
            </w:tcBorders>
            <w:vAlign w:val="center"/>
            <w:hideMark/>
          </w:tcPr>
          <w:p w14:paraId="550A873F" w14:textId="77777777" w:rsidR="003D4440" w:rsidRPr="003D4440" w:rsidRDefault="003D4440" w:rsidP="003D4440">
            <w:pPr>
              <w:spacing w:line="276" w:lineRule="auto"/>
              <w:jc w:val="center"/>
              <w:rPr>
                <w:color w:val="000000"/>
                <w:sz w:val="12"/>
                <w:szCs w:val="12"/>
                <w:lang w:eastAsia="en-US"/>
              </w:rPr>
            </w:pPr>
            <w:r w:rsidRPr="003D4440">
              <w:rPr>
                <w:color w:val="000000"/>
                <w:sz w:val="12"/>
                <w:szCs w:val="12"/>
                <w:lang w:eastAsia="en-US"/>
              </w:rPr>
              <w:t>ilość godzin w dyspozycji na zmianę</w:t>
            </w:r>
          </w:p>
        </w:tc>
        <w:tc>
          <w:tcPr>
            <w:tcW w:w="0" w:type="auto"/>
            <w:tcBorders>
              <w:top w:val="nil"/>
              <w:left w:val="nil"/>
              <w:bottom w:val="single" w:sz="8" w:space="0" w:color="auto"/>
              <w:right w:val="single" w:sz="8" w:space="0" w:color="auto"/>
            </w:tcBorders>
            <w:vAlign w:val="center"/>
            <w:hideMark/>
          </w:tcPr>
          <w:p w14:paraId="0FF354D4" w14:textId="77777777" w:rsidR="003D4440" w:rsidRPr="003D4440" w:rsidRDefault="003D4440" w:rsidP="003D4440">
            <w:pPr>
              <w:spacing w:line="276" w:lineRule="auto"/>
              <w:jc w:val="center"/>
              <w:rPr>
                <w:color w:val="000000"/>
                <w:sz w:val="12"/>
                <w:szCs w:val="12"/>
                <w:lang w:eastAsia="en-US"/>
              </w:rPr>
            </w:pPr>
            <w:r w:rsidRPr="003D4440">
              <w:rPr>
                <w:color w:val="000000"/>
                <w:sz w:val="12"/>
                <w:szCs w:val="12"/>
                <w:lang w:eastAsia="en-US"/>
              </w:rPr>
              <w:t>ilość zmian</w:t>
            </w:r>
          </w:p>
        </w:tc>
        <w:tc>
          <w:tcPr>
            <w:tcW w:w="0" w:type="auto"/>
            <w:tcBorders>
              <w:top w:val="nil"/>
              <w:left w:val="nil"/>
              <w:bottom w:val="single" w:sz="8" w:space="0" w:color="auto"/>
              <w:right w:val="single" w:sz="8" w:space="0" w:color="auto"/>
            </w:tcBorders>
            <w:vAlign w:val="center"/>
            <w:hideMark/>
          </w:tcPr>
          <w:p w14:paraId="050A13CC" w14:textId="77777777" w:rsidR="003D4440" w:rsidRPr="003D4440" w:rsidRDefault="003D4440" w:rsidP="003D4440">
            <w:pPr>
              <w:spacing w:line="276" w:lineRule="auto"/>
              <w:jc w:val="center"/>
              <w:rPr>
                <w:color w:val="000000"/>
                <w:sz w:val="12"/>
                <w:szCs w:val="12"/>
                <w:lang w:eastAsia="en-US"/>
              </w:rPr>
            </w:pPr>
            <w:r w:rsidRPr="003D4440">
              <w:rPr>
                <w:color w:val="000000"/>
                <w:sz w:val="12"/>
                <w:szCs w:val="12"/>
                <w:lang w:eastAsia="en-US"/>
              </w:rPr>
              <w:t>ilość godzin w dyspozycji na zmianę</w:t>
            </w:r>
          </w:p>
        </w:tc>
        <w:tc>
          <w:tcPr>
            <w:tcW w:w="0" w:type="auto"/>
            <w:tcBorders>
              <w:top w:val="nil"/>
              <w:left w:val="nil"/>
              <w:bottom w:val="single" w:sz="8" w:space="0" w:color="auto"/>
              <w:right w:val="single" w:sz="8" w:space="0" w:color="auto"/>
            </w:tcBorders>
            <w:vAlign w:val="center"/>
            <w:hideMark/>
          </w:tcPr>
          <w:p w14:paraId="6EA63739" w14:textId="77777777" w:rsidR="003D4440" w:rsidRPr="003D4440" w:rsidRDefault="003D4440" w:rsidP="003D4440">
            <w:pPr>
              <w:spacing w:line="276" w:lineRule="auto"/>
              <w:jc w:val="center"/>
              <w:rPr>
                <w:color w:val="000000"/>
                <w:sz w:val="12"/>
                <w:szCs w:val="12"/>
                <w:lang w:eastAsia="en-US"/>
              </w:rPr>
            </w:pPr>
            <w:r w:rsidRPr="003D4440">
              <w:rPr>
                <w:color w:val="000000"/>
                <w:sz w:val="12"/>
                <w:szCs w:val="12"/>
                <w:lang w:eastAsia="en-US"/>
              </w:rPr>
              <w:t>ilość zmian</w:t>
            </w:r>
          </w:p>
        </w:tc>
        <w:tc>
          <w:tcPr>
            <w:tcW w:w="0" w:type="auto"/>
            <w:tcBorders>
              <w:top w:val="nil"/>
              <w:left w:val="nil"/>
              <w:bottom w:val="single" w:sz="8" w:space="0" w:color="auto"/>
              <w:right w:val="single" w:sz="8" w:space="0" w:color="auto"/>
            </w:tcBorders>
            <w:vAlign w:val="center"/>
            <w:hideMark/>
          </w:tcPr>
          <w:p w14:paraId="79A175CC" w14:textId="77777777" w:rsidR="003D4440" w:rsidRPr="003D4440" w:rsidRDefault="003D4440" w:rsidP="003D4440">
            <w:pPr>
              <w:spacing w:line="276" w:lineRule="auto"/>
              <w:jc w:val="center"/>
              <w:rPr>
                <w:color w:val="000000"/>
                <w:sz w:val="12"/>
                <w:szCs w:val="12"/>
                <w:lang w:eastAsia="en-US"/>
              </w:rPr>
            </w:pPr>
            <w:r w:rsidRPr="003D4440">
              <w:rPr>
                <w:color w:val="000000"/>
                <w:sz w:val="12"/>
                <w:szCs w:val="12"/>
                <w:lang w:eastAsia="en-US"/>
              </w:rPr>
              <w:t>ilość godzin w dyspozycji na zmianę</w:t>
            </w:r>
          </w:p>
        </w:tc>
        <w:tc>
          <w:tcPr>
            <w:tcW w:w="0" w:type="auto"/>
            <w:tcBorders>
              <w:top w:val="nil"/>
              <w:left w:val="nil"/>
              <w:bottom w:val="single" w:sz="8" w:space="0" w:color="auto"/>
              <w:right w:val="single" w:sz="8" w:space="0" w:color="auto"/>
            </w:tcBorders>
            <w:vAlign w:val="center"/>
            <w:hideMark/>
          </w:tcPr>
          <w:p w14:paraId="4231091F" w14:textId="77777777" w:rsidR="003D4440" w:rsidRPr="003D4440" w:rsidRDefault="003D4440" w:rsidP="003D4440">
            <w:pPr>
              <w:spacing w:line="276" w:lineRule="auto"/>
              <w:jc w:val="center"/>
              <w:rPr>
                <w:color w:val="000000"/>
                <w:sz w:val="12"/>
                <w:szCs w:val="12"/>
                <w:lang w:eastAsia="en-US"/>
              </w:rPr>
            </w:pPr>
            <w:r w:rsidRPr="003D4440">
              <w:rPr>
                <w:color w:val="000000"/>
                <w:sz w:val="12"/>
                <w:szCs w:val="12"/>
                <w:lang w:eastAsia="en-US"/>
              </w:rPr>
              <w:t>ilość zmian</w:t>
            </w:r>
          </w:p>
        </w:tc>
        <w:tc>
          <w:tcPr>
            <w:tcW w:w="0" w:type="auto"/>
            <w:tcBorders>
              <w:top w:val="nil"/>
              <w:left w:val="nil"/>
              <w:bottom w:val="single" w:sz="8" w:space="0" w:color="auto"/>
              <w:right w:val="single" w:sz="8" w:space="0" w:color="auto"/>
            </w:tcBorders>
            <w:vAlign w:val="center"/>
            <w:hideMark/>
          </w:tcPr>
          <w:p w14:paraId="6E37C765" w14:textId="77777777" w:rsidR="003D4440" w:rsidRPr="003D4440" w:rsidRDefault="003D4440" w:rsidP="003D4440">
            <w:pPr>
              <w:spacing w:line="276" w:lineRule="auto"/>
              <w:jc w:val="center"/>
              <w:rPr>
                <w:color w:val="000000"/>
                <w:sz w:val="12"/>
                <w:szCs w:val="12"/>
                <w:lang w:eastAsia="en-US"/>
              </w:rPr>
            </w:pPr>
            <w:r w:rsidRPr="003D4440">
              <w:rPr>
                <w:color w:val="000000"/>
                <w:sz w:val="12"/>
                <w:szCs w:val="12"/>
                <w:lang w:eastAsia="en-US"/>
              </w:rPr>
              <w:t>ilość godzin w dyspozycji na zmianę</w:t>
            </w:r>
          </w:p>
        </w:tc>
        <w:tc>
          <w:tcPr>
            <w:tcW w:w="0" w:type="auto"/>
            <w:tcBorders>
              <w:top w:val="nil"/>
              <w:left w:val="nil"/>
              <w:bottom w:val="single" w:sz="8" w:space="0" w:color="auto"/>
              <w:right w:val="single" w:sz="8" w:space="0" w:color="auto"/>
            </w:tcBorders>
            <w:vAlign w:val="center"/>
            <w:hideMark/>
          </w:tcPr>
          <w:p w14:paraId="6CE9656D" w14:textId="77777777" w:rsidR="003D4440" w:rsidRPr="003D4440" w:rsidRDefault="003D4440" w:rsidP="003D4440">
            <w:pPr>
              <w:spacing w:line="276" w:lineRule="auto"/>
              <w:jc w:val="center"/>
              <w:rPr>
                <w:color w:val="000000"/>
                <w:sz w:val="12"/>
                <w:szCs w:val="12"/>
                <w:lang w:eastAsia="en-US"/>
              </w:rPr>
            </w:pPr>
            <w:r w:rsidRPr="003D4440">
              <w:rPr>
                <w:color w:val="000000"/>
                <w:sz w:val="12"/>
                <w:szCs w:val="12"/>
                <w:lang w:eastAsia="en-US"/>
              </w:rPr>
              <w:t>ilość zmian</w:t>
            </w:r>
          </w:p>
        </w:tc>
        <w:tc>
          <w:tcPr>
            <w:tcW w:w="0" w:type="auto"/>
            <w:tcBorders>
              <w:top w:val="nil"/>
              <w:left w:val="nil"/>
              <w:bottom w:val="single" w:sz="8" w:space="0" w:color="auto"/>
              <w:right w:val="single" w:sz="8" w:space="0" w:color="auto"/>
            </w:tcBorders>
            <w:vAlign w:val="center"/>
            <w:hideMark/>
          </w:tcPr>
          <w:p w14:paraId="50E4EAA0" w14:textId="77777777" w:rsidR="003D4440" w:rsidRPr="003D4440" w:rsidRDefault="003D4440" w:rsidP="003D4440">
            <w:pPr>
              <w:spacing w:line="276" w:lineRule="auto"/>
              <w:jc w:val="center"/>
              <w:rPr>
                <w:color w:val="000000"/>
                <w:sz w:val="12"/>
                <w:szCs w:val="12"/>
                <w:lang w:eastAsia="en-US"/>
              </w:rPr>
            </w:pPr>
            <w:r w:rsidRPr="003D4440">
              <w:rPr>
                <w:color w:val="000000"/>
                <w:sz w:val="12"/>
                <w:szCs w:val="12"/>
                <w:lang w:eastAsia="en-US"/>
              </w:rPr>
              <w:t>ilość godzin w dyspozycji na zmianę</w:t>
            </w:r>
          </w:p>
        </w:tc>
        <w:tc>
          <w:tcPr>
            <w:tcW w:w="500" w:type="dxa"/>
            <w:vMerge/>
            <w:tcBorders>
              <w:top w:val="nil"/>
              <w:left w:val="single" w:sz="8" w:space="0" w:color="auto"/>
              <w:bottom w:val="single" w:sz="8" w:space="0" w:color="000000"/>
              <w:right w:val="single" w:sz="8" w:space="0" w:color="auto"/>
            </w:tcBorders>
            <w:vAlign w:val="center"/>
            <w:hideMark/>
          </w:tcPr>
          <w:p w14:paraId="7909E8D8" w14:textId="77777777" w:rsidR="003D4440" w:rsidRPr="003D4440" w:rsidRDefault="003D4440" w:rsidP="003D4440">
            <w:pPr>
              <w:spacing w:line="276" w:lineRule="auto"/>
              <w:rPr>
                <w:color w:val="000000"/>
                <w:sz w:val="12"/>
                <w:szCs w:val="12"/>
                <w:lang w:eastAsia="en-US"/>
              </w:rPr>
            </w:pPr>
          </w:p>
        </w:tc>
        <w:tc>
          <w:tcPr>
            <w:tcW w:w="695" w:type="dxa"/>
            <w:vMerge/>
            <w:tcBorders>
              <w:top w:val="nil"/>
              <w:left w:val="single" w:sz="8" w:space="0" w:color="auto"/>
              <w:bottom w:val="single" w:sz="8" w:space="0" w:color="000000"/>
              <w:right w:val="single" w:sz="8" w:space="0" w:color="auto"/>
            </w:tcBorders>
            <w:vAlign w:val="center"/>
            <w:hideMark/>
          </w:tcPr>
          <w:p w14:paraId="0C3695D1" w14:textId="77777777" w:rsidR="003D4440" w:rsidRPr="003D4440" w:rsidRDefault="003D4440" w:rsidP="003D4440">
            <w:pPr>
              <w:spacing w:line="276" w:lineRule="auto"/>
              <w:rPr>
                <w:color w:val="000000"/>
                <w:sz w:val="12"/>
                <w:szCs w:val="12"/>
                <w:lang w:eastAsia="en-US"/>
              </w:rPr>
            </w:pPr>
          </w:p>
        </w:tc>
        <w:tc>
          <w:tcPr>
            <w:tcW w:w="424" w:type="dxa"/>
            <w:tcBorders>
              <w:top w:val="nil"/>
              <w:left w:val="nil"/>
              <w:bottom w:val="single" w:sz="8" w:space="0" w:color="auto"/>
              <w:right w:val="single" w:sz="8" w:space="0" w:color="auto"/>
            </w:tcBorders>
            <w:vAlign w:val="center"/>
            <w:hideMark/>
          </w:tcPr>
          <w:p w14:paraId="251E2368" w14:textId="77777777" w:rsidR="003D4440" w:rsidRPr="003D4440" w:rsidRDefault="003D4440" w:rsidP="003D4440">
            <w:pPr>
              <w:spacing w:line="276" w:lineRule="auto"/>
              <w:jc w:val="center"/>
              <w:rPr>
                <w:color w:val="000000"/>
                <w:sz w:val="12"/>
                <w:szCs w:val="12"/>
                <w:lang w:eastAsia="en-US"/>
              </w:rPr>
            </w:pPr>
            <w:r w:rsidRPr="003D4440">
              <w:rPr>
                <w:color w:val="000000"/>
                <w:sz w:val="12"/>
                <w:szCs w:val="12"/>
                <w:lang w:eastAsia="en-US"/>
              </w:rPr>
              <w:t>jazda</w:t>
            </w:r>
          </w:p>
        </w:tc>
        <w:tc>
          <w:tcPr>
            <w:tcW w:w="0" w:type="auto"/>
            <w:tcBorders>
              <w:top w:val="nil"/>
              <w:left w:val="nil"/>
              <w:bottom w:val="single" w:sz="8" w:space="0" w:color="auto"/>
              <w:right w:val="single" w:sz="8" w:space="0" w:color="auto"/>
            </w:tcBorders>
            <w:vAlign w:val="center"/>
            <w:hideMark/>
          </w:tcPr>
          <w:p w14:paraId="10411444" w14:textId="77777777" w:rsidR="003D4440" w:rsidRPr="003D4440" w:rsidRDefault="003D4440" w:rsidP="003D4440">
            <w:pPr>
              <w:spacing w:line="276" w:lineRule="auto"/>
              <w:jc w:val="center"/>
              <w:rPr>
                <w:color w:val="000000"/>
                <w:sz w:val="12"/>
                <w:szCs w:val="12"/>
                <w:lang w:eastAsia="en-US"/>
              </w:rPr>
            </w:pPr>
            <w:r w:rsidRPr="003D4440">
              <w:rPr>
                <w:color w:val="000000"/>
                <w:sz w:val="12"/>
                <w:szCs w:val="12"/>
                <w:lang w:eastAsia="en-US"/>
              </w:rPr>
              <w:t>postój</w:t>
            </w:r>
          </w:p>
        </w:tc>
        <w:tc>
          <w:tcPr>
            <w:tcW w:w="0" w:type="auto"/>
            <w:vMerge/>
            <w:tcBorders>
              <w:top w:val="nil"/>
              <w:left w:val="single" w:sz="8" w:space="0" w:color="auto"/>
              <w:bottom w:val="single" w:sz="8" w:space="0" w:color="000000"/>
              <w:right w:val="single" w:sz="8" w:space="0" w:color="auto"/>
            </w:tcBorders>
            <w:vAlign w:val="center"/>
            <w:hideMark/>
          </w:tcPr>
          <w:p w14:paraId="2BB3331F" w14:textId="77777777" w:rsidR="003D4440" w:rsidRPr="003D4440" w:rsidRDefault="003D4440" w:rsidP="003D4440">
            <w:pPr>
              <w:spacing w:line="276" w:lineRule="auto"/>
              <w:rPr>
                <w:color w:val="000000"/>
                <w:sz w:val="12"/>
                <w:szCs w:val="12"/>
                <w:lang w:eastAsia="en-US"/>
              </w:rPr>
            </w:pPr>
          </w:p>
        </w:tc>
        <w:tc>
          <w:tcPr>
            <w:tcW w:w="0" w:type="auto"/>
            <w:vMerge/>
            <w:tcBorders>
              <w:top w:val="nil"/>
              <w:left w:val="single" w:sz="8" w:space="0" w:color="auto"/>
              <w:bottom w:val="single" w:sz="8" w:space="0" w:color="000000"/>
              <w:right w:val="single" w:sz="8" w:space="0" w:color="auto"/>
            </w:tcBorders>
            <w:vAlign w:val="center"/>
            <w:hideMark/>
          </w:tcPr>
          <w:p w14:paraId="14BCEB81" w14:textId="77777777" w:rsidR="003D4440" w:rsidRPr="003D4440" w:rsidRDefault="003D4440" w:rsidP="003D4440">
            <w:pPr>
              <w:spacing w:line="276" w:lineRule="auto"/>
              <w:rPr>
                <w:color w:val="000000"/>
                <w:sz w:val="12"/>
                <w:szCs w:val="12"/>
                <w:lang w:eastAsia="en-US"/>
              </w:rPr>
            </w:pPr>
          </w:p>
        </w:tc>
        <w:tc>
          <w:tcPr>
            <w:tcW w:w="1073" w:type="dxa"/>
            <w:vMerge/>
            <w:tcBorders>
              <w:top w:val="single" w:sz="8" w:space="0" w:color="auto"/>
              <w:left w:val="single" w:sz="8" w:space="0" w:color="auto"/>
              <w:bottom w:val="single" w:sz="8" w:space="0" w:color="000000"/>
              <w:right w:val="single" w:sz="8" w:space="0" w:color="auto"/>
            </w:tcBorders>
            <w:vAlign w:val="center"/>
            <w:hideMark/>
          </w:tcPr>
          <w:p w14:paraId="2EA37307" w14:textId="77777777" w:rsidR="003D4440" w:rsidRPr="003D4440" w:rsidRDefault="003D4440" w:rsidP="003D4440">
            <w:pPr>
              <w:spacing w:line="276" w:lineRule="auto"/>
              <w:rPr>
                <w:sz w:val="12"/>
                <w:szCs w:val="12"/>
                <w:lang w:eastAsia="en-US"/>
              </w:rPr>
            </w:pPr>
          </w:p>
        </w:tc>
      </w:tr>
      <w:tr w:rsidR="003D4440" w:rsidRPr="003D4440" w14:paraId="2BF01199" w14:textId="77777777" w:rsidTr="003D4440">
        <w:trPr>
          <w:trHeight w:val="540"/>
        </w:trPr>
        <w:tc>
          <w:tcPr>
            <w:tcW w:w="0" w:type="auto"/>
            <w:tcBorders>
              <w:top w:val="single" w:sz="8" w:space="0" w:color="auto"/>
              <w:left w:val="single" w:sz="8" w:space="0" w:color="auto"/>
              <w:bottom w:val="nil"/>
              <w:right w:val="single" w:sz="8" w:space="0" w:color="auto"/>
            </w:tcBorders>
            <w:shd w:val="clear" w:color="auto" w:fill="D9D9D9"/>
            <w:noWrap/>
            <w:vAlign w:val="center"/>
            <w:hideMark/>
          </w:tcPr>
          <w:p w14:paraId="173D7221" w14:textId="77777777" w:rsidR="003D4440" w:rsidRPr="003D4440" w:rsidRDefault="003D4440" w:rsidP="003D4440">
            <w:pPr>
              <w:spacing w:line="276" w:lineRule="auto"/>
              <w:jc w:val="center"/>
              <w:rPr>
                <w:color w:val="000000"/>
                <w:sz w:val="12"/>
                <w:szCs w:val="12"/>
                <w:lang w:eastAsia="en-US"/>
              </w:rPr>
            </w:pPr>
            <w:r w:rsidRPr="003D4440">
              <w:rPr>
                <w:color w:val="000000"/>
                <w:sz w:val="12"/>
                <w:szCs w:val="12"/>
                <w:lang w:eastAsia="en-US"/>
              </w:rPr>
              <w:t>1</w:t>
            </w:r>
          </w:p>
        </w:tc>
        <w:tc>
          <w:tcPr>
            <w:tcW w:w="0" w:type="auto"/>
            <w:tcBorders>
              <w:top w:val="single" w:sz="8" w:space="0" w:color="auto"/>
              <w:left w:val="nil"/>
              <w:bottom w:val="nil"/>
              <w:right w:val="single" w:sz="8" w:space="0" w:color="auto"/>
            </w:tcBorders>
            <w:shd w:val="clear" w:color="auto" w:fill="D9D9D9"/>
            <w:noWrap/>
            <w:vAlign w:val="center"/>
            <w:hideMark/>
          </w:tcPr>
          <w:p w14:paraId="2B5017EF" w14:textId="77777777" w:rsidR="003D4440" w:rsidRPr="003D4440" w:rsidRDefault="003D4440" w:rsidP="003D4440">
            <w:pPr>
              <w:spacing w:line="276" w:lineRule="auto"/>
              <w:jc w:val="center"/>
              <w:rPr>
                <w:color w:val="000000"/>
                <w:sz w:val="12"/>
                <w:szCs w:val="12"/>
                <w:lang w:eastAsia="en-US"/>
              </w:rPr>
            </w:pPr>
            <w:r w:rsidRPr="003D4440">
              <w:rPr>
                <w:color w:val="000000"/>
                <w:sz w:val="12"/>
                <w:szCs w:val="12"/>
                <w:lang w:eastAsia="en-US"/>
              </w:rPr>
              <w:t>2</w:t>
            </w:r>
          </w:p>
        </w:tc>
        <w:tc>
          <w:tcPr>
            <w:tcW w:w="0" w:type="auto"/>
            <w:tcBorders>
              <w:top w:val="single" w:sz="8" w:space="0" w:color="auto"/>
              <w:left w:val="nil"/>
              <w:bottom w:val="nil"/>
              <w:right w:val="single" w:sz="8" w:space="0" w:color="auto"/>
            </w:tcBorders>
            <w:shd w:val="clear" w:color="auto" w:fill="D9D9D9"/>
            <w:noWrap/>
            <w:vAlign w:val="center"/>
            <w:hideMark/>
          </w:tcPr>
          <w:p w14:paraId="3AB2EB4A" w14:textId="77777777" w:rsidR="003D4440" w:rsidRPr="003D4440" w:rsidRDefault="003D4440" w:rsidP="003D4440">
            <w:pPr>
              <w:spacing w:line="276" w:lineRule="auto"/>
              <w:jc w:val="center"/>
              <w:rPr>
                <w:color w:val="000000"/>
                <w:sz w:val="12"/>
                <w:szCs w:val="12"/>
                <w:lang w:eastAsia="en-US"/>
              </w:rPr>
            </w:pPr>
            <w:r w:rsidRPr="003D4440">
              <w:rPr>
                <w:color w:val="000000"/>
                <w:sz w:val="12"/>
                <w:szCs w:val="12"/>
                <w:lang w:eastAsia="en-US"/>
              </w:rPr>
              <w:t>3</w:t>
            </w:r>
          </w:p>
        </w:tc>
        <w:tc>
          <w:tcPr>
            <w:tcW w:w="0" w:type="auto"/>
            <w:tcBorders>
              <w:top w:val="single" w:sz="8" w:space="0" w:color="auto"/>
              <w:left w:val="nil"/>
              <w:bottom w:val="nil"/>
              <w:right w:val="single" w:sz="8" w:space="0" w:color="auto"/>
            </w:tcBorders>
            <w:shd w:val="clear" w:color="auto" w:fill="D9D9D9"/>
            <w:noWrap/>
            <w:vAlign w:val="center"/>
            <w:hideMark/>
          </w:tcPr>
          <w:p w14:paraId="7CF949F3" w14:textId="77777777" w:rsidR="003D4440" w:rsidRPr="003D4440" w:rsidRDefault="003D4440" w:rsidP="003D4440">
            <w:pPr>
              <w:spacing w:line="276" w:lineRule="auto"/>
              <w:jc w:val="center"/>
              <w:rPr>
                <w:color w:val="000000"/>
                <w:sz w:val="12"/>
                <w:szCs w:val="12"/>
                <w:lang w:eastAsia="en-US"/>
              </w:rPr>
            </w:pPr>
            <w:r w:rsidRPr="003D4440">
              <w:rPr>
                <w:color w:val="000000"/>
                <w:sz w:val="12"/>
                <w:szCs w:val="12"/>
                <w:lang w:eastAsia="en-US"/>
              </w:rPr>
              <w:t>4</w:t>
            </w:r>
          </w:p>
        </w:tc>
        <w:tc>
          <w:tcPr>
            <w:tcW w:w="0" w:type="auto"/>
            <w:tcBorders>
              <w:top w:val="nil"/>
              <w:left w:val="nil"/>
              <w:bottom w:val="nil"/>
              <w:right w:val="single" w:sz="8" w:space="0" w:color="auto"/>
            </w:tcBorders>
            <w:shd w:val="clear" w:color="auto" w:fill="D9D9D9"/>
            <w:noWrap/>
            <w:vAlign w:val="center"/>
            <w:hideMark/>
          </w:tcPr>
          <w:p w14:paraId="0296E7D7" w14:textId="77777777" w:rsidR="003D4440" w:rsidRPr="003D4440" w:rsidRDefault="003D4440" w:rsidP="003D4440">
            <w:pPr>
              <w:spacing w:line="276" w:lineRule="auto"/>
              <w:jc w:val="center"/>
              <w:rPr>
                <w:color w:val="000000"/>
                <w:sz w:val="12"/>
                <w:szCs w:val="12"/>
                <w:lang w:eastAsia="en-US"/>
              </w:rPr>
            </w:pPr>
            <w:r w:rsidRPr="003D4440">
              <w:rPr>
                <w:color w:val="000000"/>
                <w:sz w:val="12"/>
                <w:szCs w:val="12"/>
                <w:lang w:eastAsia="en-US"/>
              </w:rPr>
              <w:t>5</w:t>
            </w:r>
          </w:p>
        </w:tc>
        <w:tc>
          <w:tcPr>
            <w:tcW w:w="0" w:type="auto"/>
            <w:tcBorders>
              <w:top w:val="nil"/>
              <w:left w:val="nil"/>
              <w:bottom w:val="nil"/>
              <w:right w:val="single" w:sz="8" w:space="0" w:color="auto"/>
            </w:tcBorders>
            <w:shd w:val="clear" w:color="auto" w:fill="D9D9D9"/>
            <w:noWrap/>
            <w:vAlign w:val="center"/>
            <w:hideMark/>
          </w:tcPr>
          <w:p w14:paraId="7248E09E" w14:textId="77777777" w:rsidR="003D4440" w:rsidRPr="003D4440" w:rsidRDefault="003D4440" w:rsidP="003D4440">
            <w:pPr>
              <w:spacing w:line="276" w:lineRule="auto"/>
              <w:jc w:val="center"/>
              <w:rPr>
                <w:color w:val="000000"/>
                <w:sz w:val="12"/>
                <w:szCs w:val="12"/>
                <w:lang w:eastAsia="en-US"/>
              </w:rPr>
            </w:pPr>
            <w:r w:rsidRPr="003D4440">
              <w:rPr>
                <w:color w:val="000000"/>
                <w:sz w:val="12"/>
                <w:szCs w:val="12"/>
                <w:lang w:eastAsia="en-US"/>
              </w:rPr>
              <w:t>6</w:t>
            </w:r>
          </w:p>
        </w:tc>
        <w:tc>
          <w:tcPr>
            <w:tcW w:w="0" w:type="auto"/>
            <w:tcBorders>
              <w:top w:val="nil"/>
              <w:left w:val="nil"/>
              <w:bottom w:val="nil"/>
              <w:right w:val="single" w:sz="8" w:space="0" w:color="auto"/>
            </w:tcBorders>
            <w:shd w:val="clear" w:color="auto" w:fill="D9D9D9"/>
            <w:noWrap/>
            <w:vAlign w:val="center"/>
            <w:hideMark/>
          </w:tcPr>
          <w:p w14:paraId="70DE1279" w14:textId="77777777" w:rsidR="003D4440" w:rsidRPr="003D4440" w:rsidRDefault="003D4440" w:rsidP="003D4440">
            <w:pPr>
              <w:spacing w:line="276" w:lineRule="auto"/>
              <w:jc w:val="center"/>
              <w:rPr>
                <w:color w:val="000000"/>
                <w:sz w:val="12"/>
                <w:szCs w:val="12"/>
                <w:lang w:eastAsia="en-US"/>
              </w:rPr>
            </w:pPr>
            <w:r w:rsidRPr="003D4440">
              <w:rPr>
                <w:color w:val="000000"/>
                <w:sz w:val="12"/>
                <w:szCs w:val="12"/>
                <w:lang w:eastAsia="en-US"/>
              </w:rPr>
              <w:t>7</w:t>
            </w:r>
          </w:p>
        </w:tc>
        <w:tc>
          <w:tcPr>
            <w:tcW w:w="0" w:type="auto"/>
            <w:tcBorders>
              <w:top w:val="nil"/>
              <w:left w:val="nil"/>
              <w:bottom w:val="nil"/>
              <w:right w:val="single" w:sz="8" w:space="0" w:color="auto"/>
            </w:tcBorders>
            <w:shd w:val="clear" w:color="auto" w:fill="D9D9D9"/>
            <w:noWrap/>
            <w:vAlign w:val="center"/>
            <w:hideMark/>
          </w:tcPr>
          <w:p w14:paraId="12778D4B" w14:textId="77777777" w:rsidR="003D4440" w:rsidRPr="003D4440" w:rsidRDefault="003D4440" w:rsidP="003D4440">
            <w:pPr>
              <w:spacing w:line="276" w:lineRule="auto"/>
              <w:jc w:val="center"/>
              <w:rPr>
                <w:color w:val="000000"/>
                <w:sz w:val="12"/>
                <w:szCs w:val="12"/>
                <w:lang w:eastAsia="en-US"/>
              </w:rPr>
            </w:pPr>
            <w:r w:rsidRPr="003D4440">
              <w:rPr>
                <w:color w:val="000000"/>
                <w:sz w:val="12"/>
                <w:szCs w:val="12"/>
                <w:lang w:eastAsia="en-US"/>
              </w:rPr>
              <w:t>8</w:t>
            </w:r>
          </w:p>
        </w:tc>
        <w:tc>
          <w:tcPr>
            <w:tcW w:w="0" w:type="auto"/>
            <w:tcBorders>
              <w:top w:val="nil"/>
              <w:left w:val="nil"/>
              <w:bottom w:val="nil"/>
              <w:right w:val="single" w:sz="8" w:space="0" w:color="auto"/>
            </w:tcBorders>
            <w:shd w:val="clear" w:color="auto" w:fill="D9D9D9"/>
            <w:noWrap/>
            <w:vAlign w:val="center"/>
            <w:hideMark/>
          </w:tcPr>
          <w:p w14:paraId="0F7427ED" w14:textId="77777777" w:rsidR="003D4440" w:rsidRPr="003D4440" w:rsidRDefault="003D4440" w:rsidP="003D4440">
            <w:pPr>
              <w:spacing w:line="276" w:lineRule="auto"/>
              <w:jc w:val="center"/>
              <w:rPr>
                <w:color w:val="000000"/>
                <w:sz w:val="12"/>
                <w:szCs w:val="12"/>
                <w:lang w:eastAsia="en-US"/>
              </w:rPr>
            </w:pPr>
            <w:r w:rsidRPr="003D4440">
              <w:rPr>
                <w:color w:val="000000"/>
                <w:sz w:val="12"/>
                <w:szCs w:val="12"/>
                <w:lang w:eastAsia="en-US"/>
              </w:rPr>
              <w:t>9</w:t>
            </w:r>
          </w:p>
        </w:tc>
        <w:tc>
          <w:tcPr>
            <w:tcW w:w="0" w:type="auto"/>
            <w:tcBorders>
              <w:top w:val="nil"/>
              <w:left w:val="nil"/>
              <w:bottom w:val="nil"/>
              <w:right w:val="single" w:sz="8" w:space="0" w:color="auto"/>
            </w:tcBorders>
            <w:shd w:val="clear" w:color="auto" w:fill="D9D9D9"/>
            <w:noWrap/>
            <w:vAlign w:val="center"/>
            <w:hideMark/>
          </w:tcPr>
          <w:p w14:paraId="762C72FB" w14:textId="77777777" w:rsidR="003D4440" w:rsidRPr="003D4440" w:rsidRDefault="003D4440" w:rsidP="003D4440">
            <w:pPr>
              <w:spacing w:line="276" w:lineRule="auto"/>
              <w:jc w:val="center"/>
              <w:rPr>
                <w:color w:val="000000"/>
                <w:sz w:val="12"/>
                <w:szCs w:val="12"/>
                <w:lang w:eastAsia="en-US"/>
              </w:rPr>
            </w:pPr>
            <w:r w:rsidRPr="003D4440">
              <w:rPr>
                <w:color w:val="000000"/>
                <w:sz w:val="12"/>
                <w:szCs w:val="12"/>
                <w:lang w:eastAsia="en-US"/>
              </w:rPr>
              <w:t>10</w:t>
            </w:r>
          </w:p>
        </w:tc>
        <w:tc>
          <w:tcPr>
            <w:tcW w:w="0" w:type="auto"/>
            <w:tcBorders>
              <w:top w:val="nil"/>
              <w:left w:val="nil"/>
              <w:bottom w:val="nil"/>
              <w:right w:val="single" w:sz="8" w:space="0" w:color="auto"/>
            </w:tcBorders>
            <w:shd w:val="clear" w:color="auto" w:fill="D9D9D9"/>
            <w:noWrap/>
            <w:vAlign w:val="center"/>
            <w:hideMark/>
          </w:tcPr>
          <w:p w14:paraId="2243F6C1" w14:textId="77777777" w:rsidR="003D4440" w:rsidRPr="003D4440" w:rsidRDefault="003D4440" w:rsidP="003D4440">
            <w:pPr>
              <w:spacing w:line="276" w:lineRule="auto"/>
              <w:jc w:val="center"/>
              <w:rPr>
                <w:color w:val="000000"/>
                <w:sz w:val="12"/>
                <w:szCs w:val="12"/>
                <w:lang w:eastAsia="en-US"/>
              </w:rPr>
            </w:pPr>
            <w:r w:rsidRPr="003D4440">
              <w:rPr>
                <w:color w:val="000000"/>
                <w:sz w:val="12"/>
                <w:szCs w:val="12"/>
                <w:lang w:eastAsia="en-US"/>
              </w:rPr>
              <w:t>11</w:t>
            </w:r>
          </w:p>
        </w:tc>
        <w:tc>
          <w:tcPr>
            <w:tcW w:w="0" w:type="auto"/>
            <w:tcBorders>
              <w:top w:val="nil"/>
              <w:left w:val="nil"/>
              <w:bottom w:val="nil"/>
              <w:right w:val="single" w:sz="8" w:space="0" w:color="auto"/>
            </w:tcBorders>
            <w:shd w:val="clear" w:color="auto" w:fill="D9D9D9"/>
            <w:noWrap/>
            <w:vAlign w:val="center"/>
            <w:hideMark/>
          </w:tcPr>
          <w:p w14:paraId="245E0F6D" w14:textId="77777777" w:rsidR="003D4440" w:rsidRPr="003D4440" w:rsidRDefault="003D4440" w:rsidP="003D4440">
            <w:pPr>
              <w:spacing w:line="276" w:lineRule="auto"/>
              <w:jc w:val="center"/>
              <w:rPr>
                <w:color w:val="000000"/>
                <w:sz w:val="12"/>
                <w:szCs w:val="12"/>
                <w:lang w:eastAsia="en-US"/>
              </w:rPr>
            </w:pPr>
            <w:r w:rsidRPr="003D4440">
              <w:rPr>
                <w:color w:val="000000"/>
                <w:sz w:val="12"/>
                <w:szCs w:val="12"/>
                <w:lang w:eastAsia="en-US"/>
              </w:rPr>
              <w:t>12</w:t>
            </w:r>
          </w:p>
        </w:tc>
        <w:tc>
          <w:tcPr>
            <w:tcW w:w="0" w:type="auto"/>
            <w:tcBorders>
              <w:top w:val="nil"/>
              <w:left w:val="nil"/>
              <w:bottom w:val="nil"/>
              <w:right w:val="single" w:sz="8" w:space="0" w:color="auto"/>
            </w:tcBorders>
            <w:shd w:val="clear" w:color="auto" w:fill="D9D9D9"/>
            <w:noWrap/>
            <w:vAlign w:val="center"/>
            <w:hideMark/>
          </w:tcPr>
          <w:p w14:paraId="47827CBF" w14:textId="77777777" w:rsidR="003D4440" w:rsidRPr="003D4440" w:rsidRDefault="003D4440" w:rsidP="003D4440">
            <w:pPr>
              <w:spacing w:line="276" w:lineRule="auto"/>
              <w:jc w:val="center"/>
              <w:rPr>
                <w:color w:val="000000"/>
                <w:sz w:val="12"/>
                <w:szCs w:val="12"/>
                <w:lang w:eastAsia="en-US"/>
              </w:rPr>
            </w:pPr>
            <w:r w:rsidRPr="003D4440">
              <w:rPr>
                <w:color w:val="000000"/>
                <w:sz w:val="12"/>
                <w:szCs w:val="12"/>
                <w:lang w:eastAsia="en-US"/>
              </w:rPr>
              <w:t>13</w:t>
            </w:r>
          </w:p>
        </w:tc>
        <w:tc>
          <w:tcPr>
            <w:tcW w:w="0" w:type="auto"/>
            <w:tcBorders>
              <w:top w:val="nil"/>
              <w:left w:val="nil"/>
              <w:bottom w:val="nil"/>
              <w:right w:val="single" w:sz="8" w:space="0" w:color="auto"/>
            </w:tcBorders>
            <w:shd w:val="clear" w:color="auto" w:fill="D9D9D9"/>
            <w:noWrap/>
            <w:vAlign w:val="center"/>
            <w:hideMark/>
          </w:tcPr>
          <w:p w14:paraId="73F89568" w14:textId="77777777" w:rsidR="003D4440" w:rsidRPr="003D4440" w:rsidRDefault="003D4440" w:rsidP="003D4440">
            <w:pPr>
              <w:spacing w:line="276" w:lineRule="auto"/>
              <w:jc w:val="center"/>
              <w:rPr>
                <w:color w:val="000000"/>
                <w:sz w:val="12"/>
                <w:szCs w:val="12"/>
                <w:lang w:eastAsia="en-US"/>
              </w:rPr>
            </w:pPr>
            <w:r w:rsidRPr="003D4440">
              <w:rPr>
                <w:color w:val="000000"/>
                <w:sz w:val="12"/>
                <w:szCs w:val="12"/>
                <w:lang w:eastAsia="en-US"/>
              </w:rPr>
              <w:t>14</w:t>
            </w:r>
          </w:p>
        </w:tc>
        <w:tc>
          <w:tcPr>
            <w:tcW w:w="0" w:type="auto"/>
            <w:tcBorders>
              <w:top w:val="nil"/>
              <w:left w:val="nil"/>
              <w:bottom w:val="nil"/>
              <w:right w:val="single" w:sz="8" w:space="0" w:color="auto"/>
            </w:tcBorders>
            <w:shd w:val="clear" w:color="auto" w:fill="D9D9D9"/>
            <w:noWrap/>
            <w:vAlign w:val="center"/>
            <w:hideMark/>
          </w:tcPr>
          <w:p w14:paraId="2288B7CF" w14:textId="77777777" w:rsidR="003D4440" w:rsidRPr="003D4440" w:rsidRDefault="003D4440" w:rsidP="003D4440">
            <w:pPr>
              <w:spacing w:line="276" w:lineRule="auto"/>
              <w:jc w:val="center"/>
              <w:rPr>
                <w:color w:val="000000"/>
                <w:sz w:val="12"/>
                <w:szCs w:val="12"/>
                <w:lang w:eastAsia="en-US"/>
              </w:rPr>
            </w:pPr>
            <w:r w:rsidRPr="003D4440">
              <w:rPr>
                <w:color w:val="000000"/>
                <w:sz w:val="12"/>
                <w:szCs w:val="12"/>
                <w:lang w:eastAsia="en-US"/>
              </w:rPr>
              <w:t>15</w:t>
            </w:r>
          </w:p>
        </w:tc>
        <w:tc>
          <w:tcPr>
            <w:tcW w:w="0" w:type="auto"/>
            <w:tcBorders>
              <w:top w:val="nil"/>
              <w:left w:val="nil"/>
              <w:bottom w:val="nil"/>
              <w:right w:val="single" w:sz="8" w:space="0" w:color="auto"/>
            </w:tcBorders>
            <w:shd w:val="clear" w:color="auto" w:fill="D9D9D9"/>
            <w:noWrap/>
            <w:vAlign w:val="center"/>
            <w:hideMark/>
          </w:tcPr>
          <w:p w14:paraId="720051F1" w14:textId="77777777" w:rsidR="003D4440" w:rsidRPr="003D4440" w:rsidRDefault="003D4440" w:rsidP="003D4440">
            <w:pPr>
              <w:spacing w:line="276" w:lineRule="auto"/>
              <w:jc w:val="center"/>
              <w:rPr>
                <w:color w:val="000000"/>
                <w:sz w:val="12"/>
                <w:szCs w:val="12"/>
                <w:lang w:eastAsia="en-US"/>
              </w:rPr>
            </w:pPr>
            <w:r w:rsidRPr="003D4440">
              <w:rPr>
                <w:color w:val="000000"/>
                <w:sz w:val="12"/>
                <w:szCs w:val="12"/>
                <w:lang w:eastAsia="en-US"/>
              </w:rPr>
              <w:t>16</w:t>
            </w:r>
          </w:p>
        </w:tc>
        <w:tc>
          <w:tcPr>
            <w:tcW w:w="500" w:type="dxa"/>
            <w:tcBorders>
              <w:top w:val="single" w:sz="8" w:space="0" w:color="auto"/>
              <w:left w:val="nil"/>
              <w:bottom w:val="nil"/>
              <w:right w:val="single" w:sz="8" w:space="0" w:color="auto"/>
            </w:tcBorders>
            <w:shd w:val="clear" w:color="auto" w:fill="D9D9D9"/>
            <w:noWrap/>
            <w:vAlign w:val="center"/>
            <w:hideMark/>
          </w:tcPr>
          <w:p w14:paraId="11549146" w14:textId="77777777" w:rsidR="003D4440" w:rsidRPr="003D4440" w:rsidRDefault="003D4440" w:rsidP="003D4440">
            <w:pPr>
              <w:spacing w:line="276" w:lineRule="auto"/>
              <w:jc w:val="center"/>
              <w:rPr>
                <w:color w:val="000000"/>
                <w:sz w:val="12"/>
                <w:szCs w:val="12"/>
                <w:lang w:eastAsia="en-US"/>
              </w:rPr>
            </w:pPr>
            <w:r w:rsidRPr="003D4440">
              <w:rPr>
                <w:color w:val="000000"/>
                <w:sz w:val="12"/>
                <w:szCs w:val="12"/>
                <w:lang w:eastAsia="en-US"/>
              </w:rPr>
              <w:t>17</w:t>
            </w:r>
          </w:p>
        </w:tc>
        <w:tc>
          <w:tcPr>
            <w:tcW w:w="695" w:type="dxa"/>
            <w:tcBorders>
              <w:top w:val="single" w:sz="8" w:space="0" w:color="auto"/>
              <w:left w:val="nil"/>
              <w:bottom w:val="nil"/>
              <w:right w:val="single" w:sz="8" w:space="0" w:color="auto"/>
            </w:tcBorders>
            <w:shd w:val="clear" w:color="auto" w:fill="D9D9D9"/>
            <w:noWrap/>
            <w:vAlign w:val="center"/>
            <w:hideMark/>
          </w:tcPr>
          <w:p w14:paraId="7455F4AE" w14:textId="77777777" w:rsidR="003D4440" w:rsidRPr="003D4440" w:rsidRDefault="003D4440" w:rsidP="003D4440">
            <w:pPr>
              <w:spacing w:line="276" w:lineRule="auto"/>
              <w:jc w:val="center"/>
              <w:rPr>
                <w:color w:val="000000"/>
                <w:sz w:val="12"/>
                <w:szCs w:val="12"/>
                <w:lang w:eastAsia="en-US"/>
              </w:rPr>
            </w:pPr>
            <w:r w:rsidRPr="003D4440">
              <w:rPr>
                <w:color w:val="000000"/>
                <w:sz w:val="12"/>
                <w:szCs w:val="12"/>
                <w:lang w:eastAsia="en-US"/>
              </w:rPr>
              <w:t>18</w:t>
            </w:r>
          </w:p>
        </w:tc>
        <w:tc>
          <w:tcPr>
            <w:tcW w:w="424" w:type="dxa"/>
            <w:tcBorders>
              <w:top w:val="nil"/>
              <w:left w:val="nil"/>
              <w:bottom w:val="nil"/>
              <w:right w:val="single" w:sz="8" w:space="0" w:color="auto"/>
            </w:tcBorders>
            <w:shd w:val="clear" w:color="auto" w:fill="D9D9D9"/>
            <w:noWrap/>
            <w:vAlign w:val="center"/>
            <w:hideMark/>
          </w:tcPr>
          <w:p w14:paraId="2098B7A4" w14:textId="77777777" w:rsidR="003D4440" w:rsidRPr="003D4440" w:rsidRDefault="003D4440" w:rsidP="003D4440">
            <w:pPr>
              <w:spacing w:line="276" w:lineRule="auto"/>
              <w:jc w:val="center"/>
              <w:rPr>
                <w:color w:val="000000"/>
                <w:sz w:val="12"/>
                <w:szCs w:val="12"/>
                <w:lang w:eastAsia="en-US"/>
              </w:rPr>
            </w:pPr>
            <w:r w:rsidRPr="003D4440">
              <w:rPr>
                <w:color w:val="000000"/>
                <w:sz w:val="12"/>
                <w:szCs w:val="12"/>
                <w:lang w:eastAsia="en-US"/>
              </w:rPr>
              <w:t>19</w:t>
            </w:r>
          </w:p>
        </w:tc>
        <w:tc>
          <w:tcPr>
            <w:tcW w:w="0" w:type="auto"/>
            <w:tcBorders>
              <w:top w:val="nil"/>
              <w:left w:val="nil"/>
              <w:bottom w:val="nil"/>
              <w:right w:val="single" w:sz="8" w:space="0" w:color="auto"/>
            </w:tcBorders>
            <w:shd w:val="clear" w:color="auto" w:fill="D9D9D9"/>
            <w:noWrap/>
            <w:vAlign w:val="center"/>
            <w:hideMark/>
          </w:tcPr>
          <w:p w14:paraId="1DC9CEF2" w14:textId="77777777" w:rsidR="003D4440" w:rsidRPr="003D4440" w:rsidRDefault="003D4440" w:rsidP="003D4440">
            <w:pPr>
              <w:spacing w:line="276" w:lineRule="auto"/>
              <w:jc w:val="center"/>
              <w:rPr>
                <w:color w:val="000000"/>
                <w:sz w:val="12"/>
                <w:szCs w:val="12"/>
                <w:lang w:eastAsia="en-US"/>
              </w:rPr>
            </w:pPr>
            <w:r w:rsidRPr="003D4440">
              <w:rPr>
                <w:color w:val="000000"/>
                <w:sz w:val="12"/>
                <w:szCs w:val="12"/>
                <w:lang w:eastAsia="en-US"/>
              </w:rPr>
              <w:t>20</w:t>
            </w:r>
          </w:p>
        </w:tc>
        <w:tc>
          <w:tcPr>
            <w:tcW w:w="0" w:type="auto"/>
            <w:tcBorders>
              <w:top w:val="single" w:sz="8" w:space="0" w:color="auto"/>
              <w:left w:val="nil"/>
              <w:bottom w:val="nil"/>
              <w:right w:val="single" w:sz="8" w:space="0" w:color="auto"/>
            </w:tcBorders>
            <w:shd w:val="clear" w:color="auto" w:fill="D9D9D9"/>
            <w:noWrap/>
            <w:vAlign w:val="center"/>
            <w:hideMark/>
          </w:tcPr>
          <w:p w14:paraId="6214CE83" w14:textId="77777777" w:rsidR="003D4440" w:rsidRPr="003D4440" w:rsidRDefault="003D4440" w:rsidP="003D4440">
            <w:pPr>
              <w:spacing w:line="276" w:lineRule="auto"/>
              <w:jc w:val="center"/>
              <w:rPr>
                <w:color w:val="000000"/>
                <w:sz w:val="12"/>
                <w:szCs w:val="12"/>
                <w:lang w:eastAsia="en-US"/>
              </w:rPr>
            </w:pPr>
            <w:r w:rsidRPr="003D4440">
              <w:rPr>
                <w:color w:val="000000"/>
                <w:sz w:val="12"/>
                <w:szCs w:val="12"/>
                <w:lang w:eastAsia="en-US"/>
              </w:rPr>
              <w:t>21</w:t>
            </w:r>
          </w:p>
        </w:tc>
        <w:tc>
          <w:tcPr>
            <w:tcW w:w="0" w:type="auto"/>
            <w:tcBorders>
              <w:top w:val="single" w:sz="8" w:space="0" w:color="auto"/>
              <w:left w:val="nil"/>
              <w:bottom w:val="nil"/>
              <w:right w:val="single" w:sz="8" w:space="0" w:color="auto"/>
            </w:tcBorders>
            <w:shd w:val="clear" w:color="auto" w:fill="D9D9D9"/>
            <w:noWrap/>
            <w:vAlign w:val="center"/>
            <w:hideMark/>
          </w:tcPr>
          <w:p w14:paraId="5343650F" w14:textId="77777777" w:rsidR="003D4440" w:rsidRPr="003D4440" w:rsidRDefault="003D4440" w:rsidP="003D4440">
            <w:pPr>
              <w:spacing w:line="276" w:lineRule="auto"/>
              <w:jc w:val="center"/>
              <w:rPr>
                <w:color w:val="000000"/>
                <w:sz w:val="12"/>
                <w:szCs w:val="12"/>
                <w:lang w:eastAsia="en-US"/>
              </w:rPr>
            </w:pPr>
            <w:r w:rsidRPr="003D4440">
              <w:rPr>
                <w:color w:val="000000"/>
                <w:sz w:val="12"/>
                <w:szCs w:val="12"/>
                <w:lang w:eastAsia="en-US"/>
              </w:rPr>
              <w:t>22</w:t>
            </w:r>
          </w:p>
        </w:tc>
        <w:tc>
          <w:tcPr>
            <w:tcW w:w="1073" w:type="dxa"/>
            <w:tcBorders>
              <w:top w:val="single" w:sz="8" w:space="0" w:color="auto"/>
              <w:left w:val="nil"/>
              <w:bottom w:val="nil"/>
              <w:right w:val="single" w:sz="8" w:space="0" w:color="auto"/>
            </w:tcBorders>
            <w:shd w:val="clear" w:color="auto" w:fill="D9D9D9"/>
            <w:noWrap/>
            <w:vAlign w:val="center"/>
            <w:hideMark/>
          </w:tcPr>
          <w:p w14:paraId="5B88D8BF" w14:textId="77777777" w:rsidR="003D4440" w:rsidRPr="003D4440" w:rsidRDefault="003D4440" w:rsidP="003D4440">
            <w:pPr>
              <w:spacing w:line="276" w:lineRule="auto"/>
              <w:jc w:val="center"/>
              <w:rPr>
                <w:color w:val="000000"/>
                <w:sz w:val="12"/>
                <w:szCs w:val="12"/>
                <w:lang w:eastAsia="en-US"/>
              </w:rPr>
            </w:pPr>
            <w:r w:rsidRPr="003D4440">
              <w:rPr>
                <w:color w:val="000000"/>
                <w:sz w:val="12"/>
                <w:szCs w:val="12"/>
                <w:lang w:eastAsia="en-US"/>
              </w:rPr>
              <w:t>23</w:t>
            </w:r>
          </w:p>
        </w:tc>
      </w:tr>
      <w:tr w:rsidR="003D4440" w:rsidRPr="003D4440" w14:paraId="3A3B3CF2" w14:textId="77777777" w:rsidTr="003D4440">
        <w:trPr>
          <w:trHeight w:val="1393"/>
        </w:trPr>
        <w:tc>
          <w:tcPr>
            <w:tcW w:w="0" w:type="auto"/>
            <w:tcBorders>
              <w:top w:val="single" w:sz="8" w:space="0" w:color="auto"/>
              <w:left w:val="single" w:sz="8" w:space="0" w:color="auto"/>
              <w:bottom w:val="single" w:sz="8" w:space="0" w:color="auto"/>
              <w:right w:val="single" w:sz="4" w:space="0" w:color="auto"/>
            </w:tcBorders>
            <w:vAlign w:val="center"/>
            <w:hideMark/>
          </w:tcPr>
          <w:p w14:paraId="33DFD7E0" w14:textId="77777777" w:rsidR="003D4440" w:rsidRPr="003D4440" w:rsidRDefault="003D4440" w:rsidP="003D4440">
            <w:pPr>
              <w:spacing w:line="276" w:lineRule="auto"/>
              <w:jc w:val="center"/>
              <w:rPr>
                <w:color w:val="000000"/>
                <w:sz w:val="12"/>
                <w:szCs w:val="12"/>
                <w:lang w:eastAsia="en-US"/>
              </w:rPr>
            </w:pPr>
            <w:r w:rsidRPr="003D4440">
              <w:rPr>
                <w:color w:val="000000"/>
                <w:sz w:val="12"/>
                <w:szCs w:val="12"/>
                <w:lang w:eastAsia="en-US"/>
              </w:rPr>
              <w:t>1</w:t>
            </w:r>
          </w:p>
        </w:tc>
        <w:tc>
          <w:tcPr>
            <w:tcW w:w="0" w:type="auto"/>
            <w:tcBorders>
              <w:top w:val="single" w:sz="8" w:space="0" w:color="auto"/>
              <w:left w:val="nil"/>
              <w:bottom w:val="single" w:sz="8" w:space="0" w:color="auto"/>
              <w:right w:val="single" w:sz="4" w:space="0" w:color="auto"/>
            </w:tcBorders>
            <w:vAlign w:val="center"/>
            <w:hideMark/>
          </w:tcPr>
          <w:p w14:paraId="2D69762E" w14:textId="77777777" w:rsidR="003D4440" w:rsidRPr="003D4440" w:rsidRDefault="003D4440" w:rsidP="003D4440">
            <w:pPr>
              <w:spacing w:line="276" w:lineRule="auto"/>
              <w:jc w:val="center"/>
              <w:rPr>
                <w:color w:val="000000"/>
                <w:sz w:val="12"/>
                <w:szCs w:val="12"/>
                <w:lang w:eastAsia="en-US"/>
              </w:rPr>
            </w:pPr>
            <w:r w:rsidRPr="003D4440">
              <w:rPr>
                <w:color w:val="000000"/>
                <w:sz w:val="12"/>
                <w:szCs w:val="12"/>
                <w:lang w:eastAsia="en-US"/>
              </w:rPr>
              <w:t>1</w:t>
            </w:r>
          </w:p>
        </w:tc>
        <w:tc>
          <w:tcPr>
            <w:tcW w:w="0" w:type="auto"/>
            <w:tcBorders>
              <w:top w:val="single" w:sz="8" w:space="0" w:color="auto"/>
              <w:left w:val="nil"/>
              <w:bottom w:val="single" w:sz="8" w:space="0" w:color="auto"/>
              <w:right w:val="single" w:sz="4" w:space="0" w:color="auto"/>
            </w:tcBorders>
            <w:vAlign w:val="center"/>
            <w:hideMark/>
          </w:tcPr>
          <w:p w14:paraId="41E79954" w14:textId="77777777" w:rsidR="003D4440" w:rsidRPr="003D4440" w:rsidRDefault="003D4440" w:rsidP="003D4440">
            <w:pPr>
              <w:spacing w:line="276" w:lineRule="auto"/>
              <w:jc w:val="center"/>
              <w:rPr>
                <w:color w:val="000000"/>
                <w:sz w:val="12"/>
                <w:szCs w:val="12"/>
                <w:lang w:eastAsia="en-US"/>
              </w:rPr>
            </w:pPr>
            <w:r w:rsidRPr="003D4440">
              <w:rPr>
                <w:color w:val="000000"/>
                <w:sz w:val="12"/>
                <w:szCs w:val="12"/>
                <w:lang w:eastAsia="en-US"/>
              </w:rPr>
              <w:t>CIĄGNIK SAMOCHODOWY Z KIEROWCĄ SIODŁOWY Z NACZEPĄ SKRZYNIOWĄ / ŁADOWNOŚĆ MIN.20,0T / Z MONITORINGIEM /</w:t>
            </w:r>
          </w:p>
        </w:tc>
        <w:tc>
          <w:tcPr>
            <w:tcW w:w="0" w:type="auto"/>
            <w:tcBorders>
              <w:top w:val="single" w:sz="8" w:space="0" w:color="auto"/>
              <w:left w:val="nil"/>
              <w:bottom w:val="single" w:sz="8" w:space="0" w:color="auto"/>
              <w:right w:val="single" w:sz="4" w:space="0" w:color="auto"/>
            </w:tcBorders>
            <w:vAlign w:val="center"/>
            <w:hideMark/>
          </w:tcPr>
          <w:p w14:paraId="6CF20474" w14:textId="77777777" w:rsidR="003D4440" w:rsidRPr="003D4440" w:rsidRDefault="003D4440" w:rsidP="003D4440">
            <w:pPr>
              <w:spacing w:line="276" w:lineRule="auto"/>
              <w:jc w:val="center"/>
              <w:rPr>
                <w:color w:val="000000"/>
                <w:sz w:val="14"/>
                <w:szCs w:val="14"/>
                <w:lang w:eastAsia="en-US"/>
              </w:rPr>
            </w:pPr>
            <w:r w:rsidRPr="003D4440">
              <w:rPr>
                <w:color w:val="000000"/>
                <w:sz w:val="14"/>
                <w:szCs w:val="14"/>
                <w:lang w:eastAsia="en-US"/>
              </w:rPr>
              <w:t>110802201021655130</w:t>
            </w:r>
          </w:p>
        </w:tc>
        <w:tc>
          <w:tcPr>
            <w:tcW w:w="0" w:type="auto"/>
            <w:tcBorders>
              <w:top w:val="single" w:sz="8" w:space="0" w:color="auto"/>
              <w:left w:val="nil"/>
              <w:bottom w:val="single" w:sz="8" w:space="0" w:color="auto"/>
              <w:right w:val="single" w:sz="4" w:space="0" w:color="auto"/>
            </w:tcBorders>
            <w:vAlign w:val="center"/>
            <w:hideMark/>
          </w:tcPr>
          <w:p w14:paraId="1BA1C749" w14:textId="77777777" w:rsidR="003D4440" w:rsidRPr="003D4440" w:rsidRDefault="003D4440" w:rsidP="003D4440">
            <w:pPr>
              <w:spacing w:line="276" w:lineRule="auto"/>
              <w:jc w:val="center"/>
              <w:rPr>
                <w:color w:val="000000"/>
                <w:sz w:val="12"/>
                <w:szCs w:val="12"/>
                <w:lang w:eastAsia="en-US"/>
              </w:rPr>
            </w:pPr>
            <w:r w:rsidRPr="003D4440">
              <w:rPr>
                <w:color w:val="000000"/>
                <w:sz w:val="12"/>
                <w:szCs w:val="12"/>
                <w:lang w:eastAsia="en-US"/>
              </w:rPr>
              <w:t>136</w:t>
            </w:r>
          </w:p>
        </w:tc>
        <w:tc>
          <w:tcPr>
            <w:tcW w:w="0" w:type="auto"/>
            <w:tcBorders>
              <w:top w:val="single" w:sz="8" w:space="0" w:color="auto"/>
              <w:left w:val="nil"/>
              <w:bottom w:val="single" w:sz="8" w:space="0" w:color="auto"/>
              <w:right w:val="single" w:sz="4" w:space="0" w:color="auto"/>
            </w:tcBorders>
            <w:vAlign w:val="center"/>
            <w:hideMark/>
          </w:tcPr>
          <w:p w14:paraId="2866F9C9" w14:textId="77777777" w:rsidR="003D4440" w:rsidRPr="003D4440" w:rsidRDefault="003D4440" w:rsidP="003D4440">
            <w:pPr>
              <w:spacing w:line="276" w:lineRule="auto"/>
              <w:jc w:val="center"/>
              <w:rPr>
                <w:color w:val="000000"/>
                <w:sz w:val="12"/>
                <w:szCs w:val="12"/>
                <w:lang w:eastAsia="en-US"/>
              </w:rPr>
            </w:pPr>
            <w:r w:rsidRPr="003D4440">
              <w:rPr>
                <w:color w:val="000000"/>
                <w:sz w:val="12"/>
                <w:szCs w:val="12"/>
                <w:lang w:eastAsia="en-US"/>
              </w:rPr>
              <w:t>7</w:t>
            </w:r>
          </w:p>
        </w:tc>
        <w:tc>
          <w:tcPr>
            <w:tcW w:w="0" w:type="auto"/>
            <w:tcBorders>
              <w:top w:val="single" w:sz="8" w:space="0" w:color="auto"/>
              <w:left w:val="nil"/>
              <w:bottom w:val="single" w:sz="8" w:space="0" w:color="auto"/>
              <w:right w:val="single" w:sz="4" w:space="0" w:color="auto"/>
            </w:tcBorders>
            <w:noWrap/>
            <w:vAlign w:val="center"/>
            <w:hideMark/>
          </w:tcPr>
          <w:p w14:paraId="11896BB0" w14:textId="77777777" w:rsidR="003D4440" w:rsidRPr="003D4440" w:rsidRDefault="003D4440" w:rsidP="003D4440">
            <w:pPr>
              <w:spacing w:line="276" w:lineRule="auto"/>
              <w:jc w:val="center"/>
              <w:rPr>
                <w:color w:val="000000"/>
                <w:sz w:val="12"/>
                <w:szCs w:val="12"/>
                <w:lang w:eastAsia="en-US"/>
              </w:rPr>
            </w:pPr>
            <w:r w:rsidRPr="003D4440">
              <w:rPr>
                <w:color w:val="000000"/>
                <w:sz w:val="12"/>
                <w:szCs w:val="12"/>
                <w:lang w:eastAsia="en-US"/>
              </w:rPr>
              <w:t> </w:t>
            </w:r>
          </w:p>
        </w:tc>
        <w:tc>
          <w:tcPr>
            <w:tcW w:w="0" w:type="auto"/>
            <w:tcBorders>
              <w:top w:val="single" w:sz="8" w:space="0" w:color="auto"/>
              <w:left w:val="nil"/>
              <w:bottom w:val="single" w:sz="8" w:space="0" w:color="auto"/>
              <w:right w:val="single" w:sz="4" w:space="0" w:color="auto"/>
            </w:tcBorders>
            <w:noWrap/>
            <w:vAlign w:val="center"/>
            <w:hideMark/>
          </w:tcPr>
          <w:p w14:paraId="5FF50658" w14:textId="77777777" w:rsidR="003D4440" w:rsidRPr="003D4440" w:rsidRDefault="003D4440" w:rsidP="003D4440">
            <w:pPr>
              <w:spacing w:line="276" w:lineRule="auto"/>
              <w:jc w:val="center"/>
              <w:rPr>
                <w:color w:val="000000"/>
                <w:sz w:val="12"/>
                <w:szCs w:val="12"/>
                <w:lang w:eastAsia="en-US"/>
              </w:rPr>
            </w:pPr>
            <w:r w:rsidRPr="003D4440">
              <w:rPr>
                <w:color w:val="000000"/>
                <w:sz w:val="12"/>
                <w:szCs w:val="12"/>
                <w:lang w:eastAsia="en-US"/>
              </w:rPr>
              <w:t> </w:t>
            </w:r>
          </w:p>
        </w:tc>
        <w:tc>
          <w:tcPr>
            <w:tcW w:w="0" w:type="auto"/>
            <w:tcBorders>
              <w:top w:val="single" w:sz="8" w:space="0" w:color="auto"/>
              <w:left w:val="nil"/>
              <w:bottom w:val="single" w:sz="8" w:space="0" w:color="auto"/>
              <w:right w:val="single" w:sz="4" w:space="0" w:color="auto"/>
            </w:tcBorders>
            <w:noWrap/>
            <w:vAlign w:val="center"/>
            <w:hideMark/>
          </w:tcPr>
          <w:p w14:paraId="56013BC7" w14:textId="77777777" w:rsidR="003D4440" w:rsidRPr="003D4440" w:rsidRDefault="003D4440" w:rsidP="003D4440">
            <w:pPr>
              <w:spacing w:line="276" w:lineRule="auto"/>
              <w:jc w:val="center"/>
              <w:rPr>
                <w:color w:val="000000"/>
                <w:sz w:val="12"/>
                <w:szCs w:val="12"/>
                <w:lang w:eastAsia="en-US"/>
              </w:rPr>
            </w:pPr>
            <w:r w:rsidRPr="003D4440">
              <w:rPr>
                <w:color w:val="000000"/>
                <w:sz w:val="12"/>
                <w:szCs w:val="12"/>
                <w:lang w:eastAsia="en-US"/>
              </w:rPr>
              <w:t> </w:t>
            </w:r>
          </w:p>
        </w:tc>
        <w:tc>
          <w:tcPr>
            <w:tcW w:w="0" w:type="auto"/>
            <w:tcBorders>
              <w:top w:val="single" w:sz="8" w:space="0" w:color="auto"/>
              <w:left w:val="nil"/>
              <w:bottom w:val="single" w:sz="8" w:space="0" w:color="auto"/>
              <w:right w:val="single" w:sz="4" w:space="0" w:color="auto"/>
            </w:tcBorders>
            <w:noWrap/>
            <w:vAlign w:val="center"/>
            <w:hideMark/>
          </w:tcPr>
          <w:p w14:paraId="085F2B05" w14:textId="77777777" w:rsidR="003D4440" w:rsidRPr="003D4440" w:rsidRDefault="003D4440" w:rsidP="003D4440">
            <w:pPr>
              <w:spacing w:line="276" w:lineRule="auto"/>
              <w:jc w:val="center"/>
              <w:rPr>
                <w:color w:val="000000"/>
                <w:sz w:val="12"/>
                <w:szCs w:val="12"/>
                <w:lang w:eastAsia="en-US"/>
              </w:rPr>
            </w:pPr>
            <w:r w:rsidRPr="003D4440">
              <w:rPr>
                <w:color w:val="000000"/>
                <w:sz w:val="12"/>
                <w:szCs w:val="12"/>
                <w:lang w:eastAsia="en-US"/>
              </w:rPr>
              <w:t> </w:t>
            </w:r>
          </w:p>
        </w:tc>
        <w:tc>
          <w:tcPr>
            <w:tcW w:w="0" w:type="auto"/>
            <w:tcBorders>
              <w:top w:val="single" w:sz="8" w:space="0" w:color="auto"/>
              <w:left w:val="nil"/>
              <w:bottom w:val="single" w:sz="8" w:space="0" w:color="auto"/>
              <w:right w:val="single" w:sz="4" w:space="0" w:color="auto"/>
            </w:tcBorders>
            <w:noWrap/>
            <w:vAlign w:val="center"/>
            <w:hideMark/>
          </w:tcPr>
          <w:p w14:paraId="46021D9B" w14:textId="77777777" w:rsidR="003D4440" w:rsidRPr="003D4440" w:rsidRDefault="003D4440" w:rsidP="003D4440">
            <w:pPr>
              <w:spacing w:line="276" w:lineRule="auto"/>
              <w:jc w:val="center"/>
              <w:rPr>
                <w:color w:val="000000"/>
                <w:sz w:val="12"/>
                <w:szCs w:val="12"/>
                <w:lang w:eastAsia="en-US"/>
              </w:rPr>
            </w:pPr>
            <w:r w:rsidRPr="003D4440">
              <w:rPr>
                <w:color w:val="000000"/>
                <w:sz w:val="12"/>
                <w:szCs w:val="12"/>
                <w:lang w:eastAsia="en-US"/>
              </w:rPr>
              <w:t> </w:t>
            </w:r>
          </w:p>
        </w:tc>
        <w:tc>
          <w:tcPr>
            <w:tcW w:w="0" w:type="auto"/>
            <w:tcBorders>
              <w:top w:val="single" w:sz="8" w:space="0" w:color="auto"/>
              <w:left w:val="nil"/>
              <w:bottom w:val="single" w:sz="8" w:space="0" w:color="auto"/>
              <w:right w:val="single" w:sz="4" w:space="0" w:color="auto"/>
            </w:tcBorders>
            <w:noWrap/>
            <w:vAlign w:val="center"/>
            <w:hideMark/>
          </w:tcPr>
          <w:p w14:paraId="5A36A563" w14:textId="77777777" w:rsidR="003D4440" w:rsidRPr="003D4440" w:rsidRDefault="003D4440" w:rsidP="003D4440">
            <w:pPr>
              <w:spacing w:line="276" w:lineRule="auto"/>
              <w:jc w:val="center"/>
              <w:rPr>
                <w:color w:val="000000"/>
                <w:sz w:val="12"/>
                <w:szCs w:val="12"/>
                <w:lang w:eastAsia="en-US"/>
              </w:rPr>
            </w:pPr>
            <w:r w:rsidRPr="003D4440">
              <w:rPr>
                <w:color w:val="000000"/>
                <w:sz w:val="12"/>
                <w:szCs w:val="12"/>
                <w:lang w:eastAsia="en-US"/>
              </w:rPr>
              <w:t> </w:t>
            </w:r>
          </w:p>
        </w:tc>
        <w:tc>
          <w:tcPr>
            <w:tcW w:w="0" w:type="auto"/>
            <w:tcBorders>
              <w:top w:val="single" w:sz="8" w:space="0" w:color="auto"/>
              <w:left w:val="nil"/>
              <w:bottom w:val="single" w:sz="8" w:space="0" w:color="auto"/>
              <w:right w:val="single" w:sz="4" w:space="0" w:color="auto"/>
            </w:tcBorders>
            <w:noWrap/>
            <w:vAlign w:val="center"/>
            <w:hideMark/>
          </w:tcPr>
          <w:p w14:paraId="7D73BE3F" w14:textId="77777777" w:rsidR="003D4440" w:rsidRPr="003D4440" w:rsidRDefault="003D4440" w:rsidP="003D4440">
            <w:pPr>
              <w:spacing w:line="276" w:lineRule="auto"/>
              <w:jc w:val="center"/>
              <w:rPr>
                <w:color w:val="000000"/>
                <w:sz w:val="12"/>
                <w:szCs w:val="12"/>
                <w:lang w:eastAsia="en-US"/>
              </w:rPr>
            </w:pPr>
            <w:r w:rsidRPr="003D4440">
              <w:rPr>
                <w:color w:val="000000"/>
                <w:sz w:val="12"/>
                <w:szCs w:val="12"/>
                <w:lang w:eastAsia="en-US"/>
              </w:rPr>
              <w:t> </w:t>
            </w:r>
          </w:p>
        </w:tc>
        <w:tc>
          <w:tcPr>
            <w:tcW w:w="0" w:type="auto"/>
            <w:tcBorders>
              <w:top w:val="single" w:sz="8" w:space="0" w:color="auto"/>
              <w:left w:val="nil"/>
              <w:bottom w:val="single" w:sz="8" w:space="0" w:color="auto"/>
              <w:right w:val="single" w:sz="4" w:space="0" w:color="auto"/>
            </w:tcBorders>
            <w:noWrap/>
            <w:vAlign w:val="center"/>
            <w:hideMark/>
          </w:tcPr>
          <w:p w14:paraId="5C567DAE" w14:textId="77777777" w:rsidR="003D4440" w:rsidRPr="003D4440" w:rsidRDefault="003D4440" w:rsidP="003D4440">
            <w:pPr>
              <w:spacing w:line="276" w:lineRule="auto"/>
              <w:jc w:val="center"/>
              <w:rPr>
                <w:color w:val="000000"/>
                <w:sz w:val="12"/>
                <w:szCs w:val="12"/>
                <w:lang w:eastAsia="en-US"/>
              </w:rPr>
            </w:pPr>
            <w:r w:rsidRPr="003D4440">
              <w:rPr>
                <w:color w:val="000000"/>
                <w:sz w:val="12"/>
                <w:szCs w:val="12"/>
                <w:lang w:eastAsia="en-US"/>
              </w:rPr>
              <w:t> </w:t>
            </w:r>
          </w:p>
        </w:tc>
        <w:tc>
          <w:tcPr>
            <w:tcW w:w="0" w:type="auto"/>
            <w:tcBorders>
              <w:top w:val="single" w:sz="8" w:space="0" w:color="auto"/>
              <w:left w:val="nil"/>
              <w:bottom w:val="single" w:sz="8" w:space="0" w:color="auto"/>
              <w:right w:val="single" w:sz="4" w:space="0" w:color="auto"/>
            </w:tcBorders>
            <w:noWrap/>
            <w:vAlign w:val="center"/>
            <w:hideMark/>
          </w:tcPr>
          <w:p w14:paraId="7D2073B8" w14:textId="77777777" w:rsidR="003D4440" w:rsidRPr="003D4440" w:rsidRDefault="003D4440" w:rsidP="003D4440">
            <w:pPr>
              <w:spacing w:line="276" w:lineRule="auto"/>
              <w:jc w:val="center"/>
              <w:rPr>
                <w:color w:val="000000"/>
                <w:sz w:val="12"/>
                <w:szCs w:val="12"/>
                <w:lang w:eastAsia="en-US"/>
              </w:rPr>
            </w:pPr>
            <w:r w:rsidRPr="003D4440">
              <w:rPr>
                <w:color w:val="000000"/>
                <w:sz w:val="12"/>
                <w:szCs w:val="12"/>
                <w:lang w:eastAsia="en-US"/>
              </w:rPr>
              <w:t> </w:t>
            </w:r>
          </w:p>
        </w:tc>
        <w:tc>
          <w:tcPr>
            <w:tcW w:w="0" w:type="auto"/>
            <w:tcBorders>
              <w:top w:val="single" w:sz="8" w:space="0" w:color="auto"/>
              <w:left w:val="nil"/>
              <w:bottom w:val="single" w:sz="8" w:space="0" w:color="auto"/>
              <w:right w:val="single" w:sz="4" w:space="0" w:color="auto"/>
            </w:tcBorders>
            <w:noWrap/>
            <w:vAlign w:val="center"/>
            <w:hideMark/>
          </w:tcPr>
          <w:p w14:paraId="61044F2E" w14:textId="77777777" w:rsidR="003D4440" w:rsidRPr="003D4440" w:rsidRDefault="003D4440" w:rsidP="003D4440">
            <w:pPr>
              <w:spacing w:line="276" w:lineRule="auto"/>
              <w:jc w:val="center"/>
              <w:rPr>
                <w:color w:val="000000"/>
                <w:sz w:val="12"/>
                <w:szCs w:val="12"/>
                <w:lang w:eastAsia="en-US"/>
              </w:rPr>
            </w:pPr>
            <w:r w:rsidRPr="003D4440">
              <w:rPr>
                <w:color w:val="000000"/>
                <w:sz w:val="12"/>
                <w:szCs w:val="12"/>
                <w:lang w:eastAsia="en-US"/>
              </w:rPr>
              <w:t> </w:t>
            </w:r>
          </w:p>
        </w:tc>
        <w:tc>
          <w:tcPr>
            <w:tcW w:w="500" w:type="dxa"/>
            <w:tcBorders>
              <w:top w:val="single" w:sz="8" w:space="0" w:color="auto"/>
              <w:left w:val="nil"/>
              <w:bottom w:val="single" w:sz="8" w:space="0" w:color="auto"/>
              <w:right w:val="single" w:sz="4" w:space="0" w:color="auto"/>
            </w:tcBorders>
            <w:vAlign w:val="center"/>
            <w:hideMark/>
          </w:tcPr>
          <w:p w14:paraId="7D5E82EE" w14:textId="77777777" w:rsidR="003D4440" w:rsidRPr="003D4440" w:rsidRDefault="003D4440" w:rsidP="003D4440">
            <w:pPr>
              <w:spacing w:line="276" w:lineRule="auto"/>
              <w:jc w:val="center"/>
              <w:rPr>
                <w:color w:val="000000"/>
                <w:sz w:val="12"/>
                <w:szCs w:val="12"/>
                <w:lang w:eastAsia="en-US"/>
              </w:rPr>
            </w:pPr>
            <w:r w:rsidRPr="003D4440">
              <w:rPr>
                <w:color w:val="000000"/>
                <w:sz w:val="12"/>
                <w:szCs w:val="12"/>
                <w:lang w:eastAsia="en-US"/>
              </w:rPr>
              <w:t>136</w:t>
            </w:r>
          </w:p>
        </w:tc>
        <w:tc>
          <w:tcPr>
            <w:tcW w:w="695" w:type="dxa"/>
            <w:tcBorders>
              <w:top w:val="single" w:sz="8" w:space="0" w:color="auto"/>
              <w:left w:val="nil"/>
              <w:bottom w:val="single" w:sz="8" w:space="0" w:color="auto"/>
              <w:right w:val="single" w:sz="4" w:space="0" w:color="auto"/>
            </w:tcBorders>
            <w:vAlign w:val="center"/>
            <w:hideMark/>
          </w:tcPr>
          <w:p w14:paraId="2DD1E1E4" w14:textId="77777777" w:rsidR="003D4440" w:rsidRPr="003D4440" w:rsidRDefault="003D4440" w:rsidP="003D4440">
            <w:pPr>
              <w:spacing w:line="276" w:lineRule="auto"/>
              <w:jc w:val="center"/>
              <w:rPr>
                <w:color w:val="000000"/>
                <w:sz w:val="12"/>
                <w:szCs w:val="12"/>
                <w:lang w:eastAsia="en-US"/>
              </w:rPr>
            </w:pPr>
            <w:r w:rsidRPr="003D4440">
              <w:rPr>
                <w:color w:val="000000"/>
                <w:sz w:val="12"/>
                <w:szCs w:val="12"/>
                <w:lang w:eastAsia="en-US"/>
              </w:rPr>
              <w:t>952</w:t>
            </w:r>
          </w:p>
        </w:tc>
        <w:tc>
          <w:tcPr>
            <w:tcW w:w="424" w:type="dxa"/>
            <w:tcBorders>
              <w:top w:val="single" w:sz="8" w:space="0" w:color="auto"/>
              <w:left w:val="nil"/>
              <w:bottom w:val="single" w:sz="8" w:space="0" w:color="auto"/>
              <w:right w:val="single" w:sz="4" w:space="0" w:color="auto"/>
            </w:tcBorders>
            <w:vAlign w:val="center"/>
            <w:hideMark/>
          </w:tcPr>
          <w:p w14:paraId="67D3C45D" w14:textId="77777777" w:rsidR="003D4440" w:rsidRPr="003D4440" w:rsidRDefault="003D4440" w:rsidP="003D4440">
            <w:pPr>
              <w:spacing w:line="276" w:lineRule="auto"/>
              <w:jc w:val="center"/>
              <w:rPr>
                <w:color w:val="000000"/>
                <w:sz w:val="12"/>
                <w:szCs w:val="12"/>
                <w:lang w:eastAsia="en-US"/>
              </w:rPr>
            </w:pPr>
            <w:r w:rsidRPr="003D4440">
              <w:rPr>
                <w:color w:val="000000"/>
                <w:sz w:val="12"/>
                <w:szCs w:val="12"/>
                <w:lang w:eastAsia="en-US"/>
              </w:rPr>
              <w:t>60%</w:t>
            </w:r>
          </w:p>
        </w:tc>
        <w:tc>
          <w:tcPr>
            <w:tcW w:w="0" w:type="auto"/>
            <w:tcBorders>
              <w:top w:val="single" w:sz="8" w:space="0" w:color="auto"/>
              <w:left w:val="nil"/>
              <w:bottom w:val="single" w:sz="8" w:space="0" w:color="auto"/>
              <w:right w:val="single" w:sz="4" w:space="0" w:color="auto"/>
            </w:tcBorders>
            <w:vAlign w:val="center"/>
            <w:hideMark/>
          </w:tcPr>
          <w:p w14:paraId="42210A23" w14:textId="77777777" w:rsidR="003D4440" w:rsidRPr="003D4440" w:rsidRDefault="003D4440" w:rsidP="003D4440">
            <w:pPr>
              <w:spacing w:line="276" w:lineRule="auto"/>
              <w:jc w:val="center"/>
              <w:rPr>
                <w:color w:val="000000"/>
                <w:sz w:val="12"/>
                <w:szCs w:val="12"/>
                <w:lang w:eastAsia="en-US"/>
              </w:rPr>
            </w:pPr>
            <w:r w:rsidRPr="003D4440">
              <w:rPr>
                <w:color w:val="000000"/>
                <w:sz w:val="12"/>
                <w:szCs w:val="12"/>
                <w:lang w:eastAsia="en-US"/>
              </w:rPr>
              <w:t>40%</w:t>
            </w:r>
          </w:p>
        </w:tc>
        <w:tc>
          <w:tcPr>
            <w:tcW w:w="0" w:type="auto"/>
            <w:tcBorders>
              <w:top w:val="single" w:sz="8" w:space="0" w:color="auto"/>
              <w:left w:val="nil"/>
              <w:bottom w:val="single" w:sz="8" w:space="0" w:color="auto"/>
              <w:right w:val="single" w:sz="4" w:space="0" w:color="auto"/>
            </w:tcBorders>
            <w:vAlign w:val="center"/>
            <w:hideMark/>
          </w:tcPr>
          <w:p w14:paraId="088EBF34" w14:textId="77777777" w:rsidR="003D4440" w:rsidRPr="003D4440" w:rsidRDefault="003D4440" w:rsidP="003D4440">
            <w:pPr>
              <w:spacing w:line="276" w:lineRule="auto"/>
              <w:jc w:val="center"/>
              <w:rPr>
                <w:color w:val="000000"/>
                <w:sz w:val="12"/>
                <w:szCs w:val="12"/>
                <w:lang w:eastAsia="en-US"/>
              </w:rPr>
            </w:pPr>
            <w:r w:rsidRPr="003D4440">
              <w:rPr>
                <w:color w:val="000000"/>
                <w:sz w:val="12"/>
                <w:szCs w:val="12"/>
                <w:lang w:eastAsia="en-US"/>
              </w:rPr>
              <w:t>91</w:t>
            </w:r>
          </w:p>
        </w:tc>
        <w:tc>
          <w:tcPr>
            <w:tcW w:w="0" w:type="auto"/>
            <w:tcBorders>
              <w:top w:val="single" w:sz="8" w:space="0" w:color="auto"/>
              <w:left w:val="nil"/>
              <w:bottom w:val="single" w:sz="8" w:space="0" w:color="auto"/>
              <w:right w:val="single" w:sz="4" w:space="0" w:color="auto"/>
            </w:tcBorders>
            <w:vAlign w:val="center"/>
            <w:hideMark/>
          </w:tcPr>
          <w:p w14:paraId="6749E33D" w14:textId="77777777" w:rsidR="003D4440" w:rsidRPr="003D4440" w:rsidRDefault="003D4440" w:rsidP="003D4440">
            <w:pPr>
              <w:spacing w:line="276" w:lineRule="auto"/>
              <w:jc w:val="center"/>
              <w:rPr>
                <w:color w:val="000000"/>
                <w:sz w:val="12"/>
                <w:szCs w:val="12"/>
                <w:lang w:eastAsia="en-US"/>
              </w:rPr>
            </w:pPr>
            <w:r w:rsidRPr="003D4440">
              <w:rPr>
                <w:color w:val="000000"/>
                <w:sz w:val="12"/>
                <w:szCs w:val="12"/>
                <w:lang w:eastAsia="en-US"/>
              </w:rPr>
              <w:t>10920,00</w:t>
            </w:r>
          </w:p>
        </w:tc>
        <w:tc>
          <w:tcPr>
            <w:tcW w:w="1073" w:type="dxa"/>
            <w:tcBorders>
              <w:top w:val="single" w:sz="8" w:space="0" w:color="auto"/>
              <w:left w:val="nil"/>
              <w:bottom w:val="single" w:sz="8" w:space="0" w:color="auto"/>
              <w:right w:val="single" w:sz="4" w:space="0" w:color="auto"/>
            </w:tcBorders>
            <w:vAlign w:val="center"/>
            <w:hideMark/>
          </w:tcPr>
          <w:p w14:paraId="189F8197" w14:textId="77777777" w:rsidR="003D4440" w:rsidRPr="003D4440" w:rsidRDefault="003D4440" w:rsidP="003D4440">
            <w:pPr>
              <w:spacing w:line="276" w:lineRule="auto"/>
              <w:jc w:val="center"/>
              <w:rPr>
                <w:color w:val="000000"/>
                <w:sz w:val="12"/>
                <w:szCs w:val="12"/>
                <w:lang w:eastAsia="en-US"/>
              </w:rPr>
            </w:pPr>
            <w:r w:rsidRPr="003D4440">
              <w:rPr>
                <w:color w:val="000000"/>
                <w:sz w:val="12"/>
                <w:szCs w:val="12"/>
                <w:lang w:eastAsia="en-US"/>
              </w:rPr>
              <w:t>80-160</w:t>
            </w:r>
          </w:p>
        </w:tc>
      </w:tr>
      <w:tr w:rsidR="003D4440" w:rsidRPr="003D4440" w14:paraId="4387D9D6" w14:textId="77777777" w:rsidTr="003D4440">
        <w:trPr>
          <w:trHeight w:val="1345"/>
        </w:trPr>
        <w:tc>
          <w:tcPr>
            <w:tcW w:w="0" w:type="auto"/>
            <w:vMerge w:val="restart"/>
            <w:tcBorders>
              <w:top w:val="nil"/>
              <w:left w:val="single" w:sz="8" w:space="0" w:color="auto"/>
              <w:bottom w:val="single" w:sz="8" w:space="0" w:color="000000"/>
              <w:right w:val="single" w:sz="4" w:space="0" w:color="auto"/>
            </w:tcBorders>
            <w:vAlign w:val="center"/>
            <w:hideMark/>
          </w:tcPr>
          <w:p w14:paraId="0D9DE782" w14:textId="77777777" w:rsidR="003D4440" w:rsidRPr="003D4440" w:rsidRDefault="003D4440" w:rsidP="003D4440">
            <w:pPr>
              <w:spacing w:line="276" w:lineRule="auto"/>
              <w:jc w:val="center"/>
              <w:rPr>
                <w:color w:val="000000"/>
                <w:sz w:val="12"/>
                <w:szCs w:val="12"/>
                <w:lang w:eastAsia="en-US"/>
              </w:rPr>
            </w:pPr>
            <w:r w:rsidRPr="003D4440">
              <w:rPr>
                <w:color w:val="000000"/>
                <w:sz w:val="12"/>
                <w:szCs w:val="12"/>
                <w:lang w:eastAsia="en-US"/>
              </w:rPr>
              <w:t>2</w:t>
            </w:r>
          </w:p>
        </w:tc>
        <w:tc>
          <w:tcPr>
            <w:tcW w:w="0" w:type="auto"/>
            <w:tcBorders>
              <w:top w:val="nil"/>
              <w:left w:val="nil"/>
              <w:bottom w:val="single" w:sz="4" w:space="0" w:color="auto"/>
              <w:right w:val="single" w:sz="4" w:space="0" w:color="auto"/>
            </w:tcBorders>
            <w:vAlign w:val="center"/>
            <w:hideMark/>
          </w:tcPr>
          <w:p w14:paraId="7DC726A9" w14:textId="77777777" w:rsidR="003D4440" w:rsidRPr="003D4440" w:rsidRDefault="003D4440" w:rsidP="003D4440">
            <w:pPr>
              <w:spacing w:line="276" w:lineRule="auto"/>
              <w:jc w:val="center"/>
              <w:rPr>
                <w:color w:val="000000"/>
                <w:sz w:val="12"/>
                <w:szCs w:val="12"/>
                <w:lang w:eastAsia="en-US"/>
              </w:rPr>
            </w:pPr>
            <w:r w:rsidRPr="003D4440">
              <w:rPr>
                <w:color w:val="000000"/>
                <w:sz w:val="12"/>
                <w:szCs w:val="12"/>
                <w:lang w:eastAsia="en-US"/>
              </w:rPr>
              <w:t>2</w:t>
            </w:r>
          </w:p>
        </w:tc>
        <w:tc>
          <w:tcPr>
            <w:tcW w:w="0" w:type="auto"/>
            <w:tcBorders>
              <w:top w:val="nil"/>
              <w:left w:val="single" w:sz="4" w:space="0" w:color="auto"/>
              <w:bottom w:val="single" w:sz="4" w:space="0" w:color="auto"/>
              <w:right w:val="single" w:sz="4" w:space="0" w:color="auto"/>
            </w:tcBorders>
            <w:vAlign w:val="center"/>
            <w:hideMark/>
          </w:tcPr>
          <w:p w14:paraId="5C2329B0" w14:textId="77777777" w:rsidR="003D4440" w:rsidRPr="003D4440" w:rsidRDefault="003D4440" w:rsidP="003D4440">
            <w:pPr>
              <w:spacing w:line="276" w:lineRule="auto"/>
              <w:jc w:val="center"/>
              <w:rPr>
                <w:color w:val="000000"/>
                <w:sz w:val="12"/>
                <w:szCs w:val="12"/>
                <w:lang w:eastAsia="en-US"/>
              </w:rPr>
            </w:pPr>
            <w:r w:rsidRPr="003D4440">
              <w:rPr>
                <w:color w:val="000000"/>
                <w:sz w:val="12"/>
                <w:szCs w:val="12"/>
                <w:lang w:eastAsia="en-US"/>
              </w:rPr>
              <w:t>CIĄGNIK SAMOCHODOWY Z KIEROWCĄ SIODŁOWY Z NACZEPĄ SKRZYNIOWĄ / ŁADOWNOŚĆ MIN.20,0T / Z MONITORINGIEM /</w:t>
            </w:r>
          </w:p>
        </w:tc>
        <w:tc>
          <w:tcPr>
            <w:tcW w:w="0" w:type="auto"/>
            <w:tcBorders>
              <w:top w:val="nil"/>
              <w:left w:val="single" w:sz="4" w:space="0" w:color="auto"/>
              <w:bottom w:val="single" w:sz="4" w:space="0" w:color="auto"/>
              <w:right w:val="single" w:sz="4" w:space="0" w:color="auto"/>
            </w:tcBorders>
            <w:vAlign w:val="center"/>
            <w:hideMark/>
          </w:tcPr>
          <w:p w14:paraId="4C032E5C" w14:textId="77777777" w:rsidR="003D4440" w:rsidRPr="003D4440" w:rsidRDefault="003D4440" w:rsidP="003D4440">
            <w:pPr>
              <w:spacing w:line="276" w:lineRule="auto"/>
              <w:jc w:val="center"/>
              <w:rPr>
                <w:color w:val="000000"/>
                <w:sz w:val="14"/>
                <w:szCs w:val="14"/>
                <w:lang w:eastAsia="en-US"/>
              </w:rPr>
            </w:pPr>
            <w:r w:rsidRPr="003D4440">
              <w:rPr>
                <w:color w:val="000000"/>
                <w:sz w:val="14"/>
                <w:szCs w:val="14"/>
                <w:lang w:eastAsia="en-US"/>
              </w:rPr>
              <w:t>110802201021655130</w:t>
            </w:r>
          </w:p>
        </w:tc>
        <w:tc>
          <w:tcPr>
            <w:tcW w:w="0" w:type="auto"/>
            <w:tcBorders>
              <w:top w:val="nil"/>
              <w:left w:val="single" w:sz="4" w:space="0" w:color="auto"/>
              <w:bottom w:val="single" w:sz="4" w:space="0" w:color="auto"/>
              <w:right w:val="single" w:sz="4" w:space="0" w:color="auto"/>
            </w:tcBorders>
            <w:vAlign w:val="center"/>
            <w:hideMark/>
          </w:tcPr>
          <w:p w14:paraId="31166F11" w14:textId="77777777" w:rsidR="003D4440" w:rsidRPr="003D4440" w:rsidRDefault="003D4440" w:rsidP="003D4440">
            <w:pPr>
              <w:spacing w:line="276" w:lineRule="auto"/>
              <w:jc w:val="center"/>
              <w:rPr>
                <w:color w:val="000000"/>
                <w:sz w:val="12"/>
                <w:szCs w:val="12"/>
                <w:lang w:eastAsia="en-US"/>
              </w:rPr>
            </w:pPr>
            <w:r w:rsidRPr="003D4440">
              <w:rPr>
                <w:color w:val="000000"/>
                <w:sz w:val="12"/>
                <w:szCs w:val="12"/>
                <w:lang w:eastAsia="en-US"/>
              </w:rPr>
              <w:t>121</w:t>
            </w:r>
          </w:p>
        </w:tc>
        <w:tc>
          <w:tcPr>
            <w:tcW w:w="0" w:type="auto"/>
            <w:tcBorders>
              <w:top w:val="nil"/>
              <w:left w:val="single" w:sz="4" w:space="0" w:color="auto"/>
              <w:bottom w:val="single" w:sz="4" w:space="0" w:color="auto"/>
              <w:right w:val="single" w:sz="4" w:space="0" w:color="auto"/>
            </w:tcBorders>
            <w:vAlign w:val="center"/>
            <w:hideMark/>
          </w:tcPr>
          <w:p w14:paraId="44AFAB61" w14:textId="77777777" w:rsidR="003D4440" w:rsidRPr="003D4440" w:rsidRDefault="003D4440" w:rsidP="003D4440">
            <w:pPr>
              <w:spacing w:line="276" w:lineRule="auto"/>
              <w:jc w:val="center"/>
              <w:rPr>
                <w:color w:val="000000"/>
                <w:sz w:val="12"/>
                <w:szCs w:val="12"/>
                <w:lang w:eastAsia="en-US"/>
              </w:rPr>
            </w:pPr>
            <w:r w:rsidRPr="003D4440">
              <w:rPr>
                <w:color w:val="000000"/>
                <w:sz w:val="12"/>
                <w:szCs w:val="12"/>
                <w:lang w:eastAsia="en-US"/>
              </w:rPr>
              <w:t>7</w:t>
            </w:r>
          </w:p>
        </w:tc>
        <w:tc>
          <w:tcPr>
            <w:tcW w:w="0" w:type="auto"/>
            <w:tcBorders>
              <w:top w:val="nil"/>
              <w:left w:val="single" w:sz="4" w:space="0" w:color="auto"/>
              <w:bottom w:val="single" w:sz="4" w:space="0" w:color="auto"/>
              <w:right w:val="single" w:sz="4" w:space="0" w:color="auto"/>
            </w:tcBorders>
            <w:noWrap/>
            <w:vAlign w:val="center"/>
            <w:hideMark/>
          </w:tcPr>
          <w:p w14:paraId="224E77AA" w14:textId="77777777" w:rsidR="003D4440" w:rsidRPr="003D4440" w:rsidRDefault="003D4440" w:rsidP="003D4440">
            <w:pPr>
              <w:spacing w:line="276" w:lineRule="auto"/>
              <w:jc w:val="center"/>
              <w:rPr>
                <w:color w:val="000000"/>
                <w:sz w:val="12"/>
                <w:szCs w:val="12"/>
                <w:lang w:eastAsia="en-US"/>
              </w:rPr>
            </w:pPr>
            <w:r w:rsidRPr="003D4440">
              <w:rPr>
                <w:color w:val="000000"/>
                <w:sz w:val="12"/>
                <w:szCs w:val="12"/>
                <w:lang w:eastAsia="en-US"/>
              </w:rPr>
              <w:t> </w:t>
            </w:r>
          </w:p>
        </w:tc>
        <w:tc>
          <w:tcPr>
            <w:tcW w:w="0" w:type="auto"/>
            <w:tcBorders>
              <w:top w:val="nil"/>
              <w:left w:val="single" w:sz="4" w:space="0" w:color="auto"/>
              <w:bottom w:val="single" w:sz="4" w:space="0" w:color="auto"/>
              <w:right w:val="single" w:sz="4" w:space="0" w:color="auto"/>
            </w:tcBorders>
            <w:noWrap/>
            <w:vAlign w:val="center"/>
            <w:hideMark/>
          </w:tcPr>
          <w:p w14:paraId="37517CEA" w14:textId="77777777" w:rsidR="003D4440" w:rsidRPr="003D4440" w:rsidRDefault="003D4440" w:rsidP="003D4440">
            <w:pPr>
              <w:spacing w:line="276" w:lineRule="auto"/>
              <w:jc w:val="center"/>
              <w:rPr>
                <w:color w:val="000000"/>
                <w:sz w:val="12"/>
                <w:szCs w:val="12"/>
                <w:lang w:eastAsia="en-US"/>
              </w:rPr>
            </w:pPr>
            <w:r w:rsidRPr="003D4440">
              <w:rPr>
                <w:color w:val="000000"/>
                <w:sz w:val="12"/>
                <w:szCs w:val="12"/>
                <w:lang w:eastAsia="en-US"/>
              </w:rPr>
              <w:t> </w:t>
            </w:r>
          </w:p>
        </w:tc>
        <w:tc>
          <w:tcPr>
            <w:tcW w:w="0" w:type="auto"/>
            <w:tcBorders>
              <w:top w:val="nil"/>
              <w:left w:val="single" w:sz="4" w:space="0" w:color="auto"/>
              <w:bottom w:val="single" w:sz="4" w:space="0" w:color="auto"/>
              <w:right w:val="single" w:sz="4" w:space="0" w:color="auto"/>
            </w:tcBorders>
            <w:noWrap/>
            <w:vAlign w:val="center"/>
            <w:hideMark/>
          </w:tcPr>
          <w:p w14:paraId="4C31F3C6" w14:textId="77777777" w:rsidR="003D4440" w:rsidRPr="003D4440" w:rsidRDefault="003D4440" w:rsidP="003D4440">
            <w:pPr>
              <w:spacing w:line="276" w:lineRule="auto"/>
              <w:jc w:val="center"/>
              <w:rPr>
                <w:color w:val="000000"/>
                <w:sz w:val="12"/>
                <w:szCs w:val="12"/>
                <w:lang w:eastAsia="en-US"/>
              </w:rPr>
            </w:pPr>
            <w:r w:rsidRPr="003D4440">
              <w:rPr>
                <w:color w:val="000000"/>
                <w:sz w:val="12"/>
                <w:szCs w:val="12"/>
                <w:lang w:eastAsia="en-US"/>
              </w:rPr>
              <w:t> </w:t>
            </w:r>
          </w:p>
        </w:tc>
        <w:tc>
          <w:tcPr>
            <w:tcW w:w="0" w:type="auto"/>
            <w:tcBorders>
              <w:top w:val="nil"/>
              <w:left w:val="single" w:sz="4" w:space="0" w:color="auto"/>
              <w:bottom w:val="single" w:sz="4" w:space="0" w:color="auto"/>
              <w:right w:val="single" w:sz="4" w:space="0" w:color="auto"/>
            </w:tcBorders>
            <w:noWrap/>
            <w:vAlign w:val="center"/>
            <w:hideMark/>
          </w:tcPr>
          <w:p w14:paraId="3361D9CF" w14:textId="77777777" w:rsidR="003D4440" w:rsidRPr="003D4440" w:rsidRDefault="003D4440" w:rsidP="003D4440">
            <w:pPr>
              <w:spacing w:line="276" w:lineRule="auto"/>
              <w:jc w:val="center"/>
              <w:rPr>
                <w:color w:val="000000"/>
                <w:sz w:val="12"/>
                <w:szCs w:val="12"/>
                <w:lang w:eastAsia="en-US"/>
              </w:rPr>
            </w:pPr>
            <w:r w:rsidRPr="003D4440">
              <w:rPr>
                <w:color w:val="000000"/>
                <w:sz w:val="12"/>
                <w:szCs w:val="12"/>
                <w:lang w:eastAsia="en-US"/>
              </w:rPr>
              <w:t> </w:t>
            </w:r>
          </w:p>
        </w:tc>
        <w:tc>
          <w:tcPr>
            <w:tcW w:w="0" w:type="auto"/>
            <w:tcBorders>
              <w:top w:val="nil"/>
              <w:left w:val="single" w:sz="4" w:space="0" w:color="auto"/>
              <w:bottom w:val="single" w:sz="4" w:space="0" w:color="auto"/>
              <w:right w:val="single" w:sz="4" w:space="0" w:color="auto"/>
            </w:tcBorders>
            <w:noWrap/>
            <w:vAlign w:val="center"/>
            <w:hideMark/>
          </w:tcPr>
          <w:p w14:paraId="4BED9CBC" w14:textId="77777777" w:rsidR="003D4440" w:rsidRPr="003D4440" w:rsidRDefault="003D4440" w:rsidP="003D4440">
            <w:pPr>
              <w:spacing w:line="276" w:lineRule="auto"/>
              <w:jc w:val="center"/>
              <w:rPr>
                <w:color w:val="000000"/>
                <w:sz w:val="12"/>
                <w:szCs w:val="12"/>
                <w:lang w:eastAsia="en-US"/>
              </w:rPr>
            </w:pPr>
            <w:r w:rsidRPr="003D4440">
              <w:rPr>
                <w:color w:val="000000"/>
                <w:sz w:val="12"/>
                <w:szCs w:val="12"/>
                <w:lang w:eastAsia="en-US"/>
              </w:rPr>
              <w:t> </w:t>
            </w:r>
          </w:p>
        </w:tc>
        <w:tc>
          <w:tcPr>
            <w:tcW w:w="0" w:type="auto"/>
            <w:tcBorders>
              <w:top w:val="nil"/>
              <w:left w:val="single" w:sz="4" w:space="0" w:color="auto"/>
              <w:bottom w:val="single" w:sz="4" w:space="0" w:color="auto"/>
              <w:right w:val="single" w:sz="4" w:space="0" w:color="auto"/>
            </w:tcBorders>
            <w:noWrap/>
            <w:vAlign w:val="center"/>
            <w:hideMark/>
          </w:tcPr>
          <w:p w14:paraId="75A2BD86" w14:textId="77777777" w:rsidR="003D4440" w:rsidRPr="003D4440" w:rsidRDefault="003D4440" w:rsidP="003D4440">
            <w:pPr>
              <w:spacing w:line="276" w:lineRule="auto"/>
              <w:jc w:val="center"/>
              <w:rPr>
                <w:color w:val="000000"/>
                <w:sz w:val="12"/>
                <w:szCs w:val="12"/>
                <w:lang w:eastAsia="en-US"/>
              </w:rPr>
            </w:pPr>
            <w:r w:rsidRPr="003D4440">
              <w:rPr>
                <w:color w:val="000000"/>
                <w:sz w:val="12"/>
                <w:szCs w:val="12"/>
                <w:lang w:eastAsia="en-US"/>
              </w:rPr>
              <w:t> </w:t>
            </w:r>
          </w:p>
        </w:tc>
        <w:tc>
          <w:tcPr>
            <w:tcW w:w="0" w:type="auto"/>
            <w:tcBorders>
              <w:top w:val="nil"/>
              <w:left w:val="single" w:sz="4" w:space="0" w:color="auto"/>
              <w:bottom w:val="single" w:sz="4" w:space="0" w:color="auto"/>
              <w:right w:val="single" w:sz="4" w:space="0" w:color="auto"/>
            </w:tcBorders>
            <w:noWrap/>
            <w:vAlign w:val="center"/>
            <w:hideMark/>
          </w:tcPr>
          <w:p w14:paraId="7F4DA6BA" w14:textId="77777777" w:rsidR="003D4440" w:rsidRPr="003D4440" w:rsidRDefault="003D4440" w:rsidP="003D4440">
            <w:pPr>
              <w:spacing w:line="276" w:lineRule="auto"/>
              <w:jc w:val="center"/>
              <w:rPr>
                <w:color w:val="000000"/>
                <w:sz w:val="12"/>
                <w:szCs w:val="12"/>
                <w:lang w:eastAsia="en-US"/>
              </w:rPr>
            </w:pPr>
            <w:r w:rsidRPr="003D4440">
              <w:rPr>
                <w:color w:val="000000"/>
                <w:sz w:val="12"/>
                <w:szCs w:val="12"/>
                <w:lang w:eastAsia="en-US"/>
              </w:rPr>
              <w:t> </w:t>
            </w:r>
          </w:p>
        </w:tc>
        <w:tc>
          <w:tcPr>
            <w:tcW w:w="0" w:type="auto"/>
            <w:tcBorders>
              <w:top w:val="nil"/>
              <w:left w:val="single" w:sz="4" w:space="0" w:color="auto"/>
              <w:bottom w:val="single" w:sz="4" w:space="0" w:color="auto"/>
              <w:right w:val="single" w:sz="4" w:space="0" w:color="auto"/>
            </w:tcBorders>
            <w:noWrap/>
            <w:vAlign w:val="center"/>
            <w:hideMark/>
          </w:tcPr>
          <w:p w14:paraId="610220E2" w14:textId="77777777" w:rsidR="003D4440" w:rsidRPr="003D4440" w:rsidRDefault="003D4440" w:rsidP="003D4440">
            <w:pPr>
              <w:spacing w:line="276" w:lineRule="auto"/>
              <w:jc w:val="center"/>
              <w:rPr>
                <w:color w:val="000000"/>
                <w:sz w:val="12"/>
                <w:szCs w:val="12"/>
                <w:lang w:eastAsia="en-US"/>
              </w:rPr>
            </w:pPr>
            <w:r w:rsidRPr="003D4440">
              <w:rPr>
                <w:color w:val="000000"/>
                <w:sz w:val="12"/>
                <w:szCs w:val="12"/>
                <w:lang w:eastAsia="en-US"/>
              </w:rPr>
              <w:t> </w:t>
            </w:r>
          </w:p>
        </w:tc>
        <w:tc>
          <w:tcPr>
            <w:tcW w:w="0" w:type="auto"/>
            <w:tcBorders>
              <w:top w:val="nil"/>
              <w:left w:val="single" w:sz="4" w:space="0" w:color="auto"/>
              <w:bottom w:val="single" w:sz="4" w:space="0" w:color="auto"/>
              <w:right w:val="single" w:sz="4" w:space="0" w:color="auto"/>
            </w:tcBorders>
            <w:noWrap/>
            <w:vAlign w:val="center"/>
            <w:hideMark/>
          </w:tcPr>
          <w:p w14:paraId="29B46CEC" w14:textId="77777777" w:rsidR="003D4440" w:rsidRPr="003D4440" w:rsidRDefault="003D4440" w:rsidP="003D4440">
            <w:pPr>
              <w:spacing w:line="276" w:lineRule="auto"/>
              <w:jc w:val="center"/>
              <w:rPr>
                <w:color w:val="000000"/>
                <w:sz w:val="12"/>
                <w:szCs w:val="12"/>
                <w:lang w:eastAsia="en-US"/>
              </w:rPr>
            </w:pPr>
            <w:r w:rsidRPr="003D4440">
              <w:rPr>
                <w:color w:val="000000"/>
                <w:sz w:val="12"/>
                <w:szCs w:val="12"/>
                <w:lang w:eastAsia="en-US"/>
              </w:rPr>
              <w:t> </w:t>
            </w:r>
          </w:p>
        </w:tc>
        <w:tc>
          <w:tcPr>
            <w:tcW w:w="0" w:type="auto"/>
            <w:tcBorders>
              <w:top w:val="nil"/>
              <w:left w:val="single" w:sz="4" w:space="0" w:color="auto"/>
              <w:bottom w:val="single" w:sz="4" w:space="0" w:color="auto"/>
              <w:right w:val="single" w:sz="4" w:space="0" w:color="auto"/>
            </w:tcBorders>
            <w:noWrap/>
            <w:vAlign w:val="center"/>
            <w:hideMark/>
          </w:tcPr>
          <w:p w14:paraId="09C36604" w14:textId="77777777" w:rsidR="003D4440" w:rsidRPr="003D4440" w:rsidRDefault="003D4440" w:rsidP="003D4440">
            <w:pPr>
              <w:spacing w:line="276" w:lineRule="auto"/>
              <w:jc w:val="center"/>
              <w:rPr>
                <w:color w:val="000000"/>
                <w:sz w:val="12"/>
                <w:szCs w:val="12"/>
                <w:lang w:eastAsia="en-US"/>
              </w:rPr>
            </w:pPr>
            <w:r w:rsidRPr="003D4440">
              <w:rPr>
                <w:color w:val="000000"/>
                <w:sz w:val="12"/>
                <w:szCs w:val="12"/>
                <w:lang w:eastAsia="en-US"/>
              </w:rPr>
              <w:t> </w:t>
            </w:r>
          </w:p>
        </w:tc>
        <w:tc>
          <w:tcPr>
            <w:tcW w:w="500" w:type="dxa"/>
            <w:tcBorders>
              <w:top w:val="nil"/>
              <w:left w:val="single" w:sz="4" w:space="0" w:color="auto"/>
              <w:bottom w:val="single" w:sz="4" w:space="0" w:color="auto"/>
              <w:right w:val="single" w:sz="4" w:space="0" w:color="auto"/>
            </w:tcBorders>
            <w:vAlign w:val="center"/>
            <w:hideMark/>
          </w:tcPr>
          <w:p w14:paraId="282D577C" w14:textId="77777777" w:rsidR="003D4440" w:rsidRPr="003D4440" w:rsidRDefault="003D4440" w:rsidP="003D4440">
            <w:pPr>
              <w:spacing w:line="276" w:lineRule="auto"/>
              <w:jc w:val="center"/>
              <w:rPr>
                <w:color w:val="000000"/>
                <w:sz w:val="12"/>
                <w:szCs w:val="12"/>
                <w:lang w:eastAsia="en-US"/>
              </w:rPr>
            </w:pPr>
            <w:r w:rsidRPr="003D4440">
              <w:rPr>
                <w:color w:val="000000"/>
                <w:sz w:val="12"/>
                <w:szCs w:val="12"/>
                <w:lang w:eastAsia="en-US"/>
              </w:rPr>
              <w:t>121</w:t>
            </w:r>
          </w:p>
        </w:tc>
        <w:tc>
          <w:tcPr>
            <w:tcW w:w="695" w:type="dxa"/>
            <w:tcBorders>
              <w:top w:val="nil"/>
              <w:left w:val="single" w:sz="4" w:space="0" w:color="auto"/>
              <w:bottom w:val="single" w:sz="4" w:space="0" w:color="auto"/>
              <w:right w:val="single" w:sz="4" w:space="0" w:color="auto"/>
            </w:tcBorders>
            <w:vAlign w:val="center"/>
            <w:hideMark/>
          </w:tcPr>
          <w:p w14:paraId="6E81F414" w14:textId="77777777" w:rsidR="003D4440" w:rsidRPr="003D4440" w:rsidRDefault="003D4440" w:rsidP="003D4440">
            <w:pPr>
              <w:spacing w:line="276" w:lineRule="auto"/>
              <w:jc w:val="center"/>
              <w:rPr>
                <w:color w:val="000000"/>
                <w:sz w:val="12"/>
                <w:szCs w:val="12"/>
                <w:lang w:eastAsia="en-US"/>
              </w:rPr>
            </w:pPr>
            <w:r w:rsidRPr="003D4440">
              <w:rPr>
                <w:color w:val="000000"/>
                <w:sz w:val="12"/>
                <w:szCs w:val="12"/>
                <w:lang w:eastAsia="en-US"/>
              </w:rPr>
              <w:t>847</w:t>
            </w:r>
          </w:p>
        </w:tc>
        <w:tc>
          <w:tcPr>
            <w:tcW w:w="424" w:type="dxa"/>
            <w:tcBorders>
              <w:top w:val="nil"/>
              <w:left w:val="single" w:sz="4" w:space="0" w:color="auto"/>
              <w:bottom w:val="single" w:sz="4" w:space="0" w:color="auto"/>
              <w:right w:val="single" w:sz="4" w:space="0" w:color="auto"/>
            </w:tcBorders>
            <w:vAlign w:val="center"/>
            <w:hideMark/>
          </w:tcPr>
          <w:p w14:paraId="0A7DA0C6" w14:textId="77777777" w:rsidR="003D4440" w:rsidRPr="003D4440" w:rsidRDefault="003D4440" w:rsidP="003D4440">
            <w:pPr>
              <w:spacing w:line="276" w:lineRule="auto"/>
              <w:jc w:val="center"/>
              <w:rPr>
                <w:color w:val="000000"/>
                <w:sz w:val="12"/>
                <w:szCs w:val="12"/>
                <w:lang w:eastAsia="en-US"/>
              </w:rPr>
            </w:pPr>
            <w:r w:rsidRPr="003D4440">
              <w:rPr>
                <w:color w:val="000000"/>
                <w:sz w:val="12"/>
                <w:szCs w:val="12"/>
                <w:lang w:eastAsia="en-US"/>
              </w:rPr>
              <w:t>60%</w:t>
            </w:r>
          </w:p>
        </w:tc>
        <w:tc>
          <w:tcPr>
            <w:tcW w:w="0" w:type="auto"/>
            <w:tcBorders>
              <w:top w:val="nil"/>
              <w:left w:val="single" w:sz="4" w:space="0" w:color="auto"/>
              <w:bottom w:val="single" w:sz="4" w:space="0" w:color="auto"/>
              <w:right w:val="single" w:sz="4" w:space="0" w:color="auto"/>
            </w:tcBorders>
            <w:vAlign w:val="center"/>
            <w:hideMark/>
          </w:tcPr>
          <w:p w14:paraId="108D8900" w14:textId="77777777" w:rsidR="003D4440" w:rsidRPr="003D4440" w:rsidRDefault="003D4440" w:rsidP="003D4440">
            <w:pPr>
              <w:spacing w:line="276" w:lineRule="auto"/>
              <w:jc w:val="center"/>
              <w:rPr>
                <w:color w:val="000000"/>
                <w:sz w:val="12"/>
                <w:szCs w:val="12"/>
                <w:lang w:eastAsia="en-US"/>
              </w:rPr>
            </w:pPr>
            <w:r w:rsidRPr="003D4440">
              <w:rPr>
                <w:color w:val="000000"/>
                <w:sz w:val="12"/>
                <w:szCs w:val="12"/>
                <w:lang w:eastAsia="en-US"/>
              </w:rPr>
              <w:t>40%</w:t>
            </w:r>
          </w:p>
        </w:tc>
        <w:tc>
          <w:tcPr>
            <w:tcW w:w="0" w:type="auto"/>
            <w:tcBorders>
              <w:top w:val="nil"/>
              <w:left w:val="single" w:sz="4" w:space="0" w:color="auto"/>
              <w:bottom w:val="single" w:sz="4" w:space="0" w:color="auto"/>
              <w:right w:val="single" w:sz="4" w:space="0" w:color="auto"/>
            </w:tcBorders>
            <w:vAlign w:val="center"/>
            <w:hideMark/>
          </w:tcPr>
          <w:p w14:paraId="20CD79E7" w14:textId="77777777" w:rsidR="003D4440" w:rsidRPr="003D4440" w:rsidRDefault="003D4440" w:rsidP="003D4440">
            <w:pPr>
              <w:spacing w:line="276" w:lineRule="auto"/>
              <w:jc w:val="center"/>
              <w:rPr>
                <w:color w:val="000000"/>
                <w:sz w:val="12"/>
                <w:szCs w:val="12"/>
                <w:lang w:eastAsia="en-US"/>
              </w:rPr>
            </w:pPr>
            <w:r w:rsidRPr="003D4440">
              <w:rPr>
                <w:color w:val="000000"/>
                <w:sz w:val="12"/>
                <w:szCs w:val="12"/>
                <w:lang w:eastAsia="en-US"/>
              </w:rPr>
              <w:t>81</w:t>
            </w:r>
          </w:p>
        </w:tc>
        <w:tc>
          <w:tcPr>
            <w:tcW w:w="0" w:type="auto"/>
            <w:tcBorders>
              <w:top w:val="nil"/>
              <w:left w:val="single" w:sz="4" w:space="0" w:color="auto"/>
              <w:bottom w:val="single" w:sz="4" w:space="0" w:color="auto"/>
              <w:right w:val="single" w:sz="4" w:space="0" w:color="auto"/>
            </w:tcBorders>
            <w:vAlign w:val="center"/>
            <w:hideMark/>
          </w:tcPr>
          <w:p w14:paraId="05CA4F8A" w14:textId="77777777" w:rsidR="003D4440" w:rsidRPr="003D4440" w:rsidRDefault="003D4440" w:rsidP="003D4440">
            <w:pPr>
              <w:spacing w:line="276" w:lineRule="auto"/>
              <w:jc w:val="center"/>
              <w:rPr>
                <w:color w:val="000000"/>
                <w:sz w:val="12"/>
                <w:szCs w:val="12"/>
                <w:lang w:eastAsia="en-US"/>
              </w:rPr>
            </w:pPr>
            <w:r w:rsidRPr="003D4440">
              <w:rPr>
                <w:color w:val="000000"/>
                <w:sz w:val="12"/>
                <w:szCs w:val="12"/>
                <w:lang w:eastAsia="en-US"/>
              </w:rPr>
              <w:t>9720,00</w:t>
            </w:r>
          </w:p>
        </w:tc>
        <w:tc>
          <w:tcPr>
            <w:tcW w:w="1073" w:type="dxa"/>
            <w:tcBorders>
              <w:top w:val="nil"/>
              <w:left w:val="single" w:sz="4" w:space="0" w:color="auto"/>
              <w:bottom w:val="single" w:sz="4" w:space="0" w:color="auto"/>
              <w:right w:val="single" w:sz="4" w:space="0" w:color="auto"/>
            </w:tcBorders>
            <w:vAlign w:val="center"/>
            <w:hideMark/>
          </w:tcPr>
          <w:p w14:paraId="3D5A1296" w14:textId="77777777" w:rsidR="003D4440" w:rsidRPr="003D4440" w:rsidRDefault="003D4440" w:rsidP="003D4440">
            <w:pPr>
              <w:spacing w:line="276" w:lineRule="auto"/>
              <w:jc w:val="center"/>
              <w:rPr>
                <w:color w:val="000000"/>
                <w:sz w:val="12"/>
                <w:szCs w:val="12"/>
                <w:lang w:eastAsia="en-US"/>
              </w:rPr>
            </w:pPr>
            <w:r w:rsidRPr="003D4440">
              <w:rPr>
                <w:color w:val="000000"/>
                <w:sz w:val="12"/>
                <w:szCs w:val="12"/>
                <w:lang w:eastAsia="en-US"/>
              </w:rPr>
              <w:t>80-160</w:t>
            </w:r>
          </w:p>
        </w:tc>
      </w:tr>
      <w:tr w:rsidR="003D4440" w:rsidRPr="003D4440" w14:paraId="1DE42F9B" w14:textId="77777777" w:rsidTr="003D4440">
        <w:trPr>
          <w:trHeight w:val="556"/>
        </w:trPr>
        <w:tc>
          <w:tcPr>
            <w:tcW w:w="0" w:type="auto"/>
            <w:vMerge/>
            <w:tcBorders>
              <w:top w:val="nil"/>
              <w:left w:val="single" w:sz="8" w:space="0" w:color="auto"/>
              <w:bottom w:val="single" w:sz="8" w:space="0" w:color="000000"/>
              <w:right w:val="single" w:sz="4" w:space="0" w:color="auto"/>
            </w:tcBorders>
            <w:vAlign w:val="center"/>
            <w:hideMark/>
          </w:tcPr>
          <w:p w14:paraId="4DBCBC4F" w14:textId="77777777" w:rsidR="003D4440" w:rsidRPr="003D4440" w:rsidRDefault="003D4440" w:rsidP="003D4440">
            <w:pPr>
              <w:spacing w:line="276" w:lineRule="auto"/>
              <w:rPr>
                <w:color w:val="000000"/>
                <w:sz w:val="12"/>
                <w:szCs w:val="12"/>
                <w:lang w:eastAsia="en-US"/>
              </w:rPr>
            </w:pPr>
          </w:p>
        </w:tc>
        <w:tc>
          <w:tcPr>
            <w:tcW w:w="0" w:type="auto"/>
            <w:tcBorders>
              <w:top w:val="nil"/>
              <w:left w:val="nil"/>
              <w:bottom w:val="single" w:sz="8" w:space="0" w:color="auto"/>
              <w:right w:val="single" w:sz="4" w:space="0" w:color="auto"/>
            </w:tcBorders>
            <w:vAlign w:val="center"/>
            <w:hideMark/>
          </w:tcPr>
          <w:p w14:paraId="5C910D2C" w14:textId="77777777" w:rsidR="003D4440" w:rsidRPr="003D4440" w:rsidRDefault="003D4440" w:rsidP="003D4440">
            <w:pPr>
              <w:spacing w:line="276" w:lineRule="auto"/>
              <w:jc w:val="center"/>
              <w:rPr>
                <w:color w:val="000000"/>
                <w:sz w:val="12"/>
                <w:szCs w:val="12"/>
                <w:lang w:eastAsia="en-US"/>
              </w:rPr>
            </w:pPr>
            <w:r w:rsidRPr="003D4440">
              <w:rPr>
                <w:color w:val="000000"/>
                <w:sz w:val="12"/>
                <w:szCs w:val="12"/>
                <w:lang w:eastAsia="en-US"/>
              </w:rPr>
              <w:t>3</w:t>
            </w:r>
          </w:p>
        </w:tc>
        <w:tc>
          <w:tcPr>
            <w:tcW w:w="0" w:type="auto"/>
            <w:tcBorders>
              <w:top w:val="nil"/>
              <w:left w:val="nil"/>
              <w:bottom w:val="single" w:sz="8" w:space="0" w:color="auto"/>
              <w:right w:val="single" w:sz="4" w:space="0" w:color="auto"/>
            </w:tcBorders>
            <w:vAlign w:val="center"/>
            <w:hideMark/>
          </w:tcPr>
          <w:p w14:paraId="43B32F18" w14:textId="77777777" w:rsidR="003D4440" w:rsidRPr="003D4440" w:rsidRDefault="003D4440" w:rsidP="003D4440">
            <w:pPr>
              <w:spacing w:line="276" w:lineRule="auto"/>
              <w:jc w:val="center"/>
              <w:rPr>
                <w:color w:val="000000"/>
                <w:sz w:val="12"/>
                <w:szCs w:val="12"/>
                <w:lang w:eastAsia="en-US"/>
              </w:rPr>
            </w:pPr>
            <w:r w:rsidRPr="003D4440">
              <w:rPr>
                <w:color w:val="000000"/>
                <w:sz w:val="12"/>
                <w:szCs w:val="12"/>
                <w:lang w:eastAsia="en-US"/>
              </w:rPr>
              <w:t>CIĄGNIK SAMOCHODOWY Z KIEROWCĄ SIODŁOWY Z NACZEPĄ SKRZYNIOWĄ / ŁADOWNOŚĆ MIN.20,0T / Z MONITORINGIEM /</w:t>
            </w:r>
          </w:p>
        </w:tc>
        <w:tc>
          <w:tcPr>
            <w:tcW w:w="0" w:type="auto"/>
            <w:tcBorders>
              <w:top w:val="nil"/>
              <w:left w:val="nil"/>
              <w:bottom w:val="single" w:sz="8" w:space="0" w:color="auto"/>
              <w:right w:val="single" w:sz="4" w:space="0" w:color="auto"/>
            </w:tcBorders>
            <w:vAlign w:val="center"/>
            <w:hideMark/>
          </w:tcPr>
          <w:p w14:paraId="4C228AF4" w14:textId="77777777" w:rsidR="003D4440" w:rsidRPr="003D4440" w:rsidRDefault="003D4440" w:rsidP="003D4440">
            <w:pPr>
              <w:spacing w:line="276" w:lineRule="auto"/>
              <w:jc w:val="center"/>
              <w:rPr>
                <w:color w:val="000000"/>
                <w:sz w:val="14"/>
                <w:szCs w:val="14"/>
                <w:lang w:eastAsia="en-US"/>
              </w:rPr>
            </w:pPr>
            <w:r w:rsidRPr="003D4440">
              <w:rPr>
                <w:color w:val="000000"/>
                <w:sz w:val="14"/>
                <w:szCs w:val="14"/>
                <w:lang w:eastAsia="en-US"/>
              </w:rPr>
              <w:t>110802201021655130</w:t>
            </w:r>
          </w:p>
        </w:tc>
        <w:tc>
          <w:tcPr>
            <w:tcW w:w="0" w:type="auto"/>
            <w:tcBorders>
              <w:top w:val="nil"/>
              <w:left w:val="nil"/>
              <w:bottom w:val="single" w:sz="8" w:space="0" w:color="auto"/>
              <w:right w:val="single" w:sz="4" w:space="0" w:color="auto"/>
            </w:tcBorders>
            <w:vAlign w:val="center"/>
            <w:hideMark/>
          </w:tcPr>
          <w:p w14:paraId="6439874F" w14:textId="77777777" w:rsidR="003D4440" w:rsidRPr="003D4440" w:rsidRDefault="003D4440" w:rsidP="003D4440">
            <w:pPr>
              <w:spacing w:line="276" w:lineRule="auto"/>
              <w:jc w:val="center"/>
              <w:rPr>
                <w:color w:val="000000"/>
                <w:sz w:val="12"/>
                <w:szCs w:val="12"/>
                <w:lang w:eastAsia="en-US"/>
              </w:rPr>
            </w:pPr>
            <w:r w:rsidRPr="003D4440">
              <w:rPr>
                <w:color w:val="000000"/>
                <w:sz w:val="12"/>
                <w:szCs w:val="12"/>
                <w:lang w:eastAsia="en-US"/>
              </w:rPr>
              <w:t>46</w:t>
            </w:r>
          </w:p>
        </w:tc>
        <w:tc>
          <w:tcPr>
            <w:tcW w:w="0" w:type="auto"/>
            <w:tcBorders>
              <w:top w:val="nil"/>
              <w:left w:val="nil"/>
              <w:bottom w:val="single" w:sz="8" w:space="0" w:color="auto"/>
              <w:right w:val="single" w:sz="4" w:space="0" w:color="auto"/>
            </w:tcBorders>
            <w:vAlign w:val="center"/>
            <w:hideMark/>
          </w:tcPr>
          <w:p w14:paraId="0E08C548" w14:textId="77777777" w:rsidR="003D4440" w:rsidRPr="003D4440" w:rsidRDefault="003D4440" w:rsidP="003D4440">
            <w:pPr>
              <w:spacing w:line="276" w:lineRule="auto"/>
              <w:jc w:val="center"/>
              <w:rPr>
                <w:color w:val="000000"/>
                <w:sz w:val="12"/>
                <w:szCs w:val="12"/>
                <w:lang w:eastAsia="en-US"/>
              </w:rPr>
            </w:pPr>
            <w:r w:rsidRPr="003D4440">
              <w:rPr>
                <w:color w:val="000000"/>
                <w:sz w:val="12"/>
                <w:szCs w:val="12"/>
                <w:lang w:eastAsia="en-US"/>
              </w:rPr>
              <w:t>7</w:t>
            </w:r>
          </w:p>
        </w:tc>
        <w:tc>
          <w:tcPr>
            <w:tcW w:w="0" w:type="auto"/>
            <w:tcBorders>
              <w:top w:val="nil"/>
              <w:left w:val="nil"/>
              <w:bottom w:val="single" w:sz="8" w:space="0" w:color="auto"/>
              <w:right w:val="single" w:sz="4" w:space="0" w:color="auto"/>
            </w:tcBorders>
            <w:noWrap/>
            <w:vAlign w:val="center"/>
            <w:hideMark/>
          </w:tcPr>
          <w:p w14:paraId="01851DFF" w14:textId="77777777" w:rsidR="003D4440" w:rsidRPr="003D4440" w:rsidRDefault="003D4440" w:rsidP="003D4440">
            <w:pPr>
              <w:spacing w:line="276" w:lineRule="auto"/>
              <w:jc w:val="center"/>
              <w:rPr>
                <w:color w:val="000000"/>
                <w:sz w:val="12"/>
                <w:szCs w:val="12"/>
                <w:lang w:eastAsia="en-US"/>
              </w:rPr>
            </w:pPr>
            <w:r w:rsidRPr="003D4440">
              <w:rPr>
                <w:color w:val="000000"/>
                <w:sz w:val="12"/>
                <w:szCs w:val="12"/>
                <w:lang w:eastAsia="en-US"/>
              </w:rPr>
              <w:t> </w:t>
            </w:r>
          </w:p>
        </w:tc>
        <w:tc>
          <w:tcPr>
            <w:tcW w:w="0" w:type="auto"/>
            <w:tcBorders>
              <w:top w:val="nil"/>
              <w:left w:val="nil"/>
              <w:bottom w:val="single" w:sz="8" w:space="0" w:color="auto"/>
              <w:right w:val="single" w:sz="4" w:space="0" w:color="auto"/>
            </w:tcBorders>
            <w:noWrap/>
            <w:vAlign w:val="center"/>
            <w:hideMark/>
          </w:tcPr>
          <w:p w14:paraId="6ADC7402" w14:textId="77777777" w:rsidR="003D4440" w:rsidRPr="003D4440" w:rsidRDefault="003D4440" w:rsidP="003D4440">
            <w:pPr>
              <w:spacing w:line="276" w:lineRule="auto"/>
              <w:jc w:val="center"/>
              <w:rPr>
                <w:color w:val="000000"/>
                <w:sz w:val="12"/>
                <w:szCs w:val="12"/>
                <w:lang w:eastAsia="en-US"/>
              </w:rPr>
            </w:pPr>
            <w:r w:rsidRPr="003D4440">
              <w:rPr>
                <w:color w:val="000000"/>
                <w:sz w:val="12"/>
                <w:szCs w:val="12"/>
                <w:lang w:eastAsia="en-US"/>
              </w:rPr>
              <w:t> </w:t>
            </w:r>
          </w:p>
        </w:tc>
        <w:tc>
          <w:tcPr>
            <w:tcW w:w="0" w:type="auto"/>
            <w:tcBorders>
              <w:top w:val="nil"/>
              <w:left w:val="nil"/>
              <w:bottom w:val="single" w:sz="8" w:space="0" w:color="auto"/>
              <w:right w:val="single" w:sz="4" w:space="0" w:color="auto"/>
            </w:tcBorders>
            <w:noWrap/>
            <w:vAlign w:val="center"/>
            <w:hideMark/>
          </w:tcPr>
          <w:p w14:paraId="265B6FA8" w14:textId="77777777" w:rsidR="003D4440" w:rsidRPr="003D4440" w:rsidRDefault="003D4440" w:rsidP="003D4440">
            <w:pPr>
              <w:spacing w:line="276" w:lineRule="auto"/>
              <w:jc w:val="center"/>
              <w:rPr>
                <w:color w:val="000000"/>
                <w:sz w:val="12"/>
                <w:szCs w:val="12"/>
                <w:lang w:eastAsia="en-US"/>
              </w:rPr>
            </w:pPr>
            <w:r w:rsidRPr="003D4440">
              <w:rPr>
                <w:color w:val="000000"/>
                <w:sz w:val="12"/>
                <w:szCs w:val="12"/>
                <w:lang w:eastAsia="en-US"/>
              </w:rPr>
              <w:t> </w:t>
            </w:r>
          </w:p>
        </w:tc>
        <w:tc>
          <w:tcPr>
            <w:tcW w:w="0" w:type="auto"/>
            <w:tcBorders>
              <w:top w:val="nil"/>
              <w:left w:val="nil"/>
              <w:bottom w:val="single" w:sz="8" w:space="0" w:color="auto"/>
              <w:right w:val="single" w:sz="4" w:space="0" w:color="auto"/>
            </w:tcBorders>
            <w:noWrap/>
            <w:vAlign w:val="center"/>
            <w:hideMark/>
          </w:tcPr>
          <w:p w14:paraId="1CD759DF" w14:textId="77777777" w:rsidR="003D4440" w:rsidRPr="003D4440" w:rsidRDefault="003D4440" w:rsidP="003D4440">
            <w:pPr>
              <w:spacing w:line="276" w:lineRule="auto"/>
              <w:jc w:val="center"/>
              <w:rPr>
                <w:color w:val="000000"/>
                <w:sz w:val="12"/>
                <w:szCs w:val="12"/>
                <w:lang w:eastAsia="en-US"/>
              </w:rPr>
            </w:pPr>
            <w:r w:rsidRPr="003D4440">
              <w:rPr>
                <w:color w:val="000000"/>
                <w:sz w:val="12"/>
                <w:szCs w:val="12"/>
                <w:lang w:eastAsia="en-US"/>
              </w:rPr>
              <w:t> </w:t>
            </w:r>
          </w:p>
        </w:tc>
        <w:tc>
          <w:tcPr>
            <w:tcW w:w="0" w:type="auto"/>
            <w:tcBorders>
              <w:top w:val="nil"/>
              <w:left w:val="nil"/>
              <w:bottom w:val="single" w:sz="8" w:space="0" w:color="auto"/>
              <w:right w:val="single" w:sz="4" w:space="0" w:color="auto"/>
            </w:tcBorders>
            <w:noWrap/>
            <w:vAlign w:val="center"/>
            <w:hideMark/>
          </w:tcPr>
          <w:p w14:paraId="0C9F91B0" w14:textId="77777777" w:rsidR="003D4440" w:rsidRPr="003D4440" w:rsidRDefault="003D4440" w:rsidP="003D4440">
            <w:pPr>
              <w:spacing w:line="276" w:lineRule="auto"/>
              <w:jc w:val="center"/>
              <w:rPr>
                <w:color w:val="000000"/>
                <w:sz w:val="12"/>
                <w:szCs w:val="12"/>
                <w:lang w:eastAsia="en-US"/>
              </w:rPr>
            </w:pPr>
            <w:r w:rsidRPr="003D4440">
              <w:rPr>
                <w:color w:val="000000"/>
                <w:sz w:val="12"/>
                <w:szCs w:val="12"/>
                <w:lang w:eastAsia="en-US"/>
              </w:rPr>
              <w:t> </w:t>
            </w:r>
          </w:p>
        </w:tc>
        <w:tc>
          <w:tcPr>
            <w:tcW w:w="0" w:type="auto"/>
            <w:tcBorders>
              <w:top w:val="nil"/>
              <w:left w:val="nil"/>
              <w:bottom w:val="single" w:sz="8" w:space="0" w:color="auto"/>
              <w:right w:val="single" w:sz="4" w:space="0" w:color="auto"/>
            </w:tcBorders>
            <w:noWrap/>
            <w:vAlign w:val="center"/>
            <w:hideMark/>
          </w:tcPr>
          <w:p w14:paraId="60A4BFF6" w14:textId="77777777" w:rsidR="003D4440" w:rsidRPr="003D4440" w:rsidRDefault="003D4440" w:rsidP="003D4440">
            <w:pPr>
              <w:spacing w:line="276" w:lineRule="auto"/>
              <w:jc w:val="center"/>
              <w:rPr>
                <w:color w:val="000000"/>
                <w:sz w:val="12"/>
                <w:szCs w:val="12"/>
                <w:lang w:eastAsia="en-US"/>
              </w:rPr>
            </w:pPr>
            <w:r w:rsidRPr="003D4440">
              <w:rPr>
                <w:color w:val="000000"/>
                <w:sz w:val="12"/>
                <w:szCs w:val="12"/>
                <w:lang w:eastAsia="en-US"/>
              </w:rPr>
              <w:t> </w:t>
            </w:r>
          </w:p>
        </w:tc>
        <w:tc>
          <w:tcPr>
            <w:tcW w:w="0" w:type="auto"/>
            <w:tcBorders>
              <w:top w:val="nil"/>
              <w:left w:val="nil"/>
              <w:bottom w:val="single" w:sz="8" w:space="0" w:color="auto"/>
              <w:right w:val="single" w:sz="4" w:space="0" w:color="auto"/>
            </w:tcBorders>
            <w:noWrap/>
            <w:vAlign w:val="center"/>
            <w:hideMark/>
          </w:tcPr>
          <w:p w14:paraId="2B6534F5" w14:textId="77777777" w:rsidR="003D4440" w:rsidRPr="003D4440" w:rsidRDefault="003D4440" w:rsidP="003D4440">
            <w:pPr>
              <w:spacing w:line="276" w:lineRule="auto"/>
              <w:jc w:val="center"/>
              <w:rPr>
                <w:color w:val="000000"/>
                <w:sz w:val="12"/>
                <w:szCs w:val="12"/>
                <w:lang w:eastAsia="en-US"/>
              </w:rPr>
            </w:pPr>
            <w:r w:rsidRPr="003D4440">
              <w:rPr>
                <w:color w:val="000000"/>
                <w:sz w:val="12"/>
                <w:szCs w:val="12"/>
                <w:lang w:eastAsia="en-US"/>
              </w:rPr>
              <w:t> </w:t>
            </w:r>
          </w:p>
        </w:tc>
        <w:tc>
          <w:tcPr>
            <w:tcW w:w="0" w:type="auto"/>
            <w:tcBorders>
              <w:top w:val="nil"/>
              <w:left w:val="nil"/>
              <w:bottom w:val="single" w:sz="8" w:space="0" w:color="auto"/>
              <w:right w:val="single" w:sz="4" w:space="0" w:color="auto"/>
            </w:tcBorders>
            <w:noWrap/>
            <w:vAlign w:val="center"/>
            <w:hideMark/>
          </w:tcPr>
          <w:p w14:paraId="64AD66C1" w14:textId="77777777" w:rsidR="003D4440" w:rsidRPr="003D4440" w:rsidRDefault="003D4440" w:rsidP="003D4440">
            <w:pPr>
              <w:spacing w:line="276" w:lineRule="auto"/>
              <w:jc w:val="center"/>
              <w:rPr>
                <w:color w:val="000000"/>
                <w:sz w:val="12"/>
                <w:szCs w:val="12"/>
                <w:lang w:eastAsia="en-US"/>
              </w:rPr>
            </w:pPr>
            <w:r w:rsidRPr="003D4440">
              <w:rPr>
                <w:color w:val="000000"/>
                <w:sz w:val="12"/>
                <w:szCs w:val="12"/>
                <w:lang w:eastAsia="en-US"/>
              </w:rPr>
              <w:t> </w:t>
            </w:r>
          </w:p>
        </w:tc>
        <w:tc>
          <w:tcPr>
            <w:tcW w:w="0" w:type="auto"/>
            <w:tcBorders>
              <w:top w:val="nil"/>
              <w:left w:val="nil"/>
              <w:bottom w:val="single" w:sz="8" w:space="0" w:color="auto"/>
              <w:right w:val="single" w:sz="4" w:space="0" w:color="auto"/>
            </w:tcBorders>
            <w:noWrap/>
            <w:vAlign w:val="center"/>
            <w:hideMark/>
          </w:tcPr>
          <w:p w14:paraId="6B4BEC74" w14:textId="77777777" w:rsidR="003D4440" w:rsidRPr="003D4440" w:rsidRDefault="003D4440" w:rsidP="003D4440">
            <w:pPr>
              <w:spacing w:line="276" w:lineRule="auto"/>
              <w:jc w:val="center"/>
              <w:rPr>
                <w:color w:val="000000"/>
                <w:sz w:val="12"/>
                <w:szCs w:val="12"/>
                <w:lang w:eastAsia="en-US"/>
              </w:rPr>
            </w:pPr>
            <w:r w:rsidRPr="003D4440">
              <w:rPr>
                <w:color w:val="000000"/>
                <w:sz w:val="12"/>
                <w:szCs w:val="12"/>
                <w:lang w:eastAsia="en-US"/>
              </w:rPr>
              <w:t> </w:t>
            </w:r>
          </w:p>
        </w:tc>
        <w:tc>
          <w:tcPr>
            <w:tcW w:w="0" w:type="auto"/>
            <w:tcBorders>
              <w:top w:val="nil"/>
              <w:left w:val="nil"/>
              <w:bottom w:val="single" w:sz="8" w:space="0" w:color="auto"/>
              <w:right w:val="single" w:sz="4" w:space="0" w:color="auto"/>
            </w:tcBorders>
            <w:noWrap/>
            <w:vAlign w:val="center"/>
            <w:hideMark/>
          </w:tcPr>
          <w:p w14:paraId="5ABAFF06" w14:textId="77777777" w:rsidR="003D4440" w:rsidRPr="003D4440" w:rsidRDefault="003D4440" w:rsidP="003D4440">
            <w:pPr>
              <w:spacing w:line="276" w:lineRule="auto"/>
              <w:jc w:val="center"/>
              <w:rPr>
                <w:color w:val="000000"/>
                <w:sz w:val="12"/>
                <w:szCs w:val="12"/>
                <w:lang w:eastAsia="en-US"/>
              </w:rPr>
            </w:pPr>
            <w:r w:rsidRPr="003D4440">
              <w:rPr>
                <w:color w:val="000000"/>
                <w:sz w:val="12"/>
                <w:szCs w:val="12"/>
                <w:lang w:eastAsia="en-US"/>
              </w:rPr>
              <w:t> </w:t>
            </w:r>
          </w:p>
        </w:tc>
        <w:tc>
          <w:tcPr>
            <w:tcW w:w="500" w:type="dxa"/>
            <w:tcBorders>
              <w:top w:val="nil"/>
              <w:left w:val="nil"/>
              <w:bottom w:val="single" w:sz="8" w:space="0" w:color="auto"/>
              <w:right w:val="single" w:sz="4" w:space="0" w:color="auto"/>
            </w:tcBorders>
            <w:vAlign w:val="center"/>
            <w:hideMark/>
          </w:tcPr>
          <w:p w14:paraId="52D65DC6" w14:textId="77777777" w:rsidR="003D4440" w:rsidRPr="003D4440" w:rsidRDefault="003D4440" w:rsidP="003D4440">
            <w:pPr>
              <w:spacing w:line="276" w:lineRule="auto"/>
              <w:jc w:val="center"/>
              <w:rPr>
                <w:color w:val="000000"/>
                <w:sz w:val="12"/>
                <w:szCs w:val="12"/>
                <w:lang w:eastAsia="en-US"/>
              </w:rPr>
            </w:pPr>
            <w:r w:rsidRPr="003D4440">
              <w:rPr>
                <w:color w:val="000000"/>
                <w:sz w:val="12"/>
                <w:szCs w:val="12"/>
                <w:lang w:eastAsia="en-US"/>
              </w:rPr>
              <w:t>46</w:t>
            </w:r>
          </w:p>
        </w:tc>
        <w:tc>
          <w:tcPr>
            <w:tcW w:w="695" w:type="dxa"/>
            <w:tcBorders>
              <w:top w:val="nil"/>
              <w:left w:val="nil"/>
              <w:bottom w:val="single" w:sz="8" w:space="0" w:color="auto"/>
              <w:right w:val="single" w:sz="4" w:space="0" w:color="auto"/>
            </w:tcBorders>
            <w:vAlign w:val="center"/>
            <w:hideMark/>
          </w:tcPr>
          <w:p w14:paraId="04D8518C" w14:textId="77777777" w:rsidR="003D4440" w:rsidRPr="003D4440" w:rsidRDefault="003D4440" w:rsidP="003D4440">
            <w:pPr>
              <w:spacing w:line="276" w:lineRule="auto"/>
              <w:jc w:val="center"/>
              <w:rPr>
                <w:color w:val="000000"/>
                <w:sz w:val="12"/>
                <w:szCs w:val="12"/>
                <w:lang w:eastAsia="en-US"/>
              </w:rPr>
            </w:pPr>
            <w:r w:rsidRPr="003D4440">
              <w:rPr>
                <w:color w:val="000000"/>
                <w:sz w:val="12"/>
                <w:szCs w:val="12"/>
                <w:lang w:eastAsia="en-US"/>
              </w:rPr>
              <w:t>322</w:t>
            </w:r>
          </w:p>
        </w:tc>
        <w:tc>
          <w:tcPr>
            <w:tcW w:w="424" w:type="dxa"/>
            <w:tcBorders>
              <w:top w:val="nil"/>
              <w:left w:val="nil"/>
              <w:bottom w:val="single" w:sz="8" w:space="0" w:color="auto"/>
              <w:right w:val="single" w:sz="4" w:space="0" w:color="auto"/>
            </w:tcBorders>
            <w:vAlign w:val="center"/>
            <w:hideMark/>
          </w:tcPr>
          <w:p w14:paraId="79BD0873" w14:textId="77777777" w:rsidR="003D4440" w:rsidRPr="003D4440" w:rsidRDefault="003D4440" w:rsidP="003D4440">
            <w:pPr>
              <w:spacing w:line="276" w:lineRule="auto"/>
              <w:jc w:val="center"/>
              <w:rPr>
                <w:color w:val="000000"/>
                <w:sz w:val="12"/>
                <w:szCs w:val="12"/>
                <w:lang w:eastAsia="en-US"/>
              </w:rPr>
            </w:pPr>
            <w:r w:rsidRPr="003D4440">
              <w:rPr>
                <w:color w:val="000000"/>
                <w:sz w:val="12"/>
                <w:szCs w:val="12"/>
                <w:lang w:eastAsia="en-US"/>
              </w:rPr>
              <w:t>60%</w:t>
            </w:r>
          </w:p>
        </w:tc>
        <w:tc>
          <w:tcPr>
            <w:tcW w:w="0" w:type="auto"/>
            <w:tcBorders>
              <w:top w:val="nil"/>
              <w:left w:val="nil"/>
              <w:bottom w:val="single" w:sz="8" w:space="0" w:color="auto"/>
              <w:right w:val="single" w:sz="4" w:space="0" w:color="auto"/>
            </w:tcBorders>
            <w:vAlign w:val="center"/>
            <w:hideMark/>
          </w:tcPr>
          <w:p w14:paraId="63FA2481" w14:textId="77777777" w:rsidR="003D4440" w:rsidRPr="003D4440" w:rsidRDefault="003D4440" w:rsidP="003D4440">
            <w:pPr>
              <w:spacing w:line="276" w:lineRule="auto"/>
              <w:jc w:val="center"/>
              <w:rPr>
                <w:color w:val="000000"/>
                <w:sz w:val="12"/>
                <w:szCs w:val="12"/>
                <w:lang w:eastAsia="en-US"/>
              </w:rPr>
            </w:pPr>
            <w:r w:rsidRPr="003D4440">
              <w:rPr>
                <w:color w:val="000000"/>
                <w:sz w:val="12"/>
                <w:szCs w:val="12"/>
                <w:lang w:eastAsia="en-US"/>
              </w:rPr>
              <w:t>40%</w:t>
            </w:r>
          </w:p>
        </w:tc>
        <w:tc>
          <w:tcPr>
            <w:tcW w:w="0" w:type="auto"/>
            <w:tcBorders>
              <w:top w:val="nil"/>
              <w:left w:val="nil"/>
              <w:bottom w:val="single" w:sz="8" w:space="0" w:color="auto"/>
              <w:right w:val="single" w:sz="4" w:space="0" w:color="auto"/>
            </w:tcBorders>
            <w:vAlign w:val="center"/>
            <w:hideMark/>
          </w:tcPr>
          <w:p w14:paraId="0E57451A" w14:textId="77777777" w:rsidR="003D4440" w:rsidRPr="003D4440" w:rsidRDefault="003D4440" w:rsidP="003D4440">
            <w:pPr>
              <w:spacing w:line="276" w:lineRule="auto"/>
              <w:jc w:val="center"/>
              <w:rPr>
                <w:color w:val="000000"/>
                <w:sz w:val="12"/>
                <w:szCs w:val="12"/>
                <w:lang w:eastAsia="en-US"/>
              </w:rPr>
            </w:pPr>
            <w:r w:rsidRPr="003D4440">
              <w:rPr>
                <w:color w:val="000000"/>
                <w:sz w:val="12"/>
                <w:szCs w:val="12"/>
                <w:lang w:eastAsia="en-US"/>
              </w:rPr>
              <w:t>30</w:t>
            </w:r>
          </w:p>
        </w:tc>
        <w:tc>
          <w:tcPr>
            <w:tcW w:w="0" w:type="auto"/>
            <w:tcBorders>
              <w:top w:val="nil"/>
              <w:left w:val="nil"/>
              <w:bottom w:val="single" w:sz="8" w:space="0" w:color="auto"/>
              <w:right w:val="single" w:sz="4" w:space="0" w:color="auto"/>
            </w:tcBorders>
            <w:vAlign w:val="center"/>
            <w:hideMark/>
          </w:tcPr>
          <w:p w14:paraId="4502C0ED" w14:textId="77777777" w:rsidR="003D4440" w:rsidRPr="003D4440" w:rsidRDefault="003D4440" w:rsidP="003D4440">
            <w:pPr>
              <w:spacing w:line="276" w:lineRule="auto"/>
              <w:jc w:val="center"/>
              <w:rPr>
                <w:color w:val="000000"/>
                <w:sz w:val="12"/>
                <w:szCs w:val="12"/>
                <w:lang w:eastAsia="en-US"/>
              </w:rPr>
            </w:pPr>
            <w:r w:rsidRPr="003D4440">
              <w:rPr>
                <w:color w:val="000000"/>
                <w:sz w:val="12"/>
                <w:szCs w:val="12"/>
                <w:lang w:eastAsia="en-US"/>
              </w:rPr>
              <w:t>3600,00</w:t>
            </w:r>
          </w:p>
        </w:tc>
        <w:tc>
          <w:tcPr>
            <w:tcW w:w="1073" w:type="dxa"/>
            <w:tcBorders>
              <w:top w:val="nil"/>
              <w:left w:val="nil"/>
              <w:bottom w:val="single" w:sz="8" w:space="0" w:color="auto"/>
              <w:right w:val="single" w:sz="4" w:space="0" w:color="auto"/>
            </w:tcBorders>
            <w:vAlign w:val="center"/>
            <w:hideMark/>
          </w:tcPr>
          <w:p w14:paraId="15B00CB5" w14:textId="77777777" w:rsidR="003D4440" w:rsidRPr="003D4440" w:rsidRDefault="003D4440" w:rsidP="003D4440">
            <w:pPr>
              <w:spacing w:line="276" w:lineRule="auto"/>
              <w:jc w:val="center"/>
              <w:rPr>
                <w:color w:val="000000"/>
                <w:sz w:val="12"/>
                <w:szCs w:val="12"/>
                <w:lang w:eastAsia="en-US"/>
              </w:rPr>
            </w:pPr>
            <w:r w:rsidRPr="003D4440">
              <w:rPr>
                <w:color w:val="000000"/>
                <w:sz w:val="12"/>
                <w:szCs w:val="12"/>
                <w:lang w:eastAsia="en-US"/>
              </w:rPr>
              <w:t>80-160</w:t>
            </w:r>
          </w:p>
        </w:tc>
      </w:tr>
    </w:tbl>
    <w:p w14:paraId="56031B75" w14:textId="77777777" w:rsidR="003D4440" w:rsidRPr="003D4440" w:rsidRDefault="003D4440" w:rsidP="003D4440">
      <w:pPr>
        <w:spacing w:before="100"/>
        <w:ind w:hanging="142"/>
        <w:jc w:val="both"/>
        <w:rPr>
          <w:sz w:val="24"/>
          <w:szCs w:val="24"/>
        </w:rPr>
      </w:pPr>
    </w:p>
    <w:p w14:paraId="504142A7" w14:textId="77777777" w:rsidR="003D4440" w:rsidRPr="003D4440" w:rsidRDefault="003D4440" w:rsidP="003D4440">
      <w:pPr>
        <w:rPr>
          <w:sz w:val="24"/>
          <w:szCs w:val="24"/>
        </w:rPr>
        <w:sectPr w:rsidR="003D4440" w:rsidRPr="003D4440">
          <w:pgSz w:w="16840" w:h="11907" w:orient="landscape"/>
          <w:pgMar w:top="1418" w:right="1418" w:bottom="1418" w:left="1418" w:header="709" w:footer="176" w:gutter="0"/>
          <w:cols w:space="708"/>
        </w:sectPr>
      </w:pPr>
    </w:p>
    <w:p w14:paraId="72A6D0C3" w14:textId="77777777" w:rsidR="003D4440" w:rsidRPr="003D4440" w:rsidRDefault="003D4440" w:rsidP="003D4440">
      <w:pPr>
        <w:ind w:left="284"/>
        <w:contextualSpacing/>
        <w:jc w:val="both"/>
      </w:pPr>
    </w:p>
    <w:p w14:paraId="04A3CFB7" w14:textId="77777777" w:rsidR="003D4440" w:rsidRPr="003D4440" w:rsidRDefault="003D4440" w:rsidP="003D4440">
      <w:pPr>
        <w:keepNext/>
        <w:tabs>
          <w:tab w:val="left" w:pos="708"/>
        </w:tabs>
        <w:outlineLvl w:val="0"/>
        <w:rPr>
          <w:b/>
          <w:sz w:val="24"/>
          <w:szCs w:val="24"/>
          <w:highlight w:val="lightGray"/>
        </w:rPr>
      </w:pPr>
      <w:bookmarkStart w:id="101" w:name="_Toc46910689"/>
      <w:r w:rsidRPr="003D4440">
        <w:rPr>
          <w:b/>
          <w:sz w:val="24"/>
          <w:szCs w:val="24"/>
          <w:highlight w:val="lightGray"/>
        </w:rPr>
        <w:t xml:space="preserve">Część IV. Sposób zamawiania i realizacji usług. </w:t>
      </w:r>
      <w:bookmarkEnd w:id="101"/>
    </w:p>
    <w:p w14:paraId="1B645129" w14:textId="77777777" w:rsidR="003D4440" w:rsidRPr="003D4440" w:rsidRDefault="003D4440" w:rsidP="00F76E7B">
      <w:pPr>
        <w:numPr>
          <w:ilvl w:val="1"/>
          <w:numId w:val="83"/>
        </w:numPr>
        <w:spacing w:before="100"/>
        <w:ind w:left="850" w:hanging="425"/>
        <w:contextualSpacing/>
        <w:jc w:val="both"/>
        <w:rPr>
          <w:sz w:val="24"/>
          <w:szCs w:val="24"/>
        </w:rPr>
      </w:pPr>
      <w:r w:rsidRPr="003D4440">
        <w:rPr>
          <w:sz w:val="24"/>
          <w:szCs w:val="24"/>
        </w:rPr>
        <w:t xml:space="preserve">Usługi będą świadczone w dni robocze oraz w dni wolne od pracy w oparciu </w:t>
      </w:r>
      <w:r w:rsidRPr="003D4440">
        <w:rPr>
          <w:sz w:val="24"/>
          <w:szCs w:val="24"/>
        </w:rPr>
        <w:br/>
        <w:t xml:space="preserve">o zlecenia usługi transportowej wystawiane przez Zamawiającego objętych systemem monitoringu zgodnie z </w:t>
      </w:r>
      <w:r w:rsidRPr="003D4440">
        <w:rPr>
          <w:b/>
          <w:sz w:val="24"/>
          <w:szCs w:val="24"/>
        </w:rPr>
        <w:t>załącznikiem nr 1.1 do SOPZ</w:t>
      </w:r>
      <w:r w:rsidRPr="003D4440">
        <w:rPr>
          <w:sz w:val="24"/>
          <w:szCs w:val="24"/>
        </w:rPr>
        <w:t>,</w:t>
      </w:r>
    </w:p>
    <w:p w14:paraId="728A55C7" w14:textId="77777777" w:rsidR="003D4440" w:rsidRPr="003D4440" w:rsidRDefault="003D4440" w:rsidP="00F76E7B">
      <w:pPr>
        <w:numPr>
          <w:ilvl w:val="1"/>
          <w:numId w:val="83"/>
        </w:numPr>
        <w:spacing w:before="100"/>
        <w:ind w:left="850" w:hanging="425"/>
        <w:contextualSpacing/>
        <w:jc w:val="both"/>
        <w:rPr>
          <w:sz w:val="24"/>
          <w:szCs w:val="24"/>
        </w:rPr>
      </w:pPr>
      <w:r w:rsidRPr="003D4440">
        <w:rPr>
          <w:sz w:val="24"/>
          <w:szCs w:val="24"/>
        </w:rPr>
        <w:t xml:space="preserve"> Po zakończeniu miesiąca Zamawiający sporządzi na podstawie zleceń „Miesięczny protokół odbioru usług transportowych” zgodnie z </w:t>
      </w:r>
      <w:r w:rsidRPr="003D4440">
        <w:rPr>
          <w:b/>
          <w:sz w:val="24"/>
          <w:szCs w:val="24"/>
        </w:rPr>
        <w:t>załącznikiem nr 1.2</w:t>
      </w:r>
      <w:r w:rsidRPr="003D4440">
        <w:rPr>
          <w:b/>
          <w:color w:val="FF0000"/>
          <w:sz w:val="24"/>
          <w:szCs w:val="24"/>
        </w:rPr>
        <w:t xml:space="preserve"> </w:t>
      </w:r>
      <w:r w:rsidRPr="003D4440">
        <w:rPr>
          <w:b/>
          <w:sz w:val="24"/>
          <w:szCs w:val="24"/>
        </w:rPr>
        <w:t>do SOPZ</w:t>
      </w:r>
      <w:r w:rsidRPr="003D4440">
        <w:rPr>
          <w:sz w:val="24"/>
          <w:szCs w:val="24"/>
        </w:rPr>
        <w:t>,</w:t>
      </w:r>
    </w:p>
    <w:p w14:paraId="4009A2DD" w14:textId="77777777" w:rsidR="003D4440" w:rsidRPr="003D4440" w:rsidRDefault="003D4440" w:rsidP="003D4440">
      <w:pPr>
        <w:spacing w:before="100"/>
        <w:ind w:left="850"/>
        <w:contextualSpacing/>
        <w:jc w:val="both"/>
        <w:rPr>
          <w:sz w:val="24"/>
          <w:szCs w:val="24"/>
        </w:rPr>
      </w:pPr>
      <w:r w:rsidRPr="003D4440">
        <w:rPr>
          <w:sz w:val="24"/>
          <w:szCs w:val="24"/>
        </w:rPr>
        <w:br/>
      </w:r>
      <w:r w:rsidRPr="003D4440">
        <w:rPr>
          <w:b/>
          <w:sz w:val="24"/>
          <w:szCs w:val="24"/>
        </w:rPr>
        <w:t xml:space="preserve">„Zlecenie usługi transportowej” zwane dalej „Zleceniem” - </w:t>
      </w:r>
      <w:r w:rsidRPr="003D4440">
        <w:rPr>
          <w:sz w:val="24"/>
          <w:szCs w:val="24"/>
        </w:rPr>
        <w:t>jest to zlecenie na podstawie, którego określona jednostka transportowa jest w wyłącznej dyspozycji Zamawiającego, w czasie (liczba godzin) określonym w zleceniu, wykonując usługi zlecone przez osoby upoważnione ze strony Zamawiającego.</w:t>
      </w:r>
    </w:p>
    <w:p w14:paraId="4CB9BD98" w14:textId="77777777" w:rsidR="003D4440" w:rsidRPr="003D4440" w:rsidRDefault="003D4440" w:rsidP="003D4440">
      <w:pPr>
        <w:spacing w:before="100"/>
        <w:ind w:left="850"/>
        <w:contextualSpacing/>
        <w:jc w:val="both"/>
        <w:rPr>
          <w:sz w:val="24"/>
          <w:szCs w:val="24"/>
        </w:rPr>
      </w:pPr>
    </w:p>
    <w:p w14:paraId="0CAB4ABC" w14:textId="77777777" w:rsidR="003D4440" w:rsidRPr="003D4440" w:rsidRDefault="003D4440" w:rsidP="00F76E7B">
      <w:pPr>
        <w:numPr>
          <w:ilvl w:val="1"/>
          <w:numId w:val="83"/>
        </w:numPr>
        <w:spacing w:before="100"/>
        <w:ind w:left="850" w:hanging="425"/>
        <w:contextualSpacing/>
        <w:jc w:val="both"/>
        <w:rPr>
          <w:sz w:val="24"/>
          <w:szCs w:val="24"/>
        </w:rPr>
      </w:pPr>
      <w:r w:rsidRPr="003D4440">
        <w:rPr>
          <w:sz w:val="24"/>
          <w:szCs w:val="24"/>
        </w:rPr>
        <w:t xml:space="preserve">Rozliczenie wykonania usługi następować będzie wg rzeczywistej liczby godzin w dyspozycji Zamawiającego lub przejechanych kilometrów wynikających z wygenerowanego raportu systemu monitoringu GPS. Zamawiający zastrzega sobie możliwość weryfikacji danych z systemu monitoringu GPS z kartą przebiegu pracy pojazdu. </w:t>
      </w:r>
      <w:r w:rsidRPr="003D4440">
        <w:rPr>
          <w:b/>
          <w:bCs/>
          <w:sz w:val="24"/>
          <w:szCs w:val="24"/>
        </w:rPr>
        <w:t>(dotyczy zadań objętych systemem monitoringu)</w:t>
      </w:r>
    </w:p>
    <w:p w14:paraId="225ED1F6" w14:textId="77777777" w:rsidR="003D4440" w:rsidRPr="003D4440" w:rsidRDefault="003D4440" w:rsidP="00F76E7B">
      <w:pPr>
        <w:numPr>
          <w:ilvl w:val="1"/>
          <w:numId w:val="83"/>
        </w:numPr>
        <w:spacing w:before="100"/>
        <w:ind w:left="850" w:hanging="425"/>
        <w:contextualSpacing/>
        <w:jc w:val="both"/>
        <w:rPr>
          <w:sz w:val="24"/>
          <w:szCs w:val="24"/>
        </w:rPr>
      </w:pPr>
      <w:r w:rsidRPr="003D4440">
        <w:rPr>
          <w:sz w:val="24"/>
          <w:szCs w:val="24"/>
        </w:rPr>
        <w:t>Rozliczenie wykonania usługi następować będzie wg rzeczywistej liczby godzin w dyspozycji Zamawiającego lub przejechanych kilometrów wynikających z karty „Przebiegu pracy pojazdu”.</w:t>
      </w:r>
      <w:r w:rsidRPr="003D4440">
        <w:rPr>
          <w:b/>
          <w:bCs/>
          <w:sz w:val="24"/>
          <w:szCs w:val="24"/>
        </w:rPr>
        <w:t xml:space="preserve"> (dotyczy zadań nieobjętych systemem monitoringu)</w:t>
      </w:r>
    </w:p>
    <w:p w14:paraId="2AA97EAB" w14:textId="77777777" w:rsidR="003D4440" w:rsidRPr="003D4440" w:rsidRDefault="003D4440" w:rsidP="00F76E7B">
      <w:pPr>
        <w:numPr>
          <w:ilvl w:val="1"/>
          <w:numId w:val="83"/>
        </w:numPr>
        <w:spacing w:before="100"/>
        <w:ind w:left="850" w:hanging="425"/>
        <w:contextualSpacing/>
        <w:jc w:val="both"/>
        <w:rPr>
          <w:sz w:val="24"/>
          <w:szCs w:val="24"/>
        </w:rPr>
      </w:pPr>
      <w:r w:rsidRPr="003D4440">
        <w:rPr>
          <w:sz w:val="24"/>
          <w:szCs w:val="24"/>
        </w:rPr>
        <w:t xml:space="preserve">Poszczególne jednostki transportowe będą w dyspozycji Zamawiającego przez czas określony w zleceniu nie dłużej niż przez 7 godzin w trakcie każdej zmiany roboczej, której początek i koniec zawiera się </w:t>
      </w:r>
      <w:r w:rsidRPr="003D4440">
        <w:rPr>
          <w:sz w:val="24"/>
          <w:szCs w:val="24"/>
        </w:rPr>
        <w:br/>
        <w:t xml:space="preserve">w godzinach: </w:t>
      </w:r>
    </w:p>
    <w:p w14:paraId="436D37B8" w14:textId="77777777" w:rsidR="003D4440" w:rsidRPr="003D4440" w:rsidRDefault="003D4440" w:rsidP="00F76E7B">
      <w:pPr>
        <w:numPr>
          <w:ilvl w:val="0"/>
          <w:numId w:val="84"/>
        </w:numPr>
        <w:contextualSpacing/>
        <w:jc w:val="both"/>
        <w:rPr>
          <w:sz w:val="24"/>
          <w:szCs w:val="24"/>
        </w:rPr>
      </w:pPr>
      <w:r w:rsidRPr="003D4440">
        <w:rPr>
          <w:sz w:val="24"/>
          <w:szCs w:val="24"/>
        </w:rPr>
        <w:t>zmiana A</w:t>
      </w:r>
      <w:proofErr w:type="gramStart"/>
      <w:r w:rsidRPr="003D4440">
        <w:rPr>
          <w:sz w:val="24"/>
          <w:szCs w:val="24"/>
        </w:rPr>
        <w:tab/>
        <w:t xml:space="preserve">  6</w:t>
      </w:r>
      <w:r w:rsidRPr="003D4440">
        <w:rPr>
          <w:sz w:val="24"/>
          <w:szCs w:val="24"/>
          <w:vertAlign w:val="superscript"/>
        </w:rPr>
        <w:t>00</w:t>
      </w:r>
      <w:proofErr w:type="gramEnd"/>
      <w:r w:rsidRPr="003D4440">
        <w:rPr>
          <w:sz w:val="24"/>
          <w:szCs w:val="24"/>
        </w:rPr>
        <w:t xml:space="preserve"> – 14</w:t>
      </w:r>
      <w:r w:rsidRPr="003D4440">
        <w:rPr>
          <w:sz w:val="24"/>
          <w:szCs w:val="24"/>
          <w:vertAlign w:val="superscript"/>
        </w:rPr>
        <w:t>00</w:t>
      </w:r>
    </w:p>
    <w:p w14:paraId="4FFF6044" w14:textId="77777777" w:rsidR="003D4440" w:rsidRPr="003D4440" w:rsidRDefault="003D4440" w:rsidP="00F76E7B">
      <w:pPr>
        <w:numPr>
          <w:ilvl w:val="0"/>
          <w:numId w:val="85"/>
        </w:numPr>
        <w:contextualSpacing/>
        <w:jc w:val="both"/>
        <w:rPr>
          <w:sz w:val="24"/>
          <w:szCs w:val="24"/>
        </w:rPr>
      </w:pPr>
      <w:r w:rsidRPr="003D4440">
        <w:rPr>
          <w:sz w:val="24"/>
          <w:szCs w:val="24"/>
        </w:rPr>
        <w:t>zmiana B</w:t>
      </w:r>
      <w:r w:rsidRPr="003D4440">
        <w:rPr>
          <w:sz w:val="24"/>
          <w:szCs w:val="24"/>
        </w:rPr>
        <w:tab/>
        <w:t>14</w:t>
      </w:r>
      <w:r w:rsidRPr="003D4440">
        <w:rPr>
          <w:sz w:val="24"/>
          <w:szCs w:val="24"/>
          <w:vertAlign w:val="superscript"/>
        </w:rPr>
        <w:t>00</w:t>
      </w:r>
      <w:r w:rsidRPr="003D4440">
        <w:rPr>
          <w:sz w:val="24"/>
          <w:szCs w:val="24"/>
        </w:rPr>
        <w:t xml:space="preserve"> – 22</w:t>
      </w:r>
      <w:r w:rsidRPr="003D4440">
        <w:rPr>
          <w:sz w:val="24"/>
          <w:szCs w:val="24"/>
          <w:vertAlign w:val="superscript"/>
        </w:rPr>
        <w:t xml:space="preserve">00 </w:t>
      </w:r>
    </w:p>
    <w:p w14:paraId="131CE30D" w14:textId="77777777" w:rsidR="003D4440" w:rsidRPr="003D4440" w:rsidRDefault="003D4440" w:rsidP="00F76E7B">
      <w:pPr>
        <w:numPr>
          <w:ilvl w:val="0"/>
          <w:numId w:val="85"/>
        </w:numPr>
        <w:contextualSpacing/>
        <w:jc w:val="both"/>
        <w:rPr>
          <w:sz w:val="24"/>
          <w:szCs w:val="24"/>
        </w:rPr>
      </w:pPr>
      <w:r w:rsidRPr="003D4440">
        <w:rPr>
          <w:sz w:val="24"/>
          <w:szCs w:val="24"/>
        </w:rPr>
        <w:t>zmiana C</w:t>
      </w:r>
      <w:r w:rsidRPr="003D4440">
        <w:rPr>
          <w:sz w:val="24"/>
          <w:szCs w:val="24"/>
        </w:rPr>
        <w:tab/>
        <w:t>22</w:t>
      </w:r>
      <w:r w:rsidRPr="003D4440">
        <w:rPr>
          <w:sz w:val="24"/>
          <w:szCs w:val="24"/>
          <w:vertAlign w:val="superscript"/>
        </w:rPr>
        <w:t>00</w:t>
      </w:r>
      <w:r w:rsidRPr="003D4440">
        <w:rPr>
          <w:sz w:val="24"/>
          <w:szCs w:val="24"/>
        </w:rPr>
        <w:t xml:space="preserve"> –   6</w:t>
      </w:r>
      <w:r w:rsidRPr="003D4440">
        <w:rPr>
          <w:sz w:val="24"/>
          <w:szCs w:val="24"/>
          <w:vertAlign w:val="superscript"/>
        </w:rPr>
        <w:t>00</w:t>
      </w:r>
    </w:p>
    <w:p w14:paraId="563F3519" w14:textId="77777777" w:rsidR="003D4440" w:rsidRPr="003D4440" w:rsidRDefault="003D4440" w:rsidP="003D4440">
      <w:pPr>
        <w:ind w:left="850"/>
        <w:contextualSpacing/>
        <w:rPr>
          <w:sz w:val="24"/>
          <w:szCs w:val="24"/>
        </w:rPr>
      </w:pPr>
      <w:r w:rsidRPr="003D4440">
        <w:rPr>
          <w:sz w:val="24"/>
          <w:szCs w:val="24"/>
        </w:rPr>
        <w:t>chyba, że z charakteru usługi rozliczenia wynika inaczej.</w:t>
      </w:r>
    </w:p>
    <w:p w14:paraId="51E4F5F2" w14:textId="77777777" w:rsidR="003D4440" w:rsidRPr="003D4440" w:rsidRDefault="003D4440" w:rsidP="00F76E7B">
      <w:pPr>
        <w:numPr>
          <w:ilvl w:val="1"/>
          <w:numId w:val="83"/>
        </w:numPr>
        <w:spacing w:before="100"/>
        <w:ind w:left="850" w:hanging="425"/>
        <w:contextualSpacing/>
        <w:jc w:val="both"/>
        <w:rPr>
          <w:sz w:val="24"/>
          <w:szCs w:val="24"/>
        </w:rPr>
      </w:pPr>
      <w:r w:rsidRPr="003D4440">
        <w:rPr>
          <w:sz w:val="24"/>
          <w:szCs w:val="24"/>
        </w:rPr>
        <w:t>W uzasadnionych przypadkach czas pracy jednostek transportowych w trakcie zmiany może być wydłużony (powyżej 7 godzin) - powyższe wymaga jednoznacznego wpisu w karcie przebiegu pracy pojazdu.</w:t>
      </w:r>
    </w:p>
    <w:p w14:paraId="57BC140A" w14:textId="77777777" w:rsidR="003D4440" w:rsidRPr="003D4440" w:rsidRDefault="003D4440" w:rsidP="00F76E7B">
      <w:pPr>
        <w:numPr>
          <w:ilvl w:val="1"/>
          <w:numId w:val="83"/>
        </w:numPr>
        <w:spacing w:before="100"/>
        <w:ind w:left="850" w:hanging="425"/>
        <w:contextualSpacing/>
        <w:jc w:val="both"/>
        <w:rPr>
          <w:sz w:val="24"/>
          <w:szCs w:val="24"/>
        </w:rPr>
      </w:pPr>
      <w:r w:rsidRPr="003D4440">
        <w:rPr>
          <w:sz w:val="24"/>
          <w:szCs w:val="24"/>
        </w:rPr>
        <w:t>Zamawiający zastrzega sobie możliwość niepełnego wykorzystania jednostek transportowych na zmianie poniżej 7 godzin, lecz nie mniej niż 4 godziny - powyższe wymaga jednoznacznego wpisu w karcie przebiegu pracy pojazdu.</w:t>
      </w:r>
    </w:p>
    <w:p w14:paraId="65599647" w14:textId="77777777" w:rsidR="003D4440" w:rsidRPr="003D4440" w:rsidRDefault="003D4440" w:rsidP="00F76E7B">
      <w:pPr>
        <w:numPr>
          <w:ilvl w:val="1"/>
          <w:numId w:val="83"/>
        </w:numPr>
        <w:spacing w:before="100"/>
        <w:ind w:left="850" w:hanging="425"/>
        <w:contextualSpacing/>
        <w:jc w:val="both"/>
        <w:rPr>
          <w:sz w:val="24"/>
          <w:szCs w:val="24"/>
        </w:rPr>
      </w:pPr>
      <w:r w:rsidRPr="003D4440">
        <w:rPr>
          <w:sz w:val="24"/>
          <w:szCs w:val="24"/>
        </w:rPr>
        <w:t>Rozliczenie nastąpi za realizację usługi potwierdzoną w karcie przebiegu pracy pojazdu.</w:t>
      </w:r>
    </w:p>
    <w:p w14:paraId="38E7090B" w14:textId="77777777" w:rsidR="003D4440" w:rsidRPr="003D4440" w:rsidRDefault="003D4440" w:rsidP="00F76E7B">
      <w:pPr>
        <w:numPr>
          <w:ilvl w:val="1"/>
          <w:numId w:val="83"/>
        </w:numPr>
        <w:spacing w:before="100"/>
        <w:ind w:left="850" w:hanging="425"/>
        <w:contextualSpacing/>
        <w:jc w:val="both"/>
        <w:rPr>
          <w:sz w:val="24"/>
          <w:szCs w:val="24"/>
        </w:rPr>
      </w:pPr>
      <w:r w:rsidRPr="003D4440">
        <w:rPr>
          <w:rFonts w:eastAsia="Calibri"/>
          <w:color w:val="000000"/>
          <w:sz w:val="24"/>
          <w:szCs w:val="24"/>
          <w:lang w:eastAsia="en-US"/>
        </w:rPr>
        <w:t>Wynagrodzenie za pracę jednostek transportowych w dni wolne od pracy rozliczane będzie jak w dni robocze.</w:t>
      </w:r>
    </w:p>
    <w:p w14:paraId="1252D061" w14:textId="77777777" w:rsidR="003D4440" w:rsidRPr="003D4440" w:rsidRDefault="003D4440" w:rsidP="00F76E7B">
      <w:pPr>
        <w:numPr>
          <w:ilvl w:val="1"/>
          <w:numId w:val="83"/>
        </w:numPr>
        <w:spacing w:before="100"/>
        <w:ind w:left="850" w:hanging="425"/>
        <w:contextualSpacing/>
        <w:jc w:val="both"/>
        <w:rPr>
          <w:sz w:val="24"/>
          <w:szCs w:val="24"/>
        </w:rPr>
      </w:pPr>
      <w:r w:rsidRPr="003D4440">
        <w:rPr>
          <w:sz w:val="24"/>
          <w:szCs w:val="24"/>
        </w:rPr>
        <w:t xml:space="preserve">Szacunkowy udział roboczogodzin przepracowanych w dni wolne od pracy i święta wynosić będzie około </w:t>
      </w:r>
      <w:r w:rsidRPr="003D4440">
        <w:rPr>
          <w:b/>
          <w:sz w:val="24"/>
          <w:szCs w:val="24"/>
        </w:rPr>
        <w:t>1 %</w:t>
      </w:r>
      <w:r w:rsidRPr="003D4440">
        <w:rPr>
          <w:sz w:val="24"/>
          <w:szCs w:val="24"/>
        </w:rPr>
        <w:t xml:space="preserve"> ogólnej, szacunkowej liczby roboczogodzin dla danego rodzaju jednostki transportowej.</w:t>
      </w:r>
    </w:p>
    <w:p w14:paraId="0E10C380" w14:textId="77777777" w:rsidR="003D4440" w:rsidRPr="003D4440" w:rsidRDefault="003D4440" w:rsidP="00F76E7B">
      <w:pPr>
        <w:numPr>
          <w:ilvl w:val="1"/>
          <w:numId w:val="83"/>
        </w:numPr>
        <w:spacing w:before="100"/>
        <w:ind w:left="850" w:hanging="425"/>
        <w:contextualSpacing/>
        <w:jc w:val="both"/>
        <w:rPr>
          <w:sz w:val="24"/>
          <w:szCs w:val="24"/>
        </w:rPr>
      </w:pPr>
      <w:r w:rsidRPr="003D4440">
        <w:rPr>
          <w:sz w:val="24"/>
          <w:szCs w:val="24"/>
        </w:rPr>
        <w:t>Z chwilą dokonania załadunku, ryzyko przypadkowej utraty, zniszczenia lub uszkodzenia towaru ciąży na Wykonawcy, który przejmuje materialną odpowiedzialność za stan przyjętego ładunku (nie dotyczy przewozu osób).</w:t>
      </w:r>
    </w:p>
    <w:p w14:paraId="3428CA0F" w14:textId="4C69AC1B" w:rsidR="003D4440" w:rsidRPr="003D4440" w:rsidRDefault="003D4440" w:rsidP="00F76E7B">
      <w:pPr>
        <w:numPr>
          <w:ilvl w:val="1"/>
          <w:numId w:val="83"/>
        </w:numPr>
        <w:spacing w:before="100"/>
        <w:ind w:left="850" w:hanging="425"/>
        <w:contextualSpacing/>
        <w:jc w:val="both"/>
        <w:rPr>
          <w:sz w:val="24"/>
          <w:szCs w:val="24"/>
        </w:rPr>
      </w:pPr>
      <w:r w:rsidRPr="003D4440">
        <w:rPr>
          <w:sz w:val="24"/>
          <w:szCs w:val="24"/>
        </w:rPr>
        <w:t xml:space="preserve">Zlecenie na okres, ilość oraz rodzaj jednostek </w:t>
      </w:r>
      <w:proofErr w:type="gramStart"/>
      <w:r w:rsidRPr="003D4440">
        <w:rPr>
          <w:sz w:val="24"/>
          <w:szCs w:val="24"/>
        </w:rPr>
        <w:t>będzie</w:t>
      </w:r>
      <w:proofErr w:type="gramEnd"/>
      <w:r w:rsidRPr="003D4440">
        <w:rPr>
          <w:sz w:val="24"/>
          <w:szCs w:val="24"/>
        </w:rPr>
        <w:t xml:space="preserve"> składane Wykonawcy na adres e-mail wskazany najpóźniej do godz. 10:00 dnia roboczego poprzedzającego dzień wykonania usługi. W przypadku uchybienia terminu doręczenia zlecenia Wykonawca może odmówić jego wykonania. Powyższe dotyczy zmian zgodnie z przewidywanym obłożeniem wynikającym </w:t>
      </w:r>
      <w:r w:rsidRPr="003D4440">
        <w:rPr>
          <w:b/>
          <w:sz w:val="24"/>
          <w:szCs w:val="24"/>
        </w:rPr>
        <w:t xml:space="preserve">w części III ust. 3 </w:t>
      </w:r>
      <w:r w:rsidR="004F1ACE" w:rsidRPr="004F1ACE">
        <w:rPr>
          <w:b/>
          <w:sz w:val="24"/>
          <w:szCs w:val="24"/>
        </w:rPr>
        <w:t>niniejszego SOPZ</w:t>
      </w:r>
      <w:r w:rsidR="004F1ACE">
        <w:rPr>
          <w:b/>
          <w:sz w:val="24"/>
          <w:szCs w:val="24"/>
        </w:rPr>
        <w:t xml:space="preserve">. </w:t>
      </w:r>
      <w:r w:rsidR="004F1ACE" w:rsidRPr="004F1ACE">
        <w:rPr>
          <w:b/>
          <w:sz w:val="24"/>
          <w:szCs w:val="24"/>
        </w:rPr>
        <w:t xml:space="preserve"> </w:t>
      </w:r>
      <w:r w:rsidRPr="003D4440">
        <w:rPr>
          <w:sz w:val="24"/>
          <w:szCs w:val="24"/>
        </w:rPr>
        <w:t>Dla pozostałych zmian usługa może być wykonana za zgodą Wykonawcy na warunkach określonych w umowie.</w:t>
      </w:r>
    </w:p>
    <w:p w14:paraId="1BDC8302" w14:textId="32A7AE1D" w:rsidR="003D4440" w:rsidRPr="003D4440" w:rsidRDefault="003D4440" w:rsidP="00F76E7B">
      <w:pPr>
        <w:numPr>
          <w:ilvl w:val="1"/>
          <w:numId w:val="83"/>
        </w:numPr>
        <w:spacing w:before="100"/>
        <w:ind w:left="850" w:hanging="425"/>
        <w:contextualSpacing/>
        <w:jc w:val="both"/>
        <w:rPr>
          <w:sz w:val="24"/>
          <w:szCs w:val="24"/>
        </w:rPr>
      </w:pPr>
      <w:r w:rsidRPr="003D4440">
        <w:rPr>
          <w:sz w:val="24"/>
          <w:szCs w:val="24"/>
        </w:rPr>
        <w:t xml:space="preserve">W przypadkach awaryjnych zdarzeń nie przewidzianych usługa może być zlecona w formie ustnej lub telefonicznej przez osoby upoważnione Zamawiającego w dniu zapotrzebowania na usługę pod numerem telefonu </w:t>
      </w:r>
      <w:r w:rsidR="004F1ACE" w:rsidRPr="004F1ACE">
        <w:rPr>
          <w:sz w:val="24"/>
          <w:szCs w:val="24"/>
        </w:rPr>
        <w:t>wskazanym przez Wykonawcę</w:t>
      </w:r>
      <w:r w:rsidR="004F1ACE">
        <w:rPr>
          <w:sz w:val="24"/>
          <w:szCs w:val="24"/>
        </w:rPr>
        <w:t xml:space="preserve"> tj. </w:t>
      </w:r>
      <w:r w:rsidR="004F1ACE">
        <w:rPr>
          <w:sz w:val="24"/>
          <w:szCs w:val="24"/>
        </w:rPr>
        <w:lastRenderedPageBreak/>
        <w:t>……………………..</w:t>
      </w:r>
      <w:r w:rsidRPr="003D4440">
        <w:rPr>
          <w:sz w:val="24"/>
          <w:szCs w:val="24"/>
        </w:rPr>
        <w:t xml:space="preserve">. Wykonawca zobowiązany jest podstawić pojazd nie później niż do dwóch godzin od otrzymania telefonicznego zlecenia usługi. Powyższe dotyczy zmian zgodnie z przewidywanym obłożeniem wynikającym z </w:t>
      </w:r>
      <w:r w:rsidRPr="003D4440">
        <w:rPr>
          <w:b/>
          <w:sz w:val="24"/>
          <w:szCs w:val="24"/>
        </w:rPr>
        <w:t>części III ust. 3</w:t>
      </w:r>
      <w:r w:rsidR="004F1ACE" w:rsidRPr="004F1ACE">
        <w:t xml:space="preserve"> </w:t>
      </w:r>
      <w:r w:rsidR="004F1ACE" w:rsidRPr="004F1ACE">
        <w:rPr>
          <w:b/>
          <w:sz w:val="24"/>
          <w:szCs w:val="24"/>
        </w:rPr>
        <w:t>niniejszego SOPZ</w:t>
      </w:r>
      <w:r w:rsidRPr="003D4440">
        <w:rPr>
          <w:sz w:val="24"/>
          <w:szCs w:val="24"/>
        </w:rPr>
        <w:t xml:space="preserve">. Dla pozostałych zmian usługa może być wykonana za zgodą Wykonawcy na warunkach określonych w umowie zgodnie z </w:t>
      </w:r>
      <w:r w:rsidRPr="003D4440">
        <w:rPr>
          <w:b/>
          <w:sz w:val="24"/>
          <w:szCs w:val="24"/>
        </w:rPr>
        <w:t>częścią</w:t>
      </w:r>
      <w:r w:rsidRPr="003D4440">
        <w:rPr>
          <w:sz w:val="24"/>
          <w:szCs w:val="24"/>
        </w:rPr>
        <w:t xml:space="preserve"> </w:t>
      </w:r>
      <w:r w:rsidRPr="003D4440">
        <w:rPr>
          <w:b/>
          <w:sz w:val="24"/>
          <w:szCs w:val="24"/>
        </w:rPr>
        <w:t>IV pkt. 5</w:t>
      </w:r>
    </w:p>
    <w:p w14:paraId="759AAA3B" w14:textId="77777777" w:rsidR="003D4440" w:rsidRPr="003D4440" w:rsidRDefault="003D4440" w:rsidP="00F76E7B">
      <w:pPr>
        <w:numPr>
          <w:ilvl w:val="1"/>
          <w:numId w:val="83"/>
        </w:numPr>
        <w:spacing w:before="100"/>
        <w:ind w:left="850" w:hanging="425"/>
        <w:contextualSpacing/>
        <w:jc w:val="both"/>
        <w:rPr>
          <w:sz w:val="24"/>
          <w:szCs w:val="24"/>
        </w:rPr>
      </w:pPr>
      <w:r w:rsidRPr="003D4440">
        <w:rPr>
          <w:sz w:val="24"/>
          <w:szCs w:val="24"/>
        </w:rPr>
        <w:t xml:space="preserve">Zlecenia ustne i telefoniczne wymagają pisemnego potwierdzenia Zamawiającego, które Zamawiający przekaże Wykonawcy w następnym dniu roboczym. </w:t>
      </w:r>
    </w:p>
    <w:p w14:paraId="498196B7" w14:textId="77777777" w:rsidR="003D4440" w:rsidRPr="003D4440" w:rsidRDefault="003D4440" w:rsidP="00F76E7B">
      <w:pPr>
        <w:numPr>
          <w:ilvl w:val="1"/>
          <w:numId w:val="83"/>
        </w:numPr>
        <w:spacing w:before="100"/>
        <w:ind w:left="850" w:hanging="425"/>
        <w:contextualSpacing/>
        <w:jc w:val="both"/>
        <w:rPr>
          <w:sz w:val="24"/>
          <w:szCs w:val="24"/>
        </w:rPr>
      </w:pPr>
      <w:r w:rsidRPr="003D4440">
        <w:rPr>
          <w:sz w:val="24"/>
          <w:szCs w:val="24"/>
        </w:rPr>
        <w:t>Zlecenia muszą być podpisane przez osoby uprawnione ze strony Wykonawcy i Koordynatora umowy.</w:t>
      </w:r>
    </w:p>
    <w:p w14:paraId="0B7FB8EF" w14:textId="77777777" w:rsidR="003D4440" w:rsidRPr="003D4440" w:rsidRDefault="003D4440" w:rsidP="00F76E7B">
      <w:pPr>
        <w:numPr>
          <w:ilvl w:val="1"/>
          <w:numId w:val="83"/>
        </w:numPr>
        <w:spacing w:before="100"/>
        <w:ind w:left="850" w:hanging="425"/>
        <w:contextualSpacing/>
        <w:jc w:val="both"/>
        <w:rPr>
          <w:sz w:val="24"/>
          <w:szCs w:val="24"/>
        </w:rPr>
      </w:pPr>
      <w:r w:rsidRPr="003D4440">
        <w:rPr>
          <w:sz w:val="24"/>
          <w:szCs w:val="24"/>
        </w:rPr>
        <w:t>Zakazuje się Wykonawcy samowolnej zmiany zlecenia.</w:t>
      </w:r>
    </w:p>
    <w:p w14:paraId="3DE6631E" w14:textId="77777777" w:rsidR="003D4440" w:rsidRPr="003D4440" w:rsidRDefault="003D4440" w:rsidP="00F76E7B">
      <w:pPr>
        <w:numPr>
          <w:ilvl w:val="1"/>
          <w:numId w:val="83"/>
        </w:numPr>
        <w:spacing w:before="100"/>
        <w:ind w:left="850" w:hanging="425"/>
        <w:contextualSpacing/>
        <w:jc w:val="both"/>
        <w:rPr>
          <w:sz w:val="24"/>
          <w:szCs w:val="24"/>
        </w:rPr>
      </w:pPr>
      <w:r w:rsidRPr="003D4440">
        <w:rPr>
          <w:sz w:val="24"/>
          <w:szCs w:val="24"/>
        </w:rPr>
        <w:t>Zlecenie sporządzane jest przez Zamawiającego w jednym egzemplarzu.</w:t>
      </w:r>
    </w:p>
    <w:p w14:paraId="4A755BE0" w14:textId="77777777" w:rsidR="003D4440" w:rsidRPr="003D4440" w:rsidRDefault="003D4440" w:rsidP="00F76E7B">
      <w:pPr>
        <w:numPr>
          <w:ilvl w:val="1"/>
          <w:numId w:val="83"/>
        </w:numPr>
        <w:spacing w:before="100"/>
        <w:ind w:left="850" w:hanging="425"/>
        <w:contextualSpacing/>
        <w:jc w:val="both"/>
        <w:rPr>
          <w:sz w:val="24"/>
          <w:szCs w:val="24"/>
        </w:rPr>
      </w:pPr>
      <w:r w:rsidRPr="003D4440">
        <w:rPr>
          <w:sz w:val="24"/>
          <w:szCs w:val="24"/>
        </w:rPr>
        <w:t xml:space="preserve">Osoba </w:t>
      </w:r>
      <w:proofErr w:type="spellStart"/>
      <w:r w:rsidRPr="003D4440">
        <w:rPr>
          <w:sz w:val="24"/>
          <w:szCs w:val="24"/>
        </w:rPr>
        <w:t>zapotrzebująca</w:t>
      </w:r>
      <w:proofErr w:type="spellEnd"/>
      <w:r w:rsidRPr="003D4440">
        <w:rPr>
          <w:sz w:val="24"/>
          <w:szCs w:val="24"/>
        </w:rPr>
        <w:t xml:space="preserve"> potwierdza faktyczne wykonanie „Zlecenia” po jego realizacji.</w:t>
      </w:r>
    </w:p>
    <w:p w14:paraId="13528262" w14:textId="77777777" w:rsidR="003D4440" w:rsidRPr="003D4440" w:rsidRDefault="003D4440" w:rsidP="00F76E7B">
      <w:pPr>
        <w:numPr>
          <w:ilvl w:val="1"/>
          <w:numId w:val="83"/>
        </w:numPr>
        <w:spacing w:before="100"/>
        <w:ind w:left="850" w:hanging="425"/>
        <w:contextualSpacing/>
        <w:jc w:val="both"/>
        <w:rPr>
          <w:sz w:val="24"/>
          <w:szCs w:val="24"/>
        </w:rPr>
      </w:pPr>
      <w:r w:rsidRPr="003D4440">
        <w:rPr>
          <w:sz w:val="24"/>
          <w:szCs w:val="24"/>
        </w:rPr>
        <w:t xml:space="preserve">Wykonawca przedłoży wypełnione „Zlecenie” po wykonaniu usługi do Koordynatora umowy. </w:t>
      </w:r>
    </w:p>
    <w:p w14:paraId="5F60B38E" w14:textId="77777777" w:rsidR="003D4440" w:rsidRPr="003D4440" w:rsidRDefault="003D4440" w:rsidP="00F76E7B">
      <w:pPr>
        <w:numPr>
          <w:ilvl w:val="1"/>
          <w:numId w:val="83"/>
        </w:numPr>
        <w:spacing w:before="100"/>
        <w:ind w:left="850" w:hanging="425"/>
        <w:contextualSpacing/>
        <w:jc w:val="both"/>
        <w:rPr>
          <w:sz w:val="24"/>
          <w:szCs w:val="24"/>
        </w:rPr>
      </w:pPr>
      <w:r w:rsidRPr="003D4440">
        <w:rPr>
          <w:sz w:val="24"/>
          <w:szCs w:val="24"/>
        </w:rPr>
        <w:t>Zamawiający ma prawo odmówić przyjęcia jednostki transportowej, o ile zamówiony pojazd nie spełnia wymogów koniecznych do wykonania tej usługi.</w:t>
      </w:r>
    </w:p>
    <w:p w14:paraId="1BD53324" w14:textId="77777777" w:rsidR="003D4440" w:rsidRPr="003D4440" w:rsidRDefault="003D4440" w:rsidP="00F76E7B">
      <w:pPr>
        <w:numPr>
          <w:ilvl w:val="1"/>
          <w:numId w:val="83"/>
        </w:numPr>
        <w:spacing w:before="100"/>
        <w:ind w:left="850" w:hanging="425"/>
        <w:contextualSpacing/>
        <w:jc w:val="both"/>
        <w:rPr>
          <w:sz w:val="24"/>
          <w:szCs w:val="24"/>
        </w:rPr>
      </w:pPr>
      <w:r w:rsidRPr="003D4440">
        <w:rPr>
          <w:sz w:val="24"/>
          <w:szCs w:val="24"/>
        </w:rPr>
        <w:t>Zamawiający ustala według własnych potrzeb czas zatrudnienia jednostek transportowych, nie zapewniając jednocześnie ciągłości ich zatrudnienia w czasie trwania umowy.</w:t>
      </w:r>
    </w:p>
    <w:p w14:paraId="5D17BCC6" w14:textId="77777777" w:rsidR="003D4440" w:rsidRPr="003D4440" w:rsidRDefault="003D4440" w:rsidP="00F76E7B">
      <w:pPr>
        <w:numPr>
          <w:ilvl w:val="1"/>
          <w:numId w:val="83"/>
        </w:numPr>
        <w:spacing w:before="100"/>
        <w:ind w:left="850" w:hanging="425"/>
        <w:contextualSpacing/>
        <w:jc w:val="both"/>
        <w:rPr>
          <w:sz w:val="24"/>
          <w:szCs w:val="24"/>
        </w:rPr>
      </w:pPr>
      <w:r w:rsidRPr="003D4440">
        <w:rPr>
          <w:sz w:val="24"/>
          <w:szCs w:val="24"/>
        </w:rPr>
        <w:t>Czas pracy jednostek transportowych nie obejmuje awarii, postojów i przestojów z winy Wykonawcy.</w:t>
      </w:r>
    </w:p>
    <w:p w14:paraId="72B1E9D1" w14:textId="77777777" w:rsidR="003D4440" w:rsidRPr="003D4440" w:rsidRDefault="003D4440" w:rsidP="00F76E7B">
      <w:pPr>
        <w:numPr>
          <w:ilvl w:val="1"/>
          <w:numId w:val="83"/>
        </w:numPr>
        <w:spacing w:before="100"/>
        <w:ind w:left="850" w:hanging="425"/>
        <w:contextualSpacing/>
        <w:jc w:val="both"/>
        <w:rPr>
          <w:sz w:val="24"/>
          <w:szCs w:val="24"/>
        </w:rPr>
      </w:pPr>
      <w:r w:rsidRPr="003D4440">
        <w:rPr>
          <w:sz w:val="24"/>
          <w:szCs w:val="24"/>
        </w:rPr>
        <w:t xml:space="preserve">Jako jednostkę transportową technicznie gotową do wykonywania czynności zamówienia rozumie się jednostki z materiałami eksploatacyjnymi (paliwo, oleje, smary, płyny, filtry itd.) niezbędnymi do wykonania prac na zmianie roboczej z właściwą obsługą osobową. </w:t>
      </w:r>
    </w:p>
    <w:p w14:paraId="2E63FABA" w14:textId="77777777" w:rsidR="003D4440" w:rsidRPr="003D4440" w:rsidRDefault="003D4440" w:rsidP="00F76E7B">
      <w:pPr>
        <w:numPr>
          <w:ilvl w:val="1"/>
          <w:numId w:val="83"/>
        </w:numPr>
        <w:spacing w:before="100"/>
        <w:ind w:left="850" w:hanging="425"/>
        <w:contextualSpacing/>
        <w:jc w:val="both"/>
        <w:rPr>
          <w:sz w:val="24"/>
          <w:szCs w:val="24"/>
        </w:rPr>
      </w:pPr>
      <w:r w:rsidRPr="003D4440">
        <w:rPr>
          <w:sz w:val="24"/>
          <w:szCs w:val="24"/>
        </w:rPr>
        <w:t xml:space="preserve">Środki transportu powinny mieć możliwość poruszania się po drogach nieutwardzonych, wewnętrznych </w:t>
      </w:r>
      <w:r w:rsidRPr="003D4440">
        <w:rPr>
          <w:sz w:val="24"/>
          <w:szCs w:val="24"/>
        </w:rPr>
        <w:br/>
        <w:t>i placach składowych na terenie kopalni oraz poza nim.</w:t>
      </w:r>
    </w:p>
    <w:p w14:paraId="4C967887" w14:textId="77777777" w:rsidR="003D4440" w:rsidRPr="003D4440" w:rsidRDefault="003D4440" w:rsidP="00F76E7B">
      <w:pPr>
        <w:numPr>
          <w:ilvl w:val="1"/>
          <w:numId w:val="83"/>
        </w:numPr>
        <w:spacing w:before="100"/>
        <w:ind w:left="850" w:hanging="425"/>
        <w:contextualSpacing/>
        <w:jc w:val="both"/>
        <w:rPr>
          <w:sz w:val="24"/>
          <w:szCs w:val="24"/>
        </w:rPr>
      </w:pPr>
      <w:r w:rsidRPr="003D4440">
        <w:rPr>
          <w:sz w:val="24"/>
          <w:szCs w:val="24"/>
        </w:rPr>
        <w:t>Czas przeznaczony na codzienną bieżącą obsługę jednostek transportowych, tankowanie paliwa powinien być przewidziany poza okresem realizacji usługi.</w:t>
      </w:r>
    </w:p>
    <w:p w14:paraId="439AAD68" w14:textId="77777777" w:rsidR="003D4440" w:rsidRPr="003D4440" w:rsidRDefault="003D4440" w:rsidP="00F76E7B">
      <w:pPr>
        <w:numPr>
          <w:ilvl w:val="1"/>
          <w:numId w:val="83"/>
        </w:numPr>
        <w:spacing w:before="100"/>
        <w:ind w:left="850" w:hanging="425"/>
        <w:contextualSpacing/>
        <w:jc w:val="both"/>
        <w:rPr>
          <w:sz w:val="24"/>
          <w:szCs w:val="24"/>
        </w:rPr>
      </w:pPr>
      <w:r w:rsidRPr="003D4440">
        <w:rPr>
          <w:sz w:val="24"/>
          <w:szCs w:val="24"/>
        </w:rPr>
        <w:t>Remonty i konserwacja oraz obsługa codzienna nie wchodzą w czas pracy jednostek transportowych.</w:t>
      </w:r>
    </w:p>
    <w:p w14:paraId="1FFB4ADF" w14:textId="049A1C5E" w:rsidR="003D4440" w:rsidRPr="003D4440" w:rsidRDefault="003D4440" w:rsidP="00F76E7B">
      <w:pPr>
        <w:numPr>
          <w:ilvl w:val="1"/>
          <w:numId w:val="83"/>
        </w:numPr>
        <w:spacing w:before="100"/>
        <w:ind w:left="850" w:hanging="425"/>
        <w:contextualSpacing/>
        <w:jc w:val="both"/>
        <w:rPr>
          <w:sz w:val="24"/>
          <w:szCs w:val="24"/>
        </w:rPr>
      </w:pPr>
      <w:r w:rsidRPr="003D4440">
        <w:rPr>
          <w:sz w:val="24"/>
          <w:szCs w:val="24"/>
        </w:rPr>
        <w:t xml:space="preserve">Wykonawcy nie będzie przysługiwać wynagrodzenie za czas dojazdu i zjazdu z miejsca garażowania do miejsca wykonania usługi. Dopuszcza się możliwość rozpoczęcia wykonywania usługi z miejsca postoju jednostki transportowej, jeżeli jest to ekonomicznie uzasadnione (w sytuacji, gdy miejsce rozpoczęcia usługi jest poza lokalizacją wskazaną w </w:t>
      </w:r>
      <w:r w:rsidRPr="003D4440">
        <w:rPr>
          <w:b/>
          <w:bCs/>
          <w:sz w:val="24"/>
          <w:szCs w:val="24"/>
        </w:rPr>
        <w:t>części III ust. 3</w:t>
      </w:r>
      <w:r w:rsidR="004F1ACE">
        <w:rPr>
          <w:b/>
          <w:bCs/>
          <w:sz w:val="24"/>
          <w:szCs w:val="24"/>
        </w:rPr>
        <w:t xml:space="preserve"> niniejszego SOPZ</w:t>
      </w:r>
      <w:r w:rsidRPr="003D4440">
        <w:rPr>
          <w:sz w:val="24"/>
          <w:szCs w:val="24"/>
        </w:rPr>
        <w:t>, a trasa dojazdu z miejsca postoju do miejsca rozpoczęcia usługi jest krótsza) i uzgodnione z Koordynatorem ze strony Zamawiającego.</w:t>
      </w:r>
    </w:p>
    <w:p w14:paraId="0674098F" w14:textId="77777777" w:rsidR="003D4440" w:rsidRPr="003D4440" w:rsidRDefault="003D4440" w:rsidP="00F76E7B">
      <w:pPr>
        <w:numPr>
          <w:ilvl w:val="1"/>
          <w:numId w:val="83"/>
        </w:numPr>
        <w:spacing w:before="100"/>
        <w:ind w:left="850" w:hanging="425"/>
        <w:contextualSpacing/>
        <w:jc w:val="both"/>
        <w:rPr>
          <w:sz w:val="24"/>
          <w:szCs w:val="24"/>
        </w:rPr>
      </w:pPr>
      <w:r w:rsidRPr="003D4440">
        <w:rPr>
          <w:sz w:val="24"/>
          <w:szCs w:val="24"/>
        </w:rPr>
        <w:t xml:space="preserve">Zmiany tras dotyczące zamówionych jednostek transportowych mogą być ustalane telefonicznie </w:t>
      </w:r>
      <w:r w:rsidRPr="003D4440">
        <w:rPr>
          <w:sz w:val="24"/>
          <w:szCs w:val="24"/>
        </w:rPr>
        <w:br/>
        <w:t xml:space="preserve">z przedstawicielem Wykonawcy. </w:t>
      </w:r>
    </w:p>
    <w:p w14:paraId="2C9F5D6F" w14:textId="77777777" w:rsidR="003D4440" w:rsidRPr="003D4440" w:rsidRDefault="003D4440" w:rsidP="00F76E7B">
      <w:pPr>
        <w:numPr>
          <w:ilvl w:val="1"/>
          <w:numId w:val="83"/>
        </w:numPr>
        <w:spacing w:before="100"/>
        <w:ind w:left="850" w:hanging="425"/>
        <w:contextualSpacing/>
        <w:jc w:val="both"/>
        <w:rPr>
          <w:sz w:val="24"/>
          <w:szCs w:val="24"/>
        </w:rPr>
      </w:pPr>
      <w:r w:rsidRPr="003D4440">
        <w:rPr>
          <w:sz w:val="24"/>
          <w:szCs w:val="24"/>
        </w:rPr>
        <w:t>Lokalizacja jednostki transportowej w czasie wykonywania zlecenia: Teren Oddziału Zakład Remontowo-Produkcyjny.</w:t>
      </w:r>
    </w:p>
    <w:p w14:paraId="78D044C9" w14:textId="77777777" w:rsidR="003D4440" w:rsidRPr="003D4440" w:rsidRDefault="003D4440" w:rsidP="00F76E7B">
      <w:pPr>
        <w:numPr>
          <w:ilvl w:val="1"/>
          <w:numId w:val="83"/>
        </w:numPr>
        <w:spacing w:before="100"/>
        <w:ind w:left="850" w:hanging="425"/>
        <w:contextualSpacing/>
        <w:jc w:val="both"/>
        <w:rPr>
          <w:sz w:val="24"/>
          <w:szCs w:val="24"/>
        </w:rPr>
      </w:pPr>
      <w:r w:rsidRPr="003D4440">
        <w:rPr>
          <w:sz w:val="24"/>
          <w:szCs w:val="24"/>
        </w:rPr>
        <w:t xml:space="preserve">W przypadku niewywiązania się przez Wykonawcę z obowiązku terminowego podstawienia do dyspozycji Zamawiającego wymienionego w zleceniu pojazdu, Zamawiający – za uprzednim telefonicznym powiadomieniem Wykonawcy, może powierzyć wykonanie zlecenia osobie trzeciej, a różnicą kosztów wynikającą z wykonanej usługi obciążyć Wykonawcę. </w:t>
      </w:r>
    </w:p>
    <w:p w14:paraId="68EBCE93" w14:textId="77777777" w:rsidR="003D4440" w:rsidRPr="003D4440" w:rsidRDefault="003D4440" w:rsidP="003D4440">
      <w:pPr>
        <w:jc w:val="both"/>
        <w:rPr>
          <w:sz w:val="24"/>
          <w:szCs w:val="24"/>
        </w:rPr>
      </w:pPr>
    </w:p>
    <w:p w14:paraId="3960CB79" w14:textId="77777777" w:rsidR="003D4440" w:rsidRPr="003D4440" w:rsidRDefault="003D4440" w:rsidP="003D4440">
      <w:pPr>
        <w:keepNext/>
        <w:tabs>
          <w:tab w:val="left" w:pos="708"/>
        </w:tabs>
        <w:outlineLvl w:val="0"/>
        <w:rPr>
          <w:b/>
          <w:sz w:val="24"/>
          <w:szCs w:val="24"/>
          <w:highlight w:val="lightGray"/>
        </w:rPr>
      </w:pPr>
      <w:bookmarkStart w:id="102" w:name="_Toc46910690"/>
      <w:r w:rsidRPr="003D4440">
        <w:rPr>
          <w:b/>
          <w:sz w:val="24"/>
          <w:szCs w:val="24"/>
          <w:highlight w:val="lightGray"/>
        </w:rPr>
        <w:t>Część V. Opis rozliczania wykonanej usługi</w:t>
      </w:r>
      <w:bookmarkEnd w:id="102"/>
      <w:r w:rsidRPr="003D4440">
        <w:rPr>
          <w:b/>
          <w:sz w:val="24"/>
          <w:szCs w:val="24"/>
          <w:highlight w:val="lightGray"/>
        </w:rPr>
        <w:t>.</w:t>
      </w:r>
    </w:p>
    <w:p w14:paraId="516AB447" w14:textId="77777777" w:rsidR="003D4440" w:rsidRPr="003D4440" w:rsidRDefault="003D4440" w:rsidP="00F76E7B">
      <w:pPr>
        <w:numPr>
          <w:ilvl w:val="0"/>
          <w:numId w:val="86"/>
        </w:numPr>
        <w:contextualSpacing/>
        <w:jc w:val="both"/>
        <w:rPr>
          <w:b/>
          <w:bCs/>
          <w:sz w:val="24"/>
          <w:szCs w:val="24"/>
          <w:u w:val="single"/>
        </w:rPr>
      </w:pPr>
      <w:r w:rsidRPr="003D4440">
        <w:rPr>
          <w:b/>
          <w:bCs/>
          <w:sz w:val="24"/>
          <w:szCs w:val="24"/>
        </w:rPr>
        <w:t>Usługa transportowa rozliczana będzie:</w:t>
      </w:r>
    </w:p>
    <w:p w14:paraId="0592E109" w14:textId="77777777" w:rsidR="003D4440" w:rsidRPr="003D4440" w:rsidRDefault="003D4440" w:rsidP="003D4440">
      <w:pPr>
        <w:ind w:left="928"/>
        <w:contextualSpacing/>
        <w:jc w:val="both"/>
        <w:rPr>
          <w:b/>
          <w:sz w:val="24"/>
          <w:szCs w:val="24"/>
          <w:u w:val="single"/>
        </w:rPr>
      </w:pPr>
      <w:r w:rsidRPr="003D4440">
        <w:rPr>
          <w:sz w:val="24"/>
          <w:szCs w:val="24"/>
        </w:rPr>
        <w:t xml:space="preserve">Rozliczenie dla zleceń w trybie dyspozycyjnym określonej jednostki transportowej, której przebieg nie przekroczy 100 km w trakcie każdej doby będzie następowało wg stawki bazowej złotych za godzinę przy założeniu, że stawka bazowa dotyczy tylko czasu, w którym pojazd przemieszczał się (był w ruchu), natomiast za czas postoju rozliczenie </w:t>
      </w:r>
      <w:r w:rsidRPr="003D4440">
        <w:rPr>
          <w:sz w:val="24"/>
          <w:szCs w:val="24"/>
        </w:rPr>
        <w:lastRenderedPageBreak/>
        <w:t>będzie następowało wg stawki 0,7 x stawka bazowa. Jeżeli przebieg pojazdu w trakcie trwania czasu dyspozycyjnego przekroczy 100 km w trakcie każdej doby rozliczenie będzie następowało wg stawki za kilometr. Określenie czasu, w którym pojazd był w ruchu i czasu postoju pojazdu oraz ilość km określane będzie przy pomocy systemu monitoringu GPS z zastrzeżeniem, że maksymalny czas postoju uznany za czas jazdy wynosi 5 minut.</w:t>
      </w:r>
    </w:p>
    <w:p w14:paraId="6ECFD68E" w14:textId="7A60DAAC" w:rsidR="003D4440" w:rsidRPr="003D4440" w:rsidRDefault="003D4440" w:rsidP="003D4440">
      <w:pPr>
        <w:ind w:left="928"/>
        <w:contextualSpacing/>
        <w:jc w:val="both"/>
        <w:rPr>
          <w:sz w:val="24"/>
          <w:szCs w:val="24"/>
        </w:rPr>
      </w:pPr>
      <w:r w:rsidRPr="003D4440">
        <w:rPr>
          <w:b/>
          <w:bCs/>
          <w:sz w:val="24"/>
          <w:szCs w:val="24"/>
        </w:rPr>
        <w:t>Rozliczenie uwzględniać będzie korektę paliwową BAF zgodnie z „Zasadami korekty paliwowej i algorytmu ustalania wartości procentowego wskaźnika korekty paliwowej dla realizacji usług krajowego transportu drogowego osób i rzeczy w PGG S.A” (załącznik nr 1.5</w:t>
      </w:r>
      <w:r w:rsidR="004F1ACE">
        <w:rPr>
          <w:b/>
          <w:bCs/>
          <w:sz w:val="24"/>
          <w:szCs w:val="24"/>
        </w:rPr>
        <w:t xml:space="preserve"> do SOPZ</w:t>
      </w:r>
      <w:r w:rsidRPr="003D4440">
        <w:rPr>
          <w:b/>
          <w:bCs/>
          <w:sz w:val="24"/>
          <w:szCs w:val="24"/>
        </w:rPr>
        <w:t>).</w:t>
      </w:r>
    </w:p>
    <w:p w14:paraId="3666FFF2" w14:textId="2B26252F" w:rsidR="003D4440" w:rsidRPr="003D4440" w:rsidRDefault="003D4440" w:rsidP="00F76E7B">
      <w:pPr>
        <w:numPr>
          <w:ilvl w:val="0"/>
          <w:numId w:val="86"/>
        </w:numPr>
        <w:contextualSpacing/>
        <w:jc w:val="both"/>
        <w:rPr>
          <w:b/>
          <w:sz w:val="24"/>
          <w:szCs w:val="24"/>
        </w:rPr>
      </w:pPr>
      <w:r w:rsidRPr="003D4440">
        <w:rPr>
          <w:sz w:val="24"/>
          <w:szCs w:val="24"/>
        </w:rPr>
        <w:t xml:space="preserve">Zamawiający będzie udzielał zleceń szczegółowych na drukach zleceń transportowych zgodnie z </w:t>
      </w:r>
      <w:r w:rsidRPr="003D4440">
        <w:rPr>
          <w:b/>
          <w:sz w:val="24"/>
          <w:szCs w:val="24"/>
        </w:rPr>
        <w:t>Załącznikiem nr 1.1 do SOPZ.</w:t>
      </w:r>
    </w:p>
    <w:p w14:paraId="2875B238" w14:textId="0B35D4AB" w:rsidR="003D4440" w:rsidRPr="003D4440" w:rsidRDefault="003D4440" w:rsidP="00F76E7B">
      <w:pPr>
        <w:numPr>
          <w:ilvl w:val="0"/>
          <w:numId w:val="86"/>
        </w:numPr>
        <w:contextualSpacing/>
        <w:jc w:val="both"/>
        <w:rPr>
          <w:sz w:val="24"/>
          <w:szCs w:val="24"/>
        </w:rPr>
      </w:pPr>
      <w:r w:rsidRPr="003D4440">
        <w:rPr>
          <w:color w:val="000000"/>
          <w:sz w:val="24"/>
          <w:szCs w:val="24"/>
          <w:lang w:eastAsia="en-US"/>
        </w:rPr>
        <w:t xml:space="preserve">Rozliczanie usług odbywać się będzie na podstawie wygenerowanego z systemu monitoringu GPS raportu sporządzonego w oparciu o wypełnione przez Wykonawcę i potwierdzone przez osobę </w:t>
      </w:r>
      <w:proofErr w:type="spellStart"/>
      <w:r w:rsidRPr="003D4440">
        <w:rPr>
          <w:color w:val="000000"/>
          <w:sz w:val="24"/>
          <w:szCs w:val="24"/>
          <w:lang w:eastAsia="en-US"/>
        </w:rPr>
        <w:t>zapotrzebowującą</w:t>
      </w:r>
      <w:proofErr w:type="spellEnd"/>
      <w:r w:rsidRPr="003D4440">
        <w:rPr>
          <w:color w:val="000000"/>
          <w:sz w:val="24"/>
          <w:szCs w:val="24"/>
          <w:lang w:eastAsia="en-US"/>
        </w:rPr>
        <w:t xml:space="preserve"> „Zlecenia”. Za obowiązującą strony uznają ilość km zarejestrowaną przez system monitoringu GPS </w:t>
      </w:r>
      <w:r w:rsidRPr="003D4440">
        <w:rPr>
          <w:color w:val="000000"/>
          <w:sz w:val="24"/>
          <w:szCs w:val="24"/>
          <w:lang w:eastAsia="en-US"/>
        </w:rPr>
        <w:br/>
        <w:t xml:space="preserve">w zakresie tras wykazanych w zatwierdzonych „Zleceniach”. Dostęp do systemu monitoringu będą miały upoważnione osoby wskazane przez Zamawiającego i Wykonawcę. Czas pracy zgodnie ze zleceniem obejmować będzie </w:t>
      </w:r>
      <w:r w:rsidRPr="003D4440">
        <w:rPr>
          <w:sz w:val="24"/>
          <w:szCs w:val="24"/>
        </w:rPr>
        <w:t xml:space="preserve">okres od zgłoszenia się kierowcy pojazdu do bezpośredniego użytkownika/koordynatora transportu w miejscu podstawienia lub od rozpoczęcia usługi z miejsca postoju w oparciu o </w:t>
      </w:r>
      <w:r w:rsidRPr="003D4440">
        <w:rPr>
          <w:b/>
          <w:bCs/>
          <w:sz w:val="24"/>
          <w:szCs w:val="24"/>
        </w:rPr>
        <w:t>część IV ust. 27</w:t>
      </w:r>
      <w:r w:rsidR="004F1ACE" w:rsidRPr="004F1ACE">
        <w:t xml:space="preserve"> </w:t>
      </w:r>
      <w:r w:rsidR="004F1ACE" w:rsidRPr="004F1ACE">
        <w:rPr>
          <w:b/>
          <w:bCs/>
          <w:sz w:val="24"/>
          <w:szCs w:val="24"/>
        </w:rPr>
        <w:t>w niniejszym SOPZ</w:t>
      </w:r>
      <w:r w:rsidRPr="003D4440">
        <w:rPr>
          <w:b/>
          <w:bCs/>
          <w:sz w:val="24"/>
          <w:szCs w:val="24"/>
        </w:rPr>
        <w:t xml:space="preserve"> </w:t>
      </w:r>
      <w:r w:rsidRPr="003D4440">
        <w:rPr>
          <w:sz w:val="24"/>
          <w:szCs w:val="24"/>
        </w:rPr>
        <w:t xml:space="preserve">do czasu zakończenia usługi zgodnie z zapisami w karcie „Przebiegu pracy pojazdu”. </w:t>
      </w:r>
    </w:p>
    <w:p w14:paraId="4642D6E0" w14:textId="77777777" w:rsidR="003D4440" w:rsidRPr="003D4440" w:rsidRDefault="003D4440" w:rsidP="00F76E7B">
      <w:pPr>
        <w:numPr>
          <w:ilvl w:val="0"/>
          <w:numId w:val="86"/>
        </w:numPr>
        <w:contextualSpacing/>
        <w:jc w:val="both"/>
        <w:rPr>
          <w:sz w:val="24"/>
          <w:szCs w:val="24"/>
        </w:rPr>
      </w:pPr>
      <w:r w:rsidRPr="003D4440">
        <w:rPr>
          <w:sz w:val="24"/>
          <w:szCs w:val="24"/>
        </w:rPr>
        <w:t xml:space="preserve">Lokalizator GPS zostanie przekazany Wykonawcy przez Zamawiającego na podstawie „Protokołu przekazania - zdania” stanowiący </w:t>
      </w:r>
      <w:r w:rsidRPr="003D4440">
        <w:rPr>
          <w:b/>
          <w:bCs/>
          <w:sz w:val="24"/>
          <w:szCs w:val="24"/>
        </w:rPr>
        <w:t>załącznik nr 1.3 do SOPZ</w:t>
      </w:r>
      <w:r w:rsidRPr="003D4440">
        <w:rPr>
          <w:sz w:val="24"/>
          <w:szCs w:val="24"/>
        </w:rPr>
        <w:t>.</w:t>
      </w:r>
    </w:p>
    <w:p w14:paraId="0D3A22A0" w14:textId="77777777" w:rsidR="003D4440" w:rsidRPr="003D4440" w:rsidRDefault="003D4440" w:rsidP="00F76E7B">
      <w:pPr>
        <w:numPr>
          <w:ilvl w:val="0"/>
          <w:numId w:val="86"/>
        </w:numPr>
        <w:contextualSpacing/>
        <w:jc w:val="both"/>
        <w:rPr>
          <w:sz w:val="24"/>
          <w:szCs w:val="24"/>
        </w:rPr>
      </w:pPr>
      <w:r w:rsidRPr="003D4440">
        <w:rPr>
          <w:sz w:val="24"/>
          <w:szCs w:val="24"/>
        </w:rPr>
        <w:t>Wykonawca ma prawo do zmiany pojazdu wraz z przenośnym lokalizatorem monitoringu GPS na inny, zgodny z wymaganiami zawartymi w umowie Zamawiającego,</w:t>
      </w:r>
    </w:p>
    <w:p w14:paraId="0A4F0009" w14:textId="77777777" w:rsidR="003D4440" w:rsidRPr="003D4440" w:rsidRDefault="003D4440" w:rsidP="00F76E7B">
      <w:pPr>
        <w:numPr>
          <w:ilvl w:val="0"/>
          <w:numId w:val="86"/>
        </w:numPr>
        <w:contextualSpacing/>
        <w:jc w:val="both"/>
        <w:rPr>
          <w:sz w:val="24"/>
          <w:szCs w:val="24"/>
        </w:rPr>
      </w:pPr>
      <w:r w:rsidRPr="003D4440">
        <w:rPr>
          <w:sz w:val="24"/>
          <w:szCs w:val="24"/>
        </w:rPr>
        <w:t>Montaż, demontaż oraz utrzymanie urządzeń GPS należy do Zamawiającego.</w:t>
      </w:r>
    </w:p>
    <w:p w14:paraId="13C11DAF" w14:textId="77777777" w:rsidR="003D4440" w:rsidRPr="003D4440" w:rsidRDefault="003D4440" w:rsidP="00F76E7B">
      <w:pPr>
        <w:numPr>
          <w:ilvl w:val="0"/>
          <w:numId w:val="86"/>
        </w:numPr>
        <w:contextualSpacing/>
        <w:jc w:val="both"/>
        <w:rPr>
          <w:sz w:val="24"/>
          <w:szCs w:val="24"/>
        </w:rPr>
      </w:pPr>
      <w:r w:rsidRPr="003D4440">
        <w:rPr>
          <w:sz w:val="24"/>
          <w:szCs w:val="24"/>
        </w:rPr>
        <w:t>Wykonawca odpowiada finansowo za utratę i wszelkie uszkodzenia urządzeń GPS wywołane zewnętrzną ingerencją.</w:t>
      </w:r>
    </w:p>
    <w:p w14:paraId="729C6FD4" w14:textId="77777777" w:rsidR="003D4440" w:rsidRPr="003D4440" w:rsidRDefault="003D4440" w:rsidP="00F76E7B">
      <w:pPr>
        <w:numPr>
          <w:ilvl w:val="0"/>
          <w:numId w:val="86"/>
        </w:numPr>
        <w:contextualSpacing/>
        <w:jc w:val="both"/>
        <w:rPr>
          <w:sz w:val="24"/>
          <w:szCs w:val="24"/>
        </w:rPr>
      </w:pPr>
      <w:r w:rsidRPr="003D4440">
        <w:rPr>
          <w:sz w:val="24"/>
          <w:szCs w:val="24"/>
        </w:rPr>
        <w:t>Próby zakłócenia sygnału GPS wychwycone przez system monitoringu stanowią podstawę do rozwiązania umowy z winy Wykonawcy.</w:t>
      </w:r>
    </w:p>
    <w:p w14:paraId="767B0D20" w14:textId="77777777" w:rsidR="003D4440" w:rsidRPr="003D4440" w:rsidRDefault="003D4440" w:rsidP="00F76E7B">
      <w:pPr>
        <w:numPr>
          <w:ilvl w:val="0"/>
          <w:numId w:val="86"/>
        </w:numPr>
        <w:contextualSpacing/>
        <w:jc w:val="both"/>
        <w:rPr>
          <w:sz w:val="24"/>
          <w:szCs w:val="24"/>
          <w:lang w:eastAsia="en-US"/>
        </w:rPr>
      </w:pPr>
      <w:r w:rsidRPr="003D4440">
        <w:rPr>
          <w:sz w:val="24"/>
          <w:szCs w:val="24"/>
        </w:rPr>
        <w:t>Po zakończeniu realizacji usługi Wykonawca zwróci sprawne urządzenie Koordynatorowi transportu pod rygorem obciążenia kosztami zakupu urządzenia.</w:t>
      </w:r>
    </w:p>
    <w:p w14:paraId="69B3813B" w14:textId="77777777" w:rsidR="003D4440" w:rsidRPr="003D4440" w:rsidRDefault="003D4440" w:rsidP="00F76E7B">
      <w:pPr>
        <w:numPr>
          <w:ilvl w:val="0"/>
          <w:numId w:val="86"/>
        </w:numPr>
        <w:contextualSpacing/>
        <w:jc w:val="both"/>
        <w:rPr>
          <w:b/>
          <w:bCs/>
          <w:sz w:val="24"/>
          <w:szCs w:val="24"/>
        </w:rPr>
      </w:pPr>
      <w:bookmarkStart w:id="103" w:name="_Hlk123043676"/>
      <w:r w:rsidRPr="003D4440">
        <w:rPr>
          <w:b/>
          <w:bCs/>
          <w:sz w:val="24"/>
          <w:szCs w:val="24"/>
        </w:rPr>
        <w:t>Postepowanie w przypadku awarii lub braku przenośnego lokalizatora monitoringu GPS:</w:t>
      </w:r>
    </w:p>
    <w:p w14:paraId="267190F9" w14:textId="77777777" w:rsidR="003D4440" w:rsidRPr="003D4440" w:rsidRDefault="003D4440" w:rsidP="00F76E7B">
      <w:pPr>
        <w:numPr>
          <w:ilvl w:val="0"/>
          <w:numId w:val="87"/>
        </w:numPr>
        <w:spacing w:before="100"/>
        <w:contextualSpacing/>
        <w:jc w:val="both"/>
        <w:rPr>
          <w:sz w:val="24"/>
          <w:szCs w:val="24"/>
        </w:rPr>
      </w:pPr>
      <w:r w:rsidRPr="003D4440">
        <w:rPr>
          <w:sz w:val="24"/>
          <w:szCs w:val="24"/>
        </w:rPr>
        <w:t xml:space="preserve">należy do </w:t>
      </w:r>
      <w:r w:rsidRPr="003D4440">
        <w:rPr>
          <w:b/>
          <w:sz w:val="24"/>
          <w:szCs w:val="24"/>
        </w:rPr>
        <w:t>24 godz.</w:t>
      </w:r>
      <w:r w:rsidRPr="003D4440">
        <w:rPr>
          <w:sz w:val="24"/>
          <w:szCs w:val="24"/>
        </w:rPr>
        <w:t xml:space="preserve"> od momentu stwierdzenia awarii lokalizatora przekazać niesprawne urządzenie Koordynatorowi transportu celem wymiany na sprawny lub określenia wstępnej przyczyny uszkodzenia sprzętu,</w:t>
      </w:r>
    </w:p>
    <w:p w14:paraId="6DD36071" w14:textId="2B2C4983" w:rsidR="003D4440" w:rsidRPr="003D4440" w:rsidRDefault="003D4440" w:rsidP="00F76E7B">
      <w:pPr>
        <w:numPr>
          <w:ilvl w:val="0"/>
          <w:numId w:val="87"/>
        </w:numPr>
        <w:spacing w:before="100"/>
        <w:contextualSpacing/>
        <w:jc w:val="both"/>
        <w:rPr>
          <w:sz w:val="24"/>
          <w:szCs w:val="24"/>
        </w:rPr>
      </w:pPr>
      <w:r w:rsidRPr="003D4440">
        <w:rPr>
          <w:sz w:val="24"/>
          <w:szCs w:val="24"/>
        </w:rPr>
        <w:t>rozliczenie za okres bez lokalizatora GPS będzie przeprowadzane w oparciu o rzeczywiste wykonanie wg stawki bazowej wynikającej ze zlecenia. Maksymalny czas pracy jednostki niewyposażonej w system monitoringu GPS to 24 godz., każda godzina powyżej tego czasu zostanie obniżona do 70% stawki bazowej określonej w umowie, chyba, że brak danych z lokalizatora wynika z przyczyn leżących po stronie Zamawiającego,</w:t>
      </w:r>
    </w:p>
    <w:p w14:paraId="6127D3E6" w14:textId="77777777" w:rsidR="003D4440" w:rsidRPr="003D4440" w:rsidRDefault="003D4440" w:rsidP="00F76E7B">
      <w:pPr>
        <w:numPr>
          <w:ilvl w:val="0"/>
          <w:numId w:val="87"/>
        </w:numPr>
        <w:spacing w:before="100"/>
        <w:contextualSpacing/>
        <w:jc w:val="both"/>
        <w:rPr>
          <w:sz w:val="24"/>
          <w:szCs w:val="24"/>
        </w:rPr>
      </w:pPr>
      <w:r w:rsidRPr="003D4440">
        <w:rPr>
          <w:sz w:val="24"/>
          <w:szCs w:val="24"/>
        </w:rPr>
        <w:t xml:space="preserve">liczba przejechanych kilometrów oraz czas pracy rozliczany będzie na podstawie wskazań licznika pojazdu. Do odczytu stanu licznika i wpisania ilości przepracowanych godzin </w:t>
      </w:r>
      <w:r w:rsidRPr="003D4440">
        <w:rPr>
          <w:sz w:val="24"/>
          <w:szCs w:val="24"/>
        </w:rPr>
        <w:br/>
        <w:t xml:space="preserve">w przypadku awarii systemu GPS, zobligowany jest kierowca, który wpisuje aktualny odczyt do formularza „Przebieg pracy pojazdu” w </w:t>
      </w:r>
      <w:r w:rsidRPr="003D4440">
        <w:rPr>
          <w:b/>
          <w:sz w:val="24"/>
          <w:szCs w:val="24"/>
        </w:rPr>
        <w:t>załączniku nr 1.1 do SOPZ</w:t>
      </w:r>
      <w:r w:rsidRPr="003D4440">
        <w:rPr>
          <w:sz w:val="24"/>
          <w:szCs w:val="24"/>
        </w:rPr>
        <w:t>.</w:t>
      </w:r>
    </w:p>
    <w:p w14:paraId="4FF8FA57" w14:textId="534939F1" w:rsidR="003D4440" w:rsidRPr="003D4440" w:rsidRDefault="003D4440" w:rsidP="00F76E7B">
      <w:pPr>
        <w:numPr>
          <w:ilvl w:val="0"/>
          <w:numId w:val="87"/>
        </w:numPr>
        <w:spacing w:before="100"/>
        <w:contextualSpacing/>
        <w:jc w:val="both"/>
        <w:rPr>
          <w:sz w:val="24"/>
          <w:szCs w:val="24"/>
        </w:rPr>
      </w:pPr>
      <w:r w:rsidRPr="003D4440">
        <w:rPr>
          <w:sz w:val="24"/>
          <w:szCs w:val="24"/>
        </w:rPr>
        <w:t>przebieg dzienny pojazdu, który przekroczy 100 km rozliczany będzie wg stawki za kilometr w zaokrągleniu zgodnie z regułami matematycznymi.</w:t>
      </w:r>
    </w:p>
    <w:p w14:paraId="1DA8C901" w14:textId="77777777" w:rsidR="003D4440" w:rsidRPr="003D4440" w:rsidRDefault="003D4440" w:rsidP="00F76E7B">
      <w:pPr>
        <w:numPr>
          <w:ilvl w:val="0"/>
          <w:numId w:val="87"/>
        </w:numPr>
        <w:spacing w:before="100"/>
        <w:contextualSpacing/>
        <w:jc w:val="both"/>
        <w:rPr>
          <w:sz w:val="24"/>
          <w:szCs w:val="24"/>
        </w:rPr>
      </w:pPr>
      <w:r w:rsidRPr="003D4440">
        <w:rPr>
          <w:color w:val="000000"/>
          <w:sz w:val="24"/>
          <w:szCs w:val="24"/>
          <w:lang w:eastAsia="en-US"/>
        </w:rPr>
        <w:lastRenderedPageBreak/>
        <w:t xml:space="preserve">podstawą do rozliczenia będzie podpisane oraz potwierdzone przez uprawnioną osobę Wykonawcy i Zamawiającego zlecenie transportowe. Awaria systemu monitoringu GPS powinna być </w:t>
      </w:r>
      <w:r w:rsidRPr="003D4440">
        <w:rPr>
          <w:sz w:val="24"/>
          <w:szCs w:val="24"/>
        </w:rPr>
        <w:t>odnotowana w zleceniu i usunięta w możliwie najkrótszym czasie.</w:t>
      </w:r>
    </w:p>
    <w:p w14:paraId="6F33E654" w14:textId="77777777" w:rsidR="003D4440" w:rsidRPr="003D4440" w:rsidRDefault="003D4440" w:rsidP="00F76E7B">
      <w:pPr>
        <w:numPr>
          <w:ilvl w:val="0"/>
          <w:numId w:val="87"/>
        </w:numPr>
        <w:spacing w:before="100"/>
        <w:contextualSpacing/>
        <w:jc w:val="both"/>
        <w:rPr>
          <w:sz w:val="24"/>
          <w:szCs w:val="24"/>
        </w:rPr>
      </w:pPr>
      <w:r w:rsidRPr="003D4440">
        <w:rPr>
          <w:sz w:val="24"/>
          <w:szCs w:val="24"/>
        </w:rPr>
        <w:t>czas pracy zgodnie ze zleceniem obejmować będzie okres od zgłoszenia się kierowcy pojazdu do bezpośredniego użytkownika/koordynatora transportu, aż do zakończenia pracy zaokrąglonego do 1/2 godziny. (zaokrąglenie liczone w następujący sposób: do 30 minut liczone, jako 1/2 godziny, powyżej 30 minut liczone, jako 1 godzina).</w:t>
      </w:r>
    </w:p>
    <w:bookmarkEnd w:id="103"/>
    <w:p w14:paraId="351822D9" w14:textId="77777777" w:rsidR="003D4440" w:rsidRPr="003D4440" w:rsidRDefault="003D4440" w:rsidP="00F76E7B">
      <w:pPr>
        <w:numPr>
          <w:ilvl w:val="0"/>
          <w:numId w:val="86"/>
        </w:numPr>
        <w:contextualSpacing/>
        <w:jc w:val="both"/>
        <w:rPr>
          <w:sz w:val="24"/>
          <w:szCs w:val="24"/>
        </w:rPr>
      </w:pPr>
      <w:r w:rsidRPr="003D4440">
        <w:rPr>
          <w:color w:val="000000"/>
          <w:sz w:val="24"/>
          <w:szCs w:val="24"/>
        </w:rPr>
        <w:t xml:space="preserve">Miesięczny protokół odbioru usług transportowych będzie sporządzony przez Koordynatora umowy ze strony Zamawiającego w oparciu o rozliczone zlecenia usług transportowych – wzór protokołu stanowi </w:t>
      </w:r>
      <w:r w:rsidRPr="003D4440">
        <w:rPr>
          <w:b/>
          <w:color w:val="000000"/>
          <w:sz w:val="24"/>
          <w:szCs w:val="24"/>
        </w:rPr>
        <w:t>załącznik nr 1.2 do SOPZ</w:t>
      </w:r>
      <w:r w:rsidRPr="003D4440">
        <w:rPr>
          <w:color w:val="000000"/>
          <w:sz w:val="24"/>
          <w:szCs w:val="24"/>
        </w:rPr>
        <w:t>.</w:t>
      </w:r>
    </w:p>
    <w:p w14:paraId="79FD9BE5" w14:textId="77777777" w:rsidR="003D4440" w:rsidRPr="003D4440" w:rsidRDefault="003D4440" w:rsidP="00F76E7B">
      <w:pPr>
        <w:numPr>
          <w:ilvl w:val="0"/>
          <w:numId w:val="86"/>
        </w:numPr>
        <w:contextualSpacing/>
        <w:jc w:val="both"/>
        <w:rPr>
          <w:color w:val="000000"/>
          <w:sz w:val="24"/>
          <w:szCs w:val="24"/>
        </w:rPr>
      </w:pPr>
      <w:r w:rsidRPr="003D4440">
        <w:rPr>
          <w:color w:val="000000"/>
          <w:sz w:val="24"/>
          <w:szCs w:val="24"/>
        </w:rPr>
        <w:t xml:space="preserve">Sporządzony i zatwierdzony przez strony protokół stanowi podstawę do wystawienia faktury przez Wykonawcę. Faktury wystawiane będą w okresach miesięcznych. Wykonawca zobowiązany jest dołączyć do faktury zatwierdzony „Miesięczny protokół odbioru usług transportowych” – wzór protokołu stanowi </w:t>
      </w:r>
      <w:r w:rsidRPr="003D4440">
        <w:rPr>
          <w:b/>
          <w:color w:val="000000"/>
          <w:sz w:val="24"/>
          <w:szCs w:val="24"/>
        </w:rPr>
        <w:t>załącznik nr 1.2 do SOPZ.</w:t>
      </w:r>
    </w:p>
    <w:p w14:paraId="1152A1D2" w14:textId="77777777" w:rsidR="003D4440" w:rsidRPr="003D4440" w:rsidRDefault="003D4440" w:rsidP="00F76E7B">
      <w:pPr>
        <w:numPr>
          <w:ilvl w:val="0"/>
          <w:numId w:val="86"/>
        </w:numPr>
        <w:contextualSpacing/>
        <w:jc w:val="both"/>
        <w:rPr>
          <w:sz w:val="24"/>
          <w:szCs w:val="24"/>
        </w:rPr>
      </w:pPr>
      <w:r w:rsidRPr="003D4440">
        <w:rPr>
          <w:sz w:val="24"/>
          <w:szCs w:val="24"/>
        </w:rPr>
        <w:t xml:space="preserve">W uzasadnionych przypadkach Zamawiający zastrzega sobie prawo do zmiany typu lokalizatorów </w:t>
      </w:r>
      <w:r w:rsidRPr="003D4440">
        <w:rPr>
          <w:sz w:val="24"/>
          <w:szCs w:val="24"/>
        </w:rPr>
        <w:br/>
        <w:t>z przenośnego na montowany na stałe w pojeździe w uzgodnieniu z Wykonawcą.</w:t>
      </w:r>
    </w:p>
    <w:p w14:paraId="2A16B20F" w14:textId="77777777" w:rsidR="003D4440" w:rsidRPr="003D4440" w:rsidRDefault="003D4440" w:rsidP="00F76E7B">
      <w:pPr>
        <w:numPr>
          <w:ilvl w:val="0"/>
          <w:numId w:val="86"/>
        </w:numPr>
        <w:jc w:val="both"/>
        <w:rPr>
          <w:sz w:val="24"/>
          <w:szCs w:val="24"/>
        </w:rPr>
      </w:pPr>
      <w:r w:rsidRPr="003D4440">
        <w:rPr>
          <w:sz w:val="24"/>
          <w:szCs w:val="24"/>
        </w:rPr>
        <w:t>Zamawiający zastrzega sobie w trakcie trwania umowy prawo zmiany załączników z zachowaniem istotnych elementów ich treści, zmiany te nie wymagają sporządzania aneksu do umowy.</w:t>
      </w:r>
    </w:p>
    <w:p w14:paraId="43B9A8D7" w14:textId="77777777" w:rsidR="003D4440" w:rsidRPr="003D4440" w:rsidRDefault="003D4440" w:rsidP="00F76E7B">
      <w:pPr>
        <w:numPr>
          <w:ilvl w:val="0"/>
          <w:numId w:val="86"/>
        </w:numPr>
        <w:jc w:val="both"/>
        <w:rPr>
          <w:sz w:val="24"/>
          <w:szCs w:val="24"/>
        </w:rPr>
      </w:pPr>
      <w:r w:rsidRPr="003D4440">
        <w:rPr>
          <w:sz w:val="24"/>
          <w:szCs w:val="24"/>
        </w:rPr>
        <w:t>Zmiana koordynatora umowy lub adresu Zamawiającego zamieszczonego na miesięcznym protokole wykonania usługi oraz dla celów wystawienia Faktury VAT wynikająca z zapisów umowy nie wymaga sporządzania aneksu do umowy.</w:t>
      </w:r>
    </w:p>
    <w:p w14:paraId="448F0D35" w14:textId="77777777" w:rsidR="003D4440" w:rsidRPr="003D4440" w:rsidRDefault="003D4440" w:rsidP="003D4440">
      <w:pPr>
        <w:ind w:left="851"/>
        <w:contextualSpacing/>
        <w:jc w:val="both"/>
        <w:rPr>
          <w:sz w:val="24"/>
          <w:szCs w:val="24"/>
        </w:rPr>
      </w:pPr>
    </w:p>
    <w:p w14:paraId="3EFA8092" w14:textId="77777777" w:rsidR="003D4440" w:rsidRPr="003D4440" w:rsidRDefault="003D4440" w:rsidP="003D4440">
      <w:pPr>
        <w:keepNext/>
        <w:tabs>
          <w:tab w:val="left" w:pos="708"/>
        </w:tabs>
        <w:ind w:left="432"/>
        <w:outlineLvl w:val="0"/>
        <w:rPr>
          <w:b/>
          <w:sz w:val="24"/>
          <w:szCs w:val="24"/>
        </w:rPr>
      </w:pPr>
      <w:bookmarkStart w:id="104" w:name="_Toc46910691"/>
      <w:r w:rsidRPr="003D4440">
        <w:rPr>
          <w:b/>
          <w:sz w:val="24"/>
          <w:szCs w:val="24"/>
          <w:highlight w:val="lightGray"/>
        </w:rPr>
        <w:t>Część VI. Obowiązki Wykonawcy.</w:t>
      </w:r>
      <w:bookmarkEnd w:id="104"/>
    </w:p>
    <w:p w14:paraId="2B234478" w14:textId="77777777" w:rsidR="003D4440" w:rsidRPr="003D4440" w:rsidRDefault="003D4440" w:rsidP="00F76E7B">
      <w:pPr>
        <w:numPr>
          <w:ilvl w:val="0"/>
          <w:numId w:val="88"/>
        </w:numPr>
        <w:spacing w:before="100"/>
        <w:ind w:left="851"/>
        <w:contextualSpacing/>
        <w:jc w:val="both"/>
        <w:rPr>
          <w:sz w:val="24"/>
          <w:szCs w:val="24"/>
        </w:rPr>
      </w:pPr>
      <w:bookmarkStart w:id="105" w:name="_Hlk497210776"/>
      <w:r w:rsidRPr="003D4440">
        <w:rPr>
          <w:sz w:val="24"/>
          <w:szCs w:val="24"/>
        </w:rPr>
        <w:t>Wykonawca zobowiązany jest do:</w:t>
      </w:r>
    </w:p>
    <w:p w14:paraId="03068ADC" w14:textId="77777777" w:rsidR="003D4440" w:rsidRPr="003D4440" w:rsidRDefault="003D4440" w:rsidP="00F76E7B">
      <w:pPr>
        <w:numPr>
          <w:ilvl w:val="1"/>
          <w:numId w:val="89"/>
        </w:numPr>
        <w:ind w:left="1276" w:hanging="425"/>
        <w:contextualSpacing/>
        <w:jc w:val="both"/>
        <w:rPr>
          <w:sz w:val="24"/>
          <w:szCs w:val="24"/>
        </w:rPr>
      </w:pPr>
      <w:r w:rsidRPr="003D4440">
        <w:rPr>
          <w:sz w:val="24"/>
          <w:szCs w:val="24"/>
        </w:rPr>
        <w:t>świadczenia usług transportowych w czasie dyspozycyjnym wyłącznie na potrzeby Zamawiającego zgodnie ze szczegółowym zakresem przedmiotu zamówienia zawartym w niniejszym SOPZ,</w:t>
      </w:r>
    </w:p>
    <w:p w14:paraId="2D09D68A" w14:textId="77777777" w:rsidR="003D4440" w:rsidRPr="003D4440" w:rsidRDefault="003D4440" w:rsidP="00F76E7B">
      <w:pPr>
        <w:numPr>
          <w:ilvl w:val="1"/>
          <w:numId w:val="89"/>
        </w:numPr>
        <w:ind w:left="1276" w:hanging="425"/>
        <w:contextualSpacing/>
        <w:jc w:val="both"/>
        <w:rPr>
          <w:sz w:val="24"/>
          <w:szCs w:val="24"/>
        </w:rPr>
      </w:pPr>
      <w:r w:rsidRPr="003D4440">
        <w:rPr>
          <w:sz w:val="24"/>
          <w:szCs w:val="24"/>
        </w:rPr>
        <w:t>posiadania sprawnych jednostek transportowych w ilości i rodzaju umożliwiającym realizację przedmiotu zamówienia,</w:t>
      </w:r>
    </w:p>
    <w:p w14:paraId="6D7843F3" w14:textId="77777777" w:rsidR="003D4440" w:rsidRPr="003D4440" w:rsidRDefault="003D4440" w:rsidP="00F76E7B">
      <w:pPr>
        <w:numPr>
          <w:ilvl w:val="1"/>
          <w:numId w:val="89"/>
        </w:numPr>
        <w:ind w:left="1276" w:hanging="425"/>
        <w:contextualSpacing/>
        <w:jc w:val="both"/>
        <w:rPr>
          <w:sz w:val="24"/>
          <w:szCs w:val="24"/>
        </w:rPr>
      </w:pPr>
      <w:r w:rsidRPr="003D4440">
        <w:rPr>
          <w:sz w:val="24"/>
          <w:szCs w:val="24"/>
        </w:rPr>
        <w:t xml:space="preserve">dostarczenia jednostki transportowej sprawnej technicznie z materiałami eksploatacyjnymi (paliwo, oleje, smary, płyny, filtry itd.) niezbędnymi do wykonania prac na zmianie roboczej z właściwą obsługą osobową, posiadający odpowiednie dokumenty dopuszczenia do ruchu i eksploatacji, zgodnie z obowiązującymi przepisami, posiadający parametry techniczne nie gorsze niż określone w SWZ - </w:t>
      </w:r>
      <w:r w:rsidRPr="003D4440">
        <w:rPr>
          <w:sz w:val="24"/>
          <w:szCs w:val="24"/>
        </w:rPr>
        <w:br/>
        <w:t>w przypadku podstawienia jednostki transportowej niesprawnej technicznie lub niezgodnej z SWZ Zamawiający ma prawo odmówić jej przyjęcia do świadczenia usług,</w:t>
      </w:r>
    </w:p>
    <w:p w14:paraId="39D3ADA0" w14:textId="4F4F2927" w:rsidR="003D4440" w:rsidRPr="003D4440" w:rsidRDefault="003D4440" w:rsidP="00F76E7B">
      <w:pPr>
        <w:numPr>
          <w:ilvl w:val="1"/>
          <w:numId w:val="89"/>
        </w:numPr>
        <w:ind w:left="1276" w:hanging="425"/>
        <w:contextualSpacing/>
        <w:jc w:val="both"/>
        <w:rPr>
          <w:sz w:val="24"/>
          <w:szCs w:val="24"/>
        </w:rPr>
      </w:pPr>
      <w:r w:rsidRPr="003D4440">
        <w:rPr>
          <w:sz w:val="24"/>
          <w:szCs w:val="24"/>
        </w:rPr>
        <w:t xml:space="preserve">dyspozycji w trakcie zmian zgodnie z przewidywanym obłożeniem wynikającym z </w:t>
      </w:r>
      <w:r w:rsidRPr="003D4440">
        <w:rPr>
          <w:b/>
          <w:sz w:val="24"/>
          <w:szCs w:val="24"/>
        </w:rPr>
        <w:t>części III ust. 3</w:t>
      </w:r>
      <w:r w:rsidR="004F1ACE" w:rsidRPr="004F1ACE">
        <w:t xml:space="preserve"> </w:t>
      </w:r>
      <w:r w:rsidR="004F1ACE" w:rsidRPr="004F1ACE">
        <w:rPr>
          <w:b/>
          <w:sz w:val="24"/>
          <w:szCs w:val="24"/>
        </w:rPr>
        <w:t>w niniejszym SOPZ</w:t>
      </w:r>
      <w:r w:rsidRPr="003D4440">
        <w:rPr>
          <w:b/>
          <w:sz w:val="24"/>
          <w:szCs w:val="24"/>
        </w:rPr>
        <w:t>,</w:t>
      </w:r>
    </w:p>
    <w:p w14:paraId="08B89FC8" w14:textId="77777777" w:rsidR="003D4440" w:rsidRPr="003D4440" w:rsidRDefault="003D4440" w:rsidP="00F76E7B">
      <w:pPr>
        <w:numPr>
          <w:ilvl w:val="1"/>
          <w:numId w:val="89"/>
        </w:numPr>
        <w:ind w:left="1276" w:hanging="425"/>
        <w:contextualSpacing/>
        <w:jc w:val="both"/>
        <w:rPr>
          <w:sz w:val="24"/>
          <w:szCs w:val="24"/>
        </w:rPr>
      </w:pPr>
      <w:r w:rsidRPr="003D4440">
        <w:rPr>
          <w:sz w:val="24"/>
          <w:szCs w:val="24"/>
        </w:rPr>
        <w:t>zapewnienia sprawnej obsługi jednostek transportowych w układzie całodobowym, usuwania awarii na własny koszt,</w:t>
      </w:r>
    </w:p>
    <w:p w14:paraId="2DD6682A" w14:textId="77777777" w:rsidR="003D4440" w:rsidRPr="003D4440" w:rsidRDefault="003D4440" w:rsidP="00F76E7B">
      <w:pPr>
        <w:numPr>
          <w:ilvl w:val="1"/>
          <w:numId w:val="89"/>
        </w:numPr>
        <w:ind w:left="1276" w:hanging="425"/>
        <w:contextualSpacing/>
        <w:jc w:val="both"/>
        <w:rPr>
          <w:sz w:val="24"/>
          <w:szCs w:val="24"/>
        </w:rPr>
      </w:pPr>
      <w:r w:rsidRPr="003D4440">
        <w:rPr>
          <w:sz w:val="24"/>
          <w:szCs w:val="24"/>
        </w:rPr>
        <w:t>w przypadku awarii dostarczyć jednostkę zastępczą (na własny koszt niezwłocznie, nie później jednak niż do 24 godzin od wystąpienia awarii) posiadającą parametry techniczne nie gorsze od wymagań Zamawiającego określonych w SWZ,</w:t>
      </w:r>
    </w:p>
    <w:p w14:paraId="1566E90E" w14:textId="77777777" w:rsidR="003D4440" w:rsidRPr="003D4440" w:rsidRDefault="003D4440" w:rsidP="00F76E7B">
      <w:pPr>
        <w:numPr>
          <w:ilvl w:val="1"/>
          <w:numId w:val="89"/>
        </w:numPr>
        <w:ind w:left="1276" w:hanging="425"/>
        <w:contextualSpacing/>
        <w:jc w:val="both"/>
        <w:rPr>
          <w:sz w:val="24"/>
          <w:szCs w:val="24"/>
        </w:rPr>
      </w:pPr>
      <w:r w:rsidRPr="003D4440">
        <w:rPr>
          <w:sz w:val="24"/>
          <w:szCs w:val="24"/>
        </w:rPr>
        <w:t>rejestracji swojej obecności obecność na terenie Oddziału w systemie ECP lub w ewidencji ruchu osobowego/ ewidencji ruchu pojazdów na bramach Oddziału za wyjątkiem prac wykonywanych poza terenem Oddziału, w takim wypadku należy dokonać właściwego wpisu w tabeli przebiegu pracy zlecenia,</w:t>
      </w:r>
    </w:p>
    <w:p w14:paraId="280770BD" w14:textId="77777777" w:rsidR="003D4440" w:rsidRPr="003D4440" w:rsidRDefault="003D4440" w:rsidP="00F76E7B">
      <w:pPr>
        <w:numPr>
          <w:ilvl w:val="1"/>
          <w:numId w:val="89"/>
        </w:numPr>
        <w:ind w:left="1276" w:hanging="425"/>
        <w:contextualSpacing/>
        <w:jc w:val="both"/>
        <w:rPr>
          <w:sz w:val="24"/>
          <w:szCs w:val="24"/>
        </w:rPr>
      </w:pPr>
      <w:r w:rsidRPr="003D4440">
        <w:rPr>
          <w:sz w:val="24"/>
          <w:szCs w:val="24"/>
        </w:rPr>
        <w:lastRenderedPageBreak/>
        <w:t>świadczenia usługi zgodnie z obowiązującymi w tym zakresie przepisami, w szczególności na podstawie posiadanych aktualnych zezwoleń na wykonywanie zawodu przewoźnika drogowego osób/rzeczy lub ważnej licencji na wykonywanie krajowego transportu drogowego osób/rzeczy przedstawionych w złożonej ofercie przetargowej,</w:t>
      </w:r>
    </w:p>
    <w:p w14:paraId="407CD468" w14:textId="77777777" w:rsidR="003D4440" w:rsidRPr="003D4440" w:rsidRDefault="003D4440" w:rsidP="00F76E7B">
      <w:pPr>
        <w:numPr>
          <w:ilvl w:val="1"/>
          <w:numId w:val="89"/>
        </w:numPr>
        <w:ind w:left="1276" w:hanging="425"/>
        <w:contextualSpacing/>
        <w:jc w:val="both"/>
        <w:rPr>
          <w:sz w:val="24"/>
          <w:szCs w:val="24"/>
        </w:rPr>
      </w:pPr>
      <w:r w:rsidRPr="003D4440">
        <w:rPr>
          <w:sz w:val="24"/>
          <w:szCs w:val="24"/>
        </w:rPr>
        <w:t>podstawienia pojazdu wykonujący usługę w sprawne gniazdo zapalniczki celem zasilania „mobilnego” lokalizatora GPS - dotyczy zadań z monitoringiem,</w:t>
      </w:r>
    </w:p>
    <w:p w14:paraId="0FED7A24" w14:textId="77777777" w:rsidR="003D4440" w:rsidRPr="003D4440" w:rsidRDefault="003D4440" w:rsidP="00F76E7B">
      <w:pPr>
        <w:numPr>
          <w:ilvl w:val="1"/>
          <w:numId w:val="89"/>
        </w:numPr>
        <w:ind w:left="1276" w:hanging="425"/>
        <w:contextualSpacing/>
        <w:jc w:val="both"/>
        <w:rPr>
          <w:sz w:val="24"/>
          <w:szCs w:val="24"/>
        </w:rPr>
      </w:pPr>
      <w:r w:rsidRPr="003D4440">
        <w:rPr>
          <w:sz w:val="24"/>
          <w:szCs w:val="24"/>
        </w:rPr>
        <w:t>uruchomienia przenośnego lokalizatora GPS poprzez wpięcie wtyczki lokalizatora do gniazda zapalniczki w jednostce transportowej,</w:t>
      </w:r>
    </w:p>
    <w:p w14:paraId="2473812F" w14:textId="77777777" w:rsidR="003D4440" w:rsidRPr="003D4440" w:rsidRDefault="003D4440" w:rsidP="00F76E7B">
      <w:pPr>
        <w:numPr>
          <w:ilvl w:val="1"/>
          <w:numId w:val="89"/>
        </w:numPr>
        <w:ind w:left="1276" w:hanging="425"/>
        <w:contextualSpacing/>
        <w:jc w:val="both"/>
        <w:rPr>
          <w:sz w:val="24"/>
          <w:szCs w:val="24"/>
        </w:rPr>
      </w:pPr>
      <w:r w:rsidRPr="003D4440">
        <w:rPr>
          <w:sz w:val="24"/>
          <w:szCs w:val="24"/>
        </w:rPr>
        <w:t>terminowego podstawienia do dyspozycji Zamawiającego pojazdu wymienionego w zleceniu,</w:t>
      </w:r>
    </w:p>
    <w:p w14:paraId="7E2FB433" w14:textId="77777777" w:rsidR="003D4440" w:rsidRPr="003D4440" w:rsidRDefault="003D4440" w:rsidP="00F76E7B">
      <w:pPr>
        <w:numPr>
          <w:ilvl w:val="1"/>
          <w:numId w:val="89"/>
        </w:numPr>
        <w:ind w:left="1276" w:hanging="425"/>
        <w:contextualSpacing/>
        <w:jc w:val="both"/>
        <w:rPr>
          <w:sz w:val="24"/>
          <w:szCs w:val="24"/>
        </w:rPr>
      </w:pPr>
      <w:r w:rsidRPr="003D4440">
        <w:rPr>
          <w:sz w:val="24"/>
          <w:szCs w:val="24"/>
        </w:rPr>
        <w:t>przedłożenia „Zlecenia” na wykonanie usługi transportowej po wykonaniu usługi,</w:t>
      </w:r>
    </w:p>
    <w:p w14:paraId="0720F75A" w14:textId="77777777" w:rsidR="003D4440" w:rsidRPr="003D4440" w:rsidRDefault="003D4440" w:rsidP="00F76E7B">
      <w:pPr>
        <w:numPr>
          <w:ilvl w:val="1"/>
          <w:numId w:val="89"/>
        </w:numPr>
        <w:ind w:left="1276" w:hanging="425"/>
        <w:contextualSpacing/>
        <w:jc w:val="both"/>
        <w:rPr>
          <w:sz w:val="24"/>
          <w:szCs w:val="24"/>
        </w:rPr>
      </w:pPr>
      <w:r w:rsidRPr="003D4440">
        <w:rPr>
          <w:sz w:val="24"/>
          <w:szCs w:val="24"/>
        </w:rPr>
        <w:t xml:space="preserve">podstawienia pojazdu zastępczego w razie awarii pojazdu wykonującego usługę transportową na własny koszt, bez prawa do dodatkowego wynagrodzenia z tego tytułu; maksymalne opóźnienie </w:t>
      </w:r>
      <w:r w:rsidRPr="003D4440">
        <w:rPr>
          <w:sz w:val="24"/>
          <w:szCs w:val="24"/>
        </w:rPr>
        <w:br/>
        <w:t>w podstawieniu samochodu zastępczego może wynosić do 2 godz. i czas ten odlicza się od godzin wynajęcia pojazdu,</w:t>
      </w:r>
    </w:p>
    <w:p w14:paraId="16BDDDB0" w14:textId="77777777" w:rsidR="003D4440" w:rsidRPr="003D4440" w:rsidRDefault="003D4440" w:rsidP="00F76E7B">
      <w:pPr>
        <w:numPr>
          <w:ilvl w:val="1"/>
          <w:numId w:val="89"/>
        </w:numPr>
        <w:ind w:left="1276" w:hanging="425"/>
        <w:contextualSpacing/>
        <w:jc w:val="both"/>
        <w:rPr>
          <w:sz w:val="24"/>
          <w:szCs w:val="24"/>
        </w:rPr>
      </w:pPr>
      <w:r w:rsidRPr="003D4440">
        <w:rPr>
          <w:sz w:val="24"/>
          <w:szCs w:val="24"/>
        </w:rPr>
        <w:t>utrzymywania środków transportowych w należytej czystości zewnątrz i wewnątrz,</w:t>
      </w:r>
    </w:p>
    <w:p w14:paraId="0CEE5FF0" w14:textId="77777777" w:rsidR="003D4440" w:rsidRPr="003D4440" w:rsidRDefault="003D4440" w:rsidP="00F76E7B">
      <w:pPr>
        <w:numPr>
          <w:ilvl w:val="1"/>
          <w:numId w:val="89"/>
        </w:numPr>
        <w:ind w:left="1276" w:hanging="425"/>
        <w:contextualSpacing/>
        <w:jc w:val="both"/>
        <w:rPr>
          <w:sz w:val="24"/>
          <w:szCs w:val="24"/>
        </w:rPr>
      </w:pPr>
      <w:r w:rsidRPr="003D4440">
        <w:rPr>
          <w:sz w:val="24"/>
          <w:szCs w:val="24"/>
        </w:rPr>
        <w:t>prawidłowego wypełniania przebiegu pracy pojazdu:</w:t>
      </w:r>
    </w:p>
    <w:p w14:paraId="2FE33A1A" w14:textId="77777777" w:rsidR="003D4440" w:rsidRPr="003D4440" w:rsidRDefault="003D4440" w:rsidP="00F76E7B">
      <w:pPr>
        <w:numPr>
          <w:ilvl w:val="0"/>
          <w:numId w:val="90"/>
        </w:numPr>
        <w:ind w:left="1701"/>
        <w:contextualSpacing/>
        <w:jc w:val="both"/>
        <w:rPr>
          <w:sz w:val="24"/>
          <w:szCs w:val="24"/>
        </w:rPr>
      </w:pPr>
      <w:r w:rsidRPr="003D4440">
        <w:rPr>
          <w:sz w:val="24"/>
          <w:szCs w:val="24"/>
        </w:rPr>
        <w:t>rodzaj materiału/osób</w:t>
      </w:r>
    </w:p>
    <w:p w14:paraId="3B38CEF6" w14:textId="77777777" w:rsidR="003D4440" w:rsidRPr="003D4440" w:rsidRDefault="003D4440" w:rsidP="00F76E7B">
      <w:pPr>
        <w:numPr>
          <w:ilvl w:val="0"/>
          <w:numId w:val="90"/>
        </w:numPr>
        <w:ind w:left="1701"/>
        <w:contextualSpacing/>
        <w:jc w:val="both"/>
        <w:rPr>
          <w:sz w:val="24"/>
          <w:szCs w:val="24"/>
        </w:rPr>
      </w:pPr>
      <w:r w:rsidRPr="003D4440">
        <w:rPr>
          <w:sz w:val="24"/>
          <w:szCs w:val="24"/>
        </w:rPr>
        <w:t>trasa przejazdu (określenie miasta lub terenu, na którym wykonywana jest usługa),</w:t>
      </w:r>
    </w:p>
    <w:p w14:paraId="0D689334" w14:textId="77777777" w:rsidR="003D4440" w:rsidRPr="003D4440" w:rsidRDefault="003D4440" w:rsidP="00F76E7B">
      <w:pPr>
        <w:numPr>
          <w:ilvl w:val="0"/>
          <w:numId w:val="90"/>
        </w:numPr>
        <w:ind w:left="1701"/>
        <w:contextualSpacing/>
        <w:jc w:val="both"/>
        <w:rPr>
          <w:sz w:val="24"/>
          <w:szCs w:val="24"/>
        </w:rPr>
      </w:pPr>
      <w:r w:rsidRPr="003D4440">
        <w:rPr>
          <w:sz w:val="24"/>
          <w:szCs w:val="24"/>
        </w:rPr>
        <w:t>przyjazd/odjazd z bramy (należy wpisać zgodnie z przybliżoną godziną przekroczenia bramy Oddziału),</w:t>
      </w:r>
    </w:p>
    <w:p w14:paraId="7FE3F193" w14:textId="77777777" w:rsidR="003D4440" w:rsidRPr="003D4440" w:rsidRDefault="003D4440" w:rsidP="00F76E7B">
      <w:pPr>
        <w:numPr>
          <w:ilvl w:val="0"/>
          <w:numId w:val="90"/>
        </w:numPr>
        <w:ind w:left="1701"/>
        <w:contextualSpacing/>
        <w:jc w:val="both"/>
        <w:rPr>
          <w:sz w:val="24"/>
          <w:szCs w:val="24"/>
        </w:rPr>
      </w:pPr>
      <w:r w:rsidRPr="003D4440">
        <w:rPr>
          <w:sz w:val="24"/>
          <w:szCs w:val="24"/>
        </w:rPr>
        <w:t>załadunek/rozładunek (przybliżony czas wraz z oczekiwaniem),</w:t>
      </w:r>
    </w:p>
    <w:p w14:paraId="66B7A3BD" w14:textId="77777777" w:rsidR="003D4440" w:rsidRPr="003D4440" w:rsidRDefault="003D4440" w:rsidP="00F76E7B">
      <w:pPr>
        <w:numPr>
          <w:ilvl w:val="0"/>
          <w:numId w:val="90"/>
        </w:numPr>
        <w:ind w:left="1701"/>
        <w:contextualSpacing/>
        <w:jc w:val="both"/>
        <w:rPr>
          <w:sz w:val="24"/>
          <w:szCs w:val="24"/>
        </w:rPr>
      </w:pPr>
      <w:r w:rsidRPr="003D4440">
        <w:rPr>
          <w:sz w:val="24"/>
          <w:szCs w:val="24"/>
        </w:rPr>
        <w:t xml:space="preserve">oczekiwanie na dyspozycje (przybliżony czas oczekiwania na zlecenie w czasie dyspozycyjnym, formalności </w:t>
      </w:r>
      <w:proofErr w:type="spellStart"/>
      <w:r w:rsidRPr="003D4440">
        <w:rPr>
          <w:sz w:val="24"/>
          <w:szCs w:val="24"/>
        </w:rPr>
        <w:t>przepustkowe</w:t>
      </w:r>
      <w:proofErr w:type="spellEnd"/>
      <w:r w:rsidRPr="003D4440">
        <w:rPr>
          <w:sz w:val="24"/>
          <w:szCs w:val="24"/>
        </w:rPr>
        <w:t xml:space="preserve"> itp.)</w:t>
      </w:r>
    </w:p>
    <w:p w14:paraId="2E1175EF" w14:textId="77777777" w:rsidR="003D4440" w:rsidRPr="003D4440" w:rsidRDefault="003D4440" w:rsidP="00F76E7B">
      <w:pPr>
        <w:numPr>
          <w:ilvl w:val="0"/>
          <w:numId w:val="88"/>
        </w:numPr>
        <w:spacing w:before="100"/>
        <w:ind w:left="851"/>
        <w:contextualSpacing/>
        <w:jc w:val="both"/>
        <w:rPr>
          <w:color w:val="000000"/>
          <w:sz w:val="24"/>
          <w:szCs w:val="24"/>
        </w:rPr>
      </w:pPr>
      <w:r w:rsidRPr="003D4440">
        <w:rPr>
          <w:color w:val="000000"/>
          <w:sz w:val="24"/>
          <w:szCs w:val="24"/>
        </w:rPr>
        <w:t xml:space="preserve">Wykonawca będzie przestrzegał i stosował zapisy przepisów wynikających przepisów BHP, regulaminów wewnętrznych, zarządzeń, decyzji, instrukcji (w tym instrukcji systemu </w:t>
      </w:r>
      <w:proofErr w:type="spellStart"/>
      <w:r w:rsidRPr="003D4440">
        <w:rPr>
          <w:color w:val="000000"/>
          <w:sz w:val="24"/>
          <w:szCs w:val="24"/>
        </w:rPr>
        <w:t>przepustkowego</w:t>
      </w:r>
      <w:proofErr w:type="spellEnd"/>
      <w:r w:rsidRPr="003D4440">
        <w:rPr>
          <w:color w:val="000000"/>
          <w:sz w:val="24"/>
          <w:szCs w:val="24"/>
        </w:rPr>
        <w:t xml:space="preserve"> w ruchu składnikami majątkowymi) obowiązujących w Oddziale Zamawiającego. Stosowne regulaminy i instrukcje Koordynator umowy ze strony Zamawiającego dostarczy Wykonawcy przed rozpoczęciem realizacji usługi.</w:t>
      </w:r>
    </w:p>
    <w:p w14:paraId="6EE6175B" w14:textId="77777777" w:rsidR="003D4440" w:rsidRPr="003D4440" w:rsidRDefault="003D4440" w:rsidP="00F76E7B">
      <w:pPr>
        <w:numPr>
          <w:ilvl w:val="0"/>
          <w:numId w:val="88"/>
        </w:numPr>
        <w:spacing w:before="100"/>
        <w:ind w:left="851"/>
        <w:contextualSpacing/>
        <w:jc w:val="both"/>
        <w:rPr>
          <w:color w:val="000000"/>
          <w:sz w:val="24"/>
          <w:szCs w:val="24"/>
        </w:rPr>
      </w:pPr>
      <w:r w:rsidRPr="003D4440">
        <w:rPr>
          <w:color w:val="000000"/>
          <w:sz w:val="24"/>
          <w:szCs w:val="24"/>
        </w:rPr>
        <w:t>Pracownicy Wykonawcy realizujący przedmiot zamówienia zobowiązani są współpracować z osobami kierownictwa i dozoru ruchu Zamawiającego.</w:t>
      </w:r>
    </w:p>
    <w:p w14:paraId="0C1AED7B" w14:textId="77777777" w:rsidR="003D4440" w:rsidRPr="003D4440" w:rsidRDefault="003D4440" w:rsidP="00F76E7B">
      <w:pPr>
        <w:numPr>
          <w:ilvl w:val="0"/>
          <w:numId w:val="88"/>
        </w:numPr>
        <w:spacing w:before="100"/>
        <w:ind w:left="851"/>
        <w:contextualSpacing/>
        <w:jc w:val="both"/>
        <w:rPr>
          <w:color w:val="000000"/>
          <w:sz w:val="24"/>
          <w:szCs w:val="24"/>
        </w:rPr>
      </w:pPr>
      <w:r w:rsidRPr="003D4440">
        <w:rPr>
          <w:color w:val="000000"/>
          <w:sz w:val="24"/>
          <w:szCs w:val="24"/>
        </w:rPr>
        <w:t>Wypadki i zagrożenia na terenie Oddziału Zamawiającego:</w:t>
      </w:r>
    </w:p>
    <w:p w14:paraId="00153F0F" w14:textId="77777777" w:rsidR="003D4440" w:rsidRPr="003D4440" w:rsidRDefault="003D4440" w:rsidP="00F76E7B">
      <w:pPr>
        <w:numPr>
          <w:ilvl w:val="0"/>
          <w:numId w:val="91"/>
        </w:numPr>
        <w:ind w:left="1701"/>
        <w:contextualSpacing/>
        <w:jc w:val="both"/>
        <w:rPr>
          <w:color w:val="000000"/>
          <w:sz w:val="24"/>
          <w:szCs w:val="24"/>
        </w:rPr>
      </w:pPr>
      <w:r w:rsidRPr="003D4440">
        <w:rPr>
          <w:color w:val="000000"/>
          <w:sz w:val="24"/>
          <w:szCs w:val="24"/>
        </w:rPr>
        <w:t>Wykonawca przyjmuje bezpośrednią i wyłączną odpowiedzialność za bezpieczeństwo swoich pracowników, jednostek transportowych zatrudnionych do wykonania zamówienia oraz jego właściwy stan techniczny.</w:t>
      </w:r>
    </w:p>
    <w:p w14:paraId="4A20DED7" w14:textId="050075C8" w:rsidR="003D4440" w:rsidRPr="003D4440" w:rsidRDefault="003D4440" w:rsidP="00F76E7B">
      <w:pPr>
        <w:numPr>
          <w:ilvl w:val="0"/>
          <w:numId w:val="91"/>
        </w:numPr>
        <w:ind w:left="1701"/>
        <w:contextualSpacing/>
        <w:jc w:val="both"/>
        <w:rPr>
          <w:color w:val="000000"/>
          <w:sz w:val="24"/>
          <w:szCs w:val="24"/>
        </w:rPr>
      </w:pPr>
      <w:r w:rsidRPr="003D4440">
        <w:rPr>
          <w:color w:val="000000"/>
          <w:sz w:val="24"/>
          <w:szCs w:val="24"/>
        </w:rPr>
        <w:t>W razie zaistnienia wypadku przy pracy, któremu uległ pracownik Wykonawcy, Wykonawca zobowiązany jest do niezwłocznego powiadomienia o tym fakcie Zamawiającego zgodnie z zasadami obowiązującymi w Oddziale Zamawiającego.</w:t>
      </w:r>
    </w:p>
    <w:p w14:paraId="6A11C761" w14:textId="77777777" w:rsidR="003D4440" w:rsidRPr="003D4440" w:rsidRDefault="003D4440" w:rsidP="00F76E7B">
      <w:pPr>
        <w:numPr>
          <w:ilvl w:val="0"/>
          <w:numId w:val="91"/>
        </w:numPr>
        <w:ind w:left="1701"/>
        <w:contextualSpacing/>
        <w:jc w:val="both"/>
        <w:rPr>
          <w:color w:val="000000"/>
          <w:sz w:val="24"/>
          <w:szCs w:val="24"/>
        </w:rPr>
      </w:pPr>
      <w:r w:rsidRPr="003D4440">
        <w:rPr>
          <w:color w:val="000000"/>
          <w:sz w:val="24"/>
          <w:szCs w:val="24"/>
        </w:rPr>
        <w:t>Ustalenie okoliczności przyczyn wypadku oraz sporządzenie wymaganej przepisami dokumentacji wypadkowej dokonuje służba BHP Wykonawcy– stosownie do Rozporządzenia Rady Ministrów z dnia 01.07.2009r. w sprawie ustalania okoliczności i przyczyn wypadków przy pracy (Dz.U. z 2009r., Nr 105, poz. 870) - z udziałem przedstawiciela BHP Zamawiającego.</w:t>
      </w:r>
    </w:p>
    <w:p w14:paraId="471AC395" w14:textId="77777777" w:rsidR="003D4440" w:rsidRPr="003D4440" w:rsidRDefault="003D4440" w:rsidP="00F76E7B">
      <w:pPr>
        <w:numPr>
          <w:ilvl w:val="0"/>
          <w:numId w:val="91"/>
        </w:numPr>
        <w:ind w:left="1701"/>
        <w:contextualSpacing/>
        <w:jc w:val="both"/>
        <w:rPr>
          <w:color w:val="000000"/>
          <w:sz w:val="24"/>
          <w:szCs w:val="24"/>
        </w:rPr>
      </w:pPr>
      <w:r w:rsidRPr="003D4440">
        <w:rPr>
          <w:color w:val="000000"/>
          <w:sz w:val="24"/>
          <w:szCs w:val="24"/>
        </w:rPr>
        <w:t>W przypadku powstania w ramach usług prowadzonych przez Wykonawcę:</w:t>
      </w:r>
    </w:p>
    <w:p w14:paraId="68CE01D2" w14:textId="77777777" w:rsidR="003D4440" w:rsidRPr="003D4440" w:rsidRDefault="003D4440" w:rsidP="003D4440">
      <w:pPr>
        <w:spacing w:before="100"/>
        <w:ind w:left="1701"/>
        <w:contextualSpacing/>
        <w:jc w:val="both"/>
        <w:rPr>
          <w:color w:val="000000"/>
          <w:sz w:val="24"/>
          <w:szCs w:val="24"/>
        </w:rPr>
      </w:pPr>
      <w:r w:rsidRPr="003D4440">
        <w:rPr>
          <w:color w:val="000000"/>
          <w:sz w:val="24"/>
          <w:szCs w:val="24"/>
        </w:rPr>
        <w:t>a) stanu zagrożenia wymagającego interwencji służb ratownictwa górniczego - Wykonawca zobowiązany jest do działania zgodnie z poleceniami Kierownika Akcji,</w:t>
      </w:r>
    </w:p>
    <w:p w14:paraId="4228B533" w14:textId="77777777" w:rsidR="003D4440" w:rsidRPr="003D4440" w:rsidRDefault="003D4440" w:rsidP="003D4440">
      <w:pPr>
        <w:spacing w:before="100"/>
        <w:ind w:left="1701"/>
        <w:contextualSpacing/>
        <w:jc w:val="both"/>
        <w:rPr>
          <w:color w:val="000000"/>
          <w:sz w:val="24"/>
          <w:szCs w:val="24"/>
        </w:rPr>
      </w:pPr>
      <w:r w:rsidRPr="003D4440">
        <w:rPr>
          <w:color w:val="000000"/>
          <w:sz w:val="24"/>
          <w:szCs w:val="24"/>
        </w:rPr>
        <w:t xml:space="preserve">b) stanu zagrożenia dla życia lub zdrowia pracowników, nadzwyczajnego zagrożenia środowiska lub bezpieczeństwa ruchu zakładu górniczego - Wykonawca zobowiązany jest natychmiast wstrzymać prowadzenie usług w </w:t>
      </w:r>
      <w:r w:rsidRPr="003D4440">
        <w:rPr>
          <w:color w:val="000000"/>
          <w:sz w:val="24"/>
          <w:szCs w:val="24"/>
        </w:rPr>
        <w:lastRenderedPageBreak/>
        <w:t>strefie zagrożenia, wycofać pracowników w bezpieczne miejsce oraz powiadomić o tym fakcie Zamawiającego zgodnie z zasadami obowiązującymi w Oddziale Zamawiającego.</w:t>
      </w:r>
    </w:p>
    <w:p w14:paraId="2EBC2C30" w14:textId="2AEA991B" w:rsidR="003D4440" w:rsidRPr="003D4440" w:rsidRDefault="003D4440" w:rsidP="00F76E7B">
      <w:pPr>
        <w:numPr>
          <w:ilvl w:val="0"/>
          <w:numId w:val="88"/>
        </w:numPr>
        <w:spacing w:before="100"/>
        <w:ind w:left="851"/>
        <w:contextualSpacing/>
        <w:jc w:val="both"/>
        <w:rPr>
          <w:color w:val="000000"/>
          <w:sz w:val="24"/>
          <w:szCs w:val="24"/>
        </w:rPr>
      </w:pPr>
      <w:r w:rsidRPr="003D4440">
        <w:rPr>
          <w:color w:val="000000"/>
          <w:sz w:val="24"/>
          <w:szCs w:val="24"/>
        </w:rPr>
        <w:t>Prace powinny być wykonywane przez pracowników Wykonawcy posługujących się językiem polskim w mowie i piśmie w stopniu warunkującym porozumiewanie się z pracownikami Zamawiającego.</w:t>
      </w:r>
    </w:p>
    <w:p w14:paraId="03F7EBEF" w14:textId="77777777" w:rsidR="003D4440" w:rsidRPr="003D4440" w:rsidRDefault="003D4440" w:rsidP="00F76E7B">
      <w:pPr>
        <w:numPr>
          <w:ilvl w:val="0"/>
          <w:numId w:val="88"/>
        </w:numPr>
        <w:spacing w:before="100"/>
        <w:ind w:left="851"/>
        <w:contextualSpacing/>
        <w:jc w:val="both"/>
        <w:rPr>
          <w:color w:val="000000"/>
          <w:sz w:val="24"/>
          <w:szCs w:val="24"/>
        </w:rPr>
      </w:pPr>
      <w:r w:rsidRPr="003D4440">
        <w:rPr>
          <w:color w:val="000000"/>
          <w:sz w:val="24"/>
          <w:szCs w:val="24"/>
        </w:rPr>
        <w:t>Wykonawca zobowiązuje się wykonywać usługę transportową z zachowaniem należytej staranności oraz dbać o interes Zamawiającego w czasie jej wykonywania.</w:t>
      </w:r>
    </w:p>
    <w:p w14:paraId="5922CFAB" w14:textId="77777777" w:rsidR="003D4440" w:rsidRPr="003D4440" w:rsidRDefault="003D4440" w:rsidP="00F76E7B">
      <w:pPr>
        <w:numPr>
          <w:ilvl w:val="0"/>
          <w:numId w:val="88"/>
        </w:numPr>
        <w:spacing w:before="100"/>
        <w:ind w:left="851"/>
        <w:contextualSpacing/>
        <w:jc w:val="both"/>
        <w:rPr>
          <w:color w:val="000000"/>
          <w:sz w:val="24"/>
          <w:szCs w:val="24"/>
        </w:rPr>
      </w:pPr>
      <w:r w:rsidRPr="003D4440">
        <w:rPr>
          <w:color w:val="000000"/>
          <w:sz w:val="24"/>
          <w:szCs w:val="24"/>
        </w:rPr>
        <w:t>Niewykonanie lub niewłaściwe wykonanie przedmiotu zamówienia obciąża Wykonawcę i może stanowić przyczynę odstąpienia od umowy z przyczyn leżących po stronie Wykonawcy.</w:t>
      </w:r>
    </w:p>
    <w:p w14:paraId="2785B488" w14:textId="77777777" w:rsidR="003D4440" w:rsidRPr="003D4440" w:rsidRDefault="003D4440" w:rsidP="00F76E7B">
      <w:pPr>
        <w:numPr>
          <w:ilvl w:val="0"/>
          <w:numId w:val="88"/>
        </w:numPr>
        <w:spacing w:before="100"/>
        <w:ind w:left="851"/>
        <w:contextualSpacing/>
        <w:jc w:val="both"/>
        <w:rPr>
          <w:color w:val="000000"/>
          <w:sz w:val="24"/>
          <w:szCs w:val="24"/>
        </w:rPr>
      </w:pPr>
      <w:r w:rsidRPr="003D4440">
        <w:rPr>
          <w:color w:val="000000"/>
          <w:sz w:val="24"/>
          <w:szCs w:val="24"/>
        </w:rPr>
        <w:t>Wykonawca zobowiązany jest ubezpieczyć swoich pracowników od następstw nieszczęśliwych wypadków (śmierć, trwały uszczerbek na zdrowiu) oraz ponosi pełną odpowiedzialność za następstwa wypadków własnych pracowników powstałych przy wykonywaniu przedmiotu umowy.</w:t>
      </w:r>
    </w:p>
    <w:p w14:paraId="4F6B7DFA" w14:textId="77777777" w:rsidR="003D4440" w:rsidRPr="003D4440" w:rsidRDefault="003D4440" w:rsidP="00F76E7B">
      <w:pPr>
        <w:numPr>
          <w:ilvl w:val="0"/>
          <w:numId w:val="88"/>
        </w:numPr>
        <w:ind w:left="851"/>
        <w:contextualSpacing/>
        <w:jc w:val="both"/>
        <w:rPr>
          <w:color w:val="000000"/>
          <w:sz w:val="24"/>
          <w:szCs w:val="24"/>
        </w:rPr>
      </w:pPr>
      <w:r w:rsidRPr="003D4440">
        <w:rPr>
          <w:color w:val="000000"/>
          <w:sz w:val="24"/>
          <w:szCs w:val="24"/>
        </w:rPr>
        <w:t>Poruszanie się po terenie zakładu (Ruchu) górniczego Zamawiającego odbywać się będzie z uwzględnieniem zapisów Zarządzenia nr ZRP/13/2020 Dyrektora Zakładu Remontowo-Produkcyjnego z dnia 14.10.2020r. dostępnego u Koordynatora.</w:t>
      </w:r>
    </w:p>
    <w:p w14:paraId="69CCBEFA" w14:textId="77777777" w:rsidR="003D4440" w:rsidRPr="003D4440" w:rsidRDefault="003D4440" w:rsidP="003D4440">
      <w:pPr>
        <w:ind w:left="851"/>
        <w:contextualSpacing/>
        <w:jc w:val="both"/>
        <w:rPr>
          <w:color w:val="000000"/>
          <w:sz w:val="24"/>
          <w:szCs w:val="24"/>
        </w:rPr>
      </w:pPr>
    </w:p>
    <w:p w14:paraId="6EC770E2" w14:textId="77777777" w:rsidR="003D4440" w:rsidRPr="003D4440" w:rsidRDefault="003D4440" w:rsidP="003D4440">
      <w:pPr>
        <w:keepNext/>
        <w:tabs>
          <w:tab w:val="left" w:pos="708"/>
        </w:tabs>
        <w:ind w:left="432"/>
        <w:outlineLvl w:val="0"/>
        <w:rPr>
          <w:b/>
          <w:color w:val="FF0000"/>
          <w:sz w:val="24"/>
          <w:szCs w:val="24"/>
        </w:rPr>
      </w:pPr>
      <w:r w:rsidRPr="003D4440">
        <w:rPr>
          <w:b/>
          <w:sz w:val="24"/>
          <w:szCs w:val="24"/>
          <w:highlight w:val="lightGray"/>
        </w:rPr>
        <w:t>Część VII. Odpowiedzialność Wykonawcy.</w:t>
      </w:r>
    </w:p>
    <w:p w14:paraId="744275CD" w14:textId="77777777" w:rsidR="003D4440" w:rsidRPr="003D4440" w:rsidRDefault="003D4440" w:rsidP="00F76E7B">
      <w:pPr>
        <w:numPr>
          <w:ilvl w:val="0"/>
          <w:numId w:val="92"/>
        </w:numPr>
        <w:contextualSpacing/>
        <w:jc w:val="both"/>
        <w:rPr>
          <w:color w:val="000000"/>
          <w:sz w:val="24"/>
          <w:szCs w:val="24"/>
        </w:rPr>
      </w:pPr>
      <w:r w:rsidRPr="003D4440">
        <w:rPr>
          <w:color w:val="000000"/>
          <w:sz w:val="24"/>
          <w:szCs w:val="24"/>
        </w:rPr>
        <w:t>Wykonawca ponosi wyłączną odpowiedzialność:</w:t>
      </w:r>
    </w:p>
    <w:p w14:paraId="34AE224C" w14:textId="77777777" w:rsidR="003D4440" w:rsidRPr="003D4440" w:rsidRDefault="003D4440" w:rsidP="00F76E7B">
      <w:pPr>
        <w:numPr>
          <w:ilvl w:val="1"/>
          <w:numId w:val="93"/>
        </w:numPr>
        <w:ind w:left="1418" w:hanging="425"/>
        <w:contextualSpacing/>
        <w:jc w:val="both"/>
        <w:rPr>
          <w:color w:val="000000"/>
          <w:sz w:val="24"/>
          <w:szCs w:val="24"/>
        </w:rPr>
      </w:pPr>
      <w:r w:rsidRPr="003D4440">
        <w:rPr>
          <w:color w:val="000000"/>
          <w:sz w:val="24"/>
          <w:szCs w:val="24"/>
        </w:rPr>
        <w:t>cywilną, materialną i karną za szkody powstałe u pracowników w majątku Zamawiającego lub osób trzecich, zawinione w sposób umyślny lub nieumyślny przez pracowników Wykonawcy, wyrządzone Zamawiającemu lub osobom trzecim,</w:t>
      </w:r>
    </w:p>
    <w:p w14:paraId="17669BF2" w14:textId="77777777" w:rsidR="003D4440" w:rsidRPr="003D4440" w:rsidRDefault="003D4440" w:rsidP="00F76E7B">
      <w:pPr>
        <w:numPr>
          <w:ilvl w:val="1"/>
          <w:numId w:val="93"/>
        </w:numPr>
        <w:ind w:left="1418" w:hanging="425"/>
        <w:contextualSpacing/>
        <w:jc w:val="both"/>
        <w:rPr>
          <w:color w:val="000000"/>
          <w:sz w:val="24"/>
          <w:szCs w:val="24"/>
        </w:rPr>
      </w:pPr>
      <w:r w:rsidRPr="003D4440">
        <w:rPr>
          <w:color w:val="000000"/>
          <w:sz w:val="24"/>
          <w:szCs w:val="24"/>
        </w:rPr>
        <w:t>za należyte zabezpieczenie przed kradzieżą paliwa z eksploatowanych pojazdów,</w:t>
      </w:r>
    </w:p>
    <w:p w14:paraId="567960B0" w14:textId="77777777" w:rsidR="003D4440" w:rsidRPr="003D4440" w:rsidRDefault="003D4440" w:rsidP="00F76E7B">
      <w:pPr>
        <w:numPr>
          <w:ilvl w:val="1"/>
          <w:numId w:val="93"/>
        </w:numPr>
        <w:ind w:left="1418" w:hanging="425"/>
        <w:contextualSpacing/>
        <w:jc w:val="both"/>
        <w:rPr>
          <w:color w:val="000000"/>
          <w:sz w:val="24"/>
          <w:szCs w:val="24"/>
        </w:rPr>
      </w:pPr>
      <w:r w:rsidRPr="003D4440">
        <w:rPr>
          <w:color w:val="000000"/>
          <w:sz w:val="24"/>
          <w:szCs w:val="24"/>
        </w:rPr>
        <w:t>cywilną, materialną i karną za skutki wypadków przy pracy oraz w drodze do pracy i z pracy pracowników własnych zatrudnionych przy realizacji przedmiotu zamówienia oraz za szkody wyrządzone osobom trzecim przez pracowników własnych,</w:t>
      </w:r>
    </w:p>
    <w:p w14:paraId="097F2E9C" w14:textId="77777777" w:rsidR="003D4440" w:rsidRPr="003D4440" w:rsidRDefault="003D4440" w:rsidP="00F76E7B">
      <w:pPr>
        <w:numPr>
          <w:ilvl w:val="1"/>
          <w:numId w:val="93"/>
        </w:numPr>
        <w:ind w:left="1418" w:hanging="425"/>
        <w:contextualSpacing/>
        <w:jc w:val="both"/>
        <w:rPr>
          <w:color w:val="000000"/>
          <w:sz w:val="24"/>
          <w:szCs w:val="24"/>
        </w:rPr>
      </w:pPr>
      <w:r w:rsidRPr="003D4440">
        <w:rPr>
          <w:color w:val="000000"/>
          <w:sz w:val="24"/>
          <w:szCs w:val="24"/>
        </w:rPr>
        <w:t>za bezpieczeństwo pracowników własnych przez cały czas ich przebywania na terenie Oddziału Zamawiającego,</w:t>
      </w:r>
    </w:p>
    <w:p w14:paraId="6F2BD502" w14:textId="77777777" w:rsidR="003D4440" w:rsidRPr="003D4440" w:rsidRDefault="003D4440" w:rsidP="00F76E7B">
      <w:pPr>
        <w:numPr>
          <w:ilvl w:val="1"/>
          <w:numId w:val="93"/>
        </w:numPr>
        <w:ind w:left="1418" w:hanging="425"/>
        <w:contextualSpacing/>
        <w:jc w:val="both"/>
        <w:rPr>
          <w:color w:val="000000"/>
          <w:sz w:val="24"/>
          <w:szCs w:val="24"/>
        </w:rPr>
      </w:pPr>
      <w:r w:rsidRPr="003D4440">
        <w:rPr>
          <w:color w:val="000000"/>
          <w:sz w:val="24"/>
          <w:szCs w:val="24"/>
        </w:rPr>
        <w:t xml:space="preserve">cywilną, materialną i karną za skutki bezpośrednie zdarzeń wynikłych z zaniedbań lub zaniechań ustaleń dotyczących sposobu realizacji przedmiotu zamówienia, </w:t>
      </w:r>
    </w:p>
    <w:p w14:paraId="7F97B2B9" w14:textId="77777777" w:rsidR="003D4440" w:rsidRPr="003D4440" w:rsidRDefault="003D4440" w:rsidP="00F76E7B">
      <w:pPr>
        <w:numPr>
          <w:ilvl w:val="1"/>
          <w:numId w:val="93"/>
        </w:numPr>
        <w:ind w:left="1418" w:hanging="425"/>
        <w:contextualSpacing/>
        <w:jc w:val="both"/>
        <w:rPr>
          <w:color w:val="000000"/>
          <w:sz w:val="24"/>
          <w:szCs w:val="24"/>
        </w:rPr>
      </w:pPr>
      <w:r w:rsidRPr="003D4440">
        <w:rPr>
          <w:color w:val="000000"/>
          <w:sz w:val="24"/>
          <w:szCs w:val="24"/>
        </w:rPr>
        <w:t>za utratę, ubytek lub uszkodzenie przewożonych ładunków w czasie od przyjęcia do przewozu aż do zdania w punkcie odbiorczym oraz za opóźnienie w przewozie tych ładunków,</w:t>
      </w:r>
    </w:p>
    <w:p w14:paraId="79B04CED" w14:textId="77777777" w:rsidR="003D4440" w:rsidRPr="003D4440" w:rsidRDefault="003D4440" w:rsidP="00F76E7B">
      <w:pPr>
        <w:numPr>
          <w:ilvl w:val="1"/>
          <w:numId w:val="93"/>
        </w:numPr>
        <w:ind w:left="1418" w:hanging="425"/>
        <w:contextualSpacing/>
        <w:jc w:val="both"/>
        <w:rPr>
          <w:color w:val="000000"/>
          <w:sz w:val="24"/>
          <w:szCs w:val="24"/>
        </w:rPr>
      </w:pPr>
      <w:r w:rsidRPr="003D4440">
        <w:rPr>
          <w:color w:val="000000"/>
          <w:sz w:val="24"/>
          <w:szCs w:val="24"/>
        </w:rPr>
        <w:t>za uszkodzenia, kradzież lub zniszczenia samochodu, w tym urządzeń monitorowania GPS lub ich części zamontowanych w pojazdach,</w:t>
      </w:r>
    </w:p>
    <w:p w14:paraId="7B842BB0" w14:textId="77777777" w:rsidR="003D4440" w:rsidRPr="003D4440" w:rsidRDefault="003D4440" w:rsidP="00F76E7B">
      <w:pPr>
        <w:numPr>
          <w:ilvl w:val="1"/>
          <w:numId w:val="93"/>
        </w:numPr>
        <w:ind w:left="1418" w:hanging="425"/>
        <w:contextualSpacing/>
        <w:jc w:val="both"/>
        <w:rPr>
          <w:color w:val="000000"/>
          <w:sz w:val="24"/>
          <w:szCs w:val="24"/>
        </w:rPr>
      </w:pPr>
      <w:r w:rsidRPr="003D4440">
        <w:rPr>
          <w:color w:val="000000"/>
          <w:sz w:val="24"/>
          <w:szCs w:val="24"/>
        </w:rPr>
        <w:t>za całokształt zagadnień związanych z realizacją części usług przez zatrudnionego podwykonawcę. (</w:t>
      </w:r>
      <w:r w:rsidRPr="003D4440">
        <w:rPr>
          <w:b/>
          <w:i/>
          <w:color w:val="000000"/>
          <w:sz w:val="24"/>
          <w:szCs w:val="24"/>
        </w:rPr>
        <w:t>jeżeli dotyczy)</w:t>
      </w:r>
    </w:p>
    <w:p w14:paraId="188CE811" w14:textId="77777777" w:rsidR="003D4440" w:rsidRPr="003D4440" w:rsidRDefault="003D4440" w:rsidP="003D4440">
      <w:pPr>
        <w:ind w:left="1418"/>
        <w:contextualSpacing/>
        <w:jc w:val="both"/>
        <w:rPr>
          <w:color w:val="000000"/>
          <w:sz w:val="24"/>
          <w:szCs w:val="24"/>
        </w:rPr>
      </w:pPr>
    </w:p>
    <w:p w14:paraId="70AF81A8" w14:textId="77777777" w:rsidR="003D4440" w:rsidRPr="003D4440" w:rsidRDefault="003D4440" w:rsidP="003D4440">
      <w:pPr>
        <w:keepNext/>
        <w:tabs>
          <w:tab w:val="left" w:pos="708"/>
        </w:tabs>
        <w:ind w:left="432"/>
        <w:outlineLvl w:val="0"/>
        <w:rPr>
          <w:b/>
          <w:sz w:val="24"/>
          <w:szCs w:val="24"/>
        </w:rPr>
      </w:pPr>
      <w:bookmarkStart w:id="106" w:name="_Toc46910692"/>
      <w:bookmarkStart w:id="107" w:name="_Hlk483739187"/>
      <w:bookmarkEnd w:id="105"/>
      <w:r w:rsidRPr="003D4440">
        <w:rPr>
          <w:b/>
          <w:sz w:val="24"/>
          <w:szCs w:val="24"/>
          <w:highlight w:val="lightGray"/>
        </w:rPr>
        <w:t>Część VIII. Obowiązki Zamawiającego.</w:t>
      </w:r>
      <w:bookmarkEnd w:id="106"/>
    </w:p>
    <w:bookmarkEnd w:id="107"/>
    <w:p w14:paraId="180DEDB0" w14:textId="77777777" w:rsidR="003D4440" w:rsidRPr="003D4440" w:rsidRDefault="003D4440" w:rsidP="00F76E7B">
      <w:pPr>
        <w:numPr>
          <w:ilvl w:val="0"/>
          <w:numId w:val="94"/>
        </w:numPr>
        <w:spacing w:before="100"/>
        <w:ind w:left="993"/>
        <w:contextualSpacing/>
        <w:jc w:val="both"/>
        <w:rPr>
          <w:sz w:val="24"/>
          <w:szCs w:val="24"/>
        </w:rPr>
      </w:pPr>
      <w:r w:rsidRPr="003D4440">
        <w:rPr>
          <w:sz w:val="24"/>
          <w:szCs w:val="24"/>
        </w:rPr>
        <w:t>Obowiązkiem Zamawiającego jest:</w:t>
      </w:r>
    </w:p>
    <w:p w14:paraId="696442E4" w14:textId="77777777" w:rsidR="003D4440" w:rsidRPr="003D4440" w:rsidRDefault="003D4440" w:rsidP="00F76E7B">
      <w:pPr>
        <w:numPr>
          <w:ilvl w:val="1"/>
          <w:numId w:val="95"/>
        </w:numPr>
        <w:ind w:left="1418" w:hanging="425"/>
        <w:contextualSpacing/>
        <w:jc w:val="both"/>
        <w:rPr>
          <w:sz w:val="24"/>
          <w:szCs w:val="24"/>
        </w:rPr>
      </w:pPr>
      <w:r w:rsidRPr="003D4440">
        <w:rPr>
          <w:sz w:val="24"/>
          <w:szCs w:val="24"/>
        </w:rPr>
        <w:t>wskazanie miejsca i terminu wykonywania usługi transportowej, przewidywanego przebiegu,</w:t>
      </w:r>
    </w:p>
    <w:p w14:paraId="46670962" w14:textId="77777777" w:rsidR="003D4440" w:rsidRPr="003D4440" w:rsidRDefault="003D4440" w:rsidP="00F76E7B">
      <w:pPr>
        <w:numPr>
          <w:ilvl w:val="1"/>
          <w:numId w:val="95"/>
        </w:numPr>
        <w:ind w:left="1418" w:hanging="425"/>
        <w:contextualSpacing/>
        <w:jc w:val="both"/>
        <w:rPr>
          <w:sz w:val="24"/>
          <w:szCs w:val="24"/>
        </w:rPr>
      </w:pPr>
      <w:r w:rsidRPr="003D4440">
        <w:rPr>
          <w:sz w:val="24"/>
          <w:szCs w:val="24"/>
        </w:rPr>
        <w:t xml:space="preserve">umożliwienie wstępu na teren oddziału osobom wykonującym zamówienie ze strony Wykonawcy </w:t>
      </w:r>
      <w:r w:rsidRPr="003D4440">
        <w:rPr>
          <w:sz w:val="24"/>
          <w:szCs w:val="24"/>
        </w:rPr>
        <w:br/>
        <w:t>w celu wykonywania czynności służbowych,</w:t>
      </w:r>
    </w:p>
    <w:p w14:paraId="79DFC54C" w14:textId="77777777" w:rsidR="003D4440" w:rsidRPr="003D4440" w:rsidRDefault="003D4440" w:rsidP="00F76E7B">
      <w:pPr>
        <w:numPr>
          <w:ilvl w:val="1"/>
          <w:numId w:val="95"/>
        </w:numPr>
        <w:ind w:left="1418" w:hanging="425"/>
        <w:contextualSpacing/>
        <w:jc w:val="both"/>
        <w:rPr>
          <w:sz w:val="24"/>
          <w:szCs w:val="24"/>
        </w:rPr>
      </w:pPr>
      <w:r w:rsidRPr="003D4440">
        <w:rPr>
          <w:sz w:val="24"/>
          <w:szCs w:val="24"/>
        </w:rPr>
        <w:t xml:space="preserve">zapewnienie miejsc parkowania jednostek transportowych w rejonach świadczenia usług, </w:t>
      </w:r>
    </w:p>
    <w:p w14:paraId="18A0E681" w14:textId="77777777" w:rsidR="003D4440" w:rsidRPr="003D4440" w:rsidRDefault="003D4440" w:rsidP="00F76E7B">
      <w:pPr>
        <w:numPr>
          <w:ilvl w:val="1"/>
          <w:numId w:val="95"/>
        </w:numPr>
        <w:ind w:left="1418" w:hanging="425"/>
        <w:contextualSpacing/>
        <w:jc w:val="both"/>
        <w:rPr>
          <w:sz w:val="24"/>
          <w:szCs w:val="24"/>
        </w:rPr>
      </w:pPr>
      <w:r w:rsidRPr="003D4440">
        <w:rPr>
          <w:sz w:val="24"/>
          <w:szCs w:val="24"/>
        </w:rPr>
        <w:t xml:space="preserve">przeszkolenie pracowników Wykonawcy, zatrudnionych na stanowiskach wymagających współpracy z pracownikami Zamawiającego, w zakresie obowiązujących przepisów bezpieczeństwa i higieny pracy, bezpieczeństwa </w:t>
      </w:r>
      <w:r w:rsidRPr="003D4440">
        <w:rPr>
          <w:sz w:val="24"/>
          <w:szCs w:val="24"/>
        </w:rPr>
        <w:lastRenderedPageBreak/>
        <w:t xml:space="preserve">pożarowego, występujących zagrożeń, porządku i dyscypliny pracy, zasad łączności i alarmowania, znajomości rejonu prac, regulaminów, zarządzeń i innych uregulowań obowiązujących w oddziale – </w:t>
      </w:r>
      <w:r w:rsidRPr="003D4440">
        <w:rPr>
          <w:b/>
          <w:i/>
          <w:sz w:val="24"/>
          <w:szCs w:val="24"/>
        </w:rPr>
        <w:t>jeżeli dotyczy,</w:t>
      </w:r>
    </w:p>
    <w:p w14:paraId="6FB799EF" w14:textId="77777777" w:rsidR="003D4440" w:rsidRPr="003D4440" w:rsidRDefault="003D4440" w:rsidP="00F76E7B">
      <w:pPr>
        <w:numPr>
          <w:ilvl w:val="1"/>
          <w:numId w:val="95"/>
        </w:numPr>
        <w:ind w:left="1418" w:hanging="425"/>
        <w:contextualSpacing/>
        <w:jc w:val="both"/>
        <w:rPr>
          <w:sz w:val="24"/>
          <w:szCs w:val="24"/>
        </w:rPr>
      </w:pPr>
      <w:r w:rsidRPr="003D4440">
        <w:rPr>
          <w:sz w:val="24"/>
          <w:szCs w:val="24"/>
        </w:rPr>
        <w:t>bieżąca kontrola jakości wykonywanych usług,</w:t>
      </w:r>
    </w:p>
    <w:p w14:paraId="71995311" w14:textId="77777777" w:rsidR="003D4440" w:rsidRPr="003D4440" w:rsidRDefault="003D4440" w:rsidP="00F76E7B">
      <w:pPr>
        <w:numPr>
          <w:ilvl w:val="1"/>
          <w:numId w:val="95"/>
        </w:numPr>
        <w:ind w:left="1418" w:hanging="425"/>
        <w:contextualSpacing/>
        <w:jc w:val="both"/>
        <w:rPr>
          <w:sz w:val="24"/>
          <w:szCs w:val="24"/>
        </w:rPr>
      </w:pPr>
      <w:r w:rsidRPr="003D4440">
        <w:rPr>
          <w:sz w:val="24"/>
          <w:szCs w:val="24"/>
        </w:rPr>
        <w:t xml:space="preserve">wyposażenie pojazdów Wykonawcy w przenośne lub montowane na stałe w pojeździe lokalizatory GPS. </w:t>
      </w:r>
      <w:r w:rsidRPr="003D4440">
        <w:rPr>
          <w:b/>
          <w:sz w:val="24"/>
          <w:szCs w:val="24"/>
        </w:rPr>
        <w:t>Dotyczy zadań z monitoringiem,</w:t>
      </w:r>
    </w:p>
    <w:p w14:paraId="2214AD16" w14:textId="77777777" w:rsidR="003D4440" w:rsidRPr="003D4440" w:rsidRDefault="003D4440" w:rsidP="00F76E7B">
      <w:pPr>
        <w:numPr>
          <w:ilvl w:val="1"/>
          <w:numId w:val="95"/>
        </w:numPr>
        <w:ind w:left="1418" w:hanging="425"/>
        <w:contextualSpacing/>
        <w:jc w:val="both"/>
        <w:rPr>
          <w:sz w:val="24"/>
          <w:szCs w:val="24"/>
        </w:rPr>
      </w:pPr>
      <w:r w:rsidRPr="003D4440">
        <w:rPr>
          <w:sz w:val="24"/>
          <w:szCs w:val="24"/>
        </w:rPr>
        <w:t xml:space="preserve">świadczenie odpłatnie usług na rzecz Wykonawcy na podstawie odrębnych umów, zgodnie </w:t>
      </w:r>
      <w:r w:rsidRPr="003D4440">
        <w:rPr>
          <w:sz w:val="24"/>
          <w:szCs w:val="24"/>
        </w:rPr>
        <w:br/>
        <w:t>z oświadczeniem złożonym przez Wykonawcę.</w:t>
      </w:r>
    </w:p>
    <w:p w14:paraId="0E40ECDA" w14:textId="77777777" w:rsidR="003D4440" w:rsidRPr="003D4440" w:rsidRDefault="003D4440" w:rsidP="00F76E7B">
      <w:pPr>
        <w:numPr>
          <w:ilvl w:val="1"/>
          <w:numId w:val="95"/>
        </w:numPr>
        <w:ind w:left="1418" w:hanging="425"/>
        <w:contextualSpacing/>
        <w:jc w:val="both"/>
        <w:rPr>
          <w:sz w:val="24"/>
          <w:szCs w:val="24"/>
        </w:rPr>
      </w:pPr>
      <w:r w:rsidRPr="003D4440">
        <w:rPr>
          <w:sz w:val="24"/>
          <w:szCs w:val="24"/>
        </w:rPr>
        <w:t xml:space="preserve">sporządzanie i bieżąca analiza raportów systemu monitoringu, zlecanie usług, sporządzanie </w:t>
      </w:r>
      <w:r w:rsidRPr="003D4440">
        <w:rPr>
          <w:sz w:val="24"/>
          <w:szCs w:val="24"/>
        </w:rPr>
        <w:br/>
        <w:t xml:space="preserve">miesięcznych protokołów odbioru wykonanej usługi, </w:t>
      </w:r>
    </w:p>
    <w:p w14:paraId="6BCB2216" w14:textId="77777777" w:rsidR="003D4440" w:rsidRPr="003D4440" w:rsidRDefault="003D4440" w:rsidP="00F76E7B">
      <w:pPr>
        <w:numPr>
          <w:ilvl w:val="1"/>
          <w:numId w:val="95"/>
        </w:numPr>
        <w:ind w:left="1418" w:hanging="425"/>
        <w:contextualSpacing/>
        <w:jc w:val="both"/>
        <w:rPr>
          <w:sz w:val="24"/>
          <w:szCs w:val="24"/>
        </w:rPr>
      </w:pPr>
      <w:r w:rsidRPr="003D4440">
        <w:rPr>
          <w:color w:val="000000"/>
          <w:sz w:val="24"/>
          <w:szCs w:val="24"/>
        </w:rPr>
        <w:t>bieżąca kontrola przez przedstawiciela Zamawiającego wykonania zleconych zadań.</w:t>
      </w:r>
    </w:p>
    <w:p w14:paraId="6AE79D5A" w14:textId="0E55EE57" w:rsidR="003D4440" w:rsidRPr="003D4440" w:rsidRDefault="003D4440" w:rsidP="00F76E7B">
      <w:pPr>
        <w:numPr>
          <w:ilvl w:val="0"/>
          <w:numId w:val="94"/>
        </w:numPr>
        <w:spacing w:before="100"/>
        <w:ind w:left="993"/>
        <w:contextualSpacing/>
        <w:jc w:val="both"/>
        <w:rPr>
          <w:sz w:val="24"/>
          <w:szCs w:val="24"/>
        </w:rPr>
      </w:pPr>
      <w:r w:rsidRPr="003D4440">
        <w:rPr>
          <w:color w:val="000000"/>
          <w:sz w:val="24"/>
          <w:szCs w:val="24"/>
        </w:rPr>
        <w:t>Na wniosek Wykonawcy odpłatne, na podstawie odrębnej umowy, udostępnienie zewnętrznej łączności telefonicznej oraz pozostałych usług niezbędnych do realizacji zamówienia tj. korzystania z innych elementów majątku niezbędnego do realizacji usług (możliwości parkowania jednostek transportowych) zgodnie z aktualnie obowiązującymi u Zamawiającego procedurami i cennikami</w:t>
      </w:r>
      <w:r w:rsidRPr="003D4440">
        <w:rPr>
          <w:b/>
          <w:color w:val="000000"/>
          <w:sz w:val="24"/>
          <w:szCs w:val="24"/>
        </w:rPr>
        <w:t>.</w:t>
      </w:r>
    </w:p>
    <w:p w14:paraId="528C6D2C" w14:textId="77777777" w:rsidR="003D4440" w:rsidRPr="003D4440" w:rsidRDefault="003D4440" w:rsidP="00F76E7B">
      <w:pPr>
        <w:numPr>
          <w:ilvl w:val="0"/>
          <w:numId w:val="94"/>
        </w:numPr>
        <w:spacing w:before="100"/>
        <w:ind w:left="993"/>
        <w:contextualSpacing/>
        <w:jc w:val="both"/>
        <w:rPr>
          <w:sz w:val="24"/>
          <w:szCs w:val="24"/>
        </w:rPr>
      </w:pPr>
      <w:r w:rsidRPr="003D4440">
        <w:rPr>
          <w:sz w:val="24"/>
          <w:szCs w:val="24"/>
        </w:rPr>
        <w:t>W razie zaistnienia wypadku przy pracy pracownika Wykonawcy, Zamawiający do czasu przejęcia dochodzenia wypadku przez służby BHP Wykonawcy zobowiązany jest zapewnić:</w:t>
      </w:r>
    </w:p>
    <w:p w14:paraId="704504FA" w14:textId="77777777" w:rsidR="003D4440" w:rsidRPr="003D4440" w:rsidRDefault="003D4440" w:rsidP="00F76E7B">
      <w:pPr>
        <w:numPr>
          <w:ilvl w:val="1"/>
          <w:numId w:val="96"/>
        </w:numPr>
        <w:contextualSpacing/>
        <w:jc w:val="both"/>
        <w:rPr>
          <w:sz w:val="24"/>
          <w:szCs w:val="24"/>
        </w:rPr>
      </w:pPr>
      <w:r w:rsidRPr="003D4440">
        <w:rPr>
          <w:sz w:val="24"/>
          <w:szCs w:val="24"/>
        </w:rPr>
        <w:t>niezwłoczne zorganizowanie pierwszej pomocy dla poszkodowanego wraz z wydaniem wstępnej opinii lekarskiej i koniecznym transportem sanitarnym,</w:t>
      </w:r>
    </w:p>
    <w:p w14:paraId="22DCDC6A" w14:textId="77777777" w:rsidR="003D4440" w:rsidRPr="003D4440" w:rsidRDefault="003D4440" w:rsidP="00F76E7B">
      <w:pPr>
        <w:numPr>
          <w:ilvl w:val="1"/>
          <w:numId w:val="96"/>
        </w:numPr>
        <w:contextualSpacing/>
        <w:jc w:val="both"/>
        <w:rPr>
          <w:sz w:val="24"/>
          <w:szCs w:val="24"/>
        </w:rPr>
      </w:pPr>
      <w:r w:rsidRPr="003D4440">
        <w:rPr>
          <w:sz w:val="24"/>
          <w:szCs w:val="24"/>
        </w:rPr>
        <w:t>zabezpieczenie miejsca, gdy wypadek miał miejsce poza rejonem pracy Wykonawcy,</w:t>
      </w:r>
    </w:p>
    <w:p w14:paraId="0E009013" w14:textId="77777777" w:rsidR="003D4440" w:rsidRPr="003D4440" w:rsidRDefault="003D4440" w:rsidP="00F76E7B">
      <w:pPr>
        <w:numPr>
          <w:ilvl w:val="1"/>
          <w:numId w:val="96"/>
        </w:numPr>
        <w:contextualSpacing/>
        <w:jc w:val="both"/>
        <w:rPr>
          <w:sz w:val="24"/>
          <w:szCs w:val="24"/>
        </w:rPr>
      </w:pPr>
      <w:r w:rsidRPr="003D4440">
        <w:rPr>
          <w:sz w:val="24"/>
          <w:szCs w:val="24"/>
        </w:rPr>
        <w:t>udostępnienie niezbędnych informacji i materiałów służbie BHP Wykonawcy.</w:t>
      </w:r>
    </w:p>
    <w:p w14:paraId="46A3D9E8" w14:textId="77777777" w:rsidR="003D4440" w:rsidRPr="003D4440" w:rsidRDefault="003D4440" w:rsidP="003D4440">
      <w:pPr>
        <w:ind w:left="993"/>
        <w:contextualSpacing/>
        <w:jc w:val="both"/>
        <w:rPr>
          <w:sz w:val="24"/>
          <w:szCs w:val="24"/>
        </w:rPr>
      </w:pPr>
      <w:r w:rsidRPr="003D4440">
        <w:rPr>
          <w:sz w:val="24"/>
          <w:szCs w:val="24"/>
        </w:rPr>
        <w:t>Powyższa procedura w koniecznym zakresie dotyczyć będzie również pracowników Wykonawcy wymagających nagłej interwencji lekarskiej.</w:t>
      </w:r>
    </w:p>
    <w:p w14:paraId="16EB6B2E" w14:textId="77777777" w:rsidR="003D4440" w:rsidRPr="003D4440" w:rsidRDefault="003D4440" w:rsidP="003D4440">
      <w:pPr>
        <w:ind w:left="993"/>
        <w:contextualSpacing/>
        <w:jc w:val="both"/>
        <w:rPr>
          <w:sz w:val="24"/>
          <w:szCs w:val="24"/>
        </w:rPr>
      </w:pPr>
    </w:p>
    <w:p w14:paraId="607B8BA4" w14:textId="77777777" w:rsidR="003D4440" w:rsidRPr="003D4440" w:rsidRDefault="003D4440" w:rsidP="003D4440">
      <w:pPr>
        <w:keepNext/>
        <w:tabs>
          <w:tab w:val="left" w:pos="708"/>
        </w:tabs>
        <w:ind w:left="432"/>
        <w:outlineLvl w:val="0"/>
        <w:rPr>
          <w:b/>
          <w:sz w:val="24"/>
          <w:szCs w:val="24"/>
          <w:highlight w:val="lightGray"/>
        </w:rPr>
      </w:pPr>
      <w:bookmarkStart w:id="108" w:name="_Toc46910693"/>
      <w:r w:rsidRPr="003D4440">
        <w:rPr>
          <w:b/>
          <w:sz w:val="24"/>
          <w:szCs w:val="24"/>
          <w:highlight w:val="lightGray"/>
        </w:rPr>
        <w:t>Część IX. Wymagane dokumenty przy wykonywaniu usługi</w:t>
      </w:r>
      <w:bookmarkEnd w:id="108"/>
      <w:r w:rsidRPr="003D4440">
        <w:rPr>
          <w:b/>
          <w:sz w:val="24"/>
          <w:szCs w:val="24"/>
          <w:highlight w:val="lightGray"/>
        </w:rPr>
        <w:t>.</w:t>
      </w:r>
    </w:p>
    <w:p w14:paraId="7EA8FACD" w14:textId="77777777" w:rsidR="003D4440" w:rsidRPr="003D4440" w:rsidRDefault="003D4440" w:rsidP="003D4440">
      <w:pPr>
        <w:tabs>
          <w:tab w:val="left" w:pos="2079"/>
        </w:tabs>
        <w:rPr>
          <w:b/>
          <w:color w:val="000000"/>
          <w:sz w:val="24"/>
          <w:szCs w:val="24"/>
        </w:rPr>
      </w:pPr>
      <w:r w:rsidRPr="003D4440">
        <w:rPr>
          <w:b/>
          <w:color w:val="000000"/>
          <w:sz w:val="24"/>
          <w:szCs w:val="24"/>
        </w:rPr>
        <w:t xml:space="preserve"> </w:t>
      </w:r>
      <w:r w:rsidRPr="003D4440">
        <w:rPr>
          <w:b/>
          <w:color w:val="000000"/>
          <w:sz w:val="24"/>
          <w:szCs w:val="24"/>
        </w:rPr>
        <w:tab/>
      </w:r>
    </w:p>
    <w:p w14:paraId="33AA7DB7" w14:textId="77777777" w:rsidR="003D4440" w:rsidRPr="003D4440" w:rsidRDefault="003D4440" w:rsidP="00F76E7B">
      <w:pPr>
        <w:numPr>
          <w:ilvl w:val="0"/>
          <w:numId w:val="97"/>
        </w:numPr>
        <w:ind w:left="993"/>
        <w:contextualSpacing/>
        <w:jc w:val="both"/>
        <w:rPr>
          <w:color w:val="000000"/>
          <w:sz w:val="24"/>
          <w:szCs w:val="24"/>
        </w:rPr>
      </w:pPr>
      <w:r w:rsidRPr="003D4440">
        <w:rPr>
          <w:color w:val="000000"/>
          <w:sz w:val="24"/>
          <w:szCs w:val="24"/>
        </w:rPr>
        <w:t>Przed rozpoczęciem realizacji usługi dostarczone przez Wykonawcę:</w:t>
      </w:r>
    </w:p>
    <w:p w14:paraId="2EA5970B" w14:textId="77777777" w:rsidR="003D4440" w:rsidRPr="003D4440" w:rsidRDefault="003D4440" w:rsidP="00F76E7B">
      <w:pPr>
        <w:numPr>
          <w:ilvl w:val="1"/>
          <w:numId w:val="98"/>
        </w:numPr>
        <w:ind w:left="1418" w:hanging="425"/>
        <w:contextualSpacing/>
        <w:jc w:val="both"/>
        <w:rPr>
          <w:bCs/>
          <w:color w:val="000000"/>
          <w:sz w:val="24"/>
          <w:szCs w:val="24"/>
        </w:rPr>
      </w:pPr>
      <w:r w:rsidRPr="003D4440">
        <w:rPr>
          <w:b/>
          <w:sz w:val="24"/>
          <w:szCs w:val="24"/>
        </w:rPr>
        <w:t>Załącznik nr 1.4 do SOPZ</w:t>
      </w:r>
      <w:r w:rsidRPr="003D4440">
        <w:rPr>
          <w:sz w:val="24"/>
          <w:szCs w:val="24"/>
        </w:rPr>
        <w:t xml:space="preserve"> Oświadczenie Wykonawcy</w:t>
      </w:r>
    </w:p>
    <w:p w14:paraId="21A0585D" w14:textId="77777777" w:rsidR="003D4440" w:rsidRPr="003D4440" w:rsidRDefault="003D4440" w:rsidP="00F76E7B">
      <w:pPr>
        <w:numPr>
          <w:ilvl w:val="0"/>
          <w:numId w:val="97"/>
        </w:numPr>
        <w:ind w:left="993"/>
        <w:contextualSpacing/>
        <w:jc w:val="both"/>
        <w:rPr>
          <w:color w:val="000000"/>
          <w:sz w:val="24"/>
          <w:szCs w:val="24"/>
        </w:rPr>
      </w:pPr>
      <w:r w:rsidRPr="003D4440">
        <w:rPr>
          <w:color w:val="000000"/>
          <w:sz w:val="24"/>
          <w:szCs w:val="24"/>
        </w:rPr>
        <w:t>Przed rozpoczęciem realizacji usługi dostarczone przez Zamawiającego:</w:t>
      </w:r>
    </w:p>
    <w:p w14:paraId="1F6AB9AF" w14:textId="77777777" w:rsidR="003D4440" w:rsidRPr="003D4440" w:rsidRDefault="003D4440" w:rsidP="00F76E7B">
      <w:pPr>
        <w:numPr>
          <w:ilvl w:val="1"/>
          <w:numId w:val="99"/>
        </w:numPr>
        <w:ind w:left="1418" w:hanging="425"/>
        <w:contextualSpacing/>
        <w:jc w:val="both"/>
        <w:rPr>
          <w:color w:val="000000"/>
          <w:sz w:val="24"/>
          <w:szCs w:val="24"/>
        </w:rPr>
      </w:pPr>
      <w:r w:rsidRPr="003D4440">
        <w:rPr>
          <w:color w:val="000000"/>
          <w:sz w:val="24"/>
          <w:szCs w:val="24"/>
        </w:rPr>
        <w:t xml:space="preserve">stosowne regulaminy wewnętrzne, zarządzenia, decyzje, instrukcje (w tym dotyczące ruchu osobowego i materiałowego) obowiązujące w Oddziale Zamawiającego – do wglądu, </w:t>
      </w:r>
      <w:r w:rsidRPr="003D4440">
        <w:rPr>
          <w:b/>
          <w:i/>
          <w:color w:val="000000"/>
          <w:sz w:val="24"/>
          <w:szCs w:val="24"/>
        </w:rPr>
        <w:t>jeżeli dotyczy</w:t>
      </w:r>
      <w:r w:rsidRPr="003D4440">
        <w:rPr>
          <w:color w:val="000000"/>
          <w:sz w:val="24"/>
          <w:szCs w:val="24"/>
        </w:rPr>
        <w:t xml:space="preserve">, </w:t>
      </w:r>
    </w:p>
    <w:p w14:paraId="5C623681" w14:textId="77777777" w:rsidR="003D4440" w:rsidRPr="003D4440" w:rsidRDefault="003D4440" w:rsidP="00F76E7B">
      <w:pPr>
        <w:numPr>
          <w:ilvl w:val="0"/>
          <w:numId w:val="97"/>
        </w:numPr>
        <w:ind w:left="993"/>
        <w:contextualSpacing/>
        <w:jc w:val="both"/>
        <w:rPr>
          <w:color w:val="000000"/>
          <w:sz w:val="24"/>
          <w:szCs w:val="24"/>
        </w:rPr>
      </w:pPr>
      <w:r w:rsidRPr="003D4440">
        <w:rPr>
          <w:color w:val="000000"/>
          <w:sz w:val="24"/>
          <w:szCs w:val="24"/>
        </w:rPr>
        <w:t>W trakcie realizacji usługi przez Zamawiającego do zatwierdzenia przez Wykonawcę:</w:t>
      </w:r>
    </w:p>
    <w:p w14:paraId="3ED1DB17" w14:textId="77777777" w:rsidR="003D4440" w:rsidRPr="003D4440" w:rsidRDefault="003D4440" w:rsidP="00F76E7B">
      <w:pPr>
        <w:numPr>
          <w:ilvl w:val="1"/>
          <w:numId w:val="100"/>
        </w:numPr>
        <w:contextualSpacing/>
        <w:jc w:val="both"/>
        <w:rPr>
          <w:color w:val="000000"/>
          <w:sz w:val="24"/>
          <w:szCs w:val="24"/>
        </w:rPr>
      </w:pPr>
      <w:r w:rsidRPr="003D4440">
        <w:rPr>
          <w:b/>
          <w:color w:val="000000"/>
          <w:sz w:val="24"/>
          <w:szCs w:val="24"/>
        </w:rPr>
        <w:t>Załącznik nr 1.2 do SOPZ</w:t>
      </w:r>
      <w:r w:rsidRPr="003D4440">
        <w:rPr>
          <w:color w:val="000000"/>
          <w:sz w:val="24"/>
          <w:szCs w:val="24"/>
        </w:rPr>
        <w:t xml:space="preserve"> Miesięczny protokół usług transportowych </w:t>
      </w:r>
    </w:p>
    <w:p w14:paraId="13CECE3C" w14:textId="77777777" w:rsidR="003D4440" w:rsidRPr="003D4440" w:rsidRDefault="003D4440" w:rsidP="00F76E7B">
      <w:pPr>
        <w:numPr>
          <w:ilvl w:val="0"/>
          <w:numId w:val="97"/>
        </w:numPr>
        <w:ind w:left="993"/>
        <w:contextualSpacing/>
        <w:jc w:val="both"/>
        <w:rPr>
          <w:i/>
          <w:sz w:val="24"/>
          <w:szCs w:val="24"/>
        </w:rPr>
      </w:pPr>
      <w:r w:rsidRPr="003D4440">
        <w:rPr>
          <w:bCs/>
          <w:color w:val="000000"/>
          <w:sz w:val="24"/>
          <w:szCs w:val="24"/>
        </w:rPr>
        <w:t>W trakcie realizacji usługi przez Zamawiającego i Wykonawcę (wspólnie):</w:t>
      </w:r>
    </w:p>
    <w:p w14:paraId="7FCA9535" w14:textId="77777777" w:rsidR="003D4440" w:rsidRPr="003D4440" w:rsidRDefault="003D4440" w:rsidP="00F76E7B">
      <w:pPr>
        <w:numPr>
          <w:ilvl w:val="1"/>
          <w:numId w:val="100"/>
        </w:numPr>
        <w:contextualSpacing/>
        <w:jc w:val="both"/>
        <w:rPr>
          <w:color w:val="000000"/>
          <w:sz w:val="24"/>
          <w:szCs w:val="24"/>
        </w:rPr>
      </w:pPr>
      <w:r w:rsidRPr="003D4440">
        <w:rPr>
          <w:b/>
          <w:sz w:val="24"/>
          <w:szCs w:val="24"/>
        </w:rPr>
        <w:t>Załącznik nr 1.1 do SOPZ</w:t>
      </w:r>
      <w:r w:rsidRPr="003D4440">
        <w:rPr>
          <w:sz w:val="24"/>
          <w:szCs w:val="24"/>
        </w:rPr>
        <w:t xml:space="preserve"> </w:t>
      </w:r>
      <w:r w:rsidRPr="003D4440">
        <w:rPr>
          <w:color w:val="000000"/>
          <w:sz w:val="24"/>
          <w:szCs w:val="24"/>
        </w:rPr>
        <w:t xml:space="preserve">Zlecenie do umowy na wykonanie usługi transportowej </w:t>
      </w:r>
    </w:p>
    <w:p w14:paraId="19CB020D" w14:textId="77777777" w:rsidR="003D4440" w:rsidRPr="003D4440" w:rsidRDefault="003D4440" w:rsidP="003D4440">
      <w:pPr>
        <w:ind w:left="1390"/>
        <w:contextualSpacing/>
        <w:jc w:val="both"/>
        <w:rPr>
          <w:color w:val="000000"/>
          <w:sz w:val="24"/>
          <w:szCs w:val="24"/>
        </w:rPr>
      </w:pPr>
    </w:p>
    <w:p w14:paraId="1C1A6080" w14:textId="77777777" w:rsidR="003D4440" w:rsidRPr="003D4440" w:rsidRDefault="003D4440" w:rsidP="003D4440">
      <w:pPr>
        <w:contextualSpacing/>
        <w:jc w:val="both"/>
        <w:rPr>
          <w:sz w:val="24"/>
          <w:szCs w:val="24"/>
        </w:rPr>
      </w:pPr>
      <w:r w:rsidRPr="003D4440">
        <w:rPr>
          <w:b/>
          <w:sz w:val="24"/>
          <w:szCs w:val="24"/>
        </w:rPr>
        <w:t xml:space="preserve">   Spis załączników do opisu przedmiotu zamówienia</w:t>
      </w:r>
      <w:r w:rsidRPr="003D4440">
        <w:rPr>
          <w:sz w:val="24"/>
          <w:szCs w:val="24"/>
        </w:rPr>
        <w:t>:</w:t>
      </w:r>
    </w:p>
    <w:tbl>
      <w:tblPr>
        <w:tblStyle w:val="Tabela-Siatka4"/>
        <w:tblW w:w="0" w:type="auto"/>
        <w:jc w:val="center"/>
        <w:tblInd w:w="0" w:type="dxa"/>
        <w:tblLook w:val="04A0" w:firstRow="1" w:lastRow="0" w:firstColumn="1" w:lastColumn="0" w:noHBand="0" w:noVBand="1"/>
      </w:tblPr>
      <w:tblGrid>
        <w:gridCol w:w="556"/>
        <w:gridCol w:w="8612"/>
      </w:tblGrid>
      <w:tr w:rsidR="003D4440" w:rsidRPr="003D4440" w14:paraId="39133568" w14:textId="77777777" w:rsidTr="003D4440">
        <w:trPr>
          <w:jc w:val="center"/>
        </w:trPr>
        <w:tc>
          <w:tcPr>
            <w:tcW w:w="555" w:type="dxa"/>
            <w:tcBorders>
              <w:top w:val="single" w:sz="4" w:space="0" w:color="auto"/>
              <w:left w:val="single" w:sz="4" w:space="0" w:color="auto"/>
              <w:bottom w:val="single" w:sz="4" w:space="0" w:color="auto"/>
              <w:right w:val="single" w:sz="4" w:space="0" w:color="auto"/>
            </w:tcBorders>
            <w:hideMark/>
          </w:tcPr>
          <w:p w14:paraId="3AF4D5AF" w14:textId="77777777" w:rsidR="003D4440" w:rsidRPr="003D4440" w:rsidRDefault="003D4440" w:rsidP="003D4440">
            <w:pPr>
              <w:contextualSpacing/>
              <w:jc w:val="both"/>
              <w:rPr>
                <w:sz w:val="24"/>
                <w:szCs w:val="24"/>
                <w:lang w:eastAsia="en-US"/>
              </w:rPr>
            </w:pPr>
            <w:r w:rsidRPr="003D4440">
              <w:rPr>
                <w:sz w:val="24"/>
                <w:szCs w:val="24"/>
                <w:lang w:eastAsia="en-US"/>
              </w:rPr>
              <w:t>Nr zał.</w:t>
            </w:r>
          </w:p>
        </w:tc>
        <w:tc>
          <w:tcPr>
            <w:tcW w:w="8612" w:type="dxa"/>
            <w:tcBorders>
              <w:top w:val="single" w:sz="4" w:space="0" w:color="auto"/>
              <w:left w:val="single" w:sz="4" w:space="0" w:color="auto"/>
              <w:bottom w:val="single" w:sz="4" w:space="0" w:color="auto"/>
              <w:right w:val="single" w:sz="4" w:space="0" w:color="auto"/>
            </w:tcBorders>
            <w:vAlign w:val="center"/>
            <w:hideMark/>
          </w:tcPr>
          <w:p w14:paraId="5DB6637A" w14:textId="77777777" w:rsidR="003D4440" w:rsidRPr="003D4440" w:rsidRDefault="003D4440" w:rsidP="003D4440">
            <w:pPr>
              <w:contextualSpacing/>
              <w:jc w:val="center"/>
              <w:rPr>
                <w:sz w:val="24"/>
                <w:szCs w:val="24"/>
                <w:lang w:eastAsia="en-US"/>
              </w:rPr>
            </w:pPr>
            <w:r w:rsidRPr="003D4440">
              <w:rPr>
                <w:sz w:val="24"/>
                <w:szCs w:val="24"/>
                <w:lang w:eastAsia="en-US"/>
              </w:rPr>
              <w:t>Nazwa załącznika</w:t>
            </w:r>
          </w:p>
        </w:tc>
      </w:tr>
      <w:tr w:rsidR="003D4440" w:rsidRPr="003D4440" w14:paraId="6361DDD8" w14:textId="77777777" w:rsidTr="003D4440">
        <w:trPr>
          <w:jc w:val="center"/>
        </w:trPr>
        <w:tc>
          <w:tcPr>
            <w:tcW w:w="555" w:type="dxa"/>
            <w:tcBorders>
              <w:top w:val="single" w:sz="4" w:space="0" w:color="auto"/>
              <w:left w:val="single" w:sz="4" w:space="0" w:color="auto"/>
              <w:bottom w:val="single" w:sz="4" w:space="0" w:color="auto"/>
              <w:right w:val="single" w:sz="4" w:space="0" w:color="auto"/>
            </w:tcBorders>
            <w:hideMark/>
          </w:tcPr>
          <w:p w14:paraId="30F4BAD0" w14:textId="77777777" w:rsidR="003D4440" w:rsidRPr="003D4440" w:rsidRDefault="003D4440" w:rsidP="003D4440">
            <w:pPr>
              <w:contextualSpacing/>
              <w:jc w:val="both"/>
              <w:rPr>
                <w:sz w:val="24"/>
                <w:szCs w:val="24"/>
                <w:lang w:eastAsia="en-US"/>
              </w:rPr>
            </w:pPr>
            <w:r w:rsidRPr="003D4440">
              <w:rPr>
                <w:sz w:val="24"/>
                <w:szCs w:val="24"/>
                <w:lang w:eastAsia="en-US"/>
              </w:rPr>
              <w:t>1.1</w:t>
            </w:r>
          </w:p>
        </w:tc>
        <w:tc>
          <w:tcPr>
            <w:tcW w:w="8612" w:type="dxa"/>
            <w:tcBorders>
              <w:top w:val="single" w:sz="4" w:space="0" w:color="auto"/>
              <w:left w:val="single" w:sz="4" w:space="0" w:color="auto"/>
              <w:bottom w:val="single" w:sz="4" w:space="0" w:color="auto"/>
              <w:right w:val="single" w:sz="4" w:space="0" w:color="auto"/>
            </w:tcBorders>
            <w:hideMark/>
          </w:tcPr>
          <w:p w14:paraId="37AF83D9" w14:textId="77777777" w:rsidR="003D4440" w:rsidRPr="003D4440" w:rsidRDefault="003D4440" w:rsidP="003D4440">
            <w:pPr>
              <w:contextualSpacing/>
              <w:jc w:val="both"/>
              <w:rPr>
                <w:sz w:val="24"/>
                <w:szCs w:val="24"/>
                <w:lang w:eastAsia="en-US"/>
              </w:rPr>
            </w:pPr>
            <w:r w:rsidRPr="003D4440">
              <w:rPr>
                <w:sz w:val="24"/>
                <w:szCs w:val="24"/>
                <w:lang w:eastAsia="en-US"/>
              </w:rPr>
              <w:t>zlecenie do umowy na wykonanie usługi transportowej z monitoringiem</w:t>
            </w:r>
          </w:p>
        </w:tc>
      </w:tr>
      <w:tr w:rsidR="003D4440" w:rsidRPr="003D4440" w14:paraId="42FDC77B" w14:textId="77777777" w:rsidTr="003D4440">
        <w:trPr>
          <w:jc w:val="center"/>
        </w:trPr>
        <w:tc>
          <w:tcPr>
            <w:tcW w:w="555" w:type="dxa"/>
            <w:tcBorders>
              <w:top w:val="single" w:sz="4" w:space="0" w:color="auto"/>
              <w:left w:val="single" w:sz="4" w:space="0" w:color="auto"/>
              <w:bottom w:val="single" w:sz="4" w:space="0" w:color="auto"/>
              <w:right w:val="single" w:sz="4" w:space="0" w:color="auto"/>
            </w:tcBorders>
            <w:hideMark/>
          </w:tcPr>
          <w:p w14:paraId="3C888248" w14:textId="77777777" w:rsidR="003D4440" w:rsidRPr="003D4440" w:rsidRDefault="003D4440" w:rsidP="003D4440">
            <w:pPr>
              <w:contextualSpacing/>
              <w:jc w:val="both"/>
              <w:rPr>
                <w:sz w:val="24"/>
                <w:szCs w:val="24"/>
                <w:lang w:eastAsia="en-US"/>
              </w:rPr>
            </w:pPr>
            <w:r w:rsidRPr="003D4440">
              <w:rPr>
                <w:sz w:val="24"/>
                <w:szCs w:val="24"/>
                <w:lang w:eastAsia="en-US"/>
              </w:rPr>
              <w:t>1.2</w:t>
            </w:r>
          </w:p>
        </w:tc>
        <w:tc>
          <w:tcPr>
            <w:tcW w:w="8612" w:type="dxa"/>
            <w:tcBorders>
              <w:top w:val="single" w:sz="4" w:space="0" w:color="auto"/>
              <w:left w:val="single" w:sz="4" w:space="0" w:color="auto"/>
              <w:bottom w:val="single" w:sz="4" w:space="0" w:color="auto"/>
              <w:right w:val="single" w:sz="4" w:space="0" w:color="auto"/>
            </w:tcBorders>
            <w:hideMark/>
          </w:tcPr>
          <w:p w14:paraId="5BFAE3B0" w14:textId="77777777" w:rsidR="003D4440" w:rsidRPr="003D4440" w:rsidRDefault="003D4440" w:rsidP="003D4440">
            <w:pPr>
              <w:contextualSpacing/>
              <w:jc w:val="both"/>
              <w:rPr>
                <w:sz w:val="24"/>
                <w:szCs w:val="24"/>
                <w:lang w:eastAsia="en-US"/>
              </w:rPr>
            </w:pPr>
            <w:r w:rsidRPr="003D4440">
              <w:rPr>
                <w:sz w:val="24"/>
                <w:szCs w:val="24"/>
                <w:lang w:eastAsia="en-US"/>
              </w:rPr>
              <w:t>miesięczny protokół usług transportowych z monitoringiem/ bez monitoringu</w:t>
            </w:r>
          </w:p>
        </w:tc>
      </w:tr>
      <w:tr w:rsidR="003D4440" w:rsidRPr="003D4440" w14:paraId="469514ED" w14:textId="77777777" w:rsidTr="003D4440">
        <w:trPr>
          <w:jc w:val="center"/>
        </w:trPr>
        <w:tc>
          <w:tcPr>
            <w:tcW w:w="555" w:type="dxa"/>
            <w:tcBorders>
              <w:top w:val="single" w:sz="4" w:space="0" w:color="auto"/>
              <w:left w:val="single" w:sz="4" w:space="0" w:color="auto"/>
              <w:bottom w:val="single" w:sz="4" w:space="0" w:color="auto"/>
              <w:right w:val="single" w:sz="4" w:space="0" w:color="auto"/>
            </w:tcBorders>
            <w:hideMark/>
          </w:tcPr>
          <w:p w14:paraId="1CDA8CC8" w14:textId="77777777" w:rsidR="003D4440" w:rsidRPr="003D4440" w:rsidRDefault="003D4440" w:rsidP="003D4440">
            <w:pPr>
              <w:contextualSpacing/>
              <w:jc w:val="both"/>
              <w:rPr>
                <w:sz w:val="24"/>
                <w:szCs w:val="24"/>
                <w:lang w:eastAsia="en-US"/>
              </w:rPr>
            </w:pPr>
            <w:r w:rsidRPr="003D4440">
              <w:rPr>
                <w:sz w:val="24"/>
                <w:szCs w:val="24"/>
                <w:lang w:eastAsia="en-US"/>
              </w:rPr>
              <w:t>1.3</w:t>
            </w:r>
          </w:p>
        </w:tc>
        <w:tc>
          <w:tcPr>
            <w:tcW w:w="8612" w:type="dxa"/>
            <w:tcBorders>
              <w:top w:val="single" w:sz="4" w:space="0" w:color="auto"/>
              <w:left w:val="single" w:sz="4" w:space="0" w:color="auto"/>
              <w:bottom w:val="single" w:sz="4" w:space="0" w:color="auto"/>
              <w:right w:val="single" w:sz="4" w:space="0" w:color="auto"/>
            </w:tcBorders>
            <w:hideMark/>
          </w:tcPr>
          <w:p w14:paraId="075798FF" w14:textId="77777777" w:rsidR="003D4440" w:rsidRPr="003D4440" w:rsidRDefault="003D4440" w:rsidP="003D4440">
            <w:pPr>
              <w:contextualSpacing/>
              <w:jc w:val="both"/>
              <w:rPr>
                <w:sz w:val="24"/>
                <w:szCs w:val="24"/>
                <w:lang w:eastAsia="en-US"/>
              </w:rPr>
            </w:pPr>
            <w:r w:rsidRPr="003D4440">
              <w:rPr>
                <w:sz w:val="24"/>
                <w:szCs w:val="24"/>
                <w:lang w:eastAsia="en-US"/>
              </w:rPr>
              <w:t>protokół przekazania/zdania lokalizatora GPS</w:t>
            </w:r>
          </w:p>
        </w:tc>
      </w:tr>
      <w:tr w:rsidR="003D4440" w:rsidRPr="003D4440" w14:paraId="6F2D6A7A" w14:textId="77777777" w:rsidTr="003D4440">
        <w:trPr>
          <w:jc w:val="center"/>
        </w:trPr>
        <w:tc>
          <w:tcPr>
            <w:tcW w:w="555" w:type="dxa"/>
            <w:tcBorders>
              <w:top w:val="single" w:sz="4" w:space="0" w:color="auto"/>
              <w:left w:val="single" w:sz="4" w:space="0" w:color="auto"/>
              <w:bottom w:val="single" w:sz="4" w:space="0" w:color="auto"/>
              <w:right w:val="single" w:sz="4" w:space="0" w:color="auto"/>
            </w:tcBorders>
            <w:hideMark/>
          </w:tcPr>
          <w:p w14:paraId="60509AF7" w14:textId="77777777" w:rsidR="003D4440" w:rsidRPr="003D4440" w:rsidRDefault="003D4440" w:rsidP="003D4440">
            <w:pPr>
              <w:contextualSpacing/>
              <w:jc w:val="both"/>
              <w:rPr>
                <w:sz w:val="24"/>
                <w:szCs w:val="24"/>
                <w:lang w:eastAsia="en-US"/>
              </w:rPr>
            </w:pPr>
            <w:r w:rsidRPr="003D4440">
              <w:rPr>
                <w:sz w:val="24"/>
                <w:szCs w:val="24"/>
                <w:lang w:eastAsia="en-US"/>
              </w:rPr>
              <w:t>1.4</w:t>
            </w:r>
          </w:p>
        </w:tc>
        <w:tc>
          <w:tcPr>
            <w:tcW w:w="8612" w:type="dxa"/>
            <w:tcBorders>
              <w:top w:val="single" w:sz="4" w:space="0" w:color="auto"/>
              <w:left w:val="single" w:sz="4" w:space="0" w:color="auto"/>
              <w:bottom w:val="single" w:sz="4" w:space="0" w:color="auto"/>
              <w:right w:val="single" w:sz="4" w:space="0" w:color="auto"/>
            </w:tcBorders>
            <w:hideMark/>
          </w:tcPr>
          <w:p w14:paraId="0F55F1E4" w14:textId="77777777" w:rsidR="003D4440" w:rsidRPr="003D4440" w:rsidRDefault="003D4440" w:rsidP="003D4440">
            <w:pPr>
              <w:contextualSpacing/>
              <w:jc w:val="both"/>
              <w:rPr>
                <w:sz w:val="24"/>
                <w:szCs w:val="24"/>
                <w:lang w:eastAsia="en-US"/>
              </w:rPr>
            </w:pPr>
            <w:r w:rsidRPr="003D4440">
              <w:rPr>
                <w:sz w:val="24"/>
                <w:szCs w:val="24"/>
                <w:lang w:eastAsia="en-US"/>
              </w:rPr>
              <w:t>oświadczenie Wykonawcy</w:t>
            </w:r>
          </w:p>
        </w:tc>
      </w:tr>
      <w:tr w:rsidR="003D4440" w:rsidRPr="003D4440" w14:paraId="72EAB1C3" w14:textId="77777777" w:rsidTr="003D4440">
        <w:trPr>
          <w:jc w:val="center"/>
        </w:trPr>
        <w:tc>
          <w:tcPr>
            <w:tcW w:w="555" w:type="dxa"/>
            <w:tcBorders>
              <w:top w:val="single" w:sz="4" w:space="0" w:color="auto"/>
              <w:left w:val="single" w:sz="4" w:space="0" w:color="auto"/>
              <w:bottom w:val="single" w:sz="4" w:space="0" w:color="auto"/>
              <w:right w:val="single" w:sz="4" w:space="0" w:color="auto"/>
            </w:tcBorders>
            <w:hideMark/>
          </w:tcPr>
          <w:p w14:paraId="3C5AC26E" w14:textId="77777777" w:rsidR="003D4440" w:rsidRPr="003D4440" w:rsidRDefault="003D4440" w:rsidP="003D4440">
            <w:pPr>
              <w:contextualSpacing/>
              <w:jc w:val="both"/>
              <w:rPr>
                <w:sz w:val="24"/>
                <w:szCs w:val="24"/>
                <w:lang w:eastAsia="en-US"/>
              </w:rPr>
            </w:pPr>
            <w:r w:rsidRPr="003D4440">
              <w:rPr>
                <w:sz w:val="24"/>
                <w:szCs w:val="24"/>
                <w:lang w:eastAsia="en-US"/>
              </w:rPr>
              <w:t>1.5</w:t>
            </w:r>
          </w:p>
        </w:tc>
        <w:tc>
          <w:tcPr>
            <w:tcW w:w="8612" w:type="dxa"/>
            <w:tcBorders>
              <w:top w:val="single" w:sz="4" w:space="0" w:color="auto"/>
              <w:left w:val="single" w:sz="4" w:space="0" w:color="auto"/>
              <w:bottom w:val="single" w:sz="4" w:space="0" w:color="auto"/>
              <w:right w:val="single" w:sz="4" w:space="0" w:color="auto"/>
            </w:tcBorders>
            <w:hideMark/>
          </w:tcPr>
          <w:p w14:paraId="00E1D666" w14:textId="77777777" w:rsidR="003D4440" w:rsidRPr="003D4440" w:rsidRDefault="003D4440" w:rsidP="003D4440">
            <w:pPr>
              <w:contextualSpacing/>
              <w:jc w:val="both"/>
              <w:rPr>
                <w:sz w:val="24"/>
                <w:szCs w:val="24"/>
                <w:lang w:eastAsia="en-US"/>
              </w:rPr>
            </w:pPr>
            <w:r w:rsidRPr="003D4440">
              <w:rPr>
                <w:sz w:val="24"/>
                <w:szCs w:val="24"/>
                <w:lang w:eastAsia="en-US"/>
              </w:rPr>
              <w:t>zasady korekty paliwowej i algorytmu ustalania wartości procentowego wskaźnika korekty paliwowej</w:t>
            </w:r>
          </w:p>
        </w:tc>
      </w:tr>
    </w:tbl>
    <w:p w14:paraId="348372E0" w14:textId="13C416CC" w:rsidR="00F75542" w:rsidRPr="00F75542" w:rsidRDefault="00F75542" w:rsidP="00F75542">
      <w:pPr>
        <w:jc w:val="right"/>
        <w:rPr>
          <w:b/>
          <w:bCs/>
          <w:szCs w:val="22"/>
        </w:rPr>
      </w:pPr>
      <w:r w:rsidRPr="00F75542">
        <w:rPr>
          <w:b/>
          <w:bCs/>
          <w:szCs w:val="22"/>
        </w:rPr>
        <w:t>Załącznik nr 1.1 do SOPZ</w:t>
      </w:r>
    </w:p>
    <w:p w14:paraId="31DADB36" w14:textId="77777777" w:rsidR="00F75542" w:rsidRPr="00F75542" w:rsidRDefault="00F75542" w:rsidP="00F75542">
      <w:pPr>
        <w:ind w:left="1495"/>
        <w:contextualSpacing/>
        <w:jc w:val="right"/>
        <w:rPr>
          <w:b/>
          <w:bCs/>
          <w:szCs w:val="22"/>
        </w:rPr>
      </w:pPr>
    </w:p>
    <w:tbl>
      <w:tblPr>
        <w:tblW w:w="5550" w:type="pct"/>
        <w:tblInd w:w="-639" w:type="dxa"/>
        <w:tblCellMar>
          <w:left w:w="70" w:type="dxa"/>
          <w:right w:w="70" w:type="dxa"/>
        </w:tblCellMar>
        <w:tblLook w:val="04A0" w:firstRow="1" w:lastRow="0" w:firstColumn="1" w:lastColumn="0" w:noHBand="0" w:noVBand="1"/>
      </w:tblPr>
      <w:tblGrid>
        <w:gridCol w:w="429"/>
        <w:gridCol w:w="143"/>
        <w:gridCol w:w="1228"/>
        <w:gridCol w:w="188"/>
        <w:gridCol w:w="1706"/>
        <w:gridCol w:w="81"/>
        <w:gridCol w:w="1431"/>
        <w:gridCol w:w="207"/>
        <w:gridCol w:w="285"/>
        <w:gridCol w:w="781"/>
        <w:gridCol w:w="447"/>
        <w:gridCol w:w="505"/>
        <w:gridCol w:w="681"/>
        <w:gridCol w:w="1216"/>
        <w:gridCol w:w="1416"/>
        <w:gridCol w:w="146"/>
      </w:tblGrid>
      <w:tr w:rsidR="00F75542" w:rsidRPr="00F75542" w14:paraId="1E346DE6" w14:textId="77777777" w:rsidTr="00F75542">
        <w:trPr>
          <w:gridAfter w:val="1"/>
          <w:trHeight w:val="2064"/>
        </w:trPr>
        <w:tc>
          <w:tcPr>
            <w:tcW w:w="1768" w:type="pct"/>
            <w:gridSpan w:val="6"/>
            <w:tcBorders>
              <w:top w:val="single" w:sz="12" w:space="0" w:color="auto"/>
              <w:left w:val="single" w:sz="12" w:space="0" w:color="auto"/>
              <w:bottom w:val="nil"/>
              <w:right w:val="single" w:sz="12" w:space="0" w:color="auto"/>
            </w:tcBorders>
            <w:noWrap/>
            <w:vAlign w:val="bottom"/>
          </w:tcPr>
          <w:p w14:paraId="3418664F" w14:textId="77777777" w:rsidR="00F75542" w:rsidRPr="00F75542" w:rsidRDefault="00F75542" w:rsidP="00F75542">
            <w:pPr>
              <w:spacing w:line="276" w:lineRule="auto"/>
              <w:rPr>
                <w:rFonts w:ascii="Czcionka tekstu podstawowego" w:hAnsi="Czcionka tekstu podstawowego"/>
                <w:b/>
                <w:color w:val="000000"/>
                <w:sz w:val="22"/>
                <w:szCs w:val="22"/>
                <w:lang w:eastAsia="en-US"/>
              </w:rPr>
            </w:pPr>
            <w:r w:rsidRPr="00F75542">
              <w:rPr>
                <w:noProof/>
                <w:lang w:eastAsia="en-US"/>
              </w:rPr>
              <w:lastRenderedPageBreak/>
              <w:drawing>
                <wp:anchor distT="0" distB="0" distL="114300" distR="114300" simplePos="0" relativeHeight="251659264" behindDoc="0" locked="0" layoutInCell="1" allowOverlap="1" wp14:anchorId="3A9CA361" wp14:editId="26348553">
                  <wp:simplePos x="0" y="0"/>
                  <wp:positionH relativeFrom="column">
                    <wp:posOffset>69850</wp:posOffset>
                  </wp:positionH>
                  <wp:positionV relativeFrom="paragraph">
                    <wp:posOffset>-1049655</wp:posOffset>
                  </wp:positionV>
                  <wp:extent cx="2237740" cy="1136650"/>
                  <wp:effectExtent l="0" t="0" r="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237740" cy="1136650"/>
                          </a:xfrm>
                          <a:prstGeom prst="rect">
                            <a:avLst/>
                          </a:prstGeom>
                          <a:noFill/>
                        </pic:spPr>
                      </pic:pic>
                    </a:graphicData>
                  </a:graphic>
                  <wp14:sizeRelH relativeFrom="margin">
                    <wp14:pctWidth>0</wp14:pctWidth>
                  </wp14:sizeRelH>
                  <wp14:sizeRelV relativeFrom="margin">
                    <wp14:pctHeight>0</wp14:pctHeight>
                  </wp14:sizeRelV>
                </wp:anchor>
              </w:drawing>
            </w:r>
          </w:p>
        </w:tc>
        <w:tc>
          <w:tcPr>
            <w:tcW w:w="3232" w:type="pct"/>
            <w:gridSpan w:val="9"/>
            <w:tcBorders>
              <w:top w:val="single" w:sz="12" w:space="0" w:color="auto"/>
              <w:left w:val="single" w:sz="12" w:space="0" w:color="auto"/>
              <w:bottom w:val="single" w:sz="8" w:space="0" w:color="000000"/>
              <w:right w:val="single" w:sz="12" w:space="0" w:color="auto"/>
            </w:tcBorders>
            <w:vAlign w:val="center"/>
            <w:hideMark/>
          </w:tcPr>
          <w:p w14:paraId="2719A750" w14:textId="77777777" w:rsidR="00F75542" w:rsidRPr="00F75542" w:rsidRDefault="00F75542" w:rsidP="00F75542">
            <w:pPr>
              <w:spacing w:line="276" w:lineRule="auto"/>
              <w:jc w:val="center"/>
              <w:rPr>
                <w:rFonts w:ascii="Czcionka tekstu podstawowego" w:hAnsi="Czcionka tekstu podstawowego"/>
                <w:b/>
                <w:bCs/>
                <w:color w:val="000000"/>
                <w:sz w:val="22"/>
                <w:szCs w:val="22"/>
                <w:lang w:eastAsia="en-US"/>
              </w:rPr>
            </w:pPr>
            <w:r w:rsidRPr="00F75542">
              <w:rPr>
                <w:rFonts w:ascii="Czcionka tekstu podstawowego" w:hAnsi="Czcionka tekstu podstawowego"/>
                <w:b/>
                <w:bCs/>
                <w:color w:val="000000"/>
                <w:sz w:val="22"/>
                <w:szCs w:val="22"/>
                <w:lang w:eastAsia="en-US"/>
              </w:rPr>
              <w:t xml:space="preserve">Zlecenie ZTK/……/……/……                                                                                     do umowy nr </w:t>
            </w:r>
            <w:proofErr w:type="spellStart"/>
            <w:r w:rsidRPr="00F75542">
              <w:rPr>
                <w:rFonts w:ascii="Czcionka tekstu podstawowego" w:hAnsi="Czcionka tekstu podstawowego"/>
                <w:b/>
                <w:bCs/>
                <w:color w:val="000000"/>
                <w:sz w:val="22"/>
                <w:szCs w:val="22"/>
                <w:lang w:eastAsia="en-US"/>
              </w:rPr>
              <w:t>e_Ru</w:t>
            </w:r>
            <w:proofErr w:type="spellEnd"/>
            <w:r w:rsidRPr="00F75542">
              <w:rPr>
                <w:rFonts w:ascii="Czcionka tekstu podstawowego" w:hAnsi="Czcionka tekstu podstawowego"/>
                <w:b/>
                <w:bCs/>
                <w:color w:val="000000"/>
                <w:sz w:val="22"/>
                <w:szCs w:val="22"/>
                <w:lang w:eastAsia="en-US"/>
              </w:rPr>
              <w:t xml:space="preserve"> …………………</w:t>
            </w:r>
            <w:proofErr w:type="gramStart"/>
            <w:r w:rsidRPr="00F75542">
              <w:rPr>
                <w:rFonts w:ascii="Czcionka tekstu podstawowego" w:hAnsi="Czcionka tekstu podstawowego"/>
                <w:b/>
                <w:bCs/>
                <w:color w:val="000000"/>
                <w:sz w:val="22"/>
                <w:szCs w:val="22"/>
                <w:lang w:eastAsia="en-US"/>
              </w:rPr>
              <w:t>…….</w:t>
            </w:r>
            <w:proofErr w:type="gramEnd"/>
            <w:r w:rsidRPr="00F75542">
              <w:rPr>
                <w:rFonts w:ascii="Czcionka tekstu podstawowego" w:hAnsi="Czcionka tekstu podstawowego"/>
                <w:b/>
                <w:bCs/>
                <w:color w:val="000000"/>
                <w:sz w:val="22"/>
                <w:szCs w:val="22"/>
                <w:lang w:eastAsia="en-US"/>
              </w:rPr>
              <w:t>.                                                                na wykonanie usługi transportowej</w:t>
            </w:r>
          </w:p>
        </w:tc>
      </w:tr>
      <w:tr w:rsidR="00F75542" w:rsidRPr="00F75542" w14:paraId="25D48768" w14:textId="77777777" w:rsidTr="00F75542">
        <w:trPr>
          <w:gridAfter w:val="1"/>
          <w:trHeight w:val="120"/>
        </w:trPr>
        <w:tc>
          <w:tcPr>
            <w:tcW w:w="203" w:type="pct"/>
            <w:tcBorders>
              <w:top w:val="single" w:sz="12" w:space="0" w:color="auto"/>
              <w:left w:val="nil"/>
              <w:bottom w:val="single" w:sz="12" w:space="0" w:color="auto"/>
              <w:right w:val="nil"/>
            </w:tcBorders>
            <w:noWrap/>
            <w:vAlign w:val="bottom"/>
            <w:hideMark/>
          </w:tcPr>
          <w:p w14:paraId="5C68CF1E" w14:textId="77777777" w:rsidR="00F75542" w:rsidRPr="00F75542" w:rsidRDefault="00F75542" w:rsidP="00F75542">
            <w:pPr>
              <w:rPr>
                <w:rFonts w:ascii="Czcionka tekstu podstawowego" w:hAnsi="Czcionka tekstu podstawowego"/>
                <w:b/>
                <w:bCs/>
                <w:color w:val="000000"/>
                <w:sz w:val="22"/>
                <w:szCs w:val="22"/>
                <w:lang w:eastAsia="en-US"/>
              </w:rPr>
            </w:pPr>
          </w:p>
        </w:tc>
        <w:tc>
          <w:tcPr>
            <w:tcW w:w="648" w:type="pct"/>
            <w:gridSpan w:val="2"/>
            <w:tcBorders>
              <w:top w:val="single" w:sz="12" w:space="0" w:color="auto"/>
              <w:left w:val="nil"/>
              <w:bottom w:val="single" w:sz="12" w:space="0" w:color="auto"/>
              <w:right w:val="nil"/>
            </w:tcBorders>
            <w:noWrap/>
            <w:vAlign w:val="bottom"/>
            <w:hideMark/>
          </w:tcPr>
          <w:p w14:paraId="3BDEA570" w14:textId="77777777" w:rsidR="00F75542" w:rsidRPr="00F75542" w:rsidRDefault="00F75542" w:rsidP="00F75542">
            <w:pPr>
              <w:spacing w:line="276" w:lineRule="auto"/>
              <w:rPr>
                <w:rFonts w:ascii="Calibri" w:eastAsia="Calibri" w:hAnsi="Calibri"/>
              </w:rPr>
            </w:pPr>
          </w:p>
        </w:tc>
        <w:tc>
          <w:tcPr>
            <w:tcW w:w="879" w:type="pct"/>
            <w:gridSpan w:val="2"/>
            <w:tcBorders>
              <w:top w:val="single" w:sz="12" w:space="0" w:color="auto"/>
              <w:left w:val="nil"/>
              <w:bottom w:val="nil"/>
              <w:right w:val="nil"/>
            </w:tcBorders>
            <w:noWrap/>
            <w:vAlign w:val="bottom"/>
            <w:hideMark/>
          </w:tcPr>
          <w:p w14:paraId="677D96F9" w14:textId="77777777" w:rsidR="00F75542" w:rsidRPr="00F75542" w:rsidRDefault="00F75542" w:rsidP="00F75542">
            <w:pPr>
              <w:spacing w:line="276" w:lineRule="auto"/>
              <w:rPr>
                <w:rFonts w:ascii="Calibri" w:eastAsia="Calibri" w:hAnsi="Calibri"/>
              </w:rPr>
            </w:pPr>
          </w:p>
        </w:tc>
        <w:tc>
          <w:tcPr>
            <w:tcW w:w="702" w:type="pct"/>
            <w:gridSpan w:val="2"/>
            <w:tcBorders>
              <w:top w:val="single" w:sz="12" w:space="0" w:color="auto"/>
              <w:left w:val="nil"/>
              <w:bottom w:val="nil"/>
              <w:right w:val="nil"/>
            </w:tcBorders>
            <w:noWrap/>
            <w:vAlign w:val="bottom"/>
            <w:hideMark/>
          </w:tcPr>
          <w:p w14:paraId="5815ADC4" w14:textId="77777777" w:rsidR="00F75542" w:rsidRPr="00F75542" w:rsidRDefault="00F75542" w:rsidP="00F75542">
            <w:pPr>
              <w:spacing w:line="276" w:lineRule="auto"/>
              <w:rPr>
                <w:rFonts w:ascii="Calibri" w:eastAsia="Calibri" w:hAnsi="Calibri"/>
              </w:rPr>
            </w:pPr>
          </w:p>
        </w:tc>
        <w:tc>
          <w:tcPr>
            <w:tcW w:w="228" w:type="pct"/>
            <w:gridSpan w:val="2"/>
            <w:tcBorders>
              <w:top w:val="single" w:sz="12" w:space="0" w:color="auto"/>
              <w:left w:val="nil"/>
              <w:bottom w:val="nil"/>
              <w:right w:val="nil"/>
            </w:tcBorders>
            <w:noWrap/>
            <w:vAlign w:val="bottom"/>
            <w:hideMark/>
          </w:tcPr>
          <w:p w14:paraId="52B813D7" w14:textId="77777777" w:rsidR="00F75542" w:rsidRPr="00F75542" w:rsidRDefault="00F75542" w:rsidP="00F75542">
            <w:pPr>
              <w:spacing w:line="276" w:lineRule="auto"/>
              <w:rPr>
                <w:rFonts w:ascii="Calibri" w:eastAsia="Calibri" w:hAnsi="Calibri"/>
              </w:rPr>
            </w:pPr>
          </w:p>
        </w:tc>
        <w:tc>
          <w:tcPr>
            <w:tcW w:w="569" w:type="pct"/>
            <w:gridSpan w:val="2"/>
            <w:tcBorders>
              <w:top w:val="single" w:sz="12" w:space="0" w:color="auto"/>
              <w:left w:val="nil"/>
              <w:bottom w:val="nil"/>
              <w:right w:val="nil"/>
            </w:tcBorders>
            <w:noWrap/>
            <w:vAlign w:val="bottom"/>
            <w:hideMark/>
          </w:tcPr>
          <w:p w14:paraId="7ADDFE90" w14:textId="77777777" w:rsidR="00F75542" w:rsidRPr="00F75542" w:rsidRDefault="00F75542" w:rsidP="00F75542">
            <w:pPr>
              <w:spacing w:line="276" w:lineRule="auto"/>
              <w:rPr>
                <w:rFonts w:ascii="Calibri" w:eastAsia="Calibri" w:hAnsi="Calibri"/>
              </w:rPr>
            </w:pPr>
          </w:p>
        </w:tc>
        <w:tc>
          <w:tcPr>
            <w:tcW w:w="234" w:type="pct"/>
            <w:tcBorders>
              <w:top w:val="single" w:sz="12" w:space="0" w:color="auto"/>
              <w:left w:val="nil"/>
              <w:bottom w:val="nil"/>
              <w:right w:val="nil"/>
            </w:tcBorders>
            <w:noWrap/>
            <w:vAlign w:val="bottom"/>
            <w:hideMark/>
          </w:tcPr>
          <w:p w14:paraId="317BC3E3" w14:textId="77777777" w:rsidR="00F75542" w:rsidRPr="00F75542" w:rsidRDefault="00F75542" w:rsidP="00F75542">
            <w:pPr>
              <w:spacing w:line="276" w:lineRule="auto"/>
              <w:rPr>
                <w:rFonts w:ascii="Calibri" w:eastAsia="Calibri" w:hAnsi="Calibri"/>
              </w:rPr>
            </w:pPr>
          </w:p>
        </w:tc>
        <w:tc>
          <w:tcPr>
            <w:tcW w:w="1537" w:type="pct"/>
            <w:gridSpan w:val="3"/>
            <w:tcBorders>
              <w:top w:val="single" w:sz="12" w:space="0" w:color="auto"/>
              <w:left w:val="nil"/>
              <w:bottom w:val="nil"/>
              <w:right w:val="nil"/>
            </w:tcBorders>
            <w:noWrap/>
            <w:vAlign w:val="bottom"/>
            <w:hideMark/>
          </w:tcPr>
          <w:p w14:paraId="7416B2C1" w14:textId="77777777" w:rsidR="00F75542" w:rsidRPr="00F75542" w:rsidRDefault="00F75542" w:rsidP="00F75542">
            <w:pPr>
              <w:spacing w:line="276" w:lineRule="auto"/>
              <w:rPr>
                <w:rFonts w:ascii="Calibri" w:eastAsia="Calibri" w:hAnsi="Calibri"/>
              </w:rPr>
            </w:pPr>
          </w:p>
        </w:tc>
      </w:tr>
      <w:tr w:rsidR="00F75542" w:rsidRPr="00F75542" w14:paraId="49341AD5" w14:textId="77777777" w:rsidTr="00F75542">
        <w:trPr>
          <w:gridAfter w:val="1"/>
          <w:trHeight w:val="300"/>
        </w:trPr>
        <w:tc>
          <w:tcPr>
            <w:tcW w:w="851" w:type="pct"/>
            <w:gridSpan w:val="3"/>
            <w:tcBorders>
              <w:top w:val="single" w:sz="8" w:space="0" w:color="auto"/>
              <w:left w:val="single" w:sz="12" w:space="0" w:color="auto"/>
              <w:bottom w:val="single" w:sz="12" w:space="0" w:color="auto"/>
              <w:right w:val="single" w:sz="12" w:space="0" w:color="auto"/>
            </w:tcBorders>
            <w:vAlign w:val="bottom"/>
            <w:hideMark/>
          </w:tcPr>
          <w:p w14:paraId="655B6CD5" w14:textId="77777777" w:rsidR="00F75542" w:rsidRPr="00F75542" w:rsidRDefault="00F75542" w:rsidP="00F75542">
            <w:pPr>
              <w:spacing w:line="276" w:lineRule="auto"/>
              <w:jc w:val="center"/>
              <w:rPr>
                <w:rFonts w:ascii="Czcionka tekstu podstawowego" w:hAnsi="Czcionka tekstu podstawowego"/>
                <w:b/>
                <w:color w:val="000000"/>
                <w:sz w:val="22"/>
                <w:szCs w:val="22"/>
                <w:lang w:eastAsia="en-US"/>
              </w:rPr>
            </w:pPr>
            <w:r w:rsidRPr="00F75542">
              <w:rPr>
                <w:rFonts w:ascii="Czcionka tekstu podstawowego" w:hAnsi="Czcionka tekstu podstawowego"/>
                <w:b/>
                <w:color w:val="000000"/>
                <w:sz w:val="22"/>
                <w:szCs w:val="22"/>
                <w:lang w:eastAsia="en-US"/>
              </w:rPr>
              <w:t>Rodzaj pojazdu:</w:t>
            </w:r>
          </w:p>
        </w:tc>
        <w:tc>
          <w:tcPr>
            <w:tcW w:w="4149" w:type="pct"/>
            <w:gridSpan w:val="12"/>
            <w:tcBorders>
              <w:top w:val="single" w:sz="12" w:space="0" w:color="auto"/>
              <w:left w:val="single" w:sz="12" w:space="0" w:color="auto"/>
              <w:bottom w:val="nil"/>
              <w:right w:val="single" w:sz="12" w:space="0" w:color="auto"/>
            </w:tcBorders>
            <w:vAlign w:val="center"/>
            <w:hideMark/>
          </w:tcPr>
          <w:p w14:paraId="7F6B0F3A" w14:textId="77777777" w:rsidR="00F75542" w:rsidRPr="00F75542" w:rsidRDefault="00F75542" w:rsidP="00F75542">
            <w:pPr>
              <w:spacing w:line="276" w:lineRule="auto"/>
              <w:jc w:val="center"/>
              <w:rPr>
                <w:rFonts w:ascii="Czcionka tekstu podstawowego" w:hAnsi="Czcionka tekstu podstawowego"/>
                <w:b/>
                <w:color w:val="000000"/>
                <w:sz w:val="22"/>
                <w:szCs w:val="22"/>
                <w:lang w:eastAsia="en-US"/>
              </w:rPr>
            </w:pPr>
            <w:r w:rsidRPr="00F75542">
              <w:rPr>
                <w:rFonts w:ascii="Czcionka tekstu podstawowego" w:hAnsi="Czcionka tekstu podstawowego"/>
                <w:b/>
                <w:color w:val="000000"/>
                <w:sz w:val="22"/>
                <w:szCs w:val="22"/>
                <w:lang w:eastAsia="en-US"/>
              </w:rPr>
              <w:t>…………………………………………………………………………………………………………</w:t>
            </w:r>
          </w:p>
        </w:tc>
      </w:tr>
      <w:tr w:rsidR="00F75542" w:rsidRPr="00F75542" w14:paraId="723A6C49" w14:textId="77777777" w:rsidTr="00F75542">
        <w:trPr>
          <w:gridAfter w:val="1"/>
          <w:trHeight w:val="285"/>
        </w:trPr>
        <w:tc>
          <w:tcPr>
            <w:tcW w:w="851" w:type="pct"/>
            <w:gridSpan w:val="3"/>
            <w:vMerge w:val="restart"/>
            <w:tcBorders>
              <w:top w:val="single" w:sz="12" w:space="0" w:color="auto"/>
              <w:left w:val="single" w:sz="12" w:space="0" w:color="auto"/>
              <w:bottom w:val="single" w:sz="8" w:space="0" w:color="000000"/>
              <w:right w:val="single" w:sz="12" w:space="0" w:color="auto"/>
            </w:tcBorders>
            <w:vAlign w:val="center"/>
            <w:hideMark/>
          </w:tcPr>
          <w:p w14:paraId="6EF63378" w14:textId="77777777" w:rsidR="00F75542" w:rsidRPr="00F75542" w:rsidRDefault="00F75542" w:rsidP="00F75542">
            <w:pPr>
              <w:spacing w:line="276" w:lineRule="auto"/>
              <w:jc w:val="center"/>
              <w:rPr>
                <w:rFonts w:ascii="Czcionka tekstu podstawowego" w:hAnsi="Czcionka tekstu podstawowego"/>
                <w:b/>
                <w:color w:val="000000"/>
                <w:sz w:val="22"/>
                <w:szCs w:val="22"/>
                <w:lang w:eastAsia="en-US"/>
              </w:rPr>
            </w:pPr>
            <w:r w:rsidRPr="00F75542">
              <w:rPr>
                <w:rFonts w:ascii="Czcionka tekstu podstawowego" w:hAnsi="Czcionka tekstu podstawowego"/>
                <w:b/>
                <w:color w:val="000000"/>
                <w:sz w:val="22"/>
                <w:szCs w:val="22"/>
                <w:lang w:eastAsia="en-US"/>
              </w:rPr>
              <w:t>Pojazd</w:t>
            </w:r>
          </w:p>
        </w:tc>
        <w:tc>
          <w:tcPr>
            <w:tcW w:w="879" w:type="pct"/>
            <w:gridSpan w:val="2"/>
            <w:tcBorders>
              <w:top w:val="single" w:sz="12" w:space="0" w:color="auto"/>
              <w:left w:val="single" w:sz="12" w:space="0" w:color="auto"/>
              <w:bottom w:val="single" w:sz="12" w:space="0" w:color="auto"/>
              <w:right w:val="single" w:sz="12" w:space="0" w:color="auto"/>
            </w:tcBorders>
            <w:noWrap/>
            <w:vAlign w:val="center"/>
            <w:hideMark/>
          </w:tcPr>
          <w:p w14:paraId="7621777B" w14:textId="77777777" w:rsidR="00F75542" w:rsidRPr="00F75542" w:rsidRDefault="00F75542" w:rsidP="00F75542">
            <w:pPr>
              <w:spacing w:line="276" w:lineRule="auto"/>
              <w:jc w:val="center"/>
              <w:rPr>
                <w:rFonts w:ascii="Czcionka tekstu podstawowego" w:hAnsi="Czcionka tekstu podstawowego"/>
                <w:b/>
                <w:color w:val="000000"/>
                <w:sz w:val="22"/>
                <w:szCs w:val="22"/>
                <w:lang w:eastAsia="en-US"/>
              </w:rPr>
            </w:pPr>
            <w:r w:rsidRPr="00F75542">
              <w:rPr>
                <w:rFonts w:ascii="Czcionka tekstu podstawowego" w:hAnsi="Czcionka tekstu podstawowego"/>
                <w:b/>
                <w:color w:val="000000"/>
                <w:sz w:val="22"/>
                <w:szCs w:val="22"/>
                <w:lang w:eastAsia="en-US"/>
              </w:rPr>
              <w:t>Marka Pojazdu</w:t>
            </w:r>
          </w:p>
        </w:tc>
        <w:tc>
          <w:tcPr>
            <w:tcW w:w="798" w:type="pct"/>
            <w:gridSpan w:val="3"/>
            <w:tcBorders>
              <w:top w:val="single" w:sz="12" w:space="0" w:color="auto"/>
              <w:left w:val="single" w:sz="12" w:space="0" w:color="auto"/>
              <w:bottom w:val="single" w:sz="12" w:space="0" w:color="auto"/>
              <w:right w:val="single" w:sz="12" w:space="0" w:color="auto"/>
            </w:tcBorders>
            <w:noWrap/>
            <w:vAlign w:val="center"/>
            <w:hideMark/>
          </w:tcPr>
          <w:p w14:paraId="7CF1914E" w14:textId="77777777" w:rsidR="00F75542" w:rsidRPr="00F75542" w:rsidRDefault="00F75542" w:rsidP="00F75542">
            <w:pPr>
              <w:spacing w:line="276" w:lineRule="auto"/>
              <w:jc w:val="center"/>
              <w:rPr>
                <w:rFonts w:ascii="Czcionka tekstu podstawowego" w:hAnsi="Czcionka tekstu podstawowego"/>
                <w:b/>
                <w:color w:val="000000"/>
                <w:sz w:val="22"/>
                <w:szCs w:val="22"/>
                <w:lang w:eastAsia="en-US"/>
              </w:rPr>
            </w:pPr>
            <w:r w:rsidRPr="00F75542">
              <w:rPr>
                <w:rFonts w:ascii="Czcionka tekstu podstawowego" w:hAnsi="Czcionka tekstu podstawowego"/>
                <w:b/>
                <w:color w:val="000000"/>
                <w:sz w:val="22"/>
                <w:szCs w:val="22"/>
                <w:lang w:eastAsia="en-US"/>
              </w:rPr>
              <w:t>Nr rejestracyjny</w:t>
            </w:r>
          </w:p>
        </w:tc>
        <w:tc>
          <w:tcPr>
            <w:tcW w:w="1815" w:type="pct"/>
            <w:gridSpan w:val="6"/>
            <w:tcBorders>
              <w:top w:val="single" w:sz="12" w:space="0" w:color="auto"/>
              <w:left w:val="single" w:sz="12" w:space="0" w:color="auto"/>
              <w:bottom w:val="single" w:sz="4" w:space="0" w:color="auto"/>
              <w:right w:val="single" w:sz="12" w:space="0" w:color="auto"/>
            </w:tcBorders>
            <w:vAlign w:val="center"/>
            <w:hideMark/>
          </w:tcPr>
          <w:p w14:paraId="5A6065A1" w14:textId="77777777" w:rsidR="00F75542" w:rsidRPr="00F75542" w:rsidRDefault="00F75542" w:rsidP="00F75542">
            <w:pPr>
              <w:spacing w:line="276" w:lineRule="auto"/>
              <w:jc w:val="center"/>
              <w:rPr>
                <w:rFonts w:ascii="Czcionka tekstu podstawowego" w:hAnsi="Czcionka tekstu podstawowego"/>
                <w:b/>
                <w:color w:val="000000"/>
                <w:sz w:val="22"/>
                <w:szCs w:val="22"/>
                <w:lang w:eastAsia="en-US"/>
              </w:rPr>
            </w:pPr>
            <w:r w:rsidRPr="00F75542">
              <w:rPr>
                <w:rFonts w:ascii="Czcionka tekstu podstawowego" w:hAnsi="Czcionka tekstu podstawowego"/>
                <w:b/>
                <w:color w:val="000000"/>
                <w:sz w:val="22"/>
                <w:szCs w:val="22"/>
                <w:lang w:eastAsia="en-US"/>
              </w:rPr>
              <w:t>Imię, nazwisko kierowcy (kierowców)</w:t>
            </w:r>
          </w:p>
        </w:tc>
        <w:tc>
          <w:tcPr>
            <w:tcW w:w="657" w:type="pct"/>
            <w:tcBorders>
              <w:top w:val="single" w:sz="12" w:space="0" w:color="auto"/>
              <w:left w:val="single" w:sz="12" w:space="0" w:color="auto"/>
              <w:bottom w:val="single" w:sz="4" w:space="0" w:color="auto"/>
              <w:right w:val="single" w:sz="12" w:space="0" w:color="auto"/>
            </w:tcBorders>
            <w:vAlign w:val="center"/>
            <w:hideMark/>
          </w:tcPr>
          <w:p w14:paraId="3F27BAEA" w14:textId="77777777" w:rsidR="00F75542" w:rsidRPr="00F75542" w:rsidRDefault="00F75542" w:rsidP="00F75542">
            <w:pPr>
              <w:spacing w:line="276" w:lineRule="auto"/>
              <w:jc w:val="center"/>
              <w:rPr>
                <w:rFonts w:ascii="Czcionka tekstu podstawowego" w:hAnsi="Czcionka tekstu podstawowego"/>
                <w:b/>
                <w:color w:val="000000"/>
                <w:sz w:val="22"/>
                <w:szCs w:val="22"/>
                <w:lang w:eastAsia="en-US"/>
              </w:rPr>
            </w:pPr>
            <w:r w:rsidRPr="00F75542">
              <w:rPr>
                <w:rFonts w:ascii="Czcionka tekstu podstawowego" w:hAnsi="Czcionka tekstu podstawowego"/>
                <w:b/>
                <w:color w:val="000000"/>
                <w:sz w:val="22"/>
                <w:szCs w:val="22"/>
                <w:lang w:eastAsia="en-US"/>
              </w:rPr>
              <w:t>Nr lok. GPS</w:t>
            </w:r>
          </w:p>
        </w:tc>
      </w:tr>
      <w:tr w:rsidR="00F75542" w:rsidRPr="00F75542" w14:paraId="67705E9D" w14:textId="77777777" w:rsidTr="00F75542">
        <w:trPr>
          <w:gridAfter w:val="1"/>
          <w:trHeight w:val="300"/>
        </w:trPr>
        <w:tc>
          <w:tcPr>
            <w:tcW w:w="0" w:type="auto"/>
            <w:gridSpan w:val="3"/>
            <w:vMerge/>
            <w:tcBorders>
              <w:top w:val="single" w:sz="12" w:space="0" w:color="auto"/>
              <w:left w:val="single" w:sz="12" w:space="0" w:color="auto"/>
              <w:bottom w:val="single" w:sz="8" w:space="0" w:color="000000"/>
              <w:right w:val="single" w:sz="12" w:space="0" w:color="auto"/>
            </w:tcBorders>
            <w:vAlign w:val="center"/>
            <w:hideMark/>
          </w:tcPr>
          <w:p w14:paraId="46591F16" w14:textId="77777777" w:rsidR="00F75542" w:rsidRPr="00F75542" w:rsidRDefault="00F75542" w:rsidP="00F75542">
            <w:pPr>
              <w:spacing w:line="276" w:lineRule="auto"/>
              <w:rPr>
                <w:rFonts w:ascii="Czcionka tekstu podstawowego" w:hAnsi="Czcionka tekstu podstawowego"/>
                <w:b/>
                <w:color w:val="000000"/>
                <w:sz w:val="22"/>
                <w:szCs w:val="22"/>
                <w:lang w:eastAsia="en-US"/>
              </w:rPr>
            </w:pPr>
          </w:p>
        </w:tc>
        <w:tc>
          <w:tcPr>
            <w:tcW w:w="879" w:type="pct"/>
            <w:gridSpan w:val="2"/>
            <w:tcBorders>
              <w:top w:val="single" w:sz="12" w:space="0" w:color="auto"/>
              <w:left w:val="single" w:sz="12" w:space="0" w:color="auto"/>
              <w:bottom w:val="single" w:sz="8" w:space="0" w:color="auto"/>
              <w:right w:val="single" w:sz="12" w:space="0" w:color="auto"/>
            </w:tcBorders>
            <w:noWrap/>
            <w:vAlign w:val="bottom"/>
            <w:hideMark/>
          </w:tcPr>
          <w:p w14:paraId="640A5E7D" w14:textId="77777777" w:rsidR="00F75542" w:rsidRPr="00F75542" w:rsidRDefault="00F75542" w:rsidP="00F75542">
            <w:pPr>
              <w:spacing w:line="276" w:lineRule="auto"/>
              <w:rPr>
                <w:rFonts w:ascii="Czcionka tekstu podstawowego" w:hAnsi="Czcionka tekstu podstawowego"/>
                <w:b/>
                <w:color w:val="000000"/>
                <w:sz w:val="22"/>
                <w:szCs w:val="22"/>
                <w:lang w:eastAsia="en-US"/>
              </w:rPr>
            </w:pPr>
            <w:r w:rsidRPr="00F75542">
              <w:rPr>
                <w:rFonts w:ascii="Czcionka tekstu podstawowego" w:hAnsi="Czcionka tekstu podstawowego"/>
                <w:b/>
                <w:color w:val="000000"/>
                <w:sz w:val="22"/>
                <w:szCs w:val="22"/>
                <w:lang w:eastAsia="en-US"/>
              </w:rPr>
              <w:t> </w:t>
            </w:r>
          </w:p>
        </w:tc>
        <w:tc>
          <w:tcPr>
            <w:tcW w:w="798" w:type="pct"/>
            <w:gridSpan w:val="3"/>
            <w:tcBorders>
              <w:top w:val="single" w:sz="12" w:space="0" w:color="auto"/>
              <w:left w:val="single" w:sz="12" w:space="0" w:color="auto"/>
              <w:bottom w:val="single" w:sz="8" w:space="0" w:color="auto"/>
              <w:right w:val="single" w:sz="12" w:space="0" w:color="auto"/>
            </w:tcBorders>
            <w:noWrap/>
            <w:vAlign w:val="bottom"/>
            <w:hideMark/>
          </w:tcPr>
          <w:p w14:paraId="7CD7D6E5" w14:textId="77777777" w:rsidR="00F75542" w:rsidRPr="00F75542" w:rsidRDefault="00F75542" w:rsidP="00F75542">
            <w:pPr>
              <w:spacing w:line="276" w:lineRule="auto"/>
              <w:rPr>
                <w:rFonts w:ascii="Czcionka tekstu podstawowego" w:hAnsi="Czcionka tekstu podstawowego"/>
                <w:b/>
                <w:color w:val="000000"/>
                <w:sz w:val="22"/>
                <w:szCs w:val="22"/>
                <w:lang w:eastAsia="en-US"/>
              </w:rPr>
            </w:pPr>
            <w:r w:rsidRPr="00F75542">
              <w:rPr>
                <w:rFonts w:ascii="Czcionka tekstu podstawowego" w:hAnsi="Czcionka tekstu podstawowego"/>
                <w:b/>
                <w:color w:val="000000"/>
                <w:sz w:val="22"/>
                <w:szCs w:val="22"/>
                <w:lang w:eastAsia="en-US"/>
              </w:rPr>
              <w:t> </w:t>
            </w:r>
          </w:p>
        </w:tc>
        <w:tc>
          <w:tcPr>
            <w:tcW w:w="1815" w:type="pct"/>
            <w:gridSpan w:val="6"/>
            <w:tcBorders>
              <w:top w:val="single" w:sz="12" w:space="0" w:color="auto"/>
              <w:left w:val="single" w:sz="12" w:space="0" w:color="auto"/>
              <w:bottom w:val="single" w:sz="8" w:space="0" w:color="auto"/>
              <w:right w:val="single" w:sz="12" w:space="0" w:color="auto"/>
            </w:tcBorders>
            <w:noWrap/>
            <w:vAlign w:val="bottom"/>
            <w:hideMark/>
          </w:tcPr>
          <w:p w14:paraId="7F5C0832" w14:textId="77777777" w:rsidR="00F75542" w:rsidRPr="00F75542" w:rsidRDefault="00F75542" w:rsidP="00F75542">
            <w:pPr>
              <w:spacing w:line="276" w:lineRule="auto"/>
              <w:jc w:val="center"/>
              <w:rPr>
                <w:rFonts w:ascii="Czcionka tekstu podstawowego" w:hAnsi="Czcionka tekstu podstawowego"/>
                <w:b/>
                <w:color w:val="000000"/>
                <w:sz w:val="22"/>
                <w:szCs w:val="22"/>
                <w:lang w:eastAsia="en-US"/>
              </w:rPr>
            </w:pPr>
            <w:r w:rsidRPr="00F75542">
              <w:rPr>
                <w:rFonts w:ascii="Czcionka tekstu podstawowego" w:hAnsi="Czcionka tekstu podstawowego"/>
                <w:b/>
                <w:color w:val="000000"/>
                <w:sz w:val="22"/>
                <w:szCs w:val="22"/>
                <w:lang w:eastAsia="en-US"/>
              </w:rPr>
              <w:t> </w:t>
            </w:r>
          </w:p>
        </w:tc>
        <w:tc>
          <w:tcPr>
            <w:tcW w:w="657" w:type="pct"/>
            <w:tcBorders>
              <w:top w:val="single" w:sz="12" w:space="0" w:color="auto"/>
              <w:left w:val="single" w:sz="12" w:space="0" w:color="auto"/>
              <w:bottom w:val="single" w:sz="8" w:space="0" w:color="auto"/>
              <w:right w:val="single" w:sz="12" w:space="0" w:color="auto"/>
            </w:tcBorders>
            <w:vAlign w:val="bottom"/>
          </w:tcPr>
          <w:p w14:paraId="08B373DB" w14:textId="77777777" w:rsidR="00F75542" w:rsidRPr="00F75542" w:rsidRDefault="00F75542" w:rsidP="00F75542">
            <w:pPr>
              <w:spacing w:line="276" w:lineRule="auto"/>
              <w:jc w:val="center"/>
              <w:rPr>
                <w:rFonts w:ascii="Czcionka tekstu podstawowego" w:hAnsi="Czcionka tekstu podstawowego"/>
                <w:b/>
                <w:color w:val="000000"/>
                <w:sz w:val="22"/>
                <w:szCs w:val="22"/>
                <w:lang w:eastAsia="en-US"/>
              </w:rPr>
            </w:pPr>
          </w:p>
        </w:tc>
      </w:tr>
      <w:tr w:rsidR="00F75542" w:rsidRPr="00F75542" w14:paraId="311079D3" w14:textId="77777777" w:rsidTr="00F75542">
        <w:trPr>
          <w:gridAfter w:val="1"/>
          <w:trHeight w:val="300"/>
        </w:trPr>
        <w:tc>
          <w:tcPr>
            <w:tcW w:w="5000" w:type="pct"/>
            <w:gridSpan w:val="15"/>
            <w:tcBorders>
              <w:top w:val="single" w:sz="12" w:space="0" w:color="auto"/>
              <w:left w:val="single" w:sz="12" w:space="0" w:color="auto"/>
              <w:bottom w:val="single" w:sz="8" w:space="0" w:color="auto"/>
              <w:right w:val="single" w:sz="12" w:space="0" w:color="auto"/>
            </w:tcBorders>
            <w:vAlign w:val="center"/>
            <w:hideMark/>
          </w:tcPr>
          <w:p w14:paraId="5CEAA6DE" w14:textId="77777777" w:rsidR="00F75542" w:rsidRPr="00F75542" w:rsidRDefault="00F75542" w:rsidP="00F75542">
            <w:pPr>
              <w:spacing w:line="276" w:lineRule="auto"/>
              <w:rPr>
                <w:rFonts w:ascii="Czcionka tekstu podstawowego" w:hAnsi="Czcionka tekstu podstawowego"/>
                <w:b/>
                <w:color w:val="000000"/>
                <w:sz w:val="22"/>
                <w:szCs w:val="22"/>
                <w:lang w:eastAsia="en-US"/>
              </w:rPr>
            </w:pPr>
            <w:r w:rsidRPr="00F75542">
              <w:rPr>
                <w:rFonts w:ascii="Czcionka tekstu podstawowego" w:hAnsi="Czcionka tekstu podstawowego"/>
                <w:b/>
                <w:color w:val="000000"/>
                <w:sz w:val="22"/>
                <w:szCs w:val="22"/>
                <w:lang w:eastAsia="en-US"/>
              </w:rPr>
              <w:t>Data wykonania usługi ……………………</w:t>
            </w:r>
            <w:r w:rsidRPr="00F75542">
              <w:rPr>
                <w:rFonts w:ascii="Czcionka tekstu podstawowego" w:hAnsi="Czcionka tekstu podstawowego"/>
                <w:b/>
                <w:bCs/>
                <w:color w:val="000000"/>
                <w:sz w:val="22"/>
                <w:szCs w:val="22"/>
                <w:lang w:eastAsia="en-US"/>
              </w:rPr>
              <w:t xml:space="preserve">czas w dyspozycji: </w:t>
            </w:r>
            <w:r w:rsidRPr="00F75542">
              <w:rPr>
                <w:rFonts w:ascii="Czcionka tekstu podstawowego" w:hAnsi="Czcionka tekstu podstawowego"/>
                <w:b/>
                <w:color w:val="000000"/>
                <w:sz w:val="22"/>
                <w:szCs w:val="22"/>
                <w:lang w:eastAsia="en-US"/>
              </w:rPr>
              <w:t xml:space="preserve">Zmiana A </w:t>
            </w:r>
            <w:r w:rsidRPr="00F75542">
              <w:rPr>
                <w:rFonts w:ascii="Czcionka tekstu podstawowego" w:hAnsi="Czcionka tekstu podstawowego"/>
                <w:b/>
                <w:bCs/>
                <w:color w:val="000000"/>
                <w:sz w:val="22"/>
                <w:szCs w:val="22"/>
                <w:lang w:eastAsia="en-US"/>
              </w:rPr>
              <w:t>od ……………</w:t>
            </w:r>
            <w:proofErr w:type="gramStart"/>
            <w:r w:rsidRPr="00F75542">
              <w:rPr>
                <w:rFonts w:ascii="Czcionka tekstu podstawowego" w:hAnsi="Czcionka tekstu podstawowego"/>
                <w:b/>
                <w:bCs/>
                <w:color w:val="000000"/>
                <w:sz w:val="22"/>
                <w:szCs w:val="22"/>
                <w:lang w:eastAsia="en-US"/>
              </w:rPr>
              <w:t>…….</w:t>
            </w:r>
            <w:proofErr w:type="gramEnd"/>
            <w:r w:rsidRPr="00F75542">
              <w:rPr>
                <w:rFonts w:ascii="Czcionka tekstu podstawowego" w:hAnsi="Czcionka tekstu podstawowego"/>
                <w:b/>
                <w:bCs/>
                <w:color w:val="000000"/>
                <w:sz w:val="22"/>
                <w:szCs w:val="22"/>
                <w:lang w:eastAsia="en-US"/>
              </w:rPr>
              <w:t>do …………………</w:t>
            </w:r>
          </w:p>
        </w:tc>
      </w:tr>
      <w:tr w:rsidR="00F75542" w:rsidRPr="00F75542" w14:paraId="2E80B256" w14:textId="77777777" w:rsidTr="00F75542">
        <w:trPr>
          <w:gridAfter w:val="1"/>
          <w:trHeight w:val="165"/>
        </w:trPr>
        <w:tc>
          <w:tcPr>
            <w:tcW w:w="203" w:type="pct"/>
            <w:tcBorders>
              <w:top w:val="single" w:sz="12" w:space="0" w:color="auto"/>
              <w:left w:val="nil"/>
              <w:bottom w:val="nil"/>
              <w:right w:val="nil"/>
            </w:tcBorders>
            <w:noWrap/>
            <w:vAlign w:val="bottom"/>
            <w:hideMark/>
          </w:tcPr>
          <w:p w14:paraId="601E720F" w14:textId="77777777" w:rsidR="00F75542" w:rsidRPr="00F75542" w:rsidRDefault="00F75542" w:rsidP="00F75542">
            <w:pPr>
              <w:rPr>
                <w:rFonts w:ascii="Czcionka tekstu podstawowego" w:hAnsi="Czcionka tekstu podstawowego"/>
                <w:b/>
                <w:color w:val="000000"/>
                <w:sz w:val="22"/>
                <w:szCs w:val="22"/>
                <w:lang w:eastAsia="en-US"/>
              </w:rPr>
            </w:pPr>
          </w:p>
        </w:tc>
        <w:tc>
          <w:tcPr>
            <w:tcW w:w="648" w:type="pct"/>
            <w:gridSpan w:val="2"/>
            <w:tcBorders>
              <w:top w:val="single" w:sz="12" w:space="0" w:color="auto"/>
              <w:left w:val="nil"/>
              <w:bottom w:val="nil"/>
              <w:right w:val="nil"/>
            </w:tcBorders>
            <w:noWrap/>
            <w:vAlign w:val="bottom"/>
            <w:hideMark/>
          </w:tcPr>
          <w:p w14:paraId="0B0AA48F" w14:textId="77777777" w:rsidR="00F75542" w:rsidRPr="00F75542" w:rsidRDefault="00F75542" w:rsidP="00F75542">
            <w:pPr>
              <w:spacing w:line="276" w:lineRule="auto"/>
              <w:rPr>
                <w:rFonts w:ascii="Calibri" w:eastAsia="Calibri" w:hAnsi="Calibri"/>
              </w:rPr>
            </w:pPr>
          </w:p>
        </w:tc>
        <w:tc>
          <w:tcPr>
            <w:tcW w:w="879" w:type="pct"/>
            <w:gridSpan w:val="2"/>
            <w:tcBorders>
              <w:top w:val="single" w:sz="12" w:space="0" w:color="auto"/>
              <w:left w:val="nil"/>
              <w:bottom w:val="nil"/>
              <w:right w:val="nil"/>
            </w:tcBorders>
            <w:noWrap/>
            <w:vAlign w:val="bottom"/>
            <w:hideMark/>
          </w:tcPr>
          <w:p w14:paraId="3257C623" w14:textId="77777777" w:rsidR="00F75542" w:rsidRPr="00F75542" w:rsidRDefault="00F75542" w:rsidP="00F75542">
            <w:pPr>
              <w:spacing w:line="276" w:lineRule="auto"/>
              <w:rPr>
                <w:rFonts w:ascii="Calibri" w:eastAsia="Calibri" w:hAnsi="Calibri"/>
              </w:rPr>
            </w:pPr>
          </w:p>
        </w:tc>
        <w:tc>
          <w:tcPr>
            <w:tcW w:w="702" w:type="pct"/>
            <w:gridSpan w:val="2"/>
            <w:tcBorders>
              <w:top w:val="single" w:sz="12" w:space="0" w:color="auto"/>
              <w:left w:val="nil"/>
              <w:bottom w:val="nil"/>
              <w:right w:val="nil"/>
            </w:tcBorders>
            <w:noWrap/>
            <w:vAlign w:val="bottom"/>
            <w:hideMark/>
          </w:tcPr>
          <w:p w14:paraId="6C58EB6D" w14:textId="77777777" w:rsidR="00F75542" w:rsidRPr="00F75542" w:rsidRDefault="00F75542" w:rsidP="00F75542">
            <w:pPr>
              <w:spacing w:line="276" w:lineRule="auto"/>
              <w:rPr>
                <w:rFonts w:ascii="Calibri" w:eastAsia="Calibri" w:hAnsi="Calibri"/>
              </w:rPr>
            </w:pPr>
          </w:p>
        </w:tc>
        <w:tc>
          <w:tcPr>
            <w:tcW w:w="228" w:type="pct"/>
            <w:gridSpan w:val="2"/>
            <w:tcBorders>
              <w:top w:val="single" w:sz="12" w:space="0" w:color="auto"/>
              <w:left w:val="nil"/>
              <w:bottom w:val="nil"/>
              <w:right w:val="nil"/>
            </w:tcBorders>
            <w:noWrap/>
            <w:vAlign w:val="bottom"/>
            <w:hideMark/>
          </w:tcPr>
          <w:p w14:paraId="2A4CB613" w14:textId="77777777" w:rsidR="00F75542" w:rsidRPr="00F75542" w:rsidRDefault="00F75542" w:rsidP="00F75542">
            <w:pPr>
              <w:spacing w:line="276" w:lineRule="auto"/>
              <w:rPr>
                <w:rFonts w:ascii="Calibri" w:eastAsia="Calibri" w:hAnsi="Calibri"/>
              </w:rPr>
            </w:pPr>
          </w:p>
        </w:tc>
        <w:tc>
          <w:tcPr>
            <w:tcW w:w="569" w:type="pct"/>
            <w:gridSpan w:val="2"/>
            <w:tcBorders>
              <w:top w:val="single" w:sz="12" w:space="0" w:color="auto"/>
              <w:left w:val="nil"/>
              <w:bottom w:val="nil"/>
              <w:right w:val="nil"/>
            </w:tcBorders>
            <w:noWrap/>
            <w:vAlign w:val="bottom"/>
            <w:hideMark/>
          </w:tcPr>
          <w:p w14:paraId="5BF1CBF2" w14:textId="77777777" w:rsidR="00F75542" w:rsidRPr="00F75542" w:rsidRDefault="00F75542" w:rsidP="00F75542">
            <w:pPr>
              <w:spacing w:line="276" w:lineRule="auto"/>
              <w:rPr>
                <w:rFonts w:ascii="Calibri" w:eastAsia="Calibri" w:hAnsi="Calibri"/>
              </w:rPr>
            </w:pPr>
          </w:p>
        </w:tc>
        <w:tc>
          <w:tcPr>
            <w:tcW w:w="234" w:type="pct"/>
            <w:tcBorders>
              <w:top w:val="single" w:sz="12" w:space="0" w:color="auto"/>
              <w:left w:val="nil"/>
              <w:bottom w:val="nil"/>
              <w:right w:val="nil"/>
            </w:tcBorders>
            <w:noWrap/>
            <w:vAlign w:val="bottom"/>
            <w:hideMark/>
          </w:tcPr>
          <w:p w14:paraId="6629E2F8" w14:textId="77777777" w:rsidR="00F75542" w:rsidRPr="00F75542" w:rsidRDefault="00F75542" w:rsidP="00F75542">
            <w:pPr>
              <w:spacing w:line="276" w:lineRule="auto"/>
              <w:rPr>
                <w:rFonts w:ascii="Calibri" w:eastAsia="Calibri" w:hAnsi="Calibri"/>
              </w:rPr>
            </w:pPr>
          </w:p>
        </w:tc>
        <w:tc>
          <w:tcPr>
            <w:tcW w:w="1537" w:type="pct"/>
            <w:gridSpan w:val="3"/>
            <w:tcBorders>
              <w:top w:val="single" w:sz="12" w:space="0" w:color="auto"/>
              <w:left w:val="nil"/>
              <w:bottom w:val="nil"/>
              <w:right w:val="nil"/>
            </w:tcBorders>
            <w:noWrap/>
            <w:vAlign w:val="bottom"/>
            <w:hideMark/>
          </w:tcPr>
          <w:p w14:paraId="6FF53F0C" w14:textId="77777777" w:rsidR="00F75542" w:rsidRPr="00F75542" w:rsidRDefault="00F75542" w:rsidP="00F75542">
            <w:pPr>
              <w:spacing w:line="276" w:lineRule="auto"/>
              <w:rPr>
                <w:rFonts w:ascii="Calibri" w:eastAsia="Calibri" w:hAnsi="Calibri"/>
              </w:rPr>
            </w:pPr>
          </w:p>
        </w:tc>
      </w:tr>
      <w:tr w:rsidR="00F75542" w:rsidRPr="00F75542" w14:paraId="171902E5" w14:textId="77777777" w:rsidTr="00F75542">
        <w:trPr>
          <w:gridAfter w:val="1"/>
          <w:trHeight w:val="315"/>
        </w:trPr>
        <w:tc>
          <w:tcPr>
            <w:tcW w:w="5000" w:type="pct"/>
            <w:gridSpan w:val="15"/>
            <w:tcBorders>
              <w:top w:val="single" w:sz="12" w:space="0" w:color="auto"/>
              <w:left w:val="single" w:sz="12" w:space="0" w:color="auto"/>
              <w:bottom w:val="single" w:sz="12" w:space="0" w:color="auto"/>
              <w:right w:val="single" w:sz="12" w:space="0" w:color="auto"/>
            </w:tcBorders>
            <w:vAlign w:val="center"/>
            <w:hideMark/>
          </w:tcPr>
          <w:p w14:paraId="1A465434" w14:textId="77777777" w:rsidR="00F75542" w:rsidRPr="00F75542" w:rsidRDefault="00F75542" w:rsidP="00F75542">
            <w:pPr>
              <w:spacing w:line="276" w:lineRule="auto"/>
              <w:jc w:val="center"/>
              <w:rPr>
                <w:rFonts w:ascii="Czcionka tekstu podstawowego" w:hAnsi="Czcionka tekstu podstawowego"/>
                <w:b/>
                <w:bCs/>
                <w:color w:val="000000"/>
                <w:sz w:val="22"/>
                <w:szCs w:val="22"/>
                <w:lang w:eastAsia="en-US"/>
              </w:rPr>
            </w:pPr>
            <w:r w:rsidRPr="00F75542">
              <w:rPr>
                <w:rFonts w:ascii="Czcionka tekstu podstawowego" w:hAnsi="Czcionka tekstu podstawowego"/>
                <w:b/>
                <w:bCs/>
                <w:color w:val="000000"/>
                <w:sz w:val="22"/>
                <w:szCs w:val="22"/>
                <w:lang w:eastAsia="en-US"/>
              </w:rPr>
              <w:t>SPECYFIKACJA POTRZEB</w:t>
            </w:r>
          </w:p>
        </w:tc>
      </w:tr>
      <w:tr w:rsidR="00F75542" w:rsidRPr="00F75542" w14:paraId="6DFCDA20" w14:textId="77777777" w:rsidTr="00F75542">
        <w:trPr>
          <w:gridAfter w:val="1"/>
          <w:trHeight w:val="1380"/>
        </w:trPr>
        <w:tc>
          <w:tcPr>
            <w:tcW w:w="271" w:type="pct"/>
            <w:gridSpan w:val="2"/>
            <w:tcBorders>
              <w:top w:val="single" w:sz="12" w:space="0" w:color="auto"/>
              <w:left w:val="single" w:sz="12" w:space="0" w:color="auto"/>
              <w:bottom w:val="single" w:sz="8" w:space="0" w:color="000000"/>
              <w:right w:val="single" w:sz="12" w:space="0" w:color="auto"/>
            </w:tcBorders>
            <w:noWrap/>
            <w:vAlign w:val="center"/>
            <w:hideMark/>
          </w:tcPr>
          <w:p w14:paraId="3590C0EA" w14:textId="77777777" w:rsidR="00F75542" w:rsidRPr="00F75542" w:rsidRDefault="00F75542" w:rsidP="00F75542">
            <w:pPr>
              <w:spacing w:line="276" w:lineRule="auto"/>
              <w:jc w:val="center"/>
              <w:rPr>
                <w:rFonts w:ascii="Czcionka tekstu podstawowego" w:hAnsi="Czcionka tekstu podstawowego"/>
                <w:b/>
                <w:bCs/>
                <w:color w:val="000000"/>
                <w:sz w:val="22"/>
                <w:szCs w:val="22"/>
                <w:lang w:eastAsia="en-US"/>
              </w:rPr>
            </w:pPr>
            <w:r w:rsidRPr="00F75542">
              <w:rPr>
                <w:rFonts w:ascii="Czcionka tekstu podstawowego" w:hAnsi="Czcionka tekstu podstawowego"/>
                <w:b/>
                <w:bCs/>
                <w:color w:val="000000"/>
                <w:sz w:val="22"/>
                <w:szCs w:val="22"/>
                <w:lang w:eastAsia="en-US"/>
              </w:rPr>
              <w:t>Lp.</w:t>
            </w:r>
          </w:p>
        </w:tc>
        <w:tc>
          <w:tcPr>
            <w:tcW w:w="667" w:type="pct"/>
            <w:gridSpan w:val="2"/>
            <w:tcBorders>
              <w:top w:val="single" w:sz="12" w:space="0" w:color="auto"/>
              <w:left w:val="single" w:sz="12" w:space="0" w:color="auto"/>
              <w:bottom w:val="single" w:sz="8" w:space="0" w:color="000000"/>
              <w:right w:val="single" w:sz="12" w:space="0" w:color="auto"/>
            </w:tcBorders>
            <w:vAlign w:val="center"/>
            <w:hideMark/>
          </w:tcPr>
          <w:p w14:paraId="0D45B3EB" w14:textId="77777777" w:rsidR="00F75542" w:rsidRPr="00F75542" w:rsidRDefault="00F75542" w:rsidP="00F75542">
            <w:pPr>
              <w:spacing w:line="276" w:lineRule="auto"/>
              <w:jc w:val="center"/>
              <w:rPr>
                <w:rFonts w:ascii="Czcionka tekstu podstawowego" w:hAnsi="Czcionka tekstu podstawowego"/>
                <w:b/>
                <w:bCs/>
                <w:color w:val="000000"/>
                <w:sz w:val="22"/>
                <w:szCs w:val="22"/>
                <w:lang w:eastAsia="en-US"/>
              </w:rPr>
            </w:pPr>
            <w:r w:rsidRPr="00F75542">
              <w:rPr>
                <w:rFonts w:ascii="Czcionka tekstu podstawowego" w:hAnsi="Czcionka tekstu podstawowego"/>
                <w:b/>
                <w:bCs/>
                <w:color w:val="000000"/>
                <w:sz w:val="22"/>
                <w:szCs w:val="22"/>
                <w:lang w:eastAsia="en-US"/>
              </w:rPr>
              <w:t>Oddział/ Zamawiający</w:t>
            </w:r>
          </w:p>
        </w:tc>
        <w:tc>
          <w:tcPr>
            <w:tcW w:w="792" w:type="pct"/>
            <w:tcBorders>
              <w:top w:val="single" w:sz="12" w:space="0" w:color="auto"/>
              <w:left w:val="single" w:sz="12" w:space="0" w:color="auto"/>
              <w:bottom w:val="single" w:sz="8" w:space="0" w:color="000000"/>
              <w:right w:val="single" w:sz="12" w:space="0" w:color="auto"/>
            </w:tcBorders>
            <w:noWrap/>
            <w:vAlign w:val="center"/>
            <w:hideMark/>
          </w:tcPr>
          <w:p w14:paraId="4613E8DB" w14:textId="77777777" w:rsidR="00F75542" w:rsidRPr="00F75542" w:rsidRDefault="00F75542" w:rsidP="00F75542">
            <w:pPr>
              <w:spacing w:line="276" w:lineRule="auto"/>
              <w:jc w:val="center"/>
              <w:rPr>
                <w:rFonts w:ascii="Czcionka tekstu podstawowego" w:hAnsi="Czcionka tekstu podstawowego"/>
                <w:b/>
                <w:bCs/>
                <w:color w:val="000000"/>
                <w:sz w:val="22"/>
                <w:szCs w:val="22"/>
                <w:lang w:eastAsia="en-US"/>
              </w:rPr>
            </w:pPr>
            <w:r w:rsidRPr="00F75542">
              <w:rPr>
                <w:rFonts w:ascii="Czcionka tekstu podstawowego" w:hAnsi="Czcionka tekstu podstawowego"/>
                <w:b/>
                <w:bCs/>
                <w:color w:val="000000"/>
                <w:sz w:val="22"/>
                <w:szCs w:val="22"/>
                <w:lang w:eastAsia="en-US"/>
              </w:rPr>
              <w:t>Numer potrzeby</w:t>
            </w:r>
          </w:p>
        </w:tc>
        <w:tc>
          <w:tcPr>
            <w:tcW w:w="1292" w:type="pct"/>
            <w:gridSpan w:val="5"/>
            <w:tcBorders>
              <w:top w:val="single" w:sz="12" w:space="0" w:color="auto"/>
              <w:left w:val="single" w:sz="12" w:space="0" w:color="auto"/>
              <w:bottom w:val="single" w:sz="8" w:space="0" w:color="000000"/>
              <w:right w:val="single" w:sz="12" w:space="0" w:color="auto"/>
            </w:tcBorders>
            <w:vAlign w:val="center"/>
            <w:hideMark/>
          </w:tcPr>
          <w:p w14:paraId="04D8F307" w14:textId="77777777" w:rsidR="00F75542" w:rsidRPr="00F75542" w:rsidRDefault="00F75542" w:rsidP="00F75542">
            <w:pPr>
              <w:spacing w:line="276" w:lineRule="auto"/>
              <w:jc w:val="center"/>
              <w:rPr>
                <w:rFonts w:ascii="Czcionka tekstu podstawowego" w:hAnsi="Czcionka tekstu podstawowego"/>
                <w:b/>
                <w:bCs/>
                <w:color w:val="000000"/>
                <w:sz w:val="22"/>
                <w:szCs w:val="22"/>
                <w:lang w:eastAsia="en-US"/>
              </w:rPr>
            </w:pPr>
            <w:r w:rsidRPr="00F75542">
              <w:rPr>
                <w:rFonts w:ascii="Czcionka tekstu podstawowego" w:hAnsi="Czcionka tekstu podstawowego"/>
                <w:b/>
                <w:bCs/>
                <w:color w:val="000000"/>
                <w:sz w:val="22"/>
                <w:szCs w:val="22"/>
                <w:lang w:eastAsia="en-US"/>
              </w:rPr>
              <w:t>Nazwa (opis) ładunku                   Trasa przejazdu</w:t>
            </w:r>
          </w:p>
        </w:tc>
        <w:tc>
          <w:tcPr>
            <w:tcW w:w="757" w:type="pct"/>
            <w:gridSpan w:val="3"/>
            <w:tcBorders>
              <w:top w:val="single" w:sz="12" w:space="0" w:color="auto"/>
              <w:left w:val="single" w:sz="12" w:space="0" w:color="auto"/>
              <w:bottom w:val="single" w:sz="8" w:space="0" w:color="000000"/>
              <w:right w:val="single" w:sz="12" w:space="0" w:color="auto"/>
            </w:tcBorders>
            <w:vAlign w:val="center"/>
            <w:hideMark/>
          </w:tcPr>
          <w:p w14:paraId="11F00260" w14:textId="77777777" w:rsidR="00F75542" w:rsidRPr="00F75542" w:rsidRDefault="00F75542" w:rsidP="00F75542">
            <w:pPr>
              <w:spacing w:line="276" w:lineRule="auto"/>
              <w:jc w:val="center"/>
              <w:rPr>
                <w:rFonts w:ascii="Czcionka tekstu podstawowego" w:hAnsi="Czcionka tekstu podstawowego"/>
                <w:b/>
                <w:bCs/>
                <w:color w:val="000000"/>
                <w:sz w:val="22"/>
                <w:szCs w:val="22"/>
                <w:lang w:eastAsia="en-US"/>
              </w:rPr>
            </w:pPr>
            <w:r w:rsidRPr="00F75542">
              <w:rPr>
                <w:rFonts w:ascii="Czcionka tekstu podstawowego" w:hAnsi="Czcionka tekstu podstawowego"/>
                <w:b/>
                <w:bCs/>
                <w:color w:val="000000"/>
                <w:sz w:val="22"/>
                <w:szCs w:val="22"/>
                <w:lang w:eastAsia="en-US"/>
              </w:rPr>
              <w:t>Ładunek (ilość/jednostka miary)</w:t>
            </w:r>
          </w:p>
        </w:tc>
        <w:tc>
          <w:tcPr>
            <w:tcW w:w="1221" w:type="pct"/>
            <w:gridSpan w:val="2"/>
            <w:tcBorders>
              <w:top w:val="single" w:sz="12" w:space="0" w:color="auto"/>
              <w:left w:val="single" w:sz="12" w:space="0" w:color="auto"/>
              <w:bottom w:val="single" w:sz="8" w:space="0" w:color="000000"/>
              <w:right w:val="single" w:sz="12" w:space="0" w:color="auto"/>
            </w:tcBorders>
            <w:vAlign w:val="center"/>
            <w:hideMark/>
          </w:tcPr>
          <w:p w14:paraId="3F97E482" w14:textId="77777777" w:rsidR="00F75542" w:rsidRPr="00F75542" w:rsidRDefault="00F75542" w:rsidP="00F75542">
            <w:pPr>
              <w:spacing w:line="276" w:lineRule="auto"/>
              <w:jc w:val="center"/>
              <w:rPr>
                <w:rFonts w:ascii="Czcionka tekstu podstawowego" w:hAnsi="Czcionka tekstu podstawowego"/>
                <w:b/>
                <w:bCs/>
                <w:color w:val="000000"/>
                <w:sz w:val="22"/>
                <w:szCs w:val="22"/>
                <w:lang w:eastAsia="en-US"/>
              </w:rPr>
            </w:pPr>
            <w:r w:rsidRPr="00F75542">
              <w:rPr>
                <w:rFonts w:ascii="Czcionka tekstu podstawowego" w:hAnsi="Czcionka tekstu podstawowego"/>
                <w:b/>
                <w:bCs/>
                <w:color w:val="000000"/>
                <w:sz w:val="22"/>
                <w:szCs w:val="22"/>
                <w:lang w:eastAsia="en-US"/>
              </w:rPr>
              <w:t xml:space="preserve">Miejsce podstawienia </w:t>
            </w:r>
          </w:p>
          <w:p w14:paraId="41261B94" w14:textId="77777777" w:rsidR="00F75542" w:rsidRPr="00F75542" w:rsidRDefault="00F75542" w:rsidP="00F75542">
            <w:pPr>
              <w:spacing w:line="276" w:lineRule="auto"/>
              <w:jc w:val="center"/>
              <w:rPr>
                <w:rFonts w:ascii="Czcionka tekstu podstawowego" w:hAnsi="Czcionka tekstu podstawowego"/>
                <w:b/>
                <w:bCs/>
                <w:color w:val="000000"/>
                <w:sz w:val="22"/>
                <w:szCs w:val="22"/>
                <w:lang w:eastAsia="en-US"/>
              </w:rPr>
            </w:pPr>
            <w:r w:rsidRPr="00F75542">
              <w:rPr>
                <w:rFonts w:ascii="Czcionka tekstu podstawowego" w:hAnsi="Czcionka tekstu podstawowego"/>
                <w:b/>
                <w:bCs/>
                <w:color w:val="000000"/>
                <w:sz w:val="22"/>
                <w:szCs w:val="22"/>
                <w:lang w:eastAsia="en-US"/>
              </w:rPr>
              <w:t>Czas podstawienia</w:t>
            </w:r>
          </w:p>
        </w:tc>
      </w:tr>
      <w:tr w:rsidR="00F75542" w:rsidRPr="00F75542" w14:paraId="16B45F28" w14:textId="77777777" w:rsidTr="00F75542">
        <w:trPr>
          <w:gridAfter w:val="1"/>
          <w:trHeight w:val="464"/>
        </w:trPr>
        <w:tc>
          <w:tcPr>
            <w:tcW w:w="271" w:type="pct"/>
            <w:gridSpan w:val="2"/>
            <w:vMerge w:val="restart"/>
            <w:tcBorders>
              <w:top w:val="single" w:sz="12" w:space="0" w:color="auto"/>
              <w:left w:val="single" w:sz="12" w:space="0" w:color="auto"/>
              <w:bottom w:val="single" w:sz="8" w:space="0" w:color="000000"/>
              <w:right w:val="single" w:sz="12" w:space="0" w:color="auto"/>
            </w:tcBorders>
            <w:vAlign w:val="bottom"/>
            <w:hideMark/>
          </w:tcPr>
          <w:p w14:paraId="1848E3E8" w14:textId="77777777" w:rsidR="00F75542" w:rsidRPr="00F75542" w:rsidRDefault="00F75542" w:rsidP="00F75542">
            <w:pPr>
              <w:spacing w:line="276" w:lineRule="auto"/>
              <w:jc w:val="center"/>
              <w:rPr>
                <w:rFonts w:ascii="Czcionka tekstu podstawowego" w:hAnsi="Czcionka tekstu podstawowego"/>
                <w:b/>
                <w:bCs/>
                <w:color w:val="000000"/>
                <w:sz w:val="22"/>
                <w:szCs w:val="22"/>
                <w:lang w:eastAsia="en-US"/>
              </w:rPr>
            </w:pPr>
            <w:r w:rsidRPr="00F75542">
              <w:rPr>
                <w:rFonts w:ascii="Czcionka tekstu podstawowego" w:hAnsi="Czcionka tekstu podstawowego"/>
                <w:b/>
                <w:bCs/>
                <w:color w:val="000000"/>
                <w:sz w:val="22"/>
                <w:szCs w:val="22"/>
                <w:lang w:eastAsia="en-US"/>
              </w:rPr>
              <w:t> </w:t>
            </w:r>
          </w:p>
        </w:tc>
        <w:tc>
          <w:tcPr>
            <w:tcW w:w="667" w:type="pct"/>
            <w:gridSpan w:val="2"/>
            <w:vMerge w:val="restart"/>
            <w:tcBorders>
              <w:top w:val="single" w:sz="12" w:space="0" w:color="auto"/>
              <w:left w:val="single" w:sz="12" w:space="0" w:color="auto"/>
              <w:bottom w:val="single" w:sz="8" w:space="0" w:color="000000"/>
              <w:right w:val="single" w:sz="12" w:space="0" w:color="auto"/>
            </w:tcBorders>
            <w:vAlign w:val="center"/>
            <w:hideMark/>
          </w:tcPr>
          <w:p w14:paraId="3F5BEC82" w14:textId="77777777" w:rsidR="00F75542" w:rsidRPr="00F75542" w:rsidRDefault="00F75542" w:rsidP="00F75542">
            <w:pPr>
              <w:spacing w:line="276" w:lineRule="auto"/>
              <w:jc w:val="center"/>
              <w:rPr>
                <w:rFonts w:ascii="Czcionka tekstu podstawowego" w:hAnsi="Czcionka tekstu podstawowego"/>
                <w:b/>
                <w:color w:val="000000"/>
                <w:sz w:val="22"/>
                <w:szCs w:val="22"/>
                <w:lang w:eastAsia="en-US"/>
              </w:rPr>
            </w:pPr>
            <w:r w:rsidRPr="00F75542">
              <w:rPr>
                <w:rFonts w:ascii="Czcionka tekstu podstawowego" w:hAnsi="Czcionka tekstu podstawowego"/>
                <w:b/>
                <w:color w:val="000000"/>
                <w:sz w:val="22"/>
                <w:szCs w:val="22"/>
                <w:lang w:eastAsia="en-US"/>
              </w:rPr>
              <w:t> </w:t>
            </w:r>
          </w:p>
        </w:tc>
        <w:tc>
          <w:tcPr>
            <w:tcW w:w="792" w:type="pct"/>
            <w:vMerge w:val="restart"/>
            <w:tcBorders>
              <w:top w:val="single" w:sz="12" w:space="0" w:color="auto"/>
              <w:left w:val="single" w:sz="12" w:space="0" w:color="auto"/>
              <w:bottom w:val="single" w:sz="8" w:space="0" w:color="000000"/>
              <w:right w:val="single" w:sz="12" w:space="0" w:color="auto"/>
            </w:tcBorders>
            <w:vAlign w:val="center"/>
            <w:hideMark/>
          </w:tcPr>
          <w:p w14:paraId="448D1E07" w14:textId="77777777" w:rsidR="00F75542" w:rsidRPr="00F75542" w:rsidRDefault="00F75542" w:rsidP="00F75542">
            <w:pPr>
              <w:spacing w:line="276" w:lineRule="auto"/>
              <w:jc w:val="center"/>
              <w:rPr>
                <w:rFonts w:ascii="Czcionka tekstu podstawowego" w:hAnsi="Czcionka tekstu podstawowego"/>
                <w:b/>
                <w:color w:val="000000"/>
                <w:sz w:val="22"/>
                <w:szCs w:val="22"/>
                <w:lang w:eastAsia="en-US"/>
              </w:rPr>
            </w:pPr>
            <w:r w:rsidRPr="00F75542">
              <w:rPr>
                <w:rFonts w:ascii="Czcionka tekstu podstawowego" w:hAnsi="Czcionka tekstu podstawowego"/>
                <w:b/>
                <w:color w:val="000000"/>
                <w:sz w:val="22"/>
                <w:szCs w:val="22"/>
                <w:lang w:eastAsia="en-US"/>
              </w:rPr>
              <w:t> </w:t>
            </w:r>
          </w:p>
        </w:tc>
        <w:tc>
          <w:tcPr>
            <w:tcW w:w="1292" w:type="pct"/>
            <w:gridSpan w:val="5"/>
            <w:vMerge w:val="restart"/>
            <w:tcBorders>
              <w:top w:val="single" w:sz="12" w:space="0" w:color="auto"/>
              <w:left w:val="single" w:sz="12" w:space="0" w:color="auto"/>
              <w:bottom w:val="single" w:sz="8" w:space="0" w:color="000000"/>
              <w:right w:val="single" w:sz="12" w:space="0" w:color="auto"/>
            </w:tcBorders>
            <w:vAlign w:val="center"/>
            <w:hideMark/>
          </w:tcPr>
          <w:p w14:paraId="74C5D479" w14:textId="77777777" w:rsidR="00F75542" w:rsidRPr="00F75542" w:rsidRDefault="00F75542" w:rsidP="00F75542">
            <w:pPr>
              <w:spacing w:line="276" w:lineRule="auto"/>
              <w:jc w:val="center"/>
              <w:rPr>
                <w:rFonts w:ascii="Czcionka tekstu podstawowego" w:hAnsi="Czcionka tekstu podstawowego"/>
                <w:b/>
                <w:color w:val="000000"/>
                <w:sz w:val="22"/>
                <w:szCs w:val="22"/>
                <w:lang w:eastAsia="en-US"/>
              </w:rPr>
            </w:pPr>
            <w:r w:rsidRPr="00F75542">
              <w:rPr>
                <w:rFonts w:ascii="Czcionka tekstu podstawowego" w:hAnsi="Czcionka tekstu podstawowego"/>
                <w:b/>
                <w:color w:val="000000"/>
                <w:sz w:val="22"/>
                <w:szCs w:val="22"/>
                <w:lang w:eastAsia="en-US"/>
              </w:rPr>
              <w:t> </w:t>
            </w:r>
          </w:p>
        </w:tc>
        <w:tc>
          <w:tcPr>
            <w:tcW w:w="757" w:type="pct"/>
            <w:gridSpan w:val="3"/>
            <w:vMerge w:val="restart"/>
            <w:tcBorders>
              <w:top w:val="single" w:sz="12" w:space="0" w:color="auto"/>
              <w:left w:val="single" w:sz="12" w:space="0" w:color="auto"/>
              <w:bottom w:val="single" w:sz="8" w:space="0" w:color="000000"/>
              <w:right w:val="single" w:sz="12" w:space="0" w:color="auto"/>
            </w:tcBorders>
            <w:vAlign w:val="center"/>
            <w:hideMark/>
          </w:tcPr>
          <w:p w14:paraId="64750F4E" w14:textId="77777777" w:rsidR="00F75542" w:rsidRPr="00F75542" w:rsidRDefault="00F75542" w:rsidP="00F75542">
            <w:pPr>
              <w:spacing w:line="276" w:lineRule="auto"/>
              <w:jc w:val="center"/>
              <w:rPr>
                <w:rFonts w:ascii="Czcionka tekstu podstawowego" w:hAnsi="Czcionka tekstu podstawowego"/>
                <w:b/>
                <w:color w:val="000000"/>
                <w:sz w:val="22"/>
                <w:szCs w:val="22"/>
                <w:lang w:eastAsia="en-US"/>
              </w:rPr>
            </w:pPr>
            <w:r w:rsidRPr="00F75542">
              <w:rPr>
                <w:rFonts w:ascii="Czcionka tekstu podstawowego" w:hAnsi="Czcionka tekstu podstawowego"/>
                <w:b/>
                <w:color w:val="000000"/>
                <w:sz w:val="22"/>
                <w:szCs w:val="22"/>
                <w:lang w:eastAsia="en-US"/>
              </w:rPr>
              <w:t> </w:t>
            </w:r>
          </w:p>
        </w:tc>
        <w:tc>
          <w:tcPr>
            <w:tcW w:w="1221" w:type="pct"/>
            <w:gridSpan w:val="2"/>
            <w:vMerge w:val="restart"/>
            <w:tcBorders>
              <w:top w:val="single" w:sz="12" w:space="0" w:color="auto"/>
              <w:left w:val="single" w:sz="12" w:space="0" w:color="auto"/>
              <w:bottom w:val="single" w:sz="8" w:space="0" w:color="000000"/>
              <w:right w:val="single" w:sz="12" w:space="0" w:color="auto"/>
            </w:tcBorders>
            <w:vAlign w:val="center"/>
            <w:hideMark/>
          </w:tcPr>
          <w:p w14:paraId="79D90C28" w14:textId="77777777" w:rsidR="00F75542" w:rsidRPr="00F75542" w:rsidRDefault="00F75542" w:rsidP="00F75542">
            <w:pPr>
              <w:spacing w:line="276" w:lineRule="auto"/>
              <w:jc w:val="center"/>
              <w:rPr>
                <w:rFonts w:ascii="Czcionka tekstu podstawowego" w:hAnsi="Czcionka tekstu podstawowego"/>
                <w:b/>
                <w:color w:val="000000"/>
                <w:sz w:val="22"/>
                <w:szCs w:val="22"/>
                <w:lang w:eastAsia="en-US"/>
              </w:rPr>
            </w:pPr>
            <w:r w:rsidRPr="00F75542">
              <w:rPr>
                <w:rFonts w:ascii="Czcionka tekstu podstawowego" w:hAnsi="Czcionka tekstu podstawowego"/>
                <w:b/>
                <w:color w:val="000000"/>
                <w:sz w:val="22"/>
                <w:szCs w:val="22"/>
                <w:lang w:eastAsia="en-US"/>
              </w:rPr>
              <w:t> </w:t>
            </w:r>
          </w:p>
        </w:tc>
      </w:tr>
      <w:tr w:rsidR="00F75542" w:rsidRPr="00F75542" w14:paraId="64F08451" w14:textId="77777777" w:rsidTr="00F75542">
        <w:trPr>
          <w:trHeight w:val="464"/>
        </w:trPr>
        <w:tc>
          <w:tcPr>
            <w:tcW w:w="0" w:type="auto"/>
            <w:gridSpan w:val="2"/>
            <w:vMerge/>
            <w:tcBorders>
              <w:top w:val="single" w:sz="12" w:space="0" w:color="auto"/>
              <w:left w:val="single" w:sz="12" w:space="0" w:color="auto"/>
              <w:bottom w:val="single" w:sz="8" w:space="0" w:color="000000"/>
              <w:right w:val="single" w:sz="12" w:space="0" w:color="auto"/>
            </w:tcBorders>
            <w:vAlign w:val="center"/>
            <w:hideMark/>
          </w:tcPr>
          <w:p w14:paraId="20B3487E" w14:textId="77777777" w:rsidR="00F75542" w:rsidRPr="00F75542" w:rsidRDefault="00F75542" w:rsidP="00F75542">
            <w:pPr>
              <w:spacing w:line="276" w:lineRule="auto"/>
              <w:rPr>
                <w:rFonts w:ascii="Czcionka tekstu podstawowego" w:hAnsi="Czcionka tekstu podstawowego"/>
                <w:b/>
                <w:bCs/>
                <w:color w:val="000000"/>
                <w:sz w:val="22"/>
                <w:szCs w:val="22"/>
                <w:lang w:eastAsia="en-US"/>
              </w:rPr>
            </w:pPr>
          </w:p>
        </w:tc>
        <w:tc>
          <w:tcPr>
            <w:tcW w:w="0" w:type="auto"/>
            <w:gridSpan w:val="2"/>
            <w:vMerge/>
            <w:tcBorders>
              <w:top w:val="single" w:sz="12" w:space="0" w:color="auto"/>
              <w:left w:val="single" w:sz="12" w:space="0" w:color="auto"/>
              <w:bottom w:val="single" w:sz="8" w:space="0" w:color="000000"/>
              <w:right w:val="single" w:sz="12" w:space="0" w:color="auto"/>
            </w:tcBorders>
            <w:vAlign w:val="center"/>
            <w:hideMark/>
          </w:tcPr>
          <w:p w14:paraId="18F0BDC7" w14:textId="77777777" w:rsidR="00F75542" w:rsidRPr="00F75542" w:rsidRDefault="00F75542" w:rsidP="00F75542">
            <w:pPr>
              <w:spacing w:line="276" w:lineRule="auto"/>
              <w:rPr>
                <w:rFonts w:ascii="Czcionka tekstu podstawowego" w:hAnsi="Czcionka tekstu podstawowego"/>
                <w:b/>
                <w:color w:val="000000"/>
                <w:sz w:val="22"/>
                <w:szCs w:val="22"/>
                <w:lang w:eastAsia="en-US"/>
              </w:rPr>
            </w:pPr>
          </w:p>
        </w:tc>
        <w:tc>
          <w:tcPr>
            <w:tcW w:w="0" w:type="auto"/>
            <w:vMerge/>
            <w:tcBorders>
              <w:top w:val="single" w:sz="12" w:space="0" w:color="auto"/>
              <w:left w:val="single" w:sz="12" w:space="0" w:color="auto"/>
              <w:bottom w:val="single" w:sz="8" w:space="0" w:color="000000"/>
              <w:right w:val="single" w:sz="12" w:space="0" w:color="auto"/>
            </w:tcBorders>
            <w:vAlign w:val="center"/>
            <w:hideMark/>
          </w:tcPr>
          <w:p w14:paraId="66AD3104" w14:textId="77777777" w:rsidR="00F75542" w:rsidRPr="00F75542" w:rsidRDefault="00F75542" w:rsidP="00F75542">
            <w:pPr>
              <w:spacing w:line="276" w:lineRule="auto"/>
              <w:rPr>
                <w:rFonts w:ascii="Czcionka tekstu podstawowego" w:hAnsi="Czcionka tekstu podstawowego"/>
                <w:b/>
                <w:color w:val="000000"/>
                <w:sz w:val="22"/>
                <w:szCs w:val="22"/>
                <w:lang w:eastAsia="en-US"/>
              </w:rPr>
            </w:pPr>
          </w:p>
        </w:tc>
        <w:tc>
          <w:tcPr>
            <w:tcW w:w="0" w:type="auto"/>
            <w:gridSpan w:val="5"/>
            <w:vMerge/>
            <w:tcBorders>
              <w:top w:val="single" w:sz="12" w:space="0" w:color="auto"/>
              <w:left w:val="single" w:sz="12" w:space="0" w:color="auto"/>
              <w:bottom w:val="single" w:sz="8" w:space="0" w:color="000000"/>
              <w:right w:val="single" w:sz="12" w:space="0" w:color="auto"/>
            </w:tcBorders>
            <w:vAlign w:val="center"/>
            <w:hideMark/>
          </w:tcPr>
          <w:p w14:paraId="1D3E495C" w14:textId="77777777" w:rsidR="00F75542" w:rsidRPr="00F75542" w:rsidRDefault="00F75542" w:rsidP="00F75542">
            <w:pPr>
              <w:spacing w:line="276" w:lineRule="auto"/>
              <w:rPr>
                <w:rFonts w:ascii="Czcionka tekstu podstawowego" w:hAnsi="Czcionka tekstu podstawowego"/>
                <w:b/>
                <w:color w:val="000000"/>
                <w:sz w:val="22"/>
                <w:szCs w:val="22"/>
                <w:lang w:eastAsia="en-US"/>
              </w:rPr>
            </w:pPr>
          </w:p>
        </w:tc>
        <w:tc>
          <w:tcPr>
            <w:tcW w:w="0" w:type="auto"/>
            <w:gridSpan w:val="3"/>
            <w:vMerge/>
            <w:tcBorders>
              <w:top w:val="single" w:sz="12" w:space="0" w:color="auto"/>
              <w:left w:val="single" w:sz="12" w:space="0" w:color="auto"/>
              <w:bottom w:val="single" w:sz="8" w:space="0" w:color="000000"/>
              <w:right w:val="single" w:sz="12" w:space="0" w:color="auto"/>
            </w:tcBorders>
            <w:vAlign w:val="center"/>
            <w:hideMark/>
          </w:tcPr>
          <w:p w14:paraId="79911F44" w14:textId="77777777" w:rsidR="00F75542" w:rsidRPr="00F75542" w:rsidRDefault="00F75542" w:rsidP="00F75542">
            <w:pPr>
              <w:spacing w:line="276" w:lineRule="auto"/>
              <w:rPr>
                <w:rFonts w:ascii="Czcionka tekstu podstawowego" w:hAnsi="Czcionka tekstu podstawowego"/>
                <w:b/>
                <w:color w:val="000000"/>
                <w:sz w:val="22"/>
                <w:szCs w:val="22"/>
                <w:lang w:eastAsia="en-US"/>
              </w:rPr>
            </w:pPr>
          </w:p>
        </w:tc>
        <w:tc>
          <w:tcPr>
            <w:tcW w:w="0" w:type="auto"/>
            <w:gridSpan w:val="2"/>
            <w:vMerge/>
            <w:tcBorders>
              <w:top w:val="single" w:sz="12" w:space="0" w:color="auto"/>
              <w:left w:val="single" w:sz="12" w:space="0" w:color="auto"/>
              <w:bottom w:val="single" w:sz="8" w:space="0" w:color="000000"/>
              <w:right w:val="single" w:sz="12" w:space="0" w:color="auto"/>
            </w:tcBorders>
            <w:vAlign w:val="center"/>
            <w:hideMark/>
          </w:tcPr>
          <w:p w14:paraId="4F697388" w14:textId="77777777" w:rsidR="00F75542" w:rsidRPr="00F75542" w:rsidRDefault="00F75542" w:rsidP="00F75542">
            <w:pPr>
              <w:spacing w:line="276" w:lineRule="auto"/>
              <w:rPr>
                <w:rFonts w:ascii="Czcionka tekstu podstawowego" w:hAnsi="Czcionka tekstu podstawowego"/>
                <w:b/>
                <w:color w:val="000000"/>
                <w:sz w:val="22"/>
                <w:szCs w:val="22"/>
                <w:lang w:eastAsia="en-US"/>
              </w:rPr>
            </w:pPr>
          </w:p>
        </w:tc>
        <w:tc>
          <w:tcPr>
            <w:tcW w:w="0" w:type="auto"/>
            <w:vAlign w:val="center"/>
            <w:hideMark/>
          </w:tcPr>
          <w:p w14:paraId="1B81FDC1" w14:textId="77777777" w:rsidR="00F75542" w:rsidRPr="00F75542" w:rsidRDefault="00F75542" w:rsidP="00F75542">
            <w:pPr>
              <w:rPr>
                <w:rFonts w:ascii="Czcionka tekstu podstawowego" w:hAnsi="Czcionka tekstu podstawowego"/>
                <w:b/>
                <w:color w:val="000000"/>
                <w:sz w:val="22"/>
                <w:szCs w:val="22"/>
                <w:lang w:eastAsia="en-US"/>
              </w:rPr>
            </w:pPr>
          </w:p>
        </w:tc>
      </w:tr>
      <w:tr w:rsidR="00F75542" w:rsidRPr="00F75542" w14:paraId="3C00D749" w14:textId="77777777" w:rsidTr="00F75542">
        <w:trPr>
          <w:trHeight w:val="464"/>
        </w:trPr>
        <w:tc>
          <w:tcPr>
            <w:tcW w:w="271" w:type="pct"/>
            <w:gridSpan w:val="2"/>
            <w:vMerge w:val="restart"/>
            <w:tcBorders>
              <w:top w:val="single" w:sz="12" w:space="0" w:color="auto"/>
              <w:left w:val="single" w:sz="12" w:space="0" w:color="auto"/>
              <w:bottom w:val="single" w:sz="8" w:space="0" w:color="000000"/>
              <w:right w:val="single" w:sz="12" w:space="0" w:color="auto"/>
            </w:tcBorders>
            <w:vAlign w:val="bottom"/>
            <w:hideMark/>
          </w:tcPr>
          <w:p w14:paraId="7A1101E5" w14:textId="77777777" w:rsidR="00F75542" w:rsidRPr="00F75542" w:rsidRDefault="00F75542" w:rsidP="00F75542">
            <w:pPr>
              <w:spacing w:line="276" w:lineRule="auto"/>
              <w:jc w:val="center"/>
              <w:rPr>
                <w:rFonts w:ascii="Czcionka tekstu podstawowego" w:hAnsi="Czcionka tekstu podstawowego"/>
                <w:b/>
                <w:bCs/>
                <w:color w:val="000000"/>
                <w:sz w:val="22"/>
                <w:szCs w:val="22"/>
                <w:lang w:eastAsia="en-US"/>
              </w:rPr>
            </w:pPr>
            <w:r w:rsidRPr="00F75542">
              <w:rPr>
                <w:rFonts w:ascii="Czcionka tekstu podstawowego" w:hAnsi="Czcionka tekstu podstawowego"/>
                <w:b/>
                <w:bCs/>
                <w:color w:val="000000"/>
                <w:sz w:val="22"/>
                <w:szCs w:val="22"/>
                <w:lang w:eastAsia="en-US"/>
              </w:rPr>
              <w:t> </w:t>
            </w:r>
          </w:p>
        </w:tc>
        <w:tc>
          <w:tcPr>
            <w:tcW w:w="667" w:type="pct"/>
            <w:gridSpan w:val="2"/>
            <w:vMerge w:val="restart"/>
            <w:tcBorders>
              <w:top w:val="single" w:sz="12" w:space="0" w:color="auto"/>
              <w:left w:val="single" w:sz="12" w:space="0" w:color="auto"/>
              <w:bottom w:val="single" w:sz="8" w:space="0" w:color="000000"/>
              <w:right w:val="single" w:sz="12" w:space="0" w:color="auto"/>
            </w:tcBorders>
            <w:vAlign w:val="center"/>
            <w:hideMark/>
          </w:tcPr>
          <w:p w14:paraId="7982B2A9" w14:textId="77777777" w:rsidR="00F75542" w:rsidRPr="00F75542" w:rsidRDefault="00F75542" w:rsidP="00F75542">
            <w:pPr>
              <w:spacing w:line="276" w:lineRule="auto"/>
              <w:jc w:val="center"/>
              <w:rPr>
                <w:rFonts w:ascii="Czcionka tekstu podstawowego" w:hAnsi="Czcionka tekstu podstawowego"/>
                <w:b/>
                <w:color w:val="000000"/>
                <w:sz w:val="22"/>
                <w:szCs w:val="22"/>
                <w:lang w:eastAsia="en-US"/>
              </w:rPr>
            </w:pPr>
            <w:r w:rsidRPr="00F75542">
              <w:rPr>
                <w:rFonts w:ascii="Czcionka tekstu podstawowego" w:hAnsi="Czcionka tekstu podstawowego"/>
                <w:b/>
                <w:color w:val="000000"/>
                <w:sz w:val="22"/>
                <w:szCs w:val="22"/>
                <w:lang w:eastAsia="en-US"/>
              </w:rPr>
              <w:t> </w:t>
            </w:r>
          </w:p>
        </w:tc>
        <w:tc>
          <w:tcPr>
            <w:tcW w:w="792" w:type="pct"/>
            <w:vMerge w:val="restart"/>
            <w:tcBorders>
              <w:top w:val="single" w:sz="12" w:space="0" w:color="auto"/>
              <w:left w:val="single" w:sz="12" w:space="0" w:color="auto"/>
              <w:bottom w:val="single" w:sz="8" w:space="0" w:color="000000"/>
              <w:right w:val="single" w:sz="12" w:space="0" w:color="auto"/>
            </w:tcBorders>
            <w:vAlign w:val="center"/>
            <w:hideMark/>
          </w:tcPr>
          <w:p w14:paraId="260D02FE" w14:textId="77777777" w:rsidR="00F75542" w:rsidRPr="00F75542" w:rsidRDefault="00F75542" w:rsidP="00F75542">
            <w:pPr>
              <w:spacing w:line="276" w:lineRule="auto"/>
              <w:jc w:val="center"/>
              <w:rPr>
                <w:rFonts w:ascii="Czcionka tekstu podstawowego" w:hAnsi="Czcionka tekstu podstawowego"/>
                <w:b/>
                <w:color w:val="000000"/>
                <w:sz w:val="22"/>
                <w:szCs w:val="22"/>
                <w:lang w:eastAsia="en-US"/>
              </w:rPr>
            </w:pPr>
            <w:r w:rsidRPr="00F75542">
              <w:rPr>
                <w:rFonts w:ascii="Czcionka tekstu podstawowego" w:hAnsi="Czcionka tekstu podstawowego"/>
                <w:b/>
                <w:color w:val="000000"/>
                <w:sz w:val="22"/>
                <w:szCs w:val="22"/>
                <w:lang w:eastAsia="en-US"/>
              </w:rPr>
              <w:t> </w:t>
            </w:r>
          </w:p>
        </w:tc>
        <w:tc>
          <w:tcPr>
            <w:tcW w:w="1292" w:type="pct"/>
            <w:gridSpan w:val="5"/>
            <w:vMerge w:val="restart"/>
            <w:tcBorders>
              <w:top w:val="single" w:sz="12" w:space="0" w:color="auto"/>
              <w:left w:val="single" w:sz="12" w:space="0" w:color="auto"/>
              <w:bottom w:val="single" w:sz="8" w:space="0" w:color="000000"/>
              <w:right w:val="single" w:sz="12" w:space="0" w:color="auto"/>
            </w:tcBorders>
            <w:vAlign w:val="center"/>
            <w:hideMark/>
          </w:tcPr>
          <w:p w14:paraId="5C389F04" w14:textId="77777777" w:rsidR="00F75542" w:rsidRPr="00F75542" w:rsidRDefault="00F75542" w:rsidP="00F75542">
            <w:pPr>
              <w:spacing w:line="276" w:lineRule="auto"/>
              <w:jc w:val="center"/>
              <w:rPr>
                <w:rFonts w:ascii="Czcionka tekstu podstawowego" w:hAnsi="Czcionka tekstu podstawowego"/>
                <w:b/>
                <w:color w:val="000000"/>
                <w:sz w:val="22"/>
                <w:szCs w:val="22"/>
                <w:lang w:eastAsia="en-US"/>
              </w:rPr>
            </w:pPr>
            <w:r w:rsidRPr="00F75542">
              <w:rPr>
                <w:rFonts w:ascii="Czcionka tekstu podstawowego" w:hAnsi="Czcionka tekstu podstawowego"/>
                <w:b/>
                <w:color w:val="000000"/>
                <w:sz w:val="22"/>
                <w:szCs w:val="22"/>
                <w:lang w:eastAsia="en-US"/>
              </w:rPr>
              <w:t> </w:t>
            </w:r>
          </w:p>
        </w:tc>
        <w:tc>
          <w:tcPr>
            <w:tcW w:w="757" w:type="pct"/>
            <w:gridSpan w:val="3"/>
            <w:vMerge w:val="restart"/>
            <w:tcBorders>
              <w:top w:val="single" w:sz="12" w:space="0" w:color="auto"/>
              <w:left w:val="single" w:sz="12" w:space="0" w:color="auto"/>
              <w:bottom w:val="single" w:sz="8" w:space="0" w:color="000000"/>
              <w:right w:val="single" w:sz="12" w:space="0" w:color="auto"/>
            </w:tcBorders>
            <w:vAlign w:val="center"/>
            <w:hideMark/>
          </w:tcPr>
          <w:p w14:paraId="03394701" w14:textId="77777777" w:rsidR="00F75542" w:rsidRPr="00F75542" w:rsidRDefault="00F75542" w:rsidP="00F75542">
            <w:pPr>
              <w:spacing w:line="276" w:lineRule="auto"/>
              <w:jc w:val="center"/>
              <w:rPr>
                <w:rFonts w:ascii="Czcionka tekstu podstawowego" w:hAnsi="Czcionka tekstu podstawowego"/>
                <w:b/>
                <w:color w:val="000000"/>
                <w:sz w:val="22"/>
                <w:szCs w:val="22"/>
                <w:lang w:eastAsia="en-US"/>
              </w:rPr>
            </w:pPr>
            <w:r w:rsidRPr="00F75542">
              <w:rPr>
                <w:rFonts w:ascii="Czcionka tekstu podstawowego" w:hAnsi="Czcionka tekstu podstawowego"/>
                <w:b/>
                <w:color w:val="000000"/>
                <w:sz w:val="22"/>
                <w:szCs w:val="22"/>
                <w:lang w:eastAsia="en-US"/>
              </w:rPr>
              <w:t> </w:t>
            </w:r>
          </w:p>
        </w:tc>
        <w:tc>
          <w:tcPr>
            <w:tcW w:w="1221" w:type="pct"/>
            <w:gridSpan w:val="2"/>
            <w:vMerge w:val="restart"/>
            <w:tcBorders>
              <w:top w:val="single" w:sz="12" w:space="0" w:color="auto"/>
              <w:left w:val="single" w:sz="12" w:space="0" w:color="auto"/>
              <w:bottom w:val="single" w:sz="8" w:space="0" w:color="000000"/>
              <w:right w:val="single" w:sz="12" w:space="0" w:color="auto"/>
            </w:tcBorders>
            <w:vAlign w:val="center"/>
            <w:hideMark/>
          </w:tcPr>
          <w:p w14:paraId="4765B014" w14:textId="77777777" w:rsidR="00F75542" w:rsidRPr="00F75542" w:rsidRDefault="00F75542" w:rsidP="00F75542">
            <w:pPr>
              <w:spacing w:line="276" w:lineRule="auto"/>
              <w:jc w:val="center"/>
              <w:rPr>
                <w:rFonts w:ascii="Czcionka tekstu podstawowego" w:hAnsi="Czcionka tekstu podstawowego"/>
                <w:b/>
                <w:color w:val="000000"/>
                <w:sz w:val="22"/>
                <w:szCs w:val="22"/>
                <w:lang w:eastAsia="en-US"/>
              </w:rPr>
            </w:pPr>
            <w:r w:rsidRPr="00F75542">
              <w:rPr>
                <w:rFonts w:ascii="Czcionka tekstu podstawowego" w:hAnsi="Czcionka tekstu podstawowego"/>
                <w:b/>
                <w:color w:val="000000"/>
                <w:sz w:val="22"/>
                <w:szCs w:val="22"/>
                <w:lang w:eastAsia="en-US"/>
              </w:rPr>
              <w:t> </w:t>
            </w:r>
          </w:p>
        </w:tc>
        <w:tc>
          <w:tcPr>
            <w:tcW w:w="0" w:type="auto"/>
            <w:vAlign w:val="center"/>
            <w:hideMark/>
          </w:tcPr>
          <w:p w14:paraId="2320CA62" w14:textId="77777777" w:rsidR="00F75542" w:rsidRPr="00F75542" w:rsidRDefault="00F75542" w:rsidP="00F75542">
            <w:pPr>
              <w:spacing w:line="276" w:lineRule="auto"/>
              <w:rPr>
                <w:rFonts w:ascii="Calibri" w:eastAsia="Calibri" w:hAnsi="Calibri"/>
              </w:rPr>
            </w:pPr>
          </w:p>
        </w:tc>
      </w:tr>
      <w:tr w:rsidR="00F75542" w:rsidRPr="00F75542" w14:paraId="60F1B6E0" w14:textId="77777777" w:rsidTr="00F75542">
        <w:trPr>
          <w:trHeight w:val="464"/>
        </w:trPr>
        <w:tc>
          <w:tcPr>
            <w:tcW w:w="0" w:type="auto"/>
            <w:gridSpan w:val="2"/>
            <w:vMerge/>
            <w:tcBorders>
              <w:top w:val="single" w:sz="12" w:space="0" w:color="auto"/>
              <w:left w:val="single" w:sz="12" w:space="0" w:color="auto"/>
              <w:bottom w:val="single" w:sz="8" w:space="0" w:color="000000"/>
              <w:right w:val="single" w:sz="12" w:space="0" w:color="auto"/>
            </w:tcBorders>
            <w:vAlign w:val="center"/>
            <w:hideMark/>
          </w:tcPr>
          <w:p w14:paraId="074FE284" w14:textId="77777777" w:rsidR="00F75542" w:rsidRPr="00F75542" w:rsidRDefault="00F75542" w:rsidP="00F75542">
            <w:pPr>
              <w:spacing w:line="276" w:lineRule="auto"/>
              <w:rPr>
                <w:rFonts w:ascii="Czcionka tekstu podstawowego" w:hAnsi="Czcionka tekstu podstawowego"/>
                <w:b/>
                <w:bCs/>
                <w:color w:val="000000"/>
                <w:sz w:val="22"/>
                <w:szCs w:val="22"/>
                <w:lang w:eastAsia="en-US"/>
              </w:rPr>
            </w:pPr>
          </w:p>
        </w:tc>
        <w:tc>
          <w:tcPr>
            <w:tcW w:w="0" w:type="auto"/>
            <w:gridSpan w:val="2"/>
            <w:vMerge/>
            <w:tcBorders>
              <w:top w:val="single" w:sz="12" w:space="0" w:color="auto"/>
              <w:left w:val="single" w:sz="12" w:space="0" w:color="auto"/>
              <w:bottom w:val="single" w:sz="8" w:space="0" w:color="000000"/>
              <w:right w:val="single" w:sz="12" w:space="0" w:color="auto"/>
            </w:tcBorders>
            <w:vAlign w:val="center"/>
            <w:hideMark/>
          </w:tcPr>
          <w:p w14:paraId="1EB19103" w14:textId="77777777" w:rsidR="00F75542" w:rsidRPr="00F75542" w:rsidRDefault="00F75542" w:rsidP="00F75542">
            <w:pPr>
              <w:spacing w:line="276" w:lineRule="auto"/>
              <w:rPr>
                <w:rFonts w:ascii="Czcionka tekstu podstawowego" w:hAnsi="Czcionka tekstu podstawowego"/>
                <w:b/>
                <w:color w:val="000000"/>
                <w:sz w:val="22"/>
                <w:szCs w:val="22"/>
                <w:lang w:eastAsia="en-US"/>
              </w:rPr>
            </w:pPr>
          </w:p>
        </w:tc>
        <w:tc>
          <w:tcPr>
            <w:tcW w:w="0" w:type="auto"/>
            <w:vMerge/>
            <w:tcBorders>
              <w:top w:val="single" w:sz="12" w:space="0" w:color="auto"/>
              <w:left w:val="single" w:sz="12" w:space="0" w:color="auto"/>
              <w:bottom w:val="single" w:sz="8" w:space="0" w:color="000000"/>
              <w:right w:val="single" w:sz="12" w:space="0" w:color="auto"/>
            </w:tcBorders>
            <w:vAlign w:val="center"/>
            <w:hideMark/>
          </w:tcPr>
          <w:p w14:paraId="1D14D644" w14:textId="77777777" w:rsidR="00F75542" w:rsidRPr="00F75542" w:rsidRDefault="00F75542" w:rsidP="00F75542">
            <w:pPr>
              <w:spacing w:line="276" w:lineRule="auto"/>
              <w:rPr>
                <w:rFonts w:ascii="Czcionka tekstu podstawowego" w:hAnsi="Czcionka tekstu podstawowego"/>
                <w:b/>
                <w:color w:val="000000"/>
                <w:sz w:val="22"/>
                <w:szCs w:val="22"/>
                <w:lang w:eastAsia="en-US"/>
              </w:rPr>
            </w:pPr>
          </w:p>
        </w:tc>
        <w:tc>
          <w:tcPr>
            <w:tcW w:w="0" w:type="auto"/>
            <w:gridSpan w:val="5"/>
            <w:vMerge/>
            <w:tcBorders>
              <w:top w:val="single" w:sz="12" w:space="0" w:color="auto"/>
              <w:left w:val="single" w:sz="12" w:space="0" w:color="auto"/>
              <w:bottom w:val="single" w:sz="8" w:space="0" w:color="000000"/>
              <w:right w:val="single" w:sz="12" w:space="0" w:color="auto"/>
            </w:tcBorders>
            <w:vAlign w:val="center"/>
            <w:hideMark/>
          </w:tcPr>
          <w:p w14:paraId="436CAEB1" w14:textId="77777777" w:rsidR="00F75542" w:rsidRPr="00F75542" w:rsidRDefault="00F75542" w:rsidP="00F75542">
            <w:pPr>
              <w:spacing w:line="276" w:lineRule="auto"/>
              <w:rPr>
                <w:rFonts w:ascii="Czcionka tekstu podstawowego" w:hAnsi="Czcionka tekstu podstawowego"/>
                <w:b/>
                <w:color w:val="000000"/>
                <w:sz w:val="22"/>
                <w:szCs w:val="22"/>
                <w:lang w:eastAsia="en-US"/>
              </w:rPr>
            </w:pPr>
          </w:p>
        </w:tc>
        <w:tc>
          <w:tcPr>
            <w:tcW w:w="0" w:type="auto"/>
            <w:gridSpan w:val="3"/>
            <w:vMerge/>
            <w:tcBorders>
              <w:top w:val="single" w:sz="12" w:space="0" w:color="auto"/>
              <w:left w:val="single" w:sz="12" w:space="0" w:color="auto"/>
              <w:bottom w:val="single" w:sz="8" w:space="0" w:color="000000"/>
              <w:right w:val="single" w:sz="12" w:space="0" w:color="auto"/>
            </w:tcBorders>
            <w:vAlign w:val="center"/>
            <w:hideMark/>
          </w:tcPr>
          <w:p w14:paraId="3B769AC9" w14:textId="77777777" w:rsidR="00F75542" w:rsidRPr="00F75542" w:rsidRDefault="00F75542" w:rsidP="00F75542">
            <w:pPr>
              <w:spacing w:line="276" w:lineRule="auto"/>
              <w:rPr>
                <w:rFonts w:ascii="Czcionka tekstu podstawowego" w:hAnsi="Czcionka tekstu podstawowego"/>
                <w:b/>
                <w:color w:val="000000"/>
                <w:sz w:val="22"/>
                <w:szCs w:val="22"/>
                <w:lang w:eastAsia="en-US"/>
              </w:rPr>
            </w:pPr>
          </w:p>
        </w:tc>
        <w:tc>
          <w:tcPr>
            <w:tcW w:w="0" w:type="auto"/>
            <w:gridSpan w:val="2"/>
            <w:vMerge/>
            <w:tcBorders>
              <w:top w:val="single" w:sz="12" w:space="0" w:color="auto"/>
              <w:left w:val="single" w:sz="12" w:space="0" w:color="auto"/>
              <w:bottom w:val="single" w:sz="8" w:space="0" w:color="000000"/>
              <w:right w:val="single" w:sz="12" w:space="0" w:color="auto"/>
            </w:tcBorders>
            <w:vAlign w:val="center"/>
            <w:hideMark/>
          </w:tcPr>
          <w:p w14:paraId="501CECBB" w14:textId="77777777" w:rsidR="00F75542" w:rsidRPr="00F75542" w:rsidRDefault="00F75542" w:rsidP="00F75542">
            <w:pPr>
              <w:spacing w:line="276" w:lineRule="auto"/>
              <w:rPr>
                <w:rFonts w:ascii="Czcionka tekstu podstawowego" w:hAnsi="Czcionka tekstu podstawowego"/>
                <w:b/>
                <w:color w:val="000000"/>
                <w:sz w:val="22"/>
                <w:szCs w:val="22"/>
                <w:lang w:eastAsia="en-US"/>
              </w:rPr>
            </w:pPr>
          </w:p>
        </w:tc>
        <w:tc>
          <w:tcPr>
            <w:tcW w:w="0" w:type="auto"/>
            <w:vAlign w:val="center"/>
            <w:hideMark/>
          </w:tcPr>
          <w:p w14:paraId="00B2A85D" w14:textId="77777777" w:rsidR="00F75542" w:rsidRPr="00F75542" w:rsidRDefault="00F75542" w:rsidP="00F75542">
            <w:pPr>
              <w:rPr>
                <w:rFonts w:ascii="Czcionka tekstu podstawowego" w:hAnsi="Czcionka tekstu podstawowego"/>
                <w:b/>
                <w:color w:val="000000"/>
                <w:sz w:val="22"/>
                <w:szCs w:val="22"/>
                <w:lang w:eastAsia="en-US"/>
              </w:rPr>
            </w:pPr>
          </w:p>
        </w:tc>
      </w:tr>
      <w:tr w:rsidR="00F75542" w:rsidRPr="00F75542" w14:paraId="4578FBDB" w14:textId="77777777" w:rsidTr="00F75542">
        <w:trPr>
          <w:trHeight w:val="464"/>
        </w:trPr>
        <w:tc>
          <w:tcPr>
            <w:tcW w:w="271" w:type="pct"/>
            <w:gridSpan w:val="2"/>
            <w:vMerge w:val="restart"/>
            <w:tcBorders>
              <w:top w:val="nil"/>
              <w:left w:val="single" w:sz="12" w:space="0" w:color="auto"/>
              <w:bottom w:val="single" w:sz="8" w:space="0" w:color="000000"/>
              <w:right w:val="single" w:sz="12" w:space="0" w:color="auto"/>
            </w:tcBorders>
            <w:vAlign w:val="bottom"/>
            <w:hideMark/>
          </w:tcPr>
          <w:p w14:paraId="340186F8" w14:textId="77777777" w:rsidR="00F75542" w:rsidRPr="00F75542" w:rsidRDefault="00F75542" w:rsidP="00F75542">
            <w:pPr>
              <w:spacing w:line="276" w:lineRule="auto"/>
              <w:jc w:val="center"/>
              <w:rPr>
                <w:rFonts w:ascii="Czcionka tekstu podstawowego" w:hAnsi="Czcionka tekstu podstawowego"/>
                <w:b/>
                <w:bCs/>
                <w:color w:val="000000"/>
                <w:sz w:val="22"/>
                <w:szCs w:val="22"/>
                <w:lang w:eastAsia="en-US"/>
              </w:rPr>
            </w:pPr>
            <w:r w:rsidRPr="00F75542">
              <w:rPr>
                <w:rFonts w:ascii="Czcionka tekstu podstawowego" w:hAnsi="Czcionka tekstu podstawowego"/>
                <w:b/>
                <w:bCs/>
                <w:color w:val="000000"/>
                <w:sz w:val="22"/>
                <w:szCs w:val="22"/>
                <w:lang w:eastAsia="en-US"/>
              </w:rPr>
              <w:t> </w:t>
            </w:r>
          </w:p>
        </w:tc>
        <w:tc>
          <w:tcPr>
            <w:tcW w:w="667" w:type="pct"/>
            <w:gridSpan w:val="2"/>
            <w:vMerge w:val="restart"/>
            <w:tcBorders>
              <w:top w:val="single" w:sz="12" w:space="0" w:color="auto"/>
              <w:left w:val="single" w:sz="12" w:space="0" w:color="auto"/>
              <w:bottom w:val="single" w:sz="8" w:space="0" w:color="000000"/>
              <w:right w:val="single" w:sz="12" w:space="0" w:color="auto"/>
            </w:tcBorders>
            <w:vAlign w:val="center"/>
            <w:hideMark/>
          </w:tcPr>
          <w:p w14:paraId="39A3A3FF" w14:textId="77777777" w:rsidR="00F75542" w:rsidRPr="00F75542" w:rsidRDefault="00F75542" w:rsidP="00F75542">
            <w:pPr>
              <w:spacing w:line="276" w:lineRule="auto"/>
              <w:jc w:val="center"/>
              <w:rPr>
                <w:rFonts w:ascii="Czcionka tekstu podstawowego" w:hAnsi="Czcionka tekstu podstawowego"/>
                <w:b/>
                <w:color w:val="000000"/>
                <w:sz w:val="22"/>
                <w:szCs w:val="22"/>
                <w:lang w:eastAsia="en-US"/>
              </w:rPr>
            </w:pPr>
            <w:r w:rsidRPr="00F75542">
              <w:rPr>
                <w:rFonts w:ascii="Czcionka tekstu podstawowego" w:hAnsi="Czcionka tekstu podstawowego"/>
                <w:b/>
                <w:color w:val="000000"/>
                <w:sz w:val="22"/>
                <w:szCs w:val="22"/>
                <w:lang w:eastAsia="en-US"/>
              </w:rPr>
              <w:t> </w:t>
            </w:r>
          </w:p>
        </w:tc>
        <w:tc>
          <w:tcPr>
            <w:tcW w:w="792" w:type="pct"/>
            <w:vMerge w:val="restart"/>
            <w:tcBorders>
              <w:top w:val="single" w:sz="12" w:space="0" w:color="auto"/>
              <w:left w:val="single" w:sz="12" w:space="0" w:color="auto"/>
              <w:bottom w:val="single" w:sz="8" w:space="0" w:color="000000"/>
              <w:right w:val="single" w:sz="12" w:space="0" w:color="auto"/>
            </w:tcBorders>
            <w:vAlign w:val="center"/>
            <w:hideMark/>
          </w:tcPr>
          <w:p w14:paraId="55D7478D" w14:textId="77777777" w:rsidR="00F75542" w:rsidRPr="00F75542" w:rsidRDefault="00F75542" w:rsidP="00F75542">
            <w:pPr>
              <w:spacing w:line="276" w:lineRule="auto"/>
              <w:jc w:val="center"/>
              <w:rPr>
                <w:rFonts w:ascii="Czcionka tekstu podstawowego" w:hAnsi="Czcionka tekstu podstawowego"/>
                <w:b/>
                <w:color w:val="000000"/>
                <w:sz w:val="22"/>
                <w:szCs w:val="22"/>
                <w:lang w:eastAsia="en-US"/>
              </w:rPr>
            </w:pPr>
            <w:r w:rsidRPr="00F75542">
              <w:rPr>
                <w:rFonts w:ascii="Czcionka tekstu podstawowego" w:hAnsi="Czcionka tekstu podstawowego"/>
                <w:b/>
                <w:color w:val="000000"/>
                <w:sz w:val="22"/>
                <w:szCs w:val="22"/>
                <w:lang w:eastAsia="en-US"/>
              </w:rPr>
              <w:t> </w:t>
            </w:r>
          </w:p>
        </w:tc>
        <w:tc>
          <w:tcPr>
            <w:tcW w:w="1292" w:type="pct"/>
            <w:gridSpan w:val="5"/>
            <w:vMerge w:val="restart"/>
            <w:tcBorders>
              <w:top w:val="single" w:sz="12" w:space="0" w:color="auto"/>
              <w:left w:val="single" w:sz="12" w:space="0" w:color="auto"/>
              <w:bottom w:val="single" w:sz="8" w:space="0" w:color="000000"/>
              <w:right w:val="single" w:sz="12" w:space="0" w:color="auto"/>
            </w:tcBorders>
            <w:vAlign w:val="center"/>
            <w:hideMark/>
          </w:tcPr>
          <w:p w14:paraId="3EE0C4DD" w14:textId="77777777" w:rsidR="00F75542" w:rsidRPr="00F75542" w:rsidRDefault="00F75542" w:rsidP="00F75542">
            <w:pPr>
              <w:spacing w:line="276" w:lineRule="auto"/>
              <w:jc w:val="center"/>
              <w:rPr>
                <w:rFonts w:ascii="Czcionka tekstu podstawowego" w:hAnsi="Czcionka tekstu podstawowego"/>
                <w:b/>
                <w:color w:val="000000"/>
                <w:sz w:val="22"/>
                <w:szCs w:val="22"/>
                <w:lang w:eastAsia="en-US"/>
              </w:rPr>
            </w:pPr>
            <w:r w:rsidRPr="00F75542">
              <w:rPr>
                <w:rFonts w:ascii="Czcionka tekstu podstawowego" w:hAnsi="Czcionka tekstu podstawowego"/>
                <w:b/>
                <w:color w:val="000000"/>
                <w:sz w:val="22"/>
                <w:szCs w:val="22"/>
                <w:lang w:eastAsia="en-US"/>
              </w:rPr>
              <w:t> </w:t>
            </w:r>
          </w:p>
        </w:tc>
        <w:tc>
          <w:tcPr>
            <w:tcW w:w="757" w:type="pct"/>
            <w:gridSpan w:val="3"/>
            <w:vMerge w:val="restart"/>
            <w:tcBorders>
              <w:top w:val="single" w:sz="12" w:space="0" w:color="auto"/>
              <w:left w:val="single" w:sz="12" w:space="0" w:color="auto"/>
              <w:bottom w:val="single" w:sz="8" w:space="0" w:color="000000"/>
              <w:right w:val="single" w:sz="12" w:space="0" w:color="auto"/>
            </w:tcBorders>
            <w:vAlign w:val="center"/>
            <w:hideMark/>
          </w:tcPr>
          <w:p w14:paraId="4FED278E" w14:textId="77777777" w:rsidR="00F75542" w:rsidRPr="00F75542" w:rsidRDefault="00F75542" w:rsidP="00F75542">
            <w:pPr>
              <w:spacing w:line="276" w:lineRule="auto"/>
              <w:jc w:val="center"/>
              <w:rPr>
                <w:rFonts w:ascii="Czcionka tekstu podstawowego" w:hAnsi="Czcionka tekstu podstawowego"/>
                <w:b/>
                <w:color w:val="000000"/>
                <w:sz w:val="22"/>
                <w:szCs w:val="22"/>
                <w:lang w:eastAsia="en-US"/>
              </w:rPr>
            </w:pPr>
            <w:r w:rsidRPr="00F75542">
              <w:rPr>
                <w:rFonts w:ascii="Czcionka tekstu podstawowego" w:hAnsi="Czcionka tekstu podstawowego"/>
                <w:b/>
                <w:color w:val="000000"/>
                <w:sz w:val="22"/>
                <w:szCs w:val="22"/>
                <w:lang w:eastAsia="en-US"/>
              </w:rPr>
              <w:t> </w:t>
            </w:r>
          </w:p>
        </w:tc>
        <w:tc>
          <w:tcPr>
            <w:tcW w:w="1221" w:type="pct"/>
            <w:gridSpan w:val="2"/>
            <w:vMerge w:val="restart"/>
            <w:tcBorders>
              <w:top w:val="single" w:sz="12" w:space="0" w:color="auto"/>
              <w:left w:val="single" w:sz="12" w:space="0" w:color="auto"/>
              <w:bottom w:val="single" w:sz="8" w:space="0" w:color="000000"/>
              <w:right w:val="single" w:sz="12" w:space="0" w:color="auto"/>
            </w:tcBorders>
            <w:vAlign w:val="center"/>
            <w:hideMark/>
          </w:tcPr>
          <w:p w14:paraId="5813412F" w14:textId="77777777" w:rsidR="00F75542" w:rsidRPr="00F75542" w:rsidRDefault="00F75542" w:rsidP="00F75542">
            <w:pPr>
              <w:spacing w:line="276" w:lineRule="auto"/>
              <w:jc w:val="center"/>
              <w:rPr>
                <w:rFonts w:ascii="Czcionka tekstu podstawowego" w:hAnsi="Czcionka tekstu podstawowego"/>
                <w:b/>
                <w:color w:val="000000"/>
                <w:sz w:val="22"/>
                <w:szCs w:val="22"/>
                <w:lang w:eastAsia="en-US"/>
              </w:rPr>
            </w:pPr>
            <w:r w:rsidRPr="00F75542">
              <w:rPr>
                <w:rFonts w:ascii="Czcionka tekstu podstawowego" w:hAnsi="Czcionka tekstu podstawowego"/>
                <w:b/>
                <w:color w:val="000000"/>
                <w:sz w:val="22"/>
                <w:szCs w:val="22"/>
                <w:lang w:eastAsia="en-US"/>
              </w:rPr>
              <w:t> </w:t>
            </w:r>
          </w:p>
        </w:tc>
        <w:tc>
          <w:tcPr>
            <w:tcW w:w="0" w:type="auto"/>
            <w:vAlign w:val="center"/>
            <w:hideMark/>
          </w:tcPr>
          <w:p w14:paraId="75B896AA" w14:textId="77777777" w:rsidR="00F75542" w:rsidRPr="00F75542" w:rsidRDefault="00F75542" w:rsidP="00F75542">
            <w:pPr>
              <w:spacing w:line="276" w:lineRule="auto"/>
              <w:rPr>
                <w:rFonts w:ascii="Calibri" w:eastAsia="Calibri" w:hAnsi="Calibri"/>
              </w:rPr>
            </w:pPr>
          </w:p>
        </w:tc>
      </w:tr>
      <w:tr w:rsidR="00F75542" w:rsidRPr="00F75542" w14:paraId="6CCAA08B" w14:textId="77777777" w:rsidTr="00F75542">
        <w:trPr>
          <w:trHeight w:val="464"/>
        </w:trPr>
        <w:tc>
          <w:tcPr>
            <w:tcW w:w="0" w:type="auto"/>
            <w:gridSpan w:val="2"/>
            <w:vMerge/>
            <w:tcBorders>
              <w:top w:val="nil"/>
              <w:left w:val="single" w:sz="12" w:space="0" w:color="auto"/>
              <w:bottom w:val="single" w:sz="8" w:space="0" w:color="000000"/>
              <w:right w:val="single" w:sz="12" w:space="0" w:color="auto"/>
            </w:tcBorders>
            <w:vAlign w:val="center"/>
            <w:hideMark/>
          </w:tcPr>
          <w:p w14:paraId="4D62E363" w14:textId="77777777" w:rsidR="00F75542" w:rsidRPr="00F75542" w:rsidRDefault="00F75542" w:rsidP="00F75542">
            <w:pPr>
              <w:spacing w:line="276" w:lineRule="auto"/>
              <w:rPr>
                <w:rFonts w:ascii="Czcionka tekstu podstawowego" w:hAnsi="Czcionka tekstu podstawowego"/>
                <w:b/>
                <w:bCs/>
                <w:color w:val="000000"/>
                <w:sz w:val="22"/>
                <w:szCs w:val="22"/>
                <w:lang w:eastAsia="en-US"/>
              </w:rPr>
            </w:pPr>
          </w:p>
        </w:tc>
        <w:tc>
          <w:tcPr>
            <w:tcW w:w="0" w:type="auto"/>
            <w:gridSpan w:val="2"/>
            <w:vMerge/>
            <w:tcBorders>
              <w:top w:val="single" w:sz="12" w:space="0" w:color="auto"/>
              <w:left w:val="single" w:sz="12" w:space="0" w:color="auto"/>
              <w:bottom w:val="single" w:sz="8" w:space="0" w:color="000000"/>
              <w:right w:val="single" w:sz="12" w:space="0" w:color="auto"/>
            </w:tcBorders>
            <w:vAlign w:val="center"/>
            <w:hideMark/>
          </w:tcPr>
          <w:p w14:paraId="65BA3D35" w14:textId="77777777" w:rsidR="00F75542" w:rsidRPr="00F75542" w:rsidRDefault="00F75542" w:rsidP="00F75542">
            <w:pPr>
              <w:spacing w:line="276" w:lineRule="auto"/>
              <w:rPr>
                <w:rFonts w:ascii="Czcionka tekstu podstawowego" w:hAnsi="Czcionka tekstu podstawowego"/>
                <w:b/>
                <w:color w:val="000000"/>
                <w:sz w:val="22"/>
                <w:szCs w:val="22"/>
                <w:lang w:eastAsia="en-US"/>
              </w:rPr>
            </w:pPr>
          </w:p>
        </w:tc>
        <w:tc>
          <w:tcPr>
            <w:tcW w:w="0" w:type="auto"/>
            <w:vMerge/>
            <w:tcBorders>
              <w:top w:val="single" w:sz="12" w:space="0" w:color="auto"/>
              <w:left w:val="single" w:sz="12" w:space="0" w:color="auto"/>
              <w:bottom w:val="single" w:sz="8" w:space="0" w:color="000000"/>
              <w:right w:val="single" w:sz="12" w:space="0" w:color="auto"/>
            </w:tcBorders>
            <w:vAlign w:val="center"/>
            <w:hideMark/>
          </w:tcPr>
          <w:p w14:paraId="34CAF7D7" w14:textId="77777777" w:rsidR="00F75542" w:rsidRPr="00F75542" w:rsidRDefault="00F75542" w:rsidP="00F75542">
            <w:pPr>
              <w:spacing w:line="276" w:lineRule="auto"/>
              <w:rPr>
                <w:rFonts w:ascii="Czcionka tekstu podstawowego" w:hAnsi="Czcionka tekstu podstawowego"/>
                <w:b/>
                <w:color w:val="000000"/>
                <w:sz w:val="22"/>
                <w:szCs w:val="22"/>
                <w:lang w:eastAsia="en-US"/>
              </w:rPr>
            </w:pPr>
          </w:p>
        </w:tc>
        <w:tc>
          <w:tcPr>
            <w:tcW w:w="0" w:type="auto"/>
            <w:gridSpan w:val="5"/>
            <w:vMerge/>
            <w:tcBorders>
              <w:top w:val="single" w:sz="12" w:space="0" w:color="auto"/>
              <w:left w:val="single" w:sz="12" w:space="0" w:color="auto"/>
              <w:bottom w:val="single" w:sz="8" w:space="0" w:color="000000"/>
              <w:right w:val="single" w:sz="12" w:space="0" w:color="auto"/>
            </w:tcBorders>
            <w:vAlign w:val="center"/>
            <w:hideMark/>
          </w:tcPr>
          <w:p w14:paraId="6992C7EC" w14:textId="77777777" w:rsidR="00F75542" w:rsidRPr="00F75542" w:rsidRDefault="00F75542" w:rsidP="00F75542">
            <w:pPr>
              <w:spacing w:line="276" w:lineRule="auto"/>
              <w:rPr>
                <w:rFonts w:ascii="Czcionka tekstu podstawowego" w:hAnsi="Czcionka tekstu podstawowego"/>
                <w:b/>
                <w:color w:val="000000"/>
                <w:sz w:val="22"/>
                <w:szCs w:val="22"/>
                <w:lang w:eastAsia="en-US"/>
              </w:rPr>
            </w:pPr>
          </w:p>
        </w:tc>
        <w:tc>
          <w:tcPr>
            <w:tcW w:w="0" w:type="auto"/>
            <w:gridSpan w:val="3"/>
            <w:vMerge/>
            <w:tcBorders>
              <w:top w:val="single" w:sz="12" w:space="0" w:color="auto"/>
              <w:left w:val="single" w:sz="12" w:space="0" w:color="auto"/>
              <w:bottom w:val="single" w:sz="8" w:space="0" w:color="000000"/>
              <w:right w:val="single" w:sz="12" w:space="0" w:color="auto"/>
            </w:tcBorders>
            <w:vAlign w:val="center"/>
            <w:hideMark/>
          </w:tcPr>
          <w:p w14:paraId="3F0C9A40" w14:textId="77777777" w:rsidR="00F75542" w:rsidRPr="00F75542" w:rsidRDefault="00F75542" w:rsidP="00F75542">
            <w:pPr>
              <w:spacing w:line="276" w:lineRule="auto"/>
              <w:rPr>
                <w:rFonts w:ascii="Czcionka tekstu podstawowego" w:hAnsi="Czcionka tekstu podstawowego"/>
                <w:b/>
                <w:color w:val="000000"/>
                <w:sz w:val="22"/>
                <w:szCs w:val="22"/>
                <w:lang w:eastAsia="en-US"/>
              </w:rPr>
            </w:pPr>
          </w:p>
        </w:tc>
        <w:tc>
          <w:tcPr>
            <w:tcW w:w="0" w:type="auto"/>
            <w:gridSpan w:val="2"/>
            <w:vMerge/>
            <w:tcBorders>
              <w:top w:val="single" w:sz="12" w:space="0" w:color="auto"/>
              <w:left w:val="single" w:sz="12" w:space="0" w:color="auto"/>
              <w:bottom w:val="single" w:sz="8" w:space="0" w:color="000000"/>
              <w:right w:val="single" w:sz="12" w:space="0" w:color="auto"/>
            </w:tcBorders>
            <w:vAlign w:val="center"/>
            <w:hideMark/>
          </w:tcPr>
          <w:p w14:paraId="61866A35" w14:textId="77777777" w:rsidR="00F75542" w:rsidRPr="00F75542" w:rsidRDefault="00F75542" w:rsidP="00F75542">
            <w:pPr>
              <w:spacing w:line="276" w:lineRule="auto"/>
              <w:rPr>
                <w:rFonts w:ascii="Czcionka tekstu podstawowego" w:hAnsi="Czcionka tekstu podstawowego"/>
                <w:b/>
                <w:color w:val="000000"/>
                <w:sz w:val="22"/>
                <w:szCs w:val="22"/>
                <w:lang w:eastAsia="en-US"/>
              </w:rPr>
            </w:pPr>
          </w:p>
        </w:tc>
        <w:tc>
          <w:tcPr>
            <w:tcW w:w="0" w:type="auto"/>
            <w:vAlign w:val="center"/>
            <w:hideMark/>
          </w:tcPr>
          <w:p w14:paraId="7CA54EBD" w14:textId="77777777" w:rsidR="00F75542" w:rsidRPr="00F75542" w:rsidRDefault="00F75542" w:rsidP="00F75542">
            <w:pPr>
              <w:rPr>
                <w:rFonts w:ascii="Czcionka tekstu podstawowego" w:hAnsi="Czcionka tekstu podstawowego"/>
                <w:b/>
                <w:color w:val="000000"/>
                <w:sz w:val="22"/>
                <w:szCs w:val="22"/>
                <w:lang w:eastAsia="en-US"/>
              </w:rPr>
            </w:pPr>
          </w:p>
        </w:tc>
      </w:tr>
      <w:tr w:rsidR="00F75542" w:rsidRPr="00F75542" w14:paraId="22F05CB1" w14:textId="77777777" w:rsidTr="00F75542">
        <w:trPr>
          <w:trHeight w:val="285"/>
        </w:trPr>
        <w:tc>
          <w:tcPr>
            <w:tcW w:w="271" w:type="pct"/>
            <w:gridSpan w:val="2"/>
            <w:tcBorders>
              <w:top w:val="single" w:sz="8" w:space="0" w:color="000000"/>
              <w:left w:val="nil"/>
              <w:bottom w:val="nil"/>
              <w:right w:val="nil"/>
            </w:tcBorders>
            <w:noWrap/>
            <w:vAlign w:val="bottom"/>
            <w:hideMark/>
          </w:tcPr>
          <w:p w14:paraId="347DE650" w14:textId="77777777" w:rsidR="00F75542" w:rsidRPr="00F75542" w:rsidRDefault="00F75542" w:rsidP="00F75542">
            <w:pPr>
              <w:spacing w:line="276" w:lineRule="auto"/>
              <w:rPr>
                <w:rFonts w:ascii="Calibri" w:eastAsia="Calibri" w:hAnsi="Calibri"/>
              </w:rPr>
            </w:pPr>
          </w:p>
        </w:tc>
        <w:tc>
          <w:tcPr>
            <w:tcW w:w="667" w:type="pct"/>
            <w:gridSpan w:val="2"/>
            <w:tcBorders>
              <w:top w:val="single" w:sz="8" w:space="0" w:color="000000"/>
              <w:left w:val="nil"/>
              <w:bottom w:val="nil"/>
              <w:right w:val="nil"/>
            </w:tcBorders>
            <w:noWrap/>
            <w:vAlign w:val="bottom"/>
            <w:hideMark/>
          </w:tcPr>
          <w:p w14:paraId="5CF9619A" w14:textId="77777777" w:rsidR="00F75542" w:rsidRPr="00F75542" w:rsidRDefault="00F75542" w:rsidP="00F75542">
            <w:pPr>
              <w:spacing w:line="276" w:lineRule="auto"/>
              <w:rPr>
                <w:rFonts w:ascii="Calibri" w:eastAsia="Calibri" w:hAnsi="Calibri"/>
              </w:rPr>
            </w:pPr>
          </w:p>
        </w:tc>
        <w:tc>
          <w:tcPr>
            <w:tcW w:w="792" w:type="pct"/>
            <w:tcBorders>
              <w:top w:val="single" w:sz="8" w:space="0" w:color="000000"/>
              <w:left w:val="nil"/>
              <w:bottom w:val="nil"/>
              <w:right w:val="nil"/>
            </w:tcBorders>
            <w:noWrap/>
            <w:vAlign w:val="bottom"/>
            <w:hideMark/>
          </w:tcPr>
          <w:p w14:paraId="66224947" w14:textId="77777777" w:rsidR="00F75542" w:rsidRPr="00F75542" w:rsidRDefault="00F75542" w:rsidP="00F75542">
            <w:pPr>
              <w:spacing w:line="276" w:lineRule="auto"/>
              <w:rPr>
                <w:rFonts w:ascii="Calibri" w:eastAsia="Calibri" w:hAnsi="Calibri"/>
              </w:rPr>
            </w:pPr>
          </w:p>
        </w:tc>
        <w:tc>
          <w:tcPr>
            <w:tcW w:w="702" w:type="pct"/>
            <w:gridSpan w:val="2"/>
            <w:tcBorders>
              <w:top w:val="single" w:sz="8" w:space="0" w:color="000000"/>
              <w:left w:val="nil"/>
              <w:bottom w:val="nil"/>
              <w:right w:val="nil"/>
            </w:tcBorders>
            <w:noWrap/>
            <w:vAlign w:val="bottom"/>
            <w:hideMark/>
          </w:tcPr>
          <w:p w14:paraId="4C621E0E" w14:textId="77777777" w:rsidR="00F75542" w:rsidRPr="00F75542" w:rsidRDefault="00F75542" w:rsidP="00F75542">
            <w:pPr>
              <w:spacing w:line="276" w:lineRule="auto"/>
              <w:rPr>
                <w:rFonts w:ascii="Calibri" w:eastAsia="Calibri" w:hAnsi="Calibri"/>
              </w:rPr>
            </w:pPr>
          </w:p>
        </w:tc>
        <w:tc>
          <w:tcPr>
            <w:tcW w:w="590" w:type="pct"/>
            <w:gridSpan w:val="3"/>
            <w:tcBorders>
              <w:top w:val="single" w:sz="8" w:space="0" w:color="000000"/>
              <w:left w:val="nil"/>
              <w:bottom w:val="nil"/>
              <w:right w:val="nil"/>
            </w:tcBorders>
            <w:noWrap/>
            <w:vAlign w:val="bottom"/>
            <w:hideMark/>
          </w:tcPr>
          <w:p w14:paraId="6B27E330" w14:textId="77777777" w:rsidR="00F75542" w:rsidRPr="00F75542" w:rsidRDefault="00F75542" w:rsidP="00F75542">
            <w:pPr>
              <w:spacing w:line="276" w:lineRule="auto"/>
              <w:rPr>
                <w:rFonts w:ascii="Calibri" w:eastAsia="Calibri" w:hAnsi="Calibri"/>
              </w:rPr>
            </w:pPr>
          </w:p>
        </w:tc>
        <w:tc>
          <w:tcPr>
            <w:tcW w:w="207" w:type="pct"/>
            <w:tcBorders>
              <w:top w:val="single" w:sz="8" w:space="0" w:color="000000"/>
              <w:left w:val="nil"/>
              <w:bottom w:val="nil"/>
              <w:right w:val="nil"/>
            </w:tcBorders>
            <w:noWrap/>
            <w:vAlign w:val="bottom"/>
            <w:hideMark/>
          </w:tcPr>
          <w:p w14:paraId="74439C0D" w14:textId="77777777" w:rsidR="00F75542" w:rsidRPr="00F75542" w:rsidRDefault="00F75542" w:rsidP="00F75542">
            <w:pPr>
              <w:spacing w:line="276" w:lineRule="auto"/>
              <w:rPr>
                <w:rFonts w:ascii="Calibri" w:eastAsia="Calibri" w:hAnsi="Calibri"/>
              </w:rPr>
            </w:pPr>
          </w:p>
        </w:tc>
        <w:tc>
          <w:tcPr>
            <w:tcW w:w="550" w:type="pct"/>
            <w:gridSpan w:val="2"/>
            <w:tcBorders>
              <w:top w:val="single" w:sz="8" w:space="0" w:color="000000"/>
              <w:left w:val="nil"/>
              <w:bottom w:val="nil"/>
              <w:right w:val="nil"/>
            </w:tcBorders>
            <w:noWrap/>
            <w:vAlign w:val="bottom"/>
            <w:hideMark/>
          </w:tcPr>
          <w:p w14:paraId="60C6830D" w14:textId="77777777" w:rsidR="00F75542" w:rsidRPr="00F75542" w:rsidRDefault="00F75542" w:rsidP="00F75542">
            <w:pPr>
              <w:spacing w:line="276" w:lineRule="auto"/>
              <w:rPr>
                <w:rFonts w:ascii="Calibri" w:eastAsia="Calibri" w:hAnsi="Calibri"/>
              </w:rPr>
            </w:pPr>
          </w:p>
        </w:tc>
        <w:tc>
          <w:tcPr>
            <w:tcW w:w="1221" w:type="pct"/>
            <w:gridSpan w:val="2"/>
            <w:tcBorders>
              <w:top w:val="single" w:sz="8" w:space="0" w:color="000000"/>
              <w:left w:val="nil"/>
              <w:bottom w:val="nil"/>
              <w:right w:val="nil"/>
            </w:tcBorders>
            <w:noWrap/>
            <w:vAlign w:val="bottom"/>
            <w:hideMark/>
          </w:tcPr>
          <w:p w14:paraId="3A9E6BF4" w14:textId="77777777" w:rsidR="00F75542" w:rsidRPr="00F75542" w:rsidRDefault="00F75542" w:rsidP="00F75542">
            <w:pPr>
              <w:spacing w:line="276" w:lineRule="auto"/>
              <w:rPr>
                <w:rFonts w:ascii="Calibri" w:eastAsia="Calibri" w:hAnsi="Calibri"/>
              </w:rPr>
            </w:pPr>
          </w:p>
        </w:tc>
        <w:tc>
          <w:tcPr>
            <w:tcW w:w="0" w:type="auto"/>
            <w:vAlign w:val="center"/>
            <w:hideMark/>
          </w:tcPr>
          <w:p w14:paraId="6AA04E7F" w14:textId="77777777" w:rsidR="00F75542" w:rsidRPr="00F75542" w:rsidRDefault="00F75542" w:rsidP="00F75542">
            <w:pPr>
              <w:spacing w:line="276" w:lineRule="auto"/>
              <w:rPr>
                <w:rFonts w:ascii="Calibri" w:eastAsia="Calibri" w:hAnsi="Calibri"/>
              </w:rPr>
            </w:pPr>
          </w:p>
        </w:tc>
      </w:tr>
      <w:tr w:rsidR="00F75542" w:rsidRPr="00F75542" w14:paraId="7C14984E" w14:textId="77777777" w:rsidTr="00F75542">
        <w:trPr>
          <w:trHeight w:val="285"/>
        </w:trPr>
        <w:tc>
          <w:tcPr>
            <w:tcW w:w="271" w:type="pct"/>
            <w:gridSpan w:val="2"/>
            <w:noWrap/>
            <w:vAlign w:val="bottom"/>
            <w:hideMark/>
          </w:tcPr>
          <w:p w14:paraId="7A20C41F" w14:textId="77777777" w:rsidR="00F75542" w:rsidRPr="00F75542" w:rsidRDefault="00F75542" w:rsidP="00F75542">
            <w:pPr>
              <w:spacing w:line="276" w:lineRule="auto"/>
              <w:rPr>
                <w:rFonts w:ascii="Calibri" w:eastAsia="Calibri" w:hAnsi="Calibri"/>
              </w:rPr>
            </w:pPr>
          </w:p>
        </w:tc>
        <w:tc>
          <w:tcPr>
            <w:tcW w:w="667" w:type="pct"/>
            <w:gridSpan w:val="2"/>
            <w:noWrap/>
            <w:vAlign w:val="bottom"/>
            <w:hideMark/>
          </w:tcPr>
          <w:p w14:paraId="5610C096" w14:textId="77777777" w:rsidR="00F75542" w:rsidRPr="00F75542" w:rsidRDefault="00F75542" w:rsidP="00F75542">
            <w:pPr>
              <w:spacing w:line="276" w:lineRule="auto"/>
              <w:rPr>
                <w:rFonts w:ascii="Calibri" w:eastAsia="Calibri" w:hAnsi="Calibri"/>
              </w:rPr>
            </w:pPr>
          </w:p>
        </w:tc>
        <w:tc>
          <w:tcPr>
            <w:tcW w:w="792" w:type="pct"/>
            <w:noWrap/>
            <w:vAlign w:val="bottom"/>
            <w:hideMark/>
          </w:tcPr>
          <w:p w14:paraId="5BB926E9" w14:textId="77777777" w:rsidR="00F75542" w:rsidRPr="00F75542" w:rsidRDefault="00F75542" w:rsidP="00F75542">
            <w:pPr>
              <w:spacing w:line="276" w:lineRule="auto"/>
              <w:rPr>
                <w:rFonts w:ascii="Calibri" w:eastAsia="Calibri" w:hAnsi="Calibri"/>
              </w:rPr>
            </w:pPr>
          </w:p>
        </w:tc>
        <w:tc>
          <w:tcPr>
            <w:tcW w:w="702" w:type="pct"/>
            <w:gridSpan w:val="2"/>
            <w:noWrap/>
            <w:vAlign w:val="bottom"/>
            <w:hideMark/>
          </w:tcPr>
          <w:p w14:paraId="6916B27A" w14:textId="77777777" w:rsidR="00F75542" w:rsidRPr="00F75542" w:rsidRDefault="00F75542" w:rsidP="00F75542">
            <w:pPr>
              <w:spacing w:line="276" w:lineRule="auto"/>
              <w:rPr>
                <w:rFonts w:ascii="Calibri" w:eastAsia="Calibri" w:hAnsi="Calibri"/>
              </w:rPr>
            </w:pPr>
          </w:p>
        </w:tc>
        <w:tc>
          <w:tcPr>
            <w:tcW w:w="590" w:type="pct"/>
            <w:gridSpan w:val="3"/>
            <w:noWrap/>
            <w:vAlign w:val="bottom"/>
            <w:hideMark/>
          </w:tcPr>
          <w:p w14:paraId="26C9D980" w14:textId="77777777" w:rsidR="00F75542" w:rsidRPr="00F75542" w:rsidRDefault="00F75542" w:rsidP="00F75542">
            <w:pPr>
              <w:spacing w:line="276" w:lineRule="auto"/>
              <w:rPr>
                <w:rFonts w:ascii="Calibri" w:eastAsia="Calibri" w:hAnsi="Calibri"/>
              </w:rPr>
            </w:pPr>
          </w:p>
        </w:tc>
        <w:tc>
          <w:tcPr>
            <w:tcW w:w="207" w:type="pct"/>
            <w:noWrap/>
            <w:vAlign w:val="bottom"/>
            <w:hideMark/>
          </w:tcPr>
          <w:p w14:paraId="28A9BB8C" w14:textId="77777777" w:rsidR="00F75542" w:rsidRPr="00F75542" w:rsidRDefault="00F75542" w:rsidP="00F75542">
            <w:pPr>
              <w:spacing w:line="276" w:lineRule="auto"/>
              <w:rPr>
                <w:rFonts w:ascii="Calibri" w:eastAsia="Calibri" w:hAnsi="Calibri"/>
              </w:rPr>
            </w:pPr>
          </w:p>
        </w:tc>
        <w:tc>
          <w:tcPr>
            <w:tcW w:w="550" w:type="pct"/>
            <w:gridSpan w:val="2"/>
            <w:noWrap/>
            <w:vAlign w:val="bottom"/>
            <w:hideMark/>
          </w:tcPr>
          <w:p w14:paraId="128CBE9B" w14:textId="77777777" w:rsidR="00F75542" w:rsidRPr="00F75542" w:rsidRDefault="00F75542" w:rsidP="00F75542">
            <w:pPr>
              <w:spacing w:line="276" w:lineRule="auto"/>
              <w:rPr>
                <w:rFonts w:ascii="Calibri" w:eastAsia="Calibri" w:hAnsi="Calibri"/>
              </w:rPr>
            </w:pPr>
          </w:p>
        </w:tc>
        <w:tc>
          <w:tcPr>
            <w:tcW w:w="1221" w:type="pct"/>
            <w:gridSpan w:val="2"/>
            <w:noWrap/>
            <w:vAlign w:val="bottom"/>
            <w:hideMark/>
          </w:tcPr>
          <w:p w14:paraId="3C79047E" w14:textId="77777777" w:rsidR="00F75542" w:rsidRPr="00F75542" w:rsidRDefault="00F75542" w:rsidP="00F75542">
            <w:pPr>
              <w:spacing w:line="276" w:lineRule="auto"/>
              <w:rPr>
                <w:rFonts w:ascii="Calibri" w:eastAsia="Calibri" w:hAnsi="Calibri"/>
              </w:rPr>
            </w:pPr>
          </w:p>
        </w:tc>
        <w:tc>
          <w:tcPr>
            <w:tcW w:w="0" w:type="auto"/>
            <w:vAlign w:val="center"/>
            <w:hideMark/>
          </w:tcPr>
          <w:p w14:paraId="09AE3ADB" w14:textId="77777777" w:rsidR="00F75542" w:rsidRPr="00F75542" w:rsidRDefault="00F75542" w:rsidP="00F75542">
            <w:pPr>
              <w:spacing w:line="276" w:lineRule="auto"/>
              <w:rPr>
                <w:rFonts w:ascii="Calibri" w:eastAsia="Calibri" w:hAnsi="Calibri"/>
              </w:rPr>
            </w:pPr>
          </w:p>
        </w:tc>
      </w:tr>
      <w:tr w:rsidR="00F75542" w:rsidRPr="00F75542" w14:paraId="63F6DA56" w14:textId="77777777" w:rsidTr="00F75542">
        <w:trPr>
          <w:trHeight w:val="285"/>
        </w:trPr>
        <w:tc>
          <w:tcPr>
            <w:tcW w:w="271" w:type="pct"/>
            <w:gridSpan w:val="2"/>
            <w:noWrap/>
            <w:vAlign w:val="bottom"/>
            <w:hideMark/>
          </w:tcPr>
          <w:p w14:paraId="3D23E3BE" w14:textId="77777777" w:rsidR="00F75542" w:rsidRPr="00F75542" w:rsidRDefault="00F75542" w:rsidP="00F75542">
            <w:pPr>
              <w:spacing w:line="276" w:lineRule="auto"/>
              <w:rPr>
                <w:rFonts w:ascii="Calibri" w:eastAsia="Calibri" w:hAnsi="Calibri"/>
              </w:rPr>
            </w:pPr>
          </w:p>
        </w:tc>
        <w:tc>
          <w:tcPr>
            <w:tcW w:w="667" w:type="pct"/>
            <w:gridSpan w:val="2"/>
            <w:noWrap/>
            <w:vAlign w:val="bottom"/>
            <w:hideMark/>
          </w:tcPr>
          <w:p w14:paraId="24E4D029" w14:textId="77777777" w:rsidR="00F75542" w:rsidRPr="00F75542" w:rsidRDefault="00F75542" w:rsidP="00F75542">
            <w:pPr>
              <w:spacing w:line="276" w:lineRule="auto"/>
              <w:rPr>
                <w:rFonts w:ascii="Calibri" w:eastAsia="Calibri" w:hAnsi="Calibri"/>
              </w:rPr>
            </w:pPr>
          </w:p>
        </w:tc>
        <w:tc>
          <w:tcPr>
            <w:tcW w:w="792" w:type="pct"/>
            <w:noWrap/>
            <w:vAlign w:val="bottom"/>
            <w:hideMark/>
          </w:tcPr>
          <w:p w14:paraId="79126A17" w14:textId="77777777" w:rsidR="00F75542" w:rsidRPr="00F75542" w:rsidRDefault="00F75542" w:rsidP="00F75542">
            <w:pPr>
              <w:spacing w:line="276" w:lineRule="auto"/>
              <w:rPr>
                <w:rFonts w:ascii="Calibri" w:eastAsia="Calibri" w:hAnsi="Calibri"/>
              </w:rPr>
            </w:pPr>
          </w:p>
        </w:tc>
        <w:tc>
          <w:tcPr>
            <w:tcW w:w="702" w:type="pct"/>
            <w:gridSpan w:val="2"/>
            <w:noWrap/>
            <w:vAlign w:val="bottom"/>
            <w:hideMark/>
          </w:tcPr>
          <w:p w14:paraId="527CF335" w14:textId="77777777" w:rsidR="00F75542" w:rsidRPr="00F75542" w:rsidRDefault="00F75542" w:rsidP="00F75542">
            <w:pPr>
              <w:spacing w:line="276" w:lineRule="auto"/>
              <w:rPr>
                <w:rFonts w:ascii="Calibri" w:eastAsia="Calibri" w:hAnsi="Calibri"/>
              </w:rPr>
            </w:pPr>
          </w:p>
        </w:tc>
        <w:tc>
          <w:tcPr>
            <w:tcW w:w="590" w:type="pct"/>
            <w:gridSpan w:val="3"/>
            <w:noWrap/>
            <w:vAlign w:val="bottom"/>
            <w:hideMark/>
          </w:tcPr>
          <w:p w14:paraId="1E8B2607" w14:textId="77777777" w:rsidR="00F75542" w:rsidRPr="00F75542" w:rsidRDefault="00F75542" w:rsidP="00F75542">
            <w:pPr>
              <w:spacing w:line="276" w:lineRule="auto"/>
              <w:rPr>
                <w:rFonts w:ascii="Calibri" w:eastAsia="Calibri" w:hAnsi="Calibri"/>
              </w:rPr>
            </w:pPr>
          </w:p>
        </w:tc>
        <w:tc>
          <w:tcPr>
            <w:tcW w:w="207" w:type="pct"/>
            <w:noWrap/>
            <w:vAlign w:val="bottom"/>
            <w:hideMark/>
          </w:tcPr>
          <w:p w14:paraId="5B3E91FD" w14:textId="77777777" w:rsidR="00F75542" w:rsidRPr="00F75542" w:rsidRDefault="00F75542" w:rsidP="00F75542">
            <w:pPr>
              <w:spacing w:line="276" w:lineRule="auto"/>
              <w:rPr>
                <w:rFonts w:ascii="Calibri" w:eastAsia="Calibri" w:hAnsi="Calibri"/>
              </w:rPr>
            </w:pPr>
          </w:p>
        </w:tc>
        <w:tc>
          <w:tcPr>
            <w:tcW w:w="550" w:type="pct"/>
            <w:gridSpan w:val="2"/>
            <w:noWrap/>
            <w:vAlign w:val="bottom"/>
            <w:hideMark/>
          </w:tcPr>
          <w:p w14:paraId="0A7380A3" w14:textId="77777777" w:rsidR="00F75542" w:rsidRPr="00F75542" w:rsidRDefault="00F75542" w:rsidP="00F75542">
            <w:pPr>
              <w:spacing w:line="276" w:lineRule="auto"/>
              <w:rPr>
                <w:rFonts w:ascii="Calibri" w:eastAsia="Calibri" w:hAnsi="Calibri"/>
              </w:rPr>
            </w:pPr>
          </w:p>
        </w:tc>
        <w:tc>
          <w:tcPr>
            <w:tcW w:w="1221" w:type="pct"/>
            <w:gridSpan w:val="2"/>
            <w:noWrap/>
            <w:vAlign w:val="bottom"/>
            <w:hideMark/>
          </w:tcPr>
          <w:p w14:paraId="0C1AAC02" w14:textId="77777777" w:rsidR="00F75542" w:rsidRPr="00F75542" w:rsidRDefault="00F75542" w:rsidP="00F75542">
            <w:pPr>
              <w:spacing w:line="276" w:lineRule="auto"/>
              <w:rPr>
                <w:rFonts w:ascii="Calibri" w:eastAsia="Calibri" w:hAnsi="Calibri"/>
              </w:rPr>
            </w:pPr>
          </w:p>
        </w:tc>
        <w:tc>
          <w:tcPr>
            <w:tcW w:w="0" w:type="auto"/>
            <w:vAlign w:val="center"/>
            <w:hideMark/>
          </w:tcPr>
          <w:p w14:paraId="76458471" w14:textId="77777777" w:rsidR="00F75542" w:rsidRPr="00F75542" w:rsidRDefault="00F75542" w:rsidP="00F75542">
            <w:pPr>
              <w:spacing w:line="276" w:lineRule="auto"/>
              <w:rPr>
                <w:rFonts w:ascii="Calibri" w:eastAsia="Calibri" w:hAnsi="Calibri"/>
              </w:rPr>
            </w:pPr>
          </w:p>
        </w:tc>
      </w:tr>
      <w:tr w:rsidR="00F75542" w:rsidRPr="00F75542" w14:paraId="0774FA51" w14:textId="77777777" w:rsidTr="00F75542">
        <w:trPr>
          <w:trHeight w:val="285"/>
        </w:trPr>
        <w:tc>
          <w:tcPr>
            <w:tcW w:w="1730" w:type="pct"/>
            <w:gridSpan w:val="5"/>
            <w:vAlign w:val="center"/>
            <w:hideMark/>
          </w:tcPr>
          <w:p w14:paraId="1022F5AE" w14:textId="77777777" w:rsidR="00F75542" w:rsidRPr="00F75542" w:rsidRDefault="00F75542" w:rsidP="00F75542">
            <w:pPr>
              <w:spacing w:line="276" w:lineRule="auto"/>
              <w:jc w:val="center"/>
              <w:rPr>
                <w:rFonts w:ascii="Czcionka tekstu podstawowego" w:hAnsi="Czcionka tekstu podstawowego"/>
                <w:b/>
                <w:color w:val="000000"/>
                <w:sz w:val="22"/>
                <w:szCs w:val="22"/>
                <w:lang w:eastAsia="en-US"/>
              </w:rPr>
            </w:pPr>
            <w:r w:rsidRPr="00F75542">
              <w:rPr>
                <w:rFonts w:ascii="Czcionka tekstu podstawowego" w:hAnsi="Czcionka tekstu podstawowego"/>
                <w:b/>
                <w:color w:val="000000"/>
                <w:sz w:val="22"/>
                <w:szCs w:val="22"/>
                <w:lang w:eastAsia="en-US"/>
              </w:rPr>
              <w:t>…………………………………………</w:t>
            </w:r>
          </w:p>
        </w:tc>
        <w:tc>
          <w:tcPr>
            <w:tcW w:w="702" w:type="pct"/>
            <w:gridSpan w:val="2"/>
            <w:noWrap/>
            <w:vAlign w:val="bottom"/>
            <w:hideMark/>
          </w:tcPr>
          <w:p w14:paraId="2837BEEC" w14:textId="77777777" w:rsidR="00F75542" w:rsidRPr="00F75542" w:rsidRDefault="00F75542" w:rsidP="00F75542">
            <w:pPr>
              <w:rPr>
                <w:rFonts w:ascii="Czcionka tekstu podstawowego" w:hAnsi="Czcionka tekstu podstawowego"/>
                <w:b/>
                <w:color w:val="000000"/>
                <w:sz w:val="22"/>
                <w:szCs w:val="22"/>
                <w:lang w:eastAsia="en-US"/>
              </w:rPr>
            </w:pPr>
          </w:p>
        </w:tc>
        <w:tc>
          <w:tcPr>
            <w:tcW w:w="2568" w:type="pct"/>
            <w:gridSpan w:val="8"/>
            <w:vAlign w:val="center"/>
            <w:hideMark/>
          </w:tcPr>
          <w:p w14:paraId="7DA42BBD" w14:textId="77777777" w:rsidR="00F75542" w:rsidRPr="00F75542" w:rsidRDefault="00F75542" w:rsidP="00F75542">
            <w:pPr>
              <w:spacing w:line="276" w:lineRule="auto"/>
              <w:jc w:val="right"/>
              <w:rPr>
                <w:rFonts w:ascii="Czcionka tekstu podstawowego" w:hAnsi="Czcionka tekstu podstawowego"/>
                <w:color w:val="000000"/>
                <w:sz w:val="22"/>
                <w:szCs w:val="22"/>
                <w:lang w:eastAsia="en-US"/>
              </w:rPr>
            </w:pPr>
            <w:r w:rsidRPr="00F75542">
              <w:rPr>
                <w:rFonts w:ascii="Czcionka tekstu podstawowego" w:hAnsi="Czcionka tekstu podstawowego"/>
                <w:b/>
                <w:color w:val="000000"/>
                <w:sz w:val="22"/>
                <w:szCs w:val="22"/>
                <w:lang w:eastAsia="en-US"/>
              </w:rPr>
              <w:t>…………………………………………</w:t>
            </w:r>
          </w:p>
        </w:tc>
        <w:tc>
          <w:tcPr>
            <w:tcW w:w="0" w:type="auto"/>
            <w:vAlign w:val="center"/>
            <w:hideMark/>
          </w:tcPr>
          <w:p w14:paraId="1E2EE0DB" w14:textId="77777777" w:rsidR="00F75542" w:rsidRPr="00F75542" w:rsidRDefault="00F75542" w:rsidP="00F75542">
            <w:pPr>
              <w:spacing w:line="276" w:lineRule="auto"/>
              <w:rPr>
                <w:rFonts w:ascii="Calibri" w:eastAsia="Calibri" w:hAnsi="Calibri"/>
              </w:rPr>
            </w:pPr>
          </w:p>
        </w:tc>
      </w:tr>
      <w:tr w:rsidR="00F75542" w:rsidRPr="00F75542" w14:paraId="6356D3C4" w14:textId="77777777" w:rsidTr="00F75542">
        <w:trPr>
          <w:trHeight w:val="285"/>
        </w:trPr>
        <w:tc>
          <w:tcPr>
            <w:tcW w:w="1730" w:type="pct"/>
            <w:gridSpan w:val="5"/>
            <w:vAlign w:val="center"/>
            <w:hideMark/>
          </w:tcPr>
          <w:p w14:paraId="2DB3B737" w14:textId="77777777" w:rsidR="00F75542" w:rsidRPr="00F75542" w:rsidRDefault="00F75542" w:rsidP="00F75542">
            <w:pPr>
              <w:spacing w:line="276" w:lineRule="auto"/>
              <w:jc w:val="center"/>
              <w:rPr>
                <w:rFonts w:ascii="Czcionka tekstu podstawowego" w:hAnsi="Czcionka tekstu podstawowego"/>
                <w:b/>
                <w:color w:val="000000"/>
                <w:sz w:val="14"/>
                <w:szCs w:val="14"/>
                <w:lang w:eastAsia="en-US"/>
              </w:rPr>
            </w:pPr>
            <w:r w:rsidRPr="00F75542">
              <w:rPr>
                <w:rFonts w:ascii="Czcionka tekstu podstawowego" w:hAnsi="Czcionka tekstu podstawowego"/>
                <w:b/>
                <w:color w:val="000000"/>
                <w:sz w:val="14"/>
                <w:szCs w:val="14"/>
                <w:lang w:eastAsia="en-US"/>
              </w:rPr>
              <w:t xml:space="preserve">Data/podpis i pieczątka Zlecającego </w:t>
            </w:r>
            <w:r w:rsidRPr="00F75542">
              <w:rPr>
                <w:rFonts w:ascii="Czcionka tekstu podstawowego" w:hAnsi="Czcionka tekstu podstawowego"/>
                <w:b/>
                <w:color w:val="000000"/>
                <w:sz w:val="14"/>
                <w:szCs w:val="14"/>
                <w:lang w:eastAsia="en-US"/>
              </w:rPr>
              <w:br/>
              <w:t>(Koordynatora umowy)</w:t>
            </w:r>
          </w:p>
        </w:tc>
        <w:tc>
          <w:tcPr>
            <w:tcW w:w="702" w:type="pct"/>
            <w:gridSpan w:val="2"/>
            <w:noWrap/>
            <w:vAlign w:val="bottom"/>
            <w:hideMark/>
          </w:tcPr>
          <w:p w14:paraId="62887EE3" w14:textId="77777777" w:rsidR="00F75542" w:rsidRPr="00F75542" w:rsidRDefault="00F75542" w:rsidP="00F75542">
            <w:pPr>
              <w:rPr>
                <w:rFonts w:ascii="Czcionka tekstu podstawowego" w:hAnsi="Czcionka tekstu podstawowego"/>
                <w:b/>
                <w:color w:val="000000"/>
                <w:sz w:val="14"/>
                <w:szCs w:val="14"/>
                <w:lang w:eastAsia="en-US"/>
              </w:rPr>
            </w:pPr>
          </w:p>
        </w:tc>
        <w:tc>
          <w:tcPr>
            <w:tcW w:w="2568" w:type="pct"/>
            <w:gridSpan w:val="8"/>
            <w:vAlign w:val="center"/>
            <w:hideMark/>
          </w:tcPr>
          <w:p w14:paraId="2978B65D" w14:textId="77777777" w:rsidR="00F75542" w:rsidRPr="00F75542" w:rsidRDefault="00F75542" w:rsidP="00F75542">
            <w:pPr>
              <w:spacing w:line="276" w:lineRule="auto"/>
              <w:jc w:val="center"/>
              <w:rPr>
                <w:rFonts w:ascii="Czcionka tekstu podstawowego" w:hAnsi="Czcionka tekstu podstawowego"/>
                <w:b/>
                <w:color w:val="000000"/>
                <w:sz w:val="14"/>
                <w:szCs w:val="14"/>
                <w:lang w:eastAsia="en-US"/>
              </w:rPr>
            </w:pPr>
            <w:r w:rsidRPr="00F75542">
              <w:rPr>
                <w:rFonts w:ascii="Czcionka tekstu podstawowego" w:hAnsi="Czcionka tekstu podstawowego"/>
                <w:b/>
                <w:color w:val="000000"/>
                <w:sz w:val="14"/>
                <w:szCs w:val="14"/>
                <w:lang w:eastAsia="en-US"/>
              </w:rPr>
              <w:t xml:space="preserve">                                                         Data i podpis przyjmującego zlecenie </w:t>
            </w:r>
            <w:r w:rsidRPr="00F75542">
              <w:rPr>
                <w:rFonts w:ascii="Czcionka tekstu podstawowego" w:hAnsi="Czcionka tekstu podstawowego"/>
                <w:b/>
                <w:color w:val="000000"/>
                <w:sz w:val="14"/>
                <w:szCs w:val="14"/>
                <w:lang w:eastAsia="en-US"/>
              </w:rPr>
              <w:br/>
              <w:t xml:space="preserve">                                                   </w:t>
            </w:r>
            <w:proofErr w:type="gramStart"/>
            <w:r w:rsidRPr="00F75542">
              <w:rPr>
                <w:rFonts w:ascii="Czcionka tekstu podstawowego" w:hAnsi="Czcionka tekstu podstawowego"/>
                <w:b/>
                <w:color w:val="000000"/>
                <w:sz w:val="14"/>
                <w:szCs w:val="14"/>
                <w:lang w:eastAsia="en-US"/>
              </w:rPr>
              <w:t xml:space="preserve">   (</w:t>
            </w:r>
            <w:proofErr w:type="gramEnd"/>
            <w:r w:rsidRPr="00F75542">
              <w:rPr>
                <w:rFonts w:ascii="Czcionka tekstu podstawowego" w:hAnsi="Czcionka tekstu podstawowego"/>
                <w:b/>
                <w:color w:val="000000"/>
                <w:sz w:val="14"/>
                <w:szCs w:val="14"/>
                <w:lang w:eastAsia="en-US"/>
              </w:rPr>
              <w:t>przedstawiciela firmy)</w:t>
            </w:r>
          </w:p>
        </w:tc>
        <w:tc>
          <w:tcPr>
            <w:tcW w:w="0" w:type="auto"/>
            <w:vAlign w:val="center"/>
            <w:hideMark/>
          </w:tcPr>
          <w:p w14:paraId="16F8D6D8" w14:textId="77777777" w:rsidR="00F75542" w:rsidRPr="00F75542" w:rsidRDefault="00F75542" w:rsidP="00F75542">
            <w:pPr>
              <w:spacing w:line="276" w:lineRule="auto"/>
              <w:rPr>
                <w:rFonts w:ascii="Calibri" w:eastAsia="Calibri" w:hAnsi="Calibri"/>
              </w:rPr>
            </w:pPr>
          </w:p>
        </w:tc>
      </w:tr>
      <w:tr w:rsidR="00F75542" w:rsidRPr="00F75542" w14:paraId="58588C38" w14:textId="77777777" w:rsidTr="00F75542">
        <w:trPr>
          <w:trHeight w:val="285"/>
        </w:trPr>
        <w:tc>
          <w:tcPr>
            <w:tcW w:w="203" w:type="pct"/>
            <w:noWrap/>
            <w:vAlign w:val="bottom"/>
            <w:hideMark/>
          </w:tcPr>
          <w:p w14:paraId="1506E1FE" w14:textId="77777777" w:rsidR="00F75542" w:rsidRPr="00F75542" w:rsidRDefault="00F75542" w:rsidP="00F75542">
            <w:pPr>
              <w:rPr>
                <w:rFonts w:ascii="Czcionka tekstu podstawowego" w:hAnsi="Czcionka tekstu podstawowego"/>
                <w:b/>
                <w:color w:val="000000"/>
                <w:sz w:val="14"/>
                <w:szCs w:val="14"/>
                <w:lang w:eastAsia="en-US"/>
              </w:rPr>
            </w:pPr>
          </w:p>
        </w:tc>
        <w:tc>
          <w:tcPr>
            <w:tcW w:w="648" w:type="pct"/>
            <w:gridSpan w:val="2"/>
            <w:noWrap/>
            <w:vAlign w:val="bottom"/>
            <w:hideMark/>
          </w:tcPr>
          <w:p w14:paraId="4418944E" w14:textId="77777777" w:rsidR="00F75542" w:rsidRPr="00F75542" w:rsidRDefault="00F75542" w:rsidP="00F75542">
            <w:pPr>
              <w:spacing w:line="276" w:lineRule="auto"/>
              <w:rPr>
                <w:rFonts w:ascii="Calibri" w:eastAsia="Calibri" w:hAnsi="Calibri"/>
              </w:rPr>
            </w:pPr>
          </w:p>
        </w:tc>
        <w:tc>
          <w:tcPr>
            <w:tcW w:w="879" w:type="pct"/>
            <w:gridSpan w:val="2"/>
            <w:noWrap/>
            <w:vAlign w:val="bottom"/>
            <w:hideMark/>
          </w:tcPr>
          <w:p w14:paraId="7DFE55AA" w14:textId="77777777" w:rsidR="00F75542" w:rsidRPr="00F75542" w:rsidRDefault="00F75542" w:rsidP="00F75542">
            <w:pPr>
              <w:spacing w:line="276" w:lineRule="auto"/>
              <w:rPr>
                <w:rFonts w:ascii="Calibri" w:eastAsia="Calibri" w:hAnsi="Calibri"/>
              </w:rPr>
            </w:pPr>
          </w:p>
        </w:tc>
        <w:tc>
          <w:tcPr>
            <w:tcW w:w="702" w:type="pct"/>
            <w:gridSpan w:val="2"/>
            <w:noWrap/>
            <w:vAlign w:val="bottom"/>
            <w:hideMark/>
          </w:tcPr>
          <w:p w14:paraId="21295917" w14:textId="77777777" w:rsidR="00F75542" w:rsidRPr="00F75542" w:rsidRDefault="00F75542" w:rsidP="00F75542">
            <w:pPr>
              <w:spacing w:line="276" w:lineRule="auto"/>
              <w:rPr>
                <w:rFonts w:ascii="Calibri" w:eastAsia="Calibri" w:hAnsi="Calibri"/>
              </w:rPr>
            </w:pPr>
          </w:p>
        </w:tc>
        <w:tc>
          <w:tcPr>
            <w:tcW w:w="228" w:type="pct"/>
            <w:gridSpan w:val="2"/>
            <w:noWrap/>
            <w:vAlign w:val="bottom"/>
            <w:hideMark/>
          </w:tcPr>
          <w:p w14:paraId="4A4B846C" w14:textId="77777777" w:rsidR="00F75542" w:rsidRPr="00F75542" w:rsidRDefault="00F75542" w:rsidP="00F75542">
            <w:pPr>
              <w:spacing w:line="276" w:lineRule="auto"/>
              <w:rPr>
                <w:rFonts w:ascii="Calibri" w:eastAsia="Calibri" w:hAnsi="Calibri"/>
              </w:rPr>
            </w:pPr>
          </w:p>
        </w:tc>
        <w:tc>
          <w:tcPr>
            <w:tcW w:w="569" w:type="pct"/>
            <w:gridSpan w:val="2"/>
            <w:noWrap/>
            <w:vAlign w:val="bottom"/>
            <w:hideMark/>
          </w:tcPr>
          <w:p w14:paraId="4E23FE7F" w14:textId="77777777" w:rsidR="00F75542" w:rsidRPr="00F75542" w:rsidRDefault="00F75542" w:rsidP="00F75542">
            <w:pPr>
              <w:spacing w:line="276" w:lineRule="auto"/>
              <w:rPr>
                <w:rFonts w:ascii="Calibri" w:eastAsia="Calibri" w:hAnsi="Calibri"/>
              </w:rPr>
            </w:pPr>
          </w:p>
        </w:tc>
        <w:tc>
          <w:tcPr>
            <w:tcW w:w="234" w:type="pct"/>
            <w:noWrap/>
            <w:vAlign w:val="bottom"/>
            <w:hideMark/>
          </w:tcPr>
          <w:p w14:paraId="55E7311E" w14:textId="77777777" w:rsidR="00F75542" w:rsidRPr="00F75542" w:rsidRDefault="00F75542" w:rsidP="00F75542">
            <w:pPr>
              <w:spacing w:line="276" w:lineRule="auto"/>
              <w:rPr>
                <w:rFonts w:ascii="Calibri" w:eastAsia="Calibri" w:hAnsi="Calibri"/>
              </w:rPr>
            </w:pPr>
          </w:p>
        </w:tc>
        <w:tc>
          <w:tcPr>
            <w:tcW w:w="1537" w:type="pct"/>
            <w:gridSpan w:val="3"/>
            <w:noWrap/>
            <w:vAlign w:val="bottom"/>
            <w:hideMark/>
          </w:tcPr>
          <w:p w14:paraId="215423B7" w14:textId="77777777" w:rsidR="00F75542" w:rsidRPr="00F75542" w:rsidRDefault="00F75542" w:rsidP="00F75542">
            <w:pPr>
              <w:spacing w:line="276" w:lineRule="auto"/>
              <w:rPr>
                <w:rFonts w:ascii="Calibri" w:eastAsia="Calibri" w:hAnsi="Calibri"/>
              </w:rPr>
            </w:pPr>
          </w:p>
        </w:tc>
        <w:tc>
          <w:tcPr>
            <w:tcW w:w="0" w:type="auto"/>
            <w:vAlign w:val="center"/>
            <w:hideMark/>
          </w:tcPr>
          <w:p w14:paraId="33EAF8D3" w14:textId="77777777" w:rsidR="00F75542" w:rsidRPr="00F75542" w:rsidRDefault="00F75542" w:rsidP="00F75542">
            <w:pPr>
              <w:spacing w:line="276" w:lineRule="auto"/>
              <w:rPr>
                <w:rFonts w:ascii="Calibri" w:eastAsia="Calibri" w:hAnsi="Calibri"/>
              </w:rPr>
            </w:pPr>
          </w:p>
        </w:tc>
      </w:tr>
      <w:tr w:rsidR="00F75542" w:rsidRPr="00F75542" w14:paraId="4C7F572A" w14:textId="77777777" w:rsidTr="00F75542">
        <w:trPr>
          <w:trHeight w:val="300"/>
        </w:trPr>
        <w:tc>
          <w:tcPr>
            <w:tcW w:w="203" w:type="pct"/>
            <w:noWrap/>
            <w:vAlign w:val="bottom"/>
            <w:hideMark/>
          </w:tcPr>
          <w:p w14:paraId="58082AD1" w14:textId="77777777" w:rsidR="00F75542" w:rsidRPr="00F75542" w:rsidRDefault="00F75542" w:rsidP="00F75542">
            <w:pPr>
              <w:spacing w:line="276" w:lineRule="auto"/>
              <w:rPr>
                <w:rFonts w:ascii="Calibri" w:eastAsia="Calibri" w:hAnsi="Calibri"/>
              </w:rPr>
            </w:pPr>
          </w:p>
        </w:tc>
        <w:tc>
          <w:tcPr>
            <w:tcW w:w="648" w:type="pct"/>
            <w:gridSpan w:val="2"/>
            <w:noWrap/>
            <w:vAlign w:val="bottom"/>
            <w:hideMark/>
          </w:tcPr>
          <w:p w14:paraId="4C5F7209" w14:textId="77777777" w:rsidR="00F75542" w:rsidRPr="00F75542" w:rsidRDefault="00F75542" w:rsidP="00F75542">
            <w:pPr>
              <w:spacing w:line="276" w:lineRule="auto"/>
              <w:rPr>
                <w:rFonts w:ascii="Calibri" w:eastAsia="Calibri" w:hAnsi="Calibri"/>
              </w:rPr>
            </w:pPr>
          </w:p>
        </w:tc>
        <w:tc>
          <w:tcPr>
            <w:tcW w:w="879" w:type="pct"/>
            <w:gridSpan w:val="2"/>
            <w:noWrap/>
            <w:vAlign w:val="bottom"/>
            <w:hideMark/>
          </w:tcPr>
          <w:p w14:paraId="04A6A282" w14:textId="77777777" w:rsidR="00F75542" w:rsidRPr="00F75542" w:rsidRDefault="00F75542" w:rsidP="00F75542">
            <w:pPr>
              <w:spacing w:line="276" w:lineRule="auto"/>
              <w:rPr>
                <w:rFonts w:ascii="Calibri" w:eastAsia="Calibri" w:hAnsi="Calibri"/>
              </w:rPr>
            </w:pPr>
          </w:p>
        </w:tc>
        <w:tc>
          <w:tcPr>
            <w:tcW w:w="702" w:type="pct"/>
            <w:gridSpan w:val="2"/>
            <w:noWrap/>
            <w:vAlign w:val="bottom"/>
            <w:hideMark/>
          </w:tcPr>
          <w:p w14:paraId="07B50389" w14:textId="77777777" w:rsidR="00F75542" w:rsidRPr="00F75542" w:rsidRDefault="00F75542" w:rsidP="00F75542">
            <w:pPr>
              <w:spacing w:line="276" w:lineRule="auto"/>
              <w:rPr>
                <w:rFonts w:ascii="Calibri" w:eastAsia="Calibri" w:hAnsi="Calibri"/>
              </w:rPr>
            </w:pPr>
          </w:p>
        </w:tc>
        <w:tc>
          <w:tcPr>
            <w:tcW w:w="228" w:type="pct"/>
            <w:gridSpan w:val="2"/>
            <w:tcBorders>
              <w:top w:val="nil"/>
              <w:left w:val="nil"/>
              <w:bottom w:val="single" w:sz="12" w:space="0" w:color="auto"/>
              <w:right w:val="nil"/>
            </w:tcBorders>
            <w:noWrap/>
            <w:vAlign w:val="bottom"/>
            <w:hideMark/>
          </w:tcPr>
          <w:p w14:paraId="46555BFC" w14:textId="77777777" w:rsidR="00F75542" w:rsidRPr="00F75542" w:rsidRDefault="00F75542" w:rsidP="00F75542">
            <w:pPr>
              <w:spacing w:line="276" w:lineRule="auto"/>
              <w:rPr>
                <w:rFonts w:ascii="Calibri" w:eastAsia="Calibri" w:hAnsi="Calibri"/>
              </w:rPr>
            </w:pPr>
          </w:p>
        </w:tc>
        <w:tc>
          <w:tcPr>
            <w:tcW w:w="569" w:type="pct"/>
            <w:gridSpan w:val="2"/>
            <w:tcBorders>
              <w:top w:val="nil"/>
              <w:left w:val="nil"/>
              <w:bottom w:val="single" w:sz="12" w:space="0" w:color="auto"/>
              <w:right w:val="nil"/>
            </w:tcBorders>
            <w:noWrap/>
            <w:vAlign w:val="bottom"/>
            <w:hideMark/>
          </w:tcPr>
          <w:p w14:paraId="53B6BBBF" w14:textId="77777777" w:rsidR="00F75542" w:rsidRPr="00F75542" w:rsidRDefault="00F75542" w:rsidP="00F75542">
            <w:pPr>
              <w:spacing w:line="276" w:lineRule="auto"/>
              <w:rPr>
                <w:rFonts w:ascii="Calibri" w:eastAsia="Calibri" w:hAnsi="Calibri"/>
              </w:rPr>
            </w:pPr>
          </w:p>
        </w:tc>
        <w:tc>
          <w:tcPr>
            <w:tcW w:w="234" w:type="pct"/>
            <w:noWrap/>
            <w:vAlign w:val="bottom"/>
            <w:hideMark/>
          </w:tcPr>
          <w:p w14:paraId="244D6920" w14:textId="77777777" w:rsidR="00F75542" w:rsidRPr="00F75542" w:rsidRDefault="00F75542" w:rsidP="00F75542">
            <w:pPr>
              <w:spacing w:line="276" w:lineRule="auto"/>
              <w:rPr>
                <w:rFonts w:ascii="Calibri" w:eastAsia="Calibri" w:hAnsi="Calibri"/>
              </w:rPr>
            </w:pPr>
          </w:p>
        </w:tc>
        <w:tc>
          <w:tcPr>
            <w:tcW w:w="1537" w:type="pct"/>
            <w:gridSpan w:val="3"/>
            <w:noWrap/>
            <w:vAlign w:val="bottom"/>
            <w:hideMark/>
          </w:tcPr>
          <w:p w14:paraId="48C6C931" w14:textId="77777777" w:rsidR="00F75542" w:rsidRPr="00F75542" w:rsidRDefault="00F75542" w:rsidP="00F75542">
            <w:pPr>
              <w:spacing w:line="276" w:lineRule="auto"/>
              <w:rPr>
                <w:rFonts w:ascii="Calibri" w:eastAsia="Calibri" w:hAnsi="Calibri"/>
              </w:rPr>
            </w:pPr>
          </w:p>
        </w:tc>
        <w:tc>
          <w:tcPr>
            <w:tcW w:w="0" w:type="auto"/>
            <w:vAlign w:val="center"/>
            <w:hideMark/>
          </w:tcPr>
          <w:p w14:paraId="0D212B1B" w14:textId="77777777" w:rsidR="00F75542" w:rsidRPr="00F75542" w:rsidRDefault="00F75542" w:rsidP="00F75542">
            <w:pPr>
              <w:spacing w:line="276" w:lineRule="auto"/>
              <w:rPr>
                <w:rFonts w:ascii="Calibri" w:eastAsia="Calibri" w:hAnsi="Calibri"/>
              </w:rPr>
            </w:pPr>
          </w:p>
        </w:tc>
      </w:tr>
      <w:tr w:rsidR="00F75542" w:rsidRPr="00F75542" w14:paraId="15A02149" w14:textId="77777777" w:rsidTr="00F75542">
        <w:trPr>
          <w:trHeight w:val="285"/>
        </w:trPr>
        <w:tc>
          <w:tcPr>
            <w:tcW w:w="203" w:type="pct"/>
            <w:noWrap/>
            <w:vAlign w:val="bottom"/>
            <w:hideMark/>
          </w:tcPr>
          <w:p w14:paraId="4C3FD47A" w14:textId="77777777" w:rsidR="00F75542" w:rsidRPr="00F75542" w:rsidRDefault="00F75542" w:rsidP="00F75542">
            <w:pPr>
              <w:spacing w:line="276" w:lineRule="auto"/>
              <w:rPr>
                <w:rFonts w:ascii="Calibri" w:eastAsia="Calibri" w:hAnsi="Calibri"/>
              </w:rPr>
            </w:pPr>
          </w:p>
        </w:tc>
        <w:tc>
          <w:tcPr>
            <w:tcW w:w="648" w:type="pct"/>
            <w:gridSpan w:val="2"/>
            <w:noWrap/>
            <w:vAlign w:val="bottom"/>
            <w:hideMark/>
          </w:tcPr>
          <w:p w14:paraId="47C72D94" w14:textId="77777777" w:rsidR="00F75542" w:rsidRPr="00F75542" w:rsidRDefault="00F75542" w:rsidP="00F75542">
            <w:pPr>
              <w:spacing w:line="276" w:lineRule="auto"/>
              <w:rPr>
                <w:rFonts w:ascii="Calibri" w:eastAsia="Calibri" w:hAnsi="Calibri"/>
              </w:rPr>
            </w:pPr>
          </w:p>
        </w:tc>
        <w:tc>
          <w:tcPr>
            <w:tcW w:w="879" w:type="pct"/>
            <w:gridSpan w:val="2"/>
            <w:noWrap/>
            <w:vAlign w:val="bottom"/>
            <w:hideMark/>
          </w:tcPr>
          <w:p w14:paraId="3F2C57C3" w14:textId="77777777" w:rsidR="00F75542" w:rsidRPr="00F75542" w:rsidRDefault="00F75542" w:rsidP="00F75542">
            <w:pPr>
              <w:spacing w:line="276" w:lineRule="auto"/>
              <w:rPr>
                <w:rFonts w:ascii="Calibri" w:eastAsia="Calibri" w:hAnsi="Calibri"/>
              </w:rPr>
            </w:pPr>
          </w:p>
        </w:tc>
        <w:tc>
          <w:tcPr>
            <w:tcW w:w="702" w:type="pct"/>
            <w:gridSpan w:val="2"/>
            <w:tcBorders>
              <w:top w:val="nil"/>
              <w:left w:val="nil"/>
              <w:bottom w:val="nil"/>
              <w:right w:val="single" w:sz="12" w:space="0" w:color="auto"/>
            </w:tcBorders>
            <w:noWrap/>
            <w:vAlign w:val="bottom"/>
            <w:hideMark/>
          </w:tcPr>
          <w:p w14:paraId="232FBB3E" w14:textId="77777777" w:rsidR="00F75542" w:rsidRPr="00F75542" w:rsidRDefault="00F75542" w:rsidP="00F75542">
            <w:pPr>
              <w:spacing w:line="276" w:lineRule="auto"/>
              <w:rPr>
                <w:rFonts w:ascii="Calibri" w:eastAsia="Calibri" w:hAnsi="Calibri"/>
              </w:rPr>
            </w:pPr>
          </w:p>
        </w:tc>
        <w:tc>
          <w:tcPr>
            <w:tcW w:w="797" w:type="pct"/>
            <w:gridSpan w:val="4"/>
            <w:vMerge w:val="restart"/>
            <w:tcBorders>
              <w:top w:val="single" w:sz="8" w:space="0" w:color="auto"/>
              <w:left w:val="single" w:sz="12" w:space="0" w:color="auto"/>
              <w:bottom w:val="single" w:sz="12" w:space="0" w:color="auto"/>
              <w:right w:val="single" w:sz="12" w:space="0" w:color="auto"/>
            </w:tcBorders>
            <w:noWrap/>
            <w:vAlign w:val="center"/>
            <w:hideMark/>
          </w:tcPr>
          <w:p w14:paraId="792F0679" w14:textId="77777777" w:rsidR="00F75542" w:rsidRPr="00F75542" w:rsidRDefault="00F75542" w:rsidP="00F75542">
            <w:pPr>
              <w:spacing w:line="276" w:lineRule="auto"/>
              <w:jc w:val="center"/>
              <w:rPr>
                <w:rFonts w:ascii="Czcionka tekstu podstawowego" w:hAnsi="Czcionka tekstu podstawowego"/>
                <w:b/>
                <w:bCs/>
                <w:sz w:val="22"/>
                <w:szCs w:val="22"/>
                <w:lang w:eastAsia="en-US"/>
              </w:rPr>
            </w:pPr>
            <w:r w:rsidRPr="00F75542">
              <w:rPr>
                <w:rFonts w:ascii="Czcionka tekstu podstawowego" w:hAnsi="Czcionka tekstu podstawowego"/>
                <w:b/>
                <w:bCs/>
                <w:sz w:val="22"/>
                <w:szCs w:val="22"/>
                <w:lang w:eastAsia="en-US"/>
              </w:rPr>
              <w:t>Podpis kierowcy</w:t>
            </w:r>
          </w:p>
        </w:tc>
        <w:tc>
          <w:tcPr>
            <w:tcW w:w="1771" w:type="pct"/>
            <w:gridSpan w:val="4"/>
            <w:vMerge w:val="restart"/>
            <w:tcBorders>
              <w:top w:val="single" w:sz="12" w:space="0" w:color="auto"/>
              <w:left w:val="single" w:sz="12" w:space="0" w:color="auto"/>
              <w:bottom w:val="nil"/>
              <w:right w:val="single" w:sz="12" w:space="0" w:color="auto"/>
            </w:tcBorders>
            <w:vAlign w:val="center"/>
            <w:hideMark/>
          </w:tcPr>
          <w:p w14:paraId="1C183EB4" w14:textId="77777777" w:rsidR="00F75542" w:rsidRPr="00F75542" w:rsidRDefault="00F75542" w:rsidP="00F75542">
            <w:pPr>
              <w:spacing w:line="276" w:lineRule="auto"/>
              <w:jc w:val="center"/>
              <w:rPr>
                <w:rFonts w:ascii="Czcionka tekstu podstawowego" w:hAnsi="Czcionka tekstu podstawowego"/>
                <w:b/>
                <w:bCs/>
                <w:sz w:val="22"/>
                <w:szCs w:val="22"/>
                <w:lang w:eastAsia="en-US"/>
              </w:rPr>
            </w:pPr>
            <w:r w:rsidRPr="00F75542">
              <w:rPr>
                <w:rFonts w:ascii="Czcionka tekstu podstawowego" w:hAnsi="Czcionka tekstu podstawowego"/>
                <w:b/>
                <w:bCs/>
                <w:sz w:val="22"/>
                <w:szCs w:val="22"/>
                <w:lang w:eastAsia="en-US"/>
              </w:rPr>
              <w:t>Zatwierdzam                                                                                    Koordynator transportu</w:t>
            </w:r>
          </w:p>
        </w:tc>
        <w:tc>
          <w:tcPr>
            <w:tcW w:w="0" w:type="auto"/>
            <w:vAlign w:val="center"/>
            <w:hideMark/>
          </w:tcPr>
          <w:p w14:paraId="692A44D9" w14:textId="77777777" w:rsidR="00F75542" w:rsidRPr="00F75542" w:rsidRDefault="00F75542" w:rsidP="00F75542">
            <w:pPr>
              <w:spacing w:line="276" w:lineRule="auto"/>
              <w:rPr>
                <w:rFonts w:ascii="Calibri" w:eastAsia="Calibri" w:hAnsi="Calibri"/>
              </w:rPr>
            </w:pPr>
          </w:p>
        </w:tc>
      </w:tr>
      <w:tr w:rsidR="00F75542" w:rsidRPr="00F75542" w14:paraId="7806AD2B" w14:textId="77777777" w:rsidTr="00F75542">
        <w:trPr>
          <w:trHeight w:val="450"/>
        </w:trPr>
        <w:tc>
          <w:tcPr>
            <w:tcW w:w="203" w:type="pct"/>
            <w:tcBorders>
              <w:top w:val="nil"/>
              <w:left w:val="nil"/>
              <w:bottom w:val="single" w:sz="12" w:space="0" w:color="auto"/>
              <w:right w:val="nil"/>
            </w:tcBorders>
            <w:noWrap/>
            <w:vAlign w:val="bottom"/>
            <w:hideMark/>
          </w:tcPr>
          <w:p w14:paraId="3B29A8F0" w14:textId="77777777" w:rsidR="00F75542" w:rsidRPr="00F75542" w:rsidRDefault="00F75542" w:rsidP="00F75542">
            <w:pPr>
              <w:rPr>
                <w:rFonts w:ascii="Czcionka tekstu podstawowego" w:hAnsi="Czcionka tekstu podstawowego"/>
                <w:b/>
                <w:bCs/>
                <w:sz w:val="22"/>
                <w:szCs w:val="22"/>
                <w:lang w:eastAsia="en-US"/>
              </w:rPr>
            </w:pPr>
          </w:p>
        </w:tc>
        <w:tc>
          <w:tcPr>
            <w:tcW w:w="648" w:type="pct"/>
            <w:gridSpan w:val="2"/>
            <w:tcBorders>
              <w:top w:val="nil"/>
              <w:left w:val="nil"/>
              <w:bottom w:val="single" w:sz="12" w:space="0" w:color="auto"/>
              <w:right w:val="nil"/>
            </w:tcBorders>
            <w:noWrap/>
            <w:vAlign w:val="bottom"/>
            <w:hideMark/>
          </w:tcPr>
          <w:p w14:paraId="4842DA9A" w14:textId="77777777" w:rsidR="00F75542" w:rsidRPr="00F75542" w:rsidRDefault="00F75542" w:rsidP="00F75542">
            <w:pPr>
              <w:spacing w:line="276" w:lineRule="auto"/>
              <w:rPr>
                <w:rFonts w:ascii="Calibri" w:eastAsia="Calibri" w:hAnsi="Calibri"/>
              </w:rPr>
            </w:pPr>
          </w:p>
        </w:tc>
        <w:tc>
          <w:tcPr>
            <w:tcW w:w="879" w:type="pct"/>
            <w:gridSpan w:val="2"/>
            <w:tcBorders>
              <w:top w:val="nil"/>
              <w:left w:val="nil"/>
              <w:bottom w:val="single" w:sz="12" w:space="0" w:color="auto"/>
              <w:right w:val="nil"/>
            </w:tcBorders>
            <w:noWrap/>
            <w:vAlign w:val="bottom"/>
            <w:hideMark/>
          </w:tcPr>
          <w:p w14:paraId="47C91080" w14:textId="77777777" w:rsidR="00F75542" w:rsidRPr="00F75542" w:rsidRDefault="00F75542" w:rsidP="00F75542">
            <w:pPr>
              <w:spacing w:line="276" w:lineRule="auto"/>
              <w:rPr>
                <w:rFonts w:ascii="Calibri" w:eastAsia="Calibri" w:hAnsi="Calibri"/>
              </w:rPr>
            </w:pPr>
          </w:p>
        </w:tc>
        <w:tc>
          <w:tcPr>
            <w:tcW w:w="702" w:type="pct"/>
            <w:gridSpan w:val="2"/>
            <w:tcBorders>
              <w:top w:val="nil"/>
              <w:left w:val="nil"/>
              <w:bottom w:val="single" w:sz="12" w:space="0" w:color="auto"/>
              <w:right w:val="single" w:sz="12" w:space="0" w:color="auto"/>
            </w:tcBorders>
            <w:noWrap/>
            <w:vAlign w:val="bottom"/>
            <w:hideMark/>
          </w:tcPr>
          <w:p w14:paraId="078ACE14" w14:textId="77777777" w:rsidR="00F75542" w:rsidRPr="00F75542" w:rsidRDefault="00F75542" w:rsidP="00F75542">
            <w:pPr>
              <w:spacing w:line="276" w:lineRule="auto"/>
              <w:rPr>
                <w:rFonts w:ascii="Calibri" w:eastAsia="Calibri" w:hAnsi="Calibri"/>
              </w:rPr>
            </w:pPr>
          </w:p>
        </w:tc>
        <w:tc>
          <w:tcPr>
            <w:tcW w:w="0" w:type="auto"/>
            <w:gridSpan w:val="4"/>
            <w:vMerge/>
            <w:tcBorders>
              <w:top w:val="single" w:sz="8" w:space="0" w:color="auto"/>
              <w:left w:val="single" w:sz="12" w:space="0" w:color="auto"/>
              <w:bottom w:val="single" w:sz="12" w:space="0" w:color="auto"/>
              <w:right w:val="single" w:sz="12" w:space="0" w:color="auto"/>
            </w:tcBorders>
            <w:vAlign w:val="center"/>
            <w:hideMark/>
          </w:tcPr>
          <w:p w14:paraId="731084FE" w14:textId="77777777" w:rsidR="00F75542" w:rsidRPr="00F75542" w:rsidRDefault="00F75542" w:rsidP="00F75542">
            <w:pPr>
              <w:spacing w:line="276" w:lineRule="auto"/>
              <w:rPr>
                <w:rFonts w:ascii="Czcionka tekstu podstawowego" w:hAnsi="Czcionka tekstu podstawowego"/>
                <w:b/>
                <w:bCs/>
                <w:sz w:val="22"/>
                <w:szCs w:val="22"/>
                <w:lang w:eastAsia="en-US"/>
              </w:rPr>
            </w:pPr>
          </w:p>
        </w:tc>
        <w:tc>
          <w:tcPr>
            <w:tcW w:w="0" w:type="auto"/>
            <w:gridSpan w:val="4"/>
            <w:vMerge/>
            <w:tcBorders>
              <w:top w:val="single" w:sz="12" w:space="0" w:color="auto"/>
              <w:left w:val="single" w:sz="12" w:space="0" w:color="auto"/>
              <w:bottom w:val="nil"/>
              <w:right w:val="single" w:sz="12" w:space="0" w:color="auto"/>
            </w:tcBorders>
            <w:vAlign w:val="center"/>
            <w:hideMark/>
          </w:tcPr>
          <w:p w14:paraId="5BCAF929" w14:textId="77777777" w:rsidR="00F75542" w:rsidRPr="00F75542" w:rsidRDefault="00F75542" w:rsidP="00F75542">
            <w:pPr>
              <w:spacing w:line="276" w:lineRule="auto"/>
              <w:rPr>
                <w:rFonts w:ascii="Czcionka tekstu podstawowego" w:hAnsi="Czcionka tekstu podstawowego"/>
                <w:b/>
                <w:bCs/>
                <w:sz w:val="22"/>
                <w:szCs w:val="22"/>
                <w:lang w:eastAsia="en-US"/>
              </w:rPr>
            </w:pPr>
          </w:p>
        </w:tc>
        <w:tc>
          <w:tcPr>
            <w:tcW w:w="0" w:type="auto"/>
            <w:vAlign w:val="center"/>
            <w:hideMark/>
          </w:tcPr>
          <w:p w14:paraId="14C58186" w14:textId="77777777" w:rsidR="00F75542" w:rsidRPr="00F75542" w:rsidRDefault="00F75542" w:rsidP="00F75542">
            <w:pPr>
              <w:spacing w:line="276" w:lineRule="auto"/>
              <w:rPr>
                <w:rFonts w:ascii="Calibri" w:eastAsia="Calibri" w:hAnsi="Calibri"/>
              </w:rPr>
            </w:pPr>
          </w:p>
        </w:tc>
      </w:tr>
      <w:tr w:rsidR="00F75542" w:rsidRPr="00F75542" w14:paraId="0C06823B" w14:textId="77777777" w:rsidTr="00F75542">
        <w:trPr>
          <w:trHeight w:val="720"/>
        </w:trPr>
        <w:tc>
          <w:tcPr>
            <w:tcW w:w="2432" w:type="pct"/>
            <w:gridSpan w:val="7"/>
            <w:tcBorders>
              <w:top w:val="single" w:sz="8" w:space="0" w:color="auto"/>
              <w:left w:val="single" w:sz="12" w:space="0" w:color="auto"/>
              <w:bottom w:val="single" w:sz="8" w:space="0" w:color="auto"/>
              <w:right w:val="single" w:sz="12" w:space="0" w:color="auto"/>
            </w:tcBorders>
            <w:noWrap/>
            <w:vAlign w:val="center"/>
            <w:hideMark/>
          </w:tcPr>
          <w:p w14:paraId="332E535E" w14:textId="77777777" w:rsidR="00F75542" w:rsidRPr="00F75542" w:rsidRDefault="00F75542" w:rsidP="00F75542">
            <w:pPr>
              <w:spacing w:line="276" w:lineRule="auto"/>
              <w:rPr>
                <w:rFonts w:ascii="Czcionka tekstu podstawowego" w:hAnsi="Czcionka tekstu podstawowego"/>
                <w:b/>
                <w:bCs/>
                <w:sz w:val="22"/>
                <w:szCs w:val="22"/>
                <w:lang w:eastAsia="en-US"/>
              </w:rPr>
            </w:pPr>
            <w:r w:rsidRPr="00F75542">
              <w:rPr>
                <w:rFonts w:ascii="Czcionka tekstu podstawowego" w:hAnsi="Czcionka tekstu podstawowego"/>
                <w:b/>
                <w:bCs/>
                <w:sz w:val="22"/>
                <w:szCs w:val="22"/>
                <w:lang w:eastAsia="en-US"/>
              </w:rPr>
              <w:t>Rzeczywista godzina rozpoczęcia pracy…………</w:t>
            </w:r>
            <w:proofErr w:type="gramStart"/>
            <w:r w:rsidRPr="00F75542">
              <w:rPr>
                <w:rFonts w:ascii="Czcionka tekstu podstawowego" w:hAnsi="Czcionka tekstu podstawowego"/>
                <w:b/>
                <w:bCs/>
                <w:sz w:val="22"/>
                <w:szCs w:val="22"/>
                <w:lang w:eastAsia="en-US"/>
              </w:rPr>
              <w:t>…….</w:t>
            </w:r>
            <w:proofErr w:type="gramEnd"/>
          </w:p>
        </w:tc>
        <w:tc>
          <w:tcPr>
            <w:tcW w:w="797" w:type="pct"/>
            <w:gridSpan w:val="4"/>
            <w:vMerge w:val="restart"/>
            <w:tcBorders>
              <w:top w:val="single" w:sz="12" w:space="0" w:color="auto"/>
              <w:left w:val="single" w:sz="12" w:space="0" w:color="auto"/>
              <w:bottom w:val="single" w:sz="12" w:space="0" w:color="auto"/>
              <w:right w:val="single" w:sz="12" w:space="0" w:color="auto"/>
            </w:tcBorders>
            <w:noWrap/>
            <w:vAlign w:val="bottom"/>
            <w:hideMark/>
          </w:tcPr>
          <w:p w14:paraId="134103A9" w14:textId="77777777" w:rsidR="00F75542" w:rsidRPr="00F75542" w:rsidRDefault="00F75542" w:rsidP="00F75542">
            <w:pPr>
              <w:spacing w:line="276" w:lineRule="auto"/>
              <w:jc w:val="center"/>
              <w:rPr>
                <w:rFonts w:ascii="Czcionka tekstu podstawowego" w:hAnsi="Czcionka tekstu podstawowego"/>
                <w:b/>
                <w:sz w:val="22"/>
                <w:szCs w:val="22"/>
                <w:lang w:eastAsia="en-US"/>
              </w:rPr>
            </w:pPr>
            <w:r w:rsidRPr="00F75542">
              <w:rPr>
                <w:rFonts w:ascii="Czcionka tekstu podstawowego" w:hAnsi="Czcionka tekstu podstawowego"/>
                <w:b/>
                <w:sz w:val="22"/>
                <w:szCs w:val="22"/>
                <w:lang w:eastAsia="en-US"/>
              </w:rPr>
              <w:t> </w:t>
            </w:r>
          </w:p>
        </w:tc>
        <w:tc>
          <w:tcPr>
            <w:tcW w:w="1771" w:type="pct"/>
            <w:gridSpan w:val="4"/>
            <w:vMerge w:val="restart"/>
            <w:tcBorders>
              <w:top w:val="single" w:sz="12" w:space="0" w:color="auto"/>
              <w:left w:val="single" w:sz="12" w:space="0" w:color="auto"/>
              <w:bottom w:val="single" w:sz="12" w:space="0" w:color="auto"/>
              <w:right w:val="single" w:sz="12" w:space="0" w:color="auto"/>
            </w:tcBorders>
            <w:noWrap/>
            <w:vAlign w:val="bottom"/>
            <w:hideMark/>
          </w:tcPr>
          <w:p w14:paraId="40361AF3" w14:textId="77777777" w:rsidR="00F75542" w:rsidRPr="00F75542" w:rsidRDefault="00F75542" w:rsidP="00F75542">
            <w:pPr>
              <w:spacing w:line="276" w:lineRule="auto"/>
              <w:jc w:val="center"/>
              <w:rPr>
                <w:rFonts w:ascii="Czcionka tekstu podstawowego" w:hAnsi="Czcionka tekstu podstawowego"/>
                <w:b/>
                <w:sz w:val="22"/>
                <w:szCs w:val="22"/>
                <w:lang w:eastAsia="en-US"/>
              </w:rPr>
            </w:pPr>
            <w:r w:rsidRPr="00F75542">
              <w:rPr>
                <w:rFonts w:ascii="Czcionka tekstu podstawowego" w:hAnsi="Czcionka tekstu podstawowego"/>
                <w:b/>
                <w:sz w:val="22"/>
                <w:szCs w:val="22"/>
                <w:lang w:eastAsia="en-US"/>
              </w:rPr>
              <w:t> </w:t>
            </w:r>
          </w:p>
        </w:tc>
        <w:tc>
          <w:tcPr>
            <w:tcW w:w="0" w:type="auto"/>
            <w:vAlign w:val="center"/>
            <w:hideMark/>
          </w:tcPr>
          <w:p w14:paraId="76B4AAB9" w14:textId="77777777" w:rsidR="00F75542" w:rsidRPr="00F75542" w:rsidRDefault="00F75542" w:rsidP="00F75542">
            <w:pPr>
              <w:spacing w:line="276" w:lineRule="auto"/>
              <w:rPr>
                <w:rFonts w:ascii="Calibri" w:eastAsia="Calibri" w:hAnsi="Calibri"/>
              </w:rPr>
            </w:pPr>
          </w:p>
        </w:tc>
      </w:tr>
      <w:tr w:rsidR="00F75542" w:rsidRPr="00F75542" w14:paraId="72839C37" w14:textId="77777777" w:rsidTr="00F75542">
        <w:trPr>
          <w:trHeight w:val="720"/>
        </w:trPr>
        <w:tc>
          <w:tcPr>
            <w:tcW w:w="2432" w:type="pct"/>
            <w:gridSpan w:val="7"/>
            <w:tcBorders>
              <w:top w:val="single" w:sz="12" w:space="0" w:color="auto"/>
              <w:left w:val="single" w:sz="12" w:space="0" w:color="auto"/>
              <w:bottom w:val="single" w:sz="12" w:space="0" w:color="auto"/>
              <w:right w:val="single" w:sz="12" w:space="0" w:color="auto"/>
            </w:tcBorders>
            <w:noWrap/>
            <w:vAlign w:val="center"/>
            <w:hideMark/>
          </w:tcPr>
          <w:p w14:paraId="70BED132" w14:textId="77777777" w:rsidR="00F75542" w:rsidRPr="00F75542" w:rsidRDefault="00F75542" w:rsidP="00F75542">
            <w:pPr>
              <w:spacing w:line="276" w:lineRule="auto"/>
              <w:rPr>
                <w:rFonts w:ascii="Czcionka tekstu podstawowego" w:hAnsi="Czcionka tekstu podstawowego"/>
                <w:b/>
                <w:bCs/>
                <w:sz w:val="22"/>
                <w:szCs w:val="22"/>
                <w:lang w:eastAsia="en-US"/>
              </w:rPr>
            </w:pPr>
            <w:r w:rsidRPr="00F75542">
              <w:rPr>
                <w:rFonts w:ascii="Czcionka tekstu podstawowego" w:hAnsi="Czcionka tekstu podstawowego"/>
                <w:b/>
                <w:bCs/>
                <w:sz w:val="22"/>
                <w:szCs w:val="22"/>
                <w:lang w:eastAsia="en-US"/>
              </w:rPr>
              <w:t>Rzeczywista godzina zakończenia pracy………………</w:t>
            </w:r>
          </w:p>
        </w:tc>
        <w:tc>
          <w:tcPr>
            <w:tcW w:w="0" w:type="auto"/>
            <w:gridSpan w:val="4"/>
            <w:vMerge/>
            <w:tcBorders>
              <w:top w:val="single" w:sz="12" w:space="0" w:color="auto"/>
              <w:left w:val="single" w:sz="12" w:space="0" w:color="auto"/>
              <w:bottom w:val="single" w:sz="12" w:space="0" w:color="auto"/>
              <w:right w:val="single" w:sz="12" w:space="0" w:color="auto"/>
            </w:tcBorders>
            <w:vAlign w:val="center"/>
            <w:hideMark/>
          </w:tcPr>
          <w:p w14:paraId="636C5B1B" w14:textId="77777777" w:rsidR="00F75542" w:rsidRPr="00F75542" w:rsidRDefault="00F75542" w:rsidP="00F75542">
            <w:pPr>
              <w:spacing w:line="276" w:lineRule="auto"/>
              <w:rPr>
                <w:rFonts w:ascii="Czcionka tekstu podstawowego" w:hAnsi="Czcionka tekstu podstawowego"/>
                <w:b/>
                <w:sz w:val="22"/>
                <w:szCs w:val="22"/>
                <w:lang w:eastAsia="en-US"/>
              </w:rPr>
            </w:pPr>
          </w:p>
        </w:tc>
        <w:tc>
          <w:tcPr>
            <w:tcW w:w="0" w:type="auto"/>
            <w:gridSpan w:val="4"/>
            <w:vMerge/>
            <w:tcBorders>
              <w:top w:val="single" w:sz="12" w:space="0" w:color="auto"/>
              <w:left w:val="single" w:sz="12" w:space="0" w:color="auto"/>
              <w:bottom w:val="single" w:sz="12" w:space="0" w:color="auto"/>
              <w:right w:val="single" w:sz="12" w:space="0" w:color="auto"/>
            </w:tcBorders>
            <w:vAlign w:val="center"/>
            <w:hideMark/>
          </w:tcPr>
          <w:p w14:paraId="4EF00309" w14:textId="77777777" w:rsidR="00F75542" w:rsidRPr="00F75542" w:rsidRDefault="00F75542" w:rsidP="00F75542">
            <w:pPr>
              <w:spacing w:line="276" w:lineRule="auto"/>
              <w:rPr>
                <w:rFonts w:ascii="Czcionka tekstu podstawowego" w:hAnsi="Czcionka tekstu podstawowego"/>
                <w:b/>
                <w:sz w:val="22"/>
                <w:szCs w:val="22"/>
                <w:lang w:eastAsia="en-US"/>
              </w:rPr>
            </w:pPr>
          </w:p>
        </w:tc>
        <w:tc>
          <w:tcPr>
            <w:tcW w:w="0" w:type="auto"/>
            <w:vAlign w:val="center"/>
            <w:hideMark/>
          </w:tcPr>
          <w:p w14:paraId="68B13D25" w14:textId="77777777" w:rsidR="00F75542" w:rsidRPr="00F75542" w:rsidRDefault="00F75542" w:rsidP="00F75542">
            <w:pPr>
              <w:spacing w:line="276" w:lineRule="auto"/>
              <w:rPr>
                <w:rFonts w:ascii="Calibri" w:eastAsia="Calibri" w:hAnsi="Calibri"/>
              </w:rPr>
            </w:pPr>
          </w:p>
        </w:tc>
      </w:tr>
    </w:tbl>
    <w:p w14:paraId="3E0CD9C6" w14:textId="77777777" w:rsidR="00F75542" w:rsidRPr="00F75542" w:rsidRDefault="00F75542" w:rsidP="00F75542">
      <w:pPr>
        <w:ind w:left="1495"/>
        <w:contextualSpacing/>
        <w:jc w:val="right"/>
        <w:rPr>
          <w:b/>
          <w:bCs/>
          <w:szCs w:val="22"/>
        </w:rPr>
      </w:pPr>
    </w:p>
    <w:p w14:paraId="0E0B5B12" w14:textId="77777777" w:rsidR="00F75542" w:rsidRPr="00F75542" w:rsidRDefault="00F75542" w:rsidP="00F75542">
      <w:pPr>
        <w:ind w:left="1495"/>
        <w:contextualSpacing/>
        <w:jc w:val="right"/>
        <w:rPr>
          <w:b/>
          <w:bCs/>
          <w:szCs w:val="22"/>
        </w:rPr>
      </w:pPr>
    </w:p>
    <w:p w14:paraId="64B188B8" w14:textId="77777777" w:rsidR="00F75542" w:rsidRPr="00F75542" w:rsidRDefault="00F75542" w:rsidP="00F75542">
      <w:pPr>
        <w:ind w:left="1495"/>
        <w:contextualSpacing/>
        <w:jc w:val="right"/>
        <w:rPr>
          <w:b/>
          <w:bCs/>
          <w:szCs w:val="22"/>
        </w:rPr>
      </w:pPr>
    </w:p>
    <w:p w14:paraId="09D6EA1E" w14:textId="77777777" w:rsidR="00F75542" w:rsidRPr="00F75542" w:rsidRDefault="00F75542" w:rsidP="00F75542">
      <w:pPr>
        <w:ind w:left="1495"/>
        <w:contextualSpacing/>
        <w:jc w:val="right"/>
        <w:rPr>
          <w:b/>
          <w:bCs/>
          <w:szCs w:val="22"/>
        </w:rPr>
      </w:pPr>
    </w:p>
    <w:p w14:paraId="14E02A43" w14:textId="77777777" w:rsidR="00F75542" w:rsidRPr="00F75542" w:rsidRDefault="00F75542" w:rsidP="00F75542">
      <w:pPr>
        <w:ind w:left="1495"/>
        <w:contextualSpacing/>
        <w:jc w:val="right"/>
        <w:rPr>
          <w:b/>
          <w:bCs/>
          <w:szCs w:val="22"/>
        </w:rPr>
      </w:pPr>
    </w:p>
    <w:tbl>
      <w:tblPr>
        <w:tblW w:w="10725" w:type="dxa"/>
        <w:jc w:val="center"/>
        <w:tblLayout w:type="fixed"/>
        <w:tblCellMar>
          <w:left w:w="70" w:type="dxa"/>
          <w:right w:w="70" w:type="dxa"/>
        </w:tblCellMar>
        <w:tblLook w:val="01E0" w:firstRow="1" w:lastRow="1" w:firstColumn="1" w:lastColumn="1" w:noHBand="0" w:noVBand="0"/>
      </w:tblPr>
      <w:tblGrid>
        <w:gridCol w:w="423"/>
        <w:gridCol w:w="1647"/>
        <w:gridCol w:w="390"/>
        <w:gridCol w:w="658"/>
        <w:gridCol w:w="985"/>
        <w:gridCol w:w="846"/>
        <w:gridCol w:w="705"/>
        <w:gridCol w:w="564"/>
        <w:gridCol w:w="704"/>
        <w:gridCol w:w="705"/>
        <w:gridCol w:w="846"/>
        <w:gridCol w:w="1126"/>
        <w:gridCol w:w="1126"/>
      </w:tblGrid>
      <w:tr w:rsidR="00F75542" w:rsidRPr="00F75542" w14:paraId="0D06B503" w14:textId="77777777" w:rsidTr="00F75542">
        <w:trPr>
          <w:trHeight w:val="390"/>
          <w:jc w:val="center"/>
        </w:trPr>
        <w:tc>
          <w:tcPr>
            <w:tcW w:w="10732" w:type="dxa"/>
            <w:gridSpan w:val="13"/>
            <w:tcBorders>
              <w:top w:val="single" w:sz="12" w:space="0" w:color="000000"/>
              <w:left w:val="single" w:sz="12" w:space="0" w:color="auto"/>
              <w:bottom w:val="nil"/>
              <w:right w:val="single" w:sz="12" w:space="0" w:color="auto"/>
            </w:tcBorders>
            <w:shd w:val="clear" w:color="auto" w:fill="FFFFFF"/>
            <w:vAlign w:val="center"/>
            <w:hideMark/>
          </w:tcPr>
          <w:p w14:paraId="76C20A01" w14:textId="77777777" w:rsidR="00F75542" w:rsidRPr="00F75542" w:rsidRDefault="00F75542" w:rsidP="00F75542">
            <w:pPr>
              <w:spacing w:line="276" w:lineRule="auto"/>
              <w:jc w:val="center"/>
              <w:rPr>
                <w:b/>
                <w:bCs/>
                <w:lang w:eastAsia="en-US"/>
              </w:rPr>
            </w:pPr>
            <w:r w:rsidRPr="00F75542">
              <w:rPr>
                <w:b/>
                <w:bCs/>
                <w:lang w:eastAsia="en-US"/>
              </w:rPr>
              <w:t>PRZEBIEG PRACY POJAZDU</w:t>
            </w:r>
          </w:p>
        </w:tc>
      </w:tr>
      <w:tr w:rsidR="00F75542" w:rsidRPr="00F75542" w14:paraId="32430BA8" w14:textId="77777777" w:rsidTr="00F75542">
        <w:trPr>
          <w:trHeight w:val="339"/>
          <w:jc w:val="center"/>
        </w:trPr>
        <w:tc>
          <w:tcPr>
            <w:tcW w:w="426" w:type="dxa"/>
            <w:vMerge w:val="restart"/>
            <w:tcBorders>
              <w:top w:val="single" w:sz="12" w:space="0" w:color="000000"/>
              <w:left w:val="single" w:sz="12" w:space="0" w:color="auto"/>
              <w:bottom w:val="single" w:sz="12" w:space="0" w:color="auto"/>
              <w:right w:val="single" w:sz="12" w:space="0" w:color="auto"/>
            </w:tcBorders>
            <w:shd w:val="clear" w:color="auto" w:fill="FFFFFF"/>
            <w:vAlign w:val="center"/>
          </w:tcPr>
          <w:p w14:paraId="555AF640" w14:textId="77777777" w:rsidR="00F75542" w:rsidRPr="00F75542" w:rsidRDefault="00F75542" w:rsidP="00F75542">
            <w:pPr>
              <w:spacing w:line="276" w:lineRule="auto"/>
              <w:jc w:val="center"/>
              <w:rPr>
                <w:b/>
                <w:bCs/>
                <w:sz w:val="16"/>
                <w:szCs w:val="16"/>
                <w:lang w:eastAsia="en-US"/>
              </w:rPr>
            </w:pPr>
          </w:p>
          <w:p w14:paraId="1DA5DE01" w14:textId="77777777" w:rsidR="00F75542" w:rsidRPr="00F75542" w:rsidRDefault="00F75542" w:rsidP="00F75542">
            <w:pPr>
              <w:spacing w:line="276" w:lineRule="auto"/>
              <w:jc w:val="center"/>
              <w:rPr>
                <w:b/>
                <w:bCs/>
                <w:sz w:val="16"/>
                <w:szCs w:val="16"/>
                <w:lang w:eastAsia="en-US"/>
              </w:rPr>
            </w:pPr>
            <w:r w:rsidRPr="00F75542">
              <w:rPr>
                <w:b/>
                <w:bCs/>
                <w:sz w:val="14"/>
                <w:szCs w:val="16"/>
                <w:lang w:eastAsia="en-US"/>
              </w:rPr>
              <w:t>Lp.</w:t>
            </w:r>
          </w:p>
        </w:tc>
        <w:tc>
          <w:tcPr>
            <w:tcW w:w="3643" w:type="dxa"/>
            <w:gridSpan w:val="4"/>
            <w:tcBorders>
              <w:top w:val="single" w:sz="12" w:space="0" w:color="000000"/>
              <w:left w:val="single" w:sz="12" w:space="0" w:color="auto"/>
              <w:bottom w:val="single" w:sz="4" w:space="0" w:color="auto"/>
              <w:right w:val="single" w:sz="12" w:space="0" w:color="auto"/>
            </w:tcBorders>
            <w:shd w:val="clear" w:color="auto" w:fill="FFFFFF"/>
            <w:vAlign w:val="center"/>
            <w:hideMark/>
          </w:tcPr>
          <w:p w14:paraId="7F427D4A" w14:textId="77777777" w:rsidR="00F75542" w:rsidRPr="00F75542" w:rsidRDefault="00F75542" w:rsidP="00F75542">
            <w:pPr>
              <w:spacing w:line="276" w:lineRule="auto"/>
              <w:jc w:val="center"/>
              <w:rPr>
                <w:b/>
                <w:bCs/>
                <w:sz w:val="16"/>
                <w:szCs w:val="16"/>
                <w:lang w:eastAsia="en-US"/>
              </w:rPr>
            </w:pPr>
            <w:r w:rsidRPr="00F75542">
              <w:rPr>
                <w:b/>
                <w:bCs/>
                <w:szCs w:val="16"/>
                <w:lang w:eastAsia="en-US"/>
              </w:rPr>
              <w:t>Trasa przejazdu</w:t>
            </w:r>
          </w:p>
        </w:tc>
        <w:tc>
          <w:tcPr>
            <w:tcW w:w="1560" w:type="dxa"/>
            <w:gridSpan w:val="2"/>
            <w:tcBorders>
              <w:top w:val="single" w:sz="12" w:space="0" w:color="000000"/>
              <w:left w:val="single" w:sz="12" w:space="0" w:color="auto"/>
              <w:bottom w:val="single" w:sz="4" w:space="0" w:color="auto"/>
              <w:right w:val="single" w:sz="12" w:space="0" w:color="auto"/>
            </w:tcBorders>
            <w:shd w:val="clear" w:color="auto" w:fill="FFFFFF"/>
            <w:noWrap/>
            <w:vAlign w:val="center"/>
            <w:hideMark/>
          </w:tcPr>
          <w:p w14:paraId="34CD712D" w14:textId="77777777" w:rsidR="00F75542" w:rsidRPr="00F75542" w:rsidRDefault="00F75542" w:rsidP="00F75542">
            <w:pPr>
              <w:spacing w:line="276" w:lineRule="auto"/>
              <w:jc w:val="center"/>
              <w:rPr>
                <w:b/>
                <w:bCs/>
                <w:sz w:val="16"/>
                <w:szCs w:val="16"/>
                <w:lang w:eastAsia="en-US"/>
              </w:rPr>
            </w:pPr>
            <w:r w:rsidRPr="00F75542">
              <w:rPr>
                <w:b/>
                <w:bCs/>
                <w:szCs w:val="16"/>
                <w:lang w:eastAsia="en-US"/>
              </w:rPr>
              <w:t>Czas jazdy</w:t>
            </w:r>
          </w:p>
        </w:tc>
        <w:tc>
          <w:tcPr>
            <w:tcW w:w="567" w:type="dxa"/>
            <w:vMerge w:val="restart"/>
            <w:tcBorders>
              <w:top w:val="single" w:sz="12" w:space="0" w:color="000000"/>
              <w:left w:val="single" w:sz="12" w:space="0" w:color="auto"/>
              <w:bottom w:val="single" w:sz="12" w:space="0" w:color="auto"/>
              <w:right w:val="single" w:sz="12" w:space="0" w:color="auto"/>
            </w:tcBorders>
            <w:shd w:val="clear" w:color="auto" w:fill="FFFFFF"/>
            <w:vAlign w:val="center"/>
            <w:hideMark/>
          </w:tcPr>
          <w:p w14:paraId="487B9766" w14:textId="77777777" w:rsidR="00F75542" w:rsidRPr="00F75542" w:rsidRDefault="00F75542" w:rsidP="00F75542">
            <w:pPr>
              <w:spacing w:line="276" w:lineRule="auto"/>
              <w:jc w:val="center"/>
              <w:rPr>
                <w:b/>
                <w:sz w:val="16"/>
                <w:szCs w:val="16"/>
                <w:lang w:eastAsia="en-US"/>
              </w:rPr>
            </w:pPr>
            <w:r w:rsidRPr="00F75542">
              <w:rPr>
                <w:b/>
                <w:sz w:val="16"/>
                <w:szCs w:val="16"/>
                <w:lang w:eastAsia="en-US"/>
              </w:rPr>
              <w:t>Ilość</w:t>
            </w:r>
          </w:p>
          <w:p w14:paraId="486C0BE8" w14:textId="77777777" w:rsidR="00F75542" w:rsidRPr="00F75542" w:rsidRDefault="00F75542" w:rsidP="00F75542">
            <w:pPr>
              <w:spacing w:line="276" w:lineRule="auto"/>
              <w:jc w:val="center"/>
              <w:rPr>
                <w:b/>
                <w:bCs/>
                <w:sz w:val="16"/>
                <w:szCs w:val="16"/>
                <w:lang w:eastAsia="en-US"/>
              </w:rPr>
            </w:pPr>
            <w:r w:rsidRPr="00F75542">
              <w:rPr>
                <w:b/>
                <w:sz w:val="16"/>
                <w:szCs w:val="16"/>
                <w:lang w:eastAsia="en-US"/>
              </w:rPr>
              <w:t>Km</w:t>
            </w:r>
          </w:p>
        </w:tc>
        <w:tc>
          <w:tcPr>
            <w:tcW w:w="2268" w:type="dxa"/>
            <w:gridSpan w:val="3"/>
            <w:tcBorders>
              <w:top w:val="single" w:sz="12" w:space="0" w:color="000000"/>
              <w:left w:val="single" w:sz="12" w:space="0" w:color="auto"/>
              <w:bottom w:val="single" w:sz="12" w:space="0" w:color="auto"/>
              <w:right w:val="single" w:sz="12" w:space="0" w:color="auto"/>
            </w:tcBorders>
            <w:shd w:val="clear" w:color="auto" w:fill="FFFFFF"/>
            <w:vAlign w:val="center"/>
            <w:hideMark/>
          </w:tcPr>
          <w:p w14:paraId="741193AD" w14:textId="77777777" w:rsidR="00F75542" w:rsidRPr="00F75542" w:rsidRDefault="00F75542" w:rsidP="00F75542">
            <w:pPr>
              <w:spacing w:line="276" w:lineRule="auto"/>
              <w:jc w:val="center"/>
              <w:rPr>
                <w:b/>
                <w:bCs/>
                <w:sz w:val="16"/>
                <w:szCs w:val="16"/>
                <w:lang w:eastAsia="en-US"/>
              </w:rPr>
            </w:pPr>
            <w:r w:rsidRPr="00F75542">
              <w:rPr>
                <w:b/>
                <w:bCs/>
                <w:szCs w:val="16"/>
                <w:lang w:eastAsia="en-US"/>
              </w:rPr>
              <w:t>Czas postojów</w:t>
            </w:r>
          </w:p>
        </w:tc>
        <w:tc>
          <w:tcPr>
            <w:tcW w:w="1134" w:type="dxa"/>
            <w:vMerge w:val="restart"/>
            <w:tcBorders>
              <w:top w:val="single" w:sz="12" w:space="0" w:color="000000"/>
              <w:left w:val="single" w:sz="12" w:space="0" w:color="auto"/>
              <w:bottom w:val="single" w:sz="12" w:space="0" w:color="auto"/>
              <w:right w:val="single" w:sz="12" w:space="0" w:color="auto"/>
            </w:tcBorders>
            <w:shd w:val="clear" w:color="auto" w:fill="FFFFFF"/>
            <w:textDirection w:val="btLr"/>
            <w:vAlign w:val="center"/>
            <w:hideMark/>
          </w:tcPr>
          <w:p w14:paraId="615B503A" w14:textId="77777777" w:rsidR="00F75542" w:rsidRPr="00F75542" w:rsidRDefault="00F75542" w:rsidP="00F75542">
            <w:pPr>
              <w:spacing w:line="276" w:lineRule="auto"/>
              <w:ind w:left="113" w:right="113"/>
              <w:jc w:val="center"/>
              <w:rPr>
                <w:b/>
                <w:bCs/>
                <w:sz w:val="16"/>
                <w:szCs w:val="16"/>
                <w:lang w:eastAsia="en-US"/>
              </w:rPr>
            </w:pPr>
            <w:r w:rsidRPr="00F75542">
              <w:rPr>
                <w:b/>
                <w:bCs/>
                <w:sz w:val="14"/>
                <w:szCs w:val="16"/>
                <w:lang w:eastAsia="en-US"/>
              </w:rPr>
              <w:t>Transport wewnątrzzakładowy bez opuszczania bramy wyjazdowej Oddziału (wpisać godz. od -do)</w:t>
            </w:r>
          </w:p>
        </w:tc>
        <w:tc>
          <w:tcPr>
            <w:tcW w:w="1134" w:type="dxa"/>
            <w:vMerge w:val="restart"/>
            <w:tcBorders>
              <w:top w:val="single" w:sz="12" w:space="0" w:color="000000"/>
              <w:left w:val="single" w:sz="12" w:space="0" w:color="auto"/>
              <w:bottom w:val="single" w:sz="12" w:space="0" w:color="auto"/>
              <w:right w:val="single" w:sz="12" w:space="0" w:color="000000"/>
            </w:tcBorders>
            <w:shd w:val="clear" w:color="auto" w:fill="FFFFFF"/>
            <w:vAlign w:val="center"/>
            <w:hideMark/>
          </w:tcPr>
          <w:p w14:paraId="0721AEFE" w14:textId="77777777" w:rsidR="00F75542" w:rsidRPr="00F75542" w:rsidRDefault="00F75542" w:rsidP="00F75542">
            <w:pPr>
              <w:spacing w:line="276" w:lineRule="auto"/>
              <w:jc w:val="center"/>
              <w:rPr>
                <w:b/>
                <w:bCs/>
                <w:sz w:val="16"/>
                <w:szCs w:val="16"/>
                <w:lang w:eastAsia="en-US"/>
              </w:rPr>
            </w:pPr>
            <w:r w:rsidRPr="00F75542">
              <w:rPr>
                <w:b/>
                <w:bCs/>
                <w:sz w:val="16"/>
                <w:szCs w:val="16"/>
                <w:lang w:eastAsia="en-US"/>
              </w:rPr>
              <w:t>Potwierdzam zgodność ze stanem fatycznym</w:t>
            </w:r>
            <w:r w:rsidRPr="00F75542">
              <w:rPr>
                <w:b/>
                <w:bCs/>
                <w:sz w:val="16"/>
                <w:szCs w:val="16"/>
                <w:lang w:eastAsia="en-US"/>
              </w:rPr>
              <w:br/>
            </w:r>
            <w:r w:rsidRPr="00F75542">
              <w:rPr>
                <w:b/>
                <w:bCs/>
                <w:sz w:val="12"/>
                <w:szCs w:val="12"/>
                <w:lang w:eastAsia="en-US"/>
              </w:rPr>
              <w:t xml:space="preserve">Czytelny podpis </w:t>
            </w:r>
            <w:r w:rsidRPr="00F75542">
              <w:rPr>
                <w:b/>
                <w:bCs/>
                <w:sz w:val="12"/>
                <w:szCs w:val="12"/>
                <w:lang w:eastAsia="en-US"/>
              </w:rPr>
              <w:br/>
              <w:t>i pieczątka składającego zapotrzebowanie</w:t>
            </w:r>
          </w:p>
        </w:tc>
      </w:tr>
      <w:tr w:rsidR="00F75542" w:rsidRPr="00F75542" w14:paraId="11F22FF2" w14:textId="77777777" w:rsidTr="00F75542">
        <w:trPr>
          <w:trHeight w:val="562"/>
          <w:jc w:val="center"/>
        </w:trPr>
        <w:tc>
          <w:tcPr>
            <w:tcW w:w="300" w:type="dxa"/>
            <w:vMerge/>
            <w:tcBorders>
              <w:top w:val="single" w:sz="12" w:space="0" w:color="000000"/>
              <w:left w:val="single" w:sz="12" w:space="0" w:color="auto"/>
              <w:bottom w:val="single" w:sz="12" w:space="0" w:color="auto"/>
              <w:right w:val="single" w:sz="12" w:space="0" w:color="auto"/>
            </w:tcBorders>
            <w:vAlign w:val="center"/>
            <w:hideMark/>
          </w:tcPr>
          <w:p w14:paraId="51230D83" w14:textId="77777777" w:rsidR="00F75542" w:rsidRPr="00F75542" w:rsidRDefault="00F75542" w:rsidP="00F75542">
            <w:pPr>
              <w:spacing w:line="276" w:lineRule="auto"/>
              <w:rPr>
                <w:b/>
                <w:bCs/>
                <w:sz w:val="16"/>
                <w:szCs w:val="16"/>
                <w:lang w:eastAsia="en-US"/>
              </w:rPr>
            </w:pPr>
          </w:p>
        </w:tc>
        <w:tc>
          <w:tcPr>
            <w:tcW w:w="1659" w:type="dxa"/>
            <w:tcBorders>
              <w:top w:val="single" w:sz="12" w:space="0" w:color="auto"/>
              <w:left w:val="single" w:sz="12" w:space="0" w:color="auto"/>
              <w:bottom w:val="single" w:sz="12" w:space="0" w:color="auto"/>
              <w:right w:val="single" w:sz="12" w:space="0" w:color="auto"/>
            </w:tcBorders>
            <w:shd w:val="clear" w:color="auto" w:fill="FFFFFF"/>
            <w:vAlign w:val="center"/>
            <w:hideMark/>
          </w:tcPr>
          <w:p w14:paraId="48CA407E" w14:textId="77777777" w:rsidR="00F75542" w:rsidRPr="00F75542" w:rsidRDefault="00F75542" w:rsidP="00F75542">
            <w:pPr>
              <w:spacing w:line="276" w:lineRule="auto"/>
              <w:jc w:val="center"/>
              <w:rPr>
                <w:b/>
                <w:bCs/>
                <w:sz w:val="16"/>
                <w:szCs w:val="16"/>
                <w:lang w:eastAsia="en-US"/>
              </w:rPr>
            </w:pPr>
            <w:r w:rsidRPr="00F75542">
              <w:rPr>
                <w:b/>
                <w:bCs/>
                <w:sz w:val="16"/>
                <w:szCs w:val="16"/>
                <w:lang w:eastAsia="en-US"/>
              </w:rPr>
              <w:t>Skąd</w:t>
            </w:r>
          </w:p>
        </w:tc>
        <w:tc>
          <w:tcPr>
            <w:tcW w:w="1984" w:type="dxa"/>
            <w:gridSpan w:val="3"/>
            <w:tcBorders>
              <w:top w:val="single" w:sz="12" w:space="0" w:color="auto"/>
              <w:left w:val="single" w:sz="12" w:space="0" w:color="auto"/>
              <w:bottom w:val="single" w:sz="12" w:space="0" w:color="auto"/>
              <w:right w:val="single" w:sz="12" w:space="0" w:color="auto"/>
            </w:tcBorders>
            <w:shd w:val="clear" w:color="auto" w:fill="FFFFFF"/>
            <w:vAlign w:val="center"/>
            <w:hideMark/>
          </w:tcPr>
          <w:p w14:paraId="1218FCD0" w14:textId="77777777" w:rsidR="00F75542" w:rsidRPr="00F75542" w:rsidRDefault="00F75542" w:rsidP="00F75542">
            <w:pPr>
              <w:spacing w:line="276" w:lineRule="auto"/>
              <w:jc w:val="center"/>
              <w:rPr>
                <w:b/>
                <w:bCs/>
                <w:sz w:val="16"/>
                <w:szCs w:val="16"/>
                <w:lang w:eastAsia="en-US"/>
              </w:rPr>
            </w:pPr>
            <w:r w:rsidRPr="00F75542">
              <w:rPr>
                <w:b/>
                <w:bCs/>
                <w:sz w:val="16"/>
                <w:szCs w:val="16"/>
                <w:lang w:eastAsia="en-US"/>
              </w:rPr>
              <w:t>Dokąd</w:t>
            </w:r>
          </w:p>
        </w:tc>
        <w:tc>
          <w:tcPr>
            <w:tcW w:w="851" w:type="dxa"/>
            <w:vMerge w:val="restart"/>
            <w:tcBorders>
              <w:top w:val="single" w:sz="12" w:space="0" w:color="auto"/>
              <w:left w:val="single" w:sz="12" w:space="0" w:color="auto"/>
              <w:bottom w:val="single" w:sz="12" w:space="0" w:color="auto"/>
              <w:right w:val="single" w:sz="12" w:space="0" w:color="auto"/>
            </w:tcBorders>
            <w:shd w:val="clear" w:color="auto" w:fill="FFFFFF"/>
            <w:textDirection w:val="btLr"/>
            <w:vAlign w:val="center"/>
            <w:hideMark/>
          </w:tcPr>
          <w:p w14:paraId="63A785A3" w14:textId="77777777" w:rsidR="00F75542" w:rsidRPr="00F75542" w:rsidRDefault="00F75542" w:rsidP="00F75542">
            <w:pPr>
              <w:spacing w:line="276" w:lineRule="auto"/>
              <w:ind w:left="113" w:right="113"/>
              <w:jc w:val="center"/>
              <w:rPr>
                <w:b/>
                <w:sz w:val="16"/>
                <w:szCs w:val="16"/>
                <w:lang w:eastAsia="en-US"/>
              </w:rPr>
            </w:pPr>
            <w:r w:rsidRPr="00F75542">
              <w:rPr>
                <w:b/>
                <w:bCs/>
                <w:sz w:val="16"/>
                <w:szCs w:val="16"/>
                <w:lang w:eastAsia="en-US"/>
              </w:rPr>
              <w:t xml:space="preserve">Odjazd </w:t>
            </w:r>
            <w:r w:rsidRPr="00F75542">
              <w:rPr>
                <w:b/>
                <w:bCs/>
                <w:sz w:val="16"/>
                <w:szCs w:val="16"/>
                <w:lang w:eastAsia="en-US"/>
              </w:rPr>
              <w:br/>
              <w:t>z bramy (wpisać godz.)</w:t>
            </w:r>
          </w:p>
        </w:tc>
        <w:tc>
          <w:tcPr>
            <w:tcW w:w="709" w:type="dxa"/>
            <w:vMerge w:val="restart"/>
            <w:tcBorders>
              <w:top w:val="single" w:sz="12" w:space="0" w:color="auto"/>
              <w:left w:val="single" w:sz="12" w:space="0" w:color="auto"/>
              <w:bottom w:val="single" w:sz="12" w:space="0" w:color="auto"/>
              <w:right w:val="single" w:sz="12" w:space="0" w:color="auto"/>
            </w:tcBorders>
            <w:shd w:val="clear" w:color="auto" w:fill="FFFFFF"/>
            <w:textDirection w:val="btLr"/>
            <w:vAlign w:val="center"/>
            <w:hideMark/>
          </w:tcPr>
          <w:p w14:paraId="2CBEA265" w14:textId="77777777" w:rsidR="00F75542" w:rsidRPr="00F75542" w:rsidRDefault="00F75542" w:rsidP="00F75542">
            <w:pPr>
              <w:spacing w:line="276" w:lineRule="auto"/>
              <w:ind w:left="113" w:right="113"/>
              <w:jc w:val="center"/>
              <w:rPr>
                <w:b/>
                <w:sz w:val="16"/>
                <w:szCs w:val="16"/>
                <w:lang w:eastAsia="en-US"/>
              </w:rPr>
            </w:pPr>
            <w:r w:rsidRPr="00F75542">
              <w:rPr>
                <w:b/>
                <w:sz w:val="16"/>
                <w:szCs w:val="16"/>
                <w:lang w:eastAsia="en-US"/>
              </w:rPr>
              <w:t xml:space="preserve">Przyjazd na bramę </w:t>
            </w:r>
            <w:r w:rsidRPr="00F75542">
              <w:rPr>
                <w:b/>
                <w:bCs/>
                <w:sz w:val="16"/>
                <w:szCs w:val="16"/>
                <w:lang w:eastAsia="en-US"/>
              </w:rPr>
              <w:t>(wpisać godz.)</w:t>
            </w:r>
          </w:p>
        </w:tc>
        <w:tc>
          <w:tcPr>
            <w:tcW w:w="300" w:type="dxa"/>
            <w:vMerge/>
            <w:tcBorders>
              <w:top w:val="single" w:sz="12" w:space="0" w:color="000000"/>
              <w:left w:val="single" w:sz="12" w:space="0" w:color="auto"/>
              <w:bottom w:val="single" w:sz="12" w:space="0" w:color="auto"/>
              <w:right w:val="single" w:sz="12" w:space="0" w:color="auto"/>
            </w:tcBorders>
            <w:vAlign w:val="center"/>
            <w:hideMark/>
          </w:tcPr>
          <w:p w14:paraId="2868D0EA" w14:textId="77777777" w:rsidR="00F75542" w:rsidRPr="00F75542" w:rsidRDefault="00F75542" w:rsidP="00F75542">
            <w:pPr>
              <w:spacing w:line="276" w:lineRule="auto"/>
              <w:rPr>
                <w:b/>
                <w:bCs/>
                <w:sz w:val="16"/>
                <w:szCs w:val="16"/>
                <w:lang w:eastAsia="en-US"/>
              </w:rPr>
            </w:pPr>
          </w:p>
        </w:tc>
        <w:tc>
          <w:tcPr>
            <w:tcW w:w="708" w:type="dxa"/>
            <w:vMerge w:val="restart"/>
            <w:tcBorders>
              <w:top w:val="single" w:sz="12" w:space="0" w:color="auto"/>
              <w:left w:val="single" w:sz="12" w:space="0" w:color="auto"/>
              <w:bottom w:val="single" w:sz="12" w:space="0" w:color="auto"/>
              <w:right w:val="single" w:sz="12" w:space="0" w:color="auto"/>
            </w:tcBorders>
            <w:textDirection w:val="btLr"/>
            <w:vAlign w:val="center"/>
            <w:hideMark/>
          </w:tcPr>
          <w:p w14:paraId="58235AC7" w14:textId="77777777" w:rsidR="00F75542" w:rsidRPr="00F75542" w:rsidRDefault="00F75542" w:rsidP="00F75542">
            <w:pPr>
              <w:spacing w:line="276" w:lineRule="auto"/>
              <w:ind w:left="113" w:right="113"/>
              <w:jc w:val="center"/>
              <w:rPr>
                <w:b/>
                <w:bCs/>
                <w:sz w:val="16"/>
                <w:szCs w:val="16"/>
                <w:lang w:eastAsia="en-US"/>
              </w:rPr>
            </w:pPr>
            <w:r w:rsidRPr="00F75542">
              <w:rPr>
                <w:b/>
                <w:bCs/>
                <w:sz w:val="16"/>
                <w:szCs w:val="16"/>
                <w:lang w:eastAsia="en-US"/>
              </w:rPr>
              <w:t>Załadunek (wpisać godz. od -do)</w:t>
            </w:r>
          </w:p>
        </w:tc>
        <w:tc>
          <w:tcPr>
            <w:tcW w:w="709" w:type="dxa"/>
            <w:vMerge w:val="restart"/>
            <w:tcBorders>
              <w:top w:val="single" w:sz="12" w:space="0" w:color="auto"/>
              <w:left w:val="single" w:sz="12" w:space="0" w:color="auto"/>
              <w:bottom w:val="single" w:sz="12" w:space="0" w:color="auto"/>
              <w:right w:val="single" w:sz="12" w:space="0" w:color="auto"/>
            </w:tcBorders>
            <w:textDirection w:val="btLr"/>
            <w:vAlign w:val="center"/>
            <w:hideMark/>
          </w:tcPr>
          <w:p w14:paraId="5F5E5FDB" w14:textId="77777777" w:rsidR="00F75542" w:rsidRPr="00F75542" w:rsidRDefault="00F75542" w:rsidP="00F75542">
            <w:pPr>
              <w:spacing w:line="276" w:lineRule="auto"/>
              <w:ind w:left="113" w:right="113"/>
              <w:jc w:val="center"/>
              <w:rPr>
                <w:b/>
                <w:bCs/>
                <w:sz w:val="16"/>
                <w:szCs w:val="16"/>
                <w:lang w:eastAsia="en-US"/>
              </w:rPr>
            </w:pPr>
            <w:r w:rsidRPr="00F75542">
              <w:rPr>
                <w:b/>
                <w:bCs/>
                <w:sz w:val="16"/>
                <w:szCs w:val="16"/>
                <w:lang w:eastAsia="en-US"/>
              </w:rPr>
              <w:t>Rozładunek (wpisać godz. od -do)</w:t>
            </w:r>
          </w:p>
        </w:tc>
        <w:tc>
          <w:tcPr>
            <w:tcW w:w="851" w:type="dxa"/>
            <w:vMerge w:val="restart"/>
            <w:tcBorders>
              <w:top w:val="single" w:sz="12" w:space="0" w:color="auto"/>
              <w:left w:val="single" w:sz="12" w:space="0" w:color="auto"/>
              <w:bottom w:val="single" w:sz="12" w:space="0" w:color="auto"/>
              <w:right w:val="single" w:sz="12" w:space="0" w:color="auto"/>
            </w:tcBorders>
            <w:textDirection w:val="btLr"/>
            <w:vAlign w:val="center"/>
            <w:hideMark/>
          </w:tcPr>
          <w:p w14:paraId="42902D0D" w14:textId="77777777" w:rsidR="00F75542" w:rsidRPr="00F75542" w:rsidRDefault="00F75542" w:rsidP="00F75542">
            <w:pPr>
              <w:spacing w:line="276" w:lineRule="auto"/>
              <w:ind w:left="113" w:right="113"/>
              <w:jc w:val="center"/>
              <w:rPr>
                <w:b/>
                <w:bCs/>
                <w:sz w:val="16"/>
                <w:szCs w:val="16"/>
                <w:lang w:eastAsia="en-US"/>
              </w:rPr>
            </w:pPr>
            <w:r w:rsidRPr="00F75542">
              <w:rPr>
                <w:b/>
                <w:bCs/>
                <w:sz w:val="16"/>
                <w:szCs w:val="16"/>
                <w:lang w:eastAsia="en-US"/>
              </w:rPr>
              <w:t>Oczekiwanie na dyspozycje (wpisać godz. od -do)</w:t>
            </w:r>
          </w:p>
        </w:tc>
        <w:tc>
          <w:tcPr>
            <w:tcW w:w="1134" w:type="dxa"/>
            <w:vMerge/>
            <w:tcBorders>
              <w:top w:val="single" w:sz="12" w:space="0" w:color="000000"/>
              <w:left w:val="single" w:sz="12" w:space="0" w:color="auto"/>
              <w:bottom w:val="single" w:sz="12" w:space="0" w:color="auto"/>
              <w:right w:val="single" w:sz="12" w:space="0" w:color="auto"/>
            </w:tcBorders>
            <w:vAlign w:val="center"/>
            <w:hideMark/>
          </w:tcPr>
          <w:p w14:paraId="301D130E" w14:textId="77777777" w:rsidR="00F75542" w:rsidRPr="00F75542" w:rsidRDefault="00F75542" w:rsidP="00F75542">
            <w:pPr>
              <w:spacing w:line="276" w:lineRule="auto"/>
              <w:rPr>
                <w:b/>
                <w:bCs/>
                <w:sz w:val="16"/>
                <w:szCs w:val="16"/>
                <w:lang w:eastAsia="en-US"/>
              </w:rPr>
            </w:pPr>
          </w:p>
        </w:tc>
        <w:tc>
          <w:tcPr>
            <w:tcW w:w="1134" w:type="dxa"/>
            <w:vMerge/>
            <w:tcBorders>
              <w:top w:val="single" w:sz="12" w:space="0" w:color="000000"/>
              <w:left w:val="single" w:sz="12" w:space="0" w:color="auto"/>
              <w:bottom w:val="single" w:sz="12" w:space="0" w:color="auto"/>
              <w:right w:val="single" w:sz="12" w:space="0" w:color="000000"/>
            </w:tcBorders>
            <w:vAlign w:val="center"/>
            <w:hideMark/>
          </w:tcPr>
          <w:p w14:paraId="6670D6ED" w14:textId="77777777" w:rsidR="00F75542" w:rsidRPr="00F75542" w:rsidRDefault="00F75542" w:rsidP="00F75542">
            <w:pPr>
              <w:spacing w:line="276" w:lineRule="auto"/>
              <w:rPr>
                <w:b/>
                <w:bCs/>
                <w:sz w:val="16"/>
                <w:szCs w:val="16"/>
                <w:lang w:eastAsia="en-US"/>
              </w:rPr>
            </w:pPr>
          </w:p>
        </w:tc>
      </w:tr>
      <w:tr w:rsidR="00F75542" w:rsidRPr="00F75542" w14:paraId="55C33CBF" w14:textId="77777777" w:rsidTr="00F75542">
        <w:trPr>
          <w:trHeight w:val="662"/>
          <w:jc w:val="center"/>
        </w:trPr>
        <w:tc>
          <w:tcPr>
            <w:tcW w:w="300" w:type="dxa"/>
            <w:vMerge/>
            <w:tcBorders>
              <w:top w:val="single" w:sz="12" w:space="0" w:color="000000"/>
              <w:left w:val="single" w:sz="12" w:space="0" w:color="auto"/>
              <w:bottom w:val="single" w:sz="12" w:space="0" w:color="auto"/>
              <w:right w:val="single" w:sz="12" w:space="0" w:color="auto"/>
            </w:tcBorders>
            <w:vAlign w:val="center"/>
            <w:hideMark/>
          </w:tcPr>
          <w:p w14:paraId="13261555" w14:textId="77777777" w:rsidR="00F75542" w:rsidRPr="00F75542" w:rsidRDefault="00F75542" w:rsidP="00F75542">
            <w:pPr>
              <w:spacing w:line="276" w:lineRule="auto"/>
              <w:rPr>
                <w:b/>
                <w:bCs/>
                <w:sz w:val="16"/>
                <w:szCs w:val="16"/>
                <w:lang w:eastAsia="en-US"/>
              </w:rPr>
            </w:pPr>
          </w:p>
        </w:tc>
        <w:tc>
          <w:tcPr>
            <w:tcW w:w="3643" w:type="dxa"/>
            <w:gridSpan w:val="4"/>
            <w:tcBorders>
              <w:top w:val="single" w:sz="4" w:space="0" w:color="auto"/>
              <w:left w:val="single" w:sz="12" w:space="0" w:color="auto"/>
              <w:bottom w:val="single" w:sz="12" w:space="0" w:color="auto"/>
              <w:right w:val="single" w:sz="12" w:space="0" w:color="auto"/>
            </w:tcBorders>
            <w:vAlign w:val="center"/>
            <w:hideMark/>
          </w:tcPr>
          <w:p w14:paraId="370D1D1F" w14:textId="77777777" w:rsidR="00F75542" w:rsidRPr="00F75542" w:rsidRDefault="00F75542" w:rsidP="00F75542">
            <w:pPr>
              <w:spacing w:line="276" w:lineRule="auto"/>
              <w:jc w:val="center"/>
              <w:rPr>
                <w:b/>
                <w:sz w:val="16"/>
                <w:szCs w:val="16"/>
                <w:lang w:eastAsia="en-US"/>
              </w:rPr>
            </w:pPr>
            <w:r w:rsidRPr="00F75542">
              <w:rPr>
                <w:b/>
                <w:sz w:val="16"/>
                <w:szCs w:val="16"/>
                <w:lang w:eastAsia="en-US"/>
              </w:rPr>
              <w:t>Ładunek/Osoby</w:t>
            </w:r>
          </w:p>
        </w:tc>
        <w:tc>
          <w:tcPr>
            <w:tcW w:w="300" w:type="dxa"/>
            <w:vMerge/>
            <w:tcBorders>
              <w:top w:val="single" w:sz="12" w:space="0" w:color="auto"/>
              <w:left w:val="single" w:sz="12" w:space="0" w:color="auto"/>
              <w:bottom w:val="single" w:sz="12" w:space="0" w:color="auto"/>
              <w:right w:val="single" w:sz="12" w:space="0" w:color="auto"/>
            </w:tcBorders>
            <w:vAlign w:val="center"/>
            <w:hideMark/>
          </w:tcPr>
          <w:p w14:paraId="0D22ED6E" w14:textId="77777777" w:rsidR="00F75542" w:rsidRPr="00F75542" w:rsidRDefault="00F75542" w:rsidP="00F75542">
            <w:pPr>
              <w:spacing w:line="276" w:lineRule="auto"/>
              <w:rPr>
                <w:b/>
                <w:sz w:val="16"/>
                <w:szCs w:val="16"/>
                <w:lang w:eastAsia="en-US"/>
              </w:rPr>
            </w:pPr>
          </w:p>
        </w:tc>
        <w:tc>
          <w:tcPr>
            <w:tcW w:w="300" w:type="dxa"/>
            <w:vMerge/>
            <w:tcBorders>
              <w:top w:val="single" w:sz="12" w:space="0" w:color="auto"/>
              <w:left w:val="single" w:sz="12" w:space="0" w:color="auto"/>
              <w:bottom w:val="single" w:sz="12" w:space="0" w:color="auto"/>
              <w:right w:val="single" w:sz="12" w:space="0" w:color="auto"/>
            </w:tcBorders>
            <w:vAlign w:val="center"/>
            <w:hideMark/>
          </w:tcPr>
          <w:p w14:paraId="0FFB4D29" w14:textId="77777777" w:rsidR="00F75542" w:rsidRPr="00F75542" w:rsidRDefault="00F75542" w:rsidP="00F75542">
            <w:pPr>
              <w:spacing w:line="276" w:lineRule="auto"/>
              <w:rPr>
                <w:b/>
                <w:sz w:val="16"/>
                <w:szCs w:val="16"/>
                <w:lang w:eastAsia="en-US"/>
              </w:rPr>
            </w:pPr>
          </w:p>
        </w:tc>
        <w:tc>
          <w:tcPr>
            <w:tcW w:w="300" w:type="dxa"/>
            <w:vMerge/>
            <w:tcBorders>
              <w:top w:val="single" w:sz="12" w:space="0" w:color="000000"/>
              <w:left w:val="single" w:sz="12" w:space="0" w:color="auto"/>
              <w:bottom w:val="single" w:sz="12" w:space="0" w:color="auto"/>
              <w:right w:val="single" w:sz="12" w:space="0" w:color="auto"/>
            </w:tcBorders>
            <w:vAlign w:val="center"/>
            <w:hideMark/>
          </w:tcPr>
          <w:p w14:paraId="36CBDA36" w14:textId="77777777" w:rsidR="00F75542" w:rsidRPr="00F75542" w:rsidRDefault="00F75542" w:rsidP="00F75542">
            <w:pPr>
              <w:spacing w:line="276" w:lineRule="auto"/>
              <w:rPr>
                <w:b/>
                <w:bCs/>
                <w:sz w:val="16"/>
                <w:szCs w:val="16"/>
                <w:lang w:eastAsia="en-US"/>
              </w:rPr>
            </w:pPr>
          </w:p>
        </w:tc>
        <w:tc>
          <w:tcPr>
            <w:tcW w:w="300" w:type="dxa"/>
            <w:vMerge/>
            <w:tcBorders>
              <w:top w:val="single" w:sz="12" w:space="0" w:color="auto"/>
              <w:left w:val="single" w:sz="12" w:space="0" w:color="auto"/>
              <w:bottom w:val="single" w:sz="12" w:space="0" w:color="auto"/>
              <w:right w:val="single" w:sz="12" w:space="0" w:color="auto"/>
            </w:tcBorders>
            <w:vAlign w:val="center"/>
            <w:hideMark/>
          </w:tcPr>
          <w:p w14:paraId="457F2BEC" w14:textId="77777777" w:rsidR="00F75542" w:rsidRPr="00F75542" w:rsidRDefault="00F75542" w:rsidP="00F75542">
            <w:pPr>
              <w:spacing w:line="276" w:lineRule="auto"/>
              <w:rPr>
                <w:b/>
                <w:bCs/>
                <w:sz w:val="16"/>
                <w:szCs w:val="16"/>
                <w:lang w:eastAsia="en-US"/>
              </w:rPr>
            </w:pPr>
          </w:p>
        </w:tc>
        <w:tc>
          <w:tcPr>
            <w:tcW w:w="300" w:type="dxa"/>
            <w:vMerge/>
            <w:tcBorders>
              <w:top w:val="single" w:sz="12" w:space="0" w:color="auto"/>
              <w:left w:val="single" w:sz="12" w:space="0" w:color="auto"/>
              <w:bottom w:val="single" w:sz="12" w:space="0" w:color="auto"/>
              <w:right w:val="single" w:sz="12" w:space="0" w:color="auto"/>
            </w:tcBorders>
            <w:vAlign w:val="center"/>
            <w:hideMark/>
          </w:tcPr>
          <w:p w14:paraId="3AC4E290" w14:textId="77777777" w:rsidR="00F75542" w:rsidRPr="00F75542" w:rsidRDefault="00F75542" w:rsidP="00F75542">
            <w:pPr>
              <w:spacing w:line="276" w:lineRule="auto"/>
              <w:rPr>
                <w:b/>
                <w:bCs/>
                <w:sz w:val="16"/>
                <w:szCs w:val="16"/>
                <w:lang w:eastAsia="en-US"/>
              </w:rPr>
            </w:pPr>
          </w:p>
        </w:tc>
        <w:tc>
          <w:tcPr>
            <w:tcW w:w="3419" w:type="dxa"/>
            <w:vMerge/>
            <w:tcBorders>
              <w:top w:val="single" w:sz="12" w:space="0" w:color="auto"/>
              <w:left w:val="single" w:sz="12" w:space="0" w:color="auto"/>
              <w:bottom w:val="single" w:sz="12" w:space="0" w:color="auto"/>
              <w:right w:val="single" w:sz="12" w:space="0" w:color="auto"/>
            </w:tcBorders>
            <w:vAlign w:val="center"/>
            <w:hideMark/>
          </w:tcPr>
          <w:p w14:paraId="2E348262" w14:textId="77777777" w:rsidR="00F75542" w:rsidRPr="00F75542" w:rsidRDefault="00F75542" w:rsidP="00F75542">
            <w:pPr>
              <w:spacing w:line="276" w:lineRule="auto"/>
              <w:rPr>
                <w:b/>
                <w:bCs/>
                <w:sz w:val="16"/>
                <w:szCs w:val="16"/>
                <w:lang w:eastAsia="en-US"/>
              </w:rPr>
            </w:pPr>
          </w:p>
        </w:tc>
        <w:tc>
          <w:tcPr>
            <w:tcW w:w="1134" w:type="dxa"/>
            <w:vMerge/>
            <w:tcBorders>
              <w:top w:val="single" w:sz="12" w:space="0" w:color="000000"/>
              <w:left w:val="single" w:sz="12" w:space="0" w:color="auto"/>
              <w:bottom w:val="single" w:sz="12" w:space="0" w:color="auto"/>
              <w:right w:val="single" w:sz="12" w:space="0" w:color="auto"/>
            </w:tcBorders>
            <w:vAlign w:val="center"/>
            <w:hideMark/>
          </w:tcPr>
          <w:p w14:paraId="2F7ABBCD" w14:textId="77777777" w:rsidR="00F75542" w:rsidRPr="00F75542" w:rsidRDefault="00F75542" w:rsidP="00F75542">
            <w:pPr>
              <w:spacing w:line="276" w:lineRule="auto"/>
              <w:rPr>
                <w:b/>
                <w:bCs/>
                <w:sz w:val="16"/>
                <w:szCs w:val="16"/>
                <w:lang w:eastAsia="en-US"/>
              </w:rPr>
            </w:pPr>
          </w:p>
        </w:tc>
        <w:tc>
          <w:tcPr>
            <w:tcW w:w="1134" w:type="dxa"/>
            <w:vMerge/>
            <w:tcBorders>
              <w:top w:val="single" w:sz="12" w:space="0" w:color="000000"/>
              <w:left w:val="single" w:sz="12" w:space="0" w:color="auto"/>
              <w:bottom w:val="single" w:sz="12" w:space="0" w:color="auto"/>
              <w:right w:val="single" w:sz="12" w:space="0" w:color="000000"/>
            </w:tcBorders>
            <w:vAlign w:val="center"/>
            <w:hideMark/>
          </w:tcPr>
          <w:p w14:paraId="128364EB" w14:textId="77777777" w:rsidR="00F75542" w:rsidRPr="00F75542" w:rsidRDefault="00F75542" w:rsidP="00F75542">
            <w:pPr>
              <w:spacing w:line="276" w:lineRule="auto"/>
              <w:rPr>
                <w:b/>
                <w:bCs/>
                <w:sz w:val="16"/>
                <w:szCs w:val="16"/>
                <w:lang w:eastAsia="en-US"/>
              </w:rPr>
            </w:pPr>
          </w:p>
        </w:tc>
      </w:tr>
      <w:tr w:rsidR="00F75542" w:rsidRPr="00F75542" w14:paraId="69154BA1" w14:textId="77777777" w:rsidTr="00F75542">
        <w:trPr>
          <w:trHeight w:val="519"/>
          <w:jc w:val="center"/>
        </w:trPr>
        <w:tc>
          <w:tcPr>
            <w:tcW w:w="426" w:type="dxa"/>
            <w:vMerge w:val="restart"/>
            <w:tcBorders>
              <w:top w:val="single" w:sz="12" w:space="0" w:color="auto"/>
              <w:left w:val="single" w:sz="12" w:space="0" w:color="000000"/>
              <w:bottom w:val="single" w:sz="12" w:space="0" w:color="auto"/>
              <w:right w:val="single" w:sz="4" w:space="0" w:color="000000"/>
            </w:tcBorders>
            <w:shd w:val="clear" w:color="auto" w:fill="FFFFFF"/>
            <w:vAlign w:val="center"/>
            <w:hideMark/>
          </w:tcPr>
          <w:p w14:paraId="3DFE6020" w14:textId="77777777" w:rsidR="00F75542" w:rsidRPr="00F75542" w:rsidRDefault="00F75542" w:rsidP="00F75542">
            <w:pPr>
              <w:spacing w:line="276" w:lineRule="auto"/>
              <w:jc w:val="center"/>
              <w:rPr>
                <w:lang w:eastAsia="en-US"/>
              </w:rPr>
            </w:pPr>
            <w:r w:rsidRPr="00F75542">
              <w:rPr>
                <w:lang w:eastAsia="en-US"/>
              </w:rPr>
              <w:t>1</w:t>
            </w:r>
          </w:p>
        </w:tc>
        <w:tc>
          <w:tcPr>
            <w:tcW w:w="1659" w:type="dxa"/>
            <w:tcBorders>
              <w:top w:val="single" w:sz="12" w:space="0" w:color="auto"/>
              <w:left w:val="single" w:sz="4" w:space="0" w:color="auto"/>
              <w:bottom w:val="single" w:sz="4" w:space="0" w:color="auto"/>
              <w:right w:val="single" w:sz="4" w:space="0" w:color="000000"/>
            </w:tcBorders>
            <w:shd w:val="clear" w:color="auto" w:fill="FFFFFF"/>
            <w:vAlign w:val="center"/>
          </w:tcPr>
          <w:p w14:paraId="62BA8550" w14:textId="77777777" w:rsidR="00F75542" w:rsidRPr="00F75542" w:rsidRDefault="00F75542" w:rsidP="00F75542">
            <w:pPr>
              <w:spacing w:line="276" w:lineRule="auto"/>
              <w:jc w:val="center"/>
              <w:rPr>
                <w:lang w:eastAsia="en-US"/>
              </w:rPr>
            </w:pPr>
          </w:p>
        </w:tc>
        <w:tc>
          <w:tcPr>
            <w:tcW w:w="1984" w:type="dxa"/>
            <w:gridSpan w:val="3"/>
            <w:tcBorders>
              <w:top w:val="single" w:sz="12" w:space="0" w:color="auto"/>
              <w:left w:val="single" w:sz="4" w:space="0" w:color="auto"/>
              <w:bottom w:val="single" w:sz="4" w:space="0" w:color="auto"/>
              <w:right w:val="single" w:sz="4" w:space="0" w:color="000000"/>
            </w:tcBorders>
            <w:shd w:val="clear" w:color="auto" w:fill="FFFFFF"/>
            <w:vAlign w:val="center"/>
          </w:tcPr>
          <w:p w14:paraId="2899382A" w14:textId="77777777" w:rsidR="00F75542" w:rsidRPr="00F75542" w:rsidRDefault="00F75542" w:rsidP="00F75542">
            <w:pPr>
              <w:spacing w:line="276" w:lineRule="auto"/>
              <w:jc w:val="center"/>
              <w:rPr>
                <w:lang w:eastAsia="en-US"/>
              </w:rPr>
            </w:pPr>
          </w:p>
        </w:tc>
        <w:tc>
          <w:tcPr>
            <w:tcW w:w="851" w:type="dxa"/>
            <w:vMerge w:val="restart"/>
            <w:tcBorders>
              <w:top w:val="single" w:sz="12" w:space="0" w:color="auto"/>
              <w:left w:val="single" w:sz="4" w:space="0" w:color="auto"/>
              <w:bottom w:val="single" w:sz="12" w:space="0" w:color="auto"/>
              <w:right w:val="single" w:sz="8" w:space="0" w:color="auto"/>
            </w:tcBorders>
            <w:shd w:val="clear" w:color="auto" w:fill="FFFFFF"/>
            <w:vAlign w:val="center"/>
          </w:tcPr>
          <w:p w14:paraId="190C5E87" w14:textId="77777777" w:rsidR="00F75542" w:rsidRPr="00F75542" w:rsidRDefault="00F75542" w:rsidP="00F75542">
            <w:pPr>
              <w:spacing w:line="276" w:lineRule="auto"/>
              <w:jc w:val="center"/>
              <w:rPr>
                <w:lang w:eastAsia="en-US"/>
              </w:rPr>
            </w:pPr>
          </w:p>
        </w:tc>
        <w:tc>
          <w:tcPr>
            <w:tcW w:w="709" w:type="dxa"/>
            <w:vMerge w:val="restart"/>
            <w:tcBorders>
              <w:top w:val="single" w:sz="12" w:space="0" w:color="auto"/>
              <w:left w:val="single" w:sz="8" w:space="0" w:color="auto"/>
              <w:bottom w:val="single" w:sz="12" w:space="0" w:color="auto"/>
              <w:right w:val="single" w:sz="4" w:space="0" w:color="auto"/>
            </w:tcBorders>
            <w:shd w:val="clear" w:color="auto" w:fill="FFFFFF"/>
            <w:vAlign w:val="center"/>
          </w:tcPr>
          <w:p w14:paraId="0A932E86" w14:textId="77777777" w:rsidR="00F75542" w:rsidRPr="00F75542" w:rsidRDefault="00F75542" w:rsidP="00F75542">
            <w:pPr>
              <w:spacing w:line="276" w:lineRule="auto"/>
              <w:rPr>
                <w:lang w:eastAsia="en-US"/>
              </w:rPr>
            </w:pPr>
          </w:p>
        </w:tc>
        <w:tc>
          <w:tcPr>
            <w:tcW w:w="567" w:type="dxa"/>
            <w:vMerge w:val="restart"/>
            <w:tcBorders>
              <w:top w:val="single" w:sz="12" w:space="0" w:color="auto"/>
              <w:left w:val="single" w:sz="4" w:space="0" w:color="auto"/>
              <w:bottom w:val="single" w:sz="12" w:space="0" w:color="auto"/>
              <w:right w:val="single" w:sz="4" w:space="0" w:color="auto"/>
            </w:tcBorders>
            <w:shd w:val="clear" w:color="auto" w:fill="FFFFFF"/>
            <w:vAlign w:val="center"/>
          </w:tcPr>
          <w:p w14:paraId="4B6C771D" w14:textId="77777777" w:rsidR="00F75542" w:rsidRPr="00F75542" w:rsidRDefault="00F75542" w:rsidP="00F75542">
            <w:pPr>
              <w:spacing w:line="276" w:lineRule="auto"/>
              <w:rPr>
                <w:lang w:eastAsia="en-US"/>
              </w:rPr>
            </w:pPr>
          </w:p>
        </w:tc>
        <w:tc>
          <w:tcPr>
            <w:tcW w:w="708" w:type="dxa"/>
            <w:tcBorders>
              <w:top w:val="single" w:sz="12" w:space="0" w:color="auto"/>
              <w:left w:val="nil"/>
              <w:bottom w:val="single" w:sz="12" w:space="0" w:color="auto"/>
              <w:right w:val="single" w:sz="4" w:space="0" w:color="auto"/>
            </w:tcBorders>
            <w:shd w:val="clear" w:color="auto" w:fill="FFFFFF"/>
            <w:vAlign w:val="center"/>
          </w:tcPr>
          <w:p w14:paraId="1B22625D" w14:textId="77777777" w:rsidR="00F75542" w:rsidRPr="00F75542" w:rsidRDefault="00F75542" w:rsidP="00F75542">
            <w:pPr>
              <w:spacing w:line="276" w:lineRule="auto"/>
              <w:rPr>
                <w:lang w:eastAsia="en-US"/>
              </w:rPr>
            </w:pPr>
          </w:p>
        </w:tc>
        <w:tc>
          <w:tcPr>
            <w:tcW w:w="709" w:type="dxa"/>
            <w:tcBorders>
              <w:top w:val="single" w:sz="12" w:space="0" w:color="auto"/>
              <w:left w:val="nil"/>
              <w:bottom w:val="single" w:sz="12" w:space="0" w:color="auto"/>
              <w:right w:val="single" w:sz="4" w:space="0" w:color="auto"/>
            </w:tcBorders>
            <w:shd w:val="clear" w:color="auto" w:fill="FFFFFF"/>
            <w:vAlign w:val="center"/>
          </w:tcPr>
          <w:p w14:paraId="11244090" w14:textId="77777777" w:rsidR="00F75542" w:rsidRPr="00F75542" w:rsidRDefault="00F75542" w:rsidP="00F75542">
            <w:pPr>
              <w:spacing w:line="276" w:lineRule="auto"/>
              <w:rPr>
                <w:lang w:eastAsia="en-US"/>
              </w:rPr>
            </w:pPr>
          </w:p>
        </w:tc>
        <w:tc>
          <w:tcPr>
            <w:tcW w:w="851" w:type="dxa"/>
            <w:tcBorders>
              <w:top w:val="single" w:sz="12" w:space="0" w:color="auto"/>
              <w:left w:val="nil"/>
              <w:bottom w:val="single" w:sz="12" w:space="0" w:color="auto"/>
              <w:right w:val="single" w:sz="4" w:space="0" w:color="auto"/>
            </w:tcBorders>
            <w:shd w:val="clear" w:color="auto" w:fill="FFFFFF"/>
            <w:vAlign w:val="center"/>
          </w:tcPr>
          <w:p w14:paraId="36CD7F52" w14:textId="77777777" w:rsidR="00F75542" w:rsidRPr="00F75542" w:rsidRDefault="00F75542" w:rsidP="00F75542">
            <w:pPr>
              <w:spacing w:line="276" w:lineRule="auto"/>
              <w:rPr>
                <w:lang w:eastAsia="en-US"/>
              </w:rPr>
            </w:pPr>
          </w:p>
        </w:tc>
        <w:tc>
          <w:tcPr>
            <w:tcW w:w="1134" w:type="dxa"/>
            <w:tcBorders>
              <w:top w:val="single" w:sz="12" w:space="0" w:color="auto"/>
              <w:left w:val="nil"/>
              <w:bottom w:val="single" w:sz="12" w:space="0" w:color="auto"/>
              <w:right w:val="single" w:sz="4" w:space="0" w:color="auto"/>
            </w:tcBorders>
            <w:shd w:val="clear" w:color="auto" w:fill="FFFFFF"/>
            <w:vAlign w:val="center"/>
          </w:tcPr>
          <w:p w14:paraId="049A50AC" w14:textId="77777777" w:rsidR="00F75542" w:rsidRPr="00F75542" w:rsidRDefault="00F75542" w:rsidP="00F75542">
            <w:pPr>
              <w:spacing w:line="276" w:lineRule="auto"/>
              <w:rPr>
                <w:lang w:eastAsia="en-US"/>
              </w:rPr>
            </w:pPr>
          </w:p>
        </w:tc>
        <w:tc>
          <w:tcPr>
            <w:tcW w:w="1134" w:type="dxa"/>
            <w:vMerge w:val="restart"/>
            <w:tcBorders>
              <w:top w:val="single" w:sz="12" w:space="0" w:color="auto"/>
              <w:left w:val="nil"/>
              <w:bottom w:val="single" w:sz="12" w:space="0" w:color="auto"/>
              <w:right w:val="single" w:sz="12" w:space="0" w:color="000000"/>
            </w:tcBorders>
            <w:shd w:val="clear" w:color="auto" w:fill="FFFFFF"/>
            <w:vAlign w:val="center"/>
          </w:tcPr>
          <w:p w14:paraId="2F158ED5" w14:textId="77777777" w:rsidR="00F75542" w:rsidRPr="00F75542" w:rsidRDefault="00F75542" w:rsidP="00F75542">
            <w:pPr>
              <w:spacing w:line="276" w:lineRule="auto"/>
              <w:rPr>
                <w:lang w:eastAsia="en-US"/>
              </w:rPr>
            </w:pPr>
          </w:p>
        </w:tc>
      </w:tr>
      <w:tr w:rsidR="00F75542" w:rsidRPr="00F75542" w14:paraId="50E97E40" w14:textId="77777777" w:rsidTr="00F75542">
        <w:trPr>
          <w:trHeight w:val="541"/>
          <w:jc w:val="center"/>
        </w:trPr>
        <w:tc>
          <w:tcPr>
            <w:tcW w:w="300" w:type="dxa"/>
            <w:vMerge/>
            <w:tcBorders>
              <w:top w:val="single" w:sz="12" w:space="0" w:color="auto"/>
              <w:left w:val="single" w:sz="12" w:space="0" w:color="000000"/>
              <w:bottom w:val="single" w:sz="12" w:space="0" w:color="auto"/>
              <w:right w:val="single" w:sz="4" w:space="0" w:color="000000"/>
            </w:tcBorders>
            <w:vAlign w:val="center"/>
            <w:hideMark/>
          </w:tcPr>
          <w:p w14:paraId="71035FEA" w14:textId="77777777" w:rsidR="00F75542" w:rsidRPr="00F75542" w:rsidRDefault="00F75542" w:rsidP="00F75542">
            <w:pPr>
              <w:spacing w:line="276" w:lineRule="auto"/>
              <w:rPr>
                <w:lang w:eastAsia="en-US"/>
              </w:rPr>
            </w:pPr>
          </w:p>
        </w:tc>
        <w:tc>
          <w:tcPr>
            <w:tcW w:w="3643" w:type="dxa"/>
            <w:gridSpan w:val="4"/>
            <w:tcBorders>
              <w:top w:val="single" w:sz="4" w:space="0" w:color="auto"/>
              <w:left w:val="single" w:sz="4" w:space="0" w:color="auto"/>
              <w:bottom w:val="single" w:sz="12" w:space="0" w:color="auto"/>
              <w:right w:val="single" w:sz="4" w:space="0" w:color="000000"/>
            </w:tcBorders>
            <w:shd w:val="clear" w:color="auto" w:fill="FFFFFF"/>
            <w:vAlign w:val="center"/>
          </w:tcPr>
          <w:p w14:paraId="29837A96" w14:textId="77777777" w:rsidR="00F75542" w:rsidRPr="00F75542" w:rsidRDefault="00F75542" w:rsidP="00F75542">
            <w:pPr>
              <w:spacing w:line="276" w:lineRule="auto"/>
              <w:jc w:val="center"/>
              <w:rPr>
                <w:lang w:eastAsia="en-US"/>
              </w:rPr>
            </w:pPr>
          </w:p>
        </w:tc>
        <w:tc>
          <w:tcPr>
            <w:tcW w:w="300" w:type="dxa"/>
            <w:vMerge/>
            <w:tcBorders>
              <w:top w:val="single" w:sz="12" w:space="0" w:color="auto"/>
              <w:left w:val="single" w:sz="4" w:space="0" w:color="auto"/>
              <w:bottom w:val="single" w:sz="12" w:space="0" w:color="auto"/>
              <w:right w:val="single" w:sz="8" w:space="0" w:color="auto"/>
            </w:tcBorders>
            <w:vAlign w:val="center"/>
            <w:hideMark/>
          </w:tcPr>
          <w:p w14:paraId="34029998" w14:textId="77777777" w:rsidR="00F75542" w:rsidRPr="00F75542" w:rsidRDefault="00F75542" w:rsidP="00F75542">
            <w:pPr>
              <w:spacing w:line="276" w:lineRule="auto"/>
              <w:rPr>
                <w:lang w:eastAsia="en-US"/>
              </w:rPr>
            </w:pPr>
          </w:p>
        </w:tc>
        <w:tc>
          <w:tcPr>
            <w:tcW w:w="300" w:type="dxa"/>
            <w:vMerge/>
            <w:tcBorders>
              <w:top w:val="single" w:sz="12" w:space="0" w:color="auto"/>
              <w:left w:val="single" w:sz="8" w:space="0" w:color="auto"/>
              <w:bottom w:val="single" w:sz="12" w:space="0" w:color="auto"/>
              <w:right w:val="single" w:sz="4" w:space="0" w:color="auto"/>
            </w:tcBorders>
            <w:vAlign w:val="center"/>
            <w:hideMark/>
          </w:tcPr>
          <w:p w14:paraId="62CB3289" w14:textId="77777777" w:rsidR="00F75542" w:rsidRPr="00F75542" w:rsidRDefault="00F75542" w:rsidP="00F75542">
            <w:pPr>
              <w:spacing w:line="276" w:lineRule="auto"/>
              <w:rPr>
                <w:lang w:eastAsia="en-US"/>
              </w:rPr>
            </w:pPr>
          </w:p>
        </w:tc>
        <w:tc>
          <w:tcPr>
            <w:tcW w:w="300" w:type="dxa"/>
            <w:vMerge/>
            <w:tcBorders>
              <w:top w:val="single" w:sz="12" w:space="0" w:color="auto"/>
              <w:left w:val="single" w:sz="4" w:space="0" w:color="auto"/>
              <w:bottom w:val="single" w:sz="12" w:space="0" w:color="auto"/>
              <w:right w:val="single" w:sz="4" w:space="0" w:color="auto"/>
            </w:tcBorders>
            <w:vAlign w:val="center"/>
            <w:hideMark/>
          </w:tcPr>
          <w:p w14:paraId="285E9533" w14:textId="77777777" w:rsidR="00F75542" w:rsidRPr="00F75542" w:rsidRDefault="00F75542" w:rsidP="00F75542">
            <w:pPr>
              <w:spacing w:line="276" w:lineRule="auto"/>
              <w:rPr>
                <w:lang w:eastAsia="en-US"/>
              </w:rPr>
            </w:pPr>
          </w:p>
        </w:tc>
        <w:tc>
          <w:tcPr>
            <w:tcW w:w="708" w:type="dxa"/>
            <w:tcBorders>
              <w:top w:val="single" w:sz="12" w:space="0" w:color="auto"/>
              <w:left w:val="nil"/>
              <w:bottom w:val="single" w:sz="12" w:space="0" w:color="auto"/>
              <w:right w:val="single" w:sz="4" w:space="0" w:color="auto"/>
            </w:tcBorders>
            <w:shd w:val="clear" w:color="auto" w:fill="FFFFFF"/>
            <w:vAlign w:val="center"/>
          </w:tcPr>
          <w:p w14:paraId="4F8EA0CA" w14:textId="77777777" w:rsidR="00F75542" w:rsidRPr="00F75542" w:rsidRDefault="00F75542" w:rsidP="00F75542">
            <w:pPr>
              <w:spacing w:line="276" w:lineRule="auto"/>
              <w:rPr>
                <w:lang w:eastAsia="en-US"/>
              </w:rPr>
            </w:pPr>
          </w:p>
        </w:tc>
        <w:tc>
          <w:tcPr>
            <w:tcW w:w="709" w:type="dxa"/>
            <w:tcBorders>
              <w:top w:val="single" w:sz="12" w:space="0" w:color="auto"/>
              <w:left w:val="nil"/>
              <w:bottom w:val="single" w:sz="12" w:space="0" w:color="auto"/>
              <w:right w:val="single" w:sz="4" w:space="0" w:color="auto"/>
            </w:tcBorders>
            <w:shd w:val="clear" w:color="auto" w:fill="FFFFFF"/>
            <w:vAlign w:val="center"/>
          </w:tcPr>
          <w:p w14:paraId="2DBB485D" w14:textId="77777777" w:rsidR="00F75542" w:rsidRPr="00F75542" w:rsidRDefault="00F75542" w:rsidP="00F75542">
            <w:pPr>
              <w:spacing w:line="276" w:lineRule="auto"/>
              <w:rPr>
                <w:lang w:eastAsia="en-US"/>
              </w:rPr>
            </w:pPr>
          </w:p>
        </w:tc>
        <w:tc>
          <w:tcPr>
            <w:tcW w:w="851" w:type="dxa"/>
            <w:tcBorders>
              <w:top w:val="single" w:sz="12" w:space="0" w:color="auto"/>
              <w:left w:val="nil"/>
              <w:bottom w:val="single" w:sz="12" w:space="0" w:color="auto"/>
              <w:right w:val="single" w:sz="4" w:space="0" w:color="auto"/>
            </w:tcBorders>
            <w:shd w:val="clear" w:color="auto" w:fill="FFFFFF"/>
            <w:vAlign w:val="center"/>
          </w:tcPr>
          <w:p w14:paraId="04D3EF9B" w14:textId="77777777" w:rsidR="00F75542" w:rsidRPr="00F75542" w:rsidRDefault="00F75542" w:rsidP="00F75542">
            <w:pPr>
              <w:spacing w:line="276" w:lineRule="auto"/>
              <w:rPr>
                <w:lang w:eastAsia="en-US"/>
              </w:rPr>
            </w:pPr>
          </w:p>
        </w:tc>
        <w:tc>
          <w:tcPr>
            <w:tcW w:w="1134" w:type="dxa"/>
            <w:tcBorders>
              <w:top w:val="single" w:sz="12" w:space="0" w:color="auto"/>
              <w:left w:val="nil"/>
              <w:bottom w:val="single" w:sz="12" w:space="0" w:color="auto"/>
              <w:right w:val="single" w:sz="4" w:space="0" w:color="auto"/>
            </w:tcBorders>
            <w:shd w:val="clear" w:color="auto" w:fill="FFFFFF"/>
            <w:vAlign w:val="center"/>
          </w:tcPr>
          <w:p w14:paraId="519BBC4A" w14:textId="77777777" w:rsidR="00F75542" w:rsidRPr="00F75542" w:rsidRDefault="00F75542" w:rsidP="00F75542">
            <w:pPr>
              <w:spacing w:line="276" w:lineRule="auto"/>
              <w:rPr>
                <w:lang w:eastAsia="en-US"/>
              </w:rPr>
            </w:pPr>
          </w:p>
        </w:tc>
        <w:tc>
          <w:tcPr>
            <w:tcW w:w="1133" w:type="dxa"/>
            <w:vMerge/>
            <w:tcBorders>
              <w:top w:val="single" w:sz="12" w:space="0" w:color="auto"/>
              <w:left w:val="nil"/>
              <w:bottom w:val="single" w:sz="12" w:space="0" w:color="auto"/>
              <w:right w:val="single" w:sz="12" w:space="0" w:color="000000"/>
            </w:tcBorders>
            <w:vAlign w:val="center"/>
            <w:hideMark/>
          </w:tcPr>
          <w:p w14:paraId="5E933873" w14:textId="77777777" w:rsidR="00F75542" w:rsidRPr="00F75542" w:rsidRDefault="00F75542" w:rsidP="00F75542">
            <w:pPr>
              <w:spacing w:line="276" w:lineRule="auto"/>
              <w:rPr>
                <w:lang w:eastAsia="en-US"/>
              </w:rPr>
            </w:pPr>
          </w:p>
        </w:tc>
      </w:tr>
      <w:tr w:rsidR="00F75542" w:rsidRPr="00F75542" w14:paraId="5B2F49A1" w14:textId="77777777" w:rsidTr="00F75542">
        <w:trPr>
          <w:trHeight w:val="536"/>
          <w:jc w:val="center"/>
        </w:trPr>
        <w:tc>
          <w:tcPr>
            <w:tcW w:w="426" w:type="dxa"/>
            <w:vMerge w:val="restart"/>
            <w:tcBorders>
              <w:top w:val="nil"/>
              <w:left w:val="single" w:sz="12" w:space="0" w:color="000000"/>
              <w:bottom w:val="single" w:sz="12" w:space="0" w:color="auto"/>
              <w:right w:val="single" w:sz="4" w:space="0" w:color="000000"/>
            </w:tcBorders>
            <w:shd w:val="clear" w:color="auto" w:fill="FFFFFF"/>
            <w:vAlign w:val="center"/>
            <w:hideMark/>
          </w:tcPr>
          <w:p w14:paraId="289D3B5D" w14:textId="77777777" w:rsidR="00F75542" w:rsidRPr="00F75542" w:rsidRDefault="00F75542" w:rsidP="00F75542">
            <w:pPr>
              <w:spacing w:line="276" w:lineRule="auto"/>
              <w:jc w:val="center"/>
              <w:rPr>
                <w:lang w:eastAsia="en-US"/>
              </w:rPr>
            </w:pPr>
            <w:r w:rsidRPr="00F75542">
              <w:rPr>
                <w:lang w:eastAsia="en-US"/>
              </w:rPr>
              <w:t>2</w:t>
            </w:r>
          </w:p>
        </w:tc>
        <w:tc>
          <w:tcPr>
            <w:tcW w:w="2013" w:type="dxa"/>
            <w:gridSpan w:val="2"/>
            <w:tcBorders>
              <w:top w:val="single" w:sz="4" w:space="0" w:color="auto"/>
              <w:left w:val="single" w:sz="4" w:space="0" w:color="auto"/>
              <w:bottom w:val="single" w:sz="12" w:space="0" w:color="auto"/>
              <w:right w:val="single" w:sz="8" w:space="0" w:color="auto"/>
            </w:tcBorders>
            <w:shd w:val="clear" w:color="auto" w:fill="FFFFFF"/>
            <w:vAlign w:val="center"/>
          </w:tcPr>
          <w:p w14:paraId="32FB17A8" w14:textId="77777777" w:rsidR="00F75542" w:rsidRPr="00F75542" w:rsidRDefault="00F75542" w:rsidP="00F75542">
            <w:pPr>
              <w:spacing w:line="276" w:lineRule="auto"/>
              <w:jc w:val="center"/>
              <w:rPr>
                <w:lang w:eastAsia="en-US"/>
              </w:rPr>
            </w:pPr>
          </w:p>
        </w:tc>
        <w:tc>
          <w:tcPr>
            <w:tcW w:w="1630" w:type="dxa"/>
            <w:gridSpan w:val="2"/>
            <w:tcBorders>
              <w:top w:val="single" w:sz="4" w:space="0" w:color="auto"/>
              <w:left w:val="single" w:sz="8" w:space="0" w:color="auto"/>
              <w:bottom w:val="single" w:sz="12" w:space="0" w:color="auto"/>
              <w:right w:val="single" w:sz="4" w:space="0" w:color="000000"/>
            </w:tcBorders>
            <w:shd w:val="clear" w:color="auto" w:fill="FFFFFF"/>
            <w:vAlign w:val="center"/>
          </w:tcPr>
          <w:p w14:paraId="65C75CB3" w14:textId="77777777" w:rsidR="00F75542" w:rsidRPr="00F75542" w:rsidRDefault="00F75542" w:rsidP="00F75542">
            <w:pPr>
              <w:spacing w:line="276" w:lineRule="auto"/>
              <w:jc w:val="center"/>
              <w:rPr>
                <w:lang w:eastAsia="en-US"/>
              </w:rPr>
            </w:pPr>
          </w:p>
        </w:tc>
        <w:tc>
          <w:tcPr>
            <w:tcW w:w="851" w:type="dxa"/>
            <w:vMerge w:val="restart"/>
            <w:tcBorders>
              <w:top w:val="nil"/>
              <w:left w:val="single" w:sz="4" w:space="0" w:color="auto"/>
              <w:bottom w:val="single" w:sz="12" w:space="0" w:color="auto"/>
              <w:right w:val="single" w:sz="8" w:space="0" w:color="auto"/>
            </w:tcBorders>
            <w:shd w:val="clear" w:color="auto" w:fill="FFFFFF"/>
            <w:vAlign w:val="center"/>
          </w:tcPr>
          <w:p w14:paraId="2C3C229C" w14:textId="77777777" w:rsidR="00F75542" w:rsidRPr="00F75542" w:rsidRDefault="00F75542" w:rsidP="00F75542">
            <w:pPr>
              <w:spacing w:line="276" w:lineRule="auto"/>
              <w:jc w:val="center"/>
              <w:rPr>
                <w:lang w:eastAsia="en-US"/>
              </w:rPr>
            </w:pPr>
          </w:p>
        </w:tc>
        <w:tc>
          <w:tcPr>
            <w:tcW w:w="709" w:type="dxa"/>
            <w:vMerge w:val="restart"/>
            <w:tcBorders>
              <w:top w:val="nil"/>
              <w:left w:val="single" w:sz="8" w:space="0" w:color="auto"/>
              <w:bottom w:val="single" w:sz="12" w:space="0" w:color="auto"/>
              <w:right w:val="single" w:sz="4" w:space="0" w:color="auto"/>
            </w:tcBorders>
            <w:shd w:val="clear" w:color="auto" w:fill="FFFFFF"/>
            <w:vAlign w:val="center"/>
          </w:tcPr>
          <w:p w14:paraId="1A087D83" w14:textId="77777777" w:rsidR="00F75542" w:rsidRPr="00F75542" w:rsidRDefault="00F75542" w:rsidP="00F75542">
            <w:pPr>
              <w:spacing w:line="276" w:lineRule="auto"/>
              <w:rPr>
                <w:lang w:eastAsia="en-US"/>
              </w:rPr>
            </w:pPr>
          </w:p>
        </w:tc>
        <w:tc>
          <w:tcPr>
            <w:tcW w:w="567" w:type="dxa"/>
            <w:vMerge w:val="restart"/>
            <w:tcBorders>
              <w:top w:val="nil"/>
              <w:left w:val="single" w:sz="4" w:space="0" w:color="auto"/>
              <w:bottom w:val="single" w:sz="12" w:space="0" w:color="auto"/>
              <w:right w:val="single" w:sz="4" w:space="0" w:color="auto"/>
            </w:tcBorders>
            <w:shd w:val="clear" w:color="auto" w:fill="FFFFFF"/>
            <w:vAlign w:val="center"/>
          </w:tcPr>
          <w:p w14:paraId="52C3BEF7" w14:textId="77777777" w:rsidR="00F75542" w:rsidRPr="00F75542" w:rsidRDefault="00F75542" w:rsidP="00F75542">
            <w:pPr>
              <w:spacing w:line="276" w:lineRule="auto"/>
              <w:rPr>
                <w:lang w:eastAsia="en-US"/>
              </w:rPr>
            </w:pPr>
          </w:p>
        </w:tc>
        <w:tc>
          <w:tcPr>
            <w:tcW w:w="708" w:type="dxa"/>
            <w:tcBorders>
              <w:top w:val="nil"/>
              <w:left w:val="nil"/>
              <w:bottom w:val="single" w:sz="12" w:space="0" w:color="auto"/>
              <w:right w:val="single" w:sz="4" w:space="0" w:color="auto"/>
            </w:tcBorders>
            <w:shd w:val="clear" w:color="auto" w:fill="FFFFFF"/>
            <w:vAlign w:val="center"/>
          </w:tcPr>
          <w:p w14:paraId="3A81E24C" w14:textId="77777777" w:rsidR="00F75542" w:rsidRPr="00F75542" w:rsidRDefault="00F75542" w:rsidP="00F75542">
            <w:pPr>
              <w:spacing w:line="276" w:lineRule="auto"/>
              <w:rPr>
                <w:lang w:eastAsia="en-US"/>
              </w:rPr>
            </w:pPr>
          </w:p>
        </w:tc>
        <w:tc>
          <w:tcPr>
            <w:tcW w:w="709" w:type="dxa"/>
            <w:tcBorders>
              <w:top w:val="nil"/>
              <w:left w:val="nil"/>
              <w:bottom w:val="single" w:sz="12" w:space="0" w:color="auto"/>
              <w:right w:val="single" w:sz="4" w:space="0" w:color="auto"/>
            </w:tcBorders>
            <w:shd w:val="clear" w:color="auto" w:fill="FFFFFF"/>
            <w:vAlign w:val="center"/>
          </w:tcPr>
          <w:p w14:paraId="23D34BE9" w14:textId="77777777" w:rsidR="00F75542" w:rsidRPr="00F75542" w:rsidRDefault="00F75542" w:rsidP="00F75542">
            <w:pPr>
              <w:spacing w:line="276" w:lineRule="auto"/>
              <w:rPr>
                <w:lang w:eastAsia="en-US"/>
              </w:rPr>
            </w:pPr>
          </w:p>
        </w:tc>
        <w:tc>
          <w:tcPr>
            <w:tcW w:w="851" w:type="dxa"/>
            <w:tcBorders>
              <w:top w:val="nil"/>
              <w:left w:val="nil"/>
              <w:bottom w:val="single" w:sz="12" w:space="0" w:color="auto"/>
              <w:right w:val="single" w:sz="4" w:space="0" w:color="auto"/>
            </w:tcBorders>
            <w:shd w:val="clear" w:color="auto" w:fill="FFFFFF"/>
            <w:vAlign w:val="center"/>
          </w:tcPr>
          <w:p w14:paraId="7C13FC5D" w14:textId="77777777" w:rsidR="00F75542" w:rsidRPr="00F75542" w:rsidRDefault="00F75542" w:rsidP="00F75542">
            <w:pPr>
              <w:spacing w:line="276" w:lineRule="auto"/>
              <w:rPr>
                <w:lang w:eastAsia="en-US"/>
              </w:rPr>
            </w:pPr>
          </w:p>
        </w:tc>
        <w:tc>
          <w:tcPr>
            <w:tcW w:w="1134" w:type="dxa"/>
            <w:tcBorders>
              <w:top w:val="nil"/>
              <w:left w:val="nil"/>
              <w:bottom w:val="single" w:sz="12" w:space="0" w:color="auto"/>
              <w:right w:val="single" w:sz="4" w:space="0" w:color="auto"/>
            </w:tcBorders>
            <w:shd w:val="clear" w:color="auto" w:fill="FFFFFF"/>
            <w:vAlign w:val="center"/>
          </w:tcPr>
          <w:p w14:paraId="25C56A02" w14:textId="77777777" w:rsidR="00F75542" w:rsidRPr="00F75542" w:rsidRDefault="00F75542" w:rsidP="00F75542">
            <w:pPr>
              <w:spacing w:line="276" w:lineRule="auto"/>
              <w:rPr>
                <w:lang w:eastAsia="en-US"/>
              </w:rPr>
            </w:pPr>
          </w:p>
        </w:tc>
        <w:tc>
          <w:tcPr>
            <w:tcW w:w="1134" w:type="dxa"/>
            <w:vMerge w:val="restart"/>
            <w:tcBorders>
              <w:top w:val="single" w:sz="2" w:space="0" w:color="auto"/>
              <w:left w:val="nil"/>
              <w:bottom w:val="single" w:sz="12" w:space="0" w:color="auto"/>
              <w:right w:val="single" w:sz="12" w:space="0" w:color="000000"/>
            </w:tcBorders>
            <w:shd w:val="clear" w:color="auto" w:fill="FFFFFF"/>
            <w:vAlign w:val="center"/>
          </w:tcPr>
          <w:p w14:paraId="218089B3" w14:textId="77777777" w:rsidR="00F75542" w:rsidRPr="00F75542" w:rsidRDefault="00F75542" w:rsidP="00F75542">
            <w:pPr>
              <w:spacing w:line="276" w:lineRule="auto"/>
              <w:rPr>
                <w:b/>
                <w:lang w:eastAsia="en-US"/>
              </w:rPr>
            </w:pPr>
          </w:p>
        </w:tc>
      </w:tr>
      <w:tr w:rsidR="00F75542" w:rsidRPr="00F75542" w14:paraId="5A51BBFC" w14:textId="77777777" w:rsidTr="00F75542">
        <w:trPr>
          <w:trHeight w:val="529"/>
          <w:jc w:val="center"/>
        </w:trPr>
        <w:tc>
          <w:tcPr>
            <w:tcW w:w="300" w:type="dxa"/>
            <w:vMerge/>
            <w:tcBorders>
              <w:top w:val="nil"/>
              <w:left w:val="single" w:sz="12" w:space="0" w:color="000000"/>
              <w:bottom w:val="single" w:sz="12" w:space="0" w:color="auto"/>
              <w:right w:val="single" w:sz="4" w:space="0" w:color="000000"/>
            </w:tcBorders>
            <w:vAlign w:val="center"/>
            <w:hideMark/>
          </w:tcPr>
          <w:p w14:paraId="402888C5" w14:textId="77777777" w:rsidR="00F75542" w:rsidRPr="00F75542" w:rsidRDefault="00F75542" w:rsidP="00F75542">
            <w:pPr>
              <w:spacing w:line="276" w:lineRule="auto"/>
              <w:rPr>
                <w:lang w:eastAsia="en-US"/>
              </w:rPr>
            </w:pPr>
          </w:p>
        </w:tc>
        <w:tc>
          <w:tcPr>
            <w:tcW w:w="3643" w:type="dxa"/>
            <w:gridSpan w:val="4"/>
            <w:tcBorders>
              <w:top w:val="single" w:sz="4" w:space="0" w:color="auto"/>
              <w:left w:val="single" w:sz="4" w:space="0" w:color="auto"/>
              <w:bottom w:val="single" w:sz="12" w:space="0" w:color="auto"/>
              <w:right w:val="single" w:sz="4" w:space="0" w:color="000000"/>
            </w:tcBorders>
            <w:shd w:val="clear" w:color="auto" w:fill="FFFFFF"/>
            <w:vAlign w:val="center"/>
          </w:tcPr>
          <w:p w14:paraId="6E13BAE4" w14:textId="77777777" w:rsidR="00F75542" w:rsidRPr="00F75542" w:rsidRDefault="00F75542" w:rsidP="00F75542">
            <w:pPr>
              <w:spacing w:line="276" w:lineRule="auto"/>
              <w:jc w:val="center"/>
              <w:rPr>
                <w:lang w:eastAsia="en-US"/>
              </w:rPr>
            </w:pPr>
          </w:p>
        </w:tc>
        <w:tc>
          <w:tcPr>
            <w:tcW w:w="300" w:type="dxa"/>
            <w:vMerge/>
            <w:tcBorders>
              <w:top w:val="nil"/>
              <w:left w:val="single" w:sz="4" w:space="0" w:color="auto"/>
              <w:bottom w:val="single" w:sz="12" w:space="0" w:color="auto"/>
              <w:right w:val="single" w:sz="8" w:space="0" w:color="auto"/>
            </w:tcBorders>
            <w:vAlign w:val="center"/>
            <w:hideMark/>
          </w:tcPr>
          <w:p w14:paraId="05F5A80E" w14:textId="77777777" w:rsidR="00F75542" w:rsidRPr="00F75542" w:rsidRDefault="00F75542" w:rsidP="00F75542">
            <w:pPr>
              <w:spacing w:line="276" w:lineRule="auto"/>
              <w:rPr>
                <w:lang w:eastAsia="en-US"/>
              </w:rPr>
            </w:pPr>
          </w:p>
        </w:tc>
        <w:tc>
          <w:tcPr>
            <w:tcW w:w="300" w:type="dxa"/>
            <w:vMerge/>
            <w:tcBorders>
              <w:top w:val="nil"/>
              <w:left w:val="single" w:sz="8" w:space="0" w:color="auto"/>
              <w:bottom w:val="single" w:sz="12" w:space="0" w:color="auto"/>
              <w:right w:val="single" w:sz="4" w:space="0" w:color="auto"/>
            </w:tcBorders>
            <w:vAlign w:val="center"/>
            <w:hideMark/>
          </w:tcPr>
          <w:p w14:paraId="3C3CD1DD" w14:textId="77777777" w:rsidR="00F75542" w:rsidRPr="00F75542" w:rsidRDefault="00F75542" w:rsidP="00F75542">
            <w:pPr>
              <w:spacing w:line="276" w:lineRule="auto"/>
              <w:rPr>
                <w:lang w:eastAsia="en-US"/>
              </w:rPr>
            </w:pPr>
          </w:p>
        </w:tc>
        <w:tc>
          <w:tcPr>
            <w:tcW w:w="300" w:type="dxa"/>
            <w:vMerge/>
            <w:tcBorders>
              <w:top w:val="nil"/>
              <w:left w:val="single" w:sz="4" w:space="0" w:color="auto"/>
              <w:bottom w:val="single" w:sz="12" w:space="0" w:color="auto"/>
              <w:right w:val="single" w:sz="4" w:space="0" w:color="auto"/>
            </w:tcBorders>
            <w:vAlign w:val="center"/>
            <w:hideMark/>
          </w:tcPr>
          <w:p w14:paraId="044BEEA5" w14:textId="77777777" w:rsidR="00F75542" w:rsidRPr="00F75542" w:rsidRDefault="00F75542" w:rsidP="00F75542">
            <w:pPr>
              <w:spacing w:line="276" w:lineRule="auto"/>
              <w:rPr>
                <w:lang w:eastAsia="en-US"/>
              </w:rPr>
            </w:pPr>
          </w:p>
        </w:tc>
        <w:tc>
          <w:tcPr>
            <w:tcW w:w="708" w:type="dxa"/>
            <w:tcBorders>
              <w:top w:val="nil"/>
              <w:left w:val="nil"/>
              <w:bottom w:val="single" w:sz="12" w:space="0" w:color="auto"/>
              <w:right w:val="single" w:sz="4" w:space="0" w:color="auto"/>
            </w:tcBorders>
            <w:shd w:val="clear" w:color="auto" w:fill="FFFFFF"/>
            <w:vAlign w:val="center"/>
          </w:tcPr>
          <w:p w14:paraId="700EDDDF" w14:textId="77777777" w:rsidR="00F75542" w:rsidRPr="00F75542" w:rsidRDefault="00F75542" w:rsidP="00F75542">
            <w:pPr>
              <w:spacing w:line="276" w:lineRule="auto"/>
              <w:rPr>
                <w:lang w:eastAsia="en-US"/>
              </w:rPr>
            </w:pPr>
          </w:p>
        </w:tc>
        <w:tc>
          <w:tcPr>
            <w:tcW w:w="709" w:type="dxa"/>
            <w:tcBorders>
              <w:top w:val="nil"/>
              <w:left w:val="nil"/>
              <w:bottom w:val="single" w:sz="12" w:space="0" w:color="auto"/>
              <w:right w:val="single" w:sz="4" w:space="0" w:color="auto"/>
            </w:tcBorders>
            <w:shd w:val="clear" w:color="auto" w:fill="FFFFFF"/>
            <w:vAlign w:val="center"/>
          </w:tcPr>
          <w:p w14:paraId="05629B1E" w14:textId="77777777" w:rsidR="00F75542" w:rsidRPr="00F75542" w:rsidRDefault="00F75542" w:rsidP="00F75542">
            <w:pPr>
              <w:spacing w:line="276" w:lineRule="auto"/>
              <w:rPr>
                <w:lang w:eastAsia="en-US"/>
              </w:rPr>
            </w:pPr>
          </w:p>
        </w:tc>
        <w:tc>
          <w:tcPr>
            <w:tcW w:w="851" w:type="dxa"/>
            <w:tcBorders>
              <w:top w:val="nil"/>
              <w:left w:val="nil"/>
              <w:bottom w:val="single" w:sz="12" w:space="0" w:color="auto"/>
              <w:right w:val="single" w:sz="4" w:space="0" w:color="auto"/>
            </w:tcBorders>
            <w:shd w:val="clear" w:color="auto" w:fill="FFFFFF"/>
            <w:vAlign w:val="center"/>
          </w:tcPr>
          <w:p w14:paraId="32E57EFA" w14:textId="77777777" w:rsidR="00F75542" w:rsidRPr="00F75542" w:rsidRDefault="00F75542" w:rsidP="00F75542">
            <w:pPr>
              <w:spacing w:line="276" w:lineRule="auto"/>
              <w:rPr>
                <w:lang w:eastAsia="en-US"/>
              </w:rPr>
            </w:pPr>
          </w:p>
        </w:tc>
        <w:tc>
          <w:tcPr>
            <w:tcW w:w="1134" w:type="dxa"/>
            <w:tcBorders>
              <w:top w:val="nil"/>
              <w:left w:val="nil"/>
              <w:bottom w:val="single" w:sz="12" w:space="0" w:color="auto"/>
              <w:right w:val="single" w:sz="4" w:space="0" w:color="auto"/>
            </w:tcBorders>
            <w:shd w:val="clear" w:color="auto" w:fill="FFFFFF"/>
            <w:vAlign w:val="center"/>
          </w:tcPr>
          <w:p w14:paraId="294515B0" w14:textId="77777777" w:rsidR="00F75542" w:rsidRPr="00F75542" w:rsidRDefault="00F75542" w:rsidP="00F75542">
            <w:pPr>
              <w:spacing w:line="276" w:lineRule="auto"/>
              <w:rPr>
                <w:lang w:eastAsia="en-US"/>
              </w:rPr>
            </w:pPr>
          </w:p>
        </w:tc>
        <w:tc>
          <w:tcPr>
            <w:tcW w:w="1133" w:type="dxa"/>
            <w:vMerge/>
            <w:tcBorders>
              <w:top w:val="single" w:sz="2" w:space="0" w:color="auto"/>
              <w:left w:val="nil"/>
              <w:bottom w:val="single" w:sz="12" w:space="0" w:color="auto"/>
              <w:right w:val="single" w:sz="12" w:space="0" w:color="000000"/>
            </w:tcBorders>
            <w:vAlign w:val="center"/>
            <w:hideMark/>
          </w:tcPr>
          <w:p w14:paraId="5A5DC4BF" w14:textId="77777777" w:rsidR="00F75542" w:rsidRPr="00F75542" w:rsidRDefault="00F75542" w:rsidP="00F75542">
            <w:pPr>
              <w:spacing w:line="276" w:lineRule="auto"/>
              <w:rPr>
                <w:b/>
                <w:lang w:eastAsia="en-US"/>
              </w:rPr>
            </w:pPr>
          </w:p>
        </w:tc>
      </w:tr>
      <w:tr w:rsidR="00F75542" w:rsidRPr="00F75542" w14:paraId="3F9D074D" w14:textId="77777777" w:rsidTr="00F75542">
        <w:trPr>
          <w:trHeight w:val="568"/>
          <w:jc w:val="center"/>
        </w:trPr>
        <w:tc>
          <w:tcPr>
            <w:tcW w:w="426" w:type="dxa"/>
            <w:vMerge w:val="restart"/>
            <w:tcBorders>
              <w:top w:val="nil"/>
              <w:left w:val="single" w:sz="12" w:space="0" w:color="000000"/>
              <w:bottom w:val="single" w:sz="12" w:space="0" w:color="auto"/>
              <w:right w:val="single" w:sz="4" w:space="0" w:color="000000"/>
            </w:tcBorders>
            <w:shd w:val="clear" w:color="auto" w:fill="FFFFFF"/>
            <w:vAlign w:val="center"/>
            <w:hideMark/>
          </w:tcPr>
          <w:p w14:paraId="0CA5A245" w14:textId="77777777" w:rsidR="00F75542" w:rsidRPr="00F75542" w:rsidRDefault="00F75542" w:rsidP="00F75542">
            <w:pPr>
              <w:spacing w:line="276" w:lineRule="auto"/>
              <w:jc w:val="center"/>
              <w:rPr>
                <w:lang w:eastAsia="en-US"/>
              </w:rPr>
            </w:pPr>
            <w:r w:rsidRPr="00F75542">
              <w:rPr>
                <w:lang w:eastAsia="en-US"/>
              </w:rPr>
              <w:t>3</w:t>
            </w:r>
          </w:p>
        </w:tc>
        <w:tc>
          <w:tcPr>
            <w:tcW w:w="2025" w:type="dxa"/>
            <w:gridSpan w:val="2"/>
            <w:tcBorders>
              <w:top w:val="single" w:sz="4" w:space="0" w:color="auto"/>
              <w:left w:val="single" w:sz="4" w:space="0" w:color="auto"/>
              <w:bottom w:val="single" w:sz="12" w:space="0" w:color="auto"/>
              <w:right w:val="single" w:sz="8" w:space="0" w:color="auto"/>
            </w:tcBorders>
            <w:shd w:val="clear" w:color="auto" w:fill="FFFFFF"/>
            <w:vAlign w:val="center"/>
          </w:tcPr>
          <w:p w14:paraId="494EDDE0" w14:textId="77777777" w:rsidR="00F75542" w:rsidRPr="00F75542" w:rsidRDefault="00F75542" w:rsidP="00F75542">
            <w:pPr>
              <w:spacing w:line="276" w:lineRule="auto"/>
              <w:jc w:val="center"/>
              <w:rPr>
                <w:lang w:eastAsia="en-US"/>
              </w:rPr>
            </w:pPr>
          </w:p>
        </w:tc>
        <w:tc>
          <w:tcPr>
            <w:tcW w:w="1618" w:type="dxa"/>
            <w:gridSpan w:val="2"/>
            <w:tcBorders>
              <w:top w:val="single" w:sz="4" w:space="0" w:color="auto"/>
              <w:left w:val="single" w:sz="8" w:space="0" w:color="auto"/>
              <w:bottom w:val="single" w:sz="12" w:space="0" w:color="auto"/>
              <w:right w:val="single" w:sz="4" w:space="0" w:color="000000"/>
            </w:tcBorders>
            <w:shd w:val="clear" w:color="auto" w:fill="FFFFFF"/>
            <w:vAlign w:val="center"/>
          </w:tcPr>
          <w:p w14:paraId="71A2A5AD" w14:textId="77777777" w:rsidR="00F75542" w:rsidRPr="00F75542" w:rsidRDefault="00F75542" w:rsidP="00F75542">
            <w:pPr>
              <w:spacing w:line="276" w:lineRule="auto"/>
              <w:jc w:val="center"/>
              <w:rPr>
                <w:lang w:eastAsia="en-US"/>
              </w:rPr>
            </w:pPr>
          </w:p>
        </w:tc>
        <w:tc>
          <w:tcPr>
            <w:tcW w:w="851" w:type="dxa"/>
            <w:vMerge w:val="restart"/>
            <w:tcBorders>
              <w:top w:val="nil"/>
              <w:left w:val="single" w:sz="4" w:space="0" w:color="auto"/>
              <w:bottom w:val="single" w:sz="12" w:space="0" w:color="auto"/>
              <w:right w:val="single" w:sz="8" w:space="0" w:color="auto"/>
            </w:tcBorders>
            <w:shd w:val="clear" w:color="auto" w:fill="FFFFFF"/>
            <w:vAlign w:val="center"/>
          </w:tcPr>
          <w:p w14:paraId="07BACCBF" w14:textId="77777777" w:rsidR="00F75542" w:rsidRPr="00F75542" w:rsidRDefault="00F75542" w:rsidP="00F75542">
            <w:pPr>
              <w:spacing w:line="276" w:lineRule="auto"/>
              <w:jc w:val="center"/>
              <w:rPr>
                <w:lang w:eastAsia="en-US"/>
              </w:rPr>
            </w:pPr>
          </w:p>
        </w:tc>
        <w:tc>
          <w:tcPr>
            <w:tcW w:w="709" w:type="dxa"/>
            <w:vMerge w:val="restart"/>
            <w:tcBorders>
              <w:top w:val="nil"/>
              <w:left w:val="single" w:sz="8" w:space="0" w:color="auto"/>
              <w:bottom w:val="single" w:sz="12" w:space="0" w:color="auto"/>
              <w:right w:val="single" w:sz="4" w:space="0" w:color="auto"/>
            </w:tcBorders>
            <w:shd w:val="clear" w:color="auto" w:fill="FFFFFF"/>
            <w:vAlign w:val="center"/>
          </w:tcPr>
          <w:p w14:paraId="244D6845" w14:textId="77777777" w:rsidR="00F75542" w:rsidRPr="00F75542" w:rsidRDefault="00F75542" w:rsidP="00F75542">
            <w:pPr>
              <w:spacing w:line="276" w:lineRule="auto"/>
              <w:rPr>
                <w:lang w:eastAsia="en-US"/>
              </w:rPr>
            </w:pPr>
          </w:p>
        </w:tc>
        <w:tc>
          <w:tcPr>
            <w:tcW w:w="567" w:type="dxa"/>
            <w:vMerge w:val="restart"/>
            <w:tcBorders>
              <w:top w:val="nil"/>
              <w:left w:val="single" w:sz="4" w:space="0" w:color="auto"/>
              <w:bottom w:val="single" w:sz="12" w:space="0" w:color="auto"/>
              <w:right w:val="single" w:sz="4" w:space="0" w:color="auto"/>
            </w:tcBorders>
            <w:shd w:val="clear" w:color="auto" w:fill="FFFFFF"/>
            <w:vAlign w:val="center"/>
          </w:tcPr>
          <w:p w14:paraId="48A5F156" w14:textId="77777777" w:rsidR="00F75542" w:rsidRPr="00F75542" w:rsidRDefault="00F75542" w:rsidP="00F75542">
            <w:pPr>
              <w:spacing w:line="276" w:lineRule="auto"/>
              <w:rPr>
                <w:lang w:eastAsia="en-US"/>
              </w:rPr>
            </w:pPr>
          </w:p>
        </w:tc>
        <w:tc>
          <w:tcPr>
            <w:tcW w:w="708" w:type="dxa"/>
            <w:tcBorders>
              <w:top w:val="nil"/>
              <w:left w:val="nil"/>
              <w:bottom w:val="single" w:sz="12" w:space="0" w:color="auto"/>
              <w:right w:val="single" w:sz="4" w:space="0" w:color="auto"/>
            </w:tcBorders>
            <w:shd w:val="clear" w:color="auto" w:fill="FFFFFF"/>
            <w:vAlign w:val="center"/>
          </w:tcPr>
          <w:p w14:paraId="21285B04" w14:textId="77777777" w:rsidR="00F75542" w:rsidRPr="00F75542" w:rsidRDefault="00F75542" w:rsidP="00F75542">
            <w:pPr>
              <w:spacing w:line="276" w:lineRule="auto"/>
              <w:rPr>
                <w:lang w:eastAsia="en-US"/>
              </w:rPr>
            </w:pPr>
          </w:p>
        </w:tc>
        <w:tc>
          <w:tcPr>
            <w:tcW w:w="709" w:type="dxa"/>
            <w:tcBorders>
              <w:top w:val="nil"/>
              <w:left w:val="nil"/>
              <w:bottom w:val="single" w:sz="12" w:space="0" w:color="auto"/>
              <w:right w:val="single" w:sz="4" w:space="0" w:color="auto"/>
            </w:tcBorders>
            <w:shd w:val="clear" w:color="auto" w:fill="FFFFFF"/>
            <w:vAlign w:val="center"/>
          </w:tcPr>
          <w:p w14:paraId="24387C13" w14:textId="77777777" w:rsidR="00F75542" w:rsidRPr="00F75542" w:rsidRDefault="00F75542" w:rsidP="00F75542">
            <w:pPr>
              <w:spacing w:line="276" w:lineRule="auto"/>
              <w:rPr>
                <w:lang w:eastAsia="en-US"/>
              </w:rPr>
            </w:pPr>
          </w:p>
        </w:tc>
        <w:tc>
          <w:tcPr>
            <w:tcW w:w="851" w:type="dxa"/>
            <w:tcBorders>
              <w:top w:val="nil"/>
              <w:left w:val="nil"/>
              <w:bottom w:val="single" w:sz="12" w:space="0" w:color="auto"/>
              <w:right w:val="single" w:sz="4" w:space="0" w:color="auto"/>
            </w:tcBorders>
            <w:shd w:val="clear" w:color="auto" w:fill="FFFFFF"/>
            <w:vAlign w:val="center"/>
          </w:tcPr>
          <w:p w14:paraId="25FCB3A7" w14:textId="77777777" w:rsidR="00F75542" w:rsidRPr="00F75542" w:rsidRDefault="00F75542" w:rsidP="00F75542">
            <w:pPr>
              <w:spacing w:line="276" w:lineRule="auto"/>
              <w:rPr>
                <w:lang w:eastAsia="en-US"/>
              </w:rPr>
            </w:pPr>
          </w:p>
        </w:tc>
        <w:tc>
          <w:tcPr>
            <w:tcW w:w="1134" w:type="dxa"/>
            <w:tcBorders>
              <w:top w:val="nil"/>
              <w:left w:val="nil"/>
              <w:bottom w:val="single" w:sz="12" w:space="0" w:color="auto"/>
              <w:right w:val="single" w:sz="4" w:space="0" w:color="auto"/>
            </w:tcBorders>
            <w:shd w:val="clear" w:color="auto" w:fill="FFFFFF"/>
            <w:vAlign w:val="center"/>
          </w:tcPr>
          <w:p w14:paraId="6A84E3D5" w14:textId="77777777" w:rsidR="00F75542" w:rsidRPr="00F75542" w:rsidRDefault="00F75542" w:rsidP="00F75542">
            <w:pPr>
              <w:spacing w:line="276" w:lineRule="auto"/>
              <w:rPr>
                <w:lang w:eastAsia="en-US"/>
              </w:rPr>
            </w:pPr>
          </w:p>
        </w:tc>
        <w:tc>
          <w:tcPr>
            <w:tcW w:w="1134" w:type="dxa"/>
            <w:vMerge w:val="restart"/>
            <w:tcBorders>
              <w:top w:val="single" w:sz="2" w:space="0" w:color="auto"/>
              <w:left w:val="nil"/>
              <w:bottom w:val="single" w:sz="12" w:space="0" w:color="auto"/>
              <w:right w:val="single" w:sz="12" w:space="0" w:color="000000"/>
            </w:tcBorders>
            <w:shd w:val="clear" w:color="auto" w:fill="FFFFFF"/>
            <w:vAlign w:val="center"/>
          </w:tcPr>
          <w:p w14:paraId="07255E3D" w14:textId="77777777" w:rsidR="00F75542" w:rsidRPr="00F75542" w:rsidRDefault="00F75542" w:rsidP="00F75542">
            <w:pPr>
              <w:spacing w:line="276" w:lineRule="auto"/>
              <w:rPr>
                <w:lang w:eastAsia="en-US"/>
              </w:rPr>
            </w:pPr>
          </w:p>
        </w:tc>
      </w:tr>
      <w:tr w:rsidR="00F75542" w:rsidRPr="00F75542" w14:paraId="21209EFD" w14:textId="77777777" w:rsidTr="00F75542">
        <w:trPr>
          <w:trHeight w:val="517"/>
          <w:jc w:val="center"/>
        </w:trPr>
        <w:tc>
          <w:tcPr>
            <w:tcW w:w="300" w:type="dxa"/>
            <w:vMerge/>
            <w:tcBorders>
              <w:top w:val="nil"/>
              <w:left w:val="single" w:sz="12" w:space="0" w:color="000000"/>
              <w:bottom w:val="single" w:sz="12" w:space="0" w:color="auto"/>
              <w:right w:val="single" w:sz="4" w:space="0" w:color="000000"/>
            </w:tcBorders>
            <w:vAlign w:val="center"/>
            <w:hideMark/>
          </w:tcPr>
          <w:p w14:paraId="062DF735" w14:textId="77777777" w:rsidR="00F75542" w:rsidRPr="00F75542" w:rsidRDefault="00F75542" w:rsidP="00F75542">
            <w:pPr>
              <w:spacing w:line="276" w:lineRule="auto"/>
              <w:rPr>
                <w:lang w:eastAsia="en-US"/>
              </w:rPr>
            </w:pPr>
          </w:p>
        </w:tc>
        <w:tc>
          <w:tcPr>
            <w:tcW w:w="3643" w:type="dxa"/>
            <w:gridSpan w:val="4"/>
            <w:tcBorders>
              <w:top w:val="single" w:sz="4" w:space="0" w:color="auto"/>
              <w:left w:val="single" w:sz="4" w:space="0" w:color="auto"/>
              <w:bottom w:val="single" w:sz="12" w:space="0" w:color="auto"/>
              <w:right w:val="single" w:sz="4" w:space="0" w:color="000000"/>
            </w:tcBorders>
            <w:shd w:val="clear" w:color="auto" w:fill="FFFFFF"/>
            <w:vAlign w:val="center"/>
          </w:tcPr>
          <w:p w14:paraId="2C7164C0" w14:textId="77777777" w:rsidR="00F75542" w:rsidRPr="00F75542" w:rsidRDefault="00F75542" w:rsidP="00F75542">
            <w:pPr>
              <w:spacing w:line="276" w:lineRule="auto"/>
              <w:jc w:val="center"/>
              <w:rPr>
                <w:lang w:eastAsia="en-US"/>
              </w:rPr>
            </w:pPr>
          </w:p>
        </w:tc>
        <w:tc>
          <w:tcPr>
            <w:tcW w:w="300" w:type="dxa"/>
            <w:vMerge/>
            <w:tcBorders>
              <w:top w:val="nil"/>
              <w:left w:val="single" w:sz="4" w:space="0" w:color="auto"/>
              <w:bottom w:val="single" w:sz="12" w:space="0" w:color="auto"/>
              <w:right w:val="single" w:sz="8" w:space="0" w:color="auto"/>
            </w:tcBorders>
            <w:vAlign w:val="center"/>
            <w:hideMark/>
          </w:tcPr>
          <w:p w14:paraId="1532F1F2" w14:textId="77777777" w:rsidR="00F75542" w:rsidRPr="00F75542" w:rsidRDefault="00F75542" w:rsidP="00F75542">
            <w:pPr>
              <w:spacing w:line="276" w:lineRule="auto"/>
              <w:rPr>
                <w:lang w:eastAsia="en-US"/>
              </w:rPr>
            </w:pPr>
          </w:p>
        </w:tc>
        <w:tc>
          <w:tcPr>
            <w:tcW w:w="300" w:type="dxa"/>
            <w:vMerge/>
            <w:tcBorders>
              <w:top w:val="nil"/>
              <w:left w:val="single" w:sz="8" w:space="0" w:color="auto"/>
              <w:bottom w:val="single" w:sz="12" w:space="0" w:color="auto"/>
              <w:right w:val="single" w:sz="4" w:space="0" w:color="auto"/>
            </w:tcBorders>
            <w:vAlign w:val="center"/>
            <w:hideMark/>
          </w:tcPr>
          <w:p w14:paraId="5E787C5F" w14:textId="77777777" w:rsidR="00F75542" w:rsidRPr="00F75542" w:rsidRDefault="00F75542" w:rsidP="00F75542">
            <w:pPr>
              <w:spacing w:line="276" w:lineRule="auto"/>
              <w:rPr>
                <w:lang w:eastAsia="en-US"/>
              </w:rPr>
            </w:pPr>
          </w:p>
        </w:tc>
        <w:tc>
          <w:tcPr>
            <w:tcW w:w="300" w:type="dxa"/>
            <w:vMerge/>
            <w:tcBorders>
              <w:top w:val="nil"/>
              <w:left w:val="single" w:sz="4" w:space="0" w:color="auto"/>
              <w:bottom w:val="single" w:sz="12" w:space="0" w:color="auto"/>
              <w:right w:val="single" w:sz="4" w:space="0" w:color="auto"/>
            </w:tcBorders>
            <w:vAlign w:val="center"/>
            <w:hideMark/>
          </w:tcPr>
          <w:p w14:paraId="4F482FD6" w14:textId="77777777" w:rsidR="00F75542" w:rsidRPr="00F75542" w:rsidRDefault="00F75542" w:rsidP="00F75542">
            <w:pPr>
              <w:spacing w:line="276" w:lineRule="auto"/>
              <w:rPr>
                <w:lang w:eastAsia="en-US"/>
              </w:rPr>
            </w:pPr>
          </w:p>
        </w:tc>
        <w:tc>
          <w:tcPr>
            <w:tcW w:w="708" w:type="dxa"/>
            <w:tcBorders>
              <w:top w:val="nil"/>
              <w:left w:val="nil"/>
              <w:bottom w:val="single" w:sz="12" w:space="0" w:color="auto"/>
              <w:right w:val="single" w:sz="4" w:space="0" w:color="auto"/>
            </w:tcBorders>
            <w:shd w:val="clear" w:color="auto" w:fill="FFFFFF"/>
            <w:vAlign w:val="center"/>
          </w:tcPr>
          <w:p w14:paraId="1F601117" w14:textId="77777777" w:rsidR="00F75542" w:rsidRPr="00F75542" w:rsidRDefault="00F75542" w:rsidP="00F75542">
            <w:pPr>
              <w:spacing w:line="276" w:lineRule="auto"/>
              <w:rPr>
                <w:lang w:eastAsia="en-US"/>
              </w:rPr>
            </w:pPr>
          </w:p>
        </w:tc>
        <w:tc>
          <w:tcPr>
            <w:tcW w:w="709" w:type="dxa"/>
            <w:tcBorders>
              <w:top w:val="nil"/>
              <w:left w:val="nil"/>
              <w:bottom w:val="single" w:sz="12" w:space="0" w:color="auto"/>
              <w:right w:val="single" w:sz="4" w:space="0" w:color="auto"/>
            </w:tcBorders>
            <w:shd w:val="clear" w:color="auto" w:fill="FFFFFF"/>
            <w:vAlign w:val="center"/>
          </w:tcPr>
          <w:p w14:paraId="437C6BDB" w14:textId="77777777" w:rsidR="00F75542" w:rsidRPr="00F75542" w:rsidRDefault="00F75542" w:rsidP="00F75542">
            <w:pPr>
              <w:spacing w:line="276" w:lineRule="auto"/>
              <w:rPr>
                <w:lang w:eastAsia="en-US"/>
              </w:rPr>
            </w:pPr>
          </w:p>
        </w:tc>
        <w:tc>
          <w:tcPr>
            <w:tcW w:w="851" w:type="dxa"/>
            <w:tcBorders>
              <w:top w:val="nil"/>
              <w:left w:val="nil"/>
              <w:bottom w:val="single" w:sz="12" w:space="0" w:color="auto"/>
              <w:right w:val="single" w:sz="4" w:space="0" w:color="auto"/>
            </w:tcBorders>
            <w:shd w:val="clear" w:color="auto" w:fill="FFFFFF"/>
            <w:vAlign w:val="center"/>
          </w:tcPr>
          <w:p w14:paraId="17429BDC" w14:textId="77777777" w:rsidR="00F75542" w:rsidRPr="00F75542" w:rsidRDefault="00F75542" w:rsidP="00F75542">
            <w:pPr>
              <w:spacing w:line="276" w:lineRule="auto"/>
              <w:rPr>
                <w:lang w:eastAsia="en-US"/>
              </w:rPr>
            </w:pPr>
          </w:p>
        </w:tc>
        <w:tc>
          <w:tcPr>
            <w:tcW w:w="1134" w:type="dxa"/>
            <w:tcBorders>
              <w:top w:val="nil"/>
              <w:left w:val="nil"/>
              <w:bottom w:val="single" w:sz="12" w:space="0" w:color="auto"/>
              <w:right w:val="single" w:sz="4" w:space="0" w:color="auto"/>
            </w:tcBorders>
            <w:shd w:val="clear" w:color="auto" w:fill="FFFFFF"/>
            <w:vAlign w:val="center"/>
          </w:tcPr>
          <w:p w14:paraId="7161FE97" w14:textId="77777777" w:rsidR="00F75542" w:rsidRPr="00F75542" w:rsidRDefault="00F75542" w:rsidP="00F75542">
            <w:pPr>
              <w:spacing w:line="276" w:lineRule="auto"/>
              <w:rPr>
                <w:lang w:eastAsia="en-US"/>
              </w:rPr>
            </w:pPr>
          </w:p>
        </w:tc>
        <w:tc>
          <w:tcPr>
            <w:tcW w:w="1133" w:type="dxa"/>
            <w:vMerge/>
            <w:tcBorders>
              <w:top w:val="single" w:sz="2" w:space="0" w:color="auto"/>
              <w:left w:val="nil"/>
              <w:bottom w:val="single" w:sz="12" w:space="0" w:color="auto"/>
              <w:right w:val="single" w:sz="12" w:space="0" w:color="000000"/>
            </w:tcBorders>
            <w:vAlign w:val="center"/>
            <w:hideMark/>
          </w:tcPr>
          <w:p w14:paraId="5770E57C" w14:textId="77777777" w:rsidR="00F75542" w:rsidRPr="00F75542" w:rsidRDefault="00F75542" w:rsidP="00F75542">
            <w:pPr>
              <w:spacing w:line="276" w:lineRule="auto"/>
              <w:rPr>
                <w:lang w:eastAsia="en-US"/>
              </w:rPr>
            </w:pPr>
          </w:p>
        </w:tc>
      </w:tr>
      <w:tr w:rsidR="00F75542" w:rsidRPr="00F75542" w14:paraId="368C05CF" w14:textId="77777777" w:rsidTr="00F75542">
        <w:trPr>
          <w:trHeight w:val="517"/>
          <w:jc w:val="center"/>
        </w:trPr>
        <w:tc>
          <w:tcPr>
            <w:tcW w:w="426" w:type="dxa"/>
            <w:vMerge w:val="restart"/>
            <w:tcBorders>
              <w:top w:val="nil"/>
              <w:left w:val="single" w:sz="12" w:space="0" w:color="000000"/>
              <w:bottom w:val="single" w:sz="12" w:space="0" w:color="auto"/>
              <w:right w:val="single" w:sz="4" w:space="0" w:color="000000"/>
            </w:tcBorders>
            <w:shd w:val="clear" w:color="auto" w:fill="FFFFFF"/>
            <w:vAlign w:val="center"/>
            <w:hideMark/>
          </w:tcPr>
          <w:p w14:paraId="7B801AAF" w14:textId="77777777" w:rsidR="00F75542" w:rsidRPr="00F75542" w:rsidRDefault="00F75542" w:rsidP="00F75542">
            <w:pPr>
              <w:spacing w:line="276" w:lineRule="auto"/>
              <w:jc w:val="center"/>
              <w:rPr>
                <w:lang w:eastAsia="en-US"/>
              </w:rPr>
            </w:pPr>
            <w:r w:rsidRPr="00F75542">
              <w:rPr>
                <w:lang w:eastAsia="en-US"/>
              </w:rPr>
              <w:t>4</w:t>
            </w:r>
          </w:p>
        </w:tc>
        <w:tc>
          <w:tcPr>
            <w:tcW w:w="2051" w:type="dxa"/>
            <w:gridSpan w:val="2"/>
            <w:tcBorders>
              <w:top w:val="single" w:sz="4" w:space="0" w:color="auto"/>
              <w:left w:val="single" w:sz="4" w:space="0" w:color="auto"/>
              <w:bottom w:val="single" w:sz="12" w:space="0" w:color="auto"/>
              <w:right w:val="single" w:sz="8" w:space="0" w:color="auto"/>
            </w:tcBorders>
            <w:shd w:val="clear" w:color="auto" w:fill="FFFFFF"/>
            <w:vAlign w:val="center"/>
          </w:tcPr>
          <w:p w14:paraId="7C8CB66A" w14:textId="77777777" w:rsidR="00F75542" w:rsidRPr="00F75542" w:rsidRDefault="00F75542" w:rsidP="00F75542">
            <w:pPr>
              <w:spacing w:line="276" w:lineRule="auto"/>
              <w:jc w:val="center"/>
              <w:rPr>
                <w:b/>
                <w:lang w:eastAsia="en-US"/>
              </w:rPr>
            </w:pPr>
          </w:p>
        </w:tc>
        <w:tc>
          <w:tcPr>
            <w:tcW w:w="1592" w:type="dxa"/>
            <w:gridSpan w:val="2"/>
            <w:tcBorders>
              <w:top w:val="single" w:sz="4" w:space="0" w:color="auto"/>
              <w:left w:val="single" w:sz="8" w:space="0" w:color="auto"/>
              <w:bottom w:val="single" w:sz="12" w:space="0" w:color="auto"/>
              <w:right w:val="single" w:sz="4" w:space="0" w:color="000000"/>
            </w:tcBorders>
            <w:shd w:val="clear" w:color="auto" w:fill="FFFFFF"/>
            <w:vAlign w:val="center"/>
          </w:tcPr>
          <w:p w14:paraId="3D3EF0AD" w14:textId="77777777" w:rsidR="00F75542" w:rsidRPr="00F75542" w:rsidRDefault="00F75542" w:rsidP="00F75542">
            <w:pPr>
              <w:spacing w:line="276" w:lineRule="auto"/>
              <w:jc w:val="center"/>
              <w:rPr>
                <w:lang w:eastAsia="en-US"/>
              </w:rPr>
            </w:pPr>
          </w:p>
        </w:tc>
        <w:tc>
          <w:tcPr>
            <w:tcW w:w="851" w:type="dxa"/>
            <w:vMerge w:val="restart"/>
            <w:tcBorders>
              <w:top w:val="nil"/>
              <w:left w:val="single" w:sz="4" w:space="0" w:color="auto"/>
              <w:bottom w:val="single" w:sz="12" w:space="0" w:color="auto"/>
              <w:right w:val="single" w:sz="8" w:space="0" w:color="auto"/>
            </w:tcBorders>
            <w:shd w:val="clear" w:color="auto" w:fill="FFFFFF"/>
            <w:vAlign w:val="center"/>
          </w:tcPr>
          <w:p w14:paraId="32A3F38A" w14:textId="77777777" w:rsidR="00F75542" w:rsidRPr="00F75542" w:rsidRDefault="00F75542" w:rsidP="00F75542">
            <w:pPr>
              <w:spacing w:line="276" w:lineRule="auto"/>
              <w:jc w:val="center"/>
              <w:rPr>
                <w:lang w:eastAsia="en-US"/>
              </w:rPr>
            </w:pPr>
          </w:p>
        </w:tc>
        <w:tc>
          <w:tcPr>
            <w:tcW w:w="709" w:type="dxa"/>
            <w:vMerge w:val="restart"/>
            <w:tcBorders>
              <w:top w:val="nil"/>
              <w:left w:val="single" w:sz="8" w:space="0" w:color="auto"/>
              <w:bottom w:val="single" w:sz="12" w:space="0" w:color="auto"/>
              <w:right w:val="single" w:sz="4" w:space="0" w:color="auto"/>
            </w:tcBorders>
            <w:shd w:val="clear" w:color="auto" w:fill="FFFFFF"/>
            <w:vAlign w:val="center"/>
          </w:tcPr>
          <w:p w14:paraId="56C2D50A" w14:textId="77777777" w:rsidR="00F75542" w:rsidRPr="00F75542" w:rsidRDefault="00F75542" w:rsidP="00F75542">
            <w:pPr>
              <w:spacing w:line="276" w:lineRule="auto"/>
              <w:rPr>
                <w:lang w:eastAsia="en-US"/>
              </w:rPr>
            </w:pPr>
          </w:p>
        </w:tc>
        <w:tc>
          <w:tcPr>
            <w:tcW w:w="567" w:type="dxa"/>
            <w:vMerge w:val="restart"/>
            <w:tcBorders>
              <w:top w:val="nil"/>
              <w:left w:val="single" w:sz="4" w:space="0" w:color="auto"/>
              <w:bottom w:val="single" w:sz="12" w:space="0" w:color="auto"/>
              <w:right w:val="single" w:sz="4" w:space="0" w:color="auto"/>
            </w:tcBorders>
            <w:shd w:val="clear" w:color="auto" w:fill="FFFFFF"/>
            <w:vAlign w:val="center"/>
          </w:tcPr>
          <w:p w14:paraId="0B73CDA8" w14:textId="77777777" w:rsidR="00F75542" w:rsidRPr="00F75542" w:rsidRDefault="00F75542" w:rsidP="00F75542">
            <w:pPr>
              <w:spacing w:line="276" w:lineRule="auto"/>
              <w:rPr>
                <w:lang w:eastAsia="en-US"/>
              </w:rPr>
            </w:pPr>
          </w:p>
        </w:tc>
        <w:tc>
          <w:tcPr>
            <w:tcW w:w="708" w:type="dxa"/>
            <w:tcBorders>
              <w:top w:val="nil"/>
              <w:left w:val="nil"/>
              <w:bottom w:val="single" w:sz="12" w:space="0" w:color="auto"/>
              <w:right w:val="single" w:sz="4" w:space="0" w:color="auto"/>
            </w:tcBorders>
            <w:shd w:val="clear" w:color="auto" w:fill="FFFFFF"/>
            <w:vAlign w:val="center"/>
          </w:tcPr>
          <w:p w14:paraId="74A56485" w14:textId="77777777" w:rsidR="00F75542" w:rsidRPr="00F75542" w:rsidRDefault="00F75542" w:rsidP="00F75542">
            <w:pPr>
              <w:spacing w:line="276" w:lineRule="auto"/>
              <w:rPr>
                <w:lang w:eastAsia="en-US"/>
              </w:rPr>
            </w:pPr>
          </w:p>
        </w:tc>
        <w:tc>
          <w:tcPr>
            <w:tcW w:w="709" w:type="dxa"/>
            <w:tcBorders>
              <w:top w:val="nil"/>
              <w:left w:val="nil"/>
              <w:bottom w:val="single" w:sz="12" w:space="0" w:color="auto"/>
              <w:right w:val="single" w:sz="4" w:space="0" w:color="auto"/>
            </w:tcBorders>
            <w:shd w:val="clear" w:color="auto" w:fill="FFFFFF"/>
            <w:vAlign w:val="center"/>
          </w:tcPr>
          <w:p w14:paraId="080E2EE4" w14:textId="77777777" w:rsidR="00F75542" w:rsidRPr="00F75542" w:rsidRDefault="00F75542" w:rsidP="00F75542">
            <w:pPr>
              <w:spacing w:line="276" w:lineRule="auto"/>
              <w:rPr>
                <w:lang w:eastAsia="en-US"/>
              </w:rPr>
            </w:pPr>
          </w:p>
        </w:tc>
        <w:tc>
          <w:tcPr>
            <w:tcW w:w="851" w:type="dxa"/>
            <w:tcBorders>
              <w:top w:val="nil"/>
              <w:left w:val="nil"/>
              <w:bottom w:val="single" w:sz="12" w:space="0" w:color="auto"/>
              <w:right w:val="single" w:sz="4" w:space="0" w:color="auto"/>
            </w:tcBorders>
            <w:shd w:val="clear" w:color="auto" w:fill="FFFFFF"/>
            <w:vAlign w:val="center"/>
          </w:tcPr>
          <w:p w14:paraId="23299BF3" w14:textId="77777777" w:rsidR="00F75542" w:rsidRPr="00F75542" w:rsidRDefault="00F75542" w:rsidP="00F75542">
            <w:pPr>
              <w:spacing w:line="276" w:lineRule="auto"/>
              <w:rPr>
                <w:lang w:eastAsia="en-US"/>
              </w:rPr>
            </w:pPr>
          </w:p>
        </w:tc>
        <w:tc>
          <w:tcPr>
            <w:tcW w:w="1134" w:type="dxa"/>
            <w:tcBorders>
              <w:top w:val="nil"/>
              <w:left w:val="nil"/>
              <w:bottom w:val="single" w:sz="12" w:space="0" w:color="auto"/>
              <w:right w:val="single" w:sz="4" w:space="0" w:color="auto"/>
            </w:tcBorders>
            <w:shd w:val="clear" w:color="auto" w:fill="FFFFFF"/>
            <w:vAlign w:val="center"/>
          </w:tcPr>
          <w:p w14:paraId="0E5078D2" w14:textId="77777777" w:rsidR="00F75542" w:rsidRPr="00F75542" w:rsidRDefault="00F75542" w:rsidP="00F75542">
            <w:pPr>
              <w:spacing w:line="276" w:lineRule="auto"/>
              <w:rPr>
                <w:lang w:eastAsia="en-US"/>
              </w:rPr>
            </w:pPr>
          </w:p>
        </w:tc>
        <w:tc>
          <w:tcPr>
            <w:tcW w:w="1134" w:type="dxa"/>
            <w:vMerge w:val="restart"/>
            <w:tcBorders>
              <w:top w:val="single" w:sz="2" w:space="0" w:color="auto"/>
              <w:left w:val="nil"/>
              <w:bottom w:val="single" w:sz="12" w:space="0" w:color="auto"/>
              <w:right w:val="single" w:sz="12" w:space="0" w:color="000000"/>
            </w:tcBorders>
            <w:shd w:val="clear" w:color="auto" w:fill="FFFFFF"/>
            <w:vAlign w:val="center"/>
          </w:tcPr>
          <w:p w14:paraId="4037C4F7" w14:textId="77777777" w:rsidR="00F75542" w:rsidRPr="00F75542" w:rsidRDefault="00F75542" w:rsidP="00F75542">
            <w:pPr>
              <w:spacing w:line="276" w:lineRule="auto"/>
              <w:rPr>
                <w:lang w:eastAsia="en-US"/>
              </w:rPr>
            </w:pPr>
          </w:p>
        </w:tc>
      </w:tr>
      <w:tr w:rsidR="00F75542" w:rsidRPr="00F75542" w14:paraId="758FF4A3" w14:textId="77777777" w:rsidTr="00F75542">
        <w:trPr>
          <w:trHeight w:val="547"/>
          <w:jc w:val="center"/>
        </w:trPr>
        <w:tc>
          <w:tcPr>
            <w:tcW w:w="300" w:type="dxa"/>
            <w:vMerge/>
            <w:tcBorders>
              <w:top w:val="nil"/>
              <w:left w:val="single" w:sz="12" w:space="0" w:color="000000"/>
              <w:bottom w:val="single" w:sz="12" w:space="0" w:color="auto"/>
              <w:right w:val="single" w:sz="4" w:space="0" w:color="000000"/>
            </w:tcBorders>
            <w:vAlign w:val="center"/>
            <w:hideMark/>
          </w:tcPr>
          <w:p w14:paraId="34C79404" w14:textId="77777777" w:rsidR="00F75542" w:rsidRPr="00F75542" w:rsidRDefault="00F75542" w:rsidP="00F75542">
            <w:pPr>
              <w:spacing w:line="276" w:lineRule="auto"/>
              <w:rPr>
                <w:lang w:eastAsia="en-US"/>
              </w:rPr>
            </w:pPr>
          </w:p>
        </w:tc>
        <w:tc>
          <w:tcPr>
            <w:tcW w:w="3643" w:type="dxa"/>
            <w:gridSpan w:val="4"/>
            <w:tcBorders>
              <w:top w:val="single" w:sz="4" w:space="0" w:color="auto"/>
              <w:left w:val="single" w:sz="4" w:space="0" w:color="auto"/>
              <w:bottom w:val="single" w:sz="12" w:space="0" w:color="auto"/>
              <w:right w:val="single" w:sz="4" w:space="0" w:color="000000"/>
            </w:tcBorders>
            <w:shd w:val="clear" w:color="auto" w:fill="FFFFFF"/>
            <w:vAlign w:val="center"/>
          </w:tcPr>
          <w:p w14:paraId="678631AC" w14:textId="77777777" w:rsidR="00F75542" w:rsidRPr="00F75542" w:rsidRDefault="00F75542" w:rsidP="00F75542">
            <w:pPr>
              <w:spacing w:line="276" w:lineRule="auto"/>
              <w:jc w:val="center"/>
              <w:rPr>
                <w:lang w:eastAsia="en-US"/>
              </w:rPr>
            </w:pPr>
          </w:p>
        </w:tc>
        <w:tc>
          <w:tcPr>
            <w:tcW w:w="300" w:type="dxa"/>
            <w:vMerge/>
            <w:tcBorders>
              <w:top w:val="nil"/>
              <w:left w:val="single" w:sz="4" w:space="0" w:color="auto"/>
              <w:bottom w:val="single" w:sz="12" w:space="0" w:color="auto"/>
              <w:right w:val="single" w:sz="8" w:space="0" w:color="auto"/>
            </w:tcBorders>
            <w:vAlign w:val="center"/>
            <w:hideMark/>
          </w:tcPr>
          <w:p w14:paraId="222C739F" w14:textId="77777777" w:rsidR="00F75542" w:rsidRPr="00F75542" w:rsidRDefault="00F75542" w:rsidP="00F75542">
            <w:pPr>
              <w:spacing w:line="276" w:lineRule="auto"/>
              <w:rPr>
                <w:lang w:eastAsia="en-US"/>
              </w:rPr>
            </w:pPr>
          </w:p>
        </w:tc>
        <w:tc>
          <w:tcPr>
            <w:tcW w:w="300" w:type="dxa"/>
            <w:vMerge/>
            <w:tcBorders>
              <w:top w:val="nil"/>
              <w:left w:val="single" w:sz="8" w:space="0" w:color="auto"/>
              <w:bottom w:val="single" w:sz="12" w:space="0" w:color="auto"/>
              <w:right w:val="single" w:sz="4" w:space="0" w:color="auto"/>
            </w:tcBorders>
            <w:vAlign w:val="center"/>
            <w:hideMark/>
          </w:tcPr>
          <w:p w14:paraId="1E5C4FF7" w14:textId="77777777" w:rsidR="00F75542" w:rsidRPr="00F75542" w:rsidRDefault="00F75542" w:rsidP="00F75542">
            <w:pPr>
              <w:spacing w:line="276" w:lineRule="auto"/>
              <w:rPr>
                <w:lang w:eastAsia="en-US"/>
              </w:rPr>
            </w:pPr>
          </w:p>
        </w:tc>
        <w:tc>
          <w:tcPr>
            <w:tcW w:w="300" w:type="dxa"/>
            <w:vMerge/>
            <w:tcBorders>
              <w:top w:val="nil"/>
              <w:left w:val="single" w:sz="4" w:space="0" w:color="auto"/>
              <w:bottom w:val="single" w:sz="12" w:space="0" w:color="auto"/>
              <w:right w:val="single" w:sz="4" w:space="0" w:color="auto"/>
            </w:tcBorders>
            <w:vAlign w:val="center"/>
            <w:hideMark/>
          </w:tcPr>
          <w:p w14:paraId="567468DB" w14:textId="77777777" w:rsidR="00F75542" w:rsidRPr="00F75542" w:rsidRDefault="00F75542" w:rsidP="00F75542">
            <w:pPr>
              <w:spacing w:line="276" w:lineRule="auto"/>
              <w:rPr>
                <w:lang w:eastAsia="en-US"/>
              </w:rPr>
            </w:pPr>
          </w:p>
        </w:tc>
        <w:tc>
          <w:tcPr>
            <w:tcW w:w="708" w:type="dxa"/>
            <w:tcBorders>
              <w:top w:val="nil"/>
              <w:left w:val="nil"/>
              <w:bottom w:val="single" w:sz="12" w:space="0" w:color="auto"/>
              <w:right w:val="single" w:sz="4" w:space="0" w:color="auto"/>
            </w:tcBorders>
            <w:shd w:val="clear" w:color="auto" w:fill="FFFFFF"/>
            <w:vAlign w:val="center"/>
          </w:tcPr>
          <w:p w14:paraId="4AE78741" w14:textId="77777777" w:rsidR="00F75542" w:rsidRPr="00F75542" w:rsidRDefault="00F75542" w:rsidP="00F75542">
            <w:pPr>
              <w:spacing w:line="276" w:lineRule="auto"/>
              <w:rPr>
                <w:lang w:eastAsia="en-US"/>
              </w:rPr>
            </w:pPr>
          </w:p>
        </w:tc>
        <w:tc>
          <w:tcPr>
            <w:tcW w:w="709" w:type="dxa"/>
            <w:tcBorders>
              <w:top w:val="nil"/>
              <w:left w:val="nil"/>
              <w:bottom w:val="single" w:sz="12" w:space="0" w:color="auto"/>
              <w:right w:val="single" w:sz="4" w:space="0" w:color="auto"/>
            </w:tcBorders>
            <w:shd w:val="clear" w:color="auto" w:fill="FFFFFF"/>
            <w:vAlign w:val="center"/>
          </w:tcPr>
          <w:p w14:paraId="2F3C9F75" w14:textId="77777777" w:rsidR="00F75542" w:rsidRPr="00F75542" w:rsidRDefault="00F75542" w:rsidP="00F75542">
            <w:pPr>
              <w:spacing w:line="276" w:lineRule="auto"/>
              <w:rPr>
                <w:lang w:eastAsia="en-US"/>
              </w:rPr>
            </w:pPr>
          </w:p>
        </w:tc>
        <w:tc>
          <w:tcPr>
            <w:tcW w:w="851" w:type="dxa"/>
            <w:tcBorders>
              <w:top w:val="nil"/>
              <w:left w:val="nil"/>
              <w:bottom w:val="single" w:sz="12" w:space="0" w:color="auto"/>
              <w:right w:val="single" w:sz="4" w:space="0" w:color="auto"/>
            </w:tcBorders>
            <w:shd w:val="clear" w:color="auto" w:fill="FFFFFF"/>
            <w:vAlign w:val="center"/>
          </w:tcPr>
          <w:p w14:paraId="43BE12FC" w14:textId="77777777" w:rsidR="00F75542" w:rsidRPr="00F75542" w:rsidRDefault="00F75542" w:rsidP="00F75542">
            <w:pPr>
              <w:spacing w:line="276" w:lineRule="auto"/>
              <w:rPr>
                <w:lang w:eastAsia="en-US"/>
              </w:rPr>
            </w:pPr>
          </w:p>
        </w:tc>
        <w:tc>
          <w:tcPr>
            <w:tcW w:w="1134" w:type="dxa"/>
            <w:tcBorders>
              <w:top w:val="nil"/>
              <w:left w:val="nil"/>
              <w:bottom w:val="single" w:sz="12" w:space="0" w:color="auto"/>
              <w:right w:val="single" w:sz="4" w:space="0" w:color="auto"/>
            </w:tcBorders>
            <w:shd w:val="clear" w:color="auto" w:fill="FFFFFF"/>
            <w:vAlign w:val="center"/>
          </w:tcPr>
          <w:p w14:paraId="6DEB3253" w14:textId="77777777" w:rsidR="00F75542" w:rsidRPr="00F75542" w:rsidRDefault="00F75542" w:rsidP="00F75542">
            <w:pPr>
              <w:spacing w:line="276" w:lineRule="auto"/>
              <w:rPr>
                <w:lang w:eastAsia="en-US"/>
              </w:rPr>
            </w:pPr>
          </w:p>
        </w:tc>
        <w:tc>
          <w:tcPr>
            <w:tcW w:w="1133" w:type="dxa"/>
            <w:vMerge/>
            <w:tcBorders>
              <w:top w:val="single" w:sz="2" w:space="0" w:color="auto"/>
              <w:left w:val="nil"/>
              <w:bottom w:val="single" w:sz="12" w:space="0" w:color="auto"/>
              <w:right w:val="single" w:sz="12" w:space="0" w:color="000000"/>
            </w:tcBorders>
            <w:vAlign w:val="center"/>
            <w:hideMark/>
          </w:tcPr>
          <w:p w14:paraId="72F67FC1" w14:textId="77777777" w:rsidR="00F75542" w:rsidRPr="00F75542" w:rsidRDefault="00F75542" w:rsidP="00F75542">
            <w:pPr>
              <w:spacing w:line="276" w:lineRule="auto"/>
              <w:rPr>
                <w:lang w:eastAsia="en-US"/>
              </w:rPr>
            </w:pPr>
          </w:p>
        </w:tc>
      </w:tr>
      <w:tr w:rsidR="00F75542" w:rsidRPr="00F75542" w14:paraId="1C40B335" w14:textId="77777777" w:rsidTr="00F75542">
        <w:trPr>
          <w:trHeight w:val="533"/>
          <w:jc w:val="center"/>
        </w:trPr>
        <w:tc>
          <w:tcPr>
            <w:tcW w:w="426" w:type="dxa"/>
            <w:vMerge w:val="restart"/>
            <w:tcBorders>
              <w:top w:val="nil"/>
              <w:left w:val="single" w:sz="12" w:space="0" w:color="000000"/>
              <w:bottom w:val="single" w:sz="12" w:space="0" w:color="auto"/>
              <w:right w:val="single" w:sz="4" w:space="0" w:color="000000"/>
            </w:tcBorders>
            <w:shd w:val="clear" w:color="auto" w:fill="FFFFFF"/>
            <w:vAlign w:val="center"/>
            <w:hideMark/>
          </w:tcPr>
          <w:p w14:paraId="2EA91637" w14:textId="77777777" w:rsidR="00F75542" w:rsidRPr="00F75542" w:rsidRDefault="00F75542" w:rsidP="00F75542">
            <w:pPr>
              <w:spacing w:line="276" w:lineRule="auto"/>
              <w:jc w:val="center"/>
              <w:rPr>
                <w:lang w:eastAsia="en-US"/>
              </w:rPr>
            </w:pPr>
            <w:r w:rsidRPr="00F75542">
              <w:rPr>
                <w:lang w:eastAsia="en-US"/>
              </w:rPr>
              <w:t>5</w:t>
            </w:r>
          </w:p>
        </w:tc>
        <w:tc>
          <w:tcPr>
            <w:tcW w:w="1988" w:type="dxa"/>
            <w:gridSpan w:val="2"/>
            <w:tcBorders>
              <w:top w:val="single" w:sz="4" w:space="0" w:color="auto"/>
              <w:left w:val="single" w:sz="4" w:space="0" w:color="auto"/>
              <w:bottom w:val="single" w:sz="12" w:space="0" w:color="auto"/>
              <w:right w:val="single" w:sz="8" w:space="0" w:color="auto"/>
            </w:tcBorders>
            <w:shd w:val="clear" w:color="auto" w:fill="FFFFFF"/>
            <w:vAlign w:val="center"/>
          </w:tcPr>
          <w:p w14:paraId="27C5FF58" w14:textId="77777777" w:rsidR="00F75542" w:rsidRPr="00F75542" w:rsidRDefault="00F75542" w:rsidP="00F75542">
            <w:pPr>
              <w:spacing w:line="276" w:lineRule="auto"/>
              <w:jc w:val="center"/>
              <w:rPr>
                <w:b/>
                <w:lang w:eastAsia="en-US"/>
              </w:rPr>
            </w:pPr>
          </w:p>
        </w:tc>
        <w:tc>
          <w:tcPr>
            <w:tcW w:w="1655" w:type="dxa"/>
            <w:gridSpan w:val="2"/>
            <w:tcBorders>
              <w:top w:val="single" w:sz="4" w:space="0" w:color="auto"/>
              <w:left w:val="single" w:sz="8" w:space="0" w:color="auto"/>
              <w:bottom w:val="single" w:sz="12" w:space="0" w:color="auto"/>
              <w:right w:val="single" w:sz="4" w:space="0" w:color="000000"/>
            </w:tcBorders>
            <w:shd w:val="clear" w:color="auto" w:fill="FFFFFF"/>
            <w:vAlign w:val="center"/>
          </w:tcPr>
          <w:p w14:paraId="71E191C2" w14:textId="77777777" w:rsidR="00F75542" w:rsidRPr="00F75542" w:rsidRDefault="00F75542" w:rsidP="00F75542">
            <w:pPr>
              <w:spacing w:line="276" w:lineRule="auto"/>
              <w:jc w:val="center"/>
              <w:rPr>
                <w:lang w:eastAsia="en-US"/>
              </w:rPr>
            </w:pPr>
          </w:p>
        </w:tc>
        <w:tc>
          <w:tcPr>
            <w:tcW w:w="851" w:type="dxa"/>
            <w:vMerge w:val="restart"/>
            <w:tcBorders>
              <w:top w:val="nil"/>
              <w:left w:val="single" w:sz="4" w:space="0" w:color="auto"/>
              <w:bottom w:val="single" w:sz="12" w:space="0" w:color="auto"/>
              <w:right w:val="single" w:sz="8" w:space="0" w:color="auto"/>
            </w:tcBorders>
            <w:shd w:val="clear" w:color="auto" w:fill="FFFFFF"/>
            <w:vAlign w:val="center"/>
          </w:tcPr>
          <w:p w14:paraId="75A1A18E" w14:textId="77777777" w:rsidR="00F75542" w:rsidRPr="00F75542" w:rsidRDefault="00F75542" w:rsidP="00F75542">
            <w:pPr>
              <w:spacing w:line="276" w:lineRule="auto"/>
              <w:jc w:val="center"/>
              <w:rPr>
                <w:lang w:eastAsia="en-US"/>
              </w:rPr>
            </w:pPr>
          </w:p>
        </w:tc>
        <w:tc>
          <w:tcPr>
            <w:tcW w:w="709" w:type="dxa"/>
            <w:vMerge w:val="restart"/>
            <w:tcBorders>
              <w:top w:val="nil"/>
              <w:left w:val="single" w:sz="8" w:space="0" w:color="auto"/>
              <w:bottom w:val="single" w:sz="12" w:space="0" w:color="auto"/>
              <w:right w:val="single" w:sz="4" w:space="0" w:color="auto"/>
            </w:tcBorders>
            <w:shd w:val="clear" w:color="auto" w:fill="FFFFFF"/>
            <w:vAlign w:val="center"/>
          </w:tcPr>
          <w:p w14:paraId="54BFBBF2" w14:textId="77777777" w:rsidR="00F75542" w:rsidRPr="00F75542" w:rsidRDefault="00F75542" w:rsidP="00F75542">
            <w:pPr>
              <w:spacing w:line="276" w:lineRule="auto"/>
              <w:rPr>
                <w:lang w:eastAsia="en-US"/>
              </w:rPr>
            </w:pPr>
          </w:p>
        </w:tc>
        <w:tc>
          <w:tcPr>
            <w:tcW w:w="567" w:type="dxa"/>
            <w:vMerge w:val="restart"/>
            <w:tcBorders>
              <w:top w:val="nil"/>
              <w:left w:val="single" w:sz="4" w:space="0" w:color="auto"/>
              <w:bottom w:val="single" w:sz="12" w:space="0" w:color="auto"/>
              <w:right w:val="single" w:sz="4" w:space="0" w:color="auto"/>
            </w:tcBorders>
            <w:shd w:val="clear" w:color="auto" w:fill="FFFFFF"/>
            <w:vAlign w:val="center"/>
          </w:tcPr>
          <w:p w14:paraId="5A9A1A64" w14:textId="77777777" w:rsidR="00F75542" w:rsidRPr="00F75542" w:rsidRDefault="00F75542" w:rsidP="00F75542">
            <w:pPr>
              <w:spacing w:line="276" w:lineRule="auto"/>
              <w:rPr>
                <w:lang w:eastAsia="en-US"/>
              </w:rPr>
            </w:pPr>
          </w:p>
        </w:tc>
        <w:tc>
          <w:tcPr>
            <w:tcW w:w="708" w:type="dxa"/>
            <w:tcBorders>
              <w:top w:val="nil"/>
              <w:left w:val="nil"/>
              <w:bottom w:val="single" w:sz="12" w:space="0" w:color="auto"/>
              <w:right w:val="single" w:sz="4" w:space="0" w:color="auto"/>
            </w:tcBorders>
            <w:shd w:val="clear" w:color="auto" w:fill="FFFFFF"/>
            <w:vAlign w:val="center"/>
          </w:tcPr>
          <w:p w14:paraId="64F3423F" w14:textId="77777777" w:rsidR="00F75542" w:rsidRPr="00F75542" w:rsidRDefault="00F75542" w:rsidP="00F75542">
            <w:pPr>
              <w:spacing w:line="276" w:lineRule="auto"/>
              <w:rPr>
                <w:lang w:eastAsia="en-US"/>
              </w:rPr>
            </w:pPr>
          </w:p>
        </w:tc>
        <w:tc>
          <w:tcPr>
            <w:tcW w:w="709" w:type="dxa"/>
            <w:tcBorders>
              <w:top w:val="nil"/>
              <w:left w:val="nil"/>
              <w:bottom w:val="single" w:sz="12" w:space="0" w:color="auto"/>
              <w:right w:val="single" w:sz="4" w:space="0" w:color="auto"/>
            </w:tcBorders>
            <w:shd w:val="clear" w:color="auto" w:fill="FFFFFF"/>
            <w:vAlign w:val="center"/>
          </w:tcPr>
          <w:p w14:paraId="63415582" w14:textId="77777777" w:rsidR="00F75542" w:rsidRPr="00F75542" w:rsidRDefault="00F75542" w:rsidP="00F75542">
            <w:pPr>
              <w:spacing w:line="276" w:lineRule="auto"/>
              <w:rPr>
                <w:lang w:eastAsia="en-US"/>
              </w:rPr>
            </w:pPr>
          </w:p>
        </w:tc>
        <w:tc>
          <w:tcPr>
            <w:tcW w:w="851" w:type="dxa"/>
            <w:tcBorders>
              <w:top w:val="nil"/>
              <w:left w:val="nil"/>
              <w:bottom w:val="single" w:sz="12" w:space="0" w:color="auto"/>
              <w:right w:val="single" w:sz="4" w:space="0" w:color="auto"/>
            </w:tcBorders>
            <w:shd w:val="clear" w:color="auto" w:fill="FFFFFF"/>
            <w:vAlign w:val="center"/>
          </w:tcPr>
          <w:p w14:paraId="5C7A4846" w14:textId="77777777" w:rsidR="00F75542" w:rsidRPr="00F75542" w:rsidRDefault="00F75542" w:rsidP="00F75542">
            <w:pPr>
              <w:spacing w:line="276" w:lineRule="auto"/>
              <w:rPr>
                <w:lang w:eastAsia="en-US"/>
              </w:rPr>
            </w:pPr>
          </w:p>
        </w:tc>
        <w:tc>
          <w:tcPr>
            <w:tcW w:w="1134" w:type="dxa"/>
            <w:tcBorders>
              <w:top w:val="nil"/>
              <w:left w:val="nil"/>
              <w:bottom w:val="single" w:sz="12" w:space="0" w:color="auto"/>
              <w:right w:val="single" w:sz="4" w:space="0" w:color="auto"/>
            </w:tcBorders>
            <w:shd w:val="clear" w:color="auto" w:fill="FFFFFF"/>
            <w:vAlign w:val="center"/>
          </w:tcPr>
          <w:p w14:paraId="5A337C6C" w14:textId="77777777" w:rsidR="00F75542" w:rsidRPr="00F75542" w:rsidRDefault="00F75542" w:rsidP="00F75542">
            <w:pPr>
              <w:spacing w:line="276" w:lineRule="auto"/>
              <w:rPr>
                <w:lang w:eastAsia="en-US"/>
              </w:rPr>
            </w:pPr>
          </w:p>
        </w:tc>
        <w:tc>
          <w:tcPr>
            <w:tcW w:w="1134" w:type="dxa"/>
            <w:vMerge w:val="restart"/>
            <w:tcBorders>
              <w:top w:val="single" w:sz="2" w:space="0" w:color="auto"/>
              <w:left w:val="nil"/>
              <w:bottom w:val="single" w:sz="12" w:space="0" w:color="auto"/>
              <w:right w:val="single" w:sz="12" w:space="0" w:color="000000"/>
            </w:tcBorders>
            <w:shd w:val="clear" w:color="auto" w:fill="FFFFFF"/>
            <w:vAlign w:val="center"/>
          </w:tcPr>
          <w:p w14:paraId="043910A8" w14:textId="77777777" w:rsidR="00F75542" w:rsidRPr="00F75542" w:rsidRDefault="00F75542" w:rsidP="00F75542">
            <w:pPr>
              <w:spacing w:line="276" w:lineRule="auto"/>
              <w:rPr>
                <w:lang w:eastAsia="en-US"/>
              </w:rPr>
            </w:pPr>
          </w:p>
        </w:tc>
      </w:tr>
      <w:tr w:rsidR="00F75542" w:rsidRPr="00F75542" w14:paraId="04CF315D" w14:textId="77777777" w:rsidTr="00F75542">
        <w:trPr>
          <w:trHeight w:val="527"/>
          <w:jc w:val="center"/>
        </w:trPr>
        <w:tc>
          <w:tcPr>
            <w:tcW w:w="300" w:type="dxa"/>
            <w:vMerge/>
            <w:tcBorders>
              <w:top w:val="nil"/>
              <w:left w:val="single" w:sz="12" w:space="0" w:color="000000"/>
              <w:bottom w:val="single" w:sz="12" w:space="0" w:color="auto"/>
              <w:right w:val="single" w:sz="4" w:space="0" w:color="000000"/>
            </w:tcBorders>
            <w:vAlign w:val="center"/>
            <w:hideMark/>
          </w:tcPr>
          <w:p w14:paraId="7927B83D" w14:textId="77777777" w:rsidR="00F75542" w:rsidRPr="00F75542" w:rsidRDefault="00F75542" w:rsidP="00F75542">
            <w:pPr>
              <w:spacing w:line="276" w:lineRule="auto"/>
              <w:rPr>
                <w:lang w:eastAsia="en-US"/>
              </w:rPr>
            </w:pPr>
          </w:p>
        </w:tc>
        <w:tc>
          <w:tcPr>
            <w:tcW w:w="3643" w:type="dxa"/>
            <w:gridSpan w:val="4"/>
            <w:tcBorders>
              <w:top w:val="single" w:sz="4" w:space="0" w:color="auto"/>
              <w:left w:val="single" w:sz="4" w:space="0" w:color="auto"/>
              <w:bottom w:val="single" w:sz="12" w:space="0" w:color="auto"/>
              <w:right w:val="single" w:sz="4" w:space="0" w:color="000000"/>
            </w:tcBorders>
            <w:shd w:val="clear" w:color="auto" w:fill="FFFFFF"/>
            <w:vAlign w:val="center"/>
          </w:tcPr>
          <w:p w14:paraId="03D40103" w14:textId="77777777" w:rsidR="00F75542" w:rsidRPr="00F75542" w:rsidRDefault="00F75542" w:rsidP="00F75542">
            <w:pPr>
              <w:spacing w:line="276" w:lineRule="auto"/>
              <w:jc w:val="center"/>
              <w:rPr>
                <w:lang w:eastAsia="en-US"/>
              </w:rPr>
            </w:pPr>
          </w:p>
        </w:tc>
        <w:tc>
          <w:tcPr>
            <w:tcW w:w="300" w:type="dxa"/>
            <w:vMerge/>
            <w:tcBorders>
              <w:top w:val="nil"/>
              <w:left w:val="single" w:sz="4" w:space="0" w:color="auto"/>
              <w:bottom w:val="single" w:sz="12" w:space="0" w:color="auto"/>
              <w:right w:val="single" w:sz="8" w:space="0" w:color="auto"/>
            </w:tcBorders>
            <w:vAlign w:val="center"/>
            <w:hideMark/>
          </w:tcPr>
          <w:p w14:paraId="77378583" w14:textId="77777777" w:rsidR="00F75542" w:rsidRPr="00F75542" w:rsidRDefault="00F75542" w:rsidP="00F75542">
            <w:pPr>
              <w:spacing w:line="276" w:lineRule="auto"/>
              <w:rPr>
                <w:lang w:eastAsia="en-US"/>
              </w:rPr>
            </w:pPr>
          </w:p>
        </w:tc>
        <w:tc>
          <w:tcPr>
            <w:tcW w:w="300" w:type="dxa"/>
            <w:vMerge/>
            <w:tcBorders>
              <w:top w:val="nil"/>
              <w:left w:val="single" w:sz="8" w:space="0" w:color="auto"/>
              <w:bottom w:val="single" w:sz="12" w:space="0" w:color="auto"/>
              <w:right w:val="single" w:sz="4" w:space="0" w:color="auto"/>
            </w:tcBorders>
            <w:vAlign w:val="center"/>
            <w:hideMark/>
          </w:tcPr>
          <w:p w14:paraId="2809DFFD" w14:textId="77777777" w:rsidR="00F75542" w:rsidRPr="00F75542" w:rsidRDefault="00F75542" w:rsidP="00F75542">
            <w:pPr>
              <w:spacing w:line="276" w:lineRule="auto"/>
              <w:rPr>
                <w:lang w:eastAsia="en-US"/>
              </w:rPr>
            </w:pPr>
          </w:p>
        </w:tc>
        <w:tc>
          <w:tcPr>
            <w:tcW w:w="300" w:type="dxa"/>
            <w:vMerge/>
            <w:tcBorders>
              <w:top w:val="nil"/>
              <w:left w:val="single" w:sz="4" w:space="0" w:color="auto"/>
              <w:bottom w:val="single" w:sz="12" w:space="0" w:color="auto"/>
              <w:right w:val="single" w:sz="4" w:space="0" w:color="auto"/>
            </w:tcBorders>
            <w:vAlign w:val="center"/>
            <w:hideMark/>
          </w:tcPr>
          <w:p w14:paraId="1DE2A7E2" w14:textId="77777777" w:rsidR="00F75542" w:rsidRPr="00F75542" w:rsidRDefault="00F75542" w:rsidP="00F75542">
            <w:pPr>
              <w:spacing w:line="276" w:lineRule="auto"/>
              <w:rPr>
                <w:lang w:eastAsia="en-US"/>
              </w:rPr>
            </w:pPr>
          </w:p>
        </w:tc>
        <w:tc>
          <w:tcPr>
            <w:tcW w:w="708" w:type="dxa"/>
            <w:tcBorders>
              <w:top w:val="nil"/>
              <w:left w:val="nil"/>
              <w:bottom w:val="single" w:sz="12" w:space="0" w:color="auto"/>
              <w:right w:val="single" w:sz="4" w:space="0" w:color="auto"/>
            </w:tcBorders>
            <w:shd w:val="clear" w:color="auto" w:fill="FFFFFF"/>
            <w:vAlign w:val="center"/>
          </w:tcPr>
          <w:p w14:paraId="1B4F3AB5" w14:textId="77777777" w:rsidR="00F75542" w:rsidRPr="00F75542" w:rsidRDefault="00F75542" w:rsidP="00F75542">
            <w:pPr>
              <w:spacing w:line="276" w:lineRule="auto"/>
              <w:rPr>
                <w:lang w:eastAsia="en-US"/>
              </w:rPr>
            </w:pPr>
          </w:p>
        </w:tc>
        <w:tc>
          <w:tcPr>
            <w:tcW w:w="709" w:type="dxa"/>
            <w:tcBorders>
              <w:top w:val="nil"/>
              <w:left w:val="nil"/>
              <w:bottom w:val="single" w:sz="12" w:space="0" w:color="auto"/>
              <w:right w:val="single" w:sz="4" w:space="0" w:color="auto"/>
            </w:tcBorders>
            <w:shd w:val="clear" w:color="auto" w:fill="FFFFFF"/>
            <w:vAlign w:val="center"/>
          </w:tcPr>
          <w:p w14:paraId="498BEEAC" w14:textId="77777777" w:rsidR="00F75542" w:rsidRPr="00F75542" w:rsidRDefault="00F75542" w:rsidP="00F75542">
            <w:pPr>
              <w:spacing w:line="276" w:lineRule="auto"/>
              <w:rPr>
                <w:lang w:eastAsia="en-US"/>
              </w:rPr>
            </w:pPr>
          </w:p>
        </w:tc>
        <w:tc>
          <w:tcPr>
            <w:tcW w:w="851" w:type="dxa"/>
            <w:tcBorders>
              <w:top w:val="nil"/>
              <w:left w:val="nil"/>
              <w:bottom w:val="single" w:sz="12" w:space="0" w:color="auto"/>
              <w:right w:val="single" w:sz="4" w:space="0" w:color="auto"/>
            </w:tcBorders>
            <w:shd w:val="clear" w:color="auto" w:fill="FFFFFF"/>
            <w:vAlign w:val="center"/>
          </w:tcPr>
          <w:p w14:paraId="185009D0" w14:textId="77777777" w:rsidR="00F75542" w:rsidRPr="00F75542" w:rsidRDefault="00F75542" w:rsidP="00F75542">
            <w:pPr>
              <w:spacing w:line="276" w:lineRule="auto"/>
              <w:rPr>
                <w:lang w:eastAsia="en-US"/>
              </w:rPr>
            </w:pPr>
          </w:p>
        </w:tc>
        <w:tc>
          <w:tcPr>
            <w:tcW w:w="1134" w:type="dxa"/>
            <w:tcBorders>
              <w:top w:val="nil"/>
              <w:left w:val="nil"/>
              <w:bottom w:val="single" w:sz="12" w:space="0" w:color="auto"/>
              <w:right w:val="single" w:sz="4" w:space="0" w:color="auto"/>
            </w:tcBorders>
            <w:shd w:val="clear" w:color="auto" w:fill="FFFFFF"/>
            <w:vAlign w:val="center"/>
          </w:tcPr>
          <w:p w14:paraId="5195356C" w14:textId="77777777" w:rsidR="00F75542" w:rsidRPr="00F75542" w:rsidRDefault="00F75542" w:rsidP="00F75542">
            <w:pPr>
              <w:spacing w:line="276" w:lineRule="auto"/>
              <w:rPr>
                <w:lang w:eastAsia="en-US"/>
              </w:rPr>
            </w:pPr>
          </w:p>
        </w:tc>
        <w:tc>
          <w:tcPr>
            <w:tcW w:w="1133" w:type="dxa"/>
            <w:vMerge/>
            <w:tcBorders>
              <w:top w:val="single" w:sz="2" w:space="0" w:color="auto"/>
              <w:left w:val="nil"/>
              <w:bottom w:val="single" w:sz="12" w:space="0" w:color="auto"/>
              <w:right w:val="single" w:sz="12" w:space="0" w:color="000000"/>
            </w:tcBorders>
            <w:vAlign w:val="center"/>
            <w:hideMark/>
          </w:tcPr>
          <w:p w14:paraId="642F474D" w14:textId="77777777" w:rsidR="00F75542" w:rsidRPr="00F75542" w:rsidRDefault="00F75542" w:rsidP="00F75542">
            <w:pPr>
              <w:spacing w:line="276" w:lineRule="auto"/>
              <w:rPr>
                <w:lang w:eastAsia="en-US"/>
              </w:rPr>
            </w:pPr>
          </w:p>
        </w:tc>
      </w:tr>
      <w:tr w:rsidR="00F75542" w:rsidRPr="00F75542" w14:paraId="4AD90D01" w14:textId="77777777" w:rsidTr="00F75542">
        <w:trPr>
          <w:trHeight w:val="535"/>
          <w:jc w:val="center"/>
        </w:trPr>
        <w:tc>
          <w:tcPr>
            <w:tcW w:w="426" w:type="dxa"/>
            <w:vMerge w:val="restart"/>
            <w:tcBorders>
              <w:top w:val="single" w:sz="12" w:space="0" w:color="auto"/>
              <w:left w:val="single" w:sz="12" w:space="0" w:color="000000"/>
              <w:bottom w:val="single" w:sz="12" w:space="0" w:color="auto"/>
              <w:right w:val="single" w:sz="4" w:space="0" w:color="000000"/>
            </w:tcBorders>
            <w:shd w:val="clear" w:color="auto" w:fill="FFFFFF"/>
            <w:vAlign w:val="center"/>
            <w:hideMark/>
          </w:tcPr>
          <w:p w14:paraId="1BA56ED7" w14:textId="77777777" w:rsidR="00F75542" w:rsidRPr="00F75542" w:rsidRDefault="00F75542" w:rsidP="00F75542">
            <w:pPr>
              <w:spacing w:line="276" w:lineRule="auto"/>
              <w:jc w:val="center"/>
              <w:rPr>
                <w:lang w:eastAsia="en-US"/>
              </w:rPr>
            </w:pPr>
            <w:r w:rsidRPr="00F75542">
              <w:rPr>
                <w:lang w:eastAsia="en-US"/>
              </w:rPr>
              <w:t>6</w:t>
            </w:r>
          </w:p>
        </w:tc>
        <w:tc>
          <w:tcPr>
            <w:tcW w:w="2025" w:type="dxa"/>
            <w:gridSpan w:val="2"/>
            <w:tcBorders>
              <w:top w:val="single" w:sz="12" w:space="0" w:color="auto"/>
              <w:left w:val="single" w:sz="4" w:space="0" w:color="auto"/>
              <w:bottom w:val="single" w:sz="12" w:space="0" w:color="auto"/>
              <w:right w:val="single" w:sz="8" w:space="0" w:color="auto"/>
            </w:tcBorders>
            <w:shd w:val="clear" w:color="auto" w:fill="FFFFFF"/>
            <w:vAlign w:val="center"/>
          </w:tcPr>
          <w:p w14:paraId="3499EE78" w14:textId="77777777" w:rsidR="00F75542" w:rsidRPr="00F75542" w:rsidRDefault="00F75542" w:rsidP="00F75542">
            <w:pPr>
              <w:spacing w:line="276" w:lineRule="auto"/>
              <w:jc w:val="center"/>
              <w:rPr>
                <w:lang w:eastAsia="en-US"/>
              </w:rPr>
            </w:pPr>
          </w:p>
        </w:tc>
        <w:tc>
          <w:tcPr>
            <w:tcW w:w="1618" w:type="dxa"/>
            <w:gridSpan w:val="2"/>
            <w:tcBorders>
              <w:top w:val="single" w:sz="12" w:space="0" w:color="auto"/>
              <w:left w:val="single" w:sz="8" w:space="0" w:color="auto"/>
              <w:bottom w:val="single" w:sz="12" w:space="0" w:color="auto"/>
              <w:right w:val="single" w:sz="4" w:space="0" w:color="000000"/>
            </w:tcBorders>
            <w:shd w:val="clear" w:color="auto" w:fill="FFFFFF"/>
            <w:vAlign w:val="center"/>
          </w:tcPr>
          <w:p w14:paraId="105E4C8F" w14:textId="77777777" w:rsidR="00F75542" w:rsidRPr="00F75542" w:rsidRDefault="00F75542" w:rsidP="00F75542">
            <w:pPr>
              <w:spacing w:line="276" w:lineRule="auto"/>
              <w:jc w:val="center"/>
              <w:rPr>
                <w:lang w:eastAsia="en-US"/>
              </w:rPr>
            </w:pPr>
          </w:p>
        </w:tc>
        <w:tc>
          <w:tcPr>
            <w:tcW w:w="851" w:type="dxa"/>
            <w:vMerge w:val="restart"/>
            <w:tcBorders>
              <w:top w:val="nil"/>
              <w:left w:val="single" w:sz="4" w:space="0" w:color="auto"/>
              <w:bottom w:val="single" w:sz="12" w:space="0" w:color="auto"/>
              <w:right w:val="single" w:sz="8" w:space="0" w:color="auto"/>
            </w:tcBorders>
            <w:shd w:val="clear" w:color="auto" w:fill="FFFFFF"/>
            <w:vAlign w:val="center"/>
          </w:tcPr>
          <w:p w14:paraId="0CABD10F" w14:textId="77777777" w:rsidR="00F75542" w:rsidRPr="00F75542" w:rsidRDefault="00F75542" w:rsidP="00F75542">
            <w:pPr>
              <w:spacing w:line="276" w:lineRule="auto"/>
              <w:jc w:val="center"/>
              <w:rPr>
                <w:lang w:eastAsia="en-US"/>
              </w:rPr>
            </w:pPr>
          </w:p>
        </w:tc>
        <w:tc>
          <w:tcPr>
            <w:tcW w:w="709" w:type="dxa"/>
            <w:vMerge w:val="restart"/>
            <w:tcBorders>
              <w:top w:val="nil"/>
              <w:left w:val="single" w:sz="8" w:space="0" w:color="auto"/>
              <w:bottom w:val="single" w:sz="12" w:space="0" w:color="auto"/>
              <w:right w:val="single" w:sz="4" w:space="0" w:color="auto"/>
            </w:tcBorders>
            <w:shd w:val="clear" w:color="auto" w:fill="FFFFFF"/>
            <w:vAlign w:val="center"/>
          </w:tcPr>
          <w:p w14:paraId="367FEE63" w14:textId="77777777" w:rsidR="00F75542" w:rsidRPr="00F75542" w:rsidRDefault="00F75542" w:rsidP="00F75542">
            <w:pPr>
              <w:spacing w:line="276" w:lineRule="auto"/>
              <w:rPr>
                <w:lang w:eastAsia="en-US"/>
              </w:rPr>
            </w:pPr>
          </w:p>
        </w:tc>
        <w:tc>
          <w:tcPr>
            <w:tcW w:w="567" w:type="dxa"/>
            <w:vMerge w:val="restart"/>
            <w:tcBorders>
              <w:top w:val="nil"/>
              <w:left w:val="single" w:sz="4" w:space="0" w:color="auto"/>
              <w:bottom w:val="single" w:sz="12" w:space="0" w:color="auto"/>
              <w:right w:val="single" w:sz="4" w:space="0" w:color="auto"/>
            </w:tcBorders>
            <w:shd w:val="clear" w:color="auto" w:fill="FFFFFF"/>
            <w:vAlign w:val="center"/>
          </w:tcPr>
          <w:p w14:paraId="64E91FCF" w14:textId="77777777" w:rsidR="00F75542" w:rsidRPr="00F75542" w:rsidRDefault="00F75542" w:rsidP="00F75542">
            <w:pPr>
              <w:spacing w:line="276" w:lineRule="auto"/>
              <w:rPr>
                <w:b/>
                <w:lang w:eastAsia="en-US"/>
              </w:rPr>
            </w:pPr>
          </w:p>
        </w:tc>
        <w:tc>
          <w:tcPr>
            <w:tcW w:w="708" w:type="dxa"/>
            <w:tcBorders>
              <w:top w:val="nil"/>
              <w:left w:val="nil"/>
              <w:bottom w:val="single" w:sz="12" w:space="0" w:color="auto"/>
              <w:right w:val="single" w:sz="4" w:space="0" w:color="auto"/>
            </w:tcBorders>
            <w:shd w:val="clear" w:color="auto" w:fill="FFFFFF"/>
            <w:vAlign w:val="center"/>
          </w:tcPr>
          <w:p w14:paraId="5E762BDA" w14:textId="77777777" w:rsidR="00F75542" w:rsidRPr="00F75542" w:rsidRDefault="00F75542" w:rsidP="00F75542">
            <w:pPr>
              <w:spacing w:line="276" w:lineRule="auto"/>
              <w:rPr>
                <w:lang w:eastAsia="en-US"/>
              </w:rPr>
            </w:pPr>
          </w:p>
        </w:tc>
        <w:tc>
          <w:tcPr>
            <w:tcW w:w="709" w:type="dxa"/>
            <w:tcBorders>
              <w:top w:val="nil"/>
              <w:left w:val="nil"/>
              <w:bottom w:val="single" w:sz="12" w:space="0" w:color="auto"/>
              <w:right w:val="single" w:sz="4" w:space="0" w:color="auto"/>
            </w:tcBorders>
            <w:shd w:val="clear" w:color="auto" w:fill="FFFFFF"/>
            <w:vAlign w:val="center"/>
          </w:tcPr>
          <w:p w14:paraId="767D3A5C" w14:textId="77777777" w:rsidR="00F75542" w:rsidRPr="00F75542" w:rsidRDefault="00F75542" w:rsidP="00F75542">
            <w:pPr>
              <w:spacing w:line="276" w:lineRule="auto"/>
              <w:rPr>
                <w:lang w:eastAsia="en-US"/>
              </w:rPr>
            </w:pPr>
          </w:p>
        </w:tc>
        <w:tc>
          <w:tcPr>
            <w:tcW w:w="851" w:type="dxa"/>
            <w:tcBorders>
              <w:top w:val="nil"/>
              <w:left w:val="nil"/>
              <w:bottom w:val="single" w:sz="12" w:space="0" w:color="auto"/>
              <w:right w:val="single" w:sz="4" w:space="0" w:color="auto"/>
            </w:tcBorders>
            <w:shd w:val="clear" w:color="auto" w:fill="FFFFFF"/>
            <w:vAlign w:val="center"/>
          </w:tcPr>
          <w:p w14:paraId="3D34D867" w14:textId="77777777" w:rsidR="00F75542" w:rsidRPr="00F75542" w:rsidRDefault="00F75542" w:rsidP="00F75542">
            <w:pPr>
              <w:spacing w:line="276" w:lineRule="auto"/>
              <w:rPr>
                <w:lang w:eastAsia="en-US"/>
              </w:rPr>
            </w:pPr>
          </w:p>
        </w:tc>
        <w:tc>
          <w:tcPr>
            <w:tcW w:w="1134" w:type="dxa"/>
            <w:tcBorders>
              <w:top w:val="nil"/>
              <w:left w:val="nil"/>
              <w:bottom w:val="single" w:sz="12" w:space="0" w:color="auto"/>
              <w:right w:val="single" w:sz="4" w:space="0" w:color="auto"/>
            </w:tcBorders>
            <w:shd w:val="clear" w:color="auto" w:fill="FFFFFF"/>
            <w:vAlign w:val="center"/>
          </w:tcPr>
          <w:p w14:paraId="2F5EC05C" w14:textId="77777777" w:rsidR="00F75542" w:rsidRPr="00F75542" w:rsidRDefault="00F75542" w:rsidP="00F75542">
            <w:pPr>
              <w:spacing w:line="276" w:lineRule="auto"/>
              <w:rPr>
                <w:lang w:eastAsia="en-US"/>
              </w:rPr>
            </w:pPr>
          </w:p>
        </w:tc>
        <w:tc>
          <w:tcPr>
            <w:tcW w:w="1134" w:type="dxa"/>
            <w:vMerge w:val="restart"/>
            <w:tcBorders>
              <w:top w:val="single" w:sz="2" w:space="0" w:color="auto"/>
              <w:left w:val="nil"/>
              <w:bottom w:val="single" w:sz="12" w:space="0" w:color="auto"/>
              <w:right w:val="single" w:sz="12" w:space="0" w:color="000000"/>
            </w:tcBorders>
            <w:shd w:val="clear" w:color="auto" w:fill="FFFFFF"/>
            <w:vAlign w:val="center"/>
          </w:tcPr>
          <w:p w14:paraId="61065433" w14:textId="77777777" w:rsidR="00F75542" w:rsidRPr="00F75542" w:rsidRDefault="00F75542" w:rsidP="00F75542">
            <w:pPr>
              <w:spacing w:line="276" w:lineRule="auto"/>
              <w:rPr>
                <w:lang w:eastAsia="en-US"/>
              </w:rPr>
            </w:pPr>
          </w:p>
        </w:tc>
      </w:tr>
      <w:tr w:rsidR="00F75542" w:rsidRPr="00F75542" w14:paraId="7821DFFC" w14:textId="77777777" w:rsidTr="00F75542">
        <w:trPr>
          <w:trHeight w:val="542"/>
          <w:jc w:val="center"/>
        </w:trPr>
        <w:tc>
          <w:tcPr>
            <w:tcW w:w="300" w:type="dxa"/>
            <w:vMerge/>
            <w:tcBorders>
              <w:top w:val="single" w:sz="12" w:space="0" w:color="auto"/>
              <w:left w:val="single" w:sz="12" w:space="0" w:color="000000"/>
              <w:bottom w:val="single" w:sz="12" w:space="0" w:color="auto"/>
              <w:right w:val="single" w:sz="4" w:space="0" w:color="000000"/>
            </w:tcBorders>
            <w:vAlign w:val="center"/>
            <w:hideMark/>
          </w:tcPr>
          <w:p w14:paraId="03D4CF76" w14:textId="77777777" w:rsidR="00F75542" w:rsidRPr="00F75542" w:rsidRDefault="00F75542" w:rsidP="00F75542">
            <w:pPr>
              <w:spacing w:line="276" w:lineRule="auto"/>
              <w:rPr>
                <w:lang w:eastAsia="en-US"/>
              </w:rPr>
            </w:pPr>
          </w:p>
        </w:tc>
        <w:tc>
          <w:tcPr>
            <w:tcW w:w="3643" w:type="dxa"/>
            <w:gridSpan w:val="4"/>
            <w:tcBorders>
              <w:top w:val="single" w:sz="4" w:space="0" w:color="auto"/>
              <w:left w:val="single" w:sz="4" w:space="0" w:color="auto"/>
              <w:bottom w:val="single" w:sz="12" w:space="0" w:color="auto"/>
              <w:right w:val="single" w:sz="4" w:space="0" w:color="000000"/>
            </w:tcBorders>
            <w:shd w:val="clear" w:color="auto" w:fill="FFFFFF"/>
            <w:vAlign w:val="center"/>
          </w:tcPr>
          <w:p w14:paraId="16278B28" w14:textId="77777777" w:rsidR="00F75542" w:rsidRPr="00F75542" w:rsidRDefault="00F75542" w:rsidP="00F75542">
            <w:pPr>
              <w:spacing w:line="276" w:lineRule="auto"/>
              <w:jc w:val="center"/>
              <w:rPr>
                <w:lang w:eastAsia="en-US"/>
              </w:rPr>
            </w:pPr>
          </w:p>
        </w:tc>
        <w:tc>
          <w:tcPr>
            <w:tcW w:w="300" w:type="dxa"/>
            <w:vMerge/>
            <w:tcBorders>
              <w:top w:val="nil"/>
              <w:left w:val="single" w:sz="4" w:space="0" w:color="auto"/>
              <w:bottom w:val="single" w:sz="12" w:space="0" w:color="auto"/>
              <w:right w:val="single" w:sz="8" w:space="0" w:color="auto"/>
            </w:tcBorders>
            <w:vAlign w:val="center"/>
            <w:hideMark/>
          </w:tcPr>
          <w:p w14:paraId="0612343C" w14:textId="77777777" w:rsidR="00F75542" w:rsidRPr="00F75542" w:rsidRDefault="00F75542" w:rsidP="00F75542">
            <w:pPr>
              <w:spacing w:line="276" w:lineRule="auto"/>
              <w:rPr>
                <w:lang w:eastAsia="en-US"/>
              </w:rPr>
            </w:pPr>
          </w:p>
        </w:tc>
        <w:tc>
          <w:tcPr>
            <w:tcW w:w="300" w:type="dxa"/>
            <w:vMerge/>
            <w:tcBorders>
              <w:top w:val="nil"/>
              <w:left w:val="single" w:sz="8" w:space="0" w:color="auto"/>
              <w:bottom w:val="single" w:sz="12" w:space="0" w:color="auto"/>
              <w:right w:val="single" w:sz="4" w:space="0" w:color="auto"/>
            </w:tcBorders>
            <w:vAlign w:val="center"/>
            <w:hideMark/>
          </w:tcPr>
          <w:p w14:paraId="036A85D7" w14:textId="77777777" w:rsidR="00F75542" w:rsidRPr="00F75542" w:rsidRDefault="00F75542" w:rsidP="00F75542">
            <w:pPr>
              <w:spacing w:line="276" w:lineRule="auto"/>
              <w:rPr>
                <w:lang w:eastAsia="en-US"/>
              </w:rPr>
            </w:pPr>
          </w:p>
        </w:tc>
        <w:tc>
          <w:tcPr>
            <w:tcW w:w="300" w:type="dxa"/>
            <w:vMerge/>
            <w:tcBorders>
              <w:top w:val="nil"/>
              <w:left w:val="single" w:sz="4" w:space="0" w:color="auto"/>
              <w:bottom w:val="single" w:sz="12" w:space="0" w:color="auto"/>
              <w:right w:val="single" w:sz="4" w:space="0" w:color="auto"/>
            </w:tcBorders>
            <w:vAlign w:val="center"/>
            <w:hideMark/>
          </w:tcPr>
          <w:p w14:paraId="289D4ABF" w14:textId="77777777" w:rsidR="00F75542" w:rsidRPr="00F75542" w:rsidRDefault="00F75542" w:rsidP="00F75542">
            <w:pPr>
              <w:spacing w:line="276" w:lineRule="auto"/>
              <w:rPr>
                <w:b/>
                <w:lang w:eastAsia="en-US"/>
              </w:rPr>
            </w:pPr>
          </w:p>
        </w:tc>
        <w:tc>
          <w:tcPr>
            <w:tcW w:w="708" w:type="dxa"/>
            <w:tcBorders>
              <w:top w:val="nil"/>
              <w:left w:val="nil"/>
              <w:bottom w:val="single" w:sz="12" w:space="0" w:color="auto"/>
              <w:right w:val="single" w:sz="4" w:space="0" w:color="auto"/>
            </w:tcBorders>
            <w:shd w:val="clear" w:color="auto" w:fill="FFFFFF"/>
            <w:vAlign w:val="center"/>
          </w:tcPr>
          <w:p w14:paraId="3549395C" w14:textId="77777777" w:rsidR="00F75542" w:rsidRPr="00F75542" w:rsidRDefault="00F75542" w:rsidP="00F75542">
            <w:pPr>
              <w:spacing w:line="276" w:lineRule="auto"/>
              <w:rPr>
                <w:lang w:eastAsia="en-US"/>
              </w:rPr>
            </w:pPr>
          </w:p>
        </w:tc>
        <w:tc>
          <w:tcPr>
            <w:tcW w:w="709" w:type="dxa"/>
            <w:tcBorders>
              <w:top w:val="nil"/>
              <w:left w:val="nil"/>
              <w:bottom w:val="single" w:sz="12" w:space="0" w:color="auto"/>
              <w:right w:val="single" w:sz="4" w:space="0" w:color="auto"/>
            </w:tcBorders>
            <w:shd w:val="clear" w:color="auto" w:fill="FFFFFF"/>
            <w:vAlign w:val="center"/>
          </w:tcPr>
          <w:p w14:paraId="552A4C32" w14:textId="77777777" w:rsidR="00F75542" w:rsidRPr="00F75542" w:rsidRDefault="00F75542" w:rsidP="00F75542">
            <w:pPr>
              <w:spacing w:line="276" w:lineRule="auto"/>
              <w:rPr>
                <w:lang w:eastAsia="en-US"/>
              </w:rPr>
            </w:pPr>
          </w:p>
        </w:tc>
        <w:tc>
          <w:tcPr>
            <w:tcW w:w="851" w:type="dxa"/>
            <w:tcBorders>
              <w:top w:val="nil"/>
              <w:left w:val="nil"/>
              <w:bottom w:val="single" w:sz="12" w:space="0" w:color="auto"/>
              <w:right w:val="single" w:sz="4" w:space="0" w:color="auto"/>
            </w:tcBorders>
            <w:shd w:val="clear" w:color="auto" w:fill="FFFFFF"/>
            <w:vAlign w:val="center"/>
          </w:tcPr>
          <w:p w14:paraId="52BA08D5" w14:textId="77777777" w:rsidR="00F75542" w:rsidRPr="00F75542" w:rsidRDefault="00F75542" w:rsidP="00F75542">
            <w:pPr>
              <w:spacing w:line="276" w:lineRule="auto"/>
              <w:rPr>
                <w:lang w:eastAsia="en-US"/>
              </w:rPr>
            </w:pPr>
          </w:p>
        </w:tc>
        <w:tc>
          <w:tcPr>
            <w:tcW w:w="1134" w:type="dxa"/>
            <w:tcBorders>
              <w:top w:val="nil"/>
              <w:left w:val="nil"/>
              <w:bottom w:val="single" w:sz="12" w:space="0" w:color="auto"/>
              <w:right w:val="single" w:sz="4" w:space="0" w:color="auto"/>
            </w:tcBorders>
            <w:shd w:val="clear" w:color="auto" w:fill="FFFFFF"/>
            <w:vAlign w:val="center"/>
          </w:tcPr>
          <w:p w14:paraId="45F1B815" w14:textId="77777777" w:rsidR="00F75542" w:rsidRPr="00F75542" w:rsidRDefault="00F75542" w:rsidP="00F75542">
            <w:pPr>
              <w:spacing w:line="276" w:lineRule="auto"/>
              <w:rPr>
                <w:lang w:eastAsia="en-US"/>
              </w:rPr>
            </w:pPr>
          </w:p>
        </w:tc>
        <w:tc>
          <w:tcPr>
            <w:tcW w:w="1133" w:type="dxa"/>
            <w:vMerge/>
            <w:tcBorders>
              <w:top w:val="single" w:sz="2" w:space="0" w:color="auto"/>
              <w:left w:val="nil"/>
              <w:bottom w:val="single" w:sz="12" w:space="0" w:color="auto"/>
              <w:right w:val="single" w:sz="12" w:space="0" w:color="000000"/>
            </w:tcBorders>
            <w:vAlign w:val="center"/>
            <w:hideMark/>
          </w:tcPr>
          <w:p w14:paraId="652FDC43" w14:textId="77777777" w:rsidR="00F75542" w:rsidRPr="00F75542" w:rsidRDefault="00F75542" w:rsidP="00F75542">
            <w:pPr>
              <w:spacing w:line="276" w:lineRule="auto"/>
              <w:rPr>
                <w:lang w:eastAsia="en-US"/>
              </w:rPr>
            </w:pPr>
          </w:p>
        </w:tc>
      </w:tr>
      <w:tr w:rsidR="00F75542" w:rsidRPr="00F75542" w14:paraId="67141282" w14:textId="77777777" w:rsidTr="00F75542">
        <w:trPr>
          <w:trHeight w:val="581"/>
          <w:jc w:val="center"/>
        </w:trPr>
        <w:tc>
          <w:tcPr>
            <w:tcW w:w="426" w:type="dxa"/>
            <w:vMerge w:val="restart"/>
            <w:tcBorders>
              <w:top w:val="nil"/>
              <w:left w:val="single" w:sz="12" w:space="0" w:color="000000"/>
              <w:bottom w:val="single" w:sz="12" w:space="0" w:color="auto"/>
              <w:right w:val="single" w:sz="4" w:space="0" w:color="000000"/>
            </w:tcBorders>
            <w:shd w:val="clear" w:color="auto" w:fill="FFFFFF"/>
            <w:vAlign w:val="center"/>
            <w:hideMark/>
          </w:tcPr>
          <w:p w14:paraId="469ACB18" w14:textId="77777777" w:rsidR="00F75542" w:rsidRPr="00F75542" w:rsidRDefault="00F75542" w:rsidP="00F75542">
            <w:pPr>
              <w:spacing w:line="276" w:lineRule="auto"/>
              <w:jc w:val="center"/>
              <w:rPr>
                <w:lang w:eastAsia="en-US"/>
              </w:rPr>
            </w:pPr>
            <w:r w:rsidRPr="00F75542">
              <w:rPr>
                <w:lang w:eastAsia="en-US"/>
              </w:rPr>
              <w:t>7</w:t>
            </w:r>
          </w:p>
        </w:tc>
        <w:tc>
          <w:tcPr>
            <w:tcW w:w="2051" w:type="dxa"/>
            <w:gridSpan w:val="2"/>
            <w:tcBorders>
              <w:top w:val="single" w:sz="4" w:space="0" w:color="auto"/>
              <w:left w:val="single" w:sz="4" w:space="0" w:color="auto"/>
              <w:bottom w:val="single" w:sz="12" w:space="0" w:color="auto"/>
              <w:right w:val="single" w:sz="8" w:space="0" w:color="auto"/>
            </w:tcBorders>
            <w:shd w:val="clear" w:color="auto" w:fill="FFFFFF"/>
            <w:vAlign w:val="center"/>
          </w:tcPr>
          <w:p w14:paraId="3B6E3DFF" w14:textId="77777777" w:rsidR="00F75542" w:rsidRPr="00F75542" w:rsidRDefault="00F75542" w:rsidP="00F75542">
            <w:pPr>
              <w:spacing w:line="276" w:lineRule="auto"/>
              <w:jc w:val="center"/>
              <w:rPr>
                <w:lang w:eastAsia="en-US"/>
              </w:rPr>
            </w:pPr>
          </w:p>
        </w:tc>
        <w:tc>
          <w:tcPr>
            <w:tcW w:w="1592" w:type="dxa"/>
            <w:gridSpan w:val="2"/>
            <w:tcBorders>
              <w:top w:val="single" w:sz="4" w:space="0" w:color="auto"/>
              <w:left w:val="single" w:sz="8" w:space="0" w:color="auto"/>
              <w:bottom w:val="single" w:sz="12" w:space="0" w:color="auto"/>
              <w:right w:val="single" w:sz="4" w:space="0" w:color="000000"/>
            </w:tcBorders>
            <w:shd w:val="clear" w:color="auto" w:fill="FFFFFF"/>
            <w:vAlign w:val="center"/>
          </w:tcPr>
          <w:p w14:paraId="0F4D3728" w14:textId="77777777" w:rsidR="00F75542" w:rsidRPr="00F75542" w:rsidRDefault="00F75542" w:rsidP="00F75542">
            <w:pPr>
              <w:spacing w:line="276" w:lineRule="auto"/>
              <w:jc w:val="center"/>
              <w:rPr>
                <w:lang w:eastAsia="en-US"/>
              </w:rPr>
            </w:pPr>
          </w:p>
        </w:tc>
        <w:tc>
          <w:tcPr>
            <w:tcW w:w="851" w:type="dxa"/>
            <w:vMerge w:val="restart"/>
            <w:tcBorders>
              <w:top w:val="nil"/>
              <w:left w:val="single" w:sz="4" w:space="0" w:color="auto"/>
              <w:bottom w:val="single" w:sz="12" w:space="0" w:color="auto"/>
              <w:right w:val="single" w:sz="8" w:space="0" w:color="auto"/>
            </w:tcBorders>
            <w:shd w:val="clear" w:color="auto" w:fill="FFFFFF"/>
            <w:vAlign w:val="center"/>
          </w:tcPr>
          <w:p w14:paraId="2049B301" w14:textId="77777777" w:rsidR="00F75542" w:rsidRPr="00F75542" w:rsidRDefault="00F75542" w:rsidP="00F75542">
            <w:pPr>
              <w:spacing w:line="276" w:lineRule="auto"/>
              <w:jc w:val="center"/>
              <w:rPr>
                <w:lang w:eastAsia="en-US"/>
              </w:rPr>
            </w:pPr>
          </w:p>
        </w:tc>
        <w:tc>
          <w:tcPr>
            <w:tcW w:w="709" w:type="dxa"/>
            <w:vMerge w:val="restart"/>
            <w:tcBorders>
              <w:top w:val="nil"/>
              <w:left w:val="single" w:sz="8" w:space="0" w:color="auto"/>
              <w:bottom w:val="single" w:sz="12" w:space="0" w:color="auto"/>
              <w:right w:val="single" w:sz="4" w:space="0" w:color="auto"/>
            </w:tcBorders>
            <w:shd w:val="clear" w:color="auto" w:fill="FFFFFF"/>
            <w:vAlign w:val="center"/>
          </w:tcPr>
          <w:p w14:paraId="4664ED0D" w14:textId="77777777" w:rsidR="00F75542" w:rsidRPr="00F75542" w:rsidRDefault="00F75542" w:rsidP="00F75542">
            <w:pPr>
              <w:spacing w:line="276" w:lineRule="auto"/>
              <w:rPr>
                <w:lang w:eastAsia="en-US"/>
              </w:rPr>
            </w:pPr>
          </w:p>
        </w:tc>
        <w:tc>
          <w:tcPr>
            <w:tcW w:w="567" w:type="dxa"/>
            <w:vMerge w:val="restart"/>
            <w:tcBorders>
              <w:top w:val="nil"/>
              <w:left w:val="single" w:sz="4" w:space="0" w:color="auto"/>
              <w:bottom w:val="single" w:sz="12" w:space="0" w:color="auto"/>
              <w:right w:val="single" w:sz="4" w:space="0" w:color="auto"/>
            </w:tcBorders>
            <w:shd w:val="clear" w:color="auto" w:fill="FFFFFF"/>
            <w:vAlign w:val="center"/>
          </w:tcPr>
          <w:p w14:paraId="28E6F4B3" w14:textId="77777777" w:rsidR="00F75542" w:rsidRPr="00F75542" w:rsidRDefault="00F75542" w:rsidP="00F75542">
            <w:pPr>
              <w:spacing w:line="276" w:lineRule="auto"/>
              <w:rPr>
                <w:lang w:eastAsia="en-US"/>
              </w:rPr>
            </w:pPr>
          </w:p>
        </w:tc>
        <w:tc>
          <w:tcPr>
            <w:tcW w:w="708" w:type="dxa"/>
            <w:tcBorders>
              <w:top w:val="nil"/>
              <w:left w:val="nil"/>
              <w:bottom w:val="single" w:sz="12" w:space="0" w:color="auto"/>
              <w:right w:val="single" w:sz="4" w:space="0" w:color="auto"/>
            </w:tcBorders>
            <w:shd w:val="clear" w:color="auto" w:fill="FFFFFF"/>
            <w:vAlign w:val="center"/>
          </w:tcPr>
          <w:p w14:paraId="3F463CDC" w14:textId="77777777" w:rsidR="00F75542" w:rsidRPr="00F75542" w:rsidRDefault="00F75542" w:rsidP="00F75542">
            <w:pPr>
              <w:spacing w:line="276" w:lineRule="auto"/>
              <w:rPr>
                <w:lang w:eastAsia="en-US"/>
              </w:rPr>
            </w:pPr>
          </w:p>
        </w:tc>
        <w:tc>
          <w:tcPr>
            <w:tcW w:w="709" w:type="dxa"/>
            <w:tcBorders>
              <w:top w:val="nil"/>
              <w:left w:val="nil"/>
              <w:bottom w:val="single" w:sz="12" w:space="0" w:color="auto"/>
              <w:right w:val="single" w:sz="4" w:space="0" w:color="auto"/>
            </w:tcBorders>
            <w:shd w:val="clear" w:color="auto" w:fill="FFFFFF"/>
            <w:vAlign w:val="center"/>
          </w:tcPr>
          <w:p w14:paraId="0499A8DB" w14:textId="77777777" w:rsidR="00F75542" w:rsidRPr="00F75542" w:rsidRDefault="00F75542" w:rsidP="00F75542">
            <w:pPr>
              <w:spacing w:line="276" w:lineRule="auto"/>
              <w:rPr>
                <w:lang w:eastAsia="en-US"/>
              </w:rPr>
            </w:pPr>
          </w:p>
        </w:tc>
        <w:tc>
          <w:tcPr>
            <w:tcW w:w="851" w:type="dxa"/>
            <w:tcBorders>
              <w:top w:val="nil"/>
              <w:left w:val="nil"/>
              <w:bottom w:val="single" w:sz="12" w:space="0" w:color="auto"/>
              <w:right w:val="single" w:sz="4" w:space="0" w:color="auto"/>
            </w:tcBorders>
            <w:shd w:val="clear" w:color="auto" w:fill="FFFFFF"/>
            <w:vAlign w:val="center"/>
          </w:tcPr>
          <w:p w14:paraId="15EF8060" w14:textId="77777777" w:rsidR="00F75542" w:rsidRPr="00F75542" w:rsidRDefault="00F75542" w:rsidP="00F75542">
            <w:pPr>
              <w:spacing w:line="276" w:lineRule="auto"/>
              <w:rPr>
                <w:lang w:eastAsia="en-US"/>
              </w:rPr>
            </w:pPr>
          </w:p>
        </w:tc>
        <w:tc>
          <w:tcPr>
            <w:tcW w:w="1134" w:type="dxa"/>
            <w:tcBorders>
              <w:top w:val="nil"/>
              <w:left w:val="nil"/>
              <w:bottom w:val="single" w:sz="12" w:space="0" w:color="auto"/>
              <w:right w:val="single" w:sz="4" w:space="0" w:color="auto"/>
            </w:tcBorders>
            <w:shd w:val="clear" w:color="auto" w:fill="FFFFFF"/>
            <w:vAlign w:val="center"/>
          </w:tcPr>
          <w:p w14:paraId="201C99CD" w14:textId="77777777" w:rsidR="00F75542" w:rsidRPr="00F75542" w:rsidRDefault="00F75542" w:rsidP="00F75542">
            <w:pPr>
              <w:spacing w:line="276" w:lineRule="auto"/>
              <w:rPr>
                <w:lang w:eastAsia="en-US"/>
              </w:rPr>
            </w:pPr>
          </w:p>
        </w:tc>
        <w:tc>
          <w:tcPr>
            <w:tcW w:w="1134" w:type="dxa"/>
            <w:vMerge w:val="restart"/>
            <w:tcBorders>
              <w:top w:val="nil"/>
              <w:left w:val="nil"/>
              <w:bottom w:val="single" w:sz="12" w:space="0" w:color="auto"/>
              <w:right w:val="single" w:sz="12" w:space="0" w:color="000000"/>
            </w:tcBorders>
            <w:shd w:val="clear" w:color="auto" w:fill="FFFFFF"/>
            <w:vAlign w:val="center"/>
          </w:tcPr>
          <w:p w14:paraId="0445066C" w14:textId="77777777" w:rsidR="00F75542" w:rsidRPr="00F75542" w:rsidRDefault="00F75542" w:rsidP="00F75542">
            <w:pPr>
              <w:spacing w:line="276" w:lineRule="auto"/>
              <w:rPr>
                <w:lang w:eastAsia="en-US"/>
              </w:rPr>
            </w:pPr>
          </w:p>
        </w:tc>
      </w:tr>
      <w:tr w:rsidR="00F75542" w:rsidRPr="00F75542" w14:paraId="09B18516" w14:textId="77777777" w:rsidTr="00F75542">
        <w:trPr>
          <w:trHeight w:val="563"/>
          <w:jc w:val="center"/>
        </w:trPr>
        <w:tc>
          <w:tcPr>
            <w:tcW w:w="300" w:type="dxa"/>
            <w:vMerge/>
            <w:tcBorders>
              <w:top w:val="nil"/>
              <w:left w:val="single" w:sz="12" w:space="0" w:color="000000"/>
              <w:bottom w:val="single" w:sz="12" w:space="0" w:color="auto"/>
              <w:right w:val="single" w:sz="4" w:space="0" w:color="000000"/>
            </w:tcBorders>
            <w:vAlign w:val="center"/>
            <w:hideMark/>
          </w:tcPr>
          <w:p w14:paraId="0816E4B0" w14:textId="77777777" w:rsidR="00F75542" w:rsidRPr="00F75542" w:rsidRDefault="00F75542" w:rsidP="00F75542">
            <w:pPr>
              <w:spacing w:line="276" w:lineRule="auto"/>
              <w:rPr>
                <w:lang w:eastAsia="en-US"/>
              </w:rPr>
            </w:pPr>
          </w:p>
        </w:tc>
        <w:tc>
          <w:tcPr>
            <w:tcW w:w="3643" w:type="dxa"/>
            <w:gridSpan w:val="4"/>
            <w:tcBorders>
              <w:top w:val="single" w:sz="4" w:space="0" w:color="auto"/>
              <w:left w:val="single" w:sz="4" w:space="0" w:color="auto"/>
              <w:bottom w:val="single" w:sz="12" w:space="0" w:color="auto"/>
              <w:right w:val="single" w:sz="4" w:space="0" w:color="000000"/>
            </w:tcBorders>
            <w:shd w:val="clear" w:color="auto" w:fill="FFFFFF"/>
            <w:vAlign w:val="center"/>
          </w:tcPr>
          <w:p w14:paraId="714FF725" w14:textId="77777777" w:rsidR="00F75542" w:rsidRPr="00F75542" w:rsidRDefault="00F75542" w:rsidP="00F75542">
            <w:pPr>
              <w:spacing w:line="276" w:lineRule="auto"/>
              <w:jc w:val="center"/>
              <w:rPr>
                <w:lang w:eastAsia="en-US"/>
              </w:rPr>
            </w:pPr>
          </w:p>
        </w:tc>
        <w:tc>
          <w:tcPr>
            <w:tcW w:w="300" w:type="dxa"/>
            <w:vMerge/>
            <w:tcBorders>
              <w:top w:val="nil"/>
              <w:left w:val="single" w:sz="4" w:space="0" w:color="auto"/>
              <w:bottom w:val="single" w:sz="12" w:space="0" w:color="auto"/>
              <w:right w:val="single" w:sz="8" w:space="0" w:color="auto"/>
            </w:tcBorders>
            <w:vAlign w:val="center"/>
            <w:hideMark/>
          </w:tcPr>
          <w:p w14:paraId="23C94406" w14:textId="77777777" w:rsidR="00F75542" w:rsidRPr="00F75542" w:rsidRDefault="00F75542" w:rsidP="00F75542">
            <w:pPr>
              <w:spacing w:line="276" w:lineRule="auto"/>
              <w:rPr>
                <w:lang w:eastAsia="en-US"/>
              </w:rPr>
            </w:pPr>
          </w:p>
        </w:tc>
        <w:tc>
          <w:tcPr>
            <w:tcW w:w="300" w:type="dxa"/>
            <w:vMerge/>
            <w:tcBorders>
              <w:top w:val="nil"/>
              <w:left w:val="single" w:sz="8" w:space="0" w:color="auto"/>
              <w:bottom w:val="single" w:sz="12" w:space="0" w:color="auto"/>
              <w:right w:val="single" w:sz="4" w:space="0" w:color="auto"/>
            </w:tcBorders>
            <w:vAlign w:val="center"/>
            <w:hideMark/>
          </w:tcPr>
          <w:p w14:paraId="7B435E23" w14:textId="77777777" w:rsidR="00F75542" w:rsidRPr="00F75542" w:rsidRDefault="00F75542" w:rsidP="00F75542">
            <w:pPr>
              <w:spacing w:line="276" w:lineRule="auto"/>
              <w:rPr>
                <w:lang w:eastAsia="en-US"/>
              </w:rPr>
            </w:pPr>
          </w:p>
        </w:tc>
        <w:tc>
          <w:tcPr>
            <w:tcW w:w="300" w:type="dxa"/>
            <w:vMerge/>
            <w:tcBorders>
              <w:top w:val="nil"/>
              <w:left w:val="single" w:sz="4" w:space="0" w:color="auto"/>
              <w:bottom w:val="single" w:sz="12" w:space="0" w:color="auto"/>
              <w:right w:val="single" w:sz="4" w:space="0" w:color="auto"/>
            </w:tcBorders>
            <w:vAlign w:val="center"/>
            <w:hideMark/>
          </w:tcPr>
          <w:p w14:paraId="627F5B40" w14:textId="77777777" w:rsidR="00F75542" w:rsidRPr="00F75542" w:rsidRDefault="00F75542" w:rsidP="00F75542">
            <w:pPr>
              <w:spacing w:line="276" w:lineRule="auto"/>
              <w:rPr>
                <w:lang w:eastAsia="en-US"/>
              </w:rPr>
            </w:pPr>
          </w:p>
        </w:tc>
        <w:tc>
          <w:tcPr>
            <w:tcW w:w="708" w:type="dxa"/>
            <w:tcBorders>
              <w:top w:val="nil"/>
              <w:left w:val="nil"/>
              <w:bottom w:val="single" w:sz="12" w:space="0" w:color="auto"/>
              <w:right w:val="single" w:sz="4" w:space="0" w:color="auto"/>
            </w:tcBorders>
            <w:shd w:val="clear" w:color="auto" w:fill="FFFFFF"/>
            <w:vAlign w:val="center"/>
          </w:tcPr>
          <w:p w14:paraId="4ADC8DE0" w14:textId="77777777" w:rsidR="00F75542" w:rsidRPr="00F75542" w:rsidRDefault="00F75542" w:rsidP="00F75542">
            <w:pPr>
              <w:spacing w:line="276" w:lineRule="auto"/>
              <w:rPr>
                <w:lang w:eastAsia="en-US"/>
              </w:rPr>
            </w:pPr>
          </w:p>
        </w:tc>
        <w:tc>
          <w:tcPr>
            <w:tcW w:w="709" w:type="dxa"/>
            <w:tcBorders>
              <w:top w:val="nil"/>
              <w:left w:val="nil"/>
              <w:bottom w:val="single" w:sz="12" w:space="0" w:color="auto"/>
              <w:right w:val="single" w:sz="4" w:space="0" w:color="auto"/>
            </w:tcBorders>
            <w:shd w:val="clear" w:color="auto" w:fill="FFFFFF"/>
            <w:vAlign w:val="center"/>
          </w:tcPr>
          <w:p w14:paraId="0A3BAC3C" w14:textId="77777777" w:rsidR="00F75542" w:rsidRPr="00F75542" w:rsidRDefault="00F75542" w:rsidP="00F75542">
            <w:pPr>
              <w:spacing w:line="276" w:lineRule="auto"/>
              <w:rPr>
                <w:lang w:eastAsia="en-US"/>
              </w:rPr>
            </w:pPr>
          </w:p>
        </w:tc>
        <w:tc>
          <w:tcPr>
            <w:tcW w:w="851" w:type="dxa"/>
            <w:tcBorders>
              <w:top w:val="nil"/>
              <w:left w:val="nil"/>
              <w:bottom w:val="single" w:sz="12" w:space="0" w:color="auto"/>
              <w:right w:val="single" w:sz="4" w:space="0" w:color="auto"/>
            </w:tcBorders>
            <w:shd w:val="clear" w:color="auto" w:fill="FFFFFF"/>
            <w:vAlign w:val="center"/>
          </w:tcPr>
          <w:p w14:paraId="2E4B35D1" w14:textId="77777777" w:rsidR="00F75542" w:rsidRPr="00F75542" w:rsidRDefault="00F75542" w:rsidP="00F75542">
            <w:pPr>
              <w:spacing w:line="276" w:lineRule="auto"/>
              <w:rPr>
                <w:lang w:eastAsia="en-US"/>
              </w:rPr>
            </w:pPr>
          </w:p>
        </w:tc>
        <w:tc>
          <w:tcPr>
            <w:tcW w:w="1134" w:type="dxa"/>
            <w:tcBorders>
              <w:top w:val="nil"/>
              <w:left w:val="nil"/>
              <w:bottom w:val="single" w:sz="12" w:space="0" w:color="auto"/>
              <w:right w:val="single" w:sz="4" w:space="0" w:color="auto"/>
            </w:tcBorders>
            <w:shd w:val="clear" w:color="auto" w:fill="FFFFFF"/>
            <w:vAlign w:val="center"/>
          </w:tcPr>
          <w:p w14:paraId="165C595C" w14:textId="77777777" w:rsidR="00F75542" w:rsidRPr="00F75542" w:rsidRDefault="00F75542" w:rsidP="00F75542">
            <w:pPr>
              <w:spacing w:line="276" w:lineRule="auto"/>
              <w:rPr>
                <w:lang w:eastAsia="en-US"/>
              </w:rPr>
            </w:pPr>
          </w:p>
        </w:tc>
        <w:tc>
          <w:tcPr>
            <w:tcW w:w="1133" w:type="dxa"/>
            <w:vMerge/>
            <w:tcBorders>
              <w:top w:val="nil"/>
              <w:left w:val="nil"/>
              <w:bottom w:val="single" w:sz="12" w:space="0" w:color="auto"/>
              <w:right w:val="single" w:sz="12" w:space="0" w:color="000000"/>
            </w:tcBorders>
            <w:vAlign w:val="center"/>
            <w:hideMark/>
          </w:tcPr>
          <w:p w14:paraId="6FDCEE5E" w14:textId="77777777" w:rsidR="00F75542" w:rsidRPr="00F75542" w:rsidRDefault="00F75542" w:rsidP="00F75542">
            <w:pPr>
              <w:spacing w:line="276" w:lineRule="auto"/>
              <w:rPr>
                <w:lang w:eastAsia="en-US"/>
              </w:rPr>
            </w:pPr>
          </w:p>
        </w:tc>
      </w:tr>
      <w:tr w:rsidR="00F75542" w:rsidRPr="00F75542" w14:paraId="68CE14DD" w14:textId="77777777" w:rsidTr="00F75542">
        <w:trPr>
          <w:trHeight w:val="471"/>
          <w:jc w:val="center"/>
        </w:trPr>
        <w:tc>
          <w:tcPr>
            <w:tcW w:w="426" w:type="dxa"/>
            <w:vMerge w:val="restart"/>
            <w:tcBorders>
              <w:top w:val="nil"/>
              <w:left w:val="single" w:sz="12" w:space="0" w:color="000000"/>
              <w:bottom w:val="single" w:sz="12" w:space="0" w:color="auto"/>
              <w:right w:val="single" w:sz="4" w:space="0" w:color="000000"/>
            </w:tcBorders>
            <w:shd w:val="clear" w:color="auto" w:fill="FFFFFF"/>
            <w:vAlign w:val="center"/>
            <w:hideMark/>
          </w:tcPr>
          <w:p w14:paraId="7A4B570F" w14:textId="77777777" w:rsidR="00F75542" w:rsidRPr="00F75542" w:rsidRDefault="00F75542" w:rsidP="00F75542">
            <w:pPr>
              <w:spacing w:line="276" w:lineRule="auto"/>
              <w:jc w:val="center"/>
              <w:rPr>
                <w:lang w:eastAsia="en-US"/>
              </w:rPr>
            </w:pPr>
            <w:r w:rsidRPr="00F75542">
              <w:rPr>
                <w:lang w:eastAsia="en-US"/>
              </w:rPr>
              <w:t>8</w:t>
            </w:r>
          </w:p>
        </w:tc>
        <w:tc>
          <w:tcPr>
            <w:tcW w:w="2051" w:type="dxa"/>
            <w:gridSpan w:val="2"/>
            <w:tcBorders>
              <w:top w:val="single" w:sz="4" w:space="0" w:color="auto"/>
              <w:left w:val="single" w:sz="4" w:space="0" w:color="auto"/>
              <w:bottom w:val="single" w:sz="12" w:space="0" w:color="auto"/>
              <w:right w:val="single" w:sz="8" w:space="0" w:color="auto"/>
            </w:tcBorders>
            <w:shd w:val="clear" w:color="auto" w:fill="FFFFFF"/>
            <w:vAlign w:val="center"/>
          </w:tcPr>
          <w:p w14:paraId="3757D1E3" w14:textId="77777777" w:rsidR="00F75542" w:rsidRPr="00F75542" w:rsidRDefault="00F75542" w:rsidP="00F75542">
            <w:pPr>
              <w:spacing w:line="276" w:lineRule="auto"/>
              <w:jc w:val="center"/>
              <w:rPr>
                <w:lang w:eastAsia="en-US"/>
              </w:rPr>
            </w:pPr>
          </w:p>
        </w:tc>
        <w:tc>
          <w:tcPr>
            <w:tcW w:w="1592" w:type="dxa"/>
            <w:gridSpan w:val="2"/>
            <w:tcBorders>
              <w:top w:val="single" w:sz="4" w:space="0" w:color="auto"/>
              <w:left w:val="single" w:sz="8" w:space="0" w:color="auto"/>
              <w:bottom w:val="single" w:sz="12" w:space="0" w:color="auto"/>
              <w:right w:val="single" w:sz="4" w:space="0" w:color="000000"/>
            </w:tcBorders>
            <w:shd w:val="clear" w:color="auto" w:fill="FFFFFF"/>
            <w:vAlign w:val="center"/>
          </w:tcPr>
          <w:p w14:paraId="3F1BB99F" w14:textId="77777777" w:rsidR="00F75542" w:rsidRPr="00F75542" w:rsidRDefault="00F75542" w:rsidP="00F75542">
            <w:pPr>
              <w:spacing w:line="276" w:lineRule="auto"/>
              <w:jc w:val="center"/>
              <w:rPr>
                <w:lang w:eastAsia="en-US"/>
              </w:rPr>
            </w:pPr>
          </w:p>
        </w:tc>
        <w:tc>
          <w:tcPr>
            <w:tcW w:w="851" w:type="dxa"/>
            <w:vMerge w:val="restart"/>
            <w:tcBorders>
              <w:top w:val="nil"/>
              <w:left w:val="single" w:sz="4" w:space="0" w:color="auto"/>
              <w:bottom w:val="single" w:sz="12" w:space="0" w:color="auto"/>
              <w:right w:val="single" w:sz="8" w:space="0" w:color="auto"/>
            </w:tcBorders>
            <w:shd w:val="clear" w:color="auto" w:fill="FFFFFF"/>
            <w:vAlign w:val="center"/>
          </w:tcPr>
          <w:p w14:paraId="25ACDF88" w14:textId="77777777" w:rsidR="00F75542" w:rsidRPr="00F75542" w:rsidRDefault="00F75542" w:rsidP="00F75542">
            <w:pPr>
              <w:spacing w:line="276" w:lineRule="auto"/>
              <w:jc w:val="center"/>
              <w:rPr>
                <w:lang w:eastAsia="en-US"/>
              </w:rPr>
            </w:pPr>
          </w:p>
        </w:tc>
        <w:tc>
          <w:tcPr>
            <w:tcW w:w="709" w:type="dxa"/>
            <w:vMerge w:val="restart"/>
            <w:tcBorders>
              <w:top w:val="nil"/>
              <w:left w:val="single" w:sz="8" w:space="0" w:color="auto"/>
              <w:bottom w:val="single" w:sz="12" w:space="0" w:color="auto"/>
              <w:right w:val="single" w:sz="4" w:space="0" w:color="auto"/>
            </w:tcBorders>
            <w:shd w:val="clear" w:color="auto" w:fill="FFFFFF"/>
            <w:vAlign w:val="center"/>
          </w:tcPr>
          <w:p w14:paraId="740824EB" w14:textId="77777777" w:rsidR="00F75542" w:rsidRPr="00F75542" w:rsidRDefault="00F75542" w:rsidP="00F75542">
            <w:pPr>
              <w:spacing w:line="276" w:lineRule="auto"/>
              <w:rPr>
                <w:lang w:eastAsia="en-US"/>
              </w:rPr>
            </w:pPr>
          </w:p>
        </w:tc>
        <w:tc>
          <w:tcPr>
            <w:tcW w:w="567" w:type="dxa"/>
            <w:vMerge w:val="restart"/>
            <w:tcBorders>
              <w:top w:val="nil"/>
              <w:left w:val="single" w:sz="4" w:space="0" w:color="auto"/>
              <w:bottom w:val="single" w:sz="12" w:space="0" w:color="auto"/>
              <w:right w:val="single" w:sz="4" w:space="0" w:color="auto"/>
            </w:tcBorders>
            <w:shd w:val="clear" w:color="auto" w:fill="FFFFFF"/>
            <w:vAlign w:val="center"/>
          </w:tcPr>
          <w:p w14:paraId="777D3445" w14:textId="77777777" w:rsidR="00F75542" w:rsidRPr="00F75542" w:rsidRDefault="00F75542" w:rsidP="00F75542">
            <w:pPr>
              <w:spacing w:line="276" w:lineRule="auto"/>
              <w:rPr>
                <w:lang w:eastAsia="en-US"/>
              </w:rPr>
            </w:pPr>
          </w:p>
        </w:tc>
        <w:tc>
          <w:tcPr>
            <w:tcW w:w="708" w:type="dxa"/>
            <w:tcBorders>
              <w:top w:val="nil"/>
              <w:left w:val="nil"/>
              <w:bottom w:val="single" w:sz="12" w:space="0" w:color="auto"/>
              <w:right w:val="single" w:sz="4" w:space="0" w:color="auto"/>
            </w:tcBorders>
            <w:shd w:val="clear" w:color="auto" w:fill="FFFFFF"/>
            <w:vAlign w:val="center"/>
          </w:tcPr>
          <w:p w14:paraId="194B204C" w14:textId="77777777" w:rsidR="00F75542" w:rsidRPr="00F75542" w:rsidRDefault="00F75542" w:rsidP="00F75542">
            <w:pPr>
              <w:spacing w:line="276" w:lineRule="auto"/>
              <w:rPr>
                <w:lang w:eastAsia="en-US"/>
              </w:rPr>
            </w:pPr>
          </w:p>
        </w:tc>
        <w:tc>
          <w:tcPr>
            <w:tcW w:w="709" w:type="dxa"/>
            <w:tcBorders>
              <w:top w:val="nil"/>
              <w:left w:val="nil"/>
              <w:bottom w:val="single" w:sz="12" w:space="0" w:color="auto"/>
              <w:right w:val="single" w:sz="4" w:space="0" w:color="auto"/>
            </w:tcBorders>
            <w:shd w:val="clear" w:color="auto" w:fill="FFFFFF"/>
            <w:vAlign w:val="center"/>
          </w:tcPr>
          <w:p w14:paraId="7222C65E" w14:textId="77777777" w:rsidR="00F75542" w:rsidRPr="00F75542" w:rsidRDefault="00F75542" w:rsidP="00F75542">
            <w:pPr>
              <w:spacing w:line="276" w:lineRule="auto"/>
              <w:rPr>
                <w:lang w:eastAsia="en-US"/>
              </w:rPr>
            </w:pPr>
          </w:p>
        </w:tc>
        <w:tc>
          <w:tcPr>
            <w:tcW w:w="851" w:type="dxa"/>
            <w:tcBorders>
              <w:top w:val="nil"/>
              <w:left w:val="nil"/>
              <w:bottom w:val="single" w:sz="12" w:space="0" w:color="auto"/>
              <w:right w:val="single" w:sz="4" w:space="0" w:color="auto"/>
            </w:tcBorders>
            <w:shd w:val="clear" w:color="auto" w:fill="FFFFFF"/>
            <w:vAlign w:val="center"/>
          </w:tcPr>
          <w:p w14:paraId="3B20FE48" w14:textId="77777777" w:rsidR="00F75542" w:rsidRPr="00F75542" w:rsidRDefault="00F75542" w:rsidP="00F75542">
            <w:pPr>
              <w:spacing w:line="276" w:lineRule="auto"/>
              <w:rPr>
                <w:lang w:eastAsia="en-US"/>
              </w:rPr>
            </w:pPr>
          </w:p>
        </w:tc>
        <w:tc>
          <w:tcPr>
            <w:tcW w:w="1134" w:type="dxa"/>
            <w:tcBorders>
              <w:top w:val="nil"/>
              <w:left w:val="nil"/>
              <w:bottom w:val="single" w:sz="12" w:space="0" w:color="auto"/>
              <w:right w:val="single" w:sz="4" w:space="0" w:color="auto"/>
            </w:tcBorders>
            <w:shd w:val="clear" w:color="auto" w:fill="FFFFFF"/>
            <w:vAlign w:val="center"/>
          </w:tcPr>
          <w:p w14:paraId="7BC7ECFD" w14:textId="77777777" w:rsidR="00F75542" w:rsidRPr="00F75542" w:rsidRDefault="00F75542" w:rsidP="00F75542">
            <w:pPr>
              <w:spacing w:line="276" w:lineRule="auto"/>
              <w:rPr>
                <w:lang w:eastAsia="en-US"/>
              </w:rPr>
            </w:pPr>
          </w:p>
        </w:tc>
        <w:tc>
          <w:tcPr>
            <w:tcW w:w="1134" w:type="dxa"/>
            <w:vMerge w:val="restart"/>
            <w:tcBorders>
              <w:top w:val="nil"/>
              <w:left w:val="nil"/>
              <w:bottom w:val="single" w:sz="12" w:space="0" w:color="auto"/>
              <w:right w:val="single" w:sz="12" w:space="0" w:color="000000"/>
            </w:tcBorders>
            <w:shd w:val="clear" w:color="auto" w:fill="FFFFFF"/>
            <w:vAlign w:val="center"/>
          </w:tcPr>
          <w:p w14:paraId="3FDBA823" w14:textId="77777777" w:rsidR="00F75542" w:rsidRPr="00F75542" w:rsidRDefault="00F75542" w:rsidP="00F75542">
            <w:pPr>
              <w:spacing w:line="276" w:lineRule="auto"/>
              <w:rPr>
                <w:lang w:eastAsia="en-US"/>
              </w:rPr>
            </w:pPr>
          </w:p>
        </w:tc>
      </w:tr>
      <w:tr w:rsidR="00F75542" w:rsidRPr="00F75542" w14:paraId="2F64641F" w14:textId="77777777" w:rsidTr="00F75542">
        <w:trPr>
          <w:trHeight w:val="533"/>
          <w:jc w:val="center"/>
        </w:trPr>
        <w:tc>
          <w:tcPr>
            <w:tcW w:w="300" w:type="dxa"/>
            <w:vMerge/>
            <w:tcBorders>
              <w:top w:val="nil"/>
              <w:left w:val="single" w:sz="12" w:space="0" w:color="000000"/>
              <w:bottom w:val="single" w:sz="12" w:space="0" w:color="auto"/>
              <w:right w:val="single" w:sz="4" w:space="0" w:color="000000"/>
            </w:tcBorders>
            <w:vAlign w:val="center"/>
            <w:hideMark/>
          </w:tcPr>
          <w:p w14:paraId="45034D6F" w14:textId="77777777" w:rsidR="00F75542" w:rsidRPr="00F75542" w:rsidRDefault="00F75542" w:rsidP="00F75542">
            <w:pPr>
              <w:spacing w:line="276" w:lineRule="auto"/>
              <w:rPr>
                <w:lang w:eastAsia="en-US"/>
              </w:rPr>
            </w:pPr>
          </w:p>
        </w:tc>
        <w:tc>
          <w:tcPr>
            <w:tcW w:w="3643" w:type="dxa"/>
            <w:gridSpan w:val="4"/>
            <w:tcBorders>
              <w:top w:val="single" w:sz="4" w:space="0" w:color="auto"/>
              <w:left w:val="single" w:sz="4" w:space="0" w:color="auto"/>
              <w:bottom w:val="single" w:sz="12" w:space="0" w:color="auto"/>
              <w:right w:val="single" w:sz="4" w:space="0" w:color="000000"/>
            </w:tcBorders>
            <w:shd w:val="clear" w:color="auto" w:fill="FFFFFF"/>
            <w:vAlign w:val="center"/>
          </w:tcPr>
          <w:p w14:paraId="2ABE6B6D" w14:textId="77777777" w:rsidR="00F75542" w:rsidRPr="00F75542" w:rsidRDefault="00F75542" w:rsidP="00F75542">
            <w:pPr>
              <w:spacing w:line="276" w:lineRule="auto"/>
              <w:jc w:val="center"/>
              <w:rPr>
                <w:lang w:eastAsia="en-US"/>
              </w:rPr>
            </w:pPr>
          </w:p>
        </w:tc>
        <w:tc>
          <w:tcPr>
            <w:tcW w:w="300" w:type="dxa"/>
            <w:vMerge/>
            <w:tcBorders>
              <w:top w:val="nil"/>
              <w:left w:val="single" w:sz="4" w:space="0" w:color="auto"/>
              <w:bottom w:val="single" w:sz="12" w:space="0" w:color="auto"/>
              <w:right w:val="single" w:sz="8" w:space="0" w:color="auto"/>
            </w:tcBorders>
            <w:vAlign w:val="center"/>
            <w:hideMark/>
          </w:tcPr>
          <w:p w14:paraId="662BEEBD" w14:textId="77777777" w:rsidR="00F75542" w:rsidRPr="00F75542" w:rsidRDefault="00F75542" w:rsidP="00F75542">
            <w:pPr>
              <w:spacing w:line="276" w:lineRule="auto"/>
              <w:rPr>
                <w:lang w:eastAsia="en-US"/>
              </w:rPr>
            </w:pPr>
          </w:p>
        </w:tc>
        <w:tc>
          <w:tcPr>
            <w:tcW w:w="300" w:type="dxa"/>
            <w:vMerge/>
            <w:tcBorders>
              <w:top w:val="nil"/>
              <w:left w:val="single" w:sz="8" w:space="0" w:color="auto"/>
              <w:bottom w:val="single" w:sz="12" w:space="0" w:color="auto"/>
              <w:right w:val="single" w:sz="4" w:space="0" w:color="auto"/>
            </w:tcBorders>
            <w:vAlign w:val="center"/>
            <w:hideMark/>
          </w:tcPr>
          <w:p w14:paraId="3E72C711" w14:textId="77777777" w:rsidR="00F75542" w:rsidRPr="00F75542" w:rsidRDefault="00F75542" w:rsidP="00F75542">
            <w:pPr>
              <w:spacing w:line="276" w:lineRule="auto"/>
              <w:rPr>
                <w:lang w:eastAsia="en-US"/>
              </w:rPr>
            </w:pPr>
          </w:p>
        </w:tc>
        <w:tc>
          <w:tcPr>
            <w:tcW w:w="300" w:type="dxa"/>
            <w:vMerge/>
            <w:tcBorders>
              <w:top w:val="nil"/>
              <w:left w:val="single" w:sz="4" w:space="0" w:color="auto"/>
              <w:bottom w:val="single" w:sz="12" w:space="0" w:color="auto"/>
              <w:right w:val="single" w:sz="4" w:space="0" w:color="auto"/>
            </w:tcBorders>
            <w:vAlign w:val="center"/>
            <w:hideMark/>
          </w:tcPr>
          <w:p w14:paraId="544B9B0F" w14:textId="77777777" w:rsidR="00F75542" w:rsidRPr="00F75542" w:rsidRDefault="00F75542" w:rsidP="00F75542">
            <w:pPr>
              <w:spacing w:line="276" w:lineRule="auto"/>
              <w:rPr>
                <w:lang w:eastAsia="en-US"/>
              </w:rPr>
            </w:pPr>
          </w:p>
        </w:tc>
        <w:tc>
          <w:tcPr>
            <w:tcW w:w="708" w:type="dxa"/>
            <w:tcBorders>
              <w:top w:val="nil"/>
              <w:left w:val="nil"/>
              <w:bottom w:val="single" w:sz="12" w:space="0" w:color="auto"/>
              <w:right w:val="single" w:sz="4" w:space="0" w:color="auto"/>
            </w:tcBorders>
            <w:shd w:val="clear" w:color="auto" w:fill="FFFFFF"/>
            <w:vAlign w:val="center"/>
          </w:tcPr>
          <w:p w14:paraId="73887E04" w14:textId="77777777" w:rsidR="00F75542" w:rsidRPr="00F75542" w:rsidRDefault="00F75542" w:rsidP="00F75542">
            <w:pPr>
              <w:spacing w:line="276" w:lineRule="auto"/>
              <w:rPr>
                <w:lang w:eastAsia="en-US"/>
              </w:rPr>
            </w:pPr>
          </w:p>
        </w:tc>
        <w:tc>
          <w:tcPr>
            <w:tcW w:w="709" w:type="dxa"/>
            <w:tcBorders>
              <w:top w:val="nil"/>
              <w:left w:val="nil"/>
              <w:bottom w:val="single" w:sz="12" w:space="0" w:color="auto"/>
              <w:right w:val="single" w:sz="4" w:space="0" w:color="auto"/>
            </w:tcBorders>
            <w:shd w:val="clear" w:color="auto" w:fill="FFFFFF"/>
            <w:vAlign w:val="center"/>
          </w:tcPr>
          <w:p w14:paraId="56574B0D" w14:textId="77777777" w:rsidR="00F75542" w:rsidRPr="00F75542" w:rsidRDefault="00F75542" w:rsidP="00F75542">
            <w:pPr>
              <w:spacing w:line="276" w:lineRule="auto"/>
              <w:rPr>
                <w:lang w:eastAsia="en-US"/>
              </w:rPr>
            </w:pPr>
          </w:p>
        </w:tc>
        <w:tc>
          <w:tcPr>
            <w:tcW w:w="851" w:type="dxa"/>
            <w:tcBorders>
              <w:top w:val="nil"/>
              <w:left w:val="nil"/>
              <w:bottom w:val="single" w:sz="12" w:space="0" w:color="auto"/>
              <w:right w:val="single" w:sz="4" w:space="0" w:color="auto"/>
            </w:tcBorders>
            <w:shd w:val="clear" w:color="auto" w:fill="FFFFFF"/>
            <w:vAlign w:val="center"/>
          </w:tcPr>
          <w:p w14:paraId="6DE70544" w14:textId="77777777" w:rsidR="00F75542" w:rsidRPr="00F75542" w:rsidRDefault="00F75542" w:rsidP="00F75542">
            <w:pPr>
              <w:spacing w:line="276" w:lineRule="auto"/>
              <w:rPr>
                <w:lang w:eastAsia="en-US"/>
              </w:rPr>
            </w:pPr>
          </w:p>
        </w:tc>
        <w:tc>
          <w:tcPr>
            <w:tcW w:w="1134" w:type="dxa"/>
            <w:tcBorders>
              <w:top w:val="nil"/>
              <w:left w:val="nil"/>
              <w:bottom w:val="single" w:sz="12" w:space="0" w:color="auto"/>
              <w:right w:val="single" w:sz="4" w:space="0" w:color="auto"/>
            </w:tcBorders>
            <w:shd w:val="clear" w:color="auto" w:fill="FFFFFF"/>
            <w:vAlign w:val="center"/>
          </w:tcPr>
          <w:p w14:paraId="52C1EFD9" w14:textId="77777777" w:rsidR="00F75542" w:rsidRPr="00F75542" w:rsidRDefault="00F75542" w:rsidP="00F75542">
            <w:pPr>
              <w:spacing w:line="276" w:lineRule="auto"/>
              <w:rPr>
                <w:lang w:eastAsia="en-US"/>
              </w:rPr>
            </w:pPr>
          </w:p>
        </w:tc>
        <w:tc>
          <w:tcPr>
            <w:tcW w:w="1133" w:type="dxa"/>
            <w:vMerge/>
            <w:tcBorders>
              <w:top w:val="nil"/>
              <w:left w:val="nil"/>
              <w:bottom w:val="single" w:sz="12" w:space="0" w:color="auto"/>
              <w:right w:val="single" w:sz="12" w:space="0" w:color="000000"/>
            </w:tcBorders>
            <w:vAlign w:val="center"/>
            <w:hideMark/>
          </w:tcPr>
          <w:p w14:paraId="751B3244" w14:textId="77777777" w:rsidR="00F75542" w:rsidRPr="00F75542" w:rsidRDefault="00F75542" w:rsidP="00F75542">
            <w:pPr>
              <w:spacing w:line="276" w:lineRule="auto"/>
              <w:rPr>
                <w:lang w:eastAsia="en-US"/>
              </w:rPr>
            </w:pPr>
          </w:p>
        </w:tc>
      </w:tr>
      <w:tr w:rsidR="00F75542" w:rsidRPr="00F75542" w14:paraId="79AFD552" w14:textId="77777777" w:rsidTr="00F75542">
        <w:trPr>
          <w:trHeight w:val="235"/>
          <w:jc w:val="center"/>
        </w:trPr>
        <w:tc>
          <w:tcPr>
            <w:tcW w:w="10732" w:type="dxa"/>
            <w:gridSpan w:val="13"/>
            <w:tcBorders>
              <w:top w:val="single" w:sz="12" w:space="0" w:color="auto"/>
              <w:left w:val="single" w:sz="12" w:space="0" w:color="000000"/>
              <w:bottom w:val="single" w:sz="12" w:space="0" w:color="auto"/>
              <w:right w:val="single" w:sz="12" w:space="0" w:color="000000"/>
            </w:tcBorders>
            <w:shd w:val="clear" w:color="auto" w:fill="FFFFFF"/>
            <w:vAlign w:val="center"/>
            <w:hideMark/>
          </w:tcPr>
          <w:p w14:paraId="3961D832" w14:textId="77777777" w:rsidR="00F75542" w:rsidRPr="00F75542" w:rsidRDefault="00F75542" w:rsidP="00F75542">
            <w:pPr>
              <w:spacing w:line="276" w:lineRule="auto"/>
              <w:jc w:val="center"/>
              <w:rPr>
                <w:b/>
                <w:lang w:eastAsia="en-US"/>
              </w:rPr>
            </w:pPr>
            <w:r w:rsidRPr="00F75542">
              <w:rPr>
                <w:b/>
                <w:lang w:eastAsia="en-US"/>
              </w:rPr>
              <w:t>Razem za dobę pracy</w:t>
            </w:r>
          </w:p>
        </w:tc>
      </w:tr>
      <w:tr w:rsidR="00F75542" w:rsidRPr="00F75542" w14:paraId="48122ED3" w14:textId="77777777" w:rsidTr="00F75542">
        <w:trPr>
          <w:trHeight w:val="215"/>
          <w:jc w:val="center"/>
        </w:trPr>
        <w:tc>
          <w:tcPr>
            <w:tcW w:w="2085" w:type="dxa"/>
            <w:gridSpan w:val="2"/>
            <w:tcBorders>
              <w:top w:val="single" w:sz="12" w:space="0" w:color="auto"/>
              <w:left w:val="single" w:sz="12" w:space="0" w:color="000000"/>
              <w:bottom w:val="single" w:sz="4" w:space="0" w:color="auto"/>
              <w:right w:val="single" w:sz="12" w:space="0" w:color="auto"/>
            </w:tcBorders>
            <w:shd w:val="clear" w:color="auto" w:fill="FFFFFF"/>
            <w:vAlign w:val="center"/>
            <w:hideMark/>
          </w:tcPr>
          <w:p w14:paraId="69979EDA" w14:textId="77777777" w:rsidR="00F75542" w:rsidRPr="00F75542" w:rsidRDefault="00F75542" w:rsidP="00F75542">
            <w:pPr>
              <w:spacing w:line="276" w:lineRule="auto"/>
              <w:jc w:val="center"/>
              <w:rPr>
                <w:b/>
                <w:szCs w:val="16"/>
                <w:lang w:eastAsia="en-US"/>
              </w:rPr>
            </w:pPr>
            <w:r w:rsidRPr="00F75542">
              <w:rPr>
                <w:b/>
                <w:szCs w:val="16"/>
                <w:lang w:eastAsia="en-US"/>
              </w:rPr>
              <w:t>Km/godz.</w:t>
            </w:r>
          </w:p>
        </w:tc>
        <w:tc>
          <w:tcPr>
            <w:tcW w:w="1055" w:type="dxa"/>
            <w:gridSpan w:val="2"/>
            <w:tcBorders>
              <w:top w:val="single" w:sz="12" w:space="0" w:color="auto"/>
              <w:left w:val="single" w:sz="12" w:space="0" w:color="auto"/>
              <w:bottom w:val="single" w:sz="4" w:space="0" w:color="auto"/>
              <w:right w:val="single" w:sz="12" w:space="0" w:color="auto"/>
            </w:tcBorders>
            <w:shd w:val="clear" w:color="auto" w:fill="FFFFFF"/>
            <w:vAlign w:val="center"/>
            <w:hideMark/>
          </w:tcPr>
          <w:p w14:paraId="78B5F8F8" w14:textId="77777777" w:rsidR="00F75542" w:rsidRPr="00F75542" w:rsidRDefault="00F75542" w:rsidP="00F75542">
            <w:pPr>
              <w:spacing w:line="276" w:lineRule="auto"/>
              <w:jc w:val="center"/>
              <w:rPr>
                <w:b/>
                <w:szCs w:val="16"/>
                <w:lang w:eastAsia="en-US"/>
              </w:rPr>
            </w:pPr>
            <w:r w:rsidRPr="00F75542">
              <w:rPr>
                <w:b/>
                <w:szCs w:val="16"/>
                <w:lang w:eastAsia="en-US"/>
              </w:rPr>
              <w:t>Ilość</w:t>
            </w:r>
          </w:p>
        </w:tc>
        <w:tc>
          <w:tcPr>
            <w:tcW w:w="929" w:type="dxa"/>
            <w:tcBorders>
              <w:top w:val="single" w:sz="12" w:space="0" w:color="auto"/>
              <w:left w:val="single" w:sz="12" w:space="0" w:color="auto"/>
              <w:bottom w:val="single" w:sz="4" w:space="0" w:color="auto"/>
              <w:right w:val="single" w:sz="12" w:space="0" w:color="auto"/>
            </w:tcBorders>
            <w:noWrap/>
            <w:vAlign w:val="center"/>
            <w:hideMark/>
          </w:tcPr>
          <w:p w14:paraId="781D31E2" w14:textId="77777777" w:rsidR="00F75542" w:rsidRPr="00F75542" w:rsidRDefault="00F75542" w:rsidP="00F75542">
            <w:pPr>
              <w:spacing w:line="276" w:lineRule="auto"/>
              <w:jc w:val="center"/>
              <w:rPr>
                <w:b/>
                <w:sz w:val="16"/>
                <w:szCs w:val="16"/>
                <w:lang w:eastAsia="en-US"/>
              </w:rPr>
            </w:pPr>
            <w:r w:rsidRPr="00F75542">
              <w:rPr>
                <w:b/>
                <w:szCs w:val="16"/>
                <w:lang w:eastAsia="en-US"/>
              </w:rPr>
              <w:t>Stawka</w:t>
            </w:r>
          </w:p>
        </w:tc>
        <w:tc>
          <w:tcPr>
            <w:tcW w:w="3544" w:type="dxa"/>
            <w:gridSpan w:val="5"/>
            <w:tcBorders>
              <w:top w:val="single" w:sz="12" w:space="0" w:color="auto"/>
              <w:left w:val="single" w:sz="12" w:space="0" w:color="auto"/>
              <w:bottom w:val="single" w:sz="8" w:space="0" w:color="auto"/>
              <w:right w:val="single" w:sz="12" w:space="0" w:color="auto"/>
            </w:tcBorders>
            <w:noWrap/>
            <w:vAlign w:val="center"/>
            <w:hideMark/>
          </w:tcPr>
          <w:p w14:paraId="130FAB9B" w14:textId="77777777" w:rsidR="00F75542" w:rsidRPr="00F75542" w:rsidRDefault="00F75542" w:rsidP="00F75542">
            <w:pPr>
              <w:spacing w:line="276" w:lineRule="auto"/>
              <w:jc w:val="center"/>
              <w:rPr>
                <w:b/>
                <w:sz w:val="16"/>
                <w:szCs w:val="16"/>
                <w:lang w:eastAsia="en-US"/>
              </w:rPr>
            </w:pPr>
            <w:r w:rsidRPr="00F75542">
              <w:rPr>
                <w:b/>
                <w:szCs w:val="16"/>
                <w:lang w:eastAsia="en-US"/>
              </w:rPr>
              <w:t>Wartość netto</w:t>
            </w:r>
          </w:p>
        </w:tc>
        <w:tc>
          <w:tcPr>
            <w:tcW w:w="3119" w:type="dxa"/>
            <w:gridSpan w:val="3"/>
            <w:vMerge w:val="restart"/>
            <w:tcBorders>
              <w:top w:val="single" w:sz="12" w:space="0" w:color="auto"/>
              <w:left w:val="single" w:sz="12" w:space="0" w:color="auto"/>
              <w:bottom w:val="single" w:sz="8" w:space="0" w:color="auto"/>
              <w:right w:val="single" w:sz="12" w:space="0" w:color="000000"/>
            </w:tcBorders>
            <w:vAlign w:val="center"/>
            <w:hideMark/>
          </w:tcPr>
          <w:p w14:paraId="5B372090" w14:textId="77777777" w:rsidR="00F75542" w:rsidRPr="00F75542" w:rsidRDefault="00F75542" w:rsidP="00F75542">
            <w:pPr>
              <w:spacing w:line="276" w:lineRule="auto"/>
              <w:jc w:val="center"/>
              <w:rPr>
                <w:b/>
                <w:szCs w:val="16"/>
                <w:lang w:eastAsia="en-US"/>
              </w:rPr>
            </w:pPr>
            <w:r w:rsidRPr="00F75542">
              <w:rPr>
                <w:b/>
                <w:szCs w:val="16"/>
                <w:lang w:eastAsia="en-US"/>
              </w:rPr>
              <w:t>Pieczątka i podpis obliczającego (koordynatora umowy)</w:t>
            </w:r>
          </w:p>
          <w:p w14:paraId="6CE92A8C" w14:textId="77777777" w:rsidR="00F75542" w:rsidRPr="00F75542" w:rsidRDefault="00F75542" w:rsidP="00F75542">
            <w:pPr>
              <w:spacing w:line="276" w:lineRule="auto"/>
              <w:jc w:val="center"/>
              <w:rPr>
                <w:b/>
                <w:sz w:val="16"/>
                <w:szCs w:val="16"/>
                <w:lang w:eastAsia="en-US"/>
              </w:rPr>
            </w:pPr>
            <w:r w:rsidRPr="00F75542">
              <w:rPr>
                <w:sz w:val="16"/>
                <w:szCs w:val="16"/>
                <w:lang w:eastAsia="en-US"/>
              </w:rPr>
              <w:t> </w:t>
            </w:r>
          </w:p>
        </w:tc>
      </w:tr>
      <w:tr w:rsidR="00F75542" w:rsidRPr="00F75542" w14:paraId="05B5CAE7" w14:textId="77777777" w:rsidTr="00F75542">
        <w:trPr>
          <w:trHeight w:val="416"/>
          <w:jc w:val="center"/>
        </w:trPr>
        <w:tc>
          <w:tcPr>
            <w:tcW w:w="2085" w:type="dxa"/>
            <w:gridSpan w:val="2"/>
            <w:tcBorders>
              <w:top w:val="single" w:sz="12" w:space="0" w:color="auto"/>
              <w:left w:val="single" w:sz="12" w:space="0" w:color="000000"/>
              <w:bottom w:val="single" w:sz="12" w:space="0" w:color="auto"/>
              <w:right w:val="single" w:sz="12" w:space="0" w:color="auto"/>
            </w:tcBorders>
            <w:shd w:val="clear" w:color="auto" w:fill="FFFFFF"/>
            <w:vAlign w:val="center"/>
            <w:hideMark/>
          </w:tcPr>
          <w:p w14:paraId="7C9B3921" w14:textId="77777777" w:rsidR="00F75542" w:rsidRPr="00F75542" w:rsidRDefault="00F75542" w:rsidP="00F75542">
            <w:pPr>
              <w:spacing w:line="276" w:lineRule="auto"/>
              <w:jc w:val="center"/>
              <w:rPr>
                <w:bCs/>
                <w:color w:val="000000"/>
                <w:sz w:val="16"/>
                <w:szCs w:val="16"/>
                <w:lang w:eastAsia="en-US"/>
              </w:rPr>
            </w:pPr>
            <w:r w:rsidRPr="00F75542">
              <w:rPr>
                <w:bCs/>
                <w:color w:val="000000"/>
                <w:sz w:val="16"/>
                <w:szCs w:val="16"/>
                <w:lang w:eastAsia="en-US"/>
              </w:rPr>
              <w:t>km</w:t>
            </w:r>
          </w:p>
          <w:p w14:paraId="69EB9714" w14:textId="77777777" w:rsidR="00F75542" w:rsidRPr="00F75542" w:rsidRDefault="00F75542" w:rsidP="00F75542">
            <w:pPr>
              <w:spacing w:line="276" w:lineRule="auto"/>
              <w:jc w:val="center"/>
              <w:rPr>
                <w:bCs/>
                <w:color w:val="000000"/>
                <w:sz w:val="16"/>
                <w:szCs w:val="16"/>
                <w:lang w:eastAsia="en-US"/>
              </w:rPr>
            </w:pPr>
            <w:r w:rsidRPr="00F75542">
              <w:rPr>
                <w:bCs/>
                <w:color w:val="000000"/>
                <w:sz w:val="16"/>
                <w:szCs w:val="16"/>
                <w:lang w:eastAsia="en-US"/>
              </w:rPr>
              <w:t>(powyżej 100 km/dobę)</w:t>
            </w:r>
          </w:p>
        </w:tc>
        <w:tc>
          <w:tcPr>
            <w:tcW w:w="1055" w:type="dxa"/>
            <w:gridSpan w:val="2"/>
            <w:tcBorders>
              <w:top w:val="single" w:sz="12" w:space="0" w:color="auto"/>
              <w:left w:val="single" w:sz="12" w:space="0" w:color="auto"/>
              <w:bottom w:val="single" w:sz="12" w:space="0" w:color="auto"/>
              <w:right w:val="single" w:sz="12" w:space="0" w:color="auto"/>
            </w:tcBorders>
            <w:shd w:val="clear" w:color="auto" w:fill="FFFFFF"/>
            <w:vAlign w:val="center"/>
            <w:hideMark/>
          </w:tcPr>
          <w:p w14:paraId="0E0FD048" w14:textId="77777777" w:rsidR="00F75542" w:rsidRPr="00F75542" w:rsidRDefault="00F75542" w:rsidP="00F75542">
            <w:pPr>
              <w:spacing w:line="276" w:lineRule="auto"/>
              <w:jc w:val="center"/>
              <w:rPr>
                <w:color w:val="000000"/>
                <w:sz w:val="16"/>
                <w:szCs w:val="16"/>
                <w:lang w:eastAsia="en-US"/>
              </w:rPr>
            </w:pPr>
            <w:r w:rsidRPr="00F75542">
              <w:rPr>
                <w:color w:val="000000"/>
                <w:sz w:val="16"/>
                <w:szCs w:val="16"/>
                <w:lang w:eastAsia="en-US"/>
              </w:rPr>
              <w:t> </w:t>
            </w:r>
          </w:p>
        </w:tc>
        <w:tc>
          <w:tcPr>
            <w:tcW w:w="929" w:type="dxa"/>
            <w:tcBorders>
              <w:top w:val="single" w:sz="12" w:space="0" w:color="auto"/>
              <w:left w:val="single" w:sz="12" w:space="0" w:color="auto"/>
              <w:bottom w:val="single" w:sz="12" w:space="0" w:color="auto"/>
              <w:right w:val="single" w:sz="12" w:space="0" w:color="auto"/>
            </w:tcBorders>
            <w:noWrap/>
            <w:vAlign w:val="bottom"/>
          </w:tcPr>
          <w:p w14:paraId="0FB610DB" w14:textId="77777777" w:rsidR="00F75542" w:rsidRPr="00F75542" w:rsidRDefault="00F75542" w:rsidP="00F75542">
            <w:pPr>
              <w:spacing w:line="276" w:lineRule="auto"/>
              <w:jc w:val="center"/>
              <w:rPr>
                <w:color w:val="000000"/>
                <w:sz w:val="16"/>
                <w:szCs w:val="16"/>
                <w:lang w:eastAsia="en-US"/>
              </w:rPr>
            </w:pPr>
          </w:p>
        </w:tc>
        <w:tc>
          <w:tcPr>
            <w:tcW w:w="3544" w:type="dxa"/>
            <w:gridSpan w:val="5"/>
            <w:tcBorders>
              <w:top w:val="single" w:sz="12" w:space="0" w:color="auto"/>
              <w:left w:val="single" w:sz="12" w:space="0" w:color="auto"/>
              <w:bottom w:val="single" w:sz="12" w:space="0" w:color="auto"/>
              <w:right w:val="single" w:sz="12" w:space="0" w:color="auto"/>
            </w:tcBorders>
            <w:noWrap/>
            <w:vAlign w:val="bottom"/>
          </w:tcPr>
          <w:p w14:paraId="56B16BF6" w14:textId="77777777" w:rsidR="00F75542" w:rsidRPr="00F75542" w:rsidRDefault="00F75542" w:rsidP="00F75542">
            <w:pPr>
              <w:spacing w:line="276" w:lineRule="auto"/>
              <w:rPr>
                <w:color w:val="000000"/>
                <w:sz w:val="16"/>
                <w:szCs w:val="16"/>
                <w:lang w:eastAsia="en-US"/>
              </w:rPr>
            </w:pPr>
            <w:r w:rsidRPr="00F75542">
              <w:rPr>
                <w:color w:val="000000"/>
                <w:sz w:val="16"/>
                <w:szCs w:val="16"/>
                <w:lang w:eastAsia="en-US"/>
              </w:rPr>
              <w:t>=</w:t>
            </w:r>
          </w:p>
          <w:p w14:paraId="6F87A45D" w14:textId="77777777" w:rsidR="00F75542" w:rsidRPr="00F75542" w:rsidRDefault="00F75542" w:rsidP="00F75542">
            <w:pPr>
              <w:spacing w:line="276" w:lineRule="auto"/>
              <w:rPr>
                <w:sz w:val="16"/>
                <w:szCs w:val="16"/>
                <w:lang w:eastAsia="en-US"/>
              </w:rPr>
            </w:pPr>
          </w:p>
        </w:tc>
        <w:tc>
          <w:tcPr>
            <w:tcW w:w="5687" w:type="dxa"/>
            <w:gridSpan w:val="3"/>
            <w:vMerge/>
            <w:tcBorders>
              <w:top w:val="single" w:sz="12" w:space="0" w:color="auto"/>
              <w:left w:val="single" w:sz="12" w:space="0" w:color="auto"/>
              <w:bottom w:val="single" w:sz="8" w:space="0" w:color="auto"/>
              <w:right w:val="single" w:sz="12" w:space="0" w:color="000000"/>
            </w:tcBorders>
            <w:vAlign w:val="center"/>
            <w:hideMark/>
          </w:tcPr>
          <w:p w14:paraId="41B9887C" w14:textId="77777777" w:rsidR="00F75542" w:rsidRPr="00F75542" w:rsidRDefault="00F75542" w:rsidP="00F75542">
            <w:pPr>
              <w:spacing w:line="276" w:lineRule="auto"/>
              <w:rPr>
                <w:b/>
                <w:sz w:val="16"/>
                <w:szCs w:val="16"/>
                <w:lang w:eastAsia="en-US"/>
              </w:rPr>
            </w:pPr>
          </w:p>
        </w:tc>
      </w:tr>
      <w:tr w:rsidR="00F75542" w:rsidRPr="00F75542" w14:paraId="14245BB4" w14:textId="77777777" w:rsidTr="00F75542">
        <w:trPr>
          <w:trHeight w:val="494"/>
          <w:jc w:val="center"/>
        </w:trPr>
        <w:tc>
          <w:tcPr>
            <w:tcW w:w="2085" w:type="dxa"/>
            <w:gridSpan w:val="2"/>
            <w:tcBorders>
              <w:top w:val="single" w:sz="12" w:space="0" w:color="auto"/>
              <w:left w:val="single" w:sz="12" w:space="0" w:color="000000"/>
              <w:bottom w:val="nil"/>
              <w:right w:val="single" w:sz="12" w:space="0" w:color="auto"/>
            </w:tcBorders>
            <w:shd w:val="clear" w:color="auto" w:fill="FFFFFF"/>
            <w:vAlign w:val="center"/>
            <w:hideMark/>
          </w:tcPr>
          <w:p w14:paraId="2A35A8D5" w14:textId="77777777" w:rsidR="00F75542" w:rsidRPr="00F75542" w:rsidRDefault="00F75542" w:rsidP="00F75542">
            <w:pPr>
              <w:spacing w:line="276" w:lineRule="auto"/>
              <w:jc w:val="center"/>
              <w:rPr>
                <w:bCs/>
                <w:color w:val="000000"/>
                <w:sz w:val="16"/>
                <w:szCs w:val="16"/>
                <w:lang w:eastAsia="en-US"/>
              </w:rPr>
            </w:pPr>
            <w:r w:rsidRPr="00F75542">
              <w:rPr>
                <w:bCs/>
                <w:color w:val="000000"/>
                <w:sz w:val="16"/>
                <w:szCs w:val="16"/>
                <w:lang w:eastAsia="en-US"/>
              </w:rPr>
              <w:t>Ilość godzin jazdy (przemieszczania się)</w:t>
            </w:r>
          </w:p>
        </w:tc>
        <w:tc>
          <w:tcPr>
            <w:tcW w:w="1055" w:type="dxa"/>
            <w:gridSpan w:val="2"/>
            <w:tcBorders>
              <w:top w:val="single" w:sz="12" w:space="0" w:color="auto"/>
              <w:left w:val="single" w:sz="12" w:space="0" w:color="auto"/>
              <w:bottom w:val="nil"/>
              <w:right w:val="single" w:sz="12" w:space="0" w:color="auto"/>
            </w:tcBorders>
            <w:shd w:val="clear" w:color="auto" w:fill="FFFFFF"/>
            <w:vAlign w:val="center"/>
            <w:hideMark/>
          </w:tcPr>
          <w:p w14:paraId="679AAD99" w14:textId="77777777" w:rsidR="00F75542" w:rsidRPr="00F75542" w:rsidRDefault="00F75542" w:rsidP="00F75542">
            <w:pPr>
              <w:spacing w:line="276" w:lineRule="auto"/>
              <w:jc w:val="center"/>
              <w:rPr>
                <w:color w:val="000000"/>
                <w:sz w:val="16"/>
                <w:szCs w:val="16"/>
                <w:lang w:eastAsia="en-US"/>
              </w:rPr>
            </w:pPr>
            <w:r w:rsidRPr="00F75542">
              <w:rPr>
                <w:color w:val="000000"/>
                <w:sz w:val="16"/>
                <w:szCs w:val="16"/>
                <w:lang w:eastAsia="en-US"/>
              </w:rPr>
              <w:t> </w:t>
            </w:r>
          </w:p>
        </w:tc>
        <w:tc>
          <w:tcPr>
            <w:tcW w:w="929" w:type="dxa"/>
            <w:tcBorders>
              <w:top w:val="single" w:sz="12" w:space="0" w:color="auto"/>
              <w:left w:val="single" w:sz="12" w:space="0" w:color="auto"/>
              <w:bottom w:val="nil"/>
              <w:right w:val="single" w:sz="12" w:space="0" w:color="auto"/>
            </w:tcBorders>
            <w:noWrap/>
            <w:vAlign w:val="bottom"/>
            <w:hideMark/>
          </w:tcPr>
          <w:p w14:paraId="3402A598" w14:textId="77777777" w:rsidR="00F75542" w:rsidRPr="00F75542" w:rsidRDefault="00F75542" w:rsidP="00F75542">
            <w:pPr>
              <w:spacing w:line="276" w:lineRule="auto"/>
              <w:jc w:val="center"/>
              <w:rPr>
                <w:color w:val="000000"/>
                <w:sz w:val="16"/>
                <w:szCs w:val="16"/>
                <w:lang w:eastAsia="en-US"/>
              </w:rPr>
            </w:pPr>
            <w:r w:rsidRPr="00F75542">
              <w:rPr>
                <w:color w:val="000000"/>
                <w:sz w:val="16"/>
                <w:szCs w:val="16"/>
                <w:lang w:eastAsia="en-US"/>
              </w:rPr>
              <w:t> </w:t>
            </w:r>
          </w:p>
        </w:tc>
        <w:tc>
          <w:tcPr>
            <w:tcW w:w="3544" w:type="dxa"/>
            <w:gridSpan w:val="5"/>
            <w:tcBorders>
              <w:top w:val="single" w:sz="12" w:space="0" w:color="auto"/>
              <w:left w:val="single" w:sz="12" w:space="0" w:color="auto"/>
              <w:bottom w:val="nil"/>
              <w:right w:val="single" w:sz="12" w:space="0" w:color="auto"/>
            </w:tcBorders>
            <w:vAlign w:val="center"/>
            <w:hideMark/>
          </w:tcPr>
          <w:p w14:paraId="649777FB" w14:textId="77777777" w:rsidR="00F75542" w:rsidRPr="00F75542" w:rsidRDefault="00F75542" w:rsidP="00F75542">
            <w:pPr>
              <w:spacing w:line="276" w:lineRule="auto"/>
              <w:rPr>
                <w:rFonts w:ascii="Arial" w:hAnsi="Arial" w:cs="Arial"/>
                <w:b/>
                <w:sz w:val="16"/>
                <w:szCs w:val="16"/>
                <w:lang w:eastAsia="en-US"/>
              </w:rPr>
            </w:pPr>
            <w:r w:rsidRPr="00F75542">
              <w:rPr>
                <w:b/>
                <w:color w:val="000000"/>
                <w:sz w:val="16"/>
                <w:szCs w:val="16"/>
                <w:lang w:eastAsia="en-US"/>
              </w:rPr>
              <w:t>x 1,0</w:t>
            </w:r>
            <w:r w:rsidRPr="00F75542">
              <w:rPr>
                <w:color w:val="000000"/>
                <w:sz w:val="16"/>
                <w:szCs w:val="16"/>
                <w:lang w:eastAsia="en-US"/>
              </w:rPr>
              <w:t xml:space="preserve"> =</w:t>
            </w:r>
          </w:p>
        </w:tc>
        <w:tc>
          <w:tcPr>
            <w:tcW w:w="3119" w:type="dxa"/>
            <w:gridSpan w:val="3"/>
            <w:vMerge w:val="restart"/>
            <w:tcBorders>
              <w:top w:val="single" w:sz="12" w:space="0" w:color="auto"/>
              <w:left w:val="single" w:sz="12" w:space="0" w:color="auto"/>
              <w:bottom w:val="single" w:sz="12" w:space="0" w:color="auto"/>
              <w:right w:val="single" w:sz="12" w:space="0" w:color="000000"/>
            </w:tcBorders>
            <w:vAlign w:val="center"/>
          </w:tcPr>
          <w:p w14:paraId="21E2C821" w14:textId="77777777" w:rsidR="00F75542" w:rsidRPr="00F75542" w:rsidRDefault="00F75542" w:rsidP="00F75542">
            <w:pPr>
              <w:spacing w:line="276" w:lineRule="auto"/>
              <w:rPr>
                <w:rFonts w:ascii="Arial" w:hAnsi="Arial" w:cs="Arial"/>
                <w:sz w:val="16"/>
                <w:szCs w:val="16"/>
                <w:lang w:eastAsia="en-US"/>
              </w:rPr>
            </w:pPr>
          </w:p>
        </w:tc>
      </w:tr>
      <w:tr w:rsidR="00F75542" w:rsidRPr="00F75542" w14:paraId="0E8BC616" w14:textId="77777777" w:rsidTr="00F75542">
        <w:trPr>
          <w:trHeight w:val="494"/>
          <w:jc w:val="center"/>
        </w:trPr>
        <w:tc>
          <w:tcPr>
            <w:tcW w:w="2085" w:type="dxa"/>
            <w:gridSpan w:val="2"/>
            <w:tcBorders>
              <w:top w:val="single" w:sz="12" w:space="0" w:color="auto"/>
              <w:left w:val="single" w:sz="12" w:space="0" w:color="000000"/>
              <w:bottom w:val="nil"/>
              <w:right w:val="single" w:sz="12" w:space="0" w:color="auto"/>
            </w:tcBorders>
            <w:shd w:val="clear" w:color="auto" w:fill="FFFFFF"/>
            <w:vAlign w:val="center"/>
            <w:hideMark/>
          </w:tcPr>
          <w:p w14:paraId="51DEC754" w14:textId="77777777" w:rsidR="00F75542" w:rsidRPr="00F75542" w:rsidRDefault="00F75542" w:rsidP="00F75542">
            <w:pPr>
              <w:spacing w:line="276" w:lineRule="auto"/>
              <w:jc w:val="center"/>
              <w:rPr>
                <w:bCs/>
                <w:color w:val="000000"/>
                <w:sz w:val="16"/>
                <w:szCs w:val="16"/>
                <w:lang w:eastAsia="en-US"/>
              </w:rPr>
            </w:pPr>
            <w:r w:rsidRPr="00F75542">
              <w:rPr>
                <w:bCs/>
                <w:color w:val="000000"/>
                <w:sz w:val="16"/>
                <w:szCs w:val="16"/>
                <w:lang w:eastAsia="en-US"/>
              </w:rPr>
              <w:t xml:space="preserve">Ilość godzin postoju </w:t>
            </w:r>
            <w:r w:rsidRPr="00F75542">
              <w:rPr>
                <w:bCs/>
                <w:color w:val="000000"/>
                <w:sz w:val="16"/>
                <w:szCs w:val="16"/>
                <w:lang w:eastAsia="en-US"/>
              </w:rPr>
              <w:br/>
              <w:t>w czasie/trybie dyspozycyjnym</w:t>
            </w:r>
          </w:p>
        </w:tc>
        <w:tc>
          <w:tcPr>
            <w:tcW w:w="1055" w:type="dxa"/>
            <w:gridSpan w:val="2"/>
            <w:tcBorders>
              <w:top w:val="single" w:sz="12" w:space="0" w:color="auto"/>
              <w:left w:val="single" w:sz="12" w:space="0" w:color="auto"/>
              <w:bottom w:val="nil"/>
              <w:right w:val="single" w:sz="12" w:space="0" w:color="auto"/>
            </w:tcBorders>
            <w:shd w:val="clear" w:color="auto" w:fill="FFFFFF"/>
            <w:vAlign w:val="center"/>
          </w:tcPr>
          <w:p w14:paraId="6A91D188" w14:textId="77777777" w:rsidR="00F75542" w:rsidRPr="00F75542" w:rsidRDefault="00F75542" w:rsidP="00F75542">
            <w:pPr>
              <w:spacing w:line="276" w:lineRule="auto"/>
              <w:jc w:val="center"/>
              <w:rPr>
                <w:color w:val="000000"/>
                <w:sz w:val="16"/>
                <w:szCs w:val="16"/>
                <w:lang w:eastAsia="en-US"/>
              </w:rPr>
            </w:pPr>
          </w:p>
        </w:tc>
        <w:tc>
          <w:tcPr>
            <w:tcW w:w="929" w:type="dxa"/>
            <w:tcBorders>
              <w:top w:val="single" w:sz="12" w:space="0" w:color="auto"/>
              <w:left w:val="single" w:sz="12" w:space="0" w:color="auto"/>
              <w:bottom w:val="nil"/>
              <w:right w:val="single" w:sz="12" w:space="0" w:color="auto"/>
            </w:tcBorders>
            <w:noWrap/>
            <w:vAlign w:val="bottom"/>
          </w:tcPr>
          <w:p w14:paraId="77203D72" w14:textId="77777777" w:rsidR="00F75542" w:rsidRPr="00F75542" w:rsidRDefault="00F75542" w:rsidP="00F75542">
            <w:pPr>
              <w:spacing w:line="276" w:lineRule="auto"/>
              <w:jc w:val="center"/>
              <w:rPr>
                <w:color w:val="000000"/>
                <w:sz w:val="16"/>
                <w:szCs w:val="16"/>
                <w:lang w:eastAsia="en-US"/>
              </w:rPr>
            </w:pPr>
          </w:p>
        </w:tc>
        <w:tc>
          <w:tcPr>
            <w:tcW w:w="3544" w:type="dxa"/>
            <w:gridSpan w:val="5"/>
            <w:tcBorders>
              <w:top w:val="single" w:sz="12" w:space="0" w:color="auto"/>
              <w:left w:val="single" w:sz="12" w:space="0" w:color="auto"/>
              <w:bottom w:val="nil"/>
              <w:right w:val="single" w:sz="12" w:space="0" w:color="auto"/>
            </w:tcBorders>
            <w:vAlign w:val="center"/>
            <w:hideMark/>
          </w:tcPr>
          <w:p w14:paraId="2AE245F6" w14:textId="77777777" w:rsidR="00F75542" w:rsidRPr="00F75542" w:rsidRDefault="00F75542" w:rsidP="00F75542">
            <w:pPr>
              <w:spacing w:line="276" w:lineRule="auto"/>
              <w:rPr>
                <w:color w:val="000000"/>
                <w:sz w:val="16"/>
                <w:szCs w:val="16"/>
                <w:lang w:eastAsia="en-US"/>
              </w:rPr>
            </w:pPr>
            <w:r w:rsidRPr="00F75542">
              <w:rPr>
                <w:b/>
                <w:color w:val="000000"/>
                <w:sz w:val="16"/>
                <w:szCs w:val="16"/>
                <w:lang w:eastAsia="en-US"/>
              </w:rPr>
              <w:t>x 0,</w:t>
            </w:r>
            <w:proofErr w:type="gramStart"/>
            <w:r w:rsidRPr="00F75542">
              <w:rPr>
                <w:b/>
                <w:color w:val="000000"/>
                <w:sz w:val="16"/>
                <w:szCs w:val="16"/>
                <w:lang w:eastAsia="en-US"/>
              </w:rPr>
              <w:t xml:space="preserve">7 </w:t>
            </w:r>
            <w:r w:rsidRPr="00F75542">
              <w:rPr>
                <w:color w:val="000000"/>
                <w:sz w:val="16"/>
                <w:szCs w:val="16"/>
                <w:lang w:eastAsia="en-US"/>
              </w:rPr>
              <w:t xml:space="preserve"> =</w:t>
            </w:r>
            <w:proofErr w:type="gramEnd"/>
          </w:p>
        </w:tc>
        <w:tc>
          <w:tcPr>
            <w:tcW w:w="5687" w:type="dxa"/>
            <w:gridSpan w:val="3"/>
            <w:vMerge/>
            <w:tcBorders>
              <w:top w:val="single" w:sz="12" w:space="0" w:color="auto"/>
              <w:left w:val="single" w:sz="12" w:space="0" w:color="auto"/>
              <w:bottom w:val="single" w:sz="12" w:space="0" w:color="auto"/>
              <w:right w:val="single" w:sz="12" w:space="0" w:color="000000"/>
            </w:tcBorders>
            <w:vAlign w:val="center"/>
            <w:hideMark/>
          </w:tcPr>
          <w:p w14:paraId="45A2B879" w14:textId="77777777" w:rsidR="00F75542" w:rsidRPr="00F75542" w:rsidRDefault="00F75542" w:rsidP="00F75542">
            <w:pPr>
              <w:spacing w:line="276" w:lineRule="auto"/>
              <w:rPr>
                <w:rFonts w:ascii="Arial" w:hAnsi="Arial" w:cs="Arial"/>
                <w:sz w:val="16"/>
                <w:szCs w:val="16"/>
                <w:lang w:eastAsia="en-US"/>
              </w:rPr>
            </w:pPr>
          </w:p>
        </w:tc>
      </w:tr>
      <w:tr w:rsidR="00F75542" w:rsidRPr="00F75542" w14:paraId="053957B9" w14:textId="77777777" w:rsidTr="00F75542">
        <w:trPr>
          <w:trHeight w:val="403"/>
          <w:jc w:val="center"/>
        </w:trPr>
        <w:tc>
          <w:tcPr>
            <w:tcW w:w="4069" w:type="dxa"/>
            <w:gridSpan w:val="5"/>
            <w:tcBorders>
              <w:top w:val="single" w:sz="12" w:space="0" w:color="auto"/>
              <w:left w:val="single" w:sz="12" w:space="0" w:color="000000"/>
              <w:bottom w:val="single" w:sz="12" w:space="0" w:color="auto"/>
              <w:right w:val="single" w:sz="12" w:space="0" w:color="auto"/>
            </w:tcBorders>
            <w:shd w:val="clear" w:color="auto" w:fill="FFFFFF"/>
            <w:vAlign w:val="center"/>
            <w:hideMark/>
          </w:tcPr>
          <w:p w14:paraId="233B0273" w14:textId="77777777" w:rsidR="00F75542" w:rsidRPr="00F75542" w:rsidRDefault="00F75542" w:rsidP="00F75542">
            <w:pPr>
              <w:spacing w:line="276" w:lineRule="auto"/>
              <w:jc w:val="center"/>
              <w:rPr>
                <w:sz w:val="16"/>
                <w:szCs w:val="16"/>
                <w:lang w:eastAsia="en-US"/>
              </w:rPr>
            </w:pPr>
            <w:r w:rsidRPr="00F75542">
              <w:rPr>
                <w:b/>
                <w:bCs/>
                <w:szCs w:val="16"/>
                <w:lang w:eastAsia="en-US"/>
              </w:rPr>
              <w:t>Razem</w:t>
            </w:r>
          </w:p>
        </w:tc>
        <w:tc>
          <w:tcPr>
            <w:tcW w:w="3544" w:type="dxa"/>
            <w:gridSpan w:val="5"/>
            <w:tcBorders>
              <w:top w:val="single" w:sz="12" w:space="0" w:color="auto"/>
              <w:left w:val="single" w:sz="12" w:space="0" w:color="auto"/>
              <w:bottom w:val="single" w:sz="12" w:space="0" w:color="auto"/>
              <w:right w:val="single" w:sz="12" w:space="0" w:color="auto"/>
            </w:tcBorders>
            <w:vAlign w:val="center"/>
          </w:tcPr>
          <w:p w14:paraId="29D9C20E" w14:textId="77777777" w:rsidR="00F75542" w:rsidRPr="00F75542" w:rsidRDefault="00F75542" w:rsidP="00F75542">
            <w:pPr>
              <w:spacing w:line="276" w:lineRule="auto"/>
              <w:rPr>
                <w:rFonts w:ascii="Arial" w:hAnsi="Arial" w:cs="Arial"/>
                <w:b/>
                <w:sz w:val="16"/>
                <w:szCs w:val="16"/>
                <w:lang w:eastAsia="en-US"/>
              </w:rPr>
            </w:pPr>
          </w:p>
        </w:tc>
        <w:tc>
          <w:tcPr>
            <w:tcW w:w="5687" w:type="dxa"/>
            <w:gridSpan w:val="3"/>
            <w:vMerge/>
            <w:tcBorders>
              <w:top w:val="single" w:sz="12" w:space="0" w:color="auto"/>
              <w:left w:val="single" w:sz="12" w:space="0" w:color="auto"/>
              <w:bottom w:val="single" w:sz="12" w:space="0" w:color="auto"/>
              <w:right w:val="single" w:sz="12" w:space="0" w:color="000000"/>
            </w:tcBorders>
            <w:vAlign w:val="center"/>
            <w:hideMark/>
          </w:tcPr>
          <w:p w14:paraId="21F6697B" w14:textId="77777777" w:rsidR="00F75542" w:rsidRPr="00F75542" w:rsidRDefault="00F75542" w:rsidP="00F75542">
            <w:pPr>
              <w:spacing w:line="276" w:lineRule="auto"/>
              <w:rPr>
                <w:rFonts w:ascii="Arial" w:hAnsi="Arial" w:cs="Arial"/>
                <w:sz w:val="16"/>
                <w:szCs w:val="16"/>
                <w:lang w:eastAsia="en-US"/>
              </w:rPr>
            </w:pPr>
          </w:p>
        </w:tc>
      </w:tr>
    </w:tbl>
    <w:p w14:paraId="03E704FD" w14:textId="77777777" w:rsidR="00F75542" w:rsidRPr="00F75542" w:rsidRDefault="00F75542" w:rsidP="00F75542"/>
    <w:p w14:paraId="50B71AE7" w14:textId="77777777" w:rsidR="00F75542" w:rsidRPr="00F75542" w:rsidRDefault="00F75542" w:rsidP="00F75542">
      <w:pPr>
        <w:rPr>
          <w:sz w:val="14"/>
          <w:szCs w:val="14"/>
        </w:rPr>
      </w:pPr>
      <w:r w:rsidRPr="00F75542">
        <w:rPr>
          <w:sz w:val="14"/>
          <w:szCs w:val="14"/>
        </w:rPr>
        <w:t xml:space="preserve">* Czas i godziny poszczególnych czynności to wartości szacunkowe (przybliżone). Natomiast godziny wjazdów </w:t>
      </w:r>
      <w:r w:rsidRPr="00F75542">
        <w:rPr>
          <w:sz w:val="14"/>
          <w:szCs w:val="14"/>
        </w:rPr>
        <w:br/>
        <w:t xml:space="preserve">i wyjazdów z bramy Oddziału powinny być zgodne z ewidencją systemu </w:t>
      </w:r>
      <w:proofErr w:type="spellStart"/>
      <w:r w:rsidRPr="00F75542">
        <w:rPr>
          <w:sz w:val="14"/>
          <w:szCs w:val="14"/>
        </w:rPr>
        <w:t>przepustkowego</w:t>
      </w:r>
      <w:proofErr w:type="spellEnd"/>
      <w:r w:rsidRPr="00F75542">
        <w:rPr>
          <w:sz w:val="14"/>
          <w:szCs w:val="14"/>
        </w:rPr>
        <w:t>.</w:t>
      </w:r>
    </w:p>
    <w:p w14:paraId="1B8FE437" w14:textId="77777777" w:rsidR="00F75542" w:rsidRPr="00F75542" w:rsidRDefault="00F75542" w:rsidP="00F75542">
      <w:pPr>
        <w:rPr>
          <w:sz w:val="14"/>
          <w:szCs w:val="14"/>
        </w:rPr>
        <w:sectPr w:rsidR="00F75542" w:rsidRPr="00F75542">
          <w:pgSz w:w="11907" w:h="16840"/>
          <w:pgMar w:top="686" w:right="992" w:bottom="1418" w:left="1418" w:header="284" w:footer="176" w:gutter="0"/>
          <w:cols w:space="708"/>
        </w:sectPr>
      </w:pPr>
    </w:p>
    <w:p w14:paraId="7A32D2B7" w14:textId="77777777" w:rsidR="00F75542" w:rsidRPr="00F75542" w:rsidRDefault="00F75542" w:rsidP="00F75542">
      <w:pPr>
        <w:spacing w:after="200" w:line="276" w:lineRule="auto"/>
      </w:pPr>
      <w:r w:rsidRPr="00F75542">
        <w:rPr>
          <w:noProof/>
        </w:rPr>
        <w:lastRenderedPageBreak/>
        <w:drawing>
          <wp:inline distT="0" distB="0" distL="0" distR="0" wp14:anchorId="47EB86C3" wp14:editId="319DB6DD">
            <wp:extent cx="9737090" cy="5525135"/>
            <wp:effectExtent l="0" t="0" r="0" b="0"/>
            <wp:docPr id="1"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737090" cy="5525135"/>
                    </a:xfrm>
                    <a:prstGeom prst="rect">
                      <a:avLst/>
                    </a:prstGeom>
                    <a:noFill/>
                    <a:ln>
                      <a:noFill/>
                    </a:ln>
                  </pic:spPr>
                </pic:pic>
              </a:graphicData>
            </a:graphic>
          </wp:inline>
        </w:drawing>
      </w:r>
      <w:r w:rsidRPr="00F75542">
        <w:br w:type="page"/>
      </w:r>
    </w:p>
    <w:p w14:paraId="0ACAB44A" w14:textId="77777777" w:rsidR="00F75542" w:rsidRPr="00F75542" w:rsidRDefault="00F75542" w:rsidP="00F75542">
      <w:pPr>
        <w:spacing w:line="276" w:lineRule="auto"/>
        <w:sectPr w:rsidR="00F75542" w:rsidRPr="00F75542">
          <w:pgSz w:w="16840" w:h="11907" w:orient="landscape"/>
          <w:pgMar w:top="1418" w:right="255" w:bottom="1418" w:left="851" w:header="709" w:footer="176" w:gutter="0"/>
          <w:cols w:space="708"/>
        </w:sectPr>
      </w:pPr>
    </w:p>
    <w:p w14:paraId="1D732D76" w14:textId="77777777" w:rsidR="00F75542" w:rsidRPr="00F75542" w:rsidRDefault="00F75542" w:rsidP="00F75542">
      <w:pPr>
        <w:jc w:val="right"/>
        <w:rPr>
          <w:b/>
          <w:bCs/>
        </w:rPr>
      </w:pPr>
      <w:r w:rsidRPr="00F75542">
        <w:rPr>
          <w:b/>
          <w:bCs/>
        </w:rPr>
        <w:lastRenderedPageBreak/>
        <w:t>Załącznik nr 1.3 do SOPZ</w:t>
      </w:r>
    </w:p>
    <w:p w14:paraId="66A3D2A5" w14:textId="77777777" w:rsidR="00F75542" w:rsidRPr="00F75542" w:rsidRDefault="00F75542" w:rsidP="00F75542">
      <w:pPr>
        <w:tabs>
          <w:tab w:val="left" w:pos="6521"/>
        </w:tabs>
        <w:spacing w:line="360" w:lineRule="auto"/>
        <w:ind w:right="-711"/>
        <w:jc w:val="center"/>
        <w:rPr>
          <w:rFonts w:ascii="Garamond" w:hAnsi="Garamond"/>
          <w:b/>
          <w:sz w:val="2"/>
          <w:szCs w:val="2"/>
        </w:rPr>
      </w:pPr>
    </w:p>
    <w:p w14:paraId="35D4E86C" w14:textId="77777777" w:rsidR="00F75542" w:rsidRPr="00F75542" w:rsidRDefault="00F75542" w:rsidP="00F75542">
      <w:pPr>
        <w:tabs>
          <w:tab w:val="left" w:pos="6521"/>
        </w:tabs>
        <w:spacing w:line="360" w:lineRule="auto"/>
        <w:ind w:right="-711"/>
        <w:rPr>
          <w:rFonts w:ascii="Garamond" w:hAnsi="Garamond"/>
          <w:b/>
          <w:sz w:val="2"/>
          <w:szCs w:val="2"/>
        </w:rPr>
      </w:pPr>
    </w:p>
    <w:p w14:paraId="43E540F7" w14:textId="77777777" w:rsidR="00F75542" w:rsidRPr="00F75542" w:rsidRDefault="00F75542" w:rsidP="00F75542">
      <w:pPr>
        <w:tabs>
          <w:tab w:val="left" w:pos="6521"/>
        </w:tabs>
        <w:spacing w:line="360" w:lineRule="auto"/>
        <w:ind w:right="-711"/>
        <w:jc w:val="center"/>
        <w:rPr>
          <w:rFonts w:ascii="Tahoma" w:hAnsi="Tahoma" w:cs="Tahoma"/>
          <w:b/>
          <w:sz w:val="32"/>
          <w:szCs w:val="32"/>
        </w:rPr>
      </w:pPr>
    </w:p>
    <w:p w14:paraId="4CFA1361" w14:textId="77777777" w:rsidR="00F75542" w:rsidRPr="00F75542" w:rsidRDefault="00F75542" w:rsidP="00F75542">
      <w:pPr>
        <w:tabs>
          <w:tab w:val="left" w:pos="6521"/>
        </w:tabs>
        <w:spacing w:line="360" w:lineRule="auto"/>
        <w:ind w:right="-711"/>
        <w:jc w:val="center"/>
        <w:rPr>
          <w:b/>
          <w:sz w:val="32"/>
          <w:szCs w:val="32"/>
        </w:rPr>
      </w:pPr>
      <w:r w:rsidRPr="00F75542">
        <w:rPr>
          <w:b/>
          <w:sz w:val="32"/>
          <w:szCs w:val="32"/>
        </w:rPr>
        <w:t>Protokół przekazania/zdania</w:t>
      </w:r>
      <w:r w:rsidRPr="00F75542">
        <w:rPr>
          <w:szCs w:val="32"/>
        </w:rPr>
        <w:t>*</w:t>
      </w:r>
      <w:r w:rsidRPr="00F75542">
        <w:rPr>
          <w:b/>
          <w:sz w:val="32"/>
          <w:szCs w:val="32"/>
        </w:rPr>
        <w:t xml:space="preserve"> lokalizatora GPS</w:t>
      </w:r>
    </w:p>
    <w:p w14:paraId="30C64D4D" w14:textId="77777777" w:rsidR="00F75542" w:rsidRPr="00F75542" w:rsidRDefault="00F75542" w:rsidP="00F75542">
      <w:pPr>
        <w:tabs>
          <w:tab w:val="left" w:pos="2127"/>
        </w:tabs>
        <w:spacing w:after="60" w:line="360" w:lineRule="auto"/>
        <w:ind w:left="1418"/>
        <w:jc w:val="center"/>
        <w:rPr>
          <w:sz w:val="24"/>
        </w:rPr>
      </w:pPr>
      <w:r w:rsidRPr="00F75542">
        <w:rPr>
          <w:sz w:val="24"/>
        </w:rPr>
        <w:t>sporządzony w dniu..........................</w:t>
      </w:r>
    </w:p>
    <w:p w14:paraId="42904D60" w14:textId="77777777" w:rsidR="00F75542" w:rsidRPr="00F75542" w:rsidRDefault="00F75542" w:rsidP="00F75542">
      <w:pPr>
        <w:tabs>
          <w:tab w:val="left" w:pos="2127"/>
        </w:tabs>
        <w:spacing w:after="60" w:line="360" w:lineRule="auto"/>
        <w:ind w:left="1418"/>
        <w:jc w:val="center"/>
        <w:rPr>
          <w:rFonts w:ascii="Arial" w:hAnsi="Arial"/>
          <w:sz w:val="32"/>
        </w:rPr>
      </w:pPr>
    </w:p>
    <w:p w14:paraId="34F543E0" w14:textId="77777777" w:rsidR="00F75542" w:rsidRPr="00F75542" w:rsidRDefault="00F75542" w:rsidP="00F75542">
      <w:pPr>
        <w:tabs>
          <w:tab w:val="left" w:pos="2127"/>
        </w:tabs>
        <w:spacing w:after="60" w:line="360" w:lineRule="auto"/>
        <w:ind w:left="1418"/>
        <w:jc w:val="center"/>
        <w:rPr>
          <w:rFonts w:ascii="Arial" w:hAnsi="Arial"/>
          <w:sz w:val="28"/>
        </w:rPr>
      </w:pPr>
    </w:p>
    <w:p w14:paraId="4039C6B6" w14:textId="77777777" w:rsidR="00F75542" w:rsidRPr="00F75542" w:rsidRDefault="00F75542" w:rsidP="00F76E7B">
      <w:pPr>
        <w:numPr>
          <w:ilvl w:val="0"/>
          <w:numId w:val="101"/>
        </w:numPr>
        <w:tabs>
          <w:tab w:val="left" w:pos="426"/>
          <w:tab w:val="left" w:pos="4253"/>
          <w:tab w:val="left" w:pos="5387"/>
        </w:tabs>
        <w:spacing w:line="360" w:lineRule="auto"/>
        <w:ind w:left="567" w:hanging="567"/>
        <w:jc w:val="both"/>
        <w:rPr>
          <w:sz w:val="24"/>
          <w:szCs w:val="22"/>
        </w:rPr>
      </w:pPr>
      <w:r w:rsidRPr="00F75542">
        <w:rPr>
          <w:sz w:val="24"/>
          <w:szCs w:val="22"/>
        </w:rPr>
        <w:t>Dotyczy umowy nr…………………………………………… z dnia ……………………</w:t>
      </w:r>
    </w:p>
    <w:p w14:paraId="038901E6" w14:textId="77777777" w:rsidR="00F75542" w:rsidRPr="00F75542" w:rsidRDefault="00F75542" w:rsidP="00F76E7B">
      <w:pPr>
        <w:numPr>
          <w:ilvl w:val="0"/>
          <w:numId w:val="101"/>
        </w:numPr>
        <w:tabs>
          <w:tab w:val="left" w:pos="426"/>
          <w:tab w:val="left" w:pos="4253"/>
          <w:tab w:val="left" w:pos="5387"/>
        </w:tabs>
        <w:spacing w:line="360" w:lineRule="auto"/>
        <w:ind w:left="567" w:hanging="567"/>
        <w:jc w:val="both"/>
        <w:rPr>
          <w:sz w:val="24"/>
          <w:szCs w:val="22"/>
        </w:rPr>
      </w:pPr>
      <w:r w:rsidRPr="00F75542">
        <w:rPr>
          <w:sz w:val="24"/>
          <w:szCs w:val="22"/>
        </w:rPr>
        <w:t>Nazwa usługi</w:t>
      </w:r>
    </w:p>
    <w:p w14:paraId="3A1A767F" w14:textId="77777777" w:rsidR="00F75542" w:rsidRPr="00F75542" w:rsidRDefault="00F75542" w:rsidP="00F75542">
      <w:pPr>
        <w:spacing w:line="360" w:lineRule="auto"/>
        <w:jc w:val="both"/>
        <w:rPr>
          <w:sz w:val="24"/>
          <w:szCs w:val="22"/>
        </w:rPr>
      </w:pPr>
      <w:r w:rsidRPr="00F75542">
        <w:rPr>
          <w:sz w:val="24"/>
          <w:szCs w:val="22"/>
        </w:rPr>
        <w:t xml:space="preserve">       ………………………………………………………………………………………………</w:t>
      </w:r>
    </w:p>
    <w:p w14:paraId="2440CAD8" w14:textId="77777777" w:rsidR="00F75542" w:rsidRPr="00F75542" w:rsidRDefault="00F75542" w:rsidP="00F76E7B">
      <w:pPr>
        <w:numPr>
          <w:ilvl w:val="0"/>
          <w:numId w:val="101"/>
        </w:numPr>
        <w:tabs>
          <w:tab w:val="left" w:pos="426"/>
          <w:tab w:val="left" w:pos="4253"/>
          <w:tab w:val="left" w:pos="5387"/>
        </w:tabs>
        <w:spacing w:line="360" w:lineRule="auto"/>
        <w:ind w:left="567" w:hanging="567"/>
        <w:jc w:val="both"/>
        <w:rPr>
          <w:sz w:val="24"/>
          <w:szCs w:val="22"/>
        </w:rPr>
      </w:pPr>
      <w:r w:rsidRPr="00F75542">
        <w:rPr>
          <w:sz w:val="24"/>
          <w:szCs w:val="22"/>
        </w:rPr>
        <w:t>Przedmiot odbioru: Lokalizator GPS o numerach seryjnych</w:t>
      </w:r>
    </w:p>
    <w:p w14:paraId="64B278BD" w14:textId="77777777" w:rsidR="00F75542" w:rsidRPr="00F75542" w:rsidRDefault="00F75542" w:rsidP="00F75542">
      <w:pPr>
        <w:spacing w:line="360" w:lineRule="auto"/>
        <w:jc w:val="both"/>
        <w:rPr>
          <w:sz w:val="24"/>
          <w:szCs w:val="22"/>
        </w:rPr>
      </w:pPr>
      <w:r w:rsidRPr="00F75542">
        <w:rPr>
          <w:sz w:val="24"/>
          <w:szCs w:val="22"/>
        </w:rPr>
        <w:t xml:space="preserve">       ………………………………………………………………………………………………</w:t>
      </w:r>
    </w:p>
    <w:p w14:paraId="2DCED44F" w14:textId="77777777" w:rsidR="00F75542" w:rsidRPr="00F75542" w:rsidRDefault="00F75542" w:rsidP="00F76E7B">
      <w:pPr>
        <w:numPr>
          <w:ilvl w:val="0"/>
          <w:numId w:val="101"/>
        </w:numPr>
        <w:spacing w:line="360" w:lineRule="auto"/>
        <w:ind w:left="426" w:hanging="426"/>
        <w:jc w:val="both"/>
        <w:rPr>
          <w:sz w:val="24"/>
          <w:szCs w:val="22"/>
        </w:rPr>
      </w:pPr>
      <w:r w:rsidRPr="00F75542">
        <w:rPr>
          <w:sz w:val="24"/>
          <w:szCs w:val="22"/>
        </w:rPr>
        <w:t>Numer wewnętrzny Zamawiającego:</w:t>
      </w:r>
    </w:p>
    <w:p w14:paraId="72B3B8E2" w14:textId="77777777" w:rsidR="00F75542" w:rsidRPr="00F75542" w:rsidRDefault="00F75542" w:rsidP="00F75542">
      <w:pPr>
        <w:spacing w:line="360" w:lineRule="auto"/>
        <w:ind w:left="426"/>
        <w:jc w:val="both"/>
        <w:rPr>
          <w:sz w:val="24"/>
          <w:szCs w:val="22"/>
        </w:rPr>
      </w:pPr>
      <w:r w:rsidRPr="00F75542">
        <w:rPr>
          <w:sz w:val="24"/>
          <w:szCs w:val="22"/>
        </w:rPr>
        <w:t>………………………………………………………………………………………………</w:t>
      </w:r>
    </w:p>
    <w:p w14:paraId="73C89C4D" w14:textId="77777777" w:rsidR="00F75542" w:rsidRPr="00F75542" w:rsidRDefault="00F75542" w:rsidP="00F76E7B">
      <w:pPr>
        <w:numPr>
          <w:ilvl w:val="0"/>
          <w:numId w:val="101"/>
        </w:numPr>
        <w:tabs>
          <w:tab w:val="left" w:pos="426"/>
          <w:tab w:val="left" w:pos="4253"/>
          <w:tab w:val="left" w:pos="5387"/>
        </w:tabs>
        <w:spacing w:line="360" w:lineRule="auto"/>
        <w:ind w:left="567" w:hanging="567"/>
        <w:jc w:val="both"/>
        <w:rPr>
          <w:sz w:val="24"/>
          <w:szCs w:val="22"/>
        </w:rPr>
      </w:pPr>
      <w:r w:rsidRPr="00F75542">
        <w:rPr>
          <w:sz w:val="24"/>
          <w:szCs w:val="22"/>
        </w:rPr>
        <w:t>Lokalizator będzie używany w Oddział PGG S.A</w:t>
      </w:r>
    </w:p>
    <w:p w14:paraId="72212CE2" w14:textId="77777777" w:rsidR="00F75542" w:rsidRPr="00F75542" w:rsidRDefault="00F75542" w:rsidP="00F75542">
      <w:pPr>
        <w:spacing w:line="360" w:lineRule="auto"/>
        <w:jc w:val="both"/>
        <w:rPr>
          <w:sz w:val="24"/>
          <w:szCs w:val="22"/>
        </w:rPr>
      </w:pPr>
      <w:r w:rsidRPr="00F75542">
        <w:rPr>
          <w:sz w:val="24"/>
          <w:szCs w:val="22"/>
        </w:rPr>
        <w:t xml:space="preserve">       ………………………………………………………………………………………………</w:t>
      </w:r>
    </w:p>
    <w:p w14:paraId="7DC3BE21" w14:textId="77777777" w:rsidR="00F75542" w:rsidRPr="00F75542" w:rsidRDefault="00F75542" w:rsidP="00F76E7B">
      <w:pPr>
        <w:numPr>
          <w:ilvl w:val="0"/>
          <w:numId w:val="101"/>
        </w:numPr>
        <w:tabs>
          <w:tab w:val="left" w:pos="426"/>
          <w:tab w:val="left" w:pos="4253"/>
          <w:tab w:val="left" w:pos="5387"/>
        </w:tabs>
        <w:spacing w:line="360" w:lineRule="auto"/>
        <w:ind w:left="567" w:hanging="567"/>
        <w:jc w:val="both"/>
        <w:rPr>
          <w:sz w:val="24"/>
          <w:szCs w:val="22"/>
        </w:rPr>
      </w:pPr>
      <w:proofErr w:type="gramStart"/>
      <w:r w:rsidRPr="00F75542">
        <w:rPr>
          <w:sz w:val="24"/>
          <w:szCs w:val="22"/>
        </w:rPr>
        <w:t>Uwagi:…</w:t>
      </w:r>
      <w:proofErr w:type="gramEnd"/>
      <w:r w:rsidRPr="00F75542">
        <w:rPr>
          <w:sz w:val="24"/>
          <w:szCs w:val="22"/>
        </w:rPr>
        <w:t>……………………………………………………………………………………</w:t>
      </w:r>
    </w:p>
    <w:p w14:paraId="5961E4B5" w14:textId="77777777" w:rsidR="00F75542" w:rsidRPr="00F75542" w:rsidRDefault="00F75542" w:rsidP="00F75542">
      <w:pPr>
        <w:tabs>
          <w:tab w:val="left" w:pos="142"/>
          <w:tab w:val="left" w:pos="4253"/>
          <w:tab w:val="left" w:pos="5387"/>
        </w:tabs>
        <w:spacing w:line="360" w:lineRule="auto"/>
        <w:ind w:left="567" w:hanging="141"/>
        <w:jc w:val="both"/>
        <w:rPr>
          <w:sz w:val="24"/>
          <w:szCs w:val="22"/>
        </w:rPr>
      </w:pPr>
      <w:r w:rsidRPr="00F75542">
        <w:rPr>
          <w:sz w:val="24"/>
          <w:szCs w:val="22"/>
        </w:rPr>
        <w:t>………………………………………………………………………………………………</w:t>
      </w:r>
    </w:p>
    <w:p w14:paraId="1B8FE32D" w14:textId="77777777" w:rsidR="00F75542" w:rsidRPr="00F75542" w:rsidRDefault="00F75542" w:rsidP="00F75542">
      <w:pPr>
        <w:tabs>
          <w:tab w:val="left" w:pos="142"/>
          <w:tab w:val="left" w:pos="4253"/>
          <w:tab w:val="left" w:pos="5387"/>
        </w:tabs>
        <w:spacing w:line="360" w:lineRule="auto"/>
        <w:ind w:left="567" w:hanging="141"/>
        <w:jc w:val="both"/>
        <w:rPr>
          <w:sz w:val="24"/>
          <w:szCs w:val="22"/>
        </w:rPr>
      </w:pPr>
      <w:r w:rsidRPr="00F75542">
        <w:rPr>
          <w:sz w:val="24"/>
          <w:szCs w:val="22"/>
        </w:rPr>
        <w:t>………………………………………………………………………………………………</w:t>
      </w:r>
    </w:p>
    <w:p w14:paraId="7A0AECA4" w14:textId="77777777" w:rsidR="00F75542" w:rsidRPr="00F75542" w:rsidRDefault="00F75542" w:rsidP="00F75542">
      <w:pPr>
        <w:tabs>
          <w:tab w:val="left" w:pos="360"/>
        </w:tabs>
        <w:spacing w:line="360" w:lineRule="auto"/>
        <w:ind w:left="426"/>
        <w:jc w:val="both"/>
        <w:rPr>
          <w:sz w:val="24"/>
          <w:szCs w:val="22"/>
        </w:rPr>
      </w:pPr>
      <w:r w:rsidRPr="00F75542">
        <w:rPr>
          <w:sz w:val="24"/>
          <w:szCs w:val="22"/>
        </w:rPr>
        <w:t>Przedstawiciel Wykonawcy:</w:t>
      </w:r>
    </w:p>
    <w:p w14:paraId="102551BB" w14:textId="77777777" w:rsidR="00F75542" w:rsidRPr="00F75542" w:rsidRDefault="00F75542" w:rsidP="00F75542">
      <w:pPr>
        <w:tabs>
          <w:tab w:val="left" w:pos="360"/>
        </w:tabs>
        <w:spacing w:line="360" w:lineRule="auto"/>
        <w:jc w:val="both"/>
        <w:rPr>
          <w:sz w:val="24"/>
          <w:szCs w:val="22"/>
        </w:rPr>
      </w:pPr>
    </w:p>
    <w:p w14:paraId="02BD3A0B" w14:textId="77777777" w:rsidR="00F75542" w:rsidRPr="00F75542" w:rsidRDefault="00F75542" w:rsidP="00F75542">
      <w:pPr>
        <w:tabs>
          <w:tab w:val="left" w:pos="2127"/>
          <w:tab w:val="left" w:pos="7088"/>
        </w:tabs>
        <w:spacing w:line="360" w:lineRule="auto"/>
        <w:ind w:left="360"/>
        <w:jc w:val="both"/>
        <w:rPr>
          <w:sz w:val="24"/>
          <w:szCs w:val="22"/>
        </w:rPr>
      </w:pPr>
      <w:r w:rsidRPr="00F75542">
        <w:rPr>
          <w:sz w:val="24"/>
          <w:szCs w:val="22"/>
        </w:rPr>
        <w:t>………………………………………………………………………………………………</w:t>
      </w:r>
      <w:r w:rsidRPr="00F75542">
        <w:rPr>
          <w:sz w:val="24"/>
          <w:szCs w:val="22"/>
        </w:rPr>
        <w:br/>
      </w:r>
      <w:r w:rsidRPr="00F75542">
        <w:rPr>
          <w:i/>
          <w:sz w:val="24"/>
          <w:szCs w:val="22"/>
        </w:rPr>
        <w:tab/>
        <w:t>Imię i nazwis</w:t>
      </w:r>
      <w:r w:rsidRPr="00F75542">
        <w:rPr>
          <w:sz w:val="24"/>
          <w:szCs w:val="22"/>
        </w:rPr>
        <w:t>ko</w:t>
      </w:r>
      <w:r w:rsidRPr="00F75542">
        <w:rPr>
          <w:i/>
          <w:sz w:val="24"/>
          <w:szCs w:val="22"/>
        </w:rPr>
        <w:tab/>
        <w:t xml:space="preserve"> podpis</w:t>
      </w:r>
      <w:r w:rsidRPr="00F75542">
        <w:rPr>
          <w:sz w:val="24"/>
          <w:szCs w:val="22"/>
        </w:rPr>
        <w:t xml:space="preserve"> </w:t>
      </w:r>
    </w:p>
    <w:p w14:paraId="306879EF" w14:textId="77777777" w:rsidR="00F75542" w:rsidRPr="00F75542" w:rsidRDefault="00F75542" w:rsidP="00F75542">
      <w:pPr>
        <w:tabs>
          <w:tab w:val="left" w:pos="360"/>
        </w:tabs>
        <w:spacing w:line="360" w:lineRule="auto"/>
        <w:jc w:val="both"/>
        <w:rPr>
          <w:sz w:val="24"/>
          <w:szCs w:val="22"/>
        </w:rPr>
      </w:pPr>
    </w:p>
    <w:p w14:paraId="331A99AC" w14:textId="77777777" w:rsidR="00F75542" w:rsidRPr="00F75542" w:rsidRDefault="00F75542" w:rsidP="00F75542">
      <w:pPr>
        <w:tabs>
          <w:tab w:val="left" w:pos="360"/>
        </w:tabs>
        <w:spacing w:line="360" w:lineRule="auto"/>
        <w:jc w:val="both"/>
        <w:rPr>
          <w:sz w:val="24"/>
          <w:szCs w:val="22"/>
        </w:rPr>
      </w:pPr>
    </w:p>
    <w:p w14:paraId="1E862FC8" w14:textId="77777777" w:rsidR="00F75542" w:rsidRPr="00F75542" w:rsidRDefault="00F75542" w:rsidP="00F75542">
      <w:pPr>
        <w:tabs>
          <w:tab w:val="left" w:pos="360"/>
        </w:tabs>
        <w:spacing w:line="360" w:lineRule="auto"/>
        <w:ind w:left="426"/>
        <w:jc w:val="both"/>
        <w:rPr>
          <w:sz w:val="24"/>
          <w:szCs w:val="22"/>
        </w:rPr>
      </w:pPr>
      <w:r w:rsidRPr="00F75542">
        <w:rPr>
          <w:sz w:val="24"/>
          <w:szCs w:val="22"/>
        </w:rPr>
        <w:t>Przedstawiciel Zamawiającego:</w:t>
      </w:r>
    </w:p>
    <w:p w14:paraId="1CE3CC66" w14:textId="77777777" w:rsidR="00F75542" w:rsidRPr="00F75542" w:rsidRDefault="00F75542" w:rsidP="00F75542">
      <w:pPr>
        <w:tabs>
          <w:tab w:val="left" w:pos="360"/>
        </w:tabs>
        <w:spacing w:line="360" w:lineRule="auto"/>
        <w:jc w:val="both"/>
        <w:rPr>
          <w:sz w:val="24"/>
          <w:szCs w:val="22"/>
        </w:rPr>
      </w:pPr>
    </w:p>
    <w:p w14:paraId="6A251621" w14:textId="77777777" w:rsidR="00F75542" w:rsidRPr="00F75542" w:rsidRDefault="00F75542" w:rsidP="00F75542">
      <w:pPr>
        <w:tabs>
          <w:tab w:val="left" w:pos="2127"/>
          <w:tab w:val="left" w:pos="7088"/>
        </w:tabs>
        <w:spacing w:line="360" w:lineRule="auto"/>
        <w:ind w:left="360"/>
        <w:jc w:val="both"/>
        <w:rPr>
          <w:sz w:val="24"/>
          <w:szCs w:val="22"/>
        </w:rPr>
      </w:pPr>
      <w:r w:rsidRPr="00F75542">
        <w:rPr>
          <w:sz w:val="24"/>
          <w:szCs w:val="22"/>
        </w:rPr>
        <w:t>………………………………………………………………………………………………</w:t>
      </w:r>
      <w:r w:rsidRPr="00F75542">
        <w:rPr>
          <w:i/>
          <w:sz w:val="24"/>
          <w:szCs w:val="22"/>
        </w:rPr>
        <w:tab/>
        <w:t>Imię i nazwis</w:t>
      </w:r>
      <w:r w:rsidRPr="00F75542">
        <w:rPr>
          <w:sz w:val="24"/>
          <w:szCs w:val="22"/>
        </w:rPr>
        <w:t>ko</w:t>
      </w:r>
      <w:r w:rsidRPr="00F75542">
        <w:rPr>
          <w:i/>
          <w:sz w:val="24"/>
          <w:szCs w:val="22"/>
        </w:rPr>
        <w:tab/>
        <w:t xml:space="preserve"> podpis</w:t>
      </w:r>
      <w:r w:rsidRPr="00F75542">
        <w:rPr>
          <w:sz w:val="24"/>
          <w:szCs w:val="22"/>
        </w:rPr>
        <w:t xml:space="preserve"> </w:t>
      </w:r>
    </w:p>
    <w:p w14:paraId="2BCEEF38" w14:textId="77777777" w:rsidR="00F75542" w:rsidRPr="00F75542" w:rsidRDefault="00F75542" w:rsidP="00F75542">
      <w:pPr>
        <w:rPr>
          <w:sz w:val="24"/>
        </w:rPr>
      </w:pPr>
    </w:p>
    <w:p w14:paraId="3CBBFB28" w14:textId="77777777" w:rsidR="00F75542" w:rsidRPr="00F75542" w:rsidRDefault="00F75542" w:rsidP="00F75542">
      <w:pPr>
        <w:tabs>
          <w:tab w:val="left" w:pos="540"/>
        </w:tabs>
        <w:suppressAutoHyphens/>
        <w:ind w:left="540"/>
        <w:jc w:val="both"/>
        <w:rPr>
          <w:sz w:val="32"/>
          <w:szCs w:val="24"/>
        </w:rPr>
      </w:pPr>
    </w:p>
    <w:p w14:paraId="129EEFC5" w14:textId="77777777" w:rsidR="00F75542" w:rsidRPr="00F75542" w:rsidRDefault="00F75542" w:rsidP="00F75542">
      <w:pPr>
        <w:ind w:left="4962"/>
        <w:jc w:val="right"/>
        <w:rPr>
          <w:b/>
          <w:bCs/>
        </w:rPr>
      </w:pPr>
    </w:p>
    <w:p w14:paraId="766121EB" w14:textId="77777777" w:rsidR="00F75542" w:rsidRPr="00F75542" w:rsidRDefault="00F75542" w:rsidP="00F75542">
      <w:pPr>
        <w:ind w:left="4962"/>
        <w:jc w:val="right"/>
        <w:rPr>
          <w:b/>
          <w:bCs/>
        </w:rPr>
      </w:pPr>
    </w:p>
    <w:p w14:paraId="075F2DE9" w14:textId="77777777" w:rsidR="00F75542" w:rsidRPr="00F75542" w:rsidRDefault="00F75542" w:rsidP="00F75542">
      <w:pPr>
        <w:ind w:left="4962"/>
        <w:jc w:val="right"/>
        <w:rPr>
          <w:b/>
          <w:bCs/>
        </w:rPr>
      </w:pPr>
    </w:p>
    <w:p w14:paraId="6970E8BB" w14:textId="77777777" w:rsidR="00F75542" w:rsidRPr="00F75542" w:rsidRDefault="00F75542" w:rsidP="00F75542">
      <w:pPr>
        <w:ind w:left="4962"/>
        <w:jc w:val="right"/>
        <w:rPr>
          <w:b/>
          <w:bCs/>
        </w:rPr>
      </w:pPr>
    </w:p>
    <w:p w14:paraId="2B9D4AC4" w14:textId="77777777" w:rsidR="00F75542" w:rsidRPr="00F75542" w:rsidRDefault="00F75542" w:rsidP="00F75542">
      <w:pPr>
        <w:ind w:left="4962"/>
        <w:jc w:val="right"/>
        <w:rPr>
          <w:b/>
          <w:bCs/>
        </w:rPr>
      </w:pPr>
    </w:p>
    <w:p w14:paraId="4C4A0C35" w14:textId="77777777" w:rsidR="00F75542" w:rsidRPr="00F75542" w:rsidRDefault="00F75542" w:rsidP="00F75542">
      <w:pPr>
        <w:ind w:left="4962"/>
        <w:jc w:val="right"/>
        <w:rPr>
          <w:b/>
          <w:bCs/>
        </w:rPr>
      </w:pPr>
      <w:r w:rsidRPr="00F75542">
        <w:rPr>
          <w:b/>
          <w:bCs/>
        </w:rPr>
        <w:lastRenderedPageBreak/>
        <w:t>Załącznik nr 1.4 do SOPZ</w:t>
      </w:r>
    </w:p>
    <w:p w14:paraId="4FC32046" w14:textId="77777777" w:rsidR="00F75542" w:rsidRPr="00F75542" w:rsidRDefault="00F75542" w:rsidP="00F75542">
      <w:pPr>
        <w:ind w:left="4962"/>
        <w:jc w:val="right"/>
        <w:rPr>
          <w:b/>
          <w:bCs/>
        </w:rPr>
      </w:pPr>
    </w:p>
    <w:p w14:paraId="0BBA012A" w14:textId="77777777" w:rsidR="00F75542" w:rsidRPr="00F75542" w:rsidRDefault="00F75542" w:rsidP="00F75542">
      <w:pPr>
        <w:autoSpaceDE w:val="0"/>
        <w:autoSpaceDN w:val="0"/>
        <w:adjustRightInd w:val="0"/>
        <w:ind w:left="4956" w:firstLine="708"/>
        <w:jc w:val="center"/>
        <w:rPr>
          <w:rFonts w:eastAsia="Calibri"/>
          <w:lang w:eastAsia="en-US"/>
        </w:rPr>
      </w:pPr>
      <w:r w:rsidRPr="00F75542">
        <w:rPr>
          <w:rFonts w:eastAsia="Calibri"/>
          <w:lang w:eastAsia="en-US"/>
        </w:rPr>
        <w:t>........................................................</w:t>
      </w:r>
      <w:r w:rsidRPr="00F75542">
        <w:rPr>
          <w:rFonts w:eastAsia="Calibri"/>
          <w:lang w:eastAsia="en-US"/>
        </w:rPr>
        <w:tab/>
        <w:t>miejscowość data</w:t>
      </w:r>
    </w:p>
    <w:p w14:paraId="79CB52AA" w14:textId="77777777" w:rsidR="00F75542" w:rsidRPr="00F75542" w:rsidRDefault="00F75542" w:rsidP="00F75542">
      <w:pPr>
        <w:autoSpaceDE w:val="0"/>
        <w:autoSpaceDN w:val="0"/>
        <w:adjustRightInd w:val="0"/>
        <w:jc w:val="both"/>
        <w:rPr>
          <w:rFonts w:eastAsia="Calibri"/>
          <w:lang w:eastAsia="en-US"/>
        </w:rPr>
      </w:pPr>
      <w:r w:rsidRPr="00F75542">
        <w:rPr>
          <w:rFonts w:eastAsia="Calibri"/>
          <w:lang w:eastAsia="en-US"/>
        </w:rPr>
        <w:t>......................................................</w:t>
      </w:r>
    </w:p>
    <w:p w14:paraId="082F3C9F" w14:textId="77777777" w:rsidR="00F75542" w:rsidRPr="00F75542" w:rsidRDefault="00F75542" w:rsidP="00F75542">
      <w:pPr>
        <w:autoSpaceDE w:val="0"/>
        <w:autoSpaceDN w:val="0"/>
        <w:adjustRightInd w:val="0"/>
        <w:jc w:val="both"/>
        <w:rPr>
          <w:rFonts w:eastAsia="Calibri"/>
          <w:lang w:eastAsia="en-US"/>
        </w:rPr>
      </w:pPr>
      <w:r w:rsidRPr="00F75542">
        <w:rPr>
          <w:rFonts w:eastAsia="Calibri"/>
          <w:lang w:eastAsia="en-US"/>
        </w:rPr>
        <w:t>......................................................</w:t>
      </w:r>
    </w:p>
    <w:p w14:paraId="173552CA" w14:textId="77777777" w:rsidR="00F75542" w:rsidRPr="00F75542" w:rsidRDefault="00F75542" w:rsidP="00F75542">
      <w:pPr>
        <w:autoSpaceDE w:val="0"/>
        <w:autoSpaceDN w:val="0"/>
        <w:adjustRightInd w:val="0"/>
        <w:jc w:val="both"/>
        <w:rPr>
          <w:rFonts w:eastAsia="Calibri"/>
          <w:lang w:eastAsia="en-US"/>
        </w:rPr>
      </w:pPr>
      <w:r w:rsidRPr="00F75542">
        <w:rPr>
          <w:rFonts w:eastAsia="Calibri"/>
          <w:lang w:eastAsia="en-US"/>
        </w:rPr>
        <w:t>......................................................</w:t>
      </w:r>
    </w:p>
    <w:p w14:paraId="73B5DD9B" w14:textId="77777777" w:rsidR="00F75542" w:rsidRPr="00F75542" w:rsidRDefault="00F75542" w:rsidP="00F75542">
      <w:pPr>
        <w:autoSpaceDE w:val="0"/>
        <w:autoSpaceDN w:val="0"/>
        <w:adjustRightInd w:val="0"/>
        <w:jc w:val="both"/>
        <w:rPr>
          <w:rFonts w:eastAsia="Calibri"/>
          <w:lang w:eastAsia="en-US"/>
        </w:rPr>
      </w:pPr>
      <w:r w:rsidRPr="00F75542">
        <w:rPr>
          <w:rFonts w:eastAsia="Calibri"/>
          <w:lang w:eastAsia="en-US"/>
        </w:rPr>
        <w:t>Nazwa i adres Wykonawcy</w:t>
      </w:r>
    </w:p>
    <w:p w14:paraId="2303756D" w14:textId="77777777" w:rsidR="00F75542" w:rsidRPr="00F75542" w:rsidRDefault="00F75542" w:rsidP="00F75542">
      <w:pPr>
        <w:autoSpaceDE w:val="0"/>
        <w:autoSpaceDN w:val="0"/>
        <w:adjustRightInd w:val="0"/>
        <w:jc w:val="both"/>
        <w:rPr>
          <w:rFonts w:eastAsia="Calibri"/>
          <w:sz w:val="24"/>
          <w:szCs w:val="24"/>
          <w:lang w:eastAsia="en-US"/>
        </w:rPr>
      </w:pPr>
    </w:p>
    <w:p w14:paraId="56BCA2A6" w14:textId="77777777" w:rsidR="00F75542" w:rsidRPr="00F75542" w:rsidRDefault="00F75542" w:rsidP="00F75542">
      <w:pPr>
        <w:autoSpaceDE w:val="0"/>
        <w:autoSpaceDN w:val="0"/>
        <w:adjustRightInd w:val="0"/>
        <w:jc w:val="center"/>
        <w:rPr>
          <w:rFonts w:eastAsia="Calibri"/>
          <w:b/>
          <w:bCs/>
          <w:sz w:val="28"/>
          <w:szCs w:val="28"/>
          <w:lang w:eastAsia="en-US"/>
        </w:rPr>
      </w:pPr>
    </w:p>
    <w:p w14:paraId="1DB8A228" w14:textId="77777777" w:rsidR="00F75542" w:rsidRPr="00F75542" w:rsidRDefault="00F75542" w:rsidP="00F75542">
      <w:pPr>
        <w:autoSpaceDE w:val="0"/>
        <w:autoSpaceDN w:val="0"/>
        <w:adjustRightInd w:val="0"/>
        <w:jc w:val="center"/>
        <w:rPr>
          <w:rFonts w:eastAsia="Calibri"/>
          <w:b/>
          <w:bCs/>
          <w:sz w:val="28"/>
          <w:szCs w:val="28"/>
          <w:lang w:eastAsia="en-US"/>
        </w:rPr>
      </w:pPr>
    </w:p>
    <w:p w14:paraId="4F31A8EE" w14:textId="77777777" w:rsidR="00F75542" w:rsidRPr="00F75542" w:rsidRDefault="00F75542" w:rsidP="00F75542">
      <w:pPr>
        <w:autoSpaceDE w:val="0"/>
        <w:autoSpaceDN w:val="0"/>
        <w:adjustRightInd w:val="0"/>
        <w:jc w:val="center"/>
        <w:rPr>
          <w:rFonts w:eastAsia="Calibri"/>
          <w:b/>
          <w:bCs/>
          <w:sz w:val="24"/>
          <w:szCs w:val="24"/>
          <w:lang w:eastAsia="en-US"/>
        </w:rPr>
      </w:pPr>
      <w:r w:rsidRPr="00F75542">
        <w:rPr>
          <w:rFonts w:eastAsia="Calibri"/>
          <w:b/>
          <w:bCs/>
          <w:sz w:val="24"/>
          <w:szCs w:val="24"/>
          <w:lang w:eastAsia="en-US"/>
        </w:rPr>
        <w:t>OŚWIADCZENIE WYKONAWCY O POSIADANIU:</w:t>
      </w:r>
    </w:p>
    <w:p w14:paraId="3F2A887B" w14:textId="77777777" w:rsidR="00F75542" w:rsidRPr="00F75542" w:rsidRDefault="00F75542" w:rsidP="00F76E7B">
      <w:pPr>
        <w:numPr>
          <w:ilvl w:val="2"/>
          <w:numId w:val="102"/>
        </w:numPr>
        <w:tabs>
          <w:tab w:val="num" w:pos="709"/>
        </w:tabs>
        <w:autoSpaceDE w:val="0"/>
        <w:autoSpaceDN w:val="0"/>
        <w:adjustRightInd w:val="0"/>
        <w:ind w:left="709" w:hanging="283"/>
        <w:contextualSpacing/>
        <w:rPr>
          <w:rFonts w:eastAsia="Calibri"/>
          <w:b/>
          <w:bCs/>
          <w:lang w:eastAsia="en-US"/>
        </w:rPr>
      </w:pPr>
      <w:r w:rsidRPr="00F75542">
        <w:rPr>
          <w:rFonts w:eastAsia="Calibri"/>
          <w:b/>
          <w:bCs/>
          <w:lang w:eastAsia="en-US"/>
        </w:rPr>
        <w:t xml:space="preserve">wymaganych uprawnień, szkoleń, badań lekarskich przez osoby, które będą uczestniczyć </w:t>
      </w:r>
      <w:r w:rsidRPr="00F75542">
        <w:rPr>
          <w:rFonts w:eastAsia="Calibri"/>
          <w:b/>
          <w:bCs/>
          <w:lang w:eastAsia="en-US"/>
        </w:rPr>
        <w:br/>
        <w:t>w wykonywaniu zamówienia,</w:t>
      </w:r>
    </w:p>
    <w:p w14:paraId="5DC29E3D" w14:textId="77777777" w:rsidR="00F75542" w:rsidRPr="00F75542" w:rsidRDefault="00F75542" w:rsidP="00F76E7B">
      <w:pPr>
        <w:numPr>
          <w:ilvl w:val="2"/>
          <w:numId w:val="102"/>
        </w:numPr>
        <w:tabs>
          <w:tab w:val="num" w:pos="709"/>
        </w:tabs>
        <w:autoSpaceDE w:val="0"/>
        <w:autoSpaceDN w:val="0"/>
        <w:adjustRightInd w:val="0"/>
        <w:ind w:left="709" w:hanging="283"/>
        <w:contextualSpacing/>
        <w:rPr>
          <w:rFonts w:eastAsia="Calibri"/>
          <w:b/>
          <w:bCs/>
          <w:lang w:eastAsia="en-US"/>
        </w:rPr>
      </w:pPr>
      <w:r w:rsidRPr="00F75542">
        <w:rPr>
          <w:rFonts w:eastAsia="Calibri"/>
          <w:b/>
          <w:bCs/>
          <w:lang w:eastAsia="en-US"/>
        </w:rPr>
        <w:t>aktualnych, wymaganych przepisami prawa, dokumentów dotyczących jednostek transportowych realizujących zamówienie.</w:t>
      </w:r>
    </w:p>
    <w:p w14:paraId="0E3D75E9" w14:textId="77777777" w:rsidR="00F75542" w:rsidRPr="00F75542" w:rsidRDefault="00F75542" w:rsidP="00F75542">
      <w:pPr>
        <w:autoSpaceDE w:val="0"/>
        <w:autoSpaceDN w:val="0"/>
        <w:adjustRightInd w:val="0"/>
        <w:jc w:val="both"/>
        <w:rPr>
          <w:rFonts w:eastAsia="Calibri"/>
          <w:b/>
          <w:bCs/>
          <w:lang w:eastAsia="en-US"/>
        </w:rPr>
      </w:pPr>
    </w:p>
    <w:p w14:paraId="66E126C3" w14:textId="77777777" w:rsidR="00F75542" w:rsidRPr="00F75542" w:rsidRDefault="00F75542" w:rsidP="00F75542">
      <w:pPr>
        <w:autoSpaceDE w:val="0"/>
        <w:autoSpaceDN w:val="0"/>
        <w:adjustRightInd w:val="0"/>
        <w:jc w:val="both"/>
        <w:rPr>
          <w:rFonts w:eastAsia="Calibri"/>
          <w:lang w:eastAsia="en-US"/>
        </w:rPr>
      </w:pPr>
    </w:p>
    <w:p w14:paraId="6698ECBE" w14:textId="77777777" w:rsidR="00F75542" w:rsidRPr="00F75542" w:rsidRDefault="00F75542" w:rsidP="00F75542">
      <w:pPr>
        <w:autoSpaceDE w:val="0"/>
        <w:autoSpaceDN w:val="0"/>
        <w:adjustRightInd w:val="0"/>
        <w:jc w:val="both"/>
        <w:rPr>
          <w:rFonts w:eastAsia="Calibri"/>
          <w:lang w:eastAsia="en-US"/>
        </w:rPr>
      </w:pPr>
      <w:r w:rsidRPr="00F75542">
        <w:rPr>
          <w:rFonts w:eastAsia="Calibri"/>
          <w:lang w:eastAsia="en-US"/>
        </w:rPr>
        <w:t>W związku z zawarciem umowy nr …………………. z dnia …………. na świadczenie ……………………………………………………………………………………………</w:t>
      </w:r>
      <w:proofErr w:type="gramStart"/>
      <w:r w:rsidRPr="00F75542">
        <w:rPr>
          <w:rFonts w:eastAsia="Calibri"/>
          <w:lang w:eastAsia="en-US"/>
        </w:rPr>
        <w:t>…….</w:t>
      </w:r>
      <w:proofErr w:type="gramEnd"/>
      <w:r w:rsidRPr="00F75542">
        <w:rPr>
          <w:rFonts w:eastAsia="Calibri"/>
          <w:lang w:eastAsia="en-US"/>
        </w:rPr>
        <w:t>.</w:t>
      </w:r>
    </w:p>
    <w:p w14:paraId="13BF1010" w14:textId="77777777" w:rsidR="00F75542" w:rsidRPr="00F75542" w:rsidRDefault="00F75542" w:rsidP="00F75542">
      <w:pPr>
        <w:autoSpaceDE w:val="0"/>
        <w:autoSpaceDN w:val="0"/>
        <w:adjustRightInd w:val="0"/>
        <w:jc w:val="both"/>
        <w:rPr>
          <w:rFonts w:eastAsia="Calibri"/>
          <w:lang w:eastAsia="en-US"/>
        </w:rPr>
      </w:pPr>
      <w:r w:rsidRPr="00F75542">
        <w:rPr>
          <w:rFonts w:eastAsia="Calibri"/>
          <w:lang w:eastAsia="en-US"/>
        </w:rPr>
        <w:t>oświadczam, że:</w:t>
      </w:r>
    </w:p>
    <w:p w14:paraId="23D803E4" w14:textId="77777777" w:rsidR="00F75542" w:rsidRPr="00F75542" w:rsidRDefault="00F75542" w:rsidP="00F75542">
      <w:pPr>
        <w:autoSpaceDE w:val="0"/>
        <w:autoSpaceDN w:val="0"/>
        <w:adjustRightInd w:val="0"/>
        <w:jc w:val="both"/>
        <w:rPr>
          <w:rFonts w:eastAsia="Calibri"/>
          <w:lang w:eastAsia="en-US"/>
        </w:rPr>
      </w:pPr>
    </w:p>
    <w:p w14:paraId="3119FFA5" w14:textId="77777777" w:rsidR="00F75542" w:rsidRPr="00F75542" w:rsidRDefault="00F75542" w:rsidP="00F76E7B">
      <w:pPr>
        <w:numPr>
          <w:ilvl w:val="0"/>
          <w:numId w:val="103"/>
        </w:numPr>
        <w:autoSpaceDE w:val="0"/>
        <w:autoSpaceDN w:val="0"/>
        <w:adjustRightInd w:val="0"/>
        <w:contextualSpacing/>
        <w:jc w:val="both"/>
        <w:rPr>
          <w:rFonts w:eastAsia="Calibri"/>
          <w:lang w:eastAsia="en-US"/>
        </w:rPr>
      </w:pPr>
      <w:r w:rsidRPr="00F75542">
        <w:rPr>
          <w:rFonts w:eastAsia="Calibri"/>
          <w:lang w:eastAsia="en-US"/>
        </w:rPr>
        <w:t xml:space="preserve">osoby </w:t>
      </w:r>
      <w:r w:rsidRPr="00F75542">
        <w:t>skierowane do wykonywania prac</w:t>
      </w:r>
      <w:r w:rsidRPr="00F75542">
        <w:rPr>
          <w:rFonts w:eastAsia="Calibri"/>
          <w:lang w:eastAsia="en-US"/>
        </w:rPr>
        <w:t xml:space="preserve"> posiadają wymagane prawem aktualne uprawnienia </w:t>
      </w:r>
      <w:r w:rsidRPr="00F75542">
        <w:t>(w tym prawa jazdy kategorii umożliwiającej kierowanie jednostkami transportowymi realizującymi zamówienie)</w:t>
      </w:r>
      <w:r w:rsidRPr="00F75542">
        <w:rPr>
          <w:rFonts w:eastAsia="Calibri"/>
          <w:lang w:eastAsia="en-US"/>
        </w:rPr>
        <w:t xml:space="preserve">, badania lekarskie, szkolenia w tym z zakresu bezpieczeństwa i higieny pracy, niezbędne do wykonania prac objętych umową, które będą na bieżąco aktualizowane. </w:t>
      </w:r>
    </w:p>
    <w:p w14:paraId="4D713129" w14:textId="77777777" w:rsidR="00F75542" w:rsidRPr="00F75542" w:rsidRDefault="00F75542" w:rsidP="00F76E7B">
      <w:pPr>
        <w:numPr>
          <w:ilvl w:val="0"/>
          <w:numId w:val="103"/>
        </w:numPr>
        <w:autoSpaceDE w:val="0"/>
        <w:autoSpaceDN w:val="0"/>
        <w:adjustRightInd w:val="0"/>
        <w:contextualSpacing/>
        <w:jc w:val="both"/>
        <w:rPr>
          <w:rFonts w:eastAsia="Calibri"/>
          <w:lang w:eastAsia="en-US"/>
        </w:rPr>
      </w:pPr>
      <w:r w:rsidRPr="00F75542">
        <w:rPr>
          <w:rFonts w:eastAsia="Calibri"/>
          <w:lang w:eastAsia="en-US"/>
        </w:rPr>
        <w:t>W przypadku zmiany osób skierowanych do wykonywania prac objętych umową oświadczam, że nowe osoby będą posiadały wymagane prawem aktualne uprawnienia, szkolenia, badania lekarskie.</w:t>
      </w:r>
    </w:p>
    <w:p w14:paraId="0A77D208" w14:textId="77777777" w:rsidR="00F75542" w:rsidRPr="00F75542" w:rsidRDefault="00F75542" w:rsidP="00F76E7B">
      <w:pPr>
        <w:numPr>
          <w:ilvl w:val="0"/>
          <w:numId w:val="103"/>
        </w:numPr>
        <w:autoSpaceDE w:val="0"/>
        <w:autoSpaceDN w:val="0"/>
        <w:adjustRightInd w:val="0"/>
        <w:contextualSpacing/>
        <w:jc w:val="both"/>
        <w:rPr>
          <w:rFonts w:eastAsia="Calibri"/>
          <w:lang w:eastAsia="en-US"/>
        </w:rPr>
      </w:pPr>
      <w:r w:rsidRPr="00F75542">
        <w:rPr>
          <w:rFonts w:eastAsia="Calibri"/>
          <w:lang w:eastAsia="en-US"/>
        </w:rPr>
        <w:t>Jednostki transportowe skierowane do realizacji zamówienia są sprawne technicznie, spełniają wymagania SWZ oraz posiadają ważne, wymagane przepisami prawa dokumenty, w tym w szczególności aktualne badania techniczne, dopuszczenia, polisy OC itp.</w:t>
      </w:r>
    </w:p>
    <w:p w14:paraId="31C1321B" w14:textId="77777777" w:rsidR="00F75542" w:rsidRPr="00F75542" w:rsidRDefault="00F75542" w:rsidP="00F76E7B">
      <w:pPr>
        <w:numPr>
          <w:ilvl w:val="0"/>
          <w:numId w:val="103"/>
        </w:numPr>
        <w:autoSpaceDE w:val="0"/>
        <w:autoSpaceDN w:val="0"/>
        <w:adjustRightInd w:val="0"/>
        <w:contextualSpacing/>
        <w:jc w:val="both"/>
        <w:rPr>
          <w:rFonts w:eastAsia="Calibri"/>
          <w:lang w:eastAsia="en-US"/>
        </w:rPr>
      </w:pPr>
      <w:r w:rsidRPr="00F75542">
        <w:rPr>
          <w:rFonts w:eastAsia="Calibri"/>
          <w:lang w:eastAsia="en-US"/>
        </w:rPr>
        <w:t>Na wniosek Zamawiającego zobowiązuję się przedstawić do wglądu oryginały lub poświadczone przez siebie kopie stosownych dokumentów np. dowodów rejestracyjnych, dokumentów potwierdzających ubezpieczenie jednostek transportowych itp.</w:t>
      </w:r>
    </w:p>
    <w:p w14:paraId="5BAC0E4C" w14:textId="77777777" w:rsidR="00F75542" w:rsidRPr="00F75542" w:rsidRDefault="00F75542" w:rsidP="00F75542">
      <w:pPr>
        <w:autoSpaceDE w:val="0"/>
        <w:autoSpaceDN w:val="0"/>
        <w:adjustRightInd w:val="0"/>
        <w:ind w:left="720"/>
        <w:contextualSpacing/>
        <w:jc w:val="both"/>
        <w:rPr>
          <w:rFonts w:eastAsia="Calibri"/>
          <w:sz w:val="24"/>
          <w:szCs w:val="24"/>
          <w:lang w:eastAsia="en-US"/>
        </w:rPr>
      </w:pPr>
    </w:p>
    <w:p w14:paraId="72AD674D" w14:textId="77777777" w:rsidR="00F75542" w:rsidRPr="00F75542" w:rsidRDefault="00F75542" w:rsidP="00F75542">
      <w:pPr>
        <w:autoSpaceDE w:val="0"/>
        <w:autoSpaceDN w:val="0"/>
        <w:adjustRightInd w:val="0"/>
        <w:jc w:val="both"/>
        <w:rPr>
          <w:rFonts w:eastAsia="Calibri"/>
          <w:sz w:val="24"/>
          <w:szCs w:val="24"/>
          <w:lang w:eastAsia="en-US"/>
        </w:rPr>
      </w:pPr>
    </w:p>
    <w:p w14:paraId="0160F22F" w14:textId="77777777" w:rsidR="00F75542" w:rsidRPr="00F75542" w:rsidRDefault="00F75542" w:rsidP="00F75542">
      <w:pPr>
        <w:autoSpaceDE w:val="0"/>
        <w:autoSpaceDN w:val="0"/>
        <w:adjustRightInd w:val="0"/>
        <w:jc w:val="both"/>
        <w:rPr>
          <w:rFonts w:eastAsia="Calibri"/>
          <w:sz w:val="24"/>
          <w:szCs w:val="24"/>
          <w:lang w:eastAsia="en-US"/>
        </w:rPr>
      </w:pPr>
    </w:p>
    <w:p w14:paraId="7F379644" w14:textId="77777777" w:rsidR="00F75542" w:rsidRPr="00F75542" w:rsidRDefault="00F75542" w:rsidP="00F75542">
      <w:pPr>
        <w:autoSpaceDE w:val="0"/>
        <w:autoSpaceDN w:val="0"/>
        <w:adjustRightInd w:val="0"/>
        <w:jc w:val="both"/>
        <w:rPr>
          <w:rFonts w:eastAsia="Calibri"/>
          <w:sz w:val="24"/>
          <w:szCs w:val="24"/>
          <w:lang w:eastAsia="en-US"/>
        </w:rPr>
      </w:pPr>
      <w:r w:rsidRPr="00F75542">
        <w:rPr>
          <w:rFonts w:eastAsia="Calibri"/>
          <w:sz w:val="24"/>
          <w:szCs w:val="24"/>
          <w:lang w:eastAsia="en-US"/>
        </w:rPr>
        <w:t>Powyższe dotyczy Wykonawców i Podwykonawców.</w:t>
      </w:r>
    </w:p>
    <w:p w14:paraId="128C9A74" w14:textId="77777777" w:rsidR="00F75542" w:rsidRPr="00F75542" w:rsidRDefault="00F75542" w:rsidP="00F75542"/>
    <w:p w14:paraId="370E1ACD" w14:textId="77777777" w:rsidR="00F75542" w:rsidRPr="00F75542" w:rsidRDefault="00F75542" w:rsidP="00F75542">
      <w:pPr>
        <w:spacing w:after="200" w:line="276" w:lineRule="auto"/>
        <w:ind w:left="4956" w:firstLine="708"/>
        <w:jc w:val="center"/>
        <w:rPr>
          <w:rFonts w:eastAsia="Calibri"/>
          <w:b/>
          <w:i/>
          <w:sz w:val="24"/>
          <w:szCs w:val="24"/>
          <w:u w:val="single"/>
          <w:lang w:eastAsia="en-US"/>
        </w:rPr>
      </w:pPr>
    </w:p>
    <w:p w14:paraId="3326E8F7" w14:textId="77777777" w:rsidR="00F75542" w:rsidRPr="00F75542" w:rsidRDefault="00F75542" w:rsidP="00F75542">
      <w:pPr>
        <w:spacing w:after="200" w:line="276" w:lineRule="auto"/>
        <w:jc w:val="center"/>
        <w:rPr>
          <w:rFonts w:eastAsia="Calibri"/>
          <w:b/>
          <w:i/>
          <w:sz w:val="24"/>
          <w:szCs w:val="24"/>
          <w:u w:val="single"/>
          <w:lang w:eastAsia="en-US"/>
        </w:rPr>
      </w:pPr>
    </w:p>
    <w:p w14:paraId="76C411EF" w14:textId="77777777" w:rsidR="00F75542" w:rsidRPr="00F75542" w:rsidRDefault="00F75542" w:rsidP="00F75542">
      <w:pPr>
        <w:spacing w:after="200" w:line="276" w:lineRule="auto"/>
        <w:ind w:left="4956" w:firstLine="708"/>
        <w:jc w:val="center"/>
        <w:rPr>
          <w:rFonts w:eastAsia="Calibri"/>
          <w:b/>
          <w:i/>
          <w:sz w:val="24"/>
          <w:szCs w:val="24"/>
          <w:u w:val="single"/>
          <w:lang w:eastAsia="en-US"/>
        </w:rPr>
      </w:pPr>
    </w:p>
    <w:p w14:paraId="5AF10598" w14:textId="77777777" w:rsidR="00F75542" w:rsidRPr="00F75542" w:rsidRDefault="00F75542" w:rsidP="00F75542">
      <w:pPr>
        <w:autoSpaceDE w:val="0"/>
        <w:autoSpaceDN w:val="0"/>
        <w:adjustRightInd w:val="0"/>
        <w:jc w:val="center"/>
        <w:rPr>
          <w:rFonts w:eastAsia="Calibri"/>
          <w:sz w:val="24"/>
          <w:szCs w:val="24"/>
          <w:lang w:eastAsia="en-US"/>
        </w:rPr>
      </w:pPr>
      <w:r w:rsidRPr="00F75542">
        <w:rPr>
          <w:rFonts w:eastAsia="Calibri"/>
          <w:sz w:val="24"/>
          <w:szCs w:val="24"/>
          <w:lang w:eastAsia="en-US"/>
        </w:rPr>
        <w:t>…………………………………..</w:t>
      </w:r>
    </w:p>
    <w:p w14:paraId="6B707727" w14:textId="77777777" w:rsidR="00F75542" w:rsidRPr="00F75542" w:rsidRDefault="00F75542" w:rsidP="00F75542">
      <w:pPr>
        <w:autoSpaceDE w:val="0"/>
        <w:autoSpaceDN w:val="0"/>
        <w:adjustRightInd w:val="0"/>
        <w:jc w:val="center"/>
        <w:rPr>
          <w:rFonts w:eastAsia="Calibri"/>
          <w:sz w:val="24"/>
          <w:szCs w:val="24"/>
          <w:lang w:eastAsia="en-US"/>
        </w:rPr>
      </w:pPr>
      <w:r w:rsidRPr="00F75542">
        <w:rPr>
          <w:rFonts w:eastAsia="Calibri"/>
          <w:sz w:val="24"/>
          <w:szCs w:val="24"/>
          <w:lang w:eastAsia="en-US"/>
        </w:rPr>
        <w:t>Podpis(y) osób upoważnionych</w:t>
      </w:r>
    </w:p>
    <w:p w14:paraId="5497F253" w14:textId="77777777" w:rsidR="00F75542" w:rsidRPr="00F75542" w:rsidRDefault="00F75542" w:rsidP="00F75542">
      <w:pPr>
        <w:autoSpaceDE w:val="0"/>
        <w:autoSpaceDN w:val="0"/>
        <w:adjustRightInd w:val="0"/>
        <w:jc w:val="center"/>
        <w:rPr>
          <w:rFonts w:eastAsia="Calibri"/>
          <w:sz w:val="24"/>
          <w:szCs w:val="24"/>
          <w:lang w:eastAsia="en-US"/>
        </w:rPr>
      </w:pPr>
      <w:r w:rsidRPr="00F75542">
        <w:rPr>
          <w:rFonts w:eastAsia="Calibri"/>
          <w:sz w:val="24"/>
          <w:szCs w:val="24"/>
          <w:lang w:eastAsia="en-US"/>
        </w:rPr>
        <w:t>do składania oświadczeń woli</w:t>
      </w:r>
    </w:p>
    <w:p w14:paraId="64384E5D" w14:textId="77777777" w:rsidR="00F75542" w:rsidRPr="00F75542" w:rsidRDefault="00F75542" w:rsidP="00F75542">
      <w:pPr>
        <w:spacing w:after="200"/>
        <w:jc w:val="center"/>
        <w:rPr>
          <w:rFonts w:eastAsia="Calibri"/>
          <w:sz w:val="24"/>
          <w:szCs w:val="24"/>
          <w:lang w:eastAsia="en-US"/>
        </w:rPr>
      </w:pPr>
      <w:r w:rsidRPr="00F75542">
        <w:rPr>
          <w:rFonts w:eastAsia="Calibri"/>
          <w:sz w:val="24"/>
          <w:szCs w:val="24"/>
          <w:lang w:eastAsia="en-US"/>
        </w:rPr>
        <w:t>w imieniu Wykonawcy</w:t>
      </w:r>
    </w:p>
    <w:p w14:paraId="5F233B6C" w14:textId="77777777" w:rsidR="00F75542" w:rsidRPr="00F75542" w:rsidRDefault="00F75542" w:rsidP="00F75542">
      <w:pPr>
        <w:spacing w:after="200" w:line="276" w:lineRule="auto"/>
        <w:ind w:left="4956" w:firstLine="708"/>
        <w:jc w:val="center"/>
        <w:rPr>
          <w:rFonts w:eastAsia="Calibri"/>
          <w:b/>
          <w:i/>
          <w:sz w:val="24"/>
          <w:szCs w:val="24"/>
          <w:u w:val="single"/>
          <w:lang w:eastAsia="en-US"/>
        </w:rPr>
      </w:pPr>
    </w:p>
    <w:p w14:paraId="65AB7ED1" w14:textId="77777777" w:rsidR="00F75542" w:rsidRPr="00F75542" w:rsidRDefault="00F75542" w:rsidP="00F75542">
      <w:pPr>
        <w:spacing w:after="200" w:line="276" w:lineRule="auto"/>
        <w:ind w:left="4956" w:firstLine="708"/>
        <w:jc w:val="center"/>
        <w:rPr>
          <w:rFonts w:eastAsia="Calibri"/>
          <w:b/>
          <w:i/>
          <w:sz w:val="24"/>
          <w:szCs w:val="24"/>
          <w:u w:val="single"/>
          <w:lang w:eastAsia="en-US"/>
        </w:rPr>
      </w:pPr>
    </w:p>
    <w:p w14:paraId="7F2CF6EE" w14:textId="77777777" w:rsidR="00F75542" w:rsidRPr="00F75542" w:rsidRDefault="00F75542" w:rsidP="00F75542">
      <w:pPr>
        <w:spacing w:after="200" w:line="276" w:lineRule="auto"/>
        <w:ind w:left="4956" w:firstLine="708"/>
        <w:jc w:val="center"/>
        <w:rPr>
          <w:rFonts w:eastAsia="Calibri"/>
          <w:b/>
          <w:i/>
          <w:sz w:val="24"/>
          <w:szCs w:val="24"/>
          <w:u w:val="single"/>
          <w:lang w:eastAsia="en-US"/>
        </w:rPr>
      </w:pPr>
    </w:p>
    <w:p w14:paraId="7B0A14F3" w14:textId="77777777" w:rsidR="00F75542" w:rsidRPr="00F75542" w:rsidRDefault="00F75542" w:rsidP="00F75542">
      <w:pPr>
        <w:ind w:left="4962"/>
        <w:jc w:val="right"/>
        <w:rPr>
          <w:b/>
          <w:bCs/>
        </w:rPr>
      </w:pPr>
      <w:r w:rsidRPr="00F75542">
        <w:rPr>
          <w:b/>
          <w:bCs/>
        </w:rPr>
        <w:lastRenderedPageBreak/>
        <w:t>Załącznik nr 1.5 do SOPZ</w:t>
      </w:r>
    </w:p>
    <w:p w14:paraId="4CD29E4B" w14:textId="77777777" w:rsidR="00F75542" w:rsidRPr="00F75542" w:rsidRDefault="00F75542" w:rsidP="00F75542">
      <w:pPr>
        <w:spacing w:before="240"/>
        <w:jc w:val="center"/>
        <w:rPr>
          <w:rFonts w:eastAsia="+mj-ea" w:cs="Calibri"/>
          <w:b/>
          <w:bCs/>
          <w:color w:val="000000"/>
          <w:kern w:val="24"/>
          <w:sz w:val="28"/>
          <w:szCs w:val="28"/>
        </w:rPr>
      </w:pPr>
      <w:r w:rsidRPr="00F75542">
        <w:rPr>
          <w:rFonts w:eastAsia="+mj-ea" w:cs="Calibri"/>
          <w:b/>
          <w:bCs/>
          <w:color w:val="000000"/>
          <w:kern w:val="24"/>
          <w:sz w:val="28"/>
          <w:szCs w:val="28"/>
        </w:rPr>
        <w:t xml:space="preserve">Zasady korekty paliwowej i algorytmu ustalania wartości procentowego wskaźnika korekty paliwowej dla realizacji usług krajowego transportu drogowego osób i rzeczy w PGG S.A. </w:t>
      </w:r>
    </w:p>
    <w:p w14:paraId="470F925D" w14:textId="77777777" w:rsidR="00F75542" w:rsidRPr="00F75542" w:rsidRDefault="00F75542" w:rsidP="00F75542">
      <w:pPr>
        <w:spacing w:before="240"/>
        <w:jc w:val="center"/>
        <w:rPr>
          <w:rFonts w:eastAsia="+mj-ea" w:cs="Calibri"/>
          <w:b/>
          <w:bCs/>
          <w:color w:val="000000"/>
          <w:kern w:val="24"/>
          <w:sz w:val="28"/>
          <w:szCs w:val="28"/>
        </w:rPr>
      </w:pPr>
    </w:p>
    <w:p w14:paraId="3B6EE1F0" w14:textId="77777777" w:rsidR="00F75542" w:rsidRPr="00F75542" w:rsidRDefault="00F75542" w:rsidP="00F76E7B">
      <w:pPr>
        <w:numPr>
          <w:ilvl w:val="0"/>
          <w:numId w:val="104"/>
        </w:numPr>
        <w:spacing w:after="200" w:line="276" w:lineRule="auto"/>
        <w:contextualSpacing/>
        <w:jc w:val="both"/>
        <w:rPr>
          <w:rFonts w:eastAsia="+mj-ea" w:cs="Calibri"/>
          <w:color w:val="000000"/>
          <w:kern w:val="24"/>
          <w:sz w:val="24"/>
          <w:szCs w:val="24"/>
        </w:rPr>
      </w:pPr>
      <w:r w:rsidRPr="00F75542">
        <w:rPr>
          <w:rFonts w:eastAsia="+mj-ea" w:cs="Calibri"/>
          <w:b/>
          <w:bCs/>
          <w:color w:val="000000"/>
          <w:kern w:val="24"/>
          <w:sz w:val="24"/>
          <w:szCs w:val="24"/>
        </w:rPr>
        <w:t>Korekta   paliwowa   BAF</w:t>
      </w:r>
      <w:r w:rsidRPr="00F75542">
        <w:rPr>
          <w:rFonts w:eastAsia="+mj-ea" w:cs="Calibri"/>
          <w:color w:val="000000"/>
          <w:kern w:val="24"/>
          <w:sz w:val="24"/>
          <w:szCs w:val="24"/>
        </w:rPr>
        <w:t xml:space="preserve"> (</w:t>
      </w:r>
      <w:proofErr w:type="spellStart"/>
      <w:r w:rsidRPr="00F75542">
        <w:rPr>
          <w:rFonts w:eastAsia="+mj-ea" w:cs="Calibri"/>
          <w:b/>
          <w:bCs/>
          <w:color w:val="000000"/>
          <w:kern w:val="24"/>
          <w:sz w:val="24"/>
          <w:szCs w:val="24"/>
        </w:rPr>
        <w:t>Bunker</w:t>
      </w:r>
      <w:proofErr w:type="spellEnd"/>
      <w:r w:rsidRPr="00F75542">
        <w:rPr>
          <w:rFonts w:eastAsia="+mj-ea" w:cs="Calibri"/>
          <w:b/>
          <w:bCs/>
          <w:color w:val="000000"/>
          <w:kern w:val="24"/>
          <w:sz w:val="24"/>
          <w:szCs w:val="24"/>
        </w:rPr>
        <w:t xml:space="preserve"> </w:t>
      </w:r>
      <w:proofErr w:type="spellStart"/>
      <w:r w:rsidRPr="00F75542">
        <w:rPr>
          <w:rFonts w:eastAsia="+mj-ea" w:cs="Calibri"/>
          <w:b/>
          <w:bCs/>
          <w:color w:val="000000"/>
          <w:kern w:val="24"/>
          <w:sz w:val="24"/>
          <w:szCs w:val="24"/>
        </w:rPr>
        <w:t>Adjustment</w:t>
      </w:r>
      <w:proofErr w:type="spellEnd"/>
      <w:r w:rsidRPr="00F75542">
        <w:rPr>
          <w:rFonts w:eastAsia="+mj-ea" w:cs="Calibri"/>
          <w:b/>
          <w:bCs/>
          <w:color w:val="000000"/>
          <w:kern w:val="24"/>
          <w:sz w:val="24"/>
          <w:szCs w:val="24"/>
        </w:rPr>
        <w:t xml:space="preserve"> </w:t>
      </w:r>
      <w:proofErr w:type="spellStart"/>
      <w:r w:rsidRPr="00F75542">
        <w:rPr>
          <w:rFonts w:eastAsia="+mj-ea" w:cs="Calibri"/>
          <w:b/>
          <w:bCs/>
          <w:color w:val="000000"/>
          <w:kern w:val="24"/>
          <w:sz w:val="24"/>
          <w:szCs w:val="24"/>
        </w:rPr>
        <w:t>Factor</w:t>
      </w:r>
      <w:proofErr w:type="spellEnd"/>
      <w:r w:rsidRPr="00F75542">
        <w:rPr>
          <w:rFonts w:eastAsia="+mj-ea" w:cs="Calibri"/>
          <w:b/>
          <w:bCs/>
          <w:color w:val="000000"/>
          <w:kern w:val="24"/>
          <w:sz w:val="24"/>
          <w:szCs w:val="24"/>
        </w:rPr>
        <w:t>)</w:t>
      </w:r>
      <w:r w:rsidRPr="00F75542">
        <w:rPr>
          <w:rFonts w:eastAsia="+mj-ea" w:cs="Calibri"/>
          <w:color w:val="000000"/>
          <w:kern w:val="24"/>
          <w:sz w:val="24"/>
          <w:szCs w:val="24"/>
        </w:rPr>
        <w:t xml:space="preserve"> – automatyczny mechanizm regulujący wysokość jednostkowych stawek transportowych w wyniku zmiany cen paliw.                                                                               </w:t>
      </w:r>
    </w:p>
    <w:p w14:paraId="27DE7A19" w14:textId="77777777" w:rsidR="00F75542" w:rsidRPr="00F75542" w:rsidRDefault="00F75542" w:rsidP="00F76E7B">
      <w:pPr>
        <w:numPr>
          <w:ilvl w:val="0"/>
          <w:numId w:val="104"/>
        </w:numPr>
        <w:spacing w:after="200" w:line="276" w:lineRule="auto"/>
        <w:contextualSpacing/>
        <w:jc w:val="both"/>
        <w:rPr>
          <w:rFonts w:eastAsia="+mj-ea" w:cs="Calibri"/>
          <w:color w:val="000000"/>
          <w:kern w:val="24"/>
          <w:sz w:val="24"/>
          <w:szCs w:val="24"/>
        </w:rPr>
      </w:pPr>
      <w:r w:rsidRPr="00F75542">
        <w:rPr>
          <w:rFonts w:eastAsia="+mj-ea" w:cs="Calibri"/>
          <w:color w:val="000000"/>
          <w:kern w:val="24"/>
          <w:sz w:val="24"/>
          <w:szCs w:val="24"/>
        </w:rPr>
        <w:t xml:space="preserve">Elementy składowe mechanizmu korekty paliwowej BAF: </w:t>
      </w:r>
    </w:p>
    <w:p w14:paraId="1CFED69E" w14:textId="77777777" w:rsidR="00F75542" w:rsidRPr="00F75542" w:rsidRDefault="00F75542" w:rsidP="00F76E7B">
      <w:pPr>
        <w:numPr>
          <w:ilvl w:val="1"/>
          <w:numId w:val="104"/>
        </w:numPr>
        <w:spacing w:after="200" w:line="276" w:lineRule="auto"/>
        <w:contextualSpacing/>
        <w:jc w:val="both"/>
        <w:rPr>
          <w:rFonts w:eastAsia="+mj-ea" w:cs="Calibri"/>
          <w:color w:val="000000"/>
          <w:kern w:val="24"/>
          <w:sz w:val="24"/>
          <w:szCs w:val="24"/>
        </w:rPr>
      </w:pPr>
      <w:r w:rsidRPr="00F75542">
        <w:rPr>
          <w:rFonts w:eastAsia="+mj-ea" w:cs="Calibri"/>
          <w:b/>
          <w:bCs/>
          <w:color w:val="000000"/>
          <w:kern w:val="24"/>
          <w:sz w:val="24"/>
          <w:szCs w:val="24"/>
        </w:rPr>
        <w:t xml:space="preserve">Cena referencyjna (bazowa) </w:t>
      </w:r>
      <w:r w:rsidRPr="00F75542">
        <w:rPr>
          <w:rFonts w:eastAsia="+mj-ea" w:cs="Calibri"/>
          <w:color w:val="000000"/>
          <w:kern w:val="24"/>
          <w:sz w:val="24"/>
          <w:szCs w:val="24"/>
        </w:rPr>
        <w:t xml:space="preserve">– hurtowa cena jednego litra oleju napędowego </w:t>
      </w:r>
      <w:proofErr w:type="spellStart"/>
      <w:r w:rsidRPr="00F75542">
        <w:rPr>
          <w:rFonts w:eastAsia="+mj-ea" w:cs="Calibri"/>
          <w:color w:val="000000"/>
          <w:kern w:val="24"/>
          <w:sz w:val="24"/>
          <w:szCs w:val="24"/>
        </w:rPr>
        <w:t>Ekodiesel</w:t>
      </w:r>
      <w:proofErr w:type="spellEnd"/>
      <w:r w:rsidRPr="00F75542">
        <w:rPr>
          <w:rFonts w:eastAsia="+mj-ea" w:cs="Calibri"/>
          <w:color w:val="000000"/>
          <w:kern w:val="24"/>
          <w:sz w:val="24"/>
          <w:szCs w:val="24"/>
        </w:rPr>
        <w:t xml:space="preserve"> obowiązująca w dniu otwarcia ofert, tj.:</w:t>
      </w:r>
    </w:p>
    <w:p w14:paraId="777C3473" w14:textId="77777777" w:rsidR="00F75542" w:rsidRPr="00F75542" w:rsidRDefault="00F75542" w:rsidP="00F75542">
      <w:pPr>
        <w:ind w:left="792"/>
        <w:contextualSpacing/>
        <w:jc w:val="both"/>
        <w:rPr>
          <w:rFonts w:eastAsia="+mj-ea" w:cs="Calibri"/>
          <w:color w:val="000000"/>
          <w:kern w:val="24"/>
          <w:sz w:val="24"/>
          <w:szCs w:val="24"/>
        </w:rPr>
      </w:pPr>
    </w:p>
    <w:p w14:paraId="72F523CC" w14:textId="77777777" w:rsidR="00F75542" w:rsidRPr="00F75542" w:rsidRDefault="00F75542" w:rsidP="00F75542">
      <w:pPr>
        <w:ind w:left="792"/>
        <w:contextualSpacing/>
        <w:jc w:val="both"/>
        <w:rPr>
          <w:rFonts w:eastAsia="+mj-ea" w:cs="Calibri"/>
          <w:color w:val="000000"/>
          <w:kern w:val="24"/>
          <w:sz w:val="24"/>
          <w:szCs w:val="24"/>
        </w:rPr>
      </w:pPr>
      <w:r w:rsidRPr="00F75542">
        <w:rPr>
          <w:rFonts w:eastAsia="+mj-ea" w:cs="Calibri"/>
          <w:i/>
          <w:iCs/>
          <w:color w:val="000000"/>
          <w:kern w:val="24"/>
          <w:sz w:val="24"/>
          <w:szCs w:val="24"/>
        </w:rPr>
        <w:t>iloraz ceny jednego metra sześciennego paliwa</w:t>
      </w:r>
      <w:r w:rsidRPr="00F75542">
        <w:rPr>
          <w:i/>
          <w:iCs/>
        </w:rPr>
        <w:t xml:space="preserve"> </w:t>
      </w:r>
      <w:r w:rsidRPr="00F75542">
        <w:rPr>
          <w:rFonts w:eastAsia="+mj-ea" w:cs="Calibri"/>
          <w:i/>
          <w:iCs/>
          <w:color w:val="000000"/>
          <w:kern w:val="24"/>
          <w:sz w:val="24"/>
          <w:szCs w:val="24"/>
        </w:rPr>
        <w:t>/1000 - wynik w zaokrągleniu do dwóch miejsc po przecinku zgodnie z zasadami matematycznymi</w:t>
      </w:r>
      <w:r w:rsidRPr="00F75542">
        <w:rPr>
          <w:rFonts w:eastAsia="+mj-ea" w:cs="Calibri"/>
          <w:color w:val="000000"/>
          <w:kern w:val="24"/>
          <w:sz w:val="24"/>
          <w:szCs w:val="24"/>
        </w:rPr>
        <w:t>.</w:t>
      </w:r>
    </w:p>
    <w:p w14:paraId="416B4B69" w14:textId="77777777" w:rsidR="00F75542" w:rsidRPr="00F75542" w:rsidRDefault="00F75542" w:rsidP="00F75542">
      <w:pPr>
        <w:ind w:left="792"/>
        <w:contextualSpacing/>
        <w:jc w:val="both"/>
        <w:rPr>
          <w:rFonts w:eastAsia="+mj-ea" w:cs="Calibri"/>
          <w:color w:val="000000"/>
          <w:kern w:val="24"/>
          <w:sz w:val="24"/>
          <w:szCs w:val="24"/>
        </w:rPr>
      </w:pPr>
    </w:p>
    <w:p w14:paraId="4C38D030" w14:textId="77777777" w:rsidR="00F75542" w:rsidRPr="00F75542" w:rsidRDefault="00F75542" w:rsidP="00F75542">
      <w:pPr>
        <w:ind w:left="792"/>
        <w:contextualSpacing/>
        <w:jc w:val="both"/>
        <w:rPr>
          <w:rFonts w:eastAsia="+mj-ea" w:cs="Calibri"/>
          <w:color w:val="000000"/>
          <w:kern w:val="24"/>
          <w:sz w:val="24"/>
          <w:szCs w:val="24"/>
        </w:rPr>
      </w:pPr>
      <w:r w:rsidRPr="00F75542">
        <w:rPr>
          <w:rFonts w:eastAsia="+mj-ea" w:cs="Calibri"/>
          <w:color w:val="000000"/>
          <w:kern w:val="24"/>
          <w:sz w:val="24"/>
          <w:szCs w:val="24"/>
        </w:rPr>
        <w:t xml:space="preserve">W przypadku braku publikacji ceny z dnia otwarcia ofert przyjmuje się za obowiązującą ostatnio opublikowaną cenę przed dniem otwarcia ofert. Do tej ceny porównywane są przyszłe notowania paliw. </w:t>
      </w:r>
    </w:p>
    <w:p w14:paraId="3A97A17F" w14:textId="77777777" w:rsidR="00F75542" w:rsidRPr="00F75542" w:rsidRDefault="00F75542" w:rsidP="00F75542">
      <w:pPr>
        <w:ind w:left="792"/>
        <w:contextualSpacing/>
        <w:jc w:val="both"/>
        <w:rPr>
          <w:rFonts w:eastAsia="+mj-ea" w:cs="Calibri"/>
          <w:color w:val="000000"/>
          <w:kern w:val="24"/>
          <w:sz w:val="24"/>
          <w:szCs w:val="24"/>
        </w:rPr>
      </w:pPr>
    </w:p>
    <w:p w14:paraId="661B59BB" w14:textId="77777777" w:rsidR="00F75542" w:rsidRPr="00F75542" w:rsidRDefault="00F75542" w:rsidP="00F76E7B">
      <w:pPr>
        <w:numPr>
          <w:ilvl w:val="1"/>
          <w:numId w:val="104"/>
        </w:numPr>
        <w:spacing w:after="200" w:line="276" w:lineRule="auto"/>
        <w:contextualSpacing/>
        <w:jc w:val="both"/>
        <w:rPr>
          <w:rFonts w:eastAsia="+mj-ea" w:cs="Calibri"/>
          <w:color w:val="000000"/>
          <w:kern w:val="24"/>
          <w:sz w:val="24"/>
          <w:szCs w:val="24"/>
        </w:rPr>
      </w:pPr>
      <w:r w:rsidRPr="00F75542">
        <w:rPr>
          <w:rFonts w:eastAsia="+mj-ea" w:cs="Calibri"/>
          <w:b/>
          <w:bCs/>
          <w:color w:val="000000"/>
          <w:kern w:val="24"/>
          <w:sz w:val="24"/>
          <w:szCs w:val="24"/>
        </w:rPr>
        <w:t xml:space="preserve">Cena rozliczeniowa </w:t>
      </w:r>
      <w:r w:rsidRPr="00F75542">
        <w:rPr>
          <w:rFonts w:eastAsia="+mj-ea" w:cs="Calibri"/>
          <w:color w:val="000000"/>
          <w:kern w:val="24"/>
          <w:sz w:val="24"/>
          <w:szCs w:val="24"/>
        </w:rPr>
        <w:t xml:space="preserve">– średniomiesięczna hurtowa cena jednego litra oleju napędowego </w:t>
      </w:r>
      <w:proofErr w:type="spellStart"/>
      <w:r w:rsidRPr="00F75542">
        <w:rPr>
          <w:rFonts w:eastAsia="+mj-ea" w:cs="Calibri"/>
          <w:color w:val="000000"/>
          <w:kern w:val="24"/>
          <w:sz w:val="24"/>
          <w:szCs w:val="24"/>
        </w:rPr>
        <w:t>Ekodiesel</w:t>
      </w:r>
      <w:proofErr w:type="spellEnd"/>
      <w:r w:rsidRPr="00F75542">
        <w:rPr>
          <w:rFonts w:eastAsia="+mj-ea" w:cs="Calibri"/>
          <w:color w:val="000000"/>
          <w:kern w:val="24"/>
          <w:sz w:val="24"/>
          <w:szCs w:val="24"/>
        </w:rPr>
        <w:t xml:space="preserve"> z rozliczanego miesiąca, tj.:</w:t>
      </w:r>
    </w:p>
    <w:p w14:paraId="424E378C" w14:textId="77777777" w:rsidR="00F75542" w:rsidRPr="00F75542" w:rsidRDefault="00F75542" w:rsidP="00F75542">
      <w:pPr>
        <w:ind w:left="792"/>
        <w:contextualSpacing/>
        <w:jc w:val="both"/>
        <w:rPr>
          <w:rFonts w:eastAsia="+mj-ea" w:cs="Calibri"/>
          <w:color w:val="000000"/>
          <w:kern w:val="24"/>
          <w:sz w:val="24"/>
          <w:szCs w:val="24"/>
        </w:rPr>
      </w:pPr>
    </w:p>
    <w:p w14:paraId="4DB5BCD1" w14:textId="77777777" w:rsidR="00F75542" w:rsidRPr="00F75542" w:rsidRDefault="00F75542" w:rsidP="00F75542">
      <w:pPr>
        <w:ind w:left="792"/>
        <w:contextualSpacing/>
        <w:jc w:val="both"/>
        <w:rPr>
          <w:rFonts w:eastAsia="+mj-ea" w:cs="Calibri"/>
          <w:i/>
          <w:iCs/>
          <w:color w:val="000000"/>
          <w:kern w:val="24"/>
          <w:sz w:val="24"/>
          <w:szCs w:val="24"/>
        </w:rPr>
      </w:pPr>
      <w:r w:rsidRPr="00F75542">
        <w:rPr>
          <w:rFonts w:eastAsia="+mj-ea" w:cs="Calibri"/>
          <w:bCs/>
          <w:i/>
          <w:iCs/>
          <w:color w:val="000000"/>
          <w:kern w:val="24"/>
          <w:sz w:val="24"/>
          <w:szCs w:val="24"/>
        </w:rPr>
        <w:t xml:space="preserve">iloraz średniomiesięcznej hurtowej ceny jednego metra sześciennego paliwa/1000 - wynik </w:t>
      </w:r>
      <w:r w:rsidRPr="00F75542">
        <w:rPr>
          <w:rFonts w:eastAsia="+mj-ea" w:cs="Calibri"/>
          <w:i/>
          <w:iCs/>
          <w:color w:val="000000"/>
          <w:kern w:val="24"/>
          <w:sz w:val="24"/>
          <w:szCs w:val="24"/>
        </w:rPr>
        <w:t xml:space="preserve">w zaokrągleniu do dwóch miejsc po przecinku zgodnie z zasadami matematycznymi.  </w:t>
      </w:r>
    </w:p>
    <w:p w14:paraId="5019784A" w14:textId="77777777" w:rsidR="00F75542" w:rsidRPr="00F75542" w:rsidRDefault="00F75542" w:rsidP="00F75542">
      <w:pPr>
        <w:ind w:left="792"/>
        <w:contextualSpacing/>
        <w:jc w:val="both"/>
        <w:rPr>
          <w:rFonts w:eastAsia="+mj-ea" w:cs="Calibri"/>
          <w:i/>
          <w:iCs/>
          <w:color w:val="000000"/>
          <w:kern w:val="24"/>
          <w:sz w:val="24"/>
          <w:szCs w:val="24"/>
        </w:rPr>
      </w:pPr>
    </w:p>
    <w:p w14:paraId="7C288AF7" w14:textId="77777777" w:rsidR="00F75542" w:rsidRPr="00F75542" w:rsidRDefault="00F75542" w:rsidP="00F75542">
      <w:pPr>
        <w:ind w:left="792"/>
        <w:contextualSpacing/>
        <w:jc w:val="both"/>
        <w:rPr>
          <w:rFonts w:eastAsia="+mj-ea" w:cs="Calibri"/>
          <w:bCs/>
          <w:color w:val="000000"/>
          <w:kern w:val="24"/>
          <w:sz w:val="24"/>
          <w:szCs w:val="24"/>
        </w:rPr>
      </w:pPr>
      <w:r w:rsidRPr="00F75542">
        <w:rPr>
          <w:rFonts w:eastAsia="+mj-ea" w:cs="Calibri"/>
          <w:bCs/>
          <w:color w:val="000000"/>
          <w:kern w:val="24"/>
          <w:sz w:val="24"/>
          <w:szCs w:val="24"/>
        </w:rPr>
        <w:t xml:space="preserve">Średnia arytmetyczna hurtowych cen paliwa liczona będzie ze wszystkich dni rozliczanego miesiąca. </w:t>
      </w:r>
      <w:r w:rsidRPr="00F75542">
        <w:rPr>
          <w:rFonts w:eastAsia="+mj-ea" w:cs="Calibri"/>
          <w:color w:val="000000"/>
          <w:kern w:val="24"/>
          <w:sz w:val="24"/>
          <w:szCs w:val="24"/>
        </w:rPr>
        <w:t>W przypadku braku publikacji ceny dla danego dnia przyjmuje się za obowiązującą ostatnią opublikowaną cenę przed tym dniem.</w:t>
      </w:r>
    </w:p>
    <w:p w14:paraId="3A682F00" w14:textId="77777777" w:rsidR="00F75542" w:rsidRPr="00F75542" w:rsidRDefault="00F75542" w:rsidP="00F75542">
      <w:pPr>
        <w:ind w:left="792"/>
        <w:contextualSpacing/>
        <w:jc w:val="both"/>
        <w:rPr>
          <w:rFonts w:eastAsia="+mj-ea" w:cs="Calibri"/>
          <w:color w:val="000000"/>
          <w:kern w:val="24"/>
          <w:sz w:val="24"/>
          <w:szCs w:val="24"/>
        </w:rPr>
      </w:pPr>
    </w:p>
    <w:p w14:paraId="49DFE3D9" w14:textId="77777777" w:rsidR="00F75542" w:rsidRPr="00F75542" w:rsidRDefault="00F75542" w:rsidP="00F76E7B">
      <w:pPr>
        <w:numPr>
          <w:ilvl w:val="1"/>
          <w:numId w:val="104"/>
        </w:numPr>
        <w:spacing w:after="200" w:line="276" w:lineRule="auto"/>
        <w:contextualSpacing/>
        <w:jc w:val="both"/>
        <w:rPr>
          <w:rFonts w:eastAsia="+mj-ea" w:cs="Calibri"/>
          <w:color w:val="000000"/>
          <w:kern w:val="24"/>
          <w:sz w:val="24"/>
          <w:szCs w:val="24"/>
        </w:rPr>
      </w:pPr>
      <w:r w:rsidRPr="00F75542">
        <w:rPr>
          <w:rFonts w:eastAsia="+mj-ea" w:cs="Calibri"/>
          <w:color w:val="000000"/>
          <w:kern w:val="24"/>
          <w:sz w:val="24"/>
          <w:szCs w:val="24"/>
        </w:rPr>
        <w:t>Dane będące podstawą ustalenia powyższych cen będą uzyskiwane ze strony internetowej PKN Orlen:</w:t>
      </w:r>
    </w:p>
    <w:p w14:paraId="2D34D54C" w14:textId="77777777" w:rsidR="00F75542" w:rsidRPr="00F75542" w:rsidRDefault="00F75542" w:rsidP="00F75542">
      <w:pPr>
        <w:ind w:left="792"/>
        <w:contextualSpacing/>
        <w:jc w:val="both"/>
        <w:rPr>
          <w:rFonts w:eastAsia="+mj-ea" w:cs="Calibri"/>
          <w:color w:val="000000"/>
          <w:kern w:val="24"/>
          <w:sz w:val="24"/>
          <w:szCs w:val="24"/>
        </w:rPr>
      </w:pPr>
      <w:r w:rsidRPr="00F75542">
        <w:rPr>
          <w:rFonts w:eastAsia="+mj-ea" w:cs="Calibri"/>
          <w:color w:val="000000"/>
          <w:kern w:val="24"/>
          <w:sz w:val="24"/>
          <w:szCs w:val="24"/>
        </w:rPr>
        <w:t xml:space="preserve"> </w:t>
      </w:r>
      <w:hyperlink r:id="rId20" w:history="1">
        <w:r w:rsidRPr="00F75542">
          <w:rPr>
            <w:rFonts w:eastAsia="+mj-ea" w:cs="Calibri"/>
            <w:color w:val="0000FF"/>
            <w:kern w:val="24"/>
            <w:sz w:val="24"/>
            <w:szCs w:val="24"/>
            <w:u w:val="single"/>
          </w:rPr>
          <w:t>http://www.orlen.pl/PL/DlaBiznesu/HurtoweCenyPaliw/Strony/default.aspx</w:t>
        </w:r>
      </w:hyperlink>
      <w:r w:rsidRPr="00F75542">
        <w:rPr>
          <w:rFonts w:eastAsia="+mj-ea" w:cs="Calibri"/>
          <w:color w:val="0000FF"/>
          <w:kern w:val="24"/>
          <w:sz w:val="24"/>
          <w:szCs w:val="24"/>
          <w:u w:val="single"/>
        </w:rPr>
        <w:t xml:space="preserve"> </w:t>
      </w:r>
    </w:p>
    <w:p w14:paraId="5EE799CD" w14:textId="77777777" w:rsidR="00F75542" w:rsidRPr="00F75542" w:rsidRDefault="00F75542" w:rsidP="00F76E7B">
      <w:pPr>
        <w:numPr>
          <w:ilvl w:val="1"/>
          <w:numId w:val="104"/>
        </w:numPr>
        <w:spacing w:after="200" w:line="276" w:lineRule="auto"/>
        <w:contextualSpacing/>
        <w:jc w:val="both"/>
        <w:rPr>
          <w:rFonts w:eastAsia="+mj-ea" w:cs="Calibri"/>
          <w:color w:val="000000"/>
          <w:kern w:val="24"/>
          <w:sz w:val="24"/>
          <w:szCs w:val="24"/>
        </w:rPr>
      </w:pPr>
      <w:r w:rsidRPr="00F75542">
        <w:rPr>
          <w:rFonts w:cs="Calibri"/>
          <w:b/>
          <w:bCs/>
          <w:color w:val="000000"/>
          <w:kern w:val="24"/>
          <w:sz w:val="24"/>
          <w:szCs w:val="24"/>
        </w:rPr>
        <w:t xml:space="preserve">Udział kosztu paliwa w jednostkowej stawce transportowej </w:t>
      </w:r>
      <w:r w:rsidRPr="00F75542">
        <w:rPr>
          <w:rFonts w:cs="Calibri"/>
          <w:color w:val="000000"/>
          <w:kern w:val="24"/>
          <w:sz w:val="24"/>
          <w:szCs w:val="24"/>
        </w:rPr>
        <w:t xml:space="preserve">- poziom 30%.                                          </w:t>
      </w:r>
    </w:p>
    <w:p w14:paraId="76043B77" w14:textId="77777777" w:rsidR="00F75542" w:rsidRPr="00F75542" w:rsidRDefault="00F75542" w:rsidP="00F76E7B">
      <w:pPr>
        <w:numPr>
          <w:ilvl w:val="1"/>
          <w:numId w:val="104"/>
        </w:numPr>
        <w:spacing w:after="200" w:line="276" w:lineRule="auto"/>
        <w:contextualSpacing/>
        <w:jc w:val="both"/>
        <w:rPr>
          <w:rFonts w:eastAsia="+mj-ea" w:cs="Calibri"/>
          <w:color w:val="000000"/>
          <w:kern w:val="24"/>
          <w:sz w:val="24"/>
          <w:szCs w:val="24"/>
        </w:rPr>
      </w:pPr>
      <w:r w:rsidRPr="00F75542">
        <w:rPr>
          <w:rFonts w:cs="Calibri"/>
          <w:b/>
          <w:bCs/>
          <w:color w:val="000000"/>
          <w:kern w:val="24"/>
          <w:sz w:val="24"/>
          <w:szCs w:val="24"/>
        </w:rPr>
        <w:t xml:space="preserve">Procentowa zmiana ceny </w:t>
      </w:r>
      <w:r w:rsidRPr="00F75542">
        <w:rPr>
          <w:rFonts w:cs="Calibri"/>
          <w:color w:val="000000"/>
          <w:kern w:val="24"/>
          <w:sz w:val="24"/>
          <w:szCs w:val="24"/>
        </w:rPr>
        <w:t xml:space="preserve">- wartość procentowa stosunku ceny rozliczeniowej do ceny referencyjnej (bazowej). </w:t>
      </w:r>
    </w:p>
    <w:p w14:paraId="1B6A36F3" w14:textId="77777777" w:rsidR="00F75542" w:rsidRPr="00F75542" w:rsidRDefault="00F75542" w:rsidP="00F76E7B">
      <w:pPr>
        <w:numPr>
          <w:ilvl w:val="1"/>
          <w:numId w:val="104"/>
        </w:numPr>
        <w:spacing w:after="200" w:line="276" w:lineRule="auto"/>
        <w:contextualSpacing/>
        <w:jc w:val="both"/>
        <w:rPr>
          <w:rFonts w:eastAsia="+mj-ea" w:cs="Calibri"/>
          <w:color w:val="000000"/>
          <w:kern w:val="24"/>
          <w:sz w:val="24"/>
          <w:szCs w:val="24"/>
        </w:rPr>
      </w:pPr>
      <w:r w:rsidRPr="00F75542">
        <w:rPr>
          <w:rFonts w:cs="Calibri"/>
          <w:b/>
          <w:bCs/>
          <w:color w:val="000000"/>
          <w:kern w:val="24"/>
          <w:sz w:val="24"/>
          <w:szCs w:val="24"/>
        </w:rPr>
        <w:t xml:space="preserve">Tabela paliwowa </w:t>
      </w:r>
      <w:r w:rsidRPr="00F75542">
        <w:rPr>
          <w:rFonts w:cs="Calibri"/>
          <w:color w:val="000000"/>
          <w:kern w:val="24"/>
          <w:sz w:val="24"/>
          <w:szCs w:val="24"/>
        </w:rPr>
        <w:t xml:space="preserve">– model dostosowujący wysokość jednostkowych stawek transportowych poprzez automatyczne uwzględnienie zmian cen paliw </w:t>
      </w:r>
      <w:r w:rsidRPr="00F75542">
        <w:rPr>
          <w:rFonts w:cs="Calibri"/>
          <w:color w:val="000000"/>
          <w:kern w:val="24"/>
          <w:sz w:val="24"/>
          <w:szCs w:val="24"/>
        </w:rPr>
        <w:br/>
        <w:t xml:space="preserve">w porównaniu do referencyjnego poziomu cen obowiązującego dla ustalonego okresu. </w:t>
      </w:r>
    </w:p>
    <w:p w14:paraId="54CABF59" w14:textId="77777777" w:rsidR="00F75542" w:rsidRPr="00F75542" w:rsidRDefault="00F75542" w:rsidP="00F75542">
      <w:pPr>
        <w:ind w:left="567"/>
        <w:contextualSpacing/>
        <w:jc w:val="both"/>
        <w:rPr>
          <w:rFonts w:eastAsia="+mj-ea" w:cs="Calibri"/>
          <w:color w:val="000000"/>
          <w:kern w:val="24"/>
        </w:rPr>
      </w:pPr>
      <m:oMathPara>
        <m:oMath>
          <m:r>
            <m:rPr>
              <m:sty m:val="bi"/>
            </m:rPr>
            <w:rPr>
              <w:rFonts w:ascii="Cambria Math" w:hAnsi="Cambria Math" w:cs="Calibri"/>
              <w:color w:val="000000"/>
              <w:kern w:val="24"/>
            </w:rPr>
            <m:t>Procentowa zmiana ceny </m:t>
          </m:r>
          <m:r>
            <m:rPr>
              <m:sty m:val="p"/>
            </m:rPr>
            <w:rPr>
              <w:rFonts w:ascii="Cambria Math" w:hAnsi="Cambria Math" w:cs="Calibri"/>
              <w:color w:val="000000"/>
              <w:kern w:val="24"/>
            </w:rPr>
            <m:t>=</m:t>
          </m:r>
          <m:d>
            <m:dPr>
              <m:ctrlPr>
                <w:rPr>
                  <w:rFonts w:ascii="Cambria Math" w:hAnsi="Cambria Math" w:cs="Calibri"/>
                  <w:i/>
                  <w:iCs/>
                  <w:color w:val="000000"/>
                  <w:kern w:val="24"/>
                </w:rPr>
              </m:ctrlPr>
            </m:dPr>
            <m:e>
              <m:f>
                <m:fPr>
                  <m:ctrlPr>
                    <w:rPr>
                      <w:rFonts w:ascii="Cambria Math" w:hAnsi="Cambria Math" w:cs="Calibri"/>
                      <w:i/>
                      <w:iCs/>
                      <w:color w:val="000000"/>
                      <w:kern w:val="24"/>
                    </w:rPr>
                  </m:ctrlPr>
                </m:fPr>
                <m:num>
                  <m:r>
                    <w:rPr>
                      <w:rFonts w:ascii="Cambria Math" w:hAnsi="Cambria Math" w:cs="Calibri"/>
                      <w:color w:val="000000"/>
                      <w:kern w:val="24"/>
                    </w:rPr>
                    <m:t>cena rozliczeniowa x 100%</m:t>
                  </m:r>
                </m:num>
                <m:den>
                  <m:r>
                    <m:rPr>
                      <m:sty m:val="p"/>
                    </m:rPr>
                    <w:rPr>
                      <w:rFonts w:ascii="Cambria Math" w:hAnsi="Cambria Math" w:cs="Calibri"/>
                      <w:color w:val="000000"/>
                      <w:kern w:val="24"/>
                    </w:rPr>
                    <m:t>cena referencyjna (bazowa)</m:t>
                  </m:r>
                </m:den>
              </m:f>
            </m:e>
          </m:d>
          <m:r>
            <w:rPr>
              <w:rFonts w:ascii="Cambria Math" w:hAnsi="Cambria Math" w:cs="Calibri"/>
              <w:color w:val="000000"/>
              <w:kern w:val="24"/>
            </w:rPr>
            <m:t>-100</m:t>
          </m:r>
        </m:oMath>
      </m:oMathPara>
    </w:p>
    <w:p w14:paraId="011BA695" w14:textId="77777777" w:rsidR="00F75542" w:rsidRPr="00F75542" w:rsidRDefault="00F75542" w:rsidP="00F75542">
      <w:pPr>
        <w:ind w:left="720"/>
        <w:contextualSpacing/>
        <w:jc w:val="both"/>
        <w:rPr>
          <w:rFonts w:cs="Calibri"/>
          <w:b/>
          <w:color w:val="000000"/>
          <w:kern w:val="24"/>
          <w:sz w:val="12"/>
          <w:szCs w:val="12"/>
        </w:rPr>
      </w:pPr>
    </w:p>
    <w:p w14:paraId="1CD24F2A" w14:textId="77777777" w:rsidR="00F75542" w:rsidRPr="00F75542" w:rsidRDefault="00F75542" w:rsidP="00F76E7B">
      <w:pPr>
        <w:numPr>
          <w:ilvl w:val="0"/>
          <w:numId w:val="104"/>
        </w:numPr>
        <w:spacing w:after="200" w:line="276" w:lineRule="auto"/>
        <w:contextualSpacing/>
        <w:jc w:val="both"/>
        <w:rPr>
          <w:rFonts w:cs="Calibri"/>
          <w:b/>
          <w:color w:val="000000"/>
          <w:kern w:val="24"/>
          <w:sz w:val="24"/>
          <w:szCs w:val="24"/>
        </w:rPr>
      </w:pPr>
      <w:r w:rsidRPr="00F75542">
        <w:rPr>
          <w:rFonts w:eastAsia="+mj-ea" w:cs="Calibri"/>
          <w:color w:val="000000"/>
          <w:kern w:val="24"/>
          <w:sz w:val="24"/>
          <w:szCs w:val="24"/>
        </w:rPr>
        <w:t>Wprowadzoną w PGG S.A. formułę korekty paliwowej cechują następujące zasady:</w:t>
      </w:r>
    </w:p>
    <w:p w14:paraId="4B33B81A" w14:textId="77777777" w:rsidR="00F75542" w:rsidRPr="00F75542" w:rsidRDefault="00F75542" w:rsidP="00F76E7B">
      <w:pPr>
        <w:numPr>
          <w:ilvl w:val="1"/>
          <w:numId w:val="105"/>
        </w:numPr>
        <w:spacing w:after="200" w:line="276" w:lineRule="auto"/>
        <w:ind w:left="709"/>
        <w:contextualSpacing/>
        <w:jc w:val="both"/>
        <w:rPr>
          <w:rFonts w:cs="Calibri"/>
          <w:b/>
          <w:color w:val="000000"/>
          <w:kern w:val="24"/>
          <w:sz w:val="24"/>
          <w:szCs w:val="24"/>
        </w:rPr>
      </w:pPr>
      <w:r w:rsidRPr="00F75542">
        <w:rPr>
          <w:rFonts w:cs="Calibri"/>
          <w:color w:val="000000"/>
          <w:kern w:val="24"/>
          <w:sz w:val="24"/>
          <w:szCs w:val="24"/>
        </w:rPr>
        <w:t>Określenie ceny rozliczeniowej odbywa się w cyklach miesięcznych.</w:t>
      </w:r>
    </w:p>
    <w:p w14:paraId="1A2AAB7B" w14:textId="77777777" w:rsidR="00F75542" w:rsidRPr="00F75542" w:rsidRDefault="00F75542" w:rsidP="00F76E7B">
      <w:pPr>
        <w:numPr>
          <w:ilvl w:val="1"/>
          <w:numId w:val="105"/>
        </w:numPr>
        <w:spacing w:after="200" w:line="276" w:lineRule="auto"/>
        <w:ind w:left="709"/>
        <w:contextualSpacing/>
        <w:jc w:val="both"/>
        <w:rPr>
          <w:rFonts w:cs="Calibri"/>
          <w:b/>
          <w:color w:val="000000"/>
          <w:kern w:val="24"/>
          <w:sz w:val="24"/>
          <w:szCs w:val="24"/>
        </w:rPr>
      </w:pPr>
      <w:r w:rsidRPr="00F75542">
        <w:rPr>
          <w:rFonts w:cs="Calibri"/>
          <w:color w:val="000000"/>
          <w:kern w:val="24"/>
          <w:sz w:val="24"/>
          <w:szCs w:val="24"/>
        </w:rPr>
        <w:t xml:space="preserve">Wskaźnik BAF dla rozliczanego miesiąca obliczany jest poprzez podstawienie </w:t>
      </w:r>
      <w:r w:rsidRPr="00F75542">
        <w:rPr>
          <w:rFonts w:cs="Calibri"/>
          <w:color w:val="000000"/>
          <w:kern w:val="24"/>
          <w:sz w:val="24"/>
          <w:szCs w:val="24"/>
        </w:rPr>
        <w:br/>
        <w:t xml:space="preserve">do w/w wzoru </w:t>
      </w:r>
      <w:r w:rsidRPr="00F75542">
        <w:rPr>
          <w:rFonts w:cs="Calibri"/>
          <w:b/>
          <w:color w:val="000000"/>
          <w:kern w:val="24"/>
          <w:sz w:val="24"/>
          <w:szCs w:val="24"/>
        </w:rPr>
        <w:t>ceny rozliczeniowej</w:t>
      </w:r>
      <w:r w:rsidRPr="00F75542">
        <w:rPr>
          <w:rFonts w:cs="Calibri"/>
          <w:color w:val="000000"/>
          <w:kern w:val="24"/>
          <w:sz w:val="24"/>
          <w:szCs w:val="24"/>
        </w:rPr>
        <w:t xml:space="preserve"> za miesiąc rozliczany oraz przyjętej </w:t>
      </w:r>
      <w:r w:rsidRPr="00F75542">
        <w:rPr>
          <w:rFonts w:cs="Calibri"/>
          <w:b/>
          <w:color w:val="000000"/>
          <w:kern w:val="24"/>
          <w:sz w:val="24"/>
          <w:szCs w:val="24"/>
        </w:rPr>
        <w:t>ceny referencyjnej</w:t>
      </w:r>
      <w:r w:rsidRPr="00F75542">
        <w:rPr>
          <w:rFonts w:cs="Calibri"/>
          <w:color w:val="000000"/>
          <w:kern w:val="24"/>
          <w:sz w:val="24"/>
          <w:szCs w:val="24"/>
        </w:rPr>
        <w:t xml:space="preserve"> i przyporządkowanie wyniku do odpowiedniego przedziału w </w:t>
      </w:r>
      <w:r w:rsidRPr="00F75542">
        <w:rPr>
          <w:rFonts w:cs="Calibri"/>
          <w:b/>
          <w:color w:val="000000"/>
          <w:kern w:val="24"/>
          <w:sz w:val="24"/>
          <w:szCs w:val="24"/>
        </w:rPr>
        <w:t>tabeli paliwowej</w:t>
      </w:r>
      <w:r w:rsidRPr="00F75542">
        <w:rPr>
          <w:rFonts w:cs="Calibri"/>
          <w:color w:val="000000"/>
          <w:kern w:val="24"/>
          <w:sz w:val="24"/>
          <w:szCs w:val="24"/>
        </w:rPr>
        <w:t>.</w:t>
      </w:r>
    </w:p>
    <w:p w14:paraId="72014A5F" w14:textId="77777777" w:rsidR="00F75542" w:rsidRPr="00F75542" w:rsidRDefault="00F75542" w:rsidP="00F76E7B">
      <w:pPr>
        <w:numPr>
          <w:ilvl w:val="1"/>
          <w:numId w:val="105"/>
        </w:numPr>
        <w:spacing w:after="200" w:line="276" w:lineRule="auto"/>
        <w:ind w:left="709"/>
        <w:contextualSpacing/>
        <w:jc w:val="both"/>
        <w:rPr>
          <w:rFonts w:cs="Calibri"/>
          <w:b/>
          <w:color w:val="000000"/>
          <w:kern w:val="24"/>
          <w:sz w:val="24"/>
          <w:szCs w:val="24"/>
        </w:rPr>
      </w:pPr>
      <w:r w:rsidRPr="00F75542">
        <w:rPr>
          <w:rFonts w:cs="Calibri"/>
          <w:color w:val="000000"/>
          <w:kern w:val="24"/>
          <w:sz w:val="24"/>
          <w:szCs w:val="24"/>
        </w:rPr>
        <w:lastRenderedPageBreak/>
        <w:t>Mechanizm korekty paliwowej stosowany jest zarówno w przypadku wzrostu jak i obniżki cen paliw.</w:t>
      </w:r>
    </w:p>
    <w:p w14:paraId="368F23A9" w14:textId="77777777" w:rsidR="00F75542" w:rsidRPr="00F75542" w:rsidRDefault="00F75542" w:rsidP="00F76E7B">
      <w:pPr>
        <w:numPr>
          <w:ilvl w:val="1"/>
          <w:numId w:val="105"/>
        </w:numPr>
        <w:spacing w:after="200" w:line="276" w:lineRule="auto"/>
        <w:ind w:left="709"/>
        <w:contextualSpacing/>
        <w:jc w:val="both"/>
        <w:rPr>
          <w:rFonts w:cs="Calibri"/>
          <w:b/>
          <w:color w:val="000000"/>
          <w:kern w:val="24"/>
          <w:sz w:val="24"/>
          <w:szCs w:val="24"/>
        </w:rPr>
      </w:pPr>
      <w:r w:rsidRPr="00F75542">
        <w:rPr>
          <w:rFonts w:cs="Calibri"/>
          <w:b/>
          <w:color w:val="000000"/>
          <w:kern w:val="24"/>
          <w:sz w:val="24"/>
          <w:szCs w:val="24"/>
        </w:rPr>
        <w:t xml:space="preserve">Zmiany cen netto jednostkowych stawek transportowych określonych w umowie </w:t>
      </w:r>
      <w:r w:rsidRPr="00F75542">
        <w:rPr>
          <w:rFonts w:cs="Calibri"/>
          <w:b/>
          <w:color w:val="000000"/>
          <w:kern w:val="24"/>
          <w:sz w:val="24"/>
          <w:szCs w:val="24"/>
        </w:rPr>
        <w:br/>
        <w:t>z uwzględnieniem mechanizmu korekty BAF dotyczą:</w:t>
      </w:r>
    </w:p>
    <w:p w14:paraId="2C57DBB1" w14:textId="77777777" w:rsidR="00F75542" w:rsidRPr="00F75542" w:rsidRDefault="00F75542" w:rsidP="00F76E7B">
      <w:pPr>
        <w:numPr>
          <w:ilvl w:val="0"/>
          <w:numId w:val="106"/>
        </w:numPr>
        <w:tabs>
          <w:tab w:val="left" w:pos="7260"/>
        </w:tabs>
        <w:spacing w:before="240" w:after="200" w:line="276" w:lineRule="auto"/>
        <w:ind w:left="1418" w:hanging="709"/>
        <w:contextualSpacing/>
        <w:jc w:val="both"/>
        <w:rPr>
          <w:rFonts w:cs="Calibri"/>
          <w:b/>
          <w:color w:val="000000"/>
          <w:kern w:val="24"/>
          <w:sz w:val="24"/>
          <w:szCs w:val="24"/>
        </w:rPr>
      </w:pPr>
      <w:r w:rsidRPr="00F75542">
        <w:rPr>
          <w:rFonts w:cs="Calibri"/>
          <w:b/>
          <w:color w:val="000000"/>
          <w:kern w:val="24"/>
          <w:sz w:val="24"/>
          <w:szCs w:val="24"/>
        </w:rPr>
        <w:t xml:space="preserve">stawek zł/godzinę jazdy </w:t>
      </w:r>
    </w:p>
    <w:p w14:paraId="4193F236" w14:textId="77777777" w:rsidR="00F75542" w:rsidRPr="00F75542" w:rsidRDefault="00F75542" w:rsidP="00F76E7B">
      <w:pPr>
        <w:numPr>
          <w:ilvl w:val="0"/>
          <w:numId w:val="106"/>
        </w:numPr>
        <w:tabs>
          <w:tab w:val="left" w:pos="7260"/>
        </w:tabs>
        <w:spacing w:before="240" w:after="200" w:line="276" w:lineRule="auto"/>
        <w:ind w:left="1418" w:hanging="709"/>
        <w:contextualSpacing/>
        <w:jc w:val="both"/>
        <w:rPr>
          <w:rFonts w:cs="Calibri"/>
          <w:b/>
          <w:color w:val="000000"/>
          <w:kern w:val="24"/>
          <w:sz w:val="24"/>
          <w:szCs w:val="24"/>
        </w:rPr>
      </w:pPr>
      <w:r w:rsidRPr="00F75542">
        <w:rPr>
          <w:rFonts w:cs="Calibri"/>
          <w:b/>
          <w:color w:val="000000"/>
          <w:kern w:val="24"/>
          <w:sz w:val="24"/>
          <w:szCs w:val="24"/>
        </w:rPr>
        <w:t>stawek zł/kilometr (przy przekroczeniu 100 km przebiegu pojazdu)</w:t>
      </w:r>
    </w:p>
    <w:p w14:paraId="63BFE472" w14:textId="77777777" w:rsidR="00F75542" w:rsidRPr="00F75542" w:rsidRDefault="00F75542" w:rsidP="00F76E7B">
      <w:pPr>
        <w:numPr>
          <w:ilvl w:val="0"/>
          <w:numId w:val="106"/>
        </w:numPr>
        <w:tabs>
          <w:tab w:val="left" w:pos="7260"/>
        </w:tabs>
        <w:spacing w:before="240" w:after="200" w:line="276" w:lineRule="auto"/>
        <w:ind w:left="1418" w:hanging="709"/>
        <w:contextualSpacing/>
        <w:jc w:val="both"/>
        <w:rPr>
          <w:rFonts w:cs="Calibri"/>
          <w:b/>
          <w:color w:val="000000"/>
          <w:kern w:val="24"/>
          <w:sz w:val="24"/>
          <w:szCs w:val="24"/>
        </w:rPr>
      </w:pPr>
      <w:r w:rsidRPr="00F75542">
        <w:rPr>
          <w:rFonts w:cs="Calibri"/>
          <w:b/>
          <w:color w:val="000000"/>
          <w:kern w:val="24"/>
          <w:sz w:val="24"/>
          <w:szCs w:val="24"/>
        </w:rPr>
        <w:t>stawek zł/tonę przewożonego ładunku</w:t>
      </w:r>
    </w:p>
    <w:p w14:paraId="53ABD9A8" w14:textId="77777777" w:rsidR="00F75542" w:rsidRPr="00F75542" w:rsidRDefault="00F75542" w:rsidP="00F76E7B">
      <w:pPr>
        <w:numPr>
          <w:ilvl w:val="1"/>
          <w:numId w:val="105"/>
        </w:numPr>
        <w:spacing w:after="200" w:line="276" w:lineRule="auto"/>
        <w:ind w:left="709"/>
        <w:contextualSpacing/>
        <w:jc w:val="both"/>
        <w:rPr>
          <w:rFonts w:cs="Calibri"/>
          <w:b/>
          <w:color w:val="000000"/>
          <w:kern w:val="24"/>
          <w:sz w:val="24"/>
          <w:szCs w:val="24"/>
        </w:rPr>
      </w:pPr>
      <w:r w:rsidRPr="00F75542">
        <w:rPr>
          <w:rFonts w:cs="Calibri"/>
          <w:color w:val="000000"/>
          <w:kern w:val="24"/>
          <w:sz w:val="24"/>
          <w:szCs w:val="24"/>
        </w:rPr>
        <w:t>Wartość wskaźnika BAF wykazywana będzie w miesięcznym protokole odbioru usługi.</w:t>
      </w:r>
    </w:p>
    <w:p w14:paraId="02C9DF9F" w14:textId="77777777" w:rsidR="00F75542" w:rsidRPr="00F75542" w:rsidRDefault="00F75542" w:rsidP="00F76E7B">
      <w:pPr>
        <w:numPr>
          <w:ilvl w:val="0"/>
          <w:numId w:val="107"/>
        </w:numPr>
        <w:tabs>
          <w:tab w:val="left" w:pos="7260"/>
        </w:tabs>
        <w:spacing w:before="240" w:after="200" w:line="276" w:lineRule="auto"/>
        <w:contextualSpacing/>
        <w:rPr>
          <w:rFonts w:cs="Calibri"/>
          <w:bCs/>
          <w:color w:val="000000"/>
          <w:kern w:val="24"/>
          <w:sz w:val="24"/>
          <w:szCs w:val="24"/>
        </w:rPr>
      </w:pPr>
      <w:r w:rsidRPr="00F75542">
        <w:rPr>
          <w:rFonts w:cs="Calibri"/>
          <w:bCs/>
          <w:color w:val="000000"/>
          <w:kern w:val="24"/>
          <w:sz w:val="24"/>
          <w:szCs w:val="24"/>
        </w:rPr>
        <w:t>Algorytm ustalania wartości wskaźnika BAF:</w:t>
      </w:r>
    </w:p>
    <w:p w14:paraId="15948538" w14:textId="77777777" w:rsidR="00F75542" w:rsidRPr="00F75542" w:rsidRDefault="00F75542" w:rsidP="00F76E7B">
      <w:pPr>
        <w:numPr>
          <w:ilvl w:val="1"/>
          <w:numId w:val="107"/>
        </w:numPr>
        <w:tabs>
          <w:tab w:val="left" w:pos="7260"/>
        </w:tabs>
        <w:spacing w:before="240" w:after="200" w:line="276" w:lineRule="auto"/>
        <w:ind w:left="1134" w:hanging="567"/>
        <w:contextualSpacing/>
        <w:jc w:val="both"/>
        <w:rPr>
          <w:rFonts w:cs="Calibri"/>
          <w:color w:val="000000"/>
          <w:kern w:val="24"/>
          <w:sz w:val="24"/>
          <w:szCs w:val="24"/>
        </w:rPr>
      </w:pPr>
      <w:r w:rsidRPr="00F75542">
        <w:rPr>
          <w:rFonts w:cs="Calibri"/>
          <w:color w:val="000000"/>
          <w:kern w:val="24"/>
          <w:sz w:val="24"/>
          <w:szCs w:val="24"/>
        </w:rPr>
        <w:t xml:space="preserve">Wartość wskaźnika korekty paliwowej ustalana jest w cyklach miesięcznych </w:t>
      </w:r>
      <w:r w:rsidRPr="00F75542">
        <w:rPr>
          <w:rFonts w:cs="Calibri"/>
          <w:color w:val="000000"/>
          <w:kern w:val="24"/>
          <w:sz w:val="24"/>
          <w:szCs w:val="24"/>
        </w:rPr>
        <w:br/>
        <w:t>i obowiązuje w miesiącu, dla którego obliczana jest cena rozliczeniowa.</w:t>
      </w:r>
    </w:p>
    <w:p w14:paraId="7DC7807F" w14:textId="77777777" w:rsidR="00F75542" w:rsidRPr="00F75542" w:rsidRDefault="00F75542" w:rsidP="00F76E7B">
      <w:pPr>
        <w:numPr>
          <w:ilvl w:val="1"/>
          <w:numId w:val="107"/>
        </w:numPr>
        <w:tabs>
          <w:tab w:val="left" w:pos="7260"/>
        </w:tabs>
        <w:spacing w:before="240" w:after="200" w:line="276" w:lineRule="auto"/>
        <w:ind w:left="1134" w:hanging="567"/>
        <w:contextualSpacing/>
        <w:jc w:val="both"/>
        <w:rPr>
          <w:rFonts w:cs="Calibri"/>
          <w:color w:val="000000"/>
          <w:kern w:val="24"/>
          <w:sz w:val="24"/>
          <w:szCs w:val="24"/>
        </w:rPr>
      </w:pPr>
      <w:r w:rsidRPr="00F75542">
        <w:rPr>
          <w:rFonts w:cs="Calibri"/>
          <w:color w:val="000000"/>
          <w:kern w:val="24"/>
          <w:sz w:val="24"/>
          <w:szCs w:val="24"/>
        </w:rPr>
        <w:t>Zmiana wartości wskaźnika dokonywana jest po przekroczeniu progu wrażliwości ustalonego w przedziale 5%.</w:t>
      </w:r>
    </w:p>
    <w:p w14:paraId="69998018" w14:textId="77777777" w:rsidR="00F75542" w:rsidRPr="00F75542" w:rsidRDefault="00F75542" w:rsidP="00F76E7B">
      <w:pPr>
        <w:numPr>
          <w:ilvl w:val="1"/>
          <w:numId w:val="107"/>
        </w:numPr>
        <w:tabs>
          <w:tab w:val="left" w:pos="7260"/>
        </w:tabs>
        <w:spacing w:before="240" w:after="200" w:line="276" w:lineRule="auto"/>
        <w:ind w:left="1134" w:hanging="567"/>
        <w:contextualSpacing/>
        <w:jc w:val="both"/>
        <w:rPr>
          <w:rFonts w:cs="Calibri"/>
          <w:color w:val="000000"/>
          <w:kern w:val="24"/>
          <w:sz w:val="24"/>
          <w:szCs w:val="24"/>
        </w:rPr>
      </w:pPr>
      <w:r w:rsidRPr="00F75542">
        <w:rPr>
          <w:rFonts w:cs="Calibri"/>
          <w:color w:val="000000"/>
          <w:kern w:val="24"/>
          <w:sz w:val="24"/>
          <w:szCs w:val="24"/>
        </w:rPr>
        <w:t>Przekroczenie procentowej zmiany ceny paliwa o próg 5% lub wielokrotności 5% powoduje korektę jednostkowych stawek transportowych (in plus lub in minus) o 1,5 lub więcej punktu procentowego zgodnie z zamieszczoną poniżej tabelą paliwową.</w:t>
      </w:r>
    </w:p>
    <w:tbl>
      <w:tblPr>
        <w:tblW w:w="0" w:type="auto"/>
        <w:tblInd w:w="2226" w:type="dxa"/>
        <w:tblLayout w:type="fixed"/>
        <w:tblCellMar>
          <w:left w:w="70" w:type="dxa"/>
          <w:right w:w="70" w:type="dxa"/>
        </w:tblCellMar>
        <w:tblLook w:val="04A0" w:firstRow="1" w:lastRow="0" w:firstColumn="1" w:lastColumn="0" w:noHBand="0" w:noVBand="1"/>
      </w:tblPr>
      <w:tblGrid>
        <w:gridCol w:w="1528"/>
        <w:gridCol w:w="1528"/>
        <w:gridCol w:w="1528"/>
      </w:tblGrid>
      <w:tr w:rsidR="00F75542" w:rsidRPr="00F75542" w14:paraId="4FE1D0E3" w14:textId="77777777" w:rsidTr="00F75542">
        <w:trPr>
          <w:trHeight w:val="322"/>
        </w:trPr>
        <w:tc>
          <w:tcPr>
            <w:tcW w:w="3055" w:type="dxa"/>
            <w:gridSpan w:val="2"/>
            <w:tcBorders>
              <w:top w:val="single" w:sz="4" w:space="0" w:color="auto"/>
              <w:left w:val="single" w:sz="4" w:space="0" w:color="auto"/>
              <w:bottom w:val="single" w:sz="4" w:space="0" w:color="auto"/>
              <w:right w:val="single" w:sz="4" w:space="0" w:color="auto"/>
            </w:tcBorders>
            <w:noWrap/>
            <w:vAlign w:val="center"/>
            <w:hideMark/>
          </w:tcPr>
          <w:p w14:paraId="40D41194" w14:textId="77777777" w:rsidR="00F75542" w:rsidRPr="00F75542" w:rsidRDefault="00F75542" w:rsidP="00F75542">
            <w:pPr>
              <w:spacing w:line="276" w:lineRule="auto"/>
              <w:jc w:val="center"/>
              <w:rPr>
                <w:rFonts w:cs="Calibri"/>
                <w:color w:val="000000"/>
                <w:sz w:val="18"/>
                <w:szCs w:val="18"/>
                <w:lang w:eastAsia="en-US"/>
              </w:rPr>
            </w:pPr>
            <w:r w:rsidRPr="00F75542">
              <w:rPr>
                <w:rFonts w:cs="Calibri"/>
                <w:color w:val="000000"/>
                <w:sz w:val="18"/>
                <w:szCs w:val="18"/>
                <w:lang w:eastAsia="en-US"/>
              </w:rPr>
              <w:t>Procentowa zmiana ceny paliwa</w:t>
            </w:r>
          </w:p>
        </w:tc>
        <w:tc>
          <w:tcPr>
            <w:tcW w:w="1528" w:type="dxa"/>
            <w:vMerge w:val="restart"/>
            <w:tcBorders>
              <w:top w:val="single" w:sz="4" w:space="0" w:color="auto"/>
              <w:left w:val="single" w:sz="4" w:space="0" w:color="auto"/>
              <w:bottom w:val="single" w:sz="4" w:space="0" w:color="auto"/>
              <w:right w:val="single" w:sz="4" w:space="0" w:color="auto"/>
            </w:tcBorders>
            <w:noWrap/>
            <w:vAlign w:val="center"/>
            <w:hideMark/>
          </w:tcPr>
          <w:p w14:paraId="22B33415" w14:textId="77777777" w:rsidR="00F75542" w:rsidRPr="00F75542" w:rsidRDefault="00F75542" w:rsidP="00F75542">
            <w:pPr>
              <w:spacing w:line="276" w:lineRule="auto"/>
              <w:jc w:val="center"/>
              <w:rPr>
                <w:rFonts w:cs="Calibri"/>
                <w:b/>
                <w:bCs/>
                <w:color w:val="000000"/>
                <w:sz w:val="18"/>
                <w:szCs w:val="18"/>
                <w:lang w:eastAsia="en-US"/>
              </w:rPr>
            </w:pPr>
            <w:r w:rsidRPr="00F75542">
              <w:rPr>
                <w:rFonts w:cs="Calibri"/>
                <w:b/>
                <w:bCs/>
                <w:color w:val="000000"/>
                <w:sz w:val="18"/>
                <w:szCs w:val="18"/>
                <w:lang w:eastAsia="en-US"/>
              </w:rPr>
              <w:t>BAF</w:t>
            </w:r>
          </w:p>
        </w:tc>
      </w:tr>
      <w:tr w:rsidR="00F75542" w:rsidRPr="00F75542" w14:paraId="3973A828" w14:textId="77777777" w:rsidTr="00F75542">
        <w:trPr>
          <w:trHeight w:val="251"/>
        </w:trPr>
        <w:tc>
          <w:tcPr>
            <w:tcW w:w="1528" w:type="dxa"/>
            <w:tcBorders>
              <w:top w:val="single" w:sz="4" w:space="0" w:color="auto"/>
              <w:left w:val="single" w:sz="4" w:space="0" w:color="auto"/>
              <w:bottom w:val="single" w:sz="4" w:space="0" w:color="auto"/>
              <w:right w:val="single" w:sz="4" w:space="0" w:color="auto"/>
            </w:tcBorders>
            <w:noWrap/>
            <w:vAlign w:val="center"/>
            <w:hideMark/>
          </w:tcPr>
          <w:p w14:paraId="25176457" w14:textId="77777777" w:rsidR="00F75542" w:rsidRPr="00F75542" w:rsidRDefault="00F75542" w:rsidP="00F75542">
            <w:pPr>
              <w:spacing w:line="276" w:lineRule="auto"/>
              <w:jc w:val="center"/>
              <w:rPr>
                <w:rFonts w:cs="Calibri"/>
                <w:color w:val="000000"/>
                <w:sz w:val="18"/>
                <w:szCs w:val="18"/>
                <w:lang w:eastAsia="en-US"/>
              </w:rPr>
            </w:pPr>
            <w:r w:rsidRPr="00F75542">
              <w:rPr>
                <w:rFonts w:cs="Calibri"/>
                <w:color w:val="000000"/>
                <w:sz w:val="18"/>
                <w:szCs w:val="18"/>
                <w:lang w:eastAsia="en-US"/>
              </w:rPr>
              <w:t xml:space="preserve">Od </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0D712936" w14:textId="77777777" w:rsidR="00F75542" w:rsidRPr="00F75542" w:rsidRDefault="00F75542" w:rsidP="00F75542">
            <w:pPr>
              <w:spacing w:line="276" w:lineRule="auto"/>
              <w:jc w:val="center"/>
              <w:rPr>
                <w:rFonts w:cs="Calibri"/>
                <w:color w:val="000000"/>
                <w:sz w:val="18"/>
                <w:szCs w:val="18"/>
                <w:lang w:eastAsia="en-US"/>
              </w:rPr>
            </w:pPr>
            <w:r w:rsidRPr="00F75542">
              <w:rPr>
                <w:rFonts w:cs="Calibri"/>
                <w:color w:val="000000"/>
                <w:sz w:val="18"/>
                <w:szCs w:val="18"/>
                <w:lang w:eastAsia="en-US"/>
              </w:rPr>
              <w:t>Do</w:t>
            </w:r>
          </w:p>
        </w:tc>
        <w:tc>
          <w:tcPr>
            <w:tcW w:w="1528" w:type="dxa"/>
            <w:vMerge/>
            <w:tcBorders>
              <w:top w:val="single" w:sz="4" w:space="0" w:color="auto"/>
              <w:left w:val="single" w:sz="4" w:space="0" w:color="auto"/>
              <w:bottom w:val="single" w:sz="4" w:space="0" w:color="auto"/>
              <w:right w:val="single" w:sz="4" w:space="0" w:color="auto"/>
            </w:tcBorders>
            <w:vAlign w:val="center"/>
            <w:hideMark/>
          </w:tcPr>
          <w:p w14:paraId="4946BAA8" w14:textId="77777777" w:rsidR="00F75542" w:rsidRPr="00F75542" w:rsidRDefault="00F75542" w:rsidP="00F75542">
            <w:pPr>
              <w:spacing w:line="276" w:lineRule="auto"/>
              <w:rPr>
                <w:rFonts w:cs="Calibri"/>
                <w:b/>
                <w:bCs/>
                <w:color w:val="000000"/>
                <w:sz w:val="18"/>
                <w:szCs w:val="18"/>
                <w:lang w:eastAsia="en-US"/>
              </w:rPr>
            </w:pPr>
          </w:p>
        </w:tc>
      </w:tr>
      <w:tr w:rsidR="00F75542" w:rsidRPr="00F75542" w14:paraId="45C17508" w14:textId="77777777" w:rsidTr="00F75542">
        <w:trPr>
          <w:trHeight w:val="228"/>
        </w:trPr>
        <w:tc>
          <w:tcPr>
            <w:tcW w:w="1528" w:type="dxa"/>
            <w:tcBorders>
              <w:top w:val="single" w:sz="4" w:space="0" w:color="auto"/>
              <w:left w:val="single" w:sz="4" w:space="0" w:color="auto"/>
              <w:bottom w:val="single" w:sz="4" w:space="0" w:color="auto"/>
              <w:right w:val="single" w:sz="4" w:space="0" w:color="auto"/>
            </w:tcBorders>
            <w:noWrap/>
            <w:vAlign w:val="center"/>
            <w:hideMark/>
          </w:tcPr>
          <w:p w14:paraId="2506DA4E" w14:textId="77777777" w:rsidR="00F75542" w:rsidRPr="00F75542" w:rsidRDefault="00F75542" w:rsidP="00F75542">
            <w:pPr>
              <w:spacing w:line="276" w:lineRule="auto"/>
              <w:jc w:val="center"/>
              <w:rPr>
                <w:rFonts w:cs="Calibri"/>
                <w:color w:val="000000"/>
                <w:sz w:val="18"/>
                <w:szCs w:val="18"/>
                <w:lang w:eastAsia="en-US"/>
              </w:rPr>
            </w:pPr>
            <w:r w:rsidRPr="00F75542">
              <w:rPr>
                <w:rFonts w:cs="Calibri"/>
                <w:color w:val="000000"/>
                <w:sz w:val="18"/>
                <w:szCs w:val="18"/>
                <w:lang w:eastAsia="en-US"/>
              </w:rPr>
              <w:t>-75,00</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12F198A9" w14:textId="77777777" w:rsidR="00F75542" w:rsidRPr="00F75542" w:rsidRDefault="00F75542" w:rsidP="00F75542">
            <w:pPr>
              <w:spacing w:line="276" w:lineRule="auto"/>
              <w:jc w:val="center"/>
              <w:rPr>
                <w:rFonts w:cs="Calibri"/>
                <w:color w:val="000000"/>
                <w:sz w:val="18"/>
                <w:szCs w:val="18"/>
                <w:lang w:eastAsia="en-US"/>
              </w:rPr>
            </w:pPr>
            <w:r w:rsidRPr="00F75542">
              <w:rPr>
                <w:rFonts w:cs="Calibri"/>
                <w:color w:val="000000"/>
                <w:sz w:val="18"/>
                <w:szCs w:val="18"/>
                <w:lang w:eastAsia="en-US"/>
              </w:rPr>
              <w:t>-79,99</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597A5952" w14:textId="77777777" w:rsidR="00F75542" w:rsidRPr="00F75542" w:rsidRDefault="00F75542" w:rsidP="00F75542">
            <w:pPr>
              <w:spacing w:line="276" w:lineRule="auto"/>
              <w:jc w:val="center"/>
              <w:rPr>
                <w:rFonts w:cs="Calibri"/>
                <w:b/>
                <w:bCs/>
                <w:color w:val="000000"/>
                <w:sz w:val="18"/>
                <w:szCs w:val="18"/>
                <w:lang w:eastAsia="en-US"/>
              </w:rPr>
            </w:pPr>
            <w:r w:rsidRPr="00F75542">
              <w:rPr>
                <w:rFonts w:cs="Calibri"/>
                <w:b/>
                <w:bCs/>
                <w:color w:val="000000"/>
                <w:sz w:val="18"/>
                <w:szCs w:val="18"/>
                <w:lang w:eastAsia="en-US"/>
              </w:rPr>
              <w:t>-22,50</w:t>
            </w:r>
          </w:p>
        </w:tc>
      </w:tr>
      <w:tr w:rsidR="00F75542" w:rsidRPr="00F75542" w14:paraId="29482F6E" w14:textId="77777777" w:rsidTr="00F75542">
        <w:trPr>
          <w:trHeight w:val="228"/>
        </w:trPr>
        <w:tc>
          <w:tcPr>
            <w:tcW w:w="1528" w:type="dxa"/>
            <w:tcBorders>
              <w:top w:val="single" w:sz="4" w:space="0" w:color="auto"/>
              <w:left w:val="single" w:sz="4" w:space="0" w:color="auto"/>
              <w:bottom w:val="single" w:sz="4" w:space="0" w:color="auto"/>
              <w:right w:val="single" w:sz="4" w:space="0" w:color="auto"/>
            </w:tcBorders>
            <w:noWrap/>
            <w:vAlign w:val="center"/>
            <w:hideMark/>
          </w:tcPr>
          <w:p w14:paraId="29B3905F" w14:textId="77777777" w:rsidR="00F75542" w:rsidRPr="00F75542" w:rsidRDefault="00F75542" w:rsidP="00F75542">
            <w:pPr>
              <w:spacing w:line="276" w:lineRule="auto"/>
              <w:jc w:val="center"/>
              <w:rPr>
                <w:rFonts w:cs="Calibri"/>
                <w:color w:val="000000"/>
                <w:sz w:val="18"/>
                <w:szCs w:val="18"/>
                <w:lang w:eastAsia="en-US"/>
              </w:rPr>
            </w:pPr>
            <w:r w:rsidRPr="00F75542">
              <w:rPr>
                <w:rFonts w:cs="Calibri"/>
                <w:color w:val="000000"/>
                <w:sz w:val="18"/>
                <w:szCs w:val="18"/>
                <w:lang w:eastAsia="en-US"/>
              </w:rPr>
              <w:t>-70,00</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68B64588" w14:textId="77777777" w:rsidR="00F75542" w:rsidRPr="00F75542" w:rsidRDefault="00F75542" w:rsidP="00F75542">
            <w:pPr>
              <w:spacing w:line="276" w:lineRule="auto"/>
              <w:jc w:val="center"/>
              <w:rPr>
                <w:rFonts w:cs="Calibri"/>
                <w:color w:val="000000"/>
                <w:sz w:val="18"/>
                <w:szCs w:val="18"/>
                <w:lang w:eastAsia="en-US"/>
              </w:rPr>
            </w:pPr>
            <w:r w:rsidRPr="00F75542">
              <w:rPr>
                <w:rFonts w:cs="Calibri"/>
                <w:color w:val="000000"/>
                <w:sz w:val="18"/>
                <w:szCs w:val="18"/>
                <w:lang w:eastAsia="en-US"/>
              </w:rPr>
              <w:t>-74,99</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33965503" w14:textId="77777777" w:rsidR="00F75542" w:rsidRPr="00F75542" w:rsidRDefault="00F75542" w:rsidP="00F75542">
            <w:pPr>
              <w:spacing w:line="276" w:lineRule="auto"/>
              <w:jc w:val="center"/>
              <w:rPr>
                <w:rFonts w:cs="Calibri"/>
                <w:b/>
                <w:bCs/>
                <w:color w:val="000000"/>
                <w:sz w:val="18"/>
                <w:szCs w:val="18"/>
                <w:lang w:eastAsia="en-US"/>
              </w:rPr>
            </w:pPr>
            <w:r w:rsidRPr="00F75542">
              <w:rPr>
                <w:rFonts w:cs="Calibri"/>
                <w:b/>
                <w:bCs/>
                <w:color w:val="000000"/>
                <w:sz w:val="18"/>
                <w:szCs w:val="18"/>
                <w:lang w:eastAsia="en-US"/>
              </w:rPr>
              <w:t>-21,00</w:t>
            </w:r>
          </w:p>
        </w:tc>
      </w:tr>
      <w:tr w:rsidR="00F75542" w:rsidRPr="00F75542" w14:paraId="680D6361" w14:textId="77777777" w:rsidTr="00F75542">
        <w:trPr>
          <w:trHeight w:val="228"/>
        </w:trPr>
        <w:tc>
          <w:tcPr>
            <w:tcW w:w="1528" w:type="dxa"/>
            <w:tcBorders>
              <w:top w:val="single" w:sz="4" w:space="0" w:color="auto"/>
              <w:left w:val="single" w:sz="4" w:space="0" w:color="auto"/>
              <w:bottom w:val="single" w:sz="4" w:space="0" w:color="auto"/>
              <w:right w:val="single" w:sz="4" w:space="0" w:color="auto"/>
            </w:tcBorders>
            <w:noWrap/>
            <w:vAlign w:val="center"/>
            <w:hideMark/>
          </w:tcPr>
          <w:p w14:paraId="5150528C" w14:textId="77777777" w:rsidR="00F75542" w:rsidRPr="00F75542" w:rsidRDefault="00F75542" w:rsidP="00F75542">
            <w:pPr>
              <w:spacing w:line="276" w:lineRule="auto"/>
              <w:jc w:val="center"/>
              <w:rPr>
                <w:rFonts w:cs="Calibri"/>
                <w:color w:val="000000"/>
                <w:sz w:val="18"/>
                <w:szCs w:val="18"/>
                <w:lang w:eastAsia="en-US"/>
              </w:rPr>
            </w:pPr>
            <w:r w:rsidRPr="00F75542">
              <w:rPr>
                <w:rFonts w:cs="Calibri"/>
                <w:color w:val="000000"/>
                <w:sz w:val="18"/>
                <w:szCs w:val="18"/>
                <w:lang w:eastAsia="en-US"/>
              </w:rPr>
              <w:t>-65,00</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117B988F" w14:textId="77777777" w:rsidR="00F75542" w:rsidRPr="00F75542" w:rsidRDefault="00F75542" w:rsidP="00F75542">
            <w:pPr>
              <w:spacing w:line="276" w:lineRule="auto"/>
              <w:jc w:val="center"/>
              <w:rPr>
                <w:rFonts w:cs="Calibri"/>
                <w:color w:val="000000"/>
                <w:sz w:val="18"/>
                <w:szCs w:val="18"/>
                <w:lang w:eastAsia="en-US"/>
              </w:rPr>
            </w:pPr>
            <w:r w:rsidRPr="00F75542">
              <w:rPr>
                <w:rFonts w:cs="Calibri"/>
                <w:color w:val="000000"/>
                <w:sz w:val="18"/>
                <w:szCs w:val="18"/>
                <w:lang w:eastAsia="en-US"/>
              </w:rPr>
              <w:t>-69,99</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4D98554E" w14:textId="77777777" w:rsidR="00F75542" w:rsidRPr="00F75542" w:rsidRDefault="00F75542" w:rsidP="00F75542">
            <w:pPr>
              <w:spacing w:line="276" w:lineRule="auto"/>
              <w:jc w:val="center"/>
              <w:rPr>
                <w:rFonts w:cs="Calibri"/>
                <w:b/>
                <w:bCs/>
                <w:color w:val="000000"/>
                <w:sz w:val="18"/>
                <w:szCs w:val="18"/>
                <w:lang w:eastAsia="en-US"/>
              </w:rPr>
            </w:pPr>
            <w:r w:rsidRPr="00F75542">
              <w:rPr>
                <w:rFonts w:cs="Calibri"/>
                <w:b/>
                <w:bCs/>
                <w:color w:val="000000"/>
                <w:sz w:val="18"/>
                <w:szCs w:val="18"/>
                <w:lang w:eastAsia="en-US"/>
              </w:rPr>
              <w:t>-19,50</w:t>
            </w:r>
          </w:p>
        </w:tc>
      </w:tr>
      <w:tr w:rsidR="00F75542" w:rsidRPr="00F75542" w14:paraId="7C306B0F" w14:textId="77777777" w:rsidTr="00F75542">
        <w:trPr>
          <w:trHeight w:val="228"/>
        </w:trPr>
        <w:tc>
          <w:tcPr>
            <w:tcW w:w="1528" w:type="dxa"/>
            <w:tcBorders>
              <w:top w:val="single" w:sz="4" w:space="0" w:color="auto"/>
              <w:left w:val="single" w:sz="4" w:space="0" w:color="auto"/>
              <w:bottom w:val="single" w:sz="4" w:space="0" w:color="auto"/>
              <w:right w:val="single" w:sz="4" w:space="0" w:color="auto"/>
            </w:tcBorders>
            <w:noWrap/>
            <w:vAlign w:val="center"/>
            <w:hideMark/>
          </w:tcPr>
          <w:p w14:paraId="64AA7C78" w14:textId="77777777" w:rsidR="00F75542" w:rsidRPr="00F75542" w:rsidRDefault="00F75542" w:rsidP="00F75542">
            <w:pPr>
              <w:spacing w:line="276" w:lineRule="auto"/>
              <w:jc w:val="center"/>
              <w:rPr>
                <w:rFonts w:cs="Calibri"/>
                <w:color w:val="000000"/>
                <w:sz w:val="18"/>
                <w:szCs w:val="18"/>
                <w:lang w:eastAsia="en-US"/>
              </w:rPr>
            </w:pPr>
            <w:r w:rsidRPr="00F75542">
              <w:rPr>
                <w:rFonts w:cs="Calibri"/>
                <w:color w:val="000000"/>
                <w:sz w:val="18"/>
                <w:szCs w:val="18"/>
                <w:lang w:eastAsia="en-US"/>
              </w:rPr>
              <w:t>-60,00</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7B75E793" w14:textId="77777777" w:rsidR="00F75542" w:rsidRPr="00F75542" w:rsidRDefault="00F75542" w:rsidP="00F75542">
            <w:pPr>
              <w:spacing w:line="276" w:lineRule="auto"/>
              <w:jc w:val="center"/>
              <w:rPr>
                <w:rFonts w:cs="Calibri"/>
                <w:color w:val="000000"/>
                <w:sz w:val="18"/>
                <w:szCs w:val="18"/>
                <w:lang w:eastAsia="en-US"/>
              </w:rPr>
            </w:pPr>
            <w:r w:rsidRPr="00F75542">
              <w:rPr>
                <w:rFonts w:cs="Calibri"/>
                <w:color w:val="000000"/>
                <w:sz w:val="18"/>
                <w:szCs w:val="18"/>
                <w:lang w:eastAsia="en-US"/>
              </w:rPr>
              <w:t>-64,99</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7541E663" w14:textId="77777777" w:rsidR="00F75542" w:rsidRPr="00F75542" w:rsidRDefault="00F75542" w:rsidP="00F75542">
            <w:pPr>
              <w:spacing w:line="276" w:lineRule="auto"/>
              <w:jc w:val="center"/>
              <w:rPr>
                <w:rFonts w:cs="Calibri"/>
                <w:b/>
                <w:bCs/>
                <w:color w:val="000000"/>
                <w:sz w:val="18"/>
                <w:szCs w:val="18"/>
                <w:lang w:eastAsia="en-US"/>
              </w:rPr>
            </w:pPr>
            <w:r w:rsidRPr="00F75542">
              <w:rPr>
                <w:rFonts w:cs="Calibri"/>
                <w:b/>
                <w:bCs/>
                <w:color w:val="000000"/>
                <w:sz w:val="18"/>
                <w:szCs w:val="18"/>
                <w:lang w:eastAsia="en-US"/>
              </w:rPr>
              <w:t>-18,00</w:t>
            </w:r>
          </w:p>
        </w:tc>
      </w:tr>
      <w:tr w:rsidR="00F75542" w:rsidRPr="00F75542" w14:paraId="726382D7" w14:textId="77777777" w:rsidTr="00F75542">
        <w:trPr>
          <w:trHeight w:val="228"/>
        </w:trPr>
        <w:tc>
          <w:tcPr>
            <w:tcW w:w="1528" w:type="dxa"/>
            <w:tcBorders>
              <w:top w:val="single" w:sz="4" w:space="0" w:color="auto"/>
              <w:left w:val="single" w:sz="4" w:space="0" w:color="auto"/>
              <w:bottom w:val="single" w:sz="4" w:space="0" w:color="auto"/>
              <w:right w:val="single" w:sz="4" w:space="0" w:color="auto"/>
            </w:tcBorders>
            <w:noWrap/>
            <w:vAlign w:val="center"/>
            <w:hideMark/>
          </w:tcPr>
          <w:p w14:paraId="68880B78" w14:textId="77777777" w:rsidR="00F75542" w:rsidRPr="00F75542" w:rsidRDefault="00F75542" w:rsidP="00F75542">
            <w:pPr>
              <w:spacing w:line="276" w:lineRule="auto"/>
              <w:jc w:val="center"/>
              <w:rPr>
                <w:rFonts w:cs="Calibri"/>
                <w:color w:val="000000"/>
                <w:sz w:val="18"/>
                <w:szCs w:val="18"/>
                <w:lang w:eastAsia="en-US"/>
              </w:rPr>
            </w:pPr>
            <w:r w:rsidRPr="00F75542">
              <w:rPr>
                <w:rFonts w:cs="Calibri"/>
                <w:color w:val="000000"/>
                <w:sz w:val="18"/>
                <w:szCs w:val="18"/>
                <w:lang w:eastAsia="en-US"/>
              </w:rPr>
              <w:t>-55,00</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462CDF86" w14:textId="77777777" w:rsidR="00F75542" w:rsidRPr="00F75542" w:rsidRDefault="00F75542" w:rsidP="00F75542">
            <w:pPr>
              <w:spacing w:line="276" w:lineRule="auto"/>
              <w:jc w:val="center"/>
              <w:rPr>
                <w:rFonts w:cs="Calibri"/>
                <w:color w:val="000000"/>
                <w:sz w:val="18"/>
                <w:szCs w:val="18"/>
                <w:lang w:eastAsia="en-US"/>
              </w:rPr>
            </w:pPr>
            <w:r w:rsidRPr="00F75542">
              <w:rPr>
                <w:rFonts w:cs="Calibri"/>
                <w:color w:val="000000"/>
                <w:sz w:val="18"/>
                <w:szCs w:val="18"/>
                <w:lang w:eastAsia="en-US"/>
              </w:rPr>
              <w:t>-59,99</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4287E4DB" w14:textId="77777777" w:rsidR="00F75542" w:rsidRPr="00F75542" w:rsidRDefault="00F75542" w:rsidP="00F75542">
            <w:pPr>
              <w:spacing w:line="276" w:lineRule="auto"/>
              <w:jc w:val="center"/>
              <w:rPr>
                <w:rFonts w:cs="Calibri"/>
                <w:b/>
                <w:bCs/>
                <w:color w:val="000000"/>
                <w:sz w:val="18"/>
                <w:szCs w:val="18"/>
                <w:lang w:eastAsia="en-US"/>
              </w:rPr>
            </w:pPr>
            <w:r w:rsidRPr="00F75542">
              <w:rPr>
                <w:rFonts w:cs="Calibri"/>
                <w:b/>
                <w:bCs/>
                <w:color w:val="000000"/>
                <w:sz w:val="18"/>
                <w:szCs w:val="18"/>
                <w:lang w:eastAsia="en-US"/>
              </w:rPr>
              <w:t>-16,50</w:t>
            </w:r>
          </w:p>
        </w:tc>
      </w:tr>
      <w:tr w:rsidR="00F75542" w:rsidRPr="00F75542" w14:paraId="6C7AEDE3" w14:textId="77777777" w:rsidTr="00F75542">
        <w:trPr>
          <w:trHeight w:val="228"/>
        </w:trPr>
        <w:tc>
          <w:tcPr>
            <w:tcW w:w="1528" w:type="dxa"/>
            <w:tcBorders>
              <w:top w:val="single" w:sz="4" w:space="0" w:color="auto"/>
              <w:left w:val="single" w:sz="4" w:space="0" w:color="auto"/>
              <w:bottom w:val="single" w:sz="4" w:space="0" w:color="auto"/>
              <w:right w:val="single" w:sz="4" w:space="0" w:color="auto"/>
            </w:tcBorders>
            <w:noWrap/>
            <w:vAlign w:val="center"/>
            <w:hideMark/>
          </w:tcPr>
          <w:p w14:paraId="6E9F77C6" w14:textId="77777777" w:rsidR="00F75542" w:rsidRPr="00F75542" w:rsidRDefault="00F75542" w:rsidP="00F75542">
            <w:pPr>
              <w:spacing w:line="276" w:lineRule="auto"/>
              <w:jc w:val="center"/>
              <w:rPr>
                <w:rFonts w:cs="Calibri"/>
                <w:color w:val="000000"/>
                <w:sz w:val="18"/>
                <w:szCs w:val="18"/>
                <w:lang w:eastAsia="en-US"/>
              </w:rPr>
            </w:pPr>
            <w:r w:rsidRPr="00F75542">
              <w:rPr>
                <w:rFonts w:cs="Calibri"/>
                <w:color w:val="000000"/>
                <w:sz w:val="18"/>
                <w:szCs w:val="18"/>
                <w:lang w:eastAsia="en-US"/>
              </w:rPr>
              <w:t>-50,00</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76C2E8ED" w14:textId="77777777" w:rsidR="00F75542" w:rsidRPr="00F75542" w:rsidRDefault="00F75542" w:rsidP="00F75542">
            <w:pPr>
              <w:spacing w:line="276" w:lineRule="auto"/>
              <w:jc w:val="center"/>
              <w:rPr>
                <w:rFonts w:cs="Calibri"/>
                <w:color w:val="000000"/>
                <w:sz w:val="18"/>
                <w:szCs w:val="18"/>
                <w:lang w:eastAsia="en-US"/>
              </w:rPr>
            </w:pPr>
            <w:r w:rsidRPr="00F75542">
              <w:rPr>
                <w:rFonts w:cs="Calibri"/>
                <w:color w:val="000000"/>
                <w:sz w:val="18"/>
                <w:szCs w:val="18"/>
                <w:lang w:eastAsia="en-US"/>
              </w:rPr>
              <w:t>-54,99</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2E6ED1FF" w14:textId="77777777" w:rsidR="00F75542" w:rsidRPr="00F75542" w:rsidRDefault="00F75542" w:rsidP="00F75542">
            <w:pPr>
              <w:spacing w:line="276" w:lineRule="auto"/>
              <w:jc w:val="center"/>
              <w:rPr>
                <w:rFonts w:cs="Calibri"/>
                <w:b/>
                <w:bCs/>
                <w:color w:val="000000"/>
                <w:sz w:val="18"/>
                <w:szCs w:val="18"/>
                <w:lang w:eastAsia="en-US"/>
              </w:rPr>
            </w:pPr>
            <w:r w:rsidRPr="00F75542">
              <w:rPr>
                <w:rFonts w:cs="Calibri"/>
                <w:b/>
                <w:bCs/>
                <w:color w:val="000000"/>
                <w:sz w:val="18"/>
                <w:szCs w:val="18"/>
                <w:lang w:eastAsia="en-US"/>
              </w:rPr>
              <w:t>-15,00</w:t>
            </w:r>
          </w:p>
        </w:tc>
      </w:tr>
      <w:tr w:rsidR="00F75542" w:rsidRPr="00F75542" w14:paraId="02D72C55" w14:textId="77777777" w:rsidTr="00F75542">
        <w:trPr>
          <w:trHeight w:val="228"/>
        </w:trPr>
        <w:tc>
          <w:tcPr>
            <w:tcW w:w="1528" w:type="dxa"/>
            <w:tcBorders>
              <w:top w:val="single" w:sz="4" w:space="0" w:color="auto"/>
              <w:left w:val="single" w:sz="4" w:space="0" w:color="auto"/>
              <w:bottom w:val="single" w:sz="4" w:space="0" w:color="auto"/>
              <w:right w:val="single" w:sz="4" w:space="0" w:color="auto"/>
            </w:tcBorders>
            <w:noWrap/>
            <w:vAlign w:val="center"/>
            <w:hideMark/>
          </w:tcPr>
          <w:p w14:paraId="43051DE4" w14:textId="77777777" w:rsidR="00F75542" w:rsidRPr="00F75542" w:rsidRDefault="00F75542" w:rsidP="00F75542">
            <w:pPr>
              <w:spacing w:line="276" w:lineRule="auto"/>
              <w:jc w:val="center"/>
              <w:rPr>
                <w:rFonts w:cs="Calibri"/>
                <w:color w:val="000000"/>
                <w:sz w:val="18"/>
                <w:szCs w:val="18"/>
                <w:lang w:eastAsia="en-US"/>
              </w:rPr>
            </w:pPr>
            <w:r w:rsidRPr="00F75542">
              <w:rPr>
                <w:rFonts w:cs="Calibri"/>
                <w:color w:val="000000"/>
                <w:sz w:val="18"/>
                <w:szCs w:val="18"/>
                <w:lang w:eastAsia="en-US"/>
              </w:rPr>
              <w:t>-45,00</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36589A8E" w14:textId="77777777" w:rsidR="00F75542" w:rsidRPr="00F75542" w:rsidRDefault="00F75542" w:rsidP="00F75542">
            <w:pPr>
              <w:spacing w:line="276" w:lineRule="auto"/>
              <w:jc w:val="center"/>
              <w:rPr>
                <w:rFonts w:cs="Calibri"/>
                <w:color w:val="000000"/>
                <w:sz w:val="18"/>
                <w:szCs w:val="18"/>
                <w:lang w:eastAsia="en-US"/>
              </w:rPr>
            </w:pPr>
            <w:r w:rsidRPr="00F75542">
              <w:rPr>
                <w:rFonts w:cs="Calibri"/>
                <w:color w:val="000000"/>
                <w:sz w:val="18"/>
                <w:szCs w:val="18"/>
                <w:lang w:eastAsia="en-US"/>
              </w:rPr>
              <w:t>-49,99</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002E148E" w14:textId="77777777" w:rsidR="00F75542" w:rsidRPr="00F75542" w:rsidRDefault="00F75542" w:rsidP="00F75542">
            <w:pPr>
              <w:spacing w:line="276" w:lineRule="auto"/>
              <w:jc w:val="center"/>
              <w:rPr>
                <w:rFonts w:cs="Calibri"/>
                <w:b/>
                <w:bCs/>
                <w:color w:val="000000"/>
                <w:sz w:val="18"/>
                <w:szCs w:val="18"/>
                <w:lang w:eastAsia="en-US"/>
              </w:rPr>
            </w:pPr>
            <w:r w:rsidRPr="00F75542">
              <w:rPr>
                <w:rFonts w:cs="Calibri"/>
                <w:b/>
                <w:bCs/>
                <w:color w:val="000000"/>
                <w:sz w:val="18"/>
                <w:szCs w:val="18"/>
                <w:lang w:eastAsia="en-US"/>
              </w:rPr>
              <w:t>-13,50</w:t>
            </w:r>
          </w:p>
        </w:tc>
      </w:tr>
      <w:tr w:rsidR="00F75542" w:rsidRPr="00F75542" w14:paraId="20F069F9" w14:textId="77777777" w:rsidTr="00F75542">
        <w:trPr>
          <w:trHeight w:val="228"/>
        </w:trPr>
        <w:tc>
          <w:tcPr>
            <w:tcW w:w="1528" w:type="dxa"/>
            <w:tcBorders>
              <w:top w:val="single" w:sz="4" w:space="0" w:color="auto"/>
              <w:left w:val="single" w:sz="4" w:space="0" w:color="auto"/>
              <w:bottom w:val="single" w:sz="4" w:space="0" w:color="auto"/>
              <w:right w:val="single" w:sz="4" w:space="0" w:color="auto"/>
            </w:tcBorders>
            <w:noWrap/>
            <w:vAlign w:val="center"/>
            <w:hideMark/>
          </w:tcPr>
          <w:p w14:paraId="13CC7AD2" w14:textId="77777777" w:rsidR="00F75542" w:rsidRPr="00F75542" w:rsidRDefault="00F75542" w:rsidP="00F75542">
            <w:pPr>
              <w:spacing w:line="276" w:lineRule="auto"/>
              <w:jc w:val="center"/>
              <w:rPr>
                <w:rFonts w:cs="Calibri"/>
                <w:color w:val="000000"/>
                <w:sz w:val="18"/>
                <w:szCs w:val="18"/>
                <w:lang w:eastAsia="en-US"/>
              </w:rPr>
            </w:pPr>
            <w:r w:rsidRPr="00F75542">
              <w:rPr>
                <w:rFonts w:cs="Calibri"/>
                <w:color w:val="000000"/>
                <w:sz w:val="18"/>
                <w:szCs w:val="18"/>
                <w:lang w:eastAsia="en-US"/>
              </w:rPr>
              <w:t>-40,00</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26908626" w14:textId="77777777" w:rsidR="00F75542" w:rsidRPr="00F75542" w:rsidRDefault="00F75542" w:rsidP="00F75542">
            <w:pPr>
              <w:spacing w:line="276" w:lineRule="auto"/>
              <w:jc w:val="center"/>
              <w:rPr>
                <w:rFonts w:cs="Calibri"/>
                <w:color w:val="000000"/>
                <w:sz w:val="18"/>
                <w:szCs w:val="18"/>
                <w:lang w:eastAsia="en-US"/>
              </w:rPr>
            </w:pPr>
            <w:r w:rsidRPr="00F75542">
              <w:rPr>
                <w:rFonts w:cs="Calibri"/>
                <w:color w:val="000000"/>
                <w:sz w:val="18"/>
                <w:szCs w:val="18"/>
                <w:lang w:eastAsia="en-US"/>
              </w:rPr>
              <w:t>-44,99</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1177186B" w14:textId="77777777" w:rsidR="00F75542" w:rsidRPr="00F75542" w:rsidRDefault="00F75542" w:rsidP="00F75542">
            <w:pPr>
              <w:spacing w:line="276" w:lineRule="auto"/>
              <w:jc w:val="center"/>
              <w:rPr>
                <w:rFonts w:cs="Calibri"/>
                <w:b/>
                <w:bCs/>
                <w:color w:val="000000"/>
                <w:sz w:val="18"/>
                <w:szCs w:val="18"/>
                <w:lang w:eastAsia="en-US"/>
              </w:rPr>
            </w:pPr>
            <w:r w:rsidRPr="00F75542">
              <w:rPr>
                <w:rFonts w:cs="Calibri"/>
                <w:b/>
                <w:bCs/>
                <w:color w:val="000000"/>
                <w:sz w:val="18"/>
                <w:szCs w:val="18"/>
                <w:lang w:eastAsia="en-US"/>
              </w:rPr>
              <w:t>-12,00</w:t>
            </w:r>
          </w:p>
        </w:tc>
      </w:tr>
      <w:tr w:rsidR="00F75542" w:rsidRPr="00F75542" w14:paraId="3D1005B0" w14:textId="77777777" w:rsidTr="00F75542">
        <w:trPr>
          <w:trHeight w:val="228"/>
        </w:trPr>
        <w:tc>
          <w:tcPr>
            <w:tcW w:w="1528" w:type="dxa"/>
            <w:tcBorders>
              <w:top w:val="single" w:sz="4" w:space="0" w:color="auto"/>
              <w:left w:val="single" w:sz="4" w:space="0" w:color="auto"/>
              <w:bottom w:val="single" w:sz="4" w:space="0" w:color="auto"/>
              <w:right w:val="single" w:sz="4" w:space="0" w:color="auto"/>
            </w:tcBorders>
            <w:noWrap/>
            <w:vAlign w:val="center"/>
            <w:hideMark/>
          </w:tcPr>
          <w:p w14:paraId="421E2DEA" w14:textId="77777777" w:rsidR="00F75542" w:rsidRPr="00F75542" w:rsidRDefault="00F75542" w:rsidP="00F75542">
            <w:pPr>
              <w:spacing w:line="276" w:lineRule="auto"/>
              <w:jc w:val="center"/>
              <w:rPr>
                <w:rFonts w:cs="Calibri"/>
                <w:color w:val="000000"/>
                <w:sz w:val="18"/>
                <w:szCs w:val="18"/>
                <w:lang w:eastAsia="en-US"/>
              </w:rPr>
            </w:pPr>
            <w:r w:rsidRPr="00F75542">
              <w:rPr>
                <w:rFonts w:cs="Calibri"/>
                <w:color w:val="000000"/>
                <w:sz w:val="18"/>
                <w:szCs w:val="18"/>
                <w:lang w:eastAsia="en-US"/>
              </w:rPr>
              <w:t>-35,00</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1AD451E6" w14:textId="77777777" w:rsidR="00F75542" w:rsidRPr="00F75542" w:rsidRDefault="00F75542" w:rsidP="00F75542">
            <w:pPr>
              <w:spacing w:line="276" w:lineRule="auto"/>
              <w:jc w:val="center"/>
              <w:rPr>
                <w:rFonts w:cs="Calibri"/>
                <w:color w:val="000000"/>
                <w:sz w:val="18"/>
                <w:szCs w:val="18"/>
                <w:lang w:eastAsia="en-US"/>
              </w:rPr>
            </w:pPr>
            <w:r w:rsidRPr="00F75542">
              <w:rPr>
                <w:rFonts w:cs="Calibri"/>
                <w:color w:val="000000"/>
                <w:sz w:val="18"/>
                <w:szCs w:val="18"/>
                <w:lang w:eastAsia="en-US"/>
              </w:rPr>
              <w:t>-39,99</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5E56A54B" w14:textId="77777777" w:rsidR="00F75542" w:rsidRPr="00F75542" w:rsidRDefault="00F75542" w:rsidP="00F75542">
            <w:pPr>
              <w:spacing w:line="276" w:lineRule="auto"/>
              <w:jc w:val="center"/>
              <w:rPr>
                <w:rFonts w:cs="Calibri"/>
                <w:b/>
                <w:bCs/>
                <w:color w:val="000000"/>
                <w:sz w:val="18"/>
                <w:szCs w:val="18"/>
                <w:lang w:eastAsia="en-US"/>
              </w:rPr>
            </w:pPr>
            <w:r w:rsidRPr="00F75542">
              <w:rPr>
                <w:rFonts w:cs="Calibri"/>
                <w:b/>
                <w:bCs/>
                <w:color w:val="000000"/>
                <w:sz w:val="18"/>
                <w:szCs w:val="18"/>
                <w:lang w:eastAsia="en-US"/>
              </w:rPr>
              <w:t>-10,50</w:t>
            </w:r>
          </w:p>
        </w:tc>
      </w:tr>
      <w:tr w:rsidR="00F75542" w:rsidRPr="00F75542" w14:paraId="3750D6DA" w14:textId="77777777" w:rsidTr="00F75542">
        <w:trPr>
          <w:trHeight w:val="228"/>
        </w:trPr>
        <w:tc>
          <w:tcPr>
            <w:tcW w:w="1528" w:type="dxa"/>
            <w:tcBorders>
              <w:top w:val="single" w:sz="4" w:space="0" w:color="auto"/>
              <w:left w:val="single" w:sz="4" w:space="0" w:color="auto"/>
              <w:bottom w:val="single" w:sz="4" w:space="0" w:color="auto"/>
              <w:right w:val="single" w:sz="4" w:space="0" w:color="auto"/>
            </w:tcBorders>
            <w:noWrap/>
            <w:vAlign w:val="center"/>
            <w:hideMark/>
          </w:tcPr>
          <w:p w14:paraId="2AB709CE" w14:textId="77777777" w:rsidR="00F75542" w:rsidRPr="00F75542" w:rsidRDefault="00F75542" w:rsidP="00F75542">
            <w:pPr>
              <w:spacing w:line="276" w:lineRule="auto"/>
              <w:jc w:val="center"/>
              <w:rPr>
                <w:rFonts w:cs="Calibri"/>
                <w:color w:val="000000"/>
                <w:sz w:val="18"/>
                <w:szCs w:val="18"/>
                <w:lang w:eastAsia="en-US"/>
              </w:rPr>
            </w:pPr>
            <w:r w:rsidRPr="00F75542">
              <w:rPr>
                <w:rFonts w:cs="Calibri"/>
                <w:color w:val="000000"/>
                <w:sz w:val="18"/>
                <w:szCs w:val="18"/>
                <w:lang w:eastAsia="en-US"/>
              </w:rPr>
              <w:t>-30,00</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4AFFE7A5" w14:textId="77777777" w:rsidR="00F75542" w:rsidRPr="00F75542" w:rsidRDefault="00F75542" w:rsidP="00F75542">
            <w:pPr>
              <w:spacing w:line="276" w:lineRule="auto"/>
              <w:jc w:val="center"/>
              <w:rPr>
                <w:rFonts w:cs="Calibri"/>
                <w:color w:val="000000"/>
                <w:sz w:val="18"/>
                <w:szCs w:val="18"/>
                <w:lang w:eastAsia="en-US"/>
              </w:rPr>
            </w:pPr>
            <w:r w:rsidRPr="00F75542">
              <w:rPr>
                <w:rFonts w:cs="Calibri"/>
                <w:color w:val="000000"/>
                <w:sz w:val="18"/>
                <w:szCs w:val="18"/>
                <w:lang w:eastAsia="en-US"/>
              </w:rPr>
              <w:t>-34,99</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56668D8A" w14:textId="77777777" w:rsidR="00F75542" w:rsidRPr="00F75542" w:rsidRDefault="00F75542" w:rsidP="00F75542">
            <w:pPr>
              <w:spacing w:line="276" w:lineRule="auto"/>
              <w:jc w:val="center"/>
              <w:rPr>
                <w:rFonts w:cs="Calibri"/>
                <w:b/>
                <w:bCs/>
                <w:color w:val="000000"/>
                <w:sz w:val="18"/>
                <w:szCs w:val="18"/>
                <w:lang w:eastAsia="en-US"/>
              </w:rPr>
            </w:pPr>
            <w:r w:rsidRPr="00F75542">
              <w:rPr>
                <w:rFonts w:cs="Calibri"/>
                <w:b/>
                <w:bCs/>
                <w:color w:val="000000"/>
                <w:sz w:val="18"/>
                <w:szCs w:val="18"/>
                <w:lang w:eastAsia="en-US"/>
              </w:rPr>
              <w:t>-9,00</w:t>
            </w:r>
          </w:p>
        </w:tc>
      </w:tr>
      <w:tr w:rsidR="00F75542" w:rsidRPr="00F75542" w14:paraId="49FBB0BB" w14:textId="77777777" w:rsidTr="00F75542">
        <w:trPr>
          <w:trHeight w:val="228"/>
        </w:trPr>
        <w:tc>
          <w:tcPr>
            <w:tcW w:w="1528" w:type="dxa"/>
            <w:tcBorders>
              <w:top w:val="single" w:sz="4" w:space="0" w:color="auto"/>
              <w:left w:val="single" w:sz="4" w:space="0" w:color="auto"/>
              <w:bottom w:val="single" w:sz="4" w:space="0" w:color="auto"/>
              <w:right w:val="single" w:sz="4" w:space="0" w:color="auto"/>
            </w:tcBorders>
            <w:noWrap/>
            <w:vAlign w:val="center"/>
            <w:hideMark/>
          </w:tcPr>
          <w:p w14:paraId="334F3C5E" w14:textId="77777777" w:rsidR="00F75542" w:rsidRPr="00F75542" w:rsidRDefault="00F75542" w:rsidP="00F75542">
            <w:pPr>
              <w:spacing w:line="276" w:lineRule="auto"/>
              <w:jc w:val="center"/>
              <w:rPr>
                <w:rFonts w:cs="Calibri"/>
                <w:color w:val="000000"/>
                <w:sz w:val="18"/>
                <w:szCs w:val="18"/>
                <w:lang w:eastAsia="en-US"/>
              </w:rPr>
            </w:pPr>
            <w:r w:rsidRPr="00F75542">
              <w:rPr>
                <w:rFonts w:cs="Calibri"/>
                <w:color w:val="000000"/>
                <w:sz w:val="18"/>
                <w:szCs w:val="18"/>
                <w:lang w:eastAsia="en-US"/>
              </w:rPr>
              <w:t>-25,00</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01CBAD75" w14:textId="77777777" w:rsidR="00F75542" w:rsidRPr="00F75542" w:rsidRDefault="00F75542" w:rsidP="00F75542">
            <w:pPr>
              <w:spacing w:line="276" w:lineRule="auto"/>
              <w:jc w:val="center"/>
              <w:rPr>
                <w:rFonts w:cs="Calibri"/>
                <w:color w:val="000000"/>
                <w:sz w:val="18"/>
                <w:szCs w:val="18"/>
                <w:lang w:eastAsia="en-US"/>
              </w:rPr>
            </w:pPr>
            <w:r w:rsidRPr="00F75542">
              <w:rPr>
                <w:rFonts w:cs="Calibri"/>
                <w:color w:val="000000"/>
                <w:sz w:val="18"/>
                <w:szCs w:val="18"/>
                <w:lang w:eastAsia="en-US"/>
              </w:rPr>
              <w:t>-29,99</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7DCA03AB" w14:textId="77777777" w:rsidR="00F75542" w:rsidRPr="00F75542" w:rsidRDefault="00F75542" w:rsidP="00F75542">
            <w:pPr>
              <w:spacing w:line="276" w:lineRule="auto"/>
              <w:jc w:val="center"/>
              <w:rPr>
                <w:rFonts w:cs="Calibri"/>
                <w:b/>
                <w:bCs/>
                <w:color w:val="000000"/>
                <w:sz w:val="18"/>
                <w:szCs w:val="18"/>
                <w:lang w:eastAsia="en-US"/>
              </w:rPr>
            </w:pPr>
            <w:r w:rsidRPr="00F75542">
              <w:rPr>
                <w:rFonts w:cs="Calibri"/>
                <w:b/>
                <w:bCs/>
                <w:color w:val="000000"/>
                <w:sz w:val="18"/>
                <w:szCs w:val="18"/>
                <w:lang w:eastAsia="en-US"/>
              </w:rPr>
              <w:t>-7,50</w:t>
            </w:r>
          </w:p>
        </w:tc>
      </w:tr>
      <w:tr w:rsidR="00F75542" w:rsidRPr="00F75542" w14:paraId="56B1843C" w14:textId="77777777" w:rsidTr="00F75542">
        <w:trPr>
          <w:trHeight w:val="228"/>
        </w:trPr>
        <w:tc>
          <w:tcPr>
            <w:tcW w:w="1528" w:type="dxa"/>
            <w:tcBorders>
              <w:top w:val="single" w:sz="4" w:space="0" w:color="auto"/>
              <w:left w:val="single" w:sz="4" w:space="0" w:color="auto"/>
              <w:bottom w:val="single" w:sz="4" w:space="0" w:color="auto"/>
              <w:right w:val="single" w:sz="4" w:space="0" w:color="auto"/>
            </w:tcBorders>
            <w:noWrap/>
            <w:vAlign w:val="center"/>
            <w:hideMark/>
          </w:tcPr>
          <w:p w14:paraId="57B7DF35" w14:textId="77777777" w:rsidR="00F75542" w:rsidRPr="00F75542" w:rsidRDefault="00F75542" w:rsidP="00F75542">
            <w:pPr>
              <w:spacing w:line="276" w:lineRule="auto"/>
              <w:jc w:val="center"/>
              <w:rPr>
                <w:rFonts w:cs="Calibri"/>
                <w:color w:val="000000"/>
                <w:sz w:val="18"/>
                <w:szCs w:val="18"/>
                <w:lang w:eastAsia="en-US"/>
              </w:rPr>
            </w:pPr>
            <w:r w:rsidRPr="00F75542">
              <w:rPr>
                <w:rFonts w:cs="Calibri"/>
                <w:color w:val="000000"/>
                <w:sz w:val="18"/>
                <w:szCs w:val="18"/>
                <w:lang w:eastAsia="en-US"/>
              </w:rPr>
              <w:t>-20,00</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43FAD5F6" w14:textId="77777777" w:rsidR="00F75542" w:rsidRPr="00F75542" w:rsidRDefault="00F75542" w:rsidP="00F75542">
            <w:pPr>
              <w:spacing w:line="276" w:lineRule="auto"/>
              <w:jc w:val="center"/>
              <w:rPr>
                <w:rFonts w:cs="Calibri"/>
                <w:color w:val="000000"/>
                <w:sz w:val="18"/>
                <w:szCs w:val="18"/>
                <w:lang w:eastAsia="en-US"/>
              </w:rPr>
            </w:pPr>
            <w:r w:rsidRPr="00F75542">
              <w:rPr>
                <w:rFonts w:cs="Calibri"/>
                <w:color w:val="000000"/>
                <w:sz w:val="18"/>
                <w:szCs w:val="18"/>
                <w:lang w:eastAsia="en-US"/>
              </w:rPr>
              <w:t>-24,99</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08EF12D1" w14:textId="77777777" w:rsidR="00F75542" w:rsidRPr="00F75542" w:rsidRDefault="00F75542" w:rsidP="00F75542">
            <w:pPr>
              <w:spacing w:line="276" w:lineRule="auto"/>
              <w:jc w:val="center"/>
              <w:rPr>
                <w:rFonts w:cs="Calibri"/>
                <w:b/>
                <w:bCs/>
                <w:color w:val="000000"/>
                <w:sz w:val="18"/>
                <w:szCs w:val="18"/>
                <w:lang w:eastAsia="en-US"/>
              </w:rPr>
            </w:pPr>
            <w:r w:rsidRPr="00F75542">
              <w:rPr>
                <w:rFonts w:cs="Calibri"/>
                <w:b/>
                <w:bCs/>
                <w:color w:val="000000"/>
                <w:sz w:val="18"/>
                <w:szCs w:val="18"/>
                <w:lang w:eastAsia="en-US"/>
              </w:rPr>
              <w:t>-6,00</w:t>
            </w:r>
          </w:p>
        </w:tc>
      </w:tr>
      <w:tr w:rsidR="00F75542" w:rsidRPr="00F75542" w14:paraId="44BF78CF" w14:textId="77777777" w:rsidTr="00F75542">
        <w:trPr>
          <w:trHeight w:val="228"/>
        </w:trPr>
        <w:tc>
          <w:tcPr>
            <w:tcW w:w="1528" w:type="dxa"/>
            <w:tcBorders>
              <w:top w:val="single" w:sz="4" w:space="0" w:color="auto"/>
              <w:left w:val="single" w:sz="4" w:space="0" w:color="auto"/>
              <w:bottom w:val="single" w:sz="4" w:space="0" w:color="auto"/>
              <w:right w:val="single" w:sz="4" w:space="0" w:color="auto"/>
            </w:tcBorders>
            <w:noWrap/>
            <w:vAlign w:val="center"/>
            <w:hideMark/>
          </w:tcPr>
          <w:p w14:paraId="732AE75B" w14:textId="77777777" w:rsidR="00F75542" w:rsidRPr="00F75542" w:rsidRDefault="00F75542" w:rsidP="00F75542">
            <w:pPr>
              <w:spacing w:line="276" w:lineRule="auto"/>
              <w:jc w:val="center"/>
              <w:rPr>
                <w:rFonts w:cs="Calibri"/>
                <w:color w:val="000000"/>
                <w:sz w:val="18"/>
                <w:szCs w:val="18"/>
                <w:lang w:eastAsia="en-US"/>
              </w:rPr>
            </w:pPr>
            <w:r w:rsidRPr="00F75542">
              <w:rPr>
                <w:rFonts w:cs="Calibri"/>
                <w:color w:val="000000"/>
                <w:sz w:val="18"/>
                <w:szCs w:val="18"/>
                <w:lang w:eastAsia="en-US"/>
              </w:rPr>
              <w:t>-15,00</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4FFA8E09" w14:textId="77777777" w:rsidR="00F75542" w:rsidRPr="00F75542" w:rsidRDefault="00F75542" w:rsidP="00F75542">
            <w:pPr>
              <w:spacing w:line="276" w:lineRule="auto"/>
              <w:jc w:val="center"/>
              <w:rPr>
                <w:rFonts w:cs="Calibri"/>
                <w:color w:val="000000"/>
                <w:sz w:val="18"/>
                <w:szCs w:val="18"/>
                <w:lang w:eastAsia="en-US"/>
              </w:rPr>
            </w:pPr>
            <w:r w:rsidRPr="00F75542">
              <w:rPr>
                <w:rFonts w:cs="Calibri"/>
                <w:color w:val="000000"/>
                <w:sz w:val="18"/>
                <w:szCs w:val="18"/>
                <w:lang w:eastAsia="en-US"/>
              </w:rPr>
              <w:t>-19,99</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5A27D266" w14:textId="77777777" w:rsidR="00F75542" w:rsidRPr="00F75542" w:rsidRDefault="00F75542" w:rsidP="00F75542">
            <w:pPr>
              <w:spacing w:line="276" w:lineRule="auto"/>
              <w:jc w:val="center"/>
              <w:rPr>
                <w:rFonts w:cs="Calibri"/>
                <w:b/>
                <w:bCs/>
                <w:color w:val="000000"/>
                <w:sz w:val="18"/>
                <w:szCs w:val="18"/>
                <w:lang w:eastAsia="en-US"/>
              </w:rPr>
            </w:pPr>
            <w:r w:rsidRPr="00F75542">
              <w:rPr>
                <w:rFonts w:cs="Calibri"/>
                <w:b/>
                <w:bCs/>
                <w:color w:val="000000"/>
                <w:sz w:val="18"/>
                <w:szCs w:val="18"/>
                <w:lang w:eastAsia="en-US"/>
              </w:rPr>
              <w:t>-4,50</w:t>
            </w:r>
          </w:p>
        </w:tc>
      </w:tr>
      <w:tr w:rsidR="00F75542" w:rsidRPr="00F75542" w14:paraId="6A7227C9" w14:textId="77777777" w:rsidTr="00F75542">
        <w:trPr>
          <w:trHeight w:val="228"/>
        </w:trPr>
        <w:tc>
          <w:tcPr>
            <w:tcW w:w="1528" w:type="dxa"/>
            <w:tcBorders>
              <w:top w:val="single" w:sz="4" w:space="0" w:color="auto"/>
              <w:left w:val="single" w:sz="4" w:space="0" w:color="auto"/>
              <w:bottom w:val="single" w:sz="4" w:space="0" w:color="auto"/>
              <w:right w:val="single" w:sz="4" w:space="0" w:color="auto"/>
            </w:tcBorders>
            <w:noWrap/>
            <w:vAlign w:val="center"/>
            <w:hideMark/>
          </w:tcPr>
          <w:p w14:paraId="008A6A4E" w14:textId="77777777" w:rsidR="00F75542" w:rsidRPr="00F75542" w:rsidRDefault="00F75542" w:rsidP="00F75542">
            <w:pPr>
              <w:spacing w:line="276" w:lineRule="auto"/>
              <w:jc w:val="center"/>
              <w:rPr>
                <w:rFonts w:cs="Calibri"/>
                <w:color w:val="000000"/>
                <w:sz w:val="18"/>
                <w:szCs w:val="18"/>
                <w:lang w:eastAsia="en-US"/>
              </w:rPr>
            </w:pPr>
            <w:r w:rsidRPr="00F75542">
              <w:rPr>
                <w:rFonts w:cs="Calibri"/>
                <w:color w:val="000000"/>
                <w:sz w:val="18"/>
                <w:szCs w:val="18"/>
                <w:lang w:eastAsia="en-US"/>
              </w:rPr>
              <w:t>-10,00</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591CE24A" w14:textId="77777777" w:rsidR="00F75542" w:rsidRPr="00F75542" w:rsidRDefault="00F75542" w:rsidP="00F75542">
            <w:pPr>
              <w:spacing w:line="276" w:lineRule="auto"/>
              <w:jc w:val="center"/>
              <w:rPr>
                <w:rFonts w:cs="Calibri"/>
                <w:color w:val="000000"/>
                <w:sz w:val="18"/>
                <w:szCs w:val="18"/>
                <w:lang w:eastAsia="en-US"/>
              </w:rPr>
            </w:pPr>
            <w:r w:rsidRPr="00F75542">
              <w:rPr>
                <w:rFonts w:cs="Calibri"/>
                <w:color w:val="000000"/>
                <w:sz w:val="18"/>
                <w:szCs w:val="18"/>
                <w:lang w:eastAsia="en-US"/>
              </w:rPr>
              <w:t>-14,99</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44221450" w14:textId="77777777" w:rsidR="00F75542" w:rsidRPr="00F75542" w:rsidRDefault="00F75542" w:rsidP="00F75542">
            <w:pPr>
              <w:spacing w:line="276" w:lineRule="auto"/>
              <w:jc w:val="center"/>
              <w:rPr>
                <w:rFonts w:cs="Calibri"/>
                <w:b/>
                <w:bCs/>
                <w:color w:val="000000"/>
                <w:sz w:val="18"/>
                <w:szCs w:val="18"/>
                <w:lang w:eastAsia="en-US"/>
              </w:rPr>
            </w:pPr>
            <w:r w:rsidRPr="00F75542">
              <w:rPr>
                <w:rFonts w:cs="Calibri"/>
                <w:b/>
                <w:bCs/>
                <w:color w:val="000000"/>
                <w:sz w:val="18"/>
                <w:szCs w:val="18"/>
                <w:lang w:eastAsia="en-US"/>
              </w:rPr>
              <w:t>-3,00</w:t>
            </w:r>
          </w:p>
        </w:tc>
      </w:tr>
      <w:tr w:rsidR="00F75542" w:rsidRPr="00F75542" w14:paraId="5CBFE9C1" w14:textId="77777777" w:rsidTr="00F75542">
        <w:trPr>
          <w:trHeight w:val="228"/>
        </w:trPr>
        <w:tc>
          <w:tcPr>
            <w:tcW w:w="1528" w:type="dxa"/>
            <w:tcBorders>
              <w:top w:val="single" w:sz="4" w:space="0" w:color="auto"/>
              <w:left w:val="single" w:sz="4" w:space="0" w:color="auto"/>
              <w:bottom w:val="single" w:sz="4" w:space="0" w:color="auto"/>
              <w:right w:val="single" w:sz="4" w:space="0" w:color="auto"/>
            </w:tcBorders>
            <w:noWrap/>
            <w:vAlign w:val="center"/>
            <w:hideMark/>
          </w:tcPr>
          <w:p w14:paraId="386D4B59" w14:textId="77777777" w:rsidR="00F75542" w:rsidRPr="00F75542" w:rsidRDefault="00F75542" w:rsidP="00F75542">
            <w:pPr>
              <w:spacing w:line="276" w:lineRule="auto"/>
              <w:jc w:val="center"/>
              <w:rPr>
                <w:rFonts w:cs="Calibri"/>
                <w:color w:val="000000"/>
                <w:sz w:val="18"/>
                <w:szCs w:val="18"/>
                <w:lang w:eastAsia="en-US"/>
              </w:rPr>
            </w:pPr>
            <w:r w:rsidRPr="00F75542">
              <w:rPr>
                <w:rFonts w:cs="Calibri"/>
                <w:color w:val="000000"/>
                <w:sz w:val="18"/>
                <w:szCs w:val="18"/>
                <w:lang w:eastAsia="en-US"/>
              </w:rPr>
              <w:t>-5,00</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53F05C70" w14:textId="77777777" w:rsidR="00F75542" w:rsidRPr="00F75542" w:rsidRDefault="00F75542" w:rsidP="00F75542">
            <w:pPr>
              <w:spacing w:line="276" w:lineRule="auto"/>
              <w:jc w:val="center"/>
              <w:rPr>
                <w:rFonts w:cs="Calibri"/>
                <w:color w:val="000000"/>
                <w:sz w:val="18"/>
                <w:szCs w:val="18"/>
                <w:lang w:eastAsia="en-US"/>
              </w:rPr>
            </w:pPr>
            <w:r w:rsidRPr="00F75542">
              <w:rPr>
                <w:rFonts w:cs="Calibri"/>
                <w:color w:val="000000"/>
                <w:sz w:val="18"/>
                <w:szCs w:val="18"/>
                <w:lang w:eastAsia="en-US"/>
              </w:rPr>
              <w:t>-9,99</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47171CFD" w14:textId="77777777" w:rsidR="00F75542" w:rsidRPr="00F75542" w:rsidRDefault="00F75542" w:rsidP="00F75542">
            <w:pPr>
              <w:spacing w:line="276" w:lineRule="auto"/>
              <w:jc w:val="center"/>
              <w:rPr>
                <w:rFonts w:cs="Calibri"/>
                <w:b/>
                <w:bCs/>
                <w:color w:val="000000"/>
                <w:sz w:val="18"/>
                <w:szCs w:val="18"/>
                <w:lang w:eastAsia="en-US"/>
              </w:rPr>
            </w:pPr>
            <w:r w:rsidRPr="00F75542">
              <w:rPr>
                <w:rFonts w:cs="Calibri"/>
                <w:b/>
                <w:bCs/>
                <w:color w:val="000000"/>
                <w:sz w:val="18"/>
                <w:szCs w:val="18"/>
                <w:lang w:eastAsia="en-US"/>
              </w:rPr>
              <w:t>-1,50</w:t>
            </w:r>
          </w:p>
        </w:tc>
      </w:tr>
      <w:tr w:rsidR="00F75542" w:rsidRPr="00F75542" w14:paraId="5839FCED" w14:textId="77777777" w:rsidTr="00F75542">
        <w:trPr>
          <w:trHeight w:val="228"/>
        </w:trPr>
        <w:tc>
          <w:tcPr>
            <w:tcW w:w="1528" w:type="dxa"/>
            <w:tcBorders>
              <w:top w:val="single" w:sz="4" w:space="0" w:color="auto"/>
              <w:left w:val="single" w:sz="4" w:space="0" w:color="auto"/>
              <w:bottom w:val="single" w:sz="4" w:space="0" w:color="auto"/>
              <w:right w:val="single" w:sz="4" w:space="0" w:color="auto"/>
            </w:tcBorders>
            <w:noWrap/>
            <w:vAlign w:val="center"/>
            <w:hideMark/>
          </w:tcPr>
          <w:p w14:paraId="497774C5" w14:textId="77777777" w:rsidR="00F75542" w:rsidRPr="00F75542" w:rsidRDefault="00F75542" w:rsidP="00F75542">
            <w:pPr>
              <w:spacing w:line="276" w:lineRule="auto"/>
              <w:jc w:val="center"/>
              <w:rPr>
                <w:rFonts w:cs="Calibri"/>
                <w:color w:val="000000"/>
                <w:sz w:val="18"/>
                <w:szCs w:val="18"/>
                <w:lang w:eastAsia="en-US"/>
              </w:rPr>
            </w:pPr>
            <w:r w:rsidRPr="00F75542">
              <w:rPr>
                <w:rFonts w:cs="Calibri"/>
                <w:color w:val="000000"/>
                <w:sz w:val="18"/>
                <w:szCs w:val="18"/>
                <w:lang w:eastAsia="en-US"/>
              </w:rPr>
              <w:t>0,00</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06C77360" w14:textId="77777777" w:rsidR="00F75542" w:rsidRPr="00F75542" w:rsidRDefault="00F75542" w:rsidP="00F75542">
            <w:pPr>
              <w:spacing w:line="276" w:lineRule="auto"/>
              <w:jc w:val="center"/>
              <w:rPr>
                <w:rFonts w:cs="Calibri"/>
                <w:color w:val="000000"/>
                <w:sz w:val="18"/>
                <w:szCs w:val="18"/>
                <w:lang w:eastAsia="en-US"/>
              </w:rPr>
            </w:pPr>
            <w:r w:rsidRPr="00F75542">
              <w:rPr>
                <w:rFonts w:cs="Calibri"/>
                <w:color w:val="000000"/>
                <w:sz w:val="18"/>
                <w:szCs w:val="18"/>
                <w:lang w:eastAsia="en-US"/>
              </w:rPr>
              <w:t>-4,99</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2CA1DA21" w14:textId="77777777" w:rsidR="00F75542" w:rsidRPr="00F75542" w:rsidRDefault="00F75542" w:rsidP="00F75542">
            <w:pPr>
              <w:spacing w:line="276" w:lineRule="auto"/>
              <w:jc w:val="center"/>
              <w:rPr>
                <w:rFonts w:cs="Calibri"/>
                <w:b/>
                <w:bCs/>
                <w:color w:val="000000"/>
                <w:sz w:val="18"/>
                <w:szCs w:val="18"/>
                <w:lang w:eastAsia="en-US"/>
              </w:rPr>
            </w:pPr>
            <w:r w:rsidRPr="00F75542">
              <w:rPr>
                <w:rFonts w:cs="Calibri"/>
                <w:b/>
                <w:bCs/>
                <w:color w:val="000000"/>
                <w:sz w:val="18"/>
                <w:szCs w:val="18"/>
                <w:lang w:eastAsia="en-US"/>
              </w:rPr>
              <w:t>0,00</w:t>
            </w:r>
          </w:p>
        </w:tc>
      </w:tr>
      <w:tr w:rsidR="00F75542" w:rsidRPr="00F75542" w14:paraId="31C2BC59" w14:textId="77777777" w:rsidTr="00F75542">
        <w:trPr>
          <w:trHeight w:val="228"/>
        </w:trPr>
        <w:tc>
          <w:tcPr>
            <w:tcW w:w="1528" w:type="dxa"/>
            <w:tcBorders>
              <w:top w:val="single" w:sz="4" w:space="0" w:color="auto"/>
              <w:left w:val="single" w:sz="4" w:space="0" w:color="auto"/>
              <w:bottom w:val="single" w:sz="4" w:space="0" w:color="auto"/>
              <w:right w:val="single" w:sz="4" w:space="0" w:color="auto"/>
            </w:tcBorders>
            <w:noWrap/>
            <w:vAlign w:val="center"/>
            <w:hideMark/>
          </w:tcPr>
          <w:p w14:paraId="43A9013D" w14:textId="77777777" w:rsidR="00F75542" w:rsidRPr="00F75542" w:rsidRDefault="00F75542" w:rsidP="00F75542">
            <w:pPr>
              <w:spacing w:line="276" w:lineRule="auto"/>
              <w:jc w:val="center"/>
              <w:rPr>
                <w:rFonts w:cs="Calibri"/>
                <w:color w:val="000000"/>
                <w:sz w:val="18"/>
                <w:szCs w:val="18"/>
                <w:lang w:eastAsia="en-US"/>
              </w:rPr>
            </w:pPr>
            <w:r w:rsidRPr="00F75542">
              <w:rPr>
                <w:rFonts w:cs="Calibri"/>
                <w:color w:val="000000"/>
                <w:sz w:val="18"/>
                <w:szCs w:val="18"/>
                <w:lang w:eastAsia="en-US"/>
              </w:rPr>
              <w:t>0,00</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45A165A4" w14:textId="77777777" w:rsidR="00F75542" w:rsidRPr="00F75542" w:rsidRDefault="00F75542" w:rsidP="00F75542">
            <w:pPr>
              <w:spacing w:line="276" w:lineRule="auto"/>
              <w:jc w:val="center"/>
              <w:rPr>
                <w:rFonts w:cs="Calibri"/>
                <w:color w:val="000000"/>
                <w:sz w:val="18"/>
                <w:szCs w:val="18"/>
                <w:lang w:eastAsia="en-US"/>
              </w:rPr>
            </w:pPr>
            <w:r w:rsidRPr="00F75542">
              <w:rPr>
                <w:rFonts w:cs="Calibri"/>
                <w:color w:val="000000"/>
                <w:sz w:val="18"/>
                <w:szCs w:val="18"/>
                <w:lang w:eastAsia="en-US"/>
              </w:rPr>
              <w:t>4,99</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5BC50E4E" w14:textId="77777777" w:rsidR="00F75542" w:rsidRPr="00F75542" w:rsidRDefault="00F75542" w:rsidP="00F75542">
            <w:pPr>
              <w:spacing w:line="276" w:lineRule="auto"/>
              <w:jc w:val="center"/>
              <w:rPr>
                <w:rFonts w:cs="Calibri"/>
                <w:b/>
                <w:bCs/>
                <w:color w:val="000000"/>
                <w:sz w:val="18"/>
                <w:szCs w:val="18"/>
                <w:lang w:eastAsia="en-US"/>
              </w:rPr>
            </w:pPr>
            <w:r w:rsidRPr="00F75542">
              <w:rPr>
                <w:rFonts w:cs="Calibri"/>
                <w:b/>
                <w:bCs/>
                <w:color w:val="000000"/>
                <w:sz w:val="18"/>
                <w:szCs w:val="18"/>
                <w:lang w:eastAsia="en-US"/>
              </w:rPr>
              <w:t>0,00</w:t>
            </w:r>
          </w:p>
        </w:tc>
      </w:tr>
      <w:tr w:rsidR="00F75542" w:rsidRPr="00F75542" w14:paraId="1F07812E" w14:textId="77777777" w:rsidTr="00F75542">
        <w:trPr>
          <w:trHeight w:val="228"/>
        </w:trPr>
        <w:tc>
          <w:tcPr>
            <w:tcW w:w="1528" w:type="dxa"/>
            <w:tcBorders>
              <w:top w:val="single" w:sz="4" w:space="0" w:color="auto"/>
              <w:left w:val="single" w:sz="4" w:space="0" w:color="auto"/>
              <w:bottom w:val="single" w:sz="4" w:space="0" w:color="auto"/>
              <w:right w:val="single" w:sz="4" w:space="0" w:color="auto"/>
            </w:tcBorders>
            <w:noWrap/>
            <w:vAlign w:val="center"/>
            <w:hideMark/>
          </w:tcPr>
          <w:p w14:paraId="16C07F65" w14:textId="77777777" w:rsidR="00F75542" w:rsidRPr="00F75542" w:rsidRDefault="00F75542" w:rsidP="00F75542">
            <w:pPr>
              <w:spacing w:line="276" w:lineRule="auto"/>
              <w:jc w:val="center"/>
              <w:rPr>
                <w:rFonts w:cs="Calibri"/>
                <w:color w:val="000000"/>
                <w:sz w:val="18"/>
                <w:szCs w:val="18"/>
                <w:lang w:eastAsia="en-US"/>
              </w:rPr>
            </w:pPr>
            <w:r w:rsidRPr="00F75542">
              <w:rPr>
                <w:rFonts w:cs="Calibri"/>
                <w:color w:val="000000"/>
                <w:sz w:val="18"/>
                <w:szCs w:val="18"/>
                <w:lang w:eastAsia="en-US"/>
              </w:rPr>
              <w:t>5,00</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71E41018" w14:textId="77777777" w:rsidR="00F75542" w:rsidRPr="00F75542" w:rsidRDefault="00F75542" w:rsidP="00F75542">
            <w:pPr>
              <w:spacing w:line="276" w:lineRule="auto"/>
              <w:jc w:val="center"/>
              <w:rPr>
                <w:rFonts w:cs="Calibri"/>
                <w:color w:val="000000"/>
                <w:sz w:val="18"/>
                <w:szCs w:val="18"/>
                <w:lang w:eastAsia="en-US"/>
              </w:rPr>
            </w:pPr>
            <w:r w:rsidRPr="00F75542">
              <w:rPr>
                <w:rFonts w:cs="Calibri"/>
                <w:color w:val="000000"/>
                <w:sz w:val="18"/>
                <w:szCs w:val="18"/>
                <w:lang w:eastAsia="en-US"/>
              </w:rPr>
              <w:t>9,99</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554A50B8" w14:textId="77777777" w:rsidR="00F75542" w:rsidRPr="00F75542" w:rsidRDefault="00F75542" w:rsidP="00F75542">
            <w:pPr>
              <w:spacing w:line="276" w:lineRule="auto"/>
              <w:jc w:val="center"/>
              <w:rPr>
                <w:rFonts w:cs="Calibri"/>
                <w:b/>
                <w:bCs/>
                <w:color w:val="000000"/>
                <w:sz w:val="18"/>
                <w:szCs w:val="18"/>
                <w:lang w:eastAsia="en-US"/>
              </w:rPr>
            </w:pPr>
            <w:r w:rsidRPr="00F75542">
              <w:rPr>
                <w:rFonts w:cs="Calibri"/>
                <w:b/>
                <w:bCs/>
                <w:color w:val="000000"/>
                <w:sz w:val="18"/>
                <w:szCs w:val="18"/>
                <w:lang w:eastAsia="en-US"/>
              </w:rPr>
              <w:t>1,50</w:t>
            </w:r>
          </w:p>
        </w:tc>
      </w:tr>
      <w:tr w:rsidR="00F75542" w:rsidRPr="00F75542" w14:paraId="5BB0DC94" w14:textId="77777777" w:rsidTr="00F75542">
        <w:trPr>
          <w:trHeight w:val="228"/>
        </w:trPr>
        <w:tc>
          <w:tcPr>
            <w:tcW w:w="1528" w:type="dxa"/>
            <w:tcBorders>
              <w:top w:val="single" w:sz="4" w:space="0" w:color="auto"/>
              <w:left w:val="single" w:sz="4" w:space="0" w:color="auto"/>
              <w:bottom w:val="single" w:sz="4" w:space="0" w:color="auto"/>
              <w:right w:val="single" w:sz="4" w:space="0" w:color="auto"/>
            </w:tcBorders>
            <w:noWrap/>
            <w:vAlign w:val="center"/>
            <w:hideMark/>
          </w:tcPr>
          <w:p w14:paraId="7DF38F7C" w14:textId="77777777" w:rsidR="00F75542" w:rsidRPr="00F75542" w:rsidRDefault="00F75542" w:rsidP="00F75542">
            <w:pPr>
              <w:spacing w:line="276" w:lineRule="auto"/>
              <w:jc w:val="center"/>
              <w:rPr>
                <w:rFonts w:cs="Calibri"/>
                <w:color w:val="000000"/>
                <w:sz w:val="18"/>
                <w:szCs w:val="18"/>
                <w:lang w:eastAsia="en-US"/>
              </w:rPr>
            </w:pPr>
            <w:r w:rsidRPr="00F75542">
              <w:rPr>
                <w:rFonts w:cs="Calibri"/>
                <w:color w:val="000000"/>
                <w:sz w:val="18"/>
                <w:szCs w:val="18"/>
                <w:lang w:eastAsia="en-US"/>
              </w:rPr>
              <w:t>10,00</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03D476B8" w14:textId="77777777" w:rsidR="00F75542" w:rsidRPr="00F75542" w:rsidRDefault="00F75542" w:rsidP="00F75542">
            <w:pPr>
              <w:spacing w:line="276" w:lineRule="auto"/>
              <w:jc w:val="center"/>
              <w:rPr>
                <w:rFonts w:cs="Calibri"/>
                <w:color w:val="000000"/>
                <w:sz w:val="18"/>
                <w:szCs w:val="18"/>
                <w:lang w:eastAsia="en-US"/>
              </w:rPr>
            </w:pPr>
            <w:r w:rsidRPr="00F75542">
              <w:rPr>
                <w:rFonts w:cs="Calibri"/>
                <w:color w:val="000000"/>
                <w:sz w:val="18"/>
                <w:szCs w:val="18"/>
                <w:lang w:eastAsia="en-US"/>
              </w:rPr>
              <w:t>14,99</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08DB2F43" w14:textId="77777777" w:rsidR="00F75542" w:rsidRPr="00F75542" w:rsidRDefault="00F75542" w:rsidP="00F75542">
            <w:pPr>
              <w:spacing w:line="276" w:lineRule="auto"/>
              <w:jc w:val="center"/>
              <w:rPr>
                <w:rFonts w:cs="Calibri"/>
                <w:b/>
                <w:bCs/>
                <w:color w:val="000000"/>
                <w:sz w:val="18"/>
                <w:szCs w:val="18"/>
                <w:lang w:eastAsia="en-US"/>
              </w:rPr>
            </w:pPr>
            <w:r w:rsidRPr="00F75542">
              <w:rPr>
                <w:rFonts w:cs="Calibri"/>
                <w:b/>
                <w:bCs/>
                <w:color w:val="000000"/>
                <w:sz w:val="18"/>
                <w:szCs w:val="18"/>
                <w:lang w:eastAsia="en-US"/>
              </w:rPr>
              <w:t>3,00</w:t>
            </w:r>
          </w:p>
        </w:tc>
      </w:tr>
      <w:tr w:rsidR="00F75542" w:rsidRPr="00F75542" w14:paraId="4AF6F542" w14:textId="77777777" w:rsidTr="00F75542">
        <w:trPr>
          <w:trHeight w:val="228"/>
        </w:trPr>
        <w:tc>
          <w:tcPr>
            <w:tcW w:w="1528" w:type="dxa"/>
            <w:tcBorders>
              <w:top w:val="single" w:sz="4" w:space="0" w:color="auto"/>
              <w:left w:val="single" w:sz="4" w:space="0" w:color="auto"/>
              <w:bottom w:val="single" w:sz="4" w:space="0" w:color="auto"/>
              <w:right w:val="single" w:sz="4" w:space="0" w:color="auto"/>
            </w:tcBorders>
            <w:noWrap/>
            <w:vAlign w:val="center"/>
            <w:hideMark/>
          </w:tcPr>
          <w:p w14:paraId="2B0AFF4C" w14:textId="77777777" w:rsidR="00F75542" w:rsidRPr="00F75542" w:rsidRDefault="00F75542" w:rsidP="00F75542">
            <w:pPr>
              <w:spacing w:line="276" w:lineRule="auto"/>
              <w:jc w:val="center"/>
              <w:rPr>
                <w:rFonts w:cs="Calibri"/>
                <w:color w:val="000000"/>
                <w:sz w:val="18"/>
                <w:szCs w:val="18"/>
                <w:lang w:eastAsia="en-US"/>
              </w:rPr>
            </w:pPr>
            <w:r w:rsidRPr="00F75542">
              <w:rPr>
                <w:rFonts w:cs="Calibri"/>
                <w:color w:val="000000"/>
                <w:sz w:val="18"/>
                <w:szCs w:val="18"/>
                <w:lang w:eastAsia="en-US"/>
              </w:rPr>
              <w:t>15,00</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5FF0BECE" w14:textId="77777777" w:rsidR="00F75542" w:rsidRPr="00F75542" w:rsidRDefault="00F75542" w:rsidP="00F75542">
            <w:pPr>
              <w:spacing w:line="276" w:lineRule="auto"/>
              <w:jc w:val="center"/>
              <w:rPr>
                <w:rFonts w:cs="Calibri"/>
                <w:color w:val="000000"/>
                <w:sz w:val="18"/>
                <w:szCs w:val="18"/>
                <w:lang w:eastAsia="en-US"/>
              </w:rPr>
            </w:pPr>
            <w:r w:rsidRPr="00F75542">
              <w:rPr>
                <w:rFonts w:cs="Calibri"/>
                <w:color w:val="000000"/>
                <w:sz w:val="18"/>
                <w:szCs w:val="18"/>
                <w:lang w:eastAsia="en-US"/>
              </w:rPr>
              <w:t>19,99</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31D4C785" w14:textId="77777777" w:rsidR="00F75542" w:rsidRPr="00F75542" w:rsidRDefault="00F75542" w:rsidP="00F75542">
            <w:pPr>
              <w:spacing w:line="276" w:lineRule="auto"/>
              <w:jc w:val="center"/>
              <w:rPr>
                <w:rFonts w:cs="Calibri"/>
                <w:b/>
                <w:bCs/>
                <w:color w:val="000000"/>
                <w:sz w:val="18"/>
                <w:szCs w:val="18"/>
                <w:lang w:eastAsia="en-US"/>
              </w:rPr>
            </w:pPr>
            <w:r w:rsidRPr="00F75542">
              <w:rPr>
                <w:rFonts w:cs="Calibri"/>
                <w:b/>
                <w:bCs/>
                <w:color w:val="000000"/>
                <w:sz w:val="18"/>
                <w:szCs w:val="18"/>
                <w:lang w:eastAsia="en-US"/>
              </w:rPr>
              <w:t>4,50</w:t>
            </w:r>
          </w:p>
        </w:tc>
      </w:tr>
      <w:tr w:rsidR="00F75542" w:rsidRPr="00F75542" w14:paraId="21161DDE" w14:textId="77777777" w:rsidTr="00F75542">
        <w:trPr>
          <w:trHeight w:val="228"/>
        </w:trPr>
        <w:tc>
          <w:tcPr>
            <w:tcW w:w="1528" w:type="dxa"/>
            <w:tcBorders>
              <w:top w:val="single" w:sz="4" w:space="0" w:color="auto"/>
              <w:left w:val="single" w:sz="4" w:space="0" w:color="auto"/>
              <w:bottom w:val="single" w:sz="4" w:space="0" w:color="auto"/>
              <w:right w:val="single" w:sz="4" w:space="0" w:color="auto"/>
            </w:tcBorders>
            <w:noWrap/>
            <w:vAlign w:val="center"/>
            <w:hideMark/>
          </w:tcPr>
          <w:p w14:paraId="7F2BCACD" w14:textId="77777777" w:rsidR="00F75542" w:rsidRPr="00F75542" w:rsidRDefault="00F75542" w:rsidP="00F75542">
            <w:pPr>
              <w:spacing w:line="276" w:lineRule="auto"/>
              <w:jc w:val="center"/>
              <w:rPr>
                <w:rFonts w:cs="Calibri"/>
                <w:color w:val="000000"/>
                <w:sz w:val="18"/>
                <w:szCs w:val="18"/>
                <w:lang w:eastAsia="en-US"/>
              </w:rPr>
            </w:pPr>
            <w:r w:rsidRPr="00F75542">
              <w:rPr>
                <w:rFonts w:cs="Calibri"/>
                <w:color w:val="000000"/>
                <w:sz w:val="18"/>
                <w:szCs w:val="18"/>
                <w:lang w:eastAsia="en-US"/>
              </w:rPr>
              <w:t>20,00</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4E1014E8" w14:textId="77777777" w:rsidR="00F75542" w:rsidRPr="00F75542" w:rsidRDefault="00F75542" w:rsidP="00F75542">
            <w:pPr>
              <w:spacing w:line="276" w:lineRule="auto"/>
              <w:jc w:val="center"/>
              <w:rPr>
                <w:rFonts w:cs="Calibri"/>
                <w:color w:val="000000"/>
                <w:sz w:val="18"/>
                <w:szCs w:val="18"/>
                <w:lang w:eastAsia="en-US"/>
              </w:rPr>
            </w:pPr>
            <w:r w:rsidRPr="00F75542">
              <w:rPr>
                <w:rFonts w:cs="Calibri"/>
                <w:color w:val="000000"/>
                <w:sz w:val="18"/>
                <w:szCs w:val="18"/>
                <w:lang w:eastAsia="en-US"/>
              </w:rPr>
              <w:t>24,99</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59FEDAA0" w14:textId="77777777" w:rsidR="00F75542" w:rsidRPr="00F75542" w:rsidRDefault="00F75542" w:rsidP="00F75542">
            <w:pPr>
              <w:spacing w:line="276" w:lineRule="auto"/>
              <w:jc w:val="center"/>
              <w:rPr>
                <w:rFonts w:cs="Calibri"/>
                <w:b/>
                <w:bCs/>
                <w:color w:val="000000"/>
                <w:sz w:val="18"/>
                <w:szCs w:val="18"/>
                <w:lang w:eastAsia="en-US"/>
              </w:rPr>
            </w:pPr>
            <w:r w:rsidRPr="00F75542">
              <w:rPr>
                <w:rFonts w:cs="Calibri"/>
                <w:b/>
                <w:bCs/>
                <w:color w:val="000000"/>
                <w:sz w:val="18"/>
                <w:szCs w:val="18"/>
                <w:lang w:eastAsia="en-US"/>
              </w:rPr>
              <w:t>6,00</w:t>
            </w:r>
          </w:p>
        </w:tc>
      </w:tr>
      <w:tr w:rsidR="00F75542" w:rsidRPr="00F75542" w14:paraId="2481ED10" w14:textId="77777777" w:rsidTr="00F75542">
        <w:trPr>
          <w:trHeight w:val="228"/>
        </w:trPr>
        <w:tc>
          <w:tcPr>
            <w:tcW w:w="1528" w:type="dxa"/>
            <w:tcBorders>
              <w:top w:val="single" w:sz="4" w:space="0" w:color="auto"/>
              <w:left w:val="single" w:sz="4" w:space="0" w:color="auto"/>
              <w:bottom w:val="single" w:sz="4" w:space="0" w:color="auto"/>
              <w:right w:val="single" w:sz="4" w:space="0" w:color="auto"/>
            </w:tcBorders>
            <w:noWrap/>
            <w:vAlign w:val="center"/>
            <w:hideMark/>
          </w:tcPr>
          <w:p w14:paraId="68849D25" w14:textId="77777777" w:rsidR="00F75542" w:rsidRPr="00F75542" w:rsidRDefault="00F75542" w:rsidP="00F75542">
            <w:pPr>
              <w:spacing w:line="276" w:lineRule="auto"/>
              <w:jc w:val="center"/>
              <w:rPr>
                <w:rFonts w:cs="Calibri"/>
                <w:color w:val="000000"/>
                <w:sz w:val="18"/>
                <w:szCs w:val="18"/>
                <w:lang w:eastAsia="en-US"/>
              </w:rPr>
            </w:pPr>
            <w:r w:rsidRPr="00F75542">
              <w:rPr>
                <w:rFonts w:cs="Calibri"/>
                <w:color w:val="000000"/>
                <w:sz w:val="18"/>
                <w:szCs w:val="18"/>
                <w:lang w:eastAsia="en-US"/>
              </w:rPr>
              <w:t>25,00</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428D89EE" w14:textId="77777777" w:rsidR="00F75542" w:rsidRPr="00F75542" w:rsidRDefault="00F75542" w:rsidP="00F75542">
            <w:pPr>
              <w:spacing w:line="276" w:lineRule="auto"/>
              <w:jc w:val="center"/>
              <w:rPr>
                <w:rFonts w:cs="Calibri"/>
                <w:color w:val="000000"/>
                <w:sz w:val="18"/>
                <w:szCs w:val="18"/>
                <w:lang w:eastAsia="en-US"/>
              </w:rPr>
            </w:pPr>
            <w:r w:rsidRPr="00F75542">
              <w:rPr>
                <w:rFonts w:cs="Calibri"/>
                <w:color w:val="000000"/>
                <w:sz w:val="18"/>
                <w:szCs w:val="18"/>
                <w:lang w:eastAsia="en-US"/>
              </w:rPr>
              <w:t>29,99</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4AF1421B" w14:textId="77777777" w:rsidR="00F75542" w:rsidRPr="00F75542" w:rsidRDefault="00F75542" w:rsidP="00F75542">
            <w:pPr>
              <w:spacing w:line="276" w:lineRule="auto"/>
              <w:jc w:val="center"/>
              <w:rPr>
                <w:rFonts w:cs="Calibri"/>
                <w:b/>
                <w:bCs/>
                <w:color w:val="000000"/>
                <w:sz w:val="18"/>
                <w:szCs w:val="18"/>
                <w:lang w:eastAsia="en-US"/>
              </w:rPr>
            </w:pPr>
            <w:r w:rsidRPr="00F75542">
              <w:rPr>
                <w:rFonts w:cs="Calibri"/>
                <w:b/>
                <w:bCs/>
                <w:color w:val="000000"/>
                <w:sz w:val="18"/>
                <w:szCs w:val="18"/>
                <w:lang w:eastAsia="en-US"/>
              </w:rPr>
              <w:t>7,50</w:t>
            </w:r>
          </w:p>
        </w:tc>
      </w:tr>
      <w:tr w:rsidR="00F75542" w:rsidRPr="00F75542" w14:paraId="298E4646" w14:textId="77777777" w:rsidTr="00F75542">
        <w:trPr>
          <w:trHeight w:val="228"/>
        </w:trPr>
        <w:tc>
          <w:tcPr>
            <w:tcW w:w="1528" w:type="dxa"/>
            <w:tcBorders>
              <w:top w:val="single" w:sz="4" w:space="0" w:color="auto"/>
              <w:left w:val="single" w:sz="4" w:space="0" w:color="auto"/>
              <w:bottom w:val="single" w:sz="4" w:space="0" w:color="auto"/>
              <w:right w:val="single" w:sz="4" w:space="0" w:color="auto"/>
            </w:tcBorders>
            <w:noWrap/>
            <w:vAlign w:val="center"/>
            <w:hideMark/>
          </w:tcPr>
          <w:p w14:paraId="27703DD4" w14:textId="77777777" w:rsidR="00F75542" w:rsidRPr="00F75542" w:rsidRDefault="00F75542" w:rsidP="00F75542">
            <w:pPr>
              <w:spacing w:line="276" w:lineRule="auto"/>
              <w:jc w:val="center"/>
              <w:rPr>
                <w:rFonts w:cs="Calibri"/>
                <w:color w:val="000000"/>
                <w:sz w:val="18"/>
                <w:szCs w:val="18"/>
                <w:lang w:eastAsia="en-US"/>
              </w:rPr>
            </w:pPr>
            <w:r w:rsidRPr="00F75542">
              <w:rPr>
                <w:rFonts w:cs="Calibri"/>
                <w:color w:val="000000"/>
                <w:sz w:val="18"/>
                <w:szCs w:val="18"/>
                <w:lang w:eastAsia="en-US"/>
              </w:rPr>
              <w:t>30,00</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1800BEA4" w14:textId="77777777" w:rsidR="00F75542" w:rsidRPr="00F75542" w:rsidRDefault="00F75542" w:rsidP="00F75542">
            <w:pPr>
              <w:spacing w:line="276" w:lineRule="auto"/>
              <w:jc w:val="center"/>
              <w:rPr>
                <w:rFonts w:cs="Calibri"/>
                <w:color w:val="000000"/>
                <w:sz w:val="18"/>
                <w:szCs w:val="18"/>
                <w:lang w:eastAsia="en-US"/>
              </w:rPr>
            </w:pPr>
            <w:r w:rsidRPr="00F75542">
              <w:rPr>
                <w:rFonts w:cs="Calibri"/>
                <w:color w:val="000000"/>
                <w:sz w:val="18"/>
                <w:szCs w:val="18"/>
                <w:lang w:eastAsia="en-US"/>
              </w:rPr>
              <w:t>34,99</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6F9E5E23" w14:textId="77777777" w:rsidR="00F75542" w:rsidRPr="00F75542" w:rsidRDefault="00F75542" w:rsidP="00F75542">
            <w:pPr>
              <w:spacing w:line="276" w:lineRule="auto"/>
              <w:jc w:val="center"/>
              <w:rPr>
                <w:rFonts w:cs="Calibri"/>
                <w:b/>
                <w:bCs/>
                <w:color w:val="000000"/>
                <w:sz w:val="18"/>
                <w:szCs w:val="18"/>
                <w:lang w:eastAsia="en-US"/>
              </w:rPr>
            </w:pPr>
            <w:r w:rsidRPr="00F75542">
              <w:rPr>
                <w:rFonts w:cs="Calibri"/>
                <w:b/>
                <w:bCs/>
                <w:color w:val="000000"/>
                <w:sz w:val="18"/>
                <w:szCs w:val="18"/>
                <w:lang w:eastAsia="en-US"/>
              </w:rPr>
              <w:t>9,00</w:t>
            </w:r>
          </w:p>
        </w:tc>
      </w:tr>
      <w:tr w:rsidR="00F75542" w:rsidRPr="00F75542" w14:paraId="62AFCA0A" w14:textId="77777777" w:rsidTr="00F75542">
        <w:trPr>
          <w:trHeight w:val="228"/>
        </w:trPr>
        <w:tc>
          <w:tcPr>
            <w:tcW w:w="1528" w:type="dxa"/>
            <w:tcBorders>
              <w:top w:val="single" w:sz="4" w:space="0" w:color="auto"/>
              <w:left w:val="single" w:sz="4" w:space="0" w:color="auto"/>
              <w:bottom w:val="single" w:sz="4" w:space="0" w:color="auto"/>
              <w:right w:val="single" w:sz="4" w:space="0" w:color="auto"/>
            </w:tcBorders>
            <w:noWrap/>
            <w:vAlign w:val="center"/>
            <w:hideMark/>
          </w:tcPr>
          <w:p w14:paraId="522AB216" w14:textId="77777777" w:rsidR="00F75542" w:rsidRPr="00F75542" w:rsidRDefault="00F75542" w:rsidP="00F75542">
            <w:pPr>
              <w:spacing w:line="276" w:lineRule="auto"/>
              <w:jc w:val="center"/>
              <w:rPr>
                <w:rFonts w:cs="Calibri"/>
                <w:color w:val="000000"/>
                <w:sz w:val="18"/>
                <w:szCs w:val="18"/>
                <w:lang w:eastAsia="en-US"/>
              </w:rPr>
            </w:pPr>
            <w:r w:rsidRPr="00F75542">
              <w:rPr>
                <w:rFonts w:cs="Calibri"/>
                <w:color w:val="000000"/>
                <w:sz w:val="18"/>
                <w:szCs w:val="18"/>
                <w:lang w:eastAsia="en-US"/>
              </w:rPr>
              <w:t>35,00</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4AFEDAD8" w14:textId="77777777" w:rsidR="00F75542" w:rsidRPr="00F75542" w:rsidRDefault="00F75542" w:rsidP="00F75542">
            <w:pPr>
              <w:spacing w:line="276" w:lineRule="auto"/>
              <w:jc w:val="center"/>
              <w:rPr>
                <w:rFonts w:cs="Calibri"/>
                <w:color w:val="000000"/>
                <w:sz w:val="18"/>
                <w:szCs w:val="18"/>
                <w:lang w:eastAsia="en-US"/>
              </w:rPr>
            </w:pPr>
            <w:r w:rsidRPr="00F75542">
              <w:rPr>
                <w:rFonts w:cs="Calibri"/>
                <w:color w:val="000000"/>
                <w:sz w:val="18"/>
                <w:szCs w:val="18"/>
                <w:lang w:eastAsia="en-US"/>
              </w:rPr>
              <w:t>39,99</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2E1E7D0B" w14:textId="77777777" w:rsidR="00F75542" w:rsidRPr="00F75542" w:rsidRDefault="00F75542" w:rsidP="00F75542">
            <w:pPr>
              <w:spacing w:line="276" w:lineRule="auto"/>
              <w:jc w:val="center"/>
              <w:rPr>
                <w:rFonts w:cs="Calibri"/>
                <w:b/>
                <w:bCs/>
                <w:color w:val="000000"/>
                <w:sz w:val="18"/>
                <w:szCs w:val="18"/>
                <w:lang w:eastAsia="en-US"/>
              </w:rPr>
            </w:pPr>
            <w:r w:rsidRPr="00F75542">
              <w:rPr>
                <w:rFonts w:cs="Calibri"/>
                <w:b/>
                <w:bCs/>
                <w:color w:val="000000"/>
                <w:sz w:val="18"/>
                <w:szCs w:val="18"/>
                <w:lang w:eastAsia="en-US"/>
              </w:rPr>
              <w:t>10,50</w:t>
            </w:r>
          </w:p>
        </w:tc>
      </w:tr>
      <w:tr w:rsidR="00F75542" w:rsidRPr="00F75542" w14:paraId="6A25BAC0" w14:textId="77777777" w:rsidTr="00F75542">
        <w:trPr>
          <w:trHeight w:val="228"/>
        </w:trPr>
        <w:tc>
          <w:tcPr>
            <w:tcW w:w="1528" w:type="dxa"/>
            <w:tcBorders>
              <w:top w:val="single" w:sz="4" w:space="0" w:color="auto"/>
              <w:left w:val="single" w:sz="4" w:space="0" w:color="auto"/>
              <w:bottom w:val="single" w:sz="4" w:space="0" w:color="auto"/>
              <w:right w:val="single" w:sz="4" w:space="0" w:color="auto"/>
            </w:tcBorders>
            <w:noWrap/>
            <w:vAlign w:val="center"/>
            <w:hideMark/>
          </w:tcPr>
          <w:p w14:paraId="0CE6C092" w14:textId="77777777" w:rsidR="00F75542" w:rsidRPr="00F75542" w:rsidRDefault="00F75542" w:rsidP="00F75542">
            <w:pPr>
              <w:spacing w:line="276" w:lineRule="auto"/>
              <w:jc w:val="center"/>
              <w:rPr>
                <w:rFonts w:cs="Calibri"/>
                <w:color w:val="000000"/>
                <w:sz w:val="18"/>
                <w:szCs w:val="18"/>
                <w:lang w:eastAsia="en-US"/>
              </w:rPr>
            </w:pPr>
            <w:r w:rsidRPr="00F75542">
              <w:rPr>
                <w:rFonts w:cs="Calibri"/>
                <w:color w:val="000000"/>
                <w:sz w:val="18"/>
                <w:szCs w:val="18"/>
                <w:lang w:eastAsia="en-US"/>
              </w:rPr>
              <w:t>40,00</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0B7659D7" w14:textId="77777777" w:rsidR="00F75542" w:rsidRPr="00F75542" w:rsidRDefault="00F75542" w:rsidP="00F75542">
            <w:pPr>
              <w:spacing w:line="276" w:lineRule="auto"/>
              <w:jc w:val="center"/>
              <w:rPr>
                <w:rFonts w:cs="Calibri"/>
                <w:color w:val="000000"/>
                <w:sz w:val="18"/>
                <w:szCs w:val="18"/>
                <w:lang w:eastAsia="en-US"/>
              </w:rPr>
            </w:pPr>
            <w:r w:rsidRPr="00F75542">
              <w:rPr>
                <w:rFonts w:cs="Calibri"/>
                <w:color w:val="000000"/>
                <w:sz w:val="18"/>
                <w:szCs w:val="18"/>
                <w:lang w:eastAsia="en-US"/>
              </w:rPr>
              <w:t>44,99</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56613471" w14:textId="77777777" w:rsidR="00F75542" w:rsidRPr="00F75542" w:rsidRDefault="00F75542" w:rsidP="00F75542">
            <w:pPr>
              <w:spacing w:line="276" w:lineRule="auto"/>
              <w:jc w:val="center"/>
              <w:rPr>
                <w:rFonts w:cs="Calibri"/>
                <w:b/>
                <w:bCs/>
                <w:color w:val="000000"/>
                <w:sz w:val="18"/>
                <w:szCs w:val="18"/>
                <w:lang w:eastAsia="en-US"/>
              </w:rPr>
            </w:pPr>
            <w:r w:rsidRPr="00F75542">
              <w:rPr>
                <w:rFonts w:cs="Calibri"/>
                <w:b/>
                <w:bCs/>
                <w:color w:val="000000"/>
                <w:sz w:val="18"/>
                <w:szCs w:val="18"/>
                <w:lang w:eastAsia="en-US"/>
              </w:rPr>
              <w:t>12,00</w:t>
            </w:r>
          </w:p>
        </w:tc>
      </w:tr>
      <w:tr w:rsidR="00F75542" w:rsidRPr="00F75542" w14:paraId="2A61D41B" w14:textId="77777777" w:rsidTr="00F75542">
        <w:trPr>
          <w:trHeight w:val="228"/>
        </w:trPr>
        <w:tc>
          <w:tcPr>
            <w:tcW w:w="1528" w:type="dxa"/>
            <w:tcBorders>
              <w:top w:val="single" w:sz="4" w:space="0" w:color="auto"/>
              <w:left w:val="single" w:sz="4" w:space="0" w:color="auto"/>
              <w:bottom w:val="single" w:sz="4" w:space="0" w:color="auto"/>
              <w:right w:val="single" w:sz="4" w:space="0" w:color="auto"/>
            </w:tcBorders>
            <w:noWrap/>
            <w:vAlign w:val="center"/>
            <w:hideMark/>
          </w:tcPr>
          <w:p w14:paraId="447A4093" w14:textId="77777777" w:rsidR="00F75542" w:rsidRPr="00F75542" w:rsidRDefault="00F75542" w:rsidP="00F75542">
            <w:pPr>
              <w:spacing w:line="276" w:lineRule="auto"/>
              <w:jc w:val="center"/>
              <w:rPr>
                <w:rFonts w:cs="Calibri"/>
                <w:color w:val="000000"/>
                <w:sz w:val="18"/>
                <w:szCs w:val="18"/>
                <w:lang w:eastAsia="en-US"/>
              </w:rPr>
            </w:pPr>
            <w:r w:rsidRPr="00F75542">
              <w:rPr>
                <w:rFonts w:cs="Calibri"/>
                <w:color w:val="000000"/>
                <w:sz w:val="18"/>
                <w:szCs w:val="18"/>
                <w:lang w:eastAsia="en-US"/>
              </w:rPr>
              <w:t>45,00</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210C25AA" w14:textId="77777777" w:rsidR="00F75542" w:rsidRPr="00F75542" w:rsidRDefault="00F75542" w:rsidP="00F75542">
            <w:pPr>
              <w:spacing w:line="276" w:lineRule="auto"/>
              <w:jc w:val="center"/>
              <w:rPr>
                <w:rFonts w:cs="Calibri"/>
                <w:color w:val="000000"/>
                <w:sz w:val="18"/>
                <w:szCs w:val="18"/>
                <w:lang w:eastAsia="en-US"/>
              </w:rPr>
            </w:pPr>
            <w:r w:rsidRPr="00F75542">
              <w:rPr>
                <w:rFonts w:cs="Calibri"/>
                <w:color w:val="000000"/>
                <w:sz w:val="18"/>
                <w:szCs w:val="18"/>
                <w:lang w:eastAsia="en-US"/>
              </w:rPr>
              <w:t>49,99</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6A0DB190" w14:textId="77777777" w:rsidR="00F75542" w:rsidRPr="00F75542" w:rsidRDefault="00F75542" w:rsidP="00F75542">
            <w:pPr>
              <w:spacing w:line="276" w:lineRule="auto"/>
              <w:jc w:val="center"/>
              <w:rPr>
                <w:rFonts w:cs="Calibri"/>
                <w:b/>
                <w:bCs/>
                <w:color w:val="000000"/>
                <w:sz w:val="18"/>
                <w:szCs w:val="18"/>
                <w:lang w:eastAsia="en-US"/>
              </w:rPr>
            </w:pPr>
            <w:r w:rsidRPr="00F75542">
              <w:rPr>
                <w:rFonts w:cs="Calibri"/>
                <w:b/>
                <w:bCs/>
                <w:color w:val="000000"/>
                <w:sz w:val="18"/>
                <w:szCs w:val="18"/>
                <w:lang w:eastAsia="en-US"/>
              </w:rPr>
              <w:t>13,50</w:t>
            </w:r>
          </w:p>
        </w:tc>
      </w:tr>
      <w:tr w:rsidR="00F75542" w:rsidRPr="00F75542" w14:paraId="4C02F06A" w14:textId="77777777" w:rsidTr="00F75542">
        <w:trPr>
          <w:trHeight w:val="228"/>
        </w:trPr>
        <w:tc>
          <w:tcPr>
            <w:tcW w:w="1528" w:type="dxa"/>
            <w:tcBorders>
              <w:top w:val="single" w:sz="4" w:space="0" w:color="auto"/>
              <w:left w:val="single" w:sz="4" w:space="0" w:color="auto"/>
              <w:bottom w:val="single" w:sz="4" w:space="0" w:color="auto"/>
              <w:right w:val="single" w:sz="4" w:space="0" w:color="auto"/>
            </w:tcBorders>
            <w:noWrap/>
            <w:vAlign w:val="center"/>
            <w:hideMark/>
          </w:tcPr>
          <w:p w14:paraId="0612CDC7" w14:textId="77777777" w:rsidR="00F75542" w:rsidRPr="00F75542" w:rsidRDefault="00F75542" w:rsidP="00F75542">
            <w:pPr>
              <w:spacing w:line="276" w:lineRule="auto"/>
              <w:jc w:val="center"/>
              <w:rPr>
                <w:rFonts w:cs="Calibri"/>
                <w:color w:val="000000"/>
                <w:sz w:val="18"/>
                <w:szCs w:val="18"/>
                <w:lang w:eastAsia="en-US"/>
              </w:rPr>
            </w:pPr>
            <w:r w:rsidRPr="00F75542">
              <w:rPr>
                <w:rFonts w:cs="Calibri"/>
                <w:color w:val="000000"/>
                <w:sz w:val="18"/>
                <w:szCs w:val="18"/>
                <w:lang w:eastAsia="en-US"/>
              </w:rPr>
              <w:t>50,00</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1A6D0717" w14:textId="77777777" w:rsidR="00F75542" w:rsidRPr="00F75542" w:rsidRDefault="00F75542" w:rsidP="00F75542">
            <w:pPr>
              <w:spacing w:line="276" w:lineRule="auto"/>
              <w:jc w:val="center"/>
              <w:rPr>
                <w:rFonts w:cs="Calibri"/>
                <w:color w:val="000000"/>
                <w:sz w:val="18"/>
                <w:szCs w:val="18"/>
                <w:lang w:eastAsia="en-US"/>
              </w:rPr>
            </w:pPr>
            <w:r w:rsidRPr="00F75542">
              <w:rPr>
                <w:rFonts w:cs="Calibri"/>
                <w:color w:val="000000"/>
                <w:sz w:val="18"/>
                <w:szCs w:val="18"/>
                <w:lang w:eastAsia="en-US"/>
              </w:rPr>
              <w:t>54,99</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63B5AEE2" w14:textId="77777777" w:rsidR="00F75542" w:rsidRPr="00F75542" w:rsidRDefault="00F75542" w:rsidP="00F75542">
            <w:pPr>
              <w:spacing w:line="276" w:lineRule="auto"/>
              <w:jc w:val="center"/>
              <w:rPr>
                <w:rFonts w:cs="Calibri"/>
                <w:b/>
                <w:bCs/>
                <w:color w:val="000000"/>
                <w:sz w:val="18"/>
                <w:szCs w:val="18"/>
                <w:lang w:eastAsia="en-US"/>
              </w:rPr>
            </w:pPr>
            <w:r w:rsidRPr="00F75542">
              <w:rPr>
                <w:rFonts w:cs="Calibri"/>
                <w:b/>
                <w:bCs/>
                <w:color w:val="000000"/>
                <w:sz w:val="18"/>
                <w:szCs w:val="18"/>
                <w:lang w:eastAsia="en-US"/>
              </w:rPr>
              <w:t>15,00</w:t>
            </w:r>
          </w:p>
        </w:tc>
      </w:tr>
      <w:tr w:rsidR="00F75542" w:rsidRPr="00F75542" w14:paraId="05D04AA2" w14:textId="77777777" w:rsidTr="00F75542">
        <w:trPr>
          <w:trHeight w:val="228"/>
        </w:trPr>
        <w:tc>
          <w:tcPr>
            <w:tcW w:w="1528" w:type="dxa"/>
            <w:tcBorders>
              <w:top w:val="single" w:sz="4" w:space="0" w:color="auto"/>
              <w:left w:val="single" w:sz="4" w:space="0" w:color="auto"/>
              <w:bottom w:val="single" w:sz="4" w:space="0" w:color="auto"/>
              <w:right w:val="single" w:sz="4" w:space="0" w:color="auto"/>
            </w:tcBorders>
            <w:noWrap/>
            <w:vAlign w:val="center"/>
            <w:hideMark/>
          </w:tcPr>
          <w:p w14:paraId="27CDE3F5" w14:textId="77777777" w:rsidR="00F75542" w:rsidRPr="00F75542" w:rsidRDefault="00F75542" w:rsidP="00F75542">
            <w:pPr>
              <w:spacing w:line="276" w:lineRule="auto"/>
              <w:jc w:val="center"/>
              <w:rPr>
                <w:rFonts w:cs="Calibri"/>
                <w:color w:val="000000"/>
                <w:sz w:val="18"/>
                <w:szCs w:val="18"/>
                <w:lang w:eastAsia="en-US"/>
              </w:rPr>
            </w:pPr>
            <w:r w:rsidRPr="00F75542">
              <w:rPr>
                <w:rFonts w:cs="Calibri"/>
                <w:color w:val="000000"/>
                <w:sz w:val="18"/>
                <w:szCs w:val="18"/>
                <w:lang w:eastAsia="en-US"/>
              </w:rPr>
              <w:t>55,00</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20AEF27E" w14:textId="77777777" w:rsidR="00F75542" w:rsidRPr="00F75542" w:rsidRDefault="00F75542" w:rsidP="00F75542">
            <w:pPr>
              <w:spacing w:line="276" w:lineRule="auto"/>
              <w:jc w:val="center"/>
              <w:rPr>
                <w:rFonts w:cs="Calibri"/>
                <w:color w:val="000000"/>
                <w:sz w:val="18"/>
                <w:szCs w:val="18"/>
                <w:lang w:eastAsia="en-US"/>
              </w:rPr>
            </w:pPr>
            <w:r w:rsidRPr="00F75542">
              <w:rPr>
                <w:rFonts w:cs="Calibri"/>
                <w:color w:val="000000"/>
                <w:sz w:val="18"/>
                <w:szCs w:val="18"/>
                <w:lang w:eastAsia="en-US"/>
              </w:rPr>
              <w:t>59,99</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72997FFF" w14:textId="77777777" w:rsidR="00F75542" w:rsidRPr="00F75542" w:rsidRDefault="00F75542" w:rsidP="00F75542">
            <w:pPr>
              <w:spacing w:line="276" w:lineRule="auto"/>
              <w:jc w:val="center"/>
              <w:rPr>
                <w:rFonts w:cs="Calibri"/>
                <w:b/>
                <w:bCs/>
                <w:color w:val="000000"/>
                <w:sz w:val="18"/>
                <w:szCs w:val="18"/>
                <w:lang w:eastAsia="en-US"/>
              </w:rPr>
            </w:pPr>
            <w:r w:rsidRPr="00F75542">
              <w:rPr>
                <w:rFonts w:cs="Calibri"/>
                <w:b/>
                <w:bCs/>
                <w:color w:val="000000"/>
                <w:sz w:val="18"/>
                <w:szCs w:val="18"/>
                <w:lang w:eastAsia="en-US"/>
              </w:rPr>
              <w:t>16,50</w:t>
            </w:r>
          </w:p>
        </w:tc>
      </w:tr>
      <w:tr w:rsidR="00F75542" w:rsidRPr="00F75542" w14:paraId="40686052" w14:textId="77777777" w:rsidTr="00F75542">
        <w:trPr>
          <w:trHeight w:val="228"/>
        </w:trPr>
        <w:tc>
          <w:tcPr>
            <w:tcW w:w="1528" w:type="dxa"/>
            <w:tcBorders>
              <w:top w:val="single" w:sz="4" w:space="0" w:color="auto"/>
              <w:left w:val="single" w:sz="4" w:space="0" w:color="auto"/>
              <w:bottom w:val="single" w:sz="4" w:space="0" w:color="auto"/>
              <w:right w:val="single" w:sz="4" w:space="0" w:color="auto"/>
            </w:tcBorders>
            <w:noWrap/>
            <w:vAlign w:val="center"/>
            <w:hideMark/>
          </w:tcPr>
          <w:p w14:paraId="22CBD908" w14:textId="77777777" w:rsidR="00F75542" w:rsidRPr="00F75542" w:rsidRDefault="00F75542" w:rsidP="00F75542">
            <w:pPr>
              <w:spacing w:line="276" w:lineRule="auto"/>
              <w:jc w:val="center"/>
              <w:rPr>
                <w:rFonts w:cs="Calibri"/>
                <w:color w:val="000000"/>
                <w:sz w:val="18"/>
                <w:szCs w:val="18"/>
                <w:lang w:eastAsia="en-US"/>
              </w:rPr>
            </w:pPr>
            <w:r w:rsidRPr="00F75542">
              <w:rPr>
                <w:rFonts w:cs="Calibri"/>
                <w:color w:val="000000"/>
                <w:sz w:val="18"/>
                <w:szCs w:val="18"/>
                <w:lang w:eastAsia="en-US"/>
              </w:rPr>
              <w:t>60,00</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0151D9E2" w14:textId="77777777" w:rsidR="00F75542" w:rsidRPr="00F75542" w:rsidRDefault="00F75542" w:rsidP="00F75542">
            <w:pPr>
              <w:spacing w:line="276" w:lineRule="auto"/>
              <w:jc w:val="center"/>
              <w:rPr>
                <w:rFonts w:cs="Calibri"/>
                <w:color w:val="000000"/>
                <w:sz w:val="18"/>
                <w:szCs w:val="18"/>
                <w:lang w:eastAsia="en-US"/>
              </w:rPr>
            </w:pPr>
            <w:r w:rsidRPr="00F75542">
              <w:rPr>
                <w:rFonts w:cs="Calibri"/>
                <w:color w:val="000000"/>
                <w:sz w:val="18"/>
                <w:szCs w:val="18"/>
                <w:lang w:eastAsia="en-US"/>
              </w:rPr>
              <w:t>64,99</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3C205BA3" w14:textId="77777777" w:rsidR="00F75542" w:rsidRPr="00F75542" w:rsidRDefault="00F75542" w:rsidP="00F75542">
            <w:pPr>
              <w:spacing w:line="276" w:lineRule="auto"/>
              <w:jc w:val="center"/>
              <w:rPr>
                <w:rFonts w:cs="Calibri"/>
                <w:b/>
                <w:bCs/>
                <w:color w:val="000000"/>
                <w:sz w:val="18"/>
                <w:szCs w:val="18"/>
                <w:lang w:eastAsia="en-US"/>
              </w:rPr>
            </w:pPr>
            <w:r w:rsidRPr="00F75542">
              <w:rPr>
                <w:rFonts w:cs="Calibri"/>
                <w:b/>
                <w:bCs/>
                <w:color w:val="000000"/>
                <w:sz w:val="18"/>
                <w:szCs w:val="18"/>
                <w:lang w:eastAsia="en-US"/>
              </w:rPr>
              <w:t>18,00</w:t>
            </w:r>
          </w:p>
        </w:tc>
      </w:tr>
      <w:tr w:rsidR="00F75542" w:rsidRPr="00F75542" w14:paraId="4D9442A6" w14:textId="77777777" w:rsidTr="00F75542">
        <w:trPr>
          <w:trHeight w:val="228"/>
        </w:trPr>
        <w:tc>
          <w:tcPr>
            <w:tcW w:w="1528" w:type="dxa"/>
            <w:tcBorders>
              <w:top w:val="single" w:sz="4" w:space="0" w:color="auto"/>
              <w:left w:val="single" w:sz="4" w:space="0" w:color="auto"/>
              <w:bottom w:val="single" w:sz="4" w:space="0" w:color="auto"/>
              <w:right w:val="single" w:sz="4" w:space="0" w:color="auto"/>
            </w:tcBorders>
            <w:noWrap/>
            <w:vAlign w:val="center"/>
            <w:hideMark/>
          </w:tcPr>
          <w:p w14:paraId="7F440280" w14:textId="77777777" w:rsidR="00F75542" w:rsidRPr="00F75542" w:rsidRDefault="00F75542" w:rsidP="00F75542">
            <w:pPr>
              <w:spacing w:line="276" w:lineRule="auto"/>
              <w:jc w:val="center"/>
              <w:rPr>
                <w:rFonts w:cs="Calibri"/>
                <w:color w:val="000000"/>
                <w:sz w:val="18"/>
                <w:szCs w:val="18"/>
                <w:lang w:eastAsia="en-US"/>
              </w:rPr>
            </w:pPr>
            <w:r w:rsidRPr="00F75542">
              <w:rPr>
                <w:rFonts w:cs="Calibri"/>
                <w:color w:val="000000"/>
                <w:sz w:val="18"/>
                <w:szCs w:val="18"/>
                <w:lang w:eastAsia="en-US"/>
              </w:rPr>
              <w:t>65,00</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6F20EB19" w14:textId="77777777" w:rsidR="00F75542" w:rsidRPr="00F75542" w:rsidRDefault="00F75542" w:rsidP="00F75542">
            <w:pPr>
              <w:spacing w:line="276" w:lineRule="auto"/>
              <w:jc w:val="center"/>
              <w:rPr>
                <w:rFonts w:cs="Calibri"/>
                <w:color w:val="000000"/>
                <w:sz w:val="18"/>
                <w:szCs w:val="18"/>
                <w:lang w:eastAsia="en-US"/>
              </w:rPr>
            </w:pPr>
            <w:r w:rsidRPr="00F75542">
              <w:rPr>
                <w:rFonts w:cs="Calibri"/>
                <w:color w:val="000000"/>
                <w:sz w:val="18"/>
                <w:szCs w:val="18"/>
                <w:lang w:eastAsia="en-US"/>
              </w:rPr>
              <w:t>69,99</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5CE80EFF" w14:textId="77777777" w:rsidR="00F75542" w:rsidRPr="00F75542" w:rsidRDefault="00F75542" w:rsidP="00F75542">
            <w:pPr>
              <w:spacing w:line="276" w:lineRule="auto"/>
              <w:jc w:val="center"/>
              <w:rPr>
                <w:rFonts w:cs="Calibri"/>
                <w:b/>
                <w:bCs/>
                <w:color w:val="000000"/>
                <w:sz w:val="18"/>
                <w:szCs w:val="18"/>
                <w:lang w:eastAsia="en-US"/>
              </w:rPr>
            </w:pPr>
            <w:r w:rsidRPr="00F75542">
              <w:rPr>
                <w:rFonts w:cs="Calibri"/>
                <w:b/>
                <w:bCs/>
                <w:color w:val="000000"/>
                <w:sz w:val="18"/>
                <w:szCs w:val="18"/>
                <w:lang w:eastAsia="en-US"/>
              </w:rPr>
              <w:t>19,50</w:t>
            </w:r>
          </w:p>
        </w:tc>
      </w:tr>
      <w:tr w:rsidR="00F75542" w:rsidRPr="00F75542" w14:paraId="4A3F210B" w14:textId="77777777" w:rsidTr="00F75542">
        <w:trPr>
          <w:trHeight w:val="228"/>
        </w:trPr>
        <w:tc>
          <w:tcPr>
            <w:tcW w:w="1528" w:type="dxa"/>
            <w:tcBorders>
              <w:top w:val="single" w:sz="4" w:space="0" w:color="auto"/>
              <w:left w:val="single" w:sz="4" w:space="0" w:color="auto"/>
              <w:bottom w:val="single" w:sz="4" w:space="0" w:color="auto"/>
              <w:right w:val="single" w:sz="4" w:space="0" w:color="auto"/>
            </w:tcBorders>
            <w:noWrap/>
            <w:vAlign w:val="center"/>
            <w:hideMark/>
          </w:tcPr>
          <w:p w14:paraId="4BCDB75D" w14:textId="77777777" w:rsidR="00F75542" w:rsidRPr="00F75542" w:rsidRDefault="00F75542" w:rsidP="00F75542">
            <w:pPr>
              <w:spacing w:line="276" w:lineRule="auto"/>
              <w:jc w:val="center"/>
              <w:rPr>
                <w:rFonts w:cs="Calibri"/>
                <w:color w:val="000000"/>
                <w:sz w:val="18"/>
                <w:szCs w:val="18"/>
                <w:lang w:eastAsia="en-US"/>
              </w:rPr>
            </w:pPr>
            <w:r w:rsidRPr="00F75542">
              <w:rPr>
                <w:rFonts w:cs="Calibri"/>
                <w:color w:val="000000"/>
                <w:sz w:val="18"/>
                <w:szCs w:val="18"/>
                <w:lang w:eastAsia="en-US"/>
              </w:rPr>
              <w:t>70,00</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2E005B8E" w14:textId="77777777" w:rsidR="00F75542" w:rsidRPr="00F75542" w:rsidRDefault="00F75542" w:rsidP="00F75542">
            <w:pPr>
              <w:spacing w:line="276" w:lineRule="auto"/>
              <w:jc w:val="center"/>
              <w:rPr>
                <w:rFonts w:cs="Calibri"/>
                <w:color w:val="000000"/>
                <w:sz w:val="18"/>
                <w:szCs w:val="18"/>
                <w:lang w:eastAsia="en-US"/>
              </w:rPr>
            </w:pPr>
            <w:r w:rsidRPr="00F75542">
              <w:rPr>
                <w:rFonts w:cs="Calibri"/>
                <w:color w:val="000000"/>
                <w:sz w:val="18"/>
                <w:szCs w:val="18"/>
                <w:lang w:eastAsia="en-US"/>
              </w:rPr>
              <w:t>74,99</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5EC51839" w14:textId="77777777" w:rsidR="00F75542" w:rsidRPr="00F75542" w:rsidRDefault="00F75542" w:rsidP="00F75542">
            <w:pPr>
              <w:spacing w:line="276" w:lineRule="auto"/>
              <w:jc w:val="center"/>
              <w:rPr>
                <w:rFonts w:cs="Calibri"/>
                <w:b/>
                <w:bCs/>
                <w:color w:val="000000"/>
                <w:sz w:val="18"/>
                <w:szCs w:val="18"/>
                <w:lang w:eastAsia="en-US"/>
              </w:rPr>
            </w:pPr>
            <w:r w:rsidRPr="00F75542">
              <w:rPr>
                <w:rFonts w:cs="Calibri"/>
                <w:b/>
                <w:bCs/>
                <w:color w:val="000000"/>
                <w:sz w:val="18"/>
                <w:szCs w:val="18"/>
                <w:lang w:eastAsia="en-US"/>
              </w:rPr>
              <w:t>21,00</w:t>
            </w:r>
          </w:p>
        </w:tc>
      </w:tr>
      <w:tr w:rsidR="00F75542" w:rsidRPr="00F75542" w14:paraId="278C4B02" w14:textId="77777777" w:rsidTr="00F75542">
        <w:trPr>
          <w:trHeight w:val="228"/>
        </w:trPr>
        <w:tc>
          <w:tcPr>
            <w:tcW w:w="1528" w:type="dxa"/>
            <w:tcBorders>
              <w:top w:val="single" w:sz="4" w:space="0" w:color="auto"/>
              <w:left w:val="single" w:sz="4" w:space="0" w:color="auto"/>
              <w:bottom w:val="single" w:sz="4" w:space="0" w:color="auto"/>
              <w:right w:val="single" w:sz="4" w:space="0" w:color="auto"/>
            </w:tcBorders>
            <w:noWrap/>
            <w:vAlign w:val="center"/>
            <w:hideMark/>
          </w:tcPr>
          <w:p w14:paraId="72E370C5" w14:textId="77777777" w:rsidR="00F75542" w:rsidRPr="00F75542" w:rsidRDefault="00F75542" w:rsidP="00F75542">
            <w:pPr>
              <w:spacing w:line="276" w:lineRule="auto"/>
              <w:jc w:val="center"/>
              <w:rPr>
                <w:rFonts w:cs="Calibri"/>
                <w:color w:val="000000"/>
                <w:sz w:val="18"/>
                <w:szCs w:val="18"/>
                <w:lang w:eastAsia="en-US"/>
              </w:rPr>
            </w:pPr>
            <w:r w:rsidRPr="00F75542">
              <w:rPr>
                <w:rFonts w:cs="Calibri"/>
                <w:color w:val="000000"/>
                <w:sz w:val="18"/>
                <w:szCs w:val="18"/>
                <w:lang w:eastAsia="en-US"/>
              </w:rPr>
              <w:t>75,00</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1A6A243D" w14:textId="77777777" w:rsidR="00F75542" w:rsidRPr="00F75542" w:rsidRDefault="00F75542" w:rsidP="00F75542">
            <w:pPr>
              <w:spacing w:line="276" w:lineRule="auto"/>
              <w:jc w:val="center"/>
              <w:rPr>
                <w:rFonts w:cs="Calibri"/>
                <w:color w:val="000000"/>
                <w:sz w:val="18"/>
                <w:szCs w:val="18"/>
                <w:lang w:eastAsia="en-US"/>
              </w:rPr>
            </w:pPr>
            <w:r w:rsidRPr="00F75542">
              <w:rPr>
                <w:rFonts w:cs="Calibri"/>
                <w:color w:val="000000"/>
                <w:sz w:val="18"/>
                <w:szCs w:val="18"/>
                <w:lang w:eastAsia="en-US"/>
              </w:rPr>
              <w:t>79,99</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74FCF693" w14:textId="77777777" w:rsidR="00F75542" w:rsidRPr="00F75542" w:rsidRDefault="00F75542" w:rsidP="00F75542">
            <w:pPr>
              <w:spacing w:line="276" w:lineRule="auto"/>
              <w:jc w:val="center"/>
              <w:rPr>
                <w:rFonts w:cs="Calibri"/>
                <w:b/>
                <w:bCs/>
                <w:color w:val="000000"/>
                <w:sz w:val="18"/>
                <w:szCs w:val="18"/>
                <w:lang w:eastAsia="en-US"/>
              </w:rPr>
            </w:pPr>
            <w:r w:rsidRPr="00F75542">
              <w:rPr>
                <w:rFonts w:cs="Calibri"/>
                <w:b/>
                <w:bCs/>
                <w:color w:val="000000"/>
                <w:sz w:val="18"/>
                <w:szCs w:val="18"/>
                <w:lang w:eastAsia="en-US"/>
              </w:rPr>
              <w:t>22,50</w:t>
            </w:r>
          </w:p>
        </w:tc>
      </w:tr>
      <w:tr w:rsidR="00F75542" w:rsidRPr="00F75542" w14:paraId="3EA9F753" w14:textId="77777777" w:rsidTr="00F75542">
        <w:trPr>
          <w:trHeight w:val="228"/>
        </w:trPr>
        <w:tc>
          <w:tcPr>
            <w:tcW w:w="1528" w:type="dxa"/>
            <w:tcBorders>
              <w:top w:val="single" w:sz="4" w:space="0" w:color="auto"/>
              <w:left w:val="single" w:sz="4" w:space="0" w:color="auto"/>
              <w:bottom w:val="single" w:sz="4" w:space="0" w:color="auto"/>
              <w:right w:val="single" w:sz="4" w:space="0" w:color="auto"/>
            </w:tcBorders>
            <w:noWrap/>
            <w:vAlign w:val="center"/>
            <w:hideMark/>
          </w:tcPr>
          <w:p w14:paraId="4C264AE4" w14:textId="77777777" w:rsidR="00F75542" w:rsidRPr="00F75542" w:rsidRDefault="00F75542" w:rsidP="00F75542">
            <w:pPr>
              <w:spacing w:line="276" w:lineRule="auto"/>
              <w:jc w:val="center"/>
              <w:rPr>
                <w:rFonts w:cs="Calibri"/>
                <w:color w:val="000000"/>
                <w:sz w:val="18"/>
                <w:szCs w:val="18"/>
                <w:lang w:eastAsia="en-US"/>
              </w:rPr>
            </w:pPr>
            <w:r w:rsidRPr="00F75542">
              <w:rPr>
                <w:rFonts w:cs="Calibri"/>
                <w:color w:val="000000"/>
                <w:sz w:val="18"/>
                <w:szCs w:val="18"/>
                <w:lang w:eastAsia="en-US"/>
              </w:rPr>
              <w:t>80,00</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7413EB63" w14:textId="77777777" w:rsidR="00F75542" w:rsidRPr="00F75542" w:rsidRDefault="00F75542" w:rsidP="00F75542">
            <w:pPr>
              <w:spacing w:line="276" w:lineRule="auto"/>
              <w:jc w:val="center"/>
              <w:rPr>
                <w:rFonts w:cs="Calibri"/>
                <w:color w:val="000000"/>
                <w:sz w:val="18"/>
                <w:szCs w:val="18"/>
                <w:lang w:eastAsia="en-US"/>
              </w:rPr>
            </w:pPr>
            <w:r w:rsidRPr="00F75542">
              <w:rPr>
                <w:rFonts w:cs="Calibri"/>
                <w:color w:val="000000"/>
                <w:sz w:val="18"/>
                <w:szCs w:val="18"/>
                <w:lang w:eastAsia="en-US"/>
              </w:rPr>
              <w:t>84,99</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3B3A17A5" w14:textId="77777777" w:rsidR="00F75542" w:rsidRPr="00F75542" w:rsidRDefault="00F75542" w:rsidP="00F75542">
            <w:pPr>
              <w:spacing w:line="276" w:lineRule="auto"/>
              <w:jc w:val="center"/>
              <w:rPr>
                <w:rFonts w:cs="Calibri"/>
                <w:b/>
                <w:bCs/>
                <w:color w:val="000000"/>
                <w:sz w:val="18"/>
                <w:szCs w:val="18"/>
                <w:lang w:eastAsia="en-US"/>
              </w:rPr>
            </w:pPr>
            <w:r w:rsidRPr="00F75542">
              <w:rPr>
                <w:rFonts w:cs="Calibri"/>
                <w:b/>
                <w:bCs/>
                <w:color w:val="000000"/>
                <w:sz w:val="18"/>
                <w:szCs w:val="18"/>
                <w:lang w:eastAsia="en-US"/>
              </w:rPr>
              <w:t>24,00</w:t>
            </w:r>
          </w:p>
        </w:tc>
      </w:tr>
      <w:tr w:rsidR="00F75542" w:rsidRPr="00F75542" w14:paraId="18C2A00C" w14:textId="77777777" w:rsidTr="00F75542">
        <w:trPr>
          <w:trHeight w:val="228"/>
        </w:trPr>
        <w:tc>
          <w:tcPr>
            <w:tcW w:w="1528" w:type="dxa"/>
            <w:tcBorders>
              <w:top w:val="single" w:sz="4" w:space="0" w:color="auto"/>
              <w:left w:val="single" w:sz="4" w:space="0" w:color="auto"/>
              <w:bottom w:val="single" w:sz="4" w:space="0" w:color="auto"/>
              <w:right w:val="single" w:sz="4" w:space="0" w:color="auto"/>
            </w:tcBorders>
            <w:noWrap/>
            <w:vAlign w:val="center"/>
            <w:hideMark/>
          </w:tcPr>
          <w:p w14:paraId="1981F196" w14:textId="77777777" w:rsidR="00F75542" w:rsidRPr="00F75542" w:rsidRDefault="00F75542" w:rsidP="00F75542">
            <w:pPr>
              <w:spacing w:line="276" w:lineRule="auto"/>
              <w:jc w:val="center"/>
              <w:rPr>
                <w:rFonts w:cs="Calibri"/>
                <w:color w:val="000000"/>
                <w:sz w:val="18"/>
                <w:szCs w:val="18"/>
                <w:lang w:eastAsia="en-US"/>
              </w:rPr>
            </w:pPr>
            <w:r w:rsidRPr="00F75542">
              <w:rPr>
                <w:rFonts w:cs="Calibri"/>
                <w:color w:val="000000"/>
                <w:sz w:val="18"/>
                <w:szCs w:val="18"/>
                <w:lang w:eastAsia="en-US"/>
              </w:rPr>
              <w:lastRenderedPageBreak/>
              <w:t>85,00</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291DD771" w14:textId="77777777" w:rsidR="00F75542" w:rsidRPr="00F75542" w:rsidRDefault="00F75542" w:rsidP="00F75542">
            <w:pPr>
              <w:spacing w:line="276" w:lineRule="auto"/>
              <w:jc w:val="center"/>
              <w:rPr>
                <w:rFonts w:cs="Calibri"/>
                <w:color w:val="000000"/>
                <w:sz w:val="18"/>
                <w:szCs w:val="18"/>
                <w:lang w:eastAsia="en-US"/>
              </w:rPr>
            </w:pPr>
            <w:r w:rsidRPr="00F75542">
              <w:rPr>
                <w:rFonts w:cs="Calibri"/>
                <w:color w:val="000000"/>
                <w:sz w:val="18"/>
                <w:szCs w:val="18"/>
                <w:lang w:eastAsia="en-US"/>
              </w:rPr>
              <w:t>89,99</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78DEDC9E" w14:textId="77777777" w:rsidR="00F75542" w:rsidRPr="00F75542" w:rsidRDefault="00F75542" w:rsidP="00F75542">
            <w:pPr>
              <w:spacing w:line="276" w:lineRule="auto"/>
              <w:jc w:val="center"/>
              <w:rPr>
                <w:rFonts w:cs="Calibri"/>
                <w:b/>
                <w:bCs/>
                <w:color w:val="000000"/>
                <w:sz w:val="18"/>
                <w:szCs w:val="18"/>
                <w:lang w:eastAsia="en-US"/>
              </w:rPr>
            </w:pPr>
            <w:r w:rsidRPr="00F75542">
              <w:rPr>
                <w:rFonts w:cs="Calibri"/>
                <w:b/>
                <w:bCs/>
                <w:color w:val="000000"/>
                <w:sz w:val="18"/>
                <w:szCs w:val="18"/>
                <w:lang w:eastAsia="en-US"/>
              </w:rPr>
              <w:t>25,50</w:t>
            </w:r>
          </w:p>
        </w:tc>
      </w:tr>
      <w:tr w:rsidR="00F75542" w:rsidRPr="00F75542" w14:paraId="5095555C" w14:textId="77777777" w:rsidTr="00F75542">
        <w:trPr>
          <w:trHeight w:val="228"/>
        </w:trPr>
        <w:tc>
          <w:tcPr>
            <w:tcW w:w="1528" w:type="dxa"/>
            <w:tcBorders>
              <w:top w:val="single" w:sz="4" w:space="0" w:color="auto"/>
              <w:left w:val="single" w:sz="4" w:space="0" w:color="auto"/>
              <w:bottom w:val="single" w:sz="4" w:space="0" w:color="auto"/>
              <w:right w:val="single" w:sz="4" w:space="0" w:color="auto"/>
            </w:tcBorders>
            <w:noWrap/>
            <w:vAlign w:val="center"/>
            <w:hideMark/>
          </w:tcPr>
          <w:p w14:paraId="7D82AF91" w14:textId="77777777" w:rsidR="00F75542" w:rsidRPr="00F75542" w:rsidRDefault="00F75542" w:rsidP="00F75542">
            <w:pPr>
              <w:spacing w:line="276" w:lineRule="auto"/>
              <w:jc w:val="center"/>
              <w:rPr>
                <w:rFonts w:cs="Calibri"/>
                <w:color w:val="000000"/>
                <w:sz w:val="18"/>
                <w:szCs w:val="18"/>
                <w:lang w:eastAsia="en-US"/>
              </w:rPr>
            </w:pPr>
            <w:r w:rsidRPr="00F75542">
              <w:rPr>
                <w:rFonts w:cs="Calibri"/>
                <w:color w:val="000000"/>
                <w:sz w:val="18"/>
                <w:szCs w:val="18"/>
                <w:lang w:eastAsia="en-US"/>
              </w:rPr>
              <w:t>90,00</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19964B42" w14:textId="77777777" w:rsidR="00F75542" w:rsidRPr="00F75542" w:rsidRDefault="00F75542" w:rsidP="00F75542">
            <w:pPr>
              <w:spacing w:line="276" w:lineRule="auto"/>
              <w:jc w:val="center"/>
              <w:rPr>
                <w:rFonts w:cs="Calibri"/>
                <w:color w:val="000000"/>
                <w:sz w:val="18"/>
                <w:szCs w:val="18"/>
                <w:lang w:eastAsia="en-US"/>
              </w:rPr>
            </w:pPr>
            <w:r w:rsidRPr="00F75542">
              <w:rPr>
                <w:rFonts w:cs="Calibri"/>
                <w:color w:val="000000"/>
                <w:sz w:val="18"/>
                <w:szCs w:val="18"/>
                <w:lang w:eastAsia="en-US"/>
              </w:rPr>
              <w:t>94,99</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35D1E6F0" w14:textId="77777777" w:rsidR="00F75542" w:rsidRPr="00F75542" w:rsidRDefault="00F75542" w:rsidP="00F75542">
            <w:pPr>
              <w:spacing w:line="276" w:lineRule="auto"/>
              <w:jc w:val="center"/>
              <w:rPr>
                <w:rFonts w:cs="Calibri"/>
                <w:b/>
                <w:bCs/>
                <w:color w:val="000000"/>
                <w:sz w:val="18"/>
                <w:szCs w:val="18"/>
                <w:lang w:eastAsia="en-US"/>
              </w:rPr>
            </w:pPr>
            <w:r w:rsidRPr="00F75542">
              <w:rPr>
                <w:rFonts w:cs="Calibri"/>
                <w:b/>
                <w:bCs/>
                <w:color w:val="000000"/>
                <w:sz w:val="18"/>
                <w:szCs w:val="18"/>
                <w:lang w:eastAsia="en-US"/>
              </w:rPr>
              <w:t>27,00</w:t>
            </w:r>
          </w:p>
        </w:tc>
      </w:tr>
      <w:tr w:rsidR="00F75542" w:rsidRPr="00F75542" w14:paraId="38D62DD0" w14:textId="77777777" w:rsidTr="00F75542">
        <w:trPr>
          <w:trHeight w:val="228"/>
        </w:trPr>
        <w:tc>
          <w:tcPr>
            <w:tcW w:w="1528" w:type="dxa"/>
            <w:tcBorders>
              <w:top w:val="single" w:sz="4" w:space="0" w:color="auto"/>
              <w:left w:val="single" w:sz="4" w:space="0" w:color="auto"/>
              <w:bottom w:val="single" w:sz="4" w:space="0" w:color="auto"/>
              <w:right w:val="single" w:sz="4" w:space="0" w:color="auto"/>
            </w:tcBorders>
            <w:noWrap/>
            <w:vAlign w:val="center"/>
            <w:hideMark/>
          </w:tcPr>
          <w:p w14:paraId="0BF891E7" w14:textId="77777777" w:rsidR="00F75542" w:rsidRPr="00F75542" w:rsidRDefault="00F75542" w:rsidP="00F75542">
            <w:pPr>
              <w:spacing w:line="276" w:lineRule="auto"/>
              <w:jc w:val="center"/>
              <w:rPr>
                <w:rFonts w:cs="Calibri"/>
                <w:color w:val="000000"/>
                <w:sz w:val="18"/>
                <w:szCs w:val="18"/>
                <w:lang w:eastAsia="en-US"/>
              </w:rPr>
            </w:pPr>
            <w:r w:rsidRPr="00F75542">
              <w:rPr>
                <w:rFonts w:cs="Calibri"/>
                <w:color w:val="000000"/>
                <w:sz w:val="18"/>
                <w:szCs w:val="18"/>
                <w:lang w:eastAsia="en-US"/>
              </w:rPr>
              <w:t>95,00</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5A01F879" w14:textId="77777777" w:rsidR="00F75542" w:rsidRPr="00F75542" w:rsidRDefault="00F75542" w:rsidP="00F75542">
            <w:pPr>
              <w:spacing w:line="276" w:lineRule="auto"/>
              <w:jc w:val="center"/>
              <w:rPr>
                <w:rFonts w:cs="Calibri"/>
                <w:color w:val="000000"/>
                <w:sz w:val="18"/>
                <w:szCs w:val="18"/>
                <w:lang w:eastAsia="en-US"/>
              </w:rPr>
            </w:pPr>
            <w:r w:rsidRPr="00F75542">
              <w:rPr>
                <w:rFonts w:cs="Calibri"/>
                <w:color w:val="000000"/>
                <w:sz w:val="18"/>
                <w:szCs w:val="18"/>
                <w:lang w:eastAsia="en-US"/>
              </w:rPr>
              <w:t>99,99</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18A62495" w14:textId="77777777" w:rsidR="00F75542" w:rsidRPr="00F75542" w:rsidRDefault="00F75542" w:rsidP="00F75542">
            <w:pPr>
              <w:spacing w:line="276" w:lineRule="auto"/>
              <w:jc w:val="center"/>
              <w:rPr>
                <w:rFonts w:cs="Calibri"/>
                <w:b/>
                <w:bCs/>
                <w:color w:val="000000"/>
                <w:sz w:val="18"/>
                <w:szCs w:val="18"/>
                <w:lang w:eastAsia="en-US"/>
              </w:rPr>
            </w:pPr>
            <w:r w:rsidRPr="00F75542">
              <w:rPr>
                <w:rFonts w:cs="Calibri"/>
                <w:b/>
                <w:bCs/>
                <w:color w:val="000000"/>
                <w:sz w:val="18"/>
                <w:szCs w:val="18"/>
                <w:lang w:eastAsia="en-US"/>
              </w:rPr>
              <w:t>28,50</w:t>
            </w:r>
          </w:p>
        </w:tc>
      </w:tr>
      <w:tr w:rsidR="00F75542" w:rsidRPr="00F75542" w14:paraId="3FC8A3E8" w14:textId="77777777" w:rsidTr="00F75542">
        <w:trPr>
          <w:trHeight w:val="228"/>
        </w:trPr>
        <w:tc>
          <w:tcPr>
            <w:tcW w:w="1528" w:type="dxa"/>
            <w:tcBorders>
              <w:top w:val="single" w:sz="4" w:space="0" w:color="auto"/>
              <w:left w:val="single" w:sz="4" w:space="0" w:color="auto"/>
              <w:bottom w:val="single" w:sz="4" w:space="0" w:color="auto"/>
              <w:right w:val="single" w:sz="4" w:space="0" w:color="auto"/>
            </w:tcBorders>
            <w:noWrap/>
            <w:vAlign w:val="center"/>
            <w:hideMark/>
          </w:tcPr>
          <w:p w14:paraId="0BA85B8F" w14:textId="77777777" w:rsidR="00F75542" w:rsidRPr="00F75542" w:rsidRDefault="00F75542" w:rsidP="00F75542">
            <w:pPr>
              <w:spacing w:line="276" w:lineRule="auto"/>
              <w:jc w:val="center"/>
              <w:rPr>
                <w:rFonts w:cs="Calibri"/>
                <w:color w:val="000000"/>
                <w:sz w:val="18"/>
                <w:szCs w:val="18"/>
                <w:lang w:eastAsia="en-US"/>
              </w:rPr>
            </w:pPr>
            <w:r w:rsidRPr="00F75542">
              <w:rPr>
                <w:rFonts w:cs="Calibri"/>
                <w:color w:val="000000"/>
                <w:sz w:val="18"/>
                <w:szCs w:val="18"/>
                <w:lang w:eastAsia="en-US"/>
              </w:rPr>
              <w:t>100,00</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54CD2C01" w14:textId="77777777" w:rsidR="00F75542" w:rsidRPr="00F75542" w:rsidRDefault="00F75542" w:rsidP="00F75542">
            <w:pPr>
              <w:spacing w:line="276" w:lineRule="auto"/>
              <w:jc w:val="center"/>
              <w:rPr>
                <w:rFonts w:cs="Calibri"/>
                <w:color w:val="000000"/>
                <w:sz w:val="18"/>
                <w:szCs w:val="18"/>
                <w:lang w:eastAsia="en-US"/>
              </w:rPr>
            </w:pPr>
            <w:r w:rsidRPr="00F75542">
              <w:rPr>
                <w:rFonts w:cs="Calibri"/>
                <w:color w:val="000000"/>
                <w:sz w:val="18"/>
                <w:szCs w:val="18"/>
                <w:lang w:eastAsia="en-US"/>
              </w:rPr>
              <w:t>104,99</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5E1DFEE6" w14:textId="77777777" w:rsidR="00F75542" w:rsidRPr="00F75542" w:rsidRDefault="00F75542" w:rsidP="00F75542">
            <w:pPr>
              <w:spacing w:line="276" w:lineRule="auto"/>
              <w:jc w:val="center"/>
              <w:rPr>
                <w:rFonts w:cs="Calibri"/>
                <w:b/>
                <w:bCs/>
                <w:color w:val="000000"/>
                <w:sz w:val="18"/>
                <w:szCs w:val="18"/>
                <w:lang w:eastAsia="en-US"/>
              </w:rPr>
            </w:pPr>
            <w:r w:rsidRPr="00F75542">
              <w:rPr>
                <w:rFonts w:cs="Calibri"/>
                <w:b/>
                <w:bCs/>
                <w:color w:val="000000"/>
                <w:sz w:val="18"/>
                <w:szCs w:val="18"/>
                <w:lang w:eastAsia="en-US"/>
              </w:rPr>
              <w:t>30,00</w:t>
            </w:r>
          </w:p>
        </w:tc>
      </w:tr>
      <w:tr w:rsidR="00F75542" w:rsidRPr="00F75542" w14:paraId="520E09C7" w14:textId="77777777" w:rsidTr="00F75542">
        <w:trPr>
          <w:trHeight w:val="228"/>
        </w:trPr>
        <w:tc>
          <w:tcPr>
            <w:tcW w:w="1528" w:type="dxa"/>
            <w:tcBorders>
              <w:top w:val="single" w:sz="4" w:space="0" w:color="auto"/>
              <w:left w:val="single" w:sz="4" w:space="0" w:color="auto"/>
              <w:bottom w:val="single" w:sz="4" w:space="0" w:color="auto"/>
              <w:right w:val="single" w:sz="4" w:space="0" w:color="auto"/>
            </w:tcBorders>
            <w:noWrap/>
            <w:vAlign w:val="center"/>
            <w:hideMark/>
          </w:tcPr>
          <w:p w14:paraId="0F44D9C5" w14:textId="77777777" w:rsidR="00F75542" w:rsidRPr="00F75542" w:rsidRDefault="00F75542" w:rsidP="00F75542">
            <w:pPr>
              <w:spacing w:line="276" w:lineRule="auto"/>
              <w:jc w:val="center"/>
              <w:rPr>
                <w:rFonts w:cs="Calibri"/>
                <w:color w:val="000000"/>
                <w:sz w:val="18"/>
                <w:szCs w:val="18"/>
                <w:lang w:eastAsia="en-US"/>
              </w:rPr>
            </w:pPr>
            <w:r w:rsidRPr="00F75542">
              <w:rPr>
                <w:rFonts w:cs="Calibri"/>
                <w:color w:val="000000"/>
                <w:sz w:val="18"/>
                <w:szCs w:val="18"/>
                <w:lang w:eastAsia="en-US"/>
              </w:rPr>
              <w:t>105,00</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5F630FEA" w14:textId="77777777" w:rsidR="00F75542" w:rsidRPr="00F75542" w:rsidRDefault="00F75542" w:rsidP="00F75542">
            <w:pPr>
              <w:spacing w:line="276" w:lineRule="auto"/>
              <w:jc w:val="center"/>
              <w:rPr>
                <w:rFonts w:cs="Calibri"/>
                <w:color w:val="000000"/>
                <w:sz w:val="18"/>
                <w:szCs w:val="18"/>
                <w:lang w:eastAsia="en-US"/>
              </w:rPr>
            </w:pPr>
            <w:r w:rsidRPr="00F75542">
              <w:rPr>
                <w:rFonts w:cs="Calibri"/>
                <w:color w:val="000000"/>
                <w:sz w:val="18"/>
                <w:szCs w:val="18"/>
                <w:lang w:eastAsia="en-US"/>
              </w:rPr>
              <w:t>109,99</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76666A6F" w14:textId="77777777" w:rsidR="00F75542" w:rsidRPr="00F75542" w:rsidRDefault="00F75542" w:rsidP="00F75542">
            <w:pPr>
              <w:spacing w:line="276" w:lineRule="auto"/>
              <w:jc w:val="center"/>
              <w:rPr>
                <w:rFonts w:cs="Calibri"/>
                <w:b/>
                <w:bCs/>
                <w:color w:val="000000"/>
                <w:sz w:val="18"/>
                <w:szCs w:val="18"/>
                <w:lang w:eastAsia="en-US"/>
              </w:rPr>
            </w:pPr>
            <w:r w:rsidRPr="00F75542">
              <w:rPr>
                <w:rFonts w:cs="Calibri"/>
                <w:b/>
                <w:bCs/>
                <w:color w:val="000000"/>
                <w:sz w:val="18"/>
                <w:szCs w:val="18"/>
                <w:lang w:eastAsia="en-US"/>
              </w:rPr>
              <w:t>31,50</w:t>
            </w:r>
          </w:p>
        </w:tc>
      </w:tr>
      <w:tr w:rsidR="00F75542" w:rsidRPr="00F75542" w14:paraId="13447B55" w14:textId="77777777" w:rsidTr="00F75542">
        <w:trPr>
          <w:trHeight w:val="228"/>
        </w:trPr>
        <w:tc>
          <w:tcPr>
            <w:tcW w:w="1528" w:type="dxa"/>
            <w:tcBorders>
              <w:top w:val="single" w:sz="4" w:space="0" w:color="auto"/>
              <w:left w:val="single" w:sz="4" w:space="0" w:color="auto"/>
              <w:bottom w:val="single" w:sz="4" w:space="0" w:color="auto"/>
              <w:right w:val="single" w:sz="4" w:space="0" w:color="auto"/>
            </w:tcBorders>
            <w:noWrap/>
            <w:vAlign w:val="center"/>
            <w:hideMark/>
          </w:tcPr>
          <w:p w14:paraId="7F99EF08" w14:textId="77777777" w:rsidR="00F75542" w:rsidRPr="00F75542" w:rsidRDefault="00F75542" w:rsidP="00F75542">
            <w:pPr>
              <w:spacing w:line="276" w:lineRule="auto"/>
              <w:jc w:val="center"/>
              <w:rPr>
                <w:rFonts w:cs="Calibri"/>
                <w:color w:val="000000"/>
                <w:sz w:val="18"/>
                <w:szCs w:val="18"/>
                <w:lang w:eastAsia="en-US"/>
              </w:rPr>
            </w:pPr>
            <w:r w:rsidRPr="00F75542">
              <w:rPr>
                <w:rFonts w:cs="Calibri"/>
                <w:color w:val="000000"/>
                <w:sz w:val="18"/>
                <w:szCs w:val="18"/>
                <w:lang w:eastAsia="en-US"/>
              </w:rPr>
              <w:t>110,00</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4F73FAA5" w14:textId="77777777" w:rsidR="00F75542" w:rsidRPr="00F75542" w:rsidRDefault="00F75542" w:rsidP="00F75542">
            <w:pPr>
              <w:spacing w:line="276" w:lineRule="auto"/>
              <w:jc w:val="center"/>
              <w:rPr>
                <w:rFonts w:cs="Calibri"/>
                <w:color w:val="000000"/>
                <w:sz w:val="18"/>
                <w:szCs w:val="18"/>
                <w:lang w:eastAsia="en-US"/>
              </w:rPr>
            </w:pPr>
            <w:r w:rsidRPr="00F75542">
              <w:rPr>
                <w:rFonts w:cs="Calibri"/>
                <w:color w:val="000000"/>
                <w:sz w:val="18"/>
                <w:szCs w:val="18"/>
                <w:lang w:eastAsia="en-US"/>
              </w:rPr>
              <w:t>114,99</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2F6365C8" w14:textId="77777777" w:rsidR="00F75542" w:rsidRPr="00F75542" w:rsidRDefault="00F75542" w:rsidP="00F75542">
            <w:pPr>
              <w:spacing w:line="276" w:lineRule="auto"/>
              <w:jc w:val="center"/>
              <w:rPr>
                <w:rFonts w:cs="Calibri"/>
                <w:b/>
                <w:bCs/>
                <w:color w:val="000000"/>
                <w:sz w:val="18"/>
                <w:szCs w:val="18"/>
                <w:lang w:eastAsia="en-US"/>
              </w:rPr>
            </w:pPr>
            <w:r w:rsidRPr="00F75542">
              <w:rPr>
                <w:rFonts w:cs="Calibri"/>
                <w:b/>
                <w:bCs/>
                <w:color w:val="000000"/>
                <w:sz w:val="18"/>
                <w:szCs w:val="18"/>
                <w:lang w:eastAsia="en-US"/>
              </w:rPr>
              <w:t>33,00</w:t>
            </w:r>
          </w:p>
        </w:tc>
      </w:tr>
      <w:tr w:rsidR="00F75542" w:rsidRPr="00F75542" w14:paraId="31100F2A" w14:textId="77777777" w:rsidTr="00F75542">
        <w:trPr>
          <w:trHeight w:val="228"/>
        </w:trPr>
        <w:tc>
          <w:tcPr>
            <w:tcW w:w="1528" w:type="dxa"/>
            <w:tcBorders>
              <w:top w:val="nil"/>
              <w:left w:val="single" w:sz="8" w:space="0" w:color="auto"/>
              <w:bottom w:val="single" w:sz="8" w:space="0" w:color="auto"/>
              <w:right w:val="single" w:sz="4" w:space="0" w:color="auto"/>
            </w:tcBorders>
            <w:noWrap/>
            <w:vAlign w:val="center"/>
            <w:hideMark/>
          </w:tcPr>
          <w:p w14:paraId="453C1EE8" w14:textId="77777777" w:rsidR="00F75542" w:rsidRPr="00F75542" w:rsidRDefault="00F75542" w:rsidP="00F75542">
            <w:pPr>
              <w:spacing w:line="276" w:lineRule="auto"/>
              <w:jc w:val="center"/>
              <w:rPr>
                <w:rFonts w:cs="Calibri"/>
                <w:color w:val="000000"/>
                <w:sz w:val="18"/>
                <w:szCs w:val="18"/>
                <w:lang w:eastAsia="en-US"/>
              </w:rPr>
            </w:pPr>
            <w:r w:rsidRPr="00F75542">
              <w:rPr>
                <w:rFonts w:cs="Calibri"/>
                <w:color w:val="000000"/>
                <w:sz w:val="18"/>
                <w:szCs w:val="18"/>
                <w:lang w:eastAsia="en-US"/>
              </w:rPr>
              <w:t>115,00</w:t>
            </w:r>
          </w:p>
        </w:tc>
        <w:tc>
          <w:tcPr>
            <w:tcW w:w="1528" w:type="dxa"/>
            <w:tcBorders>
              <w:top w:val="nil"/>
              <w:left w:val="nil"/>
              <w:bottom w:val="single" w:sz="8" w:space="0" w:color="auto"/>
              <w:right w:val="single" w:sz="8" w:space="0" w:color="auto"/>
            </w:tcBorders>
            <w:noWrap/>
            <w:vAlign w:val="center"/>
            <w:hideMark/>
          </w:tcPr>
          <w:p w14:paraId="2E7A7882" w14:textId="77777777" w:rsidR="00F75542" w:rsidRPr="00F75542" w:rsidRDefault="00F75542" w:rsidP="00F75542">
            <w:pPr>
              <w:spacing w:line="276" w:lineRule="auto"/>
              <w:jc w:val="center"/>
              <w:rPr>
                <w:rFonts w:cs="Calibri"/>
                <w:color w:val="000000"/>
                <w:sz w:val="18"/>
                <w:szCs w:val="18"/>
                <w:lang w:eastAsia="en-US"/>
              </w:rPr>
            </w:pPr>
            <w:r w:rsidRPr="00F75542">
              <w:rPr>
                <w:rFonts w:cs="Calibri"/>
                <w:color w:val="000000"/>
                <w:sz w:val="18"/>
                <w:szCs w:val="18"/>
                <w:lang w:eastAsia="en-US"/>
              </w:rPr>
              <w:t>119,99</w:t>
            </w:r>
          </w:p>
        </w:tc>
        <w:tc>
          <w:tcPr>
            <w:tcW w:w="1528" w:type="dxa"/>
            <w:tcBorders>
              <w:top w:val="nil"/>
              <w:left w:val="nil"/>
              <w:bottom w:val="single" w:sz="8" w:space="0" w:color="auto"/>
              <w:right w:val="single" w:sz="8" w:space="0" w:color="auto"/>
            </w:tcBorders>
            <w:noWrap/>
            <w:vAlign w:val="center"/>
            <w:hideMark/>
          </w:tcPr>
          <w:p w14:paraId="2B6DDEFB" w14:textId="77777777" w:rsidR="00F75542" w:rsidRPr="00F75542" w:rsidRDefault="00F75542" w:rsidP="00F75542">
            <w:pPr>
              <w:spacing w:line="276" w:lineRule="auto"/>
              <w:jc w:val="center"/>
              <w:rPr>
                <w:rFonts w:cs="Calibri"/>
                <w:b/>
                <w:bCs/>
                <w:color w:val="000000"/>
                <w:sz w:val="18"/>
                <w:szCs w:val="18"/>
                <w:lang w:eastAsia="en-US"/>
              </w:rPr>
            </w:pPr>
            <w:r w:rsidRPr="00F75542">
              <w:rPr>
                <w:rFonts w:cs="Calibri"/>
                <w:b/>
                <w:bCs/>
                <w:color w:val="000000"/>
                <w:sz w:val="18"/>
                <w:szCs w:val="18"/>
                <w:lang w:eastAsia="en-US"/>
              </w:rPr>
              <w:t>34,50</w:t>
            </w:r>
          </w:p>
        </w:tc>
      </w:tr>
    </w:tbl>
    <w:p w14:paraId="502278C7" w14:textId="77777777" w:rsidR="00F75542" w:rsidRPr="00F75542" w:rsidRDefault="00F75542" w:rsidP="00F75542">
      <w:pPr>
        <w:tabs>
          <w:tab w:val="left" w:pos="7260"/>
        </w:tabs>
        <w:spacing w:before="240"/>
        <w:ind w:left="360"/>
        <w:contextualSpacing/>
        <w:jc w:val="both"/>
        <w:rPr>
          <w:rFonts w:cs="Calibri"/>
          <w:bCs/>
          <w:color w:val="000000"/>
          <w:kern w:val="24"/>
          <w:sz w:val="24"/>
          <w:szCs w:val="24"/>
        </w:rPr>
      </w:pPr>
    </w:p>
    <w:p w14:paraId="55803ED0" w14:textId="77777777" w:rsidR="00F75542" w:rsidRPr="00F75542" w:rsidRDefault="00F75542" w:rsidP="00F76E7B">
      <w:pPr>
        <w:numPr>
          <w:ilvl w:val="0"/>
          <w:numId w:val="107"/>
        </w:numPr>
        <w:tabs>
          <w:tab w:val="left" w:pos="7260"/>
        </w:tabs>
        <w:spacing w:before="240" w:after="200" w:line="276" w:lineRule="auto"/>
        <w:contextualSpacing/>
        <w:jc w:val="both"/>
        <w:rPr>
          <w:rFonts w:cs="Calibri"/>
          <w:bCs/>
          <w:color w:val="000000"/>
          <w:kern w:val="24"/>
          <w:sz w:val="24"/>
          <w:szCs w:val="24"/>
        </w:rPr>
      </w:pPr>
      <w:r w:rsidRPr="00F75542">
        <w:rPr>
          <w:rFonts w:cs="Calibri"/>
          <w:bCs/>
          <w:color w:val="000000"/>
          <w:kern w:val="24"/>
          <w:sz w:val="24"/>
          <w:szCs w:val="24"/>
        </w:rPr>
        <w:t>Przykład wyliczenia wskaźnika BAF:</w:t>
      </w:r>
    </w:p>
    <w:p w14:paraId="33F68735" w14:textId="77777777" w:rsidR="00F75542" w:rsidRPr="00F75542" w:rsidRDefault="00F75542" w:rsidP="00F76E7B">
      <w:pPr>
        <w:numPr>
          <w:ilvl w:val="0"/>
          <w:numId w:val="108"/>
        </w:numPr>
        <w:tabs>
          <w:tab w:val="left" w:pos="7260"/>
        </w:tabs>
        <w:spacing w:before="240" w:after="200" w:line="276" w:lineRule="auto"/>
        <w:contextualSpacing/>
        <w:jc w:val="both"/>
        <w:rPr>
          <w:rFonts w:cs="Calibri"/>
          <w:b/>
          <w:color w:val="000000"/>
          <w:kern w:val="24"/>
          <w:sz w:val="24"/>
          <w:szCs w:val="24"/>
        </w:rPr>
      </w:pPr>
      <w:r w:rsidRPr="00F75542">
        <w:rPr>
          <w:rFonts w:cs="Calibri"/>
          <w:b/>
          <w:color w:val="000000"/>
          <w:kern w:val="24"/>
          <w:sz w:val="24"/>
          <w:szCs w:val="24"/>
        </w:rPr>
        <w:t xml:space="preserve">Cena referencyjna (bazowa) </w:t>
      </w:r>
      <w:r w:rsidRPr="00F75542">
        <w:rPr>
          <w:rFonts w:cs="Calibri"/>
          <w:color w:val="000000"/>
          <w:kern w:val="24"/>
          <w:sz w:val="24"/>
          <w:szCs w:val="24"/>
        </w:rPr>
        <w:t>– 4,84 zł/dm</w:t>
      </w:r>
      <w:r w:rsidRPr="00F75542">
        <w:rPr>
          <w:rFonts w:cs="Calibri"/>
          <w:color w:val="000000"/>
          <w:kern w:val="24"/>
          <w:sz w:val="24"/>
          <w:szCs w:val="24"/>
          <w:vertAlign w:val="superscript"/>
        </w:rPr>
        <w:t>3</w:t>
      </w:r>
    </w:p>
    <w:p w14:paraId="13ADC756" w14:textId="77777777" w:rsidR="00F75542" w:rsidRPr="00F75542" w:rsidRDefault="00F75542" w:rsidP="00F76E7B">
      <w:pPr>
        <w:numPr>
          <w:ilvl w:val="0"/>
          <w:numId w:val="108"/>
        </w:numPr>
        <w:tabs>
          <w:tab w:val="left" w:pos="7260"/>
        </w:tabs>
        <w:spacing w:before="240" w:after="200" w:line="276" w:lineRule="auto"/>
        <w:contextualSpacing/>
        <w:jc w:val="both"/>
        <w:rPr>
          <w:rFonts w:cs="Calibri"/>
          <w:b/>
          <w:color w:val="000000"/>
          <w:kern w:val="24"/>
          <w:sz w:val="24"/>
          <w:szCs w:val="24"/>
        </w:rPr>
      </w:pPr>
      <w:r w:rsidRPr="00F75542">
        <w:rPr>
          <w:rFonts w:cs="Calibri"/>
          <w:b/>
          <w:color w:val="000000"/>
          <w:kern w:val="24"/>
          <w:sz w:val="24"/>
          <w:szCs w:val="24"/>
        </w:rPr>
        <w:t xml:space="preserve">Cena rozliczeniowa </w:t>
      </w:r>
      <w:r w:rsidRPr="00F75542">
        <w:rPr>
          <w:rFonts w:cs="Calibri"/>
          <w:color w:val="000000"/>
          <w:kern w:val="24"/>
          <w:sz w:val="24"/>
          <w:szCs w:val="24"/>
        </w:rPr>
        <w:t>– 6,76 zł/dm</w:t>
      </w:r>
      <w:r w:rsidRPr="00F75542">
        <w:rPr>
          <w:rFonts w:cs="Calibri"/>
          <w:color w:val="000000"/>
          <w:kern w:val="24"/>
          <w:sz w:val="24"/>
          <w:szCs w:val="24"/>
          <w:vertAlign w:val="superscript"/>
        </w:rPr>
        <w:t>3</w:t>
      </w:r>
    </w:p>
    <w:p w14:paraId="0CC4E1DF" w14:textId="77777777" w:rsidR="00F75542" w:rsidRPr="00F75542" w:rsidRDefault="00F75542" w:rsidP="00F75542">
      <w:pPr>
        <w:tabs>
          <w:tab w:val="left" w:pos="7260"/>
        </w:tabs>
        <w:spacing w:before="240"/>
        <w:ind w:left="720"/>
        <w:contextualSpacing/>
        <w:rPr>
          <w:rFonts w:cs="Calibri"/>
          <w:b/>
          <w:color w:val="000000"/>
          <w:kern w:val="24"/>
          <w:sz w:val="24"/>
          <w:szCs w:val="24"/>
        </w:rPr>
      </w:pPr>
    </w:p>
    <w:p w14:paraId="7819E141" w14:textId="77777777" w:rsidR="00F75542" w:rsidRPr="00F75542" w:rsidRDefault="00F75542" w:rsidP="00F75542">
      <w:pPr>
        <w:tabs>
          <w:tab w:val="left" w:pos="7260"/>
        </w:tabs>
        <w:spacing w:before="240"/>
        <w:ind w:left="720"/>
        <w:contextualSpacing/>
        <w:rPr>
          <w:rFonts w:cs="Calibri"/>
          <w:color w:val="000000"/>
          <w:kern w:val="24"/>
          <w:sz w:val="24"/>
          <w:szCs w:val="24"/>
        </w:rPr>
      </w:pPr>
      <m:oMathPara>
        <m:oMath>
          <m:r>
            <m:rPr>
              <m:sty m:val="bi"/>
            </m:rPr>
            <w:rPr>
              <w:rFonts w:ascii="Cambria Math" w:hAnsi="Cambria Math" w:cs="Calibri"/>
              <w:color w:val="000000"/>
              <w:kern w:val="24"/>
              <w:sz w:val="24"/>
              <w:szCs w:val="24"/>
            </w:rPr>
            <m:t>Procentowa zmiana ceny </m:t>
          </m:r>
          <m:r>
            <m:rPr>
              <m:sty m:val="p"/>
            </m:rPr>
            <w:rPr>
              <w:rFonts w:ascii="Cambria Math" w:hAnsi="Cambria Math" w:cs="Calibri"/>
              <w:color w:val="000000"/>
              <w:kern w:val="24"/>
              <w:sz w:val="24"/>
              <w:szCs w:val="24"/>
            </w:rPr>
            <m:t>=</m:t>
          </m:r>
          <m:d>
            <m:dPr>
              <m:ctrlPr>
                <w:rPr>
                  <w:rFonts w:ascii="Cambria Math" w:hAnsi="Cambria Math" w:cs="Calibri"/>
                  <w:i/>
                  <w:iCs/>
                  <w:color w:val="000000"/>
                  <w:kern w:val="24"/>
                  <w:sz w:val="24"/>
                  <w:szCs w:val="24"/>
                </w:rPr>
              </m:ctrlPr>
            </m:dPr>
            <m:e>
              <m:f>
                <m:fPr>
                  <m:ctrlPr>
                    <w:rPr>
                      <w:rFonts w:ascii="Cambria Math" w:hAnsi="Cambria Math" w:cs="Calibri"/>
                      <w:i/>
                      <w:iCs/>
                      <w:color w:val="000000"/>
                      <w:kern w:val="24"/>
                      <w:sz w:val="24"/>
                      <w:szCs w:val="24"/>
                    </w:rPr>
                  </m:ctrlPr>
                </m:fPr>
                <m:num>
                  <m:r>
                    <w:rPr>
                      <w:rFonts w:ascii="Cambria Math" w:hAnsi="Cambria Math" w:cs="Calibri"/>
                      <w:color w:val="000000"/>
                      <w:kern w:val="24"/>
                      <w:sz w:val="24"/>
                      <w:szCs w:val="24"/>
                    </w:rPr>
                    <m:t>6,76 x 100%</m:t>
                  </m:r>
                </m:num>
                <m:den>
                  <m:r>
                    <m:rPr>
                      <m:sty m:val="p"/>
                    </m:rPr>
                    <w:rPr>
                      <w:rFonts w:ascii="Cambria Math" w:hAnsi="Cambria Math" w:cs="Calibri"/>
                      <w:color w:val="000000"/>
                      <w:kern w:val="24"/>
                      <w:sz w:val="24"/>
                      <w:szCs w:val="24"/>
                    </w:rPr>
                    <m:t>4,84</m:t>
                  </m:r>
                </m:den>
              </m:f>
            </m:e>
          </m:d>
          <m:r>
            <w:rPr>
              <w:rFonts w:ascii="Cambria Math" w:hAnsi="Cambria Math" w:cs="Calibri"/>
              <w:color w:val="000000"/>
              <w:kern w:val="24"/>
              <w:sz w:val="24"/>
              <w:szCs w:val="24"/>
            </w:rPr>
            <m:t>-100</m:t>
          </m:r>
        </m:oMath>
      </m:oMathPara>
    </w:p>
    <w:p w14:paraId="13E37220" w14:textId="77777777" w:rsidR="00F75542" w:rsidRPr="00F75542" w:rsidRDefault="00F75542" w:rsidP="00F75542">
      <w:pPr>
        <w:tabs>
          <w:tab w:val="left" w:pos="7260"/>
        </w:tabs>
        <w:spacing w:before="240"/>
        <w:ind w:left="720"/>
        <w:contextualSpacing/>
        <w:rPr>
          <w:rFonts w:cs="Calibri"/>
          <w:bCs/>
          <w:color w:val="000000"/>
          <w:kern w:val="24"/>
          <w:sz w:val="24"/>
          <w:szCs w:val="24"/>
        </w:rPr>
      </w:pPr>
    </w:p>
    <w:p w14:paraId="179E04AD" w14:textId="77777777" w:rsidR="00F75542" w:rsidRPr="00F75542" w:rsidRDefault="00F75542" w:rsidP="00F75542">
      <w:pPr>
        <w:tabs>
          <w:tab w:val="left" w:pos="7260"/>
        </w:tabs>
        <w:spacing w:before="240"/>
        <w:ind w:left="720"/>
        <w:contextualSpacing/>
        <w:rPr>
          <w:rFonts w:cs="Calibri"/>
          <w:color w:val="000000"/>
          <w:kern w:val="24"/>
        </w:rPr>
      </w:pPr>
      <m:oMathPara>
        <m:oMath>
          <m:r>
            <m:rPr>
              <m:sty m:val="bi"/>
            </m:rPr>
            <w:rPr>
              <w:rFonts w:ascii="Cambria Math" w:hAnsi="Cambria Math" w:cs="Calibri"/>
              <w:color w:val="000000"/>
              <w:kern w:val="24"/>
              <w:sz w:val="24"/>
              <w:szCs w:val="24"/>
            </w:rPr>
            <m:t>Procentowa zmiana ceny </m:t>
          </m:r>
          <m:r>
            <m:rPr>
              <m:sty m:val="p"/>
            </m:rPr>
            <w:rPr>
              <w:rFonts w:ascii="Cambria Math" w:hAnsi="Cambria Math" w:cs="Calibri"/>
              <w:color w:val="000000"/>
              <w:kern w:val="24"/>
              <w:sz w:val="24"/>
              <w:szCs w:val="24"/>
            </w:rPr>
            <m:t>=</m:t>
          </m:r>
          <m:r>
            <w:rPr>
              <w:rFonts w:ascii="Cambria Math" w:hAnsi="Cambria Math" w:cs="Calibri"/>
              <w:color w:val="000000"/>
              <w:kern w:val="24"/>
              <w:sz w:val="24"/>
              <w:szCs w:val="24"/>
            </w:rPr>
            <m:t>39,67%</m:t>
          </m:r>
        </m:oMath>
      </m:oMathPara>
    </w:p>
    <w:p w14:paraId="24262C87" w14:textId="77777777" w:rsidR="00F75542" w:rsidRPr="00F75542" w:rsidRDefault="00F75542" w:rsidP="00F75542">
      <w:pPr>
        <w:tabs>
          <w:tab w:val="left" w:pos="7260"/>
        </w:tabs>
        <w:rPr>
          <w:rFonts w:cs="Calibri"/>
          <w:color w:val="000000"/>
          <w:kern w:val="24"/>
        </w:rPr>
      </w:pPr>
    </w:p>
    <w:p w14:paraId="6786FC0D" w14:textId="77777777" w:rsidR="00F75542" w:rsidRPr="00F75542" w:rsidRDefault="00F75542" w:rsidP="00F75542">
      <w:pPr>
        <w:tabs>
          <w:tab w:val="left" w:pos="7260"/>
        </w:tabs>
        <w:jc w:val="both"/>
        <w:rPr>
          <w:rFonts w:cs="Calibri"/>
          <w:color w:val="000000"/>
          <w:kern w:val="24"/>
          <w:sz w:val="24"/>
          <w:szCs w:val="24"/>
        </w:rPr>
      </w:pPr>
      <w:r w:rsidRPr="00F75542">
        <w:rPr>
          <w:rFonts w:cs="Calibri"/>
          <w:color w:val="000000"/>
          <w:kern w:val="24"/>
          <w:sz w:val="24"/>
          <w:szCs w:val="24"/>
        </w:rPr>
        <w:t xml:space="preserve">Przyporządkowanie wyniku procentowej zmiany ceny do odpowiedniego przedziału </w:t>
      </w:r>
      <w:r w:rsidRPr="00F75542">
        <w:rPr>
          <w:rFonts w:cs="Calibri"/>
          <w:color w:val="000000"/>
          <w:kern w:val="24"/>
          <w:sz w:val="24"/>
          <w:szCs w:val="24"/>
        </w:rPr>
        <w:br/>
        <w:t xml:space="preserve">we wskazanej powyżej tabeli paliwowej określa wysokość korekty paliwowej </w:t>
      </w:r>
      <w:r w:rsidRPr="00F75542">
        <w:rPr>
          <w:rFonts w:cs="Calibri"/>
          <w:b/>
          <w:color w:val="000000"/>
          <w:kern w:val="24"/>
          <w:sz w:val="24"/>
          <w:szCs w:val="24"/>
        </w:rPr>
        <w:t>BAF</w:t>
      </w:r>
      <w:r w:rsidRPr="00F75542">
        <w:rPr>
          <w:rFonts w:cs="Calibri"/>
          <w:color w:val="000000"/>
          <w:kern w:val="24"/>
          <w:sz w:val="24"/>
          <w:szCs w:val="24"/>
        </w:rPr>
        <w:t xml:space="preserve"> na poziomie </w:t>
      </w:r>
      <w:r w:rsidRPr="00F75542">
        <w:rPr>
          <w:rFonts w:cs="Calibri"/>
          <w:b/>
          <w:color w:val="000000"/>
          <w:kern w:val="24"/>
          <w:sz w:val="24"/>
          <w:szCs w:val="24"/>
        </w:rPr>
        <w:t xml:space="preserve">10,5%. </w:t>
      </w:r>
      <w:r w:rsidRPr="00F75542">
        <w:rPr>
          <w:rFonts w:cs="Calibri"/>
          <w:sz w:val="24"/>
          <w:szCs w:val="24"/>
        </w:rPr>
        <w:t>O wartość wskaźnika BAF tj. 10,5% zostaną skorygowane jednostkowe stawki transportowe (zgodnie z pkt 3.4.) za usługi wykonane w rozliczanym miesiącu. Według tożsamego mechanizmu będą rozliczane kolejne miesiące.</w:t>
      </w:r>
    </w:p>
    <w:p w14:paraId="408063BA" w14:textId="77777777" w:rsidR="00F75542" w:rsidRPr="00F75542" w:rsidRDefault="00F75542" w:rsidP="00F75542">
      <w:pPr>
        <w:rPr>
          <w:rFonts w:cs="Calibri"/>
        </w:rPr>
      </w:pPr>
    </w:p>
    <w:p w14:paraId="187EAAB8" w14:textId="77777777" w:rsidR="00F75542" w:rsidRPr="00F75542" w:rsidRDefault="00F75542" w:rsidP="00F75542">
      <w:pPr>
        <w:tabs>
          <w:tab w:val="left" w:pos="5812"/>
        </w:tabs>
        <w:ind w:firstLine="708"/>
      </w:pPr>
    </w:p>
    <w:p w14:paraId="4E6807A5" w14:textId="77777777" w:rsidR="00F75542" w:rsidRPr="00F75542" w:rsidRDefault="00F75542" w:rsidP="00F75542">
      <w:pPr>
        <w:tabs>
          <w:tab w:val="left" w:pos="709"/>
          <w:tab w:val="left" w:pos="5529"/>
          <w:tab w:val="left" w:pos="6096"/>
        </w:tabs>
        <w:rPr>
          <w:b/>
          <w:sz w:val="24"/>
          <w:szCs w:val="24"/>
        </w:rPr>
      </w:pPr>
    </w:p>
    <w:p w14:paraId="07FA24A1" w14:textId="77777777" w:rsidR="00F75542" w:rsidRPr="00F75542" w:rsidRDefault="00F75542" w:rsidP="00F75542">
      <w:pPr>
        <w:tabs>
          <w:tab w:val="left" w:pos="709"/>
          <w:tab w:val="left" w:pos="5529"/>
          <w:tab w:val="left" w:pos="6096"/>
        </w:tabs>
        <w:rPr>
          <w:b/>
          <w:sz w:val="24"/>
          <w:szCs w:val="24"/>
        </w:rPr>
      </w:pPr>
    </w:p>
    <w:p w14:paraId="225BE63E" w14:textId="77777777" w:rsidR="00F75542" w:rsidRPr="00F75542" w:rsidRDefault="00F75542" w:rsidP="00F75542">
      <w:pPr>
        <w:spacing w:before="120" w:after="240"/>
        <w:jc w:val="center"/>
        <w:rPr>
          <w:rFonts w:eastAsia="Calibri"/>
          <w:b/>
          <w:i/>
          <w:sz w:val="24"/>
          <w:szCs w:val="24"/>
          <w:u w:val="single"/>
          <w:lang w:eastAsia="en-US"/>
        </w:rPr>
      </w:pPr>
    </w:p>
    <w:p w14:paraId="366AFAE1" w14:textId="77777777" w:rsidR="006C0C92" w:rsidRDefault="006C0C92" w:rsidP="007A0CE7">
      <w:pPr>
        <w:pStyle w:val="Akapitzlist"/>
        <w:ind w:left="0"/>
        <w:jc w:val="center"/>
        <w:rPr>
          <w:b/>
          <w:color w:val="000000" w:themeColor="text1"/>
        </w:rPr>
      </w:pPr>
    </w:p>
    <w:p w14:paraId="3BD795FF" w14:textId="77777777" w:rsidR="00952A91" w:rsidRDefault="00952A91" w:rsidP="00952A91">
      <w:pPr>
        <w:jc w:val="right"/>
        <w:rPr>
          <w:rFonts w:eastAsiaTheme="majorEastAsia"/>
          <w:b/>
          <w:bCs/>
          <w:sz w:val="24"/>
          <w:szCs w:val="24"/>
        </w:rPr>
      </w:pPr>
      <w:bookmarkStart w:id="109" w:name="_Hlk141271090"/>
      <w:bookmarkEnd w:id="96"/>
    </w:p>
    <w:p w14:paraId="28BC1A8B" w14:textId="77777777" w:rsidR="00952A91" w:rsidRDefault="00952A91" w:rsidP="00952A91">
      <w:pPr>
        <w:jc w:val="right"/>
        <w:rPr>
          <w:rFonts w:eastAsiaTheme="majorEastAsia"/>
          <w:b/>
          <w:bCs/>
          <w:sz w:val="24"/>
          <w:szCs w:val="24"/>
        </w:rPr>
      </w:pPr>
    </w:p>
    <w:p w14:paraId="39F90FB2" w14:textId="77777777" w:rsidR="00952A91" w:rsidRDefault="00952A91" w:rsidP="00952A91">
      <w:pPr>
        <w:jc w:val="right"/>
        <w:rPr>
          <w:rFonts w:eastAsiaTheme="majorEastAsia"/>
          <w:b/>
          <w:bCs/>
          <w:sz w:val="24"/>
          <w:szCs w:val="24"/>
        </w:rPr>
      </w:pPr>
    </w:p>
    <w:p w14:paraId="22A21C9D" w14:textId="77777777" w:rsidR="00952A91" w:rsidRDefault="00952A91" w:rsidP="00952A91">
      <w:pPr>
        <w:jc w:val="right"/>
        <w:rPr>
          <w:rFonts w:eastAsiaTheme="majorEastAsia"/>
          <w:b/>
          <w:bCs/>
          <w:sz w:val="24"/>
          <w:szCs w:val="24"/>
        </w:rPr>
      </w:pPr>
    </w:p>
    <w:p w14:paraId="78FAC9B9" w14:textId="77777777" w:rsidR="00952A91" w:rsidRDefault="00952A91" w:rsidP="00952A91">
      <w:pPr>
        <w:jc w:val="right"/>
        <w:rPr>
          <w:rFonts w:eastAsiaTheme="majorEastAsia"/>
          <w:b/>
          <w:bCs/>
          <w:sz w:val="24"/>
          <w:szCs w:val="24"/>
        </w:rPr>
      </w:pPr>
    </w:p>
    <w:p w14:paraId="74287A97" w14:textId="77777777" w:rsidR="00952A91" w:rsidRDefault="00952A91" w:rsidP="00952A91">
      <w:pPr>
        <w:jc w:val="right"/>
        <w:rPr>
          <w:rFonts w:eastAsiaTheme="majorEastAsia"/>
          <w:b/>
          <w:bCs/>
          <w:sz w:val="24"/>
          <w:szCs w:val="24"/>
        </w:rPr>
      </w:pPr>
    </w:p>
    <w:p w14:paraId="3DA24D1C" w14:textId="77777777" w:rsidR="00952A91" w:rsidRDefault="00952A91" w:rsidP="00952A91">
      <w:pPr>
        <w:jc w:val="right"/>
        <w:rPr>
          <w:rFonts w:eastAsiaTheme="majorEastAsia"/>
          <w:b/>
          <w:bCs/>
          <w:sz w:val="24"/>
          <w:szCs w:val="24"/>
        </w:rPr>
      </w:pPr>
    </w:p>
    <w:p w14:paraId="7A10C5B5" w14:textId="77777777" w:rsidR="00952A91" w:rsidRDefault="00952A91" w:rsidP="00952A91">
      <w:pPr>
        <w:jc w:val="right"/>
        <w:rPr>
          <w:rFonts w:eastAsiaTheme="majorEastAsia"/>
          <w:b/>
          <w:bCs/>
          <w:sz w:val="24"/>
          <w:szCs w:val="24"/>
        </w:rPr>
      </w:pPr>
    </w:p>
    <w:p w14:paraId="46930F74" w14:textId="77777777" w:rsidR="00952A91" w:rsidRDefault="00952A91" w:rsidP="00952A91">
      <w:pPr>
        <w:jc w:val="right"/>
        <w:rPr>
          <w:rFonts w:eastAsiaTheme="majorEastAsia"/>
          <w:b/>
          <w:bCs/>
          <w:sz w:val="24"/>
          <w:szCs w:val="24"/>
        </w:rPr>
      </w:pPr>
    </w:p>
    <w:p w14:paraId="0B8770CB" w14:textId="77777777" w:rsidR="00952A91" w:rsidRDefault="00952A91" w:rsidP="00952A91">
      <w:pPr>
        <w:jc w:val="right"/>
        <w:rPr>
          <w:rFonts w:eastAsiaTheme="majorEastAsia"/>
          <w:b/>
          <w:bCs/>
          <w:sz w:val="24"/>
          <w:szCs w:val="24"/>
        </w:rPr>
      </w:pPr>
    </w:p>
    <w:p w14:paraId="7DC181FF" w14:textId="77777777" w:rsidR="00952A91" w:rsidRDefault="00952A91" w:rsidP="00952A91">
      <w:pPr>
        <w:jc w:val="right"/>
        <w:rPr>
          <w:rFonts w:eastAsiaTheme="majorEastAsia"/>
          <w:b/>
          <w:bCs/>
          <w:sz w:val="24"/>
          <w:szCs w:val="24"/>
        </w:rPr>
      </w:pPr>
    </w:p>
    <w:p w14:paraId="1F5366C6" w14:textId="77777777" w:rsidR="00952A91" w:rsidRDefault="00952A91" w:rsidP="00952A91">
      <w:pPr>
        <w:jc w:val="right"/>
        <w:rPr>
          <w:rFonts w:eastAsiaTheme="majorEastAsia"/>
          <w:b/>
          <w:bCs/>
          <w:sz w:val="24"/>
          <w:szCs w:val="24"/>
        </w:rPr>
      </w:pPr>
    </w:p>
    <w:p w14:paraId="3C517B18" w14:textId="77777777" w:rsidR="00952A91" w:rsidRDefault="00952A91" w:rsidP="00952A91">
      <w:pPr>
        <w:jc w:val="right"/>
        <w:rPr>
          <w:rFonts w:eastAsiaTheme="majorEastAsia"/>
          <w:b/>
          <w:bCs/>
          <w:sz w:val="24"/>
          <w:szCs w:val="24"/>
        </w:rPr>
      </w:pPr>
    </w:p>
    <w:p w14:paraId="3F4A43DF" w14:textId="77777777" w:rsidR="00952A91" w:rsidRDefault="00952A91" w:rsidP="00952A91">
      <w:pPr>
        <w:jc w:val="right"/>
        <w:rPr>
          <w:rFonts w:eastAsiaTheme="majorEastAsia"/>
          <w:b/>
          <w:bCs/>
          <w:sz w:val="24"/>
          <w:szCs w:val="24"/>
        </w:rPr>
      </w:pPr>
    </w:p>
    <w:p w14:paraId="430FB40E" w14:textId="77777777" w:rsidR="00952A91" w:rsidRDefault="00952A91" w:rsidP="00952A91">
      <w:pPr>
        <w:jc w:val="right"/>
        <w:rPr>
          <w:rFonts w:eastAsiaTheme="majorEastAsia"/>
          <w:b/>
          <w:bCs/>
          <w:sz w:val="24"/>
          <w:szCs w:val="24"/>
        </w:rPr>
      </w:pPr>
    </w:p>
    <w:p w14:paraId="2D088138" w14:textId="77777777" w:rsidR="00952A91" w:rsidRDefault="00952A91" w:rsidP="00952A91">
      <w:pPr>
        <w:jc w:val="right"/>
        <w:rPr>
          <w:rFonts w:eastAsiaTheme="majorEastAsia"/>
          <w:b/>
          <w:bCs/>
          <w:sz w:val="24"/>
          <w:szCs w:val="24"/>
        </w:rPr>
      </w:pPr>
    </w:p>
    <w:p w14:paraId="445CA59F" w14:textId="77777777" w:rsidR="00952A91" w:rsidRDefault="00952A91" w:rsidP="00952A91">
      <w:pPr>
        <w:jc w:val="right"/>
        <w:rPr>
          <w:rFonts w:eastAsiaTheme="majorEastAsia"/>
          <w:b/>
          <w:bCs/>
          <w:sz w:val="24"/>
          <w:szCs w:val="24"/>
        </w:rPr>
      </w:pPr>
    </w:p>
    <w:p w14:paraId="4C3A593C" w14:textId="77777777" w:rsidR="00952A91" w:rsidRDefault="00952A91" w:rsidP="00952A91">
      <w:pPr>
        <w:jc w:val="right"/>
        <w:rPr>
          <w:rFonts w:eastAsiaTheme="majorEastAsia"/>
          <w:b/>
          <w:bCs/>
          <w:sz w:val="24"/>
          <w:szCs w:val="24"/>
        </w:rPr>
      </w:pPr>
    </w:p>
    <w:p w14:paraId="4DBF654A" w14:textId="77777777" w:rsidR="00952A91" w:rsidRDefault="00952A91" w:rsidP="00952A91">
      <w:pPr>
        <w:jc w:val="right"/>
        <w:rPr>
          <w:rFonts w:eastAsiaTheme="majorEastAsia"/>
          <w:b/>
          <w:bCs/>
          <w:sz w:val="24"/>
          <w:szCs w:val="24"/>
        </w:rPr>
      </w:pPr>
    </w:p>
    <w:p w14:paraId="71C22EAE" w14:textId="77777777" w:rsidR="00952A91" w:rsidRDefault="00952A91" w:rsidP="00952A91">
      <w:pPr>
        <w:jc w:val="right"/>
        <w:rPr>
          <w:rFonts w:eastAsiaTheme="majorEastAsia"/>
          <w:b/>
          <w:bCs/>
          <w:sz w:val="24"/>
          <w:szCs w:val="24"/>
        </w:rPr>
      </w:pPr>
    </w:p>
    <w:p w14:paraId="39F5C767" w14:textId="77777777" w:rsidR="00952A91" w:rsidRDefault="00952A91" w:rsidP="00952A91">
      <w:pPr>
        <w:jc w:val="right"/>
        <w:rPr>
          <w:rFonts w:eastAsiaTheme="majorEastAsia"/>
          <w:b/>
          <w:bCs/>
          <w:sz w:val="24"/>
          <w:szCs w:val="24"/>
        </w:rPr>
      </w:pPr>
    </w:p>
    <w:bookmarkEnd w:id="109"/>
    <w:p w14:paraId="0B39422C" w14:textId="547E491E" w:rsidR="00490259" w:rsidRPr="000F6329" w:rsidRDefault="00490259" w:rsidP="007D0E74">
      <w:pPr>
        <w:pageBreakBefore/>
        <w:jc w:val="right"/>
        <w:rPr>
          <w:rFonts w:eastAsiaTheme="majorEastAsia"/>
          <w:b/>
          <w:bCs/>
          <w:color w:val="2F5496" w:themeColor="accent1" w:themeShade="BF"/>
          <w:spacing w:val="20"/>
          <w:sz w:val="28"/>
          <w:szCs w:val="28"/>
        </w:rPr>
      </w:pPr>
      <w:r w:rsidRPr="00D7370A">
        <w:rPr>
          <w:rFonts w:eastAsiaTheme="majorEastAsia"/>
          <w:b/>
          <w:bCs/>
          <w:sz w:val="24"/>
          <w:szCs w:val="24"/>
        </w:rPr>
        <w:lastRenderedPageBreak/>
        <w:t>Załącznik nr 2 do SWZ</w:t>
      </w:r>
      <w:r w:rsidR="00485E6B">
        <w:rPr>
          <w:rFonts w:eastAsiaTheme="majorEastAsia"/>
          <w:b/>
          <w:bCs/>
          <w:color w:val="2F5496" w:themeColor="accent1" w:themeShade="BF"/>
          <w:spacing w:val="20"/>
          <w:sz w:val="28"/>
          <w:szCs w:val="28"/>
        </w:rPr>
        <w:br/>
      </w:r>
      <w:r w:rsidR="00B35D37">
        <w:rPr>
          <w:rFonts w:eastAsiaTheme="majorEastAsia"/>
          <w:i/>
          <w:iCs/>
          <w:color w:val="BFBFBF" w:themeColor="background1" w:themeShade="BF"/>
          <w:sz w:val="18"/>
          <w:szCs w:val="18"/>
        </w:rPr>
        <w:t>F</w:t>
      </w:r>
      <w:r w:rsidR="00B35D37" w:rsidRPr="003C20DB">
        <w:rPr>
          <w:rFonts w:eastAsiaTheme="majorEastAsia"/>
          <w:i/>
          <w:iCs/>
          <w:color w:val="BFBFBF" w:themeColor="background1" w:themeShade="BF"/>
          <w:sz w:val="18"/>
          <w:szCs w:val="18"/>
        </w:rPr>
        <w:t>ormularz ofertowy</w:t>
      </w:r>
    </w:p>
    <w:p w14:paraId="2EAC45FC" w14:textId="77777777" w:rsidR="00490259" w:rsidRPr="00E66F78" w:rsidRDefault="00490259" w:rsidP="00490259">
      <w:pPr>
        <w:ind w:left="426"/>
        <w:jc w:val="center"/>
        <w:rPr>
          <w:b/>
          <w:bCs/>
          <w:spacing w:val="20"/>
          <w:sz w:val="28"/>
          <w:szCs w:val="28"/>
        </w:rPr>
      </w:pPr>
    </w:p>
    <w:p w14:paraId="2205B0A3" w14:textId="6B7F9285" w:rsidR="00490259" w:rsidRDefault="00490259" w:rsidP="00490259">
      <w:pPr>
        <w:ind w:left="426"/>
        <w:jc w:val="center"/>
        <w:rPr>
          <w:b/>
          <w:bCs/>
          <w:spacing w:val="20"/>
          <w:sz w:val="28"/>
          <w:szCs w:val="28"/>
        </w:rPr>
      </w:pPr>
    </w:p>
    <w:p w14:paraId="58B02E11" w14:textId="77777777" w:rsidR="00006AD9" w:rsidRPr="00A14DD4" w:rsidRDefault="00006AD9" w:rsidP="00006AD9">
      <w:pPr>
        <w:jc w:val="center"/>
        <w:rPr>
          <w:b/>
          <w:spacing w:val="20"/>
          <w:sz w:val="40"/>
          <w:szCs w:val="40"/>
        </w:rPr>
      </w:pPr>
      <w:bookmarkStart w:id="110" w:name="_Hlk141256001"/>
      <w:bookmarkStart w:id="111" w:name="_Hlk141271147"/>
      <w:r w:rsidRPr="00A14DD4">
        <w:rPr>
          <w:b/>
          <w:spacing w:val="20"/>
          <w:sz w:val="40"/>
          <w:szCs w:val="40"/>
        </w:rPr>
        <w:t>FORMULARZ OFERTOWY</w:t>
      </w:r>
    </w:p>
    <w:bookmarkEnd w:id="110"/>
    <w:p w14:paraId="1824D947" w14:textId="77777777" w:rsidR="00006AD9" w:rsidRDefault="00006AD9" w:rsidP="00490259">
      <w:pPr>
        <w:ind w:left="426"/>
        <w:jc w:val="center"/>
        <w:rPr>
          <w:b/>
          <w:bCs/>
          <w:spacing w:val="20"/>
          <w:sz w:val="28"/>
          <w:szCs w:val="28"/>
        </w:rPr>
      </w:pPr>
    </w:p>
    <w:p w14:paraId="575B3479" w14:textId="77777777" w:rsidR="006E5FB0" w:rsidRPr="00E66F78" w:rsidRDefault="006E5FB0" w:rsidP="00490259">
      <w:pPr>
        <w:ind w:left="426"/>
        <w:jc w:val="center"/>
        <w:rPr>
          <w:b/>
          <w:bCs/>
          <w:spacing w:val="20"/>
          <w:sz w:val="28"/>
          <w:szCs w:val="28"/>
        </w:rPr>
      </w:pPr>
    </w:p>
    <w:p w14:paraId="4F5619C2" w14:textId="77777777" w:rsidR="00490259" w:rsidRPr="00E66F78" w:rsidRDefault="00490259" w:rsidP="00490259">
      <w:pPr>
        <w:ind w:left="426"/>
        <w:jc w:val="center"/>
        <w:rPr>
          <w:b/>
          <w:bCs/>
          <w:spacing w:val="20"/>
          <w:sz w:val="28"/>
          <w:szCs w:val="28"/>
        </w:rPr>
      </w:pPr>
    </w:p>
    <w:p w14:paraId="3526F853" w14:textId="77777777" w:rsidR="00490259" w:rsidRPr="00E66F78" w:rsidRDefault="00490259" w:rsidP="00490259">
      <w:pPr>
        <w:ind w:left="426"/>
        <w:jc w:val="center"/>
        <w:rPr>
          <w:b/>
          <w:bCs/>
          <w:spacing w:val="20"/>
          <w:sz w:val="28"/>
          <w:szCs w:val="28"/>
        </w:rPr>
      </w:pPr>
      <w:r w:rsidRPr="00E66F78">
        <w:rPr>
          <w:b/>
          <w:bCs/>
          <w:spacing w:val="20"/>
          <w:sz w:val="28"/>
          <w:szCs w:val="28"/>
        </w:rPr>
        <w:t xml:space="preserve">Elektroniczny Formularz Ofertowy jest dostępny na platformie Elektronicznego Formularza Ofertowego. </w:t>
      </w:r>
    </w:p>
    <w:p w14:paraId="3311619E" w14:textId="4712BABC" w:rsidR="00490259" w:rsidRDefault="00490259" w:rsidP="00490259">
      <w:pPr>
        <w:ind w:left="426"/>
        <w:jc w:val="center"/>
        <w:rPr>
          <w:b/>
          <w:bCs/>
          <w:spacing w:val="20"/>
          <w:sz w:val="28"/>
          <w:szCs w:val="28"/>
        </w:rPr>
      </w:pPr>
    </w:p>
    <w:p w14:paraId="34928F25" w14:textId="77777777" w:rsidR="006E5FB0" w:rsidRPr="00E66F78" w:rsidRDefault="006E5FB0" w:rsidP="00490259">
      <w:pPr>
        <w:ind w:left="426"/>
        <w:jc w:val="center"/>
        <w:rPr>
          <w:b/>
          <w:bCs/>
          <w:spacing w:val="20"/>
          <w:sz w:val="28"/>
          <w:szCs w:val="28"/>
        </w:rPr>
      </w:pPr>
    </w:p>
    <w:p w14:paraId="3CDABF98" w14:textId="79CD9578" w:rsidR="00490259" w:rsidRDefault="00490259" w:rsidP="00490259">
      <w:pPr>
        <w:jc w:val="center"/>
        <w:rPr>
          <w:b/>
          <w:bCs/>
          <w:spacing w:val="20"/>
          <w:sz w:val="28"/>
          <w:szCs w:val="28"/>
          <w:u w:val="single"/>
        </w:rPr>
      </w:pPr>
      <w:r w:rsidRPr="00E66F78">
        <w:rPr>
          <w:b/>
          <w:bCs/>
          <w:spacing w:val="20"/>
          <w:sz w:val="28"/>
          <w:szCs w:val="28"/>
          <w:u w:val="single"/>
        </w:rPr>
        <w:t>Link do Elektronicznego Formularza Ofertowego znajduje się w </w:t>
      </w:r>
      <w:r>
        <w:rPr>
          <w:b/>
          <w:bCs/>
          <w:spacing w:val="20"/>
          <w:sz w:val="28"/>
          <w:szCs w:val="28"/>
          <w:u w:val="single"/>
        </w:rPr>
        <w:t>P</w:t>
      </w:r>
      <w:r w:rsidRPr="00E66F78">
        <w:rPr>
          <w:b/>
          <w:bCs/>
          <w:spacing w:val="20"/>
          <w:sz w:val="28"/>
          <w:szCs w:val="28"/>
          <w:u w:val="single"/>
        </w:rPr>
        <w:t xml:space="preserve">rofilu </w:t>
      </w:r>
      <w:r>
        <w:rPr>
          <w:b/>
          <w:bCs/>
          <w:spacing w:val="20"/>
          <w:sz w:val="28"/>
          <w:szCs w:val="28"/>
          <w:u w:val="single"/>
        </w:rPr>
        <w:t>N</w:t>
      </w:r>
      <w:r w:rsidRPr="00E66F78">
        <w:rPr>
          <w:b/>
          <w:bCs/>
          <w:spacing w:val="20"/>
          <w:sz w:val="28"/>
          <w:szCs w:val="28"/>
          <w:u w:val="single"/>
        </w:rPr>
        <w:t>abywcy.</w:t>
      </w:r>
    </w:p>
    <w:bookmarkEnd w:id="111"/>
    <w:p w14:paraId="05EF048D" w14:textId="77777777" w:rsidR="00490259" w:rsidRPr="00E66F78" w:rsidRDefault="00490259" w:rsidP="00490259">
      <w:pPr>
        <w:jc w:val="center"/>
        <w:rPr>
          <w:b/>
          <w:bCs/>
          <w:spacing w:val="20"/>
          <w:sz w:val="28"/>
          <w:szCs w:val="28"/>
        </w:rPr>
      </w:pPr>
    </w:p>
    <w:p w14:paraId="3D8E4C38" w14:textId="77777777" w:rsidR="00490259" w:rsidRPr="00E66F78" w:rsidRDefault="00490259" w:rsidP="00490259">
      <w:pPr>
        <w:spacing w:before="120" w:line="312" w:lineRule="auto"/>
        <w:jc w:val="both"/>
        <w:rPr>
          <w:b/>
          <w:bCs/>
          <w:spacing w:val="20"/>
          <w:sz w:val="28"/>
          <w:szCs w:val="28"/>
          <w:u w:val="single"/>
        </w:rPr>
      </w:pPr>
    </w:p>
    <w:p w14:paraId="61116861" w14:textId="2461F64D" w:rsidR="00AC4DB5" w:rsidRPr="00CF6736" w:rsidRDefault="003761A2" w:rsidP="00CF6736">
      <w:pPr>
        <w:jc w:val="both"/>
        <w:rPr>
          <w:sz w:val="24"/>
        </w:rPr>
      </w:pPr>
      <w:r>
        <w:rPr>
          <w:b/>
          <w:bCs/>
          <w:color w:val="0070C0"/>
          <w:sz w:val="40"/>
          <w:szCs w:val="40"/>
        </w:rPr>
        <w:br w:type="page"/>
      </w:r>
    </w:p>
    <w:p w14:paraId="48E5F88E" w14:textId="77777777" w:rsidR="000C028E" w:rsidRDefault="000C028E" w:rsidP="0039151D">
      <w:pPr>
        <w:jc w:val="right"/>
        <w:rPr>
          <w:rFonts w:eastAsiaTheme="majorEastAsia"/>
          <w:b/>
          <w:bCs/>
          <w:sz w:val="24"/>
          <w:szCs w:val="24"/>
        </w:rPr>
      </w:pPr>
    </w:p>
    <w:p w14:paraId="56D85751" w14:textId="65F37BEC" w:rsidR="00490259" w:rsidRPr="003C20DB" w:rsidRDefault="00490259" w:rsidP="0039151D">
      <w:pPr>
        <w:jc w:val="right"/>
        <w:rPr>
          <w:rFonts w:eastAsiaTheme="majorEastAsia"/>
          <w:i/>
          <w:iCs/>
          <w:color w:val="BFBFBF" w:themeColor="background1" w:themeShade="BF"/>
          <w:sz w:val="18"/>
          <w:szCs w:val="18"/>
        </w:rPr>
      </w:pPr>
      <w:r w:rsidRPr="00D7370A">
        <w:rPr>
          <w:rFonts w:eastAsiaTheme="majorEastAsia"/>
          <w:b/>
          <w:bCs/>
          <w:sz w:val="24"/>
          <w:szCs w:val="24"/>
        </w:rPr>
        <w:t xml:space="preserve">Załącznik nr </w:t>
      </w:r>
      <w:r w:rsidR="00F02AB4">
        <w:rPr>
          <w:rFonts w:eastAsiaTheme="majorEastAsia"/>
          <w:b/>
          <w:bCs/>
          <w:sz w:val="24"/>
          <w:szCs w:val="24"/>
        </w:rPr>
        <w:t>3</w:t>
      </w:r>
      <w:r w:rsidRPr="00D7370A">
        <w:rPr>
          <w:rFonts w:eastAsiaTheme="majorEastAsia"/>
          <w:b/>
          <w:bCs/>
          <w:sz w:val="24"/>
          <w:szCs w:val="24"/>
        </w:rPr>
        <w:t>.1 do SWZ</w:t>
      </w:r>
      <w:r w:rsidR="0039151D">
        <w:rPr>
          <w:rFonts w:eastAsiaTheme="majorEastAsia"/>
          <w:b/>
          <w:bCs/>
          <w:color w:val="2F5496" w:themeColor="accent1" w:themeShade="BF"/>
          <w:spacing w:val="20"/>
          <w:sz w:val="28"/>
          <w:szCs w:val="28"/>
        </w:rPr>
        <w:br/>
      </w:r>
      <w:r w:rsidRPr="003C20DB">
        <w:rPr>
          <w:rFonts w:eastAsiaTheme="majorEastAsia"/>
          <w:i/>
          <w:iCs/>
          <w:color w:val="BFBFBF" w:themeColor="background1" w:themeShade="BF"/>
          <w:sz w:val="18"/>
          <w:szCs w:val="18"/>
        </w:rPr>
        <w:t>Oświadczenie o niepodleganiu wykluczeniu oraz spełnieniu warunków udziału w postępowaniu</w:t>
      </w:r>
    </w:p>
    <w:p w14:paraId="449AA6F3" w14:textId="77777777" w:rsidR="00490259" w:rsidRDefault="00490259" w:rsidP="00490259">
      <w:pPr>
        <w:jc w:val="both"/>
        <w:rPr>
          <w:sz w:val="22"/>
          <w:szCs w:val="22"/>
        </w:rPr>
      </w:pPr>
    </w:p>
    <w:p w14:paraId="7C03A106" w14:textId="77777777" w:rsidR="00490259" w:rsidRDefault="00490259" w:rsidP="00490259">
      <w:pPr>
        <w:jc w:val="both"/>
        <w:rPr>
          <w:sz w:val="22"/>
          <w:szCs w:val="22"/>
        </w:rPr>
      </w:pPr>
    </w:p>
    <w:p w14:paraId="324560D6" w14:textId="6061A3ED" w:rsidR="00490259" w:rsidRDefault="00490259" w:rsidP="00490259">
      <w:pPr>
        <w:pStyle w:val="bullet"/>
        <w:widowControl w:val="0"/>
        <w:spacing w:before="0" w:after="0"/>
        <w:jc w:val="center"/>
        <w:rPr>
          <w:b/>
          <w:bCs/>
          <w:sz w:val="20"/>
          <w:szCs w:val="18"/>
        </w:rPr>
      </w:pPr>
    </w:p>
    <w:p w14:paraId="1CDAAFD7" w14:textId="0C987E6F" w:rsidR="00B97822" w:rsidRDefault="00B97822" w:rsidP="00490259">
      <w:pPr>
        <w:pStyle w:val="bullet"/>
        <w:widowControl w:val="0"/>
        <w:spacing w:before="0" w:after="0"/>
        <w:jc w:val="center"/>
        <w:rPr>
          <w:b/>
          <w:bCs/>
          <w:sz w:val="20"/>
          <w:szCs w:val="18"/>
        </w:rPr>
      </w:pPr>
    </w:p>
    <w:p w14:paraId="51372C0F" w14:textId="5BD170EA" w:rsidR="00B97822" w:rsidRPr="00B97822" w:rsidRDefault="00B97822" w:rsidP="00B97822">
      <w:pPr>
        <w:pStyle w:val="bullet"/>
        <w:widowControl w:val="0"/>
        <w:spacing w:before="0" w:after="0"/>
        <w:jc w:val="center"/>
        <w:rPr>
          <w:rFonts w:eastAsiaTheme="majorEastAsia"/>
          <w:b/>
          <w:bCs/>
          <w:sz w:val="28"/>
          <w:szCs w:val="28"/>
        </w:rPr>
      </w:pPr>
      <w:bookmarkStart w:id="112" w:name="_Hlk141256679"/>
      <w:r w:rsidRPr="00B97822">
        <w:rPr>
          <w:rFonts w:eastAsiaTheme="majorEastAsia"/>
          <w:b/>
          <w:bCs/>
          <w:sz w:val="28"/>
          <w:szCs w:val="28"/>
        </w:rPr>
        <w:t xml:space="preserve">Oświadczenie o niepodleganiu wykluczeniu </w:t>
      </w:r>
      <w:r w:rsidR="00B17095">
        <w:rPr>
          <w:rFonts w:eastAsiaTheme="majorEastAsia"/>
          <w:b/>
          <w:bCs/>
          <w:sz w:val="28"/>
          <w:szCs w:val="28"/>
        </w:rPr>
        <w:br/>
      </w:r>
      <w:r w:rsidRPr="00B97822">
        <w:rPr>
          <w:rFonts w:eastAsiaTheme="majorEastAsia"/>
          <w:b/>
          <w:bCs/>
          <w:sz w:val="28"/>
          <w:szCs w:val="28"/>
        </w:rPr>
        <w:t>oraz spełnieniu warunków udziału w</w:t>
      </w:r>
      <w:r>
        <w:rPr>
          <w:rFonts w:eastAsiaTheme="majorEastAsia"/>
          <w:b/>
          <w:bCs/>
          <w:sz w:val="28"/>
          <w:szCs w:val="28"/>
        </w:rPr>
        <w:t> </w:t>
      </w:r>
      <w:r w:rsidRPr="00B97822">
        <w:rPr>
          <w:rFonts w:eastAsiaTheme="majorEastAsia"/>
          <w:b/>
          <w:bCs/>
          <w:sz w:val="28"/>
          <w:szCs w:val="28"/>
        </w:rPr>
        <w:t>postępowaniu</w:t>
      </w:r>
    </w:p>
    <w:p w14:paraId="70D242D4" w14:textId="77777777" w:rsidR="00B97822" w:rsidRDefault="00B97822" w:rsidP="00BE4794">
      <w:pPr>
        <w:tabs>
          <w:tab w:val="left" w:pos="0"/>
        </w:tabs>
        <w:rPr>
          <w:sz w:val="24"/>
          <w:szCs w:val="24"/>
        </w:rPr>
      </w:pPr>
    </w:p>
    <w:bookmarkEnd w:id="112"/>
    <w:p w14:paraId="2BDFAAAE" w14:textId="77777777" w:rsidR="00B97822" w:rsidRDefault="00B97822" w:rsidP="00BE4794">
      <w:pPr>
        <w:tabs>
          <w:tab w:val="left" w:pos="0"/>
        </w:tabs>
        <w:rPr>
          <w:sz w:val="24"/>
          <w:szCs w:val="24"/>
        </w:rPr>
      </w:pPr>
    </w:p>
    <w:p w14:paraId="2B83C121" w14:textId="4D5AB507" w:rsidR="00BE4794" w:rsidRPr="006E25C3" w:rsidRDefault="00BE4794" w:rsidP="00BE4794">
      <w:pPr>
        <w:tabs>
          <w:tab w:val="left" w:pos="0"/>
        </w:tabs>
        <w:rPr>
          <w:sz w:val="24"/>
          <w:szCs w:val="24"/>
        </w:rPr>
      </w:pPr>
      <w:r w:rsidRPr="006E25C3">
        <w:rPr>
          <w:sz w:val="24"/>
          <w:szCs w:val="24"/>
        </w:rPr>
        <w:t xml:space="preserve">Nazwa </w:t>
      </w:r>
      <w:r w:rsidR="00DB4D9E" w:rsidRPr="006E25C3">
        <w:rPr>
          <w:sz w:val="24"/>
          <w:szCs w:val="24"/>
        </w:rPr>
        <w:t>Wykonawcy</w:t>
      </w:r>
      <w:r w:rsidRPr="006E25C3">
        <w:rPr>
          <w:sz w:val="24"/>
          <w:szCs w:val="24"/>
        </w:rPr>
        <w:t>: ...................................................................................................................</w:t>
      </w:r>
    </w:p>
    <w:p w14:paraId="4C98AB6B" w14:textId="77777777" w:rsidR="00490259" w:rsidRDefault="00490259" w:rsidP="00490259">
      <w:pPr>
        <w:jc w:val="both"/>
        <w:rPr>
          <w:sz w:val="22"/>
          <w:szCs w:val="22"/>
        </w:rPr>
      </w:pPr>
    </w:p>
    <w:p w14:paraId="17F4F43A" w14:textId="77777777" w:rsidR="00490259" w:rsidRDefault="00490259" w:rsidP="00490259">
      <w:pPr>
        <w:jc w:val="both"/>
        <w:rPr>
          <w:sz w:val="22"/>
          <w:szCs w:val="22"/>
        </w:rPr>
      </w:pPr>
    </w:p>
    <w:p w14:paraId="2B4A0C12" w14:textId="77777777" w:rsidR="00490259" w:rsidRPr="00E66F78" w:rsidRDefault="00490259" w:rsidP="00490259">
      <w:pPr>
        <w:jc w:val="both"/>
        <w:rPr>
          <w:sz w:val="22"/>
          <w:szCs w:val="22"/>
        </w:rPr>
      </w:pPr>
    </w:p>
    <w:p w14:paraId="52BDCE74" w14:textId="77777777" w:rsidR="00490259" w:rsidRPr="002A0BD5" w:rsidRDefault="00490259" w:rsidP="00490259">
      <w:pPr>
        <w:pStyle w:val="bullet"/>
        <w:widowControl w:val="0"/>
        <w:spacing w:before="0" w:after="0"/>
        <w:rPr>
          <w:bCs/>
          <w:sz w:val="18"/>
          <w:szCs w:val="18"/>
        </w:rPr>
      </w:pPr>
    </w:p>
    <w:p w14:paraId="56A60FA8" w14:textId="77777777" w:rsidR="00490259" w:rsidRPr="00A04EE8" w:rsidRDefault="00490259" w:rsidP="00A04EE8">
      <w:pPr>
        <w:widowControl w:val="0"/>
        <w:jc w:val="both"/>
        <w:rPr>
          <w:b/>
          <w:sz w:val="24"/>
          <w:szCs w:val="24"/>
        </w:rPr>
      </w:pPr>
      <w:r w:rsidRPr="00A04EE8">
        <w:rPr>
          <w:b/>
          <w:sz w:val="24"/>
          <w:szCs w:val="24"/>
        </w:rPr>
        <w:t>Oświadczam, że:</w:t>
      </w:r>
    </w:p>
    <w:p w14:paraId="3BB37FDD" w14:textId="77777777" w:rsidR="00490259" w:rsidRPr="00A04EE8" w:rsidRDefault="00490259" w:rsidP="00490259">
      <w:pPr>
        <w:pStyle w:val="Akapitzlist"/>
        <w:widowControl w:val="0"/>
        <w:ind w:left="360"/>
        <w:jc w:val="both"/>
        <w:rPr>
          <w:b/>
        </w:rPr>
      </w:pPr>
    </w:p>
    <w:p w14:paraId="703D2756" w14:textId="3B787B1F" w:rsidR="00490259" w:rsidRPr="00A04EE8" w:rsidRDefault="00490259" w:rsidP="004311F1">
      <w:pPr>
        <w:pStyle w:val="Akapitzlist"/>
        <w:widowControl w:val="0"/>
        <w:numPr>
          <w:ilvl w:val="0"/>
          <w:numId w:val="34"/>
        </w:numPr>
        <w:spacing w:before="240" w:line="312" w:lineRule="auto"/>
        <w:ind w:left="709" w:hanging="425"/>
        <w:contextualSpacing w:val="0"/>
        <w:jc w:val="both"/>
        <w:rPr>
          <w:bCs/>
        </w:rPr>
      </w:pPr>
      <w:r w:rsidRPr="00A04EE8">
        <w:rPr>
          <w:bCs/>
        </w:rPr>
        <w:t xml:space="preserve">nie podlegam wykluczeniu z postępowania o udzielenie zamówienia na podstawie </w:t>
      </w:r>
      <w:r w:rsidR="002A4CEC" w:rsidRPr="00A04EE8">
        <w:rPr>
          <w:bCs/>
        </w:rPr>
        <w:t>części V ust. 2 SWZ</w:t>
      </w:r>
      <w:r w:rsidR="00A04EE8">
        <w:rPr>
          <w:bCs/>
        </w:rPr>
        <w:t>;</w:t>
      </w:r>
    </w:p>
    <w:p w14:paraId="751AF737" w14:textId="742607A3" w:rsidR="00490259" w:rsidRPr="00A04EE8" w:rsidRDefault="00490259" w:rsidP="004311F1">
      <w:pPr>
        <w:pStyle w:val="Akapitzlist"/>
        <w:widowControl w:val="0"/>
        <w:numPr>
          <w:ilvl w:val="0"/>
          <w:numId w:val="34"/>
        </w:numPr>
        <w:spacing w:before="240" w:line="312" w:lineRule="auto"/>
        <w:ind w:left="709" w:hanging="425"/>
        <w:contextualSpacing w:val="0"/>
        <w:jc w:val="both"/>
        <w:rPr>
          <w:bCs/>
        </w:rPr>
      </w:pPr>
      <w:r w:rsidRPr="00A04EE8">
        <w:rPr>
          <w:bCs/>
        </w:rPr>
        <w:t>spełniam warunki udziału w postępowaniu określone przez Zamawiającego</w:t>
      </w:r>
      <w:r w:rsidR="00ED4100" w:rsidRPr="00A04EE8">
        <w:rPr>
          <w:bCs/>
        </w:rPr>
        <w:t xml:space="preserve"> w SWZ</w:t>
      </w:r>
      <w:r w:rsidR="00A04EE8">
        <w:rPr>
          <w:bCs/>
        </w:rPr>
        <w:t>;</w:t>
      </w:r>
    </w:p>
    <w:p w14:paraId="268AE541" w14:textId="023AC605" w:rsidR="00490259" w:rsidRPr="00A04EE8" w:rsidRDefault="00490259" w:rsidP="004311F1">
      <w:pPr>
        <w:pStyle w:val="Akapitzlist"/>
        <w:widowControl w:val="0"/>
        <w:numPr>
          <w:ilvl w:val="0"/>
          <w:numId w:val="34"/>
        </w:numPr>
        <w:spacing w:before="240" w:line="312" w:lineRule="auto"/>
        <w:ind w:left="709" w:hanging="425"/>
        <w:contextualSpacing w:val="0"/>
        <w:jc w:val="both"/>
        <w:rPr>
          <w:bCs/>
        </w:rPr>
      </w:pPr>
      <w:r w:rsidRPr="00A04EE8">
        <w:rPr>
          <w:bCs/>
        </w:rPr>
        <w:t>spełniam wymagania odnoszące się do przedmiotu zamówienia określone przez Zamawiającego</w:t>
      </w:r>
      <w:r w:rsidR="00ED4100" w:rsidRPr="00A04EE8">
        <w:rPr>
          <w:bCs/>
        </w:rPr>
        <w:t xml:space="preserve"> w SWZ</w:t>
      </w:r>
      <w:r w:rsidR="00A04EE8">
        <w:rPr>
          <w:bCs/>
        </w:rPr>
        <w:t>;</w:t>
      </w:r>
    </w:p>
    <w:p w14:paraId="3989B439" w14:textId="77777777" w:rsidR="00490259" w:rsidRPr="00A04EE8" w:rsidRDefault="00490259" w:rsidP="004311F1">
      <w:pPr>
        <w:pStyle w:val="Akapitzlist"/>
        <w:widowControl w:val="0"/>
        <w:numPr>
          <w:ilvl w:val="0"/>
          <w:numId w:val="34"/>
        </w:numPr>
        <w:spacing w:before="240" w:line="312" w:lineRule="auto"/>
        <w:ind w:left="709" w:hanging="425"/>
        <w:contextualSpacing w:val="0"/>
        <w:jc w:val="both"/>
        <w:rPr>
          <w:bCs/>
          <w:color w:val="FF0000"/>
        </w:rPr>
      </w:pPr>
      <w:r w:rsidRPr="00A04EE8">
        <w:rPr>
          <w:bCs/>
        </w:rPr>
        <w:t>odpowiadam solidarnie za wykonanie przedmiotu zamówienia.</w:t>
      </w:r>
    </w:p>
    <w:p w14:paraId="72D3BEBA" w14:textId="77777777" w:rsidR="00490259" w:rsidRPr="00A04EE8" w:rsidRDefault="00490259" w:rsidP="00490259">
      <w:pPr>
        <w:tabs>
          <w:tab w:val="left" w:pos="851"/>
        </w:tabs>
        <w:ind w:left="-142" w:firstLine="142"/>
        <w:rPr>
          <w:b/>
          <w:bCs/>
          <w:strike/>
          <w:color w:val="FF0000"/>
          <w:sz w:val="24"/>
          <w:szCs w:val="24"/>
        </w:rPr>
      </w:pPr>
    </w:p>
    <w:p w14:paraId="4048E579" w14:textId="77777777" w:rsidR="00490259" w:rsidRDefault="00490259" w:rsidP="00490259">
      <w:pPr>
        <w:tabs>
          <w:tab w:val="left" w:pos="851"/>
        </w:tabs>
        <w:ind w:left="-142" w:firstLine="142"/>
        <w:rPr>
          <w:b/>
          <w:bCs/>
          <w:strike/>
          <w:sz w:val="22"/>
          <w:szCs w:val="22"/>
        </w:rPr>
      </w:pPr>
    </w:p>
    <w:p w14:paraId="47982F32" w14:textId="77777777" w:rsidR="00490259" w:rsidRDefault="00490259" w:rsidP="00490259">
      <w:pPr>
        <w:tabs>
          <w:tab w:val="left" w:pos="851"/>
        </w:tabs>
        <w:ind w:left="-142" w:firstLine="142"/>
        <w:rPr>
          <w:b/>
          <w:bCs/>
          <w:strike/>
          <w:sz w:val="22"/>
          <w:szCs w:val="22"/>
        </w:rPr>
      </w:pPr>
    </w:p>
    <w:p w14:paraId="34575BA5" w14:textId="77777777" w:rsidR="00490259" w:rsidRDefault="00490259" w:rsidP="00490259">
      <w:pPr>
        <w:tabs>
          <w:tab w:val="left" w:pos="851"/>
        </w:tabs>
        <w:ind w:left="-142" w:firstLine="142"/>
        <w:rPr>
          <w:b/>
          <w:bCs/>
          <w:strike/>
          <w:sz w:val="22"/>
          <w:szCs w:val="22"/>
        </w:rPr>
      </w:pPr>
    </w:p>
    <w:p w14:paraId="1663918D" w14:textId="77777777" w:rsidR="00490259" w:rsidRDefault="00490259" w:rsidP="00490259">
      <w:pPr>
        <w:tabs>
          <w:tab w:val="left" w:pos="851"/>
        </w:tabs>
        <w:ind w:left="-142" w:firstLine="142"/>
        <w:rPr>
          <w:b/>
          <w:bCs/>
          <w:strike/>
          <w:sz w:val="22"/>
          <w:szCs w:val="22"/>
        </w:rPr>
      </w:pPr>
    </w:p>
    <w:p w14:paraId="04D38214" w14:textId="77777777" w:rsidR="00490259" w:rsidRDefault="00490259" w:rsidP="00490259">
      <w:pPr>
        <w:tabs>
          <w:tab w:val="left" w:pos="851"/>
        </w:tabs>
        <w:ind w:left="-142" w:firstLine="142"/>
        <w:rPr>
          <w:b/>
          <w:bCs/>
          <w:strike/>
          <w:sz w:val="22"/>
          <w:szCs w:val="22"/>
        </w:rPr>
      </w:pPr>
    </w:p>
    <w:p w14:paraId="4131E10E" w14:textId="77777777" w:rsidR="00490259" w:rsidRDefault="00490259" w:rsidP="00490259">
      <w:pPr>
        <w:tabs>
          <w:tab w:val="left" w:pos="851"/>
        </w:tabs>
        <w:ind w:left="-142" w:firstLine="142"/>
        <w:rPr>
          <w:b/>
          <w:bCs/>
          <w:strike/>
          <w:sz w:val="22"/>
          <w:szCs w:val="22"/>
        </w:rPr>
      </w:pPr>
    </w:p>
    <w:p w14:paraId="31939ADF" w14:textId="77777777" w:rsidR="00490259" w:rsidRDefault="00490259" w:rsidP="00490259">
      <w:pPr>
        <w:tabs>
          <w:tab w:val="left" w:pos="851"/>
        </w:tabs>
        <w:ind w:left="-142" w:firstLine="142"/>
        <w:rPr>
          <w:b/>
          <w:bCs/>
          <w:strike/>
          <w:sz w:val="22"/>
          <w:szCs w:val="22"/>
        </w:rPr>
      </w:pPr>
    </w:p>
    <w:p w14:paraId="06A92D1D" w14:textId="77777777" w:rsidR="00490259" w:rsidRDefault="00490259" w:rsidP="00490259">
      <w:pPr>
        <w:tabs>
          <w:tab w:val="left" w:pos="851"/>
        </w:tabs>
        <w:ind w:left="-142" w:firstLine="142"/>
        <w:rPr>
          <w:b/>
          <w:bCs/>
          <w:strike/>
          <w:sz w:val="22"/>
          <w:szCs w:val="22"/>
        </w:rPr>
      </w:pPr>
    </w:p>
    <w:p w14:paraId="23346BAE" w14:textId="77777777" w:rsidR="00490259" w:rsidRDefault="00490259" w:rsidP="00490259">
      <w:pPr>
        <w:tabs>
          <w:tab w:val="left" w:pos="851"/>
        </w:tabs>
        <w:ind w:left="-142" w:firstLine="142"/>
        <w:rPr>
          <w:b/>
          <w:bCs/>
          <w:strike/>
          <w:sz w:val="22"/>
          <w:szCs w:val="22"/>
        </w:rPr>
      </w:pPr>
    </w:p>
    <w:p w14:paraId="2D13CA41" w14:textId="6F55B677" w:rsidR="00490259" w:rsidRPr="00E66F78" w:rsidRDefault="00490259" w:rsidP="00490259">
      <w:pPr>
        <w:jc w:val="both"/>
        <w:rPr>
          <w:i/>
          <w:iCs/>
        </w:rPr>
      </w:pPr>
      <w:r w:rsidRPr="0014177E">
        <w:rPr>
          <w:i/>
          <w:iCs/>
          <w:sz w:val="22"/>
          <w:szCs w:val="22"/>
        </w:rPr>
        <w:t xml:space="preserve">W przypadku ofert </w:t>
      </w:r>
      <w:r w:rsidR="008616AB">
        <w:rPr>
          <w:i/>
          <w:iCs/>
          <w:sz w:val="22"/>
          <w:szCs w:val="22"/>
        </w:rPr>
        <w:t>Wykonawców</w:t>
      </w:r>
      <w:r w:rsidRPr="0014177E">
        <w:rPr>
          <w:i/>
          <w:iCs/>
          <w:sz w:val="22"/>
          <w:szCs w:val="22"/>
        </w:rPr>
        <w:t xml:space="preserve"> wspólnie ubiegających się o udzielenie zamówienia niniejsze oświadczenie składane jest przez każdego z </w:t>
      </w:r>
      <w:r w:rsidR="008616AB">
        <w:rPr>
          <w:i/>
          <w:iCs/>
          <w:sz w:val="22"/>
          <w:szCs w:val="22"/>
        </w:rPr>
        <w:t>Wykonawców</w:t>
      </w:r>
      <w:r w:rsidRPr="0014177E">
        <w:rPr>
          <w:i/>
          <w:iCs/>
          <w:sz w:val="22"/>
          <w:szCs w:val="22"/>
        </w:rPr>
        <w:t>.</w:t>
      </w:r>
    </w:p>
    <w:p w14:paraId="6B42E37F" w14:textId="77777777" w:rsidR="00490259" w:rsidRPr="00CE1A8D" w:rsidRDefault="00490259" w:rsidP="00490259">
      <w:pPr>
        <w:tabs>
          <w:tab w:val="left" w:pos="851"/>
        </w:tabs>
        <w:ind w:left="-142" w:firstLine="142"/>
        <w:rPr>
          <w:strike/>
          <w:sz w:val="22"/>
        </w:rPr>
      </w:pPr>
      <w:r w:rsidRPr="00CE1A8D">
        <w:rPr>
          <w:b/>
          <w:bCs/>
          <w:strike/>
          <w:sz w:val="22"/>
          <w:szCs w:val="22"/>
        </w:rPr>
        <w:br w:type="page"/>
      </w:r>
    </w:p>
    <w:p w14:paraId="001E6EB6" w14:textId="5981CE64" w:rsidR="00490259" w:rsidRPr="00D61626" w:rsidRDefault="00490259" w:rsidP="0039151D">
      <w:pPr>
        <w:jc w:val="right"/>
        <w:rPr>
          <w:rFonts w:eastAsiaTheme="majorEastAsia"/>
          <w:b/>
          <w:bCs/>
          <w:color w:val="BFBFBF" w:themeColor="background1" w:themeShade="BF"/>
          <w:spacing w:val="20"/>
          <w:sz w:val="24"/>
          <w:szCs w:val="24"/>
        </w:rPr>
      </w:pPr>
      <w:r w:rsidRPr="00D7370A">
        <w:rPr>
          <w:rFonts w:eastAsiaTheme="majorEastAsia"/>
          <w:b/>
          <w:bCs/>
          <w:sz w:val="24"/>
          <w:szCs w:val="24"/>
        </w:rPr>
        <w:lastRenderedPageBreak/>
        <w:t xml:space="preserve">Załącznik nr </w:t>
      </w:r>
      <w:r w:rsidR="00F02AB4">
        <w:rPr>
          <w:rFonts w:eastAsiaTheme="majorEastAsia"/>
          <w:b/>
          <w:bCs/>
          <w:sz w:val="24"/>
          <w:szCs w:val="24"/>
        </w:rPr>
        <w:t>3</w:t>
      </w:r>
      <w:r w:rsidRPr="00D7370A">
        <w:rPr>
          <w:rFonts w:eastAsiaTheme="majorEastAsia"/>
          <w:b/>
          <w:bCs/>
          <w:sz w:val="24"/>
          <w:szCs w:val="24"/>
        </w:rPr>
        <w:t>.2 do SWZ</w:t>
      </w:r>
      <w:r w:rsidR="0039151D" w:rsidRPr="00634C2B">
        <w:rPr>
          <w:rFonts w:eastAsiaTheme="majorEastAsia"/>
          <w:b/>
          <w:bCs/>
          <w:spacing w:val="20"/>
          <w:sz w:val="24"/>
          <w:szCs w:val="24"/>
        </w:rPr>
        <w:br/>
      </w:r>
      <w:r w:rsidR="00D61626">
        <w:rPr>
          <w:rFonts w:eastAsiaTheme="majorEastAsia"/>
          <w:i/>
          <w:iCs/>
          <w:color w:val="BFBFBF" w:themeColor="background1" w:themeShade="BF"/>
          <w:sz w:val="18"/>
          <w:szCs w:val="18"/>
        </w:rPr>
        <w:t>O</w:t>
      </w:r>
      <w:r w:rsidR="00D61626" w:rsidRPr="003C20DB">
        <w:rPr>
          <w:rFonts w:eastAsiaTheme="majorEastAsia"/>
          <w:i/>
          <w:iCs/>
          <w:color w:val="BFBFBF" w:themeColor="background1" w:themeShade="BF"/>
          <w:sz w:val="18"/>
          <w:szCs w:val="18"/>
        </w:rPr>
        <w:t xml:space="preserve">świadczenie </w:t>
      </w:r>
      <w:r w:rsidR="00B403A7">
        <w:rPr>
          <w:rFonts w:eastAsiaTheme="majorEastAsia"/>
          <w:i/>
          <w:iCs/>
          <w:color w:val="BFBFBF" w:themeColor="background1" w:themeShade="BF"/>
          <w:sz w:val="18"/>
          <w:szCs w:val="18"/>
        </w:rPr>
        <w:t>dot.</w:t>
      </w:r>
      <w:r w:rsidR="00D61626" w:rsidRPr="00D61626">
        <w:rPr>
          <w:rFonts w:eastAsiaTheme="majorEastAsia"/>
          <w:i/>
          <w:iCs/>
          <w:color w:val="BFBFBF" w:themeColor="background1" w:themeShade="BF"/>
          <w:sz w:val="18"/>
          <w:szCs w:val="18"/>
        </w:rPr>
        <w:t xml:space="preserve"> grupy kapitałowej</w:t>
      </w:r>
    </w:p>
    <w:p w14:paraId="2A89DB10" w14:textId="0F76D18B" w:rsidR="00490259" w:rsidRDefault="00490259" w:rsidP="00490259">
      <w:pPr>
        <w:jc w:val="center"/>
        <w:rPr>
          <w:b/>
          <w:sz w:val="22"/>
          <w:szCs w:val="24"/>
        </w:rPr>
      </w:pPr>
    </w:p>
    <w:p w14:paraId="5C516B28" w14:textId="437AC612" w:rsidR="00FE6881" w:rsidRDefault="00FE6881" w:rsidP="00490259">
      <w:pPr>
        <w:jc w:val="center"/>
        <w:rPr>
          <w:b/>
          <w:sz w:val="22"/>
          <w:szCs w:val="24"/>
        </w:rPr>
      </w:pPr>
    </w:p>
    <w:p w14:paraId="580D8145" w14:textId="41020EF9" w:rsidR="00634C2B" w:rsidRPr="00634C2B" w:rsidRDefault="00634C2B" w:rsidP="00490259">
      <w:pPr>
        <w:jc w:val="center"/>
        <w:rPr>
          <w:b/>
          <w:bCs/>
          <w:sz w:val="28"/>
          <w:szCs w:val="28"/>
        </w:rPr>
      </w:pPr>
      <w:bookmarkStart w:id="113" w:name="_Hlk141256880"/>
      <w:r w:rsidRPr="00634C2B">
        <w:rPr>
          <w:rFonts w:eastAsiaTheme="majorEastAsia"/>
          <w:b/>
          <w:bCs/>
          <w:sz w:val="28"/>
          <w:szCs w:val="28"/>
        </w:rPr>
        <w:t xml:space="preserve">Oświadczenie o przynależności lub braku przynależności </w:t>
      </w:r>
      <w:r w:rsidR="00EC0B9A">
        <w:rPr>
          <w:rFonts w:eastAsiaTheme="majorEastAsia"/>
          <w:b/>
          <w:bCs/>
          <w:sz w:val="28"/>
          <w:szCs w:val="28"/>
        </w:rPr>
        <w:br/>
      </w:r>
      <w:r w:rsidRPr="00634C2B">
        <w:rPr>
          <w:rFonts w:eastAsiaTheme="majorEastAsia"/>
          <w:b/>
          <w:bCs/>
          <w:sz w:val="28"/>
          <w:szCs w:val="28"/>
        </w:rPr>
        <w:t>do tej samej grupy kapitałowej</w:t>
      </w:r>
    </w:p>
    <w:bookmarkEnd w:id="113"/>
    <w:p w14:paraId="40704DFA" w14:textId="77777777" w:rsidR="00634C2B" w:rsidRPr="00E66F78" w:rsidRDefault="00634C2B" w:rsidP="00490259">
      <w:pPr>
        <w:jc w:val="center"/>
        <w:rPr>
          <w:b/>
          <w:sz w:val="22"/>
          <w:szCs w:val="24"/>
        </w:rPr>
      </w:pPr>
    </w:p>
    <w:p w14:paraId="05A5CF55" w14:textId="323950B2" w:rsidR="00490259" w:rsidRPr="00111016" w:rsidRDefault="00490259" w:rsidP="00490259">
      <w:pPr>
        <w:tabs>
          <w:tab w:val="left" w:pos="0"/>
        </w:tabs>
        <w:rPr>
          <w:sz w:val="22"/>
          <w:szCs w:val="22"/>
        </w:rPr>
      </w:pPr>
      <w:bookmarkStart w:id="114" w:name="_Hlk106046176"/>
      <w:r w:rsidRPr="00111016">
        <w:rPr>
          <w:sz w:val="22"/>
          <w:szCs w:val="22"/>
        </w:rPr>
        <w:t xml:space="preserve">Nazwa </w:t>
      </w:r>
      <w:r w:rsidR="00DB4D9E" w:rsidRPr="00111016">
        <w:rPr>
          <w:sz w:val="22"/>
          <w:szCs w:val="22"/>
        </w:rPr>
        <w:t>Wykonawcy</w:t>
      </w:r>
      <w:r w:rsidRPr="00111016">
        <w:rPr>
          <w:sz w:val="22"/>
          <w:szCs w:val="22"/>
        </w:rPr>
        <w:t>: ...................................................................................................................</w:t>
      </w:r>
    </w:p>
    <w:p w14:paraId="450F9B90" w14:textId="77777777" w:rsidR="00490259" w:rsidRPr="00111016" w:rsidRDefault="00490259" w:rsidP="00490259">
      <w:pPr>
        <w:tabs>
          <w:tab w:val="left" w:pos="0"/>
        </w:tabs>
        <w:rPr>
          <w:color w:val="FF0000"/>
        </w:rPr>
      </w:pPr>
    </w:p>
    <w:p w14:paraId="02CFB92F" w14:textId="77777777" w:rsidR="00490259" w:rsidRPr="00111016" w:rsidRDefault="00490259" w:rsidP="00490259">
      <w:pPr>
        <w:jc w:val="both"/>
      </w:pPr>
    </w:p>
    <w:p w14:paraId="3C5AE1B2" w14:textId="4B022A6D" w:rsidR="00490259" w:rsidRPr="00111016" w:rsidRDefault="00490259" w:rsidP="00E75E6A">
      <w:pPr>
        <w:jc w:val="both"/>
        <w:rPr>
          <w:sz w:val="22"/>
          <w:szCs w:val="22"/>
        </w:rPr>
      </w:pPr>
      <w:r w:rsidRPr="00111016">
        <w:rPr>
          <w:sz w:val="22"/>
          <w:szCs w:val="22"/>
        </w:rPr>
        <w:t>Składając ofertę w postępowaniu o udzielenie zamówienia nr …</w:t>
      </w:r>
      <w:proofErr w:type="gramStart"/>
      <w:r w:rsidRPr="00111016">
        <w:rPr>
          <w:sz w:val="22"/>
          <w:szCs w:val="22"/>
        </w:rPr>
        <w:t>…</w:t>
      </w:r>
      <w:r w:rsidR="00111016">
        <w:rPr>
          <w:sz w:val="22"/>
          <w:szCs w:val="22"/>
        </w:rPr>
        <w:t>….</w:t>
      </w:r>
      <w:proofErr w:type="gramEnd"/>
      <w:r w:rsidR="00111016">
        <w:rPr>
          <w:sz w:val="22"/>
          <w:szCs w:val="22"/>
        </w:rPr>
        <w:t>.</w:t>
      </w:r>
      <w:r w:rsidRPr="00111016">
        <w:rPr>
          <w:sz w:val="22"/>
          <w:szCs w:val="22"/>
        </w:rPr>
        <w:t>…, którego przedmiotem jest …………………………………..………. oświadczamy, że:</w:t>
      </w:r>
    </w:p>
    <w:p w14:paraId="05912E3A" w14:textId="77777777" w:rsidR="00490259" w:rsidRPr="00111016" w:rsidRDefault="00490259" w:rsidP="00490259">
      <w:pPr>
        <w:jc w:val="both"/>
        <w:rPr>
          <w:sz w:val="22"/>
          <w:szCs w:val="22"/>
        </w:rPr>
      </w:pPr>
    </w:p>
    <w:p w14:paraId="2DA72244" w14:textId="33CAD508" w:rsidR="00490259" w:rsidRPr="00111016" w:rsidRDefault="00490259" w:rsidP="004311F1">
      <w:pPr>
        <w:numPr>
          <w:ilvl w:val="0"/>
          <w:numId w:val="29"/>
        </w:numPr>
        <w:ind w:left="284" w:hanging="284"/>
        <w:jc w:val="both"/>
        <w:rPr>
          <w:sz w:val="22"/>
          <w:szCs w:val="22"/>
        </w:rPr>
      </w:pPr>
      <w:r w:rsidRPr="00111016">
        <w:rPr>
          <w:sz w:val="22"/>
          <w:szCs w:val="22"/>
        </w:rPr>
        <w:t>Nie należymy do grupy kapitałowej w rozumieniu ustawy z dnia 16.02.2007r. o ochronie konkurencji i</w:t>
      </w:r>
      <w:r w:rsidR="006E25C3">
        <w:rPr>
          <w:sz w:val="22"/>
          <w:szCs w:val="22"/>
        </w:rPr>
        <w:t> </w:t>
      </w:r>
      <w:r w:rsidRPr="00111016">
        <w:rPr>
          <w:sz w:val="22"/>
          <w:szCs w:val="22"/>
        </w:rPr>
        <w:t>konsumentów (Dz.U. z 202</w:t>
      </w:r>
      <w:r w:rsidR="00BE4794" w:rsidRPr="00111016">
        <w:rPr>
          <w:sz w:val="22"/>
          <w:szCs w:val="22"/>
        </w:rPr>
        <w:t>1</w:t>
      </w:r>
      <w:r w:rsidRPr="00111016">
        <w:rPr>
          <w:sz w:val="22"/>
          <w:szCs w:val="22"/>
        </w:rPr>
        <w:t xml:space="preserve"> r. poz. </w:t>
      </w:r>
      <w:r w:rsidR="00BE4794" w:rsidRPr="00111016">
        <w:rPr>
          <w:sz w:val="22"/>
          <w:szCs w:val="22"/>
        </w:rPr>
        <w:t xml:space="preserve">275 </w:t>
      </w:r>
      <w:proofErr w:type="spellStart"/>
      <w:r w:rsidR="00BE4794" w:rsidRPr="00111016">
        <w:rPr>
          <w:sz w:val="22"/>
          <w:szCs w:val="22"/>
        </w:rPr>
        <w:t>t.j</w:t>
      </w:r>
      <w:proofErr w:type="spellEnd"/>
      <w:r w:rsidR="00BE4794" w:rsidRPr="00111016">
        <w:rPr>
          <w:sz w:val="22"/>
          <w:szCs w:val="22"/>
        </w:rPr>
        <w:t>.</w:t>
      </w:r>
      <w:r w:rsidRPr="00111016">
        <w:rPr>
          <w:sz w:val="22"/>
          <w:szCs w:val="22"/>
        </w:rPr>
        <w:t>) z żadnym z </w:t>
      </w:r>
      <w:r w:rsidR="008616AB" w:rsidRPr="00111016">
        <w:rPr>
          <w:sz w:val="22"/>
          <w:szCs w:val="22"/>
        </w:rPr>
        <w:t>Wykonawców</w:t>
      </w:r>
      <w:r w:rsidRPr="00111016">
        <w:rPr>
          <w:sz w:val="22"/>
          <w:szCs w:val="22"/>
        </w:rPr>
        <w:t>, którzy złożyli ofertę w</w:t>
      </w:r>
      <w:r w:rsidR="006E25C3">
        <w:rPr>
          <w:sz w:val="22"/>
          <w:szCs w:val="22"/>
        </w:rPr>
        <w:t> </w:t>
      </w:r>
      <w:r w:rsidRPr="00111016">
        <w:rPr>
          <w:sz w:val="22"/>
          <w:szCs w:val="22"/>
        </w:rPr>
        <w:t>postępowaniu</w:t>
      </w:r>
    </w:p>
    <w:p w14:paraId="7FDA5135" w14:textId="77777777" w:rsidR="00490259" w:rsidRPr="00111016" w:rsidRDefault="00490259" w:rsidP="00490259">
      <w:pPr>
        <w:jc w:val="both"/>
        <w:rPr>
          <w:b/>
          <w:sz w:val="22"/>
          <w:szCs w:val="22"/>
        </w:rPr>
      </w:pPr>
      <w:r w:rsidRPr="00111016">
        <w:rPr>
          <w:b/>
          <w:sz w:val="22"/>
          <w:szCs w:val="22"/>
        </w:rPr>
        <w:t>lub</w:t>
      </w:r>
    </w:p>
    <w:p w14:paraId="756A5B88" w14:textId="55F63371" w:rsidR="00490259" w:rsidRPr="00111016" w:rsidRDefault="00490259" w:rsidP="004311F1">
      <w:pPr>
        <w:numPr>
          <w:ilvl w:val="0"/>
          <w:numId w:val="29"/>
        </w:numPr>
        <w:ind w:left="284" w:hanging="284"/>
        <w:jc w:val="both"/>
        <w:rPr>
          <w:sz w:val="22"/>
          <w:szCs w:val="22"/>
        </w:rPr>
      </w:pPr>
      <w:r w:rsidRPr="00111016">
        <w:rPr>
          <w:sz w:val="22"/>
          <w:szCs w:val="22"/>
        </w:rPr>
        <w:t>Należymy do grupy kapitałowej, w rozumieniu ustawy z dnia 16.02.2007r. o ochronie konkurencji i</w:t>
      </w:r>
      <w:r w:rsidR="006E25C3">
        <w:rPr>
          <w:sz w:val="22"/>
          <w:szCs w:val="22"/>
        </w:rPr>
        <w:t> </w:t>
      </w:r>
      <w:r w:rsidRPr="00111016">
        <w:rPr>
          <w:sz w:val="22"/>
          <w:szCs w:val="22"/>
        </w:rPr>
        <w:t>konsumentów (</w:t>
      </w:r>
      <w:r w:rsidR="00BE4794" w:rsidRPr="00111016">
        <w:rPr>
          <w:sz w:val="22"/>
          <w:szCs w:val="22"/>
        </w:rPr>
        <w:t xml:space="preserve">Dz.U. z 2021 r. poz. 275 </w:t>
      </w:r>
      <w:proofErr w:type="spellStart"/>
      <w:r w:rsidR="00BE4794" w:rsidRPr="00111016">
        <w:rPr>
          <w:sz w:val="22"/>
          <w:szCs w:val="22"/>
        </w:rPr>
        <w:t>t.j</w:t>
      </w:r>
      <w:proofErr w:type="spellEnd"/>
      <w:r w:rsidRPr="00111016">
        <w:rPr>
          <w:sz w:val="22"/>
          <w:szCs w:val="22"/>
        </w:rPr>
        <w:t xml:space="preserve">) z Wykonawcą/ </w:t>
      </w:r>
      <w:r w:rsidR="008616AB" w:rsidRPr="00111016">
        <w:rPr>
          <w:sz w:val="22"/>
          <w:szCs w:val="22"/>
        </w:rPr>
        <w:t>Wykonawca</w:t>
      </w:r>
      <w:r w:rsidRPr="00111016">
        <w:rPr>
          <w:sz w:val="22"/>
          <w:szCs w:val="22"/>
        </w:rPr>
        <w:t xml:space="preserve">mi wskazanymi w poniższej tabeli. W załączeniu przedstawiamy dokumenty lub/i informacje potwierdzające przygotowanie oferty, oferty częściowej niezależnie od innego </w:t>
      </w:r>
      <w:r w:rsidR="00DB4D9E" w:rsidRPr="00111016">
        <w:rPr>
          <w:sz w:val="22"/>
          <w:szCs w:val="22"/>
        </w:rPr>
        <w:t>Wykonawcy</w:t>
      </w:r>
      <w:r w:rsidRPr="00111016">
        <w:rPr>
          <w:sz w:val="22"/>
          <w:szCs w:val="22"/>
        </w:rPr>
        <w:t xml:space="preserve"> należącego do tej samej grupy kapitałowej*)</w:t>
      </w:r>
    </w:p>
    <w:p w14:paraId="0C466539" w14:textId="77777777" w:rsidR="00490259" w:rsidRPr="00E66F78" w:rsidRDefault="00490259" w:rsidP="00490259">
      <w:pPr>
        <w:jc w:val="both"/>
        <w:rPr>
          <w:sz w:val="24"/>
          <w:szCs w:val="24"/>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4"/>
        <w:gridCol w:w="8930"/>
      </w:tblGrid>
      <w:tr w:rsidR="00490259" w:rsidRPr="00E66F78" w14:paraId="1271722D" w14:textId="77777777" w:rsidTr="00C00149">
        <w:tc>
          <w:tcPr>
            <w:tcW w:w="704" w:type="dxa"/>
            <w:vAlign w:val="center"/>
          </w:tcPr>
          <w:p w14:paraId="03A5F615" w14:textId="77777777" w:rsidR="00490259" w:rsidRPr="00E66F78" w:rsidRDefault="00490259" w:rsidP="00C00149">
            <w:pPr>
              <w:jc w:val="center"/>
              <w:rPr>
                <w:sz w:val="24"/>
                <w:szCs w:val="24"/>
              </w:rPr>
            </w:pPr>
            <w:r w:rsidRPr="00E66F78">
              <w:rPr>
                <w:sz w:val="24"/>
                <w:szCs w:val="24"/>
              </w:rPr>
              <w:t>Lp.</w:t>
            </w:r>
          </w:p>
        </w:tc>
        <w:tc>
          <w:tcPr>
            <w:tcW w:w="8930" w:type="dxa"/>
            <w:vAlign w:val="center"/>
          </w:tcPr>
          <w:p w14:paraId="351219B8" w14:textId="02DFD2A3" w:rsidR="00490259" w:rsidRPr="00E66F78" w:rsidRDefault="00490259" w:rsidP="00C00149">
            <w:pPr>
              <w:jc w:val="center"/>
              <w:rPr>
                <w:sz w:val="24"/>
                <w:szCs w:val="24"/>
              </w:rPr>
            </w:pPr>
            <w:r w:rsidRPr="00E66F78">
              <w:rPr>
                <w:sz w:val="24"/>
                <w:szCs w:val="24"/>
              </w:rPr>
              <w:t>Nazwa podmiotu, adres</w:t>
            </w:r>
          </w:p>
        </w:tc>
      </w:tr>
      <w:tr w:rsidR="00490259" w:rsidRPr="00E66F78" w14:paraId="737E722F" w14:textId="77777777" w:rsidTr="00C00149">
        <w:tc>
          <w:tcPr>
            <w:tcW w:w="704" w:type="dxa"/>
          </w:tcPr>
          <w:p w14:paraId="2535E305" w14:textId="77777777" w:rsidR="00490259" w:rsidRPr="00E66F78" w:rsidRDefault="00490259" w:rsidP="003B61BE">
            <w:pPr>
              <w:jc w:val="both"/>
              <w:rPr>
                <w:sz w:val="24"/>
                <w:szCs w:val="24"/>
              </w:rPr>
            </w:pPr>
          </w:p>
        </w:tc>
        <w:tc>
          <w:tcPr>
            <w:tcW w:w="8930" w:type="dxa"/>
          </w:tcPr>
          <w:p w14:paraId="1F52F2E9" w14:textId="77777777" w:rsidR="00490259" w:rsidRPr="00E66F78" w:rsidRDefault="00490259" w:rsidP="003B61BE">
            <w:pPr>
              <w:jc w:val="both"/>
              <w:rPr>
                <w:sz w:val="24"/>
                <w:szCs w:val="24"/>
              </w:rPr>
            </w:pPr>
          </w:p>
          <w:p w14:paraId="4C3DA20C" w14:textId="77777777" w:rsidR="00490259" w:rsidRPr="00E66F78" w:rsidRDefault="00490259" w:rsidP="003B61BE">
            <w:pPr>
              <w:jc w:val="both"/>
              <w:rPr>
                <w:sz w:val="24"/>
                <w:szCs w:val="24"/>
              </w:rPr>
            </w:pPr>
          </w:p>
        </w:tc>
      </w:tr>
      <w:tr w:rsidR="00490259" w:rsidRPr="00E66F78" w14:paraId="4ED89539" w14:textId="77777777" w:rsidTr="00C00149">
        <w:tc>
          <w:tcPr>
            <w:tcW w:w="704" w:type="dxa"/>
          </w:tcPr>
          <w:p w14:paraId="54EF6E62" w14:textId="77777777" w:rsidR="00490259" w:rsidRPr="00E66F78" w:rsidRDefault="00490259" w:rsidP="003B61BE">
            <w:pPr>
              <w:jc w:val="both"/>
              <w:rPr>
                <w:sz w:val="24"/>
                <w:szCs w:val="24"/>
              </w:rPr>
            </w:pPr>
          </w:p>
          <w:p w14:paraId="006A8271" w14:textId="77777777" w:rsidR="00490259" w:rsidRPr="00E66F78" w:rsidRDefault="00490259" w:rsidP="003B61BE">
            <w:pPr>
              <w:jc w:val="both"/>
              <w:rPr>
                <w:sz w:val="24"/>
                <w:szCs w:val="24"/>
              </w:rPr>
            </w:pPr>
          </w:p>
        </w:tc>
        <w:tc>
          <w:tcPr>
            <w:tcW w:w="8930" w:type="dxa"/>
          </w:tcPr>
          <w:p w14:paraId="111ADE8E" w14:textId="77777777" w:rsidR="00490259" w:rsidRPr="00E66F78" w:rsidRDefault="00490259" w:rsidP="003B61BE">
            <w:pPr>
              <w:jc w:val="both"/>
              <w:rPr>
                <w:sz w:val="24"/>
                <w:szCs w:val="24"/>
              </w:rPr>
            </w:pPr>
          </w:p>
        </w:tc>
      </w:tr>
      <w:tr w:rsidR="00490259" w:rsidRPr="00E66F78" w14:paraId="3DD732A4" w14:textId="77777777" w:rsidTr="00C00149">
        <w:tc>
          <w:tcPr>
            <w:tcW w:w="704" w:type="dxa"/>
          </w:tcPr>
          <w:p w14:paraId="65E1946B" w14:textId="77777777" w:rsidR="00490259" w:rsidRPr="00E66F78" w:rsidRDefault="00490259" w:rsidP="003B61BE">
            <w:pPr>
              <w:jc w:val="both"/>
              <w:rPr>
                <w:sz w:val="24"/>
                <w:szCs w:val="24"/>
              </w:rPr>
            </w:pPr>
          </w:p>
          <w:p w14:paraId="1A07B3D3" w14:textId="77777777" w:rsidR="00490259" w:rsidRPr="00E66F78" w:rsidRDefault="00490259" w:rsidP="003B61BE">
            <w:pPr>
              <w:jc w:val="both"/>
              <w:rPr>
                <w:sz w:val="24"/>
                <w:szCs w:val="24"/>
              </w:rPr>
            </w:pPr>
          </w:p>
        </w:tc>
        <w:tc>
          <w:tcPr>
            <w:tcW w:w="8930" w:type="dxa"/>
          </w:tcPr>
          <w:p w14:paraId="348A6F28" w14:textId="77777777" w:rsidR="00490259" w:rsidRPr="00E66F78" w:rsidRDefault="00490259" w:rsidP="003B61BE">
            <w:pPr>
              <w:jc w:val="both"/>
              <w:rPr>
                <w:sz w:val="24"/>
                <w:szCs w:val="24"/>
              </w:rPr>
            </w:pPr>
          </w:p>
        </w:tc>
      </w:tr>
      <w:tr w:rsidR="00490259" w:rsidRPr="00E66F78" w14:paraId="35C38B0D" w14:textId="77777777" w:rsidTr="00C00149">
        <w:tc>
          <w:tcPr>
            <w:tcW w:w="704" w:type="dxa"/>
          </w:tcPr>
          <w:p w14:paraId="03BE80A5" w14:textId="77777777" w:rsidR="00490259" w:rsidRPr="00E66F78" w:rsidRDefault="00490259" w:rsidP="003B61BE">
            <w:pPr>
              <w:jc w:val="both"/>
              <w:rPr>
                <w:sz w:val="24"/>
                <w:szCs w:val="24"/>
              </w:rPr>
            </w:pPr>
          </w:p>
          <w:p w14:paraId="3E59DCDC" w14:textId="77777777" w:rsidR="00490259" w:rsidRPr="00E66F78" w:rsidRDefault="00490259" w:rsidP="003B61BE">
            <w:pPr>
              <w:jc w:val="both"/>
              <w:rPr>
                <w:sz w:val="24"/>
                <w:szCs w:val="24"/>
              </w:rPr>
            </w:pPr>
          </w:p>
        </w:tc>
        <w:tc>
          <w:tcPr>
            <w:tcW w:w="8930" w:type="dxa"/>
          </w:tcPr>
          <w:p w14:paraId="187AB020" w14:textId="77777777" w:rsidR="00490259" w:rsidRPr="00E66F78" w:rsidRDefault="00490259" w:rsidP="003B61BE">
            <w:pPr>
              <w:jc w:val="both"/>
              <w:rPr>
                <w:sz w:val="24"/>
                <w:szCs w:val="24"/>
              </w:rPr>
            </w:pPr>
          </w:p>
        </w:tc>
      </w:tr>
    </w:tbl>
    <w:p w14:paraId="29BA39E1" w14:textId="77777777" w:rsidR="00490259" w:rsidRPr="00E66F78" w:rsidRDefault="00490259" w:rsidP="00490259">
      <w:pPr>
        <w:jc w:val="both"/>
        <w:rPr>
          <w:sz w:val="24"/>
          <w:szCs w:val="24"/>
        </w:rPr>
      </w:pPr>
    </w:p>
    <w:p w14:paraId="684B4381" w14:textId="77777777" w:rsidR="00490259" w:rsidRPr="00E66F78" w:rsidRDefault="00490259" w:rsidP="00490259">
      <w:pPr>
        <w:jc w:val="both"/>
        <w:rPr>
          <w:sz w:val="24"/>
          <w:szCs w:val="24"/>
        </w:rPr>
      </w:pPr>
    </w:p>
    <w:p w14:paraId="2A6992BE" w14:textId="77777777" w:rsidR="00490259" w:rsidRPr="00E66F78" w:rsidRDefault="00490259" w:rsidP="00490259">
      <w:pPr>
        <w:rPr>
          <w:sz w:val="22"/>
          <w:szCs w:val="22"/>
        </w:rPr>
      </w:pPr>
      <w:r w:rsidRPr="00E66F78">
        <w:rPr>
          <w:sz w:val="22"/>
          <w:szCs w:val="22"/>
        </w:rPr>
        <w:t>*) –zaznaczyć odpowiednio</w:t>
      </w:r>
    </w:p>
    <w:p w14:paraId="2F2F4590" w14:textId="77777777" w:rsidR="00490259" w:rsidRPr="00E66F78" w:rsidRDefault="00490259" w:rsidP="00490259">
      <w:pPr>
        <w:rPr>
          <w:sz w:val="22"/>
          <w:szCs w:val="22"/>
        </w:rPr>
      </w:pPr>
    </w:p>
    <w:p w14:paraId="501C0F1E" w14:textId="77777777" w:rsidR="00E75E6A" w:rsidRDefault="00E75E6A" w:rsidP="00490259">
      <w:pPr>
        <w:rPr>
          <w:i/>
          <w:iCs/>
        </w:rPr>
      </w:pPr>
    </w:p>
    <w:p w14:paraId="4FE9171E" w14:textId="77777777" w:rsidR="00E75E6A" w:rsidRDefault="00E75E6A" w:rsidP="00490259">
      <w:pPr>
        <w:rPr>
          <w:i/>
          <w:iCs/>
        </w:rPr>
      </w:pPr>
    </w:p>
    <w:p w14:paraId="02F3EF46" w14:textId="77777777" w:rsidR="00E75E6A" w:rsidRDefault="00E75E6A" w:rsidP="00490259">
      <w:pPr>
        <w:rPr>
          <w:i/>
          <w:iCs/>
        </w:rPr>
      </w:pPr>
    </w:p>
    <w:p w14:paraId="1BDB624C" w14:textId="77777777" w:rsidR="00E75E6A" w:rsidRDefault="00E75E6A" w:rsidP="00490259">
      <w:pPr>
        <w:rPr>
          <w:i/>
          <w:iCs/>
        </w:rPr>
      </w:pPr>
    </w:p>
    <w:p w14:paraId="7CA055F8" w14:textId="77777777" w:rsidR="00E75E6A" w:rsidRDefault="00E75E6A" w:rsidP="00490259">
      <w:pPr>
        <w:rPr>
          <w:i/>
          <w:iCs/>
        </w:rPr>
      </w:pPr>
    </w:p>
    <w:p w14:paraId="438C642D" w14:textId="4A56BD13" w:rsidR="00490259" w:rsidRPr="00E75E6A" w:rsidRDefault="00490259" w:rsidP="002E4F64">
      <w:pPr>
        <w:jc w:val="both"/>
        <w:rPr>
          <w:i/>
          <w:iCs/>
          <w:sz w:val="22"/>
          <w:szCs w:val="22"/>
        </w:rPr>
      </w:pPr>
      <w:r w:rsidRPr="00E75E6A">
        <w:rPr>
          <w:i/>
          <w:iCs/>
          <w:sz w:val="22"/>
          <w:szCs w:val="22"/>
        </w:rPr>
        <w:t xml:space="preserve">W przypadku ofert </w:t>
      </w:r>
      <w:r w:rsidR="008616AB" w:rsidRPr="00E75E6A">
        <w:rPr>
          <w:i/>
          <w:iCs/>
          <w:sz w:val="22"/>
          <w:szCs w:val="22"/>
        </w:rPr>
        <w:t>Wykonawców</w:t>
      </w:r>
      <w:r w:rsidRPr="00E75E6A">
        <w:rPr>
          <w:i/>
          <w:iCs/>
          <w:sz w:val="22"/>
          <w:szCs w:val="22"/>
        </w:rPr>
        <w:t xml:space="preserve"> wspólnie ubiegających się o udzielenie zamówienia niniejsze oświadczenie składane jest przez każdego z </w:t>
      </w:r>
      <w:r w:rsidR="008616AB" w:rsidRPr="00E75E6A">
        <w:rPr>
          <w:i/>
          <w:iCs/>
          <w:sz w:val="22"/>
          <w:szCs w:val="22"/>
        </w:rPr>
        <w:t>Wykonawców</w:t>
      </w:r>
      <w:r w:rsidRPr="00E75E6A">
        <w:rPr>
          <w:i/>
          <w:iCs/>
          <w:sz w:val="22"/>
          <w:szCs w:val="22"/>
        </w:rPr>
        <w:t>.</w:t>
      </w:r>
    </w:p>
    <w:p w14:paraId="7BEBFB65" w14:textId="77777777" w:rsidR="00490259" w:rsidRPr="00E66F78" w:rsidRDefault="00490259" w:rsidP="00490259"/>
    <w:bookmarkEnd w:id="114"/>
    <w:p w14:paraId="271844DC" w14:textId="77777777" w:rsidR="00490259" w:rsidRPr="00E66F78" w:rsidRDefault="00490259" w:rsidP="00490259"/>
    <w:p w14:paraId="69166670" w14:textId="77777777" w:rsidR="00490259" w:rsidRPr="00E66F78" w:rsidRDefault="00490259" w:rsidP="00490259"/>
    <w:p w14:paraId="1B64D193" w14:textId="77777777" w:rsidR="00490259" w:rsidRPr="00E66F78" w:rsidRDefault="00490259" w:rsidP="00490259">
      <w:pPr>
        <w:tabs>
          <w:tab w:val="left" w:pos="851"/>
        </w:tabs>
        <w:rPr>
          <w:b/>
          <w:bCs/>
          <w:sz w:val="24"/>
          <w:szCs w:val="24"/>
        </w:rPr>
      </w:pPr>
    </w:p>
    <w:p w14:paraId="05C8A3B0" w14:textId="77777777" w:rsidR="00490259" w:rsidRPr="00E66F78" w:rsidRDefault="00490259" w:rsidP="00490259">
      <w:pPr>
        <w:tabs>
          <w:tab w:val="left" w:pos="851"/>
        </w:tabs>
        <w:rPr>
          <w:b/>
          <w:bCs/>
          <w:sz w:val="24"/>
          <w:szCs w:val="24"/>
        </w:rPr>
      </w:pPr>
    </w:p>
    <w:p w14:paraId="7D3C3BA6" w14:textId="77777777" w:rsidR="00490259" w:rsidRPr="00E66F78" w:rsidRDefault="00490259" w:rsidP="00490259">
      <w:pPr>
        <w:tabs>
          <w:tab w:val="left" w:pos="851"/>
        </w:tabs>
        <w:rPr>
          <w:b/>
          <w:bCs/>
          <w:sz w:val="24"/>
          <w:szCs w:val="24"/>
        </w:rPr>
      </w:pPr>
    </w:p>
    <w:p w14:paraId="0AC94FA9" w14:textId="77777777" w:rsidR="00490259" w:rsidRPr="00E66F78" w:rsidRDefault="00490259" w:rsidP="00490259">
      <w:pPr>
        <w:tabs>
          <w:tab w:val="left" w:pos="851"/>
        </w:tabs>
        <w:rPr>
          <w:b/>
          <w:bCs/>
          <w:sz w:val="24"/>
          <w:szCs w:val="24"/>
        </w:rPr>
      </w:pPr>
    </w:p>
    <w:p w14:paraId="6801BFB6" w14:textId="77777777" w:rsidR="00490259" w:rsidRPr="00E66F78" w:rsidRDefault="00490259" w:rsidP="00490259">
      <w:pPr>
        <w:tabs>
          <w:tab w:val="left" w:pos="851"/>
        </w:tabs>
        <w:rPr>
          <w:b/>
          <w:bCs/>
          <w:sz w:val="24"/>
          <w:szCs w:val="24"/>
        </w:rPr>
      </w:pPr>
    </w:p>
    <w:p w14:paraId="2624A799" w14:textId="77777777" w:rsidR="00490259" w:rsidRPr="00E66F78" w:rsidRDefault="00490259" w:rsidP="00490259">
      <w:pPr>
        <w:tabs>
          <w:tab w:val="left" w:pos="851"/>
        </w:tabs>
        <w:rPr>
          <w:b/>
          <w:bCs/>
          <w:sz w:val="24"/>
          <w:szCs w:val="24"/>
        </w:rPr>
      </w:pPr>
    </w:p>
    <w:p w14:paraId="673E636F" w14:textId="77777777" w:rsidR="00490259" w:rsidRPr="00E66F78" w:rsidRDefault="00490259" w:rsidP="00490259">
      <w:pPr>
        <w:tabs>
          <w:tab w:val="left" w:pos="851"/>
        </w:tabs>
        <w:rPr>
          <w:b/>
          <w:bCs/>
          <w:sz w:val="24"/>
          <w:szCs w:val="24"/>
        </w:rPr>
      </w:pPr>
    </w:p>
    <w:p w14:paraId="5F7984C5" w14:textId="77777777" w:rsidR="00490259" w:rsidRPr="00E66F78" w:rsidRDefault="00490259" w:rsidP="00490259">
      <w:pPr>
        <w:tabs>
          <w:tab w:val="left" w:pos="851"/>
        </w:tabs>
        <w:rPr>
          <w:b/>
          <w:bCs/>
          <w:sz w:val="24"/>
          <w:szCs w:val="24"/>
        </w:rPr>
      </w:pPr>
    </w:p>
    <w:p w14:paraId="0030EB13" w14:textId="6433FC72" w:rsidR="00490259" w:rsidRPr="003C20DB" w:rsidRDefault="00490259" w:rsidP="0039151D">
      <w:pPr>
        <w:pageBreakBefore/>
        <w:spacing w:after="160" w:line="259" w:lineRule="auto"/>
        <w:jc w:val="right"/>
        <w:rPr>
          <w:rFonts w:eastAsiaTheme="majorEastAsia"/>
          <w:i/>
          <w:iCs/>
          <w:color w:val="BFBFBF" w:themeColor="background1" w:themeShade="BF"/>
          <w:sz w:val="18"/>
          <w:szCs w:val="18"/>
        </w:rPr>
      </w:pPr>
      <w:r w:rsidRPr="00D7370A">
        <w:rPr>
          <w:rFonts w:eastAsiaTheme="majorEastAsia"/>
          <w:b/>
          <w:bCs/>
          <w:sz w:val="24"/>
          <w:szCs w:val="24"/>
        </w:rPr>
        <w:lastRenderedPageBreak/>
        <w:t xml:space="preserve">Załącznik nr </w:t>
      </w:r>
      <w:r w:rsidR="00F02AB4">
        <w:rPr>
          <w:rFonts w:eastAsiaTheme="majorEastAsia"/>
          <w:b/>
          <w:bCs/>
          <w:sz w:val="24"/>
          <w:szCs w:val="24"/>
        </w:rPr>
        <w:t>3</w:t>
      </w:r>
      <w:r w:rsidRPr="00D7370A">
        <w:rPr>
          <w:rFonts w:eastAsiaTheme="majorEastAsia"/>
          <w:b/>
          <w:bCs/>
          <w:sz w:val="24"/>
          <w:szCs w:val="24"/>
        </w:rPr>
        <w:t>.3 do SWZ</w:t>
      </w:r>
      <w:r w:rsidR="0039151D">
        <w:rPr>
          <w:rFonts w:eastAsiaTheme="majorEastAsia"/>
          <w:b/>
          <w:bCs/>
          <w:color w:val="2F5496" w:themeColor="accent1" w:themeShade="BF"/>
          <w:spacing w:val="20"/>
          <w:sz w:val="24"/>
          <w:szCs w:val="24"/>
        </w:rPr>
        <w:br/>
      </w:r>
      <w:r w:rsidR="009625C8">
        <w:rPr>
          <w:rFonts w:eastAsiaTheme="majorEastAsia"/>
          <w:i/>
          <w:iCs/>
          <w:color w:val="BFBFBF" w:themeColor="background1" w:themeShade="BF"/>
          <w:sz w:val="18"/>
          <w:szCs w:val="18"/>
        </w:rPr>
        <w:t>W</w:t>
      </w:r>
      <w:r w:rsidR="009625C8" w:rsidRPr="003C20DB">
        <w:rPr>
          <w:rFonts w:eastAsiaTheme="majorEastAsia"/>
          <w:i/>
          <w:iCs/>
          <w:color w:val="BFBFBF" w:themeColor="background1" w:themeShade="BF"/>
          <w:sz w:val="18"/>
          <w:szCs w:val="18"/>
        </w:rPr>
        <w:t>ykaz wykonanych/ wykonywanych usług</w:t>
      </w:r>
    </w:p>
    <w:p w14:paraId="6FB6EDC6" w14:textId="77777777" w:rsidR="00490259" w:rsidRPr="000F6329" w:rsidRDefault="00490259" w:rsidP="00490259">
      <w:pPr>
        <w:spacing w:after="160" w:line="259" w:lineRule="auto"/>
        <w:jc w:val="both"/>
        <w:rPr>
          <w:rFonts w:eastAsiaTheme="majorEastAsia"/>
          <w:b/>
          <w:bCs/>
          <w:sz w:val="24"/>
          <w:szCs w:val="24"/>
        </w:rPr>
      </w:pPr>
      <w:bookmarkStart w:id="115" w:name="_Hlk106046238"/>
    </w:p>
    <w:p w14:paraId="4C56EB29" w14:textId="3D886D8B" w:rsidR="00EA622B" w:rsidRPr="00EA622B" w:rsidRDefault="00EA622B" w:rsidP="00490259">
      <w:pPr>
        <w:jc w:val="center"/>
        <w:rPr>
          <w:b/>
          <w:bCs/>
          <w:sz w:val="28"/>
          <w:szCs w:val="28"/>
        </w:rPr>
      </w:pPr>
      <w:bookmarkStart w:id="116" w:name="_Hlk141257065"/>
      <w:r w:rsidRPr="00EA622B">
        <w:rPr>
          <w:rFonts w:eastAsiaTheme="majorEastAsia"/>
          <w:b/>
          <w:bCs/>
          <w:sz w:val="28"/>
          <w:szCs w:val="28"/>
        </w:rPr>
        <w:t>WYKAZ WYKONANYCH/ WYKONYWANYCH USŁUG</w:t>
      </w:r>
    </w:p>
    <w:bookmarkEnd w:id="116"/>
    <w:p w14:paraId="57CCB5C6" w14:textId="60558833" w:rsidR="00490259" w:rsidRPr="008057B2" w:rsidRDefault="00490259" w:rsidP="00490259">
      <w:pPr>
        <w:jc w:val="center"/>
        <w:rPr>
          <w:b/>
          <w:sz w:val="24"/>
          <w:szCs w:val="24"/>
        </w:rPr>
      </w:pPr>
      <w:r w:rsidRPr="008057B2">
        <w:rPr>
          <w:b/>
          <w:sz w:val="24"/>
          <w:szCs w:val="24"/>
        </w:rPr>
        <w:t xml:space="preserve">w okresie ostatnich </w:t>
      </w:r>
      <w:r w:rsidRPr="00844790">
        <w:rPr>
          <w:b/>
          <w:sz w:val="24"/>
          <w:szCs w:val="24"/>
        </w:rPr>
        <w:t>trzech</w:t>
      </w:r>
      <w:r w:rsidRPr="008057B2">
        <w:rPr>
          <w:b/>
          <w:sz w:val="24"/>
          <w:szCs w:val="24"/>
        </w:rPr>
        <w:t xml:space="preserve"> </w:t>
      </w:r>
      <w:r w:rsidR="00C00149">
        <w:rPr>
          <w:b/>
          <w:sz w:val="24"/>
          <w:szCs w:val="24"/>
        </w:rPr>
        <w:t>latach</w:t>
      </w:r>
    </w:p>
    <w:p w14:paraId="636643EB" w14:textId="28E730D9" w:rsidR="00490259" w:rsidRPr="008057B2" w:rsidRDefault="00490259" w:rsidP="00490259">
      <w:pPr>
        <w:jc w:val="center"/>
        <w:rPr>
          <w:b/>
          <w:sz w:val="24"/>
          <w:szCs w:val="24"/>
        </w:rPr>
      </w:pPr>
      <w:r w:rsidRPr="008057B2">
        <w:rPr>
          <w:b/>
          <w:sz w:val="24"/>
          <w:szCs w:val="24"/>
        </w:rPr>
        <w:t>w zakresie niezbędnym do wykazania spełnienia warunku udziału w postępowaniu</w:t>
      </w:r>
    </w:p>
    <w:p w14:paraId="65488A27" w14:textId="77777777" w:rsidR="00490259" w:rsidRPr="008057B2" w:rsidRDefault="00490259" w:rsidP="00490259">
      <w:pPr>
        <w:jc w:val="center"/>
        <w:rPr>
          <w:b/>
          <w:sz w:val="24"/>
          <w:szCs w:val="24"/>
        </w:rPr>
      </w:pPr>
    </w:p>
    <w:p w14:paraId="2AE8D6B5" w14:textId="67183819"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41819DBE" w14:textId="77777777" w:rsidR="00490259" w:rsidRPr="008057B2" w:rsidRDefault="00490259" w:rsidP="00490259">
      <w:pPr>
        <w:tabs>
          <w:tab w:val="left" w:pos="0"/>
        </w:tabs>
        <w:rPr>
          <w:sz w:val="22"/>
          <w:szCs w:val="22"/>
        </w:rPr>
      </w:pPr>
    </w:p>
    <w:p w14:paraId="75947B9D" w14:textId="77777777" w:rsidR="00490259" w:rsidRPr="00E66F78" w:rsidRDefault="00490259" w:rsidP="00490259">
      <w:pPr>
        <w:tabs>
          <w:tab w:val="left" w:pos="851"/>
        </w:tabs>
        <w:jc w:val="both"/>
        <w:rPr>
          <w:sz w:val="24"/>
          <w:szCs w:val="24"/>
          <w:lang w:eastAsia="zh-CN"/>
        </w:rPr>
      </w:pPr>
    </w:p>
    <w:p w14:paraId="5C571B7D" w14:textId="77777777" w:rsidR="00490259" w:rsidRPr="00E66F78" w:rsidRDefault="00490259" w:rsidP="00490259">
      <w:pPr>
        <w:tabs>
          <w:tab w:val="left" w:pos="851"/>
        </w:tabs>
        <w:jc w:val="both"/>
        <w:rPr>
          <w:sz w:val="24"/>
          <w:szCs w:val="24"/>
          <w:lang w:eastAsia="zh-CN"/>
        </w:rPr>
      </w:pPr>
    </w:p>
    <w:tbl>
      <w:tblPr>
        <w:tblW w:w="921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2410"/>
        <w:gridCol w:w="1559"/>
        <w:gridCol w:w="1417"/>
        <w:gridCol w:w="1560"/>
        <w:gridCol w:w="1842"/>
      </w:tblGrid>
      <w:tr w:rsidR="00490259" w:rsidRPr="00BE4794" w14:paraId="69D4D9A3" w14:textId="77777777" w:rsidTr="003B61BE">
        <w:tc>
          <w:tcPr>
            <w:tcW w:w="426" w:type="dxa"/>
            <w:vAlign w:val="center"/>
          </w:tcPr>
          <w:p w14:paraId="14C66227" w14:textId="77777777" w:rsidR="00490259" w:rsidRPr="00BE4794" w:rsidRDefault="00490259" w:rsidP="00C42A2A">
            <w:pPr>
              <w:tabs>
                <w:tab w:val="left" w:pos="851"/>
              </w:tabs>
              <w:ind w:left="-70"/>
              <w:jc w:val="center"/>
              <w:rPr>
                <w:b/>
                <w:sz w:val="18"/>
                <w:szCs w:val="18"/>
                <w:lang w:eastAsia="zh-CN"/>
              </w:rPr>
            </w:pPr>
            <w:r w:rsidRPr="00BE4794">
              <w:rPr>
                <w:b/>
                <w:sz w:val="18"/>
                <w:szCs w:val="18"/>
                <w:lang w:eastAsia="zh-CN"/>
              </w:rPr>
              <w:t>Lp.</w:t>
            </w:r>
          </w:p>
        </w:tc>
        <w:tc>
          <w:tcPr>
            <w:tcW w:w="2410" w:type="dxa"/>
            <w:vAlign w:val="center"/>
          </w:tcPr>
          <w:p w14:paraId="19B0408C" w14:textId="77777777" w:rsidR="00490259" w:rsidRPr="00BE4794" w:rsidRDefault="00490259" w:rsidP="003B61BE">
            <w:pPr>
              <w:tabs>
                <w:tab w:val="left" w:pos="851"/>
              </w:tabs>
              <w:jc w:val="center"/>
              <w:rPr>
                <w:b/>
                <w:sz w:val="18"/>
                <w:szCs w:val="18"/>
                <w:lang w:eastAsia="zh-CN"/>
              </w:rPr>
            </w:pPr>
            <w:r w:rsidRPr="00BE4794">
              <w:rPr>
                <w:b/>
                <w:sz w:val="18"/>
                <w:szCs w:val="18"/>
                <w:lang w:eastAsia="zh-CN"/>
              </w:rPr>
              <w:t>Przedmiot zamówienia</w:t>
            </w:r>
          </w:p>
        </w:tc>
        <w:tc>
          <w:tcPr>
            <w:tcW w:w="1559" w:type="dxa"/>
            <w:vAlign w:val="center"/>
          </w:tcPr>
          <w:p w14:paraId="19A8EE30" w14:textId="77777777" w:rsidR="00490259" w:rsidRPr="00BE4794" w:rsidRDefault="00490259" w:rsidP="003B61BE">
            <w:pPr>
              <w:tabs>
                <w:tab w:val="left" w:pos="851"/>
              </w:tabs>
              <w:jc w:val="center"/>
              <w:rPr>
                <w:b/>
                <w:sz w:val="18"/>
                <w:szCs w:val="18"/>
                <w:lang w:eastAsia="zh-CN"/>
              </w:rPr>
            </w:pPr>
            <w:r w:rsidRPr="00BE4794">
              <w:rPr>
                <w:b/>
                <w:sz w:val="18"/>
                <w:szCs w:val="18"/>
                <w:lang w:eastAsia="zh-CN"/>
              </w:rPr>
              <w:t>Wartość zamówienia brutto zł</w:t>
            </w:r>
          </w:p>
          <w:p w14:paraId="00C66B2D" w14:textId="495D52AB" w:rsidR="00490259" w:rsidRPr="00BE4794" w:rsidRDefault="00490259" w:rsidP="003B61BE">
            <w:pPr>
              <w:tabs>
                <w:tab w:val="left" w:pos="851"/>
              </w:tabs>
              <w:jc w:val="center"/>
              <w:rPr>
                <w:sz w:val="18"/>
                <w:szCs w:val="18"/>
                <w:lang w:eastAsia="zh-CN"/>
              </w:rPr>
            </w:pPr>
            <w:r w:rsidRPr="00BE4794">
              <w:rPr>
                <w:sz w:val="18"/>
                <w:szCs w:val="18"/>
                <w:lang w:eastAsia="zh-CN"/>
              </w:rPr>
              <w:t>(w okresie ostatnich trzech lat przed terminem składania ofert)</w:t>
            </w:r>
          </w:p>
        </w:tc>
        <w:tc>
          <w:tcPr>
            <w:tcW w:w="1417" w:type="dxa"/>
            <w:vAlign w:val="center"/>
          </w:tcPr>
          <w:p w14:paraId="570A589D" w14:textId="77777777" w:rsidR="00490259" w:rsidRPr="00BE4794" w:rsidRDefault="00490259" w:rsidP="003B61BE">
            <w:pPr>
              <w:tabs>
                <w:tab w:val="left" w:pos="851"/>
              </w:tabs>
              <w:jc w:val="center"/>
              <w:rPr>
                <w:b/>
                <w:bCs/>
                <w:sz w:val="18"/>
                <w:szCs w:val="18"/>
                <w:lang w:eastAsia="zh-CN"/>
              </w:rPr>
            </w:pPr>
            <w:r w:rsidRPr="00BE4794">
              <w:rPr>
                <w:b/>
                <w:bCs/>
                <w:sz w:val="18"/>
                <w:szCs w:val="18"/>
                <w:lang w:eastAsia="zh-CN"/>
              </w:rPr>
              <w:t>Data wykonania</w:t>
            </w:r>
          </w:p>
          <w:p w14:paraId="42F672E0" w14:textId="77777777" w:rsidR="00490259" w:rsidRPr="00BE4794" w:rsidRDefault="00490259" w:rsidP="003B61BE">
            <w:pPr>
              <w:tabs>
                <w:tab w:val="left" w:pos="851"/>
              </w:tabs>
              <w:jc w:val="center"/>
              <w:rPr>
                <w:sz w:val="18"/>
                <w:szCs w:val="18"/>
                <w:lang w:eastAsia="zh-CN"/>
              </w:rPr>
            </w:pPr>
            <w:r w:rsidRPr="00BE4794">
              <w:rPr>
                <w:sz w:val="18"/>
                <w:szCs w:val="18"/>
                <w:lang w:eastAsia="zh-CN"/>
              </w:rPr>
              <w:t xml:space="preserve">(należy podać: </w:t>
            </w:r>
            <w:proofErr w:type="spellStart"/>
            <w:r w:rsidRPr="00BE4794">
              <w:rPr>
                <w:sz w:val="18"/>
                <w:szCs w:val="18"/>
                <w:lang w:eastAsia="zh-CN"/>
              </w:rPr>
              <w:t>dd</w:t>
            </w:r>
            <w:proofErr w:type="spellEnd"/>
            <w:r w:rsidRPr="00BE4794">
              <w:rPr>
                <w:sz w:val="18"/>
                <w:szCs w:val="18"/>
                <w:lang w:eastAsia="zh-CN"/>
              </w:rPr>
              <w:t>/mm/</w:t>
            </w:r>
            <w:proofErr w:type="spellStart"/>
            <w:r w:rsidRPr="00BE4794">
              <w:rPr>
                <w:sz w:val="18"/>
                <w:szCs w:val="18"/>
                <w:lang w:eastAsia="zh-CN"/>
              </w:rPr>
              <w:t>rrrr</w:t>
            </w:r>
            <w:proofErr w:type="spellEnd"/>
            <w:r w:rsidRPr="00BE4794">
              <w:rPr>
                <w:sz w:val="18"/>
                <w:szCs w:val="18"/>
                <w:lang w:eastAsia="zh-CN"/>
              </w:rPr>
              <w:t xml:space="preserve"> lub okres od </w:t>
            </w:r>
            <w:proofErr w:type="spellStart"/>
            <w:r w:rsidRPr="00BE4794">
              <w:rPr>
                <w:sz w:val="18"/>
                <w:szCs w:val="18"/>
                <w:lang w:eastAsia="zh-CN"/>
              </w:rPr>
              <w:t>dd</w:t>
            </w:r>
            <w:proofErr w:type="spellEnd"/>
            <w:r w:rsidRPr="00BE4794">
              <w:rPr>
                <w:sz w:val="18"/>
                <w:szCs w:val="18"/>
                <w:lang w:eastAsia="zh-CN"/>
              </w:rPr>
              <w:t>/mm/</w:t>
            </w:r>
            <w:proofErr w:type="spellStart"/>
            <w:r w:rsidRPr="00BE4794">
              <w:rPr>
                <w:sz w:val="18"/>
                <w:szCs w:val="18"/>
                <w:lang w:eastAsia="zh-CN"/>
              </w:rPr>
              <w:t>rrrr</w:t>
            </w:r>
            <w:proofErr w:type="spellEnd"/>
            <w:r w:rsidRPr="00BE4794">
              <w:rPr>
                <w:sz w:val="18"/>
                <w:szCs w:val="18"/>
                <w:lang w:eastAsia="zh-CN"/>
              </w:rPr>
              <w:t xml:space="preserve"> do </w:t>
            </w:r>
            <w:proofErr w:type="spellStart"/>
            <w:r w:rsidRPr="00BE4794">
              <w:rPr>
                <w:sz w:val="18"/>
                <w:szCs w:val="18"/>
                <w:lang w:eastAsia="zh-CN"/>
              </w:rPr>
              <w:t>dd</w:t>
            </w:r>
            <w:proofErr w:type="spellEnd"/>
            <w:r w:rsidRPr="00BE4794">
              <w:rPr>
                <w:sz w:val="18"/>
                <w:szCs w:val="18"/>
                <w:lang w:eastAsia="zh-CN"/>
              </w:rPr>
              <w:t>/mm/</w:t>
            </w:r>
            <w:proofErr w:type="spellStart"/>
            <w:r w:rsidRPr="00BE4794">
              <w:rPr>
                <w:sz w:val="18"/>
                <w:szCs w:val="18"/>
                <w:lang w:eastAsia="zh-CN"/>
              </w:rPr>
              <w:t>rrrr</w:t>
            </w:r>
            <w:proofErr w:type="spellEnd"/>
            <w:r w:rsidRPr="00BE4794">
              <w:rPr>
                <w:sz w:val="18"/>
                <w:szCs w:val="18"/>
                <w:lang w:eastAsia="zh-CN"/>
              </w:rPr>
              <w:t>)</w:t>
            </w:r>
          </w:p>
        </w:tc>
        <w:tc>
          <w:tcPr>
            <w:tcW w:w="1560" w:type="dxa"/>
            <w:vAlign w:val="center"/>
          </w:tcPr>
          <w:p w14:paraId="03A1D9A4" w14:textId="6E3602C8" w:rsidR="00490259" w:rsidRPr="00BE4794" w:rsidRDefault="00490259" w:rsidP="003B61BE">
            <w:pPr>
              <w:tabs>
                <w:tab w:val="left" w:pos="851"/>
              </w:tabs>
              <w:jc w:val="center"/>
              <w:rPr>
                <w:b/>
                <w:sz w:val="18"/>
                <w:szCs w:val="18"/>
                <w:lang w:eastAsia="zh-CN"/>
              </w:rPr>
            </w:pPr>
            <w:r w:rsidRPr="00BE4794">
              <w:rPr>
                <w:b/>
                <w:sz w:val="18"/>
                <w:szCs w:val="18"/>
                <w:lang w:eastAsia="zh-CN"/>
              </w:rPr>
              <w:t xml:space="preserve">Pełna nazwa Odbiorcy </w:t>
            </w:r>
          </w:p>
        </w:tc>
        <w:tc>
          <w:tcPr>
            <w:tcW w:w="1842" w:type="dxa"/>
            <w:vAlign w:val="center"/>
          </w:tcPr>
          <w:p w14:paraId="73270905" w14:textId="77777777" w:rsidR="00490259" w:rsidRPr="00BE4794" w:rsidRDefault="00490259" w:rsidP="003B61BE">
            <w:pPr>
              <w:tabs>
                <w:tab w:val="left" w:pos="851"/>
              </w:tabs>
              <w:jc w:val="center"/>
              <w:rPr>
                <w:b/>
                <w:sz w:val="18"/>
                <w:szCs w:val="18"/>
                <w:lang w:eastAsia="zh-CN"/>
              </w:rPr>
            </w:pPr>
            <w:r w:rsidRPr="00BE4794">
              <w:rPr>
                <w:b/>
                <w:sz w:val="18"/>
                <w:szCs w:val="18"/>
                <w:lang w:eastAsia="zh-CN"/>
              </w:rPr>
              <w:t xml:space="preserve">Podmiot wykonujący zamówienie* </w:t>
            </w:r>
          </w:p>
          <w:p w14:paraId="3B91F79B" w14:textId="18B3875F" w:rsidR="00490259" w:rsidRPr="00BE4794" w:rsidRDefault="00490259" w:rsidP="003B61BE">
            <w:pPr>
              <w:tabs>
                <w:tab w:val="left" w:pos="851"/>
              </w:tabs>
              <w:jc w:val="center"/>
              <w:rPr>
                <w:b/>
                <w:sz w:val="18"/>
                <w:szCs w:val="18"/>
                <w:lang w:eastAsia="zh-CN"/>
              </w:rPr>
            </w:pPr>
            <w:r w:rsidRPr="00BE4794">
              <w:rPr>
                <w:sz w:val="18"/>
                <w:szCs w:val="18"/>
                <w:lang w:eastAsia="zh-CN"/>
              </w:rPr>
              <w:t xml:space="preserve">(w przypadku korzystania przez </w:t>
            </w:r>
            <w:r w:rsidR="008616AB">
              <w:rPr>
                <w:sz w:val="18"/>
                <w:szCs w:val="18"/>
                <w:lang w:eastAsia="zh-CN"/>
              </w:rPr>
              <w:t>Wykonawcę</w:t>
            </w:r>
            <w:r w:rsidRPr="00BE4794">
              <w:rPr>
                <w:sz w:val="18"/>
                <w:szCs w:val="18"/>
                <w:lang w:eastAsia="zh-CN"/>
              </w:rPr>
              <w:t xml:space="preserve"> </w:t>
            </w:r>
            <w:r w:rsidRPr="00BE4794">
              <w:rPr>
                <w:sz w:val="18"/>
                <w:szCs w:val="18"/>
                <w:lang w:eastAsia="zh-CN"/>
              </w:rPr>
              <w:br/>
              <w:t>z jego potencjału)</w:t>
            </w:r>
          </w:p>
        </w:tc>
      </w:tr>
      <w:tr w:rsidR="00E75E6A" w:rsidRPr="00BE4794" w14:paraId="196539C7" w14:textId="77777777" w:rsidTr="003B61BE">
        <w:tc>
          <w:tcPr>
            <w:tcW w:w="426" w:type="dxa"/>
            <w:vAlign w:val="center"/>
          </w:tcPr>
          <w:p w14:paraId="146EBB2C" w14:textId="5B664AA7" w:rsidR="00E75E6A" w:rsidRPr="001E77DA" w:rsidRDefault="00E75E6A" w:rsidP="00E75E6A">
            <w:pPr>
              <w:tabs>
                <w:tab w:val="left" w:pos="851"/>
              </w:tabs>
              <w:ind w:left="-70"/>
              <w:jc w:val="center"/>
              <w:rPr>
                <w:bCs/>
                <w:i/>
                <w:iCs/>
                <w:sz w:val="18"/>
                <w:szCs w:val="18"/>
                <w:lang w:eastAsia="zh-CN"/>
              </w:rPr>
            </w:pPr>
            <w:r w:rsidRPr="001E77DA">
              <w:rPr>
                <w:bCs/>
                <w:i/>
                <w:iCs/>
                <w:sz w:val="18"/>
                <w:szCs w:val="18"/>
                <w:lang w:eastAsia="zh-CN"/>
              </w:rPr>
              <w:t>1</w:t>
            </w:r>
          </w:p>
        </w:tc>
        <w:tc>
          <w:tcPr>
            <w:tcW w:w="2410" w:type="dxa"/>
            <w:vAlign w:val="center"/>
          </w:tcPr>
          <w:p w14:paraId="770F398F" w14:textId="7E4ACDD1" w:rsidR="00E75E6A" w:rsidRPr="001E77DA" w:rsidRDefault="00E75E6A" w:rsidP="00E75E6A">
            <w:pPr>
              <w:tabs>
                <w:tab w:val="left" w:pos="851"/>
              </w:tabs>
              <w:jc w:val="center"/>
              <w:rPr>
                <w:bCs/>
                <w:i/>
                <w:iCs/>
                <w:sz w:val="18"/>
                <w:szCs w:val="18"/>
                <w:lang w:eastAsia="zh-CN"/>
              </w:rPr>
            </w:pPr>
            <w:r w:rsidRPr="001E77DA">
              <w:rPr>
                <w:bCs/>
                <w:i/>
                <w:iCs/>
                <w:sz w:val="18"/>
                <w:szCs w:val="18"/>
                <w:lang w:eastAsia="zh-CN"/>
              </w:rPr>
              <w:t>2</w:t>
            </w:r>
          </w:p>
        </w:tc>
        <w:tc>
          <w:tcPr>
            <w:tcW w:w="1559" w:type="dxa"/>
            <w:vAlign w:val="center"/>
          </w:tcPr>
          <w:p w14:paraId="1E201418" w14:textId="16C6D35F" w:rsidR="00E75E6A" w:rsidRPr="001E77DA" w:rsidRDefault="00E75E6A" w:rsidP="00E75E6A">
            <w:pPr>
              <w:tabs>
                <w:tab w:val="left" w:pos="851"/>
              </w:tabs>
              <w:jc w:val="center"/>
              <w:rPr>
                <w:bCs/>
                <w:i/>
                <w:iCs/>
                <w:sz w:val="18"/>
                <w:szCs w:val="18"/>
                <w:lang w:eastAsia="zh-CN"/>
              </w:rPr>
            </w:pPr>
            <w:r w:rsidRPr="001E77DA">
              <w:rPr>
                <w:bCs/>
                <w:i/>
                <w:iCs/>
                <w:sz w:val="18"/>
                <w:szCs w:val="18"/>
                <w:lang w:eastAsia="zh-CN"/>
              </w:rPr>
              <w:t>3</w:t>
            </w:r>
          </w:p>
        </w:tc>
        <w:tc>
          <w:tcPr>
            <w:tcW w:w="1417" w:type="dxa"/>
            <w:vAlign w:val="center"/>
          </w:tcPr>
          <w:p w14:paraId="4FAF9AFC" w14:textId="64A7B482" w:rsidR="00E75E6A" w:rsidRPr="001E77DA" w:rsidRDefault="00E75E6A" w:rsidP="00E75E6A">
            <w:pPr>
              <w:tabs>
                <w:tab w:val="left" w:pos="851"/>
              </w:tabs>
              <w:jc w:val="center"/>
              <w:rPr>
                <w:bCs/>
                <w:i/>
                <w:iCs/>
                <w:sz w:val="18"/>
                <w:szCs w:val="18"/>
                <w:lang w:eastAsia="zh-CN"/>
              </w:rPr>
            </w:pPr>
            <w:r w:rsidRPr="001E77DA">
              <w:rPr>
                <w:bCs/>
                <w:i/>
                <w:iCs/>
                <w:sz w:val="18"/>
                <w:szCs w:val="18"/>
                <w:lang w:eastAsia="zh-CN"/>
              </w:rPr>
              <w:t>4</w:t>
            </w:r>
          </w:p>
        </w:tc>
        <w:tc>
          <w:tcPr>
            <w:tcW w:w="1560" w:type="dxa"/>
            <w:vAlign w:val="center"/>
          </w:tcPr>
          <w:p w14:paraId="1ED98D37" w14:textId="10C4C6A1" w:rsidR="00E75E6A" w:rsidRPr="001E77DA" w:rsidRDefault="00E75E6A" w:rsidP="00E75E6A">
            <w:pPr>
              <w:tabs>
                <w:tab w:val="left" w:pos="851"/>
              </w:tabs>
              <w:jc w:val="center"/>
              <w:rPr>
                <w:bCs/>
                <w:i/>
                <w:iCs/>
                <w:sz w:val="18"/>
                <w:szCs w:val="18"/>
                <w:lang w:eastAsia="zh-CN"/>
              </w:rPr>
            </w:pPr>
            <w:r w:rsidRPr="001E77DA">
              <w:rPr>
                <w:bCs/>
                <w:i/>
                <w:iCs/>
                <w:sz w:val="18"/>
                <w:szCs w:val="18"/>
                <w:lang w:eastAsia="zh-CN"/>
              </w:rPr>
              <w:t>5</w:t>
            </w:r>
          </w:p>
        </w:tc>
        <w:tc>
          <w:tcPr>
            <w:tcW w:w="1842" w:type="dxa"/>
            <w:vAlign w:val="center"/>
          </w:tcPr>
          <w:p w14:paraId="1B0B3E64" w14:textId="6804DB70" w:rsidR="00E75E6A" w:rsidRPr="001E77DA" w:rsidRDefault="00E75E6A" w:rsidP="00E75E6A">
            <w:pPr>
              <w:tabs>
                <w:tab w:val="left" w:pos="851"/>
              </w:tabs>
              <w:jc w:val="center"/>
              <w:rPr>
                <w:bCs/>
                <w:i/>
                <w:iCs/>
                <w:sz w:val="18"/>
                <w:szCs w:val="18"/>
                <w:lang w:eastAsia="zh-CN"/>
              </w:rPr>
            </w:pPr>
            <w:r w:rsidRPr="001E77DA">
              <w:rPr>
                <w:bCs/>
                <w:i/>
                <w:iCs/>
                <w:sz w:val="18"/>
                <w:szCs w:val="18"/>
                <w:lang w:eastAsia="zh-CN"/>
              </w:rPr>
              <w:t>6</w:t>
            </w:r>
          </w:p>
        </w:tc>
      </w:tr>
      <w:tr w:rsidR="00490259" w:rsidRPr="00E66F78" w14:paraId="7B38D3BA" w14:textId="77777777" w:rsidTr="00E75E6A">
        <w:trPr>
          <w:cantSplit/>
          <w:trHeight w:val="228"/>
        </w:trPr>
        <w:tc>
          <w:tcPr>
            <w:tcW w:w="9214" w:type="dxa"/>
            <w:gridSpan w:val="6"/>
            <w:vAlign w:val="center"/>
          </w:tcPr>
          <w:p w14:paraId="24B62868" w14:textId="77777777" w:rsidR="00490259" w:rsidRPr="001E77DA" w:rsidRDefault="00490259" w:rsidP="00E75E6A">
            <w:pPr>
              <w:tabs>
                <w:tab w:val="left" w:pos="851"/>
              </w:tabs>
              <w:jc w:val="center"/>
              <w:rPr>
                <w:b/>
                <w:color w:val="7030A0"/>
                <w:sz w:val="22"/>
                <w:szCs w:val="22"/>
                <w:lang w:eastAsia="zh-CN"/>
              </w:rPr>
            </w:pPr>
            <w:r w:rsidRPr="001E77DA">
              <w:rPr>
                <w:b/>
                <w:sz w:val="22"/>
                <w:szCs w:val="22"/>
                <w:lang w:eastAsia="zh-CN"/>
              </w:rPr>
              <w:t>Zadanie nr 1</w:t>
            </w:r>
          </w:p>
        </w:tc>
      </w:tr>
      <w:tr w:rsidR="00490259" w:rsidRPr="00E66F78" w14:paraId="3A594E49" w14:textId="77777777" w:rsidTr="008F2B27">
        <w:trPr>
          <w:cantSplit/>
          <w:trHeight w:val="735"/>
        </w:trPr>
        <w:tc>
          <w:tcPr>
            <w:tcW w:w="426" w:type="dxa"/>
            <w:vAlign w:val="center"/>
          </w:tcPr>
          <w:p w14:paraId="4E1F7E61" w14:textId="75AFDFB4" w:rsidR="00490259" w:rsidRPr="001E77DA" w:rsidRDefault="00490259" w:rsidP="003B61BE">
            <w:pPr>
              <w:tabs>
                <w:tab w:val="left" w:pos="851"/>
              </w:tabs>
              <w:jc w:val="both"/>
              <w:rPr>
                <w:b/>
                <w:sz w:val="22"/>
                <w:szCs w:val="22"/>
                <w:lang w:eastAsia="zh-CN"/>
              </w:rPr>
            </w:pPr>
            <w:r w:rsidRPr="001E77DA">
              <w:rPr>
                <w:b/>
                <w:sz w:val="22"/>
                <w:szCs w:val="22"/>
                <w:lang w:eastAsia="zh-CN"/>
              </w:rPr>
              <w:t>1</w:t>
            </w:r>
            <w:r w:rsidR="00BE4794" w:rsidRPr="001E77DA">
              <w:rPr>
                <w:b/>
                <w:sz w:val="22"/>
                <w:szCs w:val="22"/>
                <w:lang w:eastAsia="zh-CN"/>
              </w:rPr>
              <w:t>.1</w:t>
            </w:r>
          </w:p>
        </w:tc>
        <w:tc>
          <w:tcPr>
            <w:tcW w:w="2410" w:type="dxa"/>
          </w:tcPr>
          <w:p w14:paraId="29403A2A" w14:textId="77777777" w:rsidR="00490259" w:rsidRPr="00E66F78" w:rsidRDefault="00490259" w:rsidP="003B61BE">
            <w:pPr>
              <w:tabs>
                <w:tab w:val="left" w:pos="851"/>
              </w:tabs>
              <w:jc w:val="both"/>
              <w:rPr>
                <w:sz w:val="24"/>
                <w:szCs w:val="24"/>
                <w:lang w:eastAsia="zh-CN"/>
              </w:rPr>
            </w:pPr>
          </w:p>
          <w:p w14:paraId="20041874" w14:textId="77777777" w:rsidR="00490259" w:rsidRPr="00E66F78" w:rsidRDefault="00490259" w:rsidP="003B61BE">
            <w:pPr>
              <w:tabs>
                <w:tab w:val="left" w:pos="851"/>
              </w:tabs>
              <w:jc w:val="both"/>
              <w:rPr>
                <w:sz w:val="24"/>
                <w:szCs w:val="24"/>
                <w:lang w:eastAsia="zh-CN"/>
              </w:rPr>
            </w:pPr>
          </w:p>
        </w:tc>
        <w:tc>
          <w:tcPr>
            <w:tcW w:w="1559" w:type="dxa"/>
          </w:tcPr>
          <w:p w14:paraId="582AE0A6" w14:textId="77777777" w:rsidR="00490259" w:rsidRPr="00E66F78" w:rsidRDefault="00490259" w:rsidP="003B61BE">
            <w:pPr>
              <w:tabs>
                <w:tab w:val="left" w:pos="851"/>
              </w:tabs>
              <w:jc w:val="both"/>
              <w:rPr>
                <w:b/>
                <w:sz w:val="24"/>
                <w:szCs w:val="24"/>
                <w:lang w:eastAsia="zh-CN"/>
              </w:rPr>
            </w:pPr>
          </w:p>
        </w:tc>
        <w:tc>
          <w:tcPr>
            <w:tcW w:w="1417" w:type="dxa"/>
          </w:tcPr>
          <w:p w14:paraId="7FF91738" w14:textId="77777777" w:rsidR="00490259" w:rsidRPr="00E66F78" w:rsidRDefault="00490259" w:rsidP="003B61BE">
            <w:pPr>
              <w:tabs>
                <w:tab w:val="left" w:pos="851"/>
              </w:tabs>
              <w:jc w:val="both"/>
              <w:rPr>
                <w:b/>
                <w:sz w:val="24"/>
                <w:szCs w:val="24"/>
                <w:lang w:eastAsia="zh-CN"/>
              </w:rPr>
            </w:pPr>
          </w:p>
        </w:tc>
        <w:tc>
          <w:tcPr>
            <w:tcW w:w="1560" w:type="dxa"/>
          </w:tcPr>
          <w:p w14:paraId="11FCB429" w14:textId="77777777" w:rsidR="00490259" w:rsidRPr="00E66F78" w:rsidRDefault="00490259" w:rsidP="003B61BE">
            <w:pPr>
              <w:tabs>
                <w:tab w:val="left" w:pos="851"/>
              </w:tabs>
              <w:jc w:val="both"/>
              <w:rPr>
                <w:b/>
                <w:sz w:val="24"/>
                <w:szCs w:val="24"/>
                <w:lang w:eastAsia="zh-CN"/>
              </w:rPr>
            </w:pPr>
          </w:p>
        </w:tc>
        <w:tc>
          <w:tcPr>
            <w:tcW w:w="1842" w:type="dxa"/>
          </w:tcPr>
          <w:p w14:paraId="26984344" w14:textId="77777777" w:rsidR="00490259" w:rsidRPr="00E66F78" w:rsidRDefault="00490259" w:rsidP="003B61BE">
            <w:pPr>
              <w:tabs>
                <w:tab w:val="left" w:pos="851"/>
              </w:tabs>
              <w:jc w:val="both"/>
              <w:rPr>
                <w:b/>
                <w:color w:val="7030A0"/>
                <w:sz w:val="24"/>
                <w:szCs w:val="24"/>
                <w:lang w:eastAsia="zh-CN"/>
              </w:rPr>
            </w:pPr>
          </w:p>
        </w:tc>
      </w:tr>
      <w:tr w:rsidR="00490259" w:rsidRPr="00E66F78" w14:paraId="40EAE42A" w14:textId="77777777" w:rsidTr="008F2B27">
        <w:trPr>
          <w:cantSplit/>
          <w:trHeight w:val="598"/>
        </w:trPr>
        <w:tc>
          <w:tcPr>
            <w:tcW w:w="426" w:type="dxa"/>
            <w:vAlign w:val="center"/>
          </w:tcPr>
          <w:p w14:paraId="0F1D2468" w14:textId="032479F4" w:rsidR="00490259" w:rsidRPr="001E77DA" w:rsidRDefault="00BE4794" w:rsidP="003B61BE">
            <w:pPr>
              <w:tabs>
                <w:tab w:val="left" w:pos="851"/>
              </w:tabs>
              <w:jc w:val="both"/>
              <w:rPr>
                <w:b/>
                <w:sz w:val="22"/>
                <w:szCs w:val="22"/>
                <w:lang w:eastAsia="zh-CN"/>
              </w:rPr>
            </w:pPr>
            <w:r w:rsidRPr="001E77DA">
              <w:rPr>
                <w:b/>
                <w:sz w:val="22"/>
                <w:szCs w:val="22"/>
                <w:lang w:eastAsia="zh-CN"/>
              </w:rPr>
              <w:t>1.</w:t>
            </w:r>
            <w:r w:rsidR="00490259" w:rsidRPr="001E77DA">
              <w:rPr>
                <w:b/>
                <w:sz w:val="22"/>
                <w:szCs w:val="22"/>
                <w:lang w:eastAsia="zh-CN"/>
              </w:rPr>
              <w:t>2</w:t>
            </w:r>
          </w:p>
        </w:tc>
        <w:tc>
          <w:tcPr>
            <w:tcW w:w="2410" w:type="dxa"/>
          </w:tcPr>
          <w:p w14:paraId="6C0A741C" w14:textId="77777777" w:rsidR="00490259" w:rsidRPr="00E66F78" w:rsidRDefault="00490259" w:rsidP="003B61BE">
            <w:pPr>
              <w:tabs>
                <w:tab w:val="left" w:pos="851"/>
              </w:tabs>
              <w:jc w:val="both"/>
              <w:rPr>
                <w:sz w:val="24"/>
                <w:szCs w:val="24"/>
                <w:lang w:eastAsia="zh-CN"/>
              </w:rPr>
            </w:pPr>
          </w:p>
          <w:p w14:paraId="68153734" w14:textId="77777777" w:rsidR="00490259" w:rsidRPr="00E66F78" w:rsidRDefault="00490259" w:rsidP="003B61BE">
            <w:pPr>
              <w:tabs>
                <w:tab w:val="left" w:pos="851"/>
              </w:tabs>
              <w:jc w:val="both"/>
              <w:rPr>
                <w:sz w:val="24"/>
                <w:szCs w:val="24"/>
                <w:lang w:eastAsia="zh-CN"/>
              </w:rPr>
            </w:pPr>
          </w:p>
          <w:p w14:paraId="10F3A86D" w14:textId="77777777" w:rsidR="00490259" w:rsidRPr="00E66F78" w:rsidRDefault="00490259" w:rsidP="003B61BE">
            <w:pPr>
              <w:tabs>
                <w:tab w:val="left" w:pos="851"/>
              </w:tabs>
              <w:jc w:val="both"/>
              <w:rPr>
                <w:sz w:val="24"/>
                <w:szCs w:val="24"/>
                <w:lang w:eastAsia="zh-CN"/>
              </w:rPr>
            </w:pPr>
          </w:p>
        </w:tc>
        <w:tc>
          <w:tcPr>
            <w:tcW w:w="1559" w:type="dxa"/>
          </w:tcPr>
          <w:p w14:paraId="6E910B9A" w14:textId="77777777" w:rsidR="00490259" w:rsidRPr="00E66F78" w:rsidRDefault="00490259" w:rsidP="003B61BE">
            <w:pPr>
              <w:tabs>
                <w:tab w:val="left" w:pos="851"/>
              </w:tabs>
              <w:jc w:val="both"/>
              <w:rPr>
                <w:b/>
                <w:sz w:val="24"/>
                <w:szCs w:val="24"/>
                <w:lang w:eastAsia="zh-CN"/>
              </w:rPr>
            </w:pPr>
          </w:p>
        </w:tc>
        <w:tc>
          <w:tcPr>
            <w:tcW w:w="1417" w:type="dxa"/>
          </w:tcPr>
          <w:p w14:paraId="4D770104" w14:textId="77777777" w:rsidR="00490259" w:rsidRPr="00E66F78" w:rsidRDefault="00490259" w:rsidP="003B61BE">
            <w:pPr>
              <w:tabs>
                <w:tab w:val="left" w:pos="851"/>
              </w:tabs>
              <w:jc w:val="both"/>
              <w:rPr>
                <w:b/>
                <w:sz w:val="24"/>
                <w:szCs w:val="24"/>
                <w:lang w:eastAsia="zh-CN"/>
              </w:rPr>
            </w:pPr>
          </w:p>
        </w:tc>
        <w:tc>
          <w:tcPr>
            <w:tcW w:w="1560" w:type="dxa"/>
          </w:tcPr>
          <w:p w14:paraId="696EC9D9" w14:textId="77777777" w:rsidR="00490259" w:rsidRPr="00E66F78" w:rsidRDefault="00490259" w:rsidP="003B61BE">
            <w:pPr>
              <w:tabs>
                <w:tab w:val="left" w:pos="851"/>
              </w:tabs>
              <w:jc w:val="both"/>
              <w:rPr>
                <w:b/>
                <w:sz w:val="24"/>
                <w:szCs w:val="24"/>
                <w:lang w:eastAsia="zh-CN"/>
              </w:rPr>
            </w:pPr>
          </w:p>
        </w:tc>
        <w:tc>
          <w:tcPr>
            <w:tcW w:w="1842" w:type="dxa"/>
          </w:tcPr>
          <w:p w14:paraId="5A426A0A" w14:textId="77777777" w:rsidR="00490259" w:rsidRPr="00E66F78" w:rsidRDefault="00490259" w:rsidP="003B61BE">
            <w:pPr>
              <w:tabs>
                <w:tab w:val="left" w:pos="851"/>
              </w:tabs>
              <w:jc w:val="both"/>
              <w:rPr>
                <w:b/>
                <w:color w:val="7030A0"/>
                <w:sz w:val="24"/>
                <w:szCs w:val="24"/>
                <w:lang w:eastAsia="zh-CN"/>
              </w:rPr>
            </w:pPr>
          </w:p>
        </w:tc>
      </w:tr>
      <w:tr w:rsidR="00490259" w:rsidRPr="00E66F78" w14:paraId="2589647C" w14:textId="77777777" w:rsidTr="001E77DA">
        <w:trPr>
          <w:cantSplit/>
          <w:trHeight w:val="227"/>
        </w:trPr>
        <w:tc>
          <w:tcPr>
            <w:tcW w:w="9214" w:type="dxa"/>
            <w:gridSpan w:val="6"/>
          </w:tcPr>
          <w:p w14:paraId="46722F32" w14:textId="56DE9C4F" w:rsidR="00490259" w:rsidRPr="001E77DA" w:rsidRDefault="00490259" w:rsidP="00E75E6A">
            <w:pPr>
              <w:tabs>
                <w:tab w:val="left" w:pos="851"/>
              </w:tabs>
              <w:jc w:val="center"/>
              <w:rPr>
                <w:b/>
                <w:color w:val="7030A0"/>
                <w:sz w:val="22"/>
                <w:szCs w:val="22"/>
                <w:lang w:eastAsia="zh-CN"/>
              </w:rPr>
            </w:pPr>
            <w:r w:rsidRPr="001E77DA">
              <w:rPr>
                <w:b/>
                <w:sz w:val="22"/>
                <w:szCs w:val="22"/>
                <w:lang w:eastAsia="zh-CN"/>
              </w:rPr>
              <w:t xml:space="preserve">Zadanie </w:t>
            </w:r>
            <w:r w:rsidR="00E75E6A" w:rsidRPr="001E77DA">
              <w:rPr>
                <w:b/>
                <w:sz w:val="22"/>
                <w:szCs w:val="22"/>
                <w:lang w:eastAsia="zh-CN"/>
              </w:rPr>
              <w:t xml:space="preserve">nr </w:t>
            </w:r>
            <w:r w:rsidRPr="001E77DA">
              <w:rPr>
                <w:b/>
                <w:sz w:val="22"/>
                <w:szCs w:val="22"/>
                <w:lang w:eastAsia="zh-CN"/>
              </w:rPr>
              <w:t>2</w:t>
            </w:r>
          </w:p>
        </w:tc>
      </w:tr>
      <w:tr w:rsidR="00490259" w:rsidRPr="00E66F78" w14:paraId="0686CFA5" w14:textId="77777777" w:rsidTr="008F2B27">
        <w:trPr>
          <w:cantSplit/>
          <w:trHeight w:val="765"/>
        </w:trPr>
        <w:tc>
          <w:tcPr>
            <w:tcW w:w="426" w:type="dxa"/>
            <w:vAlign w:val="center"/>
          </w:tcPr>
          <w:p w14:paraId="22E0C24A" w14:textId="7A7C893F" w:rsidR="00490259" w:rsidRPr="001E77DA" w:rsidRDefault="00BE4794" w:rsidP="003B61BE">
            <w:pPr>
              <w:tabs>
                <w:tab w:val="left" w:pos="851"/>
              </w:tabs>
              <w:jc w:val="both"/>
              <w:rPr>
                <w:b/>
                <w:sz w:val="22"/>
                <w:szCs w:val="22"/>
                <w:lang w:eastAsia="zh-CN"/>
              </w:rPr>
            </w:pPr>
            <w:r w:rsidRPr="001E77DA">
              <w:rPr>
                <w:b/>
                <w:sz w:val="22"/>
                <w:szCs w:val="22"/>
                <w:lang w:eastAsia="zh-CN"/>
              </w:rPr>
              <w:t>2.</w:t>
            </w:r>
            <w:r w:rsidR="00490259" w:rsidRPr="001E77DA">
              <w:rPr>
                <w:b/>
                <w:sz w:val="22"/>
                <w:szCs w:val="22"/>
                <w:lang w:eastAsia="zh-CN"/>
              </w:rPr>
              <w:t>1</w:t>
            </w:r>
          </w:p>
        </w:tc>
        <w:tc>
          <w:tcPr>
            <w:tcW w:w="2410" w:type="dxa"/>
          </w:tcPr>
          <w:p w14:paraId="238A512C" w14:textId="77777777" w:rsidR="00490259" w:rsidRPr="00E66F78" w:rsidRDefault="00490259" w:rsidP="003B61BE">
            <w:pPr>
              <w:tabs>
                <w:tab w:val="left" w:pos="851"/>
              </w:tabs>
              <w:jc w:val="both"/>
              <w:rPr>
                <w:sz w:val="24"/>
                <w:szCs w:val="24"/>
                <w:lang w:eastAsia="zh-CN"/>
              </w:rPr>
            </w:pPr>
          </w:p>
          <w:p w14:paraId="0C58D8FC" w14:textId="77777777" w:rsidR="00490259" w:rsidRPr="00E66F78" w:rsidRDefault="00490259" w:rsidP="003B61BE">
            <w:pPr>
              <w:tabs>
                <w:tab w:val="left" w:pos="851"/>
              </w:tabs>
              <w:jc w:val="both"/>
              <w:rPr>
                <w:sz w:val="24"/>
                <w:szCs w:val="24"/>
                <w:lang w:eastAsia="zh-CN"/>
              </w:rPr>
            </w:pPr>
          </w:p>
        </w:tc>
        <w:tc>
          <w:tcPr>
            <w:tcW w:w="1559" w:type="dxa"/>
          </w:tcPr>
          <w:p w14:paraId="4788E069" w14:textId="77777777" w:rsidR="00490259" w:rsidRPr="00E66F78" w:rsidRDefault="00490259" w:rsidP="003B61BE">
            <w:pPr>
              <w:tabs>
                <w:tab w:val="left" w:pos="851"/>
              </w:tabs>
              <w:jc w:val="both"/>
              <w:rPr>
                <w:b/>
                <w:sz w:val="24"/>
                <w:szCs w:val="24"/>
                <w:lang w:eastAsia="zh-CN"/>
              </w:rPr>
            </w:pPr>
          </w:p>
        </w:tc>
        <w:tc>
          <w:tcPr>
            <w:tcW w:w="1417" w:type="dxa"/>
          </w:tcPr>
          <w:p w14:paraId="69160411" w14:textId="77777777" w:rsidR="00490259" w:rsidRPr="00E66F78" w:rsidRDefault="00490259" w:rsidP="003B61BE">
            <w:pPr>
              <w:tabs>
                <w:tab w:val="left" w:pos="851"/>
              </w:tabs>
              <w:jc w:val="both"/>
              <w:rPr>
                <w:b/>
                <w:sz w:val="24"/>
                <w:szCs w:val="24"/>
                <w:lang w:eastAsia="zh-CN"/>
              </w:rPr>
            </w:pPr>
          </w:p>
        </w:tc>
        <w:tc>
          <w:tcPr>
            <w:tcW w:w="1560" w:type="dxa"/>
          </w:tcPr>
          <w:p w14:paraId="0CA6FDE9" w14:textId="77777777" w:rsidR="00490259" w:rsidRPr="00E66F78" w:rsidRDefault="00490259" w:rsidP="003B61BE">
            <w:pPr>
              <w:tabs>
                <w:tab w:val="left" w:pos="851"/>
              </w:tabs>
              <w:jc w:val="both"/>
              <w:rPr>
                <w:b/>
                <w:sz w:val="24"/>
                <w:szCs w:val="24"/>
                <w:lang w:eastAsia="zh-CN"/>
              </w:rPr>
            </w:pPr>
          </w:p>
        </w:tc>
        <w:tc>
          <w:tcPr>
            <w:tcW w:w="1842" w:type="dxa"/>
          </w:tcPr>
          <w:p w14:paraId="7D677F2D" w14:textId="77777777" w:rsidR="00490259" w:rsidRPr="00E66F78" w:rsidRDefault="00490259" w:rsidP="003B61BE">
            <w:pPr>
              <w:tabs>
                <w:tab w:val="left" w:pos="851"/>
              </w:tabs>
              <w:jc w:val="both"/>
              <w:rPr>
                <w:b/>
                <w:sz w:val="24"/>
                <w:szCs w:val="24"/>
                <w:lang w:eastAsia="zh-CN"/>
              </w:rPr>
            </w:pPr>
          </w:p>
        </w:tc>
      </w:tr>
      <w:tr w:rsidR="00490259" w:rsidRPr="00E66F78" w14:paraId="57BA6F16" w14:textId="77777777" w:rsidTr="008F2B27">
        <w:trPr>
          <w:cantSplit/>
          <w:trHeight w:val="765"/>
        </w:trPr>
        <w:tc>
          <w:tcPr>
            <w:tcW w:w="426" w:type="dxa"/>
            <w:vAlign w:val="center"/>
          </w:tcPr>
          <w:p w14:paraId="7CD8AECD" w14:textId="1B45DDF7" w:rsidR="00490259" w:rsidRPr="001E77DA" w:rsidRDefault="00490259" w:rsidP="003B61BE">
            <w:pPr>
              <w:tabs>
                <w:tab w:val="left" w:pos="851"/>
              </w:tabs>
              <w:jc w:val="both"/>
              <w:rPr>
                <w:b/>
                <w:sz w:val="22"/>
                <w:szCs w:val="22"/>
                <w:lang w:eastAsia="zh-CN"/>
              </w:rPr>
            </w:pPr>
            <w:r w:rsidRPr="001E77DA">
              <w:rPr>
                <w:b/>
                <w:sz w:val="22"/>
                <w:szCs w:val="22"/>
                <w:lang w:eastAsia="zh-CN"/>
              </w:rPr>
              <w:t>2</w:t>
            </w:r>
            <w:r w:rsidR="00BE4794" w:rsidRPr="001E77DA">
              <w:rPr>
                <w:b/>
                <w:sz w:val="22"/>
                <w:szCs w:val="22"/>
                <w:lang w:eastAsia="zh-CN"/>
              </w:rPr>
              <w:t>.2</w:t>
            </w:r>
          </w:p>
        </w:tc>
        <w:tc>
          <w:tcPr>
            <w:tcW w:w="2410" w:type="dxa"/>
          </w:tcPr>
          <w:p w14:paraId="1FB6E1B7" w14:textId="77777777" w:rsidR="00490259" w:rsidRPr="00E66F78" w:rsidRDefault="00490259" w:rsidP="003B61BE">
            <w:pPr>
              <w:tabs>
                <w:tab w:val="left" w:pos="851"/>
              </w:tabs>
              <w:jc w:val="both"/>
              <w:rPr>
                <w:sz w:val="24"/>
                <w:szCs w:val="24"/>
                <w:lang w:eastAsia="zh-CN"/>
              </w:rPr>
            </w:pPr>
          </w:p>
        </w:tc>
        <w:tc>
          <w:tcPr>
            <w:tcW w:w="1559" w:type="dxa"/>
          </w:tcPr>
          <w:p w14:paraId="45FDEB0B" w14:textId="77777777" w:rsidR="00490259" w:rsidRPr="00E66F78" w:rsidRDefault="00490259" w:rsidP="003B61BE">
            <w:pPr>
              <w:tabs>
                <w:tab w:val="left" w:pos="851"/>
              </w:tabs>
              <w:jc w:val="both"/>
              <w:rPr>
                <w:b/>
                <w:sz w:val="24"/>
                <w:szCs w:val="24"/>
                <w:lang w:eastAsia="zh-CN"/>
              </w:rPr>
            </w:pPr>
          </w:p>
        </w:tc>
        <w:tc>
          <w:tcPr>
            <w:tcW w:w="1417" w:type="dxa"/>
          </w:tcPr>
          <w:p w14:paraId="392EDC5D" w14:textId="77777777" w:rsidR="00490259" w:rsidRPr="00E66F78" w:rsidRDefault="00490259" w:rsidP="003B61BE">
            <w:pPr>
              <w:tabs>
                <w:tab w:val="left" w:pos="851"/>
              </w:tabs>
              <w:jc w:val="both"/>
              <w:rPr>
                <w:b/>
                <w:sz w:val="24"/>
                <w:szCs w:val="24"/>
                <w:lang w:eastAsia="zh-CN"/>
              </w:rPr>
            </w:pPr>
          </w:p>
        </w:tc>
        <w:tc>
          <w:tcPr>
            <w:tcW w:w="1560" w:type="dxa"/>
          </w:tcPr>
          <w:p w14:paraId="55C8ADAE" w14:textId="77777777" w:rsidR="00490259" w:rsidRPr="00E66F78" w:rsidRDefault="00490259" w:rsidP="003B61BE">
            <w:pPr>
              <w:tabs>
                <w:tab w:val="left" w:pos="851"/>
              </w:tabs>
              <w:jc w:val="both"/>
              <w:rPr>
                <w:b/>
                <w:sz w:val="24"/>
                <w:szCs w:val="24"/>
                <w:lang w:eastAsia="zh-CN"/>
              </w:rPr>
            </w:pPr>
          </w:p>
        </w:tc>
        <w:tc>
          <w:tcPr>
            <w:tcW w:w="1842" w:type="dxa"/>
          </w:tcPr>
          <w:p w14:paraId="0EBBDA82" w14:textId="77777777" w:rsidR="00490259" w:rsidRPr="00E66F78" w:rsidRDefault="00490259" w:rsidP="003B61BE">
            <w:pPr>
              <w:tabs>
                <w:tab w:val="left" w:pos="851"/>
              </w:tabs>
              <w:jc w:val="both"/>
              <w:rPr>
                <w:b/>
                <w:sz w:val="24"/>
                <w:szCs w:val="24"/>
                <w:lang w:eastAsia="zh-CN"/>
              </w:rPr>
            </w:pPr>
          </w:p>
        </w:tc>
      </w:tr>
    </w:tbl>
    <w:p w14:paraId="2644923C" w14:textId="77777777" w:rsidR="00490259" w:rsidRPr="00111016" w:rsidRDefault="00490259" w:rsidP="00490259">
      <w:pPr>
        <w:spacing w:before="200"/>
        <w:jc w:val="both"/>
        <w:rPr>
          <w:b/>
          <w:bCs/>
          <w:sz w:val="22"/>
          <w:szCs w:val="22"/>
          <w:lang w:eastAsia="zh-CN"/>
        </w:rPr>
      </w:pPr>
      <w:r w:rsidRPr="00111016">
        <w:rPr>
          <w:b/>
          <w:bCs/>
          <w:sz w:val="22"/>
          <w:szCs w:val="22"/>
          <w:lang w:eastAsia="zh-CN"/>
        </w:rPr>
        <w:t>Uwaga!</w:t>
      </w:r>
    </w:p>
    <w:p w14:paraId="2FAAC936" w14:textId="77777777" w:rsidR="00490259" w:rsidRPr="00111016" w:rsidRDefault="00490259" w:rsidP="004311F1">
      <w:pPr>
        <w:numPr>
          <w:ilvl w:val="0"/>
          <w:numId w:val="30"/>
        </w:numPr>
        <w:ind w:left="284" w:hanging="284"/>
        <w:jc w:val="both"/>
        <w:rPr>
          <w:bCs/>
          <w:i/>
          <w:iCs/>
          <w:sz w:val="22"/>
          <w:szCs w:val="22"/>
          <w:lang w:eastAsia="zh-CN"/>
        </w:rPr>
      </w:pPr>
      <w:r w:rsidRPr="00111016">
        <w:rPr>
          <w:bCs/>
          <w:i/>
          <w:iCs/>
          <w:sz w:val="22"/>
          <w:szCs w:val="22"/>
          <w:lang w:eastAsia="zh-CN"/>
        </w:rPr>
        <w:t>Przez wykonanie zamówienia należy rozumieć jego odbiór.</w:t>
      </w:r>
    </w:p>
    <w:p w14:paraId="45F5E60C" w14:textId="255FCF57" w:rsidR="00490259" w:rsidRPr="00111016" w:rsidRDefault="00490259" w:rsidP="004311F1">
      <w:pPr>
        <w:numPr>
          <w:ilvl w:val="0"/>
          <w:numId w:val="30"/>
        </w:numPr>
        <w:ind w:left="284" w:hanging="284"/>
        <w:jc w:val="both"/>
        <w:rPr>
          <w:bCs/>
          <w:i/>
          <w:iCs/>
          <w:sz w:val="22"/>
          <w:szCs w:val="22"/>
          <w:lang w:eastAsia="zh-CN"/>
        </w:rPr>
      </w:pPr>
      <w:r w:rsidRPr="00111016">
        <w:rPr>
          <w:bCs/>
          <w:i/>
          <w:iCs/>
          <w:sz w:val="22"/>
          <w:szCs w:val="22"/>
          <w:lang w:eastAsia="zh-CN"/>
        </w:rPr>
        <w:t xml:space="preserve">W przypadku usług okresowych lub ciągłych należy w kolumnie </w:t>
      </w:r>
      <w:r w:rsidRPr="00111016">
        <w:rPr>
          <w:i/>
          <w:iCs/>
          <w:sz w:val="22"/>
          <w:szCs w:val="22"/>
          <w:lang w:eastAsia="zh-CN"/>
        </w:rPr>
        <w:t>Data wykonania</w:t>
      </w:r>
      <w:r w:rsidRPr="00111016">
        <w:rPr>
          <w:bCs/>
          <w:i/>
          <w:iCs/>
          <w:sz w:val="22"/>
          <w:szCs w:val="22"/>
          <w:lang w:eastAsia="zh-CN"/>
        </w:rPr>
        <w:t xml:space="preserve"> wpisać</w:t>
      </w:r>
      <w:r w:rsidRPr="00111016" w:rsidDel="0096598A">
        <w:rPr>
          <w:i/>
          <w:iCs/>
          <w:sz w:val="22"/>
          <w:szCs w:val="22"/>
          <w:lang w:eastAsia="zh-CN"/>
        </w:rPr>
        <w:t xml:space="preserve"> </w:t>
      </w:r>
      <w:r w:rsidRPr="00111016">
        <w:rPr>
          <w:i/>
          <w:iCs/>
          <w:sz w:val="22"/>
          <w:szCs w:val="22"/>
          <w:lang w:eastAsia="zh-CN"/>
        </w:rPr>
        <w:t>„do nadal”</w:t>
      </w:r>
      <w:r w:rsidRPr="00111016">
        <w:rPr>
          <w:bCs/>
          <w:i/>
          <w:iCs/>
          <w:sz w:val="22"/>
          <w:szCs w:val="22"/>
          <w:lang w:eastAsia="zh-CN"/>
        </w:rPr>
        <w:t>, podając wartość zrealizowanego dotychczas zamówienia</w:t>
      </w:r>
    </w:p>
    <w:p w14:paraId="05873481" w14:textId="0E7C140F" w:rsidR="00490259" w:rsidRPr="00111016" w:rsidRDefault="00490259" w:rsidP="004311F1">
      <w:pPr>
        <w:numPr>
          <w:ilvl w:val="0"/>
          <w:numId w:val="30"/>
        </w:numPr>
        <w:ind w:left="284" w:hanging="284"/>
        <w:jc w:val="both"/>
        <w:rPr>
          <w:bCs/>
          <w:i/>
          <w:iCs/>
          <w:sz w:val="22"/>
          <w:szCs w:val="22"/>
          <w:lang w:eastAsia="zh-CN"/>
        </w:rPr>
      </w:pPr>
      <w:r w:rsidRPr="00111016">
        <w:rPr>
          <w:i/>
          <w:iCs/>
          <w:sz w:val="22"/>
          <w:szCs w:val="22"/>
          <w:lang w:eastAsia="zh-CN"/>
        </w:rPr>
        <w:t>D</w:t>
      </w:r>
      <w:r w:rsidRPr="00111016">
        <w:rPr>
          <w:bCs/>
          <w:i/>
          <w:iCs/>
          <w:sz w:val="22"/>
          <w:szCs w:val="22"/>
          <w:lang w:eastAsia="zh-CN"/>
        </w:rPr>
        <w:t>o wykazu należy dołączyć dokumenty potwierdzające, że podan</w:t>
      </w:r>
      <w:r w:rsidRPr="00111016">
        <w:rPr>
          <w:i/>
          <w:iCs/>
          <w:sz w:val="22"/>
          <w:szCs w:val="22"/>
          <w:lang w:eastAsia="zh-CN"/>
        </w:rPr>
        <w:t xml:space="preserve">e w </w:t>
      </w:r>
      <w:r w:rsidRPr="00965013">
        <w:rPr>
          <w:i/>
          <w:iCs/>
          <w:sz w:val="22"/>
          <w:szCs w:val="22"/>
          <w:lang w:eastAsia="zh-CN"/>
        </w:rPr>
        <w:t>wykazie usł</w:t>
      </w:r>
      <w:r w:rsidRPr="00965013">
        <w:rPr>
          <w:bCs/>
          <w:i/>
          <w:iCs/>
          <w:sz w:val="22"/>
          <w:szCs w:val="22"/>
          <w:lang w:eastAsia="zh-CN"/>
        </w:rPr>
        <w:t xml:space="preserve">ugi </w:t>
      </w:r>
      <w:r w:rsidRPr="00111016">
        <w:rPr>
          <w:bCs/>
          <w:i/>
          <w:iCs/>
          <w:sz w:val="22"/>
          <w:szCs w:val="22"/>
          <w:lang w:eastAsia="zh-CN"/>
        </w:rPr>
        <w:t>zostały wykonane należycie lub są wykonywane należycie.</w:t>
      </w:r>
    </w:p>
    <w:p w14:paraId="2EF5D9AF" w14:textId="0C52A3F0" w:rsidR="00490259" w:rsidRPr="00111016" w:rsidRDefault="00490259" w:rsidP="004311F1">
      <w:pPr>
        <w:numPr>
          <w:ilvl w:val="0"/>
          <w:numId w:val="30"/>
        </w:numPr>
        <w:ind w:left="284" w:hanging="284"/>
        <w:jc w:val="both"/>
        <w:rPr>
          <w:bCs/>
          <w:i/>
          <w:iCs/>
          <w:sz w:val="22"/>
          <w:szCs w:val="22"/>
          <w:lang w:eastAsia="zh-CN"/>
        </w:rPr>
      </w:pPr>
      <w:r w:rsidRPr="00111016">
        <w:rPr>
          <w:i/>
          <w:iCs/>
          <w:sz w:val="22"/>
          <w:szCs w:val="22"/>
          <w:lang w:eastAsia="zh-CN"/>
        </w:rPr>
        <w:t xml:space="preserve">W przypadku, gdy wykazano doświadczenie innego podmiotu, </w:t>
      </w:r>
      <w:r w:rsidR="008616AB" w:rsidRPr="00111016">
        <w:rPr>
          <w:i/>
          <w:iCs/>
          <w:sz w:val="22"/>
          <w:szCs w:val="22"/>
          <w:lang w:eastAsia="zh-CN"/>
        </w:rPr>
        <w:t>Wykonawca</w:t>
      </w:r>
      <w:r w:rsidRPr="00111016">
        <w:rPr>
          <w:i/>
          <w:iCs/>
          <w:sz w:val="22"/>
          <w:szCs w:val="22"/>
          <w:lang w:eastAsia="zh-CN"/>
        </w:rPr>
        <w:t xml:space="preserve"> składający ofertę zobowiązany jest udowodnić Zamawiającemu, iż będzie dysponował zasobami niezbędnymi do realizacji </w:t>
      </w:r>
      <w:proofErr w:type="gramStart"/>
      <w:r w:rsidRPr="00111016">
        <w:rPr>
          <w:i/>
          <w:iCs/>
          <w:sz w:val="22"/>
          <w:szCs w:val="22"/>
          <w:lang w:eastAsia="zh-CN"/>
        </w:rPr>
        <w:t>zamówienia,  w</w:t>
      </w:r>
      <w:proofErr w:type="gramEnd"/>
      <w:r w:rsidR="00965013">
        <w:rPr>
          <w:i/>
          <w:iCs/>
          <w:sz w:val="22"/>
          <w:szCs w:val="22"/>
          <w:lang w:eastAsia="zh-CN"/>
        </w:rPr>
        <w:t> </w:t>
      </w:r>
      <w:r w:rsidRPr="00111016">
        <w:rPr>
          <w:i/>
          <w:iCs/>
          <w:sz w:val="22"/>
          <w:szCs w:val="22"/>
          <w:lang w:eastAsia="zh-CN"/>
        </w:rPr>
        <w:t>szczególności  dołączając w tym celu do oferty zobowiązanie tych podmiotów do oddania mu do dyspozycji niezbędnych zasobów na okres korzystania z nich przy wykonaniu zamówienia.</w:t>
      </w:r>
    </w:p>
    <w:p w14:paraId="28ACD77B" w14:textId="4AF1ADDC" w:rsidR="00490259" w:rsidRPr="00111016" w:rsidRDefault="00490259" w:rsidP="004311F1">
      <w:pPr>
        <w:numPr>
          <w:ilvl w:val="0"/>
          <w:numId w:val="30"/>
        </w:numPr>
        <w:ind w:left="284" w:hanging="284"/>
        <w:jc w:val="both"/>
        <w:rPr>
          <w:bCs/>
          <w:i/>
          <w:iCs/>
          <w:sz w:val="22"/>
          <w:szCs w:val="22"/>
          <w:lang w:eastAsia="zh-CN"/>
        </w:rPr>
      </w:pPr>
      <w:r w:rsidRPr="00111016">
        <w:rPr>
          <w:i/>
          <w:iCs/>
          <w:sz w:val="22"/>
          <w:szCs w:val="22"/>
        </w:rPr>
        <w:t xml:space="preserve">Wykaz zobowiązany będzie złożyć </w:t>
      </w:r>
      <w:r w:rsidR="008616AB" w:rsidRPr="00111016">
        <w:rPr>
          <w:i/>
          <w:iCs/>
          <w:sz w:val="22"/>
          <w:szCs w:val="22"/>
        </w:rPr>
        <w:t>Wykonawca</w:t>
      </w:r>
      <w:r w:rsidRPr="00111016">
        <w:rPr>
          <w:i/>
          <w:iCs/>
          <w:sz w:val="22"/>
          <w:szCs w:val="22"/>
        </w:rPr>
        <w:t xml:space="preserve">, którego oferta zostanie najwyżej oceniona </w:t>
      </w:r>
      <w:r w:rsidR="00111016">
        <w:rPr>
          <w:i/>
          <w:iCs/>
          <w:sz w:val="22"/>
          <w:szCs w:val="22"/>
        </w:rPr>
        <w:br/>
      </w:r>
      <w:r w:rsidRPr="00111016">
        <w:rPr>
          <w:i/>
          <w:iCs/>
          <w:sz w:val="22"/>
          <w:szCs w:val="22"/>
        </w:rPr>
        <w:t xml:space="preserve">lub </w:t>
      </w:r>
      <w:r w:rsidR="00DB4D9E" w:rsidRPr="00111016">
        <w:rPr>
          <w:i/>
          <w:iCs/>
          <w:sz w:val="22"/>
          <w:szCs w:val="22"/>
        </w:rPr>
        <w:t>Wykonawcy</w:t>
      </w:r>
      <w:r w:rsidRPr="00111016">
        <w:rPr>
          <w:i/>
          <w:iCs/>
          <w:sz w:val="22"/>
          <w:szCs w:val="22"/>
        </w:rPr>
        <w:t xml:space="preserve">, których </w:t>
      </w:r>
      <w:r w:rsidR="006B0420" w:rsidRPr="00111016">
        <w:rPr>
          <w:i/>
          <w:iCs/>
          <w:sz w:val="22"/>
          <w:szCs w:val="22"/>
        </w:rPr>
        <w:t>Zamawiający</w:t>
      </w:r>
      <w:r w:rsidRPr="00111016">
        <w:rPr>
          <w:i/>
          <w:iCs/>
          <w:sz w:val="22"/>
          <w:szCs w:val="22"/>
        </w:rPr>
        <w:t xml:space="preserve"> wezwie do złożenia oświadczeń i </w:t>
      </w:r>
      <w:proofErr w:type="gramStart"/>
      <w:r w:rsidRPr="00111016">
        <w:rPr>
          <w:i/>
          <w:iCs/>
          <w:sz w:val="22"/>
          <w:szCs w:val="22"/>
        </w:rPr>
        <w:t>dokumentów  zgodnie</w:t>
      </w:r>
      <w:proofErr w:type="gramEnd"/>
      <w:r w:rsidRPr="00111016">
        <w:rPr>
          <w:i/>
          <w:iCs/>
          <w:sz w:val="22"/>
          <w:szCs w:val="22"/>
        </w:rPr>
        <w:t xml:space="preserve">  z § 39 Regulaminu.  </w:t>
      </w:r>
    </w:p>
    <w:bookmarkEnd w:id="115"/>
    <w:p w14:paraId="61A143DB" w14:textId="02B5058C" w:rsidR="00555424" w:rsidRDefault="00555424">
      <w:pPr>
        <w:spacing w:after="160" w:line="259" w:lineRule="auto"/>
        <w:rPr>
          <w:i/>
          <w:iCs/>
        </w:rPr>
      </w:pPr>
      <w:r>
        <w:rPr>
          <w:i/>
          <w:iCs/>
        </w:rPr>
        <w:br w:type="page"/>
      </w:r>
    </w:p>
    <w:p w14:paraId="09D35969" w14:textId="7BE514E6" w:rsidR="00490259" w:rsidRPr="00E63E3D" w:rsidRDefault="00490259" w:rsidP="00361F50">
      <w:pPr>
        <w:jc w:val="right"/>
        <w:rPr>
          <w:b/>
          <w:bCs/>
          <w:sz w:val="24"/>
          <w:szCs w:val="24"/>
        </w:rPr>
      </w:pPr>
      <w:r w:rsidRPr="00D7370A">
        <w:rPr>
          <w:rFonts w:eastAsiaTheme="majorEastAsia"/>
          <w:b/>
          <w:bCs/>
          <w:sz w:val="24"/>
          <w:szCs w:val="24"/>
        </w:rPr>
        <w:lastRenderedPageBreak/>
        <w:t xml:space="preserve">Załącznik nr </w:t>
      </w:r>
      <w:r w:rsidR="00F02AB4">
        <w:rPr>
          <w:rFonts w:eastAsiaTheme="majorEastAsia"/>
          <w:b/>
          <w:bCs/>
          <w:sz w:val="24"/>
          <w:szCs w:val="24"/>
        </w:rPr>
        <w:t>3</w:t>
      </w:r>
      <w:r w:rsidRPr="00D7370A">
        <w:rPr>
          <w:rFonts w:eastAsiaTheme="majorEastAsia"/>
          <w:b/>
          <w:bCs/>
          <w:sz w:val="24"/>
          <w:szCs w:val="24"/>
        </w:rPr>
        <w:t>.4 do SWZ</w:t>
      </w:r>
      <w:r w:rsidR="00361F50">
        <w:rPr>
          <w:rFonts w:eastAsiaTheme="majorEastAsia"/>
          <w:b/>
          <w:bCs/>
          <w:color w:val="2F5496" w:themeColor="accent1" w:themeShade="BF"/>
          <w:spacing w:val="20"/>
          <w:sz w:val="24"/>
          <w:szCs w:val="24"/>
        </w:rPr>
        <w:br/>
      </w:r>
      <w:r w:rsidR="008853D3">
        <w:rPr>
          <w:rFonts w:eastAsiaTheme="majorEastAsia"/>
          <w:i/>
          <w:iCs/>
          <w:color w:val="BFBFBF" w:themeColor="background1" w:themeShade="BF"/>
          <w:sz w:val="18"/>
          <w:szCs w:val="18"/>
        </w:rPr>
        <w:t>W</w:t>
      </w:r>
      <w:r w:rsidR="008853D3" w:rsidRPr="003C20DB">
        <w:rPr>
          <w:rFonts w:eastAsiaTheme="majorEastAsia"/>
          <w:i/>
          <w:iCs/>
          <w:color w:val="BFBFBF" w:themeColor="background1" w:themeShade="BF"/>
          <w:sz w:val="18"/>
          <w:szCs w:val="18"/>
        </w:rPr>
        <w:t>ykaz osób kierowanych do wykonania zamówienia</w:t>
      </w:r>
    </w:p>
    <w:p w14:paraId="5D35EBD1" w14:textId="77777777" w:rsidR="00E75E6A" w:rsidRDefault="00E75E6A" w:rsidP="00490259">
      <w:pPr>
        <w:rPr>
          <w:b/>
          <w:bCs/>
          <w:sz w:val="24"/>
          <w:szCs w:val="24"/>
        </w:rPr>
      </w:pPr>
    </w:p>
    <w:p w14:paraId="22751A03" w14:textId="77777777" w:rsidR="00E914B5" w:rsidRDefault="00E914B5" w:rsidP="00E75E6A">
      <w:pPr>
        <w:jc w:val="center"/>
        <w:rPr>
          <w:b/>
          <w:bCs/>
          <w:sz w:val="24"/>
          <w:szCs w:val="24"/>
        </w:rPr>
      </w:pPr>
      <w:bookmarkStart w:id="117" w:name="_Hlk106046293"/>
    </w:p>
    <w:p w14:paraId="4F4E2F32" w14:textId="03A84D3D" w:rsidR="00E914B5" w:rsidRPr="00E914B5" w:rsidRDefault="00E914B5" w:rsidP="00E914B5">
      <w:pPr>
        <w:jc w:val="center"/>
        <w:rPr>
          <w:b/>
          <w:bCs/>
          <w:sz w:val="28"/>
          <w:szCs w:val="28"/>
        </w:rPr>
      </w:pPr>
      <w:bookmarkStart w:id="118" w:name="_Hlk141257147"/>
      <w:r w:rsidRPr="00E914B5">
        <w:rPr>
          <w:rFonts w:eastAsiaTheme="majorEastAsia"/>
          <w:b/>
          <w:bCs/>
          <w:sz w:val="28"/>
          <w:szCs w:val="28"/>
        </w:rPr>
        <w:t>WYKAZ OSÓB KIEROWANYCH DO WYKONANIA ZAMÓWIENIA</w:t>
      </w:r>
    </w:p>
    <w:bookmarkEnd w:id="118"/>
    <w:p w14:paraId="0C19CED0" w14:textId="0173B75E" w:rsidR="00490259" w:rsidRDefault="00490259" w:rsidP="00E75E6A">
      <w:pPr>
        <w:jc w:val="center"/>
        <w:rPr>
          <w:b/>
          <w:bCs/>
          <w:sz w:val="24"/>
          <w:szCs w:val="24"/>
        </w:rPr>
      </w:pPr>
      <w:r w:rsidRPr="005E5681">
        <w:rPr>
          <w:b/>
          <w:bCs/>
          <w:sz w:val="24"/>
          <w:szCs w:val="24"/>
        </w:rPr>
        <w:t>w zakresie niezbędnym do wykazania spełnienia warunku udziału w postępowaniu</w:t>
      </w:r>
    </w:p>
    <w:p w14:paraId="551FC7D8" w14:textId="77777777" w:rsidR="00490259" w:rsidRDefault="00490259" w:rsidP="00490259">
      <w:pPr>
        <w:rPr>
          <w:b/>
          <w:bCs/>
          <w:sz w:val="24"/>
          <w:szCs w:val="24"/>
        </w:rPr>
      </w:pPr>
    </w:p>
    <w:p w14:paraId="3F4291D8" w14:textId="77777777" w:rsidR="00490259" w:rsidRDefault="00490259" w:rsidP="00490259">
      <w:pPr>
        <w:rPr>
          <w:b/>
          <w:bCs/>
          <w:sz w:val="24"/>
          <w:szCs w:val="24"/>
        </w:rPr>
      </w:pPr>
    </w:p>
    <w:p w14:paraId="77E1E647" w14:textId="53DFFCF1"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304C37B1" w14:textId="77777777" w:rsidR="00490259" w:rsidRPr="00CC1C75" w:rsidRDefault="00490259" w:rsidP="00490259">
      <w:pPr>
        <w:tabs>
          <w:tab w:val="left" w:pos="0"/>
        </w:tabs>
        <w:rPr>
          <w:color w:val="FF0000"/>
          <w:sz w:val="22"/>
          <w:szCs w:val="22"/>
        </w:rPr>
      </w:pPr>
    </w:p>
    <w:p w14:paraId="77014B8D" w14:textId="77777777" w:rsidR="00490259" w:rsidRDefault="00490259" w:rsidP="00490259">
      <w:pPr>
        <w:jc w:val="both"/>
        <w:rPr>
          <w:sz w:val="24"/>
          <w:szCs w:val="24"/>
        </w:rPr>
      </w:pPr>
    </w:p>
    <w:p w14:paraId="07BC60A7" w14:textId="77777777" w:rsidR="00490259" w:rsidRPr="005E5681" w:rsidRDefault="00490259" w:rsidP="00490259">
      <w:pPr>
        <w:rPr>
          <w:b/>
          <w:bCs/>
          <w:sz w:val="24"/>
          <w:szCs w:val="24"/>
        </w:rPr>
      </w:pPr>
    </w:p>
    <w:p w14:paraId="60D4A708" w14:textId="77777777" w:rsidR="00490259" w:rsidRPr="005E5681" w:rsidRDefault="00490259" w:rsidP="00490259">
      <w:pPr>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14"/>
        <w:gridCol w:w="2300"/>
        <w:gridCol w:w="1965"/>
        <w:gridCol w:w="2529"/>
        <w:gridCol w:w="2022"/>
      </w:tblGrid>
      <w:tr w:rsidR="00490259" w:rsidRPr="00BE4794" w14:paraId="55002C08" w14:textId="77777777" w:rsidTr="0013778A">
        <w:trPr>
          <w:cantSplit/>
          <w:trHeight w:val="20"/>
          <w:tblHeader/>
        </w:trPr>
        <w:tc>
          <w:tcPr>
            <w:tcW w:w="423" w:type="pct"/>
            <w:vAlign w:val="center"/>
          </w:tcPr>
          <w:p w14:paraId="5918B8DE" w14:textId="77777777" w:rsidR="00490259" w:rsidRPr="00E75E6A" w:rsidRDefault="00490259" w:rsidP="003B61BE">
            <w:pPr>
              <w:autoSpaceDN w:val="0"/>
              <w:adjustRightInd w:val="0"/>
              <w:jc w:val="center"/>
              <w:rPr>
                <w:b/>
                <w:sz w:val="18"/>
                <w:szCs w:val="18"/>
              </w:rPr>
            </w:pPr>
            <w:r w:rsidRPr="00E75E6A">
              <w:rPr>
                <w:b/>
                <w:sz w:val="18"/>
                <w:szCs w:val="18"/>
              </w:rPr>
              <w:t>Lp.</w:t>
            </w:r>
          </w:p>
        </w:tc>
        <w:tc>
          <w:tcPr>
            <w:tcW w:w="1194" w:type="pct"/>
            <w:vAlign w:val="center"/>
          </w:tcPr>
          <w:p w14:paraId="24790A1F" w14:textId="5EB8F127" w:rsidR="00490259" w:rsidRPr="00E75E6A" w:rsidRDefault="00490259" w:rsidP="003B61BE">
            <w:pPr>
              <w:autoSpaceDN w:val="0"/>
              <w:adjustRightInd w:val="0"/>
              <w:jc w:val="center"/>
              <w:rPr>
                <w:b/>
                <w:sz w:val="18"/>
                <w:szCs w:val="18"/>
              </w:rPr>
            </w:pPr>
            <w:r w:rsidRPr="00E75E6A">
              <w:rPr>
                <w:b/>
                <w:sz w:val="18"/>
                <w:szCs w:val="18"/>
              </w:rPr>
              <w:t xml:space="preserve">Wymagania Zamawiającego </w:t>
            </w:r>
            <w:r w:rsidR="008F2B27">
              <w:rPr>
                <w:b/>
                <w:sz w:val="18"/>
                <w:szCs w:val="18"/>
              </w:rPr>
              <w:br/>
            </w:r>
            <w:r w:rsidRPr="00E75E6A">
              <w:rPr>
                <w:b/>
                <w:sz w:val="18"/>
                <w:szCs w:val="18"/>
              </w:rPr>
              <w:t xml:space="preserve">w zakresie ilości osób </w:t>
            </w:r>
            <w:r w:rsidR="008F2B27">
              <w:rPr>
                <w:b/>
                <w:sz w:val="18"/>
                <w:szCs w:val="18"/>
              </w:rPr>
              <w:br/>
            </w:r>
            <w:r w:rsidRPr="00E75E6A">
              <w:rPr>
                <w:b/>
                <w:sz w:val="18"/>
                <w:szCs w:val="18"/>
              </w:rPr>
              <w:t>o wymaganych uprawnieniach/</w:t>
            </w:r>
            <w:r w:rsidR="008F2B27">
              <w:rPr>
                <w:b/>
                <w:sz w:val="18"/>
                <w:szCs w:val="18"/>
              </w:rPr>
              <w:br/>
            </w:r>
            <w:r w:rsidRPr="00E75E6A">
              <w:rPr>
                <w:b/>
                <w:sz w:val="18"/>
                <w:szCs w:val="18"/>
              </w:rPr>
              <w:t>kwalifikacjach</w:t>
            </w:r>
          </w:p>
        </w:tc>
        <w:tc>
          <w:tcPr>
            <w:tcW w:w="1020" w:type="pct"/>
            <w:vAlign w:val="center"/>
          </w:tcPr>
          <w:p w14:paraId="52860933" w14:textId="77777777" w:rsidR="00490259" w:rsidRPr="00E75E6A" w:rsidRDefault="00490259" w:rsidP="003B61BE">
            <w:pPr>
              <w:jc w:val="center"/>
              <w:rPr>
                <w:b/>
                <w:sz w:val="18"/>
                <w:szCs w:val="18"/>
              </w:rPr>
            </w:pPr>
            <w:r w:rsidRPr="00E75E6A">
              <w:rPr>
                <w:b/>
                <w:sz w:val="18"/>
                <w:szCs w:val="18"/>
              </w:rPr>
              <w:t>Imię i nazwisko</w:t>
            </w:r>
          </w:p>
        </w:tc>
        <w:tc>
          <w:tcPr>
            <w:tcW w:w="1313" w:type="pct"/>
            <w:shd w:val="clear" w:color="auto" w:fill="auto"/>
            <w:vAlign w:val="center"/>
          </w:tcPr>
          <w:p w14:paraId="7B1BBD5E" w14:textId="77777777" w:rsidR="00490259" w:rsidRPr="00E75E6A" w:rsidRDefault="00490259" w:rsidP="003B61BE">
            <w:pPr>
              <w:jc w:val="center"/>
              <w:rPr>
                <w:b/>
                <w:sz w:val="18"/>
                <w:szCs w:val="18"/>
              </w:rPr>
            </w:pPr>
            <w:r w:rsidRPr="00E75E6A">
              <w:rPr>
                <w:b/>
                <w:sz w:val="18"/>
                <w:szCs w:val="18"/>
              </w:rPr>
              <w:t>Nr dokumentu potwierdzającego posiadane uprawnienia/ kwalifikacje/</w:t>
            </w:r>
          </w:p>
          <w:p w14:paraId="723CC92A" w14:textId="77777777" w:rsidR="00490259" w:rsidRPr="00E75E6A" w:rsidRDefault="00490259" w:rsidP="003B61BE">
            <w:pPr>
              <w:jc w:val="center"/>
              <w:rPr>
                <w:b/>
                <w:sz w:val="18"/>
                <w:szCs w:val="18"/>
              </w:rPr>
            </w:pPr>
            <w:r w:rsidRPr="00E75E6A">
              <w:rPr>
                <w:b/>
                <w:sz w:val="18"/>
                <w:szCs w:val="18"/>
              </w:rPr>
              <w:t>wykształcenie</w:t>
            </w:r>
          </w:p>
        </w:tc>
        <w:tc>
          <w:tcPr>
            <w:tcW w:w="1050" w:type="pct"/>
            <w:shd w:val="clear" w:color="auto" w:fill="auto"/>
            <w:vAlign w:val="center"/>
          </w:tcPr>
          <w:p w14:paraId="20FE4094" w14:textId="1F098B92" w:rsidR="00490259" w:rsidRPr="00E75E6A" w:rsidRDefault="00490259" w:rsidP="003B61BE">
            <w:pPr>
              <w:jc w:val="center"/>
              <w:rPr>
                <w:b/>
                <w:sz w:val="18"/>
                <w:szCs w:val="18"/>
              </w:rPr>
            </w:pPr>
            <w:r w:rsidRPr="00E75E6A">
              <w:rPr>
                <w:b/>
                <w:iCs/>
                <w:sz w:val="18"/>
                <w:szCs w:val="18"/>
              </w:rPr>
              <w:t>Podmiot udostępniający zasoby</w:t>
            </w:r>
            <w:r w:rsidRPr="00E75E6A">
              <w:rPr>
                <w:b/>
                <w:bCs/>
                <w:sz w:val="18"/>
                <w:szCs w:val="18"/>
              </w:rPr>
              <w:t xml:space="preserve"> w przypadku korzystania przez </w:t>
            </w:r>
            <w:r w:rsidR="008616AB" w:rsidRPr="00E75E6A">
              <w:rPr>
                <w:b/>
                <w:bCs/>
                <w:sz w:val="18"/>
                <w:szCs w:val="18"/>
              </w:rPr>
              <w:t>Wykonawcę</w:t>
            </w:r>
          </w:p>
        </w:tc>
      </w:tr>
      <w:tr w:rsidR="00490259" w:rsidRPr="00E66F78" w14:paraId="3B2BB9FA" w14:textId="77777777" w:rsidTr="0013778A">
        <w:trPr>
          <w:cantSplit/>
          <w:trHeight w:val="20"/>
          <w:tblHeader/>
        </w:trPr>
        <w:tc>
          <w:tcPr>
            <w:tcW w:w="423" w:type="pct"/>
            <w:vAlign w:val="center"/>
          </w:tcPr>
          <w:p w14:paraId="02A60694" w14:textId="77777777" w:rsidR="00490259" w:rsidRPr="00576443" w:rsidRDefault="00490259" w:rsidP="003B61BE">
            <w:pPr>
              <w:jc w:val="center"/>
              <w:rPr>
                <w:i/>
                <w:sz w:val="18"/>
                <w:szCs w:val="18"/>
              </w:rPr>
            </w:pPr>
            <w:r w:rsidRPr="00576443">
              <w:rPr>
                <w:i/>
                <w:sz w:val="18"/>
                <w:szCs w:val="18"/>
              </w:rPr>
              <w:t>1</w:t>
            </w:r>
          </w:p>
        </w:tc>
        <w:tc>
          <w:tcPr>
            <w:tcW w:w="1194" w:type="pct"/>
            <w:vAlign w:val="center"/>
          </w:tcPr>
          <w:p w14:paraId="3656FCCF" w14:textId="77777777" w:rsidR="00490259" w:rsidRPr="00576443" w:rsidRDefault="00490259" w:rsidP="003B61BE">
            <w:pPr>
              <w:tabs>
                <w:tab w:val="left" w:pos="470"/>
              </w:tabs>
              <w:jc w:val="center"/>
              <w:rPr>
                <w:i/>
                <w:sz w:val="18"/>
                <w:szCs w:val="18"/>
              </w:rPr>
            </w:pPr>
            <w:r w:rsidRPr="00576443">
              <w:rPr>
                <w:i/>
                <w:sz w:val="18"/>
                <w:szCs w:val="18"/>
              </w:rPr>
              <w:t>2</w:t>
            </w:r>
          </w:p>
        </w:tc>
        <w:tc>
          <w:tcPr>
            <w:tcW w:w="1020" w:type="pct"/>
            <w:vAlign w:val="center"/>
          </w:tcPr>
          <w:p w14:paraId="422D6F03" w14:textId="77777777" w:rsidR="00490259" w:rsidRPr="00576443" w:rsidRDefault="00490259" w:rsidP="003B61BE">
            <w:pPr>
              <w:jc w:val="center"/>
              <w:rPr>
                <w:i/>
                <w:sz w:val="18"/>
                <w:szCs w:val="18"/>
              </w:rPr>
            </w:pPr>
            <w:r w:rsidRPr="00576443">
              <w:rPr>
                <w:i/>
                <w:sz w:val="18"/>
                <w:szCs w:val="18"/>
              </w:rPr>
              <w:t>3</w:t>
            </w:r>
          </w:p>
        </w:tc>
        <w:tc>
          <w:tcPr>
            <w:tcW w:w="1313" w:type="pct"/>
            <w:shd w:val="clear" w:color="auto" w:fill="auto"/>
            <w:vAlign w:val="center"/>
          </w:tcPr>
          <w:p w14:paraId="6408A074" w14:textId="77777777" w:rsidR="00490259" w:rsidRPr="00576443" w:rsidRDefault="00490259" w:rsidP="003B61BE">
            <w:pPr>
              <w:jc w:val="center"/>
              <w:rPr>
                <w:i/>
                <w:sz w:val="18"/>
                <w:szCs w:val="18"/>
              </w:rPr>
            </w:pPr>
            <w:r w:rsidRPr="00576443">
              <w:rPr>
                <w:i/>
                <w:sz w:val="18"/>
                <w:szCs w:val="18"/>
              </w:rPr>
              <w:t>4</w:t>
            </w:r>
          </w:p>
        </w:tc>
        <w:tc>
          <w:tcPr>
            <w:tcW w:w="1050" w:type="pct"/>
            <w:shd w:val="clear" w:color="auto" w:fill="auto"/>
            <w:vAlign w:val="center"/>
          </w:tcPr>
          <w:p w14:paraId="3A005E3A" w14:textId="77777777" w:rsidR="00490259" w:rsidRPr="00576443" w:rsidRDefault="00490259" w:rsidP="003B61BE">
            <w:pPr>
              <w:jc w:val="center"/>
              <w:rPr>
                <w:i/>
                <w:sz w:val="18"/>
                <w:szCs w:val="18"/>
              </w:rPr>
            </w:pPr>
            <w:r w:rsidRPr="00576443">
              <w:rPr>
                <w:i/>
                <w:sz w:val="18"/>
                <w:szCs w:val="18"/>
              </w:rPr>
              <w:t>5</w:t>
            </w:r>
          </w:p>
        </w:tc>
      </w:tr>
      <w:tr w:rsidR="00490259" w:rsidRPr="00E66F78" w14:paraId="36DD8596" w14:textId="77777777" w:rsidTr="00576443">
        <w:trPr>
          <w:cantSplit/>
          <w:trHeight w:val="227"/>
        </w:trPr>
        <w:tc>
          <w:tcPr>
            <w:tcW w:w="5000" w:type="pct"/>
            <w:gridSpan w:val="5"/>
            <w:vAlign w:val="center"/>
          </w:tcPr>
          <w:p w14:paraId="178A7CAC" w14:textId="070B3C6C" w:rsidR="00490259" w:rsidRPr="00576443" w:rsidRDefault="00BE4794" w:rsidP="003B61BE">
            <w:pPr>
              <w:jc w:val="center"/>
              <w:rPr>
                <w:b/>
                <w:bCs/>
                <w:sz w:val="22"/>
                <w:szCs w:val="22"/>
              </w:rPr>
            </w:pPr>
            <w:r w:rsidRPr="00576443">
              <w:rPr>
                <w:b/>
                <w:bCs/>
                <w:sz w:val="22"/>
                <w:szCs w:val="22"/>
              </w:rPr>
              <w:t xml:space="preserve">Zadanie </w:t>
            </w:r>
            <w:r w:rsidR="00E75E6A" w:rsidRPr="00576443">
              <w:rPr>
                <w:b/>
                <w:bCs/>
                <w:sz w:val="22"/>
                <w:szCs w:val="22"/>
              </w:rPr>
              <w:t xml:space="preserve">nr </w:t>
            </w:r>
            <w:r w:rsidRPr="00576443">
              <w:rPr>
                <w:b/>
                <w:bCs/>
                <w:sz w:val="22"/>
                <w:szCs w:val="22"/>
              </w:rPr>
              <w:t>1</w:t>
            </w:r>
          </w:p>
        </w:tc>
      </w:tr>
      <w:tr w:rsidR="00490259" w:rsidRPr="00E66F78" w14:paraId="3DB33C7F" w14:textId="77777777" w:rsidTr="0013778A">
        <w:trPr>
          <w:cantSplit/>
          <w:trHeight w:val="555"/>
        </w:trPr>
        <w:tc>
          <w:tcPr>
            <w:tcW w:w="423" w:type="pct"/>
            <w:vAlign w:val="center"/>
          </w:tcPr>
          <w:p w14:paraId="6B5AA0AF" w14:textId="77777777" w:rsidR="00490259" w:rsidRPr="00576443" w:rsidRDefault="00490259" w:rsidP="003B61BE">
            <w:pPr>
              <w:jc w:val="center"/>
              <w:rPr>
                <w:b/>
                <w:sz w:val="22"/>
                <w:szCs w:val="22"/>
              </w:rPr>
            </w:pPr>
            <w:r w:rsidRPr="00576443">
              <w:rPr>
                <w:b/>
                <w:sz w:val="22"/>
                <w:szCs w:val="22"/>
              </w:rPr>
              <w:t>1.1</w:t>
            </w:r>
          </w:p>
        </w:tc>
        <w:tc>
          <w:tcPr>
            <w:tcW w:w="1194" w:type="pct"/>
            <w:vMerge w:val="restart"/>
            <w:vAlign w:val="center"/>
          </w:tcPr>
          <w:p w14:paraId="4BB00248" w14:textId="3375DE68" w:rsidR="00DD37AF" w:rsidRPr="00DD37AF" w:rsidRDefault="00DD37AF" w:rsidP="00DD37AF">
            <w:pPr>
              <w:ind w:left="-43"/>
              <w:jc w:val="both"/>
            </w:pPr>
            <w:r w:rsidRPr="00DD37AF">
              <w:t xml:space="preserve">Co najmniej </w:t>
            </w:r>
            <w:r>
              <w:t>1</w:t>
            </w:r>
            <w:r w:rsidRPr="00DD37AF">
              <w:t xml:space="preserve"> osob</w:t>
            </w:r>
            <w:r>
              <w:t>ę</w:t>
            </w:r>
            <w:r w:rsidRPr="00DD37AF">
              <w:t xml:space="preserve"> posiadające prawo jazdy kategorii C+E i jednocześnie spełniających warunki art. 39a ustawy z dnia 6 września 2001r. </w:t>
            </w:r>
          </w:p>
          <w:p w14:paraId="0ED34793" w14:textId="757E1304" w:rsidR="00DD37AF" w:rsidRPr="00DD37AF" w:rsidRDefault="00DD37AF" w:rsidP="00DD37AF">
            <w:pPr>
              <w:ind w:left="-43"/>
              <w:jc w:val="both"/>
            </w:pPr>
            <w:r w:rsidRPr="00DD37AF">
              <w:t>o transporcie drogowym</w:t>
            </w:r>
          </w:p>
        </w:tc>
        <w:tc>
          <w:tcPr>
            <w:tcW w:w="1020" w:type="pct"/>
            <w:vAlign w:val="center"/>
          </w:tcPr>
          <w:p w14:paraId="5A6D7864" w14:textId="77777777" w:rsidR="00490259" w:rsidRPr="00E66F78" w:rsidRDefault="00490259" w:rsidP="003B61BE">
            <w:pPr>
              <w:jc w:val="center"/>
              <w:rPr>
                <w:b/>
                <w:bCs/>
                <w:sz w:val="24"/>
                <w:szCs w:val="24"/>
              </w:rPr>
            </w:pPr>
          </w:p>
        </w:tc>
        <w:tc>
          <w:tcPr>
            <w:tcW w:w="1313" w:type="pct"/>
            <w:shd w:val="clear" w:color="auto" w:fill="auto"/>
            <w:vAlign w:val="center"/>
          </w:tcPr>
          <w:p w14:paraId="34B071B1" w14:textId="77777777" w:rsidR="00490259" w:rsidRPr="00E66F78" w:rsidRDefault="00490259" w:rsidP="003B61BE">
            <w:pPr>
              <w:jc w:val="center"/>
              <w:rPr>
                <w:sz w:val="24"/>
                <w:szCs w:val="24"/>
              </w:rPr>
            </w:pPr>
          </w:p>
        </w:tc>
        <w:tc>
          <w:tcPr>
            <w:tcW w:w="1050" w:type="pct"/>
            <w:shd w:val="clear" w:color="auto" w:fill="auto"/>
            <w:vAlign w:val="center"/>
          </w:tcPr>
          <w:p w14:paraId="70065336" w14:textId="77777777" w:rsidR="00490259" w:rsidRPr="00E66F78" w:rsidRDefault="00490259" w:rsidP="003B61BE">
            <w:pPr>
              <w:jc w:val="center"/>
              <w:rPr>
                <w:sz w:val="24"/>
                <w:szCs w:val="24"/>
              </w:rPr>
            </w:pPr>
          </w:p>
        </w:tc>
      </w:tr>
      <w:tr w:rsidR="00490259" w:rsidRPr="00E66F78" w14:paraId="68F585F7" w14:textId="77777777" w:rsidTr="0013778A">
        <w:trPr>
          <w:cantSplit/>
          <w:trHeight w:val="549"/>
        </w:trPr>
        <w:tc>
          <w:tcPr>
            <w:tcW w:w="423" w:type="pct"/>
            <w:vAlign w:val="center"/>
          </w:tcPr>
          <w:p w14:paraId="2024B3F9" w14:textId="77777777" w:rsidR="00490259" w:rsidRPr="00576443" w:rsidRDefault="00490259" w:rsidP="003B61BE">
            <w:pPr>
              <w:jc w:val="center"/>
              <w:rPr>
                <w:b/>
                <w:sz w:val="22"/>
                <w:szCs w:val="22"/>
              </w:rPr>
            </w:pPr>
            <w:r w:rsidRPr="00576443">
              <w:rPr>
                <w:b/>
                <w:sz w:val="22"/>
                <w:szCs w:val="22"/>
              </w:rPr>
              <w:t>1.2</w:t>
            </w:r>
          </w:p>
        </w:tc>
        <w:tc>
          <w:tcPr>
            <w:tcW w:w="1194" w:type="pct"/>
            <w:vMerge/>
            <w:vAlign w:val="center"/>
          </w:tcPr>
          <w:p w14:paraId="3B191726" w14:textId="77777777" w:rsidR="00490259" w:rsidRPr="00E66F78" w:rsidRDefault="00490259" w:rsidP="003B61BE">
            <w:pPr>
              <w:ind w:left="-43"/>
              <w:jc w:val="both"/>
              <w:rPr>
                <w:sz w:val="24"/>
                <w:szCs w:val="24"/>
              </w:rPr>
            </w:pPr>
          </w:p>
        </w:tc>
        <w:tc>
          <w:tcPr>
            <w:tcW w:w="1020" w:type="pct"/>
            <w:vAlign w:val="center"/>
          </w:tcPr>
          <w:p w14:paraId="4C99CF6A" w14:textId="77777777" w:rsidR="00490259" w:rsidRPr="00E66F78" w:rsidRDefault="00490259" w:rsidP="003B61BE">
            <w:pPr>
              <w:jc w:val="center"/>
              <w:rPr>
                <w:b/>
                <w:bCs/>
                <w:sz w:val="24"/>
                <w:szCs w:val="24"/>
              </w:rPr>
            </w:pPr>
          </w:p>
        </w:tc>
        <w:tc>
          <w:tcPr>
            <w:tcW w:w="1313" w:type="pct"/>
            <w:shd w:val="clear" w:color="auto" w:fill="auto"/>
            <w:vAlign w:val="center"/>
          </w:tcPr>
          <w:p w14:paraId="43B701B4" w14:textId="77777777" w:rsidR="00490259" w:rsidRPr="00E66F78" w:rsidRDefault="00490259" w:rsidP="003B61BE">
            <w:pPr>
              <w:jc w:val="center"/>
              <w:rPr>
                <w:sz w:val="24"/>
                <w:szCs w:val="24"/>
              </w:rPr>
            </w:pPr>
          </w:p>
        </w:tc>
        <w:tc>
          <w:tcPr>
            <w:tcW w:w="1050" w:type="pct"/>
            <w:shd w:val="clear" w:color="auto" w:fill="auto"/>
            <w:vAlign w:val="center"/>
          </w:tcPr>
          <w:p w14:paraId="5EC93B51" w14:textId="77777777" w:rsidR="00490259" w:rsidRPr="00E66F78" w:rsidRDefault="00490259" w:rsidP="003B61BE">
            <w:pPr>
              <w:jc w:val="center"/>
              <w:rPr>
                <w:sz w:val="24"/>
                <w:szCs w:val="24"/>
              </w:rPr>
            </w:pPr>
          </w:p>
        </w:tc>
      </w:tr>
      <w:tr w:rsidR="00490259" w:rsidRPr="00E66F78" w14:paraId="2BE90FAF" w14:textId="77777777" w:rsidTr="0013778A">
        <w:trPr>
          <w:cantSplit/>
          <w:trHeight w:val="428"/>
        </w:trPr>
        <w:tc>
          <w:tcPr>
            <w:tcW w:w="423" w:type="pct"/>
            <w:vAlign w:val="center"/>
          </w:tcPr>
          <w:p w14:paraId="2E213205" w14:textId="77777777" w:rsidR="00490259" w:rsidRPr="00576443" w:rsidRDefault="00490259" w:rsidP="003B61BE">
            <w:pPr>
              <w:jc w:val="center"/>
              <w:rPr>
                <w:b/>
                <w:sz w:val="22"/>
                <w:szCs w:val="22"/>
              </w:rPr>
            </w:pPr>
            <w:r w:rsidRPr="00576443">
              <w:rPr>
                <w:b/>
                <w:sz w:val="22"/>
                <w:szCs w:val="22"/>
              </w:rPr>
              <w:t>1.3</w:t>
            </w:r>
          </w:p>
        </w:tc>
        <w:tc>
          <w:tcPr>
            <w:tcW w:w="1194" w:type="pct"/>
            <w:vMerge/>
            <w:vAlign w:val="center"/>
          </w:tcPr>
          <w:p w14:paraId="4A88A2C3" w14:textId="77777777" w:rsidR="00490259" w:rsidRPr="00E66F78" w:rsidRDefault="00490259" w:rsidP="003B61BE">
            <w:pPr>
              <w:ind w:left="-43"/>
              <w:jc w:val="both"/>
              <w:rPr>
                <w:sz w:val="24"/>
                <w:szCs w:val="24"/>
              </w:rPr>
            </w:pPr>
          </w:p>
        </w:tc>
        <w:tc>
          <w:tcPr>
            <w:tcW w:w="1020" w:type="pct"/>
            <w:vAlign w:val="center"/>
          </w:tcPr>
          <w:p w14:paraId="76D8EE79" w14:textId="77777777" w:rsidR="00490259" w:rsidRPr="00E66F78" w:rsidRDefault="00490259" w:rsidP="003B61BE">
            <w:pPr>
              <w:jc w:val="center"/>
              <w:rPr>
                <w:b/>
                <w:bCs/>
                <w:sz w:val="24"/>
                <w:szCs w:val="24"/>
              </w:rPr>
            </w:pPr>
          </w:p>
        </w:tc>
        <w:tc>
          <w:tcPr>
            <w:tcW w:w="1313" w:type="pct"/>
            <w:shd w:val="clear" w:color="auto" w:fill="auto"/>
            <w:vAlign w:val="center"/>
          </w:tcPr>
          <w:p w14:paraId="7B419DC7" w14:textId="77777777" w:rsidR="00490259" w:rsidRPr="00E66F78" w:rsidRDefault="00490259" w:rsidP="003B61BE">
            <w:pPr>
              <w:jc w:val="center"/>
              <w:rPr>
                <w:sz w:val="24"/>
                <w:szCs w:val="24"/>
              </w:rPr>
            </w:pPr>
          </w:p>
        </w:tc>
        <w:tc>
          <w:tcPr>
            <w:tcW w:w="1050" w:type="pct"/>
            <w:shd w:val="clear" w:color="auto" w:fill="auto"/>
            <w:vAlign w:val="center"/>
          </w:tcPr>
          <w:p w14:paraId="1F4EC505" w14:textId="77777777" w:rsidR="00490259" w:rsidRPr="00E66F78" w:rsidRDefault="00490259" w:rsidP="003B61BE">
            <w:pPr>
              <w:jc w:val="center"/>
              <w:rPr>
                <w:sz w:val="24"/>
                <w:szCs w:val="24"/>
              </w:rPr>
            </w:pPr>
          </w:p>
        </w:tc>
      </w:tr>
      <w:tr w:rsidR="00BE4794" w:rsidRPr="00E66F78" w14:paraId="7CB82A23" w14:textId="77777777" w:rsidTr="00576443">
        <w:trPr>
          <w:cantSplit/>
          <w:trHeight w:val="227"/>
        </w:trPr>
        <w:tc>
          <w:tcPr>
            <w:tcW w:w="5000" w:type="pct"/>
            <w:gridSpan w:val="5"/>
            <w:vAlign w:val="center"/>
          </w:tcPr>
          <w:p w14:paraId="270B6F43" w14:textId="27DAECAC" w:rsidR="00BE4794" w:rsidRPr="00576443" w:rsidRDefault="00BE4794" w:rsidP="00576443">
            <w:pPr>
              <w:jc w:val="center"/>
              <w:rPr>
                <w:b/>
                <w:bCs/>
                <w:sz w:val="22"/>
                <w:szCs w:val="22"/>
              </w:rPr>
            </w:pPr>
            <w:r w:rsidRPr="00576443">
              <w:rPr>
                <w:b/>
                <w:bCs/>
                <w:color w:val="000000" w:themeColor="text1"/>
                <w:sz w:val="22"/>
                <w:szCs w:val="22"/>
              </w:rPr>
              <w:t xml:space="preserve">Zadanie </w:t>
            </w:r>
            <w:r w:rsidR="00E75E6A" w:rsidRPr="00576443">
              <w:rPr>
                <w:b/>
                <w:bCs/>
                <w:color w:val="000000" w:themeColor="text1"/>
                <w:sz w:val="22"/>
                <w:szCs w:val="22"/>
              </w:rPr>
              <w:t xml:space="preserve">nr </w:t>
            </w:r>
            <w:r w:rsidRPr="00576443">
              <w:rPr>
                <w:b/>
                <w:bCs/>
                <w:color w:val="000000" w:themeColor="text1"/>
                <w:sz w:val="22"/>
                <w:szCs w:val="22"/>
              </w:rPr>
              <w:t>2</w:t>
            </w:r>
          </w:p>
        </w:tc>
      </w:tr>
      <w:tr w:rsidR="00BE4794" w:rsidRPr="00E66F78" w14:paraId="317130DD" w14:textId="77777777" w:rsidTr="0013778A">
        <w:trPr>
          <w:cantSplit/>
          <w:trHeight w:val="578"/>
        </w:trPr>
        <w:tc>
          <w:tcPr>
            <w:tcW w:w="423" w:type="pct"/>
            <w:vAlign w:val="center"/>
          </w:tcPr>
          <w:p w14:paraId="403587E3" w14:textId="77777777" w:rsidR="00BE4794" w:rsidRPr="00576443" w:rsidRDefault="00BE4794" w:rsidP="00BE4794">
            <w:pPr>
              <w:jc w:val="center"/>
              <w:rPr>
                <w:b/>
                <w:sz w:val="22"/>
                <w:szCs w:val="22"/>
              </w:rPr>
            </w:pPr>
            <w:r w:rsidRPr="00576443">
              <w:rPr>
                <w:b/>
                <w:sz w:val="22"/>
                <w:szCs w:val="22"/>
              </w:rPr>
              <w:t>2.1</w:t>
            </w:r>
          </w:p>
        </w:tc>
        <w:tc>
          <w:tcPr>
            <w:tcW w:w="1194" w:type="pct"/>
            <w:vMerge w:val="restart"/>
            <w:vAlign w:val="center"/>
          </w:tcPr>
          <w:p w14:paraId="289A734B" w14:textId="09C5F245" w:rsidR="00DD37AF" w:rsidRPr="00DD37AF" w:rsidRDefault="00DD37AF" w:rsidP="00DD37AF">
            <w:pPr>
              <w:contextualSpacing/>
              <w:jc w:val="both"/>
            </w:pPr>
            <w:r w:rsidRPr="00DD37AF">
              <w:t xml:space="preserve">Co najmniej </w:t>
            </w:r>
            <w:r>
              <w:t>2</w:t>
            </w:r>
            <w:r w:rsidRPr="00DD37AF">
              <w:t xml:space="preserve"> osob</w:t>
            </w:r>
            <w:r>
              <w:t>y</w:t>
            </w:r>
            <w:r w:rsidRPr="00DD37AF">
              <w:t xml:space="preserve"> posiadające prawo jazdy kategorii C+E i jednocześnie spełniających warunki art. 39a ustawy z dnia 6 września 2001r. </w:t>
            </w:r>
          </w:p>
          <w:p w14:paraId="60AADD04" w14:textId="73EF57F2" w:rsidR="00BE4794" w:rsidRPr="00E66F78" w:rsidRDefault="0013778A" w:rsidP="00DD37AF">
            <w:pPr>
              <w:contextualSpacing/>
              <w:jc w:val="both"/>
              <w:rPr>
                <w:sz w:val="24"/>
                <w:szCs w:val="24"/>
              </w:rPr>
            </w:pPr>
            <w:r w:rsidRPr="00DD37AF">
              <w:t>O</w:t>
            </w:r>
            <w:r>
              <w:t xml:space="preserve"> </w:t>
            </w:r>
            <w:r w:rsidR="00DD37AF" w:rsidRPr="00DD37AF">
              <w:t>transporcie drogowym</w:t>
            </w:r>
          </w:p>
        </w:tc>
        <w:tc>
          <w:tcPr>
            <w:tcW w:w="1020" w:type="pct"/>
            <w:vAlign w:val="center"/>
          </w:tcPr>
          <w:p w14:paraId="15EDBC38" w14:textId="77777777" w:rsidR="00BE4794" w:rsidRPr="00E66F78" w:rsidRDefault="00BE4794" w:rsidP="00BE4794">
            <w:pPr>
              <w:jc w:val="center"/>
              <w:rPr>
                <w:b/>
                <w:bCs/>
                <w:sz w:val="24"/>
                <w:szCs w:val="24"/>
              </w:rPr>
            </w:pPr>
          </w:p>
        </w:tc>
        <w:tc>
          <w:tcPr>
            <w:tcW w:w="1313" w:type="pct"/>
            <w:shd w:val="clear" w:color="auto" w:fill="auto"/>
            <w:vAlign w:val="center"/>
          </w:tcPr>
          <w:p w14:paraId="5C5A7B0C" w14:textId="77777777" w:rsidR="00BE4794" w:rsidRPr="00E66F78" w:rsidRDefault="00BE4794" w:rsidP="00BE4794">
            <w:pPr>
              <w:jc w:val="center"/>
              <w:rPr>
                <w:sz w:val="24"/>
                <w:szCs w:val="24"/>
              </w:rPr>
            </w:pPr>
          </w:p>
        </w:tc>
        <w:tc>
          <w:tcPr>
            <w:tcW w:w="1050" w:type="pct"/>
            <w:shd w:val="clear" w:color="auto" w:fill="auto"/>
            <w:vAlign w:val="center"/>
          </w:tcPr>
          <w:p w14:paraId="162F58DF" w14:textId="77777777" w:rsidR="00BE4794" w:rsidRPr="00E66F78" w:rsidRDefault="00BE4794" w:rsidP="00BE4794">
            <w:pPr>
              <w:jc w:val="center"/>
              <w:rPr>
                <w:sz w:val="24"/>
                <w:szCs w:val="24"/>
              </w:rPr>
            </w:pPr>
          </w:p>
        </w:tc>
      </w:tr>
      <w:tr w:rsidR="00BE4794" w:rsidRPr="00E66F78" w14:paraId="699D00D2" w14:textId="77777777" w:rsidTr="0013778A">
        <w:trPr>
          <w:cantSplit/>
          <w:trHeight w:val="558"/>
        </w:trPr>
        <w:tc>
          <w:tcPr>
            <w:tcW w:w="423" w:type="pct"/>
            <w:vAlign w:val="center"/>
          </w:tcPr>
          <w:p w14:paraId="5E6C5D8F" w14:textId="77777777" w:rsidR="00BE4794" w:rsidRPr="00576443" w:rsidRDefault="00BE4794" w:rsidP="00BE4794">
            <w:pPr>
              <w:jc w:val="center"/>
              <w:rPr>
                <w:b/>
                <w:sz w:val="22"/>
                <w:szCs w:val="22"/>
              </w:rPr>
            </w:pPr>
            <w:r w:rsidRPr="00576443">
              <w:rPr>
                <w:b/>
                <w:sz w:val="22"/>
                <w:szCs w:val="22"/>
              </w:rPr>
              <w:t>2.2</w:t>
            </w:r>
          </w:p>
        </w:tc>
        <w:tc>
          <w:tcPr>
            <w:tcW w:w="1194" w:type="pct"/>
            <w:vMerge/>
            <w:vAlign w:val="center"/>
          </w:tcPr>
          <w:p w14:paraId="7E4E1787" w14:textId="77777777" w:rsidR="00BE4794" w:rsidRPr="00E66F78" w:rsidRDefault="00BE4794" w:rsidP="00BE4794">
            <w:pPr>
              <w:contextualSpacing/>
              <w:jc w:val="both"/>
              <w:rPr>
                <w:sz w:val="24"/>
                <w:szCs w:val="24"/>
              </w:rPr>
            </w:pPr>
          </w:p>
        </w:tc>
        <w:tc>
          <w:tcPr>
            <w:tcW w:w="1020" w:type="pct"/>
            <w:vAlign w:val="center"/>
          </w:tcPr>
          <w:p w14:paraId="14E99B6B" w14:textId="77777777" w:rsidR="00BE4794" w:rsidRPr="00E66F78" w:rsidRDefault="00BE4794" w:rsidP="00BE4794">
            <w:pPr>
              <w:jc w:val="center"/>
              <w:rPr>
                <w:b/>
                <w:bCs/>
                <w:sz w:val="24"/>
                <w:szCs w:val="24"/>
              </w:rPr>
            </w:pPr>
          </w:p>
        </w:tc>
        <w:tc>
          <w:tcPr>
            <w:tcW w:w="1313" w:type="pct"/>
            <w:shd w:val="clear" w:color="auto" w:fill="auto"/>
            <w:vAlign w:val="center"/>
          </w:tcPr>
          <w:p w14:paraId="60FC17A2" w14:textId="77777777" w:rsidR="00BE4794" w:rsidRPr="00E66F78" w:rsidRDefault="00BE4794" w:rsidP="00BE4794">
            <w:pPr>
              <w:jc w:val="center"/>
              <w:rPr>
                <w:sz w:val="24"/>
                <w:szCs w:val="24"/>
              </w:rPr>
            </w:pPr>
          </w:p>
        </w:tc>
        <w:tc>
          <w:tcPr>
            <w:tcW w:w="1050" w:type="pct"/>
            <w:shd w:val="clear" w:color="auto" w:fill="auto"/>
            <w:vAlign w:val="center"/>
          </w:tcPr>
          <w:p w14:paraId="422391CB" w14:textId="77777777" w:rsidR="00BE4794" w:rsidRPr="00E66F78" w:rsidRDefault="00BE4794" w:rsidP="00BE4794">
            <w:pPr>
              <w:jc w:val="center"/>
              <w:rPr>
                <w:sz w:val="24"/>
                <w:szCs w:val="24"/>
              </w:rPr>
            </w:pPr>
          </w:p>
        </w:tc>
      </w:tr>
      <w:tr w:rsidR="00BE4794" w:rsidRPr="00E66F78" w14:paraId="6A98161C" w14:textId="77777777" w:rsidTr="0013778A">
        <w:trPr>
          <w:cantSplit/>
          <w:trHeight w:val="20"/>
        </w:trPr>
        <w:tc>
          <w:tcPr>
            <w:tcW w:w="423" w:type="pct"/>
            <w:vAlign w:val="center"/>
          </w:tcPr>
          <w:p w14:paraId="47355D98" w14:textId="77777777" w:rsidR="00BE4794" w:rsidRPr="00576443" w:rsidRDefault="00BE4794" w:rsidP="00BE4794">
            <w:pPr>
              <w:jc w:val="center"/>
              <w:rPr>
                <w:b/>
                <w:sz w:val="22"/>
                <w:szCs w:val="22"/>
              </w:rPr>
            </w:pPr>
            <w:r w:rsidRPr="00576443">
              <w:rPr>
                <w:b/>
                <w:sz w:val="22"/>
                <w:szCs w:val="22"/>
              </w:rPr>
              <w:t>2.3</w:t>
            </w:r>
          </w:p>
        </w:tc>
        <w:tc>
          <w:tcPr>
            <w:tcW w:w="1194" w:type="pct"/>
            <w:vMerge/>
            <w:vAlign w:val="center"/>
          </w:tcPr>
          <w:p w14:paraId="655459DF" w14:textId="77777777" w:rsidR="00BE4794" w:rsidRPr="00E66F78" w:rsidRDefault="00BE4794" w:rsidP="00BE4794">
            <w:pPr>
              <w:contextualSpacing/>
              <w:jc w:val="both"/>
              <w:rPr>
                <w:sz w:val="24"/>
                <w:szCs w:val="24"/>
              </w:rPr>
            </w:pPr>
          </w:p>
        </w:tc>
        <w:tc>
          <w:tcPr>
            <w:tcW w:w="1020" w:type="pct"/>
            <w:vAlign w:val="center"/>
          </w:tcPr>
          <w:p w14:paraId="7008AF0E" w14:textId="77777777" w:rsidR="00BE4794" w:rsidRPr="00E66F78" w:rsidRDefault="00BE4794" w:rsidP="00BE4794">
            <w:pPr>
              <w:jc w:val="center"/>
              <w:rPr>
                <w:b/>
                <w:bCs/>
                <w:sz w:val="24"/>
                <w:szCs w:val="24"/>
              </w:rPr>
            </w:pPr>
          </w:p>
        </w:tc>
        <w:tc>
          <w:tcPr>
            <w:tcW w:w="1313" w:type="pct"/>
            <w:shd w:val="clear" w:color="auto" w:fill="auto"/>
            <w:vAlign w:val="center"/>
          </w:tcPr>
          <w:p w14:paraId="18308D45" w14:textId="77777777" w:rsidR="00BE4794" w:rsidRPr="00E66F78" w:rsidRDefault="00BE4794" w:rsidP="00BE4794">
            <w:pPr>
              <w:jc w:val="center"/>
              <w:rPr>
                <w:sz w:val="24"/>
                <w:szCs w:val="24"/>
              </w:rPr>
            </w:pPr>
          </w:p>
        </w:tc>
        <w:tc>
          <w:tcPr>
            <w:tcW w:w="1050" w:type="pct"/>
            <w:shd w:val="clear" w:color="auto" w:fill="auto"/>
            <w:vAlign w:val="center"/>
          </w:tcPr>
          <w:p w14:paraId="19A85A2C" w14:textId="77777777" w:rsidR="00BE4794" w:rsidRPr="00E66F78" w:rsidRDefault="00BE4794" w:rsidP="00BE4794">
            <w:pPr>
              <w:jc w:val="center"/>
              <w:rPr>
                <w:sz w:val="24"/>
                <w:szCs w:val="24"/>
              </w:rPr>
            </w:pPr>
          </w:p>
        </w:tc>
      </w:tr>
    </w:tbl>
    <w:p w14:paraId="67951EFD" w14:textId="77777777" w:rsidR="00490259" w:rsidRPr="00E66F78" w:rsidRDefault="00490259" w:rsidP="00490259">
      <w:pPr>
        <w:tabs>
          <w:tab w:val="left" w:pos="851"/>
        </w:tabs>
        <w:jc w:val="center"/>
        <w:rPr>
          <w:sz w:val="24"/>
          <w:szCs w:val="24"/>
        </w:rPr>
      </w:pPr>
    </w:p>
    <w:p w14:paraId="5ED2C28D" w14:textId="77777777" w:rsidR="00490259" w:rsidRPr="00111016" w:rsidRDefault="00490259" w:rsidP="00490259">
      <w:pPr>
        <w:tabs>
          <w:tab w:val="left" w:pos="851"/>
        </w:tabs>
        <w:rPr>
          <w:b/>
          <w:bCs/>
          <w:sz w:val="22"/>
          <w:szCs w:val="22"/>
        </w:rPr>
      </w:pPr>
      <w:r w:rsidRPr="00111016">
        <w:rPr>
          <w:b/>
          <w:bCs/>
          <w:sz w:val="22"/>
          <w:szCs w:val="22"/>
        </w:rPr>
        <w:t xml:space="preserve">Uwaga: </w:t>
      </w:r>
    </w:p>
    <w:p w14:paraId="567E719D" w14:textId="6EDFC2BD" w:rsidR="00490259" w:rsidRPr="00111016" w:rsidRDefault="00490259" w:rsidP="004311F1">
      <w:pPr>
        <w:numPr>
          <w:ilvl w:val="0"/>
          <w:numId w:val="30"/>
        </w:numPr>
        <w:ind w:left="284" w:hanging="284"/>
        <w:jc w:val="both"/>
        <w:rPr>
          <w:bCs/>
          <w:i/>
          <w:iCs/>
          <w:sz w:val="22"/>
          <w:szCs w:val="22"/>
          <w:lang w:eastAsia="zh-CN"/>
        </w:rPr>
      </w:pPr>
      <w:r w:rsidRPr="00111016">
        <w:rPr>
          <w:i/>
          <w:iCs/>
          <w:sz w:val="22"/>
          <w:szCs w:val="22"/>
          <w:lang w:eastAsia="zh-CN"/>
        </w:rPr>
        <w:t xml:space="preserve">W przypadku, gdy wykazano doświadczenie innego podmiotu, </w:t>
      </w:r>
      <w:r w:rsidR="008616AB" w:rsidRPr="00111016">
        <w:rPr>
          <w:i/>
          <w:iCs/>
          <w:sz w:val="22"/>
          <w:szCs w:val="22"/>
          <w:lang w:eastAsia="zh-CN"/>
        </w:rPr>
        <w:t>Wykonawca</w:t>
      </w:r>
      <w:r w:rsidRPr="00111016">
        <w:rPr>
          <w:i/>
          <w:iCs/>
          <w:sz w:val="22"/>
          <w:szCs w:val="22"/>
          <w:lang w:eastAsia="zh-CN"/>
        </w:rPr>
        <w:t xml:space="preserve"> składający ofertę zobowiązany jest udowodnić Zamawiającemu, iż będzie dysponował zasobami niezbędnymi do realizacji </w:t>
      </w:r>
      <w:proofErr w:type="gramStart"/>
      <w:r w:rsidRPr="00111016">
        <w:rPr>
          <w:i/>
          <w:iCs/>
          <w:sz w:val="22"/>
          <w:szCs w:val="22"/>
          <w:lang w:eastAsia="zh-CN"/>
        </w:rPr>
        <w:t>zamówienia,  w</w:t>
      </w:r>
      <w:proofErr w:type="gramEnd"/>
      <w:r w:rsidR="00F7112B">
        <w:rPr>
          <w:i/>
          <w:iCs/>
          <w:sz w:val="22"/>
          <w:szCs w:val="22"/>
          <w:lang w:eastAsia="zh-CN"/>
        </w:rPr>
        <w:t> </w:t>
      </w:r>
      <w:r w:rsidRPr="00111016">
        <w:rPr>
          <w:i/>
          <w:iCs/>
          <w:sz w:val="22"/>
          <w:szCs w:val="22"/>
          <w:lang w:eastAsia="zh-CN"/>
        </w:rPr>
        <w:t>szczególności  dołączając w tym celu do oferty zobowiązanie tych podmiotów do oddania mu do dyspozycji niezbędnych zasobów na okres korzystania z nich przy wykonaniu zamówienia.</w:t>
      </w:r>
    </w:p>
    <w:p w14:paraId="4BD97E6F" w14:textId="659C39ED" w:rsidR="00490259" w:rsidRPr="003C28E0" w:rsidRDefault="00490259" w:rsidP="004311F1">
      <w:pPr>
        <w:numPr>
          <w:ilvl w:val="0"/>
          <w:numId w:val="30"/>
        </w:numPr>
        <w:ind w:left="284" w:hanging="284"/>
        <w:jc w:val="both"/>
        <w:rPr>
          <w:bCs/>
          <w:i/>
          <w:iCs/>
          <w:sz w:val="22"/>
          <w:szCs w:val="22"/>
          <w:lang w:eastAsia="zh-CN"/>
        </w:rPr>
      </w:pPr>
      <w:r w:rsidRPr="00111016">
        <w:rPr>
          <w:i/>
          <w:iCs/>
          <w:sz w:val="22"/>
          <w:szCs w:val="22"/>
        </w:rPr>
        <w:t xml:space="preserve">Wykaz zobowiązany będzie złożyć </w:t>
      </w:r>
      <w:r w:rsidR="008616AB" w:rsidRPr="00111016">
        <w:rPr>
          <w:i/>
          <w:iCs/>
          <w:sz w:val="22"/>
          <w:szCs w:val="22"/>
        </w:rPr>
        <w:t>Wykonawca</w:t>
      </w:r>
      <w:r w:rsidRPr="00111016">
        <w:rPr>
          <w:i/>
          <w:iCs/>
          <w:sz w:val="22"/>
          <w:szCs w:val="22"/>
        </w:rPr>
        <w:t xml:space="preserve">, którego oferta zostanie najwyżej oceniona lub </w:t>
      </w:r>
      <w:r w:rsidR="00DB4D9E" w:rsidRPr="00111016">
        <w:rPr>
          <w:i/>
          <w:iCs/>
          <w:sz w:val="22"/>
          <w:szCs w:val="22"/>
        </w:rPr>
        <w:t>Wykonawcy</w:t>
      </w:r>
      <w:r w:rsidRPr="00111016">
        <w:rPr>
          <w:i/>
          <w:iCs/>
          <w:sz w:val="22"/>
          <w:szCs w:val="22"/>
        </w:rPr>
        <w:t xml:space="preserve">, których </w:t>
      </w:r>
      <w:r w:rsidR="006B0420" w:rsidRPr="00111016">
        <w:rPr>
          <w:i/>
          <w:iCs/>
          <w:sz w:val="22"/>
          <w:szCs w:val="22"/>
        </w:rPr>
        <w:t>Zamawiający</w:t>
      </w:r>
      <w:r w:rsidRPr="00111016">
        <w:rPr>
          <w:i/>
          <w:iCs/>
          <w:sz w:val="22"/>
          <w:szCs w:val="22"/>
        </w:rPr>
        <w:t xml:space="preserve"> wezwie do złożenia oświadczeń i dokumentów zgodnie z § 39 Regulaminu.</w:t>
      </w:r>
    </w:p>
    <w:bookmarkEnd w:id="117"/>
    <w:p w14:paraId="76939B95" w14:textId="5779ACD4" w:rsidR="00490259" w:rsidRPr="00E63E3D" w:rsidRDefault="00490259" w:rsidP="003C28E0">
      <w:pPr>
        <w:pageBreakBefore/>
        <w:jc w:val="right"/>
        <w:rPr>
          <w:rFonts w:eastAsiaTheme="majorEastAsia"/>
          <w:b/>
          <w:bCs/>
          <w:color w:val="2F5496" w:themeColor="accent1" w:themeShade="BF"/>
          <w:spacing w:val="20"/>
          <w:sz w:val="24"/>
          <w:szCs w:val="24"/>
        </w:rPr>
      </w:pPr>
      <w:r w:rsidRPr="00D7370A">
        <w:rPr>
          <w:rFonts w:eastAsiaTheme="majorEastAsia"/>
          <w:b/>
          <w:bCs/>
          <w:sz w:val="24"/>
          <w:szCs w:val="24"/>
        </w:rPr>
        <w:lastRenderedPageBreak/>
        <w:t xml:space="preserve">Załącznik nr </w:t>
      </w:r>
      <w:r w:rsidR="00F02AB4">
        <w:rPr>
          <w:rFonts w:eastAsiaTheme="majorEastAsia"/>
          <w:b/>
          <w:bCs/>
          <w:sz w:val="24"/>
          <w:szCs w:val="24"/>
        </w:rPr>
        <w:t>3</w:t>
      </w:r>
      <w:r w:rsidRPr="00D7370A">
        <w:rPr>
          <w:rFonts w:eastAsiaTheme="majorEastAsia"/>
          <w:b/>
          <w:bCs/>
          <w:sz w:val="24"/>
          <w:szCs w:val="24"/>
        </w:rPr>
        <w:t>.5 do SWZ</w:t>
      </w:r>
      <w:r w:rsidR="00361F50">
        <w:rPr>
          <w:rFonts w:eastAsiaTheme="majorEastAsia"/>
          <w:b/>
          <w:bCs/>
          <w:color w:val="2F5496" w:themeColor="accent1" w:themeShade="BF"/>
          <w:spacing w:val="20"/>
          <w:sz w:val="24"/>
          <w:szCs w:val="24"/>
        </w:rPr>
        <w:br/>
      </w:r>
      <w:r w:rsidR="00121A4A">
        <w:rPr>
          <w:rFonts w:eastAsiaTheme="majorEastAsia"/>
          <w:i/>
          <w:iCs/>
          <w:color w:val="BFBFBF" w:themeColor="background1" w:themeShade="BF"/>
          <w:sz w:val="18"/>
          <w:szCs w:val="18"/>
        </w:rPr>
        <w:t>W</w:t>
      </w:r>
      <w:r w:rsidR="00121A4A" w:rsidRPr="003C20DB">
        <w:rPr>
          <w:rFonts w:eastAsiaTheme="majorEastAsia"/>
          <w:i/>
          <w:iCs/>
          <w:color w:val="BFBFBF" w:themeColor="background1" w:themeShade="BF"/>
          <w:sz w:val="18"/>
          <w:szCs w:val="18"/>
        </w:rPr>
        <w:t>ykaz urządzeń lub wyposażenia zakładu</w:t>
      </w:r>
    </w:p>
    <w:p w14:paraId="727C8B78" w14:textId="77777777" w:rsidR="008F2B27" w:rsidRDefault="008F2B27" w:rsidP="00490259">
      <w:pPr>
        <w:rPr>
          <w:b/>
          <w:bCs/>
          <w:sz w:val="24"/>
          <w:szCs w:val="24"/>
        </w:rPr>
      </w:pPr>
    </w:p>
    <w:p w14:paraId="74BA8419" w14:textId="77777777" w:rsidR="00121A4A" w:rsidRDefault="00121A4A" w:rsidP="008F2B27">
      <w:pPr>
        <w:jc w:val="center"/>
        <w:rPr>
          <w:b/>
          <w:bCs/>
          <w:sz w:val="24"/>
          <w:szCs w:val="24"/>
        </w:rPr>
      </w:pPr>
      <w:bookmarkStart w:id="119" w:name="_Hlk106046451"/>
    </w:p>
    <w:p w14:paraId="78B14311" w14:textId="77777777" w:rsidR="00121A4A" w:rsidRPr="00121A4A" w:rsidRDefault="00121A4A" w:rsidP="00121A4A">
      <w:pPr>
        <w:jc w:val="center"/>
        <w:rPr>
          <w:rFonts w:eastAsiaTheme="majorEastAsia"/>
          <w:b/>
          <w:bCs/>
          <w:spacing w:val="20"/>
          <w:sz w:val="28"/>
          <w:szCs w:val="28"/>
        </w:rPr>
      </w:pPr>
      <w:bookmarkStart w:id="120" w:name="_Hlk141257221"/>
      <w:r w:rsidRPr="00121A4A">
        <w:rPr>
          <w:rFonts w:eastAsiaTheme="majorEastAsia"/>
          <w:b/>
          <w:bCs/>
          <w:sz w:val="28"/>
          <w:szCs w:val="28"/>
        </w:rPr>
        <w:t>WYKAZ URZĄDZEŃ LUB WYPOSAŻENIA ZAKŁADU</w:t>
      </w:r>
    </w:p>
    <w:bookmarkEnd w:id="120"/>
    <w:p w14:paraId="17C49DF0" w14:textId="326A9B62" w:rsidR="00490259" w:rsidRDefault="00490259" w:rsidP="008F2B27">
      <w:pPr>
        <w:jc w:val="center"/>
        <w:rPr>
          <w:b/>
          <w:bCs/>
          <w:sz w:val="24"/>
          <w:szCs w:val="24"/>
        </w:rPr>
      </w:pPr>
      <w:r w:rsidRPr="005E5681">
        <w:rPr>
          <w:b/>
          <w:bCs/>
          <w:sz w:val="24"/>
          <w:szCs w:val="24"/>
        </w:rPr>
        <w:t>w zakresie niezbędnym do wykazania spełnienia warunku udziału w postępowaniu</w:t>
      </w:r>
    </w:p>
    <w:p w14:paraId="6CEBCEEF" w14:textId="77777777" w:rsidR="00490259" w:rsidRDefault="00490259" w:rsidP="008F2B27">
      <w:pPr>
        <w:jc w:val="center"/>
        <w:rPr>
          <w:b/>
          <w:bCs/>
          <w:sz w:val="24"/>
          <w:szCs w:val="24"/>
        </w:rPr>
      </w:pPr>
    </w:p>
    <w:p w14:paraId="2D6EA35B" w14:textId="77777777" w:rsidR="00490259" w:rsidRPr="003C28E0" w:rsidRDefault="00490259" w:rsidP="00490259">
      <w:pPr>
        <w:tabs>
          <w:tab w:val="left" w:pos="0"/>
        </w:tabs>
        <w:rPr>
          <w:sz w:val="22"/>
          <w:szCs w:val="22"/>
        </w:rPr>
      </w:pPr>
    </w:p>
    <w:p w14:paraId="087DAFB5" w14:textId="4AFD2BDB" w:rsidR="00490259" w:rsidRPr="003C28E0" w:rsidRDefault="00490259" w:rsidP="00490259">
      <w:pPr>
        <w:tabs>
          <w:tab w:val="left" w:pos="0"/>
        </w:tabs>
        <w:rPr>
          <w:sz w:val="22"/>
          <w:szCs w:val="22"/>
        </w:rPr>
      </w:pPr>
      <w:r w:rsidRPr="003C28E0">
        <w:rPr>
          <w:sz w:val="22"/>
          <w:szCs w:val="22"/>
        </w:rPr>
        <w:t xml:space="preserve">Nazwa </w:t>
      </w:r>
      <w:r w:rsidR="00DB4D9E" w:rsidRPr="003C28E0">
        <w:rPr>
          <w:sz w:val="22"/>
          <w:szCs w:val="22"/>
        </w:rPr>
        <w:t>Wykonawcy</w:t>
      </w:r>
      <w:r w:rsidRPr="003C28E0">
        <w:rPr>
          <w:sz w:val="22"/>
          <w:szCs w:val="22"/>
        </w:rPr>
        <w:t>: ...................................................................................................................</w:t>
      </w:r>
    </w:p>
    <w:p w14:paraId="58CA5778" w14:textId="77777777" w:rsidR="00490259" w:rsidRPr="003C28E0" w:rsidRDefault="00490259" w:rsidP="00490259">
      <w:pPr>
        <w:tabs>
          <w:tab w:val="left" w:pos="0"/>
        </w:tabs>
        <w:rPr>
          <w:sz w:val="22"/>
          <w:szCs w:val="22"/>
        </w:rPr>
      </w:pPr>
    </w:p>
    <w:p w14:paraId="2EE69ACF" w14:textId="77777777" w:rsidR="00490259" w:rsidRPr="003C28E0" w:rsidRDefault="00490259" w:rsidP="00C852D3">
      <w:pPr>
        <w:rPr>
          <w:sz w:val="24"/>
          <w:szCs w:val="24"/>
        </w:rPr>
      </w:pPr>
    </w:p>
    <w:tbl>
      <w:tblPr>
        <w:tblpPr w:leftFromText="141" w:rightFromText="141" w:vertAnchor="text" w:horzAnchor="margin" w:tblpX="60" w:tblpY="12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5"/>
        <w:gridCol w:w="1796"/>
        <w:gridCol w:w="1320"/>
        <w:gridCol w:w="1021"/>
        <w:gridCol w:w="2694"/>
        <w:gridCol w:w="1121"/>
        <w:gridCol w:w="1263"/>
      </w:tblGrid>
      <w:tr w:rsidR="003C28E0" w:rsidRPr="003C28E0" w14:paraId="5A76D5D3" w14:textId="77777777" w:rsidTr="00DD37AF">
        <w:trPr>
          <w:trHeight w:val="20"/>
        </w:trPr>
        <w:tc>
          <w:tcPr>
            <w:tcW w:w="215" w:type="pct"/>
            <w:vAlign w:val="center"/>
          </w:tcPr>
          <w:p w14:paraId="5FCDC62C" w14:textId="77777777" w:rsidR="00490259" w:rsidRPr="003C28E0" w:rsidRDefault="00490259" w:rsidP="003B61BE">
            <w:pPr>
              <w:jc w:val="center"/>
              <w:rPr>
                <w:b/>
                <w:sz w:val="18"/>
                <w:szCs w:val="18"/>
              </w:rPr>
            </w:pPr>
            <w:proofErr w:type="spellStart"/>
            <w:r w:rsidRPr="003C28E0">
              <w:rPr>
                <w:b/>
                <w:sz w:val="18"/>
                <w:szCs w:val="18"/>
              </w:rPr>
              <w:t>Lp</w:t>
            </w:r>
            <w:proofErr w:type="spellEnd"/>
          </w:p>
        </w:tc>
        <w:tc>
          <w:tcPr>
            <w:tcW w:w="933" w:type="pct"/>
            <w:vAlign w:val="center"/>
          </w:tcPr>
          <w:p w14:paraId="7438710E" w14:textId="77777777" w:rsidR="00490259" w:rsidRPr="003C28E0" w:rsidRDefault="00490259" w:rsidP="003B61BE">
            <w:pPr>
              <w:ind w:left="-101" w:right="-110"/>
              <w:jc w:val="center"/>
              <w:rPr>
                <w:b/>
                <w:sz w:val="18"/>
                <w:szCs w:val="18"/>
              </w:rPr>
            </w:pPr>
            <w:r w:rsidRPr="003C28E0">
              <w:rPr>
                <w:b/>
                <w:sz w:val="18"/>
                <w:szCs w:val="18"/>
              </w:rPr>
              <w:t xml:space="preserve">Nazwa </w:t>
            </w:r>
          </w:p>
          <w:p w14:paraId="34561595" w14:textId="77777777" w:rsidR="00490259" w:rsidRPr="003C28E0" w:rsidRDefault="00490259" w:rsidP="003B61BE">
            <w:pPr>
              <w:jc w:val="center"/>
              <w:rPr>
                <w:b/>
                <w:sz w:val="18"/>
                <w:szCs w:val="18"/>
              </w:rPr>
            </w:pPr>
            <w:r w:rsidRPr="003C28E0">
              <w:rPr>
                <w:b/>
                <w:sz w:val="18"/>
                <w:szCs w:val="18"/>
              </w:rPr>
              <w:t>sprzętu</w:t>
            </w:r>
          </w:p>
        </w:tc>
        <w:tc>
          <w:tcPr>
            <w:tcW w:w="685" w:type="pct"/>
            <w:vAlign w:val="center"/>
          </w:tcPr>
          <w:p w14:paraId="6586B364" w14:textId="77777777" w:rsidR="00490259" w:rsidRPr="003C28E0" w:rsidRDefault="00490259" w:rsidP="003B61BE">
            <w:pPr>
              <w:ind w:left="-30" w:right="-70"/>
              <w:jc w:val="center"/>
              <w:rPr>
                <w:b/>
                <w:sz w:val="18"/>
                <w:szCs w:val="18"/>
              </w:rPr>
            </w:pPr>
            <w:r w:rsidRPr="003C28E0">
              <w:rPr>
                <w:b/>
                <w:sz w:val="18"/>
                <w:szCs w:val="18"/>
              </w:rPr>
              <w:t>Minimalna ilość sprzętu wymagana przez Zamawiającego</w:t>
            </w:r>
          </w:p>
          <w:p w14:paraId="7B9D015B" w14:textId="77777777" w:rsidR="00490259" w:rsidRPr="003C28E0" w:rsidRDefault="00490259" w:rsidP="003B61BE">
            <w:pPr>
              <w:jc w:val="center"/>
              <w:rPr>
                <w:b/>
                <w:sz w:val="18"/>
                <w:szCs w:val="18"/>
              </w:rPr>
            </w:pPr>
          </w:p>
        </w:tc>
        <w:tc>
          <w:tcPr>
            <w:tcW w:w="530" w:type="pct"/>
            <w:vAlign w:val="center"/>
          </w:tcPr>
          <w:p w14:paraId="5149EDD4" w14:textId="1EC0B211" w:rsidR="00490259" w:rsidRPr="003C28E0" w:rsidRDefault="00490259" w:rsidP="003B61BE">
            <w:pPr>
              <w:ind w:left="-70" w:right="-85"/>
              <w:jc w:val="center"/>
              <w:rPr>
                <w:b/>
                <w:i/>
                <w:sz w:val="18"/>
                <w:szCs w:val="18"/>
              </w:rPr>
            </w:pPr>
            <w:r w:rsidRPr="003C28E0">
              <w:rPr>
                <w:b/>
                <w:sz w:val="18"/>
                <w:szCs w:val="18"/>
              </w:rPr>
              <w:t xml:space="preserve">Ilość sprzętu dostępnego </w:t>
            </w:r>
            <w:r w:rsidR="00DB4D9E" w:rsidRPr="003C28E0">
              <w:rPr>
                <w:b/>
                <w:sz w:val="18"/>
                <w:szCs w:val="18"/>
              </w:rPr>
              <w:t>Wykonawcy</w:t>
            </w:r>
            <w:r w:rsidRPr="003C28E0">
              <w:rPr>
                <w:b/>
                <w:sz w:val="18"/>
                <w:szCs w:val="18"/>
              </w:rPr>
              <w:t xml:space="preserve"> </w:t>
            </w:r>
          </w:p>
        </w:tc>
        <w:tc>
          <w:tcPr>
            <w:tcW w:w="1399" w:type="pct"/>
            <w:vAlign w:val="center"/>
          </w:tcPr>
          <w:p w14:paraId="1C35BBE7" w14:textId="77777777" w:rsidR="00490259" w:rsidRPr="003C28E0" w:rsidRDefault="00490259" w:rsidP="003B61BE">
            <w:pPr>
              <w:ind w:left="-55" w:right="-21"/>
              <w:jc w:val="center"/>
              <w:rPr>
                <w:b/>
                <w:sz w:val="18"/>
                <w:szCs w:val="18"/>
              </w:rPr>
            </w:pPr>
            <w:r w:rsidRPr="003C28E0">
              <w:rPr>
                <w:b/>
                <w:sz w:val="18"/>
                <w:szCs w:val="18"/>
              </w:rPr>
              <w:t xml:space="preserve">Parametry techniczne wymagane przez Zamawiającego </w:t>
            </w:r>
          </w:p>
        </w:tc>
        <w:tc>
          <w:tcPr>
            <w:tcW w:w="582" w:type="pct"/>
            <w:vAlign w:val="center"/>
          </w:tcPr>
          <w:p w14:paraId="5476573F" w14:textId="3C012FDF" w:rsidR="00490259" w:rsidRPr="003C28E0" w:rsidRDefault="00490259" w:rsidP="003B61BE">
            <w:pPr>
              <w:ind w:right="-70"/>
              <w:jc w:val="center"/>
              <w:rPr>
                <w:b/>
                <w:sz w:val="18"/>
                <w:szCs w:val="18"/>
              </w:rPr>
            </w:pPr>
            <w:r w:rsidRPr="003C28E0">
              <w:rPr>
                <w:b/>
                <w:sz w:val="18"/>
                <w:szCs w:val="18"/>
              </w:rPr>
              <w:t xml:space="preserve">Parametry techniczne sprzętu oferowanego przez </w:t>
            </w:r>
            <w:r w:rsidR="008616AB" w:rsidRPr="003C28E0">
              <w:rPr>
                <w:b/>
                <w:sz w:val="18"/>
                <w:szCs w:val="18"/>
              </w:rPr>
              <w:t>Wykonawcę</w:t>
            </w:r>
          </w:p>
        </w:tc>
        <w:tc>
          <w:tcPr>
            <w:tcW w:w="656" w:type="pct"/>
            <w:vAlign w:val="center"/>
          </w:tcPr>
          <w:p w14:paraId="5AFDECEB" w14:textId="63C6D99F" w:rsidR="00490259" w:rsidRPr="003C28E0" w:rsidRDefault="00490259" w:rsidP="003B61BE">
            <w:pPr>
              <w:ind w:left="-70"/>
              <w:jc w:val="center"/>
              <w:rPr>
                <w:b/>
                <w:bCs/>
                <w:sz w:val="18"/>
                <w:szCs w:val="18"/>
              </w:rPr>
            </w:pPr>
            <w:r w:rsidRPr="003C28E0">
              <w:rPr>
                <w:b/>
                <w:bCs/>
                <w:iCs/>
                <w:sz w:val="18"/>
                <w:szCs w:val="18"/>
              </w:rPr>
              <w:t>Podmiot udostępniający zasoby</w:t>
            </w:r>
            <w:r w:rsidRPr="003C28E0">
              <w:rPr>
                <w:b/>
                <w:sz w:val="18"/>
                <w:szCs w:val="18"/>
              </w:rPr>
              <w:t xml:space="preserve"> </w:t>
            </w:r>
            <w:r w:rsidRPr="003C28E0">
              <w:rPr>
                <w:b/>
                <w:sz w:val="18"/>
                <w:szCs w:val="18"/>
              </w:rPr>
              <w:br/>
              <w:t xml:space="preserve">w przypadku korzystania przez </w:t>
            </w:r>
            <w:r w:rsidR="008616AB" w:rsidRPr="003C28E0">
              <w:rPr>
                <w:b/>
                <w:sz w:val="18"/>
                <w:szCs w:val="18"/>
              </w:rPr>
              <w:t>Wykonawcę</w:t>
            </w:r>
          </w:p>
        </w:tc>
      </w:tr>
      <w:tr w:rsidR="003C28E0" w:rsidRPr="00481DFD" w14:paraId="63689E35" w14:textId="77777777" w:rsidTr="00DD37AF">
        <w:trPr>
          <w:trHeight w:val="20"/>
        </w:trPr>
        <w:tc>
          <w:tcPr>
            <w:tcW w:w="215" w:type="pct"/>
            <w:vAlign w:val="center"/>
          </w:tcPr>
          <w:p w14:paraId="1BF5F36B" w14:textId="77777777" w:rsidR="00490259" w:rsidRPr="00481DFD" w:rsidRDefault="00490259" w:rsidP="003B61BE">
            <w:pPr>
              <w:jc w:val="center"/>
              <w:rPr>
                <w:i/>
                <w:sz w:val="18"/>
                <w:szCs w:val="18"/>
              </w:rPr>
            </w:pPr>
            <w:r w:rsidRPr="00481DFD">
              <w:rPr>
                <w:i/>
                <w:sz w:val="18"/>
                <w:szCs w:val="18"/>
              </w:rPr>
              <w:t>1</w:t>
            </w:r>
          </w:p>
        </w:tc>
        <w:tc>
          <w:tcPr>
            <w:tcW w:w="933" w:type="pct"/>
            <w:vAlign w:val="center"/>
          </w:tcPr>
          <w:p w14:paraId="45881BB3" w14:textId="77777777" w:rsidR="00490259" w:rsidRPr="00481DFD" w:rsidRDefault="00490259" w:rsidP="003B61BE">
            <w:pPr>
              <w:jc w:val="center"/>
              <w:rPr>
                <w:i/>
                <w:sz w:val="18"/>
                <w:szCs w:val="18"/>
              </w:rPr>
            </w:pPr>
            <w:r w:rsidRPr="00481DFD">
              <w:rPr>
                <w:i/>
                <w:sz w:val="18"/>
                <w:szCs w:val="18"/>
              </w:rPr>
              <w:t>2</w:t>
            </w:r>
          </w:p>
        </w:tc>
        <w:tc>
          <w:tcPr>
            <w:tcW w:w="685" w:type="pct"/>
            <w:vAlign w:val="center"/>
          </w:tcPr>
          <w:p w14:paraId="119B74FA" w14:textId="77777777" w:rsidR="00490259" w:rsidRPr="00481DFD" w:rsidRDefault="00490259" w:rsidP="003B61BE">
            <w:pPr>
              <w:jc w:val="center"/>
              <w:rPr>
                <w:i/>
                <w:sz w:val="18"/>
                <w:szCs w:val="18"/>
              </w:rPr>
            </w:pPr>
            <w:r w:rsidRPr="00481DFD">
              <w:rPr>
                <w:i/>
                <w:sz w:val="18"/>
                <w:szCs w:val="18"/>
              </w:rPr>
              <w:t>3</w:t>
            </w:r>
          </w:p>
        </w:tc>
        <w:tc>
          <w:tcPr>
            <w:tcW w:w="530" w:type="pct"/>
            <w:vAlign w:val="center"/>
          </w:tcPr>
          <w:p w14:paraId="13E35139" w14:textId="77777777" w:rsidR="00490259" w:rsidRPr="00481DFD" w:rsidRDefault="00490259" w:rsidP="003B61BE">
            <w:pPr>
              <w:jc w:val="center"/>
              <w:rPr>
                <w:i/>
                <w:sz w:val="18"/>
                <w:szCs w:val="18"/>
              </w:rPr>
            </w:pPr>
            <w:r w:rsidRPr="00481DFD">
              <w:rPr>
                <w:i/>
                <w:sz w:val="18"/>
                <w:szCs w:val="18"/>
              </w:rPr>
              <w:t>4</w:t>
            </w:r>
          </w:p>
        </w:tc>
        <w:tc>
          <w:tcPr>
            <w:tcW w:w="1399" w:type="pct"/>
            <w:vAlign w:val="center"/>
          </w:tcPr>
          <w:p w14:paraId="12AFA63E" w14:textId="77777777" w:rsidR="00490259" w:rsidRPr="00481DFD" w:rsidRDefault="00490259" w:rsidP="003B61BE">
            <w:pPr>
              <w:jc w:val="center"/>
              <w:rPr>
                <w:i/>
                <w:sz w:val="18"/>
                <w:szCs w:val="18"/>
              </w:rPr>
            </w:pPr>
            <w:r w:rsidRPr="00481DFD">
              <w:rPr>
                <w:i/>
                <w:sz w:val="18"/>
                <w:szCs w:val="18"/>
              </w:rPr>
              <w:t>5</w:t>
            </w:r>
          </w:p>
        </w:tc>
        <w:tc>
          <w:tcPr>
            <w:tcW w:w="582" w:type="pct"/>
            <w:vAlign w:val="center"/>
          </w:tcPr>
          <w:p w14:paraId="77894447" w14:textId="77777777" w:rsidR="00490259" w:rsidRPr="00481DFD" w:rsidRDefault="00490259" w:rsidP="003B61BE">
            <w:pPr>
              <w:jc w:val="center"/>
              <w:rPr>
                <w:i/>
                <w:sz w:val="18"/>
                <w:szCs w:val="18"/>
              </w:rPr>
            </w:pPr>
            <w:r w:rsidRPr="00481DFD">
              <w:rPr>
                <w:i/>
                <w:sz w:val="18"/>
                <w:szCs w:val="18"/>
              </w:rPr>
              <w:t>6</w:t>
            </w:r>
          </w:p>
        </w:tc>
        <w:tc>
          <w:tcPr>
            <w:tcW w:w="656" w:type="pct"/>
            <w:vAlign w:val="center"/>
          </w:tcPr>
          <w:p w14:paraId="680D5AFE" w14:textId="77777777" w:rsidR="00490259" w:rsidRPr="00481DFD" w:rsidRDefault="00490259" w:rsidP="003B61BE">
            <w:pPr>
              <w:jc w:val="center"/>
              <w:rPr>
                <w:i/>
                <w:sz w:val="18"/>
                <w:szCs w:val="18"/>
              </w:rPr>
            </w:pPr>
            <w:r w:rsidRPr="00481DFD">
              <w:rPr>
                <w:i/>
                <w:sz w:val="18"/>
                <w:szCs w:val="18"/>
              </w:rPr>
              <w:t>7</w:t>
            </w:r>
          </w:p>
        </w:tc>
      </w:tr>
      <w:tr w:rsidR="003C28E0" w:rsidRPr="003C28E0" w14:paraId="388F1D95" w14:textId="77777777" w:rsidTr="00481DFD">
        <w:trPr>
          <w:cantSplit/>
          <w:trHeight w:val="227"/>
        </w:trPr>
        <w:tc>
          <w:tcPr>
            <w:tcW w:w="5000" w:type="pct"/>
            <w:gridSpan w:val="7"/>
            <w:vAlign w:val="center"/>
          </w:tcPr>
          <w:p w14:paraId="3F8A5296" w14:textId="66FB3678" w:rsidR="00490259" w:rsidRPr="00481DFD" w:rsidRDefault="00490259" w:rsidP="003B61BE">
            <w:pPr>
              <w:jc w:val="center"/>
              <w:rPr>
                <w:b/>
                <w:bCs/>
                <w:sz w:val="22"/>
                <w:szCs w:val="22"/>
              </w:rPr>
            </w:pPr>
            <w:r w:rsidRPr="00481DFD">
              <w:rPr>
                <w:b/>
                <w:bCs/>
                <w:sz w:val="22"/>
                <w:szCs w:val="22"/>
              </w:rPr>
              <w:t xml:space="preserve">Zadanie </w:t>
            </w:r>
            <w:r w:rsidR="008F2B27" w:rsidRPr="00481DFD">
              <w:rPr>
                <w:b/>
                <w:bCs/>
                <w:sz w:val="22"/>
                <w:szCs w:val="22"/>
              </w:rPr>
              <w:t xml:space="preserve">nr </w:t>
            </w:r>
            <w:r w:rsidRPr="00481DFD">
              <w:rPr>
                <w:b/>
                <w:bCs/>
                <w:sz w:val="22"/>
                <w:szCs w:val="22"/>
              </w:rPr>
              <w:t>1</w:t>
            </w:r>
          </w:p>
        </w:tc>
      </w:tr>
      <w:tr w:rsidR="003C28E0" w:rsidRPr="003C28E0" w14:paraId="249095E8" w14:textId="77777777" w:rsidTr="00DD37AF">
        <w:trPr>
          <w:trHeight w:val="431"/>
        </w:trPr>
        <w:tc>
          <w:tcPr>
            <w:tcW w:w="215" w:type="pct"/>
            <w:vAlign w:val="center"/>
          </w:tcPr>
          <w:p w14:paraId="656EB5D8" w14:textId="2688DF6F" w:rsidR="00490259" w:rsidRPr="00481DFD" w:rsidRDefault="00490259" w:rsidP="003B61BE">
            <w:pPr>
              <w:jc w:val="center"/>
              <w:rPr>
                <w:b/>
                <w:bCs/>
                <w:sz w:val="22"/>
                <w:szCs w:val="22"/>
              </w:rPr>
            </w:pPr>
            <w:r w:rsidRPr="00481DFD">
              <w:rPr>
                <w:b/>
                <w:bCs/>
                <w:sz w:val="22"/>
                <w:szCs w:val="22"/>
              </w:rPr>
              <w:t>1</w:t>
            </w:r>
            <w:r w:rsidR="00BE4794" w:rsidRPr="00481DFD">
              <w:rPr>
                <w:b/>
                <w:bCs/>
                <w:sz w:val="22"/>
                <w:szCs w:val="22"/>
              </w:rPr>
              <w:t>.1</w:t>
            </w:r>
          </w:p>
        </w:tc>
        <w:tc>
          <w:tcPr>
            <w:tcW w:w="933" w:type="pct"/>
            <w:vAlign w:val="center"/>
          </w:tcPr>
          <w:p w14:paraId="6342FBB4" w14:textId="7A34AD94" w:rsidR="00490259" w:rsidRPr="003C28E0" w:rsidRDefault="00DD37AF" w:rsidP="003B61BE">
            <w:r w:rsidRPr="00DD37AF">
              <w:t>CIĄGNIK SAMOCHODOWY Z KIEROWCĄ SIODŁOWY Z NACZEPĄ SKRZYNIOWĄ / ŁADOWNOŚĆ MIN.20,0T / Z MONITORINGIEM /</w:t>
            </w:r>
          </w:p>
        </w:tc>
        <w:tc>
          <w:tcPr>
            <w:tcW w:w="685" w:type="pct"/>
            <w:vAlign w:val="center"/>
          </w:tcPr>
          <w:p w14:paraId="1BBF193C" w14:textId="51F3F98E" w:rsidR="00490259" w:rsidRPr="00DD37AF" w:rsidRDefault="00DD37AF" w:rsidP="003B61BE">
            <w:pPr>
              <w:spacing w:line="216" w:lineRule="auto"/>
              <w:jc w:val="center"/>
              <w:rPr>
                <w:b/>
                <w:bCs/>
              </w:rPr>
            </w:pPr>
            <w:r w:rsidRPr="00DD37AF">
              <w:rPr>
                <w:b/>
                <w:bCs/>
              </w:rPr>
              <w:t>1</w:t>
            </w:r>
          </w:p>
        </w:tc>
        <w:tc>
          <w:tcPr>
            <w:tcW w:w="530" w:type="pct"/>
            <w:vAlign w:val="center"/>
          </w:tcPr>
          <w:p w14:paraId="0D37DB68" w14:textId="77777777" w:rsidR="00490259" w:rsidRPr="003C28E0" w:rsidRDefault="00490259" w:rsidP="003B61BE">
            <w:pPr>
              <w:jc w:val="center"/>
            </w:pPr>
          </w:p>
        </w:tc>
        <w:tc>
          <w:tcPr>
            <w:tcW w:w="1399" w:type="pct"/>
            <w:vAlign w:val="center"/>
          </w:tcPr>
          <w:p w14:paraId="32E8D8A2" w14:textId="77777777" w:rsidR="00490259" w:rsidRPr="003C28E0" w:rsidRDefault="00490259" w:rsidP="003B61BE">
            <w:pPr>
              <w:suppressAutoHyphens/>
              <w:spacing w:line="20" w:lineRule="atLeast"/>
              <w:ind w:left="119"/>
              <w:rPr>
                <w:lang w:eastAsia="ar-SA"/>
              </w:rPr>
            </w:pPr>
          </w:p>
        </w:tc>
        <w:tc>
          <w:tcPr>
            <w:tcW w:w="582" w:type="pct"/>
            <w:vAlign w:val="center"/>
          </w:tcPr>
          <w:p w14:paraId="29CB8D01" w14:textId="77777777" w:rsidR="00490259" w:rsidRPr="003C28E0" w:rsidRDefault="00490259" w:rsidP="003B61BE"/>
        </w:tc>
        <w:tc>
          <w:tcPr>
            <w:tcW w:w="656" w:type="pct"/>
          </w:tcPr>
          <w:p w14:paraId="00ED2427" w14:textId="77777777" w:rsidR="00490259" w:rsidRPr="003C28E0" w:rsidRDefault="00490259" w:rsidP="003B61BE"/>
        </w:tc>
      </w:tr>
      <w:tr w:rsidR="003C28E0" w:rsidRPr="003C28E0" w14:paraId="61B41B6A" w14:textId="77777777" w:rsidTr="00481DFD">
        <w:trPr>
          <w:cantSplit/>
          <w:trHeight w:val="227"/>
        </w:trPr>
        <w:tc>
          <w:tcPr>
            <w:tcW w:w="5000" w:type="pct"/>
            <w:gridSpan w:val="7"/>
            <w:vAlign w:val="center"/>
          </w:tcPr>
          <w:p w14:paraId="07E7C66E" w14:textId="02AD6ED0" w:rsidR="00490259" w:rsidRPr="00481DFD" w:rsidRDefault="00490259" w:rsidP="003B61BE">
            <w:pPr>
              <w:jc w:val="center"/>
              <w:rPr>
                <w:b/>
                <w:bCs/>
                <w:sz w:val="22"/>
                <w:szCs w:val="22"/>
              </w:rPr>
            </w:pPr>
            <w:r w:rsidRPr="00481DFD">
              <w:rPr>
                <w:b/>
                <w:bCs/>
                <w:sz w:val="22"/>
                <w:szCs w:val="22"/>
              </w:rPr>
              <w:t>Zadanie</w:t>
            </w:r>
            <w:r w:rsidR="008F2B27" w:rsidRPr="00481DFD">
              <w:rPr>
                <w:b/>
                <w:bCs/>
                <w:sz w:val="22"/>
                <w:szCs w:val="22"/>
              </w:rPr>
              <w:t xml:space="preserve"> nr</w:t>
            </w:r>
            <w:r w:rsidRPr="00481DFD">
              <w:rPr>
                <w:b/>
                <w:bCs/>
                <w:sz w:val="22"/>
                <w:szCs w:val="22"/>
              </w:rPr>
              <w:t xml:space="preserve"> 2</w:t>
            </w:r>
          </w:p>
        </w:tc>
      </w:tr>
      <w:tr w:rsidR="003C28E0" w:rsidRPr="003C28E0" w14:paraId="1475573F" w14:textId="77777777" w:rsidTr="00DD37AF">
        <w:trPr>
          <w:trHeight w:val="357"/>
        </w:trPr>
        <w:tc>
          <w:tcPr>
            <w:tcW w:w="215" w:type="pct"/>
            <w:vAlign w:val="center"/>
          </w:tcPr>
          <w:p w14:paraId="558C925A" w14:textId="320C111F" w:rsidR="00490259" w:rsidRPr="00481DFD" w:rsidRDefault="00BE4794" w:rsidP="003B61BE">
            <w:pPr>
              <w:jc w:val="center"/>
              <w:rPr>
                <w:b/>
                <w:bCs/>
                <w:sz w:val="22"/>
                <w:szCs w:val="22"/>
              </w:rPr>
            </w:pPr>
            <w:r w:rsidRPr="00481DFD">
              <w:rPr>
                <w:b/>
                <w:bCs/>
                <w:sz w:val="22"/>
                <w:szCs w:val="22"/>
              </w:rPr>
              <w:t>2.</w:t>
            </w:r>
            <w:r w:rsidR="00490259" w:rsidRPr="00481DFD">
              <w:rPr>
                <w:b/>
                <w:bCs/>
                <w:sz w:val="22"/>
                <w:szCs w:val="22"/>
              </w:rPr>
              <w:t>1</w:t>
            </w:r>
          </w:p>
        </w:tc>
        <w:tc>
          <w:tcPr>
            <w:tcW w:w="933" w:type="pct"/>
            <w:vAlign w:val="center"/>
          </w:tcPr>
          <w:p w14:paraId="0CD76AF4" w14:textId="256F0A27" w:rsidR="00490259" w:rsidRPr="003C28E0" w:rsidRDefault="00DD37AF" w:rsidP="003B61BE">
            <w:r w:rsidRPr="00DD37AF">
              <w:t>CIĄGNIK SAMOCHODOWY Z KIEROWCĄ SIODŁOWY Z NACZEPĄ SKRZYNIOWĄ / ŁADOWNOŚĆ MIN.20,0T / Z MONITORINGIEM</w:t>
            </w:r>
          </w:p>
        </w:tc>
        <w:tc>
          <w:tcPr>
            <w:tcW w:w="685" w:type="pct"/>
            <w:vAlign w:val="center"/>
          </w:tcPr>
          <w:p w14:paraId="3F2EC777" w14:textId="2FE5301E" w:rsidR="00490259" w:rsidRPr="00DD37AF" w:rsidRDefault="00DD37AF" w:rsidP="003B61BE">
            <w:pPr>
              <w:spacing w:line="216" w:lineRule="auto"/>
              <w:jc w:val="center"/>
              <w:rPr>
                <w:b/>
                <w:bCs/>
              </w:rPr>
            </w:pPr>
            <w:r w:rsidRPr="00DD37AF">
              <w:rPr>
                <w:b/>
                <w:bCs/>
              </w:rPr>
              <w:t>2</w:t>
            </w:r>
          </w:p>
        </w:tc>
        <w:tc>
          <w:tcPr>
            <w:tcW w:w="530" w:type="pct"/>
            <w:vAlign w:val="center"/>
          </w:tcPr>
          <w:p w14:paraId="00A6FC3F" w14:textId="77777777" w:rsidR="00490259" w:rsidRPr="003C28E0" w:rsidRDefault="00490259" w:rsidP="003B61BE">
            <w:pPr>
              <w:jc w:val="center"/>
            </w:pPr>
          </w:p>
        </w:tc>
        <w:tc>
          <w:tcPr>
            <w:tcW w:w="1399" w:type="pct"/>
            <w:vAlign w:val="center"/>
          </w:tcPr>
          <w:p w14:paraId="2127B276" w14:textId="77777777" w:rsidR="00490259" w:rsidRPr="003C28E0" w:rsidRDefault="00490259" w:rsidP="003B61BE">
            <w:pPr>
              <w:suppressAutoHyphens/>
              <w:spacing w:line="20" w:lineRule="atLeast"/>
              <w:ind w:left="119"/>
              <w:jc w:val="both"/>
              <w:rPr>
                <w:lang w:eastAsia="ar-SA"/>
              </w:rPr>
            </w:pPr>
          </w:p>
        </w:tc>
        <w:tc>
          <w:tcPr>
            <w:tcW w:w="582" w:type="pct"/>
            <w:vAlign w:val="center"/>
          </w:tcPr>
          <w:p w14:paraId="0AF62DD7" w14:textId="77777777" w:rsidR="00490259" w:rsidRPr="003C28E0" w:rsidRDefault="00490259" w:rsidP="003B61BE"/>
        </w:tc>
        <w:tc>
          <w:tcPr>
            <w:tcW w:w="656" w:type="pct"/>
          </w:tcPr>
          <w:p w14:paraId="21494F56" w14:textId="77777777" w:rsidR="00490259" w:rsidRPr="003C28E0" w:rsidRDefault="00490259" w:rsidP="003B61BE"/>
        </w:tc>
      </w:tr>
    </w:tbl>
    <w:p w14:paraId="02177F48" w14:textId="77777777" w:rsidR="00490259" w:rsidRPr="00E66F78" w:rsidRDefault="00490259" w:rsidP="00490259">
      <w:pPr>
        <w:ind w:left="284"/>
        <w:jc w:val="center"/>
        <w:rPr>
          <w:bCs/>
          <w:i/>
          <w:color w:val="FF0000"/>
          <w:sz w:val="10"/>
          <w:szCs w:val="10"/>
        </w:rPr>
      </w:pPr>
    </w:p>
    <w:p w14:paraId="5A7AB16A" w14:textId="77777777" w:rsidR="00490259" w:rsidRPr="00E66F78" w:rsidRDefault="00490259" w:rsidP="00490259">
      <w:pPr>
        <w:tabs>
          <w:tab w:val="left" w:pos="851"/>
        </w:tabs>
        <w:ind w:left="284"/>
        <w:jc w:val="center"/>
        <w:rPr>
          <w:bCs/>
          <w:i/>
          <w:color w:val="FF0000"/>
          <w:sz w:val="10"/>
          <w:szCs w:val="10"/>
        </w:rPr>
      </w:pPr>
    </w:p>
    <w:p w14:paraId="2FF51B8F" w14:textId="77777777" w:rsidR="00490259" w:rsidRPr="00E66F78" w:rsidRDefault="00490259" w:rsidP="00490259">
      <w:pPr>
        <w:jc w:val="center"/>
        <w:rPr>
          <w:bCs/>
          <w:sz w:val="24"/>
          <w:szCs w:val="24"/>
        </w:rPr>
      </w:pPr>
    </w:p>
    <w:bookmarkEnd w:id="119"/>
    <w:p w14:paraId="7580100B" w14:textId="77777777" w:rsidR="00490259" w:rsidRPr="00111016" w:rsidRDefault="00490259" w:rsidP="00490259">
      <w:pPr>
        <w:rPr>
          <w:b/>
          <w:bCs/>
          <w:sz w:val="22"/>
          <w:szCs w:val="22"/>
        </w:rPr>
      </w:pPr>
      <w:r w:rsidRPr="00111016">
        <w:rPr>
          <w:b/>
          <w:bCs/>
          <w:sz w:val="22"/>
          <w:szCs w:val="22"/>
        </w:rPr>
        <w:t xml:space="preserve">Uwaga: </w:t>
      </w:r>
    </w:p>
    <w:p w14:paraId="4CF45C46" w14:textId="16748C6C" w:rsidR="00490259" w:rsidRPr="00111016" w:rsidRDefault="00490259" w:rsidP="004311F1">
      <w:pPr>
        <w:numPr>
          <w:ilvl w:val="0"/>
          <w:numId w:val="30"/>
        </w:numPr>
        <w:ind w:left="284" w:hanging="284"/>
        <w:jc w:val="both"/>
        <w:rPr>
          <w:bCs/>
          <w:i/>
          <w:iCs/>
          <w:sz w:val="22"/>
          <w:szCs w:val="22"/>
          <w:lang w:eastAsia="zh-CN"/>
        </w:rPr>
      </w:pPr>
      <w:r w:rsidRPr="00111016">
        <w:rPr>
          <w:i/>
          <w:iCs/>
          <w:sz w:val="22"/>
          <w:szCs w:val="22"/>
          <w:lang w:eastAsia="zh-CN"/>
        </w:rPr>
        <w:t xml:space="preserve">W przypadku, gdy wykazano doświadczenie innego podmiotu, </w:t>
      </w:r>
      <w:r w:rsidR="008616AB" w:rsidRPr="00111016">
        <w:rPr>
          <w:i/>
          <w:iCs/>
          <w:sz w:val="22"/>
          <w:szCs w:val="22"/>
          <w:lang w:eastAsia="zh-CN"/>
        </w:rPr>
        <w:t>Wykonawca</w:t>
      </w:r>
      <w:r w:rsidRPr="00111016">
        <w:rPr>
          <w:i/>
          <w:iCs/>
          <w:sz w:val="22"/>
          <w:szCs w:val="22"/>
          <w:lang w:eastAsia="zh-CN"/>
        </w:rPr>
        <w:t xml:space="preserve"> składający ofertę zobowiązany jest udowodnić Zamawiającemu, iż będzie dysponował zasobami niezbędnymi do realizacji </w:t>
      </w:r>
      <w:proofErr w:type="gramStart"/>
      <w:r w:rsidRPr="00111016">
        <w:rPr>
          <w:i/>
          <w:iCs/>
          <w:sz w:val="22"/>
          <w:szCs w:val="22"/>
          <w:lang w:eastAsia="zh-CN"/>
        </w:rPr>
        <w:t>zamówienia,  w</w:t>
      </w:r>
      <w:proofErr w:type="gramEnd"/>
      <w:r w:rsidR="00F7112B">
        <w:rPr>
          <w:i/>
          <w:iCs/>
          <w:sz w:val="22"/>
          <w:szCs w:val="22"/>
          <w:lang w:eastAsia="zh-CN"/>
        </w:rPr>
        <w:t> </w:t>
      </w:r>
      <w:r w:rsidRPr="00111016">
        <w:rPr>
          <w:i/>
          <w:iCs/>
          <w:sz w:val="22"/>
          <w:szCs w:val="22"/>
          <w:lang w:eastAsia="zh-CN"/>
        </w:rPr>
        <w:t>szczególności  dołączając w tym celu do oferty zobowiązanie tych podmiotów do oddania mu do dyspozycji niezbędnych zasobów na okres korzystania z nich przy wykonaniu zamówienia.</w:t>
      </w:r>
    </w:p>
    <w:p w14:paraId="5584C105" w14:textId="4282693B" w:rsidR="00490259" w:rsidRPr="00137268" w:rsidRDefault="00490259" w:rsidP="004311F1">
      <w:pPr>
        <w:numPr>
          <w:ilvl w:val="0"/>
          <w:numId w:val="30"/>
        </w:numPr>
        <w:ind w:left="284" w:hanging="284"/>
        <w:jc w:val="both"/>
        <w:rPr>
          <w:bCs/>
          <w:i/>
          <w:iCs/>
          <w:sz w:val="22"/>
          <w:szCs w:val="22"/>
          <w:lang w:eastAsia="zh-CN"/>
        </w:rPr>
      </w:pPr>
      <w:r w:rsidRPr="00111016">
        <w:rPr>
          <w:i/>
          <w:iCs/>
          <w:sz w:val="22"/>
          <w:szCs w:val="22"/>
        </w:rPr>
        <w:t xml:space="preserve">Wykaz zobowiązany będzie złożyć </w:t>
      </w:r>
      <w:r w:rsidR="008616AB" w:rsidRPr="00111016">
        <w:rPr>
          <w:i/>
          <w:iCs/>
          <w:sz w:val="22"/>
          <w:szCs w:val="22"/>
        </w:rPr>
        <w:t>Wykonawca</w:t>
      </w:r>
      <w:r w:rsidRPr="00111016">
        <w:rPr>
          <w:i/>
          <w:iCs/>
          <w:sz w:val="22"/>
          <w:szCs w:val="22"/>
        </w:rPr>
        <w:t xml:space="preserve">, którego oferta zostanie najwyżej oceniona lub </w:t>
      </w:r>
      <w:r w:rsidR="00DB4D9E" w:rsidRPr="00111016">
        <w:rPr>
          <w:i/>
          <w:iCs/>
          <w:sz w:val="22"/>
          <w:szCs w:val="22"/>
        </w:rPr>
        <w:t>Wykonawcy</w:t>
      </w:r>
      <w:r w:rsidRPr="00111016">
        <w:rPr>
          <w:i/>
          <w:iCs/>
          <w:sz w:val="22"/>
          <w:szCs w:val="22"/>
        </w:rPr>
        <w:t xml:space="preserve">, których </w:t>
      </w:r>
      <w:r w:rsidR="006B0420" w:rsidRPr="00111016">
        <w:rPr>
          <w:i/>
          <w:iCs/>
          <w:sz w:val="22"/>
          <w:szCs w:val="22"/>
        </w:rPr>
        <w:t>Zamawiający</w:t>
      </w:r>
      <w:r w:rsidRPr="00111016">
        <w:rPr>
          <w:i/>
          <w:iCs/>
          <w:sz w:val="22"/>
          <w:szCs w:val="22"/>
        </w:rPr>
        <w:t xml:space="preserve"> wezwie do złożenia oświadczeń i dokumentów zgodnie z § 39 Regulaminu.</w:t>
      </w:r>
    </w:p>
    <w:p w14:paraId="05408DDE" w14:textId="72E1D821" w:rsidR="00490259" w:rsidRPr="00E63E3D" w:rsidRDefault="00490259" w:rsidP="00137268">
      <w:pPr>
        <w:pageBreakBefore/>
        <w:jc w:val="right"/>
        <w:rPr>
          <w:rFonts w:eastAsia="Calibri"/>
          <w:b/>
          <w:bCs/>
          <w:strike/>
          <w:color w:val="2F5496" w:themeColor="accent1" w:themeShade="BF"/>
          <w:sz w:val="24"/>
          <w:szCs w:val="24"/>
        </w:rPr>
      </w:pPr>
      <w:r w:rsidRPr="00D7370A">
        <w:rPr>
          <w:rFonts w:eastAsiaTheme="majorEastAsia"/>
          <w:b/>
          <w:bCs/>
          <w:sz w:val="24"/>
          <w:szCs w:val="24"/>
        </w:rPr>
        <w:lastRenderedPageBreak/>
        <w:t xml:space="preserve">Załącznik nr </w:t>
      </w:r>
      <w:r w:rsidR="00F02AB4">
        <w:rPr>
          <w:rFonts w:eastAsiaTheme="majorEastAsia"/>
          <w:b/>
          <w:bCs/>
          <w:sz w:val="24"/>
          <w:szCs w:val="24"/>
        </w:rPr>
        <w:t>3</w:t>
      </w:r>
      <w:r w:rsidRPr="00D7370A">
        <w:rPr>
          <w:rFonts w:eastAsiaTheme="majorEastAsia"/>
          <w:b/>
          <w:bCs/>
          <w:sz w:val="24"/>
          <w:szCs w:val="24"/>
        </w:rPr>
        <w:t>.6 do SWZ</w:t>
      </w:r>
      <w:r w:rsidR="00361F50">
        <w:rPr>
          <w:rFonts w:eastAsiaTheme="majorEastAsia"/>
          <w:b/>
          <w:bCs/>
          <w:color w:val="2F5496" w:themeColor="accent1" w:themeShade="BF"/>
          <w:spacing w:val="20"/>
          <w:sz w:val="24"/>
          <w:szCs w:val="24"/>
        </w:rPr>
        <w:br/>
      </w:r>
      <w:r w:rsidR="008E4C2E">
        <w:rPr>
          <w:rFonts w:eastAsiaTheme="majorEastAsia"/>
          <w:i/>
          <w:iCs/>
          <w:color w:val="BFBFBF" w:themeColor="background1" w:themeShade="BF"/>
          <w:sz w:val="18"/>
          <w:szCs w:val="18"/>
        </w:rPr>
        <w:t>O</w:t>
      </w:r>
      <w:r w:rsidR="008E4C2E" w:rsidRPr="003C20DB">
        <w:rPr>
          <w:rFonts w:eastAsiaTheme="majorEastAsia"/>
          <w:i/>
          <w:iCs/>
          <w:color w:val="BFBFBF" w:themeColor="background1" w:themeShade="BF"/>
          <w:sz w:val="18"/>
          <w:szCs w:val="18"/>
        </w:rPr>
        <w:t>świadczenie o kategorii</w:t>
      </w:r>
      <w:r w:rsidRPr="003C20DB">
        <w:rPr>
          <w:rFonts w:eastAsiaTheme="majorEastAsia"/>
          <w:i/>
          <w:iCs/>
          <w:color w:val="BFBFBF" w:themeColor="background1" w:themeShade="BF"/>
          <w:sz w:val="18"/>
          <w:szCs w:val="18"/>
        </w:rPr>
        <w:t xml:space="preserve"> </w:t>
      </w:r>
      <w:r w:rsidR="008E4C2E" w:rsidRPr="003C20DB">
        <w:rPr>
          <w:rFonts w:eastAsiaTheme="majorEastAsia"/>
          <w:i/>
          <w:iCs/>
          <w:color w:val="BFBFBF" w:themeColor="background1" w:themeShade="BF"/>
          <w:sz w:val="18"/>
          <w:szCs w:val="18"/>
        </w:rPr>
        <w:t xml:space="preserve">przedsiębiorstwa </w:t>
      </w:r>
    </w:p>
    <w:p w14:paraId="188F3FF6" w14:textId="77777777" w:rsidR="00490259" w:rsidRPr="005A496E" w:rsidRDefault="00490259" w:rsidP="00490259">
      <w:pPr>
        <w:tabs>
          <w:tab w:val="left" w:pos="0"/>
        </w:tabs>
        <w:rPr>
          <w:sz w:val="22"/>
          <w:szCs w:val="22"/>
        </w:rPr>
      </w:pPr>
    </w:p>
    <w:p w14:paraId="4A9590B1" w14:textId="77777777" w:rsidR="00490259" w:rsidRPr="005A496E" w:rsidRDefault="00490259" w:rsidP="00490259">
      <w:pPr>
        <w:tabs>
          <w:tab w:val="left" w:pos="0"/>
        </w:tabs>
        <w:rPr>
          <w:sz w:val="22"/>
          <w:szCs w:val="22"/>
        </w:rPr>
      </w:pPr>
    </w:p>
    <w:p w14:paraId="0BB78F29" w14:textId="77777777" w:rsidR="008E4C2E" w:rsidRDefault="008E4C2E" w:rsidP="00490259">
      <w:pPr>
        <w:tabs>
          <w:tab w:val="left" w:pos="0"/>
        </w:tabs>
        <w:rPr>
          <w:sz w:val="24"/>
          <w:szCs w:val="24"/>
        </w:rPr>
      </w:pPr>
      <w:bookmarkStart w:id="121" w:name="_Hlk106046060"/>
    </w:p>
    <w:p w14:paraId="254E51D7" w14:textId="48A67966" w:rsidR="008E4C2E" w:rsidRPr="008E4C2E" w:rsidRDefault="008E4C2E" w:rsidP="008E4C2E">
      <w:pPr>
        <w:tabs>
          <w:tab w:val="left" w:pos="0"/>
        </w:tabs>
        <w:jc w:val="center"/>
        <w:rPr>
          <w:b/>
          <w:bCs/>
          <w:sz w:val="28"/>
          <w:szCs w:val="28"/>
        </w:rPr>
      </w:pPr>
      <w:bookmarkStart w:id="122" w:name="_Hlk141257335"/>
      <w:r w:rsidRPr="008E4C2E">
        <w:rPr>
          <w:rFonts w:eastAsiaTheme="majorEastAsia"/>
          <w:b/>
          <w:bCs/>
          <w:sz w:val="28"/>
          <w:szCs w:val="28"/>
        </w:rPr>
        <w:t>OŚWIADCZENIE O KATEGORII PRZEDSIĘBIORSTWA</w:t>
      </w:r>
    </w:p>
    <w:bookmarkEnd w:id="122"/>
    <w:p w14:paraId="418B1DFD" w14:textId="77777777" w:rsidR="008E4C2E" w:rsidRDefault="008E4C2E" w:rsidP="00490259">
      <w:pPr>
        <w:tabs>
          <w:tab w:val="left" w:pos="0"/>
        </w:tabs>
        <w:rPr>
          <w:sz w:val="24"/>
          <w:szCs w:val="24"/>
        </w:rPr>
      </w:pPr>
    </w:p>
    <w:p w14:paraId="66DCA559" w14:textId="48BE2480" w:rsidR="00490259" w:rsidRPr="005A496E" w:rsidRDefault="00490259" w:rsidP="00490259">
      <w:pPr>
        <w:tabs>
          <w:tab w:val="left" w:pos="0"/>
        </w:tabs>
        <w:rPr>
          <w:sz w:val="24"/>
          <w:szCs w:val="24"/>
        </w:rPr>
      </w:pPr>
      <w:r w:rsidRPr="005A496E">
        <w:rPr>
          <w:sz w:val="24"/>
          <w:szCs w:val="24"/>
        </w:rPr>
        <w:t xml:space="preserve">Nazwa </w:t>
      </w:r>
      <w:r w:rsidR="00DB4D9E" w:rsidRPr="005A496E">
        <w:rPr>
          <w:sz w:val="24"/>
          <w:szCs w:val="24"/>
        </w:rPr>
        <w:t>Wykonawcy</w:t>
      </w:r>
      <w:r w:rsidRPr="005A496E">
        <w:rPr>
          <w:sz w:val="24"/>
          <w:szCs w:val="24"/>
        </w:rPr>
        <w:t>: ...................................................................................................................</w:t>
      </w:r>
    </w:p>
    <w:bookmarkEnd w:id="121"/>
    <w:p w14:paraId="39C03960" w14:textId="77777777" w:rsidR="00490259" w:rsidRPr="005A496E" w:rsidRDefault="00490259" w:rsidP="00490259">
      <w:pPr>
        <w:tabs>
          <w:tab w:val="left" w:pos="0"/>
        </w:tabs>
        <w:rPr>
          <w:sz w:val="24"/>
          <w:szCs w:val="24"/>
        </w:rPr>
      </w:pPr>
    </w:p>
    <w:p w14:paraId="1E65DCE3" w14:textId="77777777" w:rsidR="00490259" w:rsidRPr="005A496E" w:rsidRDefault="00490259" w:rsidP="00490259">
      <w:pPr>
        <w:jc w:val="both"/>
        <w:rPr>
          <w:sz w:val="24"/>
          <w:szCs w:val="24"/>
        </w:rPr>
      </w:pPr>
    </w:p>
    <w:p w14:paraId="44D7AF1B" w14:textId="77777777" w:rsidR="00490259" w:rsidRPr="005A496E" w:rsidRDefault="00490259" w:rsidP="00490259">
      <w:pPr>
        <w:rPr>
          <w:rFonts w:eastAsia="Calibri"/>
          <w:b/>
          <w:bCs/>
          <w:sz w:val="24"/>
          <w:szCs w:val="24"/>
        </w:rPr>
      </w:pPr>
    </w:p>
    <w:p w14:paraId="216572F5" w14:textId="77777777" w:rsidR="00490259" w:rsidRPr="00F7112B" w:rsidRDefault="00490259" w:rsidP="00490259">
      <w:pPr>
        <w:jc w:val="center"/>
        <w:rPr>
          <w:rFonts w:eastAsia="Calibri"/>
          <w:b/>
          <w:bCs/>
          <w:sz w:val="24"/>
          <w:szCs w:val="24"/>
        </w:rPr>
      </w:pPr>
    </w:p>
    <w:p w14:paraId="4BF7D3CE" w14:textId="77777777" w:rsidR="00490259" w:rsidRPr="00F7112B" w:rsidRDefault="00490259" w:rsidP="00490259">
      <w:pPr>
        <w:spacing w:before="480"/>
        <w:ind w:left="567"/>
        <w:contextualSpacing/>
        <w:jc w:val="both"/>
        <w:rPr>
          <w:rFonts w:eastAsia="Calibri"/>
          <w:b/>
          <w:bCs/>
          <w:sz w:val="24"/>
          <w:szCs w:val="24"/>
          <w:lang w:eastAsia="en-US"/>
        </w:rPr>
      </w:pPr>
      <w:r w:rsidRPr="00F7112B">
        <w:rPr>
          <w:rFonts w:eastAsia="Calibri"/>
          <w:b/>
          <w:bCs/>
          <w:sz w:val="24"/>
          <w:szCs w:val="24"/>
          <w:lang w:eastAsia="en-US"/>
        </w:rPr>
        <w:t xml:space="preserve">Oświadczam, że </w:t>
      </w:r>
      <w:r w:rsidRPr="00F7112B">
        <w:rPr>
          <w:rFonts w:eastAsia="Calibri"/>
          <w:sz w:val="24"/>
          <w:szCs w:val="24"/>
          <w:lang w:eastAsia="en-US"/>
        </w:rPr>
        <w:t>kwalifikujemy się do kategorii (</w:t>
      </w:r>
      <w:r w:rsidRPr="00F7112B">
        <w:rPr>
          <w:rFonts w:eastAsia="Calibri"/>
          <w:i/>
          <w:iCs/>
          <w:sz w:val="24"/>
          <w:szCs w:val="24"/>
          <w:lang w:eastAsia="en-US"/>
        </w:rPr>
        <w:t>odpowiednio zaznaczyć</w:t>
      </w:r>
      <w:r w:rsidRPr="00F7112B">
        <w:rPr>
          <w:rFonts w:eastAsia="Calibri"/>
          <w:sz w:val="24"/>
          <w:szCs w:val="24"/>
          <w:lang w:eastAsia="en-US"/>
        </w:rPr>
        <w:t>)</w:t>
      </w:r>
      <w:r w:rsidRPr="00F7112B">
        <w:rPr>
          <w:rFonts w:eastAsia="Calibri"/>
          <w:b/>
          <w:bCs/>
          <w:sz w:val="24"/>
          <w:szCs w:val="24"/>
          <w:lang w:eastAsia="en-US"/>
        </w:rPr>
        <w:t xml:space="preserve">: </w:t>
      </w:r>
    </w:p>
    <w:p w14:paraId="7D856584" w14:textId="77777777" w:rsidR="00490259" w:rsidRPr="00F7112B" w:rsidRDefault="00490259" w:rsidP="00490259">
      <w:pPr>
        <w:spacing w:before="480"/>
        <w:ind w:left="567"/>
        <w:contextualSpacing/>
        <w:jc w:val="both"/>
        <w:rPr>
          <w:rFonts w:eastAsia="Calibri"/>
          <w:b/>
          <w:bCs/>
          <w:sz w:val="24"/>
          <w:szCs w:val="24"/>
          <w:lang w:eastAsia="en-US"/>
        </w:rPr>
      </w:pPr>
    </w:p>
    <w:p w14:paraId="01947770" w14:textId="77777777" w:rsidR="00490259" w:rsidRPr="00F7112B" w:rsidRDefault="00490259" w:rsidP="00490259">
      <w:pPr>
        <w:spacing w:before="240"/>
        <w:ind w:left="709"/>
        <w:rPr>
          <w:rFonts w:eastAsia="Calibri"/>
          <w:sz w:val="24"/>
          <w:szCs w:val="24"/>
        </w:rPr>
      </w:pPr>
      <w:r w:rsidRPr="00F7112B">
        <w:rPr>
          <w:rFonts w:eastAsia="Calibri"/>
          <w:sz w:val="24"/>
          <w:szCs w:val="24"/>
        </w:rPr>
        <w:t> - mikroprzedsiębiorstwo</w:t>
      </w:r>
    </w:p>
    <w:p w14:paraId="37B6A82E" w14:textId="77777777" w:rsidR="00490259" w:rsidRPr="00F7112B" w:rsidRDefault="00490259" w:rsidP="00490259">
      <w:pPr>
        <w:spacing w:before="240"/>
        <w:ind w:left="709"/>
        <w:rPr>
          <w:rFonts w:eastAsia="Calibri"/>
          <w:sz w:val="24"/>
          <w:szCs w:val="24"/>
        </w:rPr>
      </w:pPr>
      <w:r w:rsidRPr="00F7112B">
        <w:rPr>
          <w:rFonts w:eastAsia="Calibri"/>
          <w:sz w:val="24"/>
          <w:szCs w:val="24"/>
        </w:rPr>
        <w:t> - małe przedsiębiorstwo</w:t>
      </w:r>
    </w:p>
    <w:p w14:paraId="755EB1CB" w14:textId="77777777" w:rsidR="00490259" w:rsidRPr="00F7112B" w:rsidRDefault="00490259" w:rsidP="00490259">
      <w:pPr>
        <w:spacing w:before="240"/>
        <w:ind w:left="709"/>
        <w:rPr>
          <w:rFonts w:eastAsia="Calibri"/>
          <w:sz w:val="24"/>
          <w:szCs w:val="24"/>
        </w:rPr>
      </w:pPr>
      <w:r w:rsidRPr="00F7112B">
        <w:rPr>
          <w:rFonts w:eastAsia="Calibri"/>
          <w:sz w:val="24"/>
          <w:szCs w:val="24"/>
        </w:rPr>
        <w:t> - średnie przedsiębiorstwo</w:t>
      </w:r>
    </w:p>
    <w:p w14:paraId="4CD7B02E" w14:textId="77777777" w:rsidR="00490259" w:rsidRPr="00F7112B" w:rsidRDefault="00490259" w:rsidP="00490259">
      <w:pPr>
        <w:spacing w:before="240"/>
        <w:ind w:left="709"/>
        <w:rPr>
          <w:rFonts w:eastAsia="Calibri"/>
          <w:sz w:val="24"/>
          <w:szCs w:val="24"/>
        </w:rPr>
      </w:pPr>
      <w:r w:rsidRPr="00F7112B">
        <w:rPr>
          <w:rFonts w:eastAsia="Calibri"/>
          <w:sz w:val="24"/>
          <w:szCs w:val="24"/>
        </w:rPr>
        <w:t> - duże przedsiębiorstwo</w:t>
      </w:r>
    </w:p>
    <w:p w14:paraId="44E48533" w14:textId="77777777" w:rsidR="00490259" w:rsidRPr="00F7112B" w:rsidRDefault="00490259" w:rsidP="00490259">
      <w:pPr>
        <w:spacing w:before="240"/>
        <w:ind w:left="709"/>
        <w:rPr>
          <w:rFonts w:eastAsia="Calibri"/>
          <w:sz w:val="24"/>
          <w:szCs w:val="24"/>
        </w:rPr>
      </w:pPr>
      <w:r w:rsidRPr="00F7112B">
        <w:rPr>
          <w:rFonts w:eastAsia="Calibri"/>
          <w:sz w:val="24"/>
          <w:szCs w:val="24"/>
        </w:rPr>
        <w:t> - inny rodzaj</w:t>
      </w:r>
    </w:p>
    <w:p w14:paraId="0DD6DC68" w14:textId="77777777" w:rsidR="00490259" w:rsidRPr="009B3722" w:rsidRDefault="00490259" w:rsidP="00490259">
      <w:pPr>
        <w:spacing w:before="240"/>
        <w:rPr>
          <w:rFonts w:eastAsia="Calibri"/>
          <w:color w:val="1F497D"/>
          <w:sz w:val="24"/>
          <w:szCs w:val="24"/>
        </w:rPr>
      </w:pPr>
    </w:p>
    <w:p w14:paraId="06D24452" w14:textId="77777777" w:rsidR="00490259" w:rsidRPr="009B3722" w:rsidRDefault="00490259" w:rsidP="00490259">
      <w:pPr>
        <w:ind w:left="4395"/>
        <w:jc w:val="center"/>
        <w:rPr>
          <w:rFonts w:eastAsia="Calibri"/>
          <w:sz w:val="24"/>
          <w:szCs w:val="24"/>
        </w:rPr>
      </w:pPr>
    </w:p>
    <w:p w14:paraId="4CA86B24" w14:textId="2FD65D05" w:rsidR="00490259" w:rsidRPr="005A496E" w:rsidRDefault="00490259" w:rsidP="005A496E">
      <w:pPr>
        <w:jc w:val="both"/>
        <w:rPr>
          <w:i/>
          <w:iCs/>
          <w:sz w:val="22"/>
          <w:szCs w:val="22"/>
        </w:rPr>
      </w:pPr>
      <w:r w:rsidRPr="00D87590">
        <w:rPr>
          <w:i/>
          <w:iCs/>
          <w:sz w:val="22"/>
          <w:szCs w:val="22"/>
        </w:rPr>
        <w:t xml:space="preserve">W przypadku ofert </w:t>
      </w:r>
      <w:r w:rsidR="008616AB" w:rsidRPr="00D87590">
        <w:rPr>
          <w:i/>
          <w:iCs/>
          <w:sz w:val="22"/>
          <w:szCs w:val="22"/>
        </w:rPr>
        <w:t>Wykonawców</w:t>
      </w:r>
      <w:r w:rsidRPr="00D87590">
        <w:rPr>
          <w:i/>
          <w:iCs/>
          <w:sz w:val="22"/>
          <w:szCs w:val="22"/>
        </w:rPr>
        <w:t xml:space="preserve"> wspólnie ubiegających się o udzielenie zamówienia niniejsze oświadczenie składane jest przez każdego z </w:t>
      </w:r>
      <w:r w:rsidR="008616AB" w:rsidRPr="00D87590">
        <w:rPr>
          <w:i/>
          <w:iCs/>
          <w:sz w:val="22"/>
          <w:szCs w:val="22"/>
        </w:rPr>
        <w:t>Wykonawców</w:t>
      </w:r>
      <w:r w:rsidRPr="00D87590">
        <w:rPr>
          <w:i/>
          <w:iCs/>
          <w:sz w:val="22"/>
          <w:szCs w:val="22"/>
        </w:rPr>
        <w:t>.</w:t>
      </w:r>
    </w:p>
    <w:p w14:paraId="74232D33" w14:textId="31473772" w:rsidR="00490259" w:rsidRDefault="00490259" w:rsidP="005A496E">
      <w:pPr>
        <w:pageBreakBefore/>
        <w:jc w:val="right"/>
        <w:rPr>
          <w:rFonts w:eastAsiaTheme="majorEastAsia"/>
          <w:b/>
          <w:bCs/>
          <w:color w:val="2F5496" w:themeColor="accent1" w:themeShade="BF"/>
          <w:spacing w:val="20"/>
          <w:sz w:val="28"/>
          <w:szCs w:val="28"/>
        </w:rPr>
      </w:pPr>
      <w:r w:rsidRPr="00D7370A">
        <w:rPr>
          <w:rFonts w:eastAsiaTheme="majorEastAsia"/>
          <w:b/>
          <w:bCs/>
          <w:sz w:val="24"/>
          <w:szCs w:val="24"/>
        </w:rPr>
        <w:lastRenderedPageBreak/>
        <w:t xml:space="preserve">Załącznik nr </w:t>
      </w:r>
      <w:r w:rsidR="00F02AB4">
        <w:rPr>
          <w:rFonts w:eastAsiaTheme="majorEastAsia"/>
          <w:b/>
          <w:bCs/>
          <w:sz w:val="24"/>
          <w:szCs w:val="24"/>
        </w:rPr>
        <w:t>3</w:t>
      </w:r>
      <w:r w:rsidRPr="00D7370A">
        <w:rPr>
          <w:rFonts w:eastAsiaTheme="majorEastAsia"/>
          <w:b/>
          <w:bCs/>
          <w:sz w:val="24"/>
          <w:szCs w:val="24"/>
        </w:rPr>
        <w:t>.7 do SWZ</w:t>
      </w:r>
      <w:r w:rsidR="00361F50">
        <w:rPr>
          <w:rFonts w:eastAsiaTheme="majorEastAsia"/>
          <w:b/>
          <w:bCs/>
          <w:color w:val="2F5496" w:themeColor="accent1" w:themeShade="BF"/>
          <w:spacing w:val="20"/>
          <w:sz w:val="24"/>
          <w:szCs w:val="24"/>
        </w:rPr>
        <w:br/>
      </w:r>
      <w:r w:rsidR="005779FA">
        <w:rPr>
          <w:rFonts w:eastAsiaTheme="majorEastAsia"/>
          <w:i/>
          <w:iCs/>
          <w:color w:val="BFBFBF" w:themeColor="background1" w:themeShade="BF"/>
          <w:sz w:val="18"/>
          <w:szCs w:val="18"/>
        </w:rPr>
        <w:t>Z</w:t>
      </w:r>
      <w:r w:rsidR="005779FA" w:rsidRPr="003C20DB">
        <w:rPr>
          <w:rFonts w:eastAsiaTheme="majorEastAsia"/>
          <w:i/>
          <w:iCs/>
          <w:color w:val="BFBFBF" w:themeColor="background1" w:themeShade="BF"/>
          <w:sz w:val="18"/>
          <w:szCs w:val="18"/>
        </w:rPr>
        <w:t>obowiązanie</w:t>
      </w:r>
      <w:r w:rsidR="005779FA">
        <w:rPr>
          <w:rFonts w:eastAsiaTheme="majorEastAsia"/>
          <w:i/>
          <w:iCs/>
          <w:color w:val="BFBFBF" w:themeColor="background1" w:themeShade="BF"/>
          <w:sz w:val="18"/>
          <w:szCs w:val="18"/>
        </w:rPr>
        <w:t xml:space="preserve"> </w:t>
      </w:r>
      <w:r w:rsidR="005779FA" w:rsidRPr="003C20DB">
        <w:rPr>
          <w:rFonts w:eastAsiaTheme="majorEastAsia"/>
          <w:i/>
          <w:iCs/>
          <w:color w:val="BFBFBF" w:themeColor="background1" w:themeShade="BF"/>
          <w:sz w:val="18"/>
          <w:szCs w:val="18"/>
        </w:rPr>
        <w:t xml:space="preserve">podmiotu </w:t>
      </w:r>
      <w:r w:rsidR="005779FA">
        <w:rPr>
          <w:rFonts w:eastAsiaTheme="majorEastAsia"/>
          <w:i/>
          <w:iCs/>
          <w:color w:val="BFBFBF" w:themeColor="background1" w:themeShade="BF"/>
          <w:sz w:val="18"/>
          <w:szCs w:val="18"/>
        </w:rPr>
        <w:t>udostępniającego</w:t>
      </w:r>
      <w:r w:rsidR="005779FA" w:rsidRPr="003C20DB">
        <w:rPr>
          <w:rFonts w:eastAsiaTheme="majorEastAsia"/>
          <w:i/>
          <w:iCs/>
          <w:color w:val="BFBFBF" w:themeColor="background1" w:themeShade="BF"/>
          <w:sz w:val="18"/>
          <w:szCs w:val="18"/>
        </w:rPr>
        <w:t xml:space="preserve"> zasob</w:t>
      </w:r>
      <w:r w:rsidR="005779FA">
        <w:rPr>
          <w:rFonts w:eastAsiaTheme="majorEastAsia"/>
          <w:i/>
          <w:iCs/>
          <w:color w:val="BFBFBF" w:themeColor="background1" w:themeShade="BF"/>
          <w:sz w:val="18"/>
          <w:szCs w:val="18"/>
        </w:rPr>
        <w:t>y</w:t>
      </w:r>
    </w:p>
    <w:p w14:paraId="0489F7AA" w14:textId="77777777" w:rsidR="00490259" w:rsidRPr="000F6329" w:rsidRDefault="00490259" w:rsidP="00490259">
      <w:pPr>
        <w:jc w:val="both"/>
        <w:rPr>
          <w:rFonts w:eastAsiaTheme="majorEastAsia"/>
          <w:b/>
          <w:bCs/>
          <w:color w:val="2F5496" w:themeColor="accent1" w:themeShade="BF"/>
          <w:spacing w:val="20"/>
          <w:sz w:val="28"/>
          <w:szCs w:val="28"/>
        </w:rPr>
      </w:pPr>
      <w:bookmarkStart w:id="123" w:name="_Hlk106045978"/>
    </w:p>
    <w:p w14:paraId="5962EBEA" w14:textId="43015BAE" w:rsidR="00BE2DA9" w:rsidRPr="00B95F53" w:rsidRDefault="00BE2DA9" w:rsidP="00B95F53">
      <w:pPr>
        <w:tabs>
          <w:tab w:val="left" w:pos="0"/>
        </w:tabs>
        <w:jc w:val="center"/>
        <w:rPr>
          <w:b/>
          <w:bCs/>
          <w:sz w:val="28"/>
          <w:szCs w:val="28"/>
        </w:rPr>
      </w:pPr>
      <w:r w:rsidRPr="00B95F53">
        <w:rPr>
          <w:rFonts w:eastAsiaTheme="majorEastAsia"/>
          <w:b/>
          <w:bCs/>
          <w:sz w:val="28"/>
          <w:szCs w:val="28"/>
        </w:rPr>
        <w:t>ZOBOWIĄZANIE INNEGO PODMIOTU DO ODDANIA DO DYSPOZYCJI WYKONAWCY ZASOBÓW NIEZBĘDNYCH DO WYKONANIA ZAMÓWIENIA</w:t>
      </w:r>
    </w:p>
    <w:p w14:paraId="0F3E4642" w14:textId="77777777" w:rsidR="00B95F53" w:rsidRPr="00D62FD6" w:rsidRDefault="00B95F53" w:rsidP="00490259">
      <w:pPr>
        <w:tabs>
          <w:tab w:val="left" w:pos="0"/>
        </w:tabs>
        <w:rPr>
          <w:sz w:val="22"/>
          <w:szCs w:val="22"/>
        </w:rPr>
      </w:pPr>
    </w:p>
    <w:p w14:paraId="3BEEEB3B" w14:textId="1D02CB4F" w:rsidR="00490259" w:rsidRPr="00D62FD6" w:rsidRDefault="00490259" w:rsidP="00490259">
      <w:pPr>
        <w:tabs>
          <w:tab w:val="left" w:pos="0"/>
        </w:tabs>
        <w:rPr>
          <w:sz w:val="22"/>
          <w:szCs w:val="22"/>
        </w:rPr>
      </w:pPr>
      <w:r w:rsidRPr="00D62FD6">
        <w:rPr>
          <w:sz w:val="22"/>
          <w:szCs w:val="22"/>
        </w:rPr>
        <w:t xml:space="preserve">Nazwa </w:t>
      </w:r>
      <w:r w:rsidR="00DB4D9E" w:rsidRPr="00D62FD6">
        <w:rPr>
          <w:sz w:val="22"/>
          <w:szCs w:val="22"/>
        </w:rPr>
        <w:t>Wykonawcy</w:t>
      </w:r>
      <w:r w:rsidRPr="00D62FD6">
        <w:rPr>
          <w:sz w:val="22"/>
          <w:szCs w:val="22"/>
        </w:rPr>
        <w:t>: ...................................................................................................................</w:t>
      </w:r>
    </w:p>
    <w:p w14:paraId="57C3124B" w14:textId="77777777" w:rsidR="00490259" w:rsidRPr="00D62FD6" w:rsidRDefault="00490259" w:rsidP="00490259">
      <w:pPr>
        <w:tabs>
          <w:tab w:val="left" w:pos="0"/>
        </w:tabs>
        <w:rPr>
          <w:sz w:val="22"/>
          <w:szCs w:val="22"/>
        </w:rPr>
      </w:pPr>
    </w:p>
    <w:p w14:paraId="64A72CE1" w14:textId="77777777" w:rsidR="00490259" w:rsidRPr="00E66F78" w:rsidRDefault="00490259" w:rsidP="008F2B27">
      <w:pPr>
        <w:rPr>
          <w:b/>
          <w:sz w:val="22"/>
          <w:szCs w:val="22"/>
        </w:rPr>
      </w:pPr>
    </w:p>
    <w:p w14:paraId="7C71B270" w14:textId="5610712C" w:rsidR="00490259" w:rsidRPr="00E66F78" w:rsidRDefault="00490259" w:rsidP="00D62FD6">
      <w:pPr>
        <w:jc w:val="both"/>
        <w:rPr>
          <w:sz w:val="22"/>
          <w:szCs w:val="22"/>
        </w:rPr>
      </w:pPr>
      <w:r w:rsidRPr="00E66F78">
        <w:rPr>
          <w:sz w:val="22"/>
          <w:szCs w:val="22"/>
        </w:rPr>
        <w:t xml:space="preserve">Po zapoznaniu się z treścią ogłoszenia o zamówieniu oraz </w:t>
      </w:r>
      <w:r w:rsidR="00786E1D">
        <w:rPr>
          <w:sz w:val="22"/>
          <w:szCs w:val="22"/>
        </w:rPr>
        <w:t>S</w:t>
      </w:r>
      <w:r w:rsidRPr="00E66F78">
        <w:rPr>
          <w:sz w:val="22"/>
          <w:szCs w:val="22"/>
        </w:rPr>
        <w:t xml:space="preserve">pecyfikacją </w:t>
      </w:r>
      <w:r w:rsidR="00786E1D">
        <w:rPr>
          <w:sz w:val="22"/>
          <w:szCs w:val="22"/>
        </w:rPr>
        <w:t>W</w:t>
      </w:r>
      <w:r w:rsidRPr="00E66F78">
        <w:rPr>
          <w:sz w:val="22"/>
          <w:szCs w:val="22"/>
        </w:rPr>
        <w:t xml:space="preserve">arunków </w:t>
      </w:r>
      <w:r w:rsidR="00786E1D">
        <w:rPr>
          <w:sz w:val="22"/>
          <w:szCs w:val="22"/>
        </w:rPr>
        <w:t>Z</w:t>
      </w:r>
      <w:r w:rsidRPr="00E66F78">
        <w:rPr>
          <w:sz w:val="22"/>
          <w:szCs w:val="22"/>
        </w:rPr>
        <w:t>amówienia obowiązującą w postępowaniu o udzielenie zamówienia prowadzon</w:t>
      </w:r>
      <w:r w:rsidR="0018339E">
        <w:rPr>
          <w:sz w:val="22"/>
          <w:szCs w:val="22"/>
        </w:rPr>
        <w:t>ym</w:t>
      </w:r>
      <w:r w:rsidRPr="00E66F78">
        <w:rPr>
          <w:sz w:val="22"/>
          <w:szCs w:val="22"/>
        </w:rPr>
        <w:t xml:space="preserve"> w trybie przetargu nieograniczonego </w:t>
      </w:r>
      <w:r w:rsidR="00555424">
        <w:rPr>
          <w:sz w:val="22"/>
          <w:szCs w:val="22"/>
        </w:rPr>
        <w:t>pn</w:t>
      </w:r>
      <w:r w:rsidR="008F2B27">
        <w:rPr>
          <w:sz w:val="22"/>
          <w:szCs w:val="22"/>
        </w:rPr>
        <w:t>.</w:t>
      </w:r>
      <w:r w:rsidR="00555424">
        <w:rPr>
          <w:sz w:val="22"/>
          <w:szCs w:val="22"/>
        </w:rPr>
        <w:t xml:space="preserve"> </w:t>
      </w:r>
      <w:proofErr w:type="gramStart"/>
      <w:r w:rsidR="00555424">
        <w:rPr>
          <w:sz w:val="22"/>
          <w:szCs w:val="22"/>
        </w:rPr>
        <w:t>„</w:t>
      </w:r>
      <w:r w:rsidRPr="00E66F78">
        <w:rPr>
          <w:sz w:val="22"/>
          <w:szCs w:val="22"/>
        </w:rPr>
        <w:t xml:space="preserve"> …</w:t>
      </w:r>
      <w:proofErr w:type="gramEnd"/>
      <w:r w:rsidRPr="00E66F78">
        <w:rPr>
          <w:sz w:val="22"/>
          <w:szCs w:val="22"/>
        </w:rPr>
        <w:t>…………………………</w:t>
      </w:r>
      <w:r w:rsidR="00555424">
        <w:rPr>
          <w:sz w:val="22"/>
          <w:szCs w:val="22"/>
        </w:rPr>
        <w:t>..</w:t>
      </w:r>
      <w:r w:rsidRPr="00E66F78">
        <w:rPr>
          <w:sz w:val="22"/>
          <w:szCs w:val="22"/>
        </w:rPr>
        <w:t>.</w:t>
      </w:r>
      <w:r w:rsidR="00555424">
        <w:rPr>
          <w:sz w:val="22"/>
          <w:szCs w:val="22"/>
        </w:rPr>
        <w:t xml:space="preserve">” </w:t>
      </w:r>
      <w:r w:rsidRPr="00E66F78">
        <w:rPr>
          <w:sz w:val="22"/>
          <w:szCs w:val="22"/>
        </w:rPr>
        <w:t>[</w:t>
      </w:r>
      <w:r w:rsidRPr="00E66F78">
        <w:rPr>
          <w:i/>
          <w:sz w:val="22"/>
          <w:szCs w:val="22"/>
        </w:rPr>
        <w:t>nazwa postępowania</w:t>
      </w:r>
      <w:r w:rsidRPr="00E66F78">
        <w:rPr>
          <w:sz w:val="22"/>
          <w:szCs w:val="22"/>
        </w:rPr>
        <w:t>], my:</w:t>
      </w:r>
    </w:p>
    <w:p w14:paraId="30D778CF" w14:textId="77777777" w:rsidR="00490259" w:rsidRPr="00E66F78" w:rsidRDefault="00490259" w:rsidP="00D62FD6">
      <w:pPr>
        <w:spacing w:before="240"/>
        <w:jc w:val="both"/>
        <w:rPr>
          <w:sz w:val="22"/>
          <w:szCs w:val="22"/>
        </w:rPr>
      </w:pPr>
      <w:r w:rsidRPr="00E66F78">
        <w:rPr>
          <w:sz w:val="22"/>
          <w:szCs w:val="22"/>
        </w:rPr>
        <w:t>………………….. (</w:t>
      </w:r>
      <w:r w:rsidRPr="00E66F78">
        <w:rPr>
          <w:i/>
          <w:sz w:val="22"/>
          <w:szCs w:val="22"/>
        </w:rPr>
        <w:t>imię i nazwisko osoby podpisującej</w:t>
      </w:r>
      <w:r w:rsidRPr="00E66F78">
        <w:rPr>
          <w:sz w:val="22"/>
          <w:szCs w:val="22"/>
        </w:rPr>
        <w:t>)</w:t>
      </w:r>
    </w:p>
    <w:p w14:paraId="55427C6F" w14:textId="77777777" w:rsidR="00490259" w:rsidRPr="00E66F78" w:rsidRDefault="00490259" w:rsidP="00D62FD6">
      <w:pPr>
        <w:spacing w:before="240"/>
        <w:jc w:val="both"/>
        <w:rPr>
          <w:i/>
          <w:sz w:val="22"/>
          <w:szCs w:val="22"/>
        </w:rPr>
      </w:pPr>
      <w:r w:rsidRPr="00E66F78">
        <w:rPr>
          <w:sz w:val="22"/>
          <w:szCs w:val="22"/>
        </w:rPr>
        <w:t>………………….. (</w:t>
      </w:r>
      <w:r w:rsidRPr="00E66F78">
        <w:rPr>
          <w:i/>
          <w:sz w:val="22"/>
          <w:szCs w:val="22"/>
        </w:rPr>
        <w:t>imię i nazwisko osoby podpisującej)</w:t>
      </w:r>
    </w:p>
    <w:p w14:paraId="5F2A2DDA" w14:textId="6D236BBB" w:rsidR="00490259" w:rsidRPr="00E66F78" w:rsidRDefault="008F2B27" w:rsidP="00D62FD6">
      <w:pPr>
        <w:spacing w:before="120" w:after="120"/>
        <w:jc w:val="both"/>
        <w:rPr>
          <w:sz w:val="22"/>
          <w:szCs w:val="22"/>
        </w:rPr>
      </w:pPr>
      <w:r>
        <w:rPr>
          <w:sz w:val="22"/>
          <w:szCs w:val="22"/>
        </w:rPr>
        <w:t>o</w:t>
      </w:r>
      <w:r w:rsidR="00490259" w:rsidRPr="00E66F78">
        <w:rPr>
          <w:sz w:val="22"/>
          <w:szCs w:val="22"/>
        </w:rPr>
        <w:t>świadczając, iż jesteśmy osobami odpowiednio umocowanymi do niniejszej czynności działając w imieniu …………………………………………………………………… (</w:t>
      </w:r>
      <w:r w:rsidR="00490259" w:rsidRPr="00E66F78">
        <w:rPr>
          <w:i/>
          <w:sz w:val="22"/>
          <w:szCs w:val="22"/>
        </w:rPr>
        <w:t>wpisać nazwę podmiotu udostępniającego</w:t>
      </w:r>
      <w:r w:rsidR="00490259" w:rsidRPr="00E66F78">
        <w:rPr>
          <w:sz w:val="22"/>
          <w:szCs w:val="22"/>
        </w:rPr>
        <w:t>) z siedzibą w ………………………. (</w:t>
      </w:r>
      <w:r w:rsidR="00490259" w:rsidRPr="00E66F78">
        <w:rPr>
          <w:i/>
          <w:sz w:val="22"/>
          <w:szCs w:val="22"/>
        </w:rPr>
        <w:t>wpisać adres podmiotu udostępniającego</w:t>
      </w:r>
      <w:r w:rsidR="00490259" w:rsidRPr="00E66F78">
        <w:rPr>
          <w:sz w:val="22"/>
          <w:szCs w:val="22"/>
        </w:rPr>
        <w:t>) zobowiązujemy się do</w:t>
      </w:r>
      <w:r w:rsidR="00D62FD6">
        <w:rPr>
          <w:sz w:val="22"/>
          <w:szCs w:val="22"/>
        </w:rPr>
        <w:t xml:space="preserve"> </w:t>
      </w:r>
      <w:r w:rsidR="00490259" w:rsidRPr="00E66F78">
        <w:rPr>
          <w:sz w:val="22"/>
          <w:szCs w:val="22"/>
        </w:rPr>
        <w:t>udostępnienia ………………. (</w:t>
      </w:r>
      <w:r w:rsidR="00490259" w:rsidRPr="00E66F78">
        <w:rPr>
          <w:i/>
          <w:sz w:val="22"/>
          <w:szCs w:val="22"/>
        </w:rPr>
        <w:t>wpisać komu</w:t>
      </w:r>
      <w:r w:rsidR="00490259" w:rsidRPr="00E66F78">
        <w:rPr>
          <w:sz w:val="22"/>
          <w:szCs w:val="22"/>
        </w:rPr>
        <w:t>) z siedzibą w ……………, zwanemu dalej Wykonawcą, posiadanych przez nas zasobów niezbędnych do realizacji zamówienia.</w:t>
      </w:r>
    </w:p>
    <w:p w14:paraId="702DED78" w14:textId="101AA987" w:rsidR="00490259" w:rsidRPr="00E66F78" w:rsidRDefault="00490259" w:rsidP="00D62FD6">
      <w:pPr>
        <w:numPr>
          <w:ilvl w:val="0"/>
          <w:numId w:val="31"/>
        </w:numPr>
        <w:spacing w:before="240" w:line="312" w:lineRule="auto"/>
        <w:ind w:left="357" w:hanging="357"/>
        <w:jc w:val="both"/>
        <w:rPr>
          <w:sz w:val="22"/>
          <w:szCs w:val="22"/>
        </w:rPr>
      </w:pPr>
      <w:r w:rsidRPr="00E66F78">
        <w:rPr>
          <w:sz w:val="22"/>
          <w:szCs w:val="22"/>
        </w:rPr>
        <w:t xml:space="preserve">Zakres zasobów, jakie udostępniamy </w:t>
      </w:r>
      <w:proofErr w:type="gramStart"/>
      <w:r w:rsidR="00DB4D9E">
        <w:rPr>
          <w:sz w:val="22"/>
          <w:szCs w:val="22"/>
        </w:rPr>
        <w:t>Wykonawcy</w:t>
      </w:r>
      <w:r w:rsidRPr="00E66F78">
        <w:rPr>
          <w:sz w:val="22"/>
          <w:szCs w:val="22"/>
        </w:rPr>
        <w:t>:,</w:t>
      </w:r>
      <w:proofErr w:type="gramEnd"/>
      <w:r w:rsidRPr="00E66F78">
        <w:rPr>
          <w:sz w:val="22"/>
          <w:szCs w:val="22"/>
        </w:rPr>
        <w:t xml:space="preserve"> </w:t>
      </w:r>
    </w:p>
    <w:p w14:paraId="2CFBF64D" w14:textId="7F621678" w:rsidR="00490259" w:rsidRPr="00E66F78" w:rsidRDefault="00490259" w:rsidP="00D62FD6">
      <w:pPr>
        <w:numPr>
          <w:ilvl w:val="1"/>
          <w:numId w:val="31"/>
        </w:numPr>
        <w:ind w:left="714" w:hanging="357"/>
        <w:jc w:val="both"/>
        <w:rPr>
          <w:sz w:val="22"/>
          <w:szCs w:val="22"/>
        </w:rPr>
      </w:pPr>
      <w:r w:rsidRPr="00E66F78">
        <w:rPr>
          <w:sz w:val="22"/>
          <w:szCs w:val="22"/>
        </w:rPr>
        <w:t>…………………………………………………………………………………………………</w:t>
      </w:r>
      <w:r w:rsidR="00562DEA">
        <w:rPr>
          <w:sz w:val="22"/>
          <w:szCs w:val="22"/>
        </w:rPr>
        <w:t>………..</w:t>
      </w:r>
    </w:p>
    <w:p w14:paraId="5924BC6A" w14:textId="420B3897" w:rsidR="00490259" w:rsidRPr="00D62FD6" w:rsidRDefault="00490259" w:rsidP="00D62FD6">
      <w:pPr>
        <w:spacing w:line="312" w:lineRule="auto"/>
        <w:ind w:left="1077"/>
        <w:jc w:val="center"/>
        <w:rPr>
          <w:sz w:val="18"/>
          <w:szCs w:val="18"/>
        </w:rPr>
      </w:pPr>
      <w:r w:rsidRPr="00D62FD6">
        <w:rPr>
          <w:sz w:val="18"/>
          <w:szCs w:val="18"/>
        </w:rPr>
        <w:t>(</w:t>
      </w:r>
      <w:r w:rsidRPr="00D62FD6">
        <w:rPr>
          <w:i/>
          <w:sz w:val="18"/>
          <w:szCs w:val="18"/>
        </w:rPr>
        <w:t>należy wyspecyfikować udostępniane zasoby</w:t>
      </w:r>
      <w:r w:rsidRPr="00D62FD6">
        <w:rPr>
          <w:sz w:val="18"/>
          <w:szCs w:val="18"/>
        </w:rPr>
        <w:t>)</w:t>
      </w:r>
    </w:p>
    <w:p w14:paraId="715D238B" w14:textId="13D3A7C1" w:rsidR="00490259" w:rsidRPr="00E66F78" w:rsidRDefault="00490259" w:rsidP="00D62FD6">
      <w:pPr>
        <w:numPr>
          <w:ilvl w:val="1"/>
          <w:numId w:val="31"/>
        </w:numPr>
        <w:ind w:left="714" w:hanging="357"/>
        <w:jc w:val="both"/>
        <w:rPr>
          <w:sz w:val="22"/>
          <w:szCs w:val="22"/>
        </w:rPr>
      </w:pPr>
      <w:r w:rsidRPr="00E66F78">
        <w:rPr>
          <w:sz w:val="22"/>
          <w:szCs w:val="22"/>
        </w:rPr>
        <w:t>…………………………………………………………………………………………………</w:t>
      </w:r>
      <w:r w:rsidR="00562DEA">
        <w:rPr>
          <w:sz w:val="22"/>
          <w:szCs w:val="22"/>
        </w:rPr>
        <w:t>………..</w:t>
      </w:r>
    </w:p>
    <w:p w14:paraId="1D298110" w14:textId="77777777" w:rsidR="00490259" w:rsidRPr="00D62FD6" w:rsidRDefault="00490259" w:rsidP="00D62FD6">
      <w:pPr>
        <w:spacing w:line="312" w:lineRule="auto"/>
        <w:ind w:left="1080"/>
        <w:jc w:val="center"/>
        <w:rPr>
          <w:i/>
          <w:iCs/>
          <w:sz w:val="18"/>
          <w:szCs w:val="18"/>
        </w:rPr>
      </w:pPr>
      <w:r w:rsidRPr="00D62FD6">
        <w:rPr>
          <w:i/>
          <w:iCs/>
          <w:sz w:val="18"/>
          <w:szCs w:val="18"/>
        </w:rPr>
        <w:t>(należy wyspecyfikować udostępniane zasoby)</w:t>
      </w:r>
    </w:p>
    <w:p w14:paraId="5C48F623" w14:textId="7727638D" w:rsidR="00490259" w:rsidRPr="00E66F78" w:rsidRDefault="00490259" w:rsidP="00D62FD6">
      <w:pPr>
        <w:numPr>
          <w:ilvl w:val="1"/>
          <w:numId w:val="31"/>
        </w:numPr>
        <w:ind w:left="714" w:hanging="357"/>
        <w:jc w:val="both"/>
        <w:rPr>
          <w:sz w:val="22"/>
          <w:szCs w:val="22"/>
        </w:rPr>
      </w:pPr>
      <w:r w:rsidRPr="00E66F78">
        <w:rPr>
          <w:sz w:val="22"/>
          <w:szCs w:val="22"/>
        </w:rPr>
        <w:t>…………………………………………………………………………………………………</w:t>
      </w:r>
      <w:r w:rsidR="00562DEA">
        <w:rPr>
          <w:sz w:val="22"/>
          <w:szCs w:val="22"/>
        </w:rPr>
        <w:t>………..</w:t>
      </w:r>
    </w:p>
    <w:p w14:paraId="761786CF" w14:textId="77777777" w:rsidR="00490259" w:rsidRPr="00D62FD6" w:rsidRDefault="00490259" w:rsidP="00D62FD6">
      <w:pPr>
        <w:spacing w:line="312" w:lineRule="auto"/>
        <w:ind w:left="1080"/>
        <w:jc w:val="center"/>
        <w:rPr>
          <w:sz w:val="18"/>
          <w:szCs w:val="18"/>
        </w:rPr>
      </w:pPr>
      <w:r w:rsidRPr="00D62FD6">
        <w:rPr>
          <w:sz w:val="18"/>
          <w:szCs w:val="18"/>
        </w:rPr>
        <w:t>(</w:t>
      </w:r>
      <w:r w:rsidRPr="00D62FD6">
        <w:rPr>
          <w:i/>
          <w:sz w:val="18"/>
          <w:szCs w:val="18"/>
        </w:rPr>
        <w:t>należy wyspecyfikować udostępniane zasoby</w:t>
      </w:r>
      <w:r w:rsidRPr="00D62FD6">
        <w:rPr>
          <w:sz w:val="18"/>
          <w:szCs w:val="18"/>
        </w:rPr>
        <w:t>)</w:t>
      </w:r>
    </w:p>
    <w:p w14:paraId="7F9BBB31" w14:textId="77777777" w:rsidR="00490259" w:rsidRPr="00E66F78" w:rsidRDefault="00490259" w:rsidP="00D62FD6">
      <w:pPr>
        <w:numPr>
          <w:ilvl w:val="0"/>
          <w:numId w:val="31"/>
        </w:numPr>
        <w:spacing w:before="240" w:line="312" w:lineRule="auto"/>
        <w:ind w:left="357" w:hanging="357"/>
        <w:jc w:val="both"/>
        <w:rPr>
          <w:sz w:val="22"/>
          <w:szCs w:val="22"/>
        </w:rPr>
      </w:pPr>
      <w:r w:rsidRPr="00E66F78">
        <w:rPr>
          <w:sz w:val="22"/>
          <w:szCs w:val="22"/>
        </w:rPr>
        <w:t>Sposób wykorzystania zasobów przy wykonywaniu zamówienia:</w:t>
      </w:r>
    </w:p>
    <w:p w14:paraId="14693AB8" w14:textId="3458B0BB" w:rsidR="00490259" w:rsidRPr="00E66F78" w:rsidRDefault="00490259" w:rsidP="008F2B27">
      <w:pPr>
        <w:spacing w:line="312" w:lineRule="auto"/>
        <w:ind w:left="360"/>
        <w:jc w:val="both"/>
        <w:rPr>
          <w:sz w:val="22"/>
          <w:szCs w:val="22"/>
        </w:rPr>
      </w:pPr>
      <w:r w:rsidRPr="00E66F78">
        <w:rPr>
          <w:sz w:val="22"/>
          <w:szCs w:val="22"/>
        </w:rPr>
        <w:t>………………………………………………………………………………………………………………………………………………………………………………………………………………</w:t>
      </w:r>
      <w:r w:rsidR="008475B9">
        <w:rPr>
          <w:sz w:val="22"/>
          <w:szCs w:val="22"/>
        </w:rPr>
        <w:t>………………</w:t>
      </w:r>
    </w:p>
    <w:p w14:paraId="23FE5852" w14:textId="77777777" w:rsidR="00490259" w:rsidRPr="00E66F78" w:rsidRDefault="00490259" w:rsidP="00D62FD6">
      <w:pPr>
        <w:numPr>
          <w:ilvl w:val="0"/>
          <w:numId w:val="31"/>
        </w:numPr>
        <w:spacing w:before="240" w:line="312" w:lineRule="auto"/>
        <w:ind w:left="357" w:hanging="357"/>
        <w:jc w:val="both"/>
        <w:rPr>
          <w:sz w:val="22"/>
          <w:szCs w:val="22"/>
        </w:rPr>
      </w:pPr>
      <w:r w:rsidRPr="00E66F78">
        <w:rPr>
          <w:sz w:val="22"/>
          <w:szCs w:val="22"/>
        </w:rPr>
        <w:t>Zakres i okres naszego udziału przy wykonywaniu zamówienia:</w:t>
      </w:r>
    </w:p>
    <w:p w14:paraId="7347A16B" w14:textId="308445A0" w:rsidR="00555424" w:rsidRPr="00555424" w:rsidRDefault="00555424" w:rsidP="008F2B27">
      <w:pPr>
        <w:pStyle w:val="Akapitzlist"/>
        <w:spacing w:line="312" w:lineRule="auto"/>
        <w:ind w:left="360"/>
        <w:jc w:val="both"/>
        <w:rPr>
          <w:sz w:val="22"/>
          <w:szCs w:val="22"/>
        </w:rPr>
      </w:pPr>
      <w:r w:rsidRPr="00555424">
        <w:rPr>
          <w:sz w:val="22"/>
          <w:szCs w:val="22"/>
        </w:rPr>
        <w:t>………………………………………………………………………………………………………………………………………………………………………………………………………………</w:t>
      </w:r>
      <w:r w:rsidR="008475B9">
        <w:rPr>
          <w:sz w:val="22"/>
          <w:szCs w:val="22"/>
        </w:rPr>
        <w:t>………………</w:t>
      </w:r>
    </w:p>
    <w:p w14:paraId="5EEA6F41" w14:textId="1F299A61" w:rsidR="00490259" w:rsidRPr="00D62FD6" w:rsidRDefault="00490259" w:rsidP="00D62FD6">
      <w:pPr>
        <w:pStyle w:val="Akapitzlist"/>
        <w:numPr>
          <w:ilvl w:val="0"/>
          <w:numId w:val="31"/>
        </w:numPr>
        <w:spacing w:before="240" w:line="312" w:lineRule="auto"/>
        <w:jc w:val="both"/>
        <w:rPr>
          <w:sz w:val="22"/>
          <w:szCs w:val="22"/>
        </w:rPr>
      </w:pPr>
      <w:r w:rsidRPr="00D62FD6">
        <w:rPr>
          <w:sz w:val="22"/>
          <w:szCs w:val="22"/>
        </w:rPr>
        <w:t>Zrealizujemy następujące usługi wchodzące z zakres przedmiotu zamówienia:</w:t>
      </w:r>
    </w:p>
    <w:p w14:paraId="1AD2CF58" w14:textId="15210646" w:rsidR="00555424" w:rsidRPr="00E66F78" w:rsidRDefault="00555424" w:rsidP="008F2B27">
      <w:pPr>
        <w:spacing w:line="312" w:lineRule="auto"/>
        <w:ind w:left="360"/>
        <w:jc w:val="both"/>
        <w:rPr>
          <w:sz w:val="22"/>
          <w:szCs w:val="22"/>
        </w:rPr>
      </w:pPr>
      <w:r w:rsidRPr="00E66F78">
        <w:rPr>
          <w:sz w:val="22"/>
          <w:szCs w:val="22"/>
        </w:rPr>
        <w:t>………………………………………………………………………………………………………………………………………………………………………………………………………………</w:t>
      </w:r>
      <w:r w:rsidR="008475B9">
        <w:rPr>
          <w:sz w:val="22"/>
          <w:szCs w:val="22"/>
        </w:rPr>
        <w:t>………………</w:t>
      </w:r>
    </w:p>
    <w:p w14:paraId="40B25ACF" w14:textId="77777777" w:rsidR="00490259" w:rsidRPr="00E66F78" w:rsidRDefault="00490259" w:rsidP="008F2B27">
      <w:pPr>
        <w:spacing w:line="312" w:lineRule="auto"/>
        <w:jc w:val="both"/>
      </w:pPr>
    </w:p>
    <w:p w14:paraId="1CAF9181" w14:textId="0DA0310A" w:rsidR="00490259" w:rsidRPr="0006133E" w:rsidRDefault="00490259" w:rsidP="00D62FD6">
      <w:pPr>
        <w:jc w:val="both"/>
        <w:rPr>
          <w:sz w:val="22"/>
          <w:szCs w:val="22"/>
        </w:rPr>
      </w:pPr>
      <w:r w:rsidRPr="00555424">
        <w:rPr>
          <w:sz w:val="22"/>
          <w:szCs w:val="22"/>
        </w:rPr>
        <w:t xml:space="preserve">W związku z powyższym oddajemy </w:t>
      </w:r>
      <w:r w:rsidR="00DB4D9E">
        <w:rPr>
          <w:sz w:val="22"/>
          <w:szCs w:val="22"/>
        </w:rPr>
        <w:t>Wykonawcy</w:t>
      </w:r>
      <w:r w:rsidRPr="00555424">
        <w:rPr>
          <w:sz w:val="22"/>
          <w:szCs w:val="22"/>
        </w:rPr>
        <w:t xml:space="preserve"> do dyspozycji ww. zasoby w celu korzystania z nich przez </w:t>
      </w:r>
      <w:r w:rsidR="008616AB">
        <w:rPr>
          <w:sz w:val="22"/>
          <w:szCs w:val="22"/>
        </w:rPr>
        <w:t>Wykonawcę</w:t>
      </w:r>
      <w:r w:rsidRPr="00555424">
        <w:rPr>
          <w:sz w:val="22"/>
          <w:szCs w:val="22"/>
        </w:rPr>
        <w:t xml:space="preserve"> w przypadku wyboru jego oferty w przedmiotowym postępowaniu i udzielenia mu zamówienia przy wykonaniu przedmiotu zamówienia i oświadczamy, że odpowiadamy solidarnie z </w:t>
      </w:r>
      <w:r w:rsidR="00786E1D">
        <w:rPr>
          <w:sz w:val="22"/>
          <w:szCs w:val="22"/>
        </w:rPr>
        <w:t>W</w:t>
      </w:r>
      <w:r w:rsidRPr="00555424">
        <w:rPr>
          <w:sz w:val="22"/>
          <w:szCs w:val="22"/>
        </w:rPr>
        <w:t xml:space="preserve">ykonawcą, za szkodę poniesioną przez </w:t>
      </w:r>
      <w:r w:rsidR="003B4873">
        <w:rPr>
          <w:sz w:val="22"/>
          <w:szCs w:val="22"/>
        </w:rPr>
        <w:t>Z</w:t>
      </w:r>
      <w:r w:rsidRPr="00555424">
        <w:rPr>
          <w:sz w:val="22"/>
          <w:szCs w:val="22"/>
        </w:rPr>
        <w:t>amawiającego powstałą wskutek nieudostępnienia tych zasobów, chyba że za nieudostępnienie zasobów nie ponosimy winy.</w:t>
      </w:r>
    </w:p>
    <w:bookmarkEnd w:id="123"/>
    <w:p w14:paraId="166DC2E7" w14:textId="77777777" w:rsidR="00490259" w:rsidRDefault="00490259" w:rsidP="00490259">
      <w:pPr>
        <w:spacing w:after="160" w:line="259" w:lineRule="auto"/>
      </w:pPr>
      <w:r>
        <w:br w:type="page"/>
      </w:r>
    </w:p>
    <w:p w14:paraId="0BDAE4DF" w14:textId="34432DCB" w:rsidR="00490259" w:rsidRPr="00E63E3D" w:rsidRDefault="00490259" w:rsidP="00361F50">
      <w:pPr>
        <w:jc w:val="right"/>
        <w:rPr>
          <w:rFonts w:eastAsiaTheme="majorEastAsia"/>
          <w:b/>
          <w:bCs/>
          <w:color w:val="2F5496" w:themeColor="accent1" w:themeShade="BF"/>
          <w:spacing w:val="20"/>
          <w:sz w:val="24"/>
          <w:szCs w:val="24"/>
        </w:rPr>
      </w:pPr>
      <w:r w:rsidRPr="00D7370A">
        <w:rPr>
          <w:rFonts w:eastAsiaTheme="majorEastAsia"/>
          <w:b/>
          <w:bCs/>
          <w:sz w:val="24"/>
          <w:szCs w:val="24"/>
        </w:rPr>
        <w:lastRenderedPageBreak/>
        <w:t xml:space="preserve">Załącznik nr </w:t>
      </w:r>
      <w:r w:rsidR="00F02AB4">
        <w:rPr>
          <w:rFonts w:eastAsiaTheme="majorEastAsia"/>
          <w:b/>
          <w:bCs/>
          <w:sz w:val="24"/>
          <w:szCs w:val="24"/>
        </w:rPr>
        <w:t>3</w:t>
      </w:r>
      <w:r w:rsidRPr="00D7370A">
        <w:rPr>
          <w:rFonts w:eastAsiaTheme="majorEastAsia"/>
          <w:b/>
          <w:bCs/>
          <w:sz w:val="24"/>
          <w:szCs w:val="24"/>
        </w:rPr>
        <w:t>.8 do SWZ</w:t>
      </w:r>
      <w:r w:rsidR="00361F50">
        <w:rPr>
          <w:rFonts w:eastAsiaTheme="majorEastAsia"/>
          <w:b/>
          <w:bCs/>
          <w:color w:val="2F5496" w:themeColor="accent1" w:themeShade="BF"/>
          <w:spacing w:val="20"/>
          <w:sz w:val="24"/>
          <w:szCs w:val="24"/>
        </w:rPr>
        <w:br/>
      </w:r>
      <w:r w:rsidRPr="00E63E3D">
        <w:rPr>
          <w:rFonts w:eastAsiaTheme="majorEastAsia"/>
          <w:b/>
          <w:bCs/>
          <w:color w:val="2F5496" w:themeColor="accent1" w:themeShade="BF"/>
          <w:spacing w:val="20"/>
          <w:sz w:val="24"/>
          <w:szCs w:val="24"/>
        </w:rPr>
        <w:t xml:space="preserve"> </w:t>
      </w:r>
      <w:r w:rsidR="009E62EE">
        <w:rPr>
          <w:rFonts w:eastAsiaTheme="majorEastAsia"/>
          <w:i/>
          <w:iCs/>
          <w:color w:val="BFBFBF" w:themeColor="background1" w:themeShade="BF"/>
          <w:sz w:val="18"/>
          <w:szCs w:val="18"/>
        </w:rPr>
        <w:t>I</w:t>
      </w:r>
      <w:r w:rsidR="009E62EE" w:rsidRPr="003C20DB">
        <w:rPr>
          <w:rFonts w:eastAsiaTheme="majorEastAsia"/>
          <w:i/>
          <w:iCs/>
          <w:color w:val="BFBFBF" w:themeColor="background1" w:themeShade="BF"/>
          <w:sz w:val="18"/>
          <w:szCs w:val="18"/>
        </w:rPr>
        <w:t>nformacja o podwykonawcach</w:t>
      </w:r>
    </w:p>
    <w:p w14:paraId="678B0764" w14:textId="02FFCD85" w:rsidR="00490259" w:rsidRDefault="00490259" w:rsidP="00490259">
      <w:pPr>
        <w:tabs>
          <w:tab w:val="left" w:pos="720"/>
        </w:tabs>
        <w:rPr>
          <w:b/>
          <w:sz w:val="22"/>
        </w:rPr>
      </w:pPr>
    </w:p>
    <w:p w14:paraId="2A7C28BB" w14:textId="7833575D" w:rsidR="003761A2" w:rsidRDefault="003761A2" w:rsidP="00490259">
      <w:pPr>
        <w:tabs>
          <w:tab w:val="left" w:pos="720"/>
        </w:tabs>
        <w:rPr>
          <w:b/>
          <w:sz w:val="22"/>
        </w:rPr>
      </w:pPr>
    </w:p>
    <w:p w14:paraId="639FE93E" w14:textId="08C3E59D" w:rsidR="009E62EE" w:rsidRPr="009E62EE" w:rsidRDefault="009E62EE" w:rsidP="009E62EE">
      <w:pPr>
        <w:tabs>
          <w:tab w:val="left" w:pos="0"/>
        </w:tabs>
        <w:jc w:val="center"/>
        <w:rPr>
          <w:b/>
          <w:bCs/>
          <w:sz w:val="28"/>
          <w:szCs w:val="28"/>
        </w:rPr>
      </w:pPr>
      <w:bookmarkStart w:id="124" w:name="_Hlk141257564"/>
      <w:r w:rsidRPr="009E62EE">
        <w:rPr>
          <w:rFonts w:eastAsiaTheme="majorEastAsia"/>
          <w:b/>
          <w:bCs/>
          <w:sz w:val="28"/>
          <w:szCs w:val="28"/>
        </w:rPr>
        <w:t>INFORMACJA O PODWYKONAWCACH</w:t>
      </w:r>
    </w:p>
    <w:bookmarkEnd w:id="124"/>
    <w:p w14:paraId="3D67F01E" w14:textId="77777777" w:rsidR="009E62EE" w:rsidRDefault="009E62EE" w:rsidP="003761A2">
      <w:pPr>
        <w:tabs>
          <w:tab w:val="left" w:pos="0"/>
        </w:tabs>
        <w:rPr>
          <w:sz w:val="22"/>
          <w:szCs w:val="22"/>
        </w:rPr>
      </w:pPr>
    </w:p>
    <w:p w14:paraId="2073E8BA" w14:textId="4B2DF6F5" w:rsidR="003761A2" w:rsidRPr="008057B2" w:rsidRDefault="003761A2" w:rsidP="003761A2">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64AB7BED" w14:textId="21BE17BB" w:rsidR="003761A2" w:rsidRDefault="003761A2" w:rsidP="00490259">
      <w:pPr>
        <w:tabs>
          <w:tab w:val="left" w:pos="720"/>
        </w:tabs>
        <w:rPr>
          <w:b/>
          <w:sz w:val="22"/>
        </w:rPr>
      </w:pPr>
    </w:p>
    <w:p w14:paraId="14A1123D" w14:textId="02457592" w:rsidR="003761A2" w:rsidRDefault="003761A2" w:rsidP="00490259">
      <w:pPr>
        <w:tabs>
          <w:tab w:val="left" w:pos="720"/>
        </w:tabs>
        <w:rPr>
          <w:b/>
          <w:sz w:val="22"/>
        </w:rPr>
      </w:pPr>
    </w:p>
    <w:p w14:paraId="3DBC197D" w14:textId="77777777" w:rsidR="003761A2" w:rsidRPr="00E66F78" w:rsidRDefault="003761A2" w:rsidP="00490259">
      <w:pPr>
        <w:tabs>
          <w:tab w:val="left" w:pos="720"/>
        </w:tabs>
        <w:rPr>
          <w:b/>
          <w:sz w:val="22"/>
        </w:rPr>
      </w:pPr>
    </w:p>
    <w:p w14:paraId="5BA77300" w14:textId="77777777" w:rsidR="00490259" w:rsidRPr="00E66F78" w:rsidRDefault="00490259" w:rsidP="00490259">
      <w:pPr>
        <w:tabs>
          <w:tab w:val="left" w:pos="720"/>
        </w:tabs>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891"/>
        <w:gridCol w:w="6739"/>
      </w:tblGrid>
      <w:tr w:rsidR="00490259" w:rsidRPr="00E66F78" w14:paraId="0FBF49B4" w14:textId="77777777" w:rsidTr="003B61BE">
        <w:trPr>
          <w:trHeight w:val="806"/>
        </w:trPr>
        <w:tc>
          <w:tcPr>
            <w:tcW w:w="1501" w:type="pct"/>
            <w:vAlign w:val="center"/>
          </w:tcPr>
          <w:p w14:paraId="41F3A183" w14:textId="7DE6364F" w:rsidR="00490259" w:rsidRPr="00786E1D" w:rsidRDefault="00490259" w:rsidP="003B61BE">
            <w:pPr>
              <w:snapToGrid w:val="0"/>
              <w:jc w:val="center"/>
              <w:rPr>
                <w:b/>
                <w:sz w:val="22"/>
                <w:szCs w:val="18"/>
              </w:rPr>
            </w:pPr>
            <w:r w:rsidRPr="00786E1D">
              <w:rPr>
                <w:b/>
                <w:sz w:val="22"/>
                <w:szCs w:val="18"/>
              </w:rPr>
              <w:t>Nazwa i adres Pod</w:t>
            </w:r>
            <w:r w:rsidR="00786E1D">
              <w:rPr>
                <w:b/>
                <w:sz w:val="22"/>
                <w:szCs w:val="18"/>
              </w:rPr>
              <w:t>w</w:t>
            </w:r>
            <w:r w:rsidR="00DB4D9E" w:rsidRPr="00786E1D">
              <w:rPr>
                <w:b/>
                <w:sz w:val="22"/>
                <w:szCs w:val="18"/>
              </w:rPr>
              <w:t>ykonawcy</w:t>
            </w:r>
          </w:p>
        </w:tc>
        <w:tc>
          <w:tcPr>
            <w:tcW w:w="3499" w:type="pct"/>
            <w:vAlign w:val="center"/>
          </w:tcPr>
          <w:p w14:paraId="3A88089D" w14:textId="76B89C65" w:rsidR="00490259" w:rsidRPr="00786E1D" w:rsidRDefault="00490259" w:rsidP="003B61BE">
            <w:pPr>
              <w:snapToGrid w:val="0"/>
              <w:jc w:val="center"/>
              <w:rPr>
                <w:b/>
                <w:sz w:val="22"/>
                <w:szCs w:val="18"/>
              </w:rPr>
            </w:pPr>
            <w:r w:rsidRPr="00786E1D">
              <w:rPr>
                <w:b/>
                <w:sz w:val="22"/>
                <w:szCs w:val="18"/>
              </w:rPr>
              <w:t xml:space="preserve">Część zamówienia, którą </w:t>
            </w:r>
            <w:r w:rsidR="008616AB" w:rsidRPr="00786E1D">
              <w:rPr>
                <w:b/>
                <w:sz w:val="22"/>
                <w:szCs w:val="18"/>
              </w:rPr>
              <w:t>Wykonawca</w:t>
            </w:r>
            <w:r w:rsidRPr="00786E1D">
              <w:rPr>
                <w:b/>
                <w:sz w:val="22"/>
                <w:szCs w:val="18"/>
              </w:rPr>
              <w:t xml:space="preserve"> zamierza powierzyć Po</w:t>
            </w:r>
            <w:r w:rsidR="00786E1D">
              <w:rPr>
                <w:b/>
                <w:sz w:val="22"/>
                <w:szCs w:val="18"/>
              </w:rPr>
              <w:t>dw</w:t>
            </w:r>
            <w:r w:rsidR="00DB4D9E" w:rsidRPr="00786E1D">
              <w:rPr>
                <w:b/>
                <w:sz w:val="22"/>
                <w:szCs w:val="18"/>
              </w:rPr>
              <w:t>ykonawcy</w:t>
            </w:r>
          </w:p>
        </w:tc>
      </w:tr>
      <w:tr w:rsidR="00490259" w:rsidRPr="00E66F78" w14:paraId="4AC01A35" w14:textId="77777777" w:rsidTr="003B61BE">
        <w:trPr>
          <w:trHeight w:val="335"/>
        </w:trPr>
        <w:tc>
          <w:tcPr>
            <w:tcW w:w="1501" w:type="pct"/>
          </w:tcPr>
          <w:p w14:paraId="387B29A0" w14:textId="77777777" w:rsidR="00490259" w:rsidRPr="00786E1D" w:rsidRDefault="00490259" w:rsidP="003B61BE">
            <w:pPr>
              <w:tabs>
                <w:tab w:val="left" w:pos="720"/>
              </w:tabs>
              <w:snapToGrid w:val="0"/>
              <w:jc w:val="center"/>
              <w:rPr>
                <w:b/>
                <w:i/>
                <w:szCs w:val="18"/>
              </w:rPr>
            </w:pPr>
            <w:r w:rsidRPr="00786E1D">
              <w:rPr>
                <w:b/>
                <w:i/>
                <w:szCs w:val="18"/>
              </w:rPr>
              <w:t>1</w:t>
            </w:r>
          </w:p>
        </w:tc>
        <w:tc>
          <w:tcPr>
            <w:tcW w:w="3499" w:type="pct"/>
          </w:tcPr>
          <w:p w14:paraId="67F8B18B" w14:textId="77777777" w:rsidR="00490259" w:rsidRPr="00786E1D" w:rsidRDefault="00490259" w:rsidP="003B61BE">
            <w:pPr>
              <w:tabs>
                <w:tab w:val="left" w:pos="720"/>
              </w:tabs>
              <w:snapToGrid w:val="0"/>
              <w:jc w:val="center"/>
              <w:rPr>
                <w:b/>
                <w:i/>
                <w:szCs w:val="18"/>
              </w:rPr>
            </w:pPr>
            <w:r w:rsidRPr="00786E1D">
              <w:rPr>
                <w:b/>
                <w:i/>
                <w:szCs w:val="18"/>
              </w:rPr>
              <w:t>2</w:t>
            </w:r>
          </w:p>
        </w:tc>
      </w:tr>
      <w:tr w:rsidR="00490259" w:rsidRPr="00E66F78" w14:paraId="46FB67D2" w14:textId="77777777" w:rsidTr="003B61BE">
        <w:trPr>
          <w:trHeight w:val="824"/>
        </w:trPr>
        <w:tc>
          <w:tcPr>
            <w:tcW w:w="1501" w:type="pct"/>
          </w:tcPr>
          <w:p w14:paraId="46BA2EA2" w14:textId="77777777" w:rsidR="00490259" w:rsidRPr="00E66F78" w:rsidRDefault="00490259" w:rsidP="003B61BE">
            <w:pPr>
              <w:tabs>
                <w:tab w:val="left" w:pos="720"/>
              </w:tabs>
              <w:snapToGrid w:val="0"/>
              <w:rPr>
                <w:b/>
                <w:sz w:val="22"/>
              </w:rPr>
            </w:pPr>
          </w:p>
        </w:tc>
        <w:tc>
          <w:tcPr>
            <w:tcW w:w="3499" w:type="pct"/>
          </w:tcPr>
          <w:p w14:paraId="6F9BCC59" w14:textId="77777777" w:rsidR="00490259" w:rsidRPr="00E66F78" w:rsidRDefault="00490259" w:rsidP="003B61BE">
            <w:pPr>
              <w:tabs>
                <w:tab w:val="left" w:pos="720"/>
              </w:tabs>
              <w:snapToGrid w:val="0"/>
              <w:rPr>
                <w:b/>
                <w:sz w:val="22"/>
              </w:rPr>
            </w:pPr>
          </w:p>
        </w:tc>
      </w:tr>
      <w:tr w:rsidR="00490259" w:rsidRPr="00E66F78" w14:paraId="25DBB348" w14:textId="77777777" w:rsidTr="009E62EE">
        <w:trPr>
          <w:trHeight w:val="824"/>
        </w:trPr>
        <w:tc>
          <w:tcPr>
            <w:tcW w:w="1501" w:type="pct"/>
            <w:tcBorders>
              <w:bottom w:val="single" w:sz="4" w:space="0" w:color="000000"/>
            </w:tcBorders>
          </w:tcPr>
          <w:p w14:paraId="35CAB5F0" w14:textId="77777777" w:rsidR="00490259" w:rsidRPr="00E66F78" w:rsidRDefault="00490259" w:rsidP="003B61BE">
            <w:pPr>
              <w:tabs>
                <w:tab w:val="left" w:pos="720"/>
              </w:tabs>
              <w:snapToGrid w:val="0"/>
              <w:rPr>
                <w:b/>
                <w:sz w:val="22"/>
              </w:rPr>
            </w:pPr>
          </w:p>
        </w:tc>
        <w:tc>
          <w:tcPr>
            <w:tcW w:w="3499" w:type="pct"/>
            <w:tcBorders>
              <w:bottom w:val="single" w:sz="4" w:space="0" w:color="000000"/>
            </w:tcBorders>
          </w:tcPr>
          <w:p w14:paraId="3CB27913" w14:textId="77777777" w:rsidR="00490259" w:rsidRPr="00E66F78" w:rsidRDefault="00490259" w:rsidP="003B61BE">
            <w:pPr>
              <w:tabs>
                <w:tab w:val="left" w:pos="720"/>
              </w:tabs>
              <w:snapToGrid w:val="0"/>
              <w:rPr>
                <w:b/>
                <w:sz w:val="22"/>
              </w:rPr>
            </w:pPr>
          </w:p>
        </w:tc>
      </w:tr>
      <w:tr w:rsidR="00490259" w:rsidRPr="00E66F78" w14:paraId="5406319C" w14:textId="77777777" w:rsidTr="003B61BE">
        <w:trPr>
          <w:trHeight w:val="824"/>
        </w:trPr>
        <w:tc>
          <w:tcPr>
            <w:tcW w:w="1501" w:type="pct"/>
          </w:tcPr>
          <w:p w14:paraId="7879A1C7" w14:textId="77777777" w:rsidR="00490259" w:rsidRPr="00E66F78" w:rsidRDefault="00490259" w:rsidP="003B61BE">
            <w:pPr>
              <w:tabs>
                <w:tab w:val="left" w:pos="720"/>
              </w:tabs>
              <w:snapToGrid w:val="0"/>
              <w:rPr>
                <w:b/>
                <w:sz w:val="22"/>
              </w:rPr>
            </w:pPr>
          </w:p>
        </w:tc>
        <w:tc>
          <w:tcPr>
            <w:tcW w:w="3499" w:type="pct"/>
          </w:tcPr>
          <w:p w14:paraId="6D403A37" w14:textId="77777777" w:rsidR="00490259" w:rsidRPr="00E66F78" w:rsidRDefault="00490259" w:rsidP="003B61BE">
            <w:pPr>
              <w:tabs>
                <w:tab w:val="left" w:pos="720"/>
              </w:tabs>
              <w:snapToGrid w:val="0"/>
              <w:rPr>
                <w:b/>
                <w:sz w:val="22"/>
              </w:rPr>
            </w:pPr>
          </w:p>
        </w:tc>
      </w:tr>
    </w:tbl>
    <w:p w14:paraId="0CAA2197" w14:textId="77777777" w:rsidR="00490259" w:rsidRPr="00E66F78" w:rsidRDefault="00490259" w:rsidP="00490259">
      <w:pPr>
        <w:tabs>
          <w:tab w:val="left" w:pos="720"/>
        </w:tabs>
        <w:ind w:left="360" w:firstLine="180"/>
        <w:rPr>
          <w:b/>
          <w:sz w:val="22"/>
        </w:rPr>
      </w:pPr>
    </w:p>
    <w:p w14:paraId="75D75141" w14:textId="77777777" w:rsidR="00490259" w:rsidRPr="00E66F78" w:rsidRDefault="00490259" w:rsidP="00490259">
      <w:pPr>
        <w:tabs>
          <w:tab w:val="left" w:pos="720"/>
        </w:tabs>
        <w:jc w:val="both"/>
        <w:rPr>
          <w:sz w:val="22"/>
        </w:rPr>
      </w:pPr>
    </w:p>
    <w:p w14:paraId="60551BAE" w14:textId="77777777" w:rsidR="00490259" w:rsidRPr="00E66F78" w:rsidRDefault="00490259" w:rsidP="00490259">
      <w:pPr>
        <w:tabs>
          <w:tab w:val="left" w:pos="720"/>
        </w:tabs>
        <w:ind w:left="360" w:firstLine="180"/>
        <w:jc w:val="both"/>
        <w:rPr>
          <w:sz w:val="22"/>
        </w:rPr>
      </w:pPr>
    </w:p>
    <w:p w14:paraId="3C13BFCC" w14:textId="77777777" w:rsidR="00490259" w:rsidRPr="00E66F78" w:rsidRDefault="00490259" w:rsidP="00490259">
      <w:pPr>
        <w:tabs>
          <w:tab w:val="left" w:pos="720"/>
        </w:tabs>
        <w:ind w:left="360" w:firstLine="180"/>
        <w:jc w:val="both"/>
        <w:rPr>
          <w:sz w:val="22"/>
        </w:rPr>
      </w:pPr>
    </w:p>
    <w:p w14:paraId="5CB1C9ED" w14:textId="77777777" w:rsidR="00490259" w:rsidRPr="00E66F78" w:rsidRDefault="00490259" w:rsidP="00490259">
      <w:pPr>
        <w:rPr>
          <w:i/>
          <w:sz w:val="18"/>
        </w:rPr>
      </w:pPr>
    </w:p>
    <w:p w14:paraId="3B89AA5D" w14:textId="77777777" w:rsidR="00490259" w:rsidRPr="00E66F78" w:rsidRDefault="00490259" w:rsidP="00490259">
      <w:pPr>
        <w:tabs>
          <w:tab w:val="left" w:pos="851"/>
        </w:tabs>
        <w:rPr>
          <w:b/>
          <w:bCs/>
          <w:i/>
          <w:sz w:val="22"/>
          <w:szCs w:val="28"/>
        </w:rPr>
      </w:pPr>
    </w:p>
    <w:p w14:paraId="2B597D3D" w14:textId="77777777" w:rsidR="00490259" w:rsidRPr="00FA5A4E" w:rsidRDefault="00490259" w:rsidP="00490259">
      <w:pPr>
        <w:tabs>
          <w:tab w:val="left" w:pos="851"/>
        </w:tabs>
        <w:rPr>
          <w:i/>
          <w:sz w:val="22"/>
          <w:szCs w:val="28"/>
        </w:rPr>
      </w:pPr>
    </w:p>
    <w:p w14:paraId="232663A1" w14:textId="77777777" w:rsidR="00490259" w:rsidRPr="00D87590" w:rsidRDefault="00490259" w:rsidP="00490259">
      <w:pPr>
        <w:tabs>
          <w:tab w:val="left" w:pos="851"/>
        </w:tabs>
        <w:rPr>
          <w:b/>
          <w:bCs/>
          <w:i/>
          <w:sz w:val="22"/>
          <w:szCs w:val="22"/>
        </w:rPr>
      </w:pPr>
      <w:r w:rsidRPr="00D87590">
        <w:rPr>
          <w:b/>
          <w:bCs/>
          <w:i/>
          <w:sz w:val="22"/>
          <w:szCs w:val="22"/>
        </w:rPr>
        <w:t>Uwaga:</w:t>
      </w:r>
    </w:p>
    <w:p w14:paraId="12C8E27F" w14:textId="1B2C90E7" w:rsidR="00490259" w:rsidRPr="00786E1D" w:rsidRDefault="00490259" w:rsidP="002E4F64">
      <w:pPr>
        <w:tabs>
          <w:tab w:val="left" w:pos="851"/>
        </w:tabs>
        <w:jc w:val="both"/>
        <w:rPr>
          <w:i/>
          <w:sz w:val="22"/>
          <w:szCs w:val="22"/>
        </w:rPr>
      </w:pPr>
      <w:r w:rsidRPr="00786E1D">
        <w:rPr>
          <w:i/>
          <w:sz w:val="22"/>
          <w:szCs w:val="22"/>
        </w:rPr>
        <w:t xml:space="preserve">Wypełnia </w:t>
      </w:r>
      <w:r w:rsidR="008616AB" w:rsidRPr="00786E1D">
        <w:rPr>
          <w:i/>
          <w:sz w:val="22"/>
          <w:szCs w:val="22"/>
        </w:rPr>
        <w:t>Wykonawca</w:t>
      </w:r>
      <w:r w:rsidRPr="00786E1D">
        <w:rPr>
          <w:i/>
          <w:sz w:val="22"/>
          <w:szCs w:val="22"/>
        </w:rPr>
        <w:t>, który zamierza powierzyć część lub części zamówienia Podwykonawcom.</w:t>
      </w:r>
    </w:p>
    <w:p w14:paraId="63938D37" w14:textId="3B1B9D4A" w:rsidR="00490259" w:rsidRPr="005F035A" w:rsidRDefault="00490259" w:rsidP="005F035A">
      <w:pPr>
        <w:tabs>
          <w:tab w:val="left" w:pos="851"/>
        </w:tabs>
        <w:jc w:val="both"/>
        <w:rPr>
          <w:i/>
          <w:sz w:val="22"/>
          <w:szCs w:val="22"/>
        </w:rPr>
      </w:pPr>
      <w:r w:rsidRPr="00786E1D">
        <w:rPr>
          <w:i/>
          <w:sz w:val="22"/>
          <w:szCs w:val="22"/>
        </w:rPr>
        <w:t>Jeżeli Pod</w:t>
      </w:r>
      <w:r w:rsidR="00786E1D" w:rsidRPr="00786E1D">
        <w:rPr>
          <w:i/>
          <w:sz w:val="22"/>
          <w:szCs w:val="22"/>
        </w:rPr>
        <w:t>w</w:t>
      </w:r>
      <w:r w:rsidR="008616AB" w:rsidRPr="00786E1D">
        <w:rPr>
          <w:i/>
          <w:sz w:val="22"/>
          <w:szCs w:val="22"/>
        </w:rPr>
        <w:t>ykonawca</w:t>
      </w:r>
      <w:r w:rsidRPr="00786E1D">
        <w:rPr>
          <w:i/>
          <w:sz w:val="22"/>
          <w:szCs w:val="22"/>
        </w:rPr>
        <w:t xml:space="preserve"> w dniu składania oferty nie jest znany, wówczas </w:t>
      </w:r>
      <w:r w:rsidR="008616AB" w:rsidRPr="00786E1D">
        <w:rPr>
          <w:i/>
          <w:sz w:val="22"/>
          <w:szCs w:val="22"/>
        </w:rPr>
        <w:t>Wykonawca</w:t>
      </w:r>
      <w:r w:rsidRPr="00786E1D">
        <w:rPr>
          <w:i/>
          <w:sz w:val="22"/>
          <w:szCs w:val="22"/>
        </w:rPr>
        <w:t xml:space="preserve"> wypełnia tylko kolumnę nr</w:t>
      </w:r>
      <w:r w:rsidR="004E49E6">
        <w:rPr>
          <w:i/>
          <w:sz w:val="22"/>
          <w:szCs w:val="22"/>
        </w:rPr>
        <w:t> </w:t>
      </w:r>
      <w:r w:rsidRPr="00786E1D">
        <w:rPr>
          <w:i/>
          <w:sz w:val="22"/>
          <w:szCs w:val="22"/>
        </w:rPr>
        <w:t>2.</w:t>
      </w:r>
    </w:p>
    <w:p w14:paraId="2E9D505F" w14:textId="76F08059" w:rsidR="00555424" w:rsidRDefault="00555424">
      <w:pPr>
        <w:spacing w:after="160" w:line="259" w:lineRule="auto"/>
        <w:rPr>
          <w:sz w:val="22"/>
        </w:rPr>
      </w:pPr>
      <w:r>
        <w:rPr>
          <w:sz w:val="22"/>
        </w:rPr>
        <w:br w:type="page"/>
      </w:r>
    </w:p>
    <w:p w14:paraId="30DF0B90" w14:textId="1A920C59" w:rsidR="00490259" w:rsidRPr="008057B2" w:rsidRDefault="00490259" w:rsidP="00361F50">
      <w:pPr>
        <w:jc w:val="right"/>
        <w:rPr>
          <w:rFonts w:eastAsiaTheme="majorEastAsia"/>
          <w:b/>
          <w:bCs/>
          <w:color w:val="2F5496" w:themeColor="accent1" w:themeShade="BF"/>
          <w:spacing w:val="20"/>
          <w:sz w:val="28"/>
          <w:szCs w:val="28"/>
        </w:rPr>
      </w:pPr>
      <w:r w:rsidRPr="00D7370A">
        <w:rPr>
          <w:rFonts w:eastAsiaTheme="majorEastAsia"/>
          <w:b/>
          <w:bCs/>
          <w:sz w:val="24"/>
          <w:szCs w:val="24"/>
        </w:rPr>
        <w:lastRenderedPageBreak/>
        <w:t xml:space="preserve">Załącznik nr </w:t>
      </w:r>
      <w:r w:rsidR="00F02AB4">
        <w:rPr>
          <w:rFonts w:eastAsiaTheme="majorEastAsia"/>
          <w:b/>
          <w:bCs/>
          <w:sz w:val="24"/>
          <w:szCs w:val="24"/>
        </w:rPr>
        <w:t>3</w:t>
      </w:r>
      <w:r w:rsidRPr="00D7370A">
        <w:rPr>
          <w:rFonts w:eastAsiaTheme="majorEastAsia"/>
          <w:b/>
          <w:bCs/>
          <w:sz w:val="24"/>
          <w:szCs w:val="24"/>
        </w:rPr>
        <w:t>.9 do SWZ</w:t>
      </w:r>
      <w:r w:rsidR="00361F50">
        <w:rPr>
          <w:rFonts w:eastAsiaTheme="majorEastAsia"/>
          <w:b/>
          <w:bCs/>
          <w:color w:val="2F5496" w:themeColor="accent1" w:themeShade="BF"/>
          <w:spacing w:val="20"/>
          <w:sz w:val="24"/>
          <w:szCs w:val="24"/>
        </w:rPr>
        <w:br/>
      </w:r>
      <w:r w:rsidR="009F404A">
        <w:rPr>
          <w:rFonts w:eastAsiaTheme="majorEastAsia"/>
          <w:i/>
          <w:iCs/>
          <w:color w:val="BFBFBF" w:themeColor="background1" w:themeShade="BF"/>
          <w:sz w:val="18"/>
          <w:szCs w:val="18"/>
        </w:rPr>
        <w:t>I</w:t>
      </w:r>
      <w:r w:rsidR="009F404A" w:rsidRPr="003C20DB">
        <w:rPr>
          <w:rFonts w:eastAsiaTheme="majorEastAsia"/>
          <w:i/>
          <w:iCs/>
          <w:color w:val="BFBFBF" w:themeColor="background1" w:themeShade="BF"/>
          <w:sz w:val="18"/>
          <w:szCs w:val="18"/>
        </w:rPr>
        <w:t>nformacja</w:t>
      </w:r>
      <w:r w:rsidR="009F404A">
        <w:rPr>
          <w:rFonts w:eastAsiaTheme="majorEastAsia"/>
          <w:i/>
          <w:iCs/>
          <w:color w:val="BFBFBF" w:themeColor="background1" w:themeShade="BF"/>
          <w:sz w:val="18"/>
          <w:szCs w:val="18"/>
        </w:rPr>
        <w:t xml:space="preserve"> dot. </w:t>
      </w:r>
      <w:r w:rsidR="009F404A" w:rsidRPr="003C20DB">
        <w:rPr>
          <w:rFonts w:eastAsiaTheme="majorEastAsia"/>
          <w:i/>
          <w:iCs/>
          <w:color w:val="BFBFBF" w:themeColor="background1" w:themeShade="BF"/>
          <w:sz w:val="18"/>
          <w:szCs w:val="18"/>
        </w:rPr>
        <w:t>powstani</w:t>
      </w:r>
      <w:r w:rsidR="009F404A">
        <w:rPr>
          <w:rFonts w:eastAsiaTheme="majorEastAsia"/>
          <w:i/>
          <w:iCs/>
          <w:color w:val="BFBFBF" w:themeColor="background1" w:themeShade="BF"/>
          <w:sz w:val="18"/>
          <w:szCs w:val="18"/>
        </w:rPr>
        <w:t>a</w:t>
      </w:r>
      <w:r w:rsidR="009F404A" w:rsidRPr="003C20DB">
        <w:rPr>
          <w:rFonts w:eastAsiaTheme="majorEastAsia"/>
          <w:i/>
          <w:iCs/>
          <w:color w:val="BFBFBF" w:themeColor="background1" w:themeShade="BF"/>
          <w:sz w:val="18"/>
          <w:szCs w:val="18"/>
        </w:rPr>
        <w:t xml:space="preserve"> obowiązku podatkowego</w:t>
      </w:r>
      <w:r w:rsidRPr="00E63E3D">
        <w:rPr>
          <w:rFonts w:eastAsiaTheme="majorEastAsia"/>
          <w:b/>
          <w:bCs/>
          <w:color w:val="2F5496" w:themeColor="accent1" w:themeShade="BF"/>
          <w:spacing w:val="20"/>
          <w:sz w:val="24"/>
          <w:szCs w:val="24"/>
        </w:rPr>
        <w:t xml:space="preserve"> </w:t>
      </w:r>
    </w:p>
    <w:p w14:paraId="77CB5060" w14:textId="77777777" w:rsidR="00490259" w:rsidRDefault="00490259" w:rsidP="00490259">
      <w:pPr>
        <w:tabs>
          <w:tab w:val="left" w:pos="851"/>
        </w:tabs>
        <w:ind w:left="-142" w:firstLine="142"/>
        <w:jc w:val="center"/>
        <w:rPr>
          <w:b/>
          <w:bCs/>
          <w:i/>
          <w:iCs/>
          <w:sz w:val="22"/>
          <w:szCs w:val="22"/>
        </w:rPr>
      </w:pPr>
    </w:p>
    <w:p w14:paraId="27D9D731" w14:textId="77777777" w:rsidR="00196FC7" w:rsidRDefault="00196FC7" w:rsidP="0022247B">
      <w:pPr>
        <w:tabs>
          <w:tab w:val="left" w:pos="851"/>
        </w:tabs>
        <w:ind w:left="-142"/>
        <w:jc w:val="center"/>
        <w:rPr>
          <w:rFonts w:eastAsiaTheme="majorEastAsia"/>
          <w:b/>
          <w:bCs/>
          <w:sz w:val="28"/>
          <w:szCs w:val="28"/>
        </w:rPr>
      </w:pPr>
      <w:bookmarkStart w:id="125" w:name="_Hlk141257700"/>
    </w:p>
    <w:p w14:paraId="63EED615" w14:textId="208BA230" w:rsidR="00C531BA" w:rsidRPr="00C531BA" w:rsidRDefault="00C531BA" w:rsidP="0022247B">
      <w:pPr>
        <w:tabs>
          <w:tab w:val="left" w:pos="851"/>
        </w:tabs>
        <w:ind w:left="-142"/>
        <w:jc w:val="center"/>
        <w:rPr>
          <w:rFonts w:eastAsiaTheme="majorEastAsia"/>
          <w:b/>
          <w:bCs/>
          <w:spacing w:val="20"/>
          <w:sz w:val="28"/>
          <w:szCs w:val="28"/>
        </w:rPr>
      </w:pPr>
      <w:r w:rsidRPr="00C531BA">
        <w:rPr>
          <w:rFonts w:eastAsiaTheme="majorEastAsia"/>
          <w:b/>
          <w:bCs/>
          <w:sz w:val="28"/>
          <w:szCs w:val="28"/>
        </w:rPr>
        <w:t>INFORMACJA O POWSTANIU U ZAMAWIAJĄCEGO OBOWIĄZKU PODATKOWEGO</w:t>
      </w:r>
      <w:r w:rsidRPr="00C531BA">
        <w:rPr>
          <w:rFonts w:eastAsiaTheme="majorEastAsia"/>
          <w:b/>
          <w:bCs/>
          <w:spacing w:val="20"/>
          <w:sz w:val="28"/>
          <w:szCs w:val="28"/>
        </w:rPr>
        <w:t xml:space="preserve"> </w:t>
      </w:r>
    </w:p>
    <w:p w14:paraId="17C7FAC5" w14:textId="77777777" w:rsidR="009F404A" w:rsidRDefault="009F404A" w:rsidP="0022247B">
      <w:pPr>
        <w:tabs>
          <w:tab w:val="left" w:pos="851"/>
        </w:tabs>
        <w:ind w:left="-142"/>
        <w:jc w:val="center"/>
        <w:rPr>
          <w:b/>
          <w:bCs/>
          <w:i/>
          <w:iCs/>
          <w:sz w:val="22"/>
          <w:szCs w:val="22"/>
        </w:rPr>
      </w:pPr>
    </w:p>
    <w:p w14:paraId="4DD77480" w14:textId="4763B2EA" w:rsidR="00490259" w:rsidRPr="00EF7EBC" w:rsidRDefault="00490259" w:rsidP="0022247B">
      <w:pPr>
        <w:tabs>
          <w:tab w:val="left" w:pos="851"/>
        </w:tabs>
        <w:ind w:left="-142"/>
        <w:jc w:val="center"/>
        <w:rPr>
          <w:rFonts w:eastAsiaTheme="majorEastAsia"/>
          <w:b/>
          <w:bCs/>
          <w:i/>
          <w:iCs/>
          <w:color w:val="FF0000"/>
          <w:spacing w:val="20"/>
          <w:sz w:val="22"/>
          <w:szCs w:val="22"/>
        </w:rPr>
      </w:pPr>
      <w:r w:rsidRPr="00EF7EBC">
        <w:rPr>
          <w:b/>
          <w:bCs/>
          <w:i/>
          <w:iCs/>
          <w:color w:val="FF0000"/>
          <w:sz w:val="22"/>
          <w:szCs w:val="22"/>
        </w:rPr>
        <w:t xml:space="preserve">(DOTYCZY </w:t>
      </w:r>
      <w:r w:rsidR="008616AB" w:rsidRPr="00EF7EBC">
        <w:rPr>
          <w:b/>
          <w:bCs/>
          <w:i/>
          <w:iCs/>
          <w:color w:val="FF0000"/>
          <w:sz w:val="22"/>
          <w:szCs w:val="22"/>
        </w:rPr>
        <w:t>WYKONAWCÓW</w:t>
      </w:r>
      <w:r w:rsidRPr="00EF7EBC">
        <w:rPr>
          <w:b/>
          <w:bCs/>
          <w:i/>
          <w:iCs/>
          <w:color w:val="FF0000"/>
          <w:sz w:val="22"/>
          <w:szCs w:val="22"/>
        </w:rPr>
        <w:t xml:space="preserve"> MAJ</w:t>
      </w:r>
      <w:r w:rsidR="00BF3266" w:rsidRPr="00EF7EBC">
        <w:rPr>
          <w:b/>
          <w:bCs/>
          <w:i/>
          <w:iCs/>
          <w:color w:val="FF0000"/>
          <w:sz w:val="22"/>
          <w:szCs w:val="22"/>
        </w:rPr>
        <w:t>Ą</w:t>
      </w:r>
      <w:r w:rsidRPr="00EF7EBC">
        <w:rPr>
          <w:b/>
          <w:bCs/>
          <w:i/>
          <w:iCs/>
          <w:color w:val="FF0000"/>
          <w:sz w:val="22"/>
          <w:szCs w:val="22"/>
        </w:rPr>
        <w:t>CYCH SIEDZIBĘ POZA GRANICAMI POLSKI)</w:t>
      </w:r>
    </w:p>
    <w:bookmarkEnd w:id="125"/>
    <w:p w14:paraId="5D9D35A1" w14:textId="77777777" w:rsidR="00490259" w:rsidRPr="000F6329" w:rsidRDefault="00490259" w:rsidP="00490259">
      <w:pPr>
        <w:jc w:val="both"/>
        <w:rPr>
          <w:rFonts w:eastAsiaTheme="majorEastAsia"/>
          <w:b/>
          <w:bCs/>
          <w:color w:val="2F5496" w:themeColor="accent1" w:themeShade="BF"/>
          <w:spacing w:val="20"/>
          <w:sz w:val="28"/>
          <w:szCs w:val="28"/>
        </w:rPr>
      </w:pPr>
    </w:p>
    <w:p w14:paraId="731F473D" w14:textId="77777777" w:rsidR="00490259" w:rsidRDefault="00490259" w:rsidP="00490259">
      <w:pPr>
        <w:tabs>
          <w:tab w:val="left" w:pos="0"/>
        </w:tabs>
        <w:rPr>
          <w:color w:val="FF0000"/>
          <w:sz w:val="22"/>
          <w:szCs w:val="22"/>
        </w:rPr>
      </w:pPr>
    </w:p>
    <w:p w14:paraId="11FCE2A1" w14:textId="1E56D0BE"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2D8EEA85" w14:textId="77777777" w:rsidR="00490259" w:rsidRPr="00CC1C75" w:rsidRDefault="00490259" w:rsidP="00490259">
      <w:pPr>
        <w:tabs>
          <w:tab w:val="left" w:pos="0"/>
        </w:tabs>
        <w:rPr>
          <w:color w:val="FF0000"/>
          <w:sz w:val="22"/>
          <w:szCs w:val="22"/>
        </w:rPr>
      </w:pPr>
    </w:p>
    <w:p w14:paraId="5EC7B45A" w14:textId="77777777" w:rsidR="00490259" w:rsidRDefault="00490259" w:rsidP="00490259">
      <w:pPr>
        <w:jc w:val="both"/>
        <w:rPr>
          <w:sz w:val="24"/>
          <w:szCs w:val="24"/>
        </w:rPr>
      </w:pPr>
    </w:p>
    <w:p w14:paraId="2E5EB7D7" w14:textId="77777777" w:rsidR="00490259" w:rsidRPr="00E66F78" w:rsidRDefault="00490259" w:rsidP="00490259">
      <w:pPr>
        <w:tabs>
          <w:tab w:val="left" w:pos="851"/>
        </w:tabs>
        <w:ind w:left="-142" w:firstLine="142"/>
      </w:pPr>
    </w:p>
    <w:p w14:paraId="02BF701A" w14:textId="77777777" w:rsidR="00490259" w:rsidRPr="00E66F78" w:rsidRDefault="00490259" w:rsidP="00490259">
      <w:pPr>
        <w:tabs>
          <w:tab w:val="left" w:pos="851"/>
        </w:tabs>
        <w:ind w:left="-142" w:firstLine="142"/>
        <w:rPr>
          <w:sz w:val="22"/>
          <w:szCs w:val="22"/>
        </w:rPr>
      </w:pPr>
    </w:p>
    <w:p w14:paraId="12479A5F" w14:textId="454BC879" w:rsidR="00555424" w:rsidRPr="00D87590" w:rsidRDefault="00490259" w:rsidP="00786E1D">
      <w:pPr>
        <w:tabs>
          <w:tab w:val="left" w:pos="851"/>
        </w:tabs>
        <w:ind w:left="-142"/>
        <w:jc w:val="both"/>
        <w:rPr>
          <w:sz w:val="22"/>
          <w:szCs w:val="22"/>
        </w:rPr>
      </w:pPr>
      <w:r w:rsidRPr="00D87590">
        <w:rPr>
          <w:sz w:val="22"/>
          <w:szCs w:val="22"/>
        </w:rPr>
        <w:t xml:space="preserve">Oświadczam, że wybór oferty będzie prowadzić do powstania u </w:t>
      </w:r>
      <w:r w:rsidR="0029612A">
        <w:rPr>
          <w:sz w:val="22"/>
          <w:szCs w:val="22"/>
        </w:rPr>
        <w:t>Z</w:t>
      </w:r>
      <w:r w:rsidRPr="00D87590">
        <w:rPr>
          <w:sz w:val="22"/>
          <w:szCs w:val="22"/>
        </w:rPr>
        <w:t>amawiającego obowiązku podatkowego zgodnie z ustawą z 11.03.2004r. o podatku od towarów i usług</w:t>
      </w:r>
      <w:r w:rsidR="00555424" w:rsidRPr="00D87590">
        <w:rPr>
          <w:sz w:val="22"/>
          <w:szCs w:val="22"/>
        </w:rPr>
        <w:t>:</w:t>
      </w:r>
      <w:r w:rsidRPr="00D87590">
        <w:rPr>
          <w:sz w:val="22"/>
          <w:szCs w:val="22"/>
        </w:rPr>
        <w:t xml:space="preserve"> </w:t>
      </w:r>
    </w:p>
    <w:p w14:paraId="73F1A0FA" w14:textId="77777777" w:rsidR="00490259" w:rsidRPr="00E66F78" w:rsidRDefault="00490259" w:rsidP="00490259">
      <w:pPr>
        <w:tabs>
          <w:tab w:val="left" w:pos="851"/>
        </w:tabs>
        <w:ind w:left="-142" w:firstLine="142"/>
        <w:rPr>
          <w:sz w:val="22"/>
          <w:szCs w:val="22"/>
        </w:rPr>
      </w:pPr>
    </w:p>
    <w:tbl>
      <w:tblPr>
        <w:tblStyle w:val="Tabela-Siatka"/>
        <w:tblW w:w="9776" w:type="dxa"/>
        <w:tblInd w:w="-142" w:type="dxa"/>
        <w:tblLook w:val="04A0" w:firstRow="1" w:lastRow="0" w:firstColumn="1" w:lastColumn="0" w:noHBand="0" w:noVBand="1"/>
      </w:tblPr>
      <w:tblGrid>
        <w:gridCol w:w="4673"/>
        <w:gridCol w:w="5103"/>
      </w:tblGrid>
      <w:tr w:rsidR="00490259" w:rsidRPr="00E66F78" w14:paraId="61DE80B5" w14:textId="77777777" w:rsidTr="00BF3266">
        <w:tc>
          <w:tcPr>
            <w:tcW w:w="4673" w:type="dxa"/>
            <w:vAlign w:val="center"/>
          </w:tcPr>
          <w:p w14:paraId="17B98542" w14:textId="0A716CDA" w:rsidR="00490259" w:rsidRPr="00786E1D" w:rsidRDefault="00490259" w:rsidP="003B61BE">
            <w:pPr>
              <w:tabs>
                <w:tab w:val="left" w:pos="851"/>
              </w:tabs>
              <w:jc w:val="center"/>
            </w:pPr>
            <w:r w:rsidRPr="00786E1D">
              <w:t xml:space="preserve">Nr zadania/pozycji (zgodnie z </w:t>
            </w:r>
            <w:r w:rsidR="00541EE7" w:rsidRPr="00786E1D">
              <w:t>F</w:t>
            </w:r>
            <w:r w:rsidRPr="00786E1D">
              <w:t xml:space="preserve">ormularzem </w:t>
            </w:r>
            <w:r w:rsidR="00541EE7" w:rsidRPr="00786E1D">
              <w:t>O</w:t>
            </w:r>
            <w:r w:rsidRPr="00786E1D">
              <w:t xml:space="preserve">fertowym) lub </w:t>
            </w:r>
            <w:proofErr w:type="gramStart"/>
            <w:r w:rsidRPr="00786E1D">
              <w:t>„ wszystkie</w:t>
            </w:r>
            <w:proofErr w:type="gramEnd"/>
            <w:r w:rsidRPr="00786E1D">
              <w:t xml:space="preserve"> oferowane pozycje” </w:t>
            </w:r>
            <w:r w:rsidRPr="00786E1D">
              <w:rPr>
                <w:vertAlign w:val="superscript"/>
              </w:rPr>
              <w:t>2)</w:t>
            </w:r>
          </w:p>
        </w:tc>
        <w:tc>
          <w:tcPr>
            <w:tcW w:w="5103" w:type="dxa"/>
            <w:vAlign w:val="center"/>
          </w:tcPr>
          <w:p w14:paraId="4339F5A4" w14:textId="3D24AE01" w:rsidR="00490259" w:rsidRPr="00786E1D" w:rsidRDefault="00490259" w:rsidP="003B61BE">
            <w:pPr>
              <w:tabs>
                <w:tab w:val="left" w:pos="1523"/>
              </w:tabs>
              <w:jc w:val="center"/>
              <w:rPr>
                <w:vertAlign w:val="superscript"/>
              </w:rPr>
            </w:pPr>
            <w:r w:rsidRPr="00786E1D">
              <w:t>Stawka podatku od towarów i usług obowiązująca u</w:t>
            </w:r>
            <w:r w:rsidR="0081647B">
              <w:t> </w:t>
            </w:r>
            <w:r w:rsidR="0029612A">
              <w:t>Z</w:t>
            </w:r>
            <w:r w:rsidRPr="00786E1D">
              <w:t xml:space="preserve">amawiającego </w:t>
            </w:r>
            <w:r w:rsidRPr="00786E1D">
              <w:rPr>
                <w:vertAlign w:val="superscript"/>
              </w:rPr>
              <w:t>1)</w:t>
            </w:r>
          </w:p>
          <w:p w14:paraId="2191650E" w14:textId="77777777" w:rsidR="00490259" w:rsidRPr="00786E1D" w:rsidRDefault="00490259" w:rsidP="003B61BE">
            <w:pPr>
              <w:tabs>
                <w:tab w:val="left" w:pos="1523"/>
              </w:tabs>
              <w:jc w:val="center"/>
            </w:pPr>
            <w:r w:rsidRPr="00786E1D">
              <w:t>[%]</w:t>
            </w:r>
          </w:p>
        </w:tc>
      </w:tr>
      <w:tr w:rsidR="00490259" w:rsidRPr="00E66F78" w14:paraId="59D357ED" w14:textId="77777777" w:rsidTr="00BF3266">
        <w:tc>
          <w:tcPr>
            <w:tcW w:w="4673" w:type="dxa"/>
          </w:tcPr>
          <w:p w14:paraId="2FFC898E" w14:textId="77777777" w:rsidR="00490259" w:rsidRPr="00E66F78" w:rsidRDefault="00490259" w:rsidP="003B61BE">
            <w:pPr>
              <w:tabs>
                <w:tab w:val="left" w:pos="851"/>
              </w:tabs>
              <w:rPr>
                <w:sz w:val="22"/>
                <w:szCs w:val="22"/>
              </w:rPr>
            </w:pPr>
          </w:p>
        </w:tc>
        <w:tc>
          <w:tcPr>
            <w:tcW w:w="5103" w:type="dxa"/>
          </w:tcPr>
          <w:p w14:paraId="0635D259" w14:textId="77777777" w:rsidR="00490259" w:rsidRPr="00E66F78" w:rsidRDefault="00490259" w:rsidP="003B61BE">
            <w:pPr>
              <w:tabs>
                <w:tab w:val="left" w:pos="851"/>
              </w:tabs>
              <w:rPr>
                <w:sz w:val="22"/>
                <w:szCs w:val="22"/>
              </w:rPr>
            </w:pPr>
          </w:p>
        </w:tc>
      </w:tr>
      <w:tr w:rsidR="00490259" w:rsidRPr="00E66F78" w14:paraId="2DC9D1CC" w14:textId="77777777" w:rsidTr="00BF3266">
        <w:tc>
          <w:tcPr>
            <w:tcW w:w="4673" w:type="dxa"/>
          </w:tcPr>
          <w:p w14:paraId="1BE116C3" w14:textId="77777777" w:rsidR="00490259" w:rsidRPr="00E66F78" w:rsidRDefault="00490259" w:rsidP="003B61BE">
            <w:pPr>
              <w:tabs>
                <w:tab w:val="left" w:pos="851"/>
              </w:tabs>
              <w:rPr>
                <w:sz w:val="22"/>
                <w:szCs w:val="22"/>
              </w:rPr>
            </w:pPr>
          </w:p>
        </w:tc>
        <w:tc>
          <w:tcPr>
            <w:tcW w:w="5103" w:type="dxa"/>
          </w:tcPr>
          <w:p w14:paraId="2532ED64" w14:textId="77777777" w:rsidR="00490259" w:rsidRPr="00E66F78" w:rsidRDefault="00490259" w:rsidP="003B61BE">
            <w:pPr>
              <w:tabs>
                <w:tab w:val="left" w:pos="851"/>
              </w:tabs>
              <w:rPr>
                <w:sz w:val="22"/>
                <w:szCs w:val="22"/>
              </w:rPr>
            </w:pPr>
          </w:p>
        </w:tc>
      </w:tr>
      <w:tr w:rsidR="00490259" w:rsidRPr="00E66F78" w14:paraId="158EAFF5" w14:textId="77777777" w:rsidTr="001E15CE">
        <w:tc>
          <w:tcPr>
            <w:tcW w:w="4673" w:type="dxa"/>
            <w:tcBorders>
              <w:bottom w:val="single" w:sz="4" w:space="0" w:color="auto"/>
            </w:tcBorders>
          </w:tcPr>
          <w:p w14:paraId="328248FD" w14:textId="77777777" w:rsidR="00490259" w:rsidRPr="00E66F78" w:rsidRDefault="00490259" w:rsidP="003B61BE">
            <w:pPr>
              <w:tabs>
                <w:tab w:val="left" w:pos="851"/>
              </w:tabs>
              <w:rPr>
                <w:sz w:val="22"/>
                <w:szCs w:val="22"/>
              </w:rPr>
            </w:pPr>
          </w:p>
        </w:tc>
        <w:tc>
          <w:tcPr>
            <w:tcW w:w="5103" w:type="dxa"/>
            <w:tcBorders>
              <w:bottom w:val="single" w:sz="4" w:space="0" w:color="auto"/>
            </w:tcBorders>
          </w:tcPr>
          <w:p w14:paraId="4B36EF7F" w14:textId="77777777" w:rsidR="00490259" w:rsidRPr="00E66F78" w:rsidRDefault="00490259" w:rsidP="003B61BE">
            <w:pPr>
              <w:tabs>
                <w:tab w:val="left" w:pos="851"/>
              </w:tabs>
              <w:rPr>
                <w:sz w:val="22"/>
                <w:szCs w:val="22"/>
              </w:rPr>
            </w:pPr>
          </w:p>
        </w:tc>
      </w:tr>
      <w:tr w:rsidR="00490259" w:rsidRPr="00E66F78" w14:paraId="446F16E6" w14:textId="77777777" w:rsidTr="00BF3266">
        <w:tc>
          <w:tcPr>
            <w:tcW w:w="4673" w:type="dxa"/>
          </w:tcPr>
          <w:p w14:paraId="1E011529" w14:textId="77777777" w:rsidR="00490259" w:rsidRPr="00E66F78" w:rsidRDefault="00490259" w:rsidP="003B61BE">
            <w:pPr>
              <w:tabs>
                <w:tab w:val="left" w:pos="851"/>
              </w:tabs>
              <w:rPr>
                <w:sz w:val="22"/>
                <w:szCs w:val="22"/>
              </w:rPr>
            </w:pPr>
          </w:p>
        </w:tc>
        <w:tc>
          <w:tcPr>
            <w:tcW w:w="5103" w:type="dxa"/>
          </w:tcPr>
          <w:p w14:paraId="2A95807D" w14:textId="77777777" w:rsidR="00490259" w:rsidRPr="00E66F78" w:rsidRDefault="00490259" w:rsidP="003B61BE">
            <w:pPr>
              <w:tabs>
                <w:tab w:val="left" w:pos="851"/>
              </w:tabs>
              <w:rPr>
                <w:sz w:val="22"/>
                <w:szCs w:val="22"/>
              </w:rPr>
            </w:pPr>
          </w:p>
        </w:tc>
      </w:tr>
    </w:tbl>
    <w:p w14:paraId="74CE4713" w14:textId="77777777" w:rsidR="00490259" w:rsidRPr="00E66F78" w:rsidRDefault="00490259" w:rsidP="00490259">
      <w:pPr>
        <w:tabs>
          <w:tab w:val="left" w:pos="851"/>
        </w:tabs>
        <w:ind w:left="-142" w:firstLine="142"/>
        <w:rPr>
          <w:sz w:val="22"/>
          <w:szCs w:val="22"/>
        </w:rPr>
      </w:pPr>
    </w:p>
    <w:p w14:paraId="288995B8" w14:textId="77777777" w:rsidR="00490259" w:rsidRPr="00E66F78" w:rsidRDefault="00490259" w:rsidP="00490259">
      <w:pPr>
        <w:tabs>
          <w:tab w:val="left" w:pos="851"/>
        </w:tabs>
        <w:ind w:left="-142" w:firstLine="142"/>
        <w:rPr>
          <w:sz w:val="22"/>
          <w:szCs w:val="22"/>
        </w:rPr>
      </w:pPr>
    </w:p>
    <w:p w14:paraId="41418A63" w14:textId="77777777" w:rsidR="00490259" w:rsidRPr="00E66F78" w:rsidRDefault="00490259" w:rsidP="00490259">
      <w:pPr>
        <w:tabs>
          <w:tab w:val="left" w:pos="851"/>
        </w:tabs>
        <w:ind w:left="-142" w:firstLine="142"/>
        <w:rPr>
          <w:sz w:val="22"/>
          <w:szCs w:val="22"/>
        </w:rPr>
      </w:pPr>
    </w:p>
    <w:p w14:paraId="0A66C9F1" w14:textId="28554E38" w:rsidR="00490259" w:rsidRPr="00D87590" w:rsidRDefault="00490259" w:rsidP="00490259">
      <w:pPr>
        <w:tabs>
          <w:tab w:val="left" w:pos="851"/>
        </w:tabs>
        <w:ind w:left="-142"/>
        <w:jc w:val="both"/>
        <w:rPr>
          <w:sz w:val="22"/>
          <w:szCs w:val="22"/>
        </w:rPr>
      </w:pPr>
      <w:r w:rsidRPr="00D87590">
        <w:rPr>
          <w:sz w:val="22"/>
          <w:szCs w:val="22"/>
        </w:rPr>
        <w:t xml:space="preserve">Oświadczam, że wartość towaru netto w danym zadaniu/ pozycji równa jest wartości określonej </w:t>
      </w:r>
      <w:r w:rsidR="00D87590">
        <w:rPr>
          <w:sz w:val="22"/>
          <w:szCs w:val="22"/>
        </w:rPr>
        <w:br/>
      </w:r>
      <w:r w:rsidRPr="00D87590">
        <w:rPr>
          <w:sz w:val="22"/>
          <w:szCs w:val="22"/>
        </w:rPr>
        <w:t>w Formularzu Ofertowym.</w:t>
      </w:r>
    </w:p>
    <w:p w14:paraId="245DCB17" w14:textId="77777777" w:rsidR="00490259" w:rsidRPr="00D87590" w:rsidRDefault="00490259" w:rsidP="00490259">
      <w:pPr>
        <w:tabs>
          <w:tab w:val="left" w:pos="851"/>
        </w:tabs>
        <w:ind w:left="-142" w:firstLine="142"/>
        <w:rPr>
          <w:sz w:val="18"/>
          <w:szCs w:val="18"/>
        </w:rPr>
      </w:pPr>
    </w:p>
    <w:p w14:paraId="3D44EF19" w14:textId="77777777" w:rsidR="00490259" w:rsidRPr="00D87590" w:rsidRDefault="00490259" w:rsidP="00490259">
      <w:pPr>
        <w:tabs>
          <w:tab w:val="left" w:pos="851"/>
        </w:tabs>
        <w:ind w:left="-142" w:firstLine="142"/>
        <w:rPr>
          <w:sz w:val="18"/>
          <w:szCs w:val="18"/>
        </w:rPr>
      </w:pPr>
    </w:p>
    <w:p w14:paraId="18955F56" w14:textId="77777777" w:rsidR="00490259" w:rsidRPr="00D87590" w:rsidRDefault="00490259" w:rsidP="00490259">
      <w:pPr>
        <w:tabs>
          <w:tab w:val="left" w:pos="851"/>
        </w:tabs>
        <w:ind w:left="-142" w:firstLine="142"/>
        <w:rPr>
          <w:sz w:val="18"/>
          <w:szCs w:val="18"/>
        </w:rPr>
      </w:pPr>
    </w:p>
    <w:p w14:paraId="35772422" w14:textId="7C2B2784" w:rsidR="00490259" w:rsidRPr="00D87590" w:rsidRDefault="00490259" w:rsidP="00F76E7B">
      <w:pPr>
        <w:pStyle w:val="Akapitzlist"/>
        <w:numPr>
          <w:ilvl w:val="0"/>
          <w:numId w:val="39"/>
        </w:numPr>
        <w:ind w:left="284" w:hanging="284"/>
        <w:jc w:val="both"/>
        <w:rPr>
          <w:i/>
          <w:iCs/>
          <w:sz w:val="22"/>
          <w:szCs w:val="22"/>
        </w:rPr>
      </w:pPr>
      <w:r w:rsidRPr="00D87590">
        <w:rPr>
          <w:i/>
          <w:iCs/>
          <w:sz w:val="22"/>
          <w:szCs w:val="22"/>
        </w:rPr>
        <w:t xml:space="preserve">Stawka podatku od towarów i usług obowiązująca u </w:t>
      </w:r>
      <w:r w:rsidR="0029612A">
        <w:rPr>
          <w:i/>
          <w:iCs/>
          <w:sz w:val="22"/>
          <w:szCs w:val="22"/>
        </w:rPr>
        <w:t>Z</w:t>
      </w:r>
      <w:r w:rsidRPr="00D87590">
        <w:rPr>
          <w:i/>
          <w:iCs/>
          <w:sz w:val="22"/>
          <w:szCs w:val="22"/>
        </w:rPr>
        <w:t>amawiającego zgodnie z ustawą</w:t>
      </w:r>
      <w:r w:rsidR="00786E1D" w:rsidRPr="00D87590">
        <w:rPr>
          <w:i/>
          <w:iCs/>
          <w:sz w:val="22"/>
          <w:szCs w:val="22"/>
        </w:rPr>
        <w:br/>
      </w:r>
      <w:r w:rsidRPr="00D87590">
        <w:rPr>
          <w:i/>
          <w:iCs/>
          <w:sz w:val="22"/>
          <w:szCs w:val="22"/>
        </w:rPr>
        <w:t xml:space="preserve">z 11.03.2004r. o podatku od towarów i usług wynosi </w:t>
      </w:r>
      <w:r w:rsidR="00F75542" w:rsidRPr="00720B3A">
        <w:rPr>
          <w:b/>
          <w:bCs/>
          <w:i/>
          <w:iCs/>
          <w:sz w:val="22"/>
          <w:szCs w:val="22"/>
        </w:rPr>
        <w:t>23</w:t>
      </w:r>
      <w:r w:rsidRPr="00720B3A">
        <w:rPr>
          <w:b/>
          <w:bCs/>
          <w:i/>
          <w:iCs/>
          <w:sz w:val="22"/>
          <w:szCs w:val="22"/>
        </w:rPr>
        <w:t>%</w:t>
      </w:r>
      <w:r w:rsidRPr="00720B3A">
        <w:rPr>
          <w:i/>
          <w:iCs/>
          <w:sz w:val="22"/>
          <w:szCs w:val="22"/>
        </w:rPr>
        <w:t>.</w:t>
      </w:r>
    </w:p>
    <w:p w14:paraId="36B2078A" w14:textId="77777777" w:rsidR="00490259" w:rsidRPr="00D87590" w:rsidRDefault="00490259" w:rsidP="00786E1D">
      <w:pPr>
        <w:ind w:left="284" w:hanging="284"/>
        <w:jc w:val="both"/>
        <w:rPr>
          <w:i/>
          <w:iCs/>
          <w:sz w:val="22"/>
          <w:szCs w:val="22"/>
        </w:rPr>
      </w:pPr>
    </w:p>
    <w:p w14:paraId="66D81525" w14:textId="0A34BC68" w:rsidR="00490259" w:rsidRPr="00D87590" w:rsidRDefault="00490259" w:rsidP="00F76E7B">
      <w:pPr>
        <w:pStyle w:val="Akapitzlist"/>
        <w:numPr>
          <w:ilvl w:val="0"/>
          <w:numId w:val="39"/>
        </w:numPr>
        <w:ind w:left="284" w:hanging="284"/>
        <w:jc w:val="both"/>
        <w:rPr>
          <w:i/>
          <w:iCs/>
          <w:sz w:val="22"/>
          <w:szCs w:val="22"/>
        </w:rPr>
      </w:pPr>
      <w:r w:rsidRPr="00D87590">
        <w:rPr>
          <w:i/>
          <w:iCs/>
          <w:sz w:val="22"/>
          <w:szCs w:val="22"/>
        </w:rPr>
        <w:t>Wpisać odpowiednio (w przypadku większej ilości zadań/pozycji można numery zadań/pozycji wpisać w</w:t>
      </w:r>
      <w:r w:rsidR="00BF3266">
        <w:rPr>
          <w:i/>
          <w:iCs/>
          <w:sz w:val="22"/>
          <w:szCs w:val="22"/>
        </w:rPr>
        <w:t> </w:t>
      </w:r>
      <w:r w:rsidRPr="00D87590">
        <w:rPr>
          <w:i/>
          <w:iCs/>
          <w:sz w:val="22"/>
          <w:szCs w:val="22"/>
        </w:rPr>
        <w:t>jednej pozycji tabeli np. „1, 3, od 5 do 19” lub „wszystkie oferowane zadania/pozycje”)</w:t>
      </w:r>
    </w:p>
    <w:p w14:paraId="0AB00862" w14:textId="77777777" w:rsidR="00490259" w:rsidRPr="00D87590" w:rsidRDefault="00490259" w:rsidP="00490259">
      <w:pPr>
        <w:tabs>
          <w:tab w:val="left" w:pos="851"/>
        </w:tabs>
        <w:ind w:left="-142" w:firstLine="142"/>
        <w:rPr>
          <w:szCs w:val="18"/>
        </w:rPr>
      </w:pPr>
    </w:p>
    <w:p w14:paraId="16DED905" w14:textId="13E860F7" w:rsidR="00490259" w:rsidRPr="003C20DB" w:rsidRDefault="00490259" w:rsidP="00AA647D">
      <w:pPr>
        <w:pageBreakBefore/>
        <w:jc w:val="right"/>
        <w:rPr>
          <w:rFonts w:eastAsiaTheme="majorEastAsia"/>
          <w:i/>
          <w:iCs/>
          <w:color w:val="BFBFBF" w:themeColor="background1" w:themeShade="BF"/>
          <w:sz w:val="18"/>
          <w:szCs w:val="18"/>
        </w:rPr>
      </w:pPr>
      <w:bookmarkStart w:id="126" w:name="_Hlk83030833"/>
      <w:r w:rsidRPr="00D7370A">
        <w:rPr>
          <w:rFonts w:eastAsiaTheme="majorEastAsia"/>
          <w:b/>
          <w:bCs/>
          <w:sz w:val="24"/>
          <w:szCs w:val="24"/>
        </w:rPr>
        <w:lastRenderedPageBreak/>
        <w:t xml:space="preserve">Załącznik nr </w:t>
      </w:r>
      <w:r w:rsidR="00F02AB4">
        <w:rPr>
          <w:rFonts w:eastAsiaTheme="majorEastAsia"/>
          <w:b/>
          <w:bCs/>
          <w:sz w:val="24"/>
          <w:szCs w:val="24"/>
        </w:rPr>
        <w:t>3</w:t>
      </w:r>
      <w:r w:rsidRPr="00D7370A">
        <w:rPr>
          <w:rFonts w:eastAsiaTheme="majorEastAsia"/>
          <w:b/>
          <w:bCs/>
          <w:sz w:val="24"/>
          <w:szCs w:val="24"/>
        </w:rPr>
        <w:t>.10 do SWZ</w:t>
      </w:r>
      <w:r w:rsidR="00691238" w:rsidRPr="00D7370A">
        <w:rPr>
          <w:rFonts w:eastAsiaTheme="majorEastAsia"/>
          <w:b/>
          <w:bCs/>
          <w:sz w:val="24"/>
          <w:szCs w:val="24"/>
        </w:rPr>
        <w:br/>
      </w:r>
      <w:r w:rsidRPr="003C20DB">
        <w:rPr>
          <w:rFonts w:eastAsiaTheme="majorEastAsia"/>
          <w:i/>
          <w:iCs/>
          <w:color w:val="BFBFBF" w:themeColor="background1" w:themeShade="BF"/>
          <w:sz w:val="18"/>
          <w:szCs w:val="18"/>
        </w:rPr>
        <w:t xml:space="preserve">Oświadczenie </w:t>
      </w:r>
      <w:r w:rsidR="00CA10B8">
        <w:rPr>
          <w:rFonts w:eastAsiaTheme="majorEastAsia"/>
          <w:i/>
          <w:iCs/>
          <w:color w:val="BFBFBF" w:themeColor="background1" w:themeShade="BF"/>
          <w:sz w:val="18"/>
          <w:szCs w:val="18"/>
        </w:rPr>
        <w:t>dot.</w:t>
      </w:r>
      <w:r w:rsidRPr="003C20DB">
        <w:rPr>
          <w:rFonts w:eastAsiaTheme="majorEastAsia"/>
          <w:i/>
          <w:iCs/>
          <w:color w:val="BFBFBF" w:themeColor="background1" w:themeShade="BF"/>
          <w:sz w:val="18"/>
          <w:szCs w:val="18"/>
        </w:rPr>
        <w:t xml:space="preserve"> Ukrain</w:t>
      </w:r>
      <w:r w:rsidR="00CA10B8">
        <w:rPr>
          <w:rFonts w:eastAsiaTheme="majorEastAsia"/>
          <w:i/>
          <w:iCs/>
          <w:color w:val="BFBFBF" w:themeColor="background1" w:themeShade="BF"/>
          <w:sz w:val="18"/>
          <w:szCs w:val="18"/>
        </w:rPr>
        <w:t>y</w:t>
      </w:r>
    </w:p>
    <w:p w14:paraId="64F89A56" w14:textId="7E3850D5" w:rsidR="00490259" w:rsidRPr="009C6458" w:rsidRDefault="00490259" w:rsidP="00490259">
      <w:pPr>
        <w:keepNext/>
        <w:tabs>
          <w:tab w:val="left" w:pos="720"/>
        </w:tabs>
        <w:snapToGrid w:val="0"/>
        <w:jc w:val="right"/>
        <w:outlineLvl w:val="1"/>
        <w:rPr>
          <w:b/>
          <w:bCs/>
          <w:sz w:val="24"/>
          <w:szCs w:val="28"/>
        </w:rPr>
      </w:pPr>
    </w:p>
    <w:p w14:paraId="6B63EAFB" w14:textId="77777777" w:rsidR="00CA10B8" w:rsidRPr="00C41C6F" w:rsidRDefault="00CA10B8" w:rsidP="00CA10B8">
      <w:pPr>
        <w:jc w:val="center"/>
        <w:rPr>
          <w:rFonts w:eastAsiaTheme="majorEastAsia"/>
          <w:b/>
          <w:bCs/>
          <w:sz w:val="24"/>
          <w:szCs w:val="24"/>
        </w:rPr>
      </w:pPr>
      <w:bookmarkStart w:id="127" w:name="_Hlk141276320"/>
      <w:r w:rsidRPr="00C41C6F">
        <w:rPr>
          <w:rFonts w:eastAsiaTheme="majorEastAsia"/>
          <w:b/>
          <w:bCs/>
          <w:sz w:val="24"/>
          <w:szCs w:val="24"/>
        </w:rPr>
        <w:t>Oświadczenie o braku podstaw wykluczenia w związku z rozwiązaniami w zakresie przeciwdziałania wspieraniu agresji na Ukrainę.</w:t>
      </w:r>
    </w:p>
    <w:bookmarkEnd w:id="127"/>
    <w:p w14:paraId="3B7AA6F5" w14:textId="77777777" w:rsidR="00CA10B8" w:rsidRDefault="00CA10B8" w:rsidP="00490259">
      <w:pPr>
        <w:keepNext/>
        <w:tabs>
          <w:tab w:val="left" w:pos="720"/>
        </w:tabs>
        <w:snapToGrid w:val="0"/>
        <w:jc w:val="right"/>
        <w:outlineLvl w:val="1"/>
        <w:rPr>
          <w:b/>
          <w:bCs/>
          <w:i/>
          <w:sz w:val="22"/>
          <w:szCs w:val="22"/>
        </w:rPr>
      </w:pPr>
    </w:p>
    <w:p w14:paraId="61C156EC" w14:textId="2EE91116" w:rsidR="00541EE7" w:rsidRPr="00F02AB4" w:rsidRDefault="00541EE7" w:rsidP="00541EE7">
      <w:pPr>
        <w:tabs>
          <w:tab w:val="left" w:pos="0"/>
        </w:tabs>
        <w:rPr>
          <w:sz w:val="22"/>
          <w:szCs w:val="22"/>
        </w:rPr>
      </w:pPr>
      <w:r w:rsidRPr="00F02AB4">
        <w:rPr>
          <w:sz w:val="22"/>
          <w:szCs w:val="22"/>
        </w:rPr>
        <w:t xml:space="preserve">Nazwa </w:t>
      </w:r>
      <w:r w:rsidR="00DB4D9E" w:rsidRPr="00F02AB4">
        <w:rPr>
          <w:sz w:val="22"/>
          <w:szCs w:val="22"/>
        </w:rPr>
        <w:t>Wykonawcy</w:t>
      </w:r>
      <w:r w:rsidRPr="00F02AB4">
        <w:rPr>
          <w:sz w:val="22"/>
          <w:szCs w:val="22"/>
        </w:rPr>
        <w:t>: ...................................................................................................................</w:t>
      </w:r>
    </w:p>
    <w:p w14:paraId="2B780972" w14:textId="77777777" w:rsidR="00490259" w:rsidRPr="00F02AB4" w:rsidRDefault="00490259" w:rsidP="00490259">
      <w:pPr>
        <w:keepNext/>
        <w:tabs>
          <w:tab w:val="left" w:pos="720"/>
        </w:tabs>
        <w:snapToGrid w:val="0"/>
        <w:jc w:val="right"/>
        <w:outlineLvl w:val="1"/>
        <w:rPr>
          <w:b/>
          <w:bCs/>
          <w:i/>
          <w:sz w:val="22"/>
          <w:szCs w:val="22"/>
        </w:rPr>
      </w:pPr>
    </w:p>
    <w:p w14:paraId="370F25A5" w14:textId="77777777" w:rsidR="00490259" w:rsidRPr="00F02AB4" w:rsidRDefault="00490259" w:rsidP="00490259">
      <w:pPr>
        <w:rPr>
          <w:rFonts w:ascii="Arial" w:hAnsi="Arial"/>
          <w:sz w:val="16"/>
        </w:rPr>
      </w:pPr>
    </w:p>
    <w:p w14:paraId="65E011CF" w14:textId="77777777" w:rsidR="00490259" w:rsidRPr="00F02AB4" w:rsidRDefault="00490259" w:rsidP="00490259">
      <w:pPr>
        <w:rPr>
          <w:b/>
          <w:bCs/>
          <w:sz w:val="24"/>
          <w:szCs w:val="24"/>
        </w:rPr>
      </w:pPr>
      <w:r w:rsidRPr="00F02AB4">
        <w:rPr>
          <w:b/>
          <w:bCs/>
          <w:sz w:val="24"/>
          <w:szCs w:val="24"/>
        </w:rPr>
        <w:t xml:space="preserve">Oświadczam, że </w:t>
      </w:r>
      <w:r w:rsidRPr="00F02AB4">
        <w:rPr>
          <w:b/>
          <w:bCs/>
          <w:sz w:val="24"/>
          <w:szCs w:val="24"/>
          <w:u w:val="single"/>
        </w:rPr>
        <w:t>nie jestem</w:t>
      </w:r>
      <w:r w:rsidRPr="00F02AB4">
        <w:rPr>
          <w:b/>
          <w:bCs/>
          <w:sz w:val="24"/>
          <w:szCs w:val="24"/>
        </w:rPr>
        <w:t xml:space="preserve"> Wykonawcą:</w:t>
      </w:r>
    </w:p>
    <w:p w14:paraId="61E1FB27" w14:textId="3C05B457" w:rsidR="0080151F" w:rsidRPr="00F02AB4" w:rsidRDefault="0080151F" w:rsidP="00F76E7B">
      <w:pPr>
        <w:widowControl w:val="0"/>
        <w:numPr>
          <w:ilvl w:val="7"/>
          <w:numId w:val="38"/>
        </w:numPr>
        <w:adjustRightInd w:val="0"/>
        <w:ind w:left="284" w:hanging="284"/>
        <w:contextualSpacing/>
        <w:jc w:val="both"/>
        <w:textAlignment w:val="baseline"/>
        <w:rPr>
          <w:sz w:val="22"/>
          <w:szCs w:val="22"/>
          <w:lang w:eastAsia="zh-CN"/>
        </w:rPr>
      </w:pPr>
      <w:bookmarkStart w:id="128" w:name="_Hlk101529135"/>
      <w:r w:rsidRPr="00F02AB4">
        <w:rPr>
          <w:sz w:val="22"/>
          <w:szCs w:val="22"/>
          <w:lang w:eastAsia="zh-CN"/>
        </w:rPr>
        <w:t>który jest wymieniony w wykazach określonych w rozporządzeniu Rady (WE) nr 765/2006 z dnia 18 maja 2006 r. dotycząc</w:t>
      </w:r>
      <w:r w:rsidR="00F44DEE" w:rsidRPr="00F02AB4">
        <w:rPr>
          <w:sz w:val="22"/>
          <w:szCs w:val="22"/>
          <w:lang w:eastAsia="zh-CN"/>
        </w:rPr>
        <w:t>ym</w:t>
      </w:r>
      <w:r w:rsidRPr="00F02AB4">
        <w:rPr>
          <w:sz w:val="22"/>
          <w:szCs w:val="22"/>
          <w:lang w:eastAsia="zh-CN"/>
        </w:rPr>
        <w:t xml:space="preserve"> środków ograniczających w związku z sytuacją na Białorusi i udziałem Białorusi w</w:t>
      </w:r>
      <w:r w:rsidR="00C52713" w:rsidRPr="00F02AB4">
        <w:rPr>
          <w:sz w:val="22"/>
          <w:szCs w:val="22"/>
          <w:lang w:eastAsia="zh-CN"/>
        </w:rPr>
        <w:t> </w:t>
      </w:r>
      <w:r w:rsidRPr="00F02AB4">
        <w:rPr>
          <w:sz w:val="22"/>
          <w:szCs w:val="22"/>
          <w:lang w:eastAsia="zh-CN"/>
        </w:rPr>
        <w:t>agresji Rosji wobec Ukrainy (Dz.</w:t>
      </w:r>
      <w:r w:rsidR="00786E1D" w:rsidRPr="00F02AB4">
        <w:rPr>
          <w:sz w:val="22"/>
          <w:szCs w:val="22"/>
          <w:lang w:eastAsia="zh-CN"/>
        </w:rPr>
        <w:t xml:space="preserve"> </w:t>
      </w:r>
      <w:r w:rsidRPr="00F02AB4">
        <w:rPr>
          <w:sz w:val="22"/>
          <w:szCs w:val="22"/>
          <w:lang w:eastAsia="zh-CN"/>
        </w:rPr>
        <w:t xml:space="preserve">Urz. UE L 134 z 20.05.2006, str. 1 z </w:t>
      </w:r>
      <w:proofErr w:type="spellStart"/>
      <w:r w:rsidRPr="00F02AB4">
        <w:rPr>
          <w:sz w:val="22"/>
          <w:szCs w:val="22"/>
          <w:lang w:eastAsia="zh-CN"/>
        </w:rPr>
        <w:t>późn</w:t>
      </w:r>
      <w:proofErr w:type="spellEnd"/>
      <w:r w:rsidRPr="00F02AB4">
        <w:rPr>
          <w:sz w:val="22"/>
          <w:szCs w:val="22"/>
          <w:lang w:eastAsia="zh-CN"/>
        </w:rPr>
        <w:t>. zm.)</w:t>
      </w:r>
      <w:r w:rsidRPr="00F02AB4">
        <w:rPr>
          <w:sz w:val="22"/>
          <w:szCs w:val="22"/>
        </w:rPr>
        <w:t xml:space="preserve"> zwan</w:t>
      </w:r>
      <w:r w:rsidR="00F44DEE" w:rsidRPr="00F02AB4">
        <w:rPr>
          <w:sz w:val="22"/>
          <w:szCs w:val="22"/>
        </w:rPr>
        <w:t>ym</w:t>
      </w:r>
      <w:r w:rsidRPr="00F02AB4">
        <w:rPr>
          <w:sz w:val="22"/>
          <w:szCs w:val="22"/>
        </w:rPr>
        <w:t xml:space="preserve"> dalej ,,rozporządzeniem </w:t>
      </w:r>
      <w:hyperlink r:id="rId21" w:history="1">
        <w:r w:rsidRPr="00F02AB4">
          <w:rPr>
            <w:sz w:val="22"/>
            <w:szCs w:val="22"/>
            <w:u w:val="single"/>
          </w:rPr>
          <w:t>765/2006</w:t>
        </w:r>
      </w:hyperlink>
      <w:r w:rsidRPr="00F02AB4">
        <w:rPr>
          <w:sz w:val="22"/>
          <w:szCs w:val="22"/>
        </w:rPr>
        <w:t>”,</w:t>
      </w:r>
      <w:r w:rsidRPr="00F02AB4">
        <w:rPr>
          <w:sz w:val="22"/>
          <w:szCs w:val="22"/>
          <w:lang w:eastAsia="zh-CN"/>
        </w:rPr>
        <w:t xml:space="preserve"> lub rozporządzeniu Rady (UE) nr 269/2014 z dnia 17 marca 2014r. w</w:t>
      </w:r>
      <w:r w:rsidR="00C52713" w:rsidRPr="00F02AB4">
        <w:rPr>
          <w:sz w:val="22"/>
          <w:szCs w:val="22"/>
          <w:lang w:eastAsia="zh-CN"/>
        </w:rPr>
        <w:t> </w:t>
      </w:r>
      <w:r w:rsidRPr="00F02AB4">
        <w:rPr>
          <w:sz w:val="22"/>
          <w:szCs w:val="22"/>
          <w:lang w:eastAsia="zh-CN"/>
        </w:rPr>
        <w:t>sprawie środków ograniczających w odniesieniu do działań podważających integralność terytorialną, suwerenność i niezależność Ukrainy lub im zagrażających (Dz.</w:t>
      </w:r>
      <w:r w:rsidR="00786E1D" w:rsidRPr="00F02AB4">
        <w:rPr>
          <w:sz w:val="22"/>
          <w:szCs w:val="22"/>
          <w:lang w:eastAsia="zh-CN"/>
        </w:rPr>
        <w:t xml:space="preserve"> </w:t>
      </w:r>
      <w:r w:rsidRPr="00F02AB4">
        <w:rPr>
          <w:sz w:val="22"/>
          <w:szCs w:val="22"/>
          <w:lang w:eastAsia="zh-CN"/>
        </w:rPr>
        <w:t xml:space="preserve">Urz. UE L 78 z 17.03.2014, str. 6, z </w:t>
      </w:r>
      <w:proofErr w:type="spellStart"/>
      <w:r w:rsidRPr="00F02AB4">
        <w:rPr>
          <w:sz w:val="22"/>
          <w:szCs w:val="22"/>
          <w:lang w:eastAsia="zh-CN"/>
        </w:rPr>
        <w:t>późn</w:t>
      </w:r>
      <w:proofErr w:type="spellEnd"/>
      <w:r w:rsidRPr="00F02AB4">
        <w:rPr>
          <w:sz w:val="22"/>
          <w:szCs w:val="22"/>
          <w:lang w:eastAsia="zh-CN"/>
        </w:rPr>
        <w:t>. zm.)</w:t>
      </w:r>
      <w:r w:rsidRPr="00F02AB4">
        <w:rPr>
          <w:sz w:val="22"/>
          <w:szCs w:val="22"/>
        </w:rPr>
        <w:t xml:space="preserve"> zwan</w:t>
      </w:r>
      <w:r w:rsidR="00F44DEE" w:rsidRPr="00F02AB4">
        <w:rPr>
          <w:sz w:val="22"/>
          <w:szCs w:val="22"/>
        </w:rPr>
        <w:t>ym</w:t>
      </w:r>
      <w:r w:rsidRPr="00F02AB4">
        <w:rPr>
          <w:sz w:val="22"/>
          <w:szCs w:val="22"/>
        </w:rPr>
        <w:t xml:space="preserve"> dalej ,,rozporządzeniem </w:t>
      </w:r>
      <w:r w:rsidRPr="00F02AB4">
        <w:rPr>
          <w:sz w:val="22"/>
          <w:szCs w:val="22"/>
          <w:lang w:eastAsia="zh-CN"/>
        </w:rPr>
        <w:t>269/2014” albo wpisany</w:t>
      </w:r>
      <w:r w:rsidR="00F44DEE" w:rsidRPr="00F02AB4">
        <w:rPr>
          <w:sz w:val="22"/>
          <w:szCs w:val="22"/>
          <w:lang w:eastAsia="zh-CN"/>
        </w:rPr>
        <w:t>m</w:t>
      </w:r>
      <w:r w:rsidRPr="00F02AB4">
        <w:rPr>
          <w:sz w:val="22"/>
          <w:szCs w:val="22"/>
          <w:lang w:eastAsia="zh-CN"/>
        </w:rPr>
        <w:t xml:space="preserve"> na listę na podstawie decyzji w sprawie wpisu na listę </w:t>
      </w:r>
      <w:r w:rsidRPr="00F02AB4">
        <w:rPr>
          <w:sz w:val="22"/>
          <w:szCs w:val="22"/>
        </w:rPr>
        <w:t>wraz z rozstrzygnięciem</w:t>
      </w:r>
      <w:r w:rsidRPr="00F02AB4">
        <w:rPr>
          <w:sz w:val="22"/>
          <w:szCs w:val="22"/>
          <w:lang w:eastAsia="zh-CN"/>
        </w:rPr>
        <w:t xml:space="preserve"> o zastosowaniu środka, o którym mowa w art. 1 pkt 3 w zw. art. 3 ustawy z dnia 13 kwietnia 2022r. o szczególnych rozwiązaniach w zakresie przeciwdziałania wspieraniu agresji na Ukrainę oraz służących ochronie bezpieczeństwa narodowego (Dz.U. 2022, poz. 835) albo wobec którego są podejmowane inne prawem przewidziane środki o charakterze sankcyjnym;</w:t>
      </w:r>
    </w:p>
    <w:p w14:paraId="356CF371" w14:textId="2760C146" w:rsidR="0080151F" w:rsidRPr="00F02AB4" w:rsidRDefault="0080151F" w:rsidP="00F76E7B">
      <w:pPr>
        <w:widowControl w:val="0"/>
        <w:numPr>
          <w:ilvl w:val="7"/>
          <w:numId w:val="38"/>
        </w:numPr>
        <w:adjustRightInd w:val="0"/>
        <w:ind w:left="284" w:hanging="284"/>
        <w:contextualSpacing/>
        <w:jc w:val="both"/>
        <w:textAlignment w:val="baseline"/>
        <w:rPr>
          <w:sz w:val="22"/>
          <w:szCs w:val="22"/>
          <w:lang w:eastAsia="zh-CN"/>
        </w:rPr>
      </w:pPr>
      <w:r w:rsidRPr="00F02AB4">
        <w:rPr>
          <w:sz w:val="22"/>
          <w:szCs w:val="22"/>
          <w:lang w:eastAsia="zh-CN"/>
        </w:rPr>
        <w:t>którego beneficjentem rzeczywistym w rozumieniu ustawy z dnia 1 marca 2018 r. o przeciwdziałaniu praniu pieniędzy oraz finansowaniu terroryzmu (Dz. U. z 2022 r. poz. 593 i 655) jest osoba wymieniona w</w:t>
      </w:r>
      <w:r w:rsidR="00C52713" w:rsidRPr="00F02AB4">
        <w:rPr>
          <w:sz w:val="22"/>
          <w:szCs w:val="22"/>
          <w:lang w:eastAsia="zh-CN"/>
        </w:rPr>
        <w:t> </w:t>
      </w:r>
      <w:r w:rsidRPr="00F02AB4">
        <w:rPr>
          <w:sz w:val="22"/>
          <w:szCs w:val="22"/>
          <w:lang w:eastAsia="zh-CN"/>
        </w:rPr>
        <w:t>wykazach określonych w rozporządzeniu 765/2006 i rozporządzeniu 269/2014 albo wpisana na listę lub będąca takim beneficjentem rzeczywistym od dnia 24 lutego 2022 r., o ile została wpisana na listę na podstawie decyzji w sprawie wpisu na listę wraz z rozstrzygnięciem o zastosowaniu środka, o którym mowa w art. w art. 1 pkt 3 w zw. art. 3  ustawy albo wobec której  są podejmowane inne prawem przewidziane środki o charakterze sankcyjnym;</w:t>
      </w:r>
    </w:p>
    <w:p w14:paraId="2FC3FB96" w14:textId="41E43251" w:rsidR="0080151F" w:rsidRPr="00F02AB4" w:rsidRDefault="0080151F" w:rsidP="00F76E7B">
      <w:pPr>
        <w:widowControl w:val="0"/>
        <w:numPr>
          <w:ilvl w:val="7"/>
          <w:numId w:val="38"/>
        </w:numPr>
        <w:adjustRightInd w:val="0"/>
        <w:ind w:left="284" w:hanging="284"/>
        <w:contextualSpacing/>
        <w:jc w:val="both"/>
        <w:textAlignment w:val="baseline"/>
        <w:rPr>
          <w:sz w:val="22"/>
          <w:szCs w:val="22"/>
          <w:lang w:eastAsia="zh-CN"/>
        </w:rPr>
      </w:pPr>
      <w:r w:rsidRPr="00F02AB4">
        <w:rPr>
          <w:sz w:val="22"/>
          <w:szCs w:val="22"/>
          <w:lang w:eastAsia="zh-CN"/>
        </w:rPr>
        <w:t>którego jednostką dominującą w rozumieniu art. 3 ust. 1 pkt 37 ustawy z dnia 29 września 1994r. o</w:t>
      </w:r>
      <w:r w:rsidR="00C52713" w:rsidRPr="00F02AB4">
        <w:rPr>
          <w:sz w:val="22"/>
          <w:szCs w:val="22"/>
          <w:lang w:eastAsia="zh-CN"/>
        </w:rPr>
        <w:t> </w:t>
      </w:r>
      <w:r w:rsidRPr="00F02AB4">
        <w:rPr>
          <w:sz w:val="22"/>
          <w:szCs w:val="22"/>
          <w:lang w:eastAsia="zh-CN"/>
        </w:rPr>
        <w:t>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wraz z rozstrzygnięciem o zastosowaniu środka, o którym mowa w art. 1 pkt 3 w zw. art. 3 ustawy albo wobec którego  są podejmowane inne prawem przewidziane środki o charakterze sankcyjnym.</w:t>
      </w:r>
    </w:p>
    <w:bookmarkEnd w:id="128"/>
    <w:p w14:paraId="5D876EBA" w14:textId="77777777" w:rsidR="00490259" w:rsidRPr="00F02AB4" w:rsidRDefault="00490259" w:rsidP="00F76E7B">
      <w:pPr>
        <w:pStyle w:val="Akapitzlist"/>
        <w:widowControl w:val="0"/>
        <w:numPr>
          <w:ilvl w:val="7"/>
          <w:numId w:val="38"/>
        </w:numPr>
        <w:adjustRightInd w:val="0"/>
        <w:ind w:left="284" w:hanging="283"/>
        <w:jc w:val="both"/>
        <w:textAlignment w:val="baseline"/>
        <w:rPr>
          <w:sz w:val="22"/>
          <w:szCs w:val="22"/>
        </w:rPr>
      </w:pPr>
      <w:r w:rsidRPr="00F02AB4">
        <w:rPr>
          <w:sz w:val="22"/>
          <w:szCs w:val="22"/>
        </w:rPr>
        <w:t>który realizować będzie zamówienie na rzecz lub z udziałem:</w:t>
      </w:r>
    </w:p>
    <w:p w14:paraId="2FAFAFB6" w14:textId="4339E51C" w:rsidR="00490259" w:rsidRPr="00F02AB4" w:rsidRDefault="00490259" w:rsidP="00F76E7B">
      <w:pPr>
        <w:pStyle w:val="Akapitzlist"/>
        <w:widowControl w:val="0"/>
        <w:numPr>
          <w:ilvl w:val="0"/>
          <w:numId w:val="40"/>
        </w:numPr>
        <w:adjustRightInd w:val="0"/>
        <w:ind w:left="567" w:hanging="283"/>
        <w:jc w:val="both"/>
        <w:textAlignment w:val="baseline"/>
        <w:rPr>
          <w:rStyle w:val="Uwydatnienie"/>
          <w:i w:val="0"/>
          <w:iCs w:val="0"/>
          <w:sz w:val="22"/>
          <w:szCs w:val="22"/>
        </w:rPr>
      </w:pPr>
      <w:r w:rsidRPr="00F02AB4">
        <w:rPr>
          <w:rStyle w:val="Uwydatnienie"/>
          <w:i w:val="0"/>
          <w:sz w:val="22"/>
          <w:szCs w:val="22"/>
        </w:rPr>
        <w:t>obywateli rosyjskich lub osób fizycznych lub prawnych, podmiotów lub organów z siedzibą w Rosji;</w:t>
      </w:r>
    </w:p>
    <w:p w14:paraId="01F4A04E" w14:textId="582ADDAB" w:rsidR="00490259" w:rsidRPr="00F02AB4" w:rsidRDefault="00490259" w:rsidP="00F76E7B">
      <w:pPr>
        <w:pStyle w:val="Akapitzlist"/>
        <w:widowControl w:val="0"/>
        <w:numPr>
          <w:ilvl w:val="0"/>
          <w:numId w:val="40"/>
        </w:numPr>
        <w:adjustRightInd w:val="0"/>
        <w:ind w:left="567" w:hanging="283"/>
        <w:jc w:val="both"/>
        <w:textAlignment w:val="baseline"/>
        <w:rPr>
          <w:rStyle w:val="Uwydatnienie"/>
          <w:i w:val="0"/>
          <w:iCs w:val="0"/>
          <w:sz w:val="22"/>
          <w:szCs w:val="22"/>
        </w:rPr>
      </w:pPr>
      <w:r w:rsidRPr="00F02AB4">
        <w:rPr>
          <w:rStyle w:val="Uwydatnienie"/>
          <w:i w:val="0"/>
          <w:sz w:val="22"/>
          <w:szCs w:val="22"/>
        </w:rPr>
        <w:t>osób prawnych, podmiotów lub organów, do których prawa własności bezpośrednio lub pośrednio w</w:t>
      </w:r>
      <w:r w:rsidR="00C52713" w:rsidRPr="00F02AB4">
        <w:rPr>
          <w:rStyle w:val="Uwydatnienie"/>
          <w:i w:val="0"/>
          <w:sz w:val="22"/>
          <w:szCs w:val="22"/>
        </w:rPr>
        <w:t> </w:t>
      </w:r>
      <w:r w:rsidRPr="00F02AB4">
        <w:rPr>
          <w:rStyle w:val="Uwydatnienie"/>
          <w:i w:val="0"/>
          <w:sz w:val="22"/>
          <w:szCs w:val="22"/>
        </w:rPr>
        <w:t xml:space="preserve">ponad 50 % należą do podmiotu, o którym mowa w </w:t>
      </w:r>
      <w:proofErr w:type="spellStart"/>
      <w:r w:rsidRPr="00F02AB4">
        <w:rPr>
          <w:rStyle w:val="Uwydatnienie"/>
          <w:i w:val="0"/>
          <w:sz w:val="22"/>
          <w:szCs w:val="22"/>
        </w:rPr>
        <w:t>tirecie</w:t>
      </w:r>
      <w:proofErr w:type="spellEnd"/>
      <w:r w:rsidRPr="00F02AB4">
        <w:rPr>
          <w:rStyle w:val="Uwydatnienie"/>
          <w:i w:val="0"/>
          <w:sz w:val="22"/>
          <w:szCs w:val="22"/>
        </w:rPr>
        <w:t xml:space="preserve"> 1); lub</w:t>
      </w:r>
    </w:p>
    <w:p w14:paraId="20B672E1" w14:textId="63607D5B" w:rsidR="00490259" w:rsidRPr="00F02AB4" w:rsidRDefault="00490259" w:rsidP="00F76E7B">
      <w:pPr>
        <w:pStyle w:val="Akapitzlist"/>
        <w:widowControl w:val="0"/>
        <w:numPr>
          <w:ilvl w:val="0"/>
          <w:numId w:val="40"/>
        </w:numPr>
        <w:adjustRightInd w:val="0"/>
        <w:ind w:left="567" w:hanging="283"/>
        <w:jc w:val="both"/>
        <w:textAlignment w:val="baseline"/>
        <w:rPr>
          <w:rStyle w:val="Uwydatnienie"/>
          <w:i w:val="0"/>
          <w:iCs w:val="0"/>
          <w:sz w:val="22"/>
          <w:szCs w:val="22"/>
        </w:rPr>
      </w:pPr>
      <w:r w:rsidRPr="00F02AB4">
        <w:rPr>
          <w:rStyle w:val="Uwydatnienie"/>
          <w:i w:val="0"/>
          <w:sz w:val="22"/>
          <w:szCs w:val="22"/>
        </w:rPr>
        <w:t>osób fizycznych lub prawnych, podmiotów lub organów działających w imieniu lub pod kierunkiem podmiotu, o którym mowa w tir. 1) lub 2),</w:t>
      </w:r>
    </w:p>
    <w:p w14:paraId="1261F178" w14:textId="7F86CAAD" w:rsidR="00490259" w:rsidRPr="00F02AB4" w:rsidRDefault="00490259" w:rsidP="00F76E7B">
      <w:pPr>
        <w:pStyle w:val="Akapitzlist"/>
        <w:widowControl w:val="0"/>
        <w:numPr>
          <w:ilvl w:val="0"/>
          <w:numId w:val="40"/>
        </w:numPr>
        <w:adjustRightInd w:val="0"/>
        <w:ind w:left="567" w:hanging="283"/>
        <w:jc w:val="both"/>
        <w:textAlignment w:val="baseline"/>
        <w:rPr>
          <w:i/>
          <w:iCs/>
          <w:sz w:val="22"/>
          <w:szCs w:val="22"/>
        </w:rPr>
      </w:pPr>
      <w:r w:rsidRPr="00F02AB4">
        <w:rPr>
          <w:rStyle w:val="Uwydatnienie"/>
          <w:i w:val="0"/>
          <w:sz w:val="22"/>
          <w:szCs w:val="22"/>
        </w:rPr>
        <w:t>w tym pod</w:t>
      </w:r>
      <w:r w:rsidR="007F0707" w:rsidRPr="00F02AB4">
        <w:rPr>
          <w:rStyle w:val="Uwydatnienie"/>
          <w:i w:val="0"/>
          <w:sz w:val="22"/>
          <w:szCs w:val="22"/>
        </w:rPr>
        <w:t>w</w:t>
      </w:r>
      <w:r w:rsidR="008616AB" w:rsidRPr="00F02AB4">
        <w:rPr>
          <w:rStyle w:val="Uwydatnienie"/>
          <w:i w:val="0"/>
          <w:sz w:val="22"/>
          <w:szCs w:val="22"/>
        </w:rPr>
        <w:t>ykonawców</w:t>
      </w:r>
      <w:r w:rsidRPr="00F02AB4">
        <w:rPr>
          <w:rStyle w:val="Uwydatnienie"/>
          <w:i w:val="0"/>
          <w:sz w:val="22"/>
          <w:szCs w:val="22"/>
        </w:rPr>
        <w:t xml:space="preserve">, dostawców lub podmiotów, na których zdolności polega się w rozumieniu dyrektywy w sprawie zamówień publicznych, w </w:t>
      </w:r>
      <w:proofErr w:type="gramStart"/>
      <w:r w:rsidRPr="00F02AB4">
        <w:rPr>
          <w:rStyle w:val="Uwydatnienie"/>
          <w:i w:val="0"/>
          <w:sz w:val="22"/>
          <w:szCs w:val="22"/>
        </w:rPr>
        <w:t>przypadku</w:t>
      </w:r>
      <w:proofErr w:type="gramEnd"/>
      <w:r w:rsidRPr="00F02AB4">
        <w:rPr>
          <w:rStyle w:val="Uwydatnienie"/>
          <w:i w:val="0"/>
          <w:sz w:val="22"/>
          <w:szCs w:val="22"/>
        </w:rPr>
        <w:t xml:space="preserve"> gdy przypada na nich ponad 10 % wartości zamówienia.</w:t>
      </w:r>
    </w:p>
    <w:p w14:paraId="527936E6" w14:textId="6F9631B1" w:rsidR="00490259" w:rsidRPr="00F02AB4" w:rsidRDefault="00490259" w:rsidP="00F76E7B">
      <w:pPr>
        <w:pStyle w:val="Akapitzlist"/>
        <w:widowControl w:val="0"/>
        <w:numPr>
          <w:ilvl w:val="7"/>
          <w:numId w:val="38"/>
        </w:numPr>
        <w:adjustRightInd w:val="0"/>
        <w:ind w:left="284" w:hanging="283"/>
        <w:jc w:val="both"/>
        <w:textAlignment w:val="baseline"/>
        <w:rPr>
          <w:sz w:val="22"/>
          <w:szCs w:val="22"/>
        </w:rPr>
      </w:pPr>
      <w:r w:rsidRPr="00F02AB4">
        <w:rPr>
          <w:sz w:val="22"/>
          <w:szCs w:val="22"/>
        </w:rPr>
        <w:t>wobec którego są podejmowane inne prawem przewidziane środki</w:t>
      </w:r>
      <w:r w:rsidR="00F44DEE" w:rsidRPr="00F02AB4">
        <w:rPr>
          <w:sz w:val="22"/>
          <w:szCs w:val="22"/>
        </w:rPr>
        <w:t xml:space="preserve"> o</w:t>
      </w:r>
      <w:r w:rsidRPr="00F02AB4">
        <w:rPr>
          <w:sz w:val="22"/>
          <w:szCs w:val="22"/>
        </w:rPr>
        <w:t xml:space="preserve"> charakterze sankcyjnym.</w:t>
      </w:r>
    </w:p>
    <w:p w14:paraId="20BDD9F7" w14:textId="77777777" w:rsidR="00490259" w:rsidRPr="00F02AB4" w:rsidRDefault="00490259" w:rsidP="00490259">
      <w:pPr>
        <w:rPr>
          <w:rFonts w:ascii="Arial" w:hAnsi="Arial"/>
          <w:sz w:val="16"/>
        </w:rPr>
      </w:pPr>
    </w:p>
    <w:p w14:paraId="373B8BAE" w14:textId="77777777" w:rsidR="0080151F" w:rsidRPr="00F02AB4" w:rsidRDefault="0080151F" w:rsidP="00490259">
      <w:pPr>
        <w:jc w:val="both"/>
        <w:rPr>
          <w:i/>
          <w:iCs/>
          <w:sz w:val="22"/>
          <w:szCs w:val="22"/>
        </w:rPr>
      </w:pPr>
    </w:p>
    <w:p w14:paraId="31423914" w14:textId="77777777" w:rsidR="007C52CC" w:rsidRDefault="00490259" w:rsidP="00490259">
      <w:pPr>
        <w:jc w:val="both"/>
        <w:rPr>
          <w:i/>
          <w:iCs/>
          <w:sz w:val="22"/>
          <w:szCs w:val="22"/>
        </w:rPr>
      </w:pPr>
      <w:r w:rsidRPr="00F02AB4">
        <w:rPr>
          <w:i/>
          <w:iCs/>
          <w:sz w:val="22"/>
          <w:szCs w:val="22"/>
        </w:rPr>
        <w:t xml:space="preserve">W przypadku ofert </w:t>
      </w:r>
      <w:r w:rsidR="008616AB" w:rsidRPr="00F02AB4">
        <w:rPr>
          <w:i/>
          <w:iCs/>
          <w:sz w:val="22"/>
          <w:szCs w:val="22"/>
        </w:rPr>
        <w:t>Wykonawców</w:t>
      </w:r>
      <w:r w:rsidRPr="00F02AB4">
        <w:rPr>
          <w:i/>
          <w:iCs/>
          <w:sz w:val="22"/>
          <w:szCs w:val="22"/>
        </w:rPr>
        <w:t xml:space="preserve"> wspólnie ubiegających się o udzielenie zamówienia niniejsze oświadczenie składane jest przez każdego z </w:t>
      </w:r>
      <w:r w:rsidR="008616AB" w:rsidRPr="00F02AB4">
        <w:rPr>
          <w:i/>
          <w:iCs/>
          <w:sz w:val="22"/>
          <w:szCs w:val="22"/>
        </w:rPr>
        <w:t>Wykonawców</w:t>
      </w:r>
      <w:r w:rsidRPr="00F02AB4">
        <w:rPr>
          <w:i/>
          <w:iCs/>
          <w:sz w:val="22"/>
          <w:szCs w:val="22"/>
        </w:rPr>
        <w:t>.</w:t>
      </w:r>
    </w:p>
    <w:p w14:paraId="2DD9559C" w14:textId="3F70DF96" w:rsidR="00490259" w:rsidRPr="00DE0294" w:rsidRDefault="00490259" w:rsidP="00582125">
      <w:pPr>
        <w:pageBreakBefore/>
        <w:jc w:val="right"/>
        <w:rPr>
          <w:rFonts w:eastAsiaTheme="majorEastAsia"/>
          <w:b/>
          <w:bCs/>
          <w:color w:val="2F5496" w:themeColor="accent1" w:themeShade="BF"/>
          <w:spacing w:val="20"/>
          <w:sz w:val="28"/>
          <w:szCs w:val="28"/>
        </w:rPr>
      </w:pPr>
      <w:r w:rsidRPr="00D7370A">
        <w:rPr>
          <w:rFonts w:eastAsiaTheme="majorEastAsia"/>
          <w:b/>
          <w:bCs/>
          <w:sz w:val="24"/>
          <w:szCs w:val="24"/>
        </w:rPr>
        <w:lastRenderedPageBreak/>
        <w:t xml:space="preserve">Załącznik nr </w:t>
      </w:r>
      <w:r w:rsidR="00D81481">
        <w:rPr>
          <w:rFonts w:eastAsiaTheme="majorEastAsia"/>
          <w:b/>
          <w:bCs/>
          <w:sz w:val="24"/>
          <w:szCs w:val="24"/>
        </w:rPr>
        <w:t>4</w:t>
      </w:r>
      <w:r w:rsidRPr="00D7370A">
        <w:rPr>
          <w:rFonts w:eastAsiaTheme="majorEastAsia"/>
          <w:b/>
          <w:bCs/>
          <w:sz w:val="24"/>
          <w:szCs w:val="24"/>
        </w:rPr>
        <w:t xml:space="preserve"> do SWZ</w:t>
      </w:r>
      <w:r w:rsidR="00691238">
        <w:rPr>
          <w:rFonts w:eastAsiaTheme="majorEastAsia"/>
          <w:b/>
          <w:bCs/>
          <w:color w:val="2F5496" w:themeColor="accent1" w:themeShade="BF"/>
          <w:spacing w:val="20"/>
          <w:sz w:val="28"/>
          <w:szCs w:val="28"/>
        </w:rPr>
        <w:br/>
      </w:r>
      <w:r w:rsidRPr="003C20DB">
        <w:rPr>
          <w:rFonts w:eastAsiaTheme="majorEastAsia"/>
          <w:i/>
          <w:iCs/>
          <w:color w:val="BFBFBF" w:themeColor="background1" w:themeShade="BF"/>
          <w:sz w:val="18"/>
          <w:szCs w:val="18"/>
        </w:rPr>
        <w:t>Istotne postanowienia umowy</w:t>
      </w:r>
    </w:p>
    <w:p w14:paraId="273D8DBB" w14:textId="77777777" w:rsidR="003763BA" w:rsidRDefault="003763BA" w:rsidP="00691238">
      <w:pPr>
        <w:tabs>
          <w:tab w:val="left" w:pos="426"/>
        </w:tabs>
        <w:rPr>
          <w:b/>
          <w:sz w:val="22"/>
          <w:szCs w:val="22"/>
        </w:rPr>
      </w:pPr>
      <w:bookmarkStart w:id="129" w:name="_Hlk67825298"/>
    </w:p>
    <w:p w14:paraId="333C7876" w14:textId="4D1E8768" w:rsidR="000C23F8" w:rsidRPr="00033A8B" w:rsidRDefault="000C23F8" w:rsidP="00691238">
      <w:pPr>
        <w:tabs>
          <w:tab w:val="left" w:pos="426"/>
        </w:tabs>
        <w:rPr>
          <w:b/>
          <w:sz w:val="22"/>
          <w:szCs w:val="22"/>
        </w:rPr>
      </w:pPr>
      <w:r w:rsidRPr="00033A8B">
        <w:rPr>
          <w:b/>
          <w:sz w:val="22"/>
          <w:szCs w:val="22"/>
        </w:rPr>
        <w:t>Nr LRU: ………………</w:t>
      </w:r>
    </w:p>
    <w:p w14:paraId="7865B0D4" w14:textId="77777777" w:rsidR="003763BA" w:rsidRDefault="003763BA" w:rsidP="00691238">
      <w:pPr>
        <w:jc w:val="center"/>
        <w:rPr>
          <w:b/>
          <w:bCs/>
          <w:sz w:val="32"/>
          <w:szCs w:val="32"/>
        </w:rPr>
      </w:pPr>
    </w:p>
    <w:p w14:paraId="0B71EAAE" w14:textId="77777777" w:rsidR="003763BA" w:rsidRDefault="003763BA" w:rsidP="00691238">
      <w:pPr>
        <w:jc w:val="center"/>
        <w:rPr>
          <w:b/>
          <w:bCs/>
          <w:sz w:val="32"/>
          <w:szCs w:val="32"/>
        </w:rPr>
      </w:pPr>
    </w:p>
    <w:p w14:paraId="307788CB" w14:textId="703DBC69" w:rsidR="00A95C13" w:rsidRPr="00033A8B" w:rsidRDefault="000C23F8" w:rsidP="00691238">
      <w:pPr>
        <w:jc w:val="center"/>
        <w:rPr>
          <w:b/>
          <w:bCs/>
          <w:sz w:val="32"/>
          <w:szCs w:val="32"/>
        </w:rPr>
      </w:pPr>
      <w:r w:rsidRPr="00500E2A">
        <w:rPr>
          <w:b/>
          <w:bCs/>
          <w:sz w:val="32"/>
          <w:szCs w:val="32"/>
        </w:rPr>
        <w:t>Istotne postanowienia umowy</w:t>
      </w:r>
    </w:p>
    <w:p w14:paraId="7F4D267B" w14:textId="0FBAC3EB" w:rsidR="000C23F8" w:rsidRPr="00500E2A" w:rsidRDefault="000C23F8" w:rsidP="00F76E7B">
      <w:pPr>
        <w:pStyle w:val="Zwykytekst"/>
        <w:numPr>
          <w:ilvl w:val="0"/>
          <w:numId w:val="55"/>
        </w:numPr>
        <w:ind w:left="426" w:hanging="426"/>
        <w:jc w:val="both"/>
        <w:rPr>
          <w:rFonts w:ascii="Times New Roman" w:hAnsi="Times New Roman" w:cs="Times New Roman"/>
          <w:sz w:val="22"/>
          <w:szCs w:val="22"/>
        </w:rPr>
      </w:pPr>
      <w:r w:rsidRPr="00500E2A">
        <w:rPr>
          <w:rFonts w:ascii="Times New Roman" w:hAnsi="Times New Roman" w:cs="Times New Roman"/>
          <w:sz w:val="22"/>
          <w:szCs w:val="22"/>
        </w:rPr>
        <w:t>Niniejsza Umowa została zawarta przez Strony na skutek złożenia oświadczenia woli w formie elektronicznej w taki sposób, że każda ze Stron opatrzyła treść Umowy kwalifikowanym podpisem elektronicznym. Każda Strona otrzymuje egzemplarz Umowy zawartej w wyżej opisany sposób i w</w:t>
      </w:r>
      <w:r w:rsidR="00B361BD">
        <w:rPr>
          <w:rFonts w:ascii="Times New Roman" w:hAnsi="Times New Roman" w:cs="Times New Roman"/>
          <w:sz w:val="22"/>
          <w:szCs w:val="22"/>
        </w:rPr>
        <w:t> </w:t>
      </w:r>
      <w:r w:rsidRPr="00500E2A">
        <w:rPr>
          <w:rFonts w:ascii="Times New Roman" w:hAnsi="Times New Roman" w:cs="Times New Roman"/>
          <w:sz w:val="22"/>
          <w:szCs w:val="22"/>
        </w:rPr>
        <w:t>formie za pośrednictwem poczty elektronicznej.</w:t>
      </w:r>
    </w:p>
    <w:p w14:paraId="4DCA33AB" w14:textId="77777777" w:rsidR="000C23F8" w:rsidRPr="00500E2A" w:rsidRDefault="000C23F8" w:rsidP="00F76E7B">
      <w:pPr>
        <w:pStyle w:val="Zwykytekst"/>
        <w:numPr>
          <w:ilvl w:val="0"/>
          <w:numId w:val="55"/>
        </w:numPr>
        <w:ind w:left="426" w:hanging="426"/>
        <w:rPr>
          <w:rFonts w:ascii="Times New Roman" w:hAnsi="Times New Roman" w:cs="Times New Roman"/>
          <w:sz w:val="22"/>
          <w:szCs w:val="22"/>
        </w:rPr>
      </w:pPr>
      <w:r w:rsidRPr="00500E2A">
        <w:rPr>
          <w:rFonts w:ascii="Times New Roman" w:hAnsi="Times New Roman" w:cs="Times New Roman"/>
          <w:sz w:val="22"/>
          <w:szCs w:val="22"/>
        </w:rPr>
        <w:t>Strony przyjmują jako datę jej zawarcia - datę złożenia ostatniego podpisu.</w:t>
      </w:r>
    </w:p>
    <w:p w14:paraId="1D5557B2" w14:textId="57FEC62B" w:rsidR="00A95C13" w:rsidRPr="00A95C13" w:rsidRDefault="00A95C13" w:rsidP="00A95C13">
      <w:pPr>
        <w:jc w:val="both"/>
        <w:rPr>
          <w:i/>
          <w:iCs/>
          <w:color w:val="0070C0"/>
          <w:sz w:val="22"/>
          <w:szCs w:val="22"/>
        </w:rPr>
      </w:pPr>
      <w:r w:rsidRPr="00A95C13">
        <w:rPr>
          <w:i/>
          <w:iCs/>
          <w:color w:val="0070C0"/>
          <w:sz w:val="22"/>
          <w:szCs w:val="22"/>
        </w:rPr>
        <w:t xml:space="preserve">(w przypadku wersji </w:t>
      </w:r>
      <w:r>
        <w:rPr>
          <w:i/>
          <w:iCs/>
          <w:color w:val="0070C0"/>
          <w:sz w:val="22"/>
          <w:szCs w:val="22"/>
        </w:rPr>
        <w:t>elektroniczne</w:t>
      </w:r>
      <w:r w:rsidRPr="00A95C13">
        <w:rPr>
          <w:i/>
          <w:iCs/>
          <w:color w:val="0070C0"/>
          <w:sz w:val="22"/>
          <w:szCs w:val="22"/>
        </w:rPr>
        <w:t>j)</w:t>
      </w:r>
    </w:p>
    <w:p w14:paraId="6504E2EB" w14:textId="77777777" w:rsidR="003763BA" w:rsidRDefault="003763BA" w:rsidP="00033A8B">
      <w:pPr>
        <w:jc w:val="both"/>
        <w:rPr>
          <w:b/>
          <w:bCs/>
          <w:color w:val="FF0000"/>
          <w:sz w:val="22"/>
          <w:szCs w:val="22"/>
        </w:rPr>
      </w:pPr>
    </w:p>
    <w:p w14:paraId="612D120B" w14:textId="2C44C34B" w:rsidR="000C23F8" w:rsidRPr="00A95C13" w:rsidRDefault="00A95C13" w:rsidP="00033A8B">
      <w:pPr>
        <w:jc w:val="both"/>
        <w:rPr>
          <w:b/>
          <w:bCs/>
          <w:color w:val="FF0000"/>
          <w:sz w:val="22"/>
          <w:szCs w:val="22"/>
        </w:rPr>
      </w:pPr>
      <w:r>
        <w:rPr>
          <w:b/>
          <w:bCs/>
          <w:color w:val="FF0000"/>
          <w:sz w:val="22"/>
          <w:szCs w:val="22"/>
        </w:rPr>
        <w:t>l</w:t>
      </w:r>
      <w:r w:rsidRPr="00A95C13">
        <w:rPr>
          <w:b/>
          <w:bCs/>
          <w:color w:val="FF0000"/>
          <w:sz w:val="22"/>
          <w:szCs w:val="22"/>
        </w:rPr>
        <w:t>ub</w:t>
      </w:r>
    </w:p>
    <w:p w14:paraId="219B491F" w14:textId="2831D537" w:rsidR="00A95C13" w:rsidRPr="00A95C13" w:rsidRDefault="00A95C13" w:rsidP="000C23F8">
      <w:pPr>
        <w:jc w:val="both"/>
        <w:rPr>
          <w:sz w:val="22"/>
          <w:szCs w:val="22"/>
        </w:rPr>
      </w:pPr>
      <w:r w:rsidRPr="00A95C13">
        <w:rPr>
          <w:sz w:val="22"/>
          <w:szCs w:val="22"/>
        </w:rPr>
        <w:t>Umowa została zawarta w dniu ……….  w ……………….</w:t>
      </w:r>
    </w:p>
    <w:p w14:paraId="10E9627A" w14:textId="221DD8F5" w:rsidR="00A95C13" w:rsidRPr="00A95C13" w:rsidRDefault="00A95C13" w:rsidP="000C23F8">
      <w:pPr>
        <w:jc w:val="both"/>
        <w:rPr>
          <w:i/>
          <w:iCs/>
          <w:color w:val="0070C0"/>
          <w:sz w:val="22"/>
          <w:szCs w:val="22"/>
        </w:rPr>
      </w:pPr>
      <w:r w:rsidRPr="00A95C13">
        <w:rPr>
          <w:i/>
          <w:iCs/>
          <w:color w:val="0070C0"/>
          <w:sz w:val="22"/>
          <w:szCs w:val="22"/>
        </w:rPr>
        <w:t>(w przypadku wersji papierowej)</w:t>
      </w:r>
    </w:p>
    <w:p w14:paraId="2ACB6BA2" w14:textId="77777777" w:rsidR="00A95C13" w:rsidRPr="00500E2A" w:rsidRDefault="00A95C13" w:rsidP="000C23F8">
      <w:pPr>
        <w:jc w:val="both"/>
        <w:rPr>
          <w:b/>
          <w:bCs/>
          <w:sz w:val="22"/>
          <w:szCs w:val="22"/>
        </w:rPr>
      </w:pPr>
    </w:p>
    <w:p w14:paraId="2BE81871" w14:textId="77777777" w:rsidR="003763BA" w:rsidRDefault="003763BA" w:rsidP="007B558F">
      <w:pPr>
        <w:jc w:val="both"/>
        <w:rPr>
          <w:b/>
          <w:bCs/>
          <w:sz w:val="22"/>
          <w:szCs w:val="22"/>
        </w:rPr>
      </w:pPr>
      <w:bookmarkStart w:id="130" w:name="_Hlk67825429"/>
      <w:bookmarkEnd w:id="129"/>
    </w:p>
    <w:p w14:paraId="5B04E7D0" w14:textId="078246F0" w:rsidR="007B558F" w:rsidRPr="00033A8B" w:rsidRDefault="007B558F" w:rsidP="007B558F">
      <w:pPr>
        <w:jc w:val="both"/>
        <w:rPr>
          <w:b/>
          <w:bCs/>
          <w:sz w:val="22"/>
          <w:szCs w:val="22"/>
        </w:rPr>
      </w:pPr>
      <w:r w:rsidRPr="00033A8B">
        <w:rPr>
          <w:b/>
          <w:bCs/>
          <w:sz w:val="22"/>
          <w:szCs w:val="22"/>
        </w:rPr>
        <w:t xml:space="preserve">Strony </w:t>
      </w:r>
      <w:r w:rsidR="00F72076" w:rsidRPr="00033A8B">
        <w:rPr>
          <w:b/>
          <w:bCs/>
          <w:sz w:val="22"/>
          <w:szCs w:val="22"/>
        </w:rPr>
        <w:t>U</w:t>
      </w:r>
      <w:r w:rsidRPr="00033A8B">
        <w:rPr>
          <w:b/>
          <w:bCs/>
          <w:sz w:val="22"/>
          <w:szCs w:val="22"/>
        </w:rPr>
        <w:t>mowy:</w:t>
      </w:r>
    </w:p>
    <w:p w14:paraId="75194499" w14:textId="29CFD190" w:rsidR="007B558F" w:rsidRDefault="007B558F" w:rsidP="00033A8B">
      <w:pPr>
        <w:spacing w:before="120"/>
        <w:jc w:val="both"/>
        <w:rPr>
          <w:sz w:val="22"/>
          <w:szCs w:val="22"/>
        </w:rPr>
      </w:pPr>
      <w:r w:rsidRPr="00033A8B">
        <w:rPr>
          <w:b/>
          <w:bCs/>
          <w:sz w:val="22"/>
          <w:szCs w:val="22"/>
        </w:rPr>
        <w:t>POLSKA GRUPA GÓRNICZA S.A.</w:t>
      </w:r>
      <w:r w:rsidRPr="00033A8B">
        <w:rPr>
          <w:sz w:val="22"/>
          <w:szCs w:val="22"/>
        </w:rPr>
        <w:t xml:space="preserve"> z siedzibą w </w:t>
      </w:r>
      <w:r w:rsidRPr="008B7C74">
        <w:rPr>
          <w:sz w:val="22"/>
          <w:szCs w:val="22"/>
        </w:rPr>
        <w:t xml:space="preserve">Katowicach przy ul. Powstańców 30, kod pocztowy 40-039, </w:t>
      </w:r>
      <w:r w:rsidRPr="008B7C74">
        <w:rPr>
          <w:b/>
          <w:bCs/>
          <w:sz w:val="22"/>
          <w:szCs w:val="22"/>
        </w:rPr>
        <w:t xml:space="preserve">Oddział </w:t>
      </w:r>
      <w:r w:rsidR="008244E3">
        <w:rPr>
          <w:b/>
          <w:bCs/>
          <w:sz w:val="22"/>
          <w:szCs w:val="22"/>
        </w:rPr>
        <w:t>Zakład Remontowo -Produkcyjny</w:t>
      </w:r>
      <w:r w:rsidRPr="008B7C74">
        <w:rPr>
          <w:b/>
          <w:bCs/>
          <w:sz w:val="22"/>
          <w:szCs w:val="22"/>
        </w:rPr>
        <w:t>,</w:t>
      </w:r>
      <w:r w:rsidRPr="008B7C74">
        <w:rPr>
          <w:sz w:val="22"/>
          <w:szCs w:val="22"/>
        </w:rPr>
        <w:t xml:space="preserve"> adres: </w:t>
      </w:r>
      <w:r w:rsidR="008244E3">
        <w:rPr>
          <w:sz w:val="22"/>
          <w:szCs w:val="22"/>
        </w:rPr>
        <w:t>43-155 Bieruń</w:t>
      </w:r>
      <w:r w:rsidRPr="008B7C74">
        <w:rPr>
          <w:sz w:val="22"/>
          <w:szCs w:val="22"/>
        </w:rPr>
        <w:t xml:space="preserve">, ul. </w:t>
      </w:r>
      <w:r w:rsidR="00A62261">
        <w:rPr>
          <w:sz w:val="22"/>
          <w:szCs w:val="22"/>
        </w:rPr>
        <w:t>Grantowa 132</w:t>
      </w:r>
      <w:r w:rsidRPr="008B7C74">
        <w:rPr>
          <w:sz w:val="22"/>
          <w:szCs w:val="22"/>
        </w:rPr>
        <w:t xml:space="preserve"> zarejestrowana przez Sąd Rejonowy Katowice-Wschód w Katowicach Wydział Gospodarczy pod numerem KRS 0000709363, wysokość kapitału zakładowego całkowicie wpłaconego: 3 916 718 </w:t>
      </w:r>
      <w:r w:rsidR="003471E3" w:rsidRPr="008B7C74">
        <w:rPr>
          <w:sz w:val="22"/>
          <w:szCs w:val="22"/>
        </w:rPr>
        <w:t>3</w:t>
      </w:r>
      <w:r w:rsidRPr="008B7C74">
        <w:rPr>
          <w:sz w:val="22"/>
          <w:szCs w:val="22"/>
        </w:rPr>
        <w:t xml:space="preserve">00,00 zł, NIP 634-283-47-28, REGON: 360615984, </w:t>
      </w:r>
      <w:r w:rsidRPr="008B7C74">
        <w:rPr>
          <w:rFonts w:eastAsia="MS Mincho"/>
          <w:sz w:val="22"/>
          <w:szCs w:val="22"/>
        </w:rPr>
        <w:t xml:space="preserve">nr rejestrowy BDO  000014704, </w:t>
      </w:r>
      <w:r w:rsidRPr="008B7C74">
        <w:rPr>
          <w:sz w:val="22"/>
          <w:szCs w:val="22"/>
        </w:rPr>
        <w:t>zwana w treści Umowy</w:t>
      </w:r>
      <w:r w:rsidRPr="00033A8B">
        <w:rPr>
          <w:sz w:val="22"/>
          <w:szCs w:val="22"/>
        </w:rPr>
        <w:t xml:space="preserve"> Zamawiającym, reprezentowana przez osoby umocowane.</w:t>
      </w:r>
    </w:p>
    <w:p w14:paraId="61E5CD71" w14:textId="77777777" w:rsidR="003763BA" w:rsidRDefault="003763BA" w:rsidP="00033A8B">
      <w:pPr>
        <w:spacing w:before="120"/>
        <w:jc w:val="both"/>
        <w:rPr>
          <w:sz w:val="22"/>
          <w:szCs w:val="22"/>
        </w:rPr>
      </w:pPr>
      <w:bookmarkStart w:id="131" w:name="_Hlk141271538"/>
    </w:p>
    <w:tbl>
      <w:tblPr>
        <w:tblpPr w:leftFromText="141" w:rightFromText="141" w:bottomFromText="160" w:vertAnchor="text" w:horzAnchor="margin" w:tblpX="-39" w:tblpY="6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36"/>
        <w:gridCol w:w="2398"/>
        <w:gridCol w:w="2398"/>
        <w:gridCol w:w="2398"/>
      </w:tblGrid>
      <w:tr w:rsidR="003763BA" w:rsidRPr="00ED72E1" w14:paraId="595E55FE" w14:textId="77777777" w:rsidTr="003763BA">
        <w:trPr>
          <w:trHeight w:val="20"/>
        </w:trPr>
        <w:tc>
          <w:tcPr>
            <w:tcW w:w="5000" w:type="pct"/>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E71A89D" w14:textId="77777777" w:rsidR="003763BA" w:rsidRPr="00ED72E1" w:rsidRDefault="003763BA" w:rsidP="003763BA">
            <w:pPr>
              <w:widowControl w:val="0"/>
              <w:tabs>
                <w:tab w:val="left" w:pos="284"/>
                <w:tab w:val="left" w:pos="851"/>
              </w:tabs>
              <w:spacing w:line="256" w:lineRule="auto"/>
              <w:ind w:left="284" w:hanging="284"/>
              <w:jc w:val="center"/>
              <w:rPr>
                <w:b/>
                <w:bCs/>
                <w:lang w:eastAsia="en-US"/>
              </w:rPr>
            </w:pPr>
            <w:r w:rsidRPr="00ED72E1">
              <w:rPr>
                <w:b/>
                <w:bCs/>
                <w:sz w:val="22"/>
                <w:szCs w:val="22"/>
                <w:lang w:eastAsia="en-US"/>
              </w:rPr>
              <w:t>ZAMAWIAJĄCY</w:t>
            </w:r>
          </w:p>
        </w:tc>
      </w:tr>
      <w:tr w:rsidR="003763BA" w:rsidRPr="00ED72E1" w14:paraId="667AE4E4" w14:textId="77777777" w:rsidTr="003763BA">
        <w:trPr>
          <w:trHeight w:val="557"/>
        </w:trPr>
        <w:tc>
          <w:tcPr>
            <w:tcW w:w="2510" w:type="pct"/>
            <w:gridSpan w:val="2"/>
            <w:tcBorders>
              <w:top w:val="single" w:sz="4" w:space="0" w:color="auto"/>
              <w:left w:val="single" w:sz="4" w:space="0" w:color="auto"/>
              <w:bottom w:val="single" w:sz="4" w:space="0" w:color="auto"/>
              <w:right w:val="single" w:sz="4" w:space="0" w:color="auto"/>
            </w:tcBorders>
            <w:vAlign w:val="center"/>
          </w:tcPr>
          <w:p w14:paraId="1315CBA4" w14:textId="77777777" w:rsidR="003763BA" w:rsidRPr="00ED72E1" w:rsidRDefault="003763BA" w:rsidP="003763BA">
            <w:pPr>
              <w:widowControl w:val="0"/>
              <w:spacing w:line="256" w:lineRule="auto"/>
              <w:jc w:val="center"/>
              <w:rPr>
                <w:sz w:val="18"/>
                <w:szCs w:val="18"/>
                <w:lang w:eastAsia="en-US"/>
              </w:rPr>
            </w:pPr>
          </w:p>
          <w:p w14:paraId="4632084D" w14:textId="77777777" w:rsidR="003763BA" w:rsidRDefault="003763BA" w:rsidP="003763BA">
            <w:pPr>
              <w:widowControl w:val="0"/>
              <w:spacing w:line="256" w:lineRule="auto"/>
              <w:jc w:val="center"/>
              <w:rPr>
                <w:sz w:val="18"/>
                <w:szCs w:val="18"/>
                <w:lang w:eastAsia="en-US"/>
              </w:rPr>
            </w:pPr>
          </w:p>
          <w:p w14:paraId="5528C1D2" w14:textId="77777777" w:rsidR="00374A75" w:rsidRDefault="00374A75" w:rsidP="003763BA">
            <w:pPr>
              <w:widowControl w:val="0"/>
              <w:spacing w:line="256" w:lineRule="auto"/>
              <w:jc w:val="center"/>
              <w:rPr>
                <w:sz w:val="18"/>
                <w:szCs w:val="18"/>
                <w:lang w:eastAsia="en-US"/>
              </w:rPr>
            </w:pPr>
          </w:p>
          <w:p w14:paraId="0272040B" w14:textId="77777777" w:rsidR="00374A75" w:rsidRPr="00ED72E1" w:rsidRDefault="00374A75" w:rsidP="003763BA">
            <w:pPr>
              <w:widowControl w:val="0"/>
              <w:spacing w:line="256" w:lineRule="auto"/>
              <w:jc w:val="center"/>
              <w:rPr>
                <w:sz w:val="18"/>
                <w:szCs w:val="18"/>
                <w:lang w:eastAsia="en-US"/>
              </w:rPr>
            </w:pPr>
          </w:p>
          <w:p w14:paraId="087554E2" w14:textId="77777777" w:rsidR="003763BA" w:rsidRPr="00ED72E1" w:rsidRDefault="003763BA" w:rsidP="003763BA">
            <w:pPr>
              <w:widowControl w:val="0"/>
              <w:spacing w:line="256" w:lineRule="auto"/>
              <w:jc w:val="center"/>
              <w:rPr>
                <w:sz w:val="18"/>
                <w:szCs w:val="18"/>
                <w:lang w:eastAsia="en-US"/>
              </w:rPr>
            </w:pPr>
          </w:p>
          <w:p w14:paraId="18460C97" w14:textId="77777777" w:rsidR="003763BA" w:rsidRPr="00ED72E1" w:rsidRDefault="003763BA" w:rsidP="003763BA">
            <w:pPr>
              <w:widowControl w:val="0"/>
              <w:spacing w:line="256" w:lineRule="auto"/>
              <w:jc w:val="center"/>
              <w:rPr>
                <w:sz w:val="18"/>
                <w:szCs w:val="18"/>
                <w:lang w:eastAsia="en-US"/>
              </w:rPr>
            </w:pPr>
          </w:p>
          <w:p w14:paraId="525DAFF5" w14:textId="77777777" w:rsidR="003763BA" w:rsidRPr="00ED72E1" w:rsidRDefault="003763BA" w:rsidP="003763BA">
            <w:pPr>
              <w:widowControl w:val="0"/>
              <w:spacing w:line="256" w:lineRule="auto"/>
              <w:jc w:val="center"/>
              <w:rPr>
                <w:sz w:val="18"/>
                <w:szCs w:val="18"/>
                <w:lang w:eastAsia="en-US"/>
              </w:rPr>
            </w:pPr>
          </w:p>
          <w:p w14:paraId="6F341F32" w14:textId="77777777" w:rsidR="003763BA" w:rsidRPr="00ED72E1" w:rsidRDefault="003763BA" w:rsidP="003763BA">
            <w:pPr>
              <w:widowControl w:val="0"/>
              <w:tabs>
                <w:tab w:val="left" w:pos="284"/>
                <w:tab w:val="left" w:pos="851"/>
              </w:tabs>
              <w:spacing w:line="256" w:lineRule="auto"/>
              <w:ind w:left="284" w:hanging="284"/>
              <w:jc w:val="center"/>
              <w:rPr>
                <w:b/>
                <w:bCs/>
                <w:lang w:eastAsia="en-US"/>
              </w:rPr>
            </w:pPr>
          </w:p>
        </w:tc>
        <w:tc>
          <w:tcPr>
            <w:tcW w:w="2490" w:type="pct"/>
            <w:gridSpan w:val="2"/>
            <w:tcBorders>
              <w:top w:val="single" w:sz="4" w:space="0" w:color="auto"/>
              <w:left w:val="single" w:sz="4" w:space="0" w:color="auto"/>
              <w:bottom w:val="single" w:sz="4" w:space="0" w:color="auto"/>
              <w:right w:val="single" w:sz="4" w:space="0" w:color="auto"/>
            </w:tcBorders>
            <w:vAlign w:val="center"/>
          </w:tcPr>
          <w:p w14:paraId="3D9DAF29" w14:textId="77777777" w:rsidR="003763BA" w:rsidRPr="00ED72E1" w:rsidRDefault="003763BA" w:rsidP="003763BA">
            <w:pPr>
              <w:widowControl w:val="0"/>
              <w:spacing w:line="256" w:lineRule="auto"/>
              <w:jc w:val="center"/>
              <w:rPr>
                <w:sz w:val="18"/>
                <w:szCs w:val="18"/>
                <w:lang w:eastAsia="en-US"/>
              </w:rPr>
            </w:pPr>
          </w:p>
          <w:p w14:paraId="6555843F" w14:textId="77777777" w:rsidR="003763BA" w:rsidRPr="00ED72E1" w:rsidRDefault="003763BA" w:rsidP="003763BA">
            <w:pPr>
              <w:widowControl w:val="0"/>
              <w:spacing w:line="256" w:lineRule="auto"/>
              <w:jc w:val="center"/>
              <w:rPr>
                <w:sz w:val="18"/>
                <w:szCs w:val="18"/>
                <w:lang w:eastAsia="en-US"/>
              </w:rPr>
            </w:pPr>
          </w:p>
          <w:p w14:paraId="1CBF4240" w14:textId="77777777" w:rsidR="003763BA" w:rsidRPr="00ED72E1" w:rsidRDefault="003763BA" w:rsidP="003763BA">
            <w:pPr>
              <w:widowControl w:val="0"/>
              <w:spacing w:line="256" w:lineRule="auto"/>
              <w:jc w:val="center"/>
              <w:rPr>
                <w:sz w:val="18"/>
                <w:szCs w:val="18"/>
                <w:lang w:eastAsia="en-US"/>
              </w:rPr>
            </w:pPr>
          </w:p>
          <w:p w14:paraId="705D5129" w14:textId="77777777" w:rsidR="003763BA" w:rsidRPr="00ED72E1" w:rsidRDefault="003763BA" w:rsidP="003763BA">
            <w:pPr>
              <w:widowControl w:val="0"/>
              <w:spacing w:line="256" w:lineRule="auto"/>
              <w:jc w:val="center"/>
              <w:rPr>
                <w:sz w:val="18"/>
                <w:szCs w:val="18"/>
                <w:lang w:eastAsia="en-US"/>
              </w:rPr>
            </w:pPr>
          </w:p>
          <w:p w14:paraId="46FF8FC6" w14:textId="77777777" w:rsidR="003763BA" w:rsidRPr="00ED72E1" w:rsidRDefault="003763BA" w:rsidP="003763BA">
            <w:pPr>
              <w:widowControl w:val="0"/>
              <w:spacing w:line="256" w:lineRule="auto"/>
              <w:jc w:val="center"/>
              <w:rPr>
                <w:sz w:val="18"/>
                <w:szCs w:val="18"/>
                <w:lang w:eastAsia="en-US"/>
              </w:rPr>
            </w:pPr>
          </w:p>
          <w:p w14:paraId="553B7EC3" w14:textId="77777777" w:rsidR="003763BA" w:rsidRPr="00ED72E1" w:rsidRDefault="003763BA" w:rsidP="003763BA">
            <w:pPr>
              <w:widowControl w:val="0"/>
              <w:tabs>
                <w:tab w:val="left" w:pos="284"/>
                <w:tab w:val="left" w:pos="851"/>
              </w:tabs>
              <w:spacing w:line="256" w:lineRule="auto"/>
              <w:ind w:left="284" w:hanging="284"/>
              <w:jc w:val="center"/>
              <w:rPr>
                <w:b/>
                <w:bCs/>
                <w:lang w:eastAsia="en-US"/>
              </w:rPr>
            </w:pPr>
          </w:p>
        </w:tc>
      </w:tr>
      <w:tr w:rsidR="003763BA" w:rsidRPr="00ED72E1" w14:paraId="167BEA6B" w14:textId="77777777" w:rsidTr="003763BA">
        <w:trPr>
          <w:trHeight w:val="564"/>
        </w:trPr>
        <w:tc>
          <w:tcPr>
            <w:tcW w:w="1265"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3ABE7CE" w14:textId="77777777" w:rsidR="003763BA" w:rsidRPr="00ED72E1" w:rsidRDefault="003763BA" w:rsidP="003763BA">
            <w:pPr>
              <w:spacing w:line="256" w:lineRule="auto"/>
              <w:ind w:left="-108" w:right="-108"/>
              <w:jc w:val="center"/>
              <w:rPr>
                <w:sz w:val="18"/>
                <w:szCs w:val="18"/>
                <w:lang w:eastAsia="en-US"/>
              </w:rPr>
            </w:pPr>
            <w:r w:rsidRPr="00ED72E1">
              <w:rPr>
                <w:sz w:val="18"/>
                <w:szCs w:val="18"/>
                <w:lang w:eastAsia="en-US"/>
              </w:rPr>
              <w:t>Sekretarz Komisji Przetargowej lub</w:t>
            </w:r>
          </w:p>
          <w:p w14:paraId="44E88FAB" w14:textId="77777777" w:rsidR="003763BA" w:rsidRPr="00ED72E1" w:rsidRDefault="003763BA" w:rsidP="003763BA">
            <w:pPr>
              <w:widowControl w:val="0"/>
              <w:tabs>
                <w:tab w:val="left" w:pos="284"/>
                <w:tab w:val="left" w:pos="851"/>
              </w:tabs>
              <w:spacing w:line="256" w:lineRule="auto"/>
              <w:ind w:left="-108" w:right="-108"/>
              <w:jc w:val="center"/>
              <w:rPr>
                <w:b/>
                <w:bCs/>
                <w:sz w:val="18"/>
                <w:szCs w:val="18"/>
                <w:lang w:eastAsia="en-US"/>
              </w:rPr>
            </w:pPr>
            <w:r w:rsidRPr="00ED72E1">
              <w:rPr>
                <w:sz w:val="18"/>
                <w:szCs w:val="18"/>
                <w:lang w:eastAsia="en-US"/>
              </w:rPr>
              <w:t>inna osoba wyznaczona</w:t>
            </w:r>
          </w:p>
        </w:tc>
        <w:tc>
          <w:tcPr>
            <w:tcW w:w="1245"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8DC780D" w14:textId="77777777" w:rsidR="003763BA" w:rsidRPr="00ED72E1" w:rsidRDefault="003763BA" w:rsidP="003763BA">
            <w:pPr>
              <w:widowControl w:val="0"/>
              <w:spacing w:line="256" w:lineRule="auto"/>
              <w:ind w:left="-108" w:right="-108"/>
              <w:jc w:val="center"/>
              <w:rPr>
                <w:b/>
                <w:bCs/>
                <w:sz w:val="18"/>
                <w:szCs w:val="18"/>
                <w:lang w:eastAsia="en-US"/>
              </w:rPr>
            </w:pPr>
            <w:r w:rsidRPr="00ED72E1">
              <w:rPr>
                <w:sz w:val="18"/>
                <w:szCs w:val="18"/>
                <w:lang w:eastAsia="en-US"/>
              </w:rPr>
              <w:t>Osoby odpowiedzialne za nadzór i realizację umowy ze strony Zamawiającego</w:t>
            </w:r>
          </w:p>
        </w:tc>
        <w:tc>
          <w:tcPr>
            <w:tcW w:w="1245"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CF657E6" w14:textId="77777777" w:rsidR="003763BA" w:rsidRPr="00ED72E1" w:rsidRDefault="003763BA" w:rsidP="003763BA">
            <w:pPr>
              <w:widowControl w:val="0"/>
              <w:spacing w:line="256" w:lineRule="auto"/>
              <w:ind w:left="-108" w:right="-108"/>
              <w:jc w:val="center"/>
              <w:rPr>
                <w:b/>
                <w:bCs/>
                <w:sz w:val="18"/>
                <w:szCs w:val="18"/>
                <w:lang w:eastAsia="en-US"/>
              </w:rPr>
            </w:pPr>
            <w:r w:rsidRPr="00ED72E1">
              <w:rPr>
                <w:sz w:val="18"/>
                <w:szCs w:val="18"/>
                <w:lang w:eastAsia="en-US"/>
              </w:rPr>
              <w:t>Dział Prawny</w:t>
            </w:r>
          </w:p>
        </w:tc>
        <w:tc>
          <w:tcPr>
            <w:tcW w:w="1246"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196EFD8" w14:textId="77777777" w:rsidR="003763BA" w:rsidRPr="00ED72E1" w:rsidRDefault="003763BA" w:rsidP="003763BA">
            <w:pPr>
              <w:widowControl w:val="0"/>
              <w:spacing w:line="256" w:lineRule="auto"/>
              <w:ind w:left="-108" w:right="-108"/>
              <w:jc w:val="center"/>
              <w:rPr>
                <w:b/>
                <w:bCs/>
                <w:sz w:val="18"/>
                <w:szCs w:val="18"/>
                <w:lang w:eastAsia="en-US"/>
              </w:rPr>
            </w:pPr>
            <w:r w:rsidRPr="00ED72E1">
              <w:rPr>
                <w:sz w:val="18"/>
                <w:szCs w:val="18"/>
                <w:lang w:eastAsia="en-US"/>
              </w:rPr>
              <w:t>Osoba odpowiedzialna w zakresie RODO</w:t>
            </w:r>
          </w:p>
        </w:tc>
      </w:tr>
      <w:tr w:rsidR="003763BA" w:rsidRPr="00ED72E1" w14:paraId="09D058FB" w14:textId="77777777" w:rsidTr="003763BA">
        <w:trPr>
          <w:trHeight w:val="564"/>
        </w:trPr>
        <w:tc>
          <w:tcPr>
            <w:tcW w:w="1265" w:type="pct"/>
            <w:tcBorders>
              <w:top w:val="single" w:sz="4" w:space="0" w:color="auto"/>
              <w:left w:val="single" w:sz="4" w:space="0" w:color="auto"/>
              <w:bottom w:val="single" w:sz="4" w:space="0" w:color="auto"/>
              <w:right w:val="single" w:sz="4" w:space="0" w:color="auto"/>
            </w:tcBorders>
            <w:vAlign w:val="center"/>
          </w:tcPr>
          <w:p w14:paraId="2ADCC026" w14:textId="77777777" w:rsidR="003763BA" w:rsidRPr="00ED72E1" w:rsidRDefault="003763BA" w:rsidP="003763BA">
            <w:pPr>
              <w:widowControl w:val="0"/>
              <w:spacing w:line="256" w:lineRule="auto"/>
              <w:jc w:val="center"/>
              <w:rPr>
                <w:sz w:val="18"/>
                <w:szCs w:val="18"/>
                <w:lang w:eastAsia="en-US"/>
              </w:rPr>
            </w:pPr>
          </w:p>
          <w:p w14:paraId="71C43666" w14:textId="77777777" w:rsidR="003763BA" w:rsidRPr="00ED72E1" w:rsidRDefault="003763BA" w:rsidP="003763BA">
            <w:pPr>
              <w:widowControl w:val="0"/>
              <w:spacing w:line="256" w:lineRule="auto"/>
              <w:jc w:val="center"/>
              <w:rPr>
                <w:sz w:val="18"/>
                <w:szCs w:val="18"/>
                <w:lang w:eastAsia="en-US"/>
              </w:rPr>
            </w:pPr>
          </w:p>
          <w:p w14:paraId="0F67DF48" w14:textId="77777777" w:rsidR="003763BA" w:rsidRPr="00ED72E1" w:rsidRDefault="003763BA" w:rsidP="003763BA">
            <w:pPr>
              <w:widowControl w:val="0"/>
              <w:spacing w:line="256" w:lineRule="auto"/>
              <w:jc w:val="center"/>
              <w:rPr>
                <w:sz w:val="18"/>
                <w:szCs w:val="18"/>
                <w:lang w:eastAsia="en-US"/>
              </w:rPr>
            </w:pPr>
          </w:p>
          <w:p w14:paraId="1EED7E89" w14:textId="77777777" w:rsidR="003763BA" w:rsidRPr="00ED72E1" w:rsidRDefault="003763BA" w:rsidP="003763BA">
            <w:pPr>
              <w:widowControl w:val="0"/>
              <w:spacing w:line="256" w:lineRule="auto"/>
              <w:jc w:val="center"/>
              <w:rPr>
                <w:sz w:val="18"/>
                <w:szCs w:val="18"/>
                <w:lang w:eastAsia="en-US"/>
              </w:rPr>
            </w:pPr>
          </w:p>
          <w:p w14:paraId="181C1C26" w14:textId="77777777" w:rsidR="003763BA" w:rsidRPr="00ED72E1" w:rsidRDefault="003763BA" w:rsidP="003763BA">
            <w:pPr>
              <w:widowControl w:val="0"/>
              <w:spacing w:line="256" w:lineRule="auto"/>
              <w:jc w:val="center"/>
              <w:rPr>
                <w:sz w:val="18"/>
                <w:szCs w:val="18"/>
                <w:lang w:eastAsia="en-US"/>
              </w:rPr>
            </w:pPr>
          </w:p>
          <w:p w14:paraId="09709122" w14:textId="77777777" w:rsidR="003763BA" w:rsidRPr="00ED72E1" w:rsidRDefault="003763BA" w:rsidP="003763BA">
            <w:pPr>
              <w:spacing w:line="256" w:lineRule="auto"/>
              <w:ind w:left="22"/>
              <w:jc w:val="center"/>
              <w:rPr>
                <w:sz w:val="18"/>
                <w:szCs w:val="18"/>
                <w:lang w:eastAsia="en-US"/>
              </w:rPr>
            </w:pPr>
          </w:p>
        </w:tc>
        <w:tc>
          <w:tcPr>
            <w:tcW w:w="1245" w:type="pct"/>
            <w:tcBorders>
              <w:top w:val="single" w:sz="4" w:space="0" w:color="auto"/>
              <w:left w:val="single" w:sz="4" w:space="0" w:color="auto"/>
              <w:bottom w:val="single" w:sz="4" w:space="0" w:color="auto"/>
              <w:right w:val="single" w:sz="4" w:space="0" w:color="auto"/>
            </w:tcBorders>
            <w:vAlign w:val="center"/>
          </w:tcPr>
          <w:p w14:paraId="3E7C8916" w14:textId="77777777" w:rsidR="003763BA" w:rsidRPr="00ED72E1" w:rsidRDefault="003763BA" w:rsidP="003763BA">
            <w:pPr>
              <w:widowControl w:val="0"/>
              <w:spacing w:line="256" w:lineRule="auto"/>
              <w:jc w:val="center"/>
              <w:rPr>
                <w:sz w:val="18"/>
                <w:szCs w:val="18"/>
                <w:lang w:eastAsia="en-US"/>
              </w:rPr>
            </w:pPr>
          </w:p>
          <w:p w14:paraId="4AA3F2A0" w14:textId="77777777" w:rsidR="003763BA" w:rsidRPr="00ED72E1" w:rsidRDefault="003763BA" w:rsidP="003763BA">
            <w:pPr>
              <w:widowControl w:val="0"/>
              <w:spacing w:line="256" w:lineRule="auto"/>
              <w:jc w:val="center"/>
              <w:rPr>
                <w:sz w:val="18"/>
                <w:szCs w:val="18"/>
                <w:lang w:eastAsia="en-US"/>
              </w:rPr>
            </w:pPr>
          </w:p>
          <w:p w14:paraId="0E9FB19B" w14:textId="77777777" w:rsidR="003763BA" w:rsidRPr="00ED72E1" w:rsidRDefault="003763BA" w:rsidP="003763BA">
            <w:pPr>
              <w:widowControl w:val="0"/>
              <w:spacing w:line="256" w:lineRule="auto"/>
              <w:jc w:val="center"/>
              <w:rPr>
                <w:sz w:val="18"/>
                <w:szCs w:val="18"/>
                <w:lang w:eastAsia="en-US"/>
              </w:rPr>
            </w:pPr>
          </w:p>
          <w:p w14:paraId="1F6D33BE" w14:textId="77777777" w:rsidR="003763BA" w:rsidRPr="00ED72E1" w:rsidRDefault="003763BA" w:rsidP="003763BA">
            <w:pPr>
              <w:widowControl w:val="0"/>
              <w:spacing w:line="256" w:lineRule="auto"/>
              <w:jc w:val="center"/>
              <w:rPr>
                <w:sz w:val="18"/>
                <w:szCs w:val="18"/>
                <w:lang w:eastAsia="en-US"/>
              </w:rPr>
            </w:pPr>
          </w:p>
          <w:p w14:paraId="3B66CED9" w14:textId="77777777" w:rsidR="003763BA" w:rsidRPr="00ED72E1" w:rsidRDefault="003763BA" w:rsidP="003763BA">
            <w:pPr>
              <w:widowControl w:val="0"/>
              <w:spacing w:line="256" w:lineRule="auto"/>
              <w:jc w:val="center"/>
              <w:rPr>
                <w:sz w:val="18"/>
                <w:szCs w:val="18"/>
                <w:lang w:eastAsia="en-US"/>
              </w:rPr>
            </w:pPr>
          </w:p>
          <w:p w14:paraId="721A37F7" w14:textId="77777777" w:rsidR="003763BA" w:rsidRPr="00ED72E1" w:rsidRDefault="003763BA" w:rsidP="003763BA">
            <w:pPr>
              <w:widowControl w:val="0"/>
              <w:spacing w:line="256" w:lineRule="auto"/>
              <w:ind w:left="34" w:hanging="34"/>
              <w:jc w:val="center"/>
              <w:rPr>
                <w:sz w:val="18"/>
                <w:szCs w:val="18"/>
                <w:lang w:eastAsia="en-US"/>
              </w:rPr>
            </w:pPr>
          </w:p>
        </w:tc>
        <w:tc>
          <w:tcPr>
            <w:tcW w:w="1245" w:type="pct"/>
            <w:tcBorders>
              <w:top w:val="single" w:sz="4" w:space="0" w:color="auto"/>
              <w:left w:val="single" w:sz="4" w:space="0" w:color="auto"/>
              <w:bottom w:val="single" w:sz="4" w:space="0" w:color="auto"/>
              <w:right w:val="single" w:sz="4" w:space="0" w:color="auto"/>
            </w:tcBorders>
            <w:vAlign w:val="center"/>
          </w:tcPr>
          <w:p w14:paraId="72E1F677" w14:textId="77777777" w:rsidR="003763BA" w:rsidRPr="00ED72E1" w:rsidRDefault="003763BA" w:rsidP="003763BA">
            <w:pPr>
              <w:widowControl w:val="0"/>
              <w:spacing w:line="256" w:lineRule="auto"/>
              <w:jc w:val="center"/>
              <w:rPr>
                <w:sz w:val="18"/>
                <w:szCs w:val="18"/>
                <w:lang w:eastAsia="en-US"/>
              </w:rPr>
            </w:pPr>
          </w:p>
          <w:p w14:paraId="61B91742" w14:textId="77777777" w:rsidR="003763BA" w:rsidRPr="00ED72E1" w:rsidRDefault="003763BA" w:rsidP="003763BA">
            <w:pPr>
              <w:widowControl w:val="0"/>
              <w:spacing w:line="256" w:lineRule="auto"/>
              <w:jc w:val="center"/>
              <w:rPr>
                <w:sz w:val="18"/>
                <w:szCs w:val="18"/>
                <w:lang w:eastAsia="en-US"/>
              </w:rPr>
            </w:pPr>
          </w:p>
          <w:p w14:paraId="14BE2BB3" w14:textId="77777777" w:rsidR="003763BA" w:rsidRPr="00ED72E1" w:rsidRDefault="003763BA" w:rsidP="003763BA">
            <w:pPr>
              <w:widowControl w:val="0"/>
              <w:spacing w:line="256" w:lineRule="auto"/>
              <w:jc w:val="center"/>
              <w:rPr>
                <w:sz w:val="18"/>
                <w:szCs w:val="18"/>
                <w:lang w:eastAsia="en-US"/>
              </w:rPr>
            </w:pPr>
          </w:p>
          <w:p w14:paraId="5E9F3B02" w14:textId="77777777" w:rsidR="003763BA" w:rsidRPr="00ED72E1" w:rsidRDefault="003763BA" w:rsidP="003763BA">
            <w:pPr>
              <w:widowControl w:val="0"/>
              <w:spacing w:line="256" w:lineRule="auto"/>
              <w:jc w:val="center"/>
              <w:rPr>
                <w:sz w:val="18"/>
                <w:szCs w:val="18"/>
                <w:lang w:eastAsia="en-US"/>
              </w:rPr>
            </w:pPr>
          </w:p>
          <w:p w14:paraId="1DA7926C" w14:textId="77777777" w:rsidR="003763BA" w:rsidRPr="00ED72E1" w:rsidRDefault="003763BA" w:rsidP="003763BA">
            <w:pPr>
              <w:widowControl w:val="0"/>
              <w:spacing w:line="256" w:lineRule="auto"/>
              <w:jc w:val="center"/>
              <w:rPr>
                <w:sz w:val="18"/>
                <w:szCs w:val="18"/>
                <w:lang w:eastAsia="en-US"/>
              </w:rPr>
            </w:pPr>
          </w:p>
          <w:p w14:paraId="40A8F2C8" w14:textId="77777777" w:rsidR="003763BA" w:rsidRPr="00ED72E1" w:rsidRDefault="003763BA" w:rsidP="003763BA">
            <w:pPr>
              <w:widowControl w:val="0"/>
              <w:spacing w:line="256" w:lineRule="auto"/>
              <w:jc w:val="center"/>
              <w:rPr>
                <w:sz w:val="18"/>
                <w:szCs w:val="18"/>
                <w:lang w:eastAsia="en-US"/>
              </w:rPr>
            </w:pPr>
          </w:p>
        </w:tc>
        <w:tc>
          <w:tcPr>
            <w:tcW w:w="1246" w:type="pct"/>
            <w:tcBorders>
              <w:top w:val="single" w:sz="4" w:space="0" w:color="auto"/>
              <w:left w:val="single" w:sz="4" w:space="0" w:color="auto"/>
              <w:bottom w:val="single" w:sz="4" w:space="0" w:color="auto"/>
              <w:right w:val="single" w:sz="4" w:space="0" w:color="auto"/>
            </w:tcBorders>
            <w:vAlign w:val="center"/>
          </w:tcPr>
          <w:p w14:paraId="2C76A951" w14:textId="77777777" w:rsidR="003763BA" w:rsidRPr="00ED72E1" w:rsidRDefault="003763BA" w:rsidP="003763BA">
            <w:pPr>
              <w:widowControl w:val="0"/>
              <w:spacing w:line="256" w:lineRule="auto"/>
              <w:jc w:val="center"/>
              <w:rPr>
                <w:sz w:val="18"/>
                <w:szCs w:val="18"/>
                <w:lang w:eastAsia="en-US"/>
              </w:rPr>
            </w:pPr>
          </w:p>
          <w:p w14:paraId="5F4A46EA" w14:textId="77777777" w:rsidR="003763BA" w:rsidRPr="00ED72E1" w:rsidRDefault="003763BA" w:rsidP="003763BA">
            <w:pPr>
              <w:widowControl w:val="0"/>
              <w:spacing w:line="256" w:lineRule="auto"/>
              <w:jc w:val="center"/>
              <w:rPr>
                <w:sz w:val="18"/>
                <w:szCs w:val="18"/>
                <w:lang w:eastAsia="en-US"/>
              </w:rPr>
            </w:pPr>
          </w:p>
          <w:p w14:paraId="3F8F6B94" w14:textId="77777777" w:rsidR="003763BA" w:rsidRPr="00ED72E1" w:rsidRDefault="003763BA" w:rsidP="003763BA">
            <w:pPr>
              <w:widowControl w:val="0"/>
              <w:spacing w:line="256" w:lineRule="auto"/>
              <w:jc w:val="center"/>
              <w:rPr>
                <w:sz w:val="18"/>
                <w:szCs w:val="18"/>
                <w:lang w:eastAsia="en-US"/>
              </w:rPr>
            </w:pPr>
          </w:p>
          <w:p w14:paraId="7C1EEE2B" w14:textId="77777777" w:rsidR="003763BA" w:rsidRPr="00ED72E1" w:rsidRDefault="003763BA" w:rsidP="003763BA">
            <w:pPr>
              <w:widowControl w:val="0"/>
              <w:spacing w:line="256" w:lineRule="auto"/>
              <w:jc w:val="center"/>
              <w:rPr>
                <w:sz w:val="18"/>
                <w:szCs w:val="18"/>
                <w:lang w:eastAsia="en-US"/>
              </w:rPr>
            </w:pPr>
          </w:p>
          <w:p w14:paraId="49A3ECEB" w14:textId="77777777" w:rsidR="003763BA" w:rsidRPr="00ED72E1" w:rsidRDefault="003763BA" w:rsidP="003763BA">
            <w:pPr>
              <w:widowControl w:val="0"/>
              <w:spacing w:line="256" w:lineRule="auto"/>
              <w:jc w:val="center"/>
              <w:rPr>
                <w:sz w:val="18"/>
                <w:szCs w:val="18"/>
                <w:lang w:eastAsia="en-US"/>
              </w:rPr>
            </w:pPr>
          </w:p>
          <w:p w14:paraId="30C4D29B" w14:textId="77777777" w:rsidR="003763BA" w:rsidRPr="00ED72E1" w:rsidRDefault="003763BA" w:rsidP="003763BA">
            <w:pPr>
              <w:widowControl w:val="0"/>
              <w:spacing w:line="256" w:lineRule="auto"/>
              <w:jc w:val="center"/>
              <w:rPr>
                <w:sz w:val="18"/>
                <w:szCs w:val="18"/>
                <w:lang w:eastAsia="en-US"/>
              </w:rPr>
            </w:pPr>
          </w:p>
        </w:tc>
      </w:tr>
    </w:tbl>
    <w:p w14:paraId="20A42B71" w14:textId="57D32EDB" w:rsidR="007B558F" w:rsidRPr="00033A8B" w:rsidRDefault="007B558F" w:rsidP="007B558F">
      <w:pPr>
        <w:jc w:val="both"/>
        <w:rPr>
          <w:sz w:val="22"/>
          <w:szCs w:val="22"/>
        </w:rPr>
      </w:pPr>
      <w:r w:rsidRPr="00033A8B">
        <w:rPr>
          <w:sz w:val="22"/>
          <w:szCs w:val="22"/>
        </w:rPr>
        <w:t>i</w:t>
      </w:r>
    </w:p>
    <w:p w14:paraId="55234A98" w14:textId="77777777" w:rsidR="007B558F" w:rsidRPr="00033A8B" w:rsidRDefault="007B558F" w:rsidP="007B558F">
      <w:pPr>
        <w:rPr>
          <w:i/>
          <w:color w:val="FF0000"/>
          <w:sz w:val="22"/>
          <w:szCs w:val="22"/>
        </w:rPr>
      </w:pPr>
      <w:r w:rsidRPr="00033A8B">
        <w:rPr>
          <w:i/>
          <w:color w:val="FF0000"/>
          <w:sz w:val="22"/>
          <w:szCs w:val="22"/>
        </w:rPr>
        <w:t>(w przypadku działalności gospodarczej prowadzonej osobiście)</w:t>
      </w:r>
    </w:p>
    <w:p w14:paraId="45F17A11" w14:textId="3CF88A81" w:rsidR="007B558F" w:rsidRPr="00033A8B" w:rsidRDefault="007B558F" w:rsidP="007B558F">
      <w:pPr>
        <w:jc w:val="both"/>
        <w:rPr>
          <w:sz w:val="22"/>
          <w:szCs w:val="22"/>
        </w:rPr>
      </w:pPr>
      <w:r w:rsidRPr="00033A8B">
        <w:rPr>
          <w:b/>
          <w:bCs/>
          <w:sz w:val="22"/>
          <w:szCs w:val="22"/>
        </w:rPr>
        <w:t>Pan/</w:t>
      </w:r>
      <w:proofErr w:type="gramStart"/>
      <w:r w:rsidRPr="00033A8B">
        <w:rPr>
          <w:b/>
          <w:bCs/>
          <w:sz w:val="22"/>
          <w:szCs w:val="22"/>
        </w:rPr>
        <w:t>Pani</w:t>
      </w:r>
      <w:r w:rsidRPr="00033A8B">
        <w:rPr>
          <w:sz w:val="22"/>
          <w:szCs w:val="22"/>
        </w:rPr>
        <w:t xml:space="preserve">  …</w:t>
      </w:r>
      <w:proofErr w:type="gramEnd"/>
      <w:r w:rsidRPr="00033A8B">
        <w:rPr>
          <w:sz w:val="22"/>
          <w:szCs w:val="22"/>
        </w:rPr>
        <w:t>…………………………………… prowadzący/a działalność pod nazwą …………………………. z siedzibą w ……………………. ul. ………………</w:t>
      </w:r>
      <w:proofErr w:type="gramStart"/>
      <w:r w:rsidRPr="00033A8B">
        <w:rPr>
          <w:sz w:val="22"/>
          <w:szCs w:val="22"/>
        </w:rPr>
        <w:t>…….</w:t>
      </w:r>
      <w:proofErr w:type="gramEnd"/>
      <w:r w:rsidRPr="00033A8B">
        <w:rPr>
          <w:sz w:val="22"/>
          <w:szCs w:val="22"/>
        </w:rPr>
        <w:t>. , zarejestrowaną w</w:t>
      </w:r>
      <w:r w:rsidR="00033A8B" w:rsidRPr="00033A8B">
        <w:rPr>
          <w:sz w:val="22"/>
          <w:szCs w:val="22"/>
        </w:rPr>
        <w:t> </w:t>
      </w:r>
      <w:r w:rsidRPr="00033A8B">
        <w:rPr>
          <w:sz w:val="22"/>
          <w:szCs w:val="22"/>
        </w:rPr>
        <w:t>Centralnej Ewidencji i Informacji o Działalności Gospodarczej, NIP: …….. REGON: ……</w:t>
      </w:r>
      <w:proofErr w:type="gramStart"/>
      <w:r w:rsidRPr="00033A8B">
        <w:rPr>
          <w:sz w:val="22"/>
          <w:szCs w:val="22"/>
        </w:rPr>
        <w:t>…….</w:t>
      </w:r>
      <w:proofErr w:type="gramEnd"/>
      <w:r w:rsidRPr="00033A8B">
        <w:rPr>
          <w:sz w:val="22"/>
          <w:szCs w:val="22"/>
        </w:rPr>
        <w:t xml:space="preserve">…………….,  zwany/a  w treści Umowy </w:t>
      </w:r>
      <w:r w:rsidRPr="00033A8B">
        <w:rPr>
          <w:b/>
          <w:sz w:val="22"/>
          <w:szCs w:val="22"/>
        </w:rPr>
        <w:t>Wykonawcą</w:t>
      </w:r>
      <w:r w:rsidRPr="00033A8B">
        <w:rPr>
          <w:sz w:val="22"/>
          <w:szCs w:val="22"/>
        </w:rPr>
        <w:t>, reprezentowany/a przez osobę/y umocowane</w:t>
      </w:r>
    </w:p>
    <w:p w14:paraId="7065E3C5" w14:textId="77777777" w:rsidR="007B558F" w:rsidRPr="00033A8B" w:rsidRDefault="007B558F" w:rsidP="003763BA">
      <w:pPr>
        <w:keepNext/>
        <w:spacing w:before="120"/>
        <w:jc w:val="both"/>
        <w:rPr>
          <w:color w:val="FF0000"/>
          <w:sz w:val="22"/>
          <w:szCs w:val="22"/>
        </w:rPr>
      </w:pPr>
      <w:r w:rsidRPr="00033A8B">
        <w:rPr>
          <w:i/>
          <w:color w:val="FF0000"/>
          <w:sz w:val="22"/>
          <w:szCs w:val="22"/>
        </w:rPr>
        <w:lastRenderedPageBreak/>
        <w:t>(w przypadku spółki kapitałowej)</w:t>
      </w:r>
      <w:r w:rsidRPr="00033A8B">
        <w:rPr>
          <w:color w:val="FF0000"/>
          <w:sz w:val="22"/>
          <w:szCs w:val="22"/>
        </w:rPr>
        <w:t xml:space="preserve">  </w:t>
      </w:r>
    </w:p>
    <w:p w14:paraId="0FDFEA90" w14:textId="77777777" w:rsidR="007B558F" w:rsidRPr="00033A8B" w:rsidRDefault="007B558F" w:rsidP="007B558F">
      <w:pPr>
        <w:jc w:val="both"/>
        <w:rPr>
          <w:sz w:val="22"/>
          <w:szCs w:val="22"/>
        </w:rPr>
      </w:pPr>
      <w:r w:rsidRPr="00033A8B">
        <w:rPr>
          <w:sz w:val="22"/>
          <w:szCs w:val="22"/>
        </w:rPr>
        <w:t>……………………… z siedzibą ……………. przy ul. ………………, kod pocztowy ………</w:t>
      </w:r>
      <w:proofErr w:type="gramStart"/>
      <w:r w:rsidRPr="00033A8B">
        <w:rPr>
          <w:sz w:val="22"/>
          <w:szCs w:val="22"/>
        </w:rPr>
        <w:t>…….</w:t>
      </w:r>
      <w:proofErr w:type="gramEnd"/>
      <w:r w:rsidRPr="00033A8B">
        <w:rPr>
          <w:sz w:val="22"/>
          <w:szCs w:val="22"/>
        </w:rPr>
        <w:t>, zarejestrowana przez Sąd Rejonowy …………… w …………. pod numerem KRS ………………, wysokość kapitału zakładowego: …………… zł, REGON: ……</w:t>
      </w:r>
      <w:proofErr w:type="gramStart"/>
      <w:r w:rsidRPr="00033A8B">
        <w:rPr>
          <w:sz w:val="22"/>
          <w:szCs w:val="22"/>
        </w:rPr>
        <w:t>…….</w:t>
      </w:r>
      <w:proofErr w:type="gramEnd"/>
      <w:r w:rsidRPr="00033A8B">
        <w:rPr>
          <w:sz w:val="22"/>
          <w:szCs w:val="22"/>
        </w:rPr>
        <w:t xml:space="preserve">, NIP ……………, </w:t>
      </w:r>
    </w:p>
    <w:p w14:paraId="1C3662AB" w14:textId="77777777" w:rsidR="007B558F" w:rsidRPr="00033A8B" w:rsidRDefault="007B558F" w:rsidP="007B558F">
      <w:pPr>
        <w:jc w:val="both"/>
        <w:rPr>
          <w:sz w:val="22"/>
          <w:szCs w:val="22"/>
        </w:rPr>
      </w:pPr>
      <w:r w:rsidRPr="00033A8B">
        <w:rPr>
          <w:sz w:val="22"/>
          <w:szCs w:val="22"/>
        </w:rPr>
        <w:t xml:space="preserve">zwana w treści Umowy </w:t>
      </w:r>
      <w:r w:rsidRPr="00033A8B">
        <w:rPr>
          <w:b/>
          <w:sz w:val="22"/>
          <w:szCs w:val="22"/>
        </w:rPr>
        <w:t>Wykonawcą</w:t>
      </w:r>
      <w:r w:rsidRPr="00033A8B">
        <w:rPr>
          <w:sz w:val="22"/>
          <w:szCs w:val="22"/>
        </w:rPr>
        <w:t>, reprezentowana przez osoby umocowane.</w:t>
      </w:r>
    </w:p>
    <w:p w14:paraId="6D73F11E" w14:textId="77777777" w:rsidR="007B558F" w:rsidRPr="00033A8B" w:rsidRDefault="007B558F" w:rsidP="007B558F">
      <w:pPr>
        <w:ind w:left="720"/>
        <w:rPr>
          <w:sz w:val="10"/>
          <w:szCs w:val="10"/>
        </w:rPr>
      </w:pPr>
    </w:p>
    <w:p w14:paraId="46A8562F" w14:textId="77777777" w:rsidR="003763BA" w:rsidRDefault="003763BA" w:rsidP="007B558F">
      <w:pPr>
        <w:rPr>
          <w:i/>
          <w:color w:val="FF0000"/>
          <w:sz w:val="22"/>
          <w:szCs w:val="22"/>
        </w:rPr>
      </w:pPr>
    </w:p>
    <w:p w14:paraId="13F5F22E" w14:textId="719D9D4C" w:rsidR="007B558F" w:rsidRPr="00033A8B" w:rsidRDefault="007B558F" w:rsidP="007B558F">
      <w:pPr>
        <w:rPr>
          <w:color w:val="FF0000"/>
          <w:sz w:val="22"/>
          <w:szCs w:val="22"/>
        </w:rPr>
      </w:pPr>
      <w:r w:rsidRPr="00033A8B">
        <w:rPr>
          <w:i/>
          <w:color w:val="FF0000"/>
          <w:sz w:val="22"/>
          <w:szCs w:val="22"/>
        </w:rPr>
        <w:t>(w przypadku spółki cywilnej)</w:t>
      </w:r>
    </w:p>
    <w:p w14:paraId="5D587FF0" w14:textId="77777777" w:rsidR="007B558F" w:rsidRPr="00033A8B" w:rsidRDefault="007B558F" w:rsidP="007B558F">
      <w:pPr>
        <w:jc w:val="both"/>
        <w:rPr>
          <w:sz w:val="22"/>
          <w:szCs w:val="22"/>
        </w:rPr>
      </w:pPr>
      <w:r w:rsidRPr="00033A8B">
        <w:rPr>
          <w:b/>
          <w:sz w:val="22"/>
          <w:szCs w:val="22"/>
        </w:rPr>
        <w:t>Pan/Pani</w:t>
      </w:r>
      <w:r w:rsidRPr="00033A8B">
        <w:rPr>
          <w:sz w:val="22"/>
          <w:szCs w:val="22"/>
        </w:rPr>
        <w:t xml:space="preserve"> ………………………………… zarejestrowany/a w Centralnej Ewidencji i Informacji o Działalności Gospodarczej, NIP: …………</w:t>
      </w:r>
      <w:proofErr w:type="gramStart"/>
      <w:r w:rsidRPr="00033A8B">
        <w:rPr>
          <w:sz w:val="22"/>
          <w:szCs w:val="22"/>
        </w:rPr>
        <w:t>…….</w:t>
      </w:r>
      <w:proofErr w:type="gramEnd"/>
      <w:r w:rsidRPr="00033A8B">
        <w:rPr>
          <w:sz w:val="22"/>
          <w:szCs w:val="22"/>
        </w:rPr>
        <w:t>.</w:t>
      </w:r>
    </w:p>
    <w:p w14:paraId="273100FE" w14:textId="77777777" w:rsidR="007B558F" w:rsidRPr="00033A8B" w:rsidRDefault="007B558F" w:rsidP="007B558F">
      <w:pPr>
        <w:jc w:val="both"/>
        <w:rPr>
          <w:sz w:val="22"/>
          <w:szCs w:val="22"/>
        </w:rPr>
      </w:pPr>
      <w:r w:rsidRPr="00033A8B">
        <w:rPr>
          <w:b/>
          <w:sz w:val="22"/>
          <w:szCs w:val="22"/>
        </w:rPr>
        <w:t>Pan/Pani</w:t>
      </w:r>
      <w:r w:rsidRPr="00033A8B">
        <w:rPr>
          <w:sz w:val="22"/>
          <w:szCs w:val="22"/>
        </w:rPr>
        <w:t xml:space="preserve"> ………………………………… zarejestrowany/a w Centralnej Ewidencji i Informacji o Działalności Gospodarczej, NIP: …………</w:t>
      </w:r>
      <w:proofErr w:type="gramStart"/>
      <w:r w:rsidRPr="00033A8B">
        <w:rPr>
          <w:sz w:val="22"/>
          <w:szCs w:val="22"/>
        </w:rPr>
        <w:t>…….</w:t>
      </w:r>
      <w:proofErr w:type="gramEnd"/>
      <w:r w:rsidRPr="00033A8B">
        <w:rPr>
          <w:sz w:val="22"/>
          <w:szCs w:val="22"/>
        </w:rPr>
        <w:t>.</w:t>
      </w:r>
    </w:p>
    <w:p w14:paraId="1DFFCBD8" w14:textId="77777777" w:rsidR="007B558F" w:rsidRPr="00033A8B" w:rsidRDefault="007B558F" w:rsidP="007B558F">
      <w:pPr>
        <w:jc w:val="both"/>
        <w:rPr>
          <w:sz w:val="22"/>
          <w:szCs w:val="22"/>
        </w:rPr>
      </w:pPr>
      <w:r w:rsidRPr="00033A8B">
        <w:rPr>
          <w:b/>
          <w:sz w:val="22"/>
          <w:szCs w:val="22"/>
        </w:rPr>
        <w:t>wspólnie prowadzący działalność gospodarczą w formie spółki cywilnej</w:t>
      </w:r>
      <w:r w:rsidRPr="00033A8B">
        <w:rPr>
          <w:sz w:val="22"/>
          <w:szCs w:val="22"/>
        </w:rPr>
        <w:t xml:space="preserve"> pod nazwą …</w:t>
      </w:r>
      <w:proofErr w:type="gramStart"/>
      <w:r w:rsidRPr="00033A8B">
        <w:rPr>
          <w:sz w:val="22"/>
          <w:szCs w:val="22"/>
        </w:rPr>
        <w:t>…….</w:t>
      </w:r>
      <w:proofErr w:type="gramEnd"/>
      <w:r w:rsidRPr="00033A8B">
        <w:rPr>
          <w:sz w:val="22"/>
          <w:szCs w:val="22"/>
        </w:rPr>
        <w:t>….  z siedzibą w ……………………………  ul………………………, NIP: …………</w:t>
      </w:r>
      <w:proofErr w:type="gramStart"/>
      <w:r w:rsidRPr="00033A8B">
        <w:rPr>
          <w:sz w:val="22"/>
          <w:szCs w:val="22"/>
        </w:rPr>
        <w:t>…….</w:t>
      </w:r>
      <w:proofErr w:type="gramEnd"/>
      <w:r w:rsidRPr="00033A8B">
        <w:rPr>
          <w:sz w:val="22"/>
          <w:szCs w:val="22"/>
        </w:rPr>
        <w:t xml:space="preserve">. zwanej w treści Umowy </w:t>
      </w:r>
      <w:r w:rsidRPr="00033A8B">
        <w:rPr>
          <w:b/>
          <w:sz w:val="22"/>
          <w:szCs w:val="22"/>
        </w:rPr>
        <w:t>Wykonawcą</w:t>
      </w:r>
      <w:r w:rsidRPr="00033A8B">
        <w:rPr>
          <w:sz w:val="22"/>
          <w:szCs w:val="22"/>
        </w:rPr>
        <w:t>, reprezentowanej przez osoby umocowane.</w:t>
      </w:r>
    </w:p>
    <w:p w14:paraId="793BE074" w14:textId="77777777" w:rsidR="007B558F" w:rsidRPr="00033A8B" w:rsidRDefault="007B558F" w:rsidP="007B558F">
      <w:pPr>
        <w:ind w:left="720"/>
        <w:jc w:val="both"/>
        <w:rPr>
          <w:sz w:val="10"/>
          <w:szCs w:val="10"/>
        </w:rPr>
      </w:pPr>
    </w:p>
    <w:p w14:paraId="50898113" w14:textId="77777777" w:rsidR="003763BA" w:rsidRDefault="003763BA" w:rsidP="007B558F">
      <w:pPr>
        <w:rPr>
          <w:i/>
          <w:color w:val="FF0000"/>
          <w:sz w:val="22"/>
          <w:szCs w:val="22"/>
        </w:rPr>
      </w:pPr>
    </w:p>
    <w:p w14:paraId="091EAAD2" w14:textId="42FF205E" w:rsidR="007B558F" w:rsidRPr="00033A8B" w:rsidRDefault="007B558F" w:rsidP="007B558F">
      <w:pPr>
        <w:rPr>
          <w:color w:val="FF0000"/>
          <w:sz w:val="22"/>
          <w:szCs w:val="22"/>
        </w:rPr>
      </w:pPr>
      <w:r w:rsidRPr="00033A8B">
        <w:rPr>
          <w:i/>
          <w:color w:val="FF0000"/>
          <w:sz w:val="22"/>
          <w:szCs w:val="22"/>
        </w:rPr>
        <w:t>(w przypadku Konsorcjum)</w:t>
      </w:r>
    </w:p>
    <w:p w14:paraId="788BE452" w14:textId="77777777" w:rsidR="007B558F" w:rsidRPr="00033A8B" w:rsidRDefault="007B558F" w:rsidP="007B558F">
      <w:pPr>
        <w:rPr>
          <w:sz w:val="22"/>
          <w:szCs w:val="22"/>
        </w:rPr>
      </w:pPr>
      <w:r w:rsidRPr="00033A8B">
        <w:rPr>
          <w:sz w:val="22"/>
          <w:szCs w:val="22"/>
        </w:rPr>
        <w:t>Konsorcjum firm:</w:t>
      </w:r>
    </w:p>
    <w:p w14:paraId="29C31A2C" w14:textId="77777777" w:rsidR="007B558F" w:rsidRPr="00033A8B" w:rsidRDefault="007B558F" w:rsidP="00F76E7B">
      <w:pPr>
        <w:numPr>
          <w:ilvl w:val="1"/>
          <w:numId w:val="54"/>
        </w:numPr>
        <w:tabs>
          <w:tab w:val="clear" w:pos="785"/>
        </w:tabs>
        <w:ind w:left="284" w:hanging="284"/>
        <w:jc w:val="both"/>
        <w:rPr>
          <w:sz w:val="22"/>
          <w:szCs w:val="22"/>
        </w:rPr>
      </w:pPr>
      <w:r w:rsidRPr="00033A8B">
        <w:rPr>
          <w:b/>
          <w:sz w:val="22"/>
          <w:szCs w:val="22"/>
        </w:rPr>
        <w:t>Lider</w:t>
      </w:r>
      <w:r w:rsidRPr="00033A8B">
        <w:rPr>
          <w:sz w:val="22"/>
          <w:szCs w:val="22"/>
        </w:rPr>
        <w:t xml:space="preserve"> </w:t>
      </w:r>
      <w:proofErr w:type="gramStart"/>
      <w:r w:rsidRPr="00033A8B">
        <w:rPr>
          <w:sz w:val="22"/>
          <w:szCs w:val="22"/>
        </w:rPr>
        <w:t>-  …</w:t>
      </w:r>
      <w:proofErr w:type="gramEnd"/>
      <w:r w:rsidRPr="00033A8B">
        <w:rPr>
          <w:sz w:val="22"/>
          <w:szCs w:val="22"/>
        </w:rPr>
        <w:t>…………….... z siedzibą ………………. przy ul. …………, kod pocztowy …</w:t>
      </w:r>
      <w:proofErr w:type="gramStart"/>
      <w:r w:rsidRPr="00033A8B">
        <w:rPr>
          <w:sz w:val="22"/>
          <w:szCs w:val="22"/>
        </w:rPr>
        <w:t>…….</w:t>
      </w:r>
      <w:proofErr w:type="gramEnd"/>
      <w:r w:rsidRPr="00033A8B">
        <w:rPr>
          <w:sz w:val="22"/>
          <w:szCs w:val="22"/>
        </w:rPr>
        <w:t>, zarejestrowana przez Sąd Rejonowy …………………….… w ……………………. pod numerem KRS …………………, wysokość kapitału zakładowego: ……………. zł, REGON: …</w:t>
      </w:r>
      <w:proofErr w:type="gramStart"/>
      <w:r w:rsidRPr="00033A8B">
        <w:rPr>
          <w:sz w:val="22"/>
          <w:szCs w:val="22"/>
        </w:rPr>
        <w:t>…….</w:t>
      </w:r>
      <w:proofErr w:type="gramEnd"/>
      <w:r w:rsidRPr="00033A8B">
        <w:rPr>
          <w:sz w:val="22"/>
          <w:szCs w:val="22"/>
        </w:rPr>
        <w:t>……., NIP ………………… (</w:t>
      </w:r>
      <w:r w:rsidRPr="00033A8B">
        <w:rPr>
          <w:i/>
          <w:sz w:val="22"/>
          <w:szCs w:val="22"/>
        </w:rPr>
        <w:t>sprawdzić, czy pełnomocnik jest liderem konsorcjum)</w:t>
      </w:r>
    </w:p>
    <w:p w14:paraId="3CCFD18B" w14:textId="77777777" w:rsidR="007B558F" w:rsidRPr="00033A8B" w:rsidRDefault="007B558F" w:rsidP="00F76E7B">
      <w:pPr>
        <w:numPr>
          <w:ilvl w:val="1"/>
          <w:numId w:val="54"/>
        </w:numPr>
        <w:tabs>
          <w:tab w:val="clear" w:pos="785"/>
        </w:tabs>
        <w:ind w:left="284" w:hanging="284"/>
        <w:jc w:val="both"/>
        <w:rPr>
          <w:sz w:val="22"/>
          <w:szCs w:val="22"/>
        </w:rPr>
      </w:pPr>
      <w:proofErr w:type="gramStart"/>
      <w:r w:rsidRPr="00033A8B">
        <w:rPr>
          <w:b/>
          <w:sz w:val="22"/>
          <w:szCs w:val="22"/>
        </w:rPr>
        <w:t>Uczestnik</w:t>
      </w:r>
      <w:r w:rsidRPr="00033A8B">
        <w:rPr>
          <w:sz w:val="22"/>
          <w:szCs w:val="22"/>
        </w:rPr>
        <w:t xml:space="preserve">  -</w:t>
      </w:r>
      <w:proofErr w:type="gramEnd"/>
      <w:r w:rsidRPr="00033A8B">
        <w:rPr>
          <w:sz w:val="22"/>
          <w:szCs w:val="22"/>
        </w:rPr>
        <w:t xml:space="preserve">  …………….... z siedzibą ………………. przy ul. …………, kod pocztowy …</w:t>
      </w:r>
      <w:proofErr w:type="gramStart"/>
      <w:r w:rsidRPr="00033A8B">
        <w:rPr>
          <w:sz w:val="22"/>
          <w:szCs w:val="22"/>
        </w:rPr>
        <w:t>…….</w:t>
      </w:r>
      <w:proofErr w:type="gramEnd"/>
      <w:r w:rsidRPr="00033A8B">
        <w:rPr>
          <w:sz w:val="22"/>
          <w:szCs w:val="22"/>
        </w:rPr>
        <w:t>, zarejestrowana przez Sąd Rejonowy ………………… w …………………. pod numerem KRS …………, wysokość kapitału zakładowego: …………. zł, REGON: …</w:t>
      </w:r>
      <w:proofErr w:type="gramStart"/>
      <w:r w:rsidRPr="00033A8B">
        <w:rPr>
          <w:sz w:val="22"/>
          <w:szCs w:val="22"/>
        </w:rPr>
        <w:t>…….</w:t>
      </w:r>
      <w:proofErr w:type="gramEnd"/>
      <w:r w:rsidRPr="00033A8B">
        <w:rPr>
          <w:sz w:val="22"/>
          <w:szCs w:val="22"/>
        </w:rPr>
        <w:t>., NIP …………</w:t>
      </w:r>
    </w:p>
    <w:p w14:paraId="7BBAA3C7" w14:textId="77777777" w:rsidR="003763BA" w:rsidRDefault="007B558F" w:rsidP="00033A8B">
      <w:pPr>
        <w:ind w:left="280"/>
        <w:jc w:val="both"/>
        <w:rPr>
          <w:sz w:val="22"/>
          <w:szCs w:val="22"/>
        </w:rPr>
      </w:pPr>
      <w:r w:rsidRPr="00033A8B">
        <w:rPr>
          <w:sz w:val="22"/>
          <w:szCs w:val="22"/>
        </w:rPr>
        <w:t xml:space="preserve">zwani w treści Umowy </w:t>
      </w:r>
      <w:r w:rsidRPr="00033A8B">
        <w:rPr>
          <w:b/>
          <w:sz w:val="22"/>
          <w:szCs w:val="22"/>
        </w:rPr>
        <w:t>Wykonawcą</w:t>
      </w:r>
      <w:r w:rsidRPr="00033A8B">
        <w:rPr>
          <w:sz w:val="22"/>
          <w:szCs w:val="22"/>
        </w:rPr>
        <w:t>, w imieniu którego działa Pełnomocnik reprezentowany przez osoby umocowane.</w:t>
      </w:r>
    </w:p>
    <w:p w14:paraId="60E38882" w14:textId="77777777" w:rsidR="003763BA" w:rsidRDefault="003763BA" w:rsidP="00033A8B">
      <w:pPr>
        <w:ind w:left="280"/>
        <w:jc w:val="both"/>
        <w:rPr>
          <w:sz w:val="22"/>
          <w:szCs w:val="22"/>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0"/>
      </w:tblGrid>
      <w:tr w:rsidR="003763BA" w:rsidRPr="00ED72E1" w14:paraId="48BC23DF" w14:textId="77777777" w:rsidTr="00B51E2E">
        <w:trPr>
          <w:trHeight w:val="20"/>
          <w:tblHeader/>
        </w:trPr>
        <w:tc>
          <w:tcPr>
            <w:tcW w:w="500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3F8BECB" w14:textId="77777777" w:rsidR="003763BA" w:rsidRPr="00ED72E1" w:rsidRDefault="003763BA" w:rsidP="00E54459">
            <w:pPr>
              <w:widowControl w:val="0"/>
              <w:tabs>
                <w:tab w:val="left" w:pos="284"/>
                <w:tab w:val="left" w:pos="851"/>
              </w:tabs>
              <w:spacing w:line="256" w:lineRule="auto"/>
              <w:ind w:left="284" w:hanging="284"/>
              <w:jc w:val="center"/>
              <w:rPr>
                <w:b/>
                <w:bCs/>
                <w:lang w:eastAsia="en-US"/>
              </w:rPr>
            </w:pPr>
            <w:r w:rsidRPr="00ED72E1">
              <w:rPr>
                <w:b/>
                <w:bCs/>
                <w:sz w:val="22"/>
                <w:szCs w:val="22"/>
                <w:shd w:val="clear" w:color="auto" w:fill="F2F2F2"/>
                <w:lang w:eastAsia="en-US"/>
              </w:rPr>
              <w:t>WYKONAWC</w:t>
            </w:r>
            <w:r w:rsidRPr="00ED72E1">
              <w:rPr>
                <w:b/>
                <w:bCs/>
                <w:sz w:val="22"/>
                <w:szCs w:val="22"/>
                <w:lang w:eastAsia="en-US"/>
              </w:rPr>
              <w:t>A</w:t>
            </w:r>
          </w:p>
        </w:tc>
      </w:tr>
      <w:tr w:rsidR="003763BA" w:rsidRPr="00ED72E1" w14:paraId="612ED11C" w14:textId="77777777" w:rsidTr="00B51E2E">
        <w:trPr>
          <w:trHeight w:val="1020"/>
        </w:trPr>
        <w:tc>
          <w:tcPr>
            <w:tcW w:w="5000" w:type="pct"/>
            <w:tcBorders>
              <w:top w:val="single" w:sz="4" w:space="0" w:color="auto"/>
              <w:left w:val="single" w:sz="4" w:space="0" w:color="auto"/>
              <w:bottom w:val="single" w:sz="4" w:space="0" w:color="auto"/>
              <w:right w:val="single" w:sz="4" w:space="0" w:color="auto"/>
            </w:tcBorders>
            <w:vAlign w:val="center"/>
          </w:tcPr>
          <w:p w14:paraId="74B90FB4" w14:textId="77777777" w:rsidR="003763BA" w:rsidRPr="00ED72E1" w:rsidRDefault="003763BA" w:rsidP="00E54459">
            <w:pPr>
              <w:widowControl w:val="0"/>
              <w:spacing w:line="256" w:lineRule="auto"/>
              <w:jc w:val="center"/>
              <w:rPr>
                <w:sz w:val="18"/>
                <w:szCs w:val="18"/>
                <w:lang w:eastAsia="en-US"/>
              </w:rPr>
            </w:pPr>
          </w:p>
          <w:p w14:paraId="7A9C6998" w14:textId="77777777" w:rsidR="003763BA" w:rsidRPr="00ED72E1" w:rsidRDefault="003763BA" w:rsidP="00E54459">
            <w:pPr>
              <w:widowControl w:val="0"/>
              <w:spacing w:line="256" w:lineRule="auto"/>
              <w:jc w:val="center"/>
              <w:rPr>
                <w:sz w:val="18"/>
                <w:szCs w:val="18"/>
                <w:lang w:eastAsia="en-US"/>
              </w:rPr>
            </w:pPr>
          </w:p>
          <w:p w14:paraId="5D8BDA23" w14:textId="77777777" w:rsidR="003763BA" w:rsidRDefault="003763BA" w:rsidP="00E54459">
            <w:pPr>
              <w:widowControl w:val="0"/>
              <w:spacing w:line="256" w:lineRule="auto"/>
              <w:jc w:val="center"/>
              <w:rPr>
                <w:sz w:val="18"/>
                <w:szCs w:val="18"/>
                <w:lang w:eastAsia="en-US"/>
              </w:rPr>
            </w:pPr>
          </w:p>
          <w:p w14:paraId="0203E9D7" w14:textId="77777777" w:rsidR="00B51E2E" w:rsidRDefault="00B51E2E" w:rsidP="00E54459">
            <w:pPr>
              <w:widowControl w:val="0"/>
              <w:spacing w:line="256" w:lineRule="auto"/>
              <w:jc w:val="center"/>
              <w:rPr>
                <w:sz w:val="18"/>
                <w:szCs w:val="18"/>
                <w:lang w:eastAsia="en-US"/>
              </w:rPr>
            </w:pPr>
          </w:p>
          <w:p w14:paraId="22414C73" w14:textId="77777777" w:rsidR="00374A75" w:rsidRDefault="00374A75" w:rsidP="00E54459">
            <w:pPr>
              <w:widowControl w:val="0"/>
              <w:spacing w:line="256" w:lineRule="auto"/>
              <w:jc w:val="center"/>
              <w:rPr>
                <w:sz w:val="18"/>
                <w:szCs w:val="18"/>
                <w:lang w:eastAsia="en-US"/>
              </w:rPr>
            </w:pPr>
          </w:p>
          <w:p w14:paraId="34E80D40" w14:textId="77777777" w:rsidR="00374A75" w:rsidRPr="00ED72E1" w:rsidRDefault="00374A75" w:rsidP="00E54459">
            <w:pPr>
              <w:widowControl w:val="0"/>
              <w:spacing w:line="256" w:lineRule="auto"/>
              <w:jc w:val="center"/>
              <w:rPr>
                <w:sz w:val="18"/>
                <w:szCs w:val="18"/>
                <w:lang w:eastAsia="en-US"/>
              </w:rPr>
            </w:pPr>
          </w:p>
          <w:p w14:paraId="593C5C89" w14:textId="77777777" w:rsidR="003763BA" w:rsidRPr="00ED72E1" w:rsidRDefault="003763BA" w:rsidP="00E54459">
            <w:pPr>
              <w:widowControl w:val="0"/>
              <w:spacing w:line="256" w:lineRule="auto"/>
              <w:jc w:val="center"/>
              <w:rPr>
                <w:sz w:val="18"/>
                <w:szCs w:val="18"/>
                <w:lang w:eastAsia="en-US"/>
              </w:rPr>
            </w:pPr>
          </w:p>
          <w:p w14:paraId="7BB6DC37" w14:textId="77777777" w:rsidR="003763BA" w:rsidRPr="00ED72E1" w:rsidRDefault="003763BA" w:rsidP="00E54459">
            <w:pPr>
              <w:widowControl w:val="0"/>
              <w:spacing w:line="256" w:lineRule="auto"/>
              <w:jc w:val="center"/>
              <w:rPr>
                <w:sz w:val="18"/>
                <w:szCs w:val="18"/>
                <w:lang w:eastAsia="en-US"/>
              </w:rPr>
            </w:pPr>
          </w:p>
          <w:p w14:paraId="312B3220" w14:textId="77777777" w:rsidR="003763BA" w:rsidRPr="00ED72E1" w:rsidRDefault="003763BA" w:rsidP="00E54459">
            <w:pPr>
              <w:widowControl w:val="0"/>
              <w:tabs>
                <w:tab w:val="left" w:pos="284"/>
                <w:tab w:val="left" w:pos="851"/>
              </w:tabs>
              <w:spacing w:line="256" w:lineRule="auto"/>
              <w:ind w:left="284" w:hanging="284"/>
              <w:jc w:val="center"/>
              <w:rPr>
                <w:b/>
                <w:bCs/>
                <w:lang w:val="en-US" w:eastAsia="en-US"/>
              </w:rPr>
            </w:pPr>
          </w:p>
        </w:tc>
      </w:tr>
    </w:tbl>
    <w:p w14:paraId="0E914739" w14:textId="422A03E0" w:rsidR="007B558F" w:rsidRPr="00E66F78" w:rsidRDefault="007B558F" w:rsidP="00033A8B">
      <w:pPr>
        <w:ind w:left="280"/>
        <w:jc w:val="both"/>
        <w:rPr>
          <w:sz w:val="22"/>
          <w:szCs w:val="22"/>
        </w:rPr>
      </w:pPr>
      <w:r w:rsidRPr="00E66F78">
        <w:br w:type="page"/>
      </w:r>
    </w:p>
    <w:bookmarkEnd w:id="131" w:displacedByCustomXml="next"/>
    <w:sdt>
      <w:sdtPr>
        <w:id w:val="-1055619971"/>
        <w:docPartObj>
          <w:docPartGallery w:val="Table of Contents"/>
          <w:docPartUnique/>
        </w:docPartObj>
      </w:sdtPr>
      <w:sdtEndPr>
        <w:rPr>
          <w:b/>
          <w:bCs/>
        </w:rPr>
      </w:sdtEndPr>
      <w:sdtContent>
        <w:p w14:paraId="1621A809" w14:textId="3A295941" w:rsidR="00BB3697" w:rsidRPr="00052816" w:rsidRDefault="00BB3697" w:rsidP="000C028E">
          <w:pPr>
            <w:pStyle w:val="Spistreci1"/>
          </w:pPr>
          <w:r w:rsidRPr="00052816">
            <w:t>Spis treści:</w:t>
          </w:r>
        </w:p>
        <w:p w14:paraId="4BF5D85C" w14:textId="1DB466FC" w:rsidR="000A5978" w:rsidRDefault="002354E3" w:rsidP="000C028E">
          <w:pPr>
            <w:pStyle w:val="Spistreci1"/>
            <w:rPr>
              <w:rFonts w:asciiTheme="minorHAnsi" w:eastAsiaTheme="minorEastAsia" w:hAnsiTheme="minorHAnsi" w:cstheme="minorBidi"/>
              <w:noProof/>
              <w:sz w:val="22"/>
              <w:szCs w:val="22"/>
            </w:rPr>
          </w:pPr>
          <w:r>
            <w:rPr>
              <w:rFonts w:ascii="Calibri Light" w:hAnsi="Calibri Light"/>
              <w:color w:val="2F5496"/>
              <w:sz w:val="32"/>
              <w:szCs w:val="32"/>
            </w:rPr>
            <w:fldChar w:fldCharType="begin"/>
          </w:r>
          <w:r>
            <w:rPr>
              <w:rFonts w:ascii="Calibri Light" w:hAnsi="Calibri Light"/>
              <w:color w:val="2F5496"/>
              <w:sz w:val="32"/>
              <w:szCs w:val="32"/>
            </w:rPr>
            <w:instrText xml:space="preserve"> TOC \h \z \u \t "Nagłówek 2;1" </w:instrText>
          </w:r>
          <w:r>
            <w:rPr>
              <w:rFonts w:ascii="Calibri Light" w:hAnsi="Calibri Light"/>
              <w:color w:val="2F5496"/>
              <w:sz w:val="32"/>
              <w:szCs w:val="32"/>
            </w:rPr>
            <w:fldChar w:fldCharType="separate"/>
          </w:r>
          <w:hyperlink w:anchor="_Toc128388009" w:history="1">
            <w:r w:rsidR="000A5978" w:rsidRPr="00452B50">
              <w:rPr>
                <w:rStyle w:val="Hipercze"/>
                <w:noProof/>
              </w:rPr>
              <w:t>§ 1. Podstawa zawarcia Umowy</w:t>
            </w:r>
            <w:r w:rsidR="000A5978">
              <w:rPr>
                <w:noProof/>
                <w:webHidden/>
              </w:rPr>
              <w:tab/>
            </w:r>
            <w:r w:rsidR="000A5978">
              <w:rPr>
                <w:noProof/>
                <w:webHidden/>
              </w:rPr>
              <w:fldChar w:fldCharType="begin"/>
            </w:r>
            <w:r w:rsidR="000A5978">
              <w:rPr>
                <w:noProof/>
                <w:webHidden/>
              </w:rPr>
              <w:instrText xml:space="preserve"> PAGEREF _Toc128388009 \h </w:instrText>
            </w:r>
            <w:r w:rsidR="000A5978">
              <w:rPr>
                <w:noProof/>
                <w:webHidden/>
              </w:rPr>
            </w:r>
            <w:r w:rsidR="000A5978">
              <w:rPr>
                <w:noProof/>
                <w:webHidden/>
              </w:rPr>
              <w:fldChar w:fldCharType="separate"/>
            </w:r>
            <w:r w:rsidR="00850CF3">
              <w:rPr>
                <w:noProof/>
                <w:webHidden/>
              </w:rPr>
              <w:t>55</w:t>
            </w:r>
            <w:r w:rsidR="000A5978">
              <w:rPr>
                <w:noProof/>
                <w:webHidden/>
              </w:rPr>
              <w:fldChar w:fldCharType="end"/>
            </w:r>
          </w:hyperlink>
        </w:p>
        <w:p w14:paraId="317A12CC" w14:textId="19F8A693" w:rsidR="000A5978" w:rsidRDefault="00E165C3" w:rsidP="000C028E">
          <w:pPr>
            <w:pStyle w:val="Spistreci1"/>
            <w:rPr>
              <w:rFonts w:asciiTheme="minorHAnsi" w:eastAsiaTheme="minorEastAsia" w:hAnsiTheme="minorHAnsi" w:cstheme="minorBidi"/>
              <w:noProof/>
              <w:sz w:val="22"/>
              <w:szCs w:val="22"/>
            </w:rPr>
          </w:pPr>
          <w:hyperlink w:anchor="_Toc128388010" w:history="1">
            <w:r w:rsidR="000A5978" w:rsidRPr="00452B50">
              <w:rPr>
                <w:rStyle w:val="Hipercze"/>
                <w:noProof/>
              </w:rPr>
              <w:t>§ 2. Przedmiot Umowy</w:t>
            </w:r>
            <w:r w:rsidR="000A5978">
              <w:rPr>
                <w:noProof/>
                <w:webHidden/>
              </w:rPr>
              <w:tab/>
            </w:r>
            <w:r w:rsidR="000A5978">
              <w:rPr>
                <w:noProof/>
                <w:webHidden/>
              </w:rPr>
              <w:fldChar w:fldCharType="begin"/>
            </w:r>
            <w:r w:rsidR="000A5978">
              <w:rPr>
                <w:noProof/>
                <w:webHidden/>
              </w:rPr>
              <w:instrText xml:space="preserve"> PAGEREF _Toc128388010 \h </w:instrText>
            </w:r>
            <w:r w:rsidR="000A5978">
              <w:rPr>
                <w:noProof/>
                <w:webHidden/>
              </w:rPr>
            </w:r>
            <w:r w:rsidR="000A5978">
              <w:rPr>
                <w:noProof/>
                <w:webHidden/>
              </w:rPr>
              <w:fldChar w:fldCharType="separate"/>
            </w:r>
            <w:r w:rsidR="00850CF3">
              <w:rPr>
                <w:noProof/>
                <w:webHidden/>
              </w:rPr>
              <w:t>55</w:t>
            </w:r>
            <w:r w:rsidR="000A5978">
              <w:rPr>
                <w:noProof/>
                <w:webHidden/>
              </w:rPr>
              <w:fldChar w:fldCharType="end"/>
            </w:r>
          </w:hyperlink>
        </w:p>
        <w:p w14:paraId="332FD9A0" w14:textId="7128EAB6" w:rsidR="000A5978" w:rsidRDefault="00E165C3" w:rsidP="000C028E">
          <w:pPr>
            <w:pStyle w:val="Spistreci1"/>
            <w:rPr>
              <w:rFonts w:asciiTheme="minorHAnsi" w:eastAsiaTheme="minorEastAsia" w:hAnsiTheme="minorHAnsi" w:cstheme="minorBidi"/>
              <w:noProof/>
              <w:sz w:val="22"/>
              <w:szCs w:val="22"/>
            </w:rPr>
          </w:pPr>
          <w:hyperlink w:anchor="_Toc128388011" w:history="1">
            <w:r w:rsidR="000A5978" w:rsidRPr="00452B50">
              <w:rPr>
                <w:rStyle w:val="Hipercze"/>
                <w:noProof/>
              </w:rPr>
              <w:t>§ 3. Cena i sposób rozliczeń</w:t>
            </w:r>
            <w:r w:rsidR="000A5978">
              <w:rPr>
                <w:noProof/>
                <w:webHidden/>
              </w:rPr>
              <w:tab/>
            </w:r>
            <w:r w:rsidR="000A5978">
              <w:rPr>
                <w:noProof/>
                <w:webHidden/>
              </w:rPr>
              <w:fldChar w:fldCharType="begin"/>
            </w:r>
            <w:r w:rsidR="000A5978">
              <w:rPr>
                <w:noProof/>
                <w:webHidden/>
              </w:rPr>
              <w:instrText xml:space="preserve"> PAGEREF _Toc128388011 \h </w:instrText>
            </w:r>
            <w:r w:rsidR="000A5978">
              <w:rPr>
                <w:noProof/>
                <w:webHidden/>
              </w:rPr>
            </w:r>
            <w:r w:rsidR="000A5978">
              <w:rPr>
                <w:noProof/>
                <w:webHidden/>
              </w:rPr>
              <w:fldChar w:fldCharType="separate"/>
            </w:r>
            <w:r w:rsidR="00850CF3">
              <w:rPr>
                <w:noProof/>
                <w:webHidden/>
              </w:rPr>
              <w:t>55</w:t>
            </w:r>
            <w:r w:rsidR="000A5978">
              <w:rPr>
                <w:noProof/>
                <w:webHidden/>
              </w:rPr>
              <w:fldChar w:fldCharType="end"/>
            </w:r>
          </w:hyperlink>
        </w:p>
        <w:p w14:paraId="4DBCADD5" w14:textId="14E99B98" w:rsidR="000A5978" w:rsidRDefault="00E165C3" w:rsidP="000C028E">
          <w:pPr>
            <w:pStyle w:val="Spistreci1"/>
            <w:rPr>
              <w:rFonts w:asciiTheme="minorHAnsi" w:eastAsiaTheme="minorEastAsia" w:hAnsiTheme="minorHAnsi" w:cstheme="minorBidi"/>
              <w:noProof/>
              <w:sz w:val="22"/>
              <w:szCs w:val="22"/>
            </w:rPr>
          </w:pPr>
          <w:hyperlink w:anchor="_Toc128388012" w:history="1">
            <w:r w:rsidR="000A5978" w:rsidRPr="00452B50">
              <w:rPr>
                <w:rStyle w:val="Hipercze"/>
                <w:noProof/>
              </w:rPr>
              <w:t>§ 4. Fakturowanie i płatności</w:t>
            </w:r>
            <w:r w:rsidR="000A5978">
              <w:rPr>
                <w:noProof/>
                <w:webHidden/>
              </w:rPr>
              <w:tab/>
            </w:r>
            <w:r w:rsidR="000A5978">
              <w:rPr>
                <w:noProof/>
                <w:webHidden/>
              </w:rPr>
              <w:fldChar w:fldCharType="begin"/>
            </w:r>
            <w:r w:rsidR="000A5978">
              <w:rPr>
                <w:noProof/>
                <w:webHidden/>
              </w:rPr>
              <w:instrText xml:space="preserve"> PAGEREF _Toc128388012 \h </w:instrText>
            </w:r>
            <w:r w:rsidR="000A5978">
              <w:rPr>
                <w:noProof/>
                <w:webHidden/>
              </w:rPr>
            </w:r>
            <w:r w:rsidR="000A5978">
              <w:rPr>
                <w:noProof/>
                <w:webHidden/>
              </w:rPr>
              <w:fldChar w:fldCharType="separate"/>
            </w:r>
            <w:r w:rsidR="00850CF3">
              <w:rPr>
                <w:noProof/>
                <w:webHidden/>
              </w:rPr>
              <w:t>56</w:t>
            </w:r>
            <w:r w:rsidR="000A5978">
              <w:rPr>
                <w:noProof/>
                <w:webHidden/>
              </w:rPr>
              <w:fldChar w:fldCharType="end"/>
            </w:r>
          </w:hyperlink>
        </w:p>
        <w:p w14:paraId="5A65B4FF" w14:textId="43DDD961" w:rsidR="000A5978" w:rsidRDefault="00E165C3" w:rsidP="000C028E">
          <w:pPr>
            <w:pStyle w:val="Spistreci1"/>
            <w:rPr>
              <w:rFonts w:asciiTheme="minorHAnsi" w:eastAsiaTheme="minorEastAsia" w:hAnsiTheme="minorHAnsi" w:cstheme="minorBidi"/>
              <w:noProof/>
              <w:sz w:val="22"/>
              <w:szCs w:val="22"/>
            </w:rPr>
          </w:pPr>
          <w:hyperlink w:anchor="_Toc128388013" w:history="1">
            <w:r w:rsidR="000A5978" w:rsidRPr="00452B50">
              <w:rPr>
                <w:rStyle w:val="Hipercze"/>
                <w:noProof/>
              </w:rPr>
              <w:t>§ 5. Termin realizacji</w:t>
            </w:r>
            <w:r w:rsidR="000A5978">
              <w:rPr>
                <w:noProof/>
                <w:webHidden/>
              </w:rPr>
              <w:tab/>
            </w:r>
            <w:r w:rsidR="000A5978">
              <w:rPr>
                <w:noProof/>
                <w:webHidden/>
              </w:rPr>
              <w:fldChar w:fldCharType="begin"/>
            </w:r>
            <w:r w:rsidR="000A5978">
              <w:rPr>
                <w:noProof/>
                <w:webHidden/>
              </w:rPr>
              <w:instrText xml:space="preserve"> PAGEREF _Toc128388013 \h </w:instrText>
            </w:r>
            <w:r w:rsidR="000A5978">
              <w:rPr>
                <w:noProof/>
                <w:webHidden/>
              </w:rPr>
            </w:r>
            <w:r w:rsidR="000A5978">
              <w:rPr>
                <w:noProof/>
                <w:webHidden/>
              </w:rPr>
              <w:fldChar w:fldCharType="separate"/>
            </w:r>
            <w:r w:rsidR="00850CF3">
              <w:rPr>
                <w:noProof/>
                <w:webHidden/>
              </w:rPr>
              <w:t>57</w:t>
            </w:r>
            <w:r w:rsidR="000A5978">
              <w:rPr>
                <w:noProof/>
                <w:webHidden/>
              </w:rPr>
              <w:fldChar w:fldCharType="end"/>
            </w:r>
          </w:hyperlink>
        </w:p>
        <w:p w14:paraId="0ADD74B4" w14:textId="7C785BB0" w:rsidR="000A5978" w:rsidRDefault="00E165C3" w:rsidP="000C028E">
          <w:pPr>
            <w:pStyle w:val="Spistreci1"/>
            <w:rPr>
              <w:rFonts w:asciiTheme="minorHAnsi" w:eastAsiaTheme="minorEastAsia" w:hAnsiTheme="minorHAnsi" w:cstheme="minorBidi"/>
              <w:noProof/>
              <w:sz w:val="22"/>
              <w:szCs w:val="22"/>
            </w:rPr>
          </w:pPr>
          <w:hyperlink w:anchor="_Toc128388014" w:history="1">
            <w:r w:rsidR="000A5978" w:rsidRPr="00452B50">
              <w:rPr>
                <w:rStyle w:val="Hipercze"/>
                <w:noProof/>
              </w:rPr>
              <w:t>§ 6. Szczególne obowiązki Wykonawcy</w:t>
            </w:r>
            <w:r w:rsidR="000A5978">
              <w:rPr>
                <w:noProof/>
                <w:webHidden/>
              </w:rPr>
              <w:tab/>
            </w:r>
            <w:r w:rsidR="000A5978">
              <w:rPr>
                <w:noProof/>
                <w:webHidden/>
              </w:rPr>
              <w:fldChar w:fldCharType="begin"/>
            </w:r>
            <w:r w:rsidR="000A5978">
              <w:rPr>
                <w:noProof/>
                <w:webHidden/>
              </w:rPr>
              <w:instrText xml:space="preserve"> PAGEREF _Toc128388014 \h </w:instrText>
            </w:r>
            <w:r w:rsidR="000A5978">
              <w:rPr>
                <w:noProof/>
                <w:webHidden/>
              </w:rPr>
            </w:r>
            <w:r w:rsidR="000A5978">
              <w:rPr>
                <w:noProof/>
                <w:webHidden/>
              </w:rPr>
              <w:fldChar w:fldCharType="separate"/>
            </w:r>
            <w:r w:rsidR="00850CF3">
              <w:rPr>
                <w:noProof/>
                <w:webHidden/>
              </w:rPr>
              <w:t>57</w:t>
            </w:r>
            <w:r w:rsidR="000A5978">
              <w:rPr>
                <w:noProof/>
                <w:webHidden/>
              </w:rPr>
              <w:fldChar w:fldCharType="end"/>
            </w:r>
          </w:hyperlink>
        </w:p>
        <w:p w14:paraId="6CD2DD9A" w14:textId="48CD8697" w:rsidR="000A5978" w:rsidRDefault="00E165C3" w:rsidP="000C028E">
          <w:pPr>
            <w:pStyle w:val="Spistreci1"/>
            <w:rPr>
              <w:rFonts w:asciiTheme="minorHAnsi" w:eastAsiaTheme="minorEastAsia" w:hAnsiTheme="minorHAnsi" w:cstheme="minorBidi"/>
              <w:noProof/>
              <w:sz w:val="22"/>
              <w:szCs w:val="22"/>
            </w:rPr>
          </w:pPr>
          <w:hyperlink w:anchor="_Toc128388015" w:history="1">
            <w:r w:rsidR="000A5978" w:rsidRPr="00452B50">
              <w:rPr>
                <w:rStyle w:val="Hipercze"/>
                <w:noProof/>
              </w:rPr>
              <w:t>§ 7. Wymagania dotyczące zatrudnienia</w:t>
            </w:r>
            <w:r w:rsidR="000A5978">
              <w:rPr>
                <w:noProof/>
                <w:webHidden/>
              </w:rPr>
              <w:tab/>
            </w:r>
            <w:r w:rsidR="000A5978">
              <w:rPr>
                <w:noProof/>
                <w:webHidden/>
              </w:rPr>
              <w:fldChar w:fldCharType="begin"/>
            </w:r>
            <w:r w:rsidR="000A5978">
              <w:rPr>
                <w:noProof/>
                <w:webHidden/>
              </w:rPr>
              <w:instrText xml:space="preserve"> PAGEREF _Toc128388015 \h </w:instrText>
            </w:r>
            <w:r w:rsidR="000A5978">
              <w:rPr>
                <w:noProof/>
                <w:webHidden/>
              </w:rPr>
            </w:r>
            <w:r w:rsidR="000A5978">
              <w:rPr>
                <w:noProof/>
                <w:webHidden/>
              </w:rPr>
              <w:fldChar w:fldCharType="separate"/>
            </w:r>
            <w:r w:rsidR="00850CF3">
              <w:rPr>
                <w:noProof/>
                <w:webHidden/>
              </w:rPr>
              <w:t>57</w:t>
            </w:r>
            <w:r w:rsidR="000A5978">
              <w:rPr>
                <w:noProof/>
                <w:webHidden/>
              </w:rPr>
              <w:fldChar w:fldCharType="end"/>
            </w:r>
          </w:hyperlink>
        </w:p>
        <w:p w14:paraId="708C5055" w14:textId="1A1FAA17" w:rsidR="000A5978" w:rsidRDefault="00E165C3" w:rsidP="000C028E">
          <w:pPr>
            <w:pStyle w:val="Spistreci1"/>
            <w:rPr>
              <w:rFonts w:asciiTheme="minorHAnsi" w:eastAsiaTheme="minorEastAsia" w:hAnsiTheme="minorHAnsi" w:cstheme="minorBidi"/>
              <w:noProof/>
              <w:sz w:val="22"/>
              <w:szCs w:val="22"/>
            </w:rPr>
          </w:pPr>
          <w:hyperlink w:anchor="_Toc128388016" w:history="1">
            <w:r w:rsidR="000A5978" w:rsidRPr="00452B50">
              <w:rPr>
                <w:rStyle w:val="Hipercze"/>
                <w:noProof/>
              </w:rPr>
              <w:t>§ 8. Podwykonawstwo</w:t>
            </w:r>
            <w:r w:rsidR="000A5978">
              <w:rPr>
                <w:noProof/>
                <w:webHidden/>
              </w:rPr>
              <w:tab/>
            </w:r>
            <w:r w:rsidR="000A5978">
              <w:rPr>
                <w:noProof/>
                <w:webHidden/>
              </w:rPr>
              <w:fldChar w:fldCharType="begin"/>
            </w:r>
            <w:r w:rsidR="000A5978">
              <w:rPr>
                <w:noProof/>
                <w:webHidden/>
              </w:rPr>
              <w:instrText xml:space="preserve"> PAGEREF _Toc128388016 \h </w:instrText>
            </w:r>
            <w:r w:rsidR="000A5978">
              <w:rPr>
                <w:noProof/>
                <w:webHidden/>
              </w:rPr>
            </w:r>
            <w:r w:rsidR="000A5978">
              <w:rPr>
                <w:noProof/>
                <w:webHidden/>
              </w:rPr>
              <w:fldChar w:fldCharType="separate"/>
            </w:r>
            <w:r w:rsidR="00850CF3">
              <w:rPr>
                <w:noProof/>
                <w:webHidden/>
              </w:rPr>
              <w:t>57</w:t>
            </w:r>
            <w:r w:rsidR="000A5978">
              <w:rPr>
                <w:noProof/>
                <w:webHidden/>
              </w:rPr>
              <w:fldChar w:fldCharType="end"/>
            </w:r>
          </w:hyperlink>
        </w:p>
        <w:p w14:paraId="51F2C297" w14:textId="0F7F0133" w:rsidR="000A5978" w:rsidRDefault="00E165C3" w:rsidP="000C028E">
          <w:pPr>
            <w:pStyle w:val="Spistreci1"/>
            <w:rPr>
              <w:rFonts w:asciiTheme="minorHAnsi" w:eastAsiaTheme="minorEastAsia" w:hAnsiTheme="minorHAnsi" w:cstheme="minorBidi"/>
              <w:noProof/>
              <w:sz w:val="22"/>
              <w:szCs w:val="22"/>
            </w:rPr>
          </w:pPr>
          <w:hyperlink w:anchor="_Toc128388017" w:history="1">
            <w:r w:rsidR="000A5978" w:rsidRPr="00452B50">
              <w:rPr>
                <w:rStyle w:val="Hipercze"/>
                <w:noProof/>
              </w:rPr>
              <w:t>§ 9. Nadzór i koordynacja</w:t>
            </w:r>
            <w:r w:rsidR="000A5978">
              <w:rPr>
                <w:noProof/>
                <w:webHidden/>
              </w:rPr>
              <w:tab/>
            </w:r>
            <w:r w:rsidR="000A5978">
              <w:rPr>
                <w:noProof/>
                <w:webHidden/>
              </w:rPr>
              <w:fldChar w:fldCharType="begin"/>
            </w:r>
            <w:r w:rsidR="000A5978">
              <w:rPr>
                <w:noProof/>
                <w:webHidden/>
              </w:rPr>
              <w:instrText xml:space="preserve"> PAGEREF _Toc128388017 \h </w:instrText>
            </w:r>
            <w:r w:rsidR="000A5978">
              <w:rPr>
                <w:noProof/>
                <w:webHidden/>
              </w:rPr>
            </w:r>
            <w:r w:rsidR="000A5978">
              <w:rPr>
                <w:noProof/>
                <w:webHidden/>
              </w:rPr>
              <w:fldChar w:fldCharType="separate"/>
            </w:r>
            <w:r w:rsidR="00850CF3">
              <w:rPr>
                <w:noProof/>
                <w:webHidden/>
              </w:rPr>
              <w:t>58</w:t>
            </w:r>
            <w:r w:rsidR="000A5978">
              <w:rPr>
                <w:noProof/>
                <w:webHidden/>
              </w:rPr>
              <w:fldChar w:fldCharType="end"/>
            </w:r>
          </w:hyperlink>
        </w:p>
        <w:p w14:paraId="6920027B" w14:textId="25A7C582" w:rsidR="000A5978" w:rsidRDefault="00E165C3" w:rsidP="000C028E">
          <w:pPr>
            <w:pStyle w:val="Spistreci1"/>
            <w:rPr>
              <w:rFonts w:asciiTheme="minorHAnsi" w:eastAsiaTheme="minorEastAsia" w:hAnsiTheme="minorHAnsi" w:cstheme="minorBidi"/>
              <w:noProof/>
              <w:sz w:val="22"/>
              <w:szCs w:val="22"/>
            </w:rPr>
          </w:pPr>
          <w:hyperlink w:anchor="_Toc128388018" w:history="1">
            <w:r w:rsidR="000A5978" w:rsidRPr="00452B50">
              <w:rPr>
                <w:rStyle w:val="Hipercze"/>
                <w:noProof/>
              </w:rPr>
              <w:t>§ 10. Badania kontrolne (Audyt)</w:t>
            </w:r>
            <w:r w:rsidR="000A5978">
              <w:rPr>
                <w:noProof/>
                <w:webHidden/>
              </w:rPr>
              <w:tab/>
            </w:r>
            <w:r w:rsidR="000A5978">
              <w:rPr>
                <w:noProof/>
                <w:webHidden/>
              </w:rPr>
              <w:fldChar w:fldCharType="begin"/>
            </w:r>
            <w:r w:rsidR="000A5978">
              <w:rPr>
                <w:noProof/>
                <w:webHidden/>
              </w:rPr>
              <w:instrText xml:space="preserve"> PAGEREF _Toc128388018 \h </w:instrText>
            </w:r>
            <w:r w:rsidR="000A5978">
              <w:rPr>
                <w:noProof/>
                <w:webHidden/>
              </w:rPr>
            </w:r>
            <w:r w:rsidR="000A5978">
              <w:rPr>
                <w:noProof/>
                <w:webHidden/>
              </w:rPr>
              <w:fldChar w:fldCharType="separate"/>
            </w:r>
            <w:r w:rsidR="00850CF3">
              <w:rPr>
                <w:noProof/>
                <w:webHidden/>
              </w:rPr>
              <w:t>59</w:t>
            </w:r>
            <w:r w:rsidR="000A5978">
              <w:rPr>
                <w:noProof/>
                <w:webHidden/>
              </w:rPr>
              <w:fldChar w:fldCharType="end"/>
            </w:r>
          </w:hyperlink>
        </w:p>
        <w:p w14:paraId="0C0C0A8B" w14:textId="2940DB3D" w:rsidR="000A5978" w:rsidRDefault="00E165C3" w:rsidP="000C028E">
          <w:pPr>
            <w:pStyle w:val="Spistreci1"/>
            <w:rPr>
              <w:rFonts w:asciiTheme="minorHAnsi" w:eastAsiaTheme="minorEastAsia" w:hAnsiTheme="minorHAnsi" w:cstheme="minorBidi"/>
              <w:noProof/>
              <w:sz w:val="22"/>
              <w:szCs w:val="22"/>
            </w:rPr>
          </w:pPr>
          <w:hyperlink w:anchor="_Toc128388019" w:history="1">
            <w:r w:rsidR="000A5978" w:rsidRPr="00452B50">
              <w:rPr>
                <w:rStyle w:val="Hipercze"/>
                <w:noProof/>
              </w:rPr>
              <w:t>§ 11. Kary umowne i odpowiedzialność</w:t>
            </w:r>
            <w:r w:rsidR="000A5978">
              <w:rPr>
                <w:noProof/>
                <w:webHidden/>
              </w:rPr>
              <w:tab/>
            </w:r>
            <w:r w:rsidR="000A5978">
              <w:rPr>
                <w:noProof/>
                <w:webHidden/>
              </w:rPr>
              <w:fldChar w:fldCharType="begin"/>
            </w:r>
            <w:r w:rsidR="000A5978">
              <w:rPr>
                <w:noProof/>
                <w:webHidden/>
              </w:rPr>
              <w:instrText xml:space="preserve"> PAGEREF _Toc128388019 \h </w:instrText>
            </w:r>
            <w:r w:rsidR="000A5978">
              <w:rPr>
                <w:noProof/>
                <w:webHidden/>
              </w:rPr>
            </w:r>
            <w:r w:rsidR="000A5978">
              <w:rPr>
                <w:noProof/>
                <w:webHidden/>
              </w:rPr>
              <w:fldChar w:fldCharType="separate"/>
            </w:r>
            <w:r w:rsidR="00850CF3">
              <w:rPr>
                <w:noProof/>
                <w:webHidden/>
              </w:rPr>
              <w:t>60</w:t>
            </w:r>
            <w:r w:rsidR="000A5978">
              <w:rPr>
                <w:noProof/>
                <w:webHidden/>
              </w:rPr>
              <w:fldChar w:fldCharType="end"/>
            </w:r>
          </w:hyperlink>
        </w:p>
        <w:p w14:paraId="44FD3284" w14:textId="5F08B9CD" w:rsidR="000A5978" w:rsidRDefault="00E165C3" w:rsidP="000C028E">
          <w:pPr>
            <w:pStyle w:val="Spistreci1"/>
            <w:rPr>
              <w:rFonts w:asciiTheme="minorHAnsi" w:eastAsiaTheme="minorEastAsia" w:hAnsiTheme="minorHAnsi" w:cstheme="minorBidi"/>
              <w:noProof/>
              <w:sz w:val="22"/>
              <w:szCs w:val="22"/>
            </w:rPr>
          </w:pPr>
          <w:hyperlink w:anchor="_Toc128388020" w:history="1">
            <w:r w:rsidR="000A5978" w:rsidRPr="00452B50">
              <w:rPr>
                <w:rStyle w:val="Hipercze"/>
                <w:noProof/>
              </w:rPr>
              <w:t>§ 12. Rozwiązanie, odstąpienie lub wypowiedzenie Umowy</w:t>
            </w:r>
            <w:r w:rsidR="000A5978">
              <w:rPr>
                <w:noProof/>
                <w:webHidden/>
              </w:rPr>
              <w:tab/>
            </w:r>
            <w:r w:rsidR="000A5978">
              <w:rPr>
                <w:noProof/>
                <w:webHidden/>
              </w:rPr>
              <w:fldChar w:fldCharType="begin"/>
            </w:r>
            <w:r w:rsidR="000A5978">
              <w:rPr>
                <w:noProof/>
                <w:webHidden/>
              </w:rPr>
              <w:instrText xml:space="preserve"> PAGEREF _Toc128388020 \h </w:instrText>
            </w:r>
            <w:r w:rsidR="000A5978">
              <w:rPr>
                <w:noProof/>
                <w:webHidden/>
              </w:rPr>
            </w:r>
            <w:r w:rsidR="000A5978">
              <w:rPr>
                <w:noProof/>
                <w:webHidden/>
              </w:rPr>
              <w:fldChar w:fldCharType="separate"/>
            </w:r>
            <w:r w:rsidR="00850CF3">
              <w:rPr>
                <w:noProof/>
                <w:webHidden/>
              </w:rPr>
              <w:t>61</w:t>
            </w:r>
            <w:r w:rsidR="000A5978">
              <w:rPr>
                <w:noProof/>
                <w:webHidden/>
              </w:rPr>
              <w:fldChar w:fldCharType="end"/>
            </w:r>
          </w:hyperlink>
        </w:p>
        <w:p w14:paraId="4087B863" w14:textId="0A3A54E1" w:rsidR="000A5978" w:rsidRDefault="00E165C3" w:rsidP="000C028E">
          <w:pPr>
            <w:pStyle w:val="Spistreci1"/>
            <w:rPr>
              <w:rFonts w:asciiTheme="minorHAnsi" w:eastAsiaTheme="minorEastAsia" w:hAnsiTheme="minorHAnsi" w:cstheme="minorBidi"/>
              <w:noProof/>
              <w:sz w:val="22"/>
              <w:szCs w:val="22"/>
            </w:rPr>
          </w:pPr>
          <w:hyperlink w:anchor="_Toc128388021" w:history="1">
            <w:r w:rsidR="000A5978" w:rsidRPr="00452B50">
              <w:rPr>
                <w:rStyle w:val="Hipercze"/>
                <w:noProof/>
              </w:rPr>
              <w:t>§ 13. Zmiany Umowy</w:t>
            </w:r>
            <w:r w:rsidR="000A5978">
              <w:rPr>
                <w:noProof/>
                <w:webHidden/>
              </w:rPr>
              <w:tab/>
            </w:r>
            <w:r w:rsidR="000A5978">
              <w:rPr>
                <w:noProof/>
                <w:webHidden/>
              </w:rPr>
              <w:fldChar w:fldCharType="begin"/>
            </w:r>
            <w:r w:rsidR="000A5978">
              <w:rPr>
                <w:noProof/>
                <w:webHidden/>
              </w:rPr>
              <w:instrText xml:space="preserve"> PAGEREF _Toc128388021 \h </w:instrText>
            </w:r>
            <w:r w:rsidR="000A5978">
              <w:rPr>
                <w:noProof/>
                <w:webHidden/>
              </w:rPr>
            </w:r>
            <w:r w:rsidR="000A5978">
              <w:rPr>
                <w:noProof/>
                <w:webHidden/>
              </w:rPr>
              <w:fldChar w:fldCharType="separate"/>
            </w:r>
            <w:r w:rsidR="00850CF3">
              <w:rPr>
                <w:noProof/>
                <w:webHidden/>
              </w:rPr>
              <w:t>62</w:t>
            </w:r>
            <w:r w:rsidR="000A5978">
              <w:rPr>
                <w:noProof/>
                <w:webHidden/>
              </w:rPr>
              <w:fldChar w:fldCharType="end"/>
            </w:r>
          </w:hyperlink>
        </w:p>
        <w:p w14:paraId="31B97DEA" w14:textId="24CBC9D3" w:rsidR="000A5978" w:rsidRDefault="00E165C3" w:rsidP="000C028E">
          <w:pPr>
            <w:pStyle w:val="Spistreci1"/>
            <w:rPr>
              <w:rFonts w:asciiTheme="minorHAnsi" w:eastAsiaTheme="minorEastAsia" w:hAnsiTheme="minorHAnsi" w:cstheme="minorBidi"/>
              <w:noProof/>
              <w:sz w:val="22"/>
              <w:szCs w:val="22"/>
            </w:rPr>
          </w:pPr>
          <w:hyperlink w:anchor="_Toc128388022" w:history="1">
            <w:r w:rsidR="000A5978" w:rsidRPr="00452B50">
              <w:rPr>
                <w:rStyle w:val="Hipercze"/>
                <w:noProof/>
              </w:rPr>
              <w:t>§ 14. Ochrona danych osobowych</w:t>
            </w:r>
            <w:r w:rsidR="000A5978">
              <w:rPr>
                <w:noProof/>
                <w:webHidden/>
              </w:rPr>
              <w:tab/>
            </w:r>
            <w:r w:rsidR="000A5978">
              <w:rPr>
                <w:noProof/>
                <w:webHidden/>
              </w:rPr>
              <w:fldChar w:fldCharType="begin"/>
            </w:r>
            <w:r w:rsidR="000A5978">
              <w:rPr>
                <w:noProof/>
                <w:webHidden/>
              </w:rPr>
              <w:instrText xml:space="preserve"> PAGEREF _Toc128388022 \h </w:instrText>
            </w:r>
            <w:r w:rsidR="000A5978">
              <w:rPr>
                <w:noProof/>
                <w:webHidden/>
              </w:rPr>
            </w:r>
            <w:r w:rsidR="000A5978">
              <w:rPr>
                <w:noProof/>
                <w:webHidden/>
              </w:rPr>
              <w:fldChar w:fldCharType="separate"/>
            </w:r>
            <w:r w:rsidR="00850CF3">
              <w:rPr>
                <w:noProof/>
                <w:webHidden/>
              </w:rPr>
              <w:t>63</w:t>
            </w:r>
            <w:r w:rsidR="000A5978">
              <w:rPr>
                <w:noProof/>
                <w:webHidden/>
              </w:rPr>
              <w:fldChar w:fldCharType="end"/>
            </w:r>
          </w:hyperlink>
        </w:p>
        <w:p w14:paraId="34204C94" w14:textId="5ED9C658" w:rsidR="000A5978" w:rsidRDefault="00E165C3" w:rsidP="000C028E">
          <w:pPr>
            <w:pStyle w:val="Spistreci1"/>
            <w:rPr>
              <w:rFonts w:asciiTheme="minorHAnsi" w:eastAsiaTheme="minorEastAsia" w:hAnsiTheme="minorHAnsi" w:cstheme="minorBidi"/>
              <w:noProof/>
              <w:sz w:val="22"/>
              <w:szCs w:val="22"/>
            </w:rPr>
          </w:pPr>
          <w:hyperlink w:anchor="_Toc128388023" w:history="1">
            <w:r w:rsidR="000A5978" w:rsidRPr="00452B50">
              <w:rPr>
                <w:rStyle w:val="Hipercze"/>
                <w:noProof/>
              </w:rPr>
              <w:t>§ 15. Ochrona tajemnic przedsiębiorcy, zachowanie poufności</w:t>
            </w:r>
            <w:r w:rsidR="000A5978">
              <w:rPr>
                <w:noProof/>
                <w:webHidden/>
              </w:rPr>
              <w:tab/>
            </w:r>
            <w:r w:rsidR="000A5978">
              <w:rPr>
                <w:noProof/>
                <w:webHidden/>
              </w:rPr>
              <w:fldChar w:fldCharType="begin"/>
            </w:r>
            <w:r w:rsidR="000A5978">
              <w:rPr>
                <w:noProof/>
                <w:webHidden/>
              </w:rPr>
              <w:instrText xml:space="preserve"> PAGEREF _Toc128388023 \h </w:instrText>
            </w:r>
            <w:r w:rsidR="000A5978">
              <w:rPr>
                <w:noProof/>
                <w:webHidden/>
              </w:rPr>
            </w:r>
            <w:r w:rsidR="000A5978">
              <w:rPr>
                <w:noProof/>
                <w:webHidden/>
              </w:rPr>
              <w:fldChar w:fldCharType="separate"/>
            </w:r>
            <w:r w:rsidR="00850CF3">
              <w:rPr>
                <w:noProof/>
                <w:webHidden/>
              </w:rPr>
              <w:t>63</w:t>
            </w:r>
            <w:r w:rsidR="000A5978">
              <w:rPr>
                <w:noProof/>
                <w:webHidden/>
              </w:rPr>
              <w:fldChar w:fldCharType="end"/>
            </w:r>
          </w:hyperlink>
        </w:p>
        <w:p w14:paraId="5626AA0C" w14:textId="4FB09D5D" w:rsidR="000A5978" w:rsidRDefault="00E165C3" w:rsidP="000C028E">
          <w:pPr>
            <w:pStyle w:val="Spistreci1"/>
            <w:rPr>
              <w:rFonts w:asciiTheme="minorHAnsi" w:eastAsiaTheme="minorEastAsia" w:hAnsiTheme="minorHAnsi" w:cstheme="minorBidi"/>
              <w:noProof/>
              <w:sz w:val="22"/>
              <w:szCs w:val="22"/>
            </w:rPr>
          </w:pPr>
          <w:hyperlink w:anchor="_Toc128388024" w:history="1">
            <w:r w:rsidR="000A5978" w:rsidRPr="00452B50">
              <w:rPr>
                <w:rStyle w:val="Hipercze"/>
                <w:noProof/>
              </w:rPr>
              <w:t>§ 16. Zasady etyki</w:t>
            </w:r>
            <w:r w:rsidR="000A5978">
              <w:rPr>
                <w:noProof/>
                <w:webHidden/>
              </w:rPr>
              <w:tab/>
            </w:r>
            <w:r w:rsidR="000A5978">
              <w:rPr>
                <w:noProof/>
                <w:webHidden/>
              </w:rPr>
              <w:fldChar w:fldCharType="begin"/>
            </w:r>
            <w:r w:rsidR="000A5978">
              <w:rPr>
                <w:noProof/>
                <w:webHidden/>
              </w:rPr>
              <w:instrText xml:space="preserve"> PAGEREF _Toc128388024 \h </w:instrText>
            </w:r>
            <w:r w:rsidR="000A5978">
              <w:rPr>
                <w:noProof/>
                <w:webHidden/>
              </w:rPr>
            </w:r>
            <w:r w:rsidR="000A5978">
              <w:rPr>
                <w:noProof/>
                <w:webHidden/>
              </w:rPr>
              <w:fldChar w:fldCharType="separate"/>
            </w:r>
            <w:r w:rsidR="00850CF3">
              <w:rPr>
                <w:noProof/>
                <w:webHidden/>
              </w:rPr>
              <w:t>64</w:t>
            </w:r>
            <w:r w:rsidR="000A5978">
              <w:rPr>
                <w:noProof/>
                <w:webHidden/>
              </w:rPr>
              <w:fldChar w:fldCharType="end"/>
            </w:r>
          </w:hyperlink>
        </w:p>
        <w:p w14:paraId="245677DC" w14:textId="0871FCF8" w:rsidR="000A5978" w:rsidRDefault="00E165C3" w:rsidP="000C028E">
          <w:pPr>
            <w:pStyle w:val="Spistreci1"/>
            <w:rPr>
              <w:rFonts w:asciiTheme="minorHAnsi" w:eastAsiaTheme="minorEastAsia" w:hAnsiTheme="minorHAnsi" w:cstheme="minorBidi"/>
              <w:noProof/>
              <w:sz w:val="22"/>
              <w:szCs w:val="22"/>
            </w:rPr>
          </w:pPr>
          <w:hyperlink w:anchor="_Toc128388025" w:history="1">
            <w:r w:rsidR="000A5978" w:rsidRPr="00452B50">
              <w:rPr>
                <w:rStyle w:val="Hipercze"/>
                <w:noProof/>
              </w:rPr>
              <w:t>§ 17. Nadzór wynikający z zarządzania środowiskowego</w:t>
            </w:r>
            <w:r w:rsidR="000A5978">
              <w:rPr>
                <w:noProof/>
                <w:webHidden/>
              </w:rPr>
              <w:tab/>
            </w:r>
            <w:r w:rsidR="000A5978">
              <w:rPr>
                <w:noProof/>
                <w:webHidden/>
              </w:rPr>
              <w:fldChar w:fldCharType="begin"/>
            </w:r>
            <w:r w:rsidR="000A5978">
              <w:rPr>
                <w:noProof/>
                <w:webHidden/>
              </w:rPr>
              <w:instrText xml:space="preserve"> PAGEREF _Toc128388025 \h </w:instrText>
            </w:r>
            <w:r w:rsidR="000A5978">
              <w:rPr>
                <w:noProof/>
                <w:webHidden/>
              </w:rPr>
            </w:r>
            <w:r w:rsidR="000A5978">
              <w:rPr>
                <w:noProof/>
                <w:webHidden/>
              </w:rPr>
              <w:fldChar w:fldCharType="separate"/>
            </w:r>
            <w:r w:rsidR="00850CF3">
              <w:rPr>
                <w:noProof/>
                <w:webHidden/>
              </w:rPr>
              <w:t>64</w:t>
            </w:r>
            <w:r w:rsidR="000A5978">
              <w:rPr>
                <w:noProof/>
                <w:webHidden/>
              </w:rPr>
              <w:fldChar w:fldCharType="end"/>
            </w:r>
          </w:hyperlink>
        </w:p>
        <w:p w14:paraId="2441032C" w14:textId="31AF7FA8" w:rsidR="000A5978" w:rsidRDefault="00E165C3" w:rsidP="000C028E">
          <w:pPr>
            <w:pStyle w:val="Spistreci1"/>
            <w:rPr>
              <w:rFonts w:asciiTheme="minorHAnsi" w:eastAsiaTheme="minorEastAsia" w:hAnsiTheme="minorHAnsi" w:cstheme="minorBidi"/>
              <w:noProof/>
              <w:sz w:val="22"/>
              <w:szCs w:val="22"/>
            </w:rPr>
          </w:pPr>
          <w:hyperlink w:anchor="_Toc128388026" w:history="1">
            <w:r w:rsidR="000A5978" w:rsidRPr="00452B50">
              <w:rPr>
                <w:rStyle w:val="Hipercze"/>
                <w:noProof/>
              </w:rPr>
              <w:t>§ 18. Siła wyższa</w:t>
            </w:r>
            <w:r w:rsidR="000A5978">
              <w:rPr>
                <w:noProof/>
                <w:webHidden/>
              </w:rPr>
              <w:tab/>
            </w:r>
            <w:r w:rsidR="000A5978">
              <w:rPr>
                <w:noProof/>
                <w:webHidden/>
              </w:rPr>
              <w:fldChar w:fldCharType="begin"/>
            </w:r>
            <w:r w:rsidR="000A5978">
              <w:rPr>
                <w:noProof/>
                <w:webHidden/>
              </w:rPr>
              <w:instrText xml:space="preserve"> PAGEREF _Toc128388026 \h </w:instrText>
            </w:r>
            <w:r w:rsidR="000A5978">
              <w:rPr>
                <w:noProof/>
                <w:webHidden/>
              </w:rPr>
            </w:r>
            <w:r w:rsidR="000A5978">
              <w:rPr>
                <w:noProof/>
                <w:webHidden/>
              </w:rPr>
              <w:fldChar w:fldCharType="separate"/>
            </w:r>
            <w:r w:rsidR="00850CF3">
              <w:rPr>
                <w:noProof/>
                <w:webHidden/>
              </w:rPr>
              <w:t>65</w:t>
            </w:r>
            <w:r w:rsidR="000A5978">
              <w:rPr>
                <w:noProof/>
                <w:webHidden/>
              </w:rPr>
              <w:fldChar w:fldCharType="end"/>
            </w:r>
          </w:hyperlink>
        </w:p>
        <w:p w14:paraId="6D237710" w14:textId="717BA12A" w:rsidR="000A5978" w:rsidRDefault="00E165C3" w:rsidP="000C028E">
          <w:pPr>
            <w:pStyle w:val="Spistreci1"/>
            <w:rPr>
              <w:rFonts w:asciiTheme="minorHAnsi" w:eastAsiaTheme="minorEastAsia" w:hAnsiTheme="minorHAnsi" w:cstheme="minorBidi"/>
              <w:noProof/>
              <w:sz w:val="22"/>
              <w:szCs w:val="22"/>
            </w:rPr>
          </w:pPr>
          <w:hyperlink w:anchor="_Toc128388027" w:history="1">
            <w:r w:rsidR="000A5978" w:rsidRPr="00452B50">
              <w:rPr>
                <w:rStyle w:val="Hipercze"/>
                <w:noProof/>
              </w:rPr>
              <w:t>§ 19. Postanowienia końcowe</w:t>
            </w:r>
            <w:r w:rsidR="000A5978">
              <w:rPr>
                <w:noProof/>
                <w:webHidden/>
              </w:rPr>
              <w:tab/>
            </w:r>
            <w:r w:rsidR="000A5978">
              <w:rPr>
                <w:noProof/>
                <w:webHidden/>
              </w:rPr>
              <w:fldChar w:fldCharType="begin"/>
            </w:r>
            <w:r w:rsidR="000A5978">
              <w:rPr>
                <w:noProof/>
                <w:webHidden/>
              </w:rPr>
              <w:instrText xml:space="preserve"> PAGEREF _Toc128388027 \h </w:instrText>
            </w:r>
            <w:r w:rsidR="000A5978">
              <w:rPr>
                <w:noProof/>
                <w:webHidden/>
              </w:rPr>
            </w:r>
            <w:r w:rsidR="000A5978">
              <w:rPr>
                <w:noProof/>
                <w:webHidden/>
              </w:rPr>
              <w:fldChar w:fldCharType="separate"/>
            </w:r>
            <w:r w:rsidR="00850CF3">
              <w:rPr>
                <w:noProof/>
                <w:webHidden/>
              </w:rPr>
              <w:t>65</w:t>
            </w:r>
            <w:r w:rsidR="000A5978">
              <w:rPr>
                <w:noProof/>
                <w:webHidden/>
              </w:rPr>
              <w:fldChar w:fldCharType="end"/>
            </w:r>
          </w:hyperlink>
        </w:p>
        <w:p w14:paraId="049B96FA" w14:textId="4AA785D7" w:rsidR="000A5978" w:rsidRDefault="00E165C3" w:rsidP="000C028E">
          <w:pPr>
            <w:pStyle w:val="Spistreci1"/>
            <w:rPr>
              <w:rFonts w:asciiTheme="minorHAnsi" w:eastAsiaTheme="minorEastAsia" w:hAnsiTheme="minorHAnsi" w:cstheme="minorBidi"/>
              <w:noProof/>
              <w:sz w:val="22"/>
              <w:szCs w:val="22"/>
            </w:rPr>
          </w:pPr>
          <w:hyperlink w:anchor="_Toc128388028" w:history="1">
            <w:r w:rsidR="000A5978" w:rsidRPr="00452B50">
              <w:rPr>
                <w:rStyle w:val="Hipercze"/>
                <w:noProof/>
              </w:rPr>
              <w:t>Załączniki do Umowy</w:t>
            </w:r>
            <w:r w:rsidR="000A5978">
              <w:rPr>
                <w:noProof/>
                <w:webHidden/>
              </w:rPr>
              <w:tab/>
            </w:r>
            <w:r w:rsidR="000A5978">
              <w:rPr>
                <w:noProof/>
                <w:webHidden/>
              </w:rPr>
              <w:fldChar w:fldCharType="begin"/>
            </w:r>
            <w:r w:rsidR="000A5978">
              <w:rPr>
                <w:noProof/>
                <w:webHidden/>
              </w:rPr>
              <w:instrText xml:space="preserve"> PAGEREF _Toc128388028 \h </w:instrText>
            </w:r>
            <w:r w:rsidR="000A5978">
              <w:rPr>
                <w:noProof/>
                <w:webHidden/>
              </w:rPr>
            </w:r>
            <w:r w:rsidR="000A5978">
              <w:rPr>
                <w:noProof/>
                <w:webHidden/>
              </w:rPr>
              <w:fldChar w:fldCharType="separate"/>
            </w:r>
            <w:r w:rsidR="00850CF3">
              <w:rPr>
                <w:noProof/>
                <w:webHidden/>
              </w:rPr>
              <w:t>65</w:t>
            </w:r>
            <w:r w:rsidR="000A5978">
              <w:rPr>
                <w:noProof/>
                <w:webHidden/>
              </w:rPr>
              <w:fldChar w:fldCharType="end"/>
            </w:r>
          </w:hyperlink>
        </w:p>
        <w:p w14:paraId="2B09694E" w14:textId="5FFBB987" w:rsidR="000C23F8" w:rsidRDefault="002354E3" w:rsidP="002354E3">
          <w:pPr>
            <w:keepNext/>
            <w:keepLines/>
            <w:spacing w:before="240" w:line="259" w:lineRule="auto"/>
            <w:rPr>
              <w:b/>
              <w:bCs/>
            </w:rPr>
          </w:pPr>
          <w:r>
            <w:rPr>
              <w:rFonts w:ascii="Calibri Light" w:hAnsi="Calibri Light"/>
              <w:color w:val="2F5496"/>
              <w:sz w:val="32"/>
              <w:szCs w:val="32"/>
            </w:rPr>
            <w:fldChar w:fldCharType="end"/>
          </w:r>
        </w:p>
      </w:sdtContent>
    </w:sdt>
    <w:bookmarkEnd w:id="130" w:displacedByCustomXml="prev"/>
    <w:p w14:paraId="2319A0F1" w14:textId="3105BCA5" w:rsidR="000C23F8" w:rsidRDefault="000C23F8" w:rsidP="000C23F8">
      <w:pPr>
        <w:rPr>
          <w:b/>
          <w:bCs/>
          <w:sz w:val="22"/>
          <w:szCs w:val="22"/>
        </w:rPr>
      </w:pPr>
      <w:r w:rsidRPr="008F2909">
        <w:rPr>
          <w:b/>
          <w:bCs/>
          <w:sz w:val="22"/>
          <w:szCs w:val="22"/>
        </w:rPr>
        <w:br w:type="page"/>
      </w:r>
    </w:p>
    <w:p w14:paraId="293FFB98" w14:textId="3E9A7CA0" w:rsidR="000C23F8" w:rsidRPr="00A91307" w:rsidRDefault="000C23F8" w:rsidP="00A91307">
      <w:pPr>
        <w:pStyle w:val="Nagwek2"/>
      </w:pPr>
      <w:bookmarkStart w:id="132" w:name="_Toc64016200"/>
      <w:bookmarkStart w:id="133" w:name="_Toc106095860"/>
      <w:bookmarkStart w:id="134" w:name="_Toc106096300"/>
      <w:bookmarkStart w:id="135" w:name="_Toc106096404"/>
      <w:bookmarkStart w:id="136" w:name="_Toc128388009"/>
      <w:bookmarkStart w:id="137" w:name="_Hlk67825483"/>
      <w:r w:rsidRPr="00A91307">
        <w:lastRenderedPageBreak/>
        <w:t>Podstawa zawarcia Umowy</w:t>
      </w:r>
      <w:bookmarkEnd w:id="132"/>
      <w:bookmarkEnd w:id="133"/>
      <w:bookmarkEnd w:id="134"/>
      <w:bookmarkEnd w:id="135"/>
      <w:bookmarkEnd w:id="136"/>
    </w:p>
    <w:p w14:paraId="6E67DD57" w14:textId="4D9FA9D0" w:rsidR="006A7F88" w:rsidRPr="006A7F88" w:rsidRDefault="000C23F8" w:rsidP="006A7F88">
      <w:pPr>
        <w:numPr>
          <w:ilvl w:val="0"/>
          <w:numId w:val="42"/>
        </w:numPr>
        <w:jc w:val="both"/>
        <w:rPr>
          <w:b/>
          <w:bCs/>
          <w:sz w:val="22"/>
          <w:szCs w:val="22"/>
        </w:rPr>
      </w:pPr>
      <w:r w:rsidRPr="003D654A">
        <w:rPr>
          <w:sz w:val="22"/>
          <w:szCs w:val="22"/>
        </w:rPr>
        <w:t>Umowa została zawarta w wyniku przeprowadzenia postępowania o udzielenie zamówienia nieobjętego ustawą Prawo zamówień publicznych pn.</w:t>
      </w:r>
      <w:r w:rsidR="00786368">
        <w:rPr>
          <w:sz w:val="22"/>
          <w:szCs w:val="22"/>
        </w:rPr>
        <w:t>:</w:t>
      </w:r>
      <w:r w:rsidR="006A7F88" w:rsidRPr="006A7F88">
        <w:rPr>
          <w:sz w:val="22"/>
          <w:szCs w:val="22"/>
        </w:rPr>
        <w:t xml:space="preserve"> </w:t>
      </w:r>
      <w:r w:rsidR="006A7F88" w:rsidRPr="006A7F88">
        <w:rPr>
          <w:b/>
          <w:bCs/>
          <w:sz w:val="22"/>
          <w:szCs w:val="22"/>
        </w:rPr>
        <w:t>„Świadczenie usług krajowego transportu rzeczy w Polskiej Grupie Górniczej S.A. Oddział Zakład Remontowo-Produkcyjny z podziałem na zadania.”</w:t>
      </w:r>
      <w:r w:rsidR="00786368">
        <w:rPr>
          <w:b/>
          <w:bCs/>
          <w:sz w:val="22"/>
          <w:szCs w:val="22"/>
        </w:rPr>
        <w:t xml:space="preserve"> </w:t>
      </w:r>
      <w:r w:rsidR="00786368">
        <w:rPr>
          <w:b/>
          <w:bCs/>
          <w:sz w:val="22"/>
          <w:szCs w:val="22"/>
        </w:rPr>
        <w:br/>
      </w:r>
      <w:r w:rsidR="006A7F88" w:rsidRPr="006A7F88">
        <w:rPr>
          <w:sz w:val="22"/>
          <w:szCs w:val="22"/>
        </w:rPr>
        <w:t>w zakresie:</w:t>
      </w:r>
    </w:p>
    <w:p w14:paraId="7A788570" w14:textId="54D6AC1B" w:rsidR="000C23F8" w:rsidRPr="006A7F88" w:rsidRDefault="000C23F8" w:rsidP="006A7F88">
      <w:pPr>
        <w:pStyle w:val="Akapitzlist"/>
        <w:numPr>
          <w:ilvl w:val="1"/>
          <w:numId w:val="42"/>
        </w:numPr>
        <w:jc w:val="both"/>
        <w:rPr>
          <w:sz w:val="22"/>
          <w:szCs w:val="22"/>
        </w:rPr>
      </w:pPr>
      <w:r w:rsidRPr="006A7F88">
        <w:rPr>
          <w:sz w:val="22"/>
          <w:szCs w:val="22"/>
        </w:rPr>
        <w:t>zadania nr 1: ……………………………</w:t>
      </w:r>
      <w:proofErr w:type="gramStart"/>
      <w:r w:rsidRPr="006A7F88">
        <w:rPr>
          <w:sz w:val="22"/>
          <w:szCs w:val="22"/>
        </w:rPr>
        <w:t>…….</w:t>
      </w:r>
      <w:proofErr w:type="gramEnd"/>
      <w:r w:rsidRPr="006A7F88">
        <w:rPr>
          <w:sz w:val="22"/>
          <w:szCs w:val="22"/>
        </w:rPr>
        <w:t>.</w:t>
      </w:r>
    </w:p>
    <w:p w14:paraId="7CA4164A" w14:textId="77777777" w:rsidR="000C23F8" w:rsidRPr="003D654A" w:rsidRDefault="000C23F8" w:rsidP="00F76E7B">
      <w:pPr>
        <w:numPr>
          <w:ilvl w:val="1"/>
          <w:numId w:val="42"/>
        </w:numPr>
        <w:ind w:hanging="357"/>
        <w:jc w:val="both"/>
        <w:rPr>
          <w:sz w:val="22"/>
          <w:szCs w:val="22"/>
        </w:rPr>
      </w:pPr>
      <w:r w:rsidRPr="003D654A">
        <w:rPr>
          <w:bCs/>
          <w:sz w:val="22"/>
          <w:szCs w:val="22"/>
        </w:rPr>
        <w:t>zadania nr 2: …………………………………….</w:t>
      </w:r>
    </w:p>
    <w:p w14:paraId="3DF817C8" w14:textId="187B2215" w:rsidR="000C23F8" w:rsidRDefault="00786368" w:rsidP="00786368">
      <w:pPr>
        <w:ind w:left="363"/>
        <w:jc w:val="both"/>
        <w:rPr>
          <w:sz w:val="22"/>
          <w:szCs w:val="22"/>
        </w:rPr>
      </w:pPr>
      <w:r w:rsidRPr="00786368">
        <w:rPr>
          <w:sz w:val="22"/>
          <w:szCs w:val="22"/>
        </w:rPr>
        <w:t>(nr sprawy: 512300964)</w:t>
      </w:r>
    </w:p>
    <w:p w14:paraId="0B39B122" w14:textId="77777777" w:rsidR="00786368" w:rsidRPr="003D654A" w:rsidRDefault="00786368" w:rsidP="00786368">
      <w:pPr>
        <w:ind w:left="363"/>
        <w:jc w:val="both"/>
        <w:rPr>
          <w:sz w:val="22"/>
          <w:szCs w:val="22"/>
        </w:rPr>
      </w:pPr>
    </w:p>
    <w:p w14:paraId="50821D15" w14:textId="2FA67CF6" w:rsidR="000C23F8" w:rsidRPr="003D654A" w:rsidRDefault="000C23F8" w:rsidP="00F76E7B">
      <w:pPr>
        <w:numPr>
          <w:ilvl w:val="0"/>
          <w:numId w:val="42"/>
        </w:numPr>
        <w:ind w:hanging="357"/>
        <w:jc w:val="both"/>
        <w:rPr>
          <w:sz w:val="22"/>
          <w:szCs w:val="22"/>
        </w:rPr>
      </w:pPr>
      <w:r w:rsidRPr="003D654A">
        <w:rPr>
          <w:bCs/>
          <w:iCs/>
          <w:sz w:val="22"/>
          <w:szCs w:val="22"/>
        </w:rPr>
        <w:t>Wynik postępowania został zatwierdzony Uchwałą Zarządu PGG S.A. Nr ……</w:t>
      </w:r>
      <w:r w:rsidR="002E576F" w:rsidRPr="003D654A">
        <w:rPr>
          <w:bCs/>
          <w:iCs/>
          <w:sz w:val="22"/>
          <w:szCs w:val="22"/>
        </w:rPr>
        <w:t>…</w:t>
      </w:r>
      <w:bookmarkStart w:id="138" w:name="_Hlk106017812"/>
      <w:bookmarkEnd w:id="137"/>
    </w:p>
    <w:p w14:paraId="2AA2865F" w14:textId="33F40031" w:rsidR="000C23F8" w:rsidRPr="00E66F78" w:rsidRDefault="000C23F8" w:rsidP="00A91307">
      <w:pPr>
        <w:pStyle w:val="Nagwek2"/>
      </w:pPr>
      <w:bookmarkStart w:id="139" w:name="_Toc64016201"/>
      <w:bookmarkStart w:id="140" w:name="_Toc106095861"/>
      <w:bookmarkStart w:id="141" w:name="_Toc106096301"/>
      <w:bookmarkStart w:id="142" w:name="_Toc106096405"/>
      <w:bookmarkStart w:id="143" w:name="_Toc128388010"/>
      <w:r w:rsidRPr="00E66F78">
        <w:t>Przedmiot Umowy</w:t>
      </w:r>
      <w:bookmarkEnd w:id="139"/>
      <w:bookmarkEnd w:id="140"/>
      <w:bookmarkEnd w:id="141"/>
      <w:bookmarkEnd w:id="142"/>
      <w:bookmarkEnd w:id="143"/>
    </w:p>
    <w:p w14:paraId="53C58F45" w14:textId="65979804" w:rsidR="00786368" w:rsidRPr="00786368" w:rsidRDefault="000C23F8" w:rsidP="00786368">
      <w:pPr>
        <w:numPr>
          <w:ilvl w:val="0"/>
          <w:numId w:val="41"/>
        </w:numPr>
        <w:jc w:val="both"/>
        <w:rPr>
          <w:rFonts w:eastAsia="Calibri"/>
          <w:bCs/>
          <w:color w:val="000000"/>
          <w:sz w:val="22"/>
          <w:szCs w:val="22"/>
          <w:lang w:eastAsia="en-US"/>
        </w:rPr>
      </w:pPr>
      <w:r w:rsidRPr="00E66F78">
        <w:rPr>
          <w:sz w:val="22"/>
          <w:szCs w:val="22"/>
        </w:rPr>
        <w:t>Przedmiotem Umowy jest</w:t>
      </w:r>
      <w:r w:rsidR="00D65739">
        <w:rPr>
          <w:sz w:val="22"/>
          <w:szCs w:val="22"/>
        </w:rPr>
        <w:t xml:space="preserve">: </w:t>
      </w:r>
      <w:r w:rsidR="004D7152" w:rsidRPr="00D81481">
        <w:rPr>
          <w:rFonts w:eastAsia="Calibri"/>
          <w:bCs/>
          <w:color w:val="000000"/>
          <w:sz w:val="22"/>
          <w:szCs w:val="22"/>
          <w:lang w:eastAsia="en-US"/>
        </w:rPr>
        <w:t>Świadczenie usług transportu drogowego rzeczy</w:t>
      </w:r>
      <w:r w:rsidR="00D65739" w:rsidRPr="00D81481">
        <w:rPr>
          <w:rFonts w:eastAsia="Calibri"/>
          <w:bCs/>
          <w:color w:val="000000"/>
          <w:sz w:val="22"/>
          <w:szCs w:val="22"/>
          <w:lang w:eastAsia="en-US"/>
        </w:rPr>
        <w:t xml:space="preserve"> w Polskiej Grupie Górniczej S.A. </w:t>
      </w:r>
      <w:r w:rsidR="00786368" w:rsidRPr="00786368">
        <w:rPr>
          <w:rFonts w:eastAsia="Calibri"/>
          <w:bCs/>
          <w:color w:val="000000"/>
          <w:sz w:val="22"/>
          <w:szCs w:val="22"/>
          <w:lang w:eastAsia="en-US"/>
        </w:rPr>
        <w:t>Oddział Zakład Remontowo-Produkcyjny z podziałem na zadania</w:t>
      </w:r>
      <w:r w:rsidR="00786368">
        <w:rPr>
          <w:rFonts w:eastAsia="Calibri"/>
          <w:bCs/>
          <w:color w:val="000000"/>
          <w:sz w:val="22"/>
          <w:szCs w:val="22"/>
          <w:lang w:eastAsia="en-US"/>
        </w:rPr>
        <w:t>:</w:t>
      </w:r>
    </w:p>
    <w:p w14:paraId="5D16348A" w14:textId="77777777" w:rsidR="00786368" w:rsidRPr="00786368" w:rsidRDefault="00786368" w:rsidP="00786368">
      <w:pPr>
        <w:ind w:left="360"/>
        <w:jc w:val="both"/>
        <w:rPr>
          <w:rFonts w:eastAsia="Calibri"/>
          <w:bCs/>
          <w:color w:val="000000"/>
          <w:sz w:val="22"/>
          <w:szCs w:val="22"/>
          <w:lang w:eastAsia="en-US"/>
        </w:rPr>
      </w:pPr>
      <w:r w:rsidRPr="00786368">
        <w:rPr>
          <w:rFonts w:eastAsia="Calibri"/>
          <w:bCs/>
          <w:color w:val="000000"/>
          <w:sz w:val="22"/>
          <w:szCs w:val="22"/>
          <w:lang w:eastAsia="en-US"/>
        </w:rPr>
        <w:t>- Zadanie 1</w:t>
      </w:r>
    </w:p>
    <w:p w14:paraId="6FC45CC9" w14:textId="37EA703E" w:rsidR="00D65739" w:rsidRPr="00D81481" w:rsidRDefault="00786368" w:rsidP="00786368">
      <w:pPr>
        <w:ind w:left="360"/>
        <w:jc w:val="both"/>
        <w:rPr>
          <w:sz w:val="22"/>
          <w:szCs w:val="22"/>
        </w:rPr>
      </w:pPr>
      <w:r w:rsidRPr="00786368">
        <w:rPr>
          <w:rFonts w:eastAsia="Calibri"/>
          <w:bCs/>
          <w:color w:val="000000"/>
          <w:sz w:val="22"/>
          <w:szCs w:val="22"/>
          <w:lang w:eastAsia="en-US"/>
        </w:rPr>
        <w:t>- Zadanie 2</w:t>
      </w:r>
      <w:r w:rsidR="00D65739" w:rsidRPr="00D81481">
        <w:rPr>
          <w:rFonts w:eastAsia="Calibri"/>
          <w:bCs/>
          <w:color w:val="000000"/>
          <w:sz w:val="22"/>
          <w:szCs w:val="22"/>
          <w:lang w:eastAsia="en-US"/>
        </w:rPr>
        <w:t>.</w:t>
      </w:r>
    </w:p>
    <w:p w14:paraId="6806B627" w14:textId="77777777" w:rsidR="000C23F8" w:rsidRPr="00D81481" w:rsidRDefault="000C23F8" w:rsidP="00F76E7B">
      <w:pPr>
        <w:numPr>
          <w:ilvl w:val="0"/>
          <w:numId w:val="41"/>
        </w:numPr>
        <w:ind w:hanging="357"/>
        <w:jc w:val="both"/>
        <w:rPr>
          <w:sz w:val="22"/>
          <w:szCs w:val="22"/>
        </w:rPr>
      </w:pPr>
      <w:bookmarkStart w:id="144" w:name="_Hlk67825626"/>
      <w:r w:rsidRPr="00D81481">
        <w:rPr>
          <w:sz w:val="22"/>
          <w:szCs w:val="22"/>
        </w:rPr>
        <w:t xml:space="preserve">Szczegółowy Opis Przedmiotu Zamówienia (SOPZ) stanowi </w:t>
      </w:r>
      <w:r w:rsidRPr="00D81481">
        <w:rPr>
          <w:b/>
          <w:bCs/>
          <w:sz w:val="22"/>
          <w:szCs w:val="22"/>
        </w:rPr>
        <w:t>Załącznik nr 1 do Umowy</w:t>
      </w:r>
      <w:r w:rsidRPr="00D81481">
        <w:rPr>
          <w:sz w:val="22"/>
          <w:szCs w:val="22"/>
        </w:rPr>
        <w:t>.</w:t>
      </w:r>
    </w:p>
    <w:p w14:paraId="6486E044" w14:textId="3DCF28B8" w:rsidR="000C23F8" w:rsidRPr="00D81481" w:rsidRDefault="000C23F8" w:rsidP="00F76E7B">
      <w:pPr>
        <w:numPr>
          <w:ilvl w:val="0"/>
          <w:numId w:val="41"/>
        </w:numPr>
        <w:ind w:left="357" w:hanging="357"/>
        <w:jc w:val="both"/>
        <w:rPr>
          <w:sz w:val="22"/>
          <w:szCs w:val="22"/>
        </w:rPr>
      </w:pPr>
      <w:r w:rsidRPr="00D81481">
        <w:rPr>
          <w:sz w:val="22"/>
          <w:szCs w:val="22"/>
        </w:rPr>
        <w:t>Wykonawca zobowiązuje się do wykonania przedmiotu Umowy zgodnie z wymaganiami określonymi w</w:t>
      </w:r>
      <w:r w:rsidR="00033A8B" w:rsidRPr="00D81481">
        <w:rPr>
          <w:sz w:val="22"/>
          <w:szCs w:val="22"/>
        </w:rPr>
        <w:t> </w:t>
      </w:r>
      <w:r w:rsidRPr="00D81481">
        <w:rPr>
          <w:sz w:val="22"/>
          <w:szCs w:val="22"/>
        </w:rPr>
        <w:t xml:space="preserve">SOPZ, niniejszej Umowie, wymaganiami prawa powszechnie obowiązującego oraz regulacjami wewnętrznymi Zamawiającego wskazanymi w Umowie lub SOPZ. </w:t>
      </w:r>
    </w:p>
    <w:p w14:paraId="30F6C118" w14:textId="5D8A6D5A" w:rsidR="000C23F8" w:rsidRPr="008B7C74" w:rsidRDefault="000C23F8" w:rsidP="00F76E7B">
      <w:pPr>
        <w:numPr>
          <w:ilvl w:val="0"/>
          <w:numId w:val="41"/>
        </w:numPr>
        <w:ind w:left="357"/>
        <w:jc w:val="both"/>
        <w:rPr>
          <w:sz w:val="22"/>
          <w:szCs w:val="22"/>
        </w:rPr>
      </w:pPr>
      <w:r w:rsidRPr="00D81481">
        <w:rPr>
          <w:sz w:val="22"/>
          <w:szCs w:val="22"/>
        </w:rPr>
        <w:t xml:space="preserve">Realizacja </w:t>
      </w:r>
      <w:r w:rsidRPr="008B7C74">
        <w:rPr>
          <w:sz w:val="22"/>
          <w:szCs w:val="22"/>
        </w:rPr>
        <w:t>Umowy</w:t>
      </w:r>
      <w:r w:rsidR="00720B3A">
        <w:rPr>
          <w:sz w:val="22"/>
          <w:szCs w:val="22"/>
        </w:rPr>
        <w:t xml:space="preserve"> </w:t>
      </w:r>
      <w:r w:rsidR="003D6466" w:rsidRPr="008B7C74">
        <w:rPr>
          <w:b/>
          <w:bCs/>
          <w:color w:val="0070C0"/>
          <w:sz w:val="22"/>
          <w:szCs w:val="22"/>
        </w:rPr>
        <w:t xml:space="preserve">nie </w:t>
      </w:r>
      <w:r w:rsidRPr="008B7C74">
        <w:rPr>
          <w:b/>
          <w:bCs/>
          <w:color w:val="0070C0"/>
          <w:sz w:val="22"/>
          <w:szCs w:val="22"/>
        </w:rPr>
        <w:t>wymaga</w:t>
      </w:r>
      <w:r w:rsidRPr="008B7C74">
        <w:rPr>
          <w:color w:val="0070C0"/>
          <w:sz w:val="22"/>
          <w:szCs w:val="22"/>
        </w:rPr>
        <w:t xml:space="preserve"> </w:t>
      </w:r>
      <w:r w:rsidRPr="008B7C74">
        <w:rPr>
          <w:sz w:val="22"/>
          <w:szCs w:val="22"/>
        </w:rPr>
        <w:t>świadczenia usług</w:t>
      </w:r>
      <w:r w:rsidRPr="008B7C74">
        <w:rPr>
          <w:color w:val="FF0000"/>
          <w:sz w:val="22"/>
          <w:szCs w:val="22"/>
        </w:rPr>
        <w:t xml:space="preserve"> </w:t>
      </w:r>
      <w:r w:rsidRPr="008B7C74">
        <w:rPr>
          <w:sz w:val="22"/>
          <w:szCs w:val="22"/>
        </w:rPr>
        <w:t xml:space="preserve">przez Zamawiającego na rzecz Wykonawcy na podstawie odrębnej umowy (Umowa Przychodowa). </w:t>
      </w:r>
      <w:bookmarkEnd w:id="138"/>
    </w:p>
    <w:p w14:paraId="7091DD91" w14:textId="4EDDC06E" w:rsidR="00032A32" w:rsidRPr="008B7C74" w:rsidRDefault="00032A32" w:rsidP="00F76E7B">
      <w:pPr>
        <w:numPr>
          <w:ilvl w:val="0"/>
          <w:numId w:val="41"/>
        </w:numPr>
        <w:ind w:left="357"/>
        <w:jc w:val="both"/>
        <w:rPr>
          <w:sz w:val="22"/>
          <w:szCs w:val="22"/>
        </w:rPr>
      </w:pPr>
      <w:r w:rsidRPr="008B7C74">
        <w:rPr>
          <w:sz w:val="22"/>
          <w:szCs w:val="22"/>
        </w:rPr>
        <w:t>Warunki zawarcia Umowy Przychodowej określa Załącznik nr 1</w:t>
      </w:r>
      <w:r w:rsidR="000D0776" w:rsidRPr="008B7C74">
        <w:rPr>
          <w:sz w:val="22"/>
          <w:szCs w:val="22"/>
        </w:rPr>
        <w:t>.1</w:t>
      </w:r>
      <w:r w:rsidRPr="008B7C74">
        <w:rPr>
          <w:sz w:val="22"/>
          <w:szCs w:val="22"/>
        </w:rPr>
        <w:t xml:space="preserve"> do Umowy.</w:t>
      </w:r>
    </w:p>
    <w:p w14:paraId="055A860C" w14:textId="0D8AABF7" w:rsidR="000C23F8" w:rsidRPr="008B7C74" w:rsidRDefault="000C23F8" w:rsidP="00A91307">
      <w:pPr>
        <w:pStyle w:val="Nagwek2"/>
      </w:pPr>
      <w:bookmarkStart w:id="145" w:name="_Toc64016202"/>
      <w:bookmarkStart w:id="146" w:name="_Toc106095862"/>
      <w:bookmarkStart w:id="147" w:name="_Toc106096302"/>
      <w:bookmarkStart w:id="148" w:name="_Toc106096406"/>
      <w:bookmarkStart w:id="149" w:name="_Toc128388011"/>
      <w:r w:rsidRPr="008B7C74">
        <w:t>Cena i sposób rozliczeń</w:t>
      </w:r>
      <w:bookmarkEnd w:id="145"/>
      <w:bookmarkEnd w:id="146"/>
      <w:bookmarkEnd w:id="147"/>
      <w:bookmarkEnd w:id="148"/>
      <w:bookmarkEnd w:id="149"/>
    </w:p>
    <w:p w14:paraId="7CD5230B" w14:textId="6FF781E3" w:rsidR="000C23F8" w:rsidRPr="008B7C74" w:rsidRDefault="000C23F8" w:rsidP="00F76E7B">
      <w:pPr>
        <w:numPr>
          <w:ilvl w:val="0"/>
          <w:numId w:val="43"/>
        </w:numPr>
        <w:ind w:hanging="357"/>
        <w:jc w:val="both"/>
        <w:rPr>
          <w:sz w:val="22"/>
          <w:szCs w:val="22"/>
        </w:rPr>
      </w:pPr>
      <w:r w:rsidRPr="008B7C74">
        <w:rPr>
          <w:sz w:val="22"/>
          <w:szCs w:val="22"/>
        </w:rPr>
        <w:t xml:space="preserve">Wartość Umowy nie </w:t>
      </w:r>
      <w:proofErr w:type="gramStart"/>
      <w:r w:rsidRPr="008B7C74">
        <w:rPr>
          <w:sz w:val="22"/>
          <w:szCs w:val="22"/>
        </w:rPr>
        <w:t>przekroczy:  …</w:t>
      </w:r>
      <w:proofErr w:type="gramEnd"/>
      <w:r w:rsidRPr="008B7C74">
        <w:rPr>
          <w:sz w:val="22"/>
          <w:szCs w:val="22"/>
        </w:rPr>
        <w:t>…………… zł netto.</w:t>
      </w:r>
    </w:p>
    <w:p w14:paraId="604A0022" w14:textId="77777777" w:rsidR="00786368" w:rsidRPr="00786368" w:rsidRDefault="00786368" w:rsidP="00786368">
      <w:pPr>
        <w:ind w:firstLine="360"/>
        <w:jc w:val="both"/>
        <w:rPr>
          <w:sz w:val="22"/>
          <w:szCs w:val="22"/>
        </w:rPr>
      </w:pPr>
      <w:r w:rsidRPr="00786368">
        <w:rPr>
          <w:sz w:val="22"/>
          <w:szCs w:val="22"/>
        </w:rPr>
        <w:t xml:space="preserve">w tym: </w:t>
      </w:r>
    </w:p>
    <w:p w14:paraId="46A0F353" w14:textId="34C763BC" w:rsidR="000C23F8" w:rsidRPr="008B7C74" w:rsidRDefault="000C23F8" w:rsidP="00F76E7B">
      <w:pPr>
        <w:numPr>
          <w:ilvl w:val="1"/>
          <w:numId w:val="43"/>
        </w:numPr>
        <w:ind w:hanging="357"/>
        <w:jc w:val="both"/>
        <w:rPr>
          <w:sz w:val="22"/>
          <w:szCs w:val="22"/>
        </w:rPr>
      </w:pPr>
      <w:r w:rsidRPr="008B7C74">
        <w:rPr>
          <w:sz w:val="22"/>
          <w:szCs w:val="22"/>
        </w:rPr>
        <w:t>dla zadania nr 1: ………………. zł netto,</w:t>
      </w:r>
    </w:p>
    <w:p w14:paraId="27A3830E" w14:textId="0FFADE2A" w:rsidR="000C23F8" w:rsidRPr="008B7C74" w:rsidRDefault="000C23F8" w:rsidP="00F76E7B">
      <w:pPr>
        <w:numPr>
          <w:ilvl w:val="1"/>
          <w:numId w:val="43"/>
        </w:numPr>
        <w:ind w:hanging="357"/>
        <w:jc w:val="both"/>
        <w:rPr>
          <w:sz w:val="22"/>
          <w:szCs w:val="22"/>
        </w:rPr>
      </w:pPr>
      <w:r w:rsidRPr="008B7C74">
        <w:rPr>
          <w:sz w:val="22"/>
          <w:szCs w:val="22"/>
        </w:rPr>
        <w:t>dla zadania nr 2: ………………. zł netto</w:t>
      </w:r>
    </w:p>
    <w:p w14:paraId="46E78A00" w14:textId="6304E6F8" w:rsidR="000C23F8" w:rsidRPr="008B7C74" w:rsidRDefault="000C23F8" w:rsidP="00786368">
      <w:pPr>
        <w:ind w:left="720"/>
        <w:jc w:val="both"/>
        <w:rPr>
          <w:sz w:val="22"/>
          <w:szCs w:val="22"/>
        </w:rPr>
      </w:pPr>
    </w:p>
    <w:p w14:paraId="3BA5FAA4" w14:textId="562FCA50" w:rsidR="000C23F8" w:rsidRPr="008B7C74" w:rsidRDefault="007A4062" w:rsidP="00F76E7B">
      <w:pPr>
        <w:numPr>
          <w:ilvl w:val="0"/>
          <w:numId w:val="43"/>
        </w:numPr>
        <w:ind w:hanging="357"/>
        <w:jc w:val="both"/>
        <w:rPr>
          <w:sz w:val="22"/>
          <w:szCs w:val="22"/>
        </w:rPr>
      </w:pPr>
      <w:r w:rsidRPr="008B7C74">
        <w:rPr>
          <w:sz w:val="22"/>
          <w:szCs w:val="22"/>
        </w:rPr>
        <w:t>Maksymalna w</w:t>
      </w:r>
      <w:r w:rsidR="000C23F8" w:rsidRPr="008B7C74">
        <w:rPr>
          <w:sz w:val="22"/>
          <w:szCs w:val="22"/>
        </w:rPr>
        <w:t xml:space="preserve">artość Umowy, o której mowa w ust. 1, została ustalona w oparciu o ceny jednostkowe </w:t>
      </w:r>
      <w:r w:rsidRPr="008B7C74">
        <w:rPr>
          <w:sz w:val="22"/>
          <w:szCs w:val="22"/>
        </w:rPr>
        <w:t xml:space="preserve">uzyskane w przeprowadzonym postępowaniu </w:t>
      </w:r>
      <w:r w:rsidR="000C23F8" w:rsidRPr="008B7C74">
        <w:rPr>
          <w:sz w:val="22"/>
          <w:szCs w:val="22"/>
        </w:rPr>
        <w:t xml:space="preserve">oraz szacunkową liczbę jednostek podaną w Specyfikacji Warunków Zamówienia. </w:t>
      </w:r>
    </w:p>
    <w:p w14:paraId="1E9B1B8F" w14:textId="52DD3C84" w:rsidR="000C23F8" w:rsidRPr="00786368" w:rsidRDefault="000C23F8" w:rsidP="00786368">
      <w:pPr>
        <w:numPr>
          <w:ilvl w:val="0"/>
          <w:numId w:val="43"/>
        </w:numPr>
        <w:ind w:hanging="357"/>
        <w:jc w:val="both"/>
        <w:rPr>
          <w:sz w:val="22"/>
          <w:szCs w:val="22"/>
        </w:rPr>
      </w:pPr>
      <w:r w:rsidRPr="00786368">
        <w:rPr>
          <w:sz w:val="22"/>
          <w:szCs w:val="22"/>
        </w:rPr>
        <w:t xml:space="preserve">Ceny jednostkowe netto, w </w:t>
      </w:r>
      <w:r w:rsidR="00720B3A" w:rsidRPr="00786368">
        <w:rPr>
          <w:sz w:val="22"/>
          <w:szCs w:val="22"/>
        </w:rPr>
        <w:t>oparciu,</w:t>
      </w:r>
      <w:r w:rsidRPr="00786368">
        <w:rPr>
          <w:sz w:val="22"/>
          <w:szCs w:val="22"/>
        </w:rPr>
        <w:t xml:space="preserve"> o które będą rozliczane wykonane usługi zawiera Cennik, stanowiący </w:t>
      </w:r>
      <w:r w:rsidRPr="00786368">
        <w:rPr>
          <w:b/>
          <w:bCs/>
          <w:sz w:val="22"/>
          <w:szCs w:val="22"/>
        </w:rPr>
        <w:t xml:space="preserve">Załącznik nr </w:t>
      </w:r>
      <w:r w:rsidR="003C6E73" w:rsidRPr="00786368">
        <w:rPr>
          <w:b/>
          <w:bCs/>
          <w:sz w:val="22"/>
          <w:szCs w:val="22"/>
        </w:rPr>
        <w:t>4</w:t>
      </w:r>
      <w:r w:rsidRPr="00786368">
        <w:rPr>
          <w:b/>
          <w:bCs/>
          <w:sz w:val="22"/>
          <w:szCs w:val="22"/>
        </w:rPr>
        <w:t xml:space="preserve"> do Umowy</w:t>
      </w:r>
      <w:r w:rsidRPr="00786368">
        <w:rPr>
          <w:sz w:val="22"/>
          <w:szCs w:val="22"/>
        </w:rPr>
        <w:t xml:space="preserve">. </w:t>
      </w:r>
    </w:p>
    <w:p w14:paraId="306867AA" w14:textId="77777777" w:rsidR="00253A9E" w:rsidRPr="008B7C74" w:rsidRDefault="000C23F8" w:rsidP="00F76E7B">
      <w:pPr>
        <w:numPr>
          <w:ilvl w:val="0"/>
          <w:numId w:val="43"/>
        </w:numPr>
        <w:ind w:left="357" w:hanging="357"/>
        <w:jc w:val="both"/>
        <w:rPr>
          <w:sz w:val="22"/>
          <w:szCs w:val="22"/>
        </w:rPr>
      </w:pPr>
      <w:r w:rsidRPr="008B7C74">
        <w:rPr>
          <w:sz w:val="22"/>
          <w:szCs w:val="22"/>
        </w:rPr>
        <w:t>Do cen netto zostanie doliczony podatek od towarów i usług w obowiązującej wysokości.</w:t>
      </w:r>
    </w:p>
    <w:p w14:paraId="200B982F" w14:textId="77777777" w:rsidR="00253A9E" w:rsidRPr="00D81481" w:rsidRDefault="00253A9E" w:rsidP="00F76E7B">
      <w:pPr>
        <w:numPr>
          <w:ilvl w:val="0"/>
          <w:numId w:val="43"/>
        </w:numPr>
        <w:ind w:left="357" w:hanging="357"/>
        <w:jc w:val="both"/>
        <w:rPr>
          <w:sz w:val="22"/>
          <w:szCs w:val="22"/>
        </w:rPr>
      </w:pPr>
      <w:r w:rsidRPr="008B7C74">
        <w:rPr>
          <w:sz w:val="22"/>
          <w:szCs w:val="22"/>
        </w:rPr>
        <w:t>Ceny jednostkowe netto zawierają</w:t>
      </w:r>
      <w:r w:rsidRPr="00D81481">
        <w:rPr>
          <w:sz w:val="22"/>
          <w:szCs w:val="22"/>
        </w:rPr>
        <w:t xml:space="preserve"> wszelkie koszty Wykonawcy związane z realizacją Umowy, </w:t>
      </w:r>
      <w:r w:rsidRPr="00D81481">
        <w:rPr>
          <w:sz w:val="22"/>
          <w:szCs w:val="22"/>
        </w:rPr>
        <w:br/>
        <w:t xml:space="preserve">w tym w szczególności podatki, opłaty, cło, </w:t>
      </w:r>
      <w:proofErr w:type="spellStart"/>
      <w:r w:rsidRPr="00D81481">
        <w:rPr>
          <w:sz w:val="22"/>
          <w:szCs w:val="22"/>
        </w:rPr>
        <w:t>itd</w:t>
      </w:r>
      <w:proofErr w:type="spellEnd"/>
      <w:r w:rsidRPr="00D81481">
        <w:rPr>
          <w:sz w:val="22"/>
          <w:szCs w:val="22"/>
        </w:rPr>
        <w:t xml:space="preserve"> i nie będą podlegały zmianom, chyba że postanowienia Umowy wprost stanowią inaczej. </w:t>
      </w:r>
    </w:p>
    <w:p w14:paraId="72A9F102" w14:textId="1EDF9740" w:rsidR="00957938" w:rsidRPr="00D81481" w:rsidRDefault="00957938" w:rsidP="00F76E7B">
      <w:pPr>
        <w:numPr>
          <w:ilvl w:val="0"/>
          <w:numId w:val="43"/>
        </w:numPr>
        <w:ind w:left="357" w:hanging="357"/>
        <w:jc w:val="both"/>
        <w:rPr>
          <w:sz w:val="22"/>
          <w:szCs w:val="22"/>
        </w:rPr>
      </w:pPr>
      <w:r w:rsidRPr="00D81481">
        <w:rPr>
          <w:sz w:val="22"/>
        </w:rPr>
        <w:t xml:space="preserve">Wykonawcy </w:t>
      </w:r>
      <w:r w:rsidRPr="00D81481">
        <w:rPr>
          <w:sz w:val="22"/>
          <w:szCs w:val="22"/>
        </w:rPr>
        <w:t>przysługuje wynagrodzenie za faktycznie świadczone usługi wyliczone zgodnie z częścią V Szczegółowego opisu przedmiotu zamówienia (SOPZ) stanowiącego Załącznik nr 1 do Umowy, z </w:t>
      </w:r>
      <w:r w:rsidR="00720B3A" w:rsidRPr="00D81481">
        <w:rPr>
          <w:sz w:val="22"/>
          <w:szCs w:val="22"/>
        </w:rPr>
        <w:t>zastrzeżeniem,</w:t>
      </w:r>
      <w:r w:rsidRPr="00D81481">
        <w:rPr>
          <w:sz w:val="22"/>
          <w:szCs w:val="22"/>
        </w:rPr>
        <w:t xml:space="preserve"> iż:</w:t>
      </w:r>
    </w:p>
    <w:p w14:paraId="7C8FDE6C" w14:textId="403551F6" w:rsidR="00957938" w:rsidRPr="00D81481" w:rsidRDefault="004E766E" w:rsidP="00F76E7B">
      <w:pPr>
        <w:pStyle w:val="Akapitzlist"/>
        <w:numPr>
          <w:ilvl w:val="0"/>
          <w:numId w:val="70"/>
        </w:numPr>
        <w:ind w:left="709" w:hanging="283"/>
        <w:jc w:val="both"/>
        <w:rPr>
          <w:sz w:val="22"/>
          <w:szCs w:val="22"/>
        </w:rPr>
      </w:pPr>
      <w:r w:rsidRPr="00D81481">
        <w:rPr>
          <w:sz w:val="22"/>
          <w:szCs w:val="22"/>
        </w:rPr>
        <w:t>m</w:t>
      </w:r>
      <w:r w:rsidR="00957938" w:rsidRPr="00D81481">
        <w:rPr>
          <w:sz w:val="22"/>
          <w:szCs w:val="22"/>
        </w:rPr>
        <w:t xml:space="preserve">iesięczne rozliczenie wykonanej usługi będzie następowało z uwzględnieniem zasad korekty paliwowej BAF stanowiącej załącznik nr 1.5 do </w:t>
      </w:r>
      <w:r w:rsidR="003C5903" w:rsidRPr="00D81481">
        <w:rPr>
          <w:sz w:val="22"/>
          <w:szCs w:val="22"/>
        </w:rPr>
        <w:t>SOPZ,</w:t>
      </w:r>
    </w:p>
    <w:p w14:paraId="302D0754" w14:textId="77777777" w:rsidR="00957938" w:rsidRPr="00D81481" w:rsidRDefault="00957938" w:rsidP="00F76E7B">
      <w:pPr>
        <w:pStyle w:val="Akapitzlist"/>
        <w:numPr>
          <w:ilvl w:val="0"/>
          <w:numId w:val="70"/>
        </w:numPr>
        <w:ind w:left="709" w:hanging="283"/>
        <w:jc w:val="both"/>
        <w:rPr>
          <w:sz w:val="22"/>
          <w:szCs w:val="22"/>
        </w:rPr>
      </w:pPr>
      <w:r w:rsidRPr="00D81481">
        <w:rPr>
          <w:sz w:val="22"/>
          <w:szCs w:val="22"/>
        </w:rPr>
        <w:t xml:space="preserve">cena referencyjna (bazowa) wynosi </w:t>
      </w:r>
      <w:r w:rsidRPr="00786368">
        <w:rPr>
          <w:b/>
          <w:bCs/>
          <w:sz w:val="22"/>
          <w:szCs w:val="22"/>
        </w:rPr>
        <w:t>........ zł</w:t>
      </w:r>
      <w:r w:rsidRPr="00D81481">
        <w:rPr>
          <w:sz w:val="22"/>
          <w:szCs w:val="22"/>
        </w:rPr>
        <w:t xml:space="preserve"> (hurtowa cena jednego litra oleju napędowego </w:t>
      </w:r>
      <w:proofErr w:type="spellStart"/>
      <w:r w:rsidRPr="00D81481">
        <w:rPr>
          <w:sz w:val="22"/>
          <w:szCs w:val="22"/>
        </w:rPr>
        <w:t>Ekodiesel</w:t>
      </w:r>
      <w:proofErr w:type="spellEnd"/>
      <w:r w:rsidRPr="00D81481">
        <w:rPr>
          <w:sz w:val="22"/>
          <w:szCs w:val="22"/>
        </w:rPr>
        <w:t xml:space="preserve"> obowiązująca w dniu otwarcia ofert),</w:t>
      </w:r>
    </w:p>
    <w:p w14:paraId="67451A42" w14:textId="72EAAE48" w:rsidR="00957938" w:rsidRPr="00D81481" w:rsidRDefault="00957938" w:rsidP="00F76E7B">
      <w:pPr>
        <w:pStyle w:val="Akapitzlist"/>
        <w:numPr>
          <w:ilvl w:val="0"/>
          <w:numId w:val="70"/>
        </w:numPr>
        <w:ind w:left="709" w:hanging="283"/>
        <w:jc w:val="both"/>
        <w:rPr>
          <w:sz w:val="22"/>
          <w:szCs w:val="22"/>
        </w:rPr>
      </w:pPr>
      <w:r w:rsidRPr="00D81481">
        <w:rPr>
          <w:rFonts w:eastAsia="+mj-ea"/>
          <w:kern w:val="24"/>
          <w:sz w:val="22"/>
          <w:szCs w:val="22"/>
        </w:rPr>
        <w:t>wartość umowy nie będzie indeksowana.</w:t>
      </w:r>
    </w:p>
    <w:p w14:paraId="10F4FA9F" w14:textId="73CA3EA3" w:rsidR="000C23F8" w:rsidRPr="00D81481" w:rsidRDefault="000C23F8" w:rsidP="00F76E7B">
      <w:pPr>
        <w:pStyle w:val="Tekstpodstawowy"/>
        <w:numPr>
          <w:ilvl w:val="0"/>
          <w:numId w:val="43"/>
        </w:numPr>
        <w:tabs>
          <w:tab w:val="left" w:pos="851"/>
        </w:tabs>
        <w:spacing w:after="0"/>
        <w:jc w:val="both"/>
        <w:rPr>
          <w:sz w:val="22"/>
          <w:szCs w:val="22"/>
        </w:rPr>
      </w:pPr>
      <w:r w:rsidRPr="00D81481">
        <w:rPr>
          <w:sz w:val="22"/>
          <w:szCs w:val="22"/>
        </w:rPr>
        <w:t>W przypadku, gdy z realizacją Umowy wiążą się obowiązki celne (w tym związane z formalnościami celnymi i zapłatą cła), obowiązki te spoczywają na Wykonawcy.</w:t>
      </w:r>
    </w:p>
    <w:p w14:paraId="213F72DE" w14:textId="77777777" w:rsidR="000C23F8" w:rsidRPr="00D81481" w:rsidRDefault="000C23F8" w:rsidP="00F76E7B">
      <w:pPr>
        <w:numPr>
          <w:ilvl w:val="0"/>
          <w:numId w:val="43"/>
        </w:numPr>
        <w:ind w:left="357" w:hanging="357"/>
        <w:jc w:val="both"/>
        <w:rPr>
          <w:sz w:val="22"/>
          <w:szCs w:val="22"/>
        </w:rPr>
      </w:pPr>
      <w:r w:rsidRPr="00D81481">
        <w:rPr>
          <w:sz w:val="22"/>
          <w:szCs w:val="22"/>
        </w:rPr>
        <w:t>Wszelkie rozliczenia będą dokonywane w złotych polskich.</w:t>
      </w:r>
    </w:p>
    <w:p w14:paraId="507A95AC" w14:textId="3B13473A" w:rsidR="000C23F8" w:rsidRPr="00D81481" w:rsidRDefault="000C23F8" w:rsidP="00F76E7B">
      <w:pPr>
        <w:numPr>
          <w:ilvl w:val="0"/>
          <w:numId w:val="43"/>
        </w:numPr>
        <w:ind w:left="357" w:hanging="357"/>
        <w:jc w:val="both"/>
        <w:rPr>
          <w:sz w:val="22"/>
          <w:szCs w:val="22"/>
        </w:rPr>
      </w:pPr>
      <w:r w:rsidRPr="00D81481">
        <w:rPr>
          <w:sz w:val="22"/>
        </w:rPr>
        <w:t xml:space="preserve">W </w:t>
      </w:r>
      <w:proofErr w:type="gramStart"/>
      <w:r w:rsidRPr="00D81481">
        <w:rPr>
          <w:sz w:val="22"/>
        </w:rPr>
        <w:t>przypadku</w:t>
      </w:r>
      <w:proofErr w:type="gramEnd"/>
      <w:r w:rsidRPr="00D81481">
        <w:rPr>
          <w:sz w:val="22"/>
        </w:rPr>
        <w:t xml:space="preserve"> kiedy realizacja </w:t>
      </w:r>
      <w:r w:rsidR="00A800DA" w:rsidRPr="00D81481">
        <w:rPr>
          <w:sz w:val="22"/>
        </w:rPr>
        <w:t>U</w:t>
      </w:r>
      <w:r w:rsidRPr="00D81481">
        <w:rPr>
          <w:sz w:val="22"/>
        </w:rPr>
        <w:t>mowy będzie niższa od maksymalnej wartości Umowy, Wykonawcy nie przysługuje jakiekolwiek wynagrodzenie oraz jakiekolwiek roszczenie odszkodowawcze z tytułu niezrealizowanej części Umowy.</w:t>
      </w:r>
    </w:p>
    <w:p w14:paraId="09CCC393" w14:textId="12BE613D" w:rsidR="000C23F8" w:rsidRPr="00D81481" w:rsidRDefault="000C23F8" w:rsidP="00A91307">
      <w:pPr>
        <w:pStyle w:val="Nagwek2"/>
      </w:pPr>
      <w:bookmarkStart w:id="150" w:name="_Toc106095863"/>
      <w:bookmarkStart w:id="151" w:name="_Toc106096303"/>
      <w:bookmarkStart w:id="152" w:name="_Toc106096407"/>
      <w:bookmarkStart w:id="153" w:name="_Toc128388012"/>
      <w:r w:rsidRPr="00D81481">
        <w:lastRenderedPageBreak/>
        <w:t>Fakturowanie i płatności</w:t>
      </w:r>
      <w:bookmarkEnd w:id="150"/>
      <w:bookmarkEnd w:id="151"/>
      <w:bookmarkEnd w:id="152"/>
      <w:bookmarkEnd w:id="153"/>
    </w:p>
    <w:p w14:paraId="0F779AF3" w14:textId="1F949E36" w:rsidR="000C23F8" w:rsidRPr="00786368" w:rsidRDefault="000C23F8" w:rsidP="00F76E7B">
      <w:pPr>
        <w:numPr>
          <w:ilvl w:val="0"/>
          <w:numId w:val="58"/>
        </w:numPr>
        <w:jc w:val="both"/>
        <w:rPr>
          <w:b/>
          <w:bCs/>
          <w:sz w:val="22"/>
          <w:szCs w:val="22"/>
        </w:rPr>
      </w:pPr>
      <w:bookmarkStart w:id="154" w:name="_Hlk83031827"/>
      <w:r w:rsidRPr="00D81481">
        <w:rPr>
          <w:sz w:val="22"/>
          <w:szCs w:val="22"/>
        </w:rPr>
        <w:t xml:space="preserve">Rozliczenie przedmiotu </w:t>
      </w:r>
      <w:r w:rsidR="00A800DA" w:rsidRPr="00D81481">
        <w:rPr>
          <w:sz w:val="22"/>
          <w:szCs w:val="22"/>
        </w:rPr>
        <w:t>U</w:t>
      </w:r>
      <w:r w:rsidRPr="00D81481">
        <w:rPr>
          <w:sz w:val="22"/>
          <w:szCs w:val="22"/>
        </w:rPr>
        <w:t xml:space="preserve">mowy </w:t>
      </w:r>
      <w:proofErr w:type="gramStart"/>
      <w:r w:rsidRPr="00D81481">
        <w:rPr>
          <w:sz w:val="22"/>
          <w:szCs w:val="22"/>
        </w:rPr>
        <w:t>nastąpi  na</w:t>
      </w:r>
      <w:proofErr w:type="gramEnd"/>
      <w:r w:rsidRPr="00D81481">
        <w:rPr>
          <w:sz w:val="22"/>
          <w:szCs w:val="22"/>
        </w:rPr>
        <w:t xml:space="preserve"> podstawie wystawionej faktury zgodnie z obowiązującymi przepisami prawa. Do faktury Wykonawca zobowiązany jest dołączyć </w:t>
      </w:r>
      <w:r w:rsidR="00033A66" w:rsidRPr="00D81481">
        <w:rPr>
          <w:sz w:val="22"/>
          <w:szCs w:val="22"/>
        </w:rPr>
        <w:t>„</w:t>
      </w:r>
      <w:r w:rsidR="00033A66" w:rsidRPr="00786368">
        <w:rPr>
          <w:b/>
          <w:bCs/>
          <w:sz w:val="22"/>
          <w:szCs w:val="22"/>
        </w:rPr>
        <w:t>Miesięczny protokół usług</w:t>
      </w:r>
      <w:r w:rsidR="00F86F81" w:rsidRPr="00786368">
        <w:rPr>
          <w:b/>
          <w:bCs/>
          <w:sz w:val="22"/>
          <w:szCs w:val="22"/>
        </w:rPr>
        <w:t xml:space="preserve"> transportowych</w:t>
      </w:r>
      <w:r w:rsidR="00033A66" w:rsidRPr="00786368">
        <w:rPr>
          <w:b/>
          <w:bCs/>
          <w:i/>
          <w:iCs/>
          <w:sz w:val="22"/>
          <w:szCs w:val="22"/>
        </w:rPr>
        <w:t xml:space="preserve">…” </w:t>
      </w:r>
      <w:r w:rsidRPr="00786368">
        <w:rPr>
          <w:b/>
          <w:bCs/>
          <w:i/>
          <w:iCs/>
          <w:sz w:val="22"/>
          <w:szCs w:val="22"/>
        </w:rPr>
        <w:t xml:space="preserve"> (wz</w:t>
      </w:r>
      <w:r w:rsidR="00F86F81" w:rsidRPr="00786368">
        <w:rPr>
          <w:b/>
          <w:bCs/>
          <w:i/>
          <w:iCs/>
          <w:sz w:val="22"/>
          <w:szCs w:val="22"/>
        </w:rPr>
        <w:t>ór</w:t>
      </w:r>
      <w:r w:rsidRPr="00786368">
        <w:rPr>
          <w:b/>
          <w:bCs/>
          <w:i/>
          <w:iCs/>
          <w:sz w:val="22"/>
          <w:szCs w:val="22"/>
        </w:rPr>
        <w:t xml:space="preserve"> stanowi Załącznik</w:t>
      </w:r>
      <w:r w:rsidR="003721D8" w:rsidRPr="00786368">
        <w:rPr>
          <w:b/>
          <w:bCs/>
          <w:i/>
          <w:iCs/>
          <w:sz w:val="22"/>
          <w:szCs w:val="22"/>
        </w:rPr>
        <w:t xml:space="preserve"> nr </w:t>
      </w:r>
      <w:r w:rsidR="00F86F81" w:rsidRPr="00786368">
        <w:rPr>
          <w:b/>
          <w:bCs/>
          <w:i/>
          <w:iCs/>
          <w:sz w:val="22"/>
          <w:szCs w:val="22"/>
        </w:rPr>
        <w:t xml:space="preserve">1.2 </w:t>
      </w:r>
      <w:r w:rsidR="003721D8" w:rsidRPr="00786368">
        <w:rPr>
          <w:b/>
          <w:bCs/>
          <w:i/>
          <w:iCs/>
          <w:sz w:val="22"/>
          <w:szCs w:val="22"/>
        </w:rPr>
        <w:t>do SOPZ</w:t>
      </w:r>
      <w:r w:rsidRPr="00786368">
        <w:rPr>
          <w:b/>
          <w:bCs/>
          <w:i/>
          <w:iCs/>
          <w:sz w:val="22"/>
          <w:szCs w:val="22"/>
        </w:rPr>
        <w:t>).</w:t>
      </w:r>
      <w:r w:rsidRPr="00786368">
        <w:rPr>
          <w:b/>
          <w:bCs/>
          <w:sz w:val="22"/>
          <w:szCs w:val="22"/>
        </w:rPr>
        <w:t xml:space="preserve"> </w:t>
      </w:r>
    </w:p>
    <w:p w14:paraId="7A8006C2" w14:textId="16697F00" w:rsidR="000C23F8" w:rsidRPr="00D81481" w:rsidRDefault="000C23F8" w:rsidP="00F76E7B">
      <w:pPr>
        <w:numPr>
          <w:ilvl w:val="0"/>
          <w:numId w:val="58"/>
        </w:numPr>
        <w:jc w:val="both"/>
        <w:rPr>
          <w:sz w:val="24"/>
          <w:szCs w:val="24"/>
        </w:rPr>
      </w:pPr>
      <w:r w:rsidRPr="00D81481">
        <w:rPr>
          <w:sz w:val="22"/>
          <w:szCs w:val="22"/>
        </w:rPr>
        <w:t xml:space="preserve">Gdy Wykonawcą </w:t>
      </w:r>
      <w:r w:rsidR="00A800DA" w:rsidRPr="00D81481">
        <w:rPr>
          <w:sz w:val="22"/>
          <w:szCs w:val="22"/>
        </w:rPr>
        <w:t>U</w:t>
      </w:r>
      <w:r w:rsidRPr="00D81481">
        <w:rPr>
          <w:sz w:val="22"/>
          <w:szCs w:val="22"/>
        </w:rPr>
        <w:t xml:space="preserve">mowy jest konsorcjum, w Protokole odbioru wskazuje się członka konsorcjum który wystawi fakturę za objęty protokołem przedmiot </w:t>
      </w:r>
      <w:r w:rsidR="00A800DA" w:rsidRPr="00D81481">
        <w:rPr>
          <w:sz w:val="22"/>
          <w:szCs w:val="22"/>
        </w:rPr>
        <w:t>U</w:t>
      </w:r>
      <w:r w:rsidRPr="00D81481">
        <w:rPr>
          <w:sz w:val="22"/>
          <w:szCs w:val="22"/>
        </w:rPr>
        <w:t xml:space="preserve">mowy. W przypadku gdy faktury za objęty protokołem przedmiot </w:t>
      </w:r>
      <w:r w:rsidR="00A800DA" w:rsidRPr="00D81481">
        <w:rPr>
          <w:sz w:val="22"/>
          <w:szCs w:val="22"/>
        </w:rPr>
        <w:t>U</w:t>
      </w:r>
      <w:r w:rsidRPr="00D81481">
        <w:rPr>
          <w:sz w:val="22"/>
          <w:szCs w:val="22"/>
        </w:rPr>
        <w:t xml:space="preserve">mowy wystawi dwóch lub więcej członków konsorcjum w protokole odbioru wskazuje się wartość netto każdej z faktur. Zapłata faktur zgodnie ze wskazaniem zawartym w protokole odbioru jest równoznaczna ze spełnieniem świadczenia za objęty protokołem przedmiot </w:t>
      </w:r>
      <w:r w:rsidR="00A800DA" w:rsidRPr="00D81481">
        <w:rPr>
          <w:sz w:val="22"/>
          <w:szCs w:val="22"/>
        </w:rPr>
        <w:t>U</w:t>
      </w:r>
      <w:r w:rsidRPr="00D81481">
        <w:rPr>
          <w:sz w:val="22"/>
          <w:szCs w:val="22"/>
        </w:rPr>
        <w:t xml:space="preserve">mowy wobec wszystkich </w:t>
      </w:r>
      <w:r w:rsidR="009627D7" w:rsidRPr="00D81481">
        <w:rPr>
          <w:sz w:val="22"/>
          <w:szCs w:val="22"/>
        </w:rPr>
        <w:t>W</w:t>
      </w:r>
      <w:r w:rsidRPr="00D81481">
        <w:rPr>
          <w:sz w:val="22"/>
          <w:szCs w:val="22"/>
        </w:rPr>
        <w:t xml:space="preserve">ykonawców </w:t>
      </w:r>
      <w:r w:rsidR="00D65739" w:rsidRPr="00D81481">
        <w:rPr>
          <w:sz w:val="22"/>
          <w:szCs w:val="22"/>
        </w:rPr>
        <w:t>U</w:t>
      </w:r>
      <w:r w:rsidRPr="00D81481">
        <w:rPr>
          <w:sz w:val="22"/>
          <w:szCs w:val="22"/>
        </w:rPr>
        <w:t xml:space="preserve">mowy. </w:t>
      </w:r>
    </w:p>
    <w:p w14:paraId="1C90404F" w14:textId="25090F9B" w:rsidR="000C23F8" w:rsidRPr="00A27F69" w:rsidRDefault="007D4906" w:rsidP="00F76E7B">
      <w:pPr>
        <w:numPr>
          <w:ilvl w:val="0"/>
          <w:numId w:val="58"/>
        </w:numPr>
        <w:jc w:val="both"/>
        <w:rPr>
          <w:sz w:val="24"/>
          <w:szCs w:val="24"/>
        </w:rPr>
      </w:pPr>
      <w:r w:rsidRPr="00D81481">
        <w:rPr>
          <w:sz w:val="22"/>
          <w:szCs w:val="22"/>
        </w:rPr>
        <w:t>„Miesięczny p</w:t>
      </w:r>
      <w:r w:rsidR="000C23F8" w:rsidRPr="00D81481">
        <w:rPr>
          <w:sz w:val="22"/>
          <w:szCs w:val="22"/>
        </w:rPr>
        <w:t xml:space="preserve">rotokół </w:t>
      </w:r>
      <w:r w:rsidRPr="00D81481">
        <w:rPr>
          <w:sz w:val="22"/>
          <w:szCs w:val="22"/>
        </w:rPr>
        <w:t>usług transportowych…”</w:t>
      </w:r>
      <w:r w:rsidR="000C23F8" w:rsidRPr="00A27F69">
        <w:rPr>
          <w:sz w:val="22"/>
          <w:szCs w:val="22"/>
        </w:rPr>
        <w:t xml:space="preserve"> podpisują upoważnieni przedstawiciele </w:t>
      </w:r>
      <w:r w:rsidR="000C23F8">
        <w:rPr>
          <w:sz w:val="22"/>
          <w:szCs w:val="22"/>
        </w:rPr>
        <w:t>S</w:t>
      </w:r>
      <w:r w:rsidR="000C23F8" w:rsidRPr="00A27F69">
        <w:rPr>
          <w:sz w:val="22"/>
          <w:szCs w:val="22"/>
        </w:rPr>
        <w:t xml:space="preserve">tron wskazani w Umowie. </w:t>
      </w:r>
    </w:p>
    <w:bookmarkEnd w:id="154"/>
    <w:p w14:paraId="64FFC5AD" w14:textId="5F199676" w:rsidR="000C23F8" w:rsidRPr="00595319" w:rsidRDefault="000C23F8" w:rsidP="00F76E7B">
      <w:pPr>
        <w:numPr>
          <w:ilvl w:val="0"/>
          <w:numId w:val="58"/>
        </w:numPr>
        <w:jc w:val="both"/>
        <w:rPr>
          <w:color w:val="FF0000"/>
          <w:sz w:val="22"/>
          <w:szCs w:val="22"/>
        </w:rPr>
      </w:pPr>
      <w:r>
        <w:rPr>
          <w:sz w:val="22"/>
          <w:szCs w:val="22"/>
        </w:rPr>
        <w:t xml:space="preserve">Faktury należy wystawiać zgodnie </w:t>
      </w:r>
      <w:r w:rsidR="00720B3A">
        <w:rPr>
          <w:sz w:val="22"/>
          <w:szCs w:val="22"/>
        </w:rPr>
        <w:t>z obowiązującymi</w:t>
      </w:r>
      <w:r>
        <w:rPr>
          <w:sz w:val="22"/>
          <w:szCs w:val="22"/>
        </w:rPr>
        <w:t xml:space="preserve"> przepisami.</w:t>
      </w:r>
    </w:p>
    <w:p w14:paraId="434F79C7" w14:textId="78C40A75" w:rsidR="000C23F8" w:rsidRPr="00F746F7" w:rsidRDefault="000C23F8" w:rsidP="00F76E7B">
      <w:pPr>
        <w:numPr>
          <w:ilvl w:val="0"/>
          <w:numId w:val="58"/>
        </w:numPr>
        <w:jc w:val="both"/>
        <w:rPr>
          <w:sz w:val="22"/>
          <w:szCs w:val="22"/>
        </w:rPr>
      </w:pPr>
      <w:r w:rsidRPr="00F746F7">
        <w:rPr>
          <w:sz w:val="22"/>
          <w:szCs w:val="22"/>
        </w:rPr>
        <w:t>Fakturę należy wystawić na:</w:t>
      </w:r>
    </w:p>
    <w:p w14:paraId="5AFFB1C4" w14:textId="4BF127B6" w:rsidR="000C23F8" w:rsidRPr="00F746F7" w:rsidRDefault="000C23F8" w:rsidP="00201A34">
      <w:pPr>
        <w:ind w:left="360"/>
        <w:jc w:val="center"/>
        <w:rPr>
          <w:b/>
          <w:sz w:val="22"/>
          <w:szCs w:val="22"/>
        </w:rPr>
      </w:pPr>
      <w:r w:rsidRPr="00F746F7">
        <w:rPr>
          <w:b/>
          <w:sz w:val="22"/>
          <w:szCs w:val="22"/>
        </w:rPr>
        <w:t xml:space="preserve">Polska Grupa Górnicza S.A, 40-039 Katowice, ul. Powstańców 30 </w:t>
      </w:r>
      <w:r w:rsidR="00786368">
        <w:rPr>
          <w:b/>
          <w:sz w:val="22"/>
          <w:szCs w:val="22"/>
        </w:rPr>
        <w:br/>
      </w:r>
      <w:r w:rsidRPr="00853323">
        <w:rPr>
          <w:b/>
          <w:sz w:val="22"/>
          <w:szCs w:val="22"/>
        </w:rPr>
        <w:t xml:space="preserve">Oddział </w:t>
      </w:r>
      <w:r w:rsidR="00786368">
        <w:rPr>
          <w:b/>
          <w:sz w:val="22"/>
          <w:szCs w:val="22"/>
        </w:rPr>
        <w:t>Zakład Remontowo - Produkcyjny</w:t>
      </w:r>
    </w:p>
    <w:p w14:paraId="1E538A51" w14:textId="77777777" w:rsidR="000C23F8" w:rsidRPr="00F746F7" w:rsidRDefault="000C23F8" w:rsidP="00201A34">
      <w:pPr>
        <w:ind w:left="360"/>
        <w:jc w:val="center"/>
        <w:rPr>
          <w:bCs/>
          <w:sz w:val="22"/>
          <w:szCs w:val="22"/>
        </w:rPr>
      </w:pPr>
      <w:r w:rsidRPr="00F746F7">
        <w:rPr>
          <w:bCs/>
          <w:sz w:val="22"/>
          <w:szCs w:val="22"/>
        </w:rPr>
        <w:t>oraz przekazać na adres:</w:t>
      </w:r>
    </w:p>
    <w:p w14:paraId="05EDFE4D" w14:textId="4F6957AC" w:rsidR="000C23F8" w:rsidRPr="00F746F7" w:rsidRDefault="000C23F8" w:rsidP="00201A34">
      <w:pPr>
        <w:ind w:left="360"/>
        <w:jc w:val="center"/>
        <w:rPr>
          <w:b/>
          <w:sz w:val="22"/>
          <w:szCs w:val="22"/>
        </w:rPr>
      </w:pPr>
      <w:r w:rsidRPr="00F746F7">
        <w:rPr>
          <w:b/>
          <w:sz w:val="22"/>
          <w:szCs w:val="22"/>
        </w:rPr>
        <w:t xml:space="preserve">Polska Grupa Górnicza S.A., 44-122 Gliwice, ul. Jasna </w:t>
      </w:r>
      <w:r w:rsidR="00453B14">
        <w:rPr>
          <w:b/>
          <w:sz w:val="22"/>
          <w:szCs w:val="22"/>
        </w:rPr>
        <w:t>8</w:t>
      </w:r>
    </w:p>
    <w:p w14:paraId="16417E48" w14:textId="77777777" w:rsidR="000C23F8" w:rsidRPr="00F746F7" w:rsidRDefault="000C23F8" w:rsidP="00F76E7B">
      <w:pPr>
        <w:numPr>
          <w:ilvl w:val="0"/>
          <w:numId w:val="58"/>
        </w:numPr>
        <w:jc w:val="both"/>
        <w:rPr>
          <w:sz w:val="22"/>
          <w:szCs w:val="22"/>
        </w:rPr>
      </w:pPr>
      <w:r w:rsidRPr="00F746F7">
        <w:rPr>
          <w:sz w:val="22"/>
          <w:szCs w:val="22"/>
        </w:rPr>
        <w:t xml:space="preserve">W przypadku gdy zostało podpisane </w:t>
      </w:r>
      <w:r>
        <w:rPr>
          <w:sz w:val="22"/>
          <w:szCs w:val="22"/>
        </w:rPr>
        <w:t>P</w:t>
      </w:r>
      <w:r w:rsidRPr="00F746F7">
        <w:rPr>
          <w:sz w:val="22"/>
          <w:szCs w:val="22"/>
        </w:rPr>
        <w:t xml:space="preserve">orozumienie o przesyłaniu faktur drogą elektroniczną, fakturę oraz Protokół odbioru należy wysyłać na adres wskazany w porozumieniu. </w:t>
      </w:r>
    </w:p>
    <w:p w14:paraId="69964D5F" w14:textId="77777777" w:rsidR="000C23F8" w:rsidRPr="00F746F7" w:rsidRDefault="000C23F8" w:rsidP="00F76E7B">
      <w:pPr>
        <w:numPr>
          <w:ilvl w:val="0"/>
          <w:numId w:val="58"/>
        </w:numPr>
        <w:jc w:val="both"/>
        <w:rPr>
          <w:sz w:val="22"/>
          <w:szCs w:val="22"/>
        </w:rPr>
      </w:pPr>
      <w:r w:rsidRPr="00F746F7">
        <w:rPr>
          <w:sz w:val="22"/>
          <w:szCs w:val="22"/>
        </w:rPr>
        <w:t xml:space="preserve">Faktury muszą zostać sporządzone w języku polskim i zawierać numer, pod którym Umowa została wpisana do elektronicznego rejestru umów </w:t>
      </w:r>
      <w:r>
        <w:rPr>
          <w:sz w:val="22"/>
          <w:szCs w:val="22"/>
        </w:rPr>
        <w:t>Zamawiającego</w:t>
      </w:r>
      <w:r w:rsidRPr="00F746F7">
        <w:rPr>
          <w:sz w:val="22"/>
          <w:szCs w:val="22"/>
        </w:rPr>
        <w:t>.</w:t>
      </w:r>
    </w:p>
    <w:p w14:paraId="46231EB6" w14:textId="77777777" w:rsidR="000C23F8" w:rsidRPr="00AE1A7A" w:rsidRDefault="000C23F8" w:rsidP="00F76E7B">
      <w:pPr>
        <w:numPr>
          <w:ilvl w:val="0"/>
          <w:numId w:val="58"/>
        </w:numPr>
        <w:jc w:val="both"/>
        <w:rPr>
          <w:sz w:val="22"/>
          <w:szCs w:val="22"/>
        </w:rPr>
      </w:pPr>
      <w:r w:rsidRPr="00AE1A7A">
        <w:rPr>
          <w:sz w:val="22"/>
          <w:szCs w:val="22"/>
        </w:rPr>
        <w:t>Faktury będą wystawiane w walucie polskiej. Wszelkie płatności dokonywane będą w walucie polskiej.</w:t>
      </w:r>
    </w:p>
    <w:p w14:paraId="4C5E06DB" w14:textId="10781A61" w:rsidR="000C23F8" w:rsidRPr="00853323" w:rsidRDefault="000C23F8" w:rsidP="00F76E7B">
      <w:pPr>
        <w:numPr>
          <w:ilvl w:val="0"/>
          <w:numId w:val="58"/>
        </w:numPr>
        <w:jc w:val="both"/>
        <w:rPr>
          <w:sz w:val="22"/>
          <w:szCs w:val="22"/>
        </w:rPr>
      </w:pPr>
      <w:r w:rsidRPr="00F746F7">
        <w:rPr>
          <w:sz w:val="22"/>
          <w:szCs w:val="22"/>
        </w:rPr>
        <w:t xml:space="preserve">Przy zapłacie zobowiązania wynikającego z </w:t>
      </w:r>
      <w:r w:rsidR="00A800DA">
        <w:rPr>
          <w:sz w:val="22"/>
          <w:szCs w:val="22"/>
        </w:rPr>
        <w:t>U</w:t>
      </w:r>
      <w:r w:rsidRPr="00F746F7">
        <w:rPr>
          <w:sz w:val="22"/>
          <w:szCs w:val="22"/>
        </w:rPr>
        <w:t xml:space="preserve">mowy, </w:t>
      </w:r>
      <w:r>
        <w:rPr>
          <w:sz w:val="22"/>
          <w:szCs w:val="22"/>
        </w:rPr>
        <w:t>Zamawiający</w:t>
      </w:r>
      <w:r w:rsidRPr="00F746F7">
        <w:rPr>
          <w:sz w:val="22"/>
          <w:szCs w:val="22"/>
        </w:rPr>
        <w:t xml:space="preserve"> zastrzega sobie prawo </w:t>
      </w:r>
      <w:r w:rsidRPr="00853323">
        <w:rPr>
          <w:sz w:val="22"/>
          <w:szCs w:val="22"/>
        </w:rPr>
        <w:t>wskazania tytułu płatności (numeru faktury).</w:t>
      </w:r>
    </w:p>
    <w:p w14:paraId="4E39D820" w14:textId="4E02D6D8" w:rsidR="000C23F8" w:rsidRPr="00853323" w:rsidRDefault="000C23F8" w:rsidP="00F76E7B">
      <w:pPr>
        <w:numPr>
          <w:ilvl w:val="0"/>
          <w:numId w:val="58"/>
        </w:numPr>
        <w:jc w:val="both"/>
        <w:rPr>
          <w:sz w:val="22"/>
          <w:szCs w:val="22"/>
        </w:rPr>
      </w:pPr>
      <w:r>
        <w:rPr>
          <w:sz w:val="22"/>
          <w:szCs w:val="22"/>
        </w:rPr>
        <w:t>Zamawiający</w:t>
      </w:r>
      <w:r w:rsidRPr="00853323">
        <w:rPr>
          <w:sz w:val="22"/>
          <w:szCs w:val="22"/>
        </w:rPr>
        <w:t xml:space="preserve"> oświadcza, że nie spełnia warunków 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(Dz. Urz. UE L187 z 26.06.2014 r.), tym samym posiada status dużego przedsiębiorcy w rozumieniu art. 4 pkt 6) ustawy z</w:t>
      </w:r>
      <w:r w:rsidR="005A1411">
        <w:rPr>
          <w:sz w:val="22"/>
          <w:szCs w:val="22"/>
        </w:rPr>
        <w:t> </w:t>
      </w:r>
      <w:r w:rsidRPr="00853323">
        <w:rPr>
          <w:sz w:val="22"/>
          <w:szCs w:val="22"/>
        </w:rPr>
        <w:t xml:space="preserve">dnia 8 marca 2013 roku o przeciwdziałaniu nadmiernym opóźnieniom w transakcjach handlowych (Dz.U. z 2021r. poz. 424, z </w:t>
      </w:r>
      <w:proofErr w:type="spellStart"/>
      <w:r w:rsidRPr="00853323">
        <w:rPr>
          <w:sz w:val="22"/>
          <w:szCs w:val="22"/>
        </w:rPr>
        <w:t>późn</w:t>
      </w:r>
      <w:proofErr w:type="spellEnd"/>
      <w:r w:rsidRPr="00853323">
        <w:rPr>
          <w:sz w:val="22"/>
          <w:szCs w:val="22"/>
        </w:rPr>
        <w:t>. zm.).</w:t>
      </w:r>
    </w:p>
    <w:p w14:paraId="1C2511ED" w14:textId="7C2746B2" w:rsidR="000C23F8" w:rsidRPr="007B4FE1" w:rsidRDefault="000C23F8" w:rsidP="00F76E7B">
      <w:pPr>
        <w:numPr>
          <w:ilvl w:val="0"/>
          <w:numId w:val="58"/>
        </w:numPr>
        <w:jc w:val="both"/>
        <w:rPr>
          <w:sz w:val="22"/>
          <w:szCs w:val="22"/>
        </w:rPr>
      </w:pPr>
      <w:r w:rsidRPr="00942413">
        <w:rPr>
          <w:sz w:val="22"/>
          <w:szCs w:val="22"/>
        </w:rPr>
        <w:t xml:space="preserve">Wykonawca składa oświadczenie o posiadaniu statusu </w:t>
      </w:r>
      <w:proofErr w:type="spellStart"/>
      <w:r w:rsidRPr="008B7C74">
        <w:rPr>
          <w:sz w:val="22"/>
          <w:szCs w:val="22"/>
        </w:rPr>
        <w:t>mikroprzedsiębiorcy</w:t>
      </w:r>
      <w:proofErr w:type="spellEnd"/>
      <w:r w:rsidRPr="008B7C74">
        <w:rPr>
          <w:sz w:val="22"/>
          <w:szCs w:val="22"/>
        </w:rPr>
        <w:t xml:space="preserve">, małego przedsiębiorcy, średniego przedsiębiorcy, dużego przedsiębiorcy, które stanowiło będzie </w:t>
      </w:r>
      <w:r w:rsidRPr="008B7C74">
        <w:rPr>
          <w:b/>
          <w:bCs/>
          <w:sz w:val="22"/>
          <w:szCs w:val="22"/>
        </w:rPr>
        <w:t xml:space="preserve">Załącznik nr </w:t>
      </w:r>
      <w:r w:rsidR="003C6E73" w:rsidRPr="008B7C74">
        <w:rPr>
          <w:b/>
          <w:bCs/>
          <w:sz w:val="22"/>
          <w:szCs w:val="22"/>
        </w:rPr>
        <w:t>3</w:t>
      </w:r>
      <w:r w:rsidRPr="008B7C74">
        <w:rPr>
          <w:b/>
          <w:bCs/>
          <w:sz w:val="22"/>
          <w:szCs w:val="22"/>
        </w:rPr>
        <w:t xml:space="preserve"> do Umowy</w:t>
      </w:r>
      <w:r w:rsidRPr="008B7C74">
        <w:rPr>
          <w:sz w:val="22"/>
          <w:szCs w:val="22"/>
        </w:rPr>
        <w:t>.</w:t>
      </w:r>
      <w:r w:rsidRPr="00942413">
        <w:rPr>
          <w:sz w:val="22"/>
          <w:szCs w:val="22"/>
        </w:rPr>
        <w:t xml:space="preserve"> </w:t>
      </w:r>
    </w:p>
    <w:p w14:paraId="552D83D1" w14:textId="77777777" w:rsidR="000C23F8" w:rsidRDefault="000C23F8" w:rsidP="00F76E7B">
      <w:pPr>
        <w:numPr>
          <w:ilvl w:val="0"/>
          <w:numId w:val="58"/>
        </w:numPr>
        <w:jc w:val="both"/>
        <w:rPr>
          <w:sz w:val="22"/>
          <w:szCs w:val="22"/>
        </w:rPr>
      </w:pPr>
      <w:r w:rsidRPr="00942413">
        <w:rPr>
          <w:sz w:val="22"/>
          <w:szCs w:val="22"/>
        </w:rPr>
        <w:t xml:space="preserve">Termin płatności faktur dokumentujących zobowiązania wynikające z Umowy wynosi </w:t>
      </w:r>
      <w:r w:rsidRPr="009E1EB4">
        <w:rPr>
          <w:b/>
          <w:bCs/>
          <w:sz w:val="22"/>
          <w:szCs w:val="22"/>
        </w:rPr>
        <w:t xml:space="preserve">30 </w:t>
      </w:r>
      <w:r w:rsidRPr="00942413">
        <w:rPr>
          <w:b/>
          <w:bCs/>
          <w:sz w:val="22"/>
          <w:szCs w:val="22"/>
        </w:rPr>
        <w:t>dni</w:t>
      </w:r>
      <w:r w:rsidRPr="00942413">
        <w:rPr>
          <w:sz w:val="22"/>
          <w:szCs w:val="22"/>
        </w:rPr>
        <w:t xml:space="preserve"> od daty wpływu faktury </w:t>
      </w:r>
      <w:r>
        <w:rPr>
          <w:sz w:val="22"/>
          <w:szCs w:val="22"/>
        </w:rPr>
        <w:t>do Zamawiającego</w:t>
      </w:r>
    </w:p>
    <w:p w14:paraId="1F1AAF07" w14:textId="77777777" w:rsidR="000C23F8" w:rsidRPr="00F746F7" w:rsidRDefault="000C23F8" w:rsidP="00F76E7B">
      <w:pPr>
        <w:numPr>
          <w:ilvl w:val="0"/>
          <w:numId w:val="58"/>
        </w:numPr>
        <w:jc w:val="both"/>
        <w:rPr>
          <w:sz w:val="22"/>
          <w:szCs w:val="22"/>
        </w:rPr>
      </w:pPr>
      <w:r w:rsidRPr="00F746F7">
        <w:rPr>
          <w:sz w:val="22"/>
          <w:szCs w:val="22"/>
        </w:rPr>
        <w:t xml:space="preserve">Jako termin zapłaty przyjmuje się datę obciążenia rachunku bankowego </w:t>
      </w:r>
      <w:r>
        <w:rPr>
          <w:sz w:val="22"/>
          <w:szCs w:val="22"/>
        </w:rPr>
        <w:t>Zamawiającego</w:t>
      </w:r>
      <w:r w:rsidRPr="00F746F7">
        <w:rPr>
          <w:sz w:val="22"/>
          <w:szCs w:val="22"/>
        </w:rPr>
        <w:t>.</w:t>
      </w:r>
    </w:p>
    <w:p w14:paraId="5DB96094" w14:textId="77777777" w:rsidR="000C23F8" w:rsidRPr="00413938" w:rsidRDefault="000C23F8" w:rsidP="00F76E7B">
      <w:pPr>
        <w:pStyle w:val="Tekstpodstawowy"/>
        <w:numPr>
          <w:ilvl w:val="0"/>
          <w:numId w:val="58"/>
        </w:numPr>
        <w:spacing w:after="0"/>
        <w:jc w:val="both"/>
        <w:rPr>
          <w:sz w:val="22"/>
          <w:szCs w:val="22"/>
        </w:rPr>
      </w:pPr>
      <w:r w:rsidRPr="00823BD0">
        <w:rPr>
          <w:sz w:val="22"/>
          <w:szCs w:val="22"/>
        </w:rPr>
        <w:t>Numer rachunku bankowego Wykonawcy będzie wskazywany każdorazowo tylko i wyłącznie na fakturach. Rachunek bankowy wskazany na fakturach powinien być zgodny z numerem rachunku bankowego zawartego w wykazie podmiotów prowadzonych przez szefa KAS).</w:t>
      </w:r>
    </w:p>
    <w:p w14:paraId="2BBB0115" w14:textId="77777777" w:rsidR="000C23F8" w:rsidRPr="00DE168A" w:rsidRDefault="000C23F8" w:rsidP="00F76E7B">
      <w:pPr>
        <w:numPr>
          <w:ilvl w:val="0"/>
          <w:numId w:val="58"/>
        </w:numPr>
        <w:jc w:val="both"/>
        <w:rPr>
          <w:sz w:val="22"/>
          <w:szCs w:val="22"/>
        </w:rPr>
      </w:pPr>
      <w:r w:rsidRPr="00F746F7">
        <w:rPr>
          <w:sz w:val="22"/>
          <w:szCs w:val="22"/>
        </w:rPr>
        <w:t xml:space="preserve">Zapłata faktury korygującej nastąpi w terminie 30 dni od daty jej dostarczenia do </w:t>
      </w:r>
      <w:r>
        <w:rPr>
          <w:sz w:val="22"/>
          <w:szCs w:val="22"/>
        </w:rPr>
        <w:t>Zamawiającego</w:t>
      </w:r>
      <w:r w:rsidRPr="00F746F7">
        <w:rPr>
          <w:sz w:val="22"/>
          <w:szCs w:val="22"/>
        </w:rPr>
        <w:t>, jednak nie wcześniej niż w terminie płatności faktury pierwotnej.</w:t>
      </w:r>
    </w:p>
    <w:p w14:paraId="40254B03" w14:textId="58CEF586" w:rsidR="000C23F8" w:rsidRPr="00F746F7" w:rsidRDefault="000C23F8" w:rsidP="00F76E7B">
      <w:pPr>
        <w:numPr>
          <w:ilvl w:val="0"/>
          <w:numId w:val="58"/>
        </w:numPr>
        <w:jc w:val="both"/>
        <w:rPr>
          <w:sz w:val="22"/>
          <w:szCs w:val="22"/>
        </w:rPr>
      </w:pPr>
      <w:r w:rsidRPr="00F746F7">
        <w:rPr>
          <w:sz w:val="22"/>
          <w:szCs w:val="22"/>
        </w:rPr>
        <w:t xml:space="preserve">Wszelkie, wynikające z </w:t>
      </w:r>
      <w:r w:rsidR="00A800DA">
        <w:rPr>
          <w:sz w:val="22"/>
          <w:szCs w:val="22"/>
        </w:rPr>
        <w:t>U</w:t>
      </w:r>
      <w:r w:rsidRPr="00F746F7">
        <w:rPr>
          <w:sz w:val="22"/>
          <w:szCs w:val="22"/>
        </w:rPr>
        <w:t xml:space="preserve">mowy należności (należność główna, należności uboczne, w tym odszkodowania, kary umowne i inne) nie mogą być przedmiotem obrotu, zabezpieczenia, przewłaszczenia, prawa rzeczowego, ani obciążenia, w tym cesji, sprzedaży, zastawu rejestrowego, jak również upoważnienia, w tym upoważnienia inkasowego, bez pisemnej zgody </w:t>
      </w:r>
      <w:r>
        <w:rPr>
          <w:sz w:val="22"/>
          <w:szCs w:val="22"/>
        </w:rPr>
        <w:t>Zamawiającego</w:t>
      </w:r>
      <w:r w:rsidRPr="00F746F7">
        <w:rPr>
          <w:sz w:val="22"/>
          <w:szCs w:val="22"/>
        </w:rPr>
        <w:t xml:space="preserve">. Powyższe nie wyklucza możliwości udzielenia radcy prawnemu/adwokatowi prowadzącemu obsługę prawną Wykonawcy pełnomocnictwa do dochodzenia, w jego imieniu, należności wynikających z </w:t>
      </w:r>
      <w:r w:rsidR="00A800DA">
        <w:rPr>
          <w:sz w:val="22"/>
          <w:szCs w:val="22"/>
        </w:rPr>
        <w:t>U</w:t>
      </w:r>
      <w:r w:rsidRPr="00F746F7">
        <w:rPr>
          <w:sz w:val="22"/>
          <w:szCs w:val="22"/>
        </w:rPr>
        <w:t>mowy.</w:t>
      </w:r>
    </w:p>
    <w:p w14:paraId="71BB7765" w14:textId="1C6FD777" w:rsidR="000C23F8" w:rsidRPr="00F746F7" w:rsidRDefault="000C23F8" w:rsidP="00F76E7B">
      <w:pPr>
        <w:numPr>
          <w:ilvl w:val="0"/>
          <w:numId w:val="58"/>
        </w:numPr>
        <w:jc w:val="both"/>
        <w:rPr>
          <w:sz w:val="22"/>
          <w:szCs w:val="22"/>
        </w:rPr>
      </w:pPr>
      <w:r w:rsidRPr="00F746F7">
        <w:rPr>
          <w:sz w:val="22"/>
          <w:szCs w:val="22"/>
        </w:rPr>
        <w:t xml:space="preserve">Jeżeli do </w:t>
      </w:r>
      <w:r w:rsidR="00214EE7">
        <w:rPr>
          <w:sz w:val="22"/>
          <w:szCs w:val="22"/>
        </w:rPr>
        <w:t>przedmiotu zamówienia</w:t>
      </w:r>
      <w:r w:rsidRPr="005C7FA6">
        <w:rPr>
          <w:color w:val="FF0000"/>
          <w:sz w:val="22"/>
          <w:szCs w:val="22"/>
        </w:rPr>
        <w:t xml:space="preserve"> </w:t>
      </w:r>
      <w:r w:rsidRPr="00F746F7">
        <w:rPr>
          <w:sz w:val="22"/>
          <w:szCs w:val="22"/>
        </w:rPr>
        <w:t>będą miały zastosowanie przepisy o podatku od towarów i usług ustanawiające mechanizm podzielonej płatności Strony obowiązują się uwzględnić ten mechanizm w</w:t>
      </w:r>
      <w:r w:rsidR="003721D8">
        <w:rPr>
          <w:sz w:val="22"/>
          <w:szCs w:val="22"/>
        </w:rPr>
        <w:t> </w:t>
      </w:r>
      <w:r w:rsidRPr="00F746F7">
        <w:rPr>
          <w:sz w:val="22"/>
          <w:szCs w:val="22"/>
        </w:rPr>
        <w:t>rozliczaniu Umowy.</w:t>
      </w:r>
    </w:p>
    <w:p w14:paraId="2E8CB11D" w14:textId="48E2C59C" w:rsidR="000C23F8" w:rsidRPr="00DE4E8A" w:rsidRDefault="000C23F8" w:rsidP="00F76E7B">
      <w:pPr>
        <w:numPr>
          <w:ilvl w:val="0"/>
          <w:numId w:val="58"/>
        </w:numPr>
        <w:jc w:val="both"/>
        <w:rPr>
          <w:sz w:val="22"/>
          <w:szCs w:val="22"/>
        </w:rPr>
      </w:pPr>
      <w:r w:rsidRPr="00F746F7">
        <w:rPr>
          <w:sz w:val="22"/>
          <w:szCs w:val="22"/>
        </w:rPr>
        <w:t xml:space="preserve">W przypadku zawarcia Umowy </w:t>
      </w:r>
      <w:r>
        <w:rPr>
          <w:sz w:val="22"/>
          <w:szCs w:val="22"/>
        </w:rPr>
        <w:t>p</w:t>
      </w:r>
      <w:r w:rsidRPr="00F746F7">
        <w:rPr>
          <w:sz w:val="22"/>
          <w:szCs w:val="22"/>
        </w:rPr>
        <w:t xml:space="preserve">rzychodowej Wykonawca wyraża zgodę na potrącenie wierzytelności </w:t>
      </w:r>
      <w:r>
        <w:rPr>
          <w:sz w:val="22"/>
          <w:szCs w:val="22"/>
        </w:rPr>
        <w:t>Zamawiającego</w:t>
      </w:r>
      <w:r w:rsidRPr="00F746F7">
        <w:rPr>
          <w:sz w:val="22"/>
          <w:szCs w:val="22"/>
        </w:rPr>
        <w:t xml:space="preserve"> z tytułu </w:t>
      </w:r>
      <w:r w:rsidR="00A800DA">
        <w:rPr>
          <w:sz w:val="22"/>
          <w:szCs w:val="22"/>
        </w:rPr>
        <w:t>U</w:t>
      </w:r>
      <w:r w:rsidRPr="00F746F7">
        <w:rPr>
          <w:sz w:val="22"/>
          <w:szCs w:val="22"/>
        </w:rPr>
        <w:t xml:space="preserve">mowy przychodowej z wynagrodzenia należnego Wykonawcy. W przypadku gdy Umowa została zawarta z Konsorcjum każdy z członków Konsorcjum wyraża zgodę na potrącenie wierzytelności z tytułu </w:t>
      </w:r>
      <w:r w:rsidR="00A800DA">
        <w:rPr>
          <w:sz w:val="22"/>
          <w:szCs w:val="22"/>
        </w:rPr>
        <w:t>U</w:t>
      </w:r>
      <w:r w:rsidRPr="00F746F7">
        <w:rPr>
          <w:sz w:val="22"/>
          <w:szCs w:val="22"/>
        </w:rPr>
        <w:t xml:space="preserve">mowy przychodowej z wynagrodzenia mu należnego. Każdy z członków </w:t>
      </w:r>
      <w:r w:rsidRPr="00F746F7">
        <w:rPr>
          <w:sz w:val="22"/>
          <w:szCs w:val="22"/>
        </w:rPr>
        <w:lastRenderedPageBreak/>
        <w:t xml:space="preserve">Konsorcjum pozostaje dłużnikiem solidarnym, tzn. odpowiada za cały dług niezależnie od tego, który z członków Konsorcjum jest zleceniobiorcą usług świadczonych na podstawie </w:t>
      </w:r>
      <w:r>
        <w:rPr>
          <w:sz w:val="22"/>
          <w:szCs w:val="22"/>
        </w:rPr>
        <w:t>U</w:t>
      </w:r>
      <w:r w:rsidRPr="00F746F7">
        <w:rPr>
          <w:sz w:val="22"/>
          <w:szCs w:val="22"/>
        </w:rPr>
        <w:t>mowy przychodowej.</w:t>
      </w:r>
    </w:p>
    <w:p w14:paraId="66737EEC" w14:textId="30FC852C" w:rsidR="000C23F8" w:rsidRPr="00E66F78" w:rsidRDefault="000C23F8" w:rsidP="00A91307">
      <w:pPr>
        <w:pStyle w:val="Nagwek2"/>
      </w:pPr>
      <w:bookmarkStart w:id="155" w:name="_Toc64016203"/>
      <w:bookmarkStart w:id="156" w:name="_Toc106095864"/>
      <w:bookmarkStart w:id="157" w:name="_Toc106096304"/>
      <w:bookmarkStart w:id="158" w:name="_Toc106096408"/>
      <w:bookmarkStart w:id="159" w:name="_Toc128388013"/>
      <w:r w:rsidRPr="00E66F78">
        <w:t>Termin realizacji</w:t>
      </w:r>
      <w:bookmarkEnd w:id="155"/>
      <w:bookmarkEnd w:id="156"/>
      <w:bookmarkEnd w:id="157"/>
      <w:bookmarkEnd w:id="158"/>
      <w:bookmarkEnd w:id="159"/>
    </w:p>
    <w:p w14:paraId="2E98EFA7" w14:textId="39F773B3" w:rsidR="00544B36" w:rsidRPr="00D81481" w:rsidRDefault="000C23F8" w:rsidP="00F76E7B">
      <w:pPr>
        <w:numPr>
          <w:ilvl w:val="0"/>
          <w:numId w:val="44"/>
        </w:numPr>
        <w:spacing w:after="120"/>
        <w:ind w:left="357" w:hanging="357"/>
        <w:jc w:val="both"/>
        <w:rPr>
          <w:color w:val="FF0000"/>
          <w:sz w:val="22"/>
          <w:szCs w:val="22"/>
        </w:rPr>
      </w:pPr>
      <w:bookmarkStart w:id="160" w:name="_Hlk141277229"/>
      <w:r w:rsidRPr="00D81481">
        <w:rPr>
          <w:sz w:val="22"/>
          <w:szCs w:val="22"/>
        </w:rPr>
        <w:t>Termin realizacji</w:t>
      </w:r>
      <w:r w:rsidR="00152C58" w:rsidRPr="00D81481">
        <w:rPr>
          <w:sz w:val="22"/>
          <w:szCs w:val="22"/>
        </w:rPr>
        <w:t xml:space="preserve">: </w:t>
      </w:r>
      <w:bookmarkEnd w:id="144"/>
      <w:r w:rsidR="00544B36" w:rsidRPr="00D81481">
        <w:rPr>
          <w:sz w:val="22"/>
          <w:szCs w:val="22"/>
        </w:rPr>
        <w:t xml:space="preserve">12 miesięcy od daty wskazanej w </w:t>
      </w:r>
      <w:r w:rsidR="00720B3A" w:rsidRPr="00D81481">
        <w:rPr>
          <w:sz w:val="22"/>
          <w:szCs w:val="22"/>
        </w:rPr>
        <w:t>umowie,</w:t>
      </w:r>
      <w:r w:rsidR="00544B36" w:rsidRPr="00D81481">
        <w:rPr>
          <w:sz w:val="22"/>
          <w:szCs w:val="22"/>
        </w:rPr>
        <w:t xml:space="preserve"> ale nie wcześniej niż od dnia jej zawarcia. Planowany termin rozpoczęcia realizacji: </w:t>
      </w:r>
      <w:r w:rsidR="00ED71A4" w:rsidRPr="00720B3A">
        <w:rPr>
          <w:b/>
          <w:bCs/>
          <w:color w:val="000000" w:themeColor="text1"/>
          <w:sz w:val="22"/>
          <w:szCs w:val="22"/>
        </w:rPr>
        <w:t>14</w:t>
      </w:r>
      <w:r w:rsidR="00720B3A" w:rsidRPr="00720B3A">
        <w:rPr>
          <w:b/>
          <w:bCs/>
          <w:color w:val="000000" w:themeColor="text1"/>
          <w:sz w:val="22"/>
          <w:szCs w:val="22"/>
        </w:rPr>
        <w:t>.</w:t>
      </w:r>
      <w:r w:rsidR="00ED71A4" w:rsidRPr="00720B3A">
        <w:rPr>
          <w:b/>
          <w:bCs/>
          <w:color w:val="000000" w:themeColor="text1"/>
          <w:sz w:val="22"/>
          <w:szCs w:val="22"/>
        </w:rPr>
        <w:t>12</w:t>
      </w:r>
      <w:r w:rsidR="00720B3A" w:rsidRPr="00720B3A">
        <w:rPr>
          <w:b/>
          <w:bCs/>
          <w:color w:val="000000" w:themeColor="text1"/>
          <w:sz w:val="22"/>
          <w:szCs w:val="22"/>
        </w:rPr>
        <w:t>.</w:t>
      </w:r>
      <w:r w:rsidR="00ED71A4" w:rsidRPr="00720B3A">
        <w:rPr>
          <w:b/>
          <w:bCs/>
          <w:color w:val="000000" w:themeColor="text1"/>
          <w:sz w:val="22"/>
          <w:szCs w:val="22"/>
        </w:rPr>
        <w:t>2023</w:t>
      </w:r>
      <w:r w:rsidR="00720B3A" w:rsidRPr="00720B3A">
        <w:rPr>
          <w:b/>
          <w:bCs/>
          <w:color w:val="000000" w:themeColor="text1"/>
          <w:sz w:val="22"/>
          <w:szCs w:val="22"/>
        </w:rPr>
        <w:t xml:space="preserve"> r.</w:t>
      </w:r>
    </w:p>
    <w:p w14:paraId="4368D77F" w14:textId="77777777" w:rsidR="00544B36" w:rsidRPr="00D81481" w:rsidRDefault="00672327" w:rsidP="00544B36">
      <w:pPr>
        <w:jc w:val="both"/>
        <w:rPr>
          <w:color w:val="0070C0"/>
          <w:sz w:val="22"/>
          <w:szCs w:val="22"/>
        </w:rPr>
      </w:pPr>
      <w:r w:rsidRPr="00D81481">
        <w:rPr>
          <w:color w:val="0070C0"/>
          <w:sz w:val="22"/>
          <w:szCs w:val="22"/>
        </w:rPr>
        <w:t xml:space="preserve">[Tekst pomocniczy do usunięcia w wersji finalnej: </w:t>
      </w:r>
    </w:p>
    <w:p w14:paraId="3C925CEF" w14:textId="7699431C" w:rsidR="002C0FCA" w:rsidRPr="00D81481" w:rsidRDefault="002C0FCA" w:rsidP="00F76E7B">
      <w:pPr>
        <w:pStyle w:val="Akapitzlist"/>
        <w:numPr>
          <w:ilvl w:val="0"/>
          <w:numId w:val="72"/>
        </w:numPr>
        <w:ind w:left="426" w:hanging="426"/>
        <w:jc w:val="both"/>
        <w:rPr>
          <w:color w:val="0070C0"/>
          <w:sz w:val="22"/>
          <w:szCs w:val="22"/>
        </w:rPr>
      </w:pPr>
      <w:r w:rsidRPr="00D81481">
        <w:rPr>
          <w:color w:val="0070C0"/>
          <w:sz w:val="22"/>
          <w:szCs w:val="22"/>
        </w:rPr>
        <w:t xml:space="preserve">w ostatecznej wersji umowy wskazujemy już dokładnie termin rozpoczęcia realizacji tj.: </w:t>
      </w:r>
      <w:r w:rsidRPr="00D81481">
        <w:rPr>
          <w:i/>
          <w:iCs/>
          <w:color w:val="0070C0"/>
          <w:sz w:val="22"/>
          <w:szCs w:val="22"/>
        </w:rPr>
        <w:t>Termin realizacji: 12 miesięcy od dnia ……………… (dokładna data faktycznego rozpoczęcia realizacji)</w:t>
      </w:r>
      <w:r w:rsidRPr="00D81481">
        <w:rPr>
          <w:color w:val="0070C0"/>
          <w:sz w:val="22"/>
          <w:szCs w:val="22"/>
        </w:rPr>
        <w:t>]</w:t>
      </w:r>
    </w:p>
    <w:p w14:paraId="1A5C29E6" w14:textId="71E9E600" w:rsidR="00544B36" w:rsidRPr="00D81481" w:rsidRDefault="00672327" w:rsidP="00F76E7B">
      <w:pPr>
        <w:pStyle w:val="Akapitzlist"/>
        <w:numPr>
          <w:ilvl w:val="0"/>
          <w:numId w:val="72"/>
        </w:numPr>
        <w:ind w:left="426" w:hanging="426"/>
        <w:jc w:val="both"/>
        <w:rPr>
          <w:color w:val="0070C0"/>
          <w:sz w:val="22"/>
          <w:szCs w:val="22"/>
        </w:rPr>
      </w:pPr>
      <w:r w:rsidRPr="00D81481">
        <w:rPr>
          <w:color w:val="0070C0"/>
          <w:sz w:val="22"/>
          <w:szCs w:val="22"/>
        </w:rPr>
        <w:t>ww. data nie może być wcześniejsza niż data zawarcia umowy</w:t>
      </w:r>
    </w:p>
    <w:p w14:paraId="1376B047" w14:textId="3CB7D88C" w:rsidR="000C23F8" w:rsidRPr="00E66F78" w:rsidRDefault="000C23F8" w:rsidP="00A91307">
      <w:pPr>
        <w:pStyle w:val="Nagwek2"/>
      </w:pPr>
      <w:bookmarkStart w:id="161" w:name="_Toc64016204"/>
      <w:bookmarkStart w:id="162" w:name="_Toc106095866"/>
      <w:bookmarkStart w:id="163" w:name="_Toc106096306"/>
      <w:bookmarkStart w:id="164" w:name="_Toc106096410"/>
      <w:bookmarkStart w:id="165" w:name="_Toc128388014"/>
      <w:bookmarkEnd w:id="160"/>
      <w:r w:rsidRPr="00E66F78">
        <w:t>Szczególne obowiązki Wykonawcy</w:t>
      </w:r>
      <w:bookmarkEnd w:id="161"/>
      <w:bookmarkEnd w:id="162"/>
      <w:bookmarkEnd w:id="163"/>
      <w:bookmarkEnd w:id="164"/>
      <w:bookmarkEnd w:id="165"/>
    </w:p>
    <w:p w14:paraId="70432EA3" w14:textId="0D0F9A15" w:rsidR="000C23F8" w:rsidRPr="00DE4E8A" w:rsidRDefault="000C23F8" w:rsidP="006F1ECC">
      <w:pPr>
        <w:jc w:val="both"/>
        <w:rPr>
          <w:sz w:val="22"/>
          <w:szCs w:val="22"/>
        </w:rPr>
      </w:pPr>
      <w:bookmarkStart w:id="166" w:name="_Hlk67826176"/>
      <w:r w:rsidRPr="00B917FB">
        <w:rPr>
          <w:sz w:val="22"/>
          <w:szCs w:val="22"/>
        </w:rPr>
        <w:t>Wykonawca ponosi pełną odpowiedzialność odszkodowawczą za wszelkie szkody powstałe z jego winy w</w:t>
      </w:r>
      <w:r w:rsidR="006F1ECC">
        <w:rPr>
          <w:sz w:val="22"/>
          <w:szCs w:val="22"/>
        </w:rPr>
        <w:t> </w:t>
      </w:r>
      <w:r w:rsidRPr="00B917FB">
        <w:rPr>
          <w:sz w:val="22"/>
          <w:szCs w:val="22"/>
        </w:rPr>
        <w:t>związku z realizacją Umowy, w tym w stosunku do własnych pracowników, Podwykonawców oraz osób trzecich.</w:t>
      </w:r>
      <w:bookmarkEnd w:id="166"/>
    </w:p>
    <w:p w14:paraId="5C6120CB" w14:textId="3E0D9086" w:rsidR="000C23F8" w:rsidRPr="00DF1FE2" w:rsidRDefault="000C23F8" w:rsidP="00A91307">
      <w:pPr>
        <w:pStyle w:val="Nagwek2"/>
      </w:pPr>
      <w:bookmarkStart w:id="167" w:name="_Toc64016205"/>
      <w:bookmarkStart w:id="168" w:name="_Toc106095868"/>
      <w:bookmarkStart w:id="169" w:name="_Toc106096308"/>
      <w:bookmarkStart w:id="170" w:name="_Toc106096412"/>
      <w:bookmarkStart w:id="171" w:name="_Toc128388015"/>
      <w:r w:rsidRPr="00DF1FE2">
        <w:t>Wymagania dotyczące zatrudnienia</w:t>
      </w:r>
      <w:bookmarkEnd w:id="167"/>
      <w:bookmarkEnd w:id="168"/>
      <w:bookmarkEnd w:id="169"/>
      <w:bookmarkEnd w:id="170"/>
      <w:bookmarkEnd w:id="171"/>
    </w:p>
    <w:p w14:paraId="1203AC11" w14:textId="77777777" w:rsidR="00C37F69" w:rsidRPr="0076759F" w:rsidRDefault="00C37F69" w:rsidP="00F76E7B">
      <w:pPr>
        <w:numPr>
          <w:ilvl w:val="0"/>
          <w:numId w:val="47"/>
        </w:numPr>
        <w:jc w:val="both"/>
        <w:rPr>
          <w:sz w:val="22"/>
          <w:szCs w:val="22"/>
        </w:rPr>
      </w:pPr>
      <w:bookmarkStart w:id="172" w:name="_Hlk67826210"/>
      <w:r w:rsidRPr="0076759F">
        <w:rPr>
          <w:sz w:val="22"/>
          <w:szCs w:val="22"/>
        </w:rPr>
        <w:t>Wykonawca jest odpowiedzialny za zatrudnienie do realizacji zamówienia pracowników zgodnie z obowiązującymi przepisami prawa.</w:t>
      </w:r>
    </w:p>
    <w:p w14:paraId="31ECD128" w14:textId="77777777" w:rsidR="00C37F69" w:rsidRPr="0076759F" w:rsidRDefault="00C37F69" w:rsidP="00F76E7B">
      <w:pPr>
        <w:numPr>
          <w:ilvl w:val="0"/>
          <w:numId w:val="47"/>
        </w:numPr>
        <w:jc w:val="both"/>
        <w:rPr>
          <w:sz w:val="22"/>
          <w:szCs w:val="22"/>
        </w:rPr>
      </w:pPr>
      <w:r w:rsidRPr="0076759F">
        <w:rPr>
          <w:sz w:val="22"/>
          <w:szCs w:val="22"/>
        </w:rPr>
        <w:t>Wykonawca zobowiązuje się do zatrudniania osób posługujących się językiem polskim w mowie i piśmie w stopniu umożliwiającym porozumiewanie się.</w:t>
      </w:r>
    </w:p>
    <w:p w14:paraId="6520C239" w14:textId="77777777" w:rsidR="00C37F69" w:rsidRPr="0076759F" w:rsidRDefault="00C37F69" w:rsidP="00F76E7B">
      <w:pPr>
        <w:numPr>
          <w:ilvl w:val="0"/>
          <w:numId w:val="47"/>
        </w:numPr>
        <w:jc w:val="both"/>
        <w:rPr>
          <w:sz w:val="22"/>
          <w:szCs w:val="22"/>
        </w:rPr>
      </w:pPr>
      <w:r w:rsidRPr="0076759F">
        <w:rPr>
          <w:sz w:val="22"/>
          <w:szCs w:val="22"/>
        </w:rPr>
        <w:t>Wykonawca nie będzie zatrudniał pracowników Polskiej Grupy Górniczej przy realizacji zamówienia pod rygorem odstąpienia od Umowy bez prawa do odszkodowania. Zakaz nie dotyczy pracowników Zamawiającego wykonujących na rzecz firm obcych czynności, które na podstawie przepisów prawa pracy uzasadniają udzielenie pracownikowi przez pracodawcę zwolnienia od pracy.</w:t>
      </w:r>
    </w:p>
    <w:p w14:paraId="34C7E49E" w14:textId="77777777" w:rsidR="00C37F69" w:rsidRPr="0076759F" w:rsidRDefault="00C37F69" w:rsidP="00F76E7B">
      <w:pPr>
        <w:numPr>
          <w:ilvl w:val="0"/>
          <w:numId w:val="47"/>
        </w:numPr>
        <w:jc w:val="both"/>
        <w:rPr>
          <w:sz w:val="22"/>
          <w:szCs w:val="22"/>
        </w:rPr>
      </w:pPr>
      <w:r w:rsidRPr="0076759F">
        <w:rPr>
          <w:sz w:val="22"/>
          <w:szCs w:val="22"/>
        </w:rPr>
        <w:t xml:space="preserve">Wykonawca przed rozpoczęciem realizacji zamówienia oraz w przypadku każdej zmiany pracowników skierowanych do realizacji zamówienia, przekaże Zamawiającemu wykaz pracowników, którzy będą realizowali zamówienie na terenie zakładu górniczego. Zamawiający w terminie do 3 dni od otrzymania wykazu może odmówić dopuszczenia do realizacji zamówienia pracowników Wykonawcy, którzy byli pracownikami Polskiej Grupy Górniczej a stosunek pracy został z nimi rozwiązany na podstawie artykułu 52 § 1 pkt. 1) i 3) Kodeksu Pracy. </w:t>
      </w:r>
    </w:p>
    <w:p w14:paraId="739A480E" w14:textId="6F33147A" w:rsidR="00C37F69" w:rsidRPr="0076759F" w:rsidRDefault="00C37F69" w:rsidP="00F76E7B">
      <w:pPr>
        <w:numPr>
          <w:ilvl w:val="0"/>
          <w:numId w:val="47"/>
        </w:numPr>
        <w:jc w:val="both"/>
        <w:rPr>
          <w:sz w:val="22"/>
          <w:szCs w:val="22"/>
        </w:rPr>
      </w:pPr>
      <w:r w:rsidRPr="00C24E81">
        <w:rPr>
          <w:sz w:val="22"/>
          <w:szCs w:val="22"/>
        </w:rPr>
        <w:t xml:space="preserve">W przypadku odmowy dopuszczenia do realizacji zamówienia pracowników ze względu na okoliczności określone w ust. </w:t>
      </w:r>
      <w:r w:rsidR="007E552B" w:rsidRPr="00C24E81">
        <w:rPr>
          <w:sz w:val="22"/>
          <w:szCs w:val="22"/>
        </w:rPr>
        <w:t>4</w:t>
      </w:r>
      <w:r w:rsidRPr="00C24E81">
        <w:rPr>
          <w:sz w:val="22"/>
          <w:szCs w:val="22"/>
        </w:rPr>
        <w:t xml:space="preserve"> Wykonawca</w:t>
      </w:r>
      <w:r w:rsidRPr="0076759F">
        <w:rPr>
          <w:sz w:val="22"/>
          <w:szCs w:val="22"/>
        </w:rPr>
        <w:t xml:space="preserve"> jest zobowiązany zabezpieczyć prawidłową i terminową realizację zamówienia przy zatrudnieniu innych osób.</w:t>
      </w:r>
    </w:p>
    <w:p w14:paraId="337A223C" w14:textId="56082DC7" w:rsidR="0046067B" w:rsidRPr="00DE4E8A" w:rsidRDefault="00C37F69" w:rsidP="00F76E7B">
      <w:pPr>
        <w:numPr>
          <w:ilvl w:val="0"/>
          <w:numId w:val="47"/>
        </w:numPr>
        <w:jc w:val="both"/>
        <w:rPr>
          <w:sz w:val="22"/>
          <w:szCs w:val="22"/>
        </w:rPr>
      </w:pPr>
      <w:r w:rsidRPr="0076759F">
        <w:rPr>
          <w:sz w:val="22"/>
          <w:szCs w:val="22"/>
        </w:rPr>
        <w:t>Postanowienia Umowy, w których mowa jest o pracownikach Wykonawcy odnoszą się również do pracowników Podwykonawcy.</w:t>
      </w:r>
    </w:p>
    <w:p w14:paraId="2D7428B2" w14:textId="420B1999" w:rsidR="000C23F8" w:rsidRPr="00500E2A" w:rsidRDefault="000C23F8" w:rsidP="00A91307">
      <w:pPr>
        <w:pStyle w:val="Nagwek2"/>
      </w:pPr>
      <w:bookmarkStart w:id="173" w:name="_Toc64016206"/>
      <w:bookmarkStart w:id="174" w:name="_Toc106095869"/>
      <w:bookmarkStart w:id="175" w:name="_Toc106096309"/>
      <w:bookmarkStart w:id="176" w:name="_Toc106096413"/>
      <w:bookmarkStart w:id="177" w:name="_Toc128388016"/>
      <w:bookmarkEnd w:id="172"/>
      <w:r w:rsidRPr="00500E2A">
        <w:t>Podwykonawstwo</w:t>
      </w:r>
      <w:bookmarkEnd w:id="173"/>
      <w:bookmarkEnd w:id="174"/>
      <w:bookmarkEnd w:id="175"/>
      <w:bookmarkEnd w:id="176"/>
      <w:bookmarkEnd w:id="177"/>
    </w:p>
    <w:p w14:paraId="66F1966A" w14:textId="77777777" w:rsidR="006143B2" w:rsidRPr="008B7C74" w:rsidRDefault="006143B2" w:rsidP="00F76E7B">
      <w:pPr>
        <w:numPr>
          <w:ilvl w:val="0"/>
          <w:numId w:val="56"/>
        </w:numPr>
        <w:ind w:left="284" w:hanging="284"/>
        <w:jc w:val="both"/>
        <w:rPr>
          <w:sz w:val="22"/>
          <w:szCs w:val="22"/>
        </w:rPr>
      </w:pPr>
      <w:bookmarkStart w:id="178" w:name="_Hlk141277328"/>
      <w:bookmarkStart w:id="179" w:name="_Hlk68846287"/>
      <w:r w:rsidRPr="008B7C74">
        <w:rPr>
          <w:sz w:val="22"/>
          <w:szCs w:val="22"/>
        </w:rPr>
        <w:t xml:space="preserve">Wykonawca składając ofertę w postępowaniu </w:t>
      </w:r>
      <w:proofErr w:type="gramStart"/>
      <w:r w:rsidRPr="008B7C74">
        <w:rPr>
          <w:sz w:val="22"/>
          <w:szCs w:val="22"/>
        </w:rPr>
        <w:t>oświadczył</w:t>
      </w:r>
      <w:proofErr w:type="gramEnd"/>
      <w:r w:rsidRPr="008B7C74">
        <w:rPr>
          <w:sz w:val="22"/>
          <w:szCs w:val="22"/>
        </w:rPr>
        <w:t xml:space="preserve"> że:</w:t>
      </w:r>
    </w:p>
    <w:p w14:paraId="5D243E3E" w14:textId="77777777" w:rsidR="006143B2" w:rsidRPr="008B7C74" w:rsidRDefault="006143B2" w:rsidP="00F76E7B">
      <w:pPr>
        <w:pStyle w:val="Akapitzlist"/>
        <w:numPr>
          <w:ilvl w:val="0"/>
          <w:numId w:val="75"/>
        </w:numPr>
        <w:jc w:val="both"/>
        <w:rPr>
          <w:sz w:val="22"/>
          <w:szCs w:val="22"/>
        </w:rPr>
      </w:pPr>
      <w:r w:rsidRPr="008B7C74">
        <w:rPr>
          <w:sz w:val="22"/>
          <w:szCs w:val="22"/>
        </w:rPr>
        <w:t>do realizacji Umowy nie będzie zatrudniać Podwykonawców,</w:t>
      </w:r>
    </w:p>
    <w:p w14:paraId="5274B347" w14:textId="1D9780C8" w:rsidR="006143B2" w:rsidRPr="008B7C74" w:rsidRDefault="006143B2" w:rsidP="00F76E7B">
      <w:pPr>
        <w:pStyle w:val="Akapitzlist"/>
        <w:numPr>
          <w:ilvl w:val="0"/>
          <w:numId w:val="75"/>
        </w:numPr>
        <w:jc w:val="both"/>
        <w:rPr>
          <w:sz w:val="22"/>
          <w:szCs w:val="22"/>
        </w:rPr>
      </w:pPr>
      <w:r w:rsidRPr="008B7C74">
        <w:rPr>
          <w:sz w:val="22"/>
          <w:szCs w:val="22"/>
        </w:rPr>
        <w:t>do realizacji części Umowy tzn. ………………………………… zatrudni nw. Podwykonawcę/ów:</w:t>
      </w:r>
      <w:r w:rsidRPr="008B7C74">
        <w:rPr>
          <w:sz w:val="22"/>
          <w:szCs w:val="22"/>
        </w:rPr>
        <w:br/>
        <w:t>……………………………………………………………………………………………………</w:t>
      </w:r>
      <w:proofErr w:type="gramStart"/>
      <w:r w:rsidRPr="008B7C74">
        <w:rPr>
          <w:sz w:val="22"/>
          <w:szCs w:val="22"/>
        </w:rPr>
        <w:t>…….</w:t>
      </w:r>
      <w:proofErr w:type="gramEnd"/>
      <w:r w:rsidRPr="008B7C74">
        <w:rPr>
          <w:sz w:val="22"/>
          <w:szCs w:val="22"/>
        </w:rPr>
        <w:t>.</w:t>
      </w:r>
    </w:p>
    <w:p w14:paraId="2774CE90" w14:textId="7D2C6368" w:rsidR="001E15CE" w:rsidRPr="008B7C74" w:rsidRDefault="006143B2" w:rsidP="007663EF">
      <w:pPr>
        <w:spacing w:before="120"/>
        <w:ind w:left="360"/>
        <w:rPr>
          <w:color w:val="0070C0"/>
          <w:sz w:val="22"/>
          <w:szCs w:val="22"/>
        </w:rPr>
      </w:pPr>
      <w:r w:rsidRPr="008B7C74">
        <w:rPr>
          <w:color w:val="0070C0"/>
          <w:sz w:val="22"/>
          <w:szCs w:val="22"/>
        </w:rPr>
        <w:t xml:space="preserve">[Tekst pomocniczy do usunięcia w wersji finalnej: </w:t>
      </w:r>
      <w:r w:rsidRPr="008B7C74">
        <w:rPr>
          <w:i/>
          <w:iCs/>
          <w:color w:val="0070C0"/>
          <w:sz w:val="22"/>
          <w:szCs w:val="22"/>
        </w:rPr>
        <w:t>wypełnić zgodnie z ofertą Wykonawcy, niewłaściwy zapis usunąć</w:t>
      </w:r>
      <w:r w:rsidRPr="008B7C74">
        <w:rPr>
          <w:color w:val="0070C0"/>
          <w:sz w:val="22"/>
          <w:szCs w:val="22"/>
        </w:rPr>
        <w:t>]</w:t>
      </w:r>
    </w:p>
    <w:p w14:paraId="7B893FC7" w14:textId="77777777" w:rsidR="001E15CE" w:rsidRPr="008B7C74" w:rsidRDefault="001E15CE" w:rsidP="001E15CE">
      <w:pPr>
        <w:jc w:val="both"/>
        <w:rPr>
          <w:sz w:val="22"/>
          <w:szCs w:val="22"/>
        </w:rPr>
      </w:pPr>
    </w:p>
    <w:p w14:paraId="5C4A08CF" w14:textId="75DF1800" w:rsidR="000C23F8" w:rsidRPr="006143B2" w:rsidRDefault="000C23F8" w:rsidP="00F76E7B">
      <w:pPr>
        <w:numPr>
          <w:ilvl w:val="0"/>
          <w:numId w:val="56"/>
        </w:numPr>
        <w:ind w:left="284" w:hanging="284"/>
        <w:jc w:val="both"/>
        <w:rPr>
          <w:sz w:val="22"/>
          <w:szCs w:val="22"/>
        </w:rPr>
      </w:pPr>
      <w:r w:rsidRPr="008B7C74">
        <w:rPr>
          <w:sz w:val="22"/>
          <w:szCs w:val="22"/>
        </w:rPr>
        <w:t>Wykonawca może powierzyć wykonanie części Umowy Podwykonawcy</w:t>
      </w:r>
      <w:r w:rsidR="001E15CE" w:rsidRPr="008B7C74">
        <w:rPr>
          <w:sz w:val="22"/>
          <w:szCs w:val="22"/>
        </w:rPr>
        <w:t xml:space="preserve"> (innemu niż określony w ust. 1)</w:t>
      </w:r>
      <w:r w:rsidRPr="006143B2">
        <w:rPr>
          <w:sz w:val="22"/>
          <w:szCs w:val="22"/>
        </w:rPr>
        <w:t xml:space="preserve"> po uzyskaniu pisemnej zgody Zamawiającego na taką czynność, z zastrzeżeniem ust.</w:t>
      </w:r>
      <w:r w:rsidR="00C839EB" w:rsidRPr="006143B2">
        <w:rPr>
          <w:sz w:val="22"/>
          <w:szCs w:val="22"/>
        </w:rPr>
        <w:t xml:space="preserve"> </w:t>
      </w:r>
      <w:r w:rsidR="001E15CE" w:rsidRPr="006143B2">
        <w:rPr>
          <w:sz w:val="22"/>
          <w:szCs w:val="22"/>
        </w:rPr>
        <w:t>7</w:t>
      </w:r>
      <w:r w:rsidRPr="006143B2">
        <w:rPr>
          <w:sz w:val="22"/>
          <w:szCs w:val="22"/>
        </w:rPr>
        <w:t>.</w:t>
      </w:r>
    </w:p>
    <w:bookmarkEnd w:id="178"/>
    <w:p w14:paraId="1F40C65E" w14:textId="77777777" w:rsidR="000C23F8" w:rsidRPr="001E15CE" w:rsidRDefault="000C23F8" w:rsidP="00F76E7B">
      <w:pPr>
        <w:numPr>
          <w:ilvl w:val="0"/>
          <w:numId w:val="56"/>
        </w:numPr>
        <w:ind w:left="284" w:hanging="284"/>
        <w:jc w:val="both"/>
        <w:rPr>
          <w:sz w:val="22"/>
          <w:szCs w:val="22"/>
        </w:rPr>
      </w:pPr>
      <w:r w:rsidRPr="001E15CE">
        <w:rPr>
          <w:sz w:val="22"/>
          <w:szCs w:val="22"/>
        </w:rPr>
        <w:t>Zgoda Zamawiającego na powierzenie wykonania części Umowy Podwykonawcy nie rodzi po stronie Zamawiającego solidarnej odpowiedzialności za zapłatę wynagrodzenia należnego Podwykonawcy.</w:t>
      </w:r>
    </w:p>
    <w:p w14:paraId="1306BD79" w14:textId="77777777" w:rsidR="000C23F8" w:rsidRPr="001E15CE" w:rsidRDefault="000C23F8" w:rsidP="00F76E7B">
      <w:pPr>
        <w:numPr>
          <w:ilvl w:val="0"/>
          <w:numId w:val="56"/>
        </w:numPr>
        <w:ind w:left="284" w:hanging="284"/>
        <w:jc w:val="both"/>
        <w:rPr>
          <w:sz w:val="22"/>
          <w:szCs w:val="22"/>
        </w:rPr>
      </w:pPr>
      <w:r w:rsidRPr="001E15CE">
        <w:rPr>
          <w:sz w:val="22"/>
          <w:szCs w:val="22"/>
        </w:rPr>
        <w:t>Wykonawca zobowiązany jest uzyskać pisemną zgodę Zamawiającego na powierzenie realizacji części zamówienia przez Podwykonawcę. W tym celu Wykonawca powinien wystąpić do Zamawiającego ze stosownym wnioskiem.</w:t>
      </w:r>
    </w:p>
    <w:p w14:paraId="049F7CB7" w14:textId="77777777" w:rsidR="000C23F8" w:rsidRPr="00500E2A" w:rsidRDefault="000C23F8" w:rsidP="00F76E7B">
      <w:pPr>
        <w:numPr>
          <w:ilvl w:val="0"/>
          <w:numId w:val="56"/>
        </w:numPr>
        <w:ind w:left="284" w:hanging="284"/>
        <w:jc w:val="both"/>
        <w:rPr>
          <w:sz w:val="22"/>
          <w:szCs w:val="22"/>
        </w:rPr>
      </w:pPr>
      <w:r w:rsidRPr="00500E2A">
        <w:rPr>
          <w:sz w:val="22"/>
          <w:szCs w:val="22"/>
        </w:rPr>
        <w:lastRenderedPageBreak/>
        <w:t>Wniosek powinien szczegółowo określać:</w:t>
      </w:r>
    </w:p>
    <w:p w14:paraId="75801CF8" w14:textId="77777777" w:rsidR="000C23F8" w:rsidRPr="00500E2A" w:rsidRDefault="000C23F8" w:rsidP="00F76E7B">
      <w:pPr>
        <w:pStyle w:val="Akapitzlist"/>
        <w:numPr>
          <w:ilvl w:val="1"/>
          <w:numId w:val="56"/>
        </w:numPr>
        <w:ind w:left="851" w:hanging="284"/>
        <w:contextualSpacing w:val="0"/>
        <w:jc w:val="both"/>
        <w:rPr>
          <w:sz w:val="22"/>
          <w:szCs w:val="22"/>
        </w:rPr>
      </w:pPr>
      <w:r w:rsidRPr="00500E2A">
        <w:rPr>
          <w:sz w:val="22"/>
          <w:szCs w:val="22"/>
        </w:rPr>
        <w:t>nazwę podwykonawcy,</w:t>
      </w:r>
    </w:p>
    <w:p w14:paraId="4EE4418A" w14:textId="77777777" w:rsidR="000C23F8" w:rsidRPr="00500E2A" w:rsidRDefault="000C23F8" w:rsidP="00F76E7B">
      <w:pPr>
        <w:pStyle w:val="Akapitzlist"/>
        <w:numPr>
          <w:ilvl w:val="1"/>
          <w:numId w:val="56"/>
        </w:numPr>
        <w:ind w:left="851" w:hanging="284"/>
        <w:contextualSpacing w:val="0"/>
        <w:jc w:val="both"/>
        <w:rPr>
          <w:sz w:val="22"/>
          <w:szCs w:val="22"/>
        </w:rPr>
      </w:pPr>
      <w:r w:rsidRPr="00500E2A">
        <w:rPr>
          <w:sz w:val="22"/>
          <w:szCs w:val="22"/>
        </w:rPr>
        <w:t>dane kontaktowe podwykonawcy,</w:t>
      </w:r>
    </w:p>
    <w:p w14:paraId="25B33742" w14:textId="77777777" w:rsidR="000C23F8" w:rsidRPr="00500E2A" w:rsidRDefault="000C23F8" w:rsidP="00F76E7B">
      <w:pPr>
        <w:pStyle w:val="Akapitzlist"/>
        <w:numPr>
          <w:ilvl w:val="1"/>
          <w:numId w:val="56"/>
        </w:numPr>
        <w:ind w:left="851" w:hanging="284"/>
        <w:contextualSpacing w:val="0"/>
        <w:jc w:val="both"/>
        <w:rPr>
          <w:sz w:val="22"/>
          <w:szCs w:val="22"/>
        </w:rPr>
      </w:pPr>
      <w:r w:rsidRPr="00500E2A">
        <w:rPr>
          <w:sz w:val="22"/>
          <w:szCs w:val="22"/>
        </w:rPr>
        <w:t>przedstawicieli podwykonawcy,</w:t>
      </w:r>
    </w:p>
    <w:p w14:paraId="675B9692" w14:textId="77777777" w:rsidR="000C23F8" w:rsidRPr="00500E2A" w:rsidRDefault="000C23F8" w:rsidP="00F76E7B">
      <w:pPr>
        <w:pStyle w:val="Akapitzlist"/>
        <w:numPr>
          <w:ilvl w:val="1"/>
          <w:numId w:val="56"/>
        </w:numPr>
        <w:ind w:left="851" w:hanging="284"/>
        <w:contextualSpacing w:val="0"/>
        <w:jc w:val="both"/>
        <w:rPr>
          <w:sz w:val="22"/>
          <w:szCs w:val="22"/>
        </w:rPr>
      </w:pPr>
      <w:r w:rsidRPr="00500E2A">
        <w:rPr>
          <w:sz w:val="22"/>
          <w:szCs w:val="22"/>
        </w:rPr>
        <w:t>zakres części Umowy powierzonej do wykonania przez podwykonawcę.</w:t>
      </w:r>
    </w:p>
    <w:p w14:paraId="3FAC56B3" w14:textId="2370882C" w:rsidR="000C23F8" w:rsidRPr="00500E2A" w:rsidRDefault="000C23F8" w:rsidP="00F76E7B">
      <w:pPr>
        <w:numPr>
          <w:ilvl w:val="0"/>
          <w:numId w:val="56"/>
        </w:numPr>
        <w:ind w:left="284" w:hanging="284"/>
        <w:jc w:val="both"/>
        <w:rPr>
          <w:sz w:val="22"/>
          <w:szCs w:val="22"/>
        </w:rPr>
      </w:pPr>
      <w:r>
        <w:rPr>
          <w:sz w:val="22"/>
          <w:szCs w:val="22"/>
        </w:rPr>
        <w:t>Zamawiający</w:t>
      </w:r>
      <w:r w:rsidRPr="00500E2A">
        <w:rPr>
          <w:sz w:val="22"/>
          <w:szCs w:val="22"/>
        </w:rPr>
        <w:t xml:space="preserve"> w terminie 14 dni od złożenia wniosku przez </w:t>
      </w:r>
      <w:proofErr w:type="gramStart"/>
      <w:r w:rsidRPr="00500E2A">
        <w:rPr>
          <w:sz w:val="22"/>
          <w:szCs w:val="22"/>
        </w:rPr>
        <w:t>Wykonawcę  wydaje</w:t>
      </w:r>
      <w:proofErr w:type="gramEnd"/>
      <w:r w:rsidRPr="00500E2A">
        <w:rPr>
          <w:sz w:val="22"/>
          <w:szCs w:val="22"/>
        </w:rPr>
        <w:t xml:space="preserve"> pisemną zgodę na powierzenie realizacji części </w:t>
      </w:r>
      <w:r w:rsidR="00A800DA">
        <w:rPr>
          <w:sz w:val="22"/>
          <w:szCs w:val="22"/>
        </w:rPr>
        <w:t>U</w:t>
      </w:r>
      <w:r w:rsidRPr="00500E2A">
        <w:rPr>
          <w:sz w:val="22"/>
          <w:szCs w:val="22"/>
        </w:rPr>
        <w:t>mowy przez Podwykonawcę  z zastrzeżeniem ustępu 8 i 10 niniejszego paragrafu.</w:t>
      </w:r>
    </w:p>
    <w:p w14:paraId="5186EDF0" w14:textId="77777777" w:rsidR="000C23F8" w:rsidRPr="00500E2A" w:rsidRDefault="000C23F8" w:rsidP="00F76E7B">
      <w:pPr>
        <w:numPr>
          <w:ilvl w:val="0"/>
          <w:numId w:val="56"/>
        </w:numPr>
        <w:ind w:left="284" w:hanging="284"/>
        <w:jc w:val="both"/>
        <w:rPr>
          <w:sz w:val="22"/>
          <w:szCs w:val="22"/>
        </w:rPr>
      </w:pPr>
      <w:r w:rsidRPr="00500E2A">
        <w:rPr>
          <w:sz w:val="22"/>
          <w:szCs w:val="22"/>
        </w:rPr>
        <w:t xml:space="preserve">Brak odpowiedzi </w:t>
      </w:r>
      <w:r>
        <w:rPr>
          <w:sz w:val="22"/>
          <w:szCs w:val="22"/>
        </w:rPr>
        <w:t>Zamawiającego</w:t>
      </w:r>
      <w:r w:rsidRPr="00500E2A">
        <w:rPr>
          <w:sz w:val="22"/>
          <w:szCs w:val="22"/>
        </w:rPr>
        <w:t xml:space="preserve"> w powyższym terminie, uważa się za wyrażenie zgody na powierzenie wykonania części Umowy podwykonawcy.</w:t>
      </w:r>
    </w:p>
    <w:p w14:paraId="4062F305" w14:textId="77777777" w:rsidR="000C23F8" w:rsidRPr="00500E2A" w:rsidRDefault="000C23F8" w:rsidP="00F76E7B">
      <w:pPr>
        <w:numPr>
          <w:ilvl w:val="0"/>
          <w:numId w:val="56"/>
        </w:numPr>
        <w:ind w:left="284" w:hanging="284"/>
        <w:jc w:val="both"/>
        <w:rPr>
          <w:sz w:val="22"/>
          <w:szCs w:val="22"/>
        </w:rPr>
      </w:pPr>
      <w:r w:rsidRPr="00500E2A">
        <w:rPr>
          <w:sz w:val="22"/>
          <w:szCs w:val="22"/>
        </w:rPr>
        <w:t>Za działania Podwykonawców Wykonawca odpowiada jak za działania własne. Postanowienia dotyczące obowiązków związanych z pracownikami lub osobami występującymi po stronie Wykonawcy stosuje się do pracowników/ osób występujących u Podwykonawcy.</w:t>
      </w:r>
    </w:p>
    <w:p w14:paraId="2F11D0B2" w14:textId="7824E844" w:rsidR="000C23F8" w:rsidRPr="00500E2A" w:rsidRDefault="000C23F8" w:rsidP="00F76E7B">
      <w:pPr>
        <w:numPr>
          <w:ilvl w:val="0"/>
          <w:numId w:val="56"/>
        </w:numPr>
        <w:ind w:left="284" w:hanging="284"/>
        <w:jc w:val="both"/>
        <w:rPr>
          <w:sz w:val="22"/>
          <w:szCs w:val="22"/>
        </w:rPr>
      </w:pPr>
      <w:r>
        <w:rPr>
          <w:sz w:val="22"/>
          <w:szCs w:val="22"/>
        </w:rPr>
        <w:t>Zamawiający</w:t>
      </w:r>
      <w:r w:rsidRPr="00500E2A">
        <w:rPr>
          <w:sz w:val="22"/>
          <w:szCs w:val="22"/>
        </w:rPr>
        <w:t xml:space="preserve"> może nie wyrazić zgody na dopuszczenie Podwykonawcy do wykonywania prac objętych Umową, jeżeli Podwykonawca nie gwarantuje należytego wykonania powierzonych mu prac, w</w:t>
      </w:r>
      <w:r w:rsidR="005A1411">
        <w:rPr>
          <w:sz w:val="22"/>
          <w:szCs w:val="22"/>
        </w:rPr>
        <w:t> </w:t>
      </w:r>
      <w:proofErr w:type="gramStart"/>
      <w:r w:rsidRPr="00500E2A">
        <w:rPr>
          <w:sz w:val="22"/>
          <w:szCs w:val="22"/>
        </w:rPr>
        <w:t>szczególności</w:t>
      </w:r>
      <w:proofErr w:type="gramEnd"/>
      <w:r w:rsidRPr="00500E2A">
        <w:rPr>
          <w:sz w:val="22"/>
          <w:szCs w:val="22"/>
        </w:rPr>
        <w:t xml:space="preserve"> jeżeli </w:t>
      </w:r>
      <w:r>
        <w:rPr>
          <w:sz w:val="22"/>
          <w:szCs w:val="22"/>
        </w:rPr>
        <w:t>Zamawiający</w:t>
      </w:r>
      <w:r w:rsidRPr="00500E2A">
        <w:rPr>
          <w:sz w:val="22"/>
          <w:szCs w:val="22"/>
        </w:rPr>
        <w:t xml:space="preserve"> poweźmie wiadomość iż:</w:t>
      </w:r>
    </w:p>
    <w:p w14:paraId="59801A40" w14:textId="77777777" w:rsidR="000C23F8" w:rsidRPr="00500E2A" w:rsidRDefault="000C23F8" w:rsidP="00F76E7B">
      <w:pPr>
        <w:numPr>
          <w:ilvl w:val="1"/>
          <w:numId w:val="56"/>
        </w:numPr>
        <w:ind w:left="993" w:hanging="426"/>
        <w:jc w:val="both"/>
        <w:rPr>
          <w:sz w:val="22"/>
          <w:szCs w:val="22"/>
        </w:rPr>
      </w:pPr>
      <w:r w:rsidRPr="00500E2A">
        <w:rPr>
          <w:sz w:val="22"/>
          <w:szCs w:val="22"/>
        </w:rPr>
        <w:t xml:space="preserve">Podwykonawca nie wykonał lub nienależycie wykonał zobowiązania na rzecz </w:t>
      </w:r>
      <w:r>
        <w:rPr>
          <w:sz w:val="22"/>
          <w:szCs w:val="22"/>
        </w:rPr>
        <w:t>Zamawiającego</w:t>
      </w:r>
      <w:r w:rsidRPr="00500E2A">
        <w:rPr>
          <w:sz w:val="22"/>
          <w:szCs w:val="22"/>
        </w:rPr>
        <w:t xml:space="preserve"> lub innego podmiotu prowadzącego działalność w sektorze górnictwa, </w:t>
      </w:r>
    </w:p>
    <w:p w14:paraId="227BDE12" w14:textId="77777777" w:rsidR="000C23F8" w:rsidRPr="00500E2A" w:rsidRDefault="000C23F8" w:rsidP="00F76E7B">
      <w:pPr>
        <w:numPr>
          <w:ilvl w:val="1"/>
          <w:numId w:val="56"/>
        </w:numPr>
        <w:ind w:left="993" w:hanging="426"/>
        <w:jc w:val="both"/>
        <w:rPr>
          <w:sz w:val="22"/>
          <w:szCs w:val="22"/>
        </w:rPr>
      </w:pPr>
      <w:r w:rsidRPr="00500E2A">
        <w:rPr>
          <w:sz w:val="22"/>
          <w:szCs w:val="22"/>
        </w:rPr>
        <w:t xml:space="preserve">Podwykonawca znajduje się w sytuacji finansowej </w:t>
      </w:r>
      <w:proofErr w:type="gramStart"/>
      <w:r w:rsidRPr="00500E2A">
        <w:rPr>
          <w:sz w:val="22"/>
          <w:szCs w:val="22"/>
        </w:rPr>
        <w:t>nie gwarantującej</w:t>
      </w:r>
      <w:proofErr w:type="gramEnd"/>
      <w:r w:rsidRPr="00500E2A">
        <w:rPr>
          <w:sz w:val="22"/>
          <w:szCs w:val="22"/>
        </w:rPr>
        <w:t xml:space="preserve"> należytego wykonania powierzonych mu zadań (np. nie wypłaca terminowo wynagrodzeń pracownikom, nie reguluje zobowiązań publicznych lub zobowiązań na rzecz innych podmiotów),</w:t>
      </w:r>
    </w:p>
    <w:p w14:paraId="050323B2" w14:textId="77777777" w:rsidR="000C23F8" w:rsidRPr="00500E2A" w:rsidRDefault="000C23F8" w:rsidP="00F76E7B">
      <w:pPr>
        <w:numPr>
          <w:ilvl w:val="1"/>
          <w:numId w:val="56"/>
        </w:numPr>
        <w:ind w:left="993" w:hanging="426"/>
        <w:jc w:val="both"/>
        <w:rPr>
          <w:sz w:val="22"/>
          <w:szCs w:val="22"/>
        </w:rPr>
      </w:pPr>
      <w:r w:rsidRPr="00500E2A">
        <w:rPr>
          <w:sz w:val="22"/>
          <w:szCs w:val="22"/>
        </w:rPr>
        <w:t>Podwykonawca jest winny spowodowania wypadku na terenie zakładu górniczego lub spowodowania zagrożenia dla ruchu zakładu górniczego.</w:t>
      </w:r>
    </w:p>
    <w:p w14:paraId="647D1E42" w14:textId="10124D33" w:rsidR="000C23F8" w:rsidRPr="00500E2A" w:rsidRDefault="000C23F8" w:rsidP="00F76E7B">
      <w:pPr>
        <w:numPr>
          <w:ilvl w:val="0"/>
          <w:numId w:val="56"/>
        </w:numPr>
        <w:ind w:left="357" w:hanging="357"/>
        <w:jc w:val="both"/>
        <w:rPr>
          <w:sz w:val="22"/>
          <w:szCs w:val="22"/>
        </w:rPr>
      </w:pPr>
      <w:r w:rsidRPr="00500E2A">
        <w:rPr>
          <w:sz w:val="22"/>
          <w:szCs w:val="22"/>
        </w:rPr>
        <w:t>Rozliczenia pomiędzy Wykonawcą i Podwykonawcą będą dokonywane według ich uregulowań. Wykonawca zobowiązany jest dokonywać terminowo wszelkich rozliczeń z Podwykonawcami zgodnie z</w:t>
      </w:r>
      <w:r w:rsidR="005A1411">
        <w:rPr>
          <w:sz w:val="22"/>
          <w:szCs w:val="22"/>
        </w:rPr>
        <w:t> </w:t>
      </w:r>
      <w:r w:rsidRPr="00500E2A">
        <w:rPr>
          <w:sz w:val="22"/>
          <w:szCs w:val="22"/>
        </w:rPr>
        <w:t>obowiązującymi przepisami prawa.</w:t>
      </w:r>
    </w:p>
    <w:p w14:paraId="2EFEA577" w14:textId="0E2ADD56" w:rsidR="000C23F8" w:rsidRPr="00500E2A" w:rsidRDefault="000C23F8" w:rsidP="00F76E7B">
      <w:pPr>
        <w:numPr>
          <w:ilvl w:val="0"/>
          <w:numId w:val="56"/>
        </w:numPr>
        <w:ind w:left="357" w:hanging="357"/>
        <w:jc w:val="both"/>
        <w:rPr>
          <w:iCs/>
          <w:sz w:val="22"/>
          <w:szCs w:val="22"/>
        </w:rPr>
      </w:pPr>
      <w:r w:rsidRPr="00500E2A">
        <w:rPr>
          <w:sz w:val="22"/>
          <w:szCs w:val="22"/>
        </w:rPr>
        <w:t>Jeżeli Wykonawca zmienia albo rezygnuje z Podwykonawcy, który udostępnił zasoby na zasadach określonych w SWZ w celu wykazania spełniania warunków udziału w postępowaniu określonych w</w:t>
      </w:r>
      <w:r w:rsidR="005A1411">
        <w:rPr>
          <w:sz w:val="22"/>
          <w:szCs w:val="22"/>
        </w:rPr>
        <w:t> </w:t>
      </w:r>
      <w:r w:rsidRPr="00500E2A">
        <w:rPr>
          <w:sz w:val="22"/>
          <w:szCs w:val="22"/>
        </w:rPr>
        <w:t xml:space="preserve">SWZ, Wykonawca jest obowiązany wykazać </w:t>
      </w:r>
      <w:r>
        <w:rPr>
          <w:sz w:val="22"/>
          <w:szCs w:val="22"/>
        </w:rPr>
        <w:t>Zamawiającemu</w:t>
      </w:r>
      <w:r w:rsidRPr="00500E2A">
        <w:rPr>
          <w:sz w:val="22"/>
          <w:szCs w:val="22"/>
        </w:rPr>
        <w:t>, iż proponowany inny Podwykonawca lub Wykonawca samodzielnie spełnia te warunki w stopniu nie mniejszym niż wymagany w trakcie postępowania o udzielenie zamówienia.</w:t>
      </w:r>
    </w:p>
    <w:p w14:paraId="7A1E97C0" w14:textId="77777777" w:rsidR="000C23F8" w:rsidRPr="00500E2A" w:rsidRDefault="000C23F8" w:rsidP="00F76E7B">
      <w:pPr>
        <w:numPr>
          <w:ilvl w:val="0"/>
          <w:numId w:val="56"/>
        </w:numPr>
        <w:ind w:left="357" w:hanging="357"/>
        <w:jc w:val="both"/>
        <w:rPr>
          <w:iCs/>
          <w:sz w:val="22"/>
          <w:szCs w:val="22"/>
        </w:rPr>
      </w:pPr>
      <w:r w:rsidRPr="00500E2A">
        <w:rPr>
          <w:sz w:val="22"/>
          <w:szCs w:val="22"/>
        </w:rPr>
        <w:t xml:space="preserve">Uregulowania niniejszego paragrafu dotyczą także wyrażenia zgody na powierzenie wykonania części Umowy przez Podwykonawcę dalszemu Podwykonawcy. </w:t>
      </w:r>
    </w:p>
    <w:p w14:paraId="1298D41B" w14:textId="450C33C5" w:rsidR="001D7D6B" w:rsidRPr="00DE4E8A" w:rsidRDefault="000C23F8" w:rsidP="00F76E7B">
      <w:pPr>
        <w:numPr>
          <w:ilvl w:val="0"/>
          <w:numId w:val="56"/>
        </w:numPr>
        <w:jc w:val="both"/>
        <w:rPr>
          <w:sz w:val="22"/>
          <w:szCs w:val="22"/>
        </w:rPr>
      </w:pPr>
      <w:r w:rsidRPr="00500E2A">
        <w:rPr>
          <w:sz w:val="22"/>
          <w:szCs w:val="22"/>
        </w:rPr>
        <w:t>Zmiana lub wprowadzenie nowego Podwykonawcy nie wymaga formy aneksu. Każda ze Stron zobowiązana jest do przekazania pisemnego powiadomienia drugiej Stronie o dokonanej zmianie.</w:t>
      </w:r>
      <w:bookmarkEnd w:id="179"/>
    </w:p>
    <w:p w14:paraId="7E968550" w14:textId="1564FBB4" w:rsidR="000C23F8" w:rsidRPr="00500E2A" w:rsidRDefault="000C23F8" w:rsidP="00A91307">
      <w:pPr>
        <w:pStyle w:val="Nagwek2"/>
      </w:pPr>
      <w:bookmarkStart w:id="180" w:name="_Toc64016207"/>
      <w:bookmarkStart w:id="181" w:name="_Toc106095870"/>
      <w:bookmarkStart w:id="182" w:name="_Toc106096310"/>
      <w:bookmarkStart w:id="183" w:name="_Toc106096414"/>
      <w:bookmarkStart w:id="184" w:name="_Toc128388017"/>
      <w:bookmarkStart w:id="185" w:name="_Hlk67826260"/>
      <w:r w:rsidRPr="00500E2A">
        <w:t>Nadzór i koordynacja</w:t>
      </w:r>
      <w:bookmarkEnd w:id="180"/>
      <w:bookmarkEnd w:id="181"/>
      <w:bookmarkEnd w:id="182"/>
      <w:bookmarkEnd w:id="183"/>
      <w:bookmarkEnd w:id="184"/>
    </w:p>
    <w:p w14:paraId="6F855A53" w14:textId="38889C18" w:rsidR="000C23F8" w:rsidRPr="00692C0E" w:rsidRDefault="000C23F8" w:rsidP="00F76E7B">
      <w:pPr>
        <w:numPr>
          <w:ilvl w:val="0"/>
          <w:numId w:val="45"/>
        </w:numPr>
        <w:jc w:val="both"/>
        <w:rPr>
          <w:sz w:val="22"/>
          <w:szCs w:val="22"/>
        </w:rPr>
      </w:pPr>
      <w:r w:rsidRPr="00692C0E">
        <w:rPr>
          <w:sz w:val="22"/>
          <w:szCs w:val="22"/>
        </w:rPr>
        <w:t xml:space="preserve">Ze strony </w:t>
      </w:r>
      <w:proofErr w:type="gramStart"/>
      <w:r>
        <w:rPr>
          <w:sz w:val="22"/>
          <w:szCs w:val="22"/>
        </w:rPr>
        <w:t>Zamawiającego</w:t>
      </w:r>
      <w:r w:rsidRPr="00692C0E">
        <w:rPr>
          <w:sz w:val="22"/>
          <w:szCs w:val="22"/>
        </w:rPr>
        <w:t xml:space="preserve">  -</w:t>
      </w:r>
      <w:proofErr w:type="gramEnd"/>
      <w:r w:rsidRPr="00692C0E">
        <w:rPr>
          <w:sz w:val="22"/>
          <w:szCs w:val="22"/>
        </w:rPr>
        <w:t xml:space="preserve"> </w:t>
      </w:r>
      <w:r w:rsidRPr="00692C0E">
        <w:rPr>
          <w:i/>
          <w:sz w:val="22"/>
          <w:szCs w:val="22"/>
        </w:rPr>
        <w:t>osobą / osobami</w:t>
      </w:r>
      <w:r w:rsidRPr="00692C0E">
        <w:rPr>
          <w:sz w:val="22"/>
          <w:szCs w:val="22"/>
        </w:rPr>
        <w:t xml:space="preserve"> upoważnionymi oraz odpowiedzialnymi za nadzór nad realizacją </w:t>
      </w:r>
      <w:r>
        <w:rPr>
          <w:sz w:val="22"/>
          <w:szCs w:val="22"/>
        </w:rPr>
        <w:t>Umowy</w:t>
      </w:r>
      <w:r w:rsidRPr="00692C0E">
        <w:rPr>
          <w:sz w:val="22"/>
          <w:szCs w:val="22"/>
        </w:rPr>
        <w:t xml:space="preserve"> oraz podpisanie wszelkich </w:t>
      </w:r>
      <w:r w:rsidRPr="00692C0E">
        <w:rPr>
          <w:i/>
          <w:sz w:val="22"/>
          <w:szCs w:val="22"/>
        </w:rPr>
        <w:t>Protokołów odbioru</w:t>
      </w:r>
      <w:r w:rsidRPr="00692C0E">
        <w:rPr>
          <w:sz w:val="22"/>
          <w:szCs w:val="22"/>
        </w:rPr>
        <w:t xml:space="preserve"> wynikających z niniejszej </w:t>
      </w:r>
      <w:r>
        <w:rPr>
          <w:sz w:val="22"/>
          <w:szCs w:val="22"/>
        </w:rPr>
        <w:t>Umowy</w:t>
      </w:r>
      <w:r w:rsidRPr="00692C0E">
        <w:rPr>
          <w:sz w:val="22"/>
          <w:szCs w:val="22"/>
        </w:rPr>
        <w:t xml:space="preserve"> przez co najmniej jedną z tych osób </w:t>
      </w:r>
      <w:r w:rsidRPr="00692C0E">
        <w:rPr>
          <w:i/>
          <w:sz w:val="22"/>
          <w:szCs w:val="22"/>
        </w:rPr>
        <w:t>jest / są</w:t>
      </w:r>
      <w:r w:rsidRPr="00692C0E">
        <w:rPr>
          <w:sz w:val="22"/>
          <w:szCs w:val="22"/>
        </w:rPr>
        <w:t xml:space="preserve">: </w:t>
      </w:r>
    </w:p>
    <w:p w14:paraId="69E7238D" w14:textId="77777777" w:rsidR="000C23F8" w:rsidRPr="00692C0E" w:rsidRDefault="000C23F8" w:rsidP="00201A34">
      <w:pPr>
        <w:ind w:left="360"/>
        <w:jc w:val="both"/>
        <w:rPr>
          <w:sz w:val="22"/>
          <w:szCs w:val="22"/>
        </w:rPr>
      </w:pPr>
      <w:r w:rsidRPr="00692C0E">
        <w:rPr>
          <w:sz w:val="22"/>
          <w:szCs w:val="22"/>
        </w:rPr>
        <w:t>…………………………</w:t>
      </w:r>
      <w:r>
        <w:rPr>
          <w:sz w:val="22"/>
          <w:szCs w:val="22"/>
        </w:rPr>
        <w:t xml:space="preserve">  tel. …….   e-mail</w:t>
      </w:r>
      <w:proofErr w:type="gramStart"/>
      <w:r>
        <w:rPr>
          <w:sz w:val="22"/>
          <w:szCs w:val="22"/>
        </w:rPr>
        <w:t xml:space="preserve"> ….</w:t>
      </w:r>
      <w:proofErr w:type="gramEnd"/>
      <w:r>
        <w:rPr>
          <w:sz w:val="22"/>
          <w:szCs w:val="22"/>
        </w:rPr>
        <w:t>.</w:t>
      </w:r>
    </w:p>
    <w:p w14:paraId="634BCCBC" w14:textId="2FC6FD31" w:rsidR="000C23F8" w:rsidRPr="00692C0E" w:rsidRDefault="000C23F8" w:rsidP="00F76E7B">
      <w:pPr>
        <w:numPr>
          <w:ilvl w:val="0"/>
          <w:numId w:val="45"/>
        </w:numPr>
        <w:jc w:val="both"/>
        <w:rPr>
          <w:sz w:val="22"/>
          <w:szCs w:val="22"/>
        </w:rPr>
      </w:pPr>
      <w:r w:rsidRPr="00692C0E">
        <w:rPr>
          <w:sz w:val="22"/>
          <w:szCs w:val="22"/>
        </w:rPr>
        <w:t xml:space="preserve">Ze strony </w:t>
      </w:r>
      <w:proofErr w:type="gramStart"/>
      <w:r w:rsidRPr="00692C0E">
        <w:rPr>
          <w:sz w:val="22"/>
          <w:szCs w:val="22"/>
        </w:rPr>
        <w:t>Wykonawcy  -</w:t>
      </w:r>
      <w:proofErr w:type="gramEnd"/>
      <w:r w:rsidRPr="00692C0E">
        <w:rPr>
          <w:sz w:val="22"/>
          <w:szCs w:val="22"/>
        </w:rPr>
        <w:t xml:space="preserve"> </w:t>
      </w:r>
      <w:r w:rsidRPr="00692C0E">
        <w:rPr>
          <w:i/>
          <w:sz w:val="22"/>
          <w:szCs w:val="22"/>
        </w:rPr>
        <w:t>osobą / osobami</w:t>
      </w:r>
      <w:r w:rsidRPr="00692C0E">
        <w:rPr>
          <w:sz w:val="22"/>
          <w:szCs w:val="22"/>
        </w:rPr>
        <w:t xml:space="preserve"> upoważnionymi oraz odpowiedzialnymi za nadzór nad realizacją </w:t>
      </w:r>
      <w:r>
        <w:rPr>
          <w:sz w:val="22"/>
          <w:szCs w:val="22"/>
        </w:rPr>
        <w:t>Umowy</w:t>
      </w:r>
      <w:r w:rsidRPr="00692C0E">
        <w:rPr>
          <w:sz w:val="22"/>
          <w:szCs w:val="22"/>
        </w:rPr>
        <w:t xml:space="preserve"> oraz podpisanie wszelkich </w:t>
      </w:r>
      <w:r w:rsidRPr="00692C0E">
        <w:rPr>
          <w:i/>
          <w:sz w:val="22"/>
          <w:szCs w:val="22"/>
        </w:rPr>
        <w:t xml:space="preserve">Protokołów odbioru </w:t>
      </w:r>
      <w:r w:rsidRPr="00692C0E">
        <w:rPr>
          <w:sz w:val="22"/>
          <w:szCs w:val="22"/>
        </w:rPr>
        <w:t xml:space="preserve">wynikających z niniejszej </w:t>
      </w:r>
      <w:r>
        <w:rPr>
          <w:sz w:val="22"/>
          <w:szCs w:val="22"/>
        </w:rPr>
        <w:t>Umowy</w:t>
      </w:r>
      <w:r w:rsidRPr="00692C0E">
        <w:rPr>
          <w:sz w:val="22"/>
          <w:szCs w:val="22"/>
        </w:rPr>
        <w:t xml:space="preserve"> przez co najmniej jedną z tych osób </w:t>
      </w:r>
      <w:r w:rsidRPr="00692C0E">
        <w:rPr>
          <w:i/>
          <w:sz w:val="22"/>
          <w:szCs w:val="22"/>
        </w:rPr>
        <w:t>jest / są</w:t>
      </w:r>
      <w:r w:rsidRPr="00692C0E">
        <w:rPr>
          <w:sz w:val="22"/>
          <w:szCs w:val="22"/>
        </w:rPr>
        <w:t xml:space="preserve">: </w:t>
      </w:r>
    </w:p>
    <w:p w14:paraId="6DFA3371" w14:textId="77777777" w:rsidR="000C23F8" w:rsidRPr="00692C0E" w:rsidRDefault="000C23F8" w:rsidP="00201A34">
      <w:pPr>
        <w:ind w:left="360"/>
        <w:jc w:val="both"/>
        <w:rPr>
          <w:sz w:val="22"/>
          <w:szCs w:val="22"/>
        </w:rPr>
      </w:pPr>
      <w:r w:rsidRPr="00692C0E">
        <w:rPr>
          <w:sz w:val="22"/>
          <w:szCs w:val="22"/>
        </w:rPr>
        <w:t>………………………..</w:t>
      </w:r>
      <w:r>
        <w:rPr>
          <w:sz w:val="22"/>
          <w:szCs w:val="22"/>
        </w:rPr>
        <w:t xml:space="preserve">   tel. </w:t>
      </w:r>
      <w:proofErr w:type="gramStart"/>
      <w:r>
        <w:rPr>
          <w:sz w:val="22"/>
          <w:szCs w:val="22"/>
        </w:rPr>
        <w:t>…….</w:t>
      </w:r>
      <w:proofErr w:type="gramEnd"/>
      <w:r>
        <w:rPr>
          <w:sz w:val="22"/>
          <w:szCs w:val="22"/>
        </w:rPr>
        <w:t>.   e-mail</w:t>
      </w:r>
      <w:proofErr w:type="gramStart"/>
      <w:r>
        <w:rPr>
          <w:sz w:val="22"/>
          <w:szCs w:val="22"/>
        </w:rPr>
        <w:t xml:space="preserve"> ….</w:t>
      </w:r>
      <w:proofErr w:type="gramEnd"/>
      <w:r>
        <w:rPr>
          <w:sz w:val="22"/>
          <w:szCs w:val="22"/>
        </w:rPr>
        <w:t>.</w:t>
      </w:r>
    </w:p>
    <w:p w14:paraId="32946C83" w14:textId="77777777" w:rsidR="000C23F8" w:rsidRPr="007C40B7" w:rsidRDefault="000C23F8" w:rsidP="00F76E7B">
      <w:pPr>
        <w:numPr>
          <w:ilvl w:val="0"/>
          <w:numId w:val="45"/>
        </w:numPr>
        <w:jc w:val="both"/>
        <w:rPr>
          <w:sz w:val="22"/>
          <w:szCs w:val="22"/>
        </w:rPr>
      </w:pPr>
      <w:r w:rsidRPr="0049057A">
        <w:rPr>
          <w:sz w:val="22"/>
          <w:szCs w:val="22"/>
        </w:rPr>
        <w:t>Zmiana osób odpowiedzialnych za nadzór nie wymaga formy aneksu.</w:t>
      </w:r>
      <w:r>
        <w:rPr>
          <w:sz w:val="22"/>
          <w:szCs w:val="22"/>
        </w:rPr>
        <w:t xml:space="preserve"> O</w:t>
      </w:r>
      <w:r w:rsidRPr="003C28FC">
        <w:rPr>
          <w:sz w:val="22"/>
          <w:szCs w:val="22"/>
        </w:rPr>
        <w:t xml:space="preserve"> przeprowadzonej zmianie osób odpow</w:t>
      </w:r>
      <w:r>
        <w:rPr>
          <w:sz w:val="22"/>
          <w:szCs w:val="22"/>
        </w:rPr>
        <w:t xml:space="preserve">iedzialnych za realizację Umowy, wymagane </w:t>
      </w:r>
      <w:r w:rsidRPr="003E4150">
        <w:rPr>
          <w:sz w:val="22"/>
          <w:szCs w:val="22"/>
        </w:rPr>
        <w:t xml:space="preserve">jest pisemne </w:t>
      </w:r>
      <w:proofErr w:type="gramStart"/>
      <w:r w:rsidRPr="003E4150">
        <w:rPr>
          <w:sz w:val="22"/>
          <w:szCs w:val="22"/>
        </w:rPr>
        <w:t>powiadomienie  drugiej</w:t>
      </w:r>
      <w:proofErr w:type="gramEnd"/>
      <w:r w:rsidRPr="003E4150">
        <w:rPr>
          <w:sz w:val="22"/>
          <w:szCs w:val="22"/>
        </w:rPr>
        <w:t xml:space="preserve"> strony </w:t>
      </w:r>
      <w:r>
        <w:rPr>
          <w:sz w:val="22"/>
          <w:szCs w:val="22"/>
        </w:rPr>
        <w:t>Umowy</w:t>
      </w:r>
      <w:r w:rsidRPr="003E4150">
        <w:rPr>
          <w:sz w:val="22"/>
          <w:szCs w:val="22"/>
        </w:rPr>
        <w:t>.</w:t>
      </w:r>
    </w:p>
    <w:p w14:paraId="27737CFF" w14:textId="592BDA04" w:rsidR="000C23F8" w:rsidRPr="00DE4E8A" w:rsidRDefault="000C23F8" w:rsidP="00F76E7B">
      <w:pPr>
        <w:numPr>
          <w:ilvl w:val="0"/>
          <w:numId w:val="45"/>
        </w:numPr>
        <w:jc w:val="both"/>
        <w:rPr>
          <w:sz w:val="22"/>
          <w:szCs w:val="22"/>
        </w:rPr>
      </w:pPr>
      <w:r>
        <w:rPr>
          <w:sz w:val="22"/>
          <w:szCs w:val="22"/>
        </w:rPr>
        <w:t>Zamawiający</w:t>
      </w:r>
      <w:r w:rsidRPr="00864392">
        <w:rPr>
          <w:sz w:val="22"/>
          <w:szCs w:val="22"/>
        </w:rPr>
        <w:t xml:space="preserve"> zastrzega sobie, aby wszystkie czynności związane z koniecznością bezpośredniego zwrócenia się do </w:t>
      </w:r>
      <w:r>
        <w:rPr>
          <w:sz w:val="22"/>
          <w:szCs w:val="22"/>
        </w:rPr>
        <w:t>Zamawiającego</w:t>
      </w:r>
      <w:r w:rsidRPr="00864392">
        <w:rPr>
          <w:sz w:val="22"/>
          <w:szCs w:val="22"/>
        </w:rPr>
        <w:t xml:space="preserve"> (w tym m.in. uzyskanie akceptacji, przekazanie dokumentacji, doręczanie korespondencji, prowadzenie uzgodnień), a także wszystkich czynności związanych z</w:t>
      </w:r>
      <w:r w:rsidR="005A1411">
        <w:rPr>
          <w:sz w:val="22"/>
          <w:szCs w:val="22"/>
        </w:rPr>
        <w:t> </w:t>
      </w:r>
      <w:r w:rsidRPr="00864392">
        <w:rPr>
          <w:sz w:val="22"/>
          <w:szCs w:val="22"/>
        </w:rPr>
        <w:t xml:space="preserve">wykonywaniem praw i obowiązków </w:t>
      </w:r>
      <w:r>
        <w:rPr>
          <w:sz w:val="22"/>
          <w:szCs w:val="22"/>
        </w:rPr>
        <w:t>Zamawiającego</w:t>
      </w:r>
      <w:r w:rsidRPr="00864392">
        <w:rPr>
          <w:sz w:val="22"/>
          <w:szCs w:val="22"/>
        </w:rPr>
        <w:t xml:space="preserve"> wynikających z zawieranej </w:t>
      </w:r>
      <w:r>
        <w:rPr>
          <w:sz w:val="22"/>
          <w:szCs w:val="22"/>
        </w:rPr>
        <w:t>Umowy</w:t>
      </w:r>
      <w:r w:rsidRPr="00864392">
        <w:rPr>
          <w:sz w:val="22"/>
          <w:szCs w:val="22"/>
        </w:rPr>
        <w:t xml:space="preserve">, kierowane były na adres strony realizującej </w:t>
      </w:r>
      <w:r w:rsidR="00A800DA">
        <w:rPr>
          <w:sz w:val="22"/>
          <w:szCs w:val="22"/>
        </w:rPr>
        <w:t>U</w:t>
      </w:r>
      <w:r w:rsidRPr="00864392">
        <w:rPr>
          <w:sz w:val="22"/>
          <w:szCs w:val="22"/>
        </w:rPr>
        <w:t xml:space="preserve">mowę, z powiadomieniem osoby pełniącej nadzór nad realizacją </w:t>
      </w:r>
      <w:r>
        <w:rPr>
          <w:sz w:val="22"/>
          <w:szCs w:val="22"/>
        </w:rPr>
        <w:t>Umowy</w:t>
      </w:r>
      <w:r w:rsidRPr="00864392">
        <w:rPr>
          <w:sz w:val="22"/>
          <w:szCs w:val="22"/>
        </w:rPr>
        <w:t xml:space="preserve"> ze strony </w:t>
      </w:r>
      <w:r>
        <w:rPr>
          <w:sz w:val="22"/>
          <w:szCs w:val="22"/>
        </w:rPr>
        <w:t>Zamawiającego</w:t>
      </w:r>
      <w:r w:rsidRPr="00864392">
        <w:rPr>
          <w:sz w:val="22"/>
          <w:szCs w:val="22"/>
        </w:rPr>
        <w:t>.</w:t>
      </w:r>
    </w:p>
    <w:p w14:paraId="148F0268" w14:textId="58DFACF7" w:rsidR="000C23F8" w:rsidRPr="00E66F78" w:rsidRDefault="000C23F8" w:rsidP="00A91307">
      <w:pPr>
        <w:pStyle w:val="Nagwek2"/>
      </w:pPr>
      <w:bookmarkStart w:id="186" w:name="_Toc64016208"/>
      <w:bookmarkStart w:id="187" w:name="_Toc106095871"/>
      <w:bookmarkStart w:id="188" w:name="_Toc106096311"/>
      <w:bookmarkStart w:id="189" w:name="_Toc106096415"/>
      <w:bookmarkStart w:id="190" w:name="_Toc128388018"/>
      <w:bookmarkStart w:id="191" w:name="_Hlk105672888"/>
      <w:r w:rsidRPr="00E66F78">
        <w:lastRenderedPageBreak/>
        <w:t>Badania kontrolne (Audyt)</w:t>
      </w:r>
      <w:bookmarkEnd w:id="186"/>
      <w:bookmarkEnd w:id="187"/>
      <w:bookmarkEnd w:id="188"/>
      <w:bookmarkEnd w:id="189"/>
      <w:bookmarkEnd w:id="190"/>
    </w:p>
    <w:p w14:paraId="4D5C0A00" w14:textId="77777777" w:rsidR="000C23F8" w:rsidRPr="00E66F78" w:rsidRDefault="000C23F8" w:rsidP="00F76E7B">
      <w:pPr>
        <w:numPr>
          <w:ilvl w:val="0"/>
          <w:numId w:val="46"/>
        </w:numPr>
        <w:ind w:left="357" w:hanging="357"/>
        <w:jc w:val="both"/>
        <w:rPr>
          <w:sz w:val="22"/>
          <w:szCs w:val="22"/>
        </w:rPr>
      </w:pPr>
      <w:r w:rsidRPr="00E66F78">
        <w:rPr>
          <w:sz w:val="22"/>
          <w:szCs w:val="22"/>
        </w:rPr>
        <w:t xml:space="preserve">W trakcie wykonywania Umowy </w:t>
      </w:r>
      <w:r>
        <w:rPr>
          <w:sz w:val="22"/>
          <w:szCs w:val="22"/>
        </w:rPr>
        <w:t>Zamawiający</w:t>
      </w:r>
      <w:r w:rsidRPr="00E66F78">
        <w:rPr>
          <w:sz w:val="22"/>
          <w:szCs w:val="22"/>
        </w:rPr>
        <w:t xml:space="preserve"> zastrzega prawo do wykonania Audytu. Wykonawca jest zobowiązany poddać się Audytowi w terminie i zakresie wskazanym przez </w:t>
      </w:r>
      <w:r>
        <w:rPr>
          <w:sz w:val="22"/>
          <w:szCs w:val="22"/>
        </w:rPr>
        <w:t>Zamawiającego</w:t>
      </w:r>
      <w:r w:rsidRPr="00E66F78">
        <w:rPr>
          <w:sz w:val="22"/>
          <w:szCs w:val="22"/>
        </w:rPr>
        <w:t>. Audyt może dotyczyć w szczególności:</w:t>
      </w:r>
    </w:p>
    <w:p w14:paraId="5EF88102" w14:textId="77777777" w:rsidR="000C23F8" w:rsidRPr="00E66F78" w:rsidRDefault="000C23F8" w:rsidP="00F76E7B">
      <w:pPr>
        <w:numPr>
          <w:ilvl w:val="1"/>
          <w:numId w:val="46"/>
        </w:numPr>
        <w:jc w:val="both"/>
        <w:rPr>
          <w:sz w:val="22"/>
          <w:szCs w:val="22"/>
        </w:rPr>
      </w:pPr>
      <w:r w:rsidRPr="00E66F78">
        <w:rPr>
          <w:sz w:val="22"/>
          <w:szCs w:val="22"/>
        </w:rPr>
        <w:t>warunków techniczno-organizacyjnych oraz zgodności sposobu realizacji usług z</w:t>
      </w:r>
      <w:r>
        <w:rPr>
          <w:sz w:val="22"/>
          <w:szCs w:val="22"/>
        </w:rPr>
        <w:t> </w:t>
      </w:r>
      <w:r w:rsidRPr="00E66F78">
        <w:rPr>
          <w:sz w:val="22"/>
          <w:szCs w:val="22"/>
        </w:rPr>
        <w:t>postanowieniami Umowy,</w:t>
      </w:r>
    </w:p>
    <w:p w14:paraId="7E7A0FDA" w14:textId="77777777" w:rsidR="000C23F8" w:rsidRPr="00E66F78" w:rsidRDefault="000C23F8" w:rsidP="00F76E7B">
      <w:pPr>
        <w:numPr>
          <w:ilvl w:val="1"/>
          <w:numId w:val="46"/>
        </w:numPr>
        <w:jc w:val="both"/>
        <w:rPr>
          <w:sz w:val="22"/>
          <w:szCs w:val="22"/>
        </w:rPr>
      </w:pPr>
      <w:r w:rsidRPr="00E66F78">
        <w:rPr>
          <w:sz w:val="22"/>
          <w:szCs w:val="22"/>
        </w:rPr>
        <w:t xml:space="preserve">kwalifikacji i uprawnień pracowników w zakresie zgodności z wymaganiami </w:t>
      </w:r>
      <w:r>
        <w:rPr>
          <w:sz w:val="22"/>
          <w:szCs w:val="22"/>
        </w:rPr>
        <w:t>Zamawiającego</w:t>
      </w:r>
      <w:r w:rsidRPr="00E66F78">
        <w:rPr>
          <w:sz w:val="22"/>
          <w:szCs w:val="22"/>
        </w:rPr>
        <w:t>,</w:t>
      </w:r>
    </w:p>
    <w:p w14:paraId="2BBF0E24" w14:textId="77777777" w:rsidR="000C23F8" w:rsidRPr="00E66F78" w:rsidRDefault="000C23F8" w:rsidP="00F76E7B">
      <w:pPr>
        <w:numPr>
          <w:ilvl w:val="1"/>
          <w:numId w:val="46"/>
        </w:numPr>
        <w:jc w:val="both"/>
        <w:rPr>
          <w:sz w:val="22"/>
          <w:szCs w:val="22"/>
        </w:rPr>
      </w:pPr>
      <w:r w:rsidRPr="00E66F78">
        <w:rPr>
          <w:sz w:val="22"/>
          <w:szCs w:val="22"/>
        </w:rPr>
        <w:t xml:space="preserve">przestrzegania przepisów powszechnie obowiązujących oraz wewnętrznych uregulowań </w:t>
      </w:r>
      <w:r>
        <w:rPr>
          <w:sz w:val="22"/>
          <w:szCs w:val="22"/>
        </w:rPr>
        <w:t>Zamawiającego</w:t>
      </w:r>
      <w:r w:rsidRPr="00E66F78">
        <w:rPr>
          <w:sz w:val="22"/>
          <w:szCs w:val="22"/>
        </w:rPr>
        <w:t xml:space="preserve"> w zakresie ochrony środowiska i BHP,</w:t>
      </w:r>
    </w:p>
    <w:p w14:paraId="5B8E3CF0" w14:textId="77777777" w:rsidR="000C23F8" w:rsidRPr="00E66F78" w:rsidRDefault="000C23F8" w:rsidP="00F76E7B">
      <w:pPr>
        <w:numPr>
          <w:ilvl w:val="1"/>
          <w:numId w:val="46"/>
        </w:numPr>
        <w:jc w:val="both"/>
        <w:rPr>
          <w:sz w:val="22"/>
          <w:szCs w:val="22"/>
        </w:rPr>
      </w:pPr>
      <w:r w:rsidRPr="00E66F78">
        <w:rPr>
          <w:sz w:val="22"/>
          <w:szCs w:val="22"/>
        </w:rPr>
        <w:t xml:space="preserve">przestrzegania przepisów powszechnie obowiązujących oraz wewnętrznych uregulowań </w:t>
      </w:r>
      <w:r>
        <w:rPr>
          <w:sz w:val="22"/>
          <w:szCs w:val="22"/>
        </w:rPr>
        <w:t>Zamawiającego</w:t>
      </w:r>
      <w:r w:rsidRPr="00E66F78">
        <w:rPr>
          <w:sz w:val="22"/>
          <w:szCs w:val="22"/>
        </w:rPr>
        <w:t xml:space="preserve"> w zakresie dyscypliny i czasu pracy,</w:t>
      </w:r>
    </w:p>
    <w:p w14:paraId="7AC4B66D" w14:textId="77777777" w:rsidR="000C23F8" w:rsidRPr="00E66F78" w:rsidRDefault="000C23F8" w:rsidP="00F76E7B">
      <w:pPr>
        <w:numPr>
          <w:ilvl w:val="1"/>
          <w:numId w:val="46"/>
        </w:numPr>
        <w:jc w:val="both"/>
        <w:rPr>
          <w:sz w:val="22"/>
          <w:szCs w:val="22"/>
        </w:rPr>
      </w:pPr>
      <w:r w:rsidRPr="00E66F78">
        <w:rPr>
          <w:sz w:val="22"/>
          <w:szCs w:val="22"/>
        </w:rPr>
        <w:t>prawidłowości wykonywania Przedmiotu Umowy,</w:t>
      </w:r>
    </w:p>
    <w:p w14:paraId="67975B5F" w14:textId="77777777" w:rsidR="000C23F8" w:rsidRPr="00E66F78" w:rsidRDefault="000C23F8" w:rsidP="00F76E7B">
      <w:pPr>
        <w:numPr>
          <w:ilvl w:val="1"/>
          <w:numId w:val="46"/>
        </w:numPr>
        <w:jc w:val="both"/>
        <w:rPr>
          <w:sz w:val="22"/>
          <w:szCs w:val="22"/>
        </w:rPr>
      </w:pPr>
      <w:r w:rsidRPr="00E66F78">
        <w:rPr>
          <w:sz w:val="22"/>
          <w:szCs w:val="22"/>
        </w:rPr>
        <w:t xml:space="preserve">posiadania przez Wykonawcę wymaganych </w:t>
      </w:r>
      <w:proofErr w:type="spellStart"/>
      <w:r w:rsidRPr="00E66F78">
        <w:rPr>
          <w:sz w:val="22"/>
          <w:szCs w:val="22"/>
        </w:rPr>
        <w:t>dopuszczeń</w:t>
      </w:r>
      <w:proofErr w:type="spellEnd"/>
      <w:r w:rsidRPr="00E66F78">
        <w:rPr>
          <w:sz w:val="22"/>
          <w:szCs w:val="22"/>
        </w:rPr>
        <w:t xml:space="preserve"> i certyfikatów.</w:t>
      </w:r>
    </w:p>
    <w:p w14:paraId="34993B61" w14:textId="77777777" w:rsidR="000C23F8" w:rsidRPr="00E66F78" w:rsidRDefault="000C23F8" w:rsidP="00F76E7B">
      <w:pPr>
        <w:numPr>
          <w:ilvl w:val="0"/>
          <w:numId w:val="46"/>
        </w:numPr>
        <w:ind w:left="357" w:hanging="357"/>
        <w:jc w:val="both"/>
        <w:rPr>
          <w:sz w:val="22"/>
          <w:szCs w:val="22"/>
        </w:rPr>
      </w:pPr>
      <w:r w:rsidRPr="00E66F78">
        <w:rPr>
          <w:sz w:val="22"/>
          <w:szCs w:val="22"/>
        </w:rPr>
        <w:t>Czas trwania Audytu może wynieść od 1 do 5 dni roboczych (dni od poniedziałku do piątku z</w:t>
      </w:r>
      <w:r>
        <w:rPr>
          <w:sz w:val="22"/>
          <w:szCs w:val="22"/>
        </w:rPr>
        <w:t> </w:t>
      </w:r>
      <w:r w:rsidRPr="00E66F78">
        <w:rPr>
          <w:sz w:val="22"/>
          <w:szCs w:val="22"/>
        </w:rPr>
        <w:t>wyłączeniem dni ustawowo wolnych od pracy).</w:t>
      </w:r>
    </w:p>
    <w:p w14:paraId="7587D958" w14:textId="77777777" w:rsidR="000C23F8" w:rsidRPr="00E66F78" w:rsidRDefault="000C23F8" w:rsidP="00F76E7B">
      <w:pPr>
        <w:numPr>
          <w:ilvl w:val="0"/>
          <w:numId w:val="46"/>
        </w:numPr>
        <w:ind w:left="357" w:hanging="357"/>
        <w:jc w:val="both"/>
        <w:rPr>
          <w:sz w:val="22"/>
          <w:szCs w:val="22"/>
        </w:rPr>
      </w:pPr>
      <w:r w:rsidRPr="00E66F78">
        <w:rPr>
          <w:sz w:val="22"/>
          <w:szCs w:val="22"/>
        </w:rPr>
        <w:t>Liczba Audytów w trakcie trwania Umowy nie może przekroczyć 2 na rok kalendarzowy obowiązywania Umowy.</w:t>
      </w:r>
    </w:p>
    <w:p w14:paraId="77A9EE64" w14:textId="77777777" w:rsidR="000C23F8" w:rsidRPr="00E66F78" w:rsidRDefault="000C23F8" w:rsidP="00F76E7B">
      <w:pPr>
        <w:numPr>
          <w:ilvl w:val="0"/>
          <w:numId w:val="46"/>
        </w:numPr>
        <w:ind w:left="357" w:hanging="357"/>
        <w:jc w:val="both"/>
        <w:rPr>
          <w:sz w:val="22"/>
          <w:szCs w:val="22"/>
        </w:rPr>
      </w:pPr>
      <w:r w:rsidRPr="00E66F78">
        <w:rPr>
          <w:sz w:val="22"/>
          <w:szCs w:val="22"/>
        </w:rPr>
        <w:t>Zasady ustalenia terminu przeprowadzenia Audytu:</w:t>
      </w:r>
    </w:p>
    <w:p w14:paraId="4D2B620C" w14:textId="77777777" w:rsidR="000C23F8" w:rsidRPr="00E66F78" w:rsidRDefault="000C23F8" w:rsidP="00F76E7B">
      <w:pPr>
        <w:numPr>
          <w:ilvl w:val="1"/>
          <w:numId w:val="46"/>
        </w:numPr>
        <w:jc w:val="both"/>
        <w:rPr>
          <w:sz w:val="22"/>
          <w:szCs w:val="22"/>
        </w:rPr>
      </w:pPr>
      <w:r>
        <w:rPr>
          <w:sz w:val="22"/>
          <w:szCs w:val="22"/>
        </w:rPr>
        <w:t>Zamawiający</w:t>
      </w:r>
      <w:r w:rsidRPr="00E66F78">
        <w:rPr>
          <w:sz w:val="22"/>
          <w:szCs w:val="22"/>
        </w:rPr>
        <w:t xml:space="preserve"> powiadomi Wykonawcę o przewidywanym terminie przeprowadzenia Audytu z</w:t>
      </w:r>
      <w:r>
        <w:rPr>
          <w:sz w:val="22"/>
          <w:szCs w:val="22"/>
        </w:rPr>
        <w:t> </w:t>
      </w:r>
      <w:r w:rsidRPr="00E66F78">
        <w:rPr>
          <w:sz w:val="22"/>
          <w:szCs w:val="22"/>
        </w:rPr>
        <w:t>wyprzedzeniem 14 dni kalendarzowych w stosunku do planowanej daty jego rozpoczęcia;</w:t>
      </w:r>
    </w:p>
    <w:p w14:paraId="145D399C" w14:textId="77777777" w:rsidR="000C23F8" w:rsidRPr="00E66F78" w:rsidRDefault="000C23F8" w:rsidP="00F76E7B">
      <w:pPr>
        <w:numPr>
          <w:ilvl w:val="1"/>
          <w:numId w:val="46"/>
        </w:numPr>
        <w:ind w:hanging="357"/>
        <w:jc w:val="both"/>
        <w:rPr>
          <w:sz w:val="22"/>
          <w:szCs w:val="22"/>
        </w:rPr>
      </w:pPr>
      <w:r w:rsidRPr="00E66F78">
        <w:rPr>
          <w:sz w:val="22"/>
          <w:szCs w:val="22"/>
        </w:rPr>
        <w:t>Powiadomienie o Audycie winno zawierać:</w:t>
      </w:r>
    </w:p>
    <w:p w14:paraId="5777C194" w14:textId="77777777" w:rsidR="000C23F8" w:rsidRPr="00E66F78" w:rsidRDefault="000C23F8" w:rsidP="00F76E7B">
      <w:pPr>
        <w:numPr>
          <w:ilvl w:val="2"/>
          <w:numId w:val="46"/>
        </w:numPr>
        <w:ind w:hanging="357"/>
        <w:jc w:val="both"/>
        <w:rPr>
          <w:sz w:val="22"/>
          <w:szCs w:val="22"/>
        </w:rPr>
      </w:pPr>
      <w:r w:rsidRPr="00E66F78">
        <w:rPr>
          <w:sz w:val="22"/>
          <w:szCs w:val="22"/>
        </w:rPr>
        <w:t>wskazanie zakres Audytu,</w:t>
      </w:r>
    </w:p>
    <w:p w14:paraId="284A358A" w14:textId="77777777" w:rsidR="000C23F8" w:rsidRPr="00E66F78" w:rsidRDefault="000C23F8" w:rsidP="00F76E7B">
      <w:pPr>
        <w:numPr>
          <w:ilvl w:val="2"/>
          <w:numId w:val="46"/>
        </w:numPr>
        <w:jc w:val="both"/>
        <w:rPr>
          <w:sz w:val="22"/>
          <w:szCs w:val="22"/>
        </w:rPr>
      </w:pPr>
      <w:r w:rsidRPr="00E66F78">
        <w:rPr>
          <w:sz w:val="22"/>
          <w:szCs w:val="22"/>
        </w:rPr>
        <w:t>proponowany termin rozpoczęcia i zakończenia Audytu,</w:t>
      </w:r>
    </w:p>
    <w:p w14:paraId="41F4C2C1" w14:textId="77777777" w:rsidR="000C23F8" w:rsidRPr="00E66F78" w:rsidRDefault="000C23F8" w:rsidP="00F76E7B">
      <w:pPr>
        <w:numPr>
          <w:ilvl w:val="2"/>
          <w:numId w:val="46"/>
        </w:numPr>
        <w:jc w:val="both"/>
        <w:rPr>
          <w:sz w:val="22"/>
          <w:szCs w:val="22"/>
        </w:rPr>
      </w:pPr>
      <w:r w:rsidRPr="00E66F78">
        <w:rPr>
          <w:sz w:val="22"/>
          <w:szCs w:val="22"/>
        </w:rPr>
        <w:t>inne informacje (np. miejsce Audytu);</w:t>
      </w:r>
    </w:p>
    <w:p w14:paraId="65E034DC" w14:textId="77777777" w:rsidR="000C23F8" w:rsidRPr="00E66F78" w:rsidRDefault="000C23F8" w:rsidP="00F76E7B">
      <w:pPr>
        <w:numPr>
          <w:ilvl w:val="1"/>
          <w:numId w:val="46"/>
        </w:numPr>
        <w:jc w:val="both"/>
        <w:rPr>
          <w:sz w:val="22"/>
          <w:szCs w:val="22"/>
        </w:rPr>
      </w:pPr>
      <w:r w:rsidRPr="00E66F78">
        <w:rPr>
          <w:sz w:val="22"/>
          <w:szCs w:val="22"/>
        </w:rPr>
        <w:t>Wykonawca w terminie 3 dni roboczych od daty otrzymania powiadomienia może wnieść uwagi wraz z uzasadnieniem. Niewniesienie uwag w terminie jest rozumiane jako akceptacja terminu Audytu;</w:t>
      </w:r>
    </w:p>
    <w:p w14:paraId="6558D873" w14:textId="77777777" w:rsidR="000C23F8" w:rsidRPr="00E66F78" w:rsidRDefault="000C23F8" w:rsidP="00F76E7B">
      <w:pPr>
        <w:numPr>
          <w:ilvl w:val="1"/>
          <w:numId w:val="46"/>
        </w:numPr>
        <w:jc w:val="both"/>
        <w:rPr>
          <w:sz w:val="22"/>
          <w:szCs w:val="22"/>
        </w:rPr>
      </w:pPr>
      <w:r w:rsidRPr="00E66F78">
        <w:rPr>
          <w:sz w:val="22"/>
          <w:szCs w:val="22"/>
        </w:rPr>
        <w:t xml:space="preserve">W przypadku wniesienia przez Wykonawcę uwag, </w:t>
      </w:r>
      <w:r>
        <w:rPr>
          <w:sz w:val="22"/>
          <w:szCs w:val="22"/>
        </w:rPr>
        <w:t>Zamawiający</w:t>
      </w:r>
      <w:r w:rsidRPr="00E66F78">
        <w:rPr>
          <w:sz w:val="22"/>
          <w:szCs w:val="22"/>
        </w:rPr>
        <w:t xml:space="preserve"> w terminie 7 dni kalendarzowych od otrzymania uwag ustosunkuje się do tych uwag poprzez:</w:t>
      </w:r>
    </w:p>
    <w:p w14:paraId="1C74AFA3" w14:textId="77777777" w:rsidR="000C23F8" w:rsidRPr="00E66F78" w:rsidRDefault="000C23F8" w:rsidP="00F76E7B">
      <w:pPr>
        <w:numPr>
          <w:ilvl w:val="2"/>
          <w:numId w:val="46"/>
        </w:numPr>
        <w:jc w:val="both"/>
        <w:rPr>
          <w:sz w:val="22"/>
          <w:szCs w:val="22"/>
        </w:rPr>
      </w:pPr>
      <w:r w:rsidRPr="00E66F78">
        <w:rPr>
          <w:sz w:val="22"/>
          <w:szCs w:val="22"/>
        </w:rPr>
        <w:t>uwzględnienie ich albo</w:t>
      </w:r>
    </w:p>
    <w:p w14:paraId="4382BD5B" w14:textId="77777777" w:rsidR="000C23F8" w:rsidRPr="00E66F78" w:rsidRDefault="000C23F8" w:rsidP="00F76E7B">
      <w:pPr>
        <w:numPr>
          <w:ilvl w:val="2"/>
          <w:numId w:val="46"/>
        </w:numPr>
        <w:jc w:val="both"/>
        <w:rPr>
          <w:sz w:val="22"/>
          <w:szCs w:val="22"/>
        </w:rPr>
      </w:pPr>
      <w:r w:rsidRPr="00E66F78">
        <w:rPr>
          <w:sz w:val="22"/>
          <w:szCs w:val="22"/>
        </w:rPr>
        <w:t>uzasadnienie odmowy ich uwzględnienia;</w:t>
      </w:r>
    </w:p>
    <w:p w14:paraId="09A72E4B" w14:textId="77777777" w:rsidR="000C23F8" w:rsidRPr="00E66F78" w:rsidRDefault="000C23F8" w:rsidP="00F76E7B">
      <w:pPr>
        <w:numPr>
          <w:ilvl w:val="1"/>
          <w:numId w:val="46"/>
        </w:numPr>
        <w:jc w:val="both"/>
        <w:rPr>
          <w:sz w:val="22"/>
          <w:szCs w:val="22"/>
        </w:rPr>
      </w:pPr>
      <w:r w:rsidRPr="00E66F78">
        <w:rPr>
          <w:sz w:val="22"/>
          <w:szCs w:val="22"/>
        </w:rPr>
        <w:t xml:space="preserve">Termin przeprowadzenia Audytu uznaje się za </w:t>
      </w:r>
      <w:proofErr w:type="gramStart"/>
      <w:r w:rsidRPr="00E66F78">
        <w:rPr>
          <w:sz w:val="22"/>
          <w:szCs w:val="22"/>
        </w:rPr>
        <w:t>ustalony</w:t>
      </w:r>
      <w:proofErr w:type="gramEnd"/>
      <w:r w:rsidRPr="00E66F78">
        <w:rPr>
          <w:sz w:val="22"/>
          <w:szCs w:val="22"/>
        </w:rPr>
        <w:t xml:space="preserve"> jeżeli:</w:t>
      </w:r>
    </w:p>
    <w:p w14:paraId="6DA7ABBD" w14:textId="77777777" w:rsidR="000C23F8" w:rsidRPr="00E66F78" w:rsidRDefault="000C23F8" w:rsidP="00F76E7B">
      <w:pPr>
        <w:numPr>
          <w:ilvl w:val="2"/>
          <w:numId w:val="46"/>
        </w:numPr>
        <w:jc w:val="both"/>
        <w:rPr>
          <w:sz w:val="22"/>
          <w:szCs w:val="22"/>
        </w:rPr>
      </w:pPr>
      <w:r w:rsidRPr="00E66F78">
        <w:rPr>
          <w:sz w:val="22"/>
          <w:szCs w:val="22"/>
        </w:rPr>
        <w:t xml:space="preserve">Wykonawca w terminie określonym w </w:t>
      </w:r>
      <w:r>
        <w:rPr>
          <w:sz w:val="22"/>
          <w:szCs w:val="22"/>
        </w:rPr>
        <w:t xml:space="preserve">ust. 4 </w:t>
      </w:r>
      <w:r w:rsidRPr="00E66F78">
        <w:rPr>
          <w:sz w:val="22"/>
          <w:szCs w:val="22"/>
        </w:rPr>
        <w:t>pkt 3 nie wniesie uwag do otrzymanego powiadomienia;</w:t>
      </w:r>
    </w:p>
    <w:p w14:paraId="54747037" w14:textId="6DFB30C2" w:rsidR="000C23F8" w:rsidRPr="00E66F78" w:rsidRDefault="000C23F8" w:rsidP="00F76E7B">
      <w:pPr>
        <w:numPr>
          <w:ilvl w:val="2"/>
          <w:numId w:val="46"/>
        </w:numPr>
        <w:jc w:val="both"/>
        <w:rPr>
          <w:sz w:val="22"/>
          <w:szCs w:val="22"/>
        </w:rPr>
      </w:pPr>
      <w:r>
        <w:rPr>
          <w:sz w:val="22"/>
          <w:szCs w:val="22"/>
        </w:rPr>
        <w:t>Zamawiający</w:t>
      </w:r>
      <w:r w:rsidRPr="00E66F78">
        <w:rPr>
          <w:sz w:val="22"/>
          <w:szCs w:val="22"/>
        </w:rPr>
        <w:t xml:space="preserve"> uwzględni uwagi wniesione przez Wykonawcę; W takim wypadku obowiązuje termin zaproponowany przez Wykonawcę lub termin wskazany przez </w:t>
      </w:r>
      <w:r>
        <w:rPr>
          <w:sz w:val="22"/>
          <w:szCs w:val="22"/>
        </w:rPr>
        <w:t>Zamawiającego</w:t>
      </w:r>
      <w:r w:rsidRPr="00E66F78">
        <w:rPr>
          <w:sz w:val="22"/>
          <w:szCs w:val="22"/>
        </w:rPr>
        <w:t xml:space="preserve"> z</w:t>
      </w:r>
      <w:r w:rsidR="005A1411">
        <w:rPr>
          <w:sz w:val="22"/>
          <w:szCs w:val="22"/>
        </w:rPr>
        <w:t> </w:t>
      </w:r>
      <w:r w:rsidRPr="00E66F78">
        <w:rPr>
          <w:sz w:val="22"/>
          <w:szCs w:val="22"/>
        </w:rPr>
        <w:t>uwzględnieniem uwag wniesionych przez Wykonawcę;</w:t>
      </w:r>
    </w:p>
    <w:p w14:paraId="1201BFE1" w14:textId="77777777" w:rsidR="000C23F8" w:rsidRPr="00E66F78" w:rsidRDefault="000C23F8" w:rsidP="00F76E7B">
      <w:pPr>
        <w:numPr>
          <w:ilvl w:val="2"/>
          <w:numId w:val="46"/>
        </w:numPr>
        <w:jc w:val="both"/>
        <w:rPr>
          <w:sz w:val="22"/>
          <w:szCs w:val="22"/>
        </w:rPr>
      </w:pPr>
      <w:r>
        <w:rPr>
          <w:sz w:val="22"/>
          <w:szCs w:val="22"/>
        </w:rPr>
        <w:t>Zamawiający</w:t>
      </w:r>
      <w:r w:rsidRPr="00E66F78">
        <w:rPr>
          <w:sz w:val="22"/>
          <w:szCs w:val="22"/>
        </w:rPr>
        <w:t xml:space="preserve"> odmówi uznania wniesionych przez Wykonawcę uwag; w takim wypadku obowiązuje termin pierwotnie wyznaczony w powiadomieniu.</w:t>
      </w:r>
    </w:p>
    <w:p w14:paraId="682AE2AB" w14:textId="547F2210" w:rsidR="000C23F8" w:rsidRPr="00E66F78" w:rsidRDefault="000C23F8" w:rsidP="00F76E7B">
      <w:pPr>
        <w:numPr>
          <w:ilvl w:val="0"/>
          <w:numId w:val="46"/>
        </w:numPr>
        <w:jc w:val="both"/>
        <w:rPr>
          <w:sz w:val="22"/>
          <w:szCs w:val="22"/>
        </w:rPr>
      </w:pPr>
      <w:r w:rsidRPr="00E66F78">
        <w:rPr>
          <w:sz w:val="22"/>
          <w:szCs w:val="22"/>
        </w:rPr>
        <w:t>W przypadku wystąpienia utrudnień w rozpoczęciu lub przeprowadzeniu lub zakończeniu Audytu z</w:t>
      </w:r>
      <w:r w:rsidR="005A1411">
        <w:rPr>
          <w:sz w:val="22"/>
          <w:szCs w:val="22"/>
        </w:rPr>
        <w:t> </w:t>
      </w:r>
      <w:r w:rsidRPr="00E66F78">
        <w:rPr>
          <w:sz w:val="22"/>
          <w:szCs w:val="22"/>
        </w:rPr>
        <w:t xml:space="preserve">przyczyn leżących po stronie Wykonawcy, </w:t>
      </w:r>
      <w:r>
        <w:rPr>
          <w:sz w:val="22"/>
          <w:szCs w:val="22"/>
        </w:rPr>
        <w:t>Zamawiający</w:t>
      </w:r>
      <w:r w:rsidRPr="00E66F78">
        <w:rPr>
          <w:sz w:val="22"/>
          <w:szCs w:val="22"/>
        </w:rPr>
        <w:t xml:space="preserve"> wezwie Wykonawcę do umożliwienia rozpoczęcia lub prowadzenia lub zakończenia Audytu w wyznaczonym terminie nie dłuższym niż 5 dni roboczych.</w:t>
      </w:r>
    </w:p>
    <w:p w14:paraId="5046A258" w14:textId="4D657C47" w:rsidR="000C23F8" w:rsidRPr="00E66F78" w:rsidRDefault="000C23F8" w:rsidP="00F76E7B">
      <w:pPr>
        <w:numPr>
          <w:ilvl w:val="0"/>
          <w:numId w:val="46"/>
        </w:numPr>
        <w:ind w:left="357" w:hanging="357"/>
        <w:jc w:val="both"/>
        <w:rPr>
          <w:sz w:val="22"/>
          <w:szCs w:val="22"/>
        </w:rPr>
      </w:pPr>
      <w:r w:rsidRPr="00E66F78">
        <w:rPr>
          <w:sz w:val="22"/>
          <w:szCs w:val="22"/>
        </w:rPr>
        <w:t xml:space="preserve">Audyt przeprowadzany jest w obecności przedstawiciela Wykonawcy. Niestawienie się przedstawiciela Wykonawcy nie wstrzymuje wykonywania czynności w ramach Audytu. Przedstawiciel </w:t>
      </w:r>
      <w:r w:rsidR="001F2387">
        <w:rPr>
          <w:sz w:val="22"/>
          <w:szCs w:val="22"/>
        </w:rPr>
        <w:t>W</w:t>
      </w:r>
      <w:r w:rsidRPr="00E66F78">
        <w:rPr>
          <w:sz w:val="22"/>
          <w:szCs w:val="22"/>
        </w:rPr>
        <w:t>ykonawcy zostanie każdorazowo zapoznany z czynnościami przeprowadzonymi pod jego nieobecność, czynności te nie będą powtarzane.</w:t>
      </w:r>
    </w:p>
    <w:p w14:paraId="40CEFD35" w14:textId="77777777" w:rsidR="000C23F8" w:rsidRPr="00E66F78" w:rsidRDefault="000C23F8" w:rsidP="00F76E7B">
      <w:pPr>
        <w:numPr>
          <w:ilvl w:val="0"/>
          <w:numId w:val="46"/>
        </w:numPr>
        <w:ind w:left="357" w:hanging="357"/>
        <w:jc w:val="both"/>
        <w:rPr>
          <w:sz w:val="22"/>
          <w:szCs w:val="22"/>
        </w:rPr>
      </w:pPr>
      <w:r w:rsidRPr="00E66F78">
        <w:rPr>
          <w:sz w:val="22"/>
          <w:szCs w:val="22"/>
        </w:rPr>
        <w:t>Za przeprowadzenie Audytu Wykonawcy nie przysługuje dodatkowe wynagrodzenie.</w:t>
      </w:r>
    </w:p>
    <w:p w14:paraId="5FD4C207" w14:textId="77777777" w:rsidR="000C23F8" w:rsidRPr="00E66F78" w:rsidRDefault="000C23F8" w:rsidP="00F76E7B">
      <w:pPr>
        <w:numPr>
          <w:ilvl w:val="0"/>
          <w:numId w:val="46"/>
        </w:numPr>
        <w:ind w:left="357" w:hanging="357"/>
        <w:jc w:val="both"/>
        <w:rPr>
          <w:sz w:val="22"/>
          <w:szCs w:val="22"/>
        </w:rPr>
      </w:pPr>
      <w:r w:rsidRPr="00E66F78">
        <w:rPr>
          <w:sz w:val="22"/>
          <w:szCs w:val="22"/>
        </w:rPr>
        <w:t xml:space="preserve">Wyniki Audytu zatwierdzone przez Pełnomocnika </w:t>
      </w:r>
      <w:r>
        <w:rPr>
          <w:sz w:val="22"/>
          <w:szCs w:val="22"/>
        </w:rPr>
        <w:t>Zamawiającego</w:t>
      </w:r>
      <w:r w:rsidRPr="00E66F78">
        <w:rPr>
          <w:sz w:val="22"/>
          <w:szCs w:val="22"/>
        </w:rPr>
        <w:t xml:space="preserve"> zostaną przekazane Wykonawcy.</w:t>
      </w:r>
    </w:p>
    <w:p w14:paraId="417257A9" w14:textId="77777777" w:rsidR="001F2387" w:rsidRDefault="000C23F8" w:rsidP="00F76E7B">
      <w:pPr>
        <w:numPr>
          <w:ilvl w:val="0"/>
          <w:numId w:val="46"/>
        </w:numPr>
        <w:ind w:left="357" w:hanging="357"/>
        <w:jc w:val="both"/>
        <w:rPr>
          <w:sz w:val="22"/>
          <w:szCs w:val="22"/>
        </w:rPr>
      </w:pPr>
      <w:r w:rsidRPr="00E66F78">
        <w:rPr>
          <w:sz w:val="22"/>
          <w:szCs w:val="22"/>
        </w:rPr>
        <w:t>Wyniki Audytu stwierdzające nienależyte wykonywanie Umowy lub realizację Umowy niezgodnie z</w:t>
      </w:r>
      <w:r w:rsidR="005A1411">
        <w:rPr>
          <w:sz w:val="22"/>
          <w:szCs w:val="22"/>
        </w:rPr>
        <w:t> </w:t>
      </w:r>
      <w:r w:rsidRPr="00E66F78">
        <w:rPr>
          <w:sz w:val="22"/>
          <w:szCs w:val="22"/>
        </w:rPr>
        <w:t xml:space="preserve">przepisami prawa lub regulacjami wewnętrznymi </w:t>
      </w:r>
      <w:r>
        <w:rPr>
          <w:sz w:val="22"/>
          <w:szCs w:val="22"/>
        </w:rPr>
        <w:t>Zamawiającego</w:t>
      </w:r>
      <w:r w:rsidRPr="00E66F78">
        <w:rPr>
          <w:sz w:val="22"/>
          <w:szCs w:val="22"/>
        </w:rPr>
        <w:t>, mogą być podstawą odstąpienia od Umowy z winy Wykonawcy.</w:t>
      </w:r>
    </w:p>
    <w:p w14:paraId="5741C5C9" w14:textId="686FB7F8" w:rsidR="000C23F8" w:rsidRPr="00DE4E8A" w:rsidRDefault="001F2387" w:rsidP="00F76E7B">
      <w:pPr>
        <w:numPr>
          <w:ilvl w:val="0"/>
          <w:numId w:val="46"/>
        </w:numPr>
        <w:ind w:left="357" w:hanging="357"/>
        <w:jc w:val="both"/>
        <w:rPr>
          <w:sz w:val="22"/>
          <w:szCs w:val="22"/>
        </w:rPr>
      </w:pPr>
      <w:r w:rsidRPr="00712F16">
        <w:rPr>
          <w:sz w:val="22"/>
          <w:szCs w:val="22"/>
        </w:rPr>
        <w:t xml:space="preserve">Niezależnie od postanowień ust. 1 ÷ 9 Zamawiający uprawniony jest do przeprowadzenia kontroli </w:t>
      </w:r>
      <w:r w:rsidR="00234696" w:rsidRPr="00712F16">
        <w:rPr>
          <w:sz w:val="22"/>
          <w:szCs w:val="22"/>
        </w:rPr>
        <w:t xml:space="preserve">wykonywanych usług </w:t>
      </w:r>
      <w:r w:rsidRPr="00712F16">
        <w:rPr>
          <w:sz w:val="22"/>
          <w:szCs w:val="22"/>
        </w:rPr>
        <w:t>na zasadach określonych w SOPZ.</w:t>
      </w:r>
      <w:bookmarkEnd w:id="185"/>
      <w:bookmarkEnd w:id="191"/>
    </w:p>
    <w:p w14:paraId="114D874C" w14:textId="60175661" w:rsidR="000C23F8" w:rsidRPr="000E4913" w:rsidRDefault="000C23F8" w:rsidP="00A91307">
      <w:pPr>
        <w:pStyle w:val="Nagwek2"/>
      </w:pPr>
      <w:bookmarkStart w:id="192" w:name="_Toc64016209"/>
      <w:bookmarkStart w:id="193" w:name="_Toc106095872"/>
      <w:bookmarkStart w:id="194" w:name="_Toc106096312"/>
      <w:bookmarkStart w:id="195" w:name="_Toc106096416"/>
      <w:bookmarkStart w:id="196" w:name="_Toc128388019"/>
      <w:r w:rsidRPr="00DE4E8A">
        <w:lastRenderedPageBreak/>
        <w:t>Kary</w:t>
      </w:r>
      <w:r w:rsidRPr="000E4913">
        <w:t xml:space="preserve"> umowne i odpowiedzialność</w:t>
      </w:r>
      <w:bookmarkEnd w:id="192"/>
      <w:bookmarkEnd w:id="193"/>
      <w:bookmarkEnd w:id="194"/>
      <w:bookmarkEnd w:id="195"/>
      <w:bookmarkEnd w:id="196"/>
      <w:r w:rsidRPr="000E4913">
        <w:t xml:space="preserve"> </w:t>
      </w:r>
    </w:p>
    <w:p w14:paraId="664C1B0A" w14:textId="77777777" w:rsidR="000C23F8" w:rsidRPr="000E4913" w:rsidRDefault="000C23F8" w:rsidP="00F76E7B">
      <w:pPr>
        <w:numPr>
          <w:ilvl w:val="0"/>
          <w:numId w:val="48"/>
        </w:numPr>
        <w:ind w:hanging="357"/>
        <w:jc w:val="both"/>
        <w:rPr>
          <w:sz w:val="22"/>
          <w:szCs w:val="22"/>
        </w:rPr>
      </w:pPr>
      <w:r>
        <w:rPr>
          <w:sz w:val="22"/>
          <w:szCs w:val="22"/>
        </w:rPr>
        <w:t>Zamawiający</w:t>
      </w:r>
      <w:r w:rsidRPr="000E4913">
        <w:rPr>
          <w:sz w:val="22"/>
          <w:szCs w:val="22"/>
        </w:rPr>
        <w:t xml:space="preserve"> może naliczyć Wykonawcy kary umowne:</w:t>
      </w:r>
    </w:p>
    <w:p w14:paraId="347FBF15" w14:textId="77777777" w:rsidR="00A54623" w:rsidRPr="00C07E2C" w:rsidRDefault="00A54623" w:rsidP="00F76E7B">
      <w:pPr>
        <w:pStyle w:val="Akapitzlist"/>
        <w:numPr>
          <w:ilvl w:val="1"/>
          <w:numId w:val="67"/>
        </w:numPr>
        <w:ind w:left="709" w:hanging="283"/>
        <w:contextualSpacing w:val="0"/>
        <w:jc w:val="both"/>
        <w:rPr>
          <w:sz w:val="22"/>
          <w:szCs w:val="22"/>
        </w:rPr>
      </w:pPr>
      <w:bookmarkStart w:id="197" w:name="_Hlk67826332"/>
      <w:r w:rsidRPr="00C07E2C">
        <w:rPr>
          <w:sz w:val="22"/>
          <w:szCs w:val="22"/>
        </w:rPr>
        <w:t>w przypadku, gdy Wykonawca nie realizuje obowiązku podstawienia zamówionej jednostki sprzętowej lub podstawienia sprzętu zastępczego - w wysokości 800 zł za każdy przypadek,</w:t>
      </w:r>
    </w:p>
    <w:p w14:paraId="23D25B21" w14:textId="77777777" w:rsidR="00A54623" w:rsidRPr="00C07E2C" w:rsidRDefault="00A54623" w:rsidP="00F76E7B">
      <w:pPr>
        <w:pStyle w:val="Akapitzlist"/>
        <w:numPr>
          <w:ilvl w:val="1"/>
          <w:numId w:val="67"/>
        </w:numPr>
        <w:ind w:left="720" w:hanging="357"/>
        <w:contextualSpacing w:val="0"/>
        <w:jc w:val="both"/>
        <w:rPr>
          <w:sz w:val="22"/>
          <w:szCs w:val="22"/>
        </w:rPr>
      </w:pPr>
      <w:r w:rsidRPr="00C07E2C">
        <w:rPr>
          <w:sz w:val="22"/>
          <w:szCs w:val="22"/>
        </w:rPr>
        <w:t xml:space="preserve">w przypadku stwierdzenia pracy jednostek sprzętowych niezgodnych z wymaganiami Zamawiającego określonymi w Umowie </w:t>
      </w:r>
      <w:proofErr w:type="gramStart"/>
      <w:r w:rsidRPr="00C07E2C">
        <w:rPr>
          <w:sz w:val="22"/>
          <w:szCs w:val="22"/>
        </w:rPr>
        <w:t>-  w</w:t>
      </w:r>
      <w:proofErr w:type="gramEnd"/>
      <w:r w:rsidRPr="00C07E2C">
        <w:rPr>
          <w:sz w:val="22"/>
          <w:szCs w:val="22"/>
        </w:rPr>
        <w:t xml:space="preserve"> wysokości 800 zł za każdy przypadek,</w:t>
      </w:r>
    </w:p>
    <w:p w14:paraId="57FEB3F0" w14:textId="37DC917C" w:rsidR="00A54623" w:rsidRPr="00C07E2C" w:rsidRDefault="00A54623" w:rsidP="00F76E7B">
      <w:pPr>
        <w:pStyle w:val="Akapitzlist"/>
        <w:numPr>
          <w:ilvl w:val="1"/>
          <w:numId w:val="67"/>
        </w:numPr>
        <w:ind w:left="720" w:hanging="357"/>
        <w:contextualSpacing w:val="0"/>
        <w:jc w:val="both"/>
        <w:rPr>
          <w:sz w:val="22"/>
          <w:szCs w:val="22"/>
        </w:rPr>
      </w:pPr>
      <w:r w:rsidRPr="00C07E2C">
        <w:rPr>
          <w:sz w:val="22"/>
          <w:szCs w:val="22"/>
        </w:rPr>
        <w:t>w przypadku niepodstawienia jednostki sprzętowej na godzinę określoną w zleceniu</w:t>
      </w:r>
      <w:r w:rsidRPr="00C07E2C" w:rsidDel="00A767C6">
        <w:rPr>
          <w:sz w:val="22"/>
          <w:szCs w:val="22"/>
        </w:rPr>
        <w:t xml:space="preserve"> </w:t>
      </w:r>
      <w:r w:rsidRPr="00C07E2C">
        <w:rPr>
          <w:sz w:val="22"/>
          <w:szCs w:val="22"/>
        </w:rPr>
        <w:t>– w wysokości 100 zł za każdą rozpoczętą godzinę zwłoki,</w:t>
      </w:r>
    </w:p>
    <w:p w14:paraId="6149EBCE" w14:textId="77777777" w:rsidR="00A54623" w:rsidRPr="00C07E2C" w:rsidRDefault="00A54623" w:rsidP="00F76E7B">
      <w:pPr>
        <w:pStyle w:val="Akapitzlist"/>
        <w:numPr>
          <w:ilvl w:val="1"/>
          <w:numId w:val="67"/>
        </w:numPr>
        <w:ind w:left="720" w:hanging="357"/>
        <w:contextualSpacing w:val="0"/>
        <w:jc w:val="both"/>
        <w:rPr>
          <w:sz w:val="22"/>
          <w:szCs w:val="22"/>
        </w:rPr>
      </w:pPr>
      <w:r w:rsidRPr="00C07E2C">
        <w:rPr>
          <w:sz w:val="22"/>
          <w:szCs w:val="22"/>
        </w:rPr>
        <w:t>w przypadku stwierdzenia czynności pozorowanej pracy lub użytkowania jednostek sprzętowych w sposób niezgodny z wymaganiami Umowy lub właściwą technologią prac - w wysokości 5 000 zł za każdy stwierdzony przypadek,</w:t>
      </w:r>
    </w:p>
    <w:p w14:paraId="51C78BFA" w14:textId="365D1B6C" w:rsidR="00A54623" w:rsidRPr="00C07E2C" w:rsidRDefault="00A54623" w:rsidP="00F76E7B">
      <w:pPr>
        <w:pStyle w:val="Akapitzlist"/>
        <w:numPr>
          <w:ilvl w:val="1"/>
          <w:numId w:val="67"/>
        </w:numPr>
        <w:ind w:left="720"/>
        <w:contextualSpacing w:val="0"/>
        <w:jc w:val="both"/>
        <w:rPr>
          <w:i/>
          <w:iCs/>
          <w:color w:val="FF0000"/>
          <w:sz w:val="22"/>
          <w:szCs w:val="22"/>
        </w:rPr>
      </w:pPr>
      <w:r w:rsidRPr="00C07E2C">
        <w:rPr>
          <w:sz w:val="22"/>
          <w:szCs w:val="22"/>
        </w:rPr>
        <w:t xml:space="preserve">w przypadku nieobecności każdego zamówionego pracownika do obsługi maszyn i urządzeń Zamawiającego </w:t>
      </w:r>
      <w:proofErr w:type="gramStart"/>
      <w:r w:rsidRPr="00C07E2C">
        <w:rPr>
          <w:sz w:val="22"/>
          <w:szCs w:val="22"/>
        </w:rPr>
        <w:t>-  w</w:t>
      </w:r>
      <w:proofErr w:type="gramEnd"/>
      <w:r w:rsidRPr="00C07E2C">
        <w:rPr>
          <w:sz w:val="22"/>
          <w:szCs w:val="22"/>
        </w:rPr>
        <w:t xml:space="preserve"> wysokości po 500 zł za każdą stwierdzoną nieobecność,</w:t>
      </w:r>
    </w:p>
    <w:p w14:paraId="34E3E7F9" w14:textId="2377B37E" w:rsidR="000C23F8" w:rsidRPr="00C07E2C" w:rsidRDefault="000C23F8" w:rsidP="00F76E7B">
      <w:pPr>
        <w:pStyle w:val="Akapitzlist"/>
        <w:numPr>
          <w:ilvl w:val="1"/>
          <w:numId w:val="67"/>
        </w:numPr>
        <w:ind w:left="720"/>
        <w:contextualSpacing w:val="0"/>
        <w:jc w:val="both"/>
        <w:rPr>
          <w:i/>
          <w:iCs/>
          <w:color w:val="FF0000"/>
          <w:sz w:val="22"/>
          <w:szCs w:val="22"/>
        </w:rPr>
      </w:pPr>
      <w:r w:rsidRPr="00C07E2C">
        <w:rPr>
          <w:sz w:val="22"/>
          <w:szCs w:val="22"/>
        </w:rPr>
        <w:t xml:space="preserve">w przypadku stwierdzenia, że prace wykonywane na terenie zakładu górniczego przez pracowników </w:t>
      </w:r>
      <w:r w:rsidR="009627D7">
        <w:rPr>
          <w:sz w:val="22"/>
          <w:szCs w:val="22"/>
        </w:rPr>
        <w:t>W</w:t>
      </w:r>
      <w:r w:rsidRPr="00C07E2C">
        <w:rPr>
          <w:sz w:val="22"/>
          <w:szCs w:val="22"/>
        </w:rPr>
        <w:t xml:space="preserve">ykonawcy nie posługujących się językiem polskim w mowie i piśmie w stopniu warunkującym porozumiewanie się w wysokości 200,00 zł za każdy stwierdzony przypadek, </w:t>
      </w:r>
    </w:p>
    <w:p w14:paraId="26471A2B" w14:textId="6F15E649" w:rsidR="000C23F8" w:rsidRPr="00C07E2C" w:rsidRDefault="000C23F8" w:rsidP="00F76E7B">
      <w:pPr>
        <w:pStyle w:val="Akapitzlist"/>
        <w:numPr>
          <w:ilvl w:val="1"/>
          <w:numId w:val="67"/>
        </w:numPr>
        <w:ind w:left="720"/>
        <w:contextualSpacing w:val="0"/>
        <w:jc w:val="both"/>
        <w:rPr>
          <w:i/>
          <w:iCs/>
          <w:color w:val="FF0000"/>
          <w:sz w:val="22"/>
          <w:szCs w:val="22"/>
        </w:rPr>
      </w:pPr>
      <w:r w:rsidRPr="00C07E2C">
        <w:rPr>
          <w:sz w:val="22"/>
          <w:szCs w:val="22"/>
        </w:rPr>
        <w:t xml:space="preserve">za zwłokę w przedstawieniu dokumentów, które zgodnie z SOPZ ma przedłożyć Wykonawca przez rozpoczęciem wykonywania </w:t>
      </w:r>
      <w:r w:rsidR="00A800DA">
        <w:rPr>
          <w:sz w:val="22"/>
          <w:szCs w:val="22"/>
        </w:rPr>
        <w:t>U</w:t>
      </w:r>
      <w:r w:rsidRPr="00C07E2C">
        <w:rPr>
          <w:sz w:val="22"/>
          <w:szCs w:val="22"/>
        </w:rPr>
        <w:t xml:space="preserve">mowy oraz w trakcie ich realizacji - w wysokości 100 zł za każdy dzień zwłoki, </w:t>
      </w:r>
    </w:p>
    <w:p w14:paraId="3DF24470" w14:textId="77777777" w:rsidR="000C23F8" w:rsidRPr="00C07E2C" w:rsidRDefault="000C23F8" w:rsidP="00F76E7B">
      <w:pPr>
        <w:numPr>
          <w:ilvl w:val="1"/>
          <w:numId w:val="67"/>
        </w:numPr>
        <w:ind w:left="720"/>
        <w:jc w:val="both"/>
        <w:rPr>
          <w:sz w:val="22"/>
          <w:szCs w:val="22"/>
        </w:rPr>
      </w:pPr>
      <w:r w:rsidRPr="00C07E2C">
        <w:rPr>
          <w:sz w:val="22"/>
          <w:szCs w:val="22"/>
        </w:rPr>
        <w:t xml:space="preserve">za naruszenie przez Wykonawcę obowiązku zachowania poufności w wysokości 5% netto Wartości Umowy, o której mowa w § 3 ust. 1,  </w:t>
      </w:r>
    </w:p>
    <w:p w14:paraId="12386344" w14:textId="77777777" w:rsidR="000C23F8" w:rsidRPr="00C07E2C" w:rsidRDefault="000C23F8" w:rsidP="00F76E7B">
      <w:pPr>
        <w:numPr>
          <w:ilvl w:val="1"/>
          <w:numId w:val="67"/>
        </w:numPr>
        <w:ind w:left="720"/>
        <w:jc w:val="both"/>
        <w:rPr>
          <w:sz w:val="22"/>
          <w:szCs w:val="22"/>
        </w:rPr>
      </w:pPr>
      <w:r w:rsidRPr="00C07E2C">
        <w:rPr>
          <w:sz w:val="22"/>
          <w:szCs w:val="22"/>
        </w:rPr>
        <w:t>w przypadku stawienia się do pracy lub wykonywana pracy przez pracowników Wykonawcy:</w:t>
      </w:r>
    </w:p>
    <w:p w14:paraId="1844F4BB" w14:textId="70CEF7F9" w:rsidR="000C23F8" w:rsidRPr="00C07E2C" w:rsidRDefault="000C23F8" w:rsidP="00F76E7B">
      <w:pPr>
        <w:numPr>
          <w:ilvl w:val="2"/>
          <w:numId w:val="67"/>
        </w:numPr>
        <w:jc w:val="both"/>
        <w:rPr>
          <w:sz w:val="22"/>
          <w:szCs w:val="22"/>
        </w:rPr>
      </w:pPr>
      <w:r w:rsidRPr="00C07E2C">
        <w:rPr>
          <w:sz w:val="22"/>
          <w:szCs w:val="22"/>
        </w:rPr>
        <w:t>w stanie po użyciu alkoholu; (stan po użyciu alkoholu zachodzi, gdy zawartość alkoholu w</w:t>
      </w:r>
      <w:r w:rsidR="00404112" w:rsidRPr="00C07E2C">
        <w:rPr>
          <w:sz w:val="22"/>
          <w:szCs w:val="22"/>
        </w:rPr>
        <w:t> </w:t>
      </w:r>
      <w:r w:rsidRPr="00C07E2C">
        <w:rPr>
          <w:sz w:val="22"/>
          <w:szCs w:val="22"/>
        </w:rPr>
        <w:t>organizmie wynosi lub prowadzi do stężenia we krwi od 0,2‰ do 0,5‰ alkoholu albo obecności w wydychanym powietrzu od 0,1 mg do 0,25 mg alkoholu w 1 dm3)</w:t>
      </w:r>
    </w:p>
    <w:p w14:paraId="286D7949" w14:textId="4F0BF1CF" w:rsidR="000C23F8" w:rsidRPr="00C07E2C" w:rsidRDefault="000C23F8" w:rsidP="00F76E7B">
      <w:pPr>
        <w:numPr>
          <w:ilvl w:val="2"/>
          <w:numId w:val="67"/>
        </w:numPr>
        <w:jc w:val="both"/>
        <w:rPr>
          <w:sz w:val="22"/>
          <w:szCs w:val="22"/>
        </w:rPr>
      </w:pPr>
      <w:r w:rsidRPr="00C07E2C">
        <w:rPr>
          <w:sz w:val="22"/>
          <w:szCs w:val="22"/>
        </w:rPr>
        <w:t xml:space="preserve">w stanie </w:t>
      </w:r>
      <w:proofErr w:type="gramStart"/>
      <w:r w:rsidRPr="00C07E2C">
        <w:rPr>
          <w:sz w:val="22"/>
          <w:szCs w:val="22"/>
        </w:rPr>
        <w:t>nietrzeźwości,</w:t>
      </w:r>
      <w:proofErr w:type="gramEnd"/>
      <w:r w:rsidRPr="00C07E2C">
        <w:rPr>
          <w:sz w:val="22"/>
          <w:szCs w:val="22"/>
        </w:rPr>
        <w:t xml:space="preserve"> (stan nietrzeźwości zachodzi, gdy zawartość alkoholu w organizmie wynosi lub prowadzi do stężenia we krwi powyżej 0,5‰ alkoholu albo obecności w wydychanym powietrzu powyżej 0,25 mg alkoholu w 1 dm3)</w:t>
      </w:r>
    </w:p>
    <w:p w14:paraId="0AD2A6B6" w14:textId="184870D6" w:rsidR="000C23F8" w:rsidRPr="00C07E2C" w:rsidRDefault="000C23F8" w:rsidP="00F76E7B">
      <w:pPr>
        <w:numPr>
          <w:ilvl w:val="2"/>
          <w:numId w:val="67"/>
        </w:numPr>
        <w:jc w:val="both"/>
        <w:rPr>
          <w:sz w:val="22"/>
          <w:szCs w:val="22"/>
        </w:rPr>
      </w:pPr>
      <w:r w:rsidRPr="00C07E2C">
        <w:rPr>
          <w:sz w:val="22"/>
          <w:szCs w:val="22"/>
        </w:rPr>
        <w:t xml:space="preserve">którzy są pod wpływem narkotyków lub innych substancji, których oddziaływanie na organizm pracownika uniemożliwia należyte wykonanie obowiązków pracowniczych (dalej inne substancje), </w:t>
      </w:r>
    </w:p>
    <w:p w14:paraId="4E5248A4" w14:textId="77777777" w:rsidR="000C23F8" w:rsidRPr="00C07E2C" w:rsidRDefault="000C23F8" w:rsidP="00F76E7B">
      <w:pPr>
        <w:numPr>
          <w:ilvl w:val="2"/>
          <w:numId w:val="67"/>
        </w:numPr>
        <w:jc w:val="both"/>
        <w:rPr>
          <w:sz w:val="22"/>
          <w:szCs w:val="22"/>
        </w:rPr>
      </w:pPr>
      <w:r w:rsidRPr="00C07E2C">
        <w:rPr>
          <w:sz w:val="22"/>
          <w:szCs w:val="22"/>
        </w:rPr>
        <w:t>którzy używają lub spożywają alkohol, narkotyki lub inne substancji w czasie pracy lub na terenie zakładu pracy,</w:t>
      </w:r>
    </w:p>
    <w:p w14:paraId="45B9A214" w14:textId="77777777" w:rsidR="000C23F8" w:rsidRPr="00C07E2C" w:rsidRDefault="000C23F8" w:rsidP="00F76E7B">
      <w:pPr>
        <w:numPr>
          <w:ilvl w:val="2"/>
          <w:numId w:val="67"/>
        </w:numPr>
        <w:ind w:left="1134" w:hanging="425"/>
        <w:jc w:val="both"/>
        <w:rPr>
          <w:sz w:val="22"/>
          <w:szCs w:val="22"/>
        </w:rPr>
      </w:pPr>
      <w:r w:rsidRPr="00C07E2C">
        <w:rPr>
          <w:sz w:val="22"/>
          <w:szCs w:val="22"/>
        </w:rPr>
        <w:t xml:space="preserve">którzy wnoszą alkohol, narkotyki lub inne substancje na teren zakładu pracy </w:t>
      </w:r>
    </w:p>
    <w:p w14:paraId="7D8BC5AF" w14:textId="4AC72FC1" w:rsidR="000C23F8" w:rsidRPr="00C07E2C" w:rsidRDefault="000C23F8" w:rsidP="00201A34">
      <w:pPr>
        <w:ind w:left="709"/>
        <w:jc w:val="both"/>
        <w:rPr>
          <w:sz w:val="22"/>
          <w:szCs w:val="22"/>
        </w:rPr>
      </w:pPr>
      <w:r w:rsidRPr="00C07E2C">
        <w:rPr>
          <w:sz w:val="22"/>
          <w:szCs w:val="22"/>
        </w:rPr>
        <w:t>w wysokości 1 000,00 zł za każdy stwierdzony przypadek;</w:t>
      </w:r>
    </w:p>
    <w:p w14:paraId="762BC468" w14:textId="77777777" w:rsidR="000C23F8" w:rsidRPr="00C07E2C" w:rsidRDefault="000C23F8" w:rsidP="00F76E7B">
      <w:pPr>
        <w:numPr>
          <w:ilvl w:val="1"/>
          <w:numId w:val="67"/>
        </w:numPr>
        <w:ind w:left="714" w:hanging="357"/>
        <w:jc w:val="both"/>
        <w:rPr>
          <w:sz w:val="22"/>
          <w:szCs w:val="22"/>
        </w:rPr>
      </w:pPr>
      <w:r w:rsidRPr="00C07E2C">
        <w:rPr>
          <w:sz w:val="22"/>
          <w:szCs w:val="22"/>
        </w:rPr>
        <w:t xml:space="preserve">w przypadku dokonania przez pracownika Wykonawcy zaboru mienia Zamawiającego </w:t>
      </w:r>
      <w:proofErr w:type="gramStart"/>
      <w:r w:rsidRPr="00C07E2C">
        <w:rPr>
          <w:sz w:val="22"/>
          <w:szCs w:val="22"/>
        </w:rPr>
        <w:t>lub  firm</w:t>
      </w:r>
      <w:proofErr w:type="gramEnd"/>
      <w:r w:rsidRPr="00C07E2C">
        <w:rPr>
          <w:sz w:val="22"/>
          <w:szCs w:val="22"/>
        </w:rPr>
        <w:t xml:space="preserve"> mających siedzibę na terenie Zamawiającego – w wysokości 1 000 zł  za każdy stwierdzony przypadek, a jeżeli w wyniku zaboru doszło do zniszczenia mienia – także koszt przywrócenia.</w:t>
      </w:r>
    </w:p>
    <w:p w14:paraId="0309453C" w14:textId="3B5134C6" w:rsidR="000C23F8" w:rsidRPr="00C07E2C" w:rsidRDefault="000C23F8" w:rsidP="00F76E7B">
      <w:pPr>
        <w:numPr>
          <w:ilvl w:val="1"/>
          <w:numId w:val="67"/>
        </w:numPr>
        <w:ind w:left="714" w:hanging="357"/>
        <w:jc w:val="both"/>
        <w:rPr>
          <w:sz w:val="22"/>
          <w:szCs w:val="22"/>
        </w:rPr>
      </w:pPr>
      <w:r w:rsidRPr="00C07E2C">
        <w:rPr>
          <w:sz w:val="22"/>
          <w:szCs w:val="22"/>
        </w:rPr>
        <w:t>w przypadku zaniechania złożenia zapotrzebowania na świadczenia Zamawiającego i skorzystania przez Wykonawcę lub jego pracowników ze świadczeń Zamawiającego - w wysokości wartości zrealizowanych świadczeń</w:t>
      </w:r>
      <w:r w:rsidR="00280D52" w:rsidRPr="00C07E2C">
        <w:rPr>
          <w:sz w:val="22"/>
          <w:szCs w:val="22"/>
        </w:rPr>
        <w:t>.</w:t>
      </w:r>
    </w:p>
    <w:p w14:paraId="15B1BBE8" w14:textId="1A1C0C47" w:rsidR="000C23F8" w:rsidRPr="00445DD1" w:rsidRDefault="000C23F8" w:rsidP="00F76E7B">
      <w:pPr>
        <w:numPr>
          <w:ilvl w:val="0"/>
          <w:numId w:val="67"/>
        </w:numPr>
        <w:jc w:val="both"/>
        <w:rPr>
          <w:sz w:val="22"/>
          <w:szCs w:val="22"/>
        </w:rPr>
      </w:pPr>
      <w:r w:rsidRPr="00445DD1">
        <w:rPr>
          <w:sz w:val="22"/>
          <w:szCs w:val="22"/>
        </w:rPr>
        <w:t xml:space="preserve">W przypadku konieczności zlecenia przez </w:t>
      </w:r>
      <w:r>
        <w:rPr>
          <w:sz w:val="22"/>
          <w:szCs w:val="22"/>
        </w:rPr>
        <w:t>Zamawiającego</w:t>
      </w:r>
      <w:r w:rsidRPr="00445DD1">
        <w:rPr>
          <w:sz w:val="22"/>
          <w:szCs w:val="22"/>
        </w:rPr>
        <w:t xml:space="preserve"> realizacji zamówienia innemu Wykonawcy w</w:t>
      </w:r>
      <w:r w:rsidR="00404112">
        <w:rPr>
          <w:sz w:val="22"/>
          <w:szCs w:val="22"/>
        </w:rPr>
        <w:t> </w:t>
      </w:r>
      <w:r w:rsidRPr="00445DD1">
        <w:rPr>
          <w:sz w:val="22"/>
          <w:szCs w:val="22"/>
        </w:rPr>
        <w:t>wyniku:</w:t>
      </w:r>
    </w:p>
    <w:p w14:paraId="5E827418" w14:textId="2B7299C7" w:rsidR="000C23F8" w:rsidRPr="00445DD1" w:rsidRDefault="000C23F8" w:rsidP="00F76E7B">
      <w:pPr>
        <w:numPr>
          <w:ilvl w:val="1"/>
          <w:numId w:val="67"/>
        </w:numPr>
        <w:ind w:left="720"/>
        <w:jc w:val="both"/>
        <w:rPr>
          <w:sz w:val="22"/>
          <w:szCs w:val="22"/>
        </w:rPr>
      </w:pPr>
      <w:r w:rsidRPr="00445DD1">
        <w:rPr>
          <w:sz w:val="22"/>
          <w:szCs w:val="22"/>
        </w:rPr>
        <w:t xml:space="preserve">nieprzystąpienia przez Wykonawcę w danym dniu do realizacji zamówienia – </w:t>
      </w:r>
      <w:r>
        <w:rPr>
          <w:sz w:val="22"/>
          <w:szCs w:val="22"/>
        </w:rPr>
        <w:t>Zamawiającemu</w:t>
      </w:r>
      <w:r w:rsidRPr="00445DD1">
        <w:rPr>
          <w:sz w:val="22"/>
          <w:szCs w:val="22"/>
        </w:rPr>
        <w:t xml:space="preserve"> niezależnie od pozostałych kar umownych przysługuje kara umowna w wysokości różnicy pomiędzy kosztami realizacji zamówienia poniesionymi przez </w:t>
      </w:r>
      <w:r>
        <w:rPr>
          <w:sz w:val="22"/>
          <w:szCs w:val="22"/>
        </w:rPr>
        <w:t>Zamawiającego</w:t>
      </w:r>
      <w:r w:rsidRPr="00445DD1">
        <w:rPr>
          <w:sz w:val="22"/>
          <w:szCs w:val="22"/>
        </w:rPr>
        <w:t xml:space="preserve"> a wynagrodzeniem obliczonym z</w:t>
      </w:r>
      <w:r w:rsidR="00404112">
        <w:rPr>
          <w:sz w:val="22"/>
          <w:szCs w:val="22"/>
        </w:rPr>
        <w:t> </w:t>
      </w:r>
      <w:r w:rsidRPr="00445DD1">
        <w:rPr>
          <w:sz w:val="22"/>
          <w:szCs w:val="22"/>
        </w:rPr>
        <w:t>zastosowaniem cen określonych w Umowie,</w:t>
      </w:r>
    </w:p>
    <w:p w14:paraId="4DACB222" w14:textId="7952C0CD" w:rsidR="000C23F8" w:rsidRPr="00445DD1" w:rsidRDefault="000C23F8" w:rsidP="00F76E7B">
      <w:pPr>
        <w:numPr>
          <w:ilvl w:val="1"/>
          <w:numId w:val="67"/>
        </w:numPr>
        <w:ind w:left="720" w:hanging="357"/>
        <w:jc w:val="both"/>
        <w:rPr>
          <w:sz w:val="22"/>
          <w:szCs w:val="22"/>
        </w:rPr>
      </w:pPr>
      <w:r w:rsidRPr="00445DD1">
        <w:rPr>
          <w:sz w:val="22"/>
          <w:szCs w:val="22"/>
        </w:rPr>
        <w:t xml:space="preserve">odstąpienia od Umowy przez jedną ze stron z przyczyn leżących po stronie Wykonawcy – </w:t>
      </w:r>
      <w:r>
        <w:rPr>
          <w:sz w:val="22"/>
          <w:szCs w:val="22"/>
        </w:rPr>
        <w:t>Zamawiającemu</w:t>
      </w:r>
      <w:r w:rsidRPr="00445DD1">
        <w:rPr>
          <w:sz w:val="22"/>
          <w:szCs w:val="22"/>
        </w:rPr>
        <w:t xml:space="preserve"> niezależnie od pozostałych kar umownych przysługuje kara umowna w wysokości różnicy pomiędzy kosztami realizacji zamówienia poniesionymi przez </w:t>
      </w:r>
      <w:r>
        <w:rPr>
          <w:sz w:val="22"/>
          <w:szCs w:val="22"/>
        </w:rPr>
        <w:t>Zamawiającego</w:t>
      </w:r>
      <w:r w:rsidRPr="00445DD1">
        <w:rPr>
          <w:sz w:val="22"/>
          <w:szCs w:val="22"/>
        </w:rPr>
        <w:t xml:space="preserve"> a</w:t>
      </w:r>
      <w:r w:rsidR="00404112">
        <w:rPr>
          <w:sz w:val="22"/>
          <w:szCs w:val="22"/>
        </w:rPr>
        <w:t> </w:t>
      </w:r>
      <w:r w:rsidRPr="00445DD1">
        <w:rPr>
          <w:sz w:val="22"/>
          <w:szCs w:val="22"/>
        </w:rPr>
        <w:t xml:space="preserve">wynagrodzeniem obliczonym zgodnie z postanowieniami Umowy za okres od daty odstąpienia od </w:t>
      </w:r>
      <w:r w:rsidR="00A800DA">
        <w:rPr>
          <w:sz w:val="22"/>
          <w:szCs w:val="22"/>
        </w:rPr>
        <w:t>U</w:t>
      </w:r>
      <w:r w:rsidRPr="00445DD1">
        <w:rPr>
          <w:sz w:val="22"/>
          <w:szCs w:val="22"/>
        </w:rPr>
        <w:t>mowy do czasu zawarcia umowy z nowym wykonawcą wyłonionym w postępowaniu o udzielenie zamówienia, nie dłużej jednak niż przez okres 3 miesięcy od daty odstąpienia.</w:t>
      </w:r>
    </w:p>
    <w:p w14:paraId="753A8E07" w14:textId="77777777" w:rsidR="000C23F8" w:rsidRPr="00E66F78" w:rsidRDefault="000C23F8" w:rsidP="00F76E7B">
      <w:pPr>
        <w:numPr>
          <w:ilvl w:val="0"/>
          <w:numId w:val="67"/>
        </w:numPr>
        <w:ind w:hanging="357"/>
        <w:jc w:val="both"/>
        <w:rPr>
          <w:sz w:val="22"/>
          <w:szCs w:val="22"/>
        </w:rPr>
      </w:pPr>
      <w:r>
        <w:rPr>
          <w:sz w:val="22"/>
          <w:szCs w:val="22"/>
        </w:rPr>
        <w:lastRenderedPageBreak/>
        <w:t>Zamawiający</w:t>
      </w:r>
      <w:r w:rsidRPr="00E66F78">
        <w:rPr>
          <w:sz w:val="22"/>
          <w:szCs w:val="22"/>
        </w:rPr>
        <w:t xml:space="preserve"> może naliczyć kary umowne w przypadku wystąpienia utrudnień w rozpoczęciu lub przeprowadzeniu lub zakończeniu Audytu, o którym mowa w § 1</w:t>
      </w:r>
      <w:r>
        <w:rPr>
          <w:sz w:val="22"/>
          <w:szCs w:val="22"/>
        </w:rPr>
        <w:t>2</w:t>
      </w:r>
      <w:r w:rsidRPr="00E66F78">
        <w:rPr>
          <w:sz w:val="22"/>
          <w:szCs w:val="22"/>
        </w:rPr>
        <w:t>, z przyczyn leżących po stronie Wykonawcy:</w:t>
      </w:r>
    </w:p>
    <w:p w14:paraId="62678DEA" w14:textId="641FE3D4" w:rsidR="000C23F8" w:rsidRPr="000E7C2D" w:rsidRDefault="000C23F8" w:rsidP="00F76E7B">
      <w:pPr>
        <w:numPr>
          <w:ilvl w:val="1"/>
          <w:numId w:val="67"/>
        </w:numPr>
        <w:ind w:left="720" w:hanging="357"/>
        <w:jc w:val="both"/>
        <w:rPr>
          <w:sz w:val="22"/>
          <w:szCs w:val="22"/>
        </w:rPr>
      </w:pPr>
      <w:r w:rsidRPr="00E66F78">
        <w:rPr>
          <w:sz w:val="22"/>
          <w:szCs w:val="22"/>
        </w:rPr>
        <w:t xml:space="preserve">po bezskutecznym upływie terminu oznaczonego w wezwaniu </w:t>
      </w:r>
      <w:r w:rsidRPr="000E7C2D">
        <w:rPr>
          <w:sz w:val="22"/>
          <w:szCs w:val="22"/>
        </w:rPr>
        <w:t xml:space="preserve">Zamawiającego </w:t>
      </w:r>
      <w:proofErr w:type="gramStart"/>
      <w:r w:rsidRPr="000E7C2D">
        <w:rPr>
          <w:sz w:val="22"/>
          <w:szCs w:val="22"/>
        </w:rPr>
        <w:t>do  umożliwienia</w:t>
      </w:r>
      <w:proofErr w:type="gramEnd"/>
      <w:r w:rsidRPr="000E7C2D">
        <w:rPr>
          <w:sz w:val="22"/>
          <w:szCs w:val="22"/>
        </w:rPr>
        <w:t xml:space="preserve"> rozpoczęcia lub prowadzenia lub zakończenia Audytu - w wysokości 0,1 % Wartości </w:t>
      </w:r>
      <w:r w:rsidR="00CA7C01" w:rsidRPr="000E7C2D">
        <w:rPr>
          <w:sz w:val="22"/>
          <w:szCs w:val="22"/>
        </w:rPr>
        <w:t xml:space="preserve">netto </w:t>
      </w:r>
      <w:r w:rsidRPr="000E7C2D">
        <w:rPr>
          <w:sz w:val="22"/>
          <w:szCs w:val="22"/>
        </w:rPr>
        <w:t xml:space="preserve">Umowy, o której mowa w § 3 ust. 1  za każdy rozpoczęty dzień, w którym niemożliwe było odpowiednio rozpoczęcie, prowadzenie lub zakończenie Audytu. </w:t>
      </w:r>
    </w:p>
    <w:p w14:paraId="39BC2F16" w14:textId="77777777" w:rsidR="000C23F8" w:rsidRPr="000E7C2D" w:rsidRDefault="000C23F8" w:rsidP="00F76E7B">
      <w:pPr>
        <w:numPr>
          <w:ilvl w:val="1"/>
          <w:numId w:val="67"/>
        </w:numPr>
        <w:ind w:left="720" w:hanging="357"/>
        <w:jc w:val="both"/>
        <w:rPr>
          <w:sz w:val="22"/>
          <w:szCs w:val="22"/>
        </w:rPr>
      </w:pPr>
      <w:r w:rsidRPr="000E7C2D">
        <w:rPr>
          <w:sz w:val="22"/>
          <w:szCs w:val="22"/>
        </w:rPr>
        <w:t>W przypadku ponownego występowania utrudnień w rozpoczęciu lub przeprowadzeniu lub zakończeniu Audytu z przyczyn leżących po stronie Wykonawcy Zamawiający jest uprawniony do naliczania kar umownych bez uprzedniego wezwania w wysokości określonej w pkt 1.</w:t>
      </w:r>
    </w:p>
    <w:p w14:paraId="03673A1C" w14:textId="70CD1CA8" w:rsidR="000C23F8" w:rsidRPr="007A7350" w:rsidRDefault="000C23F8" w:rsidP="00F76E7B">
      <w:pPr>
        <w:numPr>
          <w:ilvl w:val="0"/>
          <w:numId w:val="67"/>
        </w:numPr>
        <w:ind w:hanging="357"/>
        <w:jc w:val="both"/>
        <w:rPr>
          <w:sz w:val="22"/>
          <w:szCs w:val="22"/>
        </w:rPr>
      </w:pPr>
      <w:r w:rsidRPr="000E7C2D">
        <w:rPr>
          <w:sz w:val="22"/>
          <w:szCs w:val="22"/>
        </w:rPr>
        <w:t xml:space="preserve">W przypadku odstąpienia od Umowy z przyczyn zawinionych przez Stronę, drugiej ze Stron Umowy przysługuje kara umowna w wysokości 20% wartości </w:t>
      </w:r>
      <w:r w:rsidR="00CA7C01" w:rsidRPr="000E7C2D">
        <w:rPr>
          <w:sz w:val="22"/>
          <w:szCs w:val="22"/>
        </w:rPr>
        <w:t xml:space="preserve">netto </w:t>
      </w:r>
      <w:r w:rsidRPr="000E7C2D">
        <w:rPr>
          <w:sz w:val="22"/>
          <w:szCs w:val="22"/>
        </w:rPr>
        <w:t>niezrealizowanej</w:t>
      </w:r>
      <w:r w:rsidRPr="007A7350">
        <w:rPr>
          <w:sz w:val="22"/>
          <w:szCs w:val="22"/>
        </w:rPr>
        <w:t xml:space="preserve"> części Umowy, o której mowa w</w:t>
      </w:r>
      <w:r w:rsidR="00404112">
        <w:rPr>
          <w:sz w:val="22"/>
          <w:szCs w:val="22"/>
        </w:rPr>
        <w:t> </w:t>
      </w:r>
      <w:r w:rsidRPr="007A7350">
        <w:rPr>
          <w:sz w:val="22"/>
          <w:szCs w:val="22"/>
        </w:rPr>
        <w:t>§</w:t>
      </w:r>
      <w:r w:rsidR="00404112">
        <w:rPr>
          <w:sz w:val="22"/>
          <w:szCs w:val="22"/>
        </w:rPr>
        <w:t> </w:t>
      </w:r>
      <w:r w:rsidRPr="007A7350">
        <w:rPr>
          <w:sz w:val="22"/>
          <w:szCs w:val="22"/>
        </w:rPr>
        <w:t>3 ust. 1.</w:t>
      </w:r>
    </w:p>
    <w:p w14:paraId="2A2CF2DB" w14:textId="6B90D06C" w:rsidR="000C23F8" w:rsidRPr="007A7350" w:rsidRDefault="000C23F8" w:rsidP="00F76E7B">
      <w:pPr>
        <w:numPr>
          <w:ilvl w:val="0"/>
          <w:numId w:val="67"/>
        </w:numPr>
        <w:ind w:hanging="357"/>
        <w:jc w:val="both"/>
        <w:rPr>
          <w:sz w:val="22"/>
          <w:szCs w:val="22"/>
        </w:rPr>
      </w:pPr>
      <w:r w:rsidRPr="007A7350">
        <w:rPr>
          <w:sz w:val="22"/>
          <w:szCs w:val="22"/>
        </w:rPr>
        <w:t xml:space="preserve">Łączna maksymalna wartość kar umownych przysługujących </w:t>
      </w:r>
      <w:r>
        <w:rPr>
          <w:sz w:val="22"/>
          <w:szCs w:val="22"/>
        </w:rPr>
        <w:t>Zamawiającemu</w:t>
      </w:r>
      <w:r w:rsidRPr="007A7350">
        <w:rPr>
          <w:sz w:val="22"/>
          <w:szCs w:val="22"/>
        </w:rPr>
        <w:t xml:space="preserve"> </w:t>
      </w:r>
      <w:r>
        <w:rPr>
          <w:sz w:val="22"/>
          <w:szCs w:val="22"/>
        </w:rPr>
        <w:t>nie przekroczy</w:t>
      </w:r>
      <w:r w:rsidRPr="007A7350">
        <w:rPr>
          <w:sz w:val="22"/>
          <w:szCs w:val="22"/>
        </w:rPr>
        <w:t xml:space="preserve"> </w:t>
      </w:r>
      <w:r w:rsidR="00A95C13">
        <w:rPr>
          <w:sz w:val="22"/>
          <w:szCs w:val="22"/>
        </w:rPr>
        <w:t>w</w:t>
      </w:r>
      <w:r w:rsidRPr="007A7350">
        <w:rPr>
          <w:sz w:val="22"/>
          <w:szCs w:val="22"/>
        </w:rPr>
        <w:t>artości Umowy, o której mowa w § 3 ust.1.</w:t>
      </w:r>
    </w:p>
    <w:p w14:paraId="196D7542" w14:textId="77777777" w:rsidR="000C23F8" w:rsidRPr="007A7350" w:rsidRDefault="000C23F8" w:rsidP="00F76E7B">
      <w:pPr>
        <w:numPr>
          <w:ilvl w:val="0"/>
          <w:numId w:val="67"/>
        </w:numPr>
        <w:jc w:val="both"/>
        <w:rPr>
          <w:sz w:val="22"/>
          <w:szCs w:val="22"/>
        </w:rPr>
      </w:pPr>
      <w:r w:rsidRPr="007A7350">
        <w:rPr>
          <w:sz w:val="22"/>
          <w:szCs w:val="22"/>
        </w:rPr>
        <w:t>Termin płatności noty księgowej wystawionej tytułem kar umownych wynosi 30 dni od dnia wystawienia noty.</w:t>
      </w:r>
    </w:p>
    <w:p w14:paraId="17381336" w14:textId="77777777" w:rsidR="000C23F8" w:rsidRPr="007A7350" w:rsidRDefault="000C23F8" w:rsidP="00F76E7B">
      <w:pPr>
        <w:numPr>
          <w:ilvl w:val="0"/>
          <w:numId w:val="67"/>
        </w:numPr>
        <w:jc w:val="both"/>
        <w:rPr>
          <w:sz w:val="22"/>
          <w:szCs w:val="22"/>
        </w:rPr>
      </w:pPr>
      <w:r>
        <w:rPr>
          <w:sz w:val="22"/>
          <w:szCs w:val="22"/>
        </w:rPr>
        <w:t>Zamawiający</w:t>
      </w:r>
      <w:r w:rsidRPr="007A7350">
        <w:rPr>
          <w:sz w:val="22"/>
          <w:szCs w:val="22"/>
        </w:rPr>
        <w:t xml:space="preserve"> może potrącić naliczone kary umowne z wynagrodzenia przysługującego Wykonawcy.</w:t>
      </w:r>
    </w:p>
    <w:p w14:paraId="56386F9B" w14:textId="7D727E6F" w:rsidR="000C23F8" w:rsidRPr="00D67549" w:rsidRDefault="000C23F8" w:rsidP="00F76E7B">
      <w:pPr>
        <w:numPr>
          <w:ilvl w:val="0"/>
          <w:numId w:val="67"/>
        </w:numPr>
        <w:jc w:val="both"/>
        <w:rPr>
          <w:sz w:val="22"/>
          <w:szCs w:val="22"/>
        </w:rPr>
      </w:pPr>
      <w:r w:rsidRPr="007A7350">
        <w:rPr>
          <w:sz w:val="22"/>
          <w:szCs w:val="22"/>
        </w:rPr>
        <w:t xml:space="preserve">Strony </w:t>
      </w:r>
      <w:r w:rsidR="00A800DA">
        <w:rPr>
          <w:sz w:val="22"/>
          <w:szCs w:val="22"/>
        </w:rPr>
        <w:t>U</w:t>
      </w:r>
      <w:r w:rsidRPr="007A7350">
        <w:rPr>
          <w:sz w:val="22"/>
          <w:szCs w:val="22"/>
        </w:rPr>
        <w:t>mowy mogą na zasadach ogólnych dochodzić odszkodowania przewyższającego wysokość kar umownych.</w:t>
      </w:r>
      <w:bookmarkEnd w:id="197"/>
    </w:p>
    <w:p w14:paraId="4E1E67AC" w14:textId="0CB94062" w:rsidR="000C23F8" w:rsidRPr="00E66F78" w:rsidRDefault="000C23F8" w:rsidP="00A91307">
      <w:pPr>
        <w:pStyle w:val="Nagwek2"/>
      </w:pPr>
      <w:bookmarkStart w:id="198" w:name="_Toc83291685"/>
      <w:bookmarkStart w:id="199" w:name="_Toc106095873"/>
      <w:bookmarkStart w:id="200" w:name="_Toc106096313"/>
      <w:bookmarkStart w:id="201" w:name="_Toc106096417"/>
      <w:bookmarkStart w:id="202" w:name="_Toc128388020"/>
      <w:r w:rsidRPr="00E66F78">
        <w:t>Rozwiązanie, odstąpienie lub wypowiedzenie Umowy</w:t>
      </w:r>
      <w:bookmarkEnd w:id="198"/>
      <w:bookmarkEnd w:id="199"/>
      <w:bookmarkEnd w:id="200"/>
      <w:bookmarkEnd w:id="201"/>
      <w:bookmarkEnd w:id="202"/>
    </w:p>
    <w:p w14:paraId="7F7C0D91" w14:textId="77777777" w:rsidR="000C23F8" w:rsidRPr="00E66F78" w:rsidRDefault="000C23F8" w:rsidP="00F76E7B">
      <w:pPr>
        <w:numPr>
          <w:ilvl w:val="0"/>
          <w:numId w:val="49"/>
        </w:numPr>
        <w:ind w:left="357" w:hanging="357"/>
        <w:jc w:val="both"/>
        <w:rPr>
          <w:sz w:val="22"/>
          <w:szCs w:val="22"/>
        </w:rPr>
      </w:pPr>
      <w:r w:rsidRPr="00E66F78">
        <w:rPr>
          <w:sz w:val="22"/>
          <w:szCs w:val="22"/>
        </w:rPr>
        <w:t>Strony mogą rozwiązać Umowę na mocy porozumienia Stron.</w:t>
      </w:r>
    </w:p>
    <w:p w14:paraId="55217CF2" w14:textId="77777777" w:rsidR="000C23F8" w:rsidRPr="00E66F78" w:rsidRDefault="000C23F8" w:rsidP="00F76E7B">
      <w:pPr>
        <w:numPr>
          <w:ilvl w:val="0"/>
          <w:numId w:val="49"/>
        </w:numPr>
        <w:ind w:left="357" w:hanging="357"/>
        <w:jc w:val="both"/>
        <w:rPr>
          <w:sz w:val="22"/>
          <w:szCs w:val="22"/>
        </w:rPr>
      </w:pPr>
      <w:r>
        <w:rPr>
          <w:sz w:val="22"/>
          <w:szCs w:val="22"/>
        </w:rPr>
        <w:t>Zamawiający</w:t>
      </w:r>
      <w:r w:rsidRPr="00E66F78">
        <w:rPr>
          <w:sz w:val="22"/>
          <w:szCs w:val="22"/>
        </w:rPr>
        <w:t xml:space="preserve"> może odstąpić od Umowy w całości lub części ex nunc (od teraz) w przypadku:</w:t>
      </w:r>
    </w:p>
    <w:p w14:paraId="58CCB24E" w14:textId="77777777" w:rsidR="000C23F8" w:rsidRPr="00E66F78" w:rsidRDefault="000C23F8" w:rsidP="00F76E7B">
      <w:pPr>
        <w:numPr>
          <w:ilvl w:val="1"/>
          <w:numId w:val="49"/>
        </w:numPr>
        <w:jc w:val="both"/>
        <w:rPr>
          <w:sz w:val="22"/>
          <w:szCs w:val="22"/>
        </w:rPr>
      </w:pPr>
      <w:r w:rsidRPr="00E66F78">
        <w:rPr>
          <w:sz w:val="22"/>
          <w:szCs w:val="22"/>
        </w:rPr>
        <w:t>zmiany Podwykonawcy, który udostępnił Wykonawcy zasoby w celu wykazania spełnienia warunków udziału w postępowaniu określonych w SWZ na Podwykonawcę niespełniającego warunków lub braku spełnienia warunków przez samego Wykonawcę,</w:t>
      </w:r>
    </w:p>
    <w:p w14:paraId="3FE12F88" w14:textId="22E62622" w:rsidR="000C23F8" w:rsidRPr="00100353" w:rsidRDefault="000C23F8" w:rsidP="00F76E7B">
      <w:pPr>
        <w:numPr>
          <w:ilvl w:val="1"/>
          <w:numId w:val="49"/>
        </w:numPr>
        <w:jc w:val="both"/>
        <w:rPr>
          <w:sz w:val="22"/>
          <w:szCs w:val="22"/>
        </w:rPr>
      </w:pPr>
      <w:bookmarkStart w:id="203" w:name="_Hlk82757104"/>
      <w:r w:rsidRPr="00E66F78">
        <w:rPr>
          <w:sz w:val="22"/>
          <w:szCs w:val="22"/>
        </w:rPr>
        <w:t xml:space="preserve">nieprzystąpienia w terminie </w:t>
      </w:r>
      <w:proofErr w:type="gramStart"/>
      <w:r w:rsidRPr="00E66F78">
        <w:rPr>
          <w:sz w:val="22"/>
          <w:szCs w:val="22"/>
        </w:rPr>
        <w:t>do  realizacji</w:t>
      </w:r>
      <w:proofErr w:type="gramEnd"/>
      <w:r w:rsidRPr="00E66F78">
        <w:rPr>
          <w:sz w:val="22"/>
          <w:szCs w:val="22"/>
        </w:rPr>
        <w:t xml:space="preserve"> Umowy bez </w:t>
      </w:r>
      <w:r w:rsidRPr="00100353">
        <w:rPr>
          <w:sz w:val="22"/>
          <w:szCs w:val="22"/>
        </w:rPr>
        <w:t xml:space="preserve">uzasadnionej przyczyny na terenie zakładu Zamawiającego lub zaprzestania realizacji Umowy bez zgody Zamawiającego, jeżeli okres niewykonywania </w:t>
      </w:r>
      <w:r w:rsidR="00A800DA">
        <w:rPr>
          <w:sz w:val="22"/>
          <w:szCs w:val="22"/>
        </w:rPr>
        <w:t>U</w:t>
      </w:r>
      <w:r w:rsidRPr="00100353">
        <w:rPr>
          <w:sz w:val="22"/>
          <w:szCs w:val="22"/>
        </w:rPr>
        <w:t xml:space="preserve">mowy trwa dłużej niż 3 dni robocze, </w:t>
      </w:r>
    </w:p>
    <w:bookmarkEnd w:id="203"/>
    <w:p w14:paraId="3CE94781" w14:textId="77777777" w:rsidR="000C23F8" w:rsidRPr="00E66F78" w:rsidRDefault="000C23F8" w:rsidP="00F76E7B">
      <w:pPr>
        <w:numPr>
          <w:ilvl w:val="1"/>
          <w:numId w:val="49"/>
        </w:numPr>
        <w:ind w:hanging="357"/>
        <w:jc w:val="both"/>
        <w:rPr>
          <w:sz w:val="22"/>
          <w:szCs w:val="22"/>
        </w:rPr>
      </w:pPr>
      <w:r w:rsidRPr="00E66F78">
        <w:rPr>
          <w:sz w:val="22"/>
          <w:szCs w:val="22"/>
        </w:rPr>
        <w:t xml:space="preserve">wykonywania Umowy w sposób zagrażający zdrowiu lub życiu pracowników Wykonawcy, </w:t>
      </w:r>
      <w:r>
        <w:rPr>
          <w:sz w:val="22"/>
          <w:szCs w:val="22"/>
        </w:rPr>
        <w:t>Zamawiającego</w:t>
      </w:r>
      <w:r w:rsidRPr="00E66F78">
        <w:rPr>
          <w:sz w:val="22"/>
          <w:szCs w:val="22"/>
        </w:rPr>
        <w:t xml:space="preserve"> lub innych podmiotów wykonujących prace na terenie zakładu </w:t>
      </w:r>
      <w:r>
        <w:rPr>
          <w:sz w:val="22"/>
          <w:szCs w:val="22"/>
        </w:rPr>
        <w:t>Zamawiającego</w:t>
      </w:r>
      <w:r w:rsidRPr="00E66F78">
        <w:rPr>
          <w:sz w:val="22"/>
          <w:szCs w:val="22"/>
        </w:rPr>
        <w:t>,</w:t>
      </w:r>
    </w:p>
    <w:p w14:paraId="5C68E432" w14:textId="77777777" w:rsidR="000C23F8" w:rsidRPr="00E66F78" w:rsidRDefault="000C23F8" w:rsidP="00F76E7B">
      <w:pPr>
        <w:numPr>
          <w:ilvl w:val="1"/>
          <w:numId w:val="49"/>
        </w:numPr>
        <w:ind w:hanging="357"/>
        <w:jc w:val="both"/>
        <w:rPr>
          <w:sz w:val="22"/>
          <w:szCs w:val="22"/>
        </w:rPr>
      </w:pPr>
      <w:r w:rsidRPr="00E66F78">
        <w:rPr>
          <w:sz w:val="22"/>
          <w:szCs w:val="22"/>
        </w:rPr>
        <w:t>inne</w:t>
      </w:r>
      <w:r>
        <w:rPr>
          <w:sz w:val="22"/>
          <w:szCs w:val="22"/>
        </w:rPr>
        <w:t>go</w:t>
      </w:r>
      <w:r w:rsidRPr="00E66F78">
        <w:rPr>
          <w:sz w:val="22"/>
          <w:szCs w:val="22"/>
        </w:rPr>
        <w:t xml:space="preserve"> niż określone powyżej nienależyte</w:t>
      </w:r>
      <w:r>
        <w:rPr>
          <w:sz w:val="22"/>
          <w:szCs w:val="22"/>
        </w:rPr>
        <w:t>go</w:t>
      </w:r>
      <w:r w:rsidRPr="00E66F78">
        <w:rPr>
          <w:sz w:val="22"/>
          <w:szCs w:val="22"/>
        </w:rPr>
        <w:t xml:space="preserve"> wykonywani</w:t>
      </w:r>
      <w:r>
        <w:rPr>
          <w:sz w:val="22"/>
          <w:szCs w:val="22"/>
        </w:rPr>
        <w:t>a</w:t>
      </w:r>
      <w:r w:rsidRPr="00E66F78">
        <w:rPr>
          <w:sz w:val="22"/>
          <w:szCs w:val="22"/>
        </w:rPr>
        <w:t xml:space="preserve"> Umowy, w szczególności:</w:t>
      </w:r>
    </w:p>
    <w:p w14:paraId="3F07452E" w14:textId="77777777" w:rsidR="000C23F8" w:rsidRPr="00E66F78" w:rsidRDefault="000C23F8" w:rsidP="00F76E7B">
      <w:pPr>
        <w:numPr>
          <w:ilvl w:val="2"/>
          <w:numId w:val="49"/>
        </w:numPr>
        <w:ind w:hanging="357"/>
        <w:jc w:val="both"/>
        <w:rPr>
          <w:sz w:val="22"/>
          <w:szCs w:val="22"/>
        </w:rPr>
      </w:pPr>
      <w:r>
        <w:rPr>
          <w:sz w:val="22"/>
          <w:szCs w:val="22"/>
        </w:rPr>
        <w:t>wykonywania Umowy</w:t>
      </w:r>
      <w:r w:rsidRPr="00E66F78">
        <w:rPr>
          <w:sz w:val="22"/>
          <w:szCs w:val="22"/>
        </w:rPr>
        <w:t xml:space="preserve"> w sposób skutkujący szkodą w mieniu </w:t>
      </w:r>
      <w:r>
        <w:rPr>
          <w:sz w:val="22"/>
          <w:szCs w:val="22"/>
        </w:rPr>
        <w:t>Zamawiającego</w:t>
      </w:r>
      <w:r w:rsidRPr="00E66F78">
        <w:rPr>
          <w:sz w:val="22"/>
          <w:szCs w:val="22"/>
        </w:rPr>
        <w:t xml:space="preserve">, określonego Umową, </w:t>
      </w:r>
    </w:p>
    <w:p w14:paraId="14F5C896" w14:textId="63537248" w:rsidR="000C23F8" w:rsidRPr="00E66F78" w:rsidRDefault="000C23F8" w:rsidP="00F76E7B">
      <w:pPr>
        <w:numPr>
          <w:ilvl w:val="2"/>
          <w:numId w:val="49"/>
        </w:numPr>
        <w:jc w:val="both"/>
        <w:rPr>
          <w:sz w:val="22"/>
          <w:szCs w:val="22"/>
        </w:rPr>
      </w:pPr>
      <w:r w:rsidRPr="00E66F78">
        <w:rPr>
          <w:sz w:val="22"/>
          <w:szCs w:val="22"/>
        </w:rPr>
        <w:t>stwierdzeni</w:t>
      </w:r>
      <w:r>
        <w:rPr>
          <w:sz w:val="22"/>
          <w:szCs w:val="22"/>
        </w:rPr>
        <w:t>a</w:t>
      </w:r>
      <w:r w:rsidRPr="00E66F78">
        <w:rPr>
          <w:sz w:val="22"/>
          <w:szCs w:val="22"/>
        </w:rPr>
        <w:t xml:space="preserve"> dwukrotnie tego samego naruszenia skutkującego naliczeniem kary umownej w</w:t>
      </w:r>
      <w:r w:rsidR="00404112">
        <w:rPr>
          <w:sz w:val="22"/>
          <w:szCs w:val="22"/>
        </w:rPr>
        <w:t> </w:t>
      </w:r>
      <w:r w:rsidRPr="00E66F78">
        <w:rPr>
          <w:sz w:val="22"/>
          <w:szCs w:val="22"/>
        </w:rPr>
        <w:t>okresie następujących po sobie 3 miesięcy,</w:t>
      </w:r>
    </w:p>
    <w:p w14:paraId="341CD1EC" w14:textId="77777777" w:rsidR="000C23F8" w:rsidRPr="00E66F78" w:rsidRDefault="000C23F8" w:rsidP="00F76E7B">
      <w:pPr>
        <w:numPr>
          <w:ilvl w:val="2"/>
          <w:numId w:val="49"/>
        </w:numPr>
        <w:ind w:hanging="357"/>
        <w:jc w:val="both"/>
        <w:rPr>
          <w:sz w:val="22"/>
          <w:szCs w:val="22"/>
        </w:rPr>
      </w:pPr>
      <w:bookmarkStart w:id="204" w:name="_Hlk82757146"/>
      <w:r w:rsidRPr="00E66F78">
        <w:rPr>
          <w:sz w:val="22"/>
          <w:szCs w:val="22"/>
        </w:rPr>
        <w:t>wykonywani</w:t>
      </w:r>
      <w:r>
        <w:rPr>
          <w:sz w:val="22"/>
          <w:szCs w:val="22"/>
        </w:rPr>
        <w:t>a</w:t>
      </w:r>
      <w:r w:rsidRPr="00E66F78">
        <w:rPr>
          <w:sz w:val="22"/>
          <w:szCs w:val="22"/>
        </w:rPr>
        <w:t xml:space="preserve"> Umowy w sposób niezgodny z przepisami prawa powszechnie obowiązującego lub regulacjami wewnętrznymi </w:t>
      </w:r>
      <w:r>
        <w:rPr>
          <w:sz w:val="22"/>
          <w:szCs w:val="22"/>
        </w:rPr>
        <w:t>Zamawiającego</w:t>
      </w:r>
      <w:r w:rsidRPr="00E66F78">
        <w:rPr>
          <w:sz w:val="22"/>
          <w:szCs w:val="22"/>
        </w:rPr>
        <w:t>, do których przestrzegania został zobowiązany Wykonawca</w:t>
      </w:r>
      <w:bookmarkEnd w:id="204"/>
      <w:r w:rsidRPr="00E66F78">
        <w:rPr>
          <w:sz w:val="22"/>
          <w:szCs w:val="22"/>
        </w:rPr>
        <w:t>,</w:t>
      </w:r>
    </w:p>
    <w:p w14:paraId="50AE23C0" w14:textId="77777777" w:rsidR="000C23F8" w:rsidRPr="00E66F78" w:rsidRDefault="000C23F8" w:rsidP="00F76E7B">
      <w:pPr>
        <w:numPr>
          <w:ilvl w:val="1"/>
          <w:numId w:val="49"/>
        </w:numPr>
        <w:ind w:hanging="357"/>
        <w:jc w:val="both"/>
        <w:rPr>
          <w:sz w:val="22"/>
          <w:szCs w:val="22"/>
        </w:rPr>
      </w:pPr>
      <w:r w:rsidRPr="00E66F78">
        <w:rPr>
          <w:sz w:val="22"/>
          <w:szCs w:val="22"/>
        </w:rPr>
        <w:t xml:space="preserve">wystąpienia opóźnienia w rozpoczęciu lub przeprowadzeniu lub zakończeniu Audytu, o którym mowa w § </w:t>
      </w:r>
      <w:r>
        <w:rPr>
          <w:sz w:val="22"/>
          <w:szCs w:val="22"/>
        </w:rPr>
        <w:t>12</w:t>
      </w:r>
      <w:r w:rsidRPr="00E66F78">
        <w:rPr>
          <w:sz w:val="22"/>
          <w:szCs w:val="22"/>
        </w:rPr>
        <w:t xml:space="preserve"> z przyczyn leżących po stronie Wykonawcy, przekraczającego łącznie 7 dni roboczych,</w:t>
      </w:r>
    </w:p>
    <w:p w14:paraId="439E4E7F" w14:textId="51AB19F3" w:rsidR="000C23F8" w:rsidRPr="00AF1DD2" w:rsidRDefault="000C23F8" w:rsidP="00F76E7B">
      <w:pPr>
        <w:numPr>
          <w:ilvl w:val="1"/>
          <w:numId w:val="49"/>
        </w:numPr>
        <w:jc w:val="both"/>
        <w:rPr>
          <w:b/>
          <w:bCs/>
          <w:color w:val="FF0000"/>
          <w:sz w:val="22"/>
          <w:szCs w:val="22"/>
        </w:rPr>
      </w:pPr>
      <w:proofErr w:type="gramStart"/>
      <w:r w:rsidRPr="007A7350">
        <w:rPr>
          <w:sz w:val="22"/>
          <w:szCs w:val="22"/>
        </w:rPr>
        <w:t>nie przystąpienia</w:t>
      </w:r>
      <w:proofErr w:type="gramEnd"/>
      <w:r w:rsidRPr="007A7350">
        <w:rPr>
          <w:sz w:val="22"/>
          <w:szCs w:val="22"/>
        </w:rPr>
        <w:t xml:space="preserve"> w danym dniu do realizacji zamówienia, przy czym odstąpienie dotyczyć będzie tylko tej części </w:t>
      </w:r>
      <w:r w:rsidR="00421EFF">
        <w:rPr>
          <w:sz w:val="22"/>
          <w:szCs w:val="22"/>
        </w:rPr>
        <w:t>U</w:t>
      </w:r>
      <w:r w:rsidRPr="007A7350">
        <w:rPr>
          <w:sz w:val="22"/>
          <w:szCs w:val="22"/>
        </w:rPr>
        <w:t>mowy</w:t>
      </w:r>
      <w:r>
        <w:rPr>
          <w:sz w:val="22"/>
          <w:szCs w:val="22"/>
        </w:rPr>
        <w:t>,</w:t>
      </w:r>
    </w:p>
    <w:p w14:paraId="2B363E7F" w14:textId="77777777" w:rsidR="000C23F8" w:rsidRPr="00E66F78" w:rsidRDefault="000C23F8" w:rsidP="00F76E7B">
      <w:pPr>
        <w:numPr>
          <w:ilvl w:val="1"/>
          <w:numId w:val="49"/>
        </w:numPr>
        <w:jc w:val="both"/>
        <w:rPr>
          <w:sz w:val="22"/>
          <w:szCs w:val="22"/>
        </w:rPr>
      </w:pPr>
      <w:r w:rsidRPr="00E66F78">
        <w:rPr>
          <w:sz w:val="22"/>
          <w:szCs w:val="22"/>
        </w:rPr>
        <w:t>otwarcia postępowania likwidacyjnego Wykonawcy.</w:t>
      </w:r>
    </w:p>
    <w:p w14:paraId="6506C8E6" w14:textId="4AB8EAC0" w:rsidR="000C23F8" w:rsidRPr="00C07E2C" w:rsidRDefault="000C23F8" w:rsidP="00F76E7B">
      <w:pPr>
        <w:numPr>
          <w:ilvl w:val="0"/>
          <w:numId w:val="49"/>
        </w:numPr>
        <w:ind w:left="357" w:hanging="357"/>
        <w:jc w:val="both"/>
        <w:rPr>
          <w:sz w:val="22"/>
          <w:szCs w:val="22"/>
        </w:rPr>
      </w:pPr>
      <w:r w:rsidRPr="00E66F78">
        <w:rPr>
          <w:sz w:val="22"/>
          <w:szCs w:val="22"/>
        </w:rPr>
        <w:t xml:space="preserve">W </w:t>
      </w:r>
      <w:proofErr w:type="gramStart"/>
      <w:r w:rsidRPr="00E66F78">
        <w:rPr>
          <w:sz w:val="22"/>
          <w:szCs w:val="22"/>
        </w:rPr>
        <w:t>przypadkach</w:t>
      </w:r>
      <w:proofErr w:type="gramEnd"/>
      <w:r w:rsidRPr="00E66F78">
        <w:rPr>
          <w:sz w:val="22"/>
          <w:szCs w:val="22"/>
        </w:rPr>
        <w:t xml:space="preserve"> o których </w:t>
      </w:r>
      <w:r w:rsidRPr="00100353">
        <w:rPr>
          <w:sz w:val="22"/>
          <w:szCs w:val="22"/>
        </w:rPr>
        <w:t>mowa</w:t>
      </w:r>
      <w:r w:rsidRPr="00100353">
        <w:rPr>
          <w:color w:val="FF0000"/>
          <w:sz w:val="22"/>
          <w:szCs w:val="22"/>
        </w:rPr>
        <w:t xml:space="preserve"> </w:t>
      </w:r>
      <w:r w:rsidRPr="00C07E2C">
        <w:rPr>
          <w:sz w:val="22"/>
          <w:szCs w:val="22"/>
        </w:rPr>
        <w:t xml:space="preserve">w ust. 2 pkt 1) – </w:t>
      </w:r>
      <w:r w:rsidR="00C07E2C" w:rsidRPr="00C07E2C">
        <w:rPr>
          <w:sz w:val="22"/>
          <w:szCs w:val="22"/>
        </w:rPr>
        <w:t>7</w:t>
      </w:r>
      <w:r w:rsidRPr="00C07E2C">
        <w:rPr>
          <w:sz w:val="22"/>
          <w:szCs w:val="22"/>
        </w:rPr>
        <w:t xml:space="preserve">), Zamawiający </w:t>
      </w:r>
      <w:r w:rsidRPr="00E66F78">
        <w:rPr>
          <w:sz w:val="22"/>
          <w:szCs w:val="22"/>
        </w:rPr>
        <w:t xml:space="preserve">przed odstąpieniem wezwie </w:t>
      </w:r>
      <w:r w:rsidRPr="007A7350">
        <w:rPr>
          <w:sz w:val="22"/>
          <w:szCs w:val="22"/>
        </w:rPr>
        <w:t xml:space="preserve">pisemnie </w:t>
      </w:r>
      <w:r w:rsidRPr="00E66F78">
        <w:rPr>
          <w:sz w:val="22"/>
          <w:szCs w:val="22"/>
        </w:rPr>
        <w:t xml:space="preserve">Wykonawcę do usunięcia naruszeń w wyznaczonym terminie nie krótszym niż 5 dni wskazując naruszenie oraz żądanie jego usunięcia. Bezskuteczny upływ terminu uprawnia </w:t>
      </w:r>
      <w:r>
        <w:rPr>
          <w:sz w:val="22"/>
          <w:szCs w:val="22"/>
        </w:rPr>
        <w:t>Zamawiającego</w:t>
      </w:r>
      <w:r w:rsidRPr="00E66F78">
        <w:rPr>
          <w:sz w:val="22"/>
          <w:szCs w:val="22"/>
        </w:rPr>
        <w:t xml:space="preserve"> do złożenia oświadczenia o odstąpieniu. </w:t>
      </w:r>
    </w:p>
    <w:p w14:paraId="50561C4F" w14:textId="77777777" w:rsidR="000C23F8" w:rsidRPr="007A7350" w:rsidRDefault="000C23F8" w:rsidP="00F76E7B">
      <w:pPr>
        <w:numPr>
          <w:ilvl w:val="0"/>
          <w:numId w:val="49"/>
        </w:numPr>
        <w:ind w:left="357" w:hanging="357"/>
        <w:jc w:val="both"/>
        <w:rPr>
          <w:sz w:val="22"/>
          <w:szCs w:val="22"/>
        </w:rPr>
      </w:pPr>
      <w:r w:rsidRPr="00E66F78">
        <w:rPr>
          <w:sz w:val="22"/>
          <w:szCs w:val="22"/>
        </w:rPr>
        <w:t xml:space="preserve">Odstąpienie od Umowy w części nie wyłącza realizacji uprawnień wynikających z wykonanej części Umowy, w tym żądania zapłaty kar umownych naliczonych przez </w:t>
      </w:r>
      <w:r>
        <w:rPr>
          <w:sz w:val="22"/>
          <w:szCs w:val="22"/>
        </w:rPr>
        <w:t>Zamawiającego</w:t>
      </w:r>
      <w:r w:rsidRPr="00E66F78">
        <w:rPr>
          <w:sz w:val="22"/>
          <w:szCs w:val="22"/>
        </w:rPr>
        <w:t xml:space="preserve"> w związku </w:t>
      </w:r>
      <w:r w:rsidRPr="007A7350">
        <w:rPr>
          <w:sz w:val="22"/>
          <w:szCs w:val="22"/>
        </w:rPr>
        <w:t xml:space="preserve">ze świadczeniami wykonanymi przed odstąpieniem oraz obowiązku zapłaty kary umownej przewidzianej na wypadek odstąpienia od Umowy. </w:t>
      </w:r>
    </w:p>
    <w:p w14:paraId="1288ED1A" w14:textId="3E37F65E" w:rsidR="000C23F8" w:rsidRPr="007A7350" w:rsidRDefault="000C23F8" w:rsidP="00F76E7B">
      <w:pPr>
        <w:numPr>
          <w:ilvl w:val="0"/>
          <w:numId w:val="49"/>
        </w:numPr>
        <w:ind w:left="357" w:hanging="357"/>
        <w:jc w:val="both"/>
        <w:rPr>
          <w:sz w:val="22"/>
          <w:szCs w:val="22"/>
        </w:rPr>
      </w:pPr>
      <w:r>
        <w:rPr>
          <w:sz w:val="22"/>
          <w:szCs w:val="22"/>
        </w:rPr>
        <w:lastRenderedPageBreak/>
        <w:t>Zamawiającemu</w:t>
      </w:r>
      <w:r w:rsidRPr="007A7350">
        <w:rPr>
          <w:sz w:val="22"/>
          <w:szCs w:val="22"/>
        </w:rPr>
        <w:t xml:space="preserve"> przysługuje prawo wypowiedzenia Umowy w całości lub jej części ex nunc (od teraz) z zachowaniem okresu wypowiedzenia </w:t>
      </w:r>
      <w:r w:rsidRPr="009F6B98">
        <w:rPr>
          <w:sz w:val="22"/>
          <w:szCs w:val="22"/>
        </w:rPr>
        <w:t xml:space="preserve">wynoszącego 30 </w:t>
      </w:r>
      <w:proofErr w:type="gramStart"/>
      <w:r w:rsidRPr="009F6B98">
        <w:rPr>
          <w:sz w:val="22"/>
          <w:szCs w:val="22"/>
        </w:rPr>
        <w:t>dni  w</w:t>
      </w:r>
      <w:proofErr w:type="gramEnd"/>
      <w:r w:rsidRPr="009F6B98">
        <w:rPr>
          <w:sz w:val="22"/>
          <w:szCs w:val="22"/>
        </w:rPr>
        <w:t> </w:t>
      </w:r>
      <w:r w:rsidRPr="007A7350">
        <w:rPr>
          <w:sz w:val="22"/>
          <w:szCs w:val="22"/>
        </w:rPr>
        <w:t>przypadku:</w:t>
      </w:r>
    </w:p>
    <w:p w14:paraId="29FCAF3A" w14:textId="77777777" w:rsidR="000C23F8" w:rsidRPr="00E66F78" w:rsidRDefault="000C23F8" w:rsidP="00F76E7B">
      <w:pPr>
        <w:numPr>
          <w:ilvl w:val="1"/>
          <w:numId w:val="49"/>
        </w:numPr>
        <w:jc w:val="both"/>
        <w:rPr>
          <w:sz w:val="22"/>
          <w:szCs w:val="22"/>
        </w:rPr>
      </w:pPr>
      <w:r w:rsidRPr="00E66F78">
        <w:rPr>
          <w:sz w:val="22"/>
          <w:szCs w:val="22"/>
        </w:rPr>
        <w:t xml:space="preserve">ograniczenia produkcji lub reorganizacji w jednostkach organizacyjnych </w:t>
      </w:r>
      <w:r>
        <w:rPr>
          <w:sz w:val="22"/>
          <w:szCs w:val="22"/>
        </w:rPr>
        <w:t>Zamawiającego</w:t>
      </w:r>
      <w:r w:rsidRPr="00E66F78">
        <w:rPr>
          <w:sz w:val="22"/>
          <w:szCs w:val="22"/>
        </w:rPr>
        <w:t xml:space="preserve">, powodujących możliwość wykorzystania uwolnionych środków produkcji lub potencjału ludzkiego do samodzielnej realizacji przez </w:t>
      </w:r>
      <w:r>
        <w:rPr>
          <w:sz w:val="22"/>
          <w:szCs w:val="22"/>
        </w:rPr>
        <w:t>Zamawiającego</w:t>
      </w:r>
      <w:r w:rsidRPr="00E66F78">
        <w:rPr>
          <w:sz w:val="22"/>
          <w:szCs w:val="22"/>
        </w:rPr>
        <w:t xml:space="preserve"> świadczeń objętych Umową;</w:t>
      </w:r>
    </w:p>
    <w:p w14:paraId="5DDB010F" w14:textId="77777777" w:rsidR="000C23F8" w:rsidRPr="00E66F78" w:rsidRDefault="000C23F8" w:rsidP="00F76E7B">
      <w:pPr>
        <w:numPr>
          <w:ilvl w:val="1"/>
          <w:numId w:val="49"/>
        </w:numPr>
        <w:jc w:val="both"/>
        <w:rPr>
          <w:sz w:val="22"/>
          <w:szCs w:val="22"/>
        </w:rPr>
      </w:pPr>
      <w:r w:rsidRPr="00E66F78">
        <w:rPr>
          <w:sz w:val="22"/>
          <w:szCs w:val="22"/>
        </w:rPr>
        <w:t xml:space="preserve">zmian w strukturze organizacyjnej </w:t>
      </w:r>
      <w:r>
        <w:rPr>
          <w:sz w:val="22"/>
          <w:szCs w:val="22"/>
        </w:rPr>
        <w:t>Zamawiającego</w:t>
      </w:r>
      <w:r w:rsidRPr="00E66F78">
        <w:rPr>
          <w:sz w:val="22"/>
          <w:szCs w:val="22"/>
        </w:rPr>
        <w:t xml:space="preserve">, skutkującej </w:t>
      </w:r>
      <w:proofErr w:type="gramStart"/>
      <w:r w:rsidRPr="00E66F78">
        <w:rPr>
          <w:sz w:val="22"/>
          <w:szCs w:val="22"/>
        </w:rPr>
        <w:t>tym</w:t>
      </w:r>
      <w:proofErr w:type="gramEnd"/>
      <w:r w:rsidRPr="00E66F78">
        <w:rPr>
          <w:sz w:val="22"/>
          <w:szCs w:val="22"/>
        </w:rPr>
        <w:t xml:space="preserve"> że świadczenie objęte Umową nie może być zrealizowane,</w:t>
      </w:r>
    </w:p>
    <w:p w14:paraId="35C4971C" w14:textId="77777777" w:rsidR="000C23F8" w:rsidRPr="00E66F78" w:rsidRDefault="000C23F8" w:rsidP="00F76E7B">
      <w:pPr>
        <w:numPr>
          <w:ilvl w:val="1"/>
          <w:numId w:val="49"/>
        </w:numPr>
        <w:jc w:val="both"/>
        <w:rPr>
          <w:sz w:val="22"/>
          <w:szCs w:val="22"/>
        </w:rPr>
      </w:pPr>
      <w:r w:rsidRPr="00E66F78">
        <w:rPr>
          <w:sz w:val="22"/>
          <w:szCs w:val="22"/>
        </w:rPr>
        <w:t xml:space="preserve">zmian na rynku, na którym działa </w:t>
      </w:r>
      <w:r>
        <w:rPr>
          <w:sz w:val="22"/>
          <w:szCs w:val="22"/>
        </w:rPr>
        <w:t>Zamawiający</w:t>
      </w:r>
      <w:r w:rsidRPr="00E66F78">
        <w:rPr>
          <w:sz w:val="22"/>
          <w:szCs w:val="22"/>
        </w:rPr>
        <w:t xml:space="preserve"> skutkujących brakiem potrzeby dalszego </w:t>
      </w:r>
      <w:r w:rsidRPr="00100353">
        <w:rPr>
          <w:sz w:val="22"/>
          <w:szCs w:val="22"/>
        </w:rPr>
        <w:t>wykonywania przedmiotu Umowy.</w:t>
      </w:r>
    </w:p>
    <w:p w14:paraId="51E5CDE9" w14:textId="77777777" w:rsidR="000C23F8" w:rsidRPr="00E66F78" w:rsidRDefault="000C23F8" w:rsidP="00F76E7B">
      <w:pPr>
        <w:numPr>
          <w:ilvl w:val="0"/>
          <w:numId w:val="49"/>
        </w:numPr>
        <w:ind w:left="357" w:hanging="357"/>
        <w:jc w:val="both"/>
        <w:rPr>
          <w:sz w:val="22"/>
          <w:szCs w:val="22"/>
        </w:rPr>
      </w:pPr>
      <w:r w:rsidRPr="00E66F78">
        <w:rPr>
          <w:sz w:val="22"/>
          <w:szCs w:val="22"/>
        </w:rPr>
        <w:t xml:space="preserve">Oświadczenie o odstąpieniu lub wypowiedzeniu Umowy wymaga formy pisemnej pod rygorem nieważności. </w:t>
      </w:r>
    </w:p>
    <w:p w14:paraId="78193B15" w14:textId="7CC1E959" w:rsidR="000C23F8" w:rsidRPr="00C07E2C" w:rsidRDefault="000C23F8" w:rsidP="00F76E7B">
      <w:pPr>
        <w:numPr>
          <w:ilvl w:val="0"/>
          <w:numId w:val="49"/>
        </w:numPr>
        <w:ind w:left="357" w:hanging="357"/>
        <w:jc w:val="both"/>
        <w:rPr>
          <w:sz w:val="22"/>
          <w:szCs w:val="22"/>
        </w:rPr>
      </w:pPr>
      <w:r w:rsidRPr="00C07E2C">
        <w:rPr>
          <w:sz w:val="22"/>
          <w:szCs w:val="22"/>
        </w:rPr>
        <w:t>W przypadku odstąpienia od Umowy w części lub wypowiedzenia Umowy Wykonawca zobowiązany jest do zaprzestania realizacji przedmiotu Umowy od dnia, w którym nastąpiło rozwiązanie Umowy. Wykonawca sporządza ewidencję wykonanych i nierozliczonych usług w celu rozliczenia wykonanej części Umowy, która podlega weryfikacji Zamawiającego. Wykonawca otrzyma jedynie wynagrodzenie za prawidłowo wykonane usługi.</w:t>
      </w:r>
    </w:p>
    <w:p w14:paraId="1671AD2B" w14:textId="22140198" w:rsidR="009D7144" w:rsidRPr="00DE4E8A" w:rsidRDefault="000C23F8" w:rsidP="00F76E7B">
      <w:pPr>
        <w:numPr>
          <w:ilvl w:val="0"/>
          <w:numId w:val="49"/>
        </w:numPr>
        <w:ind w:left="357" w:hanging="357"/>
        <w:jc w:val="both"/>
        <w:rPr>
          <w:sz w:val="22"/>
          <w:szCs w:val="22"/>
        </w:rPr>
      </w:pPr>
      <w:r w:rsidRPr="00E66F78">
        <w:rPr>
          <w:sz w:val="22"/>
          <w:szCs w:val="22"/>
        </w:rPr>
        <w:t>Postanowienia ust. 1 i 5 nie wyłączają możliwości odstąpienia od Umowy na podstawie przepisów kodeksu cywilnego.</w:t>
      </w:r>
    </w:p>
    <w:p w14:paraId="46C122E2" w14:textId="4D072A7F" w:rsidR="000C23F8" w:rsidRPr="00E66F78" w:rsidRDefault="000C23F8" w:rsidP="00A91307">
      <w:pPr>
        <w:pStyle w:val="Nagwek2"/>
      </w:pPr>
      <w:bookmarkStart w:id="205" w:name="_Toc64016211"/>
      <w:bookmarkStart w:id="206" w:name="_Toc106095874"/>
      <w:bookmarkStart w:id="207" w:name="_Toc106096314"/>
      <w:bookmarkStart w:id="208" w:name="_Toc106096418"/>
      <w:bookmarkStart w:id="209" w:name="_Toc128388021"/>
      <w:bookmarkStart w:id="210" w:name="_Hlk67826402"/>
      <w:r w:rsidRPr="00E66F78">
        <w:t>Zmiany Umowy</w:t>
      </w:r>
      <w:bookmarkEnd w:id="205"/>
      <w:bookmarkEnd w:id="206"/>
      <w:bookmarkEnd w:id="207"/>
      <w:bookmarkEnd w:id="208"/>
      <w:bookmarkEnd w:id="209"/>
    </w:p>
    <w:p w14:paraId="7A640859" w14:textId="1DD17CF8" w:rsidR="000C23F8" w:rsidRPr="00022296" w:rsidRDefault="000C23F8" w:rsidP="00F76E7B">
      <w:pPr>
        <w:pStyle w:val="Akapitzlist"/>
        <w:numPr>
          <w:ilvl w:val="0"/>
          <w:numId w:val="59"/>
        </w:numPr>
        <w:contextualSpacing w:val="0"/>
        <w:jc w:val="both"/>
        <w:rPr>
          <w:sz w:val="22"/>
          <w:szCs w:val="22"/>
        </w:rPr>
      </w:pPr>
      <w:r w:rsidRPr="00BF05DB">
        <w:rPr>
          <w:sz w:val="22"/>
          <w:szCs w:val="22"/>
        </w:rPr>
        <w:t xml:space="preserve">Zmiana Umowy wymaga zawarcia aneksu do Umowy w formie pisemnej pod rygorem </w:t>
      </w:r>
      <w:r w:rsidRPr="00022296">
        <w:rPr>
          <w:sz w:val="22"/>
          <w:szCs w:val="22"/>
        </w:rPr>
        <w:t>nieważności, z</w:t>
      </w:r>
      <w:r w:rsidR="00404112">
        <w:rPr>
          <w:sz w:val="22"/>
          <w:szCs w:val="22"/>
        </w:rPr>
        <w:t> </w:t>
      </w:r>
      <w:r w:rsidRPr="00022296">
        <w:rPr>
          <w:sz w:val="22"/>
          <w:szCs w:val="22"/>
        </w:rPr>
        <w:t xml:space="preserve">zastrzeżeniem ust. </w:t>
      </w:r>
      <w:r>
        <w:rPr>
          <w:sz w:val="22"/>
          <w:szCs w:val="22"/>
        </w:rPr>
        <w:t>3</w:t>
      </w:r>
      <w:r w:rsidRPr="00022296">
        <w:rPr>
          <w:sz w:val="22"/>
          <w:szCs w:val="22"/>
        </w:rPr>
        <w:t>.</w:t>
      </w:r>
    </w:p>
    <w:p w14:paraId="6AA12CC6" w14:textId="4F121BA8" w:rsidR="000C23F8" w:rsidRPr="00E66F78" w:rsidRDefault="000C23F8" w:rsidP="00F76E7B">
      <w:pPr>
        <w:numPr>
          <w:ilvl w:val="0"/>
          <w:numId w:val="59"/>
        </w:numPr>
        <w:ind w:left="357" w:hanging="357"/>
        <w:jc w:val="both"/>
        <w:rPr>
          <w:sz w:val="22"/>
          <w:szCs w:val="22"/>
        </w:rPr>
      </w:pPr>
      <w:r>
        <w:rPr>
          <w:sz w:val="22"/>
          <w:szCs w:val="22"/>
        </w:rPr>
        <w:t>Zamawiający</w:t>
      </w:r>
      <w:r w:rsidRPr="00E66F78">
        <w:rPr>
          <w:sz w:val="22"/>
          <w:szCs w:val="22"/>
        </w:rPr>
        <w:t xml:space="preserve"> przewiduje możliwość dokonania następujących zmian postanowień zawartej Umowy w</w:t>
      </w:r>
      <w:r w:rsidR="00C07E2C">
        <w:rPr>
          <w:sz w:val="22"/>
          <w:szCs w:val="22"/>
        </w:rPr>
        <w:t> </w:t>
      </w:r>
      <w:r w:rsidRPr="00E66F78">
        <w:rPr>
          <w:sz w:val="22"/>
          <w:szCs w:val="22"/>
        </w:rPr>
        <w:t xml:space="preserve">stosunku do treści oferty Wykonawcy:  </w:t>
      </w:r>
    </w:p>
    <w:p w14:paraId="443F9E3E" w14:textId="77777777" w:rsidR="000C23F8" w:rsidRPr="00E66F78" w:rsidRDefault="000C23F8" w:rsidP="00F76E7B">
      <w:pPr>
        <w:numPr>
          <w:ilvl w:val="1"/>
          <w:numId w:val="59"/>
        </w:numPr>
        <w:jc w:val="both"/>
        <w:rPr>
          <w:sz w:val="22"/>
          <w:szCs w:val="22"/>
        </w:rPr>
      </w:pPr>
      <w:r w:rsidRPr="00E66F78">
        <w:rPr>
          <w:sz w:val="22"/>
          <w:szCs w:val="22"/>
        </w:rPr>
        <w:t>Zmiany terminu realizacji Umowy:</w:t>
      </w:r>
    </w:p>
    <w:p w14:paraId="57A68318" w14:textId="77777777" w:rsidR="000C23F8" w:rsidRPr="00DE24AF" w:rsidRDefault="000C23F8" w:rsidP="00F76E7B">
      <w:pPr>
        <w:numPr>
          <w:ilvl w:val="2"/>
          <w:numId w:val="59"/>
        </w:numPr>
        <w:jc w:val="both"/>
        <w:rPr>
          <w:sz w:val="22"/>
          <w:szCs w:val="22"/>
        </w:rPr>
      </w:pPr>
      <w:r w:rsidRPr="00DE24AF">
        <w:rPr>
          <w:sz w:val="22"/>
          <w:szCs w:val="22"/>
        </w:rPr>
        <w:t xml:space="preserve">wydłużenie terminu obowiązywania Umowy, jeżeli w przewidzianym terminie nie zostanie osiągnięta Wartość Umowy określona w § 3 ust </w:t>
      </w:r>
      <w:proofErr w:type="gramStart"/>
      <w:r w:rsidRPr="00DE24AF">
        <w:rPr>
          <w:sz w:val="22"/>
          <w:szCs w:val="22"/>
        </w:rPr>
        <w:t>1</w:t>
      </w:r>
      <w:proofErr w:type="gramEnd"/>
      <w:r w:rsidRPr="00DE24AF">
        <w:rPr>
          <w:sz w:val="22"/>
          <w:szCs w:val="22"/>
        </w:rPr>
        <w:t xml:space="preserve"> jednakże wyłącznie o czas świadczenia usług, za które wynagrodzenie nie przekroczy tej wartości, </w:t>
      </w:r>
    </w:p>
    <w:p w14:paraId="2A001001" w14:textId="77777777" w:rsidR="000C23F8" w:rsidRPr="00E66F78" w:rsidRDefault="000C23F8" w:rsidP="00F76E7B">
      <w:pPr>
        <w:numPr>
          <w:ilvl w:val="2"/>
          <w:numId w:val="59"/>
        </w:numPr>
        <w:jc w:val="both"/>
        <w:rPr>
          <w:sz w:val="22"/>
          <w:szCs w:val="22"/>
        </w:rPr>
      </w:pPr>
      <w:r w:rsidRPr="00E66F78">
        <w:rPr>
          <w:sz w:val="22"/>
          <w:szCs w:val="22"/>
        </w:rPr>
        <w:t xml:space="preserve">zmiany spowodowane warunkami atmosferycznymi, w szczególności wystąpieniem klęski żywiołowej lub nietypowych warunków atmosferycznych uniemożliwiających realizację usług, </w:t>
      </w:r>
    </w:p>
    <w:p w14:paraId="5F72B97F" w14:textId="77777777" w:rsidR="000C23F8" w:rsidRPr="00E66F78" w:rsidRDefault="000C23F8" w:rsidP="00F76E7B">
      <w:pPr>
        <w:numPr>
          <w:ilvl w:val="2"/>
          <w:numId w:val="59"/>
        </w:numPr>
        <w:jc w:val="both"/>
        <w:rPr>
          <w:sz w:val="22"/>
          <w:szCs w:val="22"/>
        </w:rPr>
      </w:pPr>
      <w:r w:rsidRPr="00E66F78">
        <w:rPr>
          <w:sz w:val="22"/>
          <w:szCs w:val="22"/>
        </w:rPr>
        <w:t xml:space="preserve">zmiany będące następstwem okoliczności leżących po stronie </w:t>
      </w:r>
      <w:r>
        <w:rPr>
          <w:sz w:val="22"/>
          <w:szCs w:val="22"/>
        </w:rPr>
        <w:t>Zamawiającego</w:t>
      </w:r>
      <w:r w:rsidRPr="00E66F78">
        <w:rPr>
          <w:sz w:val="22"/>
          <w:szCs w:val="22"/>
        </w:rPr>
        <w:t xml:space="preserve">, w szczególności: wstrzymanie realizacji Umowy przez </w:t>
      </w:r>
      <w:r>
        <w:rPr>
          <w:sz w:val="22"/>
          <w:szCs w:val="22"/>
        </w:rPr>
        <w:t>Zamawiającego</w:t>
      </w:r>
      <w:r w:rsidRPr="00E66F78">
        <w:rPr>
          <w:sz w:val="22"/>
          <w:szCs w:val="22"/>
        </w:rPr>
        <w:t xml:space="preserve"> ze względów technologicznych, organizacyjnych i ekonomicznych,</w:t>
      </w:r>
    </w:p>
    <w:p w14:paraId="4F4333BF" w14:textId="77777777" w:rsidR="000C23F8" w:rsidRPr="00E66F78" w:rsidRDefault="000C23F8" w:rsidP="00F76E7B">
      <w:pPr>
        <w:numPr>
          <w:ilvl w:val="2"/>
          <w:numId w:val="59"/>
        </w:numPr>
        <w:jc w:val="both"/>
        <w:rPr>
          <w:sz w:val="22"/>
          <w:szCs w:val="22"/>
        </w:rPr>
      </w:pPr>
      <w:r w:rsidRPr="00E66F78">
        <w:rPr>
          <w:sz w:val="22"/>
          <w:szCs w:val="22"/>
        </w:rPr>
        <w:t>zmiany będące następstwem działania organów administracji,</w:t>
      </w:r>
    </w:p>
    <w:p w14:paraId="602514D4" w14:textId="77777777" w:rsidR="000C23F8" w:rsidRPr="00E66F78" w:rsidRDefault="000C23F8" w:rsidP="00F76E7B">
      <w:pPr>
        <w:numPr>
          <w:ilvl w:val="2"/>
          <w:numId w:val="59"/>
        </w:numPr>
        <w:jc w:val="both"/>
        <w:rPr>
          <w:sz w:val="22"/>
          <w:szCs w:val="22"/>
        </w:rPr>
      </w:pPr>
      <w:r w:rsidRPr="00E66F78">
        <w:rPr>
          <w:sz w:val="22"/>
          <w:szCs w:val="22"/>
        </w:rPr>
        <w:t>konieczność zaspokojenia roszczeń lub oczekiwań osób trzecich – w tym grup społecznych lub zawodowych niemożliwych do jednoznacznego określenia w chwili zawierania Umowy;</w:t>
      </w:r>
    </w:p>
    <w:p w14:paraId="099CFF2E" w14:textId="77777777" w:rsidR="000C23F8" w:rsidRPr="00E66F78" w:rsidRDefault="000C23F8" w:rsidP="00F76E7B">
      <w:pPr>
        <w:numPr>
          <w:ilvl w:val="2"/>
          <w:numId w:val="59"/>
        </w:numPr>
        <w:jc w:val="both"/>
        <w:rPr>
          <w:sz w:val="22"/>
          <w:szCs w:val="22"/>
        </w:rPr>
      </w:pPr>
      <w:r w:rsidRPr="00E66F78">
        <w:rPr>
          <w:sz w:val="22"/>
          <w:szCs w:val="22"/>
        </w:rPr>
        <w:t xml:space="preserve">zmiany spowodowane innymi przyczynami zewnętrznymi niezależnymi od </w:t>
      </w:r>
      <w:r>
        <w:rPr>
          <w:sz w:val="22"/>
          <w:szCs w:val="22"/>
        </w:rPr>
        <w:t>Zamawiającego</w:t>
      </w:r>
      <w:r w:rsidRPr="00E66F78">
        <w:rPr>
          <w:sz w:val="22"/>
          <w:szCs w:val="22"/>
        </w:rPr>
        <w:t xml:space="preserve"> oraz Wykonawcy skutkującymi niemożliwością realizacji Umowy. </w:t>
      </w:r>
    </w:p>
    <w:p w14:paraId="66F64C58" w14:textId="77777777" w:rsidR="000C23F8" w:rsidRPr="00E66F78" w:rsidRDefault="000C23F8" w:rsidP="00F52308">
      <w:pPr>
        <w:ind w:left="720"/>
        <w:jc w:val="both"/>
        <w:rPr>
          <w:sz w:val="22"/>
          <w:szCs w:val="22"/>
        </w:rPr>
      </w:pPr>
      <w:r w:rsidRPr="00E66F78">
        <w:rPr>
          <w:sz w:val="22"/>
          <w:szCs w:val="22"/>
        </w:rPr>
        <w:t xml:space="preserve">W przypadku wystąpienia którejkolwiek z okoliczności określonych w </w:t>
      </w:r>
      <w:r w:rsidRPr="00DE24AF">
        <w:rPr>
          <w:sz w:val="22"/>
          <w:szCs w:val="22"/>
        </w:rPr>
        <w:t xml:space="preserve">lit. </w:t>
      </w:r>
      <w:proofErr w:type="gramStart"/>
      <w:r w:rsidRPr="00DE24AF">
        <w:rPr>
          <w:sz w:val="22"/>
          <w:szCs w:val="22"/>
        </w:rPr>
        <w:t>a)-</w:t>
      </w:r>
      <w:proofErr w:type="gramEnd"/>
      <w:r w:rsidRPr="00DE24AF">
        <w:rPr>
          <w:sz w:val="22"/>
          <w:szCs w:val="22"/>
        </w:rPr>
        <w:t>f) termin</w:t>
      </w:r>
      <w:r w:rsidRPr="00E66F78">
        <w:rPr>
          <w:sz w:val="22"/>
          <w:szCs w:val="22"/>
        </w:rPr>
        <w:t xml:space="preserve"> realizacji Umowy może ulec wydłużeniu o czas niezbędny do zakończenia realizacji Umowy.</w:t>
      </w:r>
    </w:p>
    <w:p w14:paraId="11DBB47F" w14:textId="77777777" w:rsidR="000C23F8" w:rsidRDefault="000C23F8" w:rsidP="00F52308">
      <w:pPr>
        <w:ind w:left="720"/>
        <w:jc w:val="both"/>
        <w:rPr>
          <w:sz w:val="22"/>
          <w:szCs w:val="22"/>
        </w:rPr>
      </w:pPr>
      <w:r w:rsidRPr="00E66F78">
        <w:rPr>
          <w:sz w:val="22"/>
          <w:szCs w:val="22"/>
        </w:rPr>
        <w:t xml:space="preserve">W przypadku wystąpienia którejkolwiek z okoliczności określonych w lit. </w:t>
      </w:r>
      <w:proofErr w:type="gramStart"/>
      <w:r w:rsidRPr="00E66F78">
        <w:rPr>
          <w:sz w:val="22"/>
          <w:szCs w:val="22"/>
        </w:rPr>
        <w:t>c)-</w:t>
      </w:r>
      <w:proofErr w:type="gramEnd"/>
      <w:r w:rsidRPr="00E66F78">
        <w:rPr>
          <w:sz w:val="22"/>
          <w:szCs w:val="22"/>
        </w:rPr>
        <w:t xml:space="preserve">f) termin realizacji Umowy może ulec skróceniu, jeżeli jej dalsze wykonywanie nie przynosi oczekiwanych rezultatów </w:t>
      </w:r>
      <w:r>
        <w:rPr>
          <w:sz w:val="22"/>
          <w:szCs w:val="22"/>
        </w:rPr>
        <w:t>Zamawiającego</w:t>
      </w:r>
      <w:r w:rsidRPr="00E66F78">
        <w:rPr>
          <w:sz w:val="22"/>
          <w:szCs w:val="22"/>
        </w:rPr>
        <w:t xml:space="preserve">, nie jest uzasadnione ekonomicznie lub organizacyjnie. </w:t>
      </w:r>
    </w:p>
    <w:p w14:paraId="34A82E86" w14:textId="77777777" w:rsidR="000C23F8" w:rsidRPr="00E66F78" w:rsidRDefault="000C23F8" w:rsidP="00F76E7B">
      <w:pPr>
        <w:numPr>
          <w:ilvl w:val="1"/>
          <w:numId w:val="59"/>
        </w:numPr>
        <w:jc w:val="both"/>
        <w:rPr>
          <w:sz w:val="22"/>
          <w:szCs w:val="22"/>
        </w:rPr>
      </w:pPr>
      <w:r w:rsidRPr="00E66F78">
        <w:rPr>
          <w:sz w:val="22"/>
          <w:szCs w:val="22"/>
        </w:rPr>
        <w:t>Zmiany sposobu spełnienia świadczenia:</w:t>
      </w:r>
    </w:p>
    <w:p w14:paraId="330DA1F9" w14:textId="7DB1C28E" w:rsidR="000C23F8" w:rsidRPr="00E66F78" w:rsidRDefault="000C23F8" w:rsidP="00F76E7B">
      <w:pPr>
        <w:numPr>
          <w:ilvl w:val="2"/>
          <w:numId w:val="59"/>
        </w:numPr>
        <w:jc w:val="both"/>
        <w:rPr>
          <w:sz w:val="22"/>
          <w:szCs w:val="22"/>
        </w:rPr>
      </w:pPr>
      <w:r w:rsidRPr="00E66F78">
        <w:rPr>
          <w:sz w:val="22"/>
          <w:szCs w:val="22"/>
        </w:rPr>
        <w:t>zmiany dotyczące liczby lub parametrów sprzętu wykorzystywanego do realizacji Umowy lub wymagań w zakresie liczby lub kwalifikacji osób skierowanych do realizacji Umowy, związane z</w:t>
      </w:r>
      <w:r w:rsidR="00404112">
        <w:rPr>
          <w:sz w:val="22"/>
          <w:szCs w:val="22"/>
        </w:rPr>
        <w:t> </w:t>
      </w:r>
      <w:r w:rsidRPr="00E66F78">
        <w:rPr>
          <w:sz w:val="22"/>
          <w:szCs w:val="22"/>
        </w:rPr>
        <w:t xml:space="preserve">wystąpieniem okoliczności leżących po stronie </w:t>
      </w:r>
      <w:r>
        <w:rPr>
          <w:sz w:val="22"/>
          <w:szCs w:val="22"/>
        </w:rPr>
        <w:t>Zamawiającego</w:t>
      </w:r>
      <w:r w:rsidRPr="00E66F78">
        <w:rPr>
          <w:sz w:val="22"/>
          <w:szCs w:val="22"/>
        </w:rPr>
        <w:t xml:space="preserve"> dotyczących technologii, organizacji lub opłacalności produkcji </w:t>
      </w:r>
      <w:r>
        <w:rPr>
          <w:sz w:val="22"/>
          <w:szCs w:val="22"/>
        </w:rPr>
        <w:t>Zamawiającego</w:t>
      </w:r>
      <w:r w:rsidRPr="00E66F78">
        <w:rPr>
          <w:sz w:val="22"/>
          <w:szCs w:val="22"/>
        </w:rPr>
        <w:t>,</w:t>
      </w:r>
    </w:p>
    <w:p w14:paraId="2D0B9863" w14:textId="77777777" w:rsidR="000C23F8" w:rsidRPr="00E66F78" w:rsidRDefault="000C23F8" w:rsidP="00F76E7B">
      <w:pPr>
        <w:numPr>
          <w:ilvl w:val="2"/>
          <w:numId w:val="59"/>
        </w:numPr>
        <w:ind w:left="1077" w:hanging="357"/>
        <w:jc w:val="both"/>
        <w:rPr>
          <w:sz w:val="22"/>
          <w:szCs w:val="22"/>
        </w:rPr>
      </w:pPr>
      <w:r w:rsidRPr="00E66F78">
        <w:rPr>
          <w:sz w:val="22"/>
          <w:szCs w:val="22"/>
        </w:rPr>
        <w:t>dostosowanie do wymagań wynikających ze zmian przepisów prawa powszechnie obowiązującego,</w:t>
      </w:r>
    </w:p>
    <w:p w14:paraId="30E1DA05" w14:textId="77777777" w:rsidR="000C23F8" w:rsidRPr="00E66F78" w:rsidRDefault="000C23F8" w:rsidP="00F76E7B">
      <w:pPr>
        <w:numPr>
          <w:ilvl w:val="2"/>
          <w:numId w:val="59"/>
        </w:numPr>
        <w:ind w:left="1077" w:hanging="357"/>
        <w:jc w:val="both"/>
        <w:rPr>
          <w:sz w:val="22"/>
          <w:szCs w:val="22"/>
        </w:rPr>
      </w:pPr>
      <w:r w:rsidRPr="00E66F78">
        <w:rPr>
          <w:sz w:val="22"/>
          <w:szCs w:val="22"/>
        </w:rPr>
        <w:t>pojawienie się na rynku nowej technologii, sprzętu lub metody realizacji usług, co wpływa na wystąpienie oszczędności lub usprawnienia realizacji Umowy,</w:t>
      </w:r>
    </w:p>
    <w:p w14:paraId="6375B34D" w14:textId="77777777" w:rsidR="000C23F8" w:rsidRPr="00E66F78" w:rsidRDefault="000C23F8" w:rsidP="00F76E7B">
      <w:pPr>
        <w:numPr>
          <w:ilvl w:val="2"/>
          <w:numId w:val="59"/>
        </w:numPr>
        <w:ind w:left="1077" w:hanging="357"/>
        <w:jc w:val="both"/>
        <w:rPr>
          <w:sz w:val="22"/>
          <w:szCs w:val="22"/>
        </w:rPr>
      </w:pPr>
      <w:r w:rsidRPr="00E66F78">
        <w:rPr>
          <w:sz w:val="22"/>
          <w:szCs w:val="22"/>
        </w:rPr>
        <w:lastRenderedPageBreak/>
        <w:t>konieczność zmiany sprzętu wykorzystywanego do realizacji Umowy ze względu na niedostępność części zamiennych, serwisu lub materiałów eksploatacyjnych z przyczyn niezależnych od Wykonawcy,</w:t>
      </w:r>
    </w:p>
    <w:p w14:paraId="356C87BC" w14:textId="77777777" w:rsidR="000C23F8" w:rsidRPr="00E66F78" w:rsidRDefault="000C23F8" w:rsidP="00F76E7B">
      <w:pPr>
        <w:numPr>
          <w:ilvl w:val="2"/>
          <w:numId w:val="59"/>
        </w:numPr>
        <w:ind w:left="1077" w:hanging="357"/>
        <w:jc w:val="both"/>
        <w:rPr>
          <w:sz w:val="22"/>
          <w:szCs w:val="22"/>
        </w:rPr>
      </w:pPr>
      <w:r w:rsidRPr="00E66F78">
        <w:rPr>
          <w:sz w:val="22"/>
          <w:szCs w:val="22"/>
        </w:rPr>
        <w:t xml:space="preserve">zmiana zasad dokonywania odbiorów świadczonych usług, jeśli nie zmniejszy to zasad bezpieczeństwa i nie spowoduje zwiększenia kosztów dokonywania odbiorów, które obciążałyby </w:t>
      </w:r>
      <w:r>
        <w:rPr>
          <w:sz w:val="22"/>
          <w:szCs w:val="22"/>
        </w:rPr>
        <w:t>Zamawiającego</w:t>
      </w:r>
      <w:r w:rsidRPr="00E66F78">
        <w:rPr>
          <w:sz w:val="22"/>
          <w:szCs w:val="22"/>
        </w:rPr>
        <w:t>.</w:t>
      </w:r>
    </w:p>
    <w:p w14:paraId="1FA00D51" w14:textId="77777777" w:rsidR="000C23F8" w:rsidRPr="00100353" w:rsidRDefault="000C23F8" w:rsidP="00F76E7B">
      <w:pPr>
        <w:numPr>
          <w:ilvl w:val="2"/>
          <w:numId w:val="59"/>
        </w:numPr>
        <w:jc w:val="both"/>
        <w:rPr>
          <w:sz w:val="22"/>
          <w:szCs w:val="22"/>
        </w:rPr>
      </w:pPr>
      <w:r w:rsidRPr="00E66F78">
        <w:rPr>
          <w:sz w:val="22"/>
          <w:szCs w:val="22"/>
        </w:rPr>
        <w:t xml:space="preserve">zmiana treści dokumentów przedstawianych wzajemnie przez Strony w trakcie realizacji Umowy </w:t>
      </w:r>
      <w:r w:rsidRPr="00100353">
        <w:rPr>
          <w:sz w:val="22"/>
          <w:szCs w:val="22"/>
        </w:rPr>
        <w:t>lub sposobu informowania o realizacji Umowy. Zmiana ta nie może spowodować braku informacji niezbędnych Zamawiającemu do prawidłowej realizacji Umowy</w:t>
      </w:r>
    </w:p>
    <w:p w14:paraId="5A2BA3FB" w14:textId="1E7D4FF2" w:rsidR="000C23F8" w:rsidRPr="00100353" w:rsidRDefault="00BD645D" w:rsidP="000E1555">
      <w:pPr>
        <w:ind w:left="720"/>
        <w:jc w:val="both"/>
        <w:rPr>
          <w:sz w:val="22"/>
          <w:szCs w:val="22"/>
        </w:rPr>
      </w:pPr>
      <w:r w:rsidRPr="00100353">
        <w:rPr>
          <w:sz w:val="22"/>
          <w:szCs w:val="22"/>
        </w:rPr>
        <w:t>Zmiany,</w:t>
      </w:r>
      <w:r w:rsidR="000C23F8" w:rsidRPr="00100353">
        <w:rPr>
          <w:sz w:val="22"/>
          <w:szCs w:val="22"/>
        </w:rPr>
        <w:t xml:space="preserve"> o których mowa w lit d)</w:t>
      </w:r>
      <w:r w:rsidR="000C23F8">
        <w:rPr>
          <w:sz w:val="22"/>
          <w:szCs w:val="22"/>
        </w:rPr>
        <w:t xml:space="preserve"> </w:t>
      </w:r>
      <w:r w:rsidR="000C23F8" w:rsidRPr="00100353">
        <w:rPr>
          <w:sz w:val="22"/>
          <w:szCs w:val="22"/>
        </w:rPr>
        <w:t>-</w:t>
      </w:r>
      <w:r w:rsidR="000C23F8">
        <w:rPr>
          <w:sz w:val="22"/>
          <w:szCs w:val="22"/>
        </w:rPr>
        <w:t xml:space="preserve"> </w:t>
      </w:r>
      <w:r w:rsidR="000C23F8" w:rsidRPr="00100353">
        <w:rPr>
          <w:sz w:val="22"/>
          <w:szCs w:val="22"/>
        </w:rPr>
        <w:t xml:space="preserve">f) nie mogą prowadzić do zwiększenia wynagrodzenia Wykonawcy. </w:t>
      </w:r>
      <w:r w:rsidRPr="00100353">
        <w:rPr>
          <w:sz w:val="22"/>
          <w:szCs w:val="22"/>
        </w:rPr>
        <w:t>Zmiany,</w:t>
      </w:r>
      <w:r w:rsidR="000C23F8" w:rsidRPr="00100353">
        <w:rPr>
          <w:sz w:val="22"/>
          <w:szCs w:val="22"/>
        </w:rPr>
        <w:t xml:space="preserve"> o których mowa w lit a) – c) mogą prowadzić do wzrostu wynagrodzenia Wykonawcy jedynie w wysokości poniesionych przez niego, udokumentowanych kosztów w</w:t>
      </w:r>
      <w:r w:rsidR="00404112">
        <w:rPr>
          <w:sz w:val="22"/>
          <w:szCs w:val="22"/>
        </w:rPr>
        <w:t> </w:t>
      </w:r>
      <w:r w:rsidR="000C23F8" w:rsidRPr="00100353">
        <w:rPr>
          <w:sz w:val="22"/>
          <w:szCs w:val="22"/>
        </w:rPr>
        <w:t>związku z wprowadzeniem zmiany.</w:t>
      </w:r>
    </w:p>
    <w:p w14:paraId="573EBFEE" w14:textId="77777777" w:rsidR="000C23F8" w:rsidRPr="00100353" w:rsidRDefault="000C23F8" w:rsidP="00F76E7B">
      <w:pPr>
        <w:numPr>
          <w:ilvl w:val="2"/>
          <w:numId w:val="59"/>
        </w:numPr>
        <w:jc w:val="both"/>
        <w:rPr>
          <w:sz w:val="22"/>
          <w:szCs w:val="22"/>
        </w:rPr>
      </w:pPr>
      <w:r w:rsidRPr="00100353">
        <w:rPr>
          <w:sz w:val="22"/>
          <w:szCs w:val="22"/>
        </w:rPr>
        <w:t>zmiany będące następstwem okoliczności leżących po stronie Zamawiającego, w szczególności: wstrzymanie realizacji Umowy przez Zamawiającego ze względów technologicznych, organizacyjnych i ekonomicznych.</w:t>
      </w:r>
    </w:p>
    <w:p w14:paraId="1D55EEF2" w14:textId="77777777" w:rsidR="000C23F8" w:rsidRPr="00E66F78" w:rsidRDefault="000C23F8" w:rsidP="00F76E7B">
      <w:pPr>
        <w:numPr>
          <w:ilvl w:val="1"/>
          <w:numId w:val="59"/>
        </w:numPr>
        <w:jc w:val="both"/>
        <w:rPr>
          <w:sz w:val="22"/>
          <w:szCs w:val="22"/>
        </w:rPr>
      </w:pPr>
      <w:r w:rsidRPr="00E66F78">
        <w:rPr>
          <w:sz w:val="22"/>
          <w:szCs w:val="22"/>
        </w:rPr>
        <w:t>Zmiany zakresu rzeczowego Umowy:</w:t>
      </w:r>
    </w:p>
    <w:p w14:paraId="4D8C322E" w14:textId="47EBC1A2" w:rsidR="000C23F8" w:rsidRPr="008B7C74" w:rsidRDefault="000C23F8" w:rsidP="00F76E7B">
      <w:pPr>
        <w:numPr>
          <w:ilvl w:val="2"/>
          <w:numId w:val="59"/>
        </w:numPr>
        <w:jc w:val="both"/>
        <w:rPr>
          <w:sz w:val="22"/>
          <w:szCs w:val="22"/>
        </w:rPr>
      </w:pPr>
      <w:r w:rsidRPr="00E66F78">
        <w:rPr>
          <w:sz w:val="22"/>
          <w:szCs w:val="22"/>
        </w:rPr>
        <w:t xml:space="preserve">Zmniejszenie lub </w:t>
      </w:r>
      <w:r w:rsidR="00BD645D" w:rsidRPr="00E66F78">
        <w:rPr>
          <w:sz w:val="22"/>
          <w:szCs w:val="22"/>
        </w:rPr>
        <w:t>zwiększenie zakresu</w:t>
      </w:r>
      <w:r w:rsidRPr="00E66F78">
        <w:rPr>
          <w:sz w:val="22"/>
          <w:szCs w:val="22"/>
        </w:rPr>
        <w:t xml:space="preserve"> rzeczowego Umowy poprzez jego dostosowanie do aktualnej sytuacji </w:t>
      </w:r>
      <w:r>
        <w:rPr>
          <w:sz w:val="22"/>
          <w:szCs w:val="22"/>
        </w:rPr>
        <w:t>Zamawiającego</w:t>
      </w:r>
      <w:r w:rsidRPr="00E66F78">
        <w:rPr>
          <w:sz w:val="22"/>
          <w:szCs w:val="22"/>
        </w:rPr>
        <w:t xml:space="preserve"> w związku z dokonanymi u </w:t>
      </w:r>
      <w:r>
        <w:rPr>
          <w:sz w:val="22"/>
          <w:szCs w:val="22"/>
        </w:rPr>
        <w:t>Zamawiającego</w:t>
      </w:r>
      <w:r w:rsidRPr="00E66F78">
        <w:rPr>
          <w:sz w:val="22"/>
          <w:szCs w:val="22"/>
        </w:rPr>
        <w:t xml:space="preserve"> zmianami ze względów technologicznych, organizacyjnych i ekonomicznych; Zwiększenie zakresu rzeczowego </w:t>
      </w:r>
      <w:r w:rsidR="00421EFF">
        <w:rPr>
          <w:sz w:val="22"/>
          <w:szCs w:val="22"/>
        </w:rPr>
        <w:t>U</w:t>
      </w:r>
      <w:r w:rsidRPr="00E66F78">
        <w:rPr>
          <w:sz w:val="22"/>
          <w:szCs w:val="22"/>
        </w:rPr>
        <w:t xml:space="preserve">mowy, </w:t>
      </w:r>
      <w:r w:rsidRPr="008B7C74">
        <w:rPr>
          <w:sz w:val="22"/>
          <w:szCs w:val="22"/>
        </w:rPr>
        <w:t xml:space="preserve">może prowadzić do zwiększenia Wartości Umowy, o której mowa </w:t>
      </w:r>
      <w:r w:rsidR="00EB0A36" w:rsidRPr="008B7C74">
        <w:rPr>
          <w:sz w:val="22"/>
          <w:szCs w:val="22"/>
        </w:rPr>
        <w:br/>
      </w:r>
      <w:r w:rsidRPr="008B7C74">
        <w:rPr>
          <w:sz w:val="22"/>
          <w:szCs w:val="22"/>
        </w:rPr>
        <w:t>w</w:t>
      </w:r>
      <w:r w:rsidR="003B576E" w:rsidRPr="008B7C74">
        <w:rPr>
          <w:sz w:val="22"/>
          <w:szCs w:val="22"/>
        </w:rPr>
        <w:t> </w:t>
      </w:r>
      <w:r w:rsidRPr="008B7C74">
        <w:rPr>
          <w:sz w:val="22"/>
          <w:szCs w:val="22"/>
        </w:rPr>
        <w:t>§</w:t>
      </w:r>
      <w:r w:rsidR="003B576E" w:rsidRPr="008B7C74">
        <w:rPr>
          <w:sz w:val="22"/>
          <w:szCs w:val="22"/>
        </w:rPr>
        <w:t> </w:t>
      </w:r>
      <w:r w:rsidRPr="008B7C74">
        <w:rPr>
          <w:sz w:val="22"/>
          <w:szCs w:val="22"/>
        </w:rPr>
        <w:t>3</w:t>
      </w:r>
      <w:r w:rsidR="003B576E" w:rsidRPr="008B7C74">
        <w:rPr>
          <w:sz w:val="22"/>
          <w:szCs w:val="22"/>
        </w:rPr>
        <w:t> </w:t>
      </w:r>
      <w:r w:rsidRPr="008B7C74">
        <w:rPr>
          <w:sz w:val="22"/>
          <w:szCs w:val="22"/>
        </w:rPr>
        <w:t xml:space="preserve">ust. 1. </w:t>
      </w:r>
    </w:p>
    <w:p w14:paraId="166DDCCA" w14:textId="3E77A4CD" w:rsidR="000C23F8" w:rsidRPr="008B7C74" w:rsidRDefault="000C23F8" w:rsidP="00F76E7B">
      <w:pPr>
        <w:numPr>
          <w:ilvl w:val="0"/>
          <w:numId w:val="59"/>
        </w:numPr>
        <w:jc w:val="both"/>
        <w:rPr>
          <w:sz w:val="22"/>
          <w:szCs w:val="22"/>
        </w:rPr>
      </w:pPr>
      <w:r w:rsidRPr="008B7C74">
        <w:rPr>
          <w:sz w:val="22"/>
          <w:szCs w:val="22"/>
        </w:rPr>
        <w:t xml:space="preserve">Zmiany </w:t>
      </w:r>
      <w:r w:rsidR="00421EFF" w:rsidRPr="008B7C74">
        <w:rPr>
          <w:sz w:val="22"/>
          <w:szCs w:val="22"/>
        </w:rPr>
        <w:t>U</w:t>
      </w:r>
      <w:r w:rsidRPr="008B7C74">
        <w:rPr>
          <w:sz w:val="22"/>
          <w:szCs w:val="22"/>
        </w:rPr>
        <w:t xml:space="preserve">mowy </w:t>
      </w:r>
      <w:r w:rsidR="00BD645D" w:rsidRPr="008B7C74">
        <w:rPr>
          <w:sz w:val="22"/>
          <w:szCs w:val="22"/>
        </w:rPr>
        <w:t>niewymagające</w:t>
      </w:r>
      <w:r w:rsidRPr="008B7C74">
        <w:rPr>
          <w:sz w:val="22"/>
          <w:szCs w:val="22"/>
        </w:rPr>
        <w:t xml:space="preserve"> formy aneksu:</w:t>
      </w:r>
    </w:p>
    <w:p w14:paraId="0FBBEF34" w14:textId="17E26A4F" w:rsidR="000C23F8" w:rsidRPr="008B7C74" w:rsidRDefault="000C23F8" w:rsidP="00F76E7B">
      <w:pPr>
        <w:pStyle w:val="Akapitzlist"/>
        <w:numPr>
          <w:ilvl w:val="0"/>
          <w:numId w:val="57"/>
        </w:numPr>
        <w:contextualSpacing w:val="0"/>
        <w:jc w:val="both"/>
        <w:rPr>
          <w:sz w:val="22"/>
          <w:szCs w:val="22"/>
        </w:rPr>
      </w:pPr>
      <w:r w:rsidRPr="008B7C74">
        <w:rPr>
          <w:sz w:val="22"/>
          <w:szCs w:val="22"/>
        </w:rPr>
        <w:t xml:space="preserve">zmiana treści dokumentów przedstawianych wzajemnie przez Strony w trakcie realizacji Umowy lub sposobu informowania o realizacji Umowy. Zmiana ta nie może spowodować braku informacji niezbędnych Zamawiającemu do prawidłowej realizacji </w:t>
      </w:r>
      <w:r w:rsidR="00421EFF" w:rsidRPr="008B7C74">
        <w:rPr>
          <w:sz w:val="22"/>
          <w:szCs w:val="22"/>
        </w:rPr>
        <w:t>U</w:t>
      </w:r>
      <w:r w:rsidRPr="008B7C74">
        <w:rPr>
          <w:sz w:val="22"/>
          <w:szCs w:val="22"/>
        </w:rPr>
        <w:t xml:space="preserve">mowy (ust. </w:t>
      </w:r>
      <w:r w:rsidR="00D42E28" w:rsidRPr="008B7C74">
        <w:rPr>
          <w:sz w:val="22"/>
          <w:szCs w:val="22"/>
        </w:rPr>
        <w:t>2</w:t>
      </w:r>
      <w:r w:rsidRPr="008B7C74">
        <w:rPr>
          <w:sz w:val="22"/>
          <w:szCs w:val="22"/>
        </w:rPr>
        <w:t xml:space="preserve"> pkt 2) lit. f))</w:t>
      </w:r>
    </w:p>
    <w:p w14:paraId="37D44BBF" w14:textId="7C506E2D" w:rsidR="000C23F8" w:rsidRPr="008B7C74" w:rsidRDefault="000C23F8" w:rsidP="00F76E7B">
      <w:pPr>
        <w:pStyle w:val="Akapitzlist"/>
        <w:numPr>
          <w:ilvl w:val="0"/>
          <w:numId w:val="57"/>
        </w:numPr>
        <w:contextualSpacing w:val="0"/>
        <w:jc w:val="both"/>
        <w:rPr>
          <w:sz w:val="22"/>
          <w:szCs w:val="22"/>
        </w:rPr>
      </w:pPr>
      <w:r w:rsidRPr="008B7C74">
        <w:rPr>
          <w:sz w:val="22"/>
          <w:szCs w:val="22"/>
        </w:rPr>
        <w:t xml:space="preserve">zmiana lub wprowadzenie nowego </w:t>
      </w:r>
      <w:proofErr w:type="gramStart"/>
      <w:r w:rsidRPr="008B7C74">
        <w:rPr>
          <w:sz w:val="22"/>
          <w:szCs w:val="22"/>
        </w:rPr>
        <w:t>Podwykonawcy  (</w:t>
      </w:r>
      <w:proofErr w:type="gramEnd"/>
      <w:r w:rsidRPr="008B7C74">
        <w:rPr>
          <w:sz w:val="22"/>
          <w:szCs w:val="22"/>
        </w:rPr>
        <w:t>§</w:t>
      </w:r>
      <w:r w:rsidR="00486EFC" w:rsidRPr="008B7C74">
        <w:rPr>
          <w:sz w:val="22"/>
          <w:szCs w:val="22"/>
        </w:rPr>
        <w:t xml:space="preserve"> </w:t>
      </w:r>
      <w:r w:rsidR="002C119A" w:rsidRPr="008B7C74">
        <w:rPr>
          <w:sz w:val="22"/>
          <w:szCs w:val="22"/>
        </w:rPr>
        <w:t>8</w:t>
      </w:r>
      <w:r w:rsidRPr="008B7C74">
        <w:rPr>
          <w:sz w:val="22"/>
          <w:szCs w:val="22"/>
        </w:rPr>
        <w:t xml:space="preserve"> ust. </w:t>
      </w:r>
      <w:r w:rsidR="00171ACB" w:rsidRPr="008B7C74">
        <w:rPr>
          <w:sz w:val="22"/>
          <w:szCs w:val="22"/>
        </w:rPr>
        <w:t>13</w:t>
      </w:r>
      <w:r w:rsidRPr="008B7C74">
        <w:rPr>
          <w:sz w:val="22"/>
          <w:szCs w:val="22"/>
        </w:rPr>
        <w:t>),</w:t>
      </w:r>
    </w:p>
    <w:p w14:paraId="666ABE85" w14:textId="712D04CD" w:rsidR="000C23F8" w:rsidRPr="008B7C74" w:rsidRDefault="000C23F8" w:rsidP="00F76E7B">
      <w:pPr>
        <w:pStyle w:val="Akapitzlist"/>
        <w:numPr>
          <w:ilvl w:val="0"/>
          <w:numId w:val="57"/>
        </w:numPr>
        <w:contextualSpacing w:val="0"/>
        <w:jc w:val="both"/>
        <w:rPr>
          <w:sz w:val="22"/>
          <w:szCs w:val="22"/>
        </w:rPr>
      </w:pPr>
      <w:r w:rsidRPr="008B7C74">
        <w:rPr>
          <w:sz w:val="22"/>
          <w:szCs w:val="22"/>
        </w:rPr>
        <w:t>zmiana osób odpowiedzialnych za nadzór (§</w:t>
      </w:r>
      <w:r w:rsidR="00486EFC" w:rsidRPr="008B7C74">
        <w:rPr>
          <w:sz w:val="22"/>
          <w:szCs w:val="22"/>
        </w:rPr>
        <w:t xml:space="preserve"> </w:t>
      </w:r>
      <w:r w:rsidR="002C119A" w:rsidRPr="008B7C74">
        <w:rPr>
          <w:sz w:val="22"/>
          <w:szCs w:val="22"/>
        </w:rPr>
        <w:t>9</w:t>
      </w:r>
      <w:r w:rsidRPr="008B7C74">
        <w:rPr>
          <w:sz w:val="22"/>
          <w:szCs w:val="22"/>
        </w:rPr>
        <w:t xml:space="preserve"> ust. 3),</w:t>
      </w:r>
    </w:p>
    <w:p w14:paraId="34AE7B1B" w14:textId="6D06C097" w:rsidR="002F2DD7" w:rsidRPr="00A62261" w:rsidRDefault="000C23F8" w:rsidP="00F76E7B">
      <w:pPr>
        <w:pStyle w:val="Akapitzlist"/>
        <w:numPr>
          <w:ilvl w:val="0"/>
          <w:numId w:val="57"/>
        </w:numPr>
        <w:contextualSpacing w:val="0"/>
        <w:jc w:val="both"/>
        <w:rPr>
          <w:i/>
          <w:iCs/>
          <w:sz w:val="22"/>
          <w:szCs w:val="22"/>
        </w:rPr>
      </w:pPr>
      <w:r w:rsidRPr="008B7C74">
        <w:rPr>
          <w:sz w:val="22"/>
          <w:szCs w:val="22"/>
        </w:rPr>
        <w:t>zmiana terminu realizacji w związku z wystąpieniem siły wyższej, wg zasad określonych w</w:t>
      </w:r>
      <w:r w:rsidR="00E96E5D" w:rsidRPr="008B7C74">
        <w:rPr>
          <w:sz w:val="22"/>
          <w:szCs w:val="22"/>
        </w:rPr>
        <w:t> </w:t>
      </w:r>
      <w:r w:rsidRPr="008B7C74">
        <w:rPr>
          <w:sz w:val="22"/>
          <w:szCs w:val="22"/>
        </w:rPr>
        <w:t>§</w:t>
      </w:r>
      <w:r w:rsidR="00486EFC" w:rsidRPr="008B7C74">
        <w:rPr>
          <w:sz w:val="22"/>
          <w:szCs w:val="22"/>
        </w:rPr>
        <w:t> </w:t>
      </w:r>
      <w:r w:rsidR="002C119A" w:rsidRPr="008B7C74">
        <w:rPr>
          <w:sz w:val="22"/>
          <w:szCs w:val="22"/>
        </w:rPr>
        <w:t>18</w:t>
      </w:r>
      <w:r w:rsidR="00E96E5D" w:rsidRPr="008B7C74">
        <w:rPr>
          <w:sz w:val="22"/>
          <w:szCs w:val="22"/>
        </w:rPr>
        <w:t> </w:t>
      </w:r>
      <w:r w:rsidRPr="008B7C74">
        <w:rPr>
          <w:sz w:val="22"/>
          <w:szCs w:val="22"/>
        </w:rPr>
        <w:t>ust.</w:t>
      </w:r>
      <w:r w:rsidR="00037609" w:rsidRPr="008B7C74">
        <w:rPr>
          <w:sz w:val="22"/>
          <w:szCs w:val="22"/>
        </w:rPr>
        <w:t xml:space="preserve"> </w:t>
      </w:r>
      <w:r w:rsidRPr="008B7C74">
        <w:rPr>
          <w:sz w:val="22"/>
          <w:szCs w:val="22"/>
        </w:rPr>
        <w:t>4</w:t>
      </w:r>
      <w:r w:rsidR="002D3270" w:rsidRPr="008B7C74">
        <w:rPr>
          <w:sz w:val="22"/>
          <w:szCs w:val="22"/>
        </w:rPr>
        <w:t>.</w:t>
      </w:r>
    </w:p>
    <w:p w14:paraId="73D04A53" w14:textId="0C9599DD" w:rsidR="00A62261" w:rsidRPr="00720B3A" w:rsidRDefault="00A62261" w:rsidP="00F76E7B">
      <w:pPr>
        <w:pStyle w:val="Akapitzlist"/>
        <w:numPr>
          <w:ilvl w:val="0"/>
          <w:numId w:val="57"/>
        </w:numPr>
        <w:contextualSpacing w:val="0"/>
        <w:jc w:val="both"/>
        <w:rPr>
          <w:i/>
          <w:iCs/>
          <w:color w:val="000000" w:themeColor="text1"/>
          <w:sz w:val="22"/>
          <w:szCs w:val="22"/>
        </w:rPr>
      </w:pPr>
      <w:r w:rsidRPr="00720B3A">
        <w:rPr>
          <w:i/>
          <w:iCs/>
          <w:color w:val="000000" w:themeColor="text1"/>
          <w:sz w:val="22"/>
          <w:szCs w:val="22"/>
        </w:rPr>
        <w:t>zmiana załączników dotyczących rozliczania wykonanej usługi z zachowaniem istotnych elementów ich treści (</w:t>
      </w:r>
      <w:r w:rsidR="00BD645D" w:rsidRPr="00720B3A">
        <w:rPr>
          <w:i/>
          <w:iCs/>
          <w:color w:val="000000" w:themeColor="text1"/>
          <w:sz w:val="22"/>
          <w:szCs w:val="22"/>
        </w:rPr>
        <w:t xml:space="preserve">wskazanych w </w:t>
      </w:r>
      <w:r w:rsidRPr="00720B3A">
        <w:rPr>
          <w:i/>
          <w:iCs/>
          <w:color w:val="000000" w:themeColor="text1"/>
          <w:sz w:val="22"/>
          <w:szCs w:val="22"/>
        </w:rPr>
        <w:t>załącznik nr 1 do umowy)</w:t>
      </w:r>
    </w:p>
    <w:p w14:paraId="32DF3309" w14:textId="01FDF8A3" w:rsidR="000C23F8" w:rsidRPr="008B7C74" w:rsidRDefault="000C23F8" w:rsidP="00A91307">
      <w:pPr>
        <w:pStyle w:val="Nagwek2"/>
      </w:pPr>
      <w:bookmarkStart w:id="211" w:name="_Toc64016213"/>
      <w:bookmarkStart w:id="212" w:name="_Toc106095875"/>
      <w:bookmarkStart w:id="213" w:name="_Toc106096315"/>
      <w:bookmarkStart w:id="214" w:name="_Toc106096419"/>
      <w:bookmarkStart w:id="215" w:name="_Toc128388022"/>
      <w:bookmarkStart w:id="216" w:name="_Hlk67826426"/>
      <w:bookmarkEnd w:id="210"/>
      <w:r w:rsidRPr="008B7C74">
        <w:t>Ochrona danych osobowych</w:t>
      </w:r>
      <w:bookmarkEnd w:id="211"/>
      <w:bookmarkEnd w:id="212"/>
      <w:bookmarkEnd w:id="213"/>
      <w:bookmarkEnd w:id="214"/>
      <w:bookmarkEnd w:id="215"/>
      <w:r w:rsidRPr="008B7C74">
        <w:t xml:space="preserve"> </w:t>
      </w:r>
    </w:p>
    <w:p w14:paraId="4FCBCBB3" w14:textId="54A8E06D" w:rsidR="000C23F8" w:rsidRPr="000B171E" w:rsidRDefault="000C23F8" w:rsidP="000B171E">
      <w:pPr>
        <w:pStyle w:val="Akapitzlist"/>
        <w:ind w:left="0"/>
        <w:contextualSpacing w:val="0"/>
        <w:jc w:val="both"/>
        <w:rPr>
          <w:b/>
          <w:bCs/>
          <w:sz w:val="22"/>
          <w:szCs w:val="22"/>
        </w:rPr>
      </w:pPr>
      <w:r w:rsidRPr="008B7C74">
        <w:rPr>
          <w:sz w:val="22"/>
          <w:szCs w:val="22"/>
        </w:rPr>
        <w:t xml:space="preserve">Uregulowania dotyczące ochrony danych osobowych zawarte zostały w </w:t>
      </w:r>
      <w:r w:rsidRPr="008B7C74">
        <w:rPr>
          <w:b/>
          <w:bCs/>
          <w:sz w:val="22"/>
          <w:szCs w:val="22"/>
        </w:rPr>
        <w:t xml:space="preserve">Załączniku nr </w:t>
      </w:r>
      <w:r w:rsidR="003C6E73" w:rsidRPr="008B7C74">
        <w:rPr>
          <w:b/>
          <w:bCs/>
          <w:sz w:val="22"/>
          <w:szCs w:val="22"/>
        </w:rPr>
        <w:t xml:space="preserve">2 </w:t>
      </w:r>
      <w:r w:rsidRPr="008B7C74">
        <w:rPr>
          <w:b/>
          <w:bCs/>
          <w:sz w:val="22"/>
          <w:szCs w:val="22"/>
        </w:rPr>
        <w:t>do Umowy.</w:t>
      </w:r>
      <w:bookmarkEnd w:id="216"/>
    </w:p>
    <w:p w14:paraId="58527156" w14:textId="788CEDB6" w:rsidR="000C23F8" w:rsidRPr="00E66F78" w:rsidRDefault="000C23F8" w:rsidP="00A91307">
      <w:pPr>
        <w:pStyle w:val="Nagwek2"/>
      </w:pPr>
      <w:bookmarkStart w:id="217" w:name="_Toc64016214"/>
      <w:bookmarkStart w:id="218" w:name="_Toc106095876"/>
      <w:bookmarkStart w:id="219" w:name="_Toc106096316"/>
      <w:bookmarkStart w:id="220" w:name="_Toc106096420"/>
      <w:bookmarkStart w:id="221" w:name="_Toc128388023"/>
      <w:r w:rsidRPr="00500E2A">
        <w:t xml:space="preserve">Ochrona tajemnic </w:t>
      </w:r>
      <w:r w:rsidRPr="00E66F78">
        <w:t>przedsiębiorcy, zachowanie poufności</w:t>
      </w:r>
      <w:bookmarkEnd w:id="217"/>
      <w:bookmarkEnd w:id="218"/>
      <w:bookmarkEnd w:id="219"/>
      <w:bookmarkEnd w:id="220"/>
      <w:bookmarkEnd w:id="221"/>
      <w:r w:rsidRPr="00E66F78">
        <w:t xml:space="preserve"> </w:t>
      </w:r>
    </w:p>
    <w:p w14:paraId="6DD2CBE1" w14:textId="42F3E3A6" w:rsidR="000C23F8" w:rsidRPr="00E66F78" w:rsidRDefault="000C23F8" w:rsidP="00F76E7B">
      <w:pPr>
        <w:numPr>
          <w:ilvl w:val="0"/>
          <w:numId w:val="50"/>
        </w:numPr>
        <w:ind w:hanging="357"/>
        <w:jc w:val="both"/>
        <w:rPr>
          <w:sz w:val="22"/>
          <w:szCs w:val="22"/>
        </w:rPr>
      </w:pPr>
      <w:bookmarkStart w:id="222" w:name="_Hlk67826457"/>
      <w:r w:rsidRPr="00E66F78">
        <w:rPr>
          <w:sz w:val="22"/>
          <w:szCs w:val="22"/>
        </w:rPr>
        <w:t>Strony zobowiązują się do zachowania w tajemnicy informacji technicznych, technologicznych, organizacyjnych, handlowych i innych, udostępnionych wzajemnie w związku z wykonywaniem Umowy i do niewykorzystywania ich w jakimkolwiek innym celu niż określony w Umowie, a także do zachowania w tajemnicy tych informacji, których ujawnienie osobom trzecim lub wykorzystanie ich przez Strony w</w:t>
      </w:r>
      <w:r w:rsidR="00404112">
        <w:rPr>
          <w:sz w:val="22"/>
          <w:szCs w:val="22"/>
        </w:rPr>
        <w:t> </w:t>
      </w:r>
      <w:r w:rsidRPr="00E66F78">
        <w:rPr>
          <w:sz w:val="22"/>
          <w:szCs w:val="22"/>
        </w:rPr>
        <w:t xml:space="preserve">innym celu niż realizacja Umowy, mogłyby narazić interesy Stron w czasie obowiązywania lub po rozwiązaniu Umowy. Wykonawca przyjmuje do wiadomości, że wszystkie dane będące przedmiotem bądź wynikiem przetwarzania na podstawie Umowy są własnością </w:t>
      </w:r>
      <w:r>
        <w:rPr>
          <w:sz w:val="22"/>
          <w:szCs w:val="22"/>
        </w:rPr>
        <w:t>Zamawiającego</w:t>
      </w:r>
      <w:r w:rsidRPr="00E66F78">
        <w:rPr>
          <w:sz w:val="22"/>
          <w:szCs w:val="22"/>
        </w:rPr>
        <w:t xml:space="preserve">. </w:t>
      </w:r>
    </w:p>
    <w:p w14:paraId="4AE45632" w14:textId="08B4CDD5" w:rsidR="000C23F8" w:rsidRPr="00E66F78" w:rsidRDefault="000C23F8" w:rsidP="00F76E7B">
      <w:pPr>
        <w:numPr>
          <w:ilvl w:val="0"/>
          <w:numId w:val="50"/>
        </w:numPr>
        <w:ind w:hanging="357"/>
        <w:jc w:val="both"/>
        <w:rPr>
          <w:sz w:val="22"/>
          <w:szCs w:val="22"/>
        </w:rPr>
      </w:pPr>
      <w:r w:rsidRPr="00E66F78">
        <w:rPr>
          <w:sz w:val="22"/>
          <w:szCs w:val="22"/>
        </w:rPr>
        <w:t xml:space="preserve">Wykonawca zobowiązuje się do usunięcia danych będących własnością </w:t>
      </w:r>
      <w:r>
        <w:rPr>
          <w:sz w:val="22"/>
          <w:szCs w:val="22"/>
        </w:rPr>
        <w:t>Zamawiającego</w:t>
      </w:r>
      <w:r w:rsidRPr="00E66F78">
        <w:rPr>
          <w:sz w:val="22"/>
          <w:szCs w:val="22"/>
        </w:rPr>
        <w:t xml:space="preserve"> po rozwiązaniu Umowy, przy czym Wykonawca ma prawo zachować po jednej kopii wszystkich dokumentów i informacji pozyskanych w związku z </w:t>
      </w:r>
      <w:r w:rsidR="00720B3A" w:rsidRPr="00E66F78">
        <w:rPr>
          <w:sz w:val="22"/>
          <w:szCs w:val="22"/>
        </w:rPr>
        <w:t>realizacją Umowy</w:t>
      </w:r>
      <w:r w:rsidRPr="00E66F78">
        <w:rPr>
          <w:sz w:val="22"/>
          <w:szCs w:val="22"/>
        </w:rPr>
        <w:t xml:space="preserve">. </w:t>
      </w:r>
    </w:p>
    <w:p w14:paraId="34CBA5E4" w14:textId="77777777" w:rsidR="000C23F8" w:rsidRPr="00E66F78" w:rsidRDefault="000C23F8" w:rsidP="00F76E7B">
      <w:pPr>
        <w:numPr>
          <w:ilvl w:val="0"/>
          <w:numId w:val="50"/>
        </w:numPr>
        <w:ind w:hanging="357"/>
        <w:jc w:val="both"/>
        <w:rPr>
          <w:sz w:val="22"/>
          <w:szCs w:val="22"/>
        </w:rPr>
      </w:pPr>
      <w:r w:rsidRPr="00E66F78">
        <w:rPr>
          <w:sz w:val="22"/>
          <w:szCs w:val="22"/>
        </w:rPr>
        <w:t xml:space="preserve">Wykonawca przyjmuje do wiadomości, że wszystkie dane będące przedmiotem bądź wynikiem przetwarzania na podstawie Umowy są prawnie chronioną tajemnicą </w:t>
      </w:r>
      <w:r>
        <w:rPr>
          <w:sz w:val="22"/>
          <w:szCs w:val="22"/>
        </w:rPr>
        <w:t>Zamawiającego</w:t>
      </w:r>
      <w:r w:rsidRPr="00E66F78">
        <w:rPr>
          <w:sz w:val="22"/>
          <w:szCs w:val="22"/>
        </w:rPr>
        <w:t xml:space="preserve"> i bez wyraźnej zgody </w:t>
      </w:r>
      <w:r>
        <w:rPr>
          <w:sz w:val="22"/>
          <w:szCs w:val="22"/>
        </w:rPr>
        <w:t>Zamawiającego</w:t>
      </w:r>
      <w:r w:rsidRPr="00E66F78">
        <w:rPr>
          <w:sz w:val="22"/>
          <w:szCs w:val="22"/>
        </w:rPr>
        <w:t xml:space="preserve"> nie mogą być przez Wykonawcę, jego pracowników lub jakiekolwiek osoby, za które Wykonawca ponosi prawną odpowiedzialność, poza zakresem Umowy przetwarzane, ani też korygowane czy udostępnione jakiejkolwiek osobie w jakikolwiek sposób.</w:t>
      </w:r>
    </w:p>
    <w:p w14:paraId="03A7DA9F" w14:textId="027578CE" w:rsidR="000C23F8" w:rsidRPr="00E66F78" w:rsidRDefault="000C23F8" w:rsidP="00F76E7B">
      <w:pPr>
        <w:numPr>
          <w:ilvl w:val="0"/>
          <w:numId w:val="50"/>
        </w:numPr>
        <w:ind w:hanging="357"/>
        <w:jc w:val="both"/>
        <w:rPr>
          <w:sz w:val="22"/>
          <w:szCs w:val="22"/>
        </w:rPr>
      </w:pPr>
      <w:r w:rsidRPr="00E66F78">
        <w:rPr>
          <w:sz w:val="22"/>
          <w:szCs w:val="22"/>
        </w:rPr>
        <w:t xml:space="preserve">Wykonawca nie jest zobowiązany </w:t>
      </w:r>
      <w:r w:rsidR="00720B3A" w:rsidRPr="00E66F78">
        <w:rPr>
          <w:sz w:val="22"/>
          <w:szCs w:val="22"/>
        </w:rPr>
        <w:t>traktować</w:t>
      </w:r>
      <w:r w:rsidRPr="00E66F78">
        <w:rPr>
          <w:sz w:val="22"/>
          <w:szCs w:val="22"/>
        </w:rPr>
        <w:t xml:space="preserve"> jako poufnej, żadnej informacji ujawnionej mu przez </w:t>
      </w:r>
      <w:r>
        <w:rPr>
          <w:sz w:val="22"/>
          <w:szCs w:val="22"/>
        </w:rPr>
        <w:t>Zamawiającego</w:t>
      </w:r>
      <w:r w:rsidRPr="00E66F78">
        <w:rPr>
          <w:sz w:val="22"/>
          <w:szCs w:val="22"/>
        </w:rPr>
        <w:t>, która:</w:t>
      </w:r>
    </w:p>
    <w:p w14:paraId="597AC17A" w14:textId="77777777" w:rsidR="000C23F8" w:rsidRPr="00E66F78" w:rsidRDefault="000C23F8" w:rsidP="00F76E7B">
      <w:pPr>
        <w:numPr>
          <w:ilvl w:val="1"/>
          <w:numId w:val="50"/>
        </w:numPr>
        <w:jc w:val="both"/>
        <w:rPr>
          <w:sz w:val="22"/>
          <w:szCs w:val="22"/>
        </w:rPr>
      </w:pPr>
      <w:r w:rsidRPr="00E66F78">
        <w:rPr>
          <w:sz w:val="22"/>
          <w:szCs w:val="22"/>
        </w:rPr>
        <w:lastRenderedPageBreak/>
        <w:t xml:space="preserve">była zgodnie z prawem znana Wykonawcy przed jej ujawnieniem przez </w:t>
      </w:r>
      <w:proofErr w:type="gramStart"/>
      <w:r>
        <w:rPr>
          <w:sz w:val="22"/>
          <w:szCs w:val="22"/>
        </w:rPr>
        <w:t>Zamawiającego</w:t>
      </w:r>
      <w:r w:rsidRPr="00E66F78">
        <w:rPr>
          <w:sz w:val="22"/>
          <w:szCs w:val="22"/>
        </w:rPr>
        <w:t>,</w:t>
      </w:r>
      <w:proofErr w:type="gramEnd"/>
      <w:r w:rsidRPr="00E66F78">
        <w:rPr>
          <w:sz w:val="22"/>
          <w:szCs w:val="22"/>
        </w:rPr>
        <w:t xml:space="preserve"> lub</w:t>
      </w:r>
    </w:p>
    <w:p w14:paraId="555D5C9B" w14:textId="77777777" w:rsidR="000C23F8" w:rsidRPr="00E66F78" w:rsidRDefault="000C23F8" w:rsidP="00F76E7B">
      <w:pPr>
        <w:numPr>
          <w:ilvl w:val="1"/>
          <w:numId w:val="50"/>
        </w:numPr>
        <w:jc w:val="both"/>
        <w:rPr>
          <w:sz w:val="22"/>
          <w:szCs w:val="22"/>
        </w:rPr>
      </w:pPr>
      <w:r w:rsidRPr="00E66F78">
        <w:rPr>
          <w:sz w:val="22"/>
          <w:szCs w:val="22"/>
        </w:rPr>
        <w:t xml:space="preserve">została bez żadnych ograniczeń w zakresie poufności przekazana przez </w:t>
      </w:r>
      <w:r>
        <w:rPr>
          <w:sz w:val="22"/>
          <w:szCs w:val="22"/>
        </w:rPr>
        <w:t>Zamawiającego</w:t>
      </w:r>
      <w:r w:rsidRPr="00E66F78">
        <w:rPr>
          <w:sz w:val="22"/>
          <w:szCs w:val="22"/>
        </w:rPr>
        <w:t xml:space="preserve"> jakiejkolwiek osobie lub jednostce, lub </w:t>
      </w:r>
    </w:p>
    <w:p w14:paraId="79B686BD" w14:textId="77777777" w:rsidR="000C23F8" w:rsidRPr="00E66F78" w:rsidRDefault="000C23F8" w:rsidP="00F76E7B">
      <w:pPr>
        <w:numPr>
          <w:ilvl w:val="1"/>
          <w:numId w:val="50"/>
        </w:numPr>
        <w:jc w:val="both"/>
        <w:rPr>
          <w:sz w:val="22"/>
          <w:szCs w:val="22"/>
        </w:rPr>
      </w:pPr>
      <w:r w:rsidRPr="00E66F78">
        <w:rPr>
          <w:sz w:val="22"/>
          <w:szCs w:val="22"/>
        </w:rPr>
        <w:t xml:space="preserve">jest powszechnie znana lub została ujawniona publiczne bez naruszenia niniejszej klauzuli poufności. </w:t>
      </w:r>
    </w:p>
    <w:p w14:paraId="6A5BF818" w14:textId="2171320C" w:rsidR="000C23F8" w:rsidRPr="00E66F78" w:rsidRDefault="000C23F8" w:rsidP="00F76E7B">
      <w:pPr>
        <w:numPr>
          <w:ilvl w:val="0"/>
          <w:numId w:val="50"/>
        </w:numPr>
        <w:ind w:hanging="357"/>
        <w:jc w:val="both"/>
        <w:rPr>
          <w:sz w:val="22"/>
          <w:szCs w:val="22"/>
        </w:rPr>
      </w:pPr>
      <w:r w:rsidRPr="00E66F78">
        <w:rPr>
          <w:sz w:val="22"/>
          <w:szCs w:val="22"/>
        </w:rPr>
        <w:t>Ujawnienie informacji stanowiących tajemnicę przedsiębiorstwa jest także dopuszczalne w następujących sytuacjach:</w:t>
      </w:r>
    </w:p>
    <w:p w14:paraId="65499F3C" w14:textId="37E46A9D" w:rsidR="000C23F8" w:rsidRPr="00E66F78" w:rsidRDefault="000C23F8" w:rsidP="00F76E7B">
      <w:pPr>
        <w:numPr>
          <w:ilvl w:val="1"/>
          <w:numId w:val="50"/>
        </w:numPr>
        <w:ind w:left="714" w:hanging="357"/>
        <w:jc w:val="both"/>
        <w:rPr>
          <w:sz w:val="22"/>
          <w:szCs w:val="22"/>
        </w:rPr>
      </w:pPr>
      <w:r w:rsidRPr="00E66F78">
        <w:rPr>
          <w:sz w:val="22"/>
          <w:szCs w:val="22"/>
        </w:rPr>
        <w:t>Wykonawca może w razie potrzeby dzielić się informacjami związanymi z realizacją Umowy z</w:t>
      </w:r>
      <w:r w:rsidR="00404112">
        <w:rPr>
          <w:sz w:val="22"/>
          <w:szCs w:val="22"/>
        </w:rPr>
        <w:t> </w:t>
      </w:r>
      <w:r w:rsidRPr="00E66F78">
        <w:rPr>
          <w:sz w:val="22"/>
          <w:szCs w:val="22"/>
        </w:rPr>
        <w:t>Podwykonawcami zaangażowanymi w realizację Umowy, z zastrzeżeniem zachowania poufności informacji przez Podwykonawców;</w:t>
      </w:r>
    </w:p>
    <w:p w14:paraId="546EBDED" w14:textId="77777777" w:rsidR="000C23F8" w:rsidRPr="00500E2A" w:rsidRDefault="000C23F8" w:rsidP="00F76E7B">
      <w:pPr>
        <w:numPr>
          <w:ilvl w:val="1"/>
          <w:numId w:val="50"/>
        </w:numPr>
        <w:ind w:left="714" w:hanging="357"/>
        <w:jc w:val="both"/>
        <w:rPr>
          <w:sz w:val="22"/>
          <w:szCs w:val="22"/>
        </w:rPr>
      </w:pPr>
      <w:r w:rsidRPr="00E66F78">
        <w:rPr>
          <w:sz w:val="22"/>
          <w:szCs w:val="22"/>
        </w:rPr>
        <w:t xml:space="preserve">Wykonawca </w:t>
      </w:r>
      <w:r w:rsidRPr="00500E2A">
        <w:rPr>
          <w:sz w:val="22"/>
          <w:szCs w:val="22"/>
        </w:rPr>
        <w:t xml:space="preserve">może ujawniać informacje osobom trzecim, takim jak </w:t>
      </w:r>
      <w:r w:rsidRPr="00893031">
        <w:rPr>
          <w:sz w:val="22"/>
          <w:szCs w:val="22"/>
        </w:rPr>
        <w:t xml:space="preserve">doradcy i/lub </w:t>
      </w:r>
      <w:r w:rsidRPr="00500E2A">
        <w:rPr>
          <w:sz w:val="22"/>
          <w:szCs w:val="22"/>
        </w:rPr>
        <w:t xml:space="preserve">ubezpieczyciele zobowiązani ustawowo do zachowania tajemnicy zawodowej. </w:t>
      </w:r>
    </w:p>
    <w:p w14:paraId="377913FA" w14:textId="50DADBC1" w:rsidR="000C23F8" w:rsidRPr="00E66F78" w:rsidRDefault="000C23F8" w:rsidP="00F76E7B">
      <w:pPr>
        <w:numPr>
          <w:ilvl w:val="1"/>
          <w:numId w:val="50"/>
        </w:numPr>
        <w:ind w:left="714" w:hanging="357"/>
        <w:jc w:val="both"/>
        <w:rPr>
          <w:sz w:val="22"/>
          <w:szCs w:val="22"/>
        </w:rPr>
      </w:pPr>
      <w:r w:rsidRPr="00500E2A">
        <w:rPr>
          <w:sz w:val="22"/>
          <w:szCs w:val="22"/>
        </w:rPr>
        <w:t>Wykonawca może ujawniać informacje, które ma obowiązek ujawnić na podstawie bezwzględnie obowiązujących przepisów prawa (w tym przepisów dotyczących obowiązków informacyjnych spółek publicznych), orzeczeń sądowych, decyzji administracyjnych, lub na żądanie organów państwowych</w:t>
      </w:r>
      <w:r w:rsidRPr="00E66F78">
        <w:rPr>
          <w:sz w:val="22"/>
          <w:szCs w:val="22"/>
        </w:rPr>
        <w:t>, gdy obowiązek przekazania im takich informacji wynika z przepisów prawa.</w:t>
      </w:r>
    </w:p>
    <w:p w14:paraId="3B00205B" w14:textId="77777777" w:rsidR="000C23F8" w:rsidRPr="00500E2A" w:rsidRDefault="000C23F8" w:rsidP="00F76E7B">
      <w:pPr>
        <w:numPr>
          <w:ilvl w:val="0"/>
          <w:numId w:val="50"/>
        </w:numPr>
        <w:ind w:left="363" w:hanging="357"/>
        <w:jc w:val="both"/>
        <w:rPr>
          <w:sz w:val="22"/>
          <w:szCs w:val="22"/>
        </w:rPr>
      </w:pPr>
      <w:r w:rsidRPr="00E66F78">
        <w:rPr>
          <w:sz w:val="22"/>
          <w:szCs w:val="22"/>
        </w:rPr>
        <w:t xml:space="preserve">W sytuacjach, o których mowa w </w:t>
      </w:r>
      <w:r w:rsidRPr="00500E2A">
        <w:rPr>
          <w:sz w:val="22"/>
          <w:szCs w:val="22"/>
        </w:rPr>
        <w:t>ust. 5 pkt 1-2, podmioty które pozyskają informacje, są zobowiązane do zachowania ich poufności.</w:t>
      </w:r>
    </w:p>
    <w:p w14:paraId="0EE6284A" w14:textId="242EC323" w:rsidR="000C23F8" w:rsidRPr="00E66F78" w:rsidRDefault="000C23F8" w:rsidP="00F76E7B">
      <w:pPr>
        <w:numPr>
          <w:ilvl w:val="0"/>
          <w:numId w:val="50"/>
        </w:numPr>
        <w:ind w:left="363" w:hanging="357"/>
        <w:jc w:val="both"/>
        <w:rPr>
          <w:sz w:val="22"/>
          <w:szCs w:val="22"/>
        </w:rPr>
      </w:pPr>
      <w:r w:rsidRPr="00500E2A">
        <w:rPr>
          <w:sz w:val="22"/>
          <w:szCs w:val="22"/>
        </w:rPr>
        <w:t>Wykonawca zobowiązuje się, że wszelkie dane i in</w:t>
      </w:r>
      <w:r w:rsidRPr="00E66F78">
        <w:rPr>
          <w:sz w:val="22"/>
          <w:szCs w:val="22"/>
        </w:rPr>
        <w:t xml:space="preserve">formacje uzyskane w związku z wykonywaniem Umowy na temat stanu, organizacji i interesów </w:t>
      </w:r>
      <w:r>
        <w:rPr>
          <w:sz w:val="22"/>
          <w:szCs w:val="22"/>
        </w:rPr>
        <w:t>Zamawiającego</w:t>
      </w:r>
      <w:r w:rsidRPr="00E66F78">
        <w:rPr>
          <w:sz w:val="22"/>
          <w:szCs w:val="22"/>
        </w:rPr>
        <w:t xml:space="preserve"> nie zostaną ujawnione, udostępnione lub upublicznione ani w części, ani w całości, o ile nie wynika to z innych postanowień Umowy, a</w:t>
      </w:r>
      <w:r w:rsidR="00404112">
        <w:rPr>
          <w:sz w:val="22"/>
          <w:szCs w:val="22"/>
        </w:rPr>
        <w:t> </w:t>
      </w:r>
      <w:r w:rsidRPr="00E66F78">
        <w:rPr>
          <w:sz w:val="22"/>
          <w:szCs w:val="22"/>
        </w:rPr>
        <w:t xml:space="preserve">jednocześnie nie służy do jej realizacji, z zastrzeżeniem ust. 4 i </w:t>
      </w:r>
      <w:proofErr w:type="gramStart"/>
      <w:r w:rsidRPr="00E66F78">
        <w:rPr>
          <w:sz w:val="22"/>
          <w:szCs w:val="22"/>
        </w:rPr>
        <w:t>5 .</w:t>
      </w:r>
      <w:proofErr w:type="gramEnd"/>
    </w:p>
    <w:p w14:paraId="2EA46192" w14:textId="77777777" w:rsidR="000C23F8" w:rsidRPr="00E66F78" w:rsidRDefault="000C23F8" w:rsidP="00F76E7B">
      <w:pPr>
        <w:numPr>
          <w:ilvl w:val="0"/>
          <w:numId w:val="50"/>
        </w:numPr>
        <w:ind w:left="363" w:hanging="357"/>
        <w:jc w:val="both"/>
        <w:rPr>
          <w:sz w:val="22"/>
          <w:szCs w:val="22"/>
        </w:rPr>
      </w:pPr>
      <w:r w:rsidRPr="00E66F78">
        <w:rPr>
          <w:sz w:val="22"/>
          <w:szCs w:val="22"/>
        </w:rPr>
        <w:t>Wykonawca zobowiązuje się do zastosowania skutecznych środków technicznych i organizacyjnych zapewniających ochronę wszystkich przekazanych informacji i danych zabezpieczając je przed nieupoważnionym dostępem, uszkodzeniem i/lub nieuprawnioną modyfikacją.</w:t>
      </w:r>
    </w:p>
    <w:p w14:paraId="76211AE9" w14:textId="57E9C829" w:rsidR="000C23F8" w:rsidRPr="004C7504" w:rsidRDefault="000C23F8" w:rsidP="00F76E7B">
      <w:pPr>
        <w:numPr>
          <w:ilvl w:val="0"/>
          <w:numId w:val="50"/>
        </w:numPr>
        <w:ind w:left="363" w:hanging="357"/>
        <w:jc w:val="both"/>
        <w:rPr>
          <w:sz w:val="22"/>
          <w:szCs w:val="22"/>
        </w:rPr>
      </w:pPr>
      <w:r w:rsidRPr="00E66F78">
        <w:rPr>
          <w:sz w:val="22"/>
          <w:szCs w:val="22"/>
        </w:rPr>
        <w:t>W przypadku naruszenia przez którąkolwiek ze Stron zasady poufności Strona poszkodowana ma prawo dochodzenia odszkodowania na zasadach ogólnych kodeksu cywilnego, postanowień prawa UE o</w:t>
      </w:r>
      <w:r w:rsidR="00404112">
        <w:rPr>
          <w:sz w:val="22"/>
          <w:szCs w:val="22"/>
        </w:rPr>
        <w:t> </w:t>
      </w:r>
      <w:r w:rsidRPr="00E66F78">
        <w:rPr>
          <w:sz w:val="22"/>
          <w:szCs w:val="22"/>
        </w:rPr>
        <w:t>ochronie niejawnego know-how przedsiębiorcy oraz ustawy o zwalczaniu nieuczciwej konkurencji.</w:t>
      </w:r>
    </w:p>
    <w:p w14:paraId="6F12508E" w14:textId="33A23CCB" w:rsidR="000C23F8" w:rsidRPr="00E66F78" w:rsidRDefault="000C23F8" w:rsidP="00A91307">
      <w:pPr>
        <w:pStyle w:val="Nagwek2"/>
      </w:pPr>
      <w:bookmarkStart w:id="223" w:name="_Toc64016215"/>
      <w:bookmarkStart w:id="224" w:name="_Toc106095877"/>
      <w:bookmarkStart w:id="225" w:name="_Toc106096317"/>
      <w:bookmarkStart w:id="226" w:name="_Toc106096421"/>
      <w:bookmarkStart w:id="227" w:name="_Toc128388024"/>
      <w:bookmarkEnd w:id="222"/>
      <w:r w:rsidRPr="00E66F78">
        <w:t>Zasady etyki</w:t>
      </w:r>
      <w:bookmarkEnd w:id="223"/>
      <w:bookmarkEnd w:id="224"/>
      <w:bookmarkEnd w:id="225"/>
      <w:bookmarkEnd w:id="226"/>
      <w:bookmarkEnd w:id="227"/>
    </w:p>
    <w:p w14:paraId="2CA957CA" w14:textId="77777777" w:rsidR="000C23F8" w:rsidRPr="00E66F78" w:rsidRDefault="000C23F8" w:rsidP="00F76E7B">
      <w:pPr>
        <w:numPr>
          <w:ilvl w:val="0"/>
          <w:numId w:val="51"/>
        </w:numPr>
        <w:ind w:hanging="357"/>
        <w:jc w:val="both"/>
        <w:rPr>
          <w:sz w:val="22"/>
          <w:szCs w:val="22"/>
        </w:rPr>
      </w:pPr>
      <w:bookmarkStart w:id="228" w:name="_Hlk67826550"/>
      <w:r w:rsidRPr="00E66F78">
        <w:rPr>
          <w:sz w:val="22"/>
          <w:szCs w:val="22"/>
        </w:rPr>
        <w:t xml:space="preserve">Strony nie mogą naruszać poprzez swoje zachowanie (działanie, znoszenie lub zaniechanie) przepisów obowiązującego prawa. Zakaz ten dotyczy także pracowników, przedstawicieli Stron oraz innych osób działających w ich imieniu lub na ich rzecz i odnosi się w szczególności do </w:t>
      </w:r>
      <w:proofErr w:type="spellStart"/>
      <w:r w:rsidRPr="00E66F78">
        <w:rPr>
          <w:sz w:val="22"/>
          <w:szCs w:val="22"/>
        </w:rPr>
        <w:t>zachowań</w:t>
      </w:r>
      <w:proofErr w:type="spellEnd"/>
      <w:r w:rsidRPr="00E66F78">
        <w:rPr>
          <w:sz w:val="22"/>
          <w:szCs w:val="22"/>
        </w:rPr>
        <w:t>, które mogą prowadzić do:</w:t>
      </w:r>
    </w:p>
    <w:p w14:paraId="7799B220" w14:textId="69EFD4C2" w:rsidR="000C23F8" w:rsidRPr="00E66F78" w:rsidRDefault="000C23F8" w:rsidP="00F76E7B">
      <w:pPr>
        <w:numPr>
          <w:ilvl w:val="1"/>
          <w:numId w:val="51"/>
        </w:numPr>
        <w:ind w:hanging="357"/>
        <w:jc w:val="both"/>
        <w:rPr>
          <w:sz w:val="22"/>
          <w:szCs w:val="22"/>
        </w:rPr>
      </w:pPr>
      <w:r w:rsidRPr="00E66F78">
        <w:rPr>
          <w:sz w:val="22"/>
          <w:szCs w:val="22"/>
        </w:rPr>
        <w:t>popełnienia przestępstw określonych w art. 16 ustawy z dnia 28 października 2002r. o odpowiedzialności podmiotów zbiorowych za czyny zabronione pod groźbą kary (Dz. U. z 2020r. poz.358 j.t.)</w:t>
      </w:r>
    </w:p>
    <w:p w14:paraId="5E537C58" w14:textId="77777777" w:rsidR="000C23F8" w:rsidRPr="00E66F78" w:rsidRDefault="000C23F8" w:rsidP="00F76E7B">
      <w:pPr>
        <w:numPr>
          <w:ilvl w:val="1"/>
          <w:numId w:val="51"/>
        </w:numPr>
        <w:ind w:hanging="357"/>
        <w:jc w:val="both"/>
        <w:rPr>
          <w:sz w:val="22"/>
          <w:szCs w:val="22"/>
        </w:rPr>
      </w:pPr>
      <w:r w:rsidRPr="00E66F78">
        <w:rPr>
          <w:sz w:val="22"/>
          <w:szCs w:val="22"/>
        </w:rPr>
        <w:t>popełnienia czynów wskazanych w ustawie z dnia 16 kwietnia 1993 roku o zwalczaniu nieuczciwej konkurencji (Dz. U. 20</w:t>
      </w:r>
      <w:r>
        <w:rPr>
          <w:sz w:val="22"/>
          <w:szCs w:val="22"/>
        </w:rPr>
        <w:t xml:space="preserve">20 </w:t>
      </w:r>
      <w:r w:rsidRPr="00E66F78">
        <w:rPr>
          <w:sz w:val="22"/>
          <w:szCs w:val="22"/>
        </w:rPr>
        <w:t>r</w:t>
      </w:r>
      <w:r>
        <w:rPr>
          <w:sz w:val="22"/>
          <w:szCs w:val="22"/>
        </w:rPr>
        <w:t>.</w:t>
      </w:r>
      <w:r w:rsidRPr="00E66F78">
        <w:rPr>
          <w:sz w:val="22"/>
          <w:szCs w:val="22"/>
        </w:rPr>
        <w:t xml:space="preserve"> poz. 1</w:t>
      </w:r>
      <w:r>
        <w:rPr>
          <w:sz w:val="22"/>
          <w:szCs w:val="22"/>
        </w:rPr>
        <w:t>913</w:t>
      </w:r>
      <w:r w:rsidRPr="00E66F78">
        <w:rPr>
          <w:sz w:val="22"/>
          <w:szCs w:val="22"/>
        </w:rPr>
        <w:t>).</w:t>
      </w:r>
    </w:p>
    <w:p w14:paraId="0A79508F" w14:textId="5FC98C01" w:rsidR="000C23F8" w:rsidRPr="004C7504" w:rsidRDefault="000C23F8" w:rsidP="00F76E7B">
      <w:pPr>
        <w:numPr>
          <w:ilvl w:val="0"/>
          <w:numId w:val="51"/>
        </w:numPr>
        <w:ind w:hanging="357"/>
        <w:jc w:val="both"/>
        <w:rPr>
          <w:sz w:val="22"/>
          <w:szCs w:val="22"/>
        </w:rPr>
      </w:pPr>
      <w:r w:rsidRPr="00E66F78">
        <w:rPr>
          <w:sz w:val="22"/>
          <w:szCs w:val="22"/>
        </w:rPr>
        <w:t xml:space="preserve">Strony winny zapobiegać wszelkim nieuczciwym działaniom ze strony swych przedstawicieli. Strony gwarantują i zobowiązują się, że nie wręczały i nie wręczą żadnej darowizny lub prowizji; jak również nie zgadzały się i nie zgodzą się na zapłatę prowizji pracownikowi lub przedstawicielowi Strony </w:t>
      </w:r>
      <w:r w:rsidR="00421EFF">
        <w:rPr>
          <w:sz w:val="22"/>
          <w:szCs w:val="22"/>
        </w:rPr>
        <w:t>U</w:t>
      </w:r>
      <w:r w:rsidRPr="00E66F78">
        <w:rPr>
          <w:sz w:val="22"/>
          <w:szCs w:val="22"/>
        </w:rPr>
        <w:t>mowy w</w:t>
      </w:r>
      <w:r w:rsidR="00421EFF">
        <w:rPr>
          <w:sz w:val="22"/>
          <w:szCs w:val="22"/>
        </w:rPr>
        <w:t> </w:t>
      </w:r>
      <w:r w:rsidRPr="00E66F78">
        <w:rPr>
          <w:sz w:val="22"/>
          <w:szCs w:val="22"/>
        </w:rPr>
        <w:t>związku z jej realizacją.</w:t>
      </w:r>
    </w:p>
    <w:p w14:paraId="6B143E29" w14:textId="00B18DF9" w:rsidR="000C23F8" w:rsidRPr="00500E2A" w:rsidRDefault="000C23F8" w:rsidP="00A91307">
      <w:pPr>
        <w:pStyle w:val="Nagwek2"/>
      </w:pPr>
      <w:bookmarkStart w:id="229" w:name="_Toc106095878"/>
      <w:bookmarkStart w:id="230" w:name="_Toc106096318"/>
      <w:bookmarkStart w:id="231" w:name="_Toc106096422"/>
      <w:bookmarkStart w:id="232" w:name="_Toc128388025"/>
      <w:bookmarkStart w:id="233" w:name="_Hlk105675117"/>
      <w:bookmarkStart w:id="234" w:name="_Hlk67826575"/>
      <w:bookmarkStart w:id="235" w:name="_Toc64016216"/>
      <w:bookmarkEnd w:id="228"/>
      <w:r w:rsidRPr="00500E2A">
        <w:t>Nadzór wynikający z zarządzania środowiskowego</w:t>
      </w:r>
      <w:bookmarkEnd w:id="229"/>
      <w:bookmarkEnd w:id="230"/>
      <w:bookmarkEnd w:id="231"/>
      <w:bookmarkEnd w:id="232"/>
    </w:p>
    <w:p w14:paraId="02A19E4A" w14:textId="77777777" w:rsidR="000C23F8" w:rsidRPr="00500E2A" w:rsidRDefault="000C23F8" w:rsidP="00201A34">
      <w:pPr>
        <w:ind w:left="426" w:hanging="426"/>
        <w:jc w:val="both"/>
        <w:rPr>
          <w:sz w:val="22"/>
          <w:szCs w:val="22"/>
        </w:rPr>
      </w:pPr>
      <w:r w:rsidRPr="00500E2A">
        <w:rPr>
          <w:sz w:val="22"/>
          <w:szCs w:val="22"/>
        </w:rPr>
        <w:t>1.</w:t>
      </w:r>
      <w:r w:rsidRPr="00500E2A">
        <w:rPr>
          <w:sz w:val="14"/>
          <w:szCs w:val="14"/>
        </w:rPr>
        <w:t>       </w:t>
      </w:r>
      <w:r w:rsidRPr="00500E2A">
        <w:rPr>
          <w:sz w:val="22"/>
          <w:szCs w:val="22"/>
        </w:rPr>
        <w:t>Wykonawca zobowiązuje się do przestrzegania przepisów prawnych w zakresie ochrony środowiska.</w:t>
      </w:r>
    </w:p>
    <w:p w14:paraId="0D4225DF" w14:textId="0D13B6BF" w:rsidR="000C23F8" w:rsidRPr="00500E2A" w:rsidRDefault="000C23F8" w:rsidP="00201A34">
      <w:pPr>
        <w:ind w:left="426" w:hanging="426"/>
        <w:jc w:val="both"/>
        <w:rPr>
          <w:sz w:val="22"/>
          <w:szCs w:val="22"/>
        </w:rPr>
      </w:pPr>
      <w:r w:rsidRPr="00500E2A">
        <w:rPr>
          <w:sz w:val="22"/>
          <w:szCs w:val="22"/>
        </w:rPr>
        <w:t>2.</w:t>
      </w:r>
      <w:r w:rsidRPr="00500E2A">
        <w:rPr>
          <w:sz w:val="14"/>
          <w:szCs w:val="14"/>
        </w:rPr>
        <w:t>       </w:t>
      </w:r>
      <w:r w:rsidRPr="00500E2A">
        <w:rPr>
          <w:sz w:val="22"/>
          <w:szCs w:val="22"/>
        </w:rPr>
        <w:t xml:space="preserve">Wykonawca oświadcza, że zapoznał się z Instrukcją dla Wykonawców, obowiązującą w trakcie realizacji </w:t>
      </w:r>
      <w:r w:rsidR="00421EFF">
        <w:rPr>
          <w:sz w:val="22"/>
          <w:szCs w:val="22"/>
        </w:rPr>
        <w:t>U</w:t>
      </w:r>
      <w:r w:rsidRPr="00500E2A">
        <w:rPr>
          <w:sz w:val="22"/>
          <w:szCs w:val="22"/>
        </w:rPr>
        <w:t xml:space="preserve">mowy, zamieszczoną na stronie </w:t>
      </w:r>
      <w:hyperlink r:id="rId22" w:history="1">
        <w:r w:rsidR="00056355" w:rsidRPr="00A270CD">
          <w:rPr>
            <w:rStyle w:val="Hipercze"/>
            <w:sz w:val="22"/>
            <w:szCs w:val="22"/>
          </w:rPr>
          <w:t>https://www.pgg.pl/strefa-korporacyjna/dostawcy/profil-nabywcy/dokumenty-do-pobrania</w:t>
        </w:r>
      </w:hyperlink>
      <w:r w:rsidR="00056355">
        <w:rPr>
          <w:sz w:val="22"/>
          <w:szCs w:val="22"/>
        </w:rPr>
        <w:t xml:space="preserve"> </w:t>
      </w:r>
      <w:r w:rsidRPr="00500E2A">
        <w:rPr>
          <w:sz w:val="22"/>
          <w:szCs w:val="22"/>
        </w:rPr>
        <w:t xml:space="preserve">oraz oświadcza, że zapoznał i na bieżąco będzie zapoznawał osoby realizujące </w:t>
      </w:r>
      <w:r w:rsidR="00421EFF">
        <w:rPr>
          <w:sz w:val="22"/>
          <w:szCs w:val="22"/>
        </w:rPr>
        <w:t>U</w:t>
      </w:r>
      <w:r w:rsidRPr="00500E2A">
        <w:rPr>
          <w:sz w:val="22"/>
          <w:szCs w:val="22"/>
        </w:rPr>
        <w:t>mowę po stronie Wykonawcy z ww. Instrukcją.</w:t>
      </w:r>
    </w:p>
    <w:p w14:paraId="3DB39D34" w14:textId="569E7810" w:rsidR="000C23F8" w:rsidRPr="004C7504" w:rsidRDefault="000C23F8" w:rsidP="00201A34">
      <w:pPr>
        <w:ind w:left="426" w:hanging="426"/>
        <w:jc w:val="both"/>
        <w:rPr>
          <w:i/>
          <w:iCs/>
          <w:sz w:val="22"/>
          <w:szCs w:val="22"/>
        </w:rPr>
      </w:pPr>
      <w:r w:rsidRPr="00500E2A">
        <w:rPr>
          <w:sz w:val="22"/>
          <w:szCs w:val="22"/>
        </w:rPr>
        <w:t>3.</w:t>
      </w:r>
      <w:r w:rsidRPr="00500E2A">
        <w:rPr>
          <w:sz w:val="14"/>
          <w:szCs w:val="14"/>
        </w:rPr>
        <w:t>       </w:t>
      </w:r>
      <w:r w:rsidRPr="00500E2A">
        <w:rPr>
          <w:sz w:val="22"/>
          <w:szCs w:val="22"/>
        </w:rPr>
        <w:t xml:space="preserve">Wykonawca oświadcza, że jeśli w trakcie realizacji przedmiotu </w:t>
      </w:r>
      <w:r w:rsidR="00421EFF">
        <w:rPr>
          <w:sz w:val="22"/>
          <w:szCs w:val="22"/>
        </w:rPr>
        <w:t>U</w:t>
      </w:r>
      <w:r w:rsidRPr="00500E2A">
        <w:rPr>
          <w:sz w:val="22"/>
          <w:szCs w:val="22"/>
        </w:rPr>
        <w:t xml:space="preserve">mowy powstaną odpady (za wyjątkiem odpadów wydobywczych i wszelkich odpadów wydawanych z dołu na jednostkach </w:t>
      </w:r>
      <w:r w:rsidRPr="004C7504">
        <w:rPr>
          <w:sz w:val="22"/>
          <w:szCs w:val="22"/>
        </w:rPr>
        <w:t>transportowych tj. złom, drewno, odpady gumowe, butelki PET, worki papierowe itp., które zagospodaruje Zamawiający), to jest on Wytwarzającym i Posiadaczem tych odpadów i zobowiązuje się do postępowania z nimi zgodnie z obowiązującymi przepisami prawa w sposób gwarantujący poszanowanie środowiska naturalnego.</w:t>
      </w:r>
    </w:p>
    <w:p w14:paraId="2FCA4D4C" w14:textId="3931EAEC" w:rsidR="000C23F8" w:rsidRPr="00E66F78" w:rsidRDefault="000C23F8" w:rsidP="00A91307">
      <w:pPr>
        <w:pStyle w:val="Nagwek2"/>
      </w:pPr>
      <w:bookmarkStart w:id="236" w:name="_Toc106095879"/>
      <w:bookmarkStart w:id="237" w:name="_Toc106096319"/>
      <w:bookmarkStart w:id="238" w:name="_Toc106096423"/>
      <w:bookmarkStart w:id="239" w:name="_Toc128388026"/>
      <w:bookmarkStart w:id="240" w:name="_Hlk67826617"/>
      <w:bookmarkEnd w:id="233"/>
      <w:bookmarkEnd w:id="234"/>
      <w:r w:rsidRPr="00E66F78">
        <w:lastRenderedPageBreak/>
        <w:t>Siła wyższa</w:t>
      </w:r>
      <w:bookmarkEnd w:id="235"/>
      <w:bookmarkEnd w:id="236"/>
      <w:bookmarkEnd w:id="237"/>
      <w:bookmarkEnd w:id="238"/>
      <w:bookmarkEnd w:id="239"/>
    </w:p>
    <w:p w14:paraId="7F042164" w14:textId="77777777" w:rsidR="000C23F8" w:rsidRPr="00E66F78" w:rsidRDefault="000C23F8" w:rsidP="00F76E7B">
      <w:pPr>
        <w:numPr>
          <w:ilvl w:val="0"/>
          <w:numId w:val="52"/>
        </w:numPr>
        <w:ind w:left="357" w:hanging="357"/>
        <w:jc w:val="both"/>
        <w:rPr>
          <w:sz w:val="22"/>
          <w:szCs w:val="22"/>
        </w:rPr>
      </w:pPr>
      <w:r w:rsidRPr="00E66F78">
        <w:rPr>
          <w:sz w:val="22"/>
          <w:szCs w:val="22"/>
        </w:rPr>
        <w:t>Strony są zwolnione z odpowiedzialności za niewykonanie lub nienależyte wykonanie Umowy, jeżeli jej realizację uniemożliwiły okoliczności siły wyższej.</w:t>
      </w:r>
    </w:p>
    <w:p w14:paraId="5C81EFCA" w14:textId="77777777" w:rsidR="000C23F8" w:rsidRPr="0057304D" w:rsidRDefault="000C23F8" w:rsidP="00F76E7B">
      <w:pPr>
        <w:numPr>
          <w:ilvl w:val="0"/>
          <w:numId w:val="52"/>
        </w:numPr>
        <w:ind w:left="357" w:hanging="357"/>
        <w:jc w:val="both"/>
        <w:rPr>
          <w:sz w:val="22"/>
          <w:szCs w:val="22"/>
        </w:rPr>
      </w:pPr>
      <w:r w:rsidRPr="00E66F78">
        <w:rPr>
          <w:sz w:val="22"/>
          <w:szCs w:val="22"/>
        </w:rPr>
        <w:t xml:space="preserve">Siłę wyższą stanowi zdarzenie nagłe, nieprzewidywalne i niezależne od woli stron uniemożliwiające wykonanie Umowy w całości lub w części na stałe lub na pewien czas, któremu nie można zapobiec ani przeciwdziałać przy </w:t>
      </w:r>
      <w:r w:rsidRPr="0057304D">
        <w:rPr>
          <w:sz w:val="22"/>
          <w:szCs w:val="22"/>
        </w:rPr>
        <w:t>zachowaniu należytej staranności. Przejawami siły wyższej są w szczególności:</w:t>
      </w:r>
    </w:p>
    <w:p w14:paraId="7FD8F8F6" w14:textId="77777777" w:rsidR="000C23F8" w:rsidRPr="0057304D" w:rsidRDefault="000C23F8" w:rsidP="00F76E7B">
      <w:pPr>
        <w:numPr>
          <w:ilvl w:val="1"/>
          <w:numId w:val="52"/>
        </w:numPr>
        <w:jc w:val="both"/>
        <w:rPr>
          <w:sz w:val="22"/>
          <w:szCs w:val="22"/>
        </w:rPr>
      </w:pPr>
      <w:r w:rsidRPr="0057304D">
        <w:rPr>
          <w:sz w:val="22"/>
          <w:szCs w:val="22"/>
        </w:rPr>
        <w:t>klęski żywiołowe np. pożar, powódź, trzęsienie ziemi itp.,</w:t>
      </w:r>
    </w:p>
    <w:p w14:paraId="41D3FABD" w14:textId="77777777" w:rsidR="000C23F8" w:rsidRPr="0057304D" w:rsidRDefault="000C23F8" w:rsidP="00F76E7B">
      <w:pPr>
        <w:numPr>
          <w:ilvl w:val="1"/>
          <w:numId w:val="52"/>
        </w:numPr>
        <w:jc w:val="both"/>
        <w:rPr>
          <w:sz w:val="22"/>
          <w:szCs w:val="22"/>
        </w:rPr>
      </w:pPr>
      <w:r w:rsidRPr="0057304D">
        <w:rPr>
          <w:sz w:val="22"/>
          <w:szCs w:val="22"/>
        </w:rPr>
        <w:t>akty władzy państwowej np. stan wojenny, stan wyjątkowy, itp.,</w:t>
      </w:r>
    </w:p>
    <w:p w14:paraId="7C470AC9" w14:textId="77777777" w:rsidR="000C23F8" w:rsidRPr="0057304D" w:rsidRDefault="000C23F8" w:rsidP="00F76E7B">
      <w:pPr>
        <w:numPr>
          <w:ilvl w:val="1"/>
          <w:numId w:val="52"/>
        </w:numPr>
        <w:jc w:val="both"/>
        <w:rPr>
          <w:sz w:val="22"/>
          <w:szCs w:val="22"/>
        </w:rPr>
      </w:pPr>
      <w:r w:rsidRPr="0057304D">
        <w:rPr>
          <w:sz w:val="22"/>
          <w:szCs w:val="22"/>
        </w:rPr>
        <w:t>poważne zakłócenia w funkcjonowaniu transportu.</w:t>
      </w:r>
    </w:p>
    <w:p w14:paraId="4C75B0F6" w14:textId="77777777" w:rsidR="000C23F8" w:rsidRPr="00E66F78" w:rsidRDefault="000C23F8" w:rsidP="00F76E7B">
      <w:pPr>
        <w:numPr>
          <w:ilvl w:val="0"/>
          <w:numId w:val="52"/>
        </w:numPr>
        <w:ind w:left="357" w:hanging="357"/>
        <w:jc w:val="both"/>
        <w:rPr>
          <w:sz w:val="22"/>
          <w:szCs w:val="22"/>
        </w:rPr>
      </w:pPr>
      <w:r w:rsidRPr="0057304D">
        <w:rPr>
          <w:sz w:val="22"/>
          <w:szCs w:val="22"/>
        </w:rPr>
        <w:t>Strony zobowiązują się wzajemnie do niezwłocznego informowania o zaistnieniu okoliczności stanowiącej siłę wyższą, o czasie jej trwania i przewidywanych</w:t>
      </w:r>
      <w:r w:rsidRPr="00E66F78">
        <w:rPr>
          <w:sz w:val="22"/>
          <w:szCs w:val="22"/>
        </w:rPr>
        <w:t xml:space="preserve"> skutkach dla Umowy.</w:t>
      </w:r>
    </w:p>
    <w:p w14:paraId="1ACD5519" w14:textId="458179B8" w:rsidR="000C23F8" w:rsidRPr="005B1CA5" w:rsidRDefault="000C23F8" w:rsidP="00F76E7B">
      <w:pPr>
        <w:numPr>
          <w:ilvl w:val="0"/>
          <w:numId w:val="52"/>
        </w:numPr>
        <w:ind w:left="357" w:hanging="357"/>
        <w:jc w:val="both"/>
        <w:rPr>
          <w:sz w:val="22"/>
          <w:szCs w:val="22"/>
        </w:rPr>
      </w:pPr>
      <w:r w:rsidRPr="00E66F78">
        <w:rPr>
          <w:sz w:val="22"/>
          <w:szCs w:val="22"/>
        </w:rPr>
        <w:t>Jeżeli okoliczność siły wyższej ma charakter czasowy, jednak nie dłuższy niż 7 dni, realizacja zobowiązań wynikających z Umowy ulega przesunięciu o okres trwania przeszkody. Zmiana terminu realizacji Umowy w tym przypadku nie wymaga formy aneksu.</w:t>
      </w:r>
    </w:p>
    <w:p w14:paraId="5246617E" w14:textId="62211402" w:rsidR="000C23F8" w:rsidRPr="00E66F78" w:rsidRDefault="000C23F8" w:rsidP="00A91307">
      <w:pPr>
        <w:pStyle w:val="Nagwek2"/>
      </w:pPr>
      <w:bookmarkStart w:id="241" w:name="_Toc64016217"/>
      <w:bookmarkStart w:id="242" w:name="_Toc106095880"/>
      <w:bookmarkStart w:id="243" w:name="_Toc106096320"/>
      <w:bookmarkStart w:id="244" w:name="_Toc106096424"/>
      <w:bookmarkStart w:id="245" w:name="_Toc128388027"/>
      <w:r w:rsidRPr="00E66F78">
        <w:t>Postanowienia końcowe</w:t>
      </w:r>
      <w:bookmarkEnd w:id="241"/>
      <w:bookmarkEnd w:id="242"/>
      <w:bookmarkEnd w:id="243"/>
      <w:bookmarkEnd w:id="244"/>
      <w:bookmarkEnd w:id="245"/>
    </w:p>
    <w:p w14:paraId="71170E90" w14:textId="77777777" w:rsidR="000C23F8" w:rsidRPr="00E66F78" w:rsidRDefault="000C23F8" w:rsidP="00F76E7B">
      <w:pPr>
        <w:numPr>
          <w:ilvl w:val="0"/>
          <w:numId w:val="53"/>
        </w:numPr>
        <w:ind w:left="357" w:hanging="357"/>
        <w:jc w:val="both"/>
        <w:rPr>
          <w:sz w:val="22"/>
          <w:szCs w:val="22"/>
        </w:rPr>
      </w:pPr>
      <w:r w:rsidRPr="00E66F78">
        <w:rPr>
          <w:sz w:val="22"/>
          <w:szCs w:val="22"/>
        </w:rPr>
        <w:t xml:space="preserve">Spory wynikające z zawartej Umowy będą rozstrzygane przez sąd właściwy dla siedziby </w:t>
      </w:r>
      <w:r>
        <w:rPr>
          <w:sz w:val="22"/>
          <w:szCs w:val="22"/>
        </w:rPr>
        <w:t>Zamawiającego</w:t>
      </w:r>
      <w:r w:rsidRPr="00E66F78">
        <w:rPr>
          <w:sz w:val="22"/>
          <w:szCs w:val="22"/>
        </w:rPr>
        <w:t>.</w:t>
      </w:r>
    </w:p>
    <w:p w14:paraId="1C96AAD1" w14:textId="77777777" w:rsidR="000C23F8" w:rsidRPr="00E66F78" w:rsidRDefault="000C23F8" w:rsidP="00F76E7B">
      <w:pPr>
        <w:numPr>
          <w:ilvl w:val="0"/>
          <w:numId w:val="53"/>
        </w:numPr>
        <w:ind w:left="357" w:hanging="357"/>
        <w:jc w:val="both"/>
        <w:rPr>
          <w:sz w:val="22"/>
          <w:szCs w:val="22"/>
        </w:rPr>
      </w:pPr>
      <w:r w:rsidRPr="00E66F78">
        <w:rPr>
          <w:sz w:val="22"/>
          <w:szCs w:val="22"/>
        </w:rPr>
        <w:t>W sprawach nieuregulowanych Umową mają zastosowanie odpowiednio przepisy ustawy Kodeksu Cywilnego i innych ustaw obowiązujących w tym zakresie.</w:t>
      </w:r>
    </w:p>
    <w:p w14:paraId="5B23DB2E" w14:textId="7D3D542B" w:rsidR="000C23F8" w:rsidRDefault="000C23F8" w:rsidP="00F76E7B">
      <w:pPr>
        <w:numPr>
          <w:ilvl w:val="0"/>
          <w:numId w:val="53"/>
        </w:numPr>
        <w:ind w:left="357" w:hanging="357"/>
        <w:jc w:val="both"/>
        <w:rPr>
          <w:sz w:val="22"/>
          <w:szCs w:val="22"/>
        </w:rPr>
      </w:pPr>
      <w:r w:rsidRPr="00E66F78">
        <w:rPr>
          <w:sz w:val="22"/>
          <w:szCs w:val="22"/>
        </w:rPr>
        <w:t xml:space="preserve">Wszelkie zmiany i uzupełnienia Umowy wymagają dla swej ważności </w:t>
      </w:r>
      <w:r w:rsidRPr="00A97909">
        <w:rPr>
          <w:sz w:val="22"/>
          <w:szCs w:val="22"/>
        </w:rPr>
        <w:t xml:space="preserve">formy pisemnej </w:t>
      </w:r>
      <w:r w:rsidRPr="00E66F78">
        <w:rPr>
          <w:sz w:val="22"/>
          <w:szCs w:val="22"/>
        </w:rPr>
        <w:t xml:space="preserve">w postaci aneksu do Umowy. </w:t>
      </w:r>
    </w:p>
    <w:p w14:paraId="34D2EE8E" w14:textId="53A07620" w:rsidR="00A95C13" w:rsidRPr="00930C12" w:rsidRDefault="00A95C13" w:rsidP="00F76E7B">
      <w:pPr>
        <w:numPr>
          <w:ilvl w:val="0"/>
          <w:numId w:val="53"/>
        </w:numPr>
        <w:ind w:left="357" w:hanging="357"/>
        <w:jc w:val="both"/>
        <w:rPr>
          <w:color w:val="0070C0"/>
          <w:sz w:val="22"/>
          <w:szCs w:val="22"/>
        </w:rPr>
      </w:pPr>
      <w:r w:rsidRPr="00F61CB5">
        <w:rPr>
          <w:color w:val="FF0000"/>
          <w:sz w:val="22"/>
          <w:szCs w:val="22"/>
        </w:rPr>
        <w:t xml:space="preserve">Umowa została sporządzona w dwóch egzemplarzach, po jednym dla każdej ze Stron. </w:t>
      </w:r>
      <w:r w:rsidR="00930C12" w:rsidRPr="00930C12">
        <w:rPr>
          <w:color w:val="0070C0"/>
          <w:sz w:val="22"/>
          <w:szCs w:val="22"/>
        </w:rPr>
        <w:t>[</w:t>
      </w:r>
      <w:r w:rsidR="00F61CB5" w:rsidRPr="00930C12">
        <w:rPr>
          <w:color w:val="0070C0"/>
          <w:sz w:val="22"/>
          <w:szCs w:val="22"/>
        </w:rPr>
        <w:t xml:space="preserve">zapis </w:t>
      </w:r>
      <w:r w:rsidRPr="00930C12">
        <w:rPr>
          <w:color w:val="0070C0"/>
          <w:sz w:val="22"/>
          <w:szCs w:val="22"/>
        </w:rPr>
        <w:t>tylko w</w:t>
      </w:r>
      <w:r w:rsidR="00404112" w:rsidRPr="00930C12">
        <w:rPr>
          <w:color w:val="0070C0"/>
          <w:sz w:val="22"/>
          <w:szCs w:val="22"/>
        </w:rPr>
        <w:t> </w:t>
      </w:r>
      <w:r w:rsidRPr="00930C12">
        <w:rPr>
          <w:color w:val="0070C0"/>
          <w:sz w:val="22"/>
          <w:szCs w:val="22"/>
        </w:rPr>
        <w:t>przypadku wersji papierowej</w:t>
      </w:r>
      <w:r w:rsidR="00930C12" w:rsidRPr="00930C12">
        <w:rPr>
          <w:color w:val="0070C0"/>
          <w:sz w:val="22"/>
          <w:szCs w:val="22"/>
        </w:rPr>
        <w:t>]</w:t>
      </w:r>
    </w:p>
    <w:p w14:paraId="717DC99B" w14:textId="5912AB15" w:rsidR="000C523D" w:rsidRPr="008411CB" w:rsidRDefault="000C523D" w:rsidP="00201A34">
      <w:pPr>
        <w:ind w:left="357"/>
        <w:jc w:val="both"/>
        <w:rPr>
          <w:sz w:val="22"/>
          <w:szCs w:val="22"/>
        </w:rPr>
      </w:pPr>
    </w:p>
    <w:p w14:paraId="3C3A3326" w14:textId="364C0BE9" w:rsidR="000C523D" w:rsidRPr="008411CB" w:rsidRDefault="000C523D" w:rsidP="00201A34">
      <w:pPr>
        <w:ind w:left="357"/>
        <w:jc w:val="both"/>
        <w:rPr>
          <w:sz w:val="22"/>
          <w:szCs w:val="22"/>
        </w:rPr>
      </w:pPr>
    </w:p>
    <w:p w14:paraId="1E71A883" w14:textId="77777777" w:rsidR="000C523D" w:rsidRPr="008411CB" w:rsidRDefault="000C523D" w:rsidP="00201A34">
      <w:pPr>
        <w:ind w:left="357"/>
        <w:jc w:val="both"/>
        <w:rPr>
          <w:i/>
          <w:iCs/>
          <w:sz w:val="22"/>
          <w:szCs w:val="22"/>
        </w:rPr>
      </w:pPr>
    </w:p>
    <w:p w14:paraId="099C69F4" w14:textId="77777777" w:rsidR="000C23F8" w:rsidRPr="00AD7A6E" w:rsidRDefault="000C23F8" w:rsidP="00E0288D">
      <w:pPr>
        <w:pStyle w:val="Nagwek2"/>
        <w:numPr>
          <w:ilvl w:val="0"/>
          <w:numId w:val="0"/>
        </w:numPr>
        <w:jc w:val="left"/>
      </w:pPr>
      <w:bookmarkStart w:id="246" w:name="_Toc83291694"/>
      <w:bookmarkStart w:id="247" w:name="_Toc106095881"/>
      <w:bookmarkStart w:id="248" w:name="_Toc106096321"/>
      <w:bookmarkStart w:id="249" w:name="_Toc106096425"/>
      <w:bookmarkStart w:id="250" w:name="_Toc128388028"/>
      <w:bookmarkEnd w:id="240"/>
      <w:r w:rsidRPr="00AD7A6E">
        <w:t>Załączniki do Umowy</w:t>
      </w:r>
      <w:bookmarkEnd w:id="246"/>
      <w:bookmarkEnd w:id="247"/>
      <w:bookmarkEnd w:id="248"/>
      <w:bookmarkEnd w:id="249"/>
      <w:bookmarkEnd w:id="250"/>
    </w:p>
    <w:p w14:paraId="50995AE1" w14:textId="77777777" w:rsidR="000C23F8" w:rsidRDefault="000C23F8" w:rsidP="00201A34">
      <w:pPr>
        <w:tabs>
          <w:tab w:val="left" w:pos="1843"/>
        </w:tabs>
        <w:ind w:left="1843" w:hanging="1843"/>
        <w:jc w:val="both"/>
        <w:rPr>
          <w:rFonts w:eastAsiaTheme="majorEastAsia"/>
          <w:sz w:val="22"/>
          <w:szCs w:val="22"/>
        </w:rPr>
      </w:pPr>
      <w:r w:rsidRPr="00B31BB6">
        <w:rPr>
          <w:rFonts w:eastAsiaTheme="majorEastAsia"/>
          <w:sz w:val="22"/>
          <w:szCs w:val="22"/>
        </w:rPr>
        <w:t xml:space="preserve">Załącznik nr 1 – </w:t>
      </w:r>
      <w:r w:rsidRPr="00B31BB6">
        <w:rPr>
          <w:rFonts w:eastAsiaTheme="majorEastAsia"/>
          <w:sz w:val="22"/>
          <w:szCs w:val="22"/>
        </w:rPr>
        <w:tab/>
        <w:t>Szczegółowy Opis Przedmiotu Zamówienia (</w:t>
      </w:r>
      <w:r>
        <w:rPr>
          <w:rFonts w:eastAsiaTheme="majorEastAsia"/>
          <w:sz w:val="22"/>
          <w:szCs w:val="22"/>
        </w:rPr>
        <w:t>na podstawie</w:t>
      </w:r>
      <w:r w:rsidRPr="00B31BB6">
        <w:rPr>
          <w:rFonts w:eastAsiaTheme="majorEastAsia"/>
          <w:sz w:val="22"/>
          <w:szCs w:val="22"/>
        </w:rPr>
        <w:t xml:space="preserve"> Załącznik</w:t>
      </w:r>
      <w:r>
        <w:rPr>
          <w:rFonts w:eastAsiaTheme="majorEastAsia"/>
          <w:sz w:val="22"/>
          <w:szCs w:val="22"/>
        </w:rPr>
        <w:t>a</w:t>
      </w:r>
      <w:r w:rsidRPr="00B31BB6">
        <w:rPr>
          <w:rFonts w:eastAsiaTheme="majorEastAsia"/>
          <w:sz w:val="22"/>
          <w:szCs w:val="22"/>
        </w:rPr>
        <w:t xml:space="preserve"> nr 1 do SWZ),</w:t>
      </w:r>
    </w:p>
    <w:p w14:paraId="5C6232A9" w14:textId="0AC039E5" w:rsidR="000C23F8" w:rsidRPr="00B31BB6" w:rsidRDefault="000C23F8" w:rsidP="00201A34">
      <w:pPr>
        <w:tabs>
          <w:tab w:val="left" w:pos="1843"/>
        </w:tabs>
        <w:jc w:val="both"/>
        <w:rPr>
          <w:rFonts w:eastAsiaTheme="majorEastAsia"/>
          <w:sz w:val="22"/>
          <w:szCs w:val="22"/>
        </w:rPr>
      </w:pPr>
      <w:r w:rsidRPr="00B31BB6">
        <w:rPr>
          <w:rFonts w:eastAsiaTheme="majorEastAsia"/>
          <w:sz w:val="22"/>
          <w:szCs w:val="22"/>
        </w:rPr>
        <w:t xml:space="preserve">Załącznik nr </w:t>
      </w:r>
      <w:r w:rsidR="0000510C">
        <w:rPr>
          <w:rFonts w:eastAsiaTheme="majorEastAsia"/>
          <w:sz w:val="22"/>
          <w:szCs w:val="22"/>
        </w:rPr>
        <w:t>2</w:t>
      </w:r>
      <w:r w:rsidRPr="00B31BB6">
        <w:rPr>
          <w:rFonts w:eastAsiaTheme="majorEastAsia"/>
          <w:sz w:val="22"/>
          <w:szCs w:val="22"/>
        </w:rPr>
        <w:t xml:space="preserve"> – </w:t>
      </w:r>
      <w:r w:rsidRPr="00B31BB6">
        <w:rPr>
          <w:rFonts w:eastAsiaTheme="majorEastAsia"/>
          <w:sz w:val="22"/>
          <w:szCs w:val="22"/>
        </w:rPr>
        <w:tab/>
        <w:t xml:space="preserve">Ochrona danych osobowych </w:t>
      </w:r>
    </w:p>
    <w:p w14:paraId="3E3E5A15" w14:textId="5AB7658E" w:rsidR="000C23F8" w:rsidRPr="00B31BB6" w:rsidRDefault="000C23F8" w:rsidP="00201A34">
      <w:pPr>
        <w:tabs>
          <w:tab w:val="left" w:pos="1843"/>
        </w:tabs>
        <w:jc w:val="both"/>
        <w:rPr>
          <w:rFonts w:eastAsiaTheme="majorEastAsia"/>
          <w:sz w:val="22"/>
          <w:szCs w:val="22"/>
        </w:rPr>
      </w:pPr>
      <w:r w:rsidRPr="00B31BB6">
        <w:rPr>
          <w:rFonts w:eastAsiaTheme="majorEastAsia"/>
          <w:sz w:val="22"/>
          <w:szCs w:val="22"/>
        </w:rPr>
        <w:t xml:space="preserve">Załącznik nr </w:t>
      </w:r>
      <w:r w:rsidR="0000510C">
        <w:rPr>
          <w:rFonts w:eastAsiaTheme="majorEastAsia"/>
          <w:sz w:val="22"/>
          <w:szCs w:val="22"/>
        </w:rPr>
        <w:t>3</w:t>
      </w:r>
      <w:r w:rsidRPr="00B31BB6">
        <w:rPr>
          <w:rFonts w:eastAsiaTheme="majorEastAsia"/>
          <w:sz w:val="22"/>
          <w:szCs w:val="22"/>
        </w:rPr>
        <w:t xml:space="preserve"> – </w:t>
      </w:r>
      <w:r w:rsidRPr="00B31BB6">
        <w:rPr>
          <w:rFonts w:eastAsiaTheme="majorEastAsia"/>
          <w:sz w:val="22"/>
          <w:szCs w:val="22"/>
        </w:rPr>
        <w:tab/>
        <w:t xml:space="preserve">Oświadczenie o statusie Wykonawcy </w:t>
      </w:r>
    </w:p>
    <w:p w14:paraId="3584212D" w14:textId="0428F80E" w:rsidR="0000510C" w:rsidRPr="00B31BB6" w:rsidRDefault="0000510C" w:rsidP="0000510C">
      <w:pPr>
        <w:tabs>
          <w:tab w:val="left" w:pos="1843"/>
        </w:tabs>
        <w:jc w:val="both"/>
        <w:rPr>
          <w:rFonts w:eastAsiaTheme="majorEastAsia"/>
          <w:color w:val="FF0000"/>
          <w:sz w:val="22"/>
          <w:szCs w:val="22"/>
        </w:rPr>
      </w:pPr>
      <w:r w:rsidRPr="008B7C74">
        <w:rPr>
          <w:rFonts w:eastAsiaTheme="majorEastAsia"/>
          <w:sz w:val="22"/>
          <w:szCs w:val="22"/>
        </w:rPr>
        <w:t xml:space="preserve">Załącznik nr 4 – </w:t>
      </w:r>
      <w:r w:rsidRPr="008B7C74">
        <w:rPr>
          <w:rFonts w:eastAsiaTheme="majorEastAsia"/>
          <w:sz w:val="22"/>
          <w:szCs w:val="22"/>
        </w:rPr>
        <w:tab/>
        <w:t xml:space="preserve">Cennik </w:t>
      </w:r>
      <w:r w:rsidRPr="008B7C74">
        <w:rPr>
          <w:rFonts w:eastAsiaTheme="majorEastAsia"/>
          <w:i/>
          <w:iCs/>
          <w:color w:val="FF0000"/>
          <w:sz w:val="22"/>
          <w:szCs w:val="22"/>
        </w:rPr>
        <w:t>- jeżeli dotyczy</w:t>
      </w:r>
    </w:p>
    <w:p w14:paraId="35A9EB71" w14:textId="77777777" w:rsidR="000C23F8" w:rsidRPr="00500E2A" w:rsidRDefault="000C23F8" w:rsidP="000C23F8">
      <w:pPr>
        <w:spacing w:after="160" w:line="259" w:lineRule="auto"/>
        <w:rPr>
          <w:b/>
          <w:bCs/>
        </w:rPr>
      </w:pPr>
      <w:r w:rsidRPr="00500E2A">
        <w:rPr>
          <w:b/>
          <w:bCs/>
        </w:rPr>
        <w:br w:type="page"/>
      </w:r>
    </w:p>
    <w:p w14:paraId="52BA1276" w14:textId="77777777" w:rsidR="000C23F8" w:rsidRPr="001456AD" w:rsidRDefault="000C23F8" w:rsidP="000C23F8">
      <w:pPr>
        <w:spacing w:before="120"/>
        <w:jc w:val="right"/>
        <w:rPr>
          <w:b/>
          <w:bCs/>
          <w:sz w:val="22"/>
          <w:szCs w:val="22"/>
        </w:rPr>
      </w:pPr>
      <w:bookmarkStart w:id="251" w:name="_Hlk67826939"/>
      <w:r w:rsidRPr="001456AD">
        <w:rPr>
          <w:b/>
          <w:bCs/>
          <w:sz w:val="22"/>
          <w:szCs w:val="22"/>
        </w:rPr>
        <w:lastRenderedPageBreak/>
        <w:t xml:space="preserve">Załącznik nr </w:t>
      </w:r>
      <w:r>
        <w:rPr>
          <w:b/>
          <w:bCs/>
          <w:sz w:val="22"/>
          <w:szCs w:val="22"/>
        </w:rPr>
        <w:t>1</w:t>
      </w:r>
      <w:r w:rsidRPr="001456AD">
        <w:rPr>
          <w:b/>
          <w:bCs/>
          <w:sz w:val="22"/>
          <w:szCs w:val="22"/>
        </w:rPr>
        <w:t xml:space="preserve"> do Umowy </w:t>
      </w:r>
    </w:p>
    <w:bookmarkEnd w:id="251"/>
    <w:p w14:paraId="47630C7D" w14:textId="77777777" w:rsidR="000C23F8" w:rsidRPr="00AC2718" w:rsidRDefault="000C23F8" w:rsidP="000C23F8">
      <w:pPr>
        <w:jc w:val="both"/>
        <w:rPr>
          <w:b/>
          <w:bCs/>
          <w:color w:val="000000" w:themeColor="text1"/>
          <w:sz w:val="24"/>
          <w:szCs w:val="24"/>
        </w:rPr>
      </w:pPr>
    </w:p>
    <w:p w14:paraId="3DE2E629" w14:textId="77777777" w:rsidR="000C23F8" w:rsidRDefault="000C23F8" w:rsidP="000C23F8">
      <w:pPr>
        <w:jc w:val="both"/>
        <w:rPr>
          <w:b/>
          <w:bCs/>
          <w:color w:val="000000" w:themeColor="text1"/>
          <w:sz w:val="28"/>
          <w:szCs w:val="28"/>
        </w:rPr>
      </w:pPr>
    </w:p>
    <w:p w14:paraId="44A48910" w14:textId="0215809B" w:rsidR="000C23F8" w:rsidRPr="00AC2718" w:rsidRDefault="000C23F8" w:rsidP="000C23F8">
      <w:pPr>
        <w:jc w:val="center"/>
        <w:rPr>
          <w:b/>
          <w:bCs/>
          <w:i/>
          <w:iCs/>
          <w:color w:val="000000" w:themeColor="text1"/>
          <w:sz w:val="24"/>
          <w:szCs w:val="24"/>
        </w:rPr>
      </w:pPr>
      <w:r w:rsidRPr="00AC2718">
        <w:rPr>
          <w:b/>
          <w:bCs/>
          <w:color w:val="000000" w:themeColor="text1"/>
          <w:sz w:val="28"/>
          <w:szCs w:val="28"/>
        </w:rPr>
        <w:t>Szczegółowy Opis Przedmiotu Zamówienia</w:t>
      </w:r>
      <w:r w:rsidR="007C52CC">
        <w:rPr>
          <w:b/>
          <w:bCs/>
          <w:color w:val="000000" w:themeColor="text1"/>
          <w:sz w:val="28"/>
          <w:szCs w:val="28"/>
        </w:rPr>
        <w:t xml:space="preserve"> (SOPZ)</w:t>
      </w:r>
      <w:r w:rsidRPr="00AC2718">
        <w:rPr>
          <w:b/>
          <w:bCs/>
          <w:color w:val="000000" w:themeColor="text1"/>
          <w:sz w:val="28"/>
          <w:szCs w:val="28"/>
        </w:rPr>
        <w:t xml:space="preserve"> </w:t>
      </w:r>
      <w:r>
        <w:rPr>
          <w:b/>
          <w:bCs/>
          <w:color w:val="000000" w:themeColor="text1"/>
          <w:sz w:val="28"/>
          <w:szCs w:val="28"/>
        </w:rPr>
        <w:br/>
      </w:r>
      <w:r w:rsidRPr="00977443">
        <w:rPr>
          <w:b/>
          <w:bCs/>
          <w:i/>
          <w:iCs/>
          <w:color w:val="FF0000"/>
          <w:sz w:val="28"/>
          <w:szCs w:val="28"/>
        </w:rPr>
        <w:t>(</w:t>
      </w:r>
      <w:r w:rsidRPr="00977443">
        <w:rPr>
          <w:b/>
          <w:bCs/>
          <w:i/>
          <w:iCs/>
          <w:color w:val="FF0000"/>
          <w:sz w:val="24"/>
          <w:szCs w:val="24"/>
        </w:rPr>
        <w:t>zgodny z Załącznikiem nr 1 do SWZ)</w:t>
      </w:r>
    </w:p>
    <w:p w14:paraId="772B004D" w14:textId="77777777" w:rsidR="000C23F8" w:rsidRPr="001677E9" w:rsidRDefault="000C23F8" w:rsidP="000C23F8">
      <w:pPr>
        <w:rPr>
          <w:b/>
          <w:bCs/>
          <w:sz w:val="22"/>
          <w:szCs w:val="22"/>
        </w:rPr>
      </w:pPr>
    </w:p>
    <w:p w14:paraId="47B793D7" w14:textId="77777777" w:rsidR="000C23F8" w:rsidRDefault="000C23F8" w:rsidP="000C23F8">
      <w:pPr>
        <w:spacing w:after="160" w:line="259" w:lineRule="auto"/>
        <w:rPr>
          <w:sz w:val="14"/>
          <w:szCs w:val="14"/>
        </w:rPr>
      </w:pPr>
      <w:r>
        <w:rPr>
          <w:sz w:val="14"/>
          <w:szCs w:val="14"/>
        </w:rPr>
        <w:br w:type="page"/>
      </w:r>
    </w:p>
    <w:p w14:paraId="7E0B690B" w14:textId="77777777" w:rsidR="000C23F8" w:rsidRDefault="000C23F8" w:rsidP="000C23F8">
      <w:pPr>
        <w:spacing w:before="120"/>
        <w:jc w:val="right"/>
        <w:rPr>
          <w:b/>
          <w:bCs/>
          <w:sz w:val="22"/>
          <w:szCs w:val="22"/>
        </w:rPr>
      </w:pPr>
      <w:bookmarkStart w:id="252" w:name="_Hlk67831498"/>
      <w:bookmarkStart w:id="253" w:name="_Hlk67827058"/>
      <w:r w:rsidRPr="001456AD">
        <w:rPr>
          <w:b/>
          <w:bCs/>
          <w:sz w:val="22"/>
          <w:szCs w:val="22"/>
        </w:rPr>
        <w:lastRenderedPageBreak/>
        <w:t xml:space="preserve">Załącznik nr </w:t>
      </w:r>
      <w:r>
        <w:rPr>
          <w:b/>
          <w:bCs/>
          <w:sz w:val="22"/>
          <w:szCs w:val="22"/>
        </w:rPr>
        <w:t>2</w:t>
      </w:r>
      <w:r w:rsidRPr="001456AD">
        <w:rPr>
          <w:b/>
          <w:bCs/>
          <w:sz w:val="22"/>
          <w:szCs w:val="22"/>
        </w:rPr>
        <w:t xml:space="preserve"> do Umowy </w:t>
      </w:r>
    </w:p>
    <w:p w14:paraId="16C9D8B0" w14:textId="77777777" w:rsidR="000C23F8" w:rsidRDefault="000C23F8" w:rsidP="000C23F8">
      <w:pPr>
        <w:spacing w:before="120"/>
        <w:jc w:val="center"/>
        <w:rPr>
          <w:b/>
          <w:bCs/>
          <w:sz w:val="28"/>
          <w:szCs w:val="28"/>
        </w:rPr>
      </w:pPr>
    </w:p>
    <w:p w14:paraId="453EB911" w14:textId="77777777" w:rsidR="003C6E73" w:rsidRPr="00DE750C" w:rsidRDefault="003C6E73" w:rsidP="003C6E73">
      <w:pPr>
        <w:tabs>
          <w:tab w:val="left" w:pos="630"/>
          <w:tab w:val="center" w:pos="4536"/>
        </w:tabs>
        <w:spacing w:after="160" w:line="259" w:lineRule="auto"/>
        <w:jc w:val="center"/>
        <w:rPr>
          <w:b/>
          <w:bCs/>
          <w:sz w:val="22"/>
          <w:szCs w:val="22"/>
        </w:rPr>
      </w:pPr>
      <w:r w:rsidRPr="00DE750C">
        <w:rPr>
          <w:b/>
          <w:bCs/>
          <w:sz w:val="28"/>
          <w:szCs w:val="28"/>
        </w:rPr>
        <w:t>Ochrona danych osobowych</w:t>
      </w:r>
    </w:p>
    <w:p w14:paraId="124E8A16" w14:textId="77777777" w:rsidR="003C6E73" w:rsidRPr="00B30F1F" w:rsidRDefault="003C6E73" w:rsidP="003C6E73">
      <w:pPr>
        <w:overflowPunct w:val="0"/>
        <w:autoSpaceDE w:val="0"/>
        <w:autoSpaceDN w:val="0"/>
        <w:jc w:val="both"/>
        <w:rPr>
          <w:color w:val="000000"/>
          <w:sz w:val="10"/>
          <w:szCs w:val="10"/>
        </w:rPr>
      </w:pPr>
    </w:p>
    <w:p w14:paraId="6A14175A" w14:textId="77777777" w:rsidR="003C6E73" w:rsidRPr="002E59AA" w:rsidRDefault="003C6E73" w:rsidP="00F76E7B">
      <w:pPr>
        <w:pStyle w:val="Akapitzlist"/>
        <w:numPr>
          <w:ilvl w:val="0"/>
          <w:numId w:val="60"/>
        </w:numPr>
        <w:overflowPunct w:val="0"/>
        <w:autoSpaceDE w:val="0"/>
        <w:autoSpaceDN w:val="0"/>
        <w:jc w:val="both"/>
        <w:rPr>
          <w:color w:val="000000"/>
          <w:sz w:val="22"/>
          <w:szCs w:val="22"/>
        </w:rPr>
      </w:pPr>
      <w:r w:rsidRPr="002E59AA">
        <w:rPr>
          <w:b/>
          <w:sz w:val="22"/>
          <w:szCs w:val="22"/>
          <w:u w:val="single"/>
        </w:rPr>
        <w:t>Udostępnienie danych osobowych</w:t>
      </w:r>
    </w:p>
    <w:p w14:paraId="1FD0BBBA" w14:textId="77777777" w:rsidR="003C6E73" w:rsidRDefault="003C6E73" w:rsidP="00F76E7B">
      <w:pPr>
        <w:pStyle w:val="Akapitzlist"/>
        <w:numPr>
          <w:ilvl w:val="6"/>
          <w:numId w:val="53"/>
        </w:numPr>
        <w:overflowPunct w:val="0"/>
        <w:autoSpaceDE w:val="0"/>
        <w:autoSpaceDN w:val="0"/>
        <w:ind w:left="349"/>
        <w:contextualSpacing w:val="0"/>
        <w:jc w:val="both"/>
        <w:rPr>
          <w:color w:val="000000"/>
          <w:sz w:val="22"/>
          <w:szCs w:val="22"/>
        </w:rPr>
      </w:pPr>
      <w:r w:rsidRPr="00AE1450">
        <w:rPr>
          <w:color w:val="000000"/>
          <w:sz w:val="22"/>
          <w:szCs w:val="22"/>
        </w:rPr>
        <w:t>W związku z wykonywaniem niniejszej Umowy dochodzi do udostępnienia przez jedną ze Stron drugiej Stronie danych osobowych osób zaangażowanych w zawarcie oraz wykonywanie Umowy (dalej jako „dane osobowe”).</w:t>
      </w:r>
    </w:p>
    <w:p w14:paraId="25BE94DB" w14:textId="77777777" w:rsidR="003C6E73" w:rsidRDefault="003C6E73" w:rsidP="00F76E7B">
      <w:pPr>
        <w:pStyle w:val="Akapitzlist"/>
        <w:numPr>
          <w:ilvl w:val="6"/>
          <w:numId w:val="53"/>
        </w:numPr>
        <w:overflowPunct w:val="0"/>
        <w:autoSpaceDE w:val="0"/>
        <w:autoSpaceDN w:val="0"/>
        <w:ind w:left="349"/>
        <w:contextualSpacing w:val="0"/>
        <w:jc w:val="both"/>
        <w:rPr>
          <w:color w:val="000000"/>
          <w:sz w:val="22"/>
          <w:szCs w:val="22"/>
        </w:rPr>
      </w:pPr>
      <w:r w:rsidRPr="00B2687A">
        <w:rPr>
          <w:color w:val="000000"/>
          <w:sz w:val="22"/>
          <w:szCs w:val="22"/>
        </w:rPr>
        <w:t xml:space="preserve">Celem przetwarzania danych osobowych </w:t>
      </w:r>
      <w:proofErr w:type="gramStart"/>
      <w:r w:rsidRPr="00B2687A">
        <w:rPr>
          <w:color w:val="000000"/>
          <w:sz w:val="22"/>
          <w:szCs w:val="22"/>
        </w:rPr>
        <w:t>udostępnionych  przez</w:t>
      </w:r>
      <w:proofErr w:type="gramEnd"/>
      <w:r w:rsidRPr="00B2687A">
        <w:rPr>
          <w:color w:val="000000"/>
          <w:sz w:val="22"/>
          <w:szCs w:val="22"/>
        </w:rPr>
        <w:t xml:space="preserve"> Strony jest zawarcie oraz wykonanie niniejszej Umowy. Przez wykonanie niniejszej Umowy Strony rozumieją w szczególności: nawiązanie i</w:t>
      </w:r>
      <w:r>
        <w:rPr>
          <w:color w:val="000000"/>
          <w:sz w:val="22"/>
          <w:szCs w:val="22"/>
        </w:rPr>
        <w:t> </w:t>
      </w:r>
      <w:r w:rsidRPr="00B2687A">
        <w:rPr>
          <w:color w:val="000000"/>
          <w:sz w:val="22"/>
          <w:szCs w:val="22"/>
        </w:rPr>
        <w:t>utrzymywanie stałego kontaktu na potrzeby wykonania Umowy, uzgadnianie sposobów wykonania zobowiązań, realizację wszelkich zobowiązań wynikających z Umowy; jeżeli to potrzebne: udostępnienie danych osobowych podwykonawcom i innym partnerom handlowym zaangażowanym w wykonanie Umowy.</w:t>
      </w:r>
    </w:p>
    <w:p w14:paraId="1B615793" w14:textId="77777777" w:rsidR="003C6E73" w:rsidRDefault="003C6E73" w:rsidP="00F76E7B">
      <w:pPr>
        <w:pStyle w:val="Akapitzlist"/>
        <w:numPr>
          <w:ilvl w:val="6"/>
          <w:numId w:val="53"/>
        </w:numPr>
        <w:overflowPunct w:val="0"/>
        <w:autoSpaceDE w:val="0"/>
        <w:autoSpaceDN w:val="0"/>
        <w:ind w:left="349"/>
        <w:contextualSpacing w:val="0"/>
        <w:jc w:val="both"/>
        <w:rPr>
          <w:color w:val="000000"/>
          <w:sz w:val="22"/>
          <w:szCs w:val="22"/>
        </w:rPr>
      </w:pPr>
      <w:r w:rsidRPr="00B2687A">
        <w:rPr>
          <w:color w:val="000000"/>
          <w:sz w:val="22"/>
          <w:szCs w:val="22"/>
        </w:rPr>
        <w:t xml:space="preserve">Podstawę prawną udostępnienia danych osobowych, o których mowa w ust. 1 stanowi art. 6 ust. 1 lit. c) oraz art. 6 ust. 1 lit. </w:t>
      </w:r>
      <w:proofErr w:type="gramStart"/>
      <w:r w:rsidRPr="00B2687A">
        <w:rPr>
          <w:color w:val="000000"/>
          <w:sz w:val="22"/>
          <w:szCs w:val="22"/>
        </w:rPr>
        <w:t>f)  Rozporządzenia</w:t>
      </w:r>
      <w:proofErr w:type="gramEnd"/>
      <w:r w:rsidRPr="00B2687A">
        <w:rPr>
          <w:color w:val="000000"/>
          <w:sz w:val="22"/>
          <w:szCs w:val="22"/>
        </w:rPr>
        <w:t xml:space="preserve"> Parlamentu Europejskiego i Rady z dnia 27 kwietnia 2016 roku w</w:t>
      </w:r>
      <w:r>
        <w:rPr>
          <w:color w:val="000000"/>
          <w:sz w:val="22"/>
          <w:szCs w:val="22"/>
        </w:rPr>
        <w:t> </w:t>
      </w:r>
      <w:r w:rsidRPr="00B2687A">
        <w:rPr>
          <w:color w:val="000000"/>
          <w:sz w:val="22"/>
          <w:szCs w:val="22"/>
        </w:rPr>
        <w:t>sprawie ochrony osób fizycznych w związku z przetwarzaniem danych osobowych</w:t>
      </w:r>
      <w:r>
        <w:rPr>
          <w:color w:val="000000"/>
          <w:sz w:val="22"/>
          <w:szCs w:val="22"/>
        </w:rPr>
        <w:t xml:space="preserve"> </w:t>
      </w:r>
      <w:r w:rsidRPr="00B2687A">
        <w:rPr>
          <w:color w:val="000000"/>
          <w:sz w:val="22"/>
          <w:szCs w:val="22"/>
        </w:rPr>
        <w:t>i w sprawie swobodnego przepływu takich danych oraz uchylenia dyrektywy 95/46/WE (ogólne rozporządzenie o</w:t>
      </w:r>
      <w:r>
        <w:rPr>
          <w:color w:val="000000"/>
          <w:sz w:val="22"/>
          <w:szCs w:val="22"/>
        </w:rPr>
        <w:t> </w:t>
      </w:r>
      <w:r w:rsidRPr="00B2687A">
        <w:rPr>
          <w:color w:val="000000"/>
          <w:sz w:val="22"/>
          <w:szCs w:val="22"/>
        </w:rPr>
        <w:t>ochronie danych osobowych) (Dz. Urz. UE L.2016.119.1 z dnia 4 maja 2016 roku) (dalej jako „RODO”).</w:t>
      </w:r>
    </w:p>
    <w:p w14:paraId="006956DB" w14:textId="77777777" w:rsidR="003C6E73" w:rsidRDefault="003C6E73" w:rsidP="00F76E7B">
      <w:pPr>
        <w:pStyle w:val="Akapitzlist"/>
        <w:numPr>
          <w:ilvl w:val="6"/>
          <w:numId w:val="53"/>
        </w:numPr>
        <w:overflowPunct w:val="0"/>
        <w:autoSpaceDE w:val="0"/>
        <w:autoSpaceDN w:val="0"/>
        <w:ind w:left="349"/>
        <w:contextualSpacing w:val="0"/>
        <w:jc w:val="both"/>
        <w:rPr>
          <w:color w:val="000000"/>
          <w:sz w:val="22"/>
          <w:szCs w:val="22"/>
        </w:rPr>
      </w:pPr>
      <w:proofErr w:type="gramStart"/>
      <w:r w:rsidRPr="00B2687A">
        <w:rPr>
          <w:color w:val="000000"/>
          <w:sz w:val="22"/>
          <w:szCs w:val="22"/>
        </w:rPr>
        <w:t>Udostępnienie  danych</w:t>
      </w:r>
      <w:proofErr w:type="gramEnd"/>
      <w:r w:rsidRPr="00B2687A">
        <w:rPr>
          <w:color w:val="000000"/>
          <w:sz w:val="22"/>
          <w:szCs w:val="22"/>
        </w:rPr>
        <w:t xml:space="preserve"> osobowych powoduje, iż Strona której udostępniono dane osobowe  staje się ich administratorem w rozumieniu art. 4 pkt 7 RODO, ustalając cele i sposoby ich przetwarzania, z</w:t>
      </w:r>
      <w:r>
        <w:rPr>
          <w:color w:val="000000"/>
          <w:sz w:val="22"/>
          <w:szCs w:val="22"/>
        </w:rPr>
        <w:t> </w:t>
      </w:r>
      <w:r w:rsidRPr="00B2687A">
        <w:rPr>
          <w:color w:val="000000"/>
          <w:sz w:val="22"/>
          <w:szCs w:val="22"/>
        </w:rPr>
        <w:t>uwzględnieniem zasad wynikających z art. 5 RODO.</w:t>
      </w:r>
    </w:p>
    <w:p w14:paraId="6435C8BA" w14:textId="77777777" w:rsidR="003C6E73" w:rsidRDefault="003C6E73" w:rsidP="00F76E7B">
      <w:pPr>
        <w:pStyle w:val="Akapitzlist"/>
        <w:numPr>
          <w:ilvl w:val="6"/>
          <w:numId w:val="53"/>
        </w:numPr>
        <w:overflowPunct w:val="0"/>
        <w:autoSpaceDE w:val="0"/>
        <w:autoSpaceDN w:val="0"/>
        <w:ind w:left="349"/>
        <w:contextualSpacing w:val="0"/>
        <w:jc w:val="both"/>
        <w:rPr>
          <w:color w:val="000000"/>
          <w:sz w:val="22"/>
          <w:szCs w:val="22"/>
        </w:rPr>
      </w:pPr>
      <w:r w:rsidRPr="00B2687A">
        <w:rPr>
          <w:color w:val="000000"/>
          <w:sz w:val="22"/>
          <w:szCs w:val="22"/>
        </w:rPr>
        <w:t>Strony Umowy zobowiązują się do ochrony udostępnionych danych osobowych, w tym do stosowania organizacyjnych i technicznych środków ochrony danych osobowych. Strony zobowiązują się także do zapoznania z przepisami dotyczącymi ochrony danych osobowych pracowników, którzy będą mieli dostęp do danych osobowych udostępnionych przez Strony Umowy oraz do nadania im stosownych upoważnień do przetwarzania danych osobowych.</w:t>
      </w:r>
    </w:p>
    <w:p w14:paraId="7E62781C" w14:textId="77777777" w:rsidR="003C6E73" w:rsidRDefault="003C6E73" w:rsidP="00F76E7B">
      <w:pPr>
        <w:pStyle w:val="Akapitzlist"/>
        <w:numPr>
          <w:ilvl w:val="6"/>
          <w:numId w:val="53"/>
        </w:numPr>
        <w:overflowPunct w:val="0"/>
        <w:autoSpaceDE w:val="0"/>
        <w:autoSpaceDN w:val="0"/>
        <w:ind w:left="349"/>
        <w:contextualSpacing w:val="0"/>
        <w:jc w:val="both"/>
        <w:rPr>
          <w:color w:val="000000"/>
          <w:sz w:val="22"/>
          <w:szCs w:val="22"/>
        </w:rPr>
      </w:pPr>
      <w:r w:rsidRPr="00B2687A">
        <w:rPr>
          <w:color w:val="000000"/>
          <w:sz w:val="22"/>
          <w:szCs w:val="22"/>
        </w:rPr>
        <w:t>Strony Umowy w związku z udostępnieniem danych osobowych zobowiązane są do spełnienia obowiązku informacyjnego wobec osób, których dane pozyskują.</w:t>
      </w:r>
    </w:p>
    <w:p w14:paraId="22A6D205" w14:textId="77777777" w:rsidR="003C6E73" w:rsidRDefault="003C6E73" w:rsidP="00F76E7B">
      <w:pPr>
        <w:pStyle w:val="Akapitzlist"/>
        <w:numPr>
          <w:ilvl w:val="6"/>
          <w:numId w:val="53"/>
        </w:numPr>
        <w:overflowPunct w:val="0"/>
        <w:autoSpaceDE w:val="0"/>
        <w:autoSpaceDN w:val="0"/>
        <w:ind w:left="349"/>
        <w:contextualSpacing w:val="0"/>
        <w:jc w:val="both"/>
        <w:rPr>
          <w:color w:val="000000"/>
          <w:sz w:val="22"/>
          <w:szCs w:val="22"/>
        </w:rPr>
      </w:pPr>
      <w:r w:rsidRPr="00B2687A">
        <w:rPr>
          <w:color w:val="000000"/>
          <w:sz w:val="22"/>
          <w:szCs w:val="22"/>
        </w:rPr>
        <w:t>Polska Grupa Górnicza S.A. spełnia obowiązek informacyjny wynikający z art. 13 oraz art. 14 RODO na stronie internetowej Polskiej Grupy Górniczej S.A. w zakładce RODO, w załączniku „Kontrahenci/Pracownicy Kontrahentów”. Dla kategorii osób Pracownicy Polskiej Grupy Górniczej S.A., powyższy obowiązek został spełniony na Portalu Pracowniczym.</w:t>
      </w:r>
    </w:p>
    <w:p w14:paraId="74D3C96D" w14:textId="77777777" w:rsidR="003C6E73" w:rsidRPr="00B2687A" w:rsidRDefault="003C6E73" w:rsidP="00F76E7B">
      <w:pPr>
        <w:pStyle w:val="Akapitzlist"/>
        <w:numPr>
          <w:ilvl w:val="6"/>
          <w:numId w:val="53"/>
        </w:numPr>
        <w:overflowPunct w:val="0"/>
        <w:autoSpaceDE w:val="0"/>
        <w:autoSpaceDN w:val="0"/>
        <w:ind w:left="349"/>
        <w:contextualSpacing w:val="0"/>
        <w:jc w:val="both"/>
        <w:rPr>
          <w:color w:val="000000"/>
          <w:sz w:val="22"/>
          <w:szCs w:val="22"/>
        </w:rPr>
      </w:pPr>
      <w:r w:rsidRPr="00B2687A">
        <w:rPr>
          <w:i/>
          <w:iCs/>
          <w:color w:val="FF0000"/>
          <w:sz w:val="22"/>
          <w:szCs w:val="22"/>
        </w:rPr>
        <w:t>Kontrahent w razie potrzeby określa sposób spełnienia obowiązku informacyjnego wobec osób, których dane pozyskuje.</w:t>
      </w:r>
    </w:p>
    <w:p w14:paraId="7BE362F7" w14:textId="77777777" w:rsidR="003C6E73" w:rsidRDefault="003C6E73" w:rsidP="003C6E73">
      <w:pPr>
        <w:pStyle w:val="Akapitzlist"/>
        <w:autoSpaceDN w:val="0"/>
        <w:ind w:hanging="938"/>
        <w:jc w:val="both"/>
        <w:rPr>
          <w:i/>
          <w:iCs/>
          <w:color w:val="FF0000"/>
          <w:sz w:val="22"/>
          <w:szCs w:val="22"/>
        </w:rPr>
      </w:pPr>
    </w:p>
    <w:p w14:paraId="5D588E0C" w14:textId="77777777" w:rsidR="003C6E73" w:rsidRPr="00E05245" w:rsidRDefault="003C6E73" w:rsidP="003C6E73">
      <w:pPr>
        <w:jc w:val="both"/>
        <w:rPr>
          <w:i/>
          <w:iCs/>
          <w:color w:val="0070C0"/>
          <w:sz w:val="22"/>
          <w:szCs w:val="22"/>
        </w:rPr>
      </w:pPr>
      <w:r w:rsidRPr="00844E2B">
        <w:rPr>
          <w:color w:val="0070C0"/>
          <w:sz w:val="22"/>
          <w:szCs w:val="22"/>
        </w:rPr>
        <w:t>[Tekst pomocniczy do usunięcia w wersji finalnej umowy</w:t>
      </w:r>
      <w:r w:rsidRPr="00844E2B">
        <w:rPr>
          <w:i/>
          <w:iCs/>
          <w:color w:val="0070C0"/>
          <w:sz w:val="22"/>
          <w:szCs w:val="22"/>
        </w:rPr>
        <w:t xml:space="preserve"> </w:t>
      </w:r>
      <w:proofErr w:type="gramStart"/>
      <w:r w:rsidRPr="00844E2B">
        <w:rPr>
          <w:b/>
          <w:bCs/>
          <w:i/>
          <w:iCs/>
          <w:color w:val="0070C0"/>
          <w:sz w:val="22"/>
          <w:szCs w:val="22"/>
        </w:rPr>
        <w:t>–  pkt</w:t>
      </w:r>
      <w:proofErr w:type="gramEnd"/>
      <w:r w:rsidRPr="00844E2B">
        <w:rPr>
          <w:b/>
          <w:bCs/>
          <w:i/>
          <w:iCs/>
          <w:color w:val="0070C0"/>
          <w:sz w:val="22"/>
          <w:szCs w:val="22"/>
        </w:rPr>
        <w:t xml:space="preserve"> 8,</w:t>
      </w:r>
      <w:r w:rsidRPr="00844E2B">
        <w:rPr>
          <w:i/>
          <w:iCs/>
          <w:color w:val="0070C0"/>
          <w:sz w:val="22"/>
          <w:szCs w:val="22"/>
        </w:rPr>
        <w:t xml:space="preserve">  winien pojawiać się na etapie SWZ, natomiast należy ten punkt wykreślić w wersji finalnej umowy, ewentualnie wprowadzić w jego miejsce oświadczenie kontrahenta określające w jaki sposób spełnia swój obowiązek informacyjny względem reprezentantów/pracowników PGG zaangażowanych w zawarcie oraz wykonywanie Umowy.]</w:t>
      </w:r>
    </w:p>
    <w:p w14:paraId="294E46FD" w14:textId="77777777" w:rsidR="003C6E73" w:rsidRDefault="003C6E73" w:rsidP="003C6E73">
      <w:pPr>
        <w:tabs>
          <w:tab w:val="left" w:pos="630"/>
          <w:tab w:val="center" w:pos="4536"/>
        </w:tabs>
        <w:spacing w:after="160" w:line="259" w:lineRule="auto"/>
        <w:rPr>
          <w:sz w:val="22"/>
          <w:szCs w:val="22"/>
        </w:rPr>
      </w:pPr>
      <w:r>
        <w:rPr>
          <w:sz w:val="22"/>
          <w:szCs w:val="22"/>
        </w:rPr>
        <w:br w:type="page"/>
      </w:r>
    </w:p>
    <w:p w14:paraId="0DD5D9FD" w14:textId="77777777" w:rsidR="000C23F8" w:rsidRPr="001456AD" w:rsidRDefault="000C23F8" w:rsidP="000C23F8">
      <w:pPr>
        <w:spacing w:before="120"/>
        <w:jc w:val="right"/>
        <w:rPr>
          <w:b/>
          <w:bCs/>
          <w:sz w:val="22"/>
          <w:szCs w:val="22"/>
        </w:rPr>
      </w:pPr>
      <w:r w:rsidRPr="001456AD">
        <w:rPr>
          <w:b/>
          <w:bCs/>
          <w:sz w:val="22"/>
          <w:szCs w:val="22"/>
        </w:rPr>
        <w:lastRenderedPageBreak/>
        <w:t xml:space="preserve">Załącznik nr </w:t>
      </w:r>
      <w:r>
        <w:rPr>
          <w:b/>
          <w:bCs/>
          <w:sz w:val="22"/>
          <w:szCs w:val="22"/>
        </w:rPr>
        <w:t>3</w:t>
      </w:r>
      <w:r w:rsidRPr="001456AD">
        <w:rPr>
          <w:b/>
          <w:bCs/>
          <w:sz w:val="22"/>
          <w:szCs w:val="22"/>
        </w:rPr>
        <w:t xml:space="preserve"> do Umowy </w:t>
      </w:r>
    </w:p>
    <w:bookmarkEnd w:id="252"/>
    <w:bookmarkEnd w:id="253"/>
    <w:p w14:paraId="773D9DB8" w14:textId="77777777" w:rsidR="003C6E73" w:rsidRDefault="003C6E73" w:rsidP="003C6E73">
      <w:pPr>
        <w:spacing w:before="120"/>
        <w:jc w:val="center"/>
        <w:rPr>
          <w:b/>
          <w:bCs/>
          <w:sz w:val="24"/>
          <w:szCs w:val="24"/>
        </w:rPr>
      </w:pPr>
    </w:p>
    <w:p w14:paraId="3B1E6A2E" w14:textId="77777777" w:rsidR="003C6E73" w:rsidRDefault="003C6E73" w:rsidP="003C6E73">
      <w:pPr>
        <w:spacing w:before="120"/>
        <w:jc w:val="center"/>
        <w:rPr>
          <w:b/>
          <w:bCs/>
          <w:sz w:val="24"/>
          <w:szCs w:val="24"/>
        </w:rPr>
      </w:pPr>
    </w:p>
    <w:p w14:paraId="024E0BEE" w14:textId="11D88978" w:rsidR="003C6E73" w:rsidRPr="00F03846" w:rsidRDefault="003C6E73" w:rsidP="003C6E73">
      <w:pPr>
        <w:spacing w:before="120"/>
        <w:jc w:val="center"/>
        <w:rPr>
          <w:b/>
          <w:bCs/>
          <w:sz w:val="24"/>
          <w:szCs w:val="24"/>
        </w:rPr>
      </w:pPr>
      <w:r w:rsidRPr="005C5CA1">
        <w:rPr>
          <w:b/>
          <w:bCs/>
          <w:sz w:val="24"/>
          <w:szCs w:val="24"/>
        </w:rPr>
        <w:t>OŚWIADCZENIE</w:t>
      </w:r>
      <w:r>
        <w:rPr>
          <w:b/>
          <w:bCs/>
          <w:sz w:val="24"/>
          <w:szCs w:val="24"/>
        </w:rPr>
        <w:t xml:space="preserve"> </w:t>
      </w:r>
      <w:r w:rsidRPr="005C5CA1">
        <w:rPr>
          <w:b/>
          <w:sz w:val="24"/>
          <w:szCs w:val="24"/>
        </w:rPr>
        <w:t xml:space="preserve">O POSIADANIU STATUSU </w:t>
      </w:r>
      <w:r>
        <w:rPr>
          <w:b/>
          <w:sz w:val="24"/>
          <w:szCs w:val="24"/>
        </w:rPr>
        <w:br/>
      </w:r>
      <w:r w:rsidRPr="00F03846">
        <w:rPr>
          <w:b/>
          <w:sz w:val="24"/>
          <w:szCs w:val="24"/>
        </w:rPr>
        <w:t>MIKROPRZEDSIĘBIORCY, MAŁEGO PRZEDSIĘBIORCY, ŚREDNIEGO PRZEDSIĘBIORCY, DUŻEGO PRZEDSIĘBIORCY</w:t>
      </w:r>
    </w:p>
    <w:p w14:paraId="072C4E2E" w14:textId="77777777" w:rsidR="003C6E73" w:rsidRPr="00F03846" w:rsidRDefault="003C6E73" w:rsidP="003C6E73">
      <w:pPr>
        <w:spacing w:before="120"/>
        <w:jc w:val="both"/>
        <w:rPr>
          <w:b/>
          <w:sz w:val="22"/>
          <w:szCs w:val="22"/>
        </w:rPr>
      </w:pPr>
    </w:p>
    <w:p w14:paraId="49BFEE57" w14:textId="77777777" w:rsidR="003C6E73" w:rsidRPr="00F03846" w:rsidRDefault="003C6E73" w:rsidP="003C6E73">
      <w:pPr>
        <w:spacing w:before="120"/>
        <w:jc w:val="both"/>
        <w:rPr>
          <w:b/>
          <w:sz w:val="22"/>
          <w:szCs w:val="22"/>
        </w:rPr>
      </w:pPr>
    </w:p>
    <w:p w14:paraId="63274FD8" w14:textId="77777777" w:rsidR="003C6E73" w:rsidRPr="00F03846" w:rsidRDefault="003C6E73" w:rsidP="003C6E73">
      <w:pPr>
        <w:spacing w:before="120"/>
        <w:jc w:val="both"/>
        <w:rPr>
          <w:bCs/>
          <w:sz w:val="22"/>
          <w:szCs w:val="22"/>
        </w:rPr>
      </w:pPr>
      <w:r w:rsidRPr="00F03846">
        <w:rPr>
          <w:bCs/>
          <w:sz w:val="22"/>
          <w:szCs w:val="22"/>
        </w:rPr>
        <w:t>Nazwa Wykonawcy:</w:t>
      </w:r>
    </w:p>
    <w:p w14:paraId="762EF0A0" w14:textId="77777777" w:rsidR="003C6E73" w:rsidRPr="00F03846" w:rsidRDefault="003C6E73" w:rsidP="003C6E73">
      <w:pPr>
        <w:spacing w:before="120"/>
        <w:jc w:val="both"/>
        <w:rPr>
          <w:bCs/>
          <w:sz w:val="22"/>
          <w:szCs w:val="22"/>
        </w:rPr>
      </w:pPr>
      <w:r w:rsidRPr="00F03846">
        <w:rPr>
          <w:bCs/>
          <w:sz w:val="22"/>
          <w:szCs w:val="22"/>
        </w:rPr>
        <w:t>……………………………………………………………………….……</w:t>
      </w:r>
    </w:p>
    <w:p w14:paraId="01D21E31" w14:textId="77777777" w:rsidR="003C6E73" w:rsidRPr="00F03846" w:rsidRDefault="003C6E73" w:rsidP="003C6E73">
      <w:pPr>
        <w:spacing w:before="120"/>
        <w:jc w:val="both"/>
        <w:rPr>
          <w:b/>
          <w:sz w:val="22"/>
          <w:szCs w:val="22"/>
          <w:highlight w:val="yellow"/>
        </w:rPr>
      </w:pPr>
    </w:p>
    <w:p w14:paraId="74DCFF36" w14:textId="77777777" w:rsidR="003C6E73" w:rsidRPr="00712AEC" w:rsidRDefault="003C6E73" w:rsidP="003C6E73">
      <w:pPr>
        <w:spacing w:before="120" w:line="312" w:lineRule="auto"/>
        <w:jc w:val="both"/>
        <w:rPr>
          <w:sz w:val="22"/>
          <w:szCs w:val="22"/>
        </w:rPr>
      </w:pPr>
      <w:r w:rsidRPr="00F03846">
        <w:rPr>
          <w:iCs/>
          <w:sz w:val="22"/>
          <w:szCs w:val="22"/>
        </w:rPr>
        <w:t xml:space="preserve">Wykonawca oświadcza, że </w:t>
      </w:r>
      <w:r w:rsidRPr="00F03846">
        <w:rPr>
          <w:b/>
          <w:bCs/>
          <w:i/>
          <w:sz w:val="22"/>
          <w:szCs w:val="22"/>
        </w:rPr>
        <w:t>spełnia warunki / nie spełnia warunków</w:t>
      </w:r>
      <w:r w:rsidRPr="00F03846">
        <w:rPr>
          <w:iCs/>
          <w:sz w:val="22"/>
          <w:szCs w:val="22"/>
        </w:rPr>
        <w:t xml:space="preserve"> * 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(Dz. Urz. UE L187 z 26.06.2014 r.). Wykonawca potwierdza, iż jest świadomym, że zgodnie z przywołaną w zdaniu poprzedzającym regulacją, do kategorii mikroprzedsiębiorstw oraz małych i średnich przedsiębiorstw należą przedsiębiorstwa, które zatrudniają mniej niż 250 pracowników i których roczny obrót nie przekracza 50 milionów EURO, lub roczna suma bilansowa </w:t>
      </w:r>
      <w:r w:rsidRPr="00712AEC">
        <w:rPr>
          <w:iCs/>
          <w:sz w:val="22"/>
          <w:szCs w:val="22"/>
        </w:rPr>
        <w:t>nie przekracza</w:t>
      </w:r>
      <w:r>
        <w:rPr>
          <w:iCs/>
          <w:sz w:val="22"/>
          <w:szCs w:val="22"/>
        </w:rPr>
        <w:t xml:space="preserve"> </w:t>
      </w:r>
      <w:r w:rsidRPr="00712AEC">
        <w:rPr>
          <w:iCs/>
          <w:sz w:val="22"/>
          <w:szCs w:val="22"/>
        </w:rPr>
        <w:t>43 milionów EU</w:t>
      </w:r>
      <w:r>
        <w:rPr>
          <w:iCs/>
          <w:sz w:val="22"/>
          <w:szCs w:val="22"/>
        </w:rPr>
        <w:t>RO</w:t>
      </w:r>
      <w:r w:rsidRPr="00712AEC">
        <w:rPr>
          <w:iCs/>
          <w:sz w:val="22"/>
          <w:szCs w:val="22"/>
        </w:rPr>
        <w:t>.</w:t>
      </w:r>
    </w:p>
    <w:p w14:paraId="5D37AA69" w14:textId="77777777" w:rsidR="003C6E73" w:rsidRPr="00B30F1F" w:rsidRDefault="003C6E73" w:rsidP="003C6E73">
      <w:pPr>
        <w:spacing w:before="120"/>
        <w:jc w:val="both"/>
        <w:rPr>
          <w:iCs/>
          <w:sz w:val="22"/>
          <w:szCs w:val="22"/>
          <w:highlight w:val="yellow"/>
        </w:rPr>
      </w:pPr>
    </w:p>
    <w:p w14:paraId="3B916F5D" w14:textId="77777777" w:rsidR="003C6E73" w:rsidRPr="00B30F1F" w:rsidRDefault="003C6E73" w:rsidP="003C6E73">
      <w:pPr>
        <w:spacing w:before="120"/>
        <w:jc w:val="both"/>
        <w:rPr>
          <w:iCs/>
          <w:sz w:val="22"/>
          <w:szCs w:val="22"/>
          <w:highlight w:val="yellow"/>
        </w:rPr>
      </w:pPr>
    </w:p>
    <w:p w14:paraId="556A07DE" w14:textId="77777777" w:rsidR="003C6E73" w:rsidRPr="00B30F1F" w:rsidRDefault="003C6E73" w:rsidP="003C6E73">
      <w:pPr>
        <w:spacing w:before="120"/>
        <w:jc w:val="both"/>
        <w:rPr>
          <w:iCs/>
          <w:strike/>
          <w:sz w:val="22"/>
          <w:szCs w:val="22"/>
          <w:highlight w:val="yellow"/>
        </w:rPr>
      </w:pPr>
    </w:p>
    <w:p w14:paraId="5FBCBB9E" w14:textId="77777777" w:rsidR="003C6E73" w:rsidRPr="00B30F1F" w:rsidRDefault="003C6E73" w:rsidP="003C6E73">
      <w:pPr>
        <w:spacing w:before="120"/>
        <w:jc w:val="both"/>
        <w:rPr>
          <w:iCs/>
          <w:strike/>
          <w:sz w:val="22"/>
          <w:szCs w:val="22"/>
          <w:highlight w:val="yellow"/>
        </w:rPr>
      </w:pPr>
    </w:p>
    <w:p w14:paraId="667692C8" w14:textId="77777777" w:rsidR="003C6E73" w:rsidRPr="00B30F1F" w:rsidRDefault="003C6E73" w:rsidP="003C6E73">
      <w:pPr>
        <w:spacing w:before="120"/>
        <w:jc w:val="both"/>
        <w:rPr>
          <w:strike/>
          <w:sz w:val="22"/>
          <w:szCs w:val="22"/>
          <w:highlight w:val="yellow"/>
        </w:rPr>
      </w:pPr>
    </w:p>
    <w:p w14:paraId="6DEA028E" w14:textId="77777777" w:rsidR="003C6E73" w:rsidRPr="00712AEC" w:rsidRDefault="003C6E73" w:rsidP="003C6E73">
      <w:pPr>
        <w:spacing w:before="120"/>
        <w:jc w:val="both"/>
        <w:rPr>
          <w:bCs/>
          <w:sz w:val="22"/>
          <w:szCs w:val="22"/>
        </w:rPr>
      </w:pPr>
      <w:r w:rsidRPr="00FC4EBB">
        <w:rPr>
          <w:bCs/>
          <w:sz w:val="22"/>
          <w:szCs w:val="22"/>
        </w:rPr>
        <w:t>* - skreślić niewłaściwe</w:t>
      </w:r>
    </w:p>
    <w:p w14:paraId="4571041C" w14:textId="77777777" w:rsidR="003C6E73" w:rsidRDefault="003C6E73" w:rsidP="003C6E73">
      <w:pPr>
        <w:rPr>
          <w:strike/>
        </w:rPr>
      </w:pPr>
    </w:p>
    <w:p w14:paraId="601876F4" w14:textId="239F59A8" w:rsidR="000C23F8" w:rsidRPr="003C6E73" w:rsidRDefault="003C6E73" w:rsidP="003C6E73">
      <w:pPr>
        <w:rPr>
          <w:i/>
          <w:iCs/>
          <w:sz w:val="22"/>
          <w:szCs w:val="22"/>
        </w:rPr>
      </w:pPr>
      <w:r w:rsidRPr="00B30F1F">
        <w:rPr>
          <w:i/>
          <w:iCs/>
          <w:sz w:val="22"/>
          <w:szCs w:val="22"/>
        </w:rPr>
        <w:t>Podpisuje Wykonawca lub każdy z członków Konsorcjum</w:t>
      </w:r>
    </w:p>
    <w:p w14:paraId="332E5442" w14:textId="77777777" w:rsidR="000C23F8" w:rsidRPr="00B30F1F" w:rsidRDefault="000C23F8" w:rsidP="003C6E73">
      <w:pPr>
        <w:pageBreakBefore/>
        <w:spacing w:before="120"/>
        <w:jc w:val="right"/>
        <w:rPr>
          <w:b/>
          <w:bCs/>
          <w:sz w:val="22"/>
          <w:szCs w:val="22"/>
        </w:rPr>
      </w:pPr>
      <w:bookmarkStart w:id="254" w:name="_Hlk67832211"/>
      <w:r w:rsidRPr="00B30F1F">
        <w:rPr>
          <w:b/>
          <w:bCs/>
          <w:sz w:val="22"/>
          <w:szCs w:val="22"/>
        </w:rPr>
        <w:lastRenderedPageBreak/>
        <w:t xml:space="preserve">Załącznik nr </w:t>
      </w:r>
      <w:r>
        <w:rPr>
          <w:b/>
          <w:bCs/>
          <w:sz w:val="22"/>
          <w:szCs w:val="22"/>
        </w:rPr>
        <w:t xml:space="preserve">4 </w:t>
      </w:r>
      <w:r w:rsidRPr="00B30F1F">
        <w:rPr>
          <w:b/>
          <w:bCs/>
          <w:sz w:val="22"/>
          <w:szCs w:val="22"/>
        </w:rPr>
        <w:t xml:space="preserve">do Umowy </w:t>
      </w:r>
    </w:p>
    <w:p w14:paraId="405D89EF" w14:textId="77777777" w:rsidR="003C6E73" w:rsidRDefault="003C6E73" w:rsidP="003C6E73">
      <w:pPr>
        <w:spacing w:before="120"/>
        <w:jc w:val="center"/>
        <w:rPr>
          <w:b/>
          <w:bCs/>
          <w:sz w:val="28"/>
          <w:szCs w:val="28"/>
        </w:rPr>
      </w:pPr>
    </w:p>
    <w:p w14:paraId="015B38D1" w14:textId="77777777" w:rsidR="003C6E73" w:rsidRDefault="003C6E73" w:rsidP="003C6E73">
      <w:pPr>
        <w:spacing w:before="120"/>
        <w:jc w:val="center"/>
        <w:rPr>
          <w:b/>
          <w:bCs/>
          <w:sz w:val="28"/>
          <w:szCs w:val="28"/>
        </w:rPr>
      </w:pPr>
    </w:p>
    <w:p w14:paraId="13634065" w14:textId="608D1354" w:rsidR="000C23F8" w:rsidRPr="00B30F1F" w:rsidRDefault="003C6E73" w:rsidP="003C6E73">
      <w:pPr>
        <w:spacing w:before="120"/>
        <w:jc w:val="center"/>
        <w:rPr>
          <w:bCs/>
          <w:sz w:val="22"/>
          <w:szCs w:val="22"/>
          <w:highlight w:val="yellow"/>
        </w:rPr>
      </w:pPr>
      <w:bookmarkStart w:id="255" w:name="_Hlk141259962"/>
      <w:r>
        <w:rPr>
          <w:b/>
          <w:bCs/>
          <w:sz w:val="28"/>
          <w:szCs w:val="28"/>
        </w:rPr>
        <w:t>CENNIK</w:t>
      </w:r>
      <w:r w:rsidR="00F03846">
        <w:rPr>
          <w:b/>
          <w:bCs/>
          <w:sz w:val="28"/>
          <w:szCs w:val="28"/>
        </w:rPr>
        <w:t xml:space="preserve"> </w:t>
      </w:r>
      <w:r w:rsidRPr="00B31BB6">
        <w:rPr>
          <w:rFonts w:eastAsiaTheme="majorEastAsia"/>
          <w:i/>
          <w:iCs/>
          <w:color w:val="FF0000"/>
          <w:sz w:val="22"/>
          <w:szCs w:val="22"/>
        </w:rPr>
        <w:t xml:space="preserve">- </w:t>
      </w:r>
      <w:r>
        <w:rPr>
          <w:rFonts w:eastAsiaTheme="majorEastAsia"/>
          <w:i/>
          <w:iCs/>
          <w:color w:val="FF0000"/>
          <w:sz w:val="22"/>
          <w:szCs w:val="22"/>
        </w:rPr>
        <w:t>jeżeli</w:t>
      </w:r>
      <w:r w:rsidRPr="00B31BB6">
        <w:rPr>
          <w:rFonts w:eastAsiaTheme="majorEastAsia"/>
          <w:i/>
          <w:iCs/>
          <w:color w:val="FF0000"/>
          <w:sz w:val="22"/>
          <w:szCs w:val="22"/>
        </w:rPr>
        <w:t xml:space="preserve"> dotyczy</w:t>
      </w:r>
    </w:p>
    <w:bookmarkEnd w:id="254"/>
    <w:p w14:paraId="62A5CC26" w14:textId="7230CEFB" w:rsidR="003C6E73" w:rsidRPr="00DE750C" w:rsidRDefault="000C23F8" w:rsidP="003C6E73">
      <w:pPr>
        <w:spacing w:before="120"/>
        <w:jc w:val="center"/>
        <w:rPr>
          <w:b/>
          <w:bCs/>
          <w:sz w:val="28"/>
          <w:szCs w:val="28"/>
        </w:rPr>
      </w:pPr>
      <w:r>
        <w:rPr>
          <w:i/>
          <w:iCs/>
          <w:sz w:val="22"/>
          <w:szCs w:val="22"/>
        </w:rPr>
        <w:br w:type="page"/>
      </w:r>
    </w:p>
    <w:p w14:paraId="59E8F263" w14:textId="77777777" w:rsidR="007F3C20" w:rsidRDefault="007F3C20" w:rsidP="007F3C20">
      <w:pPr>
        <w:pageBreakBefore/>
        <w:jc w:val="center"/>
        <w:rPr>
          <w:b/>
          <w:bCs/>
          <w:sz w:val="28"/>
          <w:szCs w:val="28"/>
          <w:highlight w:val="yellow"/>
        </w:rPr>
      </w:pPr>
      <w:bookmarkStart w:id="256" w:name="_Hlk106958642"/>
      <w:bookmarkEnd w:id="126"/>
      <w:bookmarkEnd w:id="255"/>
    </w:p>
    <w:p w14:paraId="63C24B6D" w14:textId="4D6FED21" w:rsidR="0013237D" w:rsidRPr="004B6163" w:rsidRDefault="0013237D" w:rsidP="0013237D">
      <w:pPr>
        <w:jc w:val="center"/>
        <w:rPr>
          <w:b/>
          <w:bCs/>
          <w:sz w:val="28"/>
          <w:szCs w:val="28"/>
        </w:rPr>
      </w:pPr>
      <w:r w:rsidRPr="004B6163">
        <w:rPr>
          <w:b/>
          <w:bCs/>
          <w:sz w:val="28"/>
          <w:szCs w:val="28"/>
        </w:rPr>
        <w:t>ZATWIERDZAM</w:t>
      </w:r>
    </w:p>
    <w:p w14:paraId="2FD47E3F" w14:textId="77777777" w:rsidR="0013237D" w:rsidRPr="004B6163" w:rsidRDefault="0013237D" w:rsidP="0013237D">
      <w:pPr>
        <w:rPr>
          <w:sz w:val="24"/>
          <w:szCs w:val="24"/>
        </w:rPr>
      </w:pPr>
    </w:p>
    <w:p w14:paraId="05FC1513" w14:textId="77777777" w:rsidR="0013237D" w:rsidRPr="004B6163" w:rsidRDefault="0013237D" w:rsidP="0013237D">
      <w:pPr>
        <w:rPr>
          <w:b/>
          <w:bCs/>
          <w:sz w:val="24"/>
          <w:szCs w:val="24"/>
        </w:rPr>
      </w:pPr>
      <w:r w:rsidRPr="004B6163">
        <w:rPr>
          <w:b/>
          <w:bCs/>
          <w:sz w:val="24"/>
          <w:szCs w:val="24"/>
        </w:rPr>
        <w:t>Komisja Przetargowa:</w:t>
      </w:r>
    </w:p>
    <w:tbl>
      <w:tblPr>
        <w:tblStyle w:val="Tabela-Siatka"/>
        <w:tblW w:w="0" w:type="auto"/>
        <w:tblLook w:val="04A0" w:firstRow="1" w:lastRow="0" w:firstColumn="1" w:lastColumn="0" w:noHBand="0" w:noVBand="1"/>
      </w:tblPr>
      <w:tblGrid>
        <w:gridCol w:w="4531"/>
        <w:gridCol w:w="4531"/>
      </w:tblGrid>
      <w:tr w:rsidR="0013237D" w:rsidRPr="004B6163" w14:paraId="5A5D535E" w14:textId="77777777" w:rsidTr="00D924C0">
        <w:tc>
          <w:tcPr>
            <w:tcW w:w="4531" w:type="dxa"/>
            <w:vAlign w:val="center"/>
          </w:tcPr>
          <w:p w14:paraId="32C139BE" w14:textId="77777777" w:rsidR="0013237D" w:rsidRPr="004B6163" w:rsidRDefault="0013237D" w:rsidP="00D924C0">
            <w:pPr>
              <w:jc w:val="center"/>
              <w:rPr>
                <w:i/>
                <w:iCs/>
                <w:sz w:val="24"/>
                <w:szCs w:val="24"/>
              </w:rPr>
            </w:pPr>
            <w:r w:rsidRPr="004B6163">
              <w:rPr>
                <w:i/>
                <w:iCs/>
                <w:sz w:val="24"/>
                <w:szCs w:val="24"/>
              </w:rPr>
              <w:t>Przewodniczący</w:t>
            </w:r>
          </w:p>
        </w:tc>
        <w:tc>
          <w:tcPr>
            <w:tcW w:w="4531" w:type="dxa"/>
            <w:vAlign w:val="center"/>
          </w:tcPr>
          <w:p w14:paraId="39D0FE92" w14:textId="77777777" w:rsidR="0013237D" w:rsidRPr="004B6163" w:rsidRDefault="0013237D" w:rsidP="00D924C0">
            <w:pPr>
              <w:jc w:val="center"/>
              <w:rPr>
                <w:b/>
                <w:bCs/>
                <w:sz w:val="24"/>
                <w:szCs w:val="24"/>
              </w:rPr>
            </w:pPr>
          </w:p>
          <w:p w14:paraId="21C30AFF" w14:textId="77777777" w:rsidR="0013237D" w:rsidRPr="004B6163" w:rsidRDefault="0013237D" w:rsidP="00D924C0">
            <w:pPr>
              <w:jc w:val="center"/>
              <w:rPr>
                <w:b/>
                <w:bCs/>
                <w:sz w:val="24"/>
                <w:szCs w:val="24"/>
              </w:rPr>
            </w:pPr>
          </w:p>
          <w:p w14:paraId="528997F3" w14:textId="77777777" w:rsidR="0013237D" w:rsidRPr="004B6163" w:rsidRDefault="0013237D" w:rsidP="00D924C0">
            <w:pPr>
              <w:jc w:val="center"/>
              <w:rPr>
                <w:b/>
                <w:bCs/>
                <w:sz w:val="24"/>
                <w:szCs w:val="24"/>
              </w:rPr>
            </w:pPr>
          </w:p>
          <w:p w14:paraId="039731C7" w14:textId="77777777" w:rsidR="0013237D" w:rsidRPr="004B6163" w:rsidRDefault="0013237D" w:rsidP="00D924C0">
            <w:pPr>
              <w:jc w:val="center"/>
              <w:rPr>
                <w:b/>
                <w:bCs/>
                <w:sz w:val="24"/>
                <w:szCs w:val="24"/>
              </w:rPr>
            </w:pPr>
          </w:p>
        </w:tc>
      </w:tr>
      <w:tr w:rsidR="0013237D" w:rsidRPr="004B6163" w14:paraId="272F2EB9" w14:textId="77777777" w:rsidTr="00D924C0">
        <w:tc>
          <w:tcPr>
            <w:tcW w:w="4531" w:type="dxa"/>
            <w:vAlign w:val="center"/>
          </w:tcPr>
          <w:p w14:paraId="49542034" w14:textId="77777777" w:rsidR="0013237D" w:rsidRPr="004B6163" w:rsidRDefault="0013237D" w:rsidP="00D924C0">
            <w:pPr>
              <w:jc w:val="center"/>
              <w:rPr>
                <w:i/>
                <w:iCs/>
                <w:sz w:val="24"/>
                <w:szCs w:val="24"/>
              </w:rPr>
            </w:pPr>
            <w:r w:rsidRPr="004B6163">
              <w:rPr>
                <w:i/>
                <w:iCs/>
                <w:sz w:val="24"/>
                <w:szCs w:val="24"/>
              </w:rPr>
              <w:t>Zastępca Przewodniczącego</w:t>
            </w:r>
          </w:p>
        </w:tc>
        <w:tc>
          <w:tcPr>
            <w:tcW w:w="4531" w:type="dxa"/>
            <w:vAlign w:val="center"/>
          </w:tcPr>
          <w:p w14:paraId="3B6449AD" w14:textId="77777777" w:rsidR="0013237D" w:rsidRPr="004B6163" w:rsidRDefault="0013237D" w:rsidP="00D924C0">
            <w:pPr>
              <w:jc w:val="center"/>
              <w:rPr>
                <w:b/>
                <w:bCs/>
                <w:sz w:val="24"/>
                <w:szCs w:val="24"/>
              </w:rPr>
            </w:pPr>
          </w:p>
          <w:p w14:paraId="116B4313" w14:textId="77777777" w:rsidR="0013237D" w:rsidRPr="004B6163" w:rsidRDefault="0013237D" w:rsidP="00D924C0">
            <w:pPr>
              <w:jc w:val="center"/>
              <w:rPr>
                <w:b/>
                <w:bCs/>
                <w:sz w:val="24"/>
                <w:szCs w:val="24"/>
              </w:rPr>
            </w:pPr>
          </w:p>
          <w:p w14:paraId="5AF8DF7B" w14:textId="77777777" w:rsidR="0013237D" w:rsidRPr="004B6163" w:rsidRDefault="0013237D" w:rsidP="00D924C0">
            <w:pPr>
              <w:jc w:val="center"/>
              <w:rPr>
                <w:b/>
                <w:bCs/>
                <w:sz w:val="24"/>
                <w:szCs w:val="24"/>
              </w:rPr>
            </w:pPr>
          </w:p>
          <w:p w14:paraId="18A258A3" w14:textId="77777777" w:rsidR="0013237D" w:rsidRPr="004B6163" w:rsidRDefault="0013237D" w:rsidP="00D924C0">
            <w:pPr>
              <w:jc w:val="center"/>
              <w:rPr>
                <w:b/>
                <w:bCs/>
                <w:sz w:val="24"/>
                <w:szCs w:val="24"/>
              </w:rPr>
            </w:pPr>
          </w:p>
        </w:tc>
      </w:tr>
      <w:tr w:rsidR="0013237D" w:rsidRPr="004B6163" w14:paraId="7D45EEF0" w14:textId="77777777" w:rsidTr="00D924C0">
        <w:tc>
          <w:tcPr>
            <w:tcW w:w="4531" w:type="dxa"/>
            <w:vAlign w:val="center"/>
          </w:tcPr>
          <w:p w14:paraId="582029F3" w14:textId="77777777" w:rsidR="0013237D" w:rsidRPr="004B6163" w:rsidRDefault="0013237D" w:rsidP="00D924C0">
            <w:pPr>
              <w:jc w:val="center"/>
              <w:rPr>
                <w:i/>
                <w:iCs/>
                <w:sz w:val="24"/>
                <w:szCs w:val="24"/>
              </w:rPr>
            </w:pPr>
            <w:r w:rsidRPr="004B6163">
              <w:rPr>
                <w:i/>
                <w:iCs/>
                <w:sz w:val="24"/>
                <w:szCs w:val="24"/>
              </w:rPr>
              <w:t>Sekretarz</w:t>
            </w:r>
          </w:p>
        </w:tc>
        <w:tc>
          <w:tcPr>
            <w:tcW w:w="4531" w:type="dxa"/>
            <w:vAlign w:val="center"/>
          </w:tcPr>
          <w:p w14:paraId="64F638B3" w14:textId="77777777" w:rsidR="0013237D" w:rsidRPr="004B6163" w:rsidRDefault="0013237D" w:rsidP="00D924C0">
            <w:pPr>
              <w:jc w:val="center"/>
              <w:rPr>
                <w:b/>
                <w:bCs/>
                <w:sz w:val="24"/>
                <w:szCs w:val="24"/>
              </w:rPr>
            </w:pPr>
          </w:p>
          <w:p w14:paraId="54EA1AAB" w14:textId="77777777" w:rsidR="0013237D" w:rsidRPr="004B6163" w:rsidRDefault="0013237D" w:rsidP="00D924C0">
            <w:pPr>
              <w:jc w:val="center"/>
              <w:rPr>
                <w:b/>
                <w:bCs/>
                <w:sz w:val="24"/>
                <w:szCs w:val="24"/>
              </w:rPr>
            </w:pPr>
          </w:p>
          <w:p w14:paraId="340E04B0" w14:textId="77777777" w:rsidR="0013237D" w:rsidRPr="004B6163" w:rsidRDefault="0013237D" w:rsidP="00D924C0">
            <w:pPr>
              <w:jc w:val="center"/>
              <w:rPr>
                <w:b/>
                <w:bCs/>
                <w:sz w:val="24"/>
                <w:szCs w:val="24"/>
              </w:rPr>
            </w:pPr>
          </w:p>
          <w:p w14:paraId="18D6A35D" w14:textId="77777777" w:rsidR="0013237D" w:rsidRPr="004B6163" w:rsidRDefault="0013237D" w:rsidP="00D924C0">
            <w:pPr>
              <w:jc w:val="center"/>
              <w:rPr>
                <w:b/>
                <w:bCs/>
                <w:sz w:val="24"/>
                <w:szCs w:val="24"/>
              </w:rPr>
            </w:pPr>
          </w:p>
        </w:tc>
      </w:tr>
    </w:tbl>
    <w:p w14:paraId="6E7A3E2A" w14:textId="77777777" w:rsidR="0013237D" w:rsidRPr="004B6163" w:rsidRDefault="0013237D" w:rsidP="0013237D">
      <w:pPr>
        <w:rPr>
          <w:sz w:val="22"/>
          <w:szCs w:val="24"/>
        </w:rPr>
      </w:pPr>
    </w:p>
    <w:p w14:paraId="62AFD5A8" w14:textId="77777777" w:rsidR="0013237D" w:rsidRPr="004B6163" w:rsidRDefault="0013237D" w:rsidP="0013237D">
      <w:pPr>
        <w:spacing w:before="120"/>
        <w:jc w:val="center"/>
        <w:rPr>
          <w:b/>
          <w:sz w:val="24"/>
          <w:szCs w:val="24"/>
        </w:rPr>
      </w:pPr>
      <w:r w:rsidRPr="004B6163">
        <w:rPr>
          <w:b/>
          <w:sz w:val="24"/>
          <w:szCs w:val="24"/>
        </w:rPr>
        <w:t>W imieniu Kierownika Zamawiającego:</w:t>
      </w:r>
    </w:p>
    <w:p w14:paraId="53F82A45" w14:textId="77777777" w:rsidR="0013237D" w:rsidRPr="004B6163" w:rsidRDefault="0013237D" w:rsidP="0013237D">
      <w:pPr>
        <w:jc w:val="center"/>
        <w:rPr>
          <w:b/>
          <w:bCs/>
          <w:sz w:val="22"/>
          <w:szCs w:val="24"/>
        </w:rPr>
      </w:pPr>
    </w:p>
    <w:p w14:paraId="727A7826" w14:textId="77777777" w:rsidR="0013237D" w:rsidRPr="004B6163" w:rsidRDefault="0013237D" w:rsidP="0013237D">
      <w:pPr>
        <w:jc w:val="center"/>
        <w:rPr>
          <w:sz w:val="22"/>
          <w:szCs w:val="24"/>
        </w:rPr>
      </w:pPr>
    </w:p>
    <w:p w14:paraId="5F6036E6" w14:textId="77777777" w:rsidR="0013237D" w:rsidRPr="004B6163" w:rsidRDefault="0013237D" w:rsidP="0013237D">
      <w:pPr>
        <w:jc w:val="center"/>
        <w:rPr>
          <w:sz w:val="22"/>
          <w:szCs w:val="24"/>
        </w:rPr>
      </w:pPr>
    </w:p>
    <w:p w14:paraId="09270161" w14:textId="77777777" w:rsidR="0013237D" w:rsidRPr="004B6163" w:rsidRDefault="0013237D" w:rsidP="0013237D">
      <w:pPr>
        <w:jc w:val="center"/>
        <w:rPr>
          <w:sz w:val="22"/>
          <w:szCs w:val="24"/>
        </w:rPr>
      </w:pPr>
    </w:p>
    <w:p w14:paraId="386CA853" w14:textId="77777777" w:rsidR="0013237D" w:rsidRPr="004B6163" w:rsidRDefault="0013237D" w:rsidP="0013237D">
      <w:pPr>
        <w:jc w:val="center"/>
        <w:rPr>
          <w:sz w:val="22"/>
          <w:szCs w:val="24"/>
        </w:rPr>
      </w:pPr>
      <w:r w:rsidRPr="004B6163">
        <w:rPr>
          <w:sz w:val="22"/>
          <w:szCs w:val="24"/>
        </w:rPr>
        <w:t>……………………………………………………………………………………</w:t>
      </w:r>
    </w:p>
    <w:p w14:paraId="3B8259EF" w14:textId="51CD8038" w:rsidR="0013237D" w:rsidRPr="004B6163" w:rsidRDefault="0013237D" w:rsidP="0013237D">
      <w:pPr>
        <w:jc w:val="center"/>
        <w:rPr>
          <w:i/>
          <w:iCs/>
          <w:szCs w:val="22"/>
        </w:rPr>
      </w:pPr>
      <w:r w:rsidRPr="004B6163">
        <w:rPr>
          <w:i/>
          <w:iCs/>
          <w:sz w:val="24"/>
          <w:szCs w:val="28"/>
        </w:rPr>
        <w:t>Przewodniczący Komisji Przetargowej</w:t>
      </w:r>
    </w:p>
    <w:p w14:paraId="12C1013D" w14:textId="77777777" w:rsidR="0013237D" w:rsidRPr="004B6163" w:rsidRDefault="0013237D" w:rsidP="0013237D">
      <w:pPr>
        <w:spacing w:before="120" w:line="312" w:lineRule="auto"/>
        <w:jc w:val="both"/>
        <w:rPr>
          <w:sz w:val="24"/>
          <w:szCs w:val="24"/>
        </w:rPr>
      </w:pPr>
    </w:p>
    <w:p w14:paraId="604BC434" w14:textId="5070E104" w:rsidR="00A62261" w:rsidRDefault="0013237D" w:rsidP="007F3C20">
      <w:pPr>
        <w:spacing w:before="120" w:line="312" w:lineRule="auto"/>
        <w:jc w:val="both"/>
        <w:rPr>
          <w:i/>
          <w:iCs/>
          <w:color w:val="0070C0"/>
          <w:sz w:val="24"/>
          <w:szCs w:val="24"/>
        </w:rPr>
      </w:pPr>
      <w:r w:rsidRPr="004B6163">
        <w:rPr>
          <w:sz w:val="24"/>
          <w:szCs w:val="24"/>
        </w:rPr>
        <w:tab/>
      </w:r>
      <w:r w:rsidRPr="004B6163">
        <w:rPr>
          <w:sz w:val="24"/>
          <w:szCs w:val="24"/>
        </w:rPr>
        <w:tab/>
      </w:r>
      <w:r w:rsidRPr="004B6163">
        <w:rPr>
          <w:sz w:val="24"/>
          <w:szCs w:val="24"/>
        </w:rPr>
        <w:tab/>
      </w:r>
      <w:r w:rsidRPr="004B6163">
        <w:rPr>
          <w:sz w:val="24"/>
          <w:szCs w:val="24"/>
        </w:rPr>
        <w:tab/>
      </w:r>
      <w:bookmarkEnd w:id="256"/>
    </w:p>
    <w:p w14:paraId="4BCC319A" w14:textId="77777777" w:rsidR="00A62261" w:rsidRDefault="00A62261" w:rsidP="007F3C20">
      <w:pPr>
        <w:spacing w:before="120" w:line="312" w:lineRule="auto"/>
        <w:jc w:val="both"/>
        <w:rPr>
          <w:i/>
          <w:iCs/>
          <w:color w:val="0070C0"/>
          <w:sz w:val="24"/>
          <w:szCs w:val="24"/>
        </w:rPr>
      </w:pPr>
    </w:p>
    <w:p w14:paraId="6F2DEDB9" w14:textId="77777777" w:rsidR="00A62261" w:rsidRDefault="00A62261" w:rsidP="007F3C20">
      <w:pPr>
        <w:spacing w:before="120" w:line="312" w:lineRule="auto"/>
        <w:jc w:val="both"/>
        <w:rPr>
          <w:i/>
          <w:iCs/>
          <w:color w:val="0070C0"/>
          <w:sz w:val="24"/>
          <w:szCs w:val="24"/>
        </w:rPr>
      </w:pPr>
    </w:p>
    <w:p w14:paraId="0B180FE0" w14:textId="77777777" w:rsidR="00A62261" w:rsidRDefault="00A62261" w:rsidP="007F3C20">
      <w:pPr>
        <w:spacing w:before="120" w:line="312" w:lineRule="auto"/>
        <w:jc w:val="both"/>
        <w:rPr>
          <w:i/>
          <w:iCs/>
          <w:color w:val="0070C0"/>
          <w:sz w:val="24"/>
          <w:szCs w:val="24"/>
        </w:rPr>
      </w:pPr>
    </w:p>
    <w:p w14:paraId="05F9361E" w14:textId="77777777" w:rsidR="00A62261" w:rsidRDefault="00A62261" w:rsidP="007F3C20">
      <w:pPr>
        <w:spacing w:before="120" w:line="312" w:lineRule="auto"/>
        <w:jc w:val="both"/>
        <w:rPr>
          <w:i/>
          <w:iCs/>
          <w:color w:val="0070C0"/>
          <w:sz w:val="24"/>
          <w:szCs w:val="24"/>
        </w:rPr>
      </w:pPr>
    </w:p>
    <w:p w14:paraId="45B53EDB" w14:textId="77777777" w:rsidR="008B5C99" w:rsidRDefault="008B5C99" w:rsidP="007F3C20">
      <w:pPr>
        <w:spacing w:before="120" w:line="312" w:lineRule="auto"/>
        <w:jc w:val="both"/>
        <w:rPr>
          <w:i/>
          <w:iCs/>
          <w:color w:val="0070C0"/>
          <w:sz w:val="24"/>
          <w:szCs w:val="24"/>
        </w:rPr>
      </w:pPr>
    </w:p>
    <w:p w14:paraId="0F9E96EB" w14:textId="77777777" w:rsidR="008B5C99" w:rsidRDefault="008B5C99" w:rsidP="007F3C20">
      <w:pPr>
        <w:spacing w:before="120" w:line="312" w:lineRule="auto"/>
        <w:jc w:val="both"/>
        <w:rPr>
          <w:i/>
          <w:iCs/>
          <w:color w:val="0070C0"/>
          <w:sz w:val="24"/>
          <w:szCs w:val="24"/>
        </w:rPr>
      </w:pPr>
    </w:p>
    <w:p w14:paraId="5AB59CF3" w14:textId="77777777" w:rsidR="008B5C99" w:rsidRDefault="008B5C99" w:rsidP="007F3C20">
      <w:pPr>
        <w:spacing w:before="120" w:line="312" w:lineRule="auto"/>
        <w:jc w:val="both"/>
        <w:rPr>
          <w:i/>
          <w:iCs/>
          <w:color w:val="0070C0"/>
          <w:sz w:val="24"/>
          <w:szCs w:val="24"/>
        </w:rPr>
      </w:pPr>
    </w:p>
    <w:p w14:paraId="00D79247" w14:textId="77777777" w:rsidR="008B5C99" w:rsidRDefault="008B5C99" w:rsidP="007F3C20">
      <w:pPr>
        <w:spacing w:before="120" w:line="312" w:lineRule="auto"/>
        <w:jc w:val="both"/>
        <w:rPr>
          <w:i/>
          <w:iCs/>
          <w:color w:val="0070C0"/>
          <w:sz w:val="24"/>
          <w:szCs w:val="24"/>
        </w:rPr>
      </w:pPr>
    </w:p>
    <w:p w14:paraId="24D584C8" w14:textId="77777777" w:rsidR="008B5C99" w:rsidRDefault="008B5C99" w:rsidP="007F3C20">
      <w:pPr>
        <w:spacing w:before="120" w:line="312" w:lineRule="auto"/>
        <w:jc w:val="both"/>
        <w:rPr>
          <w:i/>
          <w:iCs/>
          <w:color w:val="0070C0"/>
          <w:sz w:val="24"/>
          <w:szCs w:val="24"/>
        </w:rPr>
      </w:pPr>
    </w:p>
    <w:p w14:paraId="5997A57F" w14:textId="77777777" w:rsidR="008B5C99" w:rsidRDefault="008B5C99" w:rsidP="007F3C20">
      <w:pPr>
        <w:spacing w:before="120" w:line="312" w:lineRule="auto"/>
        <w:jc w:val="both"/>
        <w:rPr>
          <w:i/>
          <w:iCs/>
          <w:color w:val="0070C0"/>
          <w:sz w:val="24"/>
          <w:szCs w:val="24"/>
        </w:rPr>
      </w:pPr>
    </w:p>
    <w:p w14:paraId="7507E7C7" w14:textId="77777777" w:rsidR="00A62261" w:rsidRDefault="00A62261" w:rsidP="007F3C20">
      <w:pPr>
        <w:spacing w:before="120" w:line="312" w:lineRule="auto"/>
        <w:jc w:val="both"/>
        <w:rPr>
          <w:i/>
          <w:iCs/>
          <w:color w:val="0070C0"/>
          <w:sz w:val="24"/>
          <w:szCs w:val="24"/>
        </w:rPr>
      </w:pPr>
    </w:p>
    <w:p w14:paraId="64B97867" w14:textId="77777777" w:rsidR="00A62261" w:rsidRDefault="00A62261" w:rsidP="007F3C20">
      <w:pPr>
        <w:spacing w:before="120" w:line="312" w:lineRule="auto"/>
        <w:jc w:val="both"/>
        <w:rPr>
          <w:i/>
          <w:iCs/>
          <w:color w:val="0070C0"/>
          <w:sz w:val="24"/>
          <w:szCs w:val="24"/>
        </w:rPr>
      </w:pPr>
    </w:p>
    <w:p w14:paraId="37BFD538" w14:textId="77777777" w:rsidR="00A62261" w:rsidRPr="007F3C20" w:rsidRDefault="00A62261" w:rsidP="007F3C20">
      <w:pPr>
        <w:spacing w:before="120" w:line="312" w:lineRule="auto"/>
        <w:jc w:val="both"/>
        <w:rPr>
          <w:i/>
          <w:iCs/>
          <w:color w:val="0070C0"/>
          <w:sz w:val="24"/>
          <w:szCs w:val="24"/>
        </w:rPr>
      </w:pPr>
    </w:p>
    <w:sectPr w:rsidR="00A62261" w:rsidRPr="007F3C20" w:rsidSect="00762E4E">
      <w:headerReference w:type="default" r:id="rId23"/>
      <w:footerReference w:type="default" r:id="rId24"/>
      <w:pgSz w:w="11906" w:h="16838"/>
      <w:pgMar w:top="1417" w:right="849" w:bottom="1417" w:left="1417" w:header="568" w:footer="39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D5E152" w14:textId="77777777" w:rsidR="00051BA8" w:rsidRDefault="00051BA8" w:rsidP="0079756C">
      <w:r>
        <w:separator/>
      </w:r>
    </w:p>
  </w:endnote>
  <w:endnote w:type="continuationSeparator" w:id="0">
    <w:p w14:paraId="4DD19CB5" w14:textId="77777777" w:rsidR="00051BA8" w:rsidRDefault="00051BA8" w:rsidP="0079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EE"/>
    <w:family w:val="roman"/>
    <w:pitch w:val="variable"/>
    <w:sig w:usb0="00000007" w:usb1="00000000" w:usb2="00000000" w:usb3="00000000" w:csb0="00000093"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EE"/>
    <w:family w:val="roman"/>
    <w:notTrueType/>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zcionka tekstu podstawowego">
    <w:altName w:val="Times New Roman"/>
    <w:panose1 w:val="00000000000000000000"/>
    <w:charset w:val="00"/>
    <w:family w:val="roman"/>
    <w:notTrueType/>
    <w:pitch w:val="default"/>
  </w:font>
  <w:font w:name="+mj-ea">
    <w:panose1 w:val="00000000000000000000"/>
    <w:charset w:val="00"/>
    <w:family w:val="roman"/>
    <w:notTrueType/>
    <w:pitch w:val="default"/>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i/>
        <w:iCs/>
        <w:sz w:val="18"/>
        <w:szCs w:val="18"/>
      </w:rPr>
      <w:id w:val="1687176590"/>
      <w:docPartObj>
        <w:docPartGallery w:val="Page Numbers (Bottom of Page)"/>
        <w:docPartUnique/>
      </w:docPartObj>
    </w:sdtPr>
    <w:sdtEndPr>
      <w:rPr>
        <w:i w:val="0"/>
        <w:iCs w:val="0"/>
      </w:rPr>
    </w:sdtEndPr>
    <w:sdtContent>
      <w:p w14:paraId="2AEF632D" w14:textId="77777777" w:rsidR="000C028E" w:rsidRPr="005F77DB" w:rsidRDefault="000C028E" w:rsidP="00837032">
        <w:pPr>
          <w:pStyle w:val="Stopka"/>
          <w:rPr>
            <w:i/>
            <w:iCs/>
            <w:sz w:val="18"/>
            <w:szCs w:val="18"/>
          </w:rPr>
        </w:pPr>
        <w:r>
          <w:rPr>
            <w:i/>
            <w:iCs/>
            <w:noProof/>
            <w:sz w:val="18"/>
            <w:szCs w:val="18"/>
          </w:rPr>
          <mc:AlternateContent>
            <mc:Choice Requires="wps">
              <w:drawing>
                <wp:anchor distT="0" distB="0" distL="114300" distR="114300" simplePos="0" relativeHeight="251662336" behindDoc="0" locked="0" layoutInCell="1" allowOverlap="1" wp14:anchorId="24FCA215" wp14:editId="0AE2C6BD">
                  <wp:simplePos x="0" y="0"/>
                  <wp:positionH relativeFrom="column">
                    <wp:posOffset>-56647</wp:posOffset>
                  </wp:positionH>
                  <wp:positionV relativeFrom="paragraph">
                    <wp:posOffset>-111265</wp:posOffset>
                  </wp:positionV>
                  <wp:extent cx="6258296" cy="0"/>
                  <wp:effectExtent l="0" t="0" r="0" b="0"/>
                  <wp:wrapNone/>
                  <wp:docPr id="1826649659" name="Łącznik prosty 2"/>
                  <wp:cNvGraphicFramePr/>
                  <a:graphic xmlns:a="http://schemas.openxmlformats.org/drawingml/2006/main">
                    <a:graphicData uri="http://schemas.microsoft.com/office/word/2010/wordprocessingShape">
                      <wps:wsp>
                        <wps:cNvCnPr/>
                        <wps:spPr>
                          <a:xfrm>
                            <a:off x="0" y="0"/>
                            <a:ext cx="6258296" cy="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1927E440" id="Łącznik prosty 2"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4.45pt,-8.75pt" to="488.35pt,-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" strokecolor="windowText" strokeweight=".5pt">
                  <v:stroke joinstyle="miter"/>
                </v:line>
              </w:pict>
            </mc:Fallback>
          </mc:AlternateContent>
        </w:r>
        <w:r w:rsidRPr="005F77DB">
          <w:rPr>
            <w:i/>
            <w:iCs/>
            <w:sz w:val="18"/>
            <w:szCs w:val="18"/>
          </w:rPr>
          <w:t xml:space="preserve">Nr postępowania </w:t>
        </w:r>
        <w:r>
          <w:rPr>
            <w:i/>
            <w:iCs/>
            <w:sz w:val="18"/>
            <w:szCs w:val="18"/>
          </w:rPr>
          <w:t>512300964</w:t>
        </w:r>
        <w:r w:rsidRPr="005F77DB">
          <w:rPr>
            <w:i/>
            <w:iCs/>
            <w:sz w:val="18"/>
            <w:szCs w:val="18"/>
          </w:rPr>
          <w:tab/>
        </w:r>
        <w:r w:rsidRPr="005F77DB">
          <w:rPr>
            <w:i/>
            <w:iCs/>
            <w:sz w:val="18"/>
            <w:szCs w:val="18"/>
          </w:rPr>
          <w:tab/>
        </w:r>
        <w:r w:rsidRPr="005F77DB">
          <w:rPr>
            <w:i/>
            <w:iCs/>
            <w:sz w:val="18"/>
            <w:szCs w:val="18"/>
          </w:rPr>
          <w:fldChar w:fldCharType="begin"/>
        </w:r>
        <w:r w:rsidRPr="005F77DB">
          <w:rPr>
            <w:i/>
            <w:iCs/>
            <w:sz w:val="18"/>
            <w:szCs w:val="18"/>
          </w:rPr>
          <w:instrText>PAGE   \* MERGEFORMAT</w:instrText>
        </w:r>
        <w:r w:rsidRPr="005F77DB">
          <w:rPr>
            <w:i/>
            <w:iCs/>
            <w:sz w:val="18"/>
            <w:szCs w:val="18"/>
          </w:rPr>
          <w:fldChar w:fldCharType="separate"/>
        </w:r>
        <w:r>
          <w:rPr>
            <w:i/>
            <w:iCs/>
            <w:sz w:val="18"/>
            <w:szCs w:val="18"/>
          </w:rPr>
          <w:t>38</w:t>
        </w:r>
        <w:r w:rsidRPr="005F77DB">
          <w:rPr>
            <w:i/>
            <w:iCs/>
            <w:sz w:val="18"/>
            <w:szCs w:val="18"/>
          </w:rPr>
          <w:fldChar w:fldCharType="end"/>
        </w:r>
      </w:p>
    </w:sdtContent>
  </w:sdt>
  <w:sdt>
    <w:sdtPr>
      <w:rPr>
        <w:i/>
        <w:iCs/>
        <w:sz w:val="18"/>
        <w:szCs w:val="18"/>
      </w:rPr>
      <w:id w:val="-1149830689"/>
      <w:lock w:val="contentLocked"/>
      <w:placeholder>
        <w:docPart w:val="A16D678A526B49A0AB026CAB75D06C3F"/>
      </w:placeholder>
      <w:text/>
    </w:sdtPr>
    <w:sdtContent>
      <w:p w14:paraId="3CBC75B6" w14:textId="77777777" w:rsidR="000C028E" w:rsidRPr="00DD199C" w:rsidRDefault="000C028E" w:rsidP="00837032">
        <w:pPr>
          <w:pStyle w:val="Stopka"/>
          <w:rPr>
            <w:i/>
            <w:iCs/>
            <w:sz w:val="18"/>
            <w:szCs w:val="18"/>
          </w:rPr>
        </w:pPr>
        <w:r>
          <w:rPr>
            <w:i/>
            <w:iCs/>
            <w:sz w:val="18"/>
            <w:szCs w:val="18"/>
          </w:rPr>
          <w:t>Wzór BD 20230801</w:t>
        </w:r>
      </w:p>
    </w:sdtContent>
  </w:sdt>
  <w:p w14:paraId="60A8780F" w14:textId="77777777" w:rsidR="000C028E" w:rsidRDefault="000C028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i/>
        <w:iCs/>
        <w:sz w:val="18"/>
        <w:szCs w:val="18"/>
      </w:rPr>
      <w:id w:val="376444911"/>
      <w:docPartObj>
        <w:docPartGallery w:val="Page Numbers (Bottom of Page)"/>
        <w:docPartUnique/>
      </w:docPartObj>
    </w:sdtPr>
    <w:sdtEndPr>
      <w:rPr>
        <w:i w:val="0"/>
        <w:iCs w:val="0"/>
      </w:rPr>
    </w:sdtEndPr>
    <w:sdtContent>
      <w:p w14:paraId="02C6C21F" w14:textId="538DCA2A" w:rsidR="007C52CC" w:rsidRPr="005F77DB" w:rsidRDefault="00762E4E" w:rsidP="0022543C">
        <w:pPr>
          <w:pStyle w:val="Stopka"/>
          <w:rPr>
            <w:i/>
            <w:iCs/>
            <w:sz w:val="18"/>
            <w:szCs w:val="18"/>
          </w:rPr>
        </w:pPr>
        <w:r>
          <w:rPr>
            <w:i/>
            <w:iCs/>
            <w:noProof/>
            <w:sz w:val="18"/>
            <w:szCs w:val="18"/>
          </w:rPr>
          <mc:AlternateContent>
            <mc:Choice Requires="wps">
              <w:drawing>
                <wp:anchor distT="0" distB="0" distL="114300" distR="114300" simplePos="0" relativeHeight="251660288" behindDoc="0" locked="0" layoutInCell="1" allowOverlap="1" wp14:anchorId="22F80FAF" wp14:editId="58F8DF32">
                  <wp:simplePos x="0" y="0"/>
                  <wp:positionH relativeFrom="column">
                    <wp:posOffset>-56647</wp:posOffset>
                  </wp:positionH>
                  <wp:positionV relativeFrom="paragraph">
                    <wp:posOffset>-111265</wp:posOffset>
                  </wp:positionV>
                  <wp:extent cx="6258296" cy="0"/>
                  <wp:effectExtent l="0" t="0" r="0" b="0"/>
                  <wp:wrapNone/>
                  <wp:docPr id="1827206639" name="Łącznik prosty 2"/>
                  <wp:cNvGraphicFramePr/>
                  <a:graphic xmlns:a="http://schemas.openxmlformats.org/drawingml/2006/main">
                    <a:graphicData uri="http://schemas.microsoft.com/office/word/2010/wordprocessingShape">
                      <wps:wsp>
                        <wps:cNvCnPr/>
                        <wps:spPr>
                          <a:xfrm>
                            <a:off x="0" y="0"/>
                            <a:ext cx="6258296"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du="http://schemas.microsoft.com/office/word/2023/wordml/word16du">
              <w:pict>
                <v:line w14:anchorId="7087ED0E" id="Łącznik prosty 2"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4.45pt,-8.75pt" to="488.35pt,-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" strokecolor="black [3200]" strokeweight=".5pt">
                  <v:stroke joinstyle="miter"/>
                </v:line>
              </w:pict>
            </mc:Fallback>
          </mc:AlternateContent>
        </w:r>
        <w:r w:rsidR="007C52CC" w:rsidRPr="005F77DB">
          <w:rPr>
            <w:i/>
            <w:iCs/>
            <w:sz w:val="18"/>
            <w:szCs w:val="18"/>
          </w:rPr>
          <w:t xml:space="preserve">Nr postępowania </w:t>
        </w:r>
        <w:r w:rsidR="009D7110">
          <w:rPr>
            <w:i/>
            <w:iCs/>
            <w:sz w:val="18"/>
            <w:szCs w:val="18"/>
          </w:rPr>
          <w:t>512300964</w:t>
        </w:r>
        <w:r w:rsidR="007C52CC" w:rsidRPr="005F77DB">
          <w:rPr>
            <w:i/>
            <w:iCs/>
            <w:sz w:val="18"/>
            <w:szCs w:val="18"/>
          </w:rPr>
          <w:tab/>
        </w:r>
        <w:r w:rsidR="007C52CC" w:rsidRPr="005F77DB">
          <w:rPr>
            <w:i/>
            <w:iCs/>
            <w:sz w:val="18"/>
            <w:szCs w:val="18"/>
          </w:rPr>
          <w:tab/>
        </w:r>
        <w:r w:rsidR="007C52CC" w:rsidRPr="005F77DB">
          <w:rPr>
            <w:i/>
            <w:iCs/>
            <w:sz w:val="18"/>
            <w:szCs w:val="18"/>
          </w:rPr>
          <w:fldChar w:fldCharType="begin"/>
        </w:r>
        <w:r w:rsidR="007C52CC" w:rsidRPr="005F77DB">
          <w:rPr>
            <w:i/>
            <w:iCs/>
            <w:sz w:val="18"/>
            <w:szCs w:val="18"/>
          </w:rPr>
          <w:instrText>PAGE   \* MERGEFORMAT</w:instrText>
        </w:r>
        <w:r w:rsidR="007C52CC" w:rsidRPr="005F77DB">
          <w:rPr>
            <w:i/>
            <w:iCs/>
            <w:sz w:val="18"/>
            <w:szCs w:val="18"/>
          </w:rPr>
          <w:fldChar w:fldCharType="separate"/>
        </w:r>
        <w:r w:rsidR="007C52CC" w:rsidRPr="005F77DB">
          <w:rPr>
            <w:i/>
            <w:iCs/>
            <w:sz w:val="18"/>
            <w:szCs w:val="18"/>
          </w:rPr>
          <w:t>2</w:t>
        </w:r>
        <w:r w:rsidR="007C52CC" w:rsidRPr="005F77DB">
          <w:rPr>
            <w:i/>
            <w:iCs/>
            <w:sz w:val="18"/>
            <w:szCs w:val="18"/>
          </w:rPr>
          <w:fldChar w:fldCharType="end"/>
        </w:r>
      </w:p>
    </w:sdtContent>
  </w:sdt>
  <w:sdt>
    <w:sdtPr>
      <w:rPr>
        <w:i/>
        <w:iCs/>
        <w:sz w:val="18"/>
        <w:szCs w:val="18"/>
      </w:rPr>
      <w:id w:val="-906220405"/>
      <w:lock w:val="sdtContentLocked"/>
      <w:placeholder>
        <w:docPart w:val="DefaultPlaceholder_-1854013440"/>
      </w:placeholder>
      <w:text/>
    </w:sdtPr>
    <w:sdtEndPr/>
    <w:sdtContent>
      <w:p w14:paraId="1E11DEA7" w14:textId="02CF47B5" w:rsidR="007C52CC" w:rsidRPr="00DD199C" w:rsidRDefault="005F77DB" w:rsidP="009C024D">
        <w:pPr>
          <w:pStyle w:val="Stopka"/>
          <w:rPr>
            <w:i/>
            <w:iCs/>
            <w:sz w:val="18"/>
            <w:szCs w:val="18"/>
          </w:rPr>
        </w:pPr>
        <w:r>
          <w:rPr>
            <w:i/>
            <w:iCs/>
            <w:sz w:val="18"/>
            <w:szCs w:val="18"/>
          </w:rPr>
          <w:t>Wzór BD 20230</w:t>
        </w:r>
        <w:r w:rsidR="000535AF">
          <w:rPr>
            <w:i/>
            <w:iCs/>
            <w:sz w:val="18"/>
            <w:szCs w:val="18"/>
          </w:rPr>
          <w:t>8</w:t>
        </w:r>
        <w:r w:rsidR="00FD50E5">
          <w:rPr>
            <w:i/>
            <w:iCs/>
            <w:sz w:val="18"/>
            <w:szCs w:val="18"/>
          </w:rPr>
          <w:t>0</w:t>
        </w:r>
        <w:r w:rsidR="000535AF">
          <w:rPr>
            <w:i/>
            <w:iCs/>
            <w:sz w:val="18"/>
            <w:szCs w:val="18"/>
          </w:rPr>
          <w:t>1</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C57099" w14:textId="77777777" w:rsidR="00051BA8" w:rsidRDefault="00051BA8" w:rsidP="0079756C">
      <w:r>
        <w:separator/>
      </w:r>
    </w:p>
  </w:footnote>
  <w:footnote w:type="continuationSeparator" w:id="0">
    <w:p w14:paraId="5063DB84" w14:textId="77777777" w:rsidR="00051BA8" w:rsidRDefault="00051BA8" w:rsidP="00797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257" w:name="_Hlk141255676"/>
  <w:bookmarkStart w:id="258" w:name="_Hlk141255677"/>
  <w:p w14:paraId="48BC86E3" w14:textId="7239E47C" w:rsidR="00762E4E" w:rsidRPr="00762E4E" w:rsidRDefault="00762E4E" w:rsidP="00762E4E">
    <w:pPr>
      <w:pStyle w:val="Nagwek"/>
      <w:jc w:val="center"/>
      <w:rPr>
        <w:i/>
        <w:iCs/>
        <w:sz w:val="18"/>
        <w:szCs w:val="18"/>
      </w:rPr>
    </w:pPr>
    <w:r>
      <w:rPr>
        <w:i/>
        <w:iCs/>
        <w:noProof/>
        <w:sz w:val="18"/>
        <w:szCs w:val="18"/>
      </w:rPr>
      <mc:AlternateContent>
        <mc:Choice Requires="wps">
          <w:drawing>
            <wp:anchor distT="0" distB="0" distL="114300" distR="114300" simplePos="0" relativeHeight="251659264" behindDoc="0" locked="0" layoutInCell="1" allowOverlap="1" wp14:anchorId="31FF54DF" wp14:editId="1B952613">
              <wp:simplePos x="0" y="0"/>
              <wp:positionH relativeFrom="column">
                <wp:posOffset>-21022</wp:posOffset>
              </wp:positionH>
              <wp:positionV relativeFrom="paragraph">
                <wp:posOffset>227314</wp:posOffset>
              </wp:positionV>
              <wp:extent cx="6210795" cy="0"/>
              <wp:effectExtent l="0" t="0" r="0" b="0"/>
              <wp:wrapNone/>
              <wp:docPr id="1366424843" name="Łącznik prosty 1"/>
              <wp:cNvGraphicFramePr/>
              <a:graphic xmlns:a="http://schemas.openxmlformats.org/drawingml/2006/main">
                <a:graphicData uri="http://schemas.microsoft.com/office/word/2010/wordprocessingShape">
                  <wps:wsp>
                    <wps:cNvCnPr/>
                    <wps:spPr>
                      <a:xfrm>
                        <a:off x="0" y="0"/>
                        <a:ext cx="621079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du="http://schemas.microsoft.com/office/word/2023/wordml/word16du">
          <w:pict>
            <v:line w14:anchorId="38D42E4A" id="Łącznik prosty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65pt,17.9pt" to="487.4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" strokecolor="black [3200]" strokeweight=".5pt">
              <v:stroke joinstyle="miter"/>
            </v:line>
          </w:pict>
        </mc:Fallback>
      </mc:AlternateContent>
    </w:r>
    <w:r w:rsidRPr="00762E4E">
      <w:rPr>
        <w:i/>
        <w:iCs/>
        <w:sz w:val="18"/>
        <w:szCs w:val="18"/>
      </w:rPr>
      <w:t>Polska Grupa Górnicza S.A.</w:t>
    </w:r>
    <w:bookmarkEnd w:id="257"/>
    <w:bookmarkEnd w:id="258"/>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5" w15:restartNumberingAfterBreak="0">
    <w:nsid w:val="00000026"/>
    <w:multiLevelType w:val="singleLevel"/>
    <w:tmpl w:val="6ADCF22E"/>
    <w:name w:val="WW8Num38"/>
    <w:lvl w:ilvl="0">
      <w:start w:val="1"/>
      <w:numFmt w:val="decimal"/>
      <w:lvlText w:val="%1."/>
      <w:lvlJc w:val="left"/>
      <w:pPr>
        <w:tabs>
          <w:tab w:val="num" w:pos="360"/>
        </w:tabs>
      </w:pPr>
      <w:rPr>
        <w:rFonts w:ascii="Times New Roman" w:eastAsia="Times New Roman" w:hAnsi="Times New Roman" w:cs="Times New Roman"/>
        <w:b w:val="0"/>
      </w:rPr>
    </w:lvl>
  </w:abstractNum>
  <w:abstractNum w:abstractNumId="6" w15:restartNumberingAfterBreak="0">
    <w:nsid w:val="00142434"/>
    <w:multiLevelType w:val="multilevel"/>
    <w:tmpl w:val="40521DAE"/>
    <w:lvl w:ilvl="0">
      <w:start w:val="10"/>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01427CF2"/>
    <w:multiLevelType w:val="multilevel"/>
    <w:tmpl w:val="9BDCD1B4"/>
    <w:lvl w:ilvl="0">
      <w:start w:val="1"/>
      <w:numFmt w:val="decimal"/>
      <w:lvlText w:val="%1."/>
      <w:lvlJc w:val="left"/>
      <w:pPr>
        <w:tabs>
          <w:tab w:val="num" w:pos="425"/>
        </w:tabs>
        <w:ind w:left="425" w:hanging="425"/>
      </w:pPr>
      <w:rPr>
        <w:rFonts w:hint="default"/>
        <w:color w:val="auto"/>
      </w:rPr>
    </w:lvl>
    <w:lvl w:ilvl="1">
      <w:start w:val="1"/>
      <w:numFmt w:val="lowerLetter"/>
      <w:lvlText w:val="%2)"/>
      <w:lvlJc w:val="left"/>
      <w:pPr>
        <w:tabs>
          <w:tab w:val="num" w:pos="851"/>
        </w:tabs>
        <w:ind w:left="850" w:hanging="425"/>
      </w:pPr>
      <w:rPr>
        <w:rFonts w:hint="default"/>
      </w:rPr>
    </w:lvl>
    <w:lvl w:ilvl="2">
      <w:start w:val="1"/>
      <w:numFmt w:val="bullet"/>
      <w:lvlText w:val="-"/>
      <w:lvlJc w:val="left"/>
      <w:pPr>
        <w:tabs>
          <w:tab w:val="num" w:pos="1276"/>
        </w:tabs>
        <w:ind w:left="1275" w:hanging="425"/>
      </w:pPr>
      <w:rPr>
        <w:rFonts w:ascii="Courier New" w:hAnsi="Courier New" w:cs="Times New Roman" w:hint="default"/>
      </w:rPr>
    </w:lvl>
    <w:lvl w:ilvl="3">
      <w:start w:val="1"/>
      <w:numFmt w:val="decimal"/>
      <w:lvlText w:val="(%4)"/>
      <w:lvlJc w:val="left"/>
      <w:pPr>
        <w:ind w:left="1700" w:hanging="425"/>
      </w:pPr>
      <w:rPr>
        <w:rFonts w:hint="default"/>
      </w:rPr>
    </w:lvl>
    <w:lvl w:ilvl="4">
      <w:start w:val="1"/>
      <w:numFmt w:val="lowerLetter"/>
      <w:lvlText w:val="(%5)"/>
      <w:lvlJc w:val="left"/>
      <w:pPr>
        <w:ind w:left="2125" w:hanging="425"/>
      </w:pPr>
      <w:rPr>
        <w:rFonts w:hint="default"/>
      </w:rPr>
    </w:lvl>
    <w:lvl w:ilvl="5">
      <w:start w:val="1"/>
      <w:numFmt w:val="lowerRoman"/>
      <w:lvlText w:val="(%6)"/>
      <w:lvlJc w:val="left"/>
      <w:pPr>
        <w:ind w:left="2550" w:hanging="425"/>
      </w:pPr>
      <w:rPr>
        <w:rFonts w:hint="default"/>
      </w:rPr>
    </w:lvl>
    <w:lvl w:ilvl="6">
      <w:start w:val="1"/>
      <w:numFmt w:val="decimal"/>
      <w:lvlText w:val="%7."/>
      <w:lvlJc w:val="left"/>
      <w:pPr>
        <w:ind w:left="2975" w:hanging="425"/>
      </w:pPr>
      <w:rPr>
        <w:rFonts w:hint="default"/>
      </w:rPr>
    </w:lvl>
    <w:lvl w:ilvl="7">
      <w:start w:val="1"/>
      <w:numFmt w:val="lowerLetter"/>
      <w:lvlText w:val="%8."/>
      <w:lvlJc w:val="left"/>
      <w:pPr>
        <w:ind w:left="3400" w:hanging="425"/>
      </w:pPr>
      <w:rPr>
        <w:rFonts w:hint="default"/>
      </w:rPr>
    </w:lvl>
    <w:lvl w:ilvl="8">
      <w:start w:val="1"/>
      <w:numFmt w:val="lowerRoman"/>
      <w:lvlText w:val="%9."/>
      <w:lvlJc w:val="left"/>
      <w:pPr>
        <w:ind w:left="3825" w:hanging="425"/>
      </w:pPr>
      <w:rPr>
        <w:rFonts w:hint="default"/>
      </w:rPr>
    </w:lvl>
  </w:abstractNum>
  <w:abstractNum w:abstractNumId="9" w15:restartNumberingAfterBreak="0">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1" w15:restartNumberingAfterBreak="0">
    <w:nsid w:val="0610395D"/>
    <w:multiLevelType w:val="hybridMultilevel"/>
    <w:tmpl w:val="DA80EA8A"/>
    <w:lvl w:ilvl="0" w:tplc="04150001">
      <w:start w:val="1"/>
      <w:numFmt w:val="bullet"/>
      <w:lvlText w:val=""/>
      <w:lvlJc w:val="left"/>
      <w:pPr>
        <w:ind w:left="1996" w:hanging="360"/>
      </w:pPr>
      <w:rPr>
        <w:rFonts w:ascii="Symbol" w:hAnsi="Symbol" w:hint="default"/>
      </w:rPr>
    </w:lvl>
    <w:lvl w:ilvl="1" w:tplc="04150003">
      <w:start w:val="1"/>
      <w:numFmt w:val="bullet"/>
      <w:lvlText w:val="o"/>
      <w:lvlJc w:val="left"/>
      <w:pPr>
        <w:ind w:left="2716" w:hanging="360"/>
      </w:pPr>
      <w:rPr>
        <w:rFonts w:ascii="Courier New" w:hAnsi="Courier New" w:cs="Courier New" w:hint="default"/>
      </w:rPr>
    </w:lvl>
    <w:lvl w:ilvl="2" w:tplc="04150005">
      <w:start w:val="1"/>
      <w:numFmt w:val="bullet"/>
      <w:lvlText w:val=""/>
      <w:lvlJc w:val="left"/>
      <w:pPr>
        <w:ind w:left="3436" w:hanging="360"/>
      </w:pPr>
      <w:rPr>
        <w:rFonts w:ascii="Wingdings" w:hAnsi="Wingdings" w:hint="default"/>
      </w:rPr>
    </w:lvl>
    <w:lvl w:ilvl="3" w:tplc="04150001">
      <w:start w:val="1"/>
      <w:numFmt w:val="bullet"/>
      <w:lvlText w:val=""/>
      <w:lvlJc w:val="left"/>
      <w:pPr>
        <w:ind w:left="4156" w:hanging="360"/>
      </w:pPr>
      <w:rPr>
        <w:rFonts w:ascii="Symbol" w:hAnsi="Symbol" w:hint="default"/>
      </w:rPr>
    </w:lvl>
    <w:lvl w:ilvl="4" w:tplc="04150003">
      <w:start w:val="1"/>
      <w:numFmt w:val="bullet"/>
      <w:lvlText w:val="o"/>
      <w:lvlJc w:val="left"/>
      <w:pPr>
        <w:ind w:left="4876" w:hanging="360"/>
      </w:pPr>
      <w:rPr>
        <w:rFonts w:ascii="Courier New" w:hAnsi="Courier New" w:cs="Courier New" w:hint="default"/>
      </w:rPr>
    </w:lvl>
    <w:lvl w:ilvl="5" w:tplc="04150005">
      <w:start w:val="1"/>
      <w:numFmt w:val="bullet"/>
      <w:lvlText w:val=""/>
      <w:lvlJc w:val="left"/>
      <w:pPr>
        <w:ind w:left="5596" w:hanging="360"/>
      </w:pPr>
      <w:rPr>
        <w:rFonts w:ascii="Wingdings" w:hAnsi="Wingdings" w:hint="default"/>
      </w:rPr>
    </w:lvl>
    <w:lvl w:ilvl="6" w:tplc="04150001">
      <w:start w:val="1"/>
      <w:numFmt w:val="bullet"/>
      <w:lvlText w:val=""/>
      <w:lvlJc w:val="left"/>
      <w:pPr>
        <w:ind w:left="6316" w:hanging="360"/>
      </w:pPr>
      <w:rPr>
        <w:rFonts w:ascii="Symbol" w:hAnsi="Symbol" w:hint="default"/>
      </w:rPr>
    </w:lvl>
    <w:lvl w:ilvl="7" w:tplc="04150003">
      <w:start w:val="1"/>
      <w:numFmt w:val="bullet"/>
      <w:lvlText w:val="o"/>
      <w:lvlJc w:val="left"/>
      <w:pPr>
        <w:ind w:left="7036" w:hanging="360"/>
      </w:pPr>
      <w:rPr>
        <w:rFonts w:ascii="Courier New" w:hAnsi="Courier New" w:cs="Courier New" w:hint="default"/>
      </w:rPr>
    </w:lvl>
    <w:lvl w:ilvl="8" w:tplc="04150005">
      <w:start w:val="1"/>
      <w:numFmt w:val="bullet"/>
      <w:lvlText w:val=""/>
      <w:lvlJc w:val="left"/>
      <w:pPr>
        <w:ind w:left="7756" w:hanging="360"/>
      </w:pPr>
      <w:rPr>
        <w:rFonts w:ascii="Wingdings" w:hAnsi="Wingdings" w:hint="default"/>
      </w:rPr>
    </w:lvl>
  </w:abstractNum>
  <w:abstractNum w:abstractNumId="12" w15:restartNumberingAfterBreak="0">
    <w:nsid w:val="09204D2C"/>
    <w:multiLevelType w:val="hybridMultilevel"/>
    <w:tmpl w:val="6D3AD384"/>
    <w:lvl w:ilvl="0" w:tplc="2F461038">
      <w:start w:val="1"/>
      <w:numFmt w:val="bullet"/>
      <w:lvlText w:val="–"/>
      <w:lvlJc w:val="left"/>
      <w:pPr>
        <w:ind w:left="1800" w:hanging="360"/>
      </w:pPr>
      <w:rPr>
        <w:rFonts w:ascii="Times New Roman" w:hAnsi="Times New Roman" w:cs="Times New Roman" w:hint="default"/>
        <w:color w:val="auto"/>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3" w15:restartNumberingAfterBreak="0">
    <w:nsid w:val="09BF17D5"/>
    <w:multiLevelType w:val="multilevel"/>
    <w:tmpl w:val="24A2A306"/>
    <w:lvl w:ilvl="0">
      <w:start w:val="1"/>
      <w:numFmt w:val="decimal"/>
      <w:lvlText w:val="%1."/>
      <w:lvlJc w:val="left"/>
      <w:pPr>
        <w:ind w:left="360" w:hanging="360"/>
      </w:pPr>
      <w:rPr>
        <w:rFonts w:hint="default"/>
        <w:b w:val="0"/>
        <w:bCs/>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09E8342E"/>
    <w:multiLevelType w:val="hybridMultilevel"/>
    <w:tmpl w:val="E8BAEDC8"/>
    <w:lvl w:ilvl="0" w:tplc="04150017">
      <w:start w:val="1"/>
      <w:numFmt w:val="lowerLetter"/>
      <w:lvlText w:val="%1)"/>
      <w:lvlJc w:val="left"/>
      <w:pPr>
        <w:ind w:left="2705"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0E4F10B8"/>
    <w:multiLevelType w:val="multilevel"/>
    <w:tmpl w:val="8AC889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bCs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0ED11224"/>
    <w:multiLevelType w:val="hybridMultilevel"/>
    <w:tmpl w:val="D1623E0A"/>
    <w:lvl w:ilvl="0" w:tplc="6024B928">
      <w:start w:val="1"/>
      <w:numFmt w:val="decimal"/>
      <w:lvlText w:val="%1."/>
      <w:lvlJc w:val="left"/>
      <w:pPr>
        <w:ind w:left="1495"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0FC522FE"/>
    <w:multiLevelType w:val="hybridMultilevel"/>
    <w:tmpl w:val="51160CB0"/>
    <w:lvl w:ilvl="0" w:tplc="F298672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8" w15:restartNumberingAfterBreak="0">
    <w:nsid w:val="10153B3E"/>
    <w:multiLevelType w:val="hybridMultilevel"/>
    <w:tmpl w:val="449451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14750C62"/>
    <w:multiLevelType w:val="multilevel"/>
    <w:tmpl w:val="70C46F26"/>
    <w:lvl w:ilvl="0">
      <w:start w:val="1"/>
      <w:numFmt w:val="decimal"/>
      <w:lvlText w:val="%1)"/>
      <w:lvlJc w:val="left"/>
      <w:pPr>
        <w:tabs>
          <w:tab w:val="num" w:pos="1146"/>
        </w:tabs>
        <w:ind w:left="426" w:firstLine="0"/>
      </w:pPr>
    </w:lvl>
    <w:lvl w:ilvl="1">
      <w:start w:val="1"/>
      <w:numFmt w:val="bullet"/>
      <w:lvlText w:val=""/>
      <w:lvlJc w:val="left"/>
      <w:pPr>
        <w:tabs>
          <w:tab w:val="num" w:pos="2640"/>
        </w:tabs>
        <w:ind w:left="1077" w:firstLine="483"/>
      </w:pPr>
      <w:rPr>
        <w:rFonts w:ascii="Symbol" w:hAnsi="Symbol" w:hint="default"/>
      </w:rPr>
    </w:lvl>
    <w:lvl w:ilvl="2">
      <w:start w:val="1"/>
      <w:numFmt w:val="decimal"/>
      <w:lvlText w:val="%3."/>
      <w:lvlJc w:val="left"/>
      <w:pPr>
        <w:tabs>
          <w:tab w:val="num" w:pos="1866"/>
        </w:tabs>
        <w:ind w:left="426" w:firstLine="0"/>
      </w:pPr>
      <w:rPr>
        <w:rFonts w:cs="Times New Roman"/>
      </w:rPr>
    </w:lvl>
    <w:lvl w:ilvl="3">
      <w:start w:val="1"/>
      <w:numFmt w:val="decimal"/>
      <w:lvlText w:val="%4."/>
      <w:lvlJc w:val="left"/>
      <w:pPr>
        <w:tabs>
          <w:tab w:val="num" w:pos="2226"/>
        </w:tabs>
        <w:ind w:left="426" w:firstLine="0"/>
      </w:pPr>
      <w:rPr>
        <w:rFonts w:cs="Times New Roman"/>
      </w:rPr>
    </w:lvl>
    <w:lvl w:ilvl="4">
      <w:start w:val="1"/>
      <w:numFmt w:val="decimal"/>
      <w:lvlText w:val="%5."/>
      <w:lvlJc w:val="left"/>
      <w:pPr>
        <w:tabs>
          <w:tab w:val="num" w:pos="2586"/>
        </w:tabs>
        <w:ind w:left="426" w:firstLine="0"/>
      </w:pPr>
      <w:rPr>
        <w:rFonts w:cs="Times New Roman"/>
      </w:rPr>
    </w:lvl>
    <w:lvl w:ilvl="5">
      <w:start w:val="1"/>
      <w:numFmt w:val="decimal"/>
      <w:lvlText w:val="%6."/>
      <w:lvlJc w:val="left"/>
      <w:pPr>
        <w:tabs>
          <w:tab w:val="num" w:pos="2946"/>
        </w:tabs>
        <w:ind w:left="426" w:firstLine="0"/>
      </w:pPr>
      <w:rPr>
        <w:rFonts w:cs="Times New Roman"/>
      </w:rPr>
    </w:lvl>
    <w:lvl w:ilvl="6">
      <w:start w:val="1"/>
      <w:numFmt w:val="decimal"/>
      <w:lvlText w:val="%7."/>
      <w:lvlJc w:val="left"/>
      <w:pPr>
        <w:tabs>
          <w:tab w:val="num" w:pos="3306"/>
        </w:tabs>
        <w:ind w:left="426" w:firstLine="0"/>
      </w:pPr>
      <w:rPr>
        <w:rFonts w:cs="Times New Roman"/>
      </w:rPr>
    </w:lvl>
    <w:lvl w:ilvl="7">
      <w:start w:val="1"/>
      <w:numFmt w:val="decimal"/>
      <w:lvlText w:val="%8."/>
      <w:lvlJc w:val="left"/>
      <w:pPr>
        <w:tabs>
          <w:tab w:val="num" w:pos="3666"/>
        </w:tabs>
        <w:ind w:left="426" w:firstLine="0"/>
      </w:pPr>
      <w:rPr>
        <w:rFonts w:cs="Times New Roman"/>
      </w:rPr>
    </w:lvl>
    <w:lvl w:ilvl="8">
      <w:start w:val="1"/>
      <w:numFmt w:val="decimal"/>
      <w:lvlText w:val="%9."/>
      <w:lvlJc w:val="left"/>
      <w:pPr>
        <w:tabs>
          <w:tab w:val="num" w:pos="4026"/>
        </w:tabs>
        <w:ind w:left="426" w:firstLine="0"/>
      </w:pPr>
      <w:rPr>
        <w:rFonts w:cs="Times New Roman"/>
      </w:rPr>
    </w:lvl>
  </w:abstractNum>
  <w:abstractNum w:abstractNumId="20" w15:restartNumberingAfterBreak="0">
    <w:nsid w:val="162657B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187F6D04"/>
    <w:multiLevelType w:val="hybridMultilevel"/>
    <w:tmpl w:val="32683E10"/>
    <w:lvl w:ilvl="0" w:tplc="04150017">
      <w:start w:val="1"/>
      <w:numFmt w:val="lowerLetter"/>
      <w:lvlText w:val="%1)"/>
      <w:lvlJc w:val="left"/>
      <w:pPr>
        <w:ind w:left="720" w:hanging="360"/>
      </w:pPr>
      <w:rPr>
        <w:rFonts w:hint="default"/>
        <w:b w:val="0"/>
        <w:bCs w:val="0"/>
        <w:i w:val="0"/>
        <w:iCs w:val="0"/>
        <w:strike w:val="0"/>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1ABB2617"/>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1B00020A"/>
    <w:multiLevelType w:val="multilevel"/>
    <w:tmpl w:val="AA4A58B8"/>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1B7F7B6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1C1220D1"/>
    <w:multiLevelType w:val="hybridMultilevel"/>
    <w:tmpl w:val="EF08971E"/>
    <w:lvl w:ilvl="0" w:tplc="04150001">
      <w:start w:val="1"/>
      <w:numFmt w:val="bullet"/>
      <w:lvlText w:val=""/>
      <w:lvlJc w:val="left"/>
      <w:pPr>
        <w:ind w:left="2160" w:hanging="360"/>
      </w:pPr>
      <w:rPr>
        <w:rFonts w:ascii="Symbol" w:hAnsi="Symbol" w:hint="default"/>
      </w:rPr>
    </w:lvl>
    <w:lvl w:ilvl="1" w:tplc="04150003">
      <w:start w:val="1"/>
      <w:numFmt w:val="bullet"/>
      <w:lvlText w:val="o"/>
      <w:lvlJc w:val="left"/>
      <w:pPr>
        <w:ind w:left="2880" w:hanging="360"/>
      </w:pPr>
      <w:rPr>
        <w:rFonts w:ascii="Courier New" w:hAnsi="Courier New" w:cs="Courier New" w:hint="default"/>
      </w:rPr>
    </w:lvl>
    <w:lvl w:ilvl="2" w:tplc="04150005">
      <w:start w:val="1"/>
      <w:numFmt w:val="bullet"/>
      <w:lvlText w:val=""/>
      <w:lvlJc w:val="left"/>
      <w:pPr>
        <w:ind w:left="3600" w:hanging="360"/>
      </w:pPr>
      <w:rPr>
        <w:rFonts w:ascii="Wingdings" w:hAnsi="Wingdings" w:hint="default"/>
      </w:rPr>
    </w:lvl>
    <w:lvl w:ilvl="3" w:tplc="04150001">
      <w:start w:val="1"/>
      <w:numFmt w:val="bullet"/>
      <w:lvlText w:val=""/>
      <w:lvlJc w:val="left"/>
      <w:pPr>
        <w:ind w:left="4320" w:hanging="360"/>
      </w:pPr>
      <w:rPr>
        <w:rFonts w:ascii="Symbol" w:hAnsi="Symbol" w:hint="default"/>
      </w:rPr>
    </w:lvl>
    <w:lvl w:ilvl="4" w:tplc="04150003">
      <w:start w:val="1"/>
      <w:numFmt w:val="bullet"/>
      <w:lvlText w:val="o"/>
      <w:lvlJc w:val="left"/>
      <w:pPr>
        <w:ind w:left="5040" w:hanging="360"/>
      </w:pPr>
      <w:rPr>
        <w:rFonts w:ascii="Courier New" w:hAnsi="Courier New" w:cs="Courier New" w:hint="default"/>
      </w:rPr>
    </w:lvl>
    <w:lvl w:ilvl="5" w:tplc="04150005">
      <w:start w:val="1"/>
      <w:numFmt w:val="bullet"/>
      <w:lvlText w:val=""/>
      <w:lvlJc w:val="left"/>
      <w:pPr>
        <w:ind w:left="5760" w:hanging="360"/>
      </w:pPr>
      <w:rPr>
        <w:rFonts w:ascii="Wingdings" w:hAnsi="Wingdings" w:hint="default"/>
      </w:rPr>
    </w:lvl>
    <w:lvl w:ilvl="6" w:tplc="04150001">
      <w:start w:val="1"/>
      <w:numFmt w:val="bullet"/>
      <w:lvlText w:val=""/>
      <w:lvlJc w:val="left"/>
      <w:pPr>
        <w:ind w:left="6480" w:hanging="360"/>
      </w:pPr>
      <w:rPr>
        <w:rFonts w:ascii="Symbol" w:hAnsi="Symbol" w:hint="default"/>
      </w:rPr>
    </w:lvl>
    <w:lvl w:ilvl="7" w:tplc="04150003">
      <w:start w:val="1"/>
      <w:numFmt w:val="bullet"/>
      <w:lvlText w:val="o"/>
      <w:lvlJc w:val="left"/>
      <w:pPr>
        <w:ind w:left="7200" w:hanging="360"/>
      </w:pPr>
      <w:rPr>
        <w:rFonts w:ascii="Courier New" w:hAnsi="Courier New" w:cs="Courier New" w:hint="default"/>
      </w:rPr>
    </w:lvl>
    <w:lvl w:ilvl="8" w:tplc="04150005">
      <w:start w:val="1"/>
      <w:numFmt w:val="bullet"/>
      <w:lvlText w:val=""/>
      <w:lvlJc w:val="left"/>
      <w:pPr>
        <w:ind w:left="7920" w:hanging="360"/>
      </w:pPr>
      <w:rPr>
        <w:rFonts w:ascii="Wingdings" w:hAnsi="Wingdings" w:hint="default"/>
      </w:rPr>
    </w:lvl>
  </w:abstractNum>
  <w:abstractNum w:abstractNumId="26" w15:restartNumberingAfterBreak="0">
    <w:nsid w:val="1C4417E3"/>
    <w:multiLevelType w:val="hybridMultilevel"/>
    <w:tmpl w:val="EF9E2C86"/>
    <w:lvl w:ilvl="0" w:tplc="74A8E4B6">
      <w:start w:val="1"/>
      <w:numFmt w:val="decimal"/>
      <w:lvlText w:val="%1."/>
      <w:lvlJc w:val="left"/>
      <w:pPr>
        <w:ind w:left="1440" w:hanging="360"/>
      </w:pPr>
      <w:rPr>
        <w:rFonts w:ascii="Times New Roman" w:eastAsia="Times New Roman" w:hAnsi="Times New Roman" w:cs="Times New Roman"/>
        <w:color w:val="0070C0"/>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7" w15:restartNumberingAfterBreak="0">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F286D43"/>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2000482F"/>
    <w:multiLevelType w:val="hybridMultilevel"/>
    <w:tmpl w:val="F12E0080"/>
    <w:lvl w:ilvl="0" w:tplc="91F619DA">
      <w:start w:val="1"/>
      <w:numFmt w:val="decimal"/>
      <w:lvlText w:val="%1."/>
      <w:lvlJc w:val="left"/>
      <w:pPr>
        <w:ind w:left="1429"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21FD1F17"/>
    <w:multiLevelType w:val="multilevel"/>
    <w:tmpl w:val="780A9080"/>
    <w:lvl w:ilvl="0">
      <w:start w:val="1"/>
      <w:numFmt w:val="decimal"/>
      <w:lvlText w:val="%1."/>
      <w:lvlJc w:val="left"/>
      <w:pPr>
        <w:ind w:left="397" w:hanging="397"/>
      </w:pPr>
      <w:rPr>
        <w:b w:val="0"/>
        <w:i w:val="0"/>
        <w:color w:val="auto"/>
        <w:sz w:val="22"/>
        <w:szCs w:val="22"/>
      </w:rPr>
    </w:lvl>
    <w:lvl w:ilvl="1">
      <w:start w:val="1"/>
      <w:numFmt w:val="decimal"/>
      <w:lvlText w:val="%2)"/>
      <w:lvlJc w:val="left"/>
      <w:pPr>
        <w:ind w:left="794" w:hanging="397"/>
      </w:pPr>
    </w:lvl>
    <w:lvl w:ilvl="2">
      <w:start w:val="1"/>
      <w:numFmt w:val="decimal"/>
      <w:lvlText w:val="%1.%2.%3."/>
      <w:lvlJc w:val="left"/>
      <w:pPr>
        <w:ind w:left="1191" w:hanging="397"/>
      </w:pPr>
    </w:lvl>
    <w:lvl w:ilvl="3">
      <w:start w:val="1"/>
      <w:numFmt w:val="decimal"/>
      <w:lvlText w:val="%1.%2.%3.%4."/>
      <w:lvlJc w:val="left"/>
      <w:pPr>
        <w:ind w:left="1588" w:hanging="397"/>
      </w:pPr>
    </w:lvl>
    <w:lvl w:ilvl="4">
      <w:start w:val="1"/>
      <w:numFmt w:val="decimal"/>
      <w:lvlText w:val="%1.%2.%3.%4.%5."/>
      <w:lvlJc w:val="left"/>
      <w:pPr>
        <w:ind w:left="1985" w:hanging="397"/>
      </w:pPr>
    </w:lvl>
    <w:lvl w:ilvl="5">
      <w:start w:val="1"/>
      <w:numFmt w:val="decimal"/>
      <w:lvlText w:val="%1.%2.%3.%4.%5.%6."/>
      <w:lvlJc w:val="left"/>
      <w:pPr>
        <w:ind w:left="2382" w:hanging="397"/>
      </w:pPr>
    </w:lvl>
    <w:lvl w:ilvl="6">
      <w:start w:val="1"/>
      <w:numFmt w:val="decimal"/>
      <w:lvlText w:val="%1.%2.%3.%4.%5.%6.%7."/>
      <w:lvlJc w:val="left"/>
      <w:pPr>
        <w:ind w:left="2779" w:hanging="397"/>
      </w:pPr>
    </w:lvl>
    <w:lvl w:ilvl="7">
      <w:start w:val="1"/>
      <w:numFmt w:val="decimal"/>
      <w:lvlText w:val="%1.%2.%3.%4.%5.%6.%7.%8."/>
      <w:lvlJc w:val="left"/>
      <w:pPr>
        <w:ind w:left="3176" w:hanging="397"/>
      </w:pPr>
    </w:lvl>
    <w:lvl w:ilvl="8">
      <w:start w:val="1"/>
      <w:numFmt w:val="decimal"/>
      <w:lvlText w:val="%1.%2.%3.%4.%5.%6.%7.%8.%9."/>
      <w:lvlJc w:val="left"/>
      <w:pPr>
        <w:ind w:left="3573" w:hanging="397"/>
      </w:pPr>
    </w:lvl>
  </w:abstractNum>
  <w:abstractNum w:abstractNumId="31" w15:restartNumberingAfterBreak="0">
    <w:nsid w:val="220E18CA"/>
    <w:multiLevelType w:val="hybridMultilevel"/>
    <w:tmpl w:val="2C82D1F6"/>
    <w:lvl w:ilvl="0" w:tplc="80CC7AC4">
      <w:start w:val="1"/>
      <w:numFmt w:val="decimal"/>
      <w:pStyle w:val="Nagwek2"/>
      <w:lvlText w:val="§ %1."/>
      <w:lvlJc w:val="left"/>
      <w:pPr>
        <w:ind w:left="720" w:hanging="360"/>
      </w:pPr>
      <w:rPr>
        <w:rFonts w:ascii="Times New Roman" w:hAnsi="Times New Roman" w:hint="default"/>
        <w:b/>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22C2926"/>
    <w:multiLevelType w:val="multilevel"/>
    <w:tmpl w:val="C04836B0"/>
    <w:lvl w:ilvl="0">
      <w:start w:val="4"/>
      <w:numFmt w:val="decimal"/>
      <w:lvlText w:val="%1."/>
      <w:lvlJc w:val="left"/>
      <w:pPr>
        <w:ind w:left="360" w:hanging="360"/>
      </w:pPr>
      <w:rPr>
        <w:rFonts w:hint="default"/>
      </w:rPr>
    </w:lvl>
    <w:lvl w:ilvl="1">
      <w:start w:val="1"/>
      <w:numFmt w:val="decimal"/>
      <w:lvlText w:val="%2)"/>
      <w:lvlJc w:val="left"/>
      <w:pPr>
        <w:ind w:left="720" w:hanging="360"/>
      </w:pPr>
      <w:rPr>
        <w:rFonts w:hint="default"/>
        <w:b w:val="0"/>
        <w:bCs/>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25C11AAA"/>
    <w:multiLevelType w:val="hybridMultilevel"/>
    <w:tmpl w:val="4060FDD2"/>
    <w:lvl w:ilvl="0" w:tplc="AF68A0FE">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2784303D"/>
    <w:multiLevelType w:val="hybridMultilevel"/>
    <w:tmpl w:val="B8D2F172"/>
    <w:lvl w:ilvl="0" w:tplc="FFFFFFFF">
      <w:start w:val="1"/>
      <w:numFmt w:val="decimal"/>
      <w:lvlText w:val="%1."/>
      <w:lvlJc w:val="left"/>
      <w:pPr>
        <w:ind w:left="1287" w:hanging="360"/>
      </w:pPr>
      <w:rPr>
        <w:rFonts w:cs="Times New Roman" w:hint="default"/>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0415001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36" w15:restartNumberingAfterBreak="0">
    <w:nsid w:val="27DF4D60"/>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285E52DC"/>
    <w:multiLevelType w:val="hybridMultilevel"/>
    <w:tmpl w:val="F766A6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A891120"/>
    <w:multiLevelType w:val="hybridMultilevel"/>
    <w:tmpl w:val="5896C69E"/>
    <w:lvl w:ilvl="0" w:tplc="AF68A0FE">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2B441591"/>
    <w:multiLevelType w:val="multilevel"/>
    <w:tmpl w:val="60EE28CA"/>
    <w:lvl w:ilvl="0">
      <w:start w:val="1"/>
      <w:numFmt w:val="decimal"/>
      <w:lvlText w:val="%1."/>
      <w:lvlJc w:val="left"/>
      <w:pPr>
        <w:ind w:left="397" w:hanging="397"/>
      </w:pPr>
      <w:rPr>
        <w:b w:val="0"/>
        <w:i w:val="0"/>
        <w:color w:val="auto"/>
        <w:sz w:val="22"/>
        <w:szCs w:val="22"/>
      </w:rPr>
    </w:lvl>
    <w:lvl w:ilvl="1">
      <w:start w:val="1"/>
      <w:numFmt w:val="decimal"/>
      <w:lvlText w:val="%2)"/>
      <w:lvlJc w:val="left"/>
      <w:pPr>
        <w:ind w:left="794" w:hanging="397"/>
      </w:pPr>
    </w:lvl>
    <w:lvl w:ilvl="2">
      <w:start w:val="1"/>
      <w:numFmt w:val="decimal"/>
      <w:lvlText w:val="%1.%2.%3."/>
      <w:lvlJc w:val="left"/>
      <w:pPr>
        <w:ind w:left="1191" w:hanging="397"/>
      </w:pPr>
    </w:lvl>
    <w:lvl w:ilvl="3">
      <w:start w:val="1"/>
      <w:numFmt w:val="decimal"/>
      <w:lvlText w:val="%1.%2.%3.%4."/>
      <w:lvlJc w:val="left"/>
      <w:pPr>
        <w:ind w:left="1588" w:hanging="397"/>
      </w:pPr>
    </w:lvl>
    <w:lvl w:ilvl="4">
      <w:start w:val="1"/>
      <w:numFmt w:val="decimal"/>
      <w:lvlText w:val="%1.%2.%3.%4.%5."/>
      <w:lvlJc w:val="left"/>
      <w:pPr>
        <w:ind w:left="1985" w:hanging="397"/>
      </w:pPr>
    </w:lvl>
    <w:lvl w:ilvl="5">
      <w:start w:val="1"/>
      <w:numFmt w:val="decimal"/>
      <w:lvlText w:val="%1.%2.%3.%4.%5.%6."/>
      <w:lvlJc w:val="left"/>
      <w:pPr>
        <w:ind w:left="2382" w:hanging="397"/>
      </w:pPr>
    </w:lvl>
    <w:lvl w:ilvl="6">
      <w:start w:val="1"/>
      <w:numFmt w:val="decimal"/>
      <w:lvlText w:val="%1.%2.%3.%4.%5.%6.%7."/>
      <w:lvlJc w:val="left"/>
      <w:pPr>
        <w:ind w:left="2779" w:hanging="397"/>
      </w:pPr>
    </w:lvl>
    <w:lvl w:ilvl="7">
      <w:start w:val="1"/>
      <w:numFmt w:val="decimal"/>
      <w:lvlText w:val="%1.%2.%3.%4.%5.%6.%7.%8."/>
      <w:lvlJc w:val="left"/>
      <w:pPr>
        <w:ind w:left="3176" w:hanging="397"/>
      </w:pPr>
    </w:lvl>
    <w:lvl w:ilvl="8">
      <w:start w:val="1"/>
      <w:numFmt w:val="decimal"/>
      <w:lvlText w:val="%1.%2.%3.%4.%5.%6.%7.%8.%9."/>
      <w:lvlJc w:val="left"/>
      <w:pPr>
        <w:ind w:left="3573" w:hanging="397"/>
      </w:pPr>
    </w:lvl>
  </w:abstractNum>
  <w:abstractNum w:abstractNumId="40" w15:restartNumberingAfterBreak="0">
    <w:nsid w:val="2E8D0062"/>
    <w:multiLevelType w:val="multilevel"/>
    <w:tmpl w:val="CA44288E"/>
    <w:lvl w:ilvl="0">
      <w:start w:val="1"/>
      <w:numFmt w:val="decimal"/>
      <w:lvlText w:val="%1."/>
      <w:lvlJc w:val="left"/>
      <w:pPr>
        <w:ind w:left="360" w:hanging="360"/>
      </w:pPr>
      <w:rPr>
        <w:rFonts w:hint="default"/>
        <w:b w:val="0"/>
        <w:i w:val="0"/>
        <w:iCs/>
        <w:strike w:val="0"/>
        <w:color w:val="auto"/>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2EB04A31"/>
    <w:multiLevelType w:val="hybridMultilevel"/>
    <w:tmpl w:val="172EB184"/>
    <w:lvl w:ilvl="0" w:tplc="04150001">
      <w:start w:val="1"/>
      <w:numFmt w:val="bullet"/>
      <w:lvlText w:val=""/>
      <w:lvlJc w:val="left"/>
      <w:pPr>
        <w:ind w:left="1571" w:hanging="360"/>
      </w:pPr>
      <w:rPr>
        <w:rFonts w:ascii="Symbol" w:hAnsi="Symbol" w:hint="default"/>
      </w:rPr>
    </w:lvl>
    <w:lvl w:ilvl="1" w:tplc="04150003">
      <w:start w:val="1"/>
      <w:numFmt w:val="bullet"/>
      <w:lvlText w:val="o"/>
      <w:lvlJc w:val="left"/>
      <w:pPr>
        <w:ind w:left="2291" w:hanging="360"/>
      </w:pPr>
      <w:rPr>
        <w:rFonts w:ascii="Courier New" w:hAnsi="Courier New" w:cs="Courier New" w:hint="default"/>
      </w:rPr>
    </w:lvl>
    <w:lvl w:ilvl="2" w:tplc="04150005">
      <w:start w:val="1"/>
      <w:numFmt w:val="bullet"/>
      <w:lvlText w:val=""/>
      <w:lvlJc w:val="left"/>
      <w:pPr>
        <w:ind w:left="3011" w:hanging="360"/>
      </w:pPr>
      <w:rPr>
        <w:rFonts w:ascii="Wingdings" w:hAnsi="Wingdings" w:hint="default"/>
      </w:rPr>
    </w:lvl>
    <w:lvl w:ilvl="3" w:tplc="04150001">
      <w:start w:val="1"/>
      <w:numFmt w:val="bullet"/>
      <w:lvlText w:val=""/>
      <w:lvlJc w:val="left"/>
      <w:pPr>
        <w:ind w:left="3731" w:hanging="360"/>
      </w:pPr>
      <w:rPr>
        <w:rFonts w:ascii="Symbol" w:hAnsi="Symbol" w:hint="default"/>
      </w:rPr>
    </w:lvl>
    <w:lvl w:ilvl="4" w:tplc="04150003">
      <w:start w:val="1"/>
      <w:numFmt w:val="bullet"/>
      <w:lvlText w:val="o"/>
      <w:lvlJc w:val="left"/>
      <w:pPr>
        <w:ind w:left="4451" w:hanging="360"/>
      </w:pPr>
      <w:rPr>
        <w:rFonts w:ascii="Courier New" w:hAnsi="Courier New" w:cs="Courier New" w:hint="default"/>
      </w:rPr>
    </w:lvl>
    <w:lvl w:ilvl="5" w:tplc="04150005">
      <w:start w:val="1"/>
      <w:numFmt w:val="bullet"/>
      <w:lvlText w:val=""/>
      <w:lvlJc w:val="left"/>
      <w:pPr>
        <w:ind w:left="5171" w:hanging="360"/>
      </w:pPr>
      <w:rPr>
        <w:rFonts w:ascii="Wingdings" w:hAnsi="Wingdings" w:hint="default"/>
      </w:rPr>
    </w:lvl>
    <w:lvl w:ilvl="6" w:tplc="04150001">
      <w:start w:val="1"/>
      <w:numFmt w:val="bullet"/>
      <w:lvlText w:val=""/>
      <w:lvlJc w:val="left"/>
      <w:pPr>
        <w:ind w:left="5891" w:hanging="360"/>
      </w:pPr>
      <w:rPr>
        <w:rFonts w:ascii="Symbol" w:hAnsi="Symbol" w:hint="default"/>
      </w:rPr>
    </w:lvl>
    <w:lvl w:ilvl="7" w:tplc="04150003">
      <w:start w:val="1"/>
      <w:numFmt w:val="bullet"/>
      <w:lvlText w:val="o"/>
      <w:lvlJc w:val="left"/>
      <w:pPr>
        <w:ind w:left="6611" w:hanging="360"/>
      </w:pPr>
      <w:rPr>
        <w:rFonts w:ascii="Courier New" w:hAnsi="Courier New" w:cs="Courier New" w:hint="default"/>
      </w:rPr>
    </w:lvl>
    <w:lvl w:ilvl="8" w:tplc="04150005">
      <w:start w:val="1"/>
      <w:numFmt w:val="bullet"/>
      <w:lvlText w:val=""/>
      <w:lvlJc w:val="left"/>
      <w:pPr>
        <w:ind w:left="7331" w:hanging="360"/>
      </w:pPr>
      <w:rPr>
        <w:rFonts w:ascii="Wingdings" w:hAnsi="Wingdings" w:hint="default"/>
      </w:rPr>
    </w:lvl>
  </w:abstractNum>
  <w:abstractNum w:abstractNumId="42" w15:restartNumberingAfterBreak="0">
    <w:nsid w:val="30020526"/>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44" w15:restartNumberingAfterBreak="0">
    <w:nsid w:val="334B7F65"/>
    <w:multiLevelType w:val="hybridMultilevel"/>
    <w:tmpl w:val="FD484224"/>
    <w:lvl w:ilvl="0" w:tplc="D25A76A4">
      <w:start w:val="1"/>
      <w:numFmt w:val="decimal"/>
      <w:lvlText w:val="%1."/>
      <w:lvlJc w:val="left"/>
      <w:pPr>
        <w:ind w:left="1429" w:hanging="360"/>
      </w:pPr>
      <w:rPr>
        <w:b w:val="0"/>
      </w:rPr>
    </w:lvl>
    <w:lvl w:ilvl="1" w:tplc="04150019">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45" w15:restartNumberingAfterBreak="0">
    <w:nsid w:val="34073A74"/>
    <w:multiLevelType w:val="hybridMultilevel"/>
    <w:tmpl w:val="4A341D0E"/>
    <w:lvl w:ilvl="0" w:tplc="2B782850">
      <w:start w:val="1"/>
      <w:numFmt w:val="decimal"/>
      <w:lvlText w:val="%1."/>
      <w:lvlJc w:val="left"/>
      <w:pPr>
        <w:ind w:left="720" w:hanging="360"/>
      </w:pPr>
      <w:rPr>
        <w:rFonts w:cs="Times New Roman"/>
        <w:b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6" w15:restartNumberingAfterBreak="0">
    <w:nsid w:val="364E0A9F"/>
    <w:multiLevelType w:val="hybridMultilevel"/>
    <w:tmpl w:val="96A4B80C"/>
    <w:lvl w:ilvl="0" w:tplc="39E473F0">
      <w:start w:val="1"/>
      <w:numFmt w:val="bullet"/>
      <w:lvlText w:val=""/>
      <w:lvlJc w:val="left"/>
      <w:pPr>
        <w:ind w:left="1440" w:hanging="360"/>
      </w:pPr>
      <w:rPr>
        <w:rFonts w:ascii="Symbol" w:hAnsi="Symbol" w:hint="default"/>
        <w:color w:val="0070C0"/>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47" w15:restartNumberingAfterBreak="0">
    <w:nsid w:val="37A91A2B"/>
    <w:multiLevelType w:val="multilevel"/>
    <w:tmpl w:val="51B84F10"/>
    <w:lvl w:ilvl="0">
      <w:start w:val="1"/>
      <w:numFmt w:val="decimal"/>
      <w:lvlText w:val="%1."/>
      <w:lvlJc w:val="left"/>
      <w:pPr>
        <w:ind w:left="397" w:hanging="397"/>
      </w:pPr>
      <w:rPr>
        <w:b w:val="0"/>
        <w:i w:val="0"/>
        <w:color w:val="auto"/>
        <w:sz w:val="22"/>
        <w:szCs w:val="22"/>
      </w:rPr>
    </w:lvl>
    <w:lvl w:ilvl="1">
      <w:start w:val="1"/>
      <w:numFmt w:val="decimal"/>
      <w:lvlText w:val="%2)"/>
      <w:lvlJc w:val="left"/>
      <w:pPr>
        <w:ind w:left="794" w:hanging="397"/>
      </w:pPr>
    </w:lvl>
    <w:lvl w:ilvl="2">
      <w:start w:val="1"/>
      <w:numFmt w:val="decimal"/>
      <w:lvlText w:val="%1.%2.%3."/>
      <w:lvlJc w:val="left"/>
      <w:pPr>
        <w:ind w:left="1191" w:hanging="397"/>
      </w:pPr>
    </w:lvl>
    <w:lvl w:ilvl="3">
      <w:start w:val="1"/>
      <w:numFmt w:val="decimal"/>
      <w:lvlText w:val="%1.%2.%3.%4."/>
      <w:lvlJc w:val="left"/>
      <w:pPr>
        <w:ind w:left="1588" w:hanging="397"/>
      </w:pPr>
    </w:lvl>
    <w:lvl w:ilvl="4">
      <w:start w:val="1"/>
      <w:numFmt w:val="decimal"/>
      <w:lvlText w:val="%1.%2.%3.%4.%5."/>
      <w:lvlJc w:val="left"/>
      <w:pPr>
        <w:ind w:left="1985" w:hanging="397"/>
      </w:pPr>
    </w:lvl>
    <w:lvl w:ilvl="5">
      <w:start w:val="1"/>
      <w:numFmt w:val="decimal"/>
      <w:lvlText w:val="%1.%2.%3.%4.%5.%6."/>
      <w:lvlJc w:val="left"/>
      <w:pPr>
        <w:ind w:left="2382" w:hanging="397"/>
      </w:pPr>
    </w:lvl>
    <w:lvl w:ilvl="6">
      <w:start w:val="1"/>
      <w:numFmt w:val="decimal"/>
      <w:lvlText w:val="%1.%2.%3.%4.%5.%6.%7."/>
      <w:lvlJc w:val="left"/>
      <w:pPr>
        <w:ind w:left="2779" w:hanging="397"/>
      </w:pPr>
    </w:lvl>
    <w:lvl w:ilvl="7">
      <w:start w:val="1"/>
      <w:numFmt w:val="decimal"/>
      <w:lvlText w:val="%1.%2.%3.%4.%5.%6.%7.%8."/>
      <w:lvlJc w:val="left"/>
      <w:pPr>
        <w:ind w:left="3176" w:hanging="397"/>
      </w:pPr>
    </w:lvl>
    <w:lvl w:ilvl="8">
      <w:start w:val="1"/>
      <w:numFmt w:val="decimal"/>
      <w:lvlText w:val="%1.%2.%3.%4.%5.%6.%7.%8.%9."/>
      <w:lvlJc w:val="left"/>
      <w:pPr>
        <w:ind w:left="3573" w:hanging="397"/>
      </w:pPr>
    </w:lvl>
  </w:abstractNum>
  <w:abstractNum w:abstractNumId="48" w15:restartNumberingAfterBreak="0">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9" w15:restartNumberingAfterBreak="0">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50" w15:restartNumberingAfterBreak="0">
    <w:nsid w:val="3B8B0E4F"/>
    <w:multiLevelType w:val="hybridMultilevel"/>
    <w:tmpl w:val="3DB23154"/>
    <w:lvl w:ilvl="0" w:tplc="E6EEDAF8">
      <w:start w:val="1"/>
      <w:numFmt w:val="upperRoman"/>
      <w:lvlText w:val="%1."/>
      <w:lvlJc w:val="left"/>
      <w:pPr>
        <w:ind w:left="720" w:hanging="720"/>
      </w:pPr>
      <w:rPr>
        <w:rFonts w:hint="default"/>
        <w:b/>
        <w:i w:val="0"/>
        <w:iCs w:val="0"/>
        <w:color w:val="auto"/>
        <w:u w:val="single"/>
      </w:rPr>
    </w:lvl>
    <w:lvl w:ilvl="1" w:tplc="04150019" w:tentative="1">
      <w:start w:val="1"/>
      <w:numFmt w:val="lowerLetter"/>
      <w:lvlText w:val="%2."/>
      <w:lvlJc w:val="left"/>
      <w:pPr>
        <w:ind w:left="1069" w:hanging="360"/>
      </w:pPr>
    </w:lvl>
    <w:lvl w:ilvl="2" w:tplc="0415001B" w:tentative="1">
      <w:start w:val="1"/>
      <w:numFmt w:val="lowerRoman"/>
      <w:lvlText w:val="%3."/>
      <w:lvlJc w:val="right"/>
      <w:pPr>
        <w:ind w:left="1789" w:hanging="180"/>
      </w:pPr>
    </w:lvl>
    <w:lvl w:ilvl="3" w:tplc="0415000F" w:tentative="1">
      <w:start w:val="1"/>
      <w:numFmt w:val="decimal"/>
      <w:lvlText w:val="%4."/>
      <w:lvlJc w:val="left"/>
      <w:pPr>
        <w:ind w:left="2509" w:hanging="360"/>
      </w:pPr>
    </w:lvl>
    <w:lvl w:ilvl="4" w:tplc="04150019" w:tentative="1">
      <w:start w:val="1"/>
      <w:numFmt w:val="lowerLetter"/>
      <w:lvlText w:val="%5."/>
      <w:lvlJc w:val="left"/>
      <w:pPr>
        <w:ind w:left="3229" w:hanging="360"/>
      </w:pPr>
    </w:lvl>
    <w:lvl w:ilvl="5" w:tplc="0415001B" w:tentative="1">
      <w:start w:val="1"/>
      <w:numFmt w:val="lowerRoman"/>
      <w:lvlText w:val="%6."/>
      <w:lvlJc w:val="right"/>
      <w:pPr>
        <w:ind w:left="3949" w:hanging="180"/>
      </w:pPr>
    </w:lvl>
    <w:lvl w:ilvl="6" w:tplc="0415000F" w:tentative="1">
      <w:start w:val="1"/>
      <w:numFmt w:val="decimal"/>
      <w:lvlText w:val="%7."/>
      <w:lvlJc w:val="left"/>
      <w:pPr>
        <w:ind w:left="4669" w:hanging="360"/>
      </w:pPr>
    </w:lvl>
    <w:lvl w:ilvl="7" w:tplc="04150019" w:tentative="1">
      <w:start w:val="1"/>
      <w:numFmt w:val="lowerLetter"/>
      <w:lvlText w:val="%8."/>
      <w:lvlJc w:val="left"/>
      <w:pPr>
        <w:ind w:left="5389" w:hanging="360"/>
      </w:pPr>
    </w:lvl>
    <w:lvl w:ilvl="8" w:tplc="0415001B" w:tentative="1">
      <w:start w:val="1"/>
      <w:numFmt w:val="lowerRoman"/>
      <w:lvlText w:val="%9."/>
      <w:lvlJc w:val="right"/>
      <w:pPr>
        <w:ind w:left="6109" w:hanging="180"/>
      </w:pPr>
    </w:lvl>
  </w:abstractNum>
  <w:abstractNum w:abstractNumId="51" w15:restartNumberingAfterBreak="0">
    <w:nsid w:val="3C152F4C"/>
    <w:multiLevelType w:val="hybridMultilevel"/>
    <w:tmpl w:val="744E325E"/>
    <w:lvl w:ilvl="0" w:tplc="AF68A0FE">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3CFA0AED"/>
    <w:multiLevelType w:val="hybridMultilevel"/>
    <w:tmpl w:val="9CDC2156"/>
    <w:lvl w:ilvl="0" w:tplc="04150017">
      <w:start w:val="1"/>
      <w:numFmt w:val="lowerLetter"/>
      <w:lvlText w:val="%1)"/>
      <w:lvlJc w:val="left"/>
      <w:pPr>
        <w:ind w:left="1636" w:hanging="360"/>
      </w:pPr>
    </w:lvl>
    <w:lvl w:ilvl="1" w:tplc="04150003">
      <w:start w:val="1"/>
      <w:numFmt w:val="bullet"/>
      <w:lvlText w:val="o"/>
      <w:lvlJc w:val="left"/>
      <w:pPr>
        <w:ind w:left="2356" w:hanging="360"/>
      </w:pPr>
      <w:rPr>
        <w:rFonts w:ascii="Courier New" w:hAnsi="Courier New" w:cs="Courier New" w:hint="default"/>
      </w:rPr>
    </w:lvl>
    <w:lvl w:ilvl="2" w:tplc="04150005">
      <w:start w:val="1"/>
      <w:numFmt w:val="bullet"/>
      <w:lvlText w:val=""/>
      <w:lvlJc w:val="left"/>
      <w:pPr>
        <w:ind w:left="3076" w:hanging="360"/>
      </w:pPr>
      <w:rPr>
        <w:rFonts w:ascii="Wingdings" w:hAnsi="Wingdings" w:hint="default"/>
      </w:rPr>
    </w:lvl>
    <w:lvl w:ilvl="3" w:tplc="04150001">
      <w:start w:val="1"/>
      <w:numFmt w:val="bullet"/>
      <w:lvlText w:val=""/>
      <w:lvlJc w:val="left"/>
      <w:pPr>
        <w:ind w:left="3796" w:hanging="360"/>
      </w:pPr>
      <w:rPr>
        <w:rFonts w:ascii="Symbol" w:hAnsi="Symbol" w:hint="default"/>
      </w:rPr>
    </w:lvl>
    <w:lvl w:ilvl="4" w:tplc="04150003">
      <w:start w:val="1"/>
      <w:numFmt w:val="bullet"/>
      <w:lvlText w:val="o"/>
      <w:lvlJc w:val="left"/>
      <w:pPr>
        <w:ind w:left="4516" w:hanging="360"/>
      </w:pPr>
      <w:rPr>
        <w:rFonts w:ascii="Courier New" w:hAnsi="Courier New" w:cs="Courier New" w:hint="default"/>
      </w:rPr>
    </w:lvl>
    <w:lvl w:ilvl="5" w:tplc="04150005">
      <w:start w:val="1"/>
      <w:numFmt w:val="bullet"/>
      <w:lvlText w:val=""/>
      <w:lvlJc w:val="left"/>
      <w:pPr>
        <w:ind w:left="5236" w:hanging="360"/>
      </w:pPr>
      <w:rPr>
        <w:rFonts w:ascii="Wingdings" w:hAnsi="Wingdings" w:hint="default"/>
      </w:rPr>
    </w:lvl>
    <w:lvl w:ilvl="6" w:tplc="04150001">
      <w:start w:val="1"/>
      <w:numFmt w:val="bullet"/>
      <w:lvlText w:val=""/>
      <w:lvlJc w:val="left"/>
      <w:pPr>
        <w:ind w:left="5956" w:hanging="360"/>
      </w:pPr>
      <w:rPr>
        <w:rFonts w:ascii="Symbol" w:hAnsi="Symbol" w:hint="default"/>
      </w:rPr>
    </w:lvl>
    <w:lvl w:ilvl="7" w:tplc="04150003">
      <w:start w:val="1"/>
      <w:numFmt w:val="bullet"/>
      <w:lvlText w:val="o"/>
      <w:lvlJc w:val="left"/>
      <w:pPr>
        <w:ind w:left="6676" w:hanging="360"/>
      </w:pPr>
      <w:rPr>
        <w:rFonts w:ascii="Courier New" w:hAnsi="Courier New" w:cs="Courier New" w:hint="default"/>
      </w:rPr>
    </w:lvl>
    <w:lvl w:ilvl="8" w:tplc="04150005">
      <w:start w:val="1"/>
      <w:numFmt w:val="bullet"/>
      <w:lvlText w:val=""/>
      <w:lvlJc w:val="left"/>
      <w:pPr>
        <w:ind w:left="7396" w:hanging="360"/>
      </w:pPr>
      <w:rPr>
        <w:rFonts w:ascii="Wingdings" w:hAnsi="Wingdings" w:hint="default"/>
      </w:rPr>
    </w:lvl>
  </w:abstractNum>
  <w:abstractNum w:abstractNumId="53" w15:restartNumberingAfterBreak="0">
    <w:nsid w:val="3D0F2876"/>
    <w:multiLevelType w:val="multilevel"/>
    <w:tmpl w:val="38B4A7AC"/>
    <w:lvl w:ilvl="0">
      <w:start w:val="4"/>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4" w15:restartNumberingAfterBreak="0">
    <w:nsid w:val="3D7E3D06"/>
    <w:multiLevelType w:val="multilevel"/>
    <w:tmpl w:val="DEDEAE5A"/>
    <w:lvl w:ilvl="0">
      <w:start w:val="1"/>
      <w:numFmt w:val="decimal"/>
      <w:lvlText w:val="%1."/>
      <w:lvlJc w:val="left"/>
      <w:pPr>
        <w:ind w:left="360" w:hanging="360"/>
      </w:pPr>
      <w:rPr>
        <w:rFonts w:hint="default"/>
      </w:rPr>
    </w:lvl>
    <w:lvl w:ilvl="1">
      <w:start w:val="1"/>
      <w:numFmt w:val="decimal"/>
      <w:lvlText w:val="%2)"/>
      <w:lvlJc w:val="left"/>
      <w:pPr>
        <w:ind w:left="1070" w:hanging="360"/>
      </w:pPr>
      <w:rPr>
        <w:rFonts w:hint="default"/>
        <w:i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5" w15:restartNumberingAfterBreak="0">
    <w:nsid w:val="3EBC00D4"/>
    <w:multiLevelType w:val="multilevel"/>
    <w:tmpl w:val="EB0CB114"/>
    <w:lvl w:ilvl="0">
      <w:start w:val="4"/>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6" w15:restartNumberingAfterBreak="0">
    <w:nsid w:val="3F23542A"/>
    <w:multiLevelType w:val="multilevel"/>
    <w:tmpl w:val="D4D46D94"/>
    <w:lvl w:ilvl="0">
      <w:start w:val="1"/>
      <w:numFmt w:val="decimal"/>
      <w:lvlText w:val="%1."/>
      <w:lvlJc w:val="left"/>
      <w:pPr>
        <w:ind w:left="360" w:hanging="360"/>
      </w:pPr>
      <w:rPr>
        <w:rFonts w:hint="default"/>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7" w15:restartNumberingAfterBreak="0">
    <w:nsid w:val="3F27734A"/>
    <w:multiLevelType w:val="multilevel"/>
    <w:tmpl w:val="CF44E99E"/>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8" w15:restartNumberingAfterBreak="0">
    <w:nsid w:val="41D95F7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9" w15:restartNumberingAfterBreak="0">
    <w:nsid w:val="420F7AA0"/>
    <w:multiLevelType w:val="multilevel"/>
    <w:tmpl w:val="04686A5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bullet"/>
      <w:lvlText w:val="–"/>
      <w:lvlJc w:val="left"/>
      <w:pPr>
        <w:ind w:left="1440" w:hanging="360"/>
      </w:pPr>
      <w:rPr>
        <w:rFonts w:ascii="Times New Roman" w:hAnsi="Times New Roman" w:cs="Times New Roman"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61" w15:restartNumberingAfterBreak="0">
    <w:nsid w:val="42E92CCB"/>
    <w:multiLevelType w:val="multilevel"/>
    <w:tmpl w:val="F292845C"/>
    <w:lvl w:ilvl="0">
      <w:start w:val="4"/>
      <w:numFmt w:val="decimal"/>
      <w:lvlText w:val="%1."/>
      <w:lvlJc w:val="left"/>
      <w:pPr>
        <w:ind w:left="360" w:hanging="360"/>
      </w:pPr>
      <w:rPr>
        <w:b w:val="0"/>
      </w:rPr>
    </w:lvl>
    <w:lvl w:ilvl="1">
      <w:start w:val="1"/>
      <w:numFmt w:val="decimal"/>
      <w:lvlText w:val="%1.%2."/>
      <w:lvlJc w:val="left"/>
      <w:pPr>
        <w:ind w:left="1800" w:hanging="360"/>
      </w:pPr>
      <w:rPr>
        <w:b w:val="0"/>
      </w:rPr>
    </w:lvl>
    <w:lvl w:ilvl="2">
      <w:start w:val="1"/>
      <w:numFmt w:val="decimal"/>
      <w:lvlText w:val="%1.%2.%3."/>
      <w:lvlJc w:val="left"/>
      <w:pPr>
        <w:ind w:left="3600" w:hanging="720"/>
      </w:pPr>
      <w:rPr>
        <w:b/>
      </w:rPr>
    </w:lvl>
    <w:lvl w:ilvl="3">
      <w:start w:val="1"/>
      <w:numFmt w:val="decimal"/>
      <w:lvlText w:val="%1.%2.%3.%4."/>
      <w:lvlJc w:val="left"/>
      <w:pPr>
        <w:ind w:left="5040" w:hanging="720"/>
      </w:pPr>
      <w:rPr>
        <w:b/>
      </w:rPr>
    </w:lvl>
    <w:lvl w:ilvl="4">
      <w:start w:val="1"/>
      <w:numFmt w:val="decimal"/>
      <w:lvlText w:val="%1.%2.%3.%4.%5."/>
      <w:lvlJc w:val="left"/>
      <w:pPr>
        <w:ind w:left="6840" w:hanging="1080"/>
      </w:pPr>
      <w:rPr>
        <w:b/>
      </w:rPr>
    </w:lvl>
    <w:lvl w:ilvl="5">
      <w:start w:val="1"/>
      <w:numFmt w:val="decimal"/>
      <w:lvlText w:val="%1.%2.%3.%4.%5.%6."/>
      <w:lvlJc w:val="left"/>
      <w:pPr>
        <w:ind w:left="8280" w:hanging="1080"/>
      </w:pPr>
      <w:rPr>
        <w:b/>
      </w:rPr>
    </w:lvl>
    <w:lvl w:ilvl="6">
      <w:start w:val="1"/>
      <w:numFmt w:val="decimal"/>
      <w:lvlText w:val="%1.%2.%3.%4.%5.%6.%7."/>
      <w:lvlJc w:val="left"/>
      <w:pPr>
        <w:ind w:left="10080" w:hanging="1440"/>
      </w:pPr>
      <w:rPr>
        <w:b/>
      </w:rPr>
    </w:lvl>
    <w:lvl w:ilvl="7">
      <w:start w:val="1"/>
      <w:numFmt w:val="decimal"/>
      <w:lvlText w:val="%1.%2.%3.%4.%5.%6.%7.%8."/>
      <w:lvlJc w:val="left"/>
      <w:pPr>
        <w:ind w:left="11520" w:hanging="1440"/>
      </w:pPr>
      <w:rPr>
        <w:b/>
      </w:rPr>
    </w:lvl>
    <w:lvl w:ilvl="8">
      <w:start w:val="1"/>
      <w:numFmt w:val="decimal"/>
      <w:lvlText w:val="%1.%2.%3.%4.%5.%6.%7.%8.%9."/>
      <w:lvlJc w:val="left"/>
      <w:pPr>
        <w:ind w:left="13320" w:hanging="1800"/>
      </w:pPr>
      <w:rPr>
        <w:b/>
      </w:rPr>
    </w:lvl>
  </w:abstractNum>
  <w:abstractNum w:abstractNumId="62" w15:restartNumberingAfterBreak="0">
    <w:nsid w:val="438E6718"/>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3" w15:restartNumberingAfterBreak="0">
    <w:nsid w:val="43A673A8"/>
    <w:multiLevelType w:val="hybridMultilevel"/>
    <w:tmpl w:val="E19486EC"/>
    <w:lvl w:ilvl="0" w:tplc="72C092CC">
      <w:start w:val="1"/>
      <w:numFmt w:val="bullet"/>
      <w:lvlText w:val="–"/>
      <w:lvlJc w:val="left"/>
      <w:pPr>
        <w:ind w:left="1440" w:hanging="360"/>
      </w:pPr>
      <w:rPr>
        <w:rFonts w:ascii="Times New Roman" w:hAnsi="Times New Roman" w:cs="Times New Roman"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4" w15:restartNumberingAfterBreak="0">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65" w15:restartNumberingAfterBreak="0">
    <w:nsid w:val="46C95F67"/>
    <w:multiLevelType w:val="multilevel"/>
    <w:tmpl w:val="EB64E0F2"/>
    <w:lvl w:ilvl="0">
      <w:start w:val="2"/>
      <w:numFmt w:val="upperRoman"/>
      <w:lvlText w:val="%1."/>
      <w:lvlJc w:val="right"/>
      <w:pPr>
        <w:tabs>
          <w:tab w:val="num" w:pos="425"/>
        </w:tabs>
        <w:ind w:left="425" w:hanging="425"/>
      </w:pPr>
      <w:rPr>
        <w:b/>
      </w:rPr>
    </w:lvl>
    <w:lvl w:ilvl="1">
      <w:start w:val="1"/>
      <w:numFmt w:val="decimal"/>
      <w:lvlText w:val="%2."/>
      <w:lvlJc w:val="left"/>
      <w:pPr>
        <w:tabs>
          <w:tab w:val="num" w:pos="851"/>
        </w:tabs>
        <w:ind w:left="851" w:hanging="426"/>
      </w:pPr>
      <w:rPr>
        <w:b w:val="0"/>
        <w:i w:val="0"/>
        <w:color w:val="auto"/>
      </w:rPr>
    </w:lvl>
    <w:lvl w:ilvl="2">
      <w:start w:val="1"/>
      <w:numFmt w:val="decimal"/>
      <w:lvlText w:val="%3)"/>
      <w:lvlJc w:val="left"/>
      <w:pPr>
        <w:tabs>
          <w:tab w:val="num" w:pos="1276"/>
        </w:tabs>
        <w:ind w:left="1276" w:hanging="425"/>
      </w:pPr>
      <w:rPr>
        <w:b w:val="0"/>
        <w:color w:val="000000"/>
      </w:rPr>
    </w:lvl>
    <w:lvl w:ilvl="3">
      <w:start w:val="1"/>
      <w:numFmt w:val="bullet"/>
      <w:lvlText w:val="-"/>
      <w:lvlJc w:val="left"/>
      <w:pPr>
        <w:tabs>
          <w:tab w:val="num" w:pos="1701"/>
        </w:tabs>
        <w:ind w:left="1701" w:hanging="425"/>
      </w:pPr>
      <w:rPr>
        <w:rFonts w:ascii="Times New Roman" w:hAnsi="Times New Roman" w:cs="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6" w15:restartNumberingAfterBreak="0">
    <w:nsid w:val="4927156F"/>
    <w:multiLevelType w:val="multilevel"/>
    <w:tmpl w:val="79FA1184"/>
    <w:lvl w:ilvl="0">
      <w:start w:val="2"/>
      <w:numFmt w:val="upperRoman"/>
      <w:lvlText w:val="%1."/>
      <w:lvlJc w:val="right"/>
      <w:pPr>
        <w:tabs>
          <w:tab w:val="num" w:pos="425"/>
        </w:tabs>
        <w:ind w:left="425" w:hanging="425"/>
      </w:pPr>
      <w:rPr>
        <w:b/>
      </w:rPr>
    </w:lvl>
    <w:lvl w:ilvl="1">
      <w:start w:val="1"/>
      <w:numFmt w:val="decimal"/>
      <w:lvlText w:val="%2."/>
      <w:lvlJc w:val="left"/>
      <w:pPr>
        <w:tabs>
          <w:tab w:val="num" w:pos="994"/>
        </w:tabs>
        <w:ind w:left="994" w:hanging="426"/>
      </w:pPr>
      <w:rPr>
        <w:b w:val="0"/>
        <w:color w:val="auto"/>
      </w:rPr>
    </w:lvl>
    <w:lvl w:ilvl="2">
      <w:start w:val="1"/>
      <w:numFmt w:val="decimal"/>
      <w:lvlText w:val="%3)"/>
      <w:lvlJc w:val="left"/>
      <w:pPr>
        <w:tabs>
          <w:tab w:val="num" w:pos="1276"/>
        </w:tabs>
        <w:ind w:left="1276" w:hanging="425"/>
      </w:pPr>
      <w:rPr>
        <w:b w:val="0"/>
        <w:color w:val="000000"/>
      </w:rPr>
    </w:lvl>
    <w:lvl w:ilvl="3">
      <w:start w:val="1"/>
      <w:numFmt w:val="bullet"/>
      <w:lvlText w:val="-"/>
      <w:lvlJc w:val="left"/>
      <w:pPr>
        <w:tabs>
          <w:tab w:val="num" w:pos="1701"/>
        </w:tabs>
        <w:ind w:left="1701" w:hanging="425"/>
      </w:pPr>
      <w:rPr>
        <w:rFonts w:ascii="Times New Roman" w:hAnsi="Times New Roman" w:cs="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7" w15:restartNumberingAfterBreak="0">
    <w:nsid w:val="494A5C5A"/>
    <w:multiLevelType w:val="hybridMultilevel"/>
    <w:tmpl w:val="F82AFA1A"/>
    <w:lvl w:ilvl="0" w:tplc="9BF0E278">
      <w:start w:val="1"/>
      <w:numFmt w:val="decimal"/>
      <w:lvlText w:val="%1."/>
      <w:lvlJc w:val="left"/>
      <w:pPr>
        <w:ind w:left="1495" w:hanging="360"/>
      </w:pPr>
      <w:rPr>
        <w:b w:val="0"/>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8" w15:restartNumberingAfterBreak="0">
    <w:nsid w:val="49771D38"/>
    <w:multiLevelType w:val="multilevel"/>
    <w:tmpl w:val="1D661C30"/>
    <w:name w:val="WW8Num132"/>
    <w:lvl w:ilvl="0">
      <w:start w:val="3"/>
      <w:numFmt w:val="upperRoman"/>
      <w:lvlText w:val="%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360"/>
        </w:tabs>
        <w:ind w:left="360" w:hanging="360"/>
      </w:pPr>
      <w:rPr>
        <w:rFonts w:ascii="Times New Roman" w:eastAsia="Times New Roman" w:hAnsi="Times New Roman" w:cs="Times New Roman"/>
        <w:b w:val="0"/>
        <w:bCs w:val="0"/>
        <w:i w:val="0"/>
        <w:iCs w:val="0"/>
        <w:color w:val="000000"/>
        <w:sz w:val="22"/>
        <w:szCs w:val="22"/>
      </w:rPr>
    </w:lvl>
    <w:lvl w:ilvl="2">
      <w:start w:val="1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9" w15:restartNumberingAfterBreak="0">
    <w:nsid w:val="49934AD1"/>
    <w:multiLevelType w:val="hybridMultilevel"/>
    <w:tmpl w:val="290CFE24"/>
    <w:lvl w:ilvl="0" w:tplc="04150001">
      <w:start w:val="1"/>
      <w:numFmt w:val="bullet"/>
      <w:lvlText w:val=""/>
      <w:lvlJc w:val="left"/>
      <w:pPr>
        <w:ind w:left="1571" w:hanging="360"/>
      </w:pPr>
      <w:rPr>
        <w:rFonts w:ascii="Symbol" w:hAnsi="Symbol" w:hint="default"/>
      </w:rPr>
    </w:lvl>
    <w:lvl w:ilvl="1" w:tplc="04150003">
      <w:start w:val="1"/>
      <w:numFmt w:val="bullet"/>
      <w:lvlText w:val="o"/>
      <w:lvlJc w:val="left"/>
      <w:pPr>
        <w:ind w:left="2291" w:hanging="360"/>
      </w:pPr>
      <w:rPr>
        <w:rFonts w:ascii="Courier New" w:hAnsi="Courier New" w:cs="Courier New" w:hint="default"/>
      </w:rPr>
    </w:lvl>
    <w:lvl w:ilvl="2" w:tplc="04150005">
      <w:start w:val="1"/>
      <w:numFmt w:val="bullet"/>
      <w:lvlText w:val=""/>
      <w:lvlJc w:val="left"/>
      <w:pPr>
        <w:ind w:left="3011" w:hanging="360"/>
      </w:pPr>
      <w:rPr>
        <w:rFonts w:ascii="Wingdings" w:hAnsi="Wingdings" w:hint="default"/>
      </w:rPr>
    </w:lvl>
    <w:lvl w:ilvl="3" w:tplc="04150001">
      <w:start w:val="1"/>
      <w:numFmt w:val="bullet"/>
      <w:lvlText w:val=""/>
      <w:lvlJc w:val="left"/>
      <w:pPr>
        <w:ind w:left="3731" w:hanging="360"/>
      </w:pPr>
      <w:rPr>
        <w:rFonts w:ascii="Symbol" w:hAnsi="Symbol" w:hint="default"/>
      </w:rPr>
    </w:lvl>
    <w:lvl w:ilvl="4" w:tplc="04150003">
      <w:start w:val="1"/>
      <w:numFmt w:val="bullet"/>
      <w:lvlText w:val="o"/>
      <w:lvlJc w:val="left"/>
      <w:pPr>
        <w:ind w:left="4451" w:hanging="360"/>
      </w:pPr>
      <w:rPr>
        <w:rFonts w:ascii="Courier New" w:hAnsi="Courier New" w:cs="Courier New" w:hint="default"/>
      </w:rPr>
    </w:lvl>
    <w:lvl w:ilvl="5" w:tplc="04150005">
      <w:start w:val="1"/>
      <w:numFmt w:val="bullet"/>
      <w:lvlText w:val=""/>
      <w:lvlJc w:val="left"/>
      <w:pPr>
        <w:ind w:left="5171" w:hanging="360"/>
      </w:pPr>
      <w:rPr>
        <w:rFonts w:ascii="Wingdings" w:hAnsi="Wingdings" w:hint="default"/>
      </w:rPr>
    </w:lvl>
    <w:lvl w:ilvl="6" w:tplc="04150001">
      <w:start w:val="1"/>
      <w:numFmt w:val="bullet"/>
      <w:lvlText w:val=""/>
      <w:lvlJc w:val="left"/>
      <w:pPr>
        <w:ind w:left="5891" w:hanging="360"/>
      </w:pPr>
      <w:rPr>
        <w:rFonts w:ascii="Symbol" w:hAnsi="Symbol" w:hint="default"/>
      </w:rPr>
    </w:lvl>
    <w:lvl w:ilvl="7" w:tplc="04150003">
      <w:start w:val="1"/>
      <w:numFmt w:val="bullet"/>
      <w:lvlText w:val="o"/>
      <w:lvlJc w:val="left"/>
      <w:pPr>
        <w:ind w:left="6611" w:hanging="360"/>
      </w:pPr>
      <w:rPr>
        <w:rFonts w:ascii="Courier New" w:hAnsi="Courier New" w:cs="Courier New" w:hint="default"/>
      </w:rPr>
    </w:lvl>
    <w:lvl w:ilvl="8" w:tplc="04150005">
      <w:start w:val="1"/>
      <w:numFmt w:val="bullet"/>
      <w:lvlText w:val=""/>
      <w:lvlJc w:val="left"/>
      <w:pPr>
        <w:ind w:left="7331" w:hanging="360"/>
      </w:pPr>
      <w:rPr>
        <w:rFonts w:ascii="Wingdings" w:hAnsi="Wingdings" w:hint="default"/>
      </w:rPr>
    </w:lvl>
  </w:abstractNum>
  <w:abstractNum w:abstractNumId="70" w15:restartNumberingAfterBreak="0">
    <w:nsid w:val="4B17080F"/>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1" w15:restartNumberingAfterBreak="0">
    <w:nsid w:val="4D464211"/>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2" w15:restartNumberingAfterBreak="0">
    <w:nsid w:val="4EA01F2B"/>
    <w:multiLevelType w:val="multilevel"/>
    <w:tmpl w:val="471C7E98"/>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3" w15:restartNumberingAfterBreak="0">
    <w:nsid w:val="51016338"/>
    <w:multiLevelType w:val="multilevel"/>
    <w:tmpl w:val="B8E2240C"/>
    <w:lvl w:ilvl="0">
      <w:start w:val="1"/>
      <w:numFmt w:val="decimal"/>
      <w:lvlText w:val="%1."/>
      <w:lvlJc w:val="left"/>
      <w:pPr>
        <w:tabs>
          <w:tab w:val="num" w:pos="360"/>
        </w:tabs>
        <w:ind w:left="360" w:hanging="360"/>
      </w:pPr>
      <w:rPr>
        <w:rFonts w:cs="Times New Roman" w:hint="default"/>
        <w:sz w:val="24"/>
        <w:szCs w:val="24"/>
      </w:rPr>
    </w:lvl>
    <w:lvl w:ilvl="1">
      <w:start w:val="1"/>
      <w:numFmt w:val="decimal"/>
      <w:lvlText w:val="%2)"/>
      <w:lvlJc w:val="left"/>
      <w:pPr>
        <w:tabs>
          <w:tab w:val="num" w:pos="785"/>
        </w:tabs>
        <w:ind w:left="785" w:hanging="360"/>
      </w:pPr>
      <w:rPr>
        <w:rFonts w:cs="Times New Roman" w:hint="default"/>
        <w:sz w:val="24"/>
        <w:szCs w:val="24"/>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4" w15:restartNumberingAfterBreak="0">
    <w:nsid w:val="51346EF0"/>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5" w15:restartNumberingAfterBreak="0">
    <w:nsid w:val="51CD78DB"/>
    <w:multiLevelType w:val="hybridMultilevel"/>
    <w:tmpl w:val="ABFEB856"/>
    <w:lvl w:ilvl="0" w:tplc="5B54F91A">
      <w:start w:val="1"/>
      <w:numFmt w:val="decimal"/>
      <w:lvlText w:val="%1)"/>
      <w:lvlJc w:val="left"/>
      <w:pPr>
        <w:ind w:left="720" w:hanging="360"/>
      </w:pPr>
      <w:rPr>
        <w:rFonts w:cs="Times New Roman" w:hint="default"/>
        <w:b w:val="0"/>
        <w:bCs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6" w15:restartNumberingAfterBreak="0">
    <w:nsid w:val="5293127D"/>
    <w:multiLevelType w:val="hybridMultilevel"/>
    <w:tmpl w:val="4E625844"/>
    <w:lvl w:ilvl="0" w:tplc="04150017">
      <w:start w:val="1"/>
      <w:numFmt w:val="lowerLetter"/>
      <w:lvlText w:val="%1)"/>
      <w:lvlJc w:val="left"/>
      <w:pPr>
        <w:ind w:left="2705" w:hanging="360"/>
      </w:pPr>
    </w:lvl>
    <w:lvl w:ilvl="1" w:tplc="04150003">
      <w:start w:val="1"/>
      <w:numFmt w:val="bullet"/>
      <w:lvlText w:val="o"/>
      <w:lvlJc w:val="left"/>
      <w:pPr>
        <w:ind w:left="3425" w:hanging="360"/>
      </w:pPr>
      <w:rPr>
        <w:rFonts w:ascii="Courier New" w:hAnsi="Courier New" w:cs="Courier New" w:hint="default"/>
      </w:rPr>
    </w:lvl>
    <w:lvl w:ilvl="2" w:tplc="04150005">
      <w:start w:val="1"/>
      <w:numFmt w:val="bullet"/>
      <w:lvlText w:val=""/>
      <w:lvlJc w:val="left"/>
      <w:pPr>
        <w:ind w:left="4145" w:hanging="360"/>
      </w:pPr>
      <w:rPr>
        <w:rFonts w:ascii="Wingdings" w:hAnsi="Wingdings" w:hint="default"/>
      </w:rPr>
    </w:lvl>
    <w:lvl w:ilvl="3" w:tplc="04150001">
      <w:start w:val="1"/>
      <w:numFmt w:val="bullet"/>
      <w:lvlText w:val=""/>
      <w:lvlJc w:val="left"/>
      <w:pPr>
        <w:ind w:left="4865" w:hanging="360"/>
      </w:pPr>
      <w:rPr>
        <w:rFonts w:ascii="Symbol" w:hAnsi="Symbol" w:hint="default"/>
      </w:rPr>
    </w:lvl>
    <w:lvl w:ilvl="4" w:tplc="04150003">
      <w:start w:val="1"/>
      <w:numFmt w:val="bullet"/>
      <w:lvlText w:val="o"/>
      <w:lvlJc w:val="left"/>
      <w:pPr>
        <w:ind w:left="5585" w:hanging="360"/>
      </w:pPr>
      <w:rPr>
        <w:rFonts w:ascii="Courier New" w:hAnsi="Courier New" w:cs="Courier New" w:hint="default"/>
      </w:rPr>
    </w:lvl>
    <w:lvl w:ilvl="5" w:tplc="04150005">
      <w:start w:val="1"/>
      <w:numFmt w:val="bullet"/>
      <w:lvlText w:val=""/>
      <w:lvlJc w:val="left"/>
      <w:pPr>
        <w:ind w:left="6305" w:hanging="360"/>
      </w:pPr>
      <w:rPr>
        <w:rFonts w:ascii="Wingdings" w:hAnsi="Wingdings" w:hint="default"/>
      </w:rPr>
    </w:lvl>
    <w:lvl w:ilvl="6" w:tplc="04150001">
      <w:start w:val="1"/>
      <w:numFmt w:val="bullet"/>
      <w:lvlText w:val=""/>
      <w:lvlJc w:val="left"/>
      <w:pPr>
        <w:ind w:left="7025" w:hanging="360"/>
      </w:pPr>
      <w:rPr>
        <w:rFonts w:ascii="Symbol" w:hAnsi="Symbol" w:hint="default"/>
      </w:rPr>
    </w:lvl>
    <w:lvl w:ilvl="7" w:tplc="04150003">
      <w:start w:val="1"/>
      <w:numFmt w:val="bullet"/>
      <w:lvlText w:val="o"/>
      <w:lvlJc w:val="left"/>
      <w:pPr>
        <w:ind w:left="7745" w:hanging="360"/>
      </w:pPr>
      <w:rPr>
        <w:rFonts w:ascii="Courier New" w:hAnsi="Courier New" w:cs="Courier New" w:hint="default"/>
      </w:rPr>
    </w:lvl>
    <w:lvl w:ilvl="8" w:tplc="04150005">
      <w:start w:val="1"/>
      <w:numFmt w:val="bullet"/>
      <w:lvlText w:val=""/>
      <w:lvlJc w:val="left"/>
      <w:pPr>
        <w:ind w:left="8465" w:hanging="360"/>
      </w:pPr>
      <w:rPr>
        <w:rFonts w:ascii="Wingdings" w:hAnsi="Wingdings" w:hint="default"/>
      </w:rPr>
    </w:lvl>
  </w:abstractNum>
  <w:abstractNum w:abstractNumId="77" w15:restartNumberingAfterBreak="0">
    <w:nsid w:val="53233564"/>
    <w:multiLevelType w:val="multilevel"/>
    <w:tmpl w:val="3042B13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8" w15:restartNumberingAfterBreak="0">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9" w15:restartNumberingAfterBreak="0">
    <w:nsid w:val="53A6423E"/>
    <w:multiLevelType w:val="hybridMultilevel"/>
    <w:tmpl w:val="2708AB4A"/>
    <w:lvl w:ilvl="0" w:tplc="E93A1884">
      <w:start w:val="1"/>
      <w:numFmt w:val="decimal"/>
      <w:lvlText w:val="%1)"/>
      <w:lvlJc w:val="left"/>
      <w:pPr>
        <w:ind w:left="1634" w:hanging="360"/>
      </w:pPr>
      <w:rPr>
        <w:b w:val="0"/>
        <w:bCs/>
      </w:rPr>
    </w:lvl>
    <w:lvl w:ilvl="1" w:tplc="FFFFFFFF">
      <w:start w:val="1"/>
      <w:numFmt w:val="bullet"/>
      <w:lvlText w:val="o"/>
      <w:lvlJc w:val="left"/>
      <w:pPr>
        <w:ind w:left="2354" w:hanging="360"/>
      </w:pPr>
      <w:rPr>
        <w:rFonts w:ascii="Courier New" w:hAnsi="Courier New" w:cs="Courier New" w:hint="default"/>
      </w:rPr>
    </w:lvl>
    <w:lvl w:ilvl="2" w:tplc="FFFFFFFF">
      <w:start w:val="1"/>
      <w:numFmt w:val="bullet"/>
      <w:lvlText w:val=""/>
      <w:lvlJc w:val="left"/>
      <w:pPr>
        <w:ind w:left="3074" w:hanging="360"/>
      </w:pPr>
      <w:rPr>
        <w:rFonts w:ascii="Wingdings" w:hAnsi="Wingdings" w:hint="default"/>
      </w:rPr>
    </w:lvl>
    <w:lvl w:ilvl="3" w:tplc="FFFFFFFF">
      <w:start w:val="1"/>
      <w:numFmt w:val="bullet"/>
      <w:lvlText w:val=""/>
      <w:lvlJc w:val="left"/>
      <w:pPr>
        <w:ind w:left="3794" w:hanging="360"/>
      </w:pPr>
      <w:rPr>
        <w:rFonts w:ascii="Symbol" w:hAnsi="Symbol" w:hint="default"/>
      </w:rPr>
    </w:lvl>
    <w:lvl w:ilvl="4" w:tplc="FFFFFFFF">
      <w:start w:val="1"/>
      <w:numFmt w:val="bullet"/>
      <w:lvlText w:val="o"/>
      <w:lvlJc w:val="left"/>
      <w:pPr>
        <w:ind w:left="4514" w:hanging="360"/>
      </w:pPr>
      <w:rPr>
        <w:rFonts w:ascii="Courier New" w:hAnsi="Courier New" w:cs="Courier New" w:hint="default"/>
      </w:rPr>
    </w:lvl>
    <w:lvl w:ilvl="5" w:tplc="FFFFFFFF">
      <w:start w:val="1"/>
      <w:numFmt w:val="bullet"/>
      <w:lvlText w:val=""/>
      <w:lvlJc w:val="left"/>
      <w:pPr>
        <w:ind w:left="5234" w:hanging="360"/>
      </w:pPr>
      <w:rPr>
        <w:rFonts w:ascii="Wingdings" w:hAnsi="Wingdings" w:hint="default"/>
      </w:rPr>
    </w:lvl>
    <w:lvl w:ilvl="6" w:tplc="FFFFFFFF">
      <w:start w:val="1"/>
      <w:numFmt w:val="bullet"/>
      <w:lvlText w:val=""/>
      <w:lvlJc w:val="left"/>
      <w:pPr>
        <w:ind w:left="5954" w:hanging="360"/>
      </w:pPr>
      <w:rPr>
        <w:rFonts w:ascii="Symbol" w:hAnsi="Symbol" w:hint="default"/>
      </w:rPr>
    </w:lvl>
    <w:lvl w:ilvl="7" w:tplc="FFFFFFFF">
      <w:start w:val="1"/>
      <w:numFmt w:val="bullet"/>
      <w:lvlText w:val="o"/>
      <w:lvlJc w:val="left"/>
      <w:pPr>
        <w:ind w:left="6674" w:hanging="360"/>
      </w:pPr>
      <w:rPr>
        <w:rFonts w:ascii="Courier New" w:hAnsi="Courier New" w:cs="Courier New" w:hint="default"/>
      </w:rPr>
    </w:lvl>
    <w:lvl w:ilvl="8" w:tplc="FFFFFFFF">
      <w:start w:val="1"/>
      <w:numFmt w:val="bullet"/>
      <w:lvlText w:val=""/>
      <w:lvlJc w:val="left"/>
      <w:pPr>
        <w:ind w:left="7394" w:hanging="360"/>
      </w:pPr>
      <w:rPr>
        <w:rFonts w:ascii="Wingdings" w:hAnsi="Wingdings" w:hint="default"/>
      </w:rPr>
    </w:lvl>
  </w:abstractNum>
  <w:abstractNum w:abstractNumId="80" w15:restartNumberingAfterBreak="0">
    <w:nsid w:val="54B30F8A"/>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1" w15:restartNumberingAfterBreak="0">
    <w:nsid w:val="57F05A8A"/>
    <w:multiLevelType w:val="multilevel"/>
    <w:tmpl w:val="DEDEAE5A"/>
    <w:lvl w:ilvl="0">
      <w:start w:val="1"/>
      <w:numFmt w:val="decimal"/>
      <w:lvlText w:val="%1."/>
      <w:lvlJc w:val="left"/>
      <w:pPr>
        <w:ind w:left="360" w:hanging="360"/>
      </w:pPr>
      <w:rPr>
        <w:rFonts w:hint="default"/>
      </w:rPr>
    </w:lvl>
    <w:lvl w:ilvl="1">
      <w:start w:val="1"/>
      <w:numFmt w:val="decimal"/>
      <w:lvlText w:val="%2)"/>
      <w:lvlJc w:val="left"/>
      <w:pPr>
        <w:ind w:left="1070" w:hanging="360"/>
      </w:pPr>
      <w:rPr>
        <w:rFonts w:hint="default"/>
        <w:i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2" w15:restartNumberingAfterBreak="0">
    <w:nsid w:val="5C4B772E"/>
    <w:multiLevelType w:val="multilevel"/>
    <w:tmpl w:val="E212901C"/>
    <w:lvl w:ilvl="0">
      <w:start w:val="1"/>
      <w:numFmt w:val="decimal"/>
      <w:lvlText w:val="%1."/>
      <w:lvlJc w:val="left"/>
      <w:pPr>
        <w:ind w:left="397" w:hanging="397"/>
      </w:pPr>
      <w:rPr>
        <w:b w:val="0"/>
        <w:i w:val="0"/>
        <w:color w:val="auto"/>
        <w:sz w:val="22"/>
        <w:szCs w:val="22"/>
      </w:rPr>
    </w:lvl>
    <w:lvl w:ilvl="1">
      <w:start w:val="1"/>
      <w:numFmt w:val="decimal"/>
      <w:lvlText w:val="%2)"/>
      <w:lvlJc w:val="left"/>
      <w:pPr>
        <w:ind w:left="794" w:hanging="397"/>
      </w:pPr>
    </w:lvl>
    <w:lvl w:ilvl="2">
      <w:start w:val="1"/>
      <w:numFmt w:val="decimal"/>
      <w:lvlText w:val="%1.%2.%3."/>
      <w:lvlJc w:val="left"/>
      <w:pPr>
        <w:ind w:left="1191" w:hanging="397"/>
      </w:pPr>
    </w:lvl>
    <w:lvl w:ilvl="3">
      <w:start w:val="1"/>
      <w:numFmt w:val="decimal"/>
      <w:lvlText w:val="%1.%2.%3.%4."/>
      <w:lvlJc w:val="left"/>
      <w:pPr>
        <w:ind w:left="1588" w:hanging="397"/>
      </w:pPr>
    </w:lvl>
    <w:lvl w:ilvl="4">
      <w:start w:val="1"/>
      <w:numFmt w:val="decimal"/>
      <w:lvlText w:val="%1.%2.%3.%4.%5."/>
      <w:lvlJc w:val="left"/>
      <w:pPr>
        <w:ind w:left="1985" w:hanging="397"/>
      </w:pPr>
    </w:lvl>
    <w:lvl w:ilvl="5">
      <w:start w:val="1"/>
      <w:numFmt w:val="decimal"/>
      <w:lvlText w:val="%1.%2.%3.%4.%5.%6."/>
      <w:lvlJc w:val="left"/>
      <w:pPr>
        <w:ind w:left="2382" w:hanging="397"/>
      </w:pPr>
    </w:lvl>
    <w:lvl w:ilvl="6">
      <w:start w:val="1"/>
      <w:numFmt w:val="decimal"/>
      <w:lvlText w:val="%1.%2.%3.%4.%5.%6.%7."/>
      <w:lvlJc w:val="left"/>
      <w:pPr>
        <w:ind w:left="2779" w:hanging="397"/>
      </w:pPr>
    </w:lvl>
    <w:lvl w:ilvl="7">
      <w:start w:val="1"/>
      <w:numFmt w:val="decimal"/>
      <w:lvlText w:val="%1.%2.%3.%4.%5.%6.%7.%8."/>
      <w:lvlJc w:val="left"/>
      <w:pPr>
        <w:ind w:left="3176" w:hanging="397"/>
      </w:pPr>
    </w:lvl>
    <w:lvl w:ilvl="8">
      <w:start w:val="1"/>
      <w:numFmt w:val="decimal"/>
      <w:lvlText w:val="%1.%2.%3.%4.%5.%6.%7.%8.%9."/>
      <w:lvlJc w:val="left"/>
      <w:pPr>
        <w:ind w:left="3573" w:hanging="397"/>
      </w:pPr>
    </w:lvl>
  </w:abstractNum>
  <w:abstractNum w:abstractNumId="83"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4" w15:restartNumberingAfterBreak="0">
    <w:nsid w:val="5FCE301A"/>
    <w:multiLevelType w:val="hybridMultilevel"/>
    <w:tmpl w:val="A79813AE"/>
    <w:lvl w:ilvl="0" w:tplc="FFFFFFFF">
      <w:start w:val="1"/>
      <w:numFmt w:val="lowerLetter"/>
      <w:lvlText w:val="%1)"/>
      <w:lvlJc w:val="left"/>
      <w:pPr>
        <w:ind w:left="1636" w:hanging="360"/>
      </w:pPr>
    </w:lvl>
    <w:lvl w:ilvl="1" w:tplc="FFFFFFFF">
      <w:start w:val="1"/>
      <w:numFmt w:val="bullet"/>
      <w:lvlText w:val="o"/>
      <w:lvlJc w:val="left"/>
      <w:pPr>
        <w:ind w:left="2356" w:hanging="360"/>
      </w:pPr>
      <w:rPr>
        <w:rFonts w:ascii="Courier New" w:hAnsi="Courier New" w:cs="Courier New" w:hint="default"/>
      </w:rPr>
    </w:lvl>
    <w:lvl w:ilvl="2" w:tplc="FFFFFFFF">
      <w:start w:val="1"/>
      <w:numFmt w:val="bullet"/>
      <w:lvlText w:val=""/>
      <w:lvlJc w:val="left"/>
      <w:pPr>
        <w:ind w:left="3076" w:hanging="360"/>
      </w:pPr>
      <w:rPr>
        <w:rFonts w:ascii="Wingdings" w:hAnsi="Wingdings" w:hint="default"/>
      </w:rPr>
    </w:lvl>
    <w:lvl w:ilvl="3" w:tplc="FFFFFFFF">
      <w:start w:val="1"/>
      <w:numFmt w:val="bullet"/>
      <w:lvlText w:val=""/>
      <w:lvlJc w:val="left"/>
      <w:pPr>
        <w:ind w:left="3796" w:hanging="360"/>
      </w:pPr>
      <w:rPr>
        <w:rFonts w:ascii="Symbol" w:hAnsi="Symbol" w:hint="default"/>
      </w:rPr>
    </w:lvl>
    <w:lvl w:ilvl="4" w:tplc="FFFFFFFF">
      <w:start w:val="1"/>
      <w:numFmt w:val="bullet"/>
      <w:lvlText w:val="o"/>
      <w:lvlJc w:val="left"/>
      <w:pPr>
        <w:ind w:left="4516" w:hanging="360"/>
      </w:pPr>
      <w:rPr>
        <w:rFonts w:ascii="Courier New" w:hAnsi="Courier New" w:cs="Courier New" w:hint="default"/>
      </w:rPr>
    </w:lvl>
    <w:lvl w:ilvl="5" w:tplc="FFFFFFFF">
      <w:start w:val="1"/>
      <w:numFmt w:val="bullet"/>
      <w:lvlText w:val=""/>
      <w:lvlJc w:val="left"/>
      <w:pPr>
        <w:ind w:left="5236" w:hanging="360"/>
      </w:pPr>
      <w:rPr>
        <w:rFonts w:ascii="Wingdings" w:hAnsi="Wingdings" w:hint="default"/>
      </w:rPr>
    </w:lvl>
    <w:lvl w:ilvl="6" w:tplc="FFFFFFFF">
      <w:start w:val="1"/>
      <w:numFmt w:val="bullet"/>
      <w:lvlText w:val=""/>
      <w:lvlJc w:val="left"/>
      <w:pPr>
        <w:ind w:left="5956" w:hanging="360"/>
      </w:pPr>
      <w:rPr>
        <w:rFonts w:ascii="Symbol" w:hAnsi="Symbol" w:hint="default"/>
      </w:rPr>
    </w:lvl>
    <w:lvl w:ilvl="7" w:tplc="FFFFFFFF">
      <w:start w:val="1"/>
      <w:numFmt w:val="bullet"/>
      <w:lvlText w:val="o"/>
      <w:lvlJc w:val="left"/>
      <w:pPr>
        <w:ind w:left="6676" w:hanging="360"/>
      </w:pPr>
      <w:rPr>
        <w:rFonts w:ascii="Courier New" w:hAnsi="Courier New" w:cs="Courier New" w:hint="default"/>
      </w:rPr>
    </w:lvl>
    <w:lvl w:ilvl="8" w:tplc="FFFFFFFF">
      <w:start w:val="1"/>
      <w:numFmt w:val="bullet"/>
      <w:lvlText w:val=""/>
      <w:lvlJc w:val="left"/>
      <w:pPr>
        <w:ind w:left="7396" w:hanging="360"/>
      </w:pPr>
      <w:rPr>
        <w:rFonts w:ascii="Wingdings" w:hAnsi="Wingdings" w:hint="default"/>
      </w:rPr>
    </w:lvl>
  </w:abstractNum>
  <w:abstractNum w:abstractNumId="85" w15:restartNumberingAfterBreak="0">
    <w:nsid w:val="60DA4EEF"/>
    <w:multiLevelType w:val="hybridMultilevel"/>
    <w:tmpl w:val="C7605D78"/>
    <w:lvl w:ilvl="0" w:tplc="0415000F">
      <w:start w:val="1"/>
      <w:numFmt w:val="decimal"/>
      <w:lvlText w:val="%1."/>
      <w:lvlJc w:val="left"/>
      <w:pPr>
        <w:ind w:left="928"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6" w15:restartNumberingAfterBreak="0">
    <w:nsid w:val="61136D40"/>
    <w:multiLevelType w:val="multilevel"/>
    <w:tmpl w:val="F60A944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7" w15:restartNumberingAfterBreak="0">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8" w15:restartNumberingAfterBreak="0">
    <w:nsid w:val="63370A1E"/>
    <w:multiLevelType w:val="hybridMultilevel"/>
    <w:tmpl w:val="9A0ADB16"/>
    <w:lvl w:ilvl="0" w:tplc="80BACE38">
      <w:start w:val="1"/>
      <w:numFmt w:val="decimal"/>
      <w:lvlText w:val="%1."/>
      <w:lvlJc w:val="left"/>
      <w:pPr>
        <w:ind w:left="786" w:hanging="360"/>
      </w:pPr>
      <w:rPr>
        <w:b w:val="0"/>
      </w:rPr>
    </w:lvl>
    <w:lvl w:ilvl="1" w:tplc="04150019">
      <w:start w:val="1"/>
      <w:numFmt w:val="lowerLetter"/>
      <w:lvlText w:val="%2."/>
      <w:lvlJc w:val="left"/>
      <w:pPr>
        <w:ind w:left="731" w:hanging="360"/>
      </w:pPr>
    </w:lvl>
    <w:lvl w:ilvl="2" w:tplc="0415001B">
      <w:start w:val="1"/>
      <w:numFmt w:val="lowerRoman"/>
      <w:lvlText w:val="%3."/>
      <w:lvlJc w:val="right"/>
      <w:pPr>
        <w:ind w:left="1451" w:hanging="180"/>
      </w:pPr>
    </w:lvl>
    <w:lvl w:ilvl="3" w:tplc="0415000F">
      <w:start w:val="1"/>
      <w:numFmt w:val="decimal"/>
      <w:lvlText w:val="%4."/>
      <w:lvlJc w:val="left"/>
      <w:pPr>
        <w:ind w:left="2171" w:hanging="360"/>
      </w:pPr>
    </w:lvl>
    <w:lvl w:ilvl="4" w:tplc="04150019">
      <w:start w:val="1"/>
      <w:numFmt w:val="lowerLetter"/>
      <w:lvlText w:val="%5."/>
      <w:lvlJc w:val="left"/>
      <w:pPr>
        <w:ind w:left="2891" w:hanging="360"/>
      </w:pPr>
    </w:lvl>
    <w:lvl w:ilvl="5" w:tplc="0415001B">
      <w:start w:val="1"/>
      <w:numFmt w:val="lowerRoman"/>
      <w:lvlText w:val="%6."/>
      <w:lvlJc w:val="right"/>
      <w:pPr>
        <w:ind w:left="3611" w:hanging="180"/>
      </w:pPr>
    </w:lvl>
    <w:lvl w:ilvl="6" w:tplc="0415000F">
      <w:start w:val="1"/>
      <w:numFmt w:val="decimal"/>
      <w:lvlText w:val="%7."/>
      <w:lvlJc w:val="left"/>
      <w:pPr>
        <w:ind w:left="4331" w:hanging="360"/>
      </w:pPr>
    </w:lvl>
    <w:lvl w:ilvl="7" w:tplc="04150019">
      <w:start w:val="1"/>
      <w:numFmt w:val="lowerLetter"/>
      <w:lvlText w:val="%8."/>
      <w:lvlJc w:val="left"/>
      <w:pPr>
        <w:ind w:left="5051" w:hanging="360"/>
      </w:pPr>
    </w:lvl>
    <w:lvl w:ilvl="8" w:tplc="0415001B">
      <w:start w:val="1"/>
      <w:numFmt w:val="lowerRoman"/>
      <w:lvlText w:val="%9."/>
      <w:lvlJc w:val="right"/>
      <w:pPr>
        <w:ind w:left="5771" w:hanging="180"/>
      </w:pPr>
    </w:lvl>
  </w:abstractNum>
  <w:abstractNum w:abstractNumId="89" w15:restartNumberingAfterBreak="0">
    <w:nsid w:val="640F66DC"/>
    <w:multiLevelType w:val="multilevel"/>
    <w:tmpl w:val="2E224A60"/>
    <w:lvl w:ilvl="0">
      <w:start w:val="2"/>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0" w15:restartNumberingAfterBreak="0">
    <w:nsid w:val="64124279"/>
    <w:multiLevelType w:val="hybridMultilevel"/>
    <w:tmpl w:val="D46E1FF6"/>
    <w:lvl w:ilvl="0" w:tplc="AF68A0FE">
      <w:start w:val="1"/>
      <w:numFmt w:val="bullet"/>
      <w:lvlText w:val="–"/>
      <w:lvlJc w:val="left"/>
      <w:pPr>
        <w:ind w:left="776" w:hanging="360"/>
      </w:pPr>
      <w:rPr>
        <w:rFonts w:ascii="Times New Roman" w:hAnsi="Times New Roman" w:cs="Times New Roman" w:hint="default"/>
      </w:rPr>
    </w:lvl>
    <w:lvl w:ilvl="1" w:tplc="04150003" w:tentative="1">
      <w:start w:val="1"/>
      <w:numFmt w:val="bullet"/>
      <w:lvlText w:val="o"/>
      <w:lvlJc w:val="left"/>
      <w:pPr>
        <w:ind w:left="1496" w:hanging="360"/>
      </w:pPr>
      <w:rPr>
        <w:rFonts w:ascii="Courier New" w:hAnsi="Courier New" w:cs="Courier New" w:hint="default"/>
      </w:rPr>
    </w:lvl>
    <w:lvl w:ilvl="2" w:tplc="04150005" w:tentative="1">
      <w:start w:val="1"/>
      <w:numFmt w:val="bullet"/>
      <w:lvlText w:val=""/>
      <w:lvlJc w:val="left"/>
      <w:pPr>
        <w:ind w:left="2216" w:hanging="360"/>
      </w:pPr>
      <w:rPr>
        <w:rFonts w:ascii="Wingdings" w:hAnsi="Wingdings" w:hint="default"/>
      </w:rPr>
    </w:lvl>
    <w:lvl w:ilvl="3" w:tplc="04150001" w:tentative="1">
      <w:start w:val="1"/>
      <w:numFmt w:val="bullet"/>
      <w:lvlText w:val=""/>
      <w:lvlJc w:val="left"/>
      <w:pPr>
        <w:ind w:left="2936" w:hanging="360"/>
      </w:pPr>
      <w:rPr>
        <w:rFonts w:ascii="Symbol" w:hAnsi="Symbol" w:hint="default"/>
      </w:rPr>
    </w:lvl>
    <w:lvl w:ilvl="4" w:tplc="04150003" w:tentative="1">
      <w:start w:val="1"/>
      <w:numFmt w:val="bullet"/>
      <w:lvlText w:val="o"/>
      <w:lvlJc w:val="left"/>
      <w:pPr>
        <w:ind w:left="3656" w:hanging="360"/>
      </w:pPr>
      <w:rPr>
        <w:rFonts w:ascii="Courier New" w:hAnsi="Courier New" w:cs="Courier New" w:hint="default"/>
      </w:rPr>
    </w:lvl>
    <w:lvl w:ilvl="5" w:tplc="04150005" w:tentative="1">
      <w:start w:val="1"/>
      <w:numFmt w:val="bullet"/>
      <w:lvlText w:val=""/>
      <w:lvlJc w:val="left"/>
      <w:pPr>
        <w:ind w:left="4376" w:hanging="360"/>
      </w:pPr>
      <w:rPr>
        <w:rFonts w:ascii="Wingdings" w:hAnsi="Wingdings" w:hint="default"/>
      </w:rPr>
    </w:lvl>
    <w:lvl w:ilvl="6" w:tplc="04150001" w:tentative="1">
      <w:start w:val="1"/>
      <w:numFmt w:val="bullet"/>
      <w:lvlText w:val=""/>
      <w:lvlJc w:val="left"/>
      <w:pPr>
        <w:ind w:left="5096" w:hanging="360"/>
      </w:pPr>
      <w:rPr>
        <w:rFonts w:ascii="Symbol" w:hAnsi="Symbol" w:hint="default"/>
      </w:rPr>
    </w:lvl>
    <w:lvl w:ilvl="7" w:tplc="04150003" w:tentative="1">
      <w:start w:val="1"/>
      <w:numFmt w:val="bullet"/>
      <w:lvlText w:val="o"/>
      <w:lvlJc w:val="left"/>
      <w:pPr>
        <w:ind w:left="5816" w:hanging="360"/>
      </w:pPr>
      <w:rPr>
        <w:rFonts w:ascii="Courier New" w:hAnsi="Courier New" w:cs="Courier New" w:hint="default"/>
      </w:rPr>
    </w:lvl>
    <w:lvl w:ilvl="8" w:tplc="04150005" w:tentative="1">
      <w:start w:val="1"/>
      <w:numFmt w:val="bullet"/>
      <w:lvlText w:val=""/>
      <w:lvlJc w:val="left"/>
      <w:pPr>
        <w:ind w:left="6536" w:hanging="360"/>
      </w:pPr>
      <w:rPr>
        <w:rFonts w:ascii="Wingdings" w:hAnsi="Wingdings" w:hint="default"/>
      </w:rPr>
    </w:lvl>
  </w:abstractNum>
  <w:abstractNum w:abstractNumId="91" w15:restartNumberingAfterBreak="0">
    <w:nsid w:val="661C1D2E"/>
    <w:multiLevelType w:val="multilevel"/>
    <w:tmpl w:val="541E878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2" w15:restartNumberingAfterBreak="0">
    <w:nsid w:val="665B75E5"/>
    <w:multiLevelType w:val="hybridMultilevel"/>
    <w:tmpl w:val="5492DFC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3" w15:restartNumberingAfterBreak="0">
    <w:nsid w:val="66EF3BD1"/>
    <w:multiLevelType w:val="multilevel"/>
    <w:tmpl w:val="2BAA8FE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4" w15:restartNumberingAfterBreak="0">
    <w:nsid w:val="67271C51"/>
    <w:multiLevelType w:val="multilevel"/>
    <w:tmpl w:val="EE40AE74"/>
    <w:lvl w:ilvl="0">
      <w:start w:val="3"/>
      <w:numFmt w:val="decimal"/>
      <w:lvlText w:val="%1"/>
      <w:lvlJc w:val="left"/>
      <w:pPr>
        <w:ind w:left="360" w:hanging="360"/>
      </w:pPr>
      <w:rPr>
        <w:b w:val="0"/>
      </w:rPr>
    </w:lvl>
    <w:lvl w:ilvl="1">
      <w:start w:val="1"/>
      <w:numFmt w:val="decimal"/>
      <w:lvlText w:val="%1.%2"/>
      <w:lvlJc w:val="left"/>
      <w:pPr>
        <w:ind w:left="360" w:hanging="360"/>
      </w:pPr>
      <w:rPr>
        <w:b w:val="0"/>
      </w:rPr>
    </w:lvl>
    <w:lvl w:ilvl="2">
      <w:start w:val="1"/>
      <w:numFmt w:val="decimal"/>
      <w:lvlText w:val="%1.%2.%3"/>
      <w:lvlJc w:val="left"/>
      <w:pPr>
        <w:ind w:left="720" w:hanging="720"/>
      </w:pPr>
      <w:rPr>
        <w:b w:val="0"/>
      </w:rPr>
    </w:lvl>
    <w:lvl w:ilvl="3">
      <w:start w:val="1"/>
      <w:numFmt w:val="decimal"/>
      <w:lvlText w:val="%1.%2.%3.%4"/>
      <w:lvlJc w:val="left"/>
      <w:pPr>
        <w:ind w:left="720" w:hanging="720"/>
      </w:pPr>
      <w:rPr>
        <w:b w:val="0"/>
      </w:rPr>
    </w:lvl>
    <w:lvl w:ilvl="4">
      <w:start w:val="1"/>
      <w:numFmt w:val="decimal"/>
      <w:lvlText w:val="%1.%2.%3.%4.%5"/>
      <w:lvlJc w:val="left"/>
      <w:pPr>
        <w:ind w:left="1080" w:hanging="1080"/>
      </w:pPr>
      <w:rPr>
        <w:b w:val="0"/>
      </w:rPr>
    </w:lvl>
    <w:lvl w:ilvl="5">
      <w:start w:val="1"/>
      <w:numFmt w:val="decimal"/>
      <w:lvlText w:val="%1.%2.%3.%4.%5.%6"/>
      <w:lvlJc w:val="left"/>
      <w:pPr>
        <w:ind w:left="1080" w:hanging="1080"/>
      </w:pPr>
      <w:rPr>
        <w:b w:val="0"/>
      </w:rPr>
    </w:lvl>
    <w:lvl w:ilvl="6">
      <w:start w:val="1"/>
      <w:numFmt w:val="decimal"/>
      <w:lvlText w:val="%1.%2.%3.%4.%5.%6.%7"/>
      <w:lvlJc w:val="left"/>
      <w:pPr>
        <w:ind w:left="1440" w:hanging="1440"/>
      </w:pPr>
      <w:rPr>
        <w:b w:val="0"/>
      </w:rPr>
    </w:lvl>
    <w:lvl w:ilvl="7">
      <w:start w:val="1"/>
      <w:numFmt w:val="decimal"/>
      <w:lvlText w:val="%1.%2.%3.%4.%5.%6.%7.%8"/>
      <w:lvlJc w:val="left"/>
      <w:pPr>
        <w:ind w:left="1440" w:hanging="1440"/>
      </w:pPr>
      <w:rPr>
        <w:b w:val="0"/>
      </w:rPr>
    </w:lvl>
    <w:lvl w:ilvl="8">
      <w:start w:val="1"/>
      <w:numFmt w:val="decimal"/>
      <w:lvlText w:val="%1.%2.%3.%4.%5.%6.%7.%8.%9"/>
      <w:lvlJc w:val="left"/>
      <w:pPr>
        <w:ind w:left="1800" w:hanging="1800"/>
      </w:pPr>
      <w:rPr>
        <w:b w:val="0"/>
      </w:rPr>
    </w:lvl>
  </w:abstractNum>
  <w:abstractNum w:abstractNumId="95" w15:restartNumberingAfterBreak="0">
    <w:nsid w:val="6AE64289"/>
    <w:multiLevelType w:val="multilevel"/>
    <w:tmpl w:val="34DEAEDC"/>
    <w:lvl w:ilvl="0">
      <w:start w:val="1"/>
      <w:numFmt w:val="decimal"/>
      <w:lvlText w:val="%1."/>
      <w:lvlJc w:val="left"/>
      <w:pPr>
        <w:ind w:left="397" w:hanging="397"/>
      </w:pPr>
      <w:rPr>
        <w:b w:val="0"/>
        <w:i w:val="0"/>
        <w:color w:val="auto"/>
        <w:sz w:val="22"/>
        <w:szCs w:val="22"/>
      </w:rPr>
    </w:lvl>
    <w:lvl w:ilvl="1">
      <w:start w:val="1"/>
      <w:numFmt w:val="decimal"/>
      <w:lvlText w:val="%2)"/>
      <w:lvlJc w:val="left"/>
      <w:pPr>
        <w:ind w:left="1390" w:hanging="397"/>
      </w:pPr>
    </w:lvl>
    <w:lvl w:ilvl="2">
      <w:start w:val="1"/>
      <w:numFmt w:val="decimal"/>
      <w:lvlText w:val="%1.%2.%3."/>
      <w:lvlJc w:val="left"/>
      <w:pPr>
        <w:ind w:left="1191" w:hanging="397"/>
      </w:pPr>
    </w:lvl>
    <w:lvl w:ilvl="3">
      <w:start w:val="1"/>
      <w:numFmt w:val="decimal"/>
      <w:lvlText w:val="%1.%2.%3.%4."/>
      <w:lvlJc w:val="left"/>
      <w:pPr>
        <w:ind w:left="1588" w:hanging="397"/>
      </w:pPr>
    </w:lvl>
    <w:lvl w:ilvl="4">
      <w:start w:val="1"/>
      <w:numFmt w:val="decimal"/>
      <w:lvlText w:val="%1.%2.%3.%4.%5."/>
      <w:lvlJc w:val="left"/>
      <w:pPr>
        <w:ind w:left="1985" w:hanging="397"/>
      </w:pPr>
    </w:lvl>
    <w:lvl w:ilvl="5">
      <w:start w:val="1"/>
      <w:numFmt w:val="decimal"/>
      <w:lvlText w:val="%1.%2.%3.%4.%5.%6."/>
      <w:lvlJc w:val="left"/>
      <w:pPr>
        <w:ind w:left="2382" w:hanging="397"/>
      </w:pPr>
    </w:lvl>
    <w:lvl w:ilvl="6">
      <w:start w:val="1"/>
      <w:numFmt w:val="decimal"/>
      <w:lvlText w:val="%1.%2.%3.%4.%5.%6.%7."/>
      <w:lvlJc w:val="left"/>
      <w:pPr>
        <w:ind w:left="2779" w:hanging="397"/>
      </w:pPr>
    </w:lvl>
    <w:lvl w:ilvl="7">
      <w:start w:val="1"/>
      <w:numFmt w:val="decimal"/>
      <w:lvlText w:val="%1.%2.%3.%4.%5.%6.%7.%8."/>
      <w:lvlJc w:val="left"/>
      <w:pPr>
        <w:ind w:left="3176" w:hanging="397"/>
      </w:pPr>
    </w:lvl>
    <w:lvl w:ilvl="8">
      <w:start w:val="1"/>
      <w:numFmt w:val="decimal"/>
      <w:lvlText w:val="%1.%2.%3.%4.%5.%6.%7.%8.%9."/>
      <w:lvlJc w:val="left"/>
      <w:pPr>
        <w:ind w:left="3573" w:hanging="397"/>
      </w:pPr>
    </w:lvl>
  </w:abstractNum>
  <w:abstractNum w:abstractNumId="96" w15:restartNumberingAfterBreak="0">
    <w:nsid w:val="6BF60330"/>
    <w:multiLevelType w:val="hybridMultilevel"/>
    <w:tmpl w:val="0504CBEA"/>
    <w:lvl w:ilvl="0" w:tplc="04150003">
      <w:start w:val="1"/>
      <w:numFmt w:val="bullet"/>
      <w:lvlText w:val="o"/>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6CAF3BE9"/>
    <w:multiLevelType w:val="multilevel"/>
    <w:tmpl w:val="82B0320E"/>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strike w:val="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8" w15:restartNumberingAfterBreak="0">
    <w:nsid w:val="6D620C37"/>
    <w:multiLevelType w:val="multilevel"/>
    <w:tmpl w:val="C0D66F4E"/>
    <w:lvl w:ilvl="0">
      <w:start w:val="1"/>
      <w:numFmt w:val="decimal"/>
      <w:lvlText w:val="%1."/>
      <w:lvlJc w:val="left"/>
      <w:pPr>
        <w:ind w:left="397" w:hanging="397"/>
      </w:pPr>
      <w:rPr>
        <w:b w:val="0"/>
        <w:i w:val="0"/>
        <w:color w:val="auto"/>
        <w:sz w:val="22"/>
        <w:szCs w:val="22"/>
      </w:rPr>
    </w:lvl>
    <w:lvl w:ilvl="1">
      <w:start w:val="1"/>
      <w:numFmt w:val="decimal"/>
      <w:lvlText w:val="%2)"/>
      <w:lvlJc w:val="left"/>
      <w:pPr>
        <w:ind w:left="794" w:hanging="397"/>
      </w:pPr>
    </w:lvl>
    <w:lvl w:ilvl="2">
      <w:start w:val="1"/>
      <w:numFmt w:val="decimal"/>
      <w:lvlText w:val="%1.%2.%3."/>
      <w:lvlJc w:val="left"/>
      <w:pPr>
        <w:ind w:left="1191" w:hanging="397"/>
      </w:pPr>
    </w:lvl>
    <w:lvl w:ilvl="3">
      <w:start w:val="1"/>
      <w:numFmt w:val="decimal"/>
      <w:lvlText w:val="%1.%2.%3.%4."/>
      <w:lvlJc w:val="left"/>
      <w:pPr>
        <w:ind w:left="1588" w:hanging="397"/>
      </w:pPr>
    </w:lvl>
    <w:lvl w:ilvl="4">
      <w:start w:val="1"/>
      <w:numFmt w:val="decimal"/>
      <w:lvlText w:val="%1.%2.%3.%4.%5."/>
      <w:lvlJc w:val="left"/>
      <w:pPr>
        <w:ind w:left="1985" w:hanging="397"/>
      </w:pPr>
    </w:lvl>
    <w:lvl w:ilvl="5">
      <w:start w:val="1"/>
      <w:numFmt w:val="decimal"/>
      <w:lvlText w:val="%1.%2.%3.%4.%5.%6."/>
      <w:lvlJc w:val="left"/>
      <w:pPr>
        <w:ind w:left="2382" w:hanging="397"/>
      </w:pPr>
    </w:lvl>
    <w:lvl w:ilvl="6">
      <w:start w:val="1"/>
      <w:numFmt w:val="decimal"/>
      <w:lvlText w:val="%1.%2.%3.%4.%5.%6.%7."/>
      <w:lvlJc w:val="left"/>
      <w:pPr>
        <w:ind w:left="2779" w:hanging="397"/>
      </w:pPr>
    </w:lvl>
    <w:lvl w:ilvl="7">
      <w:start w:val="1"/>
      <w:numFmt w:val="decimal"/>
      <w:lvlText w:val="%1.%2.%3.%4.%5.%6.%7.%8."/>
      <w:lvlJc w:val="left"/>
      <w:pPr>
        <w:ind w:left="3176" w:hanging="397"/>
      </w:pPr>
    </w:lvl>
    <w:lvl w:ilvl="8">
      <w:start w:val="1"/>
      <w:numFmt w:val="decimal"/>
      <w:lvlText w:val="%1.%2.%3.%4.%5.%6.%7.%8.%9."/>
      <w:lvlJc w:val="left"/>
      <w:pPr>
        <w:ind w:left="3573" w:hanging="397"/>
      </w:pPr>
    </w:lvl>
  </w:abstractNum>
  <w:abstractNum w:abstractNumId="99" w15:restartNumberingAfterBreak="0">
    <w:nsid w:val="6F4169AB"/>
    <w:multiLevelType w:val="multilevel"/>
    <w:tmpl w:val="106A367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0" w15:restartNumberingAfterBreak="0">
    <w:nsid w:val="6F77700E"/>
    <w:multiLevelType w:val="hybridMultilevel"/>
    <w:tmpl w:val="B3A6735E"/>
    <w:lvl w:ilvl="0" w:tplc="04150011">
      <w:start w:val="1"/>
      <w:numFmt w:val="decimal"/>
      <w:lvlText w:val="%1)"/>
      <w:lvlJc w:val="left"/>
      <w:pPr>
        <w:ind w:left="720" w:hanging="360"/>
      </w:pPr>
      <w:rPr>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1" w15:restartNumberingAfterBreak="0">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02" w15:restartNumberingAfterBreak="0">
    <w:nsid w:val="70BA4E8F"/>
    <w:multiLevelType w:val="multilevel"/>
    <w:tmpl w:val="07BE6160"/>
    <w:lvl w:ilvl="0">
      <w:start w:val="10"/>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3" w15:restartNumberingAfterBreak="0">
    <w:nsid w:val="70CE611C"/>
    <w:multiLevelType w:val="multilevel"/>
    <w:tmpl w:val="C34CE28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4" w15:restartNumberingAfterBreak="0">
    <w:nsid w:val="718248BB"/>
    <w:multiLevelType w:val="hybridMultilevel"/>
    <w:tmpl w:val="0B8A0B1A"/>
    <w:lvl w:ilvl="0" w:tplc="80D041FA">
      <w:start w:val="1"/>
      <w:numFmt w:val="bullet"/>
      <w:lvlText w:val="-"/>
      <w:lvlJc w:val="left"/>
      <w:pPr>
        <w:ind w:left="1080" w:hanging="360"/>
      </w:pPr>
      <w:rPr>
        <w:rFonts w:ascii="Andalus" w:hAnsi="Andalu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5" w15:restartNumberingAfterBreak="0">
    <w:nsid w:val="721D1947"/>
    <w:multiLevelType w:val="multilevel"/>
    <w:tmpl w:val="0415001F"/>
    <w:lvl w:ilvl="0">
      <w:start w:val="1"/>
      <w:numFmt w:val="decimal"/>
      <w:lvlText w:val="%1."/>
      <w:lvlJc w:val="left"/>
      <w:pPr>
        <w:ind w:left="360" w:hanging="360"/>
      </w:pPr>
      <w:rPr>
        <w:b w:val="0"/>
        <w:bCs/>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6" w15:restartNumberingAfterBreak="0">
    <w:nsid w:val="73764D18"/>
    <w:multiLevelType w:val="hybridMultilevel"/>
    <w:tmpl w:val="CD140900"/>
    <w:lvl w:ilvl="0" w:tplc="0415000B">
      <w:start w:val="1"/>
      <w:numFmt w:val="bullet"/>
      <w:lvlText w:val=""/>
      <w:lvlJc w:val="left"/>
      <w:pPr>
        <w:ind w:left="1440" w:hanging="360"/>
      </w:pPr>
      <w:rPr>
        <w:rFonts w:ascii="Wingdings" w:hAnsi="Wingdings"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107" w15:restartNumberingAfterBreak="0">
    <w:nsid w:val="75144065"/>
    <w:multiLevelType w:val="hybridMultilevel"/>
    <w:tmpl w:val="19ECEB78"/>
    <w:lvl w:ilvl="0" w:tplc="F3468AD8">
      <w:start w:val="1"/>
      <w:numFmt w:val="bullet"/>
      <w:lvlText w:val="–"/>
      <w:lvlJc w:val="left"/>
      <w:pPr>
        <w:ind w:left="1571" w:hanging="360"/>
      </w:pPr>
      <w:rPr>
        <w:rFonts w:ascii="Times New Roman" w:hAnsi="Times New Roman" w:cs="Times New Roman" w:hint="default"/>
        <w:color w:val="auto"/>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08" w15:restartNumberingAfterBreak="0">
    <w:nsid w:val="7757180D"/>
    <w:multiLevelType w:val="multilevel"/>
    <w:tmpl w:val="B9242392"/>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4"/>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109" w15:restartNumberingAfterBreak="0">
    <w:nsid w:val="78ED5EB3"/>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110" w15:restartNumberingAfterBreak="0">
    <w:nsid w:val="79197493"/>
    <w:multiLevelType w:val="hybridMultilevel"/>
    <w:tmpl w:val="A0F8B808"/>
    <w:lvl w:ilvl="0" w:tplc="B3F43E04">
      <w:start w:val="1"/>
      <w:numFmt w:val="decimal"/>
      <w:lvlText w:val="%1."/>
      <w:lvlJc w:val="left"/>
      <w:pPr>
        <w:ind w:left="1495" w:hanging="360"/>
      </w:pPr>
      <w:rPr>
        <w:b w:val="0"/>
        <w:i w:val="0"/>
        <w:sz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1" w15:restartNumberingAfterBreak="0">
    <w:nsid w:val="79B6094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2" w15:restartNumberingAfterBreak="0">
    <w:nsid w:val="7C395B0F"/>
    <w:multiLevelType w:val="hybridMultilevel"/>
    <w:tmpl w:val="51AEE1A4"/>
    <w:lvl w:ilvl="0" w:tplc="AF8C10DA">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113" w15:restartNumberingAfterBreak="0">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4" w15:restartNumberingAfterBreak="0">
    <w:nsid w:val="7D6F6420"/>
    <w:multiLevelType w:val="multilevel"/>
    <w:tmpl w:val="F60A944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5" w15:restartNumberingAfterBreak="0">
    <w:nsid w:val="7D8E7E79"/>
    <w:multiLevelType w:val="multilevel"/>
    <w:tmpl w:val="AD6482B0"/>
    <w:lvl w:ilvl="0">
      <w:start w:val="1"/>
      <w:numFmt w:val="decimal"/>
      <w:lvlText w:val="%1."/>
      <w:lvlJc w:val="left"/>
      <w:pPr>
        <w:ind w:left="397" w:hanging="397"/>
      </w:pPr>
      <w:rPr>
        <w:b w:val="0"/>
        <w:i w:val="0"/>
        <w:color w:val="auto"/>
        <w:sz w:val="22"/>
        <w:szCs w:val="22"/>
      </w:rPr>
    </w:lvl>
    <w:lvl w:ilvl="1">
      <w:start w:val="1"/>
      <w:numFmt w:val="decimal"/>
      <w:lvlText w:val="%2)"/>
      <w:lvlJc w:val="left"/>
      <w:pPr>
        <w:ind w:left="1390" w:hanging="397"/>
      </w:pPr>
    </w:lvl>
    <w:lvl w:ilvl="2">
      <w:start w:val="1"/>
      <w:numFmt w:val="decimal"/>
      <w:lvlText w:val="%1.%2.%3."/>
      <w:lvlJc w:val="left"/>
      <w:pPr>
        <w:ind w:left="1191" w:hanging="397"/>
      </w:pPr>
    </w:lvl>
    <w:lvl w:ilvl="3">
      <w:start w:val="1"/>
      <w:numFmt w:val="decimal"/>
      <w:lvlText w:val="%1.%2.%3.%4."/>
      <w:lvlJc w:val="left"/>
      <w:pPr>
        <w:ind w:left="1588" w:hanging="397"/>
      </w:pPr>
    </w:lvl>
    <w:lvl w:ilvl="4">
      <w:start w:val="1"/>
      <w:numFmt w:val="decimal"/>
      <w:lvlText w:val="%1.%2.%3.%4.%5."/>
      <w:lvlJc w:val="left"/>
      <w:pPr>
        <w:ind w:left="1985" w:hanging="397"/>
      </w:pPr>
    </w:lvl>
    <w:lvl w:ilvl="5">
      <w:start w:val="1"/>
      <w:numFmt w:val="decimal"/>
      <w:lvlText w:val="%1.%2.%3.%4.%5.%6."/>
      <w:lvlJc w:val="left"/>
      <w:pPr>
        <w:ind w:left="2382" w:hanging="397"/>
      </w:pPr>
    </w:lvl>
    <w:lvl w:ilvl="6">
      <w:start w:val="1"/>
      <w:numFmt w:val="decimal"/>
      <w:lvlText w:val="%1.%2.%3.%4.%5.%6.%7."/>
      <w:lvlJc w:val="left"/>
      <w:pPr>
        <w:ind w:left="2779" w:hanging="397"/>
      </w:pPr>
    </w:lvl>
    <w:lvl w:ilvl="7">
      <w:start w:val="1"/>
      <w:numFmt w:val="decimal"/>
      <w:lvlText w:val="%1.%2.%3.%4.%5.%6.%7.%8."/>
      <w:lvlJc w:val="left"/>
      <w:pPr>
        <w:ind w:left="3176" w:hanging="397"/>
      </w:pPr>
    </w:lvl>
    <w:lvl w:ilvl="8">
      <w:start w:val="1"/>
      <w:numFmt w:val="decimal"/>
      <w:lvlText w:val="%1.%2.%3.%4.%5.%6.%7.%8.%9."/>
      <w:lvlJc w:val="left"/>
      <w:pPr>
        <w:ind w:left="3573" w:hanging="397"/>
      </w:pPr>
    </w:lvl>
  </w:abstractNum>
  <w:num w:numId="1" w16cid:durableId="937981330">
    <w:abstractNumId w:val="23"/>
  </w:num>
  <w:num w:numId="2" w16cid:durableId="837885002">
    <w:abstractNumId w:val="99"/>
  </w:num>
  <w:num w:numId="3" w16cid:durableId="969826206">
    <w:abstractNumId w:val="87"/>
  </w:num>
  <w:num w:numId="4" w16cid:durableId="1181630090">
    <w:abstractNumId w:val="93"/>
  </w:num>
  <w:num w:numId="5" w16cid:durableId="1676421754">
    <w:abstractNumId w:val="7"/>
  </w:num>
  <w:num w:numId="6" w16cid:durableId="1257665658">
    <w:abstractNumId w:val="20"/>
  </w:num>
  <w:num w:numId="7" w16cid:durableId="1326320413">
    <w:abstractNumId w:val="48"/>
  </w:num>
  <w:num w:numId="8" w16cid:durableId="1042242727">
    <w:abstractNumId w:val="28"/>
  </w:num>
  <w:num w:numId="9" w16cid:durableId="1391689702">
    <w:abstractNumId w:val="97"/>
  </w:num>
  <w:num w:numId="10" w16cid:durableId="1176848288">
    <w:abstractNumId w:val="77"/>
  </w:num>
  <w:num w:numId="11" w16cid:durableId="511259285">
    <w:abstractNumId w:val="113"/>
  </w:num>
  <w:num w:numId="12" w16cid:durableId="2009210144">
    <w:abstractNumId w:val="78"/>
  </w:num>
  <w:num w:numId="13" w16cid:durableId="506331243">
    <w:abstractNumId w:val="70"/>
  </w:num>
  <w:num w:numId="14" w16cid:durableId="1662732328">
    <w:abstractNumId w:val="62"/>
  </w:num>
  <w:num w:numId="15" w16cid:durableId="855729857">
    <w:abstractNumId w:val="36"/>
  </w:num>
  <w:num w:numId="16" w16cid:durableId="36778585">
    <w:abstractNumId w:val="32"/>
  </w:num>
  <w:num w:numId="17" w16cid:durableId="241641072">
    <w:abstractNumId w:val="13"/>
  </w:num>
  <w:num w:numId="18" w16cid:durableId="1555389102">
    <w:abstractNumId w:val="58"/>
  </w:num>
  <w:num w:numId="19" w16cid:durableId="2132437271">
    <w:abstractNumId w:val="108"/>
  </w:num>
  <w:num w:numId="20" w16cid:durableId="951786731">
    <w:abstractNumId w:val="10"/>
  </w:num>
  <w:num w:numId="21" w16cid:durableId="726301418">
    <w:abstractNumId w:val="83"/>
    <w:lvlOverride w:ilvl="0">
      <w:startOverride w:val="1"/>
    </w:lvlOverride>
  </w:num>
  <w:num w:numId="22" w16cid:durableId="441188765">
    <w:abstractNumId w:val="60"/>
    <w:lvlOverride w:ilvl="0">
      <w:startOverride w:val="1"/>
    </w:lvlOverride>
  </w:num>
  <w:num w:numId="23" w16cid:durableId="33430839">
    <w:abstractNumId w:val="33"/>
  </w:num>
  <w:num w:numId="24" w16cid:durableId="1666783374">
    <w:abstractNumId w:val="4"/>
  </w:num>
  <w:num w:numId="25" w16cid:durableId="2014912611">
    <w:abstractNumId w:val="3"/>
  </w:num>
  <w:num w:numId="26" w16cid:durableId="484056860">
    <w:abstractNumId w:val="2"/>
  </w:num>
  <w:num w:numId="27" w16cid:durableId="53509990">
    <w:abstractNumId w:val="1"/>
  </w:num>
  <w:num w:numId="28" w16cid:durableId="1306622126">
    <w:abstractNumId w:val="0"/>
  </w:num>
  <w:num w:numId="29" w16cid:durableId="2064013639">
    <w:abstractNumId w:val="96"/>
  </w:num>
  <w:num w:numId="30" w16cid:durableId="941958115">
    <w:abstractNumId w:val="9"/>
  </w:num>
  <w:num w:numId="31" w16cid:durableId="1642692366">
    <w:abstractNumId w:val="101"/>
  </w:num>
  <w:num w:numId="32" w16cid:durableId="1289969379">
    <w:abstractNumId w:val="43"/>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824123978">
    <w:abstractNumId w:val="103"/>
  </w:num>
  <w:num w:numId="34" w16cid:durableId="629870374">
    <w:abstractNumId w:val="27"/>
  </w:num>
  <w:num w:numId="35" w16cid:durableId="1686593615">
    <w:abstractNumId w:val="48"/>
    <w:lvlOverride w:ilvl="0">
      <w:lvl w:ilvl="0">
        <w:start w:val="1"/>
        <w:numFmt w:val="decimal"/>
        <w:lvlText w:val="%1."/>
        <w:lvlJc w:val="left"/>
        <w:pPr>
          <w:ind w:left="0" w:firstLine="0"/>
        </w:pPr>
        <w:rPr>
          <w:rFonts w:hint="default"/>
          <w:strike w:val="0"/>
          <w:color w:val="auto"/>
        </w:rPr>
      </w:lvl>
    </w:lvlOverride>
    <w:lvlOverride w:ilvl="1">
      <w:lvl w:ilvl="1">
        <w:start w:val="1"/>
        <w:numFmt w:val="decimal"/>
        <w:lvlText w:val="%2)"/>
        <w:lvlJc w:val="left"/>
        <w:pPr>
          <w:ind w:left="502" w:hanging="360"/>
        </w:pPr>
        <w:rPr>
          <w:rFonts w:hint="default"/>
          <w:b w:val="0"/>
          <w:bCs/>
          <w:strike w:val="0"/>
          <w:color w:val="auto"/>
        </w:rPr>
      </w:lvl>
    </w:lvlOverride>
    <w:lvlOverride w:ilvl="2">
      <w:lvl w:ilvl="2">
        <w:start w:val="1"/>
        <w:numFmt w:val="bullet"/>
        <w:lvlText w:val=""/>
        <w:lvlJc w:val="left"/>
        <w:pPr>
          <w:ind w:left="1080" w:hanging="360"/>
        </w:pPr>
        <w:rPr>
          <w:rFonts w:ascii="Symbol" w:hAnsi="Symbol" w:hint="default"/>
        </w:rPr>
      </w:lvl>
    </w:lvlOverride>
    <w:lvlOverride w:ilvl="3">
      <w:lvl w:ilvl="3">
        <w:start w:val="1"/>
        <w:numFmt w:val="lowerRoman"/>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6" w16cid:durableId="348946369">
    <w:abstractNumId w:val="109"/>
  </w:num>
  <w:num w:numId="37" w16cid:durableId="1404840387">
    <w:abstractNumId w:val="17"/>
  </w:num>
  <w:num w:numId="38" w16cid:durableId="549852072">
    <w:abstractNumId w:val="49"/>
  </w:num>
  <w:num w:numId="39" w16cid:durableId="1574584725">
    <w:abstractNumId w:val="37"/>
  </w:num>
  <w:num w:numId="40" w16cid:durableId="2002661070">
    <w:abstractNumId w:val="64"/>
  </w:num>
  <w:num w:numId="41" w16cid:durableId="832531440">
    <w:abstractNumId w:val="56"/>
  </w:num>
  <w:num w:numId="42" w16cid:durableId="1462921629">
    <w:abstractNumId w:val="74"/>
  </w:num>
  <w:num w:numId="43" w16cid:durableId="1788356790">
    <w:abstractNumId w:val="40"/>
  </w:num>
  <w:num w:numId="44" w16cid:durableId="2077240979">
    <w:abstractNumId w:val="57"/>
  </w:num>
  <w:num w:numId="45" w16cid:durableId="1356542773">
    <w:abstractNumId w:val="114"/>
  </w:num>
  <w:num w:numId="46" w16cid:durableId="1096708563">
    <w:abstractNumId w:val="71"/>
  </w:num>
  <w:num w:numId="47" w16cid:durableId="212009364">
    <w:abstractNumId w:val="42"/>
  </w:num>
  <w:num w:numId="48" w16cid:durableId="827600280">
    <w:abstractNumId w:val="54"/>
  </w:num>
  <w:num w:numId="49" w16cid:durableId="1389378165">
    <w:abstractNumId w:val="15"/>
  </w:num>
  <w:num w:numId="50" w16cid:durableId="1376737496">
    <w:abstractNumId w:val="80"/>
  </w:num>
  <w:num w:numId="51" w16cid:durableId="737363641">
    <w:abstractNumId w:val="22"/>
  </w:num>
  <w:num w:numId="52" w16cid:durableId="2078435002">
    <w:abstractNumId w:val="24"/>
  </w:num>
  <w:num w:numId="53" w16cid:durableId="1135412420">
    <w:abstractNumId w:val="72"/>
  </w:num>
  <w:num w:numId="54" w16cid:durableId="63918808">
    <w:abstractNumId w:val="73"/>
  </w:num>
  <w:num w:numId="55" w16cid:durableId="210633850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802337375">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2122988932">
    <w:abstractNumId w:val="104"/>
  </w:num>
  <w:num w:numId="58" w16cid:durableId="916599138">
    <w:abstractNumId w:val="8"/>
  </w:num>
  <w:num w:numId="59" w16cid:durableId="67963284">
    <w:abstractNumId w:val="91"/>
  </w:num>
  <w:num w:numId="60" w16cid:durableId="1683238700">
    <w:abstractNumId w:val="50"/>
  </w:num>
  <w:num w:numId="61" w16cid:durableId="1808473696">
    <w:abstractNumId w:val="12"/>
  </w:num>
  <w:num w:numId="62" w16cid:durableId="271742166">
    <w:abstractNumId w:val="59"/>
  </w:num>
  <w:num w:numId="63" w16cid:durableId="1577015654">
    <w:abstractNumId w:val="35"/>
  </w:num>
  <w:num w:numId="64" w16cid:durableId="197201240">
    <w:abstractNumId w:val="111"/>
  </w:num>
  <w:num w:numId="65" w16cid:durableId="1958952958">
    <w:abstractNumId w:val="53"/>
  </w:num>
  <w:num w:numId="66" w16cid:durableId="1550648254">
    <w:abstractNumId w:val="55"/>
  </w:num>
  <w:num w:numId="67" w16cid:durableId="479885169">
    <w:abstractNumId w:val="81"/>
  </w:num>
  <w:num w:numId="68" w16cid:durableId="218786918">
    <w:abstractNumId w:val="63"/>
  </w:num>
  <w:num w:numId="69" w16cid:durableId="1928877865">
    <w:abstractNumId w:val="107"/>
  </w:num>
  <w:num w:numId="70" w16cid:durableId="1628274433">
    <w:abstractNumId w:val="112"/>
  </w:num>
  <w:num w:numId="71" w16cid:durableId="1352536672">
    <w:abstractNumId w:val="31"/>
  </w:num>
  <w:num w:numId="72" w16cid:durableId="280646578">
    <w:abstractNumId w:val="34"/>
  </w:num>
  <w:num w:numId="73" w16cid:durableId="1659723472">
    <w:abstractNumId w:val="38"/>
  </w:num>
  <w:num w:numId="74" w16cid:durableId="916355602">
    <w:abstractNumId w:val="90"/>
  </w:num>
  <w:num w:numId="75" w16cid:durableId="754980639">
    <w:abstractNumId w:val="51"/>
  </w:num>
  <w:num w:numId="76" w16cid:durableId="166546986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195254190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44527388">
    <w:abstractNumId w:val="65"/>
    <w:lvlOverride w:ilvl="0">
      <w:startOverride w:val="2"/>
    </w:lvlOverride>
    <w:lvlOverride w:ilvl="1">
      <w:startOverride w:val="1"/>
    </w:lvlOverride>
    <w:lvlOverride w:ilvl="2">
      <w:startOverride w:val="1"/>
    </w:lvlOverride>
    <w:lvlOverride w:ilvl="3"/>
    <w:lvlOverride w:ilvl="4"/>
    <w:lvlOverride w:ilvl="5"/>
    <w:lvlOverride w:ilvl="6"/>
    <w:lvlOverride w:ilvl="7"/>
    <w:lvlOverride w:ilvl="8"/>
  </w:num>
  <w:num w:numId="79" w16cid:durableId="746608735">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502277665">
    <w:abstractNumId w:val="52"/>
    <w:lvlOverride w:ilvl="0">
      <w:startOverride w:val="1"/>
    </w:lvlOverride>
    <w:lvlOverride w:ilvl="1"/>
    <w:lvlOverride w:ilvl="2"/>
    <w:lvlOverride w:ilvl="3"/>
    <w:lvlOverride w:ilvl="4"/>
    <w:lvlOverride w:ilvl="5"/>
    <w:lvlOverride w:ilvl="6"/>
    <w:lvlOverride w:ilvl="7"/>
    <w:lvlOverride w:ilvl="8"/>
  </w:num>
  <w:num w:numId="81" w16cid:durableId="1958677091">
    <w:abstractNumId w:val="11"/>
  </w:num>
  <w:num w:numId="82" w16cid:durableId="1202092146">
    <w:abstractNumId w:val="84"/>
    <w:lvlOverride w:ilvl="0">
      <w:startOverride w:val="1"/>
    </w:lvlOverride>
    <w:lvlOverride w:ilvl="1"/>
    <w:lvlOverride w:ilvl="2"/>
    <w:lvlOverride w:ilvl="3"/>
    <w:lvlOverride w:ilvl="4"/>
    <w:lvlOverride w:ilvl="5"/>
    <w:lvlOverride w:ilvl="6"/>
    <w:lvlOverride w:ilvl="7"/>
    <w:lvlOverride w:ilvl="8"/>
  </w:num>
  <w:num w:numId="83" w16cid:durableId="1177579893">
    <w:abstractNumId w:val="66"/>
    <w:lvlOverride w:ilvl="0">
      <w:startOverride w:val="2"/>
    </w:lvlOverride>
    <w:lvlOverride w:ilvl="1">
      <w:startOverride w:val="1"/>
    </w:lvlOverride>
    <w:lvlOverride w:ilvl="2">
      <w:startOverride w:val="1"/>
    </w:lvlOverride>
    <w:lvlOverride w:ilvl="3"/>
    <w:lvlOverride w:ilvl="4"/>
    <w:lvlOverride w:ilvl="5"/>
    <w:lvlOverride w:ilvl="6"/>
    <w:lvlOverride w:ilvl="7"/>
    <w:lvlOverride w:ilvl="8"/>
  </w:num>
  <w:num w:numId="84" w16cid:durableId="565997432">
    <w:abstractNumId w:val="41"/>
  </w:num>
  <w:num w:numId="85" w16cid:durableId="248542092">
    <w:abstractNumId w:val="69"/>
  </w:num>
  <w:num w:numId="86" w16cid:durableId="415130939">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25444884">
    <w:abstractNumId w:val="79"/>
    <w:lvlOverride w:ilvl="0">
      <w:startOverride w:val="1"/>
    </w:lvlOverride>
    <w:lvlOverride w:ilvl="1"/>
    <w:lvlOverride w:ilvl="2"/>
    <w:lvlOverride w:ilvl="3"/>
    <w:lvlOverride w:ilvl="4"/>
    <w:lvlOverride w:ilvl="5"/>
    <w:lvlOverride w:ilvl="6"/>
    <w:lvlOverride w:ilvl="7"/>
    <w:lvlOverride w:ilvl="8"/>
  </w:num>
  <w:num w:numId="88" w16cid:durableId="31530259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932081233">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361438009">
    <w:abstractNumId w:val="76"/>
    <w:lvlOverride w:ilvl="0">
      <w:startOverride w:val="1"/>
    </w:lvlOverride>
    <w:lvlOverride w:ilvl="1"/>
    <w:lvlOverride w:ilvl="2"/>
    <w:lvlOverride w:ilvl="3"/>
    <w:lvlOverride w:ilvl="4"/>
    <w:lvlOverride w:ilvl="5"/>
    <w:lvlOverride w:ilvl="6"/>
    <w:lvlOverride w:ilvl="7"/>
    <w:lvlOverride w:ilvl="8"/>
  </w:num>
  <w:num w:numId="91" w16cid:durableId="9359278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191531381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1052927886">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84616770">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42326234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1411392596">
    <w:abstractNumId w:val="1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1577282730">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1457986860">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54857079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1107314895">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150539434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42677114">
    <w:abstractNumId w:val="1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1216769518">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13699437">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2045595016">
    <w:abstractNumId w:val="9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725444462">
    <w:abstractNumId w:val="25"/>
  </w:num>
  <w:num w:numId="107" w16cid:durableId="971911583">
    <w:abstractNumId w:val="6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1849441264">
    <w:abstractNumId w:val="106"/>
  </w:num>
  <w:num w:numId="109" w16cid:durableId="1368065123">
    <w:abstractNumId w:val="6"/>
  </w:num>
  <w:num w:numId="110" w16cid:durableId="1766993901">
    <w:abstractNumId w:val="89"/>
  </w:num>
  <w:num w:numId="111" w16cid:durableId="1148594053">
    <w:abstractNumId w:val="102"/>
  </w:num>
  <w:num w:numId="112" w16cid:durableId="154339366">
    <w:abstractNumId w:val="75"/>
  </w:num>
  <w:num w:numId="113" w16cid:durableId="1086223958">
    <w:abstractNumId w:val="21"/>
  </w:num>
  <w:num w:numId="114" w16cid:durableId="281037467">
    <w:abstractNumId w:val="26"/>
  </w:num>
  <w:num w:numId="115" w16cid:durableId="1772431123">
    <w:abstractNumId w:val="46"/>
  </w:num>
  <w:numIdMacAtCleanup w:val="10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ochman">
    <w15:presenceInfo w15:providerId="AD" w15:userId="S::r.ochman@pgg.pl::f37040e4-29bd-4e16-ac2e-20fbec81a3db"/>
  </w15:person>
  <w15:person w15:author="Dawid Kozieł">
    <w15:presenceInfo w15:providerId="AD" w15:userId="S-1-5-21-4046829186-3577499611-3734166398-2749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trackedChange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D92"/>
    <w:rsid w:val="0000117E"/>
    <w:rsid w:val="00004569"/>
    <w:rsid w:val="0000510C"/>
    <w:rsid w:val="00006579"/>
    <w:rsid w:val="00006AD9"/>
    <w:rsid w:val="00011F3E"/>
    <w:rsid w:val="000122ED"/>
    <w:rsid w:val="00014CC7"/>
    <w:rsid w:val="000157D8"/>
    <w:rsid w:val="0001694E"/>
    <w:rsid w:val="00020C79"/>
    <w:rsid w:val="000214E0"/>
    <w:rsid w:val="0002516E"/>
    <w:rsid w:val="00032A32"/>
    <w:rsid w:val="00033A66"/>
    <w:rsid w:val="00033A8B"/>
    <w:rsid w:val="0003549D"/>
    <w:rsid w:val="00035BDF"/>
    <w:rsid w:val="00036E54"/>
    <w:rsid w:val="00037609"/>
    <w:rsid w:val="00040594"/>
    <w:rsid w:val="000435A4"/>
    <w:rsid w:val="00045BD7"/>
    <w:rsid w:val="000477C2"/>
    <w:rsid w:val="00047B00"/>
    <w:rsid w:val="00050B83"/>
    <w:rsid w:val="00051519"/>
    <w:rsid w:val="00051BA8"/>
    <w:rsid w:val="00052816"/>
    <w:rsid w:val="000535AF"/>
    <w:rsid w:val="00053856"/>
    <w:rsid w:val="000541DF"/>
    <w:rsid w:val="00054304"/>
    <w:rsid w:val="00054C51"/>
    <w:rsid w:val="00056355"/>
    <w:rsid w:val="00057162"/>
    <w:rsid w:val="0005752F"/>
    <w:rsid w:val="00060121"/>
    <w:rsid w:val="0006133E"/>
    <w:rsid w:val="00061713"/>
    <w:rsid w:val="00061786"/>
    <w:rsid w:val="000620FD"/>
    <w:rsid w:val="00062A69"/>
    <w:rsid w:val="00064EEF"/>
    <w:rsid w:val="00065C74"/>
    <w:rsid w:val="00066E2B"/>
    <w:rsid w:val="00067E41"/>
    <w:rsid w:val="00073A44"/>
    <w:rsid w:val="00076FD1"/>
    <w:rsid w:val="00077C78"/>
    <w:rsid w:val="0008035C"/>
    <w:rsid w:val="000804FD"/>
    <w:rsid w:val="0008454A"/>
    <w:rsid w:val="00084D1C"/>
    <w:rsid w:val="0008515F"/>
    <w:rsid w:val="000876EE"/>
    <w:rsid w:val="00090466"/>
    <w:rsid w:val="000941B7"/>
    <w:rsid w:val="00095B77"/>
    <w:rsid w:val="00096A2D"/>
    <w:rsid w:val="000A227F"/>
    <w:rsid w:val="000A293D"/>
    <w:rsid w:val="000A5978"/>
    <w:rsid w:val="000A6014"/>
    <w:rsid w:val="000A633D"/>
    <w:rsid w:val="000A645B"/>
    <w:rsid w:val="000A77EF"/>
    <w:rsid w:val="000B064B"/>
    <w:rsid w:val="000B0953"/>
    <w:rsid w:val="000B171E"/>
    <w:rsid w:val="000B2E5B"/>
    <w:rsid w:val="000B3447"/>
    <w:rsid w:val="000B5D46"/>
    <w:rsid w:val="000C0253"/>
    <w:rsid w:val="000C028E"/>
    <w:rsid w:val="000C100C"/>
    <w:rsid w:val="000C1369"/>
    <w:rsid w:val="000C16B1"/>
    <w:rsid w:val="000C1EBB"/>
    <w:rsid w:val="000C22F4"/>
    <w:rsid w:val="000C23F8"/>
    <w:rsid w:val="000C523D"/>
    <w:rsid w:val="000D0776"/>
    <w:rsid w:val="000D0A3C"/>
    <w:rsid w:val="000D2169"/>
    <w:rsid w:val="000D2865"/>
    <w:rsid w:val="000D3AF0"/>
    <w:rsid w:val="000D48CE"/>
    <w:rsid w:val="000D6228"/>
    <w:rsid w:val="000D6315"/>
    <w:rsid w:val="000D7929"/>
    <w:rsid w:val="000D7BDE"/>
    <w:rsid w:val="000E1555"/>
    <w:rsid w:val="000E2451"/>
    <w:rsid w:val="000E2457"/>
    <w:rsid w:val="000E24C6"/>
    <w:rsid w:val="000E2B8C"/>
    <w:rsid w:val="000E3713"/>
    <w:rsid w:val="000E73F5"/>
    <w:rsid w:val="000E7C2D"/>
    <w:rsid w:val="000E7F0A"/>
    <w:rsid w:val="000F3538"/>
    <w:rsid w:val="000F3931"/>
    <w:rsid w:val="000F4E10"/>
    <w:rsid w:val="000F520A"/>
    <w:rsid w:val="000F6329"/>
    <w:rsid w:val="000F6F0B"/>
    <w:rsid w:val="000F7B2E"/>
    <w:rsid w:val="0010071A"/>
    <w:rsid w:val="0010086C"/>
    <w:rsid w:val="0010687C"/>
    <w:rsid w:val="001078AB"/>
    <w:rsid w:val="00107F43"/>
    <w:rsid w:val="00110E6E"/>
    <w:rsid w:val="00111016"/>
    <w:rsid w:val="00112408"/>
    <w:rsid w:val="00112495"/>
    <w:rsid w:val="00112973"/>
    <w:rsid w:val="00112B3D"/>
    <w:rsid w:val="001137A8"/>
    <w:rsid w:val="00113C7E"/>
    <w:rsid w:val="00113FA0"/>
    <w:rsid w:val="001146E5"/>
    <w:rsid w:val="00117F9F"/>
    <w:rsid w:val="00121A4A"/>
    <w:rsid w:val="001223BA"/>
    <w:rsid w:val="00125D6E"/>
    <w:rsid w:val="0012707C"/>
    <w:rsid w:val="00127C46"/>
    <w:rsid w:val="0013237D"/>
    <w:rsid w:val="00132FC5"/>
    <w:rsid w:val="00134DA6"/>
    <w:rsid w:val="00136556"/>
    <w:rsid w:val="00137268"/>
    <w:rsid w:val="0013778A"/>
    <w:rsid w:val="0014085E"/>
    <w:rsid w:val="00141268"/>
    <w:rsid w:val="00144650"/>
    <w:rsid w:val="00145320"/>
    <w:rsid w:val="00146E99"/>
    <w:rsid w:val="001506E4"/>
    <w:rsid w:val="00150809"/>
    <w:rsid w:val="00150C0E"/>
    <w:rsid w:val="00152C58"/>
    <w:rsid w:val="00153961"/>
    <w:rsid w:val="00156688"/>
    <w:rsid w:val="00160015"/>
    <w:rsid w:val="0016023E"/>
    <w:rsid w:val="001622EB"/>
    <w:rsid w:val="001633B8"/>
    <w:rsid w:val="001645C3"/>
    <w:rsid w:val="00166BF5"/>
    <w:rsid w:val="001677E9"/>
    <w:rsid w:val="00170673"/>
    <w:rsid w:val="00171248"/>
    <w:rsid w:val="001712DD"/>
    <w:rsid w:val="00171ACB"/>
    <w:rsid w:val="001731DB"/>
    <w:rsid w:val="001752B4"/>
    <w:rsid w:val="001757A8"/>
    <w:rsid w:val="00177788"/>
    <w:rsid w:val="00177F28"/>
    <w:rsid w:val="001820CF"/>
    <w:rsid w:val="00182B15"/>
    <w:rsid w:val="0018339E"/>
    <w:rsid w:val="001835CD"/>
    <w:rsid w:val="00191800"/>
    <w:rsid w:val="00191C36"/>
    <w:rsid w:val="001921E3"/>
    <w:rsid w:val="00193254"/>
    <w:rsid w:val="00196DFC"/>
    <w:rsid w:val="00196FC7"/>
    <w:rsid w:val="001A4760"/>
    <w:rsid w:val="001A599A"/>
    <w:rsid w:val="001A5B85"/>
    <w:rsid w:val="001A7BBF"/>
    <w:rsid w:val="001B0E0A"/>
    <w:rsid w:val="001B12E6"/>
    <w:rsid w:val="001B2815"/>
    <w:rsid w:val="001B3919"/>
    <w:rsid w:val="001B50F3"/>
    <w:rsid w:val="001B6C57"/>
    <w:rsid w:val="001B7FBA"/>
    <w:rsid w:val="001C0B71"/>
    <w:rsid w:val="001C273B"/>
    <w:rsid w:val="001C2BF6"/>
    <w:rsid w:val="001C2FA8"/>
    <w:rsid w:val="001C3043"/>
    <w:rsid w:val="001D08D4"/>
    <w:rsid w:val="001D0C34"/>
    <w:rsid w:val="001D30EA"/>
    <w:rsid w:val="001D40C7"/>
    <w:rsid w:val="001D5D95"/>
    <w:rsid w:val="001D7181"/>
    <w:rsid w:val="001D7D6B"/>
    <w:rsid w:val="001E0B44"/>
    <w:rsid w:val="001E0CBE"/>
    <w:rsid w:val="001E15CE"/>
    <w:rsid w:val="001E66C5"/>
    <w:rsid w:val="001E77DA"/>
    <w:rsid w:val="001F1D80"/>
    <w:rsid w:val="001F2387"/>
    <w:rsid w:val="001F655F"/>
    <w:rsid w:val="001F6636"/>
    <w:rsid w:val="00201A34"/>
    <w:rsid w:val="002056D3"/>
    <w:rsid w:val="00210345"/>
    <w:rsid w:val="002140F7"/>
    <w:rsid w:val="00214EE7"/>
    <w:rsid w:val="0021540B"/>
    <w:rsid w:val="00217FCC"/>
    <w:rsid w:val="002220EF"/>
    <w:rsid w:val="002220FE"/>
    <w:rsid w:val="0022247B"/>
    <w:rsid w:val="002234C6"/>
    <w:rsid w:val="0022543C"/>
    <w:rsid w:val="00227546"/>
    <w:rsid w:val="00227957"/>
    <w:rsid w:val="0023066C"/>
    <w:rsid w:val="0023347E"/>
    <w:rsid w:val="00234696"/>
    <w:rsid w:val="00234DCE"/>
    <w:rsid w:val="002354E3"/>
    <w:rsid w:val="00243B2D"/>
    <w:rsid w:val="002442FA"/>
    <w:rsid w:val="002443C2"/>
    <w:rsid w:val="002447B2"/>
    <w:rsid w:val="00244A9E"/>
    <w:rsid w:val="00244FEC"/>
    <w:rsid w:val="002522E9"/>
    <w:rsid w:val="002536E6"/>
    <w:rsid w:val="00253A9E"/>
    <w:rsid w:val="00254367"/>
    <w:rsid w:val="00255F42"/>
    <w:rsid w:val="002574D4"/>
    <w:rsid w:val="002578F8"/>
    <w:rsid w:val="00260371"/>
    <w:rsid w:val="002635BF"/>
    <w:rsid w:val="00264D3D"/>
    <w:rsid w:val="002652AD"/>
    <w:rsid w:val="00266169"/>
    <w:rsid w:val="002672D7"/>
    <w:rsid w:val="00267CF3"/>
    <w:rsid w:val="00273EAA"/>
    <w:rsid w:val="002749D9"/>
    <w:rsid w:val="002768F5"/>
    <w:rsid w:val="00277F68"/>
    <w:rsid w:val="00280D52"/>
    <w:rsid w:val="00282CAD"/>
    <w:rsid w:val="00283523"/>
    <w:rsid w:val="00286EED"/>
    <w:rsid w:val="00287D2F"/>
    <w:rsid w:val="0029236C"/>
    <w:rsid w:val="00294C8A"/>
    <w:rsid w:val="00295BF5"/>
    <w:rsid w:val="00295CF9"/>
    <w:rsid w:val="00295E0C"/>
    <w:rsid w:val="0029612A"/>
    <w:rsid w:val="002A4CEC"/>
    <w:rsid w:val="002A6217"/>
    <w:rsid w:val="002B21AE"/>
    <w:rsid w:val="002B2FA3"/>
    <w:rsid w:val="002B3B28"/>
    <w:rsid w:val="002B47FB"/>
    <w:rsid w:val="002B5988"/>
    <w:rsid w:val="002C0FCA"/>
    <w:rsid w:val="002C119A"/>
    <w:rsid w:val="002C2C0B"/>
    <w:rsid w:val="002C3537"/>
    <w:rsid w:val="002D0634"/>
    <w:rsid w:val="002D10BA"/>
    <w:rsid w:val="002D11ED"/>
    <w:rsid w:val="002D2414"/>
    <w:rsid w:val="002D3270"/>
    <w:rsid w:val="002D42AA"/>
    <w:rsid w:val="002E0AA3"/>
    <w:rsid w:val="002E13BB"/>
    <w:rsid w:val="002E181C"/>
    <w:rsid w:val="002E209E"/>
    <w:rsid w:val="002E2C02"/>
    <w:rsid w:val="002E30C3"/>
    <w:rsid w:val="002E4F64"/>
    <w:rsid w:val="002E576F"/>
    <w:rsid w:val="002E6299"/>
    <w:rsid w:val="002E7238"/>
    <w:rsid w:val="002F2DD7"/>
    <w:rsid w:val="002F2F73"/>
    <w:rsid w:val="002F6CF7"/>
    <w:rsid w:val="002F79B2"/>
    <w:rsid w:val="00301894"/>
    <w:rsid w:val="00303421"/>
    <w:rsid w:val="0030370B"/>
    <w:rsid w:val="00303EE8"/>
    <w:rsid w:val="0030451F"/>
    <w:rsid w:val="00304ADB"/>
    <w:rsid w:val="0030734A"/>
    <w:rsid w:val="00307C5E"/>
    <w:rsid w:val="00315C5A"/>
    <w:rsid w:val="003178E0"/>
    <w:rsid w:val="00321374"/>
    <w:rsid w:val="00321AB7"/>
    <w:rsid w:val="00322B0F"/>
    <w:rsid w:val="00330420"/>
    <w:rsid w:val="003307B3"/>
    <w:rsid w:val="00332BC8"/>
    <w:rsid w:val="003352E2"/>
    <w:rsid w:val="00337447"/>
    <w:rsid w:val="00340D47"/>
    <w:rsid w:val="003415EC"/>
    <w:rsid w:val="00344A22"/>
    <w:rsid w:val="003471E3"/>
    <w:rsid w:val="00347F5F"/>
    <w:rsid w:val="0035089B"/>
    <w:rsid w:val="00352119"/>
    <w:rsid w:val="00352236"/>
    <w:rsid w:val="0035235E"/>
    <w:rsid w:val="003526E0"/>
    <w:rsid w:val="003563FA"/>
    <w:rsid w:val="00356F4D"/>
    <w:rsid w:val="0035754B"/>
    <w:rsid w:val="00357B74"/>
    <w:rsid w:val="00360615"/>
    <w:rsid w:val="00360DA8"/>
    <w:rsid w:val="00361F50"/>
    <w:rsid w:val="00363954"/>
    <w:rsid w:val="00364BB7"/>
    <w:rsid w:val="0036544B"/>
    <w:rsid w:val="003654B6"/>
    <w:rsid w:val="00367195"/>
    <w:rsid w:val="003674BB"/>
    <w:rsid w:val="00367BB3"/>
    <w:rsid w:val="003721D8"/>
    <w:rsid w:val="00372A85"/>
    <w:rsid w:val="003736E4"/>
    <w:rsid w:val="00374A75"/>
    <w:rsid w:val="003761A2"/>
    <w:rsid w:val="003763BA"/>
    <w:rsid w:val="00376577"/>
    <w:rsid w:val="00377DF5"/>
    <w:rsid w:val="003835B6"/>
    <w:rsid w:val="00384A65"/>
    <w:rsid w:val="003857E4"/>
    <w:rsid w:val="0039151D"/>
    <w:rsid w:val="00393586"/>
    <w:rsid w:val="00395A3C"/>
    <w:rsid w:val="00395FBA"/>
    <w:rsid w:val="00396655"/>
    <w:rsid w:val="003970DF"/>
    <w:rsid w:val="003A18E5"/>
    <w:rsid w:val="003A1E4D"/>
    <w:rsid w:val="003A2D9A"/>
    <w:rsid w:val="003A48B0"/>
    <w:rsid w:val="003A4A6D"/>
    <w:rsid w:val="003A5D78"/>
    <w:rsid w:val="003B0D63"/>
    <w:rsid w:val="003B2C57"/>
    <w:rsid w:val="003B3891"/>
    <w:rsid w:val="003B4873"/>
    <w:rsid w:val="003B576E"/>
    <w:rsid w:val="003B5BE6"/>
    <w:rsid w:val="003B616D"/>
    <w:rsid w:val="003B6201"/>
    <w:rsid w:val="003B6DA7"/>
    <w:rsid w:val="003C0B55"/>
    <w:rsid w:val="003C0D3D"/>
    <w:rsid w:val="003C20DB"/>
    <w:rsid w:val="003C28E0"/>
    <w:rsid w:val="003C2C0F"/>
    <w:rsid w:val="003C5903"/>
    <w:rsid w:val="003C6E73"/>
    <w:rsid w:val="003C7137"/>
    <w:rsid w:val="003C7E8A"/>
    <w:rsid w:val="003D04FA"/>
    <w:rsid w:val="003D4440"/>
    <w:rsid w:val="003D54EB"/>
    <w:rsid w:val="003D5510"/>
    <w:rsid w:val="003D571D"/>
    <w:rsid w:val="003D6466"/>
    <w:rsid w:val="003D654A"/>
    <w:rsid w:val="003D6ED9"/>
    <w:rsid w:val="003E69FF"/>
    <w:rsid w:val="003F1564"/>
    <w:rsid w:val="003F17E0"/>
    <w:rsid w:val="003F401A"/>
    <w:rsid w:val="004009BA"/>
    <w:rsid w:val="00402D8C"/>
    <w:rsid w:val="00402E0B"/>
    <w:rsid w:val="00404112"/>
    <w:rsid w:val="00406B75"/>
    <w:rsid w:val="00412333"/>
    <w:rsid w:val="004126EE"/>
    <w:rsid w:val="00413602"/>
    <w:rsid w:val="00414954"/>
    <w:rsid w:val="00415395"/>
    <w:rsid w:val="00417D76"/>
    <w:rsid w:val="00421EFF"/>
    <w:rsid w:val="0042265E"/>
    <w:rsid w:val="00423122"/>
    <w:rsid w:val="00425664"/>
    <w:rsid w:val="0042695A"/>
    <w:rsid w:val="00427BC2"/>
    <w:rsid w:val="004311F1"/>
    <w:rsid w:val="00435C7C"/>
    <w:rsid w:val="00436CE2"/>
    <w:rsid w:val="00437F70"/>
    <w:rsid w:val="004405DC"/>
    <w:rsid w:val="0044112A"/>
    <w:rsid w:val="00445982"/>
    <w:rsid w:val="00446455"/>
    <w:rsid w:val="00446FF7"/>
    <w:rsid w:val="00453B14"/>
    <w:rsid w:val="00454840"/>
    <w:rsid w:val="00456D0E"/>
    <w:rsid w:val="00457356"/>
    <w:rsid w:val="0046067B"/>
    <w:rsid w:val="00460DB1"/>
    <w:rsid w:val="0046220E"/>
    <w:rsid w:val="00463EF4"/>
    <w:rsid w:val="0046439B"/>
    <w:rsid w:val="00465CD6"/>
    <w:rsid w:val="00465D79"/>
    <w:rsid w:val="004660A4"/>
    <w:rsid w:val="004674A4"/>
    <w:rsid w:val="00467B42"/>
    <w:rsid w:val="004730E6"/>
    <w:rsid w:val="004734C6"/>
    <w:rsid w:val="00473C39"/>
    <w:rsid w:val="00475F9F"/>
    <w:rsid w:val="00476609"/>
    <w:rsid w:val="00481489"/>
    <w:rsid w:val="00481DFD"/>
    <w:rsid w:val="00483016"/>
    <w:rsid w:val="00484E3A"/>
    <w:rsid w:val="00485E6B"/>
    <w:rsid w:val="00486EFC"/>
    <w:rsid w:val="004872F0"/>
    <w:rsid w:val="00490259"/>
    <w:rsid w:val="00491D9A"/>
    <w:rsid w:val="00496C53"/>
    <w:rsid w:val="004A04E7"/>
    <w:rsid w:val="004A2711"/>
    <w:rsid w:val="004A3719"/>
    <w:rsid w:val="004A4D56"/>
    <w:rsid w:val="004B004E"/>
    <w:rsid w:val="004B267D"/>
    <w:rsid w:val="004B6163"/>
    <w:rsid w:val="004B64BD"/>
    <w:rsid w:val="004B6C36"/>
    <w:rsid w:val="004B74E3"/>
    <w:rsid w:val="004C5C4F"/>
    <w:rsid w:val="004C650C"/>
    <w:rsid w:val="004C7504"/>
    <w:rsid w:val="004D0300"/>
    <w:rsid w:val="004D0940"/>
    <w:rsid w:val="004D0C43"/>
    <w:rsid w:val="004D5906"/>
    <w:rsid w:val="004D7152"/>
    <w:rsid w:val="004D7209"/>
    <w:rsid w:val="004E0943"/>
    <w:rsid w:val="004E0C67"/>
    <w:rsid w:val="004E0E9D"/>
    <w:rsid w:val="004E12AA"/>
    <w:rsid w:val="004E3A28"/>
    <w:rsid w:val="004E49E6"/>
    <w:rsid w:val="004E5BB4"/>
    <w:rsid w:val="004E75EE"/>
    <w:rsid w:val="004E766E"/>
    <w:rsid w:val="004F104C"/>
    <w:rsid w:val="004F1ACE"/>
    <w:rsid w:val="004F61A8"/>
    <w:rsid w:val="004F6CF7"/>
    <w:rsid w:val="004F6D6C"/>
    <w:rsid w:val="00500097"/>
    <w:rsid w:val="005006F3"/>
    <w:rsid w:val="00501126"/>
    <w:rsid w:val="00503077"/>
    <w:rsid w:val="00504835"/>
    <w:rsid w:val="00504CC3"/>
    <w:rsid w:val="00504FC4"/>
    <w:rsid w:val="00510949"/>
    <w:rsid w:val="00510D82"/>
    <w:rsid w:val="00510E2E"/>
    <w:rsid w:val="005177FC"/>
    <w:rsid w:val="0052239A"/>
    <w:rsid w:val="00522F2D"/>
    <w:rsid w:val="005231AF"/>
    <w:rsid w:val="005251E0"/>
    <w:rsid w:val="00530028"/>
    <w:rsid w:val="005349B5"/>
    <w:rsid w:val="00540C55"/>
    <w:rsid w:val="00541EE7"/>
    <w:rsid w:val="005425BF"/>
    <w:rsid w:val="00542812"/>
    <w:rsid w:val="005431FF"/>
    <w:rsid w:val="00544B36"/>
    <w:rsid w:val="00550316"/>
    <w:rsid w:val="005526CB"/>
    <w:rsid w:val="005536BF"/>
    <w:rsid w:val="00554352"/>
    <w:rsid w:val="00555424"/>
    <w:rsid w:val="0055573C"/>
    <w:rsid w:val="0055652B"/>
    <w:rsid w:val="0056144A"/>
    <w:rsid w:val="00561816"/>
    <w:rsid w:val="00562DEA"/>
    <w:rsid w:val="00576443"/>
    <w:rsid w:val="00576A47"/>
    <w:rsid w:val="00576A8C"/>
    <w:rsid w:val="0057758F"/>
    <w:rsid w:val="005779FA"/>
    <w:rsid w:val="00582125"/>
    <w:rsid w:val="0058495C"/>
    <w:rsid w:val="00590327"/>
    <w:rsid w:val="0059217D"/>
    <w:rsid w:val="005926BE"/>
    <w:rsid w:val="00594C09"/>
    <w:rsid w:val="00595F40"/>
    <w:rsid w:val="00596FCD"/>
    <w:rsid w:val="005A0239"/>
    <w:rsid w:val="005A060C"/>
    <w:rsid w:val="005A1411"/>
    <w:rsid w:val="005A228C"/>
    <w:rsid w:val="005A2B6A"/>
    <w:rsid w:val="005A3576"/>
    <w:rsid w:val="005A3D22"/>
    <w:rsid w:val="005A3D92"/>
    <w:rsid w:val="005A496E"/>
    <w:rsid w:val="005A4E12"/>
    <w:rsid w:val="005A566C"/>
    <w:rsid w:val="005A6754"/>
    <w:rsid w:val="005B0652"/>
    <w:rsid w:val="005B1CA5"/>
    <w:rsid w:val="005B23AC"/>
    <w:rsid w:val="005B47CB"/>
    <w:rsid w:val="005B4AB4"/>
    <w:rsid w:val="005B7101"/>
    <w:rsid w:val="005B730F"/>
    <w:rsid w:val="005B7D3F"/>
    <w:rsid w:val="005C18B1"/>
    <w:rsid w:val="005C316A"/>
    <w:rsid w:val="005C54F8"/>
    <w:rsid w:val="005C5EFD"/>
    <w:rsid w:val="005C66D3"/>
    <w:rsid w:val="005C71D6"/>
    <w:rsid w:val="005D153F"/>
    <w:rsid w:val="005D3301"/>
    <w:rsid w:val="005D724D"/>
    <w:rsid w:val="005E30B0"/>
    <w:rsid w:val="005E39FC"/>
    <w:rsid w:val="005E7888"/>
    <w:rsid w:val="005F035A"/>
    <w:rsid w:val="005F1DD0"/>
    <w:rsid w:val="005F2FC3"/>
    <w:rsid w:val="005F32F9"/>
    <w:rsid w:val="005F337E"/>
    <w:rsid w:val="005F4266"/>
    <w:rsid w:val="005F77DB"/>
    <w:rsid w:val="006005EB"/>
    <w:rsid w:val="00602E46"/>
    <w:rsid w:val="00602FAA"/>
    <w:rsid w:val="00606655"/>
    <w:rsid w:val="0061093A"/>
    <w:rsid w:val="006109FF"/>
    <w:rsid w:val="00612161"/>
    <w:rsid w:val="006137A4"/>
    <w:rsid w:val="006143B2"/>
    <w:rsid w:val="00622162"/>
    <w:rsid w:val="00622857"/>
    <w:rsid w:val="00625A06"/>
    <w:rsid w:val="00626273"/>
    <w:rsid w:val="006267E2"/>
    <w:rsid w:val="00627BDE"/>
    <w:rsid w:val="00634C2B"/>
    <w:rsid w:val="00636091"/>
    <w:rsid w:val="00641924"/>
    <w:rsid w:val="00641DA4"/>
    <w:rsid w:val="006438A1"/>
    <w:rsid w:val="00643F39"/>
    <w:rsid w:val="006446A2"/>
    <w:rsid w:val="00646645"/>
    <w:rsid w:val="006476F0"/>
    <w:rsid w:val="00647C6B"/>
    <w:rsid w:val="006527D0"/>
    <w:rsid w:val="00655F23"/>
    <w:rsid w:val="00656A8E"/>
    <w:rsid w:val="006570E3"/>
    <w:rsid w:val="00657B07"/>
    <w:rsid w:val="00660D3D"/>
    <w:rsid w:val="00661EB8"/>
    <w:rsid w:val="006623D7"/>
    <w:rsid w:val="00663008"/>
    <w:rsid w:val="006640AD"/>
    <w:rsid w:val="00666CD7"/>
    <w:rsid w:val="00670F35"/>
    <w:rsid w:val="00672327"/>
    <w:rsid w:val="0067770F"/>
    <w:rsid w:val="00677E62"/>
    <w:rsid w:val="00680496"/>
    <w:rsid w:val="00681BB2"/>
    <w:rsid w:val="006845B3"/>
    <w:rsid w:val="00685BC8"/>
    <w:rsid w:val="0068649E"/>
    <w:rsid w:val="006864FD"/>
    <w:rsid w:val="00687547"/>
    <w:rsid w:val="00687D4A"/>
    <w:rsid w:val="00691238"/>
    <w:rsid w:val="0069309C"/>
    <w:rsid w:val="00694060"/>
    <w:rsid w:val="0069554C"/>
    <w:rsid w:val="00697041"/>
    <w:rsid w:val="006A01E6"/>
    <w:rsid w:val="006A252B"/>
    <w:rsid w:val="006A6EE7"/>
    <w:rsid w:val="006A7608"/>
    <w:rsid w:val="006A7D4F"/>
    <w:rsid w:val="006A7F88"/>
    <w:rsid w:val="006B0420"/>
    <w:rsid w:val="006B0815"/>
    <w:rsid w:val="006B1FBB"/>
    <w:rsid w:val="006B380A"/>
    <w:rsid w:val="006B3DE1"/>
    <w:rsid w:val="006B41E1"/>
    <w:rsid w:val="006C0C92"/>
    <w:rsid w:val="006C1E80"/>
    <w:rsid w:val="006C3853"/>
    <w:rsid w:val="006D1BFC"/>
    <w:rsid w:val="006D24A0"/>
    <w:rsid w:val="006D546E"/>
    <w:rsid w:val="006D5894"/>
    <w:rsid w:val="006D7842"/>
    <w:rsid w:val="006E15C4"/>
    <w:rsid w:val="006E25C3"/>
    <w:rsid w:val="006E5FB0"/>
    <w:rsid w:val="006E60E3"/>
    <w:rsid w:val="006E72BE"/>
    <w:rsid w:val="006F1ECC"/>
    <w:rsid w:val="006F2173"/>
    <w:rsid w:val="006F3C94"/>
    <w:rsid w:val="006F41A7"/>
    <w:rsid w:val="006F5CE9"/>
    <w:rsid w:val="006F79BF"/>
    <w:rsid w:val="0070062A"/>
    <w:rsid w:val="00701CC9"/>
    <w:rsid w:val="00702D0E"/>
    <w:rsid w:val="007049B4"/>
    <w:rsid w:val="00704E95"/>
    <w:rsid w:val="00707B86"/>
    <w:rsid w:val="00711032"/>
    <w:rsid w:val="00711A5B"/>
    <w:rsid w:val="00712F16"/>
    <w:rsid w:val="00713693"/>
    <w:rsid w:val="00720B3A"/>
    <w:rsid w:val="00730096"/>
    <w:rsid w:val="00735028"/>
    <w:rsid w:val="0073581D"/>
    <w:rsid w:val="00736C8B"/>
    <w:rsid w:val="0073707B"/>
    <w:rsid w:val="00737942"/>
    <w:rsid w:val="00742EE4"/>
    <w:rsid w:val="00746DAE"/>
    <w:rsid w:val="007472CF"/>
    <w:rsid w:val="007506C3"/>
    <w:rsid w:val="007513B5"/>
    <w:rsid w:val="0075190A"/>
    <w:rsid w:val="007530FC"/>
    <w:rsid w:val="00753DC7"/>
    <w:rsid w:val="0075504B"/>
    <w:rsid w:val="00756A12"/>
    <w:rsid w:val="0075786A"/>
    <w:rsid w:val="00761D24"/>
    <w:rsid w:val="007622AA"/>
    <w:rsid w:val="00762E4E"/>
    <w:rsid w:val="00764844"/>
    <w:rsid w:val="007663EF"/>
    <w:rsid w:val="007668EA"/>
    <w:rsid w:val="00772981"/>
    <w:rsid w:val="00772F10"/>
    <w:rsid w:val="007732A0"/>
    <w:rsid w:val="007744E5"/>
    <w:rsid w:val="00774A08"/>
    <w:rsid w:val="00775E54"/>
    <w:rsid w:val="00775E5A"/>
    <w:rsid w:val="00781E05"/>
    <w:rsid w:val="007836E6"/>
    <w:rsid w:val="007838AB"/>
    <w:rsid w:val="00783FDD"/>
    <w:rsid w:val="00786368"/>
    <w:rsid w:val="00786E1D"/>
    <w:rsid w:val="0078720F"/>
    <w:rsid w:val="00787763"/>
    <w:rsid w:val="00787ACE"/>
    <w:rsid w:val="0079003F"/>
    <w:rsid w:val="00790989"/>
    <w:rsid w:val="007954AD"/>
    <w:rsid w:val="00796ABA"/>
    <w:rsid w:val="0079756C"/>
    <w:rsid w:val="007A0CE7"/>
    <w:rsid w:val="007A235F"/>
    <w:rsid w:val="007A4062"/>
    <w:rsid w:val="007B04FB"/>
    <w:rsid w:val="007B0DE8"/>
    <w:rsid w:val="007B2C13"/>
    <w:rsid w:val="007B558F"/>
    <w:rsid w:val="007C11D8"/>
    <w:rsid w:val="007C494C"/>
    <w:rsid w:val="007C4BF3"/>
    <w:rsid w:val="007C52CC"/>
    <w:rsid w:val="007C6B00"/>
    <w:rsid w:val="007D01B3"/>
    <w:rsid w:val="007D04B4"/>
    <w:rsid w:val="007D0E74"/>
    <w:rsid w:val="007D1BFF"/>
    <w:rsid w:val="007D37FE"/>
    <w:rsid w:val="007D44E3"/>
    <w:rsid w:val="007D4906"/>
    <w:rsid w:val="007D6C99"/>
    <w:rsid w:val="007E1119"/>
    <w:rsid w:val="007E21D1"/>
    <w:rsid w:val="007E2527"/>
    <w:rsid w:val="007E4297"/>
    <w:rsid w:val="007E4964"/>
    <w:rsid w:val="007E50A2"/>
    <w:rsid w:val="007E552B"/>
    <w:rsid w:val="007E5F0F"/>
    <w:rsid w:val="007F0707"/>
    <w:rsid w:val="007F0815"/>
    <w:rsid w:val="007F0D6C"/>
    <w:rsid w:val="007F10EA"/>
    <w:rsid w:val="007F268D"/>
    <w:rsid w:val="007F3C20"/>
    <w:rsid w:val="007F63D9"/>
    <w:rsid w:val="0080151F"/>
    <w:rsid w:val="008020FF"/>
    <w:rsid w:val="00803264"/>
    <w:rsid w:val="008044C5"/>
    <w:rsid w:val="00804500"/>
    <w:rsid w:val="00805084"/>
    <w:rsid w:val="008057B2"/>
    <w:rsid w:val="0080711C"/>
    <w:rsid w:val="00807A32"/>
    <w:rsid w:val="00812A19"/>
    <w:rsid w:val="00814054"/>
    <w:rsid w:val="008154CA"/>
    <w:rsid w:val="0081647B"/>
    <w:rsid w:val="00817766"/>
    <w:rsid w:val="00820105"/>
    <w:rsid w:val="008244E3"/>
    <w:rsid w:val="00824514"/>
    <w:rsid w:val="00826C9F"/>
    <w:rsid w:val="00827BC3"/>
    <w:rsid w:val="00830354"/>
    <w:rsid w:val="0083458D"/>
    <w:rsid w:val="00834C32"/>
    <w:rsid w:val="008411CB"/>
    <w:rsid w:val="008423A3"/>
    <w:rsid w:val="00844790"/>
    <w:rsid w:val="008470E8"/>
    <w:rsid w:val="00847382"/>
    <w:rsid w:val="008475B9"/>
    <w:rsid w:val="00850CF3"/>
    <w:rsid w:val="00850D8B"/>
    <w:rsid w:val="008512DA"/>
    <w:rsid w:val="008553B5"/>
    <w:rsid w:val="00855CC2"/>
    <w:rsid w:val="008616AB"/>
    <w:rsid w:val="0086280D"/>
    <w:rsid w:val="0086502F"/>
    <w:rsid w:val="00865A83"/>
    <w:rsid w:val="008660AA"/>
    <w:rsid w:val="008704C3"/>
    <w:rsid w:val="0087211B"/>
    <w:rsid w:val="00873A0D"/>
    <w:rsid w:val="00873BE1"/>
    <w:rsid w:val="00873EA4"/>
    <w:rsid w:val="00873F36"/>
    <w:rsid w:val="00874562"/>
    <w:rsid w:val="00880181"/>
    <w:rsid w:val="0088137E"/>
    <w:rsid w:val="008825EB"/>
    <w:rsid w:val="0088276D"/>
    <w:rsid w:val="00883942"/>
    <w:rsid w:val="0088474C"/>
    <w:rsid w:val="008853D3"/>
    <w:rsid w:val="00887548"/>
    <w:rsid w:val="008877C7"/>
    <w:rsid w:val="008909E4"/>
    <w:rsid w:val="00891F06"/>
    <w:rsid w:val="00895B46"/>
    <w:rsid w:val="008A32B5"/>
    <w:rsid w:val="008A3411"/>
    <w:rsid w:val="008A3598"/>
    <w:rsid w:val="008A3F08"/>
    <w:rsid w:val="008B18D7"/>
    <w:rsid w:val="008B1D84"/>
    <w:rsid w:val="008B44AA"/>
    <w:rsid w:val="008B5C99"/>
    <w:rsid w:val="008B6CC2"/>
    <w:rsid w:val="008B7C74"/>
    <w:rsid w:val="008C0106"/>
    <w:rsid w:val="008C0225"/>
    <w:rsid w:val="008C0BE3"/>
    <w:rsid w:val="008C1ABC"/>
    <w:rsid w:val="008C24D7"/>
    <w:rsid w:val="008C4897"/>
    <w:rsid w:val="008C522A"/>
    <w:rsid w:val="008C5320"/>
    <w:rsid w:val="008C7556"/>
    <w:rsid w:val="008D3149"/>
    <w:rsid w:val="008D3F97"/>
    <w:rsid w:val="008D67DE"/>
    <w:rsid w:val="008E238F"/>
    <w:rsid w:val="008E2EB5"/>
    <w:rsid w:val="008E4C2E"/>
    <w:rsid w:val="008E546F"/>
    <w:rsid w:val="008E67A3"/>
    <w:rsid w:val="008E77FE"/>
    <w:rsid w:val="008F0E1B"/>
    <w:rsid w:val="008F1B0C"/>
    <w:rsid w:val="008F2B27"/>
    <w:rsid w:val="008F53DC"/>
    <w:rsid w:val="008F74F8"/>
    <w:rsid w:val="00903A14"/>
    <w:rsid w:val="00906551"/>
    <w:rsid w:val="0090710D"/>
    <w:rsid w:val="00907954"/>
    <w:rsid w:val="00911FCE"/>
    <w:rsid w:val="00913C36"/>
    <w:rsid w:val="0091409B"/>
    <w:rsid w:val="009164B4"/>
    <w:rsid w:val="00920360"/>
    <w:rsid w:val="009214A3"/>
    <w:rsid w:val="00923042"/>
    <w:rsid w:val="00924441"/>
    <w:rsid w:val="00924727"/>
    <w:rsid w:val="00924797"/>
    <w:rsid w:val="00930C12"/>
    <w:rsid w:val="00933285"/>
    <w:rsid w:val="009332E1"/>
    <w:rsid w:val="009348AE"/>
    <w:rsid w:val="00942817"/>
    <w:rsid w:val="009434EC"/>
    <w:rsid w:val="00944933"/>
    <w:rsid w:val="00945534"/>
    <w:rsid w:val="00947001"/>
    <w:rsid w:val="00947639"/>
    <w:rsid w:val="00951AAB"/>
    <w:rsid w:val="009529A2"/>
    <w:rsid w:val="00952A91"/>
    <w:rsid w:val="00953149"/>
    <w:rsid w:val="009532A7"/>
    <w:rsid w:val="0095347E"/>
    <w:rsid w:val="009534E9"/>
    <w:rsid w:val="00955D5C"/>
    <w:rsid w:val="009568C7"/>
    <w:rsid w:val="00957938"/>
    <w:rsid w:val="0096049C"/>
    <w:rsid w:val="009625C8"/>
    <w:rsid w:val="009627D7"/>
    <w:rsid w:val="00962BC4"/>
    <w:rsid w:val="009631ED"/>
    <w:rsid w:val="0096434B"/>
    <w:rsid w:val="00964B20"/>
    <w:rsid w:val="00965013"/>
    <w:rsid w:val="00965D01"/>
    <w:rsid w:val="0096652E"/>
    <w:rsid w:val="0097752A"/>
    <w:rsid w:val="00977C90"/>
    <w:rsid w:val="00980254"/>
    <w:rsid w:val="009817A3"/>
    <w:rsid w:val="00984E3C"/>
    <w:rsid w:val="00985EB0"/>
    <w:rsid w:val="00986F42"/>
    <w:rsid w:val="009920D3"/>
    <w:rsid w:val="00994AB9"/>
    <w:rsid w:val="00995DA2"/>
    <w:rsid w:val="0099627D"/>
    <w:rsid w:val="009A01F6"/>
    <w:rsid w:val="009A5DE7"/>
    <w:rsid w:val="009A74A0"/>
    <w:rsid w:val="009B3D12"/>
    <w:rsid w:val="009B4117"/>
    <w:rsid w:val="009B5447"/>
    <w:rsid w:val="009B6C0D"/>
    <w:rsid w:val="009B6D74"/>
    <w:rsid w:val="009B75C3"/>
    <w:rsid w:val="009C024D"/>
    <w:rsid w:val="009C1B4D"/>
    <w:rsid w:val="009C72FB"/>
    <w:rsid w:val="009D1656"/>
    <w:rsid w:val="009D320B"/>
    <w:rsid w:val="009D64A2"/>
    <w:rsid w:val="009D7110"/>
    <w:rsid w:val="009D7144"/>
    <w:rsid w:val="009E0120"/>
    <w:rsid w:val="009E0B3B"/>
    <w:rsid w:val="009E309D"/>
    <w:rsid w:val="009E34FA"/>
    <w:rsid w:val="009E62EE"/>
    <w:rsid w:val="009E64FC"/>
    <w:rsid w:val="009E6A8C"/>
    <w:rsid w:val="009E6D82"/>
    <w:rsid w:val="009E6FDA"/>
    <w:rsid w:val="009E7310"/>
    <w:rsid w:val="009E7AB7"/>
    <w:rsid w:val="009F23D3"/>
    <w:rsid w:val="009F404A"/>
    <w:rsid w:val="009F4AB8"/>
    <w:rsid w:val="009F6B98"/>
    <w:rsid w:val="00A02094"/>
    <w:rsid w:val="00A021EF"/>
    <w:rsid w:val="00A02CBB"/>
    <w:rsid w:val="00A048ED"/>
    <w:rsid w:val="00A04EE8"/>
    <w:rsid w:val="00A057C7"/>
    <w:rsid w:val="00A07BD8"/>
    <w:rsid w:val="00A07CB0"/>
    <w:rsid w:val="00A10844"/>
    <w:rsid w:val="00A14B21"/>
    <w:rsid w:val="00A14DD4"/>
    <w:rsid w:val="00A154CF"/>
    <w:rsid w:val="00A16729"/>
    <w:rsid w:val="00A21267"/>
    <w:rsid w:val="00A21B1C"/>
    <w:rsid w:val="00A23A96"/>
    <w:rsid w:val="00A24AA3"/>
    <w:rsid w:val="00A25770"/>
    <w:rsid w:val="00A25816"/>
    <w:rsid w:val="00A3181C"/>
    <w:rsid w:val="00A31915"/>
    <w:rsid w:val="00A32244"/>
    <w:rsid w:val="00A35971"/>
    <w:rsid w:val="00A37963"/>
    <w:rsid w:val="00A37A89"/>
    <w:rsid w:val="00A42BF6"/>
    <w:rsid w:val="00A4514D"/>
    <w:rsid w:val="00A510A1"/>
    <w:rsid w:val="00A52231"/>
    <w:rsid w:val="00A52479"/>
    <w:rsid w:val="00A5432C"/>
    <w:rsid w:val="00A54623"/>
    <w:rsid w:val="00A546E8"/>
    <w:rsid w:val="00A615B0"/>
    <w:rsid w:val="00A61858"/>
    <w:rsid w:val="00A62261"/>
    <w:rsid w:val="00A71A7E"/>
    <w:rsid w:val="00A73447"/>
    <w:rsid w:val="00A74E7C"/>
    <w:rsid w:val="00A77593"/>
    <w:rsid w:val="00A800DA"/>
    <w:rsid w:val="00A84009"/>
    <w:rsid w:val="00A846ED"/>
    <w:rsid w:val="00A862AB"/>
    <w:rsid w:val="00A86B3D"/>
    <w:rsid w:val="00A87336"/>
    <w:rsid w:val="00A87501"/>
    <w:rsid w:val="00A87619"/>
    <w:rsid w:val="00A91307"/>
    <w:rsid w:val="00A93D5E"/>
    <w:rsid w:val="00A9465F"/>
    <w:rsid w:val="00A95C13"/>
    <w:rsid w:val="00A96B0E"/>
    <w:rsid w:val="00A97CF6"/>
    <w:rsid w:val="00AA02D6"/>
    <w:rsid w:val="00AA170F"/>
    <w:rsid w:val="00AA302D"/>
    <w:rsid w:val="00AA4C98"/>
    <w:rsid w:val="00AA554F"/>
    <w:rsid w:val="00AA5DFD"/>
    <w:rsid w:val="00AA647D"/>
    <w:rsid w:val="00AB366D"/>
    <w:rsid w:val="00AB3C64"/>
    <w:rsid w:val="00AB4F50"/>
    <w:rsid w:val="00AB5FA1"/>
    <w:rsid w:val="00AC4DB5"/>
    <w:rsid w:val="00AC6C1C"/>
    <w:rsid w:val="00AD7A6E"/>
    <w:rsid w:val="00AE00AF"/>
    <w:rsid w:val="00AE6F3A"/>
    <w:rsid w:val="00AF6682"/>
    <w:rsid w:val="00B00968"/>
    <w:rsid w:val="00B00C3F"/>
    <w:rsid w:val="00B02DFA"/>
    <w:rsid w:val="00B03AE4"/>
    <w:rsid w:val="00B07C41"/>
    <w:rsid w:val="00B10325"/>
    <w:rsid w:val="00B15885"/>
    <w:rsid w:val="00B15CB3"/>
    <w:rsid w:val="00B1703A"/>
    <w:rsid w:val="00B17095"/>
    <w:rsid w:val="00B17C0B"/>
    <w:rsid w:val="00B260AA"/>
    <w:rsid w:val="00B27DAD"/>
    <w:rsid w:val="00B31AC9"/>
    <w:rsid w:val="00B31C76"/>
    <w:rsid w:val="00B34249"/>
    <w:rsid w:val="00B3474B"/>
    <w:rsid w:val="00B35D37"/>
    <w:rsid w:val="00B361BD"/>
    <w:rsid w:val="00B369AC"/>
    <w:rsid w:val="00B3742E"/>
    <w:rsid w:val="00B37CB1"/>
    <w:rsid w:val="00B403A7"/>
    <w:rsid w:val="00B40469"/>
    <w:rsid w:val="00B415EF"/>
    <w:rsid w:val="00B424AB"/>
    <w:rsid w:val="00B461A3"/>
    <w:rsid w:val="00B46516"/>
    <w:rsid w:val="00B4721C"/>
    <w:rsid w:val="00B47581"/>
    <w:rsid w:val="00B51B81"/>
    <w:rsid w:val="00B51E2E"/>
    <w:rsid w:val="00B527CE"/>
    <w:rsid w:val="00B5628F"/>
    <w:rsid w:val="00B57533"/>
    <w:rsid w:val="00B637B6"/>
    <w:rsid w:val="00B66059"/>
    <w:rsid w:val="00B6788B"/>
    <w:rsid w:val="00B70736"/>
    <w:rsid w:val="00B72507"/>
    <w:rsid w:val="00B759C7"/>
    <w:rsid w:val="00B777EC"/>
    <w:rsid w:val="00B80361"/>
    <w:rsid w:val="00B844B3"/>
    <w:rsid w:val="00B873BA"/>
    <w:rsid w:val="00B90029"/>
    <w:rsid w:val="00B90F88"/>
    <w:rsid w:val="00B917FB"/>
    <w:rsid w:val="00B9184D"/>
    <w:rsid w:val="00B93751"/>
    <w:rsid w:val="00B9457F"/>
    <w:rsid w:val="00B956D4"/>
    <w:rsid w:val="00B95F53"/>
    <w:rsid w:val="00B97822"/>
    <w:rsid w:val="00BA4C99"/>
    <w:rsid w:val="00BB3697"/>
    <w:rsid w:val="00BB3AFE"/>
    <w:rsid w:val="00BB4BCA"/>
    <w:rsid w:val="00BB544E"/>
    <w:rsid w:val="00BB64DC"/>
    <w:rsid w:val="00BB7A13"/>
    <w:rsid w:val="00BB7DA0"/>
    <w:rsid w:val="00BC5A32"/>
    <w:rsid w:val="00BC5EFA"/>
    <w:rsid w:val="00BD11D4"/>
    <w:rsid w:val="00BD1FDA"/>
    <w:rsid w:val="00BD3E1F"/>
    <w:rsid w:val="00BD4659"/>
    <w:rsid w:val="00BD5A1C"/>
    <w:rsid w:val="00BD645D"/>
    <w:rsid w:val="00BE2645"/>
    <w:rsid w:val="00BE2DA9"/>
    <w:rsid w:val="00BE4017"/>
    <w:rsid w:val="00BE4794"/>
    <w:rsid w:val="00BE4ADC"/>
    <w:rsid w:val="00BE799D"/>
    <w:rsid w:val="00BF1392"/>
    <w:rsid w:val="00BF3103"/>
    <w:rsid w:val="00BF3266"/>
    <w:rsid w:val="00BF3806"/>
    <w:rsid w:val="00BF42C6"/>
    <w:rsid w:val="00BF4D3C"/>
    <w:rsid w:val="00BF62C6"/>
    <w:rsid w:val="00C00149"/>
    <w:rsid w:val="00C015FC"/>
    <w:rsid w:val="00C0407D"/>
    <w:rsid w:val="00C04462"/>
    <w:rsid w:val="00C06536"/>
    <w:rsid w:val="00C075D0"/>
    <w:rsid w:val="00C07E2C"/>
    <w:rsid w:val="00C1165A"/>
    <w:rsid w:val="00C11B4D"/>
    <w:rsid w:val="00C1404A"/>
    <w:rsid w:val="00C16749"/>
    <w:rsid w:val="00C167F2"/>
    <w:rsid w:val="00C1778F"/>
    <w:rsid w:val="00C17C73"/>
    <w:rsid w:val="00C226D7"/>
    <w:rsid w:val="00C24E81"/>
    <w:rsid w:val="00C24FED"/>
    <w:rsid w:val="00C27162"/>
    <w:rsid w:val="00C30F34"/>
    <w:rsid w:val="00C31BBA"/>
    <w:rsid w:val="00C34E3C"/>
    <w:rsid w:val="00C37F69"/>
    <w:rsid w:val="00C413F4"/>
    <w:rsid w:val="00C42A2A"/>
    <w:rsid w:val="00C46F7B"/>
    <w:rsid w:val="00C52713"/>
    <w:rsid w:val="00C531BA"/>
    <w:rsid w:val="00C536FB"/>
    <w:rsid w:val="00C555E5"/>
    <w:rsid w:val="00C5616A"/>
    <w:rsid w:val="00C60E28"/>
    <w:rsid w:val="00C62B39"/>
    <w:rsid w:val="00C64AE5"/>
    <w:rsid w:val="00C678A7"/>
    <w:rsid w:val="00C67D50"/>
    <w:rsid w:val="00C71921"/>
    <w:rsid w:val="00C76074"/>
    <w:rsid w:val="00C76104"/>
    <w:rsid w:val="00C7690B"/>
    <w:rsid w:val="00C77A83"/>
    <w:rsid w:val="00C80FAC"/>
    <w:rsid w:val="00C81751"/>
    <w:rsid w:val="00C81E52"/>
    <w:rsid w:val="00C839EB"/>
    <w:rsid w:val="00C852D3"/>
    <w:rsid w:val="00C8540B"/>
    <w:rsid w:val="00C85F61"/>
    <w:rsid w:val="00C86F1A"/>
    <w:rsid w:val="00C87386"/>
    <w:rsid w:val="00C91EE6"/>
    <w:rsid w:val="00C93C80"/>
    <w:rsid w:val="00CA0422"/>
    <w:rsid w:val="00CA0699"/>
    <w:rsid w:val="00CA10B8"/>
    <w:rsid w:val="00CA275D"/>
    <w:rsid w:val="00CA3AA4"/>
    <w:rsid w:val="00CA3C63"/>
    <w:rsid w:val="00CA4681"/>
    <w:rsid w:val="00CA4D6F"/>
    <w:rsid w:val="00CA7C01"/>
    <w:rsid w:val="00CB1E53"/>
    <w:rsid w:val="00CB693F"/>
    <w:rsid w:val="00CC1C75"/>
    <w:rsid w:val="00CC29EB"/>
    <w:rsid w:val="00CC2F48"/>
    <w:rsid w:val="00CC498C"/>
    <w:rsid w:val="00CD00A9"/>
    <w:rsid w:val="00CE173A"/>
    <w:rsid w:val="00CE1A8D"/>
    <w:rsid w:val="00CE1D62"/>
    <w:rsid w:val="00CE2A4F"/>
    <w:rsid w:val="00CE302B"/>
    <w:rsid w:val="00CF222A"/>
    <w:rsid w:val="00CF6736"/>
    <w:rsid w:val="00CF6813"/>
    <w:rsid w:val="00CF6E5D"/>
    <w:rsid w:val="00CF73E8"/>
    <w:rsid w:val="00D0016A"/>
    <w:rsid w:val="00D009F4"/>
    <w:rsid w:val="00D04B6F"/>
    <w:rsid w:val="00D0729E"/>
    <w:rsid w:val="00D1060D"/>
    <w:rsid w:val="00D12D1B"/>
    <w:rsid w:val="00D130C9"/>
    <w:rsid w:val="00D13187"/>
    <w:rsid w:val="00D1340D"/>
    <w:rsid w:val="00D14F3B"/>
    <w:rsid w:val="00D15C21"/>
    <w:rsid w:val="00D15EF2"/>
    <w:rsid w:val="00D167C7"/>
    <w:rsid w:val="00D20418"/>
    <w:rsid w:val="00D217DE"/>
    <w:rsid w:val="00D30551"/>
    <w:rsid w:val="00D30716"/>
    <w:rsid w:val="00D31A32"/>
    <w:rsid w:val="00D32AC7"/>
    <w:rsid w:val="00D32ACE"/>
    <w:rsid w:val="00D346D8"/>
    <w:rsid w:val="00D36BAE"/>
    <w:rsid w:val="00D37BB9"/>
    <w:rsid w:val="00D42106"/>
    <w:rsid w:val="00D42E28"/>
    <w:rsid w:val="00D42FFB"/>
    <w:rsid w:val="00D43D8A"/>
    <w:rsid w:val="00D47577"/>
    <w:rsid w:val="00D50111"/>
    <w:rsid w:val="00D52625"/>
    <w:rsid w:val="00D5531E"/>
    <w:rsid w:val="00D560EB"/>
    <w:rsid w:val="00D564CB"/>
    <w:rsid w:val="00D61626"/>
    <w:rsid w:val="00D6180F"/>
    <w:rsid w:val="00D61B2B"/>
    <w:rsid w:val="00D61C0B"/>
    <w:rsid w:val="00D62FD6"/>
    <w:rsid w:val="00D64A93"/>
    <w:rsid w:val="00D64C6F"/>
    <w:rsid w:val="00D65739"/>
    <w:rsid w:val="00D66C89"/>
    <w:rsid w:val="00D67549"/>
    <w:rsid w:val="00D715E9"/>
    <w:rsid w:val="00D72BB8"/>
    <w:rsid w:val="00D7370A"/>
    <w:rsid w:val="00D75EAB"/>
    <w:rsid w:val="00D81481"/>
    <w:rsid w:val="00D8631C"/>
    <w:rsid w:val="00D87590"/>
    <w:rsid w:val="00D9094E"/>
    <w:rsid w:val="00D92E04"/>
    <w:rsid w:val="00D939AD"/>
    <w:rsid w:val="00D9491E"/>
    <w:rsid w:val="00D96385"/>
    <w:rsid w:val="00DA41F8"/>
    <w:rsid w:val="00DA5D85"/>
    <w:rsid w:val="00DA6616"/>
    <w:rsid w:val="00DA74C9"/>
    <w:rsid w:val="00DB08A8"/>
    <w:rsid w:val="00DB4D9E"/>
    <w:rsid w:val="00DB661B"/>
    <w:rsid w:val="00DB677B"/>
    <w:rsid w:val="00DC0500"/>
    <w:rsid w:val="00DC4B22"/>
    <w:rsid w:val="00DC766D"/>
    <w:rsid w:val="00DD0BC1"/>
    <w:rsid w:val="00DD199C"/>
    <w:rsid w:val="00DD3732"/>
    <w:rsid w:val="00DD37AF"/>
    <w:rsid w:val="00DD4075"/>
    <w:rsid w:val="00DD5F69"/>
    <w:rsid w:val="00DE0F1E"/>
    <w:rsid w:val="00DE1411"/>
    <w:rsid w:val="00DE24AF"/>
    <w:rsid w:val="00DE3255"/>
    <w:rsid w:val="00DE39AC"/>
    <w:rsid w:val="00DE4595"/>
    <w:rsid w:val="00DE4E8A"/>
    <w:rsid w:val="00DE552B"/>
    <w:rsid w:val="00DE648B"/>
    <w:rsid w:val="00DE67EE"/>
    <w:rsid w:val="00DF0FE9"/>
    <w:rsid w:val="00DF163F"/>
    <w:rsid w:val="00DF3825"/>
    <w:rsid w:val="00DF57B1"/>
    <w:rsid w:val="00E014D5"/>
    <w:rsid w:val="00E018E8"/>
    <w:rsid w:val="00E01B0A"/>
    <w:rsid w:val="00E020B1"/>
    <w:rsid w:val="00E0288D"/>
    <w:rsid w:val="00E0484C"/>
    <w:rsid w:val="00E04B63"/>
    <w:rsid w:val="00E04C47"/>
    <w:rsid w:val="00E05245"/>
    <w:rsid w:val="00E05DD1"/>
    <w:rsid w:val="00E07458"/>
    <w:rsid w:val="00E11516"/>
    <w:rsid w:val="00E142E5"/>
    <w:rsid w:val="00E15826"/>
    <w:rsid w:val="00E15A84"/>
    <w:rsid w:val="00E165C3"/>
    <w:rsid w:val="00E218B7"/>
    <w:rsid w:val="00E321A4"/>
    <w:rsid w:val="00E33165"/>
    <w:rsid w:val="00E3354B"/>
    <w:rsid w:val="00E33D79"/>
    <w:rsid w:val="00E34724"/>
    <w:rsid w:val="00E354E8"/>
    <w:rsid w:val="00E35C14"/>
    <w:rsid w:val="00E35EC8"/>
    <w:rsid w:val="00E423BD"/>
    <w:rsid w:val="00E42A34"/>
    <w:rsid w:val="00E4344A"/>
    <w:rsid w:val="00E44133"/>
    <w:rsid w:val="00E46833"/>
    <w:rsid w:val="00E524CF"/>
    <w:rsid w:val="00E54A08"/>
    <w:rsid w:val="00E5515E"/>
    <w:rsid w:val="00E61AE3"/>
    <w:rsid w:val="00E63108"/>
    <w:rsid w:val="00E63E3D"/>
    <w:rsid w:val="00E64B15"/>
    <w:rsid w:val="00E677F0"/>
    <w:rsid w:val="00E71D4C"/>
    <w:rsid w:val="00E7311B"/>
    <w:rsid w:val="00E73918"/>
    <w:rsid w:val="00E73F3F"/>
    <w:rsid w:val="00E75E6A"/>
    <w:rsid w:val="00E767D1"/>
    <w:rsid w:val="00E77943"/>
    <w:rsid w:val="00E82DBD"/>
    <w:rsid w:val="00E87EC2"/>
    <w:rsid w:val="00E90737"/>
    <w:rsid w:val="00E90BB3"/>
    <w:rsid w:val="00E90E7B"/>
    <w:rsid w:val="00E914B5"/>
    <w:rsid w:val="00E930F4"/>
    <w:rsid w:val="00E93D4B"/>
    <w:rsid w:val="00E95CD8"/>
    <w:rsid w:val="00E96B76"/>
    <w:rsid w:val="00E96D06"/>
    <w:rsid w:val="00E96E5D"/>
    <w:rsid w:val="00EA17C1"/>
    <w:rsid w:val="00EA2EAC"/>
    <w:rsid w:val="00EA622B"/>
    <w:rsid w:val="00EA7D64"/>
    <w:rsid w:val="00EB0A36"/>
    <w:rsid w:val="00EB1AE4"/>
    <w:rsid w:val="00EB28F9"/>
    <w:rsid w:val="00EB3858"/>
    <w:rsid w:val="00EB5EBC"/>
    <w:rsid w:val="00EC0B4F"/>
    <w:rsid w:val="00EC0B9A"/>
    <w:rsid w:val="00EC1927"/>
    <w:rsid w:val="00EC403C"/>
    <w:rsid w:val="00EC5C92"/>
    <w:rsid w:val="00ED0EF6"/>
    <w:rsid w:val="00ED16B2"/>
    <w:rsid w:val="00ED1E33"/>
    <w:rsid w:val="00ED28D9"/>
    <w:rsid w:val="00ED3D23"/>
    <w:rsid w:val="00ED4100"/>
    <w:rsid w:val="00ED4A12"/>
    <w:rsid w:val="00ED71A4"/>
    <w:rsid w:val="00EE31B0"/>
    <w:rsid w:val="00EE5155"/>
    <w:rsid w:val="00EE6DE6"/>
    <w:rsid w:val="00EF04E9"/>
    <w:rsid w:val="00EF20B7"/>
    <w:rsid w:val="00EF27FF"/>
    <w:rsid w:val="00EF6520"/>
    <w:rsid w:val="00EF6966"/>
    <w:rsid w:val="00EF7EBC"/>
    <w:rsid w:val="00F01CBF"/>
    <w:rsid w:val="00F02AB4"/>
    <w:rsid w:val="00F03846"/>
    <w:rsid w:val="00F03AAD"/>
    <w:rsid w:val="00F045D5"/>
    <w:rsid w:val="00F07B3C"/>
    <w:rsid w:val="00F12B86"/>
    <w:rsid w:val="00F12C6C"/>
    <w:rsid w:val="00F13DFD"/>
    <w:rsid w:val="00F16E26"/>
    <w:rsid w:val="00F2009F"/>
    <w:rsid w:val="00F2020A"/>
    <w:rsid w:val="00F2102C"/>
    <w:rsid w:val="00F220B5"/>
    <w:rsid w:val="00F23626"/>
    <w:rsid w:val="00F23895"/>
    <w:rsid w:val="00F24025"/>
    <w:rsid w:val="00F2716E"/>
    <w:rsid w:val="00F306F1"/>
    <w:rsid w:val="00F332D0"/>
    <w:rsid w:val="00F34667"/>
    <w:rsid w:val="00F359FA"/>
    <w:rsid w:val="00F436E2"/>
    <w:rsid w:val="00F4398A"/>
    <w:rsid w:val="00F44DEE"/>
    <w:rsid w:val="00F45A8C"/>
    <w:rsid w:val="00F46878"/>
    <w:rsid w:val="00F46AFD"/>
    <w:rsid w:val="00F52308"/>
    <w:rsid w:val="00F54D34"/>
    <w:rsid w:val="00F54E2F"/>
    <w:rsid w:val="00F56D36"/>
    <w:rsid w:val="00F61905"/>
    <w:rsid w:val="00F61CB5"/>
    <w:rsid w:val="00F625E4"/>
    <w:rsid w:val="00F62891"/>
    <w:rsid w:val="00F63DEA"/>
    <w:rsid w:val="00F67121"/>
    <w:rsid w:val="00F7112B"/>
    <w:rsid w:val="00F72076"/>
    <w:rsid w:val="00F75542"/>
    <w:rsid w:val="00F76785"/>
    <w:rsid w:val="00F76E7B"/>
    <w:rsid w:val="00F7726E"/>
    <w:rsid w:val="00F8427E"/>
    <w:rsid w:val="00F86F81"/>
    <w:rsid w:val="00F8774D"/>
    <w:rsid w:val="00F91368"/>
    <w:rsid w:val="00F913AD"/>
    <w:rsid w:val="00F9392B"/>
    <w:rsid w:val="00F9439C"/>
    <w:rsid w:val="00F94648"/>
    <w:rsid w:val="00F94856"/>
    <w:rsid w:val="00FA10C6"/>
    <w:rsid w:val="00FA29BA"/>
    <w:rsid w:val="00FA5A4E"/>
    <w:rsid w:val="00FA6105"/>
    <w:rsid w:val="00FA6281"/>
    <w:rsid w:val="00FA7845"/>
    <w:rsid w:val="00FB0388"/>
    <w:rsid w:val="00FB2FE3"/>
    <w:rsid w:val="00FB5B53"/>
    <w:rsid w:val="00FB5D59"/>
    <w:rsid w:val="00FB5DEC"/>
    <w:rsid w:val="00FB76E5"/>
    <w:rsid w:val="00FC2EBF"/>
    <w:rsid w:val="00FC3002"/>
    <w:rsid w:val="00FC417D"/>
    <w:rsid w:val="00FC4C2D"/>
    <w:rsid w:val="00FC668A"/>
    <w:rsid w:val="00FD1465"/>
    <w:rsid w:val="00FD2F34"/>
    <w:rsid w:val="00FD50E5"/>
    <w:rsid w:val="00FD556C"/>
    <w:rsid w:val="00FD56C3"/>
    <w:rsid w:val="00FD6041"/>
    <w:rsid w:val="00FD6A2B"/>
    <w:rsid w:val="00FD7E90"/>
    <w:rsid w:val="00FE16A0"/>
    <w:rsid w:val="00FE19B0"/>
    <w:rsid w:val="00FE2ABD"/>
    <w:rsid w:val="00FE6881"/>
    <w:rsid w:val="00FF48C0"/>
    <w:rsid w:val="00FF49E4"/>
    <w:rsid w:val="00FF768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9BB3C9"/>
  <w15:docId w15:val="{DE1E51A1-F8FF-43BE-B9B4-C1D0107DA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13DFD"/>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C64AE5"/>
    <w:pPr>
      <w:keepNext/>
      <w:keepLines/>
      <w:spacing w:before="240"/>
      <w:outlineLvl w:val="0"/>
    </w:pPr>
    <w:rPr>
      <w:rFonts w:eastAsiaTheme="majorEastAsia" w:cstheme="majorBidi"/>
      <w:b/>
      <w:bCs/>
      <w:sz w:val="22"/>
      <w:szCs w:val="28"/>
    </w:rPr>
  </w:style>
  <w:style w:type="paragraph" w:styleId="Nagwek2">
    <w:name w:val="heading 2"/>
    <w:basedOn w:val="Normalny"/>
    <w:next w:val="Normalny"/>
    <w:link w:val="Nagwek2Znak"/>
    <w:unhideWhenUsed/>
    <w:qFormat/>
    <w:rsid w:val="00A91307"/>
    <w:pPr>
      <w:keepNext/>
      <w:keepLines/>
      <w:numPr>
        <w:numId w:val="71"/>
      </w:numPr>
      <w:spacing w:before="360"/>
      <w:ind w:left="357" w:hanging="357"/>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Dot pt,Nagłowek 3"/>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uiPriority w:val="99"/>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rsid w:val="00C64AE5"/>
    <w:rPr>
      <w:rFonts w:ascii="Times New Roman" w:eastAsiaTheme="majorEastAsia" w:hAnsi="Times New Roman" w:cstheme="majorBidi"/>
      <w:b/>
      <w:bCs/>
      <w:szCs w:val="28"/>
      <w:lang w:eastAsia="pl-PL"/>
    </w:rPr>
  </w:style>
  <w:style w:type="character" w:customStyle="1" w:styleId="Nagwek2Znak">
    <w:name w:val="Nagłówek 2 Znak"/>
    <w:basedOn w:val="Domylnaczcionkaakapitu"/>
    <w:link w:val="Nagwek2"/>
    <w:rsid w:val="00A91307"/>
    <w:rPr>
      <w:rFonts w:ascii="Times New Roman" w:eastAsiaTheme="majorEastAsia"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0C028E"/>
    <w:pPr>
      <w:tabs>
        <w:tab w:val="left" w:pos="1100"/>
        <w:tab w:val="right" w:leader="dot" w:pos="9063"/>
      </w:tabs>
      <w:spacing w:after="100"/>
      <w:ind w:left="1134" w:right="569" w:hanging="1134"/>
      <w:jc w:val="both"/>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styleId="Nierozpoznanawzmianka">
    <w:name w:val="Unresolved Mention"/>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20"/>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5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21"/>
      </w:numPr>
      <w:spacing w:before="120" w:after="120"/>
      <w:jc w:val="both"/>
    </w:pPr>
    <w:rPr>
      <w:rFonts w:eastAsia="Calibri"/>
      <w:sz w:val="24"/>
      <w:szCs w:val="22"/>
      <w:lang w:eastAsia="en-GB"/>
    </w:rPr>
  </w:style>
  <w:style w:type="paragraph" w:customStyle="1" w:styleId="Tiret1">
    <w:name w:val="Tiret 1"/>
    <w:basedOn w:val="Normalny"/>
    <w:rsid w:val="00602FAA"/>
    <w:pPr>
      <w:numPr>
        <w:numId w:val="22"/>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23"/>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23"/>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23"/>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23"/>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24"/>
      </w:numPr>
      <w:contextualSpacing/>
    </w:pPr>
  </w:style>
  <w:style w:type="paragraph" w:styleId="Listapunktowana2">
    <w:name w:val="List Bullet 2"/>
    <w:basedOn w:val="Normalny"/>
    <w:uiPriority w:val="99"/>
    <w:unhideWhenUsed/>
    <w:rsid w:val="00602FAA"/>
    <w:pPr>
      <w:numPr>
        <w:numId w:val="25"/>
      </w:numPr>
      <w:contextualSpacing/>
    </w:pPr>
  </w:style>
  <w:style w:type="paragraph" w:styleId="Listapunktowana3">
    <w:name w:val="List Bullet 3"/>
    <w:basedOn w:val="Normalny"/>
    <w:uiPriority w:val="99"/>
    <w:unhideWhenUsed/>
    <w:rsid w:val="00602FAA"/>
    <w:pPr>
      <w:numPr>
        <w:numId w:val="26"/>
      </w:numPr>
      <w:contextualSpacing/>
    </w:pPr>
  </w:style>
  <w:style w:type="paragraph" w:styleId="Listapunktowana4">
    <w:name w:val="List Bullet 4"/>
    <w:basedOn w:val="Normalny"/>
    <w:uiPriority w:val="99"/>
    <w:unhideWhenUsed/>
    <w:rsid w:val="00602FAA"/>
    <w:pPr>
      <w:numPr>
        <w:numId w:val="27"/>
      </w:numPr>
      <w:contextualSpacing/>
    </w:pPr>
  </w:style>
  <w:style w:type="paragraph" w:styleId="Listapunktowana5">
    <w:name w:val="List Bullet 5"/>
    <w:basedOn w:val="Normalny"/>
    <w:uiPriority w:val="99"/>
    <w:unhideWhenUsed/>
    <w:rsid w:val="00602FAA"/>
    <w:pPr>
      <w:numPr>
        <w:numId w:val="28"/>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32"/>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
    <w:name w:val="Nierozpoznana wzmianka2"/>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semiHidden/>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 w:type="table" w:customStyle="1" w:styleId="Tabela-Siatka4">
    <w:name w:val="Tabela - Siatka4"/>
    <w:basedOn w:val="Standardowy"/>
    <w:next w:val="Tabela-Siatka"/>
    <w:uiPriority w:val="59"/>
    <w:rsid w:val="003D4440"/>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473908">
      <w:bodyDiv w:val="1"/>
      <w:marLeft w:val="0"/>
      <w:marRight w:val="0"/>
      <w:marTop w:val="0"/>
      <w:marBottom w:val="0"/>
      <w:divBdr>
        <w:top w:val="none" w:sz="0" w:space="0" w:color="auto"/>
        <w:left w:val="none" w:sz="0" w:space="0" w:color="auto"/>
        <w:bottom w:val="none" w:sz="0" w:space="0" w:color="auto"/>
        <w:right w:val="none" w:sz="0" w:space="0" w:color="auto"/>
      </w:divBdr>
    </w:div>
    <w:div w:id="160395038">
      <w:bodyDiv w:val="1"/>
      <w:marLeft w:val="0"/>
      <w:marRight w:val="0"/>
      <w:marTop w:val="0"/>
      <w:marBottom w:val="0"/>
      <w:divBdr>
        <w:top w:val="none" w:sz="0" w:space="0" w:color="auto"/>
        <w:left w:val="none" w:sz="0" w:space="0" w:color="auto"/>
        <w:bottom w:val="none" w:sz="0" w:space="0" w:color="auto"/>
        <w:right w:val="none" w:sz="0" w:space="0" w:color="auto"/>
      </w:divBdr>
    </w:div>
    <w:div w:id="476142921">
      <w:bodyDiv w:val="1"/>
      <w:marLeft w:val="0"/>
      <w:marRight w:val="0"/>
      <w:marTop w:val="0"/>
      <w:marBottom w:val="0"/>
      <w:divBdr>
        <w:top w:val="none" w:sz="0" w:space="0" w:color="auto"/>
        <w:left w:val="none" w:sz="0" w:space="0" w:color="auto"/>
        <w:bottom w:val="none" w:sz="0" w:space="0" w:color="auto"/>
        <w:right w:val="none" w:sz="0" w:space="0" w:color="auto"/>
      </w:divBdr>
    </w:div>
    <w:div w:id="552473311">
      <w:bodyDiv w:val="1"/>
      <w:marLeft w:val="0"/>
      <w:marRight w:val="0"/>
      <w:marTop w:val="0"/>
      <w:marBottom w:val="0"/>
      <w:divBdr>
        <w:top w:val="none" w:sz="0" w:space="0" w:color="auto"/>
        <w:left w:val="none" w:sz="0" w:space="0" w:color="auto"/>
        <w:bottom w:val="none" w:sz="0" w:space="0" w:color="auto"/>
        <w:right w:val="none" w:sz="0" w:space="0" w:color="auto"/>
      </w:divBdr>
    </w:div>
    <w:div w:id="645471960">
      <w:bodyDiv w:val="1"/>
      <w:marLeft w:val="0"/>
      <w:marRight w:val="0"/>
      <w:marTop w:val="0"/>
      <w:marBottom w:val="0"/>
      <w:divBdr>
        <w:top w:val="none" w:sz="0" w:space="0" w:color="auto"/>
        <w:left w:val="none" w:sz="0" w:space="0" w:color="auto"/>
        <w:bottom w:val="none" w:sz="0" w:space="0" w:color="auto"/>
        <w:right w:val="none" w:sz="0" w:space="0" w:color="auto"/>
      </w:divBdr>
    </w:div>
    <w:div w:id="785271805">
      <w:bodyDiv w:val="1"/>
      <w:marLeft w:val="0"/>
      <w:marRight w:val="0"/>
      <w:marTop w:val="0"/>
      <w:marBottom w:val="0"/>
      <w:divBdr>
        <w:top w:val="none" w:sz="0" w:space="0" w:color="auto"/>
        <w:left w:val="none" w:sz="0" w:space="0" w:color="auto"/>
        <w:bottom w:val="none" w:sz="0" w:space="0" w:color="auto"/>
        <w:right w:val="none" w:sz="0" w:space="0" w:color="auto"/>
      </w:divBdr>
    </w:div>
    <w:div w:id="900674317">
      <w:bodyDiv w:val="1"/>
      <w:marLeft w:val="0"/>
      <w:marRight w:val="0"/>
      <w:marTop w:val="0"/>
      <w:marBottom w:val="0"/>
      <w:divBdr>
        <w:top w:val="none" w:sz="0" w:space="0" w:color="auto"/>
        <w:left w:val="none" w:sz="0" w:space="0" w:color="auto"/>
        <w:bottom w:val="none" w:sz="0" w:space="0" w:color="auto"/>
        <w:right w:val="none" w:sz="0" w:space="0" w:color="auto"/>
      </w:divBdr>
    </w:div>
    <w:div w:id="1039162620">
      <w:bodyDiv w:val="1"/>
      <w:marLeft w:val="0"/>
      <w:marRight w:val="0"/>
      <w:marTop w:val="0"/>
      <w:marBottom w:val="0"/>
      <w:divBdr>
        <w:top w:val="none" w:sz="0" w:space="0" w:color="auto"/>
        <w:left w:val="none" w:sz="0" w:space="0" w:color="auto"/>
        <w:bottom w:val="none" w:sz="0" w:space="0" w:color="auto"/>
        <w:right w:val="none" w:sz="0" w:space="0" w:color="auto"/>
      </w:divBdr>
    </w:div>
    <w:div w:id="1565065852">
      <w:bodyDiv w:val="1"/>
      <w:marLeft w:val="0"/>
      <w:marRight w:val="0"/>
      <w:marTop w:val="0"/>
      <w:marBottom w:val="0"/>
      <w:divBdr>
        <w:top w:val="none" w:sz="0" w:space="0" w:color="auto"/>
        <w:left w:val="none" w:sz="0" w:space="0" w:color="auto"/>
        <w:bottom w:val="none" w:sz="0" w:space="0" w:color="auto"/>
        <w:right w:val="none" w:sz="0" w:space="0" w:color="auto"/>
      </w:divBdr>
    </w:div>
    <w:div w:id="1654524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fo.coig.biz" TargetMode="External"/><Relationship Id="rId18" Type="http://schemas.openxmlformats.org/officeDocument/2006/relationships/image" Target="media/image1.png"/><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hyperlink" Target="https://sip.legalis.pl/document-view.seam?documentId=mfrxilrxgazdgmjrhazc44dboaxdcmjwgm2tgmjr" TargetMode="External"/><Relationship Id="rId7" Type="http://schemas.openxmlformats.org/officeDocument/2006/relationships/settings" Target="settings.xml"/><Relationship Id="rId12" Type="http://schemas.openxmlformats.org/officeDocument/2006/relationships/hyperlink" Target="https://sip.legalis.pl/document-view.seam?documentId=mfrxilrxgazdgmjrhazc44dboaxdcmjwgm2tgmjr" TargetMode="External"/><Relationship Id="rId17" Type="http://schemas.openxmlformats.org/officeDocument/2006/relationships/footer" Target="footer1.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zgloszenie@coig.pl" TargetMode="External"/><Relationship Id="rId20" Type="http://schemas.openxmlformats.org/officeDocument/2006/relationships/hyperlink" Target="http://www.orlen.pl/PL/DlaBiznesu/HurtoweCenyPaliw/Strony/default.asp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gg.pl/strefa-korporacyjna/dostawcy/profil-nabywcy/przetargi"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lain3-pgg.coig.bi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2.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lain3-pgg.coig.biz" TargetMode="External"/><Relationship Id="rId22" Type="http://schemas.openxmlformats.org/officeDocument/2006/relationships/hyperlink" Target="https://www.pgg.pl/strefa-korporacyjna/dostawcy/profil-nabywcy/dokumenty-do-pobrania" TargetMode="External"/><Relationship Id="rId27"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Ogólne"/>
          <w:gallery w:val="placeholder"/>
        </w:category>
        <w:types>
          <w:type w:val="bbPlcHdr"/>
        </w:types>
        <w:behaviors>
          <w:behavior w:val="content"/>
        </w:behaviors>
        <w:guid w:val="{1952BAC3-7664-474E-A2D4-37476869EEC3}"/>
      </w:docPartPr>
      <w:docPartBody>
        <w:p w:rsidR="00112904" w:rsidRDefault="00BB6345">
          <w:r w:rsidRPr="00E10C92">
            <w:rPr>
              <w:rStyle w:val="Tekstzastpczy"/>
            </w:rPr>
            <w:t>Kliknij lub naciśnij tutaj, aby wprowadzić tekst.</w:t>
          </w:r>
        </w:p>
      </w:docPartBody>
    </w:docPart>
    <w:docPart>
      <w:docPartPr>
        <w:name w:val="A16D678A526B49A0AB026CAB75D06C3F"/>
        <w:category>
          <w:name w:val="Ogólne"/>
          <w:gallery w:val="placeholder"/>
        </w:category>
        <w:types>
          <w:type w:val="bbPlcHdr"/>
        </w:types>
        <w:behaviors>
          <w:behavior w:val="content"/>
        </w:behaviors>
        <w:guid w:val="{A972E299-AD22-467E-95A7-7F4B93AA8D9C}"/>
      </w:docPartPr>
      <w:docPartBody>
        <w:p w:rsidR="00B930C5" w:rsidRDefault="00B930C5" w:rsidP="00B930C5">
          <w:pPr>
            <w:pStyle w:val="A16D678A526B49A0AB026CAB75D06C3F"/>
          </w:pPr>
          <w:r w:rsidRPr="00E10C92">
            <w:rPr>
              <w:rStyle w:val="Tekstzastpczy"/>
            </w:rPr>
            <w:t>Kliknij lub naciśnij tutaj, aby wprowadzić tekst.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EE"/>
    <w:family w:val="roman"/>
    <w:pitch w:val="variable"/>
    <w:sig w:usb0="00000007" w:usb1="00000000" w:usb2="00000000" w:usb3="00000000" w:csb0="00000093"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EE"/>
    <w:family w:val="roman"/>
    <w:notTrueType/>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zcionka tekstu podstawowego">
    <w:altName w:val="Times New Roman"/>
    <w:panose1 w:val="00000000000000000000"/>
    <w:charset w:val="00"/>
    <w:family w:val="roman"/>
    <w:notTrueType/>
    <w:pitch w:val="default"/>
  </w:font>
  <w:font w:name="+mj-ea">
    <w:panose1 w:val="00000000000000000000"/>
    <w:charset w:val="00"/>
    <w:family w:val="roman"/>
    <w:notTrueType/>
    <w:pitch w:val="default"/>
  </w:font>
  <w:font w:name="Cambria Math">
    <w:panose1 w:val="02040503050406030204"/>
    <w:charset w:val="EE"/>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6345"/>
    <w:rsid w:val="00112904"/>
    <w:rsid w:val="003A1F0E"/>
    <w:rsid w:val="00742744"/>
    <w:rsid w:val="00950986"/>
    <w:rsid w:val="00B930C5"/>
    <w:rsid w:val="00BB634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B930C5"/>
    <w:rPr>
      <w:color w:val="808080"/>
    </w:rPr>
  </w:style>
  <w:style w:type="paragraph" w:customStyle="1" w:styleId="A16D678A526B49A0AB026CAB75D06C3F">
    <w:name w:val="A16D678A526B49A0AB026CAB75D06C3F"/>
    <w:rsid w:val="00B930C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611F7AED7159B2408FC31607B7DE205B" ma:contentTypeVersion="0" ma:contentTypeDescription="Utwórz nowy dokument." ma:contentTypeScope="" ma:versionID="3212a8fe623abc85021f9dcee672bdb1">
  <xsd:schema xmlns:xsd="http://www.w3.org/2001/XMLSchema" xmlns:xs="http://www.w3.org/2001/XMLSchema" xmlns:p="http://schemas.microsoft.com/office/2006/metadata/properties" targetNamespace="http://schemas.microsoft.com/office/2006/metadata/properties" ma:root="true" ma:fieldsID="b2fdb080088ddf1bdd98b8e55b33dd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4DF361E-5B85-4B8F-BE15-201B2CC9B406}">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www.w3.org/XML/1998/namespace"/>
    <ds:schemaRef ds:uri="http://purl.org/dc/dcmitype/"/>
  </ds:schemaRefs>
</ds:datastoreItem>
</file>

<file path=customXml/itemProps2.xml><?xml version="1.0" encoding="utf-8"?>
<ds:datastoreItem xmlns:ds="http://schemas.openxmlformats.org/officeDocument/2006/customXml" ds:itemID="{15FD257F-ACF2-4E5C-AE80-CF7B782BFB62}">
  <ds:schemaRefs>
    <ds:schemaRef ds:uri="http://schemas.openxmlformats.org/officeDocument/2006/bibliography"/>
  </ds:schemaRefs>
</ds:datastoreItem>
</file>

<file path=customXml/itemProps3.xml><?xml version="1.0" encoding="utf-8"?>
<ds:datastoreItem xmlns:ds="http://schemas.openxmlformats.org/officeDocument/2006/customXml" ds:itemID="{AA3B6D96-D796-47CA-BBC7-AD4A645AD46C}">
  <ds:schemaRefs>
    <ds:schemaRef ds:uri="http://schemas.microsoft.com/sharepoint/v3/contenttype/forms"/>
  </ds:schemaRefs>
</ds:datastoreItem>
</file>

<file path=customXml/itemProps4.xml><?xml version="1.0" encoding="utf-8"?>
<ds:datastoreItem xmlns:ds="http://schemas.openxmlformats.org/officeDocument/2006/customXml" ds:itemID="{0A1FDD9F-E218-4A8B-8761-AAAC01821D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70</Pages>
  <Words>22284</Words>
  <Characters>133709</Characters>
  <Application>Microsoft Office Word</Application>
  <DocSecurity>0</DocSecurity>
  <Lines>1114</Lines>
  <Paragraphs>311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155682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Płóciennik</dc:creator>
  <cp:keywords/>
  <dc:description/>
  <cp:lastModifiedBy>r.ochman</cp:lastModifiedBy>
  <cp:revision>6</cp:revision>
  <cp:lastPrinted>2023-09-29T12:27:00Z</cp:lastPrinted>
  <dcterms:created xsi:type="dcterms:W3CDTF">2023-09-29T10:19:00Z</dcterms:created>
  <dcterms:modified xsi:type="dcterms:W3CDTF">2023-09-29T12:31:00Z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0x010100611F7AED7159B2408FC31607B7DE205B</vt:lpwstr>
  </property>
</Properties>
</file>