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A2304B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A1EBB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7EADC45A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A1EBB" w:rsidRPr="00EA1EB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401F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5</w:t>
      </w:r>
      <w:r w:rsidR="00EA1EBB" w:rsidRPr="00EA1EB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60BDC16" w14:textId="1CB1FA6B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87CD1" w:rsidRPr="00B87CD1">
        <w:rPr>
          <w:rFonts w:ascii="Arial" w:eastAsia="Arial" w:hAnsi="Arial" w:cs="Arial"/>
          <w:color w:val="auto"/>
          <w:sz w:val="22"/>
          <w:szCs w:val="22"/>
          <w:lang w:eastAsia="ar-SA"/>
        </w:rPr>
        <w:t>9090/IREZA3/11822/02932/24/P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  <w:bookmarkStart w:id="0" w:name="_GoBack"/>
      <w:bookmarkEnd w:id="0"/>
    </w:p>
    <w:p w14:paraId="1EE364DB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14A0E76C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>Pl. Matejki 12</w:t>
      </w:r>
    </w:p>
    <w:p w14:paraId="7BDAE71C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>31-157 Kraków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83BBD10" w14:textId="77777777" w:rsidR="00401FC6" w:rsidRPr="00401FC6" w:rsidRDefault="00CF5DA6" w:rsidP="00401FC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34816B15" w14:textId="6440C0FD" w:rsidR="007D3FE8" w:rsidRPr="007D3FE8" w:rsidRDefault="00401FC6" w:rsidP="007D3FE8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401FC6">
        <w:rPr>
          <w:rFonts w:ascii="Arial" w:hAnsi="Arial" w:cs="Arial"/>
          <w:b/>
          <w:bCs/>
          <w:i/>
          <w:sz w:val="22"/>
          <w:szCs w:val="22"/>
        </w:rPr>
        <w:t>„</w:t>
      </w:r>
      <w:r w:rsidR="007D3FE8" w:rsidRPr="007D3FE8">
        <w:rPr>
          <w:rFonts w:ascii="Arial" w:hAnsi="Arial" w:cs="Arial"/>
          <w:b/>
          <w:bCs/>
          <w:i/>
          <w:sz w:val="22"/>
          <w:szCs w:val="22"/>
        </w:rPr>
        <w:t>Nadzór inwestorski w specjalności instalacyjnej w zakresie sieci, instalacji i urządzeń cieplnych, wentylacyjnych, gazowych, wodociągowych i kanalizacyjnych</w:t>
      </w:r>
    </w:p>
    <w:p w14:paraId="63F5CAFD" w14:textId="77777777" w:rsidR="007D3FE8" w:rsidRPr="007D3FE8" w:rsidRDefault="007D3FE8" w:rsidP="007D3FE8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7D3FE8">
        <w:rPr>
          <w:rFonts w:ascii="Arial" w:hAnsi="Arial" w:cs="Arial"/>
          <w:b/>
          <w:bCs/>
          <w:i/>
          <w:sz w:val="22"/>
          <w:szCs w:val="22"/>
        </w:rPr>
        <w:t xml:space="preserve">nad realizacją zadania inwestycyjnego w ramach projektu: </w:t>
      </w:r>
    </w:p>
    <w:p w14:paraId="43275D86" w14:textId="2523CC92" w:rsidR="00401FC6" w:rsidRPr="00401FC6" w:rsidRDefault="007D3FE8" w:rsidP="007D3FE8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7D3FE8">
        <w:rPr>
          <w:rFonts w:ascii="Arial" w:hAnsi="Arial" w:cs="Arial"/>
          <w:b/>
          <w:bCs/>
          <w:i/>
          <w:iCs/>
          <w:sz w:val="22"/>
          <w:szCs w:val="22"/>
        </w:rPr>
        <w:t>,,Prace na liniach kolejowych nr 62, 660 na odcinku Tunel – Bukowno – Sosnowiec Płd.</w:t>
      </w:r>
      <w:r w:rsidR="00401FC6" w:rsidRPr="00401FC6">
        <w:rPr>
          <w:rFonts w:ascii="Arial" w:hAnsi="Arial" w:cs="Arial"/>
          <w:b/>
          <w:bCs/>
          <w:i/>
          <w:sz w:val="22"/>
          <w:szCs w:val="22"/>
        </w:rPr>
        <w:t xml:space="preserve">” </w:t>
      </w:r>
    </w:p>
    <w:p w14:paraId="31F8CCE5" w14:textId="6E7450E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934F44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EA1EBB">
        <w:rPr>
          <w:rFonts w:ascii="Arial" w:hAnsi="Arial" w:cs="Arial"/>
          <w:b/>
          <w:sz w:val="22"/>
          <w:szCs w:val="22"/>
        </w:rPr>
        <w:t xml:space="preserve">Załącznik nr </w:t>
      </w:r>
      <w:r w:rsidR="00EA1EBB" w:rsidRPr="00EA1EBB">
        <w:rPr>
          <w:rFonts w:ascii="Arial" w:hAnsi="Arial" w:cs="Arial"/>
          <w:b/>
          <w:sz w:val="22"/>
          <w:szCs w:val="22"/>
        </w:rPr>
        <w:t>4</w:t>
      </w:r>
      <w:r w:rsidR="00EA1EBB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EA1EBB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EA1EB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A1EBB">
        <w:rPr>
          <w:rFonts w:ascii="Arial" w:hAnsi="Arial" w:cs="Arial"/>
          <w:color w:val="auto"/>
          <w:sz w:val="22"/>
          <w:szCs w:val="22"/>
        </w:rPr>
        <w:t>. X</w:t>
      </w:r>
      <w:r w:rsidR="00460C8E" w:rsidRPr="00EA1EBB">
        <w:rPr>
          <w:rFonts w:ascii="Arial" w:hAnsi="Arial" w:cs="Arial"/>
          <w:color w:val="auto"/>
          <w:sz w:val="22"/>
          <w:szCs w:val="22"/>
        </w:rPr>
        <w:t>VIII</w:t>
      </w:r>
      <w:r w:rsidR="00F275C0" w:rsidRPr="00EA1EB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A1EB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A1EB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A1EB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A1EBB">
        <w:rPr>
          <w:rFonts w:ascii="Arial" w:hAnsi="Arial" w:cs="Arial"/>
          <w:color w:val="auto"/>
          <w:sz w:val="22"/>
          <w:szCs w:val="22"/>
        </w:rPr>
        <w:t>.</w:t>
      </w:r>
      <w:r w:rsidR="00460C8E" w:rsidRPr="00EA1EB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A1EB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A1EB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0B39CB92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EA1EBB">
        <w:rPr>
          <w:rFonts w:ascii="Arial" w:hAnsi="Arial" w:cs="Arial"/>
          <w:color w:val="auto"/>
          <w:sz w:val="22"/>
          <w:szCs w:val="22"/>
        </w:rPr>
        <w:t>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1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4EC4D" w14:textId="77777777" w:rsidR="00360BAA" w:rsidRDefault="00360BAA" w:rsidP="00DA091E">
      <w:r>
        <w:separator/>
      </w:r>
    </w:p>
  </w:endnote>
  <w:endnote w:type="continuationSeparator" w:id="0">
    <w:p w14:paraId="083A243F" w14:textId="77777777" w:rsidR="00360BAA" w:rsidRDefault="00360BA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220DE746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87CD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87CD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7E3E6" w14:textId="77777777" w:rsidR="00360BAA" w:rsidRDefault="00360BAA" w:rsidP="00DA091E">
      <w:r>
        <w:separator/>
      </w:r>
    </w:p>
  </w:footnote>
  <w:footnote w:type="continuationSeparator" w:id="0">
    <w:p w14:paraId="25E01BCB" w14:textId="77777777" w:rsidR="00360BAA" w:rsidRDefault="00360BAA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0BAA"/>
    <w:rsid w:val="00385579"/>
    <w:rsid w:val="003A12FB"/>
    <w:rsid w:val="003B37B3"/>
    <w:rsid w:val="003D0BA7"/>
    <w:rsid w:val="003D4539"/>
    <w:rsid w:val="003E5199"/>
    <w:rsid w:val="003E60AB"/>
    <w:rsid w:val="004015A8"/>
    <w:rsid w:val="00401FC6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56CA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11EF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D3FE8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7CD1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1EBB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4740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1740C39-D150-41B7-8378-24363FD3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Rudy Tomasz</cp:lastModifiedBy>
  <cp:revision>14</cp:revision>
  <cp:lastPrinted>2020-12-31T10:36:00Z</cp:lastPrinted>
  <dcterms:created xsi:type="dcterms:W3CDTF">2021-01-07T09:37:00Z</dcterms:created>
  <dcterms:modified xsi:type="dcterms:W3CDTF">2024-07-01T08:14:00Z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