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9A534" w14:textId="7C197CFE" w:rsidR="00F74C86" w:rsidRPr="00CA540E" w:rsidRDefault="008F7EA9" w:rsidP="00CA540E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hd w:val="clear" w:color="auto" w:fill="FFFFFF"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9E02FB" w:rsidRPr="00F102EE">
        <w:rPr>
          <w:rFonts w:ascii="Arial" w:hAnsi="Arial" w:cs="Arial"/>
          <w:b/>
        </w:rPr>
        <w:t xml:space="preserve"> </w:t>
      </w:r>
      <w:r w:rsidR="00CA540E" w:rsidRPr="00CA540E">
        <w:rPr>
          <w:rFonts w:ascii="Arial" w:hAnsi="Arial" w:cs="Arial"/>
          <w:b/>
          <w:bCs/>
          <w:color w:val="000000"/>
          <w:shd w:val="clear" w:color="auto" w:fill="FFFFFF"/>
        </w:rPr>
        <w:t>PZ.294.3766.2024</w:t>
      </w:r>
    </w:p>
    <w:p w14:paraId="2A5397C1" w14:textId="7BD47C4F" w:rsidR="00F74C86" w:rsidRPr="00140657" w:rsidRDefault="00F74C86" w:rsidP="00140657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CA540E" w:rsidRPr="00CA540E">
        <w:rPr>
          <w:rFonts w:ascii="Arial" w:hAnsi="Arial" w:cs="Arial"/>
          <w:b/>
          <w:bCs/>
        </w:rPr>
        <w:t>0663/IZ23GMZ/03584/00791/24/P</w:t>
      </w:r>
    </w:p>
    <w:p w14:paraId="7CF6B5B9" w14:textId="03411B6C" w:rsidR="004262EB" w:rsidRPr="00CA540E" w:rsidRDefault="008F7EA9" w:rsidP="00CA540E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  <w:bCs/>
        </w:rPr>
      </w:pPr>
      <w:r w:rsidRPr="003A6BA9">
        <w:rPr>
          <w:rFonts w:ascii="Arial" w:hAnsi="Arial" w:cs="Arial"/>
          <w:b/>
        </w:rPr>
        <w:br/>
      </w:r>
      <w:r w:rsidR="00267404" w:rsidRPr="00CF1B16">
        <w:rPr>
          <w:rFonts w:ascii="Arial" w:hAnsi="Arial" w:cs="Arial"/>
          <w:sz w:val="24"/>
          <w:szCs w:val="24"/>
        </w:rPr>
        <w:t>Informacje o postępowaniu</w:t>
      </w:r>
      <w:r w:rsidR="00DC2E15" w:rsidRPr="00CF1B16">
        <w:rPr>
          <w:rFonts w:ascii="Arial" w:hAnsi="Arial" w:cs="Arial"/>
          <w:sz w:val="24"/>
          <w:szCs w:val="24"/>
        </w:rPr>
        <w:t xml:space="preserve"> </w:t>
      </w:r>
      <w:r w:rsidR="004262EB" w:rsidRPr="00CF1B16">
        <w:rPr>
          <w:rFonts w:ascii="Arial" w:hAnsi="Arial" w:cs="Arial"/>
          <w:sz w:val="24"/>
          <w:szCs w:val="24"/>
        </w:rPr>
        <w:t>pn</w:t>
      </w:r>
      <w:r w:rsidR="004262EB" w:rsidRPr="00DC2E15">
        <w:rPr>
          <w:rFonts w:ascii="Arial" w:hAnsi="Arial" w:cs="Arial"/>
          <w:b/>
          <w:sz w:val="24"/>
          <w:szCs w:val="24"/>
        </w:rPr>
        <w:t xml:space="preserve">. </w:t>
      </w:r>
      <w:r w:rsidR="00F102EE" w:rsidRPr="00DC2E15">
        <w:rPr>
          <w:rFonts w:ascii="Arial" w:hAnsi="Arial" w:cs="Arial"/>
          <w:b/>
          <w:sz w:val="24"/>
          <w:szCs w:val="24"/>
        </w:rPr>
        <w:t>„</w:t>
      </w:r>
      <w:r w:rsidR="00CA540E" w:rsidRPr="00CA540E">
        <w:rPr>
          <w:rFonts w:ascii="Arial" w:hAnsi="Arial" w:cs="Arial"/>
          <w:b/>
          <w:bCs/>
        </w:rPr>
        <w:t xml:space="preserve">Przeprowadzenie remontu urządzeń SRK na stacji Krzewina Zgorzelecka i </w:t>
      </w:r>
      <w:proofErr w:type="spellStart"/>
      <w:r w:rsidR="00CA540E" w:rsidRPr="00CA540E">
        <w:rPr>
          <w:rFonts w:ascii="Arial" w:hAnsi="Arial" w:cs="Arial"/>
          <w:b/>
          <w:bCs/>
        </w:rPr>
        <w:t>podg</w:t>
      </w:r>
      <w:proofErr w:type="spellEnd"/>
      <w:r w:rsidR="00CA540E" w:rsidRPr="00CA540E">
        <w:rPr>
          <w:rFonts w:ascii="Arial" w:hAnsi="Arial" w:cs="Arial"/>
          <w:b/>
          <w:bCs/>
        </w:rPr>
        <w:t>. Ręczyn linii kolejowej 290, obejmujący wymianę akumulatorów bezprzerwowych zasilaczy UPS wraz ze sprawdzeniem</w:t>
      </w:r>
      <w:r w:rsidR="00140657" w:rsidRPr="00CA540E">
        <w:rPr>
          <w:rFonts w:ascii="Arial" w:hAnsi="Arial" w:cs="Arial"/>
          <w:b/>
          <w:bCs/>
        </w:rPr>
        <w:t>.”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001AF8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56A5190C" w14:textId="496C6E73" w:rsidR="00DC2E15" w:rsidRPr="00DC2E15" w:rsidRDefault="00676206" w:rsidP="003F32AD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C2E15">
        <w:rPr>
          <w:rFonts w:ascii="Arial" w:hAnsi="Arial" w:cs="Arial"/>
        </w:rPr>
        <w:t xml:space="preserve">Postępowanie prowadzone jest w trybie </w:t>
      </w:r>
      <w:r w:rsidR="00FE0919" w:rsidRPr="00DC2E15">
        <w:rPr>
          <w:rFonts w:ascii="Arial" w:hAnsi="Arial" w:cs="Arial"/>
        </w:rPr>
        <w:t>zapytanie ofertowego otwartego</w:t>
      </w:r>
      <w:r w:rsidR="00DC2E15">
        <w:rPr>
          <w:rFonts w:ascii="Arial" w:hAnsi="Arial" w:cs="Arial"/>
        </w:rPr>
        <w:t>.</w:t>
      </w:r>
    </w:p>
    <w:p w14:paraId="35B43B74" w14:textId="1E6CFFFC" w:rsidR="00C7712F" w:rsidRPr="00DC2E15" w:rsidRDefault="00676206" w:rsidP="003F32AD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C2E15">
        <w:rPr>
          <w:rFonts w:ascii="Arial" w:hAnsi="Arial" w:cs="Arial"/>
          <w:b/>
        </w:rPr>
        <w:t>Przedmiot zamówienia</w:t>
      </w:r>
      <w:r w:rsidR="00AB13BB" w:rsidRPr="00DC2E15">
        <w:rPr>
          <w:rFonts w:ascii="Arial" w:hAnsi="Arial" w:cs="Arial"/>
          <w:b/>
        </w:rPr>
        <w:t xml:space="preserve"> </w:t>
      </w:r>
    </w:p>
    <w:p w14:paraId="09526ADD" w14:textId="77777777" w:rsidR="00CA540E" w:rsidRPr="00CA540E" w:rsidRDefault="008A3175" w:rsidP="00CA540E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hAnsi="Arial" w:cs="Arial"/>
          <w:b/>
          <w:bCs/>
        </w:rPr>
      </w:pPr>
      <w:r w:rsidRPr="00CA540E">
        <w:rPr>
          <w:rFonts w:ascii="Arial" w:hAnsi="Arial" w:cs="Arial"/>
        </w:rPr>
        <w:t xml:space="preserve">Przedmiotem zamówienia jest </w:t>
      </w:r>
      <w:r w:rsidR="00CA540E" w:rsidRPr="00CA540E">
        <w:rPr>
          <w:rFonts w:ascii="Arial" w:hAnsi="Arial" w:cs="Arial"/>
          <w:b/>
          <w:bCs/>
        </w:rPr>
        <w:t xml:space="preserve">Przeprowadzenie remontu urządzeń SRK na stacji Krzewina Zgorzelecka i </w:t>
      </w:r>
      <w:proofErr w:type="spellStart"/>
      <w:r w:rsidR="00CA540E" w:rsidRPr="00CA540E">
        <w:rPr>
          <w:rFonts w:ascii="Arial" w:hAnsi="Arial" w:cs="Arial"/>
          <w:b/>
          <w:bCs/>
        </w:rPr>
        <w:t>podg</w:t>
      </w:r>
      <w:proofErr w:type="spellEnd"/>
      <w:r w:rsidR="00CA540E" w:rsidRPr="00CA540E">
        <w:rPr>
          <w:rFonts w:ascii="Arial" w:hAnsi="Arial" w:cs="Arial"/>
          <w:b/>
          <w:bCs/>
        </w:rPr>
        <w:t>. Ręczyn linii kolejowej 290, obejmujący wymianę akumulatorów bezprzerwowych zasilaczy UPS wraz ze sprawdzeniem</w:t>
      </w:r>
    </w:p>
    <w:p w14:paraId="5E5993FA" w14:textId="0D9ADE64" w:rsidR="00B2566D" w:rsidRPr="00CA540E" w:rsidRDefault="008A3175" w:rsidP="00BD1EF3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CA540E">
        <w:rPr>
          <w:rFonts w:ascii="Arial" w:hAnsi="Arial" w:cs="Arial"/>
        </w:rPr>
        <w:t>Przedmiot zamówienia został szczegółowo opisany w Opisie Przedmiotu Zamówienia (dalej jako: „OPZ”),</w:t>
      </w:r>
      <w:r w:rsidR="00A8660F" w:rsidRPr="00CA540E">
        <w:rPr>
          <w:rFonts w:ascii="Arial" w:hAnsi="Arial" w:cs="Arial"/>
        </w:rPr>
        <w:t xml:space="preserve"> stanowiącym Załącznik nr </w:t>
      </w:r>
      <w:r w:rsidR="00DC2E15" w:rsidRPr="00CA540E">
        <w:rPr>
          <w:rFonts w:ascii="Arial" w:hAnsi="Arial" w:cs="Arial"/>
        </w:rPr>
        <w:t>1</w:t>
      </w:r>
      <w:r w:rsidRPr="00CA540E">
        <w:rPr>
          <w:rFonts w:ascii="Arial" w:hAnsi="Arial" w:cs="Arial"/>
        </w:rPr>
        <w:t xml:space="preserve"> do Informacji o postępowaniu</w:t>
      </w:r>
      <w:r w:rsidR="00963D20" w:rsidRPr="00CA540E">
        <w:rPr>
          <w:rFonts w:ascii="Arial" w:hAnsi="Arial" w:cs="Arial"/>
        </w:rPr>
        <w:t>.</w:t>
      </w:r>
    </w:p>
    <w:p w14:paraId="2D8EC406" w14:textId="66DC860C" w:rsidR="00CA536D" w:rsidRPr="00FD763A" w:rsidRDefault="00147903" w:rsidP="00CA540E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DC2E15" w:rsidRPr="00DC2E15">
        <w:rPr>
          <w:rFonts w:ascii="Arial" w:hAnsi="Arial" w:cs="Arial"/>
          <w:b/>
        </w:rPr>
        <w:t>o</w:t>
      </w:r>
      <w:r w:rsidR="00140657">
        <w:rPr>
          <w:rFonts w:ascii="Arial" w:hAnsi="Arial" w:cs="Arial"/>
          <w:b/>
        </w:rPr>
        <w:t xml:space="preserve">d dnia podpisania umowy </w:t>
      </w:r>
      <w:r w:rsidR="00CA540E" w:rsidRPr="00CA540E">
        <w:rPr>
          <w:rFonts w:ascii="Arial" w:hAnsi="Arial" w:cs="Arial"/>
          <w:b/>
        </w:rPr>
        <w:t>15.09.2024r.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001AF8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001AF8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001AF8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46B5BBCB" w:rsidR="008A3175" w:rsidRDefault="000C635F" w:rsidP="00001AF8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854670">
        <w:rPr>
          <w:rFonts w:ascii="Arial" w:hAnsi="Arial" w:cs="Arial"/>
          <w:b/>
        </w:rPr>
        <w:t>Załącznik nr</w:t>
      </w:r>
      <w:r w:rsidR="00661EFA" w:rsidRPr="00854670">
        <w:rPr>
          <w:rFonts w:ascii="Arial" w:hAnsi="Arial" w:cs="Arial"/>
          <w:b/>
        </w:rPr>
        <w:t xml:space="preserve"> </w:t>
      </w:r>
      <w:r w:rsidR="00E80426" w:rsidRPr="00854670">
        <w:rPr>
          <w:rFonts w:ascii="Arial" w:hAnsi="Arial" w:cs="Arial"/>
          <w:b/>
        </w:rPr>
        <w:t>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59164FAB" w14:textId="429D8943" w:rsidR="00CA540E" w:rsidRPr="00F254B6" w:rsidRDefault="00CA540E" w:rsidP="00CA540E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r w:rsidRPr="00F254B6">
        <w:rPr>
          <w:rFonts w:ascii="Arial" w:hAnsi="Arial" w:cs="Arial"/>
        </w:rPr>
        <w:lastRenderedPageBreak/>
        <w:t>3 referencje dla zadań podobnych związanych z wymianą akumulatorów na sumaryczną kwotę min 70 tys. zł. Netto.</w:t>
      </w:r>
    </w:p>
    <w:p w14:paraId="44F22C1E" w14:textId="0A593DCA" w:rsidR="00CA540E" w:rsidRPr="00F254B6" w:rsidRDefault="003165A8" w:rsidP="00622420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r w:rsidRPr="00F254B6">
        <w:rPr>
          <w:rFonts w:ascii="Arial" w:hAnsi="Arial" w:cs="Arial"/>
        </w:rPr>
        <w:t>Dokument z numerem</w:t>
      </w:r>
      <w:r w:rsidR="00B33F81" w:rsidRPr="00F254B6">
        <w:rPr>
          <w:rFonts w:ascii="Arial" w:hAnsi="Arial" w:cs="Arial"/>
        </w:rPr>
        <w:t xml:space="preserve"> </w:t>
      </w:r>
      <w:r w:rsidR="00F7169F" w:rsidRPr="00F254B6">
        <w:rPr>
          <w:rFonts w:ascii="Arial" w:hAnsi="Arial" w:cs="Arial"/>
        </w:rPr>
        <w:t>BDO</w:t>
      </w:r>
      <w:r w:rsidRPr="00F254B6">
        <w:rPr>
          <w:rFonts w:ascii="Arial" w:hAnsi="Arial" w:cs="Arial"/>
        </w:rPr>
        <w:t xml:space="preserve"> potwierdzający </w:t>
      </w:r>
      <w:r w:rsidR="00622420" w:rsidRPr="00F254B6">
        <w:rPr>
          <w:rFonts w:ascii="Arial" w:hAnsi="Arial" w:cs="Arial"/>
        </w:rPr>
        <w:t>zarejestrowanie w Bazie danych o produktach i opakowaniach oraz o gospodarce odpadami.</w:t>
      </w:r>
    </w:p>
    <w:p w14:paraId="1238D20F" w14:textId="77777777" w:rsidR="00AB13BB" w:rsidRDefault="00AB13BB" w:rsidP="00001AF8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001AF8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16F398E6" w:rsidR="005F2E4F" w:rsidRPr="00433244" w:rsidRDefault="005F2E4F" w:rsidP="00001AF8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7A298B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79C71FDB" w14:textId="030ACA20" w:rsidR="00820A47" w:rsidRPr="004C5C9A" w:rsidRDefault="0072749B" w:rsidP="00001AF8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341D1623" w14:textId="15F91E0C" w:rsidR="004C5C9A" w:rsidRDefault="004262EB" w:rsidP="00001AF8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4C5C9A">
        <w:rPr>
          <w:rFonts w:ascii="Arial" w:hAnsi="Arial" w:cs="Arial"/>
        </w:rPr>
        <w:t>na Platformie Zakupowej.</w:t>
      </w:r>
    </w:p>
    <w:p w14:paraId="50F93934" w14:textId="77777777" w:rsidR="004C5C9A" w:rsidRPr="004C5C9A" w:rsidRDefault="004C5C9A" w:rsidP="00001AF8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Arial" w:hAnsi="Arial" w:cs="Arial"/>
        </w:rPr>
      </w:pPr>
      <w:r w:rsidRPr="004C5C9A">
        <w:rPr>
          <w:rFonts w:ascii="Arial" w:hAnsi="Arial" w:cs="Arial"/>
        </w:rPr>
        <w:t>Wykonawca jest zobowiązany wskazać w Formularzu złożenia oferty, w pozycji:</w:t>
      </w:r>
    </w:p>
    <w:p w14:paraId="04147156" w14:textId="6B60E06E" w:rsidR="004C5C9A" w:rsidRPr="004C5C9A" w:rsidRDefault="004C5C9A" w:rsidP="00CA540E">
      <w:pPr>
        <w:pStyle w:val="Akapitzlist"/>
        <w:numPr>
          <w:ilvl w:val="0"/>
          <w:numId w:val="12"/>
        </w:num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CA540E" w:rsidRPr="00CA540E">
        <w:rPr>
          <w:rFonts w:ascii="Arial" w:hAnsi="Arial" w:cs="Arial"/>
          <w:b/>
        </w:rPr>
        <w:t xml:space="preserve">Przeprowadzenie remontu urządzeń SRK na stacji Krzewina Zgorzelecka i </w:t>
      </w:r>
      <w:proofErr w:type="spellStart"/>
      <w:r w:rsidR="00CA540E" w:rsidRPr="00CA540E">
        <w:rPr>
          <w:rFonts w:ascii="Arial" w:hAnsi="Arial" w:cs="Arial"/>
          <w:b/>
        </w:rPr>
        <w:t>podg</w:t>
      </w:r>
      <w:proofErr w:type="spellEnd"/>
      <w:r w:rsidR="00CA540E" w:rsidRPr="00CA540E">
        <w:rPr>
          <w:rFonts w:ascii="Arial" w:hAnsi="Arial" w:cs="Arial"/>
          <w:b/>
        </w:rPr>
        <w:t>. Ręczyn linii kolejowej 290</w:t>
      </w:r>
      <w:r w:rsidR="00140657">
        <w:rPr>
          <w:rFonts w:ascii="Arial" w:hAnsi="Arial" w:cs="Arial"/>
        </w:rPr>
        <w:t>”</w:t>
      </w:r>
      <w:r w:rsidR="00B021BF">
        <w:rPr>
          <w:rFonts w:ascii="Arial" w:hAnsi="Arial" w:cs="Arial"/>
        </w:rPr>
        <w:t xml:space="preserve"> </w:t>
      </w:r>
      <w:r w:rsidR="00B021BF" w:rsidRPr="00B021BF">
        <w:rPr>
          <w:rFonts w:ascii="Arial" w:hAnsi="Arial" w:cs="Arial"/>
        </w:rPr>
        <w:t>oferowaną cenę netto oraz brutto za</w:t>
      </w:r>
      <w:r w:rsidR="00B021BF">
        <w:rPr>
          <w:rFonts w:ascii="Arial" w:hAnsi="Arial" w:cs="Arial"/>
        </w:rPr>
        <w:t xml:space="preserve"> </w:t>
      </w:r>
      <w:r w:rsidR="00B021BF" w:rsidRPr="00B021BF">
        <w:rPr>
          <w:rFonts w:ascii="Arial" w:hAnsi="Arial" w:cs="Arial"/>
        </w:rPr>
        <w:t>całość zamówienia opisanego w OPZ</w:t>
      </w:r>
    </w:p>
    <w:p w14:paraId="4067FB59" w14:textId="327BC95E" w:rsidR="004C5C9A" w:rsidRPr="004C5C9A" w:rsidRDefault="004C5C9A" w:rsidP="00001AF8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7272579B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  <w:r w:rsidR="00544B46">
        <w:rPr>
          <w:rFonts w:ascii="Arial" w:hAnsi="Arial" w:cs="Arial"/>
          <w:i/>
          <w:highlight w:val="green"/>
        </w:rPr>
        <w:t xml:space="preserve"> </w:t>
      </w:r>
    </w:p>
    <w:p w14:paraId="67B933E1" w14:textId="77777777" w:rsidR="004C6A8F" w:rsidRPr="00307751" w:rsidRDefault="004C6A8F" w:rsidP="00001AF8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001AF8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6D3696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ins w:id="0" w:author="Mandziak Ryszard" w:date="2023-02-17T12:34:00Z">
                <w:rPr>
                  <w:rFonts w:ascii="Cambria Math" w:hAnsi="Cambria Math" w:cs="Arial"/>
                  <w:b/>
                  <w:i/>
                </w:rPr>
              </w:ins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ins w:id="1" w:author="Mandziak Ryszard" w:date="2023-02-17T12:34:00Z">
                <w:rPr>
                  <w:rFonts w:ascii="Cambria Math" w:hAnsi="Cambria Math" w:cs="Arial"/>
                  <w:b/>
                  <w:i/>
                </w:rPr>
              </w:ins>
            </m:ctrlPr>
          </m:fPr>
          <m:num>
            <m:sSub>
              <m:sSubPr>
                <m:ctrlPr>
                  <w:ins w:id="2" w:author="Mandziak Ryszard" w:date="2023-02-17T12:34:00Z">
                    <w:rPr>
                      <w:rFonts w:ascii="Cambria Math" w:hAnsi="Cambria Math" w:cs="Arial"/>
                      <w:b/>
                      <w:i/>
                    </w:rPr>
                  </w:ins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ins w:id="3" w:author="Mandziak Ryszard" w:date="2023-02-17T12:34:00Z">
                    <w:rPr>
                      <w:rFonts w:ascii="Cambria Math" w:hAnsi="Cambria Math" w:cs="Arial"/>
                      <w:b/>
                      <w:i/>
                    </w:rPr>
                  </w:ins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6C325841" w14:textId="58130BCE" w:rsidR="004C5C9A" w:rsidRPr="00140657" w:rsidRDefault="00676206" w:rsidP="004C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B176A7" w:rsidRPr="00B176A7">
        <w:rPr>
          <w:rFonts w:ascii="Arial" w:hAnsi="Arial" w:cs="Arial"/>
        </w:rPr>
        <w:t>5</w:t>
      </w:r>
      <w:r w:rsidR="00015E9B">
        <w:rPr>
          <w:rFonts w:ascii="Arial" w:hAnsi="Arial" w:cs="Arial"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7FA12982" w:rsidR="00A92F0C" w:rsidRPr="00B43343" w:rsidRDefault="00A92F0C" w:rsidP="00001AF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324ED464" w:rsidR="00BD26A3" w:rsidRPr="00B43343" w:rsidRDefault="00B176A7" w:rsidP="00001AF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Termin związania ofertą wynosi 30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001AF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001AF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001AF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2E89DFF7" w:rsidR="00676206" w:rsidRPr="00B176A7" w:rsidRDefault="00072BEC" w:rsidP="00001AF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176A7">
        <w:rPr>
          <w:rFonts w:ascii="Arial" w:hAnsi="Arial" w:cs="Arial"/>
        </w:rPr>
        <w:t>Z wykonawcą, którego oferta zostanie wybrana jako najkorzystniejsza, Zamawiający zawrze umowę zgodnie ze wzorem sta</w:t>
      </w:r>
      <w:r w:rsidR="00B176A7" w:rsidRPr="00B176A7">
        <w:rPr>
          <w:rFonts w:ascii="Arial" w:hAnsi="Arial" w:cs="Arial"/>
        </w:rPr>
        <w:t xml:space="preserve">nowiącym Załącznik nr 3 </w:t>
      </w:r>
      <w:r w:rsidRPr="00B176A7">
        <w:rPr>
          <w:rFonts w:ascii="Arial" w:hAnsi="Arial" w:cs="Arial"/>
        </w:rPr>
        <w:t xml:space="preserve">do Informacji o postępowaniu. </w:t>
      </w:r>
    </w:p>
    <w:p w14:paraId="425597F6" w14:textId="264E55EF" w:rsidR="00820A47" w:rsidRDefault="005F65A3" w:rsidP="00001AF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7E1CF5" w:rsidRPr="00B43343">
        <w:rPr>
          <w:rFonts w:ascii="Arial" w:hAnsi="Arial" w:cs="Arial"/>
        </w:rPr>
        <w:t>stanowiącą Z</w:t>
      </w:r>
      <w:r w:rsidR="000D7EA0">
        <w:rPr>
          <w:rFonts w:ascii="Arial" w:hAnsi="Arial" w:cs="Arial"/>
        </w:rPr>
        <w:t xml:space="preserve">ałącznik nr </w:t>
      </w:r>
      <w:r w:rsidR="00B176A7">
        <w:rPr>
          <w:rFonts w:ascii="Arial" w:hAnsi="Arial" w:cs="Arial"/>
        </w:rPr>
        <w:t>4</w:t>
      </w:r>
      <w:r w:rsidRPr="00B43343">
        <w:rPr>
          <w:rFonts w:ascii="Arial" w:hAnsi="Arial" w:cs="Arial"/>
        </w:rPr>
        <w:t xml:space="preserve"> do </w:t>
      </w:r>
      <w:r w:rsidR="007E1CF5" w:rsidRPr="00B43343">
        <w:rPr>
          <w:rFonts w:ascii="Arial" w:hAnsi="Arial" w:cs="Arial"/>
        </w:rPr>
        <w:t>Informacji o postępowaniu</w:t>
      </w:r>
      <w:r w:rsidRPr="00B43343">
        <w:rPr>
          <w:rFonts w:ascii="Arial" w:hAnsi="Arial" w:cs="Arial"/>
        </w:rPr>
        <w:t xml:space="preserve"> oraz zrealizował obowiązek, o którym mowa w </w:t>
      </w:r>
      <w:r w:rsidR="00C870D6" w:rsidRPr="00B43343">
        <w:rPr>
          <w:rFonts w:ascii="Arial" w:hAnsi="Arial" w:cs="Arial"/>
        </w:rPr>
        <w:t>ust.</w:t>
      </w:r>
      <w:r w:rsidR="00E47594" w:rsidRPr="00B43343">
        <w:rPr>
          <w:rFonts w:ascii="Arial" w:hAnsi="Arial" w:cs="Arial"/>
        </w:rPr>
        <w:t xml:space="preserve"> 3</w:t>
      </w:r>
      <w:r w:rsidRPr="00B43343">
        <w:rPr>
          <w:rFonts w:ascii="Arial" w:hAnsi="Arial" w:cs="Arial"/>
        </w:rPr>
        <w:t xml:space="preserve"> tej Klauzuli.</w:t>
      </w:r>
    </w:p>
    <w:p w14:paraId="264366A7" w14:textId="35BE6827" w:rsidR="00C370F8" w:rsidRDefault="00C370F8" w:rsidP="00C370F8">
      <w:pPr>
        <w:spacing w:before="120" w:after="120" w:line="360" w:lineRule="auto"/>
        <w:rPr>
          <w:rFonts w:ascii="Arial" w:hAnsi="Arial" w:cs="Arial"/>
        </w:rPr>
      </w:pPr>
    </w:p>
    <w:p w14:paraId="64AE6AB8" w14:textId="0CAADC3F" w:rsidR="00C370F8" w:rsidRDefault="00C370F8" w:rsidP="00C370F8">
      <w:pPr>
        <w:spacing w:before="120" w:after="120" w:line="360" w:lineRule="auto"/>
        <w:rPr>
          <w:rFonts w:ascii="Arial" w:hAnsi="Arial" w:cs="Arial"/>
        </w:rPr>
      </w:pPr>
    </w:p>
    <w:p w14:paraId="14C3D563" w14:textId="15842FFA" w:rsidR="00DB3BC3" w:rsidRPr="00C370F8" w:rsidRDefault="00DB3BC3" w:rsidP="00C370F8">
      <w:pPr>
        <w:spacing w:before="120" w:after="120" w:line="360" w:lineRule="auto"/>
        <w:rPr>
          <w:rFonts w:ascii="Arial" w:hAnsi="Arial" w:cs="Arial"/>
        </w:rPr>
      </w:pPr>
    </w:p>
    <w:p w14:paraId="02A917D7" w14:textId="5FB03193" w:rsidR="0090017D" w:rsidRDefault="0090017D" w:rsidP="00820A47">
      <w:pPr>
        <w:pStyle w:val="Akapitzlist"/>
        <w:spacing w:before="120" w:after="120" w:line="360" w:lineRule="auto"/>
        <w:ind w:left="-142" w:firstLine="142"/>
        <w:contextualSpacing w:val="0"/>
        <w:rPr>
          <w:rFonts w:ascii="Arial" w:hAnsi="Arial" w:cs="Arial"/>
          <w:b/>
          <w:u w:val="single"/>
        </w:rPr>
      </w:pPr>
      <w:r w:rsidRPr="00820A47">
        <w:rPr>
          <w:rFonts w:ascii="Arial" w:hAnsi="Arial" w:cs="Arial"/>
          <w:b/>
          <w:u w:val="single"/>
        </w:rPr>
        <w:t>Załączniki:</w:t>
      </w:r>
    </w:p>
    <w:p w14:paraId="056ACC84" w14:textId="77777777" w:rsidR="00C370F8" w:rsidRPr="00820A47" w:rsidRDefault="00C370F8" w:rsidP="00910D22">
      <w:pPr>
        <w:pStyle w:val="Akapitzlist"/>
        <w:spacing w:before="120" w:after="120" w:line="360" w:lineRule="auto"/>
        <w:ind w:left="-142" w:firstLine="142"/>
        <w:contextualSpacing w:val="0"/>
        <w:rPr>
          <w:rFonts w:ascii="Arial" w:hAnsi="Arial" w:cs="Arial"/>
        </w:rPr>
      </w:pPr>
    </w:p>
    <w:p w14:paraId="7C905DA1" w14:textId="77777777" w:rsidR="00910D22" w:rsidRDefault="00E80426" w:rsidP="00910D22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4C7340F9" w:rsidR="00527FAE" w:rsidRDefault="00E80426" w:rsidP="00910D22">
      <w:pPr>
        <w:spacing w:before="120" w:after="120" w:line="360" w:lineRule="auto"/>
        <w:rPr>
          <w:rFonts w:ascii="Arial" w:hAnsi="Arial" w:cs="Arial"/>
        </w:rPr>
      </w:pPr>
      <w:bookmarkStart w:id="4" w:name="_GoBack"/>
      <w:bookmarkEnd w:id="4"/>
      <w:r>
        <w:rPr>
          <w:rFonts w:ascii="Arial" w:hAnsi="Arial" w:cs="Arial"/>
        </w:rPr>
        <w:t>Załącznik nr 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AE06840" w14:textId="19A2253C" w:rsidR="0090017D" w:rsidRPr="00B43343" w:rsidRDefault="00E80426" w:rsidP="00910D2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072BEC" w:rsidRPr="00E80426">
        <w:rPr>
          <w:rFonts w:ascii="Arial" w:hAnsi="Arial" w:cs="Arial"/>
        </w:rPr>
        <w:t>Wzór umowy</w:t>
      </w:r>
    </w:p>
    <w:p w14:paraId="7E0C289A" w14:textId="6639EAD5" w:rsidR="0090017D" w:rsidRDefault="0090017D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337E957B" w14:textId="625FD805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910D22">
      <w:headerReference w:type="default" r:id="rId12"/>
      <w:footerReference w:type="default" r:id="rId13"/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5F16A" w14:textId="77777777" w:rsidR="006D3696" w:rsidRDefault="006D3696" w:rsidP="004262EB">
      <w:pPr>
        <w:spacing w:after="0" w:line="240" w:lineRule="auto"/>
      </w:pPr>
      <w:r>
        <w:separator/>
      </w:r>
    </w:p>
  </w:endnote>
  <w:endnote w:type="continuationSeparator" w:id="0">
    <w:p w14:paraId="672EF4B1" w14:textId="77777777" w:rsidR="006D3696" w:rsidRDefault="006D3696" w:rsidP="004262EB">
      <w:pPr>
        <w:spacing w:after="0" w:line="240" w:lineRule="auto"/>
      </w:pPr>
      <w:r>
        <w:continuationSeparator/>
      </w:r>
    </w:p>
  </w:endnote>
  <w:endnote w:type="continuationNotice" w:id="1">
    <w:p w14:paraId="0C8D34A4" w14:textId="77777777" w:rsidR="006D3696" w:rsidRDefault="006D36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1999E80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910D22">
              <w:rPr>
                <w:rFonts w:ascii="Arial" w:hAnsi="Arial" w:cs="Arial"/>
                <w:bCs/>
                <w:noProof/>
              </w:rPr>
              <w:t>1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910D22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28A94D73" w:rsidR="00683F09" w:rsidRDefault="00B021BF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CECAD" w14:textId="77777777" w:rsidR="006D3696" w:rsidRDefault="006D3696" w:rsidP="004262EB">
      <w:pPr>
        <w:spacing w:after="0" w:line="240" w:lineRule="auto"/>
      </w:pPr>
      <w:r>
        <w:separator/>
      </w:r>
    </w:p>
  </w:footnote>
  <w:footnote w:type="continuationSeparator" w:id="0">
    <w:p w14:paraId="4D9B9201" w14:textId="77777777" w:rsidR="006D3696" w:rsidRDefault="006D3696" w:rsidP="004262EB">
      <w:pPr>
        <w:spacing w:after="0" w:line="240" w:lineRule="auto"/>
      </w:pPr>
      <w:r>
        <w:continuationSeparator/>
      </w:r>
    </w:p>
  </w:footnote>
  <w:footnote w:type="continuationNotice" w:id="1">
    <w:p w14:paraId="131F5130" w14:textId="77777777" w:rsidR="006D3696" w:rsidRDefault="006D36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825275"/>
    <w:multiLevelType w:val="hybridMultilevel"/>
    <w:tmpl w:val="F54E55B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CC67FE6"/>
    <w:multiLevelType w:val="hybridMultilevel"/>
    <w:tmpl w:val="A58C6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D6BF5"/>
    <w:multiLevelType w:val="hybridMultilevel"/>
    <w:tmpl w:val="C0DA11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69E9DF0">
      <w:start w:val="1"/>
      <w:numFmt w:val="lowerLetter"/>
      <w:lvlText w:val="%2)"/>
      <w:lvlJc w:val="left"/>
      <w:pPr>
        <w:ind w:left="1776" w:hanging="6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216FD"/>
    <w:multiLevelType w:val="hybridMultilevel"/>
    <w:tmpl w:val="3272BE58"/>
    <w:lvl w:ilvl="0" w:tplc="CC6CC3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C6CC3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63185D"/>
    <w:multiLevelType w:val="hybridMultilevel"/>
    <w:tmpl w:val="D3749392"/>
    <w:lvl w:ilvl="0" w:tplc="CC6CC3D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2"/>
  </w:num>
  <w:num w:numId="13">
    <w:abstractNumId w:val="9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ndziak Ryszard">
    <w15:presenceInfo w15:providerId="AD" w15:userId="S-1-5-21-114579573-3725427031-314597805-358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39"/>
    <w:rsid w:val="00001AF8"/>
    <w:rsid w:val="00002B66"/>
    <w:rsid w:val="00015E9B"/>
    <w:rsid w:val="00016186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DEA"/>
    <w:rsid w:val="00140657"/>
    <w:rsid w:val="001456E9"/>
    <w:rsid w:val="0014650A"/>
    <w:rsid w:val="00147903"/>
    <w:rsid w:val="00151AC2"/>
    <w:rsid w:val="001520C7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C2DAF"/>
    <w:rsid w:val="002D516A"/>
    <w:rsid w:val="002D60C6"/>
    <w:rsid w:val="002E3EAE"/>
    <w:rsid w:val="002E76B9"/>
    <w:rsid w:val="002F45D9"/>
    <w:rsid w:val="00300CEA"/>
    <w:rsid w:val="00301F88"/>
    <w:rsid w:val="00307751"/>
    <w:rsid w:val="003165A8"/>
    <w:rsid w:val="00320C5F"/>
    <w:rsid w:val="003243A9"/>
    <w:rsid w:val="003247CB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5C9A"/>
    <w:rsid w:val="004C642A"/>
    <w:rsid w:val="004C6A8F"/>
    <w:rsid w:val="004D3004"/>
    <w:rsid w:val="004E27F8"/>
    <w:rsid w:val="004E766C"/>
    <w:rsid w:val="00501E6B"/>
    <w:rsid w:val="0050480F"/>
    <w:rsid w:val="00512EDA"/>
    <w:rsid w:val="00517BF2"/>
    <w:rsid w:val="0052703A"/>
    <w:rsid w:val="00527882"/>
    <w:rsid w:val="00527FAE"/>
    <w:rsid w:val="00532BED"/>
    <w:rsid w:val="00533DCA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2798"/>
    <w:rsid w:val="00575359"/>
    <w:rsid w:val="00575529"/>
    <w:rsid w:val="00576573"/>
    <w:rsid w:val="005A18E7"/>
    <w:rsid w:val="005A301A"/>
    <w:rsid w:val="005A5735"/>
    <w:rsid w:val="005B1F7D"/>
    <w:rsid w:val="005B3138"/>
    <w:rsid w:val="005B3715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2420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7ECD"/>
    <w:rsid w:val="006C0557"/>
    <w:rsid w:val="006D3696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17D85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20A47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5467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348D"/>
    <w:rsid w:val="00895B7E"/>
    <w:rsid w:val="008A3175"/>
    <w:rsid w:val="008A613F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E16D4"/>
    <w:rsid w:val="008F6E46"/>
    <w:rsid w:val="008F7EA9"/>
    <w:rsid w:val="0090017D"/>
    <w:rsid w:val="00901B98"/>
    <w:rsid w:val="009029DD"/>
    <w:rsid w:val="00910D22"/>
    <w:rsid w:val="00943EEB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6834"/>
    <w:rsid w:val="00AE7C40"/>
    <w:rsid w:val="00AF2CC8"/>
    <w:rsid w:val="00AF39F5"/>
    <w:rsid w:val="00B021BF"/>
    <w:rsid w:val="00B03886"/>
    <w:rsid w:val="00B060ED"/>
    <w:rsid w:val="00B13D8B"/>
    <w:rsid w:val="00B15BD1"/>
    <w:rsid w:val="00B176A7"/>
    <w:rsid w:val="00B2566D"/>
    <w:rsid w:val="00B25906"/>
    <w:rsid w:val="00B32169"/>
    <w:rsid w:val="00B33F81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77259"/>
    <w:rsid w:val="00B91BF6"/>
    <w:rsid w:val="00B972C8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370F8"/>
    <w:rsid w:val="00C42FCC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637"/>
    <w:rsid w:val="00C93C8A"/>
    <w:rsid w:val="00C95529"/>
    <w:rsid w:val="00CA536D"/>
    <w:rsid w:val="00CA540E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1B16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28DA"/>
    <w:rsid w:val="00D46DC1"/>
    <w:rsid w:val="00D5266A"/>
    <w:rsid w:val="00D52E38"/>
    <w:rsid w:val="00D55877"/>
    <w:rsid w:val="00D601C4"/>
    <w:rsid w:val="00D604B0"/>
    <w:rsid w:val="00D63C5D"/>
    <w:rsid w:val="00D66B75"/>
    <w:rsid w:val="00D71B8C"/>
    <w:rsid w:val="00D8619D"/>
    <w:rsid w:val="00D933F1"/>
    <w:rsid w:val="00D97EE6"/>
    <w:rsid w:val="00DB3BC3"/>
    <w:rsid w:val="00DB444F"/>
    <w:rsid w:val="00DB7D1C"/>
    <w:rsid w:val="00DC0497"/>
    <w:rsid w:val="00DC2E15"/>
    <w:rsid w:val="00DD5F75"/>
    <w:rsid w:val="00DE13BD"/>
    <w:rsid w:val="00DE1AE3"/>
    <w:rsid w:val="00DE5427"/>
    <w:rsid w:val="00DE5D93"/>
    <w:rsid w:val="00DE7404"/>
    <w:rsid w:val="00DF22B2"/>
    <w:rsid w:val="00DF34C0"/>
    <w:rsid w:val="00E0098E"/>
    <w:rsid w:val="00E00B75"/>
    <w:rsid w:val="00E00CE0"/>
    <w:rsid w:val="00E02A83"/>
    <w:rsid w:val="00E05473"/>
    <w:rsid w:val="00E10A98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42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D7335"/>
    <w:rsid w:val="00EE167A"/>
    <w:rsid w:val="00EE35B7"/>
    <w:rsid w:val="00EE5C4D"/>
    <w:rsid w:val="00EF5F56"/>
    <w:rsid w:val="00EF6500"/>
    <w:rsid w:val="00EF66D7"/>
    <w:rsid w:val="00EF7723"/>
    <w:rsid w:val="00F102EE"/>
    <w:rsid w:val="00F254B6"/>
    <w:rsid w:val="00F26F48"/>
    <w:rsid w:val="00F31040"/>
    <w:rsid w:val="00F36103"/>
    <w:rsid w:val="00F40484"/>
    <w:rsid w:val="00F44CBE"/>
    <w:rsid w:val="00F51648"/>
    <w:rsid w:val="00F56E8D"/>
    <w:rsid w:val="00F6359F"/>
    <w:rsid w:val="00F63FF1"/>
    <w:rsid w:val="00F64D72"/>
    <w:rsid w:val="00F70287"/>
    <w:rsid w:val="00F7169F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24E2"/>
    <w:rsid w:val="00FC5AF0"/>
    <w:rsid w:val="00FD1899"/>
    <w:rsid w:val="00FD763A"/>
    <w:rsid w:val="00FE0919"/>
    <w:rsid w:val="00FE25C7"/>
    <w:rsid w:val="00FE6505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1B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character" w:styleId="Pogrubienie">
    <w:name w:val="Strong"/>
    <w:basedOn w:val="Domylnaczcionkaakapitu"/>
    <w:uiPriority w:val="22"/>
    <w:qFormat/>
    <w:rsid w:val="00CF1B16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1B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Mandziak Ryszard</cp:lastModifiedBy>
  <cp:revision>23</cp:revision>
  <cp:lastPrinted>2023-05-18T09:31:00Z</cp:lastPrinted>
  <dcterms:created xsi:type="dcterms:W3CDTF">2022-12-29T08:15:00Z</dcterms:created>
  <dcterms:modified xsi:type="dcterms:W3CDTF">2024-03-06T11:50:00Z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