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5A65B85A" w:rsidR="002A46AD" w:rsidRPr="00497942" w:rsidRDefault="002A46AD" w:rsidP="00260896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BA6056" w:rsidRPr="00BA6056">
        <w:rPr>
          <w:rFonts w:ascii="Arial" w:eastAsia="Arial" w:hAnsi="Arial" w:cs="Arial"/>
          <w:b/>
          <w:bCs/>
          <w:sz w:val="22"/>
          <w:szCs w:val="22"/>
        </w:rPr>
        <w:t>PZ.294.10690.2025</w:t>
      </w:r>
    </w:p>
    <w:p w14:paraId="20C0988C" w14:textId="22199A46" w:rsidR="00751561" w:rsidRDefault="002A46AD" w:rsidP="0026089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BA6056" w:rsidRPr="00BA6056">
        <w:rPr>
          <w:rFonts w:ascii="Arial" w:eastAsia="Arial" w:hAnsi="Arial" w:cs="Arial"/>
          <w:b/>
          <w:bCs/>
          <w:sz w:val="22"/>
          <w:szCs w:val="22"/>
        </w:rPr>
        <w:t>0663/IZ23GMZ/02782/02375/25/P</w:t>
      </w:r>
    </w:p>
    <w:p w14:paraId="09F54932" w14:textId="77777777" w:rsidR="002520BF" w:rsidRPr="005A1617" w:rsidRDefault="002520BF" w:rsidP="00D53D0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24AF23F9" w14:textId="77777777" w:rsidR="00BA6056" w:rsidRPr="00905C8A" w:rsidRDefault="00BA6056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4891C32A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Zakład Linii Kolejowych w Wałbrzychu</w:t>
      </w:r>
    </w:p>
    <w:p w14:paraId="1AF9053E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ul. Parkowa 9</w:t>
      </w:r>
    </w:p>
    <w:p w14:paraId="4D3DA1E9" w14:textId="76378F58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81976B" w14:textId="62681013" w:rsidR="001B34F7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58C1C28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</w:t>
      </w:r>
      <w:r w:rsidR="00803F38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803F38" w:rsidRPr="00803F38">
        <w:rPr>
          <w:rStyle w:val="Pogrubienie"/>
          <w:rFonts w:ascii="Arial" w:hAnsi="Arial" w:cs="Arial"/>
          <w:color w:val="000000"/>
          <w:shd w:val="clear" w:color="auto" w:fill="FFFFFF"/>
        </w:rPr>
        <w:t>Zapytanie ofertowe otwarte</w:t>
      </w:r>
      <w:r w:rsidRPr="00803F38">
        <w:rPr>
          <w:rFonts w:ascii="Arial" w:hAnsi="Arial" w:cs="Arial"/>
          <w:bCs/>
        </w:rPr>
        <w:t xml:space="preserve"> pn.:</w:t>
      </w:r>
    </w:p>
    <w:p w14:paraId="73BBC2E1" w14:textId="77777777" w:rsidR="00BA6056" w:rsidRPr="00BA6056" w:rsidRDefault="006017C3" w:rsidP="00BA6056">
      <w:pPr>
        <w:autoSpaceDE w:val="0"/>
        <w:autoSpaceDN w:val="0"/>
        <w:adjustRightInd w:val="0"/>
        <w:spacing w:line="360" w:lineRule="auto"/>
        <w:ind w:left="0"/>
        <w:rPr>
          <w:rFonts w:ascii="Arial" w:eastAsia="Times New Roman" w:hAnsi="Arial" w:cs="Arial"/>
          <w:lang w:eastAsia="pl-PL"/>
        </w:rPr>
      </w:pPr>
      <w:r w:rsidRPr="00585FEF">
        <w:rPr>
          <w:rFonts w:ascii="Arial" w:hAnsi="Arial" w:cs="Arial"/>
          <w:bCs/>
          <w:sz w:val="28"/>
          <w:szCs w:val="28"/>
        </w:rPr>
        <w:t>„</w:t>
      </w:r>
      <w:bookmarkStart w:id="0" w:name="OLE_LINK1"/>
      <w:r w:rsidR="00BA6056" w:rsidRPr="00BA6056">
        <w:rPr>
          <w:rFonts w:ascii="Arial" w:eastAsia="Times New Roman" w:hAnsi="Arial" w:cs="Arial"/>
          <w:lang w:eastAsia="pl-PL"/>
        </w:rPr>
        <w:t>Mineralizacja pasów przeciwpożarowych z podziałem na dwa zadania:</w:t>
      </w:r>
    </w:p>
    <w:p w14:paraId="05303551" w14:textId="77777777" w:rsidR="00BA6056" w:rsidRPr="00BA6056" w:rsidRDefault="00BA6056" w:rsidP="00BA6056">
      <w:pPr>
        <w:suppressAutoHyphens w:val="0"/>
        <w:autoSpaceDE w:val="0"/>
        <w:autoSpaceDN w:val="0"/>
        <w:adjustRightInd w:val="0"/>
        <w:spacing w:line="360" w:lineRule="auto"/>
        <w:ind w:left="0"/>
        <w:jc w:val="left"/>
        <w:rPr>
          <w:rFonts w:ascii="Arial" w:eastAsia="Times New Roman" w:hAnsi="Arial" w:cs="Arial"/>
          <w:lang w:eastAsia="pl-PL"/>
        </w:rPr>
      </w:pPr>
      <w:r w:rsidRPr="00BA6056">
        <w:rPr>
          <w:rFonts w:ascii="Arial" w:eastAsia="Times New Roman" w:hAnsi="Arial" w:cs="Arial"/>
          <w:lang w:eastAsia="pl-PL"/>
        </w:rPr>
        <w:t xml:space="preserve">Zadanie nr 1 Mineralizacja pasów przeciwpożarowych wraz z wykaszaniem traw  na terenie Sekcji Eksploatacji w Wałbrzychu. </w:t>
      </w:r>
    </w:p>
    <w:p w14:paraId="257A1668" w14:textId="3ADF550D" w:rsidR="00BA6056" w:rsidRPr="00BA6056" w:rsidRDefault="00BA6056" w:rsidP="00BA6056">
      <w:pPr>
        <w:suppressAutoHyphens w:val="0"/>
        <w:autoSpaceDE w:val="0"/>
        <w:autoSpaceDN w:val="0"/>
        <w:adjustRightInd w:val="0"/>
        <w:spacing w:line="360" w:lineRule="auto"/>
        <w:ind w:left="0"/>
        <w:jc w:val="left"/>
        <w:rPr>
          <w:rFonts w:ascii="Arial" w:eastAsia="Times New Roman" w:hAnsi="Arial" w:cs="Arial"/>
          <w:lang w:eastAsia="pl-PL"/>
        </w:rPr>
      </w:pPr>
      <w:r w:rsidRPr="00BA6056">
        <w:rPr>
          <w:rFonts w:ascii="Arial" w:eastAsia="Times New Roman" w:hAnsi="Arial" w:cs="Arial"/>
          <w:lang w:eastAsia="pl-PL"/>
        </w:rPr>
        <w:t>Zadanie nr 2 Mineralizacja pasów przeciwpożarowych wraz z wykaszaniem traw i wycinką krzewów, na terenie Sekcji Eksploatacji w Jeleniej Górze</w:t>
      </w:r>
      <w:r>
        <w:rPr>
          <w:rFonts w:ascii="Arial" w:eastAsia="Times New Roman" w:hAnsi="Arial" w:cs="Arial"/>
          <w:lang w:eastAsia="pl-PL"/>
        </w:rPr>
        <w:t>”</w:t>
      </w:r>
    </w:p>
    <w:bookmarkEnd w:id="0"/>
    <w:p w14:paraId="218E3063" w14:textId="2195FC3E" w:rsidR="00585FEF" w:rsidRPr="002520BF" w:rsidRDefault="00585FEF" w:rsidP="00BA6056">
      <w:pPr>
        <w:pStyle w:val="Nagwek2"/>
        <w:rPr>
          <w:rFonts w:ascii="Open Sans" w:eastAsia="Times New Roman" w:hAnsi="Open Sans" w:cs="Open Sans"/>
          <w:bCs/>
          <w:i w:val="0"/>
          <w:spacing w:val="-15"/>
          <w:sz w:val="28"/>
          <w:szCs w:val="28"/>
          <w:lang w:eastAsia="pl-PL"/>
        </w:rPr>
      </w:pP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2F484BC1" w14:textId="77777777" w:rsidR="002520BF" w:rsidRPr="00DF2BD5" w:rsidRDefault="002520BF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0550563C" w14:textId="5F073896" w:rsidR="00771496" w:rsidRDefault="00771496" w:rsidP="00BA6056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6163FB42" w14:textId="23FDA918" w:rsidR="001B34F7" w:rsidRDefault="001B34F7" w:rsidP="00C51C91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2520BF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850ABB">
          <w:pPr>
            <w:pStyle w:val="Nagwekspisutreci"/>
          </w:pPr>
          <w:r w:rsidRPr="009C1317">
            <w:t>Spis treści</w:t>
          </w:r>
        </w:p>
        <w:p w14:paraId="523494BB" w14:textId="6A457FE8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55BECCF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5373123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740955D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23A164A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2FF0AC8B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1C9BA83D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6A6B144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2363D71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2C5F241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41D8BFB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1A892D3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1465A93A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4708350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587B15DC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4A9D4D2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4F98ACF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6F364D32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578B452B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F2EC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35389AE6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79B2D4A" w14:textId="63EAB03B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D77C5D7" w14:textId="7EFBFA39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3BB6886" w14:textId="169A1276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FC2F1E4" w14:textId="78C04FEA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85EBCA2" w14:textId="77777777" w:rsidR="002520BF" w:rsidRDefault="002520BF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2B5B123" w14:textId="77777777" w:rsidR="00497942" w:rsidRDefault="00497942" w:rsidP="00803F38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4F8EFC57" w14:textId="77777777" w:rsidR="00F9320F" w:rsidRPr="00561DF3" w:rsidRDefault="00F9320F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60796F41" w:rsidR="00900672" w:rsidRDefault="00D73AD6" w:rsidP="00850ABB">
      <w:pPr>
        <w:pStyle w:val="Nagwek1"/>
      </w:pPr>
      <w:bookmarkStart w:id="1" w:name="_Toc61443825"/>
      <w:bookmarkStart w:id="2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2DADE98E" w14:textId="77777777" w:rsidR="00C51C91" w:rsidRPr="00C51C91" w:rsidRDefault="00C51C91" w:rsidP="00C51C91"/>
    <w:p w14:paraId="60317AA9" w14:textId="1CABB20C" w:rsidR="00500A7A" w:rsidRPr="00172B16" w:rsidRDefault="00500A7A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A161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5A1617">
        <w:rPr>
          <w:rFonts w:ascii="Arial" w:hAnsi="Arial" w:cs="Arial"/>
          <w:bCs/>
          <w:sz w:val="22"/>
          <w:szCs w:val="22"/>
        </w:rPr>
        <w:t>Zakład Linii Kolejowych w Wałbrzychu ul. Parkowa 9 58-302 Wałbrzych</w:t>
      </w:r>
      <w:r w:rsidR="007E0A95" w:rsidRPr="005A161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>zwan</w:t>
      </w:r>
      <w:r w:rsidR="007C5FE0" w:rsidRPr="005A1617">
        <w:rPr>
          <w:rFonts w:ascii="Arial" w:hAnsi="Arial" w:cs="Arial"/>
          <w:bCs/>
          <w:sz w:val="22"/>
          <w:szCs w:val="22"/>
        </w:rPr>
        <w:t>a</w:t>
      </w:r>
      <w:r w:rsidRPr="005A1617">
        <w:rPr>
          <w:rFonts w:ascii="Arial" w:hAnsi="Arial" w:cs="Arial"/>
          <w:bCs/>
          <w:sz w:val="22"/>
          <w:szCs w:val="22"/>
        </w:rPr>
        <w:t xml:space="preserve"> dalej „Zamawiającym”</w:t>
      </w:r>
      <w:r w:rsidR="00516C4E" w:rsidRPr="005A1617">
        <w:rPr>
          <w:rFonts w:ascii="Arial" w:hAnsi="Arial" w:cs="Arial"/>
          <w:bCs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A1617" w:rsidRPr="005A1617">
        <w:rPr>
          <w:rFonts w:ascii="Arial" w:hAnsi="Arial" w:cs="Arial"/>
          <w:bCs/>
          <w:sz w:val="22"/>
          <w:szCs w:val="22"/>
        </w:rPr>
        <w:br/>
      </w:r>
      <w:r w:rsidR="00172B16" w:rsidRPr="00E40242">
        <w:rPr>
          <w:rFonts w:ascii="Arial" w:hAnsi="Arial" w:cs="Arial"/>
          <w:b/>
          <w:bCs/>
          <w:sz w:val="22"/>
          <w:szCs w:val="22"/>
        </w:rPr>
        <w:t>Zapytanie ofertowe otwarte</w:t>
      </w:r>
    </w:p>
    <w:p w14:paraId="66AC6A90" w14:textId="77777777" w:rsidR="00CE494D" w:rsidRDefault="006C44E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E40242">
        <w:rPr>
          <w:rFonts w:ascii="Arial" w:hAnsi="Arial" w:cs="Arial"/>
          <w:sz w:val="22"/>
          <w:szCs w:val="22"/>
        </w:rPr>
        <w:t>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BBC8023" w:rsidR="009710F9" w:rsidRPr="001B34F7" w:rsidRDefault="00CE494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5775B02" w:rsidR="006A3390" w:rsidRPr="00561DF3" w:rsidRDefault="006A3390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proofErr w:type="spellEnd"/>
      <w:r w:rsidR="002520BF">
        <w:rPr>
          <w:rFonts w:ascii="Arial" w:hAnsi="Arial" w:cs="Arial"/>
          <w:bCs/>
          <w:sz w:val="22"/>
          <w:szCs w:val="22"/>
        </w:rPr>
        <w:t xml:space="preserve"> 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1442B18" w:rsidR="006017C3" w:rsidRPr="00561DF3" w:rsidRDefault="006017C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7D6537B2" w14:textId="0C2B3472" w:rsidR="000D6440" w:rsidRDefault="00542FE4" w:rsidP="00C25953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C009BD9" w14:textId="070A0499" w:rsidR="00D53D0C" w:rsidRPr="00BA6056" w:rsidRDefault="00260896" w:rsidP="00BA6056">
      <w:pPr>
        <w:numPr>
          <w:ilvl w:val="0"/>
          <w:numId w:val="27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2942ED47" w14:textId="77777777" w:rsidR="00260896" w:rsidRPr="00561DF3" w:rsidRDefault="00260896" w:rsidP="00765E71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31A1B26E" w:rsidR="00BF2E60" w:rsidRDefault="00B564BE" w:rsidP="00850ABB">
      <w:pPr>
        <w:pStyle w:val="Nagwek1"/>
      </w:pPr>
      <w:bookmarkStart w:id="3" w:name="_Toc61443826"/>
      <w:bookmarkStart w:id="4" w:name="Rozdział_2"/>
      <w:bookmarkEnd w:id="2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3"/>
      <w:r w:rsidRPr="00561DF3">
        <w:tab/>
      </w:r>
    </w:p>
    <w:p w14:paraId="2346ED12" w14:textId="77777777" w:rsidR="00C51C91" w:rsidRPr="00C51C91" w:rsidRDefault="00C51C91" w:rsidP="00C51C91"/>
    <w:p w14:paraId="6EFF0BE6" w14:textId="3C4102BB" w:rsidR="004C5778" w:rsidRPr="004C5778" w:rsidRDefault="00900672" w:rsidP="004C5778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D53D0C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D53D0C">
        <w:rPr>
          <w:rFonts w:ascii="Arial" w:hAnsi="Arial" w:cs="Arial"/>
          <w:sz w:val="22"/>
          <w:szCs w:val="22"/>
        </w:rPr>
        <w:t>Z</w:t>
      </w:r>
      <w:r w:rsidRPr="00D53D0C">
        <w:rPr>
          <w:rFonts w:ascii="Arial" w:hAnsi="Arial" w:cs="Arial"/>
          <w:sz w:val="22"/>
          <w:szCs w:val="22"/>
        </w:rPr>
        <w:t>amówienia stanowi</w:t>
      </w:r>
      <w:r w:rsidR="007634A3" w:rsidRPr="00D53D0C">
        <w:rPr>
          <w:rFonts w:ascii="Arial" w:hAnsi="Arial" w:cs="Arial"/>
          <w:sz w:val="22"/>
          <w:szCs w:val="22"/>
        </w:rPr>
        <w:t>:</w:t>
      </w:r>
      <w:r w:rsidR="00803F38" w:rsidRPr="00803F38">
        <w:t xml:space="preserve"> </w:t>
      </w:r>
      <w:r w:rsidR="00BA6056" w:rsidRPr="00BA6056">
        <w:rPr>
          <w:rFonts w:ascii="Arial" w:hAnsi="Arial" w:cs="Arial"/>
          <w:b/>
          <w:bCs/>
          <w:sz w:val="22"/>
          <w:szCs w:val="22"/>
        </w:rPr>
        <w:t>mineralizacj</w:t>
      </w:r>
      <w:r w:rsidR="00BA6056">
        <w:rPr>
          <w:rFonts w:ascii="Arial" w:hAnsi="Arial" w:cs="Arial"/>
          <w:b/>
          <w:bCs/>
          <w:sz w:val="22"/>
          <w:szCs w:val="22"/>
        </w:rPr>
        <w:t>a</w:t>
      </w:r>
      <w:r w:rsidR="00BA6056" w:rsidRPr="00BA6056">
        <w:rPr>
          <w:rFonts w:ascii="Arial" w:hAnsi="Arial" w:cs="Arial"/>
          <w:b/>
          <w:bCs/>
          <w:sz w:val="22"/>
          <w:szCs w:val="22"/>
        </w:rPr>
        <w:t xml:space="preserve"> 4-metrowych pasów przeciwpożarowych, wycinką krzewów  oraz wykoszeniem terenu między skrajną szyną a mineralizowanym pasem przeciwpożarowym będącym w utrzymaniu Zakładu Linii Kolejowych w Wałbrzychu Sekcja Eksploatacji Wałbrzych i Sekcja Eksploatacji Jelenia Góra</w:t>
      </w:r>
      <w:r w:rsidR="004C5778">
        <w:rPr>
          <w:rFonts w:ascii="Arial" w:hAnsi="Arial" w:cs="Arial"/>
          <w:b/>
          <w:bCs/>
          <w:sz w:val="22"/>
          <w:szCs w:val="22"/>
        </w:rPr>
        <w:t>,</w:t>
      </w:r>
      <w:r w:rsidR="004C5778" w:rsidRPr="004C5778">
        <w:t xml:space="preserve"> </w:t>
      </w:r>
      <w:r w:rsidR="004C5778">
        <w:rPr>
          <w:rFonts w:ascii="Arial" w:hAnsi="Arial" w:cs="Arial"/>
          <w:sz w:val="22"/>
          <w:szCs w:val="22"/>
        </w:rPr>
        <w:t>w</w:t>
      </w:r>
      <w:r w:rsidR="004C5778" w:rsidRPr="004C5778">
        <w:rPr>
          <w:rFonts w:ascii="Arial" w:hAnsi="Arial" w:cs="Arial"/>
          <w:sz w:val="22"/>
          <w:szCs w:val="22"/>
        </w:rPr>
        <w:t xml:space="preserve"> ramach niniejszego zamówienia przewiduje się przeprowadzenie 2- krotnego koszenia pasa kolejowego na całej szerokości oraz jednokrotnej wycinki krzewów</w:t>
      </w:r>
      <w:r w:rsidR="00846343" w:rsidRPr="00846343">
        <w:rPr>
          <w:rFonts w:ascii="Arial" w:hAnsi="Arial" w:cs="Arial"/>
          <w:b/>
          <w:bCs/>
          <w:sz w:val="22"/>
          <w:szCs w:val="22"/>
        </w:rPr>
        <w:t xml:space="preserve"> </w:t>
      </w:r>
      <w:r w:rsidR="005B16D9" w:rsidRPr="00D53D0C">
        <w:rPr>
          <w:rFonts w:ascii="Arial" w:hAnsi="Arial" w:cs="Arial"/>
          <w:sz w:val="22"/>
          <w:szCs w:val="22"/>
        </w:rPr>
        <w:t xml:space="preserve">(dalej: </w:t>
      </w:r>
      <w:r w:rsidR="005B16D9" w:rsidRPr="00D53D0C">
        <w:rPr>
          <w:rFonts w:ascii="Arial" w:hAnsi="Arial" w:cs="Arial"/>
          <w:b/>
          <w:sz w:val="22"/>
          <w:szCs w:val="22"/>
        </w:rPr>
        <w:t>Zamówienie</w:t>
      </w:r>
      <w:r w:rsidR="007A34A0" w:rsidRPr="00D53D0C">
        <w:rPr>
          <w:rFonts w:ascii="Arial" w:hAnsi="Arial" w:cs="Arial"/>
          <w:sz w:val="22"/>
          <w:szCs w:val="22"/>
        </w:rPr>
        <w:t>”</w:t>
      </w:r>
      <w:r w:rsidR="005B16D9" w:rsidRPr="00D53D0C">
        <w:rPr>
          <w:rFonts w:ascii="Arial" w:hAnsi="Arial" w:cs="Arial"/>
          <w:sz w:val="22"/>
          <w:szCs w:val="22"/>
        </w:rPr>
        <w:t>).</w:t>
      </w:r>
    </w:p>
    <w:p w14:paraId="3741BFF9" w14:textId="6A28AE36" w:rsidR="004C5778" w:rsidRPr="004C5778" w:rsidRDefault="004C5778" w:rsidP="004C5778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4C5778">
        <w:rPr>
          <w:rFonts w:ascii="Arial" w:hAnsi="Arial" w:cs="Arial"/>
          <w:sz w:val="22"/>
          <w:szCs w:val="22"/>
        </w:rPr>
        <w:t>Termin realizacji Zamówienia:</w:t>
      </w:r>
    </w:p>
    <w:p w14:paraId="6793B29F" w14:textId="77777777" w:rsidR="00BA6056" w:rsidRPr="00BA6056" w:rsidRDefault="00BA6056" w:rsidP="00BA6056">
      <w:pPr>
        <w:suppressAutoHyphens w:val="0"/>
        <w:spacing w:line="360" w:lineRule="auto"/>
        <w:ind w:left="0" w:firstLine="142"/>
        <w:jc w:val="left"/>
        <w:rPr>
          <w:rFonts w:ascii="Arial" w:eastAsia="Times New Roman" w:hAnsi="Arial" w:cs="Arial"/>
          <w:color w:val="000000" w:themeColor="text1"/>
          <w:kern w:val="1"/>
          <w:sz w:val="22"/>
          <w:szCs w:val="22"/>
          <w:lang w:eastAsia="hi-IN" w:bidi="hi-IN"/>
        </w:rPr>
      </w:pPr>
      <w:r w:rsidRPr="00BA6056">
        <w:rPr>
          <w:rFonts w:ascii="Arial" w:eastAsia="Times New Roman" w:hAnsi="Arial" w:cs="Arial"/>
          <w:color w:val="000000" w:themeColor="text1"/>
          <w:kern w:val="1"/>
          <w:sz w:val="22"/>
          <w:szCs w:val="22"/>
          <w:lang w:eastAsia="hi-IN" w:bidi="hi-IN"/>
        </w:rPr>
        <w:t>Zadanie nr 1 – od dnia 01.08.2025 r. do dnia 30.09.2025 r.</w:t>
      </w:r>
    </w:p>
    <w:p w14:paraId="7AF3F046" w14:textId="5D4AA8B5" w:rsidR="00BA6056" w:rsidRDefault="00BA6056" w:rsidP="00BA6056">
      <w:pPr>
        <w:suppressAutoHyphens w:val="0"/>
        <w:spacing w:line="360" w:lineRule="auto"/>
        <w:ind w:left="0" w:firstLine="142"/>
        <w:jc w:val="left"/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</w:pPr>
      <w:r w:rsidRPr="00BA6056">
        <w:rPr>
          <w:rFonts w:ascii="Arial" w:eastAsia="Times New Roman" w:hAnsi="Arial" w:cs="Arial"/>
          <w:color w:val="000000" w:themeColor="text1"/>
          <w:kern w:val="1"/>
          <w:sz w:val="22"/>
          <w:szCs w:val="22"/>
          <w:lang w:eastAsia="hi-IN" w:bidi="hi-IN"/>
        </w:rPr>
        <w:t>Zadanie nr 2 – od daty zawarcia umowy do dnia 31.07.2025r</w:t>
      </w:r>
      <w:r>
        <w:rPr>
          <w:rFonts w:ascii="Arial" w:eastAsia="Times New Roman" w:hAnsi="Arial" w:cs="Arial"/>
          <w:color w:val="000000" w:themeColor="text1"/>
          <w:kern w:val="1"/>
          <w:sz w:val="22"/>
          <w:szCs w:val="22"/>
          <w:lang w:eastAsia="hi-IN" w:bidi="hi-IN"/>
        </w:rPr>
        <w:t>.</w:t>
      </w:r>
      <w:r w:rsidRPr="00BA6056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</w:p>
    <w:p w14:paraId="38EF4D6E" w14:textId="61EDD45C" w:rsidR="007C6084" w:rsidRPr="004C5778" w:rsidRDefault="004C5778" w:rsidP="00BA6056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</w:pPr>
      <w:r w:rsidRPr="004C5778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>Zakończenie obowiązywania umowy do dnia 3</w:t>
      </w:r>
      <w:r w:rsidR="00BA6056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>0</w:t>
      </w:r>
      <w:r w:rsidRPr="004C5778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>.</w:t>
      </w:r>
      <w:r w:rsidR="00BA6056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>09</w:t>
      </w:r>
      <w:r w:rsidRPr="004C5778">
        <w:rPr>
          <w:rFonts w:ascii="Arial" w:eastAsia="Times New Roman" w:hAnsi="Arial" w:cs="Arial"/>
          <w:b/>
          <w:bCs/>
          <w:color w:val="000000" w:themeColor="text1"/>
          <w:kern w:val="1"/>
          <w:sz w:val="22"/>
          <w:szCs w:val="22"/>
          <w:lang w:eastAsia="hi-IN" w:bidi="hi-IN"/>
        </w:rPr>
        <w:t>.2025 r.</w:t>
      </w:r>
    </w:p>
    <w:p w14:paraId="4F7A3B3E" w14:textId="33BF2DDE" w:rsidR="00A535F2" w:rsidRPr="005A1617" w:rsidRDefault="00A535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A1617">
        <w:rPr>
          <w:rFonts w:ascii="Arial" w:hAnsi="Arial" w:cs="Arial"/>
          <w:sz w:val="22"/>
          <w:szCs w:val="22"/>
        </w:rPr>
        <w:t>(dalej: „</w:t>
      </w:r>
      <w:r w:rsidR="007634A3" w:rsidRPr="005A1617">
        <w:rPr>
          <w:rFonts w:ascii="Arial" w:hAnsi="Arial" w:cs="Arial"/>
          <w:b/>
          <w:sz w:val="22"/>
          <w:szCs w:val="22"/>
        </w:rPr>
        <w:t>OPZ</w:t>
      </w:r>
      <w:r w:rsidR="007634A3" w:rsidRPr="005A1617">
        <w:rPr>
          <w:rFonts w:ascii="Arial" w:hAnsi="Arial" w:cs="Arial"/>
          <w:sz w:val="22"/>
          <w:szCs w:val="22"/>
        </w:rPr>
        <w:t xml:space="preserve">”) </w:t>
      </w:r>
      <w:r w:rsidRPr="005A1617">
        <w:rPr>
          <w:rFonts w:ascii="Arial" w:hAnsi="Arial" w:cs="Arial"/>
          <w:sz w:val="22"/>
          <w:szCs w:val="22"/>
        </w:rPr>
        <w:t xml:space="preserve">stanowi </w:t>
      </w:r>
      <w:r w:rsidRPr="005A161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5A1617">
        <w:rPr>
          <w:rFonts w:ascii="Arial" w:hAnsi="Arial" w:cs="Arial"/>
          <w:b/>
          <w:sz w:val="22"/>
          <w:szCs w:val="22"/>
        </w:rPr>
        <w:t>1</w:t>
      </w:r>
      <w:r w:rsidR="00850ABB">
        <w:rPr>
          <w:rFonts w:ascii="Arial" w:hAnsi="Arial" w:cs="Arial"/>
          <w:b/>
          <w:sz w:val="22"/>
          <w:szCs w:val="22"/>
        </w:rPr>
        <w:t xml:space="preserve"> </w:t>
      </w:r>
      <w:r w:rsidRPr="005A1617">
        <w:rPr>
          <w:rFonts w:ascii="Arial" w:hAnsi="Arial" w:cs="Arial"/>
          <w:sz w:val="22"/>
          <w:szCs w:val="22"/>
        </w:rPr>
        <w:t>do SWZ.</w:t>
      </w:r>
    </w:p>
    <w:p w14:paraId="1F3FA1E7" w14:textId="26252C50" w:rsidR="00247812" w:rsidRPr="005A1617" w:rsidRDefault="00392193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Przedmiot </w:t>
      </w:r>
      <w:r w:rsidR="001B6184" w:rsidRPr="005A1617">
        <w:rPr>
          <w:rFonts w:ascii="Arial" w:hAnsi="Arial" w:cs="Arial"/>
          <w:sz w:val="22"/>
          <w:szCs w:val="22"/>
        </w:rPr>
        <w:t>Z</w:t>
      </w:r>
      <w:r w:rsidRPr="005A1617">
        <w:rPr>
          <w:rFonts w:ascii="Arial" w:hAnsi="Arial" w:cs="Arial"/>
          <w:sz w:val="22"/>
          <w:szCs w:val="22"/>
        </w:rPr>
        <w:t xml:space="preserve">amówienia </w:t>
      </w:r>
      <w:r w:rsidR="00247812" w:rsidRPr="00B12DF5">
        <w:rPr>
          <w:rFonts w:ascii="Arial" w:hAnsi="Arial" w:cs="Arial"/>
          <w:i/>
          <w:strike/>
          <w:color w:val="FF0000"/>
          <w:sz w:val="22"/>
          <w:szCs w:val="22"/>
        </w:rPr>
        <w:t xml:space="preserve">nie </w:t>
      </w:r>
      <w:r w:rsidR="00247812" w:rsidRPr="005A1617">
        <w:rPr>
          <w:rFonts w:ascii="Arial" w:hAnsi="Arial" w:cs="Arial"/>
          <w:i/>
          <w:sz w:val="22"/>
          <w:szCs w:val="22"/>
        </w:rPr>
        <w:t>jest podzielony</w:t>
      </w:r>
      <w:r w:rsidR="00A6249C" w:rsidRPr="005A1617">
        <w:rPr>
          <w:rFonts w:ascii="Arial" w:hAnsi="Arial" w:cs="Arial"/>
          <w:sz w:val="22"/>
          <w:szCs w:val="22"/>
        </w:rPr>
        <w:t xml:space="preserve"> na</w:t>
      </w:r>
      <w:r w:rsidR="00605A46" w:rsidRPr="005A1617">
        <w:rPr>
          <w:rFonts w:ascii="Arial" w:hAnsi="Arial" w:cs="Arial"/>
          <w:sz w:val="22"/>
          <w:szCs w:val="22"/>
        </w:rPr>
        <w:t xml:space="preserve"> </w:t>
      </w:r>
      <w:r w:rsidR="00B12DF5" w:rsidRPr="00B12DF5">
        <w:rPr>
          <w:rFonts w:ascii="Arial" w:hAnsi="Arial" w:cs="Arial"/>
          <w:color w:val="FF0000"/>
          <w:sz w:val="22"/>
          <w:szCs w:val="22"/>
        </w:rPr>
        <w:t xml:space="preserve">2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6732CF5E" w14:textId="0C8FF1BB" w:rsidR="00542FE4" w:rsidRPr="005A1617" w:rsidRDefault="00466A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Zamawiający </w:t>
      </w:r>
      <w:r w:rsidR="00C25B8D" w:rsidRPr="005A1617">
        <w:rPr>
          <w:rFonts w:ascii="Arial" w:hAnsi="Arial" w:cs="Arial"/>
          <w:sz w:val="22"/>
          <w:szCs w:val="22"/>
        </w:rPr>
        <w:t>nie dopuszcza możliwości</w:t>
      </w:r>
      <w:r w:rsidRPr="005A1617">
        <w:rPr>
          <w:rFonts w:ascii="Arial" w:hAnsi="Arial" w:cs="Arial"/>
          <w:sz w:val="22"/>
          <w:szCs w:val="22"/>
        </w:rPr>
        <w:t xml:space="preserve"> </w:t>
      </w:r>
      <w:r w:rsidR="00C25B8D" w:rsidRPr="005A1617">
        <w:rPr>
          <w:rFonts w:ascii="Arial" w:hAnsi="Arial" w:cs="Arial"/>
          <w:sz w:val="22"/>
          <w:szCs w:val="22"/>
        </w:rPr>
        <w:t xml:space="preserve">składania </w:t>
      </w:r>
      <w:r w:rsidRPr="005A1617">
        <w:rPr>
          <w:rFonts w:ascii="Arial" w:hAnsi="Arial" w:cs="Arial"/>
          <w:sz w:val="22"/>
          <w:szCs w:val="22"/>
        </w:rPr>
        <w:t xml:space="preserve">ofert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C25B8D" w:rsidRPr="005A1617">
        <w:rPr>
          <w:rFonts w:ascii="Arial" w:hAnsi="Arial" w:cs="Arial"/>
          <w:sz w:val="22"/>
          <w:szCs w:val="22"/>
        </w:rPr>
        <w:t>owych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23F4C5B0" w14:textId="77777777" w:rsidR="008924CB" w:rsidRDefault="006078D1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5A1617">
        <w:rPr>
          <w:sz w:val="22"/>
          <w:szCs w:val="22"/>
        </w:rPr>
        <w:t xml:space="preserve">Zamawiający </w:t>
      </w:r>
      <w:r w:rsidR="00516C4E" w:rsidRPr="005A1617">
        <w:rPr>
          <w:sz w:val="22"/>
          <w:szCs w:val="22"/>
        </w:rPr>
        <w:t>nie przewiduje</w:t>
      </w:r>
      <w:r w:rsidRPr="005A1617">
        <w:rPr>
          <w:sz w:val="22"/>
          <w:szCs w:val="22"/>
        </w:rPr>
        <w:t xml:space="preserve"> udzieleni</w:t>
      </w:r>
      <w:r w:rsidR="00691266" w:rsidRPr="005A1617">
        <w:rPr>
          <w:sz w:val="22"/>
          <w:szCs w:val="22"/>
        </w:rPr>
        <w:t>a</w:t>
      </w:r>
      <w:r w:rsidRPr="005A1617">
        <w:rPr>
          <w:sz w:val="22"/>
          <w:szCs w:val="22"/>
        </w:rPr>
        <w:t xml:space="preserve"> </w:t>
      </w:r>
      <w:r w:rsidR="00B74666" w:rsidRPr="005A1617">
        <w:rPr>
          <w:sz w:val="22"/>
          <w:szCs w:val="22"/>
        </w:rPr>
        <w:t>z</w:t>
      </w:r>
      <w:r w:rsidRPr="005A1617">
        <w:rPr>
          <w:sz w:val="22"/>
          <w:szCs w:val="22"/>
        </w:rPr>
        <w:t>amówień</w:t>
      </w:r>
      <w:r w:rsidR="00516C4E" w:rsidRPr="005A1617">
        <w:rPr>
          <w:sz w:val="22"/>
          <w:szCs w:val="22"/>
        </w:rPr>
        <w:t>, o których mowa w §19 ust. 2 pkt 7 Regulaminu</w:t>
      </w:r>
      <w:r w:rsidRPr="005A1617">
        <w:rPr>
          <w:sz w:val="22"/>
          <w:szCs w:val="22"/>
        </w:rPr>
        <w:t xml:space="preserve"> polegających na powtórzeniu tego samego rodzaju zamówień.</w:t>
      </w:r>
      <w:bookmarkStart w:id="5" w:name="_Toc61443827"/>
      <w:bookmarkStart w:id="6" w:name="Rozdział_3"/>
      <w:bookmarkEnd w:id="4"/>
    </w:p>
    <w:p w14:paraId="77461F41" w14:textId="62BA6655" w:rsidR="00850ABB" w:rsidRDefault="00850ABB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8924CB">
        <w:rPr>
          <w:sz w:val="22"/>
          <w:szCs w:val="22"/>
        </w:rPr>
        <w:t xml:space="preserve">Zamawiający </w:t>
      </w:r>
      <w:r w:rsidR="00803F38" w:rsidRPr="008924CB">
        <w:rPr>
          <w:b/>
          <w:bCs/>
          <w:sz w:val="22"/>
          <w:szCs w:val="22"/>
        </w:rPr>
        <w:t xml:space="preserve">nie </w:t>
      </w:r>
      <w:r w:rsidRPr="008924CB">
        <w:rPr>
          <w:b/>
          <w:bCs/>
          <w:sz w:val="22"/>
          <w:szCs w:val="22"/>
        </w:rPr>
        <w:t>wyraża zgod</w:t>
      </w:r>
      <w:r w:rsidR="00803F38" w:rsidRPr="008924CB">
        <w:rPr>
          <w:b/>
          <w:bCs/>
          <w:sz w:val="22"/>
          <w:szCs w:val="22"/>
        </w:rPr>
        <w:t>y</w:t>
      </w:r>
      <w:r w:rsidRPr="008924CB">
        <w:rPr>
          <w:sz w:val="22"/>
          <w:szCs w:val="22"/>
        </w:rPr>
        <w:t xml:space="preserve"> na powierzenie podwykonawcom realizacji </w:t>
      </w:r>
      <w:r w:rsidRPr="008924CB">
        <w:rPr>
          <w:i/>
          <w:sz w:val="22"/>
          <w:szCs w:val="22"/>
        </w:rPr>
        <w:t>Zamówienia</w:t>
      </w:r>
      <w:r w:rsidR="008924CB" w:rsidRPr="008924CB">
        <w:rPr>
          <w:sz w:val="22"/>
          <w:szCs w:val="22"/>
        </w:rPr>
        <w:t>.</w:t>
      </w:r>
    </w:p>
    <w:p w14:paraId="39C62D17" w14:textId="77777777" w:rsidR="008924CB" w:rsidRPr="008924CB" w:rsidRDefault="008924CB" w:rsidP="008924CB">
      <w:pPr>
        <w:pStyle w:val="Tekstpodstawowywcity"/>
        <w:spacing w:line="360" w:lineRule="auto"/>
        <w:ind w:left="142" w:firstLine="0"/>
        <w:rPr>
          <w:sz w:val="22"/>
          <w:szCs w:val="22"/>
        </w:rPr>
      </w:pPr>
    </w:p>
    <w:p w14:paraId="6C486C01" w14:textId="77777777" w:rsidR="00900672" w:rsidRPr="00561DF3" w:rsidRDefault="00B564BE" w:rsidP="00850ABB">
      <w:pPr>
        <w:pStyle w:val="Nagwek1"/>
      </w:pPr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D53E8A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D53E8A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D53E8A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D53E8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D53E8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6799D29" w:rsidR="0020224E" w:rsidRDefault="00DA7F45" w:rsidP="00D53E8A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5DB4F1FB" w14:textId="013B8310" w:rsidR="00FB0AE0" w:rsidRPr="00E40242" w:rsidRDefault="00FB0AE0" w:rsidP="00D53E8A">
      <w:pPr>
        <w:tabs>
          <w:tab w:val="num" w:pos="709"/>
        </w:tabs>
        <w:spacing w:line="360" w:lineRule="auto"/>
        <w:ind w:left="0" w:firstLine="426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</w:rPr>
        <w:t xml:space="preserve">5a) </w:t>
      </w:r>
      <w:r w:rsidRPr="00E40242">
        <w:rPr>
          <w:rFonts w:ascii="Arial" w:hAnsi="Arial" w:cs="Arial"/>
          <w:sz w:val="22"/>
          <w:szCs w:val="22"/>
          <w:lang w:eastAsia="pl-PL"/>
        </w:rPr>
        <w:t>którego oferta nie podlega odrzuceniu na podstawie §</w:t>
      </w:r>
      <w:r w:rsidR="000141E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40242">
        <w:rPr>
          <w:rFonts w:ascii="Arial" w:hAnsi="Arial" w:cs="Arial"/>
          <w:sz w:val="22"/>
          <w:szCs w:val="22"/>
          <w:lang w:eastAsia="pl-PL"/>
        </w:rPr>
        <w:t>30 ust. 2 Regulaminu</w:t>
      </w:r>
    </w:p>
    <w:p w14:paraId="01B423DF" w14:textId="77777777" w:rsidR="00FB0AE0" w:rsidRPr="00E40242" w:rsidRDefault="00FB0AE0" w:rsidP="00D53E8A">
      <w:pPr>
        <w:tabs>
          <w:tab w:val="num" w:pos="709"/>
        </w:tabs>
        <w:spacing w:line="360" w:lineRule="auto"/>
        <w:ind w:left="0" w:firstLine="851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  <w:lang w:eastAsia="pl-PL"/>
        </w:rPr>
        <w:t xml:space="preserve">w odniesieniu do następujących przesłanek: </w:t>
      </w:r>
    </w:p>
    <w:p w14:paraId="76D0D4E3" w14:textId="77777777" w:rsidR="00FB0AE0" w:rsidRPr="00E40242" w:rsidRDefault="00FB0AE0" w:rsidP="00D53E8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  <w:lang w:eastAsia="pl-PL"/>
        </w:rPr>
        <w:t>została złożona przez Wykonawcę wobec którego prawomocnie orzeczono zakaz ubiegania się o zamówienia publiczne;</w:t>
      </w:r>
    </w:p>
    <w:p w14:paraId="4483EF1E" w14:textId="77777777" w:rsidR="00FB0AE0" w:rsidRPr="00E40242" w:rsidRDefault="00FB0AE0" w:rsidP="00D53E8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spacing w:line="360" w:lineRule="auto"/>
        <w:ind w:left="993" w:hanging="284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  <w:lang w:eastAsia="pl-PL"/>
        </w:rPr>
        <w:lastRenderedPageBreak/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4793CF9" w14:textId="77777777" w:rsidR="00FB0AE0" w:rsidRPr="00E40242" w:rsidRDefault="00FB0AE0" w:rsidP="00D53E8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spacing w:line="360" w:lineRule="auto"/>
        <w:ind w:left="993" w:hanging="284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  <w:lang w:eastAsia="pl-PL"/>
        </w:rPr>
        <w:t xml:space="preserve"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0F3DC354" w14:textId="3BF20ADD" w:rsidR="00FB0AE0" w:rsidRPr="00B94D67" w:rsidRDefault="00FB0AE0" w:rsidP="00D53E8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spacing w:line="360" w:lineRule="auto"/>
        <w:ind w:left="993" w:hanging="284"/>
        <w:rPr>
          <w:rFonts w:ascii="Arial" w:hAnsi="Arial" w:cs="Arial"/>
          <w:sz w:val="22"/>
          <w:szCs w:val="22"/>
          <w:lang w:eastAsia="pl-PL"/>
        </w:rPr>
      </w:pPr>
      <w:r w:rsidRPr="00E40242">
        <w:rPr>
          <w:rFonts w:ascii="Arial" w:hAnsi="Arial" w:cs="Arial"/>
          <w:sz w:val="22"/>
          <w:szCs w:val="22"/>
          <w:lang w:eastAsia="pl-PL"/>
        </w:rPr>
        <w:t xml:space="preserve"> Wykonawca, który w okresie ostatnich 2 lat przed wszczęciem Postępowania zakupowego odmówił podpisania Umowy zakupowej lub ramowej lub zrealizowania wystawionego Zamówienia na warunkach określonych w złożonej ofercie;</w:t>
      </w:r>
    </w:p>
    <w:p w14:paraId="438BE4D3" w14:textId="1CF6A826" w:rsidR="003C50B4" w:rsidRPr="003C50B4" w:rsidRDefault="003C50B4" w:rsidP="00D53E8A">
      <w:pPr>
        <w:pStyle w:val="Akapitzlist"/>
        <w:numPr>
          <w:ilvl w:val="0"/>
          <w:numId w:val="33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F3C02DE" w:rsidR="006863AB" w:rsidRPr="005A31A6" w:rsidRDefault="006863AB" w:rsidP="00D53E8A">
      <w:pPr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A31A6">
        <w:rPr>
          <w:rFonts w:ascii="Arial" w:hAnsi="Arial" w:cs="Arial"/>
          <w:b/>
          <w:bCs/>
          <w:i/>
          <w:sz w:val="22"/>
          <w:szCs w:val="22"/>
        </w:rPr>
        <w:t xml:space="preserve">Zamawiający </w:t>
      </w:r>
      <w:r w:rsidR="002663D2" w:rsidRPr="005A31A6">
        <w:rPr>
          <w:rFonts w:ascii="Arial" w:hAnsi="Arial" w:cs="Arial"/>
          <w:b/>
          <w:bCs/>
          <w:i/>
          <w:sz w:val="22"/>
          <w:szCs w:val="22"/>
        </w:rPr>
        <w:t xml:space="preserve">ustala następujące szczegółowe warunki udziału w </w:t>
      </w:r>
      <w:r w:rsidR="00D91D2B" w:rsidRPr="005A31A6">
        <w:rPr>
          <w:rFonts w:ascii="Arial" w:hAnsi="Arial" w:cs="Arial"/>
          <w:b/>
          <w:bCs/>
          <w:i/>
          <w:sz w:val="22"/>
          <w:szCs w:val="22"/>
        </w:rPr>
        <w:t>P</w:t>
      </w:r>
      <w:r w:rsidR="002663D2" w:rsidRPr="005A31A6">
        <w:rPr>
          <w:rFonts w:ascii="Arial" w:hAnsi="Arial" w:cs="Arial"/>
          <w:b/>
          <w:bCs/>
          <w:i/>
          <w:sz w:val="22"/>
          <w:szCs w:val="22"/>
        </w:rPr>
        <w:t>ostepowaniu</w:t>
      </w:r>
    </w:p>
    <w:p w14:paraId="4FBD98B3" w14:textId="61E2B526" w:rsidR="003262CB" w:rsidRPr="00B94D67" w:rsidRDefault="003262CB" w:rsidP="00D53E8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E105C7">
        <w:rPr>
          <w:rFonts w:ascii="Arial" w:hAnsi="Arial" w:cs="Arial"/>
          <w:i/>
          <w:sz w:val="22"/>
          <w:szCs w:val="22"/>
        </w:rPr>
        <w:t>uzna warunek za spełniony</w:t>
      </w:r>
      <w:r w:rsidR="00E105C7" w:rsidRPr="00E105C7">
        <w:rPr>
          <w:rFonts w:ascii="Arial" w:hAnsi="Arial" w:cs="Arial"/>
          <w:sz w:val="22"/>
          <w:szCs w:val="22"/>
        </w:rPr>
        <w:t xml:space="preserve">, jeżeli Wykonawca przedstawi wypis z </w:t>
      </w:r>
      <w:r w:rsidR="005D4892" w:rsidRPr="00B94D67">
        <w:rPr>
          <w:rFonts w:ascii="Arial" w:eastAsia="Times New Roman" w:hAnsi="Arial" w:cs="Arial"/>
          <w:i/>
          <w:sz w:val="22"/>
          <w:szCs w:val="22"/>
          <w:lang w:eastAsia="pl-PL"/>
        </w:rPr>
        <w:t>Krajowego Rejestru Sądowego</w:t>
      </w:r>
      <w:r w:rsidR="003E4980" w:rsidRPr="00B94D6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lub </w:t>
      </w:r>
      <w:proofErr w:type="spellStart"/>
      <w:r w:rsidR="003E4980" w:rsidRPr="00B94D67">
        <w:rPr>
          <w:rFonts w:ascii="Arial" w:eastAsia="Times New Roman" w:hAnsi="Arial" w:cs="Arial"/>
          <w:i/>
          <w:sz w:val="22"/>
          <w:szCs w:val="22"/>
          <w:lang w:eastAsia="pl-PL"/>
        </w:rPr>
        <w:t>CEiDG</w:t>
      </w:r>
      <w:proofErr w:type="spellEnd"/>
      <w:r w:rsidR="00E105C7" w:rsidRPr="00B94D6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</w:p>
    <w:p w14:paraId="57F1D3FE" w14:textId="1BEA141F" w:rsidR="007E44AB" w:rsidRPr="00B94D67" w:rsidRDefault="002663D2" w:rsidP="00D53E8A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B94D67">
        <w:rPr>
          <w:rFonts w:ascii="Arial" w:hAnsi="Arial" w:cs="Arial"/>
          <w:sz w:val="22"/>
          <w:szCs w:val="22"/>
        </w:rPr>
        <w:t>w zakresie posiadania uprawnień do</w:t>
      </w:r>
      <w:r w:rsidR="00B756A1" w:rsidRPr="00B94D67">
        <w:rPr>
          <w:rFonts w:ascii="Arial" w:hAnsi="Arial" w:cs="Arial"/>
          <w:sz w:val="22"/>
          <w:szCs w:val="22"/>
        </w:rPr>
        <w:t xml:space="preserve"> </w:t>
      </w:r>
      <w:r w:rsidR="005D4892" w:rsidRPr="00B94D67">
        <w:rPr>
          <w:rFonts w:ascii="Arial" w:hAnsi="Arial" w:cs="Arial"/>
          <w:sz w:val="22"/>
          <w:szCs w:val="22"/>
        </w:rPr>
        <w:t>prowadzenia</w:t>
      </w:r>
      <w:r w:rsidRPr="00B94D67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B94D67">
        <w:rPr>
          <w:rFonts w:ascii="Arial" w:hAnsi="Arial" w:cs="Arial"/>
          <w:sz w:val="22"/>
          <w:szCs w:val="22"/>
        </w:rPr>
        <w:t xml:space="preserve"> gospodarczej lub zawodowej</w:t>
      </w:r>
      <w:r w:rsidR="00B94D67" w:rsidRPr="00B94D67">
        <w:rPr>
          <w:rFonts w:ascii="Arial" w:hAnsi="Arial" w:cs="Arial"/>
          <w:sz w:val="22"/>
          <w:szCs w:val="22"/>
        </w:rPr>
        <w:t xml:space="preserve"> </w:t>
      </w:r>
      <w:r w:rsidR="00CE4A65" w:rsidRPr="00B94D67">
        <w:rPr>
          <w:rFonts w:ascii="Arial" w:hAnsi="Arial" w:cs="Arial"/>
          <w:sz w:val="22"/>
          <w:szCs w:val="22"/>
        </w:rPr>
        <w:t>Zamawiający nie wyznacza szczegó</w:t>
      </w:r>
      <w:r w:rsidR="00C77169" w:rsidRPr="00B94D67">
        <w:rPr>
          <w:rFonts w:ascii="Arial" w:hAnsi="Arial" w:cs="Arial"/>
          <w:sz w:val="22"/>
          <w:szCs w:val="22"/>
        </w:rPr>
        <w:t>ł</w:t>
      </w:r>
      <w:r w:rsidR="00CE4A65" w:rsidRPr="00B94D67">
        <w:rPr>
          <w:rFonts w:ascii="Arial" w:hAnsi="Arial" w:cs="Arial"/>
          <w:sz w:val="22"/>
          <w:szCs w:val="22"/>
        </w:rPr>
        <w:t xml:space="preserve">owych warunków udziału w </w:t>
      </w:r>
      <w:r w:rsidR="00C77169" w:rsidRPr="00B94D67">
        <w:rPr>
          <w:rFonts w:ascii="Arial" w:hAnsi="Arial" w:cs="Arial"/>
          <w:sz w:val="22"/>
          <w:szCs w:val="22"/>
        </w:rPr>
        <w:t>P</w:t>
      </w:r>
      <w:r w:rsidR="00CE4A65" w:rsidRPr="00B94D67">
        <w:rPr>
          <w:rFonts w:ascii="Arial" w:hAnsi="Arial" w:cs="Arial"/>
          <w:sz w:val="22"/>
          <w:szCs w:val="22"/>
        </w:rPr>
        <w:t>ost</w:t>
      </w:r>
      <w:r w:rsidR="00C77169" w:rsidRPr="00B94D67">
        <w:rPr>
          <w:rFonts w:ascii="Arial" w:hAnsi="Arial" w:cs="Arial"/>
          <w:sz w:val="22"/>
          <w:szCs w:val="22"/>
        </w:rPr>
        <w:t>ę</w:t>
      </w:r>
      <w:r w:rsidR="00CE4A65" w:rsidRPr="00B94D67">
        <w:rPr>
          <w:rFonts w:ascii="Arial" w:hAnsi="Arial" w:cs="Arial"/>
          <w:sz w:val="22"/>
          <w:szCs w:val="22"/>
        </w:rPr>
        <w:t>powaniu.</w:t>
      </w:r>
    </w:p>
    <w:p w14:paraId="49F95E46" w14:textId="77777777" w:rsidR="00B340FB" w:rsidRPr="00BA6056" w:rsidRDefault="000D3A03" w:rsidP="00B340FB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firstLine="66"/>
        <w:jc w:val="both"/>
        <w:rPr>
          <w:rFonts w:ascii="Arial" w:hAnsi="Arial" w:cs="Arial"/>
          <w:sz w:val="22"/>
          <w:szCs w:val="22"/>
        </w:rPr>
      </w:pPr>
      <w:r w:rsidRPr="00BA6056">
        <w:rPr>
          <w:rFonts w:ascii="Arial" w:hAnsi="Arial" w:cs="Arial"/>
          <w:sz w:val="22"/>
          <w:szCs w:val="22"/>
        </w:rPr>
        <w:t>W</w:t>
      </w:r>
      <w:r w:rsidR="008151AA" w:rsidRPr="00BA6056">
        <w:rPr>
          <w:rFonts w:ascii="Arial" w:hAnsi="Arial" w:cs="Arial"/>
          <w:sz w:val="22"/>
          <w:szCs w:val="22"/>
        </w:rPr>
        <w:t xml:space="preserve"> zakresie znajdowania się w odpowiedniej sytuacji ekonomicznej lub finansowej </w:t>
      </w:r>
      <w:r w:rsidR="00B340FB" w:rsidRPr="00BA6056">
        <w:rPr>
          <w:rFonts w:ascii="Arial" w:hAnsi="Arial" w:cs="Arial"/>
          <w:sz w:val="22"/>
          <w:szCs w:val="22"/>
        </w:rPr>
        <w:t xml:space="preserve">  </w:t>
      </w:r>
    </w:p>
    <w:p w14:paraId="0AC58174" w14:textId="16F255EA" w:rsidR="00B340FB" w:rsidRPr="00BA6056" w:rsidRDefault="00B340FB" w:rsidP="00B340FB">
      <w:pPr>
        <w:pStyle w:val="Akapitzlist"/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A6056">
        <w:rPr>
          <w:rFonts w:ascii="Arial" w:hAnsi="Arial" w:cs="Arial"/>
          <w:sz w:val="22"/>
          <w:szCs w:val="22"/>
        </w:rPr>
        <w:t xml:space="preserve">   </w:t>
      </w:r>
      <w:r w:rsidR="008151AA" w:rsidRPr="00BA6056">
        <w:rPr>
          <w:rFonts w:ascii="Arial" w:hAnsi="Arial" w:cs="Arial"/>
          <w:sz w:val="22"/>
          <w:szCs w:val="22"/>
        </w:rPr>
        <w:t xml:space="preserve">Zamawiający </w:t>
      </w:r>
      <w:r w:rsidR="008151AA" w:rsidRPr="00BA6056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="008151AA" w:rsidRPr="00BA6056">
        <w:rPr>
          <w:rFonts w:ascii="Arial" w:hAnsi="Arial" w:cs="Arial"/>
          <w:sz w:val="22"/>
          <w:szCs w:val="22"/>
        </w:rPr>
        <w:t xml:space="preserve"> </w:t>
      </w:r>
    </w:p>
    <w:p w14:paraId="4DD6EE2B" w14:textId="77777777" w:rsidR="00A666B8" w:rsidRDefault="00CE4A65" w:rsidP="00A666B8">
      <w:pPr>
        <w:pStyle w:val="Akapitzlist"/>
        <w:numPr>
          <w:ilvl w:val="0"/>
          <w:numId w:val="36"/>
        </w:numPr>
        <w:tabs>
          <w:tab w:val="left" w:pos="360"/>
        </w:tabs>
        <w:spacing w:line="360" w:lineRule="auto"/>
        <w:ind w:firstLine="66"/>
        <w:jc w:val="both"/>
        <w:rPr>
          <w:rFonts w:ascii="Arial" w:hAnsi="Arial" w:cs="Arial"/>
          <w:sz w:val="22"/>
          <w:szCs w:val="22"/>
        </w:rPr>
      </w:pPr>
      <w:r w:rsidRPr="00BA6056">
        <w:rPr>
          <w:rFonts w:ascii="Arial" w:hAnsi="Arial" w:cs="Arial"/>
          <w:sz w:val="22"/>
          <w:szCs w:val="22"/>
        </w:rPr>
        <w:t xml:space="preserve">W zakresie posiadanej zdolności technicznej lub zawodowej Zamawiający </w:t>
      </w:r>
      <w:r w:rsidR="00A666B8" w:rsidRPr="00B340FB">
        <w:rPr>
          <w:rFonts w:ascii="Arial" w:hAnsi="Arial" w:cs="Arial"/>
          <w:sz w:val="22"/>
          <w:szCs w:val="22"/>
        </w:rPr>
        <w:t xml:space="preserve">W zakresie </w:t>
      </w:r>
      <w:r w:rsidR="00A666B8">
        <w:rPr>
          <w:rFonts w:ascii="Arial" w:hAnsi="Arial" w:cs="Arial"/>
          <w:sz w:val="22"/>
          <w:szCs w:val="22"/>
        </w:rPr>
        <w:t xml:space="preserve">  </w:t>
      </w:r>
    </w:p>
    <w:p w14:paraId="295DBB35" w14:textId="10731F9C" w:rsidR="00A666B8" w:rsidRDefault="00A666B8" w:rsidP="00A666B8">
      <w:pPr>
        <w:pStyle w:val="Akapitzlist"/>
        <w:tabs>
          <w:tab w:val="left" w:pos="36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340FB">
        <w:rPr>
          <w:rFonts w:ascii="Arial" w:hAnsi="Arial" w:cs="Arial"/>
          <w:sz w:val="22"/>
          <w:szCs w:val="22"/>
        </w:rPr>
        <w:t xml:space="preserve">posiadanej zdolności technicznej lub zawodowej Zamawiający uzna warunek </w:t>
      </w:r>
    </w:p>
    <w:p w14:paraId="739FCBBB" w14:textId="77777777" w:rsidR="00A666B8" w:rsidRDefault="00A666B8" w:rsidP="00A666B8">
      <w:pPr>
        <w:pStyle w:val="Akapitzlist"/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340FB">
        <w:rPr>
          <w:rFonts w:ascii="Arial" w:hAnsi="Arial" w:cs="Arial"/>
          <w:sz w:val="22"/>
          <w:szCs w:val="22"/>
        </w:rPr>
        <w:t xml:space="preserve">za spełniony, jeżeli </w:t>
      </w:r>
      <w:r w:rsidRPr="00A666B8">
        <w:rPr>
          <w:rFonts w:ascii="Arial" w:hAnsi="Arial" w:cs="Arial"/>
          <w:b/>
          <w:bCs/>
          <w:sz w:val="22"/>
          <w:szCs w:val="22"/>
        </w:rPr>
        <w:t xml:space="preserve">Wykonawca wykaże, że dysponuje sprzętem, </w:t>
      </w:r>
      <w:r w:rsidRPr="00A666B8">
        <w:rPr>
          <w:rFonts w:ascii="Arial" w:hAnsi="Arial" w:cs="Arial"/>
          <w:sz w:val="22"/>
          <w:szCs w:val="22"/>
        </w:rPr>
        <w:t>niezbędnym do</w:t>
      </w:r>
      <w:r w:rsidRPr="00B340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0BE3A112" w14:textId="624C1754" w:rsidR="00A666B8" w:rsidRDefault="00A666B8" w:rsidP="00A666B8">
      <w:pPr>
        <w:pStyle w:val="Akapitzlist"/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340FB">
        <w:rPr>
          <w:rFonts w:ascii="Arial" w:hAnsi="Arial" w:cs="Arial"/>
          <w:sz w:val="22"/>
          <w:szCs w:val="22"/>
        </w:rPr>
        <w:t>realizacji zamówienia</w:t>
      </w:r>
    </w:p>
    <w:p w14:paraId="27C4637F" w14:textId="6AADBC0F" w:rsidR="00B340FB" w:rsidRPr="00BA6056" w:rsidRDefault="00A666B8" w:rsidP="00A666B8">
      <w:pPr>
        <w:pStyle w:val="Akapitzlist"/>
        <w:numPr>
          <w:ilvl w:val="0"/>
          <w:numId w:val="36"/>
        </w:numPr>
        <w:spacing w:line="360" w:lineRule="auto"/>
        <w:ind w:left="709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="00BA6056" w:rsidRPr="00BA6056">
        <w:rPr>
          <w:rFonts w:ascii="Arial" w:hAnsi="Arial" w:cs="Arial"/>
          <w:b/>
          <w:bCs/>
          <w:sz w:val="22"/>
          <w:szCs w:val="22"/>
        </w:rPr>
        <w:t xml:space="preserve">o postepowania może przystąpić Wykonawca, który w okresie ostatnich trzech lat przed upływem terminu składania ofert, a jeżeli okres prowadzenia działalności jest krótszy w tym okresie, wykonywał  minimum jedną usługę  związane z mineralizacją pasów przeciwpożarowych zrealizowaną na terenie kolejowym dla Zadania 1 oraz wykonał minimum dwie usługi związane z mineralizacją pasów przeciwpożarowych zrealizowane na terenie kolejowym dla Zadania nr 2 z podaniem </w:t>
      </w:r>
      <w:r w:rsidR="00BA6056" w:rsidRPr="00BA6056">
        <w:rPr>
          <w:rFonts w:ascii="Arial" w:hAnsi="Arial" w:cs="Arial"/>
          <w:b/>
          <w:bCs/>
          <w:sz w:val="22"/>
          <w:szCs w:val="22"/>
        </w:rPr>
        <w:lastRenderedPageBreak/>
        <w:t>ich przedmiotu, dat wykonania i podmiotów na rzecz których usługi zostały wykonane</w:t>
      </w:r>
      <w:r w:rsidR="00B340FB" w:rsidRPr="00BA6056">
        <w:rPr>
          <w:rFonts w:ascii="Arial" w:hAnsi="Arial" w:cs="Arial"/>
          <w:b/>
          <w:bCs/>
          <w:sz w:val="22"/>
          <w:szCs w:val="22"/>
        </w:rPr>
        <w:t>.</w:t>
      </w:r>
    </w:p>
    <w:p w14:paraId="59877453" w14:textId="212CE39E" w:rsidR="00CE4A65" w:rsidRPr="000D3A03" w:rsidRDefault="007C4D19" w:rsidP="00FA4642">
      <w:pPr>
        <w:pStyle w:val="Akapitzlist"/>
        <w:tabs>
          <w:tab w:val="left" w:pos="284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340FB" w:rsidRPr="00B340FB">
        <w:rPr>
          <w:rFonts w:ascii="Arial" w:hAnsi="Arial" w:cs="Arial"/>
          <w:sz w:val="22"/>
          <w:szCs w:val="22"/>
        </w:rPr>
        <w:t>W przypadku Wykonawców wspólnie ubiegających się o udzielenie zamówienia spełnienie warunków wskazanych powyżej Wykonawcy wykazują łącznie.</w:t>
      </w:r>
    </w:p>
    <w:p w14:paraId="1DD2DF99" w14:textId="30856A71" w:rsidR="00FE12E3" w:rsidRPr="005C606E" w:rsidRDefault="00FE12E3" w:rsidP="00FA4642">
      <w:pPr>
        <w:numPr>
          <w:ilvl w:val="0"/>
          <w:numId w:val="4"/>
        </w:numPr>
        <w:tabs>
          <w:tab w:val="left" w:pos="284"/>
          <w:tab w:val="num" w:pos="709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5C606E">
        <w:rPr>
          <w:rFonts w:ascii="Arial" w:hAnsi="Arial" w:cs="Arial"/>
          <w:sz w:val="22"/>
          <w:szCs w:val="22"/>
        </w:rPr>
        <w:t>P</w:t>
      </w:r>
      <w:r w:rsidRPr="005C606E">
        <w:rPr>
          <w:rFonts w:ascii="Arial" w:hAnsi="Arial" w:cs="Arial"/>
          <w:sz w:val="22"/>
          <w:szCs w:val="22"/>
        </w:rPr>
        <w:t xml:space="preserve">ostępowaniu </w:t>
      </w:r>
      <w:r w:rsidR="000C2966" w:rsidRPr="005C606E">
        <w:rPr>
          <w:rFonts w:ascii="Arial" w:hAnsi="Arial" w:cs="Arial"/>
          <w:sz w:val="22"/>
          <w:szCs w:val="22"/>
        </w:rPr>
        <w:t xml:space="preserve">zakupowym </w:t>
      </w:r>
      <w:r w:rsidRPr="005C606E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5C606E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FC2A47" w:rsidRPr="005C606E">
        <w:rPr>
          <w:rFonts w:ascii="Arial" w:hAnsi="Arial" w:cs="Arial"/>
          <w:sz w:val="22"/>
          <w:szCs w:val="22"/>
          <w:highlight w:val="cyan"/>
        </w:rPr>
        <w:t>4</w:t>
      </w:r>
      <w:r w:rsidR="00FC2A47" w:rsidRPr="005C606E">
        <w:rPr>
          <w:rFonts w:ascii="Arial" w:hAnsi="Arial" w:cs="Arial"/>
          <w:sz w:val="22"/>
          <w:szCs w:val="22"/>
        </w:rPr>
        <w:t xml:space="preserve"> </w:t>
      </w:r>
      <w:r w:rsidRPr="005C606E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FA4642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FA4642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46728E14" w:rsidR="00A63F39" w:rsidRDefault="00B504D7" w:rsidP="00FA4642">
      <w:pPr>
        <w:suppressAutoHyphens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B94D67">
        <w:rPr>
          <w:rFonts w:ascii="Arial" w:hAnsi="Arial" w:cs="Arial"/>
          <w:sz w:val="22"/>
          <w:szCs w:val="22"/>
        </w:rPr>
        <w:t xml:space="preserve">Wykonawca złoży </w:t>
      </w:r>
      <w:r w:rsidR="008151AA" w:rsidRPr="00B94D67">
        <w:rPr>
          <w:rFonts w:ascii="Arial" w:hAnsi="Arial" w:cs="Arial"/>
          <w:sz w:val="22"/>
          <w:szCs w:val="22"/>
        </w:rPr>
        <w:t xml:space="preserve">oświadczenie o spełnianiu warunków udziału w postępowaniu oraz </w:t>
      </w:r>
      <w:r w:rsidR="008151AA" w:rsidRPr="007C4D19">
        <w:rPr>
          <w:rFonts w:ascii="Arial" w:hAnsi="Arial" w:cs="Arial"/>
          <w:sz w:val="22"/>
          <w:szCs w:val="22"/>
        </w:rPr>
        <w:t xml:space="preserve">wpis do </w:t>
      </w:r>
      <w:proofErr w:type="spellStart"/>
      <w:r w:rsidR="008151AA" w:rsidRPr="007C4D19">
        <w:rPr>
          <w:rFonts w:ascii="Arial" w:hAnsi="Arial" w:cs="Arial"/>
          <w:sz w:val="22"/>
          <w:szCs w:val="22"/>
        </w:rPr>
        <w:t>CEiDG</w:t>
      </w:r>
      <w:proofErr w:type="spellEnd"/>
      <w:r w:rsidR="008151AA" w:rsidRPr="007C4D19">
        <w:rPr>
          <w:rFonts w:ascii="Arial" w:hAnsi="Arial" w:cs="Arial"/>
          <w:sz w:val="22"/>
          <w:szCs w:val="22"/>
        </w:rPr>
        <w:t xml:space="preserve"> lub KRS; wystawiony nie wcześniej niż 3 miesięcy przed jego złożeniem</w:t>
      </w:r>
    </w:p>
    <w:p w14:paraId="5C2EAB3B" w14:textId="77777777" w:rsidR="00A666B8" w:rsidRPr="007C4D19" w:rsidRDefault="00A666B8" w:rsidP="00FA4642">
      <w:pPr>
        <w:numPr>
          <w:ilvl w:val="0"/>
          <w:numId w:val="6"/>
        </w:numPr>
        <w:tabs>
          <w:tab w:val="clear" w:pos="2509"/>
          <w:tab w:val="left" w:pos="426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7C4D19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7C4D19">
        <w:rPr>
          <w:rFonts w:ascii="Arial" w:hAnsi="Arial" w:cs="Arial"/>
          <w:sz w:val="22"/>
          <w:szCs w:val="22"/>
          <w:highlight w:val="cyan"/>
        </w:rPr>
        <w:t>ust. 2 pkt 4:</w:t>
      </w:r>
    </w:p>
    <w:p w14:paraId="3866D60E" w14:textId="719EF389" w:rsidR="00A666B8" w:rsidRPr="00A666B8" w:rsidRDefault="00A666B8" w:rsidP="00FA4642">
      <w:pPr>
        <w:pStyle w:val="Akapitzlist"/>
        <w:numPr>
          <w:ilvl w:val="0"/>
          <w:numId w:val="52"/>
        </w:numPr>
        <w:spacing w:line="360" w:lineRule="auto"/>
        <w:ind w:left="1134"/>
        <w:jc w:val="both"/>
        <w:rPr>
          <w:rFonts w:ascii="Arial" w:hAnsi="Arial" w:cs="Arial"/>
          <w:b/>
          <w:bCs/>
          <w:sz w:val="22"/>
          <w:szCs w:val="22"/>
        </w:rPr>
      </w:pPr>
      <w:r w:rsidRPr="007C4D19">
        <w:rPr>
          <w:rFonts w:ascii="Arial" w:hAnsi="Arial" w:cs="Arial"/>
          <w:b/>
          <w:bCs/>
          <w:sz w:val="22"/>
          <w:szCs w:val="22"/>
        </w:rPr>
        <w:t>Wykaz narzędzi i urządzeń zgodnie z załącznikiem nr 1</w:t>
      </w:r>
      <w:r w:rsidR="00D24580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 xml:space="preserve"> i 1</w:t>
      </w:r>
      <w:r w:rsidR="00D24580">
        <w:rPr>
          <w:rFonts w:ascii="Arial" w:hAnsi="Arial" w:cs="Arial"/>
          <w:b/>
          <w:bCs/>
          <w:sz w:val="22"/>
          <w:szCs w:val="22"/>
        </w:rPr>
        <w:t>2</w:t>
      </w:r>
      <w:r w:rsidRPr="007C4D19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0882AFC" w14:textId="6810F238" w:rsidR="007C4D19" w:rsidRPr="007C4D19" w:rsidRDefault="007C4D19" w:rsidP="00FA4642">
      <w:pPr>
        <w:pStyle w:val="Akapitzlist"/>
        <w:numPr>
          <w:ilvl w:val="0"/>
          <w:numId w:val="6"/>
        </w:numPr>
        <w:tabs>
          <w:tab w:val="clear" w:pos="2509"/>
          <w:tab w:val="num" w:pos="993"/>
        </w:tabs>
        <w:spacing w:line="360" w:lineRule="auto"/>
        <w:ind w:hanging="282"/>
        <w:jc w:val="both"/>
        <w:rPr>
          <w:rFonts w:ascii="Arial" w:hAnsi="Arial" w:cs="Arial"/>
          <w:sz w:val="22"/>
          <w:szCs w:val="22"/>
        </w:rPr>
      </w:pPr>
      <w:r w:rsidRPr="007C4D19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7C4D19">
        <w:rPr>
          <w:rFonts w:ascii="Arial" w:hAnsi="Arial" w:cs="Arial"/>
          <w:sz w:val="22"/>
          <w:szCs w:val="22"/>
          <w:highlight w:val="cyan"/>
        </w:rPr>
        <w:t>ust. 2 pkt 5:</w:t>
      </w:r>
    </w:p>
    <w:p w14:paraId="41E5A79D" w14:textId="5C3B5219" w:rsidR="00BA6056" w:rsidRPr="00BA6056" w:rsidRDefault="000141E4" w:rsidP="00FA4642">
      <w:pPr>
        <w:pStyle w:val="Akapitzlist"/>
        <w:tabs>
          <w:tab w:val="left" w:pos="284"/>
        </w:tabs>
        <w:spacing w:line="360" w:lineRule="auto"/>
        <w:ind w:left="284" w:hanging="76"/>
        <w:jc w:val="both"/>
        <w:rPr>
          <w:rFonts w:ascii="Arial" w:hAnsi="Arial" w:cs="Arial"/>
          <w:b/>
          <w:bCs/>
          <w:sz w:val="22"/>
          <w:szCs w:val="22"/>
        </w:rPr>
      </w:pPr>
      <w:r w:rsidRPr="00B340FB">
        <w:rPr>
          <w:rFonts w:ascii="Arial" w:hAnsi="Arial" w:cs="Arial"/>
          <w:sz w:val="22"/>
          <w:szCs w:val="22"/>
        </w:rPr>
        <w:t xml:space="preserve"> </w:t>
      </w:r>
      <w:r w:rsidRPr="007C4D19">
        <w:rPr>
          <w:rFonts w:ascii="Arial" w:hAnsi="Arial" w:cs="Arial"/>
          <w:b/>
          <w:bCs/>
          <w:sz w:val="22"/>
          <w:szCs w:val="22"/>
        </w:rPr>
        <w:t xml:space="preserve">- </w:t>
      </w:r>
      <w:r w:rsidR="00BA6056" w:rsidRPr="00BA6056">
        <w:rPr>
          <w:rFonts w:ascii="Arial" w:hAnsi="Arial" w:cs="Arial"/>
          <w:b/>
          <w:bCs/>
          <w:sz w:val="22"/>
          <w:szCs w:val="22"/>
        </w:rPr>
        <w:t>wykaz wykonanych prac</w:t>
      </w:r>
      <w:r w:rsidR="00D24580" w:rsidRPr="00D24580">
        <w:rPr>
          <w:rFonts w:ascii="Arial" w:hAnsi="Arial" w:cs="Arial"/>
          <w:b/>
          <w:bCs/>
          <w:sz w:val="22"/>
          <w:szCs w:val="22"/>
        </w:rPr>
        <w:t xml:space="preserve"> </w:t>
      </w:r>
      <w:r w:rsidR="00D24580" w:rsidRPr="007C4D19">
        <w:rPr>
          <w:rFonts w:ascii="Arial" w:hAnsi="Arial" w:cs="Arial"/>
          <w:b/>
          <w:bCs/>
          <w:sz w:val="22"/>
          <w:szCs w:val="22"/>
        </w:rPr>
        <w:t xml:space="preserve">zgodnie z załącznikiem nr </w:t>
      </w:r>
      <w:r w:rsidR="00D24580">
        <w:rPr>
          <w:rFonts w:ascii="Arial" w:hAnsi="Arial" w:cs="Arial"/>
          <w:b/>
          <w:bCs/>
          <w:sz w:val="22"/>
          <w:szCs w:val="22"/>
        </w:rPr>
        <w:t>9 i 10</w:t>
      </w:r>
      <w:r w:rsidR="00D24580" w:rsidRPr="007C4D19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BA6056" w:rsidRPr="00BA6056">
        <w:rPr>
          <w:rFonts w:ascii="Arial" w:hAnsi="Arial" w:cs="Arial"/>
          <w:b/>
          <w:bCs/>
          <w:sz w:val="22"/>
          <w:szCs w:val="22"/>
        </w:rPr>
        <w:t>, oraz</w:t>
      </w:r>
    </w:p>
    <w:p w14:paraId="1142DA33" w14:textId="225BF972" w:rsidR="00803F38" w:rsidRDefault="00BA6056" w:rsidP="00FA4642">
      <w:pPr>
        <w:pStyle w:val="Akapitzlist"/>
        <w:tabs>
          <w:tab w:val="left" w:pos="284"/>
        </w:tabs>
        <w:spacing w:line="360" w:lineRule="auto"/>
        <w:ind w:left="360" w:hanging="76"/>
        <w:jc w:val="both"/>
        <w:rPr>
          <w:rFonts w:ascii="Arial" w:hAnsi="Arial" w:cs="Arial"/>
          <w:i/>
          <w:sz w:val="22"/>
          <w:szCs w:val="22"/>
        </w:rPr>
      </w:pPr>
      <w:r w:rsidRPr="00BA6056">
        <w:rPr>
          <w:rFonts w:ascii="Arial" w:hAnsi="Arial" w:cs="Arial"/>
          <w:b/>
          <w:bCs/>
          <w:sz w:val="22"/>
          <w:szCs w:val="22"/>
        </w:rPr>
        <w:t>- dokumenty potwierdzające, że usługi zostały wykonane należycie ( przy czym dokumentami o których mowa są referencje bądź inne dokumenty wystawione przez podmiot, na rzecz którego usługi były wykonywane.(Faktura nie jest dokumentem potwierdzającym, że usługi zostały wykonane należycie).</w:t>
      </w:r>
    </w:p>
    <w:p w14:paraId="153BECBC" w14:textId="77777777" w:rsidR="00392A35" w:rsidRDefault="00392A35" w:rsidP="00D53E8A">
      <w:pPr>
        <w:pStyle w:val="Akapitzlist"/>
        <w:numPr>
          <w:ilvl w:val="0"/>
          <w:numId w:val="4"/>
        </w:numPr>
        <w:tabs>
          <w:tab w:val="num" w:pos="709"/>
        </w:tabs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 potwierdzenie okoliczności, o których mowa w ust.1 pkt 5a Wykonawcy zobowiązani są złożyć wraz z ofertą:</w:t>
      </w:r>
    </w:p>
    <w:p w14:paraId="21CAF1BD" w14:textId="60CD3916" w:rsidR="00392A35" w:rsidRDefault="00392A35" w:rsidP="00D53E8A">
      <w:pPr>
        <w:pStyle w:val="Akapitzlist"/>
        <w:suppressAutoHyphens w:val="0"/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- </w:t>
      </w:r>
      <w:r w:rsidRPr="00392A35">
        <w:rPr>
          <w:rFonts w:ascii="Arial" w:hAnsi="Arial" w:cs="Arial"/>
          <w:b/>
          <w:bCs/>
          <w:i/>
          <w:sz w:val="22"/>
          <w:szCs w:val="22"/>
        </w:rPr>
        <w:t>oświadczenie</w:t>
      </w:r>
      <w:r>
        <w:rPr>
          <w:rFonts w:ascii="Arial" w:hAnsi="Arial" w:cs="Arial"/>
          <w:iCs/>
          <w:sz w:val="22"/>
          <w:szCs w:val="22"/>
        </w:rPr>
        <w:t xml:space="preserve"> o spełnieniu warunków udziału w postepowaniu zakupowym i braku podstaw do odrzucenia ofert, (wg wzoru stanowiącego </w:t>
      </w:r>
      <w:r w:rsidRPr="00050BE5">
        <w:rPr>
          <w:rFonts w:ascii="Arial" w:hAnsi="Arial" w:cs="Arial"/>
          <w:b/>
          <w:bCs/>
          <w:iCs/>
          <w:sz w:val="22"/>
          <w:szCs w:val="22"/>
        </w:rPr>
        <w:t>Zał</w:t>
      </w:r>
      <w:r w:rsidR="00B36DFD">
        <w:rPr>
          <w:rFonts w:ascii="Arial" w:hAnsi="Arial" w:cs="Arial"/>
          <w:b/>
          <w:bCs/>
          <w:iCs/>
          <w:sz w:val="22"/>
          <w:szCs w:val="22"/>
        </w:rPr>
        <w:t>ą</w:t>
      </w:r>
      <w:r w:rsidRPr="00050BE5">
        <w:rPr>
          <w:rFonts w:ascii="Arial" w:hAnsi="Arial" w:cs="Arial"/>
          <w:b/>
          <w:bCs/>
          <w:iCs/>
          <w:sz w:val="22"/>
          <w:szCs w:val="22"/>
        </w:rPr>
        <w:t>cznik nr 2</w:t>
      </w:r>
      <w:r w:rsidRPr="00050BE5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 SWZ.  </w:t>
      </w:r>
    </w:p>
    <w:p w14:paraId="15D12180" w14:textId="61F9320E" w:rsidR="00B61612" w:rsidRPr="00345E43" w:rsidRDefault="009069EF" w:rsidP="00D53E8A">
      <w:pPr>
        <w:pStyle w:val="Akapitzlist"/>
        <w:numPr>
          <w:ilvl w:val="0"/>
          <w:numId w:val="4"/>
        </w:numPr>
        <w:tabs>
          <w:tab w:val="num" w:pos="709"/>
        </w:tabs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>Poza dokumentami wskazanymi w ust. 4</w:t>
      </w:r>
      <w:r w:rsidR="00392A35">
        <w:rPr>
          <w:rFonts w:ascii="Arial" w:hAnsi="Arial" w:cs="Arial"/>
          <w:iCs/>
          <w:sz w:val="22"/>
          <w:szCs w:val="22"/>
        </w:rPr>
        <w:t xml:space="preserve"> i 5</w:t>
      </w:r>
      <w:r w:rsidR="00653945" w:rsidRPr="00345E43">
        <w:rPr>
          <w:rFonts w:ascii="Arial" w:hAnsi="Arial" w:cs="Arial"/>
          <w:iCs/>
          <w:sz w:val="22"/>
          <w:szCs w:val="22"/>
        </w:rPr>
        <w:t xml:space="preserve"> </w:t>
      </w:r>
      <w:r w:rsidRPr="00345E43">
        <w:rPr>
          <w:rFonts w:ascii="Arial" w:hAnsi="Arial" w:cs="Arial"/>
          <w:iCs/>
          <w:sz w:val="22"/>
          <w:szCs w:val="22"/>
        </w:rPr>
        <w:t>Wykonawcy zobowiązani są złożyć wraz z ofertą</w:t>
      </w:r>
      <w:r w:rsidR="003F1A01" w:rsidRPr="00345E43">
        <w:rPr>
          <w:rFonts w:ascii="Arial" w:hAnsi="Arial" w:cs="Arial"/>
          <w:iCs/>
          <w:sz w:val="22"/>
          <w:szCs w:val="22"/>
        </w:rPr>
        <w:t xml:space="preserve"> składaną na Platformie Zakupowej</w:t>
      </w:r>
      <w:r w:rsidRPr="00345E43">
        <w:rPr>
          <w:rFonts w:ascii="Arial" w:hAnsi="Arial" w:cs="Arial"/>
          <w:iCs/>
          <w:sz w:val="22"/>
          <w:szCs w:val="22"/>
        </w:rPr>
        <w:t xml:space="preserve"> następujące dokumenty:</w:t>
      </w:r>
    </w:p>
    <w:p w14:paraId="12FEF2E9" w14:textId="35B4E6F8" w:rsidR="00B61612" w:rsidRPr="00345E43" w:rsidRDefault="00B61612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 xml:space="preserve">aktualny odpis </w:t>
      </w:r>
      <w:r w:rsidR="001B58E5" w:rsidRPr="00345E43">
        <w:rPr>
          <w:rFonts w:ascii="Arial" w:hAnsi="Arial" w:cs="Arial"/>
          <w:iCs/>
          <w:sz w:val="22"/>
          <w:szCs w:val="22"/>
        </w:rPr>
        <w:t xml:space="preserve">lub informacja </w:t>
      </w:r>
      <w:r w:rsidRPr="00345E43">
        <w:rPr>
          <w:rFonts w:ascii="Arial" w:hAnsi="Arial" w:cs="Arial"/>
          <w:iCs/>
          <w:sz w:val="22"/>
          <w:szCs w:val="22"/>
        </w:rPr>
        <w:t xml:space="preserve">z </w:t>
      </w:r>
      <w:r w:rsidR="001B58E5" w:rsidRPr="00345E43">
        <w:rPr>
          <w:rFonts w:ascii="Arial" w:hAnsi="Arial" w:cs="Arial"/>
          <w:iCs/>
          <w:sz w:val="22"/>
          <w:szCs w:val="22"/>
        </w:rPr>
        <w:t>Krajowego Rejestru Sądowego lub z Centralnej Ewidencji i Informacji o Działalności Gospodarczej lub innego właściwego rejestru</w:t>
      </w:r>
      <w:r w:rsidRPr="00345E43">
        <w:rPr>
          <w:rFonts w:ascii="Arial" w:hAnsi="Arial" w:cs="Arial"/>
          <w:iCs/>
          <w:sz w:val="22"/>
          <w:szCs w:val="22"/>
        </w:rPr>
        <w:t>,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</w:t>
      </w:r>
      <w:r w:rsidR="00BD610E" w:rsidRPr="00345E43">
        <w:rPr>
          <w:rFonts w:ascii="Arial" w:hAnsi="Arial" w:cs="Arial"/>
          <w:iCs/>
          <w:sz w:val="22"/>
          <w:szCs w:val="22"/>
        </w:rPr>
        <w:t>sporządzonych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nie wcześniej niż 3 miesiące przed ich </w:t>
      </w:r>
      <w:r w:rsidR="00BD610E" w:rsidRPr="00345E43">
        <w:rPr>
          <w:rFonts w:ascii="Arial" w:hAnsi="Arial" w:cs="Arial"/>
          <w:iCs/>
          <w:sz w:val="22"/>
          <w:szCs w:val="22"/>
        </w:rPr>
        <w:t>złożeniem</w:t>
      </w:r>
      <w:r w:rsidR="00536F0E" w:rsidRPr="00345E43">
        <w:rPr>
          <w:rFonts w:ascii="Arial" w:hAnsi="Arial" w:cs="Arial"/>
          <w:iCs/>
          <w:sz w:val="22"/>
          <w:szCs w:val="22"/>
        </w:rPr>
        <w:t>,</w:t>
      </w:r>
      <w:r w:rsidRPr="00345E43">
        <w:rPr>
          <w:rFonts w:ascii="Arial" w:hAnsi="Arial" w:cs="Arial"/>
          <w:iCs/>
          <w:sz w:val="22"/>
          <w:szCs w:val="22"/>
        </w:rPr>
        <w:t xml:space="preserve"> jeżeli przepisy wymagają wpisu do rejestru </w:t>
      </w:r>
      <w:r w:rsidR="001B58E5" w:rsidRPr="00345E43">
        <w:rPr>
          <w:rFonts w:ascii="Arial" w:hAnsi="Arial" w:cs="Arial"/>
          <w:iCs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 w:rsidRPr="00345E43">
        <w:rPr>
          <w:rFonts w:ascii="Arial" w:hAnsi="Arial" w:cs="Arial"/>
          <w:iCs/>
          <w:sz w:val="22"/>
          <w:szCs w:val="22"/>
        </w:rPr>
        <w:t xml:space="preserve"> oraz</w:t>
      </w:r>
      <w:r w:rsidR="00183745" w:rsidRPr="00345E43">
        <w:rPr>
          <w:rFonts w:ascii="Arial" w:hAnsi="Arial" w:cs="Arial"/>
          <w:iCs/>
          <w:sz w:val="22"/>
          <w:szCs w:val="22"/>
        </w:rPr>
        <w:t>;</w:t>
      </w:r>
    </w:p>
    <w:p w14:paraId="6F521A06" w14:textId="45D09C59" w:rsidR="001B4714" w:rsidRPr="00561DF3" w:rsidRDefault="001B4714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w Postępowaniu, </w:t>
      </w:r>
      <w:r>
        <w:rPr>
          <w:rFonts w:ascii="Arial" w:hAnsi="Arial" w:cs="Arial"/>
          <w:sz w:val="22"/>
          <w:szCs w:val="22"/>
        </w:rPr>
        <w:lastRenderedPageBreak/>
        <w:t>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37314A47" w:rsidR="00540230" w:rsidRPr="000A159D" w:rsidRDefault="00460F31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B5540F" w:rsidRPr="00B5540F">
        <w:rPr>
          <w:rFonts w:ascii="Arial" w:hAnsi="Arial" w:cs="Arial"/>
          <w:b/>
          <w:sz w:val="22"/>
          <w:szCs w:val="22"/>
        </w:rPr>
        <w:t>7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76A3D6D2" w14:textId="31348C68" w:rsidR="000A159D" w:rsidRPr="005D174B" w:rsidRDefault="000A159D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</w:pPr>
      <w:r w:rsidRPr="005D174B">
        <w:rPr>
          <w:rFonts w:ascii="Arial" w:hAnsi="Arial" w:cs="Arial"/>
          <w:sz w:val="22"/>
          <w:szCs w:val="22"/>
        </w:rPr>
        <w:t xml:space="preserve">gwarancję wadialną sporządzoną zgodnie z zasadami opisanymi w </w:t>
      </w:r>
      <w:proofErr w:type="spellStart"/>
      <w:r w:rsidRPr="005D174B">
        <w:rPr>
          <w:rFonts w:ascii="Arial" w:hAnsi="Arial" w:cs="Arial"/>
          <w:sz w:val="22"/>
          <w:szCs w:val="22"/>
        </w:rPr>
        <w:t>Rozdz.V</w:t>
      </w:r>
      <w:proofErr w:type="spellEnd"/>
      <w:r w:rsidRPr="005D174B">
        <w:rPr>
          <w:rFonts w:ascii="Arial" w:hAnsi="Arial" w:cs="Arial"/>
          <w:sz w:val="22"/>
          <w:szCs w:val="22"/>
        </w:rPr>
        <w:t xml:space="preserve"> ust.7 SWZ, a w przypadku wniesienia w formie pieniężnej – potwierdzenie wykonania przelewu;</w:t>
      </w:r>
    </w:p>
    <w:p w14:paraId="7A52661E" w14:textId="5B98CC3A" w:rsidR="000A159D" w:rsidRPr="00D24580" w:rsidRDefault="000A159D" w:rsidP="00D53E8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sz w:val="22"/>
          <w:szCs w:val="22"/>
        </w:rPr>
      </w:pPr>
      <w:r w:rsidRPr="005D174B">
        <w:rPr>
          <w:rFonts w:ascii="Arial" w:hAnsi="Arial" w:cs="Arial"/>
          <w:sz w:val="22"/>
          <w:szCs w:val="22"/>
        </w:rPr>
        <w:t xml:space="preserve">zobowiązanie podmiotu udostepniającego zasoby do oddania Wykonawcy do dyspozycji niezbędnych zasobów na potrzeby realizacji danego Zamówienia ( według wzoru stanowiącego </w:t>
      </w:r>
      <w:r w:rsidRPr="00370773">
        <w:rPr>
          <w:rFonts w:ascii="Arial" w:hAnsi="Arial" w:cs="Arial"/>
          <w:b/>
          <w:bCs/>
          <w:sz w:val="22"/>
          <w:szCs w:val="22"/>
        </w:rPr>
        <w:t>Załącznik nr</w:t>
      </w:r>
      <w:r w:rsidR="005D174B" w:rsidRPr="00370773">
        <w:rPr>
          <w:rFonts w:ascii="Arial" w:hAnsi="Arial" w:cs="Arial"/>
          <w:b/>
          <w:bCs/>
          <w:sz w:val="22"/>
          <w:szCs w:val="22"/>
        </w:rPr>
        <w:t xml:space="preserve"> 1</w:t>
      </w:r>
      <w:r w:rsidR="00D24580">
        <w:rPr>
          <w:rFonts w:ascii="Arial" w:hAnsi="Arial" w:cs="Arial"/>
          <w:b/>
          <w:bCs/>
          <w:sz w:val="22"/>
          <w:szCs w:val="22"/>
        </w:rPr>
        <w:t>3</w:t>
      </w:r>
      <w:r w:rsidR="005D174B" w:rsidRPr="00805536">
        <w:rPr>
          <w:rFonts w:ascii="Arial" w:hAnsi="Arial" w:cs="Arial"/>
          <w:sz w:val="22"/>
          <w:szCs w:val="22"/>
        </w:rPr>
        <w:t xml:space="preserve"> </w:t>
      </w:r>
      <w:r w:rsidRPr="00805536">
        <w:rPr>
          <w:rFonts w:ascii="Arial" w:hAnsi="Arial" w:cs="Arial"/>
          <w:sz w:val="22"/>
          <w:szCs w:val="22"/>
        </w:rPr>
        <w:t>do SWZ</w:t>
      </w:r>
      <w:r w:rsidRPr="005D174B">
        <w:rPr>
          <w:rFonts w:ascii="Arial" w:hAnsi="Arial" w:cs="Arial"/>
          <w:sz w:val="22"/>
          <w:szCs w:val="22"/>
        </w:rPr>
        <w:t xml:space="preserve">) ( </w:t>
      </w:r>
      <w:r w:rsidRPr="005D174B">
        <w:rPr>
          <w:rFonts w:ascii="Arial" w:hAnsi="Arial" w:cs="Arial"/>
          <w:i/>
          <w:iCs/>
          <w:sz w:val="22"/>
          <w:szCs w:val="22"/>
        </w:rPr>
        <w:t xml:space="preserve">Dotyczy Wykonawcy który polega na zdolnościach lub sytuacji podmiotów udostepniających zasoby w celu potwierdzenia </w:t>
      </w:r>
      <w:r w:rsidRPr="00D24580">
        <w:rPr>
          <w:rFonts w:ascii="Arial" w:hAnsi="Arial" w:cs="Arial"/>
          <w:i/>
          <w:iCs/>
          <w:sz w:val="22"/>
          <w:szCs w:val="22"/>
        </w:rPr>
        <w:t xml:space="preserve">spełnienia warunków udziału w </w:t>
      </w:r>
      <w:r w:rsidR="00863611" w:rsidRPr="00D24580">
        <w:rPr>
          <w:rFonts w:ascii="Arial" w:hAnsi="Arial" w:cs="Arial"/>
          <w:i/>
          <w:iCs/>
          <w:sz w:val="22"/>
          <w:szCs w:val="22"/>
        </w:rPr>
        <w:t>Postępowaniu</w:t>
      </w:r>
      <w:r w:rsidRPr="00D24580">
        <w:rPr>
          <w:rFonts w:ascii="Arial" w:hAnsi="Arial" w:cs="Arial"/>
          <w:i/>
          <w:iCs/>
          <w:sz w:val="22"/>
          <w:szCs w:val="22"/>
        </w:rPr>
        <w:t>);</w:t>
      </w:r>
      <w:r w:rsidRPr="00D24580">
        <w:rPr>
          <w:rFonts w:ascii="Arial" w:hAnsi="Arial" w:cs="Arial"/>
          <w:sz w:val="22"/>
          <w:szCs w:val="22"/>
        </w:rPr>
        <w:t xml:space="preserve"> </w:t>
      </w:r>
    </w:p>
    <w:p w14:paraId="613D7F90" w14:textId="4A56184F" w:rsidR="006E750D" w:rsidRPr="00D24580" w:rsidRDefault="00081B77" w:rsidP="00D53E8A">
      <w:pPr>
        <w:numPr>
          <w:ilvl w:val="0"/>
          <w:numId w:val="18"/>
        </w:numPr>
        <w:spacing w:line="360" w:lineRule="auto"/>
        <w:rPr>
          <w:rStyle w:val="FontStyle24"/>
          <w:rFonts w:ascii="Arial" w:hAnsi="Arial" w:cs="Arial"/>
        </w:rPr>
      </w:pPr>
      <w:r w:rsidRPr="00D24580">
        <w:rPr>
          <w:rStyle w:val="FontStyle24"/>
          <w:rFonts w:ascii="Arial" w:hAnsi="Arial" w:cs="Arial"/>
        </w:rPr>
        <w:t xml:space="preserve">wypełniony i podpisany </w:t>
      </w:r>
      <w:r w:rsidR="000C3537" w:rsidRPr="00D24580">
        <w:rPr>
          <w:rStyle w:val="FontStyle24"/>
          <w:rFonts w:ascii="Arial" w:hAnsi="Arial" w:cs="Arial"/>
        </w:rPr>
        <w:t xml:space="preserve"> </w:t>
      </w:r>
      <w:r w:rsidR="00FC659F" w:rsidRPr="00D24580">
        <w:rPr>
          <w:rStyle w:val="FontStyle24"/>
          <w:rFonts w:ascii="Arial" w:hAnsi="Arial" w:cs="Arial"/>
          <w:b/>
          <w:bCs/>
        </w:rPr>
        <w:t>Formularz cenowy</w:t>
      </w:r>
      <w:r w:rsidRPr="00D24580">
        <w:rPr>
          <w:rStyle w:val="FontStyle24"/>
          <w:rFonts w:ascii="Arial" w:hAnsi="Arial" w:cs="Arial"/>
        </w:rPr>
        <w:t xml:space="preserve"> </w:t>
      </w:r>
      <w:r w:rsidRPr="00D24580">
        <w:rPr>
          <w:rStyle w:val="FontStyle24"/>
          <w:rFonts w:ascii="Arial" w:hAnsi="Arial" w:cs="Arial"/>
          <w:b/>
        </w:rPr>
        <w:t>Załącznik nr 8</w:t>
      </w:r>
      <w:r w:rsidR="000A159D" w:rsidRPr="00D24580">
        <w:rPr>
          <w:rStyle w:val="FontStyle24"/>
          <w:rFonts w:ascii="Arial" w:hAnsi="Arial" w:cs="Arial"/>
          <w:b/>
        </w:rPr>
        <w:t xml:space="preserve"> do SWZ;</w:t>
      </w:r>
    </w:p>
    <w:p w14:paraId="5E17EF87" w14:textId="77777777" w:rsidR="00805536" w:rsidRPr="00D24580" w:rsidRDefault="00805536" w:rsidP="00D53E8A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4580">
        <w:rPr>
          <w:rFonts w:ascii="Arial" w:hAnsi="Arial" w:cs="Arial"/>
          <w:b/>
          <w:bCs/>
          <w:sz w:val="22"/>
          <w:szCs w:val="22"/>
        </w:rPr>
        <w:t>zaświadczenie właściwego naczelnika urzędu skarbowego</w:t>
      </w:r>
      <w:r w:rsidRPr="00D24580">
        <w:rPr>
          <w:rFonts w:ascii="Arial" w:hAnsi="Arial" w:cs="Arial"/>
          <w:sz w:val="22"/>
          <w:szCs w:val="22"/>
        </w:rPr>
        <w:t xml:space="preserve"> potwierdzającego, że Wykonawca nie zalega z opłacaniem podatków i opłat, wystawionego nie wcześniej niż 3 miesiące przed jego złożeniem, 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należności; </w:t>
      </w:r>
    </w:p>
    <w:p w14:paraId="574CEB07" w14:textId="77777777" w:rsidR="00805536" w:rsidRPr="00D24580" w:rsidRDefault="00805536" w:rsidP="00D53E8A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4580">
        <w:rPr>
          <w:rFonts w:ascii="Arial" w:hAnsi="Arial" w:cs="Arial"/>
          <w:b/>
          <w:bCs/>
          <w:sz w:val="22"/>
          <w:szCs w:val="22"/>
        </w:rPr>
        <w:t>zaświadczenie albo inny dokument właściwej terenowej jednostki organizacyjnej Zakładu Ubezpieczeń Społecznych</w:t>
      </w:r>
      <w:r w:rsidRPr="00D24580">
        <w:rPr>
          <w:rFonts w:ascii="Arial" w:hAnsi="Arial" w:cs="Arial"/>
          <w:sz w:val="22"/>
          <w:szCs w:val="22"/>
        </w:rPr>
        <w:t xml:space="preserve"> lub właściwego oddziału regionalnego lub właściwej placówki terenowej Kasy Rolniczego Ubezpieczenia Społecznego potwierdzającego,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</w:t>
      </w:r>
      <w:r w:rsidRPr="00D24580">
        <w:rPr>
          <w:rFonts w:ascii="Arial" w:hAnsi="Arial" w:cs="Arial"/>
          <w:sz w:val="22"/>
          <w:szCs w:val="22"/>
        </w:rPr>
        <w:lastRenderedPageBreak/>
        <w:t>zdrowotne wraz odsetkami lub grzywnami lub zawarł wiążące porozumienie w sprawie spłat tych należności;</w:t>
      </w:r>
    </w:p>
    <w:p w14:paraId="0F370E52" w14:textId="77777777" w:rsidR="00805536" w:rsidRPr="000A159D" w:rsidRDefault="00805536" w:rsidP="00D53E8A">
      <w:pPr>
        <w:spacing w:line="360" w:lineRule="auto"/>
        <w:ind w:left="720"/>
        <w:rPr>
          <w:rStyle w:val="FontStyle24"/>
          <w:rFonts w:ascii="Arial" w:hAnsi="Arial" w:cs="Arial"/>
        </w:rPr>
      </w:pPr>
    </w:p>
    <w:p w14:paraId="184764C1" w14:textId="04C1150B" w:rsidR="00777637" w:rsidRPr="00777637" w:rsidRDefault="004C59B6" w:rsidP="00D53E8A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778C0F71" w:rsidR="00261256" w:rsidRPr="00E62342" w:rsidRDefault="00777637" w:rsidP="00D53E8A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sz w:val="22"/>
          <w:lang w:eastAsia="en-US"/>
        </w:rPr>
      </w:pPr>
      <w:r w:rsidRPr="00E62342">
        <w:rPr>
          <w:rFonts w:ascii="Arial" w:hAnsi="Arial" w:cs="Arial"/>
          <w:sz w:val="22"/>
        </w:rPr>
        <w:t xml:space="preserve">W przypadku Wykonawców wspólnie ubiegających się o udzielenie Zamówienia Wykonawcy nie mogą wspólnie wykazać spełniania warunków udziału w postępowaniu wskazanych w ust. 2 </w:t>
      </w:r>
      <w:r w:rsidR="00E62342" w:rsidRPr="00E62342">
        <w:rPr>
          <w:rFonts w:ascii="Arial" w:hAnsi="Arial" w:cs="Arial"/>
          <w:sz w:val="22"/>
        </w:rPr>
        <w:t xml:space="preserve">pkt. 4 i 5 </w:t>
      </w:r>
      <w:r w:rsidRPr="00E62342">
        <w:rPr>
          <w:rFonts w:ascii="Arial" w:hAnsi="Arial" w:cs="Arial"/>
          <w:sz w:val="22"/>
        </w:rPr>
        <w:t>(spełnienie poszczególnych warunków musi wykazać w całości jeden z Wykonawców występujących wspólnie).</w:t>
      </w:r>
    </w:p>
    <w:p w14:paraId="07E8B5E1" w14:textId="28757B94" w:rsidR="00D26AC1" w:rsidRPr="00E62342" w:rsidRDefault="00540230" w:rsidP="00D53E8A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sz w:val="22"/>
          <w:lang w:eastAsia="en-US"/>
        </w:rPr>
      </w:pPr>
      <w:r w:rsidRPr="00E62342">
        <w:rPr>
          <w:rFonts w:ascii="Arial" w:hAnsi="Arial" w:cs="Arial"/>
          <w:iCs/>
          <w:sz w:val="22"/>
          <w:szCs w:val="22"/>
        </w:rPr>
        <w:t>D</w:t>
      </w:r>
      <w:r w:rsidR="009D772A" w:rsidRPr="00E62342">
        <w:rPr>
          <w:rFonts w:ascii="Arial" w:hAnsi="Arial" w:cs="Arial"/>
          <w:iCs/>
          <w:sz w:val="22"/>
          <w:szCs w:val="22"/>
        </w:rPr>
        <w:t>okumenty, o </w:t>
      </w:r>
      <w:r w:rsidR="00D26AC1" w:rsidRPr="00E62342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E62342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C77169" w:rsidRPr="00E62342">
        <w:rPr>
          <w:rFonts w:ascii="Arial" w:hAnsi="Arial" w:cs="Arial"/>
          <w:iCs/>
          <w:sz w:val="22"/>
          <w:szCs w:val="22"/>
          <w:highlight w:val="cyan"/>
        </w:rPr>
        <w:t>6</w:t>
      </w:r>
      <w:r w:rsidR="003B46CD" w:rsidRPr="00E62342">
        <w:rPr>
          <w:rFonts w:ascii="Arial" w:hAnsi="Arial" w:cs="Arial"/>
          <w:iCs/>
          <w:sz w:val="22"/>
          <w:szCs w:val="22"/>
          <w:highlight w:val="cyan"/>
        </w:rPr>
        <w:t xml:space="preserve"> pkt </w:t>
      </w:r>
      <w:r w:rsidR="007F2EC5" w:rsidRPr="007F2EC5">
        <w:rPr>
          <w:rFonts w:ascii="Arial" w:hAnsi="Arial" w:cs="Arial"/>
          <w:iCs/>
          <w:sz w:val="22"/>
          <w:szCs w:val="22"/>
        </w:rPr>
        <w:t xml:space="preserve">1, 2,3 i 4 </w:t>
      </w:r>
      <w:r w:rsidRPr="00E62342">
        <w:rPr>
          <w:rFonts w:ascii="Arial" w:hAnsi="Arial" w:cs="Arial"/>
          <w:sz w:val="22"/>
          <w:szCs w:val="22"/>
        </w:rPr>
        <w:t>składa</w:t>
      </w:r>
      <w:r w:rsidR="00445B8A" w:rsidRPr="00E62342">
        <w:rPr>
          <w:rFonts w:ascii="Arial" w:hAnsi="Arial" w:cs="Arial"/>
          <w:sz w:val="22"/>
          <w:szCs w:val="22"/>
        </w:rPr>
        <w:t xml:space="preserve"> się w zakresie</w:t>
      </w:r>
      <w:r w:rsidRPr="00E62342">
        <w:rPr>
          <w:rFonts w:ascii="Arial" w:hAnsi="Arial" w:cs="Arial"/>
          <w:sz w:val="22"/>
          <w:szCs w:val="22"/>
        </w:rPr>
        <w:t xml:space="preserve"> każd</w:t>
      </w:r>
      <w:r w:rsidR="00445B8A" w:rsidRPr="00E62342">
        <w:rPr>
          <w:rFonts w:ascii="Arial" w:hAnsi="Arial" w:cs="Arial"/>
          <w:sz w:val="22"/>
          <w:szCs w:val="22"/>
        </w:rPr>
        <w:t>ego</w:t>
      </w:r>
      <w:r w:rsidRPr="00E62342">
        <w:rPr>
          <w:rFonts w:ascii="Arial" w:hAnsi="Arial" w:cs="Arial"/>
          <w:sz w:val="22"/>
          <w:szCs w:val="22"/>
        </w:rPr>
        <w:t xml:space="preserve"> z </w:t>
      </w:r>
      <w:r w:rsidR="00397529" w:rsidRPr="00E62342">
        <w:rPr>
          <w:rFonts w:ascii="Arial" w:hAnsi="Arial" w:cs="Arial"/>
          <w:sz w:val="22"/>
          <w:szCs w:val="22"/>
        </w:rPr>
        <w:t xml:space="preserve">Wykonawców </w:t>
      </w:r>
      <w:r w:rsidRPr="00E62342">
        <w:rPr>
          <w:rFonts w:ascii="Arial" w:hAnsi="Arial" w:cs="Arial"/>
          <w:sz w:val="22"/>
          <w:szCs w:val="22"/>
        </w:rPr>
        <w:t>występujących wspólnie.</w:t>
      </w:r>
      <w:r w:rsidR="000A159D" w:rsidRPr="00E62342">
        <w:rPr>
          <w:rFonts w:ascii="Arial" w:hAnsi="Arial" w:cs="Arial"/>
          <w:sz w:val="22"/>
          <w:szCs w:val="22"/>
        </w:rPr>
        <w:t xml:space="preserve"> </w:t>
      </w:r>
    </w:p>
    <w:p w14:paraId="2A79FAB8" w14:textId="77777777" w:rsidR="00CB2294" w:rsidRDefault="00CB2294" w:rsidP="00D53E8A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celu potwierdzenia spełniania warunków udziału w Postępowaniu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lub zawodowy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innych podmiotów, niezależnie od charakteru prawnego łączących go z nimi stosunków prawnych.</w:t>
      </w:r>
    </w:p>
    <w:p w14:paraId="24942702" w14:textId="77777777" w:rsidR="00CB2294" w:rsidRDefault="00CB2294" w:rsidP="00D53E8A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9AB2D18" w14:textId="09980E2B" w:rsidR="00265866" w:rsidRDefault="00CB2294" w:rsidP="00D53E8A">
      <w:pPr>
        <w:spacing w:line="360" w:lineRule="auto"/>
        <w:ind w:left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</w:t>
      </w:r>
      <w:r>
        <w:rPr>
          <w:rFonts w:ascii="Arial" w:hAnsi="Arial" w:cs="Arial"/>
          <w:iCs/>
          <w:sz w:val="22"/>
          <w:szCs w:val="22"/>
        </w:rPr>
        <w:t xml:space="preserve">polegający na zasobach innych podmiotów </w:t>
      </w:r>
      <w:r w:rsidRPr="00561DF3">
        <w:rPr>
          <w:rFonts w:ascii="Arial" w:hAnsi="Arial" w:cs="Arial"/>
          <w:iCs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31C2A064" w14:textId="77777777" w:rsidR="00067481" w:rsidRPr="00805536" w:rsidRDefault="00067481" w:rsidP="00D53E8A">
      <w:pPr>
        <w:pStyle w:val="edytowalna"/>
        <w:spacing w:after="0" w:line="360" w:lineRule="auto"/>
        <w:ind w:left="426" w:firstLine="0"/>
        <w:rPr>
          <w:sz w:val="22"/>
        </w:rPr>
      </w:pPr>
      <w:r w:rsidRPr="00805536">
        <w:rPr>
          <w:sz w:val="22"/>
        </w:rPr>
        <w:t>Zobowiązanie podmiotu udostępniającego zasoby, o którym mowa powyżej, potwierdza, że stosunek łączący Wykonawcę z podmiotami udostępniającymi zasoby gwarantuje rzeczywisty dostęp do tych zasobów oraz określa w szczególności:</w:t>
      </w:r>
    </w:p>
    <w:p w14:paraId="128FD760" w14:textId="77777777" w:rsidR="00067481" w:rsidRPr="00805536" w:rsidRDefault="00067481" w:rsidP="00D53E8A">
      <w:pPr>
        <w:pStyle w:val="edytowalna"/>
        <w:numPr>
          <w:ilvl w:val="0"/>
          <w:numId w:val="37"/>
        </w:numPr>
        <w:spacing w:after="0" w:line="360" w:lineRule="auto"/>
        <w:ind w:left="567" w:hanging="283"/>
        <w:rPr>
          <w:sz w:val="22"/>
        </w:rPr>
      </w:pPr>
      <w:r w:rsidRPr="00805536">
        <w:rPr>
          <w:sz w:val="22"/>
        </w:rPr>
        <w:t>zakres dostępnych Wykonawcy zasobów podmiotu udostępniającego zasoby;</w:t>
      </w:r>
    </w:p>
    <w:p w14:paraId="33463672" w14:textId="77777777" w:rsidR="00067481" w:rsidRPr="00805536" w:rsidRDefault="00067481" w:rsidP="00D53E8A">
      <w:pPr>
        <w:pStyle w:val="edytowalna"/>
        <w:numPr>
          <w:ilvl w:val="0"/>
          <w:numId w:val="37"/>
        </w:numPr>
        <w:spacing w:after="0" w:line="360" w:lineRule="auto"/>
        <w:ind w:left="567" w:hanging="283"/>
        <w:rPr>
          <w:sz w:val="22"/>
        </w:rPr>
      </w:pPr>
      <w:r w:rsidRPr="00805536">
        <w:rPr>
          <w:sz w:val="22"/>
        </w:rPr>
        <w:t>sposób i okres udostępnienia Wykonawcy i wykorzystania przez niego zasobów podmiotu udostępniającego te zasoby przy wykonywaniu Zamówienia;</w:t>
      </w:r>
    </w:p>
    <w:p w14:paraId="27A39293" w14:textId="62263EE2" w:rsidR="00067481" w:rsidRPr="00805536" w:rsidRDefault="00067481" w:rsidP="00D53E8A">
      <w:pPr>
        <w:pStyle w:val="edytowalna"/>
        <w:numPr>
          <w:ilvl w:val="0"/>
          <w:numId w:val="37"/>
        </w:numPr>
        <w:spacing w:after="0" w:line="360" w:lineRule="auto"/>
        <w:ind w:left="567" w:hanging="283"/>
        <w:rPr>
          <w:sz w:val="22"/>
        </w:rPr>
      </w:pPr>
      <w:r w:rsidRPr="00805536">
        <w:rPr>
          <w:sz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</w:t>
      </w:r>
      <w:r w:rsidRPr="00805536">
        <w:rPr>
          <w:sz w:val="22"/>
        </w:rPr>
        <w:lastRenderedPageBreak/>
        <w:t xml:space="preserve">usługi, których wskazane zdolności dotyczą. </w:t>
      </w:r>
      <w:r w:rsidRPr="00805536">
        <w:rPr>
          <w:iCs/>
          <w:sz w:val="22"/>
        </w:rPr>
        <w:t xml:space="preserve">Wzór zobowiązania stanowi </w:t>
      </w:r>
      <w:r w:rsidRPr="00370773">
        <w:rPr>
          <w:b/>
          <w:bCs/>
          <w:iCs/>
          <w:sz w:val="22"/>
        </w:rPr>
        <w:t xml:space="preserve">Załącznik nr </w:t>
      </w:r>
      <w:r w:rsidR="00805536" w:rsidRPr="00370773">
        <w:rPr>
          <w:b/>
          <w:bCs/>
          <w:sz w:val="22"/>
        </w:rPr>
        <w:t>1</w:t>
      </w:r>
      <w:r w:rsidR="00B36DFD">
        <w:rPr>
          <w:b/>
          <w:bCs/>
          <w:sz w:val="22"/>
        </w:rPr>
        <w:t>3</w:t>
      </w:r>
      <w:r w:rsidRPr="00805536">
        <w:rPr>
          <w:sz w:val="22"/>
        </w:rPr>
        <w:t xml:space="preserve"> do SWZ.</w:t>
      </w:r>
    </w:p>
    <w:p w14:paraId="25A29DBF" w14:textId="77777777" w:rsidR="00CB2294" w:rsidRPr="00261256" w:rsidRDefault="00CB2294" w:rsidP="007E44AB">
      <w:pPr>
        <w:spacing w:line="360" w:lineRule="auto"/>
        <w:ind w:left="0"/>
        <w:rPr>
          <w:color w:val="1F497D"/>
          <w:sz w:val="22"/>
          <w:lang w:eastAsia="en-US"/>
        </w:rPr>
      </w:pPr>
    </w:p>
    <w:p w14:paraId="238FF42A" w14:textId="77777777" w:rsidR="009E2A38" w:rsidRPr="00561DF3" w:rsidRDefault="00B564BE" w:rsidP="00850ABB">
      <w:pPr>
        <w:pStyle w:val="Nagwek1"/>
      </w:pPr>
      <w:bookmarkStart w:id="7" w:name="_Toc61443828"/>
      <w:bookmarkStart w:id="8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7"/>
      <w:r w:rsidR="009E2A38" w:rsidRPr="00561DF3">
        <w:t xml:space="preserve"> </w:t>
      </w:r>
    </w:p>
    <w:p w14:paraId="02807161" w14:textId="4705BE94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825E13">
      <w:pPr>
        <w:numPr>
          <w:ilvl w:val="0"/>
          <w:numId w:val="28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25151F4B" w:rsidR="00965CE3" w:rsidRPr="00180D71" w:rsidRDefault="00965CE3" w:rsidP="00180D71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B76671" w:rsidRPr="00B76671">
        <w:rPr>
          <w:rFonts w:ascii="Arial" w:hAnsi="Arial" w:cs="Arial"/>
          <w:sz w:val="22"/>
          <w:szCs w:val="22"/>
        </w:rPr>
        <w:t xml:space="preserve"> </w:t>
      </w:r>
      <w:r w:rsidR="00B76671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B76671">
        <w:rPr>
          <w:rFonts w:ascii="Arial" w:hAnsi="Arial" w:cs="Arial"/>
          <w:sz w:val="22"/>
          <w:szCs w:val="22"/>
        </w:rPr>
        <w:t xml:space="preserve">mieć więcej niż jednego </w:t>
      </w:r>
      <w:r w:rsidR="00B76671" w:rsidRPr="001027FE">
        <w:rPr>
          <w:rFonts w:ascii="Arial" w:hAnsi="Arial" w:cs="Arial"/>
          <w:sz w:val="22"/>
          <w:szCs w:val="22"/>
        </w:rPr>
        <w:t>użytkownika</w:t>
      </w:r>
      <w:r w:rsidR="00B76671">
        <w:rPr>
          <w:rFonts w:ascii="Arial" w:hAnsi="Arial" w:cs="Arial"/>
          <w:sz w:val="22"/>
          <w:szCs w:val="22"/>
        </w:rPr>
        <w:t xml:space="preserve"> przypisanego do swojego </w:t>
      </w:r>
      <w:r w:rsidR="00B76671" w:rsidRPr="001027FE">
        <w:rPr>
          <w:rFonts w:ascii="Arial" w:hAnsi="Arial" w:cs="Arial"/>
          <w:sz w:val="22"/>
          <w:szCs w:val="22"/>
        </w:rPr>
        <w:t>kon</w:t>
      </w:r>
      <w:r w:rsidR="00B76671">
        <w:rPr>
          <w:rFonts w:ascii="Arial" w:hAnsi="Arial" w:cs="Arial"/>
          <w:sz w:val="22"/>
          <w:szCs w:val="22"/>
        </w:rPr>
        <w:t xml:space="preserve">ta w </w:t>
      </w:r>
      <w:r w:rsidR="00B76671" w:rsidRPr="001027FE">
        <w:rPr>
          <w:rFonts w:ascii="Arial" w:hAnsi="Arial" w:cs="Arial"/>
          <w:sz w:val="22"/>
          <w:szCs w:val="22"/>
        </w:rPr>
        <w:t>Platformie</w:t>
      </w:r>
      <w:r w:rsidR="00B76671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168FF8FC" w:rsidR="00E66223" w:rsidRPr="00F22826" w:rsidRDefault="0028111A" w:rsidP="00825E13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>roz</w:t>
      </w:r>
      <w:proofErr w:type="spellEnd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. III 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4</w:t>
      </w:r>
      <w:r w:rsidR="003B35DF" w:rsidRPr="00067481">
        <w:rPr>
          <w:rFonts w:ascii="Arial" w:hAnsi="Arial" w:cs="Arial"/>
          <w:iCs/>
          <w:color w:val="FF0000"/>
          <w:sz w:val="22"/>
          <w:szCs w:val="22"/>
          <w:highlight w:val="cyan"/>
        </w:rPr>
        <w:t>-</w:t>
      </w:r>
      <w:r w:rsidR="00067481" w:rsidRPr="00067481">
        <w:rPr>
          <w:rFonts w:ascii="Arial" w:hAnsi="Arial" w:cs="Arial"/>
          <w:iCs/>
          <w:color w:val="FF0000"/>
          <w:sz w:val="22"/>
          <w:szCs w:val="22"/>
          <w:highlight w:val="cyan"/>
        </w:rPr>
        <w:t>6</w:t>
      </w:r>
      <w:r w:rsidR="00810E26" w:rsidRPr="00067481">
        <w:rPr>
          <w:rFonts w:ascii="Arial" w:hAnsi="Arial" w:cs="Arial"/>
          <w:iCs/>
          <w:color w:val="FF0000"/>
          <w:sz w:val="22"/>
          <w:szCs w:val="22"/>
          <w:highlight w:val="cyan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</w:t>
      </w:r>
      <w:r w:rsidR="005F31AA" w:rsidRPr="00DE4216">
        <w:rPr>
          <w:rFonts w:ascii="Arial" w:hAnsi="Arial" w:cs="Arial"/>
          <w:iCs/>
          <w:sz w:val="22"/>
          <w:szCs w:val="22"/>
        </w:rPr>
        <w:lastRenderedPageBreak/>
        <w:t xml:space="preserve">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71BABDF9" w:rsidR="0042500B" w:rsidRDefault="002E7B6B" w:rsidP="004B10FF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</w:p>
    <w:p w14:paraId="1DE537A1" w14:textId="1680C4AF" w:rsidR="00180D71" w:rsidRDefault="00180D71" w:rsidP="00180D71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180D71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3C2CF5A0" w14:textId="77777777" w:rsidR="00180D71" w:rsidRDefault="00180D71" w:rsidP="00180D71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</w:p>
    <w:p w14:paraId="7AEDD7D1" w14:textId="77777777" w:rsidR="00180D71" w:rsidRPr="00180D71" w:rsidRDefault="00180D71" w:rsidP="007C4D19">
      <w:pPr>
        <w:numPr>
          <w:ilvl w:val="0"/>
          <w:numId w:val="28"/>
        </w:numPr>
        <w:tabs>
          <w:tab w:val="clear" w:pos="2422"/>
          <w:tab w:val="left" w:pos="709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180D71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50AE9563" w14:textId="77777777" w:rsidR="00180D71" w:rsidRPr="00180D71" w:rsidRDefault="0028111A" w:rsidP="007C4D19">
      <w:pPr>
        <w:numPr>
          <w:ilvl w:val="0"/>
          <w:numId w:val="28"/>
        </w:numPr>
        <w:tabs>
          <w:tab w:val="clear" w:pos="2422"/>
          <w:tab w:val="left" w:pos="0"/>
        </w:tabs>
        <w:spacing w:line="360" w:lineRule="auto"/>
        <w:ind w:left="709" w:hanging="425"/>
        <w:rPr>
          <w:rFonts w:ascii="Arial" w:hAnsi="Arial" w:cs="Arial"/>
          <w:iCs/>
          <w:sz w:val="22"/>
          <w:szCs w:val="22"/>
        </w:rPr>
      </w:pPr>
      <w:r w:rsidRPr="00180D7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</w:t>
      </w:r>
      <w:r w:rsidR="00965CE3" w:rsidRPr="00180D7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7C4D19">
      <w:pPr>
        <w:numPr>
          <w:ilvl w:val="0"/>
          <w:numId w:val="28"/>
        </w:numPr>
        <w:tabs>
          <w:tab w:val="clear" w:pos="2422"/>
        </w:tabs>
        <w:spacing w:line="360" w:lineRule="auto"/>
        <w:ind w:left="709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6A1422">
      <w:pPr>
        <w:numPr>
          <w:ilvl w:val="0"/>
          <w:numId w:val="28"/>
        </w:numPr>
        <w:tabs>
          <w:tab w:val="left" w:pos="0"/>
        </w:tabs>
        <w:spacing w:line="360" w:lineRule="auto"/>
        <w:ind w:left="567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6A1422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567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6A1422">
      <w:pPr>
        <w:numPr>
          <w:ilvl w:val="0"/>
          <w:numId w:val="28"/>
        </w:numPr>
        <w:tabs>
          <w:tab w:val="clear" w:pos="2422"/>
          <w:tab w:val="left" w:pos="0"/>
        </w:tabs>
        <w:spacing w:line="360" w:lineRule="auto"/>
        <w:ind w:left="567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4B10F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 zakresie wydzielenia części objętych tajemnicą przedsiębiorstwa od pozostałej części oferty, Zamawiający nie będzie ponosił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>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825E13">
      <w:pPr>
        <w:numPr>
          <w:ilvl w:val="0"/>
          <w:numId w:val="28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4A74450A" w:rsidR="001665F5" w:rsidRDefault="00810E26" w:rsidP="00825E13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304D0359" w14:textId="77777777" w:rsidR="00BA6056" w:rsidRDefault="00BA6056" w:rsidP="00D24580">
      <w:pPr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406253" w:rsidRDefault="00B564BE" w:rsidP="00850ABB">
      <w:pPr>
        <w:pStyle w:val="Nagwek1"/>
      </w:pPr>
      <w:bookmarkStart w:id="9" w:name="_Toc61443829"/>
      <w:bookmarkStart w:id="10" w:name="Rozdział_5"/>
      <w:bookmarkEnd w:id="8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9"/>
    </w:p>
    <w:p w14:paraId="31485056" w14:textId="77777777" w:rsidR="00CB2294" w:rsidRDefault="00CB2294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3F45C835" w14:textId="2120223E" w:rsidR="00050BE5" w:rsidRPr="00FA79BE" w:rsidRDefault="00050BE5" w:rsidP="00D53E8A">
      <w:pPr>
        <w:numPr>
          <w:ilvl w:val="0"/>
          <w:numId w:val="38"/>
        </w:numPr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A79BE">
        <w:rPr>
          <w:rFonts w:ascii="Arial" w:hAnsi="Arial" w:cs="Arial"/>
          <w:sz w:val="22"/>
          <w:szCs w:val="22"/>
        </w:rPr>
        <w:t>Zamawiający</w:t>
      </w:r>
      <w:r w:rsidR="00180D71">
        <w:rPr>
          <w:rFonts w:ascii="Arial" w:hAnsi="Arial" w:cs="Arial"/>
          <w:sz w:val="22"/>
          <w:szCs w:val="22"/>
        </w:rPr>
        <w:t xml:space="preserve"> nie</w:t>
      </w:r>
      <w:r w:rsidRPr="00FA79BE">
        <w:rPr>
          <w:rFonts w:ascii="Arial" w:hAnsi="Arial" w:cs="Arial"/>
          <w:sz w:val="22"/>
          <w:szCs w:val="22"/>
        </w:rPr>
        <w:t xml:space="preserve"> </w:t>
      </w:r>
      <w:r w:rsidRPr="00FA79BE">
        <w:rPr>
          <w:rFonts w:ascii="Arial" w:hAnsi="Arial" w:cs="Arial"/>
          <w:i/>
          <w:sz w:val="22"/>
          <w:szCs w:val="22"/>
        </w:rPr>
        <w:t>żąda</w:t>
      </w:r>
      <w:r w:rsidRPr="00FA79BE">
        <w:rPr>
          <w:rFonts w:ascii="Arial" w:hAnsi="Arial" w:cs="Arial"/>
          <w:sz w:val="22"/>
          <w:szCs w:val="22"/>
        </w:rPr>
        <w:t xml:space="preserve"> od Wykonawców zabezpieczenia oferty wadium. </w:t>
      </w:r>
    </w:p>
    <w:p w14:paraId="204872E0" w14:textId="77777777" w:rsidR="00050BE5" w:rsidRPr="00406253" w:rsidRDefault="00050BE5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77777777" w:rsidR="00900672" w:rsidRDefault="00B564BE" w:rsidP="00850ABB">
      <w:pPr>
        <w:pStyle w:val="Nagwek1"/>
      </w:pPr>
      <w:bookmarkStart w:id="11" w:name="_Toc61443830"/>
      <w:bookmarkStart w:id="12" w:name="Rozdział_6"/>
      <w:bookmarkEnd w:id="10"/>
      <w:r w:rsidRPr="00406253"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1"/>
    </w:p>
    <w:p w14:paraId="34062584" w14:textId="77777777" w:rsidR="00FC659F" w:rsidRPr="00FC659F" w:rsidRDefault="00FC659F" w:rsidP="00FC659F"/>
    <w:p w14:paraId="6187A7FA" w14:textId="047B686C" w:rsidR="00EF4631" w:rsidRPr="00561DF3" w:rsidRDefault="00EF4631" w:rsidP="004B10FF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FC659F">
        <w:rPr>
          <w:rStyle w:val="FontStyle24"/>
          <w:rFonts w:ascii="Arial" w:hAnsi="Arial" w:cs="Arial"/>
          <w:b/>
        </w:rPr>
        <w:t>3</w:t>
      </w:r>
      <w:r w:rsidR="00345E43">
        <w:rPr>
          <w:rStyle w:val="FontStyle24"/>
          <w:rFonts w:ascii="Arial" w:hAnsi="Arial" w:cs="Arial"/>
          <w:b/>
        </w:rPr>
        <w:t>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</w:p>
    <w:p w14:paraId="2C440181" w14:textId="30069612" w:rsidR="00751561" w:rsidRPr="00561DF3" w:rsidRDefault="003B70C3" w:rsidP="004B10F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510F17F0" w:rsidR="00AB6A2D" w:rsidRDefault="00AB6A2D" w:rsidP="004B10F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1A772955" w14:textId="77777777" w:rsidR="00FC659F" w:rsidRPr="006376A7" w:rsidRDefault="00FC659F" w:rsidP="006376A7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29A89DB8" w14:textId="5457D79F" w:rsidR="00900672" w:rsidRDefault="00B564BE" w:rsidP="0050658D">
      <w:pPr>
        <w:pStyle w:val="Nagwek1"/>
        <w:tabs>
          <w:tab w:val="left" w:pos="7968"/>
        </w:tabs>
      </w:pPr>
      <w:bookmarkStart w:id="13" w:name="_Toc61443831"/>
      <w:bookmarkStart w:id="14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3"/>
      <w:r w:rsidR="0050658D">
        <w:tab/>
      </w:r>
    </w:p>
    <w:p w14:paraId="6B1F58B4" w14:textId="77777777" w:rsidR="00CB2294" w:rsidRPr="00CB2294" w:rsidRDefault="00CB2294" w:rsidP="00CB2294"/>
    <w:p w14:paraId="029C4B95" w14:textId="77777777" w:rsidR="00B43092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52CF76D7" w14:textId="77777777" w:rsidR="009C3F0B" w:rsidRDefault="00B43092" w:rsidP="009C3F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14D9186A" w14:textId="77777777" w:rsidR="009C3F0B" w:rsidRDefault="00900672" w:rsidP="009C3F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C3F0B">
        <w:rPr>
          <w:rFonts w:ascii="Arial" w:hAnsi="Arial" w:cs="Arial"/>
          <w:sz w:val="22"/>
          <w:szCs w:val="22"/>
        </w:rPr>
        <w:lastRenderedPageBreak/>
        <w:t xml:space="preserve">Sposób zapłaty i rozliczenia za realizację </w:t>
      </w:r>
      <w:r w:rsidR="00E03C52" w:rsidRPr="009C3F0B">
        <w:rPr>
          <w:rFonts w:ascii="Arial" w:hAnsi="Arial" w:cs="Arial"/>
          <w:sz w:val="22"/>
          <w:szCs w:val="22"/>
        </w:rPr>
        <w:t>Z</w:t>
      </w:r>
      <w:r w:rsidRPr="009C3F0B">
        <w:rPr>
          <w:rFonts w:ascii="Arial" w:hAnsi="Arial" w:cs="Arial"/>
          <w:sz w:val="22"/>
          <w:szCs w:val="22"/>
        </w:rPr>
        <w:t>amówienia, określone zostały w</w:t>
      </w:r>
      <w:r w:rsidR="002E7DB9" w:rsidRPr="009C3F0B">
        <w:rPr>
          <w:rFonts w:ascii="Arial" w:hAnsi="Arial" w:cs="Arial"/>
          <w:sz w:val="22"/>
          <w:szCs w:val="22"/>
        </w:rPr>
        <w:t>e</w:t>
      </w:r>
      <w:r w:rsidRPr="009C3F0B">
        <w:rPr>
          <w:rFonts w:ascii="Arial" w:hAnsi="Arial" w:cs="Arial"/>
          <w:sz w:val="22"/>
          <w:szCs w:val="22"/>
        </w:rPr>
        <w:t xml:space="preserve"> wzorze umowy</w:t>
      </w:r>
      <w:r w:rsidR="005902FB" w:rsidRPr="009C3F0B">
        <w:rPr>
          <w:rFonts w:ascii="Arial" w:hAnsi="Arial" w:cs="Arial"/>
          <w:sz w:val="22"/>
          <w:szCs w:val="22"/>
        </w:rPr>
        <w:t>,</w:t>
      </w:r>
      <w:r w:rsidRPr="009C3F0B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9C3F0B">
        <w:rPr>
          <w:rFonts w:ascii="Arial" w:hAnsi="Arial" w:cs="Arial"/>
          <w:sz w:val="22"/>
          <w:szCs w:val="22"/>
        </w:rPr>
        <w:t>SWZ</w:t>
      </w:r>
      <w:r w:rsidR="00254AC5" w:rsidRPr="009C3F0B">
        <w:rPr>
          <w:rFonts w:ascii="Arial" w:hAnsi="Arial" w:cs="Arial"/>
          <w:sz w:val="22"/>
          <w:szCs w:val="22"/>
        </w:rPr>
        <w:t>.</w:t>
      </w:r>
    </w:p>
    <w:p w14:paraId="1B33BBCB" w14:textId="77777777" w:rsidR="009C3F0B" w:rsidRDefault="00052DF9" w:rsidP="009C3F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C3F0B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9C3F0B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9C3F0B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9C3F0B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9C3F0B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9C3F0B">
        <w:rPr>
          <w:rFonts w:ascii="Arial" w:hAnsi="Arial" w:cs="Arial"/>
          <w:sz w:val="22"/>
          <w:szCs w:val="22"/>
          <w:lang w:eastAsia="pl-PL"/>
        </w:rPr>
        <w:t>Z</w:t>
      </w:r>
      <w:r w:rsidRPr="009C3F0B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9C3F0B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9C3F0B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9C3F0B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9C3F0B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9C3F0B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9C3F0B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9C3F0B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C161FBF" w:rsidR="00465944" w:rsidRPr="009C3F0B" w:rsidRDefault="00052DF9" w:rsidP="009C3F0B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C3F0B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9C3F0B">
        <w:rPr>
          <w:rFonts w:ascii="Arial" w:hAnsi="Arial" w:cs="Arial"/>
          <w:sz w:val="22"/>
          <w:szCs w:val="22"/>
        </w:rPr>
        <w:t xml:space="preserve">u </w:t>
      </w:r>
      <w:r w:rsidRPr="009C3F0B">
        <w:rPr>
          <w:rFonts w:ascii="Arial" w:hAnsi="Arial" w:cs="Arial"/>
          <w:sz w:val="22"/>
          <w:szCs w:val="22"/>
        </w:rPr>
        <w:t>Zamawiaj</w:t>
      </w:r>
      <w:r w:rsidR="00A01F5D" w:rsidRPr="009C3F0B">
        <w:rPr>
          <w:rFonts w:ascii="Arial" w:hAnsi="Arial" w:cs="Arial"/>
          <w:sz w:val="22"/>
          <w:szCs w:val="22"/>
        </w:rPr>
        <w:t>ą</w:t>
      </w:r>
      <w:r w:rsidR="00870E44" w:rsidRPr="009C3F0B">
        <w:rPr>
          <w:rFonts w:ascii="Arial" w:hAnsi="Arial" w:cs="Arial"/>
          <w:sz w:val="22"/>
          <w:szCs w:val="22"/>
        </w:rPr>
        <w:t>cego</w:t>
      </w:r>
      <w:r w:rsidRPr="009C3F0B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9C3F0B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9C3F0B">
        <w:rPr>
          <w:rFonts w:ascii="Arial" w:hAnsi="Arial" w:cs="Arial"/>
          <w:sz w:val="22"/>
          <w:szCs w:val="22"/>
        </w:rPr>
        <w:t>o </w:t>
      </w:r>
      <w:r w:rsidR="00B154DD" w:rsidRPr="009C3F0B">
        <w:rPr>
          <w:rFonts w:ascii="Arial" w:hAnsi="Arial" w:cs="Arial"/>
          <w:sz w:val="22"/>
          <w:szCs w:val="22"/>
        </w:rPr>
        <w:t>podatku od towarów i </w:t>
      </w:r>
      <w:r w:rsidRPr="009C3F0B">
        <w:rPr>
          <w:rFonts w:ascii="Arial" w:hAnsi="Arial" w:cs="Arial"/>
          <w:sz w:val="22"/>
          <w:szCs w:val="22"/>
        </w:rPr>
        <w:t>usług</w:t>
      </w:r>
      <w:r w:rsidR="00180D71">
        <w:rPr>
          <w:rFonts w:ascii="Arial" w:hAnsi="Arial" w:cs="Arial"/>
          <w:sz w:val="22"/>
          <w:szCs w:val="22"/>
        </w:rPr>
        <w:t xml:space="preserve">, </w:t>
      </w:r>
      <w:r w:rsidR="00A01F5D" w:rsidRPr="009C3F0B">
        <w:rPr>
          <w:rFonts w:ascii="Arial" w:hAnsi="Arial" w:cs="Arial"/>
          <w:sz w:val="22"/>
          <w:szCs w:val="22"/>
        </w:rPr>
        <w:t>Zamawiają</w:t>
      </w:r>
      <w:r w:rsidRPr="009C3F0B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06A84A3A" w14:textId="67755BB0" w:rsidR="00CB2294" w:rsidRPr="00561DF3" w:rsidDel="00052DF9" w:rsidRDefault="00CB2294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1AACA81F" w:rsidR="00900672" w:rsidRDefault="00B564BE" w:rsidP="00850ABB">
      <w:pPr>
        <w:pStyle w:val="Nagwek1"/>
      </w:pPr>
      <w:bookmarkStart w:id="15" w:name="_Toc61443832"/>
      <w:bookmarkStart w:id="16" w:name="Rozdział_8"/>
      <w:bookmarkEnd w:id="14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5"/>
    </w:p>
    <w:p w14:paraId="6CBA6B9A" w14:textId="77777777" w:rsidR="00CB2294" w:rsidRPr="00CB2294" w:rsidRDefault="00CB2294" w:rsidP="00CB2294"/>
    <w:p w14:paraId="00919B19" w14:textId="77777777" w:rsidR="00CE453E" w:rsidRPr="00561DF3" w:rsidRDefault="00BF2E60" w:rsidP="004B10F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4B10F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110F4791" w:rsidR="007177C1" w:rsidRPr="00561DF3" w:rsidRDefault="004E0DE2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37A9A9E7" w:rsidR="00313C35" w:rsidRPr="007F72E2" w:rsidRDefault="007177C1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4C577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4C577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4C577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4C577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4C5778">
      <w:pPr>
        <w:spacing w:line="360" w:lineRule="auto"/>
        <w:ind w:left="284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4C577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lastRenderedPageBreak/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>ykonawców, którzy złożyli 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4C577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4C577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Pr="00561DF3" w:rsidRDefault="009354D9" w:rsidP="004C5778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5018A80" w14:textId="77777777" w:rsidR="00180D71" w:rsidRPr="00180D71" w:rsidRDefault="00180D71" w:rsidP="004C5778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80D71">
        <w:rPr>
          <w:rFonts w:ascii="Arial" w:hAnsi="Arial" w:cs="Arial"/>
          <w:sz w:val="22"/>
          <w:szCs w:val="22"/>
        </w:rPr>
        <w:t>9.</w:t>
      </w:r>
      <w:r w:rsidRPr="00180D71">
        <w:rPr>
          <w:rFonts w:ascii="Arial" w:hAnsi="Arial" w:cs="Arial"/>
          <w:sz w:val="22"/>
          <w:szCs w:val="22"/>
        </w:rPr>
        <w:tab/>
        <w:t>Zamawiający może dokonać zmiany Dokumentów zamówienia również przed uruchomieniem kolejnej rundy zapytania ofertowego.</w:t>
      </w:r>
    </w:p>
    <w:p w14:paraId="71A82EDE" w14:textId="57C90EA7" w:rsidR="00180D71" w:rsidRDefault="00180D71" w:rsidP="006A142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80D71">
        <w:rPr>
          <w:rFonts w:ascii="Arial" w:hAnsi="Arial" w:cs="Arial"/>
          <w:sz w:val="22"/>
          <w:szCs w:val="22"/>
        </w:rPr>
        <w:t>10.</w:t>
      </w:r>
      <w:r w:rsidRPr="00180D71">
        <w:rPr>
          <w:rFonts w:ascii="Arial" w:hAnsi="Arial" w:cs="Arial"/>
          <w:sz w:val="22"/>
          <w:szCs w:val="22"/>
        </w:rPr>
        <w:tab/>
        <w:t>O uruchomieniu kolejnej Rundy zapytania ofertowego Zamawiający powiadomi wszystkich wykonawców,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2374B05E" w14:textId="77777777" w:rsidR="00180D71" w:rsidRPr="00561DF3" w:rsidRDefault="00180D71" w:rsidP="00180D71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850ABB">
      <w:pPr>
        <w:pStyle w:val="Nagwek1"/>
      </w:pPr>
      <w:bookmarkStart w:id="17" w:name="_Toc61443833"/>
      <w:bookmarkStart w:id="18" w:name="Rozdział_9"/>
      <w:bookmarkEnd w:id="16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7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2496F3F8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C51C91">
        <w:rPr>
          <w:rFonts w:ascii="Arial" w:hAnsi="Arial" w:cs="Arial"/>
          <w:sz w:val="22"/>
          <w:szCs w:val="22"/>
        </w:rPr>
        <w:t xml:space="preserve">dokumentami </w:t>
      </w:r>
      <w:r w:rsidRPr="00C51C91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370773">
        <w:rPr>
          <w:rFonts w:ascii="Arial" w:hAnsi="Arial" w:cs="Arial"/>
          <w:b/>
          <w:sz w:val="22"/>
          <w:szCs w:val="22"/>
        </w:rPr>
        <w:t>30</w:t>
      </w:r>
      <w:r w:rsidR="00C51C91" w:rsidRPr="00D53E8A">
        <w:rPr>
          <w:rFonts w:ascii="Arial" w:hAnsi="Arial" w:cs="Arial"/>
          <w:b/>
          <w:sz w:val="22"/>
          <w:szCs w:val="22"/>
        </w:rPr>
        <w:t>.</w:t>
      </w:r>
      <w:r w:rsidR="00497942" w:rsidRPr="00D53E8A">
        <w:rPr>
          <w:rFonts w:ascii="Arial" w:hAnsi="Arial" w:cs="Arial"/>
          <w:b/>
          <w:sz w:val="22"/>
          <w:szCs w:val="22"/>
        </w:rPr>
        <w:t>0</w:t>
      </w:r>
      <w:r w:rsidR="00370773">
        <w:rPr>
          <w:rFonts w:ascii="Arial" w:hAnsi="Arial" w:cs="Arial"/>
          <w:b/>
          <w:sz w:val="22"/>
          <w:szCs w:val="22"/>
        </w:rPr>
        <w:t>5</w:t>
      </w:r>
      <w:r w:rsidR="007F72E2" w:rsidRPr="00D53E8A">
        <w:rPr>
          <w:rFonts w:ascii="Arial" w:hAnsi="Arial" w:cs="Arial"/>
          <w:b/>
          <w:sz w:val="22"/>
          <w:szCs w:val="22"/>
        </w:rPr>
        <w:t>.202</w:t>
      </w:r>
      <w:r w:rsidR="006A1422">
        <w:rPr>
          <w:rFonts w:ascii="Arial" w:hAnsi="Arial" w:cs="Arial"/>
          <w:b/>
          <w:sz w:val="22"/>
          <w:szCs w:val="22"/>
        </w:rPr>
        <w:t>5</w:t>
      </w:r>
      <w:r w:rsidR="007F72E2" w:rsidRPr="00D53E8A">
        <w:rPr>
          <w:rFonts w:ascii="Arial" w:hAnsi="Arial" w:cs="Arial"/>
          <w:b/>
          <w:sz w:val="22"/>
          <w:szCs w:val="22"/>
        </w:rPr>
        <w:t>r.</w:t>
      </w:r>
      <w:r w:rsidRPr="00D53E8A">
        <w:rPr>
          <w:rFonts w:ascii="Arial" w:hAnsi="Arial" w:cs="Arial"/>
          <w:b/>
          <w:sz w:val="22"/>
          <w:szCs w:val="22"/>
        </w:rPr>
        <w:t>,</w:t>
      </w:r>
      <w:r w:rsidRPr="00D000BD">
        <w:rPr>
          <w:rFonts w:ascii="Arial" w:hAnsi="Arial" w:cs="Arial"/>
          <w:b/>
          <w:sz w:val="22"/>
          <w:szCs w:val="22"/>
        </w:rPr>
        <w:t xml:space="preserve"> do godziny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  <w:r w:rsidRPr="00C51C91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>Adres strony</w:t>
      </w:r>
      <w:r w:rsidR="003F7633" w:rsidRPr="00C51C91">
        <w:rPr>
          <w:rFonts w:ascii="Arial" w:hAnsi="Arial" w:cs="Arial"/>
          <w:sz w:val="22"/>
          <w:szCs w:val="22"/>
        </w:rPr>
        <w:t xml:space="preserve"> internetowej,</w:t>
      </w:r>
      <w:r w:rsidRPr="00C51C91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C51C91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0B90D934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Otwarcie ofert nastąpi w dniu: </w:t>
      </w:r>
      <w:r w:rsidR="00370773">
        <w:rPr>
          <w:rFonts w:ascii="Arial" w:hAnsi="Arial" w:cs="Arial"/>
          <w:b/>
          <w:sz w:val="22"/>
          <w:szCs w:val="22"/>
        </w:rPr>
        <w:t>30</w:t>
      </w:r>
      <w:r w:rsidR="007919A3" w:rsidRPr="007919A3">
        <w:rPr>
          <w:rFonts w:ascii="Arial" w:hAnsi="Arial" w:cs="Arial"/>
          <w:b/>
          <w:sz w:val="22"/>
          <w:szCs w:val="22"/>
        </w:rPr>
        <w:t>.0</w:t>
      </w:r>
      <w:r w:rsidR="00370773">
        <w:rPr>
          <w:rFonts w:ascii="Arial" w:hAnsi="Arial" w:cs="Arial"/>
          <w:b/>
          <w:sz w:val="22"/>
          <w:szCs w:val="22"/>
        </w:rPr>
        <w:t>5</w:t>
      </w:r>
      <w:r w:rsidR="007919A3" w:rsidRPr="007919A3">
        <w:rPr>
          <w:rFonts w:ascii="Arial" w:hAnsi="Arial" w:cs="Arial"/>
          <w:b/>
          <w:sz w:val="22"/>
          <w:szCs w:val="22"/>
        </w:rPr>
        <w:t>.2025r</w:t>
      </w:r>
      <w:r w:rsidR="007F72E2" w:rsidRPr="00D53E8A">
        <w:rPr>
          <w:rFonts w:ascii="Arial" w:hAnsi="Arial" w:cs="Arial"/>
          <w:b/>
          <w:sz w:val="22"/>
          <w:szCs w:val="22"/>
        </w:rPr>
        <w:t>.</w:t>
      </w:r>
      <w:r w:rsidRPr="00D53E8A">
        <w:rPr>
          <w:rFonts w:ascii="Arial" w:hAnsi="Arial" w:cs="Arial"/>
          <w:b/>
          <w:sz w:val="22"/>
          <w:szCs w:val="22"/>
        </w:rPr>
        <w:t>,</w:t>
      </w:r>
      <w:r w:rsidRPr="00D000BD">
        <w:rPr>
          <w:rFonts w:ascii="Arial" w:hAnsi="Arial" w:cs="Arial"/>
          <w:b/>
          <w:sz w:val="22"/>
          <w:szCs w:val="22"/>
        </w:rPr>
        <w:t xml:space="preserve"> o godzinie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</w:p>
    <w:p w14:paraId="65640D1E" w14:textId="0E083D33" w:rsidR="00FC659F" w:rsidRPr="00180D71" w:rsidRDefault="00751561" w:rsidP="00180D71">
      <w:pPr>
        <w:numPr>
          <w:ilvl w:val="0"/>
          <w:numId w:val="26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77471B1D" w:rsidR="00943A07" w:rsidRDefault="00B564BE" w:rsidP="00850ABB">
      <w:pPr>
        <w:pStyle w:val="Nagwek1"/>
      </w:pPr>
      <w:bookmarkStart w:id="19" w:name="_Toc61443834"/>
      <w:bookmarkStart w:id="20" w:name="Rozdział_10"/>
      <w:bookmarkEnd w:id="18"/>
      <w:r w:rsidRPr="00561DF3">
        <w:lastRenderedPageBreak/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r w:rsidR="000E3B8B" w:rsidRPr="00561DF3">
        <w:t>*</w:t>
      </w:r>
      <w:bookmarkEnd w:id="19"/>
      <w:r w:rsidR="000E3B8B" w:rsidRPr="00561DF3">
        <w:t xml:space="preserve"> </w:t>
      </w:r>
    </w:p>
    <w:p w14:paraId="7DE81B12" w14:textId="77777777" w:rsidR="00C51C91" w:rsidRPr="00C51C91" w:rsidRDefault="00C51C91" w:rsidP="00C51C91"/>
    <w:p w14:paraId="44F4EC05" w14:textId="77777777" w:rsidR="001833A9" w:rsidRPr="00561DF3" w:rsidRDefault="001833A9" w:rsidP="00825E13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825E13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79C3AAEC" w14:textId="71E3FCE5" w:rsidR="00665E8F" w:rsidRPr="000C1999" w:rsidRDefault="000C1999" w:rsidP="00825E13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Default="00115AAC" w:rsidP="00850ABB">
      <w:pPr>
        <w:pStyle w:val="Nagwek1"/>
      </w:pPr>
      <w:bookmarkStart w:id="21" w:name="_Toc61443835"/>
      <w:bookmarkStart w:id="22" w:name="Rozdział_11"/>
      <w:bookmarkEnd w:id="20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1"/>
    </w:p>
    <w:p w14:paraId="12A11A31" w14:textId="77777777" w:rsidR="007919A3" w:rsidRPr="007919A3" w:rsidRDefault="007919A3" w:rsidP="007919A3"/>
    <w:p w14:paraId="19495937" w14:textId="1FCF4AC7" w:rsidR="00D01DCE" w:rsidRPr="007F72E2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6A8C128D" w14:textId="36F2AEEE" w:rsidR="005C0603" w:rsidRPr="00FB27FE" w:rsidRDefault="00115AAC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</w:t>
      </w:r>
      <w:r w:rsidR="005C0603">
        <w:rPr>
          <w:rFonts w:ascii="Arial" w:hAnsi="Arial" w:cs="Arial"/>
          <w:sz w:val="22"/>
          <w:szCs w:val="22"/>
        </w:rPr>
        <w:t>,</w:t>
      </w:r>
      <w:r w:rsidR="005C0603" w:rsidRPr="005C0603">
        <w:rPr>
          <w:rFonts w:ascii="Arial" w:hAnsi="Arial" w:cs="Arial"/>
          <w:sz w:val="22"/>
          <w:szCs w:val="22"/>
        </w:rPr>
        <w:t xml:space="preserve"> </w:t>
      </w:r>
      <w:r w:rsidR="005C0603" w:rsidRPr="004646C0">
        <w:rPr>
          <w:rFonts w:ascii="Arial" w:hAnsi="Arial" w:cs="Arial"/>
          <w:sz w:val="22"/>
          <w:szCs w:val="22"/>
        </w:rPr>
        <w:t>jednocześnie informując o zakresie wprowadzonych zmian. Gdy przeprowadz</w:t>
      </w:r>
      <w:r w:rsidR="005C0603">
        <w:rPr>
          <w:rFonts w:ascii="Arial" w:hAnsi="Arial" w:cs="Arial"/>
          <w:sz w:val="22"/>
          <w:szCs w:val="22"/>
        </w:rPr>
        <w:t>one</w:t>
      </w:r>
      <w:r w:rsidR="005C0603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160E03D2" w14:textId="77777777" w:rsidR="005C0603" w:rsidRPr="00561DF3" w:rsidRDefault="005C0603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32B54E4E" w14:textId="77777777" w:rsidR="005C0603" w:rsidRPr="00561DF3" w:rsidRDefault="005C0603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089D6F5" w14:textId="77777777" w:rsidR="005C0603" w:rsidRPr="00561DF3" w:rsidRDefault="005C0603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>ust.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73085FEC" w14:textId="77777777" w:rsidR="005C0603" w:rsidRPr="00561DF3" w:rsidRDefault="005C0603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E8C2D2A" w14:textId="0D10DA5D" w:rsidR="006376A7" w:rsidRPr="005C0603" w:rsidRDefault="005C0603" w:rsidP="004C5778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2AC57D24" w14:textId="77777777" w:rsidR="007919A3" w:rsidRPr="006376A7" w:rsidRDefault="007919A3" w:rsidP="00370773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64DC61C" w14:textId="4C2C2C87" w:rsidR="00943A07" w:rsidRDefault="00B564BE" w:rsidP="00850ABB">
      <w:pPr>
        <w:pStyle w:val="Nagwek1"/>
      </w:pPr>
      <w:bookmarkStart w:id="23" w:name="_Toc61443836"/>
      <w:bookmarkStart w:id="24" w:name="Rozdział_12"/>
      <w:bookmarkEnd w:id="22"/>
      <w:r w:rsidRPr="001C0F96"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3"/>
    </w:p>
    <w:p w14:paraId="55B51D18" w14:textId="77777777" w:rsidR="00C51C91" w:rsidRPr="00C51C91" w:rsidRDefault="00C51C91" w:rsidP="00C51C91"/>
    <w:p w14:paraId="23F9CDF0" w14:textId="3CE78140" w:rsidR="00822FFE" w:rsidRPr="001C0F96" w:rsidRDefault="009D2055" w:rsidP="00825E13">
      <w:pPr>
        <w:pStyle w:val="Akapitzlist"/>
        <w:numPr>
          <w:ilvl w:val="0"/>
          <w:numId w:val="30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415E447B" w14:textId="7331FF91" w:rsidR="00822FFE" w:rsidRPr="00561DF3" w:rsidRDefault="00822FFE" w:rsidP="00850ABB">
      <w:pPr>
        <w:pStyle w:val="Nagwek1"/>
        <w:rPr>
          <w:lang w:eastAsia="pl-PL"/>
        </w:rPr>
      </w:pPr>
      <w:bookmarkStart w:id="25" w:name="_Toc61443837"/>
      <w:bookmarkStart w:id="26" w:name="Rozdział_13"/>
      <w:bookmarkEnd w:id="24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5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4B10F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7919A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7919A3">
        <w:rPr>
          <w:rFonts w:ascii="Arial" w:hAnsi="Arial" w:cs="Arial"/>
          <w:sz w:val="22"/>
          <w:szCs w:val="22"/>
          <w:lang w:eastAsia="pl-PL"/>
        </w:rPr>
        <w:lastRenderedPageBreak/>
        <w:t xml:space="preserve">Wykonawcy wspólnie ubiegający się o udzielenie Zamówienia, których oferta zostanie uznana za najkorzystniejszą, przed zawarciem umowy </w:t>
      </w:r>
      <w:r w:rsidR="001F443F" w:rsidRPr="007919A3">
        <w:rPr>
          <w:rFonts w:ascii="Arial" w:hAnsi="Arial" w:cs="Arial"/>
          <w:sz w:val="22"/>
          <w:szCs w:val="22"/>
          <w:lang w:eastAsia="pl-PL"/>
        </w:rPr>
        <w:t>zakupowej</w:t>
      </w:r>
      <w:r w:rsidRPr="007919A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7919A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7919A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7919A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7919A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7919A3" w:rsidRDefault="00822FFE" w:rsidP="00D24580">
      <w:pPr>
        <w:numPr>
          <w:ilvl w:val="1"/>
          <w:numId w:val="15"/>
        </w:numPr>
        <w:tabs>
          <w:tab w:val="num" w:pos="426"/>
        </w:tabs>
        <w:suppressAutoHyphens w:val="0"/>
        <w:spacing w:line="360" w:lineRule="auto"/>
        <w:ind w:left="709" w:hanging="425"/>
        <w:rPr>
          <w:rFonts w:ascii="Arial" w:hAnsi="Arial" w:cs="Arial"/>
          <w:i/>
          <w:sz w:val="22"/>
          <w:szCs w:val="22"/>
          <w:lang w:eastAsia="pl-PL"/>
        </w:rPr>
      </w:pPr>
      <w:r w:rsidRPr="007919A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7919A3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0993BA19" w:rsidR="000106B6" w:rsidRDefault="00822FFE" w:rsidP="00D24580">
      <w:pPr>
        <w:numPr>
          <w:ilvl w:val="1"/>
          <w:numId w:val="15"/>
        </w:numPr>
        <w:tabs>
          <w:tab w:val="num" w:pos="426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r w:rsidRPr="007919A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 w:rsidRPr="007919A3">
        <w:rPr>
          <w:rFonts w:ascii="Arial" w:hAnsi="Arial" w:cs="Arial"/>
          <w:sz w:val="22"/>
          <w:szCs w:val="22"/>
          <w:lang w:eastAsia="pl-PL"/>
        </w:rPr>
        <w:t>.</w:t>
      </w:r>
      <w:r w:rsidR="00AD1C51" w:rsidRPr="007919A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82A4F14" w14:textId="77777777" w:rsidR="00370773" w:rsidRPr="007919A3" w:rsidRDefault="00370773" w:rsidP="00370773">
      <w:pPr>
        <w:suppressAutoHyphens w:val="0"/>
        <w:spacing w:line="360" w:lineRule="auto"/>
        <w:rPr>
          <w:ins w:id="27" w:author="Żołyniak Karol" w:date="2023-07-05T08:54:00Z"/>
          <w:rFonts w:ascii="Arial" w:hAnsi="Arial" w:cs="Arial"/>
          <w:sz w:val="22"/>
          <w:szCs w:val="22"/>
          <w:lang w:eastAsia="pl-PL"/>
        </w:rPr>
      </w:pPr>
    </w:p>
    <w:p w14:paraId="4CE49241" w14:textId="77777777" w:rsidR="009D2055" w:rsidRPr="007919A3" w:rsidRDefault="009D2055" w:rsidP="004B10FF">
      <w:pPr>
        <w:pStyle w:val="edytowalna"/>
        <w:spacing w:line="360" w:lineRule="auto"/>
        <w:ind w:firstLine="0"/>
        <w:rPr>
          <w:b/>
          <w:sz w:val="22"/>
        </w:rPr>
      </w:pPr>
    </w:p>
    <w:p w14:paraId="77CB99F5" w14:textId="60F7A3F1" w:rsidR="00555F06" w:rsidRPr="007919A3" w:rsidRDefault="00B564BE" w:rsidP="00850ABB">
      <w:pPr>
        <w:pStyle w:val="Nagwek1"/>
      </w:pPr>
      <w:bookmarkStart w:id="28" w:name="_Toc61443838"/>
      <w:bookmarkStart w:id="29" w:name="Rozdział_14"/>
      <w:bookmarkEnd w:id="26"/>
      <w:r w:rsidRPr="007919A3">
        <w:t xml:space="preserve">Rozdział </w:t>
      </w:r>
      <w:r w:rsidR="00900672" w:rsidRPr="007919A3">
        <w:t>X</w:t>
      </w:r>
      <w:r w:rsidR="00822FFE" w:rsidRPr="007919A3">
        <w:t>IV</w:t>
      </w:r>
      <w:r w:rsidR="003E10F6" w:rsidRPr="007919A3">
        <w:t xml:space="preserve"> –</w:t>
      </w:r>
      <w:r w:rsidR="00900672" w:rsidRPr="007919A3">
        <w:t xml:space="preserve"> Wymagania dotyczące zabezpiecz</w:t>
      </w:r>
      <w:r w:rsidR="009D772A" w:rsidRPr="007919A3">
        <w:t>enia należytego wykonania umowy</w:t>
      </w:r>
      <w:bookmarkEnd w:id="28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56444EF2" w14:textId="06AF6116" w:rsidR="006376A7" w:rsidRPr="006376A7" w:rsidRDefault="006376A7" w:rsidP="005C0603">
      <w:pPr>
        <w:pStyle w:val="Akapitzlist"/>
        <w:numPr>
          <w:ilvl w:val="0"/>
          <w:numId w:val="44"/>
        </w:numPr>
        <w:tabs>
          <w:tab w:val="clear" w:pos="720"/>
          <w:tab w:val="num" w:pos="426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376A7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E0778E" w:rsidRPr="00E0778E"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Pr="00E0778E">
        <w:rPr>
          <w:rFonts w:ascii="Arial" w:hAnsi="Arial" w:cs="Arial"/>
          <w:b/>
          <w:bCs/>
          <w:sz w:val="22"/>
          <w:szCs w:val="22"/>
          <w:lang w:eastAsia="pl-PL"/>
        </w:rPr>
        <w:t xml:space="preserve"> %</w:t>
      </w:r>
      <w:r w:rsidRPr="006376A7">
        <w:rPr>
          <w:rFonts w:ascii="Arial" w:hAnsi="Arial" w:cs="Arial"/>
          <w:b/>
          <w:bCs/>
          <w:sz w:val="22"/>
          <w:szCs w:val="22"/>
          <w:lang w:eastAsia="pl-PL"/>
        </w:rPr>
        <w:t xml:space="preserve"> wynagrodzenia brutto</w:t>
      </w:r>
      <w:r w:rsidRPr="006376A7">
        <w:rPr>
          <w:rFonts w:ascii="Arial" w:hAnsi="Arial" w:cs="Arial"/>
          <w:sz w:val="22"/>
          <w:szCs w:val="22"/>
          <w:lang w:eastAsia="pl-PL"/>
        </w:rPr>
        <w:t xml:space="preserve"> należnego Wykonawcy na podstawie umowy zakupowej, w formie przewidzianej w </w:t>
      </w:r>
      <w:r w:rsidRPr="006376A7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Pr="006376A7">
        <w:rPr>
          <w:rFonts w:ascii="Arial" w:hAnsi="Arial" w:cs="Arial"/>
          <w:sz w:val="22"/>
          <w:szCs w:val="22"/>
          <w:lang w:eastAsia="pl-PL"/>
        </w:rPr>
        <w:t xml:space="preserve">6 Regulaminu. </w:t>
      </w:r>
    </w:p>
    <w:p w14:paraId="159570FC" w14:textId="25DEF17D" w:rsidR="006376A7" w:rsidRPr="00561DF3" w:rsidRDefault="006376A7" w:rsidP="00D53E8A">
      <w:pPr>
        <w:numPr>
          <w:ilvl w:val="0"/>
          <w:numId w:val="15"/>
        </w:numPr>
        <w:suppressAutoHyphens w:val="0"/>
        <w:spacing w:line="360" w:lineRule="auto"/>
        <w:ind w:left="720" w:hanging="360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6376A7">
        <w:rPr>
          <w:rFonts w:ascii="Arial" w:hAnsi="Arial" w:cs="Arial"/>
          <w:b/>
          <w:bCs/>
          <w:sz w:val="22"/>
          <w:szCs w:val="22"/>
          <w:lang w:eastAsia="pl-PL"/>
        </w:rPr>
        <w:t>Załącznik nr 5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211C2993" w14:textId="77777777" w:rsidR="006376A7" w:rsidRDefault="006376A7" w:rsidP="004C5778">
      <w:pPr>
        <w:numPr>
          <w:ilvl w:val="0"/>
          <w:numId w:val="15"/>
        </w:numPr>
        <w:suppressAutoHyphens w:val="0"/>
        <w:spacing w:line="360" w:lineRule="auto"/>
        <w:ind w:left="720" w:hanging="360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50739E74" w14:textId="7CA6C7C9" w:rsidR="006376A7" w:rsidRPr="005C0603" w:rsidRDefault="006376A7" w:rsidP="004C5778">
      <w:pPr>
        <w:pStyle w:val="Akapitzlist"/>
        <w:numPr>
          <w:ilvl w:val="1"/>
          <w:numId w:val="9"/>
        </w:numPr>
        <w:suppressAutoHyphens w:val="0"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5C0603">
        <w:rPr>
          <w:rFonts w:ascii="Arial" w:hAnsi="Arial" w:cs="Arial"/>
          <w:bCs/>
          <w:sz w:val="22"/>
          <w:szCs w:val="22"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7E92AEDD" w14:textId="77777777" w:rsidR="006376A7" w:rsidRPr="00561DF3" w:rsidRDefault="006376A7" w:rsidP="00D53E8A">
      <w:pPr>
        <w:numPr>
          <w:ilvl w:val="0"/>
          <w:numId w:val="15"/>
        </w:numPr>
        <w:suppressAutoHyphens w:val="0"/>
        <w:spacing w:line="360" w:lineRule="auto"/>
        <w:ind w:left="720" w:hanging="360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5C4B559C" w14:textId="77777777" w:rsidR="006376A7" w:rsidRPr="00561DF3" w:rsidRDefault="006376A7" w:rsidP="00D53E8A">
      <w:pPr>
        <w:numPr>
          <w:ilvl w:val="0"/>
          <w:numId w:val="15"/>
        </w:numPr>
        <w:suppressAutoHyphens w:val="0"/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408191CD" w14:textId="77777777" w:rsidR="0033383C" w:rsidRPr="005C0603" w:rsidRDefault="0033383C" w:rsidP="005C0603">
      <w:pPr>
        <w:pStyle w:val="Akapitzlist"/>
        <w:autoSpaceDN w:val="0"/>
        <w:adjustRightInd w:val="0"/>
        <w:spacing w:line="360" w:lineRule="auto"/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5C0603">
        <w:rPr>
          <w:rFonts w:ascii="Arial" w:hAnsi="Arial" w:cs="Arial"/>
          <w:b/>
          <w:bCs/>
          <w:sz w:val="22"/>
          <w:szCs w:val="22"/>
        </w:rPr>
        <w:t>PKO Bank Polski</w:t>
      </w:r>
    </w:p>
    <w:p w14:paraId="45C33665" w14:textId="77777777" w:rsidR="0033383C" w:rsidRPr="005C0603" w:rsidRDefault="0033383C" w:rsidP="005C0603">
      <w:pPr>
        <w:pStyle w:val="Akapitzlist"/>
        <w:autoSpaceDN w:val="0"/>
        <w:adjustRightInd w:val="0"/>
        <w:spacing w:line="360" w:lineRule="auto"/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5C0603">
        <w:rPr>
          <w:rFonts w:ascii="Arial" w:hAnsi="Arial" w:cs="Arial"/>
          <w:b/>
          <w:bCs/>
          <w:sz w:val="22"/>
          <w:szCs w:val="22"/>
        </w:rPr>
        <w:t xml:space="preserve">74 1020 1026 0000 1102 0287 4824 </w:t>
      </w:r>
    </w:p>
    <w:p w14:paraId="64A53C3D" w14:textId="6D0AA11F" w:rsidR="00850ABB" w:rsidRPr="005C0603" w:rsidRDefault="0033383C" w:rsidP="005C0603">
      <w:pPr>
        <w:pStyle w:val="Akapitzlist"/>
        <w:autoSpaceDN w:val="0"/>
        <w:adjustRightInd w:val="0"/>
        <w:spacing w:line="360" w:lineRule="auto"/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5C0603">
        <w:rPr>
          <w:rFonts w:ascii="Arial" w:hAnsi="Arial" w:cs="Arial"/>
          <w:b/>
          <w:bCs/>
          <w:sz w:val="22"/>
          <w:szCs w:val="22"/>
        </w:rPr>
        <w:t>SWIFT: BPKOPLPW</w:t>
      </w:r>
    </w:p>
    <w:p w14:paraId="529950AB" w14:textId="77777777" w:rsidR="0033383C" w:rsidRPr="0033383C" w:rsidRDefault="0033383C" w:rsidP="005C0603">
      <w:pPr>
        <w:pStyle w:val="Akapitzlist"/>
        <w:autoSpaceDN w:val="0"/>
        <w:adjustRightInd w:val="0"/>
        <w:spacing w:line="360" w:lineRule="auto"/>
        <w:ind w:firstLine="1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5EB8A2C3" w14:textId="77777777" w:rsidR="0033383C" w:rsidRP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6.</w:t>
      </w:r>
      <w:r w:rsidRPr="0033383C">
        <w:rPr>
          <w:rFonts w:ascii="Arial" w:hAnsi="Arial" w:cs="Arial"/>
          <w:sz w:val="22"/>
          <w:szCs w:val="22"/>
        </w:rPr>
        <w:tab/>
        <w:t>Jeżeli zabezpieczenie wniesiono w pieniądzu, Zamawiający przechowuje je na rachunku bankowym. Zamawiający zwraca zabezpieczenie wniesione w pieniądzu z odsetkami wynikającymi z umowy rachunku bankowego, na którym było ono przechowane, pomniejszone o koszt prowadzenia tego rachunku oraz prowizji bankowej za przelew pieniędzy na rachunek bankowy Wykonawcy.</w:t>
      </w:r>
    </w:p>
    <w:p w14:paraId="6C48E93B" w14:textId="77777777" w:rsidR="0033383C" w:rsidRP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7.</w:t>
      </w:r>
      <w:r w:rsidRPr="0033383C">
        <w:rPr>
          <w:rFonts w:ascii="Arial" w:hAnsi="Arial" w:cs="Arial"/>
          <w:sz w:val="22"/>
          <w:szCs w:val="22"/>
        </w:rPr>
        <w:tab/>
        <w:t>W przypadku oferty wspólnej dopuszcza się podział zabezpieczenia należytego wykonania umowy pomiędzy Wykonawców składających ofertę, przy czym suma jego wszystkich części nie może być niższa od wymienionej w ust. 1.</w:t>
      </w:r>
    </w:p>
    <w:p w14:paraId="442866D5" w14:textId="77777777" w:rsidR="0033383C" w:rsidRP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8.</w:t>
      </w:r>
      <w:r w:rsidRPr="0033383C">
        <w:rPr>
          <w:rFonts w:ascii="Arial" w:hAnsi="Arial" w:cs="Arial"/>
          <w:sz w:val="22"/>
          <w:szCs w:val="22"/>
        </w:rPr>
        <w:tab/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 dokumentami potwierdzającymi uprawnienia osób do reprezentowania wystawcy zabezpieczenia (np. pełnomocnictwo, KRS) albo dokumentu zabezpieczenia należytego </w:t>
      </w:r>
      <w:r w:rsidRPr="0033383C">
        <w:rPr>
          <w:rFonts w:ascii="Arial" w:hAnsi="Arial" w:cs="Arial"/>
          <w:sz w:val="22"/>
          <w:szCs w:val="22"/>
        </w:rPr>
        <w:lastRenderedPageBreak/>
        <w:t>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5CFDD085" w14:textId="77777777" w:rsidR="0033383C" w:rsidRP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9.</w:t>
      </w:r>
      <w:r w:rsidRPr="0033383C">
        <w:rPr>
          <w:rFonts w:ascii="Arial" w:hAnsi="Arial" w:cs="Arial"/>
          <w:sz w:val="22"/>
          <w:szCs w:val="22"/>
        </w:rPr>
        <w:tab/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w zależności od tego, który z tych terminów upłynie później. </w:t>
      </w:r>
    </w:p>
    <w:p w14:paraId="103561AD" w14:textId="75C3C1BD" w:rsidR="0033383C" w:rsidRP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10.</w:t>
      </w:r>
      <w:r w:rsidRPr="0033383C">
        <w:rPr>
          <w:rFonts w:ascii="Arial" w:hAnsi="Arial" w:cs="Arial"/>
          <w:sz w:val="22"/>
          <w:szCs w:val="22"/>
        </w:rPr>
        <w:tab/>
        <w:t>Kwota pozostawiona na zabezpieczenie roszczeń z tytułu gwarancji i rękojmi za wady w wykonaniu Zamówienia wynosi</w:t>
      </w:r>
      <w:r>
        <w:rPr>
          <w:rFonts w:ascii="Arial" w:hAnsi="Arial" w:cs="Arial"/>
          <w:sz w:val="22"/>
          <w:szCs w:val="22"/>
        </w:rPr>
        <w:t xml:space="preserve"> 30</w:t>
      </w:r>
      <w:r w:rsidRPr="0033383C">
        <w:rPr>
          <w:rFonts w:ascii="Arial" w:hAnsi="Arial" w:cs="Arial"/>
          <w:sz w:val="22"/>
          <w:szCs w:val="22"/>
        </w:rPr>
        <w:t xml:space="preserve"> % wysokości zabezpieczenia.</w:t>
      </w:r>
    </w:p>
    <w:p w14:paraId="7A3E185F" w14:textId="6AF0D7C7" w:rsidR="0033383C" w:rsidRDefault="0033383C" w:rsidP="00D53E8A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  <w:r w:rsidRPr="0033383C">
        <w:rPr>
          <w:rFonts w:ascii="Arial" w:hAnsi="Arial" w:cs="Arial"/>
          <w:sz w:val="22"/>
          <w:szCs w:val="22"/>
        </w:rPr>
        <w:t>11.</w:t>
      </w:r>
      <w:r w:rsidRPr="0033383C">
        <w:rPr>
          <w:rFonts w:ascii="Arial" w:hAnsi="Arial" w:cs="Arial"/>
          <w:sz w:val="22"/>
          <w:szCs w:val="22"/>
        </w:rPr>
        <w:tab/>
        <w:t>Zapisy dotyczące zwrotu zabezpieczenia należytego wykonania umowy i zabezpieczenia roszczeń z tytułu gwarancji i rękojmi, zostały zawarte w Warunkach Umowy.</w:t>
      </w:r>
    </w:p>
    <w:p w14:paraId="13B223E2" w14:textId="77777777" w:rsidR="0033383C" w:rsidRDefault="0033383C" w:rsidP="0033383C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</w:p>
    <w:p w14:paraId="3AF3FE75" w14:textId="77777777" w:rsidR="00D53E8A" w:rsidRPr="005C0603" w:rsidRDefault="00D53E8A" w:rsidP="005C0603">
      <w:pPr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850ABB">
      <w:pPr>
        <w:pStyle w:val="Nagwek1"/>
      </w:pPr>
      <w:bookmarkStart w:id="30" w:name="_Toc61443839"/>
      <w:bookmarkStart w:id="31" w:name="Rozdział_15"/>
      <w:bookmarkEnd w:id="29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0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D53E8A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D53E8A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D53E8A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D53E8A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0FECBFE" w14:textId="6593CD54" w:rsidR="00900672" w:rsidRDefault="00B564BE" w:rsidP="00850ABB">
      <w:pPr>
        <w:pStyle w:val="Nagwek1"/>
      </w:pPr>
      <w:bookmarkStart w:id="32" w:name="_Toc61443840"/>
      <w:bookmarkStart w:id="33" w:name="Rozdział_16"/>
      <w:bookmarkEnd w:id="31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2"/>
    </w:p>
    <w:p w14:paraId="7238F14B" w14:textId="77777777" w:rsidR="00C51C91" w:rsidRPr="00C51C91" w:rsidRDefault="00C51C91" w:rsidP="00C51C91"/>
    <w:p w14:paraId="6F2549A9" w14:textId="3F6D80E6" w:rsidR="00900672" w:rsidRPr="00561DF3" w:rsidRDefault="00BF2E60" w:rsidP="005C0603">
      <w:pPr>
        <w:pStyle w:val="Stopka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3"/>
    <w:p w14:paraId="0487C711" w14:textId="77777777" w:rsidR="00940E18" w:rsidRDefault="00940E18" w:rsidP="00D53E8A">
      <w:pPr>
        <w:pStyle w:val="Stopka"/>
        <w:spacing w:line="360" w:lineRule="auto"/>
        <w:ind w:left="0"/>
        <w:outlineLvl w:val="0"/>
        <w:rPr>
          <w:rFonts w:ascii="Arial" w:hAnsi="Arial" w:cs="Arial"/>
          <w:sz w:val="22"/>
          <w:szCs w:val="22"/>
        </w:rPr>
      </w:pPr>
    </w:p>
    <w:p w14:paraId="1FD00C41" w14:textId="77777777" w:rsidR="00850ABB" w:rsidRPr="00561DF3" w:rsidRDefault="00850ABB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33B9568A" w:rsidR="00900672" w:rsidRDefault="00B564BE" w:rsidP="00850ABB">
      <w:pPr>
        <w:pStyle w:val="Nagwek1"/>
      </w:pPr>
      <w:bookmarkStart w:id="34" w:name="_Toc61443841"/>
      <w:bookmarkStart w:id="35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4"/>
    </w:p>
    <w:p w14:paraId="6839C645" w14:textId="77777777" w:rsidR="00C51C91" w:rsidRPr="00C51C91" w:rsidRDefault="00C51C91" w:rsidP="00C51C91"/>
    <w:p w14:paraId="2AAC1909" w14:textId="4B3E5541" w:rsidR="004D13A7" w:rsidRPr="00561DF3" w:rsidRDefault="00BF2E60" w:rsidP="004B10F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793B30D7" w14:textId="794124ED" w:rsidR="00C33BAD" w:rsidRDefault="00886AE3" w:rsidP="004B10FF">
      <w:pPr>
        <w:tabs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</w:p>
    <w:p w14:paraId="2B6A3964" w14:textId="7B341AAB" w:rsidR="004C5778" w:rsidRPr="00561DF3" w:rsidRDefault="004C5778" w:rsidP="004B10FF">
      <w:pPr>
        <w:tabs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4C5778">
        <w:rPr>
          <w:rFonts w:ascii="Arial" w:hAnsi="Arial" w:cs="Arial"/>
          <w:sz w:val="22"/>
          <w:szCs w:val="22"/>
        </w:rPr>
        <w:t>3.</w:t>
      </w:r>
      <w:r w:rsidRPr="004C5778">
        <w:rPr>
          <w:rFonts w:ascii="Arial" w:hAnsi="Arial" w:cs="Arial"/>
          <w:sz w:val="22"/>
          <w:szCs w:val="22"/>
        </w:rPr>
        <w:tab/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bookmarkEnd w:id="35"/>
    <w:p w14:paraId="1D8D79B8" w14:textId="77777777" w:rsidR="00370773" w:rsidRPr="00561DF3" w:rsidRDefault="00370773" w:rsidP="00FC659F">
      <w:pPr>
        <w:tabs>
          <w:tab w:val="center" w:pos="6336"/>
          <w:tab w:val="right" w:pos="10872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5EC51E3A" w14:textId="1A02FDFA" w:rsidR="00BC36EA" w:rsidRDefault="00B564BE" w:rsidP="00850ABB">
      <w:pPr>
        <w:pStyle w:val="Nagwek1"/>
      </w:pPr>
      <w:bookmarkStart w:id="36" w:name="_Toc61443842"/>
      <w:bookmarkStart w:id="37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6"/>
    </w:p>
    <w:p w14:paraId="7FD61803" w14:textId="77777777" w:rsidR="00C51C91" w:rsidRPr="00C51C91" w:rsidRDefault="00C51C91" w:rsidP="00C51C91"/>
    <w:p w14:paraId="7BB3FB8E" w14:textId="77777777" w:rsidR="004C5778" w:rsidRPr="00561DF3" w:rsidRDefault="004C5778" w:rsidP="004C5778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42C6731E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23B1B8A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09C6E93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4C4AD764" w14:textId="77777777" w:rsidR="004C5778" w:rsidRPr="00561DF3" w:rsidRDefault="004C5778" w:rsidP="004C5778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E35F6EF" w14:textId="77777777" w:rsidR="004C5778" w:rsidRPr="00561DF3" w:rsidRDefault="004C5778" w:rsidP="004C5778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274F2656" w14:textId="77777777" w:rsidR="004C5778" w:rsidRPr="00561DF3" w:rsidRDefault="004C5778" w:rsidP="004C5778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227E804B" w14:textId="77777777" w:rsidR="004C5778" w:rsidRPr="00561DF3" w:rsidRDefault="004C5778" w:rsidP="004C5778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0C88EC" w14:textId="77777777" w:rsidR="004C5778" w:rsidRPr="00561DF3" w:rsidRDefault="004C5778" w:rsidP="004C5778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7DEDB11A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22B03DD0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5E4028B5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5E6680EB" w14:textId="77777777" w:rsidR="004C5778" w:rsidRPr="00561DF3" w:rsidRDefault="004C5778" w:rsidP="004C5778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1D6C970F" w14:textId="77777777" w:rsidR="004C5778" w:rsidRPr="00561DF3" w:rsidRDefault="004C5778" w:rsidP="004C5778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9EBCC33" w14:textId="77777777" w:rsidR="004C5778" w:rsidRPr="00561DF3" w:rsidRDefault="004C5778" w:rsidP="004C5778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1605B1BF" w14:textId="77777777" w:rsidR="004C5778" w:rsidRPr="00561DF3" w:rsidRDefault="004C5778" w:rsidP="004C5778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7380B178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2B253491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D5E6EC6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ACC8270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2B4DABA" w14:textId="77777777" w:rsidR="004C5778" w:rsidRPr="00561DF3" w:rsidRDefault="004C5778" w:rsidP="004C5778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Spółka nie będzie przeprowadzać zautomatyzowanego podejmowania decyzji, w tym profilowania na podstawie podanych danych osobowych.</w:t>
      </w:r>
    </w:p>
    <w:p w14:paraId="7F37FBD1" w14:textId="77777777" w:rsidR="004C5778" w:rsidRPr="00561DF3" w:rsidRDefault="004C5778" w:rsidP="004C5778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21C4707F" w14:textId="77777777" w:rsidR="004C5778" w:rsidRPr="00561DF3" w:rsidRDefault="004C5778" w:rsidP="004C5778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081C7D73" w14:textId="77777777" w:rsidR="004C5778" w:rsidRPr="00561DF3" w:rsidRDefault="004C5778" w:rsidP="004C5778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B614BE5" w14:textId="6EDB3BF9" w:rsidR="00FC659F" w:rsidRPr="00A666B8" w:rsidRDefault="004C5778" w:rsidP="00A666B8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Default="003E10F6" w:rsidP="00850ABB">
      <w:pPr>
        <w:pStyle w:val="Nagwek1"/>
      </w:pPr>
      <w:bookmarkStart w:id="38" w:name="_Toc61443843"/>
      <w:bookmarkStart w:id="39" w:name="Załączniki"/>
      <w:bookmarkEnd w:id="37"/>
      <w:r w:rsidRPr="00561DF3">
        <w:t>ZAŁĄCZNIKI</w:t>
      </w:r>
      <w:bookmarkEnd w:id="38"/>
    </w:p>
    <w:p w14:paraId="47B1D97E" w14:textId="77777777" w:rsidR="00367977" w:rsidRPr="00367977" w:rsidRDefault="00367977" w:rsidP="00367977"/>
    <w:p w14:paraId="1D0DB7E7" w14:textId="28D7FE17" w:rsidR="00900672" w:rsidRDefault="006B3CE8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345E43">
        <w:rPr>
          <w:rFonts w:ascii="Arial" w:hAnsi="Arial" w:cs="Arial"/>
          <w:sz w:val="22"/>
          <w:szCs w:val="22"/>
        </w:rPr>
        <w:t>Opis Przedmiotu Zamówienia</w:t>
      </w:r>
    </w:p>
    <w:p w14:paraId="43D21CD1" w14:textId="2F4E3E4A" w:rsidR="00E32B9D" w:rsidRDefault="006B3CE8" w:rsidP="00850ABB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2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2F6513"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r w:rsidR="008A1B54" w:rsidRPr="00081B77">
        <w:rPr>
          <w:rFonts w:ascii="Arial" w:hAnsi="Arial" w:cs="Arial"/>
          <w:sz w:val="22"/>
          <w:szCs w:val="22"/>
        </w:rPr>
        <w:t>Oświadczeni</w:t>
      </w:r>
      <w:r w:rsidR="00585FEF" w:rsidRPr="00081B77">
        <w:rPr>
          <w:rFonts w:ascii="Arial" w:hAnsi="Arial" w:cs="Arial"/>
          <w:sz w:val="22"/>
          <w:szCs w:val="22"/>
        </w:rPr>
        <w:t>a</w:t>
      </w:r>
      <w:r w:rsidR="008A1B54" w:rsidRPr="00081B77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081B77">
        <w:rPr>
          <w:rFonts w:ascii="Arial" w:hAnsi="Arial" w:cs="Arial"/>
          <w:sz w:val="22"/>
          <w:szCs w:val="22"/>
        </w:rPr>
        <w:t>P</w:t>
      </w:r>
      <w:r w:rsidR="008A1B54" w:rsidRPr="00081B77">
        <w:rPr>
          <w:rFonts w:ascii="Arial" w:hAnsi="Arial" w:cs="Arial"/>
          <w:sz w:val="22"/>
          <w:szCs w:val="22"/>
        </w:rPr>
        <w:t>ostępowaniu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>zakupowym</w:t>
      </w:r>
    </w:p>
    <w:p w14:paraId="3254D683" w14:textId="562E286F" w:rsidR="00F613C7" w:rsidRPr="00561DF3" w:rsidRDefault="00183745" w:rsidP="00850ABB">
      <w:pPr>
        <w:tabs>
          <w:tab w:val="left" w:pos="1701"/>
        </w:tabs>
        <w:spacing w:line="360" w:lineRule="auto"/>
        <w:ind w:left="1843" w:right="-567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sz w:val="22"/>
          <w:szCs w:val="22"/>
        </w:rPr>
        <w:t>i </w:t>
      </w:r>
      <w:r w:rsidR="003E10F6" w:rsidRPr="00081B77">
        <w:rPr>
          <w:rFonts w:ascii="Arial" w:hAnsi="Arial" w:cs="Arial"/>
          <w:sz w:val="22"/>
          <w:szCs w:val="22"/>
        </w:rPr>
        <w:t>braku podstaw do odrzucenia oferty</w:t>
      </w:r>
    </w:p>
    <w:p w14:paraId="37A1D458" w14:textId="77777777" w:rsidR="00D24580" w:rsidRDefault="00D24580" w:rsidP="00D24580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nr 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Formularz cenowy </w:t>
      </w:r>
    </w:p>
    <w:p w14:paraId="14CC706B" w14:textId="095699F3" w:rsidR="008A1B54" w:rsidRPr="00081B77" w:rsidRDefault="006B3CE8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8A1B54"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081B77">
        <w:rPr>
          <w:rFonts w:ascii="Arial" w:hAnsi="Arial" w:cs="Arial"/>
          <w:sz w:val="22"/>
          <w:szCs w:val="22"/>
        </w:rPr>
        <w:t>Oświadczni</w:t>
      </w:r>
      <w:r w:rsidR="00585FEF" w:rsidRPr="00081B77">
        <w:rPr>
          <w:rFonts w:ascii="Arial" w:hAnsi="Arial" w:cs="Arial"/>
          <w:sz w:val="22"/>
          <w:szCs w:val="22"/>
        </w:rPr>
        <w:t>a</w:t>
      </w:r>
      <w:proofErr w:type="spellEnd"/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p w14:paraId="02016CF3" w14:textId="3EF545BB" w:rsidR="008A1B54" w:rsidRPr="00081B77" w:rsidRDefault="00081B77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731819" w:rsidRPr="00081B77">
        <w:rPr>
          <w:rFonts w:ascii="Arial" w:hAnsi="Arial" w:cs="Arial"/>
          <w:sz w:val="22"/>
          <w:szCs w:val="22"/>
        </w:rPr>
        <w:t xml:space="preserve"> Wzór umowy</w:t>
      </w:r>
    </w:p>
    <w:p w14:paraId="0BBD62F9" w14:textId="1D81E84E" w:rsidR="008A1B54" w:rsidRPr="00081B77" w:rsidRDefault="006B3CE8" w:rsidP="00850ABB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5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93551F" w:rsidRPr="00081B77">
        <w:rPr>
          <w:rFonts w:ascii="Arial" w:hAnsi="Arial" w:cs="Arial"/>
          <w:sz w:val="22"/>
          <w:szCs w:val="22"/>
        </w:rPr>
        <w:t>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p w14:paraId="1E2E69AC" w14:textId="6CE0F59D" w:rsidR="00266A6B" w:rsidRPr="00081B77" w:rsidRDefault="00081B77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nr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</w:t>
      </w:r>
      <w:r w:rsidR="000141E4">
        <w:rPr>
          <w:rFonts w:ascii="Arial" w:hAnsi="Arial" w:cs="Arial"/>
          <w:sz w:val="22"/>
          <w:szCs w:val="22"/>
        </w:rPr>
        <w:t>-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r w:rsidR="00DE2905">
        <w:rPr>
          <w:rFonts w:ascii="Arial" w:hAnsi="Arial" w:cs="Arial"/>
          <w:sz w:val="22"/>
          <w:szCs w:val="22"/>
        </w:rPr>
        <w:t>Wzór Umowy</w:t>
      </w:r>
      <w:r w:rsidR="0021652E" w:rsidRPr="00081B77">
        <w:rPr>
          <w:rFonts w:ascii="Arial" w:hAnsi="Arial" w:cs="Arial"/>
          <w:sz w:val="22"/>
          <w:szCs w:val="22"/>
        </w:rPr>
        <w:t xml:space="preserve"> o zachowaniu poufności</w:t>
      </w:r>
      <w:bookmarkEnd w:id="39"/>
    </w:p>
    <w:p w14:paraId="7D4C74D2" w14:textId="497FA95B" w:rsidR="00792316" w:rsidRPr="00081B77" w:rsidRDefault="00081B77" w:rsidP="00850ABB">
      <w:pPr>
        <w:tabs>
          <w:tab w:val="left" w:pos="1701"/>
        </w:tabs>
        <w:spacing w:line="360" w:lineRule="auto"/>
        <w:ind w:left="0" w:right="-6"/>
        <w:rPr>
          <w:ins w:id="40" w:author="Żołyniak Karol" w:date="2023-06-28T10:33:00Z"/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nr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7</w:t>
      </w:r>
      <w:r w:rsidR="000141E4">
        <w:rPr>
          <w:rFonts w:ascii="Arial" w:hAnsi="Arial" w:cs="Arial"/>
          <w:sz w:val="22"/>
          <w:szCs w:val="22"/>
        </w:rPr>
        <w:t>-</w:t>
      </w:r>
      <w:r w:rsidR="00792316" w:rsidRPr="00081B77">
        <w:rPr>
          <w:rFonts w:ascii="Arial" w:hAnsi="Arial" w:cs="Arial"/>
          <w:sz w:val="22"/>
          <w:szCs w:val="22"/>
        </w:rPr>
        <w:t xml:space="preserve">Wzór Oświadczenia o </w:t>
      </w:r>
      <w:r w:rsidR="00CF7CBC" w:rsidRPr="00081B77">
        <w:rPr>
          <w:rFonts w:ascii="Arial" w:hAnsi="Arial" w:cs="Arial"/>
          <w:sz w:val="22"/>
          <w:szCs w:val="22"/>
        </w:rPr>
        <w:t>nie</w:t>
      </w:r>
      <w:r w:rsidR="00792316" w:rsidRPr="00081B77">
        <w:rPr>
          <w:rFonts w:ascii="Arial" w:hAnsi="Arial" w:cs="Arial"/>
          <w:sz w:val="22"/>
          <w:szCs w:val="22"/>
        </w:rPr>
        <w:t>podlegani</w:t>
      </w:r>
      <w:r w:rsidR="00CF7CBC" w:rsidRPr="00081B77">
        <w:rPr>
          <w:rFonts w:ascii="Arial" w:hAnsi="Arial" w:cs="Arial"/>
          <w:sz w:val="22"/>
          <w:szCs w:val="22"/>
        </w:rPr>
        <w:t>u</w:t>
      </w:r>
      <w:r w:rsidR="00792316" w:rsidRPr="00081B77">
        <w:rPr>
          <w:rFonts w:ascii="Arial" w:hAnsi="Arial" w:cs="Arial"/>
          <w:sz w:val="22"/>
          <w:szCs w:val="22"/>
        </w:rPr>
        <w:t xml:space="preserve"> wykluczen</w:t>
      </w:r>
      <w:r w:rsidR="007131E0" w:rsidRPr="00081B77">
        <w:rPr>
          <w:rFonts w:ascii="Arial" w:hAnsi="Arial" w:cs="Arial"/>
          <w:sz w:val="22"/>
          <w:szCs w:val="22"/>
        </w:rPr>
        <w:t xml:space="preserve">iu z </w:t>
      </w:r>
      <w:r w:rsidR="00153DF5" w:rsidRPr="00081B77">
        <w:rPr>
          <w:rFonts w:ascii="Arial" w:hAnsi="Arial" w:cs="Arial"/>
          <w:sz w:val="22"/>
          <w:szCs w:val="22"/>
        </w:rPr>
        <w:t>p</w:t>
      </w:r>
      <w:r w:rsidR="007131E0" w:rsidRPr="00081B77">
        <w:rPr>
          <w:rFonts w:ascii="Arial" w:hAnsi="Arial" w:cs="Arial"/>
          <w:sz w:val="22"/>
          <w:szCs w:val="22"/>
        </w:rPr>
        <w:t>ostępowania na podstawie</w:t>
      </w:r>
      <w:r w:rsidR="00792316" w:rsidRPr="00081B77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 w:rsidRPr="00081B77">
        <w:rPr>
          <w:rFonts w:ascii="Arial" w:hAnsi="Arial" w:cs="Arial"/>
          <w:sz w:val="22"/>
          <w:szCs w:val="22"/>
        </w:rPr>
        <w:t xml:space="preserve">z 2023 r., </w:t>
      </w:r>
      <w:r w:rsidR="00792316" w:rsidRPr="00081B77">
        <w:rPr>
          <w:rFonts w:ascii="Arial" w:hAnsi="Arial" w:cs="Arial"/>
          <w:sz w:val="22"/>
          <w:szCs w:val="22"/>
        </w:rPr>
        <w:t xml:space="preserve">poz. </w:t>
      </w:r>
      <w:r w:rsidR="0035269E" w:rsidRPr="00081B77">
        <w:rPr>
          <w:rFonts w:ascii="Arial" w:hAnsi="Arial" w:cs="Arial"/>
          <w:sz w:val="22"/>
          <w:szCs w:val="22"/>
        </w:rPr>
        <w:t>1497</w:t>
      </w:r>
      <w:r w:rsidR="00792316" w:rsidRPr="00081B77">
        <w:rPr>
          <w:rFonts w:ascii="Arial" w:hAnsi="Arial" w:cs="Arial"/>
          <w:sz w:val="22"/>
          <w:szCs w:val="22"/>
        </w:rPr>
        <w:t>)</w:t>
      </w:r>
    </w:p>
    <w:p w14:paraId="42B58B4B" w14:textId="287C9EFE" w:rsidR="00AD6882" w:rsidRDefault="00081B77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nr 8</w:t>
      </w:r>
      <w:r w:rsidR="000141E4"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sz w:val="22"/>
          <w:szCs w:val="22"/>
        </w:rPr>
        <w:t>-</w:t>
      </w:r>
      <w:r w:rsidR="00850ABB">
        <w:rPr>
          <w:rFonts w:ascii="Arial" w:hAnsi="Arial" w:cs="Arial"/>
          <w:sz w:val="22"/>
          <w:szCs w:val="22"/>
        </w:rPr>
        <w:t xml:space="preserve"> </w:t>
      </w:r>
      <w:r w:rsidR="005A31A6">
        <w:rPr>
          <w:rFonts w:ascii="Arial" w:hAnsi="Arial" w:cs="Arial"/>
          <w:sz w:val="22"/>
          <w:szCs w:val="22"/>
        </w:rPr>
        <w:t>Formularz</w:t>
      </w:r>
      <w:r w:rsidR="00345E43">
        <w:rPr>
          <w:rFonts w:ascii="Arial" w:hAnsi="Arial" w:cs="Arial"/>
          <w:sz w:val="22"/>
          <w:szCs w:val="22"/>
        </w:rPr>
        <w:t xml:space="preserve"> </w:t>
      </w:r>
      <w:r w:rsidR="00FC659F">
        <w:rPr>
          <w:rFonts w:ascii="Arial" w:hAnsi="Arial" w:cs="Arial"/>
          <w:sz w:val="22"/>
          <w:szCs w:val="22"/>
        </w:rPr>
        <w:t>cenowy</w:t>
      </w:r>
      <w:r w:rsidR="00D24580">
        <w:rPr>
          <w:rFonts w:ascii="Arial" w:hAnsi="Arial" w:cs="Arial"/>
          <w:sz w:val="22"/>
          <w:szCs w:val="22"/>
        </w:rPr>
        <w:t xml:space="preserve"> zad.1</w:t>
      </w:r>
    </w:p>
    <w:p w14:paraId="49F971A1" w14:textId="7506244F" w:rsidR="00D24580" w:rsidRDefault="00D24580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9 </w:t>
      </w:r>
      <w:r w:rsidRPr="00081B7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Formularz cenowy zad.2</w:t>
      </w:r>
    </w:p>
    <w:p w14:paraId="0FF9720B" w14:textId="6A95380B" w:rsidR="005A31A6" w:rsidRDefault="005A31A6" w:rsidP="005A31A6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D24580">
        <w:rPr>
          <w:rFonts w:ascii="Arial" w:hAnsi="Arial" w:cs="Arial"/>
          <w:b/>
          <w:sz w:val="22"/>
          <w:szCs w:val="22"/>
        </w:rPr>
        <w:t>10</w:t>
      </w:r>
      <w:r w:rsidR="000141E4"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Wykaz wykonanych prac</w:t>
      </w:r>
      <w:r w:rsidR="00B36DFD" w:rsidRPr="00B36DFD">
        <w:rPr>
          <w:rFonts w:ascii="Arial" w:hAnsi="Arial" w:cs="Arial"/>
          <w:bCs/>
          <w:sz w:val="22"/>
          <w:szCs w:val="22"/>
        </w:rPr>
        <w:t xml:space="preserve"> </w:t>
      </w:r>
      <w:r w:rsidR="00B36DFD" w:rsidRPr="00A666B8">
        <w:rPr>
          <w:rFonts w:ascii="Arial" w:hAnsi="Arial" w:cs="Arial"/>
          <w:bCs/>
          <w:sz w:val="22"/>
          <w:szCs w:val="22"/>
        </w:rPr>
        <w:t>zad.1</w:t>
      </w:r>
    </w:p>
    <w:p w14:paraId="61355B10" w14:textId="3BD6CFDB" w:rsidR="00B36DFD" w:rsidRDefault="00B36DFD" w:rsidP="005A31A6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</w:t>
      </w:r>
      <w:r w:rsidR="00D2458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Wykaz wykonanych prac</w:t>
      </w:r>
      <w:r w:rsidRPr="00B36DFD">
        <w:rPr>
          <w:rFonts w:ascii="Arial" w:hAnsi="Arial" w:cs="Arial"/>
          <w:bCs/>
          <w:sz w:val="22"/>
          <w:szCs w:val="22"/>
        </w:rPr>
        <w:t xml:space="preserve"> </w:t>
      </w:r>
      <w:r w:rsidRPr="00A666B8">
        <w:rPr>
          <w:rFonts w:ascii="Arial" w:hAnsi="Arial" w:cs="Arial"/>
          <w:bCs/>
          <w:sz w:val="22"/>
          <w:szCs w:val="22"/>
        </w:rPr>
        <w:t>zad.</w:t>
      </w:r>
      <w:r>
        <w:rPr>
          <w:rFonts w:ascii="Arial" w:hAnsi="Arial" w:cs="Arial"/>
          <w:bCs/>
          <w:sz w:val="22"/>
          <w:szCs w:val="22"/>
        </w:rPr>
        <w:t>2</w:t>
      </w:r>
    </w:p>
    <w:p w14:paraId="2B2080F5" w14:textId="47682B84" w:rsidR="00A666B8" w:rsidRDefault="00A666B8" w:rsidP="005A31A6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  <w:r w:rsidRPr="00805536">
        <w:rPr>
          <w:rFonts w:ascii="Arial" w:hAnsi="Arial" w:cs="Arial"/>
          <w:b/>
          <w:sz w:val="22"/>
          <w:szCs w:val="22"/>
        </w:rPr>
        <w:t>Załącznik nr 1</w:t>
      </w:r>
      <w:r w:rsidR="00D24580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A666B8">
        <w:rPr>
          <w:rFonts w:ascii="Arial" w:hAnsi="Arial" w:cs="Arial"/>
          <w:bCs/>
          <w:sz w:val="22"/>
          <w:szCs w:val="22"/>
        </w:rPr>
        <w:t>Wykaz narzędzi zad.1</w:t>
      </w:r>
    </w:p>
    <w:p w14:paraId="14711FF8" w14:textId="5D96A4D8" w:rsidR="00A666B8" w:rsidRPr="00A666B8" w:rsidRDefault="00A666B8" w:rsidP="005A31A6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  <w:r w:rsidRPr="00805536">
        <w:rPr>
          <w:rFonts w:ascii="Arial" w:hAnsi="Arial" w:cs="Arial"/>
          <w:b/>
          <w:sz w:val="22"/>
          <w:szCs w:val="22"/>
        </w:rPr>
        <w:t>Załącznik nr 1</w:t>
      </w:r>
      <w:r w:rsidR="00D2458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6B8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666B8">
        <w:rPr>
          <w:rFonts w:ascii="Arial" w:hAnsi="Arial" w:cs="Arial"/>
          <w:bCs/>
          <w:sz w:val="22"/>
          <w:szCs w:val="22"/>
        </w:rPr>
        <w:t>Wykaz narzędzi zad.2</w:t>
      </w:r>
    </w:p>
    <w:p w14:paraId="5EB406FB" w14:textId="4283B518" w:rsidR="00805536" w:rsidRDefault="005D174B" w:rsidP="00805536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805536">
        <w:rPr>
          <w:rFonts w:ascii="Arial" w:hAnsi="Arial" w:cs="Arial"/>
          <w:b/>
          <w:sz w:val="22"/>
          <w:szCs w:val="22"/>
        </w:rPr>
        <w:lastRenderedPageBreak/>
        <w:t>Załącznik nr 1</w:t>
      </w:r>
      <w:r w:rsidR="00D24580">
        <w:rPr>
          <w:rFonts w:ascii="Arial" w:hAnsi="Arial" w:cs="Arial"/>
          <w:b/>
          <w:sz w:val="22"/>
          <w:szCs w:val="22"/>
        </w:rPr>
        <w:t>4</w:t>
      </w:r>
      <w:r w:rsidR="000141E4">
        <w:rPr>
          <w:rFonts w:ascii="Arial" w:hAnsi="Arial" w:cs="Arial"/>
          <w:b/>
          <w:sz w:val="22"/>
          <w:szCs w:val="22"/>
        </w:rPr>
        <w:t xml:space="preserve"> </w:t>
      </w:r>
      <w:r w:rsidRPr="00805536">
        <w:rPr>
          <w:rFonts w:ascii="Arial" w:hAnsi="Arial" w:cs="Arial"/>
          <w:sz w:val="22"/>
          <w:szCs w:val="22"/>
        </w:rPr>
        <w:t>-</w:t>
      </w:r>
      <w:r w:rsidR="00805536" w:rsidRPr="00805536">
        <w:rPr>
          <w:rFonts w:ascii="Arial" w:hAnsi="Arial" w:cs="Arial"/>
          <w:sz w:val="22"/>
          <w:szCs w:val="22"/>
        </w:rPr>
        <w:t xml:space="preserve"> Wzór zobowiązania podmiotu udostępniającego zasoby</w:t>
      </w:r>
    </w:p>
    <w:p w14:paraId="17F77615" w14:textId="7EA91F18" w:rsidR="00BE1AEA" w:rsidRPr="008A7FDA" w:rsidRDefault="00BE1AEA" w:rsidP="00A666B8">
      <w:pPr>
        <w:tabs>
          <w:tab w:val="left" w:pos="4007"/>
        </w:tabs>
        <w:ind w:left="0"/>
        <w:rPr>
          <w:rFonts w:ascii="Arial" w:hAnsi="Arial" w:cs="Arial"/>
          <w:sz w:val="22"/>
          <w:szCs w:val="22"/>
        </w:rPr>
      </w:pPr>
    </w:p>
    <w:sectPr w:rsidR="00BE1AEA" w:rsidRPr="008A7FDA" w:rsidSect="00FA79BE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132" w:bottom="1276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1A758" w14:textId="77777777" w:rsidR="00445897" w:rsidRDefault="00445897">
      <w:r>
        <w:separator/>
      </w:r>
    </w:p>
  </w:endnote>
  <w:endnote w:type="continuationSeparator" w:id="0">
    <w:p w14:paraId="6CE2AAD5" w14:textId="77777777" w:rsidR="00445897" w:rsidRDefault="00445897">
      <w:r>
        <w:continuationSeparator/>
      </w:r>
    </w:p>
  </w:endnote>
  <w:endnote w:type="continuationNotice" w:id="1">
    <w:p w14:paraId="4EE754DC" w14:textId="77777777" w:rsidR="00445897" w:rsidRDefault="00445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0B44E5E2" w:rsidR="008151AA" w:rsidRPr="000D3A03" w:rsidRDefault="008151AA" w:rsidP="00A76832">
    <w:pPr>
      <w:pStyle w:val="Stopka"/>
      <w:ind w:left="0"/>
      <w:rPr>
        <w:sz w:val="16"/>
        <w:szCs w:val="16"/>
      </w:rPr>
    </w:pPr>
    <w:r w:rsidRPr="000D3A03">
      <w:rPr>
        <w:rFonts w:ascii="Arial" w:hAnsi="Arial" w:cs="Arial"/>
        <w:i/>
        <w:sz w:val="16"/>
        <w:szCs w:val="16"/>
      </w:rPr>
      <w:t>Specyfikacja Warunków Zamówienia – Regulamin logistyczny 4.</w:t>
    </w:r>
    <w:r w:rsidR="00260896">
      <w:rPr>
        <w:rFonts w:ascii="Arial" w:hAnsi="Arial" w:cs="Arial"/>
        <w:i/>
        <w:sz w:val="16"/>
        <w:szCs w:val="16"/>
      </w:rPr>
      <w:t>7</w:t>
    </w:r>
  </w:p>
  <w:p w14:paraId="2751FC66" w14:textId="058EA577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EC22" w14:textId="77777777" w:rsidR="00445897" w:rsidRDefault="00445897">
      <w:r>
        <w:separator/>
      </w:r>
    </w:p>
  </w:footnote>
  <w:footnote w:type="continuationSeparator" w:id="0">
    <w:p w14:paraId="362CF3DB" w14:textId="77777777" w:rsidR="00445897" w:rsidRDefault="00445897">
      <w:r>
        <w:continuationSeparator/>
      </w:r>
    </w:p>
  </w:footnote>
  <w:footnote w:type="continuationNotice" w:id="1">
    <w:p w14:paraId="45574E94" w14:textId="77777777" w:rsidR="00445897" w:rsidRDefault="00445897"/>
  </w:footnote>
  <w:footnote w:id="2">
    <w:p w14:paraId="10316620" w14:textId="77777777" w:rsidR="004C5778" w:rsidRPr="001F12FB" w:rsidRDefault="004C5778" w:rsidP="004C5778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EDE6" w14:textId="17931879" w:rsidR="002520BF" w:rsidRDefault="008151AA" w:rsidP="00260896">
    <w:pPr>
      <w:pStyle w:val="Nagwek2"/>
      <w:spacing w:line="360" w:lineRule="auto"/>
      <w:ind w:right="992" w:hanging="736"/>
      <w:jc w:val="center"/>
      <w:rPr>
        <w:rFonts w:ascii="Arial" w:hAnsi="Arial" w:cs="Arial"/>
        <w:bCs/>
        <w:i w:val="0"/>
        <w:color w:val="auto"/>
        <w:sz w:val="16"/>
        <w:szCs w:val="16"/>
      </w:rPr>
    </w:pPr>
    <w:r w:rsidRPr="002520BF">
      <w:rPr>
        <w:rFonts w:ascii="Arial" w:hAnsi="Arial" w:cs="Arial"/>
        <w:sz w:val="16"/>
        <w:szCs w:val="16"/>
      </w:rPr>
      <w:t xml:space="preserve">Specyfikacja Warunków Zamówienia </w:t>
    </w:r>
    <w:proofErr w:type="spellStart"/>
    <w:r w:rsidRPr="002520BF">
      <w:rPr>
        <w:rFonts w:ascii="Arial" w:hAnsi="Arial" w:cs="Arial"/>
        <w:sz w:val="16"/>
        <w:szCs w:val="16"/>
      </w:rPr>
      <w:t>pn</w:t>
    </w:r>
    <w:proofErr w:type="spellEnd"/>
    <w:r w:rsidR="005A1617" w:rsidRPr="002520BF">
      <w:rPr>
        <w:rFonts w:ascii="Arial" w:hAnsi="Arial" w:cs="Arial"/>
        <w:sz w:val="16"/>
        <w:szCs w:val="16"/>
      </w:rPr>
      <w:t xml:space="preserve"> </w:t>
    </w:r>
    <w:r w:rsidR="00BA6056" w:rsidRPr="00BA6056">
      <w:rPr>
        <w:rFonts w:ascii="Arial" w:hAnsi="Arial" w:cs="Arial"/>
        <w:bCs/>
        <w:i w:val="0"/>
        <w:color w:val="auto"/>
        <w:sz w:val="16"/>
        <w:szCs w:val="16"/>
      </w:rPr>
      <w:t>Mineralizacja pasów przeciwpożarowych z podziałem na dwa zadania: Zadanie nr 1 Mineralizacja pasów przeciwpożarowych wraz z wykaszaniem traw na terenie Sekcji Eksploatacji w Wałbrzychu. Zadanie nr 2 Mineralizacja pasów przeciwpożarowych wraz z wykaszaniem traw i wycinką krzewów na terenie Sekcji Eksploatacji w Jeleniej Górze</w:t>
    </w:r>
  </w:p>
  <w:p w14:paraId="5E8202D1" w14:textId="77777777" w:rsidR="002520BF" w:rsidRPr="002520BF" w:rsidRDefault="002520BF" w:rsidP="002520BF"/>
  <w:p w14:paraId="49F77B34" w14:textId="23AB57AA" w:rsidR="008151AA" w:rsidRPr="002520BF" w:rsidRDefault="001C0F96" w:rsidP="002520BF">
    <w:pPr>
      <w:pStyle w:val="Nagwek2"/>
      <w:spacing w:line="360" w:lineRule="auto"/>
      <w:ind w:right="992" w:hanging="736"/>
      <w:jc w:val="center"/>
      <w:rPr>
        <w:rFonts w:ascii="Arial" w:eastAsia="Calibri" w:hAnsi="Arial" w:cs="Arial"/>
        <w:sz w:val="32"/>
        <w:szCs w:val="22"/>
        <w:lang w:eastAsia="en-US"/>
      </w:rPr>
    </w:pPr>
    <w:r>
      <w:rPr>
        <w:rFonts w:ascii="Arial" w:eastAsia="Arial" w:hAnsi="Arial" w:cs="Arial"/>
        <w:b w:val="0"/>
        <w:noProof/>
        <w:szCs w:val="22"/>
        <w:lang w:eastAsia="pl-PL"/>
      </w:rPr>
      <w:drawing>
        <wp:inline distT="0" distB="0" distL="0" distR="0" wp14:anchorId="38BB7DDC" wp14:editId="0BD83EF6">
          <wp:extent cx="1555750" cy="400050"/>
          <wp:effectExtent l="0" t="0" r="6350" b="0"/>
          <wp:docPr id="1" name="Obraz 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585F2B"/>
    <w:multiLevelType w:val="hybridMultilevel"/>
    <w:tmpl w:val="6AD628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9A642F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multilevel"/>
    <w:tmpl w:val="41D617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AD6368F"/>
    <w:multiLevelType w:val="hybridMultilevel"/>
    <w:tmpl w:val="A2F8ACF2"/>
    <w:lvl w:ilvl="0" w:tplc="CC6CC3D4">
      <w:start w:val="1"/>
      <w:numFmt w:val="bullet"/>
      <w:lvlText w:val=""/>
      <w:lvlJc w:val="left"/>
      <w:pPr>
        <w:ind w:left="2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2707FC"/>
    <w:multiLevelType w:val="hybridMultilevel"/>
    <w:tmpl w:val="232A8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25E44B97"/>
    <w:multiLevelType w:val="hybridMultilevel"/>
    <w:tmpl w:val="5E44DC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17C1A"/>
    <w:multiLevelType w:val="hybridMultilevel"/>
    <w:tmpl w:val="7ACC71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D50035E"/>
    <w:multiLevelType w:val="multilevel"/>
    <w:tmpl w:val="57A4B62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7F20B15"/>
    <w:multiLevelType w:val="hybridMultilevel"/>
    <w:tmpl w:val="7E0C04AA"/>
    <w:lvl w:ilvl="0" w:tplc="6326F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C610527"/>
    <w:multiLevelType w:val="hybridMultilevel"/>
    <w:tmpl w:val="BAF6006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3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7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6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8" w15:restartNumberingAfterBreak="0">
    <w:nsid w:val="5BF225EA"/>
    <w:multiLevelType w:val="multilevel"/>
    <w:tmpl w:val="EDD6C2BE"/>
    <w:lvl w:ilvl="0">
      <w:start w:val="1"/>
      <w:numFmt w:val="decimal"/>
      <w:lvlText w:val="%1."/>
      <w:lvlJc w:val="left"/>
      <w:pPr>
        <w:tabs>
          <w:tab w:val="num" w:pos="14549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909"/>
        </w:tabs>
      </w:pPr>
    </w:lvl>
    <w:lvl w:ilvl="3">
      <w:start w:val="1"/>
      <w:numFmt w:val="decimal"/>
      <w:lvlText w:val="%4."/>
      <w:lvlJc w:val="left"/>
      <w:pPr>
        <w:tabs>
          <w:tab w:val="num" w:pos="15629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16349"/>
        </w:tabs>
      </w:pPr>
    </w:lvl>
    <w:lvl w:ilvl="5">
      <w:start w:val="1"/>
      <w:numFmt w:val="lowerRoman"/>
      <w:lvlText w:val="%6."/>
      <w:lvlJc w:val="right"/>
      <w:pPr>
        <w:tabs>
          <w:tab w:val="num" w:pos="17069"/>
        </w:tabs>
      </w:pPr>
    </w:lvl>
    <w:lvl w:ilvl="6">
      <w:start w:val="1"/>
      <w:numFmt w:val="decimal"/>
      <w:lvlText w:val="%7."/>
      <w:lvlJc w:val="left"/>
      <w:pPr>
        <w:tabs>
          <w:tab w:val="num" w:pos="17789"/>
        </w:tabs>
      </w:pPr>
    </w:lvl>
    <w:lvl w:ilvl="7">
      <w:start w:val="1"/>
      <w:numFmt w:val="lowerLetter"/>
      <w:lvlText w:val="%8."/>
      <w:lvlJc w:val="left"/>
      <w:pPr>
        <w:tabs>
          <w:tab w:val="num" w:pos="18509"/>
        </w:tabs>
      </w:pPr>
    </w:lvl>
    <w:lvl w:ilvl="8">
      <w:start w:val="1"/>
      <w:numFmt w:val="lowerRoman"/>
      <w:lvlText w:val="%9."/>
      <w:lvlJc w:val="right"/>
      <w:pPr>
        <w:tabs>
          <w:tab w:val="num" w:pos="19229"/>
        </w:tabs>
      </w:pPr>
    </w:lvl>
  </w:abstractNum>
  <w:abstractNum w:abstractNumId="79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81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4" w15:restartNumberingAfterBreak="0">
    <w:nsid w:val="6CFA7CE1"/>
    <w:multiLevelType w:val="hybridMultilevel"/>
    <w:tmpl w:val="1C16BF76"/>
    <w:lvl w:ilvl="0" w:tplc="CC6CC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 w15:restartNumberingAfterBreak="0">
    <w:nsid w:val="6D2A42EE"/>
    <w:multiLevelType w:val="hybridMultilevel"/>
    <w:tmpl w:val="EC5412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0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560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9433" w:hanging="360"/>
      </w:p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93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563461">
    <w:abstractNumId w:val="7"/>
  </w:num>
  <w:num w:numId="2" w16cid:durableId="205990756">
    <w:abstractNumId w:val="20"/>
  </w:num>
  <w:num w:numId="3" w16cid:durableId="2128156540">
    <w:abstractNumId w:val="21"/>
  </w:num>
  <w:num w:numId="4" w16cid:durableId="779564122">
    <w:abstractNumId w:val="24"/>
  </w:num>
  <w:num w:numId="5" w16cid:durableId="1507670625">
    <w:abstractNumId w:val="27"/>
  </w:num>
  <w:num w:numId="6" w16cid:durableId="1430154609">
    <w:abstractNumId w:val="28"/>
  </w:num>
  <w:num w:numId="7" w16cid:durableId="616722110">
    <w:abstractNumId w:val="29"/>
  </w:num>
  <w:num w:numId="8" w16cid:durableId="294916876">
    <w:abstractNumId w:val="60"/>
  </w:num>
  <w:num w:numId="9" w16cid:durableId="271859560">
    <w:abstractNumId w:val="45"/>
  </w:num>
  <w:num w:numId="10" w16cid:durableId="1952128080">
    <w:abstractNumId w:val="80"/>
  </w:num>
  <w:num w:numId="11" w16cid:durableId="1066680266">
    <w:abstractNumId w:val="66"/>
  </w:num>
  <w:num w:numId="12" w16cid:durableId="1434208228">
    <w:abstractNumId w:val="81"/>
  </w:num>
  <w:num w:numId="13" w16cid:durableId="582490688">
    <w:abstractNumId w:val="77"/>
  </w:num>
  <w:num w:numId="14" w16cid:durableId="602538226">
    <w:abstractNumId w:val="58"/>
  </w:num>
  <w:num w:numId="15" w16cid:durableId="1917207900">
    <w:abstractNumId w:val="78"/>
  </w:num>
  <w:num w:numId="16" w16cid:durableId="500660985">
    <w:abstractNumId w:val="52"/>
  </w:num>
  <w:num w:numId="17" w16cid:durableId="886717778">
    <w:abstractNumId w:val="43"/>
  </w:num>
  <w:num w:numId="18" w16cid:durableId="814180245">
    <w:abstractNumId w:val="33"/>
  </w:num>
  <w:num w:numId="19" w16cid:durableId="1608002026">
    <w:abstractNumId w:val="41"/>
  </w:num>
  <w:num w:numId="20" w16cid:durableId="100702709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100014">
    <w:abstractNumId w:val="40"/>
  </w:num>
  <w:num w:numId="22" w16cid:durableId="94615419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6177477">
    <w:abstractNumId w:val="35"/>
  </w:num>
  <w:num w:numId="24" w16cid:durableId="68038417">
    <w:abstractNumId w:val="34"/>
  </w:num>
  <w:num w:numId="25" w16cid:durableId="1953049824">
    <w:abstractNumId w:val="82"/>
  </w:num>
  <w:num w:numId="26" w16cid:durableId="1219828815">
    <w:abstractNumId w:val="70"/>
  </w:num>
  <w:num w:numId="27" w16cid:durableId="151222468">
    <w:abstractNumId w:val="92"/>
  </w:num>
  <w:num w:numId="28" w16cid:durableId="775321772">
    <w:abstractNumId w:val="42"/>
  </w:num>
  <w:num w:numId="29" w16cid:durableId="710228201">
    <w:abstractNumId w:val="57"/>
  </w:num>
  <w:num w:numId="30" w16cid:durableId="25716379">
    <w:abstractNumId w:val="67"/>
  </w:num>
  <w:num w:numId="31" w16cid:durableId="1166213664">
    <w:abstractNumId w:val="68"/>
  </w:num>
  <w:num w:numId="32" w16cid:durableId="1033963277">
    <w:abstractNumId w:val="89"/>
  </w:num>
  <w:num w:numId="33" w16cid:durableId="1232544907">
    <w:abstractNumId w:val="74"/>
  </w:num>
  <w:num w:numId="34" w16cid:durableId="1950044187">
    <w:abstractNumId w:val="85"/>
  </w:num>
  <w:num w:numId="35" w16cid:durableId="1032531443">
    <w:abstractNumId w:val="38"/>
  </w:num>
  <w:num w:numId="36" w16cid:durableId="1798451277">
    <w:abstractNumId w:val="56"/>
  </w:num>
  <w:num w:numId="37" w16cid:durableId="1549685023">
    <w:abstractNumId w:val="49"/>
  </w:num>
  <w:num w:numId="38" w16cid:durableId="816917490">
    <w:abstractNumId w:val="91"/>
  </w:num>
  <w:num w:numId="39" w16cid:durableId="775052616">
    <w:abstractNumId w:val="73"/>
  </w:num>
  <w:num w:numId="40" w16cid:durableId="1573661783">
    <w:abstractNumId w:val="64"/>
  </w:num>
  <w:num w:numId="41" w16cid:durableId="1351832844">
    <w:abstractNumId w:val="59"/>
  </w:num>
  <w:num w:numId="42" w16cid:durableId="1791973369">
    <w:abstractNumId w:val="51"/>
  </w:num>
  <w:num w:numId="43" w16cid:durableId="1046178294">
    <w:abstractNumId w:val="76"/>
  </w:num>
  <w:num w:numId="44" w16cid:durableId="1871261472">
    <w:abstractNumId w:val="39"/>
  </w:num>
  <w:num w:numId="45" w16cid:durableId="1767265309">
    <w:abstractNumId w:val="32"/>
  </w:num>
  <w:num w:numId="46" w16cid:durableId="1346250271">
    <w:abstractNumId w:val="50"/>
  </w:num>
  <w:num w:numId="47" w16cid:durableId="1087532643">
    <w:abstractNumId w:val="61"/>
  </w:num>
  <w:num w:numId="48" w16cid:durableId="1150244667">
    <w:abstractNumId w:val="53"/>
  </w:num>
  <w:num w:numId="49" w16cid:durableId="1057052444">
    <w:abstractNumId w:val="48"/>
  </w:num>
  <w:num w:numId="50" w16cid:durableId="130439017">
    <w:abstractNumId w:val="84"/>
  </w:num>
  <w:num w:numId="51" w16cid:durableId="197015408">
    <w:abstractNumId w:val="30"/>
  </w:num>
  <w:num w:numId="52" w16cid:durableId="708529914">
    <w:abstractNumId w:val="46"/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1E4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0D98"/>
    <w:rsid w:val="00041C98"/>
    <w:rsid w:val="00043799"/>
    <w:rsid w:val="00045A34"/>
    <w:rsid w:val="00046C05"/>
    <w:rsid w:val="0004744B"/>
    <w:rsid w:val="00047EC0"/>
    <w:rsid w:val="00050BE5"/>
    <w:rsid w:val="00050CDF"/>
    <w:rsid w:val="00052DF9"/>
    <w:rsid w:val="00053543"/>
    <w:rsid w:val="00054A32"/>
    <w:rsid w:val="000558AF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67481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52D2"/>
    <w:rsid w:val="00096868"/>
    <w:rsid w:val="000974D3"/>
    <w:rsid w:val="000A0576"/>
    <w:rsid w:val="000A159D"/>
    <w:rsid w:val="000A15AC"/>
    <w:rsid w:val="000B0E83"/>
    <w:rsid w:val="000B4B54"/>
    <w:rsid w:val="000B69D7"/>
    <w:rsid w:val="000B794C"/>
    <w:rsid w:val="000B79AA"/>
    <w:rsid w:val="000B7F53"/>
    <w:rsid w:val="000C1999"/>
    <w:rsid w:val="000C2966"/>
    <w:rsid w:val="000C3537"/>
    <w:rsid w:val="000C3810"/>
    <w:rsid w:val="000C4530"/>
    <w:rsid w:val="000C4C10"/>
    <w:rsid w:val="000C75A5"/>
    <w:rsid w:val="000D0EB4"/>
    <w:rsid w:val="000D3A03"/>
    <w:rsid w:val="000D45A7"/>
    <w:rsid w:val="000D4895"/>
    <w:rsid w:val="000D6440"/>
    <w:rsid w:val="000D7936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42DB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1BB6"/>
    <w:rsid w:val="00132468"/>
    <w:rsid w:val="00132BA9"/>
    <w:rsid w:val="0014061D"/>
    <w:rsid w:val="00140A66"/>
    <w:rsid w:val="00140B12"/>
    <w:rsid w:val="00140C4C"/>
    <w:rsid w:val="00144BCE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B16"/>
    <w:rsid w:val="00172F05"/>
    <w:rsid w:val="00174F61"/>
    <w:rsid w:val="001805BF"/>
    <w:rsid w:val="00180973"/>
    <w:rsid w:val="00180D71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03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5EB5"/>
    <w:rsid w:val="001E62DA"/>
    <w:rsid w:val="001E77FF"/>
    <w:rsid w:val="001E7A04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0BF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0896"/>
    <w:rsid w:val="00261256"/>
    <w:rsid w:val="0026586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33A7"/>
    <w:rsid w:val="00294DAC"/>
    <w:rsid w:val="00295169"/>
    <w:rsid w:val="002953FB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0D8D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5A4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383C"/>
    <w:rsid w:val="00343452"/>
    <w:rsid w:val="00343CCD"/>
    <w:rsid w:val="00344E84"/>
    <w:rsid w:val="00345E43"/>
    <w:rsid w:val="00347543"/>
    <w:rsid w:val="003519C1"/>
    <w:rsid w:val="00351B13"/>
    <w:rsid w:val="00352635"/>
    <w:rsid w:val="0035269E"/>
    <w:rsid w:val="00352860"/>
    <w:rsid w:val="003545D4"/>
    <w:rsid w:val="00354C77"/>
    <w:rsid w:val="00356386"/>
    <w:rsid w:val="003638BF"/>
    <w:rsid w:val="003639B8"/>
    <w:rsid w:val="00363C61"/>
    <w:rsid w:val="00365F52"/>
    <w:rsid w:val="00366989"/>
    <w:rsid w:val="00366BF3"/>
    <w:rsid w:val="00367977"/>
    <w:rsid w:val="0037077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2A35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5DF"/>
    <w:rsid w:val="003B46CD"/>
    <w:rsid w:val="003B557D"/>
    <w:rsid w:val="003B5DB0"/>
    <w:rsid w:val="003B70C3"/>
    <w:rsid w:val="003C0016"/>
    <w:rsid w:val="003C08FC"/>
    <w:rsid w:val="003C1A60"/>
    <w:rsid w:val="003C1F74"/>
    <w:rsid w:val="003C2557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3BBB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07D6D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5F72"/>
    <w:rsid w:val="00441197"/>
    <w:rsid w:val="00441683"/>
    <w:rsid w:val="004438FB"/>
    <w:rsid w:val="00444483"/>
    <w:rsid w:val="00445897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635B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6E7A"/>
    <w:rsid w:val="00487394"/>
    <w:rsid w:val="004874B6"/>
    <w:rsid w:val="00490293"/>
    <w:rsid w:val="00491327"/>
    <w:rsid w:val="004927FE"/>
    <w:rsid w:val="0049426D"/>
    <w:rsid w:val="0049454E"/>
    <w:rsid w:val="004964D9"/>
    <w:rsid w:val="004975D2"/>
    <w:rsid w:val="004976B0"/>
    <w:rsid w:val="00497942"/>
    <w:rsid w:val="004A3A43"/>
    <w:rsid w:val="004A4663"/>
    <w:rsid w:val="004A51FF"/>
    <w:rsid w:val="004A5AAB"/>
    <w:rsid w:val="004A66E9"/>
    <w:rsid w:val="004A6CAA"/>
    <w:rsid w:val="004A78AF"/>
    <w:rsid w:val="004B0E4A"/>
    <w:rsid w:val="004B10FF"/>
    <w:rsid w:val="004B47E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778"/>
    <w:rsid w:val="004C59B6"/>
    <w:rsid w:val="004C5A08"/>
    <w:rsid w:val="004C5F30"/>
    <w:rsid w:val="004C6DBA"/>
    <w:rsid w:val="004D13A7"/>
    <w:rsid w:val="004D1599"/>
    <w:rsid w:val="004D1B8C"/>
    <w:rsid w:val="004D6C7A"/>
    <w:rsid w:val="004E088D"/>
    <w:rsid w:val="004E09A5"/>
    <w:rsid w:val="004E0DE2"/>
    <w:rsid w:val="004E1F2F"/>
    <w:rsid w:val="004E276A"/>
    <w:rsid w:val="004E2FC6"/>
    <w:rsid w:val="004E47FE"/>
    <w:rsid w:val="004E5A4E"/>
    <w:rsid w:val="004E62CF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E2"/>
    <w:rsid w:val="0050658D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081"/>
    <w:rsid w:val="005902FB"/>
    <w:rsid w:val="00594C65"/>
    <w:rsid w:val="005950D2"/>
    <w:rsid w:val="00595AB1"/>
    <w:rsid w:val="005A14CD"/>
    <w:rsid w:val="005A1617"/>
    <w:rsid w:val="005A31A6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603"/>
    <w:rsid w:val="005C075F"/>
    <w:rsid w:val="005C0767"/>
    <w:rsid w:val="005C1E68"/>
    <w:rsid w:val="005C27DE"/>
    <w:rsid w:val="005C347A"/>
    <w:rsid w:val="005C606E"/>
    <w:rsid w:val="005C7939"/>
    <w:rsid w:val="005D06AA"/>
    <w:rsid w:val="005D174B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9D9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4CF0"/>
    <w:rsid w:val="006376A7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1422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02A2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1EC9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5E71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9A3"/>
    <w:rsid w:val="00791F4B"/>
    <w:rsid w:val="00792316"/>
    <w:rsid w:val="00795C45"/>
    <w:rsid w:val="0079620F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4D19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44AB"/>
    <w:rsid w:val="007E7DC2"/>
    <w:rsid w:val="007F165A"/>
    <w:rsid w:val="007F1840"/>
    <w:rsid w:val="007F1C62"/>
    <w:rsid w:val="007F2EC5"/>
    <w:rsid w:val="007F328F"/>
    <w:rsid w:val="007F4F21"/>
    <w:rsid w:val="007F5684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3F38"/>
    <w:rsid w:val="00805459"/>
    <w:rsid w:val="00805536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467"/>
    <w:rsid w:val="00825E13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343"/>
    <w:rsid w:val="008465B5"/>
    <w:rsid w:val="0084734C"/>
    <w:rsid w:val="008500A0"/>
    <w:rsid w:val="00850AB7"/>
    <w:rsid w:val="00850ABB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3611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132B"/>
    <w:rsid w:val="0089171F"/>
    <w:rsid w:val="008924CB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35F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455"/>
    <w:rsid w:val="00952CAE"/>
    <w:rsid w:val="009544DC"/>
    <w:rsid w:val="00957030"/>
    <w:rsid w:val="00957703"/>
    <w:rsid w:val="00960C09"/>
    <w:rsid w:val="00964505"/>
    <w:rsid w:val="00965A47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08D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C3F0B"/>
    <w:rsid w:val="009D1B26"/>
    <w:rsid w:val="009D2055"/>
    <w:rsid w:val="009D27C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5E94"/>
    <w:rsid w:val="009E6C25"/>
    <w:rsid w:val="009E7320"/>
    <w:rsid w:val="009F23E4"/>
    <w:rsid w:val="009F4499"/>
    <w:rsid w:val="009F4771"/>
    <w:rsid w:val="009F62B4"/>
    <w:rsid w:val="009F7224"/>
    <w:rsid w:val="00A0025B"/>
    <w:rsid w:val="00A00AF9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E4"/>
    <w:rsid w:val="00A63F39"/>
    <w:rsid w:val="00A666B8"/>
    <w:rsid w:val="00A73121"/>
    <w:rsid w:val="00A7399F"/>
    <w:rsid w:val="00A76832"/>
    <w:rsid w:val="00A8086C"/>
    <w:rsid w:val="00A80F3D"/>
    <w:rsid w:val="00A81EFA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1DE"/>
    <w:rsid w:val="00AF0D23"/>
    <w:rsid w:val="00AF1D8E"/>
    <w:rsid w:val="00AF2D98"/>
    <w:rsid w:val="00AF531C"/>
    <w:rsid w:val="00AF7397"/>
    <w:rsid w:val="00AF73C3"/>
    <w:rsid w:val="00B01FBB"/>
    <w:rsid w:val="00B02F02"/>
    <w:rsid w:val="00B04772"/>
    <w:rsid w:val="00B07BCE"/>
    <w:rsid w:val="00B07C23"/>
    <w:rsid w:val="00B10E4A"/>
    <w:rsid w:val="00B11D30"/>
    <w:rsid w:val="00B12DF5"/>
    <w:rsid w:val="00B14B7C"/>
    <w:rsid w:val="00B154DD"/>
    <w:rsid w:val="00B20DCE"/>
    <w:rsid w:val="00B23EF8"/>
    <w:rsid w:val="00B26863"/>
    <w:rsid w:val="00B26EF5"/>
    <w:rsid w:val="00B27134"/>
    <w:rsid w:val="00B32F48"/>
    <w:rsid w:val="00B340FB"/>
    <w:rsid w:val="00B34E5A"/>
    <w:rsid w:val="00B35A81"/>
    <w:rsid w:val="00B36DFD"/>
    <w:rsid w:val="00B40E6C"/>
    <w:rsid w:val="00B40F19"/>
    <w:rsid w:val="00B43092"/>
    <w:rsid w:val="00B47B27"/>
    <w:rsid w:val="00B47FA2"/>
    <w:rsid w:val="00B504D7"/>
    <w:rsid w:val="00B538A9"/>
    <w:rsid w:val="00B53EF7"/>
    <w:rsid w:val="00B542E6"/>
    <w:rsid w:val="00B5540F"/>
    <w:rsid w:val="00B564BE"/>
    <w:rsid w:val="00B56F7F"/>
    <w:rsid w:val="00B570A0"/>
    <w:rsid w:val="00B57971"/>
    <w:rsid w:val="00B602F6"/>
    <w:rsid w:val="00B61612"/>
    <w:rsid w:val="00B722CB"/>
    <w:rsid w:val="00B74666"/>
    <w:rsid w:val="00B75562"/>
    <w:rsid w:val="00B756A1"/>
    <w:rsid w:val="00B7585A"/>
    <w:rsid w:val="00B76671"/>
    <w:rsid w:val="00B83B81"/>
    <w:rsid w:val="00B84239"/>
    <w:rsid w:val="00B87C40"/>
    <w:rsid w:val="00B90337"/>
    <w:rsid w:val="00B92397"/>
    <w:rsid w:val="00B935AF"/>
    <w:rsid w:val="00B940DD"/>
    <w:rsid w:val="00B94CD0"/>
    <w:rsid w:val="00B94D67"/>
    <w:rsid w:val="00B97D22"/>
    <w:rsid w:val="00BA1A59"/>
    <w:rsid w:val="00BA3C53"/>
    <w:rsid w:val="00BA3DF7"/>
    <w:rsid w:val="00BA47FF"/>
    <w:rsid w:val="00BA5602"/>
    <w:rsid w:val="00BA6056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494E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4D2F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953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C91"/>
    <w:rsid w:val="00C51E11"/>
    <w:rsid w:val="00C552AC"/>
    <w:rsid w:val="00C5598C"/>
    <w:rsid w:val="00C55EB5"/>
    <w:rsid w:val="00C57526"/>
    <w:rsid w:val="00C60A84"/>
    <w:rsid w:val="00C621BE"/>
    <w:rsid w:val="00C62EFB"/>
    <w:rsid w:val="00C64770"/>
    <w:rsid w:val="00C6563C"/>
    <w:rsid w:val="00C65729"/>
    <w:rsid w:val="00C65AE7"/>
    <w:rsid w:val="00C67975"/>
    <w:rsid w:val="00C74ED6"/>
    <w:rsid w:val="00C765E2"/>
    <w:rsid w:val="00C77169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2294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4A65"/>
    <w:rsid w:val="00CE581B"/>
    <w:rsid w:val="00CE7280"/>
    <w:rsid w:val="00CE7DFF"/>
    <w:rsid w:val="00CF1A9D"/>
    <w:rsid w:val="00CF225F"/>
    <w:rsid w:val="00CF3526"/>
    <w:rsid w:val="00CF37CA"/>
    <w:rsid w:val="00CF7CBC"/>
    <w:rsid w:val="00D000BD"/>
    <w:rsid w:val="00D005E5"/>
    <w:rsid w:val="00D01DCE"/>
    <w:rsid w:val="00D022BA"/>
    <w:rsid w:val="00D029FF"/>
    <w:rsid w:val="00D039D6"/>
    <w:rsid w:val="00D06D98"/>
    <w:rsid w:val="00D0787E"/>
    <w:rsid w:val="00D13BFA"/>
    <w:rsid w:val="00D14E03"/>
    <w:rsid w:val="00D15AC2"/>
    <w:rsid w:val="00D15E03"/>
    <w:rsid w:val="00D16CD8"/>
    <w:rsid w:val="00D20FD7"/>
    <w:rsid w:val="00D23A0B"/>
    <w:rsid w:val="00D24580"/>
    <w:rsid w:val="00D2480D"/>
    <w:rsid w:val="00D265FB"/>
    <w:rsid w:val="00D26AC1"/>
    <w:rsid w:val="00D27531"/>
    <w:rsid w:val="00D27AC3"/>
    <w:rsid w:val="00D27ECE"/>
    <w:rsid w:val="00D3079B"/>
    <w:rsid w:val="00D30A4A"/>
    <w:rsid w:val="00D37225"/>
    <w:rsid w:val="00D374D6"/>
    <w:rsid w:val="00D37742"/>
    <w:rsid w:val="00D37D0E"/>
    <w:rsid w:val="00D408C3"/>
    <w:rsid w:val="00D40B6E"/>
    <w:rsid w:val="00D41529"/>
    <w:rsid w:val="00D43B68"/>
    <w:rsid w:val="00D46124"/>
    <w:rsid w:val="00D4687F"/>
    <w:rsid w:val="00D5138F"/>
    <w:rsid w:val="00D53D0C"/>
    <w:rsid w:val="00D53E8A"/>
    <w:rsid w:val="00D5401A"/>
    <w:rsid w:val="00D543A7"/>
    <w:rsid w:val="00D55373"/>
    <w:rsid w:val="00D55A39"/>
    <w:rsid w:val="00D5614C"/>
    <w:rsid w:val="00D56CD3"/>
    <w:rsid w:val="00D574CB"/>
    <w:rsid w:val="00D61757"/>
    <w:rsid w:val="00D61A33"/>
    <w:rsid w:val="00D6423D"/>
    <w:rsid w:val="00D65CF0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3EE6"/>
    <w:rsid w:val="00DB5DD7"/>
    <w:rsid w:val="00DB7DF5"/>
    <w:rsid w:val="00DC18E9"/>
    <w:rsid w:val="00DC3486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51F9"/>
    <w:rsid w:val="00DE5476"/>
    <w:rsid w:val="00DE59AE"/>
    <w:rsid w:val="00DF007D"/>
    <w:rsid w:val="00DF470A"/>
    <w:rsid w:val="00DF4B2B"/>
    <w:rsid w:val="00DF5CB3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0778E"/>
    <w:rsid w:val="00E105C7"/>
    <w:rsid w:val="00E1698B"/>
    <w:rsid w:val="00E1716E"/>
    <w:rsid w:val="00E216C6"/>
    <w:rsid w:val="00E30E71"/>
    <w:rsid w:val="00E31639"/>
    <w:rsid w:val="00E32B9D"/>
    <w:rsid w:val="00E3305D"/>
    <w:rsid w:val="00E340E6"/>
    <w:rsid w:val="00E36442"/>
    <w:rsid w:val="00E36C66"/>
    <w:rsid w:val="00E40242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2342"/>
    <w:rsid w:val="00E65C65"/>
    <w:rsid w:val="00E65EC9"/>
    <w:rsid w:val="00E66223"/>
    <w:rsid w:val="00E7026C"/>
    <w:rsid w:val="00E763AD"/>
    <w:rsid w:val="00E768A0"/>
    <w:rsid w:val="00E7762A"/>
    <w:rsid w:val="00E81061"/>
    <w:rsid w:val="00E82155"/>
    <w:rsid w:val="00E84DF6"/>
    <w:rsid w:val="00E85F1D"/>
    <w:rsid w:val="00E8716C"/>
    <w:rsid w:val="00E92152"/>
    <w:rsid w:val="00E93B06"/>
    <w:rsid w:val="00E9518F"/>
    <w:rsid w:val="00E97701"/>
    <w:rsid w:val="00EA1722"/>
    <w:rsid w:val="00EA3862"/>
    <w:rsid w:val="00EB120C"/>
    <w:rsid w:val="00EB1F4F"/>
    <w:rsid w:val="00EB3C49"/>
    <w:rsid w:val="00EB4465"/>
    <w:rsid w:val="00EB4849"/>
    <w:rsid w:val="00EB487F"/>
    <w:rsid w:val="00EB6724"/>
    <w:rsid w:val="00EB6D8E"/>
    <w:rsid w:val="00EB73E0"/>
    <w:rsid w:val="00EC0971"/>
    <w:rsid w:val="00EC12D6"/>
    <w:rsid w:val="00EC4C3A"/>
    <w:rsid w:val="00EC59DF"/>
    <w:rsid w:val="00EC6C23"/>
    <w:rsid w:val="00EC6D66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29C6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99F"/>
    <w:rsid w:val="00F21C88"/>
    <w:rsid w:val="00F22826"/>
    <w:rsid w:val="00F2606F"/>
    <w:rsid w:val="00F26477"/>
    <w:rsid w:val="00F27C1E"/>
    <w:rsid w:val="00F27EF9"/>
    <w:rsid w:val="00F313C2"/>
    <w:rsid w:val="00F322E1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191C"/>
    <w:rsid w:val="00F622D0"/>
    <w:rsid w:val="00F62565"/>
    <w:rsid w:val="00F638AB"/>
    <w:rsid w:val="00F64394"/>
    <w:rsid w:val="00F65492"/>
    <w:rsid w:val="00F6603B"/>
    <w:rsid w:val="00F7086C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320F"/>
    <w:rsid w:val="00F9457E"/>
    <w:rsid w:val="00F9749D"/>
    <w:rsid w:val="00F9757E"/>
    <w:rsid w:val="00FA3A7B"/>
    <w:rsid w:val="00FA4642"/>
    <w:rsid w:val="00FA5462"/>
    <w:rsid w:val="00FA5473"/>
    <w:rsid w:val="00FA661B"/>
    <w:rsid w:val="00FA6852"/>
    <w:rsid w:val="00FA6A62"/>
    <w:rsid w:val="00FA7816"/>
    <w:rsid w:val="00FA79BE"/>
    <w:rsid w:val="00FB0AE0"/>
    <w:rsid w:val="00FB6652"/>
    <w:rsid w:val="00FB77B3"/>
    <w:rsid w:val="00FC26CA"/>
    <w:rsid w:val="00FC2A47"/>
    <w:rsid w:val="00FC2F94"/>
    <w:rsid w:val="00FC363B"/>
    <w:rsid w:val="00FC38A1"/>
    <w:rsid w:val="00FC3B3F"/>
    <w:rsid w:val="00FC3BEF"/>
    <w:rsid w:val="00FC3CD3"/>
    <w:rsid w:val="00FC3FC2"/>
    <w:rsid w:val="00FC659F"/>
    <w:rsid w:val="00FC73F6"/>
    <w:rsid w:val="00FC7DC9"/>
    <w:rsid w:val="00FD08E6"/>
    <w:rsid w:val="00FD191A"/>
    <w:rsid w:val="00FD3791"/>
    <w:rsid w:val="00FD465C"/>
    <w:rsid w:val="00FD500F"/>
    <w:rsid w:val="00FE12E3"/>
    <w:rsid w:val="00FE161C"/>
    <w:rsid w:val="00FE4455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850AB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0ABB"/>
    <w:rPr>
      <w:rFonts w:ascii="Arial" w:hAnsi="Arial" w:cs="Arial"/>
      <w:sz w:val="1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3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65661-BAF8-41AF-8C85-C58DF63B04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24</Pages>
  <Words>6935</Words>
  <Characters>41616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48455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14</cp:revision>
  <cp:lastPrinted>2025-05-20T12:36:00Z</cp:lastPrinted>
  <dcterms:created xsi:type="dcterms:W3CDTF">2024-07-22T07:47:00Z</dcterms:created>
  <dcterms:modified xsi:type="dcterms:W3CDTF">2025-05-20T12:36:00Z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