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E77CEEC" w14:textId="766AADCC" w:rsidR="004365B8" w:rsidRDefault="00C7762D" w:rsidP="004365B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365B8" w:rsidRPr="004365B8">
        <w:rPr>
          <w:rFonts w:ascii="Arial" w:eastAsia="Arial" w:hAnsi="Arial" w:cs="Arial"/>
          <w:color w:val="auto"/>
          <w:sz w:val="22"/>
          <w:szCs w:val="22"/>
          <w:lang w:eastAsia="ar-SA"/>
        </w:rPr>
        <w:t>PZ.294.12959.2025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08DE4D49" w:rsidR="00A90B1A" w:rsidRPr="00551CCF" w:rsidRDefault="00C7762D" w:rsidP="004365B8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365B8" w:rsidRPr="004365B8">
        <w:rPr>
          <w:rFonts w:ascii="Arial" w:eastAsia="Arial" w:hAnsi="Arial" w:cs="Arial"/>
          <w:color w:val="auto"/>
          <w:sz w:val="22"/>
          <w:szCs w:val="22"/>
          <w:lang w:eastAsia="ar-SA"/>
        </w:rPr>
        <w:t>0441/IZ08GM/03255/02819/25/P</w:t>
      </w:r>
    </w:p>
    <w:p w14:paraId="095986BE" w14:textId="7CD1DAA4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4365B8">
        <w:rPr>
          <w:rFonts w:ascii="Arial" w:hAnsi="Arial" w:cs="Arial"/>
          <w:b/>
          <w:sz w:val="20"/>
          <w:szCs w:val="22"/>
        </w:rPr>
        <w:t xml:space="preserve">: </w:t>
      </w:r>
      <w:r w:rsidR="004365B8" w:rsidRPr="004365B8">
        <w:rPr>
          <w:rFonts w:ascii="Arial" w:hAnsi="Arial" w:cs="Arial"/>
          <w:b/>
          <w:sz w:val="20"/>
          <w:szCs w:val="22"/>
        </w:rPr>
        <w:t>Dostawa radiotelefonów noszonych dla ISE Bielsko Biała i Czechowice Dziedzice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21CC2AA6" w:rsidR="00A90B1A" w:rsidRPr="00551CCF" w:rsidRDefault="004365B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Sosnowcu</w:t>
      </w:r>
    </w:p>
    <w:p w14:paraId="738847BE" w14:textId="26B2C2AA" w:rsidR="004365B8" w:rsidRDefault="004365B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4365B8">
        <w:rPr>
          <w:rFonts w:ascii="Arial" w:hAnsi="Arial" w:cs="Arial"/>
          <w:b/>
          <w:i/>
          <w:sz w:val="22"/>
          <w:szCs w:val="22"/>
        </w:rPr>
        <w:t>Dostawa radiotelefonów noszonych dla ISE Bielsko Biała i Czechowice Dziedzice</w:t>
      </w:r>
      <w:r w:rsidRPr="004365B8" w:rsidDel="004365B8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5E5EB" w14:textId="77777777" w:rsidR="008225A8" w:rsidRDefault="008225A8" w:rsidP="00DA091E">
      <w:r>
        <w:separator/>
      </w:r>
    </w:p>
  </w:endnote>
  <w:endnote w:type="continuationSeparator" w:id="0">
    <w:p w14:paraId="070A8E66" w14:textId="77777777" w:rsidR="008225A8" w:rsidRDefault="008225A8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AC9EC" w14:textId="77777777" w:rsidR="004365B8" w:rsidRDefault="004365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DDC64" w14:textId="77777777" w:rsidR="004365B8" w:rsidRDefault="004365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B82E9" w14:textId="77777777" w:rsidR="008225A8" w:rsidRDefault="008225A8" w:rsidP="00DA091E">
      <w:r>
        <w:separator/>
      </w:r>
    </w:p>
  </w:footnote>
  <w:footnote w:type="continuationSeparator" w:id="0">
    <w:p w14:paraId="1E8AE2B1" w14:textId="77777777" w:rsidR="008225A8" w:rsidRDefault="008225A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DFD67" w14:textId="77777777" w:rsidR="004365B8" w:rsidRDefault="004365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5B5226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del w:id="0" w:author="Krawczyńska Agata" w:date="2025-06-18T07:14:00Z" w16du:dateUtc="2025-06-18T05:14:00Z">
      <w:r w:rsidRPr="00C42C4F" w:rsidDel="004365B8">
        <w:rPr>
          <w:rFonts w:ascii="Arial" w:hAnsi="Arial" w:cs="Arial"/>
          <w:b/>
          <w:i/>
          <w:color w:val="auto"/>
          <w:sz w:val="18"/>
          <w:szCs w:val="16"/>
          <w:highlight w:val="yellow"/>
        </w:rPr>
        <w:delText>..</w:delText>
      </w:r>
      <w:r w:rsidDel="004365B8">
        <w:rPr>
          <w:rFonts w:ascii="Arial" w:hAnsi="Arial" w:cs="Arial"/>
          <w:b/>
          <w:i/>
          <w:color w:val="auto"/>
          <w:sz w:val="18"/>
          <w:szCs w:val="16"/>
        </w:rPr>
        <w:delText xml:space="preserve"> </w:delText>
      </w:r>
    </w:del>
    <w:ins w:id="1" w:author="Krawczyńska Agata" w:date="2025-06-18T07:14:00Z" w16du:dateUtc="2025-06-18T05:14:00Z">
      <w:r w:rsidR="004365B8">
        <w:rPr>
          <w:rFonts w:ascii="Arial" w:hAnsi="Arial" w:cs="Arial"/>
          <w:b/>
          <w:i/>
          <w:color w:val="auto"/>
          <w:sz w:val="18"/>
          <w:szCs w:val="16"/>
        </w:rPr>
        <w:t>3</w:t>
      </w:r>
      <w:r w:rsidR="004365B8">
        <w:rPr>
          <w:rFonts w:ascii="Arial" w:hAnsi="Arial" w:cs="Arial"/>
          <w:b/>
          <w:i/>
          <w:color w:val="auto"/>
          <w:sz w:val="18"/>
          <w:szCs w:val="16"/>
        </w:rPr>
        <w:t xml:space="preserve"> </w:t>
      </w:r>
    </w:ins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del w:id="2" w:author="Krawczyńska Agata" w:date="2025-06-18T07:14:00Z" w16du:dateUtc="2025-06-18T05:14:00Z">
      <w:r w:rsidR="005051F8" w:rsidRPr="005051F8" w:rsidDel="004365B8">
        <w:rPr>
          <w:rFonts w:ascii="Arial" w:hAnsi="Arial" w:cs="Arial"/>
          <w:b/>
          <w:i/>
          <w:color w:val="auto"/>
          <w:sz w:val="18"/>
          <w:szCs w:val="16"/>
          <w:highlight w:val="yellow"/>
        </w:rPr>
        <w:delText>…</w:delText>
      </w:r>
      <w:r w:rsidRPr="00440B3B" w:rsidDel="004365B8">
        <w:rPr>
          <w:rFonts w:ascii="Arial" w:hAnsi="Arial" w:cs="Arial"/>
          <w:b/>
          <w:i/>
          <w:color w:val="auto"/>
          <w:sz w:val="18"/>
          <w:szCs w:val="16"/>
        </w:rPr>
        <w:delText xml:space="preserve">– </w:delText>
      </w:r>
    </w:del>
    <w:ins w:id="3" w:author="Krawczyńska Agata" w:date="2025-06-18T07:14:00Z" w16du:dateUtc="2025-06-18T05:14:00Z">
      <w:r w:rsidR="004365B8">
        <w:rPr>
          <w:rFonts w:ascii="Arial" w:hAnsi="Arial" w:cs="Arial"/>
          <w:b/>
          <w:i/>
          <w:color w:val="auto"/>
          <w:sz w:val="18"/>
          <w:szCs w:val="16"/>
        </w:rPr>
        <w:t xml:space="preserve">OPZ </w:t>
      </w:r>
      <w:r w:rsidR="004365B8" w:rsidRPr="00440B3B">
        <w:rPr>
          <w:rFonts w:ascii="Arial" w:hAnsi="Arial" w:cs="Arial"/>
          <w:b/>
          <w:i/>
          <w:color w:val="auto"/>
          <w:sz w:val="18"/>
          <w:szCs w:val="16"/>
        </w:rPr>
        <w:t xml:space="preserve">– </w:t>
      </w:r>
    </w:ins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768F5" w14:textId="77777777" w:rsidR="004365B8" w:rsidRDefault="004365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rawczyńska Agata">
    <w15:presenceInfo w15:providerId="AD" w15:userId="S::PLK025857@office.plk-sa.pl::33f8d456-21ad-4d53-a576-596de0d4de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6B54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65B8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225A8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25780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14B3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Krawczyńska Agata</cp:lastModifiedBy>
  <cp:revision>3</cp:revision>
  <cp:lastPrinted>2022-04-20T08:18:00Z</cp:lastPrinted>
  <dcterms:created xsi:type="dcterms:W3CDTF">2025-06-18T05:11:00Z</dcterms:created>
  <dcterms:modified xsi:type="dcterms:W3CDTF">2025-06-18T05:15:00Z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