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Del="003F5A19" w:rsidRDefault="0074291A" w:rsidP="008C5455">
      <w:pPr>
        <w:jc w:val="center"/>
        <w:rPr>
          <w:del w:id="0" w:author="Zimowski Jerzy" w:date="2024-10-09T14:58:00Z"/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ins w:id="1" w:author="Zimowski Jerzy" w:date="2024-10-09T21:10:00Z"/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ins w:id="2" w:author="Zimowski Jerzy" w:date="2024-10-09T21:10:00Z"/>
          <w:rFonts w:ascii="Arial" w:hAnsi="Arial" w:cs="Arial"/>
          <w:b/>
          <w:iCs/>
          <w:sz w:val="22"/>
          <w:szCs w:val="22"/>
        </w:rPr>
      </w:pPr>
    </w:p>
    <w:p w14:paraId="647AEDF4" w14:textId="664ECB7F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del w:id="3" w:author="Sławińska Paulina" w:date="2024-10-30T13:12:00Z">
        <w:r w:rsidRPr="00FB0E2E" w:rsidDel="008C011A">
          <w:rPr>
            <w:rFonts w:ascii="Arial" w:hAnsi="Arial" w:cs="Arial"/>
            <w:b/>
            <w:iCs/>
            <w:sz w:val="22"/>
            <w:szCs w:val="22"/>
            <w:highlight w:val="yellow"/>
          </w:rPr>
          <w:delText>__</w:delText>
        </w:r>
        <w:r w:rsidDel="008C011A">
          <w:rPr>
            <w:rFonts w:ascii="Arial" w:hAnsi="Arial" w:cs="Arial"/>
            <w:b/>
            <w:iCs/>
            <w:sz w:val="22"/>
            <w:szCs w:val="22"/>
          </w:rPr>
          <w:delText xml:space="preserve"> </w:delText>
        </w:r>
      </w:del>
      <w:ins w:id="4" w:author="Sławińska Paulina" w:date="2024-10-30T13:12:00Z">
        <w:r w:rsidR="008C011A">
          <w:rPr>
            <w:rFonts w:ascii="Arial" w:hAnsi="Arial" w:cs="Arial"/>
            <w:b/>
            <w:iCs/>
            <w:sz w:val="22"/>
            <w:szCs w:val="22"/>
          </w:rPr>
          <w:t xml:space="preserve">3 </w:t>
        </w:r>
      </w:ins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24E8CF" w14:textId="77777777" w:rsidR="008C011A" w:rsidRPr="008C011A" w:rsidRDefault="008C011A" w:rsidP="008C011A">
      <w:pPr>
        <w:widowControl/>
        <w:tabs>
          <w:tab w:val="left" w:pos="0"/>
        </w:tabs>
        <w:spacing w:line="276" w:lineRule="auto"/>
        <w:ind w:left="567" w:hanging="567"/>
        <w:rPr>
          <w:ins w:id="5" w:author="Sławińska Paulina" w:date="2024-10-30T13:13:00Z"/>
          <w:rFonts w:ascii="Arial" w:eastAsia="Arial" w:hAnsi="Arial" w:cs="Arial"/>
          <w:color w:val="auto"/>
          <w:sz w:val="22"/>
          <w:szCs w:val="22"/>
          <w:lang w:eastAsia="ar-SA"/>
        </w:rPr>
      </w:pPr>
      <w:ins w:id="6" w:author="Sławińska Paulina" w:date="2024-10-30T13:13:00Z">
        <w:r w:rsidRPr="008C011A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>Nr sprawy: PZ.294.16369.2024</w:t>
        </w:r>
      </w:ins>
    </w:p>
    <w:p w14:paraId="4AD8B105" w14:textId="0C44ADEA" w:rsidR="003D4539" w:rsidDel="008C011A" w:rsidRDefault="008C011A" w:rsidP="00FB0E2E">
      <w:pPr>
        <w:rPr>
          <w:del w:id="7" w:author="Sławińska Paulina" w:date="2024-10-30T13:13:00Z"/>
          <w:rFonts w:ascii="Arial" w:eastAsia="Arial" w:hAnsi="Arial" w:cs="Arial"/>
          <w:color w:val="auto"/>
          <w:sz w:val="22"/>
          <w:szCs w:val="22"/>
          <w:lang w:eastAsia="ar-SA"/>
        </w:rPr>
      </w:pPr>
      <w:ins w:id="8" w:author="Sławińska Paulina" w:date="2024-10-30T13:13:00Z">
        <w:r w:rsidRPr="008C011A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>Nr postępowania: 0331/IZ06GM/15175/04827/24/P</w:t>
        </w:r>
        <w:r w:rsidRPr="003D4539" w:rsidDel="008C011A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t xml:space="preserve"> </w:t>
        </w:r>
      </w:ins>
      <w:del w:id="9" w:author="Sławińska Paulina" w:date="2024-10-30T13:13:00Z">
        <w:r w:rsidR="003D4539" w:rsidRPr="003D4539" w:rsidDel="008C011A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Nr sprawy: </w:delText>
        </w:r>
        <w:r w:rsidR="003D4539" w:rsidRPr="003D4539" w:rsidDel="008C011A">
          <w:rPr>
            <w:rFonts w:ascii="Arial" w:eastAsia="Arial" w:hAnsi="Arial" w:cs="Arial"/>
            <w:color w:val="auto"/>
            <w:sz w:val="22"/>
            <w:szCs w:val="22"/>
            <w:highlight w:val="yellow"/>
            <w:lang w:eastAsia="ar-SA"/>
          </w:rPr>
          <w:delText>………………….</w:delText>
        </w:r>
        <w:r w:rsidR="003D4539" w:rsidRPr="003D4539" w:rsidDel="008C011A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 </w:delText>
        </w:r>
        <w:r w:rsidR="003D4539" w:rsidRPr="003D4539" w:rsidDel="008C011A">
          <w:rPr>
            <w:rFonts w:ascii="Arial" w:eastAsia="Arial" w:hAnsi="Arial" w:cs="Arial"/>
            <w:i/>
            <w:color w:val="auto"/>
            <w:sz w:val="22"/>
            <w:szCs w:val="22"/>
            <w:highlight w:val="green"/>
            <w:lang w:eastAsia="ar-SA"/>
          </w:rPr>
          <w:delText>(nr kancelaryjny</w:delText>
        </w:r>
        <w:r w:rsidR="003D4539" w:rsidRPr="003D4539" w:rsidDel="008C011A">
          <w:rPr>
            <w:rFonts w:ascii="Arial" w:eastAsia="Arial" w:hAnsi="Arial" w:cs="Arial"/>
            <w:i/>
            <w:iCs/>
            <w:color w:val="auto"/>
            <w:sz w:val="22"/>
            <w:szCs w:val="22"/>
            <w:highlight w:val="green"/>
            <w:lang w:eastAsia="ar-SA"/>
          </w:rPr>
          <w:delText xml:space="preserve"> nadany przez Platformę zakupową zgodnie z Instrukcją Ia-24</w:delText>
        </w:r>
        <w:r w:rsidR="003D4539" w:rsidRPr="003D4539" w:rsidDel="008C011A">
          <w:rPr>
            <w:rFonts w:ascii="Arial" w:eastAsia="Arial" w:hAnsi="Arial" w:cs="Arial"/>
            <w:i/>
            <w:color w:val="auto"/>
            <w:sz w:val="22"/>
            <w:szCs w:val="22"/>
            <w:highlight w:val="green"/>
            <w:lang w:eastAsia="ar-SA"/>
          </w:rPr>
          <w:delText>)</w:delText>
        </w:r>
      </w:del>
    </w:p>
    <w:p w14:paraId="3F31006D" w14:textId="77777777" w:rsidR="008C011A" w:rsidRPr="003D4539" w:rsidRDefault="008C011A" w:rsidP="008C011A">
      <w:pPr>
        <w:widowControl/>
        <w:tabs>
          <w:tab w:val="left" w:pos="0"/>
        </w:tabs>
        <w:spacing w:line="276" w:lineRule="auto"/>
        <w:ind w:left="567" w:hanging="567"/>
        <w:rPr>
          <w:ins w:id="10" w:author="Sławińska Paulina" w:date="2024-10-30T13:13:00Z"/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60BDC16" w14:textId="1B65240E" w:rsidR="00FB0E2E" w:rsidDel="008C011A" w:rsidRDefault="003D4539" w:rsidP="003D4539">
      <w:pPr>
        <w:rPr>
          <w:del w:id="11" w:author="Sławińska Paulina" w:date="2024-10-30T13:13:00Z"/>
          <w:rFonts w:ascii="Arial" w:hAnsi="Arial" w:cs="Arial"/>
          <w:b/>
          <w:bCs/>
          <w:sz w:val="22"/>
          <w:szCs w:val="22"/>
        </w:rPr>
      </w:pPr>
      <w:del w:id="12" w:author="Sławińska Paulina" w:date="2024-10-30T13:13:00Z">
        <w:r w:rsidRPr="003D4539" w:rsidDel="008C011A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Nr postępowania: </w:delText>
        </w:r>
        <w:r w:rsidRPr="003D4539" w:rsidDel="008C011A">
          <w:rPr>
            <w:rFonts w:ascii="Arial" w:eastAsia="Arial" w:hAnsi="Arial" w:cs="Arial"/>
            <w:color w:val="auto"/>
            <w:sz w:val="22"/>
            <w:szCs w:val="22"/>
            <w:highlight w:val="yellow"/>
            <w:lang w:eastAsia="ar-SA"/>
          </w:rPr>
          <w:delText>………………………</w:delText>
        </w:r>
        <w:r w:rsidRPr="003D4539" w:rsidDel="008C011A">
          <w:rPr>
            <w:rFonts w:ascii="Arial" w:eastAsia="Arial" w:hAnsi="Arial" w:cs="Arial"/>
            <w:color w:val="auto"/>
            <w:sz w:val="22"/>
            <w:szCs w:val="22"/>
            <w:lang w:eastAsia="ar-SA"/>
          </w:rPr>
          <w:delText xml:space="preserve"> </w:delText>
        </w:r>
        <w:r w:rsidRPr="003D4539" w:rsidDel="008C011A">
          <w:rPr>
            <w:rFonts w:ascii="Arial" w:eastAsia="Arial" w:hAnsi="Arial" w:cs="Arial"/>
            <w:i/>
            <w:color w:val="auto"/>
            <w:sz w:val="22"/>
            <w:szCs w:val="22"/>
            <w:highlight w:val="green"/>
            <w:lang w:eastAsia="ar-SA"/>
          </w:rPr>
          <w:delText>(Nr nadany przez Platformę Zakupową: …/P)</w:delText>
        </w:r>
      </w:del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5EDA5DD" w14:textId="77777777" w:rsidR="008C011A" w:rsidRPr="008C011A" w:rsidRDefault="008C011A" w:rsidP="008C011A">
      <w:pPr>
        <w:rPr>
          <w:ins w:id="13" w:author="Sławińska Paulina" w:date="2024-10-30T13:13:00Z"/>
          <w:rFonts w:ascii="Arial" w:hAnsi="Arial" w:cs="Arial"/>
          <w:b/>
          <w:sz w:val="22"/>
          <w:szCs w:val="22"/>
        </w:rPr>
      </w:pPr>
      <w:bookmarkStart w:id="14" w:name="_Hlk181186720"/>
      <w:ins w:id="15" w:author="Sławińska Paulina" w:date="2024-10-30T13:13:00Z">
        <w:r w:rsidRPr="008C011A">
          <w:rPr>
            <w:rFonts w:ascii="Arial" w:hAnsi="Arial" w:cs="Arial"/>
            <w:b/>
            <w:sz w:val="22"/>
            <w:szCs w:val="22"/>
          </w:rPr>
          <w:t xml:space="preserve">Zakład Linii Kolejowych w Krakowie </w:t>
        </w:r>
      </w:ins>
    </w:p>
    <w:p w14:paraId="6900FF87" w14:textId="77777777" w:rsidR="008C011A" w:rsidRPr="008C011A" w:rsidRDefault="008C011A" w:rsidP="008C011A">
      <w:pPr>
        <w:rPr>
          <w:ins w:id="16" w:author="Sławińska Paulina" w:date="2024-10-30T13:13:00Z"/>
          <w:rFonts w:ascii="Arial" w:hAnsi="Arial" w:cs="Arial"/>
          <w:b/>
          <w:sz w:val="22"/>
          <w:szCs w:val="22"/>
        </w:rPr>
      </w:pPr>
      <w:ins w:id="17" w:author="Sławińska Paulina" w:date="2024-10-30T13:13:00Z">
        <w:r w:rsidRPr="008C011A">
          <w:rPr>
            <w:rFonts w:ascii="Arial" w:hAnsi="Arial" w:cs="Arial"/>
            <w:b/>
            <w:sz w:val="22"/>
            <w:szCs w:val="22"/>
          </w:rPr>
          <w:t>Pl. Matejki 12</w:t>
        </w:r>
      </w:ins>
    </w:p>
    <w:p w14:paraId="74ED54ED" w14:textId="6657BBA0" w:rsidR="00FB0E2E" w:rsidDel="008C011A" w:rsidRDefault="008C011A" w:rsidP="00162B24">
      <w:pPr>
        <w:jc w:val="center"/>
        <w:rPr>
          <w:del w:id="18" w:author="Sławińska Paulina" w:date="2024-10-30T13:13:00Z"/>
          <w:rFonts w:ascii="Arial" w:hAnsi="Arial" w:cs="Arial"/>
          <w:b/>
          <w:sz w:val="22"/>
          <w:szCs w:val="22"/>
        </w:rPr>
      </w:pPr>
      <w:ins w:id="19" w:author="Sławińska Paulina" w:date="2024-10-30T13:13:00Z">
        <w:r w:rsidRPr="008C011A">
          <w:rPr>
            <w:rFonts w:ascii="Arial" w:hAnsi="Arial" w:cs="Arial"/>
            <w:b/>
            <w:sz w:val="22"/>
            <w:szCs w:val="22"/>
          </w:rPr>
          <w:t xml:space="preserve">31-157 Kraków </w:t>
        </w:r>
      </w:ins>
      <w:bookmarkEnd w:id="14"/>
      <w:del w:id="20" w:author="Sławińska Paulina" w:date="2024-10-30T13:13:00Z">
        <w:r w:rsidR="00FB0E2E" w:rsidDel="008C011A">
          <w:rPr>
            <w:rFonts w:ascii="Arial" w:hAnsi="Arial" w:cs="Arial"/>
            <w:b/>
            <w:sz w:val="22"/>
            <w:szCs w:val="22"/>
          </w:rPr>
          <w:delText xml:space="preserve">……………………………………………………….. </w:delText>
        </w:r>
      </w:del>
    </w:p>
    <w:p w14:paraId="067AC71B" w14:textId="77777777" w:rsidR="008C011A" w:rsidRDefault="008C011A" w:rsidP="008C011A">
      <w:pPr>
        <w:rPr>
          <w:ins w:id="21" w:author="Sławińska Paulina" w:date="2024-10-30T13:13:00Z"/>
          <w:rFonts w:ascii="Arial" w:hAnsi="Arial" w:cs="Arial"/>
          <w:b/>
          <w:sz w:val="22"/>
          <w:szCs w:val="22"/>
        </w:rPr>
      </w:pPr>
    </w:p>
    <w:p w14:paraId="4FE01064" w14:textId="07626C9E" w:rsidR="00686BE4" w:rsidRPr="00686BE4" w:rsidDel="008C011A" w:rsidRDefault="00FB0E2E" w:rsidP="00686BE4">
      <w:pPr>
        <w:spacing w:after="960"/>
        <w:rPr>
          <w:del w:id="22" w:author="Sławińska Paulina" w:date="2024-10-30T13:13:00Z"/>
          <w:rFonts w:ascii="Arial" w:hAnsi="Arial" w:cs="Arial"/>
          <w:b/>
          <w:sz w:val="22"/>
          <w:szCs w:val="22"/>
        </w:rPr>
      </w:pPr>
      <w:del w:id="23" w:author="Sławińska Paulina" w:date="2024-10-30T13:13:00Z">
        <w:r w:rsidRPr="009564BD" w:rsidDel="008C011A">
          <w:rPr>
            <w:rFonts w:ascii="Arial" w:hAnsi="Arial" w:cs="Arial"/>
            <w:b/>
            <w:i/>
            <w:sz w:val="22"/>
            <w:szCs w:val="22"/>
            <w:highlight w:val="green"/>
          </w:rPr>
          <w:delText>(należy wpisać nazwę jednostki organizacyjnej prowadzącej postępowanie)</w:delText>
        </w:r>
      </w:del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465917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ins w:id="24" w:author="Sławińska Paulina" w:date="2024-10-30T13:13:00Z">
        <w:r w:rsidR="008C011A" w:rsidRPr="008C011A">
          <w:rPr>
            <w:rFonts w:ascii="Arial" w:hAnsi="Arial" w:cs="Arial"/>
            <w:sz w:val="22"/>
            <w:szCs w:val="22"/>
          </w:rPr>
          <w:t>„Koszenie traw i usuwanie zbędnej roślinności wraz z oczyszczaniem rowów odwadniających na terenach kolejowych, będących w utrzymaniu PKP Polskie Linie Kolejowe S.A., Zakładu Linii Kolejowych w Krakowie”</w:t>
        </w:r>
      </w:ins>
      <w:del w:id="25" w:author="Sławińska Paulina" w:date="2024-10-30T13:13:00Z">
        <w:r w:rsidRPr="00612017" w:rsidDel="008C011A">
          <w:rPr>
            <w:rFonts w:ascii="Arial" w:hAnsi="Arial" w:cs="Arial"/>
            <w:b/>
            <w:bCs/>
            <w:sz w:val="22"/>
            <w:szCs w:val="22"/>
          </w:rPr>
          <w:delText>„</w:delText>
        </w:r>
        <w:r w:rsidRPr="00612017" w:rsidDel="008C011A">
          <w:rPr>
            <w:rFonts w:ascii="Arial" w:hAnsi="Arial" w:cs="Arial"/>
            <w:b/>
            <w:bCs/>
            <w:sz w:val="22"/>
            <w:szCs w:val="22"/>
            <w:highlight w:val="yellow"/>
          </w:rPr>
          <w:delText>……………………………………………………</w:delText>
        </w:r>
        <w:r w:rsidRPr="00612017" w:rsidDel="008C011A">
          <w:rPr>
            <w:rFonts w:ascii="Arial" w:hAnsi="Arial" w:cs="Arial"/>
            <w:b/>
            <w:bCs/>
            <w:sz w:val="22"/>
            <w:szCs w:val="22"/>
          </w:rPr>
          <w:delText>”</w:delText>
        </w:r>
      </w:del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Del="008C011A" w:rsidRDefault="00CF5DA6" w:rsidP="007B63C3">
      <w:pPr>
        <w:autoSpaceDE w:val="0"/>
        <w:autoSpaceDN w:val="0"/>
        <w:adjustRightInd w:val="0"/>
        <w:spacing w:line="360" w:lineRule="auto"/>
        <w:rPr>
          <w:del w:id="26" w:author="Zimowski Jerzy" w:date="2024-10-09T20:46:00Z"/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D312259" w14:textId="77777777" w:rsidR="008C011A" w:rsidRDefault="008C011A" w:rsidP="002F5CF7">
      <w:pPr>
        <w:autoSpaceDE w:val="0"/>
        <w:autoSpaceDN w:val="0"/>
        <w:adjustRightInd w:val="0"/>
        <w:spacing w:line="360" w:lineRule="auto"/>
        <w:rPr>
          <w:ins w:id="27" w:author="Sławińska Paulina" w:date="2024-10-30T13:15:00Z"/>
          <w:rFonts w:ascii="Arial" w:hAnsi="Arial" w:cs="Arial"/>
          <w:sz w:val="22"/>
          <w:szCs w:val="22"/>
        </w:rPr>
      </w:pPr>
    </w:p>
    <w:p w14:paraId="18F7418F" w14:textId="3379AAF5" w:rsidR="00CF5DA6" w:rsidDel="007B63C3" w:rsidRDefault="00CF5DA6" w:rsidP="007B63C3">
      <w:pPr>
        <w:autoSpaceDE w:val="0"/>
        <w:autoSpaceDN w:val="0"/>
        <w:adjustRightInd w:val="0"/>
        <w:spacing w:line="360" w:lineRule="auto"/>
        <w:rPr>
          <w:del w:id="28" w:author="Zimowski Jerzy" w:date="2024-10-09T20:46:00Z"/>
          <w:rFonts w:ascii="Arial" w:hAnsi="Arial" w:cs="Arial"/>
          <w:i/>
          <w:sz w:val="22"/>
          <w:szCs w:val="22"/>
        </w:rPr>
      </w:pPr>
      <w:del w:id="29" w:author="Zimowski Jerzy" w:date="2024-10-09T20:46:00Z">
        <w:r w:rsidDel="007B63C3">
          <w:rPr>
            <w:rFonts w:ascii="Arial" w:hAnsi="Arial" w:cs="Arial"/>
            <w:i/>
            <w:sz w:val="22"/>
            <w:szCs w:val="22"/>
          </w:rPr>
          <w:delText>..................................................................</w:delText>
        </w:r>
      </w:del>
    </w:p>
    <w:p w14:paraId="609ABB5A" w14:textId="7777777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Del="005A03B5" w:rsidRDefault="00CF5DA6" w:rsidP="000A51EF">
      <w:pPr>
        <w:ind w:left="142" w:right="4534" w:hanging="284"/>
        <w:rPr>
          <w:del w:id="30" w:author="Zimowski Jerzy" w:date="2024-10-09T14:53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Del="005A03B5" w:rsidRDefault="00CF5DA6" w:rsidP="005A03B5">
      <w:pPr>
        <w:ind w:left="142" w:right="4534" w:hanging="284"/>
        <w:rPr>
          <w:del w:id="31" w:author="Zimowski Jerzy" w:date="2024-10-09T14:53:00Z"/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30D9B357" w:rsidR="006079A8" w:rsidRPr="00B35B55" w:rsidDel="008C011A" w:rsidRDefault="00B35B55" w:rsidP="002F5CF7">
      <w:pPr>
        <w:numPr>
          <w:ilvl w:val="0"/>
          <w:numId w:val="2"/>
        </w:numPr>
        <w:spacing w:line="360" w:lineRule="auto"/>
        <w:rPr>
          <w:del w:id="32" w:author="Sławińska Paulina" w:date="2024-10-30T13:13:00Z"/>
          <w:rFonts w:ascii="Arial" w:hAnsi="Arial" w:cs="Arial"/>
          <w:color w:val="auto"/>
          <w:sz w:val="22"/>
          <w:szCs w:val="22"/>
        </w:rPr>
      </w:pPr>
      <w:del w:id="33" w:author="Sławińska Paulina" w:date="2024-10-30T13:13:00Z">
        <w:r w:rsidDel="008C011A">
          <w:rPr>
            <w:rFonts w:ascii="Arial" w:hAnsi="Arial" w:cs="Arial"/>
            <w:color w:val="auto"/>
            <w:sz w:val="22"/>
            <w:szCs w:val="22"/>
          </w:rPr>
          <w:delText>Zamierzamy powierzyć do podwykonania następujące elementy zamówienia:</w:delText>
        </w:r>
        <w:r w:rsidR="008C5455" w:rsidDel="008C011A">
          <w:rPr>
            <w:rFonts w:ascii="Arial" w:hAnsi="Arial" w:cs="Arial"/>
            <w:color w:val="auto"/>
            <w:sz w:val="22"/>
            <w:szCs w:val="22"/>
          </w:rPr>
          <w:delText xml:space="preserve"> </w:delText>
        </w:r>
        <w:r w:rsidRPr="008C5455" w:rsidDel="008C011A">
          <w:rPr>
            <w:rFonts w:ascii="Arial" w:hAnsi="Arial" w:cs="Arial"/>
            <w:color w:val="auto"/>
            <w:sz w:val="22"/>
            <w:szCs w:val="22"/>
          </w:rPr>
          <w:lastRenderedPageBreak/>
          <w:delText>………………………………….</w:delText>
        </w:r>
        <w:r w:rsidR="008C5455" w:rsidDel="008C011A">
          <w:rPr>
            <w:rFonts w:ascii="Arial" w:hAnsi="Arial" w:cs="Arial"/>
            <w:color w:val="auto"/>
            <w:sz w:val="22"/>
            <w:szCs w:val="22"/>
          </w:rPr>
          <w:delText>*</w:delText>
        </w:r>
        <w:r w:rsidR="008C5455" w:rsidRPr="008C5455" w:rsidDel="008C011A">
          <w:rPr>
            <w:rFonts w:ascii="Arial" w:hAnsi="Arial" w:cs="Arial"/>
            <w:color w:val="auto"/>
            <w:sz w:val="22"/>
            <w:szCs w:val="22"/>
          </w:rPr>
          <w:delText xml:space="preserve"> </w:delText>
        </w:r>
        <w:r w:rsidRPr="00B35B55" w:rsidDel="008C011A">
          <w:rPr>
            <w:rFonts w:ascii="Arial" w:hAnsi="Arial" w:cs="Arial"/>
            <w:i/>
            <w:sz w:val="22"/>
            <w:szCs w:val="22"/>
            <w:highlight w:val="green"/>
          </w:rPr>
          <w:delText>(Zapis należy pozostawić jedynie w przypadku gdy Zamawiający dopuszcza podwykonawstwo</w:delText>
        </w:r>
        <w:r w:rsidRPr="00B35B55" w:rsidDel="008C011A">
          <w:rPr>
            <w:rFonts w:ascii="Arial" w:hAnsi="Arial" w:cs="Arial"/>
            <w:color w:val="auto"/>
            <w:sz w:val="22"/>
            <w:szCs w:val="22"/>
            <w:highlight w:val="green"/>
          </w:rPr>
          <w:delText>)</w:delText>
        </w:r>
      </w:del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34F2AAA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ins w:id="34" w:author="Sławińska Paulina" w:date="2024-10-30T13:15:00Z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del w:id="35" w:author="Sławińska Paulina" w:date="2024-10-30T13:13:00Z">
        <w:r w:rsidRPr="00B35B55" w:rsidDel="008C011A">
          <w:rPr>
            <w:rFonts w:ascii="Arial" w:hAnsi="Arial" w:cs="Arial"/>
            <w:sz w:val="22"/>
            <w:szCs w:val="22"/>
            <w:highlight w:val="yellow"/>
          </w:rPr>
          <w:delText>…</w:delText>
        </w:r>
        <w:r w:rsidR="00315874" w:rsidDel="008C011A">
          <w:rPr>
            <w:rFonts w:ascii="Arial" w:hAnsi="Arial" w:cs="Arial"/>
            <w:sz w:val="22"/>
            <w:szCs w:val="22"/>
          </w:rPr>
          <w:delText xml:space="preserve"> </w:delText>
        </w:r>
      </w:del>
      <w:ins w:id="36" w:author="Sławińska Paulina" w:date="2024-10-30T13:13:00Z">
        <w:r w:rsidR="008C011A">
          <w:rPr>
            <w:rFonts w:ascii="Arial" w:hAnsi="Arial" w:cs="Arial"/>
            <w:sz w:val="22"/>
            <w:szCs w:val="22"/>
          </w:rPr>
          <w:t xml:space="preserve">4 </w:t>
        </w:r>
      </w:ins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19C565E" w14:textId="133AC0E9" w:rsidR="008C011A" w:rsidRPr="008C011A" w:rsidRDefault="008C011A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rPrChange w:id="37" w:author="Sławińska Paulina" w:date="2024-10-30T13:15:00Z">
            <w:rPr/>
          </w:rPrChange>
        </w:rPr>
        <w:pPrChange w:id="38" w:author="Sławińska Paulina" w:date="2024-10-30T13:15:00Z">
          <w:pPr>
            <w:pStyle w:val="Tekstpodstawowy2"/>
            <w:numPr>
              <w:numId w:val="2"/>
            </w:numPr>
            <w:spacing w:line="360" w:lineRule="auto"/>
            <w:ind w:left="360" w:hanging="360"/>
            <w:jc w:val="left"/>
          </w:pPr>
        </w:pPrChange>
      </w:pPr>
      <w:ins w:id="39" w:author="Sławińska Paulina" w:date="2024-10-30T13:15:00Z">
        <w:r w:rsidRPr="00C55FF1">
          <w:rPr>
            <w:rFonts w:ascii="Arial" w:eastAsia="Lucida Sans Unicode" w:hAnsi="Arial" w:cs="Arial"/>
            <w:color w:val="000000"/>
            <w:sz w:val="22"/>
            <w:lang w:eastAsia="pl-PL"/>
          </w:rPr>
          <w:t>Wykonawca oświadcza, że jest / nie jest czynnym podatnikiem podatku od towarów i usług VAT, uprawnionym do wystawiania faktur. *</w:t>
        </w:r>
      </w:ins>
    </w:p>
    <w:p w14:paraId="54B6E95E" w14:textId="6A1EEAB2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8C011A">
        <w:rPr>
          <w:rFonts w:ascii="Arial" w:hAnsi="Arial" w:cs="Arial"/>
          <w:color w:val="auto"/>
          <w:sz w:val="22"/>
          <w:szCs w:val="22"/>
          <w:rPrChange w:id="40" w:author="Sławińska Paulina" w:date="2024-10-30T13:13:00Z">
            <w:rPr>
              <w:rFonts w:ascii="Arial" w:hAnsi="Arial" w:cs="Arial"/>
              <w:color w:val="auto"/>
              <w:sz w:val="22"/>
              <w:szCs w:val="22"/>
              <w:highlight w:val="cyan"/>
            </w:rPr>
          </w:rPrChange>
        </w:rPr>
        <w:t>roz</w:t>
      </w:r>
      <w:ins w:id="41" w:author="Sławińska Paulina" w:date="2024-10-30T13:13:00Z">
        <w:r w:rsidR="008C011A" w:rsidRPr="008C011A">
          <w:rPr>
            <w:rFonts w:ascii="Arial" w:hAnsi="Arial" w:cs="Arial"/>
            <w:color w:val="auto"/>
            <w:sz w:val="22"/>
            <w:szCs w:val="22"/>
            <w:rPrChange w:id="42" w:author="Sławińska Paulina" w:date="2024-10-30T13:13:00Z">
              <w:rPr>
                <w:rFonts w:ascii="Arial" w:hAnsi="Arial" w:cs="Arial"/>
                <w:color w:val="auto"/>
                <w:sz w:val="22"/>
                <w:szCs w:val="22"/>
                <w:highlight w:val="cyan"/>
              </w:rPr>
            </w:rPrChange>
          </w:rPr>
          <w:t>dz</w:t>
        </w:r>
      </w:ins>
      <w:r w:rsidR="00E673CB" w:rsidRPr="008C011A">
        <w:rPr>
          <w:rFonts w:ascii="Arial" w:hAnsi="Arial" w:cs="Arial"/>
          <w:color w:val="auto"/>
          <w:sz w:val="22"/>
          <w:szCs w:val="22"/>
          <w:rPrChange w:id="43" w:author="Sławińska Paulina" w:date="2024-10-30T13:13:00Z">
            <w:rPr>
              <w:rFonts w:ascii="Arial" w:hAnsi="Arial" w:cs="Arial"/>
              <w:color w:val="auto"/>
              <w:sz w:val="22"/>
              <w:szCs w:val="22"/>
              <w:highlight w:val="cyan"/>
            </w:rPr>
          </w:rPrChange>
        </w:rPr>
        <w:t>. X</w:t>
      </w:r>
      <w:r w:rsidR="00460C8E" w:rsidRPr="008C011A">
        <w:rPr>
          <w:rFonts w:ascii="Arial" w:hAnsi="Arial" w:cs="Arial"/>
          <w:color w:val="auto"/>
          <w:sz w:val="22"/>
          <w:szCs w:val="22"/>
          <w:rPrChange w:id="44" w:author="Sławińska Paulina" w:date="2024-10-30T13:13:00Z">
            <w:rPr>
              <w:rFonts w:ascii="Arial" w:hAnsi="Arial" w:cs="Arial"/>
              <w:color w:val="auto"/>
              <w:sz w:val="22"/>
              <w:szCs w:val="22"/>
              <w:highlight w:val="cyan"/>
            </w:rPr>
          </w:rPrChange>
        </w:rPr>
        <w:t>VIII</w:t>
      </w:r>
      <w:r w:rsidR="00F275C0" w:rsidRPr="008C011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8C011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C011A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8C011A">
        <w:rPr>
          <w:rFonts w:ascii="Arial" w:hAnsi="Arial" w:cs="Arial"/>
          <w:color w:val="auto"/>
          <w:sz w:val="22"/>
          <w:szCs w:val="22"/>
          <w:rPrChange w:id="45" w:author="Sławińska Paulina" w:date="2024-10-30T13:13:00Z">
            <w:rPr>
              <w:rFonts w:ascii="Arial" w:hAnsi="Arial" w:cs="Arial"/>
              <w:color w:val="auto"/>
              <w:sz w:val="22"/>
              <w:szCs w:val="22"/>
              <w:highlight w:val="cyan"/>
            </w:rPr>
          </w:rPrChange>
        </w:rPr>
        <w:t>roz</w:t>
      </w:r>
      <w:ins w:id="46" w:author="Sławińska Paulina" w:date="2024-10-30T13:13:00Z">
        <w:r w:rsidR="008C011A" w:rsidRPr="008C011A">
          <w:rPr>
            <w:rFonts w:ascii="Arial" w:hAnsi="Arial" w:cs="Arial"/>
            <w:color w:val="auto"/>
            <w:sz w:val="22"/>
            <w:szCs w:val="22"/>
            <w:rPrChange w:id="47" w:author="Sławińska Paulina" w:date="2024-10-30T13:13:00Z">
              <w:rPr>
                <w:rFonts w:ascii="Arial" w:hAnsi="Arial" w:cs="Arial"/>
                <w:color w:val="auto"/>
                <w:sz w:val="22"/>
                <w:szCs w:val="22"/>
                <w:highlight w:val="cyan"/>
              </w:rPr>
            </w:rPrChange>
          </w:rPr>
          <w:t>dz</w:t>
        </w:r>
      </w:ins>
      <w:r w:rsidR="005E798C" w:rsidRPr="008C011A">
        <w:rPr>
          <w:rFonts w:ascii="Arial" w:hAnsi="Arial" w:cs="Arial"/>
          <w:color w:val="auto"/>
          <w:sz w:val="22"/>
          <w:szCs w:val="22"/>
          <w:rPrChange w:id="48" w:author="Sławińska Paulina" w:date="2024-10-30T13:13:00Z">
            <w:rPr>
              <w:rFonts w:ascii="Arial" w:hAnsi="Arial" w:cs="Arial"/>
              <w:color w:val="auto"/>
              <w:sz w:val="22"/>
              <w:szCs w:val="22"/>
              <w:highlight w:val="cyan"/>
            </w:rPr>
          </w:rPrChange>
        </w:rPr>
        <w:t>.</w:t>
      </w:r>
      <w:r w:rsidR="00460C8E" w:rsidRPr="008C011A">
        <w:rPr>
          <w:rFonts w:ascii="Arial" w:hAnsi="Arial" w:cs="Arial"/>
          <w:color w:val="auto"/>
          <w:sz w:val="22"/>
          <w:szCs w:val="22"/>
          <w:rPrChange w:id="49" w:author="Sławińska Paulina" w:date="2024-10-30T13:13:00Z">
            <w:rPr>
              <w:rFonts w:ascii="Arial" w:hAnsi="Arial" w:cs="Arial"/>
              <w:color w:val="auto"/>
              <w:sz w:val="22"/>
              <w:szCs w:val="22"/>
              <w:highlight w:val="cyan"/>
            </w:rPr>
          </w:rPrChange>
        </w:rPr>
        <w:t xml:space="preserve"> XVIII</w:t>
      </w:r>
      <w:r w:rsidR="00E673CB" w:rsidRPr="008C011A">
        <w:rPr>
          <w:rFonts w:ascii="Arial" w:hAnsi="Arial" w:cs="Arial"/>
          <w:color w:val="auto"/>
          <w:sz w:val="22"/>
          <w:szCs w:val="22"/>
          <w:rPrChange w:id="50" w:author="Sławińska Paulina" w:date="2024-10-30T13:13:00Z">
            <w:rPr>
              <w:rFonts w:ascii="Arial" w:hAnsi="Arial" w:cs="Arial"/>
              <w:color w:val="auto"/>
              <w:sz w:val="22"/>
              <w:szCs w:val="22"/>
              <w:highlight w:val="cyan"/>
            </w:rPr>
          </w:rPrChange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6281B313" w:rsidR="008B3715" w:rsidRPr="008B3715" w:rsidDel="008C011A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del w:id="51" w:author="Sławińska Paulina" w:date="2024-10-30T13:14:00Z"/>
          <w:rFonts w:ascii="Arial" w:hAnsi="Arial" w:cs="Arial"/>
          <w:sz w:val="22"/>
          <w:szCs w:val="22"/>
        </w:rPr>
      </w:pPr>
      <w:del w:id="52" w:author="Sławińska Paulina" w:date="2024-10-30T13:14:00Z">
        <w:r w:rsidDel="008C011A">
          <w:rPr>
            <w:rFonts w:ascii="Arial" w:hAnsi="Arial" w:cs="Arial"/>
            <w:color w:val="auto"/>
            <w:sz w:val="22"/>
            <w:szCs w:val="22"/>
          </w:rPr>
          <w:delText>Wdrożyłem/-liśmy odpowiednie środki techniczne i organizacje, gwarantujące, że przetwarzanie danych osobowych które zostaną mi/nam powierzone na potrzeby realizacji Zamówienia, będzie spełniać wymogi RODO oraz ochroniło prawa osób, których te dane dotyczą.*</w:delText>
        </w:r>
        <w:r w:rsidRPr="00A50475" w:rsidDel="008C011A">
          <w:rPr>
            <w:rFonts w:ascii="Calibri" w:eastAsia="Calibri" w:hAnsi="Calibri" w:cs="Times New Roman"/>
            <w:color w:val="auto"/>
            <w:sz w:val="22"/>
            <w:szCs w:val="22"/>
            <w:lang w:eastAsia="en-US"/>
          </w:rPr>
          <w:delText xml:space="preserve"> </w:delText>
        </w:r>
        <w:r w:rsidRPr="00A50475" w:rsidDel="008C011A">
          <w:rPr>
            <w:rFonts w:ascii="Arial" w:eastAsia="Times New Roman" w:hAnsi="Arial" w:cs="Arial"/>
            <w:i/>
            <w:color w:val="auto"/>
            <w:sz w:val="22"/>
            <w:szCs w:val="22"/>
            <w:highlight w:val="green"/>
          </w:rPr>
          <w:delText>(Zapis należy stosować w przypadku, gdy w ramach danego zamówienia zawierana będzie umowa powierzenia przetwarzania danych osobowych)</w:delText>
        </w:r>
      </w:del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0BDBDAD6" w14:textId="77777777" w:rsidR="008C011A" w:rsidRDefault="00674A32" w:rsidP="008C011A">
      <w:pPr>
        <w:pStyle w:val="Akapitzlist"/>
        <w:numPr>
          <w:ilvl w:val="0"/>
          <w:numId w:val="2"/>
        </w:numPr>
        <w:spacing w:line="360" w:lineRule="auto"/>
        <w:rPr>
          <w:ins w:id="53" w:author="Sławińska Paulina" w:date="2024-10-30T13:16:00Z"/>
          <w:rFonts w:ascii="Arial" w:eastAsia="Lucida Sans Unicode" w:hAnsi="Arial" w:cs="Arial"/>
          <w:sz w:val="22"/>
          <w:lang w:eastAsia="pl-PL"/>
        </w:rPr>
      </w:pPr>
      <w:ins w:id="54" w:author="Zimowski Jerzy" w:date="2024-10-09T14:41:00Z">
        <w:r w:rsidRPr="008C011A">
          <w:rPr>
            <w:rFonts w:ascii="Arial" w:eastAsia="Lucida Sans Unicode" w:hAnsi="Arial" w:cs="Arial"/>
            <w:sz w:val="22"/>
            <w:lang w:eastAsia="pl-PL"/>
            <w:rPrChange w:id="55" w:author="Sławińska Paulina" w:date="2024-10-30T13:15:00Z">
              <w:rPr>
                <w:rFonts w:ascii="Arial" w:eastAsia="Lucida Sans Unicode" w:hAnsi="Arial" w:cs="Arial"/>
                <w:sz w:val="22"/>
                <w:u w:val="single"/>
                <w:lang w:eastAsia="pl-PL"/>
              </w:rPr>
            </w:rPrChange>
          </w:rPr>
  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  </w:r>
      </w:ins>
      <w:ins w:id="56" w:author="Sławińska Paulina" w:date="2024-10-30T13:16:00Z">
        <w:r w:rsidR="008C011A">
          <w:rPr>
            <w:rFonts w:ascii="Arial" w:eastAsia="Lucida Sans Unicode" w:hAnsi="Arial" w:cs="Arial"/>
            <w:sz w:val="22"/>
            <w:lang w:eastAsia="pl-PL"/>
          </w:rPr>
          <w:t>.</w:t>
        </w:r>
      </w:ins>
    </w:p>
    <w:p w14:paraId="47F55274" w14:textId="1B28EB69" w:rsidR="000A51EF" w:rsidRPr="008C011A" w:rsidRDefault="00421465">
      <w:pPr>
        <w:pStyle w:val="Akapitzlist"/>
        <w:spacing w:line="360" w:lineRule="auto"/>
        <w:ind w:left="360"/>
        <w:rPr>
          <w:ins w:id="57" w:author="Zimowski Jerzy" w:date="2024-10-09T20:59:00Z"/>
          <w:rFonts w:ascii="Arial" w:eastAsia="Lucida Sans Unicode" w:hAnsi="Arial" w:cs="Arial"/>
          <w:sz w:val="28"/>
          <w:szCs w:val="28"/>
          <w:vertAlign w:val="superscript"/>
          <w:lang w:eastAsia="pl-PL"/>
          <w:rPrChange w:id="58" w:author="Sławińska Paulina" w:date="2024-10-30T13:16:00Z">
            <w:rPr>
              <w:ins w:id="59" w:author="Zimowski Jerzy" w:date="2024-10-09T20:59:00Z"/>
              <w:rFonts w:ascii="Arial" w:eastAsia="Lucida Sans Unicode" w:hAnsi="Arial" w:cs="Arial"/>
              <w:sz w:val="22"/>
              <w:u w:val="single"/>
              <w:lang w:eastAsia="pl-PL"/>
            </w:rPr>
          </w:rPrChange>
        </w:rPr>
        <w:pPrChange w:id="60" w:author="Sławińska Paulina" w:date="2024-10-30T13:16:00Z">
          <w:pPr>
            <w:pStyle w:val="Akapitzlist"/>
            <w:numPr>
              <w:numId w:val="2"/>
            </w:numPr>
            <w:spacing w:line="360" w:lineRule="auto"/>
            <w:ind w:left="360" w:hanging="360"/>
            <w:jc w:val="both"/>
          </w:pPr>
        </w:pPrChange>
      </w:pPr>
      <w:ins w:id="61" w:author="Zimowski Jerzy" w:date="2024-10-09T14:42:00Z">
        <w:del w:id="62" w:author="Sławińska Paulina" w:date="2024-10-30T13:16:00Z">
          <w:r w:rsidRPr="008C011A" w:rsidDel="008C011A">
            <w:rPr>
              <w:rFonts w:ascii="Arial" w:eastAsia="Lucida Sans Unicode" w:hAnsi="Arial" w:cs="Arial"/>
              <w:sz w:val="28"/>
              <w:szCs w:val="28"/>
              <w:vertAlign w:val="superscript"/>
              <w:lang w:eastAsia="pl-PL"/>
              <w:rPrChange w:id="63" w:author="Sławińska Paulina" w:date="2024-10-30T13:16:00Z">
                <w:rPr>
                  <w:rFonts w:ascii="Arial" w:eastAsia="Lucida Sans Unicode" w:hAnsi="Arial" w:cs="Arial"/>
                  <w:sz w:val="22"/>
                  <w:u w:val="single"/>
                  <w:lang w:eastAsia="pl-PL"/>
                </w:rPr>
              </w:rPrChange>
            </w:rPr>
            <w:delText xml:space="preserve">, </w:delText>
          </w:r>
        </w:del>
      </w:ins>
      <w:ins w:id="64" w:author="Zimowski Jerzy" w:date="2024-10-09T14:41:00Z">
        <w:r w:rsidR="00674A32" w:rsidRPr="008C011A">
          <w:rPr>
            <w:rFonts w:ascii="Arial" w:hAnsi="Arial" w:cs="Arial"/>
            <w:sz w:val="28"/>
            <w:szCs w:val="28"/>
            <w:vertAlign w:val="superscript"/>
            <w:rPrChange w:id="65" w:author="Sławińska Paulina" w:date="2024-10-30T13:16:00Z">
              <w:rPr>
                <w:rFonts w:ascii="Arial" w:hAnsi="Arial" w:cs="Arial"/>
                <w:sz w:val="22"/>
                <w:u w:val="single"/>
              </w:rPr>
            </w:rPrChange>
          </w:rPr>
          <w:t>*niepotrzebne skreślić</w:t>
        </w:r>
      </w:ins>
      <w:ins w:id="66" w:author="Zimowski Jerzy" w:date="2024-10-09T14:42:00Z">
        <w:del w:id="67" w:author="Sławińska Paulina" w:date="2024-10-30T13:16:00Z">
          <w:r w:rsidRPr="008C011A" w:rsidDel="008C011A">
            <w:rPr>
              <w:rFonts w:ascii="Arial" w:hAnsi="Arial" w:cs="Arial"/>
              <w:sz w:val="28"/>
              <w:szCs w:val="28"/>
              <w:vertAlign w:val="superscript"/>
              <w:rPrChange w:id="68" w:author="Sławińska Paulina" w:date="2024-10-30T13:16:00Z">
                <w:rPr>
                  <w:rFonts w:ascii="Arial" w:hAnsi="Arial" w:cs="Arial"/>
                  <w:sz w:val="22"/>
                  <w:u w:val="single"/>
                </w:rPr>
              </w:rPrChange>
            </w:rPr>
            <w:delText>.</w:delText>
          </w:r>
        </w:del>
      </w:ins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ins w:id="69" w:author="Zimowski Jerzy" w:date="2024-10-09T14:42:00Z"/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Default="00421465" w:rsidP="003531C4">
      <w:pPr>
        <w:pStyle w:val="Akapitzlist"/>
        <w:spacing w:line="360" w:lineRule="auto"/>
        <w:ind w:left="360"/>
        <w:jc w:val="both"/>
        <w:rPr>
          <w:ins w:id="70" w:author="Sławińska Paulina" w:date="2024-10-30T13:15:00Z"/>
          <w:rFonts w:ascii="Arial" w:eastAsia="Lucida Sans Unicode" w:hAnsi="Arial" w:cs="Arial"/>
          <w:b/>
          <w:bCs/>
          <w:sz w:val="22"/>
          <w:u w:val="single"/>
          <w:lang w:eastAsia="pl-PL"/>
        </w:rPr>
      </w:pPr>
      <w:ins w:id="71" w:author="Zimowski Jerzy" w:date="2024-10-09T14:42:00Z">
        <w:r w:rsidRPr="0023401A">
          <w:rPr>
            <w:rFonts w:ascii="Arial" w:eastAsia="Lucida Sans Unicode" w:hAnsi="Arial" w:cs="Arial"/>
            <w:b/>
            <w:bCs/>
            <w:sz w:val="22"/>
            <w:u w:val="single"/>
            <w:lang w:eastAsia="pl-PL"/>
          </w:rPr>
  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  </w:r>
      </w:ins>
      <w:ins w:id="72" w:author="Zimowski Jerzy" w:date="2024-10-09T21:00:00Z">
        <w:r w:rsidR="00BE31EC" w:rsidRPr="0023401A">
          <w:rPr>
            <w:rFonts w:ascii="Arial" w:eastAsia="Lucida Sans Unicode" w:hAnsi="Arial" w:cs="Arial"/>
            <w:b/>
            <w:bCs/>
            <w:sz w:val="22"/>
            <w:u w:val="single"/>
            <w:lang w:eastAsia="pl-PL"/>
          </w:rPr>
          <w:t>10</w:t>
        </w:r>
      </w:ins>
      <w:ins w:id="73" w:author="Zimowski Jerzy" w:date="2024-10-09T14:42:00Z">
        <w:r w:rsidRPr="0023401A">
          <w:rPr>
            <w:rFonts w:ascii="Arial" w:eastAsia="Lucida Sans Unicode" w:hAnsi="Arial" w:cs="Arial"/>
            <w:b/>
            <w:bCs/>
            <w:sz w:val="22"/>
            <w:u w:val="single"/>
            <w:lang w:eastAsia="pl-PL"/>
          </w:rPr>
          <w:t xml:space="preserve"> – można go usunąć).</w:t>
        </w:r>
      </w:ins>
    </w:p>
    <w:p w14:paraId="1311F6B7" w14:textId="77777777" w:rsidR="008C011A" w:rsidRPr="0023401A" w:rsidRDefault="008C011A" w:rsidP="003531C4">
      <w:pPr>
        <w:pStyle w:val="Akapitzlist"/>
        <w:spacing w:line="360" w:lineRule="auto"/>
        <w:ind w:left="360"/>
        <w:jc w:val="both"/>
        <w:rPr>
          <w:ins w:id="74" w:author="Zimowski Jerzy" w:date="2024-10-09T14:41:00Z"/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ins w:id="75" w:author="Sławińska Paulina" w:date="2024-10-30T13:14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2B96F97" w14:textId="77777777" w:rsidR="008C011A" w:rsidRDefault="008C011A" w:rsidP="001505E3">
      <w:pPr>
        <w:ind w:left="5387" w:firstLine="567"/>
        <w:jc w:val="center"/>
        <w:rPr>
          <w:ins w:id="76" w:author="Sławińska Paulina" w:date="2024-10-30T13:14:00Z"/>
          <w:rFonts w:ascii="Arial" w:hAnsi="Arial" w:cs="Arial"/>
          <w:i/>
          <w:sz w:val="16"/>
          <w:szCs w:val="16"/>
        </w:rPr>
      </w:pPr>
    </w:p>
    <w:p w14:paraId="32A89ECC" w14:textId="77777777" w:rsidR="008C011A" w:rsidRDefault="008C011A" w:rsidP="001505E3">
      <w:pPr>
        <w:ind w:left="5387" w:firstLine="567"/>
        <w:jc w:val="center"/>
        <w:rPr>
          <w:ins w:id="77" w:author="Sławińska Paulina" w:date="2024-10-30T13:14:00Z"/>
          <w:rFonts w:ascii="Arial" w:hAnsi="Arial" w:cs="Arial"/>
          <w:i/>
          <w:sz w:val="16"/>
          <w:szCs w:val="16"/>
        </w:rPr>
      </w:pPr>
    </w:p>
    <w:p w14:paraId="0EDE18EF" w14:textId="77777777" w:rsidR="008C011A" w:rsidRDefault="008C011A" w:rsidP="001505E3">
      <w:pPr>
        <w:ind w:left="5387" w:firstLine="567"/>
        <w:jc w:val="center"/>
        <w:rPr>
          <w:ins w:id="78" w:author="Sławińska Paulina" w:date="2024-10-30T13:14:00Z"/>
          <w:rFonts w:ascii="Arial" w:hAnsi="Arial" w:cs="Arial"/>
          <w:i/>
          <w:sz w:val="16"/>
          <w:szCs w:val="16"/>
        </w:rPr>
      </w:pPr>
    </w:p>
    <w:p w14:paraId="3AA846B1" w14:textId="77777777" w:rsidR="008C011A" w:rsidRDefault="008C011A" w:rsidP="001505E3">
      <w:pPr>
        <w:ind w:left="5387" w:firstLine="567"/>
        <w:jc w:val="center"/>
        <w:rPr>
          <w:ins w:id="79" w:author="Sławińska Paulina" w:date="2024-10-30T13:14:00Z"/>
          <w:rFonts w:ascii="Arial" w:hAnsi="Arial" w:cs="Arial"/>
          <w:i/>
          <w:sz w:val="16"/>
          <w:szCs w:val="16"/>
        </w:rPr>
      </w:pPr>
    </w:p>
    <w:p w14:paraId="0ACCE458" w14:textId="77777777" w:rsidR="008C011A" w:rsidRDefault="008C011A" w:rsidP="001505E3">
      <w:pPr>
        <w:ind w:left="5387" w:firstLine="567"/>
        <w:jc w:val="center"/>
        <w:rPr>
          <w:ins w:id="80" w:author="Sławińska Paulina" w:date="2024-10-30T13:14:00Z"/>
          <w:rFonts w:ascii="Arial" w:hAnsi="Arial" w:cs="Arial"/>
          <w:i/>
          <w:sz w:val="16"/>
          <w:szCs w:val="16"/>
        </w:rPr>
      </w:pPr>
    </w:p>
    <w:p w14:paraId="6AA253F3" w14:textId="77777777" w:rsidR="008C011A" w:rsidRDefault="008C011A" w:rsidP="001505E3">
      <w:pPr>
        <w:ind w:left="5387" w:firstLine="567"/>
        <w:jc w:val="center"/>
        <w:rPr>
          <w:ins w:id="81" w:author="Sławińska Paulina" w:date="2024-10-30T13:14:00Z"/>
          <w:rFonts w:ascii="Arial" w:hAnsi="Arial" w:cs="Arial"/>
          <w:i/>
          <w:sz w:val="16"/>
          <w:szCs w:val="16"/>
        </w:rPr>
      </w:pPr>
    </w:p>
    <w:p w14:paraId="76DD53F2" w14:textId="77777777" w:rsidR="008C011A" w:rsidRDefault="008C011A" w:rsidP="001505E3">
      <w:pPr>
        <w:ind w:left="5387" w:firstLine="567"/>
        <w:jc w:val="center"/>
        <w:rPr>
          <w:ins w:id="82" w:author="Sławińska Paulina" w:date="2024-10-30T13:14:00Z"/>
          <w:rFonts w:ascii="Arial" w:hAnsi="Arial" w:cs="Arial"/>
          <w:i/>
          <w:sz w:val="16"/>
          <w:szCs w:val="16"/>
        </w:rPr>
      </w:pPr>
    </w:p>
    <w:p w14:paraId="34A4D2BB" w14:textId="77777777" w:rsidR="008C011A" w:rsidRDefault="008C011A" w:rsidP="001505E3">
      <w:pPr>
        <w:ind w:left="5387" w:firstLine="567"/>
        <w:jc w:val="center"/>
        <w:rPr>
          <w:ins w:id="83" w:author="Sławińska Paulina" w:date="2024-10-30T13:14:00Z"/>
          <w:rFonts w:ascii="Arial" w:hAnsi="Arial" w:cs="Arial"/>
          <w:i/>
          <w:sz w:val="16"/>
          <w:szCs w:val="16"/>
        </w:rPr>
      </w:pPr>
    </w:p>
    <w:p w14:paraId="736D93EF" w14:textId="77777777" w:rsidR="008C011A" w:rsidRDefault="008C011A">
      <w:pPr>
        <w:ind w:left="5387" w:firstLine="567"/>
        <w:rPr>
          <w:ins w:id="84" w:author="Sławińska Paulina" w:date="2024-10-30T13:14:00Z"/>
          <w:rFonts w:ascii="Arial" w:hAnsi="Arial" w:cs="Arial"/>
          <w:i/>
          <w:sz w:val="16"/>
          <w:szCs w:val="16"/>
        </w:rPr>
        <w:pPrChange w:id="85" w:author="Sławińska Paulina" w:date="2024-10-30T13:15:00Z">
          <w:pPr>
            <w:ind w:left="5387" w:firstLine="567"/>
            <w:jc w:val="center"/>
          </w:pPr>
        </w:pPrChange>
      </w:pPr>
    </w:p>
    <w:p w14:paraId="2DA66FA7" w14:textId="77777777" w:rsidR="008C011A" w:rsidRDefault="008C011A">
      <w:pPr>
        <w:rPr>
          <w:ins w:id="86" w:author="Sławińska Paulina" w:date="2024-10-30T13:14:00Z"/>
          <w:rFonts w:ascii="Arial" w:hAnsi="Arial" w:cs="Arial"/>
          <w:i/>
          <w:sz w:val="16"/>
          <w:szCs w:val="16"/>
        </w:rPr>
        <w:pPrChange w:id="87" w:author="Sławińska Paulina" w:date="2024-10-30T13:16:00Z">
          <w:pPr>
            <w:ind w:left="5387" w:firstLine="567"/>
            <w:jc w:val="center"/>
          </w:pPr>
        </w:pPrChange>
      </w:pPr>
    </w:p>
    <w:p w14:paraId="5ACF24EE" w14:textId="77777777" w:rsidR="008C011A" w:rsidRPr="00BD0F1D" w:rsidRDefault="008C011A">
      <w:pPr>
        <w:rPr>
          <w:rFonts w:ascii="Arial" w:hAnsi="Arial" w:cs="Arial"/>
          <w:i/>
          <w:sz w:val="16"/>
          <w:szCs w:val="16"/>
        </w:rPr>
        <w:pPrChange w:id="88" w:author="Sławińska Paulina" w:date="2024-10-30T13:15:00Z">
          <w:pPr>
            <w:ind w:left="5387" w:firstLine="567"/>
            <w:jc w:val="center"/>
          </w:pPr>
        </w:pPrChange>
      </w:pPr>
    </w:p>
    <w:sectPr w:rsidR="008C011A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613AE4FB" w:rsidR="00E801D6" w:rsidDel="008C011A" w:rsidRDefault="00E70629" w:rsidP="00E801D6">
    <w:pPr>
      <w:pStyle w:val="Stopka"/>
      <w:rPr>
        <w:del w:id="90" w:author="Sławińska Paulina" w:date="2024-10-30T13:14:00Z"/>
      </w:rPr>
    </w:pPr>
    <w:del w:id="91" w:author="Sławińska Paulina" w:date="2024-10-30T13:14:00Z">
      <w:r w:rsidDel="008C011A">
        <w:rPr>
          <w:rFonts w:ascii="Arial" w:hAnsi="Arial" w:cs="Arial"/>
          <w:i/>
          <w:sz w:val="20"/>
          <w:szCs w:val="20"/>
        </w:rPr>
        <w:delText>Oświadczenie o akceptacji SWZ i zapisów umowy – Regulamin 3</w:delText>
      </w:r>
      <w:r w:rsidR="00E801D6" w:rsidDel="008C011A">
        <w:rPr>
          <w:rFonts w:ascii="Arial" w:hAnsi="Arial" w:cs="Arial"/>
          <w:i/>
          <w:sz w:val="20"/>
          <w:szCs w:val="20"/>
        </w:rPr>
        <w:delText>.</w:delText>
      </w:r>
    </w:del>
    <w:ins w:id="92" w:author="Zimowski Jerzy" w:date="2024-10-09T14:56:00Z">
      <w:del w:id="93" w:author="Sławińska Paulina" w:date="2024-10-30T13:14:00Z">
        <w:r w:rsidR="009A5F80" w:rsidDel="008C011A">
          <w:rPr>
            <w:rFonts w:ascii="Arial" w:hAnsi="Arial" w:cs="Arial"/>
            <w:i/>
            <w:sz w:val="20"/>
            <w:szCs w:val="20"/>
          </w:rPr>
          <w:delText>2</w:delText>
        </w:r>
      </w:del>
    </w:ins>
    <w:del w:id="94" w:author="Sławińska Paulina" w:date="2024-10-30T13:14:00Z">
      <w:r w:rsidR="008B3715" w:rsidDel="008C011A">
        <w:rPr>
          <w:rFonts w:ascii="Arial" w:hAnsi="Arial" w:cs="Arial"/>
          <w:i/>
          <w:sz w:val="20"/>
          <w:szCs w:val="20"/>
        </w:rPr>
        <w:delText>1</w:delText>
      </w:r>
    </w:del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42258DBE" w:rsidR="00CF5DA6" w:rsidRPr="00440B3B" w:rsidDel="009B16A4" w:rsidRDefault="00CF5DA6" w:rsidP="00FB0E2E">
    <w:pPr>
      <w:pBdr>
        <w:bottom w:val="single" w:sz="12" w:space="0" w:color="auto"/>
      </w:pBdr>
      <w:rPr>
        <w:del w:id="89" w:author="Zimowski Jerzy" w:date="2024-10-09T14:59:00Z"/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imowski Jerzy">
    <w15:presenceInfo w15:providerId="AD" w15:userId="S::PLK076997@office.plk-sa.pl::811b982f-faf9-42c7-a9af-4ef96b57e061"/>
  </w15:person>
  <w15:person w15:author="Sławińska Paulina">
    <w15:presenceInfo w15:providerId="AD" w15:userId="S::PLK058277@office.plk-sa.pl::2ce9fddf-cf76-45eb-8d80-07e516ae6b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A3E1D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011A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Sławińska Paulina</cp:lastModifiedBy>
  <cp:revision>19</cp:revision>
  <cp:lastPrinted>2024-10-30T12:16:00Z</cp:lastPrinted>
  <dcterms:created xsi:type="dcterms:W3CDTF">2021-01-07T09:37:00Z</dcterms:created>
  <dcterms:modified xsi:type="dcterms:W3CDTF">2024-10-30T12:18:00Z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