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07835611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40EF632" w14:textId="77777777" w:rsidR="001C50C1" w:rsidRDefault="001C50C1" w:rsidP="001C50C1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2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0D07BA6D" w14:textId="77777777" w:rsidR="001C50C1" w:rsidRDefault="001C50C1" w:rsidP="001C50C1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C87AE67" w14:textId="77777777" w:rsidR="001C50C1" w:rsidRPr="00A62D06" w:rsidRDefault="001C50C1" w:rsidP="001C50C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086F01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_______________</w:t>
      </w:r>
    </w:p>
    <w:p w14:paraId="7C3A9834" w14:textId="77777777" w:rsidR="001C50C1" w:rsidRPr="00A51DCF" w:rsidRDefault="001C50C1" w:rsidP="001C50C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086F01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__________________</w:t>
      </w:r>
    </w:p>
    <w:p w14:paraId="6EEE0D95" w14:textId="77777777" w:rsidR="001C50C1" w:rsidRDefault="001C50C1" w:rsidP="001C50C1">
      <w:pPr>
        <w:rPr>
          <w:rFonts w:ascii="Arial" w:hAnsi="Arial" w:cs="Arial"/>
          <w:b/>
          <w:bCs/>
          <w:sz w:val="22"/>
          <w:szCs w:val="22"/>
        </w:rPr>
      </w:pPr>
    </w:p>
    <w:p w14:paraId="3D8BEF5C" w14:textId="77777777" w:rsidR="001C50C1" w:rsidRPr="004771C3" w:rsidRDefault="001C50C1" w:rsidP="001C50C1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C6A7B5B" w14:textId="77777777" w:rsidR="001C50C1" w:rsidRPr="009564BD" w:rsidRDefault="001C50C1" w:rsidP="001C50C1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C0B3137" w14:textId="77777777" w:rsidR="001C50C1" w:rsidRPr="009564BD" w:rsidRDefault="001C50C1" w:rsidP="001C50C1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46BFF0C" w14:textId="77777777" w:rsidR="001C50C1" w:rsidRDefault="001C50C1" w:rsidP="001C50C1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E2430B3" w14:textId="77777777" w:rsidR="001C50C1" w:rsidRPr="00A51DCF" w:rsidRDefault="001C50C1" w:rsidP="001C50C1">
      <w:pPr>
        <w:spacing w:after="120"/>
        <w:rPr>
          <w:rFonts w:ascii="Arial" w:hAnsi="Arial" w:cs="Arial"/>
          <w:b/>
          <w:sz w:val="22"/>
          <w:szCs w:val="22"/>
        </w:rPr>
      </w:pPr>
      <w:r w:rsidRPr="00A51DCF">
        <w:rPr>
          <w:rFonts w:ascii="Arial" w:hAnsi="Arial" w:cs="Arial"/>
          <w:b/>
          <w:sz w:val="22"/>
          <w:szCs w:val="22"/>
        </w:rPr>
        <w:t>Zakład Linii Kolejowych w Skarżysku Kamiennej</w:t>
      </w:r>
    </w:p>
    <w:p w14:paraId="3D6D057D" w14:textId="77777777" w:rsidR="001C50C1" w:rsidRPr="00686BE4" w:rsidRDefault="001C50C1" w:rsidP="001C50C1">
      <w:pPr>
        <w:spacing w:after="120"/>
        <w:rPr>
          <w:rFonts w:ascii="Arial" w:hAnsi="Arial" w:cs="Arial"/>
          <w:b/>
          <w:sz w:val="22"/>
          <w:szCs w:val="22"/>
        </w:rPr>
      </w:pPr>
      <w:r w:rsidRPr="00A51DCF">
        <w:rPr>
          <w:rFonts w:ascii="Arial" w:hAnsi="Arial" w:cs="Arial"/>
          <w:b/>
          <w:sz w:val="22"/>
          <w:szCs w:val="22"/>
        </w:rPr>
        <w:t>ul. Rejowska 29, 26-110 Skarżysko – Kamienna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777777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Pr="0061201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0DE5A00A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 w:rsidR="001C50C1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Del="005A03B5" w:rsidRDefault="00CF5DA6" w:rsidP="000A51EF">
      <w:pPr>
        <w:ind w:left="142" w:right="4534" w:hanging="284"/>
        <w:rPr>
          <w:del w:id="0" w:author="Zimowski Jerzy" w:date="2024-10-09T14:53:00Z"/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Del="005A03B5" w:rsidRDefault="00CF5DA6" w:rsidP="005A03B5">
      <w:pPr>
        <w:ind w:left="142" w:right="4534" w:hanging="284"/>
        <w:rPr>
          <w:del w:id="1" w:author="Zimowski Jerzy" w:date="2024-10-09T14:53:00Z"/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E6DF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40789A92" w14:textId="5E81F454" w:rsidR="000E6DF8" w:rsidRPr="000B274C" w:rsidRDefault="000E6DF8" w:rsidP="0051381B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0E6DF8"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 w:rsidRPr="000E6DF8"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 w:rsidRPr="000E6DF8">
        <w:rPr>
          <w:rFonts w:ascii="Arial" w:hAnsi="Arial" w:cs="Arial"/>
          <w:color w:val="auto"/>
          <w:sz w:val="22"/>
          <w:szCs w:val="22"/>
        </w:rPr>
        <w:t xml:space="preserve"> następujące elementy zamówienia: ………………………………….* 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45C7CAA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F46A2A">
        <w:rPr>
          <w:rFonts w:ascii="Arial" w:hAnsi="Arial" w:cs="Arial"/>
          <w:sz w:val="22"/>
          <w:szCs w:val="22"/>
        </w:rPr>
        <w:t>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4AB4E989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F46A2A">
        <w:rPr>
          <w:rFonts w:ascii="Arial" w:hAnsi="Arial" w:cs="Arial"/>
          <w:color w:val="auto"/>
          <w:sz w:val="22"/>
          <w:szCs w:val="22"/>
        </w:rPr>
        <w:t>w </w:t>
      </w:r>
      <w:r w:rsidR="00E673CB" w:rsidRPr="00F46A2A">
        <w:rPr>
          <w:rFonts w:ascii="Arial" w:hAnsi="Arial" w:cs="Arial"/>
          <w:color w:val="auto"/>
          <w:sz w:val="22"/>
          <w:szCs w:val="22"/>
        </w:rPr>
        <w:t>roz. X</w:t>
      </w:r>
      <w:r w:rsidR="00460C8E" w:rsidRPr="00F46A2A">
        <w:rPr>
          <w:rFonts w:ascii="Arial" w:hAnsi="Arial" w:cs="Arial"/>
          <w:color w:val="auto"/>
          <w:sz w:val="22"/>
          <w:szCs w:val="22"/>
        </w:rPr>
        <w:t>VIII</w:t>
      </w:r>
      <w:r w:rsidR="00F275C0" w:rsidRPr="00F46A2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46A2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F46A2A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F46A2A">
        <w:rPr>
          <w:rFonts w:ascii="Arial" w:hAnsi="Arial" w:cs="Arial"/>
          <w:color w:val="auto"/>
          <w:sz w:val="22"/>
          <w:szCs w:val="22"/>
        </w:rPr>
        <w:t>.</w:t>
      </w:r>
      <w:r w:rsidR="00460C8E" w:rsidRPr="00F46A2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F46A2A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F46A2A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9A36160" w14:textId="77777777" w:rsidR="000E6DF8" w:rsidRDefault="000E6DF8" w:rsidP="000E6DF8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1972D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0E6DF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B4B89" w14:textId="77777777" w:rsidR="000C7602" w:rsidRDefault="000C7602" w:rsidP="00DA091E">
      <w:r>
        <w:separator/>
      </w:r>
    </w:p>
  </w:endnote>
  <w:endnote w:type="continuationSeparator" w:id="0">
    <w:p w14:paraId="2C69739F" w14:textId="77777777" w:rsidR="000C7602" w:rsidRDefault="000C760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1183DCFB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ins w:id="2" w:author="Zimowski Jerzy" w:date="2024-10-09T14:56:00Z">
      <w:r w:rsidR="009A5F80">
        <w:rPr>
          <w:rFonts w:ascii="Arial" w:hAnsi="Arial" w:cs="Arial"/>
          <w:i/>
          <w:sz w:val="20"/>
          <w:szCs w:val="20"/>
        </w:rPr>
        <w:t>2</w:t>
      </w:r>
    </w:ins>
    <w:del w:id="3" w:author="Zimowski Jerzy" w:date="2024-10-09T14:56:00Z">
      <w:r w:rsidR="008B3715" w:rsidDel="009A5F80">
        <w:rPr>
          <w:rFonts w:ascii="Arial" w:hAnsi="Arial" w:cs="Arial"/>
          <w:i/>
          <w:sz w:val="20"/>
          <w:szCs w:val="20"/>
        </w:rPr>
        <w:delText>1</w:delText>
      </w:r>
    </w:del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D5152" w14:textId="77777777" w:rsidR="000C7602" w:rsidRDefault="000C7602" w:rsidP="00DA091E">
      <w:r>
        <w:separator/>
      </w:r>
    </w:p>
  </w:footnote>
  <w:footnote w:type="continuationSeparator" w:id="0">
    <w:p w14:paraId="7895A088" w14:textId="77777777" w:rsidR="000C7602" w:rsidRDefault="000C7602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imowski Jerzy">
    <w15:presenceInfo w15:providerId="AD" w15:userId="S::PLK076997@office.plk-sa.pl::811b982f-faf9-42c7-a9af-4ef96b57e0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C7602"/>
    <w:rsid w:val="000D697E"/>
    <w:rsid w:val="000E41E6"/>
    <w:rsid w:val="000E5F06"/>
    <w:rsid w:val="000E6DF8"/>
    <w:rsid w:val="000F3632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50C1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06CC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8762F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46A2A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482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Młodawska Magdalena</cp:lastModifiedBy>
  <cp:revision>7</cp:revision>
  <cp:lastPrinted>2024-12-06T08:52:00Z</cp:lastPrinted>
  <dcterms:created xsi:type="dcterms:W3CDTF">2024-11-06T07:54:00Z</dcterms:created>
  <dcterms:modified xsi:type="dcterms:W3CDTF">2024-12-06T08:52:00Z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