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7B2E98A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E4320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CB5A1AD" w14:textId="77777777" w:rsidR="002042DA" w:rsidRPr="002042DA" w:rsidRDefault="002042DA" w:rsidP="002042D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042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2042DA">
        <w:rPr>
          <w:rFonts w:ascii="Arial" w:eastAsia="Batang" w:hAnsi="Arial" w:cs="Arial"/>
          <w:bCs/>
          <w:color w:val="auto"/>
          <w:sz w:val="22"/>
          <w:szCs w:val="22"/>
          <w:lang w:eastAsia="ar-SA"/>
        </w:rPr>
        <w:t xml:space="preserve">PZ.293.1921.2023 </w:t>
      </w:r>
    </w:p>
    <w:p w14:paraId="7F0826E9" w14:textId="77777777" w:rsidR="002042DA" w:rsidRPr="002042DA" w:rsidRDefault="002042DA" w:rsidP="002042DA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042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2042DA">
        <w:rPr>
          <w:rFonts w:ascii="Arial" w:eastAsia="Batang" w:hAnsi="Arial" w:cs="Arial"/>
          <w:bCs/>
          <w:color w:val="auto"/>
          <w:sz w:val="22"/>
          <w:szCs w:val="22"/>
          <w:lang w:eastAsia="ar-SA"/>
        </w:rPr>
        <w:t>0223/IZ22GM/16387/04184/23/P</w:t>
      </w:r>
    </w:p>
    <w:p w14:paraId="1A038D8C" w14:textId="77777777" w:rsidR="008E4320" w:rsidRDefault="008E4320" w:rsidP="008E4320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5C57E09E" w14:textId="33032086" w:rsidR="008E4320" w:rsidRPr="004771C3" w:rsidRDefault="008E4320" w:rsidP="008E4320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250FE64" w14:textId="77777777" w:rsidR="008E4320" w:rsidRPr="008E4320" w:rsidRDefault="008E4320" w:rsidP="008E4320">
      <w:pPr>
        <w:spacing w:line="360" w:lineRule="auto"/>
        <w:rPr>
          <w:rFonts w:ascii="Arial" w:hAnsi="Arial" w:cs="Arial"/>
          <w:sz w:val="22"/>
          <w:szCs w:val="22"/>
        </w:rPr>
      </w:pPr>
      <w:r w:rsidRPr="008E4320">
        <w:rPr>
          <w:rFonts w:ascii="Arial" w:hAnsi="Arial" w:cs="Arial"/>
          <w:sz w:val="22"/>
          <w:szCs w:val="22"/>
        </w:rPr>
        <w:t xml:space="preserve">PKP Polskie Linie Kolejowe S.A. </w:t>
      </w:r>
      <w:r w:rsidRPr="008E4320">
        <w:rPr>
          <w:rFonts w:ascii="Arial" w:hAnsi="Arial" w:cs="Arial"/>
          <w:sz w:val="22"/>
          <w:szCs w:val="22"/>
        </w:rPr>
        <w:br/>
        <w:t>ul. Targowa 74, 03-734 Warszawa</w:t>
      </w:r>
    </w:p>
    <w:p w14:paraId="683C18DE" w14:textId="77777777" w:rsidR="008E4320" w:rsidRPr="008E4320" w:rsidRDefault="008E4320" w:rsidP="008E4320">
      <w:pPr>
        <w:spacing w:after="960" w:line="360" w:lineRule="auto"/>
        <w:rPr>
          <w:rFonts w:ascii="Arial" w:hAnsi="Arial" w:cs="Arial"/>
          <w:sz w:val="22"/>
          <w:szCs w:val="22"/>
        </w:rPr>
      </w:pPr>
      <w:r w:rsidRPr="008E4320">
        <w:rPr>
          <w:rFonts w:ascii="Arial" w:hAnsi="Arial" w:cs="Arial"/>
          <w:sz w:val="22"/>
          <w:szCs w:val="22"/>
        </w:rPr>
        <w:t>Zakład Linii Kolejowych w Skarżysku Kamiennej,</w:t>
      </w:r>
      <w:r w:rsidRPr="008E4320">
        <w:rPr>
          <w:rFonts w:ascii="Arial" w:hAnsi="Arial" w:cs="Arial"/>
          <w:sz w:val="22"/>
          <w:szCs w:val="22"/>
        </w:rPr>
        <w:br/>
        <w:t>ul. Rejowska 29, 26-110 Skarżysko – Kamienna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4DD622A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8E4320">
        <w:rPr>
          <w:rFonts w:ascii="Arial" w:hAnsi="Arial" w:cs="Arial"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8E4320">
        <w:rPr>
          <w:rFonts w:ascii="Arial" w:hAnsi="Arial" w:cs="Arial"/>
          <w:color w:val="auto"/>
          <w:sz w:val="22"/>
          <w:szCs w:val="22"/>
        </w:rPr>
        <w:t>informacyjną zawartą w </w:t>
      </w:r>
      <w:r w:rsidR="00E673CB" w:rsidRPr="008E4320">
        <w:rPr>
          <w:rFonts w:ascii="Arial" w:hAnsi="Arial" w:cs="Arial"/>
          <w:color w:val="auto"/>
          <w:sz w:val="22"/>
          <w:szCs w:val="22"/>
        </w:rPr>
        <w:t>roz. X</w:t>
      </w:r>
      <w:r w:rsidR="00460C8E" w:rsidRPr="008E4320">
        <w:rPr>
          <w:rFonts w:ascii="Arial" w:hAnsi="Arial" w:cs="Arial"/>
          <w:color w:val="auto"/>
          <w:sz w:val="22"/>
          <w:szCs w:val="22"/>
        </w:rPr>
        <w:t>VIII</w:t>
      </w:r>
      <w:r w:rsidR="00F275C0" w:rsidRPr="008E4320">
        <w:rPr>
          <w:rFonts w:ascii="Arial" w:hAnsi="Arial" w:cs="Arial"/>
          <w:color w:val="auto"/>
          <w:sz w:val="22"/>
          <w:szCs w:val="22"/>
        </w:rPr>
        <w:t xml:space="preserve"> SWZ oraz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8E4320">
        <w:rPr>
          <w:rFonts w:ascii="Arial" w:hAnsi="Arial" w:cs="Arial"/>
          <w:color w:val="auto"/>
          <w:sz w:val="22"/>
          <w:szCs w:val="22"/>
        </w:rPr>
        <w:t>mowa w roz</w:t>
      </w:r>
      <w:r w:rsidR="005E798C" w:rsidRPr="008E4320">
        <w:rPr>
          <w:rFonts w:ascii="Arial" w:hAnsi="Arial" w:cs="Arial"/>
          <w:color w:val="auto"/>
          <w:sz w:val="22"/>
          <w:szCs w:val="22"/>
        </w:rPr>
        <w:t>.</w:t>
      </w:r>
      <w:r w:rsidR="00460C8E" w:rsidRPr="008E4320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8E4320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8E4320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1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6AF07" w14:textId="77777777" w:rsidR="007719C8" w:rsidRDefault="007719C8" w:rsidP="00DA091E">
      <w:r>
        <w:separator/>
      </w:r>
    </w:p>
  </w:endnote>
  <w:endnote w:type="continuationSeparator" w:id="0">
    <w:p w14:paraId="6ABC84C1" w14:textId="77777777" w:rsidR="007719C8" w:rsidRDefault="007719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0BFE501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042DA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042DA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FFD28" w14:textId="77777777" w:rsidR="007719C8" w:rsidRDefault="007719C8" w:rsidP="00DA091E">
      <w:r>
        <w:separator/>
      </w:r>
    </w:p>
  </w:footnote>
  <w:footnote w:type="continuationSeparator" w:id="0">
    <w:p w14:paraId="0E1CDB4C" w14:textId="77777777" w:rsidR="007719C8" w:rsidRDefault="007719C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42D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19C8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4320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62A06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9CECAE0-D310-4C71-8BF0-40C46937D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Młodawska Magdalena</cp:lastModifiedBy>
  <cp:revision>10</cp:revision>
  <cp:lastPrinted>2023-09-05T12:30:00Z</cp:lastPrinted>
  <dcterms:created xsi:type="dcterms:W3CDTF">2021-01-07T09:37:00Z</dcterms:created>
  <dcterms:modified xsi:type="dcterms:W3CDTF">2023-09-12T12:27:00Z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