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28B64EF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A51DCF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062E774" w14:textId="345EEA26" w:rsidR="00A51DCF" w:rsidRPr="00A51DCF" w:rsidRDefault="003D4539" w:rsidP="00A51DC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B627A">
        <w:rPr>
          <w:rFonts w:ascii="Arial" w:eastAsia="Arial" w:hAnsi="Arial" w:cs="Arial"/>
          <w:color w:val="auto"/>
          <w:sz w:val="22"/>
          <w:szCs w:val="22"/>
          <w:lang w:eastAsia="ar-SA"/>
        </w:rPr>
        <w:t>_______________________</w:t>
      </w:r>
    </w:p>
    <w:p w14:paraId="760BDC16" w14:textId="1F98B946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B627A">
        <w:rPr>
          <w:rFonts w:ascii="Arial" w:eastAsia="Arial" w:hAnsi="Arial" w:cs="Arial"/>
          <w:color w:val="auto"/>
          <w:sz w:val="22"/>
          <w:szCs w:val="22"/>
          <w:lang w:eastAsia="ar-SA"/>
        </w:rPr>
        <w:t>________________________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893F8F0" w14:textId="77777777" w:rsidR="00A51DCF" w:rsidRPr="00A51DCF" w:rsidRDefault="00A51DCF" w:rsidP="00A51DCF">
      <w:pPr>
        <w:spacing w:after="120"/>
        <w:rPr>
          <w:rFonts w:ascii="Arial" w:hAnsi="Arial" w:cs="Arial"/>
          <w:b/>
          <w:sz w:val="22"/>
          <w:szCs w:val="22"/>
        </w:rPr>
      </w:pPr>
      <w:r w:rsidRPr="00A51DCF">
        <w:rPr>
          <w:rFonts w:ascii="Arial" w:hAnsi="Arial" w:cs="Arial"/>
          <w:b/>
          <w:sz w:val="22"/>
          <w:szCs w:val="22"/>
        </w:rPr>
        <w:t>Zakład Linii Kolejowych w Skarżysku Kamiennej</w:t>
      </w:r>
    </w:p>
    <w:p w14:paraId="4FE01064" w14:textId="6FC1EF05" w:rsidR="00686BE4" w:rsidRPr="00686BE4" w:rsidRDefault="00A51DCF" w:rsidP="00A51DCF">
      <w:pPr>
        <w:spacing w:after="120"/>
        <w:rPr>
          <w:rFonts w:ascii="Arial" w:hAnsi="Arial" w:cs="Arial"/>
          <w:b/>
          <w:sz w:val="22"/>
          <w:szCs w:val="22"/>
        </w:rPr>
      </w:pPr>
      <w:r w:rsidRPr="00A51DCF">
        <w:rPr>
          <w:rFonts w:ascii="Arial" w:hAnsi="Arial" w:cs="Arial"/>
          <w:b/>
          <w:sz w:val="22"/>
          <w:szCs w:val="22"/>
        </w:rPr>
        <w:t xml:space="preserve">ul. </w:t>
      </w:r>
      <w:proofErr w:type="spellStart"/>
      <w:r w:rsidRPr="00A51DCF">
        <w:rPr>
          <w:rFonts w:ascii="Arial" w:hAnsi="Arial" w:cs="Arial"/>
          <w:b/>
          <w:sz w:val="22"/>
          <w:szCs w:val="22"/>
        </w:rPr>
        <w:t>Rejowska</w:t>
      </w:r>
      <w:proofErr w:type="spellEnd"/>
      <w:r w:rsidRPr="00A51DCF">
        <w:rPr>
          <w:rFonts w:ascii="Arial" w:hAnsi="Arial" w:cs="Arial"/>
          <w:b/>
          <w:sz w:val="22"/>
          <w:szCs w:val="22"/>
        </w:rPr>
        <w:t xml:space="preserve"> 29, 26-110 Skarżysko – Kamienna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777777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5C31EB4" w14:textId="77777777" w:rsidR="005A1795" w:rsidRPr="005A179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B1346D1" w14:textId="77777777" w:rsidR="00A51DCF" w:rsidRPr="00A51DCF" w:rsidRDefault="00B35B55" w:rsidP="005035A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A51DCF">
        <w:rPr>
          <w:rFonts w:ascii="Arial" w:hAnsi="Arial" w:cs="Arial"/>
          <w:sz w:val="22"/>
          <w:szCs w:val="22"/>
        </w:rPr>
        <w:t>A</w:t>
      </w:r>
      <w:r w:rsidR="00315874" w:rsidRPr="00A51DCF">
        <w:rPr>
          <w:rFonts w:ascii="Arial" w:hAnsi="Arial" w:cs="Arial"/>
          <w:sz w:val="22"/>
          <w:szCs w:val="22"/>
        </w:rPr>
        <w:t>kceptujemy bez zastrzeżeń wzór</w:t>
      </w:r>
      <w:r w:rsidRPr="00A51DCF">
        <w:rPr>
          <w:rFonts w:ascii="Arial" w:hAnsi="Arial" w:cs="Arial"/>
          <w:sz w:val="22"/>
          <w:szCs w:val="22"/>
        </w:rPr>
        <w:t xml:space="preserve"> umowy, stanowiący Załącznik nr</w:t>
      </w:r>
      <w:r w:rsidR="00A51DCF" w:rsidRPr="00A51DCF">
        <w:rPr>
          <w:rFonts w:ascii="Arial" w:hAnsi="Arial" w:cs="Arial"/>
          <w:sz w:val="22"/>
          <w:szCs w:val="22"/>
        </w:rPr>
        <w:t xml:space="preserve"> 3</w:t>
      </w:r>
      <w:r w:rsidR="00315874" w:rsidRPr="00A51DCF">
        <w:rPr>
          <w:rFonts w:ascii="Arial" w:hAnsi="Arial" w:cs="Arial"/>
          <w:sz w:val="22"/>
          <w:szCs w:val="22"/>
        </w:rPr>
        <w:t xml:space="preserve"> do</w:t>
      </w:r>
      <w:r w:rsidR="00332EDF" w:rsidRPr="00A51DCF">
        <w:rPr>
          <w:rFonts w:ascii="Arial" w:hAnsi="Arial" w:cs="Arial"/>
          <w:sz w:val="22"/>
          <w:szCs w:val="22"/>
        </w:rPr>
        <w:t xml:space="preserve"> Specyfikacji </w:t>
      </w:r>
      <w:r w:rsidR="008839C2" w:rsidRPr="00A51DCF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A51DCF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A51DCF">
        <w:rPr>
          <w:rFonts w:ascii="Arial" w:hAnsi="Arial" w:cs="Arial"/>
          <w:sz w:val="22"/>
          <w:szCs w:val="22"/>
        </w:rPr>
        <w:t> </w:t>
      </w:r>
      <w:r w:rsidR="00BE6804" w:rsidRPr="00A51DCF">
        <w:rPr>
          <w:rFonts w:ascii="Arial" w:hAnsi="Arial" w:cs="Arial"/>
          <w:sz w:val="22"/>
          <w:szCs w:val="22"/>
        </w:rPr>
        <w:t>Specyfikacji Warunków</w:t>
      </w:r>
      <w:r w:rsidR="00315874" w:rsidRPr="00A51DCF">
        <w:rPr>
          <w:rFonts w:ascii="Arial" w:hAnsi="Arial" w:cs="Arial"/>
          <w:sz w:val="22"/>
          <w:szCs w:val="22"/>
        </w:rPr>
        <w:t xml:space="preserve"> </w:t>
      </w:r>
      <w:r w:rsidR="008839C2" w:rsidRPr="00A51DCF">
        <w:rPr>
          <w:rFonts w:ascii="Arial" w:hAnsi="Arial" w:cs="Arial"/>
          <w:sz w:val="22"/>
          <w:szCs w:val="22"/>
        </w:rPr>
        <w:t>Z</w:t>
      </w:r>
      <w:r w:rsidR="00315874" w:rsidRPr="00A51DCF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2AF635F3" w14:textId="77777777" w:rsidR="00A51DCF" w:rsidRPr="00A51DCF" w:rsidRDefault="008C5455" w:rsidP="00B626BD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A51DCF">
        <w:rPr>
          <w:rFonts w:ascii="Arial" w:hAnsi="Arial" w:cs="Arial"/>
          <w:color w:val="auto"/>
          <w:sz w:val="22"/>
          <w:szCs w:val="22"/>
        </w:rPr>
        <w:t>Z</w:t>
      </w:r>
      <w:r w:rsidR="005E798C" w:rsidRPr="00A51DCF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51DC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51DCF">
        <w:rPr>
          <w:rFonts w:ascii="Arial" w:hAnsi="Arial" w:cs="Arial"/>
          <w:color w:val="auto"/>
          <w:sz w:val="22"/>
          <w:szCs w:val="22"/>
        </w:rPr>
        <w:t>. X</w:t>
      </w:r>
      <w:r w:rsidR="00460C8E" w:rsidRPr="00A51DCF">
        <w:rPr>
          <w:rFonts w:ascii="Arial" w:hAnsi="Arial" w:cs="Arial"/>
          <w:color w:val="auto"/>
          <w:sz w:val="22"/>
          <w:szCs w:val="22"/>
        </w:rPr>
        <w:t>VIII</w:t>
      </w:r>
      <w:r w:rsidR="00F275C0" w:rsidRPr="00A51DCF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51DCF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51DCF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51DC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51DCF">
        <w:rPr>
          <w:rFonts w:ascii="Arial" w:hAnsi="Arial" w:cs="Arial"/>
          <w:color w:val="auto"/>
          <w:sz w:val="22"/>
          <w:szCs w:val="22"/>
        </w:rPr>
        <w:t>.</w:t>
      </w:r>
      <w:r w:rsidR="00460C8E" w:rsidRPr="00A51DC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51DCF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51DCF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9897FBC" w:rsidR="006063B3" w:rsidRPr="00A51DCF" w:rsidRDefault="006063B3" w:rsidP="00B626BD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A51DCF"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46880C" w14:textId="77777777" w:rsidR="00A51DCF" w:rsidRDefault="006063B3" w:rsidP="00A51DCF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DB92423" w14:textId="77777777" w:rsidR="00A51DCF" w:rsidRPr="00A51DCF" w:rsidRDefault="00315874" w:rsidP="00C33B1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A51DCF">
        <w:rPr>
          <w:rFonts w:ascii="Arial" w:hAnsi="Arial" w:cs="Arial"/>
          <w:sz w:val="22"/>
        </w:rPr>
        <w:t>Oświadc</w:t>
      </w:r>
      <w:r w:rsidR="00E673CB" w:rsidRPr="00A51DCF">
        <w:rPr>
          <w:rFonts w:ascii="Arial" w:hAnsi="Arial" w:cs="Arial"/>
          <w:sz w:val="22"/>
        </w:rPr>
        <w:t>zamy, że informacje i dokumenty zamieszczone w pliku o nazwie</w:t>
      </w:r>
      <w:r w:rsidR="008C5455" w:rsidRPr="00A51DCF">
        <w:rPr>
          <w:rFonts w:ascii="Arial" w:hAnsi="Arial" w:cs="Arial"/>
          <w:sz w:val="22"/>
        </w:rPr>
        <w:t>:</w:t>
      </w:r>
      <w:r w:rsidR="00E673CB" w:rsidRPr="00A51DCF">
        <w:rPr>
          <w:rFonts w:ascii="Arial" w:hAnsi="Arial" w:cs="Arial"/>
          <w:sz w:val="22"/>
        </w:rPr>
        <w:t xml:space="preserve"> „…………………</w:t>
      </w:r>
      <w:r w:rsidR="008C5455" w:rsidRPr="00A51DCF">
        <w:rPr>
          <w:rFonts w:ascii="Arial" w:hAnsi="Arial" w:cs="Arial"/>
          <w:sz w:val="22"/>
        </w:rPr>
        <w:t>…….</w:t>
      </w:r>
      <w:r w:rsidR="00E673CB" w:rsidRPr="00A51DCF">
        <w:rPr>
          <w:rFonts w:ascii="Arial" w:hAnsi="Arial" w:cs="Arial"/>
          <w:sz w:val="22"/>
        </w:rPr>
        <w:t xml:space="preserve">…..” </w:t>
      </w:r>
      <w:r w:rsidRPr="00A51DCF">
        <w:rPr>
          <w:rFonts w:ascii="Arial" w:hAnsi="Arial" w:cs="Arial"/>
          <w:sz w:val="22"/>
        </w:rPr>
        <w:t xml:space="preserve">stanowią tajemnicę przedsiębiorstwa w rozumieniu </w:t>
      </w:r>
      <w:r w:rsidR="00E673CB" w:rsidRPr="00A51DCF">
        <w:rPr>
          <w:rFonts w:ascii="Arial" w:hAnsi="Arial" w:cs="Arial"/>
          <w:sz w:val="22"/>
        </w:rPr>
        <w:t>powszechnie obowiązujących przepisów prawa</w:t>
      </w:r>
      <w:r w:rsidRPr="00A51DCF">
        <w:rPr>
          <w:rFonts w:ascii="Arial" w:hAnsi="Arial" w:cs="Arial"/>
          <w:sz w:val="22"/>
        </w:rPr>
        <w:t xml:space="preserve">. Pozostałe </w:t>
      </w:r>
      <w:r w:rsidR="001725FD" w:rsidRPr="00A51DCF">
        <w:rPr>
          <w:rFonts w:ascii="Arial" w:hAnsi="Arial" w:cs="Arial"/>
          <w:sz w:val="22"/>
        </w:rPr>
        <w:t>dokumenty/strony</w:t>
      </w:r>
      <w:r w:rsidRPr="00A51DCF">
        <w:rPr>
          <w:rFonts w:ascii="Arial" w:hAnsi="Arial" w:cs="Arial"/>
          <w:sz w:val="22"/>
        </w:rPr>
        <w:t xml:space="preserve"> niniejszej oferty oraz załączników do niej są jawne</w:t>
      </w:r>
      <w:r w:rsidR="00E673CB" w:rsidRPr="00A51DCF">
        <w:rPr>
          <w:rFonts w:ascii="Arial" w:hAnsi="Arial" w:cs="Arial"/>
          <w:sz w:val="22"/>
        </w:rPr>
        <w:t xml:space="preserve">. </w:t>
      </w:r>
      <w:r w:rsidR="00E673CB" w:rsidRPr="00A51DCF">
        <w:rPr>
          <w:rFonts w:ascii="Arial" w:hAnsi="Arial" w:cs="Arial"/>
          <w:i/>
          <w:sz w:val="22"/>
        </w:rPr>
        <w:t>(W przypadku zastrzeżenia tajemnicy przedsiębiorstwa należy dołączyć uzasadnienie lub inne dokumenty udowadniające, że zastrzeżone informacje stanowią tajemnicę przedsiębiorstwa)</w:t>
      </w:r>
    </w:p>
    <w:p w14:paraId="399FFA4E" w14:textId="60295BF1" w:rsidR="006079A8" w:rsidRPr="00A51DCF" w:rsidRDefault="006079A8" w:rsidP="00C33B1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A51DCF">
        <w:rPr>
          <w:rFonts w:ascii="Arial" w:hAnsi="Arial" w:cs="Arial"/>
          <w:sz w:val="22"/>
        </w:rPr>
        <w:t>Załącznikami do ofert</w:t>
      </w:r>
      <w:r w:rsidR="00CE7FC2" w:rsidRPr="00A51DCF">
        <w:rPr>
          <w:rFonts w:ascii="Arial" w:hAnsi="Arial" w:cs="Arial"/>
          <w:sz w:val="22"/>
        </w:rPr>
        <w:t>y</w:t>
      </w:r>
      <w:r w:rsidRPr="00A51DCF">
        <w:rPr>
          <w:rFonts w:ascii="Arial" w:hAnsi="Arial" w:cs="Arial"/>
          <w:sz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1B84A05" w14:textId="77777777" w:rsidR="00E673CB" w:rsidDel="001505E3" w:rsidRDefault="00E673CB" w:rsidP="008C5455">
      <w:pPr>
        <w:ind w:left="5387" w:firstLine="567"/>
        <w:jc w:val="center"/>
        <w:rPr>
          <w:del w:id="1" w:author="Szewczyk Kamil" w:date="2023-07-06T08:37:00Z"/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77777777" w:rsidR="008C5455" w:rsidRPr="00BD0F1D" w:rsidRDefault="008C5455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16648" w14:textId="77777777" w:rsidR="00B87670" w:rsidRDefault="00B87670" w:rsidP="00DA091E">
      <w:r>
        <w:separator/>
      </w:r>
    </w:p>
  </w:endnote>
  <w:endnote w:type="continuationSeparator" w:id="0">
    <w:p w14:paraId="48E72271" w14:textId="77777777" w:rsidR="00B87670" w:rsidRDefault="00B8767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003233D1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E6F44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E6F4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D65CF" w14:textId="77777777" w:rsidR="00B87670" w:rsidRDefault="00B87670" w:rsidP="00DA091E">
      <w:r>
        <w:separator/>
      </w:r>
    </w:p>
  </w:footnote>
  <w:footnote w:type="continuationSeparator" w:id="0">
    <w:p w14:paraId="6BD98CAF" w14:textId="77777777" w:rsidR="00B87670" w:rsidRDefault="00B87670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7907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44327B"/>
    <w:multiLevelType w:val="hybridMultilevel"/>
    <w:tmpl w:val="51A0CF30"/>
    <w:lvl w:ilvl="0" w:tplc="0CA684C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12"/>
  </w:num>
  <w:num w:numId="5">
    <w:abstractNumId w:val="13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0"/>
  </w:num>
  <w:num w:numId="11">
    <w:abstractNumId w:val="11"/>
  </w:num>
  <w:num w:numId="12">
    <w:abstractNumId w:val="1"/>
  </w:num>
  <w:num w:numId="13">
    <w:abstractNumId w:val="9"/>
  </w:num>
  <w:num w:numId="14">
    <w:abstractNumId w:val="8"/>
  </w:num>
  <w:num w:numId="15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zewczyk Kamil">
    <w15:presenceInfo w15:providerId="AD" w15:userId="S::PLK063675@office.plk-sa.pl::841a1acf-f6db-433f-9dec-775bdc20de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4560F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1795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E6F44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7659D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51DCF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7670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B627A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2E49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F2ED065-848A-434D-B5DA-DD6EC1222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Młodawska Magdalena</cp:lastModifiedBy>
  <cp:revision>13</cp:revision>
  <cp:lastPrinted>2024-07-10T11:11:00Z</cp:lastPrinted>
  <dcterms:created xsi:type="dcterms:W3CDTF">2021-01-07T09:37:00Z</dcterms:created>
  <dcterms:modified xsi:type="dcterms:W3CDTF">2024-07-10T11:11:00Z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