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FBCD9D6" w14:textId="77777777" w:rsidR="00400291" w:rsidRPr="00400291" w:rsidRDefault="00400291" w:rsidP="00400291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40029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 0221/IZ04GM/18244/05063/24/P</w:t>
      </w:r>
    </w:p>
    <w:p w14:paraId="5C7AB95B" w14:textId="77777777" w:rsidR="00400291" w:rsidRPr="00400291" w:rsidRDefault="00400291" w:rsidP="00400291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40029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 PZ.294.21860.2024</w:t>
      </w:r>
    </w:p>
    <w:p w14:paraId="14D840E8" w14:textId="2841E9BC" w:rsidR="00400291" w:rsidRDefault="00F4727F" w:rsidP="00400291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00291">
        <w:rPr>
          <w:rFonts w:ascii="Arial" w:hAnsi="Arial" w:cs="Arial"/>
          <w:b/>
          <w:sz w:val="20"/>
          <w:szCs w:val="22"/>
        </w:rPr>
        <w:t xml:space="preserve"> </w:t>
      </w:r>
      <w:r w:rsidR="00400291" w:rsidRPr="00400291">
        <w:rPr>
          <w:rFonts w:ascii="Arial" w:hAnsi="Arial" w:cs="Arial"/>
          <w:b/>
          <w:bCs/>
          <w:sz w:val="20"/>
          <w:szCs w:val="22"/>
        </w:rPr>
        <w:t xml:space="preserve">„Kompleksowa organizacja zajęć podnoszących kwalifikacje z zakresu spawania termitowego szyn i rozjazdów kolejowych metodą </w:t>
      </w:r>
      <w:proofErr w:type="spellStart"/>
      <w:r w:rsidR="00400291" w:rsidRPr="00400291">
        <w:rPr>
          <w:rFonts w:ascii="Arial" w:hAnsi="Arial" w:cs="Arial"/>
          <w:b/>
          <w:bCs/>
          <w:sz w:val="20"/>
          <w:szCs w:val="22"/>
        </w:rPr>
        <w:t>SoWos</w:t>
      </w:r>
      <w:proofErr w:type="spellEnd"/>
      <w:r w:rsidR="00400291" w:rsidRPr="00400291">
        <w:rPr>
          <w:rFonts w:ascii="Arial" w:hAnsi="Arial" w:cs="Arial"/>
          <w:b/>
          <w:bCs/>
          <w:sz w:val="20"/>
          <w:szCs w:val="22"/>
        </w:rPr>
        <w:t xml:space="preserve">, </w:t>
      </w:r>
      <w:proofErr w:type="spellStart"/>
      <w:r w:rsidR="00400291" w:rsidRPr="00400291">
        <w:rPr>
          <w:rFonts w:ascii="Arial" w:hAnsi="Arial" w:cs="Arial"/>
          <w:b/>
          <w:bCs/>
          <w:sz w:val="20"/>
          <w:szCs w:val="22"/>
        </w:rPr>
        <w:t>SoWos</w:t>
      </w:r>
      <w:proofErr w:type="spellEnd"/>
      <w:r w:rsidR="00400291" w:rsidRPr="00400291">
        <w:rPr>
          <w:rFonts w:ascii="Arial" w:hAnsi="Arial" w:cs="Arial"/>
          <w:b/>
          <w:bCs/>
          <w:sz w:val="20"/>
          <w:szCs w:val="22"/>
        </w:rPr>
        <w:t xml:space="preserve">-P , </w:t>
      </w:r>
      <w:proofErr w:type="spellStart"/>
      <w:r w:rsidR="00400291" w:rsidRPr="00400291">
        <w:rPr>
          <w:rFonts w:ascii="Arial" w:hAnsi="Arial" w:cs="Arial"/>
          <w:b/>
          <w:bCs/>
          <w:sz w:val="20"/>
          <w:szCs w:val="22"/>
        </w:rPr>
        <w:t>SoWos</w:t>
      </w:r>
      <w:proofErr w:type="spellEnd"/>
      <w:r w:rsidR="00400291" w:rsidRPr="00400291">
        <w:rPr>
          <w:rFonts w:ascii="Arial" w:hAnsi="Arial" w:cs="Arial"/>
          <w:b/>
          <w:bCs/>
          <w:sz w:val="20"/>
          <w:szCs w:val="22"/>
        </w:rPr>
        <w:t>-P R350 dla pracowników Zakładu Linii Kolejowych w Lublinie posiadających już uprawnienia do spawania lub cięcia autogenem”</w:t>
      </w:r>
    </w:p>
    <w:p w14:paraId="43B55966" w14:textId="77777777" w:rsidR="00400291" w:rsidRDefault="00400291" w:rsidP="00400291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6B3AA413" w:rsidR="00A90B1A" w:rsidRPr="00400291" w:rsidRDefault="00A90B1A" w:rsidP="00400291">
      <w:pPr>
        <w:spacing w:line="360" w:lineRule="auto"/>
        <w:jc w:val="center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</w:t>
      </w:r>
      <w:del w:id="0" w:author="Borzęcka Agnieszka" w:date="2024-11-12T11:40:00Z">
        <w:r w:rsidRPr="00551CCF" w:rsidDel="00400291">
          <w:rPr>
            <w:rFonts w:ascii="Arial" w:hAnsi="Arial" w:cs="Arial"/>
            <w:b/>
            <w:sz w:val="22"/>
            <w:szCs w:val="22"/>
          </w:rPr>
          <w:delText>:</w:delText>
        </w:r>
      </w:del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ACBC89A" w14:textId="77777777" w:rsidR="00400291" w:rsidRPr="00400291" w:rsidRDefault="00400291" w:rsidP="0040029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00291">
        <w:rPr>
          <w:rFonts w:ascii="Arial" w:hAnsi="Arial" w:cs="Arial"/>
          <w:b/>
          <w:sz w:val="22"/>
          <w:szCs w:val="22"/>
        </w:rPr>
        <w:t>Zakład Linii Kolejowych w Lublinie</w:t>
      </w:r>
    </w:p>
    <w:p w14:paraId="16DB6C5A" w14:textId="77777777" w:rsidR="00400291" w:rsidRPr="00400291" w:rsidRDefault="00400291" w:rsidP="0040029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00291">
        <w:rPr>
          <w:rFonts w:ascii="Arial" w:hAnsi="Arial" w:cs="Arial"/>
          <w:b/>
          <w:sz w:val="22"/>
          <w:szCs w:val="22"/>
        </w:rPr>
        <w:t>Ul. Okopowa 5</w:t>
      </w:r>
    </w:p>
    <w:p w14:paraId="6520FA52" w14:textId="77777777" w:rsidR="00400291" w:rsidRDefault="00400291" w:rsidP="0040029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00291">
        <w:rPr>
          <w:rFonts w:ascii="Arial" w:hAnsi="Arial" w:cs="Arial"/>
          <w:b/>
          <w:sz w:val="22"/>
          <w:szCs w:val="22"/>
        </w:rPr>
        <w:t>20-022 Lublin</w:t>
      </w:r>
    </w:p>
    <w:p w14:paraId="70979664" w14:textId="6A449BFC" w:rsidR="00CD1D59" w:rsidRDefault="00A846A8" w:rsidP="00400291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0026A" w14:textId="77777777" w:rsidR="00291E6C" w:rsidRDefault="00291E6C" w:rsidP="00DA091E">
      <w:r>
        <w:separator/>
      </w:r>
    </w:p>
  </w:endnote>
  <w:endnote w:type="continuationSeparator" w:id="0">
    <w:p w14:paraId="72C2CCFC" w14:textId="77777777" w:rsidR="00291E6C" w:rsidRDefault="00291E6C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1A64D" w14:textId="77777777" w:rsidR="00291E6C" w:rsidRDefault="00291E6C" w:rsidP="00DA091E">
      <w:r>
        <w:separator/>
      </w:r>
    </w:p>
  </w:footnote>
  <w:footnote w:type="continuationSeparator" w:id="0">
    <w:p w14:paraId="24A095E0" w14:textId="77777777" w:rsidR="00291E6C" w:rsidRDefault="00291E6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6A670D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00291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400291" w:rsidRPr="00400291">
      <w:t xml:space="preserve"> </w:t>
    </w:r>
    <w:r w:rsidR="00400291" w:rsidRPr="00400291">
      <w:rPr>
        <w:rFonts w:ascii="Arial" w:hAnsi="Arial" w:cs="Arial"/>
        <w:b/>
        <w:i/>
        <w:color w:val="auto"/>
        <w:sz w:val="18"/>
        <w:szCs w:val="16"/>
      </w:rPr>
      <w:t>Informac</w:t>
    </w:r>
    <w:r w:rsidR="00400291">
      <w:rPr>
        <w:rFonts w:ascii="Arial" w:hAnsi="Arial" w:cs="Arial"/>
        <w:b/>
        <w:i/>
        <w:color w:val="auto"/>
        <w:sz w:val="18"/>
        <w:szCs w:val="16"/>
      </w:rPr>
      <w:t>ji</w:t>
    </w:r>
    <w:r w:rsidR="00400291" w:rsidRPr="00400291">
      <w:rPr>
        <w:rFonts w:ascii="Arial" w:hAnsi="Arial" w:cs="Arial"/>
        <w:b/>
        <w:i/>
        <w:color w:val="auto"/>
        <w:sz w:val="18"/>
        <w:szCs w:val="16"/>
      </w:rPr>
      <w:t xml:space="preserve"> o postępowaniu</w:t>
    </w:r>
    <w:r w:rsidR="00400291" w:rsidRPr="00400291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orzęcka Agnieszka">
    <w15:presenceInfo w15:providerId="AD" w15:userId="S::PLK052000@office.plk-sa.pl::eef7c374-f052-4113-9397-4138e685b3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1E6C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0291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Borzęcka Agnieszka</cp:lastModifiedBy>
  <cp:revision>10</cp:revision>
  <cp:lastPrinted>2022-04-20T08:18:00Z</cp:lastPrinted>
  <dcterms:created xsi:type="dcterms:W3CDTF">2022-05-13T09:24:00Z</dcterms:created>
  <dcterms:modified xsi:type="dcterms:W3CDTF">2024-11-12T10:42:00Z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