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F447320" w14:textId="77777777" w:rsidR="009564BD" w:rsidRDefault="00E437C2" w:rsidP="00596A4F">
      <w:pPr>
        <w:spacing w:line="360" w:lineRule="auto"/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09F487FD" wp14:editId="0511AF82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017C34" w14:textId="77777777" w:rsidR="000178D5" w:rsidRDefault="000178D5" w:rsidP="00596A4F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</w:p>
    <w:p w14:paraId="152C7B3B" w14:textId="316B65DC" w:rsidR="008F5CC2" w:rsidRPr="00C41F41" w:rsidRDefault="008F5CC2" w:rsidP="008F5CC2">
      <w:pPr>
        <w:autoSpaceDE w:val="0"/>
        <w:autoSpaceDN w:val="0"/>
        <w:adjustRightInd w:val="0"/>
        <w:ind w:left="-426"/>
        <w:rPr>
          <w:ins w:id="0" w:author="Żmiejko Marta" w:date="2022-05-19T13:18:00Z"/>
          <w:rFonts w:ascii="Arial" w:hAnsi="Arial" w:cs="Arial"/>
          <w:i/>
        </w:rPr>
      </w:pPr>
      <w:ins w:id="1" w:author="Żmiejko Marta" w:date="2022-05-19T13:18:00Z">
        <w:r>
          <w:rPr>
            <w:rFonts w:ascii="Arial" w:hAnsi="Arial" w:cs="Arial"/>
            <w:b/>
            <w:sz w:val="22"/>
            <w:szCs w:val="22"/>
          </w:rPr>
          <w:t xml:space="preserve">       </w:t>
        </w:r>
      </w:ins>
      <w:r w:rsidR="000178D5" w:rsidRPr="004771C3">
        <w:rPr>
          <w:rFonts w:ascii="Arial" w:hAnsi="Arial" w:cs="Arial"/>
          <w:b/>
          <w:sz w:val="22"/>
          <w:szCs w:val="22"/>
        </w:rPr>
        <w:t>NR SPRAWY:</w:t>
      </w:r>
      <w:ins w:id="2" w:author="Żmiejko Marta" w:date="2022-05-19T13:18:00Z">
        <w:r w:rsidRPr="008F5CC2">
          <w:rPr>
            <w:rFonts w:ascii="Arial" w:hAnsi="Arial" w:cs="Arial"/>
          </w:rPr>
          <w:t xml:space="preserve"> </w:t>
        </w:r>
        <w:bookmarkStart w:id="3" w:name="_GoBack"/>
        <w:bookmarkEnd w:id="3"/>
        <w:r w:rsidR="008551CF">
          <w:rPr>
            <w:rFonts w:ascii="Arial" w:hAnsi="Arial" w:cs="Arial"/>
            <w:b/>
            <w:sz w:val="22"/>
            <w:szCs w:val="22"/>
            <w:rPrChange w:id="4" w:author="Żmiejko Marta" w:date="2022-05-19T13:19:00Z">
              <w:rPr>
                <w:rFonts w:ascii="Arial" w:hAnsi="Arial" w:cs="Arial"/>
                <w:b/>
                <w:sz w:val="22"/>
                <w:szCs w:val="22"/>
              </w:rPr>
            </w:rPrChange>
          </w:rPr>
          <w:t>IZ03GM</w:t>
        </w:r>
        <w:r w:rsidRPr="008F5CC2">
          <w:rPr>
            <w:rFonts w:ascii="Arial" w:hAnsi="Arial" w:cs="Arial"/>
            <w:b/>
            <w:sz w:val="22"/>
            <w:szCs w:val="22"/>
            <w:rPrChange w:id="5" w:author="Żmiejko Marta" w:date="2022-05-19T13:19:00Z">
              <w:rPr>
                <w:rFonts w:ascii="Arial" w:hAnsi="Arial" w:cs="Arial"/>
                <w:color w:val="000000"/>
              </w:rPr>
            </w:rPrChange>
          </w:rPr>
          <w:t>.2473.10.2022.MŻ</w:t>
        </w:r>
      </w:ins>
    </w:p>
    <w:p w14:paraId="540687D1" w14:textId="3CCCBAF1" w:rsidR="00612017" w:rsidRDefault="003C2833" w:rsidP="00596A4F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del w:id="6" w:author="Żmiejko Marta" w:date="2022-05-19T13:18:00Z">
        <w:r w:rsidRPr="003C2833" w:rsidDel="008F5CC2">
          <w:rPr>
            <w:rFonts w:ascii="Arial" w:hAnsi="Arial" w:cs="Arial"/>
            <w:b/>
            <w:bCs/>
            <w:sz w:val="22"/>
            <w:szCs w:val="22"/>
            <w:highlight w:val="yellow"/>
          </w:rPr>
          <w:delText xml:space="preserve"> </w:delText>
        </w:r>
        <w:r w:rsidRPr="003C7269" w:rsidDel="008F5CC2">
          <w:rPr>
            <w:rFonts w:ascii="Arial" w:hAnsi="Arial" w:cs="Arial"/>
            <w:b/>
            <w:bCs/>
            <w:sz w:val="22"/>
            <w:szCs w:val="22"/>
            <w:highlight w:val="yellow"/>
          </w:rPr>
          <w:delText>………………………………………………………..</w:delText>
        </w:r>
      </w:del>
    </w:p>
    <w:p w14:paraId="19954E39" w14:textId="77777777" w:rsidR="003C2833" w:rsidRPr="004771C3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0FE69443" w14:textId="77777777" w:rsidR="003C2833" w:rsidRPr="009564BD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D2809F" w14:textId="77777777" w:rsidR="003C2833" w:rsidRPr="009564BD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759D02AA" w14:textId="77777777" w:rsidR="003C2833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7436C426" w14:textId="77777777" w:rsidR="008F5CC2" w:rsidRPr="008F5CC2" w:rsidRDefault="008F5CC2" w:rsidP="008F5CC2">
      <w:pPr>
        <w:spacing w:line="360" w:lineRule="auto"/>
        <w:rPr>
          <w:ins w:id="7" w:author="Żmiejko Marta" w:date="2022-05-19T13:19:00Z"/>
          <w:rFonts w:ascii="Arial" w:hAnsi="Arial" w:cs="Arial"/>
          <w:b/>
          <w:sz w:val="22"/>
          <w:szCs w:val="22"/>
          <w:rPrChange w:id="8" w:author="Żmiejko Marta" w:date="2022-05-19T13:19:00Z">
            <w:rPr>
              <w:ins w:id="9" w:author="Żmiejko Marta" w:date="2022-05-19T13:19:00Z"/>
              <w:rFonts w:ascii="Arial" w:hAnsi="Arial" w:cs="Arial"/>
            </w:rPr>
          </w:rPrChange>
        </w:rPr>
        <w:pPrChange w:id="10" w:author="Żmiejko Marta" w:date="2022-05-19T13:19:00Z">
          <w:pPr>
            <w:autoSpaceDE w:val="0"/>
            <w:autoSpaceDN w:val="0"/>
            <w:adjustRightInd w:val="0"/>
            <w:spacing w:line="480" w:lineRule="auto"/>
            <w:ind w:left="-426"/>
          </w:pPr>
        </w:pPrChange>
      </w:pPr>
      <w:ins w:id="11" w:author="Żmiejko Marta" w:date="2022-05-19T13:19:00Z">
        <w:r w:rsidRPr="008F5CC2">
          <w:rPr>
            <w:rFonts w:ascii="Arial" w:hAnsi="Arial" w:cs="Arial"/>
            <w:b/>
            <w:sz w:val="22"/>
            <w:szCs w:val="22"/>
            <w:rPrChange w:id="12" w:author="Żmiejko Marta" w:date="2022-05-19T13:19:00Z">
              <w:rPr>
                <w:rFonts w:ascii="Arial" w:hAnsi="Arial" w:cs="Arial"/>
              </w:rPr>
            </w:rPrChange>
          </w:rPr>
          <w:t>Zakład Linii Kolejowych w Białymstoku</w:t>
        </w:r>
      </w:ins>
    </w:p>
    <w:p w14:paraId="740FD00D" w14:textId="77777777" w:rsidR="008F5CC2" w:rsidRPr="008F5CC2" w:rsidRDefault="008F5CC2" w:rsidP="008F5CC2">
      <w:pPr>
        <w:spacing w:line="360" w:lineRule="auto"/>
        <w:rPr>
          <w:ins w:id="13" w:author="Żmiejko Marta" w:date="2022-05-19T13:19:00Z"/>
          <w:rFonts w:ascii="Arial" w:hAnsi="Arial" w:cs="Arial"/>
          <w:b/>
          <w:sz w:val="22"/>
          <w:szCs w:val="22"/>
          <w:rPrChange w:id="14" w:author="Żmiejko Marta" w:date="2022-05-19T13:19:00Z">
            <w:rPr>
              <w:ins w:id="15" w:author="Żmiejko Marta" w:date="2022-05-19T13:19:00Z"/>
              <w:rFonts w:ascii="Arial" w:hAnsi="Arial" w:cs="Arial"/>
            </w:rPr>
          </w:rPrChange>
        </w:rPr>
        <w:pPrChange w:id="16" w:author="Żmiejko Marta" w:date="2022-05-19T13:19:00Z">
          <w:pPr>
            <w:autoSpaceDE w:val="0"/>
            <w:autoSpaceDN w:val="0"/>
            <w:adjustRightInd w:val="0"/>
            <w:spacing w:line="480" w:lineRule="auto"/>
            <w:ind w:left="-426"/>
          </w:pPr>
        </w:pPrChange>
      </w:pPr>
      <w:ins w:id="17" w:author="Żmiejko Marta" w:date="2022-05-19T13:19:00Z">
        <w:r w:rsidRPr="008F5CC2">
          <w:rPr>
            <w:rFonts w:ascii="Arial" w:hAnsi="Arial" w:cs="Arial"/>
            <w:b/>
            <w:sz w:val="22"/>
            <w:szCs w:val="22"/>
            <w:rPrChange w:id="18" w:author="Żmiejko Marta" w:date="2022-05-19T13:19:00Z">
              <w:rPr>
                <w:rFonts w:ascii="Arial" w:hAnsi="Arial" w:cs="Arial"/>
              </w:rPr>
            </w:rPrChange>
          </w:rPr>
          <w:t>Dział Gospodarki Materiałowej i Zamówień</w:t>
        </w:r>
      </w:ins>
    </w:p>
    <w:p w14:paraId="1DAD7271" w14:textId="77777777" w:rsidR="008F5CC2" w:rsidRPr="008F5CC2" w:rsidRDefault="008F5CC2" w:rsidP="008F5CC2">
      <w:pPr>
        <w:spacing w:line="360" w:lineRule="auto"/>
        <w:rPr>
          <w:ins w:id="19" w:author="Żmiejko Marta" w:date="2022-05-19T13:19:00Z"/>
          <w:rFonts w:ascii="Arial" w:hAnsi="Arial" w:cs="Arial"/>
          <w:b/>
          <w:sz w:val="22"/>
          <w:szCs w:val="22"/>
          <w:rPrChange w:id="20" w:author="Żmiejko Marta" w:date="2022-05-19T13:19:00Z">
            <w:rPr>
              <w:ins w:id="21" w:author="Żmiejko Marta" w:date="2022-05-19T13:19:00Z"/>
              <w:rFonts w:ascii="Arial" w:hAnsi="Arial" w:cs="Arial"/>
            </w:rPr>
          </w:rPrChange>
        </w:rPr>
        <w:pPrChange w:id="22" w:author="Żmiejko Marta" w:date="2022-05-19T13:19:00Z">
          <w:pPr>
            <w:autoSpaceDE w:val="0"/>
            <w:autoSpaceDN w:val="0"/>
            <w:adjustRightInd w:val="0"/>
            <w:spacing w:line="480" w:lineRule="auto"/>
            <w:ind w:left="-426"/>
          </w:pPr>
        </w:pPrChange>
      </w:pPr>
      <w:ins w:id="23" w:author="Żmiejko Marta" w:date="2022-05-19T13:19:00Z">
        <w:r w:rsidRPr="008F5CC2">
          <w:rPr>
            <w:rFonts w:ascii="Arial" w:hAnsi="Arial" w:cs="Arial"/>
            <w:b/>
            <w:sz w:val="22"/>
            <w:szCs w:val="22"/>
            <w:rPrChange w:id="24" w:author="Żmiejko Marta" w:date="2022-05-19T13:19:00Z">
              <w:rPr>
                <w:rFonts w:ascii="Arial" w:hAnsi="Arial" w:cs="Arial"/>
              </w:rPr>
            </w:rPrChange>
          </w:rPr>
          <w:t>ul. Kopernika 58,  15-397  Białystok</w:t>
        </w:r>
      </w:ins>
    </w:p>
    <w:p w14:paraId="237C28B9" w14:textId="43A77C13" w:rsidR="003C2833" w:rsidDel="008F5CC2" w:rsidRDefault="003C2833" w:rsidP="00596A4F">
      <w:pPr>
        <w:spacing w:line="360" w:lineRule="auto"/>
        <w:rPr>
          <w:del w:id="25" w:author="Żmiejko Marta" w:date="2022-05-19T13:19:00Z"/>
          <w:rFonts w:ascii="Arial" w:hAnsi="Arial" w:cs="Arial"/>
          <w:b/>
          <w:sz w:val="22"/>
          <w:szCs w:val="22"/>
        </w:rPr>
      </w:pPr>
      <w:del w:id="26" w:author="Żmiejko Marta" w:date="2022-05-19T13:19:00Z">
        <w:r w:rsidDel="008F5CC2">
          <w:rPr>
            <w:rFonts w:ascii="Arial" w:hAnsi="Arial" w:cs="Arial"/>
            <w:b/>
            <w:sz w:val="22"/>
            <w:szCs w:val="22"/>
          </w:rPr>
          <w:delText xml:space="preserve">……………………………………………………….. </w:delText>
        </w:r>
      </w:del>
    </w:p>
    <w:p w14:paraId="6D330983" w14:textId="1E8F22CD" w:rsidR="003C2833" w:rsidRPr="009564BD" w:rsidDel="008F5CC2" w:rsidRDefault="003C2833" w:rsidP="00596A4F">
      <w:pPr>
        <w:spacing w:line="360" w:lineRule="auto"/>
        <w:rPr>
          <w:del w:id="27" w:author="Żmiejko Marta" w:date="2022-05-19T13:19:00Z"/>
          <w:rFonts w:ascii="Arial" w:hAnsi="Arial" w:cs="Arial"/>
          <w:b/>
          <w:iCs/>
          <w:sz w:val="22"/>
          <w:szCs w:val="22"/>
        </w:rPr>
      </w:pPr>
      <w:del w:id="28" w:author="Żmiejko Marta" w:date="2022-05-19T13:19:00Z">
        <w:r w:rsidRPr="009564BD" w:rsidDel="008F5CC2">
          <w:rPr>
            <w:rFonts w:ascii="Arial" w:hAnsi="Arial" w:cs="Arial"/>
            <w:b/>
            <w:i/>
            <w:sz w:val="22"/>
            <w:szCs w:val="22"/>
            <w:highlight w:val="green"/>
          </w:rPr>
          <w:delText>(należy wpisać nazwę jednostki organizacyjnej prowadzącej postępowanie)</w:delText>
        </w:r>
      </w:del>
    </w:p>
    <w:p w14:paraId="5A00CB4B" w14:textId="77777777" w:rsidR="0016759B" w:rsidRDefault="0016759B" w:rsidP="00596A4F">
      <w:pPr>
        <w:pStyle w:val="Tekstpodstawowy2"/>
        <w:spacing w:after="0" w:line="360" w:lineRule="auto"/>
        <w:rPr>
          <w:rFonts w:ascii="Arial" w:hAnsi="Arial" w:cs="Arial"/>
          <w:b/>
          <w:sz w:val="28"/>
          <w:szCs w:val="28"/>
        </w:rPr>
      </w:pPr>
    </w:p>
    <w:p w14:paraId="6B83DAE1" w14:textId="77777777" w:rsidR="008304E2" w:rsidRPr="009644E6" w:rsidRDefault="002F1F41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9644E6">
        <w:rPr>
          <w:rFonts w:ascii="Arial" w:hAnsi="Arial" w:cs="Arial"/>
          <w:b/>
          <w:sz w:val="24"/>
          <w:szCs w:val="24"/>
        </w:rPr>
        <w:t>OŚWIADCZENIE</w:t>
      </w:r>
    </w:p>
    <w:p w14:paraId="3C70D363" w14:textId="77777777" w:rsidR="002F1F41" w:rsidRPr="009644E6" w:rsidRDefault="008304E2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9644E6">
        <w:rPr>
          <w:rFonts w:ascii="Arial" w:hAnsi="Arial" w:cs="Arial"/>
          <w:b/>
          <w:sz w:val="24"/>
          <w:szCs w:val="24"/>
        </w:rPr>
        <w:t>O SPEŁNIANIU WARUNKÓW UDZIAŁU W POSTĘPOWANIU</w:t>
      </w:r>
    </w:p>
    <w:p w14:paraId="4F6A5B4D" w14:textId="77777777" w:rsidR="00DC7519" w:rsidRPr="009644E6" w:rsidRDefault="009644E6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9644E6">
        <w:rPr>
          <w:rFonts w:ascii="Arial" w:hAnsi="Arial" w:cs="Arial"/>
          <w:b/>
          <w:sz w:val="24"/>
          <w:szCs w:val="24"/>
        </w:rPr>
        <w:t>ZAKUPOWYM I BRA</w:t>
      </w:r>
      <w:r w:rsidR="00612017">
        <w:rPr>
          <w:rFonts w:ascii="Arial" w:hAnsi="Arial" w:cs="Arial"/>
          <w:b/>
          <w:sz w:val="24"/>
          <w:szCs w:val="24"/>
        </w:rPr>
        <w:t>KU PODSTAW DO ODRZUCENIA OFERTY</w:t>
      </w:r>
    </w:p>
    <w:p w14:paraId="3E3D66C0" w14:textId="77777777" w:rsidR="00DC7519" w:rsidRPr="007B46ED" w:rsidRDefault="00DC7519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</w:pPr>
    </w:p>
    <w:p w14:paraId="549B9C0E" w14:textId="26E5449A" w:rsidR="002F1F41" w:rsidRPr="00612017" w:rsidRDefault="002F1F41" w:rsidP="00596A4F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</w:t>
      </w:r>
      <w:r w:rsidR="008304E2" w:rsidRPr="00612017">
        <w:rPr>
          <w:rFonts w:ascii="Arial" w:hAnsi="Arial" w:cs="Arial"/>
          <w:sz w:val="22"/>
          <w:szCs w:val="22"/>
        </w:rPr>
        <w:t xml:space="preserve">udziału w </w:t>
      </w:r>
      <w:r w:rsidRPr="00612017">
        <w:rPr>
          <w:rFonts w:ascii="Arial" w:hAnsi="Arial" w:cs="Arial"/>
          <w:sz w:val="22"/>
          <w:szCs w:val="22"/>
        </w:rPr>
        <w:t>postępowani</w:t>
      </w:r>
      <w:r w:rsidR="008304E2" w:rsidRPr="00612017">
        <w:rPr>
          <w:rFonts w:ascii="Arial" w:hAnsi="Arial" w:cs="Arial"/>
          <w:sz w:val="22"/>
          <w:szCs w:val="22"/>
        </w:rPr>
        <w:t>u</w:t>
      </w:r>
      <w:r w:rsidRPr="00612017">
        <w:rPr>
          <w:rFonts w:ascii="Arial" w:hAnsi="Arial" w:cs="Arial"/>
          <w:sz w:val="22"/>
          <w:szCs w:val="22"/>
        </w:rPr>
        <w:t xml:space="preserve"> w sprawie udzielenia zamówienia </w:t>
      </w:r>
      <w:r w:rsidR="008304E2" w:rsidRPr="00612017">
        <w:rPr>
          <w:rFonts w:ascii="Arial" w:hAnsi="Arial" w:cs="Arial"/>
          <w:sz w:val="22"/>
          <w:szCs w:val="22"/>
        </w:rPr>
        <w:t>na</w:t>
      </w:r>
      <w:r w:rsidR="00FE4376" w:rsidRPr="00612017">
        <w:rPr>
          <w:rFonts w:ascii="Arial" w:hAnsi="Arial" w:cs="Arial"/>
          <w:sz w:val="22"/>
          <w:szCs w:val="22"/>
        </w:rPr>
        <w:t xml:space="preserve">: </w:t>
      </w:r>
      <w:ins w:id="29" w:author="Żmiejko Marta" w:date="2022-05-19T13:20:00Z">
        <w:r w:rsidR="008F5CC2" w:rsidRPr="008F5CC2">
          <w:rPr>
            <w:rFonts w:ascii="Arial" w:hAnsi="Arial" w:cs="Arial"/>
            <w:b/>
            <w:sz w:val="22"/>
            <w:szCs w:val="22"/>
            <w:rPrChange w:id="30" w:author="Żmiejko Marta" w:date="2022-05-19T13:20:00Z">
              <w:rPr>
                <w:rFonts w:ascii="Arial" w:hAnsi="Arial" w:cs="Arial"/>
              </w:rPr>
            </w:rPrChange>
          </w:rPr>
          <w:t>,,</w:t>
        </w:r>
        <w:r w:rsidR="008F5CC2" w:rsidRPr="008F5CC2">
          <w:rPr>
            <w:rFonts w:ascii="Arial" w:hAnsi="Arial" w:cs="Arial"/>
            <w:b/>
            <w:sz w:val="22"/>
            <w:szCs w:val="22"/>
            <w:rPrChange w:id="31" w:author="Żmiejko Marta" w:date="2022-05-19T13:20:00Z">
              <w:rPr>
                <w:rFonts w:ascii="Arial" w:hAnsi="Arial" w:cs="Arial"/>
                <w:sz w:val="22"/>
                <w:szCs w:val="22"/>
              </w:rPr>
            </w:rPrChange>
          </w:rPr>
          <w:t>Dostawę</w:t>
        </w:r>
        <w:r w:rsidR="008F5CC2" w:rsidRPr="008F5CC2">
          <w:rPr>
            <w:rFonts w:ascii="Arial" w:hAnsi="Arial" w:cs="Arial"/>
            <w:b/>
            <w:sz w:val="22"/>
            <w:szCs w:val="22"/>
            <w:rPrChange w:id="32" w:author="Żmiejko Marta" w:date="2022-05-19T13:20:00Z">
              <w:rPr>
                <w:rFonts w:ascii="Arial" w:hAnsi="Arial" w:cs="Arial"/>
              </w:rPr>
            </w:rPrChange>
          </w:rPr>
          <w:t xml:space="preserve"> druków na potrzeby jednostek organizacyjnych Zakładu Linii Kolejowych w Białymstoku.”</w:t>
        </w:r>
        <w:r w:rsidR="008F5CC2" w:rsidRPr="008F5CC2" w:rsidDel="008F5CC2">
          <w:rPr>
            <w:rFonts w:ascii="Arial" w:hAnsi="Arial" w:cs="Arial"/>
            <w:sz w:val="22"/>
            <w:szCs w:val="22"/>
            <w:rPrChange w:id="33" w:author="Żmiejko Marta" w:date="2022-05-19T13:20:00Z">
              <w:rPr>
                <w:rFonts w:ascii="Arial" w:hAnsi="Arial" w:cs="Arial"/>
                <w:b/>
                <w:bCs/>
                <w:sz w:val="22"/>
                <w:szCs w:val="22"/>
              </w:rPr>
            </w:rPrChange>
          </w:rPr>
          <w:t xml:space="preserve"> </w:t>
        </w:r>
      </w:ins>
      <w:del w:id="34" w:author="Żmiejko Marta" w:date="2022-05-19T13:20:00Z">
        <w:r w:rsidR="00FE4376" w:rsidRPr="008F5CC2" w:rsidDel="008F5CC2">
          <w:rPr>
            <w:rFonts w:ascii="Arial" w:hAnsi="Arial" w:cs="Arial"/>
            <w:sz w:val="22"/>
            <w:szCs w:val="22"/>
            <w:rPrChange w:id="35" w:author="Żmiejko Marta" w:date="2022-05-19T13:20:00Z">
              <w:rPr>
                <w:rFonts w:ascii="Arial" w:hAnsi="Arial" w:cs="Arial"/>
                <w:b/>
                <w:bCs/>
                <w:sz w:val="22"/>
                <w:szCs w:val="22"/>
              </w:rPr>
            </w:rPrChange>
          </w:rPr>
          <w:delText>„</w:delText>
        </w:r>
        <w:r w:rsidR="00612017" w:rsidRPr="008F5CC2" w:rsidDel="008F5CC2">
          <w:rPr>
            <w:rFonts w:ascii="Arial" w:hAnsi="Arial" w:cs="Arial"/>
            <w:sz w:val="22"/>
            <w:szCs w:val="22"/>
            <w:rPrChange w:id="36" w:author="Żmiejko Marta" w:date="2022-05-19T13:20:00Z">
              <w:rPr>
                <w:rFonts w:ascii="Arial" w:hAnsi="Arial" w:cs="Arial"/>
                <w:b/>
                <w:bCs/>
                <w:sz w:val="22"/>
                <w:szCs w:val="22"/>
                <w:highlight w:val="yellow"/>
              </w:rPr>
            </w:rPrChange>
          </w:rPr>
          <w:delText>……………………………………………………</w:delText>
        </w:r>
        <w:r w:rsidR="00FE4376" w:rsidRPr="008F5CC2" w:rsidDel="008F5CC2">
          <w:rPr>
            <w:rFonts w:ascii="Arial" w:hAnsi="Arial" w:cs="Arial"/>
            <w:sz w:val="22"/>
            <w:szCs w:val="22"/>
            <w:rPrChange w:id="37" w:author="Żmiejko Marta" w:date="2022-05-19T13:20:00Z">
              <w:rPr>
                <w:rFonts w:ascii="Arial" w:hAnsi="Arial" w:cs="Arial"/>
                <w:b/>
                <w:bCs/>
                <w:sz w:val="22"/>
                <w:szCs w:val="22"/>
              </w:rPr>
            </w:rPrChange>
          </w:rPr>
          <w:delText>”</w:delText>
        </w:r>
      </w:del>
      <w:r w:rsidR="00FE4376" w:rsidRPr="008F5CC2">
        <w:rPr>
          <w:rFonts w:ascii="Arial" w:hAnsi="Arial" w:cs="Arial"/>
          <w:sz w:val="22"/>
          <w:szCs w:val="22"/>
          <w:rPrChange w:id="38" w:author="Żmiejko Marta" w:date="2022-05-19T13:20:00Z">
            <w:rPr>
              <w:rFonts w:ascii="Arial" w:hAnsi="Arial" w:cs="Arial"/>
              <w:b/>
              <w:bCs/>
              <w:sz w:val="22"/>
              <w:szCs w:val="22"/>
            </w:rPr>
          </w:rPrChange>
        </w:rPr>
        <w:t>,</w:t>
      </w:r>
      <w:r w:rsidR="00612017">
        <w:rPr>
          <w:rFonts w:ascii="Arial" w:hAnsi="Arial" w:cs="Arial"/>
          <w:b/>
          <w:bCs/>
          <w:sz w:val="22"/>
          <w:szCs w:val="22"/>
        </w:rPr>
        <w:t xml:space="preserve"> </w:t>
      </w:r>
      <w:r w:rsidR="008304E2" w:rsidRPr="00612017">
        <w:rPr>
          <w:rFonts w:ascii="Arial" w:hAnsi="Arial" w:cs="Arial"/>
          <w:sz w:val="22"/>
          <w:szCs w:val="22"/>
        </w:rPr>
        <w:t xml:space="preserve">prowadzonego </w:t>
      </w:r>
      <w:r w:rsidR="003C2833">
        <w:rPr>
          <w:rFonts w:ascii="Arial" w:hAnsi="Arial" w:cs="Arial"/>
          <w:sz w:val="22"/>
          <w:szCs w:val="22"/>
        </w:rPr>
        <w:t xml:space="preserve">zgodnie z „Regulaminem </w:t>
      </w:r>
      <w:r w:rsidRPr="00612017">
        <w:rPr>
          <w:rFonts w:ascii="Arial" w:hAnsi="Arial" w:cs="Arial"/>
          <w:sz w:val="22"/>
          <w:szCs w:val="22"/>
        </w:rPr>
        <w:t>udzielania zamówień</w:t>
      </w:r>
      <w:r w:rsidR="001471B7" w:rsidRPr="00612017">
        <w:rPr>
          <w:rFonts w:ascii="Arial" w:hAnsi="Arial" w:cs="Arial"/>
          <w:sz w:val="22"/>
          <w:szCs w:val="22"/>
        </w:rPr>
        <w:t xml:space="preserve"> logistycznych</w:t>
      </w:r>
      <w:r w:rsidRPr="00612017">
        <w:rPr>
          <w:rFonts w:ascii="Arial" w:hAnsi="Arial" w:cs="Arial"/>
          <w:sz w:val="22"/>
          <w:szCs w:val="22"/>
        </w:rPr>
        <w:t xml:space="preserve"> przez PKP Pols</w:t>
      </w:r>
      <w:r w:rsidR="001471B7" w:rsidRPr="00612017">
        <w:rPr>
          <w:rFonts w:ascii="Arial" w:hAnsi="Arial" w:cs="Arial"/>
          <w:sz w:val="22"/>
          <w:szCs w:val="22"/>
        </w:rPr>
        <w:t>kie Lini</w:t>
      </w:r>
      <w:r w:rsidR="007E3D0F">
        <w:rPr>
          <w:rFonts w:ascii="Arial" w:hAnsi="Arial" w:cs="Arial"/>
          <w:sz w:val="22"/>
          <w:szCs w:val="22"/>
        </w:rPr>
        <w:t>e Kolejowe S.A” (</w:t>
      </w:r>
      <w:r w:rsidRPr="00612017">
        <w:rPr>
          <w:rFonts w:ascii="Arial" w:hAnsi="Arial" w:cs="Arial"/>
          <w:sz w:val="22"/>
          <w:szCs w:val="22"/>
        </w:rPr>
        <w:t>dalej</w:t>
      </w:r>
      <w:r w:rsidR="007E3D0F">
        <w:rPr>
          <w:rFonts w:ascii="Arial" w:hAnsi="Arial" w:cs="Arial"/>
          <w:sz w:val="22"/>
          <w:szCs w:val="22"/>
        </w:rPr>
        <w:t>: Regulamin)</w:t>
      </w:r>
      <w:r w:rsidRPr="00612017">
        <w:rPr>
          <w:rFonts w:ascii="Arial" w:hAnsi="Arial" w:cs="Arial"/>
          <w:sz w:val="22"/>
          <w:szCs w:val="22"/>
        </w:rPr>
        <w:t>,</w:t>
      </w:r>
    </w:p>
    <w:p w14:paraId="70BEA9C9" w14:textId="77777777" w:rsidR="008304E2" w:rsidRPr="00612017" w:rsidRDefault="008304E2" w:rsidP="00596A4F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612017">
        <w:rPr>
          <w:rFonts w:ascii="Arial" w:hAnsi="Arial" w:cs="Arial"/>
          <w:color w:val="000000"/>
          <w:sz w:val="22"/>
          <w:szCs w:val="22"/>
        </w:rPr>
        <w:t xml:space="preserve">w imieniu: </w:t>
      </w:r>
    </w:p>
    <w:p w14:paraId="5D848904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089482D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2CB80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965CF95" w14:textId="77777777" w:rsidR="00B71254" w:rsidRPr="00BD0F1D" w:rsidRDefault="00B71254" w:rsidP="00596A4F">
      <w:pPr>
        <w:spacing w:line="360" w:lineRule="auto"/>
        <w:ind w:left="426" w:right="5102" w:hanging="142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71D95820" w14:textId="77777777" w:rsidR="0016759B" w:rsidRPr="00612017" w:rsidRDefault="0016759B" w:rsidP="00596A4F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6077F4D2" w14:textId="68FF040C" w:rsidR="00612017" w:rsidRPr="00430BF6" w:rsidRDefault="002C068A" w:rsidP="0028346C">
      <w:pPr>
        <w:pStyle w:val="Tekstpodstawowy2"/>
      </w:pPr>
      <w:r w:rsidRPr="00914BB1">
        <w:rPr>
          <w:rFonts w:ascii="Arial" w:hAnsi="Arial" w:cs="Arial"/>
          <w:b/>
          <w:sz w:val="22"/>
          <w:szCs w:val="22"/>
        </w:rPr>
        <w:t>O</w:t>
      </w:r>
      <w:r w:rsidR="002F1F41" w:rsidRPr="00914BB1">
        <w:rPr>
          <w:rFonts w:ascii="Arial" w:hAnsi="Arial" w:cs="Arial"/>
          <w:b/>
          <w:sz w:val="22"/>
          <w:szCs w:val="22"/>
        </w:rPr>
        <w:t>świadczam</w:t>
      </w:r>
      <w:r w:rsidRPr="00914BB1">
        <w:rPr>
          <w:rFonts w:ascii="Arial" w:hAnsi="Arial" w:cs="Arial"/>
          <w:b/>
          <w:sz w:val="22"/>
          <w:szCs w:val="22"/>
        </w:rPr>
        <w:t>/y</w:t>
      </w:r>
      <w:r w:rsidR="002F1F41" w:rsidRPr="00914BB1">
        <w:rPr>
          <w:rFonts w:ascii="Arial" w:hAnsi="Arial" w:cs="Arial"/>
          <w:sz w:val="22"/>
          <w:szCs w:val="22"/>
        </w:rPr>
        <w:t>, że spełniamy warunki</w:t>
      </w:r>
      <w:r w:rsidR="00A2064F" w:rsidRPr="00914BB1">
        <w:rPr>
          <w:rFonts w:ascii="Arial" w:hAnsi="Arial" w:cs="Arial"/>
          <w:sz w:val="22"/>
          <w:szCs w:val="22"/>
        </w:rPr>
        <w:t xml:space="preserve"> udziału w </w:t>
      </w:r>
      <w:r w:rsidR="005D75DB">
        <w:rPr>
          <w:rFonts w:ascii="Arial" w:hAnsi="Arial" w:cs="Arial"/>
          <w:sz w:val="22"/>
          <w:szCs w:val="22"/>
        </w:rPr>
        <w:t>P</w:t>
      </w:r>
      <w:r w:rsidR="00A2064F" w:rsidRPr="00914BB1">
        <w:rPr>
          <w:rFonts w:ascii="Arial" w:hAnsi="Arial" w:cs="Arial"/>
          <w:sz w:val="22"/>
          <w:szCs w:val="22"/>
        </w:rPr>
        <w:t>ostępowaniu</w:t>
      </w:r>
      <w:r w:rsidR="005D75DB">
        <w:rPr>
          <w:rFonts w:ascii="Arial" w:hAnsi="Arial" w:cs="Arial"/>
          <w:sz w:val="22"/>
          <w:szCs w:val="22"/>
        </w:rPr>
        <w:t xml:space="preserve"> zakupowym</w:t>
      </w:r>
      <w:r w:rsidR="00914BB1" w:rsidRPr="00914BB1">
        <w:rPr>
          <w:rFonts w:ascii="Arial" w:hAnsi="Arial" w:cs="Arial"/>
          <w:sz w:val="22"/>
          <w:szCs w:val="22"/>
        </w:rPr>
        <w:t xml:space="preserve">, </w:t>
      </w:r>
      <w:r w:rsidR="00097ACB">
        <w:rPr>
          <w:rFonts w:ascii="Arial" w:hAnsi="Arial" w:cs="Arial"/>
          <w:sz w:val="22"/>
          <w:szCs w:val="22"/>
        </w:rPr>
        <w:t xml:space="preserve">uszczegółowione w </w:t>
      </w:r>
      <w:r w:rsidR="00914BB1" w:rsidRPr="00914BB1">
        <w:rPr>
          <w:rFonts w:ascii="Arial" w:hAnsi="Arial" w:cs="Arial"/>
          <w:sz w:val="22"/>
          <w:szCs w:val="22"/>
        </w:rPr>
        <w:t xml:space="preserve">Rozdziale </w:t>
      </w:r>
      <w:r w:rsidR="00914BB1">
        <w:rPr>
          <w:rFonts w:ascii="Arial" w:hAnsi="Arial" w:cs="Arial"/>
          <w:sz w:val="22"/>
          <w:szCs w:val="22"/>
        </w:rPr>
        <w:t>III ust. 2</w:t>
      </w:r>
      <w:r w:rsidR="00914BB1" w:rsidRPr="00914BB1">
        <w:rPr>
          <w:rFonts w:ascii="Arial" w:hAnsi="Arial" w:cs="Arial"/>
          <w:sz w:val="22"/>
          <w:szCs w:val="22"/>
        </w:rPr>
        <w:t xml:space="preserve"> SWZ</w:t>
      </w:r>
      <w:r w:rsidR="00914BB1" w:rsidRPr="00097ACB">
        <w:rPr>
          <w:rFonts w:ascii="Arial" w:hAnsi="Arial" w:cs="Arial"/>
          <w:sz w:val="22"/>
          <w:szCs w:val="22"/>
        </w:rPr>
        <w:t>,</w:t>
      </w:r>
      <w:r w:rsidR="00BD0F1D" w:rsidRPr="00914BB1">
        <w:rPr>
          <w:rFonts w:ascii="Arial" w:hAnsi="Arial" w:cs="Arial"/>
          <w:sz w:val="22"/>
          <w:szCs w:val="22"/>
        </w:rPr>
        <w:t xml:space="preserve"> niezbędn</w:t>
      </w:r>
      <w:r w:rsidR="00914BB1">
        <w:rPr>
          <w:rFonts w:ascii="Arial" w:hAnsi="Arial" w:cs="Arial"/>
          <w:sz w:val="22"/>
          <w:szCs w:val="22"/>
        </w:rPr>
        <w:t>e</w:t>
      </w:r>
      <w:r w:rsidR="00BD0F1D" w:rsidRPr="00914BB1">
        <w:rPr>
          <w:rFonts w:ascii="Arial" w:hAnsi="Arial" w:cs="Arial"/>
          <w:sz w:val="22"/>
          <w:szCs w:val="22"/>
        </w:rPr>
        <w:t xml:space="preserve"> do wykonania Zamówienia</w:t>
      </w:r>
      <w:r w:rsidR="00914BB1">
        <w:rPr>
          <w:rFonts w:ascii="Arial" w:hAnsi="Arial" w:cs="Arial"/>
          <w:sz w:val="22"/>
          <w:szCs w:val="22"/>
        </w:rPr>
        <w:t>.</w:t>
      </w:r>
    </w:p>
    <w:p w14:paraId="6C2DADAB" w14:textId="3FD50374" w:rsidR="00A2064F" w:rsidRPr="000178D5" w:rsidRDefault="007E3D0F" w:rsidP="0028346C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  <w:r w:rsidRPr="0028346C">
        <w:rPr>
          <w:rFonts w:ascii="Arial" w:hAnsi="Arial" w:cs="Arial"/>
          <w:b/>
          <w:sz w:val="22"/>
          <w:szCs w:val="22"/>
        </w:rPr>
        <w:t>O</w:t>
      </w:r>
      <w:r w:rsidR="00044450" w:rsidRPr="0028346C">
        <w:rPr>
          <w:rFonts w:ascii="Arial" w:hAnsi="Arial" w:cs="Arial"/>
          <w:b/>
          <w:sz w:val="22"/>
          <w:szCs w:val="22"/>
        </w:rPr>
        <w:t>świadczam</w:t>
      </w:r>
      <w:r w:rsidRPr="0028346C">
        <w:rPr>
          <w:rFonts w:ascii="Arial" w:hAnsi="Arial" w:cs="Arial"/>
          <w:b/>
          <w:sz w:val="22"/>
          <w:szCs w:val="22"/>
        </w:rPr>
        <w:t>/</w:t>
      </w:r>
      <w:r w:rsidR="00044450" w:rsidRPr="0028346C">
        <w:rPr>
          <w:rFonts w:ascii="Arial" w:hAnsi="Arial" w:cs="Arial"/>
          <w:b/>
          <w:sz w:val="22"/>
          <w:szCs w:val="22"/>
        </w:rPr>
        <w:t>y</w:t>
      </w:r>
      <w:r w:rsidR="00044450" w:rsidRPr="0028346C">
        <w:rPr>
          <w:rFonts w:ascii="Arial" w:hAnsi="Arial" w:cs="Arial"/>
          <w:sz w:val="22"/>
          <w:szCs w:val="22"/>
        </w:rPr>
        <w:t xml:space="preserve">, </w:t>
      </w:r>
      <w:r w:rsidR="00F7447D" w:rsidRPr="0028346C">
        <w:rPr>
          <w:rFonts w:ascii="Arial" w:hAnsi="Arial" w:cs="Arial"/>
          <w:sz w:val="22"/>
          <w:szCs w:val="22"/>
        </w:rPr>
        <w:t>że</w:t>
      </w:r>
      <w:r w:rsidR="00B639A7" w:rsidRPr="0028346C">
        <w:rPr>
          <w:rFonts w:ascii="Arial" w:hAnsi="Arial" w:cs="Arial"/>
          <w:sz w:val="22"/>
          <w:szCs w:val="22"/>
        </w:rPr>
        <w:t xml:space="preserve"> nie zachodzą wobec nas przesłanki </w:t>
      </w:r>
      <w:r w:rsidR="00097ACB">
        <w:rPr>
          <w:rFonts w:ascii="Arial" w:hAnsi="Arial" w:cs="Arial"/>
          <w:sz w:val="22"/>
          <w:szCs w:val="22"/>
        </w:rPr>
        <w:t xml:space="preserve">do </w:t>
      </w:r>
      <w:r w:rsidR="00B639A7" w:rsidRPr="0028346C">
        <w:rPr>
          <w:rFonts w:ascii="Arial" w:hAnsi="Arial" w:cs="Arial"/>
          <w:sz w:val="22"/>
          <w:szCs w:val="22"/>
        </w:rPr>
        <w:t>odrzucenia oferty</w:t>
      </w:r>
      <w:r w:rsidR="005D75DB">
        <w:rPr>
          <w:rFonts w:ascii="Arial" w:hAnsi="Arial" w:cs="Arial"/>
          <w:sz w:val="22"/>
          <w:szCs w:val="22"/>
        </w:rPr>
        <w:t>, określone w</w:t>
      </w:r>
      <w:r w:rsidR="005D75DB" w:rsidRPr="005D75DB">
        <w:rPr>
          <w:rFonts w:ascii="Arial" w:hAnsi="Arial" w:cs="Arial"/>
          <w:sz w:val="22"/>
          <w:szCs w:val="22"/>
        </w:rPr>
        <w:t xml:space="preserve"> </w:t>
      </w:r>
      <w:r w:rsidR="005D75DB" w:rsidRPr="00914BB1">
        <w:rPr>
          <w:rFonts w:ascii="Arial" w:hAnsi="Arial" w:cs="Arial"/>
          <w:sz w:val="22"/>
          <w:szCs w:val="22"/>
        </w:rPr>
        <w:t xml:space="preserve">Rozdziale </w:t>
      </w:r>
      <w:r w:rsidR="005D75DB">
        <w:rPr>
          <w:rFonts w:ascii="Arial" w:hAnsi="Arial" w:cs="Arial"/>
          <w:sz w:val="22"/>
          <w:szCs w:val="22"/>
        </w:rPr>
        <w:t xml:space="preserve">III ust. 1 pkt 5 </w:t>
      </w:r>
      <w:ins w:id="39" w:author="Szewczyk Kamil" w:date="2022-04-29T08:30:00Z">
        <w:r w:rsidR="006179D5">
          <w:rPr>
            <w:rFonts w:ascii="Arial" w:hAnsi="Arial" w:cs="Arial"/>
            <w:sz w:val="22"/>
            <w:szCs w:val="22"/>
          </w:rPr>
          <w:t xml:space="preserve">i 6 </w:t>
        </w:r>
      </w:ins>
      <w:r w:rsidR="005D75DB">
        <w:rPr>
          <w:rFonts w:ascii="Arial" w:hAnsi="Arial" w:cs="Arial"/>
          <w:sz w:val="22"/>
          <w:szCs w:val="22"/>
        </w:rPr>
        <w:t>SWZ.</w:t>
      </w:r>
      <w:r w:rsidR="00C7151F">
        <w:rPr>
          <w:rFonts w:ascii="Arial" w:hAnsi="Arial" w:cs="Arial"/>
          <w:sz w:val="22"/>
          <w:szCs w:val="22"/>
        </w:rPr>
        <w:t xml:space="preserve"> </w:t>
      </w:r>
    </w:p>
    <w:p w14:paraId="2F6C71D5" w14:textId="77777777" w:rsidR="00C7151F" w:rsidRDefault="00C7151F" w:rsidP="00596A4F">
      <w:pPr>
        <w:spacing w:line="360" w:lineRule="auto"/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6E57C3D4" w14:textId="77777777" w:rsidR="00C7151F" w:rsidRPr="00BD0F1D" w:rsidRDefault="00C7151F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380098D9" w14:textId="77777777" w:rsidR="0016759B" w:rsidRPr="00656E4A" w:rsidRDefault="00656E4A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z reprezentacją wykonawcy)</w:t>
      </w:r>
    </w:p>
    <w:sectPr w:rsidR="0016759B" w:rsidRPr="00656E4A" w:rsidSect="00DE6BA1">
      <w:headerReference w:type="default" r:id="rId13"/>
      <w:footerReference w:type="default" r:id="rId14"/>
      <w:pgSz w:w="11906" w:h="16838"/>
      <w:pgMar w:top="1134" w:right="1134" w:bottom="1134" w:left="1134" w:header="709" w:footer="1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677AC50" w14:textId="77777777" w:rsidR="00575D72" w:rsidRDefault="00575D72" w:rsidP="00EC643D">
      <w:r>
        <w:separator/>
      </w:r>
    </w:p>
  </w:endnote>
  <w:endnote w:type="continuationSeparator" w:id="0">
    <w:p w14:paraId="572FDF8A" w14:textId="77777777" w:rsidR="00575D72" w:rsidRDefault="00575D72" w:rsidP="00EC6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95E421" w14:textId="77777777" w:rsidR="00C7151F" w:rsidRDefault="00C7151F" w:rsidP="00C7151F"/>
  <w:p w14:paraId="415DB51B" w14:textId="77777777" w:rsidR="007E3D0F" w:rsidRPr="00DE6BA1" w:rsidRDefault="00C7151F" w:rsidP="00612017">
    <w:pPr>
      <w:pStyle w:val="Stopka"/>
    </w:pPr>
    <w:r>
      <w:rPr>
        <w:rFonts w:ascii="Arial" w:hAnsi="Arial" w:cs="Arial"/>
        <w:i/>
        <w:sz w:val="20"/>
        <w:szCs w:val="20"/>
      </w:rPr>
      <w:t>Oświadczenie o spełnianiu warunków udziału w postępowaniu zakupowym i braku podstaw do odrzucenia oferty</w:t>
    </w:r>
    <w:r w:rsidR="004D5C21">
      <w:rPr>
        <w:rFonts w:ascii="Arial" w:hAnsi="Arial" w:cs="Arial"/>
        <w:i/>
        <w:sz w:val="20"/>
        <w:szCs w:val="20"/>
      </w:rPr>
      <w:t xml:space="preserve"> </w:t>
    </w:r>
    <w:r w:rsidR="0058272F">
      <w:rPr>
        <w:rFonts w:ascii="Arial" w:hAnsi="Arial" w:cs="Arial"/>
        <w:i/>
        <w:sz w:val="20"/>
        <w:szCs w:val="20"/>
      </w:rPr>
      <w:t>– Regulamin</w:t>
    </w:r>
    <w:r w:rsidR="00044D8D">
      <w:rPr>
        <w:rFonts w:ascii="Arial" w:hAnsi="Arial" w:cs="Arial"/>
        <w:i/>
        <w:sz w:val="20"/>
        <w:szCs w:val="20"/>
      </w:rPr>
      <w:t xml:space="preserve"> 3</w:t>
    </w:r>
    <w:r w:rsidR="004D5C21">
      <w:rPr>
        <w:rFonts w:ascii="Arial" w:hAnsi="Arial" w:cs="Arial"/>
        <w:i/>
        <w:sz w:val="20"/>
        <w:szCs w:val="20"/>
      </w:rPr>
      <w:t>.</w:t>
    </w:r>
    <w:r w:rsidR="00097ACB">
      <w:rPr>
        <w:rFonts w:ascii="Arial" w:hAnsi="Arial" w:cs="Arial"/>
        <w:i/>
        <w:sz w:val="20"/>
        <w:szCs w:val="20"/>
      </w:rPr>
      <w:t>1</w:t>
    </w:r>
  </w:p>
  <w:p w14:paraId="42F9B509" w14:textId="77777777" w:rsidR="0016759B" w:rsidRPr="00942999" w:rsidRDefault="0016759B">
    <w:pPr>
      <w:pStyle w:val="Stopka"/>
      <w:jc w:val="right"/>
      <w:rPr>
        <w:rFonts w:ascii="Arial" w:hAnsi="Arial" w:cs="Arial"/>
        <w:sz w:val="20"/>
        <w:szCs w:val="20"/>
      </w:rPr>
    </w:pPr>
    <w:r w:rsidRPr="00942999">
      <w:rPr>
        <w:rFonts w:ascii="Arial" w:hAnsi="Arial" w:cs="Arial"/>
        <w:sz w:val="20"/>
        <w:szCs w:val="20"/>
      </w:rPr>
      <w:t xml:space="preserve">Strona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PAGE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8551CF">
      <w:rPr>
        <w:rFonts w:ascii="Arial" w:hAnsi="Arial" w:cs="Arial"/>
        <w:b/>
        <w:noProof/>
        <w:sz w:val="20"/>
        <w:szCs w:val="20"/>
      </w:rPr>
      <w:t>1</w:t>
    </w:r>
    <w:r w:rsidRPr="00942999">
      <w:rPr>
        <w:rFonts w:ascii="Arial" w:hAnsi="Arial" w:cs="Arial"/>
        <w:b/>
        <w:sz w:val="20"/>
        <w:szCs w:val="20"/>
      </w:rPr>
      <w:fldChar w:fldCharType="end"/>
    </w:r>
    <w:r w:rsidRPr="00942999">
      <w:rPr>
        <w:rFonts w:ascii="Arial" w:hAnsi="Arial" w:cs="Arial"/>
        <w:sz w:val="20"/>
        <w:szCs w:val="20"/>
      </w:rPr>
      <w:t xml:space="preserve"> z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NUMPAGES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8551CF">
      <w:rPr>
        <w:rFonts w:ascii="Arial" w:hAnsi="Arial" w:cs="Arial"/>
        <w:b/>
        <w:noProof/>
        <w:sz w:val="20"/>
        <w:szCs w:val="20"/>
      </w:rPr>
      <w:t>1</w:t>
    </w:r>
    <w:r w:rsidRPr="00942999">
      <w:rPr>
        <w:rFonts w:ascii="Arial" w:hAnsi="Arial" w:cs="Arial"/>
        <w:b/>
        <w:sz w:val="20"/>
        <w:szCs w:val="20"/>
      </w:rPr>
      <w:fldChar w:fldCharType="end"/>
    </w:r>
  </w:p>
  <w:p w14:paraId="00A2E726" w14:textId="77777777" w:rsidR="0016759B" w:rsidRDefault="0016759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8B77EFF" w14:textId="77777777" w:rsidR="00575D72" w:rsidRDefault="00575D72" w:rsidP="00EC643D">
      <w:r>
        <w:separator/>
      </w:r>
    </w:p>
  </w:footnote>
  <w:footnote w:type="continuationSeparator" w:id="0">
    <w:p w14:paraId="124961D3" w14:textId="77777777" w:rsidR="00575D72" w:rsidRDefault="00575D72" w:rsidP="00EC643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8CF1EE" w14:textId="647A91D7" w:rsidR="00BD0F1D" w:rsidRDefault="009564BD" w:rsidP="009564BD">
    <w:pPr>
      <w:pBdr>
        <w:bottom w:val="single" w:sz="12" w:space="1" w:color="auto"/>
      </w:pBdr>
      <w:jc w:val="right"/>
      <w:rPr>
        <w:rFonts w:ascii="Arial" w:hAnsi="Arial" w:cs="Arial"/>
        <w:b/>
        <w:i/>
        <w:sz w:val="18"/>
        <w:szCs w:val="16"/>
      </w:rPr>
    </w:pPr>
    <w:r w:rsidRPr="00440B3B">
      <w:rPr>
        <w:rFonts w:ascii="Arial" w:hAnsi="Arial" w:cs="Arial"/>
        <w:b/>
        <w:i/>
        <w:sz w:val="18"/>
        <w:szCs w:val="16"/>
      </w:rPr>
      <w:t>Z</w:t>
    </w:r>
    <w:r>
      <w:rPr>
        <w:rFonts w:ascii="Arial" w:hAnsi="Arial" w:cs="Arial"/>
        <w:b/>
        <w:i/>
        <w:sz w:val="18"/>
        <w:szCs w:val="16"/>
      </w:rPr>
      <w:t xml:space="preserve">ałącznik </w:t>
    </w:r>
    <w:r w:rsidRPr="008F5CC2">
      <w:rPr>
        <w:rFonts w:ascii="Arial" w:hAnsi="Arial" w:cs="Arial"/>
        <w:b/>
        <w:i/>
        <w:sz w:val="18"/>
        <w:szCs w:val="16"/>
      </w:rPr>
      <w:t>nr</w:t>
    </w:r>
    <w:ins w:id="40" w:author="Żmiejko Marta" w:date="2022-05-19T13:18:00Z">
      <w:r w:rsidR="008F5CC2" w:rsidRPr="008F5CC2">
        <w:rPr>
          <w:rFonts w:ascii="Arial" w:hAnsi="Arial" w:cs="Arial"/>
          <w:b/>
          <w:i/>
          <w:sz w:val="18"/>
          <w:szCs w:val="16"/>
          <w:rPrChange w:id="41" w:author="Żmiejko Marta" w:date="2022-05-19T13:19:00Z">
            <w:rPr>
              <w:rFonts w:ascii="Arial" w:hAnsi="Arial" w:cs="Arial"/>
              <w:b/>
              <w:i/>
              <w:sz w:val="18"/>
              <w:szCs w:val="16"/>
              <w:highlight w:val="yellow"/>
            </w:rPr>
          </w:rPrChange>
        </w:rPr>
        <w:t xml:space="preserve"> 2 </w:t>
      </w:r>
    </w:ins>
    <w:del w:id="42" w:author="Żmiejko Marta" w:date="2022-05-19T13:18:00Z">
      <w:r w:rsidRPr="00861F28" w:rsidDel="008F5CC2">
        <w:rPr>
          <w:rFonts w:ascii="Arial" w:hAnsi="Arial" w:cs="Arial"/>
          <w:b/>
          <w:i/>
          <w:sz w:val="18"/>
          <w:szCs w:val="16"/>
          <w:highlight w:val="yellow"/>
        </w:rPr>
        <w:delText>__</w:delText>
      </w:r>
    </w:del>
    <w:r w:rsidRPr="00440B3B">
      <w:rPr>
        <w:rFonts w:ascii="Arial" w:hAnsi="Arial" w:cs="Arial"/>
        <w:b/>
        <w:i/>
        <w:sz w:val="18"/>
        <w:szCs w:val="16"/>
      </w:rPr>
      <w:t xml:space="preserve">do SWZ – </w:t>
    </w:r>
    <w:r w:rsidR="00BD0F1D">
      <w:rPr>
        <w:rFonts w:ascii="Arial" w:hAnsi="Arial" w:cs="Arial"/>
        <w:b/>
        <w:i/>
        <w:sz w:val="18"/>
        <w:szCs w:val="16"/>
      </w:rPr>
      <w:t xml:space="preserve">Oświadczenie o spełnianiu warunków udziału w </w:t>
    </w:r>
  </w:p>
  <w:p w14:paraId="4429F188" w14:textId="77777777" w:rsidR="009564BD" w:rsidRPr="00440B3B" w:rsidRDefault="00BD0F1D" w:rsidP="00BD0F1D">
    <w:pPr>
      <w:pBdr>
        <w:bottom w:val="single" w:sz="12" w:space="1" w:color="auto"/>
      </w:pBdr>
      <w:ind w:firstLine="2694"/>
      <w:jc w:val="right"/>
      <w:rPr>
        <w:rFonts w:ascii="Arial" w:hAnsi="Arial" w:cs="Arial"/>
        <w:b/>
        <w:i/>
        <w:sz w:val="18"/>
        <w:szCs w:val="16"/>
      </w:rPr>
    </w:pPr>
    <w:r>
      <w:rPr>
        <w:rFonts w:ascii="Arial" w:hAnsi="Arial" w:cs="Arial"/>
        <w:b/>
        <w:i/>
        <w:sz w:val="18"/>
        <w:szCs w:val="16"/>
      </w:rPr>
      <w:t>postępowaniu zakupowym i braku podstaw do odrzucenia oferty</w:t>
    </w:r>
  </w:p>
  <w:p w14:paraId="1823BF7B" w14:textId="77777777" w:rsidR="007E4066" w:rsidRDefault="007E406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226F4F"/>
    <w:multiLevelType w:val="hybridMultilevel"/>
    <w:tmpl w:val="067E8902"/>
    <w:lvl w:ilvl="0" w:tplc="4162E236">
      <w:start w:val="1"/>
      <w:numFmt w:val="lowerLetter"/>
      <w:lvlText w:val="%1)"/>
      <w:lvlJc w:val="left"/>
      <w:pPr>
        <w:tabs>
          <w:tab w:val="num" w:pos="817"/>
        </w:tabs>
        <w:ind w:left="817" w:hanging="53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BFD19C3"/>
    <w:multiLevelType w:val="hybridMultilevel"/>
    <w:tmpl w:val="2D405F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625E24"/>
    <w:multiLevelType w:val="hybridMultilevel"/>
    <w:tmpl w:val="523634DE"/>
    <w:lvl w:ilvl="0" w:tplc="F146B93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64543C73"/>
    <w:multiLevelType w:val="hybridMultilevel"/>
    <w:tmpl w:val="B2FC06F0"/>
    <w:lvl w:ilvl="0" w:tplc="721C13F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7DFD22F2"/>
    <w:multiLevelType w:val="hybridMultilevel"/>
    <w:tmpl w:val="8CCAC94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Żmiejko Marta">
    <w15:presenceInfo w15:providerId="AD" w15:userId="S-1-5-21-114579573-3725427031-314597805-201365"/>
  </w15:person>
  <w15:person w15:author="Szewczyk Kamil">
    <w15:presenceInfo w15:providerId="AD" w15:userId="S-1-5-21-114579573-3725427031-314597805-22401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254D"/>
    <w:rsid w:val="000178D5"/>
    <w:rsid w:val="00023FAA"/>
    <w:rsid w:val="000375B3"/>
    <w:rsid w:val="00044450"/>
    <w:rsid w:val="00044D8D"/>
    <w:rsid w:val="00052EAB"/>
    <w:rsid w:val="0005681A"/>
    <w:rsid w:val="00062E3F"/>
    <w:rsid w:val="00097ACB"/>
    <w:rsid w:val="000D31E4"/>
    <w:rsid w:val="000E004D"/>
    <w:rsid w:val="00111E10"/>
    <w:rsid w:val="0011628C"/>
    <w:rsid w:val="00133224"/>
    <w:rsid w:val="001471B7"/>
    <w:rsid w:val="001637AC"/>
    <w:rsid w:val="0016759B"/>
    <w:rsid w:val="00197A60"/>
    <w:rsid w:val="001A2473"/>
    <w:rsid w:val="001B7BA2"/>
    <w:rsid w:val="001E2ED8"/>
    <w:rsid w:val="001E656E"/>
    <w:rsid w:val="002132BD"/>
    <w:rsid w:val="00244043"/>
    <w:rsid w:val="0028346C"/>
    <w:rsid w:val="0029014B"/>
    <w:rsid w:val="002A3CD6"/>
    <w:rsid w:val="002B49B9"/>
    <w:rsid w:val="002C068A"/>
    <w:rsid w:val="002C1A49"/>
    <w:rsid w:val="002F1F41"/>
    <w:rsid w:val="002F3C0B"/>
    <w:rsid w:val="00301BA6"/>
    <w:rsid w:val="00315669"/>
    <w:rsid w:val="00316EA5"/>
    <w:rsid w:val="003430CF"/>
    <w:rsid w:val="00394B9C"/>
    <w:rsid w:val="003A36FB"/>
    <w:rsid w:val="003A3E75"/>
    <w:rsid w:val="003A5289"/>
    <w:rsid w:val="003B494A"/>
    <w:rsid w:val="003C2833"/>
    <w:rsid w:val="003D2889"/>
    <w:rsid w:val="003D6DA3"/>
    <w:rsid w:val="003E56FF"/>
    <w:rsid w:val="0040771C"/>
    <w:rsid w:val="004143E7"/>
    <w:rsid w:val="004212C0"/>
    <w:rsid w:val="00430BF6"/>
    <w:rsid w:val="004356BF"/>
    <w:rsid w:val="004506E7"/>
    <w:rsid w:val="00465931"/>
    <w:rsid w:val="004742B6"/>
    <w:rsid w:val="00494EFF"/>
    <w:rsid w:val="00495A9F"/>
    <w:rsid w:val="004D5C21"/>
    <w:rsid w:val="005106A9"/>
    <w:rsid w:val="00526B76"/>
    <w:rsid w:val="005402D5"/>
    <w:rsid w:val="00546CDE"/>
    <w:rsid w:val="00553390"/>
    <w:rsid w:val="00575BE0"/>
    <w:rsid w:val="00575D72"/>
    <w:rsid w:val="0058272F"/>
    <w:rsid w:val="00596A4F"/>
    <w:rsid w:val="005C443C"/>
    <w:rsid w:val="005D12B5"/>
    <w:rsid w:val="005D75DB"/>
    <w:rsid w:val="005E4476"/>
    <w:rsid w:val="005F5EF7"/>
    <w:rsid w:val="00612017"/>
    <w:rsid w:val="00612982"/>
    <w:rsid w:val="00616877"/>
    <w:rsid w:val="006179D5"/>
    <w:rsid w:val="00631F12"/>
    <w:rsid w:val="00633C2A"/>
    <w:rsid w:val="00656E4A"/>
    <w:rsid w:val="00660AA6"/>
    <w:rsid w:val="00660E11"/>
    <w:rsid w:val="00662F3E"/>
    <w:rsid w:val="00692AC4"/>
    <w:rsid w:val="00697255"/>
    <w:rsid w:val="006D0D3A"/>
    <w:rsid w:val="006D1110"/>
    <w:rsid w:val="006E0C36"/>
    <w:rsid w:val="006E2474"/>
    <w:rsid w:val="006E4630"/>
    <w:rsid w:val="007308BD"/>
    <w:rsid w:val="00731C4D"/>
    <w:rsid w:val="007323F3"/>
    <w:rsid w:val="00747D79"/>
    <w:rsid w:val="00761669"/>
    <w:rsid w:val="00766027"/>
    <w:rsid w:val="007746A5"/>
    <w:rsid w:val="007752F1"/>
    <w:rsid w:val="00783665"/>
    <w:rsid w:val="007B46ED"/>
    <w:rsid w:val="007B6F5A"/>
    <w:rsid w:val="007D0DA4"/>
    <w:rsid w:val="007E2394"/>
    <w:rsid w:val="007E3071"/>
    <w:rsid w:val="007E3D0F"/>
    <w:rsid w:val="007E4066"/>
    <w:rsid w:val="007F0A9A"/>
    <w:rsid w:val="008304E2"/>
    <w:rsid w:val="00845611"/>
    <w:rsid w:val="00845F0E"/>
    <w:rsid w:val="008551CF"/>
    <w:rsid w:val="00857C6B"/>
    <w:rsid w:val="008810E8"/>
    <w:rsid w:val="008A3193"/>
    <w:rsid w:val="008B6EE9"/>
    <w:rsid w:val="008C318B"/>
    <w:rsid w:val="008D2E2E"/>
    <w:rsid w:val="008F5CC2"/>
    <w:rsid w:val="009016F8"/>
    <w:rsid w:val="009022C4"/>
    <w:rsid w:val="0091292E"/>
    <w:rsid w:val="00914BB1"/>
    <w:rsid w:val="00940821"/>
    <w:rsid w:val="0094254D"/>
    <w:rsid w:val="00942999"/>
    <w:rsid w:val="00954A2B"/>
    <w:rsid w:val="009564BD"/>
    <w:rsid w:val="00963B9D"/>
    <w:rsid w:val="009644E6"/>
    <w:rsid w:val="009668BA"/>
    <w:rsid w:val="009870FF"/>
    <w:rsid w:val="009919B0"/>
    <w:rsid w:val="009B5CC1"/>
    <w:rsid w:val="009F2550"/>
    <w:rsid w:val="00A2064F"/>
    <w:rsid w:val="00A22A76"/>
    <w:rsid w:val="00A23C96"/>
    <w:rsid w:val="00A31A71"/>
    <w:rsid w:val="00A3250A"/>
    <w:rsid w:val="00A356C7"/>
    <w:rsid w:val="00A47B10"/>
    <w:rsid w:val="00A603FA"/>
    <w:rsid w:val="00A676F8"/>
    <w:rsid w:val="00A718B4"/>
    <w:rsid w:val="00A8472C"/>
    <w:rsid w:val="00AA08E9"/>
    <w:rsid w:val="00AA253A"/>
    <w:rsid w:val="00AD1D46"/>
    <w:rsid w:val="00AD2CEB"/>
    <w:rsid w:val="00AF3E76"/>
    <w:rsid w:val="00B07844"/>
    <w:rsid w:val="00B07EC6"/>
    <w:rsid w:val="00B1616E"/>
    <w:rsid w:val="00B32BBB"/>
    <w:rsid w:val="00B40FE1"/>
    <w:rsid w:val="00B51C45"/>
    <w:rsid w:val="00B639A7"/>
    <w:rsid w:val="00B71254"/>
    <w:rsid w:val="00B74147"/>
    <w:rsid w:val="00B82233"/>
    <w:rsid w:val="00BD0F1D"/>
    <w:rsid w:val="00BD3E9E"/>
    <w:rsid w:val="00BE2BAB"/>
    <w:rsid w:val="00BE4176"/>
    <w:rsid w:val="00BF0C39"/>
    <w:rsid w:val="00BF4C63"/>
    <w:rsid w:val="00C20833"/>
    <w:rsid w:val="00C218F5"/>
    <w:rsid w:val="00C22701"/>
    <w:rsid w:val="00C44F96"/>
    <w:rsid w:val="00C45E86"/>
    <w:rsid w:val="00C471A8"/>
    <w:rsid w:val="00C56085"/>
    <w:rsid w:val="00C7151F"/>
    <w:rsid w:val="00CC205E"/>
    <w:rsid w:val="00CC35B7"/>
    <w:rsid w:val="00CE1926"/>
    <w:rsid w:val="00D11898"/>
    <w:rsid w:val="00D22603"/>
    <w:rsid w:val="00D27AB0"/>
    <w:rsid w:val="00D37406"/>
    <w:rsid w:val="00D54CE3"/>
    <w:rsid w:val="00D5753B"/>
    <w:rsid w:val="00D618A1"/>
    <w:rsid w:val="00D73192"/>
    <w:rsid w:val="00DC7519"/>
    <w:rsid w:val="00DE6BA1"/>
    <w:rsid w:val="00DF0B69"/>
    <w:rsid w:val="00E02A22"/>
    <w:rsid w:val="00E10668"/>
    <w:rsid w:val="00E32659"/>
    <w:rsid w:val="00E326E4"/>
    <w:rsid w:val="00E437C2"/>
    <w:rsid w:val="00E469B4"/>
    <w:rsid w:val="00E50C23"/>
    <w:rsid w:val="00E6022E"/>
    <w:rsid w:val="00E65048"/>
    <w:rsid w:val="00E75E0B"/>
    <w:rsid w:val="00E9794A"/>
    <w:rsid w:val="00EA0847"/>
    <w:rsid w:val="00EA612A"/>
    <w:rsid w:val="00EB1441"/>
    <w:rsid w:val="00EB60B2"/>
    <w:rsid w:val="00EC31DB"/>
    <w:rsid w:val="00EC643D"/>
    <w:rsid w:val="00ED3141"/>
    <w:rsid w:val="00F051C0"/>
    <w:rsid w:val="00F10C94"/>
    <w:rsid w:val="00F11914"/>
    <w:rsid w:val="00F330B7"/>
    <w:rsid w:val="00F503AB"/>
    <w:rsid w:val="00F51C71"/>
    <w:rsid w:val="00F554C4"/>
    <w:rsid w:val="00F7447D"/>
    <w:rsid w:val="00F9510B"/>
    <w:rsid w:val="00F95EDC"/>
    <w:rsid w:val="00FA4160"/>
    <w:rsid w:val="00FB40FF"/>
    <w:rsid w:val="00FE4376"/>
    <w:rsid w:val="00FE4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E1C60E6"/>
  <w15:chartTrackingRefBased/>
  <w15:docId w15:val="{DE1686FE-5A28-47D1-ACC6-F0C94DA3B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4254D"/>
    <w:rPr>
      <w:rFonts w:ascii="Times New Roman" w:hAnsi="Times New Roman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locked/>
    <w:rsid w:val="0094254D"/>
    <w:rPr>
      <w:rFonts w:ascii="Arial" w:hAnsi="Arial" w:cs="Arial"/>
      <w:b/>
      <w:bCs/>
      <w:sz w:val="26"/>
      <w:szCs w:val="26"/>
      <w:lang w:val="x-none" w:eastAsia="pl-PL"/>
    </w:rPr>
  </w:style>
  <w:style w:type="character" w:customStyle="1" w:styleId="Nagwek4Znak">
    <w:name w:val="Nagłówek 4 Znak"/>
    <w:link w:val="Nagwek4"/>
    <w:uiPriority w:val="99"/>
    <w:locked/>
    <w:rsid w:val="0094254D"/>
    <w:rPr>
      <w:rFonts w:ascii="Times New Roman" w:hAnsi="Times New Roman" w:cs="Times New Roman"/>
      <w:b/>
      <w:bCs/>
      <w:sz w:val="28"/>
      <w:szCs w:val="28"/>
      <w:lang w:val="x-none" w:eastAsia="pl-PL"/>
    </w:rPr>
  </w:style>
  <w:style w:type="paragraph" w:styleId="Tekstpodstawowy2">
    <w:name w:val="Body Text 2"/>
    <w:basedOn w:val="Normalny"/>
    <w:link w:val="Tekstpodstawowy2Znak"/>
    <w:uiPriority w:val="99"/>
    <w:rsid w:val="0094254D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94254D"/>
    <w:rPr>
      <w:rFonts w:ascii="Times New Roman" w:hAnsi="Times New Roman" w:cs="Times New Roman"/>
      <w:sz w:val="20"/>
      <w:szCs w:val="20"/>
      <w:lang w:val="x-none" w:eastAsia="pl-PL"/>
    </w:rPr>
  </w:style>
  <w:style w:type="character" w:styleId="Odwoaniedokomentarza">
    <w:name w:val="annotation reference"/>
    <w:uiPriority w:val="99"/>
    <w:semiHidden/>
    <w:unhideWhenUsed/>
    <w:rsid w:val="006129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298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12982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298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12982"/>
    <w:rPr>
      <w:rFonts w:ascii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29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12982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643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C643D"/>
    <w:rPr>
      <w:rFonts w:ascii="Times New Roman" w:hAnsi="Times New Roman"/>
    </w:rPr>
  </w:style>
  <w:style w:type="character" w:styleId="Odwoanieprzypisudolnego">
    <w:name w:val="footnote reference"/>
    <w:uiPriority w:val="99"/>
    <w:semiHidden/>
    <w:unhideWhenUsed/>
    <w:rsid w:val="00EC643D"/>
    <w:rPr>
      <w:vertAlign w:val="superscript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C443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5C443C"/>
    <w:rPr>
      <w:rFonts w:ascii="Times New Roman" w:hAnsi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46E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B46ED"/>
    <w:rPr>
      <w:rFonts w:ascii="Times New Roman" w:hAnsi="Times New Roman"/>
    </w:rPr>
  </w:style>
  <w:style w:type="character" w:styleId="Odwoanieprzypisukocowego">
    <w:name w:val="endnote reference"/>
    <w:uiPriority w:val="99"/>
    <w:semiHidden/>
    <w:unhideWhenUsed/>
    <w:rsid w:val="007B46E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6759B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6759B"/>
    <w:rPr>
      <w:rFonts w:ascii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locked/>
    <w:rsid w:val="00612017"/>
    <w:pPr>
      <w:spacing w:before="240" w:after="60" w:line="276" w:lineRule="auto"/>
      <w:jc w:val="center"/>
      <w:outlineLvl w:val="0"/>
    </w:pPr>
    <w:rPr>
      <w:rFonts w:ascii="Arial" w:eastAsia="Calibri" w:hAnsi="Arial" w:cs="Arial"/>
      <w:b/>
      <w:kern w:val="28"/>
      <w:sz w:val="32"/>
      <w:lang w:eastAsia="en-US"/>
    </w:rPr>
  </w:style>
  <w:style w:type="character" w:customStyle="1" w:styleId="TytuZnak">
    <w:name w:val="Tytuł Znak"/>
    <w:link w:val="Tytu"/>
    <w:rsid w:val="00612017"/>
    <w:rPr>
      <w:rFonts w:ascii="Arial" w:eastAsia="Calibri" w:hAnsi="Arial" w:cs="Arial"/>
      <w:b/>
      <w:kern w:val="28"/>
      <w:sz w:val="32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39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LongProperties xmlns="http://schemas.microsoft.com/office/2006/metadata/longProperties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3E8FB1-73C3-4EB4-A77E-0FD8BA8DDDF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1AC527D-2DB4-4FC9-B7B3-860956E85CF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54FE0F5-913B-48E6-B8F7-63372B9F1369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699A49F2-0C8E-4065-B728-BA88E95011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D95960CE-0EE4-4814-9719-CCFA20E507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212</Words>
  <Characters>1274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Regulaminu Oświadczenie o spełnianiu warunków udziału</vt:lpstr>
    </vt:vector>
  </TitlesOfParts>
  <Company>Your Company Name</Company>
  <LinksUpToDate>false</LinksUpToDate>
  <CharactersWithSpaces>1484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Regulaminu Oświadczenie o spełnianiu warunków udziału</dc:title>
  <dc:subject/>
  <dc:creator>Biuro Logistyki Wydział ds zamówień korporacyjnych</dc:creator>
  <cp:keywords/>
  <cp:lastModifiedBy>Żmiejko Marta</cp:lastModifiedBy>
  <cp:revision>9</cp:revision>
  <cp:lastPrinted>2021-12-07T13:00:00Z</cp:lastPrinted>
  <dcterms:created xsi:type="dcterms:W3CDTF">2021-12-06T10:36:00Z</dcterms:created>
  <dcterms:modified xsi:type="dcterms:W3CDTF">2022-05-19T11:40:00Z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bool>true</vt:bool>
  </property>
  <property fmtid="{D5CDD505-2E9C-101B-9397-08002B2CF9AE}" pid="3" name="ContentTypeId">
    <vt:lpwstr>0x01010021B23BE44C39F94D94E55B63C8691954</vt:lpwstr>
  </property>
</Properties>
</file>