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65675" w14:textId="4044F7E2" w:rsidR="00D2453A" w:rsidRPr="00D2453A" w:rsidRDefault="00D2453A" w:rsidP="00DF1DA5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 w:rsidRPr="00D2453A">
        <w:rPr>
          <w:rFonts w:ascii="Arial" w:eastAsia="Arial" w:hAnsi="Arial" w:cs="Arial"/>
          <w:sz w:val="22"/>
          <w:szCs w:val="22"/>
        </w:rPr>
        <w:t xml:space="preserve">sprawy: </w:t>
      </w:r>
      <w:r w:rsidR="00DF1DA5" w:rsidRPr="00DF1DA5">
        <w:rPr>
          <w:rFonts w:ascii="Arial" w:eastAsia="Arial" w:hAnsi="Arial" w:cs="Arial"/>
          <w:sz w:val="22"/>
          <w:szCs w:val="22"/>
        </w:rPr>
        <w:t>PZ.294.18274.2024</w:t>
      </w:r>
      <w:r w:rsidRPr="00D2453A">
        <w:rPr>
          <w:rFonts w:ascii="Arial" w:eastAsia="Arial" w:hAnsi="Arial" w:cs="Arial"/>
          <w:sz w:val="22"/>
          <w:szCs w:val="22"/>
        </w:rPr>
        <w:t xml:space="preserve"> </w:t>
      </w:r>
    </w:p>
    <w:p w14:paraId="146F92EF" w14:textId="11F72EB2" w:rsidR="00D2453A" w:rsidRDefault="00D2453A" w:rsidP="00D2453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D2453A">
        <w:rPr>
          <w:rFonts w:ascii="Arial" w:eastAsia="Arial" w:hAnsi="Arial" w:cs="Arial"/>
          <w:sz w:val="22"/>
          <w:szCs w:val="22"/>
        </w:rPr>
        <w:t xml:space="preserve">Nr postępowania: </w:t>
      </w:r>
      <w:r w:rsidR="00DF1DA5" w:rsidRPr="00DF1DA5">
        <w:rPr>
          <w:rFonts w:ascii="Arial" w:eastAsia="Arial" w:hAnsi="Arial" w:cs="Arial"/>
          <w:sz w:val="22"/>
          <w:szCs w:val="22"/>
        </w:rPr>
        <w:t>0112/IZ02GM/16332/04328/24/P</w:t>
      </w:r>
    </w:p>
    <w:p w14:paraId="176498CB" w14:textId="77777777" w:rsidR="00D2453A" w:rsidRDefault="00D2453A" w:rsidP="00D2453A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16BD2A03" wp14:editId="72017873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65F8B" w14:textId="77777777" w:rsidR="00D2453A" w:rsidRPr="00905C8A" w:rsidRDefault="00D2453A" w:rsidP="00D2453A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6BCC0905" w14:textId="77777777" w:rsidR="00D2453A" w:rsidRPr="00236CF7" w:rsidRDefault="00D2453A" w:rsidP="00D2453A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0D83077F" w14:textId="77777777" w:rsidR="00D2453A" w:rsidRPr="00236CF7" w:rsidRDefault="00D2453A" w:rsidP="00D2453A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76C33E38" w14:textId="77777777" w:rsidR="00D2453A" w:rsidRPr="00236CF7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36D531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Zakład Linii Kolejowych w Łodzi</w:t>
      </w:r>
    </w:p>
    <w:p w14:paraId="419D938A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ul. Tuwima 28</w:t>
      </w:r>
    </w:p>
    <w:p w14:paraId="5531EDB2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90-002 Łódź</w:t>
      </w:r>
    </w:p>
    <w:p w14:paraId="7778BA53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6D90FB3C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6E031B04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83049CA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F8B7C10" w14:textId="77777777" w:rsidR="00D2453A" w:rsidRPr="001111B1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652335B2" w14:textId="77777777" w:rsidR="00D2453A" w:rsidRDefault="00D2453A" w:rsidP="00D2453A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12CFDD3C" w14:textId="77777777" w:rsidR="00D2453A" w:rsidRDefault="00D2453A" w:rsidP="00D2453A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4B670C08" w14:textId="144CE9C4" w:rsidR="00D2453A" w:rsidRDefault="00D2453A" w:rsidP="00D2453A">
      <w:pPr>
        <w:spacing w:after="600" w:line="276" w:lineRule="auto"/>
        <w:ind w:left="0"/>
        <w:jc w:val="center"/>
        <w:rPr>
          <w:rFonts w:ascii="Arial" w:hAnsi="Arial" w:cs="Arial"/>
          <w:bCs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D903E1">
        <w:rPr>
          <w:rFonts w:ascii="Arial" w:hAnsi="Arial" w:cs="Arial"/>
          <w:bCs/>
          <w:szCs w:val="28"/>
        </w:rPr>
        <w:t xml:space="preserve">ofertowego </w:t>
      </w:r>
      <w:r w:rsidRPr="0079081C">
        <w:rPr>
          <w:rFonts w:ascii="Arial" w:hAnsi="Arial" w:cs="Arial"/>
          <w:bCs/>
          <w:szCs w:val="28"/>
        </w:rPr>
        <w:t>otwartego</w:t>
      </w:r>
      <w:r>
        <w:rPr>
          <w:rFonts w:ascii="Arial" w:hAnsi="Arial" w:cs="Arial"/>
          <w:bCs/>
          <w:szCs w:val="28"/>
        </w:rPr>
        <w:t>,</w:t>
      </w:r>
    </w:p>
    <w:p w14:paraId="4B456273" w14:textId="3864F662" w:rsidR="00D2453A" w:rsidRPr="00F67B89" w:rsidRDefault="00D2453A" w:rsidP="00D2453A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 xml:space="preserve"> pn.:</w:t>
      </w:r>
    </w:p>
    <w:p w14:paraId="3FDEC3EC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„</w:t>
      </w:r>
      <w:r w:rsidRPr="00D903E1">
        <w:rPr>
          <w:rFonts w:ascii="Arial" w:hAnsi="Arial" w:cs="Arial"/>
          <w:b/>
          <w:bCs/>
          <w:sz w:val="28"/>
          <w:szCs w:val="28"/>
        </w:rPr>
        <w:t>Dostawa rękawic roboczych na potrzeby Zakładu Linii Kolejowych w Łodzi</w:t>
      </w:r>
      <w:r w:rsidRPr="00EB4849">
        <w:rPr>
          <w:rFonts w:ascii="Arial" w:hAnsi="Arial" w:cs="Arial"/>
          <w:b/>
          <w:bCs/>
          <w:sz w:val="28"/>
          <w:szCs w:val="28"/>
        </w:rPr>
        <w:t xml:space="preserve">” </w:t>
      </w:r>
    </w:p>
    <w:p w14:paraId="600F0F05" w14:textId="77777777" w:rsidR="00D2453A" w:rsidRDefault="00D2453A" w:rsidP="00D2453A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3CC02E4C" w14:textId="77777777" w:rsidR="00D2453A" w:rsidRDefault="00D2453A" w:rsidP="00D2453A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33BD00A3" w14:textId="77777777" w:rsidR="00D2453A" w:rsidRPr="00DF2BD5" w:rsidRDefault="00D2453A" w:rsidP="00D2453A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74CE3DAF" w14:textId="7B16956E" w:rsidR="00D2453A" w:rsidRPr="00DF2BD5" w:rsidRDefault="00D2453A" w:rsidP="00D2453A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del w:id="0" w:author="Smolec Karolina" w:date="2024-09-27T14:05:00Z">
        <w:r w:rsidRPr="00DF2BD5" w:rsidDel="00A65FB1">
          <w:rPr>
            <w:rFonts w:ascii="Arial" w:hAnsi="Arial" w:cs="Arial"/>
            <w:b/>
            <w:sz w:val="22"/>
            <w:szCs w:val="22"/>
          </w:rPr>
          <w:delText>______________________</w:delText>
        </w:r>
      </w:del>
      <w:ins w:id="1" w:author="Smolec Karolina" w:date="2024-09-27T14:05:00Z">
        <w:r w:rsidR="00A65FB1">
          <w:rPr>
            <w:rFonts w:ascii="Arial" w:hAnsi="Arial" w:cs="Arial"/>
            <w:b/>
            <w:sz w:val="22"/>
            <w:szCs w:val="22"/>
          </w:rPr>
          <w:t>Podpisane przez: Grzegorz Robaszek – zastępca Dyrektora ds. technicznych</w:t>
        </w:r>
      </w:ins>
    </w:p>
    <w:p w14:paraId="272165ED" w14:textId="77777777" w:rsidR="00D2453A" w:rsidRPr="005B39E5" w:rsidRDefault="00D2453A" w:rsidP="00D2453A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474FF89C" w14:textId="77777777" w:rsidR="00D2453A" w:rsidRDefault="00D2453A" w:rsidP="00D2453A">
      <w:pPr>
        <w:spacing w:line="276" w:lineRule="auto"/>
        <w:ind w:left="0"/>
        <w:rPr>
          <w:rFonts w:ascii="Arial" w:hAnsi="Arial" w:cs="Arial"/>
          <w:bCs/>
        </w:rPr>
      </w:pPr>
    </w:p>
    <w:p w14:paraId="62014566" w14:textId="77777777" w:rsidR="00D2453A" w:rsidRPr="00F67B89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5D033E4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F63A9DC" w14:textId="77777777" w:rsidR="00D2453A" w:rsidRPr="00F67B89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2D785CAD" w14:textId="39A0C0A6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Łódź, dnia </w:t>
      </w:r>
      <w:r w:rsidR="00DF1DA5">
        <w:rPr>
          <w:rFonts w:ascii="Arial" w:hAnsi="Arial" w:cs="Arial"/>
          <w:b/>
          <w:bCs/>
        </w:rPr>
        <w:t>27.09.</w:t>
      </w:r>
      <w:r>
        <w:rPr>
          <w:rFonts w:ascii="Arial" w:hAnsi="Arial" w:cs="Arial"/>
          <w:b/>
          <w:bCs/>
        </w:rPr>
        <w:t>2024</w:t>
      </w:r>
      <w:r w:rsidRPr="00F67B89">
        <w:rPr>
          <w:rFonts w:ascii="Arial" w:hAnsi="Arial" w:cs="Arial"/>
          <w:b/>
          <w:bCs/>
        </w:rPr>
        <w:t xml:space="preserve"> r</w:t>
      </w:r>
      <w:r>
        <w:rPr>
          <w:rFonts w:ascii="Arial" w:hAnsi="Arial" w:cs="Arial"/>
          <w:b/>
          <w:bCs/>
        </w:rPr>
        <w:t>.</w:t>
      </w:r>
    </w:p>
    <w:p w14:paraId="7D882725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52AF86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2495E6" w14:textId="77777777" w:rsidR="00D2453A" w:rsidRDefault="00D2453A" w:rsidP="00D2453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9779E3" w14:textId="77777777" w:rsidR="00D2453A" w:rsidRPr="009C1317" w:rsidRDefault="00D2453A" w:rsidP="00D2453A">
          <w:pPr>
            <w:pStyle w:val="Nagwekspisutreci"/>
          </w:pPr>
          <w:r w:rsidRPr="009C1317">
            <w:t>Spis treści</w:t>
          </w:r>
        </w:p>
        <w:p w14:paraId="32109889" w14:textId="76E02062" w:rsidR="00A2576C" w:rsidRDefault="00D2453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6504241" w:history="1">
            <w:r w:rsidR="00A2576C" w:rsidRPr="0052132D">
              <w:rPr>
                <w:rStyle w:val="Hipercze"/>
                <w:noProof/>
              </w:rPr>
              <w:t>Rozdział I – Informacje ogólne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_Toc176504241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3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41B88FB8" w14:textId="029D5F08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42" w:history="1">
            <w:r w:rsidR="00A2576C" w:rsidRPr="0052132D">
              <w:rPr>
                <w:rStyle w:val="Hipercze"/>
                <w:noProof/>
              </w:rPr>
              <w:t>Rozdział II – Opis Przedmiotu Zamówienia i termin wykonania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_Toc176504242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3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606E586A" w14:textId="1F20CDB5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43" w:history="1">
            <w:r w:rsidR="00A2576C" w:rsidRPr="0052132D">
              <w:rPr>
                <w:rStyle w:val="Hipercze"/>
                <w:noProof/>
              </w:rPr>
              <w:t>Rozdział III – Warunki udziału w postępowaniu i informacja o wymaganych dokumentach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_Toc176504243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4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0442BACB" w14:textId="7DFED955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44" w:history="1">
            <w:r w:rsidR="00A2576C" w:rsidRPr="0052132D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_Toc176504244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7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0F04C0E3" w14:textId="40FE5334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45" w:history="1">
            <w:r w:rsidR="00A2576C" w:rsidRPr="0052132D">
              <w:rPr>
                <w:rStyle w:val="Hipercze"/>
                <w:noProof/>
              </w:rPr>
              <w:t>Rozdział V – Wadium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_Toc176504245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10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44686E5A" w14:textId="3B91A41D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46" w:history="1">
            <w:r w:rsidR="00A2576C" w:rsidRPr="0052132D">
              <w:rPr>
                <w:rStyle w:val="Hipercze"/>
                <w:noProof/>
              </w:rPr>
              <w:t>Rozdział VI – Termin związania ofertą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_Toc176504246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10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755E3AC6" w14:textId="2311FB1F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47" w:history="1">
            <w:r w:rsidR="00A2576C" w:rsidRPr="0052132D">
              <w:rPr>
                <w:rStyle w:val="Hipercze"/>
                <w:noProof/>
              </w:rPr>
              <w:t>Rozdział VII – Opis sposobu obliczenia ceny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_Toc176504247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10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3B01B418" w14:textId="1A3D94F4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48" w:history="1">
            <w:r w:rsidR="00A2576C" w:rsidRPr="0052132D">
              <w:rPr>
                <w:rStyle w:val="Hipercze"/>
                <w:noProof/>
              </w:rPr>
              <w:t>Rozdział VIII – Opis kryteriów i sposób oceny ofert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_Toc176504248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11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4B66C16D" w14:textId="491973A8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49" w:history="1">
            <w:r w:rsidR="00A2576C" w:rsidRPr="0052132D">
              <w:rPr>
                <w:rStyle w:val="Hipercze"/>
                <w:noProof/>
              </w:rPr>
              <w:t>Rozdział IX – Miejsce oraz termin składania i otwarcia ofert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_Toc176504249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13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40176217" w14:textId="183ABBE5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0" w:history="1">
            <w:r w:rsidR="00A2576C" w:rsidRPr="0052132D">
              <w:rPr>
                <w:rStyle w:val="Hipercze"/>
                <w:noProof/>
              </w:rPr>
              <w:t>Rozdział X – Odwrócona ocena ofert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_Toc176504250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13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5C1AF0FC" w14:textId="5DD92EF6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1" w:history="1">
            <w:r w:rsidR="00A2576C" w:rsidRPr="0052132D">
              <w:rPr>
                <w:rStyle w:val="Hipercze"/>
                <w:noProof/>
              </w:rPr>
              <w:t>Rozdział XI – Informacje o przeprowadzeniu Negocjacji handlowych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_Toc176504251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13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109BCB37" w14:textId="3A86655A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2" w:history="1">
            <w:r w:rsidR="00A2576C" w:rsidRPr="0052132D">
              <w:rPr>
                <w:rStyle w:val="Hipercze"/>
                <w:noProof/>
              </w:rPr>
              <w:t>Rozdział XII – Informacje o przeprowadzeniu aukcji elektronicznej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_Toc176504252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14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43CFC463" w14:textId="6192FB33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3" w:history="1">
            <w:r w:rsidR="00A2576C" w:rsidRPr="0052132D">
              <w:rPr>
                <w:rStyle w:val="Hipercze"/>
                <w:noProof/>
              </w:rPr>
              <w:t>Rozdział</w:t>
            </w:r>
            <w:r w:rsidR="00A2576C" w:rsidRPr="0052132D">
              <w:rPr>
                <w:rStyle w:val="Hipercze"/>
                <w:noProof/>
                <w:lang w:eastAsia="pl-PL"/>
              </w:rPr>
              <w:t xml:space="preserve"> XIII </w:t>
            </w:r>
            <w:r w:rsidR="00A2576C" w:rsidRPr="0052132D">
              <w:rPr>
                <w:rStyle w:val="Hipercze"/>
                <w:noProof/>
              </w:rPr>
              <w:t>–</w:t>
            </w:r>
            <w:r w:rsidR="00A2576C" w:rsidRPr="0052132D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_Toc176504253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15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14ADE7C7" w14:textId="661B4596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4" w:history="1">
            <w:r w:rsidR="00A2576C" w:rsidRPr="0052132D">
              <w:rPr>
                <w:rStyle w:val="Hipercze"/>
                <w:noProof/>
              </w:rPr>
              <w:t>Rozdział XIV – Wymagania dotyczące zabezpieczenia należytego wykonania umowy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_Toc176504254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15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6EA180A7" w14:textId="024A8B4F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5" w:history="1">
            <w:r w:rsidR="00A2576C" w:rsidRPr="0052132D">
              <w:rPr>
                <w:rStyle w:val="Hipercze"/>
                <w:noProof/>
              </w:rPr>
              <w:t>Rozdział XV – Pouczenie o środkach odwoławczych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_Toc176504255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15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44D16BD2" w14:textId="1F44302F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6" w:history="1">
            <w:r w:rsidR="00A2576C" w:rsidRPr="0052132D">
              <w:rPr>
                <w:rStyle w:val="Hipercze"/>
                <w:noProof/>
              </w:rPr>
              <w:t>Rozdział XVI – Zmiany w treści Specyfikacji Warunków Zamówienia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_Toc176504256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15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31223985" w14:textId="145305B1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7" w:history="1">
            <w:r w:rsidR="00A2576C" w:rsidRPr="0052132D">
              <w:rPr>
                <w:rStyle w:val="Hipercze"/>
                <w:noProof/>
              </w:rPr>
              <w:t>Rozdział XVII – Zamknięcie i unieważnienie Postępowania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_Toc176504257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15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0905822E" w14:textId="45E1547A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8" w:history="1">
            <w:r w:rsidR="00A2576C" w:rsidRPr="0052132D">
              <w:rPr>
                <w:rStyle w:val="Hipercze"/>
                <w:noProof/>
              </w:rPr>
              <w:t>Rozdział XVIII – Klauzula informacyjna RODO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_Toc176504258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16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335FD08A" w14:textId="7AD013E1" w:rsidR="00A2576C" w:rsidRDefault="00A65FB1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6504259" w:history="1">
            <w:r w:rsidR="00A2576C" w:rsidRPr="0052132D">
              <w:rPr>
                <w:rStyle w:val="Hipercze"/>
                <w:noProof/>
              </w:rPr>
              <w:t>ZAŁĄCZNIKI</w:t>
            </w:r>
            <w:r w:rsidR="00A2576C">
              <w:rPr>
                <w:noProof/>
                <w:webHidden/>
              </w:rPr>
              <w:tab/>
            </w:r>
            <w:r w:rsidR="00A2576C">
              <w:rPr>
                <w:noProof/>
                <w:webHidden/>
              </w:rPr>
              <w:fldChar w:fldCharType="begin"/>
            </w:r>
            <w:r w:rsidR="00A2576C">
              <w:rPr>
                <w:noProof/>
                <w:webHidden/>
              </w:rPr>
              <w:instrText xml:space="preserve"> PAGEREF _Toc176504259 \h </w:instrText>
            </w:r>
            <w:r w:rsidR="00A2576C">
              <w:rPr>
                <w:noProof/>
                <w:webHidden/>
              </w:rPr>
            </w:r>
            <w:r w:rsidR="00A2576C">
              <w:rPr>
                <w:noProof/>
                <w:webHidden/>
              </w:rPr>
              <w:fldChar w:fldCharType="separate"/>
            </w:r>
            <w:r w:rsidR="00DF1DA5">
              <w:rPr>
                <w:noProof/>
                <w:webHidden/>
              </w:rPr>
              <w:t>18</w:t>
            </w:r>
            <w:r w:rsidR="00A2576C">
              <w:rPr>
                <w:noProof/>
                <w:webHidden/>
              </w:rPr>
              <w:fldChar w:fldCharType="end"/>
            </w:r>
          </w:hyperlink>
        </w:p>
        <w:p w14:paraId="223C7F4A" w14:textId="7DD00FF3" w:rsidR="00D2453A" w:rsidRPr="00561DF3" w:rsidRDefault="00D2453A" w:rsidP="00D2453A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05EBF096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47794E88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3C69F69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45DE371E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8F547AC" w14:textId="705FE364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E99B9E4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6697C78D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8632718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66B54EB7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810F94B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484F3197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4CB8027" w14:textId="77777777" w:rsidR="00D2453A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E003CF2" w14:textId="77777777" w:rsidR="00D2453A" w:rsidRPr="00561DF3" w:rsidRDefault="00D2453A" w:rsidP="00D2453A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A2EF598" w14:textId="77777777" w:rsidR="00D2453A" w:rsidRPr="00561DF3" w:rsidRDefault="00D2453A" w:rsidP="00D2453A">
      <w:pPr>
        <w:pStyle w:val="Nagwek1"/>
      </w:pPr>
      <w:bookmarkStart w:id="2" w:name="_Toc176504241"/>
      <w:bookmarkStart w:id="3" w:name="Rozdział_1"/>
      <w:r w:rsidRPr="00561DF3">
        <w:t>Rozdział I – Informacje ogólne</w:t>
      </w:r>
      <w:bookmarkEnd w:id="2"/>
    </w:p>
    <w:p w14:paraId="66908E59" w14:textId="77777777" w:rsidR="00D2453A" w:rsidRPr="00561DF3" w:rsidRDefault="00D2453A" w:rsidP="00D2453A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>
        <w:rPr>
          <w:rFonts w:ascii="Arial" w:hAnsi="Arial" w:cs="Arial"/>
          <w:bCs/>
          <w:sz w:val="22"/>
          <w:szCs w:val="22"/>
        </w:rPr>
        <w:t>Zakład Linii Kolejowych w Łodzi, ul. Tuwima 28, 90-002 Łódź,</w:t>
      </w:r>
      <w:r w:rsidRPr="00561DF3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 xml:space="preserve">” </w:t>
      </w:r>
      <w:r w:rsidRPr="00D903E1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zapytania ofertowego </w:t>
      </w:r>
      <w:r w:rsidRPr="0079081C">
        <w:rPr>
          <w:rFonts w:ascii="Arial" w:hAnsi="Arial" w:cs="Arial"/>
          <w:bCs/>
          <w:sz w:val="22"/>
          <w:szCs w:val="22"/>
        </w:rPr>
        <w:t>otwartego</w:t>
      </w:r>
      <w:r w:rsidRPr="00D903E1">
        <w:rPr>
          <w:rFonts w:ascii="Arial" w:hAnsi="Arial" w:cs="Arial"/>
          <w:bCs/>
          <w:sz w:val="22"/>
          <w:szCs w:val="22"/>
        </w:rPr>
        <w:t>.</w:t>
      </w:r>
    </w:p>
    <w:p w14:paraId="52B1ED22" w14:textId="02C71590" w:rsidR="00D2453A" w:rsidRPr="00A2576C" w:rsidRDefault="00D2453A" w:rsidP="00D2453A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 zakupowe</w:t>
      </w:r>
      <w:r w:rsidRPr="00561DF3">
        <w:rPr>
          <w:rFonts w:ascii="Arial" w:hAnsi="Arial" w:cs="Arial"/>
          <w:sz w:val="22"/>
          <w:szCs w:val="22"/>
        </w:rPr>
        <w:t xml:space="preserve"> prowadzone jest zgodnie z zasadami określonymi 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„Regulaminie udzielania zamówień logistycznych przez PKP Polskie Linie Kolejowe S.A.”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(dalej: „</w:t>
      </w:r>
      <w:r w:rsidRPr="00561DF3">
        <w:rPr>
          <w:rFonts w:ascii="Arial" w:hAnsi="Arial" w:cs="Arial"/>
          <w:b/>
          <w:bCs/>
          <w:sz w:val="22"/>
          <w:szCs w:val="22"/>
        </w:rPr>
        <w:t>Regulamin</w:t>
      </w:r>
      <w:r w:rsidRPr="00561DF3">
        <w:rPr>
          <w:rFonts w:ascii="Arial" w:hAnsi="Arial" w:cs="Arial"/>
          <w:bCs/>
          <w:sz w:val="22"/>
          <w:szCs w:val="22"/>
        </w:rPr>
        <w:t xml:space="preserve">”) dostępnego pod adresem: </w:t>
      </w:r>
      <w:hyperlink r:id="rId9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> </w:t>
      </w:r>
      <w:r w:rsidRPr="00A2576C">
        <w:rPr>
          <w:rFonts w:ascii="Arial" w:hAnsi="Arial" w:cs="Arial"/>
          <w:sz w:val="22"/>
          <w:szCs w:val="22"/>
        </w:rPr>
        <w:t xml:space="preserve">zakładce </w:t>
      </w:r>
      <w:r w:rsidRPr="00A2576C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0EE31469" w14:textId="60BD01C5" w:rsidR="00D2453A" w:rsidRPr="00A2576C" w:rsidRDefault="00D2453A" w:rsidP="00D2453A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2576C">
        <w:rPr>
          <w:rFonts w:ascii="Arial" w:hAnsi="Arial" w:cs="Arial"/>
          <w:sz w:val="22"/>
          <w:szCs w:val="22"/>
        </w:rPr>
        <w:t xml:space="preserve">Postępowanie zakupowe prowadzone jest w języku polskim. </w:t>
      </w:r>
      <w:r w:rsidRPr="00A257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Zamawiający będzie akceptował w Postępowaniu zakupowym certyfikaty i świadectwa typu WE/UE wraz z załącznikami </w:t>
      </w:r>
      <w:r w:rsidRPr="00A2576C">
        <w:rPr>
          <w:rFonts w:ascii="Arial" w:eastAsia="Times New Roman" w:hAnsi="Arial" w:cs="Arial"/>
          <w:iCs/>
          <w:sz w:val="22"/>
          <w:szCs w:val="22"/>
          <w:lang w:eastAsia="pl-PL"/>
        </w:rPr>
        <w:t>w języku angielskim.</w:t>
      </w:r>
    </w:p>
    <w:p w14:paraId="3892B891" w14:textId="77777777" w:rsidR="00D2453A" w:rsidRPr="00A2576C" w:rsidRDefault="00D2453A" w:rsidP="00D2453A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</w:rPr>
      </w:pPr>
      <w:r w:rsidRPr="00A2576C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A2576C">
        <w:rPr>
          <w:rFonts w:ascii="Arial" w:hAnsi="Arial" w:cs="Arial"/>
          <w:b/>
          <w:bCs/>
          <w:sz w:val="22"/>
          <w:szCs w:val="22"/>
        </w:rPr>
        <w:t>Platforma</w:t>
      </w:r>
      <w:r w:rsidRPr="00A2576C">
        <w:rPr>
          <w:rFonts w:ascii="Arial" w:hAnsi="Arial" w:cs="Arial"/>
          <w:bCs/>
          <w:sz w:val="22"/>
          <w:szCs w:val="22"/>
        </w:rPr>
        <w:t>” lub „</w:t>
      </w:r>
      <w:r w:rsidRPr="00A2576C">
        <w:rPr>
          <w:rFonts w:ascii="Arial" w:hAnsi="Arial" w:cs="Arial"/>
          <w:b/>
          <w:bCs/>
          <w:sz w:val="22"/>
          <w:szCs w:val="22"/>
        </w:rPr>
        <w:t>Platforma Zakupowa</w:t>
      </w:r>
      <w:r w:rsidRPr="00A2576C">
        <w:rPr>
          <w:rFonts w:ascii="Arial" w:hAnsi="Arial" w:cs="Arial"/>
          <w:bCs/>
          <w:sz w:val="22"/>
          <w:szCs w:val="22"/>
        </w:rPr>
        <w:t xml:space="preserve">”) dostępnej pod adresem: </w:t>
      </w:r>
      <w:hyperlink r:id="rId10" w:tooltip="https://platformazakupowa.plk-sa.pl" w:history="1">
        <w:r w:rsidRPr="00A2576C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6FBF63E5" w14:textId="77777777" w:rsidR="00D2453A" w:rsidRPr="00A2576C" w:rsidRDefault="00D2453A" w:rsidP="00D2453A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2576C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A2576C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A2576C">
        <w:rPr>
          <w:rFonts w:ascii="Arial" w:hAnsi="Arial" w:cs="Arial"/>
          <w:bCs/>
          <w:sz w:val="22"/>
          <w:szCs w:val="22"/>
        </w:rPr>
        <w:t xml:space="preserve"> dostępny jest </w:t>
      </w:r>
      <w:r w:rsidRPr="00A2576C">
        <w:rPr>
          <w:rFonts w:ascii="Arial" w:hAnsi="Arial" w:cs="Arial"/>
          <w:b/>
          <w:bCs/>
          <w:sz w:val="22"/>
          <w:szCs w:val="22"/>
        </w:rPr>
        <w:t xml:space="preserve">Podręcznik dla Wykonawców </w:t>
      </w:r>
      <w:r w:rsidRPr="00A2576C">
        <w:rPr>
          <w:rFonts w:ascii="Arial" w:hAnsi="Arial" w:cs="Arial"/>
          <w:bCs/>
          <w:sz w:val="22"/>
          <w:szCs w:val="22"/>
        </w:rPr>
        <w:t>wersja</w:t>
      </w:r>
      <w:r w:rsidRPr="00A2576C">
        <w:rPr>
          <w:rFonts w:ascii="Arial" w:hAnsi="Arial" w:cs="Arial"/>
          <w:b/>
          <w:bCs/>
          <w:sz w:val="22"/>
          <w:szCs w:val="22"/>
        </w:rPr>
        <w:t xml:space="preserve"> 1.4. </w:t>
      </w:r>
      <w:r w:rsidRPr="00A2576C">
        <w:rPr>
          <w:rFonts w:ascii="Arial" w:hAnsi="Arial" w:cs="Arial"/>
          <w:bCs/>
          <w:sz w:val="22"/>
          <w:szCs w:val="22"/>
        </w:rPr>
        <w:t>(dalej: „</w:t>
      </w:r>
      <w:r w:rsidRPr="00A2576C">
        <w:rPr>
          <w:rFonts w:ascii="Arial" w:hAnsi="Arial" w:cs="Arial"/>
          <w:b/>
          <w:bCs/>
          <w:sz w:val="22"/>
          <w:szCs w:val="22"/>
        </w:rPr>
        <w:t>Podręcznik</w:t>
      </w:r>
      <w:r w:rsidRPr="00A2576C">
        <w:rPr>
          <w:rFonts w:ascii="Arial" w:hAnsi="Arial" w:cs="Arial"/>
          <w:bCs/>
          <w:sz w:val="22"/>
          <w:szCs w:val="22"/>
        </w:rPr>
        <w:t xml:space="preserve">”) zawierający opis sposobu korzystania z Platformy oraz jej wymagania techniczne. Wykonawca zobowiązany jest postępować zgodnie z instrukcjami zawartymi w </w:t>
      </w:r>
      <w:r w:rsidRPr="00A2576C">
        <w:rPr>
          <w:rFonts w:ascii="Arial" w:hAnsi="Arial" w:cs="Arial"/>
          <w:b/>
          <w:bCs/>
          <w:sz w:val="22"/>
          <w:szCs w:val="22"/>
        </w:rPr>
        <w:t>Podręczniku</w:t>
      </w:r>
      <w:r w:rsidRPr="00A2576C">
        <w:rPr>
          <w:rFonts w:ascii="Arial" w:hAnsi="Arial" w:cs="Arial"/>
          <w:bCs/>
          <w:sz w:val="22"/>
          <w:szCs w:val="22"/>
        </w:rPr>
        <w:t>.</w:t>
      </w:r>
    </w:p>
    <w:p w14:paraId="1C684480" w14:textId="05977B97" w:rsidR="00D2453A" w:rsidRPr="00276796" w:rsidRDefault="00D2453A" w:rsidP="00D2453A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2576C">
        <w:rPr>
          <w:rFonts w:ascii="Arial" w:hAnsi="Arial" w:cs="Arial"/>
          <w:bCs/>
          <w:sz w:val="22"/>
          <w:szCs w:val="22"/>
        </w:rPr>
        <w:t xml:space="preserve">Wykonawca zobowiązany jest do zapoznania się z treścią Specyfikacji Warunków Zamówienia oraz </w:t>
      </w:r>
      <w:r>
        <w:rPr>
          <w:rFonts w:ascii="Arial" w:hAnsi="Arial" w:cs="Arial"/>
          <w:bCs/>
          <w:sz w:val="22"/>
          <w:szCs w:val="22"/>
        </w:rPr>
        <w:t>innych Dokumentów zamówienia</w:t>
      </w:r>
      <w:r w:rsidRPr="00561DF3">
        <w:rPr>
          <w:rFonts w:ascii="Arial" w:hAnsi="Arial" w:cs="Arial"/>
          <w:bCs/>
          <w:sz w:val="22"/>
          <w:szCs w:val="22"/>
        </w:rPr>
        <w:t xml:space="preserve"> i uznaje się związanym określonymi w</w:t>
      </w:r>
      <w:r>
        <w:rPr>
          <w:rFonts w:ascii="Arial" w:hAnsi="Arial" w:cs="Arial"/>
          <w:bCs/>
          <w:sz w:val="22"/>
          <w:szCs w:val="22"/>
        </w:rPr>
        <w:t> </w:t>
      </w:r>
      <w:r w:rsidRPr="00561DF3">
        <w:rPr>
          <w:rFonts w:ascii="Arial" w:hAnsi="Arial" w:cs="Arial"/>
          <w:bCs/>
          <w:sz w:val="22"/>
          <w:szCs w:val="22"/>
        </w:rPr>
        <w:t xml:space="preserve">niej postanowieniami i zasadami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</w:t>
      </w:r>
      <w:r w:rsidRPr="00276796">
        <w:rPr>
          <w:rFonts w:ascii="Arial" w:hAnsi="Arial" w:cs="Arial"/>
          <w:bCs/>
          <w:sz w:val="22"/>
          <w:szCs w:val="22"/>
        </w:rPr>
        <w:t>stanowiącego Załącznik nr 2 do SWZ.</w:t>
      </w:r>
    </w:p>
    <w:p w14:paraId="6718A329" w14:textId="77777777" w:rsidR="00D2453A" w:rsidRPr="00561DF3" w:rsidRDefault="00D2453A" w:rsidP="00D2453A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76796">
        <w:rPr>
          <w:rFonts w:ascii="Arial" w:hAnsi="Arial" w:cs="Arial"/>
          <w:bCs/>
          <w:sz w:val="22"/>
          <w:szCs w:val="22"/>
        </w:rPr>
        <w:t>Zamawiający dopuszcza udział w Postępowaniu zakupowym</w:t>
      </w:r>
      <w:r w:rsidRPr="00561DF3">
        <w:rPr>
          <w:rFonts w:ascii="Arial" w:hAnsi="Arial" w:cs="Arial"/>
          <w:bCs/>
          <w:sz w:val="22"/>
          <w:szCs w:val="22"/>
        </w:rPr>
        <w:t xml:space="preserve"> Wykonawców wspólnie ubiegających się o udzielenie Zamówienia (konsorcjum). Wykonawcy występujący wspólnie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zakupowym. Pełnomocnictwo należy złożyć </w:t>
      </w:r>
      <w:r>
        <w:rPr>
          <w:rFonts w:ascii="Arial" w:hAnsi="Arial" w:cs="Arial"/>
          <w:bCs/>
          <w:sz w:val="22"/>
          <w:szCs w:val="22"/>
        </w:rPr>
        <w:t>wraz z ofertą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373852BB" w14:textId="77777777" w:rsidR="00D2453A" w:rsidRDefault="00D2453A" w:rsidP="00D2453A">
      <w:pPr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0D7C64FD" w14:textId="570A4875" w:rsidR="00D2453A" w:rsidRDefault="00D2453A" w:rsidP="00D2453A">
      <w:pPr>
        <w:numPr>
          <w:ilvl w:val="0"/>
          <w:numId w:val="25"/>
        </w:numPr>
        <w:spacing w:line="360" w:lineRule="auto"/>
        <w:ind w:left="283" w:hanging="425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20E6C13E" w14:textId="77777777" w:rsidR="00D2453A" w:rsidRPr="00D2453A" w:rsidRDefault="00D2453A" w:rsidP="00A2576C">
      <w:pPr>
        <w:spacing w:line="360" w:lineRule="auto"/>
        <w:ind w:left="283"/>
        <w:rPr>
          <w:rFonts w:ascii="Arial" w:hAnsi="Arial" w:cs="Arial"/>
          <w:bCs/>
          <w:sz w:val="22"/>
          <w:szCs w:val="22"/>
        </w:rPr>
      </w:pPr>
    </w:p>
    <w:p w14:paraId="783AE8D7" w14:textId="77777777" w:rsidR="00D2453A" w:rsidRPr="00561DF3" w:rsidRDefault="00D2453A" w:rsidP="00D2453A">
      <w:pPr>
        <w:pStyle w:val="Nagwek1"/>
      </w:pPr>
      <w:bookmarkStart w:id="4" w:name="_Toc176504242"/>
      <w:bookmarkStart w:id="5" w:name="Rozdział_2"/>
      <w:bookmarkEnd w:id="3"/>
      <w:r w:rsidRPr="00561DF3">
        <w:t>Rozdział II – Opis Przedmiotu Zamówienia i termin wykonania</w:t>
      </w:r>
      <w:bookmarkEnd w:id="4"/>
      <w:r w:rsidRPr="00561DF3">
        <w:tab/>
      </w:r>
    </w:p>
    <w:p w14:paraId="07038362" w14:textId="54C96C14" w:rsidR="00D2453A" w:rsidRPr="00561DF3" w:rsidRDefault="00D2453A" w:rsidP="00D2453A">
      <w:pPr>
        <w:numPr>
          <w:ilvl w:val="0"/>
          <w:numId w:val="1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Przedmiot niniejszego Zamówienia stanowi</w:t>
      </w:r>
      <w:r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2576C" w:rsidRPr="00A2576C">
        <w:rPr>
          <w:rFonts w:ascii="Arial" w:hAnsi="Arial" w:cs="Arial"/>
          <w:sz w:val="22"/>
          <w:szCs w:val="22"/>
        </w:rPr>
        <w:t>Dostawa rękawic roboczych na potrzeby Zakładu Linii Kolejowych w Łodzi</w:t>
      </w:r>
      <w:r w:rsidRPr="00561DF3">
        <w:rPr>
          <w:rFonts w:ascii="Arial" w:hAnsi="Arial" w:cs="Arial"/>
          <w:sz w:val="22"/>
          <w:szCs w:val="22"/>
        </w:rPr>
        <w:t xml:space="preserve"> (dalej: </w:t>
      </w:r>
      <w:r w:rsidRPr="00561DF3">
        <w:rPr>
          <w:rFonts w:ascii="Arial" w:hAnsi="Arial" w:cs="Arial"/>
          <w:b/>
          <w:sz w:val="22"/>
          <w:szCs w:val="22"/>
        </w:rPr>
        <w:t>Zamówienie</w:t>
      </w:r>
      <w:r w:rsidRPr="00561DF3">
        <w:rPr>
          <w:rFonts w:ascii="Arial" w:hAnsi="Arial" w:cs="Arial"/>
          <w:sz w:val="22"/>
          <w:szCs w:val="22"/>
        </w:rPr>
        <w:t xml:space="preserve">”). 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2CD40312" w14:textId="77777777" w:rsidR="00D2453A" w:rsidRPr="0079081C" w:rsidRDefault="00D2453A" w:rsidP="00D2453A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line="360" w:lineRule="auto"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  <w:r>
        <w:rPr>
          <w:rFonts w:ascii="Arial" w:hAnsi="Arial" w:cs="Arial"/>
          <w:sz w:val="22"/>
          <w:szCs w:val="22"/>
        </w:rPr>
        <w:t xml:space="preserve">12 miesięcy od dnia podpisania Umowy. </w:t>
      </w:r>
      <w:r w:rsidRPr="0079081C">
        <w:rPr>
          <w:rFonts w:ascii="Arial" w:hAnsi="Arial" w:cs="Arial"/>
          <w:sz w:val="22"/>
          <w:szCs w:val="22"/>
        </w:rPr>
        <w:t>Szczegółowy Opis Przedmiotu Zamówienia (dalej: „</w:t>
      </w:r>
      <w:r w:rsidRPr="0079081C">
        <w:rPr>
          <w:rFonts w:ascii="Arial" w:hAnsi="Arial" w:cs="Arial"/>
          <w:b/>
          <w:sz w:val="22"/>
          <w:szCs w:val="22"/>
        </w:rPr>
        <w:t>OPZ</w:t>
      </w:r>
      <w:r w:rsidRPr="0079081C">
        <w:rPr>
          <w:rFonts w:ascii="Arial" w:hAnsi="Arial" w:cs="Arial"/>
          <w:sz w:val="22"/>
          <w:szCs w:val="22"/>
        </w:rPr>
        <w:t xml:space="preserve">”) stanowi Załącznik nr </w:t>
      </w:r>
      <w:r>
        <w:rPr>
          <w:rFonts w:ascii="Arial" w:hAnsi="Arial" w:cs="Arial"/>
          <w:sz w:val="22"/>
          <w:szCs w:val="22"/>
        </w:rPr>
        <w:t>1</w:t>
      </w:r>
      <w:r w:rsidRPr="0079081C">
        <w:rPr>
          <w:rFonts w:ascii="Arial" w:hAnsi="Arial" w:cs="Arial"/>
          <w:sz w:val="22"/>
          <w:szCs w:val="22"/>
        </w:rPr>
        <w:t xml:space="preserve"> do SWZ.</w:t>
      </w:r>
    </w:p>
    <w:p w14:paraId="5C86936B" w14:textId="77777777" w:rsidR="00D2453A" w:rsidRPr="00561DF3" w:rsidRDefault="00D2453A" w:rsidP="00D2453A">
      <w:pPr>
        <w:numPr>
          <w:ilvl w:val="0"/>
          <w:numId w:val="1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Przedmiot Zamówie</w:t>
      </w:r>
      <w:r w:rsidRPr="0079081C">
        <w:rPr>
          <w:rFonts w:ascii="Arial" w:hAnsi="Arial" w:cs="Arial"/>
          <w:i/>
          <w:iCs/>
          <w:sz w:val="22"/>
          <w:szCs w:val="22"/>
        </w:rPr>
        <w:t>nia nie jest podzielony</w:t>
      </w:r>
      <w:r w:rsidRPr="00561DF3">
        <w:rPr>
          <w:rFonts w:ascii="Arial" w:hAnsi="Arial" w:cs="Arial"/>
          <w:sz w:val="22"/>
          <w:szCs w:val="22"/>
        </w:rPr>
        <w:t xml:space="preserve"> na części</w:t>
      </w:r>
      <w:r>
        <w:rPr>
          <w:rFonts w:ascii="Arial" w:hAnsi="Arial" w:cs="Arial"/>
          <w:sz w:val="22"/>
          <w:szCs w:val="22"/>
        </w:rPr>
        <w:t>.</w:t>
      </w:r>
    </w:p>
    <w:p w14:paraId="31D24D75" w14:textId="77777777" w:rsidR="00D2453A" w:rsidRDefault="00D2453A" w:rsidP="00D2453A">
      <w:pPr>
        <w:numPr>
          <w:ilvl w:val="0"/>
          <w:numId w:val="1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zastrzega na swoją rzecz prawo rozszerzenia zakresu Zamówienia o dodatkowe </w:t>
      </w:r>
      <w:r w:rsidRPr="0079081C">
        <w:rPr>
          <w:rFonts w:ascii="Arial" w:hAnsi="Arial" w:cs="Arial"/>
          <w:iCs/>
          <w:sz w:val="22"/>
          <w:szCs w:val="22"/>
        </w:rPr>
        <w:t>dostawy</w:t>
      </w:r>
      <w:r w:rsidRPr="00561DF3">
        <w:rPr>
          <w:rFonts w:ascii="Arial" w:hAnsi="Arial" w:cs="Arial"/>
          <w:sz w:val="22"/>
          <w:szCs w:val="22"/>
        </w:rPr>
        <w:t>, uwzględniające dodatkowe, bieżące potrzeby Zamawiającego (dalej: „</w:t>
      </w:r>
      <w:r w:rsidRPr="00561DF3">
        <w:rPr>
          <w:rFonts w:ascii="Arial" w:hAnsi="Arial" w:cs="Arial"/>
          <w:b/>
          <w:sz w:val="22"/>
          <w:szCs w:val="22"/>
        </w:rPr>
        <w:t>Prawo opcji</w:t>
      </w:r>
      <w:r w:rsidRPr="00561DF3">
        <w:rPr>
          <w:rFonts w:ascii="Arial" w:hAnsi="Arial" w:cs="Arial"/>
          <w:sz w:val="22"/>
          <w:szCs w:val="22"/>
        </w:rPr>
        <w:t xml:space="preserve">”) na następujących zasadach: </w:t>
      </w:r>
    </w:p>
    <w:p w14:paraId="6BF25652" w14:textId="77777777" w:rsidR="00D2453A" w:rsidRPr="0079081C" w:rsidRDefault="00D2453A" w:rsidP="00D2453A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sz w:val="22"/>
          <w:szCs w:val="22"/>
        </w:rPr>
        <w:t>Prawo Opcji może zostać zrealizowane przez Zamawiającego w ramach jednej albo większej liczby zamówień.</w:t>
      </w:r>
    </w:p>
    <w:p w14:paraId="4AE6794E" w14:textId="77777777" w:rsidR="00D2453A" w:rsidRPr="0079081C" w:rsidRDefault="00D2453A" w:rsidP="00D2453A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sz w:val="22"/>
          <w:szCs w:val="22"/>
        </w:rPr>
        <w:t xml:space="preserve">Zamawiający może skorzystać z Prawa Opcji w terminie obowiązywania Umowy, po wykorzystaniu podstawowej wartości Zamówienia. Dostawy w ramach Prawa Opcji będą zrealizowane w terminie trwania Umowy. </w:t>
      </w:r>
    </w:p>
    <w:p w14:paraId="06C8865F" w14:textId="7B07ABEF" w:rsidR="00D2453A" w:rsidRPr="0079081C" w:rsidRDefault="00D2453A" w:rsidP="00D2453A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sz w:val="22"/>
          <w:szCs w:val="22"/>
        </w:rPr>
        <w:t>Dostawy w ramach Prawa Opcji stanowić będą nie więcej niż 20% wartości netto zamówienia i będą polegać na dokonaniu zamówień na warunkach określonych w</w:t>
      </w:r>
      <w:r>
        <w:rPr>
          <w:rFonts w:ascii="Arial" w:hAnsi="Arial" w:cs="Arial"/>
          <w:sz w:val="22"/>
          <w:szCs w:val="22"/>
        </w:rPr>
        <w:t> </w:t>
      </w:r>
      <w:r w:rsidRPr="0079081C">
        <w:rPr>
          <w:rFonts w:ascii="Arial" w:hAnsi="Arial" w:cs="Arial"/>
          <w:sz w:val="22"/>
          <w:szCs w:val="22"/>
        </w:rPr>
        <w:t>Umowie.</w:t>
      </w:r>
    </w:p>
    <w:p w14:paraId="55D7A69A" w14:textId="77777777" w:rsidR="00D2453A" w:rsidRPr="0079081C" w:rsidRDefault="00D2453A" w:rsidP="00D2453A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sz w:val="22"/>
          <w:szCs w:val="22"/>
        </w:rPr>
        <w:t>Dostawy w ramach Prawa Opcji realizowane będą na podstawie pisemnych zamówień kierowanych przez Zamawiającego do Wykonawcy z terminem na takich samych zasadach, które obowiązują dla dostaw podstawowych licząc od daty otrzymania zamówienia.</w:t>
      </w:r>
    </w:p>
    <w:p w14:paraId="4D1F55B6" w14:textId="77777777" w:rsidR="00D2453A" w:rsidRPr="00D903E1" w:rsidRDefault="00D2453A" w:rsidP="00D2453A">
      <w:pPr>
        <w:pStyle w:val="Tekstpodstawowywcity"/>
        <w:numPr>
          <w:ilvl w:val="0"/>
          <w:numId w:val="13"/>
        </w:numPr>
        <w:spacing w:line="360" w:lineRule="auto"/>
        <w:ind w:left="284" w:hanging="284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Pr="0079081C">
        <w:rPr>
          <w:i/>
          <w:sz w:val="22"/>
          <w:szCs w:val="22"/>
        </w:rPr>
        <w:t>nie przewiduje</w:t>
      </w:r>
      <w:r w:rsidRPr="00D903E1">
        <w:rPr>
          <w:sz w:val="22"/>
          <w:szCs w:val="22"/>
        </w:rPr>
        <w:t xml:space="preserve"> udzieleni</w:t>
      </w:r>
      <w:r w:rsidRPr="0079081C">
        <w:rPr>
          <w:sz w:val="22"/>
          <w:szCs w:val="22"/>
        </w:rPr>
        <w:t>a</w:t>
      </w:r>
      <w:r w:rsidRPr="00D903E1">
        <w:rPr>
          <w:sz w:val="22"/>
          <w:szCs w:val="22"/>
        </w:rPr>
        <w:t xml:space="preserve"> zamówień</w:t>
      </w:r>
      <w:r w:rsidRPr="00561DF3">
        <w:rPr>
          <w:sz w:val="22"/>
          <w:szCs w:val="22"/>
        </w:rPr>
        <w:t xml:space="preserve">, o których mowa </w:t>
      </w:r>
      <w:r w:rsidRPr="00D903E1">
        <w:rPr>
          <w:sz w:val="22"/>
          <w:szCs w:val="22"/>
        </w:rPr>
        <w:t xml:space="preserve">w </w:t>
      </w:r>
      <w:r w:rsidRPr="0079081C">
        <w:rPr>
          <w:sz w:val="22"/>
          <w:szCs w:val="22"/>
        </w:rPr>
        <w:t>§19 ust. 2 pkt 7</w:t>
      </w:r>
      <w:r w:rsidRPr="00561DF3">
        <w:rPr>
          <w:sz w:val="22"/>
          <w:szCs w:val="22"/>
        </w:rPr>
        <w:t xml:space="preserve"> Regulaminu polegających na powtórzeniu tego samego rodzaju zamówień.</w:t>
      </w:r>
    </w:p>
    <w:p w14:paraId="4627F2F2" w14:textId="77777777" w:rsidR="00D2453A" w:rsidRPr="00D903E1" w:rsidRDefault="00D2453A" w:rsidP="00D2453A">
      <w:pPr>
        <w:pStyle w:val="Tekstpodstawowywcity"/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</w:rPr>
      </w:pPr>
      <w:r w:rsidRPr="00D903E1">
        <w:rPr>
          <w:sz w:val="22"/>
          <w:szCs w:val="22"/>
        </w:rPr>
        <w:t xml:space="preserve">Zamawiający nie wyraża zgody na powierzenie podwykonawcom realizacji </w:t>
      </w:r>
      <w:r w:rsidRPr="0079081C">
        <w:rPr>
          <w:sz w:val="22"/>
          <w:szCs w:val="22"/>
        </w:rPr>
        <w:t>jakichkolwiek elementów Zamówienia.</w:t>
      </w:r>
    </w:p>
    <w:p w14:paraId="05A000DD" w14:textId="77777777" w:rsidR="00D2453A" w:rsidRPr="00561DF3" w:rsidRDefault="00D2453A" w:rsidP="00D2453A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</w:p>
    <w:p w14:paraId="664DD4AE" w14:textId="77777777" w:rsidR="00D2453A" w:rsidRPr="00561DF3" w:rsidRDefault="00D2453A" w:rsidP="00D2453A">
      <w:pPr>
        <w:pStyle w:val="Nagwek1"/>
      </w:pPr>
      <w:bookmarkStart w:id="6" w:name="_Toc176504243"/>
      <w:bookmarkStart w:id="7" w:name="Rozdział_3"/>
      <w:bookmarkEnd w:id="5"/>
      <w:r w:rsidRPr="00561DF3">
        <w:t>Rozdział III – Warunki udziału w postępowaniu i informacja o wymaganych dokumentach</w:t>
      </w:r>
      <w:bookmarkEnd w:id="6"/>
    </w:p>
    <w:p w14:paraId="52E51278" w14:textId="77777777" w:rsidR="00D2453A" w:rsidRPr="00561DF3" w:rsidRDefault="00D2453A" w:rsidP="00D2453A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90257B7" w14:textId="77777777" w:rsidR="00D2453A" w:rsidRDefault="00D2453A" w:rsidP="00D2453A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9EBE451" w14:textId="77777777" w:rsidR="00D2453A" w:rsidRPr="00561DF3" w:rsidRDefault="00D2453A" w:rsidP="00D2453A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>
        <w:rPr>
          <w:rFonts w:ascii="Arial" w:hAnsi="Arial" w:cs="Arial"/>
          <w:sz w:val="22"/>
          <w:szCs w:val="22"/>
        </w:rPr>
        <w:t>;</w:t>
      </w:r>
    </w:p>
    <w:p w14:paraId="59A2D349" w14:textId="77777777" w:rsidR="00D2453A" w:rsidRPr="00561DF3" w:rsidRDefault="00D2453A" w:rsidP="00D2453A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znajduje się w sytuacji ekonomicznej lub finansowej zapewniającej wykonanie Zamówienia</w:t>
      </w:r>
      <w:r>
        <w:rPr>
          <w:rFonts w:ascii="Arial" w:hAnsi="Arial" w:cs="Arial"/>
          <w:sz w:val="22"/>
          <w:szCs w:val="22"/>
        </w:rPr>
        <w:t>;</w:t>
      </w:r>
    </w:p>
    <w:p w14:paraId="56908BE2" w14:textId="77777777" w:rsidR="00D2453A" w:rsidRPr="00561DF3" w:rsidRDefault="00D2453A" w:rsidP="00D2453A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posiada zdolność</w:t>
      </w:r>
      <w:r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do wykonania Zamówienia;</w:t>
      </w:r>
    </w:p>
    <w:p w14:paraId="02533A51" w14:textId="77777777" w:rsidR="00D2453A" w:rsidRPr="00521273" w:rsidRDefault="00D2453A" w:rsidP="00D2453A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21273" w:rsidDel="00772AA8">
        <w:rPr>
          <w:rFonts w:ascii="Arial" w:hAnsi="Arial" w:cs="Arial"/>
          <w:sz w:val="22"/>
          <w:szCs w:val="22"/>
        </w:rPr>
        <w:t>którego oferta nie podlega odrzuceniu na podstawie §30 ust. 1 Regulaminu</w:t>
      </w:r>
      <w:r w:rsidRPr="00521273">
        <w:rPr>
          <w:rFonts w:ascii="Arial" w:hAnsi="Arial" w:cs="Arial"/>
          <w:sz w:val="22"/>
          <w:szCs w:val="22"/>
        </w:rPr>
        <w:t>;</w:t>
      </w:r>
    </w:p>
    <w:p w14:paraId="4DF0E767" w14:textId="77777777" w:rsidR="00D2453A" w:rsidRPr="00561DF3" w:rsidRDefault="00D2453A" w:rsidP="00D2453A">
      <w:pPr>
        <w:tabs>
          <w:tab w:val="left" w:pos="851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21273" w:rsidDel="00772AA8">
        <w:rPr>
          <w:rFonts w:ascii="Arial" w:hAnsi="Arial" w:cs="Arial"/>
          <w:sz w:val="22"/>
          <w:szCs w:val="22"/>
        </w:rPr>
        <w:t xml:space="preserve">5a) </w:t>
      </w:r>
      <w:r w:rsidRPr="0079081C">
        <w:rPr>
          <w:rFonts w:ascii="Arial" w:hAnsi="Arial" w:cs="Arial"/>
          <w:sz w:val="22"/>
          <w:szCs w:val="22"/>
        </w:rPr>
        <w:t>którego oferta nie podlega odrzuceniu na podstawie §30 ust. 2 Regulaminu</w:t>
      </w:r>
      <w:r w:rsidRPr="00521273">
        <w:rPr>
          <w:rFonts w:ascii="Arial" w:hAnsi="Arial" w:cs="Arial"/>
          <w:i/>
          <w:sz w:val="22"/>
          <w:szCs w:val="22"/>
        </w:rPr>
        <w:t>.</w:t>
      </w:r>
    </w:p>
    <w:p w14:paraId="2DEA3A2E" w14:textId="77777777" w:rsidR="00D2453A" w:rsidRPr="003C50B4" w:rsidRDefault="00D2453A" w:rsidP="00D2453A">
      <w:pPr>
        <w:pStyle w:val="Akapitzlist"/>
        <w:numPr>
          <w:ilvl w:val="0"/>
          <w:numId w:val="30"/>
        </w:numPr>
        <w:tabs>
          <w:tab w:val="left" w:pos="567"/>
          <w:tab w:val="left" w:pos="993"/>
        </w:tabs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który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>
        <w:rPr>
          <w:rFonts w:ascii="Arial" w:hAnsi="Arial" w:cs="Arial"/>
          <w:sz w:val="22"/>
          <w:szCs w:val="22"/>
        </w:rPr>
        <w:t xml:space="preserve">czeństwa narodowego </w:t>
      </w:r>
      <w:r w:rsidRPr="00100A5F">
        <w:rPr>
          <w:rFonts w:ascii="Arial" w:hAnsi="Arial" w:cs="Arial"/>
          <w:sz w:val="22"/>
          <w:szCs w:val="22"/>
        </w:rPr>
        <w:t>(Dz. U. 202</w:t>
      </w:r>
      <w:r w:rsidRPr="0079081C">
        <w:rPr>
          <w:rFonts w:ascii="Arial" w:hAnsi="Arial" w:cs="Arial"/>
          <w:sz w:val="22"/>
          <w:szCs w:val="22"/>
        </w:rPr>
        <w:t>4</w:t>
      </w:r>
      <w:r w:rsidRPr="00100A5F">
        <w:rPr>
          <w:rFonts w:ascii="Arial" w:hAnsi="Arial" w:cs="Arial"/>
          <w:sz w:val="22"/>
          <w:szCs w:val="22"/>
        </w:rPr>
        <w:t xml:space="preserve"> r., poz. </w:t>
      </w:r>
      <w:r w:rsidRPr="0079081C">
        <w:rPr>
          <w:rFonts w:ascii="Arial" w:hAnsi="Arial" w:cs="Arial"/>
          <w:sz w:val="22"/>
          <w:szCs w:val="22"/>
        </w:rPr>
        <w:t xml:space="preserve">507 </w:t>
      </w:r>
      <w:proofErr w:type="spellStart"/>
      <w:r w:rsidRPr="0079081C">
        <w:rPr>
          <w:rFonts w:ascii="Arial" w:hAnsi="Arial" w:cs="Arial"/>
          <w:sz w:val="22"/>
          <w:szCs w:val="22"/>
        </w:rPr>
        <w:t>t.j</w:t>
      </w:r>
      <w:proofErr w:type="spellEnd"/>
      <w:r w:rsidRPr="0079081C">
        <w:rPr>
          <w:rFonts w:ascii="Arial" w:hAnsi="Arial" w:cs="Arial"/>
          <w:sz w:val="22"/>
          <w:szCs w:val="22"/>
        </w:rPr>
        <w:t>.</w:t>
      </w:r>
      <w:r w:rsidRPr="00100A5F">
        <w:rPr>
          <w:rFonts w:ascii="Arial" w:hAnsi="Arial" w:cs="Arial"/>
          <w:sz w:val="22"/>
          <w:szCs w:val="22"/>
        </w:rPr>
        <w:t>).</w:t>
      </w:r>
    </w:p>
    <w:p w14:paraId="0DC6C670" w14:textId="77777777" w:rsidR="00D2453A" w:rsidRPr="00561DF3" w:rsidRDefault="00D2453A" w:rsidP="00D2453A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iCs/>
          <w:sz w:val="22"/>
          <w:szCs w:val="22"/>
        </w:rPr>
        <w:t>Zamawiający ustala następujące szczegółowe warunki udziału w Postepowaniu</w:t>
      </w:r>
      <w:r w:rsidRPr="00561DF3">
        <w:rPr>
          <w:rFonts w:ascii="Arial" w:hAnsi="Arial" w:cs="Arial"/>
          <w:sz w:val="22"/>
          <w:szCs w:val="22"/>
        </w:rPr>
        <w:t>:</w:t>
      </w:r>
    </w:p>
    <w:p w14:paraId="1DB7745B" w14:textId="77777777" w:rsidR="00D2453A" w:rsidRPr="00521273" w:rsidRDefault="00D2453A" w:rsidP="00D2453A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Pr="0079081C">
        <w:rPr>
          <w:rFonts w:ascii="Arial" w:hAnsi="Arial" w:cs="Arial"/>
          <w:iCs/>
          <w:sz w:val="22"/>
          <w:szCs w:val="22"/>
        </w:rPr>
        <w:t>nie wyznacza szczegółowych warunków udziału w Postępowaniu.</w:t>
      </w:r>
    </w:p>
    <w:p w14:paraId="21F78D58" w14:textId="77777777" w:rsidR="00D2453A" w:rsidRPr="00561DF3" w:rsidRDefault="00D2453A" w:rsidP="00D2453A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zakresie posiadania uprawnień do</w:t>
      </w:r>
      <w:r>
        <w:rPr>
          <w:rFonts w:ascii="Arial" w:hAnsi="Arial" w:cs="Arial"/>
          <w:sz w:val="22"/>
          <w:szCs w:val="22"/>
        </w:rPr>
        <w:t xml:space="preserve"> prowadzenia</w:t>
      </w:r>
      <w:r w:rsidRPr="00561DF3">
        <w:rPr>
          <w:rFonts w:ascii="Arial" w:hAnsi="Arial" w:cs="Arial"/>
          <w:sz w:val="22"/>
          <w:szCs w:val="22"/>
        </w:rPr>
        <w:t xml:space="preserve"> określonej działalności</w:t>
      </w:r>
      <w:r>
        <w:rPr>
          <w:rFonts w:ascii="Arial" w:hAnsi="Arial" w:cs="Arial"/>
          <w:sz w:val="22"/>
          <w:szCs w:val="22"/>
        </w:rPr>
        <w:t xml:space="preserve"> gospodarczej lub zawodowej</w:t>
      </w:r>
      <w:r w:rsidRPr="00561DF3">
        <w:rPr>
          <w:rFonts w:ascii="Arial" w:hAnsi="Arial" w:cs="Arial"/>
          <w:sz w:val="22"/>
          <w:szCs w:val="22"/>
        </w:rPr>
        <w:t>, Zamawiający</w:t>
      </w:r>
      <w:r w:rsidRPr="00B756A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081C">
        <w:rPr>
          <w:rFonts w:ascii="Arial" w:hAnsi="Arial" w:cs="Arial"/>
          <w:iCs/>
          <w:sz w:val="22"/>
          <w:szCs w:val="22"/>
        </w:rPr>
        <w:t>nie wyznacza szczegółowych warunków udziału w Postępowaniu.</w:t>
      </w:r>
    </w:p>
    <w:p w14:paraId="30F62AFB" w14:textId="77777777" w:rsidR="00D2453A" w:rsidRPr="00561DF3" w:rsidRDefault="00D2453A" w:rsidP="00D2453A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D91D2B">
        <w:rPr>
          <w:rFonts w:ascii="Arial" w:hAnsi="Arial" w:cs="Arial"/>
          <w:sz w:val="22"/>
          <w:szCs w:val="22"/>
        </w:rPr>
        <w:t xml:space="preserve">zakresie znajdowania się w odpowiedniej sytuacji ekonomicznej lub finansowej Zamawiający </w:t>
      </w:r>
      <w:r w:rsidRPr="0079081C">
        <w:rPr>
          <w:rFonts w:ascii="Arial" w:eastAsia="Times New Roman" w:hAnsi="Arial" w:cs="Arial"/>
          <w:iCs/>
          <w:sz w:val="22"/>
          <w:szCs w:val="22"/>
          <w:lang w:eastAsia="pl-PL"/>
        </w:rPr>
        <w:t>nie wyznacza szczegółowych warunków udziału w Postępowaniu.</w:t>
      </w:r>
    </w:p>
    <w:p w14:paraId="6EDBB9FF" w14:textId="77777777" w:rsidR="00D2453A" w:rsidRPr="00561DF3" w:rsidRDefault="00D2453A" w:rsidP="00D2453A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 xml:space="preserve">zakresie posiadanej </w:t>
      </w:r>
      <w:r w:rsidRPr="00D91D2B">
        <w:rPr>
          <w:rFonts w:ascii="Arial" w:hAnsi="Arial" w:cs="Arial"/>
          <w:sz w:val="22"/>
          <w:szCs w:val="22"/>
        </w:rPr>
        <w:t>zdolności technicznej lub zawodowej</w:t>
      </w:r>
      <w:r w:rsidRPr="00D91D2B" w:rsidDel="00BF01BA">
        <w:rPr>
          <w:rFonts w:ascii="Arial" w:hAnsi="Arial" w:cs="Arial"/>
          <w:sz w:val="22"/>
          <w:szCs w:val="22"/>
        </w:rPr>
        <w:t xml:space="preserve"> </w:t>
      </w:r>
      <w:r w:rsidRPr="00D91D2B">
        <w:rPr>
          <w:rFonts w:ascii="Arial" w:hAnsi="Arial" w:cs="Arial"/>
          <w:sz w:val="22"/>
          <w:szCs w:val="22"/>
        </w:rPr>
        <w:t xml:space="preserve">Zamawiający </w:t>
      </w:r>
      <w:r w:rsidRPr="0079081C">
        <w:rPr>
          <w:rFonts w:ascii="Arial" w:hAnsi="Arial" w:cs="Arial"/>
          <w:iCs/>
          <w:sz w:val="22"/>
          <w:szCs w:val="22"/>
        </w:rPr>
        <w:t>uzna warunek za spełniony, jeżeli Wykonawca wykaże, że: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14EE3">
        <w:rPr>
          <w:rFonts w:ascii="Arial" w:hAnsi="Arial" w:cs="Arial"/>
          <w:iCs/>
          <w:sz w:val="22"/>
        </w:rPr>
        <w:t xml:space="preserve">w okresie </w:t>
      </w:r>
      <w:r w:rsidRPr="00FF4AC6">
        <w:rPr>
          <w:rFonts w:ascii="Arial" w:hAnsi="Arial" w:cs="Arial"/>
          <w:sz w:val="22"/>
        </w:rPr>
        <w:t>ostatnich 3 lat przed upływem terminu składania ofert, a jeżeli okres prowadzenia działalności jest krótszy – w tym okresie, zrealizował należycie, a w przypadku świadczeń okresowych lub ciągłych również w</w:t>
      </w:r>
      <w:r>
        <w:rPr>
          <w:rFonts w:ascii="Arial" w:hAnsi="Arial" w:cs="Arial"/>
          <w:sz w:val="22"/>
        </w:rPr>
        <w:t>ykonuje</w:t>
      </w:r>
      <w:r w:rsidRPr="00FF4AC6">
        <w:rPr>
          <w:rFonts w:ascii="Arial" w:hAnsi="Arial" w:cs="Arial"/>
          <w:sz w:val="22"/>
        </w:rPr>
        <w:t xml:space="preserve">, co najmniej jedną umowę, której przedmiotem była dostawa </w:t>
      </w:r>
      <w:r>
        <w:rPr>
          <w:rFonts w:ascii="Arial" w:hAnsi="Arial" w:cs="Arial"/>
          <w:sz w:val="22"/>
        </w:rPr>
        <w:t>rękawic roboczych</w:t>
      </w:r>
      <w:r w:rsidRPr="00FF4AC6">
        <w:rPr>
          <w:rFonts w:ascii="Arial" w:hAnsi="Arial" w:cs="Arial"/>
          <w:sz w:val="22"/>
        </w:rPr>
        <w:t xml:space="preserve">, na kwotę minimum </w:t>
      </w:r>
      <w:r>
        <w:rPr>
          <w:rFonts w:ascii="Arial" w:hAnsi="Arial" w:cs="Arial"/>
          <w:sz w:val="22"/>
        </w:rPr>
        <w:t>2</w:t>
      </w:r>
      <w:r w:rsidRPr="00FF4AC6">
        <w:rPr>
          <w:rFonts w:ascii="Arial" w:hAnsi="Arial" w:cs="Arial"/>
          <w:sz w:val="22"/>
        </w:rPr>
        <w:t>0 000,00 zł netto.</w:t>
      </w:r>
      <w:r w:rsidRPr="00FF4AC6">
        <w:rPr>
          <w:rFonts w:ascii="Arial" w:hAnsi="Arial" w:cs="Arial"/>
          <w:sz w:val="20"/>
          <w:szCs w:val="22"/>
        </w:rPr>
        <w:t xml:space="preserve"> </w:t>
      </w:r>
    </w:p>
    <w:p w14:paraId="7E7B4B2B" w14:textId="77777777" w:rsidR="00D2453A" w:rsidRPr="00561DF3" w:rsidRDefault="00D2453A" w:rsidP="00D2453A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 będzie dokonana w oparciu o wymagane oświadczenia i dokumenty, </w:t>
      </w:r>
      <w:r w:rsidRPr="00521273">
        <w:rPr>
          <w:rFonts w:ascii="Arial" w:hAnsi="Arial" w:cs="Arial"/>
          <w:sz w:val="22"/>
          <w:szCs w:val="22"/>
        </w:rPr>
        <w:t xml:space="preserve">wymienione w </w:t>
      </w:r>
      <w:r w:rsidRPr="0079081C">
        <w:rPr>
          <w:rFonts w:ascii="Arial" w:hAnsi="Arial" w:cs="Arial"/>
          <w:sz w:val="22"/>
          <w:szCs w:val="22"/>
        </w:rPr>
        <w:t>ust. 4</w:t>
      </w:r>
      <w:r w:rsidRPr="00561DF3">
        <w:rPr>
          <w:rFonts w:ascii="Arial" w:hAnsi="Arial" w:cs="Arial"/>
          <w:sz w:val="22"/>
          <w:szCs w:val="22"/>
        </w:rPr>
        <w:t xml:space="preserve"> metodą spełnia (1) – nie spełnia (0).</w:t>
      </w:r>
    </w:p>
    <w:p w14:paraId="5AFFA13D" w14:textId="77777777" w:rsidR="00D2453A" w:rsidRPr="00561DF3" w:rsidRDefault="00D2453A" w:rsidP="00D2453A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 zakupowym, Wykonawcy zobowiązani są złożyć wraz z ofertą</w:t>
      </w:r>
      <w:r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1BD97B4D" w14:textId="6957C749" w:rsidR="00D2453A" w:rsidRPr="00521273" w:rsidRDefault="00D2453A" w:rsidP="00D2453A">
      <w:pPr>
        <w:numPr>
          <w:ilvl w:val="0"/>
          <w:numId w:val="6"/>
        </w:numPr>
        <w:tabs>
          <w:tab w:val="clear" w:pos="2509"/>
          <w:tab w:val="left" w:pos="426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79081C">
        <w:rPr>
          <w:rFonts w:ascii="Arial" w:hAnsi="Arial" w:cs="Arial"/>
          <w:sz w:val="22"/>
          <w:szCs w:val="22"/>
        </w:rPr>
        <w:t>ust. 2 pkt 4</w:t>
      </w:r>
      <w:r w:rsidRPr="00521273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EB49A9">
        <w:rPr>
          <w:rFonts w:ascii="Arial" w:hAnsi="Arial" w:cs="Arial"/>
          <w:sz w:val="22"/>
          <w:szCs w:val="22"/>
        </w:rPr>
        <w:t>Oświadczenie o</w:t>
      </w:r>
      <w:r>
        <w:rPr>
          <w:rFonts w:ascii="Arial" w:hAnsi="Arial" w:cs="Arial"/>
          <w:sz w:val="22"/>
          <w:szCs w:val="22"/>
        </w:rPr>
        <w:t> </w:t>
      </w:r>
      <w:r w:rsidRPr="00EB49A9">
        <w:rPr>
          <w:rFonts w:ascii="Arial" w:hAnsi="Arial" w:cs="Arial"/>
          <w:sz w:val="22"/>
          <w:szCs w:val="22"/>
        </w:rPr>
        <w:t>spełnianiu warunków udziału w Postępowaniu zakupowym i braku</w:t>
      </w:r>
      <w:r w:rsidRPr="00FF4AC6">
        <w:rPr>
          <w:rFonts w:ascii="Arial" w:hAnsi="Arial" w:cs="Arial"/>
          <w:sz w:val="22"/>
          <w:szCs w:val="22"/>
        </w:rPr>
        <w:t xml:space="preserve"> podstaw do odrzucenia oferty</w:t>
      </w:r>
      <w:r w:rsidRPr="00F22F9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którego wzór stanowi Załącznik nr 3 do SWZ.</w:t>
      </w:r>
    </w:p>
    <w:p w14:paraId="015C0029" w14:textId="0385FA9B" w:rsidR="00D2453A" w:rsidRPr="0079081C" w:rsidRDefault="00D2453A" w:rsidP="00D2453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sz w:val="22"/>
          <w:szCs w:val="22"/>
        </w:rPr>
        <w:t>Na potwierdzenie okoliczności, o których mowa w ust. 1 pkt 5a, Wykonawcy zobowiązani są złożyć wraz z ofertą: Oświadczenie o spełnianiu warunków udziału w Postępowaniu zakupowym i braku podstaw do odrzucenia oferty, którego wzór stanowi Załącznik nr 3 do SWZ.</w:t>
      </w:r>
    </w:p>
    <w:p w14:paraId="417EC770" w14:textId="0C8855E7" w:rsidR="00D2453A" w:rsidRPr="00CD2829" w:rsidRDefault="00D2453A" w:rsidP="00D2453A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iCs/>
          <w:sz w:val="22"/>
          <w:szCs w:val="22"/>
        </w:rPr>
        <w:t>Poza dokumentami wskazanymi w ust. 4 i 5</w:t>
      </w:r>
      <w:r w:rsidRPr="00561DF3">
        <w:rPr>
          <w:rFonts w:ascii="Arial" w:hAnsi="Arial" w:cs="Arial"/>
          <w:sz w:val="22"/>
          <w:szCs w:val="22"/>
        </w:rPr>
        <w:t xml:space="preserve"> Wykonawcy zobowiązani są złożyć wraz z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ofertą składaną na Platformie Zakupowej następujące dokumenty:</w:t>
      </w:r>
    </w:p>
    <w:p w14:paraId="37B5E36A" w14:textId="5E59118E" w:rsidR="00D2453A" w:rsidRDefault="00D2453A" w:rsidP="00D2453A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aktualny odpis </w:t>
      </w:r>
      <w:r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sporządzonych</w:t>
      </w:r>
      <w:r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>
        <w:rPr>
          <w:rFonts w:ascii="Arial" w:hAnsi="Arial" w:cs="Arial"/>
          <w:sz w:val="22"/>
          <w:szCs w:val="22"/>
        </w:rPr>
        <w:t>złożeniem,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 Postępowaniu, jest umocowana do jego reprezentowania w Postępowaniu Zakupowym oraz</w:t>
      </w:r>
      <w:r w:rsidRPr="00561DF3">
        <w:rPr>
          <w:rFonts w:ascii="Arial" w:hAnsi="Arial" w:cs="Arial"/>
          <w:sz w:val="22"/>
          <w:szCs w:val="22"/>
        </w:rPr>
        <w:t>;</w:t>
      </w:r>
    </w:p>
    <w:p w14:paraId="57E222A3" w14:textId="7BE65338" w:rsidR="00D2453A" w:rsidRPr="00561DF3" w:rsidRDefault="00D2453A" w:rsidP="00D2453A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> </w:t>
      </w:r>
      <w:r w:rsidRPr="001B4714">
        <w:rPr>
          <w:rFonts w:ascii="Arial" w:hAnsi="Arial" w:cs="Arial"/>
          <w:sz w:val="22"/>
          <w:szCs w:val="22"/>
        </w:rPr>
        <w:t>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 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</w:t>
      </w:r>
      <w:r w:rsidRPr="00521273">
        <w:rPr>
          <w:rFonts w:ascii="Arial" w:hAnsi="Arial" w:cs="Arial"/>
          <w:sz w:val="22"/>
          <w:szCs w:val="22"/>
        </w:rPr>
        <w:t xml:space="preserve">wymienionych </w:t>
      </w:r>
      <w:r w:rsidRPr="0079081C">
        <w:rPr>
          <w:rFonts w:ascii="Arial" w:hAnsi="Arial" w:cs="Arial"/>
          <w:sz w:val="22"/>
          <w:szCs w:val="22"/>
        </w:rPr>
        <w:t>w pkt 1;</w:t>
      </w:r>
    </w:p>
    <w:p w14:paraId="1957ABD9" w14:textId="77777777" w:rsidR="00D2453A" w:rsidRPr="00561DF3" w:rsidRDefault="00D2453A" w:rsidP="00D2453A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oświadczenie o akceptacji SWZ i zapisów umowy (według wzoru stanowiącego Załącznik nr </w:t>
      </w:r>
      <w:r>
        <w:rPr>
          <w:rFonts w:ascii="Arial" w:hAnsi="Arial" w:cs="Arial"/>
          <w:sz w:val="22"/>
          <w:szCs w:val="22"/>
        </w:rPr>
        <w:t xml:space="preserve">2 </w:t>
      </w:r>
      <w:r w:rsidRPr="00561DF3">
        <w:rPr>
          <w:rFonts w:ascii="Arial" w:hAnsi="Arial" w:cs="Arial"/>
          <w:sz w:val="22"/>
          <w:szCs w:val="22"/>
        </w:rPr>
        <w:t>do SWZ);</w:t>
      </w:r>
    </w:p>
    <w:p w14:paraId="53685522" w14:textId="77777777" w:rsidR="00D2453A" w:rsidRPr="00561DF3" w:rsidRDefault="00D2453A" w:rsidP="00D2453A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709" w:right="-6" w:hanging="283"/>
        <w:jc w:val="both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Pr="00100A5F">
        <w:rPr>
          <w:rFonts w:ascii="Arial" w:hAnsi="Arial" w:cs="Arial"/>
          <w:sz w:val="22"/>
          <w:szCs w:val="22"/>
        </w:rPr>
        <w:t xml:space="preserve">niepodleganiu wykluczeniu w zakresie, o którym mowa w </w:t>
      </w:r>
      <w:r w:rsidRPr="0079081C">
        <w:rPr>
          <w:rFonts w:ascii="Arial" w:hAnsi="Arial" w:cs="Arial"/>
          <w:sz w:val="22"/>
          <w:szCs w:val="22"/>
        </w:rPr>
        <w:t>ust. 1 pkt 6</w:t>
      </w:r>
      <w:r w:rsidRPr="00100A5F">
        <w:rPr>
          <w:rFonts w:ascii="Arial" w:hAnsi="Arial" w:cs="Arial"/>
          <w:sz w:val="22"/>
          <w:szCs w:val="22"/>
        </w:rPr>
        <w:t xml:space="preserve"> (według wzoru stanowiącego Załącznik nr 5 do</w:t>
      </w:r>
      <w:r w:rsidRPr="00460F31">
        <w:rPr>
          <w:rFonts w:ascii="Arial" w:hAnsi="Arial" w:cs="Arial"/>
          <w:sz w:val="22"/>
          <w:szCs w:val="22"/>
        </w:rPr>
        <w:t xml:space="preserve"> SWZ)</w:t>
      </w:r>
      <w:r>
        <w:rPr>
          <w:rFonts w:ascii="Arial" w:hAnsi="Arial" w:cs="Arial"/>
          <w:sz w:val="22"/>
          <w:szCs w:val="22"/>
        </w:rPr>
        <w:t>;</w:t>
      </w:r>
    </w:p>
    <w:p w14:paraId="6496E71F" w14:textId="77777777" w:rsidR="00D2453A" w:rsidRPr="002D72B3" w:rsidRDefault="00D2453A" w:rsidP="00D2453A">
      <w:pPr>
        <w:pStyle w:val="NormalnyWeb"/>
        <w:numPr>
          <w:ilvl w:val="0"/>
          <w:numId w:val="17"/>
        </w:numPr>
        <w:spacing w:line="360" w:lineRule="auto"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D72B3">
        <w:rPr>
          <w:rFonts w:ascii="Arial" w:hAnsi="Arial" w:cs="Arial"/>
          <w:sz w:val="22"/>
          <w:szCs w:val="22"/>
          <w:lang w:eastAsia="ar-SA"/>
        </w:rPr>
        <w:t>certyfikaty lub świadectwa typu WE/UE wraz z załącznikami wydanymi przez niezależną notyfikowaną jednostkę</w:t>
      </w:r>
    </w:p>
    <w:p w14:paraId="0C2D6E13" w14:textId="77777777" w:rsidR="00D2453A" w:rsidRDefault="00D2453A" w:rsidP="00D2453A">
      <w:pPr>
        <w:pStyle w:val="NormalnyWeb"/>
        <w:numPr>
          <w:ilvl w:val="0"/>
          <w:numId w:val="17"/>
        </w:numPr>
        <w:spacing w:line="360" w:lineRule="auto"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D72B3">
        <w:rPr>
          <w:rFonts w:ascii="Arial" w:hAnsi="Arial" w:cs="Arial"/>
          <w:sz w:val="22"/>
          <w:szCs w:val="22"/>
          <w:lang w:eastAsia="ar-SA"/>
        </w:rPr>
        <w:t>deklarację zgodności typu WE/UE – wydaną przez producenta lub jego upoważnionego przedstawiciela</w:t>
      </w:r>
    </w:p>
    <w:p w14:paraId="45E49243" w14:textId="77777777" w:rsidR="00D2453A" w:rsidRPr="00914EE3" w:rsidRDefault="00D2453A" w:rsidP="00D2453A">
      <w:pPr>
        <w:suppressAutoHyphens w:val="0"/>
        <w:spacing w:line="360" w:lineRule="auto"/>
        <w:ind w:left="0"/>
        <w:rPr>
          <w:rFonts w:ascii="Arial" w:eastAsiaTheme="minorHAnsi" w:hAnsi="Arial" w:cs="Arial"/>
          <w:sz w:val="22"/>
          <w:szCs w:val="22"/>
          <w:lang w:eastAsia="en-US"/>
        </w:rPr>
      </w:pPr>
      <w:r w:rsidRPr="00914EE3">
        <w:rPr>
          <w:rFonts w:ascii="Arial" w:eastAsiaTheme="minorHAnsi" w:hAnsi="Arial" w:cs="Arial"/>
          <w:sz w:val="22"/>
          <w:szCs w:val="22"/>
          <w:lang w:eastAsia="en-US"/>
        </w:rPr>
        <w:t xml:space="preserve">6a. Poza dokumentami wskazanymi w ust. 4-6, Wykonawcy zobowiązani są złożyć wzory (próbki) oferowanego asortymentu po 1 parze danego asortymentu, w terminie do dnia składania ofert. Prawidłowo doręczone wzory stanowić będą załączniki do oferty złożonej na Platformie Zakupowej. Adres na który należy doręczyć wzory oferowanego asortymentu: </w:t>
      </w:r>
    </w:p>
    <w:p w14:paraId="6CCBF97E" w14:textId="77777777" w:rsidR="00D2453A" w:rsidRPr="00FA1434" w:rsidRDefault="00D2453A" w:rsidP="00D2453A">
      <w:pPr>
        <w:spacing w:line="360" w:lineRule="auto"/>
        <w:ind w:left="0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FA1434">
        <w:rPr>
          <w:rFonts w:ascii="Arial" w:eastAsiaTheme="minorHAnsi" w:hAnsi="Arial" w:cs="Arial"/>
          <w:sz w:val="22"/>
          <w:szCs w:val="22"/>
          <w:u w:val="single"/>
          <w:lang w:eastAsia="en-US"/>
        </w:rPr>
        <w:t>PKP Polskie Linie Kolejowe S.A., Zakład Linii Kolejowych w Łodzi, ul. Tuwima 28, 90-002 Łódź VII piętro, pokój 708.</w:t>
      </w:r>
    </w:p>
    <w:p w14:paraId="682F38DA" w14:textId="77777777" w:rsidR="00D2453A" w:rsidRPr="00FA1434" w:rsidRDefault="00D2453A" w:rsidP="00D2453A">
      <w:pPr>
        <w:spacing w:line="360" w:lineRule="auto"/>
        <w:ind w:left="709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6A4FA8E" w14:textId="77777777" w:rsidR="00D2453A" w:rsidRPr="00FA1434" w:rsidRDefault="00D2453A" w:rsidP="00D2453A">
      <w:pPr>
        <w:spacing w:line="360" w:lineRule="auto"/>
        <w:ind w:left="0"/>
        <w:rPr>
          <w:rFonts w:ascii="Arial" w:eastAsiaTheme="minorHAnsi" w:hAnsi="Arial" w:cs="Arial"/>
          <w:sz w:val="22"/>
          <w:szCs w:val="22"/>
          <w:lang w:eastAsia="en-US"/>
        </w:rPr>
      </w:pPr>
      <w:r w:rsidRPr="00FA1434">
        <w:rPr>
          <w:rFonts w:ascii="Arial" w:eastAsiaTheme="minorHAnsi" w:hAnsi="Arial" w:cs="Arial"/>
          <w:sz w:val="22"/>
          <w:szCs w:val="22"/>
          <w:lang w:eastAsia="en-US"/>
        </w:rPr>
        <w:t>Próbki powinny być trwale opakowane i zabezpieczone przed ich uszkodzeniem oraz oznaczone przez Wykonawcę poprzez podanie nazwy postępowania.</w:t>
      </w:r>
    </w:p>
    <w:p w14:paraId="322D00FD" w14:textId="77777777" w:rsidR="00D2453A" w:rsidRPr="00FA1434" w:rsidRDefault="00D2453A" w:rsidP="00D2453A">
      <w:pPr>
        <w:spacing w:line="360" w:lineRule="auto"/>
        <w:ind w:left="709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38BB6DE" w14:textId="77777777" w:rsidR="00D2453A" w:rsidRPr="00FA1434" w:rsidRDefault="00D2453A" w:rsidP="00D2453A">
      <w:pPr>
        <w:numPr>
          <w:ilvl w:val="2"/>
          <w:numId w:val="33"/>
        </w:numPr>
        <w:suppressAutoHyphens w:val="0"/>
        <w:autoSpaceDE w:val="0"/>
        <w:spacing w:line="360" w:lineRule="auto"/>
        <w:ind w:left="284" w:hanging="464"/>
        <w:rPr>
          <w:rFonts w:ascii="Arial" w:hAnsi="Arial" w:cs="Arial"/>
          <w:sz w:val="22"/>
          <w:szCs w:val="22"/>
        </w:rPr>
      </w:pPr>
      <w:r w:rsidRPr="00FA1434">
        <w:rPr>
          <w:rFonts w:ascii="Arial" w:hAnsi="Arial" w:cs="Arial"/>
          <w:sz w:val="22"/>
          <w:szCs w:val="22"/>
        </w:rPr>
        <w:t>Wzory podlegać będą ocenie jakościowej w kryterium jakość. Zasady przyznawania punktów w tym kryterium zostały zapisane w rozdziale VIII.</w:t>
      </w:r>
    </w:p>
    <w:p w14:paraId="21F304AB" w14:textId="77777777" w:rsidR="00D2453A" w:rsidRPr="00FA1434" w:rsidRDefault="00D2453A" w:rsidP="00D2453A">
      <w:pPr>
        <w:numPr>
          <w:ilvl w:val="2"/>
          <w:numId w:val="33"/>
        </w:numPr>
        <w:suppressAutoHyphens w:val="0"/>
        <w:autoSpaceDE w:val="0"/>
        <w:spacing w:line="360" w:lineRule="auto"/>
        <w:ind w:left="284" w:hanging="464"/>
        <w:rPr>
          <w:rFonts w:ascii="Arial" w:hAnsi="Arial" w:cs="Arial"/>
          <w:sz w:val="22"/>
          <w:szCs w:val="22"/>
        </w:rPr>
      </w:pPr>
      <w:r w:rsidRPr="00FA1434">
        <w:rPr>
          <w:rFonts w:ascii="Arial" w:hAnsi="Arial" w:cs="Arial"/>
          <w:sz w:val="22"/>
          <w:szCs w:val="22"/>
        </w:rPr>
        <w:t>Jeżeli w trakcie dokonywania oceny przez Zamawiającego przedstawione wzory ulegną zniszczeniu (np. rozerwaniu, rozcięciu), na powyższą okoliczność zostanie sporządzony protokół, a Zamawiający nie będzie ponosił żadnych kosztów.</w:t>
      </w:r>
    </w:p>
    <w:p w14:paraId="0306D96F" w14:textId="77777777" w:rsidR="00D2453A" w:rsidRPr="00FA1434" w:rsidRDefault="00D2453A" w:rsidP="00D2453A">
      <w:pPr>
        <w:numPr>
          <w:ilvl w:val="2"/>
          <w:numId w:val="33"/>
        </w:numPr>
        <w:suppressAutoHyphens w:val="0"/>
        <w:autoSpaceDE w:val="0"/>
        <w:spacing w:line="360" w:lineRule="auto"/>
        <w:ind w:left="284" w:hanging="464"/>
        <w:rPr>
          <w:rFonts w:ascii="Arial" w:hAnsi="Arial" w:cs="Arial"/>
          <w:sz w:val="22"/>
          <w:szCs w:val="22"/>
        </w:rPr>
      </w:pPr>
      <w:r w:rsidRPr="00FA1434">
        <w:rPr>
          <w:rFonts w:ascii="Arial" w:hAnsi="Arial" w:cs="Arial"/>
          <w:sz w:val="22"/>
          <w:szCs w:val="22"/>
        </w:rPr>
        <w:lastRenderedPageBreak/>
        <w:t xml:space="preserve">Zamawiający zastrzega również możliwość wysłania do laboratorium bądź powołania biegłego w celu przeprowadzenia badania wzorów (próbek) losowo wybranych asortymentów bądź budzących wątpliwość Zamawiającego w stosunku do wymagań określonych w OPZ. W przypadku niezgodności pomiędzy oświadczeniami </w:t>
      </w:r>
      <w:r>
        <w:rPr>
          <w:rFonts w:ascii="Arial" w:hAnsi="Arial" w:cs="Arial"/>
          <w:sz w:val="22"/>
          <w:szCs w:val="22"/>
        </w:rPr>
        <w:t>W</w:t>
      </w:r>
      <w:r w:rsidRPr="00FA1434">
        <w:rPr>
          <w:rFonts w:ascii="Arial" w:hAnsi="Arial" w:cs="Arial"/>
          <w:sz w:val="22"/>
          <w:szCs w:val="22"/>
        </w:rPr>
        <w:t xml:space="preserve">ykonawcy zawartymi w ofercie, a wynikami badań, kosztami tychże badań obciążony zostanie </w:t>
      </w:r>
      <w:r>
        <w:rPr>
          <w:rFonts w:ascii="Arial" w:hAnsi="Arial" w:cs="Arial"/>
          <w:sz w:val="22"/>
          <w:szCs w:val="22"/>
        </w:rPr>
        <w:t>W</w:t>
      </w:r>
      <w:r w:rsidRPr="00FA1434">
        <w:rPr>
          <w:rFonts w:ascii="Arial" w:hAnsi="Arial" w:cs="Arial"/>
          <w:sz w:val="22"/>
          <w:szCs w:val="22"/>
        </w:rPr>
        <w:t>ykonawca.</w:t>
      </w:r>
    </w:p>
    <w:p w14:paraId="38D02B7A" w14:textId="77777777" w:rsidR="00D2453A" w:rsidRPr="00FA1434" w:rsidRDefault="00D2453A" w:rsidP="00D2453A">
      <w:pPr>
        <w:numPr>
          <w:ilvl w:val="2"/>
          <w:numId w:val="33"/>
        </w:numPr>
        <w:suppressAutoHyphens w:val="0"/>
        <w:autoSpaceDE w:val="0"/>
        <w:spacing w:line="360" w:lineRule="auto"/>
        <w:ind w:left="426" w:hanging="568"/>
        <w:rPr>
          <w:rFonts w:ascii="Arial" w:hAnsi="Arial" w:cs="Arial"/>
          <w:sz w:val="22"/>
          <w:szCs w:val="22"/>
        </w:rPr>
      </w:pPr>
      <w:r w:rsidRPr="00FA1434">
        <w:rPr>
          <w:rFonts w:ascii="Arial" w:hAnsi="Arial" w:cs="Arial"/>
          <w:sz w:val="22"/>
          <w:szCs w:val="22"/>
          <w:u w:val="single"/>
        </w:rPr>
        <w:t xml:space="preserve">W przypadku oferenta, którego oferta </w:t>
      </w:r>
      <w:r>
        <w:rPr>
          <w:rFonts w:ascii="Arial" w:hAnsi="Arial" w:cs="Arial"/>
          <w:sz w:val="22"/>
          <w:szCs w:val="22"/>
          <w:u w:val="single"/>
        </w:rPr>
        <w:t>zostanie wybrana jako</w:t>
      </w:r>
      <w:r w:rsidRPr="00FA1434">
        <w:rPr>
          <w:rFonts w:ascii="Arial" w:hAnsi="Arial" w:cs="Arial"/>
          <w:sz w:val="22"/>
          <w:szCs w:val="22"/>
          <w:u w:val="single"/>
        </w:rPr>
        <w:t xml:space="preserve"> najkorzystniejsza, dostarczone próbki przechodzą na własność Zamawiającego i nie podlegają zwrotowi.</w:t>
      </w:r>
    </w:p>
    <w:p w14:paraId="2520AAFC" w14:textId="77777777" w:rsidR="00D2453A" w:rsidRDefault="00D2453A" w:rsidP="00D2453A">
      <w:pPr>
        <w:numPr>
          <w:ilvl w:val="2"/>
          <w:numId w:val="33"/>
        </w:numPr>
        <w:suppressAutoHyphens w:val="0"/>
        <w:autoSpaceDE w:val="0"/>
        <w:spacing w:line="360" w:lineRule="auto"/>
        <w:ind w:left="426" w:hanging="606"/>
        <w:rPr>
          <w:rFonts w:ascii="Arial" w:hAnsi="Arial" w:cs="Arial"/>
          <w:sz w:val="22"/>
          <w:szCs w:val="22"/>
        </w:rPr>
      </w:pPr>
      <w:r w:rsidRPr="00FA1434">
        <w:rPr>
          <w:rFonts w:ascii="Arial" w:hAnsi="Arial" w:cs="Arial"/>
          <w:sz w:val="22"/>
          <w:szCs w:val="22"/>
        </w:rPr>
        <w:t>Wykonawcy z którymi nie zostanie zawarta Umowa zobowiązani są do odebrania na własny koszt od Zamawiającego próbek asortymentu w ciągu 30 dni od dnia otrzymania zawiadomienia o wyborze najkorzystniejszej oferty</w:t>
      </w:r>
      <w:r>
        <w:rPr>
          <w:rFonts w:ascii="Arial" w:hAnsi="Arial" w:cs="Arial"/>
          <w:sz w:val="22"/>
          <w:szCs w:val="22"/>
        </w:rPr>
        <w:t xml:space="preserve">, unieważnienia lub zamknięcia postępowania. </w:t>
      </w:r>
    </w:p>
    <w:p w14:paraId="714C50D9" w14:textId="77777777" w:rsidR="00D2453A" w:rsidRPr="0079081C" w:rsidRDefault="00D2453A" w:rsidP="00D2453A">
      <w:pPr>
        <w:suppressAutoHyphens w:val="0"/>
        <w:autoSpaceDE w:val="0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17C683BB" w14:textId="77777777" w:rsidR="00D2453A" w:rsidRPr="00634BCA" w:rsidRDefault="00D2453A" w:rsidP="00D2453A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nie wydaje się dokumentu </w:t>
      </w:r>
      <w:r w:rsidRPr="00634BCA">
        <w:rPr>
          <w:rFonts w:ascii="Arial" w:hAnsi="Arial" w:cs="Arial"/>
          <w:iCs/>
          <w:sz w:val="22"/>
          <w:szCs w:val="22"/>
        </w:rPr>
        <w:t xml:space="preserve">wymaganego przez Zamawiającego, stosuje się odpowiednio </w:t>
      </w:r>
      <w:r w:rsidRPr="0079081C">
        <w:rPr>
          <w:rFonts w:ascii="Arial" w:hAnsi="Arial" w:cs="Arial"/>
          <w:iCs/>
          <w:sz w:val="22"/>
          <w:szCs w:val="22"/>
        </w:rPr>
        <w:t>§10 ust. 4-6</w:t>
      </w:r>
      <w:r w:rsidRPr="00634BCA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2E7EE56" w14:textId="77777777" w:rsidR="00A2576C" w:rsidRPr="00A2576C" w:rsidRDefault="00A2576C" w:rsidP="00D2453A">
      <w:pPr>
        <w:numPr>
          <w:ilvl w:val="0"/>
          <w:numId w:val="4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A2576C">
        <w:rPr>
          <w:rFonts w:ascii="Arial" w:hAnsi="Arial" w:cs="Arial"/>
          <w:iCs/>
          <w:sz w:val="22"/>
        </w:rPr>
        <w:t>W przypadku Wykonawców wspólnie ubiegających się o udzielenie Zamówienia Wykonawcy nie mogą wspólnie wykazać spełniania warunków udziału w postępowaniu wskazanych w ust. 2 (spełnienie poszczególnych warunków musi wykazać w całości jeden z Wykonawców występujących wspólnie).</w:t>
      </w:r>
    </w:p>
    <w:p w14:paraId="79F4A932" w14:textId="792F1863" w:rsidR="00D2453A" w:rsidRPr="00634BCA" w:rsidRDefault="00D2453A" w:rsidP="00D2453A">
      <w:pPr>
        <w:numPr>
          <w:ilvl w:val="0"/>
          <w:numId w:val="4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634BCA">
        <w:rPr>
          <w:rFonts w:ascii="Arial" w:hAnsi="Arial" w:cs="Arial"/>
          <w:iCs/>
          <w:sz w:val="22"/>
          <w:szCs w:val="22"/>
        </w:rPr>
        <w:t xml:space="preserve">Dokumenty, o których mowa w </w:t>
      </w:r>
      <w:r w:rsidRPr="0079081C">
        <w:rPr>
          <w:rFonts w:ascii="Arial" w:hAnsi="Arial" w:cs="Arial"/>
          <w:iCs/>
          <w:sz w:val="22"/>
          <w:szCs w:val="22"/>
        </w:rPr>
        <w:t>ust. 6 pkt 2,</w:t>
      </w:r>
      <w:r w:rsidR="00A2576C">
        <w:rPr>
          <w:rFonts w:ascii="Arial" w:hAnsi="Arial" w:cs="Arial"/>
          <w:iCs/>
          <w:sz w:val="22"/>
          <w:szCs w:val="22"/>
        </w:rPr>
        <w:t xml:space="preserve"> </w:t>
      </w:r>
      <w:r w:rsidRPr="0079081C">
        <w:rPr>
          <w:rFonts w:ascii="Arial" w:hAnsi="Arial" w:cs="Arial"/>
          <w:iCs/>
          <w:sz w:val="22"/>
          <w:szCs w:val="22"/>
        </w:rPr>
        <w:t>3 i 4</w:t>
      </w:r>
      <w:r w:rsidRPr="00634BCA">
        <w:rPr>
          <w:rFonts w:ascii="Arial" w:hAnsi="Arial" w:cs="Arial"/>
          <w:iCs/>
          <w:sz w:val="22"/>
          <w:szCs w:val="22"/>
        </w:rPr>
        <w:t xml:space="preserve"> </w:t>
      </w:r>
      <w:r w:rsidRPr="00634BCA">
        <w:rPr>
          <w:rFonts w:ascii="Arial" w:hAnsi="Arial" w:cs="Arial"/>
          <w:sz w:val="22"/>
          <w:szCs w:val="22"/>
        </w:rPr>
        <w:t>składa</w:t>
      </w:r>
      <w:r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 W</w:t>
      </w:r>
      <w:r w:rsidRPr="00561DF3">
        <w:rPr>
          <w:rFonts w:ascii="Arial" w:hAnsi="Arial" w:cs="Arial"/>
          <w:sz w:val="22"/>
          <w:szCs w:val="22"/>
        </w:rPr>
        <w:t>ykonawców występujących wspólnie.</w:t>
      </w:r>
    </w:p>
    <w:p w14:paraId="3A0BCDF0" w14:textId="77777777" w:rsidR="00D2453A" w:rsidRPr="00561DF3" w:rsidRDefault="00D2453A" w:rsidP="00D2453A">
      <w:pPr>
        <w:spacing w:line="360" w:lineRule="auto"/>
        <w:ind w:left="360"/>
        <w:jc w:val="left"/>
        <w:rPr>
          <w:rFonts w:ascii="Arial" w:hAnsi="Arial" w:cs="Arial"/>
          <w:iCs/>
          <w:sz w:val="22"/>
          <w:szCs w:val="22"/>
        </w:rPr>
      </w:pPr>
    </w:p>
    <w:p w14:paraId="71E843E1" w14:textId="77777777" w:rsidR="00D2453A" w:rsidRPr="00561DF3" w:rsidRDefault="00D2453A" w:rsidP="00D2453A">
      <w:pPr>
        <w:pStyle w:val="Nagwek1"/>
      </w:pPr>
      <w:bookmarkStart w:id="8" w:name="_Toc176504244"/>
      <w:bookmarkStart w:id="9" w:name="Rozdział_4"/>
      <w:bookmarkEnd w:id="7"/>
      <w:r w:rsidRPr="00561DF3">
        <w:t>Rozdział IV – Sposób sporządzenia i złożenia oferty oraz dokumentów wymaganych w postępowaniu</w:t>
      </w:r>
      <w:bookmarkEnd w:id="8"/>
      <w:r w:rsidRPr="00561DF3">
        <w:t xml:space="preserve"> </w:t>
      </w:r>
    </w:p>
    <w:p w14:paraId="76810AD1" w14:textId="77777777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1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4F88EC56" w14:textId="77777777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ykonawców zawarty jest w</w:t>
      </w:r>
      <w:r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52DF752F" w14:textId="3BFF5C82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że Pomoc techniczna w zakresie obsługi Platformy Zakupowej dostępna jest w dni robocze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8:00 – 16:00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pod nr tel</w:t>
      </w:r>
      <w:r>
        <w:rPr>
          <w:rFonts w:ascii="Arial" w:hAnsi="Arial" w:cs="Arial"/>
          <w:iCs/>
          <w:sz w:val="22"/>
          <w:szCs w:val="22"/>
        </w:rPr>
        <w:t>.</w:t>
      </w:r>
      <w:r w:rsidRPr="00561DF3">
        <w:rPr>
          <w:rFonts w:ascii="Arial" w:hAnsi="Arial" w:cs="Arial"/>
          <w:iCs/>
          <w:sz w:val="22"/>
          <w:szCs w:val="22"/>
        </w:rPr>
        <w:t xml:space="preserve">: </w:t>
      </w:r>
      <w:r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2" w:history="1">
        <w:r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619F7306" w14:textId="77777777" w:rsidR="00D2453A" w:rsidRPr="00561DF3" w:rsidRDefault="00D2453A" w:rsidP="00D2453A">
      <w:pPr>
        <w:numPr>
          <w:ilvl w:val="0"/>
          <w:numId w:val="26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3D0C9D0C" w14:textId="4D74F9DA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zamierzający złożyć ofertę w Postępowaniu musi posiadać konto na Platformie Zakupowej. Szczegółowy opis sposobu rejestracji konta zawarty jest 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27F1B678" w14:textId="77777777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uzupełniony i wysłany przez Wykonawcę z odpowiednim wyprzedzeniem. Rejestracja i korzystanie z Platformy są nieodpłatne.</w:t>
      </w:r>
    </w:p>
    <w:p w14:paraId="7EF1DCA7" w14:textId="77777777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1FAAE250" w14:textId="77777777" w:rsidR="00D2453A" w:rsidRPr="00561DF3" w:rsidRDefault="00D2453A" w:rsidP="00D2453A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79B8E369" w14:textId="77777777" w:rsidR="00D2453A" w:rsidRPr="00561DF3" w:rsidRDefault="00D2453A" w:rsidP="00D2453A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561DF3">
        <w:rPr>
          <w:rFonts w:ascii="Arial" w:hAnsi="Arial" w:cs="Arial"/>
          <w:sz w:val="22"/>
          <w:szCs w:val="22"/>
        </w:rPr>
        <w:t>;</w:t>
      </w:r>
    </w:p>
    <w:p w14:paraId="44F936DE" w14:textId="77777777" w:rsidR="00D2453A" w:rsidRPr="00561DF3" w:rsidRDefault="00D2453A" w:rsidP="00D2453A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 złożenia oferty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dokumentów;</w:t>
      </w:r>
    </w:p>
    <w:p w14:paraId="27BAC914" w14:textId="77777777" w:rsidR="00D2453A" w:rsidRPr="00561DF3" w:rsidRDefault="00D2453A" w:rsidP="00D2453A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oferty;</w:t>
      </w:r>
    </w:p>
    <w:p w14:paraId="43C0C35B" w14:textId="77777777" w:rsidR="00D2453A" w:rsidRPr="00561DF3" w:rsidRDefault="00D2453A" w:rsidP="00D2453A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wykonanie akcji </w:t>
      </w:r>
      <w:r w:rsidRPr="00561DF3">
        <w:rPr>
          <w:rFonts w:ascii="Arial" w:hAnsi="Arial" w:cs="Arial"/>
          <w:i/>
          <w:sz w:val="22"/>
          <w:szCs w:val="22"/>
        </w:rPr>
        <w:t>Złóż ofertę.</w:t>
      </w:r>
    </w:p>
    <w:p w14:paraId="551351A6" w14:textId="79DE8194" w:rsidR="00D2453A" w:rsidRPr="0047365E" w:rsidRDefault="00D2453A" w:rsidP="00D2453A">
      <w:pPr>
        <w:numPr>
          <w:ilvl w:val="0"/>
          <w:numId w:val="26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Pr="00445C16">
        <w:rPr>
          <w:rFonts w:ascii="Arial" w:hAnsi="Arial" w:cs="Arial"/>
          <w:iCs/>
          <w:sz w:val="22"/>
          <w:szCs w:val="22"/>
        </w:rPr>
        <w:t xml:space="preserve">. III ust. 4 – 6 </w:t>
      </w:r>
      <w:r w:rsidRPr="00561DF3">
        <w:rPr>
          <w:rFonts w:ascii="Arial" w:hAnsi="Arial" w:cs="Arial"/>
          <w:iCs/>
          <w:sz w:val="22"/>
          <w:szCs w:val="22"/>
        </w:rPr>
        <w:t>należy</w:t>
      </w:r>
      <w:r w:rsidRPr="00DE4216">
        <w:rPr>
          <w:rFonts w:ascii="Arial" w:hAnsi="Arial" w:cs="Arial"/>
          <w:iCs/>
          <w:sz w:val="22"/>
          <w:szCs w:val="22"/>
        </w:rPr>
        <w:t xml:space="preserve"> złożyć w formie elektronicznego odwzorowania (skanu) dokumentu sporządzonego w formie pisemnej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DE4216">
        <w:rPr>
          <w:rFonts w:ascii="Arial" w:hAnsi="Arial" w:cs="Arial"/>
          <w:iCs/>
          <w:sz w:val="22"/>
          <w:szCs w:val="22"/>
        </w:rPr>
        <w:t xml:space="preserve">z zastrzeżeniem ust. 9, lub w </w:t>
      </w:r>
      <w:r>
        <w:rPr>
          <w:rFonts w:ascii="Arial" w:hAnsi="Arial" w:cs="Arial"/>
          <w:iCs/>
          <w:sz w:val="22"/>
          <w:szCs w:val="22"/>
        </w:rPr>
        <w:t xml:space="preserve">postaci </w:t>
      </w:r>
      <w:r w:rsidRPr="00DE4216">
        <w:rPr>
          <w:rFonts w:ascii="Arial" w:hAnsi="Arial" w:cs="Arial"/>
          <w:iCs/>
          <w:sz w:val="22"/>
          <w:szCs w:val="22"/>
        </w:rPr>
        <w:t xml:space="preserve">dokumentu elektronicznego podpisanego kwalifikowanym podpisem elektronicznym </w:t>
      </w:r>
      <w:r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</w:t>
      </w:r>
      <w:r>
        <w:rPr>
          <w:rFonts w:ascii="Arial" w:hAnsi="Arial" w:cs="Arial"/>
          <w:iCs/>
          <w:sz w:val="22"/>
          <w:szCs w:val="22"/>
        </w:rPr>
        <w:t> </w:t>
      </w:r>
      <w:r w:rsidRPr="00DE4216">
        <w:rPr>
          <w:rFonts w:ascii="Arial" w:hAnsi="Arial" w:cs="Arial"/>
          <w:iCs/>
          <w:sz w:val="22"/>
          <w:szCs w:val="22"/>
        </w:rPr>
        <w:t>przypadku pełnomocnictw – przez wystawcę pełnomocnictwa,</w:t>
      </w:r>
      <w:r w:rsidRPr="00445C16">
        <w:rPr>
          <w:rFonts w:ascii="Arial" w:hAnsi="Arial" w:cs="Arial"/>
          <w:iCs/>
          <w:sz w:val="22"/>
          <w:szCs w:val="22"/>
        </w:rPr>
        <w:t xml:space="preserve"> jako załączniki</w:t>
      </w:r>
      <w:r w:rsidRPr="00DE4216">
        <w:rPr>
          <w:rFonts w:ascii="Arial" w:hAnsi="Arial" w:cs="Arial"/>
          <w:sz w:val="22"/>
          <w:szCs w:val="22"/>
        </w:rPr>
        <w:t xml:space="preserve"> do </w:t>
      </w:r>
      <w:r w:rsidRPr="00DE4216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DE4216">
        <w:rPr>
          <w:rFonts w:ascii="Arial" w:hAnsi="Arial" w:cs="Arial"/>
          <w:sz w:val="22"/>
          <w:szCs w:val="22"/>
        </w:rPr>
        <w:t xml:space="preserve"> poprzez użycie opcji </w:t>
      </w:r>
      <w:r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6130341B" w14:textId="77777777" w:rsidR="00D2453A" w:rsidRDefault="00D2453A" w:rsidP="00D2453A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114BD1BE" w14:textId="77777777" w:rsidR="00D2453A" w:rsidRPr="00AF308E" w:rsidRDefault="00D2453A" w:rsidP="00D2453A">
      <w:pPr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24BA2903" w14:textId="77777777" w:rsidR="00D2453A" w:rsidRDefault="00D2453A" w:rsidP="00D2453A">
      <w:pPr>
        <w:numPr>
          <w:ilvl w:val="0"/>
          <w:numId w:val="26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14C41A68" w14:textId="77777777" w:rsidR="00D2453A" w:rsidRPr="00A800D1" w:rsidRDefault="00D2453A" w:rsidP="00D2453A">
      <w:pPr>
        <w:numPr>
          <w:ilvl w:val="0"/>
          <w:numId w:val="26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4235B1BE" w14:textId="77777777" w:rsidR="00D2453A" w:rsidRPr="00561DF3" w:rsidRDefault="00D2453A" w:rsidP="00D2453A">
      <w:pPr>
        <w:numPr>
          <w:ilvl w:val="0"/>
          <w:numId w:val="26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>
        <w:rPr>
          <w:rFonts w:ascii="Arial" w:hAnsi="Arial" w:cs="Arial"/>
          <w:i/>
          <w:sz w:val="22"/>
          <w:szCs w:val="22"/>
        </w:rPr>
        <w:t>:</w:t>
      </w:r>
    </w:p>
    <w:p w14:paraId="20F09513" w14:textId="77777777" w:rsidR="00D2453A" w:rsidRPr="00561DF3" w:rsidRDefault="00D2453A" w:rsidP="00D2453A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Pr="00561DF3">
        <w:rPr>
          <w:rFonts w:ascii="Arial" w:hAnsi="Arial" w:cs="Arial"/>
          <w:sz w:val="22"/>
          <w:szCs w:val="22"/>
        </w:rPr>
        <w:t xml:space="preserve">a wygenerowanym raporcie </w:t>
      </w: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ykonawca może zweryfikować poprawność danych wprowadzonych na Formularzu złożenia oferty, w tym cenę oferty</w:t>
      </w:r>
      <w:r>
        <w:rPr>
          <w:rFonts w:ascii="Arial" w:hAnsi="Arial" w:cs="Arial"/>
          <w:sz w:val="22"/>
          <w:szCs w:val="22"/>
        </w:rPr>
        <w:t>;</w:t>
      </w:r>
    </w:p>
    <w:p w14:paraId="4893C594" w14:textId="77777777" w:rsidR="00D2453A" w:rsidRPr="00FA3F09" w:rsidRDefault="00D2453A" w:rsidP="00D2453A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przypadku próby </w:t>
      </w:r>
      <w:r w:rsidRPr="00FA3F09">
        <w:rPr>
          <w:rFonts w:ascii="Arial" w:hAnsi="Arial" w:cs="Arial"/>
          <w:sz w:val="22"/>
          <w:szCs w:val="22"/>
        </w:rPr>
        <w:t xml:space="preserve">wygenerowania raportu w nowej sesji przeglądarki internetowej, niezbędnym jest podanie hasła, o którym mowa w </w:t>
      </w:r>
      <w:r w:rsidRPr="0079081C">
        <w:rPr>
          <w:rFonts w:ascii="Arial" w:hAnsi="Arial" w:cs="Arial"/>
          <w:sz w:val="22"/>
          <w:szCs w:val="22"/>
        </w:rPr>
        <w:t>ust. 7 pkt 4</w:t>
      </w:r>
      <w:r w:rsidRPr="00FA3F09">
        <w:rPr>
          <w:rFonts w:ascii="Arial" w:hAnsi="Arial" w:cs="Arial"/>
          <w:sz w:val="22"/>
          <w:szCs w:val="22"/>
        </w:rPr>
        <w:t>.</w:t>
      </w:r>
    </w:p>
    <w:p w14:paraId="680FAA23" w14:textId="77777777" w:rsidR="00D2453A" w:rsidRPr="00561DF3" w:rsidRDefault="00D2453A" w:rsidP="00D2453A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Zamawiający zaleca weryfikację danych złożonej oferty w sposób podany wyżej, w</w:t>
      </w:r>
      <w:r w:rsidRPr="00561DF3">
        <w:rPr>
          <w:rFonts w:ascii="Arial" w:hAnsi="Arial" w:cs="Arial"/>
          <w:sz w:val="22"/>
          <w:szCs w:val="22"/>
          <w:highlight w:val="lightGray"/>
        </w:rPr>
        <w:t> 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BFEE5B8" w14:textId="77777777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3CBF97FD" w14:textId="77777777" w:rsidR="00D2453A" w:rsidRPr="00561DF3" w:rsidRDefault="00D2453A" w:rsidP="00D2453A">
      <w:pPr>
        <w:numPr>
          <w:ilvl w:val="0"/>
          <w:numId w:val="26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1D369E14" w14:textId="77777777" w:rsidR="00D2453A" w:rsidRPr="00561DF3" w:rsidRDefault="00D2453A" w:rsidP="00D2453A">
      <w:pPr>
        <w:numPr>
          <w:ilvl w:val="0"/>
          <w:numId w:val="26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35B1E96" w14:textId="77777777" w:rsidR="00D2453A" w:rsidRPr="00561DF3" w:rsidRDefault="00D2453A" w:rsidP="00D2453A">
      <w:pPr>
        <w:pStyle w:val="Akapitzlist"/>
        <w:numPr>
          <w:ilvl w:val="0"/>
          <w:numId w:val="29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69B1389B" w14:textId="55BE28D1" w:rsidR="00D2453A" w:rsidRPr="00561DF3" w:rsidRDefault="00D2453A" w:rsidP="00D2453A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</w:t>
      </w:r>
      <w:r w:rsidR="00F00087">
        <w:rPr>
          <w:rFonts w:ascii="Arial" w:hAnsi="Arial" w:cs="Arial"/>
          <w:color w:val="FF0000"/>
          <w:sz w:val="22"/>
          <w:szCs w:val="22"/>
          <w:highlight w:val="lightGray"/>
        </w:rPr>
        <w:t>a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nia ofert w niniejszym Postępowaniu.</w:t>
      </w:r>
    </w:p>
    <w:p w14:paraId="4ED58386" w14:textId="70D21195" w:rsidR="00D2453A" w:rsidRPr="00561DF3" w:rsidRDefault="00D2453A" w:rsidP="00D2453A">
      <w:pPr>
        <w:pStyle w:val="Akapitzlist"/>
        <w:numPr>
          <w:ilvl w:val="0"/>
          <w:numId w:val="29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</w:t>
      </w:r>
      <w:r w:rsidRPr="00FA3F09">
        <w:rPr>
          <w:rFonts w:ascii="Arial" w:hAnsi="Arial" w:cs="Arial"/>
          <w:sz w:val="22"/>
          <w:szCs w:val="22"/>
        </w:rPr>
        <w:t xml:space="preserve">wskazana w </w:t>
      </w:r>
      <w:r w:rsidRPr="0079081C">
        <w:rPr>
          <w:rFonts w:ascii="Arial" w:hAnsi="Arial" w:cs="Arial"/>
          <w:sz w:val="22"/>
          <w:szCs w:val="22"/>
        </w:rPr>
        <w:t>pkt 1</w:t>
      </w:r>
      <w:r w:rsidRPr="00FA3F09">
        <w:rPr>
          <w:rFonts w:ascii="Arial" w:hAnsi="Arial" w:cs="Arial"/>
          <w:sz w:val="22"/>
          <w:szCs w:val="22"/>
        </w:rPr>
        <w:t xml:space="preserve"> i umożliwia m.in. przygotowanie i skład</w:t>
      </w:r>
      <w:r w:rsidR="00F00087">
        <w:rPr>
          <w:rFonts w:ascii="Arial" w:hAnsi="Arial" w:cs="Arial"/>
          <w:sz w:val="22"/>
          <w:szCs w:val="22"/>
        </w:rPr>
        <w:t>a</w:t>
      </w:r>
      <w:r w:rsidRPr="00FA3F09">
        <w:rPr>
          <w:rFonts w:ascii="Arial" w:hAnsi="Arial" w:cs="Arial"/>
          <w:sz w:val="22"/>
          <w:szCs w:val="22"/>
        </w:rPr>
        <w:t xml:space="preserve">nie oferty, w sposób opisany w </w:t>
      </w:r>
      <w:r w:rsidRPr="0079081C">
        <w:rPr>
          <w:rFonts w:ascii="Arial" w:hAnsi="Arial" w:cs="Arial"/>
          <w:sz w:val="22"/>
          <w:szCs w:val="22"/>
        </w:rPr>
        <w:t>ust. 1 – 12</w:t>
      </w:r>
      <w:r w:rsidRPr="00FA3F09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70239720" w14:textId="4D221386" w:rsidR="00D2453A" w:rsidRPr="00526960" w:rsidRDefault="00D2453A" w:rsidP="00D2453A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</w:t>
      </w:r>
      <w:r w:rsidR="00F00087">
        <w:rPr>
          <w:rFonts w:ascii="Arial" w:hAnsi="Arial" w:cs="Arial"/>
          <w:color w:val="FF0000"/>
          <w:sz w:val="22"/>
          <w:szCs w:val="22"/>
          <w:highlight w:val="lightGray"/>
        </w:rPr>
        <w:t>a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nie ofert w niniejszym Postępowaniu</w:t>
      </w: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.</w:t>
      </w:r>
    </w:p>
    <w:p w14:paraId="20699299" w14:textId="77777777" w:rsidR="00D2453A" w:rsidRPr="00561DF3" w:rsidRDefault="00D2453A" w:rsidP="00D2453A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Korespondencja.</w:t>
      </w:r>
    </w:p>
    <w:p w14:paraId="0D29C7AF" w14:textId="77777777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16DE3EB9" w14:textId="77777777" w:rsidR="00D2453A" w:rsidRPr="00FA3F09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uzasadnienie lub inne dokumenty potwierdzające, że zastrzeżone informacje stanowią tajemnicę przedsiębiorstwa w rozumieniu </w:t>
      </w:r>
      <w:r w:rsidRPr="00FA3F09">
        <w:rPr>
          <w:rFonts w:ascii="Arial" w:hAnsi="Arial" w:cs="Arial"/>
          <w:iCs/>
          <w:sz w:val="22"/>
          <w:szCs w:val="22"/>
        </w:rPr>
        <w:t>powszechnie obowiązujących przepisów prawa.</w:t>
      </w:r>
    </w:p>
    <w:p w14:paraId="6718F0E2" w14:textId="77777777" w:rsidR="00D2453A" w:rsidRPr="00561DF3" w:rsidRDefault="00D2453A" w:rsidP="00D2453A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FA3F09">
        <w:rPr>
          <w:rFonts w:ascii="Arial" w:hAnsi="Arial" w:cs="Arial"/>
          <w:iCs/>
          <w:sz w:val="22"/>
          <w:szCs w:val="22"/>
        </w:rPr>
        <w:t xml:space="preserve">W przypadku zastrzeżenia, o którym mowa w </w:t>
      </w:r>
      <w:r w:rsidRPr="0079081C">
        <w:rPr>
          <w:rFonts w:ascii="Arial" w:hAnsi="Arial" w:cs="Arial"/>
          <w:iCs/>
          <w:sz w:val="22"/>
          <w:szCs w:val="22"/>
        </w:rPr>
        <w:t>ust. 14</w:t>
      </w:r>
      <w:r w:rsidRPr="00FA3F09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</w:t>
      </w:r>
      <w:r w:rsidRPr="00561DF3">
        <w:rPr>
          <w:rFonts w:ascii="Arial" w:hAnsi="Arial" w:cs="Arial"/>
          <w:iCs/>
          <w:sz w:val="22"/>
          <w:szCs w:val="22"/>
        </w:rPr>
        <w:t xml:space="preserve">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>yp 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>
        <w:rPr>
          <w:rFonts w:ascii="Arial" w:hAnsi="Arial" w:cs="Arial"/>
          <w:iCs/>
          <w:sz w:val="22"/>
          <w:szCs w:val="22"/>
        </w:rPr>
        <w:t>ustępu</w:t>
      </w:r>
      <w:r w:rsidRPr="00561DF3">
        <w:rPr>
          <w:rFonts w:ascii="Arial" w:hAnsi="Arial" w:cs="Arial"/>
          <w:iCs/>
          <w:sz w:val="22"/>
          <w:szCs w:val="22"/>
        </w:rPr>
        <w:t xml:space="preserve">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42DDF85A" w14:textId="77777777" w:rsidR="00D2453A" w:rsidRPr="00561DF3" w:rsidRDefault="00D2453A" w:rsidP="00D2453A">
      <w:pPr>
        <w:numPr>
          <w:ilvl w:val="0"/>
          <w:numId w:val="26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i</w:t>
      </w:r>
      <w:r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588D5DE6" w14:textId="77777777" w:rsidR="00D2453A" w:rsidRDefault="00D2453A" w:rsidP="00D2453A">
      <w:pPr>
        <w:numPr>
          <w:ilvl w:val="0"/>
          <w:numId w:val="26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79081C">
        <w:rPr>
          <w:rFonts w:ascii="Arial" w:hAnsi="Arial" w:cs="Arial"/>
          <w:iCs/>
          <w:sz w:val="22"/>
          <w:szCs w:val="22"/>
        </w:rPr>
        <w:t>ust. 15</w:t>
      </w:r>
      <w:r w:rsidRPr="00FA3F09">
        <w:rPr>
          <w:rFonts w:ascii="Arial" w:hAnsi="Arial" w:cs="Arial"/>
          <w:iCs/>
          <w:sz w:val="22"/>
          <w:szCs w:val="22"/>
        </w:rPr>
        <w:t xml:space="preserve"> oraz </w:t>
      </w:r>
      <w:r w:rsidRPr="0079081C">
        <w:rPr>
          <w:rFonts w:ascii="Arial" w:hAnsi="Arial" w:cs="Arial"/>
          <w:iCs/>
          <w:sz w:val="22"/>
          <w:szCs w:val="22"/>
        </w:rPr>
        <w:t>ust. 16</w:t>
      </w:r>
      <w:r w:rsidRPr="00FA3F09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 do dokumentów przekazywanych zgodnie z </w:t>
      </w:r>
      <w:r w:rsidRPr="0079081C">
        <w:rPr>
          <w:rFonts w:ascii="Arial" w:hAnsi="Arial" w:cs="Arial"/>
          <w:iCs/>
          <w:sz w:val="22"/>
          <w:szCs w:val="22"/>
        </w:rPr>
        <w:t>ust. 13</w:t>
      </w:r>
      <w:r w:rsidRPr="00FA3F09">
        <w:rPr>
          <w:rFonts w:ascii="Arial" w:hAnsi="Arial" w:cs="Arial"/>
          <w:iCs/>
          <w:sz w:val="22"/>
          <w:szCs w:val="22"/>
        </w:rPr>
        <w:t>.</w:t>
      </w:r>
    </w:p>
    <w:p w14:paraId="42582C27" w14:textId="77777777" w:rsidR="00D2453A" w:rsidRPr="00561DF3" w:rsidRDefault="00D2453A" w:rsidP="00D2453A">
      <w:pPr>
        <w:pStyle w:val="Nagwek1"/>
      </w:pPr>
      <w:bookmarkStart w:id="10" w:name="_Toc176504245"/>
      <w:bookmarkStart w:id="11" w:name="Rozdział_5"/>
      <w:bookmarkEnd w:id="9"/>
      <w:r w:rsidRPr="00561DF3">
        <w:t>Rozdział V – Wadium</w:t>
      </w:r>
      <w:bookmarkEnd w:id="10"/>
    </w:p>
    <w:p w14:paraId="4BA2A7B6" w14:textId="77777777" w:rsidR="00D2453A" w:rsidRPr="00561DF3" w:rsidRDefault="00D2453A" w:rsidP="00D2453A">
      <w:pPr>
        <w:spacing w:before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Pr="0079081C">
        <w:rPr>
          <w:rFonts w:ascii="Arial" w:hAnsi="Arial" w:cs="Arial"/>
          <w:iCs/>
          <w:sz w:val="22"/>
          <w:szCs w:val="22"/>
        </w:rPr>
        <w:t>nie żąda</w:t>
      </w:r>
      <w:r w:rsidRPr="00FA3F09">
        <w:rPr>
          <w:rFonts w:ascii="Arial" w:hAnsi="Arial" w:cs="Arial"/>
          <w:iCs/>
          <w:sz w:val="22"/>
          <w:szCs w:val="22"/>
        </w:rPr>
        <w:t xml:space="preserve"> od Wyk</w:t>
      </w:r>
      <w:r w:rsidRPr="00561DF3">
        <w:rPr>
          <w:rFonts w:ascii="Arial" w:hAnsi="Arial" w:cs="Arial"/>
          <w:sz w:val="22"/>
          <w:szCs w:val="22"/>
        </w:rPr>
        <w:t xml:space="preserve">onawców zabezpieczenia oferty wadium. </w:t>
      </w:r>
    </w:p>
    <w:p w14:paraId="3A08DF43" w14:textId="77777777" w:rsidR="00D2453A" w:rsidRPr="00561DF3" w:rsidRDefault="00D2453A" w:rsidP="00D2453A">
      <w:pPr>
        <w:spacing w:before="120"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169E7A2" w14:textId="77777777" w:rsidR="00D2453A" w:rsidRPr="00561DF3" w:rsidRDefault="00D2453A" w:rsidP="00D2453A">
      <w:pPr>
        <w:pStyle w:val="Nagwek1"/>
      </w:pPr>
      <w:bookmarkStart w:id="12" w:name="_Toc176504246"/>
      <w:bookmarkStart w:id="13" w:name="Rozdział_6"/>
      <w:bookmarkEnd w:id="11"/>
      <w:r w:rsidRPr="00561DF3">
        <w:t>Rozdział VI – Termin związania ofertą</w:t>
      </w:r>
      <w:bookmarkEnd w:id="12"/>
    </w:p>
    <w:p w14:paraId="56E7E09B" w14:textId="77777777" w:rsidR="00D2453A" w:rsidRPr="00561DF3" w:rsidRDefault="00D2453A" w:rsidP="00D2453A">
      <w:pPr>
        <w:pStyle w:val="Style13"/>
        <w:widowControl/>
        <w:numPr>
          <w:ilvl w:val="0"/>
          <w:numId w:val="8"/>
        </w:numPr>
        <w:spacing w:before="120" w:line="360" w:lineRule="auto"/>
        <w:ind w:left="284" w:hanging="284"/>
        <w:jc w:val="both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pozostaje związany ofertą przez </w:t>
      </w:r>
      <w:r>
        <w:rPr>
          <w:rStyle w:val="FontStyle24"/>
          <w:rFonts w:ascii="Arial" w:hAnsi="Arial" w:cs="Arial"/>
        </w:rPr>
        <w:t>60</w:t>
      </w:r>
      <w:r w:rsidRPr="00561DF3">
        <w:rPr>
          <w:rStyle w:val="FontStyle24"/>
          <w:rFonts w:ascii="Arial" w:hAnsi="Arial" w:cs="Arial"/>
        </w:rPr>
        <w:t xml:space="preserve"> dni licząc od terminu otwarcia ofert</w:t>
      </w:r>
      <w:r>
        <w:rPr>
          <w:rStyle w:val="FontStyle24"/>
          <w:rFonts w:ascii="Arial" w:hAnsi="Arial" w:cs="Arial"/>
        </w:rPr>
        <w:t xml:space="preserve">, </w:t>
      </w:r>
      <w:r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4" w:name="_Hlk170906506"/>
      <w:r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4"/>
    </w:p>
    <w:p w14:paraId="18A08157" w14:textId="1BA1F82A" w:rsidR="00D2453A" w:rsidRDefault="00D2453A" w:rsidP="00D2453A">
      <w:pPr>
        <w:pStyle w:val="Akapitzlist"/>
        <w:numPr>
          <w:ilvl w:val="0"/>
          <w:numId w:val="8"/>
        </w:numPr>
        <w:suppressAutoHyphens w:val="0"/>
        <w:autoSpaceDE/>
        <w:spacing w:line="360" w:lineRule="auto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5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5"/>
      <w:r w:rsidRPr="00526960">
        <w:rPr>
          <w:rStyle w:val="FontStyle24"/>
          <w:rFonts w:ascii="Arial" w:hAnsi="Arial" w:cs="Arial"/>
          <w:lang w:eastAsia="pl-PL"/>
        </w:rPr>
        <w:t xml:space="preserve">. </w:t>
      </w:r>
    </w:p>
    <w:p w14:paraId="608E9C2D" w14:textId="77777777" w:rsidR="00D2453A" w:rsidRPr="0030145C" w:rsidRDefault="00D2453A" w:rsidP="00D2453A">
      <w:pPr>
        <w:pStyle w:val="Akapitzlist"/>
        <w:numPr>
          <w:ilvl w:val="0"/>
          <w:numId w:val="8"/>
        </w:numPr>
        <w:suppressAutoHyphens w:val="0"/>
        <w:autoSpaceDE/>
        <w:spacing w:line="360" w:lineRule="auto"/>
        <w:contextualSpacing/>
        <w:jc w:val="both"/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>
        <w:rPr>
          <w:rStyle w:val="FontStyle24"/>
          <w:rFonts w:ascii="Arial" w:hAnsi="Arial" w:cs="Arial"/>
          <w:lang w:eastAsia="pl-PL"/>
        </w:rPr>
        <w:t>.</w:t>
      </w:r>
    </w:p>
    <w:p w14:paraId="5A0A65AE" w14:textId="77777777" w:rsidR="00D2453A" w:rsidRPr="00561DF3" w:rsidRDefault="00D2453A" w:rsidP="00D2453A">
      <w:pPr>
        <w:pStyle w:val="Nagwek1"/>
      </w:pPr>
      <w:bookmarkStart w:id="16" w:name="_Toc176504247"/>
      <w:bookmarkStart w:id="17" w:name="Rozdział_7"/>
      <w:bookmarkEnd w:id="13"/>
      <w:r w:rsidRPr="00561DF3">
        <w:t>Rozdział VII – Opis sposobu obliczenia ceny</w:t>
      </w:r>
      <w:bookmarkEnd w:id="16"/>
    </w:p>
    <w:p w14:paraId="5BEB9D4D" w14:textId="77777777" w:rsidR="00D2453A" w:rsidRPr="00561DF3" w:rsidRDefault="00D2453A" w:rsidP="00D2453A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78FE6BAF" w14:textId="77777777" w:rsidR="00D2453A" w:rsidRPr="00561DF3" w:rsidRDefault="00D2453A" w:rsidP="00D2453A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Ceną oferty jest kwota całkowita za realizację Zamówienia wymieniona w </w:t>
      </w:r>
      <w:r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53761B2C" w14:textId="77777777" w:rsidR="00D2453A" w:rsidRPr="00561DF3" w:rsidRDefault="00D2453A" w:rsidP="00D2453A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74FD57E6" w14:textId="77777777" w:rsidR="00D2453A" w:rsidRPr="00276796" w:rsidRDefault="00D2453A" w:rsidP="00D2453A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76796">
        <w:rPr>
          <w:rFonts w:ascii="Arial" w:hAnsi="Arial" w:cs="Arial"/>
          <w:sz w:val="22"/>
          <w:szCs w:val="22"/>
        </w:rPr>
        <w:t>Podstawą obliczenia ceny jest Opis Przedmiotu Zamówienia.</w:t>
      </w:r>
    </w:p>
    <w:p w14:paraId="3622087E" w14:textId="77777777" w:rsidR="00D2453A" w:rsidRPr="00561DF3" w:rsidRDefault="00D2453A" w:rsidP="00D2453A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76796">
        <w:rPr>
          <w:rFonts w:ascii="Arial" w:hAnsi="Arial" w:cs="Arial"/>
          <w:sz w:val="22"/>
          <w:szCs w:val="22"/>
        </w:rPr>
        <w:t>6.</w:t>
      </w:r>
      <w:r w:rsidRPr="00276796">
        <w:rPr>
          <w:rFonts w:ascii="Arial" w:hAnsi="Arial" w:cs="Arial"/>
          <w:sz w:val="22"/>
          <w:szCs w:val="22"/>
        </w:rPr>
        <w:tab/>
        <w:t xml:space="preserve">Sposób zapłaty i rozliczenia za realizację Zamówienia, określone zostały we wzorze umowy, stanowiącym załącznik </w:t>
      </w:r>
      <w:r w:rsidRPr="0079081C">
        <w:rPr>
          <w:rFonts w:ascii="Arial" w:hAnsi="Arial" w:cs="Arial"/>
          <w:sz w:val="22"/>
          <w:szCs w:val="22"/>
        </w:rPr>
        <w:t xml:space="preserve">nr 4 </w:t>
      </w:r>
      <w:r w:rsidRPr="00276796">
        <w:rPr>
          <w:rFonts w:ascii="Arial" w:hAnsi="Arial" w:cs="Arial"/>
          <w:sz w:val="22"/>
          <w:szCs w:val="22"/>
        </w:rPr>
        <w:t>do SWZ.</w:t>
      </w:r>
    </w:p>
    <w:p w14:paraId="52ACA004" w14:textId="77777777" w:rsidR="00D2453A" w:rsidRPr="00561DF3" w:rsidRDefault="00D2453A" w:rsidP="00D2453A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Formularzu 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</w:t>
      </w:r>
      <w:r w:rsidRPr="00A0428F">
        <w:rPr>
          <w:rFonts w:ascii="Arial" w:hAnsi="Arial" w:cs="Arial"/>
          <w:sz w:val="22"/>
          <w:szCs w:val="22"/>
          <w:lang w:eastAsia="pl-PL"/>
        </w:rPr>
        <w:t xml:space="preserve">ostateczna i nie podlega zmianie w toku realizacji przedmiotu Zamówienia, z zastrzeżeniem </w:t>
      </w:r>
      <w:bookmarkStart w:id="18" w:name="_Hlk176870957"/>
      <w:r w:rsidRPr="0079081C">
        <w:rPr>
          <w:rFonts w:ascii="Arial" w:hAnsi="Arial" w:cs="Arial"/>
          <w:sz w:val="22"/>
          <w:szCs w:val="22"/>
          <w:lang w:eastAsia="pl-PL"/>
        </w:rPr>
        <w:t>§</w:t>
      </w:r>
      <w:bookmarkEnd w:id="18"/>
      <w:r w:rsidRPr="0079081C">
        <w:rPr>
          <w:rFonts w:ascii="Arial" w:hAnsi="Arial" w:cs="Arial"/>
          <w:sz w:val="22"/>
          <w:szCs w:val="22"/>
          <w:lang w:eastAsia="pl-PL"/>
        </w:rPr>
        <w:t>34 ust. 1</w:t>
      </w:r>
      <w:r w:rsidRPr="00A0428F">
        <w:rPr>
          <w:rFonts w:ascii="Arial" w:hAnsi="Arial" w:cs="Arial"/>
          <w:sz w:val="22"/>
          <w:szCs w:val="22"/>
          <w:lang w:eastAsia="pl-PL"/>
        </w:rPr>
        <w:t xml:space="preserve"> Regulaminu.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38395EA" w14:textId="6C3E89DB" w:rsidR="00D2453A" w:rsidRPr="00561DF3" w:rsidRDefault="00D2453A" w:rsidP="00D2453A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Pr="00561DF3">
        <w:rPr>
          <w:rFonts w:ascii="Arial" w:hAnsi="Arial" w:cs="Arial"/>
          <w:sz w:val="22"/>
          <w:szCs w:val="22"/>
        </w:rPr>
        <w:tab/>
        <w:t xml:space="preserve">W przypadku złożenia oferty, której wybór prowadziłby do powstania obowiązku podatkowego u </w:t>
      </w:r>
      <w:r w:rsidRPr="00A0428F">
        <w:rPr>
          <w:rFonts w:ascii="Arial" w:hAnsi="Arial" w:cs="Arial"/>
          <w:sz w:val="22"/>
          <w:szCs w:val="22"/>
        </w:rPr>
        <w:t xml:space="preserve">Zamawiającego zgodnie z przepisami ustawy z dnia 11 marca 2004 r. o podatku od towarów i usług </w:t>
      </w:r>
      <w:r w:rsidRPr="00A0428F">
        <w:rPr>
          <w:rFonts w:ascii="Arial" w:hAnsi="Arial" w:cs="Arial"/>
          <w:sz w:val="22"/>
          <w:szCs w:val="22"/>
          <w:lang w:eastAsia="pl-PL"/>
        </w:rPr>
        <w:t>(</w:t>
      </w:r>
      <w:r w:rsidRPr="0079081C">
        <w:rPr>
          <w:rFonts w:ascii="Arial" w:hAnsi="Arial" w:cs="Arial"/>
          <w:sz w:val="22"/>
          <w:szCs w:val="22"/>
          <w:lang w:eastAsia="pl-PL"/>
        </w:rPr>
        <w:t xml:space="preserve">Dz. U. z </w:t>
      </w:r>
      <w:r w:rsidR="00F00087">
        <w:rPr>
          <w:rFonts w:ascii="Arial" w:hAnsi="Arial" w:cs="Arial"/>
          <w:sz w:val="22"/>
          <w:szCs w:val="22"/>
          <w:lang w:eastAsia="pl-PL"/>
        </w:rPr>
        <w:t>2024</w:t>
      </w:r>
      <w:r w:rsidR="00F00087" w:rsidRPr="0079081C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79081C">
        <w:rPr>
          <w:rFonts w:ascii="Arial" w:hAnsi="Arial" w:cs="Arial"/>
          <w:sz w:val="22"/>
          <w:szCs w:val="22"/>
          <w:lang w:eastAsia="pl-PL"/>
        </w:rPr>
        <w:t xml:space="preserve">poz. </w:t>
      </w:r>
      <w:r w:rsidR="00F00087">
        <w:rPr>
          <w:rFonts w:ascii="Arial" w:hAnsi="Arial" w:cs="Arial"/>
          <w:sz w:val="22"/>
          <w:szCs w:val="22"/>
          <w:lang w:eastAsia="pl-PL"/>
        </w:rPr>
        <w:t>361</w:t>
      </w:r>
      <w:r w:rsidRPr="00A0428F">
        <w:rPr>
          <w:rFonts w:ascii="Arial" w:hAnsi="Arial" w:cs="Arial"/>
          <w:sz w:val="22"/>
          <w:szCs w:val="22"/>
          <w:lang w:eastAsia="pl-PL"/>
        </w:rPr>
        <w:t>)</w:t>
      </w:r>
      <w:r w:rsidRPr="00A0428F">
        <w:rPr>
          <w:rFonts w:ascii="Arial" w:hAnsi="Arial" w:cs="Arial"/>
          <w:sz w:val="22"/>
          <w:szCs w:val="22"/>
        </w:rPr>
        <w:t>, Zamawiający w celu oceny takiej oferty dolicza do przedstawionej w niej ceny podatek</w:t>
      </w:r>
      <w:r w:rsidRPr="00561DF3">
        <w:rPr>
          <w:rFonts w:ascii="Arial" w:hAnsi="Arial" w:cs="Arial"/>
          <w:sz w:val="22"/>
          <w:szCs w:val="22"/>
        </w:rPr>
        <w:t xml:space="preserve"> od towarów i usług, który miałby obowiązek wpłacić zgodnie z obowiązującymi przepisami.</w:t>
      </w:r>
    </w:p>
    <w:p w14:paraId="2A1B1165" w14:textId="77777777" w:rsidR="00D2453A" w:rsidRPr="00561DF3" w:rsidDel="00052DF9" w:rsidRDefault="00D2453A" w:rsidP="00D2453A">
      <w:pPr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  <w:lang w:eastAsia="pl-PL"/>
        </w:rPr>
      </w:pPr>
    </w:p>
    <w:p w14:paraId="6B770BEE" w14:textId="77777777" w:rsidR="00D2453A" w:rsidRPr="00561DF3" w:rsidRDefault="00D2453A" w:rsidP="00D2453A">
      <w:pPr>
        <w:pStyle w:val="Nagwek1"/>
      </w:pPr>
      <w:bookmarkStart w:id="19" w:name="_Toc176504248"/>
      <w:bookmarkStart w:id="20" w:name="Rozdział_8"/>
      <w:bookmarkEnd w:id="17"/>
      <w:r w:rsidRPr="00561DF3">
        <w:t>Rozdział VIII – Opis kryteriów i sposób oceny ofert</w:t>
      </w:r>
      <w:bookmarkEnd w:id="19"/>
    </w:p>
    <w:p w14:paraId="5111AB29" w14:textId="77777777" w:rsidR="00D2453A" w:rsidRPr="00561DF3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2DE02DEB" w14:textId="77777777" w:rsidR="00D2453A" w:rsidRPr="00561DF3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>
        <w:rPr>
          <w:rStyle w:val="FontStyle24"/>
          <w:rFonts w:ascii="Arial" w:hAnsi="Arial" w:cs="Arial"/>
        </w:rPr>
        <w:t xml:space="preserve"> jednocześnie </w:t>
      </w:r>
      <w:r w:rsidRPr="00561DF3">
        <w:rPr>
          <w:rStyle w:val="FontStyle24"/>
          <w:rFonts w:ascii="Arial" w:hAnsi="Arial" w:cs="Arial"/>
        </w:rPr>
        <w:t>Wykonawc</w:t>
      </w:r>
      <w:r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0C4E6B0A" w14:textId="77777777" w:rsidR="00D2453A" w:rsidRPr="00A0428F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p w14:paraId="376D09DE" w14:textId="5ED716B2" w:rsidR="00D2453A" w:rsidRDefault="007E5A4B" w:rsidP="00D2453A">
      <w:pPr>
        <w:spacing w:line="360" w:lineRule="auto"/>
        <w:ind w:left="0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>Cena – 50%</w:t>
      </w:r>
    </w:p>
    <w:p w14:paraId="20314660" w14:textId="1D659D14" w:rsidR="007E5A4B" w:rsidRDefault="007E5A4B" w:rsidP="007E5A4B">
      <w:pPr>
        <w:spacing w:line="360" w:lineRule="auto"/>
        <w:ind w:left="0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>Jakość – 50%</w:t>
      </w:r>
    </w:p>
    <w:p w14:paraId="6555C207" w14:textId="337D5BD6" w:rsidR="007E5A4B" w:rsidRDefault="007E5A4B" w:rsidP="007E5A4B">
      <w:pPr>
        <w:pStyle w:val="Akapitzlist"/>
        <w:numPr>
          <w:ilvl w:val="0"/>
          <w:numId w:val="1"/>
        </w:numPr>
        <w:tabs>
          <w:tab w:val="clear" w:pos="6120"/>
          <w:tab w:val="left" w:pos="284"/>
        </w:tabs>
        <w:spacing w:line="360" w:lineRule="auto"/>
        <w:ind w:left="0"/>
        <w:rPr>
          <w:rStyle w:val="FontStyle24"/>
          <w:rFonts w:ascii="Arial" w:hAnsi="Arial" w:cs="Arial"/>
        </w:rPr>
      </w:pPr>
      <w:r w:rsidRPr="007E5A4B">
        <w:rPr>
          <w:rStyle w:val="FontStyle24"/>
          <w:rFonts w:ascii="Arial" w:hAnsi="Arial" w:cs="Arial"/>
        </w:rPr>
        <w:t>Zasady przyznawania punktów w kryterium „JAKOŚĆ”:</w:t>
      </w:r>
    </w:p>
    <w:p w14:paraId="1E54559E" w14:textId="77777777" w:rsidR="007E5A4B" w:rsidRDefault="007E5A4B" w:rsidP="007E5A4B">
      <w:pPr>
        <w:pStyle w:val="Akapitzlist"/>
        <w:tabs>
          <w:tab w:val="left" w:pos="284"/>
        </w:tabs>
        <w:spacing w:line="360" w:lineRule="auto"/>
        <w:ind w:left="0"/>
        <w:rPr>
          <w:rStyle w:val="FontStyle24"/>
          <w:rFonts w:ascii="Arial" w:hAnsi="Arial" w:cs="Arial"/>
        </w:rPr>
      </w:pP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992"/>
        <w:gridCol w:w="6095"/>
        <w:gridCol w:w="1701"/>
      </w:tblGrid>
      <w:tr w:rsidR="007E5A4B" w14:paraId="0E9455AB" w14:textId="77777777" w:rsidTr="007E5A4B">
        <w:trPr>
          <w:trHeight w:val="481"/>
        </w:trPr>
        <w:tc>
          <w:tcPr>
            <w:tcW w:w="992" w:type="dxa"/>
          </w:tcPr>
          <w:p w14:paraId="6D69468C" w14:textId="77777777" w:rsidR="007E5A4B" w:rsidRPr="007E5A4B" w:rsidRDefault="007E5A4B" w:rsidP="004A7FD5">
            <w:pPr>
              <w:ind w:left="179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095" w:type="dxa"/>
          </w:tcPr>
          <w:p w14:paraId="7AC454E7" w14:textId="77777777" w:rsidR="007E5A4B" w:rsidRPr="007E5A4B" w:rsidRDefault="007E5A4B" w:rsidP="007E5A4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proofErr w:type="spellStart"/>
            <w:r w:rsidRPr="007E5A4B">
              <w:rPr>
                <w:rFonts w:ascii="Arial" w:hAnsi="Arial" w:cs="Arial"/>
                <w:sz w:val="22"/>
                <w:szCs w:val="22"/>
              </w:rPr>
              <w:t>podkryterium</w:t>
            </w:r>
            <w:proofErr w:type="spellEnd"/>
            <w:r w:rsidRPr="007E5A4B">
              <w:rPr>
                <w:rFonts w:ascii="Arial" w:hAnsi="Arial" w:cs="Arial"/>
                <w:sz w:val="22"/>
                <w:szCs w:val="22"/>
              </w:rPr>
              <w:t xml:space="preserve"> wraz z opisem</w:t>
            </w:r>
          </w:p>
        </w:tc>
        <w:tc>
          <w:tcPr>
            <w:tcW w:w="1701" w:type="dxa"/>
          </w:tcPr>
          <w:p w14:paraId="58FA1F6C" w14:textId="77777777" w:rsidR="007E5A4B" w:rsidRPr="007E5A4B" w:rsidRDefault="007E5A4B" w:rsidP="007E5A4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>Punktacja</w:t>
            </w:r>
          </w:p>
        </w:tc>
      </w:tr>
      <w:tr w:rsidR="007E5A4B" w14:paraId="2D4B92E5" w14:textId="77777777" w:rsidTr="007E5A4B">
        <w:trPr>
          <w:trHeight w:val="1844"/>
        </w:trPr>
        <w:tc>
          <w:tcPr>
            <w:tcW w:w="992" w:type="dxa"/>
          </w:tcPr>
          <w:p w14:paraId="6BA73605" w14:textId="77777777" w:rsidR="007E5A4B" w:rsidRPr="007E5A4B" w:rsidRDefault="007E5A4B" w:rsidP="007E5A4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14:paraId="08D040CD" w14:textId="77777777" w:rsidR="007E5A4B" w:rsidRPr="007E5A4B" w:rsidRDefault="007E5A4B" w:rsidP="007E5A4B">
            <w:pPr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Funkcjonalność i komfort użytkowania: </w:t>
            </w:r>
          </w:p>
          <w:p w14:paraId="3852AA00" w14:textId="77777777" w:rsidR="007E5A4B" w:rsidRPr="007E5A4B" w:rsidRDefault="007E5A4B" w:rsidP="007E5A4B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łatwość i wygoda podczas zakładania i zdejmowania rękawic, </w:t>
            </w:r>
          </w:p>
          <w:p w14:paraId="56509E50" w14:textId="77777777" w:rsidR="007E5A4B" w:rsidRPr="007E5A4B" w:rsidRDefault="007E5A4B" w:rsidP="007E5A4B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swoboda podczas wykonywania czynności, </w:t>
            </w:r>
          </w:p>
          <w:p w14:paraId="6DD63482" w14:textId="77777777" w:rsidR="007E5A4B" w:rsidRPr="007E5A4B" w:rsidRDefault="007E5A4B" w:rsidP="007E5A4B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dopasowanie do dłoni zgodne z rozmiarem, </w:t>
            </w:r>
          </w:p>
          <w:p w14:paraId="4DA94A13" w14:textId="77777777" w:rsidR="007E5A4B" w:rsidRPr="007E5A4B" w:rsidRDefault="007E5A4B" w:rsidP="007E5A4B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forma, kształt, </w:t>
            </w:r>
          </w:p>
          <w:p w14:paraId="728B95A3" w14:textId="77777777" w:rsidR="007E5A4B" w:rsidRPr="007E5A4B" w:rsidRDefault="007E5A4B" w:rsidP="007E5A4B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>wygląd ogólny;</w:t>
            </w:r>
          </w:p>
        </w:tc>
        <w:tc>
          <w:tcPr>
            <w:tcW w:w="1701" w:type="dxa"/>
          </w:tcPr>
          <w:p w14:paraId="6FF88D24" w14:textId="77777777" w:rsidR="007E5A4B" w:rsidRPr="007E5A4B" w:rsidRDefault="007E5A4B" w:rsidP="007E5A4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Max. 25 pkt </w:t>
            </w:r>
          </w:p>
        </w:tc>
      </w:tr>
      <w:tr w:rsidR="007E5A4B" w14:paraId="4B154B5C" w14:textId="77777777" w:rsidTr="007E5A4B">
        <w:tc>
          <w:tcPr>
            <w:tcW w:w="992" w:type="dxa"/>
          </w:tcPr>
          <w:p w14:paraId="474F158F" w14:textId="77777777" w:rsidR="007E5A4B" w:rsidRPr="007E5A4B" w:rsidRDefault="007E5A4B" w:rsidP="007E5A4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6095" w:type="dxa"/>
          </w:tcPr>
          <w:p w14:paraId="3FFAFBE5" w14:textId="77777777" w:rsidR="007E5A4B" w:rsidRPr="007E5A4B" w:rsidRDefault="007E5A4B" w:rsidP="007E5A4B">
            <w:pPr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Sposób i jakość wykończenia: </w:t>
            </w:r>
          </w:p>
          <w:p w14:paraId="1A9E5E14" w14:textId="45DC5052" w:rsidR="007E5A4B" w:rsidRPr="007E5A4B" w:rsidRDefault="007E5A4B" w:rsidP="007E5A4B">
            <w:pPr>
              <w:pStyle w:val="Akapitzlist"/>
              <w:numPr>
                <w:ilvl w:val="0"/>
                <w:numId w:val="38"/>
              </w:numPr>
              <w:spacing w:line="360" w:lineRule="auto"/>
              <w:ind w:left="737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dokładność wykonania </w:t>
            </w:r>
          </w:p>
          <w:p w14:paraId="488BEF98" w14:textId="77777777" w:rsidR="007E5A4B" w:rsidRPr="007E5A4B" w:rsidRDefault="007E5A4B" w:rsidP="007E5A4B">
            <w:pPr>
              <w:pStyle w:val="Akapitzlist"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dla rękawic szytych – równość szwów – szycie równe bez przepuszczeń, przerwań nici, ściegi bez miejscowych skupień, zakończenia szycia zabezpieczone przed pruciem; </w:t>
            </w:r>
          </w:p>
          <w:p w14:paraId="3B737B40" w14:textId="363B7B0A" w:rsidR="007E5A4B" w:rsidRPr="007E5A4B" w:rsidRDefault="007E5A4B" w:rsidP="007E5A4B">
            <w:pPr>
              <w:pStyle w:val="Akapitzlist"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 xml:space="preserve">dla rękawic innego rodzaju – jakość połączeń poszczególnych elementów rękawic oraz jednolitość powierzchni; </w:t>
            </w:r>
          </w:p>
          <w:p w14:paraId="584C28B4" w14:textId="77777777" w:rsidR="007E5A4B" w:rsidRPr="007E5A4B" w:rsidRDefault="007E5A4B" w:rsidP="007E5A4B">
            <w:pPr>
              <w:pStyle w:val="Akapitzlist"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>dla wszystkich rękawic – właściwe wykonanie elementów palców (długość, szerokość, ułożenie anatomiczne, na zewnętrznej stronie czytelność i trwałość oznakowania oraz innych informacji)</w:t>
            </w:r>
          </w:p>
        </w:tc>
        <w:tc>
          <w:tcPr>
            <w:tcW w:w="1701" w:type="dxa"/>
          </w:tcPr>
          <w:p w14:paraId="7CC27527" w14:textId="77777777" w:rsidR="007E5A4B" w:rsidRPr="007E5A4B" w:rsidRDefault="007E5A4B" w:rsidP="007E5A4B">
            <w:pPr>
              <w:ind w:left="-103" w:firstLine="103"/>
              <w:rPr>
                <w:rFonts w:ascii="Arial" w:hAnsi="Arial" w:cs="Arial"/>
                <w:sz w:val="22"/>
                <w:szCs w:val="22"/>
              </w:rPr>
            </w:pPr>
            <w:r w:rsidRPr="007E5A4B">
              <w:rPr>
                <w:rFonts w:ascii="Arial" w:hAnsi="Arial" w:cs="Arial"/>
                <w:sz w:val="22"/>
                <w:szCs w:val="22"/>
              </w:rPr>
              <w:t>Max. 25 pkt</w:t>
            </w:r>
          </w:p>
        </w:tc>
      </w:tr>
    </w:tbl>
    <w:p w14:paraId="77DFE721" w14:textId="77777777" w:rsidR="007E5A4B" w:rsidRPr="007E5A4B" w:rsidRDefault="007E5A4B" w:rsidP="007E5A4B">
      <w:pPr>
        <w:pStyle w:val="Akapitzlist"/>
        <w:tabs>
          <w:tab w:val="left" w:pos="284"/>
        </w:tabs>
        <w:spacing w:line="360" w:lineRule="auto"/>
        <w:ind w:left="0"/>
        <w:rPr>
          <w:rStyle w:val="FontStyle24"/>
          <w:rFonts w:ascii="Arial" w:hAnsi="Arial" w:cs="Arial"/>
        </w:rPr>
      </w:pPr>
    </w:p>
    <w:p w14:paraId="6A9535E6" w14:textId="6366C01D" w:rsidR="00D2453A" w:rsidRPr="00561DF3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Oferta może otrzymać maksymalnie 100 pkt. Zamawiający</w:t>
      </w:r>
      <w:r>
        <w:rPr>
          <w:rStyle w:val="FontStyle24"/>
          <w:rFonts w:ascii="Arial" w:hAnsi="Arial" w:cs="Arial"/>
        </w:rPr>
        <w:t>,</w:t>
      </w:r>
      <w:r w:rsidRPr="001B67C9">
        <w:rPr>
          <w:rFonts w:ascii="Arial" w:hAnsi="Arial" w:cs="Arial"/>
          <w:sz w:val="22"/>
          <w:szCs w:val="22"/>
        </w:rPr>
        <w:t xml:space="preserve"> z </w:t>
      </w:r>
      <w:r w:rsidRPr="00A0428F">
        <w:rPr>
          <w:rFonts w:ascii="Arial" w:hAnsi="Arial" w:cs="Arial"/>
          <w:sz w:val="22"/>
          <w:szCs w:val="22"/>
        </w:rPr>
        <w:t xml:space="preserve">zastrzeżeniem </w:t>
      </w:r>
      <w:r w:rsidRPr="0079081C">
        <w:rPr>
          <w:rFonts w:ascii="Arial" w:hAnsi="Arial" w:cs="Arial"/>
          <w:sz w:val="22"/>
          <w:szCs w:val="22"/>
        </w:rPr>
        <w:t>ust. 6</w:t>
      </w:r>
      <w:r w:rsidRPr="00A0428F">
        <w:rPr>
          <w:rFonts w:ascii="Arial" w:hAnsi="Arial" w:cs="Arial"/>
          <w:sz w:val="22"/>
          <w:szCs w:val="22"/>
        </w:rPr>
        <w:t>,</w:t>
      </w:r>
      <w:r w:rsidRPr="00A0428F">
        <w:rPr>
          <w:rStyle w:val="FontStyle24"/>
          <w:rFonts w:ascii="Arial" w:hAnsi="Arial" w:cs="Arial"/>
        </w:rPr>
        <w:t xml:space="preserve"> udzieli</w:t>
      </w:r>
      <w:r w:rsidRPr="00561DF3">
        <w:rPr>
          <w:rStyle w:val="FontStyle24"/>
          <w:rFonts w:ascii="Arial" w:hAnsi="Arial" w:cs="Arial"/>
        </w:rPr>
        <w:t xml:space="preserve"> Zamówienia temu Wykonawcy, którego oferta uzyska najwyższą liczbę punktów</w:t>
      </w:r>
      <w:r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</w:t>
      </w:r>
      <w:r>
        <w:rPr>
          <w:rStyle w:val="FontStyle24"/>
          <w:rFonts w:ascii="Arial" w:hAnsi="Arial" w:cs="Arial"/>
        </w:rPr>
        <w:t> </w:t>
      </w:r>
      <w:r w:rsidRPr="00561DF3">
        <w:rPr>
          <w:rStyle w:val="FontStyle24"/>
          <w:rFonts w:ascii="Arial" w:hAnsi="Arial" w:cs="Arial"/>
        </w:rPr>
        <w:t>przyjętymi kryteriami oceny.</w:t>
      </w:r>
    </w:p>
    <w:p w14:paraId="7941AB44" w14:textId="77777777" w:rsidR="00D2453A" w:rsidRPr="00561DF3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6754536D" w14:textId="77777777" w:rsidR="00D2453A" w:rsidRPr="00A0428F" w:rsidRDefault="00A65FB1" w:rsidP="00D2453A">
      <w:pPr>
        <w:spacing w:line="360" w:lineRule="auto"/>
        <w:ind w:left="360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b</m:t>
                    </m:r>
                  </m:sub>
                </m:sSub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 xml:space="preserve"> ×50pkt</m:t>
            </m:r>
          </m:e>
        </m:d>
        <m:r>
          <w:rPr>
            <w:rFonts w:ascii="Cambria Math" w:hAnsi="Cambria Math" w:cs="Arial"/>
            <w:sz w:val="22"/>
            <w:szCs w:val="22"/>
          </w:rPr>
          <m:t>+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b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 xml:space="preserve"> ×50pkt</m:t>
            </m:r>
          </m:e>
        </m:d>
      </m:oMath>
      <w:r w:rsidR="00D2453A" w:rsidRPr="00A0428F">
        <w:rPr>
          <w:rFonts w:ascii="Arial" w:hAnsi="Arial" w:cs="Arial"/>
          <w:spacing w:val="400"/>
          <w:sz w:val="22"/>
          <w:szCs w:val="22"/>
        </w:rPr>
        <w:t xml:space="preserve"> </w:t>
      </w:r>
    </w:p>
    <w:p w14:paraId="29116307" w14:textId="77777777" w:rsidR="00D2453A" w:rsidRPr="00A0428F" w:rsidRDefault="00D2453A" w:rsidP="00D2453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B10C2A3" w14:textId="77777777" w:rsidR="00D2453A" w:rsidRPr="0079081C" w:rsidRDefault="00D2453A" w:rsidP="00D2453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sz w:val="22"/>
          <w:szCs w:val="22"/>
        </w:rPr>
        <w:t>gdzie:</w:t>
      </w:r>
    </w:p>
    <w:p w14:paraId="6D079871" w14:textId="77777777" w:rsidR="00D2453A" w:rsidRPr="0079081C" w:rsidRDefault="00D2453A" w:rsidP="00D2453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sz w:val="22"/>
          <w:szCs w:val="22"/>
        </w:rPr>
        <w:t>P</w:t>
      </w:r>
      <w:r w:rsidRPr="0079081C">
        <w:rPr>
          <w:rFonts w:ascii="Arial" w:hAnsi="Arial" w:cs="Arial"/>
          <w:sz w:val="22"/>
          <w:szCs w:val="22"/>
          <w:vertAlign w:val="subscript"/>
        </w:rPr>
        <w:t>b</w:t>
      </w:r>
      <w:r w:rsidRPr="0079081C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57700DDA" w14:textId="77777777" w:rsidR="00D2453A" w:rsidRPr="0079081C" w:rsidRDefault="00D2453A" w:rsidP="00D2453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9081C">
        <w:rPr>
          <w:rFonts w:ascii="Arial" w:hAnsi="Arial" w:cs="Arial"/>
          <w:sz w:val="22"/>
          <w:szCs w:val="22"/>
        </w:rPr>
        <w:t>C</w:t>
      </w:r>
      <w:r w:rsidRPr="0079081C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9081C">
        <w:rPr>
          <w:rFonts w:ascii="Arial" w:hAnsi="Arial" w:cs="Arial"/>
          <w:sz w:val="22"/>
          <w:szCs w:val="22"/>
        </w:rPr>
        <w:t xml:space="preserve"> – cena oferty badanej</w:t>
      </w:r>
    </w:p>
    <w:p w14:paraId="00D04621" w14:textId="77777777" w:rsidR="00D2453A" w:rsidRPr="0079081C" w:rsidRDefault="00D2453A" w:rsidP="00D2453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9081C">
        <w:rPr>
          <w:rFonts w:ascii="Arial" w:hAnsi="Arial" w:cs="Arial"/>
          <w:sz w:val="22"/>
          <w:szCs w:val="22"/>
        </w:rPr>
        <w:t>C</w:t>
      </w:r>
      <w:r w:rsidRPr="0079081C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9081C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511F22F9" w14:textId="77777777" w:rsidR="00D2453A" w:rsidRPr="0079081C" w:rsidRDefault="00D2453A" w:rsidP="00D2453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9081C">
        <w:rPr>
          <w:rFonts w:ascii="Arial" w:hAnsi="Arial" w:cs="Arial"/>
          <w:sz w:val="22"/>
          <w:szCs w:val="22"/>
        </w:rPr>
        <w:t>J</w:t>
      </w:r>
      <w:r w:rsidRPr="0079081C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9081C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jakość</w:t>
      </w:r>
      <w:r w:rsidRPr="0079081C">
        <w:rPr>
          <w:rFonts w:ascii="Arial" w:hAnsi="Arial" w:cs="Arial"/>
          <w:sz w:val="22"/>
          <w:szCs w:val="22"/>
        </w:rPr>
        <w:t xml:space="preserve"> w ofercie badanej</w:t>
      </w:r>
    </w:p>
    <w:p w14:paraId="328D9322" w14:textId="77777777" w:rsidR="00D2453A" w:rsidRPr="00561DF3" w:rsidRDefault="00D2453A" w:rsidP="00D2453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9081C">
        <w:rPr>
          <w:rFonts w:ascii="Arial" w:hAnsi="Arial" w:cs="Arial"/>
          <w:sz w:val="22"/>
          <w:szCs w:val="22"/>
        </w:rPr>
        <w:t>J</w:t>
      </w:r>
      <w:r w:rsidRPr="0079081C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9081C">
        <w:rPr>
          <w:rFonts w:ascii="Arial" w:hAnsi="Arial" w:cs="Arial"/>
          <w:sz w:val="22"/>
          <w:szCs w:val="22"/>
        </w:rPr>
        <w:t xml:space="preserve"> – naj</w:t>
      </w:r>
      <w:r>
        <w:rPr>
          <w:rFonts w:ascii="Arial" w:hAnsi="Arial" w:cs="Arial"/>
          <w:sz w:val="22"/>
          <w:szCs w:val="22"/>
        </w:rPr>
        <w:t>wyższa oferowana jakość</w:t>
      </w:r>
    </w:p>
    <w:p w14:paraId="7C525B23" w14:textId="77777777" w:rsidR="00D2453A" w:rsidRPr="00561DF3" w:rsidRDefault="00D2453A" w:rsidP="00D2453A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7E7F3B1B" w14:textId="77777777" w:rsidR="00D2453A" w:rsidRPr="00A0428F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9081C">
        <w:rPr>
          <w:rStyle w:val="FontStyle24"/>
          <w:rFonts w:ascii="Arial" w:hAnsi="Arial" w:cs="Arial"/>
        </w:rPr>
        <w:t xml:space="preserve">Jeżeli Zamawiający nie może dokonać wyboru oferty najkorzystniejszej ze względu na to, że </w:t>
      </w:r>
      <w:r w:rsidRPr="0079081C">
        <w:rPr>
          <w:rFonts w:ascii="Arial" w:hAnsi="Arial" w:cs="Arial"/>
          <w:sz w:val="22"/>
          <w:szCs w:val="22"/>
        </w:rPr>
        <w:t xml:space="preserve">dwie lub więcej ofert przedstawia taki sam bilans ceny i innych kryteriów oceny ofert, Zamawiający spośród tych ofert uzna za najkorzystniejszą ofertę z najniższą ceną. </w:t>
      </w:r>
    </w:p>
    <w:p w14:paraId="720B8280" w14:textId="22EBF870" w:rsidR="00D2453A" w:rsidRPr="00561DF3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3E9A66E8" w14:textId="77777777" w:rsidR="00D2453A" w:rsidRPr="00561DF3" w:rsidRDefault="00D2453A" w:rsidP="00D2453A">
      <w:pPr>
        <w:numPr>
          <w:ilvl w:val="0"/>
          <w:numId w:val="18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446A963E" w14:textId="77777777" w:rsidR="00D2453A" w:rsidRPr="00561DF3" w:rsidRDefault="00D2453A" w:rsidP="00D2453A">
      <w:pPr>
        <w:numPr>
          <w:ilvl w:val="0"/>
          <w:numId w:val="18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481298B2" w14:textId="77777777" w:rsidR="00D2453A" w:rsidRPr="00561DF3" w:rsidRDefault="00D2453A" w:rsidP="00D2453A">
      <w:pPr>
        <w:numPr>
          <w:ilvl w:val="0"/>
          <w:numId w:val="18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0C78CC25" w14:textId="77777777" w:rsidR="00D2453A" w:rsidRPr="00561DF3" w:rsidRDefault="00D2453A" w:rsidP="00D2453A">
      <w:pPr>
        <w:numPr>
          <w:ilvl w:val="0"/>
          <w:numId w:val="18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niemożliwe było złożenie oferty w poprzedniej Rundzie z przyczyn technicznych leżących po stronie Zamawiającego;</w:t>
      </w:r>
    </w:p>
    <w:p w14:paraId="113C5500" w14:textId="77777777" w:rsidR="00D2453A" w:rsidRPr="00561DF3" w:rsidRDefault="00D2453A" w:rsidP="00D2453A">
      <w:pPr>
        <w:numPr>
          <w:ilvl w:val="0"/>
          <w:numId w:val="18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5295A542" w14:textId="77777777" w:rsidR="00D2453A" w:rsidRDefault="00D2453A" w:rsidP="00D2453A">
      <w:pPr>
        <w:numPr>
          <w:ilvl w:val="0"/>
          <w:numId w:val="18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>
        <w:rPr>
          <w:rFonts w:ascii="Arial" w:hAnsi="Arial" w:cs="Arial"/>
          <w:sz w:val="22"/>
          <w:szCs w:val="22"/>
        </w:rPr>
        <w:t>.</w:t>
      </w:r>
      <w:bookmarkStart w:id="21" w:name="_Hlk166580059"/>
    </w:p>
    <w:p w14:paraId="51F1C106" w14:textId="77777777" w:rsidR="00D2453A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4286DA2C" w14:textId="2638B2C8" w:rsidR="00D2453A" w:rsidRPr="00CE3A94" w:rsidRDefault="00D2453A" w:rsidP="00D2453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425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Pr="00CE3A94">
        <w:rPr>
          <w:rStyle w:val="FontStyle24"/>
          <w:rFonts w:ascii="Arial" w:hAnsi="Arial" w:cs="Arial"/>
        </w:rPr>
        <w:t>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</w:t>
      </w:r>
      <w:r>
        <w:rPr>
          <w:rStyle w:val="FontStyle24"/>
          <w:rFonts w:ascii="Arial" w:hAnsi="Arial" w:cs="Arial"/>
        </w:rPr>
        <w:t> </w:t>
      </w:r>
      <w:r w:rsidRPr="00CE3A94">
        <w:rPr>
          <w:rStyle w:val="FontStyle24"/>
          <w:rFonts w:ascii="Arial" w:hAnsi="Arial" w:cs="Arial"/>
        </w:rPr>
        <w:t>przypadku, gdy Wykonawca nie dokona modyfikacji lub wycofania pierwotnie złożonej oferty, oferta ta pozostaje wiążąca w nowej rundzie.</w:t>
      </w:r>
      <w:bookmarkEnd w:id="21"/>
    </w:p>
    <w:p w14:paraId="4A6C9F67" w14:textId="77777777" w:rsidR="00D2453A" w:rsidRPr="00561DF3" w:rsidRDefault="00D2453A" w:rsidP="00D2453A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442C0EF4" w14:textId="77777777" w:rsidR="00D2453A" w:rsidRPr="00561DF3" w:rsidRDefault="00D2453A" w:rsidP="00D2453A">
      <w:pPr>
        <w:pStyle w:val="Nagwek1"/>
      </w:pPr>
      <w:bookmarkStart w:id="22" w:name="_Toc176504249"/>
      <w:bookmarkStart w:id="23" w:name="Rozdział_9"/>
      <w:bookmarkEnd w:id="20"/>
      <w:r w:rsidRPr="00561DF3">
        <w:t>Rozdział IX – Miejsce oraz termin składania i otwarcia ofert</w:t>
      </w:r>
      <w:bookmarkEnd w:id="22"/>
    </w:p>
    <w:p w14:paraId="69468CFE" w14:textId="77777777" w:rsidR="00D2453A" w:rsidRPr="00561DF3" w:rsidRDefault="00D2453A" w:rsidP="00D2453A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529BCAC2" w14:textId="7E080896" w:rsidR="00D2453A" w:rsidRPr="00A0428F" w:rsidRDefault="00D2453A" w:rsidP="00D2453A">
      <w:pPr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0428F">
        <w:rPr>
          <w:rFonts w:ascii="Arial" w:hAnsi="Arial" w:cs="Arial"/>
          <w:sz w:val="22"/>
          <w:szCs w:val="22"/>
        </w:rPr>
        <w:t xml:space="preserve">Ofertę wraz z wymaganymi dokumentami należy złożyć na Platformie Zakupowej do dnia: </w:t>
      </w:r>
      <w:r w:rsidR="00DF1DA5">
        <w:rPr>
          <w:rFonts w:ascii="Arial" w:hAnsi="Arial" w:cs="Arial"/>
          <w:sz w:val="22"/>
          <w:szCs w:val="22"/>
        </w:rPr>
        <w:t>07.10.2024 r.</w:t>
      </w:r>
      <w:r w:rsidR="00DF1DA5" w:rsidRPr="00A0428F">
        <w:rPr>
          <w:rFonts w:ascii="Arial" w:hAnsi="Arial" w:cs="Arial"/>
          <w:sz w:val="22"/>
          <w:szCs w:val="22"/>
        </w:rPr>
        <w:t xml:space="preserve">, </w:t>
      </w:r>
      <w:r w:rsidRPr="00A0428F">
        <w:rPr>
          <w:rFonts w:ascii="Arial" w:hAnsi="Arial" w:cs="Arial"/>
          <w:sz w:val="22"/>
          <w:szCs w:val="22"/>
        </w:rPr>
        <w:t xml:space="preserve">do godziny </w:t>
      </w:r>
      <w:r w:rsidR="00DF1DA5">
        <w:rPr>
          <w:rFonts w:ascii="Arial" w:hAnsi="Arial" w:cs="Arial"/>
          <w:sz w:val="22"/>
          <w:szCs w:val="22"/>
        </w:rPr>
        <w:t>11:30.</w:t>
      </w:r>
    </w:p>
    <w:p w14:paraId="3DBE5030" w14:textId="77777777" w:rsidR="00D2453A" w:rsidRPr="00A0428F" w:rsidRDefault="00D2453A" w:rsidP="00D2453A">
      <w:pPr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0428F">
        <w:rPr>
          <w:rFonts w:ascii="Arial" w:hAnsi="Arial" w:cs="Arial"/>
          <w:sz w:val="22"/>
          <w:szCs w:val="22"/>
        </w:rPr>
        <w:t xml:space="preserve">Adres strony internetowej, na której należy złożyć ofertę: </w:t>
      </w:r>
      <w:hyperlink r:id="rId13" w:tooltip="https://platformazakupowa.plk-sa.pl" w:history="1">
        <w:r w:rsidRPr="00A0428F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491727DD" w14:textId="245A1DE9" w:rsidR="00D2453A" w:rsidRPr="00A0428F" w:rsidRDefault="00D2453A" w:rsidP="00D2453A">
      <w:pPr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0428F">
        <w:rPr>
          <w:rFonts w:ascii="Arial" w:hAnsi="Arial" w:cs="Arial"/>
          <w:sz w:val="22"/>
          <w:szCs w:val="22"/>
        </w:rPr>
        <w:t xml:space="preserve">Otwarcie ofert nastąpi w dniu: </w:t>
      </w:r>
      <w:r w:rsidR="00DF1DA5">
        <w:rPr>
          <w:rFonts w:ascii="Arial" w:hAnsi="Arial" w:cs="Arial"/>
          <w:sz w:val="22"/>
          <w:szCs w:val="22"/>
        </w:rPr>
        <w:t>07.10.2024 r.</w:t>
      </w:r>
      <w:r w:rsidR="00DF1DA5" w:rsidRPr="00A0428F">
        <w:rPr>
          <w:rFonts w:ascii="Arial" w:hAnsi="Arial" w:cs="Arial"/>
          <w:sz w:val="22"/>
          <w:szCs w:val="22"/>
        </w:rPr>
        <w:t xml:space="preserve">, </w:t>
      </w:r>
      <w:r w:rsidRPr="00A0428F">
        <w:rPr>
          <w:rFonts w:ascii="Arial" w:hAnsi="Arial" w:cs="Arial"/>
          <w:sz w:val="22"/>
          <w:szCs w:val="22"/>
        </w:rPr>
        <w:t xml:space="preserve">o godzinie </w:t>
      </w:r>
      <w:r w:rsidR="00DF1DA5">
        <w:rPr>
          <w:rFonts w:ascii="Arial" w:hAnsi="Arial" w:cs="Arial"/>
          <w:sz w:val="22"/>
          <w:szCs w:val="22"/>
        </w:rPr>
        <w:t>11:30.</w:t>
      </w:r>
    </w:p>
    <w:p w14:paraId="18612EBE" w14:textId="056188E8" w:rsidR="00D2453A" w:rsidRPr="001B6C33" w:rsidRDefault="00D2453A" w:rsidP="00D2453A">
      <w:pPr>
        <w:pStyle w:val="Akapitzlist"/>
        <w:numPr>
          <w:ilvl w:val="0"/>
          <w:numId w:val="24"/>
        </w:numPr>
        <w:tabs>
          <w:tab w:val="clear" w:pos="1800"/>
          <w:tab w:val="num" w:pos="284"/>
        </w:tabs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1B6C33">
        <w:rPr>
          <w:rFonts w:ascii="Arial" w:hAnsi="Arial" w:cs="Arial"/>
          <w:sz w:val="22"/>
          <w:szCs w:val="22"/>
        </w:rPr>
        <w:t xml:space="preserve">Otwarcie ofert nie jest jawne. Zamawiający zamierza skorzystać z uprawnień wynikających z §39 pkt </w:t>
      </w:r>
      <w:r w:rsidR="00A2576C">
        <w:rPr>
          <w:rFonts w:ascii="Arial" w:hAnsi="Arial" w:cs="Arial"/>
          <w:sz w:val="22"/>
          <w:szCs w:val="22"/>
        </w:rPr>
        <w:t>10</w:t>
      </w:r>
      <w:r w:rsidRPr="001B6C33">
        <w:rPr>
          <w:rFonts w:ascii="Arial" w:hAnsi="Arial" w:cs="Arial"/>
          <w:sz w:val="22"/>
          <w:szCs w:val="22"/>
        </w:rPr>
        <w:t xml:space="preserve"> Regulaminu udzielania zamówień logistycznych przez PKP Polskie Linie Kolejowe S.A w związku z powyższym Wykonawcy nie przysługuje prawo do wglądu do ofert wraz załącznikami oraz korespondencją z Wykonawcami dotyczącą ofert. </w:t>
      </w:r>
    </w:p>
    <w:p w14:paraId="634AE040" w14:textId="77777777" w:rsidR="00D2453A" w:rsidRPr="00561DF3" w:rsidRDefault="00D2453A" w:rsidP="00D2453A">
      <w:pPr>
        <w:spacing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4A89DE0D" w14:textId="77777777" w:rsidR="00D2453A" w:rsidRPr="00561DF3" w:rsidRDefault="00D2453A" w:rsidP="00D2453A">
      <w:pPr>
        <w:pStyle w:val="Nagwek1"/>
      </w:pPr>
      <w:bookmarkStart w:id="24" w:name="_Toc176504250"/>
      <w:bookmarkStart w:id="25" w:name="Rozdział_10"/>
      <w:bookmarkEnd w:id="23"/>
      <w:r w:rsidRPr="00561DF3">
        <w:t>Rozdział X – Odwrócona ocena ofert</w:t>
      </w:r>
      <w:bookmarkEnd w:id="24"/>
    </w:p>
    <w:p w14:paraId="26187AA8" w14:textId="77777777" w:rsidR="00D2453A" w:rsidRPr="001B6C33" w:rsidRDefault="00D2453A" w:rsidP="00D2453A">
      <w:pPr>
        <w:pStyle w:val="Akapitzlist"/>
        <w:numPr>
          <w:ilvl w:val="6"/>
          <w:numId w:val="16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Pr="001B6C33">
        <w:rPr>
          <w:rFonts w:ascii="Arial" w:hAnsi="Arial" w:cs="Arial"/>
          <w:sz w:val="22"/>
          <w:szCs w:val="22"/>
        </w:rPr>
        <w:t xml:space="preserve">informuje, że do wyboru oferty Wykonawcy nie zostanie zastosowana odwrócona ocena ofert, zgodnie z </w:t>
      </w:r>
      <w:r w:rsidRPr="0079081C">
        <w:rPr>
          <w:rFonts w:ascii="Arial" w:hAnsi="Arial" w:cs="Arial"/>
          <w:sz w:val="22"/>
          <w:szCs w:val="22"/>
        </w:rPr>
        <w:t>§28</w:t>
      </w:r>
      <w:r w:rsidRPr="001B6C33">
        <w:rPr>
          <w:rFonts w:ascii="Arial" w:hAnsi="Arial" w:cs="Arial"/>
          <w:sz w:val="22"/>
          <w:szCs w:val="22"/>
        </w:rPr>
        <w:t xml:space="preserve"> Regulaminu. </w:t>
      </w:r>
    </w:p>
    <w:p w14:paraId="14264205" w14:textId="77777777" w:rsidR="00D2453A" w:rsidRPr="00561DF3" w:rsidRDefault="00D2453A" w:rsidP="00D2453A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ABF7C21" w14:textId="77777777" w:rsidR="00D2453A" w:rsidRPr="00561DF3" w:rsidRDefault="00D2453A" w:rsidP="00D2453A">
      <w:pPr>
        <w:pStyle w:val="Nagwek1"/>
      </w:pPr>
      <w:bookmarkStart w:id="26" w:name="_Toc176504251"/>
      <w:bookmarkStart w:id="27" w:name="Rozdział_11"/>
      <w:bookmarkEnd w:id="25"/>
      <w:r w:rsidRPr="00561DF3">
        <w:t xml:space="preserve">Rozdział XI – Informacje o przeprowadzeniu </w:t>
      </w:r>
      <w:r>
        <w:t>N</w:t>
      </w:r>
      <w:r w:rsidRPr="00561DF3">
        <w:t>egocjacji handlowych</w:t>
      </w:r>
      <w:bookmarkEnd w:id="26"/>
    </w:p>
    <w:p w14:paraId="3F09CE50" w14:textId="77777777" w:rsidR="00D2453A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 na podstawie § 30 ust. 1 pkt 1-10 i 13 Regulaminu</w:t>
      </w:r>
      <w:r w:rsidRPr="001B6C33">
        <w:rPr>
          <w:rFonts w:ascii="Arial" w:hAnsi="Arial" w:cs="Arial"/>
          <w:sz w:val="22"/>
          <w:szCs w:val="22"/>
        </w:rPr>
        <w:t xml:space="preserve">, </w:t>
      </w:r>
      <w:r w:rsidRPr="0079081C">
        <w:rPr>
          <w:rFonts w:ascii="Arial" w:hAnsi="Arial" w:cs="Arial"/>
          <w:sz w:val="22"/>
          <w:szCs w:val="22"/>
        </w:rPr>
        <w:t>z zastrzeżeniem ust. 2</w:t>
      </w:r>
      <w:r w:rsidRPr="001B6C33">
        <w:rPr>
          <w:rFonts w:ascii="Arial" w:hAnsi="Arial" w:cs="Arial"/>
          <w:i/>
          <w:sz w:val="22"/>
          <w:szCs w:val="22"/>
        </w:rPr>
        <w:t>.</w:t>
      </w:r>
    </w:p>
    <w:p w14:paraId="763CA21C" w14:textId="77777777" w:rsidR="00D2453A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04424">
        <w:rPr>
          <w:rFonts w:ascii="Arial" w:hAnsi="Arial" w:cs="Arial"/>
          <w:sz w:val="22"/>
          <w:szCs w:val="22"/>
        </w:rPr>
        <w:lastRenderedPageBreak/>
        <w:t xml:space="preserve"> </w:t>
      </w:r>
      <w:r>
        <w:rPr>
          <w:rFonts w:ascii="Arial" w:hAnsi="Arial" w:cs="Arial"/>
          <w:sz w:val="22"/>
          <w:szCs w:val="22"/>
        </w:rPr>
        <w:t xml:space="preserve">Do udziału w Negocjacjach, </w:t>
      </w:r>
      <w:r w:rsidRPr="001A4CEC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 xml:space="preserve">zaprosi maksymalnie 3 </w:t>
      </w:r>
      <w:r w:rsidRPr="001A4CEC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>.</w:t>
      </w:r>
    </w:p>
    <w:p w14:paraId="0F23FE37" w14:textId="77777777" w:rsidR="00D2453A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>
        <w:rPr>
          <w:rFonts w:ascii="Arial" w:hAnsi="Arial" w:cs="Arial"/>
          <w:sz w:val="22"/>
          <w:szCs w:val="22"/>
        </w:rPr>
        <w:t>,</w:t>
      </w:r>
      <w:r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</w:t>
      </w:r>
      <w:r>
        <w:rPr>
          <w:rFonts w:ascii="Arial" w:hAnsi="Arial" w:cs="Arial"/>
          <w:sz w:val="22"/>
          <w:szCs w:val="22"/>
        </w:rPr>
        <w:t>o której mowa w ust. 2.</w:t>
      </w:r>
    </w:p>
    <w:p w14:paraId="72DC4923" w14:textId="77777777" w:rsidR="00D2453A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 xml:space="preserve">Zamawiający może zaprosić do udziału w negocjacjach Wykonawców w liczbie większej niż określona w </w:t>
      </w:r>
      <w:r>
        <w:rPr>
          <w:rFonts w:ascii="Arial" w:hAnsi="Arial" w:cs="Arial"/>
          <w:sz w:val="22"/>
          <w:szCs w:val="22"/>
        </w:rPr>
        <w:t>ust. 2</w:t>
      </w:r>
      <w:r w:rsidRPr="00D01DCE">
        <w:rPr>
          <w:rFonts w:ascii="Arial" w:hAnsi="Arial" w:cs="Arial"/>
          <w:sz w:val="22"/>
          <w:szCs w:val="22"/>
        </w:rPr>
        <w:t>, jeżeli jest to uzasadnione interesem Zamawiającego</w:t>
      </w:r>
      <w:r>
        <w:rPr>
          <w:rFonts w:ascii="Arial" w:hAnsi="Arial" w:cs="Arial"/>
          <w:sz w:val="22"/>
          <w:szCs w:val="22"/>
        </w:rPr>
        <w:t>.</w:t>
      </w:r>
    </w:p>
    <w:p w14:paraId="07EEB6A9" w14:textId="7C4459CB" w:rsidR="00D2453A" w:rsidRPr="00A04424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</w:t>
      </w:r>
      <w:r>
        <w:rPr>
          <w:rFonts w:ascii="Arial" w:hAnsi="Arial" w:cs="Arial"/>
          <w:sz w:val="22"/>
          <w:szCs w:val="22"/>
        </w:rPr>
        <w:t> </w:t>
      </w:r>
      <w:r w:rsidRPr="00D01DCE">
        <w:rPr>
          <w:rFonts w:ascii="Arial" w:hAnsi="Arial" w:cs="Arial"/>
          <w:sz w:val="22"/>
          <w:szCs w:val="22"/>
        </w:rPr>
        <w:t>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>, Zamawiający zaprasza do udziału w negocjacjach wszystkich tych Wykonawców</w:t>
      </w:r>
      <w:r>
        <w:rPr>
          <w:rFonts w:ascii="Arial" w:hAnsi="Arial" w:cs="Arial"/>
          <w:sz w:val="22"/>
          <w:szCs w:val="22"/>
        </w:rPr>
        <w:t>.</w:t>
      </w:r>
    </w:p>
    <w:p w14:paraId="6BE21715" w14:textId="77777777" w:rsidR="00D2453A" w:rsidRPr="00561DF3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5B9C687A" w14:textId="77777777" w:rsidR="00D2453A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1A61073C" w14:textId="5B34F0A4" w:rsidR="00D2453A" w:rsidRPr="00FB27FE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złożenia oferty po negocjacjach, a także przekaże im aktualne brzmienie Dokumentów zamówienia w przypadku, </w:t>
      </w:r>
      <w:bookmarkStart w:id="28" w:name="_Hlk170729872"/>
      <w:r w:rsidRPr="004646C0">
        <w:rPr>
          <w:rFonts w:ascii="Arial" w:hAnsi="Arial" w:cs="Arial"/>
          <w:sz w:val="22"/>
          <w:szCs w:val="22"/>
        </w:rPr>
        <w:t>gdy uległy one zmianom w</w:t>
      </w:r>
      <w:r>
        <w:rPr>
          <w:rFonts w:ascii="Arial" w:hAnsi="Arial" w:cs="Arial"/>
          <w:sz w:val="22"/>
          <w:szCs w:val="22"/>
        </w:rPr>
        <w:t> </w:t>
      </w:r>
      <w:r w:rsidRPr="004646C0">
        <w:rPr>
          <w:rFonts w:ascii="Arial" w:hAnsi="Arial" w:cs="Arial"/>
          <w:sz w:val="22"/>
          <w:szCs w:val="22"/>
        </w:rPr>
        <w:t>wyniku przeprowadzonych negocjacji, jednocześnie informując o zakresie wprowadzonych zmian</w:t>
      </w:r>
      <w:bookmarkEnd w:id="28"/>
      <w:r w:rsidRPr="004646C0">
        <w:rPr>
          <w:rFonts w:ascii="Arial" w:hAnsi="Arial" w:cs="Arial"/>
          <w:sz w:val="22"/>
          <w:szCs w:val="22"/>
        </w:rPr>
        <w:t>. Gdy przeprowadz</w:t>
      </w:r>
      <w:r>
        <w:rPr>
          <w:rFonts w:ascii="Arial" w:hAnsi="Arial" w:cs="Arial"/>
          <w:sz w:val="22"/>
          <w:szCs w:val="22"/>
        </w:rPr>
        <w:t>one</w:t>
      </w:r>
      <w:r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175F4664" w14:textId="77777777" w:rsidR="00D2453A" w:rsidRPr="00561DF3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3D1C29A5" w14:textId="77777777" w:rsidR="00D2453A" w:rsidRPr="00561DF3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7C766512" w14:textId="77777777" w:rsidR="00D2453A" w:rsidRPr="00561DF3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2C7383">
        <w:rPr>
          <w:rFonts w:ascii="Arial" w:hAnsi="Arial" w:cs="Arial"/>
          <w:sz w:val="22"/>
          <w:szCs w:val="22"/>
        </w:rPr>
        <w:t xml:space="preserve">ust. 8 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5106457" w14:textId="77777777" w:rsidR="00D2453A" w:rsidRPr="00561DF3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40E640BC" w14:textId="77777777" w:rsidR="00D2453A" w:rsidRPr="00561DF3" w:rsidRDefault="00D2453A" w:rsidP="00D2453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lastRenderedPageBreak/>
        <w:t>Wykonawca zobowiązany jest do zachowania w poufności wszelkich informacji prawnie chronionych uzyskanych w trakcie negocjacji.</w:t>
      </w:r>
    </w:p>
    <w:p w14:paraId="5C4E520C" w14:textId="77777777" w:rsidR="00D2453A" w:rsidRPr="00A21431" w:rsidRDefault="00D2453A" w:rsidP="00D2453A">
      <w:pPr>
        <w:pStyle w:val="Nagwek1"/>
      </w:pPr>
      <w:bookmarkStart w:id="29" w:name="_Toc176504252"/>
      <w:bookmarkStart w:id="30" w:name="Rozdział_12"/>
      <w:bookmarkEnd w:id="27"/>
      <w:r w:rsidRPr="00A21431">
        <w:t>Rozdział XII – Informacje o przeprowadzeniu aukcji elektronicznej</w:t>
      </w:r>
      <w:bookmarkEnd w:id="29"/>
    </w:p>
    <w:p w14:paraId="43AE89D3" w14:textId="77777777" w:rsidR="00D2453A" w:rsidRPr="00A21431" w:rsidRDefault="00D2453A" w:rsidP="00D2453A">
      <w:pPr>
        <w:pStyle w:val="Akapitzlist"/>
        <w:tabs>
          <w:tab w:val="left" w:pos="0"/>
          <w:tab w:val="left" w:pos="426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4509A3">
        <w:rPr>
          <w:rFonts w:ascii="Arial" w:hAnsi="Arial" w:cs="Arial"/>
          <w:bCs/>
          <w:sz w:val="22"/>
          <w:szCs w:val="22"/>
        </w:rPr>
        <w:t xml:space="preserve">Zamawiający </w:t>
      </w:r>
      <w:r w:rsidRPr="0079081C">
        <w:rPr>
          <w:rFonts w:ascii="Arial" w:hAnsi="Arial" w:cs="Arial"/>
          <w:bCs/>
          <w:sz w:val="22"/>
          <w:szCs w:val="22"/>
        </w:rPr>
        <w:t>nie zamierza</w:t>
      </w:r>
      <w:r w:rsidRPr="001B6C33">
        <w:rPr>
          <w:rFonts w:ascii="Arial" w:hAnsi="Arial" w:cs="Arial"/>
          <w:bCs/>
          <w:sz w:val="22"/>
          <w:szCs w:val="22"/>
        </w:rPr>
        <w:t xml:space="preserve"> dokonać</w:t>
      </w:r>
      <w:r w:rsidRPr="004509A3">
        <w:rPr>
          <w:rFonts w:ascii="Arial" w:hAnsi="Arial" w:cs="Arial"/>
          <w:bCs/>
          <w:sz w:val="22"/>
          <w:szCs w:val="22"/>
        </w:rPr>
        <w:t xml:space="preserve"> wyboru najkorzystniejszej oferty z zastosowaniem aukcji elektronicznej. </w:t>
      </w:r>
    </w:p>
    <w:p w14:paraId="19EA39F9" w14:textId="77777777" w:rsidR="00D2453A" w:rsidRPr="00A21431" w:rsidRDefault="00D2453A" w:rsidP="00D2453A">
      <w:pPr>
        <w:pStyle w:val="Akapitzlist"/>
        <w:autoSpaceDE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49BEC286" w14:textId="77777777" w:rsidR="00D2453A" w:rsidRPr="00A21431" w:rsidRDefault="00D2453A" w:rsidP="00D2453A">
      <w:pPr>
        <w:pStyle w:val="Nagwek1"/>
        <w:rPr>
          <w:lang w:eastAsia="pl-PL"/>
        </w:rPr>
      </w:pPr>
      <w:bookmarkStart w:id="31" w:name="_Toc176504253"/>
      <w:bookmarkStart w:id="32" w:name="Rozdział_13"/>
      <w:bookmarkEnd w:id="30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oferty, w celu zawarcia umowy zakupowej</w:t>
      </w:r>
      <w:bookmarkEnd w:id="31"/>
    </w:p>
    <w:p w14:paraId="363969F1" w14:textId="77777777" w:rsidR="00D2453A" w:rsidRPr="00A21431" w:rsidRDefault="00D2453A" w:rsidP="00D2453A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53A22588" w14:textId="77777777" w:rsidR="00D2453A" w:rsidRDefault="00D2453A" w:rsidP="00D2453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B062655" w14:textId="3FCA3A2F" w:rsidR="001C4EA0" w:rsidRPr="00A21431" w:rsidRDefault="001C4EA0" w:rsidP="00D2453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Umowa zakupowa zostanie zawarta w terminie zgodnym z §39 pkt 11 Regulaminu.</w:t>
      </w:r>
    </w:p>
    <w:p w14:paraId="0E86AA3A" w14:textId="77777777" w:rsidR="00D2453A" w:rsidRPr="001B6C33" w:rsidRDefault="00D2453A" w:rsidP="00D2453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zakupowej, Zamawiający może wybrać ofertę najkorzystniejszą spośród pozostałych ofert bez przeprowadzania ich ponownego badania i oceny, chyba </w:t>
      </w:r>
      <w:r w:rsidRPr="001B6C33">
        <w:rPr>
          <w:rFonts w:ascii="Arial" w:hAnsi="Arial" w:cs="Arial"/>
          <w:sz w:val="22"/>
          <w:szCs w:val="22"/>
          <w:lang w:eastAsia="pl-PL"/>
        </w:rPr>
        <w:t xml:space="preserve">że zachodzą przesłanki unieważnienia Postępowania zakupowego, o których mowa w </w:t>
      </w:r>
      <w:r w:rsidRPr="0079081C">
        <w:rPr>
          <w:rFonts w:ascii="Arial" w:hAnsi="Arial" w:cs="Arial"/>
          <w:sz w:val="22"/>
          <w:szCs w:val="22"/>
          <w:lang w:eastAsia="pl-PL"/>
        </w:rPr>
        <w:t>§32</w:t>
      </w:r>
      <w:r w:rsidRPr="001B6C3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5F3D220C" w14:textId="77777777" w:rsidR="00D2453A" w:rsidRPr="001B6C33" w:rsidRDefault="00D2453A" w:rsidP="00D2453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1B6C3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zakupowej zobowiązani są przedstawić Zamawiającemu umowę, o której mowa w </w:t>
      </w:r>
      <w:r w:rsidRPr="0079081C">
        <w:rPr>
          <w:rFonts w:ascii="Arial" w:hAnsi="Arial" w:cs="Arial"/>
          <w:sz w:val="22"/>
          <w:szCs w:val="22"/>
          <w:lang w:eastAsia="pl-PL"/>
        </w:rPr>
        <w:t>§8 ust. 3</w:t>
      </w:r>
      <w:r w:rsidRPr="001B6C3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4750224A" w14:textId="77777777" w:rsidR="00D2453A" w:rsidRPr="00A21431" w:rsidRDefault="00D2453A" w:rsidP="00D2453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1B6C33">
        <w:rPr>
          <w:rFonts w:ascii="Arial" w:hAnsi="Arial" w:cs="Arial"/>
          <w:sz w:val="22"/>
          <w:szCs w:val="22"/>
          <w:lang w:eastAsia="pl-PL"/>
        </w:rPr>
        <w:t>Przed podpisaniem umowy Wykonawca zobowiązany jest dostarczyć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Zamawiającemu:</w:t>
      </w:r>
    </w:p>
    <w:p w14:paraId="68405B5B" w14:textId="77777777" w:rsidR="00D2453A" w:rsidRPr="00A21431" w:rsidRDefault="00D2453A" w:rsidP="00D2453A">
      <w:pPr>
        <w:numPr>
          <w:ilvl w:val="1"/>
          <w:numId w:val="1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ofert);</w:t>
      </w:r>
    </w:p>
    <w:p w14:paraId="65FC82A6" w14:textId="77777777" w:rsidR="00D2453A" w:rsidRPr="00561DF3" w:rsidRDefault="00D2453A" w:rsidP="00D2453A">
      <w:pPr>
        <w:pStyle w:val="Nagwek1"/>
      </w:pPr>
      <w:bookmarkStart w:id="33" w:name="_Toc176504254"/>
      <w:bookmarkStart w:id="34" w:name="Rozdział_14"/>
      <w:bookmarkEnd w:id="32"/>
      <w:r w:rsidRPr="00561DF3">
        <w:t>Rozdział XIV – Wymagania dotyczące zabezpieczenia należytego wykonania umowy</w:t>
      </w:r>
      <w:bookmarkEnd w:id="33"/>
    </w:p>
    <w:p w14:paraId="232D0382" w14:textId="77777777" w:rsidR="00D2453A" w:rsidRPr="00561DF3" w:rsidRDefault="00D2453A" w:rsidP="00D2453A">
      <w:pPr>
        <w:suppressAutoHyphens w:val="0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79081C">
        <w:rPr>
          <w:rFonts w:ascii="Arial" w:hAnsi="Arial" w:cs="Arial"/>
          <w:sz w:val="22"/>
          <w:szCs w:val="22"/>
          <w:lang w:eastAsia="pl-PL"/>
        </w:rPr>
        <w:t>Zamawiający nie żąda wniesienia zabezpieczenia należytego wykonania umowy.</w:t>
      </w:r>
    </w:p>
    <w:p w14:paraId="10EC469B" w14:textId="77777777" w:rsidR="00D2453A" w:rsidRPr="00561DF3" w:rsidRDefault="00D2453A" w:rsidP="00D2453A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F6621E4" w14:textId="1DAB8A8A" w:rsidR="00D2453A" w:rsidRPr="00D2453A" w:rsidRDefault="00D2453A" w:rsidP="00D2453A">
      <w:pPr>
        <w:pStyle w:val="Nagwek1"/>
      </w:pPr>
      <w:bookmarkStart w:id="35" w:name="_Toc176504255"/>
      <w:bookmarkStart w:id="36" w:name="Rozdział_15"/>
      <w:bookmarkEnd w:id="34"/>
      <w:r w:rsidRPr="00561DF3">
        <w:t>Rozdział XV – Pouczenie o środkach odwoławczych</w:t>
      </w:r>
      <w:bookmarkEnd w:id="35"/>
    </w:p>
    <w:p w14:paraId="4C2EFA8C" w14:textId="0D87E46F" w:rsidR="00D2453A" w:rsidRPr="00561DF3" w:rsidRDefault="00D2453A" w:rsidP="00D2453A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B6C33">
        <w:rPr>
          <w:rFonts w:ascii="Arial" w:hAnsi="Arial" w:cs="Arial"/>
          <w:sz w:val="22"/>
          <w:szCs w:val="22"/>
        </w:rPr>
        <w:t>Zamawiający zamierza skorzystać z uprawnień wynikających z § 39 pkt 1</w:t>
      </w:r>
      <w:r w:rsidR="001C4EA0">
        <w:rPr>
          <w:rFonts w:ascii="Arial" w:hAnsi="Arial" w:cs="Arial"/>
          <w:sz w:val="22"/>
          <w:szCs w:val="22"/>
        </w:rPr>
        <w:t>3</w:t>
      </w:r>
      <w:r w:rsidRPr="001B6C33">
        <w:rPr>
          <w:rFonts w:ascii="Arial" w:hAnsi="Arial" w:cs="Arial"/>
          <w:sz w:val="22"/>
          <w:szCs w:val="22"/>
        </w:rPr>
        <w:t xml:space="preserve"> Regulaminu udzielania zamówień logistycznych przez PKP Polskie Linie Kolejowe S.A., w związku z</w:t>
      </w:r>
      <w:r>
        <w:rPr>
          <w:rFonts w:ascii="Arial" w:hAnsi="Arial" w:cs="Arial"/>
          <w:sz w:val="22"/>
          <w:szCs w:val="22"/>
        </w:rPr>
        <w:t> </w:t>
      </w:r>
      <w:r w:rsidRPr="001B6C33">
        <w:rPr>
          <w:rFonts w:ascii="Arial" w:hAnsi="Arial" w:cs="Arial"/>
          <w:sz w:val="22"/>
          <w:szCs w:val="22"/>
        </w:rPr>
        <w:t xml:space="preserve">powyższym Wykonawcy nie przysługuje prawo do wniesienia skargi do Kierownika Zamawiającego. </w:t>
      </w:r>
    </w:p>
    <w:p w14:paraId="414EBB14" w14:textId="77777777" w:rsidR="00D2453A" w:rsidRPr="00561DF3" w:rsidRDefault="00D2453A" w:rsidP="00D2453A">
      <w:pPr>
        <w:pStyle w:val="Nagwek1"/>
      </w:pPr>
      <w:bookmarkStart w:id="37" w:name="_Toc176504256"/>
      <w:bookmarkStart w:id="38" w:name="Rozdział_16"/>
      <w:bookmarkEnd w:id="36"/>
      <w:r w:rsidRPr="00561DF3">
        <w:t>Rozdział XVI – Zmiany w treści Specyfikacji Warunków Zamówienia</w:t>
      </w:r>
      <w:bookmarkEnd w:id="37"/>
    </w:p>
    <w:p w14:paraId="046BCF87" w14:textId="77777777" w:rsidR="00D2453A" w:rsidRDefault="00D2453A" w:rsidP="001C4EA0">
      <w:pPr>
        <w:tabs>
          <w:tab w:val="left" w:pos="993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Zamawiający może w każdym czasie, przed upływem terminu do składania ofert, zmodyfikować treść niniejszej Specyfikacji Warunków Zamówienia. Dokonaną w ten sposób modyfikację Zamawiający niezwłocznie zamieszcza na Platformie Zakupowej.</w:t>
      </w:r>
    </w:p>
    <w:bookmarkEnd w:id="38"/>
    <w:p w14:paraId="370518AE" w14:textId="77777777" w:rsidR="00D2453A" w:rsidRPr="00561DF3" w:rsidRDefault="00D2453A" w:rsidP="00D2453A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59908C3F" w14:textId="77777777" w:rsidR="00D2453A" w:rsidRPr="00561DF3" w:rsidRDefault="00D2453A" w:rsidP="00D2453A">
      <w:pPr>
        <w:pStyle w:val="Nagwek1"/>
      </w:pPr>
      <w:bookmarkStart w:id="39" w:name="_Toc176504257"/>
      <w:r w:rsidRPr="00561DF3">
        <w:t xml:space="preserve">Rozdział XVII – Zamknięcie i unieważnienie </w:t>
      </w:r>
      <w:r>
        <w:t>P</w:t>
      </w:r>
      <w:r w:rsidRPr="00561DF3">
        <w:t>ostępowania</w:t>
      </w:r>
      <w:bookmarkEnd w:id="39"/>
    </w:p>
    <w:p w14:paraId="19614034" w14:textId="77777777" w:rsidR="00D2453A" w:rsidRPr="00561DF3" w:rsidRDefault="00D2453A" w:rsidP="00D2453A">
      <w:pPr>
        <w:numPr>
          <w:ilvl w:val="0"/>
          <w:numId w:val="9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unieważnia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>ostępowanie zakupowe, jeżeli:</w:t>
      </w:r>
    </w:p>
    <w:p w14:paraId="42E8D346" w14:textId="77777777" w:rsidR="00D2453A" w:rsidRPr="00561DF3" w:rsidRDefault="00D2453A" w:rsidP="00D2453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78FDE9BC" w14:textId="77777777" w:rsidR="00D2453A" w:rsidRPr="00561DF3" w:rsidRDefault="00D2453A" w:rsidP="00D2453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3FFCD22D" w14:textId="77777777" w:rsidR="00D2453A" w:rsidRPr="00561DF3" w:rsidRDefault="00D2453A" w:rsidP="00D2453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 że Zamawiający może zwiększyć tę kwotę do ceny najkorzystniejszej oferty;</w:t>
      </w:r>
    </w:p>
    <w:p w14:paraId="6117CC02" w14:textId="77777777" w:rsidR="00D2453A" w:rsidRPr="00561DF3" w:rsidRDefault="00D2453A" w:rsidP="00D2453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 interesie Zamawiającego;</w:t>
      </w:r>
    </w:p>
    <w:p w14:paraId="68FA4363" w14:textId="77777777" w:rsidR="00D2453A" w:rsidRDefault="00D2453A" w:rsidP="00D2453A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>
        <w:rPr>
          <w:rFonts w:ascii="Arial" w:hAnsi="Arial" w:cs="Arial"/>
          <w:sz w:val="22"/>
          <w:szCs w:val="22"/>
        </w:rPr>
        <w:t>;</w:t>
      </w:r>
    </w:p>
    <w:p w14:paraId="63F824EC" w14:textId="77777777" w:rsidR="00D2453A" w:rsidRDefault="00D2453A" w:rsidP="00D2453A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;</w:t>
      </w:r>
    </w:p>
    <w:p w14:paraId="41AD6A85" w14:textId="77777777" w:rsidR="00D2453A" w:rsidRDefault="00D2453A" w:rsidP="00D2453A">
      <w:pPr>
        <w:numPr>
          <w:ilvl w:val="0"/>
          <w:numId w:val="9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etapie, jak również po wyborze oferty najkorzystniejszej a przed podpisaniem umowy zakupowej.</w:t>
      </w:r>
    </w:p>
    <w:p w14:paraId="34DC42AA" w14:textId="2BA88881" w:rsidR="00D2453A" w:rsidRDefault="00D2453A" w:rsidP="00D2453A">
      <w:pPr>
        <w:numPr>
          <w:ilvl w:val="0"/>
          <w:numId w:val="9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Postępowaniu, podając uzasadnienie prawne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65370E">
        <w:rPr>
          <w:rFonts w:ascii="Arial" w:hAnsi="Arial" w:cs="Arial"/>
          <w:sz w:val="22"/>
          <w:szCs w:val="22"/>
          <w:lang w:eastAsia="pl-PL"/>
        </w:rPr>
        <w:t>faktyczne unieważnienia.</w:t>
      </w:r>
    </w:p>
    <w:p w14:paraId="00F63F24" w14:textId="77777777" w:rsidR="00D2453A" w:rsidRPr="00345C3D" w:rsidRDefault="00D2453A" w:rsidP="00D2453A">
      <w:pPr>
        <w:suppressAutoHyphens w:val="0"/>
        <w:spacing w:line="360" w:lineRule="auto"/>
        <w:ind w:left="0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01E0F138" w14:textId="77777777" w:rsidR="00D2453A" w:rsidRPr="00561DF3" w:rsidRDefault="00D2453A" w:rsidP="00D2453A">
      <w:pPr>
        <w:pStyle w:val="Nagwek1"/>
      </w:pPr>
      <w:bookmarkStart w:id="40" w:name="_Toc176504258"/>
      <w:bookmarkStart w:id="41" w:name="Rozdział_18"/>
      <w:r w:rsidRPr="00561DF3">
        <w:t>Rozdział XVIII – Klauzula informacyjna RODO</w:t>
      </w:r>
      <w:bookmarkEnd w:id="40"/>
    </w:p>
    <w:p w14:paraId="2D929A1B" w14:textId="77777777" w:rsidR="00D2453A" w:rsidRPr="00561DF3" w:rsidRDefault="00D2453A" w:rsidP="00D2453A">
      <w:pPr>
        <w:pStyle w:val="Akapitzlist"/>
        <w:numPr>
          <w:ilvl w:val="3"/>
          <w:numId w:val="23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1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6C2EDBF4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Administratorem Danych Osobowych jest PKP Polskie Linie Kolejowe Spółka Akcyjna, zwana dalej Spółką, z siedzibą pod adresem: 03-734, Warszawa, ul. Targowa 74;</w:t>
      </w:r>
    </w:p>
    <w:p w14:paraId="5CB8FE89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4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009BCBD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509A78E0" w14:textId="77777777" w:rsidR="00D2453A" w:rsidRPr="00561DF3" w:rsidRDefault="00D2453A" w:rsidP="00D2453A">
      <w:pPr>
        <w:numPr>
          <w:ilvl w:val="0"/>
          <w:numId w:val="20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11BF786" w14:textId="77777777" w:rsidR="00D2453A" w:rsidRPr="00561DF3" w:rsidRDefault="00D2453A" w:rsidP="00D2453A">
      <w:pPr>
        <w:numPr>
          <w:ilvl w:val="0"/>
          <w:numId w:val="20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38F3BAD4" w14:textId="77777777" w:rsidR="00D2453A" w:rsidRPr="00561DF3" w:rsidRDefault="00D2453A" w:rsidP="00D2453A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7953271C" w14:textId="77777777" w:rsidR="00D2453A" w:rsidRPr="00561DF3" w:rsidRDefault="00D2453A" w:rsidP="00D2453A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0610640C" w14:textId="77777777" w:rsidR="00D2453A" w:rsidRPr="00561DF3" w:rsidRDefault="00D2453A" w:rsidP="00D2453A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DDAD20A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0EB88D85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5919F085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532D09EA" w14:textId="77777777" w:rsidR="00D2453A" w:rsidRPr="00561DF3" w:rsidRDefault="00D2453A" w:rsidP="00D2453A">
      <w:pPr>
        <w:numPr>
          <w:ilvl w:val="1"/>
          <w:numId w:val="21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1E2298F" w14:textId="77777777" w:rsidR="00D2453A" w:rsidRPr="00561DF3" w:rsidRDefault="00D2453A" w:rsidP="00D2453A">
      <w:pPr>
        <w:numPr>
          <w:ilvl w:val="1"/>
          <w:numId w:val="21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5C60F45E" w14:textId="77777777" w:rsidR="00D2453A" w:rsidRPr="00561DF3" w:rsidRDefault="00D2453A" w:rsidP="00D2453A">
      <w:pPr>
        <w:numPr>
          <w:ilvl w:val="1"/>
          <w:numId w:val="21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0E8B9471" w14:textId="77777777" w:rsidR="00D2453A" w:rsidRPr="00561DF3" w:rsidRDefault="00D2453A" w:rsidP="00D2453A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BCA78D0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41897B29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5246A531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B3C25B5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4D7F99F2" w14:textId="77777777" w:rsidR="00D2453A" w:rsidRPr="00561DF3" w:rsidRDefault="00D2453A" w:rsidP="00D2453A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3341C93C" w14:textId="77777777" w:rsidR="00D2453A" w:rsidRPr="00561DF3" w:rsidRDefault="00D2453A" w:rsidP="00D2453A">
      <w:pPr>
        <w:pStyle w:val="Akapitzlist"/>
        <w:numPr>
          <w:ilvl w:val="3"/>
          <w:numId w:val="23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7DD1C0FC" w14:textId="77777777" w:rsidR="00D2453A" w:rsidRPr="00561DF3" w:rsidRDefault="00D2453A" w:rsidP="00D2453A">
      <w:pPr>
        <w:numPr>
          <w:ilvl w:val="0"/>
          <w:numId w:val="22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72E57A9B" w14:textId="77777777" w:rsidR="00D2453A" w:rsidRPr="00561DF3" w:rsidRDefault="00D2453A" w:rsidP="00D2453A">
      <w:pPr>
        <w:numPr>
          <w:ilvl w:val="0"/>
          <w:numId w:val="22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89D7E46" w14:textId="77777777" w:rsidR="00D2453A" w:rsidRDefault="00D2453A" w:rsidP="00D2453A">
      <w:pPr>
        <w:pStyle w:val="Akapitzlist"/>
        <w:numPr>
          <w:ilvl w:val="3"/>
          <w:numId w:val="23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5E36608" w14:textId="77777777" w:rsidR="00D2453A" w:rsidRPr="00561DF3" w:rsidRDefault="00D2453A" w:rsidP="00D2453A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6C1DF5F" w14:textId="6669CFBF" w:rsidR="00D2453A" w:rsidRPr="00D2453A" w:rsidRDefault="00D2453A" w:rsidP="00D2453A">
      <w:pPr>
        <w:pStyle w:val="Nagwek1"/>
      </w:pPr>
      <w:bookmarkStart w:id="42" w:name="_Toc176504259"/>
      <w:bookmarkStart w:id="43" w:name="Załączniki"/>
      <w:bookmarkEnd w:id="41"/>
      <w:r w:rsidRPr="00561DF3">
        <w:t>ZAŁĄCZNIKI</w:t>
      </w:r>
      <w:bookmarkEnd w:id="42"/>
    </w:p>
    <w:p w14:paraId="66A33586" w14:textId="77777777" w:rsidR="00D2453A" w:rsidRPr="00561DF3" w:rsidRDefault="00D2453A" w:rsidP="00D2453A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– Opis Przedmiotu Zamówienia</w:t>
      </w:r>
    </w:p>
    <w:p w14:paraId="1E4932BE" w14:textId="58EE9C09" w:rsidR="00D2453A" w:rsidRDefault="00D2453A" w:rsidP="00D2453A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b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– Wzór Oświadcz</w:t>
      </w:r>
      <w:r>
        <w:rPr>
          <w:rFonts w:ascii="Arial" w:hAnsi="Arial" w:cs="Arial"/>
          <w:sz w:val="22"/>
          <w:szCs w:val="22"/>
        </w:rPr>
        <w:t>e</w:t>
      </w:r>
      <w:r w:rsidRPr="00561DF3">
        <w:rPr>
          <w:rFonts w:ascii="Arial" w:hAnsi="Arial" w:cs="Arial"/>
          <w:sz w:val="22"/>
          <w:szCs w:val="22"/>
        </w:rPr>
        <w:t>nia o akceptacji SWZ i zapisów umowy</w:t>
      </w:r>
      <w:r w:rsidRPr="00276796">
        <w:rPr>
          <w:rFonts w:ascii="Arial" w:hAnsi="Arial" w:cs="Arial"/>
          <w:b/>
          <w:sz w:val="22"/>
          <w:szCs w:val="22"/>
        </w:rPr>
        <w:t xml:space="preserve"> </w:t>
      </w:r>
    </w:p>
    <w:p w14:paraId="792C6D6D" w14:textId="77777777" w:rsidR="00D2453A" w:rsidRPr="00276796" w:rsidRDefault="00D2453A" w:rsidP="00D2453A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276796">
        <w:rPr>
          <w:rFonts w:ascii="Arial" w:hAnsi="Arial" w:cs="Arial"/>
          <w:sz w:val="22"/>
          <w:szCs w:val="22"/>
        </w:rPr>
        <w:t xml:space="preserve">– </w:t>
      </w:r>
      <w:r w:rsidRPr="0079081C">
        <w:rPr>
          <w:rFonts w:ascii="Arial" w:hAnsi="Arial" w:cs="Arial"/>
          <w:sz w:val="22"/>
          <w:szCs w:val="22"/>
        </w:rPr>
        <w:t>Wzór Oświadczenia o spełnianiu warunków udziału w Postępowaniu zakupowym i braku podstaw do odrzucenia oferty</w:t>
      </w:r>
    </w:p>
    <w:p w14:paraId="386ED699" w14:textId="77777777" w:rsidR="00D2453A" w:rsidRPr="00276796" w:rsidRDefault="00D2453A" w:rsidP="00D2453A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276796">
        <w:rPr>
          <w:rFonts w:ascii="Arial" w:hAnsi="Arial" w:cs="Arial"/>
          <w:b/>
          <w:sz w:val="22"/>
          <w:szCs w:val="22"/>
        </w:rPr>
        <w:t xml:space="preserve">Załącznik nr 4 </w:t>
      </w:r>
      <w:r w:rsidRPr="00276796">
        <w:rPr>
          <w:rFonts w:ascii="Arial" w:hAnsi="Arial" w:cs="Arial"/>
          <w:sz w:val="22"/>
          <w:szCs w:val="22"/>
        </w:rPr>
        <w:t>– Wzór umowy</w:t>
      </w:r>
    </w:p>
    <w:bookmarkEnd w:id="43"/>
    <w:p w14:paraId="0F2B89EC" w14:textId="6F4A6F0E" w:rsidR="00D2453A" w:rsidRDefault="00D2453A" w:rsidP="00D2453A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276796">
        <w:rPr>
          <w:rFonts w:ascii="Arial" w:hAnsi="Arial" w:cs="Arial"/>
          <w:b/>
          <w:sz w:val="22"/>
          <w:szCs w:val="22"/>
        </w:rPr>
        <w:lastRenderedPageBreak/>
        <w:t>Załącznik nr 5</w:t>
      </w:r>
      <w:r w:rsidRPr="00276796">
        <w:rPr>
          <w:rFonts w:ascii="Arial" w:hAnsi="Arial" w:cs="Arial"/>
          <w:sz w:val="22"/>
          <w:szCs w:val="22"/>
        </w:rPr>
        <w:t xml:space="preserve"> – Wzór Oświadczenia o niepodleganiu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>
        <w:rPr>
          <w:rFonts w:ascii="Arial" w:hAnsi="Arial" w:cs="Arial"/>
          <w:sz w:val="22"/>
          <w:szCs w:val="22"/>
        </w:rPr>
        <w:t>iu z postępowania na 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w</w:t>
      </w:r>
      <w:r>
        <w:rPr>
          <w:rFonts w:ascii="Arial" w:hAnsi="Arial" w:cs="Arial"/>
          <w:sz w:val="22"/>
          <w:szCs w:val="22"/>
        </w:rPr>
        <w:t> </w:t>
      </w:r>
      <w:r w:rsidRPr="007568AC">
        <w:rPr>
          <w:rFonts w:ascii="Arial" w:hAnsi="Arial" w:cs="Arial"/>
          <w:sz w:val="22"/>
          <w:szCs w:val="22"/>
        </w:rPr>
        <w:t xml:space="preserve">zakresie przeciwdziałania wspieraniu agresji na Ukrainę oraz służących ochronie bezpieczeństwa narodowego (Dz. U. </w:t>
      </w:r>
      <w:r>
        <w:rPr>
          <w:rFonts w:ascii="Arial" w:hAnsi="Arial" w:cs="Arial"/>
          <w:sz w:val="22"/>
          <w:szCs w:val="22"/>
        </w:rPr>
        <w:t xml:space="preserve">z 2024 r., </w:t>
      </w:r>
      <w:r w:rsidRPr="007568AC">
        <w:rPr>
          <w:rFonts w:ascii="Arial" w:hAnsi="Arial" w:cs="Arial"/>
          <w:sz w:val="22"/>
          <w:szCs w:val="22"/>
        </w:rPr>
        <w:t xml:space="preserve">poz. </w:t>
      </w:r>
      <w:r>
        <w:rPr>
          <w:rFonts w:ascii="Arial" w:hAnsi="Arial" w:cs="Arial"/>
          <w:sz w:val="22"/>
          <w:szCs w:val="22"/>
        </w:rPr>
        <w:t xml:space="preserve">507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7568AC">
        <w:rPr>
          <w:rFonts w:ascii="Arial" w:hAnsi="Arial" w:cs="Arial"/>
          <w:sz w:val="22"/>
          <w:szCs w:val="22"/>
        </w:rPr>
        <w:t>)</w:t>
      </w:r>
    </w:p>
    <w:p w14:paraId="1456CA26" w14:textId="77777777" w:rsidR="00D2453A" w:rsidRDefault="00D2453A" w:rsidP="00D2453A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6095DC1C" w14:textId="77777777" w:rsidR="00D2453A" w:rsidRDefault="00D2453A" w:rsidP="00D2453A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34140C99" w14:textId="77777777" w:rsidR="00573EF2" w:rsidRDefault="00573EF2" w:rsidP="00B86B49">
      <w:pPr>
        <w:ind w:left="0"/>
      </w:pPr>
    </w:p>
    <w:sectPr w:rsidR="00573EF2" w:rsidSect="00D2453A">
      <w:headerReference w:type="default" r:id="rId15"/>
      <w:footerReference w:type="even" r:id="rId16"/>
      <w:footerReference w:type="default" r:id="rId17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0EE0" w14:textId="77777777" w:rsidR="00174528" w:rsidRDefault="00174528" w:rsidP="00D2453A">
      <w:r>
        <w:separator/>
      </w:r>
    </w:p>
  </w:endnote>
  <w:endnote w:type="continuationSeparator" w:id="0">
    <w:p w14:paraId="049A565B" w14:textId="77777777" w:rsidR="00174528" w:rsidRDefault="00174528" w:rsidP="00D2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39CF" w14:textId="77777777" w:rsidR="00C53460" w:rsidRDefault="00C534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A8AD10" w14:textId="77777777" w:rsidR="00C53460" w:rsidRDefault="00C53460">
    <w:pPr>
      <w:pStyle w:val="Stopka"/>
      <w:ind w:right="360"/>
    </w:pPr>
  </w:p>
  <w:p w14:paraId="2B042A1D" w14:textId="77777777" w:rsidR="00C53460" w:rsidRDefault="00C534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E9385" w14:textId="77777777" w:rsidR="00C53460" w:rsidRDefault="00C53460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4.6</w:t>
    </w:r>
  </w:p>
  <w:p w14:paraId="069E2E1C" w14:textId="77777777" w:rsidR="00C53460" w:rsidRPr="00A76832" w:rsidRDefault="00C53460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7D5BA503" w14:textId="77777777" w:rsidR="00C53460" w:rsidRDefault="00C53460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1BC0E" w14:textId="77777777" w:rsidR="00174528" w:rsidRDefault="00174528" w:rsidP="00D2453A">
      <w:r>
        <w:separator/>
      </w:r>
    </w:p>
  </w:footnote>
  <w:footnote w:type="continuationSeparator" w:id="0">
    <w:p w14:paraId="4031A6F3" w14:textId="77777777" w:rsidR="00174528" w:rsidRDefault="00174528" w:rsidP="00D2453A">
      <w:r>
        <w:continuationSeparator/>
      </w:r>
    </w:p>
  </w:footnote>
  <w:footnote w:id="1">
    <w:p w14:paraId="0EA164B2" w14:textId="77777777" w:rsidR="00D2453A" w:rsidRPr="001F12FB" w:rsidRDefault="00D2453A" w:rsidP="00D2453A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B929" w14:textId="77777777" w:rsidR="00C53460" w:rsidRPr="001E6939" w:rsidRDefault="00C53460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Pr="00D903E1">
      <w:rPr>
        <w:rFonts w:ascii="Arial" w:hAnsi="Arial" w:cs="Arial"/>
        <w:sz w:val="16"/>
        <w:szCs w:val="16"/>
      </w:rPr>
      <w:t>Dostawa rękawic roboczych na potrzeby Zakładu Linii Kolejowych w Łodzi</w:t>
    </w:r>
    <w:r>
      <w:rPr>
        <w:sz w:val="22"/>
      </w:rPr>
      <w:t xml:space="preserve"> </w:t>
    </w:r>
  </w:p>
  <w:p w14:paraId="10EC3217" w14:textId="77777777" w:rsidR="00C53460" w:rsidRDefault="00C53460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BE7049F" wp14:editId="08A8FF10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4A47D0" w14:textId="77777777" w:rsidR="00C53460" w:rsidRDefault="00C53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1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5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6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5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92A5F"/>
    <w:multiLevelType w:val="hybridMultilevel"/>
    <w:tmpl w:val="642ECE3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23883"/>
    <w:multiLevelType w:val="hybridMultilevel"/>
    <w:tmpl w:val="06CC2B4E"/>
    <w:lvl w:ilvl="0" w:tplc="CCE62F7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F02AD"/>
    <w:multiLevelType w:val="hybridMultilevel"/>
    <w:tmpl w:val="E8E42E58"/>
    <w:lvl w:ilvl="0" w:tplc="6BBED8F4">
      <w:start w:val="1"/>
      <w:numFmt w:val="bullet"/>
      <w:lvlText w:val="−"/>
      <w:lvlJc w:val="left"/>
      <w:pPr>
        <w:ind w:left="17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3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E640B4"/>
    <w:multiLevelType w:val="hybridMultilevel"/>
    <w:tmpl w:val="B766655C"/>
    <w:lvl w:ilvl="0" w:tplc="6BBED8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29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1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32" w15:restartNumberingAfterBreak="0">
    <w:nsid w:val="5DF5400A"/>
    <w:multiLevelType w:val="hybridMultilevel"/>
    <w:tmpl w:val="712C42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4580706">
    <w:abstractNumId w:val="0"/>
  </w:num>
  <w:num w:numId="2" w16cid:durableId="891968049">
    <w:abstractNumId w:val="1"/>
  </w:num>
  <w:num w:numId="3" w16cid:durableId="81804437">
    <w:abstractNumId w:val="2"/>
  </w:num>
  <w:num w:numId="4" w16cid:durableId="86848595">
    <w:abstractNumId w:val="3"/>
  </w:num>
  <w:num w:numId="5" w16cid:durableId="1787113942">
    <w:abstractNumId w:val="4"/>
  </w:num>
  <w:num w:numId="6" w16cid:durableId="1412432383">
    <w:abstractNumId w:val="5"/>
  </w:num>
  <w:num w:numId="7" w16cid:durableId="826558872">
    <w:abstractNumId w:val="6"/>
  </w:num>
  <w:num w:numId="8" w16cid:durableId="734547471">
    <w:abstractNumId w:val="17"/>
  </w:num>
  <w:num w:numId="9" w16cid:durableId="1689865131">
    <w:abstractNumId w:val="33"/>
  </w:num>
  <w:num w:numId="10" w16cid:durableId="2074545323">
    <w:abstractNumId w:val="25"/>
  </w:num>
  <w:num w:numId="11" w16cid:durableId="1329863627">
    <w:abstractNumId w:val="34"/>
  </w:num>
  <w:num w:numId="12" w16cid:durableId="1547372753">
    <w:abstractNumId w:val="30"/>
  </w:num>
  <w:num w:numId="13" w16cid:durableId="1744796499">
    <w:abstractNumId w:val="24"/>
  </w:num>
  <w:num w:numId="14" w16cid:durableId="91517130">
    <w:abstractNumId w:val="31"/>
  </w:num>
  <w:num w:numId="15" w16cid:durableId="943079352">
    <w:abstractNumId w:val="21"/>
  </w:num>
  <w:num w:numId="16" w16cid:durableId="1112744654">
    <w:abstractNumId w:val="15"/>
  </w:num>
  <w:num w:numId="17" w16cid:durableId="1631934001">
    <w:abstractNumId w:val="9"/>
  </w:num>
  <w:num w:numId="18" w16cid:durableId="1919748819">
    <w:abstractNumId w:val="13"/>
  </w:num>
  <w:num w:numId="19" w16cid:durableId="12629568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5176031">
    <w:abstractNumId w:val="12"/>
  </w:num>
  <w:num w:numId="21" w16cid:durableId="17076338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8363216">
    <w:abstractNumId w:val="11"/>
  </w:num>
  <w:num w:numId="23" w16cid:durableId="1458373037">
    <w:abstractNumId w:val="10"/>
  </w:num>
  <w:num w:numId="24" w16cid:durableId="1113668998">
    <w:abstractNumId w:val="28"/>
  </w:num>
  <w:num w:numId="25" w16cid:durableId="322202393">
    <w:abstractNumId w:val="38"/>
  </w:num>
  <w:num w:numId="26" w16cid:durableId="389308654">
    <w:abstractNumId w:val="14"/>
  </w:num>
  <w:num w:numId="27" w16cid:durableId="1863014103">
    <w:abstractNumId w:val="23"/>
  </w:num>
  <w:num w:numId="28" w16cid:durableId="1539583450">
    <w:abstractNumId w:val="27"/>
  </w:num>
  <w:num w:numId="29" w16cid:durableId="1897006679">
    <w:abstractNumId w:val="36"/>
  </w:num>
  <w:num w:numId="30" w16cid:durableId="1635795684">
    <w:abstractNumId w:val="29"/>
  </w:num>
  <w:num w:numId="31" w16cid:durableId="946156067">
    <w:abstractNumId w:val="19"/>
  </w:num>
  <w:num w:numId="32" w16cid:durableId="284966517">
    <w:abstractNumId w:val="32"/>
  </w:num>
  <w:num w:numId="33" w16cid:durableId="1108432336">
    <w:abstractNumId w:val="18"/>
  </w:num>
  <w:num w:numId="34" w16cid:durableId="1131242882">
    <w:abstractNumId w:val="20"/>
  </w:num>
  <w:num w:numId="35" w16cid:durableId="594826363">
    <w:abstractNumId w:val="26"/>
  </w:num>
  <w:num w:numId="36" w16cid:durableId="805396915">
    <w:abstractNumId w:val="8"/>
  </w:num>
  <w:num w:numId="37" w16cid:durableId="1366104929">
    <w:abstractNumId w:val="16"/>
  </w:num>
  <w:num w:numId="38" w16cid:durableId="1429615950">
    <w:abstractNumId w:val="22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molec Karolina">
    <w15:presenceInfo w15:providerId="AD" w15:userId="S::PLK065587@office.plk-sa.pl::a356e281-dbae-4f4f-8578-09578af88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53A"/>
    <w:rsid w:val="00174528"/>
    <w:rsid w:val="001C0BFE"/>
    <w:rsid w:val="001C4EA0"/>
    <w:rsid w:val="0034712C"/>
    <w:rsid w:val="003F59F8"/>
    <w:rsid w:val="00573EF2"/>
    <w:rsid w:val="007E5A4B"/>
    <w:rsid w:val="00936CB6"/>
    <w:rsid w:val="00A201D5"/>
    <w:rsid w:val="00A2576C"/>
    <w:rsid w:val="00A65FB1"/>
    <w:rsid w:val="00A87ABD"/>
    <w:rsid w:val="00B86B49"/>
    <w:rsid w:val="00C07F06"/>
    <w:rsid w:val="00C53460"/>
    <w:rsid w:val="00C7627A"/>
    <w:rsid w:val="00CC7A06"/>
    <w:rsid w:val="00D2453A"/>
    <w:rsid w:val="00D37817"/>
    <w:rsid w:val="00DF1DA5"/>
    <w:rsid w:val="00F00087"/>
    <w:rsid w:val="00F2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FF59"/>
  <w15:chartTrackingRefBased/>
  <w15:docId w15:val="{CFA3FBEC-42F7-4A31-BCC9-01EFBE91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53A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D2453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D2453A"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D2453A"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D2453A"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D2453A"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D2453A"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D2453A"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link w:val="Nagwek8Znak"/>
    <w:qFormat/>
    <w:rsid w:val="00D2453A"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link w:val="Nagwek9Znak"/>
    <w:qFormat/>
    <w:rsid w:val="00D2453A"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453A"/>
    <w:rPr>
      <w:rFonts w:ascii="Arial" w:eastAsia="Batang" w:hAnsi="Arial" w:cs="Arial"/>
      <w:b/>
      <w:bCs/>
      <w:kern w:val="0"/>
      <w:sz w:val="24"/>
      <w:szCs w:val="24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D2453A"/>
    <w:rPr>
      <w:rFonts w:ascii="Times New Roman" w:eastAsia="Batang" w:hAnsi="Times New Roman" w:cs="Times New Roman"/>
      <w:b/>
      <w:i/>
      <w:color w:val="000000"/>
      <w:kern w:val="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D2453A"/>
    <w:rPr>
      <w:rFonts w:ascii="Arial" w:eastAsia="Batang" w:hAnsi="Arial" w:cs="Times New Roman"/>
      <w:b/>
      <w:bCs/>
      <w:kern w:val="0"/>
      <w:sz w:val="24"/>
      <w:szCs w:val="24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D2453A"/>
    <w:rPr>
      <w:rFonts w:ascii="Arial" w:eastAsia="Batang" w:hAnsi="Arial" w:cs="Times New Roman"/>
      <w:b/>
      <w:bCs/>
      <w:kern w:val="0"/>
      <w:sz w:val="28"/>
      <w:szCs w:val="24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D2453A"/>
    <w:rPr>
      <w:rFonts w:ascii="Arial" w:eastAsia="Batang" w:hAnsi="Arial" w:cs="Times New Roman"/>
      <w:b/>
      <w:bCs/>
      <w:kern w:val="0"/>
      <w:sz w:val="28"/>
      <w:szCs w:val="24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D2453A"/>
    <w:rPr>
      <w:rFonts w:ascii="Arial" w:eastAsia="Batang" w:hAnsi="Arial" w:cs="Times New Roman"/>
      <w:b/>
      <w:bCs/>
      <w:kern w:val="0"/>
      <w:sz w:val="24"/>
      <w:szCs w:val="24"/>
      <w:lang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D2453A"/>
    <w:rPr>
      <w:rFonts w:ascii="Times New Roman" w:eastAsia="Batang" w:hAnsi="Times New Roman" w:cs="Times New Roman"/>
      <w:color w:val="FF00FF"/>
      <w:kern w:val="0"/>
      <w:sz w:val="24"/>
      <w:szCs w:val="20"/>
      <w:lang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D2453A"/>
    <w:rPr>
      <w:rFonts w:ascii="Times New Roman" w:eastAsia="Batang" w:hAnsi="Times New Roman" w:cs="Times New Roman"/>
      <w:b/>
      <w:bCs/>
      <w:iCs/>
      <w:kern w:val="0"/>
      <w:sz w:val="24"/>
      <w:szCs w:val="24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D2453A"/>
    <w:rPr>
      <w:rFonts w:ascii="Times New Roman" w:eastAsia="Batang" w:hAnsi="Times New Roman" w:cs="Times New Roman"/>
      <w:b/>
      <w:i/>
      <w:iCs/>
      <w:kern w:val="0"/>
      <w:sz w:val="24"/>
      <w:szCs w:val="24"/>
      <w:lang w:eastAsia="ar-SA"/>
      <w14:ligatures w14:val="none"/>
    </w:rPr>
  </w:style>
  <w:style w:type="character" w:customStyle="1" w:styleId="WW8Num6z0">
    <w:name w:val="WW8Num6z0"/>
    <w:rsid w:val="00D2453A"/>
    <w:rPr>
      <w:b w:val="0"/>
      <w:i w:val="0"/>
    </w:rPr>
  </w:style>
  <w:style w:type="character" w:customStyle="1" w:styleId="WW8Num17z0">
    <w:name w:val="WW8Num17z0"/>
    <w:rsid w:val="00D2453A"/>
    <w:rPr>
      <w:b w:val="0"/>
      <w:i w:val="0"/>
    </w:rPr>
  </w:style>
  <w:style w:type="character" w:customStyle="1" w:styleId="WW8Num20z0">
    <w:name w:val="WW8Num20z0"/>
    <w:rsid w:val="00D2453A"/>
    <w:rPr>
      <w:b w:val="0"/>
      <w:i w:val="0"/>
    </w:rPr>
  </w:style>
  <w:style w:type="character" w:customStyle="1" w:styleId="WW8Num23z0">
    <w:name w:val="WW8Num23z0"/>
    <w:rsid w:val="00D2453A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  <w:rsid w:val="00D2453A"/>
  </w:style>
  <w:style w:type="character" w:customStyle="1" w:styleId="WW-WW8Num6z0">
    <w:name w:val="WW-WW8Num6z0"/>
    <w:rsid w:val="00D2453A"/>
    <w:rPr>
      <w:b w:val="0"/>
      <w:i w:val="0"/>
    </w:rPr>
  </w:style>
  <w:style w:type="character" w:customStyle="1" w:styleId="WW8Num19z0">
    <w:name w:val="WW8Num19z0"/>
    <w:rsid w:val="00D2453A"/>
    <w:rPr>
      <w:b w:val="0"/>
      <w:i w:val="0"/>
    </w:rPr>
  </w:style>
  <w:style w:type="character" w:customStyle="1" w:styleId="WW8Num22z0">
    <w:name w:val="WW8Num22z0"/>
    <w:rsid w:val="00D2453A"/>
    <w:rPr>
      <w:b w:val="0"/>
      <w:i w:val="0"/>
    </w:rPr>
  </w:style>
  <w:style w:type="character" w:customStyle="1" w:styleId="WW8Num27z0">
    <w:name w:val="WW8Num27z0"/>
    <w:rsid w:val="00D2453A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  <w:rsid w:val="00D2453A"/>
  </w:style>
  <w:style w:type="character" w:customStyle="1" w:styleId="WW8Num3z0">
    <w:name w:val="WW8Num3z0"/>
    <w:rsid w:val="00D2453A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sid w:val="00D2453A"/>
    <w:rPr>
      <w:rFonts w:ascii="Courier New" w:hAnsi="Courier New" w:cs="Courier New"/>
    </w:rPr>
  </w:style>
  <w:style w:type="character" w:customStyle="1" w:styleId="WW8Num6z2">
    <w:name w:val="WW8Num6z2"/>
    <w:rsid w:val="00D2453A"/>
    <w:rPr>
      <w:rFonts w:ascii="Wingdings" w:hAnsi="Wingdings"/>
    </w:rPr>
  </w:style>
  <w:style w:type="character" w:customStyle="1" w:styleId="WW8Num6z6">
    <w:name w:val="WW8Num6z6"/>
    <w:rsid w:val="00D2453A"/>
    <w:rPr>
      <w:rFonts w:ascii="Symbol" w:hAnsi="Symbol"/>
    </w:rPr>
  </w:style>
  <w:style w:type="character" w:customStyle="1" w:styleId="WW8Num9z0">
    <w:name w:val="WW8Num9z0"/>
    <w:rsid w:val="00D2453A"/>
    <w:rPr>
      <w:rFonts w:ascii="Symbol" w:hAnsi="Symbol"/>
    </w:rPr>
  </w:style>
  <w:style w:type="character" w:customStyle="1" w:styleId="WW8Num9z1">
    <w:name w:val="WW8Num9z1"/>
    <w:rsid w:val="00D2453A"/>
    <w:rPr>
      <w:rFonts w:ascii="Courier New" w:hAnsi="Courier New" w:cs="Courier New"/>
    </w:rPr>
  </w:style>
  <w:style w:type="character" w:customStyle="1" w:styleId="WW8Num9z2">
    <w:name w:val="WW8Num9z2"/>
    <w:rsid w:val="00D2453A"/>
    <w:rPr>
      <w:rFonts w:ascii="Wingdings" w:hAnsi="Wingdings"/>
    </w:rPr>
  </w:style>
  <w:style w:type="character" w:customStyle="1" w:styleId="WW8Num12z0">
    <w:name w:val="WW8Num12z0"/>
    <w:rsid w:val="00D2453A"/>
    <w:rPr>
      <w:rFonts w:ascii="Times New Roman" w:hAnsi="Times New Roman"/>
    </w:rPr>
  </w:style>
  <w:style w:type="character" w:customStyle="1" w:styleId="WW8Num12z1">
    <w:name w:val="WW8Num12z1"/>
    <w:rsid w:val="00D2453A"/>
    <w:rPr>
      <w:rFonts w:ascii="Courier New" w:hAnsi="Courier New" w:cs="Courier New"/>
    </w:rPr>
  </w:style>
  <w:style w:type="character" w:customStyle="1" w:styleId="WW8Num12z2">
    <w:name w:val="WW8Num12z2"/>
    <w:rsid w:val="00D2453A"/>
    <w:rPr>
      <w:rFonts w:ascii="Wingdings" w:hAnsi="Wingdings"/>
    </w:rPr>
  </w:style>
  <w:style w:type="character" w:customStyle="1" w:styleId="WW8Num12z3">
    <w:name w:val="WW8Num12z3"/>
    <w:rsid w:val="00D2453A"/>
    <w:rPr>
      <w:rFonts w:ascii="Symbol" w:hAnsi="Symbol"/>
    </w:rPr>
  </w:style>
  <w:style w:type="character" w:customStyle="1" w:styleId="WW8Num14z1">
    <w:name w:val="WW8Num14z1"/>
    <w:rsid w:val="00D2453A"/>
    <w:rPr>
      <w:rFonts w:ascii="Courier New" w:hAnsi="Courier New" w:cs="Courier New"/>
    </w:rPr>
  </w:style>
  <w:style w:type="character" w:customStyle="1" w:styleId="WW8Num14z2">
    <w:name w:val="WW8Num14z2"/>
    <w:rsid w:val="00D2453A"/>
    <w:rPr>
      <w:rFonts w:ascii="Wingdings" w:hAnsi="Wingdings"/>
    </w:rPr>
  </w:style>
  <w:style w:type="character" w:customStyle="1" w:styleId="WW8Num14z3">
    <w:name w:val="WW8Num14z3"/>
    <w:rsid w:val="00D2453A"/>
    <w:rPr>
      <w:rFonts w:ascii="Symbol" w:hAnsi="Symbol"/>
    </w:rPr>
  </w:style>
  <w:style w:type="character" w:customStyle="1" w:styleId="WW8Num16z0">
    <w:name w:val="WW8Num16z0"/>
    <w:rsid w:val="00D2453A"/>
    <w:rPr>
      <w:rFonts w:ascii="Symbol" w:hAnsi="Symbol"/>
    </w:rPr>
  </w:style>
  <w:style w:type="character" w:customStyle="1" w:styleId="WW8Num16z1">
    <w:name w:val="WW8Num16z1"/>
    <w:rsid w:val="00D2453A"/>
    <w:rPr>
      <w:rFonts w:ascii="Courier New" w:hAnsi="Courier New" w:cs="Courier New"/>
    </w:rPr>
  </w:style>
  <w:style w:type="character" w:customStyle="1" w:styleId="WW8Num16z2">
    <w:name w:val="WW8Num16z2"/>
    <w:rsid w:val="00D2453A"/>
    <w:rPr>
      <w:rFonts w:ascii="Wingdings" w:hAnsi="Wingdings"/>
    </w:rPr>
  </w:style>
  <w:style w:type="character" w:customStyle="1" w:styleId="WW8Num20z2">
    <w:name w:val="WW8Num20z2"/>
    <w:rsid w:val="00D2453A"/>
    <w:rPr>
      <w:b w:val="0"/>
      <w:i w:val="0"/>
      <w:sz w:val="20"/>
    </w:rPr>
  </w:style>
  <w:style w:type="character" w:customStyle="1" w:styleId="WW8Num23z4">
    <w:name w:val="WW8Num23z4"/>
    <w:rsid w:val="00D2453A"/>
    <w:rPr>
      <w:b w:val="0"/>
      <w:i w:val="0"/>
      <w:sz w:val="20"/>
    </w:rPr>
  </w:style>
  <w:style w:type="character" w:customStyle="1" w:styleId="WW8Num37z0">
    <w:name w:val="WW8Num37z0"/>
    <w:rsid w:val="00D2453A"/>
    <w:rPr>
      <w:rFonts w:ascii="Symbol" w:hAnsi="Symbol"/>
    </w:rPr>
  </w:style>
  <w:style w:type="character" w:customStyle="1" w:styleId="WW8Num37z1">
    <w:name w:val="WW8Num37z1"/>
    <w:rsid w:val="00D2453A"/>
    <w:rPr>
      <w:rFonts w:ascii="Courier New" w:hAnsi="Courier New" w:cs="Courier New"/>
    </w:rPr>
  </w:style>
  <w:style w:type="character" w:customStyle="1" w:styleId="WW8Num37z2">
    <w:name w:val="WW8Num37z2"/>
    <w:rsid w:val="00D2453A"/>
    <w:rPr>
      <w:rFonts w:ascii="Wingdings" w:hAnsi="Wingdings"/>
    </w:rPr>
  </w:style>
  <w:style w:type="character" w:customStyle="1" w:styleId="WW8Num43z0">
    <w:name w:val="WW8Num43z0"/>
    <w:rsid w:val="00D2453A"/>
    <w:rPr>
      <w:rFonts w:ascii="Symbol" w:hAnsi="Symbol"/>
    </w:rPr>
  </w:style>
  <w:style w:type="character" w:customStyle="1" w:styleId="WW8Num45z0">
    <w:name w:val="WW8Num45z0"/>
    <w:rsid w:val="00D2453A"/>
    <w:rPr>
      <w:rFonts w:ascii="Symbol" w:hAnsi="Symbol"/>
    </w:rPr>
  </w:style>
  <w:style w:type="character" w:customStyle="1" w:styleId="WW8Num45z1">
    <w:name w:val="WW8Num45z1"/>
    <w:rsid w:val="00D2453A"/>
    <w:rPr>
      <w:rFonts w:ascii="Courier New" w:hAnsi="Courier New" w:cs="Courier New"/>
    </w:rPr>
  </w:style>
  <w:style w:type="character" w:customStyle="1" w:styleId="WW8Num45z2">
    <w:name w:val="WW8Num45z2"/>
    <w:rsid w:val="00D2453A"/>
    <w:rPr>
      <w:rFonts w:ascii="Wingdings" w:hAnsi="Wingdings"/>
    </w:rPr>
  </w:style>
  <w:style w:type="character" w:customStyle="1" w:styleId="WW8Num50z0">
    <w:name w:val="WW8Num50z0"/>
    <w:rsid w:val="00D2453A"/>
    <w:rPr>
      <w:b w:val="0"/>
      <w:i w:val="0"/>
    </w:rPr>
  </w:style>
  <w:style w:type="character" w:customStyle="1" w:styleId="WW8Num55z0">
    <w:name w:val="WW8Num55z0"/>
    <w:rsid w:val="00D2453A"/>
    <w:rPr>
      <w:rFonts w:ascii="Times New Roman" w:hAnsi="Times New Roman" w:cs="Times New Roman"/>
    </w:rPr>
  </w:style>
  <w:style w:type="character" w:customStyle="1" w:styleId="WW8Num55z1">
    <w:name w:val="WW8Num55z1"/>
    <w:rsid w:val="00D2453A"/>
    <w:rPr>
      <w:rFonts w:ascii="Courier New" w:hAnsi="Courier New" w:cs="Courier New"/>
    </w:rPr>
  </w:style>
  <w:style w:type="character" w:customStyle="1" w:styleId="WW8Num55z2">
    <w:name w:val="WW8Num55z2"/>
    <w:rsid w:val="00D2453A"/>
    <w:rPr>
      <w:rFonts w:ascii="Wingdings" w:hAnsi="Wingdings"/>
    </w:rPr>
  </w:style>
  <w:style w:type="character" w:customStyle="1" w:styleId="WW8Num55z3">
    <w:name w:val="WW8Num55z3"/>
    <w:rsid w:val="00D2453A"/>
    <w:rPr>
      <w:rFonts w:ascii="Symbol" w:hAnsi="Symbol"/>
    </w:rPr>
  </w:style>
  <w:style w:type="character" w:customStyle="1" w:styleId="WW8Num56z1">
    <w:name w:val="WW8Num56z1"/>
    <w:rsid w:val="00D2453A"/>
    <w:rPr>
      <w:rFonts w:ascii="Courier New" w:hAnsi="Courier New" w:cs="Courier New"/>
    </w:rPr>
  </w:style>
  <w:style w:type="character" w:customStyle="1" w:styleId="WW8Num56z2">
    <w:name w:val="WW8Num56z2"/>
    <w:rsid w:val="00D2453A"/>
    <w:rPr>
      <w:rFonts w:ascii="Wingdings" w:hAnsi="Wingdings"/>
    </w:rPr>
  </w:style>
  <w:style w:type="character" w:customStyle="1" w:styleId="WW8Num56z3">
    <w:name w:val="WW8Num56z3"/>
    <w:rsid w:val="00D2453A"/>
    <w:rPr>
      <w:rFonts w:ascii="Symbol" w:hAnsi="Symbol"/>
    </w:rPr>
  </w:style>
  <w:style w:type="character" w:customStyle="1" w:styleId="WW8Num57z1">
    <w:name w:val="WW8Num57z1"/>
    <w:rsid w:val="00D2453A"/>
    <w:rPr>
      <w:rFonts w:ascii="Courier New" w:hAnsi="Courier New" w:cs="Courier New"/>
    </w:rPr>
  </w:style>
  <w:style w:type="character" w:customStyle="1" w:styleId="WW8Num57z2">
    <w:name w:val="WW8Num57z2"/>
    <w:rsid w:val="00D2453A"/>
    <w:rPr>
      <w:rFonts w:ascii="Wingdings" w:hAnsi="Wingdings"/>
    </w:rPr>
  </w:style>
  <w:style w:type="character" w:customStyle="1" w:styleId="WW8Num57z3">
    <w:name w:val="WW8Num57z3"/>
    <w:rsid w:val="00D2453A"/>
    <w:rPr>
      <w:rFonts w:ascii="Symbol" w:hAnsi="Symbol"/>
    </w:rPr>
  </w:style>
  <w:style w:type="character" w:customStyle="1" w:styleId="WW8Num64z0">
    <w:name w:val="WW8Num64z0"/>
    <w:rsid w:val="00D2453A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sid w:val="00D2453A"/>
    <w:rPr>
      <w:rFonts w:ascii="Times New Roman" w:hAnsi="Times New Roman" w:cs="Times New Roman"/>
    </w:rPr>
  </w:style>
  <w:style w:type="character" w:customStyle="1" w:styleId="WW8Num85z0">
    <w:name w:val="WW8Num85z0"/>
    <w:rsid w:val="00D2453A"/>
    <w:rPr>
      <w:rFonts w:ascii="Times New Roman" w:hAnsi="Times New Roman" w:cs="Times New Roman"/>
    </w:rPr>
  </w:style>
  <w:style w:type="character" w:customStyle="1" w:styleId="WW8Num85z1">
    <w:name w:val="WW8Num85z1"/>
    <w:rsid w:val="00D2453A"/>
    <w:rPr>
      <w:rFonts w:ascii="Courier New" w:hAnsi="Courier New" w:cs="Courier New"/>
    </w:rPr>
  </w:style>
  <w:style w:type="character" w:customStyle="1" w:styleId="WW8Num85z2">
    <w:name w:val="WW8Num85z2"/>
    <w:rsid w:val="00D2453A"/>
    <w:rPr>
      <w:rFonts w:ascii="Wingdings" w:hAnsi="Wingdings"/>
    </w:rPr>
  </w:style>
  <w:style w:type="character" w:customStyle="1" w:styleId="WW8Num85z3">
    <w:name w:val="WW8Num85z3"/>
    <w:rsid w:val="00D2453A"/>
    <w:rPr>
      <w:rFonts w:ascii="Symbol" w:hAnsi="Symbol"/>
    </w:rPr>
  </w:style>
  <w:style w:type="character" w:customStyle="1" w:styleId="WW8Num95z1">
    <w:name w:val="WW8Num95z1"/>
    <w:rsid w:val="00D2453A"/>
    <w:rPr>
      <w:rFonts w:ascii="Courier New" w:hAnsi="Courier New" w:cs="Courier New"/>
    </w:rPr>
  </w:style>
  <w:style w:type="character" w:customStyle="1" w:styleId="WW8Num95z2">
    <w:name w:val="WW8Num95z2"/>
    <w:rsid w:val="00D2453A"/>
    <w:rPr>
      <w:rFonts w:ascii="Wingdings" w:hAnsi="Wingdings"/>
    </w:rPr>
  </w:style>
  <w:style w:type="character" w:customStyle="1" w:styleId="WW8Num95z3">
    <w:name w:val="WW8Num95z3"/>
    <w:rsid w:val="00D2453A"/>
    <w:rPr>
      <w:rFonts w:ascii="Symbol" w:hAnsi="Symbol"/>
    </w:rPr>
  </w:style>
  <w:style w:type="character" w:customStyle="1" w:styleId="WW8Num98z0">
    <w:name w:val="WW8Num98z0"/>
    <w:rsid w:val="00D2453A"/>
    <w:rPr>
      <w:rFonts w:ascii="Symbol" w:hAnsi="Symbol"/>
    </w:rPr>
  </w:style>
  <w:style w:type="character" w:customStyle="1" w:styleId="WW8Num98z1">
    <w:name w:val="WW8Num98z1"/>
    <w:rsid w:val="00D2453A"/>
    <w:rPr>
      <w:rFonts w:ascii="Courier New" w:hAnsi="Courier New" w:cs="Courier New"/>
    </w:rPr>
  </w:style>
  <w:style w:type="character" w:customStyle="1" w:styleId="WW8Num98z2">
    <w:name w:val="WW8Num98z2"/>
    <w:rsid w:val="00D2453A"/>
    <w:rPr>
      <w:rFonts w:ascii="Wingdings" w:hAnsi="Wingdings"/>
    </w:rPr>
  </w:style>
  <w:style w:type="character" w:customStyle="1" w:styleId="WW8Num99z0">
    <w:name w:val="WW8Num99z0"/>
    <w:rsid w:val="00D2453A"/>
    <w:rPr>
      <w:b w:val="0"/>
      <w:i w:val="0"/>
    </w:rPr>
  </w:style>
  <w:style w:type="character" w:customStyle="1" w:styleId="WW8Num102z0">
    <w:name w:val="WW8Num102z0"/>
    <w:rsid w:val="00D2453A"/>
    <w:rPr>
      <w:rFonts w:ascii="Symbol" w:hAnsi="Symbol"/>
    </w:rPr>
  </w:style>
  <w:style w:type="character" w:customStyle="1" w:styleId="WW8Num103z0">
    <w:name w:val="WW8Num103z0"/>
    <w:rsid w:val="00D2453A"/>
    <w:rPr>
      <w:b w:val="0"/>
      <w:i w:val="0"/>
    </w:rPr>
  </w:style>
  <w:style w:type="character" w:customStyle="1" w:styleId="WW8Num105z0">
    <w:name w:val="WW8Num105z0"/>
    <w:rsid w:val="00D2453A"/>
    <w:rPr>
      <w:b w:val="0"/>
      <w:i w:val="0"/>
      <w:sz w:val="20"/>
      <w:szCs w:val="20"/>
    </w:rPr>
  </w:style>
  <w:style w:type="character" w:customStyle="1" w:styleId="WW8Num105z1">
    <w:name w:val="WW8Num105z1"/>
    <w:rsid w:val="00D2453A"/>
    <w:rPr>
      <w:b/>
    </w:rPr>
  </w:style>
  <w:style w:type="character" w:customStyle="1" w:styleId="WW8Num107z1">
    <w:name w:val="WW8Num107z1"/>
    <w:rsid w:val="00D2453A"/>
    <w:rPr>
      <w:rFonts w:ascii="Courier New" w:hAnsi="Courier New" w:cs="Courier New"/>
    </w:rPr>
  </w:style>
  <w:style w:type="character" w:customStyle="1" w:styleId="WW8Num107z2">
    <w:name w:val="WW8Num107z2"/>
    <w:rsid w:val="00D2453A"/>
    <w:rPr>
      <w:rFonts w:ascii="Wingdings" w:hAnsi="Wingdings"/>
    </w:rPr>
  </w:style>
  <w:style w:type="character" w:customStyle="1" w:styleId="WW8Num107z3">
    <w:name w:val="WW8Num107z3"/>
    <w:rsid w:val="00D2453A"/>
    <w:rPr>
      <w:rFonts w:ascii="Symbol" w:hAnsi="Symbol"/>
    </w:rPr>
  </w:style>
  <w:style w:type="character" w:customStyle="1" w:styleId="WW8Num111z0">
    <w:name w:val="WW8Num111z0"/>
    <w:rsid w:val="00D2453A"/>
    <w:rPr>
      <w:rFonts w:ascii="Symbol" w:hAnsi="Symbol"/>
    </w:rPr>
  </w:style>
  <w:style w:type="character" w:customStyle="1" w:styleId="WW8Num111z1">
    <w:name w:val="WW8Num111z1"/>
    <w:rsid w:val="00D2453A"/>
    <w:rPr>
      <w:rFonts w:ascii="Courier New" w:hAnsi="Courier New" w:cs="Courier New"/>
    </w:rPr>
  </w:style>
  <w:style w:type="character" w:customStyle="1" w:styleId="WW8Num111z2">
    <w:name w:val="WW8Num111z2"/>
    <w:rsid w:val="00D2453A"/>
    <w:rPr>
      <w:rFonts w:ascii="Wingdings" w:hAnsi="Wingdings"/>
    </w:rPr>
  </w:style>
  <w:style w:type="character" w:customStyle="1" w:styleId="WW8Num115z0">
    <w:name w:val="WW8Num115z0"/>
    <w:rsid w:val="00D2453A"/>
    <w:rPr>
      <w:rFonts w:ascii="Symbol" w:hAnsi="Symbol"/>
    </w:rPr>
  </w:style>
  <w:style w:type="character" w:customStyle="1" w:styleId="WW8Num116z0">
    <w:name w:val="WW8Num116z0"/>
    <w:rsid w:val="00D2453A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sid w:val="00D2453A"/>
    <w:rPr>
      <w:b/>
    </w:rPr>
  </w:style>
  <w:style w:type="character" w:customStyle="1" w:styleId="WW8Num118z0">
    <w:name w:val="WW8Num118z0"/>
    <w:rsid w:val="00D2453A"/>
    <w:rPr>
      <w:rFonts w:ascii="Arial" w:hAnsi="Arial"/>
      <w:b w:val="0"/>
      <w:i w:val="0"/>
      <w:sz w:val="20"/>
    </w:rPr>
  </w:style>
  <w:style w:type="character" w:customStyle="1" w:styleId="WW8Num119z1">
    <w:name w:val="WW8Num119z1"/>
    <w:rsid w:val="00D2453A"/>
    <w:rPr>
      <w:rFonts w:ascii="Courier New" w:hAnsi="Courier New" w:cs="Courier New"/>
    </w:rPr>
  </w:style>
  <w:style w:type="character" w:customStyle="1" w:styleId="WW8Num119z2">
    <w:name w:val="WW8Num119z2"/>
    <w:rsid w:val="00D2453A"/>
    <w:rPr>
      <w:rFonts w:ascii="Wingdings" w:hAnsi="Wingdings"/>
    </w:rPr>
  </w:style>
  <w:style w:type="character" w:customStyle="1" w:styleId="WW8Num119z3">
    <w:name w:val="WW8Num119z3"/>
    <w:rsid w:val="00D2453A"/>
    <w:rPr>
      <w:rFonts w:ascii="Symbol" w:hAnsi="Symbol"/>
    </w:rPr>
  </w:style>
  <w:style w:type="character" w:customStyle="1" w:styleId="WW8Num120z0">
    <w:name w:val="WW8Num120z0"/>
    <w:rsid w:val="00D2453A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sid w:val="00D2453A"/>
    <w:rPr>
      <w:b w:val="0"/>
      <w:i w:val="0"/>
      <w:sz w:val="20"/>
    </w:rPr>
  </w:style>
  <w:style w:type="character" w:customStyle="1" w:styleId="WW8Num129z0">
    <w:name w:val="WW8Num129z0"/>
    <w:rsid w:val="00D2453A"/>
    <w:rPr>
      <w:rFonts w:ascii="Times New Roman" w:hAnsi="Times New Roman" w:cs="Times New Roman"/>
    </w:rPr>
  </w:style>
  <w:style w:type="character" w:customStyle="1" w:styleId="WW8Num129z1">
    <w:name w:val="WW8Num129z1"/>
    <w:rsid w:val="00D2453A"/>
    <w:rPr>
      <w:rFonts w:ascii="Courier New" w:hAnsi="Courier New"/>
    </w:rPr>
  </w:style>
  <w:style w:type="character" w:customStyle="1" w:styleId="WW8Num129z2">
    <w:name w:val="WW8Num129z2"/>
    <w:rsid w:val="00D2453A"/>
    <w:rPr>
      <w:rFonts w:ascii="Wingdings" w:hAnsi="Wingdings"/>
    </w:rPr>
  </w:style>
  <w:style w:type="character" w:customStyle="1" w:styleId="WW8Num129z3">
    <w:name w:val="WW8Num129z3"/>
    <w:rsid w:val="00D2453A"/>
    <w:rPr>
      <w:rFonts w:ascii="Symbol" w:hAnsi="Symbol"/>
    </w:rPr>
  </w:style>
  <w:style w:type="character" w:customStyle="1" w:styleId="WW8Num137z0">
    <w:name w:val="WW8Num137z0"/>
    <w:rsid w:val="00D2453A"/>
    <w:rPr>
      <w:rFonts w:ascii="Arial" w:hAnsi="Arial"/>
      <w:b/>
      <w:i w:val="0"/>
      <w:sz w:val="28"/>
    </w:rPr>
  </w:style>
  <w:style w:type="character" w:customStyle="1" w:styleId="WW8Num140z0">
    <w:name w:val="WW8Num140z0"/>
    <w:rsid w:val="00D2453A"/>
    <w:rPr>
      <w:rFonts w:ascii="Times New Roman" w:hAnsi="Times New Roman"/>
    </w:rPr>
  </w:style>
  <w:style w:type="character" w:customStyle="1" w:styleId="WW8Num140z1">
    <w:name w:val="WW8Num140z1"/>
    <w:rsid w:val="00D2453A"/>
    <w:rPr>
      <w:rFonts w:ascii="Courier New" w:hAnsi="Courier New" w:cs="Courier New"/>
    </w:rPr>
  </w:style>
  <w:style w:type="character" w:customStyle="1" w:styleId="WW8Num140z2">
    <w:name w:val="WW8Num140z2"/>
    <w:rsid w:val="00D2453A"/>
    <w:rPr>
      <w:rFonts w:ascii="Wingdings" w:hAnsi="Wingdings"/>
    </w:rPr>
  </w:style>
  <w:style w:type="character" w:customStyle="1" w:styleId="WW8Num140z3">
    <w:name w:val="WW8Num140z3"/>
    <w:rsid w:val="00D2453A"/>
    <w:rPr>
      <w:rFonts w:ascii="Symbol" w:hAnsi="Symbol"/>
    </w:rPr>
  </w:style>
  <w:style w:type="character" w:customStyle="1" w:styleId="WW8Num147z0">
    <w:name w:val="WW8Num147z0"/>
    <w:rsid w:val="00D2453A"/>
    <w:rPr>
      <w:b/>
    </w:rPr>
  </w:style>
  <w:style w:type="character" w:customStyle="1" w:styleId="WW8Num149z1">
    <w:name w:val="WW8Num149z1"/>
    <w:rsid w:val="00D2453A"/>
    <w:rPr>
      <w:rFonts w:ascii="Courier New" w:hAnsi="Courier New" w:cs="Courier New"/>
    </w:rPr>
  </w:style>
  <w:style w:type="character" w:customStyle="1" w:styleId="WW8Num149z2">
    <w:name w:val="WW8Num149z2"/>
    <w:rsid w:val="00D2453A"/>
    <w:rPr>
      <w:rFonts w:ascii="Wingdings" w:hAnsi="Wingdings"/>
    </w:rPr>
  </w:style>
  <w:style w:type="character" w:customStyle="1" w:styleId="WW8Num149z3">
    <w:name w:val="WW8Num149z3"/>
    <w:rsid w:val="00D2453A"/>
    <w:rPr>
      <w:rFonts w:ascii="Symbol" w:hAnsi="Symbol"/>
    </w:rPr>
  </w:style>
  <w:style w:type="character" w:customStyle="1" w:styleId="WW-Domylnaczcionkaakapitu">
    <w:name w:val="WW-Domyślna czcionka akapitu"/>
    <w:rsid w:val="00D2453A"/>
  </w:style>
  <w:style w:type="character" w:customStyle="1" w:styleId="Znakiprzypiswdolnych">
    <w:name w:val="Znaki przypisów dolnych"/>
    <w:rsid w:val="00D2453A"/>
    <w:rPr>
      <w:vertAlign w:val="superscript"/>
    </w:rPr>
  </w:style>
  <w:style w:type="character" w:customStyle="1" w:styleId="WW-Znakiprzypiswdolnych">
    <w:name w:val="WW-Znaki przypisów dolnych"/>
    <w:rsid w:val="00D2453A"/>
    <w:rPr>
      <w:vertAlign w:val="superscript"/>
    </w:rPr>
  </w:style>
  <w:style w:type="character" w:customStyle="1" w:styleId="WW-Znakiprzypiswdolnych1">
    <w:name w:val="WW-Znaki przypisów dolnych1"/>
    <w:rsid w:val="00D2453A"/>
    <w:rPr>
      <w:vertAlign w:val="superscript"/>
    </w:rPr>
  </w:style>
  <w:style w:type="character" w:styleId="Hipercze">
    <w:name w:val="Hyperlink"/>
    <w:uiPriority w:val="99"/>
    <w:rsid w:val="00D2453A"/>
    <w:rPr>
      <w:color w:val="0000FF"/>
      <w:u w:val="single"/>
    </w:rPr>
  </w:style>
  <w:style w:type="character" w:styleId="Numerstrony">
    <w:name w:val="page number"/>
    <w:basedOn w:val="WW-Domylnaczcionkaakapitu"/>
    <w:rsid w:val="00D2453A"/>
  </w:style>
  <w:style w:type="character" w:customStyle="1" w:styleId="WW-Odwoaniedokomentarza">
    <w:name w:val="WW-Odwołanie do komentarza"/>
    <w:rsid w:val="00D2453A"/>
    <w:rPr>
      <w:sz w:val="16"/>
      <w:szCs w:val="16"/>
    </w:rPr>
  </w:style>
  <w:style w:type="character" w:styleId="UyteHipercze">
    <w:name w:val="FollowedHyperlink"/>
    <w:rsid w:val="00D2453A"/>
    <w:rPr>
      <w:color w:val="800080"/>
      <w:u w:val="single"/>
    </w:rPr>
  </w:style>
  <w:style w:type="character" w:customStyle="1" w:styleId="Znakiprzypiswkocowych">
    <w:name w:val="Znaki przypisów końcowych"/>
    <w:rsid w:val="00D2453A"/>
    <w:rPr>
      <w:vertAlign w:val="superscript"/>
    </w:rPr>
  </w:style>
  <w:style w:type="character" w:customStyle="1" w:styleId="WW-Znakiprzypiswkocowych">
    <w:name w:val="WW-Znaki przypisów końcowych"/>
    <w:rsid w:val="00D2453A"/>
    <w:rPr>
      <w:vertAlign w:val="superscript"/>
    </w:rPr>
  </w:style>
  <w:style w:type="character" w:customStyle="1" w:styleId="WW-Znakiprzypiswkocowych1">
    <w:name w:val="WW-Znaki przypisów końcowych1"/>
    <w:rsid w:val="00D2453A"/>
  </w:style>
  <w:style w:type="character" w:customStyle="1" w:styleId="Znakinumeracji">
    <w:name w:val="Znaki numeracji"/>
    <w:rsid w:val="00D2453A"/>
  </w:style>
  <w:style w:type="character" w:customStyle="1" w:styleId="WW-Znakinumeracji">
    <w:name w:val="WW-Znaki numeracji"/>
    <w:rsid w:val="00D2453A"/>
  </w:style>
  <w:style w:type="character" w:customStyle="1" w:styleId="WW-Znakinumeracji1">
    <w:name w:val="WW-Znaki numeracji1"/>
    <w:rsid w:val="00D2453A"/>
  </w:style>
  <w:style w:type="paragraph" w:styleId="Nagwek">
    <w:name w:val="header"/>
    <w:basedOn w:val="Normalny"/>
    <w:next w:val="Tekstpodstawowy"/>
    <w:link w:val="NagwekZnak"/>
    <w:rsid w:val="00D2453A"/>
    <w:pPr>
      <w:tabs>
        <w:tab w:val="center" w:pos="5556"/>
        <w:tab w:val="right" w:pos="10092"/>
      </w:tabs>
    </w:pPr>
  </w:style>
  <w:style w:type="character" w:customStyle="1" w:styleId="NagwekZnak">
    <w:name w:val="Nagłówek Znak"/>
    <w:basedOn w:val="Domylnaczcionkaakapitu"/>
    <w:link w:val="Nagwek"/>
    <w:rsid w:val="00D2453A"/>
    <w:rPr>
      <w:rFonts w:ascii="Times New Roman" w:eastAsia="Batang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D2453A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D2453A"/>
    <w:rPr>
      <w:rFonts w:ascii="Arial" w:eastAsia="Batang" w:hAnsi="Arial" w:cs="Arial"/>
      <w:b/>
      <w:bCs/>
      <w:i/>
      <w:iCs/>
      <w:kern w:val="0"/>
      <w:sz w:val="24"/>
      <w:szCs w:val="24"/>
      <w:lang w:eastAsia="ar-SA"/>
      <w14:ligatures w14:val="none"/>
    </w:rPr>
  </w:style>
  <w:style w:type="paragraph" w:customStyle="1" w:styleId="WW-Nagwek">
    <w:name w:val="WW-Nagłówek"/>
    <w:basedOn w:val="Normalny"/>
    <w:next w:val="Tekstpodstawowy"/>
    <w:rsid w:val="00D2453A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rsid w:val="00D2453A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D2453A"/>
    <w:pPr>
      <w:tabs>
        <w:tab w:val="center" w:pos="5556"/>
        <w:tab w:val="right" w:pos="1009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53A"/>
    <w:rPr>
      <w:rFonts w:ascii="Times New Roman" w:eastAsia="Batang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Indeks">
    <w:name w:val="Indeks"/>
    <w:basedOn w:val="Normalny"/>
    <w:rsid w:val="00D2453A"/>
    <w:pPr>
      <w:suppressLineNumbers/>
    </w:pPr>
  </w:style>
  <w:style w:type="paragraph" w:customStyle="1" w:styleId="WW-Indeks">
    <w:name w:val="WW-Indeks"/>
    <w:basedOn w:val="Normalny"/>
    <w:rsid w:val="00D2453A"/>
    <w:pPr>
      <w:suppressLineNumbers/>
    </w:pPr>
  </w:style>
  <w:style w:type="paragraph" w:customStyle="1" w:styleId="WW-Indeks1">
    <w:name w:val="WW-Indeks1"/>
    <w:basedOn w:val="Normalny"/>
    <w:rsid w:val="00D2453A"/>
    <w:pPr>
      <w:suppressLineNumbers/>
    </w:pPr>
  </w:style>
  <w:style w:type="paragraph" w:styleId="Spistreci1">
    <w:name w:val="toc 1"/>
    <w:basedOn w:val="Normalny"/>
    <w:next w:val="Normalny"/>
    <w:uiPriority w:val="39"/>
    <w:rsid w:val="00D2453A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2453A"/>
    <w:pPr>
      <w:ind w:left="290" w:hanging="290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453A"/>
    <w:rPr>
      <w:rFonts w:ascii="Arial" w:eastAsia="Batang" w:hAnsi="Arial" w:cs="Arial"/>
      <w:kern w:val="0"/>
      <w:sz w:val="18"/>
      <w:szCs w:val="24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D2453A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D2453A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D2453A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rsid w:val="00D2453A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rsid w:val="00D2453A"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sid w:val="00D2453A"/>
    <w:rPr>
      <w:rFonts w:ascii="Arial" w:hAnsi="Arial" w:cs="Arial"/>
    </w:rPr>
  </w:style>
  <w:style w:type="paragraph" w:customStyle="1" w:styleId="WW-Tekstpodstawowy3">
    <w:name w:val="WW-Tekst podstawowy 3"/>
    <w:basedOn w:val="Normalny"/>
    <w:rsid w:val="00D2453A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sid w:val="00D2453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D24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453A"/>
    <w:rPr>
      <w:rFonts w:ascii="Times New Roman" w:eastAsia="Batang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D2453A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D245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2453A"/>
    <w:rPr>
      <w:rFonts w:ascii="Tahoma" w:eastAsia="Batang" w:hAnsi="Tahoma" w:cs="Tahoma"/>
      <w:kern w:val="0"/>
      <w:sz w:val="16"/>
      <w:szCs w:val="16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45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453A"/>
    <w:rPr>
      <w:rFonts w:ascii="Times New Roman" w:eastAsia="Batang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WW-Tekstkomentarza"/>
    <w:next w:val="WW-Tekstkomentarza"/>
    <w:link w:val="TematkomentarzaZnak"/>
    <w:rsid w:val="00D2453A"/>
    <w:rPr>
      <w:b/>
      <w:bCs/>
      <w:lang w:val="en-GB"/>
    </w:rPr>
  </w:style>
  <w:style w:type="character" w:customStyle="1" w:styleId="TematkomentarzaZnak">
    <w:name w:val="Temat komentarza Znak"/>
    <w:basedOn w:val="TekstkomentarzaZnak"/>
    <w:link w:val="Tematkomentarza"/>
    <w:rsid w:val="00D2453A"/>
    <w:rPr>
      <w:rFonts w:ascii="Times New Roman" w:eastAsia="Batang" w:hAnsi="Times New Roman" w:cs="Times New Roman"/>
      <w:b/>
      <w:bCs/>
      <w:kern w:val="0"/>
      <w:sz w:val="20"/>
      <w:szCs w:val="20"/>
      <w:lang w:val="en-GB" w:eastAsia="ar-SA"/>
      <w14:ligatures w14:val="none"/>
    </w:rPr>
  </w:style>
  <w:style w:type="paragraph" w:customStyle="1" w:styleId="WW-Tekstblokowy">
    <w:name w:val="WW-Tekst blokowy"/>
    <w:basedOn w:val="Normalny"/>
    <w:rsid w:val="00D2453A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rsid w:val="00D2453A"/>
    <w:pPr>
      <w:suppressAutoHyphens/>
      <w:overflowPunct w:val="0"/>
      <w:autoSpaceDE w:val="0"/>
      <w:spacing w:after="0" w:line="240" w:lineRule="auto"/>
      <w:textAlignment w:val="baseline"/>
    </w:pPr>
    <w:rPr>
      <w:rFonts w:ascii="Courier New" w:eastAsia="Batang" w:hAnsi="Courier New" w:cs="Times New Roman"/>
      <w:b/>
      <w:kern w:val="0"/>
      <w:sz w:val="24"/>
      <w:szCs w:val="20"/>
      <w:lang w:val="en-US" w:eastAsia="ar-SA"/>
      <w14:ligatures w14:val="none"/>
    </w:rPr>
  </w:style>
  <w:style w:type="paragraph" w:styleId="Tytu">
    <w:name w:val="Title"/>
    <w:basedOn w:val="Normalny"/>
    <w:next w:val="Podtytu"/>
    <w:link w:val="TytuZnak"/>
    <w:qFormat/>
    <w:rsid w:val="00D2453A"/>
    <w:pPr>
      <w:jc w:val="center"/>
    </w:pPr>
    <w:rPr>
      <w:rFonts w:ascii="Arial" w:hAnsi="Arial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D2453A"/>
    <w:rPr>
      <w:rFonts w:ascii="Arial" w:eastAsia="Batang" w:hAnsi="Arial" w:cs="Times New Roman"/>
      <w:b/>
      <w:kern w:val="0"/>
      <w:sz w:val="32"/>
      <w:szCs w:val="20"/>
      <w:lang w:eastAsia="ar-SA"/>
      <w14:ligatures w14:val="none"/>
    </w:rPr>
  </w:style>
  <w:style w:type="paragraph" w:styleId="Podtytu">
    <w:name w:val="Subtitle"/>
    <w:basedOn w:val="WW-Nagwek1"/>
    <w:next w:val="Tekstpodstawowy"/>
    <w:link w:val="PodtytuZnak"/>
    <w:qFormat/>
    <w:rsid w:val="00D2453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D2453A"/>
    <w:rPr>
      <w:rFonts w:ascii="Arial" w:eastAsia="Tahoma" w:hAnsi="Arial" w:cs="Tahoma"/>
      <w:i/>
      <w:iCs/>
      <w:kern w:val="0"/>
      <w:sz w:val="28"/>
      <w:szCs w:val="28"/>
      <w:lang w:eastAsia="ar-SA"/>
      <w14:ligatures w14:val="none"/>
    </w:rPr>
  </w:style>
  <w:style w:type="paragraph" w:customStyle="1" w:styleId="Blockquote">
    <w:name w:val="Blockquote"/>
    <w:basedOn w:val="Normalny"/>
    <w:rsid w:val="00D2453A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rsid w:val="00D2453A"/>
    <w:pPr>
      <w:suppressAutoHyphens/>
      <w:spacing w:before="60" w:after="60" w:line="360" w:lineRule="auto"/>
      <w:ind w:left="595"/>
      <w:jc w:val="both"/>
    </w:pPr>
    <w:rPr>
      <w:rFonts w:ascii="Arial" w:eastAsia="Batang" w:hAnsi="Arial" w:cs="Times New Roman"/>
      <w:kern w:val="0"/>
      <w:sz w:val="20"/>
      <w:szCs w:val="20"/>
      <w:lang w:eastAsia="ar-SA"/>
      <w14:ligatures w14:val="none"/>
    </w:rPr>
  </w:style>
  <w:style w:type="paragraph" w:styleId="Spistreci2">
    <w:name w:val="toc 2"/>
    <w:basedOn w:val="Normalny"/>
    <w:next w:val="Normalny"/>
    <w:semiHidden/>
    <w:rsid w:val="00D2453A"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rsid w:val="00D2453A"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rsid w:val="00D2453A"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rsid w:val="00D2453A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rsid w:val="00D2453A"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rsid w:val="00D2453A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rsid w:val="00D2453A"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rsid w:val="00D2453A"/>
    <w:pPr>
      <w:suppressLineNumbers/>
    </w:pPr>
  </w:style>
  <w:style w:type="paragraph" w:customStyle="1" w:styleId="WW-Zawartotabeli">
    <w:name w:val="WW-Zawartość tabeli"/>
    <w:basedOn w:val="Tekstpodstawowy"/>
    <w:rsid w:val="00D2453A"/>
    <w:pPr>
      <w:suppressLineNumbers/>
    </w:pPr>
  </w:style>
  <w:style w:type="paragraph" w:customStyle="1" w:styleId="WW-Zawartotabeli1">
    <w:name w:val="WW-Zawartość tabeli1"/>
    <w:basedOn w:val="Tekstpodstawowy"/>
    <w:rsid w:val="00D2453A"/>
    <w:pPr>
      <w:suppressLineNumbers/>
    </w:pPr>
  </w:style>
  <w:style w:type="paragraph" w:customStyle="1" w:styleId="Nagwektabeli">
    <w:name w:val="Nagłówek tabeli"/>
    <w:basedOn w:val="Zawartotabeli"/>
    <w:rsid w:val="00D2453A"/>
    <w:pPr>
      <w:jc w:val="center"/>
    </w:pPr>
  </w:style>
  <w:style w:type="paragraph" w:customStyle="1" w:styleId="WW-Nagwektabeli">
    <w:name w:val="WW-Nagłówek tabeli"/>
    <w:basedOn w:val="WW-Zawartotabeli"/>
    <w:rsid w:val="00D2453A"/>
    <w:pPr>
      <w:jc w:val="center"/>
    </w:pPr>
  </w:style>
  <w:style w:type="paragraph" w:customStyle="1" w:styleId="WW-Nagwektabeli1">
    <w:name w:val="WW-Nagłówek tabeli1"/>
    <w:basedOn w:val="WW-Zawartotabeli1"/>
    <w:rsid w:val="00D2453A"/>
    <w:pPr>
      <w:jc w:val="center"/>
    </w:pPr>
  </w:style>
  <w:style w:type="paragraph" w:customStyle="1" w:styleId="Zawartoramki">
    <w:name w:val="Zawartość ramki"/>
    <w:basedOn w:val="Tekstpodstawowy"/>
    <w:rsid w:val="00D2453A"/>
  </w:style>
  <w:style w:type="paragraph" w:customStyle="1" w:styleId="WW-Zawartoramki">
    <w:name w:val="WW-Zawartość ramki"/>
    <w:basedOn w:val="Tekstpodstawowy"/>
    <w:rsid w:val="00D2453A"/>
  </w:style>
  <w:style w:type="paragraph" w:customStyle="1" w:styleId="WW-Zawartoramki1">
    <w:name w:val="WW-Zawartość ramki1"/>
    <w:basedOn w:val="Tekstpodstawowy"/>
    <w:rsid w:val="00D2453A"/>
  </w:style>
  <w:style w:type="paragraph" w:styleId="Podpis">
    <w:name w:val="Signature"/>
    <w:basedOn w:val="Normalny"/>
    <w:link w:val="PodpisZnak"/>
    <w:rsid w:val="00D2453A"/>
    <w:pPr>
      <w:suppressLineNumbers/>
      <w:spacing w:before="120" w:after="120"/>
    </w:pPr>
    <w:rPr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rsid w:val="00D2453A"/>
    <w:rPr>
      <w:rFonts w:ascii="Times New Roman" w:eastAsia="Batang" w:hAnsi="Times New Roman" w:cs="Times New Roman"/>
      <w:i/>
      <w:iCs/>
      <w:kern w:val="0"/>
      <w:sz w:val="20"/>
      <w:szCs w:val="20"/>
      <w:lang w:eastAsia="ar-SA"/>
      <w14:ligatures w14:val="none"/>
    </w:rPr>
  </w:style>
  <w:style w:type="paragraph" w:customStyle="1" w:styleId="WW-Podpis">
    <w:name w:val="WW-Podpis"/>
    <w:basedOn w:val="Normalny"/>
    <w:rsid w:val="00D2453A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  <w:rsid w:val="00D2453A"/>
  </w:style>
  <w:style w:type="paragraph" w:customStyle="1" w:styleId="WW-Tekst">
    <w:name w:val="WW-Tekst"/>
    <w:basedOn w:val="WW-Podpis"/>
    <w:rsid w:val="00D2453A"/>
  </w:style>
  <w:style w:type="paragraph" w:customStyle="1" w:styleId="WW-Tekstpodstawowywcity2123">
    <w:name w:val="WW-Tekst podstawowy wcięty 2123"/>
    <w:basedOn w:val="Normalny"/>
    <w:rsid w:val="00D2453A"/>
    <w:pPr>
      <w:ind w:left="426"/>
    </w:pPr>
  </w:style>
  <w:style w:type="paragraph" w:styleId="Tekstpodstawowywcity2">
    <w:name w:val="Body Text Indent 2"/>
    <w:basedOn w:val="Normalny"/>
    <w:link w:val="Tekstpodstawowywcity2Znak"/>
    <w:rsid w:val="00D2453A"/>
    <w:pPr>
      <w:tabs>
        <w:tab w:val="left" w:pos="1100"/>
      </w:tabs>
      <w:ind w:left="1117" w:hanging="317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2453A"/>
    <w:rPr>
      <w:rFonts w:ascii="Times New Roman" w:eastAsia="Batang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rsid w:val="00D2453A"/>
    <w:pPr>
      <w:ind w:left="28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D2453A"/>
    <w:rPr>
      <w:rFonts w:ascii="Times New Roman" w:eastAsia="Batang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rsid w:val="00D2453A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D2453A"/>
    <w:rPr>
      <w:rFonts w:ascii="Times New Roman" w:eastAsia="Batang" w:hAnsi="Times New Roman" w:cs="Times New Roman"/>
      <w:i/>
      <w:iCs/>
      <w:kern w:val="0"/>
      <w:sz w:val="24"/>
      <w:szCs w:val="24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D2453A"/>
    <w:pPr>
      <w:ind w:left="540"/>
    </w:pPr>
  </w:style>
  <w:style w:type="paragraph" w:customStyle="1" w:styleId="WW-Tekstpodstawowy21">
    <w:name w:val="WW-Tekst podstawowy 21"/>
    <w:basedOn w:val="Normalny"/>
    <w:rsid w:val="00D2453A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D2453A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D2453A"/>
    <w:rPr>
      <w:rFonts w:ascii="Times New Roman" w:eastAsia="Batang" w:hAnsi="Times New Roman" w:cs="Times New Roman"/>
      <w:kern w:val="0"/>
      <w:sz w:val="16"/>
      <w:szCs w:val="16"/>
      <w:lang w:val="x-none" w:eastAsia="ar-SA"/>
      <w14:ligatures w14:val="none"/>
    </w:rPr>
  </w:style>
  <w:style w:type="paragraph" w:styleId="NormalnyWeb">
    <w:name w:val="Normal (Web)"/>
    <w:basedOn w:val="Normalny"/>
    <w:rsid w:val="00D2453A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D2453A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D2453A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D2453A"/>
    <w:rPr>
      <w:rFonts w:ascii="Tahoma" w:eastAsia="Batang" w:hAnsi="Tahoma" w:cs="Times New Roman"/>
      <w:kern w:val="0"/>
      <w:sz w:val="16"/>
      <w:szCs w:val="16"/>
      <w:lang w:val="x-none" w:eastAsia="ar-SA"/>
      <w14:ligatures w14:val="none"/>
    </w:rPr>
  </w:style>
  <w:style w:type="character" w:customStyle="1" w:styleId="WW8Num45z4">
    <w:name w:val="WW8Num45z4"/>
    <w:rsid w:val="00D2453A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D2453A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D2453A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D2453A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D2453A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D2453A"/>
    <w:pPr>
      <w:numPr>
        <w:ilvl w:val="1"/>
        <w:numId w:val="11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D2453A"/>
    <w:rPr>
      <w:sz w:val="16"/>
      <w:szCs w:val="16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D2453A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D2453A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D2453A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D2453A"/>
    <w:rPr>
      <w:rFonts w:ascii="Times New Roman" w:eastAsia="Batang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umustpwZnak">
    <w:name w:val="Num ustępów Znak"/>
    <w:link w:val="Numustpw"/>
    <w:locked/>
    <w:rsid w:val="00D2453A"/>
    <w:rPr>
      <w:rFonts w:ascii="Arial" w:hAnsi="Arial" w:cs="Arial"/>
      <w:bCs/>
      <w:lang w:eastAsia="ar-SA"/>
    </w:rPr>
  </w:style>
  <w:style w:type="paragraph" w:customStyle="1" w:styleId="Numustpw">
    <w:name w:val="Num ustępów"/>
    <w:basedOn w:val="Normalny"/>
    <w:link w:val="NumustpwZnak"/>
    <w:qFormat/>
    <w:rsid w:val="00D2453A"/>
    <w:pPr>
      <w:suppressAutoHyphens w:val="0"/>
      <w:spacing w:before="20" w:after="20"/>
      <w:ind w:left="723" w:hanging="360"/>
    </w:pPr>
    <w:rPr>
      <w:rFonts w:ascii="Arial" w:eastAsiaTheme="minorHAnsi" w:hAnsi="Arial" w:cs="Arial"/>
      <w:bCs/>
      <w:kern w:val="2"/>
      <w:sz w:val="22"/>
      <w:szCs w:val="22"/>
      <w14:ligatures w14:val="standardContextual"/>
    </w:rPr>
  </w:style>
  <w:style w:type="paragraph" w:customStyle="1" w:styleId="Default">
    <w:name w:val="Default"/>
    <w:rsid w:val="00D2453A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D2453A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D2453A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D2453A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lista11">
    <w:name w:val="lista 1.1."/>
    <w:basedOn w:val="Normalny"/>
    <w:link w:val="lista11Znak"/>
    <w:qFormat/>
    <w:rsid w:val="00D2453A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D2453A"/>
    <w:rPr>
      <w:rFonts w:ascii="Arial" w:eastAsia="Times New Roman" w:hAnsi="Arial" w:cs="Arial"/>
      <w:kern w:val="0"/>
      <w:sz w:val="24"/>
      <w:lang w:eastAsia="pl-PL"/>
      <w14:ligatures w14:val="none"/>
    </w:rPr>
  </w:style>
  <w:style w:type="paragraph" w:customStyle="1" w:styleId="edytowalna">
    <w:name w:val="edytowalna"/>
    <w:basedOn w:val="Normalny"/>
    <w:link w:val="edytowalnaZnak"/>
    <w:qFormat/>
    <w:rsid w:val="00D2453A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D2453A"/>
    <w:rPr>
      <w:rFonts w:ascii="Arial" w:eastAsia="Times New Roman" w:hAnsi="Arial" w:cs="Arial"/>
      <w:kern w:val="0"/>
      <w:sz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rsid w:val="00D245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2453A"/>
    <w:rPr>
      <w:rFonts w:ascii="Times New Roman" w:eastAsia="Batang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rsid w:val="00D245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moc-pz2@marketplanet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latformazakupowa.plk-sa.pl/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k-sa.pl/" TargetMode="External"/><Relationship Id="rId14" Type="http://schemas.openxmlformats.org/officeDocument/2006/relationships/hyperlink" Target="mailto:iod.plk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32270-0EE0-4615-BBD0-2D060106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5531</Words>
  <Characters>33189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Smolec Karolina</dc:creator>
  <cp:keywords/>
  <dc:description/>
  <cp:lastModifiedBy>Smolec Karolina</cp:lastModifiedBy>
  <cp:revision>2</cp:revision>
  <cp:lastPrinted>2024-09-27T09:37:00Z</cp:lastPrinted>
  <dcterms:created xsi:type="dcterms:W3CDTF">2024-09-27T12:06:00Z</dcterms:created>
  <dcterms:modified xsi:type="dcterms:W3CDTF">2024-09-27T12:06:00Z</dcterms:modified>
</cp:coreProperties>
</file>