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8297B" w14:textId="77777777" w:rsidR="008A577D" w:rsidRDefault="008E6CD3">
      <w:pPr>
        <w:spacing w:before="57"/>
        <w:ind w:left="5366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color w:val="221F1F"/>
          <w:spacing w:val="-1"/>
        </w:rPr>
        <w:t>Załącznik</w:t>
      </w:r>
      <w:r>
        <w:rPr>
          <w:rFonts w:ascii="Arial" w:eastAsia="Arial" w:hAnsi="Arial" w:cs="Arial"/>
          <w:b/>
          <w:bCs/>
          <w:color w:val="221F1F"/>
          <w:spacing w:val="-2"/>
        </w:rPr>
        <w:t xml:space="preserve"> </w:t>
      </w:r>
      <w:r>
        <w:rPr>
          <w:rFonts w:ascii="Arial" w:eastAsia="Arial" w:hAnsi="Arial" w:cs="Arial"/>
          <w:b/>
          <w:bCs/>
          <w:color w:val="221F1F"/>
        </w:rPr>
        <w:t>nr</w:t>
      </w:r>
      <w:r>
        <w:rPr>
          <w:rFonts w:ascii="Arial" w:eastAsia="Arial" w:hAnsi="Arial" w:cs="Arial"/>
          <w:b/>
          <w:bCs/>
          <w:color w:val="221F1F"/>
          <w:spacing w:val="-2"/>
        </w:rPr>
        <w:t xml:space="preserve"> </w:t>
      </w:r>
      <w:r>
        <w:rPr>
          <w:rFonts w:ascii="Arial" w:eastAsia="Arial" w:hAnsi="Arial" w:cs="Arial"/>
          <w:b/>
          <w:bCs/>
          <w:color w:val="221F1F"/>
        </w:rPr>
        <w:t>1 do</w:t>
      </w:r>
      <w:r>
        <w:rPr>
          <w:rFonts w:ascii="Arial" w:eastAsia="Arial" w:hAnsi="Arial" w:cs="Arial"/>
          <w:b/>
          <w:bCs/>
          <w:color w:val="221F1F"/>
          <w:spacing w:val="-2"/>
        </w:rPr>
        <w:t xml:space="preserve"> </w:t>
      </w:r>
      <w:r>
        <w:rPr>
          <w:rFonts w:ascii="Arial" w:eastAsia="Arial" w:hAnsi="Arial" w:cs="Arial"/>
          <w:b/>
          <w:bCs/>
          <w:color w:val="221F1F"/>
        </w:rPr>
        <w:t>umowy</w:t>
      </w:r>
      <w:r>
        <w:rPr>
          <w:rFonts w:ascii="Arial" w:eastAsia="Arial" w:hAnsi="Arial" w:cs="Arial"/>
          <w:b/>
          <w:bCs/>
          <w:color w:val="221F1F"/>
          <w:spacing w:val="-4"/>
        </w:rPr>
        <w:t xml:space="preserve"> </w:t>
      </w:r>
      <w:r>
        <w:rPr>
          <w:rFonts w:ascii="Arial" w:eastAsia="Arial" w:hAnsi="Arial" w:cs="Arial"/>
          <w:b/>
          <w:bCs/>
          <w:color w:val="221F1F"/>
          <w:spacing w:val="-2"/>
        </w:rPr>
        <w:t>nr</w:t>
      </w:r>
      <w:r>
        <w:rPr>
          <w:rFonts w:ascii="Arial" w:eastAsia="Arial" w:hAnsi="Arial" w:cs="Arial"/>
          <w:b/>
          <w:bCs/>
          <w:color w:val="221F1F"/>
          <w:spacing w:val="1"/>
        </w:rPr>
        <w:t xml:space="preserve"> </w:t>
      </w:r>
      <w:r>
        <w:rPr>
          <w:rFonts w:ascii="Arial" w:eastAsia="Arial" w:hAnsi="Arial" w:cs="Arial"/>
          <w:b/>
          <w:bCs/>
          <w:color w:val="221F1F"/>
          <w:spacing w:val="-1"/>
        </w:rPr>
        <w:t>……………………………</w:t>
      </w:r>
    </w:p>
    <w:p w14:paraId="5FAC0C7A" w14:textId="77777777" w:rsidR="008A577D" w:rsidRDefault="008A577D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14:paraId="66679862" w14:textId="77777777" w:rsidR="008A577D" w:rsidRDefault="008E6CD3">
      <w:pPr>
        <w:pStyle w:val="Nagwek4"/>
        <w:spacing w:before="72"/>
        <w:rPr>
          <w:color w:val="221F1F"/>
          <w:spacing w:val="-2"/>
        </w:rPr>
      </w:pPr>
      <w:r>
        <w:rPr>
          <w:color w:val="221F1F"/>
          <w:spacing w:val="-1"/>
        </w:rPr>
        <w:t>Opis</w:t>
      </w:r>
      <w:r>
        <w:rPr>
          <w:color w:val="221F1F"/>
        </w:rPr>
        <w:t xml:space="preserve"> </w:t>
      </w:r>
      <w:r>
        <w:rPr>
          <w:color w:val="221F1F"/>
          <w:spacing w:val="-2"/>
        </w:rPr>
        <w:t>przedmiotu</w:t>
      </w:r>
      <w:r>
        <w:rPr>
          <w:color w:val="221F1F"/>
          <w:spacing w:val="1"/>
        </w:rPr>
        <w:t xml:space="preserve"> </w:t>
      </w:r>
      <w:r>
        <w:rPr>
          <w:color w:val="221F1F"/>
          <w:spacing w:val="-2"/>
        </w:rPr>
        <w:t>sprzedaży</w:t>
      </w:r>
      <w:r w:rsidR="00DD2925">
        <w:rPr>
          <w:color w:val="221F1F"/>
          <w:spacing w:val="-2"/>
        </w:rPr>
        <w:t>:</w:t>
      </w:r>
    </w:p>
    <w:p w14:paraId="2F4DDAC5" w14:textId="77777777" w:rsidR="00DD2925" w:rsidRDefault="00DD2925">
      <w:pPr>
        <w:pStyle w:val="Nagwek4"/>
        <w:spacing w:before="72"/>
      </w:pPr>
      <w:r>
        <w:rPr>
          <w:color w:val="221F1F"/>
          <w:spacing w:val="-1"/>
        </w:rPr>
        <w:t>Chromatograf procesowy</w:t>
      </w:r>
    </w:p>
    <w:p w14:paraId="58CE7202" w14:textId="77777777" w:rsidR="00DD2925" w:rsidRDefault="00DD2925" w:rsidP="00DD2925">
      <w:pPr>
        <w:pStyle w:val="Default"/>
        <w:spacing w:line="320" w:lineRule="exact"/>
        <w:ind w:left="1276"/>
        <w:rPr>
          <w:sz w:val="22"/>
          <w:szCs w:val="22"/>
        </w:rPr>
      </w:pPr>
    </w:p>
    <w:p w14:paraId="02F8AAA5" w14:textId="77777777" w:rsidR="00DD2925" w:rsidRDefault="00DD2925" w:rsidP="00DD2925">
      <w:pPr>
        <w:pStyle w:val="Default"/>
        <w:spacing w:line="320" w:lineRule="exact"/>
        <w:ind w:left="1276"/>
        <w:rPr>
          <w:sz w:val="22"/>
          <w:szCs w:val="22"/>
        </w:rPr>
      </w:pPr>
      <w:r>
        <w:rPr>
          <w:sz w:val="22"/>
          <w:szCs w:val="22"/>
        </w:rPr>
        <w:t> Typ urządzenia: ……………………………………………………………………………</w:t>
      </w:r>
    </w:p>
    <w:p w14:paraId="18B72F58" w14:textId="77777777" w:rsidR="00DD2925" w:rsidRDefault="00DD2925" w:rsidP="00DD2925">
      <w:pPr>
        <w:pStyle w:val="Default"/>
        <w:spacing w:line="320" w:lineRule="exact"/>
        <w:ind w:left="1276"/>
        <w:rPr>
          <w:sz w:val="22"/>
          <w:szCs w:val="22"/>
        </w:rPr>
      </w:pPr>
      <w:r>
        <w:rPr>
          <w:sz w:val="22"/>
          <w:szCs w:val="22"/>
        </w:rPr>
        <w:t> Model: ………………………………………………………………………………………</w:t>
      </w:r>
    </w:p>
    <w:p w14:paraId="46A00DAD" w14:textId="77777777" w:rsidR="00DD2925" w:rsidRDefault="00DD2925" w:rsidP="00DD2925">
      <w:pPr>
        <w:pStyle w:val="Default"/>
        <w:spacing w:line="320" w:lineRule="exact"/>
        <w:ind w:left="1276"/>
        <w:rPr>
          <w:sz w:val="22"/>
          <w:szCs w:val="22"/>
        </w:rPr>
      </w:pPr>
      <w:r>
        <w:rPr>
          <w:sz w:val="22"/>
          <w:szCs w:val="22"/>
        </w:rPr>
        <w:t> Producent: ………………………………………………………………………………….</w:t>
      </w:r>
    </w:p>
    <w:p w14:paraId="05397400" w14:textId="77777777" w:rsidR="00DD2925" w:rsidRDefault="00DD2925">
      <w:pPr>
        <w:pStyle w:val="Nagwek4"/>
        <w:spacing w:before="72"/>
      </w:pPr>
    </w:p>
    <w:p w14:paraId="0823E8CA" w14:textId="77777777" w:rsidR="008A577D" w:rsidRDefault="008A577D">
      <w:pPr>
        <w:spacing w:before="8"/>
        <w:rPr>
          <w:rFonts w:ascii="Arial" w:eastAsia="Arial" w:hAnsi="Arial" w:cs="Arial"/>
          <w:sz w:val="28"/>
          <w:szCs w:val="28"/>
        </w:rPr>
      </w:pPr>
    </w:p>
    <w:p w14:paraId="64A6371E" w14:textId="77777777" w:rsidR="00DD2925" w:rsidRDefault="00DD2925" w:rsidP="00DD2925">
      <w:pPr>
        <w:pStyle w:val="Default"/>
      </w:pPr>
    </w:p>
    <w:p w14:paraId="579D5A68" w14:textId="77777777" w:rsidR="00DD2925" w:rsidRDefault="00DD2925" w:rsidP="00DD2925">
      <w:pPr>
        <w:pStyle w:val="Default"/>
        <w:spacing w:line="320" w:lineRule="exact"/>
        <w:ind w:left="1276"/>
        <w:rPr>
          <w:sz w:val="22"/>
          <w:szCs w:val="22"/>
        </w:rPr>
      </w:pPr>
      <w:r w:rsidRPr="00DD2925">
        <w:rPr>
          <w:sz w:val="22"/>
        </w:rPr>
        <w:t>Wymagania:</w:t>
      </w:r>
    </w:p>
    <w:p w14:paraId="4AA21FD2" w14:textId="77777777" w:rsidR="00DD2925" w:rsidRDefault="00DD2925" w:rsidP="00DD2925">
      <w:pPr>
        <w:pStyle w:val="Default"/>
        <w:spacing w:line="320" w:lineRule="exact"/>
        <w:ind w:left="1276"/>
        <w:rPr>
          <w:sz w:val="22"/>
          <w:szCs w:val="22"/>
        </w:rPr>
      </w:pPr>
      <w:r>
        <w:rPr>
          <w:sz w:val="22"/>
          <w:szCs w:val="22"/>
        </w:rPr>
        <w:t xml:space="preserve">1) Chromatograf powinien spełniać wymagania metrologiczne,zgodnie ze standardem Izby Gospodarczej Gazownictwa ST–IGG-0205:2023 Ocena jakości gazów ziemnych. Chromatografy gazowe procesowe do analizy składu gazu ziemnego, </w:t>
      </w:r>
    </w:p>
    <w:p w14:paraId="48ABA58A" w14:textId="77777777" w:rsidR="00DD2925" w:rsidRDefault="00DD2925" w:rsidP="00DD2925">
      <w:pPr>
        <w:pStyle w:val="Default"/>
        <w:spacing w:line="320" w:lineRule="exact"/>
        <w:ind w:left="1276"/>
        <w:rPr>
          <w:sz w:val="22"/>
          <w:szCs w:val="22"/>
        </w:rPr>
      </w:pPr>
      <w:r>
        <w:rPr>
          <w:sz w:val="22"/>
          <w:szCs w:val="22"/>
        </w:rPr>
        <w:t xml:space="preserve">2) Chromatograf powinien analizować podstawowe składniki gazu ziemnego: metan, etan, i-propan, n-propan, I – butan, n-butan, pentan oraz hexan. </w:t>
      </w:r>
    </w:p>
    <w:p w14:paraId="7BFA6856" w14:textId="77777777" w:rsidR="00DD2925" w:rsidRDefault="00DD2925" w:rsidP="00DD2925">
      <w:pPr>
        <w:pStyle w:val="Default"/>
        <w:spacing w:line="320" w:lineRule="exact"/>
        <w:ind w:left="1276"/>
        <w:rPr>
          <w:sz w:val="22"/>
          <w:szCs w:val="22"/>
        </w:rPr>
      </w:pPr>
      <w:r>
        <w:rPr>
          <w:sz w:val="22"/>
          <w:szCs w:val="22"/>
        </w:rPr>
        <w:t xml:space="preserve">3) Czas analizy strumienia do 180 s </w:t>
      </w:r>
    </w:p>
    <w:p w14:paraId="508196D7" w14:textId="77777777" w:rsidR="00DD2925" w:rsidRDefault="00DD2925" w:rsidP="00DD2925">
      <w:pPr>
        <w:pStyle w:val="Default"/>
        <w:spacing w:line="320" w:lineRule="exact"/>
        <w:ind w:left="1276"/>
        <w:rPr>
          <w:sz w:val="22"/>
          <w:szCs w:val="22"/>
        </w:rPr>
      </w:pPr>
      <w:r>
        <w:rPr>
          <w:sz w:val="22"/>
          <w:szCs w:val="22"/>
        </w:rPr>
        <w:t xml:space="preserve">5) Termin dostawy urządzenia: 4 tygodnie od daty podpisania umowy </w:t>
      </w:r>
    </w:p>
    <w:p w14:paraId="168489A7" w14:textId="77777777" w:rsidR="00DD2925" w:rsidRDefault="00DD2925" w:rsidP="00DD2925">
      <w:pPr>
        <w:pStyle w:val="Default"/>
        <w:spacing w:line="320" w:lineRule="exact"/>
        <w:ind w:left="1276"/>
        <w:rPr>
          <w:sz w:val="22"/>
          <w:szCs w:val="22"/>
        </w:rPr>
      </w:pPr>
      <w:r>
        <w:rPr>
          <w:sz w:val="22"/>
          <w:szCs w:val="22"/>
        </w:rPr>
        <w:t xml:space="preserve">6) Miejsce dostawy: </w:t>
      </w:r>
      <w:r>
        <w:rPr>
          <w:color w:val="211F1F"/>
          <w:sz w:val="22"/>
          <w:szCs w:val="22"/>
        </w:rPr>
        <w:t>Magazyn Główny, ul. Naftowa 3, 65-705 Zielona Góra.</w:t>
      </w:r>
    </w:p>
    <w:p w14:paraId="75A19372" w14:textId="77777777" w:rsidR="00427274" w:rsidRDefault="00427274">
      <w:pPr>
        <w:rPr>
          <w:rFonts w:ascii="Arial" w:eastAsia="Arial" w:hAnsi="Arial" w:cs="Arial"/>
        </w:rPr>
      </w:pPr>
    </w:p>
    <w:p w14:paraId="52A27D11" w14:textId="77777777" w:rsidR="008A577D" w:rsidRDefault="008A577D">
      <w:pPr>
        <w:rPr>
          <w:rFonts w:ascii="Arial" w:eastAsia="Arial" w:hAnsi="Arial" w:cs="Arial"/>
        </w:rPr>
      </w:pPr>
    </w:p>
    <w:p w14:paraId="3EA4CA5F" w14:textId="77777777" w:rsidR="008A577D" w:rsidRDefault="008A577D">
      <w:pPr>
        <w:rPr>
          <w:rFonts w:ascii="Arial" w:eastAsia="Arial" w:hAnsi="Arial" w:cs="Arial"/>
        </w:rPr>
      </w:pPr>
    </w:p>
    <w:p w14:paraId="52F46624" w14:textId="77777777" w:rsidR="008A577D" w:rsidRDefault="008A577D">
      <w:pPr>
        <w:spacing w:before="1"/>
        <w:rPr>
          <w:rFonts w:ascii="Arial" w:eastAsia="Arial" w:hAnsi="Arial" w:cs="Arial"/>
          <w:sz w:val="20"/>
          <w:szCs w:val="20"/>
        </w:rPr>
      </w:pPr>
    </w:p>
    <w:p w14:paraId="04FF65CC" w14:textId="77777777" w:rsidR="008A577D" w:rsidRDefault="008E6CD3">
      <w:pPr>
        <w:tabs>
          <w:tab w:val="left" w:pos="8389"/>
        </w:tabs>
        <w:ind w:left="1945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b/>
          <w:color w:val="221F1F"/>
          <w:spacing w:val="-1"/>
          <w:w w:val="95"/>
          <w:sz w:val="24"/>
        </w:rPr>
        <w:t>SPRZEDAWCA</w:t>
      </w:r>
      <w:r>
        <w:rPr>
          <w:rFonts w:ascii="Times New Roman" w:hAnsi="Times New Roman"/>
          <w:b/>
          <w:color w:val="221F1F"/>
          <w:spacing w:val="-1"/>
          <w:w w:val="95"/>
          <w:sz w:val="24"/>
        </w:rPr>
        <w:tab/>
      </w:r>
      <w:r>
        <w:rPr>
          <w:rFonts w:ascii="Arial" w:hAnsi="Arial"/>
          <w:b/>
          <w:color w:val="221F1F"/>
          <w:spacing w:val="-2"/>
          <w:sz w:val="24"/>
        </w:rPr>
        <w:t>KUPUJĄCY</w:t>
      </w:r>
    </w:p>
    <w:p w14:paraId="54F0FA1B" w14:textId="77777777" w:rsidR="008A577D" w:rsidRDefault="008A577D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BB7C416" w14:textId="77777777" w:rsidR="008A577D" w:rsidRDefault="008A577D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3EA5783" w14:textId="77777777" w:rsidR="008A577D" w:rsidRDefault="008A577D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02BF610" w14:textId="77777777" w:rsidR="008A577D" w:rsidRDefault="008A577D">
      <w:pPr>
        <w:rPr>
          <w:rFonts w:ascii="Arial" w:eastAsia="Arial" w:hAnsi="Arial" w:cs="Arial"/>
          <w:b/>
          <w:bCs/>
          <w:sz w:val="20"/>
          <w:szCs w:val="20"/>
        </w:rPr>
      </w:pPr>
    </w:p>
    <w:p w14:paraId="518B8380" w14:textId="77777777" w:rsidR="008A577D" w:rsidRDefault="008A577D">
      <w:pPr>
        <w:rPr>
          <w:rFonts w:ascii="Arial" w:eastAsia="Arial" w:hAnsi="Arial" w:cs="Arial"/>
          <w:b/>
          <w:bCs/>
          <w:sz w:val="20"/>
          <w:szCs w:val="20"/>
        </w:rPr>
      </w:pPr>
    </w:p>
    <w:p w14:paraId="7040AE79" w14:textId="77777777" w:rsidR="008A577D" w:rsidRDefault="008A577D">
      <w:pPr>
        <w:rPr>
          <w:rFonts w:ascii="Arial" w:eastAsia="Arial" w:hAnsi="Arial" w:cs="Arial"/>
          <w:b/>
          <w:bCs/>
          <w:sz w:val="20"/>
          <w:szCs w:val="20"/>
        </w:rPr>
      </w:pPr>
    </w:p>
    <w:p w14:paraId="7C724426" w14:textId="77777777" w:rsidR="008A577D" w:rsidRDefault="008A577D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6AD7119" w14:textId="77777777" w:rsidR="008A577D" w:rsidRDefault="008A577D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6D89956" w14:textId="77777777" w:rsidR="008A577D" w:rsidRDefault="008A577D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E7F3622" w14:textId="77777777" w:rsidR="008A577D" w:rsidRDefault="008A577D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14C918A" w14:textId="77777777" w:rsidR="008A577D" w:rsidRDefault="008A577D">
      <w:pPr>
        <w:rPr>
          <w:rFonts w:ascii="Arial" w:eastAsia="Arial" w:hAnsi="Arial" w:cs="Arial"/>
          <w:b/>
          <w:bCs/>
          <w:sz w:val="20"/>
          <w:szCs w:val="20"/>
        </w:rPr>
      </w:pPr>
    </w:p>
    <w:p w14:paraId="61783725" w14:textId="77777777" w:rsidR="008A577D" w:rsidRDefault="008A577D">
      <w:pPr>
        <w:rPr>
          <w:rFonts w:ascii="Arial" w:eastAsia="Arial" w:hAnsi="Arial" w:cs="Arial"/>
          <w:b/>
          <w:bCs/>
          <w:sz w:val="20"/>
          <w:szCs w:val="20"/>
        </w:rPr>
      </w:pPr>
    </w:p>
    <w:p w14:paraId="5BE86261" w14:textId="77777777" w:rsidR="008A577D" w:rsidRDefault="008A577D">
      <w:pPr>
        <w:rPr>
          <w:rFonts w:ascii="Arial" w:eastAsia="Arial" w:hAnsi="Arial" w:cs="Arial"/>
          <w:b/>
          <w:bCs/>
          <w:sz w:val="20"/>
          <w:szCs w:val="20"/>
        </w:rPr>
      </w:pPr>
    </w:p>
    <w:p w14:paraId="7D12F834" w14:textId="77777777" w:rsidR="008A577D" w:rsidRDefault="008A577D">
      <w:pPr>
        <w:rPr>
          <w:rFonts w:ascii="Arial" w:eastAsia="Arial" w:hAnsi="Arial" w:cs="Arial"/>
          <w:b/>
          <w:bCs/>
          <w:sz w:val="20"/>
          <w:szCs w:val="20"/>
        </w:rPr>
      </w:pPr>
    </w:p>
    <w:p w14:paraId="5BC8E258" w14:textId="77777777" w:rsidR="008A577D" w:rsidRDefault="008A577D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4A022C2" w14:textId="77777777" w:rsidR="008A577D" w:rsidRDefault="008A577D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E624FAE" w14:textId="77777777" w:rsidR="008A577D" w:rsidRDefault="008A577D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C97B2EF" w14:textId="77777777" w:rsidR="008A577D" w:rsidRDefault="008A577D">
      <w:pPr>
        <w:rPr>
          <w:rFonts w:ascii="Arial" w:eastAsia="Arial" w:hAnsi="Arial" w:cs="Arial"/>
          <w:b/>
          <w:bCs/>
          <w:sz w:val="20"/>
          <w:szCs w:val="20"/>
        </w:rPr>
      </w:pPr>
    </w:p>
    <w:p w14:paraId="52B843CE" w14:textId="77777777" w:rsidR="008A577D" w:rsidRDefault="008A577D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20E0C88" w14:textId="77777777" w:rsidR="008E6CD3" w:rsidRDefault="008E6CD3">
      <w:pPr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br w:type="page"/>
      </w:r>
    </w:p>
    <w:p w14:paraId="700376F3" w14:textId="77777777" w:rsidR="008A577D" w:rsidRDefault="008E6CD3">
      <w:pPr>
        <w:pStyle w:val="Nagwek5"/>
        <w:spacing w:before="59"/>
        <w:ind w:left="5613"/>
        <w:rPr>
          <w:b w:val="0"/>
          <w:bCs w:val="0"/>
        </w:rPr>
      </w:pPr>
      <w:r>
        <w:rPr>
          <w:rFonts w:cs="Arial"/>
          <w:color w:val="221F1F"/>
          <w:spacing w:val="-1"/>
        </w:rPr>
        <w:lastRenderedPageBreak/>
        <w:t>Z</w:t>
      </w:r>
      <w:r>
        <w:rPr>
          <w:color w:val="221F1F"/>
          <w:spacing w:val="-1"/>
        </w:rPr>
        <w:t>ałącznik</w:t>
      </w:r>
      <w:r>
        <w:rPr>
          <w:color w:val="221F1F"/>
          <w:spacing w:val="-10"/>
        </w:rPr>
        <w:t xml:space="preserve"> </w:t>
      </w:r>
      <w:r>
        <w:rPr>
          <w:color w:val="221F1F"/>
          <w:spacing w:val="1"/>
        </w:rPr>
        <w:t>nr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2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do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umowy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nr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……………………………</w:t>
      </w:r>
    </w:p>
    <w:p w14:paraId="4FF7354D" w14:textId="77777777" w:rsidR="008A577D" w:rsidRDefault="008A577D">
      <w:pPr>
        <w:spacing w:before="4"/>
        <w:rPr>
          <w:rFonts w:ascii="Arial" w:eastAsia="Arial" w:hAnsi="Arial" w:cs="Arial"/>
          <w:b/>
          <w:bCs/>
          <w:sz w:val="27"/>
          <w:szCs w:val="27"/>
        </w:rPr>
      </w:pPr>
    </w:p>
    <w:p w14:paraId="59C4A077" w14:textId="77777777" w:rsidR="008A577D" w:rsidRDefault="008E6CD3">
      <w:pPr>
        <w:ind w:left="2098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color w:val="221F1F"/>
          <w:spacing w:val="-1"/>
          <w:sz w:val="20"/>
        </w:rPr>
        <w:t>Klauzula</w:t>
      </w:r>
      <w:r>
        <w:rPr>
          <w:rFonts w:ascii="Arial" w:hAnsi="Arial"/>
          <w:b/>
          <w:color w:val="221F1F"/>
          <w:spacing w:val="-12"/>
          <w:sz w:val="20"/>
        </w:rPr>
        <w:t xml:space="preserve"> </w:t>
      </w:r>
      <w:r>
        <w:rPr>
          <w:rFonts w:ascii="Arial" w:hAnsi="Arial"/>
          <w:b/>
          <w:color w:val="221F1F"/>
          <w:sz w:val="20"/>
        </w:rPr>
        <w:t>informacyjna</w:t>
      </w:r>
      <w:r>
        <w:rPr>
          <w:rFonts w:ascii="Arial" w:hAnsi="Arial"/>
          <w:b/>
          <w:color w:val="221F1F"/>
          <w:spacing w:val="-10"/>
          <w:sz w:val="20"/>
        </w:rPr>
        <w:t xml:space="preserve"> </w:t>
      </w:r>
      <w:r>
        <w:rPr>
          <w:rFonts w:ascii="Arial" w:hAnsi="Arial"/>
          <w:b/>
          <w:color w:val="221F1F"/>
          <w:sz w:val="20"/>
        </w:rPr>
        <w:t>dla</w:t>
      </w:r>
      <w:r>
        <w:rPr>
          <w:rFonts w:ascii="Arial" w:hAnsi="Arial"/>
          <w:b/>
          <w:color w:val="221F1F"/>
          <w:spacing w:val="-9"/>
          <w:sz w:val="20"/>
        </w:rPr>
        <w:t xml:space="preserve"> </w:t>
      </w:r>
      <w:r>
        <w:rPr>
          <w:rFonts w:ascii="Arial" w:hAnsi="Arial"/>
          <w:b/>
          <w:color w:val="221F1F"/>
          <w:spacing w:val="-1"/>
          <w:sz w:val="20"/>
        </w:rPr>
        <w:t>osób</w:t>
      </w:r>
      <w:r>
        <w:rPr>
          <w:rFonts w:ascii="Arial" w:hAnsi="Arial"/>
          <w:b/>
          <w:color w:val="221F1F"/>
          <w:spacing w:val="-9"/>
          <w:sz w:val="20"/>
        </w:rPr>
        <w:t xml:space="preserve"> </w:t>
      </w:r>
      <w:r>
        <w:rPr>
          <w:rFonts w:ascii="Arial" w:hAnsi="Arial"/>
          <w:b/>
          <w:color w:val="221F1F"/>
          <w:sz w:val="20"/>
        </w:rPr>
        <w:t>uprawnionych</w:t>
      </w:r>
      <w:r>
        <w:rPr>
          <w:rFonts w:ascii="Arial" w:hAnsi="Arial"/>
          <w:b/>
          <w:color w:val="221F1F"/>
          <w:spacing w:val="-10"/>
          <w:sz w:val="20"/>
        </w:rPr>
        <w:t xml:space="preserve"> </w:t>
      </w:r>
      <w:r>
        <w:rPr>
          <w:rFonts w:ascii="Arial" w:hAnsi="Arial"/>
          <w:b/>
          <w:color w:val="221F1F"/>
          <w:sz w:val="20"/>
        </w:rPr>
        <w:t>do</w:t>
      </w:r>
      <w:r>
        <w:rPr>
          <w:rFonts w:ascii="Arial" w:hAnsi="Arial"/>
          <w:b/>
          <w:color w:val="221F1F"/>
          <w:spacing w:val="-8"/>
          <w:sz w:val="20"/>
        </w:rPr>
        <w:t xml:space="preserve"> </w:t>
      </w:r>
      <w:r>
        <w:rPr>
          <w:rFonts w:ascii="Arial" w:hAnsi="Arial"/>
          <w:b/>
          <w:color w:val="221F1F"/>
          <w:spacing w:val="-1"/>
          <w:sz w:val="20"/>
        </w:rPr>
        <w:t>reprezentacji</w:t>
      </w:r>
      <w:r>
        <w:rPr>
          <w:rFonts w:ascii="Arial" w:hAnsi="Arial"/>
          <w:b/>
          <w:color w:val="221F1F"/>
          <w:spacing w:val="-11"/>
          <w:sz w:val="20"/>
        </w:rPr>
        <w:t xml:space="preserve"> </w:t>
      </w:r>
      <w:r>
        <w:rPr>
          <w:rFonts w:ascii="Arial" w:hAnsi="Arial"/>
          <w:b/>
          <w:color w:val="221F1F"/>
          <w:sz w:val="20"/>
        </w:rPr>
        <w:t>Kontrahenta</w:t>
      </w:r>
      <w:r>
        <w:rPr>
          <w:rFonts w:ascii="Arial" w:hAnsi="Arial"/>
          <w:color w:val="221F1F"/>
          <w:sz w:val="20"/>
        </w:rPr>
        <w:t>.</w:t>
      </w:r>
    </w:p>
    <w:p w14:paraId="674CD8BC" w14:textId="77777777" w:rsidR="008A577D" w:rsidRDefault="008A577D">
      <w:pPr>
        <w:spacing w:before="6"/>
        <w:rPr>
          <w:rFonts w:ascii="Arial" w:eastAsia="Arial" w:hAnsi="Arial" w:cs="Arial"/>
          <w:sz w:val="27"/>
          <w:szCs w:val="27"/>
        </w:rPr>
      </w:pPr>
    </w:p>
    <w:p w14:paraId="0A238688" w14:textId="77777777" w:rsidR="008A577D" w:rsidRDefault="008E6CD3">
      <w:pPr>
        <w:pStyle w:val="Tekstpodstawowy"/>
        <w:numPr>
          <w:ilvl w:val="0"/>
          <w:numId w:val="4"/>
        </w:numPr>
        <w:tabs>
          <w:tab w:val="left" w:pos="1281"/>
        </w:tabs>
        <w:spacing w:before="0" w:line="275" w:lineRule="auto"/>
        <w:ind w:right="111"/>
        <w:jc w:val="both"/>
      </w:pPr>
      <w:r>
        <w:rPr>
          <w:color w:val="221F1F"/>
          <w:spacing w:val="-1"/>
        </w:rPr>
        <w:t>Administratorem</w:t>
      </w:r>
      <w:r>
        <w:rPr>
          <w:color w:val="221F1F"/>
          <w:spacing w:val="28"/>
        </w:rPr>
        <w:t xml:space="preserve"> </w:t>
      </w:r>
      <w:r>
        <w:rPr>
          <w:color w:val="221F1F"/>
          <w:spacing w:val="-1"/>
        </w:rPr>
        <w:t>Państwa</w:t>
      </w:r>
      <w:r>
        <w:rPr>
          <w:color w:val="221F1F"/>
          <w:spacing w:val="26"/>
        </w:rPr>
        <w:t xml:space="preserve"> </w:t>
      </w:r>
      <w:r>
        <w:rPr>
          <w:color w:val="221F1F"/>
          <w:spacing w:val="-1"/>
        </w:rPr>
        <w:t>danych</w:t>
      </w:r>
      <w:r>
        <w:rPr>
          <w:color w:val="221F1F"/>
          <w:spacing w:val="27"/>
        </w:rPr>
        <w:t xml:space="preserve"> </w:t>
      </w:r>
      <w:r>
        <w:rPr>
          <w:color w:val="221F1F"/>
          <w:spacing w:val="-1"/>
        </w:rPr>
        <w:t>osobowych</w:t>
      </w:r>
      <w:r>
        <w:rPr>
          <w:color w:val="221F1F"/>
          <w:spacing w:val="25"/>
        </w:rPr>
        <w:t xml:space="preserve"> </w:t>
      </w:r>
      <w:r>
        <w:rPr>
          <w:color w:val="221F1F"/>
        </w:rPr>
        <w:t>jest</w:t>
      </w:r>
      <w:r>
        <w:rPr>
          <w:color w:val="221F1F"/>
          <w:spacing w:val="25"/>
        </w:rPr>
        <w:t xml:space="preserve"> </w:t>
      </w:r>
      <w:r>
        <w:rPr>
          <w:color w:val="221F1F"/>
        </w:rPr>
        <w:t>ORLEN</w:t>
      </w:r>
      <w:r>
        <w:rPr>
          <w:color w:val="221F1F"/>
          <w:spacing w:val="26"/>
        </w:rPr>
        <w:t xml:space="preserve"> </w:t>
      </w:r>
      <w:r>
        <w:rPr>
          <w:color w:val="221F1F"/>
        </w:rPr>
        <w:t>S.A.</w:t>
      </w:r>
      <w:r>
        <w:rPr>
          <w:color w:val="221F1F"/>
          <w:spacing w:val="28"/>
        </w:rPr>
        <w:t xml:space="preserve"> </w:t>
      </w:r>
      <w:r>
        <w:rPr>
          <w:color w:val="221F1F"/>
        </w:rPr>
        <w:t>z</w:t>
      </w:r>
      <w:r>
        <w:rPr>
          <w:color w:val="221F1F"/>
          <w:spacing w:val="1"/>
        </w:rPr>
        <w:t xml:space="preserve"> </w:t>
      </w:r>
      <w:r>
        <w:rPr>
          <w:color w:val="221F1F"/>
          <w:spacing w:val="-1"/>
        </w:rPr>
        <w:t>siedzibą</w:t>
      </w:r>
      <w:r>
        <w:rPr>
          <w:color w:val="221F1F"/>
          <w:spacing w:val="27"/>
        </w:rPr>
        <w:t xml:space="preserve"> </w:t>
      </w:r>
      <w:r>
        <w:rPr>
          <w:color w:val="221F1F"/>
        </w:rPr>
        <w:t>w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Płocku,</w:t>
      </w:r>
      <w:r>
        <w:rPr>
          <w:color w:val="221F1F"/>
          <w:spacing w:val="23"/>
        </w:rPr>
        <w:t xml:space="preserve"> </w:t>
      </w:r>
      <w:r>
        <w:rPr>
          <w:color w:val="221F1F"/>
          <w:spacing w:val="-1"/>
        </w:rPr>
        <w:t>ul.</w:t>
      </w:r>
      <w:r>
        <w:rPr>
          <w:color w:val="221F1F"/>
          <w:spacing w:val="25"/>
        </w:rPr>
        <w:t xml:space="preserve"> </w:t>
      </w:r>
      <w:r>
        <w:rPr>
          <w:color w:val="221F1F"/>
        </w:rPr>
        <w:t>Chemików</w:t>
      </w:r>
      <w:r>
        <w:rPr>
          <w:color w:val="221F1F"/>
          <w:spacing w:val="24"/>
        </w:rPr>
        <w:t xml:space="preserve"> </w:t>
      </w:r>
      <w:r>
        <w:rPr>
          <w:color w:val="221F1F"/>
        </w:rPr>
        <w:t>7</w:t>
      </w:r>
      <w:r>
        <w:rPr>
          <w:rFonts w:ascii="Times New Roman" w:hAnsi="Times New Roman"/>
          <w:color w:val="221F1F"/>
          <w:spacing w:val="69"/>
          <w:w w:val="99"/>
        </w:rPr>
        <w:t xml:space="preserve"> </w:t>
      </w:r>
      <w:r>
        <w:rPr>
          <w:color w:val="221F1F"/>
          <w:spacing w:val="-1"/>
        </w:rPr>
        <w:t>(dalej:</w:t>
      </w:r>
      <w:r>
        <w:rPr>
          <w:color w:val="221F1F"/>
          <w:spacing w:val="-10"/>
        </w:rPr>
        <w:t xml:space="preserve"> </w:t>
      </w:r>
      <w:r>
        <w:rPr>
          <w:color w:val="221F1F"/>
          <w:spacing w:val="-1"/>
        </w:rPr>
        <w:t>ORLEN</w:t>
      </w:r>
      <w:r>
        <w:rPr>
          <w:color w:val="221F1F"/>
          <w:spacing w:val="-6"/>
        </w:rPr>
        <w:t xml:space="preserve"> </w:t>
      </w:r>
      <w:r>
        <w:rPr>
          <w:color w:val="221F1F"/>
          <w:spacing w:val="-1"/>
        </w:rPr>
        <w:t>S.A.).</w:t>
      </w:r>
    </w:p>
    <w:p w14:paraId="0FECC7E8" w14:textId="77777777" w:rsidR="008A577D" w:rsidRDefault="008E6CD3">
      <w:pPr>
        <w:pStyle w:val="Tekstpodstawowy"/>
        <w:numPr>
          <w:ilvl w:val="0"/>
          <w:numId w:val="4"/>
        </w:numPr>
        <w:tabs>
          <w:tab w:val="left" w:pos="1281"/>
        </w:tabs>
        <w:spacing w:line="275" w:lineRule="auto"/>
        <w:ind w:right="110"/>
        <w:jc w:val="both"/>
      </w:pPr>
      <w:r>
        <w:rPr>
          <w:color w:val="221F1F"/>
          <w:spacing w:val="-1"/>
        </w:rPr>
        <w:t>Kontaktowe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numery</w:t>
      </w:r>
      <w:r>
        <w:rPr>
          <w:color w:val="221F1F"/>
          <w:spacing w:val="-13"/>
        </w:rPr>
        <w:t xml:space="preserve"> </w:t>
      </w:r>
      <w:r>
        <w:rPr>
          <w:color w:val="221F1F"/>
        </w:rPr>
        <w:t>telefonów</w:t>
      </w:r>
      <w:r>
        <w:rPr>
          <w:color w:val="221F1F"/>
          <w:spacing w:val="-10"/>
        </w:rPr>
        <w:t xml:space="preserve"> </w:t>
      </w:r>
      <w:r>
        <w:rPr>
          <w:color w:val="221F1F"/>
          <w:spacing w:val="-1"/>
        </w:rPr>
        <w:t>do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administratora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danych: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(24)</w:t>
      </w:r>
      <w:r>
        <w:rPr>
          <w:color w:val="221F1F"/>
          <w:spacing w:val="-7"/>
        </w:rPr>
        <w:t xml:space="preserve"> </w:t>
      </w:r>
      <w:r>
        <w:rPr>
          <w:color w:val="221F1F"/>
          <w:spacing w:val="-1"/>
        </w:rPr>
        <w:t>256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00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00,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(24)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365</w:t>
      </w:r>
      <w:r>
        <w:rPr>
          <w:color w:val="221F1F"/>
          <w:spacing w:val="-7"/>
        </w:rPr>
        <w:t xml:space="preserve"> </w:t>
      </w:r>
      <w:r>
        <w:rPr>
          <w:color w:val="221F1F"/>
          <w:spacing w:val="-1"/>
        </w:rPr>
        <w:t>00</w:t>
      </w:r>
      <w:r>
        <w:rPr>
          <w:color w:val="221F1F"/>
          <w:spacing w:val="-9"/>
        </w:rPr>
        <w:t xml:space="preserve"> </w:t>
      </w:r>
      <w:r>
        <w:rPr>
          <w:color w:val="221F1F"/>
          <w:spacing w:val="-1"/>
        </w:rPr>
        <w:t>00,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(22)</w:t>
      </w:r>
      <w:r>
        <w:rPr>
          <w:color w:val="221F1F"/>
        </w:rPr>
        <w:t xml:space="preserve"> 778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00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00.</w:t>
      </w:r>
      <w:r>
        <w:rPr>
          <w:rFonts w:ascii="Times New Roman" w:hAnsi="Times New Roman"/>
          <w:color w:val="221F1F"/>
          <w:spacing w:val="68"/>
          <w:w w:val="99"/>
        </w:rPr>
        <w:t xml:space="preserve"> </w:t>
      </w:r>
      <w:r>
        <w:rPr>
          <w:color w:val="221F1F"/>
        </w:rPr>
        <w:t>Z</w:t>
      </w:r>
      <w:r>
        <w:rPr>
          <w:color w:val="221F1F"/>
          <w:spacing w:val="-20"/>
        </w:rPr>
        <w:t xml:space="preserve"> </w:t>
      </w:r>
      <w:r>
        <w:rPr>
          <w:color w:val="221F1F"/>
          <w:spacing w:val="-1"/>
        </w:rPr>
        <w:t>Administratorem</w:t>
      </w:r>
      <w:r>
        <w:rPr>
          <w:color w:val="221F1F"/>
          <w:spacing w:val="-5"/>
        </w:rPr>
        <w:t xml:space="preserve"> </w:t>
      </w:r>
      <w:r>
        <w:rPr>
          <w:color w:val="221F1F"/>
          <w:spacing w:val="-1"/>
        </w:rPr>
        <w:t>danych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możecie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Państwo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skontaktować</w:t>
      </w:r>
      <w:r>
        <w:rPr>
          <w:color w:val="221F1F"/>
          <w:spacing w:val="-9"/>
        </w:rPr>
        <w:t xml:space="preserve"> </w:t>
      </w:r>
      <w:r>
        <w:rPr>
          <w:color w:val="221F1F"/>
          <w:spacing w:val="-1"/>
        </w:rPr>
        <w:t>się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także:</w:t>
      </w:r>
    </w:p>
    <w:p w14:paraId="09BDC11D" w14:textId="77777777" w:rsidR="008A577D" w:rsidRDefault="008E6CD3">
      <w:pPr>
        <w:pStyle w:val="Tekstpodstawowy"/>
        <w:numPr>
          <w:ilvl w:val="1"/>
          <w:numId w:val="4"/>
        </w:numPr>
        <w:tabs>
          <w:tab w:val="left" w:pos="1565"/>
        </w:tabs>
        <w:ind w:hanging="283"/>
      </w:pPr>
      <w:r>
        <w:rPr>
          <w:color w:val="221F1F"/>
          <w:spacing w:val="-1"/>
        </w:rPr>
        <w:t>listownie</w:t>
      </w:r>
      <w:r>
        <w:rPr>
          <w:color w:val="221F1F"/>
          <w:spacing w:val="-7"/>
        </w:rPr>
        <w:t xml:space="preserve"> </w:t>
      </w:r>
      <w:r>
        <w:rPr>
          <w:color w:val="221F1F"/>
          <w:spacing w:val="-1"/>
        </w:rPr>
        <w:t>na</w:t>
      </w:r>
      <w:r>
        <w:rPr>
          <w:color w:val="221F1F"/>
          <w:spacing w:val="-4"/>
        </w:rPr>
        <w:t xml:space="preserve"> </w:t>
      </w:r>
      <w:r>
        <w:rPr>
          <w:color w:val="221F1F"/>
          <w:spacing w:val="-1"/>
        </w:rPr>
        <w:t>adres:</w:t>
      </w:r>
      <w:r>
        <w:rPr>
          <w:color w:val="221F1F"/>
          <w:spacing w:val="-5"/>
        </w:rPr>
        <w:t xml:space="preserve"> </w:t>
      </w:r>
      <w:r>
        <w:rPr>
          <w:color w:val="221F1F"/>
          <w:spacing w:val="-1"/>
        </w:rPr>
        <w:t>ul.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Chemików</w:t>
      </w:r>
      <w:r>
        <w:rPr>
          <w:color w:val="221F1F"/>
          <w:spacing w:val="-9"/>
        </w:rPr>
        <w:t xml:space="preserve"> </w:t>
      </w:r>
      <w:r>
        <w:rPr>
          <w:color w:val="221F1F"/>
          <w:spacing w:val="-1"/>
        </w:rPr>
        <w:t>7;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3"/>
        </w:rPr>
        <w:t>09-411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Płock,</w:t>
      </w:r>
    </w:p>
    <w:p w14:paraId="4FA620FE" w14:textId="77777777" w:rsidR="008A577D" w:rsidRDefault="008E6CD3">
      <w:pPr>
        <w:pStyle w:val="Tekstpodstawowy"/>
        <w:numPr>
          <w:ilvl w:val="1"/>
          <w:numId w:val="4"/>
        </w:numPr>
        <w:tabs>
          <w:tab w:val="left" w:pos="1565"/>
        </w:tabs>
        <w:spacing w:before="36"/>
        <w:ind w:hanging="283"/>
      </w:pPr>
      <w:r>
        <w:rPr>
          <w:color w:val="221F1F"/>
          <w:spacing w:val="-1"/>
        </w:rPr>
        <w:t>przez</w:t>
      </w:r>
      <w:r>
        <w:rPr>
          <w:color w:val="221F1F"/>
          <w:spacing w:val="-18"/>
        </w:rPr>
        <w:t xml:space="preserve"> </w:t>
      </w:r>
      <w:r>
        <w:rPr>
          <w:color w:val="221F1F"/>
          <w:spacing w:val="-1"/>
        </w:rPr>
        <w:t>e-mail:</w:t>
      </w:r>
      <w:r>
        <w:rPr>
          <w:color w:val="221F1F"/>
          <w:spacing w:val="-15"/>
        </w:rPr>
        <w:t xml:space="preserve"> </w:t>
      </w:r>
      <w:hyperlink r:id="rId10">
        <w:r>
          <w:rPr>
            <w:color w:val="221F1F"/>
            <w:spacing w:val="-1"/>
          </w:rPr>
          <w:t>daneosobowe@orlen.pl.</w:t>
        </w:r>
      </w:hyperlink>
    </w:p>
    <w:p w14:paraId="334C979A" w14:textId="77777777" w:rsidR="008A577D" w:rsidRDefault="008E6CD3">
      <w:pPr>
        <w:pStyle w:val="Tekstpodstawowy"/>
        <w:numPr>
          <w:ilvl w:val="0"/>
          <w:numId w:val="4"/>
        </w:numPr>
        <w:tabs>
          <w:tab w:val="left" w:pos="1281"/>
        </w:tabs>
        <w:spacing w:before="34" w:line="275" w:lineRule="auto"/>
        <w:ind w:right="110"/>
        <w:jc w:val="both"/>
      </w:pPr>
      <w:r>
        <w:rPr>
          <w:color w:val="221F1F"/>
          <w:spacing w:val="-1"/>
        </w:rPr>
        <w:t>Do</w:t>
      </w:r>
      <w:r>
        <w:rPr>
          <w:color w:val="221F1F"/>
          <w:spacing w:val="38"/>
        </w:rPr>
        <w:t xml:space="preserve"> </w:t>
      </w:r>
      <w:r>
        <w:rPr>
          <w:color w:val="221F1F"/>
        </w:rPr>
        <w:t>kontaktu</w:t>
      </w:r>
      <w:r>
        <w:rPr>
          <w:color w:val="221F1F"/>
          <w:spacing w:val="38"/>
        </w:rPr>
        <w:t xml:space="preserve"> </w:t>
      </w:r>
      <w:r>
        <w:rPr>
          <w:color w:val="221F1F"/>
        </w:rPr>
        <w:t>z</w:t>
      </w:r>
      <w:r>
        <w:rPr>
          <w:color w:val="221F1F"/>
          <w:spacing w:val="37"/>
        </w:rPr>
        <w:t xml:space="preserve"> </w:t>
      </w:r>
      <w:r>
        <w:rPr>
          <w:color w:val="221F1F"/>
        </w:rPr>
        <w:t>Inspektorem</w:t>
      </w:r>
      <w:r>
        <w:rPr>
          <w:color w:val="221F1F"/>
          <w:spacing w:val="42"/>
        </w:rPr>
        <w:t xml:space="preserve"> </w:t>
      </w:r>
      <w:r>
        <w:rPr>
          <w:color w:val="221F1F"/>
          <w:spacing w:val="-1"/>
        </w:rPr>
        <w:t>ochrony</w:t>
      </w:r>
      <w:r>
        <w:rPr>
          <w:color w:val="221F1F"/>
          <w:spacing w:val="35"/>
        </w:rPr>
        <w:t xml:space="preserve"> </w:t>
      </w:r>
      <w:r>
        <w:rPr>
          <w:color w:val="221F1F"/>
          <w:spacing w:val="-1"/>
        </w:rPr>
        <w:t>danych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w</w:t>
      </w:r>
      <w:r>
        <w:rPr>
          <w:color w:val="221F1F"/>
          <w:spacing w:val="45"/>
        </w:rPr>
        <w:t xml:space="preserve"> </w:t>
      </w:r>
      <w:r>
        <w:rPr>
          <w:color w:val="221F1F"/>
          <w:spacing w:val="-1"/>
        </w:rPr>
        <w:t>ORLEN</w:t>
      </w:r>
      <w:r>
        <w:rPr>
          <w:color w:val="221F1F"/>
          <w:spacing w:val="41"/>
        </w:rPr>
        <w:t xml:space="preserve"> </w:t>
      </w:r>
      <w:r>
        <w:rPr>
          <w:color w:val="221F1F"/>
          <w:spacing w:val="-1"/>
        </w:rPr>
        <w:t>S.A.</w:t>
      </w:r>
      <w:r>
        <w:rPr>
          <w:color w:val="221F1F"/>
          <w:spacing w:val="38"/>
        </w:rPr>
        <w:t xml:space="preserve"> </w:t>
      </w:r>
      <w:r>
        <w:rPr>
          <w:color w:val="221F1F"/>
        </w:rPr>
        <w:t>służy</w:t>
      </w:r>
      <w:r>
        <w:rPr>
          <w:color w:val="221F1F"/>
          <w:spacing w:val="37"/>
        </w:rPr>
        <w:t xml:space="preserve"> </w:t>
      </w:r>
      <w:r>
        <w:rPr>
          <w:color w:val="221F1F"/>
        </w:rPr>
        <w:t>następujący</w:t>
      </w:r>
      <w:r>
        <w:rPr>
          <w:color w:val="221F1F"/>
          <w:spacing w:val="38"/>
        </w:rPr>
        <w:t xml:space="preserve"> </w:t>
      </w:r>
      <w:r>
        <w:rPr>
          <w:color w:val="221F1F"/>
          <w:spacing w:val="-1"/>
        </w:rPr>
        <w:t>adres</w:t>
      </w:r>
      <w:r>
        <w:rPr>
          <w:color w:val="221F1F"/>
          <w:spacing w:val="39"/>
        </w:rPr>
        <w:t xml:space="preserve"> </w:t>
      </w:r>
      <w:r>
        <w:rPr>
          <w:color w:val="221F1F"/>
        </w:rPr>
        <w:t>email:</w:t>
      </w:r>
      <w:r>
        <w:rPr>
          <w:rFonts w:ascii="Times New Roman" w:eastAsia="Times New Roman" w:hAnsi="Times New Roman" w:cs="Times New Roman"/>
          <w:color w:val="221F1F"/>
          <w:spacing w:val="47"/>
          <w:w w:val="99"/>
        </w:rPr>
        <w:t xml:space="preserve"> </w:t>
      </w:r>
      <w:hyperlink r:id="rId11">
        <w:r>
          <w:rPr>
            <w:color w:val="221F1F"/>
            <w:spacing w:val="-1"/>
          </w:rPr>
          <w:t>daneosobowe@orlen.pl.</w:t>
        </w:r>
        <w:r>
          <w:rPr>
            <w:color w:val="221F1F"/>
            <w:spacing w:val="27"/>
          </w:rPr>
          <w:t xml:space="preserve"> </w:t>
        </w:r>
      </w:hyperlink>
      <w:r>
        <w:rPr>
          <w:color w:val="221F1F"/>
        </w:rPr>
        <w:t>Z</w:t>
      </w:r>
      <w:r>
        <w:rPr>
          <w:color w:val="221F1F"/>
          <w:spacing w:val="31"/>
        </w:rPr>
        <w:t xml:space="preserve"> </w:t>
      </w:r>
      <w:r>
        <w:rPr>
          <w:color w:val="221F1F"/>
          <w:spacing w:val="-1"/>
        </w:rPr>
        <w:t>Inspektorem</w:t>
      </w:r>
      <w:r>
        <w:rPr>
          <w:color w:val="221F1F"/>
          <w:spacing w:val="32"/>
        </w:rPr>
        <w:t xml:space="preserve"> </w:t>
      </w:r>
      <w:r>
        <w:rPr>
          <w:color w:val="221F1F"/>
          <w:spacing w:val="-1"/>
        </w:rPr>
        <w:t>ochrony</w:t>
      </w:r>
      <w:r>
        <w:rPr>
          <w:color w:val="221F1F"/>
          <w:spacing w:val="22"/>
        </w:rPr>
        <w:t xml:space="preserve"> </w:t>
      </w:r>
      <w:r>
        <w:rPr>
          <w:color w:val="221F1F"/>
        </w:rPr>
        <w:t>danych</w:t>
      </w:r>
      <w:r>
        <w:rPr>
          <w:color w:val="221F1F"/>
          <w:spacing w:val="28"/>
        </w:rPr>
        <w:t xml:space="preserve"> </w:t>
      </w:r>
      <w:r>
        <w:rPr>
          <w:color w:val="221F1F"/>
        </w:rPr>
        <w:t>można</w:t>
      </w:r>
      <w:r>
        <w:rPr>
          <w:color w:val="221F1F"/>
          <w:spacing w:val="27"/>
        </w:rPr>
        <w:t xml:space="preserve"> </w:t>
      </w:r>
      <w:r>
        <w:rPr>
          <w:color w:val="221F1F"/>
          <w:spacing w:val="-1"/>
        </w:rPr>
        <w:t>skontaktować</w:t>
      </w:r>
      <w:r>
        <w:rPr>
          <w:color w:val="221F1F"/>
          <w:spacing w:val="30"/>
        </w:rPr>
        <w:t xml:space="preserve"> </w:t>
      </w:r>
      <w:r>
        <w:rPr>
          <w:color w:val="221F1F"/>
          <w:spacing w:val="-1"/>
        </w:rPr>
        <w:t>się</w:t>
      </w:r>
      <w:r>
        <w:rPr>
          <w:color w:val="221F1F"/>
          <w:spacing w:val="27"/>
        </w:rPr>
        <w:t xml:space="preserve"> </w:t>
      </w:r>
      <w:r>
        <w:rPr>
          <w:color w:val="221F1F"/>
          <w:spacing w:val="-1"/>
        </w:rPr>
        <w:t>także</w:t>
      </w:r>
      <w:r>
        <w:rPr>
          <w:color w:val="221F1F"/>
          <w:spacing w:val="28"/>
        </w:rPr>
        <w:t xml:space="preserve"> </w:t>
      </w:r>
      <w:r>
        <w:rPr>
          <w:color w:val="221F1F"/>
          <w:spacing w:val="-1"/>
        </w:rPr>
        <w:t>pisemnie</w:t>
      </w:r>
      <w:r>
        <w:rPr>
          <w:color w:val="221F1F"/>
          <w:spacing w:val="27"/>
        </w:rPr>
        <w:t xml:space="preserve"> </w:t>
      </w:r>
      <w:r>
        <w:rPr>
          <w:color w:val="221F1F"/>
          <w:spacing w:val="-1"/>
        </w:rPr>
        <w:t>na</w:t>
      </w:r>
      <w:r>
        <w:rPr>
          <w:rFonts w:ascii="Times New Roman" w:eastAsia="Times New Roman" w:hAnsi="Times New Roman" w:cs="Times New Roman"/>
          <w:color w:val="221F1F"/>
          <w:spacing w:val="96"/>
          <w:w w:val="99"/>
        </w:rPr>
        <w:t xml:space="preserve"> </w:t>
      </w:r>
      <w:r>
        <w:rPr>
          <w:color w:val="221F1F"/>
          <w:spacing w:val="-1"/>
        </w:rPr>
        <w:t>adres</w:t>
      </w:r>
      <w:r>
        <w:rPr>
          <w:color w:val="221F1F"/>
          <w:spacing w:val="21"/>
        </w:rPr>
        <w:t xml:space="preserve"> </w:t>
      </w:r>
      <w:r>
        <w:rPr>
          <w:color w:val="221F1F"/>
        </w:rPr>
        <w:t>siedziby</w:t>
      </w:r>
      <w:r>
        <w:rPr>
          <w:color w:val="221F1F"/>
          <w:spacing w:val="18"/>
        </w:rPr>
        <w:t xml:space="preserve"> </w:t>
      </w:r>
      <w:r>
        <w:rPr>
          <w:color w:val="221F1F"/>
          <w:spacing w:val="-1"/>
        </w:rPr>
        <w:t>ORLEN</w:t>
      </w:r>
      <w:r>
        <w:rPr>
          <w:color w:val="221F1F"/>
          <w:spacing w:val="24"/>
        </w:rPr>
        <w:t xml:space="preserve"> </w:t>
      </w:r>
      <w:r>
        <w:rPr>
          <w:color w:val="221F1F"/>
          <w:spacing w:val="-1"/>
        </w:rPr>
        <w:t>S.A.,</w:t>
      </w:r>
      <w:r>
        <w:rPr>
          <w:color w:val="221F1F"/>
          <w:spacing w:val="22"/>
        </w:rPr>
        <w:t xml:space="preserve"> </w:t>
      </w:r>
      <w:r>
        <w:rPr>
          <w:color w:val="221F1F"/>
        </w:rPr>
        <w:t>wskazany</w:t>
      </w:r>
      <w:r>
        <w:rPr>
          <w:color w:val="221F1F"/>
          <w:spacing w:val="20"/>
        </w:rPr>
        <w:t xml:space="preserve"> </w:t>
      </w:r>
      <w:r>
        <w:rPr>
          <w:color w:val="221F1F"/>
        </w:rPr>
        <w:t>w</w:t>
      </w:r>
      <w:r>
        <w:rPr>
          <w:color w:val="221F1F"/>
          <w:spacing w:val="20"/>
        </w:rPr>
        <w:t xml:space="preserve"> </w:t>
      </w:r>
      <w:r>
        <w:rPr>
          <w:color w:val="221F1F"/>
        </w:rPr>
        <w:t>pkt</w:t>
      </w:r>
      <w:r>
        <w:rPr>
          <w:color w:val="221F1F"/>
          <w:spacing w:val="20"/>
        </w:rPr>
        <w:t xml:space="preserve"> </w:t>
      </w:r>
      <w:r>
        <w:rPr>
          <w:color w:val="221F1F"/>
          <w:spacing w:val="-1"/>
        </w:rPr>
        <w:t>1,</w:t>
      </w:r>
      <w:r>
        <w:rPr>
          <w:color w:val="221F1F"/>
          <w:spacing w:val="22"/>
        </w:rPr>
        <w:t xml:space="preserve"> </w:t>
      </w:r>
      <w:r>
        <w:rPr>
          <w:color w:val="221F1F"/>
        </w:rPr>
        <w:t>z</w:t>
      </w:r>
      <w:r>
        <w:rPr>
          <w:color w:val="221F1F"/>
          <w:spacing w:val="22"/>
        </w:rPr>
        <w:t xml:space="preserve"> </w:t>
      </w:r>
      <w:r>
        <w:rPr>
          <w:color w:val="221F1F"/>
          <w:spacing w:val="-1"/>
        </w:rPr>
        <w:t>dopiskiem</w:t>
      </w:r>
      <w:r>
        <w:rPr>
          <w:color w:val="221F1F"/>
          <w:spacing w:val="26"/>
        </w:rPr>
        <w:t xml:space="preserve"> </w:t>
      </w:r>
      <w:r>
        <w:rPr>
          <w:color w:val="221F1F"/>
          <w:spacing w:val="-1"/>
        </w:rPr>
        <w:t>„Inspektor</w:t>
      </w:r>
      <w:r>
        <w:rPr>
          <w:color w:val="221F1F"/>
          <w:spacing w:val="21"/>
        </w:rPr>
        <w:t xml:space="preserve"> </w:t>
      </w:r>
      <w:r>
        <w:rPr>
          <w:color w:val="221F1F"/>
          <w:spacing w:val="-1"/>
        </w:rPr>
        <w:t>Ochrony</w:t>
      </w:r>
      <w:r>
        <w:rPr>
          <w:color w:val="221F1F"/>
          <w:spacing w:val="19"/>
        </w:rPr>
        <w:t xml:space="preserve"> </w:t>
      </w:r>
      <w:r>
        <w:rPr>
          <w:color w:val="221F1F"/>
        </w:rPr>
        <w:t>Danych“.</w:t>
      </w:r>
      <w:r>
        <w:rPr>
          <w:color w:val="221F1F"/>
          <w:spacing w:val="20"/>
        </w:rPr>
        <w:t xml:space="preserve"> </w:t>
      </w:r>
      <w:r>
        <w:rPr>
          <w:color w:val="221F1F"/>
        </w:rPr>
        <w:t>Dane</w:t>
      </w:r>
      <w:r>
        <w:rPr>
          <w:color w:val="221F1F"/>
          <w:spacing w:val="22"/>
        </w:rPr>
        <w:t xml:space="preserve"> </w:t>
      </w:r>
      <w:r>
        <w:rPr>
          <w:color w:val="221F1F"/>
        </w:rPr>
        <w:t>dot.</w:t>
      </w:r>
      <w:r>
        <w:rPr>
          <w:rFonts w:ascii="Times New Roman" w:eastAsia="Times New Roman" w:hAnsi="Times New Roman" w:cs="Times New Roman"/>
          <w:color w:val="221F1F"/>
          <w:spacing w:val="71"/>
          <w:w w:val="99"/>
        </w:rPr>
        <w:t xml:space="preserve"> </w:t>
      </w:r>
      <w:r>
        <w:rPr>
          <w:color w:val="221F1F"/>
        </w:rPr>
        <w:t>Inspektora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Ochrony</w:t>
      </w:r>
      <w:r>
        <w:rPr>
          <w:color w:val="221F1F"/>
          <w:spacing w:val="-10"/>
        </w:rPr>
        <w:t xml:space="preserve"> </w:t>
      </w:r>
      <w:r>
        <w:rPr>
          <w:color w:val="221F1F"/>
        </w:rPr>
        <w:t>Danych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dostępne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są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również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na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stronie</w:t>
      </w:r>
      <w:r>
        <w:rPr>
          <w:color w:val="221F1F"/>
          <w:spacing w:val="-4"/>
        </w:rPr>
        <w:t xml:space="preserve"> </w:t>
      </w:r>
      <w:hyperlink r:id="rId12">
        <w:r>
          <w:rPr>
            <w:color w:val="221F1F"/>
            <w:spacing w:val="-2"/>
          </w:rPr>
          <w:t>www.orlen.pl</w:t>
        </w:r>
        <w:r>
          <w:rPr>
            <w:color w:val="221F1F"/>
            <w:spacing w:val="-8"/>
          </w:rPr>
          <w:t xml:space="preserve"> </w:t>
        </w:r>
      </w:hyperlink>
      <w:r>
        <w:rPr>
          <w:color w:val="221F1F"/>
        </w:rPr>
        <w:t>w</w:t>
      </w:r>
      <w:r>
        <w:rPr>
          <w:color w:val="221F1F"/>
          <w:spacing w:val="-6"/>
        </w:rPr>
        <w:t xml:space="preserve"> </w:t>
      </w:r>
      <w:r>
        <w:rPr>
          <w:color w:val="221F1F"/>
          <w:spacing w:val="-1"/>
        </w:rPr>
        <w:t>zakładce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„Kontakt”.</w:t>
      </w:r>
    </w:p>
    <w:p w14:paraId="1C60B4EE" w14:textId="77777777" w:rsidR="008A577D" w:rsidRDefault="008E6CD3">
      <w:pPr>
        <w:pStyle w:val="Tekstpodstawowy"/>
        <w:numPr>
          <w:ilvl w:val="0"/>
          <w:numId w:val="4"/>
        </w:numPr>
        <w:tabs>
          <w:tab w:val="left" w:pos="1281"/>
        </w:tabs>
        <w:spacing w:before="3" w:line="275" w:lineRule="auto"/>
        <w:ind w:right="111"/>
        <w:jc w:val="both"/>
      </w:pPr>
      <w:r>
        <w:rPr>
          <w:color w:val="221F1F"/>
          <w:spacing w:val="-1"/>
        </w:rPr>
        <w:t>Pani/Pana</w:t>
      </w:r>
      <w:r>
        <w:rPr>
          <w:color w:val="221F1F"/>
          <w:spacing w:val="44"/>
        </w:rPr>
        <w:t xml:space="preserve"> </w:t>
      </w:r>
      <w:r>
        <w:rPr>
          <w:color w:val="221F1F"/>
          <w:spacing w:val="-1"/>
        </w:rPr>
        <w:t>dane</w:t>
      </w:r>
      <w:r>
        <w:rPr>
          <w:color w:val="221F1F"/>
          <w:spacing w:val="44"/>
        </w:rPr>
        <w:t xml:space="preserve"> </w:t>
      </w:r>
      <w:r>
        <w:rPr>
          <w:color w:val="221F1F"/>
          <w:spacing w:val="-1"/>
        </w:rPr>
        <w:t>osobowe</w:t>
      </w:r>
      <w:r>
        <w:rPr>
          <w:color w:val="221F1F"/>
          <w:spacing w:val="46"/>
        </w:rPr>
        <w:t xml:space="preserve"> </w:t>
      </w:r>
      <w:r>
        <w:rPr>
          <w:color w:val="221F1F"/>
          <w:spacing w:val="-1"/>
        </w:rPr>
        <w:t>zostały</w:t>
      </w:r>
      <w:r>
        <w:rPr>
          <w:color w:val="221F1F"/>
          <w:spacing w:val="41"/>
        </w:rPr>
        <w:t xml:space="preserve"> </w:t>
      </w:r>
      <w:r>
        <w:rPr>
          <w:color w:val="221F1F"/>
          <w:spacing w:val="-1"/>
        </w:rPr>
        <w:t>udostępnione</w:t>
      </w:r>
      <w:r>
        <w:rPr>
          <w:color w:val="221F1F"/>
          <w:spacing w:val="45"/>
        </w:rPr>
        <w:t xml:space="preserve"> </w:t>
      </w:r>
      <w:r>
        <w:rPr>
          <w:color w:val="221F1F"/>
        </w:rPr>
        <w:t>przez</w:t>
      </w:r>
      <w:r>
        <w:rPr>
          <w:color w:val="221F1F"/>
          <w:spacing w:val="41"/>
        </w:rPr>
        <w:t xml:space="preserve"> </w:t>
      </w:r>
      <w:r>
        <w:rPr>
          <w:color w:val="221F1F"/>
          <w:spacing w:val="-1"/>
        </w:rPr>
        <w:t>kontrahenta</w:t>
      </w:r>
      <w:r>
        <w:rPr>
          <w:color w:val="221F1F"/>
          <w:spacing w:val="51"/>
        </w:rPr>
        <w:t xml:space="preserve"> </w:t>
      </w:r>
      <w:r>
        <w:rPr>
          <w:color w:val="221F1F"/>
          <w:spacing w:val="-1"/>
        </w:rPr>
        <w:t>ORLEN</w:t>
      </w:r>
      <w:r>
        <w:rPr>
          <w:color w:val="221F1F"/>
          <w:spacing w:val="45"/>
        </w:rPr>
        <w:t xml:space="preserve"> </w:t>
      </w:r>
      <w:r>
        <w:rPr>
          <w:color w:val="221F1F"/>
        </w:rPr>
        <w:t>S.A.,</w:t>
      </w:r>
      <w:r>
        <w:rPr>
          <w:color w:val="221F1F"/>
          <w:spacing w:val="44"/>
        </w:rPr>
        <w:t xml:space="preserve"> </w:t>
      </w:r>
      <w:r>
        <w:rPr>
          <w:color w:val="221F1F"/>
        </w:rPr>
        <w:t>którego</w:t>
      </w:r>
      <w:r>
        <w:rPr>
          <w:color w:val="221F1F"/>
          <w:spacing w:val="44"/>
        </w:rPr>
        <w:t xml:space="preserve"> </w:t>
      </w:r>
      <w:r>
        <w:rPr>
          <w:color w:val="221F1F"/>
          <w:spacing w:val="-1"/>
        </w:rPr>
        <w:t>Pani/Pan</w:t>
      </w:r>
      <w:r>
        <w:rPr>
          <w:rFonts w:ascii="Times New Roman" w:hAnsi="Times New Roman"/>
          <w:color w:val="221F1F"/>
          <w:spacing w:val="115"/>
          <w:w w:val="99"/>
        </w:rPr>
        <w:t xml:space="preserve"> </w:t>
      </w:r>
      <w:r>
        <w:rPr>
          <w:color w:val="221F1F"/>
          <w:spacing w:val="-1"/>
        </w:rPr>
        <w:t>reprezentuje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oraz</w:t>
      </w:r>
      <w:r>
        <w:rPr>
          <w:color w:val="221F1F"/>
          <w:spacing w:val="-10"/>
        </w:rPr>
        <w:t xml:space="preserve"> </w:t>
      </w:r>
      <w:r>
        <w:rPr>
          <w:color w:val="221F1F"/>
          <w:spacing w:val="-1"/>
        </w:rPr>
        <w:t>pozyskane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przez</w:t>
      </w:r>
      <w:r>
        <w:rPr>
          <w:color w:val="221F1F"/>
          <w:spacing w:val="-18"/>
        </w:rPr>
        <w:t xml:space="preserve"> </w:t>
      </w:r>
      <w:r>
        <w:rPr>
          <w:color w:val="221F1F"/>
          <w:spacing w:val="-1"/>
        </w:rPr>
        <w:t>Administratora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z</w:t>
      </w:r>
      <w:r>
        <w:rPr>
          <w:color w:val="221F1F"/>
          <w:spacing w:val="-12"/>
        </w:rPr>
        <w:t xml:space="preserve"> </w:t>
      </w:r>
      <w:r>
        <w:rPr>
          <w:color w:val="221F1F"/>
        </w:rPr>
        <w:t>rejestrów</w:t>
      </w:r>
      <w:r>
        <w:rPr>
          <w:color w:val="221F1F"/>
          <w:spacing w:val="-10"/>
        </w:rPr>
        <w:t xml:space="preserve"> </w:t>
      </w:r>
      <w:r>
        <w:rPr>
          <w:color w:val="221F1F"/>
          <w:spacing w:val="-1"/>
        </w:rPr>
        <w:t>publicznych</w:t>
      </w:r>
      <w:r>
        <w:rPr>
          <w:color w:val="221F1F"/>
          <w:spacing w:val="-9"/>
        </w:rPr>
        <w:t xml:space="preserve"> </w:t>
      </w:r>
      <w:r>
        <w:rPr>
          <w:color w:val="221F1F"/>
          <w:spacing w:val="-1"/>
        </w:rPr>
        <w:t>(KRS,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CEIDG).</w:t>
      </w:r>
    </w:p>
    <w:p w14:paraId="4509DAF6" w14:textId="77777777" w:rsidR="008A577D" w:rsidRDefault="008E6CD3">
      <w:pPr>
        <w:pStyle w:val="Tekstpodstawowy"/>
        <w:numPr>
          <w:ilvl w:val="0"/>
          <w:numId w:val="4"/>
        </w:numPr>
        <w:tabs>
          <w:tab w:val="left" w:pos="1282"/>
        </w:tabs>
        <w:spacing w:line="275" w:lineRule="auto"/>
        <w:ind w:right="107" w:hanging="360"/>
        <w:jc w:val="both"/>
      </w:pPr>
      <w:r>
        <w:rPr>
          <w:color w:val="221F1F"/>
        </w:rPr>
        <w:t>Zakres</w:t>
      </w:r>
      <w:r>
        <w:rPr>
          <w:color w:val="221F1F"/>
          <w:spacing w:val="28"/>
        </w:rPr>
        <w:t xml:space="preserve"> </w:t>
      </w:r>
      <w:r>
        <w:rPr>
          <w:color w:val="221F1F"/>
          <w:spacing w:val="-1"/>
        </w:rPr>
        <w:t>Pani/Pana</w:t>
      </w:r>
      <w:r>
        <w:rPr>
          <w:color w:val="221F1F"/>
          <w:spacing w:val="28"/>
        </w:rPr>
        <w:t xml:space="preserve"> </w:t>
      </w:r>
      <w:r>
        <w:rPr>
          <w:color w:val="221F1F"/>
        </w:rPr>
        <w:t>danych</w:t>
      </w:r>
      <w:r>
        <w:rPr>
          <w:color w:val="221F1F"/>
          <w:spacing w:val="29"/>
        </w:rPr>
        <w:t xml:space="preserve"> </w:t>
      </w:r>
      <w:r>
        <w:rPr>
          <w:color w:val="221F1F"/>
          <w:spacing w:val="-1"/>
        </w:rPr>
        <w:t>osobowych</w:t>
      </w:r>
      <w:r>
        <w:rPr>
          <w:color w:val="221F1F"/>
          <w:spacing w:val="27"/>
        </w:rPr>
        <w:t xml:space="preserve"> </w:t>
      </w:r>
      <w:r>
        <w:rPr>
          <w:color w:val="221F1F"/>
          <w:spacing w:val="-1"/>
        </w:rPr>
        <w:t>przetwarzanych</w:t>
      </w:r>
      <w:r>
        <w:rPr>
          <w:color w:val="221F1F"/>
          <w:spacing w:val="27"/>
        </w:rPr>
        <w:t xml:space="preserve"> </w:t>
      </w:r>
      <w:r>
        <w:rPr>
          <w:color w:val="221F1F"/>
          <w:spacing w:val="-1"/>
        </w:rPr>
        <w:t>przez</w:t>
      </w:r>
      <w:r>
        <w:rPr>
          <w:color w:val="221F1F"/>
          <w:spacing w:val="31"/>
        </w:rPr>
        <w:t xml:space="preserve"> </w:t>
      </w:r>
      <w:r>
        <w:rPr>
          <w:color w:val="221F1F"/>
          <w:spacing w:val="-1"/>
        </w:rPr>
        <w:t>ORLEN</w:t>
      </w:r>
      <w:r>
        <w:rPr>
          <w:color w:val="221F1F"/>
          <w:spacing w:val="29"/>
        </w:rPr>
        <w:t xml:space="preserve"> </w:t>
      </w:r>
      <w:r>
        <w:rPr>
          <w:color w:val="221F1F"/>
        </w:rPr>
        <w:t>S.A.</w:t>
      </w:r>
      <w:r>
        <w:rPr>
          <w:color w:val="221F1F"/>
          <w:spacing w:val="27"/>
        </w:rPr>
        <w:t xml:space="preserve"> </w:t>
      </w:r>
      <w:r>
        <w:rPr>
          <w:color w:val="221F1F"/>
        </w:rPr>
        <w:t>obejmuje:</w:t>
      </w:r>
      <w:r>
        <w:rPr>
          <w:color w:val="221F1F"/>
          <w:spacing w:val="27"/>
        </w:rPr>
        <w:t xml:space="preserve"> </w:t>
      </w:r>
      <w:r>
        <w:rPr>
          <w:color w:val="221F1F"/>
          <w:spacing w:val="-1"/>
        </w:rPr>
        <w:t>imię,</w:t>
      </w:r>
      <w:r>
        <w:rPr>
          <w:color w:val="221F1F"/>
          <w:spacing w:val="27"/>
        </w:rPr>
        <w:t xml:space="preserve"> </w:t>
      </w:r>
      <w:r>
        <w:rPr>
          <w:color w:val="221F1F"/>
          <w:spacing w:val="-1"/>
        </w:rPr>
        <w:t>nazwisko,</w:t>
      </w:r>
      <w:r>
        <w:rPr>
          <w:rFonts w:ascii="Times New Roman" w:hAnsi="Times New Roman"/>
          <w:color w:val="221F1F"/>
          <w:spacing w:val="84"/>
          <w:w w:val="99"/>
        </w:rPr>
        <w:t xml:space="preserve"> </w:t>
      </w:r>
      <w:r>
        <w:rPr>
          <w:color w:val="221F1F"/>
        </w:rPr>
        <w:t>stanowisko,</w:t>
      </w:r>
      <w:r>
        <w:rPr>
          <w:color w:val="221F1F"/>
          <w:spacing w:val="51"/>
        </w:rPr>
        <w:t xml:space="preserve"> </w:t>
      </w:r>
      <w:r>
        <w:rPr>
          <w:color w:val="221F1F"/>
          <w:spacing w:val="-1"/>
        </w:rPr>
        <w:t>reprezentowany</w:t>
      </w:r>
      <w:r>
        <w:rPr>
          <w:color w:val="221F1F"/>
          <w:spacing w:val="48"/>
        </w:rPr>
        <w:t xml:space="preserve"> </w:t>
      </w:r>
      <w:r>
        <w:rPr>
          <w:color w:val="221F1F"/>
          <w:spacing w:val="-1"/>
        </w:rPr>
        <w:t>podmiot,</w:t>
      </w:r>
      <w:r>
        <w:rPr>
          <w:color w:val="221F1F"/>
          <w:spacing w:val="51"/>
        </w:rPr>
        <w:t xml:space="preserve"> </w:t>
      </w:r>
      <w:r>
        <w:rPr>
          <w:color w:val="221F1F"/>
          <w:spacing w:val="-1"/>
        </w:rPr>
        <w:t>dane</w:t>
      </w:r>
      <w:r>
        <w:rPr>
          <w:color w:val="221F1F"/>
          <w:spacing w:val="52"/>
        </w:rPr>
        <w:t xml:space="preserve"> </w:t>
      </w:r>
      <w:r>
        <w:rPr>
          <w:color w:val="221F1F"/>
          <w:spacing w:val="-1"/>
        </w:rPr>
        <w:t>ujawnione</w:t>
      </w:r>
      <w:r>
        <w:rPr>
          <w:color w:val="221F1F"/>
          <w:spacing w:val="53"/>
        </w:rPr>
        <w:t xml:space="preserve"> </w:t>
      </w:r>
      <w:r>
        <w:rPr>
          <w:color w:val="221F1F"/>
        </w:rPr>
        <w:t>w</w:t>
      </w:r>
      <w:r>
        <w:rPr>
          <w:color w:val="221F1F"/>
          <w:spacing w:val="49"/>
        </w:rPr>
        <w:t xml:space="preserve"> </w:t>
      </w:r>
      <w:r>
        <w:rPr>
          <w:color w:val="221F1F"/>
        </w:rPr>
        <w:t>jawnych</w:t>
      </w:r>
      <w:r>
        <w:rPr>
          <w:color w:val="221F1F"/>
          <w:spacing w:val="51"/>
        </w:rPr>
        <w:t xml:space="preserve"> </w:t>
      </w:r>
      <w:r>
        <w:rPr>
          <w:color w:val="221F1F"/>
          <w:spacing w:val="-1"/>
        </w:rPr>
        <w:t>rejestrach</w:t>
      </w:r>
      <w:r>
        <w:rPr>
          <w:color w:val="221F1F"/>
          <w:spacing w:val="54"/>
        </w:rPr>
        <w:t xml:space="preserve"> </w:t>
      </w:r>
      <w:r>
        <w:rPr>
          <w:color w:val="221F1F"/>
          <w:spacing w:val="-1"/>
        </w:rPr>
        <w:t>(KRS,</w:t>
      </w:r>
      <w:r>
        <w:rPr>
          <w:color w:val="221F1F"/>
          <w:spacing w:val="52"/>
        </w:rPr>
        <w:t xml:space="preserve"> </w:t>
      </w:r>
      <w:r>
        <w:rPr>
          <w:color w:val="221F1F"/>
        </w:rPr>
        <w:t>CEIDG),</w:t>
      </w:r>
      <w:r>
        <w:rPr>
          <w:color w:val="221F1F"/>
          <w:spacing w:val="51"/>
        </w:rPr>
        <w:t xml:space="preserve"> </w:t>
      </w:r>
      <w:r>
        <w:rPr>
          <w:color w:val="221F1F"/>
        </w:rPr>
        <w:t>dane</w:t>
      </w:r>
      <w:r>
        <w:rPr>
          <w:rFonts w:ascii="Times New Roman" w:hAnsi="Times New Roman"/>
          <w:color w:val="221F1F"/>
          <w:spacing w:val="79"/>
          <w:w w:val="99"/>
        </w:rPr>
        <w:t xml:space="preserve"> </w:t>
      </w:r>
      <w:r>
        <w:rPr>
          <w:color w:val="221F1F"/>
          <w:spacing w:val="-1"/>
        </w:rPr>
        <w:t>ujawnione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w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treści</w:t>
      </w:r>
      <w:r>
        <w:rPr>
          <w:color w:val="221F1F"/>
          <w:spacing w:val="-10"/>
        </w:rPr>
        <w:t xml:space="preserve"> </w:t>
      </w:r>
      <w:r>
        <w:rPr>
          <w:color w:val="221F1F"/>
          <w:spacing w:val="-1"/>
        </w:rPr>
        <w:t>pełnomocnictwa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(jeśli</w:t>
      </w:r>
      <w:r>
        <w:rPr>
          <w:color w:val="221F1F"/>
          <w:spacing w:val="-7"/>
        </w:rPr>
        <w:t xml:space="preserve"> </w:t>
      </w:r>
      <w:r>
        <w:rPr>
          <w:color w:val="221F1F"/>
          <w:spacing w:val="-1"/>
        </w:rPr>
        <w:t>zostało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ono</w:t>
      </w:r>
      <w:r>
        <w:rPr>
          <w:color w:val="221F1F"/>
          <w:spacing w:val="-7"/>
        </w:rPr>
        <w:t xml:space="preserve"> </w:t>
      </w:r>
      <w:r>
        <w:rPr>
          <w:color w:val="221F1F"/>
          <w:spacing w:val="-1"/>
        </w:rPr>
        <w:t>Pani/Panu</w:t>
      </w:r>
      <w:r>
        <w:rPr>
          <w:color w:val="221F1F"/>
          <w:spacing w:val="-9"/>
        </w:rPr>
        <w:t xml:space="preserve"> </w:t>
      </w:r>
      <w:r>
        <w:rPr>
          <w:color w:val="221F1F"/>
          <w:spacing w:val="-1"/>
        </w:rPr>
        <w:t>udzielone).</w:t>
      </w:r>
    </w:p>
    <w:p w14:paraId="2621FAAB" w14:textId="77777777" w:rsidR="008A577D" w:rsidRDefault="008E6CD3">
      <w:pPr>
        <w:pStyle w:val="Tekstpodstawowy"/>
        <w:numPr>
          <w:ilvl w:val="0"/>
          <w:numId w:val="4"/>
        </w:numPr>
        <w:tabs>
          <w:tab w:val="left" w:pos="1282"/>
        </w:tabs>
        <w:spacing w:before="3"/>
        <w:ind w:hanging="360"/>
      </w:pPr>
      <w:r>
        <w:rPr>
          <w:color w:val="221F1F"/>
          <w:spacing w:val="-1"/>
        </w:rPr>
        <w:t>Pani/Pana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dane</w:t>
      </w:r>
      <w:r>
        <w:rPr>
          <w:color w:val="221F1F"/>
          <w:spacing w:val="-6"/>
        </w:rPr>
        <w:t xml:space="preserve"> </w:t>
      </w:r>
      <w:r>
        <w:rPr>
          <w:color w:val="221F1F"/>
          <w:spacing w:val="-1"/>
        </w:rPr>
        <w:t>osobowe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będą</w:t>
      </w:r>
      <w:r>
        <w:rPr>
          <w:color w:val="221F1F"/>
          <w:spacing w:val="-7"/>
        </w:rPr>
        <w:t xml:space="preserve"> </w:t>
      </w:r>
      <w:r>
        <w:rPr>
          <w:color w:val="221F1F"/>
          <w:spacing w:val="-1"/>
        </w:rPr>
        <w:t>przetwarzane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w</w:t>
      </w:r>
      <w:r>
        <w:rPr>
          <w:color w:val="221F1F"/>
          <w:spacing w:val="-10"/>
        </w:rPr>
        <w:t xml:space="preserve"> </w:t>
      </w:r>
      <w:r>
        <w:rPr>
          <w:color w:val="221F1F"/>
          <w:spacing w:val="-1"/>
        </w:rPr>
        <w:t>celu:</w:t>
      </w:r>
    </w:p>
    <w:p w14:paraId="009A29CC" w14:textId="77777777" w:rsidR="008A577D" w:rsidRDefault="008E6CD3">
      <w:pPr>
        <w:pStyle w:val="Tekstpodstawowy"/>
        <w:numPr>
          <w:ilvl w:val="0"/>
          <w:numId w:val="3"/>
        </w:numPr>
        <w:tabs>
          <w:tab w:val="left" w:pos="1565"/>
        </w:tabs>
        <w:spacing w:before="34" w:line="276" w:lineRule="auto"/>
        <w:ind w:right="108" w:hanging="283"/>
        <w:jc w:val="both"/>
      </w:pPr>
      <w:r>
        <w:rPr>
          <w:color w:val="221F1F"/>
          <w:spacing w:val="-1"/>
        </w:rPr>
        <w:t>wykonania</w:t>
      </w:r>
      <w:r>
        <w:rPr>
          <w:color w:val="221F1F"/>
          <w:spacing w:val="36"/>
        </w:rPr>
        <w:t xml:space="preserve"> </w:t>
      </w:r>
      <w:r>
        <w:rPr>
          <w:color w:val="221F1F"/>
        </w:rPr>
        <w:t>umowy</w:t>
      </w:r>
      <w:r>
        <w:rPr>
          <w:color w:val="221F1F"/>
          <w:spacing w:val="33"/>
        </w:rPr>
        <w:t xml:space="preserve"> </w:t>
      </w:r>
      <w:r>
        <w:rPr>
          <w:color w:val="221F1F"/>
          <w:spacing w:val="-1"/>
        </w:rPr>
        <w:t>handlowej</w:t>
      </w:r>
      <w:r>
        <w:rPr>
          <w:color w:val="221F1F"/>
          <w:spacing w:val="39"/>
        </w:rPr>
        <w:t xml:space="preserve"> </w:t>
      </w:r>
      <w:r>
        <w:rPr>
          <w:color w:val="221F1F"/>
          <w:spacing w:val="-1"/>
        </w:rPr>
        <w:t>wiążącej</w:t>
      </w:r>
      <w:r>
        <w:rPr>
          <w:color w:val="221F1F"/>
          <w:spacing w:val="42"/>
        </w:rPr>
        <w:t xml:space="preserve"> </w:t>
      </w:r>
      <w:r>
        <w:rPr>
          <w:color w:val="221F1F"/>
          <w:spacing w:val="-1"/>
        </w:rPr>
        <w:t>ORLEN</w:t>
      </w:r>
      <w:r>
        <w:rPr>
          <w:color w:val="221F1F"/>
          <w:spacing w:val="40"/>
        </w:rPr>
        <w:t xml:space="preserve"> </w:t>
      </w:r>
      <w:r>
        <w:rPr>
          <w:color w:val="221F1F"/>
          <w:spacing w:val="-1"/>
        </w:rPr>
        <w:t>S.A.</w:t>
      </w:r>
      <w:r>
        <w:rPr>
          <w:color w:val="221F1F"/>
          <w:spacing w:val="38"/>
        </w:rPr>
        <w:t xml:space="preserve"> </w:t>
      </w:r>
      <w:r>
        <w:rPr>
          <w:color w:val="221F1F"/>
        </w:rPr>
        <w:t>z</w:t>
      </w:r>
      <w:r>
        <w:rPr>
          <w:color w:val="221F1F"/>
          <w:spacing w:val="36"/>
        </w:rPr>
        <w:t xml:space="preserve"> </w:t>
      </w:r>
      <w:r>
        <w:rPr>
          <w:color w:val="221F1F"/>
          <w:spacing w:val="-1"/>
        </w:rPr>
        <w:t>reprezentowanym</w:t>
      </w:r>
      <w:r>
        <w:rPr>
          <w:color w:val="221F1F"/>
          <w:spacing w:val="40"/>
        </w:rPr>
        <w:t xml:space="preserve"> </w:t>
      </w:r>
      <w:r>
        <w:rPr>
          <w:color w:val="221F1F"/>
          <w:spacing w:val="-1"/>
        </w:rPr>
        <w:t>przez</w:t>
      </w:r>
      <w:r>
        <w:rPr>
          <w:color w:val="221F1F"/>
          <w:spacing w:val="35"/>
        </w:rPr>
        <w:t xml:space="preserve"> </w:t>
      </w:r>
      <w:r>
        <w:rPr>
          <w:color w:val="221F1F"/>
          <w:spacing w:val="-1"/>
        </w:rPr>
        <w:t>Panią/Pana</w:t>
      </w:r>
      <w:r>
        <w:rPr>
          <w:rFonts w:ascii="Times New Roman" w:eastAsia="Times New Roman" w:hAnsi="Times New Roman" w:cs="Times New Roman"/>
          <w:color w:val="221F1F"/>
          <w:spacing w:val="85"/>
          <w:w w:val="99"/>
        </w:rPr>
        <w:t xml:space="preserve"> </w:t>
      </w:r>
      <w:r>
        <w:rPr>
          <w:color w:val="221F1F"/>
          <w:spacing w:val="-1"/>
        </w:rPr>
        <w:t>podmiotem</w:t>
      </w:r>
      <w:r>
        <w:rPr>
          <w:color w:val="221F1F"/>
          <w:spacing w:val="39"/>
        </w:rPr>
        <w:t xml:space="preserve"> </w:t>
      </w:r>
      <w:r>
        <w:rPr>
          <w:color w:val="221F1F"/>
        </w:rPr>
        <w:t>–</w:t>
      </w:r>
      <w:r>
        <w:rPr>
          <w:color w:val="221F1F"/>
          <w:spacing w:val="34"/>
        </w:rPr>
        <w:t xml:space="preserve"> </w:t>
      </w:r>
      <w:r>
        <w:rPr>
          <w:color w:val="221F1F"/>
          <w:spacing w:val="-1"/>
        </w:rPr>
        <w:t>podstawą</w:t>
      </w:r>
      <w:r>
        <w:rPr>
          <w:color w:val="221F1F"/>
          <w:spacing w:val="35"/>
        </w:rPr>
        <w:t xml:space="preserve"> </w:t>
      </w:r>
      <w:r>
        <w:rPr>
          <w:color w:val="221F1F"/>
          <w:spacing w:val="-1"/>
        </w:rPr>
        <w:t>prawną</w:t>
      </w:r>
      <w:r>
        <w:rPr>
          <w:color w:val="221F1F"/>
          <w:spacing w:val="36"/>
        </w:rPr>
        <w:t xml:space="preserve"> </w:t>
      </w:r>
      <w:r>
        <w:rPr>
          <w:color w:val="221F1F"/>
          <w:spacing w:val="-1"/>
        </w:rPr>
        <w:t>przetwarzania</w:t>
      </w:r>
      <w:r>
        <w:rPr>
          <w:color w:val="221F1F"/>
          <w:spacing w:val="35"/>
        </w:rPr>
        <w:t xml:space="preserve"> </w:t>
      </w:r>
      <w:r>
        <w:rPr>
          <w:color w:val="221F1F"/>
        </w:rPr>
        <w:t>jest</w:t>
      </w:r>
      <w:r>
        <w:rPr>
          <w:color w:val="221F1F"/>
          <w:spacing w:val="35"/>
        </w:rPr>
        <w:t xml:space="preserve"> </w:t>
      </w:r>
      <w:r>
        <w:rPr>
          <w:color w:val="221F1F"/>
          <w:spacing w:val="-1"/>
        </w:rPr>
        <w:t>uzasadniony</w:t>
      </w:r>
      <w:r>
        <w:rPr>
          <w:color w:val="221F1F"/>
          <w:spacing w:val="32"/>
        </w:rPr>
        <w:t xml:space="preserve"> </w:t>
      </w:r>
      <w:r>
        <w:rPr>
          <w:color w:val="221F1F"/>
          <w:spacing w:val="-1"/>
        </w:rPr>
        <w:t>interes</w:t>
      </w:r>
      <w:r>
        <w:rPr>
          <w:color w:val="221F1F"/>
          <w:spacing w:val="22"/>
        </w:rPr>
        <w:t xml:space="preserve"> </w:t>
      </w:r>
      <w:r>
        <w:rPr>
          <w:color w:val="221F1F"/>
          <w:spacing w:val="-1"/>
        </w:rPr>
        <w:t>Administratora</w:t>
      </w:r>
      <w:r>
        <w:rPr>
          <w:color w:val="221F1F"/>
          <w:spacing w:val="35"/>
        </w:rPr>
        <w:t xml:space="preserve"> </w:t>
      </w:r>
      <w:r>
        <w:rPr>
          <w:color w:val="221F1F"/>
        </w:rPr>
        <w:t>oraz</w:t>
      </w:r>
      <w:r>
        <w:rPr>
          <w:color w:val="221F1F"/>
          <w:spacing w:val="33"/>
        </w:rPr>
        <w:t xml:space="preserve"> </w:t>
      </w:r>
      <w:r>
        <w:rPr>
          <w:color w:val="221F1F"/>
          <w:spacing w:val="-1"/>
        </w:rPr>
        <w:t>tego</w:t>
      </w:r>
      <w:r>
        <w:rPr>
          <w:rFonts w:ascii="Times New Roman" w:eastAsia="Times New Roman" w:hAnsi="Times New Roman" w:cs="Times New Roman"/>
          <w:color w:val="221F1F"/>
          <w:spacing w:val="94"/>
          <w:w w:val="99"/>
        </w:rPr>
        <w:t xml:space="preserve"> </w:t>
      </w:r>
      <w:r>
        <w:rPr>
          <w:color w:val="221F1F"/>
          <w:spacing w:val="-1"/>
        </w:rPr>
        <w:t>podmiotu</w:t>
      </w:r>
      <w:r>
        <w:rPr>
          <w:color w:val="221F1F"/>
          <w:spacing w:val="29"/>
        </w:rPr>
        <w:t xml:space="preserve"> </w:t>
      </w:r>
      <w:r>
        <w:rPr>
          <w:color w:val="221F1F"/>
          <w:spacing w:val="-1"/>
        </w:rPr>
        <w:t>(art.</w:t>
      </w:r>
      <w:r>
        <w:rPr>
          <w:color w:val="221F1F"/>
          <w:spacing w:val="30"/>
        </w:rPr>
        <w:t xml:space="preserve"> </w:t>
      </w:r>
      <w:r>
        <w:rPr>
          <w:color w:val="221F1F"/>
        </w:rPr>
        <w:t>6</w:t>
      </w:r>
      <w:r>
        <w:rPr>
          <w:color w:val="221F1F"/>
          <w:spacing w:val="30"/>
        </w:rPr>
        <w:t xml:space="preserve"> </w:t>
      </w:r>
      <w:r>
        <w:rPr>
          <w:color w:val="221F1F"/>
          <w:spacing w:val="-1"/>
        </w:rPr>
        <w:t>ust.</w:t>
      </w:r>
      <w:r>
        <w:rPr>
          <w:color w:val="221F1F"/>
          <w:spacing w:val="29"/>
        </w:rPr>
        <w:t xml:space="preserve"> </w:t>
      </w:r>
      <w:r>
        <w:rPr>
          <w:color w:val="221F1F"/>
        </w:rPr>
        <w:t>1</w:t>
      </w:r>
      <w:r>
        <w:rPr>
          <w:color w:val="221F1F"/>
          <w:spacing w:val="30"/>
        </w:rPr>
        <w:t xml:space="preserve"> </w:t>
      </w:r>
      <w:r>
        <w:rPr>
          <w:color w:val="221F1F"/>
          <w:spacing w:val="-1"/>
        </w:rPr>
        <w:t>lit</w:t>
      </w:r>
      <w:r>
        <w:rPr>
          <w:color w:val="221F1F"/>
          <w:spacing w:val="32"/>
        </w:rPr>
        <w:t xml:space="preserve"> </w:t>
      </w:r>
      <w:r>
        <w:rPr>
          <w:color w:val="221F1F"/>
        </w:rPr>
        <w:t>f</w:t>
      </w:r>
      <w:r>
        <w:rPr>
          <w:color w:val="221F1F"/>
          <w:spacing w:val="32"/>
        </w:rPr>
        <w:t xml:space="preserve"> </w:t>
      </w:r>
      <w:r>
        <w:rPr>
          <w:color w:val="221F1F"/>
          <w:spacing w:val="-1"/>
        </w:rPr>
        <w:t>Rozporządzenia</w:t>
      </w:r>
      <w:r>
        <w:rPr>
          <w:color w:val="221F1F"/>
          <w:spacing w:val="30"/>
        </w:rPr>
        <w:t xml:space="preserve"> </w:t>
      </w:r>
      <w:r>
        <w:rPr>
          <w:color w:val="221F1F"/>
        </w:rPr>
        <w:t>ogólnego</w:t>
      </w:r>
      <w:r>
        <w:rPr>
          <w:color w:val="221F1F"/>
          <w:spacing w:val="29"/>
        </w:rPr>
        <w:t xml:space="preserve"> </w:t>
      </w:r>
      <w:r>
        <w:rPr>
          <w:color w:val="221F1F"/>
        </w:rPr>
        <w:t>o</w:t>
      </w:r>
      <w:r>
        <w:rPr>
          <w:color w:val="221F1F"/>
          <w:spacing w:val="30"/>
        </w:rPr>
        <w:t xml:space="preserve"> </w:t>
      </w:r>
      <w:r>
        <w:rPr>
          <w:color w:val="221F1F"/>
          <w:spacing w:val="-1"/>
        </w:rPr>
        <w:t>ochronie</w:t>
      </w:r>
      <w:r>
        <w:rPr>
          <w:color w:val="221F1F"/>
          <w:spacing w:val="29"/>
        </w:rPr>
        <w:t xml:space="preserve"> </w:t>
      </w:r>
      <w:r>
        <w:rPr>
          <w:color w:val="221F1F"/>
          <w:spacing w:val="-1"/>
        </w:rPr>
        <w:t>danych</w:t>
      </w:r>
      <w:r>
        <w:rPr>
          <w:color w:val="221F1F"/>
          <w:spacing w:val="30"/>
        </w:rPr>
        <w:t xml:space="preserve"> </w:t>
      </w:r>
      <w:r>
        <w:rPr>
          <w:color w:val="221F1F"/>
          <w:spacing w:val="-1"/>
        </w:rPr>
        <w:t>osobowych</w:t>
      </w:r>
      <w:r>
        <w:rPr>
          <w:color w:val="221F1F"/>
          <w:spacing w:val="29"/>
        </w:rPr>
        <w:t xml:space="preserve"> </w:t>
      </w:r>
      <w:r>
        <w:rPr>
          <w:color w:val="221F1F"/>
        </w:rPr>
        <w:t>2016/679</w:t>
      </w:r>
      <w:r>
        <w:rPr>
          <w:color w:val="221F1F"/>
          <w:spacing w:val="36"/>
        </w:rPr>
        <w:t xml:space="preserve"> </w:t>
      </w:r>
      <w:r>
        <w:rPr>
          <w:color w:val="221F1F"/>
        </w:rPr>
        <w:t>–</w:t>
      </w:r>
      <w:r>
        <w:rPr>
          <w:rFonts w:ascii="Times New Roman" w:eastAsia="Times New Roman" w:hAnsi="Times New Roman" w:cs="Times New Roman"/>
          <w:color w:val="221F1F"/>
          <w:spacing w:val="73"/>
          <w:w w:val="99"/>
        </w:rPr>
        <w:t xml:space="preserve"> </w:t>
      </w:r>
      <w:r>
        <w:rPr>
          <w:color w:val="221F1F"/>
        </w:rPr>
        <w:t>RODO);</w:t>
      </w:r>
      <w:r>
        <w:rPr>
          <w:color w:val="221F1F"/>
          <w:spacing w:val="24"/>
        </w:rPr>
        <w:t xml:space="preserve"> </w:t>
      </w:r>
      <w:r>
        <w:rPr>
          <w:color w:val="221F1F"/>
          <w:spacing w:val="-1"/>
        </w:rPr>
        <w:t>prawnie</w:t>
      </w:r>
      <w:r>
        <w:rPr>
          <w:color w:val="221F1F"/>
          <w:spacing w:val="25"/>
        </w:rPr>
        <w:t xml:space="preserve"> </w:t>
      </w:r>
      <w:r>
        <w:rPr>
          <w:color w:val="221F1F"/>
          <w:spacing w:val="-1"/>
        </w:rPr>
        <w:t>uzasadniony</w:t>
      </w:r>
      <w:r>
        <w:rPr>
          <w:color w:val="221F1F"/>
          <w:spacing w:val="23"/>
        </w:rPr>
        <w:t xml:space="preserve"> </w:t>
      </w:r>
      <w:r>
        <w:rPr>
          <w:color w:val="221F1F"/>
          <w:spacing w:val="-1"/>
        </w:rPr>
        <w:t>interes</w:t>
      </w:r>
      <w:r>
        <w:rPr>
          <w:color w:val="221F1F"/>
          <w:spacing w:val="26"/>
        </w:rPr>
        <w:t xml:space="preserve"> </w:t>
      </w:r>
      <w:r>
        <w:rPr>
          <w:color w:val="221F1F"/>
          <w:spacing w:val="-1"/>
        </w:rPr>
        <w:t>polega</w:t>
      </w:r>
      <w:r>
        <w:rPr>
          <w:color w:val="221F1F"/>
          <w:spacing w:val="24"/>
        </w:rPr>
        <w:t xml:space="preserve"> </w:t>
      </w:r>
      <w:r>
        <w:rPr>
          <w:color w:val="221F1F"/>
          <w:spacing w:val="-1"/>
        </w:rPr>
        <w:t>na</w:t>
      </w:r>
      <w:r>
        <w:rPr>
          <w:color w:val="221F1F"/>
          <w:spacing w:val="27"/>
        </w:rPr>
        <w:t xml:space="preserve"> </w:t>
      </w:r>
      <w:r>
        <w:rPr>
          <w:color w:val="221F1F"/>
          <w:spacing w:val="-1"/>
        </w:rPr>
        <w:t>zapewnieniu</w:t>
      </w:r>
      <w:r>
        <w:rPr>
          <w:color w:val="221F1F"/>
          <w:spacing w:val="26"/>
        </w:rPr>
        <w:t xml:space="preserve"> </w:t>
      </w:r>
      <w:r>
        <w:rPr>
          <w:color w:val="221F1F"/>
          <w:spacing w:val="-1"/>
        </w:rPr>
        <w:t>wiarygodnej</w:t>
      </w:r>
      <w:r>
        <w:rPr>
          <w:color w:val="221F1F"/>
          <w:spacing w:val="25"/>
        </w:rPr>
        <w:t xml:space="preserve"> </w:t>
      </w:r>
      <w:r>
        <w:rPr>
          <w:color w:val="221F1F"/>
          <w:spacing w:val="-1"/>
        </w:rPr>
        <w:t>identyfikacji</w:t>
      </w:r>
      <w:r>
        <w:rPr>
          <w:color w:val="221F1F"/>
          <w:spacing w:val="24"/>
        </w:rPr>
        <w:t xml:space="preserve"> </w:t>
      </w:r>
      <w:r>
        <w:rPr>
          <w:color w:val="221F1F"/>
          <w:spacing w:val="-1"/>
        </w:rPr>
        <w:t>kontrahenta</w:t>
      </w:r>
      <w:r>
        <w:rPr>
          <w:rFonts w:ascii="Times New Roman" w:eastAsia="Times New Roman" w:hAnsi="Times New Roman" w:cs="Times New Roman"/>
          <w:color w:val="221F1F"/>
          <w:w w:val="99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01"/>
          <w:w w:val="99"/>
        </w:rPr>
        <w:t xml:space="preserve"> </w:t>
      </w:r>
      <w:r>
        <w:rPr>
          <w:color w:val="221F1F"/>
        </w:rPr>
        <w:t>i</w:t>
      </w:r>
      <w:r>
        <w:rPr>
          <w:color w:val="221F1F"/>
          <w:spacing w:val="-11"/>
        </w:rPr>
        <w:t xml:space="preserve"> </w:t>
      </w:r>
      <w:r>
        <w:rPr>
          <w:color w:val="221F1F"/>
          <w:spacing w:val="-1"/>
        </w:rPr>
        <w:t>reprezentującego</w:t>
      </w:r>
      <w:r>
        <w:rPr>
          <w:color w:val="221F1F"/>
          <w:spacing w:val="-10"/>
        </w:rPr>
        <w:t xml:space="preserve"> </w:t>
      </w:r>
      <w:r>
        <w:rPr>
          <w:color w:val="221F1F"/>
        </w:rPr>
        <w:t>go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podmiotu;</w:t>
      </w:r>
    </w:p>
    <w:p w14:paraId="35422903" w14:textId="77777777" w:rsidR="008A577D" w:rsidRDefault="008E6CD3">
      <w:pPr>
        <w:pStyle w:val="Tekstpodstawowy"/>
        <w:numPr>
          <w:ilvl w:val="0"/>
          <w:numId w:val="3"/>
        </w:numPr>
        <w:tabs>
          <w:tab w:val="left" w:pos="1565"/>
        </w:tabs>
        <w:spacing w:before="0" w:line="275" w:lineRule="auto"/>
        <w:ind w:right="110" w:hanging="283"/>
        <w:jc w:val="both"/>
      </w:pPr>
      <w:r>
        <w:rPr>
          <w:color w:val="221F1F"/>
          <w:spacing w:val="-1"/>
        </w:rPr>
        <w:t>ewentualnego</w:t>
      </w:r>
      <w:r>
        <w:rPr>
          <w:color w:val="221F1F"/>
          <w:spacing w:val="-15"/>
        </w:rPr>
        <w:t xml:space="preserve"> </w:t>
      </w:r>
      <w:r>
        <w:rPr>
          <w:color w:val="221F1F"/>
          <w:spacing w:val="-1"/>
        </w:rPr>
        <w:t>ustalenia</w:t>
      </w:r>
      <w:r>
        <w:rPr>
          <w:color w:val="221F1F"/>
          <w:spacing w:val="-15"/>
        </w:rPr>
        <w:t xml:space="preserve"> </w:t>
      </w:r>
      <w:r>
        <w:rPr>
          <w:color w:val="221F1F"/>
          <w:spacing w:val="-1"/>
        </w:rPr>
        <w:t>lub</w:t>
      </w:r>
      <w:r>
        <w:rPr>
          <w:color w:val="221F1F"/>
          <w:spacing w:val="-14"/>
        </w:rPr>
        <w:t xml:space="preserve"> </w:t>
      </w:r>
      <w:r>
        <w:rPr>
          <w:color w:val="221F1F"/>
          <w:spacing w:val="-1"/>
        </w:rPr>
        <w:t>dochodzenia</w:t>
      </w:r>
      <w:r>
        <w:rPr>
          <w:color w:val="221F1F"/>
          <w:spacing w:val="-17"/>
        </w:rPr>
        <w:t xml:space="preserve"> </w:t>
      </w:r>
      <w:r>
        <w:rPr>
          <w:color w:val="221F1F"/>
        </w:rPr>
        <w:t>roszczeń</w:t>
      </w:r>
      <w:r>
        <w:rPr>
          <w:color w:val="221F1F"/>
          <w:spacing w:val="-16"/>
        </w:rPr>
        <w:t xml:space="preserve"> </w:t>
      </w:r>
      <w:r>
        <w:rPr>
          <w:color w:val="221F1F"/>
        </w:rPr>
        <w:t>lub</w:t>
      </w:r>
      <w:r>
        <w:rPr>
          <w:color w:val="221F1F"/>
          <w:spacing w:val="-15"/>
        </w:rPr>
        <w:t xml:space="preserve"> </w:t>
      </w:r>
      <w:r>
        <w:rPr>
          <w:color w:val="221F1F"/>
        </w:rPr>
        <w:t>obrony</w:t>
      </w:r>
      <w:r>
        <w:rPr>
          <w:color w:val="221F1F"/>
          <w:spacing w:val="-18"/>
        </w:rPr>
        <w:t xml:space="preserve"> </w:t>
      </w:r>
      <w:r>
        <w:rPr>
          <w:color w:val="221F1F"/>
          <w:spacing w:val="-1"/>
        </w:rPr>
        <w:t>przed</w:t>
      </w:r>
      <w:r>
        <w:rPr>
          <w:color w:val="221F1F"/>
          <w:spacing w:val="-15"/>
        </w:rPr>
        <w:t xml:space="preserve"> </w:t>
      </w:r>
      <w:r>
        <w:rPr>
          <w:color w:val="221F1F"/>
          <w:spacing w:val="-1"/>
        </w:rPr>
        <w:t>roszczeniami</w:t>
      </w:r>
      <w:r>
        <w:rPr>
          <w:color w:val="221F1F"/>
          <w:spacing w:val="-10"/>
        </w:rPr>
        <w:t xml:space="preserve"> </w:t>
      </w:r>
      <w:r>
        <w:rPr>
          <w:color w:val="221F1F"/>
        </w:rPr>
        <w:t>–</w:t>
      </w:r>
      <w:r>
        <w:rPr>
          <w:color w:val="221F1F"/>
          <w:spacing w:val="-15"/>
        </w:rPr>
        <w:t xml:space="preserve"> </w:t>
      </w:r>
      <w:r>
        <w:rPr>
          <w:color w:val="221F1F"/>
          <w:spacing w:val="-1"/>
        </w:rPr>
        <w:t>podstawą</w:t>
      </w:r>
      <w:r>
        <w:rPr>
          <w:color w:val="221F1F"/>
          <w:spacing w:val="-15"/>
        </w:rPr>
        <w:t xml:space="preserve"> </w:t>
      </w:r>
      <w:r>
        <w:rPr>
          <w:color w:val="221F1F"/>
          <w:spacing w:val="-1"/>
        </w:rPr>
        <w:t>prawną</w:t>
      </w:r>
      <w:r>
        <w:rPr>
          <w:rFonts w:ascii="Times New Roman" w:eastAsia="Times New Roman" w:hAnsi="Times New Roman" w:cs="Times New Roman"/>
          <w:color w:val="221F1F"/>
          <w:spacing w:val="90"/>
          <w:w w:val="99"/>
        </w:rPr>
        <w:t xml:space="preserve"> </w:t>
      </w:r>
      <w:r>
        <w:rPr>
          <w:color w:val="221F1F"/>
          <w:spacing w:val="-1"/>
        </w:rPr>
        <w:t>przetwarzania</w:t>
      </w:r>
      <w:r>
        <w:rPr>
          <w:color w:val="221F1F"/>
          <w:spacing w:val="39"/>
        </w:rPr>
        <w:t xml:space="preserve"> </w:t>
      </w:r>
      <w:r>
        <w:rPr>
          <w:color w:val="221F1F"/>
        </w:rPr>
        <w:t>jest</w:t>
      </w:r>
      <w:r>
        <w:rPr>
          <w:color w:val="221F1F"/>
          <w:spacing w:val="39"/>
        </w:rPr>
        <w:t xml:space="preserve"> </w:t>
      </w:r>
      <w:r>
        <w:rPr>
          <w:color w:val="221F1F"/>
          <w:spacing w:val="-1"/>
        </w:rPr>
        <w:t>prawnie</w:t>
      </w:r>
      <w:r>
        <w:rPr>
          <w:color w:val="221F1F"/>
          <w:spacing w:val="40"/>
        </w:rPr>
        <w:t xml:space="preserve"> </w:t>
      </w:r>
      <w:r>
        <w:rPr>
          <w:color w:val="221F1F"/>
          <w:spacing w:val="-1"/>
        </w:rPr>
        <w:t>uzasadniony</w:t>
      </w:r>
      <w:r>
        <w:rPr>
          <w:color w:val="221F1F"/>
          <w:spacing w:val="35"/>
        </w:rPr>
        <w:t xml:space="preserve"> </w:t>
      </w:r>
      <w:r>
        <w:rPr>
          <w:color w:val="221F1F"/>
          <w:spacing w:val="-1"/>
        </w:rPr>
        <w:t>interes</w:t>
      </w:r>
      <w:r>
        <w:rPr>
          <w:color w:val="221F1F"/>
          <w:spacing w:val="45"/>
        </w:rPr>
        <w:t xml:space="preserve"> </w:t>
      </w:r>
      <w:r>
        <w:rPr>
          <w:color w:val="221F1F"/>
          <w:spacing w:val="-1"/>
        </w:rPr>
        <w:t>ORLEN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S.A.</w:t>
      </w:r>
      <w:r>
        <w:rPr>
          <w:color w:val="221F1F"/>
          <w:spacing w:val="40"/>
        </w:rPr>
        <w:t xml:space="preserve"> </w:t>
      </w:r>
      <w:r>
        <w:rPr>
          <w:color w:val="221F1F"/>
          <w:spacing w:val="-1"/>
        </w:rPr>
        <w:t xml:space="preserve">(art. </w:t>
      </w:r>
      <w:r>
        <w:rPr>
          <w:color w:val="221F1F"/>
        </w:rPr>
        <w:t>6</w:t>
      </w:r>
      <w:r>
        <w:rPr>
          <w:color w:val="221F1F"/>
          <w:spacing w:val="40"/>
        </w:rPr>
        <w:t xml:space="preserve"> </w:t>
      </w:r>
      <w:r>
        <w:rPr>
          <w:color w:val="221F1F"/>
          <w:spacing w:val="-1"/>
        </w:rPr>
        <w:t>ust.</w:t>
      </w:r>
      <w:r>
        <w:rPr>
          <w:color w:val="221F1F"/>
          <w:spacing w:val="39"/>
        </w:rPr>
        <w:t xml:space="preserve"> </w:t>
      </w:r>
      <w:r>
        <w:rPr>
          <w:color w:val="221F1F"/>
        </w:rPr>
        <w:t>1</w:t>
      </w:r>
      <w:r>
        <w:rPr>
          <w:color w:val="221F1F"/>
          <w:spacing w:val="39"/>
        </w:rPr>
        <w:t xml:space="preserve"> </w:t>
      </w:r>
      <w:r>
        <w:rPr>
          <w:color w:val="221F1F"/>
          <w:spacing w:val="-1"/>
        </w:rPr>
        <w:t>lit</w:t>
      </w:r>
      <w:r>
        <w:rPr>
          <w:color w:val="221F1F"/>
          <w:spacing w:val="42"/>
        </w:rPr>
        <w:t xml:space="preserve"> </w:t>
      </w:r>
      <w:r>
        <w:rPr>
          <w:color w:val="221F1F"/>
        </w:rPr>
        <w:t>f</w:t>
      </w:r>
      <w:r>
        <w:rPr>
          <w:color w:val="221F1F"/>
          <w:spacing w:val="41"/>
        </w:rPr>
        <w:t xml:space="preserve"> </w:t>
      </w:r>
      <w:r>
        <w:rPr>
          <w:color w:val="221F1F"/>
          <w:spacing w:val="-1"/>
        </w:rPr>
        <w:t>RODO);</w:t>
      </w:r>
      <w:r>
        <w:rPr>
          <w:color w:val="221F1F"/>
          <w:spacing w:val="39"/>
        </w:rPr>
        <w:t xml:space="preserve"> </w:t>
      </w:r>
      <w:r>
        <w:rPr>
          <w:color w:val="221F1F"/>
          <w:spacing w:val="-1"/>
        </w:rPr>
        <w:t>prawnie</w:t>
      </w:r>
      <w:r>
        <w:rPr>
          <w:rFonts w:ascii="Times New Roman" w:eastAsia="Times New Roman" w:hAnsi="Times New Roman" w:cs="Times New Roman"/>
          <w:color w:val="221F1F"/>
          <w:spacing w:val="83"/>
          <w:w w:val="99"/>
        </w:rPr>
        <w:t xml:space="preserve"> </w:t>
      </w:r>
      <w:r>
        <w:rPr>
          <w:color w:val="221F1F"/>
          <w:spacing w:val="-1"/>
        </w:rPr>
        <w:t>uzasadniony</w:t>
      </w:r>
      <w:r>
        <w:rPr>
          <w:color w:val="221F1F"/>
          <w:spacing w:val="46"/>
        </w:rPr>
        <w:t xml:space="preserve"> </w:t>
      </w:r>
      <w:r>
        <w:rPr>
          <w:color w:val="221F1F"/>
          <w:spacing w:val="-1"/>
        </w:rPr>
        <w:t>interes</w:t>
      </w:r>
      <w:r>
        <w:rPr>
          <w:color w:val="221F1F"/>
          <w:spacing w:val="47"/>
        </w:rPr>
        <w:t xml:space="preserve"> </w:t>
      </w:r>
      <w:r>
        <w:rPr>
          <w:color w:val="221F1F"/>
          <w:spacing w:val="-1"/>
        </w:rPr>
        <w:t>polega</w:t>
      </w:r>
      <w:r>
        <w:rPr>
          <w:color w:val="221F1F"/>
          <w:spacing w:val="46"/>
        </w:rPr>
        <w:t xml:space="preserve"> </w:t>
      </w:r>
      <w:r>
        <w:rPr>
          <w:color w:val="221F1F"/>
          <w:spacing w:val="-1"/>
        </w:rPr>
        <w:t>na</w:t>
      </w:r>
      <w:r>
        <w:rPr>
          <w:color w:val="221F1F"/>
          <w:spacing w:val="48"/>
        </w:rPr>
        <w:t xml:space="preserve"> </w:t>
      </w:r>
      <w:r>
        <w:rPr>
          <w:color w:val="221F1F"/>
          <w:spacing w:val="-1"/>
        </w:rPr>
        <w:t>umożliwieniu</w:t>
      </w:r>
      <w:r>
        <w:rPr>
          <w:color w:val="221F1F"/>
          <w:spacing w:val="52"/>
        </w:rPr>
        <w:t xml:space="preserve"> </w:t>
      </w:r>
      <w:r>
        <w:rPr>
          <w:color w:val="221F1F"/>
          <w:spacing w:val="-1"/>
        </w:rPr>
        <w:t>ORLEN</w:t>
      </w:r>
      <w:r>
        <w:rPr>
          <w:color w:val="221F1F"/>
          <w:spacing w:val="50"/>
        </w:rPr>
        <w:t xml:space="preserve"> </w:t>
      </w:r>
      <w:r>
        <w:rPr>
          <w:color w:val="221F1F"/>
          <w:spacing w:val="-1"/>
        </w:rPr>
        <w:t>S.A.</w:t>
      </w:r>
      <w:r>
        <w:rPr>
          <w:color w:val="221F1F"/>
          <w:spacing w:val="47"/>
        </w:rPr>
        <w:t xml:space="preserve"> </w:t>
      </w:r>
      <w:r>
        <w:rPr>
          <w:color w:val="221F1F"/>
          <w:spacing w:val="-1"/>
        </w:rPr>
        <w:t>dochodzenia</w:t>
      </w:r>
      <w:r>
        <w:rPr>
          <w:color w:val="221F1F"/>
          <w:spacing w:val="49"/>
        </w:rPr>
        <w:t xml:space="preserve"> </w:t>
      </w:r>
      <w:r>
        <w:rPr>
          <w:color w:val="221F1F"/>
        </w:rPr>
        <w:t>lub</w:t>
      </w:r>
      <w:r>
        <w:rPr>
          <w:color w:val="221F1F"/>
          <w:spacing w:val="46"/>
        </w:rPr>
        <w:t xml:space="preserve"> </w:t>
      </w:r>
      <w:r>
        <w:rPr>
          <w:color w:val="221F1F"/>
        </w:rPr>
        <w:t>obrony</w:t>
      </w:r>
      <w:r>
        <w:rPr>
          <w:color w:val="221F1F"/>
          <w:spacing w:val="43"/>
        </w:rPr>
        <w:t xml:space="preserve"> </w:t>
      </w:r>
      <w:r>
        <w:rPr>
          <w:color w:val="221F1F"/>
          <w:spacing w:val="-1"/>
        </w:rPr>
        <w:t>przed</w:t>
      </w:r>
      <w:r>
        <w:rPr>
          <w:rFonts w:ascii="Times New Roman" w:eastAsia="Times New Roman" w:hAnsi="Times New Roman" w:cs="Times New Roman"/>
          <w:color w:val="221F1F"/>
          <w:spacing w:val="88"/>
          <w:w w:val="99"/>
        </w:rPr>
        <w:t xml:space="preserve"> </w:t>
      </w:r>
      <w:r>
        <w:rPr>
          <w:color w:val="221F1F"/>
          <w:spacing w:val="-1"/>
        </w:rPr>
        <w:t>roszczeniami.</w:t>
      </w:r>
    </w:p>
    <w:p w14:paraId="462C30E2" w14:textId="77777777" w:rsidR="008A577D" w:rsidRDefault="008E6CD3">
      <w:pPr>
        <w:pStyle w:val="Tekstpodstawowy"/>
        <w:numPr>
          <w:ilvl w:val="0"/>
          <w:numId w:val="4"/>
        </w:numPr>
        <w:tabs>
          <w:tab w:val="left" w:pos="1282"/>
        </w:tabs>
        <w:spacing w:before="3" w:line="275" w:lineRule="auto"/>
        <w:ind w:right="107" w:hanging="360"/>
        <w:jc w:val="both"/>
      </w:pPr>
      <w:r>
        <w:rPr>
          <w:color w:val="221F1F"/>
          <w:spacing w:val="-1"/>
        </w:rPr>
        <w:t>Pani/Pana</w:t>
      </w:r>
      <w:r>
        <w:rPr>
          <w:color w:val="221F1F"/>
          <w:spacing w:val="18"/>
        </w:rPr>
        <w:t xml:space="preserve"> </w:t>
      </w:r>
      <w:r>
        <w:rPr>
          <w:color w:val="221F1F"/>
          <w:spacing w:val="-1"/>
        </w:rPr>
        <w:t>dane</w:t>
      </w:r>
      <w:r>
        <w:rPr>
          <w:color w:val="221F1F"/>
          <w:spacing w:val="21"/>
        </w:rPr>
        <w:t xml:space="preserve"> </w:t>
      </w:r>
      <w:r>
        <w:rPr>
          <w:color w:val="221F1F"/>
          <w:spacing w:val="-1"/>
        </w:rPr>
        <w:t>osobowe</w:t>
      </w:r>
      <w:r>
        <w:rPr>
          <w:color w:val="221F1F"/>
          <w:spacing w:val="21"/>
        </w:rPr>
        <w:t xml:space="preserve"> </w:t>
      </w:r>
      <w:r>
        <w:rPr>
          <w:color w:val="221F1F"/>
        </w:rPr>
        <w:t>mogą</w:t>
      </w:r>
      <w:r>
        <w:rPr>
          <w:color w:val="221F1F"/>
          <w:spacing w:val="19"/>
        </w:rPr>
        <w:t xml:space="preserve"> </w:t>
      </w:r>
      <w:r>
        <w:rPr>
          <w:color w:val="221F1F"/>
          <w:spacing w:val="-2"/>
        </w:rPr>
        <w:t>być</w:t>
      </w:r>
      <w:r>
        <w:rPr>
          <w:color w:val="221F1F"/>
          <w:spacing w:val="22"/>
        </w:rPr>
        <w:t xml:space="preserve"> </w:t>
      </w:r>
      <w:r>
        <w:rPr>
          <w:color w:val="221F1F"/>
          <w:spacing w:val="-1"/>
        </w:rPr>
        <w:t>przekazywane</w:t>
      </w:r>
      <w:r>
        <w:rPr>
          <w:color w:val="221F1F"/>
          <w:spacing w:val="21"/>
        </w:rPr>
        <w:t xml:space="preserve"> </w:t>
      </w:r>
      <w:r>
        <w:rPr>
          <w:color w:val="221F1F"/>
        </w:rPr>
        <w:t>dostawcom</w:t>
      </w:r>
      <w:r>
        <w:rPr>
          <w:color w:val="221F1F"/>
          <w:spacing w:val="22"/>
        </w:rPr>
        <w:t xml:space="preserve"> </w:t>
      </w:r>
      <w:r>
        <w:rPr>
          <w:color w:val="221F1F"/>
        </w:rPr>
        <w:t>systemów</w:t>
      </w:r>
      <w:r>
        <w:rPr>
          <w:color w:val="221F1F"/>
          <w:spacing w:val="16"/>
        </w:rPr>
        <w:t xml:space="preserve"> </w:t>
      </w:r>
      <w:r>
        <w:rPr>
          <w:color w:val="221F1F"/>
          <w:spacing w:val="-1"/>
        </w:rPr>
        <w:t>informatycznych</w:t>
      </w:r>
      <w:r>
        <w:rPr>
          <w:color w:val="221F1F"/>
          <w:spacing w:val="21"/>
        </w:rPr>
        <w:t xml:space="preserve"> </w:t>
      </w:r>
      <w:r>
        <w:rPr>
          <w:color w:val="221F1F"/>
        </w:rPr>
        <w:t>i</w:t>
      </w:r>
      <w:r>
        <w:rPr>
          <w:color w:val="221F1F"/>
          <w:spacing w:val="-3"/>
        </w:rPr>
        <w:t xml:space="preserve"> </w:t>
      </w:r>
      <w:r>
        <w:rPr>
          <w:color w:val="221F1F"/>
          <w:spacing w:val="-1"/>
        </w:rPr>
        <w:t>usług</w:t>
      </w:r>
      <w:r>
        <w:rPr>
          <w:color w:val="221F1F"/>
          <w:spacing w:val="18"/>
        </w:rPr>
        <w:t xml:space="preserve"> </w:t>
      </w:r>
      <w:r>
        <w:rPr>
          <w:color w:val="221F1F"/>
          <w:spacing w:val="-8"/>
        </w:rPr>
        <w:t>IT,</w:t>
      </w:r>
      <w:r>
        <w:rPr>
          <w:rFonts w:ascii="Times New Roman" w:hAnsi="Times New Roman"/>
          <w:color w:val="221F1F"/>
          <w:spacing w:val="93"/>
          <w:w w:val="99"/>
        </w:rPr>
        <w:t xml:space="preserve"> </w:t>
      </w:r>
      <w:r>
        <w:rPr>
          <w:color w:val="221F1F"/>
          <w:spacing w:val="-1"/>
        </w:rPr>
        <w:t>podmiotom</w:t>
      </w:r>
      <w:r>
        <w:rPr>
          <w:color w:val="221F1F"/>
          <w:spacing w:val="31"/>
        </w:rPr>
        <w:t xml:space="preserve"> </w:t>
      </w:r>
      <w:r>
        <w:rPr>
          <w:color w:val="221F1F"/>
          <w:spacing w:val="-1"/>
        </w:rPr>
        <w:t>świadczącym</w:t>
      </w:r>
      <w:r>
        <w:rPr>
          <w:color w:val="221F1F"/>
          <w:spacing w:val="34"/>
        </w:rPr>
        <w:t xml:space="preserve"> </w:t>
      </w:r>
      <w:r>
        <w:rPr>
          <w:color w:val="221F1F"/>
          <w:spacing w:val="-1"/>
        </w:rPr>
        <w:t>na</w:t>
      </w:r>
      <w:r>
        <w:rPr>
          <w:color w:val="221F1F"/>
          <w:spacing w:val="27"/>
        </w:rPr>
        <w:t xml:space="preserve"> </w:t>
      </w:r>
      <w:r>
        <w:rPr>
          <w:color w:val="221F1F"/>
        </w:rPr>
        <w:t>rzecz</w:t>
      </w:r>
      <w:r>
        <w:rPr>
          <w:color w:val="221F1F"/>
          <w:spacing w:val="11"/>
        </w:rPr>
        <w:t xml:space="preserve"> </w:t>
      </w:r>
      <w:r>
        <w:rPr>
          <w:color w:val="221F1F"/>
          <w:spacing w:val="-1"/>
        </w:rPr>
        <w:t>Administratora</w:t>
      </w:r>
      <w:r>
        <w:rPr>
          <w:color w:val="221F1F"/>
          <w:spacing w:val="29"/>
        </w:rPr>
        <w:t xml:space="preserve"> </w:t>
      </w:r>
      <w:r>
        <w:rPr>
          <w:color w:val="221F1F"/>
          <w:spacing w:val="-1"/>
        </w:rPr>
        <w:t>usługi</w:t>
      </w:r>
      <w:r>
        <w:rPr>
          <w:color w:val="221F1F"/>
          <w:spacing w:val="29"/>
        </w:rPr>
        <w:t xml:space="preserve"> </w:t>
      </w:r>
      <w:r>
        <w:rPr>
          <w:color w:val="221F1F"/>
          <w:spacing w:val="-1"/>
        </w:rPr>
        <w:t>niezbędne</w:t>
      </w:r>
      <w:r>
        <w:rPr>
          <w:color w:val="221F1F"/>
          <w:spacing w:val="28"/>
        </w:rPr>
        <w:t xml:space="preserve"> </w:t>
      </w:r>
      <w:r>
        <w:rPr>
          <w:color w:val="221F1F"/>
        </w:rPr>
        <w:t>do</w:t>
      </w:r>
      <w:r>
        <w:rPr>
          <w:color w:val="221F1F"/>
          <w:spacing w:val="29"/>
        </w:rPr>
        <w:t xml:space="preserve"> </w:t>
      </w:r>
      <w:r>
        <w:rPr>
          <w:color w:val="221F1F"/>
          <w:spacing w:val="-1"/>
        </w:rPr>
        <w:t>wykonania</w:t>
      </w:r>
      <w:r>
        <w:rPr>
          <w:color w:val="221F1F"/>
          <w:spacing w:val="27"/>
        </w:rPr>
        <w:t xml:space="preserve"> </w:t>
      </w:r>
      <w:r>
        <w:rPr>
          <w:color w:val="221F1F"/>
        </w:rPr>
        <w:t>umowy</w:t>
      </w:r>
      <w:r>
        <w:rPr>
          <w:color w:val="221F1F"/>
          <w:spacing w:val="24"/>
        </w:rPr>
        <w:t xml:space="preserve"> </w:t>
      </w:r>
      <w:r>
        <w:rPr>
          <w:color w:val="221F1F"/>
          <w:spacing w:val="-1"/>
        </w:rPr>
        <w:t>handlowej</w:t>
      </w:r>
      <w:r>
        <w:rPr>
          <w:rFonts w:ascii="Times New Roman" w:hAnsi="Times New Roman"/>
          <w:color w:val="221F1F"/>
          <w:spacing w:val="82"/>
          <w:w w:val="99"/>
        </w:rPr>
        <w:t xml:space="preserve"> </w:t>
      </w:r>
      <w:r>
        <w:rPr>
          <w:color w:val="221F1F"/>
          <w:spacing w:val="-1"/>
        </w:rPr>
        <w:t>zawartej</w:t>
      </w:r>
      <w:r>
        <w:rPr>
          <w:color w:val="221F1F"/>
          <w:spacing w:val="31"/>
        </w:rPr>
        <w:t xml:space="preserve"> </w:t>
      </w:r>
      <w:r>
        <w:rPr>
          <w:color w:val="221F1F"/>
        </w:rPr>
        <w:t>z</w:t>
      </w:r>
      <w:r>
        <w:rPr>
          <w:color w:val="221F1F"/>
          <w:spacing w:val="26"/>
        </w:rPr>
        <w:t xml:space="preserve"> </w:t>
      </w:r>
      <w:r>
        <w:rPr>
          <w:color w:val="221F1F"/>
          <w:spacing w:val="-1"/>
        </w:rPr>
        <w:t>reprezentowanym</w:t>
      </w:r>
      <w:r>
        <w:rPr>
          <w:color w:val="221F1F"/>
          <w:spacing w:val="33"/>
        </w:rPr>
        <w:t xml:space="preserve"> </w:t>
      </w:r>
      <w:r>
        <w:rPr>
          <w:color w:val="221F1F"/>
          <w:spacing w:val="-1"/>
        </w:rPr>
        <w:t>przez</w:t>
      </w:r>
      <w:r>
        <w:rPr>
          <w:color w:val="221F1F"/>
          <w:spacing w:val="27"/>
        </w:rPr>
        <w:t xml:space="preserve"> </w:t>
      </w:r>
      <w:r>
        <w:rPr>
          <w:color w:val="221F1F"/>
          <w:spacing w:val="-1"/>
        </w:rPr>
        <w:t>Panią/Pana</w:t>
      </w:r>
      <w:r>
        <w:rPr>
          <w:color w:val="221F1F"/>
          <w:spacing w:val="31"/>
        </w:rPr>
        <w:t xml:space="preserve"> </w:t>
      </w:r>
      <w:r>
        <w:rPr>
          <w:color w:val="221F1F"/>
          <w:spacing w:val="-1"/>
        </w:rPr>
        <w:t>podmiotem,</w:t>
      </w:r>
      <w:r>
        <w:rPr>
          <w:color w:val="221F1F"/>
          <w:spacing w:val="28"/>
        </w:rPr>
        <w:t xml:space="preserve"> </w:t>
      </w:r>
      <w:r>
        <w:rPr>
          <w:color w:val="221F1F"/>
        </w:rPr>
        <w:t>w</w:t>
      </w:r>
      <w:r>
        <w:rPr>
          <w:color w:val="221F1F"/>
          <w:spacing w:val="27"/>
        </w:rPr>
        <w:t xml:space="preserve"> </w:t>
      </w:r>
      <w:r>
        <w:rPr>
          <w:color w:val="221F1F"/>
          <w:spacing w:val="-1"/>
        </w:rPr>
        <w:t>tym</w:t>
      </w:r>
      <w:r>
        <w:rPr>
          <w:color w:val="221F1F"/>
          <w:spacing w:val="33"/>
        </w:rPr>
        <w:t xml:space="preserve"> </w:t>
      </w:r>
      <w:r>
        <w:rPr>
          <w:color w:val="221F1F"/>
          <w:spacing w:val="-1"/>
        </w:rPr>
        <w:t>usługi</w:t>
      </w:r>
      <w:r>
        <w:rPr>
          <w:color w:val="221F1F"/>
          <w:spacing w:val="28"/>
        </w:rPr>
        <w:t xml:space="preserve"> </w:t>
      </w:r>
      <w:r>
        <w:rPr>
          <w:color w:val="221F1F"/>
          <w:spacing w:val="-1"/>
        </w:rPr>
        <w:t>prawne,</w:t>
      </w:r>
      <w:r>
        <w:rPr>
          <w:color w:val="221F1F"/>
          <w:spacing w:val="28"/>
        </w:rPr>
        <w:t xml:space="preserve"> </w:t>
      </w:r>
      <w:r>
        <w:rPr>
          <w:color w:val="221F1F"/>
        </w:rPr>
        <w:t>a</w:t>
      </w:r>
      <w:r>
        <w:rPr>
          <w:color w:val="221F1F"/>
          <w:spacing w:val="33"/>
        </w:rPr>
        <w:t xml:space="preserve"> </w:t>
      </w:r>
      <w:r>
        <w:rPr>
          <w:color w:val="221F1F"/>
        </w:rPr>
        <w:t>w</w:t>
      </w:r>
      <w:r>
        <w:rPr>
          <w:color w:val="221F1F"/>
          <w:spacing w:val="27"/>
        </w:rPr>
        <w:t xml:space="preserve"> </w:t>
      </w:r>
      <w:r>
        <w:rPr>
          <w:color w:val="221F1F"/>
        </w:rPr>
        <w:t>stosowanych</w:t>
      </w:r>
      <w:r>
        <w:rPr>
          <w:rFonts w:ascii="Times New Roman" w:hAnsi="Times New Roman"/>
          <w:color w:val="221F1F"/>
          <w:spacing w:val="83"/>
          <w:w w:val="99"/>
        </w:rPr>
        <w:t xml:space="preserve"> </w:t>
      </w:r>
      <w:r>
        <w:rPr>
          <w:color w:val="221F1F"/>
          <w:spacing w:val="-1"/>
        </w:rPr>
        <w:t>przypadkach</w:t>
      </w:r>
      <w:r>
        <w:rPr>
          <w:color w:val="221F1F"/>
          <w:spacing w:val="35"/>
        </w:rPr>
        <w:t xml:space="preserve"> </w:t>
      </w:r>
      <w:r>
        <w:rPr>
          <w:color w:val="221F1F"/>
        </w:rPr>
        <w:t>także</w:t>
      </w:r>
      <w:r>
        <w:rPr>
          <w:color w:val="221F1F"/>
          <w:spacing w:val="36"/>
        </w:rPr>
        <w:t xml:space="preserve"> </w:t>
      </w:r>
      <w:r>
        <w:rPr>
          <w:color w:val="221F1F"/>
          <w:spacing w:val="-1"/>
        </w:rPr>
        <w:t>podmiotom</w:t>
      </w:r>
      <w:r>
        <w:rPr>
          <w:color w:val="221F1F"/>
          <w:spacing w:val="39"/>
        </w:rPr>
        <w:t xml:space="preserve"> </w:t>
      </w:r>
      <w:r>
        <w:rPr>
          <w:color w:val="221F1F"/>
          <w:spacing w:val="-1"/>
        </w:rPr>
        <w:t>uprawnionym</w:t>
      </w:r>
      <w:r>
        <w:rPr>
          <w:color w:val="221F1F"/>
          <w:spacing w:val="40"/>
        </w:rPr>
        <w:t xml:space="preserve"> </w:t>
      </w:r>
      <w:r>
        <w:rPr>
          <w:color w:val="221F1F"/>
          <w:spacing w:val="-1"/>
        </w:rPr>
        <w:t>na</w:t>
      </w:r>
      <w:r>
        <w:rPr>
          <w:color w:val="221F1F"/>
          <w:spacing w:val="34"/>
        </w:rPr>
        <w:t xml:space="preserve"> </w:t>
      </w:r>
      <w:r>
        <w:rPr>
          <w:color w:val="221F1F"/>
          <w:spacing w:val="-1"/>
        </w:rPr>
        <w:t>podstawie</w:t>
      </w:r>
      <w:r>
        <w:rPr>
          <w:color w:val="221F1F"/>
          <w:spacing w:val="36"/>
        </w:rPr>
        <w:t xml:space="preserve"> </w:t>
      </w:r>
      <w:r>
        <w:rPr>
          <w:color w:val="221F1F"/>
          <w:spacing w:val="-1"/>
        </w:rPr>
        <w:t>przepisów</w:t>
      </w:r>
      <w:r>
        <w:rPr>
          <w:color w:val="221F1F"/>
          <w:spacing w:val="34"/>
        </w:rPr>
        <w:t xml:space="preserve"> </w:t>
      </w:r>
      <w:r>
        <w:rPr>
          <w:color w:val="221F1F"/>
          <w:spacing w:val="-1"/>
        </w:rPr>
        <w:t>powszechnie</w:t>
      </w:r>
      <w:r>
        <w:rPr>
          <w:color w:val="221F1F"/>
          <w:spacing w:val="36"/>
        </w:rPr>
        <w:t xml:space="preserve"> </w:t>
      </w:r>
      <w:r>
        <w:rPr>
          <w:color w:val="221F1F"/>
          <w:spacing w:val="-1"/>
        </w:rPr>
        <w:t>obowiązującego</w:t>
      </w:r>
      <w:r>
        <w:rPr>
          <w:rFonts w:ascii="Times New Roman" w:hAnsi="Times New Roman"/>
          <w:color w:val="221F1F"/>
          <w:spacing w:val="111"/>
          <w:w w:val="99"/>
        </w:rPr>
        <w:t xml:space="preserve"> </w:t>
      </w:r>
      <w:r>
        <w:rPr>
          <w:color w:val="221F1F"/>
          <w:spacing w:val="-1"/>
        </w:rPr>
        <w:t>prawa.</w:t>
      </w:r>
    </w:p>
    <w:p w14:paraId="285C1672" w14:textId="77777777" w:rsidR="008A577D" w:rsidRDefault="008E6CD3">
      <w:pPr>
        <w:pStyle w:val="Tekstpodstawowy"/>
        <w:numPr>
          <w:ilvl w:val="0"/>
          <w:numId w:val="4"/>
        </w:numPr>
        <w:tabs>
          <w:tab w:val="left" w:pos="1282"/>
        </w:tabs>
        <w:spacing w:before="3" w:line="275" w:lineRule="auto"/>
        <w:ind w:right="116" w:hanging="360"/>
        <w:jc w:val="both"/>
      </w:pPr>
      <w:r>
        <w:rPr>
          <w:color w:val="221F1F"/>
          <w:spacing w:val="-1"/>
        </w:rPr>
        <w:t>Pani/Pana</w:t>
      </w:r>
      <w:r>
        <w:rPr>
          <w:color w:val="221F1F"/>
          <w:spacing w:val="4"/>
        </w:rPr>
        <w:t xml:space="preserve"> </w:t>
      </w:r>
      <w:r>
        <w:rPr>
          <w:color w:val="221F1F"/>
          <w:spacing w:val="-1"/>
        </w:rPr>
        <w:t>dane</w:t>
      </w:r>
      <w:r>
        <w:rPr>
          <w:color w:val="221F1F"/>
          <w:spacing w:val="6"/>
        </w:rPr>
        <w:t xml:space="preserve"> </w:t>
      </w:r>
      <w:r>
        <w:rPr>
          <w:color w:val="221F1F"/>
          <w:spacing w:val="-1"/>
        </w:rPr>
        <w:t>osobowe</w:t>
      </w:r>
      <w:r>
        <w:rPr>
          <w:color w:val="221F1F"/>
          <w:spacing w:val="8"/>
        </w:rPr>
        <w:t xml:space="preserve"> </w:t>
      </w:r>
      <w:r>
        <w:rPr>
          <w:color w:val="221F1F"/>
          <w:spacing w:val="-1"/>
        </w:rPr>
        <w:t>będą</w:t>
      </w:r>
      <w:r>
        <w:rPr>
          <w:color w:val="221F1F"/>
          <w:spacing w:val="6"/>
        </w:rPr>
        <w:t xml:space="preserve"> </w:t>
      </w:r>
      <w:r>
        <w:rPr>
          <w:color w:val="221F1F"/>
          <w:spacing w:val="-1"/>
        </w:rPr>
        <w:t>przetwarzane</w:t>
      </w:r>
      <w:r>
        <w:rPr>
          <w:color w:val="221F1F"/>
          <w:spacing w:val="6"/>
        </w:rPr>
        <w:t xml:space="preserve"> </w:t>
      </w:r>
      <w:r>
        <w:rPr>
          <w:color w:val="221F1F"/>
        </w:rPr>
        <w:t>przez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okres</w:t>
      </w:r>
      <w:r>
        <w:rPr>
          <w:color w:val="221F1F"/>
          <w:spacing w:val="5"/>
        </w:rPr>
        <w:t xml:space="preserve"> </w:t>
      </w:r>
      <w:r>
        <w:rPr>
          <w:color w:val="221F1F"/>
          <w:spacing w:val="-1"/>
        </w:rPr>
        <w:t>niezbędny</w:t>
      </w:r>
      <w:r>
        <w:rPr>
          <w:color w:val="221F1F"/>
          <w:spacing w:val="4"/>
        </w:rPr>
        <w:t xml:space="preserve"> </w:t>
      </w:r>
      <w:r>
        <w:rPr>
          <w:color w:val="221F1F"/>
          <w:spacing w:val="-1"/>
        </w:rPr>
        <w:t>do</w:t>
      </w:r>
      <w:r>
        <w:rPr>
          <w:color w:val="221F1F"/>
          <w:spacing w:val="6"/>
        </w:rPr>
        <w:t xml:space="preserve"> </w:t>
      </w:r>
      <w:r>
        <w:rPr>
          <w:color w:val="221F1F"/>
          <w:spacing w:val="-1"/>
        </w:rPr>
        <w:t>wykonania</w:t>
      </w:r>
      <w:r>
        <w:rPr>
          <w:color w:val="221F1F"/>
          <w:spacing w:val="6"/>
        </w:rPr>
        <w:t xml:space="preserve"> </w:t>
      </w:r>
      <w:r>
        <w:rPr>
          <w:color w:val="221F1F"/>
        </w:rPr>
        <w:t>umowy</w:t>
      </w:r>
      <w:r>
        <w:rPr>
          <w:color w:val="221F1F"/>
          <w:spacing w:val="1"/>
        </w:rPr>
        <w:t xml:space="preserve"> </w:t>
      </w:r>
      <w:r>
        <w:rPr>
          <w:color w:val="221F1F"/>
          <w:spacing w:val="-1"/>
        </w:rPr>
        <w:t>handlowej.</w:t>
      </w:r>
      <w:r>
        <w:rPr>
          <w:rFonts w:ascii="Times New Roman" w:hAnsi="Times New Roman"/>
          <w:color w:val="221F1F"/>
          <w:spacing w:val="99"/>
          <w:w w:val="99"/>
        </w:rPr>
        <w:t xml:space="preserve"> </w:t>
      </w:r>
      <w:r>
        <w:rPr>
          <w:color w:val="221F1F"/>
        </w:rPr>
        <w:t>Okres</w:t>
      </w:r>
      <w:r>
        <w:rPr>
          <w:color w:val="221F1F"/>
          <w:spacing w:val="28"/>
        </w:rPr>
        <w:t xml:space="preserve"> </w:t>
      </w:r>
      <w:r>
        <w:rPr>
          <w:color w:val="221F1F"/>
          <w:spacing w:val="-1"/>
        </w:rPr>
        <w:t>przetwarzania</w:t>
      </w:r>
      <w:r>
        <w:rPr>
          <w:color w:val="221F1F"/>
          <w:spacing w:val="27"/>
        </w:rPr>
        <w:t xml:space="preserve"> </w:t>
      </w:r>
      <w:r>
        <w:rPr>
          <w:color w:val="221F1F"/>
        </w:rPr>
        <w:t>może</w:t>
      </w:r>
      <w:r>
        <w:rPr>
          <w:color w:val="221F1F"/>
          <w:spacing w:val="32"/>
        </w:rPr>
        <w:t xml:space="preserve"> </w:t>
      </w:r>
      <w:r>
        <w:rPr>
          <w:color w:val="221F1F"/>
          <w:spacing w:val="-1"/>
        </w:rPr>
        <w:t>zostać</w:t>
      </w:r>
      <w:r>
        <w:rPr>
          <w:color w:val="221F1F"/>
          <w:spacing w:val="28"/>
        </w:rPr>
        <w:t xml:space="preserve"> </w:t>
      </w:r>
      <w:r>
        <w:rPr>
          <w:color w:val="221F1F"/>
          <w:spacing w:val="-1"/>
        </w:rPr>
        <w:t>każdorazowo</w:t>
      </w:r>
      <w:r>
        <w:rPr>
          <w:color w:val="221F1F"/>
          <w:spacing w:val="27"/>
        </w:rPr>
        <w:t xml:space="preserve"> </w:t>
      </w:r>
      <w:r>
        <w:rPr>
          <w:color w:val="221F1F"/>
          <w:spacing w:val="-1"/>
        </w:rPr>
        <w:t>przedłużony</w:t>
      </w:r>
      <w:r>
        <w:rPr>
          <w:color w:val="221F1F"/>
          <w:spacing w:val="25"/>
        </w:rPr>
        <w:t xml:space="preserve"> </w:t>
      </w:r>
      <w:r>
        <w:rPr>
          <w:color w:val="221F1F"/>
        </w:rPr>
        <w:t>o</w:t>
      </w:r>
      <w:r>
        <w:rPr>
          <w:color w:val="221F1F"/>
          <w:spacing w:val="29"/>
        </w:rPr>
        <w:t xml:space="preserve"> </w:t>
      </w:r>
      <w:r>
        <w:rPr>
          <w:color w:val="221F1F"/>
        </w:rPr>
        <w:t>okres</w:t>
      </w:r>
      <w:r>
        <w:rPr>
          <w:color w:val="221F1F"/>
          <w:spacing w:val="28"/>
        </w:rPr>
        <w:t xml:space="preserve"> </w:t>
      </w:r>
      <w:r>
        <w:rPr>
          <w:color w:val="221F1F"/>
          <w:spacing w:val="-1"/>
        </w:rPr>
        <w:t>przedawnienia</w:t>
      </w:r>
      <w:r>
        <w:rPr>
          <w:color w:val="221F1F"/>
          <w:spacing w:val="28"/>
        </w:rPr>
        <w:t xml:space="preserve"> </w:t>
      </w:r>
      <w:r>
        <w:rPr>
          <w:color w:val="221F1F"/>
          <w:spacing w:val="-1"/>
        </w:rPr>
        <w:t>roszczeń,</w:t>
      </w:r>
      <w:r>
        <w:rPr>
          <w:color w:val="221F1F"/>
          <w:spacing w:val="27"/>
        </w:rPr>
        <w:t xml:space="preserve"> </w:t>
      </w:r>
      <w:r>
        <w:rPr>
          <w:color w:val="221F1F"/>
          <w:spacing w:val="-1"/>
        </w:rPr>
        <w:t>jeżeli</w:t>
      </w:r>
      <w:r>
        <w:rPr>
          <w:rFonts w:ascii="Times New Roman" w:hAnsi="Times New Roman"/>
          <w:color w:val="221F1F"/>
          <w:spacing w:val="75"/>
          <w:w w:val="99"/>
        </w:rPr>
        <w:t xml:space="preserve"> </w:t>
      </w:r>
      <w:r>
        <w:rPr>
          <w:color w:val="221F1F"/>
          <w:spacing w:val="-1"/>
        </w:rPr>
        <w:t>przetwarzanie</w:t>
      </w:r>
      <w:r>
        <w:rPr>
          <w:color w:val="221F1F"/>
          <w:spacing w:val="-14"/>
        </w:rPr>
        <w:t xml:space="preserve"> </w:t>
      </w:r>
      <w:r>
        <w:rPr>
          <w:color w:val="221F1F"/>
        </w:rPr>
        <w:t>danych</w:t>
      </w:r>
      <w:r>
        <w:rPr>
          <w:color w:val="221F1F"/>
          <w:spacing w:val="-13"/>
        </w:rPr>
        <w:t xml:space="preserve"> </w:t>
      </w:r>
      <w:r>
        <w:rPr>
          <w:color w:val="221F1F"/>
          <w:spacing w:val="-1"/>
        </w:rPr>
        <w:t>osobowych</w:t>
      </w:r>
      <w:r>
        <w:rPr>
          <w:color w:val="221F1F"/>
          <w:spacing w:val="-11"/>
        </w:rPr>
        <w:t xml:space="preserve"> </w:t>
      </w:r>
      <w:r>
        <w:rPr>
          <w:color w:val="221F1F"/>
          <w:spacing w:val="-1"/>
        </w:rPr>
        <w:t>będzie</w:t>
      </w:r>
      <w:r>
        <w:rPr>
          <w:color w:val="221F1F"/>
          <w:spacing w:val="-13"/>
        </w:rPr>
        <w:t xml:space="preserve"> </w:t>
      </w:r>
      <w:r>
        <w:rPr>
          <w:color w:val="221F1F"/>
          <w:spacing w:val="-1"/>
        </w:rPr>
        <w:t>niezbędne</w:t>
      </w:r>
      <w:r>
        <w:rPr>
          <w:color w:val="221F1F"/>
          <w:spacing w:val="-13"/>
        </w:rPr>
        <w:t xml:space="preserve"> </w:t>
      </w:r>
      <w:r>
        <w:rPr>
          <w:color w:val="221F1F"/>
        </w:rPr>
        <w:t>dla</w:t>
      </w:r>
      <w:r>
        <w:rPr>
          <w:color w:val="221F1F"/>
          <w:spacing w:val="-13"/>
        </w:rPr>
        <w:t xml:space="preserve"> </w:t>
      </w:r>
      <w:r>
        <w:rPr>
          <w:color w:val="221F1F"/>
          <w:spacing w:val="-1"/>
        </w:rPr>
        <w:t>dochodzenia</w:t>
      </w:r>
      <w:r>
        <w:rPr>
          <w:color w:val="221F1F"/>
          <w:spacing w:val="-11"/>
        </w:rPr>
        <w:t xml:space="preserve"> </w:t>
      </w:r>
      <w:r>
        <w:rPr>
          <w:color w:val="221F1F"/>
        </w:rPr>
        <w:t>ewentualnych</w:t>
      </w:r>
      <w:r>
        <w:rPr>
          <w:color w:val="221F1F"/>
          <w:spacing w:val="-13"/>
        </w:rPr>
        <w:t xml:space="preserve"> </w:t>
      </w:r>
      <w:r>
        <w:rPr>
          <w:color w:val="221F1F"/>
          <w:spacing w:val="-1"/>
        </w:rPr>
        <w:t>roszczeń</w:t>
      </w:r>
      <w:r>
        <w:rPr>
          <w:color w:val="221F1F"/>
          <w:spacing w:val="-14"/>
        </w:rPr>
        <w:t xml:space="preserve"> </w:t>
      </w:r>
      <w:r>
        <w:rPr>
          <w:color w:val="221F1F"/>
        </w:rPr>
        <w:t>lub</w:t>
      </w:r>
      <w:r>
        <w:rPr>
          <w:color w:val="221F1F"/>
          <w:spacing w:val="-13"/>
        </w:rPr>
        <w:t xml:space="preserve"> </w:t>
      </w:r>
      <w:r>
        <w:rPr>
          <w:color w:val="221F1F"/>
        </w:rPr>
        <w:t>obrony</w:t>
      </w:r>
      <w:r>
        <w:rPr>
          <w:rFonts w:ascii="Times New Roman" w:hAnsi="Times New Roman"/>
          <w:color w:val="221F1F"/>
          <w:spacing w:val="83"/>
          <w:w w:val="99"/>
        </w:rPr>
        <w:t xml:space="preserve"> </w:t>
      </w:r>
      <w:r>
        <w:rPr>
          <w:color w:val="221F1F"/>
          <w:spacing w:val="-1"/>
        </w:rPr>
        <w:t>przed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takimi</w:t>
      </w:r>
      <w:r>
        <w:rPr>
          <w:color w:val="221F1F"/>
          <w:spacing w:val="-9"/>
        </w:rPr>
        <w:t xml:space="preserve"> </w:t>
      </w:r>
      <w:r>
        <w:rPr>
          <w:color w:val="221F1F"/>
          <w:spacing w:val="-1"/>
        </w:rPr>
        <w:t>roszczeniami</w:t>
      </w:r>
      <w:r>
        <w:rPr>
          <w:color w:val="221F1F"/>
          <w:spacing w:val="-9"/>
        </w:rPr>
        <w:t xml:space="preserve"> </w:t>
      </w:r>
      <w:r>
        <w:rPr>
          <w:color w:val="221F1F"/>
          <w:spacing w:val="-1"/>
        </w:rPr>
        <w:t>przez</w:t>
      </w:r>
      <w:r>
        <w:rPr>
          <w:color w:val="221F1F"/>
          <w:spacing w:val="-7"/>
        </w:rPr>
        <w:t xml:space="preserve"> </w:t>
      </w:r>
      <w:r>
        <w:rPr>
          <w:color w:val="221F1F"/>
          <w:spacing w:val="-1"/>
        </w:rPr>
        <w:t>ORLEN</w:t>
      </w:r>
      <w:r>
        <w:rPr>
          <w:color w:val="221F1F"/>
          <w:spacing w:val="-5"/>
        </w:rPr>
        <w:t xml:space="preserve"> </w:t>
      </w:r>
      <w:r>
        <w:rPr>
          <w:color w:val="221F1F"/>
          <w:spacing w:val="-1"/>
        </w:rPr>
        <w:t>S.A..</w:t>
      </w:r>
    </w:p>
    <w:p w14:paraId="6FD5E861" w14:textId="77777777" w:rsidR="008A577D" w:rsidRDefault="008E6CD3">
      <w:pPr>
        <w:pStyle w:val="Tekstpodstawowy"/>
        <w:numPr>
          <w:ilvl w:val="0"/>
          <w:numId w:val="4"/>
        </w:numPr>
        <w:tabs>
          <w:tab w:val="left" w:pos="1282"/>
        </w:tabs>
        <w:spacing w:line="277" w:lineRule="auto"/>
        <w:ind w:right="122" w:hanging="360"/>
        <w:jc w:val="both"/>
      </w:pPr>
      <w:r>
        <w:rPr>
          <w:color w:val="221F1F"/>
          <w:spacing w:val="-1"/>
        </w:rPr>
        <w:t>Przysługuje</w:t>
      </w:r>
      <w:r>
        <w:rPr>
          <w:color w:val="221F1F"/>
          <w:spacing w:val="44"/>
        </w:rPr>
        <w:t xml:space="preserve"> </w:t>
      </w:r>
      <w:r>
        <w:rPr>
          <w:color w:val="221F1F"/>
          <w:spacing w:val="-1"/>
        </w:rPr>
        <w:t>Pani/Panu</w:t>
      </w:r>
      <w:r>
        <w:rPr>
          <w:color w:val="221F1F"/>
          <w:spacing w:val="45"/>
        </w:rPr>
        <w:t xml:space="preserve"> </w:t>
      </w:r>
      <w:r>
        <w:rPr>
          <w:color w:val="221F1F"/>
          <w:spacing w:val="-1"/>
        </w:rPr>
        <w:t>prawo</w:t>
      </w:r>
      <w:r>
        <w:rPr>
          <w:color w:val="221F1F"/>
          <w:spacing w:val="45"/>
        </w:rPr>
        <w:t xml:space="preserve"> </w:t>
      </w:r>
      <w:r>
        <w:rPr>
          <w:color w:val="221F1F"/>
          <w:spacing w:val="-1"/>
        </w:rPr>
        <w:t>dostępu</w:t>
      </w:r>
      <w:r>
        <w:rPr>
          <w:color w:val="221F1F"/>
          <w:spacing w:val="44"/>
        </w:rPr>
        <w:t xml:space="preserve"> </w:t>
      </w:r>
      <w:r>
        <w:rPr>
          <w:color w:val="221F1F"/>
          <w:spacing w:val="-1"/>
        </w:rPr>
        <w:t>do</w:t>
      </w:r>
      <w:r>
        <w:rPr>
          <w:color w:val="221F1F"/>
          <w:spacing w:val="44"/>
        </w:rPr>
        <w:t xml:space="preserve"> </w:t>
      </w:r>
      <w:r>
        <w:rPr>
          <w:color w:val="221F1F"/>
        </w:rPr>
        <w:t>treści</w:t>
      </w:r>
      <w:r>
        <w:rPr>
          <w:color w:val="221F1F"/>
          <w:spacing w:val="42"/>
        </w:rPr>
        <w:t xml:space="preserve"> </w:t>
      </w:r>
      <w:r>
        <w:rPr>
          <w:color w:val="221F1F"/>
        </w:rPr>
        <w:t>danych</w:t>
      </w:r>
      <w:r>
        <w:rPr>
          <w:color w:val="221F1F"/>
          <w:spacing w:val="45"/>
        </w:rPr>
        <w:t xml:space="preserve"> </w:t>
      </w:r>
      <w:r>
        <w:rPr>
          <w:color w:val="221F1F"/>
        </w:rPr>
        <w:t>oraz</w:t>
      </w:r>
      <w:r>
        <w:rPr>
          <w:color w:val="221F1F"/>
          <w:spacing w:val="43"/>
        </w:rPr>
        <w:t xml:space="preserve"> </w:t>
      </w:r>
      <w:r>
        <w:rPr>
          <w:color w:val="221F1F"/>
          <w:spacing w:val="-1"/>
        </w:rPr>
        <w:t>żądania</w:t>
      </w:r>
      <w:r>
        <w:rPr>
          <w:color w:val="221F1F"/>
          <w:spacing w:val="45"/>
        </w:rPr>
        <w:t xml:space="preserve"> </w:t>
      </w:r>
      <w:r>
        <w:rPr>
          <w:color w:val="221F1F"/>
          <w:spacing w:val="-1"/>
        </w:rPr>
        <w:t>ich</w:t>
      </w:r>
      <w:r>
        <w:rPr>
          <w:color w:val="221F1F"/>
          <w:spacing w:val="42"/>
        </w:rPr>
        <w:t xml:space="preserve"> </w:t>
      </w:r>
      <w:r>
        <w:rPr>
          <w:color w:val="221F1F"/>
          <w:spacing w:val="-1"/>
        </w:rPr>
        <w:t>sprostowania,</w:t>
      </w:r>
      <w:r>
        <w:rPr>
          <w:color w:val="221F1F"/>
          <w:spacing w:val="44"/>
        </w:rPr>
        <w:t xml:space="preserve"> </w:t>
      </w:r>
      <w:r>
        <w:rPr>
          <w:color w:val="221F1F"/>
          <w:spacing w:val="-1"/>
        </w:rPr>
        <w:t>usunięcia,</w:t>
      </w:r>
      <w:r>
        <w:rPr>
          <w:rFonts w:ascii="Times New Roman" w:hAnsi="Times New Roman"/>
          <w:color w:val="221F1F"/>
          <w:spacing w:val="99"/>
          <w:w w:val="99"/>
        </w:rPr>
        <w:t xml:space="preserve"> </w:t>
      </w:r>
      <w:r>
        <w:rPr>
          <w:color w:val="221F1F"/>
          <w:spacing w:val="-1"/>
        </w:rPr>
        <w:t>ograniczenia</w:t>
      </w:r>
      <w:r>
        <w:rPr>
          <w:color w:val="221F1F"/>
          <w:spacing w:val="-11"/>
        </w:rPr>
        <w:t xml:space="preserve"> </w:t>
      </w:r>
      <w:r>
        <w:rPr>
          <w:color w:val="221F1F"/>
        </w:rPr>
        <w:t>przetwarzania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oraz</w:t>
      </w:r>
      <w:r>
        <w:rPr>
          <w:color w:val="221F1F"/>
          <w:spacing w:val="-12"/>
        </w:rPr>
        <w:t xml:space="preserve"> </w:t>
      </w:r>
      <w:r>
        <w:rPr>
          <w:color w:val="221F1F"/>
          <w:spacing w:val="-1"/>
        </w:rPr>
        <w:t>prawo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wniesienia</w:t>
      </w:r>
      <w:r>
        <w:rPr>
          <w:color w:val="221F1F"/>
          <w:spacing w:val="-10"/>
        </w:rPr>
        <w:t xml:space="preserve"> </w:t>
      </w:r>
      <w:r>
        <w:rPr>
          <w:color w:val="221F1F"/>
          <w:spacing w:val="-1"/>
        </w:rPr>
        <w:t>sprzeciwu</w:t>
      </w:r>
      <w:r>
        <w:rPr>
          <w:color w:val="221F1F"/>
          <w:spacing w:val="-9"/>
        </w:rPr>
        <w:t xml:space="preserve"> </w:t>
      </w:r>
      <w:r>
        <w:rPr>
          <w:color w:val="221F1F"/>
          <w:spacing w:val="-1"/>
        </w:rPr>
        <w:t>względem</w:t>
      </w:r>
      <w:r>
        <w:rPr>
          <w:color w:val="221F1F"/>
          <w:spacing w:val="-7"/>
        </w:rPr>
        <w:t xml:space="preserve"> </w:t>
      </w:r>
      <w:r>
        <w:rPr>
          <w:color w:val="221F1F"/>
          <w:spacing w:val="-1"/>
        </w:rPr>
        <w:t>przetwarzania</w:t>
      </w:r>
      <w:r>
        <w:rPr>
          <w:color w:val="221F1F"/>
          <w:spacing w:val="-9"/>
        </w:rPr>
        <w:t xml:space="preserve"> </w:t>
      </w:r>
      <w:r>
        <w:rPr>
          <w:color w:val="221F1F"/>
          <w:spacing w:val="-1"/>
        </w:rPr>
        <w:t>danych.</w:t>
      </w:r>
    </w:p>
    <w:p w14:paraId="7C40D0B0" w14:textId="77777777" w:rsidR="008A577D" w:rsidRDefault="008E6CD3">
      <w:pPr>
        <w:pStyle w:val="Tekstpodstawowy"/>
        <w:numPr>
          <w:ilvl w:val="0"/>
          <w:numId w:val="4"/>
        </w:numPr>
        <w:tabs>
          <w:tab w:val="left" w:pos="1282"/>
        </w:tabs>
        <w:spacing w:before="0" w:line="275" w:lineRule="auto"/>
        <w:ind w:right="106" w:hanging="360"/>
        <w:jc w:val="both"/>
      </w:pPr>
      <w:r>
        <w:rPr>
          <w:color w:val="221F1F"/>
          <w:spacing w:val="-1"/>
        </w:rPr>
        <w:t xml:space="preserve">Przysługuje Pani/Panu </w:t>
      </w:r>
      <w:r>
        <w:rPr>
          <w:color w:val="221F1F"/>
        </w:rPr>
        <w:t>także</w:t>
      </w:r>
      <w:r>
        <w:rPr>
          <w:color w:val="221F1F"/>
          <w:spacing w:val="-3"/>
        </w:rPr>
        <w:t xml:space="preserve"> </w:t>
      </w:r>
      <w:r>
        <w:rPr>
          <w:color w:val="221F1F"/>
          <w:spacing w:val="-1"/>
        </w:rPr>
        <w:t>prawo wniesienia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 xml:space="preserve">skargi </w:t>
      </w:r>
      <w:r>
        <w:rPr>
          <w:color w:val="221F1F"/>
          <w:spacing w:val="-1"/>
        </w:rPr>
        <w:t>do organu nadzorczego</w:t>
      </w:r>
      <w:r>
        <w:rPr>
          <w:color w:val="221F1F"/>
          <w:spacing w:val="1"/>
        </w:rPr>
        <w:t xml:space="preserve"> </w:t>
      </w:r>
      <w:r>
        <w:rPr>
          <w:color w:val="221F1F"/>
          <w:spacing w:val="-1"/>
        </w:rPr>
        <w:t>zajmującego</w:t>
      </w:r>
      <w:r>
        <w:rPr>
          <w:color w:val="221F1F"/>
          <w:spacing w:val="-3"/>
        </w:rPr>
        <w:t xml:space="preserve"> </w:t>
      </w:r>
      <w:r>
        <w:rPr>
          <w:color w:val="221F1F"/>
          <w:spacing w:val="-1"/>
        </w:rPr>
        <w:t xml:space="preserve">się </w:t>
      </w:r>
      <w:r>
        <w:rPr>
          <w:color w:val="221F1F"/>
        </w:rPr>
        <w:t>ochroną</w:t>
      </w:r>
      <w:r>
        <w:rPr>
          <w:rFonts w:ascii="Times New Roman" w:hAnsi="Times New Roman"/>
          <w:color w:val="221F1F"/>
          <w:spacing w:val="91"/>
          <w:w w:val="99"/>
        </w:rPr>
        <w:t xml:space="preserve"> </w:t>
      </w:r>
      <w:r>
        <w:rPr>
          <w:color w:val="221F1F"/>
          <w:spacing w:val="-1"/>
        </w:rPr>
        <w:t xml:space="preserve">danych osobowych (Prezes Urzędu </w:t>
      </w:r>
      <w:r>
        <w:rPr>
          <w:color w:val="221F1F"/>
        </w:rPr>
        <w:t>Ochrony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Danych</w:t>
      </w:r>
      <w:r>
        <w:rPr>
          <w:color w:val="221F1F"/>
          <w:spacing w:val="-1"/>
        </w:rPr>
        <w:t xml:space="preserve"> Osobowych,</w:t>
      </w:r>
      <w:r>
        <w:rPr>
          <w:color w:val="221F1F"/>
        </w:rPr>
        <w:t xml:space="preserve"> </w:t>
      </w:r>
      <w:r>
        <w:rPr>
          <w:color w:val="221F1F"/>
          <w:spacing w:val="-1"/>
        </w:rPr>
        <w:t xml:space="preserve">ul. </w:t>
      </w:r>
      <w:r>
        <w:rPr>
          <w:color w:val="221F1F"/>
        </w:rPr>
        <w:t>Stawki</w:t>
      </w:r>
      <w:r>
        <w:rPr>
          <w:color w:val="221F1F"/>
          <w:spacing w:val="-3"/>
        </w:rPr>
        <w:t xml:space="preserve"> </w:t>
      </w:r>
      <w:r>
        <w:rPr>
          <w:color w:val="221F1F"/>
          <w:spacing w:val="-1"/>
        </w:rPr>
        <w:t xml:space="preserve">2, </w:t>
      </w:r>
      <w:r>
        <w:rPr>
          <w:color w:val="221F1F"/>
          <w:spacing w:val="1"/>
        </w:rPr>
        <w:t>00-193</w:t>
      </w:r>
      <w:r>
        <w:rPr>
          <w:color w:val="221F1F"/>
          <w:spacing w:val="-4"/>
        </w:rPr>
        <w:t xml:space="preserve"> </w:t>
      </w:r>
      <w:r>
        <w:rPr>
          <w:color w:val="221F1F"/>
          <w:spacing w:val="-1"/>
        </w:rPr>
        <w:t xml:space="preserve">Warszawa), </w:t>
      </w:r>
      <w:r>
        <w:rPr>
          <w:color w:val="221F1F"/>
          <w:spacing w:val="2"/>
        </w:rPr>
        <w:t>gdy</w:t>
      </w:r>
      <w:r>
        <w:rPr>
          <w:rFonts w:ascii="Times New Roman" w:hAnsi="Times New Roman"/>
          <w:color w:val="221F1F"/>
          <w:spacing w:val="90"/>
          <w:w w:val="99"/>
        </w:rPr>
        <w:t xml:space="preserve"> </w:t>
      </w:r>
      <w:r>
        <w:rPr>
          <w:color w:val="221F1F"/>
          <w:spacing w:val="-1"/>
        </w:rPr>
        <w:t>uzna</w:t>
      </w:r>
      <w:r>
        <w:rPr>
          <w:color w:val="221F1F"/>
          <w:spacing w:val="-9"/>
        </w:rPr>
        <w:t xml:space="preserve"> </w:t>
      </w:r>
      <w:r>
        <w:rPr>
          <w:color w:val="221F1F"/>
          <w:spacing w:val="-1"/>
        </w:rPr>
        <w:t>Pani/Pan,</w:t>
      </w:r>
      <w:r>
        <w:rPr>
          <w:color w:val="221F1F"/>
          <w:spacing w:val="-7"/>
        </w:rPr>
        <w:t xml:space="preserve"> </w:t>
      </w:r>
      <w:r>
        <w:rPr>
          <w:color w:val="221F1F"/>
          <w:spacing w:val="-1"/>
        </w:rPr>
        <w:t>że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przetwarzanie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Pani/Pana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danych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osobowych</w:t>
      </w:r>
      <w:r>
        <w:rPr>
          <w:color w:val="221F1F"/>
          <w:spacing w:val="-9"/>
        </w:rPr>
        <w:t xml:space="preserve"> </w:t>
      </w:r>
      <w:r>
        <w:rPr>
          <w:color w:val="221F1F"/>
          <w:spacing w:val="-1"/>
        </w:rPr>
        <w:t>narusza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przepisy</w:t>
      </w:r>
      <w:r>
        <w:rPr>
          <w:color w:val="221F1F"/>
          <w:spacing w:val="-10"/>
        </w:rPr>
        <w:t xml:space="preserve"> </w:t>
      </w:r>
      <w:r>
        <w:rPr>
          <w:color w:val="221F1F"/>
        </w:rPr>
        <w:t>RODO.</w:t>
      </w:r>
    </w:p>
    <w:p w14:paraId="5D92EF17" w14:textId="77777777" w:rsidR="008A577D" w:rsidRDefault="008E6CD3">
      <w:pPr>
        <w:pStyle w:val="Tekstpodstawowy"/>
        <w:numPr>
          <w:ilvl w:val="0"/>
          <w:numId w:val="4"/>
        </w:numPr>
        <w:tabs>
          <w:tab w:val="left" w:pos="1282"/>
        </w:tabs>
        <w:spacing w:line="277" w:lineRule="auto"/>
        <w:ind w:right="118" w:hanging="360"/>
        <w:jc w:val="both"/>
      </w:pPr>
      <w:r>
        <w:rPr>
          <w:color w:val="221F1F"/>
          <w:spacing w:val="-1"/>
        </w:rPr>
        <w:t>Przysługuje</w:t>
      </w:r>
      <w:r>
        <w:rPr>
          <w:color w:val="221F1F"/>
          <w:spacing w:val="40"/>
        </w:rPr>
        <w:t xml:space="preserve"> </w:t>
      </w:r>
      <w:r>
        <w:rPr>
          <w:color w:val="221F1F"/>
          <w:spacing w:val="-1"/>
        </w:rPr>
        <w:t>Pani/Panu</w:t>
      </w:r>
      <w:r>
        <w:rPr>
          <w:color w:val="221F1F"/>
          <w:spacing w:val="44"/>
        </w:rPr>
        <w:t xml:space="preserve"> </w:t>
      </w:r>
      <w:r>
        <w:rPr>
          <w:color w:val="221F1F"/>
          <w:spacing w:val="-1"/>
        </w:rPr>
        <w:t>prawo</w:t>
      </w:r>
      <w:r>
        <w:rPr>
          <w:color w:val="221F1F"/>
          <w:spacing w:val="43"/>
        </w:rPr>
        <w:t xml:space="preserve"> </w:t>
      </w:r>
      <w:r>
        <w:rPr>
          <w:color w:val="221F1F"/>
          <w:spacing w:val="-1"/>
        </w:rPr>
        <w:t>wniesienia</w:t>
      </w:r>
      <w:r>
        <w:rPr>
          <w:color w:val="221F1F"/>
          <w:spacing w:val="41"/>
        </w:rPr>
        <w:t xml:space="preserve"> </w:t>
      </w:r>
      <w:r>
        <w:rPr>
          <w:color w:val="221F1F"/>
          <w:spacing w:val="-1"/>
        </w:rPr>
        <w:t>sprzeciwu</w:t>
      </w:r>
      <w:r>
        <w:rPr>
          <w:color w:val="221F1F"/>
          <w:spacing w:val="43"/>
        </w:rPr>
        <w:t xml:space="preserve"> </w:t>
      </w:r>
      <w:r>
        <w:rPr>
          <w:color w:val="221F1F"/>
          <w:spacing w:val="-1"/>
        </w:rPr>
        <w:t>względem</w:t>
      </w:r>
      <w:r>
        <w:rPr>
          <w:color w:val="221F1F"/>
          <w:spacing w:val="45"/>
        </w:rPr>
        <w:t xml:space="preserve"> </w:t>
      </w:r>
      <w:r>
        <w:rPr>
          <w:color w:val="221F1F"/>
          <w:spacing w:val="-1"/>
        </w:rPr>
        <w:t>przetwarzania</w:t>
      </w:r>
      <w:r>
        <w:rPr>
          <w:color w:val="221F1F"/>
          <w:spacing w:val="44"/>
        </w:rPr>
        <w:t xml:space="preserve"> </w:t>
      </w:r>
      <w:r>
        <w:rPr>
          <w:color w:val="221F1F"/>
          <w:spacing w:val="-1"/>
        </w:rPr>
        <w:t>danych</w:t>
      </w:r>
      <w:r>
        <w:rPr>
          <w:color w:val="221F1F"/>
          <w:spacing w:val="40"/>
        </w:rPr>
        <w:t xml:space="preserve"> </w:t>
      </w:r>
      <w:r>
        <w:rPr>
          <w:color w:val="221F1F"/>
          <w:spacing w:val="-1"/>
        </w:rPr>
        <w:t>osobowych</w:t>
      </w:r>
      <w:r>
        <w:rPr>
          <w:color w:val="221F1F"/>
          <w:spacing w:val="44"/>
        </w:rPr>
        <w:t xml:space="preserve"> </w:t>
      </w:r>
      <w:r>
        <w:rPr>
          <w:color w:val="221F1F"/>
        </w:rPr>
        <w:t>w</w:t>
      </w:r>
      <w:r>
        <w:rPr>
          <w:rFonts w:ascii="Times New Roman" w:hAnsi="Times New Roman"/>
          <w:color w:val="221F1F"/>
          <w:spacing w:val="107"/>
          <w:w w:val="99"/>
        </w:rPr>
        <w:t xml:space="preserve"> </w:t>
      </w:r>
      <w:r>
        <w:rPr>
          <w:color w:val="221F1F"/>
          <w:spacing w:val="-1"/>
        </w:rPr>
        <w:t>celach</w:t>
      </w:r>
      <w:r>
        <w:rPr>
          <w:color w:val="221F1F"/>
          <w:spacing w:val="-7"/>
        </w:rPr>
        <w:t xml:space="preserve"> </w:t>
      </w:r>
      <w:r>
        <w:rPr>
          <w:color w:val="221F1F"/>
          <w:spacing w:val="-1"/>
        </w:rPr>
        <w:t>określony</w:t>
      </w:r>
      <w:r w:rsidR="001B33CD">
        <w:rPr>
          <w:color w:val="221F1F"/>
          <w:spacing w:val="-1"/>
        </w:rPr>
        <w:t>ch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w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pkt</w:t>
      </w:r>
      <w:r>
        <w:rPr>
          <w:color w:val="221F1F"/>
          <w:spacing w:val="-7"/>
        </w:rPr>
        <w:t xml:space="preserve"> </w:t>
      </w:r>
      <w:r>
        <w:rPr>
          <w:color w:val="221F1F"/>
          <w:spacing w:val="-1"/>
        </w:rPr>
        <w:t>6)</w:t>
      </w:r>
      <w:r>
        <w:rPr>
          <w:color w:val="221F1F"/>
          <w:spacing w:val="-7"/>
        </w:rPr>
        <w:t xml:space="preserve"> </w:t>
      </w:r>
      <w:r>
        <w:rPr>
          <w:color w:val="221F1F"/>
          <w:spacing w:val="-1"/>
        </w:rPr>
        <w:t>powyżej,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z</w:t>
      </w:r>
      <w:r>
        <w:rPr>
          <w:color w:val="221F1F"/>
          <w:spacing w:val="-9"/>
        </w:rPr>
        <w:t xml:space="preserve"> </w:t>
      </w:r>
      <w:r>
        <w:rPr>
          <w:color w:val="221F1F"/>
          <w:spacing w:val="-1"/>
        </w:rPr>
        <w:t>przyczyn</w:t>
      </w:r>
      <w:r>
        <w:rPr>
          <w:color w:val="221F1F"/>
          <w:spacing w:val="-3"/>
        </w:rPr>
        <w:t xml:space="preserve"> </w:t>
      </w:r>
      <w:r>
        <w:rPr>
          <w:color w:val="221F1F"/>
          <w:spacing w:val="-1"/>
        </w:rPr>
        <w:t>związanych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z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Pani/Pana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szczególną</w:t>
      </w:r>
      <w:r>
        <w:rPr>
          <w:color w:val="221F1F"/>
          <w:spacing w:val="1"/>
        </w:rPr>
        <w:t xml:space="preserve"> </w:t>
      </w:r>
      <w:r>
        <w:rPr>
          <w:color w:val="221F1F"/>
          <w:spacing w:val="-1"/>
        </w:rPr>
        <w:t>sytuacją.</w:t>
      </w:r>
    </w:p>
    <w:p w14:paraId="68EB28A2" w14:textId="77777777" w:rsidR="008A577D" w:rsidRDefault="008A577D">
      <w:pPr>
        <w:rPr>
          <w:rFonts w:ascii="Arial" w:eastAsia="Arial" w:hAnsi="Arial" w:cs="Arial"/>
          <w:sz w:val="20"/>
          <w:szCs w:val="20"/>
        </w:rPr>
      </w:pPr>
    </w:p>
    <w:p w14:paraId="2082C28B" w14:textId="77777777" w:rsidR="008A577D" w:rsidRDefault="008A577D">
      <w:pPr>
        <w:rPr>
          <w:rFonts w:ascii="Arial" w:eastAsia="Arial" w:hAnsi="Arial" w:cs="Arial"/>
          <w:sz w:val="20"/>
          <w:szCs w:val="20"/>
        </w:rPr>
      </w:pPr>
    </w:p>
    <w:p w14:paraId="536E135B" w14:textId="77777777" w:rsidR="008A577D" w:rsidRDefault="008A577D">
      <w:pPr>
        <w:rPr>
          <w:rFonts w:ascii="Arial" w:eastAsia="Arial" w:hAnsi="Arial" w:cs="Arial"/>
          <w:sz w:val="20"/>
          <w:szCs w:val="20"/>
        </w:rPr>
      </w:pPr>
    </w:p>
    <w:p w14:paraId="40E96120" w14:textId="77777777" w:rsidR="008A577D" w:rsidRDefault="008A577D">
      <w:pPr>
        <w:rPr>
          <w:rFonts w:ascii="Arial" w:eastAsia="Arial" w:hAnsi="Arial" w:cs="Arial"/>
          <w:sz w:val="20"/>
          <w:szCs w:val="20"/>
        </w:rPr>
      </w:pPr>
    </w:p>
    <w:p w14:paraId="543FE503" w14:textId="77777777" w:rsidR="008A577D" w:rsidRDefault="008A577D">
      <w:pPr>
        <w:rPr>
          <w:rFonts w:ascii="Arial" w:eastAsia="Arial" w:hAnsi="Arial" w:cs="Arial"/>
          <w:sz w:val="20"/>
          <w:szCs w:val="20"/>
        </w:rPr>
      </w:pPr>
    </w:p>
    <w:p w14:paraId="32417C82" w14:textId="77777777" w:rsidR="008A577D" w:rsidRDefault="008A577D">
      <w:pPr>
        <w:rPr>
          <w:rFonts w:ascii="Arial" w:eastAsia="Arial" w:hAnsi="Arial" w:cs="Arial"/>
          <w:sz w:val="20"/>
          <w:szCs w:val="20"/>
        </w:rPr>
      </w:pPr>
    </w:p>
    <w:p w14:paraId="15524798" w14:textId="77777777" w:rsidR="008A577D" w:rsidRDefault="008A577D">
      <w:pPr>
        <w:rPr>
          <w:rFonts w:ascii="Arial" w:eastAsia="Arial" w:hAnsi="Arial" w:cs="Arial"/>
          <w:sz w:val="20"/>
          <w:szCs w:val="20"/>
        </w:rPr>
      </w:pPr>
    </w:p>
    <w:p w14:paraId="109146D2" w14:textId="77777777" w:rsidR="008A577D" w:rsidRDefault="008A577D">
      <w:pPr>
        <w:rPr>
          <w:rFonts w:ascii="Arial" w:eastAsia="Arial" w:hAnsi="Arial" w:cs="Arial"/>
          <w:sz w:val="20"/>
          <w:szCs w:val="20"/>
        </w:rPr>
      </w:pPr>
    </w:p>
    <w:p w14:paraId="3056AD66" w14:textId="77777777" w:rsidR="008A577D" w:rsidRDefault="008A577D">
      <w:pPr>
        <w:rPr>
          <w:rFonts w:ascii="Gill Sans MT" w:eastAsia="Gill Sans MT" w:hAnsi="Gill Sans MT" w:cs="Gill Sans MT"/>
          <w:sz w:val="13"/>
          <w:szCs w:val="13"/>
        </w:rPr>
        <w:sectPr w:rsidR="008A577D">
          <w:type w:val="continuous"/>
          <w:pgSz w:w="11900" w:h="16840"/>
          <w:pgMar w:top="1360" w:right="880" w:bottom="0" w:left="420" w:header="708" w:footer="708" w:gutter="0"/>
          <w:cols w:space="708"/>
        </w:sectPr>
      </w:pPr>
    </w:p>
    <w:p w14:paraId="0846E3FF" w14:textId="77777777" w:rsidR="008A577D" w:rsidRDefault="008E6CD3" w:rsidP="008E6CD3">
      <w:pPr>
        <w:pStyle w:val="Nagwek5"/>
        <w:spacing w:before="59"/>
        <w:jc w:val="right"/>
        <w:rPr>
          <w:b w:val="0"/>
          <w:bCs w:val="0"/>
        </w:rPr>
      </w:pPr>
      <w:r>
        <w:rPr>
          <w:color w:val="221F1F"/>
          <w:spacing w:val="-1"/>
        </w:rPr>
        <w:lastRenderedPageBreak/>
        <w:t>Załącznik</w:t>
      </w:r>
      <w:r>
        <w:rPr>
          <w:color w:val="221F1F"/>
          <w:spacing w:val="-10"/>
        </w:rPr>
        <w:t xml:space="preserve"> </w:t>
      </w:r>
      <w:r>
        <w:rPr>
          <w:color w:val="221F1F"/>
          <w:spacing w:val="1"/>
        </w:rPr>
        <w:t>nr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3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do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umowy</w:t>
      </w:r>
      <w:r>
        <w:rPr>
          <w:color w:val="221F1F"/>
          <w:spacing w:val="-7"/>
        </w:rPr>
        <w:t xml:space="preserve"> </w:t>
      </w:r>
      <w:r>
        <w:rPr>
          <w:color w:val="221F1F"/>
          <w:spacing w:val="-1"/>
        </w:rPr>
        <w:t>nr.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……………………………</w:t>
      </w:r>
    </w:p>
    <w:p w14:paraId="22A55B1F" w14:textId="77777777" w:rsidR="008A577D" w:rsidRDefault="008A577D">
      <w:pPr>
        <w:spacing w:before="11"/>
        <w:rPr>
          <w:rFonts w:ascii="Arial" w:eastAsia="Arial" w:hAnsi="Arial" w:cs="Arial"/>
          <w:b/>
          <w:bCs/>
          <w:sz w:val="25"/>
          <w:szCs w:val="25"/>
        </w:rPr>
      </w:pPr>
    </w:p>
    <w:p w14:paraId="3CA5718E" w14:textId="77777777" w:rsidR="008A577D" w:rsidRDefault="008E6CD3">
      <w:pPr>
        <w:ind w:left="3364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color w:val="221F1F"/>
          <w:spacing w:val="-1"/>
          <w:sz w:val="20"/>
        </w:rPr>
        <w:t>Klauzula</w:t>
      </w:r>
      <w:r>
        <w:rPr>
          <w:rFonts w:ascii="Arial" w:hAnsi="Arial"/>
          <w:b/>
          <w:color w:val="221F1F"/>
          <w:spacing w:val="-14"/>
          <w:sz w:val="20"/>
        </w:rPr>
        <w:t xml:space="preserve"> </w:t>
      </w:r>
      <w:r>
        <w:rPr>
          <w:rFonts w:ascii="Arial" w:hAnsi="Arial"/>
          <w:b/>
          <w:color w:val="221F1F"/>
          <w:sz w:val="20"/>
        </w:rPr>
        <w:t>informacyjna</w:t>
      </w:r>
      <w:r>
        <w:rPr>
          <w:rFonts w:ascii="Arial" w:hAnsi="Arial"/>
          <w:b/>
          <w:color w:val="221F1F"/>
          <w:spacing w:val="-12"/>
          <w:sz w:val="20"/>
        </w:rPr>
        <w:t xml:space="preserve"> </w:t>
      </w:r>
      <w:r>
        <w:rPr>
          <w:rFonts w:ascii="Arial" w:hAnsi="Arial"/>
          <w:b/>
          <w:color w:val="221F1F"/>
          <w:sz w:val="20"/>
        </w:rPr>
        <w:t>dla</w:t>
      </w:r>
      <w:r>
        <w:rPr>
          <w:rFonts w:ascii="Arial" w:hAnsi="Arial"/>
          <w:b/>
          <w:color w:val="221F1F"/>
          <w:spacing w:val="-11"/>
          <w:sz w:val="20"/>
        </w:rPr>
        <w:t xml:space="preserve"> </w:t>
      </w:r>
      <w:r>
        <w:rPr>
          <w:rFonts w:ascii="Arial" w:hAnsi="Arial"/>
          <w:b/>
          <w:color w:val="221F1F"/>
          <w:spacing w:val="-1"/>
          <w:sz w:val="20"/>
        </w:rPr>
        <w:t>pracowników</w:t>
      </w:r>
      <w:r>
        <w:rPr>
          <w:rFonts w:ascii="Arial" w:hAnsi="Arial"/>
          <w:b/>
          <w:color w:val="221F1F"/>
          <w:spacing w:val="-10"/>
          <w:sz w:val="20"/>
        </w:rPr>
        <w:t xml:space="preserve"> </w:t>
      </w:r>
      <w:r>
        <w:rPr>
          <w:rFonts w:ascii="Arial" w:hAnsi="Arial"/>
          <w:b/>
          <w:color w:val="221F1F"/>
          <w:spacing w:val="-1"/>
          <w:sz w:val="20"/>
        </w:rPr>
        <w:t>Kontrahenta.</w:t>
      </w:r>
    </w:p>
    <w:p w14:paraId="32021E64" w14:textId="77777777" w:rsidR="008A577D" w:rsidRDefault="008A577D">
      <w:pPr>
        <w:spacing w:before="4"/>
        <w:rPr>
          <w:rFonts w:ascii="Arial" w:eastAsia="Arial" w:hAnsi="Arial" w:cs="Arial"/>
          <w:b/>
          <w:bCs/>
          <w:sz w:val="26"/>
          <w:szCs w:val="26"/>
        </w:rPr>
      </w:pPr>
    </w:p>
    <w:p w14:paraId="1654B8F3" w14:textId="77777777" w:rsidR="008A577D" w:rsidRDefault="008E6CD3">
      <w:pPr>
        <w:pStyle w:val="Tekstpodstawowy"/>
        <w:numPr>
          <w:ilvl w:val="0"/>
          <w:numId w:val="2"/>
        </w:numPr>
        <w:tabs>
          <w:tab w:val="left" w:pos="1585"/>
        </w:tabs>
        <w:spacing w:before="0" w:line="275" w:lineRule="auto"/>
        <w:ind w:right="109" w:hanging="426"/>
        <w:jc w:val="both"/>
      </w:pPr>
      <w:r>
        <w:rPr>
          <w:color w:val="221F1F"/>
          <w:spacing w:val="-1"/>
        </w:rPr>
        <w:t>Administratorem</w:t>
      </w:r>
      <w:r>
        <w:rPr>
          <w:color w:val="221F1F"/>
          <w:spacing w:val="16"/>
        </w:rPr>
        <w:t xml:space="preserve"> </w:t>
      </w:r>
      <w:r>
        <w:rPr>
          <w:color w:val="221F1F"/>
          <w:spacing w:val="-1"/>
        </w:rPr>
        <w:t>Państwa</w:t>
      </w:r>
      <w:r>
        <w:rPr>
          <w:color w:val="221F1F"/>
          <w:spacing w:val="16"/>
        </w:rPr>
        <w:t xml:space="preserve"> </w:t>
      </w:r>
      <w:r>
        <w:rPr>
          <w:color w:val="221F1F"/>
          <w:spacing w:val="-1"/>
        </w:rPr>
        <w:t>danych</w:t>
      </w:r>
      <w:r>
        <w:rPr>
          <w:color w:val="221F1F"/>
          <w:spacing w:val="12"/>
        </w:rPr>
        <w:t xml:space="preserve"> </w:t>
      </w:r>
      <w:r>
        <w:rPr>
          <w:color w:val="221F1F"/>
          <w:spacing w:val="-1"/>
        </w:rPr>
        <w:t>osobowych</w:t>
      </w:r>
      <w:r>
        <w:rPr>
          <w:color w:val="221F1F"/>
          <w:spacing w:val="12"/>
        </w:rPr>
        <w:t xml:space="preserve"> </w:t>
      </w:r>
      <w:r>
        <w:rPr>
          <w:color w:val="221F1F"/>
        </w:rPr>
        <w:t>jest</w:t>
      </w:r>
      <w:r>
        <w:rPr>
          <w:color w:val="221F1F"/>
          <w:spacing w:val="13"/>
        </w:rPr>
        <w:t xml:space="preserve"> </w:t>
      </w:r>
      <w:r>
        <w:rPr>
          <w:color w:val="221F1F"/>
        </w:rPr>
        <w:t>ORLEN</w:t>
      </w:r>
      <w:r>
        <w:rPr>
          <w:color w:val="221F1F"/>
          <w:spacing w:val="14"/>
        </w:rPr>
        <w:t xml:space="preserve"> </w:t>
      </w:r>
      <w:r>
        <w:rPr>
          <w:color w:val="221F1F"/>
          <w:spacing w:val="-1"/>
        </w:rPr>
        <w:t>S.A.</w:t>
      </w:r>
      <w:r>
        <w:rPr>
          <w:color w:val="221F1F"/>
          <w:spacing w:val="15"/>
        </w:rPr>
        <w:t xml:space="preserve"> </w:t>
      </w:r>
      <w:r>
        <w:rPr>
          <w:color w:val="221F1F"/>
        </w:rPr>
        <w:t xml:space="preserve">z </w:t>
      </w:r>
      <w:r>
        <w:rPr>
          <w:color w:val="221F1F"/>
          <w:spacing w:val="-1"/>
        </w:rPr>
        <w:t>siedzibą</w:t>
      </w:r>
      <w:r>
        <w:rPr>
          <w:color w:val="221F1F"/>
          <w:spacing w:val="14"/>
        </w:rPr>
        <w:t xml:space="preserve"> </w:t>
      </w:r>
      <w:r>
        <w:rPr>
          <w:color w:val="221F1F"/>
        </w:rPr>
        <w:t>w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Płocku,</w:t>
      </w:r>
      <w:r>
        <w:rPr>
          <w:color w:val="221F1F"/>
          <w:spacing w:val="12"/>
        </w:rPr>
        <w:t xml:space="preserve"> </w:t>
      </w:r>
      <w:r>
        <w:rPr>
          <w:color w:val="221F1F"/>
          <w:spacing w:val="-1"/>
        </w:rPr>
        <w:t>ul.</w:t>
      </w:r>
      <w:r>
        <w:rPr>
          <w:color w:val="221F1F"/>
          <w:spacing w:val="13"/>
        </w:rPr>
        <w:t xml:space="preserve"> </w:t>
      </w:r>
      <w:r>
        <w:rPr>
          <w:color w:val="221F1F"/>
        </w:rPr>
        <w:t>Chemików</w:t>
      </w:r>
      <w:r>
        <w:rPr>
          <w:color w:val="221F1F"/>
          <w:spacing w:val="10"/>
        </w:rPr>
        <w:t xml:space="preserve"> </w:t>
      </w:r>
      <w:r>
        <w:rPr>
          <w:color w:val="221F1F"/>
        </w:rPr>
        <w:t>7</w:t>
      </w:r>
      <w:r>
        <w:rPr>
          <w:rFonts w:ascii="Times New Roman" w:hAnsi="Times New Roman"/>
          <w:color w:val="221F1F"/>
          <w:spacing w:val="71"/>
          <w:w w:val="99"/>
        </w:rPr>
        <w:t xml:space="preserve"> </w:t>
      </w:r>
      <w:r>
        <w:rPr>
          <w:color w:val="221F1F"/>
          <w:spacing w:val="-1"/>
        </w:rPr>
        <w:t>(dalej:</w:t>
      </w:r>
      <w:r>
        <w:rPr>
          <w:color w:val="221F1F"/>
          <w:spacing w:val="-10"/>
        </w:rPr>
        <w:t xml:space="preserve"> </w:t>
      </w:r>
      <w:r>
        <w:rPr>
          <w:color w:val="221F1F"/>
          <w:spacing w:val="-1"/>
        </w:rPr>
        <w:t>ORLEN</w:t>
      </w:r>
      <w:r>
        <w:rPr>
          <w:color w:val="221F1F"/>
          <w:spacing w:val="-6"/>
        </w:rPr>
        <w:t xml:space="preserve"> </w:t>
      </w:r>
      <w:r>
        <w:rPr>
          <w:color w:val="221F1F"/>
          <w:spacing w:val="-1"/>
        </w:rPr>
        <w:t>S.A.).</w:t>
      </w:r>
    </w:p>
    <w:p w14:paraId="4B47F4DB" w14:textId="77777777" w:rsidR="008A577D" w:rsidRDefault="008E6CD3">
      <w:pPr>
        <w:pStyle w:val="Tekstpodstawowy"/>
        <w:numPr>
          <w:ilvl w:val="0"/>
          <w:numId w:val="2"/>
        </w:numPr>
        <w:tabs>
          <w:tab w:val="left" w:pos="1585"/>
        </w:tabs>
        <w:ind w:hanging="426"/>
        <w:jc w:val="left"/>
      </w:pPr>
      <w:r>
        <w:rPr>
          <w:color w:val="221F1F"/>
          <w:spacing w:val="-1"/>
        </w:rPr>
        <w:t>Kontaktowe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numery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telefonów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do</w:t>
      </w:r>
      <w:r>
        <w:rPr>
          <w:color w:val="221F1F"/>
          <w:spacing w:val="7"/>
        </w:rPr>
        <w:t xml:space="preserve"> </w:t>
      </w:r>
      <w:r>
        <w:rPr>
          <w:color w:val="221F1F"/>
          <w:spacing w:val="-1"/>
        </w:rPr>
        <w:t>administratora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 xml:space="preserve">danych: </w:t>
      </w:r>
      <w:r>
        <w:rPr>
          <w:color w:val="221F1F"/>
          <w:spacing w:val="-1"/>
        </w:rPr>
        <w:t>(24)</w:t>
      </w:r>
      <w:r>
        <w:rPr>
          <w:color w:val="221F1F"/>
          <w:spacing w:val="4"/>
        </w:rPr>
        <w:t xml:space="preserve"> </w:t>
      </w:r>
      <w:r>
        <w:rPr>
          <w:color w:val="221F1F"/>
        </w:rPr>
        <w:t>256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00</w:t>
      </w:r>
      <w:r>
        <w:rPr>
          <w:color w:val="221F1F"/>
          <w:spacing w:val="3"/>
        </w:rPr>
        <w:t xml:space="preserve"> </w:t>
      </w:r>
      <w:r>
        <w:rPr>
          <w:color w:val="221F1F"/>
          <w:spacing w:val="-1"/>
        </w:rPr>
        <w:t>00,</w:t>
      </w:r>
      <w:r>
        <w:rPr>
          <w:color w:val="221F1F"/>
          <w:spacing w:val="4"/>
        </w:rPr>
        <w:t xml:space="preserve"> </w:t>
      </w:r>
      <w:r>
        <w:rPr>
          <w:color w:val="221F1F"/>
          <w:spacing w:val="-1"/>
        </w:rPr>
        <w:t>(24)</w:t>
      </w:r>
      <w:r>
        <w:rPr>
          <w:color w:val="221F1F"/>
          <w:spacing w:val="4"/>
        </w:rPr>
        <w:t xml:space="preserve"> </w:t>
      </w:r>
      <w:r>
        <w:rPr>
          <w:color w:val="221F1F"/>
        </w:rPr>
        <w:t>365 00</w:t>
      </w:r>
      <w:r>
        <w:rPr>
          <w:color w:val="221F1F"/>
          <w:spacing w:val="4"/>
        </w:rPr>
        <w:t xml:space="preserve"> </w:t>
      </w:r>
      <w:r>
        <w:rPr>
          <w:color w:val="221F1F"/>
          <w:spacing w:val="-1"/>
        </w:rPr>
        <w:t>00,</w:t>
      </w:r>
      <w:r>
        <w:rPr>
          <w:color w:val="221F1F"/>
          <w:spacing w:val="3"/>
        </w:rPr>
        <w:t xml:space="preserve"> </w:t>
      </w:r>
      <w:r>
        <w:rPr>
          <w:color w:val="221F1F"/>
          <w:spacing w:val="-1"/>
        </w:rPr>
        <w:t>(22)</w:t>
      </w:r>
      <w:r>
        <w:rPr>
          <w:color w:val="221F1F"/>
          <w:spacing w:val="4"/>
        </w:rPr>
        <w:t xml:space="preserve"> </w:t>
      </w:r>
      <w:r>
        <w:rPr>
          <w:color w:val="221F1F"/>
          <w:spacing w:val="-1"/>
        </w:rPr>
        <w:t>778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00</w:t>
      </w:r>
    </w:p>
    <w:p w14:paraId="22894057" w14:textId="77777777" w:rsidR="008A577D" w:rsidRDefault="008E6CD3">
      <w:pPr>
        <w:pStyle w:val="Tekstpodstawowy"/>
        <w:spacing w:before="34"/>
        <w:ind w:left="1584" w:firstLine="0"/>
      </w:pPr>
      <w:r>
        <w:rPr>
          <w:color w:val="221F1F"/>
          <w:spacing w:val="-1"/>
        </w:rPr>
        <w:t>00.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Z</w:t>
      </w:r>
      <w:r>
        <w:rPr>
          <w:color w:val="221F1F"/>
          <w:spacing w:val="-16"/>
        </w:rPr>
        <w:t xml:space="preserve"> </w:t>
      </w:r>
      <w:r>
        <w:rPr>
          <w:color w:val="221F1F"/>
          <w:spacing w:val="-1"/>
        </w:rPr>
        <w:t>Administratorem</w:t>
      </w:r>
      <w:r>
        <w:rPr>
          <w:color w:val="221F1F"/>
          <w:spacing w:val="-5"/>
        </w:rPr>
        <w:t xml:space="preserve"> </w:t>
      </w:r>
      <w:r>
        <w:rPr>
          <w:color w:val="221F1F"/>
          <w:spacing w:val="-1"/>
        </w:rPr>
        <w:t>danych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możecie</w:t>
      </w:r>
      <w:r>
        <w:rPr>
          <w:color w:val="221F1F"/>
          <w:spacing w:val="-9"/>
        </w:rPr>
        <w:t xml:space="preserve"> </w:t>
      </w:r>
      <w:r>
        <w:rPr>
          <w:color w:val="221F1F"/>
          <w:spacing w:val="-1"/>
        </w:rPr>
        <w:t>Państwo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skontaktować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się</w:t>
      </w:r>
      <w:r>
        <w:rPr>
          <w:color w:val="221F1F"/>
          <w:spacing w:val="-6"/>
        </w:rPr>
        <w:t xml:space="preserve"> </w:t>
      </w:r>
      <w:r>
        <w:rPr>
          <w:color w:val="221F1F"/>
          <w:spacing w:val="-1"/>
        </w:rPr>
        <w:t>także:</w:t>
      </w:r>
    </w:p>
    <w:p w14:paraId="067607BA" w14:textId="77777777" w:rsidR="008A577D" w:rsidRDefault="008E6CD3">
      <w:pPr>
        <w:pStyle w:val="Tekstpodstawowy"/>
        <w:numPr>
          <w:ilvl w:val="0"/>
          <w:numId w:val="1"/>
        </w:numPr>
        <w:tabs>
          <w:tab w:val="left" w:pos="2010"/>
        </w:tabs>
        <w:spacing w:before="34"/>
      </w:pPr>
      <w:r>
        <w:rPr>
          <w:color w:val="221F1F"/>
          <w:spacing w:val="-1"/>
        </w:rPr>
        <w:t>listownie</w:t>
      </w:r>
      <w:r>
        <w:rPr>
          <w:color w:val="221F1F"/>
          <w:spacing w:val="-7"/>
        </w:rPr>
        <w:t xml:space="preserve"> </w:t>
      </w:r>
      <w:r>
        <w:rPr>
          <w:color w:val="221F1F"/>
          <w:spacing w:val="-1"/>
        </w:rPr>
        <w:t>na</w:t>
      </w:r>
      <w:r>
        <w:rPr>
          <w:color w:val="221F1F"/>
          <w:spacing w:val="-4"/>
        </w:rPr>
        <w:t xml:space="preserve"> </w:t>
      </w:r>
      <w:r>
        <w:rPr>
          <w:color w:val="221F1F"/>
          <w:spacing w:val="-1"/>
        </w:rPr>
        <w:t>adres:</w:t>
      </w:r>
      <w:r>
        <w:rPr>
          <w:color w:val="221F1F"/>
          <w:spacing w:val="-5"/>
        </w:rPr>
        <w:t xml:space="preserve"> </w:t>
      </w:r>
      <w:r>
        <w:rPr>
          <w:color w:val="221F1F"/>
          <w:spacing w:val="-1"/>
        </w:rPr>
        <w:t>ul.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Chemików</w:t>
      </w:r>
      <w:r>
        <w:rPr>
          <w:color w:val="221F1F"/>
          <w:spacing w:val="-9"/>
        </w:rPr>
        <w:t xml:space="preserve"> </w:t>
      </w:r>
      <w:r>
        <w:rPr>
          <w:color w:val="221F1F"/>
          <w:spacing w:val="-1"/>
        </w:rPr>
        <w:t>7;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3"/>
        </w:rPr>
        <w:t>09-411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Płock,</w:t>
      </w:r>
    </w:p>
    <w:p w14:paraId="79130DEF" w14:textId="77777777" w:rsidR="008A577D" w:rsidRDefault="008E6CD3">
      <w:pPr>
        <w:pStyle w:val="Tekstpodstawowy"/>
        <w:numPr>
          <w:ilvl w:val="0"/>
          <w:numId w:val="1"/>
        </w:numPr>
        <w:tabs>
          <w:tab w:val="left" w:pos="2010"/>
        </w:tabs>
        <w:spacing w:before="36"/>
      </w:pPr>
      <w:r>
        <w:rPr>
          <w:color w:val="221F1F"/>
          <w:spacing w:val="-1"/>
        </w:rPr>
        <w:t>przez</w:t>
      </w:r>
      <w:r>
        <w:rPr>
          <w:color w:val="221F1F"/>
          <w:spacing w:val="-18"/>
        </w:rPr>
        <w:t xml:space="preserve"> </w:t>
      </w:r>
      <w:r>
        <w:rPr>
          <w:color w:val="221F1F"/>
          <w:spacing w:val="-1"/>
        </w:rPr>
        <w:t>e-mail:</w:t>
      </w:r>
      <w:r>
        <w:rPr>
          <w:color w:val="221F1F"/>
          <w:spacing w:val="-15"/>
        </w:rPr>
        <w:t xml:space="preserve"> </w:t>
      </w:r>
      <w:hyperlink r:id="rId13">
        <w:r>
          <w:rPr>
            <w:color w:val="221F1F"/>
            <w:spacing w:val="-1"/>
          </w:rPr>
          <w:t>daneosobowe@orlen.pl.</w:t>
        </w:r>
      </w:hyperlink>
    </w:p>
    <w:p w14:paraId="6B0A7FD5" w14:textId="77777777" w:rsidR="008A577D" w:rsidRDefault="008E6CD3">
      <w:pPr>
        <w:pStyle w:val="Tekstpodstawowy"/>
        <w:numPr>
          <w:ilvl w:val="0"/>
          <w:numId w:val="2"/>
        </w:numPr>
        <w:tabs>
          <w:tab w:val="left" w:pos="1585"/>
        </w:tabs>
        <w:spacing w:before="34" w:line="275" w:lineRule="auto"/>
        <w:ind w:right="109" w:hanging="426"/>
        <w:jc w:val="both"/>
      </w:pPr>
      <w:r>
        <w:rPr>
          <w:color w:val="221F1F"/>
          <w:spacing w:val="-1"/>
        </w:rPr>
        <w:t>Do</w:t>
      </w:r>
      <w:r>
        <w:rPr>
          <w:color w:val="221F1F"/>
          <w:spacing w:val="26"/>
        </w:rPr>
        <w:t xml:space="preserve"> </w:t>
      </w:r>
      <w:r>
        <w:rPr>
          <w:color w:val="221F1F"/>
        </w:rPr>
        <w:t>kontaktu</w:t>
      </w:r>
      <w:r>
        <w:rPr>
          <w:color w:val="221F1F"/>
          <w:spacing w:val="28"/>
        </w:rPr>
        <w:t xml:space="preserve"> </w:t>
      </w:r>
      <w:r>
        <w:rPr>
          <w:color w:val="221F1F"/>
        </w:rPr>
        <w:t>z</w:t>
      </w:r>
      <w:r>
        <w:rPr>
          <w:color w:val="221F1F"/>
          <w:spacing w:val="23"/>
        </w:rPr>
        <w:t xml:space="preserve"> </w:t>
      </w:r>
      <w:r>
        <w:rPr>
          <w:color w:val="221F1F"/>
        </w:rPr>
        <w:t>Inspektorem</w:t>
      </w:r>
      <w:r>
        <w:rPr>
          <w:color w:val="221F1F"/>
          <w:spacing w:val="30"/>
        </w:rPr>
        <w:t xml:space="preserve"> </w:t>
      </w:r>
      <w:r>
        <w:rPr>
          <w:color w:val="221F1F"/>
          <w:spacing w:val="-1"/>
        </w:rPr>
        <w:t>ochrony</w:t>
      </w:r>
      <w:r>
        <w:rPr>
          <w:color w:val="221F1F"/>
          <w:spacing w:val="26"/>
        </w:rPr>
        <w:t xml:space="preserve"> </w:t>
      </w:r>
      <w:r>
        <w:rPr>
          <w:color w:val="221F1F"/>
          <w:spacing w:val="-1"/>
        </w:rPr>
        <w:t>danych</w:t>
      </w:r>
      <w:r>
        <w:rPr>
          <w:color w:val="221F1F"/>
          <w:spacing w:val="30"/>
        </w:rPr>
        <w:t xml:space="preserve"> </w:t>
      </w:r>
      <w:r>
        <w:rPr>
          <w:color w:val="221F1F"/>
        </w:rPr>
        <w:t>w</w:t>
      </w:r>
      <w:r>
        <w:rPr>
          <w:color w:val="221F1F"/>
          <w:spacing w:val="28"/>
        </w:rPr>
        <w:t xml:space="preserve"> </w:t>
      </w:r>
      <w:r>
        <w:rPr>
          <w:color w:val="221F1F"/>
          <w:spacing w:val="-1"/>
        </w:rPr>
        <w:t>ORLEN</w:t>
      </w:r>
      <w:r>
        <w:rPr>
          <w:color w:val="221F1F"/>
          <w:spacing w:val="29"/>
        </w:rPr>
        <w:t xml:space="preserve"> </w:t>
      </w:r>
      <w:r>
        <w:rPr>
          <w:color w:val="221F1F"/>
          <w:spacing w:val="-1"/>
        </w:rPr>
        <w:t>S.A.</w:t>
      </w:r>
      <w:r>
        <w:rPr>
          <w:color w:val="221F1F"/>
          <w:spacing w:val="26"/>
        </w:rPr>
        <w:t xml:space="preserve"> </w:t>
      </w:r>
      <w:r>
        <w:rPr>
          <w:color w:val="221F1F"/>
        </w:rPr>
        <w:t>służy</w:t>
      </w:r>
      <w:r>
        <w:rPr>
          <w:color w:val="221F1F"/>
          <w:spacing w:val="23"/>
        </w:rPr>
        <w:t xml:space="preserve"> </w:t>
      </w:r>
      <w:r>
        <w:rPr>
          <w:color w:val="221F1F"/>
        </w:rPr>
        <w:t>następujący</w:t>
      </w:r>
      <w:r>
        <w:rPr>
          <w:color w:val="221F1F"/>
          <w:spacing w:val="23"/>
        </w:rPr>
        <w:t xml:space="preserve"> </w:t>
      </w:r>
      <w:r>
        <w:rPr>
          <w:color w:val="221F1F"/>
          <w:spacing w:val="-1"/>
        </w:rPr>
        <w:t>adres</w:t>
      </w:r>
      <w:r>
        <w:rPr>
          <w:color w:val="221F1F"/>
          <w:spacing w:val="27"/>
        </w:rPr>
        <w:t xml:space="preserve"> </w:t>
      </w:r>
      <w:r>
        <w:rPr>
          <w:color w:val="221F1F"/>
          <w:spacing w:val="-1"/>
        </w:rPr>
        <w:t>email:</w:t>
      </w:r>
      <w:r>
        <w:rPr>
          <w:rFonts w:ascii="Times New Roman" w:eastAsia="Times New Roman" w:hAnsi="Times New Roman" w:cs="Times New Roman"/>
          <w:color w:val="221F1F"/>
          <w:spacing w:val="66"/>
          <w:w w:val="99"/>
        </w:rPr>
        <w:t xml:space="preserve"> </w:t>
      </w:r>
      <w:hyperlink r:id="rId14">
        <w:r>
          <w:rPr>
            <w:color w:val="221F1F"/>
            <w:spacing w:val="-1"/>
          </w:rPr>
          <w:t>daneosobowe@orlen.pl.</w:t>
        </w:r>
        <w:r>
          <w:rPr>
            <w:color w:val="221F1F"/>
            <w:spacing w:val="13"/>
          </w:rPr>
          <w:t xml:space="preserve"> </w:t>
        </w:r>
      </w:hyperlink>
      <w:r>
        <w:rPr>
          <w:color w:val="221F1F"/>
        </w:rPr>
        <w:t>Z</w:t>
      </w:r>
      <w:r>
        <w:rPr>
          <w:color w:val="221F1F"/>
          <w:spacing w:val="16"/>
        </w:rPr>
        <w:t xml:space="preserve"> </w:t>
      </w:r>
      <w:r>
        <w:rPr>
          <w:color w:val="221F1F"/>
        </w:rPr>
        <w:t>Inspektorem</w:t>
      </w:r>
      <w:r>
        <w:rPr>
          <w:color w:val="221F1F"/>
          <w:spacing w:val="15"/>
        </w:rPr>
        <w:t xml:space="preserve"> </w:t>
      </w:r>
      <w:r>
        <w:rPr>
          <w:color w:val="221F1F"/>
          <w:spacing w:val="-1"/>
        </w:rPr>
        <w:t>ochrony</w:t>
      </w:r>
      <w:r>
        <w:rPr>
          <w:color w:val="221F1F"/>
          <w:spacing w:val="10"/>
        </w:rPr>
        <w:t xml:space="preserve"> </w:t>
      </w:r>
      <w:r>
        <w:rPr>
          <w:color w:val="221F1F"/>
        </w:rPr>
        <w:t>danych</w:t>
      </w:r>
      <w:r>
        <w:rPr>
          <w:color w:val="221F1F"/>
          <w:spacing w:val="11"/>
        </w:rPr>
        <w:t xml:space="preserve"> </w:t>
      </w:r>
      <w:r>
        <w:rPr>
          <w:color w:val="221F1F"/>
        </w:rPr>
        <w:t>można</w:t>
      </w:r>
      <w:r>
        <w:rPr>
          <w:color w:val="221F1F"/>
          <w:spacing w:val="12"/>
        </w:rPr>
        <w:t xml:space="preserve"> </w:t>
      </w:r>
      <w:r>
        <w:rPr>
          <w:color w:val="221F1F"/>
        </w:rPr>
        <w:t>skontaktować</w:t>
      </w:r>
      <w:r>
        <w:rPr>
          <w:color w:val="221F1F"/>
          <w:spacing w:val="14"/>
        </w:rPr>
        <w:t xml:space="preserve"> </w:t>
      </w:r>
      <w:r>
        <w:rPr>
          <w:color w:val="221F1F"/>
        </w:rPr>
        <w:t>się</w:t>
      </w:r>
      <w:r>
        <w:rPr>
          <w:color w:val="221F1F"/>
          <w:spacing w:val="13"/>
        </w:rPr>
        <w:t xml:space="preserve"> </w:t>
      </w:r>
      <w:r>
        <w:rPr>
          <w:color w:val="221F1F"/>
          <w:spacing w:val="-1"/>
        </w:rPr>
        <w:t>także</w:t>
      </w:r>
      <w:r>
        <w:rPr>
          <w:color w:val="221F1F"/>
          <w:spacing w:val="13"/>
        </w:rPr>
        <w:t xml:space="preserve"> </w:t>
      </w:r>
      <w:r>
        <w:rPr>
          <w:color w:val="221F1F"/>
        </w:rPr>
        <w:t>pisemnie</w:t>
      </w:r>
      <w:r>
        <w:rPr>
          <w:color w:val="221F1F"/>
          <w:spacing w:val="14"/>
        </w:rPr>
        <w:t xml:space="preserve"> </w:t>
      </w:r>
      <w:r>
        <w:rPr>
          <w:color w:val="221F1F"/>
          <w:spacing w:val="-1"/>
        </w:rPr>
        <w:t>na</w:t>
      </w:r>
      <w:r>
        <w:rPr>
          <w:rFonts w:ascii="Times New Roman" w:eastAsia="Times New Roman" w:hAnsi="Times New Roman" w:cs="Times New Roman"/>
          <w:color w:val="221F1F"/>
          <w:spacing w:val="46"/>
          <w:w w:val="99"/>
        </w:rPr>
        <w:t xml:space="preserve"> </w:t>
      </w:r>
      <w:r>
        <w:rPr>
          <w:color w:val="221F1F"/>
          <w:spacing w:val="-1"/>
        </w:rPr>
        <w:t>adres</w:t>
      </w:r>
      <w:r>
        <w:rPr>
          <w:color w:val="221F1F"/>
          <w:spacing w:val="11"/>
        </w:rPr>
        <w:t xml:space="preserve"> </w:t>
      </w:r>
      <w:r>
        <w:rPr>
          <w:color w:val="221F1F"/>
        </w:rPr>
        <w:t>siedziby</w:t>
      </w:r>
      <w:r>
        <w:rPr>
          <w:color w:val="221F1F"/>
          <w:spacing w:val="9"/>
        </w:rPr>
        <w:t xml:space="preserve"> </w:t>
      </w:r>
      <w:r>
        <w:rPr>
          <w:color w:val="221F1F"/>
          <w:spacing w:val="-1"/>
        </w:rPr>
        <w:t>ORLEN</w:t>
      </w:r>
      <w:r>
        <w:rPr>
          <w:color w:val="221F1F"/>
          <w:spacing w:val="14"/>
        </w:rPr>
        <w:t xml:space="preserve"> </w:t>
      </w:r>
      <w:r>
        <w:rPr>
          <w:color w:val="221F1F"/>
        </w:rPr>
        <w:t>S.A.,</w:t>
      </w:r>
      <w:r>
        <w:rPr>
          <w:color w:val="221F1F"/>
          <w:spacing w:val="12"/>
        </w:rPr>
        <w:t xml:space="preserve"> </w:t>
      </w:r>
      <w:r>
        <w:rPr>
          <w:color w:val="221F1F"/>
          <w:spacing w:val="-1"/>
        </w:rPr>
        <w:t>wskazany</w:t>
      </w:r>
      <w:r>
        <w:rPr>
          <w:color w:val="221F1F"/>
          <w:spacing w:val="10"/>
        </w:rPr>
        <w:t xml:space="preserve"> </w:t>
      </w:r>
      <w:r>
        <w:rPr>
          <w:color w:val="221F1F"/>
        </w:rPr>
        <w:t>w</w:t>
      </w:r>
      <w:r>
        <w:rPr>
          <w:color w:val="221F1F"/>
          <w:spacing w:val="10"/>
        </w:rPr>
        <w:t xml:space="preserve"> </w:t>
      </w:r>
      <w:r>
        <w:rPr>
          <w:color w:val="221F1F"/>
        </w:rPr>
        <w:t>pkt</w:t>
      </w:r>
      <w:r>
        <w:rPr>
          <w:color w:val="221F1F"/>
          <w:spacing w:val="11"/>
        </w:rPr>
        <w:t xml:space="preserve"> </w:t>
      </w:r>
      <w:r>
        <w:rPr>
          <w:color w:val="221F1F"/>
          <w:spacing w:val="-1"/>
        </w:rPr>
        <w:t>1,</w:t>
      </w:r>
      <w:r>
        <w:rPr>
          <w:color w:val="221F1F"/>
          <w:spacing w:val="12"/>
        </w:rPr>
        <w:t xml:space="preserve"> </w:t>
      </w:r>
      <w:r>
        <w:rPr>
          <w:color w:val="221F1F"/>
        </w:rPr>
        <w:t>z</w:t>
      </w:r>
      <w:r>
        <w:rPr>
          <w:color w:val="221F1F"/>
          <w:spacing w:val="9"/>
        </w:rPr>
        <w:t xml:space="preserve"> </w:t>
      </w:r>
      <w:r>
        <w:rPr>
          <w:color w:val="221F1F"/>
          <w:spacing w:val="-1"/>
        </w:rPr>
        <w:t>dopiskiem</w:t>
      </w:r>
      <w:r>
        <w:rPr>
          <w:color w:val="221F1F"/>
          <w:spacing w:val="19"/>
        </w:rPr>
        <w:t xml:space="preserve"> </w:t>
      </w:r>
      <w:r>
        <w:rPr>
          <w:color w:val="221F1F"/>
        </w:rPr>
        <w:t>„Inspektor</w:t>
      </w:r>
      <w:r>
        <w:rPr>
          <w:color w:val="221F1F"/>
          <w:spacing w:val="10"/>
        </w:rPr>
        <w:t xml:space="preserve"> </w:t>
      </w:r>
      <w:r>
        <w:rPr>
          <w:color w:val="221F1F"/>
          <w:spacing w:val="-1"/>
        </w:rPr>
        <w:t>Ochrony</w:t>
      </w:r>
      <w:r>
        <w:rPr>
          <w:color w:val="221F1F"/>
          <w:spacing w:val="10"/>
        </w:rPr>
        <w:t xml:space="preserve"> </w:t>
      </w:r>
      <w:r>
        <w:rPr>
          <w:color w:val="221F1F"/>
        </w:rPr>
        <w:t>Danych“.</w:t>
      </w:r>
      <w:r>
        <w:rPr>
          <w:color w:val="221F1F"/>
          <w:spacing w:val="11"/>
        </w:rPr>
        <w:t xml:space="preserve"> </w:t>
      </w:r>
      <w:r>
        <w:rPr>
          <w:color w:val="221F1F"/>
          <w:spacing w:val="-1"/>
        </w:rPr>
        <w:t>Dane</w:t>
      </w:r>
      <w:r>
        <w:rPr>
          <w:color w:val="221F1F"/>
          <w:spacing w:val="10"/>
        </w:rPr>
        <w:t xml:space="preserve"> </w:t>
      </w:r>
      <w:r>
        <w:rPr>
          <w:color w:val="221F1F"/>
          <w:spacing w:val="-1"/>
        </w:rPr>
        <w:t>dot.</w:t>
      </w:r>
      <w:r>
        <w:rPr>
          <w:rFonts w:ascii="Times New Roman" w:eastAsia="Times New Roman" w:hAnsi="Times New Roman" w:cs="Times New Roman"/>
          <w:color w:val="221F1F"/>
          <w:spacing w:val="64"/>
          <w:w w:val="99"/>
        </w:rPr>
        <w:t xml:space="preserve"> </w:t>
      </w:r>
      <w:r>
        <w:rPr>
          <w:color w:val="221F1F"/>
        </w:rPr>
        <w:t>Inspektora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Ochrony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Danych</w:t>
      </w:r>
      <w:r>
        <w:rPr>
          <w:color w:val="221F1F"/>
          <w:spacing w:val="-7"/>
        </w:rPr>
        <w:t xml:space="preserve"> </w:t>
      </w:r>
      <w:r>
        <w:rPr>
          <w:color w:val="221F1F"/>
          <w:spacing w:val="-1"/>
        </w:rPr>
        <w:t>dostępne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są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również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na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stronie</w:t>
      </w:r>
      <w:r>
        <w:rPr>
          <w:color w:val="221F1F"/>
          <w:spacing w:val="-4"/>
        </w:rPr>
        <w:t xml:space="preserve"> </w:t>
      </w:r>
      <w:hyperlink r:id="rId15">
        <w:r>
          <w:rPr>
            <w:color w:val="221F1F"/>
            <w:spacing w:val="-2"/>
          </w:rPr>
          <w:t>www.orlen.pl</w:t>
        </w:r>
        <w:r>
          <w:rPr>
            <w:color w:val="221F1F"/>
            <w:spacing w:val="-7"/>
          </w:rPr>
          <w:t xml:space="preserve"> </w:t>
        </w:r>
      </w:hyperlink>
      <w:r>
        <w:rPr>
          <w:color w:val="221F1F"/>
        </w:rPr>
        <w:t>w</w:t>
      </w:r>
      <w:r>
        <w:rPr>
          <w:color w:val="221F1F"/>
          <w:spacing w:val="-6"/>
        </w:rPr>
        <w:t xml:space="preserve"> </w:t>
      </w:r>
      <w:r>
        <w:rPr>
          <w:color w:val="221F1F"/>
          <w:spacing w:val="-1"/>
        </w:rPr>
        <w:t>zakładce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„Kontakt”.</w:t>
      </w:r>
    </w:p>
    <w:p w14:paraId="0CD711E2" w14:textId="77777777" w:rsidR="008A577D" w:rsidRDefault="008E6CD3">
      <w:pPr>
        <w:pStyle w:val="Tekstpodstawowy"/>
        <w:numPr>
          <w:ilvl w:val="0"/>
          <w:numId w:val="2"/>
        </w:numPr>
        <w:tabs>
          <w:tab w:val="left" w:pos="1585"/>
        </w:tabs>
        <w:spacing w:before="3" w:line="275" w:lineRule="auto"/>
        <w:ind w:left="1585" w:right="109"/>
        <w:jc w:val="both"/>
      </w:pPr>
      <w:r>
        <w:rPr>
          <w:color w:val="221F1F"/>
          <w:spacing w:val="-1"/>
        </w:rPr>
        <w:t>Pani/Pana</w:t>
      </w:r>
      <w:r>
        <w:rPr>
          <w:color w:val="221F1F"/>
          <w:spacing w:val="10"/>
        </w:rPr>
        <w:t xml:space="preserve"> </w:t>
      </w:r>
      <w:r>
        <w:rPr>
          <w:color w:val="221F1F"/>
          <w:spacing w:val="-1"/>
        </w:rPr>
        <w:t>dane</w:t>
      </w:r>
      <w:r>
        <w:rPr>
          <w:color w:val="221F1F"/>
          <w:spacing w:val="11"/>
        </w:rPr>
        <w:t xml:space="preserve"> </w:t>
      </w:r>
      <w:r>
        <w:rPr>
          <w:color w:val="221F1F"/>
          <w:spacing w:val="-1"/>
        </w:rPr>
        <w:t>osobowe</w:t>
      </w:r>
      <w:r>
        <w:rPr>
          <w:color w:val="221F1F"/>
          <w:spacing w:val="13"/>
        </w:rPr>
        <w:t xml:space="preserve"> </w:t>
      </w:r>
      <w:r>
        <w:rPr>
          <w:color w:val="221F1F"/>
          <w:spacing w:val="-1"/>
        </w:rPr>
        <w:t>zostały</w:t>
      </w:r>
      <w:r>
        <w:rPr>
          <w:color w:val="221F1F"/>
          <w:spacing w:val="11"/>
        </w:rPr>
        <w:t xml:space="preserve"> </w:t>
      </w:r>
      <w:r>
        <w:rPr>
          <w:color w:val="221F1F"/>
          <w:spacing w:val="-1"/>
        </w:rPr>
        <w:t>udostępnione</w:t>
      </w:r>
      <w:r>
        <w:rPr>
          <w:color w:val="221F1F"/>
          <w:spacing w:val="15"/>
        </w:rPr>
        <w:t xml:space="preserve"> </w:t>
      </w:r>
      <w:r>
        <w:rPr>
          <w:color w:val="221F1F"/>
          <w:spacing w:val="-1"/>
        </w:rPr>
        <w:t>ORLEN</w:t>
      </w:r>
      <w:r>
        <w:rPr>
          <w:color w:val="221F1F"/>
          <w:spacing w:val="12"/>
        </w:rPr>
        <w:t xml:space="preserve"> </w:t>
      </w:r>
      <w:r>
        <w:rPr>
          <w:color w:val="221F1F"/>
          <w:spacing w:val="-1"/>
        </w:rPr>
        <w:t>S.A.</w:t>
      </w:r>
      <w:r>
        <w:rPr>
          <w:color w:val="221F1F"/>
          <w:spacing w:val="12"/>
        </w:rPr>
        <w:t xml:space="preserve"> </w:t>
      </w:r>
      <w:r>
        <w:rPr>
          <w:color w:val="221F1F"/>
        </w:rPr>
        <w:t>przez</w:t>
      </w:r>
      <w:r>
        <w:rPr>
          <w:color w:val="221F1F"/>
          <w:spacing w:val="10"/>
        </w:rPr>
        <w:t xml:space="preserve"> </w:t>
      </w:r>
      <w:r>
        <w:rPr>
          <w:color w:val="221F1F"/>
          <w:spacing w:val="-1"/>
        </w:rPr>
        <w:t>Pani/Pana</w:t>
      </w:r>
      <w:r>
        <w:rPr>
          <w:color w:val="221F1F"/>
          <w:spacing w:val="13"/>
        </w:rPr>
        <w:t xml:space="preserve"> </w:t>
      </w:r>
      <w:r>
        <w:rPr>
          <w:color w:val="221F1F"/>
          <w:spacing w:val="-1"/>
        </w:rPr>
        <w:t>pracodawcę</w:t>
      </w:r>
      <w:r>
        <w:rPr>
          <w:color w:val="221F1F"/>
          <w:spacing w:val="10"/>
        </w:rPr>
        <w:t xml:space="preserve"> </w:t>
      </w:r>
      <w:r>
        <w:rPr>
          <w:color w:val="221F1F"/>
          <w:spacing w:val="-1"/>
        </w:rPr>
        <w:t>(podmiot</w:t>
      </w:r>
      <w:r>
        <w:rPr>
          <w:rFonts w:ascii="Times New Roman" w:hAnsi="Times New Roman"/>
          <w:color w:val="221F1F"/>
          <w:spacing w:val="108"/>
          <w:w w:val="99"/>
        </w:rPr>
        <w:t xml:space="preserve"> </w:t>
      </w:r>
      <w:r>
        <w:rPr>
          <w:color w:val="221F1F"/>
          <w:spacing w:val="-1"/>
        </w:rPr>
        <w:t>zatrudniający),</w:t>
      </w:r>
      <w:r>
        <w:rPr>
          <w:color w:val="221F1F"/>
          <w:spacing w:val="6"/>
        </w:rPr>
        <w:t xml:space="preserve"> </w:t>
      </w:r>
      <w:r>
        <w:rPr>
          <w:color w:val="221F1F"/>
        </w:rPr>
        <w:t>w</w:t>
      </w:r>
      <w:r>
        <w:rPr>
          <w:color w:val="221F1F"/>
          <w:spacing w:val="4"/>
        </w:rPr>
        <w:t xml:space="preserve"> </w:t>
      </w:r>
      <w:r>
        <w:rPr>
          <w:color w:val="221F1F"/>
          <w:spacing w:val="-1"/>
        </w:rPr>
        <w:t>związku</w:t>
      </w:r>
      <w:r>
        <w:rPr>
          <w:color w:val="221F1F"/>
          <w:spacing w:val="6"/>
        </w:rPr>
        <w:t xml:space="preserve"> </w:t>
      </w:r>
      <w:r>
        <w:rPr>
          <w:color w:val="221F1F"/>
        </w:rPr>
        <w:t>z</w:t>
      </w:r>
      <w:r>
        <w:rPr>
          <w:color w:val="221F1F"/>
          <w:spacing w:val="3"/>
        </w:rPr>
        <w:t xml:space="preserve"> </w:t>
      </w:r>
      <w:r>
        <w:rPr>
          <w:color w:val="221F1F"/>
          <w:spacing w:val="-1"/>
        </w:rPr>
        <w:t>wykonaniem</w:t>
      </w:r>
      <w:r>
        <w:rPr>
          <w:color w:val="221F1F"/>
          <w:spacing w:val="7"/>
        </w:rPr>
        <w:t xml:space="preserve"> </w:t>
      </w:r>
      <w:r>
        <w:rPr>
          <w:color w:val="221F1F"/>
          <w:spacing w:val="-1"/>
        </w:rPr>
        <w:t>umowy</w:t>
      </w:r>
      <w:r>
        <w:rPr>
          <w:color w:val="221F1F"/>
          <w:spacing w:val="1"/>
        </w:rPr>
        <w:t xml:space="preserve"> </w:t>
      </w:r>
      <w:r>
        <w:rPr>
          <w:color w:val="221F1F"/>
          <w:spacing w:val="-1"/>
        </w:rPr>
        <w:t>handlowej</w:t>
      </w:r>
      <w:r>
        <w:rPr>
          <w:color w:val="221F1F"/>
          <w:spacing w:val="5"/>
        </w:rPr>
        <w:t xml:space="preserve"> </w:t>
      </w:r>
      <w:r>
        <w:rPr>
          <w:color w:val="221F1F"/>
          <w:spacing w:val="-1"/>
        </w:rPr>
        <w:t>łączącej</w:t>
      </w:r>
      <w:r>
        <w:rPr>
          <w:color w:val="221F1F"/>
          <w:spacing w:val="4"/>
        </w:rPr>
        <w:t xml:space="preserve"> </w:t>
      </w:r>
      <w:r>
        <w:rPr>
          <w:color w:val="221F1F"/>
          <w:spacing w:val="-1"/>
        </w:rPr>
        <w:t>Pani/Pana</w:t>
      </w:r>
      <w:r>
        <w:rPr>
          <w:color w:val="221F1F"/>
          <w:spacing w:val="4"/>
        </w:rPr>
        <w:t xml:space="preserve"> </w:t>
      </w:r>
      <w:r>
        <w:rPr>
          <w:color w:val="221F1F"/>
          <w:spacing w:val="-1"/>
        </w:rPr>
        <w:t>pracodawcę</w:t>
      </w:r>
      <w:r>
        <w:rPr>
          <w:color w:val="221F1F"/>
          <w:spacing w:val="3"/>
        </w:rPr>
        <w:t xml:space="preserve"> </w:t>
      </w:r>
      <w:r>
        <w:rPr>
          <w:color w:val="221F1F"/>
          <w:spacing w:val="1"/>
        </w:rPr>
        <w:t>(podmiot</w:t>
      </w:r>
      <w:r>
        <w:rPr>
          <w:rFonts w:ascii="Times New Roman" w:hAnsi="Times New Roman"/>
          <w:color w:val="221F1F"/>
          <w:spacing w:val="84"/>
          <w:w w:val="99"/>
        </w:rPr>
        <w:t xml:space="preserve"> </w:t>
      </w:r>
      <w:r>
        <w:rPr>
          <w:color w:val="221F1F"/>
          <w:spacing w:val="-1"/>
        </w:rPr>
        <w:t>zatrudniający)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z</w:t>
      </w:r>
      <w:r>
        <w:rPr>
          <w:color w:val="221F1F"/>
          <w:spacing w:val="-9"/>
        </w:rPr>
        <w:t xml:space="preserve"> </w:t>
      </w:r>
      <w:r>
        <w:rPr>
          <w:color w:val="221F1F"/>
          <w:spacing w:val="-1"/>
        </w:rPr>
        <w:t>ORLEN</w:t>
      </w:r>
      <w:r>
        <w:rPr>
          <w:color w:val="221F1F"/>
          <w:spacing w:val="-6"/>
        </w:rPr>
        <w:t xml:space="preserve"> </w:t>
      </w:r>
      <w:r>
        <w:rPr>
          <w:color w:val="221F1F"/>
          <w:spacing w:val="-1"/>
        </w:rPr>
        <w:t>S.A..</w:t>
      </w:r>
    </w:p>
    <w:p w14:paraId="31D5B630" w14:textId="77777777" w:rsidR="008A577D" w:rsidRDefault="008E6CD3">
      <w:pPr>
        <w:pStyle w:val="Tekstpodstawowy"/>
        <w:numPr>
          <w:ilvl w:val="0"/>
          <w:numId w:val="2"/>
        </w:numPr>
        <w:tabs>
          <w:tab w:val="left" w:pos="1585"/>
        </w:tabs>
        <w:spacing w:line="275" w:lineRule="auto"/>
        <w:ind w:right="107" w:hanging="426"/>
        <w:jc w:val="both"/>
      </w:pPr>
      <w:r>
        <w:rPr>
          <w:color w:val="221F1F"/>
        </w:rPr>
        <w:t>Zakres</w:t>
      </w:r>
      <w:r>
        <w:rPr>
          <w:color w:val="221F1F"/>
          <w:spacing w:val="14"/>
        </w:rPr>
        <w:t xml:space="preserve"> </w:t>
      </w:r>
      <w:r>
        <w:rPr>
          <w:color w:val="221F1F"/>
          <w:spacing w:val="-1"/>
        </w:rPr>
        <w:t>Pani/Pana</w:t>
      </w:r>
      <w:r>
        <w:rPr>
          <w:color w:val="221F1F"/>
          <w:spacing w:val="13"/>
        </w:rPr>
        <w:t xml:space="preserve"> </w:t>
      </w:r>
      <w:r>
        <w:rPr>
          <w:color w:val="221F1F"/>
        </w:rPr>
        <w:t>danych</w:t>
      </w:r>
      <w:r>
        <w:rPr>
          <w:color w:val="221F1F"/>
          <w:spacing w:val="15"/>
        </w:rPr>
        <w:t xml:space="preserve"> </w:t>
      </w:r>
      <w:r>
        <w:rPr>
          <w:color w:val="221F1F"/>
          <w:spacing w:val="-1"/>
        </w:rPr>
        <w:t>osobowych</w:t>
      </w:r>
      <w:r>
        <w:rPr>
          <w:color w:val="221F1F"/>
          <w:spacing w:val="14"/>
        </w:rPr>
        <w:t xml:space="preserve"> </w:t>
      </w:r>
      <w:r>
        <w:rPr>
          <w:color w:val="221F1F"/>
          <w:spacing w:val="-1"/>
        </w:rPr>
        <w:t>przetwarzanych</w:t>
      </w:r>
      <w:r>
        <w:rPr>
          <w:color w:val="221F1F"/>
          <w:spacing w:val="13"/>
        </w:rPr>
        <w:t xml:space="preserve"> </w:t>
      </w:r>
      <w:r>
        <w:rPr>
          <w:color w:val="221F1F"/>
          <w:spacing w:val="-1"/>
        </w:rPr>
        <w:t>przez</w:t>
      </w:r>
      <w:r>
        <w:rPr>
          <w:color w:val="221F1F"/>
          <w:spacing w:val="18"/>
        </w:rPr>
        <w:t xml:space="preserve"> </w:t>
      </w:r>
      <w:r>
        <w:rPr>
          <w:color w:val="221F1F"/>
          <w:spacing w:val="-1"/>
        </w:rPr>
        <w:t>ORLEN</w:t>
      </w:r>
      <w:r>
        <w:rPr>
          <w:color w:val="221F1F"/>
          <w:spacing w:val="16"/>
        </w:rPr>
        <w:t xml:space="preserve"> </w:t>
      </w:r>
      <w:r>
        <w:rPr>
          <w:color w:val="221F1F"/>
        </w:rPr>
        <w:t>S.A.</w:t>
      </w:r>
      <w:r>
        <w:rPr>
          <w:color w:val="221F1F"/>
          <w:spacing w:val="14"/>
        </w:rPr>
        <w:t xml:space="preserve"> </w:t>
      </w:r>
      <w:r>
        <w:rPr>
          <w:color w:val="221F1F"/>
        </w:rPr>
        <w:t>obejmuje:</w:t>
      </w:r>
      <w:r>
        <w:rPr>
          <w:color w:val="221F1F"/>
          <w:spacing w:val="13"/>
        </w:rPr>
        <w:t xml:space="preserve"> </w:t>
      </w:r>
      <w:r>
        <w:rPr>
          <w:color w:val="221F1F"/>
          <w:spacing w:val="-1"/>
        </w:rPr>
        <w:t>imię,</w:t>
      </w:r>
      <w:r>
        <w:rPr>
          <w:color w:val="221F1F"/>
          <w:spacing w:val="14"/>
        </w:rPr>
        <w:t xml:space="preserve"> </w:t>
      </w:r>
      <w:r>
        <w:rPr>
          <w:color w:val="221F1F"/>
          <w:spacing w:val="-1"/>
        </w:rPr>
        <w:t>nazwisko,</w:t>
      </w:r>
      <w:r>
        <w:rPr>
          <w:rFonts w:ascii="Times New Roman" w:hAnsi="Times New Roman"/>
          <w:color w:val="221F1F"/>
          <w:spacing w:val="80"/>
          <w:w w:val="99"/>
        </w:rPr>
        <w:t xml:space="preserve"> </w:t>
      </w:r>
      <w:r>
        <w:rPr>
          <w:color w:val="221F1F"/>
        </w:rPr>
        <w:t>stanowisko,</w:t>
      </w:r>
      <w:r>
        <w:rPr>
          <w:color w:val="221F1F"/>
          <w:spacing w:val="-13"/>
        </w:rPr>
        <w:t xml:space="preserve"> </w:t>
      </w:r>
      <w:r>
        <w:rPr>
          <w:color w:val="221F1F"/>
          <w:spacing w:val="-1"/>
        </w:rPr>
        <w:t>służbowe</w:t>
      </w:r>
      <w:r>
        <w:rPr>
          <w:color w:val="221F1F"/>
          <w:spacing w:val="-10"/>
        </w:rPr>
        <w:t xml:space="preserve"> </w:t>
      </w:r>
      <w:r>
        <w:rPr>
          <w:color w:val="221F1F"/>
          <w:spacing w:val="-1"/>
        </w:rPr>
        <w:t>dane</w:t>
      </w:r>
      <w:r>
        <w:rPr>
          <w:color w:val="221F1F"/>
          <w:spacing w:val="-10"/>
        </w:rPr>
        <w:t xml:space="preserve"> </w:t>
      </w:r>
      <w:r>
        <w:rPr>
          <w:color w:val="221F1F"/>
          <w:spacing w:val="-1"/>
        </w:rPr>
        <w:t>kontaktowe.</w:t>
      </w:r>
    </w:p>
    <w:p w14:paraId="6EBB13EB" w14:textId="77777777" w:rsidR="008A577D" w:rsidRDefault="008E6CD3">
      <w:pPr>
        <w:pStyle w:val="Tekstpodstawowy"/>
        <w:numPr>
          <w:ilvl w:val="0"/>
          <w:numId w:val="2"/>
        </w:numPr>
        <w:tabs>
          <w:tab w:val="left" w:pos="1585"/>
        </w:tabs>
        <w:spacing w:before="3"/>
        <w:ind w:hanging="426"/>
        <w:jc w:val="left"/>
      </w:pPr>
      <w:r>
        <w:rPr>
          <w:color w:val="221F1F"/>
          <w:spacing w:val="-1"/>
        </w:rPr>
        <w:t>Pani/Pana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dane</w:t>
      </w:r>
      <w:r>
        <w:rPr>
          <w:color w:val="221F1F"/>
          <w:spacing w:val="-7"/>
        </w:rPr>
        <w:t xml:space="preserve"> </w:t>
      </w:r>
      <w:r>
        <w:rPr>
          <w:color w:val="221F1F"/>
          <w:spacing w:val="-1"/>
        </w:rPr>
        <w:t>osobowe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będą</w:t>
      </w:r>
      <w:r>
        <w:rPr>
          <w:color w:val="221F1F"/>
          <w:spacing w:val="-7"/>
        </w:rPr>
        <w:t xml:space="preserve"> </w:t>
      </w:r>
      <w:r>
        <w:rPr>
          <w:color w:val="221F1F"/>
          <w:spacing w:val="-1"/>
        </w:rPr>
        <w:t>przetwarzane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w</w:t>
      </w:r>
      <w:r>
        <w:rPr>
          <w:color w:val="221F1F"/>
          <w:spacing w:val="-10"/>
        </w:rPr>
        <w:t xml:space="preserve"> </w:t>
      </w:r>
      <w:r>
        <w:rPr>
          <w:color w:val="221F1F"/>
          <w:spacing w:val="-1"/>
        </w:rPr>
        <w:t>celu:</w:t>
      </w:r>
    </w:p>
    <w:p w14:paraId="19F81F53" w14:textId="77777777" w:rsidR="008A577D" w:rsidRDefault="008E6CD3">
      <w:pPr>
        <w:pStyle w:val="Tekstpodstawowy"/>
        <w:numPr>
          <w:ilvl w:val="1"/>
          <w:numId w:val="2"/>
        </w:numPr>
        <w:tabs>
          <w:tab w:val="left" w:pos="2010"/>
        </w:tabs>
        <w:spacing w:before="34" w:line="276" w:lineRule="auto"/>
        <w:ind w:right="110"/>
        <w:jc w:val="both"/>
      </w:pPr>
      <w:r>
        <w:rPr>
          <w:color w:val="221F1F"/>
          <w:spacing w:val="-1"/>
        </w:rPr>
        <w:t>wykonania</w:t>
      </w:r>
      <w:r>
        <w:rPr>
          <w:color w:val="221F1F"/>
          <w:spacing w:val="36"/>
        </w:rPr>
        <w:t xml:space="preserve"> </w:t>
      </w:r>
      <w:r>
        <w:rPr>
          <w:color w:val="221F1F"/>
        </w:rPr>
        <w:t>umowy</w:t>
      </w:r>
      <w:r>
        <w:rPr>
          <w:color w:val="221F1F"/>
          <w:spacing w:val="33"/>
        </w:rPr>
        <w:t xml:space="preserve"> </w:t>
      </w:r>
      <w:r>
        <w:rPr>
          <w:color w:val="221F1F"/>
          <w:spacing w:val="-1"/>
        </w:rPr>
        <w:t>handlowej,</w:t>
      </w:r>
      <w:r>
        <w:rPr>
          <w:color w:val="221F1F"/>
          <w:spacing w:val="36"/>
        </w:rPr>
        <w:t xml:space="preserve"> </w:t>
      </w:r>
      <w:r>
        <w:rPr>
          <w:color w:val="221F1F"/>
        </w:rPr>
        <w:t>o</w:t>
      </w:r>
      <w:r>
        <w:rPr>
          <w:color w:val="221F1F"/>
          <w:spacing w:val="37"/>
        </w:rPr>
        <w:t xml:space="preserve"> </w:t>
      </w:r>
      <w:r>
        <w:rPr>
          <w:color w:val="221F1F"/>
        </w:rPr>
        <w:t>której</w:t>
      </w:r>
      <w:r>
        <w:rPr>
          <w:color w:val="221F1F"/>
          <w:spacing w:val="35"/>
        </w:rPr>
        <w:t xml:space="preserve"> </w:t>
      </w:r>
      <w:r>
        <w:rPr>
          <w:color w:val="221F1F"/>
        </w:rPr>
        <w:t>mowa</w:t>
      </w:r>
      <w:r>
        <w:rPr>
          <w:color w:val="221F1F"/>
          <w:spacing w:val="36"/>
        </w:rPr>
        <w:t xml:space="preserve"> </w:t>
      </w:r>
      <w:r>
        <w:rPr>
          <w:color w:val="221F1F"/>
        </w:rPr>
        <w:t>w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pkt</w:t>
      </w:r>
      <w:r>
        <w:rPr>
          <w:color w:val="221F1F"/>
          <w:spacing w:val="38"/>
        </w:rPr>
        <w:t xml:space="preserve"> </w:t>
      </w:r>
      <w:r>
        <w:rPr>
          <w:color w:val="221F1F"/>
        </w:rPr>
        <w:t>4</w:t>
      </w:r>
      <w:r>
        <w:rPr>
          <w:color w:val="221F1F"/>
          <w:spacing w:val="37"/>
        </w:rPr>
        <w:t xml:space="preserve"> </w:t>
      </w:r>
      <w:r>
        <w:rPr>
          <w:color w:val="221F1F"/>
        </w:rPr>
        <w:t>–</w:t>
      </w:r>
      <w:r>
        <w:rPr>
          <w:color w:val="221F1F"/>
          <w:spacing w:val="36"/>
        </w:rPr>
        <w:t xml:space="preserve"> </w:t>
      </w:r>
      <w:r>
        <w:rPr>
          <w:color w:val="221F1F"/>
          <w:spacing w:val="-1"/>
        </w:rPr>
        <w:t>podstawą</w:t>
      </w:r>
      <w:r>
        <w:rPr>
          <w:color w:val="221F1F"/>
          <w:spacing w:val="36"/>
        </w:rPr>
        <w:t xml:space="preserve"> </w:t>
      </w:r>
      <w:r>
        <w:rPr>
          <w:color w:val="221F1F"/>
          <w:spacing w:val="-1"/>
        </w:rPr>
        <w:t>prawną</w:t>
      </w:r>
      <w:r>
        <w:rPr>
          <w:color w:val="221F1F"/>
          <w:spacing w:val="36"/>
        </w:rPr>
        <w:t xml:space="preserve"> </w:t>
      </w:r>
      <w:r>
        <w:rPr>
          <w:color w:val="221F1F"/>
          <w:spacing w:val="-1"/>
        </w:rPr>
        <w:t>przetwarzania</w:t>
      </w:r>
      <w:r>
        <w:rPr>
          <w:color w:val="221F1F"/>
          <w:spacing w:val="37"/>
        </w:rPr>
        <w:t xml:space="preserve"> </w:t>
      </w:r>
      <w:r>
        <w:rPr>
          <w:color w:val="221F1F"/>
        </w:rPr>
        <w:t>jest</w:t>
      </w:r>
      <w:r>
        <w:rPr>
          <w:rFonts w:ascii="Times New Roman" w:eastAsia="Times New Roman" w:hAnsi="Times New Roman" w:cs="Times New Roman"/>
          <w:color w:val="221F1F"/>
          <w:spacing w:val="82"/>
          <w:w w:val="99"/>
        </w:rPr>
        <w:t xml:space="preserve"> </w:t>
      </w:r>
      <w:r>
        <w:rPr>
          <w:color w:val="221F1F"/>
          <w:spacing w:val="-1"/>
        </w:rPr>
        <w:t>uzasadniony</w:t>
      </w:r>
      <w:r>
        <w:rPr>
          <w:color w:val="221F1F"/>
          <w:spacing w:val="-2"/>
        </w:rPr>
        <w:t xml:space="preserve"> </w:t>
      </w:r>
      <w:r>
        <w:rPr>
          <w:color w:val="221F1F"/>
          <w:spacing w:val="-1"/>
        </w:rPr>
        <w:t>interes</w:t>
      </w:r>
      <w:r>
        <w:rPr>
          <w:color w:val="221F1F"/>
          <w:spacing w:val="4"/>
        </w:rPr>
        <w:t xml:space="preserve"> </w:t>
      </w:r>
      <w:r>
        <w:rPr>
          <w:color w:val="221F1F"/>
          <w:spacing w:val="-1"/>
        </w:rPr>
        <w:t>ORLEN</w:t>
      </w:r>
      <w:r>
        <w:rPr>
          <w:color w:val="221F1F"/>
          <w:spacing w:val="3"/>
        </w:rPr>
        <w:t xml:space="preserve"> </w:t>
      </w:r>
      <w:r>
        <w:rPr>
          <w:color w:val="221F1F"/>
          <w:spacing w:val="-1"/>
        </w:rPr>
        <w:t>S.A.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oraz</w:t>
      </w:r>
      <w:r>
        <w:rPr>
          <w:color w:val="221F1F"/>
          <w:spacing w:val="-2"/>
        </w:rPr>
        <w:t xml:space="preserve"> </w:t>
      </w:r>
      <w:r>
        <w:rPr>
          <w:color w:val="221F1F"/>
          <w:spacing w:val="-1"/>
        </w:rPr>
        <w:t>Pani/Pana</w:t>
      </w:r>
      <w:r>
        <w:rPr>
          <w:color w:val="221F1F"/>
          <w:spacing w:val="4"/>
        </w:rPr>
        <w:t xml:space="preserve"> </w:t>
      </w:r>
      <w:r>
        <w:rPr>
          <w:color w:val="221F1F"/>
        </w:rPr>
        <w:t>pracodawcy</w:t>
      </w:r>
      <w:r>
        <w:rPr>
          <w:color w:val="221F1F"/>
          <w:spacing w:val="-2"/>
        </w:rPr>
        <w:t xml:space="preserve"> </w:t>
      </w:r>
      <w:r>
        <w:rPr>
          <w:color w:val="221F1F"/>
          <w:spacing w:val="-1"/>
        </w:rPr>
        <w:t>(podmiotu</w:t>
      </w:r>
      <w:r>
        <w:rPr>
          <w:color w:val="221F1F"/>
          <w:spacing w:val="4"/>
        </w:rPr>
        <w:t xml:space="preserve"> </w:t>
      </w:r>
      <w:r>
        <w:rPr>
          <w:color w:val="221F1F"/>
          <w:spacing w:val="-1"/>
        </w:rPr>
        <w:t>zatrudniającego)</w:t>
      </w:r>
      <w:r>
        <w:rPr>
          <w:color w:val="221F1F"/>
          <w:spacing w:val="2"/>
        </w:rPr>
        <w:t xml:space="preserve"> </w:t>
      </w:r>
      <w:r>
        <w:rPr>
          <w:color w:val="221F1F"/>
          <w:spacing w:val="-1"/>
        </w:rPr>
        <w:t>(art.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6</w:t>
      </w:r>
      <w:r>
        <w:rPr>
          <w:rFonts w:ascii="Times New Roman" w:eastAsia="Times New Roman" w:hAnsi="Times New Roman" w:cs="Times New Roman"/>
          <w:color w:val="221F1F"/>
          <w:spacing w:val="85"/>
          <w:w w:val="99"/>
        </w:rPr>
        <w:t xml:space="preserve"> </w:t>
      </w:r>
      <w:r>
        <w:rPr>
          <w:color w:val="221F1F"/>
          <w:spacing w:val="-1"/>
        </w:rPr>
        <w:t>ust.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1</w:t>
      </w:r>
      <w:r>
        <w:rPr>
          <w:color w:val="221F1F"/>
          <w:spacing w:val="5"/>
        </w:rPr>
        <w:t xml:space="preserve"> </w:t>
      </w:r>
      <w:r>
        <w:rPr>
          <w:color w:val="221F1F"/>
          <w:spacing w:val="-2"/>
        </w:rPr>
        <w:t>lit</w:t>
      </w:r>
      <w:r>
        <w:rPr>
          <w:color w:val="221F1F"/>
          <w:spacing w:val="5"/>
        </w:rPr>
        <w:t xml:space="preserve"> </w:t>
      </w:r>
      <w:r>
        <w:rPr>
          <w:color w:val="221F1F"/>
        </w:rPr>
        <w:t>f</w:t>
      </w:r>
      <w:r>
        <w:rPr>
          <w:color w:val="221F1F"/>
          <w:spacing w:val="5"/>
        </w:rPr>
        <w:t xml:space="preserve"> </w:t>
      </w:r>
      <w:r>
        <w:rPr>
          <w:color w:val="221F1F"/>
          <w:spacing w:val="-1"/>
        </w:rPr>
        <w:t>Rozporządzenia</w:t>
      </w:r>
      <w:r>
        <w:rPr>
          <w:color w:val="221F1F"/>
          <w:spacing w:val="8"/>
        </w:rPr>
        <w:t xml:space="preserve"> </w:t>
      </w:r>
      <w:r>
        <w:rPr>
          <w:color w:val="221F1F"/>
          <w:spacing w:val="-1"/>
        </w:rPr>
        <w:t>ogólnego</w:t>
      </w:r>
      <w:r>
        <w:rPr>
          <w:color w:val="221F1F"/>
          <w:spacing w:val="5"/>
        </w:rPr>
        <w:t xml:space="preserve"> </w:t>
      </w:r>
      <w:r>
        <w:rPr>
          <w:color w:val="221F1F"/>
        </w:rPr>
        <w:t>o</w:t>
      </w:r>
      <w:r>
        <w:rPr>
          <w:color w:val="221F1F"/>
          <w:spacing w:val="3"/>
        </w:rPr>
        <w:t xml:space="preserve"> </w:t>
      </w:r>
      <w:r>
        <w:rPr>
          <w:color w:val="221F1F"/>
          <w:spacing w:val="-1"/>
        </w:rPr>
        <w:t>ochronie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danych</w:t>
      </w:r>
      <w:r>
        <w:rPr>
          <w:color w:val="221F1F"/>
          <w:spacing w:val="4"/>
        </w:rPr>
        <w:t xml:space="preserve"> </w:t>
      </w:r>
      <w:r>
        <w:rPr>
          <w:color w:val="221F1F"/>
          <w:spacing w:val="-1"/>
        </w:rPr>
        <w:t>osobowych</w:t>
      </w:r>
      <w:r>
        <w:rPr>
          <w:color w:val="221F1F"/>
          <w:spacing w:val="3"/>
        </w:rPr>
        <w:t xml:space="preserve"> </w:t>
      </w:r>
      <w:r>
        <w:rPr>
          <w:color w:val="221F1F"/>
          <w:spacing w:val="-1"/>
        </w:rPr>
        <w:t>2016/679</w:t>
      </w:r>
      <w:r>
        <w:rPr>
          <w:color w:val="221F1F"/>
          <w:spacing w:val="14"/>
        </w:rPr>
        <w:t xml:space="preserve"> </w:t>
      </w:r>
      <w:r>
        <w:rPr>
          <w:color w:val="221F1F"/>
        </w:rPr>
        <w:t>–</w:t>
      </w:r>
      <w:r>
        <w:rPr>
          <w:color w:val="221F1F"/>
          <w:spacing w:val="5"/>
        </w:rPr>
        <w:t xml:space="preserve"> </w:t>
      </w:r>
      <w:r>
        <w:rPr>
          <w:color w:val="221F1F"/>
        </w:rPr>
        <w:t>RODO);</w:t>
      </w:r>
      <w:r>
        <w:rPr>
          <w:color w:val="221F1F"/>
          <w:spacing w:val="3"/>
        </w:rPr>
        <w:t xml:space="preserve"> </w:t>
      </w:r>
      <w:r>
        <w:rPr>
          <w:color w:val="221F1F"/>
          <w:spacing w:val="-1"/>
        </w:rPr>
        <w:t>prawnie</w:t>
      </w:r>
      <w:r>
        <w:rPr>
          <w:rFonts w:ascii="Times New Roman" w:eastAsia="Times New Roman" w:hAnsi="Times New Roman" w:cs="Times New Roman"/>
          <w:color w:val="221F1F"/>
          <w:spacing w:val="77"/>
          <w:w w:val="99"/>
        </w:rPr>
        <w:t xml:space="preserve"> </w:t>
      </w:r>
      <w:r>
        <w:rPr>
          <w:color w:val="221F1F"/>
          <w:spacing w:val="-1"/>
        </w:rPr>
        <w:t>uzasadniony</w:t>
      </w:r>
      <w:r>
        <w:rPr>
          <w:color w:val="221F1F"/>
          <w:spacing w:val="24"/>
        </w:rPr>
        <w:t xml:space="preserve"> </w:t>
      </w:r>
      <w:r>
        <w:rPr>
          <w:color w:val="221F1F"/>
          <w:spacing w:val="-1"/>
        </w:rPr>
        <w:t>interes</w:t>
      </w:r>
      <w:r>
        <w:rPr>
          <w:color w:val="221F1F"/>
          <w:spacing w:val="26"/>
        </w:rPr>
        <w:t xml:space="preserve"> </w:t>
      </w:r>
      <w:r>
        <w:rPr>
          <w:color w:val="221F1F"/>
        </w:rPr>
        <w:t>polega</w:t>
      </w:r>
      <w:r>
        <w:rPr>
          <w:color w:val="221F1F"/>
          <w:spacing w:val="25"/>
        </w:rPr>
        <w:t xml:space="preserve"> </w:t>
      </w:r>
      <w:r>
        <w:rPr>
          <w:color w:val="221F1F"/>
          <w:spacing w:val="-1"/>
        </w:rPr>
        <w:t>na</w:t>
      </w:r>
      <w:r>
        <w:rPr>
          <w:color w:val="221F1F"/>
          <w:spacing w:val="30"/>
        </w:rPr>
        <w:t xml:space="preserve"> </w:t>
      </w:r>
      <w:r>
        <w:rPr>
          <w:color w:val="221F1F"/>
          <w:spacing w:val="-1"/>
        </w:rPr>
        <w:t>umożliwieniu</w:t>
      </w:r>
      <w:r>
        <w:rPr>
          <w:color w:val="221F1F"/>
          <w:spacing w:val="26"/>
        </w:rPr>
        <w:t xml:space="preserve"> </w:t>
      </w:r>
      <w:r>
        <w:rPr>
          <w:color w:val="221F1F"/>
          <w:spacing w:val="-1"/>
        </w:rPr>
        <w:t>ORLEN</w:t>
      </w:r>
      <w:r>
        <w:rPr>
          <w:color w:val="221F1F"/>
          <w:spacing w:val="28"/>
        </w:rPr>
        <w:t xml:space="preserve"> </w:t>
      </w:r>
      <w:r>
        <w:rPr>
          <w:color w:val="221F1F"/>
          <w:spacing w:val="-1"/>
        </w:rPr>
        <w:t>S.A.</w:t>
      </w:r>
      <w:r>
        <w:rPr>
          <w:color w:val="221F1F"/>
          <w:spacing w:val="25"/>
        </w:rPr>
        <w:t xml:space="preserve"> </w:t>
      </w:r>
      <w:r>
        <w:rPr>
          <w:color w:val="221F1F"/>
          <w:spacing w:val="-1"/>
        </w:rPr>
        <w:t>sprawnego</w:t>
      </w:r>
      <w:r>
        <w:rPr>
          <w:color w:val="221F1F"/>
          <w:spacing w:val="27"/>
        </w:rPr>
        <w:t xml:space="preserve"> </w:t>
      </w:r>
      <w:r>
        <w:rPr>
          <w:color w:val="221F1F"/>
          <w:spacing w:val="-1"/>
        </w:rPr>
        <w:t>bieżącego</w:t>
      </w:r>
      <w:r>
        <w:rPr>
          <w:color w:val="221F1F"/>
          <w:spacing w:val="27"/>
        </w:rPr>
        <w:t xml:space="preserve"> </w:t>
      </w:r>
      <w:r>
        <w:rPr>
          <w:color w:val="221F1F"/>
          <w:spacing w:val="-1"/>
        </w:rPr>
        <w:t>wykonywania</w:t>
      </w:r>
      <w:r>
        <w:rPr>
          <w:rFonts w:ascii="Times New Roman" w:eastAsia="Times New Roman" w:hAnsi="Times New Roman" w:cs="Times New Roman"/>
          <w:color w:val="221F1F"/>
          <w:spacing w:val="97"/>
          <w:w w:val="99"/>
        </w:rPr>
        <w:t xml:space="preserve"> </w:t>
      </w:r>
      <w:r>
        <w:rPr>
          <w:color w:val="221F1F"/>
        </w:rPr>
        <w:t>umowy</w:t>
      </w:r>
      <w:r>
        <w:rPr>
          <w:color w:val="221F1F"/>
          <w:spacing w:val="-21"/>
        </w:rPr>
        <w:t xml:space="preserve"> </w:t>
      </w:r>
      <w:r>
        <w:rPr>
          <w:color w:val="221F1F"/>
          <w:spacing w:val="-1"/>
        </w:rPr>
        <w:t>handlowej,</w:t>
      </w:r>
    </w:p>
    <w:p w14:paraId="5ED67DDB" w14:textId="77777777" w:rsidR="008A577D" w:rsidRDefault="008E6CD3">
      <w:pPr>
        <w:pStyle w:val="Tekstpodstawowy"/>
        <w:numPr>
          <w:ilvl w:val="1"/>
          <w:numId w:val="2"/>
        </w:numPr>
        <w:tabs>
          <w:tab w:val="left" w:pos="2010"/>
        </w:tabs>
        <w:spacing w:before="0" w:line="275" w:lineRule="auto"/>
        <w:ind w:right="107" w:hanging="424"/>
        <w:jc w:val="both"/>
      </w:pPr>
      <w:r>
        <w:rPr>
          <w:color w:val="221F1F"/>
          <w:spacing w:val="-1"/>
        </w:rPr>
        <w:t>ewentualnego</w:t>
      </w:r>
      <w:r>
        <w:rPr>
          <w:color w:val="221F1F"/>
          <w:spacing w:val="24"/>
        </w:rPr>
        <w:t xml:space="preserve"> </w:t>
      </w:r>
      <w:r>
        <w:rPr>
          <w:color w:val="221F1F"/>
          <w:spacing w:val="-1"/>
        </w:rPr>
        <w:t>ustalenia</w:t>
      </w:r>
      <w:r>
        <w:rPr>
          <w:color w:val="221F1F"/>
          <w:spacing w:val="28"/>
        </w:rPr>
        <w:t xml:space="preserve"> </w:t>
      </w:r>
      <w:r>
        <w:rPr>
          <w:color w:val="221F1F"/>
          <w:spacing w:val="-1"/>
        </w:rPr>
        <w:t>lub</w:t>
      </w:r>
      <w:r>
        <w:rPr>
          <w:color w:val="221F1F"/>
          <w:spacing w:val="25"/>
        </w:rPr>
        <w:t xml:space="preserve"> </w:t>
      </w:r>
      <w:r>
        <w:rPr>
          <w:color w:val="221F1F"/>
          <w:spacing w:val="-1"/>
        </w:rPr>
        <w:t>dochodzenia</w:t>
      </w:r>
      <w:r>
        <w:rPr>
          <w:color w:val="221F1F"/>
          <w:spacing w:val="26"/>
        </w:rPr>
        <w:t xml:space="preserve"> </w:t>
      </w:r>
      <w:r>
        <w:rPr>
          <w:color w:val="221F1F"/>
          <w:spacing w:val="-1"/>
        </w:rPr>
        <w:t>roszczeń</w:t>
      </w:r>
      <w:r>
        <w:rPr>
          <w:color w:val="221F1F"/>
          <w:spacing w:val="28"/>
        </w:rPr>
        <w:t xml:space="preserve"> </w:t>
      </w:r>
      <w:r>
        <w:rPr>
          <w:color w:val="221F1F"/>
        </w:rPr>
        <w:t>lub</w:t>
      </w:r>
      <w:r>
        <w:rPr>
          <w:color w:val="221F1F"/>
          <w:spacing w:val="24"/>
        </w:rPr>
        <w:t xml:space="preserve"> </w:t>
      </w:r>
      <w:r>
        <w:rPr>
          <w:color w:val="221F1F"/>
        </w:rPr>
        <w:t>obrony</w:t>
      </w:r>
      <w:r>
        <w:rPr>
          <w:color w:val="221F1F"/>
          <w:spacing w:val="25"/>
        </w:rPr>
        <w:t xml:space="preserve"> </w:t>
      </w:r>
      <w:r>
        <w:rPr>
          <w:color w:val="221F1F"/>
          <w:spacing w:val="-1"/>
        </w:rPr>
        <w:t>przed</w:t>
      </w:r>
      <w:r>
        <w:rPr>
          <w:color w:val="221F1F"/>
          <w:spacing w:val="26"/>
        </w:rPr>
        <w:t xml:space="preserve"> </w:t>
      </w:r>
      <w:r>
        <w:rPr>
          <w:color w:val="221F1F"/>
        </w:rPr>
        <w:t>roszczeniami</w:t>
      </w:r>
      <w:r>
        <w:rPr>
          <w:color w:val="221F1F"/>
          <w:spacing w:val="34"/>
        </w:rPr>
        <w:t xml:space="preserve"> </w:t>
      </w:r>
      <w:r>
        <w:rPr>
          <w:color w:val="221F1F"/>
        </w:rPr>
        <w:t>–</w:t>
      </w:r>
      <w:r>
        <w:rPr>
          <w:color w:val="221F1F"/>
          <w:spacing w:val="26"/>
        </w:rPr>
        <w:t xml:space="preserve"> </w:t>
      </w:r>
      <w:r>
        <w:rPr>
          <w:color w:val="221F1F"/>
          <w:spacing w:val="-1"/>
        </w:rPr>
        <w:t>podstawą</w:t>
      </w:r>
      <w:r>
        <w:rPr>
          <w:rFonts w:ascii="Times New Roman" w:eastAsia="Times New Roman" w:hAnsi="Times New Roman" w:cs="Times New Roman"/>
          <w:color w:val="221F1F"/>
          <w:spacing w:val="73"/>
          <w:w w:val="99"/>
        </w:rPr>
        <w:t xml:space="preserve"> </w:t>
      </w:r>
      <w:r>
        <w:rPr>
          <w:color w:val="221F1F"/>
          <w:spacing w:val="-1"/>
        </w:rPr>
        <w:t>prawną</w:t>
      </w:r>
      <w:r>
        <w:rPr>
          <w:color w:val="221F1F"/>
          <w:spacing w:val="19"/>
        </w:rPr>
        <w:t xml:space="preserve"> </w:t>
      </w:r>
      <w:r>
        <w:rPr>
          <w:color w:val="221F1F"/>
          <w:spacing w:val="-1"/>
        </w:rPr>
        <w:t>przetwarzania</w:t>
      </w:r>
      <w:r>
        <w:rPr>
          <w:color w:val="221F1F"/>
          <w:spacing w:val="20"/>
        </w:rPr>
        <w:t xml:space="preserve"> </w:t>
      </w:r>
      <w:r>
        <w:rPr>
          <w:color w:val="221F1F"/>
        </w:rPr>
        <w:t>jest</w:t>
      </w:r>
      <w:r>
        <w:rPr>
          <w:color w:val="221F1F"/>
          <w:spacing w:val="20"/>
        </w:rPr>
        <w:t xml:space="preserve"> </w:t>
      </w:r>
      <w:r>
        <w:rPr>
          <w:color w:val="221F1F"/>
          <w:spacing w:val="-1"/>
        </w:rPr>
        <w:t>prawnie</w:t>
      </w:r>
      <w:r>
        <w:rPr>
          <w:color w:val="221F1F"/>
          <w:spacing w:val="21"/>
        </w:rPr>
        <w:t xml:space="preserve"> </w:t>
      </w:r>
      <w:r>
        <w:rPr>
          <w:color w:val="221F1F"/>
          <w:spacing w:val="-1"/>
        </w:rPr>
        <w:t>uzasadniony</w:t>
      </w:r>
      <w:r>
        <w:rPr>
          <w:color w:val="221F1F"/>
          <w:spacing w:val="17"/>
        </w:rPr>
        <w:t xml:space="preserve"> </w:t>
      </w:r>
      <w:r>
        <w:rPr>
          <w:color w:val="221F1F"/>
          <w:spacing w:val="-1"/>
        </w:rPr>
        <w:t>interes</w:t>
      </w:r>
      <w:r>
        <w:rPr>
          <w:color w:val="221F1F"/>
          <w:spacing w:val="24"/>
        </w:rPr>
        <w:t xml:space="preserve"> </w:t>
      </w:r>
      <w:r>
        <w:rPr>
          <w:color w:val="221F1F"/>
          <w:spacing w:val="-1"/>
        </w:rPr>
        <w:t>ORLEN</w:t>
      </w:r>
      <w:r>
        <w:rPr>
          <w:color w:val="221F1F"/>
          <w:spacing w:val="20"/>
        </w:rPr>
        <w:t xml:space="preserve"> </w:t>
      </w:r>
      <w:r>
        <w:rPr>
          <w:color w:val="221F1F"/>
        </w:rPr>
        <w:t>S.A.</w:t>
      </w:r>
      <w:r>
        <w:rPr>
          <w:color w:val="221F1F"/>
          <w:spacing w:val="21"/>
        </w:rPr>
        <w:t xml:space="preserve"> </w:t>
      </w:r>
      <w:r>
        <w:rPr>
          <w:color w:val="221F1F"/>
          <w:spacing w:val="-1"/>
        </w:rPr>
        <w:t>(art.</w:t>
      </w:r>
      <w:r>
        <w:rPr>
          <w:color w:val="221F1F"/>
          <w:spacing w:val="19"/>
        </w:rPr>
        <w:t xml:space="preserve"> </w:t>
      </w:r>
      <w:r>
        <w:rPr>
          <w:color w:val="221F1F"/>
        </w:rPr>
        <w:t>6</w:t>
      </w:r>
      <w:r>
        <w:rPr>
          <w:color w:val="221F1F"/>
          <w:spacing w:val="19"/>
        </w:rPr>
        <w:t xml:space="preserve"> </w:t>
      </w:r>
      <w:r>
        <w:rPr>
          <w:color w:val="221F1F"/>
        </w:rPr>
        <w:t>ust.</w:t>
      </w:r>
      <w:r>
        <w:rPr>
          <w:color w:val="221F1F"/>
          <w:spacing w:val="18"/>
        </w:rPr>
        <w:t xml:space="preserve"> </w:t>
      </w:r>
      <w:r>
        <w:rPr>
          <w:color w:val="221F1F"/>
        </w:rPr>
        <w:t>1</w:t>
      </w:r>
      <w:r>
        <w:rPr>
          <w:color w:val="221F1F"/>
          <w:spacing w:val="20"/>
        </w:rPr>
        <w:t xml:space="preserve"> </w:t>
      </w:r>
      <w:r>
        <w:rPr>
          <w:color w:val="221F1F"/>
          <w:spacing w:val="-2"/>
        </w:rPr>
        <w:t>lit</w:t>
      </w:r>
      <w:r>
        <w:rPr>
          <w:color w:val="221F1F"/>
          <w:spacing w:val="21"/>
        </w:rPr>
        <w:t xml:space="preserve"> </w:t>
      </w:r>
      <w:r>
        <w:rPr>
          <w:color w:val="221F1F"/>
        </w:rPr>
        <w:t>f</w:t>
      </w:r>
      <w:r>
        <w:rPr>
          <w:color w:val="221F1F"/>
          <w:spacing w:val="20"/>
        </w:rPr>
        <w:t xml:space="preserve"> </w:t>
      </w:r>
      <w:r>
        <w:rPr>
          <w:color w:val="221F1F"/>
        </w:rPr>
        <w:t>RODO);</w:t>
      </w:r>
      <w:r>
        <w:rPr>
          <w:rFonts w:ascii="Times New Roman" w:eastAsia="Times New Roman" w:hAnsi="Times New Roman" w:cs="Times New Roman"/>
          <w:color w:val="221F1F"/>
          <w:spacing w:val="63"/>
          <w:w w:val="99"/>
        </w:rPr>
        <w:t xml:space="preserve"> </w:t>
      </w:r>
      <w:r>
        <w:rPr>
          <w:color w:val="221F1F"/>
          <w:spacing w:val="-1"/>
        </w:rPr>
        <w:t>prawnie uzasadniony</w:t>
      </w:r>
      <w:r>
        <w:rPr>
          <w:color w:val="221F1F"/>
          <w:spacing w:val="-3"/>
        </w:rPr>
        <w:t xml:space="preserve"> </w:t>
      </w:r>
      <w:r>
        <w:rPr>
          <w:color w:val="221F1F"/>
          <w:spacing w:val="-1"/>
        </w:rPr>
        <w:t>interes</w:t>
      </w:r>
      <w:r>
        <w:rPr>
          <w:color w:val="221F1F"/>
          <w:spacing w:val="-2"/>
        </w:rPr>
        <w:t xml:space="preserve"> </w:t>
      </w:r>
      <w:r>
        <w:rPr>
          <w:color w:val="221F1F"/>
          <w:spacing w:val="-1"/>
        </w:rPr>
        <w:t>polega</w:t>
      </w:r>
      <w:r>
        <w:rPr>
          <w:color w:val="221F1F"/>
        </w:rPr>
        <w:t xml:space="preserve"> na</w:t>
      </w:r>
      <w:r>
        <w:rPr>
          <w:color w:val="221F1F"/>
          <w:spacing w:val="-1"/>
        </w:rPr>
        <w:t xml:space="preserve"> umożliwieniu</w:t>
      </w:r>
      <w:r>
        <w:rPr>
          <w:color w:val="221F1F"/>
          <w:spacing w:val="9"/>
        </w:rPr>
        <w:t xml:space="preserve"> </w:t>
      </w:r>
      <w:r>
        <w:rPr>
          <w:color w:val="221F1F"/>
          <w:spacing w:val="-1"/>
        </w:rPr>
        <w:t>ORLEN</w:t>
      </w:r>
      <w:r>
        <w:rPr>
          <w:color w:val="221F1F"/>
        </w:rPr>
        <w:t xml:space="preserve"> </w:t>
      </w:r>
      <w:r>
        <w:rPr>
          <w:color w:val="221F1F"/>
          <w:spacing w:val="-1"/>
        </w:rPr>
        <w:t>S.A.</w:t>
      </w:r>
      <w:r>
        <w:rPr>
          <w:color w:val="221F1F"/>
        </w:rPr>
        <w:t xml:space="preserve"> </w:t>
      </w:r>
      <w:r>
        <w:rPr>
          <w:color w:val="221F1F"/>
          <w:spacing w:val="-1"/>
        </w:rPr>
        <w:t xml:space="preserve">dochodzenia </w:t>
      </w:r>
      <w:r>
        <w:rPr>
          <w:color w:val="221F1F"/>
        </w:rPr>
        <w:t>lub obrony</w:t>
      </w:r>
      <w:r>
        <w:rPr>
          <w:color w:val="221F1F"/>
          <w:spacing w:val="-4"/>
        </w:rPr>
        <w:t xml:space="preserve"> </w:t>
      </w:r>
      <w:r>
        <w:rPr>
          <w:color w:val="221F1F"/>
          <w:spacing w:val="-1"/>
        </w:rPr>
        <w:t>przed</w:t>
      </w:r>
      <w:r>
        <w:rPr>
          <w:rFonts w:ascii="Times New Roman" w:eastAsia="Times New Roman" w:hAnsi="Times New Roman" w:cs="Times New Roman"/>
          <w:color w:val="221F1F"/>
          <w:spacing w:val="84"/>
          <w:w w:val="99"/>
        </w:rPr>
        <w:t xml:space="preserve"> </w:t>
      </w:r>
      <w:r>
        <w:rPr>
          <w:color w:val="221F1F"/>
          <w:spacing w:val="-1"/>
        </w:rPr>
        <w:t>roszczeniami.</w:t>
      </w:r>
    </w:p>
    <w:p w14:paraId="65A71811" w14:textId="77777777" w:rsidR="008A577D" w:rsidRDefault="008E6CD3">
      <w:pPr>
        <w:pStyle w:val="Tekstpodstawowy"/>
        <w:numPr>
          <w:ilvl w:val="0"/>
          <w:numId w:val="2"/>
        </w:numPr>
        <w:tabs>
          <w:tab w:val="left" w:pos="1585"/>
        </w:tabs>
        <w:spacing w:before="3" w:line="275" w:lineRule="auto"/>
        <w:ind w:right="111" w:hanging="426"/>
        <w:jc w:val="both"/>
      </w:pPr>
      <w:r>
        <w:rPr>
          <w:color w:val="221F1F"/>
          <w:spacing w:val="-1"/>
        </w:rPr>
        <w:t>Pani/Pana</w:t>
      </w:r>
      <w:r>
        <w:rPr>
          <w:color w:val="221F1F"/>
          <w:spacing w:val="4"/>
        </w:rPr>
        <w:t xml:space="preserve"> </w:t>
      </w:r>
      <w:r>
        <w:rPr>
          <w:color w:val="221F1F"/>
          <w:spacing w:val="-1"/>
        </w:rPr>
        <w:t>dane</w:t>
      </w:r>
      <w:r>
        <w:rPr>
          <w:color w:val="221F1F"/>
          <w:spacing w:val="4"/>
        </w:rPr>
        <w:t xml:space="preserve"> </w:t>
      </w:r>
      <w:r>
        <w:rPr>
          <w:color w:val="221F1F"/>
          <w:spacing w:val="-1"/>
        </w:rPr>
        <w:t>osobowe</w:t>
      </w:r>
      <w:r>
        <w:rPr>
          <w:color w:val="221F1F"/>
          <w:spacing w:val="7"/>
        </w:rPr>
        <w:t xml:space="preserve"> </w:t>
      </w:r>
      <w:r>
        <w:rPr>
          <w:color w:val="221F1F"/>
        </w:rPr>
        <w:t>mogą</w:t>
      </w:r>
      <w:r>
        <w:rPr>
          <w:color w:val="221F1F"/>
          <w:spacing w:val="5"/>
        </w:rPr>
        <w:t xml:space="preserve"> </w:t>
      </w:r>
      <w:r>
        <w:rPr>
          <w:color w:val="221F1F"/>
          <w:spacing w:val="-2"/>
        </w:rPr>
        <w:t>być</w:t>
      </w:r>
      <w:r>
        <w:rPr>
          <w:color w:val="221F1F"/>
          <w:spacing w:val="5"/>
        </w:rPr>
        <w:t xml:space="preserve"> </w:t>
      </w:r>
      <w:r>
        <w:rPr>
          <w:color w:val="221F1F"/>
          <w:spacing w:val="-1"/>
        </w:rPr>
        <w:t>przekazywane</w:t>
      </w:r>
      <w:r>
        <w:rPr>
          <w:color w:val="221F1F"/>
          <w:spacing w:val="4"/>
        </w:rPr>
        <w:t xml:space="preserve"> </w:t>
      </w:r>
      <w:r>
        <w:rPr>
          <w:color w:val="221F1F"/>
          <w:spacing w:val="-1"/>
        </w:rPr>
        <w:t>dostawcom</w:t>
      </w:r>
      <w:r>
        <w:rPr>
          <w:color w:val="221F1F"/>
          <w:spacing w:val="8"/>
        </w:rPr>
        <w:t xml:space="preserve"> </w:t>
      </w:r>
      <w:r>
        <w:rPr>
          <w:color w:val="221F1F"/>
          <w:spacing w:val="-1"/>
        </w:rPr>
        <w:t>systemów</w:t>
      </w:r>
      <w:r>
        <w:rPr>
          <w:color w:val="221F1F"/>
          <w:spacing w:val="5"/>
        </w:rPr>
        <w:t xml:space="preserve"> </w:t>
      </w:r>
      <w:r>
        <w:rPr>
          <w:color w:val="221F1F"/>
          <w:spacing w:val="-1"/>
        </w:rPr>
        <w:t>informatycznych</w:t>
      </w:r>
      <w:r>
        <w:rPr>
          <w:color w:val="221F1F"/>
          <w:spacing w:val="4"/>
        </w:rPr>
        <w:t xml:space="preserve"> </w:t>
      </w:r>
      <w:r>
        <w:rPr>
          <w:color w:val="221F1F"/>
        </w:rPr>
        <w:t>i</w:t>
      </w:r>
      <w:r>
        <w:rPr>
          <w:color w:val="221F1F"/>
          <w:spacing w:val="4"/>
        </w:rPr>
        <w:t xml:space="preserve"> </w:t>
      </w:r>
      <w:r>
        <w:rPr>
          <w:color w:val="221F1F"/>
          <w:spacing w:val="-1"/>
        </w:rPr>
        <w:t>usług</w:t>
      </w:r>
      <w:r>
        <w:rPr>
          <w:color w:val="221F1F"/>
          <w:spacing w:val="4"/>
        </w:rPr>
        <w:t xml:space="preserve"> </w:t>
      </w:r>
      <w:r>
        <w:rPr>
          <w:color w:val="221F1F"/>
          <w:spacing w:val="-8"/>
        </w:rPr>
        <w:t>IT,</w:t>
      </w:r>
      <w:r>
        <w:rPr>
          <w:rFonts w:ascii="Times New Roman" w:hAnsi="Times New Roman"/>
          <w:color w:val="221F1F"/>
          <w:spacing w:val="105"/>
          <w:w w:val="99"/>
        </w:rPr>
        <w:t xml:space="preserve"> </w:t>
      </w:r>
      <w:r>
        <w:rPr>
          <w:color w:val="221F1F"/>
          <w:spacing w:val="-1"/>
        </w:rPr>
        <w:t>podmiotom</w:t>
      </w:r>
      <w:r>
        <w:rPr>
          <w:color w:val="221F1F"/>
          <w:spacing w:val="29"/>
        </w:rPr>
        <w:t xml:space="preserve"> </w:t>
      </w:r>
      <w:r>
        <w:rPr>
          <w:color w:val="221F1F"/>
          <w:spacing w:val="-1"/>
        </w:rPr>
        <w:t>świadczącym</w:t>
      </w:r>
      <w:r>
        <w:rPr>
          <w:color w:val="221F1F"/>
          <w:spacing w:val="33"/>
        </w:rPr>
        <w:t xml:space="preserve"> </w:t>
      </w:r>
      <w:r>
        <w:rPr>
          <w:color w:val="221F1F"/>
          <w:spacing w:val="-1"/>
        </w:rPr>
        <w:t>na</w:t>
      </w:r>
      <w:r>
        <w:rPr>
          <w:color w:val="221F1F"/>
          <w:spacing w:val="25"/>
        </w:rPr>
        <w:t xml:space="preserve"> </w:t>
      </w:r>
      <w:r>
        <w:rPr>
          <w:color w:val="221F1F"/>
        </w:rPr>
        <w:t>rzecz</w:t>
      </w:r>
      <w:r>
        <w:rPr>
          <w:color w:val="221F1F"/>
          <w:spacing w:val="28"/>
        </w:rPr>
        <w:t xml:space="preserve"> </w:t>
      </w:r>
      <w:r>
        <w:rPr>
          <w:color w:val="221F1F"/>
          <w:spacing w:val="-1"/>
        </w:rPr>
        <w:t>ORLEN</w:t>
      </w:r>
      <w:r>
        <w:rPr>
          <w:color w:val="221F1F"/>
          <w:spacing w:val="28"/>
        </w:rPr>
        <w:t xml:space="preserve"> </w:t>
      </w:r>
      <w:r>
        <w:rPr>
          <w:color w:val="221F1F"/>
          <w:spacing w:val="-1"/>
        </w:rPr>
        <w:t>S.A.</w:t>
      </w:r>
      <w:r>
        <w:rPr>
          <w:color w:val="221F1F"/>
          <w:spacing w:val="28"/>
        </w:rPr>
        <w:t xml:space="preserve"> </w:t>
      </w:r>
      <w:r>
        <w:rPr>
          <w:color w:val="221F1F"/>
          <w:spacing w:val="-1"/>
        </w:rPr>
        <w:t>usługi</w:t>
      </w:r>
      <w:r>
        <w:rPr>
          <w:color w:val="221F1F"/>
          <w:spacing w:val="27"/>
        </w:rPr>
        <w:t xml:space="preserve"> </w:t>
      </w:r>
      <w:r>
        <w:rPr>
          <w:color w:val="221F1F"/>
          <w:spacing w:val="-1"/>
        </w:rPr>
        <w:t>niezbędne</w:t>
      </w:r>
      <w:r>
        <w:rPr>
          <w:color w:val="221F1F"/>
          <w:spacing w:val="25"/>
        </w:rPr>
        <w:t xml:space="preserve"> </w:t>
      </w:r>
      <w:r>
        <w:rPr>
          <w:color w:val="221F1F"/>
          <w:spacing w:val="2"/>
        </w:rPr>
        <w:t>do</w:t>
      </w:r>
      <w:r>
        <w:rPr>
          <w:color w:val="221F1F"/>
          <w:spacing w:val="28"/>
        </w:rPr>
        <w:t xml:space="preserve"> </w:t>
      </w:r>
      <w:r>
        <w:rPr>
          <w:color w:val="221F1F"/>
          <w:spacing w:val="-1"/>
        </w:rPr>
        <w:t>wykonania</w:t>
      </w:r>
      <w:r>
        <w:rPr>
          <w:color w:val="221F1F"/>
          <w:spacing w:val="28"/>
        </w:rPr>
        <w:t xml:space="preserve"> </w:t>
      </w:r>
      <w:r>
        <w:rPr>
          <w:color w:val="221F1F"/>
        </w:rPr>
        <w:t>umowy</w:t>
      </w:r>
      <w:r>
        <w:rPr>
          <w:color w:val="221F1F"/>
          <w:spacing w:val="25"/>
        </w:rPr>
        <w:t xml:space="preserve"> </w:t>
      </w:r>
      <w:r>
        <w:rPr>
          <w:color w:val="221F1F"/>
          <w:spacing w:val="-1"/>
        </w:rPr>
        <w:t>handlowej</w:t>
      </w:r>
      <w:r>
        <w:rPr>
          <w:rFonts w:ascii="Times New Roman" w:hAnsi="Times New Roman"/>
          <w:color w:val="221F1F"/>
          <w:spacing w:val="58"/>
          <w:w w:val="99"/>
        </w:rPr>
        <w:t xml:space="preserve"> </w:t>
      </w:r>
      <w:r>
        <w:rPr>
          <w:color w:val="221F1F"/>
          <w:spacing w:val="-1"/>
        </w:rPr>
        <w:t>zawartej</w:t>
      </w:r>
      <w:r>
        <w:rPr>
          <w:color w:val="221F1F"/>
          <w:spacing w:val="9"/>
        </w:rPr>
        <w:t xml:space="preserve"> </w:t>
      </w:r>
      <w:r>
        <w:rPr>
          <w:color w:val="221F1F"/>
        </w:rPr>
        <w:t>z</w:t>
      </w:r>
      <w:r>
        <w:rPr>
          <w:color w:val="221F1F"/>
          <w:spacing w:val="7"/>
        </w:rPr>
        <w:t xml:space="preserve"> </w:t>
      </w:r>
      <w:r>
        <w:rPr>
          <w:color w:val="221F1F"/>
          <w:spacing w:val="-1"/>
        </w:rPr>
        <w:t>Pani/Pana</w:t>
      </w:r>
      <w:r>
        <w:rPr>
          <w:color w:val="221F1F"/>
          <w:spacing w:val="6"/>
        </w:rPr>
        <w:t xml:space="preserve"> </w:t>
      </w:r>
      <w:r>
        <w:rPr>
          <w:color w:val="221F1F"/>
          <w:spacing w:val="-1"/>
        </w:rPr>
        <w:t>pracodawcą</w:t>
      </w:r>
      <w:r>
        <w:rPr>
          <w:color w:val="221F1F"/>
          <w:spacing w:val="8"/>
        </w:rPr>
        <w:t xml:space="preserve"> </w:t>
      </w:r>
      <w:r>
        <w:rPr>
          <w:color w:val="221F1F"/>
          <w:spacing w:val="-1"/>
        </w:rPr>
        <w:t>(podmiotem</w:t>
      </w:r>
      <w:r>
        <w:rPr>
          <w:color w:val="221F1F"/>
          <w:spacing w:val="10"/>
        </w:rPr>
        <w:t xml:space="preserve"> </w:t>
      </w:r>
      <w:r>
        <w:rPr>
          <w:color w:val="221F1F"/>
          <w:spacing w:val="-1"/>
        </w:rPr>
        <w:t>zatrudniającym),</w:t>
      </w:r>
      <w:r>
        <w:rPr>
          <w:color w:val="221F1F"/>
          <w:spacing w:val="8"/>
        </w:rPr>
        <w:t xml:space="preserve"> </w:t>
      </w:r>
      <w:r>
        <w:rPr>
          <w:color w:val="221F1F"/>
        </w:rPr>
        <w:t>a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w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stosowanych</w:t>
      </w:r>
      <w:r>
        <w:rPr>
          <w:color w:val="221F1F"/>
          <w:spacing w:val="7"/>
        </w:rPr>
        <w:t xml:space="preserve"> </w:t>
      </w:r>
      <w:r>
        <w:rPr>
          <w:color w:val="221F1F"/>
          <w:spacing w:val="-1"/>
        </w:rPr>
        <w:t>przypadkach</w:t>
      </w:r>
      <w:r>
        <w:rPr>
          <w:color w:val="221F1F"/>
          <w:spacing w:val="6"/>
        </w:rPr>
        <w:t xml:space="preserve"> </w:t>
      </w:r>
      <w:r>
        <w:rPr>
          <w:color w:val="221F1F"/>
        </w:rPr>
        <w:t>także</w:t>
      </w:r>
      <w:r>
        <w:rPr>
          <w:rFonts w:ascii="Times New Roman" w:hAnsi="Times New Roman"/>
          <w:color w:val="221F1F"/>
          <w:spacing w:val="91"/>
          <w:w w:val="99"/>
        </w:rPr>
        <w:t xml:space="preserve"> </w:t>
      </w:r>
      <w:r>
        <w:rPr>
          <w:color w:val="221F1F"/>
          <w:spacing w:val="-1"/>
        </w:rPr>
        <w:t>podmiotom</w:t>
      </w:r>
      <w:r>
        <w:rPr>
          <w:color w:val="221F1F"/>
          <w:spacing w:val="-5"/>
        </w:rPr>
        <w:t xml:space="preserve"> </w:t>
      </w:r>
      <w:r>
        <w:rPr>
          <w:color w:val="221F1F"/>
          <w:spacing w:val="-1"/>
        </w:rPr>
        <w:t>uzyskującym</w:t>
      </w:r>
      <w:r>
        <w:rPr>
          <w:color w:val="221F1F"/>
          <w:spacing w:val="-5"/>
        </w:rPr>
        <w:t xml:space="preserve"> </w:t>
      </w:r>
      <w:r>
        <w:rPr>
          <w:color w:val="221F1F"/>
          <w:spacing w:val="-1"/>
        </w:rPr>
        <w:t>dostęp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do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danych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w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oparciu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o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przepisy</w:t>
      </w:r>
      <w:r>
        <w:rPr>
          <w:color w:val="221F1F"/>
          <w:spacing w:val="-11"/>
        </w:rPr>
        <w:t xml:space="preserve"> </w:t>
      </w:r>
      <w:r>
        <w:rPr>
          <w:color w:val="221F1F"/>
          <w:spacing w:val="-1"/>
        </w:rPr>
        <w:t>powszechnie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obowiązującego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prawa.</w:t>
      </w:r>
    </w:p>
    <w:p w14:paraId="56533863" w14:textId="77777777" w:rsidR="008A577D" w:rsidRDefault="008E6CD3">
      <w:pPr>
        <w:pStyle w:val="Tekstpodstawowy"/>
        <w:numPr>
          <w:ilvl w:val="0"/>
          <w:numId w:val="2"/>
        </w:numPr>
        <w:tabs>
          <w:tab w:val="left" w:pos="1585"/>
        </w:tabs>
        <w:spacing w:line="276" w:lineRule="auto"/>
        <w:ind w:right="115" w:hanging="426"/>
        <w:jc w:val="both"/>
      </w:pPr>
      <w:r>
        <w:rPr>
          <w:color w:val="221F1F"/>
          <w:spacing w:val="-1"/>
        </w:rPr>
        <w:t>Pani/Pana</w:t>
      </w:r>
      <w:r>
        <w:rPr>
          <w:color w:val="221F1F"/>
          <w:spacing w:val="-6"/>
        </w:rPr>
        <w:t xml:space="preserve"> </w:t>
      </w:r>
      <w:r>
        <w:rPr>
          <w:color w:val="221F1F"/>
          <w:spacing w:val="-1"/>
        </w:rPr>
        <w:t>dane</w:t>
      </w:r>
      <w:r>
        <w:rPr>
          <w:color w:val="221F1F"/>
          <w:spacing w:val="-6"/>
        </w:rPr>
        <w:t xml:space="preserve"> </w:t>
      </w:r>
      <w:r>
        <w:rPr>
          <w:color w:val="221F1F"/>
          <w:spacing w:val="-1"/>
        </w:rPr>
        <w:t>osobowe</w:t>
      </w:r>
      <w:r>
        <w:rPr>
          <w:color w:val="221F1F"/>
          <w:spacing w:val="-6"/>
        </w:rPr>
        <w:t xml:space="preserve"> </w:t>
      </w:r>
      <w:r>
        <w:rPr>
          <w:color w:val="221F1F"/>
          <w:spacing w:val="-1"/>
        </w:rPr>
        <w:t>będą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przetwarzane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przez</w:t>
      </w:r>
      <w:r>
        <w:rPr>
          <w:color w:val="221F1F"/>
          <w:spacing w:val="-7"/>
        </w:rPr>
        <w:t xml:space="preserve"> </w:t>
      </w:r>
      <w:r>
        <w:rPr>
          <w:color w:val="221F1F"/>
          <w:spacing w:val="-1"/>
        </w:rPr>
        <w:t>okres</w:t>
      </w:r>
      <w:r>
        <w:rPr>
          <w:color w:val="221F1F"/>
          <w:spacing w:val="-5"/>
        </w:rPr>
        <w:t xml:space="preserve"> </w:t>
      </w:r>
      <w:r>
        <w:rPr>
          <w:color w:val="221F1F"/>
          <w:spacing w:val="-1"/>
        </w:rPr>
        <w:t>niezbędny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do</w:t>
      </w:r>
      <w:r>
        <w:rPr>
          <w:color w:val="221F1F"/>
          <w:spacing w:val="-5"/>
        </w:rPr>
        <w:t xml:space="preserve"> </w:t>
      </w:r>
      <w:r>
        <w:rPr>
          <w:color w:val="221F1F"/>
          <w:spacing w:val="-1"/>
        </w:rPr>
        <w:t>wykonania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umowy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handlowej,</w:t>
      </w:r>
      <w:r>
        <w:rPr>
          <w:rFonts w:ascii="Times New Roman" w:hAnsi="Times New Roman"/>
          <w:color w:val="221F1F"/>
          <w:spacing w:val="85"/>
          <w:w w:val="99"/>
        </w:rPr>
        <w:t xml:space="preserve"> </w:t>
      </w:r>
      <w:r>
        <w:rPr>
          <w:color w:val="221F1F"/>
        </w:rPr>
        <w:t>o</w:t>
      </w:r>
      <w:r>
        <w:rPr>
          <w:color w:val="221F1F"/>
          <w:spacing w:val="9"/>
        </w:rPr>
        <w:t xml:space="preserve"> </w:t>
      </w:r>
      <w:r>
        <w:rPr>
          <w:color w:val="221F1F"/>
        </w:rPr>
        <w:t>której</w:t>
      </w:r>
      <w:r>
        <w:rPr>
          <w:color w:val="221F1F"/>
          <w:spacing w:val="9"/>
        </w:rPr>
        <w:t xml:space="preserve"> </w:t>
      </w:r>
      <w:r>
        <w:rPr>
          <w:color w:val="221F1F"/>
        </w:rPr>
        <w:t>mowa</w:t>
      </w:r>
      <w:r>
        <w:rPr>
          <w:color w:val="221F1F"/>
          <w:spacing w:val="11"/>
        </w:rPr>
        <w:t xml:space="preserve"> </w:t>
      </w:r>
      <w:r>
        <w:rPr>
          <w:color w:val="221F1F"/>
        </w:rPr>
        <w:t>w</w:t>
      </w:r>
      <w:r>
        <w:rPr>
          <w:color w:val="221F1F"/>
          <w:spacing w:val="8"/>
        </w:rPr>
        <w:t xml:space="preserve"> </w:t>
      </w:r>
      <w:r>
        <w:rPr>
          <w:color w:val="221F1F"/>
        </w:rPr>
        <w:t>pkt</w:t>
      </w:r>
      <w:r>
        <w:rPr>
          <w:color w:val="221F1F"/>
          <w:spacing w:val="9"/>
        </w:rPr>
        <w:t xml:space="preserve"> </w:t>
      </w:r>
      <w:r>
        <w:rPr>
          <w:color w:val="221F1F"/>
          <w:spacing w:val="-1"/>
        </w:rPr>
        <w:t>4.</w:t>
      </w:r>
      <w:r>
        <w:rPr>
          <w:color w:val="221F1F"/>
          <w:spacing w:val="11"/>
        </w:rPr>
        <w:t xml:space="preserve"> </w:t>
      </w:r>
      <w:r>
        <w:rPr>
          <w:color w:val="221F1F"/>
        </w:rPr>
        <w:t>Okres</w:t>
      </w:r>
      <w:r>
        <w:rPr>
          <w:color w:val="221F1F"/>
          <w:spacing w:val="11"/>
        </w:rPr>
        <w:t xml:space="preserve"> </w:t>
      </w:r>
      <w:r>
        <w:rPr>
          <w:color w:val="221F1F"/>
          <w:spacing w:val="-1"/>
        </w:rPr>
        <w:t>przetwarzania</w:t>
      </w:r>
      <w:r>
        <w:rPr>
          <w:color w:val="221F1F"/>
          <w:spacing w:val="9"/>
        </w:rPr>
        <w:t xml:space="preserve"> </w:t>
      </w:r>
      <w:r>
        <w:rPr>
          <w:color w:val="221F1F"/>
        </w:rPr>
        <w:t>może</w:t>
      </w:r>
      <w:r>
        <w:rPr>
          <w:color w:val="221F1F"/>
          <w:spacing w:val="12"/>
        </w:rPr>
        <w:t xml:space="preserve"> </w:t>
      </w:r>
      <w:r>
        <w:rPr>
          <w:color w:val="221F1F"/>
          <w:spacing w:val="-1"/>
        </w:rPr>
        <w:t>zostać</w:t>
      </w:r>
      <w:r>
        <w:rPr>
          <w:color w:val="221F1F"/>
          <w:spacing w:val="10"/>
        </w:rPr>
        <w:t xml:space="preserve"> </w:t>
      </w:r>
      <w:r>
        <w:rPr>
          <w:color w:val="221F1F"/>
          <w:spacing w:val="-1"/>
        </w:rPr>
        <w:t>każdorazowo</w:t>
      </w:r>
      <w:r>
        <w:rPr>
          <w:color w:val="221F1F"/>
          <w:spacing w:val="12"/>
        </w:rPr>
        <w:t xml:space="preserve"> </w:t>
      </w:r>
      <w:r>
        <w:rPr>
          <w:color w:val="221F1F"/>
          <w:spacing w:val="-1"/>
        </w:rPr>
        <w:t>przedłużony</w:t>
      </w:r>
      <w:r>
        <w:rPr>
          <w:color w:val="221F1F"/>
          <w:spacing w:val="8"/>
        </w:rPr>
        <w:t xml:space="preserve"> </w:t>
      </w:r>
      <w:r>
        <w:rPr>
          <w:color w:val="221F1F"/>
        </w:rPr>
        <w:t>o</w:t>
      </w:r>
      <w:r>
        <w:rPr>
          <w:color w:val="221F1F"/>
          <w:spacing w:val="10"/>
        </w:rPr>
        <w:t xml:space="preserve"> </w:t>
      </w:r>
      <w:r>
        <w:rPr>
          <w:color w:val="221F1F"/>
        </w:rPr>
        <w:t>okres</w:t>
      </w:r>
      <w:r>
        <w:rPr>
          <w:rFonts w:ascii="Times New Roman" w:hAnsi="Times New Roman"/>
          <w:color w:val="221F1F"/>
          <w:spacing w:val="60"/>
          <w:w w:val="99"/>
        </w:rPr>
        <w:t xml:space="preserve"> </w:t>
      </w:r>
      <w:r>
        <w:rPr>
          <w:color w:val="221F1F"/>
          <w:spacing w:val="-1"/>
        </w:rPr>
        <w:t>przedawnienia</w:t>
      </w:r>
      <w:r>
        <w:rPr>
          <w:color w:val="221F1F"/>
          <w:spacing w:val="9"/>
        </w:rPr>
        <w:t xml:space="preserve"> </w:t>
      </w:r>
      <w:r>
        <w:rPr>
          <w:color w:val="221F1F"/>
          <w:spacing w:val="-1"/>
        </w:rPr>
        <w:t>roszczeń,</w:t>
      </w:r>
      <w:r>
        <w:rPr>
          <w:color w:val="221F1F"/>
          <w:spacing w:val="10"/>
        </w:rPr>
        <w:t xml:space="preserve"> </w:t>
      </w:r>
      <w:r>
        <w:rPr>
          <w:color w:val="221F1F"/>
          <w:spacing w:val="-1"/>
        </w:rPr>
        <w:t>jeżeli</w:t>
      </w:r>
      <w:r>
        <w:rPr>
          <w:color w:val="221F1F"/>
          <w:spacing w:val="10"/>
        </w:rPr>
        <w:t xml:space="preserve"> </w:t>
      </w:r>
      <w:r>
        <w:rPr>
          <w:color w:val="221F1F"/>
          <w:spacing w:val="-1"/>
        </w:rPr>
        <w:t>przetwarzanie</w:t>
      </w:r>
      <w:r>
        <w:rPr>
          <w:color w:val="221F1F"/>
          <w:spacing w:val="10"/>
        </w:rPr>
        <w:t xml:space="preserve"> </w:t>
      </w:r>
      <w:r>
        <w:rPr>
          <w:color w:val="221F1F"/>
          <w:spacing w:val="-1"/>
        </w:rPr>
        <w:t>danych</w:t>
      </w:r>
      <w:r>
        <w:rPr>
          <w:color w:val="221F1F"/>
          <w:spacing w:val="13"/>
        </w:rPr>
        <w:t xml:space="preserve"> </w:t>
      </w:r>
      <w:r>
        <w:rPr>
          <w:color w:val="221F1F"/>
          <w:spacing w:val="-1"/>
        </w:rPr>
        <w:t>osobowych</w:t>
      </w:r>
      <w:r>
        <w:rPr>
          <w:color w:val="221F1F"/>
          <w:spacing w:val="10"/>
        </w:rPr>
        <w:t xml:space="preserve"> </w:t>
      </w:r>
      <w:r>
        <w:rPr>
          <w:color w:val="221F1F"/>
          <w:spacing w:val="-1"/>
        </w:rPr>
        <w:t>będzie</w:t>
      </w:r>
      <w:r>
        <w:rPr>
          <w:color w:val="221F1F"/>
          <w:spacing w:val="10"/>
        </w:rPr>
        <w:t xml:space="preserve"> </w:t>
      </w:r>
      <w:r>
        <w:rPr>
          <w:color w:val="221F1F"/>
          <w:spacing w:val="-1"/>
        </w:rPr>
        <w:t>niezbędne</w:t>
      </w:r>
      <w:r>
        <w:rPr>
          <w:color w:val="221F1F"/>
          <w:spacing w:val="10"/>
        </w:rPr>
        <w:t xml:space="preserve"> </w:t>
      </w:r>
      <w:r>
        <w:rPr>
          <w:color w:val="221F1F"/>
          <w:spacing w:val="-1"/>
        </w:rPr>
        <w:t>dla</w:t>
      </w:r>
      <w:r>
        <w:rPr>
          <w:color w:val="221F1F"/>
          <w:spacing w:val="10"/>
        </w:rPr>
        <w:t xml:space="preserve"> </w:t>
      </w:r>
      <w:r>
        <w:rPr>
          <w:color w:val="221F1F"/>
          <w:spacing w:val="-1"/>
        </w:rPr>
        <w:t>dochodzenia</w:t>
      </w:r>
      <w:r>
        <w:rPr>
          <w:rFonts w:ascii="Times New Roman" w:hAnsi="Times New Roman"/>
          <w:color w:val="221F1F"/>
          <w:spacing w:val="111"/>
          <w:w w:val="99"/>
        </w:rPr>
        <w:t xml:space="preserve"> </w:t>
      </w:r>
      <w:r>
        <w:rPr>
          <w:color w:val="221F1F"/>
          <w:spacing w:val="-1"/>
        </w:rPr>
        <w:t>ewentualnych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roszczeń</w:t>
      </w:r>
      <w:r>
        <w:rPr>
          <w:color w:val="221F1F"/>
          <w:spacing w:val="-7"/>
        </w:rPr>
        <w:t xml:space="preserve"> </w:t>
      </w:r>
      <w:r>
        <w:rPr>
          <w:color w:val="221F1F"/>
          <w:spacing w:val="-1"/>
        </w:rPr>
        <w:t>lub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obrony</w:t>
      </w:r>
      <w:r>
        <w:rPr>
          <w:color w:val="221F1F"/>
          <w:spacing w:val="-12"/>
        </w:rPr>
        <w:t xml:space="preserve"> </w:t>
      </w:r>
      <w:r>
        <w:rPr>
          <w:color w:val="221F1F"/>
        </w:rPr>
        <w:t>przed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takimi</w:t>
      </w:r>
      <w:r>
        <w:rPr>
          <w:color w:val="221F1F"/>
          <w:spacing w:val="-9"/>
        </w:rPr>
        <w:t xml:space="preserve"> </w:t>
      </w:r>
      <w:r>
        <w:rPr>
          <w:color w:val="221F1F"/>
          <w:spacing w:val="-1"/>
        </w:rPr>
        <w:t>roszczeniami</w:t>
      </w:r>
      <w:r>
        <w:rPr>
          <w:color w:val="221F1F"/>
          <w:spacing w:val="-9"/>
        </w:rPr>
        <w:t xml:space="preserve"> </w:t>
      </w:r>
      <w:r>
        <w:rPr>
          <w:color w:val="221F1F"/>
          <w:spacing w:val="-1"/>
        </w:rPr>
        <w:t>przez</w:t>
      </w:r>
      <w:r>
        <w:rPr>
          <w:color w:val="221F1F"/>
          <w:spacing w:val="-6"/>
        </w:rPr>
        <w:t xml:space="preserve"> </w:t>
      </w:r>
      <w:r>
        <w:rPr>
          <w:color w:val="221F1F"/>
          <w:spacing w:val="-1"/>
        </w:rPr>
        <w:t>ORLEN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S.A..</w:t>
      </w:r>
    </w:p>
    <w:p w14:paraId="51A7239A" w14:textId="77777777" w:rsidR="008A577D" w:rsidRDefault="008E6CD3">
      <w:pPr>
        <w:pStyle w:val="Tekstpodstawowy"/>
        <w:numPr>
          <w:ilvl w:val="0"/>
          <w:numId w:val="2"/>
        </w:numPr>
        <w:tabs>
          <w:tab w:val="left" w:pos="1585"/>
        </w:tabs>
        <w:spacing w:before="0" w:line="276" w:lineRule="auto"/>
        <w:ind w:right="119" w:hanging="426"/>
        <w:jc w:val="both"/>
      </w:pPr>
      <w:r>
        <w:rPr>
          <w:color w:val="221F1F"/>
          <w:spacing w:val="-1"/>
        </w:rPr>
        <w:t>Przysługuje</w:t>
      </w:r>
      <w:r>
        <w:rPr>
          <w:color w:val="221F1F"/>
          <w:spacing w:val="30"/>
        </w:rPr>
        <w:t xml:space="preserve"> </w:t>
      </w:r>
      <w:r>
        <w:rPr>
          <w:color w:val="221F1F"/>
          <w:spacing w:val="-1"/>
        </w:rPr>
        <w:t>Pani/Panu</w:t>
      </w:r>
      <w:r>
        <w:rPr>
          <w:color w:val="221F1F"/>
          <w:spacing w:val="32"/>
        </w:rPr>
        <w:t xml:space="preserve"> </w:t>
      </w:r>
      <w:r>
        <w:rPr>
          <w:color w:val="221F1F"/>
          <w:spacing w:val="-1"/>
        </w:rPr>
        <w:t>prawo</w:t>
      </w:r>
      <w:r>
        <w:rPr>
          <w:color w:val="221F1F"/>
          <w:spacing w:val="32"/>
        </w:rPr>
        <w:t xml:space="preserve"> </w:t>
      </w:r>
      <w:r>
        <w:rPr>
          <w:color w:val="221F1F"/>
          <w:spacing w:val="-1"/>
        </w:rPr>
        <w:t>dostępu</w:t>
      </w:r>
      <w:r>
        <w:rPr>
          <w:color w:val="221F1F"/>
          <w:spacing w:val="31"/>
        </w:rPr>
        <w:t xml:space="preserve"> </w:t>
      </w:r>
      <w:r>
        <w:rPr>
          <w:color w:val="221F1F"/>
          <w:spacing w:val="-1"/>
        </w:rPr>
        <w:t>do</w:t>
      </w:r>
      <w:r>
        <w:rPr>
          <w:color w:val="221F1F"/>
          <w:spacing w:val="31"/>
        </w:rPr>
        <w:t xml:space="preserve"> </w:t>
      </w:r>
      <w:r>
        <w:rPr>
          <w:color w:val="221F1F"/>
        </w:rPr>
        <w:t>treści</w:t>
      </w:r>
      <w:r>
        <w:rPr>
          <w:color w:val="221F1F"/>
          <w:spacing w:val="32"/>
        </w:rPr>
        <w:t xml:space="preserve"> </w:t>
      </w:r>
      <w:r>
        <w:rPr>
          <w:color w:val="221F1F"/>
          <w:spacing w:val="-1"/>
        </w:rPr>
        <w:t>danych</w:t>
      </w:r>
      <w:r>
        <w:rPr>
          <w:color w:val="221F1F"/>
          <w:spacing w:val="30"/>
        </w:rPr>
        <w:t xml:space="preserve"> </w:t>
      </w:r>
      <w:r>
        <w:rPr>
          <w:color w:val="221F1F"/>
        </w:rPr>
        <w:t>oraz</w:t>
      </w:r>
      <w:r>
        <w:rPr>
          <w:color w:val="221F1F"/>
          <w:spacing w:val="32"/>
        </w:rPr>
        <w:t xml:space="preserve"> </w:t>
      </w:r>
      <w:r>
        <w:rPr>
          <w:color w:val="221F1F"/>
          <w:spacing w:val="-1"/>
        </w:rPr>
        <w:t>żądania</w:t>
      </w:r>
      <w:r>
        <w:rPr>
          <w:color w:val="221F1F"/>
          <w:spacing w:val="32"/>
        </w:rPr>
        <w:t xml:space="preserve"> </w:t>
      </w:r>
      <w:r>
        <w:rPr>
          <w:color w:val="221F1F"/>
          <w:spacing w:val="-1"/>
        </w:rPr>
        <w:t>ich</w:t>
      </w:r>
      <w:r>
        <w:rPr>
          <w:color w:val="221F1F"/>
          <w:spacing w:val="31"/>
        </w:rPr>
        <w:t xml:space="preserve"> </w:t>
      </w:r>
      <w:r>
        <w:rPr>
          <w:color w:val="221F1F"/>
          <w:spacing w:val="-1"/>
        </w:rPr>
        <w:t>sprostowania,</w:t>
      </w:r>
      <w:r>
        <w:rPr>
          <w:color w:val="221F1F"/>
          <w:spacing w:val="32"/>
        </w:rPr>
        <w:t xml:space="preserve"> </w:t>
      </w:r>
      <w:r>
        <w:rPr>
          <w:color w:val="221F1F"/>
          <w:spacing w:val="-1"/>
        </w:rPr>
        <w:t>usunięcia,</w:t>
      </w:r>
      <w:r>
        <w:rPr>
          <w:rFonts w:ascii="Times New Roman" w:hAnsi="Times New Roman"/>
          <w:color w:val="221F1F"/>
          <w:spacing w:val="102"/>
          <w:w w:val="99"/>
        </w:rPr>
        <w:t xml:space="preserve"> </w:t>
      </w:r>
      <w:r>
        <w:rPr>
          <w:color w:val="221F1F"/>
          <w:spacing w:val="-1"/>
        </w:rPr>
        <w:t>ograniczenia</w:t>
      </w:r>
      <w:r>
        <w:rPr>
          <w:color w:val="221F1F"/>
          <w:spacing w:val="-11"/>
        </w:rPr>
        <w:t xml:space="preserve"> </w:t>
      </w:r>
      <w:r>
        <w:rPr>
          <w:color w:val="221F1F"/>
          <w:spacing w:val="-1"/>
        </w:rPr>
        <w:t>przetwarzania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oraz</w:t>
      </w:r>
      <w:r>
        <w:rPr>
          <w:color w:val="221F1F"/>
          <w:spacing w:val="-12"/>
        </w:rPr>
        <w:t xml:space="preserve"> </w:t>
      </w:r>
      <w:r>
        <w:rPr>
          <w:color w:val="221F1F"/>
          <w:spacing w:val="-1"/>
        </w:rPr>
        <w:t>prawo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wniesienia</w:t>
      </w:r>
      <w:r>
        <w:rPr>
          <w:color w:val="221F1F"/>
          <w:spacing w:val="-10"/>
        </w:rPr>
        <w:t xml:space="preserve"> </w:t>
      </w:r>
      <w:r>
        <w:rPr>
          <w:color w:val="221F1F"/>
          <w:spacing w:val="-1"/>
        </w:rPr>
        <w:t>sprzeciwu</w:t>
      </w:r>
      <w:r>
        <w:rPr>
          <w:color w:val="221F1F"/>
          <w:spacing w:val="-9"/>
        </w:rPr>
        <w:t xml:space="preserve"> </w:t>
      </w:r>
      <w:r>
        <w:rPr>
          <w:color w:val="221F1F"/>
          <w:spacing w:val="-1"/>
        </w:rPr>
        <w:t>względem</w:t>
      </w:r>
      <w:r>
        <w:rPr>
          <w:color w:val="221F1F"/>
          <w:spacing w:val="-7"/>
        </w:rPr>
        <w:t xml:space="preserve"> </w:t>
      </w:r>
      <w:r>
        <w:rPr>
          <w:color w:val="221F1F"/>
          <w:spacing w:val="-1"/>
        </w:rPr>
        <w:t>przetwarzania</w:t>
      </w:r>
      <w:r>
        <w:rPr>
          <w:color w:val="221F1F"/>
          <w:spacing w:val="-9"/>
        </w:rPr>
        <w:t xml:space="preserve"> </w:t>
      </w:r>
      <w:r>
        <w:rPr>
          <w:color w:val="221F1F"/>
          <w:spacing w:val="-1"/>
        </w:rPr>
        <w:t>danych.</w:t>
      </w:r>
    </w:p>
    <w:p w14:paraId="140DAB88" w14:textId="77777777" w:rsidR="008A577D" w:rsidRDefault="008E6CD3">
      <w:pPr>
        <w:pStyle w:val="Tekstpodstawowy"/>
        <w:numPr>
          <w:ilvl w:val="0"/>
          <w:numId w:val="2"/>
        </w:numPr>
        <w:tabs>
          <w:tab w:val="left" w:pos="1585"/>
        </w:tabs>
        <w:spacing w:before="2" w:line="275" w:lineRule="auto"/>
        <w:ind w:right="105" w:hanging="426"/>
        <w:jc w:val="both"/>
      </w:pPr>
      <w:r>
        <w:rPr>
          <w:color w:val="221F1F"/>
          <w:spacing w:val="-1"/>
        </w:rPr>
        <w:t>Przysługuje</w:t>
      </w:r>
      <w:r>
        <w:rPr>
          <w:color w:val="221F1F"/>
          <w:spacing w:val="-15"/>
        </w:rPr>
        <w:t xml:space="preserve"> </w:t>
      </w:r>
      <w:r>
        <w:rPr>
          <w:color w:val="221F1F"/>
        </w:rPr>
        <w:t>Pani/Panu</w:t>
      </w:r>
      <w:r>
        <w:rPr>
          <w:color w:val="221F1F"/>
          <w:spacing w:val="-15"/>
        </w:rPr>
        <w:t xml:space="preserve"> </w:t>
      </w:r>
      <w:r>
        <w:rPr>
          <w:color w:val="221F1F"/>
        </w:rPr>
        <w:t>także</w:t>
      </w:r>
      <w:r>
        <w:rPr>
          <w:color w:val="221F1F"/>
          <w:spacing w:val="-14"/>
        </w:rPr>
        <w:t xml:space="preserve"> </w:t>
      </w:r>
      <w:r>
        <w:rPr>
          <w:color w:val="221F1F"/>
          <w:spacing w:val="-1"/>
        </w:rPr>
        <w:t>prawo</w:t>
      </w:r>
      <w:r>
        <w:rPr>
          <w:color w:val="221F1F"/>
          <w:spacing w:val="-10"/>
        </w:rPr>
        <w:t xml:space="preserve"> </w:t>
      </w:r>
      <w:r>
        <w:rPr>
          <w:color w:val="221F1F"/>
          <w:spacing w:val="-1"/>
        </w:rPr>
        <w:t>wniesienia</w:t>
      </w:r>
      <w:r>
        <w:rPr>
          <w:color w:val="221F1F"/>
          <w:spacing w:val="-15"/>
        </w:rPr>
        <w:t xml:space="preserve"> </w:t>
      </w:r>
      <w:r>
        <w:rPr>
          <w:color w:val="221F1F"/>
        </w:rPr>
        <w:t>skargi</w:t>
      </w:r>
      <w:r>
        <w:rPr>
          <w:color w:val="221F1F"/>
          <w:spacing w:val="-14"/>
        </w:rPr>
        <w:t xml:space="preserve"> </w:t>
      </w:r>
      <w:r>
        <w:rPr>
          <w:color w:val="221F1F"/>
        </w:rPr>
        <w:t>do</w:t>
      </w:r>
      <w:r>
        <w:rPr>
          <w:color w:val="221F1F"/>
          <w:spacing w:val="-15"/>
        </w:rPr>
        <w:t xml:space="preserve"> </w:t>
      </w:r>
      <w:r>
        <w:rPr>
          <w:color w:val="221F1F"/>
          <w:spacing w:val="-1"/>
        </w:rPr>
        <w:t>organu</w:t>
      </w:r>
      <w:r>
        <w:rPr>
          <w:color w:val="221F1F"/>
          <w:spacing w:val="-14"/>
        </w:rPr>
        <w:t xml:space="preserve"> </w:t>
      </w:r>
      <w:r>
        <w:rPr>
          <w:color w:val="221F1F"/>
          <w:spacing w:val="-1"/>
        </w:rPr>
        <w:t>nadzorczego</w:t>
      </w:r>
      <w:r>
        <w:rPr>
          <w:color w:val="221F1F"/>
          <w:spacing w:val="-13"/>
        </w:rPr>
        <w:t xml:space="preserve"> </w:t>
      </w:r>
      <w:r>
        <w:rPr>
          <w:color w:val="221F1F"/>
          <w:spacing w:val="-1"/>
        </w:rPr>
        <w:t>zajmującego</w:t>
      </w:r>
      <w:r>
        <w:rPr>
          <w:color w:val="221F1F"/>
          <w:spacing w:val="-14"/>
        </w:rPr>
        <w:t xml:space="preserve"> </w:t>
      </w:r>
      <w:r>
        <w:rPr>
          <w:color w:val="221F1F"/>
        </w:rPr>
        <w:t>się</w:t>
      </w:r>
      <w:r>
        <w:rPr>
          <w:color w:val="221F1F"/>
          <w:spacing w:val="-15"/>
        </w:rPr>
        <w:t xml:space="preserve"> </w:t>
      </w:r>
      <w:r>
        <w:rPr>
          <w:color w:val="221F1F"/>
          <w:spacing w:val="-1"/>
        </w:rPr>
        <w:t>ochroną</w:t>
      </w:r>
      <w:r>
        <w:rPr>
          <w:rFonts w:ascii="Times New Roman" w:hAnsi="Times New Roman"/>
          <w:color w:val="221F1F"/>
          <w:spacing w:val="84"/>
          <w:w w:val="99"/>
        </w:rPr>
        <w:t xml:space="preserve"> </w:t>
      </w:r>
      <w:r>
        <w:rPr>
          <w:color w:val="221F1F"/>
          <w:spacing w:val="-1"/>
        </w:rPr>
        <w:t>danych</w:t>
      </w:r>
      <w:r>
        <w:rPr>
          <w:color w:val="221F1F"/>
          <w:spacing w:val="-13"/>
        </w:rPr>
        <w:t xml:space="preserve"> </w:t>
      </w:r>
      <w:r>
        <w:rPr>
          <w:color w:val="221F1F"/>
          <w:spacing w:val="-1"/>
        </w:rPr>
        <w:t>osobowych</w:t>
      </w:r>
      <w:r>
        <w:rPr>
          <w:color w:val="221F1F"/>
          <w:spacing w:val="-12"/>
        </w:rPr>
        <w:t xml:space="preserve"> </w:t>
      </w:r>
      <w:r>
        <w:rPr>
          <w:color w:val="221F1F"/>
          <w:spacing w:val="-1"/>
        </w:rPr>
        <w:t>(Prezes</w:t>
      </w:r>
      <w:r>
        <w:rPr>
          <w:color w:val="221F1F"/>
          <w:spacing w:val="-9"/>
        </w:rPr>
        <w:t xml:space="preserve"> </w:t>
      </w:r>
      <w:r>
        <w:rPr>
          <w:color w:val="221F1F"/>
          <w:spacing w:val="-1"/>
        </w:rPr>
        <w:t>Urzędu</w:t>
      </w:r>
      <w:r>
        <w:rPr>
          <w:color w:val="221F1F"/>
          <w:spacing w:val="-13"/>
        </w:rPr>
        <w:t xml:space="preserve"> </w:t>
      </w:r>
      <w:r>
        <w:rPr>
          <w:color w:val="221F1F"/>
        </w:rPr>
        <w:t>Ochrony</w:t>
      </w:r>
      <w:r>
        <w:rPr>
          <w:color w:val="221F1F"/>
          <w:spacing w:val="-15"/>
        </w:rPr>
        <w:t xml:space="preserve"> </w:t>
      </w:r>
      <w:r>
        <w:rPr>
          <w:color w:val="221F1F"/>
          <w:spacing w:val="-1"/>
        </w:rPr>
        <w:t>Danych</w:t>
      </w:r>
      <w:r>
        <w:rPr>
          <w:color w:val="221F1F"/>
          <w:spacing w:val="-12"/>
        </w:rPr>
        <w:t xml:space="preserve"> </w:t>
      </w:r>
      <w:r>
        <w:rPr>
          <w:color w:val="221F1F"/>
        </w:rPr>
        <w:t>Osobowych,</w:t>
      </w:r>
      <w:r>
        <w:rPr>
          <w:color w:val="221F1F"/>
          <w:spacing w:val="-12"/>
        </w:rPr>
        <w:t xml:space="preserve"> </w:t>
      </w:r>
      <w:r>
        <w:rPr>
          <w:color w:val="221F1F"/>
          <w:spacing w:val="-1"/>
        </w:rPr>
        <w:t>ul.</w:t>
      </w:r>
      <w:r>
        <w:rPr>
          <w:color w:val="221F1F"/>
          <w:spacing w:val="-10"/>
        </w:rPr>
        <w:t xml:space="preserve"> </w:t>
      </w:r>
      <w:r>
        <w:rPr>
          <w:color w:val="221F1F"/>
        </w:rPr>
        <w:t>Stawki</w:t>
      </w:r>
      <w:r>
        <w:rPr>
          <w:color w:val="221F1F"/>
          <w:spacing w:val="-13"/>
        </w:rPr>
        <w:t xml:space="preserve"> </w:t>
      </w:r>
      <w:r>
        <w:rPr>
          <w:color w:val="221F1F"/>
          <w:spacing w:val="-1"/>
        </w:rPr>
        <w:t>2,</w:t>
      </w:r>
      <w:r>
        <w:rPr>
          <w:color w:val="221F1F"/>
          <w:spacing w:val="-12"/>
        </w:rPr>
        <w:t xml:space="preserve"> </w:t>
      </w:r>
      <w:r>
        <w:rPr>
          <w:color w:val="221F1F"/>
          <w:spacing w:val="1"/>
        </w:rPr>
        <w:t>00-193</w:t>
      </w:r>
      <w:r>
        <w:rPr>
          <w:color w:val="221F1F"/>
          <w:spacing w:val="-16"/>
        </w:rPr>
        <w:t xml:space="preserve"> </w:t>
      </w:r>
      <w:r>
        <w:rPr>
          <w:color w:val="221F1F"/>
          <w:spacing w:val="-1"/>
        </w:rPr>
        <w:t>Warszawa),</w:t>
      </w:r>
      <w:r>
        <w:rPr>
          <w:color w:val="221F1F"/>
          <w:spacing w:val="-11"/>
        </w:rPr>
        <w:t xml:space="preserve"> </w:t>
      </w:r>
      <w:r>
        <w:rPr>
          <w:color w:val="221F1F"/>
        </w:rPr>
        <w:t>gdy</w:t>
      </w:r>
      <w:r>
        <w:rPr>
          <w:rFonts w:ascii="Times New Roman" w:hAnsi="Times New Roman"/>
          <w:color w:val="221F1F"/>
          <w:spacing w:val="65"/>
          <w:w w:val="99"/>
        </w:rPr>
        <w:t xml:space="preserve"> </w:t>
      </w:r>
      <w:r>
        <w:rPr>
          <w:color w:val="221F1F"/>
          <w:spacing w:val="-1"/>
        </w:rPr>
        <w:t>uzna</w:t>
      </w:r>
      <w:r>
        <w:rPr>
          <w:color w:val="221F1F"/>
          <w:spacing w:val="-9"/>
        </w:rPr>
        <w:t xml:space="preserve"> </w:t>
      </w:r>
      <w:r>
        <w:rPr>
          <w:color w:val="221F1F"/>
          <w:spacing w:val="-1"/>
        </w:rPr>
        <w:t>Pani/Pan,</w:t>
      </w:r>
      <w:r>
        <w:rPr>
          <w:color w:val="221F1F"/>
          <w:spacing w:val="-7"/>
        </w:rPr>
        <w:t xml:space="preserve"> </w:t>
      </w:r>
      <w:r>
        <w:rPr>
          <w:color w:val="221F1F"/>
          <w:spacing w:val="-1"/>
        </w:rPr>
        <w:t>że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przetwarzanie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Pani/Pana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danych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osobowych</w:t>
      </w:r>
      <w:r>
        <w:rPr>
          <w:color w:val="221F1F"/>
          <w:spacing w:val="-9"/>
        </w:rPr>
        <w:t xml:space="preserve"> </w:t>
      </w:r>
      <w:r>
        <w:rPr>
          <w:color w:val="221F1F"/>
          <w:spacing w:val="-1"/>
        </w:rPr>
        <w:t>narusza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przepisy</w:t>
      </w:r>
      <w:r>
        <w:rPr>
          <w:color w:val="221F1F"/>
          <w:spacing w:val="-10"/>
        </w:rPr>
        <w:t xml:space="preserve"> </w:t>
      </w:r>
      <w:r>
        <w:rPr>
          <w:color w:val="221F1F"/>
          <w:spacing w:val="1"/>
        </w:rPr>
        <w:t>RODO.</w:t>
      </w:r>
    </w:p>
    <w:p w14:paraId="6B7A390D" w14:textId="65CBD6B4" w:rsidR="008A577D" w:rsidRPr="00263D5C" w:rsidRDefault="008E6CD3" w:rsidP="00B56089">
      <w:pPr>
        <w:pStyle w:val="Tekstpodstawowy"/>
        <w:numPr>
          <w:ilvl w:val="0"/>
          <w:numId w:val="2"/>
        </w:numPr>
        <w:tabs>
          <w:tab w:val="left" w:pos="1518"/>
        </w:tabs>
        <w:spacing w:line="277" w:lineRule="auto"/>
        <w:ind w:left="1517" w:right="121"/>
        <w:jc w:val="both"/>
        <w:rPr>
          <w:ins w:id="0" w:author="Surdyn Magdalena" w:date="2024-11-15T10:25:00Z"/>
          <w:rFonts w:cs="Arial"/>
          <w:rPrChange w:id="1" w:author="Surdyn Magdalena" w:date="2024-11-15T10:25:00Z">
            <w:rPr>
              <w:ins w:id="2" w:author="Surdyn Magdalena" w:date="2024-11-15T10:25:00Z"/>
              <w:color w:val="221F1F"/>
              <w:spacing w:val="-1"/>
            </w:rPr>
          </w:rPrChange>
        </w:rPr>
      </w:pPr>
      <w:r w:rsidRPr="008E6CD3">
        <w:rPr>
          <w:color w:val="221F1F"/>
          <w:spacing w:val="-1"/>
        </w:rPr>
        <w:t>Przysługuje</w:t>
      </w:r>
      <w:r w:rsidRPr="008E6CD3">
        <w:rPr>
          <w:color w:val="221F1F"/>
          <w:spacing w:val="33"/>
        </w:rPr>
        <w:t xml:space="preserve"> </w:t>
      </w:r>
      <w:r w:rsidRPr="008E6CD3">
        <w:rPr>
          <w:color w:val="221F1F"/>
          <w:spacing w:val="-1"/>
        </w:rPr>
        <w:t>Pani/Panu</w:t>
      </w:r>
      <w:r w:rsidRPr="008E6CD3">
        <w:rPr>
          <w:color w:val="221F1F"/>
          <w:spacing w:val="34"/>
        </w:rPr>
        <w:t xml:space="preserve"> </w:t>
      </w:r>
      <w:r w:rsidRPr="008E6CD3">
        <w:rPr>
          <w:color w:val="221F1F"/>
          <w:spacing w:val="-1"/>
        </w:rPr>
        <w:t>prawo</w:t>
      </w:r>
      <w:r w:rsidRPr="008E6CD3">
        <w:rPr>
          <w:color w:val="221F1F"/>
          <w:spacing w:val="33"/>
        </w:rPr>
        <w:t xml:space="preserve"> </w:t>
      </w:r>
      <w:r w:rsidRPr="008E6CD3">
        <w:rPr>
          <w:color w:val="221F1F"/>
          <w:spacing w:val="-1"/>
        </w:rPr>
        <w:t>wniesienia</w:t>
      </w:r>
      <w:r w:rsidRPr="008E6CD3">
        <w:rPr>
          <w:color w:val="221F1F"/>
          <w:spacing w:val="34"/>
        </w:rPr>
        <w:t xml:space="preserve"> </w:t>
      </w:r>
      <w:r w:rsidRPr="008E6CD3">
        <w:rPr>
          <w:color w:val="221F1F"/>
          <w:spacing w:val="-1"/>
        </w:rPr>
        <w:t>sprzeciwu</w:t>
      </w:r>
      <w:r w:rsidRPr="008E6CD3">
        <w:rPr>
          <w:color w:val="221F1F"/>
          <w:spacing w:val="35"/>
        </w:rPr>
        <w:t xml:space="preserve"> </w:t>
      </w:r>
      <w:r w:rsidRPr="008E6CD3">
        <w:rPr>
          <w:color w:val="221F1F"/>
          <w:spacing w:val="-1"/>
        </w:rPr>
        <w:t>względem</w:t>
      </w:r>
      <w:r w:rsidRPr="008E6CD3">
        <w:rPr>
          <w:color w:val="221F1F"/>
          <w:spacing w:val="36"/>
        </w:rPr>
        <w:t xml:space="preserve"> </w:t>
      </w:r>
      <w:r w:rsidRPr="008E6CD3">
        <w:rPr>
          <w:color w:val="221F1F"/>
          <w:spacing w:val="-1"/>
        </w:rPr>
        <w:t>przetwarzania</w:t>
      </w:r>
      <w:r w:rsidRPr="008E6CD3">
        <w:rPr>
          <w:color w:val="221F1F"/>
          <w:spacing w:val="31"/>
        </w:rPr>
        <w:t xml:space="preserve"> </w:t>
      </w:r>
      <w:r w:rsidRPr="008E6CD3">
        <w:rPr>
          <w:color w:val="221F1F"/>
          <w:spacing w:val="-1"/>
        </w:rPr>
        <w:t>danych</w:t>
      </w:r>
      <w:r w:rsidRPr="008E6CD3">
        <w:rPr>
          <w:color w:val="221F1F"/>
          <w:spacing w:val="34"/>
        </w:rPr>
        <w:t xml:space="preserve"> </w:t>
      </w:r>
      <w:r w:rsidRPr="008E6CD3">
        <w:rPr>
          <w:color w:val="221F1F"/>
          <w:spacing w:val="-1"/>
        </w:rPr>
        <w:t>osobowych</w:t>
      </w:r>
      <w:r w:rsidRPr="008E6CD3">
        <w:rPr>
          <w:color w:val="221F1F"/>
          <w:spacing w:val="34"/>
        </w:rPr>
        <w:t xml:space="preserve"> </w:t>
      </w:r>
      <w:r w:rsidRPr="008E6CD3">
        <w:rPr>
          <w:color w:val="221F1F"/>
        </w:rPr>
        <w:t>w</w:t>
      </w:r>
      <w:r w:rsidRPr="008E6CD3">
        <w:rPr>
          <w:rFonts w:ascii="Times New Roman" w:hAnsi="Times New Roman"/>
          <w:color w:val="221F1F"/>
          <w:spacing w:val="105"/>
          <w:w w:val="99"/>
        </w:rPr>
        <w:t xml:space="preserve"> </w:t>
      </w:r>
      <w:r w:rsidRPr="008E6CD3">
        <w:rPr>
          <w:color w:val="221F1F"/>
          <w:spacing w:val="-1"/>
        </w:rPr>
        <w:t>celach</w:t>
      </w:r>
      <w:r w:rsidRPr="008E6CD3">
        <w:rPr>
          <w:color w:val="221F1F"/>
          <w:spacing w:val="-7"/>
        </w:rPr>
        <w:t xml:space="preserve"> </w:t>
      </w:r>
      <w:r w:rsidRPr="008E6CD3">
        <w:rPr>
          <w:color w:val="221F1F"/>
          <w:spacing w:val="-1"/>
        </w:rPr>
        <w:t>określonych</w:t>
      </w:r>
      <w:r w:rsidRPr="008E6CD3">
        <w:rPr>
          <w:color w:val="221F1F"/>
          <w:spacing w:val="-6"/>
        </w:rPr>
        <w:t xml:space="preserve"> </w:t>
      </w:r>
      <w:r w:rsidRPr="008E6CD3">
        <w:rPr>
          <w:color w:val="221F1F"/>
        </w:rPr>
        <w:t>w</w:t>
      </w:r>
      <w:r w:rsidRPr="008E6CD3">
        <w:rPr>
          <w:color w:val="221F1F"/>
          <w:spacing w:val="-7"/>
        </w:rPr>
        <w:t xml:space="preserve"> </w:t>
      </w:r>
      <w:r w:rsidRPr="008E6CD3">
        <w:rPr>
          <w:color w:val="221F1F"/>
        </w:rPr>
        <w:t>pkt</w:t>
      </w:r>
      <w:r w:rsidRPr="008E6CD3">
        <w:rPr>
          <w:color w:val="221F1F"/>
          <w:spacing w:val="-7"/>
        </w:rPr>
        <w:t xml:space="preserve"> </w:t>
      </w:r>
      <w:r w:rsidRPr="008E6CD3">
        <w:rPr>
          <w:color w:val="221F1F"/>
        </w:rPr>
        <w:t>6</w:t>
      </w:r>
      <w:r w:rsidRPr="008E6CD3">
        <w:rPr>
          <w:color w:val="221F1F"/>
          <w:spacing w:val="-8"/>
        </w:rPr>
        <w:t xml:space="preserve"> </w:t>
      </w:r>
      <w:r w:rsidRPr="008E6CD3">
        <w:rPr>
          <w:color w:val="221F1F"/>
          <w:spacing w:val="-1"/>
        </w:rPr>
        <w:t>powyżej,</w:t>
      </w:r>
      <w:r w:rsidRPr="008E6CD3">
        <w:rPr>
          <w:color w:val="221F1F"/>
          <w:spacing w:val="-5"/>
        </w:rPr>
        <w:t xml:space="preserve"> </w:t>
      </w:r>
      <w:r w:rsidRPr="008E6CD3">
        <w:rPr>
          <w:color w:val="221F1F"/>
        </w:rPr>
        <w:t>z</w:t>
      </w:r>
      <w:r w:rsidRPr="008E6CD3">
        <w:rPr>
          <w:color w:val="221F1F"/>
          <w:spacing w:val="-6"/>
        </w:rPr>
        <w:t xml:space="preserve"> </w:t>
      </w:r>
      <w:r w:rsidRPr="008E6CD3">
        <w:rPr>
          <w:color w:val="221F1F"/>
          <w:spacing w:val="-1"/>
        </w:rPr>
        <w:t>przyczyn</w:t>
      </w:r>
      <w:r w:rsidRPr="008E6CD3">
        <w:rPr>
          <w:color w:val="221F1F"/>
          <w:spacing w:val="-4"/>
        </w:rPr>
        <w:t xml:space="preserve"> </w:t>
      </w:r>
      <w:r w:rsidRPr="008E6CD3">
        <w:rPr>
          <w:color w:val="221F1F"/>
          <w:spacing w:val="-1"/>
        </w:rPr>
        <w:t>związanych</w:t>
      </w:r>
      <w:r w:rsidRPr="008E6CD3">
        <w:rPr>
          <w:color w:val="221F1F"/>
          <w:spacing w:val="-6"/>
        </w:rPr>
        <w:t xml:space="preserve"> </w:t>
      </w:r>
      <w:r w:rsidRPr="008E6CD3">
        <w:rPr>
          <w:color w:val="221F1F"/>
        </w:rPr>
        <w:t>z</w:t>
      </w:r>
      <w:r w:rsidRPr="008E6CD3">
        <w:rPr>
          <w:color w:val="221F1F"/>
          <w:spacing w:val="-6"/>
        </w:rPr>
        <w:t xml:space="preserve"> </w:t>
      </w:r>
      <w:r w:rsidRPr="008E6CD3">
        <w:rPr>
          <w:color w:val="221F1F"/>
          <w:spacing w:val="-1"/>
        </w:rPr>
        <w:t>Pani/Pana</w:t>
      </w:r>
      <w:r w:rsidRPr="008E6CD3">
        <w:rPr>
          <w:color w:val="221F1F"/>
          <w:spacing w:val="-7"/>
        </w:rPr>
        <w:t xml:space="preserve"> </w:t>
      </w:r>
      <w:r w:rsidRPr="008E6CD3">
        <w:rPr>
          <w:color w:val="221F1F"/>
          <w:spacing w:val="-1"/>
        </w:rPr>
        <w:t>szczególną</w:t>
      </w:r>
      <w:r w:rsidRPr="008E6CD3">
        <w:rPr>
          <w:color w:val="221F1F"/>
          <w:spacing w:val="-7"/>
        </w:rPr>
        <w:t xml:space="preserve"> </w:t>
      </w:r>
      <w:r w:rsidRPr="008E6CD3">
        <w:rPr>
          <w:color w:val="221F1F"/>
          <w:spacing w:val="-1"/>
        </w:rPr>
        <w:t>sytuacją.</w:t>
      </w:r>
    </w:p>
    <w:p w14:paraId="57F8A7A2" w14:textId="1140D662" w:rsidR="00263D5C" w:rsidRDefault="00263D5C" w:rsidP="00263D5C">
      <w:pPr>
        <w:pStyle w:val="Tekstpodstawowy"/>
        <w:tabs>
          <w:tab w:val="left" w:pos="1518"/>
        </w:tabs>
        <w:spacing w:line="277" w:lineRule="auto"/>
        <w:ind w:right="121"/>
        <w:jc w:val="right"/>
        <w:rPr>
          <w:ins w:id="3" w:author="Surdyn Magdalena" w:date="2024-11-15T10:26:00Z"/>
          <w:rFonts w:cs="Arial"/>
        </w:rPr>
        <w:pPrChange w:id="4" w:author="Surdyn Magdalena" w:date="2024-11-15T10:26:00Z">
          <w:pPr>
            <w:pStyle w:val="Tekstpodstawowy"/>
            <w:numPr>
              <w:numId w:val="2"/>
            </w:numPr>
            <w:tabs>
              <w:tab w:val="left" w:pos="1518"/>
            </w:tabs>
            <w:spacing w:line="277" w:lineRule="auto"/>
            <w:ind w:left="1517" w:right="121" w:hanging="427"/>
            <w:jc w:val="both"/>
          </w:pPr>
        </w:pPrChange>
      </w:pPr>
    </w:p>
    <w:p w14:paraId="6E8D4A35" w14:textId="77777777" w:rsidR="00263D5C" w:rsidRDefault="00263D5C" w:rsidP="00263D5C">
      <w:pPr>
        <w:pStyle w:val="Nagwek5"/>
        <w:spacing w:before="59"/>
        <w:jc w:val="right"/>
        <w:rPr>
          <w:ins w:id="5" w:author="Surdyn Magdalena" w:date="2024-11-15T10:26:00Z"/>
          <w:color w:val="221F1F"/>
          <w:spacing w:val="-1"/>
        </w:rPr>
        <w:sectPr w:rsidR="00263D5C">
          <w:pgSz w:w="11900" w:h="16840"/>
          <w:pgMar w:top="1360" w:right="880" w:bottom="0" w:left="260" w:header="708" w:footer="708" w:gutter="0"/>
          <w:cols w:space="708"/>
        </w:sectPr>
      </w:pPr>
    </w:p>
    <w:p w14:paraId="39E3357C" w14:textId="7645CB18" w:rsidR="00263D5C" w:rsidRDefault="00263D5C" w:rsidP="00263D5C">
      <w:pPr>
        <w:pStyle w:val="Nagwek5"/>
        <w:spacing w:before="59"/>
        <w:jc w:val="right"/>
        <w:rPr>
          <w:ins w:id="6" w:author="Surdyn Magdalena" w:date="2024-11-15T10:26:00Z"/>
          <w:b w:val="0"/>
          <w:bCs w:val="0"/>
        </w:rPr>
      </w:pPr>
      <w:ins w:id="7" w:author="Surdyn Magdalena" w:date="2024-11-15T10:26:00Z">
        <w:r>
          <w:rPr>
            <w:color w:val="221F1F"/>
            <w:spacing w:val="-1"/>
          </w:rPr>
          <w:lastRenderedPageBreak/>
          <w:t>Załącznik</w:t>
        </w:r>
        <w:r>
          <w:rPr>
            <w:color w:val="221F1F"/>
            <w:spacing w:val="-10"/>
          </w:rPr>
          <w:t xml:space="preserve"> </w:t>
        </w:r>
        <w:r>
          <w:rPr>
            <w:color w:val="221F1F"/>
            <w:spacing w:val="1"/>
          </w:rPr>
          <w:t>nr</w:t>
        </w:r>
        <w:r>
          <w:rPr>
            <w:color w:val="221F1F"/>
            <w:spacing w:val="-9"/>
          </w:rPr>
          <w:t xml:space="preserve"> </w:t>
        </w:r>
        <w:r>
          <w:rPr>
            <w:color w:val="221F1F"/>
          </w:rPr>
          <w:t>4</w:t>
        </w:r>
        <w:r>
          <w:rPr>
            <w:color w:val="221F1F"/>
            <w:spacing w:val="-9"/>
          </w:rPr>
          <w:t xml:space="preserve"> </w:t>
        </w:r>
        <w:r>
          <w:rPr>
            <w:color w:val="221F1F"/>
          </w:rPr>
          <w:t>do</w:t>
        </w:r>
        <w:r>
          <w:rPr>
            <w:color w:val="221F1F"/>
            <w:spacing w:val="-8"/>
          </w:rPr>
          <w:t xml:space="preserve"> </w:t>
        </w:r>
        <w:r>
          <w:rPr>
            <w:color w:val="221F1F"/>
          </w:rPr>
          <w:t>umowy</w:t>
        </w:r>
        <w:r>
          <w:rPr>
            <w:color w:val="221F1F"/>
            <w:spacing w:val="-7"/>
          </w:rPr>
          <w:t xml:space="preserve"> </w:t>
        </w:r>
        <w:r>
          <w:rPr>
            <w:color w:val="221F1F"/>
            <w:spacing w:val="-1"/>
          </w:rPr>
          <w:t>nr.</w:t>
        </w:r>
        <w:r>
          <w:rPr>
            <w:color w:val="221F1F"/>
            <w:spacing w:val="-6"/>
          </w:rPr>
          <w:t xml:space="preserve"> </w:t>
        </w:r>
        <w:r>
          <w:rPr>
            <w:color w:val="221F1F"/>
          </w:rPr>
          <w:t>……………………………</w:t>
        </w:r>
      </w:ins>
    </w:p>
    <w:p w14:paraId="7F6D2831" w14:textId="1B13C03E" w:rsidR="00263D5C" w:rsidRDefault="00263D5C" w:rsidP="00263D5C">
      <w:pPr>
        <w:pStyle w:val="Tekstpodstawowy"/>
        <w:tabs>
          <w:tab w:val="left" w:pos="1518"/>
        </w:tabs>
        <w:spacing w:line="277" w:lineRule="auto"/>
        <w:ind w:right="121"/>
        <w:jc w:val="both"/>
        <w:rPr>
          <w:ins w:id="8" w:author="Surdyn Magdalena" w:date="2024-11-15T10:26:00Z"/>
          <w:rFonts w:cs="Arial"/>
        </w:rPr>
        <w:pPrChange w:id="9" w:author="Surdyn Magdalena" w:date="2024-11-15T10:26:00Z">
          <w:pPr>
            <w:pStyle w:val="Tekstpodstawowy"/>
            <w:numPr>
              <w:numId w:val="2"/>
            </w:numPr>
            <w:tabs>
              <w:tab w:val="left" w:pos="1518"/>
            </w:tabs>
            <w:spacing w:line="277" w:lineRule="auto"/>
            <w:ind w:left="1517" w:right="121" w:hanging="427"/>
            <w:jc w:val="both"/>
          </w:pPr>
        </w:pPrChange>
      </w:pPr>
    </w:p>
    <w:p w14:paraId="5FC2BD79" w14:textId="36A5B8C2" w:rsidR="00263D5C" w:rsidRPr="00263D5C" w:rsidRDefault="00263D5C" w:rsidP="00263D5C">
      <w:pPr>
        <w:pStyle w:val="Tekstpodstawowy"/>
        <w:tabs>
          <w:tab w:val="left" w:pos="1518"/>
        </w:tabs>
        <w:spacing w:line="277" w:lineRule="auto"/>
        <w:ind w:right="121"/>
        <w:jc w:val="center"/>
        <w:rPr>
          <w:rFonts w:cs="Arial"/>
          <w:b/>
          <w:rPrChange w:id="10" w:author="Surdyn Magdalena" w:date="2024-11-15T10:26:00Z">
            <w:rPr>
              <w:rFonts w:cs="Arial"/>
            </w:rPr>
          </w:rPrChange>
        </w:rPr>
        <w:pPrChange w:id="11" w:author="Surdyn Magdalena" w:date="2024-11-15T10:26:00Z">
          <w:pPr>
            <w:pStyle w:val="Tekstpodstawowy"/>
            <w:numPr>
              <w:numId w:val="2"/>
            </w:numPr>
            <w:tabs>
              <w:tab w:val="left" w:pos="1518"/>
            </w:tabs>
            <w:spacing w:line="277" w:lineRule="auto"/>
            <w:ind w:left="1517" w:right="121" w:hanging="427"/>
            <w:jc w:val="both"/>
          </w:pPr>
        </w:pPrChange>
      </w:pPr>
      <w:ins w:id="12" w:author="Surdyn Magdalena" w:date="2024-11-15T10:26:00Z">
        <w:r w:rsidRPr="00263D5C">
          <w:rPr>
            <w:rFonts w:cs="Arial"/>
            <w:b/>
            <w:rPrChange w:id="13" w:author="Surdyn Magdalena" w:date="2024-11-15T10:26:00Z">
              <w:rPr>
                <w:rFonts w:cs="Arial"/>
              </w:rPr>
            </w:rPrChange>
          </w:rPr>
          <w:t>Klauzula informacyjna dla Sprzedawcy będącego osobą fizyczną prowadzącą działalność gospodarczą.</w:t>
        </w:r>
      </w:ins>
    </w:p>
    <w:p w14:paraId="4AEB8DD9" w14:textId="77777777" w:rsidR="008A577D" w:rsidRDefault="008A577D">
      <w:pPr>
        <w:rPr>
          <w:rFonts w:ascii="Arial" w:eastAsia="Arial" w:hAnsi="Arial" w:cs="Arial"/>
          <w:sz w:val="20"/>
          <w:szCs w:val="20"/>
        </w:rPr>
      </w:pPr>
    </w:p>
    <w:p w14:paraId="49ADADD9" w14:textId="77777777" w:rsidR="008A577D" w:rsidRDefault="008A577D">
      <w:pPr>
        <w:rPr>
          <w:rFonts w:ascii="Arial" w:eastAsia="Arial" w:hAnsi="Arial" w:cs="Arial"/>
          <w:sz w:val="20"/>
          <w:szCs w:val="20"/>
        </w:rPr>
      </w:pPr>
    </w:p>
    <w:p w14:paraId="26F34CE1" w14:textId="77777777" w:rsidR="008A577D" w:rsidRDefault="008A577D">
      <w:pPr>
        <w:rPr>
          <w:rFonts w:ascii="Arial" w:eastAsia="Arial" w:hAnsi="Arial" w:cs="Arial"/>
          <w:sz w:val="20"/>
          <w:szCs w:val="20"/>
        </w:rPr>
      </w:pPr>
    </w:p>
    <w:p w14:paraId="36501376" w14:textId="77777777" w:rsidR="00263D5C" w:rsidRPr="001D2BE4" w:rsidRDefault="00263D5C" w:rsidP="00263D5C">
      <w:pPr>
        <w:pStyle w:val="Teksttreci0"/>
        <w:numPr>
          <w:ilvl w:val="0"/>
          <w:numId w:val="8"/>
        </w:numPr>
        <w:tabs>
          <w:tab w:val="left" w:pos="584"/>
        </w:tabs>
        <w:spacing w:line="240" w:lineRule="auto"/>
        <w:ind w:left="580" w:hanging="280"/>
        <w:jc w:val="both"/>
        <w:rPr>
          <w:ins w:id="14" w:author="Surdyn Magdalena" w:date="2024-11-15T10:27:00Z"/>
        </w:rPr>
      </w:pPr>
      <w:ins w:id="15" w:author="Surdyn Magdalena" w:date="2024-11-15T10:27:00Z">
        <w:r w:rsidRPr="001D2BE4">
          <w:t>Administratorem Państwa danych osobow</w:t>
        </w:r>
        <w:r>
          <w:t xml:space="preserve">ych jest </w:t>
        </w:r>
        <w:r w:rsidRPr="001D2BE4">
          <w:t xml:space="preserve">ORLEN S.A. z siedzibą w Płocku, ul. Chemików 7 (dalej: </w:t>
        </w:r>
        <w:r w:rsidRPr="001D2BE4">
          <w:rPr>
            <w:b/>
            <w:bCs/>
          </w:rPr>
          <w:t>ORLEN S.A.</w:t>
        </w:r>
        <w:r w:rsidRPr="001D2BE4">
          <w:t>).</w:t>
        </w:r>
      </w:ins>
    </w:p>
    <w:p w14:paraId="3907601F" w14:textId="77777777" w:rsidR="00263D5C" w:rsidRPr="001D2BE4" w:rsidRDefault="00263D5C" w:rsidP="00263D5C">
      <w:pPr>
        <w:pStyle w:val="Teksttreci0"/>
        <w:numPr>
          <w:ilvl w:val="0"/>
          <w:numId w:val="8"/>
        </w:numPr>
        <w:tabs>
          <w:tab w:val="left" w:pos="603"/>
        </w:tabs>
        <w:spacing w:line="240" w:lineRule="auto"/>
        <w:ind w:left="580" w:hanging="280"/>
        <w:jc w:val="both"/>
        <w:rPr>
          <w:ins w:id="16" w:author="Surdyn Magdalena" w:date="2024-11-15T10:27:00Z"/>
        </w:rPr>
      </w:pPr>
      <w:ins w:id="17" w:author="Surdyn Magdalena" w:date="2024-11-15T10:27:00Z">
        <w:r w:rsidRPr="001D2BE4">
          <w:t>Kontaktowe numery telefonów do administratora danych: (24) 256 00 00, (24) 365 00 00, (22) 778 00 00. Z Administratorem danych możecie Państwo skontaktować się także:</w:t>
        </w:r>
      </w:ins>
    </w:p>
    <w:p w14:paraId="6AFF5F53" w14:textId="77777777" w:rsidR="00263D5C" w:rsidRPr="001D2BE4" w:rsidRDefault="00263D5C" w:rsidP="00263D5C">
      <w:pPr>
        <w:pStyle w:val="Teksttreci0"/>
        <w:numPr>
          <w:ilvl w:val="0"/>
          <w:numId w:val="9"/>
        </w:numPr>
        <w:tabs>
          <w:tab w:val="left" w:pos="1025"/>
        </w:tabs>
        <w:spacing w:line="240" w:lineRule="auto"/>
        <w:ind w:firstLine="660"/>
        <w:jc w:val="both"/>
        <w:rPr>
          <w:ins w:id="18" w:author="Surdyn Magdalena" w:date="2024-11-15T10:27:00Z"/>
        </w:rPr>
      </w:pPr>
      <w:ins w:id="19" w:author="Surdyn Magdalena" w:date="2024-11-15T10:27:00Z">
        <w:r w:rsidRPr="001D2BE4">
          <w:t>listownie na adres: ul. Chemików 7; 09-411 Płock,</w:t>
        </w:r>
      </w:ins>
    </w:p>
    <w:p w14:paraId="61F8D9BA" w14:textId="77777777" w:rsidR="00263D5C" w:rsidRPr="001D2BE4" w:rsidRDefault="00263D5C" w:rsidP="00263D5C">
      <w:pPr>
        <w:pStyle w:val="Teksttreci0"/>
        <w:numPr>
          <w:ilvl w:val="0"/>
          <w:numId w:val="9"/>
        </w:numPr>
        <w:tabs>
          <w:tab w:val="left" w:pos="1025"/>
        </w:tabs>
        <w:spacing w:line="240" w:lineRule="auto"/>
        <w:ind w:firstLine="660"/>
        <w:jc w:val="both"/>
        <w:rPr>
          <w:ins w:id="20" w:author="Surdyn Magdalena" w:date="2024-11-15T10:27:00Z"/>
        </w:rPr>
      </w:pPr>
      <w:ins w:id="21" w:author="Surdyn Magdalena" w:date="2024-11-15T10:27:00Z">
        <w:r w:rsidRPr="001D2BE4">
          <w:t xml:space="preserve">przez e-mail: </w:t>
        </w:r>
        <w:r>
          <w:fldChar w:fldCharType="begin"/>
        </w:r>
        <w:r>
          <w:instrText xml:space="preserve"> HYPERLINK "mailto:daneosobowe@orlen.pl" </w:instrText>
        </w:r>
        <w:r>
          <w:fldChar w:fldCharType="separate"/>
        </w:r>
        <w:r w:rsidRPr="001D2BE4">
          <w:t>daneosobowe@orlen.pl</w:t>
        </w:r>
        <w:r>
          <w:fldChar w:fldCharType="end"/>
        </w:r>
        <w:r w:rsidRPr="001D2BE4">
          <w:t>.</w:t>
        </w:r>
      </w:ins>
    </w:p>
    <w:p w14:paraId="22C5A809" w14:textId="77777777" w:rsidR="00263D5C" w:rsidRPr="001D2BE4" w:rsidRDefault="00263D5C" w:rsidP="00263D5C">
      <w:pPr>
        <w:pStyle w:val="Teksttreci0"/>
        <w:numPr>
          <w:ilvl w:val="0"/>
          <w:numId w:val="8"/>
        </w:numPr>
        <w:tabs>
          <w:tab w:val="left" w:pos="598"/>
        </w:tabs>
        <w:spacing w:line="240" w:lineRule="auto"/>
        <w:ind w:left="580" w:hanging="280"/>
        <w:jc w:val="both"/>
        <w:rPr>
          <w:ins w:id="22" w:author="Surdyn Magdalena" w:date="2024-11-15T10:27:00Z"/>
        </w:rPr>
      </w:pPr>
      <w:ins w:id="23" w:author="Surdyn Magdalena" w:date="2024-11-15T10:27:00Z">
        <w:r w:rsidRPr="001D2BE4">
          <w:t>Do kontaktu z I</w:t>
        </w:r>
        <w:r>
          <w:t xml:space="preserve">nspektorem ochrony danych w </w:t>
        </w:r>
        <w:r w:rsidRPr="001D2BE4">
          <w:t xml:space="preserve">ORLEN S.A. służy następujący adres email: </w:t>
        </w:r>
        <w:r>
          <w:fldChar w:fldCharType="begin"/>
        </w:r>
        <w:r>
          <w:instrText xml:space="preserve"> HYPERLINK "mailto:daneosobowe@orlen.pl" </w:instrText>
        </w:r>
        <w:r>
          <w:fldChar w:fldCharType="separate"/>
        </w:r>
        <w:r w:rsidRPr="001D2BE4">
          <w:t>daneosobowe@orlen.pl</w:t>
        </w:r>
        <w:r>
          <w:fldChar w:fldCharType="end"/>
        </w:r>
        <w:r w:rsidRPr="001D2BE4">
          <w:t>. Z Inspektorem ochrony danych można skontaktować się także</w:t>
        </w:r>
        <w:r>
          <w:t xml:space="preserve"> pisemnie na adres siedziby </w:t>
        </w:r>
        <w:r w:rsidRPr="001D2BE4">
          <w:t xml:space="preserve">ORLEN S.A., wskazany w pkt 1, z dopiskiem „Inspektor Ochrony Danych“. Dane dot. Inspektora Ochrony Danych dostępne są również na stronie </w:t>
        </w:r>
        <w:r>
          <w:fldChar w:fldCharType="begin"/>
        </w:r>
        <w:r>
          <w:instrText xml:space="preserve"> HYPERLINK "http://www.orlen.pl" </w:instrText>
        </w:r>
        <w:r>
          <w:fldChar w:fldCharType="separate"/>
        </w:r>
        <w:r w:rsidRPr="001D2BE4">
          <w:t>www.orlen.pl</w:t>
        </w:r>
        <w:r>
          <w:fldChar w:fldCharType="end"/>
        </w:r>
        <w:r w:rsidRPr="001D2BE4">
          <w:t xml:space="preserve"> w zakładce „Kontakt”.</w:t>
        </w:r>
      </w:ins>
    </w:p>
    <w:p w14:paraId="13CC3797" w14:textId="77777777" w:rsidR="00263D5C" w:rsidRPr="001D2BE4" w:rsidRDefault="00263D5C" w:rsidP="00263D5C">
      <w:pPr>
        <w:pStyle w:val="Teksttreci0"/>
        <w:numPr>
          <w:ilvl w:val="0"/>
          <w:numId w:val="8"/>
        </w:numPr>
        <w:tabs>
          <w:tab w:val="left" w:pos="603"/>
        </w:tabs>
        <w:spacing w:line="240" w:lineRule="auto"/>
        <w:ind w:firstLine="300"/>
        <w:jc w:val="both"/>
        <w:rPr>
          <w:ins w:id="24" w:author="Surdyn Magdalena" w:date="2024-11-15T10:27:00Z"/>
        </w:rPr>
      </w:pPr>
      <w:ins w:id="25" w:author="Surdyn Magdalena" w:date="2024-11-15T10:27:00Z">
        <w:r w:rsidRPr="001D2BE4">
          <w:t>Pani/Pana dane osobowe w niezbędnym zakresie będą przetwarzane w celu:</w:t>
        </w:r>
      </w:ins>
    </w:p>
    <w:p w14:paraId="1C7D58ED" w14:textId="77777777" w:rsidR="00263D5C" w:rsidRDefault="00263D5C" w:rsidP="00263D5C">
      <w:pPr>
        <w:pStyle w:val="Teksttreci0"/>
        <w:numPr>
          <w:ilvl w:val="0"/>
          <w:numId w:val="10"/>
        </w:numPr>
        <w:tabs>
          <w:tab w:val="left" w:pos="869"/>
        </w:tabs>
        <w:spacing w:line="240" w:lineRule="auto"/>
        <w:ind w:left="860" w:hanging="280"/>
        <w:jc w:val="both"/>
        <w:rPr>
          <w:ins w:id="26" w:author="Surdyn Magdalena" w:date="2024-11-15T10:27:00Z"/>
        </w:rPr>
      </w:pPr>
      <w:ins w:id="27" w:author="Surdyn Magdalena" w:date="2024-11-15T10:27:00Z">
        <w:r w:rsidRPr="001D2BE4">
          <w:t xml:space="preserve">wykonania zawartej z Panią/Panem umowy - podstawą prawną jest niezbędność przetwarzania do wykonania umowy, której jest Pani/Pan stroną lub podjęcie działań na Pani/Pana żądanie przed zawarciem umowy (art. 6 ust. 1 lit. b Rozporządzenia ogólnego o ochronie danych osobowych 2016/679 - </w:t>
        </w:r>
        <w:r w:rsidRPr="001D2BE4">
          <w:rPr>
            <w:b/>
            <w:bCs/>
          </w:rPr>
          <w:t>RODO</w:t>
        </w:r>
        <w:r w:rsidRPr="001D2BE4">
          <w:t>);</w:t>
        </w:r>
      </w:ins>
    </w:p>
    <w:p w14:paraId="0FC93100" w14:textId="77777777" w:rsidR="00263D5C" w:rsidRPr="001D2BE4" w:rsidRDefault="00263D5C" w:rsidP="00263D5C">
      <w:pPr>
        <w:pStyle w:val="Teksttreci0"/>
        <w:numPr>
          <w:ilvl w:val="0"/>
          <w:numId w:val="10"/>
        </w:numPr>
        <w:tabs>
          <w:tab w:val="left" w:pos="869"/>
        </w:tabs>
        <w:spacing w:line="240" w:lineRule="auto"/>
        <w:ind w:left="860" w:hanging="280"/>
        <w:jc w:val="both"/>
        <w:rPr>
          <w:ins w:id="28" w:author="Surdyn Magdalena" w:date="2024-11-15T10:27:00Z"/>
        </w:rPr>
      </w:pPr>
      <w:ins w:id="29" w:author="Surdyn Magdalena" w:date="2024-11-15T10:27:00Z">
        <w:r w:rsidRPr="001D2BE4">
          <w:t>wypełnienia obowi</w:t>
        </w:r>
        <w:r>
          <w:t xml:space="preserve">ązków prawnych ciążących na ORLEN </w:t>
        </w:r>
        <w:r w:rsidRPr="001D2BE4">
          <w:t>S.A. na podstawie</w:t>
        </w:r>
        <w:r>
          <w:t xml:space="preserve"> </w:t>
        </w:r>
        <w:r w:rsidRPr="001D2BE4">
          <w:t>powszechnie obowiązujących przepisów prawa, w tym w szczególności przepisów z zakresu rachunkowości i prawa podatkowego - podstawą prawną przetwarzania jest art. 6 ust. 1 lit. c RODO;</w:t>
        </w:r>
      </w:ins>
    </w:p>
    <w:p w14:paraId="3469899E" w14:textId="77777777" w:rsidR="00263D5C" w:rsidRPr="001D2BE4" w:rsidRDefault="00263D5C" w:rsidP="00263D5C">
      <w:pPr>
        <w:pStyle w:val="Teksttreci0"/>
        <w:numPr>
          <w:ilvl w:val="0"/>
          <w:numId w:val="10"/>
        </w:numPr>
        <w:tabs>
          <w:tab w:val="left" w:pos="864"/>
          <w:tab w:val="left" w:pos="7235"/>
        </w:tabs>
        <w:spacing w:line="240" w:lineRule="auto"/>
        <w:ind w:left="860" w:hanging="280"/>
        <w:jc w:val="both"/>
        <w:rPr>
          <w:ins w:id="30" w:author="Surdyn Magdalena" w:date="2024-11-15T10:27:00Z"/>
        </w:rPr>
      </w:pPr>
      <w:ins w:id="31" w:author="Surdyn Magdalena" w:date="2024-11-15T10:27:00Z">
        <w:r w:rsidRPr="001D2BE4">
          <w:t>dokonania oceny współpracy na podstawie zawartej z Panią/Panem umowy - podstawą prawną przetwarzania jest</w:t>
        </w:r>
        <w:r>
          <w:t xml:space="preserve"> prawnie uzasadniony interes </w:t>
        </w:r>
        <w:r w:rsidRPr="001D2BE4">
          <w:t>ORLEN S.A. (art. 6 ust. 1 lit. f RODO); prawnie uzasadniony interes polega na umo</w:t>
        </w:r>
        <w:r>
          <w:t xml:space="preserve">żliwieniu </w:t>
        </w:r>
        <w:r w:rsidRPr="001D2BE4">
          <w:t>ORLEN S.A.</w:t>
        </w:r>
        <w:r>
          <w:t xml:space="preserve"> </w:t>
        </w:r>
        <w:r w:rsidRPr="001D2BE4">
          <w:t>dokonywania okresowej oceny</w:t>
        </w:r>
        <w:r>
          <w:t xml:space="preserve"> współpracy z kontrahentami </w:t>
        </w:r>
        <w:r w:rsidRPr="001D2BE4">
          <w:t>ORLEN S.A., m.in. z punktu widzenia terminowości realizacji umowy i jakości świadczonej usługi/dostawy</w:t>
        </w:r>
        <w:r w:rsidRPr="001D2BE4">
          <w:rPr>
            <w:vertAlign w:val="superscript"/>
          </w:rPr>
          <w:footnoteReference w:id="1"/>
        </w:r>
        <w:r w:rsidRPr="001D2BE4">
          <w:t>;</w:t>
        </w:r>
      </w:ins>
    </w:p>
    <w:p w14:paraId="4FD14A37" w14:textId="77777777" w:rsidR="00263D5C" w:rsidRPr="001D2BE4" w:rsidRDefault="00263D5C" w:rsidP="00263D5C">
      <w:pPr>
        <w:pStyle w:val="Teksttreci0"/>
        <w:numPr>
          <w:ilvl w:val="0"/>
          <w:numId w:val="10"/>
        </w:numPr>
        <w:tabs>
          <w:tab w:val="left" w:pos="874"/>
        </w:tabs>
        <w:spacing w:line="240" w:lineRule="auto"/>
        <w:ind w:left="860" w:hanging="280"/>
        <w:jc w:val="both"/>
        <w:rPr>
          <w:ins w:id="34" w:author="Surdyn Magdalena" w:date="2024-11-15T10:27:00Z"/>
        </w:rPr>
      </w:pPr>
      <w:ins w:id="35" w:author="Surdyn Magdalena" w:date="2024-11-15T10:27:00Z">
        <w:r w:rsidRPr="001D2BE4">
          <w:t xml:space="preserve">ewentualnego ustalenia lub dochodzenia roszczeń lub obrony przed roszczeniami - podstawą prawną przetwarzania jest </w:t>
        </w:r>
        <w:r>
          <w:t xml:space="preserve">prawnie uzasadniony interes </w:t>
        </w:r>
        <w:r w:rsidRPr="001D2BE4">
          <w:t>ORLEN S.A. (art. 6 ust. 1 lit. f RODO); prawnie uzasadniony int</w:t>
        </w:r>
        <w:r>
          <w:t xml:space="preserve">eres polega na umożliwieniu </w:t>
        </w:r>
        <w:r w:rsidRPr="001D2BE4">
          <w:t>ORLEN S.A. dochodzenia lub obrony przed roszczeniami związanymi z zawartą umową.</w:t>
        </w:r>
      </w:ins>
    </w:p>
    <w:p w14:paraId="2B18F553" w14:textId="77777777" w:rsidR="00263D5C" w:rsidRPr="001D2BE4" w:rsidRDefault="00263D5C" w:rsidP="00263D5C">
      <w:pPr>
        <w:pStyle w:val="Teksttreci0"/>
        <w:numPr>
          <w:ilvl w:val="0"/>
          <w:numId w:val="8"/>
        </w:numPr>
        <w:tabs>
          <w:tab w:val="left" w:pos="594"/>
        </w:tabs>
        <w:spacing w:line="240" w:lineRule="auto"/>
        <w:ind w:left="580" w:hanging="280"/>
        <w:jc w:val="both"/>
        <w:rPr>
          <w:ins w:id="36" w:author="Surdyn Magdalena" w:date="2024-11-15T10:27:00Z"/>
        </w:rPr>
      </w:pPr>
      <w:ins w:id="37" w:author="Surdyn Magdalena" w:date="2024-11-15T10:27:00Z">
        <w:r w:rsidRPr="001D2BE4">
          <w:t>Pani/Pana dane osobowe mogą być przekazywane dostawcom systemów informatycznych i usług IT, pod</w:t>
        </w:r>
        <w:r>
          <w:t xml:space="preserve">miotom świadczącym na rzecz </w:t>
        </w:r>
        <w:r w:rsidRPr="001D2BE4">
          <w:t>ORLEN S.A. usługi niezbędne do wykonania umowy, w tym usługi księgowe i prawne. Ponadto, w stosowanych przypadkach dane osobowe będą przekazywane podmiotom uzyskującym dostęp do danych w oparciu o przepisy powszechnie obowiązującego prawa, w zakresie przewidzianym przez te przepisy.</w:t>
        </w:r>
      </w:ins>
    </w:p>
    <w:p w14:paraId="778846B8" w14:textId="77777777" w:rsidR="00263D5C" w:rsidRPr="001D2BE4" w:rsidRDefault="00263D5C" w:rsidP="00263D5C">
      <w:pPr>
        <w:pStyle w:val="Teksttreci0"/>
        <w:numPr>
          <w:ilvl w:val="0"/>
          <w:numId w:val="8"/>
        </w:numPr>
        <w:tabs>
          <w:tab w:val="left" w:pos="594"/>
        </w:tabs>
        <w:spacing w:line="240" w:lineRule="auto"/>
        <w:ind w:left="580" w:hanging="280"/>
        <w:jc w:val="both"/>
        <w:rPr>
          <w:ins w:id="38" w:author="Surdyn Magdalena" w:date="2024-11-15T10:27:00Z"/>
        </w:rPr>
      </w:pPr>
      <w:ins w:id="39" w:author="Surdyn Magdalena" w:date="2024-11-15T10:27:00Z">
        <w:r w:rsidRPr="001D2BE4">
          <w:t>Pani/Pana dane osobowe będą przetwarzane przez okres wykonywania umowy, a następnie przez okres przedawnienia roszczeń, jeżeli przetwarzanie danych osobowych będzie niezbędne dla dochodzenia ewentualnych roszczeń lub obrony prze</w:t>
        </w:r>
        <w:r>
          <w:t xml:space="preserve">d takimi roszczeniami przez </w:t>
        </w:r>
        <w:r w:rsidRPr="001D2BE4">
          <w:t>ORLEN S.A. Po tym okresie Pani/Pana dane osobowe będą przetwarzane jedynie w zakresie i przez okres wynikający z przepisów prawa, w szczególności przepisów o rachunkowości.</w:t>
        </w:r>
      </w:ins>
    </w:p>
    <w:p w14:paraId="420DEB51" w14:textId="77777777" w:rsidR="00263D5C" w:rsidRPr="001D2BE4" w:rsidRDefault="00263D5C" w:rsidP="00263D5C">
      <w:pPr>
        <w:pStyle w:val="Teksttreci0"/>
        <w:numPr>
          <w:ilvl w:val="0"/>
          <w:numId w:val="8"/>
        </w:numPr>
        <w:tabs>
          <w:tab w:val="left" w:pos="594"/>
        </w:tabs>
        <w:spacing w:line="240" w:lineRule="auto"/>
        <w:ind w:left="580" w:hanging="280"/>
        <w:jc w:val="both"/>
        <w:rPr>
          <w:ins w:id="40" w:author="Surdyn Magdalena" w:date="2024-11-15T10:27:00Z"/>
        </w:rPr>
      </w:pPr>
      <w:ins w:id="41" w:author="Surdyn Magdalena" w:date="2024-11-15T10:27:00Z">
        <w:r w:rsidRPr="001D2BE4">
          <w:t>Przysługuje Pani/Panu prawo dostępu do treści danych oraz żądania ich sprostowania, usunięcia, ograniczenia przetwarzania, prawo do przenoszenia danych oraz prawo wniesienia sprzeciwu względem przetwarzania danych.</w:t>
        </w:r>
      </w:ins>
    </w:p>
    <w:p w14:paraId="2B09609D" w14:textId="77777777" w:rsidR="00263D5C" w:rsidRPr="001D2BE4" w:rsidRDefault="00263D5C" w:rsidP="00263D5C">
      <w:pPr>
        <w:pStyle w:val="Teksttreci0"/>
        <w:numPr>
          <w:ilvl w:val="0"/>
          <w:numId w:val="8"/>
        </w:numPr>
        <w:tabs>
          <w:tab w:val="left" w:pos="594"/>
        </w:tabs>
        <w:spacing w:line="240" w:lineRule="auto"/>
        <w:ind w:left="580" w:hanging="280"/>
        <w:jc w:val="both"/>
        <w:rPr>
          <w:ins w:id="42" w:author="Surdyn Magdalena" w:date="2024-11-15T10:27:00Z"/>
        </w:rPr>
      </w:pPr>
      <w:ins w:id="43" w:author="Surdyn Magdalena" w:date="2024-11-15T10:27:00Z">
        <w:r w:rsidRPr="001D2BE4">
          <w:t>Przysługuje Pani/Panu prawo wniesienia sprzeciwu względem przetwarzania danych osobowych w celach określonych w pkt 4 lit. c) i d) powyżej</w:t>
        </w:r>
        <w:r w:rsidRPr="001D2BE4">
          <w:rPr>
            <w:vertAlign w:val="superscript"/>
          </w:rPr>
          <w:footnoteReference w:id="2"/>
        </w:r>
        <w:r w:rsidRPr="001D2BE4">
          <w:t>, z przyczyn związanych z Pani/Pana szczególną sytuacją.</w:t>
        </w:r>
      </w:ins>
    </w:p>
    <w:p w14:paraId="21CC26E0" w14:textId="77777777" w:rsidR="00263D5C" w:rsidRPr="001D2BE4" w:rsidRDefault="00263D5C" w:rsidP="00263D5C">
      <w:pPr>
        <w:pStyle w:val="Teksttreci0"/>
        <w:numPr>
          <w:ilvl w:val="0"/>
          <w:numId w:val="8"/>
        </w:numPr>
        <w:tabs>
          <w:tab w:val="left" w:pos="594"/>
        </w:tabs>
        <w:spacing w:line="240" w:lineRule="auto"/>
        <w:ind w:left="580" w:hanging="280"/>
        <w:jc w:val="both"/>
        <w:rPr>
          <w:ins w:id="46" w:author="Surdyn Magdalena" w:date="2024-11-15T10:27:00Z"/>
        </w:rPr>
      </w:pPr>
      <w:ins w:id="47" w:author="Surdyn Magdalena" w:date="2024-11-15T10:27:00Z">
        <w:r w:rsidRPr="001D2BE4">
  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  </w:r>
      </w:ins>
    </w:p>
    <w:p w14:paraId="2FFC2FED" w14:textId="77777777" w:rsidR="00263D5C" w:rsidRPr="001D2BE4" w:rsidRDefault="00263D5C" w:rsidP="00263D5C">
      <w:pPr>
        <w:pStyle w:val="Teksttreci0"/>
        <w:numPr>
          <w:ilvl w:val="0"/>
          <w:numId w:val="8"/>
        </w:numPr>
        <w:tabs>
          <w:tab w:val="left" w:pos="690"/>
        </w:tabs>
        <w:spacing w:line="240" w:lineRule="auto"/>
        <w:ind w:left="580" w:hanging="280"/>
        <w:jc w:val="both"/>
        <w:rPr>
          <w:ins w:id="48" w:author="Surdyn Magdalena" w:date="2024-11-15T10:27:00Z"/>
        </w:rPr>
      </w:pPr>
      <w:ins w:id="49" w:author="Surdyn Magdalena" w:date="2024-11-15T10:27:00Z">
        <w:r w:rsidRPr="001D2BE4">
          <w:t>Podanie</w:t>
        </w:r>
        <w:r>
          <w:t xml:space="preserve"> danych jest wymagane przez </w:t>
        </w:r>
        <w:r w:rsidRPr="001D2BE4">
          <w:t>ORLEN S.A. w celu zawarcia i wykonania umowy. Brak podania danych będzie skutkował niemożliwością wykonania umowy.</w:t>
        </w:r>
      </w:ins>
    </w:p>
    <w:p w14:paraId="78C754B0" w14:textId="77777777" w:rsidR="00263D5C" w:rsidRDefault="00263D5C" w:rsidP="00263D5C">
      <w:pPr>
        <w:pStyle w:val="Teksttreci0"/>
        <w:tabs>
          <w:tab w:val="left" w:pos="375"/>
        </w:tabs>
        <w:jc w:val="both"/>
        <w:rPr>
          <w:ins w:id="50" w:author="Surdyn Magdalena" w:date="2024-11-15T10:27:00Z"/>
        </w:rPr>
      </w:pPr>
    </w:p>
    <w:p w14:paraId="1208C99E" w14:textId="77777777" w:rsidR="00263D5C" w:rsidRDefault="00263D5C" w:rsidP="00263D5C">
      <w:pPr>
        <w:pStyle w:val="Teksttreci0"/>
        <w:tabs>
          <w:tab w:val="left" w:pos="375"/>
        </w:tabs>
        <w:jc w:val="both"/>
        <w:rPr>
          <w:ins w:id="51" w:author="Surdyn Magdalena" w:date="2024-11-15T10:27:00Z"/>
        </w:rPr>
      </w:pPr>
    </w:p>
    <w:p w14:paraId="5ED90E8E" w14:textId="77777777" w:rsidR="008A577D" w:rsidRDefault="008A577D">
      <w:pPr>
        <w:rPr>
          <w:rFonts w:ascii="Arial" w:eastAsia="Arial" w:hAnsi="Arial" w:cs="Arial"/>
          <w:sz w:val="20"/>
          <w:szCs w:val="20"/>
        </w:rPr>
      </w:pPr>
      <w:bookmarkStart w:id="52" w:name="_GoBack"/>
      <w:bookmarkEnd w:id="52"/>
    </w:p>
    <w:p w14:paraId="48104DFA" w14:textId="77777777" w:rsidR="008A577D" w:rsidRDefault="008A577D">
      <w:pPr>
        <w:rPr>
          <w:rFonts w:ascii="Arial" w:eastAsia="Arial" w:hAnsi="Arial" w:cs="Arial"/>
          <w:sz w:val="20"/>
          <w:szCs w:val="20"/>
        </w:rPr>
      </w:pPr>
    </w:p>
    <w:p w14:paraId="348C5B58" w14:textId="77777777" w:rsidR="008A577D" w:rsidRDefault="008A577D">
      <w:pPr>
        <w:rPr>
          <w:rFonts w:ascii="Arial" w:eastAsia="Arial" w:hAnsi="Arial" w:cs="Arial"/>
          <w:sz w:val="20"/>
          <w:szCs w:val="20"/>
        </w:rPr>
      </w:pPr>
    </w:p>
    <w:p w14:paraId="07990B8D" w14:textId="77777777" w:rsidR="008A577D" w:rsidRDefault="008A577D">
      <w:pPr>
        <w:rPr>
          <w:rFonts w:ascii="Arial" w:eastAsia="Arial" w:hAnsi="Arial" w:cs="Arial"/>
          <w:sz w:val="20"/>
          <w:szCs w:val="20"/>
        </w:rPr>
      </w:pPr>
    </w:p>
    <w:p w14:paraId="155CC5C4" w14:textId="77777777" w:rsidR="008A577D" w:rsidRDefault="008A577D">
      <w:pPr>
        <w:rPr>
          <w:rFonts w:ascii="Arial" w:eastAsia="Arial" w:hAnsi="Arial" w:cs="Arial"/>
          <w:sz w:val="20"/>
          <w:szCs w:val="20"/>
        </w:rPr>
      </w:pPr>
    </w:p>
    <w:p w14:paraId="231BA3C2" w14:textId="77777777" w:rsidR="008A577D" w:rsidRDefault="008A577D">
      <w:pPr>
        <w:rPr>
          <w:rFonts w:ascii="Arial" w:eastAsia="Arial" w:hAnsi="Arial" w:cs="Arial"/>
          <w:sz w:val="20"/>
          <w:szCs w:val="20"/>
        </w:rPr>
      </w:pPr>
    </w:p>
    <w:p w14:paraId="7665FBC0" w14:textId="77777777" w:rsidR="008A577D" w:rsidRDefault="008A577D">
      <w:pPr>
        <w:rPr>
          <w:rFonts w:ascii="Arial" w:eastAsia="Arial" w:hAnsi="Arial" w:cs="Arial"/>
          <w:sz w:val="20"/>
          <w:szCs w:val="20"/>
        </w:rPr>
      </w:pPr>
    </w:p>
    <w:p w14:paraId="4177F062" w14:textId="77777777" w:rsidR="008A577D" w:rsidRDefault="008A577D">
      <w:pPr>
        <w:rPr>
          <w:rFonts w:ascii="Arial" w:eastAsia="Arial" w:hAnsi="Arial" w:cs="Arial"/>
          <w:sz w:val="20"/>
          <w:szCs w:val="20"/>
        </w:rPr>
        <w:sectPr w:rsidR="008A577D">
          <w:pgSz w:w="11900" w:h="16840"/>
          <w:pgMar w:top="1360" w:right="880" w:bottom="0" w:left="260" w:header="708" w:footer="708" w:gutter="0"/>
          <w:cols w:space="708"/>
        </w:sectPr>
      </w:pPr>
    </w:p>
    <w:p w14:paraId="314DAE5A" w14:textId="77777777" w:rsidR="008A577D" w:rsidRDefault="008A577D" w:rsidP="008E6CD3">
      <w:pPr>
        <w:spacing w:before="245"/>
        <w:ind w:left="113"/>
        <w:rPr>
          <w:rFonts w:ascii="Gill Sans MT" w:eastAsia="Gill Sans MT" w:hAnsi="Gill Sans MT" w:cs="Gill Sans MT"/>
          <w:sz w:val="12"/>
          <w:szCs w:val="12"/>
        </w:rPr>
      </w:pPr>
    </w:p>
    <w:sectPr w:rsidR="008A577D" w:rsidSect="008E6CD3">
      <w:type w:val="continuous"/>
      <w:pgSz w:w="11900" w:h="16840"/>
      <w:pgMar w:top="1360" w:right="880" w:bottom="0" w:left="260" w:header="708" w:footer="708" w:gutter="0"/>
      <w:cols w:num="2" w:space="708" w:equalWidth="0">
        <w:col w:w="936" w:space="57"/>
        <w:col w:w="9767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EE2C8C" w14:textId="77777777" w:rsidR="00263D5C" w:rsidRDefault="00263D5C" w:rsidP="00263D5C">
      <w:r>
        <w:separator/>
      </w:r>
    </w:p>
  </w:endnote>
  <w:endnote w:type="continuationSeparator" w:id="0">
    <w:p w14:paraId="389B3BC0" w14:textId="77777777" w:rsidR="00263D5C" w:rsidRDefault="00263D5C" w:rsidP="00263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8E4AD" w14:textId="77777777" w:rsidR="00263D5C" w:rsidRDefault="00263D5C" w:rsidP="00263D5C">
      <w:r>
        <w:separator/>
      </w:r>
    </w:p>
  </w:footnote>
  <w:footnote w:type="continuationSeparator" w:id="0">
    <w:p w14:paraId="59F6F9C6" w14:textId="77777777" w:rsidR="00263D5C" w:rsidRDefault="00263D5C" w:rsidP="00263D5C">
      <w:r>
        <w:continuationSeparator/>
      </w:r>
    </w:p>
  </w:footnote>
  <w:footnote w:id="1">
    <w:p w14:paraId="762B789A" w14:textId="77777777" w:rsidR="00263D5C" w:rsidRPr="001D2BE4" w:rsidRDefault="00263D5C" w:rsidP="00263D5C">
      <w:pPr>
        <w:pStyle w:val="Stopka1"/>
        <w:rPr>
          <w:ins w:id="32" w:author="Surdyn Magdalena" w:date="2024-11-15T10:27:00Z"/>
          <w:sz w:val="18"/>
          <w:szCs w:val="18"/>
        </w:rPr>
      </w:pPr>
      <w:ins w:id="33" w:author="Surdyn Magdalena" w:date="2024-11-15T10:27:00Z">
        <w:r w:rsidRPr="001D2BE4">
          <w:rPr>
            <w:sz w:val="18"/>
            <w:szCs w:val="18"/>
            <w:vertAlign w:val="superscript"/>
          </w:rPr>
          <w:footnoteRef/>
        </w:r>
        <w:r w:rsidRPr="001D2BE4">
          <w:rPr>
            <w:sz w:val="18"/>
            <w:szCs w:val="18"/>
          </w:rPr>
          <w:t xml:space="preserve"> Jeśli Kontrahent </w:t>
        </w:r>
        <w:r w:rsidRPr="001D2BE4">
          <w:rPr>
            <w:sz w:val="18"/>
            <w:szCs w:val="18"/>
            <w:u w:val="single"/>
          </w:rPr>
          <w:t>nie</w:t>
        </w:r>
        <w:r w:rsidRPr="001D2BE4">
          <w:rPr>
            <w:sz w:val="18"/>
            <w:szCs w:val="18"/>
          </w:rPr>
          <w:t xml:space="preserve"> będzie objęty oceną na podstawie </w:t>
        </w:r>
        <w:r w:rsidRPr="001D2BE4">
          <w:rPr>
            <w:i/>
            <w:iCs/>
            <w:sz w:val="18"/>
            <w:szCs w:val="18"/>
          </w:rPr>
          <w:t>Zasad oceny dostawców</w:t>
        </w:r>
        <w:r w:rsidRPr="001D2BE4">
          <w:rPr>
            <w:sz w:val="18"/>
            <w:szCs w:val="18"/>
          </w:rPr>
          <w:t>, punkt 4c) należy usunąć.</w:t>
        </w:r>
      </w:ins>
    </w:p>
  </w:footnote>
  <w:footnote w:id="2">
    <w:p w14:paraId="7CBEB3B6" w14:textId="77777777" w:rsidR="00263D5C" w:rsidRDefault="00263D5C" w:rsidP="00263D5C">
      <w:pPr>
        <w:pStyle w:val="Stopka1"/>
        <w:jc w:val="both"/>
        <w:rPr>
          <w:ins w:id="44" w:author="Surdyn Magdalena" w:date="2024-11-15T10:27:00Z"/>
        </w:rPr>
      </w:pPr>
      <w:ins w:id="45" w:author="Surdyn Magdalena" w:date="2024-11-15T10:27:00Z">
        <w:r w:rsidRPr="001D2BE4">
          <w:rPr>
            <w:sz w:val="18"/>
            <w:szCs w:val="18"/>
            <w:vertAlign w:val="superscript"/>
          </w:rPr>
          <w:footnoteRef/>
        </w:r>
        <w:r w:rsidRPr="001D2BE4">
          <w:rPr>
            <w:sz w:val="18"/>
            <w:szCs w:val="18"/>
          </w:rPr>
          <w:t xml:space="preserve"> Jeśli Kontrahent nie podlega ocenie dostawców, należy wskazać wyłącznie na pkt. 4c).</w:t>
        </w:r>
      </w:ins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50DA9"/>
    <w:multiLevelType w:val="hybridMultilevel"/>
    <w:tmpl w:val="15E2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35220"/>
    <w:multiLevelType w:val="multilevel"/>
    <w:tmpl w:val="DAB274E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2F24B9"/>
    <w:multiLevelType w:val="multilevel"/>
    <w:tmpl w:val="246E036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A72013"/>
    <w:multiLevelType w:val="hybridMultilevel"/>
    <w:tmpl w:val="79E23A4C"/>
    <w:lvl w:ilvl="0" w:tplc="C0027C7E">
      <w:start w:val="1"/>
      <w:numFmt w:val="bullet"/>
      <w:lvlText w:val="-"/>
      <w:lvlJc w:val="left"/>
      <w:pPr>
        <w:ind w:left="63" w:hanging="111"/>
      </w:pPr>
      <w:rPr>
        <w:rFonts w:ascii="Arial" w:eastAsia="Arial" w:hAnsi="Arial" w:hint="default"/>
        <w:color w:val="221F1F"/>
        <w:sz w:val="18"/>
        <w:szCs w:val="18"/>
      </w:rPr>
    </w:lvl>
    <w:lvl w:ilvl="1" w:tplc="4E708196">
      <w:start w:val="1"/>
      <w:numFmt w:val="bullet"/>
      <w:lvlText w:val="•"/>
      <w:lvlJc w:val="left"/>
      <w:pPr>
        <w:ind w:left="470" w:hanging="111"/>
      </w:pPr>
      <w:rPr>
        <w:rFonts w:hint="default"/>
      </w:rPr>
    </w:lvl>
    <w:lvl w:ilvl="2" w:tplc="B488522C">
      <w:start w:val="1"/>
      <w:numFmt w:val="bullet"/>
      <w:lvlText w:val="•"/>
      <w:lvlJc w:val="left"/>
      <w:pPr>
        <w:ind w:left="876" w:hanging="111"/>
      </w:pPr>
      <w:rPr>
        <w:rFonts w:hint="default"/>
      </w:rPr>
    </w:lvl>
    <w:lvl w:ilvl="3" w:tplc="F26CA4D6">
      <w:start w:val="1"/>
      <w:numFmt w:val="bullet"/>
      <w:lvlText w:val="•"/>
      <w:lvlJc w:val="left"/>
      <w:pPr>
        <w:ind w:left="1282" w:hanging="111"/>
      </w:pPr>
      <w:rPr>
        <w:rFonts w:hint="default"/>
      </w:rPr>
    </w:lvl>
    <w:lvl w:ilvl="4" w:tplc="58EE38F4">
      <w:start w:val="1"/>
      <w:numFmt w:val="bullet"/>
      <w:lvlText w:val="•"/>
      <w:lvlJc w:val="left"/>
      <w:pPr>
        <w:ind w:left="1689" w:hanging="111"/>
      </w:pPr>
      <w:rPr>
        <w:rFonts w:hint="default"/>
      </w:rPr>
    </w:lvl>
    <w:lvl w:ilvl="5" w:tplc="5AD8845E">
      <w:start w:val="1"/>
      <w:numFmt w:val="bullet"/>
      <w:lvlText w:val="•"/>
      <w:lvlJc w:val="left"/>
      <w:pPr>
        <w:ind w:left="2095" w:hanging="111"/>
      </w:pPr>
      <w:rPr>
        <w:rFonts w:hint="default"/>
      </w:rPr>
    </w:lvl>
    <w:lvl w:ilvl="6" w:tplc="97C2552A">
      <w:start w:val="1"/>
      <w:numFmt w:val="bullet"/>
      <w:lvlText w:val="•"/>
      <w:lvlJc w:val="left"/>
      <w:pPr>
        <w:ind w:left="2501" w:hanging="111"/>
      </w:pPr>
      <w:rPr>
        <w:rFonts w:hint="default"/>
      </w:rPr>
    </w:lvl>
    <w:lvl w:ilvl="7" w:tplc="7F08FB48">
      <w:start w:val="1"/>
      <w:numFmt w:val="bullet"/>
      <w:lvlText w:val="•"/>
      <w:lvlJc w:val="left"/>
      <w:pPr>
        <w:ind w:left="2907" w:hanging="111"/>
      </w:pPr>
      <w:rPr>
        <w:rFonts w:hint="default"/>
      </w:rPr>
    </w:lvl>
    <w:lvl w:ilvl="8" w:tplc="8BD62AE0">
      <w:start w:val="1"/>
      <w:numFmt w:val="bullet"/>
      <w:lvlText w:val="•"/>
      <w:lvlJc w:val="left"/>
      <w:pPr>
        <w:ind w:left="3314" w:hanging="111"/>
      </w:pPr>
      <w:rPr>
        <w:rFonts w:hint="default"/>
      </w:rPr>
    </w:lvl>
  </w:abstractNum>
  <w:abstractNum w:abstractNumId="4" w15:restartNumberingAfterBreak="0">
    <w:nsid w:val="1F1C3A5A"/>
    <w:multiLevelType w:val="hybridMultilevel"/>
    <w:tmpl w:val="E2D249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97709A"/>
    <w:multiLevelType w:val="hybridMultilevel"/>
    <w:tmpl w:val="0F4C4C3C"/>
    <w:lvl w:ilvl="0" w:tplc="F6502548">
      <w:start w:val="1"/>
      <w:numFmt w:val="decimal"/>
      <w:lvlText w:val="%1."/>
      <w:lvlJc w:val="left"/>
      <w:pPr>
        <w:ind w:left="1281" w:hanging="355"/>
      </w:pPr>
      <w:rPr>
        <w:rFonts w:ascii="Arial" w:eastAsia="Arial" w:hAnsi="Arial" w:hint="default"/>
        <w:color w:val="221F1F"/>
        <w:spacing w:val="-1"/>
        <w:w w:val="99"/>
        <w:sz w:val="20"/>
        <w:szCs w:val="20"/>
      </w:rPr>
    </w:lvl>
    <w:lvl w:ilvl="1" w:tplc="92C622CE">
      <w:start w:val="1"/>
      <w:numFmt w:val="lowerLetter"/>
      <w:lvlText w:val="%2."/>
      <w:lvlJc w:val="left"/>
      <w:pPr>
        <w:ind w:left="1564" w:hanging="284"/>
      </w:pPr>
      <w:rPr>
        <w:rFonts w:ascii="Arial" w:eastAsia="Arial" w:hAnsi="Arial" w:hint="default"/>
        <w:color w:val="221F1F"/>
        <w:spacing w:val="-1"/>
        <w:w w:val="99"/>
        <w:sz w:val="20"/>
        <w:szCs w:val="20"/>
      </w:rPr>
    </w:lvl>
    <w:lvl w:ilvl="2" w:tplc="8A9C11EE">
      <w:start w:val="1"/>
      <w:numFmt w:val="bullet"/>
      <w:lvlText w:val="•"/>
      <w:lvlJc w:val="left"/>
      <w:pPr>
        <w:ind w:left="2568" w:hanging="284"/>
      </w:pPr>
      <w:rPr>
        <w:rFonts w:hint="default"/>
      </w:rPr>
    </w:lvl>
    <w:lvl w:ilvl="3" w:tplc="2ADA5E66">
      <w:start w:val="1"/>
      <w:numFmt w:val="bullet"/>
      <w:lvlText w:val="•"/>
      <w:lvlJc w:val="left"/>
      <w:pPr>
        <w:ind w:left="3572" w:hanging="284"/>
      </w:pPr>
      <w:rPr>
        <w:rFonts w:hint="default"/>
      </w:rPr>
    </w:lvl>
    <w:lvl w:ilvl="4" w:tplc="CD92EA34">
      <w:start w:val="1"/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8A3ED61E">
      <w:start w:val="1"/>
      <w:numFmt w:val="bullet"/>
      <w:lvlText w:val="•"/>
      <w:lvlJc w:val="left"/>
      <w:pPr>
        <w:ind w:left="5580" w:hanging="284"/>
      </w:pPr>
      <w:rPr>
        <w:rFonts w:hint="default"/>
      </w:rPr>
    </w:lvl>
    <w:lvl w:ilvl="6" w:tplc="E7E6E160">
      <w:start w:val="1"/>
      <w:numFmt w:val="bullet"/>
      <w:lvlText w:val="•"/>
      <w:lvlJc w:val="left"/>
      <w:pPr>
        <w:ind w:left="6584" w:hanging="284"/>
      </w:pPr>
      <w:rPr>
        <w:rFonts w:hint="default"/>
      </w:rPr>
    </w:lvl>
    <w:lvl w:ilvl="7" w:tplc="CBB43390">
      <w:start w:val="1"/>
      <w:numFmt w:val="bullet"/>
      <w:lvlText w:val="•"/>
      <w:lvlJc w:val="left"/>
      <w:pPr>
        <w:ind w:left="7588" w:hanging="284"/>
      </w:pPr>
      <w:rPr>
        <w:rFonts w:hint="default"/>
      </w:rPr>
    </w:lvl>
    <w:lvl w:ilvl="8" w:tplc="A0E2719E">
      <w:start w:val="1"/>
      <w:numFmt w:val="bullet"/>
      <w:lvlText w:val="•"/>
      <w:lvlJc w:val="left"/>
      <w:pPr>
        <w:ind w:left="8592" w:hanging="284"/>
      </w:pPr>
      <w:rPr>
        <w:rFonts w:hint="default"/>
      </w:rPr>
    </w:lvl>
  </w:abstractNum>
  <w:abstractNum w:abstractNumId="6" w15:restartNumberingAfterBreak="0">
    <w:nsid w:val="57995E2D"/>
    <w:multiLevelType w:val="hybridMultilevel"/>
    <w:tmpl w:val="4F143A12"/>
    <w:lvl w:ilvl="0" w:tplc="39B4F688">
      <w:start w:val="1"/>
      <w:numFmt w:val="lowerLetter"/>
      <w:lvlText w:val="%1)"/>
      <w:lvlJc w:val="left"/>
      <w:pPr>
        <w:ind w:left="1564" w:hanging="284"/>
      </w:pPr>
      <w:rPr>
        <w:rFonts w:ascii="Arial" w:eastAsia="Arial" w:hAnsi="Arial" w:hint="default"/>
        <w:color w:val="221F1F"/>
        <w:spacing w:val="-1"/>
        <w:w w:val="99"/>
        <w:sz w:val="20"/>
        <w:szCs w:val="20"/>
      </w:rPr>
    </w:lvl>
    <w:lvl w:ilvl="1" w:tplc="49BACC28">
      <w:start w:val="1"/>
      <w:numFmt w:val="bullet"/>
      <w:lvlText w:val="•"/>
      <w:lvlJc w:val="left"/>
      <w:pPr>
        <w:ind w:left="2467" w:hanging="284"/>
      </w:pPr>
      <w:rPr>
        <w:rFonts w:hint="default"/>
      </w:rPr>
    </w:lvl>
    <w:lvl w:ilvl="2" w:tplc="A87AE120">
      <w:start w:val="1"/>
      <w:numFmt w:val="bullet"/>
      <w:lvlText w:val="•"/>
      <w:lvlJc w:val="left"/>
      <w:pPr>
        <w:ind w:left="3371" w:hanging="284"/>
      </w:pPr>
      <w:rPr>
        <w:rFonts w:hint="default"/>
      </w:rPr>
    </w:lvl>
    <w:lvl w:ilvl="3" w:tplc="13947C9C">
      <w:start w:val="1"/>
      <w:numFmt w:val="bullet"/>
      <w:lvlText w:val="•"/>
      <w:lvlJc w:val="left"/>
      <w:pPr>
        <w:ind w:left="4274" w:hanging="284"/>
      </w:pPr>
      <w:rPr>
        <w:rFonts w:hint="default"/>
      </w:rPr>
    </w:lvl>
    <w:lvl w:ilvl="4" w:tplc="E2BA907A">
      <w:start w:val="1"/>
      <w:numFmt w:val="bullet"/>
      <w:lvlText w:val="•"/>
      <w:lvlJc w:val="left"/>
      <w:pPr>
        <w:ind w:left="5178" w:hanging="284"/>
      </w:pPr>
      <w:rPr>
        <w:rFonts w:hint="default"/>
      </w:rPr>
    </w:lvl>
    <w:lvl w:ilvl="5" w:tplc="464AD67E">
      <w:start w:val="1"/>
      <w:numFmt w:val="bullet"/>
      <w:lvlText w:val="•"/>
      <w:lvlJc w:val="left"/>
      <w:pPr>
        <w:ind w:left="6082" w:hanging="284"/>
      </w:pPr>
      <w:rPr>
        <w:rFonts w:hint="default"/>
      </w:rPr>
    </w:lvl>
    <w:lvl w:ilvl="6" w:tplc="5FCC7D82">
      <w:start w:val="1"/>
      <w:numFmt w:val="bullet"/>
      <w:lvlText w:val="•"/>
      <w:lvlJc w:val="left"/>
      <w:pPr>
        <w:ind w:left="6985" w:hanging="284"/>
      </w:pPr>
      <w:rPr>
        <w:rFonts w:hint="default"/>
      </w:rPr>
    </w:lvl>
    <w:lvl w:ilvl="7" w:tplc="7B02A35E">
      <w:start w:val="1"/>
      <w:numFmt w:val="bullet"/>
      <w:lvlText w:val="•"/>
      <w:lvlJc w:val="left"/>
      <w:pPr>
        <w:ind w:left="7889" w:hanging="284"/>
      </w:pPr>
      <w:rPr>
        <w:rFonts w:hint="default"/>
      </w:rPr>
    </w:lvl>
    <w:lvl w:ilvl="8" w:tplc="F5AC8F42">
      <w:start w:val="1"/>
      <w:numFmt w:val="bullet"/>
      <w:lvlText w:val="•"/>
      <w:lvlJc w:val="left"/>
      <w:pPr>
        <w:ind w:left="8792" w:hanging="284"/>
      </w:pPr>
      <w:rPr>
        <w:rFonts w:hint="default"/>
      </w:rPr>
    </w:lvl>
  </w:abstractNum>
  <w:abstractNum w:abstractNumId="7" w15:restartNumberingAfterBreak="0">
    <w:nsid w:val="58452522"/>
    <w:multiLevelType w:val="hybridMultilevel"/>
    <w:tmpl w:val="9A82FE6E"/>
    <w:lvl w:ilvl="0" w:tplc="698EDA90">
      <w:start w:val="1"/>
      <w:numFmt w:val="decimal"/>
      <w:lvlText w:val="%1."/>
      <w:lvlJc w:val="left"/>
      <w:pPr>
        <w:ind w:left="1584" w:hanging="427"/>
        <w:jc w:val="right"/>
      </w:pPr>
      <w:rPr>
        <w:rFonts w:ascii="Arial" w:eastAsia="Arial" w:hAnsi="Arial" w:hint="default"/>
        <w:color w:val="221F1F"/>
        <w:spacing w:val="-1"/>
        <w:w w:val="99"/>
        <w:sz w:val="20"/>
        <w:szCs w:val="20"/>
      </w:rPr>
    </w:lvl>
    <w:lvl w:ilvl="1" w:tplc="451A5F1E">
      <w:start w:val="1"/>
      <w:numFmt w:val="lowerLetter"/>
      <w:lvlText w:val="%2)"/>
      <w:lvlJc w:val="left"/>
      <w:pPr>
        <w:ind w:left="2009" w:hanging="425"/>
      </w:pPr>
      <w:rPr>
        <w:rFonts w:ascii="Arial" w:eastAsia="Arial" w:hAnsi="Arial" w:hint="default"/>
        <w:color w:val="221F1F"/>
        <w:spacing w:val="-1"/>
        <w:w w:val="99"/>
        <w:sz w:val="20"/>
        <w:szCs w:val="20"/>
      </w:rPr>
    </w:lvl>
    <w:lvl w:ilvl="2" w:tplc="59C8CF56">
      <w:start w:val="1"/>
      <w:numFmt w:val="bullet"/>
      <w:lvlText w:val="•"/>
      <w:lvlJc w:val="left"/>
      <w:pPr>
        <w:ind w:left="2009" w:hanging="425"/>
      </w:pPr>
      <w:rPr>
        <w:rFonts w:hint="default"/>
      </w:rPr>
    </w:lvl>
    <w:lvl w:ilvl="3" w:tplc="8C506702">
      <w:start w:val="1"/>
      <w:numFmt w:val="bullet"/>
      <w:lvlText w:val="•"/>
      <w:lvlJc w:val="left"/>
      <w:pPr>
        <w:ind w:left="3103" w:hanging="425"/>
      </w:pPr>
      <w:rPr>
        <w:rFonts w:hint="default"/>
      </w:rPr>
    </w:lvl>
    <w:lvl w:ilvl="4" w:tplc="3F4EFE42">
      <w:start w:val="1"/>
      <w:numFmt w:val="bullet"/>
      <w:lvlText w:val="•"/>
      <w:lvlJc w:val="left"/>
      <w:pPr>
        <w:ind w:left="4197" w:hanging="425"/>
      </w:pPr>
      <w:rPr>
        <w:rFonts w:hint="default"/>
      </w:rPr>
    </w:lvl>
    <w:lvl w:ilvl="5" w:tplc="DE3ADF4E">
      <w:start w:val="1"/>
      <w:numFmt w:val="bullet"/>
      <w:lvlText w:val="•"/>
      <w:lvlJc w:val="left"/>
      <w:pPr>
        <w:ind w:left="5290" w:hanging="425"/>
      </w:pPr>
      <w:rPr>
        <w:rFonts w:hint="default"/>
      </w:rPr>
    </w:lvl>
    <w:lvl w:ilvl="6" w:tplc="5C082CF6">
      <w:start w:val="1"/>
      <w:numFmt w:val="bullet"/>
      <w:lvlText w:val="•"/>
      <w:lvlJc w:val="left"/>
      <w:pPr>
        <w:ind w:left="6384" w:hanging="425"/>
      </w:pPr>
      <w:rPr>
        <w:rFonts w:hint="default"/>
      </w:rPr>
    </w:lvl>
    <w:lvl w:ilvl="7" w:tplc="47E0BFA2">
      <w:start w:val="1"/>
      <w:numFmt w:val="bullet"/>
      <w:lvlText w:val="•"/>
      <w:lvlJc w:val="left"/>
      <w:pPr>
        <w:ind w:left="7478" w:hanging="425"/>
      </w:pPr>
      <w:rPr>
        <w:rFonts w:hint="default"/>
      </w:rPr>
    </w:lvl>
    <w:lvl w:ilvl="8" w:tplc="2F6A6AB2">
      <w:start w:val="1"/>
      <w:numFmt w:val="bullet"/>
      <w:lvlText w:val="•"/>
      <w:lvlJc w:val="left"/>
      <w:pPr>
        <w:ind w:left="8572" w:hanging="425"/>
      </w:pPr>
      <w:rPr>
        <w:rFonts w:hint="default"/>
      </w:rPr>
    </w:lvl>
  </w:abstractNum>
  <w:abstractNum w:abstractNumId="8" w15:restartNumberingAfterBreak="0">
    <w:nsid w:val="6FC22C27"/>
    <w:multiLevelType w:val="hybridMultilevel"/>
    <w:tmpl w:val="2AB8397E"/>
    <w:lvl w:ilvl="0" w:tplc="EF32F93C">
      <w:start w:val="1"/>
      <w:numFmt w:val="lowerLetter"/>
      <w:lvlText w:val="%1."/>
      <w:lvlJc w:val="left"/>
      <w:pPr>
        <w:ind w:left="2009" w:hanging="425"/>
      </w:pPr>
      <w:rPr>
        <w:rFonts w:ascii="Arial" w:eastAsia="Arial" w:hAnsi="Arial" w:hint="default"/>
        <w:color w:val="221F1F"/>
        <w:spacing w:val="-1"/>
        <w:w w:val="99"/>
        <w:sz w:val="20"/>
        <w:szCs w:val="20"/>
      </w:rPr>
    </w:lvl>
    <w:lvl w:ilvl="1" w:tplc="F5BAAB7C">
      <w:start w:val="1"/>
      <w:numFmt w:val="bullet"/>
      <w:lvlText w:val="•"/>
      <w:lvlJc w:val="left"/>
      <w:pPr>
        <w:ind w:left="2884" w:hanging="425"/>
      </w:pPr>
      <w:rPr>
        <w:rFonts w:hint="default"/>
      </w:rPr>
    </w:lvl>
    <w:lvl w:ilvl="2" w:tplc="29A2A900">
      <w:start w:val="1"/>
      <w:numFmt w:val="bullet"/>
      <w:lvlText w:val="•"/>
      <w:lvlJc w:val="left"/>
      <w:pPr>
        <w:ind w:left="3759" w:hanging="425"/>
      </w:pPr>
      <w:rPr>
        <w:rFonts w:hint="default"/>
      </w:rPr>
    </w:lvl>
    <w:lvl w:ilvl="3" w:tplc="140EAB64">
      <w:start w:val="1"/>
      <w:numFmt w:val="bullet"/>
      <w:lvlText w:val="•"/>
      <w:lvlJc w:val="left"/>
      <w:pPr>
        <w:ind w:left="4634" w:hanging="425"/>
      </w:pPr>
      <w:rPr>
        <w:rFonts w:hint="default"/>
      </w:rPr>
    </w:lvl>
    <w:lvl w:ilvl="4" w:tplc="9AFC47AE">
      <w:start w:val="1"/>
      <w:numFmt w:val="bullet"/>
      <w:lvlText w:val="•"/>
      <w:lvlJc w:val="left"/>
      <w:pPr>
        <w:ind w:left="5509" w:hanging="425"/>
      </w:pPr>
      <w:rPr>
        <w:rFonts w:hint="default"/>
      </w:rPr>
    </w:lvl>
    <w:lvl w:ilvl="5" w:tplc="516C29AA">
      <w:start w:val="1"/>
      <w:numFmt w:val="bullet"/>
      <w:lvlText w:val="•"/>
      <w:lvlJc w:val="left"/>
      <w:pPr>
        <w:ind w:left="6384" w:hanging="425"/>
      </w:pPr>
      <w:rPr>
        <w:rFonts w:hint="default"/>
      </w:rPr>
    </w:lvl>
    <w:lvl w:ilvl="6" w:tplc="A15CCB9C">
      <w:start w:val="1"/>
      <w:numFmt w:val="bullet"/>
      <w:lvlText w:val="•"/>
      <w:lvlJc w:val="left"/>
      <w:pPr>
        <w:ind w:left="7259" w:hanging="425"/>
      </w:pPr>
      <w:rPr>
        <w:rFonts w:hint="default"/>
      </w:rPr>
    </w:lvl>
    <w:lvl w:ilvl="7" w:tplc="B4FEEB36">
      <w:start w:val="1"/>
      <w:numFmt w:val="bullet"/>
      <w:lvlText w:val="•"/>
      <w:lvlJc w:val="left"/>
      <w:pPr>
        <w:ind w:left="8134" w:hanging="425"/>
      </w:pPr>
      <w:rPr>
        <w:rFonts w:hint="default"/>
      </w:rPr>
    </w:lvl>
    <w:lvl w:ilvl="8" w:tplc="1DC0A44E">
      <w:start w:val="1"/>
      <w:numFmt w:val="bullet"/>
      <w:lvlText w:val="•"/>
      <w:lvlJc w:val="left"/>
      <w:pPr>
        <w:ind w:left="9009" w:hanging="425"/>
      </w:pPr>
      <w:rPr>
        <w:rFonts w:hint="default"/>
      </w:rPr>
    </w:lvl>
  </w:abstractNum>
  <w:abstractNum w:abstractNumId="9" w15:restartNumberingAfterBreak="0">
    <w:nsid w:val="7A3C30D0"/>
    <w:multiLevelType w:val="multilevel"/>
    <w:tmpl w:val="BB1EFED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2"/>
  </w:num>
  <w:num w:numId="9">
    <w:abstractNumId w:val="1"/>
  </w:num>
  <w:num w:numId="10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rdyn Magdalena">
    <w15:presenceInfo w15:providerId="AD" w15:userId="S-1-5-21-591302622-2076621694-4095281684-1376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77D"/>
    <w:rsid w:val="000D5EDA"/>
    <w:rsid w:val="001B33CD"/>
    <w:rsid w:val="00263D5C"/>
    <w:rsid w:val="002D5038"/>
    <w:rsid w:val="00427274"/>
    <w:rsid w:val="00660202"/>
    <w:rsid w:val="008A577D"/>
    <w:rsid w:val="008E6CD3"/>
    <w:rsid w:val="00DD2925"/>
    <w:rsid w:val="00F1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36728"/>
  <w15:docId w15:val="{72FCD800-6EAF-4DAC-BF47-6A41E76E1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</w:style>
  <w:style w:type="paragraph" w:styleId="Nagwek1">
    <w:name w:val="heading 1"/>
    <w:basedOn w:val="Normalny"/>
    <w:uiPriority w:val="1"/>
    <w:qFormat/>
    <w:pPr>
      <w:outlineLvl w:val="0"/>
    </w:pPr>
    <w:rPr>
      <w:rFonts w:ascii="Gill Sans MT" w:eastAsia="Gill Sans MT" w:hAnsi="Gill Sans MT"/>
      <w:sz w:val="35"/>
      <w:szCs w:val="35"/>
    </w:rPr>
  </w:style>
  <w:style w:type="paragraph" w:styleId="Nagwek2">
    <w:name w:val="heading 2"/>
    <w:basedOn w:val="Normalny"/>
    <w:uiPriority w:val="1"/>
    <w:qFormat/>
    <w:pPr>
      <w:outlineLvl w:val="1"/>
    </w:pPr>
    <w:rPr>
      <w:rFonts w:ascii="Gill Sans MT" w:eastAsia="Gill Sans MT" w:hAnsi="Gill Sans MT"/>
      <w:sz w:val="30"/>
      <w:szCs w:val="30"/>
    </w:rPr>
  </w:style>
  <w:style w:type="paragraph" w:styleId="Nagwek3">
    <w:name w:val="heading 3"/>
    <w:basedOn w:val="Normalny"/>
    <w:uiPriority w:val="1"/>
    <w:qFormat/>
    <w:pPr>
      <w:outlineLvl w:val="2"/>
    </w:pPr>
    <w:rPr>
      <w:rFonts w:ascii="Gill Sans MT" w:eastAsia="Gill Sans MT" w:hAnsi="Gill Sans MT"/>
      <w:sz w:val="29"/>
      <w:szCs w:val="29"/>
    </w:rPr>
  </w:style>
  <w:style w:type="paragraph" w:styleId="Nagwek4">
    <w:name w:val="heading 4"/>
    <w:basedOn w:val="Normalny"/>
    <w:uiPriority w:val="1"/>
    <w:qFormat/>
    <w:pPr>
      <w:ind w:left="1238"/>
      <w:outlineLvl w:val="3"/>
    </w:pPr>
    <w:rPr>
      <w:rFonts w:ascii="Arial" w:eastAsia="Arial" w:hAnsi="Arial"/>
    </w:rPr>
  </w:style>
  <w:style w:type="paragraph" w:styleId="Nagwek5">
    <w:name w:val="heading 5"/>
    <w:basedOn w:val="Normalny"/>
    <w:uiPriority w:val="1"/>
    <w:qFormat/>
    <w:pPr>
      <w:ind w:left="1158"/>
      <w:outlineLvl w:val="4"/>
    </w:pPr>
    <w:rPr>
      <w:rFonts w:ascii="Arial" w:eastAsia="Arial" w:hAnsi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"/>
      <w:ind w:left="1281" w:hanging="426"/>
    </w:pPr>
    <w:rPr>
      <w:rFonts w:ascii="Arial" w:eastAsia="Arial" w:hAnsi="Arial"/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LewaNormal">
    <w:name w:val="Lewa_Normal"/>
    <w:link w:val="LewaNormalZnak"/>
    <w:qFormat/>
    <w:rsid w:val="00427274"/>
    <w:pPr>
      <w:widowControl/>
      <w:tabs>
        <w:tab w:val="left" w:pos="1134"/>
      </w:tabs>
      <w:spacing w:line="280" w:lineRule="exact"/>
    </w:pPr>
    <w:rPr>
      <w:rFonts w:ascii="Arial" w:hAnsi="Arial" w:cs="Arial"/>
      <w:sz w:val="20"/>
      <w:szCs w:val="20"/>
      <w:lang w:val="pl-PL"/>
    </w:rPr>
  </w:style>
  <w:style w:type="character" w:customStyle="1" w:styleId="LewaNormalZnak">
    <w:name w:val="Lewa_Normal Znak"/>
    <w:basedOn w:val="Domylnaczcionkaakapitu"/>
    <w:link w:val="LewaNormal"/>
    <w:rsid w:val="00427274"/>
    <w:rPr>
      <w:rFonts w:ascii="Arial" w:hAnsi="Arial" w:cs="Arial"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3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33C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D2925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character" w:customStyle="1" w:styleId="Teksttreci">
    <w:name w:val="Tekst treści_"/>
    <w:basedOn w:val="Domylnaczcionkaakapitu"/>
    <w:link w:val="Teksttreci0"/>
    <w:rsid w:val="00263D5C"/>
    <w:rPr>
      <w:rFonts w:ascii="Arial" w:eastAsia="Arial" w:hAnsi="Arial" w:cs="Arial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63D5C"/>
    <w:pPr>
      <w:spacing w:line="276" w:lineRule="auto"/>
    </w:pPr>
    <w:rPr>
      <w:rFonts w:ascii="Arial" w:eastAsia="Arial" w:hAnsi="Arial" w:cs="Arial"/>
      <w:sz w:val="20"/>
      <w:szCs w:val="20"/>
    </w:rPr>
  </w:style>
  <w:style w:type="character" w:customStyle="1" w:styleId="Stopka">
    <w:name w:val="Stopka_"/>
    <w:basedOn w:val="Domylnaczcionkaakapitu"/>
    <w:link w:val="Stopka1"/>
    <w:rsid w:val="00263D5C"/>
    <w:rPr>
      <w:rFonts w:ascii="Arial" w:eastAsia="Arial" w:hAnsi="Arial" w:cs="Arial"/>
      <w:sz w:val="20"/>
      <w:szCs w:val="20"/>
    </w:rPr>
  </w:style>
  <w:style w:type="paragraph" w:customStyle="1" w:styleId="Stopka1">
    <w:name w:val="Stopka1"/>
    <w:basedOn w:val="Normalny"/>
    <w:link w:val="Stopka"/>
    <w:rsid w:val="00263D5C"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daneosobowe@orlen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orlen.pl/" TargetMode="Externa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aneosobowe@orlen.pl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orlen.pl/" TargetMode="External"/><Relationship Id="rId10" Type="http://schemas.openxmlformats.org/officeDocument/2006/relationships/hyperlink" Target="mailto:daneosobowe@orle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daneosobowe@orle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EInstance xmlns="83cc594e-1913-4543-bb38-8a2f73b7f1c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9E88A9AD6B0A4EB8282040E624695E" ma:contentTypeVersion="4" ma:contentTypeDescription="Utwórz nowy dokument." ma:contentTypeScope="" ma:versionID="c049b4c55d200298c3b8c7f6e20021d4">
  <xsd:schema xmlns:xsd="http://www.w3.org/2001/XMLSchema" xmlns:xs="http://www.w3.org/2001/XMLSchema" xmlns:p="http://schemas.microsoft.com/office/2006/metadata/properties" xmlns:ns2="366bcbea-f306-49df-9fee-420df3f21ab2" xmlns:ns3="83cc594e-1913-4543-bb38-8a2f73b7f1c3" targetNamespace="http://schemas.microsoft.com/office/2006/metadata/properties" ma:root="true" ma:fieldsID="5900c8355f374d3a1807f2a5bcdacc78" ns2:_="" ns3:_="">
    <xsd:import namespace="366bcbea-f306-49df-9fee-420df3f21ab2"/>
    <xsd:import namespace="83cc594e-1913-4543-bb38-8a2f73b7f1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WEInsta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c594e-1913-4543-bb38-8a2f73b7f1c3" elementFormDefault="qualified">
    <xsd:import namespace="http://schemas.microsoft.com/office/2006/documentManagement/types"/>
    <xsd:import namespace="http://schemas.microsoft.com/office/infopath/2007/PartnerControls"/>
    <xsd:element name="WEInstance" ma:index="10" nillable="true" ma:displayName="Akceptacja" ma:internalName="WEInstanc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9135E4-C82F-4C34-AD06-64496B29291B}">
  <ds:schemaRefs>
    <ds:schemaRef ds:uri="http://purl.org/dc/elements/1.1/"/>
    <ds:schemaRef ds:uri="http://purl.org/dc/terms/"/>
    <ds:schemaRef ds:uri="http://schemas.microsoft.com/office/infopath/2007/PartnerControls"/>
    <ds:schemaRef ds:uri="83cc594e-1913-4543-bb38-8a2f73b7f1c3"/>
    <ds:schemaRef ds:uri="http://schemas.microsoft.com/office/2006/documentManagement/types"/>
    <ds:schemaRef ds:uri="http://schemas.openxmlformats.org/package/2006/metadata/core-properties"/>
    <ds:schemaRef ds:uri="366bcbea-f306-49df-9fee-420df3f21ab2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0D405FA-8C7C-45CD-BD82-2D4A05A0F6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0044A0-145D-4158-A11D-75FF38719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83cc594e-1913-4543-bb38-8a2f73b7f1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1672</Words>
  <Characters>10035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1,2,3 do umowy podpis MG</vt:lpstr>
    </vt:vector>
  </TitlesOfParts>
  <Company/>
  <LinksUpToDate>false</LinksUpToDate>
  <CharactersWithSpaces>11684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1,2,3 do umowy podpis MG</dc:title>
  <dc:creator>arkadiusz.zablotny</dc:creator>
  <cp:lastModifiedBy>Surdyn Magdalena</cp:lastModifiedBy>
  <cp:revision>6</cp:revision>
  <dcterms:created xsi:type="dcterms:W3CDTF">2024-10-04T12:56:00Z</dcterms:created>
  <dcterms:modified xsi:type="dcterms:W3CDTF">2024-11-15T09:27:00Z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2024-09-05T00:00:00Z</vt:filetime>
  </property>
  <property fmtid="{D5CDD505-2E9C-101B-9397-08002B2CF9AE}" pid="3" name="LastSaved">
    <vt:filetime>2024-09-06T00:00:00Z</vt:filetime>
  </property>
  <property fmtid="{D5CDD505-2E9C-101B-9397-08002B2CF9AE}" pid="4" name="ContentTypeId">
    <vt:lpwstr>0x010100689E88A9AD6B0A4EB8282040E624695E</vt:lpwstr>
  </property>
</Properties>
</file>