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4D" w:rsidRDefault="00D05336" w:rsidP="007B6963">
      <w:pPr>
        <w:ind w:left="4956" w:firstLine="708"/>
      </w:pPr>
      <w:r>
        <w:t>Warszawa, ………………………………….</w:t>
      </w:r>
    </w:p>
    <w:p w:rsidR="00D05336" w:rsidRDefault="00D05336"/>
    <w:p w:rsidR="00D05336" w:rsidRDefault="007B6963" w:rsidP="007B6963">
      <w:pPr>
        <w:jc w:val="right"/>
      </w:pPr>
      <w:r>
        <w:t>…………………………………………………………</w:t>
      </w:r>
    </w:p>
    <w:p w:rsidR="00D05336" w:rsidRDefault="007B6963" w:rsidP="007B6963">
      <w:pPr>
        <w:jc w:val="right"/>
      </w:pPr>
      <w:r>
        <w:t>….……………………………………………………..</w:t>
      </w:r>
    </w:p>
    <w:p w:rsidR="007B6963" w:rsidRDefault="007B6963" w:rsidP="007B6963">
      <w:pPr>
        <w:jc w:val="right"/>
      </w:pPr>
      <w:r>
        <w:t>…………………………………………………………</w:t>
      </w:r>
    </w:p>
    <w:p w:rsidR="007B6963" w:rsidRDefault="007B6963" w:rsidP="00D05336">
      <w:pPr>
        <w:pStyle w:val="Default"/>
      </w:pPr>
    </w:p>
    <w:p w:rsidR="007B6963" w:rsidRDefault="007B6963" w:rsidP="00D05336">
      <w:pPr>
        <w:pStyle w:val="Default"/>
      </w:pPr>
    </w:p>
    <w:p w:rsidR="00D05336" w:rsidRPr="007B6963" w:rsidRDefault="007B6963" w:rsidP="005074A5">
      <w:pPr>
        <w:pStyle w:val="Default"/>
        <w:spacing w:after="360"/>
        <w:rPr>
          <w:sz w:val="28"/>
          <w:szCs w:val="28"/>
        </w:rPr>
      </w:pPr>
      <w:r>
        <w:tab/>
      </w:r>
      <w:r>
        <w:tab/>
      </w:r>
      <w:r>
        <w:tab/>
      </w:r>
      <w:r w:rsidR="00D05336" w:rsidRPr="007B6963">
        <w:rPr>
          <w:sz w:val="28"/>
          <w:szCs w:val="28"/>
        </w:rPr>
        <w:t xml:space="preserve">Oświadczenie Zamawiającego </w:t>
      </w:r>
    </w:p>
    <w:p w:rsidR="00D05336" w:rsidRDefault="00D05336" w:rsidP="00D05336">
      <w:pPr>
        <w:pStyle w:val="Default"/>
        <w:rPr>
          <w:sz w:val="22"/>
          <w:szCs w:val="22"/>
        </w:rPr>
      </w:pPr>
    </w:p>
    <w:p w:rsidR="00D05336" w:rsidRDefault="00D05336" w:rsidP="00647876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podstawie §</w:t>
      </w:r>
      <w:r w:rsidR="007B6963">
        <w:rPr>
          <w:sz w:val="22"/>
          <w:szCs w:val="22"/>
        </w:rPr>
        <w:t xml:space="preserve"> 6</w:t>
      </w:r>
      <w:r>
        <w:rPr>
          <w:sz w:val="22"/>
          <w:szCs w:val="22"/>
        </w:rPr>
        <w:t xml:space="preserve"> Umowy zawartej w wyniku postępowania niepublicznego prowadzonego w trybie przetargu nieograniczonego nr ………………………………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>: „</w:t>
      </w:r>
      <w:r w:rsidR="007B6963" w:rsidRPr="007B6963">
        <w:rPr>
          <w:sz w:val="22"/>
          <w:szCs w:val="22"/>
        </w:rPr>
        <w:t>„Remont dachu budynku gospodarczo</w:t>
      </w:r>
      <w:r w:rsidR="00FF63DE">
        <w:rPr>
          <w:sz w:val="22"/>
          <w:szCs w:val="22"/>
        </w:rPr>
        <w:t xml:space="preserve"> </w:t>
      </w:r>
      <w:r w:rsidR="007B6963" w:rsidRPr="007B6963">
        <w:rPr>
          <w:sz w:val="22"/>
          <w:szCs w:val="22"/>
        </w:rPr>
        <w:t>- warsztatowego na nieruchomości w Świdnicy przy ul. Wrocławskiej 10”</w:t>
      </w:r>
      <w:r>
        <w:rPr>
          <w:sz w:val="22"/>
          <w:szCs w:val="22"/>
        </w:rPr>
        <w:t xml:space="preserve">, oświadczam, że Zamawiający korzysta z prawa opcji polegającego na zleceniu </w:t>
      </w:r>
      <w:r w:rsidR="00FF63DE">
        <w:rPr>
          <w:sz w:val="22"/>
          <w:szCs w:val="22"/>
        </w:rPr>
        <w:t>wymiany zniszczonych elementów więźby dachowej budynku. Wynagrodzenie stanowi iloczyn ilości w m3 Zamówienia Opcjonalnego i ceny jednostkowej za m3, wskazanej w załączniku nr 6</w:t>
      </w:r>
      <w:r w:rsidR="00647876">
        <w:rPr>
          <w:sz w:val="22"/>
          <w:szCs w:val="22"/>
        </w:rPr>
        <w:t xml:space="preserve"> do Umowy. Wysokość wynagrodzenia za wykonanie Zamówienia Opcjonalnego wynosi…………zł netto </w:t>
      </w:r>
      <w:r w:rsidR="00647876" w:rsidRPr="00647876">
        <w:rPr>
          <w:sz w:val="22"/>
          <w:szCs w:val="22"/>
        </w:rPr>
        <w:t>(słownie: ……………</w:t>
      </w:r>
      <w:r w:rsidR="00647876">
        <w:rPr>
          <w:sz w:val="22"/>
          <w:szCs w:val="22"/>
        </w:rPr>
        <w:t xml:space="preserve">… złotych i 00/100) powiększone </w:t>
      </w:r>
      <w:bookmarkStart w:id="0" w:name="_GoBack"/>
      <w:bookmarkEnd w:id="0"/>
      <w:r w:rsidR="00647876" w:rsidRPr="00647876">
        <w:rPr>
          <w:sz w:val="22"/>
          <w:szCs w:val="22"/>
        </w:rPr>
        <w:t>o podatek VAT w wysokości obowiązującej w momencie wystawienia faktury.</w:t>
      </w:r>
    </w:p>
    <w:p w:rsidR="007B6963" w:rsidRDefault="007B6963" w:rsidP="00D05336"/>
    <w:p w:rsidR="007B6963" w:rsidRDefault="007B6963" w:rsidP="00D05336"/>
    <w:p w:rsidR="00D05336" w:rsidRPr="005074A5" w:rsidRDefault="00D05336" w:rsidP="00D05336">
      <w:pPr>
        <w:rPr>
          <w:rFonts w:ascii="Arial" w:hAnsi="Arial" w:cs="Arial"/>
        </w:rPr>
      </w:pPr>
      <w:r w:rsidRPr="005074A5">
        <w:rPr>
          <w:rFonts w:ascii="Arial" w:hAnsi="Arial" w:cs="Arial"/>
        </w:rPr>
        <w:t>Z poważaniem</w:t>
      </w:r>
    </w:p>
    <w:sectPr w:rsidR="00D05336" w:rsidRPr="00507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7F"/>
    <w:rsid w:val="0047314D"/>
    <w:rsid w:val="005074A5"/>
    <w:rsid w:val="00647876"/>
    <w:rsid w:val="007B6963"/>
    <w:rsid w:val="00D05336"/>
    <w:rsid w:val="00E9417F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662E"/>
  <w15:chartTrackingRefBased/>
  <w15:docId w15:val="{0334D8E8-5135-4E54-AB74-F4BEB581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53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Godzieba Marzena</dc:creator>
  <cp:keywords/>
  <dc:description/>
  <cp:lastModifiedBy>Giza Mirosław</cp:lastModifiedBy>
  <cp:revision>2</cp:revision>
  <dcterms:created xsi:type="dcterms:W3CDTF">2024-09-18T11:39:00Z</dcterms:created>
  <dcterms:modified xsi:type="dcterms:W3CDTF">2024-09-18T11:39:00Z</dcterms:modified>
</cp:coreProperties>
</file>