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8822C" w14:textId="77777777" w:rsidR="00517EF6" w:rsidRPr="004A0708" w:rsidRDefault="001535AD" w:rsidP="00EF4400">
      <w:pPr>
        <w:spacing w:after="120" w:line="240" w:lineRule="auto"/>
        <w:jc w:val="center"/>
        <w:rPr>
          <w:rFonts w:ascii="Arial" w:eastAsia="Times New Roman" w:hAnsi="Arial" w:cs="Arial"/>
          <w:b/>
          <w:bCs/>
          <w:lang w:eastAsia="pl-PL"/>
        </w:rPr>
      </w:pPr>
      <w:r w:rsidRPr="004A0708">
        <w:rPr>
          <w:rFonts w:ascii="Arial" w:eastAsia="Times New Roman" w:hAnsi="Arial" w:cs="Arial"/>
          <w:b/>
          <w:bCs/>
          <w:lang w:eastAsia="pl-PL"/>
        </w:rPr>
        <w:t>UMOWA NR ……………</w:t>
      </w:r>
    </w:p>
    <w:p w14:paraId="3C06CB38" w14:textId="77777777" w:rsidR="0084270F" w:rsidRPr="008818DD" w:rsidRDefault="001535AD" w:rsidP="008818DD">
      <w:pPr>
        <w:spacing w:after="120" w:line="240" w:lineRule="auto"/>
        <w:jc w:val="center"/>
        <w:rPr>
          <w:rFonts w:ascii="Arial" w:eastAsia="Times New Roman" w:hAnsi="Arial" w:cs="Arial"/>
          <w:b/>
          <w:bCs/>
          <w:i/>
          <w:iCs/>
          <w:color w:val="FF0000"/>
          <w:lang w:eastAsia="pl-PL"/>
        </w:rPr>
      </w:pPr>
      <w:r w:rsidRPr="2D96E503">
        <w:rPr>
          <w:rFonts w:ascii="Arial" w:eastAsia="Times New Roman" w:hAnsi="Arial" w:cs="Arial"/>
          <w:b/>
          <w:bCs/>
          <w:i/>
          <w:iCs/>
          <w:color w:val="FF0000"/>
          <w:lang w:eastAsia="pl-PL"/>
        </w:rPr>
        <w:t>(PROJEKT)</w:t>
      </w:r>
    </w:p>
    <w:p w14:paraId="6BAEF949" w14:textId="77777777" w:rsidR="00B45AE8" w:rsidRPr="008818DD" w:rsidRDefault="001535AD" w:rsidP="2D96E503">
      <w:pPr>
        <w:tabs>
          <w:tab w:val="left" w:pos="0"/>
        </w:tabs>
        <w:spacing w:after="120" w:line="240" w:lineRule="auto"/>
        <w:jc w:val="both"/>
        <w:rPr>
          <w:rFonts w:ascii="Arial" w:eastAsia="Times New Roman" w:hAnsi="Arial" w:cs="Arial"/>
          <w:b/>
          <w:bCs/>
          <w:i/>
          <w:iCs/>
          <w:lang w:eastAsia="pl-PL"/>
        </w:rPr>
      </w:pPr>
      <w:r w:rsidRPr="2D96E503">
        <w:rPr>
          <w:rFonts w:ascii="Arial" w:eastAsia="Times New Roman" w:hAnsi="Arial" w:cs="Arial"/>
          <w:b/>
          <w:bCs/>
          <w:i/>
          <w:iCs/>
          <w:lang w:eastAsia="pl-PL"/>
        </w:rPr>
        <w:t>Zapisy oznaczone kursywą mogą ulec zmianie w zależności od rozstrzygnięcia przetargu</w:t>
      </w:r>
    </w:p>
    <w:p w14:paraId="329E4C79" w14:textId="77777777" w:rsidR="00751CF7" w:rsidRPr="004A0708" w:rsidRDefault="00751CF7" w:rsidP="00EF4400">
      <w:pPr>
        <w:tabs>
          <w:tab w:val="left" w:pos="0"/>
        </w:tabs>
        <w:spacing w:after="120" w:line="240" w:lineRule="auto"/>
        <w:jc w:val="both"/>
        <w:rPr>
          <w:rFonts w:ascii="Arial" w:eastAsia="Times New Roman" w:hAnsi="Arial" w:cs="Arial"/>
          <w:b/>
          <w:bCs/>
          <w:lang w:eastAsia="pl-PL"/>
        </w:rPr>
      </w:pPr>
    </w:p>
    <w:p w14:paraId="7DE8879C" w14:textId="77777777" w:rsidR="00751CF7" w:rsidRPr="004A0708" w:rsidRDefault="00751CF7" w:rsidP="00EF4400">
      <w:pPr>
        <w:spacing w:after="120" w:line="240" w:lineRule="auto"/>
        <w:jc w:val="center"/>
        <w:rPr>
          <w:rFonts w:ascii="Arial" w:eastAsia="Times New Roman" w:hAnsi="Arial" w:cs="Arial"/>
          <w:b/>
          <w:lang w:eastAsia="pl-PL"/>
        </w:rPr>
      </w:pPr>
    </w:p>
    <w:p w14:paraId="5CA75AB7"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 xml:space="preserve">zawarta w dniu ..................r., w wyniku postępowania niepublicznego prowadzonego </w:t>
      </w:r>
      <w:r w:rsidRPr="004A0708">
        <w:rPr>
          <w:rFonts w:ascii="Arial" w:eastAsia="Times New Roman" w:hAnsi="Arial" w:cs="Arial"/>
          <w:lang w:eastAsia="pl-PL"/>
        </w:rPr>
        <w:br/>
        <w:t>w trybie przetargu nieograniczonego pomiędzy:</w:t>
      </w:r>
    </w:p>
    <w:p w14:paraId="1B4FFFD1" w14:textId="77777777" w:rsidR="00363559" w:rsidRPr="004A0708" w:rsidRDefault="00363559" w:rsidP="004A0708">
      <w:pPr>
        <w:spacing w:after="120" w:line="240" w:lineRule="auto"/>
        <w:jc w:val="both"/>
        <w:rPr>
          <w:rFonts w:ascii="Arial" w:eastAsia="Times New Roman" w:hAnsi="Arial" w:cs="Arial"/>
          <w:lang w:eastAsia="pl-PL"/>
        </w:rPr>
      </w:pPr>
    </w:p>
    <w:p w14:paraId="6715A687" w14:textId="77777777" w:rsidR="007A7DBD" w:rsidRDefault="001535AD" w:rsidP="00BD48A7">
      <w:pPr>
        <w:spacing w:line="240" w:lineRule="auto"/>
        <w:jc w:val="both"/>
        <w:rPr>
          <w:rFonts w:cs="Arial"/>
        </w:rPr>
      </w:pPr>
      <w:r w:rsidRPr="00247E1F">
        <w:rPr>
          <w:rFonts w:ascii="Arial" w:hAnsi="Arial" w:cs="Arial"/>
          <w:b/>
          <w:bCs/>
        </w:rPr>
        <w:t>ORLEN Spółką Akcyjną</w:t>
      </w:r>
      <w:r w:rsidRPr="00BD48A7">
        <w:rPr>
          <w:rFonts w:ascii="Arial" w:hAnsi="Arial" w:cs="Arial"/>
        </w:rPr>
        <w:t xml:space="preserve"> z siedzibą w Płocku (09-411) przy ulicy Chemików 7, wpisaną do Rejestru Przedsiębiorców Krajowego Rejestru Sądowego prowadzonego przez Sąd Rejonowy dla Łodzi Śródmieścia w Łodzi, XX Wydział Gospodarczy Krajowego Rejestru Sądowego pod numerem KRS 0000028860, posiadającą NIP 774-000-14-54, REGON 610188201 o kapitale zakładowym w kwocie 1 451 177 561,25 PLN, w pełni wpłaconym, działającą poprzez swój oddział: ORLEN S.A. – Oddział PGNiG w Sanoku, ul. Sienkiewicza 12, 38-500 Sanok, reprezentowaną przez:</w:t>
      </w:r>
    </w:p>
    <w:p w14:paraId="44A26C53" w14:textId="77777777" w:rsidR="007A7DBD" w:rsidRPr="00BD48A7" w:rsidRDefault="001535AD" w:rsidP="007A7DBD">
      <w:pPr>
        <w:spacing w:line="240" w:lineRule="auto"/>
        <w:rPr>
          <w:rFonts w:ascii="Arial" w:hAnsi="Arial" w:cs="Arial"/>
        </w:rPr>
      </w:pPr>
      <w:r>
        <w:rPr>
          <w:rFonts w:ascii="Arial" w:hAnsi="Arial" w:cs="Arial"/>
        </w:rPr>
        <w:t xml:space="preserve">……………………………………………… </w:t>
      </w:r>
      <w:r w:rsidRPr="00BD48A7">
        <w:rPr>
          <w:rFonts w:ascii="Arial" w:hAnsi="Arial" w:cs="Arial"/>
        </w:rPr>
        <w:t xml:space="preserve">należycie umocowanych pełnomocników, </w:t>
      </w:r>
    </w:p>
    <w:p w14:paraId="2622797B" w14:textId="77777777" w:rsidR="007A7DBD" w:rsidRPr="00BD48A7" w:rsidRDefault="001535AD" w:rsidP="007A7DBD">
      <w:pPr>
        <w:spacing w:line="240" w:lineRule="auto"/>
        <w:rPr>
          <w:rFonts w:ascii="Arial" w:hAnsi="Arial" w:cs="Arial"/>
        </w:rPr>
      </w:pPr>
      <w:r w:rsidRPr="00BD48A7">
        <w:rPr>
          <w:rFonts w:ascii="Arial" w:hAnsi="Arial" w:cs="Arial"/>
        </w:rPr>
        <w:t>zwanym w treści Umowy „</w:t>
      </w:r>
      <w:r w:rsidRPr="00247E1F">
        <w:rPr>
          <w:rFonts w:ascii="Arial" w:hAnsi="Arial" w:cs="Arial"/>
          <w:b/>
          <w:bCs/>
        </w:rPr>
        <w:t>Odbiorcą</w:t>
      </w:r>
      <w:r w:rsidRPr="00BD48A7">
        <w:rPr>
          <w:rFonts w:ascii="Arial" w:hAnsi="Arial" w:cs="Arial"/>
        </w:rPr>
        <w:t>”, „</w:t>
      </w:r>
      <w:r w:rsidRPr="00247E1F">
        <w:rPr>
          <w:rFonts w:ascii="Arial" w:hAnsi="Arial" w:cs="Arial"/>
          <w:b/>
          <w:bCs/>
        </w:rPr>
        <w:t>Kupującym</w:t>
      </w:r>
      <w:r w:rsidRPr="00BD48A7">
        <w:rPr>
          <w:rFonts w:ascii="Arial" w:hAnsi="Arial" w:cs="Arial"/>
        </w:rPr>
        <w:t>” lub „</w:t>
      </w:r>
      <w:r w:rsidRPr="00247E1F">
        <w:rPr>
          <w:rFonts w:ascii="Arial" w:hAnsi="Arial" w:cs="Arial"/>
          <w:b/>
          <w:bCs/>
        </w:rPr>
        <w:t>Stroną</w:t>
      </w:r>
      <w:r w:rsidRPr="00BD48A7">
        <w:rPr>
          <w:rFonts w:ascii="Arial" w:hAnsi="Arial" w:cs="Arial"/>
        </w:rPr>
        <w:t>,</w:t>
      </w:r>
    </w:p>
    <w:p w14:paraId="139B288C" w14:textId="77777777" w:rsidR="0084270F" w:rsidRPr="00116BD4" w:rsidRDefault="001535AD" w:rsidP="004A0708">
      <w:pPr>
        <w:spacing w:after="120" w:line="240" w:lineRule="auto"/>
        <w:jc w:val="both"/>
        <w:rPr>
          <w:rFonts w:ascii="Arial" w:eastAsia="Times New Roman" w:hAnsi="Arial" w:cs="Arial"/>
          <w:lang w:eastAsia="pl-PL"/>
        </w:rPr>
      </w:pPr>
      <w:r w:rsidRPr="00116BD4">
        <w:rPr>
          <w:rFonts w:ascii="Arial" w:eastAsia="Times New Roman" w:hAnsi="Arial" w:cs="Arial"/>
          <w:lang w:eastAsia="pl-PL"/>
        </w:rPr>
        <w:t>a</w:t>
      </w:r>
    </w:p>
    <w:p w14:paraId="426F3390" w14:textId="77777777" w:rsidR="0084270F" w:rsidRPr="00116BD4" w:rsidRDefault="001535AD" w:rsidP="004A0708">
      <w:pPr>
        <w:spacing w:after="120" w:line="240" w:lineRule="auto"/>
        <w:jc w:val="both"/>
        <w:rPr>
          <w:rFonts w:ascii="Arial" w:eastAsia="Times New Roman" w:hAnsi="Arial" w:cs="Arial"/>
          <w:lang w:eastAsia="pl-PL"/>
        </w:rPr>
      </w:pPr>
      <w:r w:rsidRPr="00116BD4">
        <w:rPr>
          <w:rFonts w:ascii="Arial" w:eastAsia="Times New Roman" w:hAnsi="Arial" w:cs="Arial"/>
          <w:lang w:eastAsia="pl-PL"/>
        </w:rPr>
        <w:t>………………………………………………………………………………………………………….</w:t>
      </w:r>
    </w:p>
    <w:p w14:paraId="3F19F7B3" w14:textId="77777777" w:rsidR="0084270F" w:rsidRPr="008818DD" w:rsidRDefault="001535AD" w:rsidP="008818DD">
      <w:pPr>
        <w:spacing w:after="120" w:line="240" w:lineRule="auto"/>
        <w:jc w:val="both"/>
        <w:rPr>
          <w:rFonts w:ascii="Arial" w:eastAsia="Times New Roman" w:hAnsi="Arial" w:cs="Arial"/>
          <w:i/>
          <w:iCs/>
          <w:lang w:eastAsia="pl-PL"/>
        </w:rPr>
      </w:pPr>
      <w:r w:rsidRPr="00116BD4">
        <w:rPr>
          <w:rFonts w:ascii="Arial" w:eastAsia="Times New Roman" w:hAnsi="Arial" w:cs="Arial"/>
          <w:lang w:eastAsia="pl-PL"/>
        </w:rPr>
        <w:t>reprezentowanym przez:</w:t>
      </w:r>
    </w:p>
    <w:p w14:paraId="62406671" w14:textId="77777777" w:rsidR="0084270F" w:rsidRPr="008818DD" w:rsidRDefault="001535AD" w:rsidP="008818DD">
      <w:pPr>
        <w:tabs>
          <w:tab w:val="left" w:pos="540"/>
        </w:tabs>
        <w:spacing w:after="120" w:line="240" w:lineRule="auto"/>
        <w:jc w:val="both"/>
        <w:rPr>
          <w:rFonts w:ascii="Arial" w:eastAsia="Times New Roman" w:hAnsi="Arial" w:cs="Arial"/>
          <w:i/>
          <w:iCs/>
          <w:lang w:eastAsia="pl-PL"/>
        </w:rPr>
      </w:pPr>
      <w:r w:rsidRPr="2D96E503">
        <w:rPr>
          <w:rFonts w:ascii="Arial" w:eastAsia="Times New Roman" w:hAnsi="Arial" w:cs="Arial"/>
          <w:i/>
          <w:iCs/>
          <w:lang w:eastAsia="pl-PL"/>
        </w:rPr>
        <w:t>1.</w:t>
      </w:r>
      <w:r w:rsidRPr="00116BD4">
        <w:rPr>
          <w:rFonts w:ascii="Arial" w:eastAsia="Times New Roman" w:hAnsi="Arial" w:cs="Arial"/>
          <w:i/>
          <w:lang w:eastAsia="pl-PL"/>
        </w:rPr>
        <w:tab/>
      </w:r>
      <w:r w:rsidRPr="2D96E503">
        <w:rPr>
          <w:rFonts w:ascii="Arial" w:eastAsia="Times New Roman" w:hAnsi="Arial" w:cs="Arial"/>
          <w:i/>
          <w:iCs/>
          <w:lang w:eastAsia="pl-PL"/>
        </w:rPr>
        <w:t>.....................................................................................................................</w:t>
      </w:r>
      <w:r w:rsidR="00F1279D" w:rsidRPr="2D96E503">
        <w:rPr>
          <w:rFonts w:ascii="Arial" w:eastAsia="Times New Roman" w:hAnsi="Arial" w:cs="Arial"/>
          <w:i/>
          <w:iCs/>
          <w:lang w:eastAsia="pl-PL"/>
        </w:rPr>
        <w:t>...</w:t>
      </w:r>
    </w:p>
    <w:p w14:paraId="5BA6E3C7" w14:textId="77777777" w:rsidR="0084270F" w:rsidRPr="00116BD4" w:rsidRDefault="0084270F" w:rsidP="004A0708">
      <w:pPr>
        <w:tabs>
          <w:tab w:val="left" w:pos="540"/>
        </w:tabs>
        <w:spacing w:after="120" w:line="240" w:lineRule="auto"/>
        <w:jc w:val="both"/>
        <w:rPr>
          <w:rFonts w:ascii="Arial" w:eastAsia="Times New Roman" w:hAnsi="Arial" w:cs="Arial"/>
          <w:i/>
          <w:lang w:eastAsia="pl-PL"/>
        </w:rPr>
      </w:pPr>
    </w:p>
    <w:p w14:paraId="2C7D2442" w14:textId="77777777" w:rsidR="0084270F" w:rsidRPr="008818DD" w:rsidRDefault="001535AD" w:rsidP="008818DD">
      <w:pPr>
        <w:tabs>
          <w:tab w:val="left" w:pos="567"/>
        </w:tabs>
        <w:spacing w:after="120" w:line="240" w:lineRule="auto"/>
        <w:jc w:val="both"/>
        <w:rPr>
          <w:rFonts w:ascii="Arial" w:eastAsia="Times New Roman" w:hAnsi="Arial" w:cs="Arial"/>
          <w:i/>
          <w:iCs/>
          <w:lang w:eastAsia="pl-PL"/>
        </w:rPr>
      </w:pPr>
      <w:r w:rsidRPr="2D96E503">
        <w:rPr>
          <w:rFonts w:ascii="Arial" w:eastAsia="Times New Roman" w:hAnsi="Arial" w:cs="Arial"/>
          <w:i/>
          <w:iCs/>
          <w:lang w:eastAsia="pl-PL"/>
        </w:rPr>
        <w:t>2.</w:t>
      </w:r>
      <w:r w:rsidRPr="00116BD4">
        <w:rPr>
          <w:rFonts w:ascii="Arial" w:eastAsia="Times New Roman" w:hAnsi="Arial" w:cs="Arial"/>
          <w:i/>
          <w:lang w:eastAsia="pl-PL"/>
        </w:rPr>
        <w:tab/>
      </w:r>
      <w:r w:rsidRPr="2D96E503">
        <w:rPr>
          <w:rFonts w:ascii="Arial" w:eastAsia="Times New Roman" w:hAnsi="Arial" w:cs="Arial"/>
          <w:i/>
          <w:iCs/>
          <w:lang w:eastAsia="pl-PL"/>
        </w:rPr>
        <w:t>.......................................................................................................................</w:t>
      </w:r>
    </w:p>
    <w:p w14:paraId="57E4BF15" w14:textId="77777777" w:rsidR="0084270F" w:rsidRPr="004A0708" w:rsidRDefault="0084270F" w:rsidP="004A0708">
      <w:pPr>
        <w:spacing w:after="120" w:line="240" w:lineRule="auto"/>
        <w:jc w:val="both"/>
        <w:rPr>
          <w:rFonts w:ascii="Arial" w:eastAsia="Times New Roman" w:hAnsi="Arial" w:cs="Arial"/>
          <w:lang w:eastAsia="pl-PL"/>
        </w:rPr>
      </w:pPr>
    </w:p>
    <w:p w14:paraId="7D8370ED"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 xml:space="preserve">zwanym w dalszej części </w:t>
      </w:r>
      <w:r w:rsidRPr="00247E1F">
        <w:rPr>
          <w:rFonts w:ascii="Arial" w:eastAsia="Times New Roman" w:hAnsi="Arial" w:cs="Arial"/>
          <w:b/>
          <w:bCs/>
          <w:lang w:eastAsia="pl-PL"/>
        </w:rPr>
        <w:t>„Sprzeda</w:t>
      </w:r>
      <w:r w:rsidR="002967F8" w:rsidRPr="00247E1F">
        <w:rPr>
          <w:rFonts w:ascii="Arial" w:eastAsia="Times New Roman" w:hAnsi="Arial" w:cs="Arial"/>
          <w:b/>
          <w:bCs/>
          <w:lang w:eastAsia="pl-PL"/>
        </w:rPr>
        <w:t>wcą</w:t>
      </w:r>
      <w:r w:rsidR="00CA713B" w:rsidRPr="00247E1F">
        <w:rPr>
          <w:rFonts w:ascii="Arial" w:eastAsia="Times New Roman" w:hAnsi="Arial" w:cs="Arial"/>
          <w:b/>
          <w:bCs/>
          <w:lang w:eastAsia="pl-PL"/>
        </w:rPr>
        <w:t>”,</w:t>
      </w:r>
      <w:r w:rsidR="004A637C" w:rsidRPr="00247E1F">
        <w:rPr>
          <w:rFonts w:ascii="Arial" w:eastAsia="Times New Roman" w:hAnsi="Arial" w:cs="Arial"/>
          <w:b/>
          <w:bCs/>
          <w:lang w:eastAsia="pl-PL"/>
        </w:rPr>
        <w:t xml:space="preserve"> „Dostawcą”</w:t>
      </w:r>
      <w:r w:rsidR="00CA713B" w:rsidRPr="00247E1F">
        <w:rPr>
          <w:rFonts w:ascii="Arial" w:eastAsia="Times New Roman" w:hAnsi="Arial" w:cs="Arial"/>
          <w:b/>
          <w:bCs/>
          <w:lang w:eastAsia="pl-PL"/>
        </w:rPr>
        <w:t xml:space="preserve"> lub ‘Stroną”</w:t>
      </w:r>
      <w:r w:rsidR="00060F01" w:rsidRPr="00247E1F">
        <w:rPr>
          <w:rFonts w:ascii="Arial" w:eastAsia="Times New Roman" w:hAnsi="Arial" w:cs="Arial"/>
          <w:b/>
          <w:bCs/>
          <w:lang w:eastAsia="pl-PL"/>
        </w:rPr>
        <w:t>,</w:t>
      </w:r>
    </w:p>
    <w:p w14:paraId="36902E4E" w14:textId="77777777" w:rsidR="0084270F" w:rsidRPr="004A0708" w:rsidRDefault="001535AD" w:rsidP="004A0708">
      <w:pPr>
        <w:spacing w:after="120" w:line="240" w:lineRule="auto"/>
        <w:jc w:val="both"/>
        <w:rPr>
          <w:rFonts w:ascii="Arial" w:eastAsia="Times New Roman" w:hAnsi="Arial" w:cs="Arial"/>
          <w:lang w:eastAsia="pl-PL"/>
        </w:rPr>
      </w:pPr>
      <w:r w:rsidRPr="004A0708">
        <w:rPr>
          <w:rFonts w:ascii="Arial" w:eastAsia="Times New Roman" w:hAnsi="Arial" w:cs="Arial"/>
          <w:lang w:eastAsia="pl-PL"/>
        </w:rPr>
        <w:t>zwanym</w:t>
      </w:r>
      <w:r w:rsidR="00CA713B">
        <w:rPr>
          <w:rFonts w:ascii="Arial" w:eastAsia="Times New Roman" w:hAnsi="Arial" w:cs="Arial"/>
          <w:lang w:eastAsia="pl-PL"/>
        </w:rPr>
        <w:t>i</w:t>
      </w:r>
      <w:r w:rsidRPr="004A0708">
        <w:rPr>
          <w:rFonts w:ascii="Arial" w:eastAsia="Times New Roman" w:hAnsi="Arial" w:cs="Arial"/>
          <w:lang w:eastAsia="pl-PL"/>
        </w:rPr>
        <w:t xml:space="preserve"> w dalszej części </w:t>
      </w:r>
      <w:r w:rsidRPr="004A0708">
        <w:rPr>
          <w:rFonts w:ascii="Arial" w:eastAsia="Times New Roman" w:hAnsi="Arial" w:cs="Arial"/>
          <w:b/>
          <w:bCs/>
          <w:lang w:eastAsia="pl-PL"/>
        </w:rPr>
        <w:t>„Stronami”</w:t>
      </w:r>
      <w:r w:rsidRPr="004A0708">
        <w:rPr>
          <w:rFonts w:ascii="Arial" w:eastAsia="Times New Roman" w:hAnsi="Arial" w:cs="Arial"/>
          <w:lang w:eastAsia="pl-PL"/>
        </w:rPr>
        <w:t>.</w:t>
      </w:r>
    </w:p>
    <w:p w14:paraId="544D4A11" w14:textId="77777777" w:rsidR="00517EF6" w:rsidRPr="004A0708" w:rsidRDefault="00517EF6" w:rsidP="0082751D">
      <w:pPr>
        <w:spacing w:after="120" w:line="240" w:lineRule="auto"/>
        <w:jc w:val="both"/>
        <w:rPr>
          <w:rFonts w:ascii="Arial" w:eastAsia="Times New Roman" w:hAnsi="Arial" w:cs="Arial"/>
          <w:b/>
          <w:lang w:eastAsia="pl-PL"/>
        </w:rPr>
      </w:pPr>
    </w:p>
    <w:p w14:paraId="341F3EF3" w14:textId="77777777" w:rsidR="0084270F" w:rsidRPr="004A0708" w:rsidRDefault="001535AD" w:rsidP="004A0708">
      <w:pPr>
        <w:spacing w:after="120" w:line="240" w:lineRule="auto"/>
        <w:ind w:left="539" w:hanging="539"/>
        <w:jc w:val="center"/>
        <w:rPr>
          <w:rFonts w:ascii="Arial" w:eastAsia="Times New Roman" w:hAnsi="Arial" w:cs="Arial"/>
          <w:b/>
          <w:bCs/>
          <w:lang w:eastAsia="pl-PL"/>
        </w:rPr>
      </w:pPr>
      <w:r w:rsidRPr="004A0708">
        <w:rPr>
          <w:rFonts w:ascii="Arial" w:eastAsia="Times New Roman" w:hAnsi="Arial" w:cs="Arial"/>
          <w:b/>
          <w:bCs/>
          <w:lang w:eastAsia="pl-PL"/>
        </w:rPr>
        <w:t>§ 1</w:t>
      </w:r>
      <w:r w:rsidR="00995C86" w:rsidRPr="004A0708">
        <w:rPr>
          <w:rFonts w:ascii="Arial" w:eastAsia="Times New Roman" w:hAnsi="Arial" w:cs="Arial"/>
          <w:b/>
          <w:bCs/>
          <w:lang w:eastAsia="pl-PL"/>
        </w:rPr>
        <w:t xml:space="preserve"> </w:t>
      </w:r>
      <w:r w:rsidRPr="004A0708">
        <w:rPr>
          <w:rFonts w:ascii="Arial" w:eastAsia="Times New Roman" w:hAnsi="Arial" w:cs="Arial"/>
          <w:b/>
          <w:bCs/>
          <w:lang w:eastAsia="pl-PL"/>
        </w:rPr>
        <w:t>PRZEDMIOT UMOWY</w:t>
      </w:r>
    </w:p>
    <w:p w14:paraId="2DBEC2C6" w14:textId="77777777" w:rsidR="0016571D" w:rsidRPr="00DB72A3" w:rsidRDefault="001535AD" w:rsidP="005E1EC7">
      <w:pPr>
        <w:pStyle w:val="Akapitzlist"/>
        <w:numPr>
          <w:ilvl w:val="0"/>
          <w:numId w:val="16"/>
        </w:numPr>
        <w:spacing w:after="0" w:line="240" w:lineRule="auto"/>
        <w:ind w:left="426" w:hanging="426"/>
        <w:jc w:val="both"/>
        <w:rPr>
          <w:rFonts w:ascii="Arial" w:hAnsi="Arial" w:cs="Arial"/>
        </w:rPr>
      </w:pPr>
      <w:r w:rsidRPr="00DB72A3">
        <w:rPr>
          <w:rFonts w:ascii="Arial" w:hAnsi="Arial" w:cs="Arial"/>
        </w:rPr>
        <w:t>Przedmiotem zamówienia jest</w:t>
      </w:r>
      <w:r w:rsidR="00DB72A3">
        <w:rPr>
          <w:rFonts w:ascii="Arial" w:hAnsi="Arial" w:cs="Arial"/>
        </w:rPr>
        <w:t xml:space="preserve"> </w:t>
      </w:r>
      <w:r w:rsidRPr="00DB72A3">
        <w:rPr>
          <w:rFonts w:ascii="Arial" w:hAnsi="Arial" w:cs="Arial"/>
        </w:rPr>
        <w:t xml:space="preserve">sukcesywna dostawa </w:t>
      </w:r>
      <w:r w:rsidR="00631508" w:rsidRPr="00DB72A3">
        <w:rPr>
          <w:rFonts w:ascii="Arial" w:hAnsi="Arial" w:cs="Arial"/>
          <w:noProof/>
        </w:rPr>
        <w:t>olejów</w:t>
      </w:r>
      <w:r w:rsidRPr="00DB72A3">
        <w:rPr>
          <w:rFonts w:ascii="Arial" w:hAnsi="Arial" w:cs="Arial"/>
          <w:noProof/>
        </w:rPr>
        <w:t xml:space="preserve"> oraz </w:t>
      </w:r>
      <w:r w:rsidR="00631508" w:rsidRPr="00C935CF">
        <w:rPr>
          <w:rFonts w:ascii="Arial" w:hAnsi="Arial" w:cs="Arial"/>
          <w:noProof/>
        </w:rPr>
        <w:t>środków smarnych</w:t>
      </w:r>
      <w:r w:rsidRPr="00C935CF">
        <w:rPr>
          <w:rFonts w:ascii="Arial" w:hAnsi="Arial" w:cs="Arial"/>
        </w:rPr>
        <w:t>, realizowana na podstawie zamówień cząstkowych, sporządzonych na podstawie formularza cenowego</w:t>
      </w:r>
      <w:r w:rsidRPr="00DB72A3">
        <w:rPr>
          <w:rFonts w:ascii="Arial" w:hAnsi="Arial" w:cs="Arial"/>
        </w:rPr>
        <w:t xml:space="preserve">, (stanowiącego </w:t>
      </w:r>
      <w:r w:rsidRPr="00DB72A3">
        <w:rPr>
          <w:rFonts w:ascii="Arial" w:hAnsi="Arial" w:cs="Arial"/>
          <w:b/>
          <w:bCs/>
        </w:rPr>
        <w:t>załącznik nr 1 do oferty</w:t>
      </w:r>
      <w:r w:rsidRPr="00DB72A3">
        <w:rPr>
          <w:rFonts w:ascii="Arial" w:hAnsi="Arial" w:cs="Arial"/>
        </w:rPr>
        <w:t>)</w:t>
      </w:r>
      <w:r w:rsidR="00DB72A3" w:rsidRPr="00DB72A3">
        <w:rPr>
          <w:rFonts w:ascii="Arial" w:hAnsi="Arial" w:cs="Arial"/>
        </w:rPr>
        <w:t xml:space="preserve"> i katalogu asortymentu Dostawcy (stanowiącego załącznik nr 2 do oferty)</w:t>
      </w:r>
      <w:r w:rsidRPr="00DB72A3">
        <w:rPr>
          <w:rFonts w:ascii="Arial" w:hAnsi="Arial" w:cs="Arial"/>
        </w:rPr>
        <w:t xml:space="preserve"> po cenach </w:t>
      </w:r>
      <w:r w:rsidR="00DB72A3" w:rsidRPr="00DB72A3">
        <w:rPr>
          <w:rFonts w:ascii="Arial" w:hAnsi="Arial" w:cs="Arial"/>
        </w:rPr>
        <w:t xml:space="preserve">w nich </w:t>
      </w:r>
      <w:r w:rsidRPr="00DB72A3">
        <w:rPr>
          <w:rFonts w:ascii="Arial" w:hAnsi="Arial" w:cs="Arial"/>
        </w:rPr>
        <w:t>określonych</w:t>
      </w:r>
      <w:r w:rsidR="00DB72A3" w:rsidRPr="00DB72A3">
        <w:rPr>
          <w:rFonts w:ascii="Arial" w:hAnsi="Arial" w:cs="Arial"/>
        </w:rPr>
        <w:t>.</w:t>
      </w:r>
    </w:p>
    <w:p w14:paraId="0A42FF3F" w14:textId="6FCE55D7" w:rsidR="00405231" w:rsidRPr="005D29A1" w:rsidDel="00777218" w:rsidRDefault="00EE6651" w:rsidP="00A4501B">
      <w:pPr>
        <w:pStyle w:val="Akapitzlist"/>
        <w:numPr>
          <w:ilvl w:val="0"/>
          <w:numId w:val="16"/>
        </w:numPr>
        <w:spacing w:after="120" w:line="240" w:lineRule="auto"/>
        <w:jc w:val="both"/>
        <w:rPr>
          <w:del w:id="0" w:author="Kumięga Sebastian" w:date="2024-08-05T09:29:00Z"/>
          <w:rFonts w:ascii="Arial" w:hAnsi="Arial" w:cs="Arial"/>
        </w:rPr>
      </w:pPr>
      <w:r w:rsidRPr="00777218">
        <w:rPr>
          <w:rFonts w:ascii="Arial" w:hAnsi="Arial" w:cs="Arial"/>
        </w:rPr>
        <w:t xml:space="preserve">Wszystkie oferowane towary muszą być </w:t>
      </w:r>
      <w:del w:id="1" w:author="Kumięga Sebastian" w:date="2024-08-05T09:26:00Z">
        <w:r w:rsidRPr="00777218" w:rsidDel="00777218">
          <w:rPr>
            <w:rFonts w:ascii="Arial" w:hAnsi="Arial" w:cs="Arial"/>
          </w:rPr>
          <w:delText>fabryc</w:delText>
        </w:r>
        <w:r w:rsidR="007928CA" w:rsidRPr="003A7794" w:rsidDel="00777218">
          <w:rPr>
            <w:rFonts w:ascii="Arial" w:hAnsi="Arial" w:cs="Arial"/>
          </w:rPr>
          <w:delText xml:space="preserve"> </w:delText>
        </w:r>
        <w:r w:rsidR="00777218" w:rsidRPr="003A7794" w:rsidDel="00777218">
          <w:rPr>
            <w:rFonts w:ascii="Arial" w:hAnsi="Arial" w:cs="Arial"/>
          </w:rPr>
          <w:delText>znie now</w:delText>
        </w:r>
      </w:del>
      <w:r w:rsidRPr="003A7794">
        <w:rPr>
          <w:rFonts w:ascii="Arial" w:hAnsi="Arial" w:cs="Arial"/>
        </w:rPr>
        <w:t xml:space="preserve"> pełnowartościowe</w:t>
      </w:r>
      <w:ins w:id="2" w:author="Kumięga Sebastian" w:date="2024-08-05T09:26:00Z">
        <w:r w:rsidR="00777218" w:rsidRPr="003A7794">
          <w:rPr>
            <w:rFonts w:ascii="Arial" w:hAnsi="Arial" w:cs="Arial"/>
          </w:rPr>
          <w:t>,</w:t>
        </w:r>
      </w:ins>
      <w:ins w:id="3" w:author="Bulik Paulina" w:date="2024-08-07T10:54:00Z">
        <w:r w:rsidR="00A4501B" w:rsidRPr="00A4501B">
          <w:t xml:space="preserve"> </w:t>
        </w:r>
        <w:r w:rsidR="00A4501B" w:rsidRPr="00A4501B">
          <w:rPr>
            <w:rFonts w:ascii="Arial" w:hAnsi="Arial" w:cs="Arial"/>
          </w:rPr>
          <w:t>ponadto Sprzedawca dołoży wszelkich starań aby</w:t>
        </w:r>
      </w:ins>
      <w:ins w:id="4" w:author="Kumięga Sebastian" w:date="2024-08-05T09:26:00Z">
        <w:r w:rsidR="00777218" w:rsidRPr="003A7794">
          <w:rPr>
            <w:rFonts w:ascii="Arial" w:hAnsi="Arial" w:cs="Arial"/>
          </w:rPr>
          <w:t xml:space="preserve"> zawiera</w:t>
        </w:r>
      </w:ins>
      <w:ins w:id="5" w:author="Bulik Paulina" w:date="2024-08-07T10:54:00Z">
        <w:r w:rsidR="00A4501B">
          <w:rPr>
            <w:rFonts w:ascii="Arial" w:hAnsi="Arial" w:cs="Arial"/>
          </w:rPr>
          <w:t>ły</w:t>
        </w:r>
      </w:ins>
      <w:ins w:id="6" w:author="Kumięga Sebastian" w:date="2024-08-05T09:26:00Z">
        <w:del w:id="7" w:author="Bulik Paulina" w:date="2024-08-07T10:54:00Z">
          <w:r w:rsidR="00777218" w:rsidRPr="003A7794" w:rsidDel="00A4501B">
            <w:rPr>
              <w:rFonts w:ascii="Arial" w:hAnsi="Arial" w:cs="Arial"/>
            </w:rPr>
            <w:delText>ją</w:delText>
          </w:r>
          <w:r w:rsidR="00777218" w:rsidRPr="00FD279C" w:rsidDel="00A4501B">
            <w:rPr>
              <w:rFonts w:ascii="Arial" w:hAnsi="Arial" w:cs="Arial"/>
            </w:rPr>
            <w:delText>ce</w:delText>
          </w:r>
        </w:del>
        <w:r w:rsidR="00777218" w:rsidRPr="00FD279C">
          <w:rPr>
            <w:rFonts w:ascii="Arial" w:hAnsi="Arial" w:cs="Arial"/>
          </w:rPr>
          <w:t xml:space="preserve"> dat</w:t>
        </w:r>
        <w:r w:rsidR="00777218" w:rsidRPr="00777218">
          <w:rPr>
            <w:rFonts w:ascii="Arial" w:hAnsi="Arial" w:cs="Arial"/>
          </w:rPr>
          <w:t>ę produkcji nie starszą niż 12 miesięcy, nada</w:t>
        </w:r>
      </w:ins>
      <w:ins w:id="8" w:author="Bulik Paulina" w:date="2024-08-07T10:54:00Z">
        <w:r w:rsidR="00A4501B">
          <w:rPr>
            <w:rFonts w:ascii="Arial" w:hAnsi="Arial" w:cs="Arial"/>
          </w:rPr>
          <w:t>wały</w:t>
        </w:r>
      </w:ins>
      <w:ins w:id="9" w:author="Kumięga Sebastian" w:date="2024-08-05T09:26:00Z">
        <w:del w:id="10" w:author="Bulik Paulina" w:date="2024-08-07T10:54:00Z">
          <w:r w:rsidR="00777218" w:rsidRPr="00777218" w:rsidDel="00A4501B">
            <w:rPr>
              <w:rFonts w:ascii="Arial" w:hAnsi="Arial" w:cs="Arial"/>
            </w:rPr>
            <w:delText>jące</w:delText>
          </w:r>
        </w:del>
        <w:r w:rsidR="00777218" w:rsidRPr="00777218">
          <w:rPr>
            <w:rFonts w:ascii="Arial" w:hAnsi="Arial" w:cs="Arial"/>
          </w:rPr>
          <w:t xml:space="preserve"> </w:t>
        </w:r>
      </w:ins>
      <w:ins w:id="11" w:author="Kumięga Sebastian" w:date="2024-08-05T09:27:00Z">
        <w:r w:rsidR="00777218" w:rsidRPr="00777218">
          <w:rPr>
            <w:rFonts w:ascii="Arial" w:hAnsi="Arial" w:cs="Arial"/>
          </w:rPr>
          <w:t>się do zastosowania co najmniej przez okres 48 miesięcy od daty odbioru danej partii przez Odbiorcę, Ponadto, muszą być wytworzone zgodnie z powszechnie obowi</w:t>
        </w:r>
      </w:ins>
      <w:ins w:id="12" w:author="Kumięga Sebastian" w:date="2024-08-05T09:28:00Z">
        <w:r w:rsidR="00777218" w:rsidRPr="00777218">
          <w:rPr>
            <w:rFonts w:ascii="Arial" w:hAnsi="Arial" w:cs="Arial"/>
          </w:rPr>
          <w:t>ązującymi standardami technologicznymi, normami i przepisami prawa i posiadać Świadectwo Jakości wydane przez producenta</w:t>
        </w:r>
      </w:ins>
      <w:ins w:id="13" w:author="Kumięga Sebastian" w:date="2024-08-05T09:29:00Z">
        <w:r w:rsidR="00777218" w:rsidRPr="00777218">
          <w:rPr>
            <w:rFonts w:ascii="Arial" w:hAnsi="Arial" w:cs="Arial"/>
          </w:rPr>
          <w:t xml:space="preserve"> na podstawie badań laboratoryjnych</w:t>
        </w:r>
      </w:ins>
      <w:r w:rsidRPr="00777218">
        <w:rPr>
          <w:rFonts w:ascii="Arial" w:hAnsi="Arial" w:cs="Arial"/>
        </w:rPr>
        <w:t xml:space="preserve"> </w:t>
      </w:r>
      <w:del w:id="14" w:author="Kumięga Sebastian" w:date="2024-08-05T09:29:00Z">
        <w:r w:rsidRPr="005D29A1" w:rsidDel="00777218">
          <w:rPr>
            <w:rFonts w:ascii="Arial" w:hAnsi="Arial" w:cs="Arial"/>
          </w:rPr>
          <w:delText>z punktu widzenia ich zamierzonego przeznaczenia oraz w pierwszym gatunku</w:delText>
        </w:r>
        <w:r w:rsidR="003B211C" w:rsidRPr="005D29A1" w:rsidDel="00777218">
          <w:rPr>
            <w:rFonts w:ascii="Arial" w:hAnsi="Arial" w:cs="Arial"/>
          </w:rPr>
          <w:delText>.</w:delText>
        </w:r>
      </w:del>
    </w:p>
    <w:p w14:paraId="7AA9ED24" w14:textId="77777777" w:rsidR="00EA1DFC" w:rsidRDefault="00EA1DFC" w:rsidP="005E1EC7">
      <w:pPr>
        <w:pStyle w:val="Akapitzlist"/>
        <w:numPr>
          <w:ilvl w:val="0"/>
          <w:numId w:val="16"/>
        </w:numPr>
        <w:spacing w:after="120" w:line="240" w:lineRule="auto"/>
        <w:ind w:left="426"/>
        <w:jc w:val="both"/>
        <w:rPr>
          <w:ins w:id="15" w:author="Bulik Paulina" w:date="2024-08-05T14:19:00Z"/>
          <w:rFonts w:ascii="Arial" w:hAnsi="Arial" w:cs="Arial"/>
        </w:rPr>
      </w:pPr>
    </w:p>
    <w:p w14:paraId="4746DB25" w14:textId="352229CA" w:rsidR="005A51A4" w:rsidRPr="00777218" w:rsidRDefault="00AB3E73" w:rsidP="005E1EC7">
      <w:pPr>
        <w:pStyle w:val="Akapitzlist"/>
        <w:numPr>
          <w:ilvl w:val="0"/>
          <w:numId w:val="16"/>
        </w:numPr>
        <w:spacing w:after="120" w:line="240" w:lineRule="auto"/>
        <w:ind w:left="426"/>
        <w:jc w:val="both"/>
        <w:rPr>
          <w:rFonts w:ascii="Arial" w:hAnsi="Arial" w:cs="Arial"/>
        </w:rPr>
      </w:pPr>
      <w:r w:rsidRPr="00777218">
        <w:rPr>
          <w:rFonts w:ascii="Arial" w:hAnsi="Arial" w:cs="Arial"/>
          <w:lang w:eastAsia="pl-PL"/>
        </w:rPr>
        <w:t xml:space="preserve">Każdy dostarczany olej oraz środek smarny </w:t>
      </w:r>
      <w:r w:rsidR="005A51A4" w:rsidRPr="003A7794">
        <w:rPr>
          <w:rFonts w:ascii="Arial" w:hAnsi="Arial" w:cs="Arial"/>
          <w:lang w:eastAsia="pl-PL"/>
        </w:rPr>
        <w:t>musi posiadać kartę charakterystyki, którą w przypadku jakichkolwiek zmian sprzedawca zobowiązuje się na bieżąco uaktualniać. Karta charakterystyki musi być sporządzona zgodnie z wszelkimi obowiązującymi przepisam</w:t>
      </w:r>
      <w:r w:rsidR="005A51A4" w:rsidRPr="00777218">
        <w:rPr>
          <w:rFonts w:ascii="Arial" w:hAnsi="Arial" w:cs="Arial"/>
          <w:lang w:eastAsia="pl-PL"/>
        </w:rPr>
        <w:t>i, w szczególności zgodnie z ustawą z dnia 25 lutego 2011 roku o substancjach chemicznych i ich mieszaninach (t.j. Dz.U. z 202</w:t>
      </w:r>
      <w:r w:rsidR="00A86E47" w:rsidRPr="00777218">
        <w:rPr>
          <w:rFonts w:ascii="Arial" w:hAnsi="Arial" w:cs="Arial"/>
          <w:lang w:eastAsia="pl-PL"/>
        </w:rPr>
        <w:t>2</w:t>
      </w:r>
      <w:r w:rsidR="005A51A4" w:rsidRPr="00777218">
        <w:rPr>
          <w:rFonts w:ascii="Arial" w:hAnsi="Arial" w:cs="Arial"/>
          <w:lang w:eastAsia="pl-PL"/>
        </w:rPr>
        <w:t xml:space="preserve"> r.,  poz. </w:t>
      </w:r>
      <w:r w:rsidR="00A86E47" w:rsidRPr="00777218">
        <w:rPr>
          <w:rFonts w:ascii="Arial" w:hAnsi="Arial" w:cs="Arial"/>
          <w:lang w:eastAsia="pl-PL"/>
        </w:rPr>
        <w:t>1816</w:t>
      </w:r>
      <w:r w:rsidR="005A51A4" w:rsidRPr="00777218">
        <w:rPr>
          <w:rFonts w:ascii="Arial" w:hAnsi="Arial" w:cs="Arial"/>
          <w:lang w:eastAsia="pl-PL"/>
        </w:rPr>
        <w:t xml:space="preserve">) oraz obowiązującymi </w:t>
      </w:r>
      <w:r w:rsidR="005A51A4" w:rsidRPr="00777218">
        <w:rPr>
          <w:rFonts w:ascii="Arial" w:hAnsi="Arial" w:cs="Arial"/>
          <w:lang w:eastAsia="pl-PL"/>
        </w:rPr>
        <w:lastRenderedPageBreak/>
        <w:t>przepisami wykonawczymi.</w:t>
      </w:r>
      <w:r w:rsidRPr="00777218">
        <w:rPr>
          <w:rFonts w:ascii="Arial" w:hAnsi="Arial" w:cs="Arial"/>
          <w:lang w:eastAsia="pl-PL"/>
        </w:rPr>
        <w:t xml:space="preserve"> Sprzedawca zobowiązuję się do przekazania aktualnych kart charakterystyki w terminie 3 dni od dnia przesłania przez Kupującego takiej potrzeby. </w:t>
      </w:r>
    </w:p>
    <w:p w14:paraId="0451EA52" w14:textId="77777777" w:rsidR="00405231" w:rsidRPr="004A637C" w:rsidRDefault="005A51A4" w:rsidP="00EE6651">
      <w:pPr>
        <w:spacing w:after="120" w:line="240" w:lineRule="auto"/>
        <w:ind w:left="425" w:hanging="425"/>
        <w:jc w:val="both"/>
        <w:rPr>
          <w:rFonts w:ascii="Arial" w:hAnsi="Arial" w:cs="Arial"/>
        </w:rPr>
      </w:pPr>
      <w:r>
        <w:rPr>
          <w:rFonts w:ascii="Arial" w:hAnsi="Arial" w:cs="Arial"/>
        </w:rPr>
        <w:t>4</w:t>
      </w:r>
      <w:r w:rsidR="00EE6651" w:rsidRPr="004A637C">
        <w:rPr>
          <w:rFonts w:ascii="Arial" w:hAnsi="Arial" w:cs="Arial"/>
        </w:rPr>
        <w:t>.</w:t>
      </w:r>
      <w:r w:rsidR="00EE6651" w:rsidRPr="004A637C">
        <w:rPr>
          <w:rFonts w:ascii="Arial" w:hAnsi="Arial" w:cs="Arial"/>
        </w:rPr>
        <w:tab/>
        <w:t>Sprzedawca oświadcza i zobowiązuje się zapewnić, że towar nie jest i nie będzie obciążony jakimikolwiek wadami fizycznymi lub prawnymi, a w szczególności obciążeniami i prawami osób trzecich oraz nie jest i nie będzie przedmiotem żadnego postępowania w tym sądowego, administracyjnego lub podatkowego bądź zabezpieczenia.</w:t>
      </w:r>
    </w:p>
    <w:p w14:paraId="5596F107" w14:textId="77777777" w:rsidR="005A51A4" w:rsidRPr="004A637C" w:rsidRDefault="005A51A4" w:rsidP="005A51A4">
      <w:pPr>
        <w:spacing w:after="120" w:line="240" w:lineRule="auto"/>
        <w:ind w:left="425" w:hanging="425"/>
        <w:jc w:val="both"/>
        <w:rPr>
          <w:rFonts w:ascii="Arial" w:hAnsi="Arial" w:cs="Arial"/>
        </w:rPr>
      </w:pPr>
      <w:r>
        <w:rPr>
          <w:rFonts w:ascii="Arial" w:hAnsi="Arial" w:cs="Arial"/>
        </w:rPr>
        <w:t>5</w:t>
      </w:r>
      <w:r w:rsidR="00EE6651" w:rsidRPr="004A637C">
        <w:rPr>
          <w:rFonts w:ascii="Arial" w:hAnsi="Arial" w:cs="Arial"/>
        </w:rPr>
        <w:t>.</w:t>
      </w:r>
      <w:r w:rsidR="00EE6651" w:rsidRPr="004A637C">
        <w:rPr>
          <w:rFonts w:ascii="Arial" w:hAnsi="Arial" w:cs="Arial"/>
        </w:rPr>
        <w:tab/>
        <w:t xml:space="preserve">Sprzedawca jest zobowiązany do dopełnienia wszelkich formalności dotyczących sprzedaży towaru, jak również do poniesienia wszelkich kosztów związanych </w:t>
      </w:r>
      <w:r w:rsidR="00EE6651" w:rsidRPr="004A637C">
        <w:rPr>
          <w:rFonts w:ascii="Arial" w:hAnsi="Arial" w:cs="Arial"/>
        </w:rPr>
        <w:br/>
        <w:t>z wykonywaniem Umowy, w tym również w szczególności wszelkich opłat, podatków czy ceł, kosztów załadunku, transportu, wyładunku, ubezpieczenia. Kupujący w żadnym razie nie będzie zobowiązany do zapłaty czy zwrotu jakichkolwiek kwot na rzecz Sprzedawcy,</w:t>
      </w:r>
      <w:r w:rsidR="001212B5" w:rsidRPr="004A637C">
        <w:rPr>
          <w:rFonts w:ascii="Arial" w:hAnsi="Arial" w:cs="Arial"/>
        </w:rPr>
        <w:t xml:space="preserve"> z zastrzeżeniem zapłaty ceny za</w:t>
      </w:r>
      <w:r w:rsidR="00EE6651" w:rsidRPr="004A637C">
        <w:rPr>
          <w:rFonts w:ascii="Arial" w:hAnsi="Arial" w:cs="Arial"/>
        </w:rPr>
        <w:t xml:space="preserve"> dostarczony bez wad towar, zgodnie z postanowieniami Umowy.</w:t>
      </w:r>
    </w:p>
    <w:p w14:paraId="1AA97DF3" w14:textId="77777777" w:rsidR="00405231" w:rsidRPr="004A637C" w:rsidRDefault="005A51A4" w:rsidP="00EE6651">
      <w:pPr>
        <w:spacing w:after="120" w:line="240" w:lineRule="auto"/>
        <w:ind w:left="425" w:hanging="425"/>
        <w:jc w:val="both"/>
        <w:rPr>
          <w:rFonts w:ascii="Arial" w:hAnsi="Arial" w:cs="Arial"/>
        </w:rPr>
      </w:pPr>
      <w:r>
        <w:rPr>
          <w:rFonts w:ascii="Arial" w:hAnsi="Arial" w:cs="Arial"/>
        </w:rPr>
        <w:t>6</w:t>
      </w:r>
      <w:r w:rsidR="00EE6651" w:rsidRPr="004A637C">
        <w:rPr>
          <w:rFonts w:ascii="Arial" w:hAnsi="Arial" w:cs="Arial"/>
        </w:rPr>
        <w:t>.</w:t>
      </w:r>
      <w:r w:rsidR="00EE6651" w:rsidRPr="004A637C">
        <w:rPr>
          <w:rFonts w:ascii="Arial" w:hAnsi="Arial" w:cs="Arial"/>
        </w:rPr>
        <w:tab/>
        <w:t>Sprzedawca zobowiązuje się do ścisłej współpracy z Kupującym i niezwłocznego informowania Kupującego o wszelkich trudnościach, zmianach lub opóźnieniach w wykonaniu przedmiotu Umowy.</w:t>
      </w:r>
    </w:p>
    <w:p w14:paraId="73519609" w14:textId="77777777" w:rsidR="0082751D" w:rsidRPr="004A0708" w:rsidRDefault="0082751D" w:rsidP="00EE6651">
      <w:pPr>
        <w:spacing w:after="120" w:line="240" w:lineRule="auto"/>
        <w:jc w:val="both"/>
        <w:rPr>
          <w:rFonts w:ascii="Arial" w:hAnsi="Arial" w:cs="Arial"/>
        </w:rPr>
      </w:pPr>
    </w:p>
    <w:p w14:paraId="1BF5D168" w14:textId="77777777" w:rsidR="00CF7B3C" w:rsidRPr="008818DD" w:rsidRDefault="001535AD" w:rsidP="008818DD">
      <w:pPr>
        <w:spacing w:after="120" w:line="240" w:lineRule="auto"/>
        <w:jc w:val="center"/>
        <w:rPr>
          <w:rFonts w:ascii="Arial" w:hAnsi="Arial" w:cs="Arial"/>
          <w:b/>
          <w:bCs/>
        </w:rPr>
      </w:pPr>
      <w:r w:rsidRPr="004A0708">
        <w:rPr>
          <w:rFonts w:ascii="Arial" w:eastAsia="Times New Roman" w:hAnsi="Arial" w:cs="Arial"/>
          <w:b/>
          <w:bCs/>
          <w:lang w:eastAsia="pl-PL"/>
        </w:rPr>
        <w:t xml:space="preserve">§ 2 </w:t>
      </w:r>
      <w:r w:rsidRPr="00247E1F">
        <w:rPr>
          <w:rFonts w:ascii="Arial" w:hAnsi="Arial" w:cs="Arial"/>
          <w:b/>
          <w:bCs/>
        </w:rPr>
        <w:t>TERMINY I WARUNKI DOSTAW ORAZ ODBIÓR DOSTAW</w:t>
      </w:r>
    </w:p>
    <w:p w14:paraId="406F3941" w14:textId="77777777" w:rsidR="00C93479" w:rsidRPr="008818DD" w:rsidRDefault="00A86E47" w:rsidP="005E1EC7">
      <w:pPr>
        <w:pStyle w:val="xl70"/>
        <w:numPr>
          <w:ilvl w:val="0"/>
          <w:numId w:val="17"/>
        </w:numPr>
        <w:pBdr>
          <w:left w:val="none" w:sz="0" w:space="0" w:color="auto"/>
          <w:bottom w:val="none" w:sz="0" w:space="0" w:color="auto"/>
          <w:right w:val="none" w:sz="0" w:space="0" w:color="auto"/>
        </w:pBdr>
        <w:spacing w:before="0" w:beforeAutospacing="0" w:after="0" w:afterAutospacing="0"/>
        <w:jc w:val="both"/>
        <w:textAlignment w:val="auto"/>
        <w:rPr>
          <w:rFonts w:eastAsia="Times New Roman" w:cs="Arial"/>
          <w:b w:val="0"/>
          <w:bCs w:val="0"/>
          <w:sz w:val="22"/>
          <w:szCs w:val="22"/>
        </w:rPr>
      </w:pPr>
      <w:r>
        <w:rPr>
          <w:rFonts w:cs="Arial"/>
          <w:b w:val="0"/>
          <w:bCs w:val="0"/>
          <w:sz w:val="22"/>
          <w:szCs w:val="22"/>
        </w:rPr>
        <w:t>Sprzedawca</w:t>
      </w:r>
      <w:r w:rsidR="001535AD" w:rsidRPr="00C93479">
        <w:rPr>
          <w:rFonts w:cs="Arial"/>
          <w:b w:val="0"/>
          <w:bCs w:val="0"/>
          <w:sz w:val="22"/>
          <w:szCs w:val="22"/>
        </w:rPr>
        <w:t xml:space="preserve"> w okresie </w:t>
      </w:r>
      <w:r w:rsidR="00AC42EB">
        <w:rPr>
          <w:rFonts w:cs="Arial"/>
          <w:b w:val="0"/>
          <w:bCs w:val="0"/>
          <w:sz w:val="22"/>
          <w:szCs w:val="22"/>
        </w:rPr>
        <w:t>24</w:t>
      </w:r>
      <w:r w:rsidR="001535AD" w:rsidRPr="00C93479">
        <w:rPr>
          <w:rFonts w:cs="Arial"/>
          <w:b w:val="0"/>
          <w:bCs w:val="0"/>
          <w:sz w:val="22"/>
          <w:szCs w:val="22"/>
        </w:rPr>
        <w:t xml:space="preserve"> miesięcy od dnia podpisania niniejszej Umowy lub do wyczerpania kwoty, o której mowa w § </w:t>
      </w:r>
      <w:r w:rsidR="001535AD">
        <w:rPr>
          <w:rFonts w:cs="Arial"/>
          <w:b w:val="0"/>
          <w:bCs w:val="0"/>
          <w:sz w:val="22"/>
          <w:szCs w:val="22"/>
        </w:rPr>
        <w:t>3</w:t>
      </w:r>
      <w:r w:rsidR="001535AD" w:rsidRPr="00C93479">
        <w:rPr>
          <w:rFonts w:cs="Arial"/>
          <w:b w:val="0"/>
          <w:bCs w:val="0"/>
          <w:sz w:val="22"/>
          <w:szCs w:val="22"/>
        </w:rPr>
        <w:t xml:space="preserve"> ust. 1 Umowy  będzie sprzedawał i dostarczał Kupującemu towary, o których mowa w §</w:t>
      </w:r>
      <w:r w:rsidR="00C15330">
        <w:rPr>
          <w:rFonts w:cs="Arial"/>
          <w:b w:val="0"/>
          <w:bCs w:val="0"/>
          <w:sz w:val="22"/>
          <w:szCs w:val="22"/>
        </w:rPr>
        <w:t xml:space="preserve"> </w:t>
      </w:r>
      <w:r w:rsidR="001535AD" w:rsidRPr="00C93479">
        <w:rPr>
          <w:rFonts w:cs="Arial"/>
          <w:b w:val="0"/>
          <w:bCs w:val="0"/>
          <w:sz w:val="22"/>
          <w:szCs w:val="22"/>
        </w:rPr>
        <w:t>1 Umowy, sukcesywnie w ilościach określonych każdorazowo przez Kupującego, na podstawie zamówień cząstkowych składanych w następujących formach:</w:t>
      </w:r>
    </w:p>
    <w:p w14:paraId="05F44E7B"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sidRPr="00C93479">
        <w:rPr>
          <w:rFonts w:ascii="Arial" w:hAnsi="Arial" w:cs="Arial"/>
        </w:rPr>
        <w:t>zamówienia elektronicznego – w formie dokumentu elektronicznego w powszechnie rozpoznawalnym formacie (txt, pdf, jpg) zawierającym oznaczenie towaru, ilość, miejsce oraz terminy wykonania pod adres e - mail: …………........</w:t>
      </w:r>
    </w:p>
    <w:p w14:paraId="08736C53"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sidRPr="00C93479">
        <w:rPr>
          <w:rFonts w:ascii="Arial" w:hAnsi="Arial" w:cs="Arial"/>
        </w:rPr>
        <w:t>zamówienia bezpośredniego u przedstawiciela.</w:t>
      </w:r>
    </w:p>
    <w:p w14:paraId="7CC3159E" w14:textId="7A2BDBFA" w:rsidR="00853CA5" w:rsidRPr="00853CA5" w:rsidRDefault="00853CA5" w:rsidP="00853CA5">
      <w:pPr>
        <w:pStyle w:val="Akapitzlist"/>
        <w:numPr>
          <w:ilvl w:val="0"/>
          <w:numId w:val="17"/>
        </w:numPr>
        <w:tabs>
          <w:tab w:val="clear" w:pos="360"/>
          <w:tab w:val="num" w:pos="567"/>
        </w:tabs>
        <w:ind w:left="567" w:hanging="567"/>
        <w:jc w:val="both"/>
        <w:rPr>
          <w:ins w:id="16" w:author="Bulik Paulina" w:date="2024-08-07T14:16:00Z"/>
          <w:rFonts w:ascii="Arial" w:hAnsi="Arial" w:cs="Arial"/>
        </w:rPr>
      </w:pPr>
      <w:ins w:id="17" w:author="Bulik Paulina" w:date="2024-08-07T14:17:00Z">
        <w:r w:rsidRPr="00853CA5">
          <w:rPr>
            <w:rFonts w:ascii="Arial" w:hAnsi="Arial" w:cs="Arial"/>
          </w:rPr>
          <w:t xml:space="preserve">Kupujący na podstawie aneksu do Umowy przewiduje możliwość przedłużenia okresu obowiązywania Umowy maksymalnie o 6 (sześć) miesięcy w sytuacji, gdy w okresie 24 miesięcy realizacji Umowy nie zostaną wyczerpane w całości środki, o których mowa w § 3 ust. 1. Warunki realizacji umowy w tym cena, pozostają w tym okresie niezmienne. </w:t>
        </w:r>
      </w:ins>
    </w:p>
    <w:p w14:paraId="4F0F6300" w14:textId="21600C42" w:rsidR="00C93479" w:rsidRPr="00C93479" w:rsidRDefault="001535AD" w:rsidP="005E1EC7">
      <w:pPr>
        <w:pStyle w:val="Akapitzlist"/>
        <w:numPr>
          <w:ilvl w:val="0"/>
          <w:numId w:val="17"/>
        </w:numPr>
        <w:tabs>
          <w:tab w:val="clear" w:pos="360"/>
          <w:tab w:val="num" w:pos="567"/>
        </w:tabs>
        <w:spacing w:after="0" w:line="240" w:lineRule="auto"/>
        <w:ind w:left="567" w:hanging="567"/>
        <w:jc w:val="both"/>
        <w:rPr>
          <w:rFonts w:ascii="Arial" w:hAnsi="Arial" w:cs="Arial"/>
        </w:rPr>
      </w:pPr>
      <w:r w:rsidRPr="00C93479">
        <w:rPr>
          <w:rFonts w:ascii="Arial" w:hAnsi="Arial" w:cs="Arial"/>
        </w:rPr>
        <w:t>Miejscem dostarczenia tj. wykonania przedmiotu umowy będą jednostki  Oddziału PGNiG w Sanoku, wskazane każdorazowo w zamówieniu.</w:t>
      </w:r>
    </w:p>
    <w:p w14:paraId="1C55CF58"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do potwierdzenia przyjęcia zamówienia niezwłocznie po otrzymaniu zamówienia, jednak nie później niż w ciągu 4 (czterech) godzin, chyba że wiązałoby się to z nadmiernymi trudnościami dla </w:t>
      </w:r>
      <w:r>
        <w:rPr>
          <w:rFonts w:ascii="Arial" w:hAnsi="Arial" w:cs="Arial"/>
        </w:rPr>
        <w:t>Sprzedawcy</w:t>
      </w:r>
      <w:r w:rsidR="001535AD" w:rsidRPr="00C93479">
        <w:rPr>
          <w:rFonts w:ascii="Arial" w:hAnsi="Arial" w:cs="Arial"/>
        </w:rPr>
        <w:t xml:space="preserve"> (np. zamówienie wpłynęło po godzinach pracy). W takim wypadku potwierdzenie należy przesłać w następnym dniu roboczym do godziny 12</w:t>
      </w:r>
      <w:r w:rsidR="001535AD" w:rsidRPr="00C93479">
        <w:rPr>
          <w:rFonts w:ascii="Arial" w:hAnsi="Arial" w:cs="Arial"/>
          <w:vertAlign w:val="superscript"/>
        </w:rPr>
        <w:t>00</w:t>
      </w:r>
      <w:r w:rsidR="001535AD" w:rsidRPr="00C93479">
        <w:rPr>
          <w:rFonts w:ascii="Arial" w:hAnsi="Arial" w:cs="Arial"/>
        </w:rPr>
        <w:t xml:space="preserve"> (dwunastej).</w:t>
      </w:r>
    </w:p>
    <w:p w14:paraId="23001C5E"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Potwierdzenie przyjęcia zamówienia, o którym mowa w ust. 3 należy zgłosić Kupującemu w formie określonej w ust. 1.</w:t>
      </w:r>
    </w:p>
    <w:p w14:paraId="564CFADE"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zrealizować każde zamówienie w terminie do </w:t>
      </w:r>
      <w:r w:rsidR="00631508">
        <w:rPr>
          <w:rFonts w:ascii="Arial" w:hAnsi="Arial" w:cs="Arial"/>
        </w:rPr>
        <w:t>14</w:t>
      </w:r>
      <w:r w:rsidR="001535AD" w:rsidRPr="00C93479">
        <w:rPr>
          <w:rFonts w:ascii="Arial" w:hAnsi="Arial" w:cs="Arial"/>
        </w:rPr>
        <w:t xml:space="preserve"> dni od daty potwierdzenia otrzymania zamówienia.  </w:t>
      </w:r>
    </w:p>
    <w:p w14:paraId="624103BE"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W przypadku niemożności realizacji danego zamówienia we wskazanym w Umowie terminie, w wyniku wystąpienia okoliczności, za które żadna ze Stron Umowy nie ponosi odpowiedzialności, Strony mogą uzgodnić inny technicznie uzasadniony termin realizacji zamówienia.</w:t>
      </w:r>
    </w:p>
    <w:p w14:paraId="73397BD8"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Kupujący będzie dokonywał jakościowego i ilościowego odbioru danej partii towaru na zgodność z zamówieniem, co zostanie potwierdzone przez Strony </w:t>
      </w:r>
      <w:del w:id="18" w:author="Kumięga Sebastian" w:date="2024-08-05T10:32:00Z">
        <w:r w:rsidRPr="00C93479" w:rsidDel="003A7794">
          <w:rPr>
            <w:rFonts w:ascii="Arial" w:hAnsi="Arial" w:cs="Arial"/>
          </w:rPr>
          <w:delText>zrealizowaniem dostawy danego zamówienia</w:delText>
        </w:r>
      </w:del>
      <w:r w:rsidRPr="00C93479">
        <w:rPr>
          <w:rFonts w:ascii="Arial" w:hAnsi="Arial" w:cs="Arial"/>
        </w:rPr>
        <w:t xml:space="preserve"> </w:t>
      </w:r>
      <w:del w:id="19" w:author="Kumięga Sebastian" w:date="2024-08-05T10:32:00Z">
        <w:r w:rsidRPr="00C93479" w:rsidDel="003A7794">
          <w:rPr>
            <w:rFonts w:ascii="Arial" w:hAnsi="Arial" w:cs="Arial"/>
          </w:rPr>
          <w:delText>.</w:delText>
        </w:r>
      </w:del>
      <w:ins w:id="20" w:author="Kumięga Sebastian" w:date="2024-08-05T10:32:00Z">
        <w:r w:rsidR="003A7794">
          <w:rPr>
            <w:rFonts w:ascii="Arial" w:hAnsi="Arial" w:cs="Arial"/>
          </w:rPr>
          <w:t xml:space="preserve"> na podstawie Dokumentu Wydania Zewnę</w:t>
        </w:r>
      </w:ins>
      <w:ins w:id="21" w:author="Kumięga Sebastian" w:date="2024-08-05T10:33:00Z">
        <w:r w:rsidR="003A7794">
          <w:rPr>
            <w:rFonts w:ascii="Arial" w:hAnsi="Arial" w:cs="Arial"/>
          </w:rPr>
          <w:t xml:space="preserve">trznego potwierdzonego przez Osoby upoważnione do składania zamówień i do przeprowadzenia odbioru ilościowego i jakościowego o których mowa w ust. 10 niniejszego paragrafu. </w:t>
        </w:r>
      </w:ins>
    </w:p>
    <w:p w14:paraId="7F50F5EA"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Zgłoszone w trakcie odbioru towaru wady, usterki lub niedobory ilościowe Dostawca zobowiązuje się usunąć w terminie 5 dni roboczych od daty ich zgłoszenia przez Kupującego. Usunięcie wad/usterek/niedoborów nastąpi wyłącznie poprzez </w:t>
      </w:r>
      <w:r w:rsidRPr="00C93479">
        <w:rPr>
          <w:rFonts w:ascii="Arial" w:hAnsi="Arial" w:cs="Arial"/>
        </w:rPr>
        <w:lastRenderedPageBreak/>
        <w:t xml:space="preserve">dostarczenie nowego towaru. W przypadku ujawnienia się wad fizycznych w rozumieniu art. 556 [1] k.c. lub usterek, po dokonaniu odbioru Odbiorca niezwłocznie powiadomi </w:t>
      </w:r>
      <w:r w:rsidRPr="00C93479">
        <w:rPr>
          <w:rFonts w:ascii="Arial" w:hAnsi="Arial" w:cs="Arial"/>
        </w:rPr>
        <w:br/>
        <w:t xml:space="preserve">o nich Dostawcę, który w terminie 14 dni od daty powiadomienia ma obowiązek dostarczyć Przedmiot umowy wolny od wad albo usunąć wady. </w:t>
      </w:r>
    </w:p>
    <w:p w14:paraId="5FF71A4D"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Osoby odpowiedzialne za realizację niniejszej Umowy:</w:t>
      </w:r>
    </w:p>
    <w:p w14:paraId="25B8E566"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Pr>
          <w:rFonts w:ascii="Arial" w:hAnsi="Arial" w:cs="Arial"/>
        </w:rPr>
        <w:t xml:space="preserve">……………………………………  </w:t>
      </w:r>
      <w:r w:rsidRPr="00C93479">
        <w:rPr>
          <w:rFonts w:ascii="Arial" w:hAnsi="Arial" w:cs="Arial"/>
        </w:rPr>
        <w:t>– ze strony Kupującego,</w:t>
      </w:r>
    </w:p>
    <w:p w14:paraId="41454356" w14:textId="77777777" w:rsidR="00C93479" w:rsidRPr="00C93479" w:rsidRDefault="001535AD" w:rsidP="005E1EC7">
      <w:pPr>
        <w:numPr>
          <w:ilvl w:val="1"/>
          <w:numId w:val="17"/>
        </w:numPr>
        <w:tabs>
          <w:tab w:val="clear" w:pos="604"/>
          <w:tab w:val="num" w:pos="1080"/>
        </w:tabs>
        <w:spacing w:after="0" w:line="240" w:lineRule="auto"/>
        <w:ind w:left="1080" w:hanging="540"/>
        <w:jc w:val="both"/>
        <w:rPr>
          <w:rFonts w:ascii="Arial" w:hAnsi="Arial" w:cs="Arial"/>
        </w:rPr>
      </w:pPr>
      <w:r>
        <w:rPr>
          <w:rFonts w:ascii="Arial" w:hAnsi="Arial" w:cs="Arial"/>
        </w:rPr>
        <w:t>……………………………………</w:t>
      </w:r>
      <w:r w:rsidRPr="00C93479">
        <w:rPr>
          <w:rFonts w:ascii="Arial" w:hAnsi="Arial" w:cs="Arial"/>
        </w:rPr>
        <w:tab/>
        <w:t xml:space="preserve">– ze strony </w:t>
      </w:r>
      <w:r w:rsidR="00A86E47">
        <w:rPr>
          <w:rFonts w:ascii="Arial" w:hAnsi="Arial" w:cs="Arial"/>
        </w:rPr>
        <w:t>Sprzedawcy</w:t>
      </w:r>
      <w:r w:rsidRPr="00C93479">
        <w:rPr>
          <w:rFonts w:ascii="Arial" w:hAnsi="Arial" w:cs="Arial"/>
        </w:rPr>
        <w:t>.</w:t>
      </w:r>
    </w:p>
    <w:p w14:paraId="19350672"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Osoby upoważnione do składania zamówień i do przeprowadzenia odbioru ilościowego i jakościowego:</w:t>
      </w:r>
    </w:p>
    <w:p w14:paraId="224512D7" w14:textId="77777777" w:rsidR="00C93479" w:rsidRPr="00C93479" w:rsidRDefault="001535AD" w:rsidP="005E1EC7">
      <w:pPr>
        <w:numPr>
          <w:ilvl w:val="0"/>
          <w:numId w:val="10"/>
        </w:numPr>
        <w:spacing w:after="0" w:line="240" w:lineRule="auto"/>
        <w:ind w:left="1080" w:hanging="540"/>
        <w:jc w:val="both"/>
        <w:rPr>
          <w:rFonts w:ascii="Arial" w:hAnsi="Arial" w:cs="Arial"/>
        </w:rPr>
      </w:pPr>
      <w:r w:rsidRPr="00C93479">
        <w:rPr>
          <w:rFonts w:ascii="Arial" w:hAnsi="Arial" w:cs="Arial"/>
        </w:rPr>
        <w:t>……………………………….,</w:t>
      </w:r>
    </w:p>
    <w:p w14:paraId="4EF08A43" w14:textId="77777777" w:rsidR="00C93479" w:rsidRPr="00C93479" w:rsidRDefault="001535AD" w:rsidP="005E1EC7">
      <w:pPr>
        <w:numPr>
          <w:ilvl w:val="0"/>
          <w:numId w:val="10"/>
        </w:numPr>
        <w:spacing w:after="0" w:line="240" w:lineRule="auto"/>
        <w:ind w:left="1080" w:hanging="540"/>
        <w:jc w:val="both"/>
        <w:rPr>
          <w:rFonts w:ascii="Arial" w:hAnsi="Arial" w:cs="Arial"/>
        </w:rPr>
      </w:pPr>
      <w:r w:rsidRPr="00C93479">
        <w:rPr>
          <w:rFonts w:ascii="Arial" w:hAnsi="Arial" w:cs="Arial"/>
        </w:rPr>
        <w:t>inne osoby upoważnione przez Kierownika Działu Zaopatrzenia</w:t>
      </w:r>
    </w:p>
    <w:p w14:paraId="7CF5031A" w14:textId="77777777" w:rsidR="00C93479" w:rsidRPr="00C93479" w:rsidRDefault="001535AD" w:rsidP="005E1EC7">
      <w:pPr>
        <w:numPr>
          <w:ilvl w:val="0"/>
          <w:numId w:val="17"/>
        </w:numPr>
        <w:tabs>
          <w:tab w:val="clear" w:pos="360"/>
          <w:tab w:val="num" w:pos="540"/>
        </w:tabs>
        <w:spacing w:after="0" w:line="240" w:lineRule="auto"/>
        <w:ind w:left="540" w:hanging="540"/>
        <w:jc w:val="both"/>
        <w:rPr>
          <w:rFonts w:ascii="Arial" w:hAnsi="Arial" w:cs="Arial"/>
        </w:rPr>
      </w:pPr>
      <w:r w:rsidRPr="00C93479">
        <w:rPr>
          <w:rFonts w:ascii="Arial" w:hAnsi="Arial" w:cs="Arial"/>
        </w:rPr>
        <w:t xml:space="preserve">W przypadku zaistnienia wątpliwości po stronie </w:t>
      </w:r>
      <w:r w:rsidR="00A86E47">
        <w:rPr>
          <w:rFonts w:ascii="Arial" w:hAnsi="Arial" w:cs="Arial"/>
        </w:rPr>
        <w:t>Sprzedawcy</w:t>
      </w:r>
      <w:r w:rsidRPr="00C93479">
        <w:rPr>
          <w:rFonts w:ascii="Arial" w:hAnsi="Arial" w:cs="Arial"/>
        </w:rPr>
        <w:t xml:space="preserve">, co do uprawnień osoby składającej zamówienie w formie elektronicznej, </w:t>
      </w:r>
      <w:r w:rsidR="00A86E47">
        <w:rPr>
          <w:rFonts w:ascii="Arial" w:hAnsi="Arial" w:cs="Arial"/>
        </w:rPr>
        <w:t>Sprzedawca</w:t>
      </w:r>
      <w:r w:rsidRPr="00C93479">
        <w:rPr>
          <w:rFonts w:ascii="Arial" w:hAnsi="Arial" w:cs="Arial"/>
        </w:rPr>
        <w:t xml:space="preserve"> zobowiązany jest do skontaktowania się z osobą odpowiedzialną za realizację Umowy w celu zweryfikowania prawdziwości otrzymanych danych.</w:t>
      </w:r>
    </w:p>
    <w:p w14:paraId="5E8509AF"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zobowiązuje się do ścisłej współpracy z Kupującym i niezwłocznego informowania Kupującego o wszelkich trudnościach, zmianach lub opóźnieniach w wykonaniu przedmiotu Umowy.</w:t>
      </w:r>
    </w:p>
    <w:p w14:paraId="30D1678D" w14:textId="77777777" w:rsidR="00C93479" w:rsidRPr="00C93479" w:rsidRDefault="00A86E47" w:rsidP="005E1EC7">
      <w:pPr>
        <w:numPr>
          <w:ilvl w:val="0"/>
          <w:numId w:val="17"/>
        </w:numPr>
        <w:tabs>
          <w:tab w:val="clear" w:pos="360"/>
          <w:tab w:val="num" w:pos="540"/>
        </w:tabs>
        <w:spacing w:after="0" w:line="240" w:lineRule="auto"/>
        <w:ind w:left="540" w:hanging="540"/>
        <w:jc w:val="both"/>
        <w:rPr>
          <w:rFonts w:ascii="Arial" w:hAnsi="Arial" w:cs="Arial"/>
        </w:rPr>
      </w:pPr>
      <w:r>
        <w:rPr>
          <w:rFonts w:ascii="Arial" w:hAnsi="Arial" w:cs="Arial"/>
        </w:rPr>
        <w:t>Sprzedawca</w:t>
      </w:r>
      <w:r w:rsidR="001535AD" w:rsidRPr="00C93479">
        <w:rPr>
          <w:rFonts w:ascii="Arial" w:hAnsi="Arial" w:cs="Arial"/>
        </w:rPr>
        <w:t xml:space="preserve"> ma prawo wykonać przedmiot Umowy w całości lub w części przy pomocy podwykonawców lub powierzyć wykonanie przedmiotu Umowy podwykonawcom w całości lub w części wyłącznie po uzyskaniu uprzedniej pisemnej zgody Kupującego pod rygorem nieważności. </w:t>
      </w:r>
      <w:r>
        <w:rPr>
          <w:rFonts w:ascii="Arial" w:hAnsi="Arial" w:cs="Arial"/>
        </w:rPr>
        <w:t>Sprzedawca</w:t>
      </w:r>
      <w:r w:rsidR="001535AD" w:rsidRPr="00C93479">
        <w:rPr>
          <w:rFonts w:ascii="Arial" w:hAnsi="Arial" w:cs="Arial"/>
        </w:rPr>
        <w:t xml:space="preserve"> odpowiada za działania lub zaniechania podwykonawców jak za własne działania lub zaniechania.</w:t>
      </w:r>
    </w:p>
    <w:p w14:paraId="6C7E520E" w14:textId="313F303F" w:rsidR="00C93479" w:rsidRPr="00C93479" w:rsidRDefault="001535AD" w:rsidP="005E1EC7">
      <w:pPr>
        <w:widowControl w:val="0"/>
        <w:numPr>
          <w:ilvl w:val="0"/>
          <w:numId w:val="17"/>
        </w:numPr>
        <w:tabs>
          <w:tab w:val="clear" w:pos="360"/>
          <w:tab w:val="left" w:pos="567"/>
        </w:tabs>
        <w:spacing w:after="0" w:line="240" w:lineRule="auto"/>
        <w:ind w:left="567" w:hanging="567"/>
        <w:jc w:val="both"/>
        <w:rPr>
          <w:rFonts w:ascii="Arial" w:hAnsi="Arial" w:cs="Arial"/>
        </w:rPr>
      </w:pPr>
      <w:r w:rsidRPr="00C93479">
        <w:rPr>
          <w:rFonts w:ascii="Arial" w:hAnsi="Arial" w:cs="Arial"/>
        </w:rPr>
        <w:t xml:space="preserve">Prawo własności Przedmiotu Umowy przechodzi na </w:t>
      </w:r>
      <w:r w:rsidR="00A86E47">
        <w:rPr>
          <w:rFonts w:ascii="Arial" w:hAnsi="Arial" w:cs="Arial"/>
        </w:rPr>
        <w:t>Odbiorcę</w:t>
      </w:r>
      <w:r w:rsidRPr="00C93479">
        <w:rPr>
          <w:rFonts w:ascii="Arial" w:hAnsi="Arial" w:cs="Arial"/>
        </w:rPr>
        <w:t xml:space="preserve"> z chwilą </w:t>
      </w:r>
      <w:del w:id="22" w:author="Kumięga Sebastian" w:date="2024-08-05T10:34:00Z">
        <w:r w:rsidRPr="00C93479" w:rsidDel="003A7794">
          <w:rPr>
            <w:rFonts w:ascii="Arial" w:hAnsi="Arial" w:cs="Arial"/>
          </w:rPr>
          <w:delText>potwierdzenia przez Kupującego realizacji zamówienia danego towaru.</w:delText>
        </w:r>
      </w:del>
      <w:ins w:id="23" w:author="Kumięga Sebastian" w:date="2024-08-05T10:35:00Z">
        <w:r w:rsidR="003A7794">
          <w:rPr>
            <w:rFonts w:ascii="Arial" w:hAnsi="Arial" w:cs="Arial"/>
          </w:rPr>
          <w:t xml:space="preserve"> </w:t>
        </w:r>
      </w:ins>
      <w:ins w:id="24" w:author="Bulik Paulina" w:date="2024-08-07T10:56:00Z">
        <w:r w:rsidR="00A4501B">
          <w:rPr>
            <w:rFonts w:ascii="Arial" w:hAnsi="Arial" w:cs="Arial"/>
          </w:rPr>
          <w:t>o</w:t>
        </w:r>
      </w:ins>
      <w:ins w:id="25" w:author="Kumięga Sebastian" w:date="2024-08-05T10:35:00Z">
        <w:del w:id="26" w:author="Bulik Paulina" w:date="2024-08-07T10:56:00Z">
          <w:r w:rsidR="003A7794" w:rsidDel="00A4501B">
            <w:rPr>
              <w:rFonts w:ascii="Arial" w:hAnsi="Arial" w:cs="Arial"/>
            </w:rPr>
            <w:delText>O</w:delText>
          </w:r>
        </w:del>
        <w:r w:rsidR="003A7794">
          <w:rPr>
            <w:rFonts w:ascii="Arial" w:hAnsi="Arial" w:cs="Arial"/>
          </w:rPr>
          <w:t>dbioru danej partii towaru potwierdzonego Dokumentem Wydania Zewnętrznego o którym mowa w ust. 7 powyżej, Odbiorca ma prawo odmowy odbioru danej partii towaru w ca</w:t>
        </w:r>
      </w:ins>
      <w:ins w:id="27" w:author="Kumięga Sebastian" w:date="2024-08-05T10:36:00Z">
        <w:r w:rsidR="003A7794">
          <w:rPr>
            <w:rFonts w:ascii="Arial" w:hAnsi="Arial" w:cs="Arial"/>
          </w:rPr>
          <w:t xml:space="preserve">łości, nawet jeżeli tylko część dostarczonego towaru danej partii posiada wady, usterki lub braki, które ujawniły się w toku odbioru. </w:t>
        </w:r>
      </w:ins>
    </w:p>
    <w:p w14:paraId="451EC804" w14:textId="77777777" w:rsidR="00CF7B3C" w:rsidRPr="00C93479" w:rsidRDefault="00CF7B3C">
      <w:pPr>
        <w:tabs>
          <w:tab w:val="left" w:pos="142"/>
        </w:tabs>
        <w:spacing w:after="120" w:line="240" w:lineRule="auto"/>
        <w:ind w:left="567"/>
        <w:jc w:val="both"/>
        <w:rPr>
          <w:rFonts w:ascii="Arial" w:hAnsi="Arial" w:cs="Arial"/>
        </w:rPr>
      </w:pPr>
    </w:p>
    <w:p w14:paraId="48EC0EB4" w14:textId="77777777" w:rsidR="005E3B10" w:rsidRPr="005E3B10" w:rsidRDefault="001535AD" w:rsidP="00EE6651">
      <w:pPr>
        <w:spacing w:after="120" w:line="240" w:lineRule="auto"/>
        <w:jc w:val="center"/>
        <w:rPr>
          <w:rFonts w:ascii="Arial" w:hAnsi="Arial" w:cs="Arial"/>
        </w:rPr>
      </w:pPr>
      <w:r w:rsidRPr="004A0708">
        <w:rPr>
          <w:rFonts w:ascii="Arial" w:hAnsi="Arial" w:cs="Arial"/>
          <w:b/>
          <w:bCs/>
        </w:rPr>
        <w:t>§ 3</w:t>
      </w:r>
      <w:r w:rsidR="00BE5A17" w:rsidRPr="004A0708">
        <w:rPr>
          <w:rFonts w:ascii="Arial" w:hAnsi="Arial" w:cs="Arial"/>
        </w:rPr>
        <w:t xml:space="preserve"> </w:t>
      </w:r>
      <w:r w:rsidRPr="004A0708">
        <w:rPr>
          <w:rFonts w:ascii="Arial" w:hAnsi="Arial" w:cs="Arial"/>
          <w:b/>
          <w:bCs/>
        </w:rPr>
        <w:t>WARUNKI PŁATNOŚCI</w:t>
      </w:r>
    </w:p>
    <w:p w14:paraId="22FCF3A6"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Wartość umowy nie może przekroczyć kwoty ……………… złotych netto (słownie: ……………………………………………….) w okresie obowiązywania umowy. Podatek VAT zostanie naliczony zgodnie z przepisami obowiązującymi w dniu powstania obowiązku podatkowego</w:t>
      </w:r>
      <w:r w:rsidR="005631C9" w:rsidRPr="00725A2A">
        <w:rPr>
          <w:rFonts w:ascii="Arial" w:hAnsi="Arial" w:cs="Arial"/>
        </w:rPr>
        <w:t>.</w:t>
      </w:r>
    </w:p>
    <w:p w14:paraId="5D1BDC21" w14:textId="77777777" w:rsidR="00DE739E" w:rsidRPr="00725A2A" w:rsidRDefault="001535AD" w:rsidP="005E1EC7">
      <w:pPr>
        <w:widowControl w:val="0"/>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Cena sprzedaży każdego zamówienia będzie uwzględniała cenę </w:t>
      </w:r>
      <w:r w:rsidR="009C24EF" w:rsidRPr="00725A2A">
        <w:rPr>
          <w:rFonts w:ascii="Arial" w:hAnsi="Arial" w:cs="Arial"/>
        </w:rPr>
        <w:t xml:space="preserve">jednostkową, </w:t>
      </w:r>
      <w:r w:rsidRPr="00725A2A">
        <w:rPr>
          <w:rFonts w:ascii="Arial" w:hAnsi="Arial" w:cs="Arial"/>
        </w:rPr>
        <w:t>za</w:t>
      </w:r>
      <w:r w:rsidR="00AF42E8" w:rsidRPr="00725A2A">
        <w:rPr>
          <w:rFonts w:ascii="Arial" w:hAnsi="Arial" w:cs="Arial"/>
        </w:rPr>
        <w:t>oferowaną w formularzu cenowym</w:t>
      </w:r>
      <w:r w:rsidR="00F63BB2" w:rsidRPr="00725A2A">
        <w:rPr>
          <w:rFonts w:ascii="Arial" w:hAnsi="Arial" w:cs="Arial"/>
        </w:rPr>
        <w:t>, stanowiącym</w:t>
      </w:r>
      <w:r w:rsidRPr="00725A2A">
        <w:rPr>
          <w:rFonts w:ascii="Arial" w:hAnsi="Arial" w:cs="Arial"/>
        </w:rPr>
        <w:t xml:space="preserve"> </w:t>
      </w:r>
      <w:r w:rsidRPr="008818DD">
        <w:rPr>
          <w:rFonts w:ascii="Arial" w:hAnsi="Arial" w:cs="Arial"/>
          <w:b/>
          <w:bCs/>
        </w:rPr>
        <w:t>załącznik nr 1</w:t>
      </w:r>
      <w:r w:rsidRPr="00725A2A">
        <w:rPr>
          <w:rFonts w:ascii="Arial" w:hAnsi="Arial" w:cs="Arial"/>
        </w:rPr>
        <w:t xml:space="preserve"> do Umowy,</w:t>
      </w:r>
      <w:r w:rsidR="00AF42E8" w:rsidRPr="00725A2A">
        <w:rPr>
          <w:rFonts w:ascii="Arial" w:hAnsi="Arial" w:cs="Arial"/>
        </w:rPr>
        <w:t xml:space="preserve"> oraz w katalogu asortymentu, stanowiącym </w:t>
      </w:r>
      <w:r w:rsidR="00AF42E8" w:rsidRPr="008818DD">
        <w:rPr>
          <w:rFonts w:ascii="Arial" w:hAnsi="Arial" w:cs="Arial"/>
          <w:b/>
          <w:bCs/>
        </w:rPr>
        <w:t>załącznik nr 2</w:t>
      </w:r>
      <w:r w:rsidR="00AF42E8" w:rsidRPr="00725A2A">
        <w:rPr>
          <w:rFonts w:ascii="Arial" w:hAnsi="Arial" w:cs="Arial"/>
        </w:rPr>
        <w:t xml:space="preserve"> do Umowy,</w:t>
      </w:r>
      <w:r w:rsidRPr="00725A2A">
        <w:rPr>
          <w:rFonts w:ascii="Arial" w:hAnsi="Arial" w:cs="Arial"/>
        </w:rPr>
        <w:t xml:space="preserve"> przemnożoną przez ilość dostarczonych</w:t>
      </w:r>
      <w:r w:rsidR="00807920" w:rsidRPr="00725A2A">
        <w:rPr>
          <w:rFonts w:ascii="Arial" w:hAnsi="Arial" w:cs="Arial"/>
        </w:rPr>
        <w:t xml:space="preserve"> sztuk danego asortymentu</w:t>
      </w:r>
      <w:r w:rsidR="00CE323F">
        <w:rPr>
          <w:rFonts w:ascii="Arial" w:hAnsi="Arial" w:cs="Arial"/>
        </w:rPr>
        <w:t>.</w:t>
      </w:r>
    </w:p>
    <w:p w14:paraId="10D8BA01" w14:textId="4F9B08A8" w:rsidR="00DE739E" w:rsidRPr="00725A2A" w:rsidRDefault="00B65D9A" w:rsidP="005E1EC7">
      <w:pPr>
        <w:numPr>
          <w:ilvl w:val="0"/>
          <w:numId w:val="9"/>
        </w:numPr>
        <w:tabs>
          <w:tab w:val="clear" w:pos="360"/>
          <w:tab w:val="num" w:pos="426"/>
        </w:tabs>
        <w:spacing w:after="120" w:line="240" w:lineRule="auto"/>
        <w:ind w:left="426" w:hanging="426"/>
        <w:jc w:val="both"/>
        <w:rPr>
          <w:rFonts w:ascii="Arial" w:hAnsi="Arial" w:cs="Arial"/>
        </w:rPr>
      </w:pPr>
      <w:r>
        <w:rPr>
          <w:rFonts w:ascii="Arial" w:hAnsi="Arial" w:cs="Arial"/>
        </w:rPr>
        <w:t>Podstawą p</w:t>
      </w:r>
      <w:r w:rsidR="001535AD" w:rsidRPr="00725A2A">
        <w:rPr>
          <w:rFonts w:ascii="Arial" w:hAnsi="Arial" w:cs="Arial"/>
        </w:rPr>
        <w:t xml:space="preserve">łatności za wykonanie </w:t>
      </w:r>
      <w:r>
        <w:rPr>
          <w:rFonts w:ascii="Arial" w:hAnsi="Arial" w:cs="Arial"/>
        </w:rPr>
        <w:t>danego zamówienia cząstkowego stanowiącego przedmiot umowy</w:t>
      </w:r>
      <w:r w:rsidR="001535AD" w:rsidRPr="00725A2A">
        <w:rPr>
          <w:rFonts w:ascii="Arial" w:hAnsi="Arial" w:cs="Arial"/>
        </w:rPr>
        <w:t xml:space="preserve"> będą faktur</w:t>
      </w:r>
      <w:r>
        <w:rPr>
          <w:rFonts w:ascii="Arial" w:hAnsi="Arial" w:cs="Arial"/>
        </w:rPr>
        <w:t>y</w:t>
      </w:r>
      <w:r w:rsidR="001535AD" w:rsidRPr="00725A2A">
        <w:rPr>
          <w:rFonts w:ascii="Arial" w:hAnsi="Arial" w:cs="Arial"/>
        </w:rPr>
        <w:t xml:space="preserve"> VAT wystawian</w:t>
      </w:r>
      <w:r>
        <w:rPr>
          <w:rFonts w:ascii="Arial" w:hAnsi="Arial" w:cs="Arial"/>
        </w:rPr>
        <w:t>e</w:t>
      </w:r>
      <w:r w:rsidR="001535AD" w:rsidRPr="00725A2A">
        <w:rPr>
          <w:rFonts w:ascii="Arial" w:hAnsi="Arial" w:cs="Arial"/>
        </w:rPr>
        <w:t xml:space="preserve"> przez Sprzeda</w:t>
      </w:r>
      <w:r w:rsidR="00A86E47">
        <w:rPr>
          <w:rFonts w:ascii="Arial" w:hAnsi="Arial" w:cs="Arial"/>
        </w:rPr>
        <w:t>wcę</w:t>
      </w:r>
      <w:r w:rsidR="001535AD" w:rsidRPr="00725A2A">
        <w:rPr>
          <w:rFonts w:ascii="Arial" w:hAnsi="Arial" w:cs="Arial"/>
        </w:rPr>
        <w:t xml:space="preserve"> każdorazowo po odbiorze bez uwag i zastrzeżeń przez Kupującego danej partii towaru</w:t>
      </w:r>
      <w:r>
        <w:rPr>
          <w:rFonts w:ascii="Arial" w:hAnsi="Arial" w:cs="Arial"/>
        </w:rPr>
        <w:t xml:space="preserve"> na zasadach określonych w § 2 </w:t>
      </w:r>
      <w:ins w:id="28" w:author="Bulik Paulina" w:date="2024-08-07T10:56:00Z">
        <w:r w:rsidR="00A4501B">
          <w:rPr>
            <w:rFonts w:ascii="Arial" w:hAnsi="Arial" w:cs="Arial"/>
          </w:rPr>
          <w:t xml:space="preserve">ust </w:t>
        </w:r>
      </w:ins>
      <w:ins w:id="29" w:author="Bulik Paulina" w:date="2024-08-07T14:17:00Z">
        <w:r w:rsidR="00853CA5">
          <w:rPr>
            <w:rFonts w:ascii="Arial" w:hAnsi="Arial" w:cs="Arial"/>
          </w:rPr>
          <w:t>8</w:t>
        </w:r>
      </w:ins>
      <w:bookmarkStart w:id="30" w:name="_GoBack"/>
      <w:bookmarkEnd w:id="30"/>
      <w:ins w:id="31" w:author="Bulik Paulina" w:date="2024-08-07T10:56:00Z">
        <w:r w:rsidR="00A4501B">
          <w:rPr>
            <w:rFonts w:ascii="Arial" w:hAnsi="Arial" w:cs="Arial"/>
          </w:rPr>
          <w:t xml:space="preserve"> </w:t>
        </w:r>
      </w:ins>
      <w:r>
        <w:rPr>
          <w:rFonts w:ascii="Arial" w:hAnsi="Arial" w:cs="Arial"/>
        </w:rPr>
        <w:t>Umowy</w:t>
      </w:r>
      <w:r w:rsidR="001535AD" w:rsidRPr="00725A2A">
        <w:rPr>
          <w:rFonts w:ascii="Arial" w:hAnsi="Arial" w:cs="Arial"/>
        </w:rPr>
        <w:t>.</w:t>
      </w:r>
    </w:p>
    <w:p w14:paraId="65646DE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Kupujący zapłaci Sprzedawcy cenę za dostarczon</w:t>
      </w:r>
      <w:r w:rsidR="00B65D9A">
        <w:rPr>
          <w:rFonts w:ascii="Arial" w:hAnsi="Arial" w:cs="Arial"/>
        </w:rPr>
        <w:t>e dane zamówienie cząstkowe</w:t>
      </w:r>
      <w:r w:rsidRPr="00725A2A">
        <w:rPr>
          <w:rFonts w:ascii="Arial" w:hAnsi="Arial" w:cs="Arial"/>
        </w:rPr>
        <w:t xml:space="preserve"> w terminie 30 dni od daty prawidłowo wystawionej faktury VAT. Płatność nastąpi przelewem na rachunek bankowy Sprzeda</w:t>
      </w:r>
      <w:r w:rsidR="00B65D9A">
        <w:rPr>
          <w:rFonts w:ascii="Arial" w:hAnsi="Arial" w:cs="Arial"/>
        </w:rPr>
        <w:t>wcy</w:t>
      </w:r>
      <w:r w:rsidRPr="00725A2A">
        <w:rPr>
          <w:rFonts w:ascii="Arial" w:hAnsi="Arial" w:cs="Arial"/>
        </w:rPr>
        <w:t xml:space="preserve"> nr ………………………………………………………...</w:t>
      </w:r>
      <w:r w:rsidRPr="00C32349">
        <w:rPr>
          <w:rFonts w:ascii="Arial" w:hAnsi="Arial" w:cs="Arial"/>
        </w:rPr>
        <w:t xml:space="preserve"> . </w:t>
      </w:r>
    </w:p>
    <w:p w14:paraId="58DA6528"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zobowiązuje się do umieszczenia na fakturze VAT dodatkowo nazwy jednostki</w:t>
      </w:r>
      <w:r w:rsidR="00AF42E8" w:rsidRPr="00725A2A">
        <w:rPr>
          <w:rFonts w:ascii="Arial" w:hAnsi="Arial" w:cs="Arial"/>
        </w:rPr>
        <w:t xml:space="preserve"> (</w:t>
      </w:r>
      <w:r w:rsidR="00AF42E8" w:rsidRPr="00C32349">
        <w:rPr>
          <w:rFonts w:ascii="Arial" w:hAnsi="Arial" w:cs="Arial"/>
        </w:rPr>
        <w:t>§ 2, pkt 2)</w:t>
      </w:r>
      <w:r w:rsidR="00AF42E8" w:rsidRPr="00725A2A">
        <w:rPr>
          <w:rFonts w:ascii="Arial" w:hAnsi="Arial" w:cs="Arial"/>
        </w:rPr>
        <w:t xml:space="preserve"> </w:t>
      </w:r>
      <w:r w:rsidRPr="00725A2A">
        <w:rPr>
          <w:rFonts w:ascii="Arial" w:hAnsi="Arial" w:cs="Arial"/>
        </w:rPr>
        <w:t>,</w:t>
      </w:r>
      <w:r w:rsidR="00C15330">
        <w:rPr>
          <w:rFonts w:ascii="Arial" w:hAnsi="Arial" w:cs="Arial"/>
        </w:rPr>
        <w:t xml:space="preserve"> która odebrała dane zamówienie</w:t>
      </w:r>
      <w:r w:rsidRPr="00725A2A">
        <w:rPr>
          <w:rFonts w:ascii="Arial" w:hAnsi="Arial" w:cs="Arial"/>
        </w:rPr>
        <w:t xml:space="preserve"> oraz sygnatury </w:t>
      </w:r>
      <w:r w:rsidR="00CE323F">
        <w:rPr>
          <w:rFonts w:ascii="Arial" w:hAnsi="Arial" w:cs="Arial"/>
        </w:rPr>
        <w:t>Kupującego</w:t>
      </w:r>
      <w:r w:rsidR="00C15330">
        <w:rPr>
          <w:rFonts w:ascii="Arial" w:hAnsi="Arial" w:cs="Arial"/>
        </w:rPr>
        <w:t>,</w:t>
      </w:r>
      <w:r w:rsidR="00CE323F">
        <w:rPr>
          <w:rFonts w:ascii="Arial" w:hAnsi="Arial" w:cs="Arial"/>
        </w:rPr>
        <w:t xml:space="preserve"> </w:t>
      </w:r>
      <w:r w:rsidRPr="00725A2A">
        <w:rPr>
          <w:rFonts w:ascii="Arial" w:hAnsi="Arial" w:cs="Arial"/>
        </w:rPr>
        <w:t>która zostanie nadana przez Kupującego po podpisaniu Umowy przez Sprzeda</w:t>
      </w:r>
      <w:r w:rsidR="00A86E47">
        <w:rPr>
          <w:rFonts w:ascii="Arial" w:hAnsi="Arial" w:cs="Arial"/>
        </w:rPr>
        <w:t>wcę</w:t>
      </w:r>
      <w:r w:rsidRPr="00725A2A">
        <w:rPr>
          <w:rFonts w:ascii="Arial" w:hAnsi="Arial" w:cs="Arial"/>
        </w:rPr>
        <w:t xml:space="preserve"> i przekazana Sprzeda</w:t>
      </w:r>
      <w:r w:rsidR="00A86E47">
        <w:rPr>
          <w:rFonts w:ascii="Arial" w:hAnsi="Arial" w:cs="Arial"/>
        </w:rPr>
        <w:t>wcy</w:t>
      </w:r>
      <w:r w:rsidRPr="00725A2A">
        <w:rPr>
          <w:rFonts w:ascii="Arial" w:hAnsi="Arial" w:cs="Arial"/>
        </w:rPr>
        <w:t xml:space="preserve"> wraz z oryginałem Umowy.</w:t>
      </w:r>
    </w:p>
    <w:p w14:paraId="4D67889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Kupujący oświadcza, że jest czynnym podatnikiem podatku VAT (NIP </w:t>
      </w:r>
      <w:r w:rsidR="00CE323F" w:rsidRPr="00B07982">
        <w:rPr>
          <w:rFonts w:ascii="Arial" w:hAnsi="Arial" w:cs="Arial"/>
        </w:rPr>
        <w:t>774-000-14-54</w:t>
      </w:r>
      <w:r w:rsidRPr="00725A2A">
        <w:rPr>
          <w:rFonts w:ascii="Arial" w:hAnsi="Arial" w:cs="Arial"/>
        </w:rPr>
        <w:t>).</w:t>
      </w:r>
    </w:p>
    <w:p w14:paraId="17F1147B"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oświadcza, że jest czynnym podatnikiem podatku VAT (nr NIP…………………..) i zobowiązuje się do poinformowania </w:t>
      </w:r>
      <w:r w:rsidR="00A86E47">
        <w:rPr>
          <w:rFonts w:ascii="Arial" w:hAnsi="Arial" w:cs="Arial"/>
        </w:rPr>
        <w:t>Kupującego</w:t>
      </w:r>
      <w:r w:rsidRPr="00725A2A">
        <w:rPr>
          <w:rFonts w:ascii="Arial" w:hAnsi="Arial" w:cs="Arial"/>
        </w:rPr>
        <w:t xml:space="preserve"> o wszelkich zmianach jego statusu podatnika podatku od towarów i usług w trakcie trwania Umowy,   tj. o rezygnacji ze statusu czynnego podatnika podatku od towarów i usług lub wykreślenia </w:t>
      </w:r>
      <w:r w:rsidRPr="00725A2A">
        <w:rPr>
          <w:rFonts w:ascii="Arial" w:hAnsi="Arial" w:cs="Arial"/>
        </w:rPr>
        <w:lastRenderedPageBreak/>
        <w:t>go z listy podatników podatku od towarów i usług czynnych przez organ podatkowy, najpóźniej w ciągu 3 dni od zaistnienia tego zdarzenia.</w:t>
      </w:r>
    </w:p>
    <w:p w14:paraId="16AB688F"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Strony zgodnie oświadczają, że Kupujący ma prawo dokonywać wszelkich płatności na rzecz Sprzeda</w:t>
      </w:r>
      <w:r w:rsidR="00A86E47">
        <w:rPr>
          <w:rFonts w:ascii="Arial" w:hAnsi="Arial" w:cs="Arial"/>
        </w:rPr>
        <w:t>wcy</w:t>
      </w:r>
      <w:r w:rsidRPr="00725A2A">
        <w:rPr>
          <w:rFonts w:ascii="Arial" w:hAnsi="Arial" w:cs="Arial"/>
        </w:rPr>
        <w:t xml:space="preserve"> z zastosowaniem</w:t>
      </w:r>
      <w:r w:rsidRPr="00725A2A">
        <w:rPr>
          <w:rFonts w:ascii="Arial" w:hAnsi="Arial" w:cs="Arial"/>
          <w:color w:val="000000"/>
          <w:spacing w:val="-3"/>
        </w:rPr>
        <w:t xml:space="preserve"> </w:t>
      </w:r>
      <w:r w:rsidRPr="00725A2A">
        <w:rPr>
          <w:rFonts w:ascii="Arial" w:hAnsi="Arial" w:cs="Arial"/>
        </w:rPr>
        <w:t>mechanizmu podzielonej płatności (split payment).</w:t>
      </w:r>
    </w:p>
    <w:p w14:paraId="48D7006D"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zapewnia i zobowiązuje się, że rachunek bankowy ws</w:t>
      </w:r>
      <w:r w:rsidR="00AF42E8" w:rsidRPr="00725A2A">
        <w:rPr>
          <w:rFonts w:ascii="Arial" w:hAnsi="Arial" w:cs="Arial"/>
        </w:rPr>
        <w:t>kazany w ust.</w:t>
      </w:r>
      <w:r w:rsidR="00725A2A" w:rsidRPr="00725A2A">
        <w:rPr>
          <w:rFonts w:ascii="Arial" w:hAnsi="Arial" w:cs="Arial"/>
        </w:rPr>
        <w:t>4</w:t>
      </w:r>
      <w:r w:rsidR="00CC678E" w:rsidRPr="00725A2A">
        <w:rPr>
          <w:rFonts w:ascii="Arial" w:hAnsi="Arial" w:cs="Arial"/>
        </w:rPr>
        <w:t xml:space="preserve"> </w:t>
      </w:r>
      <w:r w:rsidRPr="00725A2A">
        <w:rPr>
          <w:rFonts w:ascii="Arial" w:hAnsi="Arial" w:cs="Arial"/>
        </w:rPr>
        <w:t>(jak również rachunek ujawniony na</w:t>
      </w:r>
      <w:r w:rsidRPr="00725A2A">
        <w:rPr>
          <w:rFonts w:ascii="Arial" w:hAnsi="Arial" w:cs="Arial"/>
          <w:lang w:val="x-none" w:eastAsia="x-none"/>
        </w:rPr>
        <w:t xml:space="preserve"> jakiejkolwiek fakturze wystawionej przez</w:t>
      </w:r>
      <w:r w:rsidRPr="00C32349">
        <w:rPr>
          <w:rFonts w:ascii="Arial" w:hAnsi="Arial" w:cs="Arial"/>
          <w:lang w:eastAsia="ar-SA"/>
        </w:rPr>
        <w:t xml:space="preserve"> Sprzeda</w:t>
      </w:r>
      <w:r w:rsidR="00A86E47">
        <w:rPr>
          <w:rFonts w:ascii="Arial" w:hAnsi="Arial" w:cs="Arial"/>
          <w:lang w:eastAsia="ar-SA"/>
        </w:rPr>
        <w:t>wcę</w:t>
      </w:r>
      <w:r w:rsidRPr="00C32349">
        <w:rPr>
          <w:rFonts w:ascii="Arial" w:hAnsi="Arial" w:cs="Arial"/>
          <w:lang w:eastAsia="ar-SA"/>
        </w:rPr>
        <w:t>)</w:t>
      </w:r>
      <w:r w:rsidRPr="00725A2A">
        <w:rPr>
          <w:rFonts w:ascii="Arial" w:hAnsi="Arial" w:cs="Arial"/>
        </w:rPr>
        <w:t xml:space="preserve"> jest i będzie rachunkiem umożliwiającym płatność w ramach mechanizmu podzielonej płatności. W przypadku, gdy rachunek Sprzeda</w:t>
      </w:r>
      <w:r w:rsidR="00A86E47">
        <w:rPr>
          <w:rFonts w:ascii="Arial" w:hAnsi="Arial" w:cs="Arial"/>
        </w:rPr>
        <w:t>wcy</w:t>
      </w:r>
      <w:r w:rsidRPr="00725A2A">
        <w:rPr>
          <w:rFonts w:ascii="Arial" w:hAnsi="Arial" w:cs="Arial"/>
        </w:rPr>
        <w:t xml:space="preserve"> nie spełnia ww. warunku, opóźnienie w dokonaniu płatności powstałe wskutek braku możliwości realizacji przez Kupującego płatności ceny z zastosowaniem mechanizmu podzielonej płatności w ustalonym terminie, nie stanowi dla Sprzeda</w:t>
      </w:r>
      <w:r w:rsidR="00A86E47">
        <w:rPr>
          <w:rFonts w:ascii="Arial" w:hAnsi="Arial" w:cs="Arial"/>
        </w:rPr>
        <w:t>wcy</w:t>
      </w:r>
      <w:r w:rsidRPr="00725A2A">
        <w:rPr>
          <w:rFonts w:ascii="Arial" w:hAnsi="Arial" w:cs="Arial"/>
        </w:rPr>
        <w:t xml:space="preserve"> podstawy do żądania od Kupującego jakichkolwiek odsetek, jak również innych rekompensat / odszkodowań z tytułu dokonania nieterminowej płatności.</w:t>
      </w:r>
    </w:p>
    <w:p w14:paraId="7B384490"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lang w:eastAsia="ar-SA"/>
        </w:rPr>
        <w:t>Sprzeda</w:t>
      </w:r>
      <w:r w:rsidR="00A86E47">
        <w:rPr>
          <w:rFonts w:ascii="Arial" w:hAnsi="Arial" w:cs="Arial"/>
          <w:lang w:eastAsia="ar-SA"/>
        </w:rPr>
        <w:t>wca</w:t>
      </w:r>
      <w:r w:rsidRPr="00725A2A">
        <w:rPr>
          <w:rFonts w:ascii="Arial" w:hAnsi="Arial" w:cs="Arial"/>
          <w:lang w:eastAsia="ar-SA"/>
        </w:rPr>
        <w:t xml:space="preserve"> </w:t>
      </w:r>
      <w:r w:rsidRPr="00725A2A">
        <w:rPr>
          <w:rFonts w:ascii="Arial" w:hAnsi="Arial" w:cs="Arial"/>
          <w:lang w:val="x-none" w:eastAsia="x-none"/>
        </w:rPr>
        <w:t>zapewnia i zobowiązuje się, że rachunek opisany w ust.</w:t>
      </w:r>
      <w:r w:rsidR="00915C08" w:rsidRPr="00725A2A">
        <w:rPr>
          <w:rFonts w:ascii="Arial" w:hAnsi="Arial" w:cs="Arial"/>
          <w:lang w:eastAsia="x-none"/>
        </w:rPr>
        <w:t xml:space="preserve"> 4</w:t>
      </w:r>
      <w:r w:rsidRPr="00725A2A">
        <w:rPr>
          <w:rFonts w:ascii="Arial" w:hAnsi="Arial" w:cs="Arial"/>
          <w:lang w:eastAsia="x-none"/>
        </w:rPr>
        <w:t xml:space="preserve"> </w:t>
      </w:r>
      <w:r w:rsidRPr="00725A2A">
        <w:rPr>
          <w:rFonts w:ascii="Arial" w:hAnsi="Arial" w:cs="Arial"/>
        </w:rPr>
        <w:t>(jak również rachunek ujawniony na</w:t>
      </w:r>
      <w:r w:rsidRPr="00725A2A">
        <w:rPr>
          <w:rFonts w:ascii="Arial" w:hAnsi="Arial" w:cs="Arial"/>
          <w:lang w:val="x-none" w:eastAsia="x-none"/>
        </w:rPr>
        <w:t xml:space="preserve"> jakiejkolwiek fakturze wystawionej przez</w:t>
      </w:r>
      <w:r w:rsidRPr="00725A2A">
        <w:rPr>
          <w:rFonts w:ascii="Arial" w:hAnsi="Arial" w:cs="Arial"/>
          <w:lang w:eastAsia="ar-SA"/>
        </w:rPr>
        <w:t xml:space="preserve"> 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eastAsia="x-none"/>
        </w:rPr>
        <w:t xml:space="preserve">jest i </w:t>
      </w:r>
      <w:r w:rsidRPr="00725A2A">
        <w:rPr>
          <w:rFonts w:ascii="Arial" w:hAnsi="Arial" w:cs="Arial"/>
          <w:lang w:val="x-none" w:eastAsia="x-none"/>
        </w:rPr>
        <w:t>będzie ujawniony w wykazie, o którym mowa w art. 96b ustawy z dnia 11 marca 2004 r. o podatku od towarów i usług</w:t>
      </w:r>
      <w:r w:rsidRPr="00725A2A">
        <w:rPr>
          <w:rFonts w:ascii="Arial" w:hAnsi="Arial" w:cs="Arial"/>
          <w:lang w:eastAsia="x-none"/>
        </w:rPr>
        <w:t xml:space="preserve"> </w:t>
      </w:r>
      <w:r w:rsidRPr="00725A2A">
        <w:rPr>
          <w:rFonts w:ascii="Arial" w:hAnsi="Arial" w:cs="Arial"/>
          <w:lang w:val="x-none" w:eastAsia="x-none"/>
        </w:rPr>
        <w:t xml:space="preserve">, zwanym dalej „białą listą”. W razie rozbieżności pomiędzy numerem rachunku bankowego </w:t>
      </w:r>
      <w:r w:rsidRPr="00725A2A">
        <w:rPr>
          <w:rFonts w:ascii="Arial" w:hAnsi="Arial" w:cs="Arial"/>
          <w:lang w:eastAsia="ar-SA"/>
        </w:rPr>
        <w:t>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val="x-none" w:eastAsia="x-none"/>
        </w:rPr>
        <w:t xml:space="preserve">a numerem rachunku bankowego (numerami rachunków bankowych) ujawnionego (ujawnionych) na białej liście, w tym jeżeli rachunek </w:t>
      </w:r>
      <w:r w:rsidRPr="00725A2A">
        <w:rPr>
          <w:rFonts w:ascii="Arial" w:hAnsi="Arial" w:cs="Arial"/>
          <w:lang w:eastAsia="ar-SA"/>
        </w:rPr>
        <w:t>Sprzeda</w:t>
      </w:r>
      <w:r w:rsidR="00A86E47">
        <w:rPr>
          <w:rFonts w:ascii="Arial" w:hAnsi="Arial" w:cs="Arial"/>
          <w:lang w:eastAsia="ar-SA"/>
        </w:rPr>
        <w:t>wcy</w:t>
      </w:r>
      <w:r w:rsidRPr="00725A2A">
        <w:rPr>
          <w:rFonts w:ascii="Arial" w:hAnsi="Arial" w:cs="Arial"/>
          <w:lang w:eastAsia="ar-SA"/>
        </w:rPr>
        <w:t xml:space="preserve"> </w:t>
      </w:r>
      <w:r w:rsidRPr="00725A2A">
        <w:rPr>
          <w:rFonts w:ascii="Arial" w:hAnsi="Arial" w:cs="Arial"/>
          <w:lang w:val="x-none" w:eastAsia="x-none"/>
        </w:rPr>
        <w:t>nie będzie znajdował się na białej liście – wówczas termin zapłaty wynosi 60 dni od dnia otrzymania faktury.</w:t>
      </w:r>
      <w:r w:rsidRPr="00725A2A">
        <w:rPr>
          <w:rFonts w:ascii="Arial" w:hAnsi="Arial" w:cs="Arial"/>
        </w:rPr>
        <w:t xml:space="preserve"> </w:t>
      </w:r>
    </w:p>
    <w:p w14:paraId="38AB48E4"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Faktury wystawione bezpodstawnie lub nieprawidłowo, w rozumieniu ustawy</w:t>
      </w:r>
      <w:r w:rsidRPr="00725A2A">
        <w:rPr>
          <w:rFonts w:ascii="Arial" w:hAnsi="Arial" w:cs="Arial"/>
          <w:lang w:val="x-none" w:eastAsia="x-none"/>
        </w:rPr>
        <w:t xml:space="preserve"> z dnia 11 marca 2004 r. o podatku od towarów i usług</w:t>
      </w:r>
      <w:r w:rsidRPr="00725A2A">
        <w:rPr>
          <w:rFonts w:ascii="Arial" w:hAnsi="Arial" w:cs="Arial"/>
          <w:lang w:eastAsia="x-none"/>
        </w:rPr>
        <w:t>,</w:t>
      </w:r>
      <w:r w:rsidRPr="00725A2A">
        <w:rPr>
          <w:rFonts w:ascii="Arial" w:hAnsi="Arial" w:cs="Arial"/>
        </w:rPr>
        <w:t xml:space="preserve"> muszą być niezwłocznie właściwie skorygowane przez Sprzeda</w:t>
      </w:r>
      <w:r w:rsidR="00A86E47">
        <w:rPr>
          <w:rFonts w:ascii="Arial" w:hAnsi="Arial" w:cs="Arial"/>
        </w:rPr>
        <w:t>wcę</w:t>
      </w:r>
      <w:r w:rsidRPr="00725A2A">
        <w:rPr>
          <w:rFonts w:ascii="Arial" w:hAnsi="Arial" w:cs="Arial"/>
        </w:rPr>
        <w:t xml:space="preserve"> fakturą lub notą korygującą. Okresy płatności rozpoczynają bieg od dnia otrzymania faktury lub noty korygującej.</w:t>
      </w:r>
    </w:p>
    <w:p w14:paraId="1E1820FB"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zobowiązuje się do zamieszczania na fakturach właściwy obowiązujący w dacie wystawienia faktury, symbol kwalifikacji statystycznej Polskiej Klasyfikacji Wyrobów i Usług 2015 albo CN (Nomenklatura scalona). Obowiązek stosowania symboli PKWiU albo CN w szczególności będzie dotyczył wykazu towarów i usług wymienionych w załączniku nr 15 do Ustawy o VAT.</w:t>
      </w:r>
    </w:p>
    <w:p w14:paraId="1EB601F8" w14:textId="77777777" w:rsidR="00DE739E" w:rsidRPr="00725A2A" w:rsidRDefault="001535AD" w:rsidP="005E1EC7">
      <w:pPr>
        <w:numPr>
          <w:ilvl w:val="0"/>
          <w:numId w:val="9"/>
        </w:numPr>
        <w:tabs>
          <w:tab w:val="clear" w:pos="360"/>
          <w:tab w:val="num" w:pos="426"/>
        </w:tabs>
        <w:spacing w:after="120" w:line="240" w:lineRule="auto"/>
        <w:ind w:left="426" w:hanging="426"/>
        <w:jc w:val="both"/>
        <w:rPr>
          <w:rFonts w:ascii="Arial" w:hAnsi="Arial" w:cs="Arial"/>
        </w:rPr>
      </w:pPr>
      <w:r w:rsidRPr="00725A2A">
        <w:rPr>
          <w:rFonts w:ascii="Arial" w:hAnsi="Arial" w:cs="Arial"/>
        </w:rPr>
        <w:t xml:space="preserve">Faktury należy wystawić na: </w:t>
      </w:r>
    </w:p>
    <w:p w14:paraId="47765731"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ORLEN S.A. - Oddział PGNiG w Sanoku</w:t>
      </w:r>
    </w:p>
    <w:p w14:paraId="21FBD350"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ul. Chemików 7</w:t>
      </w:r>
    </w:p>
    <w:p w14:paraId="54E655BD"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09-411 Płock</w:t>
      </w:r>
    </w:p>
    <w:p w14:paraId="23741DE9"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CE323F">
        <w:rPr>
          <w:rFonts w:ascii="Arial" w:hAnsi="Arial" w:cs="Arial"/>
        </w:rPr>
        <w:t>NIP 774-000-14-54</w:t>
      </w:r>
    </w:p>
    <w:p w14:paraId="38AC3CDA" w14:textId="77777777" w:rsidR="007A7DBD" w:rsidRPr="008818DD" w:rsidRDefault="001535AD" w:rsidP="008818DD">
      <w:pPr>
        <w:pStyle w:val="Akapitzlist"/>
        <w:widowControl w:val="0"/>
        <w:tabs>
          <w:tab w:val="left" w:pos="851"/>
        </w:tabs>
        <w:spacing w:after="120" w:line="240" w:lineRule="auto"/>
        <w:ind w:left="425" w:right="159"/>
        <w:contextualSpacing w:val="0"/>
        <w:rPr>
          <w:rFonts w:ascii="Arial" w:hAnsi="Arial" w:cs="Arial"/>
        </w:rPr>
      </w:pPr>
      <w:r w:rsidRPr="00247E1F">
        <w:rPr>
          <w:rFonts w:ascii="Arial" w:hAnsi="Arial" w:cs="Arial"/>
        </w:rPr>
        <w:t>i dostarczyć na adres:</w:t>
      </w:r>
    </w:p>
    <w:p w14:paraId="42A73C6E" w14:textId="77777777" w:rsidR="007A7DBD" w:rsidRPr="00BD48A7" w:rsidRDefault="001535AD" w:rsidP="00BD48A7">
      <w:pPr>
        <w:pStyle w:val="Akapitzlist"/>
        <w:widowControl w:val="0"/>
        <w:tabs>
          <w:tab w:val="left" w:pos="851"/>
        </w:tabs>
        <w:spacing w:after="120" w:line="240" w:lineRule="auto"/>
        <w:ind w:left="425" w:right="159"/>
        <w:contextualSpacing w:val="0"/>
        <w:rPr>
          <w:rFonts w:ascii="Arial" w:hAnsi="Arial" w:cs="Arial"/>
          <w:b/>
          <w:bCs/>
        </w:rPr>
      </w:pPr>
      <w:r w:rsidRPr="00BD48A7">
        <w:rPr>
          <w:rFonts w:ascii="Arial" w:hAnsi="Arial" w:cs="Arial"/>
          <w:b/>
          <w:bCs/>
        </w:rPr>
        <w:t>ORLEN S.A. – Oddział Centralny PGNiG S.A. w Warszawie</w:t>
      </w:r>
    </w:p>
    <w:p w14:paraId="24C61B82" w14:textId="77777777" w:rsidR="00DE739E" w:rsidRPr="00BD48A7" w:rsidRDefault="001535AD" w:rsidP="00BD48A7">
      <w:pPr>
        <w:pStyle w:val="Akapitzlist"/>
        <w:widowControl w:val="0"/>
        <w:tabs>
          <w:tab w:val="left" w:pos="851"/>
        </w:tabs>
        <w:spacing w:after="120" w:line="240" w:lineRule="auto"/>
        <w:ind w:left="425" w:right="159"/>
        <w:contextualSpacing w:val="0"/>
        <w:rPr>
          <w:rFonts w:ascii="Arial" w:hAnsi="Arial" w:cs="Arial"/>
        </w:rPr>
      </w:pPr>
      <w:r w:rsidRPr="00BD48A7">
        <w:rPr>
          <w:rFonts w:ascii="Arial" w:hAnsi="Arial" w:cs="Arial"/>
          <w:b/>
          <w:bCs/>
        </w:rPr>
        <w:t>ul. M. Kasprzaka 25 01-224 Warszawa</w:t>
      </w:r>
      <w:r w:rsidRPr="00CE323F">
        <w:rPr>
          <w:rFonts w:ascii="Arial" w:hAnsi="Arial" w:cs="Arial"/>
          <w:b/>
          <w:bCs/>
        </w:rPr>
        <w:t xml:space="preserve"> </w:t>
      </w:r>
      <w:r w:rsidR="00EE6651" w:rsidRPr="00BD48A7">
        <w:rPr>
          <w:rFonts w:ascii="Arial" w:hAnsi="Arial" w:cs="Arial"/>
        </w:rPr>
        <w:t xml:space="preserve">lub w formie elektronicznej na adres e-mail: </w:t>
      </w:r>
      <w:hyperlink r:id="rId11" w:history="1">
        <w:r w:rsidR="00EE6651" w:rsidRPr="00CE323F">
          <w:rPr>
            <w:rStyle w:val="Hipercze"/>
            <w:rFonts w:ascii="Arial" w:hAnsi="Arial" w:cs="Arial"/>
          </w:rPr>
          <w:t>efaktura@pgnig.pl</w:t>
        </w:r>
      </w:hyperlink>
      <w:r w:rsidR="00EE6651" w:rsidRPr="00BD48A7">
        <w:rPr>
          <w:rFonts w:ascii="Arial" w:hAnsi="Arial" w:cs="Arial"/>
        </w:rPr>
        <w:t>, z adresu:</w:t>
      </w:r>
    </w:p>
    <w:p w14:paraId="5F1A1202" w14:textId="77777777" w:rsidR="00DE739E" w:rsidRPr="00CE323F" w:rsidRDefault="001535AD" w:rsidP="00CE323F">
      <w:pPr>
        <w:widowControl w:val="0"/>
        <w:spacing w:after="120" w:line="240" w:lineRule="auto"/>
        <w:ind w:left="426" w:right="157"/>
        <w:jc w:val="both"/>
        <w:rPr>
          <w:rFonts w:ascii="Arial" w:hAnsi="Arial" w:cs="Arial"/>
        </w:rPr>
      </w:pPr>
      <w:r w:rsidRPr="00CE323F">
        <w:rPr>
          <w:rFonts w:ascii="Arial" w:hAnsi="Arial" w:cs="Arial"/>
        </w:rPr>
        <w:t>………</w:t>
      </w:r>
      <w:r w:rsidR="00725A2A" w:rsidRPr="00CE323F">
        <w:rPr>
          <w:rFonts w:ascii="Arial" w:hAnsi="Arial" w:cs="Arial"/>
        </w:rPr>
        <w:t>…………...</w:t>
      </w:r>
      <w:r w:rsidRPr="00CE323F">
        <w:rPr>
          <w:rFonts w:ascii="Arial" w:hAnsi="Arial" w:cs="Arial"/>
        </w:rPr>
        <w:t>………., przy czym w przypadku faktur w formie elektronicznej Strony ustalają,</w:t>
      </w:r>
      <w:r w:rsidR="00725A2A" w:rsidRPr="00CE323F">
        <w:rPr>
          <w:rFonts w:ascii="Arial" w:hAnsi="Arial" w:cs="Arial"/>
        </w:rPr>
        <w:t xml:space="preserve"> </w:t>
      </w:r>
      <w:r w:rsidRPr="00CE323F">
        <w:rPr>
          <w:rFonts w:ascii="Arial" w:hAnsi="Arial" w:cs="Arial"/>
        </w:rPr>
        <w:t>że:</w:t>
      </w:r>
    </w:p>
    <w:p w14:paraId="0631B105" w14:textId="77777777" w:rsidR="00DE739E" w:rsidRPr="00725A2A" w:rsidRDefault="001535AD" w:rsidP="005E1EC7">
      <w:pPr>
        <w:widowControl w:val="0"/>
        <w:numPr>
          <w:ilvl w:val="0"/>
          <w:numId w:val="6"/>
        </w:numPr>
        <w:tabs>
          <w:tab w:val="num" w:pos="851"/>
        </w:tabs>
        <w:suppressAutoHyphens/>
        <w:spacing w:after="120" w:line="240" w:lineRule="auto"/>
        <w:ind w:left="851" w:hanging="426"/>
        <w:jc w:val="both"/>
        <w:textAlignment w:val="baseline"/>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będzie przesyłać faktury drogą elektroniczną jako załącznik do wiadomości w postaci zabezpieczonego przed edycją pliku w formacie PDF przy zapewnieniu ich autentyczności pochodzenia, integralności treści i czytelności; </w:t>
      </w:r>
    </w:p>
    <w:p w14:paraId="3B60BB93"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Fakturę uważa się za doręczoną w dniu kiedy wiadomość zostanie poprawnie doręczona do urządzeń brzegowych Kupującego,</w:t>
      </w:r>
    </w:p>
    <w:p w14:paraId="0908B712"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 xml:space="preserve">Zmiana w/w adresów następuje w drodze zawiadomienia pisemnego na adresy wskazane w </w:t>
      </w:r>
      <w:r w:rsidR="00725A2A" w:rsidRPr="00725A2A">
        <w:rPr>
          <w:rFonts w:ascii="Arial" w:eastAsia="Andale Sans UI" w:hAnsi="Arial" w:cs="Arial"/>
          <w:kern w:val="2"/>
          <w:lang w:bidi="en-US"/>
        </w:rPr>
        <w:t xml:space="preserve">§ 8 </w:t>
      </w:r>
      <w:r w:rsidRPr="00725A2A">
        <w:rPr>
          <w:rFonts w:ascii="Arial" w:eastAsia="Andale Sans UI" w:hAnsi="Arial" w:cs="Arial"/>
          <w:kern w:val="2"/>
          <w:lang w:bidi="en-US"/>
        </w:rPr>
        <w:t>lub wysłanego w formie dokumentowej za pośrednictwem poczty elektronicznej, na adresy e – mail wskazane w</w:t>
      </w:r>
      <w:r w:rsidR="00A57F53" w:rsidRPr="00725A2A">
        <w:rPr>
          <w:rFonts w:ascii="Arial" w:eastAsia="Andale Sans UI" w:hAnsi="Arial" w:cs="Arial"/>
          <w:kern w:val="2"/>
          <w:lang w:bidi="en-US"/>
        </w:rPr>
        <w:t xml:space="preserve"> § 11 ust. 12</w:t>
      </w:r>
      <w:r w:rsidRPr="00725A2A">
        <w:rPr>
          <w:rFonts w:ascii="Arial" w:eastAsia="Andale Sans UI" w:hAnsi="Arial" w:cs="Arial"/>
          <w:kern w:val="2"/>
          <w:lang w:bidi="en-US"/>
        </w:rPr>
        <w:t xml:space="preserve"> umowy i jest skuteczna od następnego dnia roboczego po dacie doręczenia zawiadomienia. Do czasu skutecznego zawiadomienia o zmianie adresu e-mail, faktury wysłane na </w:t>
      </w:r>
      <w:r w:rsidRPr="00725A2A">
        <w:rPr>
          <w:rFonts w:ascii="Arial" w:eastAsia="Andale Sans UI" w:hAnsi="Arial" w:cs="Arial"/>
          <w:kern w:val="2"/>
          <w:lang w:bidi="en-US"/>
        </w:rPr>
        <w:lastRenderedPageBreak/>
        <w:t>dotychczasowy adres uznaje się za skutecznie doręczone;</w:t>
      </w:r>
    </w:p>
    <w:p w14:paraId="2E63D7A6"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hAnsi="Arial" w:cs="Arial"/>
        </w:rPr>
        <w:t xml:space="preserve">Kupujący </w:t>
      </w:r>
      <w:r w:rsidRPr="00725A2A">
        <w:rPr>
          <w:rFonts w:ascii="Arial" w:eastAsia="Andale Sans UI" w:hAnsi="Arial" w:cs="Arial"/>
          <w:kern w:val="2"/>
          <w:lang w:bidi="en-US"/>
        </w:rPr>
        <w:t xml:space="preserve">ma prawo do cofnięcia wynikającej z niniejszej umowy zgody na wystawiania faktur w postaci elektronicznej, w formie pisemnej lub w postaci skanu pisma podpisanego przez osoby upoważnione do reprezentacji Zamawiającego przesłanego pocztą elektroniczną na adres, e – mail, o którym mowa w </w:t>
      </w:r>
      <w:r w:rsidR="00A57F53" w:rsidRPr="00725A2A">
        <w:rPr>
          <w:rFonts w:ascii="Arial" w:eastAsia="Andale Sans UI" w:hAnsi="Arial" w:cs="Arial"/>
          <w:kern w:val="2"/>
          <w:lang w:bidi="en-US"/>
        </w:rPr>
        <w:t>§ 11 ust. 12</w:t>
      </w:r>
      <w:r w:rsidRPr="00725A2A">
        <w:rPr>
          <w:rFonts w:ascii="Arial" w:eastAsia="Andale Sans UI" w:hAnsi="Arial" w:cs="Arial"/>
          <w:kern w:val="2"/>
          <w:lang w:bidi="en-US"/>
        </w:rPr>
        <w:t>. W razie cofnięcia przez Kupującego zgody, Sprzed</w:t>
      </w:r>
      <w:r w:rsidR="00247E1F">
        <w:rPr>
          <w:rFonts w:ascii="Arial" w:eastAsia="Andale Sans UI" w:hAnsi="Arial" w:cs="Arial"/>
          <w:kern w:val="2"/>
          <w:lang w:bidi="en-US"/>
        </w:rPr>
        <w:t>awca</w:t>
      </w:r>
      <w:r w:rsidRPr="00725A2A">
        <w:rPr>
          <w:rFonts w:ascii="Arial" w:eastAsia="Andale Sans UI" w:hAnsi="Arial" w:cs="Arial"/>
          <w:kern w:val="2"/>
          <w:lang w:bidi="en-US"/>
        </w:rPr>
        <w:t xml:space="preserve"> traci prawo do wystawiania faktur w formie PDF i przesyłania ich drogą elektroniczną w terminie od następnego dnia roboczego po dniu, w którym otrzymał zawiadomienie;</w:t>
      </w:r>
    </w:p>
    <w:p w14:paraId="4754D84A" w14:textId="77777777" w:rsidR="00DE739E" w:rsidRPr="00725A2A" w:rsidRDefault="001535AD" w:rsidP="005E1EC7">
      <w:pPr>
        <w:widowControl w:val="0"/>
        <w:numPr>
          <w:ilvl w:val="0"/>
          <w:numId w:val="6"/>
        </w:numPr>
        <w:tabs>
          <w:tab w:val="left" w:pos="0"/>
          <w:tab w:val="num" w:pos="851"/>
        </w:tabs>
        <w:suppressAutoHyphens/>
        <w:spacing w:after="120" w:line="240" w:lineRule="auto"/>
        <w:ind w:left="851" w:hanging="426"/>
        <w:jc w:val="both"/>
        <w:textAlignment w:val="baseline"/>
        <w:rPr>
          <w:rFonts w:ascii="Arial" w:hAnsi="Arial" w:cs="Arial"/>
        </w:rPr>
      </w:pPr>
      <w:r w:rsidRPr="00725A2A">
        <w:rPr>
          <w:rFonts w:ascii="Arial" w:eastAsia="Andale Sans UI" w:hAnsi="Arial" w:cs="Arial"/>
          <w:kern w:val="2"/>
          <w:lang w:bidi="en-US"/>
        </w:rPr>
        <w:t xml:space="preserve">Faktury przesłane z naruszeniem ww. zasad dotyczących ich elektronicznego wystawiania i przesyłania, uważa się za niedoręczone. </w:t>
      </w:r>
    </w:p>
    <w:p w14:paraId="1CFA78AF" w14:textId="77777777" w:rsidR="00DE739E" w:rsidRPr="00725A2A" w:rsidRDefault="001535AD" w:rsidP="005E1EC7">
      <w:pPr>
        <w:numPr>
          <w:ilvl w:val="0"/>
          <w:numId w:val="9"/>
        </w:numPr>
        <w:tabs>
          <w:tab w:val="clear" w:pos="360"/>
          <w:tab w:val="num" w:pos="426"/>
        </w:tabs>
        <w:suppressAutoHyphens/>
        <w:spacing w:after="120" w:line="240" w:lineRule="auto"/>
        <w:ind w:left="426" w:hanging="426"/>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może wysłać ustrukturyzowaną fakturę elektroniczną za pośrednictwem wybranego Brokera PEF (Platforma Elektronicznego Fakturowania) dostępnego na stronie </w:t>
      </w:r>
      <w:hyperlink r:id="rId12" w:history="1">
        <w:r w:rsidRPr="00725A2A">
          <w:rPr>
            <w:rStyle w:val="Hipercze"/>
            <w:rFonts w:ascii="Arial" w:hAnsi="Arial" w:cs="Arial"/>
          </w:rPr>
          <w:t>www.efaktura.gov.pl</w:t>
        </w:r>
      </w:hyperlink>
      <w:r w:rsidRPr="00725A2A">
        <w:rPr>
          <w:rFonts w:ascii="Arial" w:hAnsi="Arial" w:cs="Arial"/>
        </w:rPr>
        <w:t>.</w:t>
      </w:r>
    </w:p>
    <w:p w14:paraId="4FF49755" w14:textId="77777777" w:rsidR="00DE739E" w:rsidRPr="00725A2A" w:rsidRDefault="001535AD" w:rsidP="005E1EC7">
      <w:pPr>
        <w:numPr>
          <w:ilvl w:val="0"/>
          <w:numId w:val="9"/>
        </w:numPr>
        <w:tabs>
          <w:tab w:val="clear" w:pos="360"/>
          <w:tab w:val="num" w:pos="426"/>
        </w:tabs>
        <w:suppressAutoHyphens/>
        <w:spacing w:after="120" w:line="240" w:lineRule="auto"/>
        <w:ind w:left="426" w:hanging="426"/>
        <w:jc w:val="both"/>
        <w:rPr>
          <w:rFonts w:ascii="Arial" w:hAnsi="Arial" w:cs="Arial"/>
          <w:color w:val="000000"/>
        </w:rPr>
      </w:pPr>
      <w:r w:rsidRPr="00725A2A">
        <w:rPr>
          <w:rFonts w:ascii="Arial" w:hAnsi="Arial" w:cs="Arial"/>
          <w:color w:val="000000"/>
        </w:rPr>
        <w:t xml:space="preserve">Ustrukturyzowana faktura elektroniczna powinna zawierać dane wymagane przepisami </w:t>
      </w:r>
      <w:r w:rsidRPr="00725A2A">
        <w:rPr>
          <w:rFonts w:ascii="Arial" w:hAnsi="Arial" w:cs="Arial"/>
          <w:color w:val="000000"/>
        </w:rPr>
        <w:br/>
        <w:t xml:space="preserve">o podatku od towarów i usług oraz dane zawierające: </w:t>
      </w:r>
    </w:p>
    <w:p w14:paraId="755E75D6" w14:textId="77777777" w:rsidR="00DE739E" w:rsidRPr="00725A2A" w:rsidRDefault="001535AD" w:rsidP="00EE6651">
      <w:pPr>
        <w:tabs>
          <w:tab w:val="num" w:pos="426"/>
        </w:tabs>
        <w:suppressAutoHyphens/>
        <w:spacing w:after="120" w:line="240" w:lineRule="auto"/>
        <w:ind w:left="426" w:hanging="426"/>
        <w:rPr>
          <w:rFonts w:ascii="Arial" w:hAnsi="Arial" w:cs="Arial"/>
          <w:color w:val="000000"/>
        </w:rPr>
      </w:pPr>
      <w:r w:rsidRPr="00725A2A">
        <w:rPr>
          <w:rFonts w:ascii="Arial" w:hAnsi="Arial" w:cs="Arial"/>
          <w:color w:val="000000"/>
        </w:rPr>
        <w:tab/>
        <w:t>- informacje dotyczące odbiorcy płatności;</w:t>
      </w:r>
    </w:p>
    <w:p w14:paraId="43DB8A67" w14:textId="77777777" w:rsidR="00DE739E" w:rsidRPr="00725A2A" w:rsidRDefault="001535AD" w:rsidP="00EE6651">
      <w:pPr>
        <w:tabs>
          <w:tab w:val="num" w:pos="426"/>
        </w:tabs>
        <w:suppressAutoHyphens/>
        <w:spacing w:after="120" w:line="240" w:lineRule="auto"/>
        <w:ind w:left="426" w:hanging="426"/>
        <w:rPr>
          <w:rFonts w:ascii="Arial" w:hAnsi="Arial" w:cs="Arial"/>
        </w:rPr>
      </w:pPr>
      <w:r w:rsidRPr="00725A2A">
        <w:rPr>
          <w:rFonts w:ascii="Arial" w:hAnsi="Arial" w:cs="Arial"/>
          <w:color w:val="000000"/>
        </w:rPr>
        <w:tab/>
        <w:t>- wskazanie umowy zamówienia niepublicznego</w:t>
      </w:r>
      <w:r w:rsidRPr="00725A2A">
        <w:rPr>
          <w:rFonts w:ascii="Arial" w:hAnsi="Arial" w:cs="Arial"/>
        </w:rPr>
        <w:t>.</w:t>
      </w:r>
    </w:p>
    <w:p w14:paraId="58596E67"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Kupujący oświadcza, że posiada status Dużego przedsiębiorcy w rozumieniu art. 4 pkt 6 ustawy z dnia 8 marca 2013 r. o przeciwdziałaniu nadmiernym opóźnieniom w transakcjach handlowych.</w:t>
      </w:r>
    </w:p>
    <w:p w14:paraId="79ED4F37" w14:textId="77777777" w:rsidR="00DE739E" w:rsidRPr="00725A2A" w:rsidRDefault="001535AD" w:rsidP="005E1EC7">
      <w:pPr>
        <w:pStyle w:val="Akapitzlist"/>
        <w:numPr>
          <w:ilvl w:val="0"/>
          <w:numId w:val="9"/>
        </w:numPr>
        <w:tabs>
          <w:tab w:val="clear" w:pos="360"/>
          <w:tab w:val="num" w:pos="426"/>
        </w:tabs>
        <w:spacing w:after="120" w:line="240" w:lineRule="auto"/>
        <w:ind w:left="426" w:hanging="426"/>
        <w:contextualSpacing w:val="0"/>
        <w:jc w:val="both"/>
        <w:rPr>
          <w:rFonts w:ascii="Arial" w:hAnsi="Arial" w:cs="Arial"/>
        </w:rPr>
      </w:pPr>
      <w:r w:rsidRPr="00725A2A">
        <w:rPr>
          <w:rFonts w:ascii="Arial" w:hAnsi="Arial" w:cs="Arial"/>
        </w:rPr>
        <w:t>Sprzeda</w:t>
      </w:r>
      <w:r w:rsidR="00A86E47">
        <w:rPr>
          <w:rFonts w:ascii="Arial" w:hAnsi="Arial" w:cs="Arial"/>
        </w:rPr>
        <w:t>wca</w:t>
      </w:r>
      <w:r w:rsidRPr="00725A2A">
        <w:rPr>
          <w:rFonts w:ascii="Arial" w:hAnsi="Arial" w:cs="Arial"/>
        </w:rPr>
        <w:t xml:space="preserve"> oświadcza, iż posiada status </w:t>
      </w:r>
      <w:r w:rsidRPr="00247E1F">
        <w:rPr>
          <w:rFonts w:ascii="Arial" w:hAnsi="Arial" w:cs="Arial"/>
          <w:i/>
          <w:iCs/>
        </w:rPr>
        <w:t>mikro /małego /średniego / dużego</w:t>
      </w:r>
      <w:r w:rsidRPr="00725A2A">
        <w:rPr>
          <w:rFonts w:ascii="Arial" w:hAnsi="Arial" w:cs="Arial"/>
        </w:rPr>
        <w:t xml:space="preserve"> przedsiębiorcy w rozumieniu ustawy z dnia 8 marca 2013 r. o przeciwdziałaniu nadmiernym opóźnieniom w transakcjach handlowych.</w:t>
      </w:r>
    </w:p>
    <w:p w14:paraId="2004DD1B" w14:textId="77777777" w:rsidR="00BE5A17" w:rsidRPr="008818DD" w:rsidRDefault="00BE5A17" w:rsidP="008818DD">
      <w:pPr>
        <w:shd w:val="clear" w:color="auto" w:fill="FFFFFF" w:themeFill="background1"/>
        <w:suppressAutoHyphens/>
        <w:spacing w:after="120" w:line="240" w:lineRule="auto"/>
        <w:jc w:val="both"/>
        <w:rPr>
          <w:rFonts w:ascii="Arial" w:hAnsi="Arial" w:cs="Arial"/>
          <w:b/>
          <w:bCs/>
        </w:rPr>
      </w:pPr>
    </w:p>
    <w:p w14:paraId="75A30C7A" w14:textId="77777777" w:rsidR="00BE5A17" w:rsidRPr="004A0708" w:rsidRDefault="001535AD" w:rsidP="00EE6651">
      <w:pPr>
        <w:tabs>
          <w:tab w:val="num" w:pos="284"/>
        </w:tabs>
        <w:spacing w:after="120" w:line="240" w:lineRule="auto"/>
        <w:ind w:left="284" w:hanging="284"/>
        <w:jc w:val="center"/>
        <w:rPr>
          <w:rFonts w:ascii="Arial" w:hAnsi="Arial" w:cs="Arial"/>
          <w:b/>
          <w:bCs/>
        </w:rPr>
      </w:pPr>
      <w:r w:rsidRPr="004A0708">
        <w:rPr>
          <w:rFonts w:ascii="Arial" w:hAnsi="Arial" w:cs="Arial"/>
          <w:b/>
          <w:bCs/>
        </w:rPr>
        <w:t>§ 4 RĘKOJMIA</w:t>
      </w:r>
    </w:p>
    <w:p w14:paraId="0B22A2F4" w14:textId="77777777" w:rsidR="00A46ED0" w:rsidRPr="00A46ED0" w:rsidRDefault="001535AD" w:rsidP="00A46ED0">
      <w:pPr>
        <w:spacing w:line="240" w:lineRule="auto"/>
        <w:ind w:left="426" w:hanging="426"/>
        <w:contextualSpacing/>
        <w:rPr>
          <w:rFonts w:ascii="Arial" w:hAnsi="Arial" w:cs="Arial"/>
        </w:rPr>
      </w:pPr>
      <w:r w:rsidRPr="00A46ED0">
        <w:rPr>
          <w:rFonts w:ascii="Arial" w:hAnsi="Arial" w:cs="Arial"/>
        </w:rPr>
        <w:t>Strony modyfikują odpowiedzialność z tytułu rękojmi w ten sposób, że:</w:t>
      </w:r>
    </w:p>
    <w:p w14:paraId="4AD21D38"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a. </w:t>
      </w:r>
      <w:r>
        <w:rPr>
          <w:rFonts w:ascii="Arial" w:hAnsi="Arial" w:cs="Arial"/>
        </w:rPr>
        <w:tab/>
      </w:r>
      <w:r w:rsidRPr="00A46ED0">
        <w:rPr>
          <w:rFonts w:ascii="Arial" w:hAnsi="Arial" w:cs="Arial"/>
        </w:rPr>
        <w:t>Okres rękojmi wynosi 12 miesięcy i rozpoczyna swój bieg od dnia odbioru danej partii przedmiotu umowy</w:t>
      </w:r>
      <w:r w:rsidR="00A86E47">
        <w:rPr>
          <w:rFonts w:ascii="Arial" w:hAnsi="Arial" w:cs="Arial"/>
        </w:rPr>
        <w:t xml:space="preserve"> z uwzględnieniem postanowień § 2 ust. 7 i 8</w:t>
      </w:r>
      <w:r w:rsidRPr="00A46ED0">
        <w:rPr>
          <w:rFonts w:ascii="Arial" w:hAnsi="Arial" w:cs="Arial"/>
        </w:rPr>
        <w:t>;</w:t>
      </w:r>
    </w:p>
    <w:p w14:paraId="79B7B81E"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b. </w:t>
      </w:r>
      <w:r>
        <w:rPr>
          <w:rFonts w:ascii="Arial" w:hAnsi="Arial" w:cs="Arial"/>
        </w:rPr>
        <w:tab/>
      </w:r>
      <w:r w:rsidRPr="00A46ED0">
        <w:rPr>
          <w:rFonts w:ascii="Arial" w:hAnsi="Arial" w:cs="Arial"/>
        </w:rPr>
        <w:t>Rękojmia obejmuje odpowiedzialność z tytułu wad i usterek istniejących w dniu wydania danej partii przedmiotu umowy lub z przyczyn tkwiących w przedmiocie umowy, z tym zastrzeżeniem, że jeżeli wada/usterka ujawni się w okresie rękojmi domniemywa się,                  że istniała lub wynikła z przyczyny tkwiącej w przedmiocie umowy;</w:t>
      </w:r>
    </w:p>
    <w:p w14:paraId="181F61BE"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c. </w:t>
      </w:r>
      <w:r>
        <w:rPr>
          <w:rFonts w:ascii="Arial" w:hAnsi="Arial" w:cs="Arial"/>
        </w:rPr>
        <w:tab/>
      </w:r>
      <w:r w:rsidRPr="00A46ED0">
        <w:rPr>
          <w:rFonts w:ascii="Arial" w:hAnsi="Arial" w:cs="Arial"/>
        </w:rPr>
        <w:t>W ramach rękojmi Sprzeda</w:t>
      </w:r>
      <w:r w:rsidR="005B1EED">
        <w:rPr>
          <w:rFonts w:ascii="Arial" w:hAnsi="Arial" w:cs="Arial"/>
        </w:rPr>
        <w:t>wca</w:t>
      </w:r>
      <w:r w:rsidRPr="00A46ED0">
        <w:rPr>
          <w:rFonts w:ascii="Arial" w:hAnsi="Arial" w:cs="Arial"/>
        </w:rPr>
        <w:t xml:space="preserve"> odpowiada także za szkody powstałe w związku                    z wystąpieniem wady/usterki, przy czym obejmują one również szkody ujawnione                          w ramach dodatniego interesu umownego obejmującego pełną szkodę rzeczywistą jak                 i utracone korzyści, zaś dochodzenie ich naprawienia przez Kupującego niezależne jest od odstąpienia od Umowy, </w:t>
      </w:r>
    </w:p>
    <w:p w14:paraId="06F57FD5"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d. </w:t>
      </w:r>
      <w:r w:rsidRPr="00A46ED0">
        <w:rPr>
          <w:rFonts w:ascii="Arial" w:hAnsi="Arial" w:cs="Arial"/>
        </w:rPr>
        <w:t>Zgłoszenie innych wad/usterek nastąpi niezwłocznie po ich wykryciu, w związku                              z wykorzystaniem przedmiotu umowy w działalności Kupującego, przy czym pod pojęciem niezwłocznie strony rozumieją okres 14 dni,</w:t>
      </w:r>
    </w:p>
    <w:p w14:paraId="1335BEA3"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e. </w:t>
      </w:r>
      <w:r>
        <w:rPr>
          <w:rFonts w:ascii="Arial" w:hAnsi="Arial" w:cs="Arial"/>
        </w:rPr>
        <w:tab/>
      </w:r>
      <w:r w:rsidRPr="00A46ED0">
        <w:rPr>
          <w:rFonts w:ascii="Arial" w:hAnsi="Arial" w:cs="Arial"/>
        </w:rPr>
        <w:t>Sprzeda</w:t>
      </w:r>
      <w:r w:rsidR="005B1EED">
        <w:rPr>
          <w:rFonts w:ascii="Arial" w:hAnsi="Arial" w:cs="Arial"/>
        </w:rPr>
        <w:t>wca</w:t>
      </w:r>
      <w:r w:rsidRPr="00A46ED0">
        <w:rPr>
          <w:rFonts w:ascii="Arial" w:hAnsi="Arial" w:cs="Arial"/>
        </w:rPr>
        <w:t xml:space="preserve"> będzie przyjmował zgłoszenia na adres e-mail: ..............@................... </w:t>
      </w:r>
    </w:p>
    <w:p w14:paraId="0FDF25CB"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f. </w:t>
      </w:r>
      <w:r>
        <w:rPr>
          <w:rFonts w:ascii="Arial" w:hAnsi="Arial" w:cs="Arial"/>
        </w:rPr>
        <w:tab/>
      </w:r>
      <w:r w:rsidRPr="00A46ED0">
        <w:rPr>
          <w:rFonts w:ascii="Arial" w:hAnsi="Arial" w:cs="Arial"/>
        </w:rPr>
        <w:t>Jeżeli, w okresie obowiązywania rękojmi okaże się, że przedmiot umowy dotknięty jest wadami (np. nie spełnia wymagań jakościowych), Kupujący ma prawo według swojego wyłącznego wyboru odstąpić od umowy w całości, w części objętej wadami lub żądać wymiany przedmiotu umowy objętego wadami na nowy, wolny od wad – w przypadku żądania wymiany Sprzeda</w:t>
      </w:r>
      <w:r w:rsidR="005B1EED">
        <w:rPr>
          <w:rFonts w:ascii="Arial" w:hAnsi="Arial" w:cs="Arial"/>
        </w:rPr>
        <w:t>wca</w:t>
      </w:r>
      <w:r w:rsidRPr="00A46ED0">
        <w:rPr>
          <w:rFonts w:ascii="Arial" w:hAnsi="Arial" w:cs="Arial"/>
        </w:rPr>
        <w:t xml:space="preserve"> zobowiązany jest wymienić go w terminie 14 dni od dnia wezwania, bez względu na koszty i bez prawa powoływania się na brak możliwości dokonania wymiany, </w:t>
      </w:r>
    </w:p>
    <w:p w14:paraId="7EB9A785"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g. </w:t>
      </w:r>
      <w:r w:rsidRPr="00A46ED0">
        <w:rPr>
          <w:rFonts w:ascii="Arial" w:hAnsi="Arial" w:cs="Arial"/>
        </w:rPr>
        <w:t>Usunięcie wad uznaje się za wykonane z chwilą podpisania przez obie Strony potwierdzenia odbioru przedmiotu umowy</w:t>
      </w:r>
      <w:r>
        <w:rPr>
          <w:rFonts w:ascii="Arial" w:hAnsi="Arial" w:cs="Arial"/>
        </w:rPr>
        <w:t xml:space="preserve">. </w:t>
      </w:r>
      <w:r w:rsidRPr="00A46ED0">
        <w:rPr>
          <w:rFonts w:ascii="Arial" w:hAnsi="Arial" w:cs="Arial"/>
        </w:rPr>
        <w:t>,</w:t>
      </w:r>
    </w:p>
    <w:p w14:paraId="335CA429" w14:textId="77777777" w:rsidR="00A46ED0" w:rsidRPr="00A46ED0" w:rsidRDefault="001535AD" w:rsidP="00EF1F0F">
      <w:pPr>
        <w:spacing w:line="240" w:lineRule="auto"/>
        <w:ind w:left="426" w:hanging="360"/>
        <w:contextualSpacing/>
        <w:jc w:val="both"/>
        <w:rPr>
          <w:rFonts w:ascii="Arial" w:hAnsi="Arial" w:cs="Arial"/>
        </w:rPr>
      </w:pPr>
      <w:r>
        <w:rPr>
          <w:rFonts w:ascii="Arial" w:hAnsi="Arial" w:cs="Arial"/>
        </w:rPr>
        <w:t xml:space="preserve">h. </w:t>
      </w:r>
      <w:r>
        <w:rPr>
          <w:rFonts w:ascii="Arial" w:hAnsi="Arial" w:cs="Arial"/>
        </w:rPr>
        <w:tab/>
      </w:r>
      <w:r w:rsidRPr="00A46ED0">
        <w:rPr>
          <w:rFonts w:ascii="Arial" w:hAnsi="Arial" w:cs="Arial"/>
        </w:rPr>
        <w:t>Rękojmia na wymieniony przedmiot umowy biegnie na nowo, liczona od daty potwierdzenia przez Strony odbioru, o którym mowa pod lit. g) powyżej,</w:t>
      </w:r>
    </w:p>
    <w:p w14:paraId="041282B4" w14:textId="77777777" w:rsidR="00A46ED0" w:rsidRPr="004D04FD" w:rsidRDefault="001535AD" w:rsidP="00EF1F0F">
      <w:pPr>
        <w:spacing w:line="240" w:lineRule="auto"/>
        <w:ind w:left="426" w:hanging="360"/>
        <w:contextualSpacing/>
        <w:jc w:val="both"/>
        <w:rPr>
          <w:rFonts w:cs="Arial"/>
        </w:rPr>
      </w:pPr>
      <w:r>
        <w:rPr>
          <w:rFonts w:ascii="Arial" w:hAnsi="Arial" w:cs="Arial"/>
        </w:rPr>
        <w:t xml:space="preserve">i. </w:t>
      </w:r>
      <w:r>
        <w:rPr>
          <w:rFonts w:ascii="Arial" w:hAnsi="Arial" w:cs="Arial"/>
        </w:rPr>
        <w:tab/>
      </w:r>
      <w:r w:rsidRPr="00A46ED0">
        <w:rPr>
          <w:rFonts w:ascii="Arial" w:hAnsi="Arial" w:cs="Arial"/>
        </w:rPr>
        <w:t xml:space="preserve">W okresie rękojmi wszelkie koszty i obowiązki, na wypadek odstąpienia lub żądania wymiany, w tym organizacji i kosztów oraz ryzyka załadunku, transportu i wyładunku </w:t>
      </w:r>
      <w:r w:rsidRPr="00A46ED0">
        <w:rPr>
          <w:rFonts w:ascii="Arial" w:hAnsi="Arial" w:cs="Arial"/>
        </w:rPr>
        <w:lastRenderedPageBreak/>
        <w:t>przedmiotu umowy, w przypadkach o których mowa po lit. g) powyżej, spoczywają na Sprzeda</w:t>
      </w:r>
      <w:r w:rsidR="005B1EED">
        <w:rPr>
          <w:rFonts w:ascii="Arial" w:hAnsi="Arial" w:cs="Arial"/>
        </w:rPr>
        <w:t>wcy</w:t>
      </w:r>
      <w:r w:rsidRPr="004D04FD">
        <w:rPr>
          <w:rFonts w:cs="Arial"/>
        </w:rPr>
        <w:t>.</w:t>
      </w:r>
    </w:p>
    <w:p w14:paraId="552CE3A5" w14:textId="77777777" w:rsidR="00E27581" w:rsidRDefault="00E27581">
      <w:pPr>
        <w:suppressAutoHyphens/>
        <w:spacing w:after="120" w:line="240" w:lineRule="auto"/>
        <w:ind w:left="540" w:hanging="540"/>
        <w:jc w:val="center"/>
        <w:rPr>
          <w:rFonts w:ascii="Arial" w:eastAsia="Times New Roman" w:hAnsi="Arial" w:cs="Arial"/>
          <w:b/>
          <w:bCs/>
          <w:lang w:eastAsia="ar-SA"/>
        </w:rPr>
      </w:pPr>
    </w:p>
    <w:p w14:paraId="362609E2" w14:textId="77777777" w:rsidR="00DE5822" w:rsidRPr="004A0708" w:rsidRDefault="001535AD">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5</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SIŁA WYŻSZA</w:t>
      </w:r>
    </w:p>
    <w:p w14:paraId="6C55EDE1"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Strony nie ponoszą odpowiedzialności w przypadku niewykonania lub nienależytego wykonania przedmiotu umowy w razie zaistnienia zdarzeń spowodowanych Siłą Wyższą.</w:t>
      </w:r>
    </w:p>
    <w:p w14:paraId="3793B538"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Termi</w:t>
      </w:r>
      <w:r w:rsidR="00DC68CA">
        <w:rPr>
          <w:rFonts w:ascii="Arial" w:eastAsia="Times New Roman" w:hAnsi="Arial" w:cs="Arial"/>
          <w:lang w:eastAsia="ar-SA"/>
        </w:rPr>
        <w:t>n wykonania dostawy przedmiotu U</w:t>
      </w:r>
      <w:r w:rsidRPr="004A0708">
        <w:rPr>
          <w:rFonts w:ascii="Arial" w:eastAsia="Times New Roman" w:hAnsi="Arial" w:cs="Arial"/>
          <w:lang w:eastAsia="ar-SA"/>
        </w:rPr>
        <w:t xml:space="preserve">mowy ulega zawieszeniu jedynie </w:t>
      </w:r>
      <w:r w:rsidRPr="004A0708">
        <w:rPr>
          <w:rFonts w:ascii="Arial" w:eastAsia="Times New Roman" w:hAnsi="Arial" w:cs="Arial"/>
          <w:iCs/>
          <w:lang w:eastAsia="ar-SA"/>
        </w:rPr>
        <w:br/>
      </w:r>
      <w:r w:rsidRPr="004A0708">
        <w:rPr>
          <w:rFonts w:ascii="Arial" w:eastAsia="Times New Roman" w:hAnsi="Arial" w:cs="Arial"/>
          <w:lang w:eastAsia="ar-SA"/>
        </w:rPr>
        <w:t xml:space="preserve">w przypadkach, gdy jej realizacja zostanie wstrzymana wskutek działania Siły Wyższej. </w:t>
      </w:r>
    </w:p>
    <w:p w14:paraId="389BEF26" w14:textId="77777777" w:rsidR="00DE5822" w:rsidRPr="004A0708"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 xml:space="preserve">Za Siłę Wyższą uznaje się nieprzewidziane wydarzenia, które występują niezależnie </w:t>
      </w:r>
      <w:r w:rsidRPr="004A0708">
        <w:rPr>
          <w:rFonts w:ascii="Arial" w:eastAsia="Times New Roman" w:hAnsi="Arial" w:cs="Arial"/>
          <w:lang w:eastAsia="ar-SA"/>
        </w:rPr>
        <w:br/>
        <w:t>od woli Stron po zawarciu niniejszej umowy, a którym strona nie będzie mogła zapobiec przy dołożeniu należytej staranności wynikającej z zawodowego charakteru prowadzonej działalności, udaremniając całkowicie lub częściowo wypełnienie zobowiązań umowy jak np. pożar, powódź, trzęsienie ziemi, strajk, wojna, mobilizacja, powstanie embarga lub zarządzenia władz, akty terrorystyczne, blokada granic, blokada ruchu samolotowego i wodnego, zmiany w planach lotów oraz w transporcie morskim</w:t>
      </w:r>
      <w:r w:rsidR="00C62574">
        <w:rPr>
          <w:rFonts w:ascii="Arial" w:eastAsia="Times New Roman" w:hAnsi="Arial" w:cs="Arial"/>
          <w:lang w:eastAsia="ar-SA"/>
        </w:rPr>
        <w:t xml:space="preserve"> </w:t>
      </w:r>
      <w:r w:rsidRPr="004A0708">
        <w:rPr>
          <w:rFonts w:ascii="Arial" w:eastAsia="Times New Roman" w:hAnsi="Arial" w:cs="Arial"/>
          <w:lang w:eastAsia="ar-SA"/>
        </w:rPr>
        <w:t xml:space="preserve">i lądowym, oraz wszelkie inne sytuacje niemożliwe do przewidzenia w momencie podpisania </w:t>
      </w:r>
      <w:r w:rsidR="00DC68CA">
        <w:rPr>
          <w:rFonts w:ascii="Arial" w:eastAsia="Times New Roman" w:hAnsi="Arial" w:cs="Arial"/>
          <w:lang w:eastAsia="ar-SA"/>
        </w:rPr>
        <w:t>U</w:t>
      </w:r>
      <w:r w:rsidRPr="004A0708">
        <w:rPr>
          <w:rFonts w:ascii="Arial" w:eastAsia="Times New Roman" w:hAnsi="Arial" w:cs="Arial"/>
          <w:lang w:eastAsia="ar-SA"/>
        </w:rPr>
        <w:t>mowy.</w:t>
      </w:r>
    </w:p>
    <w:p w14:paraId="51325B6C" w14:textId="77777777" w:rsidR="005B1EED" w:rsidRPr="008818DD" w:rsidRDefault="001535A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4A0708">
        <w:rPr>
          <w:rFonts w:ascii="Arial" w:eastAsia="Times New Roman" w:hAnsi="Arial" w:cs="Arial"/>
          <w:lang w:eastAsia="ar-SA"/>
        </w:rPr>
        <w:t>Sprzedawca zobowiązuje się do niezwłocznego dostarczenia Kupującemu pisemnego, pod rygorem nieważności, udokumentowanego zawiadomienia o zaistnieniu Siły Wyższej, przewidywanym czasie jej trwania, a także do dołożenia wszelkich starań, zmierzających do położenia kresu tym okolicznościom lub ograniczenia skutków ich oddziaływania</w:t>
      </w:r>
      <w:r w:rsidR="00CB446E" w:rsidRPr="004A0708">
        <w:rPr>
          <w:rFonts w:ascii="Arial" w:eastAsia="Times New Roman" w:hAnsi="Arial" w:cs="Arial"/>
          <w:lang w:eastAsia="ar-SA"/>
        </w:rPr>
        <w:t xml:space="preserve">, </w:t>
      </w:r>
      <w:r w:rsidRPr="004A0708">
        <w:rPr>
          <w:rFonts w:ascii="Arial" w:eastAsia="Times New Roman" w:hAnsi="Arial" w:cs="Arial"/>
          <w:lang w:eastAsia="ar-SA"/>
        </w:rPr>
        <w:t>przy czym nie później niż w terminie 7 dni od daty zaistnienia stanu siły wyżej, a w razie, gdy stan taki uniemożliwia zawiadomienie, w terminie 7 dni od ustania przeszkody, a wszystko to pod rygorem utraty prawa powoływania się na stan siły wyżej.</w:t>
      </w:r>
    </w:p>
    <w:p w14:paraId="13EA172D" w14:textId="77777777" w:rsidR="005B1EED" w:rsidRPr="008818DD" w:rsidRDefault="005B1EE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8818DD">
        <w:rPr>
          <w:rFonts w:ascii="Arial" w:hAnsi="Arial" w:cs="Arial"/>
        </w:rPr>
        <w:t>Strona dotknięta działaniem Siły Wyższej podejmie stosowne wysiłki dla zminimalizowania jej skutków i wznowi realizację Umowy niezwłocznie jak tylko będzie to możliwe.</w:t>
      </w:r>
    </w:p>
    <w:p w14:paraId="1687E421" w14:textId="77777777" w:rsidR="00DE5822" w:rsidRPr="005B1EED" w:rsidRDefault="005B1EED" w:rsidP="005E1EC7">
      <w:pPr>
        <w:numPr>
          <w:ilvl w:val="0"/>
          <w:numId w:val="4"/>
        </w:numPr>
        <w:tabs>
          <w:tab w:val="clear" w:pos="360"/>
          <w:tab w:val="left" w:pos="426"/>
        </w:tabs>
        <w:suppressAutoHyphens/>
        <w:spacing w:after="120" w:line="240" w:lineRule="auto"/>
        <w:ind w:left="426" w:hanging="426"/>
        <w:jc w:val="both"/>
        <w:rPr>
          <w:rFonts w:ascii="Arial" w:eastAsia="Times New Roman" w:hAnsi="Arial" w:cs="Arial"/>
          <w:b/>
          <w:bCs/>
          <w:lang w:eastAsia="ar-SA"/>
        </w:rPr>
      </w:pPr>
      <w:r w:rsidRPr="005B1EED">
        <w:rPr>
          <w:rFonts w:ascii="Arial" w:eastAsia="Times New Roman" w:hAnsi="Arial" w:cs="Arial"/>
          <w:lang w:eastAsia="ar-SA"/>
        </w:rPr>
        <w:t xml:space="preserve">Sprzedawca oświadcza, że w chwili zawarcia umowy nie są mu znane okoliczności </w:t>
      </w:r>
      <w:r>
        <w:rPr>
          <w:rFonts w:ascii="Arial" w:eastAsia="Times New Roman" w:hAnsi="Arial" w:cs="Arial"/>
          <w:lang w:eastAsia="ar-SA"/>
        </w:rPr>
        <w:t>uniemożliwiające realizację zobowiązań i obowiązków wynikających w Umowy.</w:t>
      </w:r>
      <w:r w:rsidR="001535AD" w:rsidRPr="005B1EED">
        <w:rPr>
          <w:rFonts w:ascii="Arial" w:eastAsia="Times New Roman" w:hAnsi="Arial" w:cs="Arial"/>
          <w:lang w:eastAsia="ar-SA"/>
        </w:rPr>
        <w:t xml:space="preserve">  </w:t>
      </w:r>
    </w:p>
    <w:p w14:paraId="7647841A" w14:textId="77777777" w:rsidR="00BE5A17" w:rsidRPr="004A0708" w:rsidRDefault="00BE5A17" w:rsidP="0082751D">
      <w:pPr>
        <w:tabs>
          <w:tab w:val="left" w:pos="567"/>
        </w:tabs>
        <w:suppressAutoHyphens/>
        <w:autoSpaceDE w:val="0"/>
        <w:spacing w:after="120" w:line="240" w:lineRule="auto"/>
        <w:ind w:left="567"/>
        <w:jc w:val="both"/>
        <w:rPr>
          <w:rFonts w:ascii="Arial" w:hAnsi="Arial" w:cs="Arial"/>
          <w:lang w:eastAsia="ar-SA"/>
        </w:rPr>
      </w:pPr>
    </w:p>
    <w:p w14:paraId="30A3C98A" w14:textId="77777777" w:rsidR="00DE5822" w:rsidRPr="004A0708" w:rsidRDefault="001535AD" w:rsidP="00CA3398">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6</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KARY UMOWNE</w:t>
      </w:r>
    </w:p>
    <w:p w14:paraId="167782C9" w14:textId="77777777" w:rsidR="00A46ED0" w:rsidRPr="00AC42EB" w:rsidRDefault="001535AD" w:rsidP="005E1EC7">
      <w:pPr>
        <w:numPr>
          <w:ilvl w:val="0"/>
          <w:numId w:val="2"/>
        </w:numPr>
        <w:tabs>
          <w:tab w:val="num" w:pos="426"/>
        </w:tabs>
        <w:spacing w:after="0" w:line="240" w:lineRule="auto"/>
        <w:rPr>
          <w:rFonts w:ascii="Arial" w:hAnsi="Arial" w:cs="Arial"/>
        </w:rPr>
      </w:pPr>
      <w:r w:rsidRPr="00AC42EB">
        <w:rPr>
          <w:rFonts w:ascii="Arial" w:hAnsi="Arial" w:cs="Arial"/>
        </w:rPr>
        <w:t>Kupujący może żądać od Sprzedawcy kary umownej w następujących przypadkach:</w:t>
      </w:r>
    </w:p>
    <w:p w14:paraId="01E10FB9" w14:textId="77777777" w:rsidR="00A46ED0" w:rsidRPr="00AC42EB" w:rsidRDefault="001535AD" w:rsidP="00C15330">
      <w:pPr>
        <w:tabs>
          <w:tab w:val="num" w:pos="851"/>
        </w:tabs>
        <w:spacing w:line="240" w:lineRule="auto"/>
        <w:ind w:left="851" w:hanging="426"/>
        <w:jc w:val="both"/>
        <w:rPr>
          <w:rFonts w:ascii="Arial" w:hAnsi="Arial" w:cs="Arial"/>
        </w:rPr>
      </w:pPr>
      <w:r w:rsidRPr="00AC42EB">
        <w:rPr>
          <w:rFonts w:ascii="Arial" w:hAnsi="Arial" w:cs="Arial"/>
        </w:rPr>
        <w:t>a)</w:t>
      </w:r>
      <w:r w:rsidRPr="00AC42EB">
        <w:rPr>
          <w:rFonts w:ascii="Arial" w:hAnsi="Arial" w:cs="Arial"/>
        </w:rPr>
        <w:tab/>
        <w:t xml:space="preserve">niedotrzymania terminu dostarczenia danej partii przedmiotu umowy </w:t>
      </w:r>
      <w:r w:rsidR="00B65D9A">
        <w:rPr>
          <w:rFonts w:ascii="Arial" w:hAnsi="Arial" w:cs="Arial"/>
        </w:rPr>
        <w:t>– zamówienia cząstkowego</w:t>
      </w:r>
      <w:r w:rsidRPr="00AC42EB">
        <w:rPr>
          <w:rFonts w:ascii="Arial" w:hAnsi="Arial" w:cs="Arial"/>
        </w:rPr>
        <w:t xml:space="preserve"> ustalonego </w:t>
      </w:r>
      <w:r w:rsidR="005B1EED">
        <w:rPr>
          <w:rFonts w:ascii="Arial" w:hAnsi="Arial" w:cs="Arial"/>
        </w:rPr>
        <w:t>na podstawie postanowień</w:t>
      </w:r>
      <w:r w:rsidRPr="00AC42EB">
        <w:rPr>
          <w:rFonts w:ascii="Arial" w:hAnsi="Arial" w:cs="Arial"/>
        </w:rPr>
        <w:t xml:space="preserve"> § </w:t>
      </w:r>
      <w:r w:rsidR="005B1EED">
        <w:rPr>
          <w:rFonts w:ascii="Arial" w:hAnsi="Arial" w:cs="Arial"/>
        </w:rPr>
        <w:t xml:space="preserve">2 ust. 1-5 </w:t>
      </w:r>
      <w:r w:rsidRPr="00AC42EB">
        <w:rPr>
          <w:rFonts w:ascii="Arial" w:hAnsi="Arial" w:cs="Arial"/>
        </w:rPr>
        <w:t xml:space="preserve"> Umowy w wysokości 0,</w:t>
      </w:r>
      <w:r w:rsidR="00820DAD">
        <w:rPr>
          <w:rFonts w:ascii="Arial" w:hAnsi="Arial" w:cs="Arial"/>
        </w:rPr>
        <w:t>1</w:t>
      </w:r>
      <w:r w:rsidRPr="00AC42EB">
        <w:rPr>
          <w:rFonts w:ascii="Arial" w:hAnsi="Arial" w:cs="Arial"/>
        </w:rPr>
        <w:t>% łącznej ceny netto niedostarczone</w:t>
      </w:r>
      <w:r w:rsidR="005B1EED">
        <w:rPr>
          <w:rFonts w:ascii="Arial" w:hAnsi="Arial" w:cs="Arial"/>
        </w:rPr>
        <w:t>j</w:t>
      </w:r>
      <w:r w:rsidRPr="00AC42EB">
        <w:rPr>
          <w:rFonts w:ascii="Arial" w:hAnsi="Arial" w:cs="Arial"/>
        </w:rPr>
        <w:t xml:space="preserve"> </w:t>
      </w:r>
      <w:r w:rsidR="005B1EED">
        <w:rPr>
          <w:rFonts w:ascii="Arial" w:hAnsi="Arial" w:cs="Arial"/>
        </w:rPr>
        <w:t xml:space="preserve">partii </w:t>
      </w:r>
      <w:r w:rsidRPr="00AC42EB">
        <w:rPr>
          <w:rFonts w:ascii="Arial" w:hAnsi="Arial" w:cs="Arial"/>
        </w:rPr>
        <w:t>towaru, za każdy dzień zwłoki;</w:t>
      </w:r>
    </w:p>
    <w:p w14:paraId="3224D040" w14:textId="77777777" w:rsidR="00A46ED0" w:rsidRPr="00AC42EB" w:rsidRDefault="001535AD" w:rsidP="00C15330">
      <w:pPr>
        <w:tabs>
          <w:tab w:val="num" w:pos="851"/>
        </w:tabs>
        <w:spacing w:line="240" w:lineRule="auto"/>
        <w:ind w:left="851" w:hanging="426"/>
        <w:jc w:val="both"/>
        <w:rPr>
          <w:rFonts w:ascii="Arial" w:hAnsi="Arial" w:cs="Arial"/>
        </w:rPr>
      </w:pPr>
      <w:r w:rsidRPr="00AC42EB">
        <w:rPr>
          <w:rFonts w:ascii="Arial" w:hAnsi="Arial" w:cs="Arial"/>
        </w:rPr>
        <w:t>b)</w:t>
      </w:r>
      <w:r w:rsidRPr="00AC42EB">
        <w:rPr>
          <w:rFonts w:ascii="Arial" w:hAnsi="Arial" w:cs="Arial"/>
        </w:rPr>
        <w:tab/>
        <w:t xml:space="preserve">niedotrzymania terminu usunięcia wad, w terminie określonym w § </w:t>
      </w:r>
      <w:r w:rsidR="00DD0239">
        <w:rPr>
          <w:rFonts w:ascii="Arial" w:hAnsi="Arial" w:cs="Arial"/>
        </w:rPr>
        <w:t>4</w:t>
      </w:r>
      <w:r w:rsidRPr="00AC42EB">
        <w:rPr>
          <w:rFonts w:ascii="Arial" w:hAnsi="Arial" w:cs="Arial"/>
        </w:rPr>
        <w:t xml:space="preserve"> lit. f</w:t>
      </w:r>
      <w:r w:rsidR="00C15330">
        <w:rPr>
          <w:rFonts w:ascii="Arial" w:hAnsi="Arial" w:cs="Arial"/>
        </w:rPr>
        <w:t>)</w:t>
      </w:r>
      <w:r w:rsidRPr="00AC42EB">
        <w:rPr>
          <w:rFonts w:ascii="Arial" w:hAnsi="Arial" w:cs="Arial"/>
        </w:rPr>
        <w:t xml:space="preserve">                                  w wysokości 0,</w:t>
      </w:r>
      <w:r w:rsidR="00820DAD">
        <w:rPr>
          <w:rFonts w:ascii="Arial" w:hAnsi="Arial" w:cs="Arial"/>
        </w:rPr>
        <w:t>1</w:t>
      </w:r>
      <w:r w:rsidRPr="00AC42EB">
        <w:rPr>
          <w:rFonts w:ascii="Arial" w:hAnsi="Arial" w:cs="Arial"/>
        </w:rPr>
        <w:t>% ceny netto za towar, którego dotyczy opóźnienie za każdy dzień zwłoki</w:t>
      </w:r>
      <w:r w:rsidR="00C15330">
        <w:rPr>
          <w:rFonts w:ascii="Arial" w:hAnsi="Arial" w:cs="Arial"/>
        </w:rPr>
        <w:t>;</w:t>
      </w:r>
    </w:p>
    <w:p w14:paraId="4955E8E4" w14:textId="77777777" w:rsidR="00A46ED0" w:rsidRPr="00AC42EB" w:rsidRDefault="001535AD" w:rsidP="00C15330">
      <w:pPr>
        <w:tabs>
          <w:tab w:val="num" w:pos="851"/>
        </w:tabs>
        <w:spacing w:line="240" w:lineRule="auto"/>
        <w:ind w:left="851" w:hanging="426"/>
        <w:jc w:val="both"/>
        <w:rPr>
          <w:rFonts w:ascii="Arial" w:hAnsi="Arial" w:cs="Arial"/>
          <w:b/>
          <w:bCs/>
        </w:rPr>
      </w:pPr>
      <w:r w:rsidRPr="00AC42EB">
        <w:rPr>
          <w:rFonts w:ascii="Arial" w:hAnsi="Arial" w:cs="Arial"/>
        </w:rPr>
        <w:t>c)</w:t>
      </w:r>
      <w:r w:rsidRPr="00AC42EB">
        <w:rPr>
          <w:rFonts w:ascii="Arial" w:hAnsi="Arial" w:cs="Arial"/>
        </w:rPr>
        <w:tab/>
        <w:t>w przypadku odstąpienia przez Kupującego od umowy z przyczyn leżących po stronie Sprzeda</w:t>
      </w:r>
      <w:r w:rsidR="005B1EED">
        <w:rPr>
          <w:rFonts w:ascii="Arial" w:hAnsi="Arial" w:cs="Arial"/>
        </w:rPr>
        <w:t>wcy</w:t>
      </w:r>
      <w:r w:rsidRPr="00AC42EB">
        <w:rPr>
          <w:rFonts w:ascii="Arial" w:hAnsi="Arial" w:cs="Arial"/>
        </w:rPr>
        <w:t xml:space="preserve"> – w wysokości 10% łącznej ceny netto, o której mowa w §</w:t>
      </w:r>
      <w:r w:rsidR="00C15330">
        <w:rPr>
          <w:rFonts w:ascii="Arial" w:hAnsi="Arial" w:cs="Arial"/>
        </w:rPr>
        <w:t xml:space="preserve"> </w:t>
      </w:r>
      <w:r w:rsidR="0026592C">
        <w:rPr>
          <w:rFonts w:ascii="Arial" w:hAnsi="Arial" w:cs="Arial"/>
        </w:rPr>
        <w:t>3</w:t>
      </w:r>
      <w:r w:rsidR="00C15330">
        <w:rPr>
          <w:rFonts w:ascii="Arial" w:hAnsi="Arial" w:cs="Arial"/>
        </w:rPr>
        <w:t xml:space="preserve"> </w:t>
      </w:r>
      <w:r w:rsidRPr="00AC42EB">
        <w:rPr>
          <w:rFonts w:ascii="Arial" w:hAnsi="Arial" w:cs="Arial"/>
        </w:rPr>
        <w:t xml:space="preserve"> ust.</w:t>
      </w:r>
      <w:r w:rsidR="00C15330">
        <w:rPr>
          <w:rFonts w:ascii="Arial" w:hAnsi="Arial" w:cs="Arial"/>
        </w:rPr>
        <w:t xml:space="preserve"> </w:t>
      </w:r>
      <w:r w:rsidRPr="00AC42EB">
        <w:rPr>
          <w:rFonts w:ascii="Arial" w:hAnsi="Arial" w:cs="Arial"/>
        </w:rPr>
        <w:t>1.</w:t>
      </w:r>
    </w:p>
    <w:p w14:paraId="7FD441CD"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 xml:space="preserve">Kupujący jest uprawniony do żądania od </w:t>
      </w:r>
      <w:r w:rsidR="005B1EED">
        <w:rPr>
          <w:rFonts w:ascii="Arial" w:hAnsi="Arial" w:cs="Arial"/>
        </w:rPr>
        <w:t>Sprzedawcy</w:t>
      </w:r>
      <w:r w:rsidRPr="00AC42EB">
        <w:rPr>
          <w:rFonts w:ascii="Arial" w:hAnsi="Arial" w:cs="Arial"/>
        </w:rPr>
        <w:t xml:space="preserve"> odszkodowania przewyższającego wysokość wszelkich kar umownych zastrzeżonych w Umowie, o ile nie pokrywają one szkody w pełnej wysokości.</w:t>
      </w:r>
    </w:p>
    <w:p w14:paraId="0CED408C"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Całkowita suma kar umownych nalicz</w:t>
      </w:r>
      <w:r w:rsidR="006856A7">
        <w:rPr>
          <w:rFonts w:ascii="Arial" w:hAnsi="Arial" w:cs="Arial"/>
        </w:rPr>
        <w:t>ona na podstawie ust. 1 lit. a lub</w:t>
      </w:r>
      <w:r w:rsidRPr="00AC42EB">
        <w:rPr>
          <w:rFonts w:ascii="Arial" w:hAnsi="Arial" w:cs="Arial"/>
        </w:rPr>
        <w:t xml:space="preserve"> b nie przekr</w:t>
      </w:r>
      <w:r w:rsidR="00B65D9A">
        <w:rPr>
          <w:rFonts w:ascii="Arial" w:hAnsi="Arial" w:cs="Arial"/>
        </w:rPr>
        <w:t>o</w:t>
      </w:r>
      <w:r w:rsidRPr="00AC42EB">
        <w:rPr>
          <w:rFonts w:ascii="Arial" w:hAnsi="Arial" w:cs="Arial"/>
        </w:rPr>
        <w:t xml:space="preserve">czy 10% wartości łącznej ceny netto określonej w § </w:t>
      </w:r>
      <w:r w:rsidR="007D25B4">
        <w:rPr>
          <w:rFonts w:ascii="Arial" w:hAnsi="Arial" w:cs="Arial"/>
        </w:rPr>
        <w:t>3</w:t>
      </w:r>
      <w:r w:rsidRPr="00AC42EB">
        <w:rPr>
          <w:rFonts w:ascii="Arial" w:hAnsi="Arial" w:cs="Arial"/>
        </w:rPr>
        <w:t xml:space="preserve"> ust. 1 Umowy. </w:t>
      </w:r>
    </w:p>
    <w:p w14:paraId="04D20411" w14:textId="77777777" w:rsidR="00A46ED0" w:rsidRPr="00AC42EB" w:rsidRDefault="001535AD" w:rsidP="005E1EC7">
      <w:pPr>
        <w:pStyle w:val="Akapitzlist"/>
        <w:numPr>
          <w:ilvl w:val="0"/>
          <w:numId w:val="2"/>
        </w:numPr>
        <w:tabs>
          <w:tab w:val="num" w:pos="426"/>
        </w:tabs>
        <w:spacing w:after="0" w:line="240" w:lineRule="auto"/>
        <w:jc w:val="both"/>
        <w:rPr>
          <w:rFonts w:ascii="Arial" w:hAnsi="Arial" w:cs="Arial"/>
        </w:rPr>
      </w:pPr>
      <w:r w:rsidRPr="00AC42EB">
        <w:rPr>
          <w:rFonts w:ascii="Arial" w:hAnsi="Arial" w:cs="Arial"/>
        </w:rPr>
        <w:t xml:space="preserve">Łączna suma kar umownych naliczonych na podstawie niniejszej umowy nie przekroczy </w:t>
      </w:r>
      <w:ins w:id="32" w:author="Kumięga Sebastian" w:date="2024-08-05T10:37:00Z">
        <w:r w:rsidR="003A7794">
          <w:rPr>
            <w:rFonts w:ascii="Arial" w:hAnsi="Arial" w:cs="Arial"/>
          </w:rPr>
          <w:t>20</w:t>
        </w:r>
      </w:ins>
      <w:del w:id="33" w:author="Kumięga Sebastian" w:date="2024-08-05T10:37:00Z">
        <w:r w:rsidRPr="00AC42EB" w:rsidDel="003A7794">
          <w:rPr>
            <w:rFonts w:ascii="Arial" w:hAnsi="Arial" w:cs="Arial"/>
          </w:rPr>
          <w:delText>30</w:delText>
        </w:r>
      </w:del>
      <w:r w:rsidRPr="00AC42EB">
        <w:rPr>
          <w:rFonts w:ascii="Arial" w:hAnsi="Arial" w:cs="Arial"/>
        </w:rPr>
        <w:t xml:space="preserve"> % wartości łącznej ceny netto określonej w §</w:t>
      </w:r>
      <w:r w:rsidR="006856A7">
        <w:rPr>
          <w:rFonts w:ascii="Arial" w:hAnsi="Arial" w:cs="Arial"/>
        </w:rPr>
        <w:t xml:space="preserve"> </w:t>
      </w:r>
      <w:r w:rsidR="007D25B4">
        <w:rPr>
          <w:rFonts w:ascii="Arial" w:hAnsi="Arial" w:cs="Arial"/>
        </w:rPr>
        <w:t>3</w:t>
      </w:r>
      <w:r w:rsidRPr="00AC42EB">
        <w:rPr>
          <w:rFonts w:ascii="Arial" w:hAnsi="Arial" w:cs="Arial"/>
        </w:rPr>
        <w:t xml:space="preserve"> ust. 1 Umowy.</w:t>
      </w:r>
    </w:p>
    <w:p w14:paraId="07F2C56A" w14:textId="77777777" w:rsidR="00A46ED0" w:rsidRPr="00AC42EB" w:rsidRDefault="001535AD" w:rsidP="005E1EC7">
      <w:pPr>
        <w:numPr>
          <w:ilvl w:val="0"/>
          <w:numId w:val="2"/>
        </w:numPr>
        <w:tabs>
          <w:tab w:val="num" w:pos="426"/>
        </w:tabs>
        <w:spacing w:after="0" w:line="240" w:lineRule="auto"/>
        <w:jc w:val="both"/>
        <w:rPr>
          <w:rFonts w:ascii="Arial" w:hAnsi="Arial" w:cs="Arial"/>
        </w:rPr>
      </w:pPr>
      <w:r w:rsidRPr="00AC42EB">
        <w:rPr>
          <w:rFonts w:ascii="Arial" w:eastAsia="Palatino Linotype" w:hAnsi="Arial" w:cs="Arial"/>
        </w:rPr>
        <w:t xml:space="preserve">Kupujący jest uprawniony do potrącania wierzytelności wobec </w:t>
      </w:r>
      <w:r w:rsidR="005B1EED">
        <w:rPr>
          <w:rFonts w:ascii="Arial" w:eastAsia="Palatino Linotype" w:hAnsi="Arial" w:cs="Arial"/>
        </w:rPr>
        <w:t>Sprzedawcy</w:t>
      </w:r>
      <w:r w:rsidRPr="00AC42EB">
        <w:rPr>
          <w:rFonts w:ascii="Arial" w:eastAsia="Palatino Linotype" w:hAnsi="Arial" w:cs="Arial"/>
        </w:rPr>
        <w:t xml:space="preserve"> z tytułu kar umownych z wierzytelnościami </w:t>
      </w:r>
      <w:r w:rsidR="005B1EED">
        <w:rPr>
          <w:rFonts w:ascii="Arial" w:eastAsia="Palatino Linotype" w:hAnsi="Arial" w:cs="Arial"/>
        </w:rPr>
        <w:t>Sprzedawcy</w:t>
      </w:r>
      <w:r w:rsidRPr="00AC42EB">
        <w:rPr>
          <w:rFonts w:ascii="Arial" w:eastAsia="Palatino Linotype" w:hAnsi="Arial" w:cs="Arial"/>
        </w:rPr>
        <w:t xml:space="preserve"> wobec Kupującego z tytułu ceny</w:t>
      </w:r>
      <w:r w:rsidRPr="2D96E503">
        <w:rPr>
          <w:rFonts w:ascii="Arial" w:eastAsia="Palatino Linotype" w:hAnsi="Arial" w:cs="Arial"/>
          <w:i/>
          <w:iCs/>
        </w:rPr>
        <w:t>,</w:t>
      </w:r>
      <w:r w:rsidRPr="00AC42EB">
        <w:rPr>
          <w:rFonts w:ascii="Arial" w:eastAsia="Palatino Linotype" w:hAnsi="Arial" w:cs="Arial"/>
        </w:rPr>
        <w:t xml:space="preserve"> na co </w:t>
      </w:r>
      <w:r w:rsidR="005B1EED">
        <w:rPr>
          <w:rFonts w:ascii="Arial" w:eastAsia="Palatino Linotype" w:hAnsi="Arial" w:cs="Arial"/>
        </w:rPr>
        <w:t>Sprzedawca</w:t>
      </w:r>
      <w:r w:rsidRPr="00AC42EB">
        <w:rPr>
          <w:rFonts w:ascii="Arial" w:eastAsia="Palatino Linotype" w:hAnsi="Arial" w:cs="Arial"/>
        </w:rPr>
        <w:t xml:space="preserve"> wyraża zgodę.</w:t>
      </w:r>
    </w:p>
    <w:p w14:paraId="078C20B1" w14:textId="77777777" w:rsidR="00A46ED0" w:rsidRPr="00AC42EB" w:rsidRDefault="001535AD" w:rsidP="005E1EC7">
      <w:pPr>
        <w:numPr>
          <w:ilvl w:val="0"/>
          <w:numId w:val="2"/>
        </w:numPr>
        <w:tabs>
          <w:tab w:val="num" w:pos="426"/>
        </w:tabs>
        <w:spacing w:after="0" w:line="240" w:lineRule="auto"/>
        <w:jc w:val="both"/>
        <w:rPr>
          <w:rFonts w:ascii="Arial" w:hAnsi="Arial" w:cs="Arial"/>
        </w:rPr>
      </w:pPr>
      <w:r w:rsidRPr="00AC42EB">
        <w:rPr>
          <w:rFonts w:ascii="Arial" w:hAnsi="Arial" w:cs="Arial"/>
        </w:rPr>
        <w:t xml:space="preserve">Skorzystanie przez Kupującego z prawa do odstąpienia lub rozwiązania umowy, nie wyłącza możliwości dochodzenia od </w:t>
      </w:r>
      <w:r w:rsidR="002D42A2">
        <w:rPr>
          <w:rFonts w:ascii="Arial" w:hAnsi="Arial" w:cs="Arial"/>
        </w:rPr>
        <w:t>Sprzedawcy</w:t>
      </w:r>
      <w:r w:rsidRPr="00AC42EB">
        <w:rPr>
          <w:rFonts w:ascii="Arial" w:hAnsi="Arial" w:cs="Arial"/>
        </w:rPr>
        <w:t xml:space="preserve"> należnych kar umownych opisa</w:t>
      </w:r>
      <w:r w:rsidR="002D42A2">
        <w:rPr>
          <w:rFonts w:ascii="Arial" w:hAnsi="Arial" w:cs="Arial"/>
        </w:rPr>
        <w:t xml:space="preserve">nych </w:t>
      </w:r>
      <w:r w:rsidRPr="00AC42EB">
        <w:rPr>
          <w:rFonts w:ascii="Arial" w:hAnsi="Arial" w:cs="Arial"/>
        </w:rPr>
        <w:t>w niniejszym paragrafie.</w:t>
      </w:r>
    </w:p>
    <w:p w14:paraId="25CEEE16" w14:textId="77777777" w:rsidR="00A46ED0" w:rsidRPr="00AC42EB" w:rsidRDefault="001535AD" w:rsidP="005E1EC7">
      <w:pPr>
        <w:numPr>
          <w:ilvl w:val="0"/>
          <w:numId w:val="2"/>
        </w:numPr>
        <w:tabs>
          <w:tab w:val="num" w:pos="426"/>
        </w:tabs>
        <w:spacing w:after="0" w:line="240" w:lineRule="auto"/>
        <w:jc w:val="both"/>
        <w:rPr>
          <w:rFonts w:ascii="Arial" w:hAnsi="Arial" w:cs="Arial"/>
          <w:lang w:eastAsia="ar-SA"/>
        </w:rPr>
      </w:pPr>
      <w:r w:rsidRPr="00AC42EB">
        <w:rPr>
          <w:rFonts w:ascii="Arial" w:hAnsi="Arial" w:cs="Arial"/>
        </w:rPr>
        <w:lastRenderedPageBreak/>
        <w:t>Kary umowne określone w ust. powyże</w:t>
      </w:r>
      <w:r w:rsidR="002D42A2">
        <w:rPr>
          <w:rFonts w:ascii="Arial" w:hAnsi="Arial" w:cs="Arial"/>
        </w:rPr>
        <w:t>j będą płatne przez Sprzedawcę</w:t>
      </w:r>
      <w:r w:rsidRPr="00AC42EB">
        <w:rPr>
          <w:rFonts w:ascii="Arial" w:hAnsi="Arial" w:cs="Arial"/>
        </w:rPr>
        <w:t xml:space="preserve"> bez konieczności jakiegokolwiek </w:t>
      </w:r>
      <w:r w:rsidR="006856A7">
        <w:rPr>
          <w:rFonts w:ascii="Arial" w:hAnsi="Arial" w:cs="Arial"/>
        </w:rPr>
        <w:t xml:space="preserve">dodatkowego </w:t>
      </w:r>
      <w:r w:rsidRPr="00AC42EB">
        <w:rPr>
          <w:rFonts w:ascii="Arial" w:hAnsi="Arial" w:cs="Arial"/>
        </w:rPr>
        <w:t xml:space="preserve">wezwania ze strony Kupującego w terminie 7 dni od dnia </w:t>
      </w:r>
      <w:r w:rsidR="006856A7">
        <w:rPr>
          <w:rFonts w:ascii="Arial" w:hAnsi="Arial" w:cs="Arial"/>
        </w:rPr>
        <w:t>doręczenie noty księgowej</w:t>
      </w:r>
      <w:r w:rsidRPr="00AC42EB">
        <w:rPr>
          <w:rFonts w:ascii="Arial" w:hAnsi="Arial" w:cs="Arial"/>
        </w:rPr>
        <w:t>.</w:t>
      </w:r>
    </w:p>
    <w:p w14:paraId="0E9075EC" w14:textId="77777777" w:rsidR="00A46ED0" w:rsidRPr="00AC42EB" w:rsidRDefault="001535AD" w:rsidP="005E1EC7">
      <w:pPr>
        <w:numPr>
          <w:ilvl w:val="0"/>
          <w:numId w:val="2"/>
        </w:numPr>
        <w:tabs>
          <w:tab w:val="num" w:pos="426"/>
        </w:tabs>
        <w:spacing w:after="0" w:line="240" w:lineRule="auto"/>
        <w:jc w:val="both"/>
        <w:rPr>
          <w:rFonts w:ascii="Arial" w:hAnsi="Arial" w:cs="Arial"/>
          <w:lang w:eastAsia="ar-SA"/>
        </w:rPr>
      </w:pPr>
      <w:r w:rsidRPr="00AC42EB">
        <w:rPr>
          <w:rFonts w:ascii="Arial" w:hAnsi="Arial" w:cs="Arial"/>
          <w:lang w:eastAsia="ar-SA"/>
        </w:rPr>
        <w:t>Strony za pisemnym porozumieniem mogą odstąpić od stosowania kar umownych lub zmienić zasady ich stosowania.</w:t>
      </w:r>
    </w:p>
    <w:p w14:paraId="57088D7D" w14:textId="77777777" w:rsidR="00AC1A69" w:rsidRPr="004A0708" w:rsidRDefault="00AC1A69" w:rsidP="004A0708">
      <w:pPr>
        <w:suppressAutoHyphens/>
        <w:spacing w:after="120" w:line="240" w:lineRule="auto"/>
        <w:ind w:left="567" w:hanging="567"/>
        <w:jc w:val="both"/>
        <w:rPr>
          <w:rFonts w:ascii="Arial" w:hAnsi="Arial" w:cs="Arial"/>
          <w:lang w:eastAsia="ar-SA"/>
        </w:rPr>
      </w:pPr>
    </w:p>
    <w:p w14:paraId="7E28DB6F" w14:textId="77777777" w:rsidR="003A7794" w:rsidRDefault="003A7794" w:rsidP="00CA3398">
      <w:pPr>
        <w:suppressAutoHyphens/>
        <w:spacing w:after="120" w:line="240" w:lineRule="auto"/>
        <w:ind w:left="540" w:hanging="540"/>
        <w:jc w:val="center"/>
        <w:rPr>
          <w:ins w:id="34" w:author="Kumięga Sebastian" w:date="2024-08-05T10:39:00Z"/>
          <w:rFonts w:ascii="Arial" w:eastAsia="Times New Roman" w:hAnsi="Arial" w:cs="Arial"/>
          <w:b/>
          <w:bCs/>
          <w:lang w:eastAsia="ar-SA"/>
        </w:rPr>
      </w:pPr>
    </w:p>
    <w:p w14:paraId="0077282A" w14:textId="77777777" w:rsidR="00DE5822" w:rsidRPr="004A0708" w:rsidRDefault="001535AD" w:rsidP="00CA3398">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7</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ODSTĄPIENIE OD UMOWY</w:t>
      </w:r>
    </w:p>
    <w:p w14:paraId="764C8A07" w14:textId="77777777" w:rsidR="00DE5822" w:rsidRPr="004A0708" w:rsidRDefault="001535AD" w:rsidP="005E1EC7">
      <w:pPr>
        <w:numPr>
          <w:ilvl w:val="0"/>
          <w:numId w:val="5"/>
        </w:numPr>
        <w:tabs>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Kupujący może odstąpić od umowy z przyczyn leżących po stronie Sprzedawcy, bez obowiązku wyznaczania terminu dodatkowego w przypadku:</w:t>
      </w:r>
    </w:p>
    <w:p w14:paraId="71582647"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a)</w:t>
      </w:r>
      <w:r w:rsidRPr="004A0708">
        <w:rPr>
          <w:rFonts w:ascii="Arial" w:eastAsia="Times New Roman" w:hAnsi="Arial" w:cs="Arial"/>
          <w:lang w:eastAsia="ar-SA"/>
        </w:rPr>
        <w:tab/>
        <w:t>określonym w §</w:t>
      </w:r>
      <w:r w:rsidRPr="004A0708">
        <w:rPr>
          <w:rFonts w:ascii="Arial" w:eastAsia="Times New Roman" w:hAnsi="Arial" w:cs="Arial"/>
          <w:b/>
          <w:bCs/>
          <w:lang w:eastAsia="ar-SA"/>
        </w:rPr>
        <w:t xml:space="preserve"> </w:t>
      </w:r>
      <w:r w:rsidR="002D42A2">
        <w:rPr>
          <w:rFonts w:ascii="Arial" w:eastAsia="Times New Roman" w:hAnsi="Arial" w:cs="Arial"/>
          <w:lang w:eastAsia="ar-SA"/>
        </w:rPr>
        <w:t>4</w:t>
      </w:r>
      <w:r w:rsidRPr="004A0708">
        <w:rPr>
          <w:rFonts w:ascii="Arial" w:eastAsia="Times New Roman" w:hAnsi="Arial" w:cs="Arial"/>
          <w:lang w:eastAsia="ar-SA"/>
        </w:rPr>
        <w:t xml:space="preserve"> </w:t>
      </w:r>
      <w:r w:rsidR="002D42A2">
        <w:rPr>
          <w:rFonts w:ascii="Arial" w:eastAsia="Times New Roman" w:hAnsi="Arial" w:cs="Arial"/>
          <w:lang w:eastAsia="ar-SA"/>
        </w:rPr>
        <w:t>lit. f</w:t>
      </w:r>
      <w:r w:rsidRPr="004A0708">
        <w:rPr>
          <w:rFonts w:ascii="Arial" w:eastAsia="Times New Roman" w:hAnsi="Arial" w:cs="Arial"/>
          <w:lang w:eastAsia="ar-SA"/>
        </w:rPr>
        <w:t xml:space="preserve"> niniejszej umowy.</w:t>
      </w:r>
    </w:p>
    <w:p w14:paraId="5DC16136"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b)</w:t>
      </w:r>
      <w:r w:rsidRPr="004A0708">
        <w:rPr>
          <w:rFonts w:ascii="Arial" w:eastAsia="Times New Roman" w:hAnsi="Arial" w:cs="Arial"/>
          <w:lang w:eastAsia="ar-SA"/>
        </w:rPr>
        <w:tab/>
        <w:t>wszczęcia postępowania egzekucyjnego wobec Sprzedawcy, w przypadku kiedy wartość egzekwowanego roszczenia przekracza 10 % kapitału zakładowego</w:t>
      </w:r>
      <w:r w:rsidR="00C62574">
        <w:rPr>
          <w:rFonts w:ascii="Arial" w:eastAsia="Times New Roman" w:hAnsi="Arial" w:cs="Arial"/>
          <w:lang w:eastAsia="ar-SA"/>
        </w:rPr>
        <w:t xml:space="preserve"> Sprzedawcy</w:t>
      </w:r>
      <w:r w:rsidRPr="004A0708">
        <w:rPr>
          <w:rFonts w:ascii="Arial" w:eastAsia="Times New Roman" w:hAnsi="Arial" w:cs="Arial"/>
          <w:lang w:eastAsia="ar-SA"/>
        </w:rPr>
        <w:t xml:space="preserve"> lub 10 % </w:t>
      </w:r>
      <w:r w:rsidR="00C62574">
        <w:rPr>
          <w:rFonts w:ascii="Arial" w:eastAsia="Times New Roman" w:hAnsi="Arial" w:cs="Arial"/>
          <w:lang w:eastAsia="ar-SA"/>
        </w:rPr>
        <w:t xml:space="preserve">maksymalnej </w:t>
      </w:r>
      <w:r w:rsidRPr="004A0708">
        <w:rPr>
          <w:rFonts w:ascii="Arial" w:eastAsia="Times New Roman" w:hAnsi="Arial" w:cs="Arial"/>
          <w:lang w:eastAsia="ar-SA"/>
        </w:rPr>
        <w:t>ceny netto przedmiotu Umowy, opisane</w:t>
      </w:r>
      <w:r w:rsidR="00995C86" w:rsidRPr="004A0708">
        <w:rPr>
          <w:rFonts w:ascii="Arial" w:eastAsia="Times New Roman" w:hAnsi="Arial" w:cs="Arial"/>
          <w:lang w:eastAsia="ar-SA"/>
        </w:rPr>
        <w:t>j</w:t>
      </w:r>
      <w:r w:rsidR="000B2039">
        <w:rPr>
          <w:rFonts w:ascii="Arial" w:eastAsia="Times New Roman" w:hAnsi="Arial" w:cs="Arial"/>
          <w:lang w:eastAsia="ar-SA"/>
        </w:rPr>
        <w:t xml:space="preserve"> w § 3</w:t>
      </w:r>
      <w:r w:rsidRPr="004A0708">
        <w:rPr>
          <w:rFonts w:ascii="Arial" w:eastAsia="Times New Roman" w:hAnsi="Arial" w:cs="Arial"/>
          <w:lang w:eastAsia="ar-SA"/>
        </w:rPr>
        <w:t xml:space="preserve"> ust.1,</w:t>
      </w:r>
    </w:p>
    <w:p w14:paraId="5EBB325A" w14:textId="77777777" w:rsidR="00DE5822" w:rsidRPr="004A0708" w:rsidRDefault="001535AD" w:rsidP="00C62574">
      <w:pPr>
        <w:tabs>
          <w:tab w:val="left" w:pos="851"/>
          <w:tab w:val="left" w:pos="1134"/>
        </w:tabs>
        <w:suppressAutoHyphens/>
        <w:spacing w:after="120" w:line="240" w:lineRule="auto"/>
        <w:ind w:left="851" w:hanging="426"/>
        <w:jc w:val="both"/>
        <w:rPr>
          <w:rFonts w:ascii="Arial" w:eastAsia="Times New Roman" w:hAnsi="Arial" w:cs="Arial"/>
          <w:lang w:eastAsia="ar-SA"/>
        </w:rPr>
      </w:pPr>
      <w:r w:rsidRPr="004A0708">
        <w:rPr>
          <w:rFonts w:ascii="Arial" w:eastAsia="Times New Roman" w:hAnsi="Arial" w:cs="Arial"/>
          <w:lang w:eastAsia="ar-SA"/>
        </w:rPr>
        <w:t>c)</w:t>
      </w:r>
      <w:r w:rsidRPr="004A0708">
        <w:rPr>
          <w:rFonts w:ascii="Arial" w:eastAsia="Times New Roman" w:hAnsi="Arial" w:cs="Arial"/>
          <w:lang w:eastAsia="ar-SA"/>
        </w:rPr>
        <w:tab/>
        <w:t>gdy w stosunku do Sprzedawcy dojdzie do zajęcia całego majątku drugiej Strony przez osoby trzecie na mocy orzeczenia właściwego organu</w:t>
      </w:r>
      <w:r w:rsidR="00C62574">
        <w:rPr>
          <w:rFonts w:ascii="Arial" w:eastAsia="Times New Roman" w:hAnsi="Arial" w:cs="Arial"/>
          <w:lang w:eastAsia="ar-SA"/>
        </w:rPr>
        <w:t>.</w:t>
      </w:r>
    </w:p>
    <w:p w14:paraId="4E878973" w14:textId="77777777" w:rsidR="00DE5822" w:rsidRPr="004A0708" w:rsidRDefault="001535AD" w:rsidP="005E1EC7">
      <w:pPr>
        <w:numPr>
          <w:ilvl w:val="0"/>
          <w:numId w:val="5"/>
        </w:numPr>
        <w:tabs>
          <w:tab w:val="clear" w:pos="720"/>
          <w:tab w:val="left" w:pos="426"/>
        </w:tabs>
        <w:suppressAutoHyphens/>
        <w:spacing w:after="120" w:line="240" w:lineRule="auto"/>
        <w:ind w:left="426" w:hanging="426"/>
        <w:jc w:val="both"/>
        <w:rPr>
          <w:rFonts w:ascii="Arial" w:eastAsia="Times New Roman" w:hAnsi="Arial" w:cs="Arial"/>
          <w:lang w:eastAsia="ar-SA"/>
        </w:rPr>
      </w:pPr>
      <w:r w:rsidRPr="004A0708">
        <w:rPr>
          <w:rFonts w:ascii="Arial" w:eastAsia="Times New Roman" w:hAnsi="Arial" w:cs="Arial"/>
          <w:lang w:eastAsia="ar-SA"/>
        </w:rPr>
        <w:t xml:space="preserve">W przypadkach opisanych w ust. 1 </w:t>
      </w:r>
      <w:r w:rsidR="00F80FE4">
        <w:rPr>
          <w:rFonts w:ascii="Arial" w:eastAsia="Times New Roman" w:hAnsi="Arial" w:cs="Arial"/>
          <w:lang w:eastAsia="ar-SA"/>
        </w:rPr>
        <w:t xml:space="preserve">lit a) lub b) </w:t>
      </w:r>
      <w:r w:rsidRPr="004A0708">
        <w:rPr>
          <w:rFonts w:ascii="Arial" w:eastAsia="Times New Roman" w:hAnsi="Arial" w:cs="Arial"/>
          <w:lang w:eastAsia="ar-SA"/>
        </w:rPr>
        <w:t>Kupującemu przysługuje prawo do odstąpienia od umowy w terminie 30 dni od uzyskania informacji o zaistnieniu podstawy do odstąpienia.</w:t>
      </w:r>
    </w:p>
    <w:p w14:paraId="40B0EA0D" w14:textId="77777777" w:rsidR="00DE5822" w:rsidRPr="004A0708" w:rsidRDefault="002D42A2" w:rsidP="005E1EC7">
      <w:pPr>
        <w:numPr>
          <w:ilvl w:val="0"/>
          <w:numId w:val="5"/>
        </w:numPr>
        <w:tabs>
          <w:tab w:val="clear" w:pos="720"/>
          <w:tab w:val="left" w:pos="426"/>
        </w:tabs>
        <w:suppressAutoHyphens/>
        <w:spacing w:after="120" w:line="240" w:lineRule="auto"/>
        <w:ind w:left="426" w:hanging="426"/>
        <w:jc w:val="both"/>
        <w:rPr>
          <w:rFonts w:ascii="Arial" w:eastAsia="Times New Roman" w:hAnsi="Arial" w:cs="Arial"/>
          <w:lang w:eastAsia="ar-SA"/>
        </w:rPr>
      </w:pPr>
      <w:r>
        <w:rPr>
          <w:rFonts w:ascii="Arial" w:eastAsia="Times New Roman" w:hAnsi="Arial" w:cs="Arial"/>
          <w:lang w:eastAsia="ar-SA"/>
        </w:rPr>
        <w:t xml:space="preserve">Poza przypadkami opisanymi w ust. 1 powyżej </w:t>
      </w:r>
      <w:r w:rsidR="001535AD" w:rsidRPr="004A0708">
        <w:rPr>
          <w:rFonts w:ascii="Arial" w:eastAsia="Times New Roman" w:hAnsi="Arial" w:cs="Arial"/>
          <w:lang w:eastAsia="ar-SA"/>
        </w:rPr>
        <w:t>Kupujący ma prawo do odstąpić od niniejszej Umowy w przypadku:</w:t>
      </w:r>
    </w:p>
    <w:p w14:paraId="5E0FD66D" w14:textId="77777777" w:rsidR="00DE5822" w:rsidRPr="004A0708" w:rsidRDefault="001535AD" w:rsidP="005E1EC7">
      <w:pPr>
        <w:numPr>
          <w:ilvl w:val="0"/>
          <w:numId w:val="7"/>
        </w:numPr>
        <w:tabs>
          <w:tab w:val="left" w:pos="851"/>
        </w:tabs>
        <w:suppressAutoHyphens/>
        <w:spacing w:after="120" w:line="240" w:lineRule="auto"/>
        <w:ind w:left="851" w:hanging="425"/>
        <w:jc w:val="both"/>
        <w:rPr>
          <w:rFonts w:ascii="Arial" w:eastAsia="Times New Roman" w:hAnsi="Arial" w:cs="Arial"/>
          <w:lang w:eastAsia="ar-SA"/>
        </w:rPr>
      </w:pPr>
      <w:r w:rsidRPr="004A0708">
        <w:rPr>
          <w:rFonts w:ascii="Arial" w:eastAsia="Times New Roman" w:hAnsi="Arial" w:cs="Arial"/>
          <w:lang w:eastAsia="ar-SA"/>
        </w:rPr>
        <w:t>gdy w stosunku do Sprzedawcy zostanie wszczęte postępowanie likwidacyjne,</w:t>
      </w:r>
    </w:p>
    <w:p w14:paraId="20A20E68" w14:textId="77777777" w:rsidR="00DE5822" w:rsidRPr="004A0708" w:rsidRDefault="001535AD" w:rsidP="005E1EC7">
      <w:pPr>
        <w:numPr>
          <w:ilvl w:val="0"/>
          <w:numId w:val="7"/>
        </w:numPr>
        <w:tabs>
          <w:tab w:val="left" w:pos="851"/>
        </w:tabs>
        <w:suppressAutoHyphens/>
        <w:spacing w:after="120" w:line="240" w:lineRule="auto"/>
        <w:ind w:left="851" w:hanging="425"/>
        <w:jc w:val="both"/>
        <w:rPr>
          <w:rFonts w:ascii="Arial" w:eastAsia="Times New Roman" w:hAnsi="Arial" w:cs="Arial"/>
          <w:lang w:eastAsia="ar-SA"/>
        </w:rPr>
      </w:pPr>
      <w:r w:rsidRPr="004A0708">
        <w:rPr>
          <w:rFonts w:ascii="Arial" w:eastAsia="Times New Roman" w:hAnsi="Arial" w:cs="Arial"/>
          <w:lang w:eastAsia="ar-SA"/>
        </w:rPr>
        <w:t xml:space="preserve">gdy w stosunku do Sprzedawcy zaistnieją przesłanki uzasadniające wszczęcie postępowania upadłościowego lub restrukturyzacyjnego </w:t>
      </w:r>
    </w:p>
    <w:p w14:paraId="040F7A76" w14:textId="77777777" w:rsidR="00FD279C" w:rsidRDefault="001535AD" w:rsidP="00C62574">
      <w:pPr>
        <w:tabs>
          <w:tab w:val="left" w:pos="426"/>
        </w:tabs>
        <w:suppressAutoHyphens/>
        <w:spacing w:after="120" w:line="240" w:lineRule="auto"/>
        <w:ind w:left="426" w:hanging="426"/>
        <w:jc w:val="both"/>
        <w:rPr>
          <w:ins w:id="35" w:author="Kumięga Sebastian" w:date="2024-08-05T10:45:00Z"/>
          <w:rFonts w:ascii="Arial" w:eastAsia="Times New Roman" w:hAnsi="Arial" w:cs="Arial"/>
          <w:lang w:eastAsia="ar-SA"/>
        </w:rPr>
      </w:pPr>
      <w:r>
        <w:rPr>
          <w:rFonts w:ascii="Arial" w:eastAsia="Times New Roman" w:hAnsi="Arial" w:cs="Arial"/>
          <w:lang w:eastAsia="ar-SA"/>
        </w:rPr>
        <w:tab/>
      </w:r>
      <w:r w:rsidR="00150E59" w:rsidRPr="004A0708">
        <w:rPr>
          <w:rFonts w:ascii="Arial" w:eastAsia="Times New Roman" w:hAnsi="Arial" w:cs="Arial"/>
          <w:lang w:eastAsia="ar-SA"/>
        </w:rPr>
        <w:t>- w terminie 30 dni od daty uzyskania informacji o zaistnieniu podstawy do odstąpienia.</w:t>
      </w:r>
    </w:p>
    <w:p w14:paraId="60D9A9B4" w14:textId="1058943E" w:rsidR="00DE5822" w:rsidRPr="004A0708" w:rsidRDefault="00FD279C" w:rsidP="00C62574">
      <w:pPr>
        <w:tabs>
          <w:tab w:val="left" w:pos="426"/>
        </w:tabs>
        <w:suppressAutoHyphens/>
        <w:spacing w:after="120" w:line="240" w:lineRule="auto"/>
        <w:ind w:left="426" w:hanging="426"/>
        <w:jc w:val="both"/>
        <w:rPr>
          <w:rFonts w:ascii="Arial" w:eastAsia="Times New Roman" w:hAnsi="Arial" w:cs="Arial"/>
          <w:lang w:eastAsia="ar-SA"/>
        </w:rPr>
      </w:pPr>
      <w:ins w:id="36" w:author="Kumięga Sebastian" w:date="2024-08-05T10:45:00Z">
        <w:r>
          <w:rPr>
            <w:rFonts w:ascii="Arial" w:eastAsia="Times New Roman" w:hAnsi="Arial" w:cs="Arial"/>
            <w:lang w:eastAsia="ar-SA"/>
          </w:rPr>
          <w:t>4.</w:t>
        </w:r>
      </w:ins>
      <w:ins w:id="37" w:author="Bulik Paulina" w:date="2024-08-07T11:00:00Z">
        <w:r w:rsidR="00A4501B">
          <w:rPr>
            <w:rFonts w:ascii="Arial" w:eastAsia="Times New Roman" w:hAnsi="Arial" w:cs="Arial"/>
            <w:lang w:eastAsia="ar-SA"/>
          </w:rPr>
          <w:tab/>
        </w:r>
      </w:ins>
      <w:ins w:id="38" w:author="Kumięga Sebastian" w:date="2024-08-05T10:46:00Z">
        <w:r>
          <w:rPr>
            <w:rFonts w:ascii="Arial" w:eastAsia="Times New Roman" w:hAnsi="Arial" w:cs="Arial"/>
            <w:lang w:eastAsia="ar-SA"/>
          </w:rPr>
          <w:t xml:space="preserve">Sprzedawcy przysługuje prawo odstąpienia od umowy w przypadku </w:t>
        </w:r>
        <w:del w:id="39" w:author="Bulik Paulina" w:date="2024-08-07T10:57:00Z">
          <w:r w:rsidDel="00A4501B">
            <w:rPr>
              <w:rFonts w:ascii="Arial" w:eastAsia="Times New Roman" w:hAnsi="Arial" w:cs="Arial"/>
              <w:lang w:eastAsia="ar-SA"/>
            </w:rPr>
            <w:delText xml:space="preserve">zwłoki </w:delText>
          </w:r>
        </w:del>
      </w:ins>
      <w:ins w:id="40" w:author="Bulik Paulina" w:date="2024-08-07T10:57:00Z">
        <w:r w:rsidR="00A4501B">
          <w:rPr>
            <w:rFonts w:ascii="Arial" w:eastAsia="Times New Roman" w:hAnsi="Arial" w:cs="Arial"/>
            <w:lang w:eastAsia="ar-SA"/>
          </w:rPr>
          <w:t xml:space="preserve"> opóźnienia </w:t>
        </w:r>
      </w:ins>
      <w:ins w:id="41" w:author="Kumięga Sebastian" w:date="2024-08-05T10:46:00Z">
        <w:r>
          <w:rPr>
            <w:rFonts w:ascii="Arial" w:eastAsia="Times New Roman" w:hAnsi="Arial" w:cs="Arial"/>
            <w:lang w:eastAsia="ar-SA"/>
          </w:rPr>
          <w:t xml:space="preserve">Kupującego w zapłacie ceny </w:t>
        </w:r>
      </w:ins>
      <w:ins w:id="42" w:author="Kumięga Sebastian" w:date="2024-08-05T10:47:00Z">
        <w:r>
          <w:rPr>
            <w:rFonts w:ascii="Arial" w:eastAsia="Times New Roman" w:hAnsi="Arial" w:cs="Arial"/>
            <w:lang w:eastAsia="ar-SA"/>
          </w:rPr>
          <w:t>danej partii dostarczonego przedmiotu Umowy przekraczaj</w:t>
        </w:r>
      </w:ins>
      <w:ins w:id="43" w:author="Kumięga Sebastian" w:date="2024-08-05T10:48:00Z">
        <w:r>
          <w:rPr>
            <w:rFonts w:ascii="Arial" w:eastAsia="Times New Roman" w:hAnsi="Arial" w:cs="Arial"/>
            <w:lang w:eastAsia="ar-SA"/>
          </w:rPr>
          <w:t xml:space="preserve">ącej </w:t>
        </w:r>
      </w:ins>
      <w:del w:id="44" w:author="Bulik Paulina" w:date="2024-08-07T10:57:00Z">
        <w:r w:rsidDel="00A4501B">
          <w:rPr>
            <w:rFonts w:ascii="Arial" w:eastAsia="Times New Roman" w:hAnsi="Arial" w:cs="Arial"/>
            <w:lang w:eastAsia="ar-SA"/>
          </w:rPr>
          <w:delText>30</w:delText>
        </w:r>
      </w:del>
      <w:ins w:id="45" w:author="Kumięga Sebastian" w:date="2024-08-05T10:48:00Z">
        <w:del w:id="46" w:author="Bulik Paulina" w:date="2024-08-07T10:57:00Z">
          <w:r w:rsidDel="00A4501B">
            <w:rPr>
              <w:rFonts w:ascii="Arial" w:eastAsia="Times New Roman" w:hAnsi="Arial" w:cs="Arial"/>
              <w:lang w:eastAsia="ar-SA"/>
            </w:rPr>
            <w:delText xml:space="preserve"> </w:delText>
          </w:r>
        </w:del>
      </w:ins>
      <w:ins w:id="47" w:author="Bulik Paulina" w:date="2024-08-07T10:57:00Z">
        <w:r w:rsidR="00A4501B">
          <w:rPr>
            <w:rFonts w:ascii="Arial" w:eastAsia="Times New Roman" w:hAnsi="Arial" w:cs="Arial"/>
            <w:lang w:eastAsia="ar-SA"/>
          </w:rPr>
          <w:t xml:space="preserve">40 </w:t>
        </w:r>
      </w:ins>
      <w:ins w:id="48" w:author="Kumięga Sebastian" w:date="2024-08-05T10:48:00Z">
        <w:r>
          <w:rPr>
            <w:rFonts w:ascii="Arial" w:eastAsia="Times New Roman" w:hAnsi="Arial" w:cs="Arial"/>
            <w:lang w:eastAsia="ar-SA"/>
          </w:rPr>
          <w:t xml:space="preserve">dni </w:t>
        </w:r>
      </w:ins>
      <w:ins w:id="49" w:author="Kumięga Sebastian" w:date="2024-08-05T10:50:00Z">
        <w:r w:rsidRPr="00725A2A">
          <w:rPr>
            <w:rFonts w:ascii="Arial" w:hAnsi="Arial" w:cs="Arial"/>
          </w:rPr>
          <w:t xml:space="preserve">od daty prawidłowo wystawionej </w:t>
        </w:r>
      </w:ins>
      <w:ins w:id="50" w:author="Bulik Paulina" w:date="2024-08-07T11:34:00Z">
        <w:r w:rsidR="00C96B77">
          <w:rPr>
            <w:rFonts w:ascii="Arial" w:hAnsi="Arial" w:cs="Arial"/>
          </w:rPr>
          <w:t xml:space="preserve">i doręczonej </w:t>
        </w:r>
      </w:ins>
      <w:ins w:id="51" w:author="Kumięga Sebastian" w:date="2024-08-05T10:50:00Z">
        <w:r w:rsidRPr="00725A2A">
          <w:rPr>
            <w:rFonts w:ascii="Arial" w:hAnsi="Arial" w:cs="Arial"/>
          </w:rPr>
          <w:t>faktury VAT</w:t>
        </w:r>
        <w:r>
          <w:rPr>
            <w:rFonts w:ascii="Arial" w:eastAsia="Times New Roman" w:hAnsi="Arial" w:cs="Arial"/>
            <w:lang w:eastAsia="ar-SA"/>
          </w:rPr>
          <w:t xml:space="preserve"> </w:t>
        </w:r>
      </w:ins>
      <w:ins w:id="52" w:author="Kumięga Sebastian" w:date="2024-08-05T10:48:00Z">
        <w:r>
          <w:rPr>
            <w:rFonts w:ascii="Arial" w:eastAsia="Times New Roman" w:hAnsi="Arial" w:cs="Arial"/>
            <w:lang w:eastAsia="ar-SA"/>
          </w:rPr>
          <w:t xml:space="preserve">z zastrzeżeniem postanowień </w:t>
        </w:r>
      </w:ins>
      <w:ins w:id="53" w:author="Kumięga Sebastian" w:date="2024-08-05T10:49:00Z">
        <w:r>
          <w:rPr>
            <w:rFonts w:ascii="Arial" w:eastAsia="Times New Roman" w:hAnsi="Arial" w:cs="Arial"/>
            <w:lang w:eastAsia="ar-SA"/>
          </w:rPr>
          <w:t xml:space="preserve">umowy w szczególności § 2 </w:t>
        </w:r>
      </w:ins>
      <w:ins w:id="54" w:author="Bulik Paulina" w:date="2024-08-07T10:58:00Z">
        <w:r w:rsidR="00A4501B">
          <w:rPr>
            <w:rFonts w:ascii="Arial" w:eastAsia="Times New Roman" w:hAnsi="Arial" w:cs="Arial"/>
            <w:lang w:eastAsia="ar-SA"/>
          </w:rPr>
          <w:t xml:space="preserve">ust. 7, ust. 8 i ust. 14 </w:t>
        </w:r>
      </w:ins>
      <w:del w:id="55" w:author="Bulik Paulina" w:date="2024-08-07T10:58:00Z">
        <w:r w:rsidR="00A4501B" w:rsidDel="00A4501B">
          <w:rPr>
            <w:rFonts w:ascii="Arial" w:eastAsia="Times New Roman" w:hAnsi="Arial" w:cs="Arial"/>
            <w:lang w:eastAsia="ar-SA"/>
          </w:rPr>
          <w:delText xml:space="preserve"> </w:delText>
        </w:r>
      </w:del>
      <w:ins w:id="56" w:author="Bulik Paulina" w:date="2024-08-07T11:48:00Z">
        <w:r w:rsidR="003F5D13">
          <w:rPr>
            <w:rFonts w:ascii="Arial" w:eastAsia="Times New Roman" w:hAnsi="Arial" w:cs="Arial"/>
            <w:lang w:eastAsia="ar-SA"/>
          </w:rPr>
          <w:t xml:space="preserve">oraz </w:t>
        </w:r>
      </w:ins>
      <w:ins w:id="57" w:author="Kumięga Sebastian" w:date="2024-08-05T10:49:00Z">
        <w:del w:id="58" w:author="Bulik Paulina" w:date="2024-08-07T11:48:00Z">
          <w:r w:rsidDel="003F5D13">
            <w:rPr>
              <w:rFonts w:ascii="Arial" w:eastAsia="Times New Roman" w:hAnsi="Arial" w:cs="Arial"/>
              <w:lang w:eastAsia="ar-SA"/>
            </w:rPr>
            <w:delText xml:space="preserve">i </w:delText>
          </w:r>
        </w:del>
        <w:r>
          <w:rPr>
            <w:rFonts w:ascii="Arial" w:eastAsia="Times New Roman" w:hAnsi="Arial" w:cs="Arial"/>
            <w:lang w:eastAsia="ar-SA"/>
          </w:rPr>
          <w:t>§</w:t>
        </w:r>
      </w:ins>
      <w:ins w:id="59" w:author="Kumięga Sebastian" w:date="2024-08-05T10:50:00Z">
        <w:r>
          <w:rPr>
            <w:rFonts w:ascii="Arial" w:eastAsia="Times New Roman" w:hAnsi="Arial" w:cs="Arial"/>
            <w:lang w:eastAsia="ar-SA"/>
          </w:rPr>
          <w:t xml:space="preserve"> </w:t>
        </w:r>
      </w:ins>
      <w:ins w:id="60" w:author="Kumięga Sebastian" w:date="2024-08-05T10:49:00Z">
        <w:r>
          <w:rPr>
            <w:rFonts w:ascii="Arial" w:eastAsia="Times New Roman" w:hAnsi="Arial" w:cs="Arial"/>
            <w:lang w:eastAsia="ar-SA"/>
          </w:rPr>
          <w:t>3</w:t>
        </w:r>
      </w:ins>
      <w:ins w:id="61" w:author="Bulik Paulina" w:date="2024-08-07T10:59:00Z">
        <w:r w:rsidR="00A4501B">
          <w:rPr>
            <w:rFonts w:ascii="Arial" w:eastAsia="Times New Roman" w:hAnsi="Arial" w:cs="Arial"/>
            <w:lang w:eastAsia="ar-SA"/>
          </w:rPr>
          <w:t xml:space="preserve"> </w:t>
        </w:r>
      </w:ins>
      <w:ins w:id="62" w:author="Kumięga Sebastian" w:date="2024-08-05T10:49:00Z">
        <w:r>
          <w:rPr>
            <w:rFonts w:ascii="Arial" w:eastAsia="Times New Roman" w:hAnsi="Arial" w:cs="Arial"/>
            <w:lang w:eastAsia="ar-SA"/>
          </w:rPr>
          <w:t xml:space="preserve"> </w:t>
        </w:r>
      </w:ins>
      <w:ins w:id="63" w:author="Bulik Paulina" w:date="2024-08-07T10:59:00Z">
        <w:r w:rsidR="00A4501B" w:rsidRPr="00A4501B">
          <w:rPr>
            <w:rFonts w:ascii="Arial" w:eastAsia="Times New Roman" w:hAnsi="Arial" w:cs="Arial"/>
            <w:lang w:eastAsia="ar-SA"/>
          </w:rPr>
          <w:t xml:space="preserve">ust. 3, ust. 9, ust. 10, ust. 11, ust. 13 </w:t>
        </w:r>
      </w:ins>
      <w:ins w:id="64" w:author="Kumięga Sebastian" w:date="2024-08-05T10:49:00Z">
        <w:r>
          <w:rPr>
            <w:rFonts w:ascii="Arial" w:eastAsia="Times New Roman" w:hAnsi="Arial" w:cs="Arial"/>
            <w:lang w:eastAsia="ar-SA"/>
          </w:rPr>
          <w:t xml:space="preserve">Umowy. </w:t>
        </w:r>
      </w:ins>
      <w:ins w:id="65" w:author="Bulik Paulina" w:date="2024-08-07T10:59:00Z">
        <w:r w:rsidR="00A4501B" w:rsidRPr="00A4501B">
          <w:rPr>
            <w:rFonts w:ascii="Arial" w:eastAsia="Times New Roman" w:hAnsi="Arial" w:cs="Arial"/>
            <w:lang w:eastAsia="ar-SA"/>
          </w:rPr>
          <w:t xml:space="preserve">Sprzedawca ma prawo złożyć oświadczenie o odstąpieniu od umowy w terminie miesiąca od daty upływu terminu do zapłaty należności ujętej w prawidłowo wystawionej i doręczonej fakturze .  </w:t>
        </w:r>
      </w:ins>
      <w:ins w:id="66" w:author="Kumięga Sebastian" w:date="2024-08-05T10:49:00Z">
        <w:del w:id="67" w:author="Bulik Paulina" w:date="2024-08-07T11:00:00Z">
          <w:r w:rsidDel="00A4501B">
            <w:rPr>
              <w:rFonts w:ascii="Arial" w:eastAsia="Times New Roman" w:hAnsi="Arial" w:cs="Arial"/>
              <w:lang w:eastAsia="ar-SA"/>
            </w:rPr>
            <w:delText xml:space="preserve"> </w:delText>
          </w:r>
        </w:del>
      </w:ins>
      <w:del w:id="68" w:author="Bulik Paulina" w:date="2024-08-07T11:00:00Z">
        <w:r w:rsidR="00150E59" w:rsidRPr="004A0708" w:rsidDel="00A4501B">
          <w:rPr>
            <w:rFonts w:ascii="Arial" w:eastAsia="Times New Roman" w:hAnsi="Arial" w:cs="Arial"/>
            <w:lang w:eastAsia="ar-SA"/>
          </w:rPr>
          <w:delText xml:space="preserve"> </w:delText>
        </w:r>
      </w:del>
    </w:p>
    <w:p w14:paraId="19503802" w14:textId="77777777" w:rsidR="00DE5822" w:rsidRPr="004A0708" w:rsidRDefault="00FD279C" w:rsidP="00C62574">
      <w:pPr>
        <w:tabs>
          <w:tab w:val="left" w:pos="426"/>
        </w:tabs>
        <w:suppressAutoHyphens/>
        <w:spacing w:after="120" w:line="240" w:lineRule="auto"/>
        <w:ind w:left="426" w:hanging="426"/>
        <w:jc w:val="both"/>
        <w:rPr>
          <w:rFonts w:ascii="Arial" w:hAnsi="Arial" w:cs="Arial"/>
          <w:lang w:eastAsia="ar-SA"/>
        </w:rPr>
      </w:pPr>
      <w:ins w:id="69" w:author="Kumięga Sebastian" w:date="2024-08-05T10:49:00Z">
        <w:r>
          <w:rPr>
            <w:rFonts w:ascii="Arial" w:eastAsia="Times New Roman" w:hAnsi="Arial" w:cs="Arial"/>
            <w:lang w:eastAsia="ar-SA"/>
          </w:rPr>
          <w:t>5</w:t>
        </w:r>
      </w:ins>
      <w:del w:id="70" w:author="Kumięga Sebastian" w:date="2024-08-05T10:49:00Z">
        <w:r w:rsidR="001535AD" w:rsidDel="00FD279C">
          <w:rPr>
            <w:rFonts w:ascii="Arial" w:eastAsia="Times New Roman" w:hAnsi="Arial" w:cs="Arial"/>
            <w:lang w:eastAsia="ar-SA"/>
          </w:rPr>
          <w:delText>4</w:delText>
        </w:r>
      </w:del>
      <w:r w:rsidR="00EE6651" w:rsidRPr="004A0708">
        <w:rPr>
          <w:rFonts w:ascii="Arial" w:eastAsia="Times New Roman" w:hAnsi="Arial" w:cs="Arial"/>
          <w:lang w:eastAsia="ar-SA"/>
        </w:rPr>
        <w:t>.</w:t>
      </w:r>
      <w:r w:rsidR="00EE6651" w:rsidRPr="004A0708">
        <w:rPr>
          <w:rFonts w:ascii="Arial" w:eastAsia="Times New Roman" w:hAnsi="Arial" w:cs="Arial"/>
          <w:lang w:eastAsia="ar-SA"/>
        </w:rPr>
        <w:tab/>
        <w:t>Oświadczenie o odstąpieniu musi mieć formę pisemną</w:t>
      </w:r>
      <w:r w:rsidR="002D42A2">
        <w:rPr>
          <w:rFonts w:ascii="Arial" w:eastAsia="Times New Roman" w:hAnsi="Arial" w:cs="Arial"/>
          <w:lang w:eastAsia="ar-SA"/>
        </w:rPr>
        <w:t xml:space="preserve"> lub dokumentową o której mowa w art. 77² k.c. i powinno zawierać uzasadnienie </w:t>
      </w:r>
      <w:r w:rsidR="00EE6651" w:rsidRPr="004A0708">
        <w:rPr>
          <w:rFonts w:ascii="Arial" w:eastAsia="Times New Roman" w:hAnsi="Arial" w:cs="Arial"/>
          <w:lang w:eastAsia="ar-SA"/>
        </w:rPr>
        <w:t xml:space="preserve"> pod rygorem nieważności</w:t>
      </w:r>
      <w:r w:rsidR="002D42A2">
        <w:rPr>
          <w:rFonts w:ascii="Arial" w:eastAsia="Times New Roman" w:hAnsi="Arial" w:cs="Arial"/>
          <w:lang w:eastAsia="ar-SA"/>
        </w:rPr>
        <w:t xml:space="preserve"> i jest skuteczne z chwilą doręczenia oświadczenia drugiej stronie w taki sposób, że mogła się z nim zapoznać</w:t>
      </w:r>
      <w:r w:rsidR="00EE6651" w:rsidRPr="004A0708">
        <w:rPr>
          <w:rFonts w:ascii="Arial" w:eastAsia="Times New Roman" w:hAnsi="Arial" w:cs="Arial"/>
          <w:lang w:eastAsia="ar-SA"/>
        </w:rPr>
        <w:t xml:space="preserve">. </w:t>
      </w:r>
    </w:p>
    <w:p w14:paraId="3581617F" w14:textId="77777777" w:rsidR="00BF3605" w:rsidRPr="006856A7" w:rsidRDefault="00FD279C" w:rsidP="006856A7">
      <w:pPr>
        <w:tabs>
          <w:tab w:val="left" w:pos="426"/>
        </w:tabs>
        <w:suppressAutoHyphens/>
        <w:spacing w:after="120" w:line="240" w:lineRule="auto"/>
        <w:ind w:left="426" w:hanging="426"/>
        <w:jc w:val="both"/>
        <w:rPr>
          <w:rFonts w:ascii="Arial" w:eastAsia="Times New Roman" w:hAnsi="Arial" w:cs="Arial"/>
          <w:lang w:eastAsia="ar-SA"/>
        </w:rPr>
      </w:pPr>
      <w:ins w:id="71" w:author="Kumięga Sebastian" w:date="2024-08-05T10:49:00Z">
        <w:r>
          <w:rPr>
            <w:rFonts w:ascii="Arial" w:eastAsia="Times New Roman" w:hAnsi="Arial" w:cs="Arial"/>
            <w:lang w:eastAsia="ar-SA"/>
          </w:rPr>
          <w:t>6</w:t>
        </w:r>
      </w:ins>
      <w:del w:id="72" w:author="Kumięga Sebastian" w:date="2024-08-05T10:49:00Z">
        <w:r w:rsidR="001535AD" w:rsidRPr="006856A7" w:rsidDel="00FD279C">
          <w:rPr>
            <w:rFonts w:ascii="Arial" w:eastAsia="Times New Roman" w:hAnsi="Arial" w:cs="Arial"/>
            <w:lang w:eastAsia="ar-SA"/>
          </w:rPr>
          <w:delText>5</w:delText>
        </w:r>
      </w:del>
      <w:r w:rsidR="006856A7" w:rsidRPr="006856A7">
        <w:rPr>
          <w:rFonts w:ascii="Arial" w:eastAsia="Times New Roman" w:hAnsi="Arial" w:cs="Arial"/>
          <w:lang w:eastAsia="ar-SA"/>
        </w:rPr>
        <w:t xml:space="preserve">.    </w:t>
      </w:r>
      <w:r w:rsidR="00EE6651" w:rsidRPr="006856A7">
        <w:rPr>
          <w:rFonts w:ascii="Arial" w:eastAsia="Times New Roman" w:hAnsi="Arial" w:cs="Arial"/>
          <w:lang w:eastAsia="ar-SA"/>
        </w:rPr>
        <w:t xml:space="preserve">Odstąpienie od Umowy nie będzie miało wpływu na prawa i obowiązki Stron w </w:t>
      </w:r>
      <w:r w:rsidR="006856A7">
        <w:rPr>
          <w:rFonts w:ascii="Arial" w:eastAsia="Times New Roman" w:hAnsi="Arial" w:cs="Arial"/>
          <w:lang w:eastAsia="ar-SA"/>
        </w:rPr>
        <w:t>zakresie k</w:t>
      </w:r>
      <w:r w:rsidR="00EE6651" w:rsidRPr="006856A7">
        <w:rPr>
          <w:rFonts w:ascii="Arial" w:eastAsia="Times New Roman" w:hAnsi="Arial" w:cs="Arial"/>
          <w:lang w:eastAsia="ar-SA"/>
        </w:rPr>
        <w:t>ar umownych, odszkodowania z tytułu nienależytego wykonania Umowy.</w:t>
      </w:r>
    </w:p>
    <w:p w14:paraId="3F860487" w14:textId="77777777" w:rsidR="006856A7" w:rsidRDefault="006856A7" w:rsidP="00CA3398">
      <w:pPr>
        <w:suppressAutoHyphens/>
        <w:spacing w:after="120" w:line="240" w:lineRule="auto"/>
        <w:jc w:val="center"/>
        <w:rPr>
          <w:rFonts w:ascii="Arial" w:eastAsia="Times New Roman" w:hAnsi="Arial" w:cs="Arial"/>
          <w:b/>
          <w:bCs/>
          <w:lang w:eastAsia="ar-SA"/>
        </w:rPr>
      </w:pPr>
    </w:p>
    <w:p w14:paraId="13687C26" w14:textId="77777777" w:rsidR="00DE5822" w:rsidRPr="004A0708" w:rsidRDefault="001535AD" w:rsidP="00CA3398">
      <w:pPr>
        <w:suppressAutoHyphens/>
        <w:spacing w:after="120" w:line="240" w:lineRule="auto"/>
        <w:jc w:val="center"/>
        <w:rPr>
          <w:rFonts w:ascii="Arial" w:eastAsia="Times New Roman" w:hAnsi="Arial" w:cs="Arial"/>
          <w:b/>
          <w:bCs/>
          <w:lang w:eastAsia="ar-SA"/>
        </w:rPr>
      </w:pPr>
      <w:r w:rsidRPr="004A0708">
        <w:rPr>
          <w:rFonts w:ascii="Arial" w:eastAsia="Times New Roman" w:hAnsi="Arial" w:cs="Arial"/>
          <w:b/>
          <w:bCs/>
          <w:lang w:eastAsia="ar-SA"/>
        </w:rPr>
        <w:t>§ 8</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POWIADOMIENIA</w:t>
      </w:r>
    </w:p>
    <w:p w14:paraId="2A6F6DC3" w14:textId="77777777" w:rsidR="007A7DBD" w:rsidRPr="00CD7BA6" w:rsidRDefault="001535AD" w:rsidP="00BD48A7">
      <w:pPr>
        <w:spacing w:after="120" w:line="240" w:lineRule="auto"/>
        <w:ind w:left="426" w:hanging="426"/>
        <w:jc w:val="both"/>
        <w:rPr>
          <w:rFonts w:cs="Arial"/>
        </w:rPr>
      </w:pPr>
      <w:r w:rsidRPr="004A0708">
        <w:rPr>
          <w:rFonts w:ascii="Arial" w:hAnsi="Arial" w:cs="Arial"/>
        </w:rPr>
        <w:t>1.</w:t>
      </w:r>
      <w:r w:rsidRPr="004A0708">
        <w:rPr>
          <w:rFonts w:ascii="Arial" w:hAnsi="Arial" w:cs="Arial"/>
        </w:rPr>
        <w:tab/>
        <w:t>Wszelkie powiadomienia wynikające z niniejszej Umowy wymagają formy pisemnej, chyba że szczególne postanowienia niniejszej Umowy stanowią inaczej. Powiadomienia, o których mowa będą kierowane na następujące adresy:</w:t>
      </w:r>
    </w:p>
    <w:p w14:paraId="0FD28EE9" w14:textId="77777777" w:rsidR="00DE5822" w:rsidRPr="004A0708" w:rsidRDefault="001535AD" w:rsidP="00BD48A7">
      <w:pPr>
        <w:tabs>
          <w:tab w:val="num" w:pos="540"/>
        </w:tabs>
        <w:spacing w:line="240" w:lineRule="auto"/>
        <w:ind w:left="426" w:hanging="426"/>
        <w:rPr>
          <w:rFonts w:ascii="Arial" w:hAnsi="Arial" w:cs="Arial"/>
        </w:rPr>
      </w:pPr>
      <w:r w:rsidRPr="00BD48A7">
        <w:rPr>
          <w:rFonts w:ascii="Arial" w:hAnsi="Arial" w:cs="Arial"/>
        </w:rPr>
        <w:tab/>
        <w:t xml:space="preserve">ORLEN Spółka Akcyjna - Oddział PGNiG w Sanoku, Dział Zaopatrzenia , </w:t>
      </w:r>
      <w:r w:rsidRPr="00BD48A7">
        <w:rPr>
          <w:rFonts w:ascii="Arial" w:hAnsi="Arial" w:cs="Arial"/>
        </w:rPr>
        <w:br/>
        <w:t>ul. Sienkiewicza 12, 38-500 Sanok</w:t>
      </w:r>
    </w:p>
    <w:p w14:paraId="1BC1358C" w14:textId="77777777" w:rsidR="00DE5822" w:rsidRPr="004A0708" w:rsidRDefault="001535AD" w:rsidP="00C62574">
      <w:pPr>
        <w:tabs>
          <w:tab w:val="num" w:pos="1080"/>
          <w:tab w:val="left" w:pos="3780"/>
        </w:tabs>
        <w:spacing w:after="120" w:line="240" w:lineRule="auto"/>
        <w:ind w:left="426" w:hanging="426"/>
        <w:jc w:val="both"/>
        <w:rPr>
          <w:rFonts w:ascii="Arial" w:hAnsi="Arial" w:cs="Arial"/>
        </w:rPr>
      </w:pPr>
      <w:r w:rsidRPr="004A0708">
        <w:rPr>
          <w:rFonts w:ascii="Arial" w:hAnsi="Arial" w:cs="Arial"/>
        </w:rPr>
        <w:tab/>
        <w:t>b) dla Sprzeda</w:t>
      </w:r>
      <w:r w:rsidR="00247E1F">
        <w:rPr>
          <w:rFonts w:ascii="Arial" w:hAnsi="Arial" w:cs="Arial"/>
        </w:rPr>
        <w:t>wcy</w:t>
      </w:r>
      <w:r w:rsidRPr="004A0708">
        <w:rPr>
          <w:rFonts w:ascii="Arial" w:hAnsi="Arial" w:cs="Arial"/>
        </w:rPr>
        <w:t>: ……………………………………..</w:t>
      </w:r>
    </w:p>
    <w:p w14:paraId="5E2FF87A" w14:textId="77777777" w:rsidR="00DE5822" w:rsidRDefault="001535AD" w:rsidP="00C62574">
      <w:pPr>
        <w:spacing w:after="120" w:line="240" w:lineRule="auto"/>
        <w:ind w:left="426" w:hanging="426"/>
        <w:jc w:val="both"/>
        <w:rPr>
          <w:rFonts w:ascii="Arial" w:hAnsi="Arial" w:cs="Arial"/>
        </w:rPr>
      </w:pPr>
      <w:r w:rsidRPr="004A0708">
        <w:rPr>
          <w:rFonts w:ascii="Arial" w:hAnsi="Arial" w:cs="Arial"/>
        </w:rPr>
        <w:lastRenderedPageBreak/>
        <w:t>2.</w:t>
      </w:r>
      <w:r w:rsidRPr="004A0708">
        <w:rPr>
          <w:rFonts w:ascii="Arial" w:hAnsi="Arial" w:cs="Arial"/>
        </w:rPr>
        <w:tab/>
        <w:t xml:space="preserve">Powiadomienia będą uważane za prawidłowo dokonane w dniu osobistego doręczenia  lub w dniu potwierdzenia doręczenia w przypadku zawiadomienia listem poleconym za potwierdzeniem odbioru. </w:t>
      </w:r>
    </w:p>
    <w:p w14:paraId="715C3822" w14:textId="77777777" w:rsidR="005E3B10" w:rsidRPr="004A0708" w:rsidRDefault="005E3B10" w:rsidP="004A0708">
      <w:pPr>
        <w:spacing w:after="120" w:line="240" w:lineRule="auto"/>
        <w:ind w:left="567" w:hanging="567"/>
        <w:jc w:val="both"/>
        <w:rPr>
          <w:rFonts w:ascii="Arial" w:hAnsi="Arial" w:cs="Arial"/>
        </w:rPr>
      </w:pPr>
    </w:p>
    <w:p w14:paraId="79E26C0E" w14:textId="77777777" w:rsidR="00DE5822" w:rsidRPr="004A0708" w:rsidRDefault="001535AD" w:rsidP="00CA3398">
      <w:pPr>
        <w:suppressAutoHyphens/>
        <w:spacing w:after="120" w:line="240" w:lineRule="auto"/>
        <w:jc w:val="center"/>
        <w:rPr>
          <w:rFonts w:ascii="Arial" w:hAnsi="Arial" w:cs="Arial"/>
          <w:color w:val="000000"/>
          <w:lang w:eastAsia="ar-SA"/>
        </w:rPr>
      </w:pPr>
      <w:r w:rsidRPr="004A0708">
        <w:rPr>
          <w:rFonts w:ascii="Arial" w:hAnsi="Arial" w:cs="Arial"/>
          <w:b/>
          <w:bCs/>
          <w:color w:val="000000"/>
          <w:lang w:eastAsia="ar-SA"/>
        </w:rPr>
        <w:t>§</w:t>
      </w:r>
      <w:r w:rsidR="00995C86" w:rsidRPr="004A0708">
        <w:rPr>
          <w:rFonts w:ascii="Arial" w:hAnsi="Arial" w:cs="Arial"/>
          <w:b/>
          <w:bCs/>
          <w:color w:val="000000"/>
          <w:lang w:eastAsia="ar-SA"/>
        </w:rPr>
        <w:t xml:space="preserve"> </w:t>
      </w:r>
      <w:r w:rsidR="00BE5A17" w:rsidRPr="004A0708">
        <w:rPr>
          <w:rFonts w:ascii="Arial" w:hAnsi="Arial" w:cs="Arial"/>
          <w:b/>
          <w:bCs/>
          <w:color w:val="000000"/>
          <w:lang w:eastAsia="ar-SA"/>
        </w:rPr>
        <w:t>9</w:t>
      </w:r>
      <w:r w:rsidR="00995C86" w:rsidRPr="004A0708">
        <w:rPr>
          <w:rFonts w:ascii="Arial" w:hAnsi="Arial" w:cs="Arial"/>
          <w:b/>
          <w:bCs/>
          <w:color w:val="000000"/>
          <w:lang w:eastAsia="ar-SA"/>
        </w:rPr>
        <w:t xml:space="preserve"> </w:t>
      </w:r>
      <w:r w:rsidRPr="004A0708">
        <w:rPr>
          <w:rFonts w:ascii="Arial" w:hAnsi="Arial" w:cs="Arial"/>
          <w:b/>
          <w:bCs/>
          <w:color w:val="000000"/>
          <w:lang w:eastAsia="ar-SA"/>
        </w:rPr>
        <w:t>INNE POSTANOWIENIA</w:t>
      </w:r>
    </w:p>
    <w:p w14:paraId="7E585117"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 xml:space="preserve">Sprzedawca oświadcza, że swoje zobowiązania podatkowe deklaruje i reguluje zgodnie </w:t>
      </w:r>
      <w:r w:rsidRPr="004A0708">
        <w:rPr>
          <w:rFonts w:ascii="Arial" w:hAnsi="Arial" w:cs="Arial"/>
        </w:rPr>
        <w:br/>
        <w:t>z obowiązującym w tym zakresie prawem i w chwili podpisywania niniejszej umowy nie ma żadnych zaległości w uiszczaniu należnych podatków, w tym podatku od towarów                 i usług.</w:t>
      </w:r>
    </w:p>
    <w:p w14:paraId="1D2BD0E0"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Sprzedawca zobowiązuje się ciążące na nim zobowiązania podatkowe regulować zgodnie z obowiązującym w tym zakresie prawem.</w:t>
      </w:r>
    </w:p>
    <w:p w14:paraId="34F8DC0B"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Mając na uwadze ryzyka związane z procederem wyłudzenia podatku od towarów                      i usług, Strony postanawiają, że Sprzedawca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w:t>
      </w:r>
    </w:p>
    <w:p w14:paraId="4A1E7474"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W przypadku wystąpienia do Kupującego przez organy podatkowe z jakimikolwiek wezwaniami do wypełnienia obowiązków podatkowych wynikających z działania lub zaniechania Sprzeda</w:t>
      </w:r>
      <w:r w:rsidR="00247E1F">
        <w:rPr>
          <w:rFonts w:ascii="Arial" w:hAnsi="Arial" w:cs="Arial"/>
        </w:rPr>
        <w:t>wcy</w:t>
      </w:r>
      <w:r w:rsidRPr="004A0708">
        <w:rPr>
          <w:rFonts w:ascii="Arial" w:hAnsi="Arial" w:cs="Arial"/>
        </w:rPr>
        <w:t xml:space="preserve"> lub jego dostawców oraz podwykonawców, Sprzeda</w:t>
      </w:r>
      <w:r w:rsidR="00247E1F">
        <w:rPr>
          <w:rFonts w:ascii="Arial" w:hAnsi="Arial" w:cs="Arial"/>
        </w:rPr>
        <w:t>wca</w:t>
      </w:r>
      <w:r w:rsidRPr="004A0708">
        <w:rPr>
          <w:rFonts w:ascii="Arial" w:hAnsi="Arial" w:cs="Arial"/>
        </w:rPr>
        <w:t xml:space="preserve"> zobowiązuje się do całkowitego zaspokojenia ewentualnych zobowiązań Kupującego wobec organów skarbowych z tego tytułu.</w:t>
      </w:r>
    </w:p>
    <w:p w14:paraId="0D66538C"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Zastrzega się prawo odstąpienia w całości od Umowy przez Kupującego ze skutkiem ex tunc z przyczyn leżących po stronie Sprzeda</w:t>
      </w:r>
      <w:r w:rsidR="008E60DB">
        <w:rPr>
          <w:rFonts w:ascii="Arial" w:hAnsi="Arial" w:cs="Arial"/>
        </w:rPr>
        <w:t>wcy</w:t>
      </w:r>
      <w:r w:rsidR="00F80FE4">
        <w:rPr>
          <w:rFonts w:ascii="Arial" w:hAnsi="Arial" w:cs="Arial"/>
        </w:rPr>
        <w:t xml:space="preserve"> lub do odstąpienia przez Kupującego w pozostałej niewykonanej części w tym w odniesieniu do dostarczonych towarów, które nie zostały zużyte,</w:t>
      </w:r>
      <w:r w:rsidRPr="004A0708">
        <w:rPr>
          <w:rFonts w:ascii="Arial" w:hAnsi="Arial" w:cs="Arial"/>
        </w:rPr>
        <w:t xml:space="preserve"> w trybie natychmiastowym, jeżeli:</w:t>
      </w:r>
    </w:p>
    <w:p w14:paraId="299FC753"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zajdzie uzasadnione przypuszczenie, że Sprzeda</w:t>
      </w:r>
      <w:r w:rsidR="008E60DB">
        <w:rPr>
          <w:rFonts w:ascii="Arial" w:hAnsi="Arial" w:cs="Arial"/>
        </w:rPr>
        <w:t>wca</w:t>
      </w:r>
      <w:r w:rsidRPr="004A0708">
        <w:rPr>
          <w:rFonts w:ascii="Arial" w:hAnsi="Arial" w:cs="Arial"/>
        </w:rPr>
        <w:t xml:space="preserve"> nie przestrzega obowiązujących przepisów dotyczących regulowania zobowiązań podatkowych, </w:t>
      </w:r>
      <w:r w:rsidR="00EF4400" w:rsidRPr="004A0708">
        <w:rPr>
          <w:rFonts w:ascii="Arial" w:hAnsi="Arial" w:cs="Arial"/>
        </w:rPr>
        <w:t xml:space="preserve">                </w:t>
      </w:r>
      <w:r w:rsidRPr="004A0708">
        <w:rPr>
          <w:rFonts w:ascii="Arial" w:hAnsi="Arial" w:cs="Arial"/>
        </w:rPr>
        <w:t>w szczególności z tytułu podatku od towarów i usług;</w:t>
      </w:r>
    </w:p>
    <w:p w14:paraId="71AE8E18"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Sprzedawca złożył nieprawdziwe oświadczenia, o którym mowa w ust. 1;</w:t>
      </w:r>
    </w:p>
    <w:p w14:paraId="508E31D8" w14:textId="77777777" w:rsidR="00DE5822" w:rsidRPr="004A0708" w:rsidRDefault="001535AD" w:rsidP="005E1EC7">
      <w:pPr>
        <w:numPr>
          <w:ilvl w:val="1"/>
          <w:numId w:val="8"/>
        </w:numPr>
        <w:spacing w:after="120" w:line="240" w:lineRule="auto"/>
        <w:ind w:left="851" w:hanging="425"/>
        <w:jc w:val="both"/>
        <w:rPr>
          <w:rFonts w:ascii="Arial" w:hAnsi="Arial" w:cs="Arial"/>
        </w:rPr>
      </w:pPr>
      <w:r w:rsidRPr="004A0708">
        <w:rPr>
          <w:rFonts w:ascii="Arial" w:hAnsi="Arial" w:cs="Arial"/>
        </w:rPr>
        <w:t>w wyniku przeprowadzonej przez Kupującego oceny, Sprzedawca zostanie uznany za podmiot, który uczestniczy w procedurze wyłudzania podatku od towarów i usług.</w:t>
      </w:r>
    </w:p>
    <w:p w14:paraId="7A1B0082" w14:textId="77777777" w:rsidR="00DE5822" w:rsidRPr="004A0708"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lang w:eastAsia="ar-SA"/>
        </w:rPr>
        <w:t xml:space="preserve">W przypadkach opisanych w ust.5 lit. a) lub c), Kupującemu przysługuje prawo do odstąpienia od Umowy w terminie 1 miesiąca odpowiednio od dnia, gdy zajdzie </w:t>
      </w:r>
      <w:r w:rsidRPr="004A0708">
        <w:rPr>
          <w:rFonts w:ascii="Arial" w:hAnsi="Arial" w:cs="Arial"/>
        </w:rPr>
        <w:t>uzasadnione przypuszczenie, że Sprzedawca nie przestrzega obowiązujących przepisów dotyczących regulowania zobowiązań podatkowych</w:t>
      </w:r>
      <w:r w:rsidRPr="004A0708">
        <w:rPr>
          <w:rFonts w:ascii="Arial" w:hAnsi="Arial" w:cs="Arial"/>
          <w:lang w:eastAsia="ar-SA"/>
        </w:rPr>
        <w:t xml:space="preserve"> lub od dnia przeprowadzenia oceny, w wyniku której Sprzedawca zostanie uznany </w:t>
      </w:r>
      <w:r w:rsidRPr="004A0708">
        <w:rPr>
          <w:rFonts w:ascii="Arial" w:hAnsi="Arial" w:cs="Arial"/>
        </w:rPr>
        <w:t>za podmiot, który uczestniczy w procedurze wyłudzania podatku od towarów i usług.</w:t>
      </w:r>
      <w:r w:rsidRPr="004A0708">
        <w:rPr>
          <w:rFonts w:ascii="Arial" w:hAnsi="Arial" w:cs="Arial"/>
          <w:lang w:eastAsia="ar-SA"/>
        </w:rPr>
        <w:t xml:space="preserve"> </w:t>
      </w:r>
    </w:p>
    <w:p w14:paraId="78EF81A5" w14:textId="77777777" w:rsidR="00DE5822" w:rsidRDefault="001535AD" w:rsidP="005E1EC7">
      <w:pPr>
        <w:numPr>
          <w:ilvl w:val="0"/>
          <w:numId w:val="8"/>
        </w:numPr>
        <w:spacing w:after="120" w:line="240" w:lineRule="auto"/>
        <w:ind w:left="426" w:hanging="426"/>
        <w:jc w:val="both"/>
        <w:rPr>
          <w:rFonts w:ascii="Arial" w:hAnsi="Arial" w:cs="Arial"/>
        </w:rPr>
      </w:pPr>
      <w:r w:rsidRPr="004A0708">
        <w:rPr>
          <w:rFonts w:ascii="Arial" w:hAnsi="Arial" w:cs="Arial"/>
        </w:rPr>
        <w:t>W przypadku złożenia przez Sprzedawcę nieprawdziwych oświadczeń lub dokumentów związanych z zawarciem niniejszej Umowy, Kupujący ma prawo żądać kary umownej w wysokości 10.000,00 zł. Kupujący będzie uprawniony do dochodzenia na zasadach ogólnych odszkodowania uzupełniającego w przypadku poniesienia szkody w wysokości przekraczającej ustaloną wysokość kary.</w:t>
      </w:r>
    </w:p>
    <w:p w14:paraId="174D920D" w14:textId="77777777" w:rsidR="00AC1A69" w:rsidRPr="00F80FE4" w:rsidRDefault="00AC1A69" w:rsidP="0082751D">
      <w:pPr>
        <w:spacing w:after="120" w:line="240" w:lineRule="auto"/>
        <w:ind w:left="567"/>
        <w:jc w:val="both"/>
        <w:rPr>
          <w:rFonts w:ascii="Arial" w:hAnsi="Arial" w:cs="Arial"/>
        </w:rPr>
      </w:pPr>
    </w:p>
    <w:p w14:paraId="15E8C0FC" w14:textId="77777777" w:rsidR="00DE5822" w:rsidRPr="00F80FE4" w:rsidRDefault="001535AD" w:rsidP="00CA3398">
      <w:pPr>
        <w:suppressAutoHyphens/>
        <w:spacing w:after="120" w:line="240" w:lineRule="auto"/>
        <w:jc w:val="center"/>
        <w:rPr>
          <w:rFonts w:ascii="Arial" w:hAnsi="Arial" w:cs="Arial"/>
          <w:b/>
          <w:bCs/>
          <w:color w:val="000000"/>
          <w:lang w:eastAsia="ar-SA"/>
        </w:rPr>
      </w:pPr>
      <w:r w:rsidRPr="00F80FE4">
        <w:rPr>
          <w:rFonts w:ascii="Arial" w:eastAsia="Times New Roman" w:hAnsi="Arial" w:cs="Arial"/>
          <w:b/>
          <w:bCs/>
          <w:lang w:eastAsia="ar-SA"/>
        </w:rPr>
        <w:t>§ 10</w:t>
      </w:r>
      <w:r w:rsidR="00995C86" w:rsidRPr="00F80FE4">
        <w:rPr>
          <w:rFonts w:ascii="Arial" w:hAnsi="Arial" w:cs="Arial"/>
          <w:b/>
          <w:bCs/>
          <w:color w:val="000000"/>
          <w:lang w:eastAsia="ar-SA"/>
        </w:rPr>
        <w:t xml:space="preserve"> </w:t>
      </w:r>
      <w:r w:rsidR="003B0882" w:rsidRPr="00F80FE4">
        <w:rPr>
          <w:rFonts w:ascii="Arial" w:hAnsi="Arial" w:cs="Arial"/>
          <w:b/>
          <w:bCs/>
          <w:color w:val="000000"/>
          <w:lang w:eastAsia="ar-SA"/>
        </w:rPr>
        <w:t>KLAUZULA ANTYKORUPCYJNA</w:t>
      </w:r>
      <w:r w:rsidR="00F80FE4" w:rsidRPr="00F80FE4">
        <w:rPr>
          <w:rFonts w:ascii="Arial" w:hAnsi="Arial" w:cs="Arial"/>
          <w:b/>
          <w:bCs/>
          <w:color w:val="000000"/>
          <w:lang w:eastAsia="ar-SA"/>
        </w:rPr>
        <w:t xml:space="preserve"> I SANKCYJNA</w:t>
      </w:r>
    </w:p>
    <w:p w14:paraId="1D40493C"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Każda ze Stron zaświadcza, że w związku z wykonywaniem niniejszej Umowy zachowa należytą staranność i stosować się będzie do wszystkich obowią</w:t>
      </w:r>
      <w:r>
        <w:rPr>
          <w:rFonts w:ascii="Arial" w:hAnsi="Arial" w:cs="Arial"/>
        </w:rPr>
        <w:t xml:space="preserve">zujących Strony przepisów prawa </w:t>
      </w:r>
      <w:r w:rsidRPr="00BD48A7">
        <w:rPr>
          <w:rFonts w:ascii="Arial" w:hAnsi="Arial" w:cs="Arial"/>
        </w:rPr>
        <w:t>w zakresie przeciwdziałania korupcji wydanych przez uprawnione organy w Polsce i na terenie Unii Europejskiej, zarówno bezpośrednio, jak i działając poprzez kontrolowane lub powiązane podmioty gospodarcze Stron.</w:t>
      </w:r>
    </w:p>
    <w:p w14:paraId="4646336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Każda ze Stron zaświadcza, że wdrożyła procedury przeciwdziałania korupcji i konfliktowi interesów. </w:t>
      </w:r>
    </w:p>
    <w:p w14:paraId="0E2FB205"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lastRenderedPageBreak/>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6CD1FF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6511344"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członkowi zarządu, dyrektorowi, pracownikowi, ani agentowi Strony lub któregokolwiek kontrolowanego lub powiązanego podmiotu gospodarczego Stron,</w:t>
      </w:r>
    </w:p>
    <w:p w14:paraId="3F5CCFD3"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69DAD5D"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 xml:space="preserve">partii politycznej, członkowi partii politycznej, ani kandydatowi na urząd państwowy; </w:t>
      </w:r>
    </w:p>
    <w:p w14:paraId="4A10AF36"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 xml:space="preserve">agentowi ani pośrednikowi w zamian za opłacenie kogokolwiek z wyżej wymienionych; ani też </w:t>
      </w:r>
    </w:p>
    <w:p w14:paraId="7D1E9011" w14:textId="77777777" w:rsidR="00F80FE4" w:rsidRPr="00BD48A7" w:rsidRDefault="001535AD" w:rsidP="005E1EC7">
      <w:pPr>
        <w:numPr>
          <w:ilvl w:val="0"/>
          <w:numId w:val="11"/>
        </w:numPr>
        <w:spacing w:after="120" w:line="240" w:lineRule="auto"/>
        <w:ind w:left="851" w:hanging="426"/>
        <w:jc w:val="both"/>
        <w:rPr>
          <w:rFonts w:ascii="Arial" w:hAnsi="Arial" w:cs="Arial"/>
        </w:rPr>
      </w:pPr>
      <w:r w:rsidRPr="00BD48A7">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889DA22"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B820AD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BD48A7">
          <w:rPr>
            <w:rFonts w:ascii="Arial" w:hAnsi="Arial" w:cs="Arial"/>
            <w:color w:val="0000FF"/>
            <w:u w:val="single"/>
          </w:rPr>
          <w:t>naruszenieprawa@orlen.pl</w:t>
        </w:r>
      </w:hyperlink>
      <w:r w:rsidRPr="00BD48A7">
        <w:rPr>
          <w:rFonts w:ascii="Arial" w:hAnsi="Arial" w:cs="Arial"/>
        </w:rPr>
        <w:t xml:space="preserve"> lub pod numerem telefonu: +48 800 322 323 – bez identyfikacji numeru osoby dzwoniącej.</w:t>
      </w:r>
    </w:p>
    <w:p w14:paraId="46E7A92F"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052554D" w14:textId="77777777" w:rsidR="00F80FE4" w:rsidRPr="00BD48A7" w:rsidRDefault="001535AD" w:rsidP="005E1EC7">
      <w:pPr>
        <w:numPr>
          <w:ilvl w:val="0"/>
          <w:numId w:val="12"/>
        </w:numPr>
        <w:spacing w:after="120" w:line="240" w:lineRule="auto"/>
        <w:ind w:left="426" w:hanging="426"/>
        <w:jc w:val="both"/>
        <w:rPr>
          <w:rFonts w:ascii="Arial" w:hAnsi="Arial" w:cs="Arial"/>
        </w:rPr>
      </w:pPr>
      <w:r w:rsidRPr="00BD48A7">
        <w:rPr>
          <w:rFonts w:ascii="Arial" w:hAnsi="Arial" w:cs="Arial"/>
        </w:rPr>
        <w:t>Oświadczenia Sprzedawcy</w:t>
      </w:r>
    </w:p>
    <w:p w14:paraId="319F5406" w14:textId="77777777" w:rsidR="00F80FE4" w:rsidRPr="00BD48A7" w:rsidRDefault="001535AD" w:rsidP="00F80FE4">
      <w:pPr>
        <w:suppressAutoHyphens/>
        <w:spacing w:after="120" w:line="240" w:lineRule="auto"/>
        <w:ind w:left="851" w:hanging="426"/>
        <w:jc w:val="both"/>
        <w:outlineLvl w:val="1"/>
        <w:rPr>
          <w:rFonts w:ascii="Arial" w:hAnsi="Arial" w:cs="Arial"/>
        </w:rPr>
      </w:pPr>
      <w:r w:rsidRPr="00BD48A7">
        <w:rPr>
          <w:rFonts w:ascii="Arial" w:hAnsi="Arial" w:cs="Arial"/>
        </w:rPr>
        <w:t>8.1.</w:t>
      </w:r>
      <w:r w:rsidRPr="00BD48A7">
        <w:rPr>
          <w:rFonts w:ascii="Arial" w:hAnsi="Arial" w:cs="Arial"/>
        </w:rPr>
        <w:tab/>
        <w:t>Sprzedawca oświadcza, że zgodnie z jego najlepszą wiedzą, na dzień zawarcia Umowy zarówno on, jak i jego podmioty zależne, dominujące oraz członkowie jego organów oraz osoby działające w jego imieniu i na jego rzecz:</w:t>
      </w:r>
    </w:p>
    <w:p w14:paraId="486736FB"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pozostają w zgodności z przepisami sankcyjnymi wprowadzonymi przez Organizację Narodów Zjednoczonych, Unię Europejską, państwa</w:t>
      </w:r>
      <w:r>
        <w:rPr>
          <w:rFonts w:ascii="Arial" w:hAnsi="Arial" w:cs="Arial"/>
        </w:rPr>
        <w:t xml:space="preserve"> członkowskie Unii Europejskiej</w:t>
      </w:r>
      <w:r w:rsidRPr="00BD48A7">
        <w:rPr>
          <w:rFonts w:ascii="Arial" w:hAnsi="Arial" w:cs="Arial"/>
        </w:rPr>
        <w:t>i Europejskiego Obszaru Gospodarczego, Stany Zjednoczone Ameryki Północnej, Zjednoczone Królestwo Wielkiej Brytanii i Irlandii Północnej, a także inne podmioty o podobnym charakterze oraz organy działające w ich imieniu (dalej: „Przepisy Sankcyjne”);</w:t>
      </w:r>
    </w:p>
    <w:p w14:paraId="3AB51BFE"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lastRenderedPageBreak/>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0FFACD3"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są bezpośrednio lub pośrednio własnością lub nie są kontrolowane przez osoby prawne lub fizyczne spełniające kryteria opisane w pkt. (ii) powyżej;</w:t>
      </w:r>
    </w:p>
    <w:p w14:paraId="7B95F46A"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zamieszkują lub nie posiadają siedziby lub głównego miejsca działalności</w:t>
      </w:r>
      <w:r w:rsidRPr="00BD48A7">
        <w:rPr>
          <w:rFonts w:ascii="Arial" w:hAnsi="Arial" w:cs="Arial"/>
        </w:rPr>
        <w:br/>
        <w:t>w państwie objętym Przepisami Sankcyjnymi lub nie są utworzone pod prawem państwa objętego Przepisami Sankcyjnymi;</w:t>
      </w:r>
    </w:p>
    <w:p w14:paraId="42CE7793" w14:textId="77777777" w:rsidR="00F80FE4" w:rsidRPr="00BD48A7" w:rsidRDefault="001535AD" w:rsidP="005E1EC7">
      <w:pPr>
        <w:numPr>
          <w:ilvl w:val="2"/>
          <w:numId w:val="13"/>
        </w:numPr>
        <w:tabs>
          <w:tab w:val="clear" w:pos="850"/>
          <w:tab w:val="num" w:pos="1418"/>
        </w:tabs>
        <w:suppressAutoHyphens/>
        <w:spacing w:after="120" w:line="240" w:lineRule="auto"/>
        <w:ind w:left="1418" w:hanging="567"/>
        <w:jc w:val="both"/>
        <w:outlineLvl w:val="2"/>
        <w:rPr>
          <w:rFonts w:ascii="Arial" w:hAnsi="Arial" w:cs="Arial"/>
        </w:rPr>
      </w:pPr>
      <w:r w:rsidRPr="00BD48A7">
        <w:rPr>
          <w:rFonts w:ascii="Arial" w:hAnsi="Arial" w:cs="Arial"/>
        </w:rPr>
        <w:t>nie uczestniczą w żadnym postępowaniu lub dochodzeniu prowadzonym przeciwko nim w związku z naruszeniem jakichkolwiek Przepisów Sankcyjnych.</w:t>
      </w:r>
    </w:p>
    <w:p w14:paraId="05CE1FFE" w14:textId="77777777" w:rsidR="00F80FE4" w:rsidRPr="00BD48A7" w:rsidRDefault="001535AD" w:rsidP="005E1EC7">
      <w:pPr>
        <w:keepNext/>
        <w:keepLines/>
        <w:numPr>
          <w:ilvl w:val="0"/>
          <w:numId w:val="12"/>
        </w:numPr>
        <w:suppressAutoHyphens/>
        <w:spacing w:after="120" w:line="240" w:lineRule="auto"/>
        <w:ind w:left="426" w:hanging="426"/>
        <w:jc w:val="both"/>
        <w:outlineLvl w:val="0"/>
        <w:rPr>
          <w:rFonts w:ascii="Arial" w:hAnsi="Arial" w:cs="Arial"/>
          <w:lang w:val="x-none" w:eastAsia="x-none"/>
        </w:rPr>
      </w:pPr>
      <w:r w:rsidRPr="00BD48A7">
        <w:rPr>
          <w:rFonts w:ascii="Arial" w:hAnsi="Arial" w:cs="Arial"/>
          <w:lang w:val="x-none" w:eastAsia="x-none"/>
        </w:rPr>
        <w:t xml:space="preserve">Zobowiązania </w:t>
      </w:r>
      <w:r w:rsidRPr="00BD48A7">
        <w:rPr>
          <w:rFonts w:ascii="Arial" w:hAnsi="Arial" w:cs="Arial"/>
          <w:lang w:eastAsia="x-none"/>
        </w:rPr>
        <w:t>Sprzedawcy</w:t>
      </w:r>
      <w:r w:rsidRPr="00BD48A7">
        <w:rPr>
          <w:rFonts w:ascii="Arial" w:hAnsi="Arial" w:cs="Arial"/>
          <w:lang w:val="x-none" w:eastAsia="x-none"/>
        </w:rPr>
        <w:t xml:space="preserve"> </w:t>
      </w:r>
    </w:p>
    <w:p w14:paraId="4FAE01BA" w14:textId="77777777" w:rsidR="00F80FE4" w:rsidRPr="00BD48A7" w:rsidRDefault="001535AD" w:rsidP="005E1EC7">
      <w:pPr>
        <w:pStyle w:val="Akapitzlist"/>
        <w:numPr>
          <w:ilvl w:val="1"/>
          <w:numId w:val="15"/>
        </w:numPr>
        <w:suppressAutoHyphens/>
        <w:spacing w:after="120" w:line="240" w:lineRule="auto"/>
        <w:ind w:left="851" w:hanging="426"/>
        <w:contextualSpacing w:val="0"/>
        <w:jc w:val="both"/>
        <w:outlineLvl w:val="1"/>
        <w:rPr>
          <w:rFonts w:ascii="Arial" w:hAnsi="Arial" w:cs="Arial"/>
        </w:rPr>
      </w:pPr>
      <w:r w:rsidRPr="00BD48A7">
        <w:rPr>
          <w:rFonts w:ascii="Arial" w:hAnsi="Arial" w:cs="Arial"/>
        </w:rPr>
        <w:t>Sprzedawca zobowiązuje się, że w okresie obowiązywania Umowy:</w:t>
      </w:r>
    </w:p>
    <w:p w14:paraId="61852E16"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zarówno on, jak i jego podmioty zależne oraz członkowie jego organów oraz osoby działające w jego imieniu i na jego rzecz będ</w:t>
      </w:r>
      <w:r>
        <w:rPr>
          <w:rFonts w:ascii="Arial" w:hAnsi="Arial" w:cs="Arial"/>
        </w:rPr>
        <w:t xml:space="preserve">ą prowadzić działalność zgodnie </w:t>
      </w:r>
      <w:r w:rsidRPr="00BD48A7">
        <w:rPr>
          <w:rFonts w:ascii="Arial" w:hAnsi="Arial" w:cs="Arial"/>
        </w:rPr>
        <w:t xml:space="preserve">z Przepisami Sankcyjnymi; </w:t>
      </w:r>
    </w:p>
    <w:p w14:paraId="4D45E2F3"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jakiekolwiek przysługujące mu na podstawie Umowy wynagrodzenie nie będzie bezpośrednio lub pośrednio dostępne dla Podmiotu Objętego Sankcjami lub nie zostanie użyte do osiągnięcia korzyści przez Podmio</w:t>
      </w:r>
      <w:r>
        <w:rPr>
          <w:rFonts w:ascii="Arial" w:hAnsi="Arial" w:cs="Arial"/>
        </w:rPr>
        <w:t xml:space="preserve">t Objęty Sankcjami, w zakresie, </w:t>
      </w:r>
      <w:r w:rsidRPr="00BD48A7">
        <w:rPr>
          <w:rFonts w:ascii="Arial" w:hAnsi="Arial" w:cs="Arial"/>
        </w:rPr>
        <w:t xml:space="preserve">w jakim takie działanie jest niedozwolone na mocy Przepisów Sankcyjnych; </w:t>
      </w:r>
    </w:p>
    <w:p w14:paraId="0D205FC5" w14:textId="77777777" w:rsidR="00F80FE4" w:rsidRPr="00BD48A7" w:rsidRDefault="001535AD" w:rsidP="005E1EC7">
      <w:pPr>
        <w:numPr>
          <w:ilvl w:val="2"/>
          <w:numId w:val="14"/>
        </w:numPr>
        <w:suppressAutoHyphens/>
        <w:spacing w:after="120" w:line="240" w:lineRule="auto"/>
        <w:ind w:left="1418" w:hanging="567"/>
        <w:jc w:val="both"/>
        <w:outlineLvl w:val="2"/>
        <w:rPr>
          <w:rFonts w:ascii="Arial" w:hAnsi="Arial" w:cs="Arial"/>
        </w:rPr>
      </w:pPr>
      <w:r w:rsidRPr="00BD48A7">
        <w:rPr>
          <w:rFonts w:ascii="Arial" w:hAnsi="Arial" w:cs="Arial"/>
        </w:rPr>
        <w:t>wszelkie oświadczenia złożone w ust. 8.1 pozostaną prawdziwe.</w:t>
      </w:r>
    </w:p>
    <w:p w14:paraId="2E06B3BA" w14:textId="77777777" w:rsidR="00F80FE4" w:rsidRPr="00BD48A7" w:rsidRDefault="001535AD" w:rsidP="005E1EC7">
      <w:pPr>
        <w:pStyle w:val="Akapitzlist"/>
        <w:numPr>
          <w:ilvl w:val="1"/>
          <w:numId w:val="15"/>
        </w:numPr>
        <w:suppressAutoHyphens/>
        <w:spacing w:after="120" w:line="240" w:lineRule="auto"/>
        <w:ind w:left="851" w:hanging="425"/>
        <w:contextualSpacing w:val="0"/>
        <w:jc w:val="both"/>
        <w:outlineLvl w:val="1"/>
        <w:rPr>
          <w:rFonts w:ascii="Arial" w:hAnsi="Arial" w:cs="Arial"/>
        </w:rPr>
      </w:pPr>
      <w:r w:rsidRPr="00BD48A7">
        <w:rPr>
          <w:rFonts w:ascii="Arial" w:hAnsi="Arial" w:cs="Arial"/>
        </w:rPr>
        <w:t>W przypadku, gdy którekolwiek oświadczenie złożone w ust. 8.1 stanie się nieprawdziwe, niezwłocznie, jednak nie później niż w terminie 30 dni od powzięcia o takim przypadku informacji Sprzedawca poinformuje, o ile nie będzie to prawnie zakazane, Kupującego</w:t>
      </w:r>
      <w:r>
        <w:rPr>
          <w:rFonts w:ascii="Arial" w:hAnsi="Arial" w:cs="Arial"/>
        </w:rPr>
        <w:t xml:space="preserve"> </w:t>
      </w:r>
      <w:r w:rsidRPr="00BD48A7">
        <w:rPr>
          <w:rFonts w:ascii="Arial" w:hAnsi="Arial" w:cs="Arial"/>
        </w:rPr>
        <w:t>o każdym takim przypadku oraz o podjętych działaniach zmierzających do przywrócenia prawdziwości takich oświadczeń;</w:t>
      </w:r>
    </w:p>
    <w:p w14:paraId="5229B206" w14:textId="77777777" w:rsidR="00F80FE4" w:rsidRDefault="001535AD" w:rsidP="005E1EC7">
      <w:pPr>
        <w:numPr>
          <w:ilvl w:val="1"/>
          <w:numId w:val="15"/>
        </w:numPr>
        <w:suppressAutoHyphens/>
        <w:spacing w:after="120" w:line="240" w:lineRule="auto"/>
        <w:ind w:left="851" w:hanging="425"/>
        <w:jc w:val="both"/>
        <w:outlineLvl w:val="1"/>
        <w:rPr>
          <w:rFonts w:ascii="Arial" w:hAnsi="Arial" w:cs="Arial"/>
        </w:rPr>
      </w:pPr>
      <w:r w:rsidRPr="00BD48A7">
        <w:rPr>
          <w:rFonts w:ascii="Arial" w:hAnsi="Arial" w:cs="Arial"/>
        </w:rPr>
        <w:t xml:space="preserve">W przypadku naruszenia zobowiązań określonych w ust. 9.1 Kupujący uprawniony będzie według swojego wyboru do odstąpienia od </w:t>
      </w:r>
      <w:r w:rsidR="008E60DB">
        <w:rPr>
          <w:rFonts w:ascii="Arial" w:hAnsi="Arial" w:cs="Arial"/>
        </w:rPr>
        <w:t xml:space="preserve">Umowy </w:t>
      </w:r>
      <w:r w:rsidR="008E60DB" w:rsidRPr="004A0708">
        <w:rPr>
          <w:rFonts w:ascii="Arial" w:hAnsi="Arial" w:cs="Arial"/>
        </w:rPr>
        <w:t>ze skutkiem ex tunc z przyczyn leżących po stronie Sprzeda</w:t>
      </w:r>
      <w:r w:rsidR="002D42A2">
        <w:rPr>
          <w:rFonts w:ascii="Arial" w:hAnsi="Arial" w:cs="Arial"/>
        </w:rPr>
        <w:t xml:space="preserve">wcy </w:t>
      </w:r>
      <w:r w:rsidR="008E60DB" w:rsidRPr="004A0708">
        <w:rPr>
          <w:rFonts w:ascii="Arial" w:hAnsi="Arial" w:cs="Arial"/>
        </w:rPr>
        <w:t>o</w:t>
      </w:r>
      <w:r w:rsidR="008E60DB">
        <w:rPr>
          <w:rFonts w:ascii="Arial" w:hAnsi="Arial" w:cs="Arial"/>
        </w:rPr>
        <w:t xml:space="preserve"> lub do odstąpienia w pozostałej niewykonanej części w tym w odniesieniu do dostarczonych towarów, które nie zostały zużyte,</w:t>
      </w:r>
      <w:r w:rsidR="008E60DB" w:rsidRPr="004A0708">
        <w:rPr>
          <w:rFonts w:ascii="Arial" w:hAnsi="Arial" w:cs="Arial"/>
        </w:rPr>
        <w:t xml:space="preserve"> </w:t>
      </w:r>
      <w:r w:rsidRPr="00BD48A7">
        <w:rPr>
          <w:rFonts w:ascii="Arial" w:hAnsi="Arial" w:cs="Arial"/>
        </w:rPr>
        <w:t xml:space="preserve">z winy Sprzedawcy oraz do naliczenia kary umownej opisanej w </w:t>
      </w:r>
      <w:r w:rsidR="008E60DB">
        <w:rPr>
          <w:rFonts w:ascii="Arial" w:eastAsia="Times New Roman" w:hAnsi="Arial" w:cs="Arial"/>
          <w:lang w:eastAsia="pl-PL"/>
        </w:rPr>
        <w:t>§ 6 ust. 1 lit.</w:t>
      </w:r>
      <w:r w:rsidR="002D42A2">
        <w:rPr>
          <w:rFonts w:ascii="Arial" w:eastAsia="Times New Roman" w:hAnsi="Arial" w:cs="Arial"/>
          <w:lang w:eastAsia="pl-PL"/>
        </w:rPr>
        <w:t>c</w:t>
      </w:r>
      <w:r w:rsidRPr="00BD48A7">
        <w:rPr>
          <w:rFonts w:ascii="Arial" w:eastAsia="Times New Roman" w:hAnsi="Arial" w:cs="Arial"/>
          <w:lang w:eastAsia="pl-PL"/>
        </w:rPr>
        <w:t xml:space="preserve"> </w:t>
      </w:r>
      <w:r w:rsidRPr="00BD48A7">
        <w:rPr>
          <w:rFonts w:ascii="Arial" w:hAnsi="Arial" w:cs="Arial"/>
        </w:rPr>
        <w:t>oraz do dochodzenia odszkodowania uzupełniającego - pokrywającego wszelkie szkody z tym związane. Ponadto jeżeli wskutek naruszenia zobowiązań określonych w ust. 9.1 lub ust. 9.2 Kupujący zostanie poddany jakimkolwiek restrykcjom, sankcjom czy ograniczeniom ze</w:t>
      </w:r>
      <w:r>
        <w:rPr>
          <w:rFonts w:ascii="Arial" w:hAnsi="Arial" w:cs="Arial"/>
        </w:rPr>
        <w:t xml:space="preserve"> strony podmiotów wymienionych</w:t>
      </w:r>
      <w:r w:rsidR="008E60DB">
        <w:rPr>
          <w:rFonts w:ascii="Arial" w:hAnsi="Arial" w:cs="Arial"/>
        </w:rPr>
        <w:t xml:space="preserve"> </w:t>
      </w:r>
      <w:r w:rsidRPr="00BD48A7">
        <w:rPr>
          <w:rFonts w:ascii="Arial" w:hAnsi="Arial" w:cs="Arial"/>
        </w:rPr>
        <w:t xml:space="preserve">w ust. 8.1. (i), Kupujący uprawniony będzie do odszkodowania pokrywającego wszelkie szkody związane z takimi restrykcjami, sankcjami czy ograniczeniami. </w:t>
      </w:r>
    </w:p>
    <w:p w14:paraId="249F66A6" w14:textId="77777777" w:rsidR="00DC6543" w:rsidRDefault="00DC6543" w:rsidP="008818DD">
      <w:pPr>
        <w:suppressAutoHyphens/>
        <w:spacing w:after="120" w:line="240" w:lineRule="auto"/>
        <w:jc w:val="both"/>
        <w:outlineLvl w:val="1"/>
        <w:rPr>
          <w:rFonts w:ascii="Arial" w:hAnsi="Arial" w:cs="Arial"/>
        </w:rPr>
      </w:pPr>
    </w:p>
    <w:p w14:paraId="1231B950" w14:textId="77777777" w:rsidR="00DC6543" w:rsidRPr="004A0708" w:rsidRDefault="00DC6543" w:rsidP="00DC6543">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xml:space="preserve">§ 11 </w:t>
      </w:r>
      <w:r>
        <w:rPr>
          <w:rFonts w:ascii="Arial" w:eastAsia="Times New Roman" w:hAnsi="Arial" w:cs="Arial"/>
          <w:b/>
          <w:bCs/>
          <w:lang w:eastAsia="ar-SA"/>
        </w:rPr>
        <w:t>OCHRONA INFORMACJI</w:t>
      </w:r>
    </w:p>
    <w:p w14:paraId="189EDEB9" w14:textId="77777777" w:rsidR="00DC6543" w:rsidRPr="00DC20B7"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DC20B7">
        <w:rPr>
          <w:rFonts w:ascii="Arial" w:eastAsia="Times New Roman" w:hAnsi="Arial" w:cs="Arial"/>
          <w:lang w:eastAsia="pl-PL"/>
        </w:rPr>
        <w:t>Sprzeda</w:t>
      </w:r>
      <w:r>
        <w:rPr>
          <w:rFonts w:ascii="Arial" w:eastAsia="Times New Roman" w:hAnsi="Arial" w:cs="Arial"/>
          <w:lang w:eastAsia="pl-PL"/>
        </w:rPr>
        <w:t>wca</w:t>
      </w:r>
      <w:r w:rsidRPr="00DC20B7">
        <w:rPr>
          <w:rFonts w:ascii="Arial" w:eastAsia="Times New Roman" w:hAnsi="Arial" w:cs="Arial"/>
          <w:lang w:eastAsia="pl-PL"/>
        </w:rPr>
        <w:t xml:space="preserve"> zobowiązuje się zachować w tajemnicy wszelkie informacje uzyskane </w:t>
      </w:r>
      <w:r w:rsidRPr="00DC20B7">
        <w:rPr>
          <w:rFonts w:ascii="Arial" w:eastAsia="Times New Roman" w:hAnsi="Arial" w:cs="Arial"/>
          <w:lang w:eastAsia="pl-PL"/>
        </w:rPr>
        <w:br/>
        <w:t>w związku z zawarciem i realizacją Umowy, w tym postanowienia Umowy oraz nie wykorzystywać tych informacji do celów innych niż realizacja Umowy, jak również nie udostępniać ich osobom trzecim bez zgody Kupującego tj. ORLEN S.A. Zobowiązanie do zachowania w tajemnicy informacji, wiąże w czasie obowiązywania Umowy, jak również w okresie 3 lat po jej rozwiązaniu, wygaśnięciu lub zniweczeniu skutków prawnych.</w:t>
      </w:r>
    </w:p>
    <w:p w14:paraId="21D31C93" w14:textId="77777777" w:rsidR="00DC6543" w:rsidRPr="00DC20B7"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DC20B7">
        <w:rPr>
          <w:rFonts w:ascii="Arial" w:eastAsia="Times New Roman" w:hAnsi="Arial" w:cs="Arial"/>
          <w:lang w:eastAsia="pl-PL"/>
        </w:rPr>
        <w:t>W przypadku konieczności przekazania przez ORLEN S.A., Sprzeda</w:t>
      </w:r>
      <w:r>
        <w:rPr>
          <w:rFonts w:ascii="Arial" w:eastAsia="Times New Roman" w:hAnsi="Arial" w:cs="Arial"/>
          <w:lang w:eastAsia="pl-PL"/>
        </w:rPr>
        <w:t>wcy</w:t>
      </w:r>
      <w:r w:rsidRPr="00DC20B7">
        <w:rPr>
          <w:rFonts w:ascii="Arial" w:eastAsia="Times New Roman" w:hAnsi="Arial" w:cs="Arial"/>
          <w:lang w:eastAsia="pl-PL"/>
        </w:rPr>
        <w:t xml:space="preserve">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14:paraId="3AFC042D" w14:textId="77777777" w:rsidR="00DC6543" w:rsidRPr="008818DD" w:rsidRDefault="00DC6543" w:rsidP="005E1EC7">
      <w:pPr>
        <w:numPr>
          <w:ilvl w:val="0"/>
          <w:numId w:val="29"/>
        </w:numPr>
        <w:spacing w:after="0" w:line="240" w:lineRule="auto"/>
        <w:ind w:left="567" w:hanging="567"/>
        <w:contextualSpacing/>
        <w:jc w:val="both"/>
        <w:rPr>
          <w:rFonts w:ascii="Arial" w:eastAsia="Times New Roman" w:hAnsi="Arial" w:cs="Arial"/>
          <w:lang w:eastAsia="pl-PL"/>
        </w:rPr>
      </w:pPr>
      <w:r w:rsidRPr="008818DD">
        <w:rPr>
          <w:rFonts w:ascii="Arial" w:eastAsia="Times New Roman" w:hAnsi="Arial" w:cs="Arial"/>
          <w:lang w:eastAsia="pl-PL"/>
        </w:rPr>
        <w:lastRenderedPageBreak/>
        <w:t>W przypadku, gdy w związku z realizacją Umowy, zaistnieje konieczność dostępu lub przekazania do Sprzed</w:t>
      </w:r>
      <w:r>
        <w:rPr>
          <w:rFonts w:ascii="Arial" w:eastAsia="Times New Roman" w:hAnsi="Arial" w:cs="Arial"/>
          <w:lang w:eastAsia="pl-PL"/>
        </w:rPr>
        <w:t>awcy</w:t>
      </w:r>
      <w:r w:rsidRPr="008818DD">
        <w:rPr>
          <w:rFonts w:ascii="Arial" w:eastAsia="Times New Roman" w:hAnsi="Arial" w:cs="Arial"/>
          <w:lang w:eastAsia="pl-PL"/>
        </w:rPr>
        <w:t xml:space="preserve"> danych osobowych w rozumieniu obowiązujących przepisów o ochronie danych osobowych, Sprzeda</w:t>
      </w:r>
      <w:r>
        <w:rPr>
          <w:rFonts w:ascii="Arial" w:eastAsia="Times New Roman" w:hAnsi="Arial" w:cs="Arial"/>
          <w:lang w:eastAsia="pl-PL"/>
        </w:rPr>
        <w:t>wca</w:t>
      </w:r>
      <w:r w:rsidRPr="008818DD">
        <w:rPr>
          <w:rFonts w:ascii="Arial" w:eastAsia="Times New Roman" w:hAnsi="Arial" w:cs="Arial"/>
          <w:lang w:eastAsia="pl-PL"/>
        </w:rPr>
        <w:t xml:space="preserve"> zobowiązany jest do zawarcia </w:t>
      </w:r>
      <w:r w:rsidRPr="008818DD">
        <w:rPr>
          <w:rFonts w:ascii="Arial" w:eastAsia="Times New Roman" w:hAnsi="Arial" w:cs="Arial"/>
          <w:lang w:eastAsia="pl-PL"/>
        </w:rPr>
        <w:br/>
        <w:t>z ORLEN S.A. przed rozpoczęciem przetwarzania takich danych odpowiedniej, odrębnej umowy, której przedmiotem będą zasady i warunki ochrony oraz przetwarzania tych danych.</w:t>
      </w:r>
    </w:p>
    <w:p w14:paraId="713904D7" w14:textId="77777777" w:rsidR="00DC6543" w:rsidRPr="00EA1DFC" w:rsidRDefault="00DC6543" w:rsidP="005E1EC7">
      <w:pPr>
        <w:numPr>
          <w:ilvl w:val="0"/>
          <w:numId w:val="29"/>
        </w:numPr>
        <w:spacing w:after="0" w:line="240" w:lineRule="auto"/>
        <w:ind w:left="567" w:hanging="567"/>
        <w:contextualSpacing/>
        <w:jc w:val="both"/>
        <w:rPr>
          <w:ins w:id="73" w:author="Kumięga Sebastian" w:date="2024-08-05T10:54:00Z"/>
          <w:rFonts w:ascii="Arial" w:eastAsia="Times New Roman" w:hAnsi="Arial" w:cs="Arial"/>
          <w:lang w:eastAsia="pl-PL"/>
        </w:rPr>
      </w:pPr>
      <w:r w:rsidRPr="00DC6543">
        <w:rPr>
          <w:rFonts w:ascii="Arial" w:hAnsi="Arial" w:cs="Arial"/>
          <w:lang w:eastAsia="ar-SA"/>
        </w:rPr>
        <w:t>Sprzedawca</w:t>
      </w:r>
      <w:r w:rsidRPr="00DC6543">
        <w:rPr>
          <w:rFonts w:ascii="Arial" w:hAnsi="Arial" w:cs="Arial"/>
        </w:rPr>
        <w:t xml:space="preserve"> </w:t>
      </w:r>
      <w:r w:rsidRPr="00DC6543">
        <w:rPr>
          <w:rFonts w:ascii="Arial" w:hAnsi="Arial" w:cs="Arial"/>
          <w:color w:val="000000" w:themeColor="text1"/>
        </w:rPr>
        <w:t>zobowiązany jest do wypełnienia, w imieniu Kupującego jako Administratora danych w rozumieniu obowiązujących przepisów prawa o ochronie danych osobowych, niezwłocznie, jednakże nie później niż w terminie 30 (trzydzieści) dni od dnia zawarcia niniejszej umowy lub od dnia przekazania danych osobowych, obowiązku informacyjnego  wobec osób fizycznych zatrudnionych przez Sprzedawcę lub współpracujących ze Sprzedawcą przy zawarciu lub realizacji niniejszej umowy - bez względu na podstawę prawną tej współpracy, w tym także członków organów Sprzedawcy, prokurentów lub pełnomocników reprezentujących Sprzedawcę - których dane osobowe udostępnione zostały lub zostaną Kupują</w:t>
      </w:r>
      <w:r w:rsidR="00745B48">
        <w:rPr>
          <w:rFonts w:ascii="Arial" w:hAnsi="Arial" w:cs="Arial"/>
          <w:color w:val="000000" w:themeColor="text1"/>
        </w:rPr>
        <w:t xml:space="preserve">cemu przez Sprzedawcę </w:t>
      </w:r>
      <w:r w:rsidRPr="00DC6543">
        <w:rPr>
          <w:rFonts w:ascii="Arial" w:hAnsi="Arial" w:cs="Arial"/>
          <w:color w:val="000000" w:themeColor="text1"/>
        </w:rPr>
        <w:t xml:space="preserve">w związku z zawarciem lub realizacją niniejszej umowy. Obowiązek, o którym mowa w zdaniu poprzedzającym powinien zostać spełniony poprzez przekazanie tym osobom odpowiedniej klauzuli informacyjnej, zgodnie ze wzorami stanowiącymi </w:t>
      </w:r>
      <w:r w:rsidRPr="00247E1F">
        <w:rPr>
          <w:rFonts w:ascii="Arial" w:hAnsi="Arial" w:cs="Arial"/>
          <w:b/>
          <w:bCs/>
          <w:color w:val="000000" w:themeColor="text1"/>
        </w:rPr>
        <w:t xml:space="preserve">Załącznik nr 3 lub 4 </w:t>
      </w:r>
      <w:r w:rsidRPr="00247E1F">
        <w:rPr>
          <w:rFonts w:ascii="Arial" w:hAnsi="Arial" w:cs="Arial"/>
          <w:b/>
          <w:bCs/>
          <w:i/>
          <w:iCs/>
          <w:color w:val="000000" w:themeColor="text1"/>
        </w:rPr>
        <w:t>lub nr 5</w:t>
      </w:r>
      <w:r w:rsidRPr="00DC6543">
        <w:rPr>
          <w:rFonts w:ascii="Arial" w:hAnsi="Arial" w:cs="Arial"/>
          <w:color w:val="000000" w:themeColor="text1"/>
        </w:rPr>
        <w:t xml:space="preserve"> do niniejszej Umowy, przy jednoczesnym zachowaniu zasady rozliczalności.</w:t>
      </w:r>
      <w:r w:rsidRPr="00DC6543">
        <w:rPr>
          <w:rFonts w:ascii="Arial" w:hAnsi="Arial" w:cs="Arial"/>
          <w:color w:val="000000" w:themeColor="text1"/>
          <w:sz w:val="20"/>
          <w:szCs w:val="20"/>
        </w:rPr>
        <w:t xml:space="preserve"> </w:t>
      </w:r>
    </w:p>
    <w:p w14:paraId="337BABC9" w14:textId="77777777" w:rsidR="00461BFA" w:rsidRPr="00EA1DFC" w:rsidRDefault="00461BFA" w:rsidP="005E1EC7">
      <w:pPr>
        <w:numPr>
          <w:ilvl w:val="0"/>
          <w:numId w:val="29"/>
        </w:numPr>
        <w:spacing w:after="0" w:line="240" w:lineRule="auto"/>
        <w:ind w:left="567" w:hanging="567"/>
        <w:contextualSpacing/>
        <w:jc w:val="both"/>
        <w:rPr>
          <w:rFonts w:ascii="Arial" w:eastAsia="Times New Roman" w:hAnsi="Arial" w:cs="Arial"/>
          <w:lang w:eastAsia="pl-PL"/>
        </w:rPr>
      </w:pPr>
      <w:ins w:id="74" w:author="Kumięga Sebastian" w:date="2024-08-05T10:54:00Z">
        <w:r w:rsidRPr="00EA1DFC">
          <w:rPr>
            <w:rFonts w:ascii="Arial" w:hAnsi="Arial" w:cs="Arial"/>
            <w:color w:val="000000" w:themeColor="text1"/>
          </w:rPr>
          <w:t xml:space="preserve">Klauzula informacyjna </w:t>
        </w:r>
      </w:ins>
      <w:ins w:id="75" w:author="Kumięga Sebastian" w:date="2024-08-05T10:55:00Z">
        <w:r w:rsidRPr="00EA1DFC">
          <w:rPr>
            <w:rFonts w:ascii="Arial" w:hAnsi="Arial" w:cs="Arial"/>
            <w:color w:val="000000" w:themeColor="text1"/>
          </w:rPr>
          <w:t xml:space="preserve">Sprzedawcy stanowi </w:t>
        </w:r>
        <w:r w:rsidRPr="00EA1DFC">
          <w:rPr>
            <w:rFonts w:ascii="Arial" w:hAnsi="Arial" w:cs="Arial"/>
            <w:b/>
            <w:color w:val="000000" w:themeColor="text1"/>
          </w:rPr>
          <w:t>Załącznik nr 6</w:t>
        </w:r>
        <w:r w:rsidRPr="00EA1DFC">
          <w:rPr>
            <w:rFonts w:ascii="Arial" w:hAnsi="Arial" w:cs="Arial"/>
            <w:color w:val="000000" w:themeColor="text1"/>
          </w:rPr>
          <w:t xml:space="preserve"> do niniejszej Umowy.  </w:t>
        </w:r>
      </w:ins>
    </w:p>
    <w:p w14:paraId="2A7A0547" w14:textId="77777777" w:rsidR="00DC6543" w:rsidRPr="008818DD" w:rsidRDefault="00DC6543" w:rsidP="008818DD">
      <w:pPr>
        <w:pStyle w:val="Akapitzlist"/>
        <w:spacing w:after="120" w:line="240" w:lineRule="auto"/>
        <w:ind w:left="360"/>
        <w:jc w:val="both"/>
        <w:rPr>
          <w:rFonts w:ascii="Arial" w:hAnsi="Arial" w:cs="Arial"/>
        </w:rPr>
      </w:pPr>
    </w:p>
    <w:p w14:paraId="262944AB" w14:textId="77777777" w:rsidR="00DC6543" w:rsidRDefault="00DC6543" w:rsidP="008818DD">
      <w:pPr>
        <w:suppressAutoHyphens/>
        <w:spacing w:after="120" w:line="240" w:lineRule="auto"/>
        <w:jc w:val="both"/>
        <w:outlineLvl w:val="1"/>
        <w:rPr>
          <w:rFonts w:ascii="Arial" w:hAnsi="Arial" w:cs="Arial"/>
        </w:rPr>
      </w:pPr>
    </w:p>
    <w:p w14:paraId="183C1FBA" w14:textId="77777777" w:rsidR="00DC6543" w:rsidRPr="00BD48A7" w:rsidRDefault="00DC6543" w:rsidP="008818DD">
      <w:pPr>
        <w:suppressAutoHyphens/>
        <w:spacing w:after="120" w:line="240" w:lineRule="auto"/>
        <w:jc w:val="both"/>
        <w:outlineLvl w:val="1"/>
        <w:rPr>
          <w:rFonts w:ascii="Arial" w:hAnsi="Arial" w:cs="Arial"/>
        </w:rPr>
      </w:pPr>
    </w:p>
    <w:p w14:paraId="5599E09C" w14:textId="77777777" w:rsidR="00AC1A69" w:rsidRPr="004A0708" w:rsidRDefault="00AC1A69" w:rsidP="00BD48A7">
      <w:pPr>
        <w:widowControl w:val="0"/>
        <w:tabs>
          <w:tab w:val="left" w:pos="993"/>
        </w:tabs>
        <w:spacing w:after="120" w:line="240" w:lineRule="auto"/>
        <w:jc w:val="both"/>
        <w:rPr>
          <w:rFonts w:ascii="Arial" w:eastAsia="Arial" w:hAnsi="Arial" w:cs="Arial"/>
        </w:rPr>
      </w:pPr>
    </w:p>
    <w:p w14:paraId="0B4AA9CD" w14:textId="77777777" w:rsidR="00DE5822" w:rsidRPr="004A0708" w:rsidRDefault="001535AD" w:rsidP="006A3D9B">
      <w:pPr>
        <w:suppressAutoHyphens/>
        <w:spacing w:after="120" w:line="240" w:lineRule="auto"/>
        <w:ind w:left="540" w:hanging="540"/>
        <w:jc w:val="center"/>
        <w:rPr>
          <w:rFonts w:ascii="Arial" w:eastAsia="Times New Roman" w:hAnsi="Arial" w:cs="Arial"/>
          <w:lang w:eastAsia="ar-SA"/>
        </w:rPr>
      </w:pPr>
      <w:r w:rsidRPr="004A0708">
        <w:rPr>
          <w:rFonts w:ascii="Arial" w:eastAsia="Times New Roman" w:hAnsi="Arial" w:cs="Arial"/>
          <w:b/>
          <w:bCs/>
          <w:lang w:eastAsia="ar-SA"/>
        </w:rPr>
        <w:t>§ 1</w:t>
      </w:r>
      <w:r w:rsidR="00DC6543">
        <w:rPr>
          <w:rFonts w:ascii="Arial" w:eastAsia="Times New Roman" w:hAnsi="Arial" w:cs="Arial"/>
          <w:b/>
          <w:bCs/>
          <w:lang w:eastAsia="ar-SA"/>
        </w:rPr>
        <w:t>2</w:t>
      </w:r>
      <w:r w:rsidR="00995C86" w:rsidRPr="004A0708">
        <w:rPr>
          <w:rFonts w:ascii="Arial" w:eastAsia="Times New Roman" w:hAnsi="Arial" w:cs="Arial"/>
          <w:b/>
          <w:bCs/>
          <w:lang w:eastAsia="ar-SA"/>
        </w:rPr>
        <w:t xml:space="preserve"> </w:t>
      </w:r>
      <w:r w:rsidR="003B0882" w:rsidRPr="004A0708">
        <w:rPr>
          <w:rFonts w:ascii="Arial" w:eastAsia="Times New Roman" w:hAnsi="Arial" w:cs="Arial"/>
          <w:b/>
          <w:bCs/>
          <w:lang w:eastAsia="ar-SA"/>
        </w:rPr>
        <w:t>POSTANOWIENIA KOŃCOWE</w:t>
      </w:r>
    </w:p>
    <w:p w14:paraId="4A60CAE1"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Strony zobowiązują się do wzajemnego, niezwłocznego i pisemnego informowania się o</w:t>
      </w:r>
      <w:r w:rsidR="006856A7">
        <w:rPr>
          <w:rFonts w:ascii="Arial" w:eastAsia="Times New Roman" w:hAnsi="Arial" w:cs="Arial"/>
          <w:lang w:eastAsia="ar-SA"/>
        </w:rPr>
        <w:t> </w:t>
      </w:r>
      <w:r w:rsidRPr="004A0708">
        <w:rPr>
          <w:rFonts w:ascii="Arial" w:eastAsia="Times New Roman" w:hAnsi="Arial" w:cs="Arial"/>
          <w:lang w:eastAsia="ar-SA"/>
        </w:rPr>
        <w:t xml:space="preserve">zmianach adresu formy prawnej lub nazwy (brzmienia firmy), mających miejsce </w:t>
      </w:r>
      <w:r w:rsidRPr="004A0708">
        <w:rPr>
          <w:rFonts w:ascii="Arial" w:eastAsia="Times New Roman" w:hAnsi="Arial" w:cs="Arial"/>
          <w:lang w:eastAsia="ar-SA"/>
        </w:rPr>
        <w:br/>
        <w:t>w trakcie trwania umowy.</w:t>
      </w:r>
    </w:p>
    <w:p w14:paraId="7E53F66C" w14:textId="77777777" w:rsidR="008E60DB" w:rsidRPr="008E60DB" w:rsidRDefault="001535AD" w:rsidP="005E1EC7">
      <w:pPr>
        <w:numPr>
          <w:ilvl w:val="0"/>
          <w:numId w:val="3"/>
        </w:numPr>
        <w:tabs>
          <w:tab w:val="clear" w:pos="360"/>
          <w:tab w:val="left" w:pos="567"/>
          <w:tab w:val="center" w:pos="4536"/>
          <w:tab w:val="right" w:pos="9072"/>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 xml:space="preserve">Sprzedawca zobowiązuje się do każdorazowego niezwłocznego informowania Kupującego o wszelkich zmianach podmiotowych, przekształceniach, połączeniach, zmianach formy prawnej oraz innych okolicznościach mogących mieć istotne znaczenie </w:t>
      </w:r>
      <w:r w:rsidRPr="008E60DB">
        <w:rPr>
          <w:rFonts w:ascii="Arial" w:eastAsia="Times New Roman" w:hAnsi="Arial" w:cs="Arial"/>
          <w:lang w:eastAsia="ar-SA"/>
        </w:rPr>
        <w:t xml:space="preserve">dla prawidłowego wykonywania zobowiązań wynikających z niniejszej umowy. </w:t>
      </w:r>
    </w:p>
    <w:p w14:paraId="76218185"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Zmiana umowy może być dokonana przez Strony jedynie w formie pisemnej</w:t>
      </w:r>
      <w:r w:rsidR="008E60DB">
        <w:rPr>
          <w:rFonts w:ascii="Arial" w:eastAsia="Times New Roman" w:hAnsi="Arial" w:cs="Arial"/>
          <w:lang w:eastAsia="ar-SA"/>
        </w:rPr>
        <w:t xml:space="preserve"> lub elektronicznej</w:t>
      </w:r>
      <w:r w:rsidRPr="004A0708">
        <w:rPr>
          <w:rFonts w:ascii="Arial" w:eastAsia="Times New Roman" w:hAnsi="Arial" w:cs="Arial"/>
          <w:lang w:eastAsia="ar-SA"/>
        </w:rPr>
        <w:t>, pod rygorem nieważności.</w:t>
      </w:r>
    </w:p>
    <w:p w14:paraId="7E72C7EB" w14:textId="77777777" w:rsidR="00DE5822" w:rsidRPr="004A0708" w:rsidRDefault="001535AD" w:rsidP="005E1EC7">
      <w:pPr>
        <w:numPr>
          <w:ilvl w:val="0"/>
          <w:numId w:val="3"/>
        </w:numPr>
        <w:tabs>
          <w:tab w:val="clear" w:pos="360"/>
          <w:tab w:val="left" w:pos="540"/>
          <w:tab w:val="num" w:pos="567"/>
        </w:tabs>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W sprawach nieuregulowanych niniejszą umową zastosowanie mają przepisy powszechnie obowiązującego prawa, a w szczególności Kodeksu Cywilnego.</w:t>
      </w:r>
    </w:p>
    <w:p w14:paraId="146C8546"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Wszelkie ewentualne kwestie sporne powstałe w związku z zawarciem lub w trakcie wykonywania umowy Strony zobowiązują się w pierwszej kolejności rozstrzygać polubownie.</w:t>
      </w:r>
    </w:p>
    <w:p w14:paraId="22418E7F"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W przypadku braku porozumienia spory będą rozstrzygane przez sąd właściwy miejscowo dla siedziby Oddziału Kupującego w Sanoku.</w:t>
      </w:r>
    </w:p>
    <w:p w14:paraId="48045D3A" w14:textId="77777777" w:rsidR="00DE5822" w:rsidRPr="004A0708" w:rsidRDefault="001535AD" w:rsidP="005E1EC7">
      <w:pPr>
        <w:numPr>
          <w:ilvl w:val="0"/>
          <w:numId w:val="3"/>
        </w:numPr>
        <w:tabs>
          <w:tab w:val="clear" w:pos="360"/>
          <w:tab w:val="num" w:pos="567"/>
        </w:tabs>
        <w:suppressAutoHyphens/>
        <w:spacing w:after="120" w:line="240" w:lineRule="auto"/>
        <w:ind w:left="567" w:hanging="567"/>
        <w:jc w:val="both"/>
        <w:rPr>
          <w:rFonts w:ascii="Arial" w:eastAsia="Times New Roman" w:hAnsi="Arial" w:cs="Arial"/>
          <w:lang w:eastAsia="ar-SA"/>
        </w:rPr>
      </w:pPr>
      <w:r w:rsidRPr="004A0708">
        <w:rPr>
          <w:rFonts w:ascii="Arial" w:eastAsia="Times New Roman" w:hAnsi="Arial" w:cs="Arial"/>
          <w:lang w:eastAsia="ar-SA"/>
        </w:rPr>
        <w:t>Niniejszą umowę sporządzono w dwóch jednobrzmiących egzemplarzach, po jednym egzemplarzu dla każdej ze Stron. Niniejsza umowa wchodzi w życie z dniem jej podpisania.</w:t>
      </w:r>
    </w:p>
    <w:p w14:paraId="6A7951A9"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9.</w:t>
      </w:r>
      <w:r w:rsidRPr="004A0708">
        <w:rPr>
          <w:rFonts w:ascii="Arial" w:eastAsia="Times New Roman" w:hAnsi="Arial" w:cs="Arial"/>
          <w:lang w:eastAsia="ar-SA"/>
        </w:rPr>
        <w:tab/>
        <w:t xml:space="preserve">Poszczególne tytuły zastosowano w umowie jedynie dla przejrzystości i nie mają one wpływu na interpretację umowy. </w:t>
      </w:r>
    </w:p>
    <w:p w14:paraId="4B3EA732"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eastAsia="Times New Roman" w:hAnsi="Arial" w:cs="Arial"/>
          <w:lang w:eastAsia="ar-SA"/>
        </w:rPr>
        <w:t>10.</w:t>
      </w:r>
      <w:r w:rsidRPr="004A0708">
        <w:rPr>
          <w:rFonts w:ascii="Arial" w:eastAsia="Times New Roman" w:hAnsi="Arial" w:cs="Arial"/>
          <w:lang w:eastAsia="ar-SA"/>
        </w:rPr>
        <w:tab/>
        <w:t xml:space="preserve">Bez uprzedniej, pisemnej pod rygorem nieważności, zgody Kupującego, Sprzedawca nie może przenieść na osobę trzecią całości ani części swoich praw (w tym w szczególności wierzytelności) i obowiązków wynikających z umowy, ani obciążyć ich zastawem, w tym rejestrowym. </w:t>
      </w:r>
    </w:p>
    <w:p w14:paraId="3DA10B19" w14:textId="77777777" w:rsidR="00DE5822" w:rsidRPr="004A0708" w:rsidRDefault="001535AD" w:rsidP="004A0708">
      <w:pPr>
        <w:suppressAutoHyphens/>
        <w:spacing w:after="120" w:line="240" w:lineRule="auto"/>
        <w:ind w:left="540" w:hanging="540"/>
        <w:jc w:val="both"/>
        <w:rPr>
          <w:rFonts w:ascii="Arial" w:hAnsi="Arial" w:cs="Arial"/>
          <w:lang w:eastAsia="ar-SA"/>
        </w:rPr>
      </w:pPr>
      <w:r w:rsidRPr="004A0708">
        <w:rPr>
          <w:rFonts w:ascii="Arial" w:eastAsia="Times New Roman" w:hAnsi="Arial" w:cs="Arial"/>
          <w:lang w:eastAsia="ar-SA"/>
        </w:rPr>
        <w:t xml:space="preserve">11. </w:t>
      </w:r>
      <w:r w:rsidRPr="004A0708">
        <w:rPr>
          <w:rFonts w:ascii="Arial" w:eastAsia="Times New Roman" w:hAnsi="Arial" w:cs="Arial"/>
          <w:lang w:eastAsia="ar-SA"/>
        </w:rPr>
        <w:tab/>
        <w:t xml:space="preserve">Strony zgodnie postanawiają, że w przypadku gdyby którekolwiek z postanowień umowy było lub miało stać się nieważne, nie wpływa to </w:t>
      </w:r>
      <w:r w:rsidR="006856A7">
        <w:rPr>
          <w:rFonts w:ascii="Arial" w:eastAsia="Times New Roman" w:hAnsi="Arial" w:cs="Arial"/>
          <w:lang w:eastAsia="ar-SA"/>
        </w:rPr>
        <w:t xml:space="preserve">na ważność całej umowy, która </w:t>
      </w:r>
      <w:r w:rsidRPr="004A0708">
        <w:rPr>
          <w:rFonts w:ascii="Arial" w:eastAsia="Times New Roman" w:hAnsi="Arial" w:cs="Arial"/>
          <w:lang w:eastAsia="ar-SA"/>
        </w:rPr>
        <w:lastRenderedPageBreak/>
        <w:t>w</w:t>
      </w:r>
      <w:r w:rsidR="006856A7">
        <w:rPr>
          <w:rFonts w:ascii="Arial" w:eastAsia="Times New Roman" w:hAnsi="Arial" w:cs="Arial"/>
          <w:lang w:eastAsia="ar-SA"/>
        </w:rPr>
        <w:t> </w:t>
      </w:r>
      <w:r w:rsidRPr="004A0708">
        <w:rPr>
          <w:rFonts w:ascii="Arial" w:eastAsia="Times New Roman" w:hAnsi="Arial" w:cs="Arial"/>
          <w:lang w:eastAsia="ar-SA"/>
        </w:rPr>
        <w:t xml:space="preserve">pozostałej części pozostaje nienaruszona. Jednocześnie strony wzajemnie się zobowiązują do zastąpienia nieważnych postanowień umowy nowymi postanowieniami zbliżonymi celem do postanowień uznanych za nieważne.  </w:t>
      </w:r>
    </w:p>
    <w:p w14:paraId="66338111" w14:textId="77777777" w:rsidR="00DE5822" w:rsidRPr="004A0708" w:rsidRDefault="001535AD" w:rsidP="004A0708">
      <w:pPr>
        <w:suppressAutoHyphens/>
        <w:spacing w:after="120" w:line="240" w:lineRule="auto"/>
        <w:ind w:left="540" w:hanging="540"/>
        <w:jc w:val="both"/>
        <w:rPr>
          <w:rFonts w:ascii="Arial" w:eastAsia="Times New Roman" w:hAnsi="Arial" w:cs="Arial"/>
          <w:lang w:eastAsia="ar-SA"/>
        </w:rPr>
      </w:pPr>
      <w:r w:rsidRPr="004A0708">
        <w:rPr>
          <w:rFonts w:ascii="Arial" w:hAnsi="Arial" w:cs="Arial"/>
          <w:lang w:eastAsia="ar-SA"/>
        </w:rPr>
        <w:t>12.</w:t>
      </w:r>
      <w:r w:rsidRPr="004A0708">
        <w:rPr>
          <w:rFonts w:ascii="Arial" w:hAnsi="Arial" w:cs="Arial"/>
          <w:lang w:eastAsia="ar-SA"/>
        </w:rPr>
        <w:tab/>
        <w:t>Osobami upoważnionymi do reprezentowania Stron w toku wykonywania niniejszej umowy są:</w:t>
      </w:r>
    </w:p>
    <w:p w14:paraId="60EB51D9" w14:textId="77777777" w:rsidR="00DE5822" w:rsidRPr="004A0708" w:rsidRDefault="001535AD" w:rsidP="004A0708">
      <w:pPr>
        <w:suppressAutoHyphens/>
        <w:spacing w:after="120" w:line="240" w:lineRule="auto"/>
        <w:ind w:left="1134" w:hanging="567"/>
        <w:jc w:val="both"/>
        <w:rPr>
          <w:rFonts w:ascii="Arial" w:eastAsia="Times New Roman" w:hAnsi="Arial" w:cs="Arial"/>
          <w:lang w:eastAsia="ar-SA"/>
        </w:rPr>
      </w:pPr>
      <w:r w:rsidRPr="004A0708">
        <w:rPr>
          <w:rFonts w:ascii="Arial" w:eastAsia="Times New Roman" w:hAnsi="Arial" w:cs="Arial"/>
          <w:lang w:eastAsia="ar-SA"/>
        </w:rPr>
        <w:t>a)</w:t>
      </w:r>
      <w:r w:rsidRPr="004A0708">
        <w:rPr>
          <w:rFonts w:ascii="Arial" w:eastAsia="Times New Roman" w:hAnsi="Arial" w:cs="Arial"/>
          <w:lang w:eastAsia="ar-SA"/>
        </w:rPr>
        <w:tab/>
        <w:t xml:space="preserve">ze strony Kupującego – …………,  tel. …………., e-mail: ……………., </w:t>
      </w:r>
    </w:p>
    <w:p w14:paraId="3EAFE885" w14:textId="77777777" w:rsidR="00DE5822" w:rsidRPr="004A0708" w:rsidRDefault="001535AD" w:rsidP="004A0708">
      <w:pPr>
        <w:suppressAutoHyphens/>
        <w:spacing w:after="120" w:line="240" w:lineRule="auto"/>
        <w:ind w:left="1134" w:hanging="567"/>
        <w:jc w:val="both"/>
        <w:rPr>
          <w:rFonts w:ascii="Arial" w:hAnsi="Arial" w:cs="Arial"/>
          <w:lang w:eastAsia="ar-SA"/>
        </w:rPr>
      </w:pPr>
      <w:r w:rsidRPr="004A0708">
        <w:rPr>
          <w:rFonts w:ascii="Arial" w:eastAsia="Times New Roman" w:hAnsi="Arial" w:cs="Arial"/>
          <w:lang w:eastAsia="ar-SA"/>
        </w:rPr>
        <w:t>b)</w:t>
      </w:r>
      <w:r w:rsidRPr="004A0708">
        <w:rPr>
          <w:rFonts w:ascii="Arial" w:eastAsia="Times New Roman" w:hAnsi="Arial" w:cs="Arial"/>
          <w:lang w:eastAsia="ar-SA"/>
        </w:rPr>
        <w:tab/>
        <w:t>ze strony Sprzedawcy – …………, tel. …………., e-mail: …………….,</w:t>
      </w:r>
    </w:p>
    <w:p w14:paraId="7D78055D" w14:textId="77777777" w:rsidR="00DE5822" w:rsidRPr="004A0708" w:rsidRDefault="001535AD" w:rsidP="004A0708">
      <w:pPr>
        <w:suppressAutoHyphens/>
        <w:spacing w:after="120" w:line="240" w:lineRule="auto"/>
        <w:ind w:left="540" w:firstLine="27"/>
        <w:jc w:val="both"/>
        <w:rPr>
          <w:rFonts w:ascii="Arial" w:hAnsi="Arial" w:cs="Arial"/>
          <w:lang w:eastAsia="ar-SA"/>
        </w:rPr>
      </w:pPr>
      <w:r w:rsidRPr="004A0708">
        <w:rPr>
          <w:rFonts w:ascii="Arial" w:hAnsi="Arial" w:cs="Arial"/>
          <w:lang w:eastAsia="ar-SA"/>
        </w:rPr>
        <w:t>Zmiana ww. osób nie stanowi zmiany Umowy, wymaga jedynie poinformowania drugiej Strony o zmianie.</w:t>
      </w:r>
    </w:p>
    <w:p w14:paraId="0072B2D5" w14:textId="77777777" w:rsidR="00DE5822" w:rsidRPr="004A0708" w:rsidRDefault="001535AD" w:rsidP="004A0708">
      <w:pPr>
        <w:spacing w:after="120" w:line="240" w:lineRule="auto"/>
        <w:ind w:left="567" w:hanging="567"/>
        <w:jc w:val="both"/>
        <w:rPr>
          <w:rFonts w:ascii="Arial" w:eastAsia="Times New Roman" w:hAnsi="Arial" w:cs="Arial"/>
          <w:lang w:eastAsia="pl-PL"/>
        </w:rPr>
      </w:pPr>
      <w:r w:rsidRPr="004A0708">
        <w:rPr>
          <w:rFonts w:ascii="Arial" w:hAnsi="Arial" w:cs="Arial"/>
          <w:lang w:eastAsia="ar-SA"/>
        </w:rPr>
        <w:t>13.</w:t>
      </w:r>
      <w:r w:rsidRPr="004A0708">
        <w:rPr>
          <w:rFonts w:ascii="Arial" w:hAnsi="Arial" w:cs="Arial"/>
          <w:lang w:eastAsia="ar-SA"/>
        </w:rPr>
        <w:tab/>
      </w:r>
      <w:r w:rsidRPr="004A0708">
        <w:rPr>
          <w:rFonts w:ascii="Arial" w:eastAsia="Times New Roman" w:hAnsi="Arial" w:cs="Arial"/>
          <w:lang w:eastAsia="pl-PL"/>
        </w:rPr>
        <w:t xml:space="preserve">Kupujący może bez zgody Sprzedawcy dokonać przeniesienia wszelkich praw wynikających z Umowy, w tym wierzytelności, w całości lub w części, według swojego uznania. </w:t>
      </w:r>
    </w:p>
    <w:p w14:paraId="4B43342D" w14:textId="77777777" w:rsidR="0077627E" w:rsidRDefault="001535AD" w:rsidP="00BD48A7">
      <w:pPr>
        <w:spacing w:after="120" w:line="240" w:lineRule="auto"/>
        <w:ind w:left="540" w:hanging="540"/>
        <w:jc w:val="both"/>
        <w:rPr>
          <w:rFonts w:cs="Arial"/>
        </w:rPr>
      </w:pPr>
      <w:r w:rsidRPr="004A0708">
        <w:rPr>
          <w:rFonts w:ascii="Arial" w:eastAsia="Times New Roman" w:hAnsi="Arial" w:cs="Arial"/>
          <w:lang w:eastAsia="pl-PL"/>
        </w:rPr>
        <w:t>14.</w:t>
      </w:r>
      <w:r w:rsidRPr="008E60DB">
        <w:rPr>
          <w:rFonts w:ascii="Arial" w:eastAsia="Times New Roman" w:hAnsi="Arial" w:cs="Arial"/>
          <w:lang w:eastAsia="pl-PL"/>
        </w:rPr>
        <w:tab/>
      </w:r>
      <w:r w:rsidR="008E60DB" w:rsidRPr="00BD48A7">
        <w:rPr>
          <w:rFonts w:ascii="Arial" w:hAnsi="Arial" w:cs="Arial"/>
        </w:rPr>
        <w:t>Kupujący jest uprawniony do przeniesienia wszelkich praw lub obowiązków wynikających z niniejszej Umowy w całości lub w części na podmiot zależny tj. PGNiG Upstream Polska sp. z o.o. albo inny podmiot zależny od Kupującego na co Sprzedawca niniejszym wyraża zgodę.</w:t>
      </w:r>
      <w:r w:rsidR="008E60DB">
        <w:rPr>
          <w:rFonts w:cs="Arial"/>
        </w:rPr>
        <w:t xml:space="preserve"> </w:t>
      </w:r>
    </w:p>
    <w:p w14:paraId="6C356EEC" w14:textId="77777777" w:rsidR="006856A7" w:rsidRDefault="001535AD" w:rsidP="006856A7">
      <w:pPr>
        <w:spacing w:after="120" w:line="240" w:lineRule="auto"/>
        <w:ind w:left="540" w:hanging="540"/>
        <w:jc w:val="both"/>
        <w:rPr>
          <w:rFonts w:ascii="Arial" w:hAnsi="Arial" w:cs="Arial"/>
        </w:rPr>
      </w:pPr>
      <w:r w:rsidRPr="00BD48A7">
        <w:rPr>
          <w:rFonts w:ascii="Arial" w:hAnsi="Arial" w:cs="Arial"/>
        </w:rPr>
        <w:t>15.</w:t>
      </w:r>
      <w:r w:rsidRPr="00BD48A7">
        <w:rPr>
          <w:rFonts w:ascii="Arial" w:hAnsi="Arial" w:cs="Arial"/>
        </w:rPr>
        <w:tab/>
        <w:t>W celu ochrony zdrowia i życia pracowników własnych jak i Sprzedawcy, na terenie zakładu Kupującego (w szczególności podczas rozładunku Przedmiotu Umowy), Sprzedawca zobowiązuje się do zachowania najwyższej dbałości w zakresie przestrzegania, w trakcie realizacji zadania, przepisów bezpieczeństwa i higieny pracy oraz ochrony przeciwpożarowej zgodnie z ustawą Kodeks Pracy oraz przepisami wykonawczymi, wydanymi na ich podstawie oraz innymi mającymi zastosowanie w</w:t>
      </w:r>
      <w:r w:rsidR="0067054E">
        <w:rPr>
          <w:rFonts w:ascii="Arial" w:hAnsi="Arial" w:cs="Arial"/>
        </w:rPr>
        <w:t> </w:t>
      </w:r>
      <w:r w:rsidRPr="00BD48A7">
        <w:rPr>
          <w:rFonts w:ascii="Arial" w:hAnsi="Arial" w:cs="Arial"/>
        </w:rPr>
        <w:t>trakcie realizacji prac.</w:t>
      </w:r>
    </w:p>
    <w:p w14:paraId="58ED5176" w14:textId="77777777" w:rsidR="00D94BB7" w:rsidRPr="006856A7" w:rsidRDefault="001535AD" w:rsidP="006856A7">
      <w:pPr>
        <w:spacing w:after="120" w:line="240" w:lineRule="auto"/>
        <w:ind w:left="540" w:hanging="540"/>
        <w:jc w:val="both"/>
        <w:rPr>
          <w:rFonts w:ascii="Arial" w:hAnsi="Arial" w:cs="Arial"/>
        </w:rPr>
      </w:pPr>
      <w:r>
        <w:rPr>
          <w:rFonts w:ascii="Arial" w:hAnsi="Arial" w:cs="Arial"/>
        </w:rPr>
        <w:t>1</w:t>
      </w:r>
      <w:r w:rsidR="00DC6543">
        <w:rPr>
          <w:rFonts w:ascii="Arial" w:hAnsi="Arial" w:cs="Arial"/>
        </w:rPr>
        <w:t>6</w:t>
      </w:r>
      <w:r>
        <w:rPr>
          <w:rFonts w:ascii="Arial" w:hAnsi="Arial" w:cs="Arial"/>
        </w:rPr>
        <w:t>.</w:t>
      </w:r>
      <w:r>
        <w:rPr>
          <w:rFonts w:ascii="Arial" w:hAnsi="Arial" w:cs="Arial"/>
        </w:rPr>
        <w:tab/>
      </w:r>
      <w:r w:rsidRPr="006856A7">
        <w:rPr>
          <w:rFonts w:ascii="Arial" w:eastAsia="Times New Roman" w:hAnsi="Arial" w:cs="Arial"/>
          <w:lang w:eastAsia="pl-PL"/>
        </w:rPr>
        <w:t>Załącznik</w:t>
      </w:r>
      <w:ins w:id="76" w:author="Kumięga Sebastian" w:date="2024-08-05T10:54:00Z">
        <w:r w:rsidR="00FD279C">
          <w:rPr>
            <w:rFonts w:ascii="Arial" w:eastAsia="Times New Roman" w:hAnsi="Arial" w:cs="Arial"/>
            <w:lang w:eastAsia="pl-PL"/>
          </w:rPr>
          <w:t>i</w:t>
        </w:r>
      </w:ins>
      <w:r w:rsidRPr="006856A7">
        <w:rPr>
          <w:rFonts w:ascii="Arial" w:eastAsia="Times New Roman" w:hAnsi="Arial" w:cs="Arial"/>
          <w:lang w:eastAsia="pl-PL"/>
        </w:rPr>
        <w:t xml:space="preserve"> wymienione poniżej stanowią integralną część Umowy:</w:t>
      </w:r>
    </w:p>
    <w:p w14:paraId="235B1447" w14:textId="77777777" w:rsidR="009B4E30" w:rsidRPr="007A7DBD" w:rsidRDefault="001535AD" w:rsidP="005E1EC7">
      <w:pPr>
        <w:numPr>
          <w:ilvl w:val="0"/>
          <w:numId w:val="28"/>
        </w:numPr>
        <w:spacing w:after="120" w:line="240" w:lineRule="auto"/>
        <w:jc w:val="both"/>
        <w:rPr>
          <w:rFonts w:ascii="Arial" w:eastAsia="Times New Roman" w:hAnsi="Arial" w:cs="Arial"/>
          <w:lang w:eastAsia="pl-PL"/>
        </w:rPr>
      </w:pPr>
      <w:r w:rsidRPr="007A7DBD">
        <w:rPr>
          <w:rFonts w:ascii="Arial" w:eastAsia="Times New Roman" w:hAnsi="Arial" w:cs="Arial"/>
          <w:lang w:eastAsia="pl-PL"/>
        </w:rPr>
        <w:t>Formularz cenowy</w:t>
      </w:r>
    </w:p>
    <w:p w14:paraId="7825BDA8" w14:textId="77777777" w:rsidR="00DE5822" w:rsidRPr="007A7DBD" w:rsidRDefault="001535AD" w:rsidP="005E1EC7">
      <w:pPr>
        <w:numPr>
          <w:ilvl w:val="0"/>
          <w:numId w:val="28"/>
        </w:numPr>
        <w:spacing w:after="120" w:line="240" w:lineRule="auto"/>
        <w:jc w:val="both"/>
        <w:rPr>
          <w:rFonts w:ascii="Arial" w:eastAsia="Times New Roman" w:hAnsi="Arial" w:cs="Arial"/>
          <w:lang w:eastAsia="pl-PL"/>
        </w:rPr>
      </w:pPr>
      <w:r w:rsidRPr="007A7DBD">
        <w:rPr>
          <w:rFonts w:ascii="Arial" w:eastAsia="Times New Roman" w:hAnsi="Arial" w:cs="Arial"/>
          <w:lang w:eastAsia="pl-PL"/>
        </w:rPr>
        <w:t>Katalog asortymentu</w:t>
      </w:r>
      <w:r w:rsidR="003B0882" w:rsidRPr="007A7DBD">
        <w:rPr>
          <w:rFonts w:ascii="Arial" w:eastAsia="Times New Roman" w:hAnsi="Arial" w:cs="Arial"/>
          <w:lang w:eastAsia="pl-PL"/>
        </w:rPr>
        <w:t>.</w:t>
      </w:r>
    </w:p>
    <w:p w14:paraId="5AE9DC60" w14:textId="77777777" w:rsidR="00197DB8" w:rsidRPr="007A7DBD" w:rsidRDefault="001535AD" w:rsidP="005E1EC7">
      <w:pPr>
        <w:numPr>
          <w:ilvl w:val="0"/>
          <w:numId w:val="28"/>
        </w:numPr>
        <w:spacing w:after="120" w:line="240" w:lineRule="auto"/>
        <w:jc w:val="both"/>
        <w:rPr>
          <w:rFonts w:ascii="Arial" w:eastAsia="Times New Roman" w:hAnsi="Arial" w:cs="Arial"/>
          <w:lang w:eastAsia="pl-PL"/>
        </w:rPr>
      </w:pPr>
      <w:r w:rsidRPr="00BD48A7">
        <w:rPr>
          <w:rFonts w:ascii="Arial" w:hAnsi="Arial" w:cs="Arial"/>
        </w:rPr>
        <w:t>Klauzula informacyjna dla osób uprawnionych do reprezentacji Kontrahenta</w:t>
      </w:r>
      <w:r w:rsidR="00EE6651" w:rsidRPr="007A7DBD">
        <w:rPr>
          <w:rFonts w:ascii="Arial" w:eastAsia="Times New Roman" w:hAnsi="Arial" w:cs="Arial"/>
          <w:lang w:eastAsia="pl-PL"/>
        </w:rPr>
        <w:t>.</w:t>
      </w:r>
    </w:p>
    <w:p w14:paraId="58B842F0" w14:textId="77777777" w:rsidR="00DE5822" w:rsidRPr="008E60DB" w:rsidRDefault="001535AD" w:rsidP="005E1EC7">
      <w:pPr>
        <w:numPr>
          <w:ilvl w:val="0"/>
          <w:numId w:val="28"/>
        </w:numPr>
        <w:spacing w:after="120" w:line="240" w:lineRule="auto"/>
        <w:jc w:val="both"/>
        <w:rPr>
          <w:rFonts w:ascii="Arial" w:eastAsia="Times New Roman" w:hAnsi="Arial" w:cs="Arial"/>
          <w:lang w:eastAsia="pl-PL"/>
        </w:rPr>
      </w:pPr>
      <w:r w:rsidRPr="00BD48A7">
        <w:rPr>
          <w:rFonts w:ascii="Arial" w:hAnsi="Arial" w:cs="Arial"/>
        </w:rPr>
        <w:t>Klauzul informacyjna dla pracowników Kontrahenta</w:t>
      </w:r>
      <w:r w:rsidR="00EE6651" w:rsidRPr="007A7DBD">
        <w:rPr>
          <w:rFonts w:ascii="Arial" w:eastAsia="Times New Roman" w:hAnsi="Arial" w:cs="Arial"/>
          <w:lang w:eastAsia="pl-PL"/>
        </w:rPr>
        <w:t>.</w:t>
      </w:r>
    </w:p>
    <w:p w14:paraId="2FECD8E4" w14:textId="77777777" w:rsidR="00AC1B11" w:rsidRPr="00EA1DFC" w:rsidRDefault="001535AD" w:rsidP="005E1EC7">
      <w:pPr>
        <w:pStyle w:val="Akapitzlist"/>
        <w:numPr>
          <w:ilvl w:val="0"/>
          <w:numId w:val="28"/>
        </w:numPr>
        <w:spacing w:line="240" w:lineRule="auto"/>
        <w:rPr>
          <w:ins w:id="77" w:author="Kumięga Sebastian" w:date="2024-08-05T10:55:00Z"/>
          <w:rFonts w:ascii="Arial" w:hAnsi="Arial" w:cs="Arial"/>
          <w:i/>
          <w:iCs/>
          <w:sz w:val="16"/>
          <w:szCs w:val="16"/>
        </w:rPr>
      </w:pPr>
      <w:r w:rsidRPr="00247E1F">
        <w:rPr>
          <w:rFonts w:ascii="Arial" w:hAnsi="Arial" w:cs="Arial"/>
          <w:i/>
          <w:iCs/>
        </w:rPr>
        <w:t>Klauzula informacyjna dla Kontrahentów będących osobami fizycznymi</w:t>
      </w:r>
      <w:r w:rsidR="00C67FD1">
        <w:rPr>
          <w:rFonts w:ascii="Arial" w:hAnsi="Arial" w:cs="Arial"/>
          <w:i/>
          <w:iCs/>
        </w:rPr>
        <w:t xml:space="preserve"> </w:t>
      </w:r>
      <w:r w:rsidR="00C67FD1" w:rsidRPr="008818DD">
        <w:rPr>
          <w:rFonts w:ascii="Arial" w:hAnsi="Arial" w:cs="Arial"/>
          <w:i/>
          <w:iCs/>
          <w:color w:val="FF0000"/>
        </w:rPr>
        <w:t>(</w:t>
      </w:r>
      <w:r w:rsidR="00C67FD1" w:rsidRPr="008818DD">
        <w:rPr>
          <w:rFonts w:ascii="Arial" w:hAnsi="Arial" w:cs="Arial"/>
          <w:i/>
          <w:iCs/>
          <w:color w:val="FF0000"/>
          <w:sz w:val="16"/>
          <w:szCs w:val="16"/>
        </w:rPr>
        <w:t>W przypadku, gdy Kontrahentem będzie podmiot będący przedsiębiorcą, prowadzącym jednoosobową działalność gospodarczą. W przeciwnym razie, należy usunąć informację o Załączniku nr 5.)</w:t>
      </w:r>
    </w:p>
    <w:p w14:paraId="2C49654B" w14:textId="77777777" w:rsidR="00461BFA" w:rsidRPr="008818DD" w:rsidRDefault="00461BFA" w:rsidP="005E1EC7">
      <w:pPr>
        <w:pStyle w:val="Akapitzlist"/>
        <w:numPr>
          <w:ilvl w:val="0"/>
          <w:numId w:val="28"/>
        </w:numPr>
        <w:spacing w:line="240" w:lineRule="auto"/>
        <w:rPr>
          <w:rFonts w:ascii="Arial" w:hAnsi="Arial" w:cs="Arial"/>
          <w:i/>
          <w:iCs/>
          <w:sz w:val="16"/>
          <w:szCs w:val="16"/>
        </w:rPr>
      </w:pPr>
      <w:ins w:id="78" w:author="Kumięga Sebastian" w:date="2024-08-05T10:55:00Z">
        <w:r>
          <w:rPr>
            <w:rFonts w:ascii="Arial" w:hAnsi="Arial" w:cs="Arial"/>
            <w:i/>
            <w:iCs/>
          </w:rPr>
          <w:t xml:space="preserve">Klauzula informacyjna </w:t>
        </w:r>
      </w:ins>
      <w:ins w:id="79" w:author="Kumięga Sebastian" w:date="2024-08-05T10:56:00Z">
        <w:r>
          <w:rPr>
            <w:rFonts w:ascii="Arial" w:hAnsi="Arial" w:cs="Arial"/>
            <w:i/>
            <w:iCs/>
          </w:rPr>
          <w:t>Sprzedawcy/Dostawcy</w:t>
        </w:r>
      </w:ins>
    </w:p>
    <w:p w14:paraId="16BFA625" w14:textId="77777777" w:rsidR="00D94BB7" w:rsidRPr="00BD48A7" w:rsidRDefault="00D94BB7" w:rsidP="00BD48A7">
      <w:pPr>
        <w:pStyle w:val="Akapitzlist"/>
        <w:spacing w:after="120" w:line="240" w:lineRule="auto"/>
        <w:ind w:left="360"/>
        <w:jc w:val="both"/>
        <w:rPr>
          <w:rFonts w:ascii="Arial" w:eastAsia="Times New Roman" w:hAnsi="Arial" w:cs="Arial"/>
          <w:lang w:eastAsia="pl-PL"/>
        </w:rPr>
      </w:pPr>
    </w:p>
    <w:p w14:paraId="5155A03F" w14:textId="77777777" w:rsidR="00DE5822" w:rsidRPr="004A0708" w:rsidRDefault="00DE5822" w:rsidP="004A0708">
      <w:pPr>
        <w:spacing w:after="120" w:line="240" w:lineRule="auto"/>
        <w:jc w:val="both"/>
        <w:rPr>
          <w:rFonts w:ascii="Arial" w:eastAsia="Times New Roman" w:hAnsi="Arial" w:cs="Arial"/>
          <w:lang w:eastAsia="pl-PL"/>
        </w:rPr>
      </w:pPr>
    </w:p>
    <w:p w14:paraId="5CF183AD" w14:textId="77777777" w:rsidR="00DE5822" w:rsidRPr="004A0708" w:rsidRDefault="001535AD" w:rsidP="00EE6651">
      <w:pPr>
        <w:spacing w:after="120" w:line="240" w:lineRule="auto"/>
        <w:ind w:left="708" w:firstLine="708"/>
        <w:jc w:val="both"/>
        <w:rPr>
          <w:rFonts w:ascii="Arial" w:eastAsia="Times New Roman" w:hAnsi="Arial" w:cs="Arial"/>
          <w:b/>
          <w:bCs/>
          <w:lang w:eastAsia="pl-PL"/>
        </w:rPr>
      </w:pPr>
      <w:r w:rsidRPr="004A0708">
        <w:rPr>
          <w:rFonts w:ascii="Arial" w:eastAsia="Times New Roman" w:hAnsi="Arial" w:cs="Arial"/>
          <w:b/>
          <w:bCs/>
          <w:lang w:eastAsia="pl-PL"/>
        </w:rPr>
        <w:t>SPRZEDAWCA:</w:t>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lang w:eastAsia="pl-PL"/>
        </w:rPr>
        <w:tab/>
      </w:r>
      <w:r w:rsidRPr="004A0708">
        <w:rPr>
          <w:rFonts w:ascii="Arial" w:eastAsia="Times New Roman" w:hAnsi="Arial" w:cs="Arial"/>
          <w:b/>
          <w:bCs/>
          <w:lang w:eastAsia="pl-PL"/>
        </w:rPr>
        <w:t>KUPUJĄCY:</w:t>
      </w:r>
    </w:p>
    <w:p w14:paraId="3855682D" w14:textId="77777777" w:rsidR="00B4208D" w:rsidRDefault="001535AD" w:rsidP="004A0708">
      <w:pPr>
        <w:tabs>
          <w:tab w:val="left" w:pos="3479"/>
        </w:tabs>
        <w:spacing w:after="120" w:line="240" w:lineRule="auto"/>
        <w:ind w:left="720"/>
        <w:jc w:val="both"/>
        <w:rPr>
          <w:rFonts w:ascii="Arial" w:eastAsia="Times New Roman" w:hAnsi="Arial" w:cs="Arial"/>
          <w:lang w:eastAsia="pl-PL"/>
        </w:rPr>
      </w:pPr>
      <w:r w:rsidRPr="004A0708">
        <w:rPr>
          <w:rFonts w:ascii="Arial" w:eastAsia="Times New Roman" w:hAnsi="Arial" w:cs="Arial"/>
          <w:lang w:eastAsia="pl-PL"/>
        </w:rPr>
        <w:tab/>
      </w:r>
    </w:p>
    <w:p w14:paraId="3F8A6881"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3BD7F4C1"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6D56C6C"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24AD630C"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2ABD87D8"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4411440F"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56CBE13"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17C4DBD0"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7631662B"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602974E2"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3175E648" w14:textId="77777777" w:rsidR="00A66272" w:rsidRDefault="00A66272" w:rsidP="004A0708">
      <w:pPr>
        <w:tabs>
          <w:tab w:val="left" w:pos="3479"/>
        </w:tabs>
        <w:spacing w:after="120" w:line="240" w:lineRule="auto"/>
        <w:ind w:left="720"/>
        <w:jc w:val="both"/>
        <w:rPr>
          <w:rFonts w:ascii="Arial" w:eastAsia="Times New Roman" w:hAnsi="Arial" w:cs="Arial"/>
          <w:lang w:eastAsia="pl-PL"/>
        </w:rPr>
      </w:pPr>
    </w:p>
    <w:p w14:paraId="13102C61" w14:textId="77777777" w:rsidR="0068062D" w:rsidRDefault="001535AD">
      <w:pPr>
        <w:spacing w:after="0" w:line="240" w:lineRule="auto"/>
        <w:rPr>
          <w:rFonts w:ascii="Arial" w:eastAsia="Times New Roman" w:hAnsi="Arial" w:cs="Arial"/>
          <w:lang w:eastAsia="pl-PL"/>
        </w:rPr>
      </w:pPr>
      <w:r>
        <w:rPr>
          <w:rFonts w:ascii="Arial" w:eastAsia="Times New Roman" w:hAnsi="Arial" w:cs="Arial"/>
          <w:lang w:eastAsia="pl-PL"/>
        </w:rPr>
        <w:lastRenderedPageBreak/>
        <w:br w:type="page"/>
      </w:r>
    </w:p>
    <w:p w14:paraId="3C150B4A" w14:textId="4BA44168" w:rsidR="00A66272" w:rsidRDefault="00A66272" w:rsidP="004D52EB">
      <w:pPr>
        <w:tabs>
          <w:tab w:val="left" w:pos="3479"/>
        </w:tabs>
        <w:spacing w:after="120" w:line="240" w:lineRule="auto"/>
        <w:jc w:val="both"/>
        <w:rPr>
          <w:rFonts w:ascii="Arial" w:eastAsia="Times New Roman" w:hAnsi="Arial" w:cs="Arial"/>
          <w:lang w:eastAsia="pl-PL"/>
        </w:rPr>
      </w:pPr>
    </w:p>
    <w:p w14:paraId="0E5EEE87" w14:textId="77777777" w:rsidR="00A66272" w:rsidRPr="00C27F3A" w:rsidRDefault="001535AD" w:rsidP="00A66272">
      <w:pPr>
        <w:pStyle w:val="Teksttreci20"/>
        <w:spacing w:after="0" w:line="360" w:lineRule="auto"/>
        <w:jc w:val="center"/>
        <w:rPr>
          <w:sz w:val="22"/>
          <w:szCs w:val="22"/>
        </w:rPr>
      </w:pPr>
      <w:r w:rsidRPr="00C27F3A">
        <w:rPr>
          <w:sz w:val="22"/>
          <w:szCs w:val="22"/>
        </w:rPr>
        <w:t>Klauzula informacyjna dla osób uprawnionych do reprezentacji Kontrahenta</w:t>
      </w:r>
    </w:p>
    <w:p w14:paraId="6AF15FF2"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 xml:space="preserve">Administratorem Państwa danych osobowych jest ORLEN S.A. z siedzibą w Płocku, </w:t>
      </w:r>
      <w:r>
        <w:br/>
      </w:r>
      <w:r w:rsidRPr="001D2BE4">
        <w:t xml:space="preserve">ul. Chemików 7 (dalej: </w:t>
      </w:r>
      <w:r w:rsidRPr="001D2BE4">
        <w:rPr>
          <w:b/>
          <w:bCs/>
        </w:rPr>
        <w:t>ORLEN S.A.</w:t>
      </w:r>
      <w:r w:rsidRPr="001D2BE4">
        <w:t>).</w:t>
      </w:r>
    </w:p>
    <w:p w14:paraId="48FABBE0"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Kontaktowe numery telefonów do administratora danych: (24) 256 00 00, (24) 365 00 00, (22) 778 00 00. Z Administratorem danych możecie Państwo skontaktować się także:</w:t>
      </w:r>
    </w:p>
    <w:p w14:paraId="56066F0B" w14:textId="77777777" w:rsidR="00A66272" w:rsidRPr="001D2BE4" w:rsidRDefault="001535AD" w:rsidP="005E1EC7">
      <w:pPr>
        <w:pStyle w:val="Teksttreci0"/>
        <w:numPr>
          <w:ilvl w:val="0"/>
          <w:numId w:val="19"/>
        </w:numPr>
        <w:shd w:val="clear" w:color="auto" w:fill="auto"/>
        <w:tabs>
          <w:tab w:val="left" w:pos="1245"/>
        </w:tabs>
        <w:spacing w:line="276" w:lineRule="auto"/>
        <w:ind w:firstLine="880"/>
      </w:pPr>
      <w:r w:rsidRPr="001D2BE4">
        <w:t>listownie na adres: ul. Chemików 7; 09-411 Płock,</w:t>
      </w:r>
    </w:p>
    <w:p w14:paraId="4FDEDDB3" w14:textId="77777777" w:rsidR="00A66272" w:rsidRPr="001D2BE4" w:rsidRDefault="001535AD" w:rsidP="005E1EC7">
      <w:pPr>
        <w:pStyle w:val="Teksttreci0"/>
        <w:numPr>
          <w:ilvl w:val="0"/>
          <w:numId w:val="19"/>
        </w:numPr>
        <w:shd w:val="clear" w:color="auto" w:fill="auto"/>
        <w:tabs>
          <w:tab w:val="left" w:pos="1245"/>
        </w:tabs>
        <w:spacing w:line="276" w:lineRule="auto"/>
        <w:ind w:firstLine="880"/>
      </w:pPr>
      <w:r w:rsidRPr="001D2BE4">
        <w:t xml:space="preserve">przez e-mail: </w:t>
      </w:r>
      <w:hyperlink r:id="rId14" w:history="1">
        <w:r w:rsidRPr="001D2BE4">
          <w:t>daneosobowe@orlen.pl</w:t>
        </w:r>
      </w:hyperlink>
      <w:r w:rsidRPr="001D2BE4">
        <w:t>.</w:t>
      </w:r>
    </w:p>
    <w:p w14:paraId="33EBFAAA"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 xml:space="preserve">Do kontaktu z Inspektorem ochrony danych w ORLEN S.A. służy następujący adres email: </w:t>
      </w:r>
      <w:hyperlink r:id="rId15" w:history="1">
        <w:r w:rsidRPr="001D2BE4">
          <w:t>daneosobowe@orlen.pl</w:t>
        </w:r>
      </w:hyperlink>
      <w:r w:rsidRPr="001D2BE4">
        <w:t xml:space="preserve">. Z Inspektorem ochrony danych można skontaktować się także pisemnie na adres siedziby ORLEN S.A., wskazany w pkt 1, z dopiskiem „Inspektor Ochrony Danych“. Dane dot. Inspektora Ochrony Danych dostępne są również na stronie </w:t>
      </w:r>
      <w:hyperlink r:id="rId16" w:history="1">
        <w:r w:rsidRPr="001D2BE4">
          <w:t>www.orlen.pl</w:t>
        </w:r>
      </w:hyperlink>
      <w:r w:rsidRPr="001D2BE4">
        <w:t xml:space="preserve"> w zakładce „Kontakt”.</w:t>
      </w:r>
    </w:p>
    <w:p w14:paraId="7EFC0F0A"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zostały udostępnione przez kontrahenta ORLEN S.A., którego Pani/Pan reprezentuje oraz pozyskane przez Administratora z rejestrów publicznych (KRS, CEIDG).</w:t>
      </w:r>
    </w:p>
    <w:p w14:paraId="26D9F72F"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Zakres Pani/Pana danych osobowych przetwarzanych przez ORLEN S.A. obejmuje: imię, nazwisko, stanowisko, reprezentowany podmiot, dane ujawnione w jawnych rejestrach (KRS, CEIDG), dane ujawnione w treści pełnomocnictwa (jeśli zostało ono Pani/Panu udzielone).</w:t>
      </w:r>
    </w:p>
    <w:p w14:paraId="12EC85FE" w14:textId="77777777" w:rsidR="00A66272" w:rsidRPr="001D2BE4" w:rsidRDefault="001535AD" w:rsidP="005E1EC7">
      <w:pPr>
        <w:pStyle w:val="Teksttreci0"/>
        <w:numPr>
          <w:ilvl w:val="0"/>
          <w:numId w:val="18"/>
        </w:numPr>
        <w:shd w:val="clear" w:color="auto" w:fill="auto"/>
        <w:tabs>
          <w:tab w:val="left" w:pos="496"/>
        </w:tabs>
        <w:spacing w:line="276" w:lineRule="auto"/>
        <w:ind w:firstLine="160"/>
      </w:pPr>
      <w:r w:rsidRPr="001D2BE4">
        <w:t>Pani/Pana dane osobowe będą przetwarzane w celu:</w:t>
      </w:r>
    </w:p>
    <w:p w14:paraId="16DD126E" w14:textId="77777777" w:rsidR="00A66272" w:rsidRPr="001D2BE4" w:rsidRDefault="001535AD" w:rsidP="005E1EC7">
      <w:pPr>
        <w:pStyle w:val="Teksttreci0"/>
        <w:numPr>
          <w:ilvl w:val="0"/>
          <w:numId w:val="20"/>
        </w:numPr>
        <w:shd w:val="clear" w:color="auto" w:fill="auto"/>
        <w:tabs>
          <w:tab w:val="left" w:pos="938"/>
        </w:tabs>
        <w:spacing w:line="276" w:lineRule="auto"/>
        <w:ind w:left="940" w:hanging="420"/>
      </w:pPr>
      <w:r w:rsidRPr="001D2BE4">
        <w:t xml:space="preserve">wykonania umowy handlowej wiążącej ORLEN S.A. z reprezentowanym przez Panią/Pana podmiotem - podstawą prawną przetwarzania jest uzasadniony interes Administratora oraz tego podmiotu (art. 6 ust. 1 lit. f Rozporządzenia ogólnego </w:t>
      </w:r>
      <w:r>
        <w:br/>
      </w:r>
      <w:r w:rsidRPr="001D2BE4">
        <w:t xml:space="preserve">o ochronie danych osobowych 2016/679 - </w:t>
      </w:r>
      <w:r w:rsidRPr="001D2BE4">
        <w:rPr>
          <w:b/>
          <w:bCs/>
        </w:rPr>
        <w:t>RODO</w:t>
      </w:r>
      <w:r w:rsidRPr="001D2BE4">
        <w:t>); prawnie uzasadniony interes polega na zapewnieniu wiarygodnej identyfikacji kontrahenta i reprezentującego go podmiotu;</w:t>
      </w:r>
    </w:p>
    <w:p w14:paraId="3A18BF6E" w14:textId="77777777" w:rsidR="00A66272" w:rsidRPr="001D2BE4" w:rsidRDefault="001535AD" w:rsidP="005E1EC7">
      <w:pPr>
        <w:pStyle w:val="Teksttreci0"/>
        <w:numPr>
          <w:ilvl w:val="0"/>
          <w:numId w:val="20"/>
        </w:numPr>
        <w:shd w:val="clear" w:color="auto" w:fill="auto"/>
        <w:tabs>
          <w:tab w:val="left" w:pos="938"/>
        </w:tabs>
        <w:spacing w:line="276" w:lineRule="auto"/>
        <w:ind w:left="940" w:hanging="420"/>
      </w:pPr>
      <w:r w:rsidRPr="001D2BE4">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274C503"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mogą być przekazywane dostawcom systemów informatycznych i usług IT, podmiotom świadczącym na rzecz Administratora usługi niezbędne do wykonania umowy zawartej z reprezentowanym przez Panią/Pana podmiotem, w tym usługi prawne, a w stosowanych przypadkach także podmiotom uprawnionym na podstawie przepisów powszechnie obowiązującego prawa.</w:t>
      </w:r>
    </w:p>
    <w:p w14:paraId="34B6ED11"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Pani/Pana dane osobowe będą przetwarzane przez okres niezbędny do wykonania umowy. Okres przetwarzania może zostać każdorazowo przedłużony o okres przedawnienia roszczeń, jeżeli przetwarzanie danych osobowych będzie niezbędne dla dochodzenia ewentualnych roszczeń lub obrony przed takimi roszczeniami przez ORLEN S.A.</w:t>
      </w:r>
    </w:p>
    <w:p w14:paraId="68B16B02" w14:textId="77777777" w:rsidR="00A66272" w:rsidRPr="001D2BE4" w:rsidRDefault="001535AD" w:rsidP="005E1EC7">
      <w:pPr>
        <w:pStyle w:val="Teksttreci0"/>
        <w:numPr>
          <w:ilvl w:val="0"/>
          <w:numId w:val="18"/>
        </w:numPr>
        <w:shd w:val="clear" w:color="auto" w:fill="auto"/>
        <w:tabs>
          <w:tab w:val="left" w:pos="496"/>
        </w:tabs>
        <w:spacing w:line="276" w:lineRule="auto"/>
        <w:ind w:left="520" w:hanging="360"/>
      </w:pPr>
      <w:r w:rsidRPr="001D2BE4">
        <w:t>Przysługuje Pani/Panu prawo dostępu do treści danych oraz żądania ich sprostowania, usunięcia, ograniczenia przetwarzania oraz prawo wniesienia sprzeciwu względem przetwarzania danych.</w:t>
      </w:r>
    </w:p>
    <w:p w14:paraId="796310A7" w14:textId="77777777" w:rsidR="00A66272" w:rsidRPr="001D2BE4" w:rsidRDefault="001535AD" w:rsidP="005E1EC7">
      <w:pPr>
        <w:pStyle w:val="Teksttreci0"/>
        <w:numPr>
          <w:ilvl w:val="0"/>
          <w:numId w:val="18"/>
        </w:numPr>
        <w:shd w:val="clear" w:color="auto" w:fill="auto"/>
        <w:tabs>
          <w:tab w:val="left" w:pos="535"/>
        </w:tabs>
        <w:spacing w:line="276" w:lineRule="auto"/>
        <w:ind w:left="520" w:hanging="36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57D1D39D" w14:textId="51F92B65" w:rsidR="00A66272" w:rsidRPr="004D52EB" w:rsidRDefault="001535AD" w:rsidP="004D52EB">
      <w:pPr>
        <w:pStyle w:val="Teksttreci0"/>
        <w:numPr>
          <w:ilvl w:val="0"/>
          <w:numId w:val="18"/>
        </w:numPr>
        <w:shd w:val="clear" w:color="auto" w:fill="auto"/>
        <w:tabs>
          <w:tab w:val="left" w:pos="535"/>
        </w:tabs>
        <w:spacing w:line="276" w:lineRule="auto"/>
        <w:ind w:left="520" w:hanging="360"/>
      </w:pPr>
      <w:r w:rsidRPr="001D2BE4">
        <w:t>Przysługuje Pani/Panu prawo wniesienia sprzeciwu względem przetwarzania danych osobowych w celach określony</w:t>
      </w:r>
      <w:r w:rsidR="00DC6543">
        <w:t>ch</w:t>
      </w:r>
      <w:r w:rsidRPr="001D2BE4">
        <w:t xml:space="preserve"> w pkt 6) powyżej, z przyczyn związanych z Pani/Pana szczególną sytuacją.</w:t>
      </w:r>
      <w:r w:rsidRPr="004D52EB">
        <w:rPr>
          <w:sz w:val="20"/>
          <w:szCs w:val="20"/>
        </w:rPr>
        <w:br w:type="page"/>
      </w:r>
    </w:p>
    <w:p w14:paraId="27B02207" w14:textId="77777777" w:rsidR="00A66272" w:rsidRPr="008818DD" w:rsidRDefault="001535AD" w:rsidP="008818DD">
      <w:pPr>
        <w:pStyle w:val="Teksttreci0"/>
        <w:tabs>
          <w:tab w:val="left" w:pos="535"/>
        </w:tabs>
        <w:spacing w:after="360"/>
        <w:jc w:val="right"/>
        <w:rPr>
          <w:b/>
          <w:bCs/>
          <w:sz w:val="20"/>
          <w:szCs w:val="20"/>
        </w:rPr>
      </w:pPr>
      <w:r w:rsidRPr="00247E1F">
        <w:rPr>
          <w:b/>
          <w:bCs/>
          <w:sz w:val="20"/>
          <w:szCs w:val="20"/>
        </w:rPr>
        <w:lastRenderedPageBreak/>
        <w:t>Załącznik nr 4 do umowy</w:t>
      </w:r>
    </w:p>
    <w:p w14:paraId="2B1620EA" w14:textId="77777777" w:rsidR="00A66272" w:rsidRPr="008818DD" w:rsidRDefault="001535AD">
      <w:pPr>
        <w:pStyle w:val="Teksttreci0"/>
        <w:tabs>
          <w:tab w:val="left" w:pos="535"/>
        </w:tabs>
        <w:jc w:val="center"/>
        <w:rPr>
          <w:b/>
          <w:bCs/>
        </w:rPr>
      </w:pPr>
      <w:r w:rsidRPr="00247E1F">
        <w:rPr>
          <w:b/>
          <w:bCs/>
        </w:rPr>
        <w:t>Klauzula informacyjna dla pracowników Kontrahenta</w:t>
      </w:r>
    </w:p>
    <w:p w14:paraId="0AF97798"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 xml:space="preserve">Administratorem Państwa danych osobowych jest ORLEN S.A. z siedzibą w Płocku, </w:t>
      </w:r>
      <w:r>
        <w:br/>
      </w:r>
      <w:r w:rsidRPr="001D2BE4">
        <w:t xml:space="preserve">ul. Chemików 7 (dalej: </w:t>
      </w:r>
      <w:r w:rsidRPr="001D2BE4">
        <w:rPr>
          <w:b/>
          <w:bCs/>
        </w:rPr>
        <w:t>ORLEN S.A.</w:t>
      </w:r>
      <w:r w:rsidRPr="001D2BE4">
        <w:t>).</w:t>
      </w:r>
    </w:p>
    <w:p w14:paraId="1F6DB9BE"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Kontaktowe numery telefonów do administratora danych: (24) 256 00 00, (24) 365 00 00, (22) 778 00 00. Z Administratorem danych możecie Państwo skontaktować się także:</w:t>
      </w:r>
    </w:p>
    <w:p w14:paraId="4F7B785A" w14:textId="77777777" w:rsidR="00A66272" w:rsidRPr="001D2BE4" w:rsidRDefault="001535AD" w:rsidP="005E1EC7">
      <w:pPr>
        <w:pStyle w:val="Teksttreci0"/>
        <w:numPr>
          <w:ilvl w:val="0"/>
          <w:numId w:val="22"/>
        </w:numPr>
        <w:shd w:val="clear" w:color="auto" w:fill="auto"/>
        <w:tabs>
          <w:tab w:val="left" w:pos="803"/>
        </w:tabs>
        <w:spacing w:line="276" w:lineRule="auto"/>
        <w:ind w:firstLine="500"/>
      </w:pPr>
      <w:r w:rsidRPr="001D2BE4">
        <w:t>listownie na adres: ul. Chemików 7; 09-411 Płock,</w:t>
      </w:r>
    </w:p>
    <w:p w14:paraId="4EC4F5BA" w14:textId="77777777" w:rsidR="00A66272" w:rsidRPr="001D2BE4" w:rsidRDefault="001535AD" w:rsidP="005E1EC7">
      <w:pPr>
        <w:pStyle w:val="Teksttreci0"/>
        <w:numPr>
          <w:ilvl w:val="0"/>
          <w:numId w:val="22"/>
        </w:numPr>
        <w:shd w:val="clear" w:color="auto" w:fill="auto"/>
        <w:tabs>
          <w:tab w:val="left" w:pos="798"/>
        </w:tabs>
        <w:spacing w:line="276" w:lineRule="auto"/>
        <w:ind w:firstLine="500"/>
      </w:pPr>
      <w:r w:rsidRPr="001D2BE4">
        <w:t xml:space="preserve">przez e-mail: </w:t>
      </w:r>
      <w:hyperlink r:id="rId17" w:history="1">
        <w:r w:rsidRPr="001D2BE4">
          <w:t>daneosobowe@orlen.pl</w:t>
        </w:r>
      </w:hyperlink>
      <w:r w:rsidRPr="001D2BE4">
        <w:t>.</w:t>
      </w:r>
    </w:p>
    <w:p w14:paraId="7513C306"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Do kontaktu z I</w:t>
      </w:r>
      <w:r>
        <w:t xml:space="preserve">nspektorem ochrony danych w </w:t>
      </w:r>
      <w:r w:rsidRPr="001D2BE4">
        <w:t xml:space="preserve">ORLEN S.A. służy następujący adres email: </w:t>
      </w:r>
      <w:hyperlink r:id="rId18" w:history="1">
        <w:r w:rsidRPr="001D2BE4">
          <w:t>daneosobowe@orlen.pl</w:t>
        </w:r>
      </w:hyperlink>
      <w:r w:rsidRPr="001D2BE4">
        <w:t>. Z Inspektorem ochrony danych można skontaktować się także</w:t>
      </w:r>
      <w:r>
        <w:t xml:space="preserve"> pisemnie na adres siedziby </w:t>
      </w:r>
      <w:r w:rsidRPr="001D2BE4">
        <w:t xml:space="preserve">ORLEN S.A., wskazany w pkt 1, z dopiskiem „Inspektor Ochrony Danych“. Dane dot. Inspektora Ochrony Danych dostępne są również na stronie </w:t>
      </w:r>
      <w:hyperlink r:id="rId19" w:history="1">
        <w:r w:rsidRPr="001D2BE4">
          <w:t>www.orlen.pl</w:t>
        </w:r>
      </w:hyperlink>
      <w:r w:rsidRPr="001D2BE4">
        <w:t xml:space="preserve"> w zakładce „Kontakt”.</w:t>
      </w:r>
    </w:p>
    <w:p w14:paraId="122DB0F2"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w:t>
      </w:r>
      <w:r>
        <w:t xml:space="preserve">sobowe zostały udostępnione </w:t>
      </w:r>
      <w:r w:rsidRPr="001D2BE4">
        <w:t>ORLEN S.A. przez Pani/Pana pracodawcę (podmiot zatrudniający), w związku z wykonaniem umowy handlowej łączącej Pani/Pana pracodawc</w:t>
      </w:r>
      <w:r>
        <w:t xml:space="preserve">ę (podmiot zatrudniający) z </w:t>
      </w:r>
      <w:r w:rsidRPr="001D2BE4">
        <w:t>ORLEN S.A.</w:t>
      </w:r>
    </w:p>
    <w:p w14:paraId="7DE9FFD0"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Zakres Pani/Pana danych oso</w:t>
      </w:r>
      <w:r>
        <w:t xml:space="preserve">bowych przetwarzanych przez </w:t>
      </w:r>
      <w:r w:rsidRPr="001D2BE4">
        <w:t>ORLEN S.A. obejmuje: imię, nazwisko, stanowisko, służbowe dane kontaktowe.</w:t>
      </w:r>
    </w:p>
    <w:p w14:paraId="1507CED8" w14:textId="77777777" w:rsidR="00A66272" w:rsidRPr="001D2BE4" w:rsidRDefault="001535AD" w:rsidP="005E1EC7">
      <w:pPr>
        <w:pStyle w:val="Teksttreci0"/>
        <w:numPr>
          <w:ilvl w:val="0"/>
          <w:numId w:val="21"/>
        </w:numPr>
        <w:shd w:val="clear" w:color="auto" w:fill="auto"/>
        <w:tabs>
          <w:tab w:val="left" w:pos="336"/>
        </w:tabs>
        <w:spacing w:line="276" w:lineRule="auto"/>
      </w:pPr>
      <w:r w:rsidRPr="001D2BE4">
        <w:t>Pani/Pana dane osobowe będą przetwarzane w celu:</w:t>
      </w:r>
    </w:p>
    <w:p w14:paraId="6796E6BE" w14:textId="77777777" w:rsidR="00A66272" w:rsidRPr="001D2BE4" w:rsidRDefault="001535AD" w:rsidP="005E1EC7">
      <w:pPr>
        <w:pStyle w:val="Teksttreci0"/>
        <w:numPr>
          <w:ilvl w:val="0"/>
          <w:numId w:val="23"/>
        </w:numPr>
        <w:shd w:val="clear" w:color="auto" w:fill="auto"/>
        <w:tabs>
          <w:tab w:val="left" w:pos="779"/>
        </w:tabs>
        <w:spacing w:line="276" w:lineRule="auto"/>
        <w:ind w:left="780" w:hanging="360"/>
      </w:pPr>
      <w:r w:rsidRPr="001D2BE4">
        <w:t>wykonania umowy handlowej, o której mowa w pkt. 4 - podstawą prawną przetwarzan</w:t>
      </w:r>
      <w:r>
        <w:t xml:space="preserve">ia jest uzasadniony interes </w:t>
      </w:r>
      <w:r w:rsidRPr="001D2BE4">
        <w:t xml:space="preserve">ORLEN S.A. oraz Pani/Pana pracodawcy (podmiotu zatrudniającego) (art. 6 ust. 1 lit. f Rozporządzenia ogólnego o ochronie danych osobowych 2016/679 - </w:t>
      </w:r>
      <w:r w:rsidRPr="001D2BE4">
        <w:rPr>
          <w:b/>
          <w:bCs/>
        </w:rPr>
        <w:t>RODO</w:t>
      </w:r>
      <w:r w:rsidRPr="001D2BE4">
        <w:t>); prawnie uzasadniony int</w:t>
      </w:r>
      <w:r>
        <w:t xml:space="preserve">eres polega na umożliwieniu </w:t>
      </w:r>
      <w:r w:rsidRPr="001D2BE4">
        <w:t>ORLEN S.A. sprawnego bieżącego wykonywania umowy,</w:t>
      </w:r>
    </w:p>
    <w:p w14:paraId="231F02A8" w14:textId="77777777" w:rsidR="00A66272" w:rsidRPr="001D2BE4" w:rsidRDefault="001535AD" w:rsidP="005E1EC7">
      <w:pPr>
        <w:pStyle w:val="Teksttreci0"/>
        <w:numPr>
          <w:ilvl w:val="0"/>
          <w:numId w:val="23"/>
        </w:numPr>
        <w:shd w:val="clear" w:color="auto" w:fill="auto"/>
        <w:tabs>
          <w:tab w:val="left" w:pos="779"/>
        </w:tabs>
        <w:spacing w:line="276" w:lineRule="auto"/>
        <w:ind w:left="780" w:hanging="360"/>
      </w:pPr>
      <w:r w:rsidRPr="001D2BE4">
        <w:t>ewentualnego ustalenia lub dochodzenia roszczeń lub obrony przed roszczeniami - podstawą prawną przetwarzania jest prawnie uza</w:t>
      </w:r>
      <w:r>
        <w:t xml:space="preserve">sadniony interes </w:t>
      </w:r>
      <w:r w:rsidRPr="001D2BE4">
        <w:t>ORLEN S.A. (art. 6 ust. 1 lit. f RODO); prawnie uzasadniony int</w:t>
      </w:r>
      <w:r>
        <w:t xml:space="preserve">eres polega na umożliwieniu </w:t>
      </w:r>
      <w:r w:rsidRPr="001D2BE4">
        <w:t>ORLEN S.A. dochodzenia lub obrony przed roszczeniami.</w:t>
      </w:r>
    </w:p>
    <w:p w14:paraId="77B5B5A1"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osobowe mogą być przekazywane dostawcom systemów informatycznych i usług IT, pod</w:t>
      </w:r>
      <w:r>
        <w:t xml:space="preserve">miotom świadczącym na rzecz </w:t>
      </w:r>
      <w:r w:rsidRPr="001D2BE4">
        <w:t>ORLEN S.A. usługi niezbędne do wykonania umowy zawartej z Pani/Pana pracodawcą (podmiotem zatrudniającym), a w stosowanych przypadkach także podmiotom uzyskującym dostęp do danych w oparciu o przepisy powszechnie obowiązującego prawa.</w:t>
      </w:r>
    </w:p>
    <w:p w14:paraId="1105D016"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Pani/Pana dane osobowe będą przetwarzane przez okres niezbędny do wykonania umowy handlowej, o której mowa w pkt. 4. Okres przetwarzania może zostać każdorazowo przedłużony o okres przedawnienia roszczeń, jeżeli przetwarzanie danych osobowych będzie niezbędne dla dochodzenia ewentualnych roszczeń lub obrony prze</w:t>
      </w:r>
      <w:r>
        <w:t xml:space="preserve">d takimi roszczeniami przez </w:t>
      </w:r>
      <w:r w:rsidRPr="001D2BE4">
        <w:t>ORLEN S.A.</w:t>
      </w:r>
    </w:p>
    <w:p w14:paraId="270C935E" w14:textId="77777777" w:rsidR="00A66272" w:rsidRPr="001D2BE4" w:rsidRDefault="001535AD" w:rsidP="005E1EC7">
      <w:pPr>
        <w:pStyle w:val="Teksttreci0"/>
        <w:numPr>
          <w:ilvl w:val="0"/>
          <w:numId w:val="21"/>
        </w:numPr>
        <w:shd w:val="clear" w:color="auto" w:fill="auto"/>
        <w:tabs>
          <w:tab w:val="left" w:pos="336"/>
        </w:tabs>
        <w:spacing w:line="276" w:lineRule="auto"/>
        <w:ind w:left="380" w:hanging="380"/>
      </w:pPr>
      <w:r w:rsidRPr="001D2BE4">
        <w:t>Przysługuje Pani/Panu prawo dostępu do treści danych oraz żądania ich sprostowania, usunięcia, ograniczenia przetwarzania oraz prawo wniesienia sprzeciwu względem przetwarzania danych.</w:t>
      </w:r>
    </w:p>
    <w:p w14:paraId="287E398B" w14:textId="77777777" w:rsidR="00A66272" w:rsidRPr="001D2BE4" w:rsidRDefault="001535AD" w:rsidP="005E1EC7">
      <w:pPr>
        <w:pStyle w:val="Teksttreci0"/>
        <w:numPr>
          <w:ilvl w:val="0"/>
          <w:numId w:val="21"/>
        </w:numPr>
        <w:shd w:val="clear" w:color="auto" w:fill="auto"/>
        <w:tabs>
          <w:tab w:val="left" w:pos="375"/>
        </w:tabs>
        <w:spacing w:line="276" w:lineRule="auto"/>
        <w:ind w:left="380" w:hanging="38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0D724C69" w14:textId="77777777" w:rsidR="00A66272" w:rsidRDefault="001535AD" w:rsidP="005E1EC7">
      <w:pPr>
        <w:pStyle w:val="Teksttreci0"/>
        <w:numPr>
          <w:ilvl w:val="0"/>
          <w:numId w:val="21"/>
        </w:numPr>
        <w:shd w:val="clear" w:color="auto" w:fill="auto"/>
        <w:tabs>
          <w:tab w:val="left" w:pos="375"/>
        </w:tabs>
        <w:spacing w:line="276" w:lineRule="auto"/>
        <w:ind w:left="380" w:hanging="380"/>
      </w:pPr>
      <w:r w:rsidRPr="001D2BE4">
        <w:t>Przysługuje Pani/Panu prawo wniesienia sprzeciwu względem przetwarzania danych osobowych w celach określonych w pkt 6 powyżej, z przyczyn związanych z Pani/Pana szczególną sytuacją.</w:t>
      </w:r>
    </w:p>
    <w:p w14:paraId="74EA137C" w14:textId="77777777" w:rsidR="002D3A6E" w:rsidRDefault="002D3A6E" w:rsidP="0068062D">
      <w:pPr>
        <w:pStyle w:val="Teksttreci0"/>
        <w:shd w:val="clear" w:color="auto" w:fill="auto"/>
        <w:tabs>
          <w:tab w:val="left" w:pos="375"/>
        </w:tabs>
        <w:spacing w:line="276" w:lineRule="auto"/>
      </w:pPr>
    </w:p>
    <w:p w14:paraId="52FA76DB" w14:textId="77777777" w:rsidR="002D3A6E" w:rsidRDefault="002D3A6E" w:rsidP="0068062D">
      <w:pPr>
        <w:pStyle w:val="Teksttreci0"/>
        <w:shd w:val="clear" w:color="auto" w:fill="auto"/>
        <w:tabs>
          <w:tab w:val="left" w:pos="375"/>
        </w:tabs>
        <w:spacing w:line="276" w:lineRule="auto"/>
      </w:pPr>
    </w:p>
    <w:p w14:paraId="6DAE7E4E" w14:textId="77777777" w:rsidR="00A66272" w:rsidRPr="008818DD" w:rsidRDefault="001535AD" w:rsidP="008818DD">
      <w:pPr>
        <w:pStyle w:val="Teksttreci0"/>
        <w:tabs>
          <w:tab w:val="left" w:pos="375"/>
        </w:tabs>
        <w:spacing w:after="360"/>
        <w:jc w:val="right"/>
        <w:rPr>
          <w:b/>
          <w:bCs/>
          <w:sz w:val="20"/>
          <w:szCs w:val="20"/>
        </w:rPr>
      </w:pPr>
      <w:r w:rsidRPr="00247E1F">
        <w:rPr>
          <w:b/>
          <w:bCs/>
          <w:sz w:val="20"/>
          <w:szCs w:val="20"/>
        </w:rPr>
        <w:lastRenderedPageBreak/>
        <w:t>Załącznik nr 5 do umowy</w:t>
      </w:r>
    </w:p>
    <w:p w14:paraId="5A3072DE" w14:textId="77777777" w:rsidR="00A66272" w:rsidRPr="008818DD" w:rsidRDefault="001535AD">
      <w:pPr>
        <w:pStyle w:val="Teksttreci0"/>
        <w:tabs>
          <w:tab w:val="left" w:pos="375"/>
        </w:tabs>
        <w:jc w:val="center"/>
        <w:rPr>
          <w:b/>
          <w:bCs/>
        </w:rPr>
      </w:pPr>
      <w:r w:rsidRPr="00247E1F">
        <w:rPr>
          <w:b/>
          <w:bCs/>
        </w:rPr>
        <w:t>Klauzula informacyjna dla Kontrahentów będących osobami fizycznymi</w:t>
      </w:r>
    </w:p>
    <w:p w14:paraId="0FB3844B" w14:textId="77777777" w:rsidR="00A66272" w:rsidRPr="001D2BE4" w:rsidRDefault="001535AD" w:rsidP="005E1EC7">
      <w:pPr>
        <w:pStyle w:val="Teksttreci0"/>
        <w:numPr>
          <w:ilvl w:val="0"/>
          <w:numId w:val="24"/>
        </w:numPr>
        <w:shd w:val="clear" w:color="auto" w:fill="auto"/>
        <w:tabs>
          <w:tab w:val="left" w:pos="584"/>
        </w:tabs>
        <w:spacing w:line="240" w:lineRule="auto"/>
        <w:ind w:left="580" w:hanging="280"/>
      </w:pPr>
      <w:r w:rsidRPr="001D2BE4">
        <w:t>Administratorem Państwa danych osobow</w:t>
      </w:r>
      <w:r>
        <w:t xml:space="preserve">ych jest </w:t>
      </w:r>
      <w:r w:rsidRPr="001D2BE4">
        <w:t xml:space="preserve">ORLEN S.A. z siedzibą w Płocku, </w:t>
      </w:r>
      <w:r>
        <w:br/>
      </w:r>
      <w:r w:rsidRPr="001D2BE4">
        <w:t xml:space="preserve">ul. Chemików 7 (dalej: </w:t>
      </w:r>
      <w:r w:rsidRPr="001D2BE4">
        <w:rPr>
          <w:b/>
          <w:bCs/>
        </w:rPr>
        <w:t>ORLEN S.A.</w:t>
      </w:r>
      <w:r w:rsidRPr="001D2BE4">
        <w:t>).</w:t>
      </w:r>
    </w:p>
    <w:p w14:paraId="74E6FC52" w14:textId="77777777" w:rsidR="00A66272" w:rsidRPr="001D2BE4" w:rsidRDefault="001535AD" w:rsidP="005E1EC7">
      <w:pPr>
        <w:pStyle w:val="Teksttreci0"/>
        <w:numPr>
          <w:ilvl w:val="0"/>
          <w:numId w:val="24"/>
        </w:numPr>
        <w:shd w:val="clear" w:color="auto" w:fill="auto"/>
        <w:tabs>
          <w:tab w:val="left" w:pos="603"/>
        </w:tabs>
        <w:spacing w:line="240" w:lineRule="auto"/>
        <w:ind w:left="580" w:hanging="280"/>
      </w:pPr>
      <w:r w:rsidRPr="001D2BE4">
        <w:t>Kontaktowe numery telefonów do administratora danych: (24) 256 00 00, (24) 365 00 00, (22) 778 00 00. Z Administratorem danych możecie Państwo skontaktować się także:</w:t>
      </w:r>
    </w:p>
    <w:p w14:paraId="5C6AD624" w14:textId="77777777" w:rsidR="00A66272" w:rsidRPr="001D2BE4" w:rsidRDefault="001535AD" w:rsidP="005E1EC7">
      <w:pPr>
        <w:pStyle w:val="Teksttreci0"/>
        <w:numPr>
          <w:ilvl w:val="0"/>
          <w:numId w:val="25"/>
        </w:numPr>
        <w:shd w:val="clear" w:color="auto" w:fill="auto"/>
        <w:tabs>
          <w:tab w:val="left" w:pos="1025"/>
        </w:tabs>
        <w:spacing w:line="240" w:lineRule="auto"/>
        <w:ind w:firstLine="660"/>
      </w:pPr>
      <w:r w:rsidRPr="001D2BE4">
        <w:t>listownie na adres: ul. Chemików 7; 09-411 Płock,</w:t>
      </w:r>
    </w:p>
    <w:p w14:paraId="09A602C4" w14:textId="77777777" w:rsidR="00A66272" w:rsidRPr="001D2BE4" w:rsidRDefault="001535AD" w:rsidP="005E1EC7">
      <w:pPr>
        <w:pStyle w:val="Teksttreci0"/>
        <w:numPr>
          <w:ilvl w:val="0"/>
          <w:numId w:val="25"/>
        </w:numPr>
        <w:shd w:val="clear" w:color="auto" w:fill="auto"/>
        <w:tabs>
          <w:tab w:val="left" w:pos="1025"/>
        </w:tabs>
        <w:spacing w:line="240" w:lineRule="auto"/>
        <w:ind w:firstLine="660"/>
      </w:pPr>
      <w:r w:rsidRPr="001D2BE4">
        <w:t xml:space="preserve">przez e-mail: </w:t>
      </w:r>
      <w:hyperlink r:id="rId20" w:history="1">
        <w:r w:rsidRPr="001D2BE4">
          <w:t>daneosobowe@orlen.pl</w:t>
        </w:r>
      </w:hyperlink>
      <w:r w:rsidRPr="001D2BE4">
        <w:t>.</w:t>
      </w:r>
    </w:p>
    <w:p w14:paraId="40C4CAF5" w14:textId="77777777" w:rsidR="00A66272" w:rsidRPr="001D2BE4" w:rsidRDefault="001535AD" w:rsidP="005E1EC7">
      <w:pPr>
        <w:pStyle w:val="Teksttreci0"/>
        <w:numPr>
          <w:ilvl w:val="0"/>
          <w:numId w:val="24"/>
        </w:numPr>
        <w:shd w:val="clear" w:color="auto" w:fill="auto"/>
        <w:tabs>
          <w:tab w:val="left" w:pos="598"/>
        </w:tabs>
        <w:spacing w:line="240" w:lineRule="auto"/>
        <w:ind w:left="580" w:hanging="280"/>
      </w:pPr>
      <w:r w:rsidRPr="001D2BE4">
        <w:t>Do kontaktu z I</w:t>
      </w:r>
      <w:r>
        <w:t xml:space="preserve">nspektorem ochrony danych w </w:t>
      </w:r>
      <w:r w:rsidRPr="001D2BE4">
        <w:t xml:space="preserve">ORLEN S.A. służy następujący adres email: </w:t>
      </w:r>
      <w:hyperlink r:id="rId21" w:history="1">
        <w:r w:rsidRPr="001D2BE4">
          <w:t>daneosobowe@orlen.pl</w:t>
        </w:r>
      </w:hyperlink>
      <w:r w:rsidRPr="001D2BE4">
        <w:t>. Z Inspektorem ochrony danych można skontaktować się także</w:t>
      </w:r>
      <w:r>
        <w:t xml:space="preserve"> pisemnie na adres siedziby </w:t>
      </w:r>
      <w:r w:rsidRPr="001D2BE4">
        <w:t xml:space="preserve">ORLEN S.A., wskazany w pkt 1, z dopiskiem „Inspektor Ochrony Danych“. Dane dot. Inspektora Ochrony Danych dostępne są również na stronie </w:t>
      </w:r>
      <w:hyperlink r:id="rId22" w:history="1">
        <w:r w:rsidRPr="001D2BE4">
          <w:t>www.orlen.pl</w:t>
        </w:r>
      </w:hyperlink>
      <w:r w:rsidRPr="001D2BE4">
        <w:t xml:space="preserve"> w zakładce „Kontakt”.</w:t>
      </w:r>
    </w:p>
    <w:p w14:paraId="58AAE3DB" w14:textId="77777777" w:rsidR="00A66272" w:rsidRPr="001D2BE4" w:rsidRDefault="001535AD" w:rsidP="005E1EC7">
      <w:pPr>
        <w:pStyle w:val="Teksttreci0"/>
        <w:numPr>
          <w:ilvl w:val="0"/>
          <w:numId w:val="24"/>
        </w:numPr>
        <w:shd w:val="clear" w:color="auto" w:fill="auto"/>
        <w:tabs>
          <w:tab w:val="left" w:pos="603"/>
        </w:tabs>
        <w:spacing w:line="240" w:lineRule="auto"/>
        <w:ind w:firstLine="300"/>
      </w:pPr>
      <w:r w:rsidRPr="001D2BE4">
        <w:t>Pani/Pana dane osobowe w niezbędnym zakresie będą przetwarzane w celu:</w:t>
      </w:r>
    </w:p>
    <w:p w14:paraId="2EF43402" w14:textId="77777777" w:rsidR="00A66272" w:rsidRPr="001D2BE4" w:rsidRDefault="001535AD" w:rsidP="005E1EC7">
      <w:pPr>
        <w:pStyle w:val="Teksttreci0"/>
        <w:numPr>
          <w:ilvl w:val="0"/>
          <w:numId w:val="26"/>
        </w:numPr>
        <w:shd w:val="clear" w:color="auto" w:fill="auto"/>
        <w:tabs>
          <w:tab w:val="left" w:pos="874"/>
        </w:tabs>
        <w:spacing w:line="240" w:lineRule="auto"/>
        <w:ind w:left="860" w:hanging="280"/>
      </w:pPr>
      <w:r w:rsidRPr="001D2BE4">
        <w:t xml:space="preserve">wykonania zawartej z Panią/Panem umowy - podstawą prawną jest niezbędność przetwarzania do wykonania umowy, której jest Pani/Pan stroną lub podjęcie działań na Pani/Pana żądanie przed zawarciem umowy (art. 6 ust. 1 lit. b Rozporządzenia ogólnego o ochronie danych osobowych 2016/679 - </w:t>
      </w:r>
      <w:r w:rsidRPr="001D2BE4">
        <w:rPr>
          <w:b/>
          <w:bCs/>
        </w:rPr>
        <w:t>RODO</w:t>
      </w:r>
      <w:r w:rsidRPr="001D2BE4">
        <w:t>);</w:t>
      </w:r>
    </w:p>
    <w:p w14:paraId="697BF655" w14:textId="77777777" w:rsidR="00A66272" w:rsidRPr="001D2BE4" w:rsidRDefault="001535AD" w:rsidP="005E1EC7">
      <w:pPr>
        <w:pStyle w:val="Teksttreci0"/>
        <w:numPr>
          <w:ilvl w:val="1"/>
          <w:numId w:val="26"/>
        </w:numPr>
        <w:shd w:val="clear" w:color="auto" w:fill="auto"/>
        <w:tabs>
          <w:tab w:val="left" w:pos="567"/>
          <w:tab w:val="left" w:pos="7235"/>
        </w:tabs>
        <w:spacing w:line="240" w:lineRule="auto"/>
        <w:ind w:left="860" w:hanging="293"/>
      </w:pPr>
      <w:r>
        <w:t xml:space="preserve">b) </w:t>
      </w:r>
      <w:r w:rsidRPr="001D2BE4">
        <w:t>wypełnienia obowi</w:t>
      </w:r>
      <w:r>
        <w:t xml:space="preserve">ązków prawnych ciążących na ORLEN </w:t>
      </w:r>
      <w:r w:rsidRPr="001D2BE4">
        <w:t>S.A. na podstawie</w:t>
      </w:r>
      <w:r>
        <w:t xml:space="preserve"> </w:t>
      </w:r>
      <w:r w:rsidRPr="001D2BE4">
        <w:t xml:space="preserve">powszechnie obowiązujących przepisów prawa, w tym w szczególności przepisów </w:t>
      </w:r>
      <w:r>
        <w:br/>
      </w:r>
      <w:r w:rsidRPr="001D2BE4">
        <w:t>z zakresu rachunkowości i prawa podatkowego - podstawą prawną przetwarzania jest art. 6 ust. 1 lit. c RODO;</w:t>
      </w:r>
    </w:p>
    <w:p w14:paraId="53A61144" w14:textId="77777777" w:rsidR="00050E6D" w:rsidRDefault="001535AD" w:rsidP="005E1EC7">
      <w:pPr>
        <w:pStyle w:val="Teksttreci0"/>
        <w:numPr>
          <w:ilvl w:val="0"/>
          <w:numId w:val="27"/>
        </w:numPr>
        <w:shd w:val="clear" w:color="auto" w:fill="auto"/>
        <w:tabs>
          <w:tab w:val="left" w:pos="874"/>
          <w:tab w:val="left" w:pos="7235"/>
        </w:tabs>
        <w:spacing w:line="240" w:lineRule="auto"/>
        <w:ind w:left="851" w:hanging="284"/>
      </w:pPr>
      <w:r w:rsidRPr="001D2BE4">
        <w:t>dokonania oceny współpracy na podstawie zawartej z Panią/Panem umowy - podstawą prawną przetwarzania jest</w:t>
      </w:r>
      <w:r>
        <w:t xml:space="preserve"> prawnie uzasadniony interes </w:t>
      </w:r>
      <w:r w:rsidRPr="001D2BE4">
        <w:t>ORLEN S.A. (art. 6 ust. 1 lit. f RODO); prawnie uzasadniony interes polega na umo</w:t>
      </w:r>
      <w:r>
        <w:t xml:space="preserve">żliwieniu </w:t>
      </w:r>
      <w:r w:rsidRPr="001D2BE4">
        <w:t>ORLEN S.A.</w:t>
      </w:r>
      <w:r>
        <w:t xml:space="preserve"> </w:t>
      </w:r>
      <w:r w:rsidRPr="001D2BE4">
        <w:t>dokonywania okresowej oceny</w:t>
      </w:r>
      <w:r>
        <w:t xml:space="preserve"> współpracy z kontrahentami </w:t>
      </w:r>
      <w:r w:rsidRPr="001D2BE4">
        <w:t>ORLEN S.A., m.in. z punktu widzenia terminowości realizacji umowy i jakości świadczonej usługi/dostawy</w:t>
      </w:r>
      <w:r>
        <w:t>;</w:t>
      </w:r>
      <w:r>
        <w:rPr>
          <w:vertAlign w:val="superscript"/>
        </w:rPr>
        <w:footnoteReference w:id="2"/>
      </w:r>
    </w:p>
    <w:p w14:paraId="24F1373F" w14:textId="77777777" w:rsidR="00A66272" w:rsidRPr="001D2BE4" w:rsidRDefault="001535AD" w:rsidP="005E1EC7">
      <w:pPr>
        <w:pStyle w:val="Teksttreci0"/>
        <w:numPr>
          <w:ilvl w:val="0"/>
          <w:numId w:val="27"/>
        </w:numPr>
        <w:shd w:val="clear" w:color="auto" w:fill="auto"/>
        <w:tabs>
          <w:tab w:val="left" w:pos="874"/>
          <w:tab w:val="left" w:pos="7235"/>
        </w:tabs>
        <w:spacing w:line="240" w:lineRule="auto"/>
        <w:ind w:left="851" w:hanging="284"/>
      </w:pPr>
      <w:r w:rsidRPr="001D2BE4">
        <w:t xml:space="preserve">ewentualnego ustalenia lub dochodzenia roszczeń lub obrony przed roszczeniami - podstawą prawną przetwarzania jest </w:t>
      </w:r>
      <w:r>
        <w:t xml:space="preserve">prawnie uzasadniony interes </w:t>
      </w:r>
      <w:r w:rsidRPr="001D2BE4">
        <w:t>ORLEN S.A. (art. 6 ust. 1 lit. f RODO); prawnie uzasadniony int</w:t>
      </w:r>
      <w:r>
        <w:t xml:space="preserve">eres polega na umożliwieniu </w:t>
      </w:r>
      <w:r w:rsidRPr="001D2BE4">
        <w:t>ORLEN S.A. dochodzenia lub obrony przed roszczeniami związanymi z zawartą umową.</w:t>
      </w:r>
    </w:p>
    <w:p w14:paraId="54E121AF"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Pani/Pana dane osobowe mogą być przekazywane dostawcom systemów informatycznych i usług IT, pod</w:t>
      </w:r>
      <w:r>
        <w:t xml:space="preserve">miotom świadczącym na rzecz </w:t>
      </w:r>
      <w:r w:rsidRPr="001D2BE4">
        <w:t xml:space="preserve">ORLEN S.A. usługi niezbędne do wykonania umowy, w tym usługi księgowe i prawne. Ponadto, </w:t>
      </w:r>
      <w:r>
        <w:br/>
      </w:r>
      <w:r w:rsidRPr="001D2BE4">
        <w:t>w stosowanych przypadkach dane osobowe będą przekazywane podmiotom uzyskującym dostęp do danych w oparciu o przepisy powszechnie obowiązującego prawa, w zakresie przewidzianym przez te przepisy.</w:t>
      </w:r>
    </w:p>
    <w:p w14:paraId="5BD62072"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 xml:space="preserve">Pani/Pana dane osobowe będą przetwarzane przez okres wykonywania umowy, </w:t>
      </w:r>
      <w:r>
        <w:br/>
      </w:r>
      <w:r w:rsidRPr="001D2BE4">
        <w:t>a następnie przez okres przedawnienia roszczeń, jeżeli przetwarzanie danych osobowych będzie niezbędne dla dochodzenia ewentualnych roszczeń lub obrony prze</w:t>
      </w:r>
      <w:r>
        <w:t xml:space="preserve">d takimi roszczeniami przez </w:t>
      </w:r>
      <w:r w:rsidRPr="001D2BE4">
        <w:t xml:space="preserve">ORLEN S.A. Po tym okresie Pani/Pana dane osobowe będą przetwarzane jedynie w zakresie i przez okres wynikający z przepisów prawa, </w:t>
      </w:r>
      <w:r>
        <w:br/>
      </w:r>
      <w:r w:rsidRPr="001D2BE4">
        <w:t>w szczególności przepisów o rachunkowości.</w:t>
      </w:r>
    </w:p>
    <w:p w14:paraId="40A7A881"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prawo dostępu do treści danych oraz żądania ich sprostowania, usunięcia, ograniczenia przetwarzania, prawo do przenoszenia danych oraz prawo wniesienia sprzeciwu względem przetwarzania danych.</w:t>
      </w:r>
    </w:p>
    <w:p w14:paraId="7AF836B3"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prawo wniesienia sprzeciwu względem przetwarzania danych osobowych w celach określonych w pkt 4 lit. c) i d) powyżej</w:t>
      </w:r>
      <w:r>
        <w:rPr>
          <w:vertAlign w:val="superscript"/>
        </w:rPr>
        <w:footnoteReference w:id="3"/>
      </w:r>
      <w:r w:rsidRPr="001D2BE4">
        <w:t xml:space="preserve">, z przyczyn związanych </w:t>
      </w:r>
      <w:r>
        <w:br/>
      </w:r>
      <w:r w:rsidRPr="001D2BE4">
        <w:t>z Pani/Pana szczególną sytuacją.</w:t>
      </w:r>
    </w:p>
    <w:p w14:paraId="1F576911" w14:textId="77777777" w:rsidR="00A66272" w:rsidRPr="001D2BE4" w:rsidRDefault="001535AD" w:rsidP="005E1EC7">
      <w:pPr>
        <w:pStyle w:val="Teksttreci0"/>
        <w:numPr>
          <w:ilvl w:val="0"/>
          <w:numId w:val="24"/>
        </w:numPr>
        <w:shd w:val="clear" w:color="auto" w:fill="auto"/>
        <w:tabs>
          <w:tab w:val="left" w:pos="594"/>
        </w:tabs>
        <w:spacing w:line="240" w:lineRule="auto"/>
        <w:ind w:left="580" w:hanging="280"/>
      </w:pPr>
      <w:r w:rsidRPr="001D2BE4">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77666459" w14:textId="77777777" w:rsidR="00A66272" w:rsidRPr="001D2BE4" w:rsidRDefault="001535AD" w:rsidP="005E1EC7">
      <w:pPr>
        <w:pStyle w:val="Teksttreci0"/>
        <w:numPr>
          <w:ilvl w:val="0"/>
          <w:numId w:val="24"/>
        </w:numPr>
        <w:shd w:val="clear" w:color="auto" w:fill="auto"/>
        <w:tabs>
          <w:tab w:val="left" w:pos="690"/>
        </w:tabs>
        <w:spacing w:line="240" w:lineRule="auto"/>
        <w:ind w:left="580" w:hanging="280"/>
      </w:pPr>
      <w:r w:rsidRPr="001D2BE4">
        <w:lastRenderedPageBreak/>
        <w:t>Podanie</w:t>
      </w:r>
      <w:r>
        <w:t xml:space="preserve"> danych jest wymagane przez </w:t>
      </w:r>
      <w:r w:rsidRPr="001D2BE4">
        <w:t>ORLEN S.A. w celu zawarcia i wykonania umowy. Brak podania danych będzie skutkował niemożliwością wykonania umowy.</w:t>
      </w:r>
    </w:p>
    <w:p w14:paraId="2E24ACDC" w14:textId="77777777" w:rsidR="00A66272" w:rsidRDefault="00A66272" w:rsidP="00A66272">
      <w:pPr>
        <w:pStyle w:val="Teksttreci0"/>
        <w:tabs>
          <w:tab w:val="left" w:pos="375"/>
        </w:tabs>
      </w:pPr>
    </w:p>
    <w:p w14:paraId="50083795" w14:textId="77777777" w:rsidR="00A66272" w:rsidRDefault="00A66272" w:rsidP="00A66272">
      <w:pPr>
        <w:pStyle w:val="Teksttreci0"/>
        <w:tabs>
          <w:tab w:val="left" w:pos="375"/>
        </w:tabs>
      </w:pPr>
    </w:p>
    <w:p w14:paraId="664929CA" w14:textId="271F6055" w:rsidR="00A66272" w:rsidRDefault="00A66272" w:rsidP="00A66272">
      <w:pPr>
        <w:pStyle w:val="Teksttreci0"/>
        <w:tabs>
          <w:tab w:val="left" w:pos="535"/>
        </w:tabs>
        <w:rPr>
          <w:ins w:id="80" w:author="Bulik Paulina" w:date="2024-08-05T14:20:00Z"/>
          <w:b/>
          <w:sz w:val="24"/>
          <w:szCs w:val="24"/>
        </w:rPr>
      </w:pPr>
    </w:p>
    <w:p w14:paraId="79BF645B" w14:textId="7241B96D" w:rsidR="005E1EC7" w:rsidRDefault="005E1EC7" w:rsidP="00A66272">
      <w:pPr>
        <w:pStyle w:val="Teksttreci0"/>
        <w:tabs>
          <w:tab w:val="left" w:pos="535"/>
        </w:tabs>
        <w:rPr>
          <w:ins w:id="81" w:author="Bulik Paulina" w:date="2024-08-05T14:20:00Z"/>
          <w:b/>
          <w:sz w:val="24"/>
          <w:szCs w:val="24"/>
        </w:rPr>
      </w:pPr>
    </w:p>
    <w:p w14:paraId="5E738CBF" w14:textId="7132ED09" w:rsidR="005E1EC7" w:rsidRDefault="005E1EC7" w:rsidP="00A66272">
      <w:pPr>
        <w:pStyle w:val="Teksttreci0"/>
        <w:tabs>
          <w:tab w:val="left" w:pos="535"/>
        </w:tabs>
        <w:rPr>
          <w:ins w:id="82" w:author="Bulik Paulina" w:date="2024-08-05T14:20:00Z"/>
          <w:b/>
          <w:sz w:val="24"/>
          <w:szCs w:val="24"/>
        </w:rPr>
      </w:pPr>
    </w:p>
    <w:p w14:paraId="49BC6AE7" w14:textId="724751A6" w:rsidR="005E1EC7" w:rsidRDefault="005E1EC7" w:rsidP="00A66272">
      <w:pPr>
        <w:pStyle w:val="Teksttreci0"/>
        <w:tabs>
          <w:tab w:val="left" w:pos="535"/>
        </w:tabs>
        <w:rPr>
          <w:ins w:id="83" w:author="Bulik Paulina" w:date="2024-08-05T14:20:00Z"/>
          <w:b/>
          <w:sz w:val="24"/>
          <w:szCs w:val="24"/>
        </w:rPr>
      </w:pPr>
    </w:p>
    <w:p w14:paraId="35144351" w14:textId="3E67A9BF" w:rsidR="005E1EC7" w:rsidRDefault="005E1EC7" w:rsidP="00A66272">
      <w:pPr>
        <w:pStyle w:val="Teksttreci0"/>
        <w:tabs>
          <w:tab w:val="left" w:pos="535"/>
        </w:tabs>
        <w:rPr>
          <w:ins w:id="84" w:author="Bulik Paulina" w:date="2024-08-05T14:20:00Z"/>
          <w:b/>
          <w:sz w:val="24"/>
          <w:szCs w:val="24"/>
        </w:rPr>
      </w:pPr>
    </w:p>
    <w:p w14:paraId="29E7C9C6" w14:textId="69C25CC6" w:rsidR="005E1EC7" w:rsidRDefault="005E1EC7" w:rsidP="00A66272">
      <w:pPr>
        <w:pStyle w:val="Teksttreci0"/>
        <w:tabs>
          <w:tab w:val="left" w:pos="535"/>
        </w:tabs>
        <w:rPr>
          <w:ins w:id="85" w:author="Bulik Paulina" w:date="2024-08-05T14:20:00Z"/>
          <w:b/>
          <w:sz w:val="24"/>
          <w:szCs w:val="24"/>
        </w:rPr>
      </w:pPr>
    </w:p>
    <w:p w14:paraId="606E04A6" w14:textId="10AD9BF1" w:rsidR="005E1EC7" w:rsidRDefault="005E1EC7" w:rsidP="00A66272">
      <w:pPr>
        <w:pStyle w:val="Teksttreci0"/>
        <w:tabs>
          <w:tab w:val="left" w:pos="535"/>
        </w:tabs>
        <w:rPr>
          <w:ins w:id="86" w:author="Bulik Paulina" w:date="2024-08-05T14:20:00Z"/>
          <w:b/>
          <w:sz w:val="24"/>
          <w:szCs w:val="24"/>
        </w:rPr>
      </w:pPr>
    </w:p>
    <w:p w14:paraId="6F4417B5" w14:textId="46E0971E" w:rsidR="005E1EC7" w:rsidRDefault="005E1EC7" w:rsidP="00A66272">
      <w:pPr>
        <w:pStyle w:val="Teksttreci0"/>
        <w:tabs>
          <w:tab w:val="left" w:pos="535"/>
        </w:tabs>
        <w:rPr>
          <w:ins w:id="87" w:author="Bulik Paulina" w:date="2024-08-05T14:20:00Z"/>
          <w:b/>
          <w:sz w:val="24"/>
          <w:szCs w:val="24"/>
        </w:rPr>
      </w:pPr>
    </w:p>
    <w:p w14:paraId="311231F1" w14:textId="64F928B0" w:rsidR="005E1EC7" w:rsidRDefault="005E1EC7" w:rsidP="00A66272">
      <w:pPr>
        <w:pStyle w:val="Teksttreci0"/>
        <w:tabs>
          <w:tab w:val="left" w:pos="535"/>
        </w:tabs>
        <w:rPr>
          <w:ins w:id="88" w:author="Bulik Paulina" w:date="2024-08-05T14:20:00Z"/>
          <w:b/>
          <w:sz w:val="24"/>
          <w:szCs w:val="24"/>
        </w:rPr>
      </w:pPr>
    </w:p>
    <w:p w14:paraId="459AE225" w14:textId="3218B655" w:rsidR="005E1EC7" w:rsidRDefault="005E1EC7" w:rsidP="00A66272">
      <w:pPr>
        <w:pStyle w:val="Teksttreci0"/>
        <w:tabs>
          <w:tab w:val="left" w:pos="535"/>
        </w:tabs>
        <w:rPr>
          <w:ins w:id="89" w:author="Bulik Paulina" w:date="2024-08-05T14:20:00Z"/>
          <w:b/>
          <w:sz w:val="24"/>
          <w:szCs w:val="24"/>
        </w:rPr>
      </w:pPr>
    </w:p>
    <w:p w14:paraId="79179DB6" w14:textId="1B76E82A" w:rsidR="005E1EC7" w:rsidRDefault="005E1EC7" w:rsidP="00A66272">
      <w:pPr>
        <w:pStyle w:val="Teksttreci0"/>
        <w:tabs>
          <w:tab w:val="left" w:pos="535"/>
        </w:tabs>
        <w:rPr>
          <w:ins w:id="90" w:author="Bulik Paulina" w:date="2024-08-05T14:20:00Z"/>
          <w:b/>
          <w:sz w:val="24"/>
          <w:szCs w:val="24"/>
        </w:rPr>
      </w:pPr>
    </w:p>
    <w:p w14:paraId="3BB54CCE" w14:textId="10D110B6" w:rsidR="005E1EC7" w:rsidRDefault="005E1EC7" w:rsidP="00A66272">
      <w:pPr>
        <w:pStyle w:val="Teksttreci0"/>
        <w:tabs>
          <w:tab w:val="left" w:pos="535"/>
        </w:tabs>
        <w:rPr>
          <w:ins w:id="91" w:author="Bulik Paulina" w:date="2024-08-05T14:20:00Z"/>
          <w:b/>
          <w:sz w:val="24"/>
          <w:szCs w:val="24"/>
        </w:rPr>
      </w:pPr>
    </w:p>
    <w:p w14:paraId="3F7AD249" w14:textId="21CF2716" w:rsidR="005E1EC7" w:rsidRDefault="005E1EC7" w:rsidP="00A66272">
      <w:pPr>
        <w:pStyle w:val="Teksttreci0"/>
        <w:tabs>
          <w:tab w:val="left" w:pos="535"/>
        </w:tabs>
        <w:rPr>
          <w:ins w:id="92" w:author="Bulik Paulina" w:date="2024-08-05T14:20:00Z"/>
          <w:b/>
          <w:sz w:val="24"/>
          <w:szCs w:val="24"/>
        </w:rPr>
      </w:pPr>
    </w:p>
    <w:p w14:paraId="231B2CF1" w14:textId="0813B984" w:rsidR="005E1EC7" w:rsidRDefault="005E1EC7" w:rsidP="00A66272">
      <w:pPr>
        <w:pStyle w:val="Teksttreci0"/>
        <w:tabs>
          <w:tab w:val="left" w:pos="535"/>
        </w:tabs>
        <w:rPr>
          <w:ins w:id="93" w:author="Bulik Paulina" w:date="2024-08-05T14:20:00Z"/>
          <w:b/>
          <w:sz w:val="24"/>
          <w:szCs w:val="24"/>
        </w:rPr>
      </w:pPr>
    </w:p>
    <w:p w14:paraId="77C0A51D" w14:textId="3D5AE847" w:rsidR="005E1EC7" w:rsidRDefault="005E1EC7" w:rsidP="00A66272">
      <w:pPr>
        <w:pStyle w:val="Teksttreci0"/>
        <w:tabs>
          <w:tab w:val="left" w:pos="535"/>
        </w:tabs>
        <w:rPr>
          <w:ins w:id="94" w:author="Bulik Paulina" w:date="2024-08-05T14:20:00Z"/>
          <w:b/>
          <w:sz w:val="24"/>
          <w:szCs w:val="24"/>
        </w:rPr>
      </w:pPr>
    </w:p>
    <w:p w14:paraId="638DBFA3" w14:textId="5FD22189" w:rsidR="005E1EC7" w:rsidRDefault="005E1EC7" w:rsidP="00A66272">
      <w:pPr>
        <w:pStyle w:val="Teksttreci0"/>
        <w:tabs>
          <w:tab w:val="left" w:pos="535"/>
        </w:tabs>
        <w:rPr>
          <w:ins w:id="95" w:author="Bulik Paulina" w:date="2024-08-05T14:20:00Z"/>
          <w:b/>
          <w:sz w:val="24"/>
          <w:szCs w:val="24"/>
        </w:rPr>
      </w:pPr>
    </w:p>
    <w:p w14:paraId="1B5D7FE1" w14:textId="441CA64C" w:rsidR="005E1EC7" w:rsidRDefault="005E1EC7" w:rsidP="00A66272">
      <w:pPr>
        <w:pStyle w:val="Teksttreci0"/>
        <w:tabs>
          <w:tab w:val="left" w:pos="535"/>
        </w:tabs>
        <w:rPr>
          <w:ins w:id="96" w:author="Bulik Paulina" w:date="2024-08-05T14:20:00Z"/>
          <w:b/>
          <w:sz w:val="24"/>
          <w:szCs w:val="24"/>
        </w:rPr>
      </w:pPr>
    </w:p>
    <w:p w14:paraId="1A249C3C" w14:textId="3865B5BD" w:rsidR="005E1EC7" w:rsidRDefault="005E1EC7" w:rsidP="00A66272">
      <w:pPr>
        <w:pStyle w:val="Teksttreci0"/>
        <w:tabs>
          <w:tab w:val="left" w:pos="535"/>
        </w:tabs>
        <w:rPr>
          <w:ins w:id="97" w:author="Bulik Paulina" w:date="2024-08-05T14:20:00Z"/>
          <w:b/>
          <w:sz w:val="24"/>
          <w:szCs w:val="24"/>
        </w:rPr>
      </w:pPr>
    </w:p>
    <w:p w14:paraId="30F9DDEA" w14:textId="5B4DEE03" w:rsidR="005E1EC7" w:rsidRDefault="005E1EC7" w:rsidP="00A66272">
      <w:pPr>
        <w:pStyle w:val="Teksttreci0"/>
        <w:tabs>
          <w:tab w:val="left" w:pos="535"/>
        </w:tabs>
        <w:rPr>
          <w:ins w:id="98" w:author="Bulik Paulina" w:date="2024-08-05T14:20:00Z"/>
          <w:b/>
          <w:sz w:val="24"/>
          <w:szCs w:val="24"/>
        </w:rPr>
      </w:pPr>
    </w:p>
    <w:p w14:paraId="57B0D43C" w14:textId="5BE04912" w:rsidR="005E1EC7" w:rsidRDefault="005E1EC7" w:rsidP="00A66272">
      <w:pPr>
        <w:pStyle w:val="Teksttreci0"/>
        <w:tabs>
          <w:tab w:val="left" w:pos="535"/>
        </w:tabs>
        <w:rPr>
          <w:ins w:id="99" w:author="Bulik Paulina" w:date="2024-08-05T14:20:00Z"/>
          <w:b/>
          <w:sz w:val="24"/>
          <w:szCs w:val="24"/>
        </w:rPr>
      </w:pPr>
    </w:p>
    <w:p w14:paraId="466011FA" w14:textId="2CD7AA4A" w:rsidR="005E1EC7" w:rsidRDefault="005E1EC7" w:rsidP="00A66272">
      <w:pPr>
        <w:pStyle w:val="Teksttreci0"/>
        <w:tabs>
          <w:tab w:val="left" w:pos="535"/>
        </w:tabs>
        <w:rPr>
          <w:ins w:id="100" w:author="Bulik Paulina" w:date="2024-08-05T14:20:00Z"/>
          <w:b/>
          <w:sz w:val="24"/>
          <w:szCs w:val="24"/>
        </w:rPr>
      </w:pPr>
    </w:p>
    <w:p w14:paraId="68ACA1DC" w14:textId="7FA3E13E" w:rsidR="005E1EC7" w:rsidRDefault="005E1EC7" w:rsidP="00A66272">
      <w:pPr>
        <w:pStyle w:val="Teksttreci0"/>
        <w:tabs>
          <w:tab w:val="left" w:pos="535"/>
        </w:tabs>
        <w:rPr>
          <w:ins w:id="101" w:author="Bulik Paulina" w:date="2024-08-05T14:20:00Z"/>
          <w:b/>
          <w:sz w:val="24"/>
          <w:szCs w:val="24"/>
        </w:rPr>
      </w:pPr>
    </w:p>
    <w:p w14:paraId="4D050C72" w14:textId="2B7FB135" w:rsidR="005E1EC7" w:rsidRDefault="005E1EC7" w:rsidP="00A66272">
      <w:pPr>
        <w:pStyle w:val="Teksttreci0"/>
        <w:tabs>
          <w:tab w:val="left" w:pos="535"/>
        </w:tabs>
        <w:rPr>
          <w:ins w:id="102" w:author="Bulik Paulina" w:date="2024-08-05T14:20:00Z"/>
          <w:b/>
          <w:sz w:val="24"/>
          <w:szCs w:val="24"/>
        </w:rPr>
      </w:pPr>
    </w:p>
    <w:p w14:paraId="5CBE02D0" w14:textId="55AE6836" w:rsidR="005E1EC7" w:rsidRDefault="005E1EC7" w:rsidP="00A66272">
      <w:pPr>
        <w:pStyle w:val="Teksttreci0"/>
        <w:tabs>
          <w:tab w:val="left" w:pos="535"/>
        </w:tabs>
        <w:rPr>
          <w:ins w:id="103" w:author="Bulik Paulina" w:date="2024-08-05T14:20:00Z"/>
          <w:b/>
          <w:sz w:val="24"/>
          <w:szCs w:val="24"/>
        </w:rPr>
      </w:pPr>
    </w:p>
    <w:p w14:paraId="1EE0C0E0" w14:textId="28518FD0" w:rsidR="005E1EC7" w:rsidRDefault="005E1EC7" w:rsidP="00A66272">
      <w:pPr>
        <w:pStyle w:val="Teksttreci0"/>
        <w:tabs>
          <w:tab w:val="left" w:pos="535"/>
        </w:tabs>
        <w:rPr>
          <w:ins w:id="104" w:author="Bulik Paulina" w:date="2024-08-05T14:20:00Z"/>
          <w:b/>
          <w:sz w:val="24"/>
          <w:szCs w:val="24"/>
        </w:rPr>
      </w:pPr>
    </w:p>
    <w:p w14:paraId="5C06E3CB" w14:textId="2493203C" w:rsidR="005E1EC7" w:rsidRDefault="005E1EC7" w:rsidP="00A66272">
      <w:pPr>
        <w:pStyle w:val="Teksttreci0"/>
        <w:tabs>
          <w:tab w:val="left" w:pos="535"/>
        </w:tabs>
        <w:rPr>
          <w:ins w:id="105" w:author="Bulik Paulina" w:date="2024-08-05T14:20:00Z"/>
          <w:b/>
          <w:sz w:val="24"/>
          <w:szCs w:val="24"/>
        </w:rPr>
      </w:pPr>
    </w:p>
    <w:p w14:paraId="3B485565" w14:textId="78FE7035" w:rsidR="005E1EC7" w:rsidRDefault="005E1EC7" w:rsidP="00A66272">
      <w:pPr>
        <w:pStyle w:val="Teksttreci0"/>
        <w:tabs>
          <w:tab w:val="left" w:pos="535"/>
        </w:tabs>
        <w:rPr>
          <w:ins w:id="106" w:author="Bulik Paulina" w:date="2024-08-05T14:20:00Z"/>
          <w:b/>
          <w:sz w:val="24"/>
          <w:szCs w:val="24"/>
        </w:rPr>
      </w:pPr>
    </w:p>
    <w:p w14:paraId="54239518" w14:textId="0A612445" w:rsidR="005E1EC7" w:rsidRDefault="005E1EC7" w:rsidP="00A66272">
      <w:pPr>
        <w:pStyle w:val="Teksttreci0"/>
        <w:tabs>
          <w:tab w:val="left" w:pos="535"/>
        </w:tabs>
        <w:rPr>
          <w:ins w:id="107" w:author="Bulik Paulina" w:date="2024-08-05T14:20:00Z"/>
          <w:b/>
          <w:sz w:val="24"/>
          <w:szCs w:val="24"/>
        </w:rPr>
      </w:pPr>
    </w:p>
    <w:p w14:paraId="4BB9279C" w14:textId="2FC16C13" w:rsidR="005E1EC7" w:rsidRDefault="005E1EC7" w:rsidP="00A66272">
      <w:pPr>
        <w:pStyle w:val="Teksttreci0"/>
        <w:tabs>
          <w:tab w:val="left" w:pos="535"/>
        </w:tabs>
        <w:rPr>
          <w:ins w:id="108" w:author="Bulik Paulina" w:date="2024-08-05T14:20:00Z"/>
          <w:b/>
          <w:sz w:val="24"/>
          <w:szCs w:val="24"/>
        </w:rPr>
      </w:pPr>
    </w:p>
    <w:p w14:paraId="2A5BD498" w14:textId="772D386F" w:rsidR="005E1EC7" w:rsidRDefault="005E1EC7" w:rsidP="00A66272">
      <w:pPr>
        <w:pStyle w:val="Teksttreci0"/>
        <w:tabs>
          <w:tab w:val="left" w:pos="535"/>
        </w:tabs>
        <w:rPr>
          <w:ins w:id="109" w:author="Bulik Paulina" w:date="2024-08-05T14:20:00Z"/>
          <w:b/>
          <w:sz w:val="24"/>
          <w:szCs w:val="24"/>
        </w:rPr>
      </w:pPr>
    </w:p>
    <w:p w14:paraId="1CDAF9EE" w14:textId="7B565296" w:rsidR="005E1EC7" w:rsidRDefault="005E1EC7" w:rsidP="00A66272">
      <w:pPr>
        <w:pStyle w:val="Teksttreci0"/>
        <w:tabs>
          <w:tab w:val="left" w:pos="535"/>
        </w:tabs>
        <w:rPr>
          <w:ins w:id="110" w:author="Bulik Paulina" w:date="2024-08-05T14:20:00Z"/>
          <w:b/>
          <w:sz w:val="24"/>
          <w:szCs w:val="24"/>
        </w:rPr>
      </w:pPr>
    </w:p>
    <w:p w14:paraId="39AB35A2" w14:textId="0593ADE3" w:rsidR="005E1EC7" w:rsidRDefault="005E1EC7" w:rsidP="00A66272">
      <w:pPr>
        <w:pStyle w:val="Teksttreci0"/>
        <w:tabs>
          <w:tab w:val="left" w:pos="535"/>
        </w:tabs>
        <w:rPr>
          <w:ins w:id="111" w:author="Bulik Paulina" w:date="2024-08-05T14:20:00Z"/>
          <w:b/>
          <w:sz w:val="24"/>
          <w:szCs w:val="24"/>
        </w:rPr>
      </w:pPr>
    </w:p>
    <w:p w14:paraId="0D8295AA" w14:textId="56D0E0CB" w:rsidR="005E1EC7" w:rsidRDefault="005E1EC7" w:rsidP="00A66272">
      <w:pPr>
        <w:pStyle w:val="Teksttreci0"/>
        <w:tabs>
          <w:tab w:val="left" w:pos="535"/>
        </w:tabs>
        <w:rPr>
          <w:ins w:id="112" w:author="Bulik Paulina" w:date="2024-08-05T14:20:00Z"/>
          <w:b/>
          <w:sz w:val="24"/>
          <w:szCs w:val="24"/>
        </w:rPr>
      </w:pPr>
    </w:p>
    <w:p w14:paraId="787D87C8" w14:textId="4917C25F" w:rsidR="005E1EC7" w:rsidRPr="005E1EC7" w:rsidRDefault="005E1EC7" w:rsidP="00A66272">
      <w:pPr>
        <w:pStyle w:val="Teksttreci0"/>
        <w:tabs>
          <w:tab w:val="left" w:pos="535"/>
        </w:tabs>
        <w:rPr>
          <w:ins w:id="113" w:author="Bulik Paulina" w:date="2024-08-05T14:20:00Z"/>
          <w:sz w:val="24"/>
          <w:szCs w:val="24"/>
        </w:rPr>
      </w:pPr>
    </w:p>
    <w:p w14:paraId="5F5F6372" w14:textId="17FF9124" w:rsidR="005E1EC7" w:rsidRPr="005E1EC7" w:rsidRDefault="005E1EC7" w:rsidP="005E1EC7">
      <w:pPr>
        <w:widowControl w:val="0"/>
        <w:shd w:val="clear" w:color="auto" w:fill="FFFFFF"/>
        <w:tabs>
          <w:tab w:val="left" w:pos="375"/>
        </w:tabs>
        <w:spacing w:after="360" w:line="240" w:lineRule="auto"/>
        <w:jc w:val="right"/>
        <w:rPr>
          <w:ins w:id="114" w:author="Bulik Paulina" w:date="2024-08-05T14:20:00Z"/>
          <w:rFonts w:ascii="Arial" w:eastAsia="Arial" w:hAnsi="Arial" w:cs="Arial"/>
          <w:bCs/>
          <w:lang w:eastAsia="pl-PL"/>
        </w:rPr>
      </w:pPr>
      <w:ins w:id="115" w:author="Bulik Paulina" w:date="2024-08-05T14:20:00Z">
        <w:r w:rsidRPr="005E1EC7">
          <w:rPr>
            <w:rFonts w:ascii="Arial" w:eastAsia="Arial" w:hAnsi="Arial" w:cs="Arial"/>
            <w:bCs/>
            <w:lang w:eastAsia="pl-PL"/>
          </w:rPr>
          <w:t>Załącznik nr 6 do umowy</w:t>
        </w:r>
      </w:ins>
    </w:p>
    <w:p w14:paraId="6976F4F0" w14:textId="77777777" w:rsidR="005E1EC7" w:rsidRPr="005E1EC7" w:rsidRDefault="005E1EC7" w:rsidP="005E1EC7">
      <w:pPr>
        <w:widowControl w:val="0"/>
        <w:shd w:val="clear" w:color="auto" w:fill="FFFFFF"/>
        <w:tabs>
          <w:tab w:val="left" w:pos="375"/>
        </w:tabs>
        <w:spacing w:after="0" w:line="240" w:lineRule="auto"/>
        <w:jc w:val="center"/>
        <w:rPr>
          <w:ins w:id="116" w:author="Bulik Paulina" w:date="2024-08-05T14:20:00Z"/>
          <w:rFonts w:ascii="Arial" w:eastAsia="Arial" w:hAnsi="Arial" w:cs="Arial"/>
          <w:bCs/>
          <w:lang w:eastAsia="pl-PL"/>
        </w:rPr>
      </w:pPr>
      <w:ins w:id="117" w:author="Bulik Paulina" w:date="2024-08-05T14:20:00Z">
        <w:r w:rsidRPr="005E1EC7">
          <w:rPr>
            <w:rFonts w:ascii="Arial" w:eastAsia="Arial" w:hAnsi="Arial" w:cs="Arial"/>
            <w:bCs/>
            <w:lang w:eastAsia="pl-PL"/>
          </w:rPr>
          <w:t>Klauzula informacyjna Sprzedawcy/Dostawcy</w:t>
        </w:r>
      </w:ins>
    </w:p>
    <w:p w14:paraId="139F83F1" w14:textId="77777777" w:rsidR="005E1EC7" w:rsidRPr="005E1EC7" w:rsidRDefault="005E1EC7" w:rsidP="005E1EC7">
      <w:pPr>
        <w:widowControl w:val="0"/>
        <w:shd w:val="clear" w:color="auto" w:fill="FFFFFF"/>
        <w:tabs>
          <w:tab w:val="left" w:pos="535"/>
        </w:tabs>
        <w:spacing w:after="0" w:line="240" w:lineRule="auto"/>
        <w:jc w:val="both"/>
        <w:rPr>
          <w:ins w:id="118" w:author="Bulik Paulina" w:date="2024-08-05T14:20:00Z"/>
          <w:rFonts w:ascii="Arial" w:eastAsia="Arial" w:hAnsi="Arial" w:cs="Arial"/>
          <w:lang w:eastAsia="pl-PL"/>
        </w:rPr>
      </w:pPr>
    </w:p>
    <w:p w14:paraId="6995657A" w14:textId="054234C4" w:rsidR="005E1EC7" w:rsidRPr="005E1EC7" w:rsidRDefault="005E1EC7" w:rsidP="005E1EC7">
      <w:pPr>
        <w:widowControl w:val="0"/>
        <w:numPr>
          <w:ilvl w:val="0"/>
          <w:numId w:val="30"/>
        </w:numPr>
        <w:shd w:val="clear" w:color="auto" w:fill="FFFFFF"/>
        <w:tabs>
          <w:tab w:val="left" w:pos="535"/>
        </w:tabs>
        <w:spacing w:after="0" w:line="240" w:lineRule="auto"/>
        <w:jc w:val="both"/>
        <w:rPr>
          <w:ins w:id="119" w:author="Bulik Paulina" w:date="2024-08-05T14:20:00Z"/>
          <w:rFonts w:ascii="Arial" w:eastAsia="Arial" w:hAnsi="Arial" w:cs="Arial"/>
          <w:lang w:eastAsia="pl-PL"/>
        </w:rPr>
      </w:pPr>
      <w:ins w:id="120" w:author="Bulik Paulina" w:date="2024-08-05T14:20:00Z">
        <w:r w:rsidRPr="005E1EC7">
          <w:rPr>
            <w:rFonts w:ascii="Arial" w:eastAsia="Arial" w:hAnsi="Arial" w:cs="Arial"/>
            <w:lang w:eastAsia="pl-PL"/>
          </w:rPr>
          <w:t>Administratorem Państwa danych osobowych jest………………………………., ,zarejestrowana przez…………………………., w rejestrze przedsiębiorców pod numerem……………….., kapitał zakładowy ………………..., NIP ……………….., REGON ……………., indywidualny numer rejestrowy (BDO) …………….; dane kontaktowe:  tel. ………………….., email: ……………………</w:t>
        </w:r>
      </w:ins>
    </w:p>
    <w:p w14:paraId="2362EA9D"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21" w:author="Bulik Paulina" w:date="2024-08-05T14:20:00Z"/>
          <w:rFonts w:ascii="Arial" w:eastAsia="Arial" w:hAnsi="Arial" w:cs="Arial"/>
          <w:lang w:eastAsia="pl-PL"/>
        </w:rPr>
      </w:pPr>
      <w:ins w:id="122" w:author="Bulik Paulina" w:date="2024-08-05T14:20:00Z">
        <w:r w:rsidRPr="005E1EC7">
          <w:rPr>
            <w:rFonts w:ascii="Arial" w:eastAsia="Arial" w:hAnsi="Arial" w:cs="Arial"/>
            <w:lang w:eastAsia="pl-PL"/>
          </w:rPr>
          <w:t>Podstawą prawną przetwarzania Państwa danych osobowych może być w zależności od rodzaju zagadnienia:</w:t>
        </w:r>
      </w:ins>
    </w:p>
    <w:p w14:paraId="24CF5517"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123" w:author="Bulik Paulina" w:date="2024-08-05T14:20:00Z"/>
          <w:rFonts w:ascii="Arial" w:eastAsia="Arial" w:hAnsi="Arial" w:cs="Arial"/>
          <w:lang w:eastAsia="pl-PL"/>
        </w:rPr>
      </w:pPr>
      <w:ins w:id="124" w:author="Bulik Paulina" w:date="2024-08-05T14:20:00Z">
        <w:r w:rsidRPr="005E1EC7">
          <w:rPr>
            <w:rFonts w:ascii="Arial" w:eastAsia="Arial" w:hAnsi="Arial" w:cs="Arial"/>
            <w:lang w:eastAsia="pl-PL"/>
          </w:rPr>
          <w:t xml:space="preserve"> art. 6 ust. 1 lit. a) Rozporządzenia Parlamentu Europejskiego i Rady (UE) 2016/679 z dnia 27 kwietnia 2016 r. w sprawie ochrony osób fizycznych w związku z przetwarzaniem danych osobowych i w sprawie swobodnego przepływu takich danych oraz uchylenia dyrektywy 95/46/WE (dalej Rozporządzenie) – wyrażona zgoda,</w:t>
        </w:r>
      </w:ins>
    </w:p>
    <w:p w14:paraId="410014D8"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125" w:author="Bulik Paulina" w:date="2024-08-05T14:20:00Z"/>
          <w:rFonts w:ascii="Arial" w:eastAsia="Arial" w:hAnsi="Arial" w:cs="Arial"/>
          <w:lang w:eastAsia="pl-PL"/>
        </w:rPr>
      </w:pPr>
      <w:ins w:id="126" w:author="Bulik Paulina" w:date="2024-08-05T14:20:00Z">
        <w:r w:rsidRPr="005E1EC7">
          <w:rPr>
            <w:rFonts w:ascii="Arial" w:eastAsia="Arial" w:hAnsi="Arial" w:cs="Arial"/>
            <w:lang w:eastAsia="pl-PL"/>
          </w:rPr>
          <w:t xml:space="preserve">art. 6 ust. 1 lit. b) Rozporządzenia </w:t>
        </w:r>
        <w:r w:rsidRPr="005E1EC7">
          <w:rPr>
            <w:rFonts w:ascii="Arial" w:eastAsia="Arial" w:hAnsi="Arial" w:cs="Arial"/>
            <w:vertAlign w:val="superscript"/>
            <w:lang w:eastAsia="pl-PL"/>
          </w:rPr>
          <w:t> </w:t>
        </w:r>
        <w:r w:rsidRPr="005E1EC7">
          <w:rPr>
            <w:rFonts w:ascii="Arial" w:eastAsia="Arial" w:hAnsi="Arial" w:cs="Arial"/>
            <w:lang w:eastAsia="pl-PL"/>
          </w:rPr>
          <w:t>– realizacja umowy lub działania zmierzające do jej zawarcia,</w:t>
        </w:r>
      </w:ins>
    </w:p>
    <w:p w14:paraId="3B2C72DE"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127" w:author="Bulik Paulina" w:date="2024-08-05T14:20:00Z"/>
          <w:rFonts w:ascii="Arial" w:eastAsia="Arial" w:hAnsi="Arial" w:cs="Arial"/>
          <w:lang w:eastAsia="pl-PL"/>
        </w:rPr>
      </w:pPr>
      <w:ins w:id="128" w:author="Bulik Paulina" w:date="2024-08-05T14:20:00Z">
        <w:r w:rsidRPr="005E1EC7">
          <w:rPr>
            <w:rFonts w:ascii="Arial" w:eastAsia="Arial" w:hAnsi="Arial" w:cs="Arial"/>
            <w:lang w:eastAsia="pl-PL"/>
          </w:rPr>
          <w:t>art. 6 ust. 1 lit. c) Rozporządzenia – wypełnienie obowiązku prawnego ciążącego na Administratorze,</w:t>
        </w:r>
      </w:ins>
    </w:p>
    <w:p w14:paraId="333F84AB" w14:textId="77777777" w:rsidR="005E1EC7" w:rsidRPr="005E1EC7" w:rsidRDefault="005E1EC7" w:rsidP="005E1EC7">
      <w:pPr>
        <w:widowControl w:val="0"/>
        <w:numPr>
          <w:ilvl w:val="0"/>
          <w:numId w:val="31"/>
        </w:numPr>
        <w:shd w:val="clear" w:color="auto" w:fill="FFFFFF"/>
        <w:tabs>
          <w:tab w:val="left" w:pos="535"/>
        </w:tabs>
        <w:spacing w:after="0" w:line="240" w:lineRule="auto"/>
        <w:jc w:val="both"/>
        <w:rPr>
          <w:ins w:id="129" w:author="Bulik Paulina" w:date="2024-08-05T14:20:00Z"/>
          <w:rFonts w:ascii="Arial" w:eastAsia="Arial" w:hAnsi="Arial" w:cs="Arial"/>
          <w:lang w:eastAsia="pl-PL"/>
        </w:rPr>
      </w:pPr>
      <w:ins w:id="130" w:author="Bulik Paulina" w:date="2024-08-05T14:20:00Z">
        <w:r w:rsidRPr="005E1EC7">
          <w:rPr>
            <w:rFonts w:ascii="Arial" w:eastAsia="Arial" w:hAnsi="Arial" w:cs="Arial"/>
            <w:lang w:eastAsia="pl-PL"/>
          </w:rPr>
          <w:t>art. 6 ust. 1 lit. f) Rozporządzenia – wykonywanie prawnie uzasadnionych interesów realizowanych przez Administratora.</w:t>
        </w:r>
      </w:ins>
    </w:p>
    <w:p w14:paraId="26D15BAE"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31" w:author="Bulik Paulina" w:date="2024-08-05T14:20:00Z"/>
          <w:rFonts w:ascii="Arial" w:eastAsia="Arial" w:hAnsi="Arial" w:cs="Arial"/>
          <w:lang w:eastAsia="pl-PL"/>
        </w:rPr>
      </w:pPr>
      <w:ins w:id="132" w:author="Bulik Paulina" w:date="2024-08-05T14:20:00Z">
        <w:r w:rsidRPr="005E1EC7">
          <w:rPr>
            <w:rFonts w:ascii="Arial" w:eastAsia="Arial" w:hAnsi="Arial" w:cs="Arial"/>
            <w:lang w:eastAsia="pl-PL"/>
          </w:rPr>
          <w:t>Celem przetwarzania Państwa danych osobowych jest:</w:t>
        </w:r>
      </w:ins>
    </w:p>
    <w:p w14:paraId="48B6E798"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33" w:author="Bulik Paulina" w:date="2024-08-05T14:20:00Z"/>
          <w:rFonts w:ascii="Arial" w:eastAsia="Arial" w:hAnsi="Arial" w:cs="Arial"/>
          <w:lang w:eastAsia="pl-PL"/>
        </w:rPr>
      </w:pPr>
      <w:ins w:id="134" w:author="Bulik Paulina" w:date="2024-08-05T14:20:00Z">
        <w:r w:rsidRPr="005E1EC7">
          <w:rPr>
            <w:rFonts w:ascii="Arial" w:eastAsia="Arial" w:hAnsi="Arial" w:cs="Arial"/>
            <w:lang w:eastAsia="pl-PL"/>
          </w:rPr>
          <w:t>udzielenie odpowiedzi na Państwa zapytanie,</w:t>
        </w:r>
      </w:ins>
    </w:p>
    <w:p w14:paraId="2BDF93B4"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35" w:author="Bulik Paulina" w:date="2024-08-05T14:20:00Z"/>
          <w:rFonts w:ascii="Arial" w:eastAsia="Arial" w:hAnsi="Arial" w:cs="Arial"/>
          <w:lang w:eastAsia="pl-PL"/>
        </w:rPr>
      </w:pPr>
      <w:ins w:id="136" w:author="Bulik Paulina" w:date="2024-08-05T14:20:00Z">
        <w:r w:rsidRPr="005E1EC7">
          <w:rPr>
            <w:rFonts w:ascii="Arial" w:eastAsia="Arial" w:hAnsi="Arial" w:cs="Arial"/>
            <w:lang w:eastAsia="pl-PL"/>
          </w:rPr>
          <w:t>w przypadku wyrażenia odrębnej zgody, przesyłanie Państwu informacji handlowych za pomocą środków komunikacji elektronicznej,</w:t>
        </w:r>
      </w:ins>
    </w:p>
    <w:p w14:paraId="3B321FEE"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37" w:author="Bulik Paulina" w:date="2024-08-05T14:20:00Z"/>
          <w:rFonts w:ascii="Arial" w:eastAsia="Arial" w:hAnsi="Arial" w:cs="Arial"/>
          <w:lang w:eastAsia="pl-PL"/>
        </w:rPr>
      </w:pPr>
      <w:ins w:id="138" w:author="Bulik Paulina" w:date="2024-08-05T14:20:00Z">
        <w:r w:rsidRPr="005E1EC7">
          <w:rPr>
            <w:rFonts w:ascii="Arial" w:eastAsia="Arial" w:hAnsi="Arial" w:cs="Arial"/>
            <w:lang w:eastAsia="pl-PL"/>
          </w:rPr>
          <w:t xml:space="preserve">zawarcie umowy z Administratorem oraz realizacja postanowień takiej umowy, </w:t>
        </w:r>
      </w:ins>
    </w:p>
    <w:p w14:paraId="0CFFC881"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39" w:author="Bulik Paulina" w:date="2024-08-05T14:20:00Z"/>
          <w:rFonts w:ascii="Arial" w:eastAsia="Arial" w:hAnsi="Arial" w:cs="Arial"/>
          <w:lang w:eastAsia="pl-PL"/>
        </w:rPr>
      </w:pPr>
      <w:ins w:id="140" w:author="Bulik Paulina" w:date="2024-08-05T14:20:00Z">
        <w:r w:rsidRPr="005E1EC7">
          <w:rPr>
            <w:rFonts w:ascii="Arial" w:eastAsia="Arial" w:hAnsi="Arial" w:cs="Arial"/>
            <w:lang w:eastAsia="pl-PL"/>
          </w:rPr>
          <w:t>wypełnienie obowiązków nałożonych na Administratora przez przepisy prawa,</w:t>
        </w:r>
      </w:ins>
    </w:p>
    <w:p w14:paraId="4BBBA493"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41" w:author="Bulik Paulina" w:date="2024-08-05T14:20:00Z"/>
          <w:rFonts w:ascii="Arial" w:eastAsia="Arial" w:hAnsi="Arial" w:cs="Arial"/>
          <w:lang w:eastAsia="pl-PL"/>
        </w:rPr>
      </w:pPr>
      <w:ins w:id="142" w:author="Bulik Paulina" w:date="2024-08-05T14:20:00Z">
        <w:r w:rsidRPr="005E1EC7">
          <w:rPr>
            <w:rFonts w:ascii="Arial" w:eastAsia="Arial" w:hAnsi="Arial" w:cs="Arial"/>
            <w:lang w:eastAsia="pl-PL"/>
          </w:rPr>
          <w:t xml:space="preserve">ustalenie, dochodzenie lub obrona przed ewentualnymi roszczeniami przysługującymi Administratorowi jako prawnie uzasadniony interes realizowany przez Administratora, </w:t>
        </w:r>
      </w:ins>
    </w:p>
    <w:p w14:paraId="78A57F94" w14:textId="77777777" w:rsidR="005E1EC7" w:rsidRPr="005E1EC7" w:rsidRDefault="005E1EC7" w:rsidP="005E1EC7">
      <w:pPr>
        <w:widowControl w:val="0"/>
        <w:numPr>
          <w:ilvl w:val="0"/>
          <w:numId w:val="32"/>
        </w:numPr>
        <w:shd w:val="clear" w:color="auto" w:fill="FFFFFF"/>
        <w:tabs>
          <w:tab w:val="left" w:pos="535"/>
        </w:tabs>
        <w:spacing w:after="0" w:line="240" w:lineRule="auto"/>
        <w:jc w:val="both"/>
        <w:rPr>
          <w:ins w:id="143" w:author="Bulik Paulina" w:date="2024-08-05T14:20:00Z"/>
          <w:rFonts w:ascii="Arial" w:eastAsia="Arial" w:hAnsi="Arial" w:cs="Arial"/>
          <w:lang w:eastAsia="pl-PL"/>
        </w:rPr>
      </w:pPr>
      <w:ins w:id="144" w:author="Bulik Paulina" w:date="2024-08-05T14:20:00Z">
        <w:r w:rsidRPr="005E1EC7">
          <w:rPr>
            <w:rFonts w:ascii="Arial" w:eastAsia="Arial" w:hAnsi="Arial" w:cs="Arial"/>
            <w:lang w:eastAsia="pl-PL"/>
          </w:rPr>
          <w:t>prowadzenie statystyk, analiz, zestawień etc. – na potrzeby Administratora jako prawnie uzasadniony interes realizowany przez Administratora.</w:t>
        </w:r>
      </w:ins>
    </w:p>
    <w:p w14:paraId="001C4B5A"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45" w:author="Bulik Paulina" w:date="2024-08-05T14:20:00Z"/>
          <w:rFonts w:ascii="Arial" w:eastAsia="Arial" w:hAnsi="Arial" w:cs="Arial"/>
          <w:lang w:eastAsia="pl-PL"/>
        </w:rPr>
      </w:pPr>
      <w:ins w:id="146" w:author="Bulik Paulina" w:date="2024-08-05T14:20:00Z">
        <w:r w:rsidRPr="005E1EC7">
          <w:rPr>
            <w:rFonts w:ascii="Arial" w:eastAsia="Arial" w:hAnsi="Arial" w:cs="Arial"/>
            <w:lang w:eastAsia="pl-PL"/>
          </w:rPr>
          <w:t xml:space="preserve">Odbiorcą Państwa danych osobowych mogą być: ………………, organy administracji publicznej, podmioty świadczące usługi prawne, doradcze, księgowe etc. oraz inne podmioty świadczące usługi na zlecenie Administratora, w zakresie oraz celu zgodnym z celem przetwarzania danych osobowych i przepisami prawa  </w:t>
        </w:r>
      </w:ins>
    </w:p>
    <w:p w14:paraId="58837577"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47" w:author="Bulik Paulina" w:date="2024-08-05T14:20:00Z"/>
          <w:rFonts w:ascii="Arial" w:eastAsia="Arial" w:hAnsi="Arial" w:cs="Arial"/>
          <w:lang w:eastAsia="pl-PL"/>
        </w:rPr>
      </w:pPr>
      <w:ins w:id="148" w:author="Bulik Paulina" w:date="2024-08-05T14:20:00Z">
        <w:r w:rsidRPr="005E1EC7">
          <w:rPr>
            <w:rFonts w:ascii="Arial" w:eastAsia="Arial" w:hAnsi="Arial" w:cs="Arial"/>
            <w:lang w:eastAsia="pl-PL"/>
          </w:rPr>
          <w:t>Podane dane osobowe będą przechowywane przez czas niezbędny dla udzielenia odpowiedzi na Państwa zapytanie lub zgodny z przepisami powszechnie obowiązującego prawa w odniesieniu do charakteru Państwa sprawy i nie dłuższy niż maksymalny okres przedawnienia ewentualnych roszczeń wobec Administratora lub inny, jeżeli stosowne przepisy tak stanowią.</w:t>
        </w:r>
      </w:ins>
    </w:p>
    <w:p w14:paraId="463E31CB"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49" w:author="Bulik Paulina" w:date="2024-08-05T14:20:00Z"/>
          <w:rFonts w:ascii="Arial" w:eastAsia="Arial" w:hAnsi="Arial" w:cs="Arial"/>
          <w:lang w:eastAsia="pl-PL"/>
        </w:rPr>
      </w:pPr>
      <w:ins w:id="150" w:author="Bulik Paulina" w:date="2024-08-05T14:20:00Z">
        <w:r w:rsidRPr="005E1EC7">
          <w:rPr>
            <w:rFonts w:ascii="Arial" w:eastAsia="Arial" w:hAnsi="Arial" w:cs="Arial"/>
            <w:lang w:eastAsia="pl-PL"/>
          </w:rPr>
          <w:t>Przysługuje Państwu prawo do żądania od Administratora dostępu do Państwa danych osobowych, ich sprostowania, usunięcia lub ograniczenia przetwarzania oraz prawo do wniesienia sprzeciwu wobec ich przetwarzania, a także prawo do ich przenoszenia.</w:t>
        </w:r>
      </w:ins>
    </w:p>
    <w:p w14:paraId="5B091F9F"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51" w:author="Bulik Paulina" w:date="2024-08-05T14:20:00Z"/>
          <w:rFonts w:ascii="Arial" w:eastAsia="Arial" w:hAnsi="Arial" w:cs="Arial"/>
          <w:lang w:eastAsia="pl-PL"/>
        </w:rPr>
      </w:pPr>
      <w:ins w:id="152" w:author="Bulik Paulina" w:date="2024-08-05T14:20:00Z">
        <w:r w:rsidRPr="005E1EC7">
          <w:rPr>
            <w:rFonts w:ascii="Arial" w:eastAsia="Arial" w:hAnsi="Arial" w:cs="Arial"/>
            <w:lang w:eastAsia="pl-PL"/>
          </w:rPr>
          <w:t>Przysługuje Państwu prawo do wycofania udzielonej zgody (jeżeli taka zgoda jest podstawą przetwarzania danych osobowych) na przetwarzanie danych osobowych w dowolnym momencie, bez wpływu na zgodność z prawem przetwarzania, którego dokonano na podstawie zgody przed jej cofnięciem.</w:t>
        </w:r>
      </w:ins>
    </w:p>
    <w:p w14:paraId="080EFFAA"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53" w:author="Bulik Paulina" w:date="2024-08-05T14:20:00Z"/>
          <w:rFonts w:ascii="Arial" w:eastAsia="Arial" w:hAnsi="Arial" w:cs="Arial"/>
          <w:lang w:eastAsia="pl-PL"/>
        </w:rPr>
      </w:pPr>
      <w:ins w:id="154" w:author="Bulik Paulina" w:date="2024-08-05T14:20:00Z">
        <w:r w:rsidRPr="005E1EC7">
          <w:rPr>
            <w:rFonts w:ascii="Arial" w:eastAsia="Arial" w:hAnsi="Arial" w:cs="Arial"/>
            <w:lang w:eastAsia="pl-PL"/>
          </w:rPr>
          <w:t>Posiadają Państwo prawo wniesienia skargi do organu nadzorczego tj. do Prezesa Urzędu Ochrony Danych Osobowych.</w:t>
        </w:r>
      </w:ins>
    </w:p>
    <w:p w14:paraId="4272DB9F" w14:textId="77777777" w:rsidR="005E1EC7" w:rsidRPr="005E1EC7" w:rsidRDefault="005E1EC7" w:rsidP="005E1EC7">
      <w:pPr>
        <w:widowControl w:val="0"/>
        <w:numPr>
          <w:ilvl w:val="0"/>
          <w:numId w:val="30"/>
        </w:numPr>
        <w:shd w:val="clear" w:color="auto" w:fill="FFFFFF"/>
        <w:tabs>
          <w:tab w:val="left" w:pos="535"/>
        </w:tabs>
        <w:spacing w:after="0" w:line="240" w:lineRule="auto"/>
        <w:jc w:val="both"/>
        <w:rPr>
          <w:ins w:id="155" w:author="Bulik Paulina" w:date="2024-08-05T14:20:00Z"/>
          <w:rFonts w:ascii="Arial" w:eastAsia="Arial" w:hAnsi="Arial" w:cs="Arial"/>
          <w:lang w:eastAsia="pl-PL"/>
        </w:rPr>
      </w:pPr>
      <w:ins w:id="156" w:author="Bulik Paulina" w:date="2024-08-05T14:20:00Z">
        <w:r w:rsidRPr="005E1EC7">
          <w:rPr>
            <w:rFonts w:ascii="Arial" w:eastAsia="Arial" w:hAnsi="Arial" w:cs="Arial"/>
            <w:lang w:eastAsia="pl-PL"/>
          </w:rPr>
          <w:t>Podanie przez Państwa danych osobowych jest dobrowolne, jednak niezbędne dla udzielenia odpowiedzi dotyczącej Państwa zapytania lub załatwienia Państwa sprawy. W przypadku realizacji umowy z Administratorem lub podejmowania działań zmierzających do jej zawarcia, podanie danych osobowych jest warunkiem umownym lub warunkiem jej zawarcia i są Państwo zobowiązani do ich podania. Odmowa podania danych osobowych może skutkować odmową zawarcia umowy z Administratorem, a gdy ją zawarto – wstrzymaniem jej realizacji lub jej rozwiązaniem.</w:t>
        </w:r>
      </w:ins>
    </w:p>
    <w:p w14:paraId="4E935C64" w14:textId="0935CCAD" w:rsidR="00A66272" w:rsidRPr="005E1EC7" w:rsidRDefault="00A66272" w:rsidP="005E1EC7">
      <w:pPr>
        <w:tabs>
          <w:tab w:val="left" w:pos="3479"/>
        </w:tabs>
        <w:spacing w:after="120" w:line="240" w:lineRule="auto"/>
        <w:jc w:val="both"/>
        <w:rPr>
          <w:rFonts w:ascii="Arial" w:eastAsia="Times New Roman" w:hAnsi="Arial" w:cs="Arial"/>
          <w:lang w:eastAsia="pl-PL"/>
        </w:rPr>
      </w:pPr>
    </w:p>
    <w:sectPr w:rsidR="00A66272" w:rsidRPr="005E1EC7" w:rsidSect="001F36A2">
      <w:headerReference w:type="default" r:id="rId23"/>
      <w:footerReference w:type="default" r:id="rId24"/>
      <w:pgSz w:w="11906" w:h="16838"/>
      <w:pgMar w:top="142" w:right="1417" w:bottom="1134" w:left="1417" w:header="139"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0AC53" w14:textId="77777777" w:rsidR="00D365BF" w:rsidRDefault="00D365BF">
      <w:pPr>
        <w:spacing w:after="0" w:line="240" w:lineRule="auto"/>
      </w:pPr>
      <w:r>
        <w:separator/>
      </w:r>
    </w:p>
  </w:endnote>
  <w:endnote w:type="continuationSeparator" w:id="0">
    <w:p w14:paraId="40CFC9DA" w14:textId="77777777" w:rsidR="00D365BF" w:rsidRDefault="00D365BF">
      <w:pPr>
        <w:spacing w:after="0" w:line="240" w:lineRule="auto"/>
      </w:pPr>
      <w:r>
        <w:continuationSeparator/>
      </w:r>
    </w:p>
  </w:endnote>
  <w:endnote w:type="continuationNotice" w:id="1">
    <w:p w14:paraId="7EE2014C" w14:textId="77777777" w:rsidR="00D365BF" w:rsidRDefault="00D365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54ACF" w14:textId="605B15D8" w:rsidR="00C67FD1" w:rsidRPr="00476A24" w:rsidRDefault="00C67FD1" w:rsidP="006A69CC">
    <w:pPr>
      <w:pStyle w:val="Stopka"/>
      <w:jc w:val="right"/>
      <w:rPr>
        <w:rFonts w:ascii="Arial" w:hAnsi="Arial" w:cs="Arial"/>
        <w:sz w:val="18"/>
        <w:szCs w:val="18"/>
      </w:rPr>
    </w:pPr>
    <w:r w:rsidRPr="00476A24">
      <w:rPr>
        <w:rFonts w:ascii="Arial" w:hAnsi="Arial" w:cs="Arial"/>
        <w:sz w:val="18"/>
        <w:szCs w:val="18"/>
      </w:rPr>
      <w:t xml:space="preserve">Strona </w:t>
    </w:r>
    <w:r w:rsidRPr="002F3E13">
      <w:rPr>
        <w:rFonts w:ascii="Arial" w:hAnsi="Arial" w:cs="Arial"/>
        <w:b/>
        <w:bCs/>
        <w:noProof/>
        <w:sz w:val="18"/>
        <w:szCs w:val="18"/>
      </w:rPr>
      <w:fldChar w:fldCharType="begin"/>
    </w:r>
    <w:r w:rsidRPr="00476A24">
      <w:rPr>
        <w:rFonts w:ascii="Arial" w:hAnsi="Arial" w:cs="Arial"/>
        <w:b/>
        <w:bCs/>
        <w:sz w:val="18"/>
        <w:szCs w:val="18"/>
      </w:rPr>
      <w:instrText>PAGE</w:instrText>
    </w:r>
    <w:r w:rsidRPr="002F3E13">
      <w:rPr>
        <w:rFonts w:ascii="Arial" w:hAnsi="Arial" w:cs="Arial"/>
        <w:b/>
        <w:bCs/>
        <w:sz w:val="18"/>
        <w:szCs w:val="18"/>
      </w:rPr>
      <w:fldChar w:fldCharType="separate"/>
    </w:r>
    <w:r w:rsidR="00853CA5">
      <w:rPr>
        <w:rFonts w:ascii="Arial" w:hAnsi="Arial" w:cs="Arial"/>
        <w:b/>
        <w:bCs/>
        <w:noProof/>
        <w:sz w:val="18"/>
        <w:szCs w:val="18"/>
      </w:rPr>
      <w:t>18</w:t>
    </w:r>
    <w:r w:rsidRPr="002F3E13">
      <w:rPr>
        <w:rFonts w:ascii="Arial" w:hAnsi="Arial" w:cs="Arial"/>
        <w:b/>
        <w:bCs/>
        <w:noProof/>
        <w:sz w:val="18"/>
        <w:szCs w:val="18"/>
      </w:rPr>
      <w:fldChar w:fldCharType="end"/>
    </w:r>
    <w:r w:rsidRPr="00476A24">
      <w:rPr>
        <w:rFonts w:ascii="Arial" w:hAnsi="Arial" w:cs="Arial"/>
        <w:sz w:val="18"/>
        <w:szCs w:val="18"/>
      </w:rPr>
      <w:t xml:space="preserve"> z </w:t>
    </w:r>
    <w:r w:rsidRPr="002F3E13">
      <w:rPr>
        <w:rFonts w:ascii="Arial" w:hAnsi="Arial" w:cs="Arial"/>
        <w:b/>
        <w:bCs/>
        <w:noProof/>
        <w:sz w:val="18"/>
        <w:szCs w:val="18"/>
      </w:rPr>
      <w:fldChar w:fldCharType="begin"/>
    </w:r>
    <w:r w:rsidRPr="00476A24">
      <w:rPr>
        <w:rFonts w:ascii="Arial" w:hAnsi="Arial" w:cs="Arial"/>
        <w:b/>
        <w:bCs/>
        <w:sz w:val="18"/>
        <w:szCs w:val="18"/>
      </w:rPr>
      <w:instrText>NUMPAGES</w:instrText>
    </w:r>
    <w:r w:rsidRPr="002F3E13">
      <w:rPr>
        <w:rFonts w:ascii="Arial" w:hAnsi="Arial" w:cs="Arial"/>
        <w:b/>
        <w:bCs/>
        <w:sz w:val="18"/>
        <w:szCs w:val="18"/>
      </w:rPr>
      <w:fldChar w:fldCharType="separate"/>
    </w:r>
    <w:r w:rsidR="00853CA5">
      <w:rPr>
        <w:rFonts w:ascii="Arial" w:hAnsi="Arial" w:cs="Arial"/>
        <w:b/>
        <w:bCs/>
        <w:noProof/>
        <w:sz w:val="18"/>
        <w:szCs w:val="18"/>
      </w:rPr>
      <w:t>18</w:t>
    </w:r>
    <w:r w:rsidRPr="002F3E13">
      <w:rPr>
        <w:rFonts w:ascii="Arial" w:hAnsi="Arial" w:cs="Arial"/>
        <w:b/>
        <w:bCs/>
        <w:noProof/>
        <w:sz w:val="18"/>
        <w:szCs w:val="18"/>
      </w:rPr>
      <w:fldChar w:fldCharType="end"/>
    </w:r>
  </w:p>
  <w:p w14:paraId="51B3B13A" w14:textId="77777777" w:rsidR="00C67FD1" w:rsidRDefault="00C67FD1" w:rsidP="00071D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14C22" w14:textId="77777777" w:rsidR="00D365BF" w:rsidRDefault="00D365BF">
      <w:pPr>
        <w:spacing w:after="0" w:line="240" w:lineRule="auto"/>
      </w:pPr>
      <w:r>
        <w:separator/>
      </w:r>
    </w:p>
  </w:footnote>
  <w:footnote w:type="continuationSeparator" w:id="0">
    <w:p w14:paraId="2AA5E095" w14:textId="77777777" w:rsidR="00D365BF" w:rsidRDefault="00D365BF">
      <w:pPr>
        <w:spacing w:after="0" w:line="240" w:lineRule="auto"/>
      </w:pPr>
      <w:r>
        <w:continuationSeparator/>
      </w:r>
    </w:p>
  </w:footnote>
  <w:footnote w:type="continuationNotice" w:id="1">
    <w:p w14:paraId="3F5316A6" w14:textId="77777777" w:rsidR="00D365BF" w:rsidRDefault="00D365BF">
      <w:pPr>
        <w:spacing w:after="0" w:line="240" w:lineRule="auto"/>
      </w:pPr>
    </w:p>
  </w:footnote>
  <w:footnote w:id="2">
    <w:p w14:paraId="38D7B62A" w14:textId="77777777" w:rsidR="00C67FD1" w:rsidRPr="001D2BE4" w:rsidRDefault="00C67FD1" w:rsidP="00A66272">
      <w:pPr>
        <w:pStyle w:val="Stopka1"/>
        <w:rPr>
          <w:sz w:val="18"/>
          <w:szCs w:val="18"/>
        </w:rPr>
      </w:pPr>
      <w:r w:rsidRPr="001D2BE4">
        <w:rPr>
          <w:sz w:val="18"/>
          <w:szCs w:val="18"/>
          <w:vertAlign w:val="superscript"/>
        </w:rPr>
        <w:footnoteRef/>
      </w:r>
      <w:r w:rsidRPr="001D2BE4">
        <w:rPr>
          <w:sz w:val="18"/>
          <w:szCs w:val="18"/>
        </w:rPr>
        <w:t xml:space="preserve"> Jeśli Kontrahent </w:t>
      </w:r>
      <w:r w:rsidRPr="001D2BE4">
        <w:rPr>
          <w:sz w:val="18"/>
          <w:szCs w:val="18"/>
          <w:u w:val="single"/>
        </w:rPr>
        <w:t>nie</w:t>
      </w:r>
      <w:r w:rsidRPr="001D2BE4">
        <w:rPr>
          <w:sz w:val="18"/>
          <w:szCs w:val="18"/>
        </w:rPr>
        <w:t xml:space="preserve"> będzie objęty oceną na podstawie </w:t>
      </w:r>
      <w:r w:rsidRPr="2D96E503">
        <w:rPr>
          <w:i/>
          <w:iCs/>
          <w:sz w:val="18"/>
          <w:szCs w:val="18"/>
        </w:rPr>
        <w:t>Zasad oceny dostawców</w:t>
      </w:r>
      <w:r w:rsidRPr="001D2BE4">
        <w:rPr>
          <w:sz w:val="18"/>
          <w:szCs w:val="18"/>
        </w:rPr>
        <w:t>, punkt 4c) należy usunąć.</w:t>
      </w:r>
    </w:p>
  </w:footnote>
  <w:footnote w:id="3">
    <w:p w14:paraId="46742ABF" w14:textId="77777777" w:rsidR="00C67FD1" w:rsidRDefault="00C67FD1" w:rsidP="00A66272">
      <w:pPr>
        <w:pStyle w:val="Stopka1"/>
        <w:jc w:val="both"/>
      </w:pPr>
      <w:r w:rsidRPr="001D2BE4">
        <w:rPr>
          <w:sz w:val="18"/>
          <w:szCs w:val="18"/>
          <w:vertAlign w:val="superscript"/>
        </w:rPr>
        <w:footnoteRef/>
      </w:r>
      <w:r w:rsidRPr="001D2BE4">
        <w:rPr>
          <w:sz w:val="18"/>
          <w:szCs w:val="18"/>
        </w:rPr>
        <w:t xml:space="preserve"> Jeśli Kontrahent nie podlega ocenie dostawców, należy wskazać wyłącznie na pkt. 4c).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2819" w14:textId="77777777" w:rsidR="00C67FD1" w:rsidRPr="00152EDD" w:rsidRDefault="00C67FD1" w:rsidP="00A27121">
    <w:pPr>
      <w:pStyle w:val="Nagwek"/>
      <w:jc w:val="both"/>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hint="default"/>
        <w:b w:val="0"/>
      </w:r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sz w:val="22"/>
        <w:szCs w:val="22"/>
      </w:rPr>
    </w:lvl>
    <w:lvl w:ilvl="1">
      <w:start w:val="1"/>
      <w:numFmt w:val="decimal"/>
      <w:lvlText w:val="%1.%2."/>
      <w:lvlJc w:val="left"/>
      <w:pPr>
        <w:tabs>
          <w:tab w:val="num" w:pos="964"/>
        </w:tabs>
        <w:ind w:left="964" w:hanging="604"/>
      </w:p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Arial" w:eastAsia="Times New Roman" w:hAnsi="Arial" w:cs="Arial" w:hint="default"/>
        <w:b w:val="0"/>
        <w:i w:val="0"/>
        <w:sz w:val="22"/>
        <w:szCs w:val="22"/>
      </w:rPr>
    </w:lvl>
  </w:abstractNum>
  <w:abstractNum w:abstractNumId="5"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ascii="Arial" w:eastAsia="Times New Roman" w:hAnsi="Arial" w:cs="Arial"/>
        <w:i w:val="0"/>
        <w:color w:val="000000"/>
      </w:rPr>
    </w:lvl>
  </w:abstractNum>
  <w:abstractNum w:abstractNumId="6"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F"/>
    <w:multiLevelType w:val="multilevel"/>
    <w:tmpl w:val="0000000F"/>
    <w:name w:val="WW8Num15"/>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0"/>
    <w:multiLevelType w:val="multilevel"/>
    <w:tmpl w:val="00000010"/>
    <w:name w:val="WW8Num16"/>
    <w:lvl w:ilvl="0">
      <w:start w:val="1"/>
      <w:numFmt w:val="lowerLetter"/>
      <w:lvlText w:val="%1)"/>
      <w:lvlJc w:val="left"/>
      <w:pPr>
        <w:tabs>
          <w:tab w:val="num" w:pos="0"/>
        </w:tabs>
        <w:ind w:left="780" w:hanging="360"/>
      </w:pPr>
      <w:rPr>
        <w:rFonts w:ascii="Arial" w:eastAsia="Times New Roman" w:hAnsi="Arial" w:cs="Arial" w:hint="default"/>
        <w:color w:val="000000"/>
        <w:sz w:val="22"/>
        <w:szCs w:val="22"/>
      </w:rPr>
    </w:lvl>
    <w:lvl w:ilvl="1">
      <w:start w:val="1"/>
      <w:numFmt w:val="lowerLetter"/>
      <w:lvlText w:val="%2."/>
      <w:lvlJc w:val="left"/>
      <w:pPr>
        <w:tabs>
          <w:tab w:val="num" w:pos="0"/>
        </w:tabs>
        <w:ind w:left="1500" w:hanging="360"/>
      </w:pPr>
      <w:rPr>
        <w:rFonts w:hint="default"/>
      </w:r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5635220"/>
    <w:multiLevelType w:val="multilevel"/>
    <w:tmpl w:val="DAB274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FC50C1"/>
    <w:multiLevelType w:val="multilevel"/>
    <w:tmpl w:val="7018D5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2F24B9"/>
    <w:multiLevelType w:val="multilevel"/>
    <w:tmpl w:val="246E03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937B55"/>
    <w:multiLevelType w:val="hybridMultilevel"/>
    <w:tmpl w:val="79785C98"/>
    <w:lvl w:ilvl="0" w:tplc="095EC8E4">
      <w:start w:val="1"/>
      <w:numFmt w:val="decimal"/>
      <w:lvlText w:val="%1."/>
      <w:lvlJc w:val="left"/>
      <w:pPr>
        <w:ind w:left="720" w:hanging="360"/>
      </w:pPr>
      <w:rPr>
        <w:rFonts w:ascii="Arial" w:hAnsi="Arial" w:cs="Arial" w:hint="default"/>
        <w:sz w:val="22"/>
        <w:szCs w:val="22"/>
      </w:rPr>
    </w:lvl>
    <w:lvl w:ilvl="1" w:tplc="868C21F6">
      <w:start w:val="1"/>
      <w:numFmt w:val="lowerLetter"/>
      <w:lvlText w:val="%2."/>
      <w:lvlJc w:val="left"/>
      <w:pPr>
        <w:ind w:left="1440" w:hanging="360"/>
      </w:pPr>
    </w:lvl>
    <w:lvl w:ilvl="2" w:tplc="3CBA235E" w:tentative="1">
      <w:start w:val="1"/>
      <w:numFmt w:val="lowerRoman"/>
      <w:lvlText w:val="%3."/>
      <w:lvlJc w:val="right"/>
      <w:pPr>
        <w:ind w:left="2160" w:hanging="180"/>
      </w:pPr>
    </w:lvl>
    <w:lvl w:ilvl="3" w:tplc="461CF04A" w:tentative="1">
      <w:start w:val="1"/>
      <w:numFmt w:val="decimal"/>
      <w:lvlText w:val="%4."/>
      <w:lvlJc w:val="left"/>
      <w:pPr>
        <w:ind w:left="2880" w:hanging="360"/>
      </w:pPr>
    </w:lvl>
    <w:lvl w:ilvl="4" w:tplc="D9C643E2" w:tentative="1">
      <w:start w:val="1"/>
      <w:numFmt w:val="lowerLetter"/>
      <w:lvlText w:val="%5."/>
      <w:lvlJc w:val="left"/>
      <w:pPr>
        <w:ind w:left="3600" w:hanging="360"/>
      </w:pPr>
    </w:lvl>
    <w:lvl w:ilvl="5" w:tplc="A870418E" w:tentative="1">
      <w:start w:val="1"/>
      <w:numFmt w:val="lowerRoman"/>
      <w:lvlText w:val="%6."/>
      <w:lvlJc w:val="right"/>
      <w:pPr>
        <w:ind w:left="4320" w:hanging="180"/>
      </w:pPr>
    </w:lvl>
    <w:lvl w:ilvl="6" w:tplc="62C46370" w:tentative="1">
      <w:start w:val="1"/>
      <w:numFmt w:val="decimal"/>
      <w:lvlText w:val="%7."/>
      <w:lvlJc w:val="left"/>
      <w:pPr>
        <w:ind w:left="5040" w:hanging="360"/>
      </w:pPr>
    </w:lvl>
    <w:lvl w:ilvl="7" w:tplc="4E928DA8" w:tentative="1">
      <w:start w:val="1"/>
      <w:numFmt w:val="lowerLetter"/>
      <w:lvlText w:val="%8."/>
      <w:lvlJc w:val="left"/>
      <w:pPr>
        <w:ind w:left="5760" w:hanging="360"/>
      </w:pPr>
    </w:lvl>
    <w:lvl w:ilvl="8" w:tplc="F5EE37E4" w:tentative="1">
      <w:start w:val="1"/>
      <w:numFmt w:val="lowerRoman"/>
      <w:lvlText w:val="%9."/>
      <w:lvlJc w:val="right"/>
      <w:pPr>
        <w:ind w:left="6480" w:hanging="180"/>
      </w:pPr>
    </w:lvl>
  </w:abstractNum>
  <w:abstractNum w:abstractNumId="13" w15:restartNumberingAfterBreak="0">
    <w:nsid w:val="12BF65F5"/>
    <w:multiLevelType w:val="multilevel"/>
    <w:tmpl w:val="813C63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5BF6F1D"/>
    <w:multiLevelType w:val="multilevel"/>
    <w:tmpl w:val="D20811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C55A41"/>
    <w:multiLevelType w:val="hybridMultilevel"/>
    <w:tmpl w:val="8FCE683A"/>
    <w:lvl w:ilvl="0" w:tplc="04150019">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80A763F"/>
    <w:multiLevelType w:val="hybridMultilevel"/>
    <w:tmpl w:val="A6F22608"/>
    <w:lvl w:ilvl="0" w:tplc="8794BECE">
      <w:start w:val="1"/>
      <w:numFmt w:val="decimal"/>
      <w:lvlText w:val="%1)"/>
      <w:lvlJc w:val="left"/>
      <w:pPr>
        <w:tabs>
          <w:tab w:val="num" w:pos="1065"/>
        </w:tabs>
        <w:ind w:left="1065" w:hanging="705"/>
      </w:pPr>
      <w:rPr>
        <w:rFonts w:ascii="Arial" w:eastAsia="Times New Roman" w:hAnsi="Arial" w:cs="Arial"/>
      </w:rPr>
    </w:lvl>
    <w:lvl w:ilvl="1" w:tplc="767CF942">
      <w:start w:val="13"/>
      <w:numFmt w:val="decimal"/>
      <w:lvlText w:val="%2."/>
      <w:lvlJc w:val="left"/>
      <w:pPr>
        <w:tabs>
          <w:tab w:val="num" w:pos="1440"/>
        </w:tabs>
        <w:ind w:left="1440" w:hanging="360"/>
      </w:pPr>
      <w:rPr>
        <w:rFonts w:hint="default"/>
      </w:rPr>
    </w:lvl>
    <w:lvl w:ilvl="2" w:tplc="09A41840">
      <w:start w:val="1"/>
      <w:numFmt w:val="lowerRoman"/>
      <w:lvlText w:val="%3."/>
      <w:lvlJc w:val="right"/>
      <w:pPr>
        <w:tabs>
          <w:tab w:val="num" w:pos="2160"/>
        </w:tabs>
        <w:ind w:left="2160" w:hanging="180"/>
      </w:pPr>
    </w:lvl>
    <w:lvl w:ilvl="3" w:tplc="BD9A532E" w:tentative="1">
      <w:start w:val="1"/>
      <w:numFmt w:val="decimal"/>
      <w:lvlText w:val="%4."/>
      <w:lvlJc w:val="left"/>
      <w:pPr>
        <w:tabs>
          <w:tab w:val="num" w:pos="2880"/>
        </w:tabs>
        <w:ind w:left="2880" w:hanging="360"/>
      </w:pPr>
    </w:lvl>
    <w:lvl w:ilvl="4" w:tplc="9AB81A1C" w:tentative="1">
      <w:start w:val="1"/>
      <w:numFmt w:val="lowerLetter"/>
      <w:lvlText w:val="%5."/>
      <w:lvlJc w:val="left"/>
      <w:pPr>
        <w:tabs>
          <w:tab w:val="num" w:pos="3600"/>
        </w:tabs>
        <w:ind w:left="3600" w:hanging="360"/>
      </w:pPr>
    </w:lvl>
    <w:lvl w:ilvl="5" w:tplc="EF02CC88" w:tentative="1">
      <w:start w:val="1"/>
      <w:numFmt w:val="lowerRoman"/>
      <w:lvlText w:val="%6."/>
      <w:lvlJc w:val="right"/>
      <w:pPr>
        <w:tabs>
          <w:tab w:val="num" w:pos="4320"/>
        </w:tabs>
        <w:ind w:left="4320" w:hanging="180"/>
      </w:pPr>
    </w:lvl>
    <w:lvl w:ilvl="6" w:tplc="2892D55E" w:tentative="1">
      <w:start w:val="1"/>
      <w:numFmt w:val="decimal"/>
      <w:lvlText w:val="%7."/>
      <w:lvlJc w:val="left"/>
      <w:pPr>
        <w:tabs>
          <w:tab w:val="num" w:pos="5040"/>
        </w:tabs>
        <w:ind w:left="5040" w:hanging="360"/>
      </w:pPr>
    </w:lvl>
    <w:lvl w:ilvl="7" w:tplc="000AC84A" w:tentative="1">
      <w:start w:val="1"/>
      <w:numFmt w:val="lowerLetter"/>
      <w:lvlText w:val="%8."/>
      <w:lvlJc w:val="left"/>
      <w:pPr>
        <w:tabs>
          <w:tab w:val="num" w:pos="5760"/>
        </w:tabs>
        <w:ind w:left="5760" w:hanging="360"/>
      </w:pPr>
    </w:lvl>
    <w:lvl w:ilvl="8" w:tplc="6DA84B7C" w:tentative="1">
      <w:start w:val="1"/>
      <w:numFmt w:val="lowerRoman"/>
      <w:lvlText w:val="%9."/>
      <w:lvlJc w:val="right"/>
      <w:pPr>
        <w:tabs>
          <w:tab w:val="num" w:pos="6480"/>
        </w:tabs>
        <w:ind w:left="6480" w:hanging="180"/>
      </w:pPr>
    </w:lvl>
  </w:abstractNum>
  <w:abstractNum w:abstractNumId="17"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221643"/>
    <w:multiLevelType w:val="hybridMultilevel"/>
    <w:tmpl w:val="FF2023CC"/>
    <w:lvl w:ilvl="0" w:tplc="02AE0F02">
      <w:start w:val="1"/>
      <w:numFmt w:val="decimal"/>
      <w:lvlText w:val="%1."/>
      <w:lvlJc w:val="left"/>
      <w:pPr>
        <w:ind w:left="720" w:hanging="360"/>
      </w:pPr>
      <w:rPr>
        <w:rFonts w:ascii="Arial" w:hAnsi="Arial" w:cs="Arial" w:hint="default"/>
      </w:rPr>
    </w:lvl>
    <w:lvl w:ilvl="1" w:tplc="0BECA9E8">
      <w:start w:val="1"/>
      <w:numFmt w:val="lowerLetter"/>
      <w:lvlText w:val="%2)"/>
      <w:lvlJc w:val="left"/>
      <w:pPr>
        <w:ind w:left="1440" w:hanging="360"/>
      </w:pPr>
      <w:rPr>
        <w:rFonts w:ascii="Arial" w:eastAsia="Times New Roman" w:hAnsi="Arial" w:cs="Arial"/>
      </w:rPr>
    </w:lvl>
    <w:lvl w:ilvl="2" w:tplc="DDE2A744" w:tentative="1">
      <w:start w:val="1"/>
      <w:numFmt w:val="lowerRoman"/>
      <w:lvlText w:val="%3."/>
      <w:lvlJc w:val="right"/>
      <w:pPr>
        <w:ind w:left="2160" w:hanging="180"/>
      </w:pPr>
    </w:lvl>
    <w:lvl w:ilvl="3" w:tplc="63BA6972" w:tentative="1">
      <w:start w:val="1"/>
      <w:numFmt w:val="decimal"/>
      <w:lvlText w:val="%4."/>
      <w:lvlJc w:val="left"/>
      <w:pPr>
        <w:ind w:left="2880" w:hanging="360"/>
      </w:pPr>
    </w:lvl>
    <w:lvl w:ilvl="4" w:tplc="A934A0EC" w:tentative="1">
      <w:start w:val="1"/>
      <w:numFmt w:val="lowerLetter"/>
      <w:lvlText w:val="%5."/>
      <w:lvlJc w:val="left"/>
      <w:pPr>
        <w:ind w:left="3600" w:hanging="360"/>
      </w:pPr>
    </w:lvl>
    <w:lvl w:ilvl="5" w:tplc="110EB282" w:tentative="1">
      <w:start w:val="1"/>
      <w:numFmt w:val="lowerRoman"/>
      <w:lvlText w:val="%6."/>
      <w:lvlJc w:val="right"/>
      <w:pPr>
        <w:ind w:left="4320" w:hanging="180"/>
      </w:pPr>
    </w:lvl>
    <w:lvl w:ilvl="6" w:tplc="C02E575E" w:tentative="1">
      <w:start w:val="1"/>
      <w:numFmt w:val="decimal"/>
      <w:lvlText w:val="%7."/>
      <w:lvlJc w:val="left"/>
      <w:pPr>
        <w:ind w:left="5040" w:hanging="360"/>
      </w:pPr>
    </w:lvl>
    <w:lvl w:ilvl="7" w:tplc="4256580A" w:tentative="1">
      <w:start w:val="1"/>
      <w:numFmt w:val="lowerLetter"/>
      <w:lvlText w:val="%8."/>
      <w:lvlJc w:val="left"/>
      <w:pPr>
        <w:ind w:left="5760" w:hanging="360"/>
      </w:pPr>
    </w:lvl>
    <w:lvl w:ilvl="8" w:tplc="E284816E" w:tentative="1">
      <w:start w:val="1"/>
      <w:numFmt w:val="lowerRoman"/>
      <w:lvlText w:val="%9."/>
      <w:lvlJc w:val="right"/>
      <w:pPr>
        <w:ind w:left="6480" w:hanging="180"/>
      </w:pPr>
    </w:lvl>
  </w:abstractNum>
  <w:abstractNum w:abstractNumId="19" w15:restartNumberingAfterBreak="0">
    <w:nsid w:val="1FDD0CF0"/>
    <w:multiLevelType w:val="multilevel"/>
    <w:tmpl w:val="04D4A5A0"/>
    <w:lvl w:ilvl="0">
      <w:start w:val="1"/>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E12A79"/>
    <w:multiLevelType w:val="hybridMultilevel"/>
    <w:tmpl w:val="E88CDEFA"/>
    <w:lvl w:ilvl="0" w:tplc="9EA0E2CE">
      <w:start w:val="1"/>
      <w:numFmt w:val="lowerLetter"/>
      <w:lvlText w:val="%1)"/>
      <w:lvlJc w:val="left"/>
      <w:pPr>
        <w:ind w:left="1069" w:hanging="360"/>
      </w:pPr>
      <w:rPr>
        <w:rFonts w:hint="default"/>
      </w:rPr>
    </w:lvl>
    <w:lvl w:ilvl="1" w:tplc="A9A829A6" w:tentative="1">
      <w:start w:val="1"/>
      <w:numFmt w:val="lowerLetter"/>
      <w:lvlText w:val="%2."/>
      <w:lvlJc w:val="left"/>
      <w:pPr>
        <w:ind w:left="1789" w:hanging="360"/>
      </w:pPr>
    </w:lvl>
    <w:lvl w:ilvl="2" w:tplc="0D70E48E" w:tentative="1">
      <w:start w:val="1"/>
      <w:numFmt w:val="lowerRoman"/>
      <w:lvlText w:val="%3."/>
      <w:lvlJc w:val="right"/>
      <w:pPr>
        <w:ind w:left="2509" w:hanging="180"/>
      </w:pPr>
    </w:lvl>
    <w:lvl w:ilvl="3" w:tplc="E22EA0EA" w:tentative="1">
      <w:start w:val="1"/>
      <w:numFmt w:val="decimal"/>
      <w:lvlText w:val="%4."/>
      <w:lvlJc w:val="left"/>
      <w:pPr>
        <w:ind w:left="3229" w:hanging="360"/>
      </w:pPr>
    </w:lvl>
    <w:lvl w:ilvl="4" w:tplc="DBF6E688" w:tentative="1">
      <w:start w:val="1"/>
      <w:numFmt w:val="lowerLetter"/>
      <w:lvlText w:val="%5."/>
      <w:lvlJc w:val="left"/>
      <w:pPr>
        <w:ind w:left="3949" w:hanging="360"/>
      </w:pPr>
    </w:lvl>
    <w:lvl w:ilvl="5" w:tplc="8E969392" w:tentative="1">
      <w:start w:val="1"/>
      <w:numFmt w:val="lowerRoman"/>
      <w:lvlText w:val="%6."/>
      <w:lvlJc w:val="right"/>
      <w:pPr>
        <w:ind w:left="4669" w:hanging="180"/>
      </w:pPr>
    </w:lvl>
    <w:lvl w:ilvl="6" w:tplc="B7409C72" w:tentative="1">
      <w:start w:val="1"/>
      <w:numFmt w:val="decimal"/>
      <w:lvlText w:val="%7."/>
      <w:lvlJc w:val="left"/>
      <w:pPr>
        <w:ind w:left="5389" w:hanging="360"/>
      </w:pPr>
    </w:lvl>
    <w:lvl w:ilvl="7" w:tplc="5CCEA50C" w:tentative="1">
      <w:start w:val="1"/>
      <w:numFmt w:val="lowerLetter"/>
      <w:lvlText w:val="%8."/>
      <w:lvlJc w:val="left"/>
      <w:pPr>
        <w:ind w:left="6109" w:hanging="360"/>
      </w:pPr>
    </w:lvl>
    <w:lvl w:ilvl="8" w:tplc="250A490A" w:tentative="1">
      <w:start w:val="1"/>
      <w:numFmt w:val="lowerRoman"/>
      <w:lvlText w:val="%9."/>
      <w:lvlJc w:val="right"/>
      <w:pPr>
        <w:ind w:left="6829" w:hanging="180"/>
      </w:pPr>
    </w:lvl>
  </w:abstractNum>
  <w:abstractNum w:abstractNumId="21" w15:restartNumberingAfterBreak="0">
    <w:nsid w:val="31890D5C"/>
    <w:multiLevelType w:val="multilevel"/>
    <w:tmpl w:val="639A9E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D2D262E"/>
    <w:multiLevelType w:val="hybridMultilevel"/>
    <w:tmpl w:val="625CE714"/>
    <w:lvl w:ilvl="0" w:tplc="98C08FD8">
      <w:start w:val="1"/>
      <w:numFmt w:val="decimal"/>
      <w:lvlText w:val="%1)"/>
      <w:lvlJc w:val="left"/>
      <w:pPr>
        <w:ind w:left="720" w:hanging="360"/>
      </w:pPr>
      <w:rPr>
        <w:rFonts w:hint="default"/>
        <w:sz w:val="22"/>
        <w:szCs w:val="22"/>
      </w:rPr>
    </w:lvl>
    <w:lvl w:ilvl="1" w:tplc="B82CE170" w:tentative="1">
      <w:start w:val="1"/>
      <w:numFmt w:val="lowerLetter"/>
      <w:lvlText w:val="%2."/>
      <w:lvlJc w:val="left"/>
      <w:pPr>
        <w:ind w:left="1800" w:hanging="360"/>
      </w:pPr>
    </w:lvl>
    <w:lvl w:ilvl="2" w:tplc="2EF02744" w:tentative="1">
      <w:start w:val="1"/>
      <w:numFmt w:val="lowerRoman"/>
      <w:lvlText w:val="%3."/>
      <w:lvlJc w:val="right"/>
      <w:pPr>
        <w:ind w:left="2520" w:hanging="180"/>
      </w:pPr>
    </w:lvl>
    <w:lvl w:ilvl="3" w:tplc="B936C33E" w:tentative="1">
      <w:start w:val="1"/>
      <w:numFmt w:val="decimal"/>
      <w:lvlText w:val="%4."/>
      <w:lvlJc w:val="left"/>
      <w:pPr>
        <w:ind w:left="3240" w:hanging="360"/>
      </w:pPr>
    </w:lvl>
    <w:lvl w:ilvl="4" w:tplc="9A0E842A" w:tentative="1">
      <w:start w:val="1"/>
      <w:numFmt w:val="lowerLetter"/>
      <w:lvlText w:val="%5."/>
      <w:lvlJc w:val="left"/>
      <w:pPr>
        <w:ind w:left="3960" w:hanging="360"/>
      </w:pPr>
    </w:lvl>
    <w:lvl w:ilvl="5" w:tplc="DC6011F2" w:tentative="1">
      <w:start w:val="1"/>
      <w:numFmt w:val="lowerRoman"/>
      <w:lvlText w:val="%6."/>
      <w:lvlJc w:val="right"/>
      <w:pPr>
        <w:ind w:left="4680" w:hanging="180"/>
      </w:pPr>
    </w:lvl>
    <w:lvl w:ilvl="6" w:tplc="D4763440" w:tentative="1">
      <w:start w:val="1"/>
      <w:numFmt w:val="decimal"/>
      <w:lvlText w:val="%7."/>
      <w:lvlJc w:val="left"/>
      <w:pPr>
        <w:ind w:left="5400" w:hanging="360"/>
      </w:pPr>
    </w:lvl>
    <w:lvl w:ilvl="7" w:tplc="DBE456BA" w:tentative="1">
      <w:start w:val="1"/>
      <w:numFmt w:val="lowerLetter"/>
      <w:lvlText w:val="%8."/>
      <w:lvlJc w:val="left"/>
      <w:pPr>
        <w:ind w:left="6120" w:hanging="360"/>
      </w:pPr>
    </w:lvl>
    <w:lvl w:ilvl="8" w:tplc="8DA8D88E" w:tentative="1">
      <w:start w:val="1"/>
      <w:numFmt w:val="lowerRoman"/>
      <w:lvlText w:val="%9."/>
      <w:lvlJc w:val="right"/>
      <w:pPr>
        <w:ind w:left="6840" w:hanging="180"/>
      </w:pPr>
    </w:lvl>
  </w:abstractNum>
  <w:abstractNum w:abstractNumId="24" w15:restartNumberingAfterBreak="0">
    <w:nsid w:val="43C4691A"/>
    <w:multiLevelType w:val="multilevel"/>
    <w:tmpl w:val="A9EC47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72416B"/>
    <w:multiLevelType w:val="multilevel"/>
    <w:tmpl w:val="7B1E9B12"/>
    <w:lvl w:ilvl="0">
      <w:start w:val="3"/>
      <w:numFmt w:val="lowerLetter"/>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3F23CD1"/>
    <w:multiLevelType w:val="multilevel"/>
    <w:tmpl w:val="920A283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04"/>
        </w:tabs>
        <w:ind w:left="604" w:hanging="604"/>
      </w:pPr>
      <w:rPr>
        <w:rFonts w:ascii="Arial" w:eastAsia="Arial Unicode MS" w:hAnsi="Arial" w:cs="Arial Unicode MS"/>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58C1FD1"/>
    <w:multiLevelType w:val="multilevel"/>
    <w:tmpl w:val="9EFA6E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62B742B6"/>
    <w:multiLevelType w:val="hybridMultilevel"/>
    <w:tmpl w:val="5B9614A2"/>
    <w:lvl w:ilvl="0" w:tplc="42C4BAE4">
      <w:start w:val="1"/>
      <w:numFmt w:val="lowerRoman"/>
      <w:lvlText w:val="(%1)"/>
      <w:lvlJc w:val="left"/>
      <w:pPr>
        <w:ind w:left="1080" w:hanging="720"/>
      </w:pPr>
      <w:rPr>
        <w:rFonts w:hint="default"/>
      </w:rPr>
    </w:lvl>
    <w:lvl w:ilvl="1" w:tplc="6C2C6E64" w:tentative="1">
      <w:start w:val="1"/>
      <w:numFmt w:val="lowerLetter"/>
      <w:lvlText w:val="%2."/>
      <w:lvlJc w:val="left"/>
      <w:pPr>
        <w:ind w:left="1440" w:hanging="360"/>
      </w:pPr>
    </w:lvl>
    <w:lvl w:ilvl="2" w:tplc="75EA2D0E" w:tentative="1">
      <w:start w:val="1"/>
      <w:numFmt w:val="lowerRoman"/>
      <w:lvlText w:val="%3."/>
      <w:lvlJc w:val="right"/>
      <w:pPr>
        <w:ind w:left="2160" w:hanging="180"/>
      </w:pPr>
    </w:lvl>
    <w:lvl w:ilvl="3" w:tplc="F8626EBA" w:tentative="1">
      <w:start w:val="1"/>
      <w:numFmt w:val="decimal"/>
      <w:lvlText w:val="%4."/>
      <w:lvlJc w:val="left"/>
      <w:pPr>
        <w:ind w:left="2880" w:hanging="360"/>
      </w:pPr>
    </w:lvl>
    <w:lvl w:ilvl="4" w:tplc="39F6F64E" w:tentative="1">
      <w:start w:val="1"/>
      <w:numFmt w:val="lowerLetter"/>
      <w:lvlText w:val="%5."/>
      <w:lvlJc w:val="left"/>
      <w:pPr>
        <w:ind w:left="3600" w:hanging="360"/>
      </w:pPr>
    </w:lvl>
    <w:lvl w:ilvl="5" w:tplc="BC106522" w:tentative="1">
      <w:start w:val="1"/>
      <w:numFmt w:val="lowerRoman"/>
      <w:lvlText w:val="%6."/>
      <w:lvlJc w:val="right"/>
      <w:pPr>
        <w:ind w:left="4320" w:hanging="180"/>
      </w:pPr>
    </w:lvl>
    <w:lvl w:ilvl="6" w:tplc="2DF0D7EC" w:tentative="1">
      <w:start w:val="1"/>
      <w:numFmt w:val="decimal"/>
      <w:lvlText w:val="%7."/>
      <w:lvlJc w:val="left"/>
      <w:pPr>
        <w:ind w:left="5040" w:hanging="360"/>
      </w:pPr>
    </w:lvl>
    <w:lvl w:ilvl="7" w:tplc="20525098" w:tentative="1">
      <w:start w:val="1"/>
      <w:numFmt w:val="lowerLetter"/>
      <w:lvlText w:val="%8."/>
      <w:lvlJc w:val="left"/>
      <w:pPr>
        <w:ind w:left="5760" w:hanging="360"/>
      </w:pPr>
    </w:lvl>
    <w:lvl w:ilvl="8" w:tplc="4D5E5D96" w:tentative="1">
      <w:start w:val="1"/>
      <w:numFmt w:val="lowerRoman"/>
      <w:lvlText w:val="%9."/>
      <w:lvlJc w:val="right"/>
      <w:pPr>
        <w:ind w:left="6480" w:hanging="180"/>
      </w:pPr>
    </w:lvl>
  </w:abstractNum>
  <w:abstractNum w:abstractNumId="29" w15:restartNumberingAfterBreak="0">
    <w:nsid w:val="63B26147"/>
    <w:multiLevelType w:val="hybridMultilevel"/>
    <w:tmpl w:val="6AD606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591074"/>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CFA7F75"/>
    <w:multiLevelType w:val="multilevel"/>
    <w:tmpl w:val="E1B0DD2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3" w15:restartNumberingAfterBreak="0">
    <w:nsid w:val="707B6C43"/>
    <w:multiLevelType w:val="multilevel"/>
    <w:tmpl w:val="36302D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3C30D0"/>
    <w:multiLevelType w:val="multilevel"/>
    <w:tmpl w:val="BB1EFE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6" w15:restartNumberingAfterBreak="0">
    <w:nsid w:val="7CEB13C1"/>
    <w:multiLevelType w:val="hybridMultilevel"/>
    <w:tmpl w:val="8D1CF5C4"/>
    <w:lvl w:ilvl="0" w:tplc="F424D226">
      <w:start w:val="1"/>
      <w:numFmt w:val="decimal"/>
      <w:lvlText w:val="%1."/>
      <w:lvlJc w:val="left"/>
      <w:pPr>
        <w:ind w:left="720" w:hanging="360"/>
      </w:pPr>
      <w:rPr>
        <w:b w:val="0"/>
      </w:rPr>
    </w:lvl>
    <w:lvl w:ilvl="1" w:tplc="9C3A09E4" w:tentative="1">
      <w:start w:val="1"/>
      <w:numFmt w:val="lowerLetter"/>
      <w:lvlText w:val="%2."/>
      <w:lvlJc w:val="left"/>
      <w:pPr>
        <w:ind w:left="1440" w:hanging="360"/>
      </w:pPr>
    </w:lvl>
    <w:lvl w:ilvl="2" w:tplc="AF48E400" w:tentative="1">
      <w:start w:val="1"/>
      <w:numFmt w:val="lowerRoman"/>
      <w:lvlText w:val="%3."/>
      <w:lvlJc w:val="right"/>
      <w:pPr>
        <w:ind w:left="2160" w:hanging="180"/>
      </w:pPr>
    </w:lvl>
    <w:lvl w:ilvl="3" w:tplc="92A8BA2E" w:tentative="1">
      <w:start w:val="1"/>
      <w:numFmt w:val="decimal"/>
      <w:lvlText w:val="%4."/>
      <w:lvlJc w:val="left"/>
      <w:pPr>
        <w:ind w:left="2880" w:hanging="360"/>
      </w:pPr>
    </w:lvl>
    <w:lvl w:ilvl="4" w:tplc="F648CD0C" w:tentative="1">
      <w:start w:val="1"/>
      <w:numFmt w:val="lowerLetter"/>
      <w:lvlText w:val="%5."/>
      <w:lvlJc w:val="left"/>
      <w:pPr>
        <w:ind w:left="3600" w:hanging="360"/>
      </w:pPr>
    </w:lvl>
    <w:lvl w:ilvl="5" w:tplc="009CAC1E" w:tentative="1">
      <w:start w:val="1"/>
      <w:numFmt w:val="lowerRoman"/>
      <w:lvlText w:val="%6."/>
      <w:lvlJc w:val="right"/>
      <w:pPr>
        <w:ind w:left="4320" w:hanging="180"/>
      </w:pPr>
    </w:lvl>
    <w:lvl w:ilvl="6" w:tplc="A3A68624" w:tentative="1">
      <w:start w:val="1"/>
      <w:numFmt w:val="decimal"/>
      <w:lvlText w:val="%7."/>
      <w:lvlJc w:val="left"/>
      <w:pPr>
        <w:ind w:left="5040" w:hanging="360"/>
      </w:pPr>
    </w:lvl>
    <w:lvl w:ilvl="7" w:tplc="7BEC9C76" w:tentative="1">
      <w:start w:val="1"/>
      <w:numFmt w:val="lowerLetter"/>
      <w:lvlText w:val="%8."/>
      <w:lvlJc w:val="left"/>
      <w:pPr>
        <w:ind w:left="5760" w:hanging="360"/>
      </w:pPr>
    </w:lvl>
    <w:lvl w:ilvl="8" w:tplc="F1667B6A" w:tentative="1">
      <w:start w:val="1"/>
      <w:numFmt w:val="lowerRoman"/>
      <w:lvlText w:val="%9."/>
      <w:lvlJc w:val="right"/>
      <w:pPr>
        <w:ind w:left="6480" w:hanging="180"/>
      </w:pPr>
    </w:lvl>
  </w:abstractNum>
  <w:num w:numId="1">
    <w:abstractNumId w:val="35"/>
  </w:num>
  <w:num w:numId="2">
    <w:abstractNumId w:val="1"/>
  </w:num>
  <w:num w:numId="3">
    <w:abstractNumId w:val="2"/>
  </w:num>
  <w:num w:numId="4">
    <w:abstractNumId w:val="3"/>
  </w:num>
  <w:num w:numId="5">
    <w:abstractNumId w:val="4"/>
  </w:num>
  <w:num w:numId="6">
    <w:abstractNumId w:val="32"/>
  </w:num>
  <w:num w:numId="7">
    <w:abstractNumId w:val="20"/>
  </w:num>
  <w:num w:numId="8">
    <w:abstractNumId w:val="18"/>
  </w:num>
  <w:num w:numId="9">
    <w:abstractNumId w:val="30"/>
  </w:num>
  <w:num w:numId="10">
    <w:abstractNumId w:val="16"/>
  </w:num>
  <w:num w:numId="11">
    <w:abstractNumId w:val="28"/>
  </w:num>
  <w:num w:numId="12">
    <w:abstractNumId w:val="12"/>
  </w:num>
  <w:num w:numId="13">
    <w:abstractNumId w:val="22"/>
  </w:num>
  <w:num w:numId="14">
    <w:abstractNumId w:val="17"/>
  </w:num>
  <w:num w:numId="15">
    <w:abstractNumId w:val="31"/>
  </w:num>
  <w:num w:numId="16">
    <w:abstractNumId w:val="36"/>
  </w:num>
  <w:num w:numId="17">
    <w:abstractNumId w:val="26"/>
  </w:num>
  <w:num w:numId="18">
    <w:abstractNumId w:val="24"/>
  </w:num>
  <w:num w:numId="19">
    <w:abstractNumId w:val="33"/>
  </w:num>
  <w:num w:numId="20">
    <w:abstractNumId w:val="14"/>
  </w:num>
  <w:num w:numId="21">
    <w:abstractNumId w:val="10"/>
  </w:num>
  <w:num w:numId="22">
    <w:abstractNumId w:val="21"/>
  </w:num>
  <w:num w:numId="23">
    <w:abstractNumId w:val="13"/>
  </w:num>
  <w:num w:numId="24">
    <w:abstractNumId w:val="11"/>
  </w:num>
  <w:num w:numId="25">
    <w:abstractNumId w:val="9"/>
  </w:num>
  <w:num w:numId="26">
    <w:abstractNumId w:val="34"/>
  </w:num>
  <w:num w:numId="27">
    <w:abstractNumId w:val="25"/>
  </w:num>
  <w:num w:numId="28">
    <w:abstractNumId w:val="23"/>
  </w:num>
  <w:num w:numId="29">
    <w:abstractNumId w:val="19"/>
  </w:num>
  <w:num w:numId="30">
    <w:abstractNumId w:val="27"/>
  </w:num>
  <w:num w:numId="31">
    <w:abstractNumId w:val="15"/>
  </w:num>
  <w:num w:numId="32">
    <w:abstractNumId w:val="29"/>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mięga Sebastian">
    <w15:presenceInfo w15:providerId="AD" w15:userId="S-1-5-21-591302622-2076621694-4095281684-155724"/>
  </w15:person>
  <w15:person w15:author="Bulik Paulina">
    <w15:presenceInfo w15:providerId="AD" w15:userId="S-1-5-21-591302622-2076621694-4095281684-103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70F"/>
    <w:rsid w:val="000018E4"/>
    <w:rsid w:val="00010B39"/>
    <w:rsid w:val="000117EA"/>
    <w:rsid w:val="00012931"/>
    <w:rsid w:val="00013B3B"/>
    <w:rsid w:val="00013CBA"/>
    <w:rsid w:val="0001587B"/>
    <w:rsid w:val="0001754C"/>
    <w:rsid w:val="00026268"/>
    <w:rsid w:val="00026D02"/>
    <w:rsid w:val="00031906"/>
    <w:rsid w:val="00032823"/>
    <w:rsid w:val="00050E6D"/>
    <w:rsid w:val="00060EAC"/>
    <w:rsid w:val="00060F01"/>
    <w:rsid w:val="00062FC4"/>
    <w:rsid w:val="00071DDB"/>
    <w:rsid w:val="0007302E"/>
    <w:rsid w:val="000739E3"/>
    <w:rsid w:val="00077396"/>
    <w:rsid w:val="000808FF"/>
    <w:rsid w:val="00081838"/>
    <w:rsid w:val="00082AF0"/>
    <w:rsid w:val="0008309A"/>
    <w:rsid w:val="00085D56"/>
    <w:rsid w:val="00087455"/>
    <w:rsid w:val="00087B46"/>
    <w:rsid w:val="00090AA3"/>
    <w:rsid w:val="00092E87"/>
    <w:rsid w:val="000A091D"/>
    <w:rsid w:val="000A3757"/>
    <w:rsid w:val="000A3C6A"/>
    <w:rsid w:val="000B0D2F"/>
    <w:rsid w:val="000B1232"/>
    <w:rsid w:val="000B2039"/>
    <w:rsid w:val="000B30D6"/>
    <w:rsid w:val="000B43B4"/>
    <w:rsid w:val="000B468F"/>
    <w:rsid w:val="000B4FAF"/>
    <w:rsid w:val="000B727A"/>
    <w:rsid w:val="000C2AF7"/>
    <w:rsid w:val="000C5A24"/>
    <w:rsid w:val="000C6C55"/>
    <w:rsid w:val="000D7B9E"/>
    <w:rsid w:val="000F0BB6"/>
    <w:rsid w:val="000F0FA2"/>
    <w:rsid w:val="000F16D5"/>
    <w:rsid w:val="000F6C32"/>
    <w:rsid w:val="001021B8"/>
    <w:rsid w:val="0010625E"/>
    <w:rsid w:val="00116BD4"/>
    <w:rsid w:val="001206D1"/>
    <w:rsid w:val="001212B5"/>
    <w:rsid w:val="00121900"/>
    <w:rsid w:val="001421C9"/>
    <w:rsid w:val="001427E7"/>
    <w:rsid w:val="00144395"/>
    <w:rsid w:val="0015068B"/>
    <w:rsid w:val="00150E59"/>
    <w:rsid w:val="00152EDD"/>
    <w:rsid w:val="001535AD"/>
    <w:rsid w:val="00155259"/>
    <w:rsid w:val="001553DE"/>
    <w:rsid w:val="001622DB"/>
    <w:rsid w:val="00163AD0"/>
    <w:rsid w:val="001642B9"/>
    <w:rsid w:val="0016571D"/>
    <w:rsid w:val="0016798A"/>
    <w:rsid w:val="001703BE"/>
    <w:rsid w:val="00172BDC"/>
    <w:rsid w:val="00183F85"/>
    <w:rsid w:val="00190613"/>
    <w:rsid w:val="0019129E"/>
    <w:rsid w:val="00191C75"/>
    <w:rsid w:val="00197DB8"/>
    <w:rsid w:val="001A0CAE"/>
    <w:rsid w:val="001A6A20"/>
    <w:rsid w:val="001B33BA"/>
    <w:rsid w:val="001B4EE1"/>
    <w:rsid w:val="001C0D8C"/>
    <w:rsid w:val="001C4C93"/>
    <w:rsid w:val="001D12B0"/>
    <w:rsid w:val="001D1D18"/>
    <w:rsid w:val="001D2BE4"/>
    <w:rsid w:val="001D5327"/>
    <w:rsid w:val="001D68A6"/>
    <w:rsid w:val="001E5383"/>
    <w:rsid w:val="001E6365"/>
    <w:rsid w:val="001F0F17"/>
    <w:rsid w:val="001F36A2"/>
    <w:rsid w:val="001F6E6F"/>
    <w:rsid w:val="00201873"/>
    <w:rsid w:val="00207296"/>
    <w:rsid w:val="00217168"/>
    <w:rsid w:val="00222265"/>
    <w:rsid w:val="0023001F"/>
    <w:rsid w:val="00230BA8"/>
    <w:rsid w:val="00237D36"/>
    <w:rsid w:val="002406DF"/>
    <w:rsid w:val="00241DFF"/>
    <w:rsid w:val="00244F94"/>
    <w:rsid w:val="00247764"/>
    <w:rsid w:val="00247E1F"/>
    <w:rsid w:val="00247F22"/>
    <w:rsid w:val="00254455"/>
    <w:rsid w:val="00254B57"/>
    <w:rsid w:val="002554D2"/>
    <w:rsid w:val="00255E20"/>
    <w:rsid w:val="00261391"/>
    <w:rsid w:val="00262080"/>
    <w:rsid w:val="002630EB"/>
    <w:rsid w:val="0026381A"/>
    <w:rsid w:val="00264295"/>
    <w:rsid w:val="0026592C"/>
    <w:rsid w:val="00267F93"/>
    <w:rsid w:val="00272CA8"/>
    <w:rsid w:val="00274BD5"/>
    <w:rsid w:val="00277F4A"/>
    <w:rsid w:val="0028041C"/>
    <w:rsid w:val="0028060A"/>
    <w:rsid w:val="00280CF0"/>
    <w:rsid w:val="00281F14"/>
    <w:rsid w:val="00282B01"/>
    <w:rsid w:val="002868F6"/>
    <w:rsid w:val="002870CE"/>
    <w:rsid w:val="002908F2"/>
    <w:rsid w:val="002967F8"/>
    <w:rsid w:val="002A1F46"/>
    <w:rsid w:val="002A2275"/>
    <w:rsid w:val="002A4B69"/>
    <w:rsid w:val="002B0741"/>
    <w:rsid w:val="002B208C"/>
    <w:rsid w:val="002B2822"/>
    <w:rsid w:val="002B3CD0"/>
    <w:rsid w:val="002D1576"/>
    <w:rsid w:val="002D29E7"/>
    <w:rsid w:val="002D2CFE"/>
    <w:rsid w:val="002D3A6E"/>
    <w:rsid w:val="002D42A2"/>
    <w:rsid w:val="002E37C6"/>
    <w:rsid w:val="002F0146"/>
    <w:rsid w:val="002F3E13"/>
    <w:rsid w:val="00302D32"/>
    <w:rsid w:val="00310384"/>
    <w:rsid w:val="00310E2B"/>
    <w:rsid w:val="00312A12"/>
    <w:rsid w:val="00313B81"/>
    <w:rsid w:val="00330657"/>
    <w:rsid w:val="003366EE"/>
    <w:rsid w:val="00341C7D"/>
    <w:rsid w:val="003513EC"/>
    <w:rsid w:val="00351974"/>
    <w:rsid w:val="0035517F"/>
    <w:rsid w:val="003573E8"/>
    <w:rsid w:val="00361C4C"/>
    <w:rsid w:val="00363559"/>
    <w:rsid w:val="00363A54"/>
    <w:rsid w:val="00367990"/>
    <w:rsid w:val="0037419A"/>
    <w:rsid w:val="00390786"/>
    <w:rsid w:val="00392F44"/>
    <w:rsid w:val="003A02ED"/>
    <w:rsid w:val="003A1444"/>
    <w:rsid w:val="003A745D"/>
    <w:rsid w:val="003A7794"/>
    <w:rsid w:val="003B0882"/>
    <w:rsid w:val="003B211C"/>
    <w:rsid w:val="003B6517"/>
    <w:rsid w:val="003C3A1A"/>
    <w:rsid w:val="003C70D9"/>
    <w:rsid w:val="003D11C2"/>
    <w:rsid w:val="003D1554"/>
    <w:rsid w:val="003D1B70"/>
    <w:rsid w:val="003D332C"/>
    <w:rsid w:val="003D4358"/>
    <w:rsid w:val="003D6CF7"/>
    <w:rsid w:val="003D774A"/>
    <w:rsid w:val="003E3055"/>
    <w:rsid w:val="003F2E92"/>
    <w:rsid w:val="003F392A"/>
    <w:rsid w:val="003F398A"/>
    <w:rsid w:val="003F4D69"/>
    <w:rsid w:val="003F5D13"/>
    <w:rsid w:val="00401D67"/>
    <w:rsid w:val="00405231"/>
    <w:rsid w:val="00406A59"/>
    <w:rsid w:val="0041297D"/>
    <w:rsid w:val="00413B5C"/>
    <w:rsid w:val="00423977"/>
    <w:rsid w:val="00424C05"/>
    <w:rsid w:val="00430596"/>
    <w:rsid w:val="004313C9"/>
    <w:rsid w:val="00431C5F"/>
    <w:rsid w:val="0043299E"/>
    <w:rsid w:val="00433B4F"/>
    <w:rsid w:val="004341AD"/>
    <w:rsid w:val="00436FB3"/>
    <w:rsid w:val="004432AE"/>
    <w:rsid w:val="00450FEE"/>
    <w:rsid w:val="00456626"/>
    <w:rsid w:val="0046190E"/>
    <w:rsid w:val="00461BFA"/>
    <w:rsid w:val="00462357"/>
    <w:rsid w:val="00466F4B"/>
    <w:rsid w:val="00473AB0"/>
    <w:rsid w:val="00476A24"/>
    <w:rsid w:val="00487476"/>
    <w:rsid w:val="0048795F"/>
    <w:rsid w:val="00491B7C"/>
    <w:rsid w:val="00495335"/>
    <w:rsid w:val="004A0708"/>
    <w:rsid w:val="004A2254"/>
    <w:rsid w:val="004A2CFA"/>
    <w:rsid w:val="004A3A7B"/>
    <w:rsid w:val="004A3B38"/>
    <w:rsid w:val="004A52A1"/>
    <w:rsid w:val="004A637C"/>
    <w:rsid w:val="004A6878"/>
    <w:rsid w:val="004A6A3C"/>
    <w:rsid w:val="004A72BC"/>
    <w:rsid w:val="004B195E"/>
    <w:rsid w:val="004B5A95"/>
    <w:rsid w:val="004B6B99"/>
    <w:rsid w:val="004C115B"/>
    <w:rsid w:val="004C2DA0"/>
    <w:rsid w:val="004D04FD"/>
    <w:rsid w:val="004D4996"/>
    <w:rsid w:val="004D4BD0"/>
    <w:rsid w:val="004D5232"/>
    <w:rsid w:val="004D52EB"/>
    <w:rsid w:val="004E1A86"/>
    <w:rsid w:val="004E6CBE"/>
    <w:rsid w:val="004E6E70"/>
    <w:rsid w:val="004F1CC3"/>
    <w:rsid w:val="004F3A73"/>
    <w:rsid w:val="004F3D44"/>
    <w:rsid w:val="00503393"/>
    <w:rsid w:val="00512895"/>
    <w:rsid w:val="00512CBD"/>
    <w:rsid w:val="0051309A"/>
    <w:rsid w:val="00514A69"/>
    <w:rsid w:val="00517CEF"/>
    <w:rsid w:val="00517DE5"/>
    <w:rsid w:val="00517EF6"/>
    <w:rsid w:val="00533C16"/>
    <w:rsid w:val="00543081"/>
    <w:rsid w:val="0054661F"/>
    <w:rsid w:val="00553530"/>
    <w:rsid w:val="00553F74"/>
    <w:rsid w:val="00556C4B"/>
    <w:rsid w:val="00557603"/>
    <w:rsid w:val="005612AF"/>
    <w:rsid w:val="0056179E"/>
    <w:rsid w:val="005618A4"/>
    <w:rsid w:val="005623DE"/>
    <w:rsid w:val="005631C9"/>
    <w:rsid w:val="00565ACB"/>
    <w:rsid w:val="0057114C"/>
    <w:rsid w:val="00574813"/>
    <w:rsid w:val="005802A2"/>
    <w:rsid w:val="0058444D"/>
    <w:rsid w:val="00593730"/>
    <w:rsid w:val="005952E8"/>
    <w:rsid w:val="005A28D5"/>
    <w:rsid w:val="005A4EC4"/>
    <w:rsid w:val="005A51A4"/>
    <w:rsid w:val="005B1EED"/>
    <w:rsid w:val="005B1F76"/>
    <w:rsid w:val="005B277A"/>
    <w:rsid w:val="005B3A83"/>
    <w:rsid w:val="005B5C2F"/>
    <w:rsid w:val="005C0C94"/>
    <w:rsid w:val="005D106E"/>
    <w:rsid w:val="005D29A1"/>
    <w:rsid w:val="005D44ED"/>
    <w:rsid w:val="005D75D1"/>
    <w:rsid w:val="005E1EC7"/>
    <w:rsid w:val="005E3B10"/>
    <w:rsid w:val="005F1243"/>
    <w:rsid w:val="006007BE"/>
    <w:rsid w:val="00615469"/>
    <w:rsid w:val="00621EA5"/>
    <w:rsid w:val="006246AC"/>
    <w:rsid w:val="00627D5C"/>
    <w:rsid w:val="00631508"/>
    <w:rsid w:val="0063342E"/>
    <w:rsid w:val="00640DE3"/>
    <w:rsid w:val="00641492"/>
    <w:rsid w:val="00645909"/>
    <w:rsid w:val="0066500D"/>
    <w:rsid w:val="006700FB"/>
    <w:rsid w:val="0067054E"/>
    <w:rsid w:val="0067728B"/>
    <w:rsid w:val="0068062D"/>
    <w:rsid w:val="00680B66"/>
    <w:rsid w:val="006856A7"/>
    <w:rsid w:val="006918C1"/>
    <w:rsid w:val="006A395B"/>
    <w:rsid w:val="006A3D9B"/>
    <w:rsid w:val="006A3EF8"/>
    <w:rsid w:val="006A69CC"/>
    <w:rsid w:val="006B42D0"/>
    <w:rsid w:val="006D059F"/>
    <w:rsid w:val="006D5A0D"/>
    <w:rsid w:val="006F3215"/>
    <w:rsid w:val="006F6FEB"/>
    <w:rsid w:val="007042F1"/>
    <w:rsid w:val="007121F8"/>
    <w:rsid w:val="00714766"/>
    <w:rsid w:val="00721A9E"/>
    <w:rsid w:val="0072318A"/>
    <w:rsid w:val="007254AE"/>
    <w:rsid w:val="00725A2A"/>
    <w:rsid w:val="00726102"/>
    <w:rsid w:val="00727C22"/>
    <w:rsid w:val="007349CF"/>
    <w:rsid w:val="00735038"/>
    <w:rsid w:val="007374E6"/>
    <w:rsid w:val="007404B0"/>
    <w:rsid w:val="00742BB4"/>
    <w:rsid w:val="007459C2"/>
    <w:rsid w:val="00745A20"/>
    <w:rsid w:val="00745B48"/>
    <w:rsid w:val="00747DC8"/>
    <w:rsid w:val="00751CF7"/>
    <w:rsid w:val="00760F7E"/>
    <w:rsid w:val="007628AA"/>
    <w:rsid w:val="00766004"/>
    <w:rsid w:val="00772363"/>
    <w:rsid w:val="00775EC6"/>
    <w:rsid w:val="0077627E"/>
    <w:rsid w:val="00777218"/>
    <w:rsid w:val="0078507D"/>
    <w:rsid w:val="007856D8"/>
    <w:rsid w:val="0078748C"/>
    <w:rsid w:val="00790FBD"/>
    <w:rsid w:val="007928CA"/>
    <w:rsid w:val="0079386D"/>
    <w:rsid w:val="007A122A"/>
    <w:rsid w:val="007A15BD"/>
    <w:rsid w:val="007A1FCE"/>
    <w:rsid w:val="007A3F96"/>
    <w:rsid w:val="007A443A"/>
    <w:rsid w:val="007A7DBD"/>
    <w:rsid w:val="007B054A"/>
    <w:rsid w:val="007B2F36"/>
    <w:rsid w:val="007B738A"/>
    <w:rsid w:val="007C57DB"/>
    <w:rsid w:val="007D25B4"/>
    <w:rsid w:val="007D5DC8"/>
    <w:rsid w:val="007D7415"/>
    <w:rsid w:val="007D7B61"/>
    <w:rsid w:val="007D7D19"/>
    <w:rsid w:val="007E3E7C"/>
    <w:rsid w:val="007F78AD"/>
    <w:rsid w:val="0080668E"/>
    <w:rsid w:val="008066FF"/>
    <w:rsid w:val="00806A90"/>
    <w:rsid w:val="00807920"/>
    <w:rsid w:val="00810ABE"/>
    <w:rsid w:val="00811A27"/>
    <w:rsid w:val="0081262F"/>
    <w:rsid w:val="008148A7"/>
    <w:rsid w:val="00814D0A"/>
    <w:rsid w:val="00815A8A"/>
    <w:rsid w:val="00816CD9"/>
    <w:rsid w:val="0082021E"/>
    <w:rsid w:val="00820DAD"/>
    <w:rsid w:val="00824252"/>
    <w:rsid w:val="008270C0"/>
    <w:rsid w:val="0082751D"/>
    <w:rsid w:val="008328E1"/>
    <w:rsid w:val="00841CFF"/>
    <w:rsid w:val="0084270F"/>
    <w:rsid w:val="00846795"/>
    <w:rsid w:val="00847FDA"/>
    <w:rsid w:val="00850252"/>
    <w:rsid w:val="00851CB1"/>
    <w:rsid w:val="00851EF4"/>
    <w:rsid w:val="00853CA5"/>
    <w:rsid w:val="0085490A"/>
    <w:rsid w:val="00855830"/>
    <w:rsid w:val="008606B6"/>
    <w:rsid w:val="008612E1"/>
    <w:rsid w:val="0086188F"/>
    <w:rsid w:val="00867534"/>
    <w:rsid w:val="008762D8"/>
    <w:rsid w:val="00877315"/>
    <w:rsid w:val="008818DD"/>
    <w:rsid w:val="00883851"/>
    <w:rsid w:val="00892096"/>
    <w:rsid w:val="008920B4"/>
    <w:rsid w:val="00893DEE"/>
    <w:rsid w:val="008979F8"/>
    <w:rsid w:val="008A0694"/>
    <w:rsid w:val="008A2432"/>
    <w:rsid w:val="008A52B2"/>
    <w:rsid w:val="008A7E27"/>
    <w:rsid w:val="008B1290"/>
    <w:rsid w:val="008B12A4"/>
    <w:rsid w:val="008B2D3A"/>
    <w:rsid w:val="008B4DFC"/>
    <w:rsid w:val="008B7EB0"/>
    <w:rsid w:val="008C18F8"/>
    <w:rsid w:val="008C2AF0"/>
    <w:rsid w:val="008C50D9"/>
    <w:rsid w:val="008C6C91"/>
    <w:rsid w:val="008C7129"/>
    <w:rsid w:val="008D20BF"/>
    <w:rsid w:val="008D5B62"/>
    <w:rsid w:val="008E07C9"/>
    <w:rsid w:val="008E0AF1"/>
    <w:rsid w:val="008E0CEF"/>
    <w:rsid w:val="008E128B"/>
    <w:rsid w:val="008E2EB8"/>
    <w:rsid w:val="008E60DB"/>
    <w:rsid w:val="008F0761"/>
    <w:rsid w:val="008F5EA2"/>
    <w:rsid w:val="008F75D5"/>
    <w:rsid w:val="008F7BDB"/>
    <w:rsid w:val="009009B7"/>
    <w:rsid w:val="00901523"/>
    <w:rsid w:val="00904728"/>
    <w:rsid w:val="00905B34"/>
    <w:rsid w:val="0090691F"/>
    <w:rsid w:val="009078FC"/>
    <w:rsid w:val="00910AB8"/>
    <w:rsid w:val="009119EA"/>
    <w:rsid w:val="009123A5"/>
    <w:rsid w:val="009136F2"/>
    <w:rsid w:val="00915C08"/>
    <w:rsid w:val="0091681A"/>
    <w:rsid w:val="00923A7F"/>
    <w:rsid w:val="00923FD0"/>
    <w:rsid w:val="0092693D"/>
    <w:rsid w:val="00927507"/>
    <w:rsid w:val="00932D74"/>
    <w:rsid w:val="009337F7"/>
    <w:rsid w:val="00940894"/>
    <w:rsid w:val="00940D93"/>
    <w:rsid w:val="00940E8A"/>
    <w:rsid w:val="0094776D"/>
    <w:rsid w:val="00951140"/>
    <w:rsid w:val="00952BC1"/>
    <w:rsid w:val="00953454"/>
    <w:rsid w:val="00964F7A"/>
    <w:rsid w:val="00966744"/>
    <w:rsid w:val="00972FCB"/>
    <w:rsid w:val="00973CE3"/>
    <w:rsid w:val="00973CF5"/>
    <w:rsid w:val="009859F3"/>
    <w:rsid w:val="00995C86"/>
    <w:rsid w:val="0099722B"/>
    <w:rsid w:val="009A1449"/>
    <w:rsid w:val="009A383E"/>
    <w:rsid w:val="009A43B0"/>
    <w:rsid w:val="009A496D"/>
    <w:rsid w:val="009A5B0F"/>
    <w:rsid w:val="009A794B"/>
    <w:rsid w:val="009B1D92"/>
    <w:rsid w:val="009B1DF8"/>
    <w:rsid w:val="009B4E30"/>
    <w:rsid w:val="009C24EF"/>
    <w:rsid w:val="009C29AE"/>
    <w:rsid w:val="009D1484"/>
    <w:rsid w:val="009D437C"/>
    <w:rsid w:val="009D5A35"/>
    <w:rsid w:val="009F7F65"/>
    <w:rsid w:val="00A101D7"/>
    <w:rsid w:val="00A116EC"/>
    <w:rsid w:val="00A14079"/>
    <w:rsid w:val="00A16131"/>
    <w:rsid w:val="00A163E1"/>
    <w:rsid w:val="00A17767"/>
    <w:rsid w:val="00A209C1"/>
    <w:rsid w:val="00A22176"/>
    <w:rsid w:val="00A223DC"/>
    <w:rsid w:val="00A26C90"/>
    <w:rsid w:val="00A27121"/>
    <w:rsid w:val="00A42DF7"/>
    <w:rsid w:val="00A4433F"/>
    <w:rsid w:val="00A4501B"/>
    <w:rsid w:val="00A46ED0"/>
    <w:rsid w:val="00A5608F"/>
    <w:rsid w:val="00A57F53"/>
    <w:rsid w:val="00A65C31"/>
    <w:rsid w:val="00A66272"/>
    <w:rsid w:val="00A727A5"/>
    <w:rsid w:val="00A72C12"/>
    <w:rsid w:val="00A747EF"/>
    <w:rsid w:val="00A77582"/>
    <w:rsid w:val="00A8191B"/>
    <w:rsid w:val="00A8565D"/>
    <w:rsid w:val="00A86E47"/>
    <w:rsid w:val="00A90785"/>
    <w:rsid w:val="00A92BD2"/>
    <w:rsid w:val="00A96494"/>
    <w:rsid w:val="00A97550"/>
    <w:rsid w:val="00AB0403"/>
    <w:rsid w:val="00AB3E73"/>
    <w:rsid w:val="00AB6DFD"/>
    <w:rsid w:val="00AC0238"/>
    <w:rsid w:val="00AC1A69"/>
    <w:rsid w:val="00AC1B11"/>
    <w:rsid w:val="00AC42EB"/>
    <w:rsid w:val="00AD43C5"/>
    <w:rsid w:val="00AD7DDF"/>
    <w:rsid w:val="00AE6435"/>
    <w:rsid w:val="00AF42E8"/>
    <w:rsid w:val="00B04282"/>
    <w:rsid w:val="00B05056"/>
    <w:rsid w:val="00B0626B"/>
    <w:rsid w:val="00B07982"/>
    <w:rsid w:val="00B21598"/>
    <w:rsid w:val="00B23952"/>
    <w:rsid w:val="00B23FC3"/>
    <w:rsid w:val="00B25EB4"/>
    <w:rsid w:val="00B30607"/>
    <w:rsid w:val="00B34DC6"/>
    <w:rsid w:val="00B35350"/>
    <w:rsid w:val="00B4208D"/>
    <w:rsid w:val="00B44052"/>
    <w:rsid w:val="00B45AE8"/>
    <w:rsid w:val="00B46BC6"/>
    <w:rsid w:val="00B51B6D"/>
    <w:rsid w:val="00B5531F"/>
    <w:rsid w:val="00B563B6"/>
    <w:rsid w:val="00B61FDC"/>
    <w:rsid w:val="00B65D9A"/>
    <w:rsid w:val="00B6610F"/>
    <w:rsid w:val="00B71396"/>
    <w:rsid w:val="00B745A2"/>
    <w:rsid w:val="00B818DB"/>
    <w:rsid w:val="00B82ABA"/>
    <w:rsid w:val="00B83F8E"/>
    <w:rsid w:val="00BA0DA3"/>
    <w:rsid w:val="00BA1CFB"/>
    <w:rsid w:val="00BA388E"/>
    <w:rsid w:val="00BA582C"/>
    <w:rsid w:val="00BC0ACE"/>
    <w:rsid w:val="00BC0FE1"/>
    <w:rsid w:val="00BC7199"/>
    <w:rsid w:val="00BD2486"/>
    <w:rsid w:val="00BD48A7"/>
    <w:rsid w:val="00BD4FC6"/>
    <w:rsid w:val="00BD5097"/>
    <w:rsid w:val="00BD5D87"/>
    <w:rsid w:val="00BE0AC4"/>
    <w:rsid w:val="00BE2949"/>
    <w:rsid w:val="00BE3372"/>
    <w:rsid w:val="00BE5A17"/>
    <w:rsid w:val="00BE5BB9"/>
    <w:rsid w:val="00BF3605"/>
    <w:rsid w:val="00C05B66"/>
    <w:rsid w:val="00C05C1F"/>
    <w:rsid w:val="00C0793E"/>
    <w:rsid w:val="00C11CBE"/>
    <w:rsid w:val="00C1250E"/>
    <w:rsid w:val="00C133E7"/>
    <w:rsid w:val="00C13FEF"/>
    <w:rsid w:val="00C15330"/>
    <w:rsid w:val="00C174E7"/>
    <w:rsid w:val="00C22B91"/>
    <w:rsid w:val="00C22FE3"/>
    <w:rsid w:val="00C26D3A"/>
    <w:rsid w:val="00C27F3A"/>
    <w:rsid w:val="00C3135A"/>
    <w:rsid w:val="00C32349"/>
    <w:rsid w:val="00C42CC5"/>
    <w:rsid w:val="00C474FB"/>
    <w:rsid w:val="00C56978"/>
    <w:rsid w:val="00C57649"/>
    <w:rsid w:val="00C61CD0"/>
    <w:rsid w:val="00C62574"/>
    <w:rsid w:val="00C67FD1"/>
    <w:rsid w:val="00C73573"/>
    <w:rsid w:val="00C74115"/>
    <w:rsid w:val="00C833FC"/>
    <w:rsid w:val="00C91BDC"/>
    <w:rsid w:val="00C93479"/>
    <w:rsid w:val="00C935CF"/>
    <w:rsid w:val="00C96369"/>
    <w:rsid w:val="00C96B77"/>
    <w:rsid w:val="00CA3398"/>
    <w:rsid w:val="00CA422C"/>
    <w:rsid w:val="00CA713B"/>
    <w:rsid w:val="00CB446E"/>
    <w:rsid w:val="00CC0C91"/>
    <w:rsid w:val="00CC5035"/>
    <w:rsid w:val="00CC678E"/>
    <w:rsid w:val="00CD26D0"/>
    <w:rsid w:val="00CD302A"/>
    <w:rsid w:val="00CD4BE7"/>
    <w:rsid w:val="00CD6A94"/>
    <w:rsid w:val="00CD6E86"/>
    <w:rsid w:val="00CD7BA6"/>
    <w:rsid w:val="00CE293B"/>
    <w:rsid w:val="00CE323F"/>
    <w:rsid w:val="00CF1FE5"/>
    <w:rsid w:val="00CF7B3C"/>
    <w:rsid w:val="00D00CB9"/>
    <w:rsid w:val="00D00CF5"/>
    <w:rsid w:val="00D01E48"/>
    <w:rsid w:val="00D02B25"/>
    <w:rsid w:val="00D0413E"/>
    <w:rsid w:val="00D13606"/>
    <w:rsid w:val="00D14BCD"/>
    <w:rsid w:val="00D16430"/>
    <w:rsid w:val="00D1692C"/>
    <w:rsid w:val="00D17FCD"/>
    <w:rsid w:val="00D27B41"/>
    <w:rsid w:val="00D3415C"/>
    <w:rsid w:val="00D365BF"/>
    <w:rsid w:val="00D42C11"/>
    <w:rsid w:val="00D432AF"/>
    <w:rsid w:val="00D43E66"/>
    <w:rsid w:val="00D45467"/>
    <w:rsid w:val="00D46FBE"/>
    <w:rsid w:val="00D51F05"/>
    <w:rsid w:val="00D52356"/>
    <w:rsid w:val="00D676C4"/>
    <w:rsid w:val="00D77666"/>
    <w:rsid w:val="00D8043D"/>
    <w:rsid w:val="00D87B96"/>
    <w:rsid w:val="00D91084"/>
    <w:rsid w:val="00D914C1"/>
    <w:rsid w:val="00D9247F"/>
    <w:rsid w:val="00D94BB7"/>
    <w:rsid w:val="00DA19D1"/>
    <w:rsid w:val="00DA46D0"/>
    <w:rsid w:val="00DB3741"/>
    <w:rsid w:val="00DB5106"/>
    <w:rsid w:val="00DB72A3"/>
    <w:rsid w:val="00DB78A7"/>
    <w:rsid w:val="00DC015C"/>
    <w:rsid w:val="00DC1D13"/>
    <w:rsid w:val="00DC6543"/>
    <w:rsid w:val="00DC68CA"/>
    <w:rsid w:val="00DD0239"/>
    <w:rsid w:val="00DD05B7"/>
    <w:rsid w:val="00DD10E7"/>
    <w:rsid w:val="00DD19BC"/>
    <w:rsid w:val="00DD2848"/>
    <w:rsid w:val="00DD30E2"/>
    <w:rsid w:val="00DD3F7B"/>
    <w:rsid w:val="00DD7282"/>
    <w:rsid w:val="00DE063A"/>
    <w:rsid w:val="00DE4792"/>
    <w:rsid w:val="00DE5822"/>
    <w:rsid w:val="00DE739E"/>
    <w:rsid w:val="00DF0A07"/>
    <w:rsid w:val="00DF6D8C"/>
    <w:rsid w:val="00E03777"/>
    <w:rsid w:val="00E03F3A"/>
    <w:rsid w:val="00E0442B"/>
    <w:rsid w:val="00E21F88"/>
    <w:rsid w:val="00E22E5B"/>
    <w:rsid w:val="00E2535C"/>
    <w:rsid w:val="00E25386"/>
    <w:rsid w:val="00E261A2"/>
    <w:rsid w:val="00E267F4"/>
    <w:rsid w:val="00E27581"/>
    <w:rsid w:val="00E331EF"/>
    <w:rsid w:val="00E33C95"/>
    <w:rsid w:val="00E35E72"/>
    <w:rsid w:val="00E4108B"/>
    <w:rsid w:val="00E448D0"/>
    <w:rsid w:val="00E515BF"/>
    <w:rsid w:val="00E576B3"/>
    <w:rsid w:val="00E578E2"/>
    <w:rsid w:val="00E60051"/>
    <w:rsid w:val="00E638CD"/>
    <w:rsid w:val="00E668C8"/>
    <w:rsid w:val="00E710A7"/>
    <w:rsid w:val="00E8137A"/>
    <w:rsid w:val="00E87818"/>
    <w:rsid w:val="00E92E6E"/>
    <w:rsid w:val="00E93188"/>
    <w:rsid w:val="00EA1DFC"/>
    <w:rsid w:val="00EA2337"/>
    <w:rsid w:val="00EA41DD"/>
    <w:rsid w:val="00EC19CC"/>
    <w:rsid w:val="00ED2855"/>
    <w:rsid w:val="00ED2F7A"/>
    <w:rsid w:val="00ED31DE"/>
    <w:rsid w:val="00ED5AC1"/>
    <w:rsid w:val="00EE1F60"/>
    <w:rsid w:val="00EE3084"/>
    <w:rsid w:val="00EE4FFA"/>
    <w:rsid w:val="00EE64A3"/>
    <w:rsid w:val="00EE6651"/>
    <w:rsid w:val="00EF1F0F"/>
    <w:rsid w:val="00EF32C0"/>
    <w:rsid w:val="00EF39CF"/>
    <w:rsid w:val="00EF4400"/>
    <w:rsid w:val="00EF5306"/>
    <w:rsid w:val="00EF543C"/>
    <w:rsid w:val="00EF7281"/>
    <w:rsid w:val="00EF75AA"/>
    <w:rsid w:val="00EF7646"/>
    <w:rsid w:val="00F10124"/>
    <w:rsid w:val="00F1279D"/>
    <w:rsid w:val="00F145DA"/>
    <w:rsid w:val="00F164E5"/>
    <w:rsid w:val="00F17877"/>
    <w:rsid w:val="00F21B21"/>
    <w:rsid w:val="00F32E52"/>
    <w:rsid w:val="00F338AE"/>
    <w:rsid w:val="00F40269"/>
    <w:rsid w:val="00F41FF3"/>
    <w:rsid w:val="00F44CD4"/>
    <w:rsid w:val="00F46570"/>
    <w:rsid w:val="00F52D04"/>
    <w:rsid w:val="00F56298"/>
    <w:rsid w:val="00F572A5"/>
    <w:rsid w:val="00F63BB2"/>
    <w:rsid w:val="00F651B2"/>
    <w:rsid w:val="00F6541F"/>
    <w:rsid w:val="00F72E38"/>
    <w:rsid w:val="00F73CC1"/>
    <w:rsid w:val="00F80FE4"/>
    <w:rsid w:val="00F83FC3"/>
    <w:rsid w:val="00F865C3"/>
    <w:rsid w:val="00F906CA"/>
    <w:rsid w:val="00F95782"/>
    <w:rsid w:val="00FA1F57"/>
    <w:rsid w:val="00FA3936"/>
    <w:rsid w:val="00FA71DC"/>
    <w:rsid w:val="00FB24D7"/>
    <w:rsid w:val="00FC0560"/>
    <w:rsid w:val="00FD018A"/>
    <w:rsid w:val="00FD1023"/>
    <w:rsid w:val="00FD223D"/>
    <w:rsid w:val="00FD279C"/>
    <w:rsid w:val="00FD3BA0"/>
    <w:rsid w:val="00FD613A"/>
    <w:rsid w:val="00FE4CBD"/>
    <w:rsid w:val="00FF148B"/>
    <w:rsid w:val="00FF553E"/>
    <w:rsid w:val="00FF73CB"/>
    <w:rsid w:val="00FF783E"/>
    <w:rsid w:val="18064B31"/>
    <w:rsid w:val="2B9F5336"/>
    <w:rsid w:val="2D96E503"/>
    <w:rsid w:val="66C91D68"/>
    <w:rsid w:val="73019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74130"/>
  <w15:chartTrackingRefBased/>
  <w15:docId w15:val="{B368D4CB-B764-412C-9C7D-5D43D737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3530"/>
    <w:pPr>
      <w:spacing w:after="200" w:line="276" w:lineRule="auto"/>
    </w:pPr>
    <w:rPr>
      <w:sz w:val="22"/>
      <w:szCs w:val="22"/>
      <w:lang w:eastAsia="en-US"/>
    </w:rPr>
  </w:style>
  <w:style w:type="paragraph" w:styleId="Nagwek1">
    <w:name w:val="heading 1"/>
    <w:aliases w:val="Level 1,rozdział"/>
    <w:basedOn w:val="Normalny"/>
    <w:next w:val="Normalny"/>
    <w:link w:val="Nagwek1Znak"/>
    <w:qFormat/>
    <w:rsid w:val="00C11CBE"/>
    <w:pPr>
      <w:keepNext/>
      <w:numPr>
        <w:numId w:val="1"/>
      </w:numPr>
      <w:spacing w:before="320" w:after="320" w:line="320" w:lineRule="exact"/>
      <w:ind w:left="431" w:hanging="431"/>
      <w:jc w:val="both"/>
      <w:outlineLvl w:val="0"/>
    </w:pPr>
    <w:rPr>
      <w:rFonts w:ascii="Arial" w:eastAsia="Times New Roman" w:hAnsi="Arial"/>
      <w:b/>
      <w:bCs/>
      <w:kern w:val="32"/>
      <w:sz w:val="24"/>
      <w:szCs w:val="32"/>
      <w:lang w:val="x-none" w:eastAsia="x-none"/>
    </w:rPr>
  </w:style>
  <w:style w:type="paragraph" w:styleId="Nagwek2">
    <w:name w:val="heading 2"/>
    <w:basedOn w:val="Normalny"/>
    <w:next w:val="Normalny"/>
    <w:link w:val="Nagwek2Znak"/>
    <w:qFormat/>
    <w:rsid w:val="00C11CBE"/>
    <w:pPr>
      <w:keepNext/>
      <w:numPr>
        <w:ilvl w:val="1"/>
        <w:numId w:val="1"/>
      </w:numPr>
      <w:spacing w:after="0" w:line="320" w:lineRule="exact"/>
      <w:ind w:left="1009" w:hanging="578"/>
      <w:jc w:val="both"/>
      <w:outlineLvl w:val="1"/>
    </w:pPr>
    <w:rPr>
      <w:rFonts w:ascii="Arial" w:eastAsia="Times New Roman" w:hAnsi="Arial"/>
      <w:bCs/>
      <w:iCs/>
      <w:szCs w:val="28"/>
      <w:lang w:val="x-none" w:eastAsia="x-none"/>
    </w:rPr>
  </w:style>
  <w:style w:type="paragraph" w:styleId="Nagwek3">
    <w:name w:val="heading 3"/>
    <w:basedOn w:val="Normalny"/>
    <w:next w:val="Normalny"/>
    <w:link w:val="Nagwek3Znak"/>
    <w:qFormat/>
    <w:rsid w:val="00C11CBE"/>
    <w:pPr>
      <w:keepNext/>
      <w:numPr>
        <w:ilvl w:val="2"/>
        <w:numId w:val="1"/>
      </w:numPr>
      <w:tabs>
        <w:tab w:val="clear" w:pos="720"/>
        <w:tab w:val="num" w:pos="1620"/>
        <w:tab w:val="left" w:pos="1701"/>
      </w:tabs>
      <w:spacing w:after="0" w:line="320" w:lineRule="exact"/>
      <w:ind w:left="1701" w:hanging="709"/>
      <w:jc w:val="both"/>
      <w:outlineLvl w:val="2"/>
    </w:pPr>
    <w:rPr>
      <w:rFonts w:ascii="Arial" w:eastAsia="Times New Roman" w:hAnsi="Arial"/>
      <w:bCs/>
      <w:szCs w:val="26"/>
      <w:lang w:val="x-none" w:eastAsia="x-none"/>
    </w:rPr>
  </w:style>
  <w:style w:type="paragraph" w:styleId="Nagwek4">
    <w:name w:val="heading 4"/>
    <w:basedOn w:val="Normalny"/>
    <w:next w:val="Normalny"/>
    <w:link w:val="Nagwek4Znak"/>
    <w:qFormat/>
    <w:rsid w:val="00C11CBE"/>
    <w:pPr>
      <w:keepNext/>
      <w:numPr>
        <w:ilvl w:val="3"/>
        <w:numId w:val="1"/>
      </w:numPr>
      <w:tabs>
        <w:tab w:val="clear" w:pos="864"/>
        <w:tab w:val="left" w:pos="2552"/>
      </w:tabs>
      <w:spacing w:after="0" w:line="320" w:lineRule="exact"/>
      <w:ind w:left="2552" w:hanging="851"/>
      <w:jc w:val="both"/>
      <w:outlineLvl w:val="3"/>
    </w:pPr>
    <w:rPr>
      <w:rFonts w:ascii="Arial" w:eastAsia="Times New Roman" w:hAnsi="Arial"/>
      <w:bCs/>
      <w:szCs w:val="28"/>
      <w:lang w:val="x-none" w:eastAsia="x-none"/>
    </w:rPr>
  </w:style>
  <w:style w:type="paragraph" w:styleId="Nagwek5">
    <w:name w:val="heading 5"/>
    <w:basedOn w:val="Normalny"/>
    <w:next w:val="Normalny"/>
    <w:link w:val="Nagwek5Znak"/>
    <w:qFormat/>
    <w:rsid w:val="00C11CBE"/>
    <w:pPr>
      <w:numPr>
        <w:ilvl w:val="4"/>
        <w:numId w:val="1"/>
      </w:numPr>
      <w:spacing w:before="240" w:after="60" w:line="320" w:lineRule="exact"/>
      <w:jc w:val="both"/>
      <w:outlineLvl w:val="4"/>
    </w:pPr>
    <w:rPr>
      <w:rFonts w:ascii="Arial" w:eastAsia="Times New Roman" w:hAnsi="Arial"/>
      <w:b/>
      <w:bCs/>
      <w:i/>
      <w:iCs/>
      <w:sz w:val="26"/>
      <w:szCs w:val="26"/>
      <w:lang w:val="x-none" w:eastAsia="x-none"/>
    </w:rPr>
  </w:style>
  <w:style w:type="paragraph" w:styleId="Nagwek6">
    <w:name w:val="heading 6"/>
    <w:basedOn w:val="Normalny"/>
    <w:next w:val="Normalny"/>
    <w:link w:val="Nagwek6Znak"/>
    <w:qFormat/>
    <w:rsid w:val="00C11CBE"/>
    <w:pPr>
      <w:numPr>
        <w:ilvl w:val="5"/>
        <w:numId w:val="1"/>
      </w:numPr>
      <w:spacing w:before="240" w:after="60" w:line="320" w:lineRule="exact"/>
      <w:jc w:val="both"/>
      <w:outlineLvl w:val="5"/>
    </w:pPr>
    <w:rPr>
      <w:rFonts w:ascii="Times New Roman" w:eastAsia="Times New Roman" w:hAnsi="Times New Roman"/>
      <w:b/>
      <w:bCs/>
      <w:lang w:val="x-none" w:eastAsia="x-none"/>
    </w:rPr>
  </w:style>
  <w:style w:type="paragraph" w:styleId="Nagwek7">
    <w:name w:val="heading 7"/>
    <w:basedOn w:val="Normalny"/>
    <w:next w:val="Normalny"/>
    <w:link w:val="Nagwek7Znak"/>
    <w:qFormat/>
    <w:rsid w:val="00C11CBE"/>
    <w:pPr>
      <w:numPr>
        <w:ilvl w:val="6"/>
        <w:numId w:val="1"/>
      </w:numPr>
      <w:spacing w:before="240" w:after="60" w:line="320" w:lineRule="exact"/>
      <w:jc w:val="both"/>
      <w:outlineLvl w:val="6"/>
    </w:pPr>
    <w:rPr>
      <w:rFonts w:ascii="Times New Roman" w:eastAsia="Times New Roman" w:hAnsi="Times New Roman"/>
      <w:sz w:val="24"/>
      <w:szCs w:val="24"/>
      <w:lang w:val="x-none" w:eastAsia="x-none"/>
    </w:rPr>
  </w:style>
  <w:style w:type="paragraph" w:styleId="Nagwek8">
    <w:name w:val="heading 8"/>
    <w:basedOn w:val="Normalny"/>
    <w:next w:val="Normalny"/>
    <w:link w:val="Nagwek8Znak"/>
    <w:qFormat/>
    <w:rsid w:val="00C11CBE"/>
    <w:pPr>
      <w:numPr>
        <w:ilvl w:val="7"/>
        <w:numId w:val="1"/>
      </w:numPr>
      <w:spacing w:before="240" w:after="60" w:line="320" w:lineRule="exact"/>
      <w:jc w:val="both"/>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qFormat/>
    <w:rsid w:val="00C11CBE"/>
    <w:pPr>
      <w:numPr>
        <w:ilvl w:val="8"/>
        <w:numId w:val="1"/>
      </w:numPr>
      <w:spacing w:before="240" w:after="60" w:line="320" w:lineRule="exact"/>
      <w:jc w:val="both"/>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217168"/>
    <w:pPr>
      <w:spacing w:after="120" w:line="320" w:lineRule="exact"/>
      <w:jc w:val="both"/>
    </w:pPr>
    <w:rPr>
      <w:rFonts w:ascii="Arial" w:eastAsia="Times New Roman" w:hAnsi="Arial"/>
      <w:sz w:val="16"/>
      <w:szCs w:val="16"/>
      <w:lang w:val="x-none" w:eastAsia="x-none"/>
    </w:rPr>
  </w:style>
  <w:style w:type="character" w:customStyle="1" w:styleId="Tekstpodstawowy3Znak">
    <w:name w:val="Tekst podstawowy 3 Znak"/>
    <w:link w:val="Tekstpodstawowy3"/>
    <w:rsid w:val="00217168"/>
    <w:rPr>
      <w:rFonts w:ascii="Arial" w:eastAsia="Times New Roman" w:hAnsi="Arial"/>
      <w:sz w:val="16"/>
      <w:szCs w:val="16"/>
    </w:rPr>
  </w:style>
  <w:style w:type="paragraph" w:styleId="Tekstdymka">
    <w:name w:val="Balloon Text"/>
    <w:basedOn w:val="Normalny"/>
    <w:link w:val="TekstdymkaZnak"/>
    <w:uiPriority w:val="99"/>
    <w:semiHidden/>
    <w:unhideWhenUsed/>
    <w:rsid w:val="008E128B"/>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E128B"/>
    <w:rPr>
      <w:rFonts w:ascii="Tahoma" w:hAnsi="Tahoma" w:cs="Tahoma"/>
      <w:sz w:val="16"/>
      <w:szCs w:val="16"/>
      <w:lang w:eastAsia="en-US"/>
    </w:rPr>
  </w:style>
  <w:style w:type="paragraph" w:styleId="Nagwek">
    <w:name w:val="header"/>
    <w:basedOn w:val="Normalny"/>
    <w:link w:val="NagwekZnak"/>
    <w:unhideWhenUsed/>
    <w:rsid w:val="00910AB8"/>
    <w:pPr>
      <w:tabs>
        <w:tab w:val="center" w:pos="4536"/>
        <w:tab w:val="right" w:pos="9072"/>
      </w:tabs>
    </w:pPr>
    <w:rPr>
      <w:lang w:val="x-none"/>
    </w:rPr>
  </w:style>
  <w:style w:type="character" w:customStyle="1" w:styleId="NagwekZnak">
    <w:name w:val="Nagłówek Znak"/>
    <w:link w:val="Nagwek"/>
    <w:rsid w:val="00910AB8"/>
    <w:rPr>
      <w:sz w:val="22"/>
      <w:szCs w:val="22"/>
      <w:lang w:eastAsia="en-US"/>
    </w:rPr>
  </w:style>
  <w:style w:type="paragraph" w:styleId="Stopka">
    <w:name w:val="footer"/>
    <w:basedOn w:val="Normalny"/>
    <w:link w:val="StopkaZnak"/>
    <w:uiPriority w:val="99"/>
    <w:unhideWhenUsed/>
    <w:rsid w:val="00910AB8"/>
    <w:pPr>
      <w:tabs>
        <w:tab w:val="center" w:pos="4536"/>
        <w:tab w:val="right" w:pos="9072"/>
      </w:tabs>
    </w:pPr>
    <w:rPr>
      <w:lang w:val="x-none"/>
    </w:rPr>
  </w:style>
  <w:style w:type="character" w:customStyle="1" w:styleId="StopkaZnak">
    <w:name w:val="Stopka Znak"/>
    <w:link w:val="Stopka"/>
    <w:uiPriority w:val="99"/>
    <w:rsid w:val="00910AB8"/>
    <w:rPr>
      <w:sz w:val="22"/>
      <w:szCs w:val="22"/>
      <w:lang w:eastAsia="en-US"/>
    </w:rPr>
  </w:style>
  <w:style w:type="paragraph" w:styleId="Tekstpodstawowy">
    <w:name w:val="Body Text"/>
    <w:basedOn w:val="Normalny"/>
    <w:link w:val="TekstpodstawowyZnak"/>
    <w:uiPriority w:val="99"/>
    <w:semiHidden/>
    <w:unhideWhenUsed/>
    <w:rsid w:val="00262080"/>
    <w:pPr>
      <w:spacing w:after="120"/>
    </w:pPr>
    <w:rPr>
      <w:lang w:val="x-none"/>
    </w:rPr>
  </w:style>
  <w:style w:type="character" w:customStyle="1" w:styleId="TekstpodstawowyZnak">
    <w:name w:val="Tekst podstawowy Znak"/>
    <w:link w:val="Tekstpodstawowy"/>
    <w:uiPriority w:val="99"/>
    <w:semiHidden/>
    <w:rsid w:val="00262080"/>
    <w:rPr>
      <w:sz w:val="22"/>
      <w:szCs w:val="22"/>
      <w:lang w:eastAsia="en-US"/>
    </w:rPr>
  </w:style>
  <w:style w:type="character" w:styleId="Odwoaniedokomentarza">
    <w:name w:val="annotation reference"/>
    <w:uiPriority w:val="99"/>
    <w:rsid w:val="009A1449"/>
    <w:rPr>
      <w:sz w:val="16"/>
      <w:szCs w:val="16"/>
    </w:rPr>
  </w:style>
  <w:style w:type="paragraph" w:styleId="Tekstkomentarza">
    <w:name w:val="annotation text"/>
    <w:basedOn w:val="Normalny"/>
    <w:link w:val="TekstkomentarzaZnak"/>
    <w:rsid w:val="009A1449"/>
    <w:pPr>
      <w:spacing w:after="0" w:line="320" w:lineRule="exact"/>
      <w:jc w:val="both"/>
    </w:pPr>
    <w:rPr>
      <w:rFonts w:ascii="Arial" w:eastAsia="Times New Roman" w:hAnsi="Arial"/>
      <w:sz w:val="20"/>
      <w:szCs w:val="20"/>
      <w:lang w:val="x-none" w:eastAsia="x-none"/>
    </w:rPr>
  </w:style>
  <w:style w:type="character" w:customStyle="1" w:styleId="TekstkomentarzaZnak">
    <w:name w:val="Tekst komentarza Znak"/>
    <w:link w:val="Tekstkomentarza"/>
    <w:rsid w:val="009A1449"/>
    <w:rPr>
      <w:rFonts w:ascii="Arial" w:eastAsia="Times New Roman" w:hAnsi="Arial"/>
    </w:rPr>
  </w:style>
  <w:style w:type="paragraph" w:customStyle="1" w:styleId="Nagwek20">
    <w:name w:val="Nagłówek2"/>
    <w:basedOn w:val="Normalny"/>
    <w:rsid w:val="00085D56"/>
    <w:pPr>
      <w:spacing w:before="120" w:after="120" w:line="360" w:lineRule="auto"/>
      <w:jc w:val="both"/>
    </w:pPr>
    <w:rPr>
      <w:rFonts w:ascii="Arial" w:eastAsia="Times New Roman" w:hAnsi="Arial"/>
      <w:b/>
      <w:color w:val="000000"/>
      <w:sz w:val="28"/>
      <w:szCs w:val="20"/>
      <w:lang w:eastAsia="pl-PL"/>
    </w:rPr>
  </w:style>
  <w:style w:type="paragraph" w:styleId="Tematkomentarza">
    <w:name w:val="annotation subject"/>
    <w:basedOn w:val="Tekstkomentarza"/>
    <w:next w:val="Tekstkomentarza"/>
    <w:link w:val="TematkomentarzaZnak"/>
    <w:uiPriority w:val="99"/>
    <w:semiHidden/>
    <w:unhideWhenUsed/>
    <w:rsid w:val="004C2DA0"/>
    <w:pPr>
      <w:spacing w:after="200" w:line="276" w:lineRule="auto"/>
      <w:jc w:val="left"/>
    </w:pPr>
    <w:rPr>
      <w:b/>
      <w:bCs/>
      <w:lang w:eastAsia="en-US"/>
    </w:rPr>
  </w:style>
  <w:style w:type="character" w:customStyle="1" w:styleId="TematkomentarzaZnak">
    <w:name w:val="Temat komentarza Znak"/>
    <w:link w:val="Tematkomentarza"/>
    <w:uiPriority w:val="99"/>
    <w:semiHidden/>
    <w:rsid w:val="004C2DA0"/>
    <w:rPr>
      <w:rFonts w:ascii="Arial" w:eastAsia="Times New Roman" w:hAnsi="Arial"/>
      <w:b/>
      <w:bCs/>
      <w:lang w:eastAsia="en-US"/>
    </w:rPr>
  </w:style>
  <w:style w:type="paragraph" w:customStyle="1" w:styleId="default">
    <w:name w:val="default"/>
    <w:basedOn w:val="Normalny"/>
    <w:uiPriority w:val="99"/>
    <w:semiHidden/>
    <w:rsid w:val="00D00CF5"/>
    <w:pPr>
      <w:spacing w:after="0" w:line="240" w:lineRule="auto"/>
    </w:pPr>
    <w:rPr>
      <w:rFonts w:ascii="Times New Roman" w:hAnsi="Times New Roman"/>
      <w:sz w:val="24"/>
      <w:szCs w:val="24"/>
      <w:lang w:eastAsia="pl-PL"/>
    </w:rPr>
  </w:style>
  <w:style w:type="character" w:customStyle="1" w:styleId="Nagwek1Znak">
    <w:name w:val="Nagłówek 1 Znak"/>
    <w:aliases w:val="Level 1 Znak,rozdział Znak"/>
    <w:link w:val="Nagwek1"/>
    <w:rsid w:val="00C11CBE"/>
    <w:rPr>
      <w:rFonts w:ascii="Arial" w:eastAsia="Times New Roman" w:hAnsi="Arial"/>
      <w:b/>
      <w:bCs/>
      <w:kern w:val="32"/>
      <w:sz w:val="24"/>
      <w:szCs w:val="32"/>
      <w:lang w:val="x-none" w:eastAsia="x-none"/>
    </w:rPr>
  </w:style>
  <w:style w:type="character" w:customStyle="1" w:styleId="Nagwek2Znak">
    <w:name w:val="Nagłówek 2 Znak"/>
    <w:link w:val="Nagwek2"/>
    <w:rsid w:val="00C11CBE"/>
    <w:rPr>
      <w:rFonts w:ascii="Arial" w:eastAsia="Times New Roman" w:hAnsi="Arial"/>
      <w:bCs/>
      <w:iCs/>
      <w:sz w:val="22"/>
      <w:szCs w:val="28"/>
      <w:lang w:val="x-none" w:eastAsia="x-none"/>
    </w:rPr>
  </w:style>
  <w:style w:type="character" w:customStyle="1" w:styleId="Nagwek3Znak">
    <w:name w:val="Nagłówek 3 Znak"/>
    <w:link w:val="Nagwek3"/>
    <w:rsid w:val="00C11CBE"/>
    <w:rPr>
      <w:rFonts w:ascii="Arial" w:eastAsia="Times New Roman" w:hAnsi="Arial"/>
      <w:bCs/>
      <w:sz w:val="22"/>
      <w:szCs w:val="26"/>
      <w:lang w:val="x-none" w:eastAsia="x-none"/>
    </w:rPr>
  </w:style>
  <w:style w:type="character" w:customStyle="1" w:styleId="Nagwek4Znak">
    <w:name w:val="Nagłówek 4 Znak"/>
    <w:link w:val="Nagwek4"/>
    <w:rsid w:val="00C11CBE"/>
    <w:rPr>
      <w:rFonts w:ascii="Arial" w:eastAsia="Times New Roman" w:hAnsi="Arial"/>
      <w:bCs/>
      <w:sz w:val="22"/>
      <w:szCs w:val="28"/>
      <w:lang w:val="x-none" w:eastAsia="x-none"/>
    </w:rPr>
  </w:style>
  <w:style w:type="character" w:customStyle="1" w:styleId="Nagwek5Znak">
    <w:name w:val="Nagłówek 5 Znak"/>
    <w:link w:val="Nagwek5"/>
    <w:rsid w:val="00C11CBE"/>
    <w:rPr>
      <w:rFonts w:ascii="Arial" w:eastAsia="Times New Roman" w:hAnsi="Arial"/>
      <w:b/>
      <w:bCs/>
      <w:i/>
      <w:iCs/>
      <w:sz w:val="26"/>
      <w:szCs w:val="26"/>
      <w:lang w:val="x-none" w:eastAsia="x-none"/>
    </w:rPr>
  </w:style>
  <w:style w:type="character" w:customStyle="1" w:styleId="Nagwek6Znak">
    <w:name w:val="Nagłówek 6 Znak"/>
    <w:link w:val="Nagwek6"/>
    <w:rsid w:val="00C11CBE"/>
    <w:rPr>
      <w:rFonts w:ascii="Times New Roman" w:eastAsia="Times New Roman" w:hAnsi="Times New Roman"/>
      <w:b/>
      <w:bCs/>
      <w:sz w:val="22"/>
      <w:szCs w:val="22"/>
      <w:lang w:val="x-none" w:eastAsia="x-none"/>
    </w:rPr>
  </w:style>
  <w:style w:type="character" w:customStyle="1" w:styleId="Nagwek7Znak">
    <w:name w:val="Nagłówek 7 Znak"/>
    <w:link w:val="Nagwek7"/>
    <w:rsid w:val="00C11CBE"/>
    <w:rPr>
      <w:rFonts w:ascii="Times New Roman" w:eastAsia="Times New Roman" w:hAnsi="Times New Roman"/>
      <w:sz w:val="24"/>
      <w:szCs w:val="24"/>
      <w:lang w:val="x-none" w:eastAsia="x-none"/>
    </w:rPr>
  </w:style>
  <w:style w:type="character" w:customStyle="1" w:styleId="Nagwek8Znak">
    <w:name w:val="Nagłówek 8 Znak"/>
    <w:link w:val="Nagwek8"/>
    <w:rsid w:val="00C11CBE"/>
    <w:rPr>
      <w:rFonts w:ascii="Times New Roman" w:eastAsia="Times New Roman" w:hAnsi="Times New Roman"/>
      <w:i/>
      <w:iCs/>
      <w:sz w:val="24"/>
      <w:szCs w:val="24"/>
      <w:lang w:val="x-none" w:eastAsia="x-none"/>
    </w:rPr>
  </w:style>
  <w:style w:type="character" w:customStyle="1" w:styleId="Nagwek9Znak">
    <w:name w:val="Nagłówek 9 Znak"/>
    <w:link w:val="Nagwek9"/>
    <w:rsid w:val="00C11CBE"/>
    <w:rPr>
      <w:rFonts w:ascii="Arial" w:eastAsia="Times New Roman" w:hAnsi="Arial"/>
      <w:sz w:val="22"/>
      <w:szCs w:val="22"/>
      <w:lang w:val="x-none" w:eastAsia="x-none"/>
    </w:rPr>
  </w:style>
  <w:style w:type="paragraph" w:styleId="Poprawka">
    <w:name w:val="Revision"/>
    <w:hidden/>
    <w:uiPriority w:val="99"/>
    <w:semiHidden/>
    <w:rsid w:val="00AE6435"/>
    <w:rPr>
      <w:sz w:val="22"/>
      <w:szCs w:val="22"/>
      <w:lang w:eastAsia="en-US"/>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553530"/>
    <w:pPr>
      <w:ind w:left="720"/>
      <w:contextualSpacing/>
    </w:pPr>
  </w:style>
  <w:style w:type="paragraph" w:customStyle="1" w:styleId="xl70">
    <w:name w:val="xl70"/>
    <w:basedOn w:val="Normalny"/>
    <w:rsid w:val="004052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pl-PL"/>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405231"/>
    <w:rPr>
      <w:sz w:val="22"/>
      <w:szCs w:val="22"/>
      <w:lang w:eastAsia="en-US"/>
    </w:rPr>
  </w:style>
  <w:style w:type="paragraph" w:styleId="Tekstpodstawowywcity2">
    <w:name w:val="Body Text Indent 2"/>
    <w:basedOn w:val="Normalny"/>
    <w:link w:val="Tekstpodstawowywcity2Znak"/>
    <w:rsid w:val="00AD7DDF"/>
    <w:pPr>
      <w:spacing w:after="120" w:line="480" w:lineRule="auto"/>
      <w:ind w:left="283"/>
      <w:jc w:val="both"/>
    </w:pPr>
    <w:rPr>
      <w:rFonts w:ascii="Arial" w:eastAsia="Times New Roman" w:hAnsi="Arial"/>
      <w:szCs w:val="24"/>
      <w:lang w:eastAsia="pl-PL"/>
    </w:rPr>
  </w:style>
  <w:style w:type="character" w:customStyle="1" w:styleId="Tekstpodstawowywcity2Znak">
    <w:name w:val="Tekst podstawowy wcięty 2 Znak"/>
    <w:basedOn w:val="Domylnaczcionkaakapitu"/>
    <w:link w:val="Tekstpodstawowywcity2"/>
    <w:rsid w:val="00AD7DDF"/>
    <w:rPr>
      <w:rFonts w:ascii="Arial" w:eastAsia="Times New Roman" w:hAnsi="Arial"/>
      <w:sz w:val="22"/>
      <w:szCs w:val="24"/>
    </w:rPr>
  </w:style>
  <w:style w:type="character" w:styleId="Hipercze">
    <w:name w:val="Hyperlink"/>
    <w:rsid w:val="00CF7B3C"/>
    <w:rPr>
      <w:color w:val="0000FF"/>
      <w:u w:val="single"/>
    </w:rPr>
  </w:style>
  <w:style w:type="character" w:customStyle="1" w:styleId="Teksttreci">
    <w:name w:val="Tekst treści_"/>
    <w:link w:val="Teksttreci0"/>
    <w:rsid w:val="00A66272"/>
    <w:rPr>
      <w:rFonts w:ascii="Arial" w:eastAsia="Arial" w:hAnsi="Arial" w:cs="Arial"/>
      <w:sz w:val="22"/>
      <w:szCs w:val="22"/>
      <w:shd w:val="clear" w:color="auto" w:fill="FFFFFF"/>
    </w:rPr>
  </w:style>
  <w:style w:type="paragraph" w:customStyle="1" w:styleId="Teksttreci0">
    <w:name w:val="Tekst treści"/>
    <w:basedOn w:val="Normalny"/>
    <w:link w:val="Teksttreci"/>
    <w:rsid w:val="00A66272"/>
    <w:pPr>
      <w:widowControl w:val="0"/>
      <w:shd w:val="clear" w:color="auto" w:fill="FFFFFF"/>
      <w:spacing w:after="0" w:line="360" w:lineRule="auto"/>
      <w:jc w:val="both"/>
    </w:pPr>
    <w:rPr>
      <w:rFonts w:ascii="Arial" w:eastAsia="Arial" w:hAnsi="Arial" w:cs="Arial"/>
      <w:lang w:eastAsia="pl-PL"/>
    </w:rPr>
  </w:style>
  <w:style w:type="character" w:customStyle="1" w:styleId="Teksttreci2">
    <w:name w:val="Tekst treści (2)_"/>
    <w:link w:val="Teksttreci20"/>
    <w:rsid w:val="00A66272"/>
    <w:rPr>
      <w:rFonts w:ascii="Arial" w:eastAsia="Arial" w:hAnsi="Arial" w:cs="Arial"/>
      <w:b/>
      <w:bCs/>
    </w:rPr>
  </w:style>
  <w:style w:type="paragraph" w:customStyle="1" w:styleId="Teksttreci20">
    <w:name w:val="Tekst treści (2)"/>
    <w:basedOn w:val="Normalny"/>
    <w:link w:val="Teksttreci2"/>
    <w:rsid w:val="00A66272"/>
    <w:pPr>
      <w:widowControl w:val="0"/>
      <w:spacing w:after="480" w:line="240" w:lineRule="auto"/>
    </w:pPr>
    <w:rPr>
      <w:rFonts w:ascii="Arial" w:eastAsia="Arial" w:hAnsi="Arial" w:cs="Arial"/>
      <w:b/>
      <w:bCs/>
      <w:sz w:val="20"/>
      <w:szCs w:val="20"/>
      <w:lang w:eastAsia="pl-PL"/>
    </w:rPr>
  </w:style>
  <w:style w:type="character" w:customStyle="1" w:styleId="Stopka0">
    <w:name w:val="Stopka_"/>
    <w:link w:val="Stopka1"/>
    <w:rsid w:val="00A66272"/>
    <w:rPr>
      <w:rFonts w:ascii="Arial" w:eastAsia="Arial" w:hAnsi="Arial" w:cs="Arial"/>
    </w:rPr>
  </w:style>
  <w:style w:type="paragraph" w:customStyle="1" w:styleId="Stopka1">
    <w:name w:val="Stopka1"/>
    <w:basedOn w:val="Normalny"/>
    <w:link w:val="Stopka0"/>
    <w:rsid w:val="00A66272"/>
    <w:pPr>
      <w:widowControl w:val="0"/>
      <w:spacing w:after="0" w:line="240" w:lineRule="auto"/>
    </w:pPr>
    <w:rPr>
      <w:rFonts w:ascii="Arial" w:eastAsia="Arial"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ruszenieprawa@orlen.pl" TargetMode="External"/><Relationship Id="rId18" Type="http://schemas.openxmlformats.org/officeDocument/2006/relationships/hyperlink" Target="mailto:daneosobowe@orlen.pl"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daneosobowe@orlen.pl" TargetMode="External"/><Relationship Id="rId7" Type="http://schemas.openxmlformats.org/officeDocument/2006/relationships/settings" Target="settings.xml"/><Relationship Id="rId12" Type="http://schemas.openxmlformats.org/officeDocument/2006/relationships/hyperlink" Target="http://www.efaktura.gov.pl/" TargetMode="External"/><Relationship Id="rId17" Type="http://schemas.openxmlformats.org/officeDocument/2006/relationships/hyperlink" Target="mailto:daneosobowe@orle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hyperlink" Target="mailto:daneosobowe@orle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daneosobowe@orlen.p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orlen.pl" TargetMode="External"/><Relationship Id="rId22" Type="http://schemas.openxmlformats.org/officeDocument/2006/relationships/hyperlink" Target="http://www.orle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1C6D6-A8A9-4A6F-97A6-B9AA23DFD11A}">
  <ds:schemaRefs>
    <ds:schemaRef ds:uri="http://schemas.microsoft.com/sharepoint/v3/contenttype/forms"/>
  </ds:schemaRefs>
</ds:datastoreItem>
</file>

<file path=customXml/itemProps2.xml><?xml version="1.0" encoding="utf-8"?>
<ds:datastoreItem xmlns:ds="http://schemas.openxmlformats.org/officeDocument/2006/customXml" ds:itemID="{5BEE5B33-1F95-4FE1-99EC-6A7B4290C8F4}">
  <ds:schemaRefs>
    <ds:schemaRef ds:uri="http://purl.org/dc/elements/1.1/"/>
    <ds:schemaRef ds:uri="http://schemas.microsoft.com/office/2006/metadata/properties"/>
    <ds:schemaRef ds:uri="366bcbea-f306-49df-9fee-420df3f21ab2"/>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BA31DA9-392E-450C-9018-6D53AC784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820B85-DED2-4281-ABEC-D2442B17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7740</Words>
  <Characters>46440</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PGNiG SA Oddział w Sanoku</Company>
  <LinksUpToDate>false</LinksUpToDate>
  <CharactersWithSpaces>54072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Sałagacka Małgorzata</dc:creator>
  <cp:lastModifiedBy>Bulik Paulina</cp:lastModifiedBy>
  <cp:revision>9</cp:revision>
  <cp:lastPrinted>2019-07-26T10:19:00Z</cp:lastPrinted>
  <dcterms:created xsi:type="dcterms:W3CDTF">2024-08-05T12:20:00Z</dcterms:created>
  <dcterms:modified xsi:type="dcterms:W3CDTF">2024-08-07T12:20:00Z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