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01FF406C"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DC0115" w:rsidRPr="00DC0115">
        <w:rPr>
          <w:rFonts w:cs="Arial"/>
          <w:b/>
          <w:sz w:val="20"/>
          <w:szCs w:val="20"/>
        </w:rPr>
        <w:t>Modernizacja układów pomiarowych w PZO Kupno, SRP Hurko i SRP Lwowska w celu dostosowani</w:t>
      </w:r>
      <w:r w:rsidR="00DC0115">
        <w:rPr>
          <w:rFonts w:cs="Arial"/>
          <w:b/>
          <w:sz w:val="20"/>
          <w:szCs w:val="20"/>
        </w:rPr>
        <w:t xml:space="preserve">a do aktualnych strumieni gazu </w:t>
      </w:r>
      <w:r w:rsidR="00DC0115" w:rsidRPr="00DC0115">
        <w:rPr>
          <w:rFonts w:cs="Arial"/>
          <w:b/>
          <w:sz w:val="20"/>
          <w:szCs w:val="20"/>
        </w:rPr>
        <w:t>– zadanie w systemie pod klucz</w:t>
      </w:r>
      <w:r w:rsidR="00D27DD7">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6C48269"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C0115" w:rsidRPr="00DC0115">
        <w:rPr>
          <w:rFonts w:cs="Arial"/>
          <w:b/>
          <w:sz w:val="20"/>
          <w:szCs w:val="20"/>
        </w:rPr>
        <w:t>NP/PGNG/23/1162/GE/DIS</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Postępowanie prowadzane jest przez:</w:t>
      </w:r>
    </w:p>
    <w:p w14:paraId="3A5F0887"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Oddział Centralny Polskie Górnictwo Naftowe i Gazownictwo w Warszawie</w:t>
      </w:r>
    </w:p>
    <w:p w14:paraId="6AD6F6BC"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ul. Marcina Kasprzaka 25</w:t>
      </w:r>
    </w:p>
    <w:p w14:paraId="53C48661" w14:textId="15C2D09C"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01-224 Warszawa</w:t>
      </w:r>
    </w:p>
    <w:p w14:paraId="6DC9B887" w14:textId="77777777" w:rsidR="00D27DD7" w:rsidRDefault="00D27DD7" w:rsidP="00AF5E90">
      <w:pPr>
        <w:ind w:left="432"/>
        <w:rPr>
          <w:rStyle w:val="Hipercze"/>
          <w:rFonts w:cs="Arial"/>
          <w:color w:val="4F81BD" w:themeColor="accent1"/>
          <w:sz w:val="20"/>
          <w:szCs w:val="20"/>
          <w:u w:val="none"/>
        </w:rPr>
      </w:pPr>
    </w:p>
    <w:p w14:paraId="28514191" w14:textId="77777777" w:rsidR="00D27DD7" w:rsidRPr="00343033" w:rsidRDefault="00D27DD7" w:rsidP="00D27DD7">
      <w:pPr>
        <w:spacing w:line="276" w:lineRule="auto"/>
        <w:ind w:left="426"/>
        <w:jc w:val="left"/>
        <w:rPr>
          <w:rFonts w:cs="Arial"/>
          <w:sz w:val="20"/>
          <w:szCs w:val="20"/>
        </w:rPr>
      </w:pPr>
      <w:r w:rsidRPr="00343033">
        <w:rPr>
          <w:rFonts w:cs="Arial"/>
          <w:sz w:val="20"/>
          <w:szCs w:val="20"/>
        </w:rPr>
        <w:t xml:space="preserve">Osoba </w:t>
      </w:r>
      <w:r>
        <w:rPr>
          <w:rFonts w:cs="Arial"/>
          <w:sz w:val="20"/>
          <w:szCs w:val="20"/>
        </w:rPr>
        <w:t xml:space="preserve">uprawniona do kontaktu </w:t>
      </w:r>
      <w:r w:rsidRPr="00343033">
        <w:rPr>
          <w:rFonts w:cs="Arial"/>
          <w:sz w:val="20"/>
          <w:szCs w:val="20"/>
        </w:rPr>
        <w:t>z Wykonawcami:</w:t>
      </w:r>
    </w:p>
    <w:p w14:paraId="504D25D3" w14:textId="77777777" w:rsidR="00D27DD7" w:rsidRPr="00D14A2F" w:rsidRDefault="00D27DD7" w:rsidP="00D27DD7">
      <w:pPr>
        <w:spacing w:line="276" w:lineRule="auto"/>
        <w:ind w:left="426"/>
        <w:jc w:val="left"/>
        <w:rPr>
          <w:rFonts w:cs="Arial"/>
          <w:sz w:val="20"/>
          <w:szCs w:val="20"/>
        </w:rPr>
      </w:pPr>
      <w:r w:rsidRPr="00D14A2F">
        <w:rPr>
          <w:rFonts w:cs="Arial"/>
          <w:sz w:val="20"/>
          <w:szCs w:val="20"/>
        </w:rPr>
        <w:t>Marzena Grzywacz</w:t>
      </w:r>
    </w:p>
    <w:p w14:paraId="3AB0FACD" w14:textId="77777777" w:rsidR="00D27DD7" w:rsidRDefault="00D27DD7" w:rsidP="00D27DD7">
      <w:pPr>
        <w:spacing w:line="276" w:lineRule="auto"/>
        <w:ind w:left="425"/>
        <w:jc w:val="left"/>
        <w:rPr>
          <w:rFonts w:cs="Arial"/>
          <w:sz w:val="20"/>
          <w:szCs w:val="20"/>
          <w:u w:val="single"/>
        </w:rPr>
      </w:pPr>
      <w:r w:rsidRPr="00D14A2F">
        <w:rPr>
          <w:rFonts w:cs="Arial"/>
          <w:sz w:val="20"/>
          <w:szCs w:val="20"/>
        </w:rPr>
        <w:t xml:space="preserve">e-mail: </w:t>
      </w:r>
      <w:hyperlink r:id="rId12" w:history="1">
        <w:r w:rsidRPr="00D14A2F">
          <w:rPr>
            <w:rStyle w:val="Hipercze"/>
            <w:rFonts w:cs="Arial"/>
            <w:sz w:val="20"/>
            <w:szCs w:val="20"/>
          </w:rPr>
          <w:t>marzena.grzywacz@pgnig.pl</w:t>
        </w:r>
      </w:hyperlink>
      <w:r w:rsidRPr="00D14A2F">
        <w:rPr>
          <w:rFonts w:cs="Arial"/>
          <w:sz w:val="20"/>
          <w:szCs w:val="20"/>
          <w:u w:val="single"/>
        </w:rPr>
        <w:t xml:space="preserve"> </w:t>
      </w:r>
    </w:p>
    <w:p w14:paraId="3E2FE2D8" w14:textId="1AD67969" w:rsidR="00AF5E90" w:rsidRPr="00D27DD7" w:rsidRDefault="00D27DD7" w:rsidP="00D27DD7">
      <w:pPr>
        <w:spacing w:line="276" w:lineRule="auto"/>
        <w:ind w:left="425"/>
        <w:jc w:val="left"/>
        <w:rPr>
          <w:rFonts w:cs="Arial"/>
          <w:sz w:val="20"/>
          <w:szCs w:val="20"/>
          <w:u w:val="single"/>
        </w:rPr>
      </w:pPr>
      <w:r w:rsidRPr="00343033">
        <w:rPr>
          <w:rFonts w:cs="Arial"/>
          <w:sz w:val="20"/>
          <w:szCs w:val="20"/>
          <w:lang w:val="en-US"/>
        </w:rPr>
        <w:t>tel.: 22</w:t>
      </w:r>
      <w:r>
        <w:rPr>
          <w:rFonts w:cs="Arial"/>
          <w:sz w:val="20"/>
          <w:szCs w:val="20"/>
          <w:lang w:val="en-US"/>
        </w:rPr>
        <w:t> 106 44 61</w:t>
      </w:r>
      <w:r w:rsidRPr="00343033">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D27DD7" w:rsidRDefault="00085E9D" w:rsidP="00D877C6">
      <w:pPr>
        <w:pStyle w:val="Styl11"/>
        <w:rPr>
          <w:color w:val="000000" w:themeColor="text1"/>
        </w:rPr>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przepr</w:t>
      </w:r>
      <w:r w:rsidRPr="00D27DD7">
        <w:rPr>
          <w:color w:val="000000" w:themeColor="text1"/>
        </w:rPr>
        <w:t>owadzenie negocjacji w celu:</w:t>
      </w:r>
    </w:p>
    <w:p w14:paraId="47AE1A6C" w14:textId="77777777" w:rsidR="00085E9D" w:rsidRPr="00D27DD7" w:rsidRDefault="00085E9D" w:rsidP="00D877C6">
      <w:pPr>
        <w:pStyle w:val="Styla"/>
        <w:rPr>
          <w:color w:val="000000" w:themeColor="text1"/>
        </w:rPr>
      </w:pPr>
      <w:r w:rsidRPr="00D27DD7">
        <w:rPr>
          <w:color w:val="000000" w:themeColor="text1"/>
        </w:rPr>
        <w:t>podniesienia efektywności przedmiotu zamówienia określonego w opisie przedmiotu zamówienia i projekcie umowy,</w:t>
      </w:r>
    </w:p>
    <w:p w14:paraId="7D388B41" w14:textId="4CBDBD30" w:rsidR="00085E9D" w:rsidRPr="00D27DD7" w:rsidRDefault="00085E9D" w:rsidP="00D877C6">
      <w:pPr>
        <w:pStyle w:val="Styla"/>
        <w:rPr>
          <w:color w:val="000000" w:themeColor="text1"/>
        </w:rPr>
      </w:pPr>
      <w:r w:rsidRPr="00D27DD7">
        <w:rPr>
          <w:color w:val="000000" w:themeColor="text1"/>
        </w:rPr>
        <w:t>optymalizacji warunków handlowych</w:t>
      </w:r>
      <w:r w:rsidR="00D27DD7" w:rsidRPr="00D27DD7">
        <w:rPr>
          <w:color w:val="000000" w:themeColor="text1"/>
        </w:rPr>
        <w:t>.</w:t>
      </w:r>
    </w:p>
    <w:p w14:paraId="359B1FBB" w14:textId="777D9088"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a</w:t>
      </w:r>
      <w:r w:rsidRPr="00D27DD7">
        <w:rPr>
          <w:color w:val="000000" w:themeColor="text1"/>
        </w:rPr>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6FED59BE"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b</w:t>
      </w:r>
      <w:r w:rsidR="00D877C6" w:rsidRPr="00D27DD7">
        <w:rPr>
          <w:color w:val="000000" w:themeColor="text1"/>
        </w:rPr>
        <w:t>)</w:t>
      </w:r>
      <w:r w:rsidRPr="00D27DD7">
        <w:rPr>
          <w:color w:val="000000" w:themeColor="text1"/>
        </w:rPr>
        <w:t xml:space="preserve"> negocjacje treści oferty prowadzone są w celu optymalizacji warunków handlowych w zakresie ceny. Po zakończeniu negocjacji Zamawiający zaprasza Wykonawców do złożenia aktualizacji oferty.</w:t>
      </w:r>
      <w:r w:rsidRPr="00D27DD7">
        <w:rPr>
          <w:bCs/>
          <w:color w:val="000000" w:themeColor="text1"/>
        </w:rPr>
        <w:t xml:space="preserve"> </w:t>
      </w:r>
    </w:p>
    <w:p w14:paraId="79F8F9E2" w14:textId="493CB88F"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 Wykonawcami, którzy nie podlegają wykluczeniu lub których oferty nie zostały odrzucone</w:t>
      </w:r>
      <w:r w:rsidRPr="00D27DD7">
        <w:rPr>
          <w:bCs/>
          <w:color w:val="000000" w:themeColor="text1"/>
        </w:rPr>
        <w:t>.</w:t>
      </w:r>
    </w:p>
    <w:p w14:paraId="6AEEBF93" w14:textId="7E5251CB"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ze wszystkimi Wykonawcami, którzy złożyli oferty w postępowaniu z zastrzeżeniem pkt 2.</w:t>
      </w:r>
      <w:r w:rsidR="000464CE" w:rsidRPr="00D27DD7">
        <w:rPr>
          <w:bCs/>
          <w:color w:val="000000" w:themeColor="text1"/>
        </w:rPr>
        <w:t>2</w:t>
      </w:r>
      <w:r w:rsidR="00D27DD7" w:rsidRPr="00D27DD7">
        <w:rPr>
          <w:bCs/>
          <w:color w:val="000000" w:themeColor="text1"/>
        </w:rPr>
        <w:t>.3</w:t>
      </w:r>
      <w:r w:rsidR="00085E9D" w:rsidRPr="00D27DD7">
        <w:rPr>
          <w:bCs/>
          <w:color w:val="000000" w:themeColor="text1"/>
        </w:rPr>
        <w:t xml:space="preserve"> lub z Wykonawcą, który złożył najkorzystniejszą ofertę (lub jedyną ofertę)</w:t>
      </w:r>
      <w:r w:rsidRPr="00D27DD7">
        <w:rPr>
          <w:bCs/>
          <w:color w:val="000000" w:themeColor="text1"/>
        </w:rPr>
        <w:t>.</w:t>
      </w:r>
    </w:p>
    <w:p w14:paraId="741540D4" w14:textId="44DA8AD4" w:rsidR="000464CE" w:rsidRPr="00D27DD7" w:rsidRDefault="00085E9D" w:rsidP="00D877C6">
      <w:pPr>
        <w:pStyle w:val="Styl111"/>
        <w:rPr>
          <w:color w:val="000000" w:themeColor="text1"/>
        </w:rPr>
      </w:pPr>
      <w:r w:rsidRPr="00D27DD7">
        <w:rPr>
          <w:color w:val="000000" w:themeColor="text1"/>
        </w:rPr>
        <w:t>Zamawiający przekazuje</w:t>
      </w:r>
      <w:r w:rsidRPr="00D27DD7" w:rsidDel="000D17E8">
        <w:rPr>
          <w:color w:val="000000" w:themeColor="text1"/>
        </w:rPr>
        <w:t xml:space="preserve"> </w:t>
      </w:r>
      <w:r w:rsidRPr="00D27DD7">
        <w:rPr>
          <w:color w:val="000000" w:themeColor="text1"/>
        </w:rPr>
        <w:t>Wykonawcom zaproszenie do negocjacji informując ich o</w:t>
      </w:r>
      <w:r w:rsidR="00B01933" w:rsidRPr="00D27DD7">
        <w:rPr>
          <w:color w:val="000000" w:themeColor="text1"/>
        </w:rPr>
        <w:t> </w:t>
      </w:r>
      <w:r w:rsidRPr="00D27DD7">
        <w:rPr>
          <w:color w:val="000000" w:themeColor="text1"/>
        </w:rPr>
        <w:t>terminie, miejscu i formie prowadzonych negocjacji</w:t>
      </w:r>
      <w:r w:rsidR="00A86FA6" w:rsidRPr="00D27DD7">
        <w:rPr>
          <w:color w:val="000000" w:themeColor="text1"/>
        </w:rPr>
        <w:t>.</w:t>
      </w:r>
    </w:p>
    <w:p w14:paraId="0EB4678A" w14:textId="0F0CB2B2" w:rsidR="00085E9D" w:rsidRPr="00D27DD7" w:rsidRDefault="00A86FA6" w:rsidP="00D877C6">
      <w:pPr>
        <w:pStyle w:val="Styl111"/>
        <w:rPr>
          <w:color w:val="000000" w:themeColor="text1"/>
        </w:rPr>
      </w:pPr>
      <w:r w:rsidRPr="00D27DD7">
        <w:rPr>
          <w:color w:val="000000" w:themeColor="text1"/>
        </w:rPr>
        <w:t>N</w:t>
      </w:r>
      <w:r w:rsidR="00085E9D" w:rsidRPr="00D27DD7">
        <w:rPr>
          <w:color w:val="000000" w:themeColor="text1"/>
        </w:rPr>
        <w:t>egocjacje mogą zostać przeprowadzone w jednej lub kilku rundach negocjacyjnych,</w:t>
      </w:r>
    </w:p>
    <w:p w14:paraId="39F4DAEC" w14:textId="54ACC067" w:rsidR="00085E9D" w:rsidRPr="00D27DD7" w:rsidRDefault="00A86FA6" w:rsidP="00D877C6">
      <w:pPr>
        <w:pStyle w:val="Styl111"/>
        <w:rPr>
          <w:color w:val="000000" w:themeColor="text1"/>
        </w:rPr>
      </w:pPr>
      <w:r w:rsidRPr="00D27DD7">
        <w:rPr>
          <w:color w:val="000000" w:themeColor="text1"/>
        </w:rPr>
        <w:lastRenderedPageBreak/>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b</w:t>
      </w:r>
      <w:r w:rsidR="00085E9D" w:rsidRPr="00D27DD7">
        <w:rPr>
          <w:color w:val="000000" w:themeColor="text1"/>
        </w:rPr>
        <w:t>) nie może być mniej korzystna dla Zamawiającego niż oferta złożona w</w:t>
      </w:r>
      <w:r w:rsidR="00B01933" w:rsidRPr="00D27DD7">
        <w:rPr>
          <w:color w:val="000000" w:themeColor="text1"/>
        </w:rPr>
        <w:t> </w:t>
      </w:r>
      <w:r w:rsidR="00085E9D" w:rsidRPr="00D27DD7">
        <w:rPr>
          <w:color w:val="000000" w:themeColor="text1"/>
        </w:rPr>
        <w:t xml:space="preserve">postępowaniu. </w:t>
      </w:r>
    </w:p>
    <w:p w14:paraId="017F55A6" w14:textId="23ECD10B" w:rsidR="00085E9D" w:rsidRPr="00D27DD7" w:rsidRDefault="00A86FA6" w:rsidP="00D877C6">
      <w:pPr>
        <w:pStyle w:val="Styl111"/>
        <w:rPr>
          <w:color w:val="000000" w:themeColor="text1"/>
        </w:rPr>
      </w:pPr>
      <w:r w:rsidRPr="00D27DD7">
        <w:rPr>
          <w:color w:val="000000" w:themeColor="text1"/>
        </w:rPr>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a</w:t>
      </w:r>
      <w:r w:rsidR="00085E9D" w:rsidRPr="00D27DD7">
        <w:rPr>
          <w:color w:val="000000" w:themeColor="text1"/>
        </w:rPr>
        <w:t xml:space="preserve">) może być mniej korzystna dla Zamawiającego niż oferta złożona w postępowaniu. </w:t>
      </w:r>
    </w:p>
    <w:p w14:paraId="0D05607A" w14:textId="77777777" w:rsidR="00085E9D" w:rsidRPr="00D27DD7" w:rsidRDefault="00085E9D" w:rsidP="00D877C6">
      <w:pPr>
        <w:pStyle w:val="Styl111"/>
        <w:rPr>
          <w:color w:val="000000" w:themeColor="text1"/>
        </w:rPr>
      </w:pPr>
      <w:r w:rsidRPr="00D27DD7">
        <w:rPr>
          <w:color w:val="000000" w:themeColor="text1"/>
        </w:rPr>
        <w:t>Zamawiający może udzielić wyjaśnień do zmian wprowadzonych do dokumentacji Postępowania wskutek przeprowadzonych negocjacji.</w:t>
      </w:r>
    </w:p>
    <w:p w14:paraId="2252F161" w14:textId="77777777" w:rsidR="00085E9D" w:rsidRPr="00D27DD7" w:rsidRDefault="00085E9D" w:rsidP="00D877C6">
      <w:pPr>
        <w:pStyle w:val="Styl111"/>
        <w:rPr>
          <w:color w:val="000000" w:themeColor="text1"/>
        </w:rPr>
      </w:pPr>
      <w:r w:rsidRPr="00D27DD7">
        <w:rPr>
          <w:color w:val="000000" w:themeColor="text1"/>
        </w:rPr>
        <w:t xml:space="preserve">Zamawiający nie udziela podczas negocjacji informacji w sposób, który mógłby zapewnić niektórym Wykonawcom przewagę nad innymi Wykonawcami. </w:t>
      </w:r>
    </w:p>
    <w:p w14:paraId="6302D909" w14:textId="77777777" w:rsidR="00085E9D" w:rsidRPr="00D27DD7" w:rsidRDefault="00085E9D" w:rsidP="00D877C6">
      <w:pPr>
        <w:pStyle w:val="Styl111"/>
        <w:rPr>
          <w:color w:val="000000" w:themeColor="text1"/>
        </w:rPr>
      </w:pPr>
      <w:r w:rsidRPr="00D27DD7">
        <w:rPr>
          <w:color w:val="000000" w:themeColor="text1"/>
        </w:rPr>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5C69D80A" w:rsidR="00F57983" w:rsidRPr="00BF39D6" w:rsidRDefault="00517967" w:rsidP="00BF39D6">
      <w:pPr>
        <w:pStyle w:val="Styl11"/>
      </w:pPr>
      <w:r>
        <w:t xml:space="preserve">W trakcie prowadzonego postępowania Zamawiający nie dopuszcza komunikacji telefonicznej z Wykonawcami. </w:t>
      </w:r>
    </w:p>
    <w:p w14:paraId="3FB2E456" w14:textId="30EB7312" w:rsidR="00085E9D" w:rsidRPr="00BF39D6" w:rsidRDefault="00085E9D" w:rsidP="009C6996">
      <w:pPr>
        <w:pStyle w:val="Styl11"/>
        <w:rPr>
          <w:color w:val="000000" w:themeColor="text1"/>
        </w:rPr>
      </w:pPr>
      <w:r w:rsidRPr="00BF39D6">
        <w:rPr>
          <w:color w:val="000000" w:themeColor="text1"/>
        </w:rPr>
        <w:t>Z</w:t>
      </w:r>
      <w:r w:rsidR="00BF39D6" w:rsidRPr="00BF39D6">
        <w:rPr>
          <w:color w:val="000000" w:themeColor="text1"/>
        </w:rPr>
        <w:t xml:space="preserve">amawiający dopuszcza </w:t>
      </w:r>
      <w:r w:rsidRPr="00BF39D6">
        <w:rPr>
          <w:color w:val="000000" w:themeColor="text1"/>
        </w:rPr>
        <w:t>komunikację poprzez e-mail. Korespondencję (z wyłączeniem oferty, któr</w:t>
      </w:r>
      <w:r w:rsidR="005E44DE" w:rsidRPr="00BF39D6">
        <w:rPr>
          <w:color w:val="000000" w:themeColor="text1"/>
        </w:rPr>
        <w:t>ą</w:t>
      </w:r>
      <w:r w:rsidRPr="00BF39D6">
        <w:rPr>
          <w:color w:val="000000" w:themeColor="text1"/>
        </w:rPr>
        <w:t xml:space="preserve"> należy przesłać </w:t>
      </w:r>
      <w:r w:rsidR="00BF39D6" w:rsidRPr="00BF39D6">
        <w:rPr>
          <w:color w:val="000000" w:themeColor="text1"/>
        </w:rPr>
        <w:t>zgodnie z pkt. 22.1</w:t>
      </w:r>
      <w:r w:rsidR="008E44CD" w:rsidRPr="00BF39D6">
        <w:rPr>
          <w:color w:val="000000" w:themeColor="text1"/>
        </w:rPr>
        <w:t>.</w:t>
      </w:r>
      <w:r w:rsidRPr="00BF39D6">
        <w:rPr>
          <w:color w:val="000000" w:themeColor="text1"/>
        </w:rPr>
        <w:t xml:space="preserve"> SWZ) należy kierować na adres osoby uprawnionej do kontaktów z Wykonawcami wskazany w pkt 1 </w:t>
      </w:r>
      <w:r w:rsidR="00F6251F" w:rsidRPr="00BF39D6">
        <w:rPr>
          <w:color w:val="000000" w:themeColor="text1"/>
        </w:rPr>
        <w:t>SWZ</w:t>
      </w:r>
      <w:r w:rsidRPr="00BF39D6">
        <w:rPr>
          <w:color w:val="000000" w:themeColor="text1"/>
        </w:rPr>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4A5A84E0" w:rsidR="007D7C5D" w:rsidRDefault="00F40506" w:rsidP="00A61AD3">
      <w:pPr>
        <w:pStyle w:val="Styl11"/>
      </w:pPr>
      <w:r w:rsidRPr="0036488B">
        <w:t xml:space="preserve">Przedmiotem zamówienia jest </w:t>
      </w:r>
      <w:r w:rsidR="00A61AD3">
        <w:t>m</w:t>
      </w:r>
      <w:r w:rsidR="00A61AD3" w:rsidRPr="00A61AD3">
        <w:t xml:space="preserve">odernizacja układów pomiarowych w </w:t>
      </w:r>
      <w:r w:rsidR="00A61AD3">
        <w:t xml:space="preserve">trzech lokalizacjach: </w:t>
      </w:r>
      <w:r w:rsidR="00301910">
        <w:t>punkcie zdawczo-</w:t>
      </w:r>
      <w:r w:rsidR="00A61AD3">
        <w:t xml:space="preserve">odbiorczym Kupno, stacji </w:t>
      </w:r>
      <w:proofErr w:type="spellStart"/>
      <w:r w:rsidR="00A61AD3">
        <w:t>redukcyjno</w:t>
      </w:r>
      <w:proofErr w:type="spellEnd"/>
      <w:r w:rsidR="00A61AD3">
        <w:t>-pomiarowej</w:t>
      </w:r>
      <w:r w:rsidR="00A61AD3" w:rsidRPr="00A61AD3">
        <w:t xml:space="preserve"> Hurko </w:t>
      </w:r>
      <w:r w:rsidR="00A61AD3">
        <w:t xml:space="preserve">i stacji </w:t>
      </w:r>
      <w:proofErr w:type="spellStart"/>
      <w:r w:rsidR="00A61AD3">
        <w:t>redukcyjno</w:t>
      </w:r>
      <w:proofErr w:type="spellEnd"/>
      <w:r w:rsidR="00A61AD3">
        <w:t>-pomiarowej</w:t>
      </w:r>
      <w:r w:rsidR="00A61AD3" w:rsidRPr="00A61AD3">
        <w:t xml:space="preserve"> Lwowska w celu dostosowan</w:t>
      </w:r>
      <w:r w:rsidR="00A61AD3">
        <w:t>ia do aktualnych strumieni gazu. Zadania będą realizowane</w:t>
      </w:r>
      <w:r w:rsidR="00A61AD3" w:rsidRPr="00A61AD3">
        <w:t xml:space="preserve"> w systemie pod klucz</w:t>
      </w:r>
      <w:r w:rsidR="00A61AD3">
        <w:t>.</w:t>
      </w:r>
    </w:p>
    <w:p w14:paraId="54798464" w14:textId="0C0672B3" w:rsidR="00301910" w:rsidRDefault="00301910" w:rsidP="00301910">
      <w:pPr>
        <w:pStyle w:val="Styl11"/>
      </w:pPr>
      <w:r w:rsidRPr="0036488B">
        <w:t>Przedmiot zamówienia p</w:t>
      </w:r>
      <w:r>
        <w:t>odzielony został na III</w:t>
      </w:r>
      <w:r w:rsidRPr="0036488B">
        <w:t xml:space="preserve"> części:</w:t>
      </w:r>
    </w:p>
    <w:p w14:paraId="6E6AFE5D" w14:textId="77777777" w:rsidR="00301910" w:rsidRPr="0036488B" w:rsidRDefault="00301910" w:rsidP="00301910">
      <w:pPr>
        <w:pStyle w:val="Styl11"/>
        <w:numPr>
          <w:ilvl w:val="0"/>
          <w:numId w:val="0"/>
        </w:numPr>
        <w:ind w:left="574"/>
      </w:pPr>
    </w:p>
    <w:tbl>
      <w:tblPr>
        <w:tblpPr w:leftFromText="141" w:rightFromText="141" w:vertAnchor="text" w:tblpX="593"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949"/>
      </w:tblGrid>
      <w:tr w:rsidR="00301910" w:rsidRPr="00301910" w14:paraId="1F61AAD0" w14:textId="77777777" w:rsidTr="009555DF">
        <w:trPr>
          <w:trHeight w:hRule="exact" w:val="552"/>
        </w:trPr>
        <w:tc>
          <w:tcPr>
            <w:tcW w:w="1555" w:type="dxa"/>
            <w:shd w:val="clear" w:color="auto" w:fill="auto"/>
            <w:vAlign w:val="center"/>
          </w:tcPr>
          <w:p w14:paraId="30BB550E" w14:textId="77777777" w:rsidR="00301910" w:rsidRPr="009555DF" w:rsidRDefault="00301910" w:rsidP="009555DF">
            <w:pPr>
              <w:spacing w:line="276" w:lineRule="auto"/>
              <w:jc w:val="center"/>
              <w:rPr>
                <w:rFonts w:cs="Arial"/>
                <w:color w:val="000000" w:themeColor="text1"/>
                <w:sz w:val="20"/>
                <w:szCs w:val="20"/>
              </w:rPr>
            </w:pPr>
            <w:r w:rsidRPr="009555DF">
              <w:rPr>
                <w:rFonts w:cs="Arial"/>
                <w:color w:val="000000" w:themeColor="text1"/>
                <w:sz w:val="20"/>
                <w:szCs w:val="20"/>
              </w:rPr>
              <w:t>Nr części zamówienia</w:t>
            </w:r>
          </w:p>
        </w:tc>
        <w:tc>
          <w:tcPr>
            <w:tcW w:w="6949" w:type="dxa"/>
            <w:shd w:val="clear" w:color="auto" w:fill="auto"/>
            <w:vAlign w:val="center"/>
          </w:tcPr>
          <w:p w14:paraId="1DBAB941" w14:textId="62EECC8E" w:rsidR="00301910" w:rsidRPr="009555DF" w:rsidRDefault="00B41005" w:rsidP="009555DF">
            <w:pPr>
              <w:spacing w:line="276" w:lineRule="auto"/>
              <w:ind w:right="-113"/>
              <w:jc w:val="center"/>
              <w:rPr>
                <w:rFonts w:cs="Arial"/>
                <w:color w:val="000000" w:themeColor="text1"/>
                <w:sz w:val="20"/>
                <w:szCs w:val="20"/>
              </w:rPr>
            </w:pPr>
            <w:r>
              <w:rPr>
                <w:rFonts w:cs="Arial"/>
                <w:color w:val="000000" w:themeColor="text1"/>
                <w:sz w:val="20"/>
                <w:szCs w:val="20"/>
              </w:rPr>
              <w:t>N</w:t>
            </w:r>
            <w:r w:rsidR="00301910" w:rsidRPr="009555DF">
              <w:rPr>
                <w:rFonts w:cs="Arial"/>
                <w:color w:val="000000" w:themeColor="text1"/>
                <w:sz w:val="20"/>
                <w:szCs w:val="20"/>
              </w:rPr>
              <w:t>azwa</w:t>
            </w:r>
          </w:p>
        </w:tc>
      </w:tr>
      <w:tr w:rsidR="00301910" w:rsidRPr="00301910" w14:paraId="05942ED4" w14:textId="77777777" w:rsidTr="009555DF">
        <w:trPr>
          <w:trHeight w:hRule="exact" w:val="602"/>
        </w:trPr>
        <w:tc>
          <w:tcPr>
            <w:tcW w:w="1555" w:type="dxa"/>
            <w:shd w:val="clear" w:color="auto" w:fill="auto"/>
            <w:vAlign w:val="center"/>
          </w:tcPr>
          <w:p w14:paraId="00E2A9E2" w14:textId="77777777" w:rsidR="00301910" w:rsidRPr="009555DF" w:rsidRDefault="00301910" w:rsidP="009555DF">
            <w:pPr>
              <w:spacing w:line="276" w:lineRule="auto"/>
              <w:jc w:val="center"/>
              <w:rPr>
                <w:rFonts w:cs="Arial"/>
                <w:color w:val="000000" w:themeColor="text1"/>
                <w:sz w:val="20"/>
                <w:szCs w:val="20"/>
              </w:rPr>
            </w:pPr>
            <w:r w:rsidRPr="009555DF">
              <w:rPr>
                <w:rFonts w:cs="Arial"/>
                <w:color w:val="000000" w:themeColor="text1"/>
                <w:sz w:val="20"/>
                <w:szCs w:val="20"/>
              </w:rPr>
              <w:t>I</w:t>
            </w:r>
          </w:p>
        </w:tc>
        <w:tc>
          <w:tcPr>
            <w:tcW w:w="6949" w:type="dxa"/>
            <w:shd w:val="clear" w:color="auto" w:fill="auto"/>
            <w:vAlign w:val="center"/>
          </w:tcPr>
          <w:p w14:paraId="129BFF0C" w14:textId="77777777" w:rsidR="00301910" w:rsidRPr="009555DF" w:rsidRDefault="00301910" w:rsidP="009555DF">
            <w:pPr>
              <w:spacing w:line="276" w:lineRule="auto"/>
              <w:rPr>
                <w:rFonts w:cs="Arial"/>
                <w:color w:val="000000" w:themeColor="text1"/>
                <w:sz w:val="20"/>
                <w:szCs w:val="20"/>
              </w:rPr>
            </w:pPr>
            <w:r w:rsidRPr="009555DF">
              <w:rPr>
                <w:rFonts w:cs="Arial"/>
                <w:color w:val="000000" w:themeColor="text1"/>
                <w:sz w:val="20"/>
                <w:szCs w:val="20"/>
              </w:rPr>
              <w:t>Modernizacja układu pomiarowego w PZO Kupno w celu dostosowania do aktualnych strumieni gazu</w:t>
            </w:r>
          </w:p>
        </w:tc>
      </w:tr>
      <w:tr w:rsidR="00301910" w:rsidRPr="00301910" w14:paraId="1A95B871" w14:textId="77777777" w:rsidTr="009555DF">
        <w:trPr>
          <w:trHeight w:hRule="exact" w:val="554"/>
        </w:trPr>
        <w:tc>
          <w:tcPr>
            <w:tcW w:w="1555" w:type="dxa"/>
            <w:shd w:val="clear" w:color="auto" w:fill="auto"/>
            <w:vAlign w:val="center"/>
          </w:tcPr>
          <w:p w14:paraId="20D5343A" w14:textId="77777777" w:rsidR="00301910" w:rsidRPr="009555DF" w:rsidRDefault="00301910" w:rsidP="009555DF">
            <w:pPr>
              <w:spacing w:line="276" w:lineRule="auto"/>
              <w:jc w:val="center"/>
              <w:rPr>
                <w:rFonts w:cs="Arial"/>
                <w:color w:val="000000" w:themeColor="text1"/>
                <w:sz w:val="20"/>
                <w:szCs w:val="20"/>
              </w:rPr>
            </w:pPr>
            <w:r w:rsidRPr="009555DF">
              <w:rPr>
                <w:rFonts w:cs="Arial"/>
                <w:color w:val="000000" w:themeColor="text1"/>
                <w:sz w:val="20"/>
                <w:szCs w:val="20"/>
              </w:rPr>
              <w:t>II</w:t>
            </w:r>
          </w:p>
        </w:tc>
        <w:tc>
          <w:tcPr>
            <w:tcW w:w="6949" w:type="dxa"/>
            <w:shd w:val="clear" w:color="auto" w:fill="auto"/>
            <w:vAlign w:val="center"/>
          </w:tcPr>
          <w:p w14:paraId="2E414F8E" w14:textId="77777777" w:rsidR="00301910" w:rsidRPr="009555DF" w:rsidRDefault="00301910" w:rsidP="009555DF">
            <w:pPr>
              <w:spacing w:line="276" w:lineRule="auto"/>
              <w:rPr>
                <w:rFonts w:cs="Arial"/>
                <w:color w:val="000000" w:themeColor="text1"/>
                <w:sz w:val="20"/>
                <w:szCs w:val="20"/>
              </w:rPr>
            </w:pPr>
            <w:r w:rsidRPr="009555DF">
              <w:rPr>
                <w:rFonts w:cs="Arial"/>
                <w:color w:val="000000" w:themeColor="text1"/>
                <w:sz w:val="20"/>
                <w:szCs w:val="20"/>
              </w:rPr>
              <w:t>Modernizacja układu pomiarowego w SRP Hurko w celu dostosowania do aktualnych strumieni gazu</w:t>
            </w:r>
          </w:p>
        </w:tc>
      </w:tr>
      <w:tr w:rsidR="00301910" w:rsidRPr="00301910" w14:paraId="0B0F8609" w14:textId="77777777" w:rsidTr="009555DF">
        <w:trPr>
          <w:trHeight w:hRule="exact" w:val="575"/>
        </w:trPr>
        <w:tc>
          <w:tcPr>
            <w:tcW w:w="1555" w:type="dxa"/>
            <w:shd w:val="clear" w:color="auto" w:fill="auto"/>
            <w:vAlign w:val="center"/>
          </w:tcPr>
          <w:p w14:paraId="7CD18B92" w14:textId="77777777" w:rsidR="00301910" w:rsidRPr="009555DF" w:rsidRDefault="00301910" w:rsidP="009555DF">
            <w:pPr>
              <w:spacing w:line="276" w:lineRule="auto"/>
              <w:jc w:val="center"/>
              <w:rPr>
                <w:rFonts w:cs="Arial"/>
                <w:color w:val="000000" w:themeColor="text1"/>
                <w:sz w:val="20"/>
                <w:szCs w:val="20"/>
              </w:rPr>
            </w:pPr>
            <w:r w:rsidRPr="009555DF">
              <w:rPr>
                <w:rFonts w:cs="Arial"/>
                <w:color w:val="000000" w:themeColor="text1"/>
                <w:sz w:val="20"/>
                <w:szCs w:val="20"/>
              </w:rPr>
              <w:t>III</w:t>
            </w:r>
          </w:p>
        </w:tc>
        <w:tc>
          <w:tcPr>
            <w:tcW w:w="6949" w:type="dxa"/>
            <w:shd w:val="clear" w:color="auto" w:fill="auto"/>
            <w:vAlign w:val="center"/>
          </w:tcPr>
          <w:p w14:paraId="0DE4514C" w14:textId="77777777" w:rsidR="00301910" w:rsidRPr="009555DF" w:rsidRDefault="00301910" w:rsidP="009555DF">
            <w:pPr>
              <w:spacing w:line="276" w:lineRule="auto"/>
              <w:rPr>
                <w:rFonts w:cs="Arial"/>
                <w:color w:val="000000" w:themeColor="text1"/>
                <w:sz w:val="20"/>
                <w:szCs w:val="20"/>
              </w:rPr>
            </w:pPr>
            <w:r w:rsidRPr="009555DF">
              <w:rPr>
                <w:rFonts w:cs="Arial"/>
                <w:color w:val="000000" w:themeColor="text1"/>
                <w:sz w:val="20"/>
                <w:szCs w:val="20"/>
              </w:rPr>
              <w:t>Modernizacja układu pomiarowego w SRP Lwowska w celu dostosowania do aktualnych strumieni gazu</w:t>
            </w:r>
          </w:p>
        </w:tc>
      </w:tr>
    </w:tbl>
    <w:p w14:paraId="14489050" w14:textId="3A273114" w:rsidR="00301910" w:rsidRPr="0036488B" w:rsidRDefault="00301910" w:rsidP="009555DF">
      <w:pPr>
        <w:pStyle w:val="Styl11"/>
        <w:numPr>
          <w:ilvl w:val="0"/>
          <w:numId w:val="0"/>
        </w:numPr>
      </w:pPr>
    </w:p>
    <w:p w14:paraId="47979394" w14:textId="77777777" w:rsidR="009555DF" w:rsidRDefault="009555DF" w:rsidP="009555DF">
      <w:pPr>
        <w:pStyle w:val="Styl11"/>
        <w:numPr>
          <w:ilvl w:val="0"/>
          <w:numId w:val="0"/>
        </w:numPr>
        <w:ind w:left="574"/>
      </w:pPr>
    </w:p>
    <w:p w14:paraId="2D874702" w14:textId="7CEDBDCE" w:rsidR="00CD6ADD" w:rsidRPr="009C6996" w:rsidRDefault="00CD6ADD" w:rsidP="009C6996">
      <w:pPr>
        <w:pStyle w:val="Styl11"/>
      </w:pPr>
      <w:r w:rsidRPr="009C6996">
        <w:t xml:space="preserve">Rodzaj </w:t>
      </w:r>
      <w:r w:rsidRPr="00C57AA4">
        <w:rPr>
          <w:color w:val="000000" w:themeColor="text1"/>
        </w:rPr>
        <w:t>zamówienia: robota budowlana</w:t>
      </w:r>
      <w:r w:rsidR="00BF39D6" w:rsidRPr="00C57AA4">
        <w:rPr>
          <w:color w:val="000000" w:themeColor="text1"/>
        </w:rPr>
        <w:t>.</w:t>
      </w:r>
    </w:p>
    <w:p w14:paraId="2A92A199" w14:textId="29B07B28" w:rsidR="00EE7A4B" w:rsidRPr="00DC0115" w:rsidRDefault="001919DB" w:rsidP="009555DF">
      <w:pPr>
        <w:pStyle w:val="Styl11"/>
      </w:pPr>
      <w:r w:rsidRPr="009C6996">
        <w:t>O</w:t>
      </w:r>
      <w:r w:rsidR="00F40506" w:rsidRPr="009C6996">
        <w:t xml:space="preserve">pis przedmiotu zamówienia stanowi </w:t>
      </w:r>
      <w:r w:rsidR="00D02D33">
        <w:rPr>
          <w:b/>
        </w:rPr>
        <w:t>Z</w:t>
      </w:r>
      <w:r w:rsidR="00EF5C9F" w:rsidRPr="009C6996">
        <w:rPr>
          <w:b/>
          <w:iCs/>
        </w:rPr>
        <w:t>ałącznik</w:t>
      </w:r>
      <w:r w:rsidR="0012639F">
        <w:rPr>
          <w:b/>
          <w:iCs/>
        </w:rPr>
        <w:t>i</w:t>
      </w:r>
      <w:r w:rsidR="00F40506" w:rsidRPr="009C6996">
        <w:rPr>
          <w:b/>
          <w:iCs/>
        </w:rPr>
        <w:t xml:space="preserve"> </w:t>
      </w:r>
      <w:r w:rsidR="00B41005">
        <w:rPr>
          <w:b/>
          <w:iCs/>
        </w:rPr>
        <w:t>nr 2.1, 2.2, 2</w:t>
      </w:r>
      <w:r w:rsidR="0012639F">
        <w:rPr>
          <w:b/>
          <w:iCs/>
        </w:rPr>
        <w:t>.3</w:t>
      </w:r>
      <w:r w:rsidR="00F40506" w:rsidRPr="005A094F">
        <w:rPr>
          <w:b/>
          <w:iCs/>
        </w:rPr>
        <w:t xml:space="preserve"> </w:t>
      </w:r>
      <w:r w:rsidR="00AC309B" w:rsidRPr="005A094F">
        <w:rPr>
          <w:b/>
          <w:iCs/>
        </w:rPr>
        <w:t xml:space="preserve">do </w:t>
      </w:r>
      <w:r w:rsidR="006C29FD" w:rsidRPr="005A094F">
        <w:rPr>
          <w:b/>
          <w:iCs/>
        </w:rPr>
        <w:t>SWZ</w:t>
      </w:r>
      <w:r w:rsidR="009555DF" w:rsidRPr="009555DF">
        <w:rPr>
          <w:iCs/>
        </w:rPr>
        <w:t>, odpowiednio dla każdej części zamówienia.</w:t>
      </w:r>
    </w:p>
    <w:p w14:paraId="77A5F622" w14:textId="77777777" w:rsidR="0058221F" w:rsidRDefault="00DC0115" w:rsidP="00DC0115">
      <w:pPr>
        <w:pStyle w:val="Styl11"/>
      </w:pPr>
      <w:r w:rsidRPr="00BF39D6">
        <w:t xml:space="preserve">Zamawiający </w:t>
      </w:r>
      <w:r w:rsidRPr="00DC0115">
        <w:rPr>
          <w:b/>
        </w:rPr>
        <w:t>zaleca aby Wykonawca</w:t>
      </w:r>
      <w:r w:rsidRPr="00BF39D6">
        <w:t xml:space="preserve"> przed złożeniem oferty odbył wizję lokalną. Wizję lokalną będzie mógł odbyć Wykonawca, który co najmniej na </w:t>
      </w:r>
      <w:r w:rsidRPr="00DC0115">
        <w:rPr>
          <w:b/>
        </w:rPr>
        <w:t>3 dni robocze</w:t>
      </w:r>
      <w:r w:rsidRPr="00BF39D6">
        <w:t xml:space="preserve"> przed upływem terminu składania ofert, określonym w pkt. 22.1, zgłosi </w:t>
      </w:r>
      <w:r w:rsidRPr="00AC309B">
        <w:t>chęć odbycia wizji</w:t>
      </w:r>
      <w:r w:rsidR="0058221F">
        <w:t xml:space="preserve"> lokalnej. </w:t>
      </w:r>
    </w:p>
    <w:p w14:paraId="30FF7CD1" w14:textId="7ED4D277" w:rsidR="0058221F" w:rsidRDefault="00B96880" w:rsidP="0058221F">
      <w:pPr>
        <w:pStyle w:val="Styl11"/>
        <w:numPr>
          <w:ilvl w:val="0"/>
          <w:numId w:val="0"/>
        </w:numPr>
        <w:ind w:left="574"/>
      </w:pPr>
      <w:r w:rsidRPr="00B96880">
        <w:t>Osoby do kontaktu w sprawie odbycia wizji lokalnej</w:t>
      </w:r>
      <w:r>
        <w:t>:</w:t>
      </w:r>
    </w:p>
    <w:p w14:paraId="266B208F" w14:textId="785847AF" w:rsidR="00713868" w:rsidRPr="00713868" w:rsidRDefault="0058221F" w:rsidP="00713868">
      <w:pPr>
        <w:pStyle w:val="Styl11"/>
        <w:numPr>
          <w:ilvl w:val="0"/>
          <w:numId w:val="0"/>
        </w:numPr>
        <w:ind w:left="574"/>
        <w:rPr>
          <w:color w:val="000000" w:themeColor="text1"/>
        </w:rPr>
      </w:pPr>
      <w:r>
        <w:t>- dla części I – Kierownik KGZ Czarna Sędziszowska,</w:t>
      </w:r>
      <w:r w:rsidR="00DC0115" w:rsidRPr="00AC309B">
        <w:t xml:space="preserve"> </w:t>
      </w:r>
      <w:r w:rsidR="009555DF">
        <w:t>Pan</w:t>
      </w:r>
      <w:r>
        <w:t xml:space="preserve"> Wacław Galant</w:t>
      </w:r>
      <w:r w:rsidR="00DC0115">
        <w:t>, tel.</w:t>
      </w:r>
      <w:r w:rsidR="00713868">
        <w:t xml:space="preserve"> 668 465 430 </w:t>
      </w:r>
      <w:r w:rsidR="00DC0115" w:rsidRPr="00AC309B">
        <w:t xml:space="preserve">e-mail: </w:t>
      </w:r>
      <w:r w:rsidR="00713868" w:rsidRPr="00713868">
        <w:rPr>
          <w:color w:val="000000" w:themeColor="text1"/>
          <w:u w:val="single"/>
        </w:rPr>
        <w:t>waclaw.galant</w:t>
      </w:r>
      <w:hyperlink r:id="rId15" w:history="1">
        <w:r w:rsidR="00DC0115" w:rsidRPr="00713868">
          <w:rPr>
            <w:rStyle w:val="Hipercze"/>
            <w:color w:val="000000" w:themeColor="text1"/>
          </w:rPr>
          <w:t>@pgnig.pl</w:t>
        </w:r>
      </w:hyperlink>
      <w:r w:rsidR="00713868">
        <w:rPr>
          <w:rStyle w:val="Hipercze"/>
          <w:color w:val="000000" w:themeColor="text1"/>
          <w:u w:val="none"/>
        </w:rPr>
        <w:t>,</w:t>
      </w:r>
    </w:p>
    <w:p w14:paraId="1C7D3FDA" w14:textId="77777777" w:rsidR="00713868" w:rsidRDefault="00713868" w:rsidP="0058221F">
      <w:pPr>
        <w:pStyle w:val="Styl11"/>
        <w:numPr>
          <w:ilvl w:val="0"/>
          <w:numId w:val="0"/>
        </w:numPr>
        <w:ind w:left="574"/>
        <w:rPr>
          <w:color w:val="0070C0"/>
          <w:u w:val="single"/>
        </w:rPr>
      </w:pPr>
    </w:p>
    <w:p w14:paraId="7DCA2C52" w14:textId="76FF9BAF" w:rsidR="0058221F" w:rsidRPr="0058221F" w:rsidRDefault="0058221F" w:rsidP="0058221F">
      <w:pPr>
        <w:pStyle w:val="Styl11"/>
        <w:numPr>
          <w:ilvl w:val="0"/>
          <w:numId w:val="0"/>
        </w:numPr>
        <w:ind w:left="574"/>
        <w:rPr>
          <w:color w:val="000000" w:themeColor="text1"/>
        </w:rPr>
      </w:pPr>
      <w:r>
        <w:rPr>
          <w:color w:val="000000" w:themeColor="text1"/>
        </w:rPr>
        <w:t xml:space="preserve">- dla </w:t>
      </w:r>
      <w:r w:rsidRPr="0058221F">
        <w:rPr>
          <w:color w:val="000000" w:themeColor="text1"/>
        </w:rPr>
        <w:t>cz</w:t>
      </w:r>
      <w:r>
        <w:rPr>
          <w:color w:val="000000" w:themeColor="text1"/>
        </w:rPr>
        <w:t xml:space="preserve">ęści II i III – Kierownik KGZ Hurko, Pan Witold Stadnik, </w:t>
      </w:r>
      <w:r w:rsidR="00B96880">
        <w:rPr>
          <w:color w:val="000000" w:themeColor="text1"/>
        </w:rPr>
        <w:t xml:space="preserve">tel. 603 183 516, </w:t>
      </w:r>
      <w:r>
        <w:rPr>
          <w:color w:val="000000" w:themeColor="text1"/>
        </w:rPr>
        <w:t xml:space="preserve">e-mail: </w:t>
      </w:r>
      <w:hyperlink r:id="rId16" w:history="1">
        <w:r w:rsidR="00B96880" w:rsidRPr="00713868">
          <w:rPr>
            <w:rStyle w:val="Hipercze"/>
            <w:color w:val="000000" w:themeColor="text1"/>
          </w:rPr>
          <w:t>witold.stadnik@pgnig.pl</w:t>
        </w:r>
      </w:hyperlink>
      <w:r w:rsidRPr="00713868">
        <w:rPr>
          <w:color w:val="000000" w:themeColor="text1"/>
        </w:rPr>
        <w:t xml:space="preserve">. </w:t>
      </w:r>
    </w:p>
    <w:p w14:paraId="0C35A343" w14:textId="77777777" w:rsidR="00DC0115" w:rsidRPr="00BF39D6" w:rsidRDefault="00DC0115" w:rsidP="00DC0115">
      <w:pPr>
        <w:pStyle w:val="Styl11"/>
        <w:numPr>
          <w:ilvl w:val="0"/>
          <w:numId w:val="0"/>
        </w:numPr>
        <w:ind w:left="709" w:hanging="425"/>
        <w:rPr>
          <w:color w:val="000000" w:themeColor="text1"/>
        </w:rPr>
      </w:pPr>
      <w:r w:rsidRPr="00BF39D6">
        <w:rPr>
          <w:color w:val="000000" w:themeColor="text1"/>
        </w:rPr>
        <w:t>a)   Wykonawca do ww. wniosku musi załączyć następujące dokumenty:</w:t>
      </w:r>
    </w:p>
    <w:p w14:paraId="00C5095A" w14:textId="77777777" w:rsidR="00DC0115" w:rsidRPr="00BF39D6" w:rsidRDefault="00DC0115" w:rsidP="00DC0115">
      <w:pPr>
        <w:pStyle w:val="Styl11"/>
        <w:numPr>
          <w:ilvl w:val="1"/>
          <w:numId w:val="0"/>
        </w:numPr>
        <w:ind w:left="709" w:hanging="142"/>
        <w:rPr>
          <w:color w:val="000000" w:themeColor="text1"/>
        </w:rPr>
      </w:pPr>
      <w:r w:rsidRPr="00BF39D6">
        <w:rPr>
          <w:color w:val="000000" w:themeColor="text1"/>
        </w:rPr>
        <w:t xml:space="preserve">- 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312F135E" w14:textId="2CA6A43F" w:rsidR="00DC0115" w:rsidRPr="00DC0115" w:rsidRDefault="00DC0115" w:rsidP="00DC0115">
      <w:pPr>
        <w:pStyle w:val="Styl11"/>
        <w:numPr>
          <w:ilvl w:val="1"/>
          <w:numId w:val="0"/>
        </w:numPr>
        <w:ind w:left="709" w:hanging="142"/>
        <w:rPr>
          <w:color w:val="000000" w:themeColor="text1"/>
        </w:rPr>
      </w:pPr>
      <w:r w:rsidRPr="00BF39D6">
        <w:rPr>
          <w:color w:val="000000" w:themeColor="text1"/>
        </w:rPr>
        <w:t xml:space="preserve">- podpisane zgodnie z reprezentacją Wykonawcy oświadczenie o zachowaniu poufności </w:t>
      </w:r>
      <w:r w:rsidRPr="00BF39D6">
        <w:rPr>
          <w:color w:val="000000" w:themeColor="text1"/>
        </w:rPr>
        <w:br/>
        <w:t xml:space="preserve">w wersji zgodnej z </w:t>
      </w:r>
      <w:r w:rsidR="000A668A">
        <w:rPr>
          <w:b/>
          <w:color w:val="000000" w:themeColor="text1"/>
        </w:rPr>
        <w:t>Załącznikiem nr 7</w:t>
      </w:r>
      <w:r w:rsidRPr="00210863">
        <w:rPr>
          <w:b/>
          <w:color w:val="000000" w:themeColor="text1"/>
        </w:rPr>
        <w:t xml:space="preserve"> do SWZ</w:t>
      </w:r>
      <w:r w:rsidRPr="00BF39D6">
        <w:rPr>
          <w:b/>
          <w:color w:val="000000" w:themeColor="text1"/>
        </w:rPr>
        <w:t>.</w:t>
      </w:r>
      <w:r w:rsidRPr="00BF39D6">
        <w:rPr>
          <w:color w:val="000000" w:themeColor="text1"/>
        </w:rPr>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20C534BC" w14:textId="2F06F48F" w:rsidR="00EE7A4B" w:rsidRPr="00210863" w:rsidRDefault="00EE7A4B" w:rsidP="00EE7A4B">
      <w:pPr>
        <w:pStyle w:val="Styl11"/>
        <w:numPr>
          <w:ilvl w:val="1"/>
          <w:numId w:val="0"/>
        </w:numPr>
        <w:ind w:left="567" w:hanging="283"/>
        <w:rPr>
          <w:color w:val="000000" w:themeColor="text1"/>
        </w:rPr>
      </w:pPr>
      <w:r w:rsidRPr="00BF39D6">
        <w:rPr>
          <w:color w:val="000000" w:themeColor="text1"/>
        </w:rPr>
        <w:t>b) Osoba wskazana do umówienia terminu wizji lokalnej nie będzie udzielała Wykonawcom odpowiedzi na pytania dotyczące treści SWZ lub procedury przetargowej</w:t>
      </w:r>
      <w:r w:rsidRPr="00210863">
        <w:rPr>
          <w:color w:val="000000" w:themeColor="text1"/>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4D43424B"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210863">
        <w:rPr>
          <w:rFonts w:cs="Arial"/>
          <w:b/>
          <w:sz w:val="20"/>
          <w:szCs w:val="20"/>
          <w:lang w:eastAsia="en-US"/>
        </w:rPr>
        <w:t>Z</w:t>
      </w:r>
      <w:r w:rsidRPr="00210863">
        <w:rPr>
          <w:rFonts w:cs="Arial"/>
          <w:b/>
          <w:sz w:val="20"/>
          <w:szCs w:val="20"/>
          <w:lang w:eastAsia="en-US"/>
        </w:rPr>
        <w:t xml:space="preserve">ałącznik </w:t>
      </w:r>
      <w:r w:rsidR="00B41005">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034E1528" w:rsidR="00F40506" w:rsidRDefault="00F40506" w:rsidP="002A0400">
      <w:pPr>
        <w:spacing w:line="276" w:lineRule="auto"/>
        <w:rPr>
          <w:rFonts w:cs="Arial"/>
          <w:i/>
          <w:color w:val="4F81BD" w:themeColor="accent1"/>
          <w:sz w:val="20"/>
          <w:szCs w:val="20"/>
        </w:rPr>
      </w:pPr>
      <w:r w:rsidRPr="00F40506">
        <w:rPr>
          <w:rFonts w:cs="Arial"/>
          <w:sz w:val="20"/>
          <w:szCs w:val="20"/>
        </w:rPr>
        <w:t>Zamówieni</w:t>
      </w:r>
      <w:r w:rsidR="00AC309B">
        <w:rPr>
          <w:rFonts w:cs="Arial"/>
          <w:sz w:val="20"/>
          <w:szCs w:val="20"/>
        </w:rPr>
        <w:t xml:space="preserve">e będzie zrealizowane w terminach </w:t>
      </w:r>
      <w:r w:rsidR="00AC309B" w:rsidRPr="00A763C2">
        <w:rPr>
          <w:rFonts w:cs="Arial"/>
          <w:color w:val="000000" w:themeColor="text1"/>
          <w:sz w:val="20"/>
          <w:szCs w:val="20"/>
        </w:rPr>
        <w:t xml:space="preserve">określonych </w:t>
      </w:r>
      <w:r w:rsidR="00A763C2" w:rsidRPr="00A763C2">
        <w:rPr>
          <w:rFonts w:cs="Arial"/>
          <w:color w:val="000000" w:themeColor="text1"/>
          <w:sz w:val="20"/>
          <w:szCs w:val="20"/>
        </w:rPr>
        <w:t>w artykule 5</w:t>
      </w:r>
      <w:r w:rsidRPr="00A763C2">
        <w:rPr>
          <w:rFonts w:cs="Arial"/>
          <w:color w:val="000000" w:themeColor="text1"/>
          <w:sz w:val="20"/>
          <w:szCs w:val="20"/>
        </w:rPr>
        <w:t xml:space="preserve"> </w:t>
      </w:r>
      <w:r w:rsidR="00CD6ADD" w:rsidRPr="00A763C2">
        <w:rPr>
          <w:rFonts w:cs="Arial"/>
          <w:color w:val="000000" w:themeColor="text1"/>
          <w:sz w:val="20"/>
          <w:szCs w:val="20"/>
        </w:rPr>
        <w:t xml:space="preserve">wzoru </w:t>
      </w:r>
      <w:r w:rsidRPr="00A763C2">
        <w:rPr>
          <w:rFonts w:cs="Arial"/>
          <w:color w:val="000000" w:themeColor="text1"/>
          <w:sz w:val="20"/>
          <w:szCs w:val="20"/>
        </w:rPr>
        <w:t>umowy</w:t>
      </w:r>
      <w:r w:rsidR="005A22AD">
        <w:rPr>
          <w:rFonts w:cs="Arial"/>
          <w:color w:val="000000" w:themeColor="text1"/>
          <w:sz w:val="20"/>
          <w:szCs w:val="20"/>
        </w:rPr>
        <w:t xml:space="preserve">, który </w:t>
      </w:r>
      <w:r w:rsidR="005A22AD" w:rsidRPr="005A22AD">
        <w:rPr>
          <w:rFonts w:cs="Arial"/>
          <w:color w:val="000000" w:themeColor="text1"/>
          <w:sz w:val="20"/>
          <w:szCs w:val="20"/>
        </w:rPr>
        <w:t>obowiązuje dla każdej części zamówienia</w:t>
      </w:r>
      <w:r w:rsidR="005A22AD">
        <w:rPr>
          <w:rFonts w:cs="Arial"/>
          <w:color w:val="000000" w:themeColor="text1"/>
          <w:sz w:val="20"/>
          <w:szCs w:val="20"/>
        </w:rPr>
        <w:t>.</w:t>
      </w:r>
    </w:p>
    <w:p w14:paraId="123C9B23" w14:textId="77777777" w:rsidR="007B5698" w:rsidRPr="007B5698" w:rsidRDefault="007B5698" w:rsidP="004F4CEF">
      <w:pPr>
        <w:pStyle w:val="Styl1"/>
      </w:pPr>
      <w:r w:rsidRPr="007B5698">
        <w:t>Zamówienia częściowe</w:t>
      </w:r>
    </w:p>
    <w:p w14:paraId="6EBE7C50" w14:textId="37CD03D5" w:rsidR="00E91BCC" w:rsidRPr="00D62B67" w:rsidRDefault="00F40506" w:rsidP="00E91BCC">
      <w:pPr>
        <w:pStyle w:val="Styl11"/>
        <w:ind w:left="709" w:hanging="709"/>
        <w:rPr>
          <w:color w:val="000000" w:themeColor="text1"/>
        </w:rPr>
      </w:pPr>
      <w:r w:rsidRPr="00D62B67">
        <w:rPr>
          <w:color w:val="000000" w:themeColor="text1"/>
        </w:rPr>
        <w:t xml:space="preserve">Zamawiający </w:t>
      </w:r>
      <w:r w:rsidR="00D62B67" w:rsidRPr="00D62B67">
        <w:rPr>
          <w:color w:val="000000" w:themeColor="text1"/>
        </w:rPr>
        <w:t>dopuszcza składanie</w:t>
      </w:r>
      <w:r w:rsidRPr="00D62B67">
        <w:rPr>
          <w:color w:val="000000" w:themeColor="text1"/>
        </w:rPr>
        <w:t xml:space="preserve"> ofert częściowych.</w:t>
      </w:r>
      <w:r w:rsidR="00E91BCC" w:rsidRPr="00D62B67">
        <w:rPr>
          <w:color w:val="000000" w:themeColor="text1"/>
        </w:rPr>
        <w:t xml:space="preserve"> </w:t>
      </w:r>
    </w:p>
    <w:p w14:paraId="560FA388" w14:textId="44848F26" w:rsidR="00F40506" w:rsidRPr="00D62B67" w:rsidRDefault="00E91BCC" w:rsidP="00E91BCC">
      <w:pPr>
        <w:numPr>
          <w:ilvl w:val="1"/>
          <w:numId w:val="17"/>
        </w:numPr>
        <w:spacing w:line="259" w:lineRule="auto"/>
        <w:ind w:left="709" w:hanging="709"/>
        <w:contextualSpacing/>
        <w:rPr>
          <w:rFonts w:eastAsiaTheme="minorHAnsi" w:cs="Arial"/>
          <w:color w:val="000000" w:themeColor="text1"/>
          <w:sz w:val="20"/>
          <w:szCs w:val="20"/>
          <w:lang w:eastAsia="en-US"/>
        </w:rPr>
      </w:pPr>
      <w:r w:rsidRPr="00E91BCC">
        <w:rPr>
          <w:rFonts w:eastAsiaTheme="minorHAnsi" w:cs="Arial"/>
          <w:color w:val="000000" w:themeColor="text1"/>
          <w:sz w:val="20"/>
          <w:szCs w:val="20"/>
          <w:lang w:eastAsia="en-US"/>
        </w:rPr>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59FF32F1" w14:textId="0AE5387C"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w:t>
      </w:r>
      <w:r w:rsidR="008B7476">
        <w:br/>
      </w:r>
      <w:r w:rsidR="00A56C14">
        <w:t>o ile są znani</w:t>
      </w:r>
      <w:r w:rsidRPr="00E47C88">
        <w:t>.</w:t>
      </w:r>
    </w:p>
    <w:p w14:paraId="62468D3C" w14:textId="65AB1D26" w:rsidR="00796601" w:rsidRPr="00210863" w:rsidRDefault="00F40506" w:rsidP="009C6996">
      <w:pPr>
        <w:pStyle w:val="Styl11"/>
        <w:rPr>
          <w:color w:val="000000" w:themeColor="text1"/>
        </w:rPr>
      </w:pPr>
      <w:r w:rsidRPr="00210863">
        <w:rPr>
          <w:bCs/>
          <w:color w:val="000000" w:themeColor="text1"/>
        </w:rPr>
        <w:t xml:space="preserve">Wykonawca może zmienić lub zrezygnować z podwykonawcy. </w:t>
      </w:r>
    </w:p>
    <w:p w14:paraId="4870E42C" w14:textId="7FDC0917" w:rsidR="00210863" w:rsidRPr="001C72E4" w:rsidRDefault="00210863" w:rsidP="00210863">
      <w:pPr>
        <w:pStyle w:val="Styl11"/>
        <w:rPr>
          <w:color w:val="FF0000"/>
        </w:rPr>
      </w:pPr>
      <w:r w:rsidRPr="005A22AD">
        <w:rPr>
          <w:color w:val="000000" w:themeColor="text1"/>
        </w:rPr>
        <w:t>Zasady udziału Podwykonawców zostały określone w artykule 8 wzoru umowy.</w:t>
      </w:r>
    </w:p>
    <w:p w14:paraId="405A4818" w14:textId="77777777" w:rsidR="00162E24" w:rsidRPr="00E47C88" w:rsidRDefault="00162E24" w:rsidP="004F4CEF">
      <w:pPr>
        <w:pStyle w:val="Styl1"/>
      </w:pPr>
      <w:r w:rsidRPr="00F40506">
        <w:t>Oferty wariantowe</w:t>
      </w:r>
      <w:r>
        <w:t>. Zamówienia uzupełniające.</w:t>
      </w:r>
    </w:p>
    <w:p w14:paraId="46827816" w14:textId="0BEFDF0F" w:rsidR="00162E24" w:rsidRPr="005B3F6C" w:rsidRDefault="00F40506" w:rsidP="009C6996">
      <w:pPr>
        <w:pStyle w:val="Styl11"/>
        <w:rPr>
          <w:color w:val="000000" w:themeColor="text1"/>
        </w:rPr>
      </w:pPr>
      <w:r w:rsidRPr="005B3F6C">
        <w:rPr>
          <w:color w:val="000000" w:themeColor="text1"/>
        </w:rPr>
        <w:t>Zamawiający nie dopuszcza składania ofert wariantowych.</w:t>
      </w:r>
      <w:bookmarkStart w:id="1" w:name="_Toc165626656"/>
      <w:bookmarkStart w:id="2" w:name="_Toc479595442"/>
      <w:bookmarkStart w:id="3" w:name="_Toc139608600"/>
    </w:p>
    <w:p w14:paraId="1645CB9F" w14:textId="2B3078E2" w:rsidR="007D7C5D" w:rsidRPr="005B3F6C" w:rsidRDefault="007D7C5D" w:rsidP="009C6996">
      <w:pPr>
        <w:pStyle w:val="Styl11"/>
        <w:rPr>
          <w:color w:val="000000" w:themeColor="text1"/>
        </w:rPr>
      </w:pPr>
      <w:r w:rsidRPr="005B3F6C">
        <w:rPr>
          <w:color w:val="000000" w:themeColor="text1"/>
        </w:rPr>
        <w:t>Zamawiający informuje, że nie przewiduje udzielenia zamówień uzupełniających</w:t>
      </w:r>
      <w:r w:rsidR="00162E24" w:rsidRPr="005B3F6C">
        <w:rPr>
          <w:color w:val="000000" w:themeColor="text1"/>
        </w:rPr>
        <w:t>.</w:t>
      </w:r>
    </w:p>
    <w:p w14:paraId="7D9A4DC4" w14:textId="060DA89C" w:rsidR="007E4672" w:rsidRPr="005B3F6C" w:rsidRDefault="007E4672" w:rsidP="009C6996">
      <w:pPr>
        <w:pStyle w:val="Styl11"/>
        <w:rPr>
          <w:color w:val="000000" w:themeColor="text1"/>
        </w:rPr>
      </w:pPr>
      <w:r w:rsidRPr="005B3F6C">
        <w:rPr>
          <w:color w:val="000000" w:themeColor="text1"/>
        </w:rPr>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3DCA14FA" w:rsid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0C938D2C" w14:textId="1BF4BD88" w:rsidR="005A22AD" w:rsidRDefault="005A22AD" w:rsidP="005A22AD">
      <w:pPr>
        <w:pStyle w:val="Styl111"/>
        <w:numPr>
          <w:ilvl w:val="0"/>
          <w:numId w:val="0"/>
        </w:numPr>
        <w:ind w:left="1276"/>
      </w:pPr>
    </w:p>
    <w:p w14:paraId="1717DB42" w14:textId="77777777" w:rsidR="005A22AD" w:rsidRPr="00A33295" w:rsidRDefault="005A22AD" w:rsidP="005A22AD">
      <w:pPr>
        <w:pStyle w:val="Styl111"/>
        <w:numPr>
          <w:ilvl w:val="0"/>
          <w:numId w:val="0"/>
        </w:numPr>
        <w:ind w:left="1276"/>
      </w:pPr>
    </w:p>
    <w:p w14:paraId="59C0C2F6" w14:textId="6DD9E5F5" w:rsidR="00D53237" w:rsidRPr="00751201" w:rsidRDefault="00D53237" w:rsidP="009C6996">
      <w:pPr>
        <w:pStyle w:val="Styl11"/>
        <w:rPr>
          <w:rFonts w:eastAsia="Calibri"/>
          <w:b/>
          <w:iCs/>
          <w:color w:val="000000" w:themeColor="text1"/>
        </w:rPr>
      </w:pPr>
      <w:r w:rsidRPr="00751201">
        <w:rPr>
          <w:b/>
          <w:color w:val="000000" w:themeColor="text1"/>
        </w:rPr>
        <w:lastRenderedPageBreak/>
        <w:t xml:space="preserve">Warunki szczególne </w:t>
      </w:r>
      <w:r w:rsidR="00CD6ADD" w:rsidRPr="00751201">
        <w:rPr>
          <w:b/>
          <w:color w:val="000000" w:themeColor="text1"/>
        </w:rPr>
        <w:t xml:space="preserve">udziału </w:t>
      </w:r>
      <w:r w:rsidRPr="00751201">
        <w:rPr>
          <w:b/>
          <w:color w:val="000000" w:themeColor="text1"/>
        </w:rPr>
        <w:t>w postępowaniu</w:t>
      </w:r>
      <w:r w:rsidR="004D4320">
        <w:rPr>
          <w:b/>
          <w:color w:val="000000" w:themeColor="text1"/>
        </w:rPr>
        <w:t xml:space="preserve"> dla części I, II oraz III zamó</w:t>
      </w:r>
      <w:r w:rsidR="00486A78">
        <w:rPr>
          <w:b/>
          <w:color w:val="000000" w:themeColor="text1"/>
        </w:rPr>
        <w:t>wie</w:t>
      </w:r>
      <w:r w:rsidR="004D4320">
        <w:rPr>
          <w:b/>
          <w:color w:val="000000" w:themeColor="text1"/>
        </w:rPr>
        <w:t>nia</w:t>
      </w:r>
      <w:r w:rsidR="005B3F6C" w:rsidRPr="00751201">
        <w:rPr>
          <w:b/>
          <w:color w:val="000000" w:themeColor="text1"/>
        </w:rPr>
        <w:t>.</w:t>
      </w:r>
    </w:p>
    <w:p w14:paraId="5135BF1F" w14:textId="0258B67D" w:rsidR="005B3F6C" w:rsidRPr="00751201" w:rsidRDefault="005B3F6C" w:rsidP="005B3F6C">
      <w:pPr>
        <w:pStyle w:val="Styl11"/>
        <w:numPr>
          <w:ilvl w:val="0"/>
          <w:numId w:val="0"/>
        </w:numPr>
        <w:ind w:left="709"/>
        <w:rPr>
          <w:rFonts w:eastAsia="Calibri"/>
          <w:b/>
          <w:iCs/>
          <w:color w:val="000000" w:themeColor="text1"/>
        </w:rPr>
      </w:pPr>
      <w:r w:rsidRPr="00751201">
        <w:rPr>
          <w:b/>
        </w:rPr>
        <w:t>Z</w:t>
      </w:r>
      <w:r w:rsidR="00645F06" w:rsidRPr="00751201">
        <w:rPr>
          <w:b/>
        </w:rPr>
        <w:t xml:space="preserve">a spełniających warunki udziału w postępowaniu </w:t>
      </w:r>
      <w:r w:rsidR="00645F06" w:rsidRPr="00751201">
        <w:rPr>
          <w:b/>
          <w:u w:val="single"/>
        </w:rPr>
        <w:t>Zamaw</w:t>
      </w:r>
      <w:r w:rsidRPr="00751201">
        <w:rPr>
          <w:b/>
          <w:u w:val="single"/>
        </w:rPr>
        <w:t>iający uzna Wykonawców, którzy wykażą</w:t>
      </w:r>
      <w:r w:rsidR="004D4320">
        <w:rPr>
          <w:b/>
          <w:u w:val="single"/>
        </w:rPr>
        <w:t>,</w:t>
      </w:r>
      <w:r w:rsidRPr="00751201">
        <w:rPr>
          <w:b/>
          <w:u w:val="single"/>
        </w:rPr>
        <w:t xml:space="preserve"> że:</w:t>
      </w:r>
    </w:p>
    <w:p w14:paraId="50A38E7A" w14:textId="6111B874" w:rsidR="00EF40B8" w:rsidRPr="00EF40B8" w:rsidRDefault="00EF40B8" w:rsidP="00EF40B8">
      <w:pPr>
        <w:numPr>
          <w:ilvl w:val="0"/>
          <w:numId w:val="45"/>
        </w:numPr>
        <w:spacing w:line="240" w:lineRule="auto"/>
        <w:rPr>
          <w:rFonts w:cs="Arial"/>
          <w:sz w:val="20"/>
          <w:szCs w:val="20"/>
        </w:rPr>
      </w:pPr>
      <w:r w:rsidRPr="00EF40B8">
        <w:rPr>
          <w:rFonts w:cs="Arial"/>
          <w:sz w:val="20"/>
          <w:szCs w:val="20"/>
        </w:rPr>
        <w:t xml:space="preserve">w okresie ostatnich 5 lat </w:t>
      </w:r>
      <w:r w:rsidRPr="00751201">
        <w:rPr>
          <w:rFonts w:cs="Arial"/>
          <w:sz w:val="20"/>
          <w:szCs w:val="20"/>
        </w:rPr>
        <w:t xml:space="preserve">przed upływem terminu składania ofert, </w:t>
      </w:r>
      <w:r w:rsidRPr="00751201">
        <w:rPr>
          <w:rFonts w:eastAsia="Calibri" w:cs="Arial"/>
          <w:bCs/>
          <w:iCs/>
          <w:color w:val="000000" w:themeColor="text1"/>
          <w:sz w:val="20"/>
          <w:szCs w:val="20"/>
          <w:lang w:eastAsia="en-US"/>
        </w:rPr>
        <w:t xml:space="preserve">a jeżeli okres prowadzenia działalności jest krótszy – </w:t>
      </w:r>
      <w:r w:rsidR="002E5AFC">
        <w:rPr>
          <w:rFonts w:eastAsia="Calibri" w:cs="Arial"/>
          <w:bCs/>
          <w:iCs/>
          <w:color w:val="000000" w:themeColor="text1"/>
          <w:sz w:val="20"/>
          <w:szCs w:val="20"/>
          <w:lang w:eastAsia="en-US"/>
        </w:rPr>
        <w:t xml:space="preserve">to </w:t>
      </w:r>
      <w:r w:rsidRPr="00751201">
        <w:rPr>
          <w:rFonts w:eastAsia="Calibri" w:cs="Arial"/>
          <w:bCs/>
          <w:iCs/>
          <w:color w:val="000000" w:themeColor="text1"/>
          <w:sz w:val="20"/>
          <w:szCs w:val="20"/>
          <w:lang w:eastAsia="en-US"/>
        </w:rPr>
        <w:t>w tym okresie, należycie zrealizowali lub realizują</w:t>
      </w:r>
      <w:r w:rsidRPr="00751201">
        <w:rPr>
          <w:rFonts w:cs="Arial"/>
          <w:sz w:val="20"/>
          <w:szCs w:val="20"/>
        </w:rPr>
        <w:t xml:space="preserve"> </w:t>
      </w:r>
      <w:r w:rsidRPr="00EF40B8">
        <w:rPr>
          <w:rFonts w:cs="Arial"/>
          <w:sz w:val="20"/>
          <w:szCs w:val="20"/>
        </w:rPr>
        <w:t>roboty budowlano – montażowe (co najmniej 1 zada</w:t>
      </w:r>
      <w:r w:rsidR="00D62B67">
        <w:rPr>
          <w:rFonts w:cs="Arial"/>
          <w:sz w:val="20"/>
          <w:szCs w:val="20"/>
        </w:rPr>
        <w:t>nie) na kwotę nie mniejszą niż 4</w:t>
      </w:r>
      <w:r w:rsidRPr="00EF40B8">
        <w:rPr>
          <w:rFonts w:cs="Arial"/>
          <w:sz w:val="20"/>
          <w:szCs w:val="20"/>
        </w:rPr>
        <w:t>00 000 zł netto</w:t>
      </w:r>
      <w:r w:rsidR="00210863">
        <w:rPr>
          <w:rFonts w:cs="Arial"/>
          <w:sz w:val="20"/>
          <w:szCs w:val="20"/>
        </w:rPr>
        <w:t xml:space="preserve">, </w:t>
      </w:r>
      <w:r w:rsidRPr="00EF40B8">
        <w:rPr>
          <w:rFonts w:cs="Arial"/>
          <w:color w:val="000000" w:themeColor="text1"/>
          <w:sz w:val="20"/>
          <w:szCs w:val="20"/>
        </w:rPr>
        <w:t>w zakresie:</w:t>
      </w:r>
    </w:p>
    <w:p w14:paraId="2D9DC486"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budowy instalacji technologicznej w zakładzie górniczym wydobywającym kopaliny (gaz ziemny, ropa naftowa) metodą otworową lub</w:t>
      </w:r>
    </w:p>
    <w:p w14:paraId="1889193B"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budowy instalacji technologicznej w przedsiębiorstwach energetycznych zajmujących się magazynowaniem gazu ziemnego;</w:t>
      </w:r>
    </w:p>
    <w:p w14:paraId="481C8DD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pod kierownictwem osób:</w:t>
      </w:r>
    </w:p>
    <w:p w14:paraId="0A7AF70F" w14:textId="5B8461D0"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posiadających stwierdzone kwalifikacje w specjalności budowlanej (w zakresie specjalności określonych w Prawie Budowlanym – art. 14)</w:t>
      </w:r>
      <w:r w:rsidR="00D62B67">
        <w:rPr>
          <w:rFonts w:cs="Arial"/>
          <w:sz w:val="20"/>
          <w:szCs w:val="20"/>
        </w:rPr>
        <w:t xml:space="preserve"> </w:t>
      </w:r>
      <w:r w:rsidR="00D62B67" w:rsidRPr="00D62B67">
        <w:rPr>
          <w:rFonts w:cs="Arial"/>
          <w:sz w:val="20"/>
          <w:szCs w:val="20"/>
        </w:rPr>
        <w:t xml:space="preserve">do wykonywania czynności w dozorze ruchu zakładu górniczego wydobywającego węglowodory otworami wiertniczymi wydanymi przez Urząd Górniczy lub Zamawiającego w ramach działalności jego jednostek organizacyjnych prowadzących zakład górniczy </w:t>
      </w:r>
      <w:r w:rsidR="00D62B67" w:rsidRPr="00D62B67">
        <w:rPr>
          <w:rFonts w:cs="Arial"/>
          <w:sz w:val="20"/>
          <w:szCs w:val="20"/>
        </w:rPr>
        <w:br/>
        <w:t>i posiadających uprawnienia budowlane do pełnienia samodzielnych funkcji technicznych w budownictwie (kierownik budowy) stosown</w:t>
      </w:r>
      <w:r w:rsidR="00D62B67">
        <w:rPr>
          <w:rFonts w:cs="Arial"/>
          <w:sz w:val="20"/>
          <w:szCs w:val="20"/>
        </w:rPr>
        <w:t>ie do wymagań prawa budowlanego</w:t>
      </w:r>
      <w:r w:rsidRPr="00EF40B8">
        <w:rPr>
          <w:rFonts w:cs="Arial"/>
          <w:sz w:val="20"/>
          <w:szCs w:val="20"/>
        </w:rPr>
        <w:t>,</w:t>
      </w:r>
    </w:p>
    <w:p w14:paraId="2A64AE87" w14:textId="3C8A38F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posiadających przy</w:t>
      </w:r>
      <w:r w:rsidR="00D62B67">
        <w:rPr>
          <w:rFonts w:cs="Arial"/>
          <w:sz w:val="20"/>
          <w:szCs w:val="20"/>
        </w:rPr>
        <w:t xml:space="preserve"> </w:t>
      </w:r>
      <w:r w:rsidR="00D62B67" w:rsidRPr="00D62B67">
        <w:rPr>
          <w:rFonts w:cs="Arial"/>
          <w:bCs/>
          <w:sz w:val="20"/>
          <w:szCs w:val="20"/>
        </w:rPr>
        <w:t xml:space="preserve">realizacji instalacji energetycznych stwierdzone kwalifikacje do zajmowania się eksploatacją urządzeń, instalacji i sieci na stanowiskach dozoru </w:t>
      </w:r>
      <w:r w:rsidR="00D62B67" w:rsidRPr="00D62B67">
        <w:rPr>
          <w:rFonts w:cs="Arial"/>
          <w:bCs/>
          <w:sz w:val="20"/>
          <w:szCs w:val="20"/>
        </w:rPr>
        <w:br/>
        <w:t>w zakresie konserwacji, remontu, montażu, i kontrolno-pomiarowym</w:t>
      </w:r>
      <w:r w:rsidRPr="00EF40B8">
        <w:rPr>
          <w:rFonts w:cs="Arial"/>
          <w:sz w:val="20"/>
          <w:szCs w:val="20"/>
        </w:rPr>
        <w:t>,</w:t>
      </w:r>
    </w:p>
    <w:p w14:paraId="73882DB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przez osoby:</w:t>
      </w:r>
    </w:p>
    <w:p w14:paraId="4A4F6415" w14:textId="69560815"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posiadające przy</w:t>
      </w:r>
      <w:r w:rsidR="00DF7C43">
        <w:rPr>
          <w:rFonts w:cs="Arial"/>
          <w:sz w:val="20"/>
          <w:szCs w:val="20"/>
        </w:rPr>
        <w:t xml:space="preserve"> </w:t>
      </w:r>
      <w:r w:rsidR="00DF7C43" w:rsidRPr="00DF7C43">
        <w:rPr>
          <w:rFonts w:cs="Arial"/>
          <w:bCs/>
          <w:sz w:val="20"/>
          <w:szCs w:val="20"/>
        </w:rPr>
        <w:t xml:space="preserve">realizacji instalacji energetycznych stwierdzone kwalifikacje do zajmowania się eksploatacją urządzeń, instalacji i sieci na stanowiskach eksploatacji </w:t>
      </w:r>
      <w:r w:rsidR="00DF7C43">
        <w:rPr>
          <w:rFonts w:cs="Arial"/>
          <w:bCs/>
          <w:sz w:val="20"/>
          <w:szCs w:val="20"/>
        </w:rPr>
        <w:br/>
      </w:r>
      <w:r w:rsidR="00DF7C43" w:rsidRPr="00DF7C43">
        <w:rPr>
          <w:rFonts w:cs="Arial"/>
          <w:bCs/>
          <w:sz w:val="20"/>
          <w:szCs w:val="20"/>
        </w:rPr>
        <w:t>w zakresie konserwacji, remontu, montażu i kontrolno-pomiarowym</w:t>
      </w:r>
      <w:r w:rsidRPr="00EF40B8">
        <w:rPr>
          <w:rFonts w:cs="Arial"/>
          <w:sz w:val="20"/>
          <w:szCs w:val="20"/>
        </w:rPr>
        <w:t>,</w:t>
      </w:r>
    </w:p>
    <w:p w14:paraId="62BF4AED" w14:textId="7FE7527F"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 xml:space="preserve">posiadające świadectwa odbycia specjalistycznych kursów z zakresu eksploatacji urządzeń budowy przeciwwybuchowej, wymagane dla elektromonterów zgodnie </w:t>
      </w:r>
      <w:r w:rsidR="00DF7C43">
        <w:rPr>
          <w:rFonts w:cs="Arial"/>
          <w:sz w:val="20"/>
          <w:szCs w:val="20"/>
        </w:rPr>
        <w:br/>
      </w:r>
      <w:r w:rsidRPr="00EF40B8">
        <w:rPr>
          <w:rFonts w:cs="Arial"/>
          <w:sz w:val="20"/>
          <w:szCs w:val="20"/>
        </w:rPr>
        <w:t>z Rozporządzeniem Ministra Środowiska z dnia 2 sierpnia 2016 r. (Dz. U. 2016 r., poz. 1229) w sprawie kwalifikacji w zakresie gór</w:t>
      </w:r>
      <w:r w:rsidR="00DF7C43">
        <w:rPr>
          <w:rFonts w:cs="Arial"/>
          <w:sz w:val="20"/>
          <w:szCs w:val="20"/>
        </w:rPr>
        <w:t>nictwa i ratownictwa górniczego.</w:t>
      </w:r>
    </w:p>
    <w:p w14:paraId="30B159CD" w14:textId="431FA79D" w:rsidR="009D1816" w:rsidRDefault="009D1816" w:rsidP="00B17571">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22F5788F" w:rsidR="00C07E74" w:rsidRPr="002E5AFC" w:rsidRDefault="00645F06" w:rsidP="009C6996">
      <w:pPr>
        <w:pStyle w:val="Styl11"/>
        <w:rPr>
          <w:color w:val="000000" w:themeColor="text1"/>
        </w:rPr>
      </w:pPr>
      <w:r w:rsidRPr="002E5AFC">
        <w:rPr>
          <w:color w:val="000000" w:themeColor="text1"/>
        </w:rPr>
        <w:t xml:space="preserve">W celu potwierdzenia spełniania warunków udziału w postępowaniu w zakresie </w:t>
      </w:r>
      <w:r w:rsidR="00DA25C9" w:rsidRPr="002E5AFC">
        <w:rPr>
          <w:color w:val="000000" w:themeColor="text1"/>
        </w:rPr>
        <w:t>zdolności technicznych lub zawodowych</w:t>
      </w:r>
      <w:r w:rsidR="00CD6ADD" w:rsidRPr="002E5AFC">
        <w:rPr>
          <w:color w:val="000000" w:themeColor="text1"/>
        </w:rPr>
        <w:t>,</w:t>
      </w:r>
      <w:r w:rsidR="00DA25C9" w:rsidRPr="002E5AFC">
        <w:rPr>
          <w:color w:val="000000" w:themeColor="text1"/>
        </w:rPr>
        <w:t xml:space="preserve"> lub sytuacji finansowej</w:t>
      </w:r>
      <w:r w:rsidR="00CD6ADD" w:rsidRPr="002E5AFC">
        <w:rPr>
          <w:color w:val="000000" w:themeColor="text1"/>
        </w:rPr>
        <w:t>,</w:t>
      </w:r>
      <w:r w:rsidR="00DA25C9" w:rsidRPr="002E5AFC">
        <w:rPr>
          <w:color w:val="000000" w:themeColor="text1"/>
        </w:rPr>
        <w:t xml:space="preserve"> lub ekonomicznej</w:t>
      </w:r>
      <w:r w:rsidRPr="002E5AFC">
        <w:rPr>
          <w:color w:val="000000" w:themeColor="text1"/>
        </w:rPr>
        <w:t xml:space="preserve">, </w:t>
      </w:r>
      <w:r w:rsidRPr="002E5AFC">
        <w:rPr>
          <w:color w:val="000000" w:themeColor="text1"/>
          <w:u w:val="single"/>
        </w:rPr>
        <w:t xml:space="preserve">Zamawiający </w:t>
      </w:r>
      <w:r w:rsidR="005B3F6C" w:rsidRPr="002E5AFC">
        <w:rPr>
          <w:color w:val="000000" w:themeColor="text1"/>
          <w:u w:val="single"/>
        </w:rPr>
        <w:t>nie dopuszcza polegania</w:t>
      </w:r>
      <w:r w:rsidRPr="002E5AFC">
        <w:rPr>
          <w:color w:val="000000" w:themeColor="text1"/>
          <w:u w:val="single"/>
        </w:rPr>
        <w:t xml:space="preserve"> na zasobach innych podmiotów (w tym spółek z grupy kapitałowej).</w:t>
      </w:r>
    </w:p>
    <w:p w14:paraId="36C6E492" w14:textId="7E1429FA" w:rsidR="00C07E74" w:rsidRPr="002E5AFC" w:rsidRDefault="00C07E74" w:rsidP="009C6996">
      <w:pPr>
        <w:pStyle w:val="Styl11"/>
        <w:rPr>
          <w:color w:val="000000" w:themeColor="text1"/>
        </w:rPr>
      </w:pPr>
      <w:r w:rsidRPr="002E5AFC">
        <w:rPr>
          <w:color w:val="000000" w:themeColor="text1"/>
        </w:rPr>
        <w:t xml:space="preserve">W odniesieniu do warunków </w:t>
      </w:r>
      <w:r w:rsidR="00A61DFC" w:rsidRPr="002E5AFC">
        <w:rPr>
          <w:color w:val="000000" w:themeColor="text1"/>
        </w:rPr>
        <w:t xml:space="preserve">udziału w postępowaniu </w:t>
      </w:r>
      <w:r w:rsidRPr="002E5AFC">
        <w:rPr>
          <w:color w:val="000000" w:themeColor="text1"/>
        </w:rPr>
        <w:t xml:space="preserve">dotyczących </w:t>
      </w:r>
      <w:r w:rsidR="00CD6ADD" w:rsidRPr="002E5AFC">
        <w:rPr>
          <w:color w:val="000000" w:themeColor="text1"/>
        </w:rPr>
        <w:t>wiedzy i doświadczeni</w:t>
      </w:r>
      <w:r w:rsidR="001A57EE" w:rsidRPr="002E5AFC">
        <w:rPr>
          <w:color w:val="000000" w:themeColor="text1"/>
        </w:rPr>
        <w:t xml:space="preserve">a </w:t>
      </w:r>
      <w:r w:rsidR="00CD6ADD" w:rsidRPr="002E5AFC">
        <w:rPr>
          <w:color w:val="000000" w:themeColor="text1"/>
        </w:rPr>
        <w:t>(w</w:t>
      </w:r>
      <w:r w:rsidR="00B03307" w:rsidRPr="002E5AFC">
        <w:rPr>
          <w:color w:val="000000" w:themeColor="text1"/>
        </w:rPr>
        <w:t> </w:t>
      </w:r>
      <w:r w:rsidR="00CD6ADD" w:rsidRPr="002E5AFC">
        <w:rPr>
          <w:color w:val="000000" w:themeColor="text1"/>
        </w:rPr>
        <w:t xml:space="preserve">tym </w:t>
      </w:r>
      <w:r w:rsidRPr="002E5AFC">
        <w:rPr>
          <w:color w:val="000000" w:themeColor="text1"/>
        </w:rPr>
        <w:t xml:space="preserve">wykształcenia </w:t>
      </w:r>
      <w:r w:rsidR="00CD6ADD" w:rsidRPr="002E5AFC">
        <w:rPr>
          <w:color w:val="000000" w:themeColor="text1"/>
        </w:rPr>
        <w:t xml:space="preserve">i </w:t>
      </w:r>
      <w:r w:rsidRPr="002E5AFC">
        <w:rPr>
          <w:color w:val="000000" w:themeColor="text1"/>
        </w:rPr>
        <w:t>kwalifikacji zawodowych</w:t>
      </w:r>
      <w:r w:rsidR="00CD6ADD" w:rsidRPr="002E5AFC">
        <w:rPr>
          <w:color w:val="000000" w:themeColor="text1"/>
        </w:rPr>
        <w:t>)</w:t>
      </w:r>
      <w:r w:rsidRPr="002E5AFC">
        <w:rPr>
          <w:color w:val="000000" w:themeColor="text1"/>
        </w:rPr>
        <w:t xml:space="preserve">, Wykonawcy mogą polegać na zdolnościach innych podmiotów, </w:t>
      </w:r>
      <w:r w:rsidRPr="002E5AFC">
        <w:rPr>
          <w:color w:val="000000" w:themeColor="text1"/>
          <w:u w:val="single"/>
        </w:rPr>
        <w:t>jeśli podmioty te zrealizują roboty budowlane lub usługi, do realizacji których te zdolności są wymagane</w:t>
      </w:r>
      <w:r w:rsidRPr="002E5AFC">
        <w:rPr>
          <w:color w:val="000000" w:themeColor="text1"/>
        </w:rPr>
        <w:t>.</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lastRenderedPageBreak/>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 xml:space="preserve">20.05.2006, str. 1, z </w:t>
      </w:r>
      <w:proofErr w:type="spellStart"/>
      <w:r w:rsidRPr="00D96B65">
        <w:t>późn</w:t>
      </w:r>
      <w:proofErr w:type="spellEnd"/>
      <w:r w:rsidRPr="00D96B65">
        <w:t>.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 xml:space="preserve">17.03.2014, str. 6, z </w:t>
      </w:r>
      <w:proofErr w:type="spellStart"/>
      <w:r w:rsidRPr="00D96B65">
        <w:t>późn</w:t>
      </w:r>
      <w:proofErr w:type="spellEnd"/>
      <w:r w:rsidRPr="00D96B65">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 xml:space="preserve">przeciwdziałaniu praniu pieniędzy oraz finansowaniu terroryzmu (Dz. U. z 2022 r. poz. 593 i 655) jest osoba wymieniona w wykazach określonych w rozporządzeniu 765/2006 </w:t>
      </w:r>
      <w:r w:rsidRPr="00D96B65">
        <w:lastRenderedPageBreak/>
        <w:t>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2A65C8">
      <w:pPr>
        <w:pStyle w:val="Styl111"/>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D96B65">
        <w:t>Dz.Urz.UE.L</w:t>
      </w:r>
      <w:proofErr w:type="spellEnd"/>
      <w:r w:rsidRPr="00D96B65">
        <w:t xml:space="preserve">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45B46012" w14:textId="77777777" w:rsidR="002B2744" w:rsidRPr="00E801B3" w:rsidRDefault="002B2744" w:rsidP="00E03A73">
      <w:pPr>
        <w:pStyle w:val="Styl11"/>
        <w:rPr>
          <w:color w:val="000000" w:themeColor="text1"/>
        </w:rPr>
      </w:pPr>
      <w:r w:rsidRPr="00E801B3">
        <w:rPr>
          <w:color w:val="000000" w:themeColor="text1"/>
        </w:rPr>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E801B3" w:rsidRDefault="002B2744" w:rsidP="00E03A73">
      <w:pPr>
        <w:pStyle w:val="Styl11"/>
        <w:rPr>
          <w:color w:val="000000" w:themeColor="text1"/>
        </w:rPr>
      </w:pPr>
      <w:r w:rsidRPr="00E801B3">
        <w:rPr>
          <w:color w:val="000000" w:themeColor="text1"/>
        </w:rPr>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E801B3">
        <w:rPr>
          <w:color w:val="000000" w:themeColor="text1"/>
        </w:rPr>
        <w:t>z</w:t>
      </w:r>
      <w:r w:rsidRPr="00E801B3">
        <w:rPr>
          <w:color w:val="000000" w:themeColor="text1"/>
        </w:rPr>
        <w:t>akończeniu postępowania.</w:t>
      </w:r>
    </w:p>
    <w:p w14:paraId="44F44C4E" w14:textId="73B1D009" w:rsidR="002B2744" w:rsidRPr="00E801B3" w:rsidRDefault="002B2744" w:rsidP="00E03A73">
      <w:pPr>
        <w:pStyle w:val="Styl11"/>
        <w:rPr>
          <w:color w:val="000000" w:themeColor="text1"/>
        </w:rPr>
      </w:pPr>
      <w:r w:rsidRPr="00E801B3">
        <w:rPr>
          <w:color w:val="000000" w:themeColor="text1"/>
        </w:rPr>
        <w:t>Zamawiający zwraca Wykonawcy, po wykonaniu przez niego umowy , złożone przez niego plany, projekty, rysunki, modele, próbki, wzory, programy komputerowe oraz inne podobne materiały, chyba, że w</w:t>
      </w:r>
      <w:r w:rsidR="002B772B" w:rsidRPr="00E801B3">
        <w:rPr>
          <w:color w:val="000000" w:themeColor="text1"/>
        </w:rPr>
        <w:t xml:space="preserve"> treści</w:t>
      </w:r>
      <w:r w:rsidRPr="00E801B3">
        <w:rPr>
          <w:color w:val="000000" w:themeColor="text1"/>
        </w:rPr>
        <w:t xml:space="preserve"> SWZ </w:t>
      </w:r>
      <w:r w:rsidR="002B772B" w:rsidRPr="00E801B3">
        <w:rPr>
          <w:color w:val="000000" w:themeColor="text1"/>
        </w:rPr>
        <w:t xml:space="preserve">postanowiono </w:t>
      </w:r>
      <w:r w:rsidRPr="00E801B3">
        <w:rPr>
          <w:color w:val="000000" w:themeColor="text1"/>
        </w:rPr>
        <w:t xml:space="preserve">inaczej. </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lastRenderedPageBreak/>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08A6FA92" w:rsidR="003D2127" w:rsidRPr="00E801B3" w:rsidRDefault="00F40506" w:rsidP="00DD06A2">
      <w:pPr>
        <w:pStyle w:val="Styl11"/>
        <w:rPr>
          <w:b/>
          <w:color w:val="000000" w:themeColor="text1"/>
        </w:rPr>
      </w:pPr>
      <w:bookmarkStart w:id="6" w:name="_Toc479595445"/>
      <w:bookmarkEnd w:id="3"/>
      <w:r w:rsidRPr="00E801B3">
        <w:rPr>
          <w:b/>
          <w:color w:val="000000" w:themeColor="text1"/>
        </w:rPr>
        <w:t xml:space="preserve">Zamawiający wymaga złożenia następujących </w:t>
      </w:r>
      <w:r w:rsidR="00A61DFC" w:rsidRPr="00E801B3">
        <w:rPr>
          <w:b/>
          <w:color w:val="000000" w:themeColor="text1"/>
        </w:rPr>
        <w:t>oświadczeń/</w:t>
      </w:r>
      <w:r w:rsidR="00DD06A2" w:rsidRPr="00E801B3">
        <w:rPr>
          <w:b/>
          <w:color w:val="000000" w:themeColor="text1"/>
        </w:rPr>
        <w:t>dokumentów (</w:t>
      </w:r>
      <w:r w:rsidR="00067A0C" w:rsidRPr="00E801B3">
        <w:rPr>
          <w:b/>
          <w:color w:val="000000" w:themeColor="text1"/>
        </w:rPr>
        <w:t>z</w:t>
      </w:r>
      <w:r w:rsidR="003D2127" w:rsidRPr="00E801B3">
        <w:rPr>
          <w:b/>
          <w:color w:val="000000" w:themeColor="text1"/>
        </w:rPr>
        <w:t>awartość oferty</w:t>
      </w:r>
      <w:r w:rsidR="00DD06A2" w:rsidRPr="00E801B3">
        <w:rPr>
          <w:b/>
          <w:color w:val="000000" w:themeColor="text1"/>
        </w:rPr>
        <w:t>)</w:t>
      </w:r>
      <w:r w:rsidR="000A668A">
        <w:rPr>
          <w:b/>
          <w:color w:val="000000" w:themeColor="text1"/>
        </w:rPr>
        <w:t xml:space="preserve"> dla części I, II oraz III</w:t>
      </w:r>
      <w:r w:rsidR="003D2127" w:rsidRPr="00E801B3">
        <w:rPr>
          <w:b/>
          <w:color w:val="000000" w:themeColor="text1"/>
        </w:rPr>
        <w:t>:</w:t>
      </w:r>
    </w:p>
    <w:p w14:paraId="2D845ED7" w14:textId="78010935" w:rsidR="00AB4A1C"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w:t>
      </w:r>
      <w:r w:rsidR="00AB4A1C" w:rsidRPr="00E801B3">
        <w:rPr>
          <w:rFonts w:cs="Arial"/>
          <w:color w:val="000000" w:themeColor="text1"/>
          <w:sz w:val="20"/>
          <w:szCs w:val="20"/>
        </w:rPr>
        <w:t xml:space="preserve">ypełniony </w:t>
      </w:r>
      <w:r w:rsidR="00AB4A1C" w:rsidRPr="00A9395D">
        <w:rPr>
          <w:rFonts w:cs="Arial"/>
          <w:b/>
          <w:color w:val="000000" w:themeColor="text1"/>
          <w:sz w:val="20"/>
          <w:szCs w:val="20"/>
        </w:rPr>
        <w:t>Formularz ofertowy</w:t>
      </w:r>
      <w:r w:rsidR="00E801B3" w:rsidRPr="00E801B3">
        <w:rPr>
          <w:rFonts w:cs="Arial"/>
          <w:i/>
          <w:color w:val="000000" w:themeColor="text1"/>
          <w:sz w:val="20"/>
          <w:szCs w:val="20"/>
        </w:rPr>
        <w:t xml:space="preserve"> </w:t>
      </w:r>
      <w:r w:rsidR="00AB4A1C" w:rsidRPr="00E801B3">
        <w:rPr>
          <w:rFonts w:cs="Arial"/>
          <w:color w:val="000000" w:themeColor="text1"/>
          <w:sz w:val="20"/>
          <w:szCs w:val="20"/>
        </w:rPr>
        <w:t>– Załącznik nr 1 do SWZ</w:t>
      </w:r>
      <w:r w:rsidR="00A61DFC" w:rsidRPr="00E801B3">
        <w:rPr>
          <w:rFonts w:cs="Arial"/>
          <w:color w:val="000000" w:themeColor="text1"/>
          <w:sz w:val="20"/>
          <w:szCs w:val="20"/>
        </w:rPr>
        <w:t>;</w:t>
      </w:r>
    </w:p>
    <w:p w14:paraId="1787B917" w14:textId="46948637" w:rsidR="00AB4A1C" w:rsidRPr="00E801B3" w:rsidRDefault="00AB4A1C"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wypełniony</w:t>
      </w:r>
      <w:r w:rsidR="000A668A">
        <w:rPr>
          <w:rFonts w:cs="Arial"/>
          <w:color w:val="000000" w:themeColor="text1"/>
          <w:sz w:val="20"/>
          <w:szCs w:val="20"/>
        </w:rPr>
        <w:t xml:space="preserve"> </w:t>
      </w:r>
      <w:r w:rsidR="000A668A" w:rsidRPr="000A668A">
        <w:rPr>
          <w:rFonts w:cs="Arial"/>
          <w:color w:val="000000" w:themeColor="text1"/>
          <w:sz w:val="20"/>
          <w:szCs w:val="20"/>
          <w:u w:val="single"/>
        </w:rPr>
        <w:t>i podpisany</w:t>
      </w:r>
      <w:r w:rsidR="00E801B3" w:rsidRPr="000A668A">
        <w:rPr>
          <w:rFonts w:cs="Arial"/>
          <w:color w:val="000000" w:themeColor="text1"/>
          <w:sz w:val="20"/>
          <w:szCs w:val="20"/>
          <w:u w:val="single"/>
        </w:rPr>
        <w:t xml:space="preserve"> </w:t>
      </w:r>
      <w:r w:rsidR="00E801B3" w:rsidRPr="00A9395D">
        <w:rPr>
          <w:rFonts w:cs="Arial"/>
          <w:b/>
          <w:color w:val="000000" w:themeColor="text1"/>
          <w:sz w:val="20"/>
          <w:szCs w:val="20"/>
        </w:rPr>
        <w:t>Harmonogram</w:t>
      </w:r>
      <w:r w:rsidR="00E801B3" w:rsidRPr="00E801B3">
        <w:rPr>
          <w:rFonts w:cs="Arial"/>
          <w:color w:val="000000" w:themeColor="text1"/>
          <w:sz w:val="20"/>
          <w:szCs w:val="20"/>
        </w:rPr>
        <w:t xml:space="preserve"> – </w:t>
      </w:r>
      <w:r w:rsidR="000A668A">
        <w:rPr>
          <w:rFonts w:cs="Arial"/>
          <w:color w:val="000000" w:themeColor="text1"/>
          <w:sz w:val="20"/>
          <w:szCs w:val="20"/>
        </w:rPr>
        <w:t xml:space="preserve">wzór zawarty w </w:t>
      </w:r>
      <w:r w:rsidR="00E801B3" w:rsidRPr="00E801B3">
        <w:rPr>
          <w:rFonts w:cs="Arial"/>
          <w:color w:val="000000" w:themeColor="text1"/>
          <w:sz w:val="20"/>
          <w:szCs w:val="20"/>
        </w:rPr>
        <w:t>Załącznik</w:t>
      </w:r>
      <w:r w:rsidR="000A668A">
        <w:rPr>
          <w:rFonts w:cs="Arial"/>
          <w:color w:val="000000" w:themeColor="text1"/>
          <w:sz w:val="20"/>
          <w:szCs w:val="20"/>
        </w:rPr>
        <w:t>ach</w:t>
      </w:r>
      <w:r w:rsidR="00B41005">
        <w:rPr>
          <w:rFonts w:cs="Arial"/>
          <w:color w:val="000000" w:themeColor="text1"/>
          <w:sz w:val="20"/>
          <w:szCs w:val="20"/>
        </w:rPr>
        <w:t xml:space="preserve"> nr 2.1, 2.2, 2</w:t>
      </w:r>
      <w:r w:rsidR="000A668A">
        <w:rPr>
          <w:rFonts w:cs="Arial"/>
          <w:color w:val="000000" w:themeColor="text1"/>
          <w:sz w:val="20"/>
          <w:szCs w:val="20"/>
        </w:rPr>
        <w:t>.3</w:t>
      </w:r>
      <w:r w:rsidRPr="00E801B3">
        <w:rPr>
          <w:rFonts w:cs="Arial"/>
          <w:color w:val="000000" w:themeColor="text1"/>
          <w:sz w:val="20"/>
          <w:szCs w:val="20"/>
        </w:rPr>
        <w:t xml:space="preserve"> do SWZ</w:t>
      </w:r>
      <w:r w:rsidR="00257DCC">
        <w:rPr>
          <w:rFonts w:cs="Arial"/>
          <w:color w:val="000000" w:themeColor="text1"/>
          <w:sz w:val="20"/>
          <w:szCs w:val="20"/>
        </w:rPr>
        <w:t xml:space="preserve">, </w:t>
      </w:r>
      <w:r w:rsidR="000A668A">
        <w:rPr>
          <w:rFonts w:cs="Arial"/>
          <w:color w:val="000000" w:themeColor="text1"/>
          <w:sz w:val="20"/>
          <w:szCs w:val="20"/>
        </w:rPr>
        <w:t>odpowiednio dla danej części zamówienia, na którą Wykonawca składa ofertę</w:t>
      </w:r>
      <w:r w:rsidR="00E801B3" w:rsidRPr="00E801B3">
        <w:rPr>
          <w:rFonts w:cs="Arial"/>
          <w:color w:val="000000" w:themeColor="text1"/>
          <w:sz w:val="20"/>
          <w:szCs w:val="20"/>
        </w:rPr>
        <w:t>;</w:t>
      </w:r>
    </w:p>
    <w:p w14:paraId="5B984EDA"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spełnianiu warunków udziału w postępowaniu;</w:t>
      </w:r>
    </w:p>
    <w:p w14:paraId="7D15FA93"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niepodleganiu wykluczeniu z postępowania;</w:t>
      </w:r>
    </w:p>
    <w:p w14:paraId="4F3AE37F" w14:textId="2F8DDE24"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niezgłaszaniu roszczeń w przypadku unieważnienia postępowania</w:t>
      </w:r>
      <w:r w:rsidR="00A61DFC" w:rsidRPr="00E801B3">
        <w:rPr>
          <w:rFonts w:cs="Arial"/>
          <w:color w:val="000000" w:themeColor="text1"/>
          <w:sz w:val="20"/>
          <w:szCs w:val="20"/>
        </w:rPr>
        <w:t>;</w:t>
      </w:r>
    </w:p>
    <w:p w14:paraId="467E5438" w14:textId="77777777" w:rsidR="00B32BB8" w:rsidRPr="00E801B3" w:rsidRDefault="00B32BB8"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 xml:space="preserve">dot. </w:t>
      </w:r>
      <w:r w:rsidRPr="00E801B3">
        <w:rPr>
          <w:rFonts w:cs="Arial"/>
          <w:color w:val="000000" w:themeColor="text1"/>
          <w:sz w:val="20"/>
          <w:szCs w:val="20"/>
          <w:u w:val="single"/>
        </w:rPr>
        <w:t>Wykonawcy z siedzibą lub miejscem zamieszkania za granicą</w:t>
      </w:r>
      <w:r w:rsidRPr="00E801B3">
        <w:rPr>
          <w:rFonts w:cs="Arial"/>
          <w:color w:val="000000" w:themeColor="text1"/>
          <w:sz w:val="20"/>
          <w:szCs w:val="20"/>
        </w:rPr>
        <w:t xml:space="preserve">: </w:t>
      </w:r>
    </w:p>
    <w:p w14:paraId="7771B272" w14:textId="1A43D7FF" w:rsidR="00B32BB8" w:rsidRPr="00E801B3" w:rsidRDefault="00B32BB8" w:rsidP="002A65C8">
      <w:pPr>
        <w:pStyle w:val="Akapitzlist"/>
        <w:spacing w:line="276" w:lineRule="auto"/>
        <w:ind w:left="851"/>
        <w:contextualSpacing w:val="0"/>
        <w:rPr>
          <w:rFonts w:cs="Arial"/>
          <w:color w:val="000000" w:themeColor="text1"/>
          <w:sz w:val="20"/>
          <w:szCs w:val="20"/>
        </w:rPr>
      </w:pPr>
      <w:r w:rsidRPr="00E801B3">
        <w:rPr>
          <w:rFonts w:cs="Arial"/>
          <w:color w:val="000000" w:themeColor="text1"/>
          <w:sz w:val="20"/>
          <w:szCs w:val="20"/>
        </w:rPr>
        <w:t>aktualny dokument lub dokumenty wystawione zgodnie z prawem kraju, w którym ma siedzibę lub miejsce zamieszkania, potwierdzające, że Wykonawca jest uprawniony do występowania w obrocie prawnym</w:t>
      </w:r>
      <w:r w:rsidR="00A61DFC" w:rsidRPr="00E801B3">
        <w:rPr>
          <w:rFonts w:cs="Arial"/>
          <w:color w:val="000000" w:themeColor="text1"/>
          <w:sz w:val="20"/>
          <w:szCs w:val="20"/>
        </w:rPr>
        <w:t>;</w:t>
      </w:r>
    </w:p>
    <w:p w14:paraId="1CB55849" w14:textId="3C4F33E1"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 xml:space="preserve">pełnomocnictwo – jeżeli ofertę podpisują inne osoby niż wskazane w dokumencie rejestrowym (oryginał lub kopię poświadczoną notarialnie lub kopię poświadczoną za zgodność </w:t>
      </w:r>
      <w:r w:rsidR="00257DCC">
        <w:rPr>
          <w:rFonts w:cs="Arial"/>
          <w:color w:val="000000" w:themeColor="text1"/>
          <w:sz w:val="20"/>
          <w:szCs w:val="20"/>
        </w:rPr>
        <w:br/>
      </w:r>
      <w:r w:rsidRPr="00E801B3">
        <w:rPr>
          <w:rFonts w:cs="Arial"/>
          <w:color w:val="000000" w:themeColor="text1"/>
          <w:sz w:val="20"/>
          <w:szCs w:val="20"/>
        </w:rPr>
        <w:t>z oryginałem przez Wykonawcę);</w:t>
      </w:r>
    </w:p>
    <w:p w14:paraId="112FBBD9" w14:textId="0AE56E8B" w:rsidR="00C105F8" w:rsidRDefault="00EC531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lang w:eastAsia="en-US"/>
        </w:rPr>
        <w:t>z</w:t>
      </w:r>
      <w:r w:rsidR="003D2127" w:rsidRPr="00E801B3">
        <w:rPr>
          <w:rFonts w:cs="Arial"/>
          <w:color w:val="000000" w:themeColor="text1"/>
          <w:sz w:val="20"/>
          <w:szCs w:val="20"/>
          <w:lang w:eastAsia="en-US"/>
        </w:rPr>
        <w:t xml:space="preserve">obowiązanie innego podmiotu do oddania Wykonawcy do dyspozycji niezbędnych zasobów na potrzeby realizacji Zamówienia (w sytuacji, gdy Wykonawca polega na zdolnościach lub sytuacji innych </w:t>
      </w:r>
      <w:r w:rsidR="003D2127" w:rsidRPr="002E5AFC">
        <w:rPr>
          <w:rFonts w:cs="Arial"/>
          <w:color w:val="000000" w:themeColor="text1"/>
          <w:sz w:val="20"/>
          <w:szCs w:val="20"/>
          <w:lang w:eastAsia="en-US"/>
        </w:rPr>
        <w:t>podmiotów</w:t>
      </w:r>
      <w:r w:rsidR="00E801B3" w:rsidRPr="002E5AFC">
        <w:rPr>
          <w:rFonts w:cs="Arial"/>
          <w:color w:val="000000" w:themeColor="text1"/>
          <w:sz w:val="20"/>
          <w:szCs w:val="20"/>
          <w:lang w:eastAsia="en-US"/>
        </w:rPr>
        <w:t xml:space="preserve"> – z zastrzeżeniem pkt </w:t>
      </w:r>
      <w:r w:rsidR="00A9395D" w:rsidRPr="002E5AFC">
        <w:rPr>
          <w:rFonts w:cs="Arial"/>
          <w:color w:val="000000" w:themeColor="text1"/>
          <w:sz w:val="20"/>
          <w:szCs w:val="20"/>
          <w:lang w:eastAsia="en-US"/>
        </w:rPr>
        <w:t>10.4. SWZ</w:t>
      </w:r>
      <w:r w:rsidR="003D2127" w:rsidRPr="002E5AFC">
        <w:rPr>
          <w:rFonts w:cs="Arial"/>
          <w:color w:val="000000" w:themeColor="text1"/>
          <w:sz w:val="20"/>
          <w:szCs w:val="20"/>
          <w:lang w:eastAsia="en-US"/>
        </w:rPr>
        <w:t>)</w:t>
      </w:r>
      <w:r w:rsidR="00A61DFC" w:rsidRPr="002E5AFC">
        <w:rPr>
          <w:rFonts w:cs="Arial"/>
          <w:color w:val="000000" w:themeColor="text1"/>
          <w:sz w:val="20"/>
          <w:szCs w:val="20"/>
          <w:lang w:eastAsia="en-US"/>
        </w:rPr>
        <w:t>;</w:t>
      </w:r>
    </w:p>
    <w:p w14:paraId="7A4DE63C" w14:textId="41014370" w:rsidR="00386B41" w:rsidRDefault="00386B41" w:rsidP="00386B41">
      <w:pPr>
        <w:pStyle w:val="Akapitzlist"/>
        <w:numPr>
          <w:ilvl w:val="0"/>
          <w:numId w:val="12"/>
        </w:numPr>
        <w:spacing w:line="276" w:lineRule="auto"/>
        <w:ind w:left="851" w:hanging="425"/>
        <w:contextualSpacing w:val="0"/>
        <w:rPr>
          <w:rFonts w:cs="Arial"/>
          <w:color w:val="000000" w:themeColor="text1"/>
          <w:sz w:val="20"/>
          <w:szCs w:val="20"/>
        </w:rPr>
      </w:pPr>
      <w:r w:rsidRPr="00386B41">
        <w:rPr>
          <w:rFonts w:cs="Arial"/>
          <w:b/>
          <w:color w:val="000000" w:themeColor="text1"/>
          <w:sz w:val="20"/>
          <w:szCs w:val="20"/>
        </w:rPr>
        <w:t>wykaz wykonanych prac</w:t>
      </w:r>
      <w:r w:rsidRPr="00386B41">
        <w:rPr>
          <w:rFonts w:cs="Arial"/>
          <w:color w:val="000000" w:themeColor="text1"/>
          <w:sz w:val="20"/>
          <w:szCs w:val="20"/>
        </w:rPr>
        <w:t>,</w:t>
      </w:r>
      <w:r w:rsidRPr="00386B41">
        <w:rPr>
          <w:rFonts w:cs="Arial"/>
          <w:b/>
          <w:color w:val="000000" w:themeColor="text1"/>
          <w:sz w:val="20"/>
          <w:szCs w:val="20"/>
        </w:rPr>
        <w:t xml:space="preserve"> </w:t>
      </w:r>
      <w:r w:rsidRPr="00386B41">
        <w:rPr>
          <w:rFonts w:cs="Arial"/>
          <w:color w:val="000000" w:themeColor="text1"/>
          <w:sz w:val="20"/>
          <w:szCs w:val="20"/>
        </w:rPr>
        <w:t xml:space="preserve">a w przypadku świadczeń ciągłych lub okresowych – wykonywanych na potwierdzenie spełnienia warunków udziału w postępowaniu, </w:t>
      </w:r>
      <w:r w:rsidRPr="00386B41">
        <w:rPr>
          <w:rFonts w:cs="Arial"/>
          <w:color w:val="000000" w:themeColor="text1"/>
          <w:sz w:val="20"/>
          <w:szCs w:val="20"/>
        </w:rPr>
        <w:br/>
        <w:t xml:space="preserve">o których mowa </w:t>
      </w:r>
      <w:r w:rsidRPr="00371C8D">
        <w:rPr>
          <w:rFonts w:cs="Arial"/>
          <w:color w:val="000000" w:themeColor="text1"/>
          <w:sz w:val="20"/>
          <w:szCs w:val="20"/>
        </w:rPr>
        <w:t xml:space="preserve">w pkt 10.2. </w:t>
      </w:r>
      <w:r w:rsidR="00371C8D" w:rsidRPr="00371C8D">
        <w:rPr>
          <w:rFonts w:cs="Arial"/>
          <w:color w:val="000000" w:themeColor="text1"/>
          <w:sz w:val="20"/>
          <w:szCs w:val="20"/>
        </w:rPr>
        <w:t xml:space="preserve">a) </w:t>
      </w:r>
      <w:r w:rsidRPr="00386B41">
        <w:rPr>
          <w:rFonts w:cs="Arial"/>
          <w:color w:val="000000" w:themeColor="text1"/>
          <w:sz w:val="20"/>
          <w:szCs w:val="20"/>
        </w:rPr>
        <w:t xml:space="preserve">SWZ, </w:t>
      </w:r>
      <w:r w:rsidRPr="00386B41">
        <w:rPr>
          <w:rFonts w:cs="Arial"/>
          <w:color w:val="000000" w:themeColor="text1"/>
          <w:sz w:val="20"/>
          <w:szCs w:val="20"/>
          <w:u w:val="single"/>
        </w:rPr>
        <w:t>wraz z załączonymi do oferty dowodami potwierdzającymi należyte wykonanie wykazanych prac</w:t>
      </w:r>
      <w:r w:rsidRPr="00386B41">
        <w:rPr>
          <w:rFonts w:cs="Arial"/>
          <w:color w:val="000000" w:themeColor="text1"/>
          <w:sz w:val="20"/>
          <w:szCs w:val="20"/>
        </w:rPr>
        <w:t>, przygotowany w oparciu o wzór wykazu wykonanych prac -</w:t>
      </w:r>
      <w:r w:rsidRPr="00386B41">
        <w:rPr>
          <w:rFonts w:cs="Arial"/>
          <w:bCs/>
          <w:color w:val="000000" w:themeColor="text1"/>
          <w:sz w:val="20"/>
          <w:szCs w:val="20"/>
        </w:rPr>
        <w:t xml:space="preserve"> </w:t>
      </w:r>
      <w:r w:rsidR="00257DCC">
        <w:rPr>
          <w:rFonts w:cs="Arial"/>
          <w:b/>
          <w:bCs/>
          <w:color w:val="000000" w:themeColor="text1"/>
          <w:sz w:val="20"/>
          <w:szCs w:val="20"/>
        </w:rPr>
        <w:t>Załącznik nr 5</w:t>
      </w:r>
      <w:r w:rsidRPr="00210863">
        <w:rPr>
          <w:rFonts w:cs="Arial"/>
          <w:b/>
          <w:bCs/>
          <w:color w:val="000000" w:themeColor="text1"/>
          <w:sz w:val="20"/>
          <w:szCs w:val="20"/>
        </w:rPr>
        <w:t xml:space="preserve"> do SWZ</w:t>
      </w:r>
      <w:r w:rsidRPr="00386B41">
        <w:rPr>
          <w:rFonts w:cs="Arial"/>
          <w:bCs/>
          <w:color w:val="000000" w:themeColor="text1"/>
          <w:sz w:val="20"/>
          <w:szCs w:val="20"/>
        </w:rPr>
        <w:t>.</w:t>
      </w:r>
      <w:r w:rsidRPr="00386B41">
        <w:rPr>
          <w:rFonts w:cs="Arial"/>
          <w:color w:val="000000" w:themeColor="text1"/>
          <w:sz w:val="20"/>
          <w:szCs w:val="20"/>
        </w:rPr>
        <w:t xml:space="preserve"> </w:t>
      </w:r>
    </w:p>
    <w:p w14:paraId="70898C4A" w14:textId="3A5A799D" w:rsidR="00371C8D" w:rsidRPr="00210863" w:rsidRDefault="00371C8D" w:rsidP="00210863">
      <w:pPr>
        <w:pStyle w:val="Akapitzlist"/>
        <w:spacing w:line="276" w:lineRule="auto"/>
        <w:ind w:left="851"/>
        <w:rPr>
          <w:rFonts w:cs="Arial"/>
          <w:color w:val="000000" w:themeColor="text1"/>
          <w:sz w:val="20"/>
          <w:szCs w:val="20"/>
        </w:rPr>
      </w:pPr>
      <w:r w:rsidRPr="00210863">
        <w:rPr>
          <w:rFonts w:cs="Arial"/>
          <w:color w:val="000000" w:themeColor="text1"/>
          <w:sz w:val="20"/>
          <w:szCs w:val="20"/>
          <w:u w:val="single"/>
        </w:rPr>
        <w:t>Uwaga:</w:t>
      </w:r>
      <w:r w:rsidRPr="00371C8D">
        <w:rPr>
          <w:rFonts w:cs="Arial"/>
          <w:color w:val="000000" w:themeColor="text1"/>
          <w:sz w:val="20"/>
          <w:szCs w:val="20"/>
        </w:rPr>
        <w:t xml:space="preserve"> Z dokumentu musi wynikać jednoznacznie, że warunki stawiane </w:t>
      </w:r>
      <w:r w:rsidRPr="00210863">
        <w:rPr>
          <w:rFonts w:cs="Arial"/>
          <w:color w:val="000000" w:themeColor="text1"/>
          <w:sz w:val="20"/>
          <w:szCs w:val="20"/>
        </w:rPr>
        <w:t xml:space="preserve">w SWZ zostały spełnione przez Wykonawcę ubiegającego się o udzielenie zamówienia. </w:t>
      </w:r>
    </w:p>
    <w:p w14:paraId="48FAB118" w14:textId="155C3D62" w:rsidR="00371C8D" w:rsidRPr="00210863" w:rsidRDefault="00371C8D" w:rsidP="00210863">
      <w:pPr>
        <w:pStyle w:val="Akapitzlist"/>
        <w:spacing w:line="276" w:lineRule="auto"/>
        <w:ind w:left="851"/>
        <w:rPr>
          <w:rFonts w:cs="Arial"/>
          <w:color w:val="000000" w:themeColor="text1"/>
          <w:sz w:val="20"/>
          <w:szCs w:val="20"/>
        </w:rPr>
      </w:pPr>
      <w:r w:rsidRPr="00371C8D">
        <w:rPr>
          <w:rFonts w:cs="Arial"/>
          <w:color w:val="000000" w:themeColor="text1"/>
          <w:sz w:val="20"/>
          <w:szCs w:val="20"/>
        </w:rPr>
        <w:t xml:space="preserve">Dowodami potwierdzającymi należyte wykonanie prac mogą być poświadczenia (np. referencje, protokoły odbiorów końcowych), z tym, że </w:t>
      </w:r>
      <w:r w:rsidRPr="00210863">
        <w:rPr>
          <w:rFonts w:cs="Arial"/>
          <w:color w:val="000000" w:themeColor="text1"/>
          <w:sz w:val="20"/>
          <w:szCs w:val="20"/>
        </w:rPr>
        <w:t>w odniesieniu do nadal wykonywanych prac poświadczenia powinny być wydane nie wcześniej niż na 3 miesiące przed upływem terminu składania ofert w postępowaniu lub oświadczenie Wykonawcy o należytym wykonaniu/wykonywaniu prac wymienionej w wykazie – jeżeli z przyczyn obiektywnych niezależnych od Wykonawcy nie można uzyskać poświadczenia, o którym mowa powyżej.</w:t>
      </w:r>
    </w:p>
    <w:p w14:paraId="5E8CCD96" w14:textId="71D190F9" w:rsidR="002E5AFC" w:rsidRPr="002E5AFC" w:rsidRDefault="002E5AFC" w:rsidP="002E5AFC">
      <w:pPr>
        <w:pStyle w:val="Akapitzlist"/>
        <w:numPr>
          <w:ilvl w:val="0"/>
          <w:numId w:val="12"/>
        </w:numPr>
        <w:spacing w:line="276" w:lineRule="auto"/>
        <w:ind w:left="851" w:hanging="425"/>
        <w:contextualSpacing w:val="0"/>
        <w:rPr>
          <w:rFonts w:cs="Arial"/>
          <w:color w:val="000000" w:themeColor="text1"/>
          <w:sz w:val="20"/>
          <w:szCs w:val="20"/>
        </w:rPr>
      </w:pPr>
      <w:r>
        <w:rPr>
          <w:rFonts w:cs="Arial"/>
          <w:b/>
          <w:color w:val="000000" w:themeColor="text1"/>
          <w:sz w:val="20"/>
          <w:szCs w:val="20"/>
        </w:rPr>
        <w:t>oświadczenie potwierdzające</w:t>
      </w:r>
      <w:r w:rsidRPr="002E5AFC">
        <w:rPr>
          <w:rFonts w:cs="Arial"/>
          <w:color w:val="000000" w:themeColor="text1"/>
          <w:sz w:val="20"/>
          <w:szCs w:val="20"/>
        </w:rPr>
        <w:t>, że Wykonawca spełnia warunki udziału w postę</w:t>
      </w:r>
      <w:r w:rsidR="00257DCC">
        <w:rPr>
          <w:rFonts w:cs="Arial"/>
          <w:color w:val="000000" w:themeColor="text1"/>
          <w:sz w:val="20"/>
          <w:szCs w:val="20"/>
        </w:rPr>
        <w:t>powaniu określone w pkt. 10.2. b) - c</w:t>
      </w:r>
      <w:r w:rsidRPr="002E5AFC">
        <w:rPr>
          <w:rFonts w:cs="Arial"/>
          <w:color w:val="000000" w:themeColor="text1"/>
          <w:sz w:val="20"/>
          <w:szCs w:val="20"/>
        </w:rPr>
        <w:t xml:space="preserve">) </w:t>
      </w:r>
      <w:r w:rsidR="00AD21E7">
        <w:rPr>
          <w:rFonts w:cs="Arial"/>
          <w:color w:val="000000" w:themeColor="text1"/>
          <w:sz w:val="20"/>
          <w:szCs w:val="20"/>
        </w:rPr>
        <w:t xml:space="preserve">SWZ </w:t>
      </w:r>
      <w:r w:rsidR="0029600E">
        <w:rPr>
          <w:rFonts w:cs="Arial"/>
          <w:color w:val="000000" w:themeColor="text1"/>
          <w:sz w:val="20"/>
          <w:szCs w:val="20"/>
        </w:rPr>
        <w:t>przygotowane</w:t>
      </w:r>
      <w:r w:rsidR="0029600E" w:rsidRPr="00386B41">
        <w:rPr>
          <w:rFonts w:cs="Arial"/>
          <w:color w:val="000000" w:themeColor="text1"/>
          <w:sz w:val="20"/>
          <w:szCs w:val="20"/>
        </w:rPr>
        <w:t xml:space="preserve"> w oparciu o wzór</w:t>
      </w:r>
      <w:r w:rsidR="0029600E">
        <w:rPr>
          <w:rFonts w:cs="Arial"/>
          <w:color w:val="000000" w:themeColor="text1"/>
          <w:sz w:val="20"/>
          <w:szCs w:val="20"/>
        </w:rPr>
        <w:t xml:space="preserve"> oświadczenia </w:t>
      </w:r>
      <w:r>
        <w:rPr>
          <w:rFonts w:cs="Arial"/>
          <w:color w:val="000000" w:themeColor="text1"/>
          <w:sz w:val="20"/>
          <w:szCs w:val="20"/>
        </w:rPr>
        <w:t xml:space="preserve">– </w:t>
      </w:r>
      <w:r w:rsidR="00257DCC">
        <w:rPr>
          <w:rFonts w:cs="Arial"/>
          <w:b/>
          <w:color w:val="000000" w:themeColor="text1"/>
          <w:sz w:val="20"/>
          <w:szCs w:val="20"/>
        </w:rPr>
        <w:t>Załącznik nr 6</w:t>
      </w:r>
      <w:r w:rsidRPr="002E5AFC">
        <w:rPr>
          <w:rFonts w:cs="Arial"/>
          <w:b/>
          <w:color w:val="000000" w:themeColor="text1"/>
          <w:sz w:val="20"/>
          <w:szCs w:val="20"/>
        </w:rPr>
        <w:t xml:space="preserve"> do SWZ</w:t>
      </w:r>
      <w:r w:rsidRPr="0029600E">
        <w:rPr>
          <w:rFonts w:cs="Arial"/>
          <w:color w:val="000000" w:themeColor="text1"/>
          <w:sz w:val="20"/>
          <w:szCs w:val="20"/>
        </w:rPr>
        <w:t>.</w:t>
      </w:r>
    </w:p>
    <w:p w14:paraId="15D22B4C" w14:textId="0694BE30" w:rsidR="00386B41" w:rsidRPr="00371C8D" w:rsidRDefault="00386B41" w:rsidP="00371C8D">
      <w:pPr>
        <w:spacing w:line="276" w:lineRule="auto"/>
        <w:rPr>
          <w:rFonts w:cs="Arial"/>
          <w:color w:val="000000" w:themeColor="tex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0E335390" w:rsidR="00186A75" w:rsidRPr="0029600E" w:rsidRDefault="00F40506" w:rsidP="00EE13B1">
      <w:pPr>
        <w:pStyle w:val="Styl11"/>
        <w:rPr>
          <w:color w:val="000000" w:themeColor="text1"/>
        </w:rPr>
      </w:pPr>
      <w:r w:rsidRPr="0029600E">
        <w:rPr>
          <w:color w:val="000000" w:themeColor="text1"/>
        </w:rPr>
        <w:t xml:space="preserve">W odniesieniu do warunków </w:t>
      </w:r>
      <w:r w:rsidR="00A61DFC" w:rsidRPr="0029600E">
        <w:rPr>
          <w:color w:val="000000" w:themeColor="text1"/>
        </w:rPr>
        <w:t xml:space="preserve">udziału w postępowaniu </w:t>
      </w:r>
      <w:r w:rsidRPr="0029600E">
        <w:rPr>
          <w:color w:val="000000" w:themeColor="text1"/>
        </w:rPr>
        <w:t xml:space="preserve">dotyczących wiedzy i doświadczenia, osób zdolnych do wykonania zamówienia lub potencjału technicznego, </w:t>
      </w:r>
      <w:r w:rsidR="00A61DFC" w:rsidRPr="0029600E">
        <w:rPr>
          <w:color w:val="000000" w:themeColor="text1"/>
        </w:rPr>
        <w:t>W</w:t>
      </w:r>
      <w:r w:rsidRPr="0029600E">
        <w:rPr>
          <w:color w:val="000000" w:themeColor="text1"/>
        </w:rPr>
        <w:t xml:space="preserve">ykonawcy mogą polegać na </w:t>
      </w:r>
      <w:r w:rsidR="00212856" w:rsidRPr="0029600E">
        <w:rPr>
          <w:color w:val="000000" w:themeColor="text1"/>
        </w:rPr>
        <w:t>zasobach</w:t>
      </w:r>
      <w:r w:rsidRPr="0029600E">
        <w:rPr>
          <w:color w:val="000000" w:themeColor="text1"/>
        </w:rPr>
        <w:t xml:space="preserve"> innych podmiotów, jeśli podmioty te zrealizują </w:t>
      </w:r>
      <w:r w:rsidR="00212856" w:rsidRPr="0029600E">
        <w:rPr>
          <w:color w:val="000000" w:themeColor="text1"/>
        </w:rPr>
        <w:t>roboty budowlane</w:t>
      </w:r>
      <w:r w:rsidRPr="0029600E">
        <w:rPr>
          <w:color w:val="000000" w:themeColor="text1"/>
        </w:rPr>
        <w:t>, do realizacji których te zdolności są wymagane na zasadach podwykonawstwa</w:t>
      </w:r>
      <w:r w:rsidRPr="00486A78">
        <w:rPr>
          <w:color w:val="000000" w:themeColor="text1"/>
        </w:rPr>
        <w:t xml:space="preserve">. Podmiot udostępniający Wykonawcy swe zasoby ww. zakresie winien przedstawić </w:t>
      </w:r>
      <w:r w:rsidR="00B75C5E" w:rsidRPr="00486A78">
        <w:rPr>
          <w:color w:val="000000" w:themeColor="text1"/>
        </w:rPr>
        <w:t xml:space="preserve">w </w:t>
      </w:r>
      <w:r w:rsidR="00447A46" w:rsidRPr="00486A78">
        <w:rPr>
          <w:color w:val="000000" w:themeColor="text1"/>
        </w:rPr>
        <w:t>formie oryginału</w:t>
      </w:r>
      <w:r w:rsidR="00B75C5E" w:rsidRPr="00486A78">
        <w:rPr>
          <w:color w:val="000000" w:themeColor="text1"/>
        </w:rPr>
        <w:t xml:space="preserve"> </w:t>
      </w:r>
      <w:r w:rsidRPr="00486A78">
        <w:rPr>
          <w:color w:val="000000" w:themeColor="text1"/>
        </w:rPr>
        <w:t xml:space="preserve">dodatkowo Oświadczenie </w:t>
      </w:r>
      <w:r w:rsidR="00486A78" w:rsidRPr="00486A78">
        <w:rPr>
          <w:color w:val="000000" w:themeColor="text1"/>
        </w:rPr>
        <w:br/>
      </w:r>
      <w:r w:rsidRPr="00486A78">
        <w:rPr>
          <w:color w:val="000000" w:themeColor="text1"/>
        </w:rPr>
        <w:t xml:space="preserve">o niepodleganiu wykluczeniu – </w:t>
      </w:r>
      <w:r w:rsidR="00486A78" w:rsidRPr="00486A78">
        <w:rPr>
          <w:color w:val="000000" w:themeColor="text1"/>
        </w:rPr>
        <w:t>załącznik 4</w:t>
      </w:r>
      <w:r w:rsidR="00892855" w:rsidRPr="00486A78">
        <w:rPr>
          <w:color w:val="000000" w:themeColor="text1"/>
        </w:rPr>
        <w:t>b</w:t>
      </w:r>
      <w:r w:rsidRPr="00486A78">
        <w:rPr>
          <w:color w:val="000000" w:themeColor="text1"/>
        </w:rPr>
        <w:t xml:space="preserve"> do </w:t>
      </w:r>
      <w:r w:rsidR="006C29FD" w:rsidRPr="00486A78">
        <w:rPr>
          <w:color w:val="000000" w:themeColor="text1"/>
        </w:rPr>
        <w:t>SWZ</w:t>
      </w:r>
      <w:r w:rsidR="009572AD" w:rsidRPr="00486A78">
        <w:rPr>
          <w:color w:val="000000" w:themeColor="text1"/>
        </w:rPr>
        <w:t xml:space="preserve"> </w:t>
      </w:r>
      <w:r w:rsidR="009572AD" w:rsidRPr="0029600E">
        <w:rPr>
          <w:color w:val="000000" w:themeColor="text1"/>
        </w:rPr>
        <w:t xml:space="preserve">(podpisane kwalifikowanym podpisem elektronicznym). </w:t>
      </w:r>
    </w:p>
    <w:p w14:paraId="0AED799B" w14:textId="40261F3B" w:rsidR="00F40506" w:rsidRPr="00A9395D" w:rsidRDefault="00F40506" w:rsidP="00E03A73">
      <w:pPr>
        <w:pStyle w:val="Styl11"/>
        <w:rPr>
          <w:b/>
          <w:i/>
          <w:color w:val="000000" w:themeColor="text1"/>
        </w:rPr>
      </w:pPr>
      <w:r w:rsidRPr="00A9395D">
        <w:rPr>
          <w:b/>
          <w:color w:val="000000" w:themeColor="text1"/>
        </w:rPr>
        <w:t>Oferta</w:t>
      </w:r>
      <w:r w:rsidR="00326502" w:rsidRPr="00A9395D">
        <w:rPr>
          <w:b/>
          <w:color w:val="000000" w:themeColor="text1"/>
        </w:rPr>
        <w:t xml:space="preserve"> oraz oświadczenia złożone w postępowaniu </w:t>
      </w:r>
      <w:r w:rsidR="00212856" w:rsidRPr="00A9395D">
        <w:rPr>
          <w:b/>
          <w:color w:val="000000" w:themeColor="text1"/>
        </w:rPr>
        <w:t>winny</w:t>
      </w:r>
      <w:r w:rsidRPr="00A9395D">
        <w:rPr>
          <w:b/>
          <w:color w:val="000000" w:themeColor="text1"/>
        </w:rPr>
        <w:t xml:space="preserve"> </w:t>
      </w:r>
      <w:r w:rsidR="00326502" w:rsidRPr="00A9395D">
        <w:rPr>
          <w:b/>
          <w:color w:val="000000" w:themeColor="text1"/>
        </w:rPr>
        <w:t>być podpisane</w:t>
      </w:r>
      <w:r w:rsidRPr="00A9395D">
        <w:rPr>
          <w:b/>
          <w:color w:val="000000" w:themeColor="text1"/>
        </w:rPr>
        <w:t xml:space="preserve"> </w:t>
      </w:r>
      <w:r w:rsidR="00212856" w:rsidRPr="00A9395D">
        <w:rPr>
          <w:b/>
          <w:color w:val="000000" w:themeColor="text1"/>
        </w:rPr>
        <w:t>kwalifikowanym podpisem elektronicznym</w:t>
      </w:r>
      <w:r w:rsidR="00212856" w:rsidRPr="00A9395D">
        <w:rPr>
          <w:color w:val="000000" w:themeColor="text1"/>
        </w:rPr>
        <w:t xml:space="preserve"> </w:t>
      </w:r>
      <w:r w:rsidRPr="00A9395D">
        <w:rPr>
          <w:color w:val="000000" w:themeColor="text1"/>
        </w:rPr>
        <w:t>przez umocowanego/</w:t>
      </w:r>
      <w:proofErr w:type="spellStart"/>
      <w:r w:rsidRPr="00A9395D">
        <w:rPr>
          <w:color w:val="000000" w:themeColor="text1"/>
        </w:rPr>
        <w:t>ych</w:t>
      </w:r>
      <w:proofErr w:type="spellEnd"/>
      <w:r w:rsidRPr="00A9395D">
        <w:rPr>
          <w:color w:val="000000" w:themeColor="text1"/>
        </w:rPr>
        <w:t xml:space="preserve"> prawnie przedstawiciela/i wykonawcy, upoważnionego/</w:t>
      </w:r>
      <w:proofErr w:type="spellStart"/>
      <w:r w:rsidRPr="00A9395D">
        <w:rPr>
          <w:color w:val="000000" w:themeColor="text1"/>
        </w:rPr>
        <w:t>ych</w:t>
      </w:r>
      <w:proofErr w:type="spellEnd"/>
      <w:r w:rsidRPr="00A9395D">
        <w:rPr>
          <w:color w:val="000000" w:themeColor="text1"/>
        </w:rPr>
        <w:t xml:space="preserve"> do podejmowania zobowiązań w jego imieniu, zgodnie z wpisem o reprezentacji w stosownym dokumencie uprawniającym do występowania w obrocie prawnym lub z udzielonym pełnomocnictwem.</w:t>
      </w:r>
      <w:r w:rsidR="00D01E2F" w:rsidRPr="00A9395D">
        <w:rPr>
          <w:color w:val="000000" w:themeColor="text1"/>
        </w:rPr>
        <w:t xml:space="preserve"> </w:t>
      </w:r>
      <w:r w:rsidR="00D01E2F" w:rsidRPr="00A9395D">
        <w:rPr>
          <w:b/>
          <w:color w:val="000000" w:themeColor="text1"/>
        </w:rPr>
        <w:t xml:space="preserve">Zamawiający nie dopuszcza podpisania oferty podpisem zaufanym.  </w:t>
      </w:r>
    </w:p>
    <w:p w14:paraId="535ED79F" w14:textId="707F70D5" w:rsidR="00F40506" w:rsidRPr="00A9395D" w:rsidRDefault="00F40506" w:rsidP="00E03A73">
      <w:pPr>
        <w:pStyle w:val="Styl11"/>
        <w:rPr>
          <w:color w:val="000000" w:themeColor="text1"/>
        </w:rPr>
      </w:pPr>
      <w:r w:rsidRPr="00186A75">
        <w:t xml:space="preserve">Pozostałe wymagane dokumenty należy dołączyć do oferty w formie oryginału lub kserokopii </w:t>
      </w:r>
      <w:r w:rsidRPr="00A9395D">
        <w:rPr>
          <w:color w:val="000000" w:themeColor="text1"/>
        </w:rPr>
        <w:t>potwierdzonej za zgodność z oryginałem przez Wykonawcę.</w:t>
      </w:r>
      <w:r w:rsidR="00212856" w:rsidRPr="00A9395D">
        <w:rPr>
          <w:color w:val="000000" w:themeColor="text1"/>
        </w:rPr>
        <w:t xml:space="preserve"> Poświadczenie za zgodność z</w:t>
      </w:r>
      <w:r w:rsidR="009C3104" w:rsidRPr="00A9395D">
        <w:rPr>
          <w:color w:val="000000" w:themeColor="text1"/>
        </w:rPr>
        <w:t> </w:t>
      </w:r>
      <w:r w:rsidR="00212856" w:rsidRPr="00A9395D">
        <w:rPr>
          <w:color w:val="000000" w:themeColor="text1"/>
        </w:rPr>
        <w:t>oryginałem następuje w formie elektronicznej</w:t>
      </w:r>
      <w:r w:rsidR="00880B26" w:rsidRPr="00A9395D">
        <w:rPr>
          <w:color w:val="000000" w:themeColor="text1"/>
        </w:rPr>
        <w:t xml:space="preserve"> przy użyciu kwalifikowanego podpisu elektronicznego</w:t>
      </w:r>
      <w:r w:rsidR="00212856" w:rsidRPr="00A9395D">
        <w:rPr>
          <w:color w:val="000000" w:themeColor="text1"/>
        </w:rPr>
        <w:t xml:space="preserve">. </w:t>
      </w:r>
    </w:p>
    <w:p w14:paraId="7882BDF5" w14:textId="77777777" w:rsidR="00186A75" w:rsidRPr="00A9395D" w:rsidRDefault="00326502" w:rsidP="00E03A73">
      <w:pPr>
        <w:pStyle w:val="Styl11"/>
        <w:rPr>
          <w:color w:val="000000" w:themeColor="text1"/>
        </w:rPr>
      </w:pPr>
      <w:r w:rsidRPr="00A9395D">
        <w:rPr>
          <w:color w:val="000000" w:themeColor="text1"/>
        </w:rPr>
        <w:t xml:space="preserve">Zamawiający dopuszcza wspólne ubieganie się Wykonawców o udzielenie zamówienia. Wykonawcy ubiegający się wspólnie o udzielenie zamówienia ustanawiają pełnomocnika </w:t>
      </w:r>
      <w:r w:rsidR="00802090" w:rsidRPr="00A9395D">
        <w:rPr>
          <w:color w:val="000000" w:themeColor="text1"/>
        </w:rPr>
        <w:br/>
      </w:r>
      <w:r w:rsidRPr="00A9395D">
        <w:rPr>
          <w:color w:val="000000" w:themeColor="text1"/>
        </w:rPr>
        <w:t xml:space="preserve">do reprezentowania ich w postępowaniu albo reprezentowania w postępowaniu i zawarcia umowy w sprawie zamówienia. W przypadku Wykonawców wspólnie ubiegających się </w:t>
      </w:r>
      <w:r w:rsidR="00802090" w:rsidRPr="00A9395D">
        <w:rPr>
          <w:color w:val="000000" w:themeColor="text1"/>
        </w:rPr>
        <w:br/>
      </w:r>
      <w:r w:rsidRPr="00A9395D">
        <w:rPr>
          <w:color w:val="000000" w:themeColor="text1"/>
        </w:rPr>
        <w:t>o udzielenie zamówienia, żaden z Wykonawców nie może podlegać wykluczeniu. Pozostałe warunki muszą być spełnione łącznie przez wszystkich Wykonawców składających ofertę.</w:t>
      </w:r>
    </w:p>
    <w:p w14:paraId="4ABE5FFB" w14:textId="77777777" w:rsidR="000225F7" w:rsidRPr="00A9395D" w:rsidRDefault="00326502" w:rsidP="00E03A73">
      <w:pPr>
        <w:pStyle w:val="Styl11"/>
        <w:rPr>
          <w:color w:val="000000" w:themeColor="text1"/>
        </w:rPr>
      </w:pPr>
      <w:r w:rsidRPr="00A9395D">
        <w:rPr>
          <w:color w:val="000000" w:themeColor="text1"/>
        </w:rPr>
        <w:lastRenderedPageBreak/>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A9395D">
        <w:rPr>
          <w:color w:val="000000" w:themeColor="text1"/>
        </w:rPr>
        <w:br/>
      </w:r>
      <w:r w:rsidRPr="00A9395D">
        <w:rPr>
          <w:color w:val="000000" w:themeColor="text1"/>
        </w:rPr>
        <w:t>o udzielenie zamówienia. Pełnomocnictwo należy załączyć w formie oryginału lub kopii poświadczonej notarialnie</w:t>
      </w:r>
      <w:r w:rsidR="00451A2E" w:rsidRPr="00A9395D">
        <w:rPr>
          <w:color w:val="000000" w:themeColor="text1"/>
        </w:rPr>
        <w:t xml:space="preserve"> lub kopii potwierdzonej za zgodność z oryginałem przez Wykonawcę</w:t>
      </w:r>
      <w:r w:rsidR="003F1A3C" w:rsidRPr="00A9395D">
        <w:rPr>
          <w:color w:val="000000" w:themeColor="text1"/>
        </w:rPr>
        <w:t>.</w:t>
      </w:r>
    </w:p>
    <w:p w14:paraId="04750351" w14:textId="77777777" w:rsidR="003F1A3C" w:rsidRPr="00A9395D" w:rsidRDefault="003F1A3C" w:rsidP="00E03A73">
      <w:pPr>
        <w:pStyle w:val="Styl11"/>
        <w:rPr>
          <w:color w:val="000000" w:themeColor="text1"/>
        </w:rPr>
      </w:pPr>
      <w:r w:rsidRPr="00A9395D">
        <w:rPr>
          <w:color w:val="000000" w:themeColor="text1"/>
        </w:rPr>
        <w:t xml:space="preserve">W przypadku gdy zostanie wybrana oferta Wykonawców wspólnie ubiegających się </w:t>
      </w:r>
      <w:r w:rsidR="00772972" w:rsidRPr="00A9395D">
        <w:rPr>
          <w:color w:val="000000" w:themeColor="text1"/>
        </w:rPr>
        <w:br/>
      </w:r>
      <w:r w:rsidRPr="00A9395D">
        <w:rPr>
          <w:color w:val="000000" w:themeColor="text1"/>
        </w:rPr>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7FBF7F46" w:rsidR="00011FC0" w:rsidRPr="00FB0739" w:rsidRDefault="00466ABA" w:rsidP="00FB0739">
      <w:pPr>
        <w:pStyle w:val="Styl11"/>
        <w:numPr>
          <w:ilvl w:val="0"/>
          <w:numId w:val="0"/>
        </w:numPr>
        <w:ind w:left="709" w:hanging="709"/>
        <w:rPr>
          <w:color w:val="000000" w:themeColor="text1"/>
        </w:rPr>
      </w:pPr>
      <w:r w:rsidRPr="00FB0739">
        <w:rPr>
          <w:color w:val="000000" w:themeColor="text1"/>
        </w:rPr>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95A9007" w:rsidR="00B61CA6" w:rsidRPr="002D1CD7" w:rsidRDefault="0070672D" w:rsidP="00E03A73">
      <w:pPr>
        <w:pStyle w:val="Styl11"/>
        <w:rPr>
          <w:color w:val="4F81BD" w:themeColor="accent1"/>
        </w:rPr>
      </w:pPr>
      <w:r w:rsidRPr="00FB0739">
        <w:rPr>
          <w:u w:val="single"/>
        </w:rPr>
        <w:t>Ofertę składa się pod rygorem nieważności w formie ele</w:t>
      </w:r>
      <w:r w:rsidR="00D733B3" w:rsidRPr="00FB0739">
        <w:rPr>
          <w:u w:val="single"/>
        </w:rPr>
        <w:t>k</w:t>
      </w:r>
      <w:r w:rsidRPr="00FB0739">
        <w:rPr>
          <w:u w:val="single"/>
        </w:rPr>
        <w:t>tronicznej</w:t>
      </w:r>
      <w:r w:rsidR="00FB0739">
        <w:rPr>
          <w:color w:val="4F81BD" w:themeColor="accent1"/>
        </w:rPr>
        <w:t>.</w:t>
      </w:r>
    </w:p>
    <w:p w14:paraId="5257F79C" w14:textId="6AC0876B" w:rsidR="00B61CA6" w:rsidRDefault="00F40506" w:rsidP="00D2442C">
      <w:pPr>
        <w:pStyle w:val="Styl11"/>
      </w:pPr>
      <w:r w:rsidRPr="00B61CA6">
        <w:t>Wykonawca ma prawo złożyć tylko jedną ofertę, wypełniają</w:t>
      </w:r>
      <w:r w:rsidR="00B61CA6">
        <w:t xml:space="preserve">c odpowiednio </w:t>
      </w:r>
      <w:r w:rsidR="00922058">
        <w:t>F</w:t>
      </w:r>
      <w:r w:rsidR="00B61CA6">
        <w:t xml:space="preserve">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6EE0E6B9" w:rsidR="00F40506" w:rsidRPr="00B61CA6" w:rsidRDefault="00F40506" w:rsidP="00FF131C">
      <w:pPr>
        <w:pStyle w:val="Akapitzlist"/>
        <w:numPr>
          <w:ilvl w:val="4"/>
          <w:numId w:val="7"/>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 xml:space="preserve">oferta musi zostać sporządzona w języku polskim. Dokumenty sporządzone w języku obcym należy złożyć wraz z tłumaczeniem na język </w:t>
      </w:r>
      <w:r w:rsidRPr="00FB0739">
        <w:rPr>
          <w:rFonts w:eastAsia="Calibri" w:cs="Arial"/>
          <w:color w:val="000000" w:themeColor="text1"/>
          <w:sz w:val="20"/>
          <w:szCs w:val="20"/>
        </w:rPr>
        <w:t>polski</w:t>
      </w:r>
      <w:r w:rsidR="00764011" w:rsidRPr="00FB0739">
        <w:rPr>
          <w:rFonts w:eastAsia="Calibri" w:cs="Arial"/>
          <w:color w:val="000000" w:themeColor="text1"/>
          <w:sz w:val="20"/>
          <w:szCs w:val="20"/>
        </w:rPr>
        <w:t>,</w:t>
      </w:r>
    </w:p>
    <w:p w14:paraId="144EAB6E" w14:textId="6198BE55" w:rsidR="00764011" w:rsidRPr="00FB0739" w:rsidRDefault="00A61DFC" w:rsidP="00FB0739">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 xml:space="preserve">ormularz oferty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BB96631" w14:textId="003EF57B" w:rsidR="00764011" w:rsidRPr="00FB0739" w:rsidRDefault="00212856" w:rsidP="00FB0739">
      <w:pPr>
        <w:numPr>
          <w:ilvl w:val="4"/>
          <w:numId w:val="7"/>
        </w:numPr>
        <w:spacing w:line="276" w:lineRule="auto"/>
        <w:ind w:left="1134" w:hanging="425"/>
        <w:rPr>
          <w:rFonts w:eastAsia="Calibri"/>
          <w:color w:val="4F81BD" w:themeColor="accent1"/>
          <w:sz w:val="20"/>
        </w:rPr>
      </w:pPr>
      <w:r w:rsidRPr="00FB0739">
        <w:rPr>
          <w:rFonts w:eastAsia="Calibri"/>
          <w:color w:val="000000" w:themeColor="text1"/>
          <w:sz w:val="20"/>
        </w:rPr>
        <w:t>w przypadku, gdy Wykonawcę reprezentuje pełnomocnik</w:t>
      </w:r>
      <w:r w:rsidRPr="00FB0739">
        <w:rPr>
          <w:rFonts w:eastAsia="Calibri"/>
          <w:color w:val="000000" w:themeColor="text1"/>
          <w:sz w:val="20"/>
          <w:szCs w:val="20"/>
        </w:rPr>
        <w:t xml:space="preserve"> do oferty winno </w:t>
      </w:r>
      <w:r w:rsidR="00FB0739" w:rsidRPr="00FB0739">
        <w:rPr>
          <w:rFonts w:eastAsia="Calibri"/>
          <w:color w:val="000000" w:themeColor="text1"/>
          <w:sz w:val="20"/>
          <w:szCs w:val="20"/>
        </w:rPr>
        <w:t xml:space="preserve">zostać załączone pełnomocnictwo </w:t>
      </w:r>
      <w:r w:rsidRPr="00FB0739">
        <w:rPr>
          <w:rFonts w:eastAsia="Calibri"/>
          <w:color w:val="000000" w:themeColor="text1"/>
          <w:sz w:val="20"/>
          <w:szCs w:val="20"/>
        </w:rPr>
        <w:t xml:space="preserve">w formie elektronicznej podpisanej kwalifikowanym podpisem elektronicznym przez osoby uprawnione </w:t>
      </w:r>
      <w:r w:rsidRPr="00FB0739">
        <w:rPr>
          <w:rFonts w:eastAsia="Calibri"/>
          <w:sz w:val="20"/>
          <w:szCs w:val="20"/>
        </w:rPr>
        <w:t>do reprezentacji Wykonawcy</w:t>
      </w:r>
      <w:r w:rsidR="00FB0739">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lastRenderedPageBreak/>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FB0739">
        <w:rPr>
          <w:color w:val="000000" w:themeColor="text1"/>
        </w:rPr>
        <w:t xml:space="preserve">3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5E2D7C62" w:rsidR="001F6240" w:rsidRPr="001F6240" w:rsidRDefault="00F40506" w:rsidP="00D2442C">
      <w:pPr>
        <w:pStyle w:val="Styl11"/>
      </w:pPr>
      <w:r w:rsidRPr="001F6240">
        <w:t xml:space="preserve">W uzasadnionych przypadkach Zamawiający może w każdym czasie, przed upływem terminu składania ofert, zmienić treść specyfikacji warunków zamówienia.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596916D7" w:rsidR="00703D6D" w:rsidRDefault="00703D6D" w:rsidP="00A91610">
      <w:pPr>
        <w:pStyle w:val="Styl11"/>
      </w:pPr>
      <w:r w:rsidRPr="00FB0739">
        <w:t>Jedynym kryterium oceny jest cena podana w ofercie</w:t>
      </w:r>
      <w:r w:rsidR="00A91610">
        <w:t xml:space="preserve"> </w:t>
      </w:r>
      <w:r w:rsidR="00A91610" w:rsidRPr="00A91610">
        <w:rPr>
          <w:color w:val="000000" w:themeColor="text1"/>
        </w:rPr>
        <w:t>(odpowiednio dla każdej z części zamówienia)</w:t>
      </w:r>
      <w:r w:rsidRPr="00FB0739">
        <w:t>. Spośród ofert nieodrzuconych za najkorzystniejszą</w:t>
      </w:r>
      <w:r w:rsidR="00D21CB3">
        <w:t>, w danej części zamówienia,</w:t>
      </w:r>
      <w:r w:rsidRPr="00FB0739">
        <w:t xml:space="preserve"> zostanie uznana oferta o najniższej cenie</w:t>
      </w:r>
      <w:r w:rsidR="00FB0739">
        <w:t>.</w:t>
      </w:r>
    </w:p>
    <w:p w14:paraId="63EB1FF3" w14:textId="77777777" w:rsidR="00FB0739" w:rsidRDefault="00FB0739" w:rsidP="00FB0739">
      <w:pPr>
        <w:pStyle w:val="Styl11"/>
        <w:numPr>
          <w:ilvl w:val="0"/>
          <w:numId w:val="0"/>
        </w:numPr>
        <w:spacing w:line="240" w:lineRule="auto"/>
        <w:ind w:left="709"/>
        <w:rPr>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FB0739" w:rsidRPr="00FB0739" w14:paraId="62521C9E"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6498FD"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4DF827"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Znaczenie waga</w:t>
            </w:r>
          </w:p>
          <w:p w14:paraId="1F35CCA2"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81BDF"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Opis metody przyznawanych punktów</w:t>
            </w:r>
          </w:p>
        </w:tc>
      </w:tr>
      <w:tr w:rsidR="00FB0739" w:rsidRPr="00FB0739" w14:paraId="1C477A41"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0B4BD" w14:textId="77777777" w:rsidR="00FB0739" w:rsidRPr="00FB0739" w:rsidRDefault="00FB0739" w:rsidP="00FB0739">
            <w:pPr>
              <w:spacing w:line="276" w:lineRule="auto"/>
              <w:jc w:val="center"/>
              <w:rPr>
                <w:rFonts w:eastAsia="Calibri" w:cs="Arial"/>
                <w:b/>
                <w:color w:val="000000"/>
                <w:sz w:val="20"/>
                <w:szCs w:val="20"/>
              </w:rPr>
            </w:pPr>
            <w:r w:rsidRPr="00FB0739">
              <w:rPr>
                <w:rFonts w:eastAsia="Calibri" w:cs="Arial"/>
                <w:b/>
                <w:color w:val="000000"/>
                <w:sz w:val="20"/>
                <w:szCs w:val="20"/>
              </w:rPr>
              <w:t>CENA BRUTTO OFERTY</w:t>
            </w:r>
          </w:p>
          <w:p w14:paraId="18C27A40"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[zł]</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D89695"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100%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5BED9" w14:textId="77777777" w:rsidR="00FB0739" w:rsidRPr="00FB0739" w:rsidRDefault="00FB0739" w:rsidP="00FB0739">
            <w:pPr>
              <w:spacing w:before="60" w:after="120" w:line="276" w:lineRule="auto"/>
              <w:contextualSpacing/>
              <w:jc w:val="center"/>
              <w:rPr>
                <w:rFonts w:eastAsia="Calibri" w:cs="Arial"/>
                <w:color w:val="000000"/>
                <w:sz w:val="20"/>
                <w:szCs w:val="20"/>
              </w:rPr>
            </w:pPr>
            <w:r w:rsidRPr="00FB0739">
              <w:rPr>
                <w:rFonts w:eastAsia="Calibri" w:cs="Arial"/>
                <w:sz w:val="20"/>
                <w:szCs w:val="20"/>
              </w:rPr>
              <w:t xml:space="preserve">(najniższa cena brutto spośród badanych ofert </w:t>
            </w:r>
            <w:r w:rsidRPr="00FB0739">
              <w:rPr>
                <w:rFonts w:eastAsia="Calibri" w:cs="Arial"/>
                <w:sz w:val="20"/>
                <w:szCs w:val="20"/>
              </w:rPr>
              <w:br/>
              <w:t xml:space="preserve">/ cena brutto badanej oferty) </w:t>
            </w:r>
            <w:r w:rsidRPr="00FB0739">
              <w:rPr>
                <w:rFonts w:eastAsia="Calibri" w:cs="Arial"/>
                <w:sz w:val="20"/>
                <w:szCs w:val="20"/>
              </w:rPr>
              <w:br/>
              <w:t>x 100 pkt</w:t>
            </w:r>
          </w:p>
        </w:tc>
      </w:tr>
    </w:tbl>
    <w:p w14:paraId="314C3FA1" w14:textId="10314C6A" w:rsidR="00703D6D" w:rsidRDefault="00703D6D" w:rsidP="00703D6D">
      <w:pPr>
        <w:spacing w:line="276" w:lineRule="auto"/>
        <w:rPr>
          <w:rFonts w:eastAsia="Calibri" w:cs="Arial"/>
          <w:i/>
          <w:color w:val="4F81BD" w:themeColor="accent1"/>
          <w:sz w:val="20"/>
          <w:szCs w:val="20"/>
        </w:rPr>
      </w:pPr>
    </w:p>
    <w:p w14:paraId="478DBBA8" w14:textId="682658FC" w:rsidR="0018265F" w:rsidRPr="00E35F58" w:rsidRDefault="00E35F58" w:rsidP="00E35F58">
      <w:pPr>
        <w:pStyle w:val="Styl11"/>
        <w:rPr>
          <w:i/>
        </w:rPr>
      </w:pPr>
      <w:r>
        <w:t>Zamawiający</w:t>
      </w:r>
      <w:r w:rsidRPr="00E35F58">
        <w:t xml:space="preserve"> będzie rozlicza</w:t>
      </w:r>
      <w:r w:rsidR="00FB0739">
        <w:t>ł się z Wykonawcą na podstawie artykułu 6</w:t>
      </w:r>
      <w:r w:rsidRPr="00E35F58">
        <w:t xml:space="preserve"> wzoru umowy.</w:t>
      </w:r>
    </w:p>
    <w:p w14:paraId="2364E46A" w14:textId="6C845792"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w:t>
      </w:r>
      <w:r w:rsidR="00FB0739">
        <w:t>terium</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lastRenderedPageBreak/>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4720962"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FB0739">
        <w:rPr>
          <w:rFonts w:eastAsia="Calibri" w:cs="Arial"/>
          <w:color w:val="000000" w:themeColor="text1"/>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4CA67B27" w:rsidR="002A0400" w:rsidRDefault="00513B82" w:rsidP="00D2442C">
      <w:pPr>
        <w:pStyle w:val="Styl11"/>
      </w:pPr>
      <w:r w:rsidRPr="00513B82">
        <w:t xml:space="preserve">Cena określona w ofercie uwzględnia wszelkie koszty wynagrodzenia Wykonawcy jakie Zamawiający zapłaci z </w:t>
      </w:r>
      <w:r w:rsidRPr="00FB0739">
        <w:rPr>
          <w:color w:val="000000" w:themeColor="text1"/>
        </w:rPr>
        <w:t>tytułu realizacji przedmiotu zamówienia i powinna być wynikiem kalkulacji zgodnie z</w:t>
      </w:r>
      <w:r w:rsidR="00FB0739" w:rsidRPr="00FB0739">
        <w:rPr>
          <w:color w:val="000000" w:themeColor="text1"/>
        </w:rPr>
        <w:t xml:space="preserve"> Harmonogramem</w:t>
      </w:r>
      <w:r w:rsidRPr="00FB0739">
        <w:rPr>
          <w:color w:val="000000" w:themeColor="text1"/>
        </w:rPr>
        <w:t xml:space="preserve">, </w:t>
      </w:r>
      <w:r w:rsidR="002A0400" w:rsidRPr="00FB0739">
        <w:rPr>
          <w:color w:val="000000" w:themeColor="text1"/>
        </w:rPr>
        <w:t>którego wzó</w:t>
      </w:r>
      <w:r w:rsidRPr="00FB0739">
        <w:rPr>
          <w:color w:val="000000" w:themeColor="text1"/>
        </w:rPr>
        <w:t>r</w:t>
      </w:r>
      <w:r w:rsidR="002A0400" w:rsidRPr="00FB0739">
        <w:rPr>
          <w:color w:val="000000" w:themeColor="text1"/>
        </w:rPr>
        <w:t xml:space="preserve"> </w:t>
      </w:r>
      <w:r w:rsidR="00A91610">
        <w:rPr>
          <w:color w:val="000000" w:themeColor="text1"/>
        </w:rPr>
        <w:t>zawarty jest w</w:t>
      </w:r>
      <w:r w:rsidR="002A0400" w:rsidRPr="00FB0739">
        <w:rPr>
          <w:color w:val="000000" w:themeColor="text1"/>
        </w:rPr>
        <w:t xml:space="preserve"> Załącznik</w:t>
      </w:r>
      <w:r w:rsidR="00A91610">
        <w:rPr>
          <w:color w:val="000000" w:themeColor="text1"/>
        </w:rPr>
        <w:t>ach</w:t>
      </w:r>
      <w:r w:rsidR="00D21CB3">
        <w:rPr>
          <w:color w:val="000000" w:themeColor="text1"/>
        </w:rPr>
        <w:t xml:space="preserve"> nr  2.1, 2.2, 2</w:t>
      </w:r>
      <w:r w:rsidR="00A91610">
        <w:rPr>
          <w:color w:val="000000" w:themeColor="text1"/>
        </w:rPr>
        <w:t>.3</w:t>
      </w:r>
      <w:r w:rsidR="00FB0739" w:rsidRPr="00FB0739">
        <w:rPr>
          <w:color w:val="000000" w:themeColor="text1"/>
        </w:rPr>
        <w:t xml:space="preserve"> </w:t>
      </w:r>
      <w:r w:rsidRPr="00FB0739">
        <w:rPr>
          <w:color w:val="000000" w:themeColor="text1"/>
        </w:rPr>
        <w:t>do SWZ</w:t>
      </w:r>
      <w:r w:rsidR="00A91610">
        <w:rPr>
          <w:color w:val="000000" w:themeColor="text1"/>
        </w:rPr>
        <w:t>, odpowiednio dla danej części zamówienia, na którą Wykonawca składa ofertę</w:t>
      </w:r>
      <w:r w:rsidRPr="00FB0739">
        <w:rPr>
          <w:color w:val="000000" w:themeColor="text1"/>
        </w:rPr>
        <w:t xml:space="preserve">. </w:t>
      </w:r>
    </w:p>
    <w:p w14:paraId="7AA02313" w14:textId="423F0A81" w:rsidR="000D2460" w:rsidRPr="00FB0739" w:rsidRDefault="000D2460" w:rsidP="00D2442C">
      <w:pPr>
        <w:pStyle w:val="Styl11"/>
        <w:rPr>
          <w:color w:val="000000" w:themeColor="text1"/>
        </w:rPr>
      </w:pPr>
      <w:r w:rsidRPr="00FB0739">
        <w:rPr>
          <w:color w:val="000000" w:themeColor="text1"/>
        </w:rPr>
        <w:t>W przypadku stawki godzinowej za prac</w:t>
      </w:r>
      <w:r w:rsidR="001F44C1" w:rsidRPr="00FB0739">
        <w:rPr>
          <w:color w:val="000000" w:themeColor="text1"/>
        </w:rPr>
        <w:t xml:space="preserve">ę </w:t>
      </w:r>
      <w:r w:rsidRPr="00FB0739">
        <w:rPr>
          <w:color w:val="000000" w:themeColor="text1"/>
        </w:rPr>
        <w:t xml:space="preserve">należy w wynagrodzeniu uwzględnić wszystkie koszty wnikające z przepisów prawa. Tak obliczona stawka stanowi podstawę do obliczenia ceny. </w:t>
      </w:r>
    </w:p>
    <w:p w14:paraId="60D9FB26" w14:textId="67909F28" w:rsidR="00513B82" w:rsidRDefault="00513B82" w:rsidP="00D2442C">
      <w:pPr>
        <w:pStyle w:val="Styl11"/>
      </w:pPr>
      <w:r w:rsidRPr="002A0400">
        <w:t xml:space="preserve">Wykonawca zobowiązany jest wypełnić wszystkie pozycje ujęte w </w:t>
      </w:r>
      <w:r w:rsidR="00CC2316">
        <w:t>Formularzu oferty</w:t>
      </w:r>
      <w:r w:rsidR="002A0400" w:rsidRPr="002A0400">
        <w:rPr>
          <w:color w:val="4F81BD" w:themeColor="accent1"/>
        </w:rPr>
        <w:t xml:space="preserve"> </w:t>
      </w:r>
      <w:r w:rsidR="002A0400" w:rsidRPr="00FB0739">
        <w:rPr>
          <w:color w:val="000000" w:themeColor="text1"/>
        </w:rPr>
        <w:t>i</w:t>
      </w:r>
      <w:r w:rsidR="00CC2316" w:rsidRPr="00FB0739">
        <w:rPr>
          <w:color w:val="000000" w:themeColor="text1"/>
        </w:rPr>
        <w:t> </w:t>
      </w:r>
      <w:r w:rsidR="00FB0739" w:rsidRPr="00FB0739">
        <w:rPr>
          <w:color w:val="000000" w:themeColor="text1"/>
        </w:rPr>
        <w:t>Harmonogramie</w:t>
      </w:r>
      <w:r w:rsidRPr="00FB0739">
        <w:rPr>
          <w:color w:val="000000" w:themeColor="text1"/>
        </w:rPr>
        <w:t>.</w:t>
      </w:r>
    </w:p>
    <w:p w14:paraId="22966B02" w14:textId="750D4BD1"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w:t>
      </w:r>
      <w:r w:rsidR="00A91610">
        <w:br/>
      </w:r>
      <w:r>
        <w:t xml:space="preserve">o jednostkę), zgodnie z art. 106e ust. 11 ustawy z dnia 11 marca 2004 r. o podatku od towarów </w:t>
      </w:r>
      <w:r w:rsidR="00A91610">
        <w:br/>
      </w:r>
      <w:r>
        <w:t xml:space="preserve">i usług (tekst jednolity: Dz. U. 2020 r., poz. 106 z </w:t>
      </w:r>
      <w:proofErr w:type="spellStart"/>
      <w:r>
        <w:t>późn</w:t>
      </w:r>
      <w:proofErr w:type="spellEnd"/>
      <w:r>
        <w:t>. zm.).</w:t>
      </w:r>
    </w:p>
    <w:p w14:paraId="6F1D2140" w14:textId="4269D180" w:rsidR="00C24F8F" w:rsidRPr="00513B82" w:rsidRDefault="00C24F8F" w:rsidP="00C24F8F">
      <w:pPr>
        <w:pStyle w:val="Styl11"/>
      </w:pPr>
      <w:r>
        <w:t xml:space="preserve">Zamawiający zastrzega, że cena za realizację przedmiotu zamówienia wskazana przez Wykonawcę w Formularzu ofertowym </w:t>
      </w:r>
      <w:r w:rsidRPr="00FB0739">
        <w:rPr>
          <w:color w:val="000000" w:themeColor="text1"/>
        </w:rPr>
        <w:t xml:space="preserve">oraz w </w:t>
      </w:r>
      <w:r w:rsidR="00FB0739" w:rsidRPr="00FB0739">
        <w:rPr>
          <w:color w:val="000000" w:themeColor="text1"/>
        </w:rPr>
        <w:t xml:space="preserve">Harmonogramie </w:t>
      </w:r>
      <w:r w:rsidRPr="00FB0739">
        <w:rPr>
          <w:color w:val="000000" w:themeColor="text1"/>
        </w:rPr>
        <w:t xml:space="preserve">nie </w:t>
      </w:r>
      <w:r>
        <w:t>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0131014"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7"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070AA1">
        <w:rPr>
          <w:b/>
        </w:rPr>
        <w:t>tj. do dnia</w:t>
      </w:r>
      <w:r w:rsidR="00FF3BE2">
        <w:rPr>
          <w:b/>
        </w:rPr>
        <w:t xml:space="preserve"> </w:t>
      </w:r>
      <w:del w:id="7" w:author="Grzywacz Marzena" w:date="2023-10-25T11:09:00Z">
        <w:r w:rsidR="005D3FFC" w:rsidDel="008E4F8C">
          <w:rPr>
            <w:b/>
          </w:rPr>
          <w:delText>31.</w:delText>
        </w:r>
        <w:r w:rsidR="00B83CC4" w:rsidDel="008E4F8C">
          <w:rPr>
            <w:b/>
          </w:rPr>
          <w:delText>10</w:delText>
        </w:r>
      </w:del>
      <w:ins w:id="8" w:author="Grzywacz Marzena" w:date="2023-10-25T11:09:00Z">
        <w:r w:rsidR="008E4F8C">
          <w:rPr>
            <w:b/>
          </w:rPr>
          <w:t>-15.11</w:t>
        </w:r>
      </w:ins>
      <w:bookmarkStart w:id="9" w:name="_GoBack"/>
      <w:bookmarkEnd w:id="9"/>
      <w:r w:rsidR="00DC0921" w:rsidRPr="00070AA1">
        <w:rPr>
          <w:b/>
        </w:rPr>
        <w:t xml:space="preserve">.2023 </w:t>
      </w:r>
      <w:r w:rsidR="001046F8" w:rsidRPr="00070AA1">
        <w:rPr>
          <w:b/>
        </w:rPr>
        <w:t xml:space="preserve">r. godz. </w:t>
      </w:r>
      <w:r w:rsidR="00DC0921" w:rsidRPr="00070AA1">
        <w:rPr>
          <w:b/>
        </w:rPr>
        <w:t>11:00</w:t>
      </w:r>
      <w:r w:rsidR="00DC0921" w:rsidRPr="00070AA1">
        <w:t>.</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lastRenderedPageBreak/>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371E3EC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9E22DE">
        <w:t>12:00.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r w:rsidR="008E4F8C">
        <w:fldChar w:fldCharType="begin"/>
      </w:r>
      <w:r w:rsidR="008E4F8C">
        <w:instrText xml:space="preserve"> HYPERLINK "mailto:daneosobowe@orlen.pl" </w:instrText>
      </w:r>
      <w:r w:rsidR="008E4F8C">
        <w:fldChar w:fldCharType="separate"/>
      </w:r>
      <w:r>
        <w:rPr>
          <w:rStyle w:val="Hipercze"/>
          <w:i/>
          <w:iCs/>
          <w:lang w:val="cs-CZ"/>
        </w:rPr>
        <w:t>daneosobowe@orlen.pl</w:t>
      </w:r>
      <w:r w:rsidR="008E4F8C">
        <w:rPr>
          <w:rStyle w:val="Hipercze"/>
          <w:i/>
          <w:iCs/>
          <w:lang w:val="cs-CZ"/>
        </w:rPr>
        <w:fldChar w:fldCharType="end"/>
      </w:r>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8"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w:t>
      </w:r>
      <w:r w:rsidRPr="00B21BED">
        <w:lastRenderedPageBreak/>
        <w:t xml:space="preserve">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lastRenderedPageBreak/>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t xml:space="preserve">Do kontaktu z Inspektorem ochrony danych w  ORLEN S.A. służy następujący adres email: daneosobowe@orlen.pl. Z Inspektorem ochrony danych można skontaktować się także pisemnie na adres siedziby  ORLEN S.A., wskazany w pkt 1, z </w:t>
      </w:r>
      <w:r w:rsidRPr="001B048D">
        <w:lastRenderedPageBreak/>
        <w:t>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71C724DA" w:rsidR="00943722" w:rsidRPr="00D21CB3"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7FDDA53E" w14:textId="67AC70EF" w:rsidR="00D21CB3" w:rsidRDefault="00D21CB3" w:rsidP="00D21CB3">
      <w:pPr>
        <w:pStyle w:val="Styl111"/>
        <w:numPr>
          <w:ilvl w:val="0"/>
          <w:numId w:val="0"/>
        </w:numPr>
        <w:ind w:left="1355"/>
      </w:pPr>
    </w:p>
    <w:p w14:paraId="5D757AA8" w14:textId="18014998" w:rsidR="00D21CB3" w:rsidRDefault="00D21CB3" w:rsidP="00D21CB3">
      <w:pPr>
        <w:pStyle w:val="Styl111"/>
        <w:numPr>
          <w:ilvl w:val="0"/>
          <w:numId w:val="0"/>
        </w:numPr>
        <w:ind w:left="1355"/>
      </w:pPr>
    </w:p>
    <w:p w14:paraId="04710B03" w14:textId="7AE2AB0C" w:rsidR="00D21CB3" w:rsidRDefault="00D21CB3" w:rsidP="00D21CB3">
      <w:pPr>
        <w:pStyle w:val="Styl111"/>
        <w:numPr>
          <w:ilvl w:val="0"/>
          <w:numId w:val="0"/>
        </w:numPr>
        <w:ind w:left="1355"/>
      </w:pPr>
    </w:p>
    <w:p w14:paraId="64C8DB73" w14:textId="66AA38DA" w:rsidR="00D21CB3" w:rsidRDefault="00D21CB3" w:rsidP="00D21CB3">
      <w:pPr>
        <w:pStyle w:val="Styl111"/>
        <w:numPr>
          <w:ilvl w:val="0"/>
          <w:numId w:val="0"/>
        </w:numPr>
        <w:ind w:left="1355"/>
      </w:pPr>
    </w:p>
    <w:p w14:paraId="2B53EDAC" w14:textId="66082C05" w:rsidR="00D21CB3" w:rsidRDefault="00D21CB3" w:rsidP="00D21CB3">
      <w:pPr>
        <w:pStyle w:val="Styl111"/>
        <w:numPr>
          <w:ilvl w:val="0"/>
          <w:numId w:val="0"/>
        </w:numPr>
        <w:ind w:left="1355"/>
      </w:pPr>
    </w:p>
    <w:p w14:paraId="628D97C0" w14:textId="40D4B59F" w:rsidR="00D21CB3" w:rsidRDefault="00D21CB3" w:rsidP="00D21CB3">
      <w:pPr>
        <w:pStyle w:val="Styl111"/>
        <w:numPr>
          <w:ilvl w:val="0"/>
          <w:numId w:val="0"/>
        </w:numPr>
        <w:ind w:left="1355"/>
      </w:pPr>
    </w:p>
    <w:p w14:paraId="50858F43" w14:textId="13272149" w:rsidR="00D21CB3" w:rsidRPr="007343D8" w:rsidRDefault="00D21CB3" w:rsidP="00D21CB3">
      <w:pPr>
        <w:pStyle w:val="Styl111"/>
        <w:numPr>
          <w:ilvl w:val="0"/>
          <w:numId w:val="0"/>
        </w:numPr>
        <w:ind w:left="1355"/>
        <w:rPr>
          <w:b/>
        </w:rPr>
      </w:pPr>
    </w:p>
    <w:p w14:paraId="0208AE9C" w14:textId="77777777" w:rsidR="00F40506" w:rsidRPr="00943722" w:rsidRDefault="008E698B" w:rsidP="00D877C6">
      <w:pPr>
        <w:pStyle w:val="Styl1"/>
      </w:pPr>
      <w:r w:rsidRPr="00943722">
        <w:lastRenderedPageBreak/>
        <w:t>Wykaz załączników</w:t>
      </w:r>
    </w:p>
    <w:tbl>
      <w:tblPr>
        <w:tblW w:w="9067" w:type="dxa"/>
        <w:jc w:val="center"/>
        <w:tblLook w:val="04A0" w:firstRow="1" w:lastRow="0" w:firstColumn="1" w:lastColumn="0" w:noHBand="0" w:noVBand="1"/>
      </w:tblPr>
      <w:tblGrid>
        <w:gridCol w:w="2689"/>
        <w:gridCol w:w="6378"/>
      </w:tblGrid>
      <w:tr w:rsidR="003C4F15" w:rsidRPr="00F40506" w14:paraId="5D2327C5"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91610">
        <w:trPr>
          <w:trHeight w:val="248"/>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2F1BDF80" w:rsidR="00F40506" w:rsidRPr="00F40506" w:rsidRDefault="00F40506" w:rsidP="00F40506">
            <w:pPr>
              <w:spacing w:line="276" w:lineRule="auto"/>
              <w:jc w:val="left"/>
              <w:rPr>
                <w:rFonts w:cs="Arial"/>
                <w:sz w:val="20"/>
                <w:szCs w:val="20"/>
              </w:rPr>
            </w:pPr>
            <w:r w:rsidRPr="00F40506">
              <w:rPr>
                <w:rFonts w:cs="Arial"/>
                <w:sz w:val="20"/>
                <w:szCs w:val="20"/>
              </w:rPr>
              <w:t xml:space="preserve">Załącznik nr </w:t>
            </w:r>
            <w:r w:rsidR="00A91610">
              <w:rPr>
                <w:rFonts w:cs="Arial"/>
                <w:sz w:val="20"/>
                <w:szCs w:val="20"/>
              </w:rPr>
              <w:t>2.1, 2.2, 2.3</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22D18913" w14:textId="671C334A" w:rsidR="00F40506" w:rsidRPr="00F40506" w:rsidRDefault="00087C7C" w:rsidP="00F40506">
            <w:pPr>
              <w:spacing w:line="276" w:lineRule="auto"/>
              <w:rPr>
                <w:rFonts w:cs="Arial"/>
                <w:sz w:val="20"/>
                <w:szCs w:val="20"/>
              </w:rPr>
            </w:pPr>
            <w:r w:rsidRPr="00F40506">
              <w:rPr>
                <w:rFonts w:cs="Arial"/>
                <w:sz w:val="20"/>
                <w:szCs w:val="20"/>
              </w:rPr>
              <w:t>Opis przedmiotu zamówienia</w:t>
            </w:r>
            <w:r w:rsidR="00A91610">
              <w:rPr>
                <w:rFonts w:cs="Arial"/>
                <w:sz w:val="20"/>
                <w:szCs w:val="20"/>
              </w:rPr>
              <w:t xml:space="preserve"> (zawiera wzór Harmonogramu, odpowiednio dla każdej części zamówienia)</w:t>
            </w:r>
          </w:p>
        </w:tc>
      </w:tr>
      <w:tr w:rsidR="00F40506" w:rsidRPr="00F40506" w14:paraId="2737E1DF"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3773918F" w:rsidR="00F40506" w:rsidRPr="00F40506" w:rsidRDefault="00386B41" w:rsidP="00F40506">
            <w:pPr>
              <w:spacing w:line="276" w:lineRule="auto"/>
              <w:jc w:val="left"/>
              <w:rPr>
                <w:rFonts w:cs="Arial"/>
                <w:sz w:val="20"/>
                <w:szCs w:val="20"/>
              </w:rPr>
            </w:pPr>
            <w:r>
              <w:rPr>
                <w:rFonts w:cs="Arial"/>
                <w:sz w:val="20"/>
                <w:szCs w:val="20"/>
              </w:rPr>
              <w:t xml:space="preserve">Załącznik nr </w:t>
            </w:r>
            <w:r w:rsidR="00A91610">
              <w:rPr>
                <w:rFonts w:cs="Arial"/>
                <w:sz w:val="20"/>
                <w:szCs w:val="20"/>
              </w:rPr>
              <w:t>3</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43A2E759" w:rsidR="00F40506" w:rsidRPr="00F40506" w:rsidRDefault="00386B41" w:rsidP="00F40506">
            <w:pPr>
              <w:spacing w:line="276" w:lineRule="auto"/>
              <w:jc w:val="left"/>
              <w:rPr>
                <w:rFonts w:cs="Arial"/>
                <w:sz w:val="20"/>
                <w:szCs w:val="20"/>
              </w:rPr>
            </w:pPr>
            <w:r>
              <w:rPr>
                <w:rFonts w:cs="Arial"/>
                <w:sz w:val="20"/>
                <w:szCs w:val="20"/>
              </w:rPr>
              <w:t xml:space="preserve">Załącznik nr </w:t>
            </w:r>
            <w:r w:rsidR="00A91610">
              <w:rPr>
                <w:rFonts w:cs="Arial"/>
                <w:sz w:val="20"/>
                <w:szCs w:val="20"/>
              </w:rPr>
              <w:t>4</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1BF2FD79" w14:textId="17427A77" w:rsidR="00F40506" w:rsidRPr="007614CD" w:rsidRDefault="00386B41" w:rsidP="00F40506">
            <w:pPr>
              <w:spacing w:line="276" w:lineRule="auto"/>
              <w:jc w:val="left"/>
              <w:rPr>
                <w:rFonts w:cs="Arial"/>
                <w:color w:val="000000" w:themeColor="text1"/>
                <w:sz w:val="20"/>
                <w:szCs w:val="20"/>
              </w:rPr>
            </w:pPr>
            <w:r w:rsidRPr="007614CD">
              <w:rPr>
                <w:rFonts w:cs="Arial"/>
                <w:color w:val="000000" w:themeColor="text1"/>
                <w:sz w:val="20"/>
                <w:szCs w:val="20"/>
              </w:rPr>
              <w:t xml:space="preserve">Załącznik nr </w:t>
            </w:r>
            <w:r w:rsidR="00A91610">
              <w:rPr>
                <w:rFonts w:cs="Arial"/>
                <w:color w:val="000000" w:themeColor="text1"/>
                <w:sz w:val="20"/>
                <w:szCs w:val="20"/>
              </w:rPr>
              <w:t>5</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53F2C52D" w14:textId="024BDD65" w:rsidR="00F40506" w:rsidRPr="007614CD" w:rsidRDefault="00386B41" w:rsidP="00F40506">
            <w:pPr>
              <w:spacing w:line="276" w:lineRule="auto"/>
              <w:rPr>
                <w:rFonts w:cs="Arial"/>
                <w:color w:val="000000" w:themeColor="text1"/>
                <w:sz w:val="20"/>
                <w:szCs w:val="20"/>
              </w:rPr>
            </w:pPr>
            <w:r w:rsidRPr="007614CD">
              <w:rPr>
                <w:rFonts w:cs="Arial"/>
                <w:color w:val="000000" w:themeColor="text1"/>
                <w:sz w:val="20"/>
                <w:szCs w:val="20"/>
              </w:rPr>
              <w:t>Wzór wykazu prac</w:t>
            </w:r>
          </w:p>
        </w:tc>
      </w:tr>
      <w:tr w:rsidR="00386B41" w:rsidRPr="00F40506" w14:paraId="7DB8FC4C"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3009B1BC" w14:textId="7220EC5C" w:rsidR="00386B41" w:rsidRPr="0029600E" w:rsidRDefault="00A91610" w:rsidP="00F40506">
            <w:pPr>
              <w:spacing w:line="276" w:lineRule="auto"/>
              <w:jc w:val="left"/>
              <w:rPr>
                <w:rFonts w:cs="Arial"/>
                <w:color w:val="000000" w:themeColor="text1"/>
                <w:sz w:val="20"/>
                <w:szCs w:val="20"/>
              </w:rPr>
            </w:pPr>
            <w:r>
              <w:rPr>
                <w:rFonts w:cs="Arial"/>
                <w:color w:val="000000" w:themeColor="text1"/>
                <w:sz w:val="20"/>
                <w:szCs w:val="20"/>
              </w:rPr>
              <w:t>Załącznik nr 6</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EF45049" w14:textId="28BDA110" w:rsidR="00386B41" w:rsidRPr="0029600E" w:rsidRDefault="0029600E" w:rsidP="00F40506">
            <w:pPr>
              <w:spacing w:line="276" w:lineRule="auto"/>
              <w:rPr>
                <w:rFonts w:cs="Arial"/>
                <w:color w:val="000000" w:themeColor="text1"/>
                <w:sz w:val="20"/>
                <w:szCs w:val="20"/>
              </w:rPr>
            </w:pPr>
            <w:r w:rsidRPr="0029600E">
              <w:rPr>
                <w:rFonts w:cs="Arial"/>
                <w:color w:val="000000" w:themeColor="text1"/>
                <w:sz w:val="20"/>
                <w:szCs w:val="20"/>
              </w:rPr>
              <w:t>Oświadczenie p</w:t>
            </w:r>
            <w:r w:rsidR="0010198B">
              <w:rPr>
                <w:rFonts w:cs="Arial"/>
                <w:color w:val="000000" w:themeColor="text1"/>
                <w:sz w:val="20"/>
                <w:szCs w:val="20"/>
              </w:rPr>
              <w:t>otwierdzające spełnienie warunków</w:t>
            </w:r>
            <w:r w:rsidRPr="0029600E">
              <w:rPr>
                <w:rFonts w:cs="Arial"/>
                <w:color w:val="000000" w:themeColor="text1"/>
                <w:sz w:val="20"/>
                <w:szCs w:val="20"/>
              </w:rPr>
              <w:t xml:space="preserve"> udziału </w:t>
            </w:r>
            <w:r w:rsidR="00A91610">
              <w:rPr>
                <w:rFonts w:cs="Arial"/>
                <w:color w:val="000000" w:themeColor="text1"/>
                <w:sz w:val="20"/>
                <w:szCs w:val="20"/>
              </w:rPr>
              <w:br/>
            </w:r>
            <w:r w:rsidRPr="0029600E">
              <w:rPr>
                <w:rFonts w:cs="Arial"/>
                <w:color w:val="000000" w:themeColor="text1"/>
                <w:sz w:val="20"/>
                <w:szCs w:val="20"/>
              </w:rPr>
              <w:t>w postępowaniu</w:t>
            </w:r>
          </w:p>
        </w:tc>
      </w:tr>
      <w:tr w:rsidR="00386B41" w:rsidRPr="00F40506" w14:paraId="2106F55F" w14:textId="77777777" w:rsidTr="00A91610">
        <w:trPr>
          <w:trHeight w:val="283"/>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Pr>
          <w:p w14:paraId="4C1CF926" w14:textId="086BD587" w:rsidR="00386B41" w:rsidRPr="00386B41" w:rsidRDefault="00A91610" w:rsidP="00F40506">
            <w:pPr>
              <w:spacing w:line="276" w:lineRule="auto"/>
              <w:jc w:val="left"/>
              <w:rPr>
                <w:rFonts w:cs="Arial"/>
                <w:color w:val="000000" w:themeColor="text1"/>
                <w:sz w:val="20"/>
                <w:szCs w:val="20"/>
              </w:rPr>
            </w:pPr>
            <w:r>
              <w:rPr>
                <w:rFonts w:cs="Arial"/>
                <w:color w:val="000000" w:themeColor="text1"/>
                <w:sz w:val="20"/>
                <w:szCs w:val="20"/>
              </w:rPr>
              <w:t>Załącznik nr 7</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0E8F0D89" w14:textId="2FCF0908" w:rsidR="00386B41" w:rsidRPr="00386B41" w:rsidRDefault="00386B41" w:rsidP="00F40506">
            <w:pPr>
              <w:spacing w:line="276" w:lineRule="auto"/>
              <w:rPr>
                <w:rFonts w:cs="Arial"/>
                <w:color w:val="000000" w:themeColor="text1"/>
                <w:sz w:val="20"/>
                <w:szCs w:val="20"/>
              </w:rPr>
            </w:pPr>
            <w:r w:rsidRPr="00386B41">
              <w:rPr>
                <w:rFonts w:cs="Arial"/>
                <w:color w:val="000000" w:themeColor="text1"/>
                <w:sz w:val="20"/>
                <w:szCs w:val="20"/>
              </w:rPr>
              <w:t>Oświadczenie o zachowaniu poufności</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2379358A" w:rsidR="00CB602D" w:rsidRDefault="00CB602D" w:rsidP="008F3D9B">
      <w:pPr>
        <w:pStyle w:val="StylZa"/>
      </w:pPr>
    </w:p>
    <w:p w14:paraId="7C07C512" w14:textId="61649B69" w:rsidR="00A91610" w:rsidRDefault="00A91610" w:rsidP="008F3D9B">
      <w:pPr>
        <w:pStyle w:val="StylZa"/>
      </w:pPr>
    </w:p>
    <w:p w14:paraId="6BAAFBFC" w14:textId="2F8DBD11" w:rsidR="00A91610" w:rsidRDefault="00A91610" w:rsidP="008F3D9B">
      <w:pPr>
        <w:pStyle w:val="StylZa"/>
      </w:pPr>
    </w:p>
    <w:p w14:paraId="6B9AF5D6" w14:textId="14089B8D" w:rsidR="00A91610" w:rsidRDefault="00A91610" w:rsidP="008F3D9B">
      <w:pPr>
        <w:pStyle w:val="StylZa"/>
      </w:pPr>
    </w:p>
    <w:p w14:paraId="29443A7A" w14:textId="4BC1E947" w:rsidR="00A91610" w:rsidRDefault="00A91610" w:rsidP="008F3D9B">
      <w:pPr>
        <w:pStyle w:val="StylZa"/>
      </w:pPr>
    </w:p>
    <w:p w14:paraId="691F23AE" w14:textId="2E51A5AC" w:rsidR="00A91610" w:rsidRDefault="00A91610" w:rsidP="008F3D9B">
      <w:pPr>
        <w:pStyle w:val="StylZa"/>
      </w:pPr>
    </w:p>
    <w:p w14:paraId="0D4D8C3B" w14:textId="316B1719" w:rsidR="00A91610" w:rsidRDefault="00A91610" w:rsidP="008F3D9B">
      <w:pPr>
        <w:pStyle w:val="StylZa"/>
      </w:pPr>
    </w:p>
    <w:p w14:paraId="7461EF0C" w14:textId="512FD3AA" w:rsidR="00A91610" w:rsidRDefault="00A91610" w:rsidP="008F3D9B">
      <w:pPr>
        <w:pStyle w:val="StylZa"/>
      </w:pPr>
    </w:p>
    <w:p w14:paraId="32D7F7D3" w14:textId="418DA51C" w:rsidR="00A91610" w:rsidRDefault="00A91610" w:rsidP="008F3D9B">
      <w:pPr>
        <w:pStyle w:val="StylZa"/>
      </w:pPr>
    </w:p>
    <w:p w14:paraId="72040B78" w14:textId="2C4A25EE" w:rsidR="00A91610" w:rsidRDefault="00A91610" w:rsidP="008F3D9B">
      <w:pPr>
        <w:pStyle w:val="StylZa"/>
      </w:pPr>
    </w:p>
    <w:p w14:paraId="339DE2B8" w14:textId="4B01C87E" w:rsidR="00A91610" w:rsidRDefault="00A91610" w:rsidP="008F3D9B">
      <w:pPr>
        <w:pStyle w:val="StylZa"/>
      </w:pPr>
    </w:p>
    <w:p w14:paraId="1E75669D" w14:textId="26E0ED9D" w:rsidR="00A91610" w:rsidRDefault="00A91610" w:rsidP="008F3D9B">
      <w:pPr>
        <w:pStyle w:val="StylZa"/>
      </w:pPr>
    </w:p>
    <w:p w14:paraId="1E0858C2" w14:textId="1A65C4BC" w:rsidR="00A91610" w:rsidRDefault="00A91610" w:rsidP="008F3D9B">
      <w:pPr>
        <w:pStyle w:val="StylZa"/>
      </w:pPr>
    </w:p>
    <w:p w14:paraId="4D392ADA" w14:textId="17552A92" w:rsidR="00A91610" w:rsidRDefault="00A91610" w:rsidP="008F3D9B">
      <w:pPr>
        <w:pStyle w:val="StylZa"/>
      </w:pPr>
    </w:p>
    <w:p w14:paraId="394EE607" w14:textId="66FFAE73" w:rsidR="00A91610" w:rsidRDefault="00A91610" w:rsidP="008F3D9B">
      <w:pPr>
        <w:pStyle w:val="StylZa"/>
      </w:pPr>
    </w:p>
    <w:p w14:paraId="79D44ED6" w14:textId="4CBDF354" w:rsidR="00A91610" w:rsidRDefault="00A91610" w:rsidP="008F3D9B">
      <w:pPr>
        <w:pStyle w:val="StylZa"/>
      </w:pPr>
    </w:p>
    <w:p w14:paraId="2E2CC6DE" w14:textId="38F2A1E2" w:rsidR="00A91610" w:rsidRDefault="00A91610" w:rsidP="008F3D9B">
      <w:pPr>
        <w:pStyle w:val="StylZa"/>
      </w:pPr>
    </w:p>
    <w:p w14:paraId="4F39401B" w14:textId="0885E52E" w:rsidR="00A91610" w:rsidRDefault="00A91610" w:rsidP="008F3D9B">
      <w:pPr>
        <w:pStyle w:val="StylZa"/>
      </w:pPr>
    </w:p>
    <w:p w14:paraId="13B5DACC" w14:textId="5E0E3B34" w:rsidR="00A91610" w:rsidRDefault="00A91610" w:rsidP="008F3D9B">
      <w:pPr>
        <w:pStyle w:val="StylZa"/>
      </w:pPr>
    </w:p>
    <w:p w14:paraId="63020FD5" w14:textId="3C19F5FE" w:rsidR="00A91610" w:rsidRDefault="00A91610" w:rsidP="008F3D9B">
      <w:pPr>
        <w:pStyle w:val="StylZa"/>
      </w:pPr>
    </w:p>
    <w:p w14:paraId="21E66DE8" w14:textId="72DA9C62" w:rsidR="00CB602D" w:rsidRDefault="00CB602D" w:rsidP="006902BF">
      <w:pPr>
        <w:pStyle w:val="StylZa"/>
        <w:jc w:val="both"/>
      </w:pPr>
    </w:p>
    <w:p w14:paraId="5E092F4F" w14:textId="5D28E1AD"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45B99BEB" w:rsidR="00FE14E3" w:rsidRPr="001B76D3" w:rsidRDefault="00FE14E3" w:rsidP="00FE14E3">
      <w:pPr>
        <w:ind w:left="4253"/>
        <w:rPr>
          <w:rFonts w:cs="Arial"/>
        </w:rPr>
      </w:pPr>
      <w:r w:rsidRPr="00275DFA">
        <w:rPr>
          <w:rFonts w:cs="Arial"/>
          <w:b/>
        </w:rPr>
        <w:t>ORLEN Spółki Akcyjnej</w:t>
      </w:r>
    </w:p>
    <w:p w14:paraId="146906E6"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Oddział Centralny Polskie Górnictwo Naftowe i Gazownictwo w Warszawie</w:t>
      </w:r>
    </w:p>
    <w:p w14:paraId="1C3A5CA1"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ul. Marcina Kasprzaka 25</w:t>
      </w:r>
    </w:p>
    <w:p w14:paraId="06005360"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6758D247"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A91610" w:rsidRPr="00A91610">
        <w:rPr>
          <w:rFonts w:cs="Arial"/>
          <w:b/>
          <w:sz w:val="20"/>
          <w:szCs w:val="20"/>
        </w:rPr>
        <w:t>Modernizacja układów pomiarowych w PZO Kupno, SRP Hurko i SRP Lwowska w celu dostosowania do aktualnych strumieni gazu – zadanie w systemie pod klucz</w:t>
      </w:r>
      <w:r w:rsidR="00C11D22" w:rsidRPr="00C11D22">
        <w:rPr>
          <w:rFonts w:cs="Arial"/>
          <w:sz w:val="20"/>
          <w:szCs w:val="20"/>
        </w:rPr>
        <w:t>”, nr postępowania:</w:t>
      </w:r>
      <w:r w:rsidR="00A91610">
        <w:rPr>
          <w:rFonts w:cs="Arial"/>
          <w:b/>
          <w:sz w:val="20"/>
          <w:szCs w:val="20"/>
        </w:rPr>
        <w:t xml:space="preserve"> </w:t>
      </w:r>
      <w:r w:rsidR="00A91610">
        <w:rPr>
          <w:rFonts w:cs="Arial"/>
          <w:b/>
          <w:bCs/>
          <w:color w:val="000000"/>
          <w:sz w:val="20"/>
          <w:szCs w:val="20"/>
          <w:shd w:val="clear" w:color="auto" w:fill="FFFFFF"/>
        </w:rPr>
        <w:t>NP/PGNG/23/1162/GE/DIS</w:t>
      </w:r>
      <w:r w:rsidR="00C11D22">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640E61DF"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16CD88AC" w14:textId="1E957C3F" w:rsidR="00D21CB3" w:rsidRDefault="00D21CB3" w:rsidP="002B1AC9">
      <w:pPr>
        <w:shd w:val="clear" w:color="auto" w:fill="FFFFFF"/>
        <w:spacing w:line="240" w:lineRule="auto"/>
        <w:rPr>
          <w:sz w:val="20"/>
        </w:rPr>
      </w:pPr>
    </w:p>
    <w:p w14:paraId="67CC3382" w14:textId="77777777" w:rsidR="00D21CB3" w:rsidRDefault="00D21CB3" w:rsidP="002B1AC9">
      <w:pPr>
        <w:shd w:val="clear" w:color="auto" w:fill="FFFFFF"/>
        <w:spacing w:line="240" w:lineRule="auto"/>
        <w:rPr>
          <w:sz w:val="20"/>
        </w:rPr>
      </w:pPr>
    </w:p>
    <w:p w14:paraId="47D8587C" w14:textId="77777777" w:rsidR="00C11D22" w:rsidRDefault="00C11D22" w:rsidP="002B1AC9">
      <w:pPr>
        <w:shd w:val="clear" w:color="auto" w:fill="FFFFFF"/>
        <w:spacing w:line="240" w:lineRule="auto"/>
        <w:rPr>
          <w:sz w:val="20"/>
        </w:rPr>
      </w:pPr>
    </w:p>
    <w:p w14:paraId="0F02C9B4" w14:textId="227935D2" w:rsidR="009B3A47" w:rsidRPr="007A1E1C" w:rsidRDefault="007A1E1C" w:rsidP="002B1AC9">
      <w:pPr>
        <w:shd w:val="clear" w:color="auto" w:fill="FFFFFF"/>
        <w:spacing w:line="240" w:lineRule="auto"/>
        <w:rPr>
          <w:b/>
          <w:bCs/>
          <w:sz w:val="20"/>
        </w:rPr>
      </w:pPr>
      <w:r w:rsidRPr="007A1E1C">
        <w:rPr>
          <w:bCs/>
          <w:sz w:val="20"/>
        </w:rPr>
        <w:lastRenderedPageBreak/>
        <w:t>(**) skład</w:t>
      </w:r>
      <w:r>
        <w:rPr>
          <w:bCs/>
          <w:sz w:val="20"/>
        </w:rPr>
        <w:t>amy ofertę na wykonanie części I zamówienia pn.</w:t>
      </w:r>
      <w:r w:rsidRPr="007A1E1C">
        <w:rPr>
          <w:bCs/>
          <w:sz w:val="20"/>
        </w:rPr>
        <w:t xml:space="preserve"> </w:t>
      </w:r>
      <w:r w:rsidRPr="007A1E1C">
        <w:rPr>
          <w:b/>
          <w:bCs/>
          <w:sz w:val="20"/>
        </w:rPr>
        <w:t xml:space="preserve">Modernizacja układu pomiarowego </w:t>
      </w:r>
      <w:r>
        <w:rPr>
          <w:b/>
          <w:bCs/>
          <w:sz w:val="20"/>
        </w:rPr>
        <w:br/>
      </w:r>
      <w:r w:rsidRPr="007A1E1C">
        <w:rPr>
          <w:b/>
          <w:bCs/>
          <w:sz w:val="20"/>
        </w:rPr>
        <w:t>w PZO Kupno w celu dostosowania do aktualnych strumieni gazu</w:t>
      </w:r>
    </w:p>
    <w:p w14:paraId="601B659A" w14:textId="77777777" w:rsidR="007A1E1C" w:rsidRPr="009B0037" w:rsidRDefault="007A1E1C" w:rsidP="002B1AC9">
      <w:pPr>
        <w:shd w:val="clear" w:color="auto" w:fill="FFFFFF"/>
        <w:spacing w:line="240" w:lineRule="auto"/>
        <w:rPr>
          <w:bCs/>
          <w:sz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4550"/>
      </w:tblGrid>
      <w:tr w:rsidR="00087C7C" w:rsidRPr="00B37171" w14:paraId="750958DF" w14:textId="77777777" w:rsidTr="007A1E1C">
        <w:trPr>
          <w:trHeight w:val="815"/>
        </w:trPr>
        <w:tc>
          <w:tcPr>
            <w:tcW w:w="4515"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C11D22" w:rsidRDefault="00087C7C">
            <w:pPr>
              <w:spacing w:line="240" w:lineRule="auto"/>
              <w:jc w:val="center"/>
              <w:rPr>
                <w:rFonts w:cs="Arial"/>
                <w:b/>
                <w:color w:val="000000" w:themeColor="text1"/>
                <w:sz w:val="20"/>
                <w:szCs w:val="22"/>
              </w:rPr>
            </w:pPr>
          </w:p>
          <w:p w14:paraId="28E2B846" w14:textId="77777777" w:rsidR="00087C7C" w:rsidRPr="00C11D22" w:rsidRDefault="00087C7C">
            <w:pPr>
              <w:spacing w:line="240" w:lineRule="auto"/>
              <w:jc w:val="center"/>
              <w:rPr>
                <w:rFonts w:cs="Arial"/>
                <w:b/>
                <w:color w:val="000000" w:themeColor="text1"/>
                <w:sz w:val="20"/>
              </w:rPr>
            </w:pPr>
            <w:r w:rsidRPr="00C11D22">
              <w:rPr>
                <w:rFonts w:cs="Arial"/>
                <w:b/>
                <w:color w:val="000000" w:themeColor="text1"/>
                <w:sz w:val="20"/>
              </w:rPr>
              <w:t xml:space="preserve">CENA </w:t>
            </w:r>
          </w:p>
          <w:p w14:paraId="1CC417E5" w14:textId="77777777" w:rsidR="00087C7C" w:rsidRPr="00C11D22" w:rsidRDefault="00087C7C">
            <w:pPr>
              <w:spacing w:line="240" w:lineRule="auto"/>
              <w:jc w:val="center"/>
              <w:rPr>
                <w:rFonts w:cs="Arial"/>
                <w:b/>
                <w:color w:val="000000" w:themeColor="text1"/>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C11D22" w:rsidRDefault="00087C7C">
            <w:pPr>
              <w:spacing w:line="240" w:lineRule="auto"/>
              <w:rPr>
                <w:rFonts w:cs="Arial"/>
                <w:b/>
                <w:color w:val="000000" w:themeColor="text1"/>
                <w:sz w:val="20"/>
                <w:szCs w:val="22"/>
                <w:lang w:val="en-US"/>
              </w:rPr>
            </w:pPr>
          </w:p>
          <w:p w14:paraId="7A6D8D29" w14:textId="2315F69F" w:rsidR="00087C7C" w:rsidRPr="00C11D22" w:rsidRDefault="001F44C1">
            <w:pPr>
              <w:spacing w:line="240" w:lineRule="auto"/>
              <w:rPr>
                <w:rFonts w:cs="Arial"/>
                <w:b/>
                <w:color w:val="000000" w:themeColor="text1"/>
                <w:sz w:val="20"/>
                <w:lang w:val="en-US"/>
              </w:rPr>
            </w:pPr>
            <w:r w:rsidRPr="00C11D22">
              <w:rPr>
                <w:rFonts w:cs="Arial"/>
                <w:b/>
                <w:color w:val="000000" w:themeColor="text1"/>
                <w:sz w:val="20"/>
                <w:lang w:val="en-US"/>
              </w:rPr>
              <w:t>…………………………….. PLN</w:t>
            </w:r>
            <w:r w:rsidR="00087C7C" w:rsidRPr="00C11D22">
              <w:rPr>
                <w:rFonts w:cs="Arial"/>
                <w:b/>
                <w:color w:val="000000" w:themeColor="text1"/>
                <w:sz w:val="20"/>
                <w:lang w:val="en-US"/>
              </w:rPr>
              <w:t xml:space="preserve"> NETTO</w:t>
            </w:r>
          </w:p>
          <w:p w14:paraId="57CD50AF" w14:textId="77777777" w:rsidR="00087C7C" w:rsidRPr="00C11D22" w:rsidRDefault="00087C7C">
            <w:pPr>
              <w:spacing w:line="240" w:lineRule="auto"/>
              <w:rPr>
                <w:rFonts w:cs="Arial"/>
                <w:b/>
                <w:color w:val="000000" w:themeColor="text1"/>
                <w:sz w:val="20"/>
                <w:lang w:val="en-US"/>
              </w:rPr>
            </w:pPr>
          </w:p>
          <w:p w14:paraId="7A9D2DE6" w14:textId="77777777" w:rsidR="00087C7C" w:rsidRPr="00C11D22" w:rsidRDefault="00087C7C">
            <w:pPr>
              <w:spacing w:line="240" w:lineRule="auto"/>
              <w:rPr>
                <w:rFonts w:cs="Arial"/>
                <w:b/>
                <w:color w:val="000000" w:themeColor="text1"/>
                <w:sz w:val="20"/>
                <w:lang w:val="en-US"/>
              </w:rPr>
            </w:pPr>
            <w:r w:rsidRPr="00C11D22">
              <w:rPr>
                <w:rFonts w:cs="Arial"/>
                <w:b/>
                <w:color w:val="000000" w:themeColor="text1"/>
                <w:sz w:val="20"/>
                <w:lang w:val="en-US"/>
              </w:rPr>
              <w:t>VAT ........ %</w:t>
            </w:r>
          </w:p>
          <w:p w14:paraId="7AF6D912" w14:textId="77777777" w:rsidR="00087C7C" w:rsidRPr="00C11D22" w:rsidRDefault="00087C7C">
            <w:pPr>
              <w:spacing w:line="240" w:lineRule="auto"/>
              <w:rPr>
                <w:rFonts w:cs="Arial"/>
                <w:b/>
                <w:color w:val="000000" w:themeColor="text1"/>
                <w:sz w:val="20"/>
                <w:lang w:val="en-US"/>
              </w:rPr>
            </w:pPr>
          </w:p>
          <w:p w14:paraId="6AF285F1" w14:textId="71712D8D" w:rsidR="00087C7C" w:rsidRPr="00C11D22" w:rsidRDefault="00087C7C" w:rsidP="001F44C1">
            <w:pPr>
              <w:spacing w:line="240" w:lineRule="auto"/>
              <w:rPr>
                <w:rFonts w:cs="Arial"/>
                <w:b/>
                <w:color w:val="000000" w:themeColor="text1"/>
                <w:sz w:val="20"/>
                <w:szCs w:val="22"/>
                <w:lang w:val="en-US"/>
              </w:rPr>
            </w:pPr>
            <w:r w:rsidRPr="00C11D22">
              <w:rPr>
                <w:rFonts w:cs="Arial"/>
                <w:b/>
                <w:color w:val="000000" w:themeColor="text1"/>
                <w:sz w:val="20"/>
                <w:lang w:val="en-US"/>
              </w:rPr>
              <w:t xml:space="preserve">…………………………….. </w:t>
            </w:r>
            <w:r w:rsidR="001F44C1" w:rsidRPr="00C11D22">
              <w:rPr>
                <w:rFonts w:cs="Arial"/>
                <w:b/>
                <w:color w:val="000000" w:themeColor="text1"/>
                <w:sz w:val="20"/>
                <w:lang w:val="en-US"/>
              </w:rPr>
              <w:t xml:space="preserve">PLN </w:t>
            </w:r>
            <w:r w:rsidRPr="00C11D22">
              <w:rPr>
                <w:rFonts w:cs="Arial"/>
                <w:b/>
                <w:color w:val="000000" w:themeColor="text1"/>
                <w:sz w:val="20"/>
                <w:lang w:val="en-US"/>
              </w:rPr>
              <w:t>BRUTTO</w:t>
            </w:r>
          </w:p>
        </w:tc>
      </w:tr>
    </w:tbl>
    <w:p w14:paraId="0014B6C5" w14:textId="77777777" w:rsidR="00C11D22" w:rsidRPr="00F35264" w:rsidRDefault="00C11D22" w:rsidP="00C11D22">
      <w:pPr>
        <w:spacing w:line="240" w:lineRule="auto"/>
        <w:rPr>
          <w:rFonts w:cs="Arial"/>
          <w:b/>
          <w:bCs/>
          <w:color w:val="000000" w:themeColor="text1"/>
          <w:sz w:val="20"/>
          <w:szCs w:val="20"/>
          <w:lang w:val="en-US"/>
        </w:rPr>
      </w:pPr>
    </w:p>
    <w:p w14:paraId="44195A12" w14:textId="77777777" w:rsidR="007A1E1C" w:rsidRDefault="007A1E1C" w:rsidP="007A1E1C">
      <w:pPr>
        <w:spacing w:line="240" w:lineRule="auto"/>
        <w:rPr>
          <w:rFonts w:cs="Arial"/>
          <w:b/>
          <w:bCs/>
          <w:color w:val="000000" w:themeColor="text1"/>
          <w:sz w:val="20"/>
          <w:szCs w:val="20"/>
        </w:rPr>
      </w:pPr>
    </w:p>
    <w:p w14:paraId="73B20080" w14:textId="0701A282" w:rsidR="007A1E1C" w:rsidRPr="007A1E1C" w:rsidRDefault="007A1E1C" w:rsidP="007A1E1C">
      <w:pPr>
        <w:spacing w:line="240" w:lineRule="auto"/>
        <w:rPr>
          <w:rFonts w:cs="Arial"/>
          <w:b/>
          <w:bCs/>
          <w:color w:val="000000" w:themeColor="text1"/>
          <w:sz w:val="20"/>
          <w:szCs w:val="20"/>
        </w:rPr>
      </w:pPr>
      <w:r w:rsidRPr="007A1E1C">
        <w:rPr>
          <w:rFonts w:cs="Arial"/>
          <w:bCs/>
          <w:color w:val="000000" w:themeColor="text1"/>
          <w:sz w:val="20"/>
          <w:szCs w:val="20"/>
        </w:rPr>
        <w:t>(**) składamy ofertę na wykonanie części II zamówienia pn.</w:t>
      </w:r>
      <w:r w:rsidRPr="007A1E1C">
        <w:rPr>
          <w:rFonts w:cs="Arial"/>
          <w:b/>
          <w:bCs/>
          <w:color w:val="000000" w:themeColor="text1"/>
          <w:sz w:val="20"/>
          <w:szCs w:val="20"/>
        </w:rPr>
        <w:t xml:space="preserve"> Modernizacja układu pomiarowego </w:t>
      </w:r>
      <w:r>
        <w:rPr>
          <w:rFonts w:cs="Arial"/>
          <w:b/>
          <w:bCs/>
          <w:color w:val="000000" w:themeColor="text1"/>
          <w:sz w:val="20"/>
          <w:szCs w:val="20"/>
        </w:rPr>
        <w:br/>
      </w:r>
      <w:r w:rsidRPr="007A1E1C">
        <w:rPr>
          <w:rFonts w:cs="Arial"/>
          <w:b/>
          <w:bCs/>
          <w:color w:val="000000" w:themeColor="text1"/>
          <w:sz w:val="20"/>
          <w:szCs w:val="20"/>
        </w:rPr>
        <w:t>w SRP Hurko w celu dostosowania do aktualnych strumieni gazu</w:t>
      </w:r>
    </w:p>
    <w:p w14:paraId="0ECA372D" w14:textId="77777777" w:rsidR="007A1E1C" w:rsidRPr="007A1E1C" w:rsidRDefault="007A1E1C" w:rsidP="007A1E1C">
      <w:pPr>
        <w:spacing w:line="240" w:lineRule="auto"/>
        <w:rPr>
          <w:rFonts w:cs="Arial"/>
          <w:b/>
          <w:bCs/>
          <w:color w:val="000000" w:themeColor="text1"/>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4550"/>
      </w:tblGrid>
      <w:tr w:rsidR="007A1E1C" w:rsidRPr="007A1E1C" w14:paraId="7BEC7BBB" w14:textId="77777777" w:rsidTr="00B266F9">
        <w:trPr>
          <w:trHeight w:val="815"/>
        </w:trPr>
        <w:tc>
          <w:tcPr>
            <w:tcW w:w="4515" w:type="dxa"/>
            <w:tcBorders>
              <w:top w:val="single" w:sz="4" w:space="0" w:color="auto"/>
              <w:left w:val="single" w:sz="4" w:space="0" w:color="auto"/>
              <w:bottom w:val="single" w:sz="4" w:space="0" w:color="auto"/>
              <w:right w:val="single" w:sz="4" w:space="0" w:color="auto"/>
            </w:tcBorders>
            <w:vAlign w:val="center"/>
          </w:tcPr>
          <w:p w14:paraId="7EB360D5" w14:textId="77777777" w:rsidR="007A1E1C" w:rsidRPr="007A1E1C" w:rsidRDefault="007A1E1C" w:rsidP="007A1E1C">
            <w:pPr>
              <w:spacing w:line="240" w:lineRule="auto"/>
              <w:rPr>
                <w:rFonts w:cs="Arial"/>
                <w:b/>
                <w:bCs/>
                <w:color w:val="000000" w:themeColor="text1"/>
                <w:sz w:val="20"/>
                <w:szCs w:val="20"/>
              </w:rPr>
            </w:pPr>
          </w:p>
          <w:p w14:paraId="4296C104" w14:textId="77777777" w:rsidR="007A1E1C" w:rsidRPr="007A1E1C" w:rsidRDefault="007A1E1C" w:rsidP="007A1E1C">
            <w:pPr>
              <w:spacing w:line="240" w:lineRule="auto"/>
              <w:rPr>
                <w:rFonts w:cs="Arial"/>
                <w:b/>
                <w:bCs/>
                <w:color w:val="000000" w:themeColor="text1"/>
                <w:sz w:val="20"/>
                <w:szCs w:val="20"/>
              </w:rPr>
            </w:pPr>
            <w:r w:rsidRPr="007A1E1C">
              <w:rPr>
                <w:rFonts w:cs="Arial"/>
                <w:b/>
                <w:bCs/>
                <w:color w:val="000000" w:themeColor="text1"/>
                <w:sz w:val="20"/>
                <w:szCs w:val="20"/>
              </w:rPr>
              <w:t xml:space="preserve">CENA </w:t>
            </w:r>
          </w:p>
          <w:p w14:paraId="2C779730" w14:textId="77777777" w:rsidR="007A1E1C" w:rsidRPr="007A1E1C" w:rsidRDefault="007A1E1C" w:rsidP="007A1E1C">
            <w:pPr>
              <w:spacing w:line="240" w:lineRule="auto"/>
              <w:rPr>
                <w:rFonts w:cs="Arial"/>
                <w:b/>
                <w:bCs/>
                <w:color w:val="000000" w:themeColor="text1"/>
                <w:sz w:val="20"/>
                <w:szCs w:val="20"/>
              </w:rPr>
            </w:pPr>
          </w:p>
        </w:tc>
        <w:tc>
          <w:tcPr>
            <w:tcW w:w="4550" w:type="dxa"/>
            <w:tcBorders>
              <w:top w:val="single" w:sz="4" w:space="0" w:color="auto"/>
              <w:left w:val="single" w:sz="4" w:space="0" w:color="auto"/>
              <w:bottom w:val="single" w:sz="4" w:space="0" w:color="auto"/>
              <w:right w:val="single" w:sz="4" w:space="0" w:color="auto"/>
            </w:tcBorders>
            <w:vAlign w:val="center"/>
          </w:tcPr>
          <w:p w14:paraId="02EFD306" w14:textId="77777777" w:rsidR="007A1E1C" w:rsidRPr="007A1E1C" w:rsidRDefault="007A1E1C" w:rsidP="007A1E1C">
            <w:pPr>
              <w:spacing w:line="240" w:lineRule="auto"/>
              <w:rPr>
                <w:rFonts w:cs="Arial"/>
                <w:b/>
                <w:bCs/>
                <w:color w:val="000000" w:themeColor="text1"/>
                <w:sz w:val="20"/>
                <w:szCs w:val="20"/>
                <w:lang w:val="en-US"/>
              </w:rPr>
            </w:pPr>
          </w:p>
          <w:p w14:paraId="457F44B4"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 PLN NETTO</w:t>
            </w:r>
          </w:p>
          <w:p w14:paraId="3E7B77B9" w14:textId="77777777" w:rsidR="007A1E1C" w:rsidRPr="007A1E1C" w:rsidRDefault="007A1E1C" w:rsidP="007A1E1C">
            <w:pPr>
              <w:spacing w:line="240" w:lineRule="auto"/>
              <w:rPr>
                <w:rFonts w:cs="Arial"/>
                <w:b/>
                <w:bCs/>
                <w:color w:val="000000" w:themeColor="text1"/>
                <w:sz w:val="20"/>
                <w:szCs w:val="20"/>
                <w:lang w:val="en-US"/>
              </w:rPr>
            </w:pPr>
          </w:p>
          <w:p w14:paraId="21ACC5E2"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VAT ........ %</w:t>
            </w:r>
          </w:p>
          <w:p w14:paraId="7C302220" w14:textId="77777777" w:rsidR="007A1E1C" w:rsidRPr="007A1E1C" w:rsidRDefault="007A1E1C" w:rsidP="007A1E1C">
            <w:pPr>
              <w:spacing w:line="240" w:lineRule="auto"/>
              <w:rPr>
                <w:rFonts w:cs="Arial"/>
                <w:b/>
                <w:bCs/>
                <w:color w:val="000000" w:themeColor="text1"/>
                <w:sz w:val="20"/>
                <w:szCs w:val="20"/>
                <w:lang w:val="en-US"/>
              </w:rPr>
            </w:pPr>
          </w:p>
          <w:p w14:paraId="5D9A1A36"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 PLN BRUTTO</w:t>
            </w:r>
          </w:p>
        </w:tc>
      </w:tr>
    </w:tbl>
    <w:p w14:paraId="34E7846B" w14:textId="10FEE2AE" w:rsidR="007A1E1C" w:rsidRDefault="007A1E1C" w:rsidP="00C11D22">
      <w:pPr>
        <w:spacing w:line="240" w:lineRule="auto"/>
        <w:rPr>
          <w:rFonts w:cs="Arial"/>
          <w:b/>
          <w:bCs/>
          <w:color w:val="000000" w:themeColor="text1"/>
          <w:sz w:val="20"/>
          <w:szCs w:val="20"/>
        </w:rPr>
      </w:pPr>
    </w:p>
    <w:p w14:paraId="3BE6B64B" w14:textId="77777777" w:rsidR="007A1E1C" w:rsidRDefault="007A1E1C" w:rsidP="007A1E1C">
      <w:pPr>
        <w:spacing w:line="240" w:lineRule="auto"/>
        <w:rPr>
          <w:rFonts w:cs="Arial"/>
          <w:b/>
          <w:bCs/>
          <w:color w:val="000000" w:themeColor="text1"/>
          <w:sz w:val="20"/>
          <w:szCs w:val="20"/>
        </w:rPr>
      </w:pPr>
    </w:p>
    <w:p w14:paraId="03A64A7B" w14:textId="0D1E1141" w:rsidR="007A1E1C" w:rsidRPr="007A1E1C" w:rsidRDefault="007A1E1C" w:rsidP="007A1E1C">
      <w:pPr>
        <w:spacing w:line="240" w:lineRule="auto"/>
        <w:rPr>
          <w:rFonts w:cs="Arial"/>
          <w:b/>
          <w:bCs/>
          <w:color w:val="000000" w:themeColor="text1"/>
          <w:sz w:val="20"/>
          <w:szCs w:val="20"/>
        </w:rPr>
      </w:pPr>
      <w:r w:rsidRPr="007A1E1C">
        <w:rPr>
          <w:rFonts w:cs="Arial"/>
          <w:bCs/>
          <w:color w:val="000000" w:themeColor="text1"/>
          <w:sz w:val="20"/>
          <w:szCs w:val="20"/>
        </w:rPr>
        <w:t>(**) składamy ofertę na wykonanie części III zamówienia pn.</w:t>
      </w:r>
      <w:r w:rsidRPr="007A1E1C">
        <w:rPr>
          <w:rFonts w:cs="Arial"/>
          <w:b/>
          <w:bCs/>
          <w:color w:val="000000" w:themeColor="text1"/>
          <w:sz w:val="20"/>
          <w:szCs w:val="20"/>
        </w:rPr>
        <w:t xml:space="preserve"> Modernizacja układu pomiarowego </w:t>
      </w:r>
      <w:r>
        <w:rPr>
          <w:rFonts w:cs="Arial"/>
          <w:b/>
          <w:bCs/>
          <w:color w:val="000000" w:themeColor="text1"/>
          <w:sz w:val="20"/>
          <w:szCs w:val="20"/>
        </w:rPr>
        <w:br/>
      </w:r>
      <w:r w:rsidRPr="007A1E1C">
        <w:rPr>
          <w:rFonts w:cs="Arial"/>
          <w:b/>
          <w:bCs/>
          <w:color w:val="000000" w:themeColor="text1"/>
          <w:sz w:val="20"/>
          <w:szCs w:val="20"/>
        </w:rPr>
        <w:t>w SRP Lwowska w celu dostosowania do aktualnych strumieni gazu</w:t>
      </w:r>
    </w:p>
    <w:p w14:paraId="1D8406D2" w14:textId="77777777" w:rsidR="007A1E1C" w:rsidRPr="007A1E1C" w:rsidRDefault="007A1E1C" w:rsidP="007A1E1C">
      <w:pPr>
        <w:spacing w:line="240" w:lineRule="auto"/>
        <w:rPr>
          <w:rFonts w:cs="Arial"/>
          <w:b/>
          <w:bCs/>
          <w:color w:val="000000" w:themeColor="text1"/>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4550"/>
      </w:tblGrid>
      <w:tr w:rsidR="007A1E1C" w:rsidRPr="007A1E1C" w14:paraId="1D90AFA6" w14:textId="77777777" w:rsidTr="00B266F9">
        <w:trPr>
          <w:trHeight w:val="815"/>
        </w:trPr>
        <w:tc>
          <w:tcPr>
            <w:tcW w:w="4515" w:type="dxa"/>
            <w:tcBorders>
              <w:top w:val="single" w:sz="4" w:space="0" w:color="auto"/>
              <w:left w:val="single" w:sz="4" w:space="0" w:color="auto"/>
              <w:bottom w:val="single" w:sz="4" w:space="0" w:color="auto"/>
              <w:right w:val="single" w:sz="4" w:space="0" w:color="auto"/>
            </w:tcBorders>
            <w:vAlign w:val="center"/>
          </w:tcPr>
          <w:p w14:paraId="6D0675F9" w14:textId="77777777" w:rsidR="007A1E1C" w:rsidRPr="007A1E1C" w:rsidRDefault="007A1E1C" w:rsidP="007A1E1C">
            <w:pPr>
              <w:spacing w:line="240" w:lineRule="auto"/>
              <w:rPr>
                <w:rFonts w:cs="Arial"/>
                <w:b/>
                <w:bCs/>
                <w:color w:val="000000" w:themeColor="text1"/>
                <w:sz w:val="20"/>
                <w:szCs w:val="20"/>
              </w:rPr>
            </w:pPr>
          </w:p>
          <w:p w14:paraId="2BE8C52F" w14:textId="77777777" w:rsidR="007A1E1C" w:rsidRPr="007A1E1C" w:rsidRDefault="007A1E1C" w:rsidP="007A1E1C">
            <w:pPr>
              <w:spacing w:line="240" w:lineRule="auto"/>
              <w:rPr>
                <w:rFonts w:cs="Arial"/>
                <w:b/>
                <w:bCs/>
                <w:color w:val="000000" w:themeColor="text1"/>
                <w:sz w:val="20"/>
                <w:szCs w:val="20"/>
              </w:rPr>
            </w:pPr>
            <w:r w:rsidRPr="007A1E1C">
              <w:rPr>
                <w:rFonts w:cs="Arial"/>
                <w:b/>
                <w:bCs/>
                <w:color w:val="000000" w:themeColor="text1"/>
                <w:sz w:val="20"/>
                <w:szCs w:val="20"/>
              </w:rPr>
              <w:t xml:space="preserve">CENA </w:t>
            </w:r>
          </w:p>
          <w:p w14:paraId="1BE177B7" w14:textId="77777777" w:rsidR="007A1E1C" w:rsidRPr="007A1E1C" w:rsidRDefault="007A1E1C" w:rsidP="007A1E1C">
            <w:pPr>
              <w:spacing w:line="240" w:lineRule="auto"/>
              <w:rPr>
                <w:rFonts w:cs="Arial"/>
                <w:b/>
                <w:bCs/>
                <w:color w:val="000000" w:themeColor="text1"/>
                <w:sz w:val="20"/>
                <w:szCs w:val="20"/>
              </w:rPr>
            </w:pPr>
          </w:p>
        </w:tc>
        <w:tc>
          <w:tcPr>
            <w:tcW w:w="4550" w:type="dxa"/>
            <w:tcBorders>
              <w:top w:val="single" w:sz="4" w:space="0" w:color="auto"/>
              <w:left w:val="single" w:sz="4" w:space="0" w:color="auto"/>
              <w:bottom w:val="single" w:sz="4" w:space="0" w:color="auto"/>
              <w:right w:val="single" w:sz="4" w:space="0" w:color="auto"/>
            </w:tcBorders>
            <w:vAlign w:val="center"/>
          </w:tcPr>
          <w:p w14:paraId="33BA6094" w14:textId="77777777" w:rsidR="007A1E1C" w:rsidRPr="007A1E1C" w:rsidRDefault="007A1E1C" w:rsidP="007A1E1C">
            <w:pPr>
              <w:spacing w:line="240" w:lineRule="auto"/>
              <w:rPr>
                <w:rFonts w:cs="Arial"/>
                <w:b/>
                <w:bCs/>
                <w:color w:val="000000" w:themeColor="text1"/>
                <w:sz w:val="20"/>
                <w:szCs w:val="20"/>
                <w:lang w:val="en-US"/>
              </w:rPr>
            </w:pPr>
          </w:p>
          <w:p w14:paraId="1017D0FB"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 PLN NETTO</w:t>
            </w:r>
          </w:p>
          <w:p w14:paraId="7CB8DE09" w14:textId="77777777" w:rsidR="007A1E1C" w:rsidRPr="007A1E1C" w:rsidRDefault="007A1E1C" w:rsidP="007A1E1C">
            <w:pPr>
              <w:spacing w:line="240" w:lineRule="auto"/>
              <w:rPr>
                <w:rFonts w:cs="Arial"/>
                <w:b/>
                <w:bCs/>
                <w:color w:val="000000" w:themeColor="text1"/>
                <w:sz w:val="20"/>
                <w:szCs w:val="20"/>
                <w:lang w:val="en-US"/>
              </w:rPr>
            </w:pPr>
          </w:p>
          <w:p w14:paraId="5B2AE997"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VAT ........ %</w:t>
            </w:r>
          </w:p>
          <w:p w14:paraId="18503C78" w14:textId="77777777" w:rsidR="007A1E1C" w:rsidRPr="007A1E1C" w:rsidRDefault="007A1E1C" w:rsidP="007A1E1C">
            <w:pPr>
              <w:spacing w:line="240" w:lineRule="auto"/>
              <w:rPr>
                <w:rFonts w:cs="Arial"/>
                <w:b/>
                <w:bCs/>
                <w:color w:val="000000" w:themeColor="text1"/>
                <w:sz w:val="20"/>
                <w:szCs w:val="20"/>
                <w:lang w:val="en-US"/>
              </w:rPr>
            </w:pPr>
          </w:p>
          <w:p w14:paraId="592C8FAC" w14:textId="77777777" w:rsidR="007A1E1C" w:rsidRPr="007A1E1C" w:rsidRDefault="007A1E1C" w:rsidP="007A1E1C">
            <w:pPr>
              <w:spacing w:line="240" w:lineRule="auto"/>
              <w:rPr>
                <w:rFonts w:cs="Arial"/>
                <w:b/>
                <w:bCs/>
                <w:color w:val="000000" w:themeColor="text1"/>
                <w:sz w:val="20"/>
                <w:szCs w:val="20"/>
                <w:lang w:val="en-US"/>
              </w:rPr>
            </w:pPr>
            <w:r w:rsidRPr="007A1E1C">
              <w:rPr>
                <w:rFonts w:cs="Arial"/>
                <w:b/>
                <w:bCs/>
                <w:color w:val="000000" w:themeColor="text1"/>
                <w:sz w:val="20"/>
                <w:szCs w:val="20"/>
                <w:lang w:val="en-US"/>
              </w:rPr>
              <w:t>…………………………….. PLN BRUTTO</w:t>
            </w:r>
          </w:p>
        </w:tc>
      </w:tr>
    </w:tbl>
    <w:p w14:paraId="1D4ADAD8" w14:textId="77777777" w:rsidR="007A1E1C" w:rsidRDefault="007A1E1C" w:rsidP="00C11D22">
      <w:pPr>
        <w:spacing w:line="240" w:lineRule="auto"/>
        <w:rPr>
          <w:rFonts w:cs="Arial"/>
          <w:b/>
          <w:bCs/>
          <w:color w:val="000000" w:themeColor="text1"/>
          <w:sz w:val="20"/>
          <w:szCs w:val="20"/>
        </w:rPr>
      </w:pPr>
    </w:p>
    <w:p w14:paraId="4935196F" w14:textId="77777777" w:rsidR="007A1E1C" w:rsidRDefault="007A1E1C" w:rsidP="00C11D22">
      <w:pPr>
        <w:spacing w:line="240" w:lineRule="auto"/>
        <w:rPr>
          <w:rFonts w:cs="Arial"/>
          <w:b/>
          <w:bCs/>
          <w:color w:val="000000" w:themeColor="text1"/>
          <w:sz w:val="20"/>
          <w:szCs w:val="20"/>
        </w:rPr>
      </w:pPr>
    </w:p>
    <w:p w14:paraId="742B6BFC" w14:textId="64E01C98" w:rsidR="00C11D22" w:rsidRPr="007114D4" w:rsidRDefault="007A1E1C" w:rsidP="00C11D22">
      <w:pPr>
        <w:spacing w:line="240" w:lineRule="auto"/>
        <w:rPr>
          <w:rFonts w:cs="Arial"/>
          <w:b/>
          <w:bCs/>
          <w:color w:val="7030A0"/>
          <w:sz w:val="20"/>
          <w:szCs w:val="20"/>
        </w:rPr>
      </w:pPr>
      <w:r w:rsidRPr="007A1E1C">
        <w:rPr>
          <w:rFonts w:cs="Arial"/>
          <w:b/>
          <w:bCs/>
          <w:color w:val="000000" w:themeColor="text1"/>
          <w:sz w:val="20"/>
          <w:szCs w:val="20"/>
        </w:rPr>
        <w:t xml:space="preserve">(**) </w:t>
      </w:r>
      <w:r w:rsidR="00C11D22" w:rsidRPr="00E445D9">
        <w:rPr>
          <w:rFonts w:cs="Arial"/>
          <w:b/>
          <w:bCs/>
          <w:color w:val="000000" w:themeColor="text1"/>
          <w:sz w:val="20"/>
          <w:szCs w:val="20"/>
        </w:rPr>
        <w:t xml:space="preserve">Uwaga!!! W celu potwierdzenia prawidłowości obliczenia ceny oferty wskazanej powyżej Wykonawca </w:t>
      </w:r>
      <w:r w:rsidR="00C11D22" w:rsidRPr="00FE2F6C">
        <w:rPr>
          <w:rFonts w:cs="Arial"/>
          <w:b/>
          <w:bCs/>
          <w:color w:val="000000" w:themeColor="text1"/>
          <w:sz w:val="20"/>
          <w:szCs w:val="20"/>
          <w:u w:val="single"/>
        </w:rPr>
        <w:t xml:space="preserve">wypełnia </w:t>
      </w:r>
      <w:r w:rsidR="00FE2F6C" w:rsidRPr="00FE2F6C">
        <w:rPr>
          <w:rFonts w:cs="Arial"/>
          <w:b/>
          <w:bCs/>
          <w:color w:val="000000" w:themeColor="text1"/>
          <w:sz w:val="20"/>
          <w:szCs w:val="20"/>
          <w:u w:val="single"/>
        </w:rPr>
        <w:t xml:space="preserve">i podpisuje </w:t>
      </w:r>
      <w:r w:rsidR="00C11D22" w:rsidRPr="00FE2F6C">
        <w:rPr>
          <w:rFonts w:cs="Arial"/>
          <w:b/>
          <w:bCs/>
          <w:color w:val="000000" w:themeColor="text1"/>
          <w:sz w:val="20"/>
          <w:szCs w:val="20"/>
          <w:u w:val="single"/>
        </w:rPr>
        <w:t>Harmonogram</w:t>
      </w:r>
      <w:r w:rsidR="00C11D22">
        <w:rPr>
          <w:rFonts w:cs="Arial"/>
          <w:b/>
          <w:bCs/>
          <w:color w:val="000000" w:themeColor="text1"/>
          <w:sz w:val="20"/>
          <w:szCs w:val="20"/>
          <w:u w:val="single"/>
        </w:rPr>
        <w:t xml:space="preserve"> </w:t>
      </w:r>
      <w:r w:rsidR="00C11D22">
        <w:rPr>
          <w:rFonts w:cs="Arial"/>
          <w:b/>
          <w:bCs/>
          <w:color w:val="000000" w:themeColor="text1"/>
          <w:sz w:val="20"/>
          <w:szCs w:val="20"/>
        </w:rPr>
        <w:t>zgodnie z</w:t>
      </w:r>
      <w:r w:rsidR="00FE2F6C">
        <w:rPr>
          <w:rFonts w:cs="Arial"/>
          <w:b/>
          <w:bCs/>
          <w:color w:val="000000" w:themeColor="text1"/>
          <w:sz w:val="20"/>
          <w:szCs w:val="20"/>
        </w:rPr>
        <w:t>e wzorem zawartym w Załącznikach</w:t>
      </w:r>
      <w:r w:rsidR="00C11D22">
        <w:rPr>
          <w:rFonts w:cs="Arial"/>
          <w:b/>
          <w:bCs/>
          <w:color w:val="000000" w:themeColor="text1"/>
          <w:sz w:val="20"/>
          <w:szCs w:val="20"/>
        </w:rPr>
        <w:t xml:space="preserve"> nr 2</w:t>
      </w:r>
      <w:r w:rsidR="00FE2F6C">
        <w:rPr>
          <w:rFonts w:cs="Arial"/>
          <w:b/>
          <w:bCs/>
          <w:color w:val="000000" w:themeColor="text1"/>
          <w:sz w:val="20"/>
          <w:szCs w:val="20"/>
        </w:rPr>
        <w:t>.1, 2.2, 2.3</w:t>
      </w:r>
      <w:r w:rsidR="00C11D22" w:rsidRPr="00E445D9">
        <w:rPr>
          <w:rFonts w:cs="Arial"/>
          <w:b/>
          <w:bCs/>
          <w:color w:val="000000" w:themeColor="text1"/>
          <w:sz w:val="20"/>
          <w:szCs w:val="20"/>
        </w:rPr>
        <w:t xml:space="preserve"> do SWZ</w:t>
      </w:r>
      <w:r w:rsidR="00FE2F6C">
        <w:rPr>
          <w:rFonts w:cs="Arial"/>
          <w:b/>
          <w:bCs/>
          <w:color w:val="000000" w:themeColor="text1"/>
          <w:sz w:val="20"/>
          <w:szCs w:val="20"/>
        </w:rPr>
        <w:t>, odpowiednio dla części na którą składa ofertę</w:t>
      </w:r>
      <w:r w:rsidR="00C11D22">
        <w:rPr>
          <w:rFonts w:cs="Arial"/>
          <w:b/>
          <w:bCs/>
          <w:color w:val="000000" w:themeColor="text1"/>
          <w:sz w:val="20"/>
          <w:szCs w:val="20"/>
        </w:rPr>
        <w:t>.</w:t>
      </w:r>
    </w:p>
    <w:p w14:paraId="401F4E02" w14:textId="77777777" w:rsidR="00D74284" w:rsidRPr="00F35264" w:rsidRDefault="00D74284" w:rsidP="009F167E">
      <w:pPr>
        <w:pStyle w:val="Tekstpodstawowy"/>
        <w:keepLines/>
        <w:spacing w:line="276" w:lineRule="auto"/>
        <w:jc w:val="center"/>
        <w:rPr>
          <w:rFonts w:cs="Arial"/>
          <w:b/>
          <w:color w:val="0070C0"/>
          <w:sz w:val="20"/>
        </w:rPr>
      </w:pPr>
    </w:p>
    <w:p w14:paraId="7E33FBEC" w14:textId="3BC6FF2B"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AF1D9B">
      <w:pPr>
        <w:pStyle w:val="Styl1formularz"/>
        <w:numPr>
          <w:ilvl w:val="0"/>
          <w:numId w:val="39"/>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AF1D9B">
      <w:pPr>
        <w:pStyle w:val="Styl1formularz"/>
        <w:numPr>
          <w:ilvl w:val="0"/>
          <w:numId w:val="39"/>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lastRenderedPageBreak/>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1DBDFBD8" w14:textId="43B0392D" w:rsidR="005102A3" w:rsidRPr="00C11D22" w:rsidRDefault="00702E15" w:rsidP="00C11D22">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1720408C" w:rsidR="001965B4" w:rsidRDefault="001965B4" w:rsidP="008F3D9B">
      <w:pPr>
        <w:pStyle w:val="StylZa"/>
      </w:pPr>
    </w:p>
    <w:p w14:paraId="4B58EA97" w14:textId="1E32B14D" w:rsidR="00C11D22" w:rsidRDefault="00C11D22" w:rsidP="008F3D9B">
      <w:pPr>
        <w:pStyle w:val="StylZa"/>
      </w:pPr>
    </w:p>
    <w:p w14:paraId="09706C7E" w14:textId="1EAAD7E7" w:rsidR="00C11D22" w:rsidRDefault="00C11D22" w:rsidP="007A1E1C">
      <w:pPr>
        <w:pStyle w:val="StylZa"/>
        <w:jc w:val="both"/>
      </w:pPr>
    </w:p>
    <w:p w14:paraId="5A11B27F" w14:textId="52D462E9" w:rsidR="00C11D22" w:rsidRDefault="00C11D22" w:rsidP="007A1E1C">
      <w:pPr>
        <w:pStyle w:val="StylZa"/>
        <w:jc w:val="both"/>
      </w:pPr>
    </w:p>
    <w:p w14:paraId="298DBC87" w14:textId="309114BA" w:rsidR="00087C7C" w:rsidRPr="006116C4" w:rsidRDefault="00087C7C" w:rsidP="008F3D9B">
      <w:pPr>
        <w:pStyle w:val="StylZa"/>
      </w:pPr>
      <w:r w:rsidRPr="006116C4">
        <w:t>Załącznik nr 2</w:t>
      </w:r>
      <w:r w:rsidR="007A1E1C">
        <w:t>.1, 2.2, 2.3</w:t>
      </w:r>
      <w:r w:rsidRPr="006116C4">
        <w:t xml:space="preserve"> do </w:t>
      </w:r>
      <w:r w:rsidR="006C29FD">
        <w:t>SWZ</w:t>
      </w:r>
    </w:p>
    <w:p w14:paraId="4BAEF793" w14:textId="77E7FB00" w:rsidR="00C11D22" w:rsidRDefault="007A1E1C" w:rsidP="008F3D9B">
      <w:pPr>
        <w:pStyle w:val="Styltytuza"/>
      </w:pPr>
      <w:r w:rsidRPr="007A1E1C">
        <w:t>OPIS PRZEDMIOTU ZAMÓWIENIA</w:t>
      </w:r>
      <w:r>
        <w:t xml:space="preserve"> w tym </w:t>
      </w:r>
      <w:r w:rsidR="00C11D22">
        <w:t>HARMONOGRAM</w:t>
      </w:r>
    </w:p>
    <w:p w14:paraId="5CD69E62" w14:textId="77777777" w:rsidR="007A1E1C" w:rsidRDefault="007A1E1C" w:rsidP="008F3D9B">
      <w:pPr>
        <w:pStyle w:val="Styltytuza"/>
      </w:pPr>
      <w:r>
        <w:t xml:space="preserve">/w oddzielnych plikach </w:t>
      </w:r>
    </w:p>
    <w:p w14:paraId="4955DF11" w14:textId="3E54F8B9" w:rsidR="00C11D22" w:rsidRDefault="007A1E1C" w:rsidP="008F3D9B">
      <w:pPr>
        <w:pStyle w:val="Styltytuza"/>
      </w:pPr>
      <w:r>
        <w:t>dla danej części zamówienia</w:t>
      </w:r>
      <w:r w:rsidR="00C11D22" w:rsidRPr="00C11D22">
        <w:t>/</w:t>
      </w:r>
    </w:p>
    <w:p w14:paraId="621227B3" w14:textId="77777777" w:rsidR="00C11D22" w:rsidRDefault="00C11D22" w:rsidP="008F3D9B">
      <w:pPr>
        <w:pStyle w:val="Styltytuza"/>
      </w:pPr>
    </w:p>
    <w:p w14:paraId="5B02AF7A" w14:textId="77777777" w:rsidR="00C11D22" w:rsidRDefault="00C11D22" w:rsidP="008F3D9B">
      <w:pPr>
        <w:pStyle w:val="Styltytuza"/>
      </w:pPr>
    </w:p>
    <w:p w14:paraId="5B7D49FE" w14:textId="77777777" w:rsidR="00C11D22" w:rsidRDefault="00C11D22" w:rsidP="008F3D9B">
      <w:pPr>
        <w:pStyle w:val="Styltytuza"/>
      </w:pPr>
    </w:p>
    <w:p w14:paraId="2C3F5F69" w14:textId="77777777" w:rsidR="00C11D22" w:rsidRDefault="00C11D22" w:rsidP="008F3D9B">
      <w:pPr>
        <w:pStyle w:val="Styltytuza"/>
      </w:pPr>
    </w:p>
    <w:p w14:paraId="2CF4BDA1" w14:textId="77777777" w:rsidR="00C11D22" w:rsidRDefault="00C11D22" w:rsidP="008F3D9B">
      <w:pPr>
        <w:pStyle w:val="Styltytuza"/>
      </w:pPr>
    </w:p>
    <w:p w14:paraId="1214FA44" w14:textId="77777777" w:rsidR="00C11D22" w:rsidRDefault="00C11D22" w:rsidP="008F3D9B">
      <w:pPr>
        <w:pStyle w:val="Styltytuza"/>
      </w:pPr>
    </w:p>
    <w:p w14:paraId="7C661899" w14:textId="77777777" w:rsidR="00C11D22" w:rsidRDefault="00C11D22" w:rsidP="008F3D9B">
      <w:pPr>
        <w:pStyle w:val="Styltytuza"/>
      </w:pPr>
    </w:p>
    <w:p w14:paraId="0D399ABF" w14:textId="77777777" w:rsidR="00C11D22" w:rsidRDefault="00C11D22" w:rsidP="008F3D9B">
      <w:pPr>
        <w:pStyle w:val="Styltytuza"/>
      </w:pPr>
    </w:p>
    <w:p w14:paraId="20B8FF0E" w14:textId="77777777" w:rsidR="00C11D22" w:rsidRDefault="00C11D22" w:rsidP="008F3D9B">
      <w:pPr>
        <w:pStyle w:val="Styltytuza"/>
      </w:pPr>
    </w:p>
    <w:p w14:paraId="381A999C" w14:textId="77777777" w:rsidR="00C11D22" w:rsidRDefault="00C11D22" w:rsidP="008F3D9B">
      <w:pPr>
        <w:pStyle w:val="Styltytuza"/>
      </w:pPr>
    </w:p>
    <w:p w14:paraId="4FAC13B0" w14:textId="77777777" w:rsidR="00C11D22" w:rsidRDefault="00C11D22" w:rsidP="008F3D9B">
      <w:pPr>
        <w:pStyle w:val="Styltytuza"/>
      </w:pPr>
    </w:p>
    <w:p w14:paraId="7A19FB70" w14:textId="77777777" w:rsidR="00C11D22" w:rsidRDefault="00C11D22" w:rsidP="008F3D9B">
      <w:pPr>
        <w:pStyle w:val="Styltytuza"/>
      </w:pPr>
    </w:p>
    <w:p w14:paraId="38002675" w14:textId="77777777" w:rsidR="00C11D22" w:rsidRDefault="00C11D22" w:rsidP="008F3D9B">
      <w:pPr>
        <w:pStyle w:val="Styltytuza"/>
      </w:pPr>
    </w:p>
    <w:p w14:paraId="7ECF4D0E" w14:textId="77777777" w:rsidR="00C11D22" w:rsidRDefault="00C11D22" w:rsidP="008F3D9B">
      <w:pPr>
        <w:pStyle w:val="Styltytuza"/>
      </w:pPr>
    </w:p>
    <w:p w14:paraId="26B91FC3" w14:textId="77777777" w:rsidR="00C11D22" w:rsidRDefault="00C11D22" w:rsidP="008F3D9B">
      <w:pPr>
        <w:pStyle w:val="Styltytuza"/>
      </w:pPr>
    </w:p>
    <w:p w14:paraId="2B8FC08F" w14:textId="77777777" w:rsidR="00C11D22" w:rsidRDefault="00C11D22" w:rsidP="008F3D9B">
      <w:pPr>
        <w:pStyle w:val="Styltytuza"/>
      </w:pPr>
    </w:p>
    <w:p w14:paraId="0F306B90" w14:textId="77777777" w:rsidR="00C11D22" w:rsidRDefault="00C11D22" w:rsidP="008F3D9B">
      <w:pPr>
        <w:pStyle w:val="Styltytuza"/>
      </w:pPr>
    </w:p>
    <w:p w14:paraId="2FA329B0" w14:textId="77777777" w:rsidR="00C11D22" w:rsidRDefault="00C11D22" w:rsidP="008F3D9B">
      <w:pPr>
        <w:pStyle w:val="Styltytuza"/>
      </w:pPr>
    </w:p>
    <w:p w14:paraId="28A3E8DA" w14:textId="77777777" w:rsidR="00C11D22" w:rsidRDefault="00C11D22" w:rsidP="008F3D9B">
      <w:pPr>
        <w:pStyle w:val="Styltytuza"/>
      </w:pPr>
    </w:p>
    <w:p w14:paraId="4D3A8C13" w14:textId="77777777" w:rsidR="00C11D22" w:rsidRDefault="00C11D22" w:rsidP="008F3D9B">
      <w:pPr>
        <w:pStyle w:val="Styltytuza"/>
      </w:pPr>
    </w:p>
    <w:p w14:paraId="726AB987" w14:textId="77777777" w:rsidR="00C11D22" w:rsidRDefault="00C11D22" w:rsidP="008F3D9B">
      <w:pPr>
        <w:pStyle w:val="Styltytuza"/>
      </w:pPr>
    </w:p>
    <w:p w14:paraId="352E8F41" w14:textId="77777777" w:rsidR="00C11D22" w:rsidRDefault="00C11D22" w:rsidP="008F3D9B">
      <w:pPr>
        <w:pStyle w:val="Styltytuza"/>
      </w:pPr>
    </w:p>
    <w:p w14:paraId="397FFC7A" w14:textId="77777777" w:rsidR="00C11D22" w:rsidRDefault="00C11D22" w:rsidP="008F3D9B">
      <w:pPr>
        <w:pStyle w:val="Styltytuza"/>
      </w:pPr>
    </w:p>
    <w:p w14:paraId="3F274C7A" w14:textId="77777777" w:rsidR="00C11D22" w:rsidRDefault="00C11D22" w:rsidP="008F3D9B">
      <w:pPr>
        <w:pStyle w:val="Styltytuza"/>
      </w:pPr>
    </w:p>
    <w:p w14:paraId="21D3D2EF" w14:textId="77777777" w:rsidR="00FD7E3B" w:rsidRDefault="00FD7E3B">
      <w:pPr>
        <w:spacing w:line="240" w:lineRule="auto"/>
        <w:jc w:val="left"/>
        <w:rPr>
          <w:rFonts w:eastAsia="Calibri" w:cs="Calibri"/>
          <w:b/>
          <w:sz w:val="20"/>
          <w:szCs w:val="22"/>
          <w:lang w:eastAsia="en-US"/>
        </w:rPr>
      </w:pPr>
      <w:r>
        <w:br w:type="page"/>
      </w:r>
    </w:p>
    <w:p w14:paraId="6F1C5DA3" w14:textId="6BBB7A98" w:rsidR="00C11D22" w:rsidRDefault="00C11D22">
      <w:pPr>
        <w:spacing w:line="240" w:lineRule="auto"/>
        <w:jc w:val="left"/>
        <w:rPr>
          <w:rFonts w:eastAsia="Calibri" w:cs="Calibri"/>
          <w:b/>
          <w:sz w:val="20"/>
          <w:szCs w:val="22"/>
          <w:lang w:eastAsia="en-US"/>
        </w:rPr>
      </w:pPr>
    </w:p>
    <w:p w14:paraId="366691F7" w14:textId="676A7E5D" w:rsidR="00C11D22" w:rsidRPr="002A7223" w:rsidRDefault="007A1E1C" w:rsidP="00C11D22">
      <w:pPr>
        <w:pStyle w:val="StylZa"/>
      </w:pPr>
      <w:r>
        <w:t>Załącznik nr 3</w:t>
      </w:r>
      <w:r w:rsidR="00C11D22" w:rsidRPr="002A7223">
        <w:t xml:space="preserve"> do </w:t>
      </w:r>
      <w:r w:rsidR="00C11D22">
        <w:t>SWZ</w:t>
      </w:r>
    </w:p>
    <w:p w14:paraId="219BA7AA" w14:textId="77777777" w:rsidR="00C11D22" w:rsidRDefault="00C11D22" w:rsidP="00C11D22">
      <w:pPr>
        <w:pStyle w:val="Styltytuza"/>
      </w:pPr>
    </w:p>
    <w:p w14:paraId="482C31E4" w14:textId="771CA966" w:rsidR="00C11D22" w:rsidRPr="007925EE" w:rsidRDefault="00C11D22" w:rsidP="00C11D22">
      <w:pPr>
        <w:pStyle w:val="Styltytuza"/>
      </w:pPr>
      <w:r>
        <w:t>WZÓR UMOWY</w:t>
      </w:r>
    </w:p>
    <w:p w14:paraId="6282E286" w14:textId="20A0B49B" w:rsidR="00C11D22" w:rsidRDefault="00C11D22" w:rsidP="00C11D22">
      <w:pPr>
        <w:pStyle w:val="Styltytuza"/>
        <w:rPr>
          <w:szCs w:val="20"/>
        </w:rPr>
      </w:pPr>
      <w:r>
        <w:rPr>
          <w:szCs w:val="20"/>
        </w:rPr>
        <w:t>/w oddzielnym pliku</w:t>
      </w:r>
      <w:r w:rsidR="00D21CB3">
        <w:rPr>
          <w:szCs w:val="20"/>
        </w:rPr>
        <w:t xml:space="preserve"> - </w:t>
      </w:r>
      <w:r w:rsidR="00D21CB3" w:rsidRPr="00D21CB3">
        <w:rPr>
          <w:szCs w:val="20"/>
        </w:rPr>
        <w:t>obowiązuje dla każdej części zamówienia</w:t>
      </w:r>
      <w:r>
        <w:rPr>
          <w:szCs w:val="20"/>
        </w:rPr>
        <w:t>/</w:t>
      </w:r>
    </w:p>
    <w:p w14:paraId="0200B315" w14:textId="77777777" w:rsidR="00C11D22" w:rsidRDefault="00C11D22" w:rsidP="00FD7E3B">
      <w:pPr>
        <w:pStyle w:val="Styltytuza"/>
      </w:pPr>
    </w:p>
    <w:p w14:paraId="2293DB45" w14:textId="69026110" w:rsidR="00087C7C" w:rsidRDefault="00087C7C" w:rsidP="00087C7C">
      <w:pPr>
        <w:spacing w:line="240" w:lineRule="auto"/>
        <w:rPr>
          <w:rFonts w:cs="Arial"/>
          <w:b/>
          <w:sz w:val="20"/>
          <w:szCs w:val="20"/>
        </w:rPr>
      </w:pPr>
      <w:r>
        <w:rPr>
          <w:rFonts w:cs="Arial"/>
          <w:b/>
          <w:sz w:val="20"/>
          <w:szCs w:val="20"/>
        </w:rPr>
        <w:br w:type="page"/>
      </w:r>
    </w:p>
    <w:p w14:paraId="3FC7647D" w14:textId="2F13A336" w:rsidR="00C11D22" w:rsidRDefault="00C11D22" w:rsidP="00087C7C">
      <w:pPr>
        <w:spacing w:line="240" w:lineRule="auto"/>
        <w:rPr>
          <w:rFonts w:cs="Arial"/>
          <w:b/>
          <w:sz w:val="20"/>
          <w:szCs w:val="20"/>
        </w:rPr>
      </w:pPr>
    </w:p>
    <w:p w14:paraId="487BA957" w14:textId="77777777" w:rsidR="00C11D22" w:rsidRDefault="00C11D22" w:rsidP="00087C7C">
      <w:pPr>
        <w:spacing w:line="240" w:lineRule="auto"/>
        <w:rPr>
          <w:rFonts w:cs="Arial"/>
          <w:b/>
          <w:sz w:val="20"/>
          <w:szCs w:val="20"/>
        </w:rPr>
      </w:pPr>
    </w:p>
    <w:p w14:paraId="1D4FADA0" w14:textId="060A7593" w:rsidR="00087C7C" w:rsidRPr="00FD7E3B" w:rsidRDefault="006902BF" w:rsidP="00FD7E3B">
      <w:pPr>
        <w:pStyle w:val="StylZa"/>
      </w:pPr>
      <w:r>
        <w:t>Załącznik n</w:t>
      </w:r>
      <w:r w:rsidR="007A1E1C">
        <w:t>r 4</w:t>
      </w:r>
      <w:r w:rsidR="005E1FB9" w:rsidRPr="00FD7E3B">
        <w:t>a</w:t>
      </w:r>
      <w:r w:rsidR="00087C7C" w:rsidRPr="00FD7E3B">
        <w:t xml:space="preserve"> do </w:t>
      </w:r>
      <w:r w:rsidR="006C29FD" w:rsidRPr="00FD7E3B">
        <w:t>SWZ</w:t>
      </w:r>
      <w:r w:rsidR="00087C7C" w:rsidRPr="00FD7E3B">
        <w:t xml:space="preserve"> </w:t>
      </w:r>
    </w:p>
    <w:p w14:paraId="14C49883" w14:textId="701A7C7D" w:rsidR="00087C7C" w:rsidRDefault="00087C7C" w:rsidP="00FD7E3B">
      <w:pPr>
        <w:pStyle w:val="Styltytuza"/>
      </w:pPr>
      <w:r w:rsidRPr="002A44D0">
        <w:t>Oświadczenie o spełnianiu warunków</w:t>
      </w:r>
      <w:r>
        <w:t xml:space="preserve"> udziału w postępowaniu</w:t>
      </w:r>
      <w:r w:rsidRPr="002A44D0">
        <w:t xml:space="preserve"> </w:t>
      </w:r>
    </w:p>
    <w:p w14:paraId="4326C37E" w14:textId="4F451D3E" w:rsidR="00D21CB3" w:rsidRPr="002A44D0" w:rsidRDefault="00D21CB3" w:rsidP="00FD7E3B">
      <w:pPr>
        <w:pStyle w:val="Styltytuza"/>
      </w:pPr>
      <w:r>
        <w:t xml:space="preserve">Część I, II, III </w:t>
      </w:r>
      <w:r w:rsidRPr="00D21CB3">
        <w:t>zamówienia</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7864E55"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AA73A0" w:rsidRPr="00A91610">
        <w:rPr>
          <w:rFonts w:cs="Arial"/>
          <w:b/>
          <w:sz w:val="20"/>
          <w:szCs w:val="20"/>
        </w:rPr>
        <w:t>Modernizacja układów pomiarowych w PZO Kupno, SRP Hurko i SRP Lwowska w celu dostosowania do aktualnych strumieni gazu – zadanie w systemie pod klucz</w:t>
      </w:r>
      <w:r w:rsidR="00AA73A0" w:rsidRPr="00C11D22">
        <w:rPr>
          <w:rFonts w:cs="Arial"/>
          <w:sz w:val="20"/>
          <w:szCs w:val="20"/>
        </w:rPr>
        <w:t>”, nr postępowania:</w:t>
      </w:r>
      <w:r w:rsidR="00AA73A0">
        <w:rPr>
          <w:rFonts w:cs="Arial"/>
          <w:b/>
          <w:sz w:val="20"/>
          <w:szCs w:val="20"/>
        </w:rPr>
        <w:t xml:space="preserve"> </w:t>
      </w:r>
      <w:r w:rsidR="00AA73A0">
        <w:rPr>
          <w:rFonts w:cs="Arial"/>
          <w:b/>
          <w:bCs/>
          <w:color w:val="000000"/>
          <w:sz w:val="20"/>
          <w:szCs w:val="20"/>
          <w:shd w:val="clear" w:color="auto" w:fill="FFFFFF"/>
        </w:rPr>
        <w:t>NP/PGNG/23/1162/GE/DIS</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461C0191" w:rsidR="00087C7C" w:rsidRDefault="00087C7C" w:rsidP="00FD7E3B">
      <w:pPr>
        <w:pStyle w:val="StylZa"/>
      </w:pPr>
      <w:r>
        <w:br w:type="page"/>
      </w:r>
      <w:r w:rsidR="006902BF">
        <w:lastRenderedPageBreak/>
        <w:t>Załącznik n</w:t>
      </w:r>
      <w:r>
        <w:t xml:space="preserve">r </w:t>
      </w:r>
      <w:r w:rsidR="007A1E1C">
        <w:t>4</w:t>
      </w:r>
      <w:r w:rsidR="005E1FB9">
        <w:t>b</w:t>
      </w:r>
      <w:r>
        <w:t xml:space="preserve"> do </w:t>
      </w:r>
      <w:r w:rsidR="006C29FD">
        <w:t>SWZ</w:t>
      </w:r>
      <w:r>
        <w:t xml:space="preserve"> </w:t>
      </w:r>
    </w:p>
    <w:p w14:paraId="28837490" w14:textId="57F02FB3" w:rsidR="00087C7C" w:rsidRDefault="00087C7C" w:rsidP="00FD7E3B">
      <w:pPr>
        <w:pStyle w:val="Styltytuza"/>
      </w:pPr>
      <w:r w:rsidRPr="002A44D0">
        <w:t>Oświadczenie o niepodleganiu wykluczeniu</w:t>
      </w:r>
      <w:r w:rsidR="004D3EFB">
        <w:t xml:space="preserve"> z postępowania</w:t>
      </w:r>
    </w:p>
    <w:p w14:paraId="3462BE25" w14:textId="553116A4" w:rsidR="00D21CB3" w:rsidRDefault="00D21CB3" w:rsidP="00FD7E3B">
      <w:pPr>
        <w:pStyle w:val="Styltytuza"/>
      </w:pPr>
      <w:r w:rsidRPr="00D21CB3">
        <w:t>Część I, II, III zamówienia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4C4892AB"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AA73A0" w:rsidRPr="00AA73A0">
        <w:rPr>
          <w:rFonts w:cs="Arial"/>
          <w:b/>
          <w:sz w:val="20"/>
          <w:szCs w:val="20"/>
        </w:rPr>
        <w:t>Modernizacja układów pomiarowych w PZO Kupno, SRP Hurko i SRP Lwowska w celu dostosowania do aktualnych strumieni gazu – zadanie w systemie pod klucz</w:t>
      </w:r>
      <w:r w:rsidR="00AA73A0" w:rsidRPr="00AA73A0">
        <w:rPr>
          <w:rFonts w:cs="Arial"/>
          <w:sz w:val="20"/>
          <w:szCs w:val="20"/>
        </w:rPr>
        <w:t>”, nr postępowania:</w:t>
      </w:r>
      <w:r w:rsidR="00AA73A0" w:rsidRPr="00AA73A0">
        <w:rPr>
          <w:rFonts w:cs="Arial"/>
          <w:b/>
          <w:sz w:val="20"/>
          <w:szCs w:val="20"/>
        </w:rPr>
        <w:t xml:space="preserve"> </w:t>
      </w:r>
      <w:r w:rsidR="00AA73A0" w:rsidRPr="00AA73A0">
        <w:rPr>
          <w:rFonts w:cs="Arial"/>
          <w:b/>
          <w:bCs/>
          <w:sz w:val="20"/>
          <w:szCs w:val="20"/>
        </w:rPr>
        <w:t>NP/PGNG/23/1162/GE/DIS</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F20E8DC"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15516">
        <w:rPr>
          <w:rFonts w:cs="Arial"/>
          <w:bCs/>
          <w:iCs/>
          <w:sz w:val="20"/>
          <w:szCs w:val="20"/>
        </w:rPr>
        <w:t>późn</w:t>
      </w:r>
      <w:proofErr w:type="spellEnd"/>
      <w:r w:rsidRPr="00815516">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15516">
        <w:rPr>
          <w:rFonts w:cs="Arial"/>
          <w:bCs/>
          <w:iCs/>
          <w:sz w:val="20"/>
          <w:szCs w:val="20"/>
        </w:rPr>
        <w:t>późn</w:t>
      </w:r>
      <w:proofErr w:type="spellEnd"/>
      <w:r w:rsidRPr="00815516">
        <w:rPr>
          <w:rFonts w:cs="Arial"/>
          <w:bCs/>
          <w:iCs/>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Pr="00815516">
        <w:rPr>
          <w:rFonts w:cs="Arial"/>
          <w:bCs/>
          <w:iCs/>
          <w:sz w:val="20"/>
          <w:szCs w:val="20"/>
        </w:rPr>
        <w:t>2022 r., poz. 835).</w:t>
      </w:r>
    </w:p>
    <w:p w14:paraId="231A68D9" w14:textId="59663825"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finansowaniu terroryzmu (Dz. U. z 2022 r. poz. 593 i</w:t>
      </w:r>
      <w:r w:rsidR="007343D8">
        <w:rPr>
          <w:rFonts w:cs="Arial"/>
          <w:bCs/>
          <w:iCs/>
          <w:sz w:val="20"/>
          <w:szCs w:val="20"/>
        </w:rPr>
        <w:t> </w:t>
      </w:r>
      <w:r w:rsidRPr="00815516">
        <w:rPr>
          <w:rFonts w:cs="Arial"/>
          <w:bCs/>
          <w:iCs/>
          <w:sz w:val="20"/>
          <w:szCs w:val="20"/>
        </w:rPr>
        <w:t>655)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15AE95DB"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815516">
        <w:rPr>
          <w:rFonts w:cs="Arial"/>
          <w:bCs/>
          <w:iCs/>
          <w:sz w:val="20"/>
          <w:szCs w:val="20"/>
        </w:rPr>
        <w:t>Dz.Urz.UE.L</w:t>
      </w:r>
      <w:proofErr w:type="spellEnd"/>
      <w:r w:rsidR="006155DB" w:rsidRPr="00815516">
        <w:rPr>
          <w:rFonts w:cs="Arial"/>
          <w:bCs/>
          <w:iCs/>
          <w:sz w:val="20"/>
          <w:szCs w:val="20"/>
        </w:rPr>
        <w:t xml:space="preserve"> Nr 111, str. 1), zgodnie z którym zakazuje się udzielania lub dalszego wykonywania wszelkich zamówień publicznych lub koncesji objętych zakresem </w:t>
      </w:r>
      <w:r w:rsidR="006155DB" w:rsidRPr="00815516">
        <w:rPr>
          <w:rFonts w:cs="Arial"/>
          <w:bCs/>
          <w:iCs/>
          <w:sz w:val="20"/>
          <w:szCs w:val="20"/>
        </w:rPr>
        <w:lastRenderedPageBreak/>
        <w:t xml:space="preserve">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1978AEA9" w:rsidR="00087C7C" w:rsidRPr="009C47E0" w:rsidRDefault="006902BF" w:rsidP="00FD7E3B">
      <w:pPr>
        <w:pStyle w:val="StylZa"/>
      </w:pPr>
      <w:r>
        <w:lastRenderedPageBreak/>
        <w:t>Załącznik n</w:t>
      </w:r>
      <w:r w:rsidR="00087C7C">
        <w:t xml:space="preserve">r </w:t>
      </w:r>
      <w:r w:rsidR="00EC5788">
        <w:t>4</w:t>
      </w:r>
      <w:r w:rsidR="005E1FB9">
        <w:t>c</w:t>
      </w:r>
      <w:r w:rsidR="00087C7C">
        <w:t xml:space="preserve"> do </w:t>
      </w:r>
      <w:r w:rsidR="006C29FD">
        <w:t>SWZ</w:t>
      </w:r>
      <w:r w:rsidR="00087C7C">
        <w:t xml:space="preserve"> </w:t>
      </w:r>
    </w:p>
    <w:p w14:paraId="5ACF342D" w14:textId="61708086" w:rsidR="00087C7C" w:rsidRDefault="00087C7C" w:rsidP="00FD7E3B">
      <w:pPr>
        <w:pStyle w:val="Styltytuza"/>
      </w:pPr>
      <w:r w:rsidRPr="002A44D0">
        <w:t xml:space="preserve">Oświadczenie o niezgłaszaniu roszczeń wobec </w:t>
      </w:r>
      <w:r>
        <w:t>Z</w:t>
      </w:r>
      <w:r w:rsidRPr="002A44D0">
        <w:t>amawiającego</w:t>
      </w:r>
    </w:p>
    <w:p w14:paraId="33FF7E54" w14:textId="1C66F357" w:rsidR="00D21CB3" w:rsidRPr="002A44D0" w:rsidRDefault="00D21CB3" w:rsidP="00FD7E3B">
      <w:pPr>
        <w:pStyle w:val="Styltytuza"/>
      </w:pPr>
      <w:r w:rsidRPr="00D21CB3">
        <w:t>Część I, II, III zamówienia</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0C15A8C3"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C11D22">
        <w:rPr>
          <w:rFonts w:cs="Arial"/>
          <w:sz w:val="20"/>
          <w:szCs w:val="20"/>
        </w:rPr>
        <w:t>„</w:t>
      </w:r>
      <w:r w:rsidR="00AA73A0" w:rsidRPr="00AA73A0">
        <w:rPr>
          <w:rFonts w:cs="Arial"/>
          <w:b/>
          <w:sz w:val="20"/>
          <w:szCs w:val="20"/>
        </w:rPr>
        <w:t>Modernizacja układów pomiarowych w PZO Kupno, SRP Hurko i SRP Lwowska w celu dostosowania do aktualnych strumieni gazu – zadanie w systemie pod klucz</w:t>
      </w:r>
      <w:r w:rsidR="00AA73A0">
        <w:rPr>
          <w:rFonts w:cs="Arial"/>
          <w:sz w:val="20"/>
          <w:szCs w:val="20"/>
        </w:rPr>
        <w:t>”</w:t>
      </w:r>
      <w:r w:rsidR="00AA73A0" w:rsidRPr="00AA73A0">
        <w:rPr>
          <w:rFonts w:cs="Arial"/>
          <w:sz w:val="20"/>
          <w:szCs w:val="20"/>
        </w:rPr>
        <w:t>, nr postępowania:</w:t>
      </w:r>
      <w:r w:rsidR="00AA73A0" w:rsidRPr="00AA73A0">
        <w:rPr>
          <w:rFonts w:cs="Arial"/>
          <w:b/>
          <w:sz w:val="20"/>
          <w:szCs w:val="20"/>
        </w:rPr>
        <w:t xml:space="preserve"> </w:t>
      </w:r>
      <w:r w:rsidR="00AA73A0" w:rsidRPr="00AA73A0">
        <w:rPr>
          <w:rFonts w:cs="Arial"/>
          <w:b/>
          <w:bCs/>
          <w:sz w:val="20"/>
          <w:szCs w:val="20"/>
        </w:rPr>
        <w:t>NP/PGNG/23/1162/GE/DIS</w:t>
      </w:r>
      <w:r w:rsidR="00AA73A0" w:rsidRPr="00AA73A0">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6723B9ED" w14:textId="58D48DF1" w:rsidR="00C11D22" w:rsidRDefault="00C11D22" w:rsidP="00087C7C">
      <w:pPr>
        <w:spacing w:line="240" w:lineRule="auto"/>
        <w:rPr>
          <w:rFonts w:cs="Arial"/>
          <w:b/>
          <w:color w:val="000000"/>
          <w:sz w:val="20"/>
          <w:szCs w:val="20"/>
        </w:rPr>
      </w:pPr>
    </w:p>
    <w:p w14:paraId="6D564418" w14:textId="77777777" w:rsidR="00C11D22" w:rsidRDefault="00C11D22">
      <w:pPr>
        <w:spacing w:line="240" w:lineRule="auto"/>
        <w:jc w:val="left"/>
        <w:rPr>
          <w:rFonts w:cs="Arial"/>
          <w:b/>
          <w:color w:val="000000"/>
          <w:sz w:val="20"/>
          <w:szCs w:val="20"/>
        </w:rPr>
      </w:pPr>
      <w:r>
        <w:rPr>
          <w:rFonts w:cs="Arial"/>
          <w:b/>
          <w:color w:val="000000"/>
          <w:sz w:val="20"/>
          <w:szCs w:val="20"/>
        </w:rPr>
        <w:br w:type="page"/>
      </w:r>
    </w:p>
    <w:p w14:paraId="5865EA26" w14:textId="357056A1" w:rsidR="00087C7C" w:rsidRDefault="00EC5788" w:rsidP="00DD36EA">
      <w:pPr>
        <w:spacing w:line="240" w:lineRule="auto"/>
        <w:jc w:val="right"/>
        <w:rPr>
          <w:rFonts w:cs="Arial"/>
          <w:b/>
          <w:color w:val="000000"/>
          <w:sz w:val="20"/>
          <w:szCs w:val="20"/>
        </w:rPr>
      </w:pPr>
      <w:r>
        <w:rPr>
          <w:rFonts w:cs="Arial"/>
          <w:b/>
          <w:color w:val="000000"/>
          <w:sz w:val="20"/>
          <w:szCs w:val="20"/>
        </w:rPr>
        <w:lastRenderedPageBreak/>
        <w:t>Załącznik nr 5</w:t>
      </w:r>
      <w:r w:rsidR="00DD36EA">
        <w:rPr>
          <w:rFonts w:cs="Arial"/>
          <w:b/>
          <w:color w:val="000000"/>
          <w:sz w:val="20"/>
          <w:szCs w:val="20"/>
        </w:rPr>
        <w:t xml:space="preserve"> do SWZ</w:t>
      </w:r>
    </w:p>
    <w:p w14:paraId="60A0975B" w14:textId="569A061B" w:rsidR="004C5FF6" w:rsidRDefault="004C5FF6" w:rsidP="00415BEF"/>
    <w:p w14:paraId="6DE9246E" w14:textId="444C9870" w:rsidR="004F4CEF" w:rsidRDefault="004F4CEF" w:rsidP="00DD36EA">
      <w:pPr>
        <w:jc w:val="center"/>
      </w:pPr>
    </w:p>
    <w:p w14:paraId="37503B88" w14:textId="13DE8B05" w:rsidR="00DD36EA" w:rsidRDefault="00DD36EA" w:rsidP="00DD36EA">
      <w:pPr>
        <w:jc w:val="center"/>
        <w:rPr>
          <w:b/>
          <w:bCs/>
        </w:rPr>
      </w:pPr>
      <w:r w:rsidRPr="004853B9">
        <w:rPr>
          <w:b/>
          <w:bCs/>
        </w:rPr>
        <w:t>Wykaz wykonanych prac</w:t>
      </w:r>
    </w:p>
    <w:p w14:paraId="5B87F4D7" w14:textId="5B9AE4FE" w:rsidR="00D21CB3" w:rsidRDefault="00D21CB3" w:rsidP="00DD36EA">
      <w:pPr>
        <w:jc w:val="center"/>
        <w:rPr>
          <w:b/>
          <w:bCs/>
        </w:rPr>
      </w:pPr>
      <w:r w:rsidRPr="00D21CB3">
        <w:rPr>
          <w:b/>
          <w:bCs/>
        </w:rPr>
        <w:t>Część I, II, III zamówienia</w:t>
      </w:r>
    </w:p>
    <w:p w14:paraId="1C089AD0" w14:textId="77777777" w:rsidR="00DD36EA" w:rsidRPr="004853B9" w:rsidRDefault="00DD36EA" w:rsidP="00DD36EA">
      <w:pPr>
        <w:rPr>
          <w:b/>
          <w:bCs/>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79D9571D" w14:textId="77777777" w:rsidTr="00873B36">
        <w:trPr>
          <w:cantSplit/>
          <w:trHeight w:hRule="exact" w:val="931"/>
          <w:jc w:val="center"/>
        </w:trPr>
        <w:tc>
          <w:tcPr>
            <w:tcW w:w="3552" w:type="dxa"/>
            <w:shd w:val="clear" w:color="auto" w:fill="002060"/>
            <w:vAlign w:val="center"/>
          </w:tcPr>
          <w:p w14:paraId="1127DF34" w14:textId="77777777" w:rsidR="00DD36EA" w:rsidRPr="004853B9" w:rsidRDefault="00DD36EA" w:rsidP="00873B36">
            <w:pPr>
              <w:jc w:val="center"/>
              <w:rPr>
                <w:b/>
                <w:bCs/>
              </w:rPr>
            </w:pPr>
            <w:r w:rsidRPr="004853B9">
              <w:rPr>
                <w:b/>
                <w:bCs/>
              </w:rPr>
              <w:t>Dane Wykonawcy</w:t>
            </w:r>
          </w:p>
        </w:tc>
        <w:tc>
          <w:tcPr>
            <w:tcW w:w="5521" w:type="dxa"/>
          </w:tcPr>
          <w:p w14:paraId="41AA85DD" w14:textId="77777777" w:rsidR="00DD36EA" w:rsidRPr="004853B9" w:rsidRDefault="00DD36EA" w:rsidP="00873B36">
            <w:pPr>
              <w:jc w:val="center"/>
              <w:rPr>
                <w:b/>
              </w:rPr>
            </w:pPr>
          </w:p>
          <w:p w14:paraId="45DE3D10" w14:textId="77777777" w:rsidR="00DD36EA" w:rsidRPr="004853B9" w:rsidRDefault="00DD36EA" w:rsidP="00873B36">
            <w:pPr>
              <w:jc w:val="center"/>
              <w:rPr>
                <w:b/>
              </w:rPr>
            </w:pPr>
          </w:p>
        </w:tc>
      </w:tr>
      <w:tr w:rsidR="00DD36EA" w:rsidRPr="004853B9" w14:paraId="28E14C6A" w14:textId="77777777" w:rsidTr="00873B36">
        <w:trPr>
          <w:cantSplit/>
          <w:trHeight w:hRule="exact" w:val="1253"/>
          <w:jc w:val="center"/>
        </w:trPr>
        <w:tc>
          <w:tcPr>
            <w:tcW w:w="3552" w:type="dxa"/>
            <w:shd w:val="clear" w:color="auto" w:fill="002060"/>
            <w:vAlign w:val="center"/>
          </w:tcPr>
          <w:p w14:paraId="21EFFE9B" w14:textId="77777777" w:rsidR="00DD36EA" w:rsidRPr="004853B9" w:rsidRDefault="00DD36EA" w:rsidP="00873B36">
            <w:pPr>
              <w:jc w:val="center"/>
              <w:rPr>
                <w:b/>
                <w:bCs/>
              </w:rPr>
            </w:pPr>
            <w:r w:rsidRPr="004853B9">
              <w:rPr>
                <w:b/>
                <w:bCs/>
              </w:rPr>
              <w:t xml:space="preserve">Adres Wykonawcy: </w:t>
            </w:r>
          </w:p>
          <w:p w14:paraId="0F073895" w14:textId="77777777" w:rsidR="00DD36EA" w:rsidRPr="004853B9" w:rsidRDefault="00DD36EA" w:rsidP="00873B36">
            <w:pPr>
              <w:jc w:val="center"/>
              <w:rPr>
                <w:b/>
                <w:bCs/>
              </w:rPr>
            </w:pPr>
            <w:r w:rsidRPr="004853B9">
              <w:rPr>
                <w:b/>
                <w:bCs/>
              </w:rPr>
              <w:t xml:space="preserve">kod, miejscowość </w:t>
            </w:r>
          </w:p>
          <w:p w14:paraId="23126F6B" w14:textId="77777777" w:rsidR="00DD36EA" w:rsidRPr="004853B9" w:rsidRDefault="00DD36EA" w:rsidP="00873B36">
            <w:pPr>
              <w:jc w:val="center"/>
              <w:rPr>
                <w:b/>
                <w:bCs/>
              </w:rPr>
            </w:pPr>
            <w:r w:rsidRPr="004853B9">
              <w:rPr>
                <w:b/>
                <w:bCs/>
              </w:rPr>
              <w:t>ulica, nr lokalu</w:t>
            </w:r>
          </w:p>
          <w:p w14:paraId="154913B2" w14:textId="77777777" w:rsidR="00DD36EA" w:rsidRPr="004853B9" w:rsidRDefault="00DD36EA" w:rsidP="00873B36">
            <w:pPr>
              <w:jc w:val="center"/>
              <w:rPr>
                <w:b/>
              </w:rPr>
            </w:pPr>
          </w:p>
        </w:tc>
        <w:tc>
          <w:tcPr>
            <w:tcW w:w="5521" w:type="dxa"/>
          </w:tcPr>
          <w:p w14:paraId="2F855381" w14:textId="77777777" w:rsidR="00DD36EA" w:rsidRPr="004853B9" w:rsidRDefault="00DD36EA" w:rsidP="00873B36">
            <w:pPr>
              <w:jc w:val="center"/>
              <w:rPr>
                <w:b/>
              </w:rPr>
            </w:pPr>
          </w:p>
        </w:tc>
      </w:tr>
    </w:tbl>
    <w:p w14:paraId="4980DBE0" w14:textId="6C5F514E" w:rsidR="004F4CEF" w:rsidRDefault="004F4CEF" w:rsidP="00415BEF"/>
    <w:p w14:paraId="4A30FF44" w14:textId="242FBAB2" w:rsidR="00DD36EA" w:rsidRPr="002E2A52" w:rsidRDefault="00DD36EA" w:rsidP="00DD36EA">
      <w:pPr>
        <w:rPr>
          <w:sz w:val="20"/>
          <w:szCs w:val="20"/>
        </w:rPr>
      </w:pPr>
      <w:r w:rsidRPr="004853B9">
        <w:rPr>
          <w:sz w:val="20"/>
          <w:szCs w:val="20"/>
        </w:rPr>
        <w:t xml:space="preserve">Składając ofertę w zamówieniu niepublicznym prowadzonym w trybie przetargu nieograniczonego </w:t>
      </w:r>
      <w:r w:rsidRPr="004853B9">
        <w:rPr>
          <w:sz w:val="20"/>
          <w:szCs w:val="20"/>
        </w:rPr>
        <w:br/>
        <w:t>pn.: „</w:t>
      </w:r>
      <w:r w:rsidR="00AA73A0" w:rsidRPr="00A91610">
        <w:rPr>
          <w:rFonts w:cs="Arial"/>
          <w:b/>
          <w:sz w:val="20"/>
          <w:szCs w:val="20"/>
        </w:rPr>
        <w:t>Modernizacja układów pomiarowych w PZO Kupno, SRP Hurko i SRP Lwowska w celu dostosowania do aktualnych strumieni gazu – zadanie w systemie pod klucz</w:t>
      </w:r>
      <w:r w:rsidR="00AA73A0" w:rsidRPr="00C11D22">
        <w:rPr>
          <w:rFonts w:cs="Arial"/>
          <w:sz w:val="20"/>
          <w:szCs w:val="20"/>
        </w:rPr>
        <w:t>”, nr postępowania:</w:t>
      </w:r>
      <w:r w:rsidR="00AA73A0">
        <w:rPr>
          <w:rFonts w:cs="Arial"/>
          <w:b/>
          <w:sz w:val="20"/>
          <w:szCs w:val="20"/>
        </w:rPr>
        <w:t xml:space="preserve"> </w:t>
      </w:r>
      <w:r w:rsidR="00AA73A0">
        <w:rPr>
          <w:rFonts w:cs="Arial"/>
          <w:b/>
          <w:bCs/>
          <w:color w:val="000000"/>
          <w:sz w:val="20"/>
          <w:szCs w:val="20"/>
          <w:shd w:val="clear" w:color="auto" w:fill="FFFFFF"/>
        </w:rPr>
        <w:t>NP/PGNG/23/1162/GE/DIS</w:t>
      </w:r>
      <w:r w:rsidRPr="004853B9">
        <w:rPr>
          <w:sz w:val="20"/>
          <w:szCs w:val="20"/>
        </w:rPr>
        <w:t xml:space="preserve">, przedstawiamy </w:t>
      </w:r>
      <w:r w:rsidRPr="004853B9">
        <w:rPr>
          <w:b/>
          <w:bCs/>
          <w:sz w:val="20"/>
          <w:szCs w:val="20"/>
        </w:rPr>
        <w:t xml:space="preserve">Wykaz wykonanych prac, </w:t>
      </w:r>
      <w:r w:rsidRPr="004853B9">
        <w:rPr>
          <w:sz w:val="20"/>
          <w:szCs w:val="20"/>
        </w:rPr>
        <w:t>na potwierdzenie spełnienia</w:t>
      </w:r>
      <w:r>
        <w:rPr>
          <w:sz w:val="20"/>
          <w:szCs w:val="20"/>
        </w:rPr>
        <w:t xml:space="preserve"> warunków</w:t>
      </w:r>
      <w:r w:rsidRPr="004853B9">
        <w:rPr>
          <w:sz w:val="20"/>
          <w:szCs w:val="20"/>
        </w:rPr>
        <w:t xml:space="preserve"> udziału w postępowa</w:t>
      </w:r>
      <w:r>
        <w:rPr>
          <w:sz w:val="20"/>
          <w:szCs w:val="20"/>
        </w:rPr>
        <w:t>niu, o których mowa w pkt 10.2.</w:t>
      </w:r>
      <w:r w:rsidRPr="004853B9">
        <w:rPr>
          <w:sz w:val="20"/>
          <w:szCs w:val="20"/>
        </w:rPr>
        <w:t xml:space="preserve"> lit.</w:t>
      </w:r>
      <w:r>
        <w:rPr>
          <w:sz w:val="20"/>
          <w:szCs w:val="20"/>
        </w:rPr>
        <w:t xml:space="preserve"> a)</w:t>
      </w:r>
      <w:r w:rsidRPr="004853B9">
        <w:rPr>
          <w:sz w:val="20"/>
          <w:szCs w:val="20"/>
        </w:rPr>
        <w:t xml:space="preserve"> SWZ </w:t>
      </w:r>
      <w:r w:rsidRPr="004853B9">
        <w:rPr>
          <w:rFonts w:cs="Arial"/>
          <w:color w:val="000000" w:themeColor="text1"/>
          <w:sz w:val="20"/>
          <w:szCs w:val="20"/>
          <w:u w:val="single"/>
        </w:rPr>
        <w:t>wraz z załączonymi dowodami potwierdzającymi należyte wykonanie wykazanych poniże</w:t>
      </w:r>
      <w:r>
        <w:rPr>
          <w:rFonts w:cs="Arial"/>
          <w:color w:val="000000" w:themeColor="text1"/>
          <w:sz w:val="20"/>
          <w:szCs w:val="20"/>
          <w:u w:val="single"/>
        </w:rPr>
        <w:t>j</w:t>
      </w:r>
      <w:r w:rsidRPr="004853B9">
        <w:rPr>
          <w:rFonts w:cs="Arial"/>
          <w:color w:val="000000" w:themeColor="text1"/>
          <w:sz w:val="20"/>
          <w:szCs w:val="20"/>
          <w:u w:val="single"/>
        </w:rPr>
        <w:t xml:space="preserve"> prac.</w:t>
      </w:r>
    </w:p>
    <w:p w14:paraId="54BDA347" w14:textId="04593915" w:rsidR="00DD36EA" w:rsidRDefault="00DD36EA" w:rsidP="00DD36EA">
      <w:pPr>
        <w:rPr>
          <w:b/>
        </w:rPr>
      </w:pPr>
    </w:p>
    <w:p w14:paraId="6DEF9226" w14:textId="77777777" w:rsidR="00D21CB3" w:rsidRPr="004853B9" w:rsidRDefault="00D21CB3" w:rsidP="00DD36EA">
      <w:pPr>
        <w:rPr>
          <w:b/>
        </w:rPr>
      </w:pPr>
    </w:p>
    <w:tbl>
      <w:tblPr>
        <w:tblStyle w:val="Tabela-Siatka3"/>
        <w:tblW w:w="0" w:type="auto"/>
        <w:tblLook w:val="04A0" w:firstRow="1" w:lastRow="0" w:firstColumn="1" w:lastColumn="0" w:noHBand="0" w:noVBand="1"/>
      </w:tblPr>
      <w:tblGrid>
        <w:gridCol w:w="562"/>
        <w:gridCol w:w="3062"/>
        <w:gridCol w:w="1812"/>
        <w:gridCol w:w="1812"/>
        <w:gridCol w:w="1812"/>
      </w:tblGrid>
      <w:tr w:rsidR="00DD36EA" w:rsidRPr="004853B9" w14:paraId="1E7BD567" w14:textId="77777777" w:rsidTr="00DD36EA">
        <w:tc>
          <w:tcPr>
            <w:tcW w:w="562" w:type="dxa"/>
            <w:vAlign w:val="center"/>
          </w:tcPr>
          <w:p w14:paraId="0A2DB0E4" w14:textId="77777777" w:rsidR="00DD36EA" w:rsidRPr="004853B9" w:rsidRDefault="00DD36EA" w:rsidP="00873B36">
            <w:pPr>
              <w:jc w:val="center"/>
              <w:rPr>
                <w:b/>
                <w:bCs/>
                <w:sz w:val="20"/>
                <w:szCs w:val="20"/>
              </w:rPr>
            </w:pPr>
            <w:r w:rsidRPr="004853B9">
              <w:rPr>
                <w:b/>
                <w:bCs/>
                <w:sz w:val="20"/>
                <w:szCs w:val="20"/>
              </w:rPr>
              <w:t>Lp.</w:t>
            </w:r>
          </w:p>
        </w:tc>
        <w:tc>
          <w:tcPr>
            <w:tcW w:w="3062" w:type="dxa"/>
            <w:vAlign w:val="center"/>
          </w:tcPr>
          <w:p w14:paraId="15E7C2FE" w14:textId="77777777" w:rsidR="00DD36EA" w:rsidRPr="004853B9" w:rsidRDefault="00DD36EA" w:rsidP="00873B36">
            <w:pPr>
              <w:jc w:val="center"/>
              <w:rPr>
                <w:b/>
                <w:bCs/>
                <w:sz w:val="20"/>
                <w:szCs w:val="20"/>
              </w:rPr>
            </w:pPr>
            <w:r w:rsidRPr="004853B9">
              <w:rPr>
                <w:b/>
                <w:bCs/>
                <w:sz w:val="20"/>
                <w:szCs w:val="20"/>
              </w:rPr>
              <w:t>Nazwa zadania</w:t>
            </w:r>
          </w:p>
        </w:tc>
        <w:tc>
          <w:tcPr>
            <w:tcW w:w="1812" w:type="dxa"/>
            <w:vAlign w:val="center"/>
          </w:tcPr>
          <w:p w14:paraId="77304B88" w14:textId="77777777" w:rsidR="00DD36EA" w:rsidRPr="004853B9" w:rsidRDefault="00DD36EA" w:rsidP="00873B36">
            <w:pPr>
              <w:jc w:val="center"/>
              <w:rPr>
                <w:b/>
                <w:bCs/>
                <w:sz w:val="20"/>
                <w:szCs w:val="20"/>
              </w:rPr>
            </w:pPr>
            <w:r w:rsidRPr="004853B9">
              <w:rPr>
                <w:b/>
                <w:bCs/>
                <w:sz w:val="20"/>
                <w:szCs w:val="20"/>
              </w:rPr>
              <w:t>Okres realizacji zadania</w:t>
            </w:r>
          </w:p>
        </w:tc>
        <w:tc>
          <w:tcPr>
            <w:tcW w:w="1812" w:type="dxa"/>
            <w:vAlign w:val="center"/>
          </w:tcPr>
          <w:p w14:paraId="12CEA8A1" w14:textId="1F7B4BDB" w:rsidR="00DD36EA" w:rsidRPr="004853B9" w:rsidRDefault="00121701" w:rsidP="00873B36">
            <w:pPr>
              <w:jc w:val="center"/>
              <w:rPr>
                <w:b/>
                <w:bCs/>
                <w:sz w:val="20"/>
                <w:szCs w:val="20"/>
              </w:rPr>
            </w:pPr>
            <w:r>
              <w:rPr>
                <w:b/>
                <w:bCs/>
                <w:sz w:val="20"/>
                <w:szCs w:val="20"/>
              </w:rPr>
              <w:t xml:space="preserve">Wartość zadania </w:t>
            </w:r>
            <w:r w:rsidR="00DD36EA" w:rsidRPr="004853B9">
              <w:rPr>
                <w:b/>
                <w:bCs/>
                <w:sz w:val="20"/>
                <w:szCs w:val="20"/>
              </w:rPr>
              <w:t>Kwota netto [PLN]</w:t>
            </w:r>
          </w:p>
        </w:tc>
        <w:tc>
          <w:tcPr>
            <w:tcW w:w="1812" w:type="dxa"/>
            <w:vAlign w:val="center"/>
          </w:tcPr>
          <w:p w14:paraId="1D27E4A8" w14:textId="77777777" w:rsidR="00DD36EA" w:rsidRPr="004853B9" w:rsidRDefault="00DD36EA" w:rsidP="00873B36">
            <w:pPr>
              <w:autoSpaceDE w:val="0"/>
              <w:autoSpaceDN w:val="0"/>
              <w:adjustRightInd w:val="0"/>
              <w:spacing w:line="240" w:lineRule="auto"/>
              <w:jc w:val="center"/>
              <w:rPr>
                <w:rFonts w:cs="Arial"/>
                <w:color w:val="000000"/>
                <w:sz w:val="20"/>
                <w:szCs w:val="20"/>
              </w:rPr>
            </w:pPr>
            <w:r w:rsidRPr="004853B9">
              <w:rPr>
                <w:rFonts w:cs="Arial"/>
                <w:color w:val="000000"/>
                <w:sz w:val="20"/>
                <w:szCs w:val="20"/>
              </w:rPr>
              <w:t>Podmiot, dla którego zadanie było/jest realizowane</w:t>
            </w:r>
          </w:p>
        </w:tc>
      </w:tr>
      <w:tr w:rsidR="00DD36EA" w:rsidRPr="004853B9" w14:paraId="06F736A4" w14:textId="77777777" w:rsidTr="00DD36EA">
        <w:tc>
          <w:tcPr>
            <w:tcW w:w="562" w:type="dxa"/>
          </w:tcPr>
          <w:p w14:paraId="0FB69821" w14:textId="77777777" w:rsidR="00DD36EA" w:rsidRPr="004853B9" w:rsidRDefault="00DD36EA" w:rsidP="00873B36">
            <w:pPr>
              <w:rPr>
                <w:b/>
              </w:rPr>
            </w:pPr>
          </w:p>
        </w:tc>
        <w:tc>
          <w:tcPr>
            <w:tcW w:w="3062" w:type="dxa"/>
          </w:tcPr>
          <w:p w14:paraId="6AF6D6F1" w14:textId="77777777" w:rsidR="00DD36EA" w:rsidRPr="004853B9" w:rsidRDefault="00DD36EA" w:rsidP="00873B36">
            <w:pPr>
              <w:rPr>
                <w:b/>
              </w:rPr>
            </w:pPr>
          </w:p>
        </w:tc>
        <w:tc>
          <w:tcPr>
            <w:tcW w:w="1812" w:type="dxa"/>
          </w:tcPr>
          <w:p w14:paraId="1AA0DB28" w14:textId="77777777" w:rsidR="00DD36EA" w:rsidRPr="004853B9" w:rsidRDefault="00DD36EA" w:rsidP="00873B36">
            <w:pPr>
              <w:rPr>
                <w:b/>
              </w:rPr>
            </w:pPr>
          </w:p>
        </w:tc>
        <w:tc>
          <w:tcPr>
            <w:tcW w:w="1812" w:type="dxa"/>
          </w:tcPr>
          <w:p w14:paraId="28044DE5" w14:textId="77777777" w:rsidR="00DD36EA" w:rsidRPr="004853B9" w:rsidRDefault="00DD36EA" w:rsidP="00873B36">
            <w:pPr>
              <w:rPr>
                <w:b/>
              </w:rPr>
            </w:pPr>
          </w:p>
        </w:tc>
        <w:tc>
          <w:tcPr>
            <w:tcW w:w="1812" w:type="dxa"/>
          </w:tcPr>
          <w:p w14:paraId="482D2527" w14:textId="77777777" w:rsidR="00DD36EA" w:rsidRPr="004853B9" w:rsidRDefault="00DD36EA" w:rsidP="00873B36">
            <w:pPr>
              <w:rPr>
                <w:b/>
              </w:rPr>
            </w:pPr>
          </w:p>
        </w:tc>
      </w:tr>
      <w:tr w:rsidR="00DD36EA" w:rsidRPr="004853B9" w14:paraId="65ADBBE8" w14:textId="77777777" w:rsidTr="00DD36EA">
        <w:tc>
          <w:tcPr>
            <w:tcW w:w="562" w:type="dxa"/>
          </w:tcPr>
          <w:p w14:paraId="54F7F384" w14:textId="77777777" w:rsidR="00DD36EA" w:rsidRPr="004853B9" w:rsidRDefault="00DD36EA" w:rsidP="00873B36">
            <w:pPr>
              <w:rPr>
                <w:b/>
              </w:rPr>
            </w:pPr>
          </w:p>
        </w:tc>
        <w:tc>
          <w:tcPr>
            <w:tcW w:w="3062" w:type="dxa"/>
          </w:tcPr>
          <w:p w14:paraId="4745E2CC" w14:textId="77777777" w:rsidR="00DD36EA" w:rsidRPr="004853B9" w:rsidRDefault="00DD36EA" w:rsidP="00873B36">
            <w:pPr>
              <w:rPr>
                <w:b/>
              </w:rPr>
            </w:pPr>
          </w:p>
        </w:tc>
        <w:tc>
          <w:tcPr>
            <w:tcW w:w="1812" w:type="dxa"/>
          </w:tcPr>
          <w:p w14:paraId="5F1A8FC3" w14:textId="77777777" w:rsidR="00DD36EA" w:rsidRPr="004853B9" w:rsidRDefault="00DD36EA" w:rsidP="00873B36">
            <w:pPr>
              <w:rPr>
                <w:b/>
              </w:rPr>
            </w:pPr>
          </w:p>
        </w:tc>
        <w:tc>
          <w:tcPr>
            <w:tcW w:w="1812" w:type="dxa"/>
          </w:tcPr>
          <w:p w14:paraId="190A1C03" w14:textId="77777777" w:rsidR="00DD36EA" w:rsidRPr="004853B9" w:rsidRDefault="00DD36EA" w:rsidP="00873B36">
            <w:pPr>
              <w:rPr>
                <w:b/>
              </w:rPr>
            </w:pPr>
          </w:p>
        </w:tc>
        <w:tc>
          <w:tcPr>
            <w:tcW w:w="1812" w:type="dxa"/>
          </w:tcPr>
          <w:p w14:paraId="33E14F58" w14:textId="77777777" w:rsidR="00DD36EA" w:rsidRPr="004853B9" w:rsidRDefault="00DD36EA" w:rsidP="00873B36">
            <w:pPr>
              <w:rPr>
                <w:b/>
              </w:rPr>
            </w:pPr>
          </w:p>
        </w:tc>
      </w:tr>
      <w:tr w:rsidR="00DD36EA" w:rsidRPr="004853B9" w14:paraId="09C4A69C" w14:textId="77777777" w:rsidTr="00DD36EA">
        <w:tc>
          <w:tcPr>
            <w:tcW w:w="562" w:type="dxa"/>
          </w:tcPr>
          <w:p w14:paraId="550EA46C" w14:textId="77777777" w:rsidR="00DD36EA" w:rsidRPr="004853B9" w:rsidRDefault="00DD36EA" w:rsidP="00873B36">
            <w:pPr>
              <w:rPr>
                <w:b/>
              </w:rPr>
            </w:pPr>
          </w:p>
        </w:tc>
        <w:tc>
          <w:tcPr>
            <w:tcW w:w="3062" w:type="dxa"/>
          </w:tcPr>
          <w:p w14:paraId="2DC6A7B7" w14:textId="77777777" w:rsidR="00DD36EA" w:rsidRPr="004853B9" w:rsidRDefault="00DD36EA" w:rsidP="00873B36">
            <w:pPr>
              <w:rPr>
                <w:b/>
              </w:rPr>
            </w:pPr>
          </w:p>
        </w:tc>
        <w:tc>
          <w:tcPr>
            <w:tcW w:w="1812" w:type="dxa"/>
          </w:tcPr>
          <w:p w14:paraId="391CE136" w14:textId="77777777" w:rsidR="00DD36EA" w:rsidRPr="004853B9" w:rsidRDefault="00DD36EA" w:rsidP="00873B36">
            <w:pPr>
              <w:rPr>
                <w:b/>
              </w:rPr>
            </w:pPr>
          </w:p>
        </w:tc>
        <w:tc>
          <w:tcPr>
            <w:tcW w:w="1812" w:type="dxa"/>
          </w:tcPr>
          <w:p w14:paraId="23F8A445" w14:textId="77777777" w:rsidR="00DD36EA" w:rsidRPr="004853B9" w:rsidRDefault="00DD36EA" w:rsidP="00873B36">
            <w:pPr>
              <w:rPr>
                <w:b/>
              </w:rPr>
            </w:pPr>
          </w:p>
        </w:tc>
        <w:tc>
          <w:tcPr>
            <w:tcW w:w="1812" w:type="dxa"/>
          </w:tcPr>
          <w:p w14:paraId="14C2A1C4" w14:textId="77777777" w:rsidR="00DD36EA" w:rsidRPr="004853B9" w:rsidRDefault="00DD36EA" w:rsidP="00873B36">
            <w:pPr>
              <w:rPr>
                <w:b/>
              </w:rPr>
            </w:pPr>
          </w:p>
        </w:tc>
      </w:tr>
      <w:tr w:rsidR="00DD36EA" w:rsidRPr="004853B9" w14:paraId="40F61F80" w14:textId="77777777" w:rsidTr="00DD36EA">
        <w:tc>
          <w:tcPr>
            <w:tcW w:w="562" w:type="dxa"/>
          </w:tcPr>
          <w:p w14:paraId="5838704F" w14:textId="77777777" w:rsidR="00DD36EA" w:rsidRPr="004853B9" w:rsidRDefault="00DD36EA" w:rsidP="00873B36">
            <w:pPr>
              <w:rPr>
                <w:b/>
              </w:rPr>
            </w:pPr>
          </w:p>
        </w:tc>
        <w:tc>
          <w:tcPr>
            <w:tcW w:w="3062" w:type="dxa"/>
          </w:tcPr>
          <w:p w14:paraId="0839650A" w14:textId="77777777" w:rsidR="00DD36EA" w:rsidRPr="004853B9" w:rsidRDefault="00DD36EA" w:rsidP="00873B36">
            <w:pPr>
              <w:rPr>
                <w:b/>
              </w:rPr>
            </w:pPr>
          </w:p>
        </w:tc>
        <w:tc>
          <w:tcPr>
            <w:tcW w:w="1812" w:type="dxa"/>
          </w:tcPr>
          <w:p w14:paraId="1CE5D80C" w14:textId="77777777" w:rsidR="00DD36EA" w:rsidRPr="004853B9" w:rsidRDefault="00DD36EA" w:rsidP="00873B36">
            <w:pPr>
              <w:rPr>
                <w:b/>
              </w:rPr>
            </w:pPr>
          </w:p>
        </w:tc>
        <w:tc>
          <w:tcPr>
            <w:tcW w:w="1812" w:type="dxa"/>
          </w:tcPr>
          <w:p w14:paraId="389E0CAA" w14:textId="77777777" w:rsidR="00DD36EA" w:rsidRPr="004853B9" w:rsidRDefault="00DD36EA" w:rsidP="00873B36">
            <w:pPr>
              <w:rPr>
                <w:b/>
              </w:rPr>
            </w:pPr>
          </w:p>
        </w:tc>
        <w:tc>
          <w:tcPr>
            <w:tcW w:w="1812" w:type="dxa"/>
          </w:tcPr>
          <w:p w14:paraId="2258BA77" w14:textId="77777777" w:rsidR="00DD36EA" w:rsidRPr="004853B9" w:rsidRDefault="00DD36EA" w:rsidP="00873B36">
            <w:pPr>
              <w:rPr>
                <w:b/>
              </w:rPr>
            </w:pPr>
          </w:p>
        </w:tc>
      </w:tr>
    </w:tbl>
    <w:p w14:paraId="3D235B26" w14:textId="77777777" w:rsidR="00DD36EA" w:rsidRPr="004853B9" w:rsidRDefault="00DD36EA" w:rsidP="00DD36EA">
      <w:pPr>
        <w:rPr>
          <w:b/>
        </w:rPr>
      </w:pPr>
    </w:p>
    <w:p w14:paraId="321C361D" w14:textId="13732A86" w:rsidR="00DD36EA" w:rsidRPr="004853B9" w:rsidRDefault="00DD36EA" w:rsidP="00D21CB3">
      <w:pPr>
        <w:rPr>
          <w:b/>
        </w:rPr>
      </w:pPr>
    </w:p>
    <w:p w14:paraId="7F54C714" w14:textId="77777777" w:rsidR="00DD36EA" w:rsidRPr="004853B9" w:rsidRDefault="00DD36EA" w:rsidP="00DD36EA">
      <w:pPr>
        <w:rPr>
          <w:b/>
        </w:rPr>
      </w:pPr>
    </w:p>
    <w:p w14:paraId="72665495" w14:textId="77777777" w:rsidR="00DD36EA" w:rsidRPr="004853B9" w:rsidRDefault="00DD36EA" w:rsidP="00DD36EA">
      <w:pPr>
        <w:jc w:val="center"/>
        <w:rPr>
          <w:b/>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541"/>
      </w:tblGrid>
      <w:tr w:rsidR="00DD36EA" w:rsidRPr="004853B9" w14:paraId="38CA4D69" w14:textId="77777777" w:rsidTr="00DD36EA">
        <w:trPr>
          <w:cantSplit/>
          <w:trHeight w:val="703"/>
          <w:jc w:val="center"/>
        </w:trPr>
        <w:tc>
          <w:tcPr>
            <w:tcW w:w="590" w:type="dxa"/>
            <w:vAlign w:val="center"/>
          </w:tcPr>
          <w:p w14:paraId="5AC7BDF5"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3BCF3426"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w:t>
            </w:r>
            <w:proofErr w:type="spellStart"/>
            <w:r w:rsidRPr="004853B9">
              <w:rPr>
                <w:rFonts w:cs="Arial"/>
                <w:sz w:val="18"/>
                <w:szCs w:val="18"/>
              </w:rPr>
              <w:t>ych</w:t>
            </w:r>
            <w:proofErr w:type="spellEnd"/>
            <w:r w:rsidRPr="004853B9">
              <w:rPr>
                <w:rFonts w:cs="Arial"/>
                <w:sz w:val="18"/>
                <w:szCs w:val="18"/>
              </w:rPr>
              <w:t>) do występowania w obrocie prawnym lub posiadającej (</w:t>
            </w:r>
            <w:proofErr w:type="spellStart"/>
            <w:r w:rsidRPr="004853B9">
              <w:rPr>
                <w:rFonts w:cs="Arial"/>
                <w:sz w:val="18"/>
                <w:szCs w:val="18"/>
              </w:rPr>
              <w:t>ych</w:t>
            </w:r>
            <w:proofErr w:type="spellEnd"/>
            <w:r w:rsidRPr="004853B9">
              <w:rPr>
                <w:rFonts w:cs="Arial"/>
                <w:sz w:val="18"/>
                <w:szCs w:val="18"/>
              </w:rPr>
              <w:t>) pełnomocnictwo</w:t>
            </w:r>
          </w:p>
        </w:tc>
        <w:tc>
          <w:tcPr>
            <w:tcW w:w="3080" w:type="dxa"/>
            <w:vAlign w:val="center"/>
          </w:tcPr>
          <w:p w14:paraId="17106EF9"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w:t>
            </w:r>
            <w:proofErr w:type="spellStart"/>
            <w:r w:rsidRPr="004853B9">
              <w:rPr>
                <w:rFonts w:cs="Arial"/>
                <w:sz w:val="18"/>
                <w:szCs w:val="18"/>
              </w:rPr>
              <w:t>ych</w:t>
            </w:r>
            <w:proofErr w:type="spellEnd"/>
            <w:r w:rsidRPr="004853B9">
              <w:rPr>
                <w:rFonts w:cs="Arial"/>
                <w:sz w:val="18"/>
                <w:szCs w:val="18"/>
              </w:rPr>
              <w:t>)</w:t>
            </w:r>
          </w:p>
        </w:tc>
        <w:tc>
          <w:tcPr>
            <w:tcW w:w="1541" w:type="dxa"/>
            <w:vAlign w:val="center"/>
          </w:tcPr>
          <w:p w14:paraId="6C7DFFC6" w14:textId="31567B3D" w:rsidR="00DD36EA" w:rsidRPr="004853B9" w:rsidRDefault="00DD36EA" w:rsidP="00873B36">
            <w:pPr>
              <w:spacing w:line="240" w:lineRule="auto"/>
              <w:jc w:val="center"/>
              <w:rPr>
                <w:rFonts w:cs="Arial"/>
                <w:sz w:val="18"/>
                <w:szCs w:val="18"/>
              </w:rPr>
            </w:pPr>
            <w:r w:rsidRPr="004853B9">
              <w:rPr>
                <w:rFonts w:cs="Arial"/>
                <w:sz w:val="18"/>
                <w:szCs w:val="18"/>
              </w:rPr>
              <w:t xml:space="preserve">Miejscowość </w:t>
            </w:r>
            <w:r>
              <w:rPr>
                <w:rFonts w:cs="Arial"/>
                <w:sz w:val="18"/>
                <w:szCs w:val="18"/>
              </w:rPr>
              <w:br/>
            </w:r>
            <w:r w:rsidRPr="004853B9">
              <w:rPr>
                <w:rFonts w:cs="Arial"/>
                <w:sz w:val="18"/>
                <w:szCs w:val="18"/>
              </w:rPr>
              <w:t>i data</w:t>
            </w:r>
          </w:p>
        </w:tc>
      </w:tr>
      <w:tr w:rsidR="00DD36EA" w:rsidRPr="004853B9" w14:paraId="3DAD1F17" w14:textId="77777777" w:rsidTr="00DD36EA">
        <w:trPr>
          <w:cantSplit/>
          <w:trHeight w:val="674"/>
          <w:jc w:val="center"/>
        </w:trPr>
        <w:tc>
          <w:tcPr>
            <w:tcW w:w="590" w:type="dxa"/>
          </w:tcPr>
          <w:p w14:paraId="44087FFF" w14:textId="77777777" w:rsidR="00DD36EA" w:rsidRPr="004853B9" w:rsidRDefault="00DD36EA" w:rsidP="00873B36">
            <w:pPr>
              <w:rPr>
                <w:rFonts w:cs="Arial"/>
                <w:b/>
                <w:sz w:val="18"/>
                <w:szCs w:val="18"/>
              </w:rPr>
            </w:pPr>
          </w:p>
        </w:tc>
        <w:tc>
          <w:tcPr>
            <w:tcW w:w="4140" w:type="dxa"/>
          </w:tcPr>
          <w:p w14:paraId="15234516" w14:textId="77777777" w:rsidR="00DD36EA" w:rsidRPr="004853B9" w:rsidRDefault="00DD36EA" w:rsidP="00873B36">
            <w:pPr>
              <w:rPr>
                <w:rFonts w:cs="Arial"/>
                <w:b/>
                <w:sz w:val="18"/>
                <w:szCs w:val="18"/>
              </w:rPr>
            </w:pPr>
          </w:p>
          <w:p w14:paraId="051E229B" w14:textId="77777777" w:rsidR="00DD36EA" w:rsidRPr="004853B9" w:rsidRDefault="00DD36EA" w:rsidP="00873B36">
            <w:pPr>
              <w:rPr>
                <w:rFonts w:cs="Arial"/>
                <w:b/>
                <w:sz w:val="18"/>
                <w:szCs w:val="18"/>
              </w:rPr>
            </w:pPr>
          </w:p>
        </w:tc>
        <w:tc>
          <w:tcPr>
            <w:tcW w:w="3080" w:type="dxa"/>
          </w:tcPr>
          <w:p w14:paraId="70223DF7" w14:textId="77777777" w:rsidR="00DD36EA" w:rsidRPr="004853B9" w:rsidRDefault="00DD36EA" w:rsidP="00873B36">
            <w:pPr>
              <w:rPr>
                <w:rFonts w:cs="Arial"/>
                <w:b/>
                <w:sz w:val="18"/>
                <w:szCs w:val="18"/>
              </w:rPr>
            </w:pPr>
          </w:p>
        </w:tc>
        <w:tc>
          <w:tcPr>
            <w:tcW w:w="1541" w:type="dxa"/>
          </w:tcPr>
          <w:p w14:paraId="6CB02CA1" w14:textId="77777777" w:rsidR="00DD36EA" w:rsidRPr="004853B9" w:rsidRDefault="00DD36EA" w:rsidP="00873B36">
            <w:pPr>
              <w:rPr>
                <w:rFonts w:cs="Arial"/>
                <w:b/>
                <w:sz w:val="18"/>
                <w:szCs w:val="18"/>
              </w:rPr>
            </w:pPr>
          </w:p>
        </w:tc>
      </w:tr>
    </w:tbl>
    <w:p w14:paraId="1FBF003E" w14:textId="7B0EEEA5" w:rsidR="00C11D22" w:rsidRDefault="00C11D22" w:rsidP="00415BEF"/>
    <w:p w14:paraId="090F8823" w14:textId="77777777" w:rsidR="00DD36EA" w:rsidRDefault="00DD36EA">
      <w:pPr>
        <w:spacing w:line="240" w:lineRule="auto"/>
        <w:jc w:val="left"/>
      </w:pPr>
    </w:p>
    <w:p w14:paraId="182AA0C5" w14:textId="77777777" w:rsidR="00DD36EA" w:rsidRDefault="00DD36EA">
      <w:pPr>
        <w:spacing w:line="240" w:lineRule="auto"/>
        <w:jc w:val="left"/>
      </w:pPr>
    </w:p>
    <w:p w14:paraId="080E684E" w14:textId="77777777" w:rsidR="00DD36EA" w:rsidRDefault="00DD36EA">
      <w:pPr>
        <w:spacing w:line="240" w:lineRule="auto"/>
        <w:jc w:val="left"/>
      </w:pPr>
    </w:p>
    <w:p w14:paraId="7FEDED3B" w14:textId="77777777" w:rsidR="00DD36EA" w:rsidRDefault="00DD36EA">
      <w:pPr>
        <w:spacing w:line="240" w:lineRule="auto"/>
        <w:jc w:val="left"/>
      </w:pPr>
    </w:p>
    <w:p w14:paraId="244016B9" w14:textId="77777777" w:rsidR="00DD36EA" w:rsidRDefault="00DD36EA">
      <w:pPr>
        <w:spacing w:line="240" w:lineRule="auto"/>
        <w:jc w:val="left"/>
      </w:pPr>
    </w:p>
    <w:p w14:paraId="29A1A3E5" w14:textId="77777777" w:rsidR="00DD36EA" w:rsidRDefault="00DD36EA">
      <w:pPr>
        <w:spacing w:line="240" w:lineRule="auto"/>
        <w:jc w:val="left"/>
      </w:pPr>
    </w:p>
    <w:p w14:paraId="1C03D367" w14:textId="77777777" w:rsidR="00DD36EA" w:rsidRDefault="00DD36EA">
      <w:pPr>
        <w:spacing w:line="240" w:lineRule="auto"/>
        <w:jc w:val="left"/>
      </w:pPr>
      <w:r>
        <w:br w:type="page"/>
      </w:r>
    </w:p>
    <w:p w14:paraId="5ABCE36D" w14:textId="3AF18BBA" w:rsidR="00DD36EA" w:rsidRPr="00DD36EA" w:rsidRDefault="00EC5788" w:rsidP="00DD36EA">
      <w:pPr>
        <w:spacing w:line="240" w:lineRule="auto"/>
        <w:jc w:val="right"/>
        <w:rPr>
          <w:b/>
        </w:rPr>
      </w:pPr>
      <w:r>
        <w:rPr>
          <w:b/>
        </w:rPr>
        <w:lastRenderedPageBreak/>
        <w:t>Załącznik nr 6</w:t>
      </w:r>
      <w:r w:rsidR="00DD36EA" w:rsidRPr="00DD36EA">
        <w:rPr>
          <w:b/>
        </w:rPr>
        <w:t xml:space="preserve"> do SWZ</w:t>
      </w:r>
    </w:p>
    <w:p w14:paraId="04772A33" w14:textId="77777777" w:rsidR="00DD36EA" w:rsidRDefault="00DD36EA" w:rsidP="00DD36EA">
      <w:pPr>
        <w:spacing w:line="240" w:lineRule="auto"/>
        <w:jc w:val="right"/>
      </w:pPr>
    </w:p>
    <w:p w14:paraId="1A24383D" w14:textId="77777777" w:rsidR="00F35264" w:rsidRDefault="0029600E" w:rsidP="00F35264">
      <w:pPr>
        <w:jc w:val="center"/>
        <w:rPr>
          <w:b/>
          <w:bCs/>
        </w:rPr>
      </w:pPr>
      <w:r>
        <w:rPr>
          <w:b/>
          <w:bCs/>
        </w:rPr>
        <w:t>Oświadczenie potw</w:t>
      </w:r>
      <w:r w:rsidR="00F35264">
        <w:rPr>
          <w:b/>
          <w:bCs/>
        </w:rPr>
        <w:t>i</w:t>
      </w:r>
      <w:r>
        <w:rPr>
          <w:b/>
          <w:bCs/>
        </w:rPr>
        <w:t xml:space="preserve">erdzające </w:t>
      </w:r>
      <w:r w:rsidR="00F35264">
        <w:rPr>
          <w:b/>
          <w:bCs/>
        </w:rPr>
        <w:t xml:space="preserve">spełnienie </w:t>
      </w:r>
    </w:p>
    <w:p w14:paraId="7AF04A9C" w14:textId="3308F180" w:rsidR="00DD36EA" w:rsidRDefault="00F35264" w:rsidP="00F35264">
      <w:pPr>
        <w:jc w:val="center"/>
        <w:rPr>
          <w:b/>
          <w:bCs/>
        </w:rPr>
      </w:pPr>
      <w:r>
        <w:rPr>
          <w:b/>
          <w:bCs/>
        </w:rPr>
        <w:t>warunku udziału w postępowaniu</w:t>
      </w:r>
    </w:p>
    <w:p w14:paraId="41DA8215" w14:textId="77777777" w:rsidR="00D21CB3" w:rsidRDefault="00D21CB3" w:rsidP="00D21CB3">
      <w:pPr>
        <w:pStyle w:val="Styltytuza"/>
      </w:pPr>
    </w:p>
    <w:p w14:paraId="6F6B3995" w14:textId="48AEC85A" w:rsidR="00DD36EA" w:rsidRPr="004853B9" w:rsidRDefault="00D21CB3" w:rsidP="00D21CB3">
      <w:pPr>
        <w:pStyle w:val="Styltytuza"/>
      </w:pPr>
      <w:r w:rsidRPr="00D21CB3">
        <w:t>Część I, II, III zamówienia</w: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467B4FC8" w14:textId="77777777" w:rsidTr="00873B36">
        <w:trPr>
          <w:cantSplit/>
          <w:trHeight w:hRule="exact" w:val="931"/>
          <w:jc w:val="center"/>
        </w:trPr>
        <w:tc>
          <w:tcPr>
            <w:tcW w:w="3552" w:type="dxa"/>
            <w:shd w:val="clear" w:color="auto" w:fill="002060"/>
            <w:vAlign w:val="center"/>
          </w:tcPr>
          <w:p w14:paraId="7F8CED28" w14:textId="77777777" w:rsidR="00DD36EA" w:rsidRPr="004853B9" w:rsidRDefault="00DD36EA" w:rsidP="00873B36">
            <w:pPr>
              <w:jc w:val="center"/>
              <w:rPr>
                <w:b/>
                <w:bCs/>
              </w:rPr>
            </w:pPr>
            <w:r w:rsidRPr="004853B9">
              <w:rPr>
                <w:b/>
                <w:bCs/>
              </w:rPr>
              <w:t>Dane Wykonawcy</w:t>
            </w:r>
          </w:p>
        </w:tc>
        <w:tc>
          <w:tcPr>
            <w:tcW w:w="5521" w:type="dxa"/>
          </w:tcPr>
          <w:p w14:paraId="5C730440" w14:textId="77777777" w:rsidR="00DD36EA" w:rsidRPr="004853B9" w:rsidRDefault="00DD36EA" w:rsidP="00873B36">
            <w:pPr>
              <w:jc w:val="center"/>
              <w:rPr>
                <w:b/>
              </w:rPr>
            </w:pPr>
          </w:p>
          <w:p w14:paraId="4376FAAB" w14:textId="77777777" w:rsidR="00DD36EA" w:rsidRPr="004853B9" w:rsidRDefault="00DD36EA" w:rsidP="00873B36">
            <w:pPr>
              <w:jc w:val="center"/>
              <w:rPr>
                <w:b/>
              </w:rPr>
            </w:pPr>
          </w:p>
        </w:tc>
      </w:tr>
      <w:tr w:rsidR="00DD36EA" w:rsidRPr="004853B9" w14:paraId="3F859B26" w14:textId="77777777" w:rsidTr="00873B36">
        <w:trPr>
          <w:cantSplit/>
          <w:trHeight w:hRule="exact" w:val="1253"/>
          <w:jc w:val="center"/>
        </w:trPr>
        <w:tc>
          <w:tcPr>
            <w:tcW w:w="3552" w:type="dxa"/>
            <w:shd w:val="clear" w:color="auto" w:fill="002060"/>
            <w:vAlign w:val="center"/>
          </w:tcPr>
          <w:p w14:paraId="03B08773" w14:textId="77777777" w:rsidR="00DD36EA" w:rsidRPr="004853B9" w:rsidRDefault="00DD36EA" w:rsidP="00873B36">
            <w:pPr>
              <w:jc w:val="center"/>
              <w:rPr>
                <w:b/>
                <w:bCs/>
              </w:rPr>
            </w:pPr>
            <w:r w:rsidRPr="004853B9">
              <w:rPr>
                <w:b/>
                <w:bCs/>
              </w:rPr>
              <w:t xml:space="preserve">Adres Wykonawcy: </w:t>
            </w:r>
          </w:p>
          <w:p w14:paraId="2648E773" w14:textId="77777777" w:rsidR="00DD36EA" w:rsidRPr="004853B9" w:rsidRDefault="00DD36EA" w:rsidP="00873B36">
            <w:pPr>
              <w:jc w:val="center"/>
              <w:rPr>
                <w:b/>
                <w:bCs/>
              </w:rPr>
            </w:pPr>
            <w:r w:rsidRPr="004853B9">
              <w:rPr>
                <w:b/>
                <w:bCs/>
              </w:rPr>
              <w:t xml:space="preserve">kod, miejscowość </w:t>
            </w:r>
          </w:p>
          <w:p w14:paraId="55E3E1BF" w14:textId="77777777" w:rsidR="00DD36EA" w:rsidRPr="004853B9" w:rsidRDefault="00DD36EA" w:rsidP="00873B36">
            <w:pPr>
              <w:jc w:val="center"/>
              <w:rPr>
                <w:b/>
                <w:bCs/>
              </w:rPr>
            </w:pPr>
            <w:r w:rsidRPr="004853B9">
              <w:rPr>
                <w:b/>
                <w:bCs/>
              </w:rPr>
              <w:t>ulica, nr lokalu</w:t>
            </w:r>
          </w:p>
          <w:p w14:paraId="2258345B" w14:textId="77777777" w:rsidR="00DD36EA" w:rsidRPr="004853B9" w:rsidRDefault="00DD36EA" w:rsidP="00873B36">
            <w:pPr>
              <w:jc w:val="center"/>
              <w:rPr>
                <w:b/>
              </w:rPr>
            </w:pPr>
          </w:p>
        </w:tc>
        <w:tc>
          <w:tcPr>
            <w:tcW w:w="5521" w:type="dxa"/>
          </w:tcPr>
          <w:p w14:paraId="2CDD43FA" w14:textId="77777777" w:rsidR="00DD36EA" w:rsidRPr="004853B9" w:rsidRDefault="00DD36EA" w:rsidP="00873B36">
            <w:pPr>
              <w:jc w:val="center"/>
              <w:rPr>
                <w:b/>
              </w:rPr>
            </w:pPr>
          </w:p>
        </w:tc>
      </w:tr>
    </w:tbl>
    <w:p w14:paraId="61D1854C" w14:textId="328995F0" w:rsidR="0029600E" w:rsidRDefault="00DD36EA" w:rsidP="0029600E">
      <w:pPr>
        <w:rPr>
          <w:sz w:val="20"/>
          <w:szCs w:val="20"/>
        </w:rPr>
      </w:pPr>
      <w:r w:rsidRPr="004853B9">
        <w:rPr>
          <w:sz w:val="20"/>
          <w:szCs w:val="20"/>
        </w:rPr>
        <w:t xml:space="preserve">Składając ofertę w zamówieniu niepublicznym prowadzonym w trybie przetargu nieograniczonego </w:t>
      </w:r>
      <w:r w:rsidRPr="004853B9">
        <w:rPr>
          <w:sz w:val="20"/>
          <w:szCs w:val="20"/>
        </w:rPr>
        <w:br/>
        <w:t>pn.: „</w:t>
      </w:r>
      <w:r w:rsidR="00AA73A0" w:rsidRPr="00A91610">
        <w:rPr>
          <w:rFonts w:cs="Arial"/>
          <w:b/>
          <w:sz w:val="20"/>
          <w:szCs w:val="20"/>
        </w:rPr>
        <w:t>Modernizacja układów pomiarowych w PZO Kupno, SRP Hurko i SRP Lwowska w celu dostosowania do aktualnych strumieni gazu – zadanie w systemie pod klucz</w:t>
      </w:r>
      <w:r w:rsidR="00AA73A0" w:rsidRPr="00C11D22">
        <w:rPr>
          <w:rFonts w:cs="Arial"/>
          <w:sz w:val="20"/>
          <w:szCs w:val="20"/>
        </w:rPr>
        <w:t>”, nr postępowania:</w:t>
      </w:r>
      <w:r w:rsidR="00AA73A0">
        <w:rPr>
          <w:rFonts w:cs="Arial"/>
          <w:b/>
          <w:sz w:val="20"/>
          <w:szCs w:val="20"/>
        </w:rPr>
        <w:t xml:space="preserve"> </w:t>
      </w:r>
      <w:r w:rsidR="00AA73A0">
        <w:rPr>
          <w:rFonts w:cs="Arial"/>
          <w:b/>
          <w:bCs/>
          <w:color w:val="000000"/>
          <w:sz w:val="20"/>
          <w:szCs w:val="20"/>
          <w:shd w:val="clear" w:color="auto" w:fill="FFFFFF"/>
        </w:rPr>
        <w:t>NP/PGNG/23/1162/GE/DIS</w:t>
      </w:r>
      <w:r w:rsidRPr="004853B9">
        <w:rPr>
          <w:sz w:val="20"/>
          <w:szCs w:val="20"/>
        </w:rPr>
        <w:t xml:space="preserve">, </w:t>
      </w:r>
      <w:r w:rsidR="0029600E">
        <w:rPr>
          <w:sz w:val="20"/>
          <w:szCs w:val="20"/>
        </w:rPr>
        <w:t>oświadczamy, że:</w:t>
      </w:r>
    </w:p>
    <w:p w14:paraId="6349EB5B" w14:textId="77777777" w:rsidR="00B41005" w:rsidRPr="00B41005" w:rsidRDefault="00B41005" w:rsidP="0029600E">
      <w:pPr>
        <w:rPr>
          <w:sz w:val="20"/>
          <w:szCs w:val="20"/>
        </w:rPr>
      </w:pPr>
    </w:p>
    <w:p w14:paraId="2CECCF31" w14:textId="3958BADB" w:rsidR="0029600E" w:rsidRPr="00B41005" w:rsidRDefault="000C0137" w:rsidP="000C0137">
      <w:pPr>
        <w:spacing w:line="300" w:lineRule="exact"/>
        <w:rPr>
          <w:color w:val="000000" w:themeColor="text1"/>
          <w:sz w:val="20"/>
          <w:szCs w:val="20"/>
        </w:rPr>
      </w:pPr>
      <w:r w:rsidRPr="00B41005">
        <w:rPr>
          <w:color w:val="000000" w:themeColor="text1"/>
          <w:sz w:val="20"/>
          <w:szCs w:val="20"/>
        </w:rPr>
        <w:t>1)</w:t>
      </w:r>
      <w:r w:rsidR="0029600E" w:rsidRPr="00B41005">
        <w:rPr>
          <w:color w:val="000000" w:themeColor="text1"/>
          <w:sz w:val="20"/>
          <w:szCs w:val="20"/>
        </w:rPr>
        <w:tab/>
        <w:t xml:space="preserve">wykonawstwo zadania </w:t>
      </w:r>
      <w:r w:rsidR="00F35264" w:rsidRPr="00B41005">
        <w:rPr>
          <w:color w:val="000000" w:themeColor="text1"/>
          <w:sz w:val="20"/>
          <w:szCs w:val="20"/>
        </w:rPr>
        <w:t xml:space="preserve">będzie </w:t>
      </w:r>
      <w:r w:rsidR="0029600E" w:rsidRPr="00B41005">
        <w:rPr>
          <w:color w:val="000000" w:themeColor="text1"/>
          <w:sz w:val="20"/>
          <w:szCs w:val="20"/>
        </w:rPr>
        <w:t>realizowane pod kierownictwem osób:</w:t>
      </w:r>
    </w:p>
    <w:p w14:paraId="23FE20D5"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posiadających stwierdzone kwalifikacje w specjalności budowlanej (w zakresie specjalności określonych w Prawie Budowlanym – art. 14)</w:t>
      </w:r>
      <w:r w:rsidR="00B41005" w:rsidRPr="00B41005">
        <w:rPr>
          <w:color w:val="000000" w:themeColor="text1"/>
          <w:sz w:val="20"/>
          <w:szCs w:val="20"/>
        </w:rPr>
        <w:t xml:space="preserve"> do wykonywania czynności w dozorze ruchu zakładu górniczego wydobywającego węglowodory otworami wiertniczymi wydanymi przez Urząd Górniczy lub Zamawiającego w ramach działalności jego jednostek organizacyjnych prowadzących zakład górniczy </w:t>
      </w:r>
    </w:p>
    <w:p w14:paraId="13D5591B" w14:textId="47110150" w:rsidR="0029600E" w:rsidRPr="00B41005" w:rsidRDefault="00B41005" w:rsidP="00B41005">
      <w:pPr>
        <w:spacing w:line="300" w:lineRule="exact"/>
        <w:rPr>
          <w:color w:val="000000" w:themeColor="text1"/>
          <w:sz w:val="20"/>
          <w:szCs w:val="20"/>
        </w:rPr>
      </w:pPr>
      <w:r w:rsidRPr="00B41005">
        <w:rPr>
          <w:color w:val="000000" w:themeColor="text1"/>
          <w:sz w:val="20"/>
          <w:szCs w:val="20"/>
        </w:rPr>
        <w:t xml:space="preserve">i posiadających uprawnienia budowlane do pełnienia samodzielnych funkcji technicznych </w:t>
      </w:r>
      <w:r>
        <w:rPr>
          <w:color w:val="000000" w:themeColor="text1"/>
          <w:sz w:val="20"/>
          <w:szCs w:val="20"/>
        </w:rPr>
        <w:br/>
      </w:r>
      <w:r w:rsidRPr="00B41005">
        <w:rPr>
          <w:color w:val="000000" w:themeColor="text1"/>
          <w:sz w:val="20"/>
          <w:szCs w:val="20"/>
        </w:rPr>
        <w:t>w budownictwie (kierownik budowy) stosownie do wymagań prawa budowlanego,</w:t>
      </w:r>
    </w:p>
    <w:p w14:paraId="676BF5B1"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posiadających</w:t>
      </w:r>
      <w:r w:rsidR="00B41005" w:rsidRPr="00B41005">
        <w:rPr>
          <w:color w:val="000000" w:themeColor="text1"/>
          <w:sz w:val="20"/>
          <w:szCs w:val="20"/>
        </w:rPr>
        <w:t xml:space="preserve"> przy realizacji instalacji energetycznych stwierdzone kwalifikacje do zajmowania się eksploatacją urządzeń, instalacji i sieci na stanowiskach dozoru </w:t>
      </w:r>
    </w:p>
    <w:p w14:paraId="7AC80D2A" w14:textId="33BD62CA" w:rsidR="0029600E" w:rsidRPr="00B41005" w:rsidRDefault="00B41005" w:rsidP="00B41005">
      <w:pPr>
        <w:spacing w:line="300" w:lineRule="exact"/>
        <w:rPr>
          <w:color w:val="000000" w:themeColor="text1"/>
          <w:sz w:val="20"/>
          <w:szCs w:val="20"/>
        </w:rPr>
      </w:pPr>
      <w:r w:rsidRPr="00B41005">
        <w:rPr>
          <w:color w:val="000000" w:themeColor="text1"/>
          <w:sz w:val="20"/>
          <w:szCs w:val="20"/>
        </w:rPr>
        <w:t>w zakresie konserwacji, remontu, montażu, i kontrolno-pomiarowym</w:t>
      </w:r>
      <w:r w:rsidR="0029600E" w:rsidRPr="00B41005">
        <w:rPr>
          <w:color w:val="000000" w:themeColor="text1"/>
          <w:sz w:val="20"/>
          <w:szCs w:val="20"/>
        </w:rPr>
        <w:t>,</w:t>
      </w:r>
    </w:p>
    <w:p w14:paraId="67ADF27A" w14:textId="43CFC444" w:rsidR="0029600E" w:rsidRPr="00B41005" w:rsidRDefault="000C0137" w:rsidP="000C0137">
      <w:pPr>
        <w:spacing w:line="300" w:lineRule="exact"/>
        <w:rPr>
          <w:color w:val="000000" w:themeColor="text1"/>
          <w:sz w:val="20"/>
          <w:szCs w:val="20"/>
        </w:rPr>
      </w:pPr>
      <w:r w:rsidRPr="00B41005">
        <w:rPr>
          <w:color w:val="000000" w:themeColor="text1"/>
          <w:sz w:val="20"/>
          <w:szCs w:val="20"/>
        </w:rPr>
        <w:t>2)</w:t>
      </w:r>
      <w:r w:rsidR="00F35264" w:rsidRPr="00B41005">
        <w:rPr>
          <w:color w:val="000000" w:themeColor="text1"/>
          <w:sz w:val="20"/>
          <w:szCs w:val="20"/>
        </w:rPr>
        <w:tab/>
        <w:t>wykonawstwo zadania będzie</w:t>
      </w:r>
      <w:r w:rsidR="0029600E" w:rsidRPr="00B41005">
        <w:rPr>
          <w:color w:val="000000" w:themeColor="text1"/>
          <w:sz w:val="20"/>
          <w:szCs w:val="20"/>
        </w:rPr>
        <w:t xml:space="preserve"> realizowane przez osoby:</w:t>
      </w:r>
    </w:p>
    <w:p w14:paraId="7BF00705" w14:textId="77777777" w:rsidR="00B41005" w:rsidRPr="00B41005" w:rsidRDefault="0029600E"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 xml:space="preserve">posiadające </w:t>
      </w:r>
      <w:r w:rsidR="00B41005" w:rsidRPr="00B41005">
        <w:rPr>
          <w:color w:val="000000" w:themeColor="text1"/>
          <w:sz w:val="20"/>
          <w:szCs w:val="20"/>
        </w:rPr>
        <w:t>przy realizacji instalacji energetycznych stwierdzone kwalifikacje do zajmowania się eksploatacją urządzeń, instalacji i sieci na stanowiskach eksploatacji w zakresie konserwacji, remontu, montażu i kontrolno-pomiarowym,</w:t>
      </w:r>
    </w:p>
    <w:p w14:paraId="76CAC5A1" w14:textId="7CE93D52" w:rsidR="0029600E" w:rsidRPr="00B41005" w:rsidRDefault="00B41005" w:rsidP="00B41005">
      <w:pPr>
        <w:spacing w:line="300" w:lineRule="exact"/>
        <w:rPr>
          <w:color w:val="000000" w:themeColor="text1"/>
          <w:sz w:val="20"/>
          <w:szCs w:val="20"/>
        </w:rPr>
      </w:pPr>
      <w:r w:rsidRPr="00B41005">
        <w:rPr>
          <w:color w:val="000000" w:themeColor="text1"/>
          <w:sz w:val="20"/>
          <w:szCs w:val="20"/>
        </w:rPr>
        <w:t>-</w:t>
      </w:r>
      <w:r w:rsidRPr="00B41005">
        <w:rPr>
          <w:color w:val="000000" w:themeColor="text1"/>
          <w:sz w:val="20"/>
          <w:szCs w:val="20"/>
        </w:rPr>
        <w:tab/>
        <w:t>posiadające świadectwa odbycia specjalistycznych kursów z zakresu eksploatacji urządzeń budowy przeciwwybuchowej, wymagane dla elektromonterów zgodnie z Rozporządzeniem Ministra Środowiska z dnia 2 sierpnia 2016 r. (Dz. U. 2016 r., poz. 1229) w sprawie kwalifikacji w zakresie górnictwa i ratownictwa górniczego.</w:t>
      </w:r>
    </w:p>
    <w:p w14:paraId="2D6BD8DF" w14:textId="77777777" w:rsidR="00DD36EA" w:rsidRPr="004853B9" w:rsidRDefault="00DD36EA" w:rsidP="00DD36EA"/>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2920"/>
        <w:gridCol w:w="1417"/>
      </w:tblGrid>
      <w:tr w:rsidR="00DD36EA" w:rsidRPr="004853B9" w14:paraId="268A4EFF" w14:textId="77777777" w:rsidTr="00873B36">
        <w:trPr>
          <w:cantSplit/>
          <w:trHeight w:val="703"/>
          <w:jc w:val="center"/>
        </w:trPr>
        <w:tc>
          <w:tcPr>
            <w:tcW w:w="590" w:type="dxa"/>
            <w:vAlign w:val="center"/>
          </w:tcPr>
          <w:p w14:paraId="1D6BB79C"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486F91EB"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w:t>
            </w:r>
            <w:proofErr w:type="spellStart"/>
            <w:r w:rsidRPr="004853B9">
              <w:rPr>
                <w:rFonts w:cs="Arial"/>
                <w:sz w:val="18"/>
                <w:szCs w:val="18"/>
              </w:rPr>
              <w:t>ych</w:t>
            </w:r>
            <w:proofErr w:type="spellEnd"/>
            <w:r w:rsidRPr="004853B9">
              <w:rPr>
                <w:rFonts w:cs="Arial"/>
                <w:sz w:val="18"/>
                <w:szCs w:val="18"/>
              </w:rPr>
              <w:t>) do występowania w obrocie prawnym lub posiadającej (</w:t>
            </w:r>
            <w:proofErr w:type="spellStart"/>
            <w:r w:rsidRPr="004853B9">
              <w:rPr>
                <w:rFonts w:cs="Arial"/>
                <w:sz w:val="18"/>
                <w:szCs w:val="18"/>
              </w:rPr>
              <w:t>ych</w:t>
            </w:r>
            <w:proofErr w:type="spellEnd"/>
            <w:r w:rsidRPr="004853B9">
              <w:rPr>
                <w:rFonts w:cs="Arial"/>
                <w:sz w:val="18"/>
                <w:szCs w:val="18"/>
              </w:rPr>
              <w:t>) pełnomocnictwo</w:t>
            </w:r>
          </w:p>
        </w:tc>
        <w:tc>
          <w:tcPr>
            <w:tcW w:w="2920" w:type="dxa"/>
            <w:vAlign w:val="center"/>
          </w:tcPr>
          <w:p w14:paraId="7B3DD1B0"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w:t>
            </w:r>
            <w:proofErr w:type="spellStart"/>
            <w:r w:rsidRPr="004853B9">
              <w:rPr>
                <w:rFonts w:cs="Arial"/>
                <w:sz w:val="18"/>
                <w:szCs w:val="18"/>
              </w:rPr>
              <w:t>ych</w:t>
            </w:r>
            <w:proofErr w:type="spellEnd"/>
            <w:r w:rsidRPr="004853B9">
              <w:rPr>
                <w:rFonts w:cs="Arial"/>
                <w:sz w:val="18"/>
                <w:szCs w:val="18"/>
              </w:rPr>
              <w:t>)</w:t>
            </w:r>
          </w:p>
        </w:tc>
        <w:tc>
          <w:tcPr>
            <w:tcW w:w="1417" w:type="dxa"/>
            <w:vAlign w:val="center"/>
          </w:tcPr>
          <w:p w14:paraId="0DA24DAB" w14:textId="77777777" w:rsidR="00DD36EA" w:rsidRPr="004853B9" w:rsidRDefault="00DD36EA" w:rsidP="00873B36">
            <w:pPr>
              <w:spacing w:line="240" w:lineRule="auto"/>
              <w:jc w:val="center"/>
              <w:rPr>
                <w:rFonts w:cs="Arial"/>
                <w:sz w:val="18"/>
                <w:szCs w:val="18"/>
              </w:rPr>
            </w:pPr>
            <w:r w:rsidRPr="004853B9">
              <w:rPr>
                <w:rFonts w:cs="Arial"/>
                <w:sz w:val="18"/>
                <w:szCs w:val="18"/>
              </w:rPr>
              <w:t>Miejscowość i data</w:t>
            </w:r>
          </w:p>
        </w:tc>
      </w:tr>
      <w:tr w:rsidR="00DD36EA" w:rsidRPr="004853B9" w14:paraId="67A5D821" w14:textId="77777777" w:rsidTr="00873B36">
        <w:trPr>
          <w:cantSplit/>
          <w:trHeight w:val="674"/>
          <w:jc w:val="center"/>
        </w:trPr>
        <w:tc>
          <w:tcPr>
            <w:tcW w:w="590" w:type="dxa"/>
          </w:tcPr>
          <w:p w14:paraId="2305571E" w14:textId="77777777" w:rsidR="00DD36EA" w:rsidRPr="004853B9" w:rsidRDefault="00DD36EA" w:rsidP="00873B36">
            <w:pPr>
              <w:rPr>
                <w:rFonts w:cs="Arial"/>
                <w:b/>
                <w:sz w:val="18"/>
                <w:szCs w:val="18"/>
              </w:rPr>
            </w:pPr>
          </w:p>
        </w:tc>
        <w:tc>
          <w:tcPr>
            <w:tcW w:w="4140" w:type="dxa"/>
          </w:tcPr>
          <w:p w14:paraId="1EEBE282" w14:textId="77777777" w:rsidR="00DD36EA" w:rsidRPr="004853B9" w:rsidRDefault="00DD36EA" w:rsidP="00873B36">
            <w:pPr>
              <w:rPr>
                <w:rFonts w:cs="Arial"/>
                <w:b/>
                <w:sz w:val="18"/>
                <w:szCs w:val="18"/>
              </w:rPr>
            </w:pPr>
          </w:p>
          <w:p w14:paraId="5A5D4913" w14:textId="77777777" w:rsidR="00DD36EA" w:rsidRPr="004853B9" w:rsidRDefault="00DD36EA" w:rsidP="00873B36">
            <w:pPr>
              <w:rPr>
                <w:rFonts w:cs="Arial"/>
                <w:b/>
                <w:sz w:val="18"/>
                <w:szCs w:val="18"/>
              </w:rPr>
            </w:pPr>
          </w:p>
        </w:tc>
        <w:tc>
          <w:tcPr>
            <w:tcW w:w="2920" w:type="dxa"/>
          </w:tcPr>
          <w:p w14:paraId="47C9526A" w14:textId="77777777" w:rsidR="00DD36EA" w:rsidRPr="004853B9" w:rsidRDefault="00DD36EA" w:rsidP="00873B36">
            <w:pPr>
              <w:rPr>
                <w:rFonts w:cs="Arial"/>
                <w:b/>
                <w:sz w:val="18"/>
                <w:szCs w:val="18"/>
              </w:rPr>
            </w:pPr>
          </w:p>
        </w:tc>
        <w:tc>
          <w:tcPr>
            <w:tcW w:w="1417" w:type="dxa"/>
          </w:tcPr>
          <w:p w14:paraId="116B97A9" w14:textId="77777777" w:rsidR="00DD36EA" w:rsidRPr="004853B9" w:rsidRDefault="00DD36EA" w:rsidP="00873B36">
            <w:pPr>
              <w:rPr>
                <w:rFonts w:cs="Arial"/>
                <w:b/>
                <w:sz w:val="18"/>
                <w:szCs w:val="18"/>
              </w:rPr>
            </w:pPr>
          </w:p>
        </w:tc>
      </w:tr>
    </w:tbl>
    <w:p w14:paraId="0C87C3ED" w14:textId="0A975C66" w:rsidR="006902BF" w:rsidRDefault="006902BF" w:rsidP="00DD36EA">
      <w:pPr>
        <w:spacing w:line="240" w:lineRule="auto"/>
      </w:pPr>
    </w:p>
    <w:p w14:paraId="22085B0A" w14:textId="7D8ED5CF" w:rsidR="00DD36EA" w:rsidRDefault="00DD36EA">
      <w:pPr>
        <w:spacing w:line="240" w:lineRule="auto"/>
        <w:jc w:val="left"/>
      </w:pPr>
    </w:p>
    <w:p w14:paraId="40AE9A4A" w14:textId="73D287C7" w:rsidR="00B41005" w:rsidRDefault="00B41005">
      <w:pPr>
        <w:spacing w:line="240" w:lineRule="auto"/>
        <w:jc w:val="left"/>
      </w:pPr>
    </w:p>
    <w:p w14:paraId="6E470ACD" w14:textId="77777777" w:rsidR="00B41005" w:rsidRDefault="00B41005">
      <w:pPr>
        <w:spacing w:line="240" w:lineRule="auto"/>
        <w:jc w:val="left"/>
      </w:pPr>
    </w:p>
    <w:p w14:paraId="1FEA75C1" w14:textId="3875FB1D" w:rsidR="006902BF" w:rsidRPr="00DD36EA" w:rsidRDefault="00EC5788" w:rsidP="006902BF">
      <w:pPr>
        <w:keepNext/>
        <w:spacing w:line="240" w:lineRule="auto"/>
        <w:jc w:val="right"/>
        <w:outlineLvl w:val="0"/>
        <w:rPr>
          <w:rFonts w:cs="Arial"/>
          <w:b/>
          <w:bCs/>
          <w:color w:val="000000" w:themeColor="text1"/>
          <w:kern w:val="32"/>
          <w:sz w:val="20"/>
          <w:szCs w:val="22"/>
        </w:rPr>
      </w:pPr>
      <w:r>
        <w:rPr>
          <w:rFonts w:cs="Arial"/>
          <w:b/>
          <w:bCs/>
          <w:color w:val="000000" w:themeColor="text1"/>
          <w:kern w:val="32"/>
          <w:sz w:val="20"/>
          <w:szCs w:val="22"/>
        </w:rPr>
        <w:t>Załącznik nr 7</w:t>
      </w:r>
      <w:r w:rsidR="006902BF" w:rsidRPr="00DD36EA">
        <w:rPr>
          <w:rFonts w:cs="Arial"/>
          <w:b/>
          <w:bCs/>
          <w:color w:val="000000" w:themeColor="text1"/>
          <w:kern w:val="32"/>
          <w:sz w:val="20"/>
          <w:szCs w:val="22"/>
        </w:rPr>
        <w:t xml:space="preserve"> do SWZ</w:t>
      </w:r>
    </w:p>
    <w:p w14:paraId="00B429BC" w14:textId="77777777" w:rsidR="006902BF" w:rsidRPr="00DD36EA" w:rsidRDefault="006902BF" w:rsidP="006902BF">
      <w:pPr>
        <w:spacing w:line="240" w:lineRule="auto"/>
        <w:jc w:val="left"/>
        <w:rPr>
          <w:rFonts w:ascii="Times New Roman" w:hAnsi="Times New Roman"/>
          <w:b/>
          <w:color w:val="000000" w:themeColor="text1"/>
          <w:sz w:val="24"/>
        </w:rPr>
      </w:pPr>
    </w:p>
    <w:p w14:paraId="1AB1C2C1" w14:textId="200F9240" w:rsidR="006902BF" w:rsidRPr="00D21CB3" w:rsidRDefault="006902BF" w:rsidP="006902BF">
      <w:pPr>
        <w:pStyle w:val="Default"/>
        <w:jc w:val="center"/>
        <w:rPr>
          <w:rFonts w:ascii="Arial" w:hAnsi="Arial" w:cs="Arial"/>
          <w:b/>
          <w:color w:val="000000" w:themeColor="text1"/>
          <w:sz w:val="22"/>
          <w:szCs w:val="22"/>
        </w:rPr>
      </w:pPr>
      <w:r w:rsidRPr="00D21CB3">
        <w:rPr>
          <w:rFonts w:ascii="Arial" w:hAnsi="Arial" w:cs="Arial"/>
          <w:b/>
          <w:color w:val="000000" w:themeColor="text1"/>
          <w:sz w:val="22"/>
          <w:szCs w:val="22"/>
        </w:rPr>
        <w:t>Oświadczenie o zachowaniu poufności</w:t>
      </w:r>
    </w:p>
    <w:p w14:paraId="106A7686" w14:textId="534308C0" w:rsidR="00D21CB3" w:rsidRPr="00D21CB3" w:rsidRDefault="00D21CB3" w:rsidP="006902BF">
      <w:pPr>
        <w:pStyle w:val="Default"/>
        <w:jc w:val="center"/>
        <w:rPr>
          <w:rFonts w:ascii="Arial" w:hAnsi="Arial" w:cs="Arial"/>
          <w:b/>
          <w:color w:val="000000" w:themeColor="text1"/>
          <w:sz w:val="22"/>
          <w:szCs w:val="22"/>
        </w:rPr>
      </w:pPr>
    </w:p>
    <w:p w14:paraId="4DB382CB" w14:textId="5FEAD975" w:rsidR="00D21CB3" w:rsidRPr="00D21CB3" w:rsidRDefault="00D21CB3" w:rsidP="006902BF">
      <w:pPr>
        <w:pStyle w:val="Default"/>
        <w:jc w:val="center"/>
        <w:rPr>
          <w:rFonts w:ascii="Arial" w:hAnsi="Arial" w:cs="Arial"/>
          <w:b/>
          <w:color w:val="000000" w:themeColor="text1"/>
          <w:sz w:val="22"/>
          <w:szCs w:val="22"/>
        </w:rPr>
      </w:pPr>
      <w:r w:rsidRPr="00D21CB3">
        <w:rPr>
          <w:rFonts w:ascii="Arial" w:hAnsi="Arial" w:cs="Arial"/>
          <w:b/>
          <w:color w:val="000000" w:themeColor="text1"/>
          <w:sz w:val="22"/>
          <w:szCs w:val="22"/>
        </w:rPr>
        <w:t>Część I, II, III zamówienia</w:t>
      </w:r>
    </w:p>
    <w:p w14:paraId="30891519" w14:textId="77777777" w:rsidR="006902BF" w:rsidRPr="003C6F35"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color w:val="0070C0"/>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3C6F35" w14:paraId="3C7D90EC" w14:textId="77777777" w:rsidTr="00D27DD7">
        <w:trPr>
          <w:cantSplit/>
          <w:trHeight w:hRule="exact" w:val="931"/>
          <w:jc w:val="center"/>
        </w:trPr>
        <w:tc>
          <w:tcPr>
            <w:tcW w:w="1483" w:type="pct"/>
            <w:shd w:val="clear" w:color="auto" w:fill="17365D" w:themeFill="text2" w:themeFillShade="BF"/>
            <w:vAlign w:val="center"/>
          </w:tcPr>
          <w:p w14:paraId="15FB1AC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Dane Wykonawcy</w:t>
            </w:r>
          </w:p>
        </w:tc>
        <w:tc>
          <w:tcPr>
            <w:tcW w:w="3517" w:type="pct"/>
            <w:vAlign w:val="center"/>
          </w:tcPr>
          <w:p w14:paraId="5D3F8A24" w14:textId="77777777" w:rsidR="006902BF" w:rsidRPr="003C6F35" w:rsidRDefault="006902BF" w:rsidP="00D27DD7">
            <w:pPr>
              <w:spacing w:line="240" w:lineRule="auto"/>
              <w:jc w:val="left"/>
              <w:rPr>
                <w:rFonts w:cs="Arial"/>
                <w:color w:val="0070C0"/>
                <w:sz w:val="24"/>
              </w:rPr>
            </w:pPr>
          </w:p>
          <w:p w14:paraId="69A36599" w14:textId="77777777" w:rsidR="006902BF" w:rsidRPr="003C6F35" w:rsidRDefault="006902BF" w:rsidP="00D27DD7">
            <w:pPr>
              <w:spacing w:line="240" w:lineRule="auto"/>
              <w:jc w:val="left"/>
              <w:rPr>
                <w:rFonts w:cs="Arial"/>
                <w:color w:val="0070C0"/>
                <w:sz w:val="24"/>
              </w:rPr>
            </w:pPr>
          </w:p>
        </w:tc>
      </w:tr>
      <w:tr w:rsidR="003C6F35" w:rsidRPr="003C6F35" w14:paraId="41FB3765" w14:textId="77777777" w:rsidTr="00D27DD7">
        <w:trPr>
          <w:cantSplit/>
          <w:trHeight w:hRule="exact" w:val="1253"/>
          <w:jc w:val="center"/>
        </w:trPr>
        <w:tc>
          <w:tcPr>
            <w:tcW w:w="1483" w:type="pct"/>
            <w:shd w:val="clear" w:color="auto" w:fill="17365D" w:themeFill="text2" w:themeFillShade="BF"/>
            <w:vAlign w:val="center"/>
          </w:tcPr>
          <w:p w14:paraId="382D8E9E"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Adres Wykonawcy: </w:t>
            </w:r>
          </w:p>
          <w:p w14:paraId="46C517E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ulica, nr lokalu, </w:t>
            </w:r>
          </w:p>
          <w:p w14:paraId="12336804"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kod, miejscowość </w:t>
            </w:r>
          </w:p>
        </w:tc>
        <w:tc>
          <w:tcPr>
            <w:tcW w:w="3517" w:type="pct"/>
            <w:vAlign w:val="center"/>
          </w:tcPr>
          <w:p w14:paraId="592A2C88" w14:textId="77777777" w:rsidR="006902BF" w:rsidRPr="003C6F35" w:rsidRDefault="006902BF" w:rsidP="00D27DD7">
            <w:pPr>
              <w:spacing w:line="240" w:lineRule="auto"/>
              <w:jc w:val="left"/>
              <w:rPr>
                <w:rFonts w:cs="Arial"/>
                <w:color w:val="0070C0"/>
                <w:sz w:val="24"/>
              </w:rPr>
            </w:pPr>
          </w:p>
        </w:tc>
      </w:tr>
    </w:tbl>
    <w:p w14:paraId="5D88FD4C" w14:textId="77777777" w:rsidR="006902BF" w:rsidRPr="003C6F35" w:rsidRDefault="006902BF" w:rsidP="006902BF">
      <w:pPr>
        <w:tabs>
          <w:tab w:val="center" w:pos="0"/>
          <w:tab w:val="right" w:pos="9072"/>
        </w:tabs>
        <w:spacing w:before="240" w:line="360" w:lineRule="auto"/>
        <w:rPr>
          <w:rFonts w:cs="Arial"/>
          <w:color w:val="0070C0"/>
          <w:szCs w:val="22"/>
        </w:rPr>
      </w:pPr>
    </w:p>
    <w:p w14:paraId="6B6A441E" w14:textId="6A46B79C" w:rsidR="006902BF" w:rsidRPr="00DD36EA" w:rsidRDefault="006902BF" w:rsidP="006902BF">
      <w:pPr>
        <w:tabs>
          <w:tab w:val="center" w:pos="0"/>
          <w:tab w:val="right" w:pos="9072"/>
        </w:tabs>
        <w:spacing w:before="240" w:line="360" w:lineRule="auto"/>
        <w:rPr>
          <w:rFonts w:cs="Arial"/>
          <w:color w:val="000000" w:themeColor="text1"/>
          <w:sz w:val="20"/>
          <w:szCs w:val="20"/>
        </w:rPr>
      </w:pPr>
      <w:r w:rsidRPr="00DD36EA">
        <w:rPr>
          <w:rFonts w:cs="Arial"/>
          <w:color w:val="000000" w:themeColor="text1"/>
          <w:sz w:val="20"/>
          <w:szCs w:val="20"/>
        </w:rPr>
        <w:t xml:space="preserve">W związku ze złożeniem wniosku o udział w wizji lokalnej w postępowaniu o udzielenie zamówienia niepublicznego prowadzonego w trybie przetargu nieograniczonego pn. </w:t>
      </w:r>
      <w:r w:rsidR="00C11D22" w:rsidRPr="00DD36EA">
        <w:rPr>
          <w:rFonts w:cs="Arial"/>
          <w:color w:val="000000" w:themeColor="text1"/>
          <w:sz w:val="20"/>
          <w:szCs w:val="20"/>
        </w:rPr>
        <w:t>„</w:t>
      </w:r>
      <w:r w:rsidR="00AA73A0" w:rsidRPr="00AA73A0">
        <w:rPr>
          <w:rFonts w:cs="Arial"/>
          <w:b/>
          <w:color w:val="000000" w:themeColor="text1"/>
          <w:sz w:val="20"/>
          <w:szCs w:val="20"/>
        </w:rPr>
        <w:t>Modernizacja układów pomiarowych w PZO Kupno, SRP Hurko i SRP Lwowska w celu dostosowania do aktualnych strumieni gazu – zadanie w systemie pod klucz</w:t>
      </w:r>
      <w:r w:rsidR="00AA73A0" w:rsidRPr="00AA73A0">
        <w:rPr>
          <w:rFonts w:cs="Arial"/>
          <w:color w:val="000000" w:themeColor="text1"/>
          <w:sz w:val="20"/>
          <w:szCs w:val="20"/>
        </w:rPr>
        <w:t>”, nr postępowania:</w:t>
      </w:r>
      <w:r w:rsidR="00AA73A0" w:rsidRPr="00AA73A0">
        <w:rPr>
          <w:rFonts w:cs="Arial"/>
          <w:b/>
          <w:color w:val="000000" w:themeColor="text1"/>
          <w:sz w:val="20"/>
          <w:szCs w:val="20"/>
        </w:rPr>
        <w:t xml:space="preserve"> </w:t>
      </w:r>
      <w:r w:rsidR="00AA73A0" w:rsidRPr="00AA73A0">
        <w:rPr>
          <w:rFonts w:cs="Arial"/>
          <w:b/>
          <w:bCs/>
          <w:color w:val="000000" w:themeColor="text1"/>
          <w:sz w:val="20"/>
          <w:szCs w:val="20"/>
        </w:rPr>
        <w:t>NP/PGNG/23/1162/GE/DIS</w:t>
      </w:r>
      <w:r w:rsidR="00AA73A0" w:rsidRPr="00AA73A0">
        <w:rPr>
          <w:rFonts w:cs="Arial"/>
          <w:b/>
          <w:color w:val="000000" w:themeColor="text1"/>
          <w:sz w:val="20"/>
          <w:szCs w:val="20"/>
        </w:rPr>
        <w:t xml:space="preserve"> </w:t>
      </w:r>
      <w:r w:rsidRPr="00DD36EA">
        <w:rPr>
          <w:rFonts w:cs="Arial"/>
          <w:color w:val="000000" w:themeColor="text1"/>
          <w:sz w:val="20"/>
          <w:szCs w:val="20"/>
        </w:rPr>
        <w:t>oświadczam, że zobowiązuję się do:</w:t>
      </w:r>
    </w:p>
    <w:p w14:paraId="66C4283C"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Wykorzystania informacji jedynie w celach przygotowania Oferty w przedmiotowym postępowaniu.</w:t>
      </w:r>
    </w:p>
    <w:p w14:paraId="0C24A3E3"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Nie rozpowszechniania jakichkolwiek informacji lub danych uzyskanych podczas wizji lokalnej. </w:t>
      </w:r>
    </w:p>
    <w:p w14:paraId="74AFF17C" w14:textId="77777777" w:rsidR="006902BF" w:rsidRPr="00DD36EA"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DD36EA"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 xml:space="preserve">Oświadczam, że mam świadomość skutków prawnych mogących powstać w związku </w:t>
      </w:r>
      <w:r w:rsidRPr="00DD36EA">
        <w:rPr>
          <w:rFonts w:cs="Arial"/>
          <w:color w:val="000000" w:themeColor="text1"/>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DD36EA" w14:paraId="67A886F6" w14:textId="77777777" w:rsidTr="00D27DD7">
        <w:trPr>
          <w:cantSplit/>
          <w:trHeight w:val="703"/>
          <w:jc w:val="center"/>
        </w:trPr>
        <w:tc>
          <w:tcPr>
            <w:tcW w:w="2269" w:type="pct"/>
            <w:vAlign w:val="center"/>
          </w:tcPr>
          <w:p w14:paraId="77882560"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Imię i nazwisko osoby uprawnionej</w:t>
            </w:r>
          </w:p>
          <w:p w14:paraId="3D0ED534"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do reprezentowania Wykonawcy</w:t>
            </w:r>
          </w:p>
        </w:tc>
        <w:tc>
          <w:tcPr>
            <w:tcW w:w="1539" w:type="pct"/>
            <w:vAlign w:val="center"/>
          </w:tcPr>
          <w:p w14:paraId="7D15F325"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Podpis</w:t>
            </w:r>
          </w:p>
        </w:tc>
        <w:tc>
          <w:tcPr>
            <w:tcW w:w="1192" w:type="pct"/>
            <w:vAlign w:val="center"/>
          </w:tcPr>
          <w:p w14:paraId="4E1DC8AD"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Miejscowość i data</w:t>
            </w:r>
          </w:p>
        </w:tc>
      </w:tr>
      <w:tr w:rsidR="006902BF" w:rsidRPr="00BB2C23" w14:paraId="12A05BA2" w14:textId="77777777" w:rsidTr="00D27DD7">
        <w:trPr>
          <w:cantSplit/>
          <w:trHeight w:val="674"/>
          <w:jc w:val="center"/>
        </w:trPr>
        <w:tc>
          <w:tcPr>
            <w:tcW w:w="2269" w:type="pct"/>
            <w:vAlign w:val="center"/>
          </w:tcPr>
          <w:p w14:paraId="474E7DB5" w14:textId="77777777" w:rsidR="006902BF" w:rsidRPr="003C6F35" w:rsidRDefault="006902BF" w:rsidP="00D27DD7">
            <w:pPr>
              <w:spacing w:after="200" w:line="276" w:lineRule="auto"/>
              <w:jc w:val="left"/>
              <w:rPr>
                <w:rFonts w:cs="Arial"/>
                <w:b/>
                <w:color w:val="0070C0"/>
                <w:sz w:val="20"/>
                <w:szCs w:val="20"/>
              </w:rPr>
            </w:pPr>
          </w:p>
          <w:p w14:paraId="293969A3" w14:textId="77777777" w:rsidR="006902BF" w:rsidRPr="003C6F35" w:rsidRDefault="006902BF" w:rsidP="00D27DD7">
            <w:pPr>
              <w:spacing w:after="200" w:line="276" w:lineRule="auto"/>
              <w:jc w:val="left"/>
              <w:rPr>
                <w:rFonts w:cs="Arial"/>
                <w:b/>
                <w:color w:val="0070C0"/>
                <w:sz w:val="20"/>
                <w:szCs w:val="20"/>
              </w:rPr>
            </w:pPr>
          </w:p>
        </w:tc>
        <w:tc>
          <w:tcPr>
            <w:tcW w:w="1539" w:type="pct"/>
            <w:vAlign w:val="center"/>
          </w:tcPr>
          <w:p w14:paraId="1A9666BD" w14:textId="77777777" w:rsidR="006902BF" w:rsidRPr="003C6F35" w:rsidRDefault="006902BF" w:rsidP="00D27DD7">
            <w:pPr>
              <w:spacing w:after="200" w:line="276" w:lineRule="auto"/>
              <w:jc w:val="left"/>
              <w:rPr>
                <w:rFonts w:cs="Arial"/>
                <w:b/>
                <w:color w:val="0070C0"/>
                <w:sz w:val="20"/>
                <w:szCs w:val="20"/>
              </w:rPr>
            </w:pPr>
          </w:p>
        </w:tc>
        <w:tc>
          <w:tcPr>
            <w:tcW w:w="1192" w:type="pct"/>
            <w:vAlign w:val="center"/>
          </w:tcPr>
          <w:p w14:paraId="16F00FF1" w14:textId="77777777" w:rsidR="006902BF" w:rsidRPr="003C6F35" w:rsidRDefault="006902BF" w:rsidP="00D27DD7">
            <w:pPr>
              <w:spacing w:after="200" w:line="276" w:lineRule="auto"/>
              <w:jc w:val="left"/>
              <w:rPr>
                <w:rFonts w:cs="Arial"/>
                <w:b/>
                <w:color w:val="0070C0"/>
                <w:sz w:val="20"/>
                <w:szCs w:val="20"/>
              </w:rPr>
            </w:pPr>
          </w:p>
        </w:tc>
      </w:tr>
    </w:tbl>
    <w:p w14:paraId="2CE8097B" w14:textId="77777777" w:rsidR="006902BF" w:rsidRDefault="006902BF" w:rsidP="006902BF">
      <w:pPr>
        <w:spacing w:line="240" w:lineRule="auto"/>
        <w:jc w:val="left"/>
      </w:pPr>
    </w:p>
    <w:p w14:paraId="5CC06CED" w14:textId="77777777" w:rsidR="006902BF" w:rsidRPr="00DE44CC" w:rsidRDefault="006902BF" w:rsidP="006902BF"/>
    <w:p w14:paraId="5D1FB79B" w14:textId="77777777" w:rsidR="006902BF" w:rsidRDefault="006902BF" w:rsidP="006902BF"/>
    <w:p w14:paraId="24D3AAA6" w14:textId="77777777" w:rsidR="006902BF" w:rsidRDefault="006902BF" w:rsidP="006902BF">
      <w:pPr>
        <w:tabs>
          <w:tab w:val="left" w:pos="3720"/>
        </w:tabs>
      </w:pPr>
      <w:r>
        <w:tab/>
      </w:r>
    </w:p>
    <w:p w14:paraId="51884445" w14:textId="77777777" w:rsidR="006902BF" w:rsidRDefault="006902BF">
      <w:pPr>
        <w:spacing w:line="240" w:lineRule="auto"/>
        <w:jc w:val="left"/>
      </w:pPr>
    </w:p>
    <w:sectPr w:rsidR="006902BF" w:rsidSect="00D877C6">
      <w:headerReference w:type="default" r:id="rId19"/>
      <w:footerReference w:type="default" r:id="rId20"/>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E7F42" w14:textId="77777777" w:rsidR="0010198B" w:rsidRDefault="0010198B">
      <w:r>
        <w:separator/>
      </w:r>
    </w:p>
  </w:endnote>
  <w:endnote w:type="continuationSeparator" w:id="0">
    <w:p w14:paraId="3F017D72" w14:textId="77777777" w:rsidR="0010198B" w:rsidRDefault="00101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6C2C2981" w:rsidR="0010198B" w:rsidRPr="00872672" w:rsidRDefault="0010198B">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8E4F8C">
              <w:rPr>
                <w:rFonts w:cs="Arial"/>
                <w:b/>
                <w:bCs/>
                <w:noProof/>
                <w:sz w:val="16"/>
              </w:rPr>
              <w:t>14</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8E4F8C">
              <w:rPr>
                <w:rFonts w:cs="Arial"/>
                <w:b/>
                <w:bCs/>
                <w:noProof/>
                <w:sz w:val="16"/>
              </w:rPr>
              <w:t>31</w:t>
            </w:r>
            <w:r w:rsidRPr="00872672">
              <w:rPr>
                <w:rFonts w:cs="Arial"/>
                <w:b/>
                <w:bCs/>
                <w:sz w:val="16"/>
              </w:rPr>
              <w:fldChar w:fldCharType="end"/>
            </w:r>
          </w:p>
        </w:sdtContent>
      </w:sdt>
    </w:sdtContent>
  </w:sdt>
  <w:p w14:paraId="3A1AE1B1" w14:textId="77777777" w:rsidR="0010198B" w:rsidRDefault="001019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0A67C" w14:textId="77777777" w:rsidR="0010198B" w:rsidRDefault="0010198B">
      <w:r>
        <w:separator/>
      </w:r>
    </w:p>
  </w:footnote>
  <w:footnote w:type="continuationSeparator" w:id="0">
    <w:p w14:paraId="37D89228" w14:textId="77777777" w:rsidR="0010198B" w:rsidRDefault="00101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595BB44D" w:rsidR="0010198B" w:rsidRPr="00872672" w:rsidRDefault="0010198B" w:rsidP="00D877C6">
    <w:pPr>
      <w:tabs>
        <w:tab w:val="right" w:pos="8505"/>
      </w:tabs>
      <w:suppressAutoHyphens/>
      <w:spacing w:line="160" w:lineRule="exact"/>
      <w:rPr>
        <w:sz w:val="12"/>
      </w:rPr>
    </w:pPr>
    <w:r w:rsidRPr="004C2855">
      <w:rPr>
        <w:sz w:val="12"/>
      </w:rPr>
      <w:t>Nazwa i numer postępowania:</w:t>
    </w:r>
    <w:r>
      <w:rPr>
        <w:sz w:val="12"/>
      </w:rPr>
      <w:t xml:space="preserve"> </w:t>
    </w:r>
    <w:r w:rsidRPr="00A91610">
      <w:rPr>
        <w:sz w:val="12"/>
      </w:rPr>
      <w:t>Modernizacja układów pomiarowych w PZO Kupno, SRP Hurko i SRP Lwowska w celu dostosowania do aktualnych strumieni gazu</w:t>
    </w:r>
    <w:r>
      <w:rPr>
        <w:sz w:val="12"/>
      </w:rPr>
      <w:t xml:space="preserve"> – zadanie w systemie pod klucz</w:t>
    </w:r>
    <w:r w:rsidRPr="00A91610">
      <w:rPr>
        <w:sz w:val="12"/>
      </w:rPr>
      <w:t>, nr postępowania: NP/PGNG/23/1162/GE/DIS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38A0E0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21C60C10">
      <w:start w:val="1"/>
      <w:numFmt w:val="lowerLetter"/>
      <w:lvlText w:val="%5)"/>
      <w:lvlJc w:val="left"/>
      <w:pPr>
        <w:ind w:left="3600" w:hanging="360"/>
      </w:pPr>
      <w:rPr>
        <w:rFonts w:ascii="Arial" w:hAnsi="Arial" w:cs="Arial" w:hint="default"/>
        <w:color w:val="000000" w:themeColor="text1"/>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345BE9"/>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9B4BF2"/>
    <w:multiLevelType w:val="hybridMultilevel"/>
    <w:tmpl w:val="236AF6F4"/>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355"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DB6228A"/>
    <w:multiLevelType w:val="hybridMultilevel"/>
    <w:tmpl w:val="78D2A1C6"/>
    <w:lvl w:ilvl="0" w:tplc="2D881300">
      <w:numFmt w:val="bullet"/>
      <w:lvlText w:val="-"/>
      <w:lvlJc w:val="left"/>
      <w:pPr>
        <w:ind w:left="2367" w:hanging="360"/>
      </w:pPr>
      <w:rPr>
        <w:rFonts w:ascii="Times New Roman" w:hAnsi="Times New Roman" w:cs="Times New Roman"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27" w15:restartNumberingAfterBreak="0">
    <w:nsid w:val="72FE3D96"/>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7780309B"/>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0"/>
  </w:num>
  <w:num w:numId="2">
    <w:abstractNumId w:val="8"/>
  </w:num>
  <w:num w:numId="3">
    <w:abstractNumId w:val="5"/>
  </w:num>
  <w:num w:numId="4">
    <w:abstractNumId w:val="13"/>
  </w:num>
  <w:num w:numId="5">
    <w:abstractNumId w:val="15"/>
  </w:num>
  <w:num w:numId="6">
    <w:abstractNumId w:val="17"/>
  </w:num>
  <w:num w:numId="7">
    <w:abstractNumId w:val="3"/>
  </w:num>
  <w:num w:numId="8">
    <w:abstractNumId w:val="21"/>
  </w:num>
  <w:num w:numId="9">
    <w:abstractNumId w:val="23"/>
  </w:num>
  <w:num w:numId="10">
    <w:abstractNumId w:val="9"/>
  </w:num>
  <w:num w:numId="11">
    <w:abstractNumId w:val="7"/>
  </w:num>
  <w:num w:numId="12">
    <w:abstractNumId w:val="6"/>
  </w:num>
  <w:num w:numId="13">
    <w:abstractNumId w:val="20"/>
  </w:num>
  <w:num w:numId="14">
    <w:abstractNumId w:val="24"/>
  </w:num>
  <w:num w:numId="15">
    <w:abstractNumId w:val="18"/>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9"/>
  </w:num>
  <w:num w:numId="19">
    <w:abstractNumId w:val="4"/>
  </w:num>
  <w:num w:numId="20">
    <w:abstractNumId w:val="25"/>
  </w:num>
  <w:num w:numId="21">
    <w:abstractNumId w:val="29"/>
    <w:lvlOverride w:ilvl="0">
      <w:startOverride w:val="1"/>
    </w:lvlOverride>
  </w:num>
  <w:num w:numId="22">
    <w:abstractNumId w:val="29"/>
    <w:lvlOverride w:ilvl="0">
      <w:startOverride w:val="1"/>
    </w:lvlOverride>
  </w:num>
  <w:num w:numId="23">
    <w:abstractNumId w:val="29"/>
    <w:lvlOverride w:ilvl="0">
      <w:startOverride w:val="1"/>
    </w:lvlOverride>
  </w:num>
  <w:num w:numId="24">
    <w:abstractNumId w:val="29"/>
    <w:lvlOverride w:ilvl="0">
      <w:startOverride w:val="1"/>
    </w:lvlOverride>
  </w:num>
  <w:num w:numId="25">
    <w:abstractNumId w:val="29"/>
    <w:lvlOverride w:ilvl="0">
      <w:startOverride w:val="1"/>
    </w:lvlOverride>
  </w:num>
  <w:num w:numId="26">
    <w:abstractNumId w:val="29"/>
    <w:lvlOverride w:ilvl="0">
      <w:startOverride w:val="1"/>
    </w:lvlOverride>
  </w:num>
  <w:num w:numId="27">
    <w:abstractNumId w:val="2"/>
  </w:num>
  <w:num w:numId="28">
    <w:abstractNumId w:val="14"/>
  </w:num>
  <w:num w:numId="29">
    <w:abstractNumId w:val="12"/>
  </w:num>
  <w:num w:numId="30">
    <w:abstractNumId w:val="2"/>
    <w:lvlOverride w:ilvl="0">
      <w:startOverride w:val="1"/>
    </w:lvlOverride>
  </w:num>
  <w:num w:numId="31">
    <w:abstractNumId w:val="1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1"/>
  </w:num>
  <w:num w:numId="37">
    <w:abstractNumId w:val="0"/>
  </w:num>
  <w:num w:numId="38">
    <w:abstractNumId w:val="1"/>
  </w:num>
  <w:num w:numId="39">
    <w:abstractNumId w:val="1"/>
    <w:lvlOverride w:ilvl="0">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9"/>
  </w:num>
  <w:num w:numId="43">
    <w:abstractNumId w:val="19"/>
  </w:num>
  <w:num w:numId="44">
    <w:abstractNumId w:val="26"/>
  </w:num>
  <w:num w:numId="45">
    <w:abstractNumId w:val="16"/>
  </w:num>
  <w:num w:numId="46">
    <w:abstractNumId w:val="27"/>
  </w:num>
  <w:num w:numId="47">
    <w:abstractNumId w:val="2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zywacz Marzena">
    <w15:presenceInfo w15:providerId="None" w15:userId="Grzywacz Marz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0AA1"/>
    <w:rsid w:val="00083756"/>
    <w:rsid w:val="000851FF"/>
    <w:rsid w:val="00085E9D"/>
    <w:rsid w:val="00087C7C"/>
    <w:rsid w:val="00090716"/>
    <w:rsid w:val="00091A5E"/>
    <w:rsid w:val="000935C1"/>
    <w:rsid w:val="00094C5F"/>
    <w:rsid w:val="000977C1"/>
    <w:rsid w:val="000A36B9"/>
    <w:rsid w:val="000A668A"/>
    <w:rsid w:val="000B07ED"/>
    <w:rsid w:val="000B11AD"/>
    <w:rsid w:val="000B5DCA"/>
    <w:rsid w:val="000B6E97"/>
    <w:rsid w:val="000C0137"/>
    <w:rsid w:val="000C6FF8"/>
    <w:rsid w:val="000D0BE0"/>
    <w:rsid w:val="000D2460"/>
    <w:rsid w:val="000D4BEE"/>
    <w:rsid w:val="000D6C85"/>
    <w:rsid w:val="000D6ED7"/>
    <w:rsid w:val="000E04AA"/>
    <w:rsid w:val="000E2882"/>
    <w:rsid w:val="000E63AD"/>
    <w:rsid w:val="000F229E"/>
    <w:rsid w:val="000F2347"/>
    <w:rsid w:val="000F2FE6"/>
    <w:rsid w:val="000F5209"/>
    <w:rsid w:val="000F74A6"/>
    <w:rsid w:val="0010198B"/>
    <w:rsid w:val="0010449D"/>
    <w:rsid w:val="001046F8"/>
    <w:rsid w:val="0010687E"/>
    <w:rsid w:val="00114479"/>
    <w:rsid w:val="00121701"/>
    <w:rsid w:val="00124264"/>
    <w:rsid w:val="0012516E"/>
    <w:rsid w:val="00125A64"/>
    <w:rsid w:val="0012639F"/>
    <w:rsid w:val="00130F50"/>
    <w:rsid w:val="00135301"/>
    <w:rsid w:val="00137C87"/>
    <w:rsid w:val="00140FE9"/>
    <w:rsid w:val="0014119B"/>
    <w:rsid w:val="001414BF"/>
    <w:rsid w:val="00151B19"/>
    <w:rsid w:val="0015218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C72E4"/>
    <w:rsid w:val="001D6979"/>
    <w:rsid w:val="001E0317"/>
    <w:rsid w:val="001E2DB0"/>
    <w:rsid w:val="001E6FE6"/>
    <w:rsid w:val="001F180B"/>
    <w:rsid w:val="001F4019"/>
    <w:rsid w:val="001F44C1"/>
    <w:rsid w:val="001F6240"/>
    <w:rsid w:val="001F6678"/>
    <w:rsid w:val="001F74AF"/>
    <w:rsid w:val="00204D3A"/>
    <w:rsid w:val="00210076"/>
    <w:rsid w:val="00210863"/>
    <w:rsid w:val="00210F36"/>
    <w:rsid w:val="00212856"/>
    <w:rsid w:val="00214A89"/>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DCC"/>
    <w:rsid w:val="002627D7"/>
    <w:rsid w:val="002635ED"/>
    <w:rsid w:val="00270354"/>
    <w:rsid w:val="00270605"/>
    <w:rsid w:val="00275234"/>
    <w:rsid w:val="002844DA"/>
    <w:rsid w:val="00286BA0"/>
    <w:rsid w:val="0028746B"/>
    <w:rsid w:val="00290164"/>
    <w:rsid w:val="00295256"/>
    <w:rsid w:val="0029600E"/>
    <w:rsid w:val="00296204"/>
    <w:rsid w:val="002A0400"/>
    <w:rsid w:val="002A6446"/>
    <w:rsid w:val="002A65C8"/>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E5AFC"/>
    <w:rsid w:val="002F5A1C"/>
    <w:rsid w:val="00301910"/>
    <w:rsid w:val="00301CDE"/>
    <w:rsid w:val="003045B8"/>
    <w:rsid w:val="00310CD0"/>
    <w:rsid w:val="00312656"/>
    <w:rsid w:val="00312BF6"/>
    <w:rsid w:val="00320B1C"/>
    <w:rsid w:val="00322FB1"/>
    <w:rsid w:val="003237ED"/>
    <w:rsid w:val="00326502"/>
    <w:rsid w:val="00331AEA"/>
    <w:rsid w:val="00331CEE"/>
    <w:rsid w:val="00336512"/>
    <w:rsid w:val="00337A10"/>
    <w:rsid w:val="00344415"/>
    <w:rsid w:val="00351B34"/>
    <w:rsid w:val="003522E3"/>
    <w:rsid w:val="00360633"/>
    <w:rsid w:val="0036194A"/>
    <w:rsid w:val="0036220B"/>
    <w:rsid w:val="0036488B"/>
    <w:rsid w:val="00365829"/>
    <w:rsid w:val="0037077D"/>
    <w:rsid w:val="003708F3"/>
    <w:rsid w:val="00371C8D"/>
    <w:rsid w:val="00373DAC"/>
    <w:rsid w:val="003830B8"/>
    <w:rsid w:val="003839A3"/>
    <w:rsid w:val="0038591A"/>
    <w:rsid w:val="00386B41"/>
    <w:rsid w:val="00392A54"/>
    <w:rsid w:val="00396670"/>
    <w:rsid w:val="003A3DA7"/>
    <w:rsid w:val="003A54BB"/>
    <w:rsid w:val="003A6159"/>
    <w:rsid w:val="003B72F1"/>
    <w:rsid w:val="003C2E88"/>
    <w:rsid w:val="003C4F15"/>
    <w:rsid w:val="003C559E"/>
    <w:rsid w:val="003C6A2E"/>
    <w:rsid w:val="003C6F35"/>
    <w:rsid w:val="003D0986"/>
    <w:rsid w:val="003D0E90"/>
    <w:rsid w:val="003D2127"/>
    <w:rsid w:val="003E4559"/>
    <w:rsid w:val="003E4722"/>
    <w:rsid w:val="003E4BEB"/>
    <w:rsid w:val="003E6BFE"/>
    <w:rsid w:val="003F1A3C"/>
    <w:rsid w:val="004027EF"/>
    <w:rsid w:val="004046A3"/>
    <w:rsid w:val="00404B5B"/>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4903"/>
    <w:rsid w:val="00464C58"/>
    <w:rsid w:val="00465204"/>
    <w:rsid w:val="00466ABA"/>
    <w:rsid w:val="00473836"/>
    <w:rsid w:val="00480892"/>
    <w:rsid w:val="00480A1E"/>
    <w:rsid w:val="0048213B"/>
    <w:rsid w:val="00482581"/>
    <w:rsid w:val="0048597A"/>
    <w:rsid w:val="00486A78"/>
    <w:rsid w:val="004A5165"/>
    <w:rsid w:val="004C16D8"/>
    <w:rsid w:val="004C37F1"/>
    <w:rsid w:val="004C50A8"/>
    <w:rsid w:val="004C511E"/>
    <w:rsid w:val="004C5FF6"/>
    <w:rsid w:val="004C60E7"/>
    <w:rsid w:val="004D0756"/>
    <w:rsid w:val="004D2095"/>
    <w:rsid w:val="004D27F6"/>
    <w:rsid w:val="004D3DAD"/>
    <w:rsid w:val="004D3EFB"/>
    <w:rsid w:val="004D4320"/>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275A5"/>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21F"/>
    <w:rsid w:val="00582DC7"/>
    <w:rsid w:val="005854A2"/>
    <w:rsid w:val="0058618F"/>
    <w:rsid w:val="00587480"/>
    <w:rsid w:val="00590B16"/>
    <w:rsid w:val="0059283F"/>
    <w:rsid w:val="00594DAF"/>
    <w:rsid w:val="00597893"/>
    <w:rsid w:val="00597C1B"/>
    <w:rsid w:val="005A045C"/>
    <w:rsid w:val="005A094F"/>
    <w:rsid w:val="005A22AD"/>
    <w:rsid w:val="005A6EDE"/>
    <w:rsid w:val="005B3F6C"/>
    <w:rsid w:val="005B4898"/>
    <w:rsid w:val="005B7090"/>
    <w:rsid w:val="005C4682"/>
    <w:rsid w:val="005C694C"/>
    <w:rsid w:val="005D3FFC"/>
    <w:rsid w:val="005E00F1"/>
    <w:rsid w:val="005E1FB9"/>
    <w:rsid w:val="005E272E"/>
    <w:rsid w:val="005E3BFC"/>
    <w:rsid w:val="005E43DD"/>
    <w:rsid w:val="005E44DE"/>
    <w:rsid w:val="005F03A9"/>
    <w:rsid w:val="005F4112"/>
    <w:rsid w:val="005F4403"/>
    <w:rsid w:val="005F5FC3"/>
    <w:rsid w:val="005F67F1"/>
    <w:rsid w:val="006003D1"/>
    <w:rsid w:val="006023E9"/>
    <w:rsid w:val="00603185"/>
    <w:rsid w:val="0061218C"/>
    <w:rsid w:val="0061390E"/>
    <w:rsid w:val="00613A48"/>
    <w:rsid w:val="006155DB"/>
    <w:rsid w:val="00616B12"/>
    <w:rsid w:val="00620163"/>
    <w:rsid w:val="00620902"/>
    <w:rsid w:val="00626381"/>
    <w:rsid w:val="00631113"/>
    <w:rsid w:val="006406F7"/>
    <w:rsid w:val="00640FA2"/>
    <w:rsid w:val="00645F06"/>
    <w:rsid w:val="00650149"/>
    <w:rsid w:val="006566F1"/>
    <w:rsid w:val="00656BB0"/>
    <w:rsid w:val="0065768D"/>
    <w:rsid w:val="00664DDE"/>
    <w:rsid w:val="0066578F"/>
    <w:rsid w:val="00665917"/>
    <w:rsid w:val="00667CAD"/>
    <w:rsid w:val="0067202D"/>
    <w:rsid w:val="00675E44"/>
    <w:rsid w:val="00677CB3"/>
    <w:rsid w:val="00681BD9"/>
    <w:rsid w:val="00684FB4"/>
    <w:rsid w:val="006902BF"/>
    <w:rsid w:val="00690694"/>
    <w:rsid w:val="0069101D"/>
    <w:rsid w:val="006920B8"/>
    <w:rsid w:val="00693BCE"/>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3868"/>
    <w:rsid w:val="0071587A"/>
    <w:rsid w:val="007204BE"/>
    <w:rsid w:val="0072588B"/>
    <w:rsid w:val="0072652A"/>
    <w:rsid w:val="007333AD"/>
    <w:rsid w:val="00733C76"/>
    <w:rsid w:val="007343D8"/>
    <w:rsid w:val="00735138"/>
    <w:rsid w:val="007356F1"/>
    <w:rsid w:val="00736020"/>
    <w:rsid w:val="0073613C"/>
    <w:rsid w:val="007456D4"/>
    <w:rsid w:val="00751201"/>
    <w:rsid w:val="00753140"/>
    <w:rsid w:val="00755A6F"/>
    <w:rsid w:val="007564C8"/>
    <w:rsid w:val="007614CD"/>
    <w:rsid w:val="0076284C"/>
    <w:rsid w:val="00763D41"/>
    <w:rsid w:val="00764011"/>
    <w:rsid w:val="00772972"/>
    <w:rsid w:val="0077632E"/>
    <w:rsid w:val="00776EDF"/>
    <w:rsid w:val="00782DEE"/>
    <w:rsid w:val="00783935"/>
    <w:rsid w:val="00785B82"/>
    <w:rsid w:val="007868C8"/>
    <w:rsid w:val="0079180F"/>
    <w:rsid w:val="00792095"/>
    <w:rsid w:val="007940A8"/>
    <w:rsid w:val="00796601"/>
    <w:rsid w:val="007A044A"/>
    <w:rsid w:val="007A1E1C"/>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60872"/>
    <w:rsid w:val="00861B3B"/>
    <w:rsid w:val="00873B36"/>
    <w:rsid w:val="00874243"/>
    <w:rsid w:val="00875EFE"/>
    <w:rsid w:val="00877D9C"/>
    <w:rsid w:val="00880B26"/>
    <w:rsid w:val="00881BEA"/>
    <w:rsid w:val="00881DA5"/>
    <w:rsid w:val="00886DAD"/>
    <w:rsid w:val="00892855"/>
    <w:rsid w:val="008958F7"/>
    <w:rsid w:val="008A3133"/>
    <w:rsid w:val="008A406C"/>
    <w:rsid w:val="008B7476"/>
    <w:rsid w:val="008C2353"/>
    <w:rsid w:val="008D26F2"/>
    <w:rsid w:val="008D31F4"/>
    <w:rsid w:val="008D3947"/>
    <w:rsid w:val="008D4495"/>
    <w:rsid w:val="008D523A"/>
    <w:rsid w:val="008E2362"/>
    <w:rsid w:val="008E41FB"/>
    <w:rsid w:val="008E44CD"/>
    <w:rsid w:val="008E4F8C"/>
    <w:rsid w:val="008E698B"/>
    <w:rsid w:val="008E773B"/>
    <w:rsid w:val="008F3D9B"/>
    <w:rsid w:val="008F495F"/>
    <w:rsid w:val="008F7015"/>
    <w:rsid w:val="008F78D2"/>
    <w:rsid w:val="00901C0A"/>
    <w:rsid w:val="00906E68"/>
    <w:rsid w:val="0090723D"/>
    <w:rsid w:val="009123C8"/>
    <w:rsid w:val="00913903"/>
    <w:rsid w:val="0091579E"/>
    <w:rsid w:val="00922058"/>
    <w:rsid w:val="0092501D"/>
    <w:rsid w:val="00931112"/>
    <w:rsid w:val="00936C52"/>
    <w:rsid w:val="00936ECC"/>
    <w:rsid w:val="00943722"/>
    <w:rsid w:val="00943CEE"/>
    <w:rsid w:val="009450BB"/>
    <w:rsid w:val="009505E5"/>
    <w:rsid w:val="009516D8"/>
    <w:rsid w:val="0095285D"/>
    <w:rsid w:val="009555DF"/>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90FF3"/>
    <w:rsid w:val="00992149"/>
    <w:rsid w:val="0099435F"/>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22DE"/>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AD3"/>
    <w:rsid w:val="00A61DFC"/>
    <w:rsid w:val="00A62E07"/>
    <w:rsid w:val="00A74D27"/>
    <w:rsid w:val="00A763C2"/>
    <w:rsid w:val="00A83EF2"/>
    <w:rsid w:val="00A843F5"/>
    <w:rsid w:val="00A86119"/>
    <w:rsid w:val="00A86FA6"/>
    <w:rsid w:val="00A91610"/>
    <w:rsid w:val="00A9395D"/>
    <w:rsid w:val="00A95B19"/>
    <w:rsid w:val="00AA1EB1"/>
    <w:rsid w:val="00AA328D"/>
    <w:rsid w:val="00AA49D1"/>
    <w:rsid w:val="00AA541F"/>
    <w:rsid w:val="00AA73A0"/>
    <w:rsid w:val="00AB4A1C"/>
    <w:rsid w:val="00AB6FD6"/>
    <w:rsid w:val="00AB70BA"/>
    <w:rsid w:val="00AB74A6"/>
    <w:rsid w:val="00AC2BAC"/>
    <w:rsid w:val="00AC309B"/>
    <w:rsid w:val="00AC4598"/>
    <w:rsid w:val="00AC58A6"/>
    <w:rsid w:val="00AD21E7"/>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571"/>
    <w:rsid w:val="00B17E22"/>
    <w:rsid w:val="00B215A3"/>
    <w:rsid w:val="00B25BEA"/>
    <w:rsid w:val="00B266F9"/>
    <w:rsid w:val="00B27AF6"/>
    <w:rsid w:val="00B32BB8"/>
    <w:rsid w:val="00B344BA"/>
    <w:rsid w:val="00B37171"/>
    <w:rsid w:val="00B41005"/>
    <w:rsid w:val="00B415C0"/>
    <w:rsid w:val="00B41843"/>
    <w:rsid w:val="00B43308"/>
    <w:rsid w:val="00B46AD6"/>
    <w:rsid w:val="00B5177A"/>
    <w:rsid w:val="00B61CA6"/>
    <w:rsid w:val="00B630CA"/>
    <w:rsid w:val="00B751CB"/>
    <w:rsid w:val="00B75C5E"/>
    <w:rsid w:val="00B769C2"/>
    <w:rsid w:val="00B83CC4"/>
    <w:rsid w:val="00B855AF"/>
    <w:rsid w:val="00B86BB9"/>
    <w:rsid w:val="00B90250"/>
    <w:rsid w:val="00B90B4B"/>
    <w:rsid w:val="00B9104F"/>
    <w:rsid w:val="00B9170F"/>
    <w:rsid w:val="00B92822"/>
    <w:rsid w:val="00B96880"/>
    <w:rsid w:val="00B96D0B"/>
    <w:rsid w:val="00BA20C5"/>
    <w:rsid w:val="00BA21AC"/>
    <w:rsid w:val="00BA227D"/>
    <w:rsid w:val="00BB1B0E"/>
    <w:rsid w:val="00BB3361"/>
    <w:rsid w:val="00BC48ED"/>
    <w:rsid w:val="00BD481A"/>
    <w:rsid w:val="00BD5435"/>
    <w:rsid w:val="00BD7F55"/>
    <w:rsid w:val="00BE183B"/>
    <w:rsid w:val="00BE3F5A"/>
    <w:rsid w:val="00BE59DE"/>
    <w:rsid w:val="00BE6CE5"/>
    <w:rsid w:val="00BF23E0"/>
    <w:rsid w:val="00BF2724"/>
    <w:rsid w:val="00BF32E5"/>
    <w:rsid w:val="00BF3487"/>
    <w:rsid w:val="00BF39D6"/>
    <w:rsid w:val="00BF3DDB"/>
    <w:rsid w:val="00BF4F70"/>
    <w:rsid w:val="00BF69C6"/>
    <w:rsid w:val="00C05C86"/>
    <w:rsid w:val="00C07E74"/>
    <w:rsid w:val="00C105F8"/>
    <w:rsid w:val="00C11D22"/>
    <w:rsid w:val="00C1237B"/>
    <w:rsid w:val="00C12837"/>
    <w:rsid w:val="00C12E48"/>
    <w:rsid w:val="00C130AF"/>
    <w:rsid w:val="00C159F4"/>
    <w:rsid w:val="00C17D1D"/>
    <w:rsid w:val="00C22528"/>
    <w:rsid w:val="00C24F8F"/>
    <w:rsid w:val="00C25CA2"/>
    <w:rsid w:val="00C3632C"/>
    <w:rsid w:val="00C36806"/>
    <w:rsid w:val="00C37A3E"/>
    <w:rsid w:val="00C41260"/>
    <w:rsid w:val="00C53EE9"/>
    <w:rsid w:val="00C571A7"/>
    <w:rsid w:val="00C576C8"/>
    <w:rsid w:val="00C57AA4"/>
    <w:rsid w:val="00C57E71"/>
    <w:rsid w:val="00C608FA"/>
    <w:rsid w:val="00C61ACF"/>
    <w:rsid w:val="00C64A09"/>
    <w:rsid w:val="00C677FE"/>
    <w:rsid w:val="00C70EB7"/>
    <w:rsid w:val="00C713EC"/>
    <w:rsid w:val="00C75651"/>
    <w:rsid w:val="00C75EDE"/>
    <w:rsid w:val="00C77586"/>
    <w:rsid w:val="00C77BB4"/>
    <w:rsid w:val="00C82CAE"/>
    <w:rsid w:val="00C878A7"/>
    <w:rsid w:val="00CA33F1"/>
    <w:rsid w:val="00CA3D2C"/>
    <w:rsid w:val="00CB3893"/>
    <w:rsid w:val="00CB602D"/>
    <w:rsid w:val="00CB6EFB"/>
    <w:rsid w:val="00CC0331"/>
    <w:rsid w:val="00CC2316"/>
    <w:rsid w:val="00CC2622"/>
    <w:rsid w:val="00CC4977"/>
    <w:rsid w:val="00CD0535"/>
    <w:rsid w:val="00CD6ADD"/>
    <w:rsid w:val="00CE193E"/>
    <w:rsid w:val="00CE57DF"/>
    <w:rsid w:val="00CE67A5"/>
    <w:rsid w:val="00CF5D1E"/>
    <w:rsid w:val="00CF711D"/>
    <w:rsid w:val="00D01E2F"/>
    <w:rsid w:val="00D02D33"/>
    <w:rsid w:val="00D05D5E"/>
    <w:rsid w:val="00D11B8B"/>
    <w:rsid w:val="00D11FB0"/>
    <w:rsid w:val="00D131B4"/>
    <w:rsid w:val="00D16040"/>
    <w:rsid w:val="00D2165F"/>
    <w:rsid w:val="00D21CB3"/>
    <w:rsid w:val="00D22591"/>
    <w:rsid w:val="00D2442C"/>
    <w:rsid w:val="00D27DD7"/>
    <w:rsid w:val="00D32DCA"/>
    <w:rsid w:val="00D3405A"/>
    <w:rsid w:val="00D344D9"/>
    <w:rsid w:val="00D36629"/>
    <w:rsid w:val="00D428F6"/>
    <w:rsid w:val="00D42AA6"/>
    <w:rsid w:val="00D45D44"/>
    <w:rsid w:val="00D51457"/>
    <w:rsid w:val="00D51788"/>
    <w:rsid w:val="00D53237"/>
    <w:rsid w:val="00D55163"/>
    <w:rsid w:val="00D55996"/>
    <w:rsid w:val="00D62B67"/>
    <w:rsid w:val="00D6487E"/>
    <w:rsid w:val="00D720D4"/>
    <w:rsid w:val="00D733B3"/>
    <w:rsid w:val="00D74284"/>
    <w:rsid w:val="00D75150"/>
    <w:rsid w:val="00D80D3F"/>
    <w:rsid w:val="00D848D5"/>
    <w:rsid w:val="00D877C6"/>
    <w:rsid w:val="00D92DD7"/>
    <w:rsid w:val="00D940AE"/>
    <w:rsid w:val="00D96B65"/>
    <w:rsid w:val="00DA25C9"/>
    <w:rsid w:val="00DA5C95"/>
    <w:rsid w:val="00DB4718"/>
    <w:rsid w:val="00DB5FE2"/>
    <w:rsid w:val="00DB691C"/>
    <w:rsid w:val="00DC0115"/>
    <w:rsid w:val="00DC0921"/>
    <w:rsid w:val="00DC0D3C"/>
    <w:rsid w:val="00DC41A7"/>
    <w:rsid w:val="00DC74F8"/>
    <w:rsid w:val="00DD06A2"/>
    <w:rsid w:val="00DD36EA"/>
    <w:rsid w:val="00DD3886"/>
    <w:rsid w:val="00DE0CE3"/>
    <w:rsid w:val="00DE6E68"/>
    <w:rsid w:val="00DF1D02"/>
    <w:rsid w:val="00DF226A"/>
    <w:rsid w:val="00DF2D0C"/>
    <w:rsid w:val="00DF7C43"/>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01B3"/>
    <w:rsid w:val="00E83528"/>
    <w:rsid w:val="00E84DFE"/>
    <w:rsid w:val="00E91BCC"/>
    <w:rsid w:val="00E932D9"/>
    <w:rsid w:val="00E9501B"/>
    <w:rsid w:val="00E9682E"/>
    <w:rsid w:val="00E96BDD"/>
    <w:rsid w:val="00EA2309"/>
    <w:rsid w:val="00EA38FD"/>
    <w:rsid w:val="00EB11D4"/>
    <w:rsid w:val="00EB2786"/>
    <w:rsid w:val="00EB5470"/>
    <w:rsid w:val="00EB5A6B"/>
    <w:rsid w:val="00EB6D5D"/>
    <w:rsid w:val="00EC0B1C"/>
    <w:rsid w:val="00EC52A3"/>
    <w:rsid w:val="00EC5317"/>
    <w:rsid w:val="00EC5788"/>
    <w:rsid w:val="00EC785E"/>
    <w:rsid w:val="00ED3DD0"/>
    <w:rsid w:val="00EE13B1"/>
    <w:rsid w:val="00EE2D8F"/>
    <w:rsid w:val="00EE4672"/>
    <w:rsid w:val="00EE7A4B"/>
    <w:rsid w:val="00EF0081"/>
    <w:rsid w:val="00EF10D9"/>
    <w:rsid w:val="00EF40B8"/>
    <w:rsid w:val="00EF502A"/>
    <w:rsid w:val="00EF5C9F"/>
    <w:rsid w:val="00EF6729"/>
    <w:rsid w:val="00F020A3"/>
    <w:rsid w:val="00F1197D"/>
    <w:rsid w:val="00F129B8"/>
    <w:rsid w:val="00F23772"/>
    <w:rsid w:val="00F27794"/>
    <w:rsid w:val="00F306B2"/>
    <w:rsid w:val="00F3349E"/>
    <w:rsid w:val="00F34FBF"/>
    <w:rsid w:val="00F35264"/>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A5847"/>
    <w:rsid w:val="00FA73BA"/>
    <w:rsid w:val="00FA7B83"/>
    <w:rsid w:val="00FB0739"/>
    <w:rsid w:val="00FC24B2"/>
    <w:rsid w:val="00FC28B3"/>
    <w:rsid w:val="00FC2DB1"/>
    <w:rsid w:val="00FC6CCD"/>
    <w:rsid w:val="00FD2EEE"/>
    <w:rsid w:val="00FD6015"/>
    <w:rsid w:val="00FD681A"/>
    <w:rsid w:val="00FD7E3B"/>
    <w:rsid w:val="00FE0624"/>
    <w:rsid w:val="00FE14E3"/>
    <w:rsid w:val="00FE2F6C"/>
    <w:rsid w:val="00FE7797"/>
    <w:rsid w:val="00FF018F"/>
    <w:rsid w:val="00FF131C"/>
    <w:rsid w:val="00FF195B"/>
    <w:rsid w:val="00FF2BB2"/>
    <w:rsid w:val="00FF3BE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1E1C"/>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uiPriority w:val="99"/>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3">
    <w:name w:val="Tabela - Siatka3"/>
    <w:basedOn w:val="Standardowy"/>
    <w:next w:val="Tabela-Siatka"/>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D36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http://www.orlen.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arzena.grzywacz@pgnig.pl" TargetMode="External"/><Relationship Id="rId17" Type="http://schemas.openxmlformats.org/officeDocument/2006/relationships/hyperlink" Target="http://www.przetargi.pgnig.pl" TargetMode="External"/><Relationship Id="rId2" Type="http://schemas.openxmlformats.org/officeDocument/2006/relationships/customXml" Target="../customXml/item2.xml"/><Relationship Id="rId16" Type="http://schemas.openxmlformats.org/officeDocument/2006/relationships/hyperlink" Target="mailto:witold.stadnik@pgnig.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amil.podolak@gas-storage.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25D73-4F9B-43EC-92F1-8444961BC583}">
  <ds:schemaRefs>
    <ds:schemaRef ds:uri="http://purl.org/dc/dcmitype/"/>
    <ds:schemaRef ds:uri="http://schemas.microsoft.com/office/2006/documentManagement/types"/>
    <ds:schemaRef ds:uri="366bcbea-f306-49df-9fee-420df3f21ab2"/>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83cc594e-1913-4543-bb38-8a2f73b7f1c3"/>
    <ds:schemaRef ds:uri="http://www.w3.org/XML/1998/namespace"/>
  </ds:schemaRefs>
</ds:datastoreItem>
</file>

<file path=customXml/itemProps2.xml><?xml version="1.0" encoding="utf-8"?>
<ds:datastoreItem xmlns:ds="http://schemas.openxmlformats.org/officeDocument/2006/customXml" ds:itemID="{C6807541-75D1-4DCC-964A-8A09050BAB40}">
  <ds:schemaRefs>
    <ds:schemaRef ds:uri="http://schemas.microsoft.com/sharepoint/v3/contenttype/forms"/>
  </ds:schemaRefs>
</ds:datastoreItem>
</file>

<file path=customXml/itemProps3.xml><?xml version="1.0" encoding="utf-8"?>
<ds:datastoreItem xmlns:ds="http://schemas.openxmlformats.org/officeDocument/2006/customXml" ds:itemID="{E9116194-82D3-457C-A157-B63EEC8A2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35EB0C-5EA1-44A0-91CE-00E6BB160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835</TotalTime>
  <Pages>31</Pages>
  <Words>10904</Words>
  <Characters>65429</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Grzywacz Marzena</cp:lastModifiedBy>
  <cp:revision>188</cp:revision>
  <cp:lastPrinted>2018-05-25T12:56:00Z</cp:lastPrinted>
  <dcterms:created xsi:type="dcterms:W3CDTF">2023-02-03T12:32:00Z</dcterms:created>
  <dcterms:modified xsi:type="dcterms:W3CDTF">2023-10-25T09:09:00Z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