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Pr="00EA4A8F" w:rsidRDefault="00F40506" w:rsidP="00F40506">
      <w:pPr>
        <w:spacing w:line="276" w:lineRule="auto"/>
        <w:jc w:val="center"/>
        <w:rPr>
          <w:rFonts w:cs="Arial"/>
          <w:b/>
          <w:smallCaps/>
          <w:sz w:val="20"/>
          <w:szCs w:val="20"/>
        </w:rPr>
      </w:pPr>
      <w:r w:rsidRPr="00EA4A8F">
        <w:rPr>
          <w:rFonts w:cs="Arial"/>
          <w:b/>
          <w:smallCaps/>
          <w:sz w:val="20"/>
          <w:szCs w:val="20"/>
        </w:rPr>
        <w:t>W POSTĘPOWANIU O UDZIELENIE ZAMÓWIENIA NIEPUBLICZNEGO PROWADZON</w:t>
      </w:r>
      <w:r w:rsidR="00D75150" w:rsidRPr="00EA4A8F">
        <w:rPr>
          <w:rFonts w:cs="Arial"/>
          <w:b/>
          <w:smallCaps/>
          <w:sz w:val="20"/>
          <w:szCs w:val="20"/>
        </w:rPr>
        <w:t>YM</w:t>
      </w:r>
      <w:r w:rsidRPr="00EA4A8F">
        <w:rPr>
          <w:rFonts w:cs="Arial"/>
          <w:b/>
          <w:smallCaps/>
          <w:sz w:val="20"/>
          <w:szCs w:val="20"/>
        </w:rPr>
        <w:t xml:space="preserve"> </w:t>
      </w:r>
      <w:r w:rsidRPr="00EA4A8F">
        <w:rPr>
          <w:rFonts w:cs="Arial"/>
          <w:b/>
          <w:smallCaps/>
          <w:sz w:val="20"/>
          <w:szCs w:val="20"/>
        </w:rPr>
        <w:br/>
        <w:t>W TRYBIE PRZETARGU NIEOGRANICZONEGO</w:t>
      </w:r>
    </w:p>
    <w:p w14:paraId="2B1A8117" w14:textId="77777777" w:rsidR="000E04AA" w:rsidRPr="00EA4A8F" w:rsidRDefault="000E04AA" w:rsidP="00F40506">
      <w:pPr>
        <w:spacing w:line="276" w:lineRule="auto"/>
        <w:jc w:val="center"/>
        <w:rPr>
          <w:rFonts w:cs="Arial"/>
          <w:b/>
          <w:smallCaps/>
          <w:strike/>
          <w:sz w:val="20"/>
          <w:szCs w:val="20"/>
        </w:rPr>
      </w:pPr>
    </w:p>
    <w:p w14:paraId="22A81388" w14:textId="30DAFFBA" w:rsidR="00F40506" w:rsidRPr="00EA4A8F" w:rsidRDefault="00650149" w:rsidP="00F40506">
      <w:pPr>
        <w:spacing w:line="276" w:lineRule="auto"/>
        <w:jc w:val="center"/>
        <w:rPr>
          <w:rFonts w:cs="Arial"/>
          <w:b/>
          <w:sz w:val="20"/>
          <w:szCs w:val="20"/>
        </w:rPr>
      </w:pPr>
      <w:r w:rsidRPr="00EA4A8F">
        <w:rPr>
          <w:rFonts w:cs="Arial"/>
          <w:b/>
          <w:sz w:val="20"/>
          <w:szCs w:val="20"/>
        </w:rPr>
        <w:t>pn</w:t>
      </w:r>
      <w:r w:rsidR="00971612" w:rsidRPr="00EA4A8F">
        <w:rPr>
          <w:rFonts w:cs="Arial"/>
          <w:b/>
          <w:sz w:val="20"/>
          <w:szCs w:val="20"/>
        </w:rPr>
        <w:t>.</w:t>
      </w:r>
      <w:r w:rsidR="00F40506" w:rsidRPr="00EA4A8F">
        <w:rPr>
          <w:rFonts w:cs="Arial"/>
          <w:b/>
          <w:sz w:val="20"/>
          <w:szCs w:val="20"/>
        </w:rPr>
        <w:t xml:space="preserve"> </w:t>
      </w:r>
      <w:r w:rsidR="00EA4A8F" w:rsidRPr="00EA4A8F">
        <w:rPr>
          <w:rFonts w:cs="Arial"/>
          <w:b/>
          <w:sz w:val="20"/>
          <w:szCs w:val="20"/>
        </w:rPr>
        <w:t>„</w:t>
      </w:r>
      <w:r w:rsidR="00901928" w:rsidRPr="00901928">
        <w:rPr>
          <w:rFonts w:cs="Arial"/>
          <w:b/>
          <w:sz w:val="20"/>
          <w:szCs w:val="20"/>
        </w:rPr>
        <w:t>Dostawa zaworów, grzybkowych, zaworów zwrotnych i zasuw</w:t>
      </w:r>
      <w:r w:rsidR="00EA4A8F" w:rsidRPr="00EA4A8F">
        <w:rPr>
          <w:rFonts w:cs="Arial"/>
          <w:b/>
          <w:sz w:val="20"/>
          <w:szCs w:val="20"/>
        </w:rPr>
        <w:t>”</w:t>
      </w:r>
    </w:p>
    <w:p w14:paraId="285C1104" w14:textId="77777777" w:rsidR="000E04AA" w:rsidRPr="00EA4A8F" w:rsidRDefault="000E04AA" w:rsidP="00F40506">
      <w:pPr>
        <w:spacing w:line="276" w:lineRule="auto"/>
        <w:jc w:val="center"/>
        <w:rPr>
          <w:rFonts w:cs="Arial"/>
          <w:b/>
          <w:sz w:val="20"/>
          <w:szCs w:val="20"/>
        </w:rPr>
      </w:pPr>
    </w:p>
    <w:p w14:paraId="12F78E3F" w14:textId="0C41FE19" w:rsidR="0036194A" w:rsidRPr="00EA4A8F" w:rsidRDefault="00B17E22" w:rsidP="0036194A">
      <w:pPr>
        <w:spacing w:line="276" w:lineRule="auto"/>
        <w:jc w:val="center"/>
        <w:rPr>
          <w:rFonts w:cs="Arial"/>
          <w:b/>
          <w:sz w:val="20"/>
          <w:szCs w:val="20"/>
        </w:rPr>
      </w:pPr>
      <w:r w:rsidRPr="00EA4A8F">
        <w:rPr>
          <w:rFonts w:cs="Arial"/>
          <w:b/>
          <w:sz w:val="20"/>
          <w:szCs w:val="20"/>
        </w:rPr>
        <w:t>N</w:t>
      </w:r>
      <w:r w:rsidR="00BF3DDB" w:rsidRPr="00EA4A8F">
        <w:rPr>
          <w:rFonts w:cs="Arial"/>
          <w:b/>
          <w:sz w:val="20"/>
          <w:szCs w:val="20"/>
        </w:rPr>
        <w:t xml:space="preserve">umer postępowania: </w:t>
      </w:r>
      <w:r w:rsidR="00D17815" w:rsidRPr="00D17815">
        <w:rPr>
          <w:rFonts w:cs="Arial"/>
          <w:b/>
          <w:sz w:val="20"/>
          <w:szCs w:val="20"/>
        </w:rPr>
        <w:t>NP/ORLEN/26/0039/OZ/TRU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35C8FF76" w:rsidR="0036194A" w:rsidRPr="0036194A" w:rsidRDefault="0036194A" w:rsidP="0036194A">
      <w:pPr>
        <w:spacing w:line="276" w:lineRule="auto"/>
        <w:jc w:val="center"/>
        <w:rPr>
          <w:rFonts w:cs="Arial"/>
          <w:sz w:val="20"/>
          <w:szCs w:val="20"/>
        </w:rPr>
      </w:pPr>
      <w:r w:rsidRPr="0036194A">
        <w:rPr>
          <w:rFonts w:cs="Arial"/>
          <w:sz w:val="20"/>
          <w:szCs w:val="20"/>
        </w:rPr>
        <w:t>Warszawa, 20</w:t>
      </w:r>
      <w:r w:rsidR="00EA4A8F">
        <w:rPr>
          <w:rFonts w:cs="Arial"/>
          <w:sz w:val="20"/>
          <w:szCs w:val="20"/>
        </w:rPr>
        <w:t>2</w:t>
      </w:r>
      <w:r w:rsidR="00901928">
        <w:rPr>
          <w:rFonts w:cs="Arial"/>
          <w:sz w:val="20"/>
          <w:szCs w:val="20"/>
        </w:rPr>
        <w:t>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FC03E9" w:rsidRDefault="00AF5E90" w:rsidP="00EA4A8F">
      <w:pPr>
        <w:autoSpaceDE w:val="0"/>
        <w:autoSpaceDN w:val="0"/>
        <w:adjustRightInd w:val="0"/>
        <w:spacing w:line="240" w:lineRule="auto"/>
        <w:ind w:left="432"/>
        <w:rPr>
          <w:rFonts w:cs="Arial"/>
          <w:sz w:val="20"/>
          <w:szCs w:val="20"/>
        </w:rPr>
      </w:pPr>
      <w:r w:rsidRPr="00FC03E9">
        <w:rPr>
          <w:rFonts w:cs="Arial"/>
          <w:sz w:val="20"/>
          <w:szCs w:val="20"/>
        </w:rPr>
        <w:t xml:space="preserve">ORLEN Spółka Akcyjna </w:t>
      </w:r>
    </w:p>
    <w:p w14:paraId="512EAF76" w14:textId="77777777" w:rsidR="00AF5E90" w:rsidRPr="00FC03E9" w:rsidRDefault="00AF5E90" w:rsidP="00EA4A8F">
      <w:pPr>
        <w:spacing w:line="240" w:lineRule="auto"/>
        <w:ind w:left="432"/>
        <w:rPr>
          <w:rFonts w:cs="Arial"/>
          <w:sz w:val="20"/>
          <w:szCs w:val="20"/>
        </w:rPr>
      </w:pPr>
      <w:r w:rsidRPr="00FC03E9">
        <w:rPr>
          <w:rFonts w:cs="Arial"/>
          <w:sz w:val="20"/>
          <w:szCs w:val="20"/>
        </w:rPr>
        <w:t>ul. Chemików 7</w:t>
      </w:r>
    </w:p>
    <w:p w14:paraId="070E32DD" w14:textId="0585F614" w:rsidR="00AF5E90" w:rsidRDefault="00AF5E90" w:rsidP="00EA4A8F">
      <w:pPr>
        <w:spacing w:line="240" w:lineRule="auto"/>
        <w:ind w:left="432"/>
        <w:rPr>
          <w:rFonts w:cs="Arial"/>
          <w:sz w:val="20"/>
          <w:szCs w:val="20"/>
        </w:rPr>
      </w:pPr>
      <w:r w:rsidRPr="00FC03E9">
        <w:rPr>
          <w:rFonts w:cs="Arial"/>
          <w:sz w:val="20"/>
          <w:szCs w:val="20"/>
        </w:rPr>
        <w:t>09-411 Płock</w:t>
      </w:r>
    </w:p>
    <w:p w14:paraId="057868AE" w14:textId="77777777" w:rsidR="007B2C37" w:rsidRDefault="007B2C37" w:rsidP="00EA4A8F">
      <w:pPr>
        <w:spacing w:line="240"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EA4A8F">
      <w:pPr>
        <w:spacing w:line="240"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EA4A8F">
      <w:pPr>
        <w:spacing w:after="200" w:line="240"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EA4A8F" w:rsidRDefault="00AF5E90" w:rsidP="00EA4A8F">
      <w:pPr>
        <w:spacing w:line="240" w:lineRule="auto"/>
        <w:ind w:left="432"/>
        <w:rPr>
          <w:rStyle w:val="Hipercze"/>
          <w:rFonts w:cs="Arial"/>
          <w:color w:val="auto"/>
          <w:sz w:val="20"/>
          <w:szCs w:val="20"/>
          <w:u w:val="none"/>
        </w:rPr>
      </w:pPr>
      <w:r w:rsidRPr="00EA4A8F">
        <w:rPr>
          <w:rStyle w:val="Hipercze"/>
          <w:rFonts w:cs="Arial"/>
          <w:color w:val="auto"/>
          <w:sz w:val="20"/>
          <w:szCs w:val="20"/>
          <w:u w:val="none"/>
        </w:rPr>
        <w:t>Postępowanie prowadzane jest przez:</w:t>
      </w:r>
    </w:p>
    <w:p w14:paraId="27AF05BF" w14:textId="77777777" w:rsidR="00FC03E9" w:rsidRPr="006079C5" w:rsidRDefault="00FC03E9" w:rsidP="00FC03E9">
      <w:pPr>
        <w:spacing w:line="259" w:lineRule="auto"/>
        <w:ind w:left="432"/>
        <w:rPr>
          <w:rStyle w:val="Hipercze"/>
          <w:rFonts w:cs="Arial"/>
          <w:color w:val="auto"/>
          <w:sz w:val="20"/>
          <w:szCs w:val="20"/>
          <w:u w:val="none"/>
        </w:rPr>
      </w:pPr>
      <w:r w:rsidRPr="006079C5">
        <w:rPr>
          <w:rStyle w:val="Hipercze"/>
          <w:rFonts w:cs="Arial"/>
          <w:color w:val="auto"/>
          <w:sz w:val="20"/>
          <w:szCs w:val="20"/>
          <w:u w:val="none"/>
        </w:rPr>
        <w:t xml:space="preserve">ORLEN Spółka Akcyjna – Oddział Centralny </w:t>
      </w:r>
      <w:proofErr w:type="spellStart"/>
      <w:r w:rsidRPr="006079C5">
        <w:rPr>
          <w:rStyle w:val="Hipercze"/>
          <w:rFonts w:cs="Arial"/>
          <w:color w:val="auto"/>
          <w:sz w:val="20"/>
          <w:szCs w:val="20"/>
          <w:u w:val="none"/>
        </w:rPr>
        <w:t>Upstream</w:t>
      </w:r>
      <w:proofErr w:type="spellEnd"/>
      <w:r w:rsidRPr="006079C5">
        <w:rPr>
          <w:rStyle w:val="Hipercze"/>
          <w:rFonts w:cs="Arial"/>
          <w:color w:val="auto"/>
          <w:sz w:val="20"/>
          <w:szCs w:val="20"/>
          <w:u w:val="none"/>
        </w:rPr>
        <w:t xml:space="preserve"> Polska w Warszawie</w:t>
      </w:r>
    </w:p>
    <w:p w14:paraId="007C328D" w14:textId="77777777" w:rsidR="00FC03E9" w:rsidRPr="006079C5" w:rsidRDefault="00FC03E9" w:rsidP="00FC03E9">
      <w:pPr>
        <w:spacing w:line="259" w:lineRule="auto"/>
        <w:ind w:left="432"/>
        <w:rPr>
          <w:rStyle w:val="Hipercze"/>
          <w:rFonts w:cs="Arial"/>
          <w:color w:val="auto"/>
          <w:sz w:val="20"/>
          <w:szCs w:val="20"/>
          <w:u w:val="none"/>
        </w:rPr>
      </w:pPr>
      <w:r w:rsidRPr="006079C5">
        <w:rPr>
          <w:rStyle w:val="Hipercze"/>
          <w:rFonts w:cs="Arial"/>
          <w:color w:val="auto"/>
          <w:sz w:val="20"/>
          <w:szCs w:val="20"/>
          <w:u w:val="none"/>
        </w:rPr>
        <w:t>ul. Marcina Kasprzaka 25</w:t>
      </w:r>
    </w:p>
    <w:p w14:paraId="2C09B605" w14:textId="77777777" w:rsidR="00FC03E9" w:rsidRPr="00FC03E9" w:rsidRDefault="00FC03E9" w:rsidP="00FC03E9">
      <w:pPr>
        <w:spacing w:line="240" w:lineRule="auto"/>
        <w:ind w:left="426"/>
        <w:jc w:val="left"/>
        <w:rPr>
          <w:rFonts w:cs="Arial"/>
          <w:sz w:val="20"/>
          <w:szCs w:val="20"/>
        </w:rPr>
      </w:pPr>
      <w:r w:rsidRPr="006079C5">
        <w:rPr>
          <w:rStyle w:val="Hipercze"/>
          <w:rFonts w:cs="Arial"/>
          <w:color w:val="auto"/>
          <w:sz w:val="20"/>
          <w:szCs w:val="20"/>
          <w:u w:val="none"/>
        </w:rPr>
        <w:t>01-224 Warszawa</w:t>
      </w:r>
      <w:r w:rsidRPr="00FC03E9">
        <w:rPr>
          <w:rFonts w:cs="Arial"/>
          <w:sz w:val="20"/>
          <w:szCs w:val="20"/>
        </w:rPr>
        <w:t xml:space="preserve"> </w:t>
      </w:r>
    </w:p>
    <w:p w14:paraId="19734A21" w14:textId="77777777" w:rsidR="00FC03E9" w:rsidRDefault="00FC03E9" w:rsidP="00FC03E9">
      <w:pPr>
        <w:spacing w:line="240" w:lineRule="auto"/>
        <w:ind w:left="426"/>
        <w:jc w:val="left"/>
        <w:rPr>
          <w:rFonts w:cs="Arial"/>
          <w:sz w:val="20"/>
          <w:szCs w:val="20"/>
        </w:rPr>
      </w:pPr>
    </w:p>
    <w:p w14:paraId="3A960CC8" w14:textId="59B89685" w:rsidR="00F40506" w:rsidRPr="00EA4A8F" w:rsidRDefault="00F40506" w:rsidP="00FC03E9">
      <w:pPr>
        <w:spacing w:line="240" w:lineRule="auto"/>
        <w:ind w:left="426"/>
        <w:jc w:val="left"/>
        <w:rPr>
          <w:rFonts w:cs="Arial"/>
          <w:sz w:val="20"/>
          <w:szCs w:val="20"/>
        </w:rPr>
      </w:pPr>
      <w:r w:rsidRPr="00EA4A8F">
        <w:rPr>
          <w:rFonts w:cs="Arial"/>
          <w:sz w:val="20"/>
          <w:szCs w:val="20"/>
        </w:rPr>
        <w:t>Osoba uprawniona do kontaktu  z Wykonawcami:</w:t>
      </w:r>
    </w:p>
    <w:p w14:paraId="297520B6" w14:textId="24F1B657" w:rsidR="00F40506" w:rsidRPr="00EA4A8F" w:rsidRDefault="00901928" w:rsidP="00EA4A8F">
      <w:pPr>
        <w:spacing w:line="240" w:lineRule="auto"/>
        <w:ind w:left="426"/>
        <w:jc w:val="left"/>
        <w:rPr>
          <w:rFonts w:cs="Arial"/>
          <w:sz w:val="20"/>
          <w:szCs w:val="20"/>
        </w:rPr>
      </w:pPr>
      <w:r>
        <w:rPr>
          <w:rFonts w:cs="Arial"/>
          <w:sz w:val="20"/>
          <w:szCs w:val="20"/>
        </w:rPr>
        <w:t xml:space="preserve">Emilia Bartczak </w:t>
      </w:r>
    </w:p>
    <w:p w14:paraId="0D74A79C" w14:textId="6AE4781D" w:rsidR="00F40506" w:rsidRDefault="00F40506" w:rsidP="00EA4A8F">
      <w:pPr>
        <w:spacing w:line="240" w:lineRule="auto"/>
        <w:ind w:left="426"/>
        <w:jc w:val="left"/>
        <w:rPr>
          <w:rFonts w:cs="Arial"/>
          <w:sz w:val="20"/>
          <w:szCs w:val="20"/>
        </w:rPr>
      </w:pPr>
      <w:r w:rsidRPr="00D26A38">
        <w:rPr>
          <w:rFonts w:cs="Arial"/>
          <w:sz w:val="20"/>
          <w:szCs w:val="20"/>
        </w:rPr>
        <w:t xml:space="preserve">e-mail: </w:t>
      </w:r>
      <w:r w:rsidR="00901928">
        <w:rPr>
          <w:rFonts w:ascii="ArialMT" w:hAnsi="ArialMT" w:cs="ArialMT"/>
          <w:sz w:val="20"/>
          <w:szCs w:val="20"/>
        </w:rPr>
        <w:t>emilia.bartczak@pgnig.pl</w:t>
      </w:r>
    </w:p>
    <w:p w14:paraId="4264C0C8" w14:textId="1A4226F5" w:rsidR="00FC03E9" w:rsidRPr="00D26A38" w:rsidRDefault="00FC03E9" w:rsidP="00EA4A8F">
      <w:pPr>
        <w:spacing w:line="240" w:lineRule="auto"/>
        <w:ind w:left="426"/>
        <w:jc w:val="left"/>
        <w:rPr>
          <w:rFonts w:cs="Arial"/>
          <w:sz w:val="20"/>
          <w:szCs w:val="20"/>
        </w:rPr>
      </w:pPr>
      <w:r>
        <w:rPr>
          <w:rFonts w:cs="Arial"/>
          <w:sz w:val="20"/>
          <w:szCs w:val="20"/>
        </w:rPr>
        <w:t xml:space="preserve">tel.: </w:t>
      </w:r>
      <w:r w:rsidR="00EA5500" w:rsidRPr="00EA5500">
        <w:rPr>
          <w:rFonts w:cs="Arial"/>
          <w:sz w:val="20"/>
          <w:szCs w:val="20"/>
        </w:rPr>
        <w:t>68 329 1493</w:t>
      </w:r>
      <w:r w:rsidR="00EA5500">
        <w:rPr>
          <w:rFonts w:cs="Arial"/>
          <w:sz w:val="20"/>
          <w:szCs w:val="20"/>
        </w:rPr>
        <w:t xml:space="preserve"> ; tel. kom. </w:t>
      </w:r>
      <w:r w:rsidR="00EA5500" w:rsidRPr="00EA5500">
        <w:rPr>
          <w:rFonts w:cs="Arial"/>
          <w:sz w:val="20"/>
          <w:szCs w:val="20"/>
        </w:rPr>
        <w:t>697 870 563</w:t>
      </w:r>
    </w:p>
    <w:p w14:paraId="5279917C" w14:textId="413C0A1A" w:rsidR="00ED3DD0" w:rsidRPr="004F4CEF" w:rsidRDefault="00163B95" w:rsidP="004F4CEF">
      <w:pPr>
        <w:pStyle w:val="Styl1"/>
      </w:pPr>
      <w:r w:rsidRPr="00F40506">
        <w:t>Tryb udzielenia zamówienia</w:t>
      </w:r>
    </w:p>
    <w:p w14:paraId="65D4B9FA" w14:textId="604C35AE" w:rsidR="00EA4A8F" w:rsidRPr="00B751CB" w:rsidRDefault="00EA4A8F" w:rsidP="00EA4A8F">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obowiązującej w Zespole Oddziałów </w:t>
      </w:r>
      <w:proofErr w:type="spellStart"/>
      <w:r w:rsidR="00FC03E9" w:rsidRPr="002B1C6B">
        <w:t>Upstream</w:t>
      </w:r>
      <w:proofErr w:type="spellEnd"/>
      <w:r w:rsidR="00FC03E9" w:rsidRPr="002B1C6B">
        <w:t xml:space="preserve"> Polska ORLEN Spółka Akcyjna </w:t>
      </w:r>
      <w:r w:rsidR="00566B04">
        <w:t>z siedzibą w </w:t>
      </w:r>
      <w:r w:rsidR="00FC03E9">
        <w:t>Warszawie</w:t>
      </w:r>
      <w:r>
        <w:rPr>
          <w:i/>
        </w:rPr>
        <w:t xml:space="preserve">, </w:t>
      </w:r>
      <w:r w:rsidRPr="00FA5847">
        <w:t>zwan</w:t>
      </w:r>
      <w:r>
        <w:t>ej</w:t>
      </w:r>
      <w:r w:rsidRPr="00FA5847">
        <w:t xml:space="preserve"> dalej</w:t>
      </w:r>
      <w:r>
        <w:t>:</w:t>
      </w:r>
      <w:r w:rsidR="00235993">
        <w:t xml:space="preserve"> „Instrukcja”</w:t>
      </w:r>
      <w:r>
        <w:t>.</w:t>
      </w:r>
    </w:p>
    <w:p w14:paraId="2CEF97B8" w14:textId="77777777" w:rsidR="00EA4A8F" w:rsidRPr="001D659D" w:rsidRDefault="00EA4A8F" w:rsidP="00EA4A8F">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32935B7B" w14:textId="77777777" w:rsidR="00FC03E9" w:rsidRPr="00157CD5" w:rsidRDefault="00FC03E9" w:rsidP="00FC03E9">
      <w:pPr>
        <w:pStyle w:val="Styla"/>
        <w:spacing w:line="259" w:lineRule="auto"/>
        <w:ind w:left="1418"/>
        <w:contextualSpacing w:val="0"/>
      </w:pPr>
      <w:r w:rsidRPr="00157CD5">
        <w:t>podniesienia efektywności przedmiotu zamówienia określonego w opisie przedmiotu zamówienia i projekcie umowy,</w:t>
      </w:r>
    </w:p>
    <w:p w14:paraId="5A295B58" w14:textId="0CB64380" w:rsidR="00FC03E9" w:rsidRPr="00157CD5" w:rsidRDefault="00FC03E9" w:rsidP="00FC03E9">
      <w:pPr>
        <w:pStyle w:val="Styla"/>
        <w:spacing w:line="259" w:lineRule="auto"/>
        <w:ind w:left="1418"/>
        <w:contextualSpacing w:val="0"/>
      </w:pPr>
      <w:r w:rsidRPr="00157CD5">
        <w:t>optymalizacji warunków handlowych.</w:t>
      </w:r>
    </w:p>
    <w:p w14:paraId="08E94B83" w14:textId="2B0339E8" w:rsidR="00FC03E9" w:rsidRPr="00157CD5" w:rsidRDefault="00FC03E9" w:rsidP="00FC03E9">
      <w:pPr>
        <w:pStyle w:val="Styl111"/>
        <w:ind w:left="1418" w:hanging="698"/>
        <w:contextualSpacing w:val="0"/>
      </w:pPr>
      <w:r w:rsidRPr="00157CD5">
        <w:t xml:space="preserve">W przypadku, o którym mowa w pkt. 2.2. lit. </w:t>
      </w:r>
      <w:r w:rsidR="006079C5" w:rsidRPr="00157CD5">
        <w:t>a</w:t>
      </w:r>
      <w:r w:rsidRPr="00157CD5">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79029B8E" w14:textId="2BA7DC9B" w:rsidR="00FC03E9" w:rsidRPr="00157CD5" w:rsidRDefault="00FC03E9" w:rsidP="00FC03E9">
      <w:pPr>
        <w:pStyle w:val="Styl111"/>
        <w:ind w:left="1418" w:hanging="698"/>
        <w:contextualSpacing w:val="0"/>
      </w:pPr>
      <w:r w:rsidRPr="00157CD5">
        <w:t>W przypadku, o którym mowa w pkt. 2.2.</w:t>
      </w:r>
      <w:r w:rsidR="006079C5" w:rsidRPr="00157CD5">
        <w:t xml:space="preserve"> lit. b</w:t>
      </w:r>
      <w:r w:rsidRPr="00157CD5">
        <w:t>) negocjacje treści oferty prowadzone są w celu optymalizacji warunków handlowych w zakresie ceny. Po zakończeniu negocjacji Zamawiający zaprasza Wykonawców do złożenia aktualizacji oferty.</w:t>
      </w:r>
      <w:r w:rsidRPr="00157CD5">
        <w:rPr>
          <w:bCs/>
        </w:rPr>
        <w:t xml:space="preserve"> </w:t>
      </w:r>
    </w:p>
    <w:p w14:paraId="741694EA" w14:textId="77777777" w:rsidR="00FC03E9" w:rsidRPr="00157CD5" w:rsidRDefault="00FC03E9" w:rsidP="00FC03E9">
      <w:pPr>
        <w:pStyle w:val="Styl111"/>
        <w:ind w:left="1418" w:hanging="698"/>
        <w:contextualSpacing w:val="0"/>
      </w:pPr>
      <w:r w:rsidRPr="00157CD5">
        <w:rPr>
          <w:bCs/>
        </w:rPr>
        <w:t>Negocjacje mogą być przeprowadzone z Wykonawcami, którzy nie podlegają wykluczeniu.</w:t>
      </w:r>
    </w:p>
    <w:p w14:paraId="215BB871" w14:textId="3B4A567B" w:rsidR="00FC03E9" w:rsidRPr="00157CD5" w:rsidRDefault="00FC03E9" w:rsidP="00FC03E9">
      <w:pPr>
        <w:pStyle w:val="Styl111"/>
        <w:ind w:left="1418" w:hanging="698"/>
        <w:contextualSpacing w:val="0"/>
      </w:pPr>
      <w:r w:rsidRPr="00157CD5">
        <w:rPr>
          <w:bCs/>
        </w:rPr>
        <w:t>Negocjacje mogą być przeprowadzone ze wszystkimi Wykonawcami, którzy złożyli oferty w postępowaniu z zastrzeżeniem pkt.</w:t>
      </w:r>
      <w:r w:rsidR="006079C5" w:rsidRPr="00157CD5">
        <w:rPr>
          <w:bCs/>
        </w:rPr>
        <w:t xml:space="preserve"> 2.2.3</w:t>
      </w:r>
      <w:r w:rsidRPr="00157CD5">
        <w:rPr>
          <w:bCs/>
        </w:rPr>
        <w:t xml:space="preserve"> lub z Wykonawcą, który złożył najkorzystniejszą ofertę (lub jedyną ofertę).</w:t>
      </w:r>
    </w:p>
    <w:p w14:paraId="56BF7C06" w14:textId="77777777" w:rsidR="00FC03E9" w:rsidRPr="00157CD5" w:rsidRDefault="00FC03E9" w:rsidP="00FC03E9">
      <w:pPr>
        <w:pStyle w:val="Styl111"/>
        <w:ind w:left="1418" w:hanging="698"/>
        <w:contextualSpacing w:val="0"/>
      </w:pPr>
      <w:r w:rsidRPr="00157CD5">
        <w:t>Zamawiający przekazuje</w:t>
      </w:r>
      <w:r w:rsidRPr="00157CD5" w:rsidDel="000D17E8">
        <w:t xml:space="preserve"> </w:t>
      </w:r>
      <w:r w:rsidRPr="00157CD5">
        <w:t>Wykonawcom zaproszenie do negocjacji informując ich o terminie, miejscu i formie prowadzonych negocjacji.</w:t>
      </w:r>
    </w:p>
    <w:p w14:paraId="0B05DC22" w14:textId="77777777" w:rsidR="00FC03E9" w:rsidRPr="00C16BF6" w:rsidRDefault="00FC03E9" w:rsidP="00FC03E9">
      <w:pPr>
        <w:pStyle w:val="Styl111"/>
        <w:ind w:left="1418" w:hanging="698"/>
        <w:contextualSpacing w:val="0"/>
      </w:pPr>
      <w:r w:rsidRPr="00157CD5">
        <w:t xml:space="preserve">Negocjacje mogą zostać przeprowadzone w jednej lub kilku rundach </w:t>
      </w:r>
      <w:r w:rsidRPr="00C16BF6">
        <w:t>negocjacyjnych,</w:t>
      </w:r>
    </w:p>
    <w:p w14:paraId="7ADAB1AE" w14:textId="5EA76E0E" w:rsidR="00FC03E9" w:rsidRPr="00C16BF6" w:rsidRDefault="00FC03E9" w:rsidP="00FC03E9">
      <w:pPr>
        <w:pStyle w:val="Styl111"/>
        <w:ind w:left="1418" w:hanging="698"/>
        <w:contextualSpacing w:val="0"/>
      </w:pPr>
      <w:r w:rsidRPr="00C16BF6">
        <w:t xml:space="preserve">Oferta złożona w trakcie negocjacji w zakresie wskazanym w pkt. 2.2. lit. </w:t>
      </w:r>
      <w:r w:rsidR="00157CD5" w:rsidRPr="00C16BF6">
        <w:t>b</w:t>
      </w:r>
      <w:r w:rsidRPr="00C16BF6">
        <w:t xml:space="preserve">) nie może być mniej korzystna dla Zamawiającego niż oferta złożona w postępowaniu. </w:t>
      </w:r>
    </w:p>
    <w:p w14:paraId="32DF5C4B" w14:textId="430B7697" w:rsidR="00FC03E9" w:rsidRPr="00157CD5" w:rsidRDefault="00FC03E9" w:rsidP="00FC03E9">
      <w:pPr>
        <w:pStyle w:val="Styl111"/>
        <w:ind w:left="1418" w:hanging="698"/>
        <w:contextualSpacing w:val="0"/>
      </w:pPr>
      <w:r w:rsidRPr="00C16BF6">
        <w:t xml:space="preserve">Oferta złożona w trakcie negocjacji w zakresie wskazanym w pkt. 2.2. lit. </w:t>
      </w:r>
      <w:r w:rsidR="00157CD5" w:rsidRPr="00C16BF6">
        <w:t>a</w:t>
      </w:r>
      <w:r w:rsidRPr="00C16BF6">
        <w:t>) może</w:t>
      </w:r>
      <w:r w:rsidRPr="00157CD5">
        <w:t xml:space="preserve"> być mniej korzystna dla Zamawiającego niż oferta złożona w postępowaniu. </w:t>
      </w:r>
    </w:p>
    <w:p w14:paraId="3DE47B4B" w14:textId="77777777" w:rsidR="00FC03E9" w:rsidRPr="00157CD5" w:rsidRDefault="00FC03E9" w:rsidP="00FC03E9">
      <w:pPr>
        <w:pStyle w:val="Styl111"/>
        <w:ind w:left="1418" w:hanging="698"/>
        <w:contextualSpacing w:val="0"/>
      </w:pPr>
      <w:r w:rsidRPr="00157CD5">
        <w:t>Zamawiający może udzielić wyjaśnień do zmian wprowadzonych do dokumentacji Postępowania wskutek przeprowadzonych negocjacji.</w:t>
      </w:r>
    </w:p>
    <w:p w14:paraId="015AC21E" w14:textId="77777777" w:rsidR="00FC03E9" w:rsidRPr="00157CD5" w:rsidRDefault="00FC03E9" w:rsidP="00FC03E9">
      <w:pPr>
        <w:pStyle w:val="Styl111"/>
        <w:ind w:left="1418" w:hanging="698"/>
        <w:contextualSpacing w:val="0"/>
      </w:pPr>
      <w:r w:rsidRPr="00157CD5">
        <w:lastRenderedPageBreak/>
        <w:t xml:space="preserve">Zamawiający nie udziela podczas negocjacji informacji w sposób, który mógłby zapewnić niektórym Wykonawcom przewagę nad innymi Wykonawcami. </w:t>
      </w:r>
    </w:p>
    <w:p w14:paraId="11D5B285" w14:textId="77777777" w:rsidR="00FC03E9" w:rsidRPr="00157CD5" w:rsidRDefault="00FC03E9" w:rsidP="00FC03E9">
      <w:pPr>
        <w:pStyle w:val="Styl111"/>
        <w:ind w:left="1418" w:hanging="698"/>
        <w:contextualSpacing w:val="0"/>
      </w:pPr>
      <w:r w:rsidRPr="00157CD5">
        <w:t>Prowadzone negocjacje mają charakter poufny.</w:t>
      </w:r>
    </w:p>
    <w:p w14:paraId="3511E296" w14:textId="77777777" w:rsidR="00EA4A8F" w:rsidRDefault="00EA4A8F" w:rsidP="00EA4A8F">
      <w:pPr>
        <w:pStyle w:val="Styl11"/>
      </w:pPr>
      <w:r w:rsidRPr="0081083D">
        <w:t>Zaproszenie do negocjacji nie oznacza wyboru oferty przez Zamawiającego</w:t>
      </w:r>
      <w:r>
        <w:t>.</w:t>
      </w:r>
    </w:p>
    <w:p w14:paraId="0A2E6C89" w14:textId="77777777" w:rsidR="00EA4A8F" w:rsidRDefault="00EA4A8F" w:rsidP="00EA4A8F">
      <w:pPr>
        <w:pStyle w:val="Styl11"/>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320687A8" w14:textId="77777777" w:rsidR="00EA4A8F" w:rsidRDefault="00EA4A8F" w:rsidP="00EA4A8F">
      <w:pPr>
        <w:pStyle w:val="Styl11"/>
      </w:pPr>
      <w:r w:rsidRPr="00E02B12">
        <w:t>Postępowanie przetargowe może zostać unieważnione bez podania przyczyny</w:t>
      </w:r>
      <w:r>
        <w:t xml:space="preserve"> wskutek:</w:t>
      </w:r>
    </w:p>
    <w:p w14:paraId="3F8F013D" w14:textId="77777777" w:rsidR="00EA4A8F" w:rsidRPr="00A843F5" w:rsidRDefault="00EA4A8F" w:rsidP="00EA4A8F">
      <w:pPr>
        <w:pStyle w:val="Styl111"/>
      </w:pPr>
      <w:r w:rsidRPr="00A843F5">
        <w:t>odwołania Postępowania do upływu terminu na składanie ofert, a w przypadku aukcji elektronicznej - do jej rozpoczęcia,</w:t>
      </w:r>
    </w:p>
    <w:p w14:paraId="6C2F4664" w14:textId="77777777" w:rsidR="00EA4A8F" w:rsidRPr="008E41FB" w:rsidRDefault="00EA4A8F" w:rsidP="00EA4A8F">
      <w:pPr>
        <w:pStyle w:val="Styl111"/>
      </w:pPr>
      <w:r w:rsidRPr="00A843F5">
        <w:t>zamknięcia postępowania po upływie terminu składania ofert bez</w:t>
      </w:r>
      <w:r>
        <w:t xml:space="preserve"> wybrania którejkolwiek z ofert.</w:t>
      </w:r>
    </w:p>
    <w:p w14:paraId="6CAC643C" w14:textId="77777777" w:rsidR="00EA4A8F" w:rsidRDefault="00EA4A8F" w:rsidP="00EA4A8F">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2C8E4005" w14:textId="77777777" w:rsidR="00EA4A8F" w:rsidRDefault="00EA4A8F" w:rsidP="00EA4A8F">
      <w:pPr>
        <w:pStyle w:val="Styl11"/>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683ABAC8" w14:textId="77777777" w:rsidR="00EA4A8F" w:rsidRPr="00B01933" w:rsidRDefault="00EA4A8F" w:rsidP="00EA4A8F">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3F22F864" w:rsidR="00085E9D" w:rsidRPr="0081083D" w:rsidRDefault="00085E9D" w:rsidP="001A411F">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00157CD5">
        <w:t xml:space="preserve"> </w:t>
      </w:r>
      <w:r w:rsidRPr="0081083D">
        <w:t xml:space="preserve">w rozumieniu </w:t>
      </w:r>
      <w:r w:rsidRPr="001A411F">
        <w:rPr>
          <w:u w:val="single"/>
        </w:rPr>
        <w:t>ustawy z dnia 18 lipca 2002 r.</w:t>
      </w:r>
      <w:r w:rsidRPr="0081083D">
        <w:t xml:space="preserve"> </w:t>
      </w:r>
      <w:r w:rsidRPr="001A411F">
        <w:rPr>
          <w:u w:val="single"/>
        </w:rPr>
        <w:t>o</w:t>
      </w:r>
      <w:r w:rsidR="00B01933" w:rsidRPr="001A411F">
        <w:rPr>
          <w:u w:val="single"/>
        </w:rPr>
        <w:t> </w:t>
      </w:r>
      <w:r w:rsidRPr="001A411F">
        <w:rPr>
          <w:u w:val="single"/>
        </w:rPr>
        <w:t>świadczeniu usług drogą elektroniczną</w:t>
      </w:r>
      <w:r w:rsidRPr="0081083D">
        <w:t xml:space="preserve">, </w:t>
      </w:r>
      <w:r w:rsidRPr="00157CD5">
        <w:t xml:space="preserve">w tym poczty elektronicznej </w:t>
      </w:r>
      <w:r w:rsidRPr="0081083D">
        <w:t xml:space="preserve">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w:t>
      </w:r>
      <w:r w:rsidR="00F416BA">
        <w:lastRenderedPageBreak/>
        <w:t xml:space="preserve">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Pr="00EA4A8F"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xml:space="preserve">, </w:t>
      </w:r>
      <w:r w:rsidRPr="00EA4A8F">
        <w:t>.</w:t>
      </w:r>
      <w:proofErr w:type="spellStart"/>
      <w:r w:rsidRPr="00EA4A8F">
        <w:t>docx</w:t>
      </w:r>
      <w:proofErr w:type="spellEnd"/>
      <w:r w:rsidRPr="00EA4A8F">
        <w:t>.</w:t>
      </w:r>
    </w:p>
    <w:p w14:paraId="1E79A7FB" w14:textId="61A65341" w:rsidR="00085E9D" w:rsidRPr="006079C5" w:rsidRDefault="00085E9D" w:rsidP="00077A3C">
      <w:pPr>
        <w:pStyle w:val="Styl11"/>
        <w:contextualSpacing w:val="0"/>
      </w:pPr>
      <w:r w:rsidRPr="006079C5">
        <w:t xml:space="preserve">Godziny pracy </w:t>
      </w:r>
      <w:r w:rsidR="00A0466B" w:rsidRPr="006079C5">
        <w:t>Zamawiającego</w:t>
      </w:r>
      <w:r w:rsidRPr="006079C5">
        <w:t>: w dni powszednie od poniedziałku do piątku: w godz.: 0</w:t>
      </w:r>
      <w:r w:rsidR="006079C5" w:rsidRPr="006079C5">
        <w:t>9:00-15:0</w:t>
      </w:r>
      <w:r w:rsidR="00001948" w:rsidRPr="006079C5">
        <w:t>0</w:t>
      </w:r>
      <w:r w:rsidRPr="006079C5">
        <w:t>.</w:t>
      </w:r>
    </w:p>
    <w:p w14:paraId="67796D73" w14:textId="67255C21" w:rsidR="00F57983" w:rsidRDefault="00517967" w:rsidP="00EA4A8F">
      <w:pPr>
        <w:pStyle w:val="Styl11"/>
        <w:contextualSpacing w:val="0"/>
      </w:pPr>
      <w:r w:rsidRPr="00EA4A8F">
        <w:t xml:space="preserve">W trakcie prowadzonego postępowania Zamawiający nie dopuszcza komunikacji telefonicznej z Wykonawcami. </w:t>
      </w:r>
    </w:p>
    <w:p w14:paraId="1F4C4099" w14:textId="505050DC" w:rsidR="001A411F" w:rsidRPr="001A411F" w:rsidRDefault="001A411F" w:rsidP="001A411F">
      <w:pPr>
        <w:pStyle w:val="Styl11"/>
        <w:contextualSpacing w:val="0"/>
      </w:pPr>
      <w:r w:rsidRPr="001A411F">
        <w:t xml:space="preserve">Zamawiający dopuszcza również komunikację poprzez e-mail. Korespondencję (z wyłączeniem oferty, którą należy przesłać </w:t>
      </w:r>
      <w:r w:rsidR="00234200">
        <w:t>za pośrednictwem EKZD</w:t>
      </w:r>
      <w:r w:rsidRPr="001A411F">
        <w:t>) należy kierować na adres osoby uprawnionej do kontaktów z Wykonawcami wskazany w pkt. 1 SWZ.</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742FBBDD" w:rsidR="007D7C5D" w:rsidRPr="0036488B" w:rsidRDefault="00F40506" w:rsidP="00B23312">
      <w:pPr>
        <w:pStyle w:val="Styl11"/>
      </w:pPr>
      <w:r w:rsidRPr="0036488B">
        <w:t xml:space="preserve">Przedmiotem zamówienia jest </w:t>
      </w:r>
      <w:r w:rsidR="00EA4A8F">
        <w:t>d</w:t>
      </w:r>
      <w:r w:rsidR="00EA4A8F" w:rsidRPr="00EA4A8F">
        <w:t xml:space="preserve">ostawa </w:t>
      </w:r>
      <w:r w:rsidR="00B23312" w:rsidRPr="00B23312">
        <w:t>zaworów, grzybkowych, zaworów zwrotnych i zasuw</w:t>
      </w:r>
      <w:r w:rsidR="00EA4A8F">
        <w:t>.</w:t>
      </w:r>
    </w:p>
    <w:p w14:paraId="66EB3E50" w14:textId="455DBAE7" w:rsidR="00F40506" w:rsidRDefault="00F40506" w:rsidP="00C216E9">
      <w:pPr>
        <w:pStyle w:val="Styl11"/>
        <w:contextualSpacing w:val="0"/>
      </w:pPr>
      <w:r w:rsidRPr="0036488B">
        <w:t xml:space="preserve">Przedmiot zamówienia został </w:t>
      </w:r>
      <w:r w:rsidR="00C216E9" w:rsidRPr="0036488B">
        <w:t xml:space="preserve">podzielony </w:t>
      </w:r>
      <w:r w:rsidR="00B23312">
        <w:t xml:space="preserve">na </w:t>
      </w:r>
      <w:r w:rsidR="00CD5173">
        <w:t xml:space="preserve">3 </w:t>
      </w:r>
      <w:r w:rsidR="00B23312">
        <w:t>części:</w:t>
      </w:r>
    </w:p>
    <w:p w14:paraId="085D6A5D" w14:textId="77777777" w:rsidR="0039786D" w:rsidRDefault="0039786D" w:rsidP="0039786D">
      <w:pPr>
        <w:pStyle w:val="Styl11"/>
        <w:numPr>
          <w:ilvl w:val="0"/>
          <w:numId w:val="0"/>
        </w:numPr>
        <w:ind w:left="709"/>
        <w:contextualSpacing w:val="0"/>
      </w:pPr>
    </w:p>
    <w:tbl>
      <w:tblPr>
        <w:tblStyle w:val="Tabela-Siatka"/>
        <w:tblW w:w="0" w:type="auto"/>
        <w:tblInd w:w="709" w:type="dxa"/>
        <w:tblLook w:val="04A0" w:firstRow="1" w:lastRow="0" w:firstColumn="1" w:lastColumn="0" w:noHBand="0" w:noVBand="1"/>
      </w:tblPr>
      <w:tblGrid>
        <w:gridCol w:w="2405"/>
        <w:gridCol w:w="5948"/>
      </w:tblGrid>
      <w:tr w:rsidR="00E1660E" w14:paraId="3C2F384C" w14:textId="77777777" w:rsidTr="0039786D">
        <w:tc>
          <w:tcPr>
            <w:tcW w:w="2405" w:type="dxa"/>
          </w:tcPr>
          <w:p w14:paraId="1ED9E420" w14:textId="031893E4" w:rsidR="00E1660E" w:rsidRDefault="00E1660E" w:rsidP="00E1660E">
            <w:pPr>
              <w:pStyle w:val="Styl11"/>
              <w:numPr>
                <w:ilvl w:val="0"/>
                <w:numId w:val="0"/>
              </w:numPr>
              <w:contextualSpacing w:val="0"/>
              <w:jc w:val="left"/>
            </w:pPr>
            <w:r w:rsidRPr="00AF42CC">
              <w:rPr>
                <w:i/>
              </w:rPr>
              <w:t>Nr części zamówienia</w:t>
            </w:r>
          </w:p>
        </w:tc>
        <w:tc>
          <w:tcPr>
            <w:tcW w:w="5948" w:type="dxa"/>
          </w:tcPr>
          <w:p w14:paraId="28115679" w14:textId="131CFC69" w:rsidR="00E1660E" w:rsidRDefault="00E1660E" w:rsidP="0039786D">
            <w:pPr>
              <w:pStyle w:val="Styl11"/>
              <w:numPr>
                <w:ilvl w:val="0"/>
                <w:numId w:val="0"/>
              </w:numPr>
              <w:contextualSpacing w:val="0"/>
              <w:jc w:val="center"/>
            </w:pPr>
            <w:r w:rsidRPr="00AF42CC">
              <w:rPr>
                <w:i/>
              </w:rPr>
              <w:t>nazwa</w:t>
            </w:r>
          </w:p>
        </w:tc>
      </w:tr>
      <w:tr w:rsidR="00E1660E" w14:paraId="596E789A" w14:textId="77777777" w:rsidTr="0039786D">
        <w:tc>
          <w:tcPr>
            <w:tcW w:w="2405" w:type="dxa"/>
          </w:tcPr>
          <w:p w14:paraId="7A8F9B5D" w14:textId="5017E112" w:rsidR="00E1660E" w:rsidRDefault="00E1660E" w:rsidP="00E1660E">
            <w:pPr>
              <w:pStyle w:val="Styl11"/>
              <w:numPr>
                <w:ilvl w:val="0"/>
                <w:numId w:val="0"/>
              </w:numPr>
              <w:contextualSpacing w:val="0"/>
              <w:jc w:val="center"/>
            </w:pPr>
            <w:r>
              <w:t>I</w:t>
            </w:r>
          </w:p>
        </w:tc>
        <w:tc>
          <w:tcPr>
            <w:tcW w:w="5948" w:type="dxa"/>
          </w:tcPr>
          <w:p w14:paraId="7248443B" w14:textId="57CA4589" w:rsidR="00E1660E" w:rsidRPr="00E1660E" w:rsidRDefault="00E1660E" w:rsidP="00E1660E">
            <w:pPr>
              <w:pStyle w:val="Styl11"/>
              <w:numPr>
                <w:ilvl w:val="0"/>
                <w:numId w:val="0"/>
              </w:numPr>
              <w:contextualSpacing w:val="0"/>
              <w:rPr>
                <w:i/>
              </w:rPr>
            </w:pPr>
            <w:r w:rsidRPr="00E1660E">
              <w:rPr>
                <w:i/>
              </w:rPr>
              <w:t>Dostawa fabrycznie nowych zasuw</w:t>
            </w:r>
          </w:p>
        </w:tc>
      </w:tr>
      <w:tr w:rsidR="00E1660E" w14:paraId="5655242C" w14:textId="77777777" w:rsidTr="0039786D">
        <w:tc>
          <w:tcPr>
            <w:tcW w:w="2405" w:type="dxa"/>
          </w:tcPr>
          <w:p w14:paraId="7E159ECF" w14:textId="03FD52F5" w:rsidR="00E1660E" w:rsidRDefault="00E1660E" w:rsidP="00E1660E">
            <w:pPr>
              <w:pStyle w:val="Styl11"/>
              <w:numPr>
                <w:ilvl w:val="0"/>
                <w:numId w:val="0"/>
              </w:numPr>
              <w:contextualSpacing w:val="0"/>
              <w:jc w:val="center"/>
            </w:pPr>
            <w:r>
              <w:t>II</w:t>
            </w:r>
          </w:p>
        </w:tc>
        <w:tc>
          <w:tcPr>
            <w:tcW w:w="5948" w:type="dxa"/>
          </w:tcPr>
          <w:p w14:paraId="1E7A5680" w14:textId="11BA22AC" w:rsidR="00E1660E" w:rsidRPr="00E1660E" w:rsidRDefault="00E1660E" w:rsidP="00E1660E">
            <w:pPr>
              <w:pStyle w:val="Styl11"/>
              <w:numPr>
                <w:ilvl w:val="0"/>
                <w:numId w:val="0"/>
              </w:numPr>
              <w:contextualSpacing w:val="0"/>
              <w:rPr>
                <w:i/>
              </w:rPr>
            </w:pPr>
            <w:r w:rsidRPr="00E1660E">
              <w:rPr>
                <w:i/>
              </w:rPr>
              <w:t>Dostawa fabrycznie nowych zaworów grzybkowych</w:t>
            </w:r>
          </w:p>
        </w:tc>
      </w:tr>
      <w:tr w:rsidR="00E1660E" w14:paraId="4969FC75" w14:textId="77777777" w:rsidTr="0039786D">
        <w:tc>
          <w:tcPr>
            <w:tcW w:w="2405" w:type="dxa"/>
          </w:tcPr>
          <w:p w14:paraId="574B321A" w14:textId="7AF259C4" w:rsidR="00E1660E" w:rsidRDefault="00E1660E" w:rsidP="00E1660E">
            <w:pPr>
              <w:pStyle w:val="Styl11"/>
              <w:numPr>
                <w:ilvl w:val="0"/>
                <w:numId w:val="0"/>
              </w:numPr>
              <w:contextualSpacing w:val="0"/>
              <w:jc w:val="center"/>
            </w:pPr>
            <w:r>
              <w:t>III</w:t>
            </w:r>
          </w:p>
        </w:tc>
        <w:tc>
          <w:tcPr>
            <w:tcW w:w="5948" w:type="dxa"/>
          </w:tcPr>
          <w:p w14:paraId="7ACDEF80" w14:textId="09F96BFC" w:rsidR="00E1660E" w:rsidRPr="00E1660E" w:rsidRDefault="00E1660E" w:rsidP="00E1660E">
            <w:pPr>
              <w:pStyle w:val="Styl11"/>
              <w:numPr>
                <w:ilvl w:val="0"/>
                <w:numId w:val="0"/>
              </w:numPr>
              <w:contextualSpacing w:val="0"/>
              <w:rPr>
                <w:i/>
              </w:rPr>
            </w:pPr>
            <w:r w:rsidRPr="00E1660E">
              <w:rPr>
                <w:i/>
                <w:shd w:val="clear" w:color="auto" w:fill="FFFFFF"/>
              </w:rPr>
              <w:t>Dostawa fabrycznie nowych zaworów zwrotnych</w:t>
            </w:r>
          </w:p>
        </w:tc>
      </w:tr>
    </w:tbl>
    <w:p w14:paraId="467C0888" w14:textId="77777777" w:rsidR="00CD5173" w:rsidRDefault="00CD5173" w:rsidP="00CD5173">
      <w:pPr>
        <w:pStyle w:val="Styl11"/>
        <w:numPr>
          <w:ilvl w:val="0"/>
          <w:numId w:val="0"/>
        </w:numPr>
      </w:pPr>
    </w:p>
    <w:p w14:paraId="779B27D7" w14:textId="68F491E7" w:rsidR="00E1660E" w:rsidRPr="004B23C5" w:rsidRDefault="00CD5173" w:rsidP="004B23C5">
      <w:pPr>
        <w:pStyle w:val="Styl11"/>
        <w:numPr>
          <w:ilvl w:val="0"/>
          <w:numId w:val="0"/>
        </w:numPr>
        <w:ind w:left="709"/>
        <w:rPr>
          <w:b/>
        </w:rPr>
      </w:pPr>
      <w:r w:rsidRPr="004B23C5">
        <w:rPr>
          <w:b/>
        </w:rPr>
        <w:t xml:space="preserve">Wszystkie oferowane </w:t>
      </w:r>
      <w:r w:rsidR="004B23C5" w:rsidRPr="004B23C5">
        <w:rPr>
          <w:b/>
        </w:rPr>
        <w:t>zasuwy/zawory grzybkowe/zawory zwrotne</w:t>
      </w:r>
      <w:r w:rsidRPr="004B23C5">
        <w:rPr>
          <w:b/>
        </w:rPr>
        <w:t xml:space="preserve"> </w:t>
      </w:r>
      <w:r w:rsidR="004B23C5" w:rsidRPr="004B23C5">
        <w:rPr>
          <w:b/>
        </w:rPr>
        <w:t>(</w:t>
      </w:r>
      <w:r w:rsidR="004B23C5" w:rsidRPr="004B23C5">
        <w:rPr>
          <w:b/>
          <w:i/>
        </w:rPr>
        <w:t xml:space="preserve">odpowiednio </w:t>
      </w:r>
      <w:r w:rsidRPr="004B23C5">
        <w:rPr>
          <w:b/>
          <w:i/>
        </w:rPr>
        <w:t>dla poszczególnych części zamówienia</w:t>
      </w:r>
      <w:r w:rsidR="004B23C5" w:rsidRPr="004B23C5">
        <w:rPr>
          <w:b/>
        </w:rPr>
        <w:t>)</w:t>
      </w:r>
      <w:r w:rsidRPr="004B23C5">
        <w:rPr>
          <w:b/>
        </w:rPr>
        <w:t xml:space="preserve"> muszą pochodzić </w:t>
      </w:r>
      <w:r w:rsidR="004B23C5" w:rsidRPr="004B23C5">
        <w:rPr>
          <w:b/>
        </w:rPr>
        <w:t>maksymalnie</w:t>
      </w:r>
      <w:r w:rsidRPr="004B23C5">
        <w:rPr>
          <w:b/>
        </w:rPr>
        <w:t xml:space="preserve"> dwóch pro</w:t>
      </w:r>
      <w:r w:rsidR="004B23C5" w:rsidRPr="004B23C5">
        <w:rPr>
          <w:b/>
        </w:rPr>
        <w:t>ducenta oraz muszą być zgodne w </w:t>
      </w:r>
      <w:r w:rsidRPr="004B23C5">
        <w:rPr>
          <w:b/>
        </w:rPr>
        <w:t>zakresie producenta z wykazem wykonanych dostaw</w:t>
      </w:r>
      <w:r w:rsidR="004B23C5" w:rsidRPr="004B23C5">
        <w:rPr>
          <w:b/>
        </w:rPr>
        <w:t xml:space="preserve"> (załącznik nr 6 do SWZ)</w:t>
      </w:r>
      <w:r w:rsidRPr="004B23C5">
        <w:rPr>
          <w:b/>
        </w:rPr>
        <w:t>.</w:t>
      </w:r>
    </w:p>
    <w:p w14:paraId="56BACF51" w14:textId="77777777" w:rsidR="00CD5173" w:rsidRDefault="00CD5173" w:rsidP="00E1660E">
      <w:pPr>
        <w:pStyle w:val="Styl11"/>
        <w:numPr>
          <w:ilvl w:val="0"/>
          <w:numId w:val="0"/>
        </w:numPr>
        <w:ind w:left="709"/>
        <w:contextualSpacing w:val="0"/>
      </w:pPr>
    </w:p>
    <w:p w14:paraId="2D874702" w14:textId="3412FA60" w:rsidR="00CD6ADD" w:rsidRPr="001A411F" w:rsidRDefault="00CD6ADD" w:rsidP="00C216E9">
      <w:pPr>
        <w:pStyle w:val="Styl11"/>
        <w:contextualSpacing w:val="0"/>
      </w:pPr>
      <w:r w:rsidRPr="001A411F">
        <w:t xml:space="preserve">Rodzaj zamówienia: </w:t>
      </w:r>
      <w:r w:rsidR="00EA4A8F" w:rsidRPr="001A411F">
        <w:t>dostawa.</w:t>
      </w:r>
    </w:p>
    <w:p w14:paraId="2A92A199" w14:textId="56F389CD" w:rsidR="00EE7A4B" w:rsidRDefault="001919DB" w:rsidP="00C216E9">
      <w:pPr>
        <w:pStyle w:val="Styl11"/>
      </w:pPr>
      <w:r w:rsidRPr="001A411F">
        <w:t>O</w:t>
      </w:r>
      <w:r w:rsidR="00F40506" w:rsidRPr="001A411F">
        <w:t xml:space="preserve">pis przedmiotu zamówienia stanowi </w:t>
      </w:r>
      <w:r w:rsidR="00D02D33" w:rsidRPr="001A411F">
        <w:t>Z</w:t>
      </w:r>
      <w:r w:rsidR="00EF5C9F" w:rsidRPr="001A411F">
        <w:rPr>
          <w:iCs/>
        </w:rPr>
        <w:t>ałącznik</w:t>
      </w:r>
      <w:r w:rsidR="00F40506" w:rsidRPr="001A411F">
        <w:rPr>
          <w:iCs/>
        </w:rPr>
        <w:t xml:space="preserve"> nr </w:t>
      </w:r>
      <w:r w:rsidR="00EA4A8F" w:rsidRPr="001A411F">
        <w:rPr>
          <w:iCs/>
        </w:rPr>
        <w:t>2</w:t>
      </w:r>
      <w:r w:rsidR="00F40506" w:rsidRPr="001A411F">
        <w:rPr>
          <w:iCs/>
        </w:rPr>
        <w:t xml:space="preserve"> </w:t>
      </w:r>
      <w:r w:rsidR="004E76F7" w:rsidRPr="001A411F">
        <w:rPr>
          <w:iCs/>
        </w:rPr>
        <w:t xml:space="preserve">do </w:t>
      </w:r>
      <w:r w:rsidR="006C29FD" w:rsidRPr="001A411F">
        <w:rPr>
          <w:iCs/>
        </w:rPr>
        <w:t>SWZ</w:t>
      </w:r>
      <w:r w:rsidR="00F40506" w:rsidRPr="001A411F">
        <w:t>.</w:t>
      </w:r>
      <w:r w:rsidR="009D0D20" w:rsidRPr="001A411F">
        <w:t xml:space="preserve"> </w:t>
      </w:r>
    </w:p>
    <w:p w14:paraId="0375330C" w14:textId="77777777" w:rsidR="00CD5173" w:rsidRDefault="00CD5173" w:rsidP="00CD5173">
      <w:pPr>
        <w:pStyle w:val="Styl11"/>
      </w:pPr>
      <w:r>
        <w:t>Zamawiający dopuszcza możliwość złożenia oferty w walucie innej niż złoty polski, tj. w USD</w:t>
      </w:r>
    </w:p>
    <w:p w14:paraId="57FA542A" w14:textId="4234130C" w:rsidR="00CD5173" w:rsidRPr="001A411F" w:rsidRDefault="00CD5173" w:rsidP="00CD5173">
      <w:pPr>
        <w:pStyle w:val="Styl11"/>
        <w:numPr>
          <w:ilvl w:val="0"/>
          <w:numId w:val="0"/>
        </w:numPr>
        <w:ind w:left="709"/>
      </w:pPr>
      <w:r>
        <w:t>lub EUR lub GBP.</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76B4DC39" w:rsidR="00F40506" w:rsidRPr="00F40506" w:rsidRDefault="00F40506" w:rsidP="006B3B6F">
      <w:pPr>
        <w:pStyle w:val="Styl11"/>
      </w:pPr>
      <w:r w:rsidRPr="00F40506">
        <w:t xml:space="preserve">Szczegółowe warunki realizacji zamówienia </w:t>
      </w:r>
      <w:r w:rsidR="00931112">
        <w:t>zostały określone we</w:t>
      </w:r>
      <w:r w:rsidR="00931112" w:rsidRPr="00F40506">
        <w:t xml:space="preserve"> wz</w:t>
      </w:r>
      <w:r w:rsidR="00931112">
        <w:t>or</w:t>
      </w:r>
      <w:r w:rsidR="00665D9D">
        <w:t>ze</w:t>
      </w:r>
      <w:r w:rsidR="00C0475F">
        <w:t xml:space="preserve"> </w:t>
      </w:r>
      <w:r w:rsidR="00931112" w:rsidRPr="00F40506">
        <w:t xml:space="preserve">umowy </w:t>
      </w:r>
      <w:r w:rsidR="00665D9D">
        <w:t xml:space="preserve">stanowiącym </w:t>
      </w:r>
      <w:r w:rsidR="00D02D33" w:rsidRPr="00CD5173">
        <w:rPr>
          <w:b/>
          <w:u w:val="single"/>
        </w:rPr>
        <w:t>Z</w:t>
      </w:r>
      <w:r w:rsidRPr="00CD5173">
        <w:rPr>
          <w:b/>
          <w:u w:val="single"/>
        </w:rPr>
        <w:t xml:space="preserve">ałącznik </w:t>
      </w:r>
      <w:r w:rsidR="00077A3C" w:rsidRPr="00CD5173">
        <w:rPr>
          <w:b/>
          <w:u w:val="single"/>
        </w:rPr>
        <w:t xml:space="preserve">nr </w:t>
      </w:r>
      <w:r w:rsidR="00C0475F" w:rsidRPr="00CD5173">
        <w:rPr>
          <w:b/>
          <w:u w:val="single"/>
        </w:rPr>
        <w:t>3</w:t>
      </w:r>
      <w:r w:rsidR="00CD5173" w:rsidRPr="00CD5173">
        <w:rPr>
          <w:b/>
          <w:u w:val="single"/>
        </w:rPr>
        <w:t>.</w:t>
      </w:r>
      <w:r w:rsidR="00CD5173">
        <w:rPr>
          <w:b/>
          <w:u w:val="single"/>
        </w:rPr>
        <w:t>a</w:t>
      </w:r>
      <w:r w:rsidR="00CD5173" w:rsidRPr="00CD5173">
        <w:rPr>
          <w:b/>
          <w:u w:val="single"/>
        </w:rPr>
        <w:t xml:space="preserve"> – 3.</w:t>
      </w:r>
      <w:r w:rsidR="00EA5500">
        <w:rPr>
          <w:b/>
          <w:u w:val="single"/>
        </w:rPr>
        <w:t>c</w:t>
      </w:r>
      <w:r w:rsidRPr="00CD5173">
        <w:rPr>
          <w:b/>
          <w:u w:val="single"/>
        </w:rPr>
        <w:t xml:space="preserve"> do </w:t>
      </w:r>
      <w:r w:rsidR="006C29FD" w:rsidRPr="00CD5173">
        <w:rPr>
          <w:b/>
          <w:u w:val="single"/>
        </w:rPr>
        <w:t>SWZ</w:t>
      </w:r>
      <w:r w:rsidR="00CD5173">
        <w:rPr>
          <w:b/>
          <w:u w:val="single"/>
        </w:rPr>
        <w:t xml:space="preserve">, </w:t>
      </w:r>
      <w:r w:rsidR="00CD5173" w:rsidRPr="00CD5173">
        <w:t>odpowiednio dla danej części.</w:t>
      </w:r>
      <w:r w:rsidR="00CD5173">
        <w:rPr>
          <w:b/>
          <w:u w:val="single"/>
        </w:rPr>
        <w:t xml:space="preserve"> </w:t>
      </w:r>
    </w:p>
    <w:p w14:paraId="2341347C" w14:textId="77777777" w:rsidR="00543302" w:rsidRPr="00C16BF6" w:rsidRDefault="00543302" w:rsidP="004F4CEF">
      <w:pPr>
        <w:pStyle w:val="Styl1"/>
      </w:pPr>
      <w:r w:rsidRPr="00C16BF6">
        <w:t>Termin realizacji zamówienia</w:t>
      </w:r>
    </w:p>
    <w:p w14:paraId="469F1D7A" w14:textId="77777777" w:rsidR="00234200" w:rsidRDefault="00234200" w:rsidP="00234200">
      <w:pPr>
        <w:pStyle w:val="Styl11"/>
        <w:numPr>
          <w:ilvl w:val="0"/>
          <w:numId w:val="0"/>
        </w:numPr>
        <w:ind w:left="709" w:hanging="709"/>
      </w:pPr>
    </w:p>
    <w:p w14:paraId="79E4DA12" w14:textId="1B1EFD66" w:rsidR="00216DCC" w:rsidRDefault="00216DCC" w:rsidP="00216DCC">
      <w:pPr>
        <w:pStyle w:val="Styl11"/>
      </w:pPr>
      <w:r>
        <w:rPr>
          <w:rFonts w:ascii="ArialMT" w:hAnsi="ArialMT" w:cs="ArialMT"/>
        </w:rPr>
        <w:t>Zamówienie będzie zrealizowane w terminie określonym w § 11 umowy.</w:t>
      </w:r>
    </w:p>
    <w:p w14:paraId="07228A5C" w14:textId="5505C5A0" w:rsidR="00001948" w:rsidRDefault="0039786D" w:rsidP="00216DCC">
      <w:pPr>
        <w:pStyle w:val="Styl11"/>
      </w:pPr>
      <w:r>
        <w:t>Dostawy będą</w:t>
      </w:r>
      <w:r w:rsidR="00F40506" w:rsidRPr="00C16BF6">
        <w:t xml:space="preserve"> </w:t>
      </w:r>
      <w:r w:rsidR="00216DCC">
        <w:t xml:space="preserve">realizowane </w:t>
      </w:r>
      <w:r w:rsidR="00216DCC" w:rsidRPr="00216DCC">
        <w:t xml:space="preserve">w terminach określonych w załączniku nr 1 do </w:t>
      </w:r>
      <w:r w:rsidR="00216DCC">
        <w:t xml:space="preserve">wzoru </w:t>
      </w:r>
      <w:r w:rsidR="00216DCC" w:rsidRPr="00216DCC">
        <w:t>umowy</w:t>
      </w:r>
      <w:r w:rsidR="00216DCC">
        <w:t xml:space="preserve"> (odpowiednio dla danej części)</w:t>
      </w:r>
      <w:r w:rsidR="00174253" w:rsidRPr="00C16BF6">
        <w:t xml:space="preserve"> </w:t>
      </w:r>
      <w:r w:rsidR="00216DCC">
        <w:t xml:space="preserve">lub zgodnie z </w:t>
      </w:r>
      <w:r w:rsidR="00157CD5" w:rsidRPr="00C16BF6">
        <w:t xml:space="preserve">§ </w:t>
      </w:r>
      <w:r w:rsidR="00216DCC">
        <w:t xml:space="preserve">1.2 2/ </w:t>
      </w:r>
      <w:r w:rsidR="00157CD5" w:rsidRPr="00C16BF6">
        <w:t xml:space="preserve"> wzoru umowy</w:t>
      </w:r>
      <w:r w:rsidR="00216DCC">
        <w:t xml:space="preserve"> w zakresie prawa opcji (dostawy dodatkowego towaru)</w:t>
      </w:r>
      <w:r w:rsidR="00157CD5" w:rsidRPr="00C16BF6">
        <w:t>.</w:t>
      </w:r>
    </w:p>
    <w:p w14:paraId="123C9B23" w14:textId="77777777" w:rsidR="007B5698" w:rsidRPr="007B5698" w:rsidRDefault="007B5698" w:rsidP="004F4CEF">
      <w:pPr>
        <w:pStyle w:val="Styl1"/>
      </w:pPr>
      <w:r w:rsidRPr="007B5698">
        <w:lastRenderedPageBreak/>
        <w:t>Zamówienia częściowe</w:t>
      </w:r>
    </w:p>
    <w:p w14:paraId="4F50490F" w14:textId="22A58E29" w:rsidR="00F40506" w:rsidRDefault="0039786D" w:rsidP="00077A3C">
      <w:pPr>
        <w:pStyle w:val="Styl11"/>
        <w:contextualSpacing w:val="0"/>
      </w:pPr>
      <w:r>
        <w:t xml:space="preserve">Zamawiający </w:t>
      </w:r>
      <w:r w:rsidR="00F40506" w:rsidRPr="00C0475F">
        <w:t xml:space="preserve">dopuszcza składania </w:t>
      </w:r>
      <w:r w:rsidR="00F40506" w:rsidRPr="007B5698">
        <w:t>ofert częściowych.</w:t>
      </w:r>
    </w:p>
    <w:p w14:paraId="444B89DE" w14:textId="6BA008FE" w:rsidR="0039786D" w:rsidRPr="007B5698" w:rsidRDefault="0039786D" w:rsidP="0039786D">
      <w:pPr>
        <w:pStyle w:val="Styl11"/>
        <w:contextualSpacing w:val="0"/>
      </w:pPr>
      <w:r w:rsidRPr="00D77602">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1090CAFA"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CD5173">
        <w:rPr>
          <w:bCs/>
        </w:rPr>
        <w:t>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0F3B159" w14:textId="77777777" w:rsidR="00D17815" w:rsidRPr="00D17815" w:rsidRDefault="00D17815" w:rsidP="00077A3C">
      <w:pPr>
        <w:pStyle w:val="Styl11"/>
        <w:contextualSpacing w:val="0"/>
      </w:pPr>
      <w:bookmarkStart w:id="1" w:name="_Toc165626656"/>
      <w:bookmarkStart w:id="2" w:name="_Toc479595442"/>
      <w:bookmarkStart w:id="3" w:name="_Toc139608600"/>
      <w:r>
        <w:rPr>
          <w:rFonts w:ascii="ArialMT" w:hAnsi="ArialMT" w:cs="ArialMT"/>
        </w:rPr>
        <w:t>Zamawiający nie dopuszcza składania ofert wariantowych.</w:t>
      </w:r>
    </w:p>
    <w:p w14:paraId="1645CB9F" w14:textId="6EAB694D" w:rsidR="007D7C5D" w:rsidRPr="00D17815" w:rsidRDefault="007D7C5D" w:rsidP="00077A3C">
      <w:pPr>
        <w:pStyle w:val="Styl11"/>
        <w:contextualSpacing w:val="0"/>
      </w:pPr>
      <w:r w:rsidRPr="00D17815">
        <w:t>Zamawiający informuje, że nie przewiduje udzielenia zamówień uzupełniających</w:t>
      </w:r>
      <w:r w:rsidR="00162E24" w:rsidRPr="00D17815">
        <w:t>.</w:t>
      </w:r>
    </w:p>
    <w:p w14:paraId="7D9A4DC4" w14:textId="3EB112B6" w:rsidR="007E4672" w:rsidRPr="00162E24" w:rsidRDefault="007E4672" w:rsidP="00077A3C">
      <w:pPr>
        <w:pStyle w:val="Styl11"/>
        <w:contextualSpacing w:val="0"/>
      </w:pPr>
      <w:r w:rsidRPr="001E4610">
        <w:t xml:space="preserve">Zamawiający nie dopuszcza składania </w:t>
      </w:r>
      <w:r>
        <w:t>ofert warunko</w:t>
      </w:r>
      <w:r w:rsidR="00665D9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1E4610" w:rsidRDefault="00D53237" w:rsidP="009E05B7">
      <w:pPr>
        <w:pStyle w:val="Styl11"/>
        <w:contextualSpacing w:val="0"/>
        <w:rPr>
          <w:rFonts w:eastAsia="Calibri"/>
          <w:b/>
          <w:iCs/>
          <w:u w:val="single"/>
        </w:rPr>
      </w:pPr>
      <w:r w:rsidRPr="001E4610">
        <w:rPr>
          <w:b/>
          <w:u w:val="single"/>
        </w:rPr>
        <w:t xml:space="preserve">Warunki szczególne </w:t>
      </w:r>
      <w:r w:rsidR="00CD6ADD" w:rsidRPr="001E4610">
        <w:rPr>
          <w:b/>
          <w:u w:val="single"/>
        </w:rPr>
        <w:t xml:space="preserve">udziału </w:t>
      </w:r>
      <w:r w:rsidRPr="001E4610">
        <w:rPr>
          <w:b/>
          <w:u w:val="single"/>
        </w:rPr>
        <w:t>w postępowaniu</w:t>
      </w:r>
      <w:r w:rsidR="004F01D9" w:rsidRPr="001E4610">
        <w:rPr>
          <w:b/>
          <w:u w:val="single"/>
        </w:rPr>
        <w:t>:</w:t>
      </w:r>
    </w:p>
    <w:p w14:paraId="5EB9DB3E" w14:textId="20284D6A" w:rsidR="0072148E" w:rsidRDefault="00EA5500" w:rsidP="00CD5173">
      <w:pPr>
        <w:pStyle w:val="Styl111"/>
        <w:numPr>
          <w:ilvl w:val="0"/>
          <w:numId w:val="0"/>
        </w:numPr>
        <w:ind w:left="1224" w:hanging="504"/>
      </w:pPr>
      <w:r>
        <w:rPr>
          <w:rFonts w:ascii="ArialMT" w:hAnsi="ArialMT" w:cs="ArialMT"/>
        </w:rPr>
        <w:t xml:space="preserve">10.2 </w:t>
      </w:r>
      <w:r w:rsidR="004F01D9">
        <w:t>z</w:t>
      </w:r>
      <w:r w:rsidR="00645F06" w:rsidRPr="00D53237">
        <w:t>a spełniających warunki udziału w postępowaniu Zamaw</w:t>
      </w:r>
      <w:r w:rsidR="001E4610">
        <w:t>iający uzna Wykonawców, którzy wykażą</w:t>
      </w:r>
      <w:r w:rsidR="00CD5173">
        <w:t>,</w:t>
      </w:r>
      <w:r w:rsidR="001E4610">
        <w:t xml:space="preserve"> </w:t>
      </w:r>
      <w:r w:rsidR="0072148E" w:rsidRPr="00FA2561">
        <w:t>że</w:t>
      </w:r>
      <w:r w:rsidR="00CD5173">
        <w:t xml:space="preserve"> </w:t>
      </w:r>
      <w:r w:rsidR="0072148E" w:rsidRPr="00FA2561">
        <w:t xml:space="preserve">zrealizowali w okresie ostatnich </w:t>
      </w:r>
      <w:r w:rsidR="0072148E">
        <w:t>5</w:t>
      </w:r>
      <w:r w:rsidR="0072148E" w:rsidRPr="00FA2561">
        <w:t xml:space="preserve"> lat przed upływem terminu składania ofert, a jeżeli okres prowadzenia działalności jest krótszy - w tym okresie </w:t>
      </w:r>
      <w:r w:rsidR="0072148E" w:rsidRPr="001520BE">
        <w:rPr>
          <w:b/>
        </w:rPr>
        <w:t xml:space="preserve">co najmniej </w:t>
      </w:r>
      <w:r w:rsidR="0072148E" w:rsidRPr="00CD5173">
        <w:t>jedno</w:t>
      </w:r>
      <w:r w:rsidR="0072148E" w:rsidRPr="00FA2561">
        <w:t xml:space="preserve"> </w:t>
      </w:r>
      <w:r w:rsidR="0072148E" w:rsidRPr="0092742C">
        <w:t>zad</w:t>
      </w:r>
      <w:r w:rsidR="0072148E">
        <w:t>anie</w:t>
      </w:r>
      <w:r w:rsidR="0072148E" w:rsidRPr="00FA2561">
        <w:t xml:space="preserve"> odpowiadając</w:t>
      </w:r>
      <w:r w:rsidR="001520BE">
        <w:t>e</w:t>
      </w:r>
      <w:r w:rsidR="0072148E" w:rsidRPr="00FA2561">
        <w:t xml:space="preserve"> swoim rodzajem i wartością </w:t>
      </w:r>
      <w:r w:rsidR="001520BE">
        <w:t xml:space="preserve">dostawie </w:t>
      </w:r>
      <w:r w:rsidR="0072148E" w:rsidRPr="00FA2561">
        <w:t>stanowiącej przedmiot zamówienia</w:t>
      </w:r>
      <w:r w:rsidR="001520BE">
        <w:t>, z podaniem ich wartości, przedmiotu (producent, model, typ), dat wykonania i odbiorcy/ów z załączeniem dokumentów potwierdzających, że dostawy te zostały wykonane należycie</w:t>
      </w:r>
      <w:r w:rsidR="0072148E" w:rsidRPr="00FA2561">
        <w:t xml:space="preserve"> przy czym, Zamawiający uzna za</w:t>
      </w:r>
      <w:r w:rsidR="0072148E" w:rsidRPr="0092742C">
        <w:t xml:space="preserve"> </w:t>
      </w:r>
      <w:r w:rsidR="0072148E" w:rsidRPr="00FA2561">
        <w:t xml:space="preserve">odpowiadające przedmiotowi zamówienia wykonanie </w:t>
      </w:r>
      <w:r w:rsidR="001520BE">
        <w:t>dostaw</w:t>
      </w:r>
      <w:r w:rsidR="00CD5173">
        <w:t>/</w:t>
      </w:r>
      <w:r w:rsidR="001520BE">
        <w:t>y</w:t>
      </w:r>
      <w:r w:rsidR="0072148E" w:rsidRPr="00FA2561">
        <w:t>:</w:t>
      </w:r>
    </w:p>
    <w:p w14:paraId="0A7C694A" w14:textId="77777777" w:rsidR="001520BE" w:rsidRPr="00FA2561" w:rsidRDefault="001520BE" w:rsidP="001520BE">
      <w:pPr>
        <w:pStyle w:val="Styl111"/>
        <w:numPr>
          <w:ilvl w:val="0"/>
          <w:numId w:val="0"/>
        </w:numPr>
        <w:ind w:left="720"/>
      </w:pPr>
    </w:p>
    <w:p w14:paraId="0B442948" w14:textId="3C5DC9AB" w:rsidR="001520BE" w:rsidRDefault="004B23C5" w:rsidP="001520BE">
      <w:pPr>
        <w:pStyle w:val="Styl111"/>
        <w:numPr>
          <w:ilvl w:val="0"/>
          <w:numId w:val="0"/>
        </w:numPr>
        <w:ind w:left="1224" w:hanging="504"/>
      </w:pPr>
      <w:r>
        <w:rPr>
          <w:b/>
        </w:rPr>
        <w:t>dla C</w:t>
      </w:r>
      <w:r w:rsidR="001520BE" w:rsidRPr="001520BE">
        <w:rPr>
          <w:b/>
        </w:rPr>
        <w:t xml:space="preserve">zęści </w:t>
      </w:r>
      <w:r w:rsidR="001520BE">
        <w:rPr>
          <w:b/>
        </w:rPr>
        <w:t>I</w:t>
      </w:r>
      <w:r w:rsidR="001520BE" w:rsidRPr="001520BE">
        <w:rPr>
          <w:b/>
        </w:rPr>
        <w:t>:</w:t>
      </w:r>
      <w:r w:rsidR="001520BE">
        <w:t xml:space="preserve"> zasuw dla przemysłu gazowniczego i/lub naftowego i/lub rafineryjnego i/lub  petrochemicznego na terenie Unii Europejskiej o łącznej wartości nie mniejszej niż </w:t>
      </w:r>
      <w:r w:rsidR="001520BE" w:rsidRPr="001520BE">
        <w:rPr>
          <w:u w:val="single"/>
        </w:rPr>
        <w:t>35 000 zł netto</w:t>
      </w:r>
      <w:r w:rsidR="001520BE">
        <w:t xml:space="preserve"> dla jednego zamawiającego,</w:t>
      </w:r>
    </w:p>
    <w:p w14:paraId="638547D3" w14:textId="2202316B" w:rsidR="001520BE" w:rsidRDefault="004B23C5" w:rsidP="001520BE">
      <w:pPr>
        <w:pStyle w:val="Styl111"/>
        <w:numPr>
          <w:ilvl w:val="0"/>
          <w:numId w:val="0"/>
        </w:numPr>
        <w:ind w:left="1224" w:hanging="504"/>
      </w:pPr>
      <w:r>
        <w:rPr>
          <w:b/>
        </w:rPr>
        <w:t>dla C</w:t>
      </w:r>
      <w:r w:rsidR="001520BE" w:rsidRPr="001520BE">
        <w:rPr>
          <w:b/>
        </w:rPr>
        <w:t xml:space="preserve">zęści </w:t>
      </w:r>
      <w:r w:rsidR="001520BE">
        <w:rPr>
          <w:b/>
        </w:rPr>
        <w:t>II</w:t>
      </w:r>
      <w:r w:rsidR="001520BE" w:rsidRPr="001520BE">
        <w:rPr>
          <w:b/>
        </w:rPr>
        <w:t>:</w:t>
      </w:r>
      <w:r w:rsidR="001520BE" w:rsidRPr="001520BE">
        <w:t xml:space="preserve"> </w:t>
      </w:r>
      <w:r w:rsidR="001520BE">
        <w:t xml:space="preserve">zaworów grzybkowych dla przemysłu gazowniczego i/lub naftowego i/lub  rafineryjnego i/lub petrochemicznego na terenie Unii Europejskiej o łącznej wartości nie niższej niż </w:t>
      </w:r>
      <w:r w:rsidR="001520BE" w:rsidRPr="001520BE">
        <w:rPr>
          <w:u w:val="single"/>
        </w:rPr>
        <w:t>30 000 zł netto</w:t>
      </w:r>
      <w:r w:rsidR="001520BE">
        <w:t xml:space="preserve"> dla jednego zamawiającego,</w:t>
      </w:r>
    </w:p>
    <w:p w14:paraId="5304304E" w14:textId="4F3FD289" w:rsidR="0072148E" w:rsidRDefault="004B23C5" w:rsidP="001520BE">
      <w:pPr>
        <w:pStyle w:val="Styl111"/>
        <w:numPr>
          <w:ilvl w:val="0"/>
          <w:numId w:val="0"/>
        </w:numPr>
        <w:ind w:left="1224" w:hanging="504"/>
      </w:pPr>
      <w:r>
        <w:rPr>
          <w:b/>
        </w:rPr>
        <w:t>dla C</w:t>
      </w:r>
      <w:r w:rsidR="001520BE" w:rsidRPr="001520BE">
        <w:rPr>
          <w:b/>
        </w:rPr>
        <w:t>zęści III:</w:t>
      </w:r>
      <w:r w:rsidR="001520BE">
        <w:t xml:space="preserve"> zaworów zwrotnych dla przemysłu gazowniczego i/lub naftowego i/lub rafineryjnego i/lub petrochemicznego na terenie Unii Europejskiej o łącznej wartości nie niższej niż </w:t>
      </w:r>
      <w:r w:rsidR="001520BE" w:rsidRPr="001520BE">
        <w:rPr>
          <w:u w:val="single"/>
        </w:rPr>
        <w:t>15 000 zł netto</w:t>
      </w:r>
      <w:r w:rsidR="001520BE">
        <w:t xml:space="preserve"> dla jednego zamawiającego</w:t>
      </w:r>
      <w:r w:rsidR="009207F1">
        <w:t>.</w:t>
      </w:r>
    </w:p>
    <w:p w14:paraId="35B1AD77" w14:textId="24740AF1" w:rsidR="009207F1" w:rsidRDefault="009207F1" w:rsidP="009207F1">
      <w:pPr>
        <w:pStyle w:val="Styl111"/>
        <w:numPr>
          <w:ilvl w:val="0"/>
          <w:numId w:val="0"/>
        </w:numPr>
        <w:rPr>
          <w:b/>
        </w:rPr>
      </w:pPr>
    </w:p>
    <w:p w14:paraId="56D8C894" w14:textId="7AB70763" w:rsidR="009207F1" w:rsidRPr="009207F1" w:rsidRDefault="009207F1" w:rsidP="009207F1">
      <w:pPr>
        <w:pStyle w:val="Styl111"/>
        <w:numPr>
          <w:ilvl w:val="0"/>
          <w:numId w:val="0"/>
        </w:numPr>
        <w:ind w:left="709"/>
        <w:rPr>
          <w:b/>
        </w:rPr>
      </w:pPr>
      <w:r w:rsidRPr="004B23C5">
        <w:rPr>
          <w:b/>
        </w:rPr>
        <w:lastRenderedPageBreak/>
        <w:t>Jednoc</w:t>
      </w:r>
      <w:r w:rsidR="004B23C5" w:rsidRPr="004B23C5">
        <w:rPr>
          <w:b/>
        </w:rPr>
        <w:t xml:space="preserve">ześnie Zamawiający wymaga, aby </w:t>
      </w:r>
      <w:r w:rsidRPr="004B23C5">
        <w:rPr>
          <w:b/>
        </w:rPr>
        <w:t xml:space="preserve">wszystkie oferowane </w:t>
      </w:r>
      <w:r w:rsidR="004B23C5" w:rsidRPr="004B23C5">
        <w:rPr>
          <w:b/>
        </w:rPr>
        <w:t>zasuwy/zawory grzybkowe/zawory zwrotne (</w:t>
      </w:r>
      <w:r w:rsidR="004B23C5" w:rsidRPr="004B23C5">
        <w:rPr>
          <w:b/>
          <w:i/>
        </w:rPr>
        <w:t>odpowiednio dla poszczególnych części zamówienia</w:t>
      </w:r>
      <w:r w:rsidR="004B23C5" w:rsidRPr="004B23C5">
        <w:rPr>
          <w:b/>
        </w:rPr>
        <w:t>)</w:t>
      </w:r>
      <w:r w:rsidRPr="004B23C5">
        <w:rPr>
          <w:b/>
        </w:rPr>
        <w:t xml:space="preserve"> </w:t>
      </w:r>
      <w:r w:rsidR="004B23C5" w:rsidRPr="004B23C5">
        <w:rPr>
          <w:b/>
        </w:rPr>
        <w:t>były zgodne w </w:t>
      </w:r>
      <w:r w:rsidRPr="004B23C5">
        <w:rPr>
          <w:b/>
        </w:rPr>
        <w:t>zakresie producenta z wykazem wykonanych dostaw.</w:t>
      </w:r>
      <w:r w:rsidRPr="009207F1">
        <w:rPr>
          <w:b/>
        </w:rPr>
        <w:t xml:space="preserve"> </w:t>
      </w:r>
    </w:p>
    <w:p w14:paraId="414A76C0" w14:textId="77777777" w:rsidR="001520BE" w:rsidRPr="002F3EA2" w:rsidRDefault="001520BE" w:rsidP="001520BE">
      <w:pPr>
        <w:pStyle w:val="Styl111"/>
        <w:numPr>
          <w:ilvl w:val="0"/>
          <w:numId w:val="0"/>
        </w:numPr>
        <w:ind w:left="1224" w:hanging="504"/>
        <w:contextualSpacing w:val="0"/>
        <w:rPr>
          <w:i/>
        </w:rPr>
      </w:pPr>
    </w:p>
    <w:p w14:paraId="1ECED734" w14:textId="77777777" w:rsidR="004E49D6" w:rsidRPr="00CD5173" w:rsidRDefault="00645F06" w:rsidP="009E05B7">
      <w:pPr>
        <w:pStyle w:val="Styl11"/>
        <w:contextualSpacing w:val="0"/>
      </w:pPr>
      <w:r w:rsidRPr="00CD5173">
        <w:t>W przypadku Wykonawców wspólnie ubiegających się o udzielenie zamówienia żaden z Wykonawców nie może podlegać wykluczeniu. Pozostałe warunki muszą być spełnione łącznie przez składających ofertę.</w:t>
      </w:r>
    </w:p>
    <w:p w14:paraId="0022B58B" w14:textId="2D7B51DA" w:rsidR="00C07E74" w:rsidRPr="00CD5173" w:rsidRDefault="00645F06" w:rsidP="009E05B7">
      <w:pPr>
        <w:pStyle w:val="Styl11"/>
        <w:contextualSpacing w:val="0"/>
      </w:pPr>
      <w:r w:rsidRPr="00CD5173">
        <w:t xml:space="preserve">W celu potwierdzenia spełniania warunków udziału w postępowaniu w zakresie </w:t>
      </w:r>
      <w:r w:rsidR="00DA25C9" w:rsidRPr="00CD5173">
        <w:t>zdolności technicznych lub zawodowych</w:t>
      </w:r>
      <w:r w:rsidR="00CD6ADD" w:rsidRPr="00CD5173">
        <w:t>,</w:t>
      </w:r>
      <w:r w:rsidR="00DA25C9" w:rsidRPr="00CD5173">
        <w:t xml:space="preserve"> lub sytuacji finansowej</w:t>
      </w:r>
      <w:r w:rsidR="00CD6ADD" w:rsidRPr="00CD5173">
        <w:t>,</w:t>
      </w:r>
      <w:r w:rsidR="00DA25C9" w:rsidRPr="00CD5173">
        <w:t xml:space="preserve"> lub ekonomicznej</w:t>
      </w:r>
      <w:r w:rsidRPr="00CD5173">
        <w:t xml:space="preserve">, Zamawiający </w:t>
      </w:r>
      <w:r w:rsidR="00CD5173" w:rsidRPr="00CD5173">
        <w:rPr>
          <w:u w:val="single"/>
        </w:rPr>
        <w:t xml:space="preserve">nie </w:t>
      </w:r>
      <w:r w:rsidRPr="00CD5173">
        <w:rPr>
          <w:u w:val="single"/>
        </w:rPr>
        <w:t xml:space="preserve">dopuszcza </w:t>
      </w:r>
      <w:r w:rsidRPr="00CD5173">
        <w:t>poleganie na zasobach innych podmiotów (w tym spółek z grupy kapitałowej).</w:t>
      </w:r>
    </w:p>
    <w:p w14:paraId="36C6E492" w14:textId="1A2C1245" w:rsidR="00C07E74" w:rsidRPr="005D3C37" w:rsidRDefault="00C07E74" w:rsidP="009E05B7">
      <w:pPr>
        <w:pStyle w:val="Styl11"/>
        <w:contextualSpacing w:val="0"/>
      </w:pPr>
      <w:r w:rsidRPr="005D3C37">
        <w:t xml:space="preserve">W odniesieniu do warunków </w:t>
      </w:r>
      <w:r w:rsidR="00A61DFC" w:rsidRPr="005D3C37">
        <w:t xml:space="preserve">udziału w postępowaniu </w:t>
      </w:r>
      <w:r w:rsidRPr="005D3C37">
        <w:t xml:space="preserve">dotyczących </w:t>
      </w:r>
      <w:r w:rsidR="00CD6ADD" w:rsidRPr="005D3C37">
        <w:t>wiedzy i doświadczeni</w:t>
      </w:r>
      <w:r w:rsidR="001A57EE" w:rsidRPr="005D3C37">
        <w:t xml:space="preserve">a </w:t>
      </w:r>
      <w:r w:rsidR="00CD6ADD" w:rsidRPr="005D3C37">
        <w:t>(w</w:t>
      </w:r>
      <w:r w:rsidR="00B03307" w:rsidRPr="005D3C37">
        <w:t> </w:t>
      </w:r>
      <w:r w:rsidR="00CD6ADD" w:rsidRPr="005D3C37">
        <w:t xml:space="preserve">tym </w:t>
      </w:r>
      <w:r w:rsidRPr="005D3C37">
        <w:t xml:space="preserve">wykształcenia </w:t>
      </w:r>
      <w:r w:rsidR="00CD6ADD" w:rsidRPr="005D3C37">
        <w:t xml:space="preserve">i </w:t>
      </w:r>
      <w:r w:rsidRPr="005D3C37">
        <w:t>kwalifikacji zawodowych</w:t>
      </w:r>
      <w:r w:rsidR="00CD6ADD" w:rsidRPr="005D3C37">
        <w:t>)</w:t>
      </w:r>
      <w:r w:rsidRPr="005D3C37">
        <w:t xml:space="preserve">, Wykonawcy </w:t>
      </w:r>
      <w:r w:rsidR="00CD5173">
        <w:t xml:space="preserve">nie </w:t>
      </w:r>
      <w:r w:rsidRPr="005D3C37">
        <w:t>mogą polegać na zdolnościach innych podmiotów.</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4359C4DC"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proofErr w:type="spellStart"/>
      <w:r w:rsidR="002F3EA2" w:rsidRPr="002F3EA2">
        <w:rPr>
          <w:shd w:val="clear" w:color="auto" w:fill="FFFFFF"/>
        </w:rPr>
        <w:t>Upstream</w:t>
      </w:r>
      <w:proofErr w:type="spellEnd"/>
      <w:r w:rsidR="002F3EA2" w:rsidRPr="002F3EA2">
        <w:rPr>
          <w:shd w:val="clear" w:color="auto" w:fill="FFFFFF"/>
        </w:rPr>
        <w:t xml:space="preserve"> Polska ORLEN Spółka Akcyjna z siedzibą w Warszawie</w:t>
      </w:r>
      <w:r w:rsidR="002F3EA2" w:rsidRPr="002F3EA2">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lastRenderedPageBreak/>
        <w:t>Wykonawców, o których osoby biorące udział w prowadzonym Postępowaniu mają wiedzę, że:</w:t>
      </w:r>
    </w:p>
    <w:p w14:paraId="108CC85B" w14:textId="51FCC8EC"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proofErr w:type="spellStart"/>
      <w:r w:rsidR="002F3EA2" w:rsidRPr="002F3EA2">
        <w:rPr>
          <w:shd w:val="clear" w:color="auto" w:fill="FFFFFF"/>
        </w:rPr>
        <w:t>Upstream</w:t>
      </w:r>
      <w:proofErr w:type="spellEnd"/>
      <w:r w:rsidR="002F3EA2" w:rsidRPr="002F3EA2">
        <w:rPr>
          <w:shd w:val="clear" w:color="auto" w:fill="FFFFFF"/>
        </w:rPr>
        <w:t xml:space="preserve"> Polska ORLEN Spółka Akcyjna z siedzibą w Warszawie </w:t>
      </w:r>
      <w:r w:rsidR="00CD0535">
        <w:t>lub Spółki Zależnej</w:t>
      </w:r>
      <w:r w:rsidRPr="00C07E74">
        <w:t>, lub</w:t>
      </w:r>
    </w:p>
    <w:p w14:paraId="03EF13E5" w14:textId="7B54C0E8" w:rsidR="00C07E74" w:rsidRPr="00C07E74" w:rsidRDefault="00C07E74" w:rsidP="009E05B7">
      <w:pPr>
        <w:pStyle w:val="Stylkropka"/>
        <w:ind w:left="1985" w:hanging="240"/>
        <w:contextualSpacing w:val="0"/>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9E05B7">
      <w:pPr>
        <w:pStyle w:val="Stylkropka"/>
        <w:ind w:left="1985" w:hanging="240"/>
        <w:contextualSpacing w:val="0"/>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lastRenderedPageBreak/>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6880B22C" w14:textId="3D02F170" w:rsidR="00EC52A3" w:rsidRPr="00CD5173" w:rsidRDefault="0071587A" w:rsidP="009E05B7">
      <w:pPr>
        <w:pStyle w:val="Styl111"/>
        <w:ind w:left="1560" w:hanging="850"/>
        <w:contextualSpacing w:val="0"/>
      </w:pPr>
      <w:r w:rsidRPr="00DA3BF4">
        <w:t>zalegającego</w:t>
      </w:r>
      <w:r w:rsidR="00EC52A3" w:rsidRPr="00DA3BF4">
        <w:t xml:space="preserve"> z opłaca</w:t>
      </w:r>
      <w:r w:rsidRPr="00DA3BF4">
        <w:t>niem podatków chyba, że uzyskał</w:t>
      </w:r>
      <w:r w:rsidR="00EC52A3" w:rsidRPr="00DA3BF4">
        <w:t xml:space="preserve"> przewidziane prawem zwolnienie, odroczenie lub rozłożenie na raty zaległych płatności lub wstrzymanie w</w:t>
      </w:r>
      <w:r w:rsidR="006B5830" w:rsidRPr="00DA3BF4">
        <w:t> </w:t>
      </w:r>
      <w:r w:rsidR="00EC52A3" w:rsidRPr="00DA3BF4">
        <w:t>całości wykonania decyzji właściwego organu</w:t>
      </w:r>
      <w:r w:rsidR="00597C1B" w:rsidRPr="00DA3BF4">
        <w:t>. Na potwierdzenie powyższego należy złożyć stosowny dokume</w:t>
      </w:r>
      <w:r w:rsidRPr="00DA3BF4">
        <w:t>nt wskazany przez Zamawiającego</w:t>
      </w:r>
      <w:r w:rsidR="00597C1B" w:rsidRPr="00DA3BF4">
        <w:t xml:space="preserve"> </w:t>
      </w:r>
      <w:r w:rsidRPr="00DA3BF4">
        <w:t xml:space="preserve">w </w:t>
      </w:r>
      <w:r w:rsidRPr="00CD5173">
        <w:t>punkcie 11.</w:t>
      </w:r>
      <w:r w:rsidR="00157CD5" w:rsidRPr="00CD5173">
        <w:t>2</w:t>
      </w:r>
      <w:r w:rsidRPr="00CD5173">
        <w:t>. SWZ</w:t>
      </w:r>
      <w:r w:rsidR="000340B4" w:rsidRPr="00CD5173">
        <w:t>,</w:t>
      </w:r>
    </w:p>
    <w:p w14:paraId="327277BB" w14:textId="5DD2E4D5" w:rsidR="008C2353" w:rsidRPr="00DA3BF4" w:rsidRDefault="008C2353" w:rsidP="009E05B7">
      <w:pPr>
        <w:pStyle w:val="Styl11"/>
        <w:contextualSpacing w:val="0"/>
        <w:rPr>
          <w:b/>
          <w:u w:val="single"/>
        </w:rPr>
      </w:pPr>
      <w:r w:rsidRPr="00DA3BF4">
        <w:rPr>
          <w:b/>
          <w:u w:val="single"/>
        </w:rPr>
        <w:t xml:space="preserve">Odrzuceniu podlega oferta, </w:t>
      </w:r>
      <w:r w:rsidR="007564C8" w:rsidRPr="00DA3BF4">
        <w:rPr>
          <w:b/>
          <w:u w:val="single"/>
        </w:rPr>
        <w:t>jeżeli</w:t>
      </w:r>
      <w:r w:rsidRPr="00DA3BF4">
        <w:rPr>
          <w:b/>
          <w:u w:val="single"/>
        </w:rPr>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0D366A" w:rsidRDefault="0022385A" w:rsidP="009E05B7">
      <w:pPr>
        <w:pStyle w:val="Styl111"/>
        <w:ind w:left="1560" w:hanging="850"/>
        <w:contextualSpacing w:val="0"/>
      </w:pPr>
      <w:r w:rsidRPr="000D366A">
        <w:t>Wykonawc</w:t>
      </w:r>
      <w:r w:rsidR="007564C8" w:rsidRPr="000D366A">
        <w:t xml:space="preserve">a </w:t>
      </w:r>
      <w:r w:rsidRPr="000D366A">
        <w:t>nie udzielił wyjaśnień lub jeżeli dokonana ocena wyjaśnień wraz ze złożonymi dowodami potwierdza, że oferta zawiera rażąco niską cenę w stosunku do przedmiotu zamówienia,</w:t>
      </w:r>
    </w:p>
    <w:p w14:paraId="6C7BF8AD" w14:textId="4C29E0DE" w:rsidR="0022385A" w:rsidRPr="000D366A" w:rsidRDefault="0022385A" w:rsidP="009E05B7">
      <w:pPr>
        <w:pStyle w:val="Styl111"/>
        <w:ind w:left="1560" w:hanging="850"/>
        <w:contextualSpacing w:val="0"/>
      </w:pPr>
      <w:r w:rsidRPr="000D366A">
        <w:t>Wykonawca w terminie 3 dni kalendarzowych od dnia otrzymania zawiadomienia nie wyraził zgody na poprawienie omyłki polegającej na niezgodności treści oferty z</w:t>
      </w:r>
      <w:r w:rsidR="00B03307" w:rsidRPr="000D366A">
        <w:t> </w:t>
      </w:r>
      <w:r w:rsidRPr="000D366A">
        <w:t xml:space="preserve">wymaganiami Zamawiającego, o której mowa w § 34 ust. </w:t>
      </w:r>
      <w:r w:rsidR="007564C8" w:rsidRPr="000D366A">
        <w:t>3</w:t>
      </w:r>
      <w:r w:rsidRPr="000D366A">
        <w:t xml:space="preserve"> Instrukcji,</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4C3B5F">
        <w:rPr>
          <w:b/>
        </w:rPr>
        <w:t>Formularza ofertowego</w:t>
      </w:r>
      <w:r w:rsidRPr="00233581">
        <w:t xml:space="preserve"> – </w:t>
      </w:r>
      <w:r w:rsidRPr="001C2BA8">
        <w:rPr>
          <w:b/>
          <w:u w:val="single"/>
        </w:rPr>
        <w:t>Załącznik nr 1 do SWZ</w:t>
      </w:r>
      <w:r w:rsidRPr="00233581">
        <w:t>, który stanowi treść oferty Wykonawcy</w:t>
      </w:r>
      <w:r w:rsidR="00DF7C55" w:rsidRPr="00233581">
        <w:t>.</w:t>
      </w:r>
    </w:p>
    <w:p w14:paraId="19BB7133" w14:textId="6053627C" w:rsidR="003D2127" w:rsidRPr="004C3B5F"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t>
      </w:r>
      <w:r w:rsidR="00233581" w:rsidRPr="004C3B5F">
        <w:t>w </w:t>
      </w:r>
      <w:r w:rsidR="00DF7C55" w:rsidRPr="004C3B5F">
        <w:t>postępowaniu</w:t>
      </w:r>
      <w:r w:rsidR="003D2127" w:rsidRPr="004C3B5F">
        <w:t>:</w:t>
      </w:r>
    </w:p>
    <w:p w14:paraId="1787B917" w14:textId="057F71B7" w:rsidR="00AB4A1C" w:rsidRPr="003D4E05" w:rsidRDefault="004C3B5F" w:rsidP="003D4E05">
      <w:pPr>
        <w:pStyle w:val="Akapitzlist"/>
        <w:numPr>
          <w:ilvl w:val="0"/>
          <w:numId w:val="10"/>
        </w:numPr>
        <w:spacing w:line="259" w:lineRule="auto"/>
        <w:ind w:left="1134"/>
        <w:rPr>
          <w:rFonts w:cs="Arial"/>
          <w:i/>
          <w:sz w:val="20"/>
          <w:szCs w:val="20"/>
          <w:u w:val="single"/>
        </w:rPr>
      </w:pPr>
      <w:r>
        <w:rPr>
          <w:rFonts w:cs="Arial"/>
          <w:sz w:val="20"/>
          <w:szCs w:val="20"/>
        </w:rPr>
        <w:t>W</w:t>
      </w:r>
      <w:r w:rsidR="00AB4A1C" w:rsidRPr="004C3B5F">
        <w:rPr>
          <w:rFonts w:cs="Arial"/>
          <w:sz w:val="20"/>
          <w:szCs w:val="20"/>
        </w:rPr>
        <w:t xml:space="preserve">ypełniony </w:t>
      </w:r>
      <w:r w:rsidR="00AB4A1C" w:rsidRPr="001C2BA8">
        <w:rPr>
          <w:rFonts w:cs="Arial"/>
          <w:b/>
          <w:sz w:val="20"/>
          <w:szCs w:val="20"/>
        </w:rPr>
        <w:t xml:space="preserve">Formularz cenowy – </w:t>
      </w:r>
      <w:r w:rsidR="00AB4A1C" w:rsidRPr="001C2BA8">
        <w:rPr>
          <w:rFonts w:cs="Arial"/>
          <w:b/>
          <w:sz w:val="20"/>
          <w:szCs w:val="20"/>
          <w:u w:val="single"/>
        </w:rPr>
        <w:t xml:space="preserve">Załącznik nr </w:t>
      </w:r>
      <w:r w:rsidR="001C2BA8" w:rsidRPr="001C2BA8">
        <w:rPr>
          <w:rFonts w:cs="Arial"/>
          <w:b/>
          <w:sz w:val="20"/>
          <w:szCs w:val="20"/>
          <w:u w:val="single"/>
        </w:rPr>
        <w:t>5</w:t>
      </w:r>
      <w:r w:rsidR="003D4E05">
        <w:rPr>
          <w:rFonts w:cs="Arial"/>
          <w:b/>
          <w:sz w:val="20"/>
          <w:szCs w:val="20"/>
          <w:u w:val="single"/>
        </w:rPr>
        <w:t>.a- 5c.</w:t>
      </w:r>
      <w:r w:rsidR="00AB4A1C" w:rsidRPr="001C2BA8">
        <w:rPr>
          <w:rFonts w:cs="Arial"/>
          <w:b/>
          <w:sz w:val="20"/>
          <w:szCs w:val="20"/>
          <w:u w:val="single"/>
        </w:rPr>
        <w:t xml:space="preserve"> do SWZ</w:t>
      </w:r>
      <w:r w:rsidR="003D4E05" w:rsidRPr="003D4E05">
        <w:t xml:space="preserve"> </w:t>
      </w:r>
      <w:r w:rsidR="003D4E05" w:rsidRPr="003D4E05">
        <w:rPr>
          <w:rFonts w:cs="Arial"/>
          <w:i/>
          <w:sz w:val="20"/>
          <w:szCs w:val="20"/>
          <w:u w:val="single"/>
        </w:rPr>
        <w:t>(odpowiednio dla każdej części)</w:t>
      </w:r>
      <w:r w:rsidR="00DA3BF4" w:rsidRPr="003D4E05">
        <w:rPr>
          <w:rFonts w:cs="Arial"/>
          <w:i/>
          <w:sz w:val="20"/>
          <w:szCs w:val="20"/>
        </w:rPr>
        <w:t>;</w:t>
      </w:r>
    </w:p>
    <w:p w14:paraId="5B984EDA" w14:textId="511A0AB1" w:rsidR="003D2127" w:rsidRPr="004C3B5F" w:rsidRDefault="004C3B5F" w:rsidP="009E05B7">
      <w:pPr>
        <w:pStyle w:val="Akapitzlist"/>
        <w:numPr>
          <w:ilvl w:val="0"/>
          <w:numId w:val="10"/>
        </w:numPr>
        <w:spacing w:line="259" w:lineRule="auto"/>
        <w:ind w:left="1134" w:hanging="425"/>
        <w:contextualSpacing w:val="0"/>
        <w:rPr>
          <w:rFonts w:cs="Arial"/>
          <w:sz w:val="20"/>
          <w:szCs w:val="20"/>
        </w:rPr>
      </w:pPr>
      <w:r>
        <w:rPr>
          <w:rFonts w:cs="Arial"/>
          <w:b/>
          <w:sz w:val="20"/>
          <w:szCs w:val="20"/>
        </w:rPr>
        <w:t>O</w:t>
      </w:r>
      <w:r w:rsidR="003D2127" w:rsidRPr="004C3B5F">
        <w:rPr>
          <w:rFonts w:cs="Arial"/>
          <w:b/>
          <w:sz w:val="20"/>
          <w:szCs w:val="20"/>
        </w:rPr>
        <w:t>świadczenie</w:t>
      </w:r>
      <w:r w:rsidR="003D2127" w:rsidRPr="004C3B5F">
        <w:rPr>
          <w:rFonts w:cs="Arial"/>
          <w:sz w:val="20"/>
          <w:szCs w:val="20"/>
        </w:rPr>
        <w:t xml:space="preserve"> o spełnianiu warunków udziału w postępowaniu</w:t>
      </w:r>
      <w:r w:rsidR="001C2BA8">
        <w:rPr>
          <w:rFonts w:cs="Arial"/>
          <w:sz w:val="20"/>
          <w:szCs w:val="20"/>
        </w:rPr>
        <w:t xml:space="preserve"> </w:t>
      </w:r>
      <w:r w:rsidR="001C2BA8" w:rsidRPr="0092742C">
        <w:rPr>
          <w:rFonts w:ascii="ArialMT" w:hAnsi="ArialMT" w:cs="ArialMT"/>
          <w:b/>
          <w:sz w:val="20"/>
          <w:szCs w:val="20"/>
          <w:u w:val="single"/>
        </w:rPr>
        <w:t xml:space="preserve">(Załącznik </w:t>
      </w:r>
      <w:r w:rsidR="001C2BA8">
        <w:rPr>
          <w:rFonts w:ascii="ArialMT" w:hAnsi="ArialMT" w:cs="ArialMT"/>
          <w:b/>
          <w:sz w:val="20"/>
          <w:szCs w:val="20"/>
          <w:u w:val="single"/>
        </w:rPr>
        <w:t>4a</w:t>
      </w:r>
      <w:r w:rsidR="001C2BA8" w:rsidRPr="0092742C">
        <w:rPr>
          <w:rFonts w:ascii="ArialMT" w:hAnsi="ArialMT" w:cs="ArialMT"/>
          <w:b/>
          <w:sz w:val="20"/>
          <w:szCs w:val="20"/>
          <w:u w:val="single"/>
        </w:rPr>
        <w:t xml:space="preserve"> do SWZ)</w:t>
      </w:r>
      <w:r w:rsidR="001C2BA8" w:rsidRPr="0092742C">
        <w:rPr>
          <w:rFonts w:cs="Arial"/>
          <w:b/>
          <w:sz w:val="20"/>
          <w:szCs w:val="20"/>
          <w:u w:val="single"/>
        </w:rPr>
        <w:t>;</w:t>
      </w:r>
      <w:r w:rsidR="003D2127" w:rsidRPr="004C3B5F">
        <w:rPr>
          <w:rFonts w:cs="Arial"/>
          <w:sz w:val="20"/>
          <w:szCs w:val="20"/>
        </w:rPr>
        <w:t>;</w:t>
      </w:r>
    </w:p>
    <w:p w14:paraId="7D15FA93" w14:textId="0A115642" w:rsidR="003D2127" w:rsidRPr="004C3B5F" w:rsidRDefault="004C3B5F" w:rsidP="009E05B7">
      <w:pPr>
        <w:pStyle w:val="Akapitzlist"/>
        <w:numPr>
          <w:ilvl w:val="0"/>
          <w:numId w:val="10"/>
        </w:numPr>
        <w:spacing w:line="259" w:lineRule="auto"/>
        <w:ind w:left="1134" w:hanging="425"/>
        <w:contextualSpacing w:val="0"/>
        <w:rPr>
          <w:rFonts w:cs="Arial"/>
          <w:sz w:val="20"/>
          <w:szCs w:val="20"/>
        </w:rPr>
      </w:pPr>
      <w:r w:rsidRPr="004C3B5F">
        <w:rPr>
          <w:rFonts w:cs="Arial"/>
          <w:b/>
          <w:sz w:val="20"/>
          <w:szCs w:val="20"/>
        </w:rPr>
        <w:t>O</w:t>
      </w:r>
      <w:r w:rsidR="003D2127" w:rsidRPr="004C3B5F">
        <w:rPr>
          <w:rFonts w:cs="Arial"/>
          <w:b/>
          <w:sz w:val="20"/>
          <w:szCs w:val="20"/>
        </w:rPr>
        <w:t>świadczenie</w:t>
      </w:r>
      <w:r w:rsidR="003D2127" w:rsidRPr="004C3B5F">
        <w:rPr>
          <w:rFonts w:cs="Arial"/>
          <w:sz w:val="20"/>
          <w:szCs w:val="20"/>
        </w:rPr>
        <w:t xml:space="preserve"> o niepodleganiu wykluczeniu z postępowania</w:t>
      </w:r>
      <w:r w:rsidR="001C2BA8" w:rsidRPr="0092742C">
        <w:rPr>
          <w:rFonts w:ascii="ArialMT" w:hAnsi="ArialMT" w:cs="ArialMT"/>
          <w:b/>
          <w:sz w:val="20"/>
          <w:szCs w:val="20"/>
          <w:u w:val="single"/>
        </w:rPr>
        <w:t xml:space="preserve">(Załącznik </w:t>
      </w:r>
      <w:r w:rsidR="001C2BA8">
        <w:rPr>
          <w:rFonts w:ascii="ArialMT" w:hAnsi="ArialMT" w:cs="ArialMT"/>
          <w:b/>
          <w:sz w:val="20"/>
          <w:szCs w:val="20"/>
          <w:u w:val="single"/>
        </w:rPr>
        <w:t>4b</w:t>
      </w:r>
      <w:r w:rsidR="001C2BA8" w:rsidRPr="0092742C">
        <w:rPr>
          <w:rFonts w:ascii="ArialMT" w:hAnsi="ArialMT" w:cs="ArialMT"/>
          <w:b/>
          <w:sz w:val="20"/>
          <w:szCs w:val="20"/>
          <w:u w:val="single"/>
        </w:rPr>
        <w:t xml:space="preserve"> do SWZ)</w:t>
      </w:r>
      <w:r w:rsidR="001C2BA8" w:rsidRPr="0092742C">
        <w:rPr>
          <w:rFonts w:cs="Arial"/>
          <w:b/>
          <w:sz w:val="20"/>
          <w:szCs w:val="20"/>
          <w:u w:val="single"/>
        </w:rPr>
        <w:t>;</w:t>
      </w:r>
      <w:r w:rsidR="003D2127" w:rsidRPr="004C3B5F">
        <w:rPr>
          <w:rFonts w:cs="Arial"/>
          <w:sz w:val="20"/>
          <w:szCs w:val="20"/>
        </w:rPr>
        <w:t>;</w:t>
      </w:r>
    </w:p>
    <w:p w14:paraId="2384E6AB" w14:textId="60EC9C0C" w:rsidR="00867B2D" w:rsidRPr="004C3B5F" w:rsidRDefault="004C3B5F" w:rsidP="00867B2D">
      <w:pPr>
        <w:pStyle w:val="Akapitzlist"/>
        <w:numPr>
          <w:ilvl w:val="0"/>
          <w:numId w:val="10"/>
        </w:numPr>
        <w:spacing w:line="259" w:lineRule="auto"/>
        <w:ind w:left="1134" w:hanging="425"/>
        <w:contextualSpacing w:val="0"/>
        <w:rPr>
          <w:rFonts w:cs="Arial"/>
          <w:sz w:val="20"/>
          <w:szCs w:val="20"/>
        </w:rPr>
      </w:pPr>
      <w:r w:rsidRPr="004C3B5F">
        <w:rPr>
          <w:rFonts w:cs="Arial"/>
          <w:b/>
          <w:sz w:val="20"/>
          <w:szCs w:val="20"/>
        </w:rPr>
        <w:t>O</w:t>
      </w:r>
      <w:r w:rsidR="003D2127" w:rsidRPr="004C3B5F">
        <w:rPr>
          <w:rFonts w:cs="Arial"/>
          <w:b/>
          <w:sz w:val="20"/>
          <w:szCs w:val="20"/>
        </w:rPr>
        <w:t>świadczenie</w:t>
      </w:r>
      <w:r w:rsidR="003D2127" w:rsidRPr="004C3B5F">
        <w:rPr>
          <w:rFonts w:cs="Arial"/>
          <w:sz w:val="20"/>
          <w:szCs w:val="20"/>
        </w:rPr>
        <w:t xml:space="preserve"> o niezgłaszaniu roszczeń w przypadku unieważnienia postępowania</w:t>
      </w:r>
      <w:r w:rsidR="001C2BA8">
        <w:rPr>
          <w:rFonts w:cs="Arial"/>
          <w:sz w:val="20"/>
          <w:szCs w:val="20"/>
        </w:rPr>
        <w:t xml:space="preserve"> </w:t>
      </w:r>
      <w:r w:rsidR="001C2BA8" w:rsidRPr="0092742C">
        <w:rPr>
          <w:rFonts w:ascii="ArialMT" w:hAnsi="ArialMT" w:cs="ArialMT"/>
          <w:b/>
          <w:sz w:val="20"/>
          <w:szCs w:val="20"/>
          <w:u w:val="single"/>
        </w:rPr>
        <w:t xml:space="preserve">(Załącznik </w:t>
      </w:r>
      <w:r w:rsidR="001C2BA8">
        <w:rPr>
          <w:rFonts w:ascii="ArialMT" w:hAnsi="ArialMT" w:cs="ArialMT"/>
          <w:b/>
          <w:sz w:val="20"/>
          <w:szCs w:val="20"/>
          <w:u w:val="single"/>
        </w:rPr>
        <w:t>4c</w:t>
      </w:r>
      <w:r w:rsidR="001C2BA8" w:rsidRPr="0092742C">
        <w:rPr>
          <w:rFonts w:ascii="ArialMT" w:hAnsi="ArialMT" w:cs="ArialMT"/>
          <w:b/>
          <w:sz w:val="20"/>
          <w:szCs w:val="20"/>
          <w:u w:val="single"/>
        </w:rPr>
        <w:t xml:space="preserve"> do SWZ)</w:t>
      </w:r>
      <w:r w:rsidR="001C2BA8" w:rsidRPr="0092742C">
        <w:rPr>
          <w:rFonts w:cs="Arial"/>
          <w:b/>
          <w:sz w:val="20"/>
          <w:szCs w:val="20"/>
          <w:u w:val="single"/>
        </w:rPr>
        <w:t>;</w:t>
      </w:r>
      <w:r w:rsidR="00A61DFC" w:rsidRPr="004C3B5F">
        <w:rPr>
          <w:rFonts w:cs="Arial"/>
          <w:sz w:val="20"/>
          <w:szCs w:val="20"/>
        </w:rPr>
        <w:t>;</w:t>
      </w:r>
    </w:p>
    <w:p w14:paraId="7100F2C2" w14:textId="67AAFD4C" w:rsidR="003E2EE0" w:rsidRDefault="00C105F8" w:rsidP="003E2EE0">
      <w:pPr>
        <w:pStyle w:val="Akapitzlist"/>
        <w:numPr>
          <w:ilvl w:val="0"/>
          <w:numId w:val="10"/>
        </w:numPr>
        <w:spacing w:line="259" w:lineRule="auto"/>
        <w:ind w:left="1134" w:hanging="425"/>
        <w:contextualSpacing w:val="0"/>
        <w:rPr>
          <w:rFonts w:cs="Arial"/>
          <w:sz w:val="20"/>
          <w:szCs w:val="20"/>
        </w:rPr>
      </w:pPr>
      <w:r w:rsidRPr="004C3B5F">
        <w:rPr>
          <w:rFonts w:cs="Arial"/>
          <w:b/>
          <w:sz w:val="20"/>
          <w:szCs w:val="20"/>
        </w:rPr>
        <w:lastRenderedPageBreak/>
        <w:t>zaświadczenia właściwego naczelnika urzędu skarbowego</w:t>
      </w:r>
      <w:r w:rsidRPr="004C3B5F">
        <w:rPr>
          <w:rFonts w:cs="Arial"/>
          <w:sz w:val="20"/>
          <w:szCs w:val="20"/>
        </w:rPr>
        <w:t xml:space="preserve"> potwierdzającego, że Wykonawca nie zalega z opłacaniem podatków, wystawionego nie wcześniej niż </w:t>
      </w:r>
      <w:r w:rsidRPr="004C3B5F">
        <w:rPr>
          <w:rFonts w:cs="Arial"/>
          <w:sz w:val="20"/>
          <w:szCs w:val="20"/>
          <w:u w:val="single"/>
        </w:rPr>
        <w:t>3 miesiące przed upływem terminu składania ofert</w:t>
      </w:r>
      <w:r w:rsidRPr="004C3B5F">
        <w:rPr>
          <w:rFonts w:cs="Arial"/>
          <w:sz w:val="20"/>
          <w:szCs w:val="20"/>
        </w:rPr>
        <w:t>, lub innego dokumentu potwierdzającego, że wykonawca zawarł porozumienie z właściwym organem podatkowym w sprawie spłat tych należności wraz z ewentual</w:t>
      </w:r>
      <w:r w:rsidR="001C2BA8">
        <w:rPr>
          <w:rFonts w:cs="Arial"/>
          <w:sz w:val="20"/>
          <w:szCs w:val="20"/>
        </w:rPr>
        <w:t>nymi odsetkami lub grzywnami, w </w:t>
      </w:r>
      <w:r w:rsidRPr="004C3B5F">
        <w:rPr>
          <w:rFonts w:cs="Arial"/>
          <w:sz w:val="20"/>
          <w:szCs w:val="20"/>
        </w:rPr>
        <w:t>szczególności uzyskał przewidziane prawem zwolnienie, odroczenie lub rozłożenie na raty zaległych płatności lub wstrzymanie w całości wykonania decyzji właściw</w:t>
      </w:r>
      <w:r w:rsidR="008A0487" w:rsidRPr="004C3B5F">
        <w:rPr>
          <w:rFonts w:cs="Arial"/>
          <w:sz w:val="20"/>
          <w:szCs w:val="20"/>
        </w:rPr>
        <w:t>ego organu;</w:t>
      </w:r>
    </w:p>
    <w:p w14:paraId="6CBCAD2F" w14:textId="77777777" w:rsidR="001C2BA8" w:rsidRPr="0092742C" w:rsidRDefault="001C2BA8" w:rsidP="001C2BA8">
      <w:pPr>
        <w:pStyle w:val="Akapitzlist"/>
        <w:numPr>
          <w:ilvl w:val="0"/>
          <w:numId w:val="10"/>
        </w:numPr>
        <w:spacing w:line="259" w:lineRule="auto"/>
        <w:ind w:left="1134" w:hanging="425"/>
        <w:contextualSpacing w:val="0"/>
        <w:rPr>
          <w:rFonts w:cs="Arial"/>
          <w:sz w:val="20"/>
          <w:szCs w:val="20"/>
        </w:rPr>
      </w:pPr>
      <w:r w:rsidRPr="0092742C">
        <w:rPr>
          <w:rFonts w:cs="Arial"/>
          <w:sz w:val="20"/>
          <w:szCs w:val="20"/>
        </w:rPr>
        <w:t xml:space="preserve">dot. </w:t>
      </w:r>
      <w:r w:rsidRPr="0092742C">
        <w:rPr>
          <w:rFonts w:cs="Arial"/>
          <w:sz w:val="20"/>
          <w:szCs w:val="20"/>
          <w:u w:val="single"/>
        </w:rPr>
        <w:t>Wykonawcy z siedzibą lub miejscem zamieszkania za granicą</w:t>
      </w:r>
      <w:r w:rsidRPr="0092742C">
        <w:rPr>
          <w:rFonts w:cs="Arial"/>
          <w:sz w:val="20"/>
          <w:szCs w:val="20"/>
        </w:rPr>
        <w:t xml:space="preserve">: </w:t>
      </w:r>
    </w:p>
    <w:p w14:paraId="1D4CE2B5" w14:textId="77777777" w:rsidR="001C2BA8" w:rsidRPr="0092742C" w:rsidRDefault="001C2BA8" w:rsidP="001C2BA8">
      <w:pPr>
        <w:pStyle w:val="Akapitzlist"/>
        <w:spacing w:line="259" w:lineRule="auto"/>
        <w:ind w:left="1134"/>
        <w:contextualSpacing w:val="0"/>
        <w:rPr>
          <w:rFonts w:cs="Arial"/>
          <w:sz w:val="20"/>
          <w:szCs w:val="20"/>
        </w:rPr>
      </w:pPr>
      <w:r w:rsidRPr="0092742C">
        <w:rPr>
          <w:rFonts w:cs="Arial"/>
          <w:sz w:val="20"/>
          <w:szCs w:val="20"/>
        </w:rPr>
        <w:t>aktualny dokument lub dokumenty wystawione zgodnie z prawem kraju, w którym ma siedzibę lub miejsce zamieszkania, potwierdzające, że Wykonawca jest uprawniony do występowania w obrocie prawnym;</w:t>
      </w:r>
    </w:p>
    <w:p w14:paraId="29A1EC55" w14:textId="77777777" w:rsidR="001C2BA8" w:rsidRPr="0092742C" w:rsidRDefault="001C2BA8" w:rsidP="001C2BA8">
      <w:pPr>
        <w:pStyle w:val="Akapitzlist"/>
        <w:numPr>
          <w:ilvl w:val="0"/>
          <w:numId w:val="10"/>
        </w:numPr>
        <w:spacing w:line="259" w:lineRule="auto"/>
        <w:ind w:left="1134" w:hanging="425"/>
        <w:contextualSpacing w:val="0"/>
        <w:rPr>
          <w:rFonts w:cs="Arial"/>
          <w:sz w:val="20"/>
          <w:szCs w:val="20"/>
        </w:rPr>
      </w:pPr>
      <w:r w:rsidRPr="0092742C">
        <w:rPr>
          <w:rFonts w:cs="Arial"/>
          <w:b/>
          <w:sz w:val="20"/>
          <w:szCs w:val="20"/>
        </w:rPr>
        <w:t>pełnomocnictwo</w:t>
      </w:r>
      <w:r w:rsidRPr="0092742C">
        <w:rPr>
          <w:rFonts w:cs="Arial"/>
          <w:sz w:val="20"/>
          <w:szCs w:val="20"/>
        </w:rPr>
        <w:t xml:space="preserve"> – jeżeli ofertę podpisują inne osoby niż wskazane w dokumencie rejestrowym (oryginał lub kopię poświadczoną notarialnie);</w:t>
      </w:r>
    </w:p>
    <w:p w14:paraId="0CD46883" w14:textId="13A9E339" w:rsidR="001C2BA8" w:rsidRPr="0092742C" w:rsidRDefault="001C2BA8" w:rsidP="001C2BA8">
      <w:pPr>
        <w:pStyle w:val="Akapitzlist"/>
        <w:numPr>
          <w:ilvl w:val="0"/>
          <w:numId w:val="10"/>
        </w:numPr>
        <w:spacing w:line="259" w:lineRule="auto"/>
        <w:ind w:left="1134"/>
        <w:contextualSpacing w:val="0"/>
        <w:rPr>
          <w:rFonts w:cs="Arial"/>
          <w:sz w:val="20"/>
          <w:szCs w:val="20"/>
        </w:rPr>
      </w:pPr>
      <w:r>
        <w:rPr>
          <w:rFonts w:cs="Arial"/>
          <w:b/>
          <w:sz w:val="20"/>
          <w:szCs w:val="20"/>
        </w:rPr>
        <w:t>Wykaz</w:t>
      </w:r>
      <w:r w:rsidRPr="0092742C">
        <w:rPr>
          <w:rFonts w:cs="Arial"/>
          <w:b/>
          <w:sz w:val="20"/>
          <w:szCs w:val="20"/>
        </w:rPr>
        <w:t xml:space="preserve"> </w:t>
      </w:r>
      <w:r w:rsidR="003D4E05">
        <w:rPr>
          <w:rFonts w:cs="Arial"/>
          <w:b/>
          <w:sz w:val="20"/>
          <w:szCs w:val="20"/>
        </w:rPr>
        <w:t xml:space="preserve">wykonanych </w:t>
      </w:r>
      <w:r>
        <w:rPr>
          <w:rFonts w:cs="Arial"/>
          <w:b/>
          <w:sz w:val="20"/>
          <w:szCs w:val="20"/>
        </w:rPr>
        <w:t>dostaw</w:t>
      </w:r>
      <w:r w:rsidRPr="0092742C">
        <w:rPr>
          <w:rFonts w:cs="Arial"/>
          <w:sz w:val="20"/>
          <w:szCs w:val="20"/>
        </w:rPr>
        <w:t xml:space="preserve">, </w:t>
      </w:r>
      <w:r w:rsidRPr="0092742C">
        <w:rPr>
          <w:rFonts w:cs="Arial"/>
          <w:i/>
          <w:sz w:val="20"/>
          <w:szCs w:val="20"/>
        </w:rPr>
        <w:t>a w przypadku świadczeń powtarzających się lub ciągłych również wykonywanych</w:t>
      </w:r>
      <w:r w:rsidRPr="0092742C">
        <w:rPr>
          <w:rFonts w:cs="Arial"/>
          <w:sz w:val="20"/>
          <w:szCs w:val="20"/>
        </w:rPr>
        <w:t xml:space="preserve">, w okresie ostatnich </w:t>
      </w:r>
      <w:r>
        <w:rPr>
          <w:rFonts w:cs="Arial"/>
          <w:sz w:val="20"/>
          <w:szCs w:val="20"/>
        </w:rPr>
        <w:t>5</w:t>
      </w:r>
      <w:r w:rsidRPr="0092742C">
        <w:rPr>
          <w:rFonts w:cs="Arial"/>
          <w:sz w:val="20"/>
          <w:szCs w:val="20"/>
        </w:rPr>
        <w:t xml:space="preserve"> lat przed upływem terminu składania ofert, a jeżeli okres prowadzenia działalności jest krótszy - w tym okresie</w:t>
      </w:r>
      <w:r w:rsidR="003D4E05">
        <w:rPr>
          <w:rFonts w:cs="Arial"/>
          <w:sz w:val="20"/>
          <w:szCs w:val="20"/>
        </w:rPr>
        <w:t>,</w:t>
      </w:r>
      <w:r w:rsidRPr="0092742C">
        <w:rPr>
          <w:rFonts w:cs="Arial"/>
          <w:sz w:val="20"/>
          <w:szCs w:val="20"/>
        </w:rPr>
        <w:t xml:space="preserve"> wraz z podaniem </w:t>
      </w:r>
      <w:r w:rsidRPr="0092742C">
        <w:rPr>
          <w:rFonts w:cs="Arial"/>
          <w:i/>
          <w:sz w:val="20"/>
          <w:szCs w:val="20"/>
        </w:rPr>
        <w:t>ich wartości, przedmiotu</w:t>
      </w:r>
      <w:r>
        <w:rPr>
          <w:rFonts w:cs="Arial"/>
          <w:i/>
          <w:sz w:val="20"/>
          <w:szCs w:val="20"/>
        </w:rPr>
        <w:t xml:space="preserve"> (producent, model, typ)</w:t>
      </w:r>
      <w:r w:rsidRPr="0092742C">
        <w:rPr>
          <w:rFonts w:cs="Arial"/>
          <w:i/>
          <w:sz w:val="20"/>
          <w:szCs w:val="20"/>
        </w:rPr>
        <w:t xml:space="preserve">, dat wykonania, </w:t>
      </w:r>
      <w:r w:rsidRPr="0092742C">
        <w:rPr>
          <w:rFonts w:cs="Arial"/>
          <w:sz w:val="20"/>
          <w:szCs w:val="20"/>
        </w:rPr>
        <w:t xml:space="preserve">oraz odbiorców, dla których </w:t>
      </w:r>
      <w:r>
        <w:rPr>
          <w:rFonts w:cs="Arial"/>
          <w:sz w:val="20"/>
          <w:szCs w:val="20"/>
        </w:rPr>
        <w:t>dostawy</w:t>
      </w:r>
      <w:r w:rsidRPr="0092742C">
        <w:rPr>
          <w:rFonts w:cs="Arial"/>
          <w:sz w:val="20"/>
          <w:szCs w:val="20"/>
        </w:rPr>
        <w:t xml:space="preserve"> były wykonane, </w:t>
      </w:r>
      <w:r w:rsidRPr="0092742C">
        <w:rPr>
          <w:rFonts w:cs="Arial"/>
          <w:i/>
          <w:sz w:val="20"/>
          <w:szCs w:val="20"/>
        </w:rPr>
        <w:t>lub są wykonywane</w:t>
      </w:r>
      <w:r w:rsidRPr="0092742C">
        <w:rPr>
          <w:rFonts w:cs="Arial"/>
          <w:sz w:val="20"/>
          <w:szCs w:val="20"/>
        </w:rPr>
        <w:t xml:space="preserve"> – sporządzone na podstawie wzoru stanowiącego </w:t>
      </w:r>
      <w:r w:rsidRPr="0092742C">
        <w:rPr>
          <w:rFonts w:cs="Arial"/>
          <w:b/>
          <w:sz w:val="20"/>
          <w:szCs w:val="20"/>
          <w:u w:val="single"/>
        </w:rPr>
        <w:t xml:space="preserve">Załącznik nr </w:t>
      </w:r>
      <w:r>
        <w:rPr>
          <w:rFonts w:cs="Arial"/>
          <w:b/>
          <w:sz w:val="20"/>
          <w:szCs w:val="20"/>
          <w:u w:val="single"/>
        </w:rPr>
        <w:t>6</w:t>
      </w:r>
      <w:r w:rsidRPr="0092742C">
        <w:rPr>
          <w:rFonts w:cs="Arial"/>
          <w:b/>
          <w:sz w:val="20"/>
          <w:szCs w:val="20"/>
          <w:u w:val="single"/>
        </w:rPr>
        <w:t xml:space="preserve"> do SWZ.</w:t>
      </w:r>
    </w:p>
    <w:p w14:paraId="537095CA" w14:textId="07660B22" w:rsidR="001C2BA8" w:rsidRPr="0092742C" w:rsidRDefault="001C2BA8" w:rsidP="001C2BA8">
      <w:pPr>
        <w:pStyle w:val="Akapitzlist"/>
        <w:numPr>
          <w:ilvl w:val="0"/>
          <w:numId w:val="10"/>
        </w:numPr>
        <w:spacing w:line="259" w:lineRule="auto"/>
        <w:ind w:left="1134" w:hanging="425"/>
        <w:contextualSpacing w:val="0"/>
        <w:rPr>
          <w:rFonts w:cs="Arial"/>
          <w:sz w:val="20"/>
          <w:szCs w:val="20"/>
        </w:rPr>
      </w:pPr>
      <w:r w:rsidRPr="0092742C">
        <w:rPr>
          <w:rFonts w:cs="Arial"/>
          <w:b/>
          <w:sz w:val="20"/>
          <w:szCs w:val="20"/>
        </w:rPr>
        <w:t>Dowodów</w:t>
      </w:r>
      <w:r w:rsidRPr="0092742C">
        <w:rPr>
          <w:rFonts w:cs="Arial"/>
          <w:sz w:val="20"/>
          <w:szCs w:val="20"/>
        </w:rPr>
        <w:t xml:space="preserve">, że </w:t>
      </w:r>
      <w:r w:rsidR="003D4E05">
        <w:rPr>
          <w:rFonts w:cs="Arial"/>
          <w:sz w:val="20"/>
          <w:szCs w:val="20"/>
        </w:rPr>
        <w:t>dostawy</w:t>
      </w:r>
      <w:r w:rsidRPr="0092742C">
        <w:rPr>
          <w:rFonts w:cs="Arial"/>
          <w:sz w:val="20"/>
          <w:szCs w:val="20"/>
        </w:rPr>
        <w:t xml:space="preserve"> wymienione w wykazie zostały wykonane lub są wykonywane należycie, w tym:</w:t>
      </w:r>
    </w:p>
    <w:p w14:paraId="44E1A0B9" w14:textId="01799217" w:rsidR="005F0E5C" w:rsidRPr="001C2BA8" w:rsidRDefault="001C2BA8" w:rsidP="001C2BA8">
      <w:pPr>
        <w:pStyle w:val="Akapitzlist"/>
        <w:numPr>
          <w:ilvl w:val="0"/>
          <w:numId w:val="25"/>
        </w:numPr>
        <w:spacing w:line="259" w:lineRule="auto"/>
        <w:ind w:left="1418" w:hanging="142"/>
        <w:contextualSpacing w:val="0"/>
        <w:rPr>
          <w:rFonts w:cs="Arial"/>
          <w:sz w:val="20"/>
          <w:szCs w:val="20"/>
        </w:rPr>
      </w:pPr>
      <w:r w:rsidRPr="0092742C">
        <w:rPr>
          <w:rFonts w:cs="Arial"/>
          <w:sz w:val="20"/>
          <w:szCs w:val="20"/>
        </w:rPr>
        <w:t xml:space="preserve">referencje bądź inne dokumenty sporządzone przez podmiot, na rzecz którego </w:t>
      </w:r>
      <w:r>
        <w:rPr>
          <w:rFonts w:cs="Arial"/>
          <w:sz w:val="20"/>
          <w:szCs w:val="20"/>
        </w:rPr>
        <w:t>dostawy</w:t>
      </w:r>
      <w:r w:rsidRPr="0092742C">
        <w:rPr>
          <w:rFonts w:cs="Arial"/>
          <w:sz w:val="20"/>
          <w:szCs w:val="20"/>
        </w:rPr>
        <w:t xml:space="preserve"> zostały wykonane wskazane w wykazie, o którym mowa w </w:t>
      </w:r>
      <w:r w:rsidRPr="0092742C">
        <w:rPr>
          <w:rFonts w:cs="Arial"/>
          <w:b/>
          <w:sz w:val="20"/>
          <w:szCs w:val="20"/>
          <w:u w:val="single"/>
        </w:rPr>
        <w:t xml:space="preserve">pkt. 11.2 </w:t>
      </w:r>
      <w:r>
        <w:rPr>
          <w:rFonts w:cs="Arial"/>
          <w:b/>
          <w:sz w:val="20"/>
          <w:szCs w:val="20"/>
          <w:u w:val="single"/>
        </w:rPr>
        <w:t xml:space="preserve">lit. </w:t>
      </w:r>
      <w:r w:rsidR="003D4E05">
        <w:rPr>
          <w:rFonts w:cs="Arial"/>
          <w:b/>
          <w:sz w:val="20"/>
          <w:szCs w:val="20"/>
          <w:u w:val="single"/>
        </w:rPr>
        <w:t>h</w:t>
      </w:r>
      <w:r w:rsidRPr="00204FE2">
        <w:rPr>
          <w:rFonts w:cs="Arial"/>
          <w:b/>
          <w:sz w:val="20"/>
          <w:szCs w:val="20"/>
          <w:u w:val="single"/>
        </w:rPr>
        <w:t>)</w:t>
      </w:r>
      <w:r w:rsidRPr="0092742C">
        <w:rPr>
          <w:rFonts w:cs="Arial"/>
          <w:b/>
          <w:sz w:val="20"/>
          <w:szCs w:val="20"/>
          <w:u w:val="single"/>
        </w:rPr>
        <w:t xml:space="preserve"> SWZ</w:t>
      </w:r>
      <w:r w:rsidRPr="0092742C">
        <w:rPr>
          <w:rFonts w:cs="Arial"/>
          <w:sz w:val="20"/>
          <w:szCs w:val="20"/>
        </w:rPr>
        <w:t>. W przypadku świadczeń powtarzających się lub ciągłych nadal wykonywanych referencje bądź inne dokumenty potwierdzające ich należyte wykonywanie powinny być wystawione w okresie ostatnich 3 miesięcy;</w:t>
      </w:r>
    </w:p>
    <w:p w14:paraId="7209B0C3" w14:textId="235593AB" w:rsidR="005F0E5C" w:rsidRPr="004C3B5F" w:rsidRDefault="005F0E5C" w:rsidP="009E05B7">
      <w:pPr>
        <w:pStyle w:val="Akapitzlist"/>
        <w:numPr>
          <w:ilvl w:val="0"/>
          <w:numId w:val="25"/>
        </w:numPr>
        <w:spacing w:line="259" w:lineRule="auto"/>
        <w:ind w:left="1418" w:hanging="142"/>
        <w:contextualSpacing w:val="0"/>
        <w:rPr>
          <w:rFonts w:cs="Arial"/>
          <w:sz w:val="20"/>
          <w:szCs w:val="20"/>
        </w:rPr>
      </w:pPr>
      <w:r w:rsidRPr="004C3B5F">
        <w:rPr>
          <w:rFonts w:cs="Arial"/>
          <w:sz w:val="20"/>
          <w:szCs w:val="20"/>
        </w:rPr>
        <w:t xml:space="preserve">w przypadku, gdy PGNiG S.A. lub </w:t>
      </w:r>
      <w:r w:rsidR="00C629F3" w:rsidRPr="004C3B5F">
        <w:rPr>
          <w:rFonts w:cs="Arial"/>
          <w:sz w:val="20"/>
          <w:szCs w:val="20"/>
        </w:rPr>
        <w:t>ORLEN S.A. – Oddział Centralny PGNiG</w:t>
      </w:r>
      <w:r w:rsidRPr="004C3B5F">
        <w:rPr>
          <w:rFonts w:cs="Arial"/>
          <w:sz w:val="20"/>
          <w:szCs w:val="20"/>
        </w:rPr>
        <w:t xml:space="preserve"> w</w:t>
      </w:r>
      <w:r w:rsidR="001C2BA8">
        <w:rPr>
          <w:rFonts w:cs="Arial"/>
          <w:sz w:val="20"/>
          <w:szCs w:val="20"/>
        </w:rPr>
        <w:t> </w:t>
      </w:r>
      <w:r w:rsidR="00C629F3" w:rsidRPr="004C3B5F">
        <w:rPr>
          <w:rFonts w:cs="Arial"/>
          <w:sz w:val="20"/>
          <w:szCs w:val="20"/>
        </w:rPr>
        <w:t>Warszawie, ORLEN S.A.</w:t>
      </w:r>
      <w:r w:rsidRPr="004C3B5F">
        <w:rPr>
          <w:rFonts w:cs="Arial"/>
          <w:sz w:val="20"/>
          <w:szCs w:val="20"/>
        </w:rPr>
        <w:t xml:space="preserve"> – Oddział PGNi</w:t>
      </w:r>
      <w:r w:rsidR="006853CA" w:rsidRPr="004C3B5F">
        <w:rPr>
          <w:rFonts w:cs="Arial"/>
          <w:sz w:val="20"/>
          <w:szCs w:val="20"/>
        </w:rPr>
        <w:t>G w Sanoku, ORLEN S.A.</w:t>
      </w:r>
      <w:r w:rsidRPr="004C3B5F">
        <w:rPr>
          <w:rFonts w:cs="Arial"/>
          <w:sz w:val="20"/>
          <w:szCs w:val="20"/>
        </w:rPr>
        <w:t xml:space="preserve"> – Oddział PGNi</w:t>
      </w:r>
      <w:r w:rsidR="006853CA" w:rsidRPr="004C3B5F">
        <w:rPr>
          <w:rFonts w:cs="Arial"/>
          <w:sz w:val="20"/>
          <w:szCs w:val="20"/>
        </w:rPr>
        <w:t>G w Zielonej Górze, ORLEN S.A.</w:t>
      </w:r>
      <w:r w:rsidRPr="004C3B5F">
        <w:rPr>
          <w:rFonts w:cs="Arial"/>
          <w:sz w:val="20"/>
          <w:szCs w:val="20"/>
        </w:rPr>
        <w:t xml:space="preserve"> – Oddział PGNiG w </w:t>
      </w:r>
      <w:r w:rsidR="006853CA" w:rsidRPr="004C3B5F">
        <w:rPr>
          <w:rFonts w:cs="Arial"/>
          <w:sz w:val="20"/>
          <w:szCs w:val="20"/>
        </w:rPr>
        <w:t>Odolanowie, ORLEN S.A.</w:t>
      </w:r>
      <w:r w:rsidRPr="004C3B5F">
        <w:rPr>
          <w:rFonts w:cs="Arial"/>
          <w:sz w:val="20"/>
          <w:szCs w:val="20"/>
        </w:rPr>
        <w:t xml:space="preserve"> – Oddział Laboratorium Pomiarowo-Badawcze PGNiG w</w:t>
      </w:r>
      <w:r w:rsidR="006853CA" w:rsidRPr="004C3B5F">
        <w:rPr>
          <w:rFonts w:cs="Arial"/>
          <w:sz w:val="20"/>
          <w:szCs w:val="20"/>
        </w:rPr>
        <w:t xml:space="preserve"> Warszawie, ORLEN S.A.</w:t>
      </w:r>
      <w:r w:rsidRPr="004C3B5F">
        <w:rPr>
          <w:rFonts w:cs="Arial"/>
          <w:sz w:val="20"/>
          <w:szCs w:val="20"/>
        </w:rPr>
        <w:t xml:space="preserve"> – Oddział Ratownicza Stacja Górnictwa Otworowego PGNiG </w:t>
      </w:r>
      <w:r w:rsidR="006853CA" w:rsidRPr="004C3B5F">
        <w:rPr>
          <w:rFonts w:cs="Arial"/>
          <w:sz w:val="20"/>
          <w:szCs w:val="20"/>
        </w:rPr>
        <w:t>w Krakowie, ORLEN S.A.</w:t>
      </w:r>
      <w:r w:rsidRPr="004C3B5F">
        <w:rPr>
          <w:rFonts w:cs="Arial"/>
          <w:sz w:val="20"/>
          <w:szCs w:val="20"/>
        </w:rPr>
        <w:t xml:space="preserve"> – Oddział Geologii i Eksploatacji PGNiG w Warszawie jest podmiotem, na rzecz którego usługi/dostawy/roboty budowlane wskazane</w:t>
      </w:r>
      <w:r w:rsidR="008113DB" w:rsidRPr="004C3B5F">
        <w:rPr>
          <w:rFonts w:cs="Arial"/>
          <w:sz w:val="20"/>
          <w:szCs w:val="20"/>
        </w:rPr>
        <w:t xml:space="preserve"> w w/w w</w:t>
      </w:r>
      <w:r w:rsidRPr="004C3B5F">
        <w:rPr>
          <w:rFonts w:cs="Arial"/>
          <w:sz w:val="20"/>
          <w:szCs w:val="20"/>
        </w:rPr>
        <w:t xml:space="preserve">ykazie zostały wcześniej wykonane, Wykonawca nie ma obowiązku przedkładania ww. dowodów; </w:t>
      </w:r>
    </w:p>
    <w:p w14:paraId="51B563BD" w14:textId="1DA633B9" w:rsidR="005F0E5C" w:rsidRPr="004C3B5F" w:rsidRDefault="004A1D68" w:rsidP="009E05B7">
      <w:pPr>
        <w:pStyle w:val="Akapitzlist"/>
        <w:numPr>
          <w:ilvl w:val="0"/>
          <w:numId w:val="25"/>
        </w:numPr>
        <w:spacing w:line="259" w:lineRule="auto"/>
        <w:ind w:left="1418" w:hanging="142"/>
        <w:contextualSpacing w:val="0"/>
        <w:rPr>
          <w:rFonts w:cs="Arial"/>
          <w:sz w:val="20"/>
          <w:szCs w:val="20"/>
        </w:rPr>
      </w:pPr>
      <w:r w:rsidRPr="004C3B5F">
        <w:rPr>
          <w:rFonts w:cs="Arial"/>
          <w:sz w:val="20"/>
          <w:szCs w:val="20"/>
        </w:rPr>
        <w:t>oświadczenie Wykonawcy składającego ofertę – jeżeli z przyczyn niezależnych od niego nie jest w stanie uzyskać referencji, o których mowa w pkt</w:t>
      </w:r>
      <w:r w:rsidR="0047149C" w:rsidRPr="004C3B5F">
        <w:rPr>
          <w:rFonts w:cs="Arial"/>
          <w:sz w:val="20"/>
          <w:szCs w:val="20"/>
        </w:rPr>
        <w:t>.</w:t>
      </w:r>
      <w:r w:rsidRPr="004C3B5F">
        <w:rPr>
          <w:rFonts w:cs="Arial"/>
          <w:sz w:val="20"/>
          <w:szCs w:val="20"/>
        </w:rPr>
        <w:t xml:space="preserve"> </w:t>
      </w:r>
      <w:r w:rsidR="00E60E27">
        <w:rPr>
          <w:rFonts w:cs="Arial"/>
          <w:sz w:val="20"/>
          <w:szCs w:val="20"/>
        </w:rPr>
        <w:t xml:space="preserve">powyżej </w:t>
      </w:r>
      <w:r w:rsidRPr="004C3B5F">
        <w:rPr>
          <w:rFonts w:cs="Arial"/>
          <w:sz w:val="20"/>
          <w:szCs w:val="20"/>
        </w:rPr>
        <w:t>SWZ;</w:t>
      </w:r>
    </w:p>
    <w:p w14:paraId="7AC365A6" w14:textId="311AE622" w:rsidR="008A0487" w:rsidRDefault="008D6348" w:rsidP="009E05B7">
      <w:pPr>
        <w:spacing w:line="259" w:lineRule="auto"/>
        <w:ind w:left="1134"/>
        <w:rPr>
          <w:rFonts w:cs="Arial"/>
          <w:sz w:val="20"/>
          <w:szCs w:val="20"/>
        </w:rPr>
      </w:pPr>
      <w:r w:rsidRPr="004C3B5F">
        <w:rPr>
          <w:rFonts w:cs="Arial"/>
          <w:b/>
          <w:sz w:val="20"/>
          <w:szCs w:val="20"/>
        </w:rPr>
        <w:t>Uwaga!</w:t>
      </w:r>
      <w:r w:rsidR="004A1D68" w:rsidRPr="004C3B5F">
        <w:rPr>
          <w:rFonts w:cs="Arial"/>
          <w:sz w:val="20"/>
          <w:szCs w:val="20"/>
        </w:rPr>
        <w:t xml:space="preserve"> Zamawiający nie uzna, jako dowodu faktur itp. dokumentów, z uwagi na fakt, iż ich treść nie potwierdza należytego wykonania zamówienia.</w:t>
      </w:r>
    </w:p>
    <w:p w14:paraId="6FFB7998" w14:textId="77777777" w:rsidR="001C2BA8" w:rsidRPr="004C3B5F" w:rsidRDefault="001C2BA8" w:rsidP="009E05B7">
      <w:pPr>
        <w:spacing w:line="259" w:lineRule="auto"/>
        <w:ind w:left="1134"/>
        <w:rPr>
          <w:rFonts w:cs="Arial"/>
          <w:sz w:val="20"/>
          <w:szCs w:val="20"/>
        </w:rPr>
      </w:pPr>
    </w:p>
    <w:p w14:paraId="658322EE" w14:textId="77777777" w:rsidR="00EB37E9" w:rsidRPr="004C3B5F" w:rsidRDefault="00EB37E9" w:rsidP="00EB37E9">
      <w:pPr>
        <w:pStyle w:val="Styl11"/>
        <w:ind w:hanging="567"/>
        <w:contextualSpacing w:val="0"/>
      </w:pPr>
      <w:r w:rsidRPr="004C3B5F">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4C3B5F" w:rsidRDefault="00EB37E9" w:rsidP="00EB37E9">
      <w:pPr>
        <w:pStyle w:val="Styl11"/>
        <w:numPr>
          <w:ilvl w:val="2"/>
          <w:numId w:val="40"/>
        </w:numPr>
        <w:ind w:left="1418" w:hanging="708"/>
        <w:contextualSpacing w:val="0"/>
      </w:pPr>
      <w:r w:rsidRPr="004C3B5F">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4C3B5F" w:rsidRDefault="00EB37E9" w:rsidP="00EB37E9">
      <w:pPr>
        <w:pStyle w:val="Styl11"/>
        <w:numPr>
          <w:ilvl w:val="2"/>
          <w:numId w:val="40"/>
        </w:numPr>
        <w:ind w:left="1418" w:hanging="708"/>
        <w:contextualSpacing w:val="0"/>
      </w:pPr>
      <w:r w:rsidRPr="004C3B5F">
        <w:t xml:space="preserve">Metod </w:t>
      </w:r>
      <w:proofErr w:type="spellStart"/>
      <w:r w:rsidRPr="004C3B5F">
        <w:t>odkosztowych</w:t>
      </w:r>
      <w:proofErr w:type="spellEnd"/>
      <w:r w:rsidRPr="004C3B5F">
        <w:t xml:space="preserve"> (metody koszt plus bądź metody marży transakcyjnej netto)</w:t>
      </w:r>
    </w:p>
    <w:p w14:paraId="3618D470" w14:textId="77777777" w:rsidR="00EB37E9" w:rsidRPr="004C3B5F" w:rsidRDefault="00EB37E9" w:rsidP="00EB37E9">
      <w:pPr>
        <w:numPr>
          <w:ilvl w:val="2"/>
          <w:numId w:val="39"/>
        </w:numPr>
        <w:spacing w:line="259" w:lineRule="auto"/>
        <w:ind w:left="1701"/>
        <w:rPr>
          <w:rFonts w:ascii="Calibri" w:hAnsi="Calibri"/>
          <w:sz w:val="20"/>
          <w:szCs w:val="20"/>
        </w:rPr>
      </w:pPr>
      <w:r w:rsidRPr="004C3B5F">
        <w:rPr>
          <w:sz w:val="20"/>
          <w:szCs w:val="20"/>
        </w:rPr>
        <w:t>Kalkulację bazy kosztowej Wykonawcy, z wyszczególnieniem:</w:t>
      </w:r>
    </w:p>
    <w:p w14:paraId="719A9B5C" w14:textId="77777777" w:rsidR="00EB37E9" w:rsidRPr="004C3B5F" w:rsidRDefault="00EB37E9" w:rsidP="00EB37E9">
      <w:pPr>
        <w:numPr>
          <w:ilvl w:val="3"/>
          <w:numId w:val="39"/>
        </w:numPr>
        <w:spacing w:line="259" w:lineRule="auto"/>
        <w:ind w:left="1985" w:hanging="284"/>
        <w:rPr>
          <w:sz w:val="20"/>
          <w:szCs w:val="20"/>
        </w:rPr>
      </w:pPr>
      <w:r w:rsidRPr="004C3B5F">
        <w:rPr>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4C3B5F" w:rsidRDefault="00EB37E9" w:rsidP="00EB37E9">
      <w:pPr>
        <w:numPr>
          <w:ilvl w:val="3"/>
          <w:numId w:val="39"/>
        </w:numPr>
        <w:spacing w:line="259" w:lineRule="auto"/>
        <w:ind w:left="1985" w:hanging="284"/>
        <w:rPr>
          <w:sz w:val="20"/>
          <w:szCs w:val="20"/>
        </w:rPr>
      </w:pPr>
      <w:r w:rsidRPr="004C3B5F">
        <w:rPr>
          <w:sz w:val="20"/>
          <w:szCs w:val="20"/>
        </w:rPr>
        <w:lastRenderedPageBreak/>
        <w:t>budżetowanych kosztów pośrednich wynikających z planu kont Spółki (w wysokości określonej za pomocą wskaźników narzutów) obejmujących na przykład (jeżeli dotyczy):</w:t>
      </w:r>
    </w:p>
    <w:p w14:paraId="67F0563C" w14:textId="77777777" w:rsidR="00EB37E9" w:rsidRPr="004C3B5F" w:rsidRDefault="00EB37E9" w:rsidP="00EB37E9">
      <w:pPr>
        <w:numPr>
          <w:ilvl w:val="4"/>
          <w:numId w:val="39"/>
        </w:numPr>
        <w:spacing w:line="259" w:lineRule="auto"/>
        <w:ind w:left="2410"/>
        <w:rPr>
          <w:sz w:val="20"/>
          <w:szCs w:val="20"/>
        </w:rPr>
      </w:pPr>
      <w:r w:rsidRPr="004C3B5F">
        <w:rPr>
          <w:sz w:val="20"/>
          <w:szCs w:val="20"/>
        </w:rPr>
        <w:t>budżetowany wskaźnik narzutu kosztów wydziałowych;</w:t>
      </w:r>
    </w:p>
    <w:p w14:paraId="0A2925E6" w14:textId="77777777" w:rsidR="00EB37E9" w:rsidRPr="004C3B5F" w:rsidRDefault="00EB37E9" w:rsidP="00EB37E9">
      <w:pPr>
        <w:numPr>
          <w:ilvl w:val="4"/>
          <w:numId w:val="39"/>
        </w:numPr>
        <w:spacing w:line="259" w:lineRule="auto"/>
        <w:ind w:left="2410"/>
        <w:rPr>
          <w:sz w:val="20"/>
          <w:szCs w:val="20"/>
        </w:rPr>
      </w:pPr>
      <w:r w:rsidRPr="004C3B5F">
        <w:rPr>
          <w:sz w:val="20"/>
          <w:szCs w:val="20"/>
        </w:rPr>
        <w:t>budżetowany wskaźnik narzutu kosztów sprzedaży;</w:t>
      </w:r>
    </w:p>
    <w:p w14:paraId="679FA3D2" w14:textId="77777777" w:rsidR="00EB37E9" w:rsidRPr="004C3B5F" w:rsidRDefault="00EB37E9" w:rsidP="00EB37E9">
      <w:pPr>
        <w:numPr>
          <w:ilvl w:val="4"/>
          <w:numId w:val="39"/>
        </w:numPr>
        <w:spacing w:line="259" w:lineRule="auto"/>
        <w:ind w:left="2410"/>
        <w:rPr>
          <w:sz w:val="20"/>
          <w:szCs w:val="20"/>
        </w:rPr>
      </w:pPr>
      <w:r w:rsidRPr="004C3B5F">
        <w:rPr>
          <w:sz w:val="20"/>
          <w:szCs w:val="20"/>
        </w:rPr>
        <w:t>budżetowany wskaźnik narzutu kosztów ogólnego zarządu;</w:t>
      </w:r>
    </w:p>
    <w:p w14:paraId="725CA320" w14:textId="77777777" w:rsidR="00EB37E9" w:rsidRPr="004C3B5F" w:rsidRDefault="00EB37E9" w:rsidP="00EB37E9">
      <w:pPr>
        <w:numPr>
          <w:ilvl w:val="4"/>
          <w:numId w:val="39"/>
        </w:numPr>
        <w:spacing w:line="259" w:lineRule="auto"/>
        <w:ind w:left="2410"/>
        <w:rPr>
          <w:sz w:val="20"/>
          <w:szCs w:val="20"/>
        </w:rPr>
      </w:pPr>
      <w:r w:rsidRPr="004C3B5F">
        <w:rPr>
          <w:sz w:val="20"/>
          <w:szCs w:val="20"/>
        </w:rPr>
        <w:t>budżetowany wskaźnik narzutu kosztów przestojowych/</w:t>
      </w:r>
      <w:proofErr w:type="spellStart"/>
      <w:r w:rsidRPr="004C3B5F">
        <w:rPr>
          <w:sz w:val="20"/>
          <w:szCs w:val="20"/>
        </w:rPr>
        <w:t>standby</w:t>
      </w:r>
      <w:proofErr w:type="spellEnd"/>
      <w:r w:rsidRPr="004C3B5F">
        <w:rPr>
          <w:sz w:val="20"/>
          <w:szCs w:val="20"/>
        </w:rPr>
        <w:t>.</w:t>
      </w:r>
    </w:p>
    <w:p w14:paraId="66EAFBC8" w14:textId="77777777" w:rsidR="00EB37E9" w:rsidRPr="004C3B5F" w:rsidRDefault="00EB37E9" w:rsidP="00EB37E9">
      <w:pPr>
        <w:numPr>
          <w:ilvl w:val="3"/>
          <w:numId w:val="39"/>
        </w:numPr>
        <w:spacing w:line="259" w:lineRule="auto"/>
        <w:ind w:left="1985" w:hanging="284"/>
        <w:rPr>
          <w:sz w:val="20"/>
          <w:szCs w:val="20"/>
        </w:rPr>
      </w:pPr>
      <w:r w:rsidRPr="004C3B5F">
        <w:rPr>
          <w:sz w:val="20"/>
          <w:szCs w:val="20"/>
        </w:rPr>
        <w:t>rynkowego narzutu zysku/marży (wynikającego z analizy porównawczej opartej o wewnętrzne dane rynkowe) wraz z uzasadnieniem wysokości przyjętego narzutu/marży.</w:t>
      </w:r>
    </w:p>
    <w:p w14:paraId="5FCA1CEB" w14:textId="77777777" w:rsidR="00EB37E9" w:rsidRPr="004C3B5F" w:rsidRDefault="00EB37E9" w:rsidP="00EB37E9">
      <w:pPr>
        <w:pStyle w:val="Styl11"/>
        <w:numPr>
          <w:ilvl w:val="2"/>
          <w:numId w:val="39"/>
        </w:numPr>
        <w:ind w:left="1701" w:hanging="141"/>
        <w:contextualSpacing w:val="0"/>
      </w:pPr>
      <w:r w:rsidRPr="004C3B5F">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4C3B5F" w:rsidRDefault="00EB37E9" w:rsidP="00EB37E9">
      <w:pPr>
        <w:pStyle w:val="Styl11"/>
        <w:numPr>
          <w:ilvl w:val="2"/>
          <w:numId w:val="39"/>
        </w:numPr>
        <w:ind w:left="1701" w:hanging="141"/>
        <w:contextualSpacing w:val="0"/>
      </w:pPr>
      <w:r w:rsidRPr="004C3B5F">
        <w:t>Analizę porównawczą.</w:t>
      </w:r>
    </w:p>
    <w:p w14:paraId="6FF6E092" w14:textId="77777777" w:rsidR="00EB37E9" w:rsidRPr="004C3B5F" w:rsidRDefault="00EB37E9" w:rsidP="00EB37E9">
      <w:pPr>
        <w:pStyle w:val="Styl11"/>
        <w:numPr>
          <w:ilvl w:val="2"/>
          <w:numId w:val="39"/>
        </w:numPr>
        <w:ind w:left="1701" w:hanging="141"/>
        <w:contextualSpacing w:val="0"/>
      </w:pPr>
      <w:r w:rsidRPr="004C3B5F">
        <w:t xml:space="preserve">Oświadczenie Spółki o rynkowym charakterze ceny </w:t>
      </w:r>
    </w:p>
    <w:p w14:paraId="6D12254A" w14:textId="77777777" w:rsidR="00EB37E9" w:rsidRPr="004C3B5F" w:rsidRDefault="00EB37E9" w:rsidP="00EB37E9">
      <w:pPr>
        <w:pStyle w:val="Styl11"/>
        <w:numPr>
          <w:ilvl w:val="1"/>
          <w:numId w:val="0"/>
        </w:numPr>
        <w:spacing w:after="120"/>
        <w:ind w:left="709"/>
        <w:contextualSpacing w:val="0"/>
      </w:pPr>
      <w:r w:rsidRPr="004C3B5F">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4C3B5F" w:rsidRDefault="00EB37E9" w:rsidP="00EB37E9">
      <w:pPr>
        <w:pStyle w:val="Styl11"/>
        <w:numPr>
          <w:ilvl w:val="1"/>
          <w:numId w:val="0"/>
        </w:numPr>
        <w:spacing w:after="120"/>
        <w:ind w:left="709"/>
        <w:contextualSpacing w:val="0"/>
      </w:pPr>
      <w:r w:rsidRPr="004C3B5F">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4C3B5F">
        <w:t>ppkt</w:t>
      </w:r>
      <w:proofErr w:type="spellEnd"/>
      <w:r w:rsidRPr="004C3B5F">
        <w:t xml:space="preserve">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7C811463" w:rsidR="00F40506" w:rsidRPr="00F40506" w:rsidRDefault="00F40506" w:rsidP="009E05B7">
      <w:pPr>
        <w:pStyle w:val="Styl11"/>
        <w:contextualSpacing w:val="0"/>
      </w:pPr>
      <w:r w:rsidRPr="00F40506">
        <w:t>UWAGA: W celu oceny, czy Wykonawca będzie dyspono</w:t>
      </w:r>
      <w:r w:rsidR="001C2BA8">
        <w:t>wał zasobami 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1C2BA8">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5155AE78" w:rsidR="00186A75" w:rsidRPr="003D4E05" w:rsidRDefault="00F40506" w:rsidP="003D4E05">
      <w:pPr>
        <w:pStyle w:val="Styl11"/>
        <w:rPr>
          <w:u w:val="single"/>
        </w:rPr>
      </w:pPr>
      <w:r w:rsidRPr="003D4E05">
        <w:rPr>
          <w:u w:val="single"/>
        </w:rPr>
        <w:lastRenderedPageBreak/>
        <w:t xml:space="preserve">W odniesieniu do warunków </w:t>
      </w:r>
      <w:r w:rsidR="00A61DFC" w:rsidRPr="003D4E05">
        <w:rPr>
          <w:u w:val="single"/>
        </w:rPr>
        <w:t xml:space="preserve">udziału w postępowaniu </w:t>
      </w:r>
      <w:r w:rsidRPr="003D4E05">
        <w:rPr>
          <w:u w:val="single"/>
        </w:rPr>
        <w:t xml:space="preserve">dotyczących wiedzy i doświadczenia, osób zdolnych do wykonania zamówienia lub potencjału technicznego, </w:t>
      </w:r>
      <w:r w:rsidR="003D4E05" w:rsidRPr="003D4E05">
        <w:rPr>
          <w:u w:val="single"/>
        </w:rPr>
        <w:t xml:space="preserve">Zamawiający – w celu potwierdzenia przez Wykonawcę spełniania warunków udziału w postępowaniu – </w:t>
      </w:r>
      <w:r w:rsidR="003D4E05" w:rsidRPr="003D4E05">
        <w:rPr>
          <w:b/>
          <w:u w:val="single"/>
        </w:rPr>
        <w:t>nie dopuszcza</w:t>
      </w:r>
      <w:r w:rsidR="003D4E05" w:rsidRPr="003D4E05">
        <w:rPr>
          <w:u w:val="single"/>
        </w:rPr>
        <w:t xml:space="preserve"> polegania przez Wykonawcę na zdolnościach technicznych lub zawodowych lub sytuacji finansowej lub ekonomicznej innych podmiotów..</w:t>
      </w:r>
    </w:p>
    <w:p w14:paraId="0AED799B" w14:textId="4CEA44AE" w:rsidR="00F40506" w:rsidRPr="004C3B5F" w:rsidRDefault="00F40506" w:rsidP="009E05B7">
      <w:pPr>
        <w:pStyle w:val="Styl11"/>
        <w:contextualSpacing w:val="0"/>
        <w:rPr>
          <w:b/>
          <w:i/>
        </w:rPr>
      </w:pPr>
      <w:r w:rsidRPr="004C3B5F">
        <w:rPr>
          <w:b/>
        </w:rPr>
        <w:t>Oferta</w:t>
      </w:r>
      <w:r w:rsidR="00326502" w:rsidRPr="004C3B5F">
        <w:rPr>
          <w:b/>
        </w:rPr>
        <w:t xml:space="preserve"> oraz oświadczenia złożone w postępowaniu </w:t>
      </w:r>
      <w:r w:rsidR="00212856" w:rsidRPr="004C3B5F">
        <w:rPr>
          <w:b/>
        </w:rPr>
        <w:t>winny</w:t>
      </w:r>
      <w:r w:rsidRPr="004C3B5F">
        <w:rPr>
          <w:b/>
        </w:rPr>
        <w:t xml:space="preserve"> </w:t>
      </w:r>
      <w:r w:rsidR="00326502" w:rsidRPr="004C3B5F">
        <w:rPr>
          <w:b/>
        </w:rPr>
        <w:t>być podpisane</w:t>
      </w:r>
      <w:r w:rsidRPr="004C3B5F">
        <w:rPr>
          <w:b/>
        </w:rPr>
        <w:t xml:space="preserve"> </w:t>
      </w:r>
      <w:r w:rsidR="00212856" w:rsidRPr="004C3B5F">
        <w:rPr>
          <w:b/>
        </w:rPr>
        <w:t>kwalifikowanym podpisem elektronicznym</w:t>
      </w:r>
      <w:r w:rsidR="00604F2B" w:rsidRPr="004C3B5F">
        <w:rPr>
          <w:b/>
        </w:rPr>
        <w:t xml:space="preserve"> lub podpisem zaufanym</w:t>
      </w:r>
      <w:r w:rsidR="00212856" w:rsidRPr="004C3B5F">
        <w:t xml:space="preserve"> </w:t>
      </w:r>
      <w:r w:rsidRPr="004C3B5F">
        <w:t>przez umocowanego/</w:t>
      </w:r>
      <w:proofErr w:type="spellStart"/>
      <w:r w:rsidRPr="004C3B5F">
        <w:t>ych</w:t>
      </w:r>
      <w:proofErr w:type="spellEnd"/>
      <w:r w:rsidRPr="004C3B5F">
        <w:t xml:space="preserve"> prawnie przedstawiciela/i wykonawcy, upoważnionego/</w:t>
      </w:r>
      <w:proofErr w:type="spellStart"/>
      <w:r w:rsidRPr="004C3B5F">
        <w:t>ych</w:t>
      </w:r>
      <w:proofErr w:type="spellEnd"/>
      <w:r w:rsidRPr="004C3B5F">
        <w:t xml:space="preserve"> do podejmowania zobowiązań w jego imieniu, zgodnie z wpisem o reprezentacji w stosownym dokumencie uprawniającym do występowania w obrocie prawnym lub z udzielonym pełnomocnictwem.</w:t>
      </w:r>
      <w:r w:rsidR="00D01E2F" w:rsidRPr="004C3B5F">
        <w:rPr>
          <w:b/>
        </w:rPr>
        <w:t xml:space="preserve">  </w:t>
      </w:r>
    </w:p>
    <w:p w14:paraId="535ED79F" w14:textId="6D476AE2" w:rsidR="00F40506" w:rsidRPr="004C3B5F" w:rsidRDefault="00F40506" w:rsidP="009E05B7">
      <w:pPr>
        <w:pStyle w:val="Styl11"/>
        <w:contextualSpacing w:val="0"/>
      </w:pPr>
      <w:r w:rsidRPr="004C3B5F">
        <w:t>Pozostałe wymagane dokumenty należy dołączyć do oferty w formie oryginału lub kserokopii potwierdzonej za zgodność z oryginałem przez Wykonawcę.</w:t>
      </w:r>
      <w:r w:rsidR="00212856" w:rsidRPr="004C3B5F">
        <w:t xml:space="preserve"> Poświadczenie za zgodność z</w:t>
      </w:r>
      <w:r w:rsidR="009C3104" w:rsidRPr="004C3B5F">
        <w:t> </w:t>
      </w:r>
      <w:r w:rsidR="00212856" w:rsidRPr="004C3B5F">
        <w:t>oryginałem następuje w formie elektronicznej</w:t>
      </w:r>
      <w:r w:rsidR="00880B26" w:rsidRPr="004C3B5F">
        <w:t xml:space="preserve"> przy użyciu kwalifikowanego podpisu elektronicznego</w:t>
      </w:r>
      <w:r w:rsidR="00A073D9" w:rsidRPr="004C3B5F">
        <w:t xml:space="preserve"> lub podpisu zaufanego</w:t>
      </w:r>
      <w:r w:rsidR="00212856" w:rsidRPr="004C3B5F">
        <w:t xml:space="preserve">. </w:t>
      </w:r>
    </w:p>
    <w:p w14:paraId="7882BDF5" w14:textId="77777777" w:rsidR="00186A75" w:rsidRPr="004C3B5F" w:rsidRDefault="00326502" w:rsidP="009E05B7">
      <w:pPr>
        <w:pStyle w:val="Styl11"/>
        <w:contextualSpacing w:val="0"/>
      </w:pPr>
      <w:r w:rsidRPr="004C3B5F">
        <w:t xml:space="preserve">Zamawiający dopuszcza wspólne ubieganie się Wykonawców o udzielenie zamówienia. Wykonawcy ubiegający się wspólnie o udzielenie zamówienia ustanawiają pełnomocnika </w:t>
      </w:r>
      <w:r w:rsidR="00802090" w:rsidRPr="004C3B5F">
        <w:br/>
      </w:r>
      <w:r w:rsidRPr="004C3B5F">
        <w:t xml:space="preserve">do reprezentowania ich w postępowaniu albo reprezentowania w postępowaniu i zawarcia umowy w sprawie zamówienia. W przypadku Wykonawców wspólnie ubiegających się </w:t>
      </w:r>
      <w:r w:rsidR="00802090" w:rsidRPr="004C3B5F">
        <w:br/>
      </w:r>
      <w:r w:rsidRPr="004C3B5F">
        <w:t>o udzielenie zamówienia, żaden z Wykonawców nie może podlegać wykluczeniu. Pozostałe warunki muszą być spełnione łącznie przez wszystkich Wykonawców składających ofertę.</w:t>
      </w:r>
    </w:p>
    <w:p w14:paraId="4ABE5FFB" w14:textId="77777777" w:rsidR="000225F7" w:rsidRPr="004C3B5F" w:rsidRDefault="00326502" w:rsidP="009E05B7">
      <w:pPr>
        <w:pStyle w:val="Styl11"/>
        <w:contextualSpacing w:val="0"/>
      </w:pPr>
      <w:r w:rsidRPr="004C3B5F">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4C3B5F">
        <w:br/>
      </w:r>
      <w:r w:rsidRPr="004C3B5F">
        <w:t>o udzielenie zamówienia. Pełnomocnictwo należy załączyć w formie oryginału lub kopii poświadczonej notarialnie</w:t>
      </w:r>
      <w:r w:rsidR="00451A2E" w:rsidRPr="004C3B5F">
        <w:t xml:space="preserve"> lub kopii potwierdzonej za zgodność z oryginałem przez Wykonawcę</w:t>
      </w:r>
      <w:r w:rsidR="003F1A3C" w:rsidRPr="004C3B5F">
        <w:t>.</w:t>
      </w:r>
    </w:p>
    <w:p w14:paraId="04750351" w14:textId="77777777" w:rsidR="003F1A3C" w:rsidRPr="004C3B5F" w:rsidRDefault="003F1A3C" w:rsidP="009E05B7">
      <w:pPr>
        <w:pStyle w:val="Styl11"/>
        <w:contextualSpacing w:val="0"/>
      </w:pPr>
      <w:r w:rsidRPr="004C3B5F">
        <w:t xml:space="preserve">W przypadku gdy zostanie wybrana oferta Wykonawców wspólnie ubiegających się </w:t>
      </w:r>
      <w:r w:rsidR="00772972" w:rsidRPr="004C3B5F">
        <w:br/>
      </w:r>
      <w:r w:rsidRPr="004C3B5F">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4C3B5F" w:rsidRDefault="00466ABA" w:rsidP="00F84422">
      <w:pPr>
        <w:pStyle w:val="Styl11"/>
        <w:spacing w:line="262" w:lineRule="auto"/>
        <w:contextualSpacing w:val="0"/>
      </w:pPr>
      <w:r w:rsidRPr="004C3B5F">
        <w:t>Zamawiający nie wymaga wniesienia wadium w postępowaniu.</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7538685C"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4C3B5F">
        <w:rPr>
          <w:color w:val="4F81BD" w:themeColor="accent1"/>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24D25F5B"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A13A39">
        <w:rPr>
          <w:rStyle w:val="Odwoanieprzypisudolnego"/>
          <w:rFonts w:eastAsia="Calibri" w:cs="Arial"/>
          <w:color w:val="548DD4" w:themeColor="text2" w:themeTint="99"/>
          <w:sz w:val="20"/>
          <w:szCs w:val="20"/>
        </w:rPr>
        <w:t>;</w:t>
      </w:r>
    </w:p>
    <w:p w14:paraId="5F4DBD3B" w14:textId="5A82CC3A"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w:t>
      </w:r>
      <w:r w:rsidR="00B2501A">
        <w:rPr>
          <w:rFonts w:ascii="Arial" w:eastAsia="Calibri" w:hAnsi="Arial" w:cs="Arial"/>
          <w:color w:val="000000"/>
          <w:lang w:eastAsia="pl-PL"/>
        </w:rPr>
        <w:t xml:space="preserve">z Wykonawcę muszą być podpisane </w:t>
      </w:r>
      <w:r w:rsidR="00DF2D0C" w:rsidRPr="00B2501A">
        <w:rPr>
          <w:rFonts w:ascii="Arial" w:eastAsia="Calibri" w:hAnsi="Arial" w:cs="Arial"/>
          <w:b/>
          <w:lang w:eastAsia="pl-PL"/>
        </w:rPr>
        <w:t>kwalifikowany</w:t>
      </w:r>
      <w:r w:rsidR="00B2501A">
        <w:rPr>
          <w:rFonts w:ascii="Arial" w:eastAsia="Calibri" w:hAnsi="Arial" w:cs="Arial"/>
          <w:b/>
          <w:lang w:eastAsia="pl-PL"/>
        </w:rPr>
        <w:t>m</w:t>
      </w:r>
      <w:r w:rsidR="00DF2D0C" w:rsidRPr="00B2501A">
        <w:rPr>
          <w:rFonts w:ascii="Arial" w:eastAsia="Calibri" w:hAnsi="Arial" w:cs="Arial"/>
          <w:b/>
          <w:lang w:eastAsia="pl-PL"/>
        </w:rPr>
        <w:t xml:space="preserve"> podpis</w:t>
      </w:r>
      <w:r w:rsidR="00B2501A">
        <w:rPr>
          <w:rFonts w:ascii="Arial" w:eastAsia="Calibri" w:hAnsi="Arial" w:cs="Arial"/>
          <w:b/>
          <w:lang w:eastAsia="pl-PL"/>
        </w:rPr>
        <w:t>em</w:t>
      </w:r>
      <w:r w:rsidR="00DF2D0C" w:rsidRPr="00B2501A">
        <w:rPr>
          <w:rFonts w:ascii="Arial" w:eastAsia="Calibri" w:hAnsi="Arial" w:cs="Arial"/>
          <w:b/>
          <w:lang w:eastAsia="pl-PL"/>
        </w:rPr>
        <w:t xml:space="preserve"> elektroniczny</w:t>
      </w:r>
      <w:r w:rsidR="00B2501A">
        <w:rPr>
          <w:rFonts w:ascii="Arial" w:eastAsia="Calibri" w:hAnsi="Arial" w:cs="Arial"/>
          <w:b/>
          <w:lang w:eastAsia="pl-PL"/>
        </w:rPr>
        <w:t>m</w:t>
      </w:r>
      <w:r w:rsidR="00DF2D0C" w:rsidRPr="00B2501A">
        <w:rPr>
          <w:rFonts w:ascii="Arial" w:eastAsia="Calibri" w:hAnsi="Arial" w:cs="Arial"/>
          <w:b/>
          <w:lang w:eastAsia="pl-PL"/>
        </w:rPr>
        <w:t> </w:t>
      </w:r>
      <w:r w:rsidR="00D413C6" w:rsidRPr="00B2501A">
        <w:rPr>
          <w:rFonts w:ascii="Arial" w:eastAsia="Calibri" w:hAnsi="Arial" w:cs="Arial"/>
          <w:b/>
          <w:lang w:eastAsia="pl-PL"/>
        </w:rPr>
        <w:t>lub podpis</w:t>
      </w:r>
      <w:r w:rsidR="00B2501A">
        <w:rPr>
          <w:rFonts w:ascii="Arial" w:eastAsia="Calibri" w:hAnsi="Arial" w:cs="Arial"/>
          <w:b/>
          <w:lang w:eastAsia="pl-PL"/>
        </w:rPr>
        <w:t>em</w:t>
      </w:r>
      <w:r w:rsidR="00D413C6" w:rsidRPr="00B2501A">
        <w:rPr>
          <w:rFonts w:ascii="Arial" w:eastAsia="Calibri" w:hAnsi="Arial" w:cs="Arial"/>
          <w:b/>
          <w:lang w:eastAsia="pl-PL"/>
        </w:rPr>
        <w:t xml:space="preserve"> zaufany</w:t>
      </w:r>
      <w:r w:rsidR="00B2501A">
        <w:rPr>
          <w:rFonts w:ascii="Arial" w:eastAsia="Calibri" w:hAnsi="Arial" w:cs="Arial"/>
          <w:b/>
          <w:lang w:eastAsia="pl-PL"/>
        </w:rPr>
        <w:t>m</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496DA704" w:rsidR="00B20F1B" w:rsidRPr="006E3E82" w:rsidRDefault="00212856" w:rsidP="006E3E82">
      <w:pPr>
        <w:numPr>
          <w:ilvl w:val="4"/>
          <w:numId w:val="7"/>
        </w:numPr>
        <w:spacing w:line="259" w:lineRule="auto"/>
        <w:ind w:left="1134" w:hanging="425"/>
        <w:rPr>
          <w:rFonts w:eastAsia="Calibri"/>
          <w:sz w:val="20"/>
        </w:rPr>
      </w:pPr>
      <w:r w:rsidRPr="006E3E82">
        <w:rPr>
          <w:rFonts w:eastAsia="Calibri"/>
          <w:sz w:val="20"/>
        </w:rPr>
        <w:t>w przypadku, gdy Wykonawcę reprezentuje pełnomocnik</w:t>
      </w:r>
      <w:r w:rsidRPr="006E3E82">
        <w:rPr>
          <w:rFonts w:eastAsia="Calibri"/>
          <w:sz w:val="20"/>
          <w:szCs w:val="20"/>
        </w:rPr>
        <w:t xml:space="preserve"> do oferty winno zostać załączone pełnomocnictwo:</w:t>
      </w:r>
      <w:r w:rsidR="006E3E82" w:rsidRPr="006E3E82">
        <w:rPr>
          <w:rFonts w:eastAsia="Calibri"/>
          <w:sz w:val="20"/>
        </w:rPr>
        <w:t xml:space="preserve"> </w:t>
      </w:r>
      <w:r w:rsidRPr="006E3E82">
        <w:rPr>
          <w:rFonts w:eastAsia="Calibri"/>
          <w:sz w:val="20"/>
          <w:szCs w:val="20"/>
        </w:rPr>
        <w:t>w formie elektronicznej podpisanej kwalifikowanym podpisem elektronicznym</w:t>
      </w:r>
      <w:r w:rsidR="00A073D9" w:rsidRPr="006E3E82">
        <w:rPr>
          <w:rFonts w:eastAsia="Calibri"/>
          <w:sz w:val="20"/>
          <w:szCs w:val="20"/>
        </w:rPr>
        <w:t xml:space="preserve"> lub podpisem zaufanym</w:t>
      </w:r>
      <w:r w:rsidRPr="006E3E82">
        <w:rPr>
          <w:rFonts w:eastAsia="Calibri"/>
          <w:sz w:val="20"/>
          <w:szCs w:val="20"/>
        </w:rPr>
        <w:t xml:space="preserve"> przez</w:t>
      </w:r>
      <w:r w:rsidR="00B20F1B" w:rsidRPr="006E3E82">
        <w:rPr>
          <w:rFonts w:eastAsia="Calibri"/>
          <w:sz w:val="20"/>
          <w:szCs w:val="20"/>
        </w:rPr>
        <w:t>:</w:t>
      </w:r>
      <w:r w:rsidRPr="006E3E82">
        <w:rPr>
          <w:rFonts w:eastAsia="Calibri"/>
          <w:sz w:val="20"/>
          <w:szCs w:val="20"/>
        </w:rPr>
        <w:t xml:space="preserve"> </w:t>
      </w:r>
    </w:p>
    <w:p w14:paraId="361F07CE" w14:textId="442076B0" w:rsidR="00B20F1B" w:rsidRPr="006E3E82" w:rsidRDefault="00B20F1B" w:rsidP="00F84422">
      <w:pPr>
        <w:spacing w:line="259" w:lineRule="auto"/>
        <w:ind w:left="1418"/>
        <w:rPr>
          <w:rFonts w:eastAsia="Calibri"/>
          <w:sz w:val="20"/>
          <w:szCs w:val="20"/>
        </w:rPr>
      </w:pPr>
      <w:r w:rsidRPr="006E3E82">
        <w:rPr>
          <w:rFonts w:eastAsia="Calibri"/>
          <w:sz w:val="20"/>
          <w:szCs w:val="20"/>
        </w:rPr>
        <w:t xml:space="preserve">- </w:t>
      </w:r>
      <w:r w:rsidR="00212856" w:rsidRPr="006E3E82">
        <w:rPr>
          <w:rFonts w:eastAsia="Calibri"/>
          <w:sz w:val="20"/>
          <w:szCs w:val="20"/>
        </w:rPr>
        <w:t>osoby uprawnione do reprezentacji Wykonawcy</w:t>
      </w:r>
      <w:r w:rsidRPr="006E3E82">
        <w:rPr>
          <w:rFonts w:eastAsia="Calibri"/>
          <w:sz w:val="20"/>
          <w:szCs w:val="20"/>
        </w:rPr>
        <w:t>,</w:t>
      </w:r>
      <w:r w:rsidR="00212856" w:rsidRPr="006E3E82">
        <w:rPr>
          <w:rFonts w:eastAsia="Calibri"/>
          <w:sz w:val="20"/>
          <w:szCs w:val="20"/>
        </w:rPr>
        <w:t xml:space="preserve"> </w:t>
      </w:r>
      <w:r w:rsidR="00A473A6" w:rsidRPr="006E3E82">
        <w:rPr>
          <w:rFonts w:eastAsia="Calibri"/>
          <w:sz w:val="20"/>
          <w:szCs w:val="20"/>
        </w:rPr>
        <w:t xml:space="preserve">lub </w:t>
      </w:r>
    </w:p>
    <w:p w14:paraId="44A6BA3C" w14:textId="42E58373" w:rsidR="00B20F1B" w:rsidRPr="006554CA" w:rsidRDefault="00B20F1B" w:rsidP="00F84422">
      <w:pPr>
        <w:spacing w:line="259" w:lineRule="auto"/>
        <w:ind w:left="1418"/>
        <w:rPr>
          <w:rFonts w:eastAsia="Calibri"/>
          <w:sz w:val="20"/>
          <w:szCs w:val="20"/>
        </w:rPr>
      </w:pPr>
      <w:r w:rsidRPr="001A411F">
        <w:rPr>
          <w:rFonts w:eastAsia="Calibri"/>
          <w:sz w:val="20"/>
          <w:szCs w:val="20"/>
        </w:rPr>
        <w:lastRenderedPageBreak/>
        <w:t xml:space="preserve">- </w:t>
      </w:r>
      <w:r w:rsidR="00A473A6" w:rsidRPr="001A411F">
        <w:rPr>
          <w:rFonts w:eastAsia="Calibri"/>
          <w:sz w:val="20"/>
          <w:szCs w:val="20"/>
        </w:rPr>
        <w:t>kopia poświadczona notarialnie</w:t>
      </w:r>
      <w:r w:rsidRPr="001A411F">
        <w:rPr>
          <w:rFonts w:eastAsia="Calibri"/>
          <w:sz w:val="20"/>
          <w:szCs w:val="20"/>
        </w:rPr>
        <w:t>,</w:t>
      </w:r>
    </w:p>
    <w:p w14:paraId="1D888A4D" w14:textId="7EFAA189" w:rsidR="00F40506" w:rsidRPr="006E3E82" w:rsidRDefault="00212856" w:rsidP="00F84422">
      <w:pPr>
        <w:spacing w:line="259" w:lineRule="auto"/>
        <w:ind w:left="1418"/>
        <w:rPr>
          <w:rFonts w:eastAsia="Calibri"/>
          <w:sz w:val="20"/>
          <w:szCs w:val="20"/>
        </w:rPr>
      </w:pPr>
      <w:r w:rsidRPr="006E3E82">
        <w:rPr>
          <w:rFonts w:eastAsia="Calibri"/>
          <w:sz w:val="20"/>
          <w:szCs w:val="20"/>
        </w:rPr>
        <w:t>w przypadku złożenia oferty w</w:t>
      </w:r>
      <w:r w:rsidR="00D2442C" w:rsidRPr="006E3E82">
        <w:rPr>
          <w:rFonts w:eastAsia="Calibri"/>
          <w:sz w:val="20"/>
          <w:szCs w:val="20"/>
        </w:rPr>
        <w:t> </w:t>
      </w:r>
      <w:r w:rsidRPr="006E3E82">
        <w:rPr>
          <w:rFonts w:eastAsia="Calibri"/>
          <w:sz w:val="20"/>
          <w:szCs w:val="20"/>
        </w:rPr>
        <w:t>formie elektronicznej</w:t>
      </w:r>
      <w:r w:rsidR="00DF1D02" w:rsidRPr="006E3E82">
        <w:rPr>
          <w:rFonts w:eastAsia="Calibri"/>
          <w:sz w:val="20"/>
          <w:szCs w:val="20"/>
        </w:rPr>
        <w:t>;</w:t>
      </w:r>
    </w:p>
    <w:p w14:paraId="051296C6" w14:textId="77777777" w:rsidR="00F40506" w:rsidRPr="001A411F" w:rsidRDefault="00F40506" w:rsidP="00F84422">
      <w:pPr>
        <w:pStyle w:val="Styl11"/>
        <w:contextualSpacing w:val="0"/>
      </w:pPr>
      <w:r w:rsidRPr="001A411F">
        <w:t>Zaleca się ponumerowanie stron oferty.</w:t>
      </w:r>
    </w:p>
    <w:p w14:paraId="352EE067" w14:textId="4E76F53E" w:rsidR="00F40506" w:rsidRDefault="00F40506" w:rsidP="00F84422">
      <w:pPr>
        <w:pStyle w:val="Styl11"/>
        <w:contextualSpacing w:val="0"/>
      </w:pPr>
      <w:r w:rsidRPr="006E3E82">
        <w:t xml:space="preserve">We wszystkich przypadkach, gdzie jest mowa o pieczątkach, Zamawiający dopuszcza złożenie czytelnego zapisu o treści pieczęci, np.: nazwa firmy, siedziba lub czytelnego podpisu </w:t>
      </w:r>
      <w:r w:rsidR="002A0400" w:rsidRPr="006E3E82">
        <w:t>w </w:t>
      </w:r>
      <w:r w:rsidRPr="006E3E82">
        <w:t>przypadku pieczęci imiennej.</w:t>
      </w:r>
    </w:p>
    <w:p w14:paraId="44AB3DB7" w14:textId="5654C2E7" w:rsidR="00B54682" w:rsidRPr="00234DF4" w:rsidRDefault="00B54682" w:rsidP="00F84422">
      <w:pPr>
        <w:pStyle w:val="Styl11"/>
        <w:contextualSpacing w:val="0"/>
      </w:pPr>
      <w:r w:rsidRPr="00234DF4">
        <w:rPr>
          <w:rFonts w:ascii="ArialMT" w:hAnsi="ArialMT" w:cs="ArialMT"/>
        </w:rPr>
        <w:t xml:space="preserve">Ofertę należy złożyć w jednej z form wskazanych w treści SWZ tj. </w:t>
      </w:r>
      <w:r w:rsidR="00234DF4" w:rsidRPr="00234DF4">
        <w:rPr>
          <w:rFonts w:ascii="ArialMT" w:hAnsi="ArialMT" w:cs="ArialMT"/>
        </w:rPr>
        <w:t>za pośrednictwem EKZD</w:t>
      </w:r>
    </w:p>
    <w:p w14:paraId="675117D5" w14:textId="799194ED" w:rsidR="001222CB" w:rsidRPr="00882B39" w:rsidRDefault="001222CB" w:rsidP="00F84422">
      <w:pPr>
        <w:pStyle w:val="Styl11"/>
        <w:contextualSpacing w:val="0"/>
      </w:pPr>
      <w:r w:rsidRPr="006E3E82">
        <w:t xml:space="preserve">Zamawiający zastrzega </w:t>
      </w:r>
      <w:r w:rsidRPr="00882B39">
        <w:t>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6E3E82">
        <w:t xml:space="preserve">krótszym </w:t>
      </w:r>
      <w:r w:rsidRPr="00805651">
        <w:t xml:space="preserve">niż </w:t>
      </w:r>
      <w:r w:rsidRPr="00805651">
        <w:rPr>
          <w:b/>
        </w:rPr>
        <w:t>3 dni robocze przed upływem terminu składania ofert</w:t>
      </w:r>
      <w:r w:rsidRPr="001F6240">
        <w:t xml:space="preserve">.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lastRenderedPageBreak/>
        <w:t>Kryteria oraz sposób oceny ofert</w:t>
      </w:r>
    </w:p>
    <w:p w14:paraId="3D209B1A" w14:textId="160D8940" w:rsidR="00703D6D" w:rsidRPr="006E3E82" w:rsidRDefault="00703D6D" w:rsidP="00B54682">
      <w:pPr>
        <w:pStyle w:val="Styl11"/>
      </w:pPr>
      <w:r w:rsidRPr="006E3E82">
        <w:t>Jedynym kryterium oceny jest cena podana w ofer</w:t>
      </w:r>
      <w:r w:rsidR="00AD4277">
        <w:t>cie</w:t>
      </w:r>
      <w:r w:rsidR="00B54682">
        <w:t xml:space="preserve"> (</w:t>
      </w:r>
      <w:r w:rsidR="00B54682" w:rsidRPr="00B54682">
        <w:rPr>
          <w:i/>
        </w:rPr>
        <w:t>odpowiednio dla każdej z części</w:t>
      </w:r>
      <w:r w:rsidR="00B54682">
        <w:rPr>
          <w:i/>
        </w:rPr>
        <w:t xml:space="preserve"> </w:t>
      </w:r>
      <w:r w:rsidR="00B54682" w:rsidRPr="00B54682">
        <w:rPr>
          <w:i/>
        </w:rPr>
        <w:t>zamówienia</w:t>
      </w:r>
      <w:r w:rsidR="00B54682">
        <w:t>)</w:t>
      </w:r>
      <w:r w:rsidR="00AD4277">
        <w:t>.</w:t>
      </w:r>
      <w:r w:rsidRPr="006E3E82">
        <w:t xml:space="preserve"> Spośród ofert nieodrzuconych za najkorzystniejszą zostanie uznana oferta o najniższej cenie</w:t>
      </w:r>
      <w:r w:rsidR="006E3E82" w:rsidRPr="006E3E82">
        <w:t>.</w:t>
      </w:r>
    </w:p>
    <w:p w14:paraId="74DB82D6" w14:textId="77777777" w:rsidR="006E3E82" w:rsidRPr="006E3E82" w:rsidRDefault="006E3E82" w:rsidP="006E3E82">
      <w:pPr>
        <w:pStyle w:val="Styl11"/>
        <w:numPr>
          <w:ilvl w:val="0"/>
          <w:numId w:val="0"/>
        </w:numPr>
        <w:ind w:left="709"/>
      </w:pPr>
    </w:p>
    <w:p w14:paraId="2D6F79E8" w14:textId="77777777" w:rsidR="00703D6D" w:rsidRPr="006E3E82" w:rsidRDefault="00703D6D" w:rsidP="001E6E20">
      <w:pPr>
        <w:spacing w:after="120" w:line="259" w:lineRule="auto"/>
        <w:ind w:left="720"/>
        <w:rPr>
          <w:rFonts w:eastAsia="Calibri" w:cs="Arial"/>
          <w:sz w:val="20"/>
          <w:szCs w:val="20"/>
          <w:u w:val="single"/>
        </w:rPr>
      </w:pPr>
      <w:r w:rsidRPr="006E3E82">
        <w:rPr>
          <w:rFonts w:eastAsia="Calibri" w:cs="Arial"/>
          <w:sz w:val="20"/>
          <w:szCs w:val="20"/>
          <w:u w:val="single"/>
        </w:rPr>
        <w:t>Sposób obliczenia:</w:t>
      </w:r>
    </w:p>
    <w:tbl>
      <w:tblPr>
        <w:tblW w:w="9591" w:type="dxa"/>
        <w:jc w:val="right"/>
        <w:tblLayout w:type="fixed"/>
        <w:tblCellMar>
          <w:left w:w="40" w:type="dxa"/>
          <w:right w:w="40" w:type="dxa"/>
        </w:tblCellMar>
        <w:tblLook w:val="0000" w:firstRow="0" w:lastRow="0" w:firstColumn="0" w:lastColumn="0" w:noHBand="0" w:noVBand="0"/>
      </w:tblPr>
      <w:tblGrid>
        <w:gridCol w:w="1268"/>
        <w:gridCol w:w="559"/>
        <w:gridCol w:w="2127"/>
        <w:gridCol w:w="1007"/>
        <w:gridCol w:w="4630"/>
      </w:tblGrid>
      <w:tr w:rsidR="001405D3" w:rsidRPr="001E6E20" w14:paraId="6561EBFC" w14:textId="77777777" w:rsidTr="002547AB">
        <w:trPr>
          <w:trHeight w:hRule="exact" w:val="737"/>
          <w:jc w:val="right"/>
        </w:trPr>
        <w:tc>
          <w:tcPr>
            <w:tcW w:w="1268" w:type="dxa"/>
            <w:tcBorders>
              <w:top w:val="single" w:sz="6" w:space="0" w:color="auto"/>
              <w:left w:val="single" w:sz="6" w:space="0" w:color="auto"/>
              <w:bottom w:val="single" w:sz="6" w:space="0" w:color="auto"/>
              <w:right w:val="single" w:sz="6" w:space="0" w:color="auto"/>
            </w:tcBorders>
          </w:tcPr>
          <w:p w14:paraId="43D78683" w14:textId="304FEBD8" w:rsidR="001405D3" w:rsidRPr="006E3E82" w:rsidRDefault="001405D3" w:rsidP="006E3E82">
            <w:pPr>
              <w:shd w:val="clear" w:color="auto" w:fill="FFFFFF"/>
              <w:spacing w:line="259" w:lineRule="auto"/>
              <w:ind w:left="82"/>
              <w:jc w:val="center"/>
              <w:rPr>
                <w:rFonts w:cs="Arial"/>
                <w:b/>
                <w:sz w:val="18"/>
                <w:szCs w:val="18"/>
              </w:rPr>
            </w:pPr>
            <w:r w:rsidRPr="00AF42CC">
              <w:rPr>
                <w:rFonts w:cs="Arial"/>
                <w:i/>
                <w:sz w:val="20"/>
                <w:szCs w:val="20"/>
              </w:rPr>
              <w:t>Nr części zamówienia</w:t>
            </w:r>
          </w:p>
        </w:tc>
        <w:tc>
          <w:tcPr>
            <w:tcW w:w="559" w:type="dxa"/>
            <w:tcBorders>
              <w:top w:val="single" w:sz="6" w:space="0" w:color="auto"/>
              <w:left w:val="single" w:sz="6" w:space="0" w:color="auto"/>
              <w:bottom w:val="single" w:sz="6" w:space="0" w:color="auto"/>
              <w:right w:val="single" w:sz="6" w:space="0" w:color="auto"/>
            </w:tcBorders>
            <w:vAlign w:val="center"/>
          </w:tcPr>
          <w:p w14:paraId="28A49046" w14:textId="66938162" w:rsidR="001405D3" w:rsidRPr="006E3E82" w:rsidRDefault="001405D3" w:rsidP="006E3E82">
            <w:pPr>
              <w:shd w:val="clear" w:color="auto" w:fill="FFFFFF"/>
              <w:spacing w:line="259" w:lineRule="auto"/>
              <w:ind w:left="82"/>
              <w:jc w:val="center"/>
              <w:rPr>
                <w:rFonts w:cs="Arial"/>
                <w:b/>
                <w:sz w:val="18"/>
                <w:szCs w:val="18"/>
              </w:rPr>
            </w:pPr>
            <w:r w:rsidRPr="006E3E82">
              <w:rPr>
                <w:rFonts w:cs="Arial"/>
                <w:b/>
                <w:sz w:val="18"/>
                <w:szCs w:val="18"/>
              </w:rPr>
              <w:t>Lp.</w:t>
            </w:r>
          </w:p>
        </w:tc>
        <w:tc>
          <w:tcPr>
            <w:tcW w:w="2127" w:type="dxa"/>
            <w:tcBorders>
              <w:top w:val="single" w:sz="6" w:space="0" w:color="auto"/>
              <w:left w:val="single" w:sz="6" w:space="0" w:color="auto"/>
              <w:bottom w:val="single" w:sz="6" w:space="0" w:color="auto"/>
              <w:right w:val="single" w:sz="6" w:space="0" w:color="auto"/>
            </w:tcBorders>
            <w:vAlign w:val="center"/>
          </w:tcPr>
          <w:p w14:paraId="4C3FA2D9" w14:textId="77777777" w:rsidR="001405D3" w:rsidRPr="006E3E82" w:rsidRDefault="001405D3" w:rsidP="006E3E82">
            <w:pPr>
              <w:shd w:val="clear" w:color="auto" w:fill="FFFFFF"/>
              <w:spacing w:line="259" w:lineRule="auto"/>
              <w:jc w:val="center"/>
              <w:rPr>
                <w:rFonts w:cs="Arial"/>
                <w:b/>
                <w:bCs/>
                <w:sz w:val="18"/>
                <w:szCs w:val="18"/>
              </w:rPr>
            </w:pPr>
            <w:r w:rsidRPr="006E3E82">
              <w:rPr>
                <w:rFonts w:cs="Arial"/>
                <w:b/>
                <w:bCs/>
                <w:spacing w:val="-5"/>
                <w:sz w:val="18"/>
                <w:szCs w:val="18"/>
              </w:rPr>
              <w:t>Opis kryterium</w:t>
            </w:r>
          </w:p>
        </w:tc>
        <w:tc>
          <w:tcPr>
            <w:tcW w:w="1007" w:type="dxa"/>
            <w:tcBorders>
              <w:top w:val="single" w:sz="6" w:space="0" w:color="auto"/>
              <w:left w:val="single" w:sz="6" w:space="0" w:color="auto"/>
              <w:bottom w:val="single" w:sz="6" w:space="0" w:color="auto"/>
              <w:right w:val="single" w:sz="6" w:space="0" w:color="auto"/>
            </w:tcBorders>
            <w:vAlign w:val="center"/>
          </w:tcPr>
          <w:p w14:paraId="40573B5E" w14:textId="1FF0AA16" w:rsidR="001405D3" w:rsidRPr="006E3E82" w:rsidRDefault="001405D3" w:rsidP="006E3E82">
            <w:pPr>
              <w:shd w:val="clear" w:color="auto" w:fill="FFFFFF"/>
              <w:spacing w:line="259" w:lineRule="auto"/>
              <w:ind w:left="29" w:right="34"/>
              <w:jc w:val="center"/>
              <w:rPr>
                <w:rFonts w:cs="Arial"/>
                <w:b/>
                <w:bCs/>
                <w:sz w:val="18"/>
                <w:szCs w:val="18"/>
              </w:rPr>
            </w:pPr>
            <w:r w:rsidRPr="006E3E82">
              <w:rPr>
                <w:rFonts w:cs="Arial"/>
                <w:b/>
                <w:bCs/>
                <w:spacing w:val="-9"/>
                <w:sz w:val="18"/>
                <w:szCs w:val="18"/>
              </w:rPr>
              <w:t xml:space="preserve">Znaczenie, </w:t>
            </w:r>
            <w:r w:rsidRPr="006E3E82">
              <w:rPr>
                <w:rFonts w:cs="Arial"/>
                <w:b/>
                <w:bCs/>
                <w:spacing w:val="-7"/>
                <w:sz w:val="18"/>
                <w:szCs w:val="18"/>
              </w:rPr>
              <w:t>waga [%]</w:t>
            </w:r>
          </w:p>
        </w:tc>
        <w:tc>
          <w:tcPr>
            <w:tcW w:w="4630" w:type="dxa"/>
            <w:tcBorders>
              <w:top w:val="single" w:sz="6" w:space="0" w:color="auto"/>
              <w:left w:val="single" w:sz="6" w:space="0" w:color="auto"/>
              <w:bottom w:val="single" w:sz="6" w:space="0" w:color="auto"/>
              <w:right w:val="single" w:sz="6" w:space="0" w:color="auto"/>
            </w:tcBorders>
            <w:vAlign w:val="center"/>
          </w:tcPr>
          <w:p w14:paraId="6D8D6B7F" w14:textId="77777777" w:rsidR="001405D3" w:rsidRPr="006E3E82" w:rsidRDefault="001405D3" w:rsidP="006E3E82">
            <w:pPr>
              <w:shd w:val="clear" w:color="auto" w:fill="FFFFFF"/>
              <w:spacing w:line="259" w:lineRule="auto"/>
              <w:jc w:val="center"/>
              <w:rPr>
                <w:rFonts w:cs="Arial"/>
                <w:b/>
                <w:bCs/>
                <w:sz w:val="18"/>
                <w:szCs w:val="18"/>
              </w:rPr>
            </w:pPr>
            <w:r w:rsidRPr="006E3E82">
              <w:rPr>
                <w:rFonts w:cs="Arial"/>
                <w:b/>
                <w:bCs/>
                <w:spacing w:val="-5"/>
                <w:sz w:val="18"/>
                <w:szCs w:val="18"/>
              </w:rPr>
              <w:t>Opis metody przyznawanych punktów</w:t>
            </w:r>
          </w:p>
        </w:tc>
      </w:tr>
      <w:tr w:rsidR="001405D3" w:rsidRPr="001E6E20" w14:paraId="24BCA1EF" w14:textId="77777777" w:rsidTr="002547AB">
        <w:trPr>
          <w:trHeight w:val="823"/>
          <w:jc w:val="right"/>
        </w:trPr>
        <w:tc>
          <w:tcPr>
            <w:tcW w:w="1268" w:type="dxa"/>
            <w:tcBorders>
              <w:top w:val="single" w:sz="6" w:space="0" w:color="auto"/>
              <w:left w:val="single" w:sz="6" w:space="0" w:color="auto"/>
              <w:bottom w:val="single" w:sz="6" w:space="0" w:color="auto"/>
              <w:right w:val="single" w:sz="6" w:space="0" w:color="auto"/>
            </w:tcBorders>
            <w:shd w:val="clear" w:color="auto" w:fill="FFFFFF"/>
          </w:tcPr>
          <w:p w14:paraId="37B8157C" w14:textId="77777777" w:rsidR="001405D3" w:rsidRPr="00234DF4" w:rsidRDefault="001405D3" w:rsidP="006E3E82">
            <w:pPr>
              <w:shd w:val="clear" w:color="auto" w:fill="FFFFFF"/>
              <w:spacing w:line="259" w:lineRule="auto"/>
              <w:ind w:left="5"/>
              <w:jc w:val="center"/>
              <w:rPr>
                <w:rFonts w:cs="Arial"/>
                <w:b/>
                <w:sz w:val="18"/>
                <w:szCs w:val="18"/>
              </w:rPr>
            </w:pPr>
          </w:p>
          <w:p w14:paraId="219D71CD" w14:textId="79303AF3" w:rsidR="002547AB" w:rsidRPr="00234DF4" w:rsidRDefault="002547AB" w:rsidP="006E3E82">
            <w:pPr>
              <w:shd w:val="clear" w:color="auto" w:fill="FFFFFF"/>
              <w:spacing w:line="259" w:lineRule="auto"/>
              <w:ind w:left="5"/>
              <w:jc w:val="center"/>
              <w:rPr>
                <w:rFonts w:cs="Arial"/>
                <w:b/>
                <w:sz w:val="18"/>
                <w:szCs w:val="18"/>
              </w:rPr>
            </w:pPr>
            <w:r w:rsidRPr="00234DF4">
              <w:rPr>
                <w:rFonts w:cs="Arial"/>
                <w:b/>
                <w:sz w:val="18"/>
                <w:szCs w:val="18"/>
              </w:rPr>
              <w:t>I</w:t>
            </w:r>
          </w:p>
        </w:tc>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3E50175F" w:rsidR="001405D3" w:rsidRPr="006E3E82" w:rsidRDefault="001405D3" w:rsidP="006E3E82">
            <w:pPr>
              <w:shd w:val="clear" w:color="auto" w:fill="FFFFFF"/>
              <w:spacing w:line="259" w:lineRule="auto"/>
              <w:ind w:left="5"/>
              <w:jc w:val="center"/>
              <w:rPr>
                <w:rFonts w:cs="Arial"/>
                <w:sz w:val="18"/>
                <w:szCs w:val="18"/>
              </w:rPr>
            </w:pPr>
            <w:r w:rsidRPr="006E3E82">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4751DEA" w14:textId="198E0411" w:rsidR="001405D3" w:rsidRPr="006E3E82" w:rsidRDefault="001405D3" w:rsidP="006E3E82">
            <w:pPr>
              <w:shd w:val="clear" w:color="auto" w:fill="FFFFFF"/>
              <w:spacing w:line="259" w:lineRule="auto"/>
              <w:jc w:val="center"/>
              <w:rPr>
                <w:rFonts w:eastAsia="Calibri" w:cs="Arial"/>
                <w:sz w:val="18"/>
                <w:szCs w:val="18"/>
              </w:rPr>
            </w:pPr>
            <w:r w:rsidRPr="006E3E82">
              <w:rPr>
                <w:rFonts w:eastAsia="Calibri" w:cs="Arial"/>
                <w:sz w:val="18"/>
                <w:szCs w:val="18"/>
              </w:rPr>
              <w:t xml:space="preserve">Cena brutto w </w:t>
            </w:r>
            <w:r>
              <w:rPr>
                <w:rFonts w:eastAsia="Calibri" w:cs="Arial"/>
                <w:sz w:val="18"/>
                <w:szCs w:val="18"/>
              </w:rPr>
              <w:t>PLN</w:t>
            </w:r>
          </w:p>
          <w:p w14:paraId="3977F046" w14:textId="3C3E132C" w:rsidR="001405D3" w:rsidRPr="008D0027" w:rsidRDefault="001405D3" w:rsidP="006E3E82">
            <w:pPr>
              <w:shd w:val="clear" w:color="auto" w:fill="FFFFFF"/>
              <w:spacing w:line="259" w:lineRule="auto"/>
              <w:jc w:val="center"/>
              <w:rPr>
                <w:rFonts w:eastAsia="Calibri" w:cs="Arial"/>
                <w:i/>
                <w:sz w:val="18"/>
                <w:szCs w:val="18"/>
              </w:rPr>
            </w:pP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2DF17D83" w:rsidR="001405D3" w:rsidRPr="006E3E82" w:rsidRDefault="001405D3" w:rsidP="006E3E82">
            <w:pPr>
              <w:shd w:val="clear" w:color="auto" w:fill="FFFFFF"/>
              <w:tabs>
                <w:tab w:val="left" w:leader="dot" w:pos="605"/>
              </w:tabs>
              <w:spacing w:line="259" w:lineRule="auto"/>
              <w:jc w:val="center"/>
              <w:rPr>
                <w:rFonts w:cs="Arial"/>
                <w:sz w:val="18"/>
                <w:szCs w:val="18"/>
              </w:rPr>
            </w:pPr>
            <w:r w:rsidRPr="006E3E82">
              <w:rPr>
                <w:rFonts w:cs="Arial"/>
                <w:bCs/>
                <w:sz w:val="18"/>
                <w:szCs w:val="18"/>
              </w:rPr>
              <w:t>100 %</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25F6A6CF" w14:textId="5B456562" w:rsidR="001405D3" w:rsidRPr="006E3E82" w:rsidRDefault="001405D3" w:rsidP="006E3E82">
            <w:pPr>
              <w:shd w:val="clear" w:color="auto" w:fill="FFFFFF"/>
              <w:spacing w:before="120" w:line="259" w:lineRule="auto"/>
              <w:ind w:left="204" w:hanging="204"/>
              <w:jc w:val="center"/>
              <w:rPr>
                <w:rFonts w:cs="Arial"/>
                <w:bCs/>
                <w:spacing w:val="-1"/>
                <w:sz w:val="18"/>
                <w:szCs w:val="18"/>
              </w:rPr>
            </w:pPr>
            <w:r w:rsidRPr="006E3E82">
              <w:rPr>
                <w:rFonts w:cs="Arial"/>
                <w:bCs/>
                <w:spacing w:val="-1"/>
                <w:sz w:val="18"/>
                <w:szCs w:val="18"/>
              </w:rPr>
              <w:t>najniższa cena brutto spośród badanych ofert</w:t>
            </w:r>
          </w:p>
          <w:p w14:paraId="026A101F" w14:textId="4DF68F88" w:rsidR="001405D3" w:rsidRPr="006E3E82" w:rsidRDefault="001405D3" w:rsidP="006E3E82">
            <w:pPr>
              <w:shd w:val="clear" w:color="auto" w:fill="FFFFFF"/>
              <w:spacing w:line="259" w:lineRule="auto"/>
              <w:ind w:left="204" w:hanging="204"/>
              <w:jc w:val="center"/>
              <w:rPr>
                <w:rFonts w:cs="Arial"/>
                <w:bCs/>
                <w:spacing w:val="-1"/>
                <w:sz w:val="18"/>
                <w:szCs w:val="18"/>
              </w:rPr>
            </w:pPr>
            <w:r w:rsidRPr="006E3E82">
              <w:rPr>
                <w:rFonts w:cs="Arial"/>
                <w:bCs/>
                <w:spacing w:val="-1"/>
                <w:sz w:val="18"/>
                <w:szCs w:val="18"/>
              </w:rPr>
              <w:t>--------------------------------------------------------------- x 100 pkt</w:t>
            </w:r>
          </w:p>
          <w:p w14:paraId="39F91C3A" w14:textId="104F4B3A" w:rsidR="001405D3" w:rsidRPr="006E3E82" w:rsidRDefault="001405D3" w:rsidP="006E3E82">
            <w:pPr>
              <w:shd w:val="clear" w:color="auto" w:fill="FFFFFF"/>
              <w:spacing w:after="120" w:line="259" w:lineRule="auto"/>
              <w:ind w:left="204" w:hanging="204"/>
              <w:jc w:val="center"/>
              <w:rPr>
                <w:rFonts w:cs="Arial"/>
                <w:bCs/>
                <w:spacing w:val="-3"/>
                <w:sz w:val="18"/>
                <w:szCs w:val="18"/>
              </w:rPr>
            </w:pPr>
            <w:r w:rsidRPr="006E3E82">
              <w:rPr>
                <w:rFonts w:cs="Arial"/>
                <w:bCs/>
                <w:spacing w:val="-3"/>
                <w:sz w:val="18"/>
                <w:szCs w:val="18"/>
              </w:rPr>
              <w:t>cena brutto badanej oferty</w:t>
            </w:r>
          </w:p>
        </w:tc>
      </w:tr>
      <w:tr w:rsidR="002547AB" w:rsidRPr="001E6E20" w14:paraId="0EC23562" w14:textId="77777777" w:rsidTr="002547AB">
        <w:trPr>
          <w:trHeight w:val="823"/>
          <w:jc w:val="right"/>
        </w:trPr>
        <w:tc>
          <w:tcPr>
            <w:tcW w:w="1268" w:type="dxa"/>
            <w:tcBorders>
              <w:top w:val="single" w:sz="6" w:space="0" w:color="auto"/>
              <w:left w:val="single" w:sz="6" w:space="0" w:color="auto"/>
              <w:bottom w:val="single" w:sz="6" w:space="0" w:color="auto"/>
              <w:right w:val="single" w:sz="6" w:space="0" w:color="auto"/>
            </w:tcBorders>
            <w:shd w:val="clear" w:color="auto" w:fill="FFFFFF"/>
          </w:tcPr>
          <w:p w14:paraId="6E98AC00" w14:textId="77777777" w:rsidR="002547AB" w:rsidRPr="00234DF4" w:rsidRDefault="002547AB" w:rsidP="002547AB">
            <w:pPr>
              <w:shd w:val="clear" w:color="auto" w:fill="FFFFFF"/>
              <w:spacing w:line="259" w:lineRule="auto"/>
              <w:ind w:left="5"/>
              <w:jc w:val="center"/>
              <w:rPr>
                <w:rFonts w:cs="Arial"/>
                <w:b/>
                <w:sz w:val="18"/>
                <w:szCs w:val="18"/>
              </w:rPr>
            </w:pPr>
          </w:p>
          <w:p w14:paraId="47DCFE70" w14:textId="6AA2475D" w:rsidR="002547AB" w:rsidRPr="00234DF4" w:rsidRDefault="002547AB" w:rsidP="002547AB">
            <w:pPr>
              <w:shd w:val="clear" w:color="auto" w:fill="FFFFFF"/>
              <w:spacing w:line="259" w:lineRule="auto"/>
              <w:ind w:left="5"/>
              <w:jc w:val="center"/>
              <w:rPr>
                <w:rFonts w:cs="Arial"/>
                <w:b/>
                <w:sz w:val="18"/>
                <w:szCs w:val="18"/>
              </w:rPr>
            </w:pPr>
            <w:r w:rsidRPr="00234DF4">
              <w:rPr>
                <w:rFonts w:cs="Arial"/>
                <w:b/>
                <w:sz w:val="18"/>
                <w:szCs w:val="18"/>
              </w:rPr>
              <w:t>II</w:t>
            </w:r>
          </w:p>
        </w:tc>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0419EA7B" w14:textId="09EEF8DF" w:rsidR="002547AB" w:rsidRPr="006E3E82" w:rsidRDefault="002547AB" w:rsidP="002547AB">
            <w:pPr>
              <w:shd w:val="clear" w:color="auto" w:fill="FFFFFF"/>
              <w:spacing w:line="259" w:lineRule="auto"/>
              <w:ind w:left="5"/>
              <w:jc w:val="center"/>
              <w:rPr>
                <w:rFonts w:cs="Arial"/>
                <w:sz w:val="18"/>
                <w:szCs w:val="18"/>
              </w:rPr>
            </w:pPr>
            <w:r w:rsidRPr="006E3E82">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2FCE2D0C" w14:textId="77777777" w:rsidR="002547AB" w:rsidRPr="006E3E82" w:rsidRDefault="002547AB" w:rsidP="002547AB">
            <w:pPr>
              <w:shd w:val="clear" w:color="auto" w:fill="FFFFFF"/>
              <w:spacing w:line="259" w:lineRule="auto"/>
              <w:jc w:val="center"/>
              <w:rPr>
                <w:rFonts w:eastAsia="Calibri" w:cs="Arial"/>
                <w:sz w:val="18"/>
                <w:szCs w:val="18"/>
              </w:rPr>
            </w:pPr>
            <w:r w:rsidRPr="006E3E82">
              <w:rPr>
                <w:rFonts w:eastAsia="Calibri" w:cs="Arial"/>
                <w:sz w:val="18"/>
                <w:szCs w:val="18"/>
              </w:rPr>
              <w:t xml:space="preserve">Cena brutto w </w:t>
            </w:r>
            <w:r>
              <w:rPr>
                <w:rFonts w:eastAsia="Calibri" w:cs="Arial"/>
                <w:sz w:val="18"/>
                <w:szCs w:val="18"/>
              </w:rPr>
              <w:t>PLN</w:t>
            </w:r>
          </w:p>
          <w:p w14:paraId="7145115A" w14:textId="77777777" w:rsidR="002547AB" w:rsidRPr="006E3E82" w:rsidRDefault="002547AB" w:rsidP="002547AB">
            <w:pPr>
              <w:shd w:val="clear" w:color="auto" w:fill="FFFFFF"/>
              <w:spacing w:line="259" w:lineRule="auto"/>
              <w:jc w:val="center"/>
              <w:rPr>
                <w:rFonts w:eastAsia="Calibri" w:cs="Arial"/>
                <w:sz w:val="18"/>
                <w:szCs w:val="18"/>
              </w:rPr>
            </w:pP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tcPr>
          <w:p w14:paraId="01B78B08" w14:textId="13A2FB61" w:rsidR="002547AB" w:rsidRPr="006E3E82" w:rsidRDefault="002547AB" w:rsidP="002547AB">
            <w:pPr>
              <w:shd w:val="clear" w:color="auto" w:fill="FFFFFF"/>
              <w:tabs>
                <w:tab w:val="left" w:leader="dot" w:pos="605"/>
              </w:tabs>
              <w:spacing w:line="259" w:lineRule="auto"/>
              <w:jc w:val="center"/>
              <w:rPr>
                <w:rFonts w:cs="Arial"/>
                <w:bCs/>
                <w:sz w:val="18"/>
                <w:szCs w:val="18"/>
              </w:rPr>
            </w:pPr>
            <w:r w:rsidRPr="006E3E82">
              <w:rPr>
                <w:rFonts w:cs="Arial"/>
                <w:bCs/>
                <w:sz w:val="18"/>
                <w:szCs w:val="18"/>
              </w:rPr>
              <w:t>100 %</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6E927FCB" w14:textId="77777777" w:rsidR="002547AB" w:rsidRPr="006E3E82" w:rsidRDefault="002547AB" w:rsidP="002547AB">
            <w:pPr>
              <w:shd w:val="clear" w:color="auto" w:fill="FFFFFF"/>
              <w:spacing w:before="120" w:line="259" w:lineRule="auto"/>
              <w:ind w:left="204" w:hanging="204"/>
              <w:jc w:val="center"/>
              <w:rPr>
                <w:rFonts w:cs="Arial"/>
                <w:bCs/>
                <w:spacing w:val="-1"/>
                <w:sz w:val="18"/>
                <w:szCs w:val="18"/>
              </w:rPr>
            </w:pPr>
            <w:r w:rsidRPr="006E3E82">
              <w:rPr>
                <w:rFonts w:cs="Arial"/>
                <w:bCs/>
                <w:spacing w:val="-1"/>
                <w:sz w:val="18"/>
                <w:szCs w:val="18"/>
              </w:rPr>
              <w:t>najniższa cena brutto spośród badanych ofert</w:t>
            </w:r>
          </w:p>
          <w:p w14:paraId="053D7A7F" w14:textId="77777777" w:rsidR="002547AB" w:rsidRPr="006E3E82" w:rsidRDefault="002547AB" w:rsidP="002547AB">
            <w:pPr>
              <w:shd w:val="clear" w:color="auto" w:fill="FFFFFF"/>
              <w:spacing w:line="259" w:lineRule="auto"/>
              <w:ind w:left="204" w:hanging="204"/>
              <w:jc w:val="center"/>
              <w:rPr>
                <w:rFonts w:cs="Arial"/>
                <w:bCs/>
                <w:spacing w:val="-1"/>
                <w:sz w:val="18"/>
                <w:szCs w:val="18"/>
              </w:rPr>
            </w:pPr>
            <w:r w:rsidRPr="006E3E82">
              <w:rPr>
                <w:rFonts w:cs="Arial"/>
                <w:bCs/>
                <w:spacing w:val="-1"/>
                <w:sz w:val="18"/>
                <w:szCs w:val="18"/>
              </w:rPr>
              <w:t>--------------------------------------------------------------- x 100 pkt</w:t>
            </w:r>
          </w:p>
          <w:p w14:paraId="795D6395" w14:textId="3763270B" w:rsidR="002547AB" w:rsidRPr="002547AB" w:rsidRDefault="002547AB" w:rsidP="002547AB">
            <w:pPr>
              <w:shd w:val="clear" w:color="auto" w:fill="FFFFFF"/>
              <w:spacing w:before="120" w:line="259" w:lineRule="auto"/>
              <w:ind w:left="204" w:hanging="204"/>
              <w:jc w:val="center"/>
              <w:rPr>
                <w:rFonts w:cs="Arial"/>
                <w:bCs/>
                <w:spacing w:val="-3"/>
                <w:sz w:val="18"/>
                <w:szCs w:val="18"/>
              </w:rPr>
            </w:pPr>
            <w:r w:rsidRPr="006E3E82">
              <w:rPr>
                <w:rFonts w:cs="Arial"/>
                <w:bCs/>
                <w:spacing w:val="-3"/>
                <w:sz w:val="18"/>
                <w:szCs w:val="18"/>
              </w:rPr>
              <w:t>cena brutto badanej oferty</w:t>
            </w:r>
          </w:p>
        </w:tc>
      </w:tr>
      <w:tr w:rsidR="002547AB" w:rsidRPr="001E6E20" w14:paraId="05756EBA" w14:textId="77777777" w:rsidTr="002547AB">
        <w:trPr>
          <w:trHeight w:val="823"/>
          <w:jc w:val="right"/>
        </w:trPr>
        <w:tc>
          <w:tcPr>
            <w:tcW w:w="1268" w:type="dxa"/>
            <w:tcBorders>
              <w:top w:val="single" w:sz="6" w:space="0" w:color="auto"/>
              <w:left w:val="single" w:sz="6" w:space="0" w:color="auto"/>
              <w:bottom w:val="single" w:sz="6" w:space="0" w:color="auto"/>
              <w:right w:val="single" w:sz="6" w:space="0" w:color="auto"/>
            </w:tcBorders>
            <w:shd w:val="clear" w:color="auto" w:fill="FFFFFF"/>
          </w:tcPr>
          <w:p w14:paraId="1E80F3E3" w14:textId="77777777" w:rsidR="002547AB" w:rsidRPr="00234DF4" w:rsidRDefault="002547AB" w:rsidP="002547AB">
            <w:pPr>
              <w:shd w:val="clear" w:color="auto" w:fill="FFFFFF"/>
              <w:spacing w:line="259" w:lineRule="auto"/>
              <w:ind w:left="5"/>
              <w:jc w:val="center"/>
              <w:rPr>
                <w:rFonts w:cs="Arial"/>
                <w:b/>
                <w:sz w:val="18"/>
                <w:szCs w:val="18"/>
              </w:rPr>
            </w:pPr>
          </w:p>
          <w:p w14:paraId="315A7EC9" w14:textId="4E349CF7" w:rsidR="002547AB" w:rsidRPr="00234DF4" w:rsidRDefault="002547AB" w:rsidP="002547AB">
            <w:pPr>
              <w:shd w:val="clear" w:color="auto" w:fill="FFFFFF"/>
              <w:spacing w:line="259" w:lineRule="auto"/>
              <w:ind w:left="5"/>
              <w:jc w:val="center"/>
              <w:rPr>
                <w:rFonts w:cs="Arial"/>
                <w:b/>
                <w:sz w:val="18"/>
                <w:szCs w:val="18"/>
              </w:rPr>
            </w:pPr>
            <w:r w:rsidRPr="00234DF4">
              <w:rPr>
                <w:rFonts w:cs="Arial"/>
                <w:b/>
                <w:sz w:val="18"/>
                <w:szCs w:val="18"/>
              </w:rPr>
              <w:t>III</w:t>
            </w:r>
          </w:p>
        </w:tc>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77BEB052" w14:textId="2811317E" w:rsidR="002547AB" w:rsidRPr="006E3E82" w:rsidRDefault="002547AB" w:rsidP="002547AB">
            <w:pPr>
              <w:shd w:val="clear" w:color="auto" w:fill="FFFFFF"/>
              <w:spacing w:line="259" w:lineRule="auto"/>
              <w:ind w:left="5"/>
              <w:jc w:val="center"/>
              <w:rPr>
                <w:rFonts w:cs="Arial"/>
                <w:sz w:val="18"/>
                <w:szCs w:val="18"/>
              </w:rPr>
            </w:pPr>
            <w:r w:rsidRPr="006E3E82">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6A47116" w14:textId="77777777" w:rsidR="002547AB" w:rsidRPr="006E3E82" w:rsidRDefault="002547AB" w:rsidP="002547AB">
            <w:pPr>
              <w:shd w:val="clear" w:color="auto" w:fill="FFFFFF"/>
              <w:spacing w:line="259" w:lineRule="auto"/>
              <w:jc w:val="center"/>
              <w:rPr>
                <w:rFonts w:eastAsia="Calibri" w:cs="Arial"/>
                <w:sz w:val="18"/>
                <w:szCs w:val="18"/>
              </w:rPr>
            </w:pPr>
            <w:r w:rsidRPr="006E3E82">
              <w:rPr>
                <w:rFonts w:eastAsia="Calibri" w:cs="Arial"/>
                <w:sz w:val="18"/>
                <w:szCs w:val="18"/>
              </w:rPr>
              <w:t xml:space="preserve">Cena brutto w </w:t>
            </w:r>
            <w:r>
              <w:rPr>
                <w:rFonts w:eastAsia="Calibri" w:cs="Arial"/>
                <w:sz w:val="18"/>
                <w:szCs w:val="18"/>
              </w:rPr>
              <w:t>PLN</w:t>
            </w:r>
          </w:p>
          <w:p w14:paraId="697F28AE" w14:textId="77777777" w:rsidR="002547AB" w:rsidRPr="006E3E82" w:rsidRDefault="002547AB" w:rsidP="002547AB">
            <w:pPr>
              <w:shd w:val="clear" w:color="auto" w:fill="FFFFFF"/>
              <w:spacing w:line="259" w:lineRule="auto"/>
              <w:jc w:val="center"/>
              <w:rPr>
                <w:rFonts w:eastAsia="Calibri" w:cs="Arial"/>
                <w:sz w:val="18"/>
                <w:szCs w:val="18"/>
              </w:rPr>
            </w:pP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tcPr>
          <w:p w14:paraId="4E4894D2" w14:textId="5D932950" w:rsidR="002547AB" w:rsidRPr="006E3E82" w:rsidRDefault="002547AB" w:rsidP="002547AB">
            <w:pPr>
              <w:shd w:val="clear" w:color="auto" w:fill="FFFFFF"/>
              <w:tabs>
                <w:tab w:val="left" w:leader="dot" w:pos="605"/>
              </w:tabs>
              <w:spacing w:line="259" w:lineRule="auto"/>
              <w:jc w:val="center"/>
              <w:rPr>
                <w:rFonts w:cs="Arial"/>
                <w:bCs/>
                <w:sz w:val="18"/>
                <w:szCs w:val="18"/>
              </w:rPr>
            </w:pPr>
            <w:r w:rsidRPr="006E3E82">
              <w:rPr>
                <w:rFonts w:cs="Arial"/>
                <w:bCs/>
                <w:sz w:val="18"/>
                <w:szCs w:val="18"/>
              </w:rPr>
              <w:t>100 %</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71A4D779" w14:textId="77777777" w:rsidR="002547AB" w:rsidRPr="006E3E82" w:rsidRDefault="002547AB" w:rsidP="002547AB">
            <w:pPr>
              <w:shd w:val="clear" w:color="auto" w:fill="FFFFFF"/>
              <w:spacing w:before="120" w:line="259" w:lineRule="auto"/>
              <w:ind w:left="204" w:hanging="204"/>
              <w:jc w:val="center"/>
              <w:rPr>
                <w:rFonts w:cs="Arial"/>
                <w:bCs/>
                <w:spacing w:val="-1"/>
                <w:sz w:val="18"/>
                <w:szCs w:val="18"/>
              </w:rPr>
            </w:pPr>
            <w:r w:rsidRPr="006E3E82">
              <w:rPr>
                <w:rFonts w:cs="Arial"/>
                <w:bCs/>
                <w:spacing w:val="-1"/>
                <w:sz w:val="18"/>
                <w:szCs w:val="18"/>
              </w:rPr>
              <w:t>najniższa cena brutto spośród badanych ofert</w:t>
            </w:r>
          </w:p>
          <w:p w14:paraId="5BEB2EFF" w14:textId="77777777" w:rsidR="002547AB" w:rsidRPr="006E3E82" w:rsidRDefault="002547AB" w:rsidP="002547AB">
            <w:pPr>
              <w:shd w:val="clear" w:color="auto" w:fill="FFFFFF"/>
              <w:spacing w:line="259" w:lineRule="auto"/>
              <w:ind w:left="204" w:hanging="204"/>
              <w:jc w:val="center"/>
              <w:rPr>
                <w:rFonts w:cs="Arial"/>
                <w:bCs/>
                <w:spacing w:val="-1"/>
                <w:sz w:val="18"/>
                <w:szCs w:val="18"/>
              </w:rPr>
            </w:pPr>
            <w:r w:rsidRPr="006E3E82">
              <w:rPr>
                <w:rFonts w:cs="Arial"/>
                <w:bCs/>
                <w:spacing w:val="-1"/>
                <w:sz w:val="18"/>
                <w:szCs w:val="18"/>
              </w:rPr>
              <w:t>--------------------------------------------------------------- x 100 pkt</w:t>
            </w:r>
          </w:p>
          <w:p w14:paraId="51820E8F" w14:textId="6876D828" w:rsidR="002547AB" w:rsidRPr="006E3E82" w:rsidRDefault="002547AB" w:rsidP="002547AB">
            <w:pPr>
              <w:shd w:val="clear" w:color="auto" w:fill="FFFFFF"/>
              <w:spacing w:before="120" w:line="259" w:lineRule="auto"/>
              <w:ind w:left="204" w:hanging="204"/>
              <w:jc w:val="center"/>
              <w:rPr>
                <w:rFonts w:cs="Arial"/>
                <w:bCs/>
                <w:spacing w:val="-1"/>
                <w:sz w:val="18"/>
                <w:szCs w:val="18"/>
              </w:rPr>
            </w:pPr>
            <w:r w:rsidRPr="006E3E82">
              <w:rPr>
                <w:rFonts w:cs="Arial"/>
                <w:bCs/>
                <w:spacing w:val="-3"/>
                <w:sz w:val="18"/>
                <w:szCs w:val="18"/>
              </w:rPr>
              <w:t>cena brutto badanej oferty</w:t>
            </w:r>
          </w:p>
        </w:tc>
      </w:tr>
    </w:tbl>
    <w:p w14:paraId="478DBBA8" w14:textId="49B86E13" w:rsidR="0018265F" w:rsidRPr="00E35F58" w:rsidRDefault="00E35F58" w:rsidP="001E6E20">
      <w:pPr>
        <w:pStyle w:val="Styl11"/>
        <w:spacing w:before="120"/>
        <w:contextualSpacing w:val="0"/>
        <w:rPr>
          <w:i/>
        </w:rPr>
      </w:pPr>
      <w:r>
        <w:t>Zamawiający</w:t>
      </w:r>
      <w:r w:rsidRPr="00E35F58">
        <w:t xml:space="preserve"> będzie rozliczał się z Wykonawcą na podstawie § </w:t>
      </w:r>
      <w:r w:rsidR="006E3E82">
        <w:t>3</w:t>
      </w:r>
      <w:r w:rsidRPr="00E35F58">
        <w:t xml:space="preserve"> wzoru umowy.</w:t>
      </w:r>
    </w:p>
    <w:p w14:paraId="2364E46A" w14:textId="121768D5" w:rsidR="0018265F" w:rsidRPr="00B54682"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69F86D1" w14:textId="77777777" w:rsidR="00B54682" w:rsidRPr="00E76978" w:rsidRDefault="00B54682" w:rsidP="00B54682">
      <w:pPr>
        <w:pStyle w:val="Styl11"/>
      </w:pPr>
      <w:r w:rsidRPr="00E76978">
        <w:t>Cena Oferty podana w USD lub w EUR lub GBP zostanie przeliczona przez Zamawiającego na</w:t>
      </w:r>
    </w:p>
    <w:p w14:paraId="271D668F" w14:textId="104944E0" w:rsidR="00B54682" w:rsidRPr="00B54682" w:rsidRDefault="00B54682" w:rsidP="00B54682">
      <w:pPr>
        <w:pStyle w:val="Styl11"/>
        <w:numPr>
          <w:ilvl w:val="0"/>
          <w:numId w:val="0"/>
        </w:numPr>
        <w:ind w:left="709"/>
      </w:pPr>
      <w:r w:rsidRPr="00E76978">
        <w:t xml:space="preserve">PLN wg średniego kursu walut ogłoszonego przez Narodowy Bank Polski </w:t>
      </w:r>
      <w:r w:rsidR="00E76978" w:rsidRPr="00E76978">
        <w:t>z dnia poprzedzającego dzień otwarcia ofert</w:t>
      </w:r>
      <w:r w:rsidRPr="00E76978">
        <w:t>.</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805651" w:rsidRDefault="00F40506" w:rsidP="00D2442C">
      <w:pPr>
        <w:pStyle w:val="Styl11"/>
      </w:pPr>
      <w:r w:rsidRPr="00805651">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3D65D86" w14:textId="7459CF7F" w:rsidR="000818E8" w:rsidRPr="00B54682" w:rsidRDefault="00F40506" w:rsidP="00423CB8">
      <w:pPr>
        <w:pStyle w:val="Styl11"/>
      </w:pPr>
      <w:r w:rsidRPr="00B54682">
        <w:t>Zamawiający</w:t>
      </w:r>
      <w:r w:rsidR="00001948" w:rsidRPr="00B54682">
        <w:t xml:space="preserve"> </w:t>
      </w:r>
      <w:r w:rsidRPr="00B54682">
        <w:t>przewiduje możliwości rozliczenia z Wykonawcą w innej walucie niż złoty polski</w:t>
      </w:r>
      <w:r w:rsidR="00423CB8" w:rsidRPr="00B54682">
        <w:t xml:space="preserve"> </w:t>
      </w:r>
    </w:p>
    <w:p w14:paraId="12AF41E5" w14:textId="77777777" w:rsidR="00513B82" w:rsidRPr="00580584" w:rsidRDefault="00513B82" w:rsidP="00D877C6">
      <w:pPr>
        <w:pStyle w:val="Styl1"/>
      </w:pPr>
      <w:r>
        <w:t>Sposób obliczenia ceny</w:t>
      </w:r>
    </w:p>
    <w:p w14:paraId="687F9D8B" w14:textId="52C7A0C0" w:rsidR="00513B82" w:rsidRPr="006E3E82" w:rsidRDefault="00513B82" w:rsidP="00D2442C">
      <w:pPr>
        <w:pStyle w:val="Styl11"/>
      </w:pPr>
      <w:r w:rsidRPr="00513B82">
        <w:t xml:space="preserve">Zaoferowaną cenę całkowitą (brutto) należy przedstawić w </w:t>
      </w:r>
      <w:r w:rsidRPr="002547AB">
        <w:rPr>
          <w:b/>
        </w:rPr>
        <w:t>Formularzu ofert</w:t>
      </w:r>
      <w:r w:rsidR="00D51457" w:rsidRPr="002547AB">
        <w:rPr>
          <w:b/>
        </w:rPr>
        <w:t>owym</w:t>
      </w:r>
      <w:r w:rsidRPr="00513B82">
        <w:t xml:space="preserve"> zgodnym </w:t>
      </w:r>
      <w:r w:rsidRPr="006E3E82">
        <w:t>z</w:t>
      </w:r>
      <w:r w:rsidR="002A0400" w:rsidRPr="006E3E82">
        <w:t> </w:t>
      </w:r>
      <w:r w:rsidRPr="006E3E82">
        <w:t xml:space="preserve">wzorem stanowiącym </w:t>
      </w:r>
      <w:r w:rsidRPr="002547AB">
        <w:rPr>
          <w:b/>
          <w:u w:val="single"/>
        </w:rPr>
        <w:t>Załącznik nr 1 do SWZ</w:t>
      </w:r>
      <w:r w:rsidRPr="006E3E82">
        <w:t>.</w:t>
      </w:r>
    </w:p>
    <w:p w14:paraId="02CBD5E9" w14:textId="1CDCAEA5" w:rsidR="002A0400" w:rsidRPr="006E3E82" w:rsidRDefault="00513B82" w:rsidP="00D2442C">
      <w:pPr>
        <w:pStyle w:val="Styl11"/>
      </w:pPr>
      <w:r w:rsidRPr="006E3E82">
        <w:t xml:space="preserve">Cena określona w ofercie uwzględnia wszelkie koszty wynagrodzenia Wykonawcy jakie Zamawiający zapłaci z tytułu realizacji przedmiotu zamówienia i powinna być wynikiem kalkulacji zgodnie z </w:t>
      </w:r>
      <w:r w:rsidRPr="002547AB">
        <w:rPr>
          <w:b/>
        </w:rPr>
        <w:t>Formularz</w:t>
      </w:r>
      <w:r w:rsidR="002A0400" w:rsidRPr="002547AB">
        <w:rPr>
          <w:b/>
        </w:rPr>
        <w:t>em cenowym</w:t>
      </w:r>
      <w:r w:rsidRPr="006E3E82">
        <w:t xml:space="preserve">, </w:t>
      </w:r>
      <w:r w:rsidR="002A0400" w:rsidRPr="006E3E82">
        <w:t>którego wzó</w:t>
      </w:r>
      <w:r w:rsidRPr="006E3E82">
        <w:t>r</w:t>
      </w:r>
      <w:r w:rsidR="002A0400" w:rsidRPr="006E3E82">
        <w:t xml:space="preserve"> stanowi </w:t>
      </w:r>
      <w:r w:rsidR="002A0400" w:rsidRPr="002547AB">
        <w:rPr>
          <w:b/>
        </w:rPr>
        <w:t>Załącznik</w:t>
      </w:r>
      <w:r w:rsidRPr="002547AB">
        <w:rPr>
          <w:b/>
        </w:rPr>
        <w:t xml:space="preserve"> nr </w:t>
      </w:r>
      <w:r w:rsidR="002547AB" w:rsidRPr="002547AB">
        <w:rPr>
          <w:b/>
        </w:rPr>
        <w:t>5</w:t>
      </w:r>
      <w:r w:rsidR="00E76978">
        <w:rPr>
          <w:b/>
        </w:rPr>
        <w:t>.a – 5.c</w:t>
      </w:r>
      <w:r w:rsidR="006E3E82" w:rsidRPr="002547AB">
        <w:rPr>
          <w:b/>
        </w:rPr>
        <w:t xml:space="preserve"> </w:t>
      </w:r>
      <w:r w:rsidRPr="002547AB">
        <w:rPr>
          <w:b/>
        </w:rPr>
        <w:t>do SWZ</w:t>
      </w:r>
      <w:r w:rsidR="00E76978">
        <w:rPr>
          <w:b/>
        </w:rPr>
        <w:t xml:space="preserve"> </w:t>
      </w:r>
      <w:r w:rsidR="00E76978" w:rsidRPr="00E76978">
        <w:rPr>
          <w:i/>
        </w:rPr>
        <w:t>(odpowiednio dla danej części)</w:t>
      </w:r>
      <w:r w:rsidRPr="00E76978">
        <w:rPr>
          <w:i/>
        </w:rPr>
        <w:t>.</w:t>
      </w:r>
      <w:r w:rsidRPr="006E3E82">
        <w:t xml:space="preserve"> </w:t>
      </w:r>
    </w:p>
    <w:p w14:paraId="60D9FB26" w14:textId="5140B6E9" w:rsidR="00513B82" w:rsidRPr="006E3E82" w:rsidRDefault="00513B82" w:rsidP="00D2442C">
      <w:pPr>
        <w:pStyle w:val="Styl11"/>
      </w:pPr>
      <w:r w:rsidRPr="006E3E82">
        <w:lastRenderedPageBreak/>
        <w:t xml:space="preserve">Wykonawca zobowiązany jest wypełnić wszystkie pozycje ujęte w </w:t>
      </w:r>
      <w:r w:rsidR="00882B39" w:rsidRPr="006E3E82">
        <w:t>Formularzu ofertowym</w:t>
      </w:r>
      <w:r w:rsidR="002A0400" w:rsidRPr="006E3E82">
        <w:t xml:space="preserve"> i</w:t>
      </w:r>
      <w:r w:rsidR="00CC2316" w:rsidRPr="006E3E82">
        <w:t> </w:t>
      </w:r>
      <w:r w:rsidR="002A0400" w:rsidRPr="006E3E82">
        <w:t>Formularzu cenowym</w:t>
      </w:r>
      <w:r w:rsidRPr="006E3E82">
        <w:t>.</w:t>
      </w:r>
    </w:p>
    <w:p w14:paraId="22966B02" w14:textId="11C92C2D" w:rsidR="00C24F8F" w:rsidRDefault="00C24F8F" w:rsidP="00C24F8F">
      <w:pPr>
        <w:pStyle w:val="Styl11"/>
      </w:pPr>
      <w:r w:rsidRPr="006E3E82">
        <w:t xml:space="preserve">Kwoty należy zaokrąglić do </w:t>
      </w:r>
      <w:r>
        <w:t xml:space="preserve">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09DC6B9F" w:rsidR="00C24F8F" w:rsidRPr="001A411F" w:rsidRDefault="00C24F8F" w:rsidP="00C24F8F">
      <w:pPr>
        <w:pStyle w:val="Styl11"/>
      </w:pPr>
      <w:r>
        <w:t xml:space="preserve">Zamawiający zastrzega, że cena za realizację przedmiotu zamówienia wskazana przez </w:t>
      </w:r>
      <w:r w:rsidRPr="001A411F">
        <w:t>Wykonawcę w Formularzu ofertowym oraz w Formularzu cenowym nie może mieć wartości 0,00 złotych.</w:t>
      </w:r>
    </w:p>
    <w:p w14:paraId="0B593240" w14:textId="4EADE75A" w:rsidR="002547AB" w:rsidRDefault="002547AB" w:rsidP="00C24F8F">
      <w:pPr>
        <w:pStyle w:val="Styl11"/>
      </w:pPr>
      <w:r>
        <w:rPr>
          <w:rFonts w:ascii="ArialMT" w:hAnsi="ArialMT" w:cs="ArialMT"/>
          <w:szCs w:val="22"/>
        </w:rPr>
        <w:t>Cena oferty musi być podana w PLN lub EUR lub USD lub GBP.</w:t>
      </w:r>
    </w:p>
    <w:p w14:paraId="68195F1E" w14:textId="53D772BA" w:rsidR="00AC4494" w:rsidRPr="001A411F" w:rsidRDefault="00AC4494" w:rsidP="00C24F8F">
      <w:pPr>
        <w:pStyle w:val="Styl11"/>
      </w:pPr>
      <w:r w:rsidRPr="001A411F">
        <w:t>W celu porównania ofert, cena oferty złożonej w walucie innej niż PLN zostanie przeliczona przez Zamawiającego wg średniego kursu NBP z dnia poprzedzającego dzień otwarcia ofert.</w:t>
      </w:r>
    </w:p>
    <w:p w14:paraId="131D2162" w14:textId="6D68DE52" w:rsidR="006554CA" w:rsidRPr="001A411F" w:rsidRDefault="006554CA" w:rsidP="00C24F8F">
      <w:pPr>
        <w:pStyle w:val="Styl11"/>
      </w:pPr>
      <w:r w:rsidRPr="001A411F">
        <w:t>Podane w ofercie cena/ceny służą porównaniu złożonych ofert. Zamawiający zamierza udzielać zamówień do maksymalnej wysokości środków finansowych przeznaczonych na realizację przedmiotowego zamówienia.</w:t>
      </w:r>
    </w:p>
    <w:p w14:paraId="18F24CC2" w14:textId="45F850E2" w:rsidR="00F40506" w:rsidRPr="00234200" w:rsidRDefault="00F40506" w:rsidP="005B4898">
      <w:pPr>
        <w:pStyle w:val="Dzia"/>
        <w:rPr>
          <w:rFonts w:eastAsia="Calibri"/>
        </w:rPr>
      </w:pPr>
      <w:r w:rsidRPr="00234200">
        <w:rPr>
          <w:rFonts w:eastAsia="Calibri"/>
        </w:rPr>
        <w:t>Dział V</w:t>
      </w:r>
    </w:p>
    <w:p w14:paraId="22777609" w14:textId="77777777" w:rsidR="00F40506" w:rsidRPr="00234200" w:rsidRDefault="00F40506" w:rsidP="005B4898">
      <w:pPr>
        <w:pStyle w:val="Dzia"/>
        <w:rPr>
          <w:rFonts w:eastAsia="Calibri"/>
        </w:rPr>
      </w:pPr>
      <w:r w:rsidRPr="00234200">
        <w:rPr>
          <w:rFonts w:eastAsia="Calibri"/>
        </w:rPr>
        <w:t>Składanie i otwarcie ofert</w:t>
      </w:r>
    </w:p>
    <w:p w14:paraId="5BF7FCA7" w14:textId="77777777" w:rsidR="00580584" w:rsidRPr="00234200" w:rsidRDefault="00580584" w:rsidP="00D877C6">
      <w:pPr>
        <w:pStyle w:val="Styl1"/>
      </w:pPr>
      <w:r w:rsidRPr="00234200">
        <w:t>Miejsce i termin składania ofert</w:t>
      </w:r>
    </w:p>
    <w:p w14:paraId="7BB7DDDE" w14:textId="4AE1367F" w:rsidR="001E0317" w:rsidRPr="00234200" w:rsidRDefault="00764011" w:rsidP="00F84422">
      <w:pPr>
        <w:pStyle w:val="Styl11"/>
        <w:contextualSpacing w:val="0"/>
        <w:rPr>
          <w:b/>
          <w:u w:val="single"/>
        </w:rPr>
      </w:pPr>
      <w:r w:rsidRPr="00234200">
        <w:t>Ofertę w formie elektronicznej</w:t>
      </w:r>
      <w:r w:rsidR="00604F2B" w:rsidRPr="00234200">
        <w:t>, opatrzoną</w:t>
      </w:r>
      <w:r w:rsidRPr="00234200">
        <w:t xml:space="preserve"> kwalifikowanym podpisem elektronicznym wystawionym przez dostawcę kwalifikowanej usługi zaufania, będącego podmiotem św</w:t>
      </w:r>
      <w:r w:rsidR="00604F2B" w:rsidRPr="00234200">
        <w:t xml:space="preserve">iadczącym usługi certyfikacyjne, </w:t>
      </w:r>
      <w:r w:rsidR="00604F2B" w:rsidRPr="00234200">
        <w:rPr>
          <w:rFonts w:eastAsia="Calibri"/>
          <w:lang w:eastAsia="pl-PL"/>
        </w:rPr>
        <w:t xml:space="preserve">spełniający wymogi bezpieczeństwa lub podpis zaufany składany za pośrednictwem profilu zaufanego </w:t>
      </w:r>
      <w:proofErr w:type="spellStart"/>
      <w:r w:rsidR="00604F2B" w:rsidRPr="00234200">
        <w:rPr>
          <w:rFonts w:eastAsia="Calibri"/>
          <w:lang w:eastAsia="pl-PL"/>
        </w:rPr>
        <w:t>ePUAP</w:t>
      </w:r>
      <w:proofErr w:type="spellEnd"/>
      <w:r w:rsidR="00604F2B" w:rsidRPr="00234200">
        <w:rPr>
          <w:rFonts w:eastAsia="Calibri"/>
          <w:lang w:eastAsia="pl-PL"/>
        </w:rPr>
        <w:t xml:space="preserve">, umożliwiający uwierzytelnienie tożsamości osoby składającej podpis, o których mowa w </w:t>
      </w:r>
      <w:r w:rsidR="00604F2B" w:rsidRPr="00234200">
        <w:rPr>
          <w:rFonts w:eastAsia="Calibri"/>
          <w:u w:val="single"/>
          <w:lang w:eastAsia="pl-PL"/>
        </w:rPr>
        <w:t>ustawie z dnia 5 września 2016 r.  – o</w:t>
      </w:r>
      <w:r w:rsidR="00604F2B" w:rsidRPr="00234200">
        <w:rPr>
          <w:u w:val="single"/>
        </w:rPr>
        <w:t> </w:t>
      </w:r>
      <w:r w:rsidR="00604F2B" w:rsidRPr="00234200">
        <w:rPr>
          <w:rFonts w:eastAsia="Calibri"/>
          <w:u w:val="single"/>
          <w:lang w:eastAsia="pl-PL"/>
        </w:rPr>
        <w:t>usługach zaufania oraz identyfikacji elektronicznej</w:t>
      </w:r>
      <w:r w:rsidR="00CB381E" w:rsidRPr="00234200">
        <w:t>,</w:t>
      </w:r>
      <w:r w:rsidRPr="00234200">
        <w:t xml:space="preserve"> Wykonawca składa za pośrednictwem Modułu Elektronicznej Komunikacji z Dostawcami dostępnego na stronie </w:t>
      </w:r>
      <w:hyperlink r:id="rId14" w:history="1">
        <w:r w:rsidRPr="00234200">
          <w:t>http://www.przetargi.pgnig.pl</w:t>
        </w:r>
      </w:hyperlink>
      <w:r w:rsidRPr="00234200">
        <w:t xml:space="preserve"> przed </w:t>
      </w:r>
      <w:r w:rsidR="001046F8" w:rsidRPr="00234200">
        <w:t>upływem terminu składania ofert,</w:t>
      </w:r>
      <w:r w:rsidR="00EB11D4" w:rsidRPr="00234200">
        <w:rPr>
          <w:b/>
        </w:rPr>
        <w:t xml:space="preserve"> </w:t>
      </w:r>
      <w:r w:rsidR="001046F8" w:rsidRPr="00234200">
        <w:rPr>
          <w:b/>
        </w:rPr>
        <w:t xml:space="preserve">tj. </w:t>
      </w:r>
      <w:r w:rsidR="001046F8" w:rsidRPr="00234200">
        <w:rPr>
          <w:b/>
          <w:u w:val="single"/>
        </w:rPr>
        <w:t xml:space="preserve">do dnia </w:t>
      </w:r>
      <w:del w:id="7" w:author="Bartczak Emilia" w:date="2026-01-26T09:32:00Z" w16du:dateUtc="2026-01-26T08:32:00Z">
        <w:r w:rsidR="00EA5500" w:rsidDel="00023783">
          <w:rPr>
            <w:b/>
            <w:u w:val="single"/>
          </w:rPr>
          <w:delText>30</w:delText>
        </w:r>
      </w:del>
      <w:ins w:id="8" w:author="Bartczak Emilia" w:date="2026-01-26T09:32:00Z" w16du:dateUtc="2026-01-26T08:32:00Z">
        <w:r w:rsidR="00023783">
          <w:rPr>
            <w:b/>
            <w:u w:val="single"/>
          </w:rPr>
          <w:t>11</w:t>
        </w:r>
      </w:ins>
      <w:r w:rsidR="00234200">
        <w:rPr>
          <w:b/>
          <w:u w:val="single"/>
        </w:rPr>
        <w:t>.</w:t>
      </w:r>
      <w:del w:id="9" w:author="Bartczak Emilia" w:date="2026-01-26T09:32:00Z" w16du:dateUtc="2026-01-26T08:32:00Z">
        <w:r w:rsidR="00234200" w:rsidDel="00023783">
          <w:rPr>
            <w:b/>
            <w:u w:val="single"/>
          </w:rPr>
          <w:delText>01</w:delText>
        </w:r>
      </w:del>
      <w:ins w:id="10" w:author="Bartczak Emilia" w:date="2026-01-26T09:32:00Z" w16du:dateUtc="2026-01-26T08:32:00Z">
        <w:r w:rsidR="00023783">
          <w:rPr>
            <w:b/>
            <w:u w:val="single"/>
          </w:rPr>
          <w:t>0</w:t>
        </w:r>
        <w:r w:rsidR="00023783">
          <w:rPr>
            <w:b/>
            <w:u w:val="single"/>
          </w:rPr>
          <w:t>2</w:t>
        </w:r>
      </w:ins>
      <w:r w:rsidR="006E3E82" w:rsidRPr="00234200">
        <w:rPr>
          <w:b/>
          <w:u w:val="single"/>
        </w:rPr>
        <w:t>.202</w:t>
      </w:r>
      <w:r w:rsidR="00911D1A">
        <w:rPr>
          <w:b/>
          <w:u w:val="single"/>
        </w:rPr>
        <w:t>6</w:t>
      </w:r>
      <w:r w:rsidR="006E3E82" w:rsidRPr="00234200">
        <w:rPr>
          <w:b/>
          <w:u w:val="single"/>
        </w:rPr>
        <w:t xml:space="preserve"> </w:t>
      </w:r>
      <w:r w:rsidR="001046F8" w:rsidRPr="00234200">
        <w:rPr>
          <w:b/>
          <w:u w:val="single"/>
        </w:rPr>
        <w:t xml:space="preserve">r. godz. </w:t>
      </w:r>
      <w:r w:rsidR="00234200">
        <w:rPr>
          <w:b/>
          <w:u w:val="single"/>
        </w:rPr>
        <w:t>1</w:t>
      </w:r>
      <w:r w:rsidR="002547AB">
        <w:rPr>
          <w:b/>
          <w:u w:val="single"/>
        </w:rPr>
        <w:t>1</w:t>
      </w:r>
      <w:r w:rsidR="006E3E82" w:rsidRPr="00234200">
        <w:rPr>
          <w:b/>
          <w:u w:val="single"/>
        </w:rPr>
        <w:t>:00.</w:t>
      </w:r>
    </w:p>
    <w:p w14:paraId="0DBCBFAB" w14:textId="24C12A53" w:rsidR="00764011" w:rsidRPr="00234200" w:rsidRDefault="00764011" w:rsidP="00F84422">
      <w:pPr>
        <w:pStyle w:val="Styl11"/>
        <w:contextualSpacing w:val="0"/>
      </w:pPr>
      <w:r w:rsidRPr="00234200">
        <w:t xml:space="preserve">Oświadczenia podmiotów składających ofertę/wniosek wspólnie oraz podmiotów udostępniających potencjał powinny mieć formę dokumentu elektronicznego, podpisanego kwalifikowanym podpisem elektronicznym </w:t>
      </w:r>
      <w:r w:rsidR="001E6E20" w:rsidRPr="00234200">
        <w:t xml:space="preserve">lub podpisem zaufanym </w:t>
      </w:r>
      <w:r w:rsidRPr="00234200">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6B043BF2"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1C7CB4EB" w14:textId="77777777" w:rsidR="00BF3CA3" w:rsidRDefault="00BF3CA3" w:rsidP="00BF3CA3">
      <w:pPr>
        <w:pStyle w:val="Styl11"/>
        <w:numPr>
          <w:ilvl w:val="0"/>
          <w:numId w:val="0"/>
        </w:numPr>
        <w:ind w:left="709" w:hanging="709"/>
        <w:contextualSpacing w:val="0"/>
      </w:pPr>
    </w:p>
    <w:p w14:paraId="41371835" w14:textId="77777777" w:rsidR="00515B52" w:rsidRPr="00966DA5" w:rsidRDefault="0069101D" w:rsidP="00D877C6">
      <w:pPr>
        <w:pStyle w:val="Styl1"/>
      </w:pPr>
      <w:r>
        <w:t>Otwarcie ofert</w:t>
      </w:r>
    </w:p>
    <w:p w14:paraId="4FA04E10" w14:textId="2D6EA781" w:rsidR="00515B52" w:rsidRDefault="00F40506" w:rsidP="00D2442C">
      <w:pPr>
        <w:pStyle w:val="Styl11"/>
      </w:pPr>
      <w:r w:rsidRPr="00515B52">
        <w:t xml:space="preserve">Otwarcie ofert nastąpi w siedzibie Zamawiającego </w:t>
      </w:r>
      <w:r w:rsidR="00963156">
        <w:t xml:space="preserve">w dniu składania ofert </w:t>
      </w:r>
      <w:r w:rsidRPr="00AD4277">
        <w:rPr>
          <w:b/>
          <w:u w:val="single"/>
        </w:rPr>
        <w:t xml:space="preserve">o godzinie </w:t>
      </w:r>
      <w:r w:rsidR="00BF3CA3">
        <w:rPr>
          <w:b/>
          <w:u w:val="single"/>
        </w:rPr>
        <w:t>1</w:t>
      </w:r>
      <w:r w:rsidR="002547AB">
        <w:rPr>
          <w:b/>
          <w:u w:val="single"/>
        </w:rPr>
        <w:t>1</w:t>
      </w:r>
      <w:r w:rsidR="006E3E82" w:rsidRPr="00AD4277">
        <w:rPr>
          <w:b/>
          <w:u w:val="single"/>
        </w:rPr>
        <w:t>:</w:t>
      </w:r>
      <w:r w:rsidR="00BF3CA3">
        <w:rPr>
          <w:b/>
          <w:u w:val="single"/>
        </w:rPr>
        <w:t>30</w:t>
      </w:r>
      <w:r w:rsidR="006E3E82">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4246418D" w:rsidR="00F40506" w:rsidRPr="00D2442C" w:rsidRDefault="00F40506" w:rsidP="006B3B6F">
      <w:pPr>
        <w:pStyle w:val="Styl11"/>
      </w:pPr>
      <w:r w:rsidRPr="00D2442C">
        <w:t xml:space="preserve">Wykonawca pozostaje związany złożoną ofertą przez </w:t>
      </w:r>
      <w:r w:rsidRPr="00805651">
        <w:t xml:space="preserve">okres </w:t>
      </w:r>
      <w:r w:rsidR="00E76978">
        <w:rPr>
          <w:b/>
        </w:rPr>
        <w:t>9</w:t>
      </w:r>
      <w:r w:rsidRPr="00805651">
        <w:rPr>
          <w:b/>
        </w:rPr>
        <w:t>0 dni</w:t>
      </w:r>
      <w:r w:rsidRPr="00805651">
        <w:t>.</w:t>
      </w:r>
      <w:r w:rsidRPr="00D2442C">
        <w:t xml:space="preserve"> Bieg terminu związania ofertą rozpoczyna się wraz z upływem terminu składania ofert.</w:t>
      </w:r>
    </w:p>
    <w:p w14:paraId="47697E55" w14:textId="4C99A249" w:rsidR="00204D3A" w:rsidRPr="00204D3A" w:rsidRDefault="00204D3A" w:rsidP="00D877C6">
      <w:pPr>
        <w:pStyle w:val="Styl1"/>
      </w:pPr>
      <w:r w:rsidRPr="00204D3A">
        <w:lastRenderedPageBreak/>
        <w:t>Zmiana i wycofanie oferty</w:t>
      </w:r>
    </w:p>
    <w:p w14:paraId="33CBA4F3" w14:textId="24F72D6A" w:rsidR="00F40506" w:rsidRPr="002B1AC9" w:rsidRDefault="00F40506" w:rsidP="006B3B6F">
      <w:pPr>
        <w:pStyle w:val="Styl11"/>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fldChar w:fldCharType="begin"/>
      </w:r>
      <w:r>
        <w:instrText>HYPERLINK "mailto:daneosobowe@orlen.pl"</w:instrText>
      </w:r>
      <w:r>
        <w:fldChar w:fldCharType="separate"/>
      </w:r>
      <w:r w:rsidRPr="009E2D93">
        <w:rPr>
          <w:rFonts w:eastAsiaTheme="minorHAnsi" w:cs="Arial"/>
          <w:i/>
          <w:iCs/>
          <w:color w:val="0000FF" w:themeColor="hyperlink"/>
          <w:sz w:val="20"/>
          <w:szCs w:val="20"/>
          <w:u w:val="single"/>
          <w:lang w:val="cs-CZ" w:eastAsia="en-US"/>
        </w:rPr>
        <w:t>daneosobowe@orlen.pl</w:t>
      </w:r>
      <w: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5"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lastRenderedPageBreak/>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lastRenderedPageBreak/>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 xml:space="preserve">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w:t>
      </w:r>
      <w:r w:rsidRPr="009E2D93">
        <w:rPr>
          <w:rFonts w:eastAsiaTheme="minorHAnsi" w:cs="Arial"/>
          <w:sz w:val="20"/>
          <w:szCs w:val="20"/>
          <w:lang w:eastAsia="en-US"/>
        </w:rPr>
        <w:lastRenderedPageBreak/>
        <w:t>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0E380D0" w14:textId="560E2A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tcPr>
          <w:p w14:paraId="22D18913" w14:textId="23093919" w:rsidR="00F40506" w:rsidRPr="00F40506" w:rsidRDefault="00087C7C" w:rsidP="002547AB">
            <w:pPr>
              <w:spacing w:line="259" w:lineRule="auto"/>
              <w:rPr>
                <w:rFonts w:cs="Arial"/>
                <w:sz w:val="20"/>
                <w:szCs w:val="20"/>
              </w:rPr>
            </w:pPr>
            <w:r w:rsidRPr="00F40506">
              <w:rPr>
                <w:rFonts w:cs="Arial"/>
                <w:sz w:val="20"/>
                <w:szCs w:val="20"/>
              </w:rPr>
              <w:t>Opis przedmiotu zamówienia</w:t>
            </w:r>
            <w:r w:rsidR="00AD4277">
              <w:rPr>
                <w:rFonts w:cs="Arial"/>
                <w:sz w:val="20"/>
                <w:szCs w:val="20"/>
              </w:rPr>
              <w:t xml:space="preserve"> </w:t>
            </w:r>
            <w:r w:rsidR="002547AB">
              <w:rPr>
                <w:rFonts w:cs="Arial"/>
                <w:sz w:val="20"/>
                <w:szCs w:val="20"/>
              </w:rPr>
              <w:t>(dla Części I-III)</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2269A64" w14:textId="048423BF" w:rsidR="00F40506" w:rsidRPr="00F40506" w:rsidRDefault="00F40506" w:rsidP="00AD4277">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tcPr>
          <w:p w14:paraId="1DFDA88D" w14:textId="09D0B1E6" w:rsidR="00F40506" w:rsidRPr="00F40506" w:rsidRDefault="00CC2316" w:rsidP="008D729E">
            <w:pPr>
              <w:spacing w:line="259" w:lineRule="auto"/>
              <w:rPr>
                <w:rFonts w:cs="Arial"/>
                <w:sz w:val="20"/>
                <w:szCs w:val="20"/>
              </w:rPr>
            </w:pPr>
            <w:r>
              <w:rPr>
                <w:rFonts w:cs="Arial"/>
                <w:sz w:val="20"/>
                <w:szCs w:val="20"/>
              </w:rPr>
              <w:t>Wz</w:t>
            </w:r>
            <w:r w:rsidR="008D729E">
              <w:rPr>
                <w:rFonts w:cs="Arial"/>
                <w:sz w:val="20"/>
                <w:szCs w:val="20"/>
              </w:rPr>
              <w:t>o</w:t>
            </w:r>
            <w:r>
              <w:rPr>
                <w:rFonts w:cs="Arial"/>
                <w:sz w:val="20"/>
                <w:szCs w:val="20"/>
              </w:rPr>
              <w:t>r</w:t>
            </w:r>
            <w:r w:rsidR="008D729E">
              <w:rPr>
                <w:rFonts w:cs="Arial"/>
                <w:sz w:val="20"/>
                <w:szCs w:val="20"/>
              </w:rPr>
              <w:t>y</w:t>
            </w:r>
            <w:r w:rsidRPr="00F40506">
              <w:rPr>
                <w:rFonts w:cs="Arial"/>
                <w:sz w:val="20"/>
                <w:szCs w:val="20"/>
              </w:rPr>
              <w:t xml:space="preserve"> </w:t>
            </w:r>
            <w:r w:rsidR="00087C7C" w:rsidRPr="00F40506">
              <w:rPr>
                <w:rFonts w:cs="Arial"/>
                <w:sz w:val="20"/>
                <w:szCs w:val="20"/>
              </w:rPr>
              <w:t>um</w:t>
            </w:r>
            <w:r w:rsidR="008D729E">
              <w:rPr>
                <w:rFonts w:cs="Arial"/>
                <w:sz w:val="20"/>
                <w:szCs w:val="20"/>
              </w:rPr>
              <w:t xml:space="preserve">ów: </w:t>
            </w:r>
          </w:p>
        </w:tc>
      </w:tr>
      <w:tr w:rsidR="008D729E" w:rsidRPr="00F40506" w14:paraId="3A620C3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439CE4D" w14:textId="52DB24A3" w:rsidR="008D729E" w:rsidRPr="00F40506" w:rsidRDefault="008D729E" w:rsidP="008D729E">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38AC05AA" w14:textId="7F99F84C" w:rsidR="008D729E" w:rsidRDefault="008D729E" w:rsidP="008D729E">
            <w:pPr>
              <w:spacing w:line="259" w:lineRule="auto"/>
              <w:rPr>
                <w:rFonts w:cs="Arial"/>
                <w:sz w:val="20"/>
                <w:szCs w:val="20"/>
              </w:rPr>
            </w:pPr>
            <w:r>
              <w:rPr>
                <w:rFonts w:cs="Arial"/>
                <w:sz w:val="20"/>
                <w:szCs w:val="20"/>
              </w:rPr>
              <w:t>Wzór</w:t>
            </w:r>
            <w:r w:rsidRPr="00F40506">
              <w:rPr>
                <w:rFonts w:cs="Arial"/>
                <w:sz w:val="20"/>
                <w:szCs w:val="20"/>
              </w:rPr>
              <w:t xml:space="preserve"> umowy</w:t>
            </w:r>
            <w:r>
              <w:rPr>
                <w:rFonts w:cs="Arial"/>
                <w:sz w:val="20"/>
                <w:szCs w:val="20"/>
              </w:rPr>
              <w:t xml:space="preserve"> dla Części I </w:t>
            </w:r>
          </w:p>
        </w:tc>
      </w:tr>
      <w:tr w:rsidR="008D729E" w:rsidRPr="00F40506" w14:paraId="51823DA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66744D20" w14:textId="3C1973C8" w:rsidR="008D729E" w:rsidRPr="00F40506" w:rsidRDefault="008D729E" w:rsidP="008D729E">
            <w:pPr>
              <w:spacing w:line="259" w:lineRule="auto"/>
              <w:jc w:val="right"/>
              <w:rPr>
                <w:rFonts w:cs="Arial"/>
                <w:sz w:val="20"/>
                <w:szCs w:val="20"/>
              </w:rPr>
            </w:pPr>
            <w:r w:rsidRPr="006E3E82">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16BFA74F" w14:textId="6C012606" w:rsidR="008D729E" w:rsidRDefault="008D729E" w:rsidP="008D729E">
            <w:pPr>
              <w:spacing w:line="259" w:lineRule="auto"/>
              <w:rPr>
                <w:rFonts w:cs="Arial"/>
                <w:sz w:val="20"/>
                <w:szCs w:val="20"/>
              </w:rPr>
            </w:pPr>
            <w:r>
              <w:rPr>
                <w:rFonts w:cs="Arial"/>
                <w:sz w:val="20"/>
                <w:szCs w:val="20"/>
              </w:rPr>
              <w:t>Wzór</w:t>
            </w:r>
            <w:r w:rsidRPr="00F40506">
              <w:rPr>
                <w:rFonts w:cs="Arial"/>
                <w:sz w:val="20"/>
                <w:szCs w:val="20"/>
              </w:rPr>
              <w:t xml:space="preserve"> umowy</w:t>
            </w:r>
            <w:r>
              <w:rPr>
                <w:rFonts w:cs="Arial"/>
                <w:sz w:val="20"/>
                <w:szCs w:val="20"/>
              </w:rPr>
              <w:t xml:space="preserve"> dla Części II</w:t>
            </w:r>
          </w:p>
        </w:tc>
      </w:tr>
      <w:tr w:rsidR="008D729E" w:rsidRPr="00F40506" w14:paraId="68F7D9F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1EEEC3E" w14:textId="377B8F15" w:rsidR="008D729E" w:rsidRPr="00F40506" w:rsidRDefault="008D729E" w:rsidP="008D729E">
            <w:pPr>
              <w:spacing w:line="259" w:lineRule="auto"/>
              <w:jc w:val="right"/>
              <w:rPr>
                <w:rFonts w:cs="Arial"/>
                <w:sz w:val="20"/>
                <w:szCs w:val="20"/>
              </w:rPr>
            </w:pPr>
            <w:r w:rsidRPr="006E3E82">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35E9E4B6" w14:textId="2145CB4B" w:rsidR="008D729E" w:rsidRDefault="008D729E" w:rsidP="008D729E">
            <w:pPr>
              <w:spacing w:line="259" w:lineRule="auto"/>
              <w:rPr>
                <w:rFonts w:cs="Arial"/>
                <w:sz w:val="20"/>
                <w:szCs w:val="20"/>
              </w:rPr>
            </w:pPr>
            <w:r>
              <w:rPr>
                <w:rFonts w:cs="Arial"/>
                <w:sz w:val="20"/>
                <w:szCs w:val="20"/>
              </w:rPr>
              <w:t>Wzór</w:t>
            </w:r>
            <w:r w:rsidRPr="00F40506">
              <w:rPr>
                <w:rFonts w:cs="Arial"/>
                <w:sz w:val="20"/>
                <w:szCs w:val="20"/>
              </w:rPr>
              <w:t xml:space="preserve"> umowy</w:t>
            </w:r>
            <w:r>
              <w:rPr>
                <w:rFonts w:cs="Arial"/>
                <w:sz w:val="20"/>
                <w:szCs w:val="20"/>
              </w:rPr>
              <w:t xml:space="preserve"> dla Części III</w:t>
            </w:r>
          </w:p>
        </w:tc>
      </w:tr>
      <w:tr w:rsidR="008D729E"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5E0FEC8" w14:textId="77777777" w:rsidR="008D729E" w:rsidRPr="00F40506" w:rsidRDefault="008D729E" w:rsidP="008D729E">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tcPr>
          <w:p w14:paraId="439AFF2B" w14:textId="77777777" w:rsidR="008D729E" w:rsidRPr="00F40506" w:rsidRDefault="008D729E" w:rsidP="008D729E">
            <w:pPr>
              <w:spacing w:line="259" w:lineRule="auto"/>
              <w:rPr>
                <w:rFonts w:cs="Arial"/>
                <w:sz w:val="20"/>
                <w:szCs w:val="20"/>
              </w:rPr>
            </w:pPr>
            <w:r w:rsidRPr="00F40506">
              <w:rPr>
                <w:rFonts w:cs="Arial"/>
                <w:sz w:val="20"/>
                <w:szCs w:val="20"/>
              </w:rPr>
              <w:t>Oświadczenia:</w:t>
            </w:r>
          </w:p>
        </w:tc>
      </w:tr>
      <w:tr w:rsidR="008D729E"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1479BC8C" w14:textId="77777777" w:rsidR="008D729E" w:rsidRPr="00F40506" w:rsidRDefault="008D729E" w:rsidP="008D729E">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1D43098C" w14:textId="77777777" w:rsidR="008D729E" w:rsidRPr="00F40506" w:rsidRDefault="008D729E" w:rsidP="008D729E">
            <w:pPr>
              <w:spacing w:line="259" w:lineRule="auto"/>
              <w:rPr>
                <w:rFonts w:cs="Arial"/>
                <w:sz w:val="20"/>
                <w:szCs w:val="20"/>
              </w:rPr>
            </w:pPr>
            <w:r w:rsidRPr="00F40506">
              <w:rPr>
                <w:rFonts w:cs="Arial"/>
                <w:sz w:val="20"/>
                <w:szCs w:val="20"/>
              </w:rPr>
              <w:t>Oświadczenie o spełnianiu warunków udziału w postępowaniu</w:t>
            </w:r>
          </w:p>
        </w:tc>
      </w:tr>
      <w:tr w:rsidR="008D729E"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3C9034" w14:textId="77777777" w:rsidR="008D729E" w:rsidRPr="006E3E82" w:rsidRDefault="008D729E" w:rsidP="008D729E">
            <w:pPr>
              <w:spacing w:line="259" w:lineRule="auto"/>
              <w:jc w:val="right"/>
              <w:rPr>
                <w:rFonts w:cs="Arial"/>
                <w:sz w:val="20"/>
                <w:szCs w:val="20"/>
              </w:rPr>
            </w:pPr>
            <w:r w:rsidRPr="006E3E82">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3674E871" w14:textId="77777777" w:rsidR="008D729E" w:rsidRPr="006E3E82" w:rsidRDefault="008D729E" w:rsidP="008D729E">
            <w:pPr>
              <w:spacing w:line="259" w:lineRule="auto"/>
              <w:rPr>
                <w:rFonts w:cs="Arial"/>
                <w:sz w:val="20"/>
                <w:szCs w:val="20"/>
              </w:rPr>
            </w:pPr>
            <w:r w:rsidRPr="006E3E82">
              <w:rPr>
                <w:rFonts w:cs="Arial"/>
                <w:sz w:val="20"/>
                <w:szCs w:val="20"/>
              </w:rPr>
              <w:t>Oświadczenie o niepodleganiu wykluczeniu z postępowania</w:t>
            </w:r>
          </w:p>
        </w:tc>
      </w:tr>
      <w:tr w:rsidR="008D729E"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BFECA2" w14:textId="77777777" w:rsidR="008D729E" w:rsidRPr="006E3E82" w:rsidRDefault="008D729E" w:rsidP="008D729E">
            <w:pPr>
              <w:spacing w:line="259" w:lineRule="auto"/>
              <w:jc w:val="right"/>
              <w:rPr>
                <w:rFonts w:cs="Arial"/>
                <w:sz w:val="20"/>
                <w:szCs w:val="20"/>
              </w:rPr>
            </w:pPr>
            <w:r w:rsidRPr="006E3E82">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22E5BA00" w14:textId="38042DD8" w:rsidR="008D729E" w:rsidRPr="006E3E82" w:rsidRDefault="008D729E" w:rsidP="008D729E">
            <w:pPr>
              <w:spacing w:line="259" w:lineRule="auto"/>
              <w:rPr>
                <w:rFonts w:cs="Arial"/>
                <w:sz w:val="20"/>
                <w:szCs w:val="20"/>
              </w:rPr>
            </w:pPr>
            <w:r w:rsidRPr="006E3E82">
              <w:rPr>
                <w:rFonts w:cs="Arial"/>
                <w:sz w:val="20"/>
                <w:szCs w:val="20"/>
              </w:rPr>
              <w:t>Oświadczenie o niezgłaszaniu roszczeń wobec Zamawiającego</w:t>
            </w:r>
          </w:p>
        </w:tc>
      </w:tr>
      <w:tr w:rsidR="008D729E" w:rsidRPr="00F40506" w14:paraId="4EBFA24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CABD4EC" w14:textId="60E2876B" w:rsidR="008D729E" w:rsidRPr="006E3E82" w:rsidRDefault="008D729E" w:rsidP="008D729E">
            <w:pPr>
              <w:spacing w:line="259" w:lineRule="auto"/>
              <w:jc w:val="left"/>
              <w:rPr>
                <w:rFonts w:cs="Arial"/>
                <w:sz w:val="20"/>
                <w:szCs w:val="20"/>
              </w:rPr>
            </w:pPr>
            <w:r w:rsidRPr="006E3E82">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tcPr>
          <w:p w14:paraId="27143EF2" w14:textId="61CC4578" w:rsidR="008D729E" w:rsidRPr="006E3E82" w:rsidRDefault="008D729E" w:rsidP="008D729E">
            <w:pPr>
              <w:spacing w:line="259" w:lineRule="auto"/>
              <w:rPr>
                <w:rFonts w:cs="Arial"/>
                <w:sz w:val="20"/>
                <w:szCs w:val="20"/>
              </w:rPr>
            </w:pPr>
            <w:r>
              <w:rPr>
                <w:rFonts w:cs="Arial"/>
                <w:sz w:val="20"/>
                <w:szCs w:val="20"/>
              </w:rPr>
              <w:t>Formularze cenowe:</w:t>
            </w:r>
          </w:p>
        </w:tc>
      </w:tr>
      <w:tr w:rsidR="008D729E" w:rsidRPr="00F40506" w14:paraId="52A713F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6745C197" w14:textId="1B13A08B" w:rsidR="008D729E" w:rsidRPr="006E3E82" w:rsidRDefault="008D729E" w:rsidP="008D729E">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7A20AD58" w14:textId="30DFB364" w:rsidR="008D729E" w:rsidRDefault="008D729E" w:rsidP="008D729E">
            <w:pPr>
              <w:spacing w:line="259" w:lineRule="auto"/>
              <w:rPr>
                <w:rFonts w:cs="Arial"/>
                <w:sz w:val="20"/>
                <w:szCs w:val="20"/>
              </w:rPr>
            </w:pPr>
            <w:r>
              <w:rPr>
                <w:rFonts w:cs="Arial"/>
                <w:sz w:val="20"/>
                <w:szCs w:val="20"/>
              </w:rPr>
              <w:t>Formularz cenowy dla Części I</w:t>
            </w:r>
          </w:p>
        </w:tc>
      </w:tr>
      <w:tr w:rsidR="008D729E" w:rsidRPr="00F40506" w14:paraId="4AACF2DE"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6B6DD48" w14:textId="5B02AE1D" w:rsidR="008D729E" w:rsidRPr="006E3E82" w:rsidRDefault="008D729E" w:rsidP="008D729E">
            <w:pPr>
              <w:spacing w:line="259" w:lineRule="auto"/>
              <w:jc w:val="right"/>
              <w:rPr>
                <w:rFonts w:cs="Arial"/>
                <w:sz w:val="20"/>
                <w:szCs w:val="20"/>
              </w:rPr>
            </w:pPr>
            <w:r w:rsidRPr="006E3E82">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2053D206" w14:textId="6896ECD5" w:rsidR="008D729E" w:rsidRDefault="008D729E" w:rsidP="008D729E">
            <w:pPr>
              <w:spacing w:line="259" w:lineRule="auto"/>
              <w:rPr>
                <w:rFonts w:cs="Arial"/>
                <w:sz w:val="20"/>
                <w:szCs w:val="20"/>
              </w:rPr>
            </w:pPr>
            <w:r>
              <w:rPr>
                <w:rFonts w:cs="Arial"/>
                <w:sz w:val="20"/>
                <w:szCs w:val="20"/>
              </w:rPr>
              <w:t>Formularz cenowy dla Części II</w:t>
            </w:r>
          </w:p>
        </w:tc>
      </w:tr>
      <w:tr w:rsidR="008D729E" w:rsidRPr="00F40506" w14:paraId="59418F4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FB8DA10" w14:textId="10DE8287" w:rsidR="008D729E" w:rsidRPr="006E3E82" w:rsidRDefault="008D729E" w:rsidP="008D729E">
            <w:pPr>
              <w:spacing w:line="259" w:lineRule="auto"/>
              <w:jc w:val="right"/>
              <w:rPr>
                <w:rFonts w:cs="Arial"/>
                <w:sz w:val="20"/>
                <w:szCs w:val="20"/>
              </w:rPr>
            </w:pPr>
            <w:r w:rsidRPr="006E3E82">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31926BE2" w14:textId="3A38DD73" w:rsidR="008D729E" w:rsidRDefault="008D729E" w:rsidP="008D729E">
            <w:pPr>
              <w:spacing w:line="259" w:lineRule="auto"/>
              <w:rPr>
                <w:rFonts w:cs="Arial"/>
                <w:sz w:val="20"/>
                <w:szCs w:val="20"/>
              </w:rPr>
            </w:pPr>
            <w:r>
              <w:rPr>
                <w:rFonts w:cs="Arial"/>
                <w:sz w:val="20"/>
                <w:szCs w:val="20"/>
              </w:rPr>
              <w:t>Formularz cenowy dla Części III</w:t>
            </w:r>
          </w:p>
        </w:tc>
      </w:tr>
      <w:tr w:rsidR="008D729E"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1BF2FD79" w14:textId="02698099" w:rsidR="008D729E" w:rsidRPr="006E3E82" w:rsidRDefault="008D729E" w:rsidP="008D729E">
            <w:pPr>
              <w:spacing w:line="259" w:lineRule="auto"/>
              <w:jc w:val="left"/>
              <w:rPr>
                <w:rFonts w:cs="Arial"/>
                <w:sz w:val="20"/>
                <w:szCs w:val="20"/>
              </w:rPr>
            </w:pPr>
            <w:r w:rsidRPr="006E3E82">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tcPr>
          <w:p w14:paraId="53F2C52D" w14:textId="47E5B181" w:rsidR="008D729E" w:rsidRPr="006E3E82" w:rsidRDefault="008D729E" w:rsidP="008D729E">
            <w:pPr>
              <w:spacing w:line="259" w:lineRule="auto"/>
              <w:rPr>
                <w:rFonts w:cs="Arial"/>
                <w:sz w:val="20"/>
                <w:szCs w:val="20"/>
              </w:rPr>
            </w:pPr>
            <w:r w:rsidRPr="006E3E82">
              <w:rPr>
                <w:rFonts w:cs="Arial"/>
                <w:sz w:val="20"/>
                <w:szCs w:val="20"/>
              </w:rPr>
              <w:t>Wykaz dostaw</w:t>
            </w:r>
          </w:p>
        </w:tc>
      </w:tr>
      <w:tr w:rsidR="008D729E" w:rsidRPr="00805651"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210984CF" w14:textId="5D83CC8A" w:rsidR="008D729E" w:rsidRPr="00805651" w:rsidRDefault="008D729E" w:rsidP="008D729E">
            <w:pPr>
              <w:spacing w:line="259" w:lineRule="auto"/>
              <w:jc w:val="left"/>
              <w:rPr>
                <w:rFonts w:cs="Arial"/>
                <w:sz w:val="20"/>
                <w:szCs w:val="20"/>
              </w:rPr>
            </w:pPr>
            <w:r w:rsidRPr="00805651">
              <w:rPr>
                <w:rFonts w:cs="Arial"/>
                <w:sz w:val="20"/>
                <w:szCs w:val="20"/>
              </w:rPr>
              <w:t xml:space="preserve">Załącznik nr </w:t>
            </w:r>
            <w:r>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tcPr>
          <w:p w14:paraId="0538BD03" w14:textId="3BB7339C" w:rsidR="008D729E" w:rsidRPr="00805651" w:rsidRDefault="008D729E" w:rsidP="008D729E">
            <w:pPr>
              <w:spacing w:line="259" w:lineRule="auto"/>
              <w:rPr>
                <w:rFonts w:cs="Arial"/>
                <w:sz w:val="20"/>
                <w:szCs w:val="20"/>
              </w:rPr>
            </w:pPr>
            <w:r w:rsidRPr="00805651">
              <w:rPr>
                <w:sz w:val="20"/>
                <w:szCs w:val="20"/>
              </w:rPr>
              <w:t>Oświadczenie kontrahenta o rynkowym charakterze ceny - *</w:t>
            </w:r>
            <w:r w:rsidRPr="00805651">
              <w:rPr>
                <w:i/>
                <w:sz w:val="20"/>
                <w:szCs w:val="20"/>
              </w:rPr>
              <w:t xml:space="preserve">tylko dla Wykonawców z GK. </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41B5E129" w:rsidR="00FE14E3" w:rsidRPr="00F84422" w:rsidRDefault="00FE14E3" w:rsidP="0035756B">
      <w:pPr>
        <w:spacing w:line="259" w:lineRule="auto"/>
        <w:ind w:left="4678"/>
        <w:rPr>
          <w:rFonts w:cs="Arial"/>
          <w:sz w:val="20"/>
        </w:rPr>
      </w:pPr>
      <w:r w:rsidRPr="00F84422">
        <w:rPr>
          <w:rFonts w:cs="Arial"/>
          <w:b/>
          <w:sz w:val="20"/>
        </w:rPr>
        <w:t>ORLEN Spółki Akcyjnej</w:t>
      </w:r>
    </w:p>
    <w:p w14:paraId="146906E6" w14:textId="058ADE16" w:rsidR="00FE14E3" w:rsidRPr="006E3E82" w:rsidRDefault="00FE14E3" w:rsidP="0035756B">
      <w:pPr>
        <w:pStyle w:val="Tekstpodstawowy"/>
        <w:tabs>
          <w:tab w:val="left" w:pos="851"/>
        </w:tabs>
        <w:spacing w:after="0" w:line="259" w:lineRule="auto"/>
        <w:ind w:left="4678"/>
        <w:rPr>
          <w:rFonts w:cs="Arial"/>
          <w:b/>
          <w:sz w:val="20"/>
        </w:rPr>
      </w:pPr>
      <w:r w:rsidRPr="006E3E82">
        <w:rPr>
          <w:rFonts w:cs="Arial"/>
          <w:b/>
          <w:sz w:val="20"/>
        </w:rPr>
        <w:t xml:space="preserve">Oddział Centralny </w:t>
      </w:r>
      <w:proofErr w:type="spellStart"/>
      <w:r w:rsidR="00EF6874">
        <w:rPr>
          <w:rFonts w:cs="Arial"/>
          <w:b/>
          <w:sz w:val="20"/>
        </w:rPr>
        <w:t>Upstream</w:t>
      </w:r>
      <w:proofErr w:type="spellEnd"/>
      <w:r w:rsidRPr="006E3E82">
        <w:rPr>
          <w:rFonts w:cs="Arial"/>
          <w:b/>
          <w:sz w:val="20"/>
        </w:rPr>
        <w:t xml:space="preserve"> </w:t>
      </w:r>
      <w:r w:rsidR="00EF6874">
        <w:rPr>
          <w:rFonts w:cs="Arial"/>
          <w:b/>
          <w:sz w:val="20"/>
        </w:rPr>
        <w:t>Polska</w:t>
      </w:r>
      <w:r w:rsidRPr="006E3E82">
        <w:rPr>
          <w:rFonts w:cs="Arial"/>
          <w:b/>
          <w:sz w:val="20"/>
        </w:rPr>
        <w:t xml:space="preserve"> </w:t>
      </w:r>
      <w:r w:rsidR="00EF6874">
        <w:rPr>
          <w:rFonts w:cs="Arial"/>
          <w:b/>
          <w:sz w:val="20"/>
        </w:rPr>
        <w:br/>
      </w:r>
      <w:r w:rsidRPr="006E3E82">
        <w:rPr>
          <w:rFonts w:cs="Arial"/>
          <w:b/>
          <w:sz w:val="20"/>
        </w:rPr>
        <w:t>w Warszawie</w:t>
      </w:r>
    </w:p>
    <w:p w14:paraId="1C3A5CA1" w14:textId="77777777" w:rsidR="00FE14E3" w:rsidRPr="006E3E82" w:rsidRDefault="00FE14E3" w:rsidP="0035756B">
      <w:pPr>
        <w:pStyle w:val="Tekstpodstawowy"/>
        <w:tabs>
          <w:tab w:val="left" w:pos="851"/>
        </w:tabs>
        <w:spacing w:after="0" w:line="259" w:lineRule="auto"/>
        <w:ind w:left="4678"/>
        <w:rPr>
          <w:rFonts w:cs="Arial"/>
          <w:b/>
          <w:sz w:val="20"/>
        </w:rPr>
      </w:pPr>
      <w:r w:rsidRPr="006E3E82">
        <w:rPr>
          <w:rFonts w:cs="Arial"/>
          <w:b/>
          <w:sz w:val="20"/>
        </w:rPr>
        <w:t>ul. Marcina Kasprzaka 25</w:t>
      </w:r>
    </w:p>
    <w:p w14:paraId="06005360" w14:textId="77777777" w:rsidR="00FE14E3" w:rsidRPr="006E3E82" w:rsidRDefault="00FE14E3" w:rsidP="0035756B">
      <w:pPr>
        <w:pStyle w:val="Tekstpodstawowy"/>
        <w:tabs>
          <w:tab w:val="left" w:pos="851"/>
        </w:tabs>
        <w:spacing w:after="0" w:line="259" w:lineRule="auto"/>
        <w:ind w:left="4678"/>
        <w:rPr>
          <w:rFonts w:cs="Arial"/>
          <w:b/>
          <w:sz w:val="20"/>
        </w:rPr>
      </w:pPr>
      <w:r w:rsidRPr="006E3E82">
        <w:rPr>
          <w:rFonts w:cs="Arial"/>
          <w:b/>
          <w:sz w:val="20"/>
        </w:rPr>
        <w:t>01-224 Warszawa</w:t>
      </w:r>
    </w:p>
    <w:p w14:paraId="65CC1ECA" w14:textId="131D7520" w:rsidR="00087C7C" w:rsidRPr="00123078" w:rsidRDefault="00087C7C" w:rsidP="00373DAC"/>
    <w:p w14:paraId="62C60585" w14:textId="77777777" w:rsidR="00087C7C" w:rsidRPr="006E3E82" w:rsidRDefault="00087C7C" w:rsidP="00373DAC">
      <w:pPr>
        <w:jc w:val="center"/>
        <w:rPr>
          <w:b/>
          <w:u w:val="single"/>
        </w:rPr>
      </w:pPr>
      <w:r w:rsidRPr="006E3E82">
        <w:rPr>
          <w:b/>
          <w:u w:val="single"/>
        </w:rPr>
        <w:t>O F E R T A</w:t>
      </w:r>
    </w:p>
    <w:p w14:paraId="25A18FE9" w14:textId="77818DC1"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5119A1">
        <w:rPr>
          <w:rFonts w:cs="Arial"/>
          <w:sz w:val="20"/>
          <w:szCs w:val="20"/>
        </w:rPr>
        <w:t>:</w:t>
      </w:r>
      <w:r w:rsidR="006E3E82">
        <w:rPr>
          <w:rFonts w:cs="Arial"/>
          <w:sz w:val="20"/>
          <w:szCs w:val="20"/>
        </w:rPr>
        <w:t xml:space="preserve"> </w:t>
      </w:r>
      <w:r w:rsidR="006E3E82" w:rsidRPr="006E3E82">
        <w:rPr>
          <w:rFonts w:cs="Arial"/>
          <w:b/>
          <w:sz w:val="20"/>
          <w:szCs w:val="20"/>
        </w:rPr>
        <w:t>„</w:t>
      </w:r>
      <w:r w:rsidR="002547AB" w:rsidRPr="002547AB">
        <w:rPr>
          <w:rFonts w:cs="Arial"/>
          <w:b/>
          <w:sz w:val="20"/>
          <w:szCs w:val="20"/>
        </w:rPr>
        <w:t>Dostawa zaworów, g</w:t>
      </w:r>
      <w:r w:rsidR="002547AB">
        <w:rPr>
          <w:rFonts w:cs="Arial"/>
          <w:b/>
          <w:sz w:val="20"/>
          <w:szCs w:val="20"/>
        </w:rPr>
        <w:t>rzybkowych, zaworów zwrotnych i </w:t>
      </w:r>
      <w:r w:rsidR="002547AB" w:rsidRPr="002547AB">
        <w:rPr>
          <w:rFonts w:cs="Arial"/>
          <w:b/>
          <w:sz w:val="20"/>
          <w:szCs w:val="20"/>
        </w:rPr>
        <w:t>zasuw</w:t>
      </w:r>
      <w:r w:rsidR="00C3632C" w:rsidRPr="006E3E82">
        <w:rPr>
          <w:rFonts w:cs="Arial"/>
          <w:b/>
          <w:sz w:val="20"/>
          <w:szCs w:val="20"/>
        </w:rPr>
        <w:t>”</w:t>
      </w:r>
      <w:r w:rsidR="00161116" w:rsidRPr="006E3E82">
        <w:rPr>
          <w:rFonts w:cs="Arial"/>
          <w:b/>
          <w:sz w:val="20"/>
          <w:szCs w:val="20"/>
        </w:rPr>
        <w:t>,</w:t>
      </w:r>
      <w:r w:rsidR="00161116" w:rsidRPr="00052764">
        <w:rPr>
          <w:rFonts w:cs="Arial"/>
          <w:sz w:val="20"/>
          <w:szCs w:val="20"/>
        </w:rPr>
        <w:t xml:space="preserve"> numer postępowania: </w:t>
      </w:r>
      <w:r w:rsidR="002547AB" w:rsidRPr="002547AB">
        <w:rPr>
          <w:rFonts w:cs="Arial"/>
          <w:b/>
          <w:sz w:val="20"/>
          <w:szCs w:val="20"/>
        </w:rPr>
        <w:t>NP/ORLEN/26/0039/OZ/TRU</w:t>
      </w:r>
      <w:r w:rsidR="009D0D20" w:rsidRPr="009D0D20">
        <w:rPr>
          <w:rFonts w:cs="Arial"/>
          <w:b/>
          <w:sz w:val="20"/>
          <w:szCs w:val="20"/>
        </w:rPr>
        <w:t>.</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08DCE4BF"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1D402E5C" w14:textId="69F4CC64" w:rsidR="00867B2D" w:rsidRPr="00093112" w:rsidRDefault="00867B2D" w:rsidP="00F84422">
      <w:pPr>
        <w:shd w:val="clear" w:color="auto" w:fill="FFFFFF"/>
        <w:spacing w:line="259" w:lineRule="auto"/>
        <w:rPr>
          <w:b/>
          <w:sz w:val="20"/>
          <w:u w:val="single"/>
        </w:rPr>
      </w:pPr>
    </w:p>
    <w:p w14:paraId="0F02C9B4" w14:textId="77777777" w:rsidR="009B3A47" w:rsidRPr="00093112"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5522"/>
      </w:tblGrid>
      <w:tr w:rsidR="008D729E" w:rsidRPr="00C42A5E" w14:paraId="4D005C48" w14:textId="77777777" w:rsidTr="008D729E">
        <w:trPr>
          <w:trHeight w:val="815"/>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3A99D31" w14:textId="53C0A7A7" w:rsidR="008D729E" w:rsidRPr="00093112" w:rsidRDefault="008D729E">
            <w:pPr>
              <w:spacing w:line="240" w:lineRule="auto"/>
              <w:rPr>
                <w:rFonts w:cs="Arial"/>
                <w:b/>
                <w:sz w:val="20"/>
                <w:szCs w:val="22"/>
                <w:lang w:val="en-US"/>
              </w:rPr>
            </w:pPr>
            <w:r>
              <w:rPr>
                <w:rFonts w:cs="Arial"/>
                <w:b/>
                <w:sz w:val="20"/>
                <w:szCs w:val="22"/>
                <w:lang w:val="en-US"/>
              </w:rPr>
              <w:t xml:space="preserve">CZĘŚĆ I : </w:t>
            </w:r>
            <w:proofErr w:type="spellStart"/>
            <w:r w:rsidR="00123715" w:rsidRPr="00123715">
              <w:rPr>
                <w:rFonts w:cs="Arial"/>
                <w:b/>
                <w:sz w:val="20"/>
                <w:szCs w:val="22"/>
                <w:lang w:val="en-US"/>
              </w:rPr>
              <w:t>Dostawa</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fabrycznie</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nowych</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zasuw</w:t>
            </w:r>
            <w:proofErr w:type="spellEnd"/>
          </w:p>
        </w:tc>
      </w:tr>
      <w:tr w:rsidR="00A13A39" w:rsidRPr="00C42A5E" w14:paraId="750958DF" w14:textId="77777777" w:rsidTr="001A411F">
        <w:trPr>
          <w:trHeight w:val="815"/>
        </w:trPr>
        <w:tc>
          <w:tcPr>
            <w:tcW w:w="1953"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093112" w:rsidRDefault="00087C7C">
            <w:pPr>
              <w:spacing w:line="240" w:lineRule="auto"/>
              <w:jc w:val="center"/>
              <w:rPr>
                <w:rFonts w:cs="Arial"/>
                <w:b/>
                <w:sz w:val="20"/>
                <w:szCs w:val="22"/>
              </w:rPr>
            </w:pPr>
          </w:p>
          <w:p w14:paraId="28E2B846" w14:textId="77777777" w:rsidR="00087C7C" w:rsidRPr="00093112" w:rsidRDefault="00087C7C">
            <w:pPr>
              <w:spacing w:line="240" w:lineRule="auto"/>
              <w:jc w:val="center"/>
              <w:rPr>
                <w:rFonts w:cs="Arial"/>
                <w:b/>
                <w:sz w:val="20"/>
              </w:rPr>
            </w:pPr>
            <w:r w:rsidRPr="00093112">
              <w:rPr>
                <w:rFonts w:cs="Arial"/>
                <w:b/>
                <w:sz w:val="20"/>
              </w:rPr>
              <w:t xml:space="preserve">CENA </w:t>
            </w:r>
          </w:p>
          <w:p w14:paraId="1CC417E5" w14:textId="77777777" w:rsidR="00087C7C" w:rsidRPr="00093112" w:rsidRDefault="00087C7C">
            <w:pPr>
              <w:spacing w:line="240" w:lineRule="auto"/>
              <w:jc w:val="center"/>
              <w:rPr>
                <w:rFonts w:cs="Arial"/>
                <w:b/>
                <w:sz w:val="20"/>
                <w:szCs w:val="22"/>
              </w:rPr>
            </w:pPr>
          </w:p>
        </w:tc>
        <w:tc>
          <w:tcPr>
            <w:tcW w:w="3047"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093112" w:rsidRDefault="00087C7C">
            <w:pPr>
              <w:spacing w:line="240" w:lineRule="auto"/>
              <w:rPr>
                <w:rFonts w:cs="Arial"/>
                <w:b/>
                <w:sz w:val="20"/>
                <w:szCs w:val="22"/>
                <w:lang w:val="en-US"/>
              </w:rPr>
            </w:pPr>
          </w:p>
          <w:p w14:paraId="63BF4E98" w14:textId="2FEE06C0" w:rsidR="00A13A39" w:rsidRPr="00937DF8" w:rsidRDefault="00EF6874" w:rsidP="00A13A39">
            <w:pPr>
              <w:spacing w:line="240" w:lineRule="auto"/>
              <w:rPr>
                <w:rFonts w:cs="Arial"/>
                <w:b/>
                <w:sz w:val="20"/>
                <w:lang w:val="en-US"/>
              </w:rPr>
            </w:pPr>
            <w:r w:rsidRPr="00937DF8">
              <w:rPr>
                <w:rFonts w:cs="Arial"/>
                <w:b/>
                <w:sz w:val="20"/>
                <w:lang w:val="en-US"/>
              </w:rPr>
              <w:t>NETTO</w:t>
            </w:r>
            <w:r w:rsidRPr="001A411F">
              <w:rPr>
                <w:rFonts w:cs="Arial"/>
                <w:b/>
                <w:i/>
                <w:sz w:val="20"/>
                <w:lang w:val="en-US"/>
              </w:rPr>
              <w:t xml:space="preserve"> </w:t>
            </w:r>
            <w:r w:rsidR="00A13A39" w:rsidRPr="001A411F">
              <w:rPr>
                <w:rFonts w:cs="Arial"/>
                <w:b/>
                <w:i/>
                <w:sz w:val="20"/>
                <w:lang w:val="en-US"/>
              </w:rPr>
              <w:t>……</w:t>
            </w:r>
            <w:r w:rsidR="00A13A39">
              <w:rPr>
                <w:rFonts w:cs="Arial"/>
                <w:b/>
                <w:sz w:val="20"/>
                <w:lang w:val="en-US"/>
              </w:rPr>
              <w:t>………………</w:t>
            </w:r>
            <w:r w:rsidR="001A411F">
              <w:rPr>
                <w:rFonts w:cs="Arial"/>
                <w:b/>
                <w:sz w:val="20"/>
                <w:lang w:val="en-US"/>
              </w:rPr>
              <w:t>……..</w:t>
            </w:r>
            <w:r w:rsidR="00A13A39">
              <w:rPr>
                <w:rFonts w:cs="Arial"/>
                <w:b/>
                <w:sz w:val="20"/>
                <w:lang w:val="en-US"/>
              </w:rPr>
              <w:t>….</w:t>
            </w:r>
            <w:r w:rsidR="000C54F8">
              <w:rPr>
                <w:rFonts w:ascii="Arial-BoldItalicMT" w:hAnsi="Arial-BoldItalicMT" w:cs="Arial-BoldItalicMT"/>
                <w:b/>
                <w:bCs/>
                <w:i/>
                <w:iCs/>
                <w:sz w:val="20"/>
                <w:szCs w:val="20"/>
              </w:rPr>
              <w:t>PLN/USD/EUR/GBP*</w:t>
            </w:r>
          </w:p>
          <w:p w14:paraId="1AF3ABA1" w14:textId="17CD3A15" w:rsidR="00AC4494" w:rsidRPr="001245EE" w:rsidRDefault="00AC4494" w:rsidP="00AC4494">
            <w:pPr>
              <w:pStyle w:val="Tekstpodstawowy"/>
              <w:ind w:right="44"/>
              <w:rPr>
                <w:rFonts w:cs="Arial"/>
                <w:i/>
                <w:sz w:val="18"/>
                <w:szCs w:val="18"/>
              </w:rPr>
            </w:pPr>
            <w:r w:rsidRPr="001A411F">
              <w:rPr>
                <w:rFonts w:cs="Arial"/>
                <w:i/>
                <w:sz w:val="18"/>
                <w:szCs w:val="18"/>
              </w:rPr>
              <w:t>/na</w:t>
            </w:r>
            <w:r w:rsidR="00E22C0C">
              <w:rPr>
                <w:rFonts w:cs="Arial"/>
                <w:i/>
                <w:sz w:val="18"/>
                <w:szCs w:val="18"/>
              </w:rPr>
              <w:t>leży przepisać kwotę z pozycji „Wartość oferty</w:t>
            </w:r>
            <w:r w:rsidRPr="001A411F">
              <w:rPr>
                <w:rFonts w:cs="Arial"/>
                <w:i/>
                <w:sz w:val="18"/>
                <w:szCs w:val="18"/>
              </w:rPr>
              <w:t>“</w:t>
            </w:r>
            <w:r w:rsidR="00E22C0C">
              <w:rPr>
                <w:rFonts w:cs="Arial"/>
                <w:i/>
                <w:sz w:val="18"/>
                <w:szCs w:val="18"/>
              </w:rPr>
              <w:t xml:space="preserve"> (oznaczonej kolorem czerwonym)</w:t>
            </w:r>
            <w:r w:rsidRPr="001A411F">
              <w:rPr>
                <w:rFonts w:cs="Arial"/>
                <w:i/>
                <w:sz w:val="18"/>
                <w:szCs w:val="18"/>
              </w:rPr>
              <w:t xml:space="preserve"> z wypełnionej tabeli załącznika nr </w:t>
            </w:r>
            <w:r w:rsidR="000C54F8">
              <w:rPr>
                <w:rFonts w:cs="Arial"/>
                <w:i/>
                <w:sz w:val="18"/>
                <w:szCs w:val="18"/>
              </w:rPr>
              <w:t>5.a</w:t>
            </w:r>
            <w:r w:rsidR="00E22C0C">
              <w:rPr>
                <w:rFonts w:cs="Arial"/>
                <w:i/>
                <w:sz w:val="18"/>
                <w:szCs w:val="18"/>
              </w:rPr>
              <w:t xml:space="preserve"> </w:t>
            </w:r>
            <w:r w:rsidRPr="001A411F">
              <w:rPr>
                <w:rFonts w:cs="Arial"/>
                <w:i/>
                <w:sz w:val="18"/>
                <w:szCs w:val="18"/>
              </w:rPr>
              <w:t>SWZ/</w:t>
            </w:r>
          </w:p>
          <w:p w14:paraId="3D370F8F" w14:textId="77777777" w:rsidR="00A13A39" w:rsidRPr="00937DF8" w:rsidRDefault="00A13A39" w:rsidP="00A13A39">
            <w:pPr>
              <w:spacing w:line="240" w:lineRule="auto"/>
              <w:rPr>
                <w:rFonts w:cs="Arial"/>
                <w:b/>
                <w:sz w:val="20"/>
                <w:lang w:val="en-US"/>
              </w:rPr>
            </w:pPr>
          </w:p>
          <w:p w14:paraId="045CC1D6" w14:textId="77777777" w:rsidR="00A13A39" w:rsidRPr="00D26A38" w:rsidRDefault="00A13A39" w:rsidP="00A13A39">
            <w:pPr>
              <w:spacing w:line="240" w:lineRule="auto"/>
              <w:rPr>
                <w:rFonts w:cs="Arial"/>
                <w:b/>
                <w:sz w:val="20"/>
                <w:lang w:val="en-GB"/>
              </w:rPr>
            </w:pPr>
            <w:r w:rsidRPr="00937DF8">
              <w:rPr>
                <w:rFonts w:cs="Arial"/>
                <w:b/>
                <w:sz w:val="20"/>
                <w:lang w:val="en-US"/>
              </w:rPr>
              <w:t xml:space="preserve">VAT ........ </w:t>
            </w:r>
            <w:r w:rsidRPr="00D26A38">
              <w:rPr>
                <w:rFonts w:cs="Arial"/>
                <w:b/>
                <w:sz w:val="20"/>
                <w:lang w:val="en-GB"/>
              </w:rPr>
              <w:t>%</w:t>
            </w:r>
          </w:p>
          <w:p w14:paraId="7584DCE5" w14:textId="77777777" w:rsidR="00A13A39" w:rsidRPr="00D26A38" w:rsidRDefault="00A13A39" w:rsidP="00A13A39">
            <w:pPr>
              <w:spacing w:line="240" w:lineRule="auto"/>
              <w:rPr>
                <w:rFonts w:cs="Arial"/>
                <w:b/>
                <w:sz w:val="20"/>
                <w:lang w:val="en-GB"/>
              </w:rPr>
            </w:pPr>
          </w:p>
          <w:p w14:paraId="6AF285F1" w14:textId="152C9ADA" w:rsidR="00087C7C" w:rsidRPr="004618BF" w:rsidRDefault="00EF6874" w:rsidP="00EF6874">
            <w:pPr>
              <w:spacing w:after="120" w:line="240" w:lineRule="auto"/>
              <w:rPr>
                <w:rFonts w:cs="Arial"/>
                <w:b/>
                <w:sz w:val="20"/>
                <w:szCs w:val="22"/>
                <w:lang w:val="en-GB"/>
              </w:rPr>
            </w:pPr>
            <w:r w:rsidRPr="004618BF">
              <w:rPr>
                <w:rFonts w:cs="Arial"/>
                <w:b/>
                <w:sz w:val="20"/>
                <w:lang w:val="en-GB"/>
              </w:rPr>
              <w:t xml:space="preserve">BRUTTO </w:t>
            </w:r>
            <w:r w:rsidR="00A13A39" w:rsidRPr="004618BF">
              <w:rPr>
                <w:rFonts w:cs="Arial"/>
                <w:b/>
                <w:sz w:val="20"/>
                <w:lang w:val="en-GB"/>
              </w:rPr>
              <w:t>……………………………..</w:t>
            </w:r>
            <w:r w:rsidR="004618BF" w:rsidRPr="00937DF8">
              <w:rPr>
                <w:rFonts w:cs="Arial"/>
                <w:b/>
                <w:sz w:val="20"/>
                <w:lang w:val="en-US"/>
              </w:rPr>
              <w:t xml:space="preserve"> </w:t>
            </w:r>
            <w:r w:rsidR="000C54F8">
              <w:rPr>
                <w:rFonts w:ascii="Arial-BoldItalicMT" w:hAnsi="Arial-BoldItalicMT" w:cs="Arial-BoldItalicMT"/>
                <w:b/>
                <w:bCs/>
                <w:i/>
                <w:iCs/>
                <w:sz w:val="20"/>
                <w:szCs w:val="20"/>
              </w:rPr>
              <w:t>PLN/USD/EUR/GBP*</w:t>
            </w:r>
          </w:p>
        </w:tc>
      </w:tr>
      <w:tr w:rsidR="000C54F8" w:rsidRPr="00C42A5E" w14:paraId="65CA6E4D" w14:textId="77777777" w:rsidTr="000C54F8">
        <w:trPr>
          <w:trHeight w:val="815"/>
        </w:trPr>
        <w:tc>
          <w:tcPr>
            <w:tcW w:w="5000" w:type="pct"/>
            <w:gridSpan w:val="2"/>
            <w:tcBorders>
              <w:top w:val="single" w:sz="4" w:space="0" w:color="auto"/>
              <w:left w:val="single" w:sz="4" w:space="0" w:color="auto"/>
              <w:bottom w:val="single" w:sz="4" w:space="0" w:color="auto"/>
              <w:right w:val="single" w:sz="4" w:space="0" w:color="auto"/>
            </w:tcBorders>
            <w:vAlign w:val="center"/>
          </w:tcPr>
          <w:p w14:paraId="1132D2B7" w14:textId="78B01743" w:rsidR="000C54F8" w:rsidRPr="00093112" w:rsidRDefault="006B79D6">
            <w:pPr>
              <w:spacing w:line="240" w:lineRule="auto"/>
              <w:rPr>
                <w:rFonts w:cs="Arial"/>
                <w:b/>
                <w:sz w:val="20"/>
                <w:szCs w:val="22"/>
                <w:lang w:val="en-US"/>
              </w:rPr>
            </w:pPr>
            <w:r>
              <w:rPr>
                <w:rFonts w:cs="Arial"/>
                <w:b/>
                <w:sz w:val="20"/>
                <w:szCs w:val="22"/>
                <w:lang w:val="en-US"/>
              </w:rPr>
              <w:lastRenderedPageBreak/>
              <w:t>CZĘŚĆ II:</w:t>
            </w:r>
            <w:r w:rsidR="00123715">
              <w:rPr>
                <w:rFonts w:cs="Arial"/>
                <w:b/>
                <w:sz w:val="20"/>
                <w:szCs w:val="22"/>
                <w:lang w:val="en-US"/>
              </w:rPr>
              <w:t xml:space="preserve"> </w:t>
            </w:r>
            <w:proofErr w:type="spellStart"/>
            <w:r w:rsidR="00123715" w:rsidRPr="00123715">
              <w:rPr>
                <w:rFonts w:cs="Arial"/>
                <w:b/>
                <w:sz w:val="20"/>
                <w:szCs w:val="22"/>
                <w:lang w:val="en-US"/>
              </w:rPr>
              <w:t>Dostawa</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fabrycznie</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nowych</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zaworów</w:t>
            </w:r>
            <w:proofErr w:type="spellEnd"/>
            <w:r w:rsidR="00123715" w:rsidRPr="00123715">
              <w:rPr>
                <w:rFonts w:cs="Arial"/>
                <w:b/>
                <w:sz w:val="20"/>
                <w:szCs w:val="22"/>
                <w:lang w:val="en-US"/>
              </w:rPr>
              <w:t xml:space="preserve"> </w:t>
            </w:r>
            <w:proofErr w:type="spellStart"/>
            <w:r w:rsidR="00123715" w:rsidRPr="00123715">
              <w:rPr>
                <w:rFonts w:cs="Arial"/>
                <w:b/>
                <w:sz w:val="20"/>
                <w:szCs w:val="22"/>
                <w:lang w:val="en-US"/>
              </w:rPr>
              <w:t>grzybkowych</w:t>
            </w:r>
            <w:proofErr w:type="spellEnd"/>
          </w:p>
        </w:tc>
      </w:tr>
      <w:tr w:rsidR="000C54F8" w:rsidRPr="00C42A5E" w14:paraId="6E7C83B1" w14:textId="77777777" w:rsidTr="001A411F">
        <w:trPr>
          <w:trHeight w:val="815"/>
        </w:trPr>
        <w:tc>
          <w:tcPr>
            <w:tcW w:w="1953" w:type="pct"/>
            <w:tcBorders>
              <w:top w:val="single" w:sz="4" w:space="0" w:color="auto"/>
              <w:left w:val="single" w:sz="4" w:space="0" w:color="auto"/>
              <w:bottom w:val="single" w:sz="4" w:space="0" w:color="auto"/>
              <w:right w:val="single" w:sz="4" w:space="0" w:color="auto"/>
            </w:tcBorders>
            <w:vAlign w:val="center"/>
          </w:tcPr>
          <w:p w14:paraId="0FFD7BAA" w14:textId="77777777" w:rsidR="000C54F8" w:rsidRPr="00093112" w:rsidRDefault="000C54F8" w:rsidP="000C54F8">
            <w:pPr>
              <w:spacing w:line="240" w:lineRule="auto"/>
              <w:jc w:val="center"/>
              <w:rPr>
                <w:rFonts w:cs="Arial"/>
                <w:b/>
                <w:sz w:val="20"/>
                <w:szCs w:val="22"/>
              </w:rPr>
            </w:pPr>
          </w:p>
          <w:p w14:paraId="0A7DD0FF" w14:textId="77777777" w:rsidR="000C54F8" w:rsidRPr="00093112" w:rsidRDefault="000C54F8" w:rsidP="000C54F8">
            <w:pPr>
              <w:spacing w:line="240" w:lineRule="auto"/>
              <w:jc w:val="center"/>
              <w:rPr>
                <w:rFonts w:cs="Arial"/>
                <w:b/>
                <w:sz w:val="20"/>
              </w:rPr>
            </w:pPr>
            <w:r w:rsidRPr="00093112">
              <w:rPr>
                <w:rFonts w:cs="Arial"/>
                <w:b/>
                <w:sz w:val="20"/>
              </w:rPr>
              <w:t xml:space="preserve">CENA </w:t>
            </w:r>
          </w:p>
          <w:p w14:paraId="1915F4A3" w14:textId="77777777" w:rsidR="000C54F8" w:rsidRPr="00093112" w:rsidRDefault="000C54F8" w:rsidP="000C54F8">
            <w:pPr>
              <w:spacing w:line="240" w:lineRule="auto"/>
              <w:jc w:val="center"/>
              <w:rPr>
                <w:rFonts w:cs="Arial"/>
                <w:b/>
                <w:sz w:val="20"/>
                <w:szCs w:val="22"/>
              </w:rPr>
            </w:pPr>
          </w:p>
        </w:tc>
        <w:tc>
          <w:tcPr>
            <w:tcW w:w="3047" w:type="pct"/>
            <w:tcBorders>
              <w:top w:val="single" w:sz="4" w:space="0" w:color="auto"/>
              <w:left w:val="single" w:sz="4" w:space="0" w:color="auto"/>
              <w:bottom w:val="single" w:sz="4" w:space="0" w:color="auto"/>
              <w:right w:val="single" w:sz="4" w:space="0" w:color="auto"/>
            </w:tcBorders>
            <w:vAlign w:val="center"/>
          </w:tcPr>
          <w:p w14:paraId="17C78EDF" w14:textId="77777777" w:rsidR="000C54F8" w:rsidRPr="00093112" w:rsidRDefault="000C54F8" w:rsidP="000C54F8">
            <w:pPr>
              <w:spacing w:line="240" w:lineRule="auto"/>
              <w:rPr>
                <w:rFonts w:cs="Arial"/>
                <w:b/>
                <w:sz w:val="20"/>
                <w:szCs w:val="22"/>
                <w:lang w:val="en-US"/>
              </w:rPr>
            </w:pPr>
          </w:p>
          <w:p w14:paraId="5DC0B862" w14:textId="7BCF6705" w:rsidR="000C54F8" w:rsidRPr="00937DF8" w:rsidRDefault="000C54F8" w:rsidP="000C54F8">
            <w:pPr>
              <w:spacing w:line="240" w:lineRule="auto"/>
              <w:rPr>
                <w:rFonts w:cs="Arial"/>
                <w:b/>
                <w:sz w:val="20"/>
                <w:lang w:val="en-US"/>
              </w:rPr>
            </w:pPr>
            <w:r w:rsidRPr="00937DF8">
              <w:rPr>
                <w:rFonts w:cs="Arial"/>
                <w:b/>
                <w:sz w:val="20"/>
                <w:lang w:val="en-US"/>
              </w:rPr>
              <w:t>NETTO</w:t>
            </w:r>
            <w:r w:rsidRPr="001A411F">
              <w:rPr>
                <w:rFonts w:cs="Arial"/>
                <w:b/>
                <w:i/>
                <w:sz w:val="20"/>
                <w:lang w:val="en-US"/>
              </w:rPr>
              <w:t xml:space="preserve"> ……</w:t>
            </w:r>
            <w:r>
              <w:rPr>
                <w:rFonts w:cs="Arial"/>
                <w:b/>
                <w:sz w:val="20"/>
                <w:lang w:val="en-US"/>
              </w:rPr>
              <w:t>……………………..….</w:t>
            </w:r>
            <w:r>
              <w:rPr>
                <w:rFonts w:ascii="Arial-BoldItalicMT" w:hAnsi="Arial-BoldItalicMT" w:cs="Arial-BoldItalicMT"/>
                <w:b/>
                <w:bCs/>
                <w:i/>
                <w:iCs/>
                <w:sz w:val="20"/>
                <w:szCs w:val="20"/>
              </w:rPr>
              <w:t>PLN/USD/EUR/GBP*</w:t>
            </w:r>
          </w:p>
          <w:p w14:paraId="456E6A5B" w14:textId="01FD9FE1" w:rsidR="000C54F8" w:rsidRPr="001245EE" w:rsidRDefault="000C54F8" w:rsidP="000C54F8">
            <w:pPr>
              <w:pStyle w:val="Tekstpodstawowy"/>
              <w:ind w:right="44"/>
              <w:rPr>
                <w:rFonts w:cs="Arial"/>
                <w:i/>
                <w:sz w:val="18"/>
                <w:szCs w:val="18"/>
              </w:rPr>
            </w:pPr>
            <w:r w:rsidRPr="001A411F">
              <w:rPr>
                <w:rFonts w:cs="Arial"/>
                <w:i/>
                <w:sz w:val="18"/>
                <w:szCs w:val="18"/>
              </w:rPr>
              <w:t xml:space="preserve">/należy przepisać kwotę z pozycji </w:t>
            </w:r>
            <w:r w:rsidR="00E22C0C">
              <w:rPr>
                <w:rFonts w:cs="Arial"/>
                <w:i/>
                <w:sz w:val="18"/>
                <w:szCs w:val="18"/>
              </w:rPr>
              <w:t>„Wartość oferty</w:t>
            </w:r>
            <w:r w:rsidR="00E22C0C" w:rsidRPr="001A411F">
              <w:rPr>
                <w:rFonts w:cs="Arial"/>
                <w:i/>
                <w:sz w:val="18"/>
                <w:szCs w:val="18"/>
              </w:rPr>
              <w:t>“</w:t>
            </w:r>
            <w:r w:rsidR="00E22C0C">
              <w:rPr>
                <w:rFonts w:cs="Arial"/>
                <w:i/>
                <w:sz w:val="18"/>
                <w:szCs w:val="18"/>
              </w:rPr>
              <w:t xml:space="preserve"> (oznaczonej kolorem czerwonym)</w:t>
            </w:r>
            <w:r w:rsidRPr="001A411F">
              <w:rPr>
                <w:rFonts w:cs="Arial"/>
                <w:i/>
                <w:sz w:val="18"/>
                <w:szCs w:val="18"/>
              </w:rPr>
              <w:t xml:space="preserve"> z wypełnionej tabeli załącznika nr </w:t>
            </w:r>
            <w:r>
              <w:rPr>
                <w:rFonts w:cs="Arial"/>
                <w:i/>
                <w:sz w:val="18"/>
                <w:szCs w:val="18"/>
              </w:rPr>
              <w:t>5.b</w:t>
            </w:r>
            <w:r w:rsidRPr="001A411F">
              <w:rPr>
                <w:rFonts w:cs="Arial"/>
                <w:i/>
                <w:sz w:val="18"/>
                <w:szCs w:val="18"/>
              </w:rPr>
              <w:t xml:space="preserve"> SWZ/</w:t>
            </w:r>
          </w:p>
          <w:p w14:paraId="37F30E55" w14:textId="77777777" w:rsidR="000C54F8" w:rsidRPr="00937DF8" w:rsidRDefault="000C54F8" w:rsidP="000C54F8">
            <w:pPr>
              <w:spacing w:line="240" w:lineRule="auto"/>
              <w:rPr>
                <w:rFonts w:cs="Arial"/>
                <w:b/>
                <w:sz w:val="20"/>
                <w:lang w:val="en-US"/>
              </w:rPr>
            </w:pPr>
          </w:p>
          <w:p w14:paraId="0279B497" w14:textId="77777777" w:rsidR="000C54F8" w:rsidRPr="00D26A38" w:rsidRDefault="000C54F8" w:rsidP="000C54F8">
            <w:pPr>
              <w:spacing w:line="240" w:lineRule="auto"/>
              <w:rPr>
                <w:rFonts w:cs="Arial"/>
                <w:b/>
                <w:sz w:val="20"/>
                <w:lang w:val="en-GB"/>
              </w:rPr>
            </w:pPr>
            <w:r w:rsidRPr="00937DF8">
              <w:rPr>
                <w:rFonts w:cs="Arial"/>
                <w:b/>
                <w:sz w:val="20"/>
                <w:lang w:val="en-US"/>
              </w:rPr>
              <w:t xml:space="preserve">VAT ........ </w:t>
            </w:r>
            <w:r w:rsidRPr="00D26A38">
              <w:rPr>
                <w:rFonts w:cs="Arial"/>
                <w:b/>
                <w:sz w:val="20"/>
                <w:lang w:val="en-GB"/>
              </w:rPr>
              <w:t>%</w:t>
            </w:r>
          </w:p>
          <w:p w14:paraId="1211B2F1" w14:textId="77777777" w:rsidR="000C54F8" w:rsidRPr="00D26A38" w:rsidRDefault="000C54F8" w:rsidP="000C54F8">
            <w:pPr>
              <w:spacing w:line="240" w:lineRule="auto"/>
              <w:rPr>
                <w:rFonts w:cs="Arial"/>
                <w:b/>
                <w:sz w:val="20"/>
                <w:lang w:val="en-GB"/>
              </w:rPr>
            </w:pPr>
          </w:p>
          <w:p w14:paraId="7A56C97C" w14:textId="194E14C5" w:rsidR="000C54F8" w:rsidRPr="00093112" w:rsidRDefault="000C54F8" w:rsidP="000C54F8">
            <w:pPr>
              <w:spacing w:line="240" w:lineRule="auto"/>
              <w:rPr>
                <w:rFonts w:cs="Arial"/>
                <w:b/>
                <w:sz w:val="20"/>
                <w:szCs w:val="22"/>
                <w:lang w:val="en-US"/>
              </w:rPr>
            </w:pPr>
            <w:r w:rsidRPr="004618BF">
              <w:rPr>
                <w:rFonts w:cs="Arial"/>
                <w:b/>
                <w:sz w:val="20"/>
                <w:lang w:val="en-GB"/>
              </w:rPr>
              <w:t>BRUTTO ……………………………..</w:t>
            </w:r>
            <w:r w:rsidRPr="00937DF8">
              <w:rPr>
                <w:rFonts w:cs="Arial"/>
                <w:b/>
                <w:sz w:val="20"/>
                <w:lang w:val="en-US"/>
              </w:rPr>
              <w:t xml:space="preserve"> </w:t>
            </w:r>
            <w:r>
              <w:rPr>
                <w:rFonts w:ascii="Arial-BoldItalicMT" w:hAnsi="Arial-BoldItalicMT" w:cs="Arial-BoldItalicMT"/>
                <w:b/>
                <w:bCs/>
                <w:i/>
                <w:iCs/>
                <w:sz w:val="20"/>
                <w:szCs w:val="20"/>
              </w:rPr>
              <w:t>PLN/USD/EUR/GBP*</w:t>
            </w:r>
          </w:p>
        </w:tc>
      </w:tr>
      <w:tr w:rsidR="00123715" w:rsidRPr="00C42A5E" w14:paraId="241A8398" w14:textId="77777777" w:rsidTr="00955DCA">
        <w:trPr>
          <w:trHeight w:val="815"/>
        </w:trPr>
        <w:tc>
          <w:tcPr>
            <w:tcW w:w="1" w:type="pct"/>
            <w:gridSpan w:val="2"/>
            <w:tcBorders>
              <w:top w:val="single" w:sz="4" w:space="0" w:color="auto"/>
              <w:left w:val="single" w:sz="4" w:space="0" w:color="auto"/>
              <w:bottom w:val="single" w:sz="4" w:space="0" w:color="auto"/>
              <w:right w:val="single" w:sz="4" w:space="0" w:color="auto"/>
            </w:tcBorders>
            <w:vAlign w:val="center"/>
          </w:tcPr>
          <w:p w14:paraId="1292C84A" w14:textId="69637588" w:rsidR="00123715" w:rsidRPr="00093112" w:rsidRDefault="00123715" w:rsidP="000C54F8">
            <w:pPr>
              <w:spacing w:line="240" w:lineRule="auto"/>
              <w:rPr>
                <w:rFonts w:cs="Arial"/>
                <w:b/>
                <w:sz w:val="20"/>
                <w:szCs w:val="22"/>
                <w:lang w:val="en-US"/>
              </w:rPr>
            </w:pPr>
            <w:r>
              <w:rPr>
                <w:rFonts w:cs="Arial"/>
                <w:b/>
                <w:sz w:val="20"/>
                <w:szCs w:val="22"/>
                <w:lang w:val="en-US"/>
              </w:rPr>
              <w:t xml:space="preserve">CZĘŚĆ III: </w:t>
            </w:r>
            <w:proofErr w:type="spellStart"/>
            <w:r w:rsidRPr="00123715">
              <w:rPr>
                <w:rFonts w:cs="Arial"/>
                <w:b/>
                <w:sz w:val="20"/>
                <w:szCs w:val="22"/>
                <w:lang w:val="en-US"/>
              </w:rPr>
              <w:t>Dostawa</w:t>
            </w:r>
            <w:proofErr w:type="spellEnd"/>
            <w:r w:rsidRPr="00123715">
              <w:rPr>
                <w:rFonts w:cs="Arial"/>
                <w:b/>
                <w:sz w:val="20"/>
                <w:szCs w:val="22"/>
                <w:lang w:val="en-US"/>
              </w:rPr>
              <w:t xml:space="preserve"> </w:t>
            </w:r>
            <w:proofErr w:type="spellStart"/>
            <w:r w:rsidRPr="00123715">
              <w:rPr>
                <w:rFonts w:cs="Arial"/>
                <w:b/>
                <w:sz w:val="20"/>
                <w:szCs w:val="22"/>
                <w:lang w:val="en-US"/>
              </w:rPr>
              <w:t>fabrycznie</w:t>
            </w:r>
            <w:proofErr w:type="spellEnd"/>
            <w:r w:rsidRPr="00123715">
              <w:rPr>
                <w:rFonts w:cs="Arial"/>
                <w:b/>
                <w:sz w:val="20"/>
                <w:szCs w:val="22"/>
                <w:lang w:val="en-US"/>
              </w:rPr>
              <w:t xml:space="preserve"> </w:t>
            </w:r>
            <w:proofErr w:type="spellStart"/>
            <w:r w:rsidRPr="00123715">
              <w:rPr>
                <w:rFonts w:cs="Arial"/>
                <w:b/>
                <w:sz w:val="20"/>
                <w:szCs w:val="22"/>
                <w:lang w:val="en-US"/>
              </w:rPr>
              <w:t>nowych</w:t>
            </w:r>
            <w:proofErr w:type="spellEnd"/>
            <w:r w:rsidRPr="00123715">
              <w:rPr>
                <w:rFonts w:cs="Arial"/>
                <w:b/>
                <w:sz w:val="20"/>
                <w:szCs w:val="22"/>
                <w:lang w:val="en-US"/>
              </w:rPr>
              <w:t xml:space="preserve"> </w:t>
            </w:r>
            <w:proofErr w:type="spellStart"/>
            <w:r w:rsidRPr="00123715">
              <w:rPr>
                <w:rFonts w:cs="Arial"/>
                <w:b/>
                <w:sz w:val="20"/>
                <w:szCs w:val="22"/>
                <w:lang w:val="en-US"/>
              </w:rPr>
              <w:t>zaworów</w:t>
            </w:r>
            <w:proofErr w:type="spellEnd"/>
            <w:r w:rsidRPr="00123715">
              <w:rPr>
                <w:rFonts w:cs="Arial"/>
                <w:b/>
                <w:sz w:val="20"/>
                <w:szCs w:val="22"/>
                <w:lang w:val="en-US"/>
              </w:rPr>
              <w:t xml:space="preserve"> </w:t>
            </w:r>
            <w:proofErr w:type="spellStart"/>
            <w:r w:rsidRPr="00123715">
              <w:rPr>
                <w:rFonts w:cs="Arial"/>
                <w:b/>
                <w:sz w:val="20"/>
                <w:szCs w:val="22"/>
                <w:lang w:val="en-US"/>
              </w:rPr>
              <w:t>zwrotnych</w:t>
            </w:r>
            <w:proofErr w:type="spellEnd"/>
          </w:p>
        </w:tc>
      </w:tr>
      <w:tr w:rsidR="006B79D6" w:rsidRPr="00C42A5E" w14:paraId="645CD0C9" w14:textId="77777777" w:rsidTr="001A411F">
        <w:trPr>
          <w:trHeight w:val="815"/>
        </w:trPr>
        <w:tc>
          <w:tcPr>
            <w:tcW w:w="1953" w:type="pct"/>
            <w:tcBorders>
              <w:top w:val="single" w:sz="4" w:space="0" w:color="auto"/>
              <w:left w:val="single" w:sz="4" w:space="0" w:color="auto"/>
              <w:bottom w:val="single" w:sz="4" w:space="0" w:color="auto"/>
              <w:right w:val="single" w:sz="4" w:space="0" w:color="auto"/>
            </w:tcBorders>
            <w:vAlign w:val="center"/>
          </w:tcPr>
          <w:p w14:paraId="564679BC" w14:textId="77777777" w:rsidR="006B79D6" w:rsidRPr="00093112" w:rsidRDefault="006B79D6" w:rsidP="006B79D6">
            <w:pPr>
              <w:spacing w:line="240" w:lineRule="auto"/>
              <w:jc w:val="center"/>
              <w:rPr>
                <w:rFonts w:cs="Arial"/>
                <w:b/>
                <w:sz w:val="20"/>
                <w:szCs w:val="22"/>
              </w:rPr>
            </w:pPr>
          </w:p>
          <w:p w14:paraId="68B8F43E" w14:textId="77777777" w:rsidR="006B79D6" w:rsidRPr="00093112" w:rsidRDefault="006B79D6" w:rsidP="006B79D6">
            <w:pPr>
              <w:spacing w:line="240" w:lineRule="auto"/>
              <w:jc w:val="center"/>
              <w:rPr>
                <w:rFonts w:cs="Arial"/>
                <w:b/>
                <w:sz w:val="20"/>
              </w:rPr>
            </w:pPr>
            <w:r w:rsidRPr="00093112">
              <w:rPr>
                <w:rFonts w:cs="Arial"/>
                <w:b/>
                <w:sz w:val="20"/>
              </w:rPr>
              <w:t xml:space="preserve">CENA </w:t>
            </w:r>
          </w:p>
          <w:p w14:paraId="42B994E9" w14:textId="77777777" w:rsidR="006B79D6" w:rsidRPr="00093112" w:rsidRDefault="006B79D6" w:rsidP="006B79D6">
            <w:pPr>
              <w:spacing w:line="240" w:lineRule="auto"/>
              <w:jc w:val="center"/>
              <w:rPr>
                <w:rFonts w:cs="Arial"/>
                <w:b/>
                <w:sz w:val="20"/>
                <w:szCs w:val="22"/>
              </w:rPr>
            </w:pPr>
          </w:p>
        </w:tc>
        <w:tc>
          <w:tcPr>
            <w:tcW w:w="3047" w:type="pct"/>
            <w:tcBorders>
              <w:top w:val="single" w:sz="4" w:space="0" w:color="auto"/>
              <w:left w:val="single" w:sz="4" w:space="0" w:color="auto"/>
              <w:bottom w:val="single" w:sz="4" w:space="0" w:color="auto"/>
              <w:right w:val="single" w:sz="4" w:space="0" w:color="auto"/>
            </w:tcBorders>
            <w:vAlign w:val="center"/>
          </w:tcPr>
          <w:p w14:paraId="1A7ECB4A" w14:textId="77777777" w:rsidR="006B79D6" w:rsidRPr="00093112" w:rsidRDefault="006B79D6" w:rsidP="006B79D6">
            <w:pPr>
              <w:spacing w:line="240" w:lineRule="auto"/>
              <w:rPr>
                <w:rFonts w:cs="Arial"/>
                <w:b/>
                <w:sz w:val="20"/>
                <w:szCs w:val="22"/>
                <w:lang w:val="en-US"/>
              </w:rPr>
            </w:pPr>
          </w:p>
          <w:p w14:paraId="0D49846B" w14:textId="77777777" w:rsidR="006B79D6" w:rsidRPr="00937DF8" w:rsidRDefault="006B79D6" w:rsidP="006B79D6">
            <w:pPr>
              <w:spacing w:line="240" w:lineRule="auto"/>
              <w:rPr>
                <w:rFonts w:cs="Arial"/>
                <w:b/>
                <w:sz w:val="20"/>
                <w:lang w:val="en-US"/>
              </w:rPr>
            </w:pPr>
            <w:r w:rsidRPr="00937DF8">
              <w:rPr>
                <w:rFonts w:cs="Arial"/>
                <w:b/>
                <w:sz w:val="20"/>
                <w:lang w:val="en-US"/>
              </w:rPr>
              <w:t>NETTO</w:t>
            </w:r>
            <w:r w:rsidRPr="001A411F">
              <w:rPr>
                <w:rFonts w:cs="Arial"/>
                <w:b/>
                <w:i/>
                <w:sz w:val="20"/>
                <w:lang w:val="en-US"/>
              </w:rPr>
              <w:t xml:space="preserve"> ……</w:t>
            </w:r>
            <w:r>
              <w:rPr>
                <w:rFonts w:cs="Arial"/>
                <w:b/>
                <w:sz w:val="20"/>
                <w:lang w:val="en-US"/>
              </w:rPr>
              <w:t>……………………..….</w:t>
            </w:r>
            <w:r>
              <w:rPr>
                <w:rFonts w:ascii="Arial-BoldItalicMT" w:hAnsi="Arial-BoldItalicMT" w:cs="Arial-BoldItalicMT"/>
                <w:b/>
                <w:bCs/>
                <w:i/>
                <w:iCs/>
                <w:sz w:val="20"/>
                <w:szCs w:val="20"/>
              </w:rPr>
              <w:t>PLN/USD/EUR/GBP*</w:t>
            </w:r>
          </w:p>
          <w:p w14:paraId="5869A8A1" w14:textId="311AA307" w:rsidR="006B79D6" w:rsidRPr="001245EE" w:rsidRDefault="006B79D6" w:rsidP="006B79D6">
            <w:pPr>
              <w:pStyle w:val="Tekstpodstawowy"/>
              <w:ind w:right="44"/>
              <w:rPr>
                <w:rFonts w:cs="Arial"/>
                <w:i/>
                <w:sz w:val="18"/>
                <w:szCs w:val="18"/>
              </w:rPr>
            </w:pPr>
            <w:r w:rsidRPr="001A411F">
              <w:rPr>
                <w:rFonts w:cs="Arial"/>
                <w:i/>
                <w:sz w:val="18"/>
                <w:szCs w:val="18"/>
              </w:rPr>
              <w:t xml:space="preserve">/należy przepisać kwotę z pozycji </w:t>
            </w:r>
            <w:r w:rsidR="00E22C0C">
              <w:rPr>
                <w:rFonts w:cs="Arial"/>
                <w:i/>
                <w:sz w:val="18"/>
                <w:szCs w:val="18"/>
              </w:rPr>
              <w:t>„Wartość oferty</w:t>
            </w:r>
            <w:r w:rsidR="00E22C0C" w:rsidRPr="001A411F">
              <w:rPr>
                <w:rFonts w:cs="Arial"/>
                <w:i/>
                <w:sz w:val="18"/>
                <w:szCs w:val="18"/>
              </w:rPr>
              <w:t>“</w:t>
            </w:r>
            <w:r w:rsidR="00E22C0C">
              <w:rPr>
                <w:rFonts w:cs="Arial"/>
                <w:i/>
                <w:sz w:val="18"/>
                <w:szCs w:val="18"/>
              </w:rPr>
              <w:t xml:space="preserve"> (oznaczonej kolorem czerwonym)</w:t>
            </w:r>
            <w:r w:rsidRPr="001A411F">
              <w:rPr>
                <w:rFonts w:cs="Arial"/>
                <w:i/>
                <w:sz w:val="18"/>
                <w:szCs w:val="18"/>
              </w:rPr>
              <w:t xml:space="preserve"> z wypełnionej tabeli załącznika nr </w:t>
            </w:r>
            <w:r>
              <w:rPr>
                <w:rFonts w:cs="Arial"/>
                <w:i/>
                <w:sz w:val="18"/>
                <w:szCs w:val="18"/>
              </w:rPr>
              <w:t>5.c</w:t>
            </w:r>
            <w:r w:rsidRPr="001A411F">
              <w:rPr>
                <w:rFonts w:cs="Arial"/>
                <w:i/>
                <w:sz w:val="18"/>
                <w:szCs w:val="18"/>
              </w:rPr>
              <w:t xml:space="preserve"> SWZ/</w:t>
            </w:r>
          </w:p>
          <w:p w14:paraId="68770553" w14:textId="77777777" w:rsidR="006B79D6" w:rsidRPr="00937DF8" w:rsidRDefault="006B79D6" w:rsidP="006B79D6">
            <w:pPr>
              <w:spacing w:line="240" w:lineRule="auto"/>
              <w:rPr>
                <w:rFonts w:cs="Arial"/>
                <w:b/>
                <w:sz w:val="20"/>
                <w:lang w:val="en-US"/>
              </w:rPr>
            </w:pPr>
          </w:p>
          <w:p w14:paraId="39141D04" w14:textId="77777777" w:rsidR="006B79D6" w:rsidRPr="00D26A38" w:rsidRDefault="006B79D6" w:rsidP="006B79D6">
            <w:pPr>
              <w:spacing w:line="240" w:lineRule="auto"/>
              <w:rPr>
                <w:rFonts w:cs="Arial"/>
                <w:b/>
                <w:sz w:val="20"/>
                <w:lang w:val="en-GB"/>
              </w:rPr>
            </w:pPr>
            <w:r w:rsidRPr="00937DF8">
              <w:rPr>
                <w:rFonts w:cs="Arial"/>
                <w:b/>
                <w:sz w:val="20"/>
                <w:lang w:val="en-US"/>
              </w:rPr>
              <w:t xml:space="preserve">VAT ........ </w:t>
            </w:r>
            <w:r w:rsidRPr="00D26A38">
              <w:rPr>
                <w:rFonts w:cs="Arial"/>
                <w:b/>
                <w:sz w:val="20"/>
                <w:lang w:val="en-GB"/>
              </w:rPr>
              <w:t>%</w:t>
            </w:r>
          </w:p>
          <w:p w14:paraId="53A9F074" w14:textId="77777777" w:rsidR="006B79D6" w:rsidRPr="00D26A38" w:rsidRDefault="006B79D6" w:rsidP="006B79D6">
            <w:pPr>
              <w:spacing w:line="240" w:lineRule="auto"/>
              <w:rPr>
                <w:rFonts w:cs="Arial"/>
                <w:b/>
                <w:sz w:val="20"/>
                <w:lang w:val="en-GB"/>
              </w:rPr>
            </w:pPr>
          </w:p>
          <w:p w14:paraId="64928748" w14:textId="397A6F5A" w:rsidR="006B79D6" w:rsidRPr="00093112" w:rsidRDefault="006B79D6" w:rsidP="006B79D6">
            <w:pPr>
              <w:spacing w:line="240" w:lineRule="auto"/>
              <w:rPr>
                <w:rFonts w:cs="Arial"/>
                <w:b/>
                <w:sz w:val="20"/>
                <w:szCs w:val="22"/>
                <w:lang w:val="en-US"/>
              </w:rPr>
            </w:pPr>
            <w:r w:rsidRPr="004618BF">
              <w:rPr>
                <w:rFonts w:cs="Arial"/>
                <w:b/>
                <w:sz w:val="20"/>
                <w:lang w:val="en-GB"/>
              </w:rPr>
              <w:t>BRUTTO ……………………………..</w:t>
            </w:r>
            <w:r w:rsidRPr="00937DF8">
              <w:rPr>
                <w:rFonts w:cs="Arial"/>
                <w:b/>
                <w:sz w:val="20"/>
                <w:lang w:val="en-US"/>
              </w:rPr>
              <w:t xml:space="preserve"> </w:t>
            </w:r>
            <w:r>
              <w:rPr>
                <w:rFonts w:ascii="Arial-BoldItalicMT" w:hAnsi="Arial-BoldItalicMT" w:cs="Arial-BoldItalicMT"/>
                <w:b/>
                <w:bCs/>
                <w:i/>
                <w:iCs/>
                <w:sz w:val="20"/>
                <w:szCs w:val="20"/>
              </w:rPr>
              <w:t>PLN/USD/EUR/GBP*</w:t>
            </w:r>
          </w:p>
        </w:tc>
      </w:tr>
    </w:tbl>
    <w:p w14:paraId="401F4E02" w14:textId="6657E75D" w:rsidR="00D74284" w:rsidRPr="001A411F" w:rsidRDefault="00AD4277" w:rsidP="00AD4277">
      <w:pPr>
        <w:pStyle w:val="Tekstpodstawowy"/>
        <w:keepLines/>
        <w:spacing w:line="276" w:lineRule="auto"/>
        <w:rPr>
          <w:rFonts w:cs="Arial"/>
          <w:sz w:val="18"/>
          <w:szCs w:val="18"/>
        </w:rPr>
      </w:pPr>
      <w:r w:rsidRPr="001A411F">
        <w:rPr>
          <w:rFonts w:ascii="Symbol" w:hAnsi="Symbol" w:cs="Arial"/>
          <w:sz w:val="18"/>
          <w:szCs w:val="18"/>
        </w:rPr>
        <w:sym w:font="Symbol" w:char="F02A"/>
      </w:r>
      <w:r w:rsidR="00774BE1" w:rsidRPr="001A411F">
        <w:t xml:space="preserve"> </w:t>
      </w:r>
      <w:r w:rsidR="00774BE1" w:rsidRPr="001A411F">
        <w:rPr>
          <w:rFonts w:cs="Arial"/>
          <w:sz w:val="18"/>
          <w:szCs w:val="18"/>
        </w:rPr>
        <w:t>niepotrzebne skreślić</w:t>
      </w:r>
    </w:p>
    <w:p w14:paraId="3D9E6DA1" w14:textId="77777777" w:rsidR="006B79D6" w:rsidRDefault="006B79D6" w:rsidP="006B79D6">
      <w:pPr>
        <w:autoSpaceDE w:val="0"/>
        <w:autoSpaceDN w:val="0"/>
        <w:adjustRightInd w:val="0"/>
        <w:spacing w:line="240" w:lineRule="auto"/>
        <w:jc w:val="left"/>
        <w:rPr>
          <w:rFonts w:ascii="Arial-BoldMT" w:hAnsi="Arial-BoldMT" w:cs="Arial-BoldMT"/>
          <w:b/>
          <w:bCs/>
          <w:sz w:val="20"/>
          <w:szCs w:val="20"/>
        </w:rPr>
      </w:pPr>
      <w:r>
        <w:rPr>
          <w:rFonts w:ascii="Arial-BoldMT" w:hAnsi="Arial-BoldMT" w:cs="Arial-BoldMT"/>
          <w:b/>
          <w:bCs/>
          <w:sz w:val="20"/>
          <w:szCs w:val="20"/>
        </w:rPr>
        <w:t>Uwaga! W celu potwierdzenia prawidłowości obliczenia ceny oferty wskazanej powyżej,</w:t>
      </w:r>
    </w:p>
    <w:p w14:paraId="01E086AB" w14:textId="77A0EDCF" w:rsidR="006B79D6" w:rsidRPr="006B79D6" w:rsidRDefault="006B79D6" w:rsidP="006B79D6">
      <w:pPr>
        <w:autoSpaceDE w:val="0"/>
        <w:autoSpaceDN w:val="0"/>
        <w:adjustRightInd w:val="0"/>
        <w:spacing w:line="240" w:lineRule="auto"/>
        <w:jc w:val="left"/>
        <w:rPr>
          <w:rFonts w:ascii="Arial-BoldMT" w:hAnsi="Arial-BoldMT" w:cs="Arial-BoldMT"/>
          <w:b/>
          <w:bCs/>
          <w:i/>
          <w:sz w:val="20"/>
          <w:szCs w:val="20"/>
        </w:rPr>
      </w:pPr>
      <w:r>
        <w:rPr>
          <w:rFonts w:ascii="Arial-BoldMT" w:hAnsi="Arial-BoldMT" w:cs="Arial-BoldMT"/>
          <w:b/>
          <w:bCs/>
          <w:sz w:val="20"/>
          <w:szCs w:val="20"/>
        </w:rPr>
        <w:t>Wykonawca składa Formularz cenowy - Załączniki nr 5.a – 5.c do SWZ (</w:t>
      </w:r>
      <w:r w:rsidRPr="006B79D6">
        <w:rPr>
          <w:rFonts w:ascii="Arial-BoldMT" w:hAnsi="Arial-BoldMT" w:cs="Arial-BoldMT"/>
          <w:b/>
          <w:bCs/>
          <w:i/>
          <w:sz w:val="20"/>
          <w:szCs w:val="20"/>
        </w:rPr>
        <w:t>odpowiednio dla danej</w:t>
      </w:r>
    </w:p>
    <w:p w14:paraId="3124C36A" w14:textId="1D9B050C" w:rsidR="00093112" w:rsidRPr="001A411F" w:rsidRDefault="006B79D6" w:rsidP="006B79D6">
      <w:pPr>
        <w:pStyle w:val="Tekstpodstawowy"/>
        <w:keepLines/>
        <w:spacing w:line="276" w:lineRule="auto"/>
        <w:rPr>
          <w:rFonts w:cs="Arial"/>
          <w:sz w:val="20"/>
          <w:szCs w:val="20"/>
          <w:lang w:val="en-GB"/>
        </w:rPr>
      </w:pPr>
      <w:r w:rsidRPr="006B79D6">
        <w:rPr>
          <w:rFonts w:ascii="Arial-BoldMT" w:hAnsi="Arial-BoldMT" w:cs="Arial-BoldMT"/>
          <w:b/>
          <w:bCs/>
          <w:i/>
          <w:sz w:val="20"/>
          <w:szCs w:val="20"/>
        </w:rPr>
        <w:t>części</w:t>
      </w:r>
      <w:r>
        <w:rPr>
          <w:rFonts w:ascii="Arial-BoldMT" w:hAnsi="Arial-BoldMT" w:cs="Arial-BoldMT"/>
          <w:b/>
          <w:bCs/>
          <w:sz w:val="20"/>
          <w:szCs w:val="20"/>
        </w:rPr>
        <w:t>)</w:t>
      </w:r>
      <w:r w:rsidR="00001948" w:rsidRPr="001A411F">
        <w:rPr>
          <w:rFonts w:cs="Arial"/>
          <w:sz w:val="20"/>
          <w:szCs w:val="20"/>
        </w:rPr>
        <w:t>.</w:t>
      </w: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023783"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D975D3">
      <w:pPr>
        <w:pStyle w:val="Styla"/>
        <w:numPr>
          <w:ilvl w:val="0"/>
          <w:numId w:val="19"/>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023783"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379E035B" w:rsidR="005102A3" w:rsidRPr="008D0027" w:rsidRDefault="005102A3" w:rsidP="00D975D3">
      <w:pPr>
        <w:pStyle w:val="Styl1formularz"/>
        <w:spacing w:line="259" w:lineRule="auto"/>
        <w:rPr>
          <w:b/>
          <w:color w:val="auto"/>
        </w:rPr>
      </w:pPr>
      <w:r w:rsidRPr="008D0027">
        <w:rPr>
          <w:rFonts w:eastAsia="Calibri"/>
          <w:b/>
          <w:color w:val="auto"/>
          <w:lang w:eastAsia="en-US"/>
        </w:rPr>
        <w:t>Niniejszym oświadczamy, że ubiegając się o przedmiotowe</w:t>
      </w:r>
      <w:r w:rsidR="001948F4" w:rsidRPr="008D0027">
        <w:rPr>
          <w:rFonts w:eastAsia="Calibri"/>
          <w:b/>
          <w:color w:val="auto"/>
          <w:lang w:eastAsia="en-US"/>
        </w:rPr>
        <w:t xml:space="preserve"> zamówienie</w:t>
      </w:r>
      <w:r w:rsidRPr="008D0027">
        <w:rPr>
          <w:rFonts w:eastAsia="Calibri"/>
          <w:b/>
          <w:color w:val="auto"/>
          <w:lang w:eastAsia="en-US"/>
        </w:rPr>
        <w:t>:</w:t>
      </w:r>
    </w:p>
    <w:p w14:paraId="25EF5D0E" w14:textId="006399F1" w:rsidR="00835CC5" w:rsidRPr="008D0027" w:rsidRDefault="00835CC5" w:rsidP="00D975D3">
      <w:pPr>
        <w:pStyle w:val="Styl1formularz"/>
        <w:numPr>
          <w:ilvl w:val="0"/>
          <w:numId w:val="35"/>
        </w:numPr>
        <w:spacing w:line="259" w:lineRule="auto"/>
        <w:ind w:left="851"/>
        <w:rPr>
          <w:rFonts w:eastAsia="Calibri" w:cs="Calibri"/>
          <w:color w:val="auto"/>
          <w:lang w:eastAsia="en-US"/>
        </w:rPr>
      </w:pPr>
      <w:r w:rsidRPr="008D0027">
        <w:rPr>
          <w:rFonts w:eastAsia="Calibri" w:cs="Calibri"/>
          <w:color w:val="auto"/>
          <w:lang w:eastAsia="en-US"/>
        </w:rPr>
        <w:t>deklarujemy i płacimy w sposób należyty i rzetelny zobowiązania prawno</w:t>
      </w:r>
      <w:r w:rsidR="00D975D3" w:rsidRPr="008D0027">
        <w:rPr>
          <w:rFonts w:eastAsia="Calibri" w:cs="Calibri"/>
          <w:color w:val="auto"/>
          <w:lang w:eastAsia="en-US"/>
        </w:rPr>
        <w:t>-</w:t>
      </w:r>
      <w:r w:rsidRPr="008D0027">
        <w:rPr>
          <w:rFonts w:eastAsia="Calibri" w:cs="Calibri"/>
          <w:color w:val="auto"/>
          <w:lang w:eastAsia="en-US"/>
        </w:rPr>
        <w:t>podatkowe związane z podatkiem VAT;</w:t>
      </w:r>
    </w:p>
    <w:p w14:paraId="6AD1A8E4" w14:textId="18E55514" w:rsidR="00835CC5" w:rsidRPr="008D0027" w:rsidRDefault="00835CC5" w:rsidP="00D975D3">
      <w:pPr>
        <w:pStyle w:val="Styl1formularz"/>
        <w:numPr>
          <w:ilvl w:val="0"/>
          <w:numId w:val="35"/>
        </w:numPr>
        <w:spacing w:before="0" w:line="259" w:lineRule="auto"/>
        <w:ind w:left="850" w:hanging="357"/>
        <w:rPr>
          <w:rFonts w:eastAsia="Calibri" w:cs="Calibri"/>
          <w:color w:val="auto"/>
          <w:lang w:eastAsia="en-US"/>
        </w:rPr>
      </w:pPr>
      <w:r w:rsidRPr="008D0027">
        <w:rPr>
          <w:rFonts w:eastAsia="Calibri" w:cs="Calibri"/>
          <w:color w:val="auto"/>
          <w:lang w:eastAsia="en-US"/>
        </w:rPr>
        <w:t xml:space="preserve">rozpoczęliśmy prowadzenie działalności gospodarczej w dniu </w:t>
      </w:r>
      <w:r w:rsidRPr="008D0027">
        <w:rPr>
          <w:rFonts w:eastAsia="Calibri" w:cs="Calibri"/>
          <w:b/>
          <w:color w:val="auto"/>
          <w:lang w:eastAsia="en-US"/>
        </w:rPr>
        <w:t>…</w:t>
      </w:r>
      <w:r w:rsidR="00D975D3" w:rsidRPr="008D0027">
        <w:rPr>
          <w:rFonts w:eastAsia="Calibri" w:cs="Calibri"/>
          <w:b/>
          <w:color w:val="auto"/>
          <w:lang w:eastAsia="en-US"/>
        </w:rPr>
        <w:t>……...</w:t>
      </w:r>
      <w:r w:rsidRPr="008D0027">
        <w:rPr>
          <w:rFonts w:eastAsia="Calibri" w:cs="Calibri"/>
          <w:b/>
          <w:color w:val="auto"/>
          <w:lang w:eastAsia="en-US"/>
        </w:rPr>
        <w:t>….</w:t>
      </w:r>
      <w:r w:rsidR="00D975D3" w:rsidRPr="008D0027">
        <w:rPr>
          <w:rFonts w:eastAsia="Calibri" w:cs="Calibri"/>
          <w:color w:val="auto"/>
          <w:lang w:eastAsia="en-US"/>
        </w:rPr>
        <w:t xml:space="preserve"> </w:t>
      </w:r>
      <w:r w:rsidRPr="008D0027">
        <w:rPr>
          <w:rFonts w:eastAsia="Calibri" w:cs="Calibri"/>
          <w:color w:val="auto"/>
          <w:lang w:eastAsia="en-US"/>
        </w:rPr>
        <w:t>(dzień-miesiąc-rok);</w:t>
      </w:r>
    </w:p>
    <w:p w14:paraId="0849259F" w14:textId="63655D79" w:rsidR="00835CC5" w:rsidRPr="008D0027" w:rsidRDefault="00835CC5" w:rsidP="00D975D3">
      <w:pPr>
        <w:pStyle w:val="Styl1formularz"/>
        <w:numPr>
          <w:ilvl w:val="0"/>
          <w:numId w:val="35"/>
        </w:numPr>
        <w:spacing w:before="0" w:line="259" w:lineRule="auto"/>
        <w:ind w:left="850" w:hanging="357"/>
        <w:rPr>
          <w:rFonts w:eastAsia="Calibri" w:cs="Calibri"/>
          <w:color w:val="auto"/>
          <w:lang w:eastAsia="en-US"/>
        </w:rPr>
      </w:pPr>
      <w:r w:rsidRPr="008D0027">
        <w:rPr>
          <w:rFonts w:eastAsia="Calibri" w:cs="Calibri"/>
          <w:color w:val="auto"/>
          <w:lang w:eastAsia="en-US"/>
        </w:rPr>
        <w:t>miejscem prowadzenia działalności gospodarcz</w:t>
      </w:r>
      <w:r w:rsidR="00D975D3" w:rsidRPr="008D0027">
        <w:rPr>
          <w:rFonts w:eastAsia="Calibri" w:cs="Calibri"/>
          <w:color w:val="auto"/>
          <w:lang w:eastAsia="en-US"/>
        </w:rPr>
        <w:t xml:space="preserve">ej jest </w:t>
      </w:r>
      <w:r w:rsidR="00D975D3" w:rsidRPr="008D0027">
        <w:rPr>
          <w:rFonts w:eastAsia="Calibri" w:cs="Calibri"/>
          <w:b/>
          <w:color w:val="auto"/>
          <w:lang w:eastAsia="en-US"/>
        </w:rPr>
        <w:t>…………</w:t>
      </w:r>
      <w:r w:rsidR="00A812AB" w:rsidRPr="008D0027">
        <w:rPr>
          <w:rFonts w:eastAsia="Calibri" w:cs="Calibri"/>
          <w:b/>
          <w:color w:val="auto"/>
          <w:lang w:eastAsia="en-US"/>
        </w:rPr>
        <w:t>…</w:t>
      </w:r>
      <w:r w:rsidR="00A812AB" w:rsidRPr="008D0027">
        <w:rPr>
          <w:rFonts w:eastAsia="Calibri" w:cs="Calibri"/>
          <w:color w:val="auto"/>
          <w:lang w:eastAsia="en-US"/>
        </w:rPr>
        <w:t xml:space="preserve"> (wskazać dokładny adres).</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0210B8DF"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3B4F012D" w14:textId="02324004" w:rsidR="003730CB" w:rsidRPr="008F3D9B" w:rsidRDefault="00087C7C" w:rsidP="006B79D6">
      <w:pPr>
        <w:pStyle w:val="Styltytuza"/>
        <w:spacing w:after="240" w:line="259" w:lineRule="auto"/>
      </w:pPr>
      <w:r w:rsidRPr="008F3D9B">
        <w:t>OPIS PRZEDMIOTU ZAMÓWIENIA</w:t>
      </w:r>
      <w:r w:rsidR="008D0027">
        <w:t xml:space="preserve"> </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739F3106" w:rsidR="00087C7C" w:rsidRPr="002A7223" w:rsidRDefault="00087C7C" w:rsidP="00D975D3">
      <w:pPr>
        <w:pStyle w:val="StylZa"/>
        <w:spacing w:after="240" w:line="259" w:lineRule="auto"/>
      </w:pPr>
      <w:r w:rsidRPr="002A7223">
        <w:lastRenderedPageBreak/>
        <w:t>Załącznik nr 3</w:t>
      </w:r>
      <w:r w:rsidR="006B79D6">
        <w:t>.a-3.c</w:t>
      </w:r>
      <w:r w:rsidRPr="002A7223">
        <w:t xml:space="preserve"> do </w:t>
      </w:r>
      <w:r w:rsidR="006C29FD">
        <w:t>SWZ</w:t>
      </w:r>
    </w:p>
    <w:p w14:paraId="5781C231" w14:textId="77777777" w:rsidR="00D975D3" w:rsidRDefault="00D975D3" w:rsidP="00D975D3">
      <w:pPr>
        <w:pStyle w:val="Styltytuza"/>
        <w:spacing w:after="240" w:line="259" w:lineRule="auto"/>
      </w:pPr>
    </w:p>
    <w:p w14:paraId="309EB2BC" w14:textId="7E2AF34D" w:rsidR="00087C7C" w:rsidRDefault="00CC2316" w:rsidP="00D975D3">
      <w:pPr>
        <w:pStyle w:val="Styltytuza"/>
        <w:spacing w:after="240" w:line="259" w:lineRule="auto"/>
      </w:pPr>
      <w:r>
        <w:t xml:space="preserve">WZÓR </w:t>
      </w:r>
      <w:r w:rsidR="00087C7C">
        <w:t>UMOWY</w:t>
      </w:r>
      <w:r w:rsidR="008D0027">
        <w:t xml:space="preserve"> </w:t>
      </w:r>
    </w:p>
    <w:p w14:paraId="50C4D61F" w14:textId="67525C84" w:rsidR="006B79D6" w:rsidRPr="007925EE" w:rsidRDefault="006B79D6" w:rsidP="00D975D3">
      <w:pPr>
        <w:pStyle w:val="Styltytuza"/>
        <w:spacing w:after="240" w:line="259" w:lineRule="auto"/>
      </w:pPr>
      <w:r>
        <w:t xml:space="preserve">odpowiednio </w:t>
      </w:r>
      <w:r w:rsidRPr="006B79D6">
        <w:t>dla danej części</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5A4EEF9D"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1030467"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EE4580">
        <w:rPr>
          <w:rFonts w:cs="Arial"/>
          <w:sz w:val="20"/>
          <w:szCs w:val="20"/>
        </w:rPr>
        <w:t>:</w:t>
      </w:r>
      <w:r w:rsidRPr="00C1339B">
        <w:rPr>
          <w:rFonts w:cs="Arial"/>
          <w:sz w:val="20"/>
          <w:szCs w:val="20"/>
        </w:rPr>
        <w:t xml:space="preserve"> </w:t>
      </w:r>
      <w:r w:rsidR="00C3632C" w:rsidRPr="008D0027">
        <w:rPr>
          <w:rFonts w:cs="Arial"/>
          <w:b/>
          <w:sz w:val="20"/>
          <w:szCs w:val="20"/>
        </w:rPr>
        <w:t>„</w:t>
      </w:r>
      <w:r w:rsidR="006B79D6" w:rsidRPr="006B79D6">
        <w:rPr>
          <w:rFonts w:cs="Arial"/>
          <w:b/>
          <w:sz w:val="20"/>
          <w:szCs w:val="20"/>
        </w:rPr>
        <w:t>Dostawa zaworów, grzybkowych, zaworów zwrotnych i zasuw</w:t>
      </w:r>
      <w:r w:rsidR="00C3632C" w:rsidRPr="008D0027">
        <w:rPr>
          <w:rFonts w:cs="Arial"/>
          <w:b/>
          <w:sz w:val="20"/>
          <w:szCs w:val="20"/>
        </w:rPr>
        <w:t>”</w:t>
      </w:r>
      <w:r w:rsidR="008D0027" w:rsidRPr="008D0027">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6B79D6" w:rsidRPr="006B79D6">
        <w:rPr>
          <w:rFonts w:cs="Arial"/>
          <w:b/>
          <w:sz w:val="20"/>
          <w:szCs w:val="20"/>
        </w:rPr>
        <w:t>NP/ORLEN/26/0039/OZ/TRU</w:t>
      </w:r>
      <w:r w:rsidR="009D0D20" w:rsidRPr="009D0D20">
        <w:rPr>
          <w:rFonts w:cs="Arial"/>
          <w:b/>
          <w:sz w:val="20"/>
          <w:szCs w:val="20"/>
        </w:rPr>
        <w:t>.</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385299D0"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r w:rsidR="006268B2">
        <w:t xml:space="preserve"> </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1B296962"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EE4580">
        <w:rPr>
          <w:rFonts w:cs="Arial"/>
          <w:sz w:val="20"/>
          <w:szCs w:val="20"/>
        </w:rPr>
        <w:t>:</w:t>
      </w:r>
      <w:r w:rsidRPr="00C1339B">
        <w:rPr>
          <w:rFonts w:cs="Arial"/>
          <w:sz w:val="20"/>
          <w:szCs w:val="20"/>
        </w:rPr>
        <w:t xml:space="preserve"> </w:t>
      </w:r>
      <w:r w:rsidR="00BA5BCD" w:rsidRPr="008D0027">
        <w:rPr>
          <w:rFonts w:cs="Arial"/>
          <w:b/>
          <w:sz w:val="20"/>
          <w:szCs w:val="20"/>
        </w:rPr>
        <w:t>„</w:t>
      </w:r>
      <w:r w:rsidR="00BA5BCD" w:rsidRPr="006B79D6">
        <w:rPr>
          <w:rFonts w:cs="Arial"/>
          <w:b/>
          <w:sz w:val="20"/>
          <w:szCs w:val="20"/>
        </w:rPr>
        <w:t>Dostawa zaworów, grzybkowych, zaworów zwrotnych i zasuw</w:t>
      </w:r>
      <w:r w:rsidR="00BA5BCD" w:rsidRPr="008D0027">
        <w:rPr>
          <w:rFonts w:cs="Arial"/>
          <w:b/>
          <w:sz w:val="20"/>
          <w:szCs w:val="20"/>
        </w:rPr>
        <w:t>”,</w:t>
      </w:r>
      <w:r w:rsidR="00BA5BCD">
        <w:rPr>
          <w:rFonts w:cs="Arial"/>
          <w:b/>
          <w:sz w:val="20"/>
          <w:szCs w:val="20"/>
        </w:rPr>
        <w:t xml:space="preserve"> </w:t>
      </w:r>
      <w:r w:rsidR="00BA5BCD" w:rsidRPr="00F35670">
        <w:rPr>
          <w:rFonts w:cs="Arial"/>
          <w:sz w:val="20"/>
          <w:szCs w:val="20"/>
        </w:rPr>
        <w:t>o numerze</w:t>
      </w:r>
      <w:r w:rsidR="00BA5BCD">
        <w:rPr>
          <w:rFonts w:cs="Arial"/>
          <w:b/>
          <w:sz w:val="20"/>
          <w:szCs w:val="20"/>
        </w:rPr>
        <w:t xml:space="preserve"> </w:t>
      </w:r>
      <w:r w:rsidR="00BA5BCD" w:rsidRPr="006B79D6">
        <w:rPr>
          <w:rFonts w:cs="Arial"/>
          <w:b/>
          <w:sz w:val="20"/>
          <w:szCs w:val="20"/>
        </w:rPr>
        <w:t>NP/ORLEN/26/0039/OZ/TRU</w:t>
      </w:r>
      <w:r w:rsidR="009D0D20" w:rsidRPr="009D0D20">
        <w:rPr>
          <w:rFonts w:cs="Arial"/>
          <w:b/>
          <w:sz w:val="20"/>
          <w:szCs w:val="20"/>
        </w:rPr>
        <w:t>.</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w:t>
      </w:r>
      <w:r w:rsidRPr="002B1AC9">
        <w:rPr>
          <w:rFonts w:cs="Arial"/>
          <w:sz w:val="20"/>
          <w:szCs w:val="20"/>
        </w:rPr>
        <w:lastRenderedPageBreak/>
        <w:t xml:space="preserve">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7777777" w:rsid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7A6D0864" w:rsidR="00482581" w:rsidRPr="00341231" w:rsidRDefault="00482581" w:rsidP="00341231">
      <w:pPr>
        <w:pStyle w:val="Akapitzlist"/>
        <w:numPr>
          <w:ilvl w:val="0"/>
          <w:numId w:val="41"/>
        </w:numPr>
        <w:autoSpaceDE w:val="0"/>
        <w:autoSpaceDN w:val="0"/>
        <w:adjustRightInd w:val="0"/>
        <w:spacing w:line="259" w:lineRule="auto"/>
        <w:ind w:left="709" w:hanging="283"/>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Zespołu Oddziałów Polskie Górnictwo Naftowe i Gazownictwo  ORLEN Spółki Akcyjnej</w:t>
      </w:r>
      <w:r w:rsidR="00C77586" w:rsidRPr="00341231" w:rsidDel="00A0466B">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524F690C" w:rsidR="00341231" w:rsidRPr="002A44D0" w:rsidRDefault="00341231" w:rsidP="00341231">
      <w:pPr>
        <w:pStyle w:val="Styltytuza"/>
      </w:pPr>
      <w:r w:rsidRPr="002A44D0">
        <w:t xml:space="preserve">Oświadczenie o niezgłaszaniu roszczeń wobec </w:t>
      </w:r>
      <w:r>
        <w:t>Z</w:t>
      </w:r>
      <w:r w:rsidRPr="002A44D0">
        <w:t>amawiającego</w:t>
      </w:r>
      <w:r w:rsidR="006268B2">
        <w:t xml:space="preserve"> </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3D6308E9"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EE4580">
        <w:rPr>
          <w:rFonts w:cs="Arial"/>
          <w:sz w:val="20"/>
          <w:szCs w:val="20"/>
        </w:rPr>
        <w:t>:</w:t>
      </w:r>
      <w:r w:rsidRPr="00C1339B">
        <w:rPr>
          <w:rFonts w:cs="Arial"/>
          <w:sz w:val="20"/>
          <w:szCs w:val="20"/>
        </w:rPr>
        <w:t xml:space="preserve"> </w:t>
      </w:r>
      <w:r w:rsidR="00BA5BCD" w:rsidRPr="008D0027">
        <w:rPr>
          <w:rFonts w:cs="Arial"/>
          <w:b/>
          <w:sz w:val="20"/>
          <w:szCs w:val="20"/>
        </w:rPr>
        <w:t>„</w:t>
      </w:r>
      <w:r w:rsidR="00BA5BCD" w:rsidRPr="006B79D6">
        <w:rPr>
          <w:rFonts w:cs="Arial"/>
          <w:b/>
          <w:sz w:val="20"/>
          <w:szCs w:val="20"/>
        </w:rPr>
        <w:t>Dostawa zaworów, grzybkowych, zaworów zwrotnych i zasuw</w:t>
      </w:r>
      <w:r w:rsidR="00BA5BCD" w:rsidRPr="008D0027">
        <w:rPr>
          <w:rFonts w:cs="Arial"/>
          <w:b/>
          <w:sz w:val="20"/>
          <w:szCs w:val="20"/>
        </w:rPr>
        <w:t>”,</w:t>
      </w:r>
      <w:r w:rsidR="00BA5BCD">
        <w:rPr>
          <w:rFonts w:cs="Arial"/>
          <w:b/>
          <w:sz w:val="20"/>
          <w:szCs w:val="20"/>
        </w:rPr>
        <w:t xml:space="preserve"> </w:t>
      </w:r>
      <w:r w:rsidR="00BA5BCD" w:rsidRPr="00F35670">
        <w:rPr>
          <w:rFonts w:cs="Arial"/>
          <w:sz w:val="20"/>
          <w:szCs w:val="20"/>
        </w:rPr>
        <w:t>o numerze</w:t>
      </w:r>
      <w:r w:rsidR="00BA5BCD">
        <w:rPr>
          <w:rFonts w:cs="Arial"/>
          <w:b/>
          <w:sz w:val="20"/>
          <w:szCs w:val="20"/>
        </w:rPr>
        <w:t xml:space="preserve"> </w:t>
      </w:r>
      <w:r w:rsidR="00BA5BCD" w:rsidRPr="006B79D6">
        <w:rPr>
          <w:rFonts w:cs="Arial"/>
          <w:b/>
          <w:sz w:val="20"/>
          <w:szCs w:val="20"/>
        </w:rPr>
        <w:t>NP/ORLEN/26/0039/OZ/TRU</w:t>
      </w:r>
      <w:r w:rsidR="009D0D20">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27BAF8D2" w14:textId="77777777" w:rsidR="00BA5BCD" w:rsidRDefault="00BA5BCD">
      <w:pPr>
        <w:spacing w:line="240" w:lineRule="auto"/>
        <w:jc w:val="left"/>
        <w:rPr>
          <w:rFonts w:cs="Arial"/>
          <w:b/>
          <w:color w:val="000000"/>
          <w:sz w:val="20"/>
          <w:szCs w:val="20"/>
        </w:rPr>
      </w:pPr>
      <w:r>
        <w:rPr>
          <w:rFonts w:cs="Arial"/>
          <w:b/>
          <w:color w:val="000000"/>
          <w:sz w:val="20"/>
          <w:szCs w:val="20"/>
        </w:rPr>
        <w:br w:type="page"/>
      </w:r>
    </w:p>
    <w:p w14:paraId="587D5E07" w14:textId="201E521D" w:rsidR="00665F1F" w:rsidRPr="009C47E0" w:rsidRDefault="00665F1F" w:rsidP="00665F1F">
      <w:pPr>
        <w:pStyle w:val="StylZa"/>
      </w:pPr>
      <w:r>
        <w:lastRenderedPageBreak/>
        <w:t xml:space="preserve">Załącznik nr 5a-5c do SWZ </w:t>
      </w:r>
    </w:p>
    <w:p w14:paraId="178E21CA" w14:textId="77777777" w:rsidR="00665F1F" w:rsidRDefault="00665F1F" w:rsidP="00665F1F">
      <w:pPr>
        <w:pStyle w:val="Styltytuza"/>
        <w:spacing w:after="240" w:line="259" w:lineRule="auto"/>
      </w:pPr>
    </w:p>
    <w:p w14:paraId="14C1706E" w14:textId="77777777" w:rsidR="00665F1F" w:rsidRDefault="00665F1F" w:rsidP="00665F1F">
      <w:pPr>
        <w:pStyle w:val="Styltytuza"/>
        <w:spacing w:after="240" w:line="259" w:lineRule="auto"/>
      </w:pPr>
      <w:r>
        <w:br/>
        <w:t xml:space="preserve">FORMULARZ CENOWY </w:t>
      </w:r>
    </w:p>
    <w:p w14:paraId="0D6B890F" w14:textId="3B1E4ECA" w:rsidR="00665F1F" w:rsidRPr="007925EE" w:rsidRDefault="00665F1F" w:rsidP="00665F1F">
      <w:pPr>
        <w:pStyle w:val="Styltytuza"/>
        <w:spacing w:after="240" w:line="259" w:lineRule="auto"/>
      </w:pPr>
      <w:r>
        <w:t xml:space="preserve">odpowiednio </w:t>
      </w:r>
      <w:r w:rsidRPr="006B79D6">
        <w:t>dla danej części</w:t>
      </w:r>
    </w:p>
    <w:p w14:paraId="7175C782" w14:textId="39755958" w:rsidR="00665F1F" w:rsidRDefault="00665F1F" w:rsidP="00665F1F">
      <w:pPr>
        <w:pStyle w:val="Styltytuza"/>
        <w:spacing w:after="240" w:line="259" w:lineRule="auto"/>
        <w:rPr>
          <w:szCs w:val="20"/>
        </w:rPr>
      </w:pPr>
      <w:r>
        <w:rPr>
          <w:szCs w:val="20"/>
        </w:rPr>
        <w:t>/w oddzielnym pliku/</w:t>
      </w:r>
    </w:p>
    <w:p w14:paraId="069298A9" w14:textId="44BEAA78" w:rsidR="00665F1F" w:rsidRDefault="000F2F26" w:rsidP="00665F1F">
      <w:pPr>
        <w:pStyle w:val="Styltytuza"/>
        <w:spacing w:after="240" w:line="259" w:lineRule="auto"/>
        <w:rPr>
          <w:szCs w:val="20"/>
        </w:rPr>
      </w:pPr>
      <w:r>
        <w:rPr>
          <w:szCs w:val="20"/>
        </w:rPr>
        <w:t>Zamawiający wymaga złożenia wypełnionej Tabeli (</w:t>
      </w:r>
      <w:r w:rsidRPr="000F2F26">
        <w:rPr>
          <w:i/>
          <w:szCs w:val="20"/>
        </w:rPr>
        <w:t>odpowiednio dla danej części</w:t>
      </w:r>
      <w:r>
        <w:rPr>
          <w:szCs w:val="20"/>
        </w:rPr>
        <w:t xml:space="preserve">): </w:t>
      </w:r>
    </w:p>
    <w:p w14:paraId="4A87EE8A" w14:textId="77777777" w:rsidR="000F2F26" w:rsidRPr="000F2F26" w:rsidRDefault="000F2F26" w:rsidP="000F2F26">
      <w:pPr>
        <w:pStyle w:val="Styltytuza"/>
        <w:spacing w:after="240" w:line="259" w:lineRule="auto"/>
        <w:jc w:val="left"/>
        <w:rPr>
          <w:szCs w:val="20"/>
        </w:rPr>
      </w:pPr>
      <w:r w:rsidRPr="000F2F26">
        <w:rPr>
          <w:szCs w:val="20"/>
        </w:rPr>
        <w:t>a. w wersji podpisanej,</w:t>
      </w:r>
    </w:p>
    <w:p w14:paraId="3BA40AE7" w14:textId="5BD6F86D" w:rsidR="000F2F26" w:rsidRDefault="000F2F26" w:rsidP="000F2F26">
      <w:pPr>
        <w:pStyle w:val="Styltytuza"/>
        <w:spacing w:after="240" w:line="259" w:lineRule="auto"/>
        <w:jc w:val="left"/>
        <w:rPr>
          <w:szCs w:val="20"/>
        </w:rPr>
      </w:pPr>
      <w:r w:rsidRPr="000F2F26">
        <w:rPr>
          <w:szCs w:val="20"/>
        </w:rPr>
        <w:t xml:space="preserve">b. w wersji edytowalnej (plik </w:t>
      </w:r>
      <w:proofErr w:type="spellStart"/>
      <w:r w:rsidRPr="000F2F26">
        <w:rPr>
          <w:szCs w:val="20"/>
        </w:rPr>
        <w:t>excel</w:t>
      </w:r>
      <w:proofErr w:type="spellEnd"/>
      <w:r w:rsidRPr="000F2F26">
        <w:rPr>
          <w:szCs w:val="20"/>
        </w:rPr>
        <w:t>) – dodatkowa forma opcjonalna;</w:t>
      </w:r>
    </w:p>
    <w:p w14:paraId="1301C759" w14:textId="77777777" w:rsidR="00665F1F" w:rsidRDefault="00665F1F">
      <w:pPr>
        <w:spacing w:line="240" w:lineRule="auto"/>
        <w:jc w:val="left"/>
        <w:rPr>
          <w:rFonts w:eastAsia="Calibri" w:cs="Calibri"/>
          <w:b/>
          <w:sz w:val="20"/>
          <w:szCs w:val="20"/>
          <w:lang w:eastAsia="en-US"/>
        </w:rPr>
      </w:pPr>
      <w:r>
        <w:rPr>
          <w:szCs w:val="20"/>
        </w:rPr>
        <w:br w:type="page"/>
      </w:r>
    </w:p>
    <w:p w14:paraId="012F6158" w14:textId="77777777" w:rsidR="00665F1F" w:rsidRDefault="00665F1F" w:rsidP="00665F1F">
      <w:pPr>
        <w:pStyle w:val="Styltytuza"/>
        <w:spacing w:after="240" w:line="259" w:lineRule="auto"/>
        <w:rPr>
          <w:szCs w:val="20"/>
        </w:rPr>
      </w:pPr>
    </w:p>
    <w:p w14:paraId="35EF6EE8" w14:textId="216E8397" w:rsidR="00341231" w:rsidRDefault="00341231">
      <w:pPr>
        <w:spacing w:line="240" w:lineRule="auto"/>
        <w:jc w:val="left"/>
        <w:rPr>
          <w:rFonts w:cs="Arial"/>
          <w:b/>
          <w:color w:val="000000"/>
          <w:sz w:val="20"/>
          <w:szCs w:val="20"/>
        </w:rPr>
      </w:pPr>
    </w:p>
    <w:p w14:paraId="6186FBB9" w14:textId="40B53156" w:rsidR="00402048" w:rsidRPr="008D0027" w:rsidRDefault="00402048" w:rsidP="00402048">
      <w:pPr>
        <w:keepNext/>
        <w:spacing w:line="240" w:lineRule="auto"/>
        <w:jc w:val="right"/>
        <w:outlineLvl w:val="0"/>
        <w:rPr>
          <w:rFonts w:cs="Arial"/>
          <w:b/>
          <w:bCs/>
          <w:kern w:val="32"/>
          <w:sz w:val="20"/>
          <w:szCs w:val="22"/>
        </w:rPr>
      </w:pPr>
      <w:r w:rsidRPr="008D0027">
        <w:rPr>
          <w:rFonts w:cs="Arial"/>
          <w:b/>
          <w:bCs/>
          <w:kern w:val="32"/>
          <w:sz w:val="20"/>
          <w:szCs w:val="22"/>
        </w:rPr>
        <w:t xml:space="preserve">Załącznik nr </w:t>
      </w:r>
      <w:r w:rsidR="00BA5BCD">
        <w:rPr>
          <w:rFonts w:cs="Arial"/>
          <w:b/>
          <w:bCs/>
          <w:kern w:val="32"/>
          <w:sz w:val="20"/>
          <w:szCs w:val="22"/>
        </w:rPr>
        <w:t>6</w:t>
      </w:r>
      <w:r w:rsidRPr="008D0027">
        <w:rPr>
          <w:rFonts w:cs="Arial"/>
          <w:b/>
          <w:bCs/>
          <w:kern w:val="32"/>
          <w:sz w:val="20"/>
          <w:szCs w:val="22"/>
        </w:rPr>
        <w:t xml:space="preserve"> do SWZ</w:t>
      </w:r>
    </w:p>
    <w:p w14:paraId="1273DDB3" w14:textId="77777777" w:rsidR="00402048" w:rsidRPr="008D0027" w:rsidRDefault="00402048" w:rsidP="00402048">
      <w:pPr>
        <w:spacing w:line="240" w:lineRule="auto"/>
        <w:jc w:val="left"/>
        <w:rPr>
          <w:rFonts w:ascii="Times New Roman" w:hAnsi="Times New Roman"/>
          <w:b/>
          <w:sz w:val="24"/>
        </w:rPr>
      </w:pPr>
    </w:p>
    <w:p w14:paraId="020CC850" w14:textId="19F4AAE4" w:rsidR="00402048" w:rsidRDefault="008D0027" w:rsidP="00665F1F">
      <w:pPr>
        <w:pStyle w:val="Styltytuza"/>
      </w:pPr>
      <w:r w:rsidRPr="008D0027">
        <w:t>Wykaz dostaw</w:t>
      </w:r>
    </w:p>
    <w:p w14:paraId="76A46A9A" w14:textId="77777777" w:rsidR="00665F1F" w:rsidRDefault="00665F1F" w:rsidP="00665F1F">
      <w:pPr>
        <w:autoSpaceDE w:val="0"/>
        <w:autoSpaceDN w:val="0"/>
        <w:adjustRightInd w:val="0"/>
        <w:spacing w:line="240" w:lineRule="auto"/>
        <w:jc w:val="center"/>
        <w:rPr>
          <w:rFonts w:ascii="Arial-BoldMT" w:hAnsi="Arial-BoldMT" w:cs="Arial-BoldMT"/>
          <w:b/>
          <w:bCs/>
          <w:sz w:val="20"/>
          <w:szCs w:val="20"/>
        </w:rPr>
      </w:pPr>
      <w:r>
        <w:rPr>
          <w:rFonts w:ascii="Arial-BoldMT" w:hAnsi="Arial-BoldMT" w:cs="Arial-BoldMT"/>
          <w:b/>
          <w:bCs/>
          <w:sz w:val="20"/>
          <w:szCs w:val="20"/>
        </w:rPr>
        <w:t>Dla części nr …</w:t>
      </w:r>
    </w:p>
    <w:p w14:paraId="0E3F7E7F" w14:textId="1C9A7ED9" w:rsidR="00665F1F" w:rsidRPr="00665F1F" w:rsidRDefault="00665F1F" w:rsidP="00665F1F">
      <w:pPr>
        <w:pStyle w:val="Styltytuza"/>
        <w:rPr>
          <w:b w:val="0"/>
        </w:rPr>
      </w:pPr>
      <w:r w:rsidRPr="00665F1F">
        <w:rPr>
          <w:rFonts w:ascii="Arial-ItalicMT" w:hAnsi="Arial-ItalicMT" w:cs="Arial-ItalicMT"/>
          <w:b w:val="0"/>
          <w:i/>
          <w:iCs/>
          <w:szCs w:val="20"/>
        </w:rPr>
        <w:t>(należy wpisać numer części)</w:t>
      </w:r>
    </w:p>
    <w:p w14:paraId="3F6D65F3" w14:textId="77777777" w:rsidR="00402048" w:rsidRPr="008D0027"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8D0027">
        <w:rPr>
          <w:noProof/>
        </w:rPr>
        <mc:AlternateContent>
          <mc:Choice Requires="wps">
            <w:drawing>
              <wp:anchor distT="4294967289" distB="4294967289" distL="114300" distR="114300" simplePos="0" relativeHeight="251674624" behindDoc="0" locked="0" layoutInCell="1" allowOverlap="1" wp14:anchorId="03C94958" wp14:editId="5C0F78ED">
                <wp:simplePos x="0" y="0"/>
                <wp:positionH relativeFrom="margin">
                  <wp:align>left</wp:align>
                </wp:positionH>
                <wp:positionV relativeFrom="paragraph">
                  <wp:posOffset>9525</wp:posOffset>
                </wp:positionV>
                <wp:extent cx="5749200" cy="0"/>
                <wp:effectExtent l="0" t="0" r="23495" b="19050"/>
                <wp:wrapNone/>
                <wp:docPr id="8"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E5820" id="Łącznik prostoliniowy 12" o:spid="_x0000_s1026" style="position:absolute;flip:y;z-index:25167462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3o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ClkDe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402048" w:rsidRPr="008D0027" w14:paraId="440852E3" w14:textId="77777777" w:rsidTr="007961CD">
        <w:trPr>
          <w:cantSplit/>
          <w:trHeight w:hRule="exact" w:val="931"/>
          <w:jc w:val="center"/>
        </w:trPr>
        <w:tc>
          <w:tcPr>
            <w:tcW w:w="3552" w:type="dxa"/>
            <w:shd w:val="clear" w:color="auto" w:fill="002060"/>
            <w:vAlign w:val="center"/>
          </w:tcPr>
          <w:p w14:paraId="62ED00A8" w14:textId="77777777" w:rsidR="00402048" w:rsidRPr="008D0027" w:rsidRDefault="00402048" w:rsidP="007961CD">
            <w:pPr>
              <w:spacing w:line="240" w:lineRule="auto"/>
              <w:rPr>
                <w:rFonts w:cs="Arial"/>
                <w:b/>
                <w:sz w:val="20"/>
                <w:szCs w:val="20"/>
              </w:rPr>
            </w:pPr>
            <w:r w:rsidRPr="008D0027">
              <w:rPr>
                <w:rFonts w:cs="Arial"/>
                <w:b/>
                <w:sz w:val="20"/>
                <w:szCs w:val="20"/>
              </w:rPr>
              <w:t>Dane Wykonawcy:</w:t>
            </w:r>
          </w:p>
        </w:tc>
        <w:tc>
          <w:tcPr>
            <w:tcW w:w="5521" w:type="dxa"/>
            <w:vAlign w:val="center"/>
          </w:tcPr>
          <w:p w14:paraId="393F14A8" w14:textId="77777777" w:rsidR="00402048" w:rsidRPr="008D0027" w:rsidRDefault="00402048" w:rsidP="007961CD">
            <w:pPr>
              <w:spacing w:line="240" w:lineRule="auto"/>
              <w:rPr>
                <w:rFonts w:cs="Arial"/>
                <w:sz w:val="20"/>
                <w:szCs w:val="20"/>
              </w:rPr>
            </w:pPr>
          </w:p>
        </w:tc>
      </w:tr>
      <w:tr w:rsidR="00402048" w:rsidRPr="008D0027" w14:paraId="35550072" w14:textId="77777777" w:rsidTr="007961CD">
        <w:trPr>
          <w:cantSplit/>
          <w:trHeight w:hRule="exact" w:val="1253"/>
          <w:jc w:val="center"/>
        </w:trPr>
        <w:tc>
          <w:tcPr>
            <w:tcW w:w="3552" w:type="dxa"/>
            <w:shd w:val="clear" w:color="auto" w:fill="002060"/>
            <w:vAlign w:val="center"/>
          </w:tcPr>
          <w:p w14:paraId="0E60B0D9" w14:textId="77777777" w:rsidR="00402048" w:rsidRPr="008D0027" w:rsidRDefault="00402048" w:rsidP="007961CD">
            <w:pPr>
              <w:spacing w:line="240" w:lineRule="auto"/>
              <w:rPr>
                <w:rFonts w:cs="Arial"/>
                <w:b/>
                <w:sz w:val="20"/>
                <w:szCs w:val="20"/>
              </w:rPr>
            </w:pPr>
            <w:r w:rsidRPr="008D0027">
              <w:rPr>
                <w:rFonts w:cs="Arial"/>
                <w:b/>
                <w:sz w:val="20"/>
                <w:szCs w:val="20"/>
              </w:rPr>
              <w:t xml:space="preserve">Adres Wykonawcy: </w:t>
            </w:r>
          </w:p>
          <w:p w14:paraId="2E6D3B44" w14:textId="77777777" w:rsidR="00402048" w:rsidRPr="008D0027" w:rsidRDefault="00402048" w:rsidP="007961CD">
            <w:pPr>
              <w:spacing w:line="240" w:lineRule="auto"/>
              <w:rPr>
                <w:rFonts w:cs="Arial"/>
                <w:b/>
                <w:sz w:val="20"/>
                <w:szCs w:val="20"/>
              </w:rPr>
            </w:pPr>
            <w:r w:rsidRPr="008D0027">
              <w:rPr>
                <w:rFonts w:cs="Arial"/>
                <w:b/>
                <w:sz w:val="20"/>
                <w:szCs w:val="20"/>
              </w:rPr>
              <w:t xml:space="preserve">kod, miejscowość </w:t>
            </w:r>
          </w:p>
          <w:p w14:paraId="2F876FA7" w14:textId="77777777" w:rsidR="00402048" w:rsidRPr="008D0027" w:rsidRDefault="00402048" w:rsidP="007961CD">
            <w:pPr>
              <w:spacing w:line="240" w:lineRule="auto"/>
              <w:rPr>
                <w:rFonts w:cs="Arial"/>
                <w:b/>
                <w:sz w:val="20"/>
                <w:szCs w:val="20"/>
              </w:rPr>
            </w:pPr>
            <w:r w:rsidRPr="008D0027">
              <w:rPr>
                <w:rFonts w:cs="Arial"/>
                <w:b/>
                <w:sz w:val="20"/>
                <w:szCs w:val="20"/>
              </w:rPr>
              <w:t>ulica, nr lokalu</w:t>
            </w:r>
          </w:p>
        </w:tc>
        <w:tc>
          <w:tcPr>
            <w:tcW w:w="5521" w:type="dxa"/>
            <w:vAlign w:val="center"/>
          </w:tcPr>
          <w:p w14:paraId="79D32C3C" w14:textId="77777777" w:rsidR="00402048" w:rsidRPr="008D0027" w:rsidRDefault="00402048" w:rsidP="007961CD">
            <w:pPr>
              <w:spacing w:line="240" w:lineRule="auto"/>
              <w:ind w:right="1064"/>
              <w:rPr>
                <w:rFonts w:cs="Arial"/>
                <w:sz w:val="20"/>
                <w:szCs w:val="20"/>
              </w:rPr>
            </w:pPr>
          </w:p>
        </w:tc>
      </w:tr>
    </w:tbl>
    <w:p w14:paraId="3A89255E" w14:textId="1171AE38" w:rsidR="00CE308C" w:rsidRPr="008D0027" w:rsidRDefault="00CE308C" w:rsidP="001A0061"/>
    <w:p w14:paraId="4EA7216C" w14:textId="244F44B0" w:rsidR="001A0061" w:rsidRPr="00665F1F" w:rsidRDefault="001A0061" w:rsidP="00665F1F">
      <w:pPr>
        <w:spacing w:line="276" w:lineRule="auto"/>
        <w:ind w:left="-142"/>
        <w:rPr>
          <w:rFonts w:cs="Arial"/>
          <w:sz w:val="20"/>
          <w:szCs w:val="20"/>
        </w:rPr>
      </w:pPr>
      <w:r w:rsidRPr="006268B2">
        <w:rPr>
          <w:rFonts w:cs="Arial"/>
          <w:spacing w:val="2"/>
          <w:sz w:val="20"/>
          <w:szCs w:val="20"/>
        </w:rPr>
        <w:t xml:space="preserve">Składając ofertę w postępowaniu o udzielenie zamówienia, prowadzonym w trybie przetargu nieograniczonego na wykonanie zadania, pn.: </w:t>
      </w:r>
      <w:r w:rsidR="00EE4580" w:rsidRPr="00EE4580">
        <w:rPr>
          <w:rFonts w:cs="Arial"/>
          <w:b/>
          <w:sz w:val="20"/>
          <w:szCs w:val="20"/>
        </w:rPr>
        <w:t>„</w:t>
      </w:r>
      <w:r w:rsidR="00BA5BCD" w:rsidRPr="00BA5BCD">
        <w:rPr>
          <w:rFonts w:cs="Arial"/>
          <w:b/>
          <w:sz w:val="20"/>
          <w:szCs w:val="20"/>
        </w:rPr>
        <w:t>Dostawa zaworów, grzybkowych, zaworów zwrotnych i zasuw”, o numerze NP/ORLEN/26/0039/OZ/TRU</w:t>
      </w:r>
      <w:r w:rsidR="009D0D20" w:rsidRPr="008C44D2">
        <w:rPr>
          <w:rFonts w:cs="Arial"/>
          <w:b/>
          <w:spacing w:val="2"/>
          <w:sz w:val="20"/>
          <w:szCs w:val="20"/>
        </w:rPr>
        <w:t>,</w:t>
      </w:r>
      <w:r w:rsidRPr="008C44D2">
        <w:rPr>
          <w:rFonts w:cs="Arial"/>
          <w:sz w:val="20"/>
          <w:szCs w:val="20"/>
        </w:rPr>
        <w:t xml:space="preserve"> </w:t>
      </w:r>
      <w:r w:rsidR="00665F1F" w:rsidRPr="00665F1F">
        <w:rPr>
          <w:rFonts w:cs="Arial"/>
          <w:sz w:val="20"/>
          <w:szCs w:val="20"/>
        </w:rPr>
        <w:t>w celu potwierdzenia spełnienia warunku</w:t>
      </w:r>
      <w:r w:rsidR="00665F1F">
        <w:rPr>
          <w:rFonts w:cs="Arial"/>
          <w:sz w:val="20"/>
          <w:szCs w:val="20"/>
        </w:rPr>
        <w:t xml:space="preserve"> </w:t>
      </w:r>
      <w:r w:rsidR="00665F1F" w:rsidRPr="00665F1F">
        <w:rPr>
          <w:rFonts w:cs="Arial"/>
          <w:sz w:val="20"/>
          <w:szCs w:val="20"/>
        </w:rPr>
        <w:t>udziału w postęp</w:t>
      </w:r>
      <w:r w:rsidR="00EA5500">
        <w:rPr>
          <w:rFonts w:cs="Arial"/>
          <w:sz w:val="20"/>
          <w:szCs w:val="20"/>
        </w:rPr>
        <w:t xml:space="preserve">owaniu wskazanego w pkt 10.2. </w:t>
      </w:r>
      <w:r w:rsidR="00665F1F" w:rsidRPr="00665F1F">
        <w:rPr>
          <w:rFonts w:cs="Arial"/>
          <w:sz w:val="20"/>
          <w:szCs w:val="20"/>
        </w:rPr>
        <w:t>SWZ oświadczam, iż wykonaliśmy następujące</w:t>
      </w:r>
      <w:r w:rsidR="00665F1F">
        <w:rPr>
          <w:rFonts w:cs="Arial"/>
          <w:sz w:val="20"/>
          <w:szCs w:val="20"/>
        </w:rPr>
        <w:t xml:space="preserve"> </w:t>
      </w:r>
      <w:r w:rsidR="00665F1F" w:rsidRPr="00665F1F">
        <w:rPr>
          <w:rFonts w:cs="Arial"/>
          <w:sz w:val="20"/>
          <w:szCs w:val="20"/>
        </w:rPr>
        <w:t>dostawy:</w:t>
      </w:r>
    </w:p>
    <w:tbl>
      <w:tblPr>
        <w:tblW w:w="9216" w:type="dxa"/>
        <w:jc w:val="center"/>
        <w:tblLayout w:type="fixed"/>
        <w:tblCellMar>
          <w:left w:w="70" w:type="dxa"/>
          <w:right w:w="70" w:type="dxa"/>
        </w:tblCellMar>
        <w:tblLook w:val="0000" w:firstRow="0" w:lastRow="0" w:firstColumn="0" w:lastColumn="0" w:noHBand="0" w:noVBand="0"/>
      </w:tblPr>
      <w:tblGrid>
        <w:gridCol w:w="562"/>
        <w:gridCol w:w="2699"/>
        <w:gridCol w:w="1701"/>
        <w:gridCol w:w="2127"/>
        <w:gridCol w:w="2127"/>
      </w:tblGrid>
      <w:tr w:rsidR="001A0061" w:rsidRPr="005A37AA" w14:paraId="52485123" w14:textId="77777777" w:rsidTr="001A0061">
        <w:trPr>
          <w:trHeight w:val="675"/>
          <w:jc w:val="center"/>
        </w:trPr>
        <w:tc>
          <w:tcPr>
            <w:tcW w:w="562" w:type="dxa"/>
            <w:tcBorders>
              <w:top w:val="single" w:sz="4" w:space="0" w:color="000000"/>
              <w:left w:val="single" w:sz="4" w:space="0" w:color="000000"/>
              <w:bottom w:val="single" w:sz="4" w:space="0" w:color="000000"/>
            </w:tcBorders>
            <w:shd w:val="clear" w:color="auto" w:fill="002060"/>
            <w:vAlign w:val="center"/>
          </w:tcPr>
          <w:p w14:paraId="7CBA05C5" w14:textId="77777777" w:rsidR="001A0061" w:rsidRPr="001A0061" w:rsidRDefault="001A0061" w:rsidP="009D0D20">
            <w:pPr>
              <w:spacing w:line="240" w:lineRule="auto"/>
              <w:jc w:val="center"/>
              <w:rPr>
                <w:b/>
                <w:bCs/>
                <w:color w:val="FFFFFF" w:themeColor="background1"/>
                <w:sz w:val="20"/>
                <w:szCs w:val="20"/>
              </w:rPr>
            </w:pPr>
            <w:r w:rsidRPr="001A0061">
              <w:rPr>
                <w:b/>
                <w:bCs/>
                <w:color w:val="FFFFFF" w:themeColor="background1"/>
                <w:sz w:val="20"/>
                <w:szCs w:val="20"/>
              </w:rPr>
              <w:t>Lp.</w:t>
            </w:r>
          </w:p>
        </w:tc>
        <w:tc>
          <w:tcPr>
            <w:tcW w:w="2699" w:type="dxa"/>
            <w:tcBorders>
              <w:top w:val="single" w:sz="4" w:space="0" w:color="000000"/>
              <w:left w:val="single" w:sz="4" w:space="0" w:color="000000"/>
              <w:bottom w:val="single" w:sz="4" w:space="0" w:color="000000"/>
            </w:tcBorders>
            <w:shd w:val="clear" w:color="auto" w:fill="002060"/>
            <w:vAlign w:val="center"/>
          </w:tcPr>
          <w:p w14:paraId="077C5918" w14:textId="77777777" w:rsidR="001A0061" w:rsidRPr="001A0061" w:rsidRDefault="001A0061" w:rsidP="009D0D20">
            <w:pPr>
              <w:spacing w:line="240" w:lineRule="auto"/>
              <w:jc w:val="center"/>
              <w:rPr>
                <w:b/>
                <w:bCs/>
                <w:color w:val="FFFFFF" w:themeColor="background1"/>
                <w:sz w:val="20"/>
                <w:szCs w:val="20"/>
              </w:rPr>
            </w:pPr>
          </w:p>
          <w:p w14:paraId="730BB0E6" w14:textId="40A6827C" w:rsidR="001A0061" w:rsidRPr="001A0061" w:rsidRDefault="00665F1F" w:rsidP="009D0D20">
            <w:pPr>
              <w:spacing w:line="240" w:lineRule="auto"/>
              <w:jc w:val="center"/>
              <w:rPr>
                <w:b/>
                <w:bCs/>
                <w:i/>
                <w:color w:val="FFFFFF" w:themeColor="background1"/>
                <w:sz w:val="20"/>
                <w:szCs w:val="20"/>
              </w:rPr>
            </w:pPr>
            <w:r>
              <w:rPr>
                <w:rFonts w:ascii="ArialMT" w:hAnsi="ArialMT" w:cs="ArialMT"/>
                <w:sz w:val="20"/>
                <w:szCs w:val="20"/>
              </w:rPr>
              <w:t>Przedmiot dostawy</w:t>
            </w:r>
            <w:r w:rsidRPr="001A0061">
              <w:rPr>
                <w:b/>
                <w:bCs/>
                <w:i/>
                <w:color w:val="FFFFFF" w:themeColor="background1"/>
                <w:sz w:val="20"/>
                <w:szCs w:val="20"/>
              </w:rPr>
              <w:t xml:space="preserve"> </w:t>
            </w:r>
            <w:r w:rsidR="001A0061" w:rsidRPr="001A0061">
              <w:rPr>
                <w:b/>
                <w:bCs/>
                <w:i/>
                <w:color w:val="FFFFFF" w:themeColor="background1"/>
                <w:sz w:val="20"/>
                <w:szCs w:val="20"/>
              </w:rPr>
              <w:t>(producent, model, typ)</w:t>
            </w:r>
          </w:p>
        </w:tc>
        <w:tc>
          <w:tcPr>
            <w:tcW w:w="1701" w:type="dxa"/>
            <w:tcBorders>
              <w:top w:val="single" w:sz="4" w:space="0" w:color="000000"/>
              <w:left w:val="single" w:sz="4" w:space="0" w:color="000000"/>
              <w:bottom w:val="single" w:sz="4" w:space="0" w:color="000000"/>
            </w:tcBorders>
            <w:shd w:val="clear" w:color="auto" w:fill="002060"/>
            <w:vAlign w:val="center"/>
          </w:tcPr>
          <w:p w14:paraId="228E5F84" w14:textId="3DAD9260" w:rsidR="001A0061" w:rsidRPr="001A0061" w:rsidRDefault="001A0061" w:rsidP="009D0D20">
            <w:pPr>
              <w:spacing w:line="240" w:lineRule="auto"/>
              <w:jc w:val="center"/>
              <w:rPr>
                <w:b/>
                <w:bCs/>
                <w:color w:val="FFFFFF" w:themeColor="background1"/>
                <w:sz w:val="20"/>
                <w:szCs w:val="20"/>
              </w:rPr>
            </w:pPr>
            <w:r>
              <w:rPr>
                <w:b/>
                <w:bCs/>
                <w:color w:val="FFFFFF" w:themeColor="background1"/>
                <w:sz w:val="20"/>
                <w:szCs w:val="20"/>
              </w:rPr>
              <w:t>Zamawiający/     Odbiorca</w:t>
            </w:r>
          </w:p>
          <w:p w14:paraId="4AF31D73" w14:textId="77777777" w:rsidR="001A0061" w:rsidRPr="001A0061" w:rsidRDefault="001A0061" w:rsidP="009D0D20">
            <w:pPr>
              <w:spacing w:line="240" w:lineRule="auto"/>
              <w:jc w:val="center"/>
              <w:rPr>
                <w:b/>
                <w:bCs/>
                <w:color w:val="FFFFFF" w:themeColor="background1"/>
                <w:sz w:val="20"/>
                <w:szCs w:val="20"/>
              </w:rPr>
            </w:pPr>
          </w:p>
        </w:tc>
        <w:tc>
          <w:tcPr>
            <w:tcW w:w="2127" w:type="dxa"/>
            <w:tcBorders>
              <w:top w:val="single" w:sz="4" w:space="0" w:color="000000"/>
              <w:left w:val="single" w:sz="4" w:space="0" w:color="000000"/>
              <w:bottom w:val="single" w:sz="4" w:space="0" w:color="000000"/>
            </w:tcBorders>
            <w:shd w:val="clear" w:color="auto" w:fill="002060"/>
          </w:tcPr>
          <w:p w14:paraId="6BBD9E17" w14:textId="77777777" w:rsidR="001A0061" w:rsidRPr="001A0061" w:rsidRDefault="001A0061" w:rsidP="009D0D20">
            <w:pPr>
              <w:spacing w:line="240" w:lineRule="auto"/>
              <w:jc w:val="center"/>
              <w:rPr>
                <w:b/>
                <w:bCs/>
                <w:color w:val="FFFFFF" w:themeColor="background1"/>
                <w:sz w:val="20"/>
                <w:szCs w:val="20"/>
              </w:rPr>
            </w:pPr>
          </w:p>
          <w:p w14:paraId="6466C5F9" w14:textId="77777777" w:rsidR="001A0061" w:rsidRPr="001A0061" w:rsidRDefault="001A0061" w:rsidP="009D0D20">
            <w:pPr>
              <w:spacing w:line="240" w:lineRule="auto"/>
              <w:jc w:val="center"/>
              <w:rPr>
                <w:b/>
                <w:bCs/>
                <w:color w:val="FFFFFF" w:themeColor="background1"/>
                <w:sz w:val="20"/>
                <w:szCs w:val="20"/>
              </w:rPr>
            </w:pPr>
            <w:r w:rsidRPr="001A0061">
              <w:rPr>
                <w:b/>
                <w:bCs/>
                <w:color w:val="FFFFFF" w:themeColor="background1"/>
                <w:sz w:val="20"/>
                <w:szCs w:val="20"/>
              </w:rPr>
              <w:t>Wartość</w:t>
            </w:r>
          </w:p>
          <w:p w14:paraId="55C5D7C5" w14:textId="77777777" w:rsidR="001A0061" w:rsidRPr="001A0061" w:rsidRDefault="001A0061" w:rsidP="009D0D20">
            <w:pPr>
              <w:spacing w:line="240" w:lineRule="auto"/>
              <w:jc w:val="center"/>
              <w:rPr>
                <w:b/>
                <w:bCs/>
                <w:color w:val="FFFFFF" w:themeColor="background1"/>
                <w:sz w:val="20"/>
                <w:szCs w:val="20"/>
              </w:rPr>
            </w:pPr>
            <w:r w:rsidRPr="001A0061">
              <w:rPr>
                <w:b/>
                <w:bCs/>
                <w:color w:val="FFFFFF" w:themeColor="background1"/>
                <w:sz w:val="20"/>
                <w:szCs w:val="20"/>
              </w:rPr>
              <w:t>[zł netto]</w:t>
            </w:r>
          </w:p>
        </w:tc>
        <w:tc>
          <w:tcPr>
            <w:tcW w:w="2127" w:type="dxa"/>
            <w:tcBorders>
              <w:top w:val="single" w:sz="4" w:space="0" w:color="000000"/>
              <w:left w:val="single" w:sz="4" w:space="0" w:color="000000"/>
              <w:bottom w:val="single" w:sz="4" w:space="0" w:color="000000"/>
              <w:right w:val="single" w:sz="4" w:space="0" w:color="000000"/>
            </w:tcBorders>
            <w:shd w:val="clear" w:color="auto" w:fill="002060"/>
          </w:tcPr>
          <w:p w14:paraId="21F37324" w14:textId="77777777" w:rsidR="001A0061" w:rsidRPr="001A0061" w:rsidRDefault="001A0061" w:rsidP="009D0D20">
            <w:pPr>
              <w:spacing w:line="240" w:lineRule="auto"/>
              <w:jc w:val="center"/>
              <w:rPr>
                <w:b/>
                <w:bCs/>
                <w:color w:val="FFFFFF" w:themeColor="background1"/>
                <w:sz w:val="20"/>
                <w:szCs w:val="20"/>
              </w:rPr>
            </w:pPr>
            <w:r w:rsidRPr="001A0061">
              <w:rPr>
                <w:b/>
                <w:bCs/>
                <w:color w:val="FFFFFF" w:themeColor="background1"/>
                <w:sz w:val="20"/>
                <w:szCs w:val="20"/>
              </w:rPr>
              <w:t>Data / -y</w:t>
            </w:r>
          </w:p>
          <w:p w14:paraId="1394E600" w14:textId="77777777" w:rsidR="001A0061" w:rsidRPr="001A0061" w:rsidRDefault="001A0061" w:rsidP="009D0D20">
            <w:pPr>
              <w:spacing w:line="240" w:lineRule="auto"/>
              <w:jc w:val="center"/>
              <w:rPr>
                <w:b/>
                <w:bCs/>
                <w:color w:val="FFFFFF" w:themeColor="background1"/>
                <w:sz w:val="20"/>
                <w:szCs w:val="20"/>
              </w:rPr>
            </w:pPr>
            <w:r w:rsidRPr="001A0061">
              <w:rPr>
                <w:b/>
                <w:bCs/>
                <w:color w:val="FFFFFF" w:themeColor="background1"/>
                <w:sz w:val="20"/>
                <w:szCs w:val="20"/>
              </w:rPr>
              <w:t xml:space="preserve"> wykonania </w:t>
            </w:r>
          </w:p>
        </w:tc>
      </w:tr>
      <w:tr w:rsidR="001A0061" w:rsidRPr="005A37AA" w14:paraId="77C65242" w14:textId="77777777" w:rsidTr="009D0D20">
        <w:trPr>
          <w:trHeight w:val="320"/>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vAlign w:val="center"/>
          </w:tcPr>
          <w:p w14:paraId="3B5D7BF7" w14:textId="77777777" w:rsidR="001A0061" w:rsidRPr="009D0D20" w:rsidRDefault="001A0061" w:rsidP="009D0D20">
            <w:pPr>
              <w:spacing w:line="240" w:lineRule="auto"/>
              <w:jc w:val="center"/>
              <w:rPr>
                <w:b/>
                <w:color w:val="000000"/>
                <w:sz w:val="24"/>
              </w:rPr>
            </w:pPr>
          </w:p>
          <w:p w14:paraId="0C697AD1" w14:textId="6E4CA145" w:rsidR="001A0061" w:rsidRPr="009D0D20" w:rsidRDefault="001A0061" w:rsidP="009D0D20">
            <w:pPr>
              <w:spacing w:line="240" w:lineRule="auto"/>
              <w:jc w:val="center"/>
              <w:rPr>
                <w:b/>
                <w:color w:val="000000"/>
                <w:sz w:val="20"/>
                <w:szCs w:val="20"/>
              </w:rPr>
            </w:pPr>
            <w:r w:rsidRPr="009D0D20">
              <w:rPr>
                <w:b/>
                <w:color w:val="000000"/>
                <w:sz w:val="20"/>
                <w:szCs w:val="20"/>
              </w:rPr>
              <w:t>1</w:t>
            </w:r>
            <w:r w:rsidR="009D0D20" w:rsidRPr="009D0D20">
              <w:rPr>
                <w:b/>
                <w:color w:val="000000"/>
                <w:sz w:val="20"/>
                <w:szCs w:val="20"/>
              </w:rPr>
              <w:t>.</w:t>
            </w:r>
          </w:p>
          <w:p w14:paraId="45994D5C" w14:textId="77777777" w:rsidR="001A0061" w:rsidRPr="009D0D20" w:rsidRDefault="001A0061" w:rsidP="009D0D20">
            <w:pPr>
              <w:spacing w:line="240" w:lineRule="auto"/>
              <w:jc w:val="center"/>
              <w:rPr>
                <w:b/>
                <w:color w:val="000000"/>
                <w:sz w:val="24"/>
              </w:rPr>
            </w:pPr>
          </w:p>
        </w:tc>
        <w:tc>
          <w:tcPr>
            <w:tcW w:w="2699" w:type="dxa"/>
            <w:tcBorders>
              <w:top w:val="single" w:sz="4" w:space="0" w:color="000000"/>
              <w:left w:val="single" w:sz="4" w:space="0" w:color="000000"/>
              <w:bottom w:val="single" w:sz="4" w:space="0" w:color="000000"/>
            </w:tcBorders>
          </w:tcPr>
          <w:p w14:paraId="2539AD6C" w14:textId="77777777" w:rsidR="001A0061" w:rsidRPr="005A37AA" w:rsidRDefault="001A0061" w:rsidP="009D0D20">
            <w:pPr>
              <w:spacing w:line="240" w:lineRule="auto"/>
              <w:rPr>
                <w:color w:val="000000"/>
                <w:sz w:val="18"/>
                <w:szCs w:val="18"/>
              </w:rPr>
            </w:pPr>
          </w:p>
          <w:p w14:paraId="30BECA66" w14:textId="77777777" w:rsidR="001A0061" w:rsidRPr="005A37AA" w:rsidRDefault="001A0061" w:rsidP="009D0D20">
            <w:pPr>
              <w:spacing w:line="240" w:lineRule="auto"/>
              <w:rPr>
                <w:color w:val="000000"/>
                <w:sz w:val="18"/>
                <w:szCs w:val="18"/>
              </w:rPr>
            </w:pPr>
          </w:p>
          <w:p w14:paraId="22676D71" w14:textId="77777777" w:rsidR="001A0061" w:rsidRPr="005A37AA" w:rsidRDefault="001A0061" w:rsidP="009D0D20">
            <w:pPr>
              <w:spacing w:line="240" w:lineRule="auto"/>
              <w:rPr>
                <w:color w:val="000000"/>
                <w:sz w:val="18"/>
                <w:szCs w:val="18"/>
              </w:rPr>
            </w:pPr>
          </w:p>
          <w:p w14:paraId="74DE5F57" w14:textId="77777777" w:rsidR="001A0061" w:rsidRPr="005A37AA" w:rsidRDefault="001A0061" w:rsidP="009D0D20">
            <w:pPr>
              <w:spacing w:line="240" w:lineRule="auto"/>
              <w:rPr>
                <w:color w:val="000000"/>
                <w:sz w:val="18"/>
                <w:szCs w:val="18"/>
              </w:rPr>
            </w:pPr>
          </w:p>
          <w:p w14:paraId="11FC7DE6" w14:textId="77777777" w:rsidR="001A0061" w:rsidRPr="005A37AA" w:rsidRDefault="001A0061" w:rsidP="009D0D20">
            <w:pPr>
              <w:spacing w:line="240" w:lineRule="auto"/>
              <w:rPr>
                <w:color w:val="000000"/>
                <w:sz w:val="24"/>
              </w:rPr>
            </w:pPr>
          </w:p>
        </w:tc>
        <w:tc>
          <w:tcPr>
            <w:tcW w:w="1701" w:type="dxa"/>
            <w:tcBorders>
              <w:top w:val="single" w:sz="4" w:space="0" w:color="000000"/>
              <w:left w:val="single" w:sz="4" w:space="0" w:color="000000"/>
              <w:bottom w:val="single" w:sz="4" w:space="0" w:color="000000"/>
            </w:tcBorders>
            <w:vAlign w:val="bottom"/>
          </w:tcPr>
          <w:p w14:paraId="1E76AC9C" w14:textId="77777777" w:rsidR="001A0061" w:rsidRPr="005A37AA" w:rsidRDefault="001A0061" w:rsidP="009D0D20">
            <w:pPr>
              <w:spacing w:line="240" w:lineRule="auto"/>
              <w:rPr>
                <w:color w:val="000000"/>
                <w:sz w:val="24"/>
              </w:rPr>
            </w:pPr>
          </w:p>
        </w:tc>
        <w:tc>
          <w:tcPr>
            <w:tcW w:w="2127" w:type="dxa"/>
            <w:tcBorders>
              <w:top w:val="single" w:sz="4" w:space="0" w:color="000000"/>
              <w:left w:val="single" w:sz="4" w:space="0" w:color="000000"/>
              <w:bottom w:val="single" w:sz="4" w:space="0" w:color="000000"/>
            </w:tcBorders>
          </w:tcPr>
          <w:p w14:paraId="49C89E29" w14:textId="77777777" w:rsidR="001A0061" w:rsidRPr="005A37AA" w:rsidRDefault="001A0061" w:rsidP="009D0D20">
            <w:pPr>
              <w:spacing w:line="240" w:lineRule="auto"/>
              <w:rPr>
                <w:color w:val="000000"/>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30685B4B" w14:textId="77777777" w:rsidR="001A0061" w:rsidRPr="005A37AA" w:rsidRDefault="001A0061" w:rsidP="009D0D20">
            <w:pPr>
              <w:spacing w:line="240" w:lineRule="auto"/>
              <w:rPr>
                <w:color w:val="000000"/>
                <w:sz w:val="20"/>
                <w:szCs w:val="20"/>
              </w:rPr>
            </w:pPr>
            <w:r w:rsidRPr="005A37AA">
              <w:rPr>
                <w:color w:val="000000"/>
                <w:sz w:val="20"/>
                <w:szCs w:val="20"/>
              </w:rPr>
              <w:t>rozpoczęcie: …..</w:t>
            </w:r>
          </w:p>
          <w:p w14:paraId="2E832244" w14:textId="77777777" w:rsidR="001A0061" w:rsidRPr="005A37AA" w:rsidRDefault="001A0061" w:rsidP="009D0D20">
            <w:pPr>
              <w:spacing w:line="240" w:lineRule="auto"/>
              <w:rPr>
                <w:color w:val="000000"/>
              </w:rPr>
            </w:pPr>
            <w:r w:rsidRPr="005A37AA">
              <w:rPr>
                <w:color w:val="000000"/>
                <w:sz w:val="20"/>
                <w:szCs w:val="20"/>
              </w:rPr>
              <w:t>zakończenie: …..</w:t>
            </w:r>
          </w:p>
        </w:tc>
      </w:tr>
      <w:tr w:rsidR="001A0061" w:rsidRPr="005A37AA" w14:paraId="54483A66" w14:textId="77777777" w:rsidTr="009D0D20">
        <w:trPr>
          <w:trHeight w:val="320"/>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vAlign w:val="center"/>
          </w:tcPr>
          <w:p w14:paraId="0E4E99BA" w14:textId="77777777" w:rsidR="001A0061" w:rsidRPr="009D0D20" w:rsidRDefault="001A0061" w:rsidP="009D0D20">
            <w:pPr>
              <w:spacing w:line="240" w:lineRule="auto"/>
              <w:jc w:val="center"/>
              <w:rPr>
                <w:b/>
                <w:color w:val="000000"/>
                <w:sz w:val="20"/>
                <w:szCs w:val="20"/>
              </w:rPr>
            </w:pPr>
          </w:p>
          <w:p w14:paraId="786C2FD6" w14:textId="227A7EB9" w:rsidR="001A0061" w:rsidRPr="009D0D20" w:rsidRDefault="001A0061" w:rsidP="009D0D20">
            <w:pPr>
              <w:spacing w:line="240" w:lineRule="auto"/>
              <w:jc w:val="center"/>
              <w:rPr>
                <w:b/>
                <w:color w:val="000000"/>
                <w:sz w:val="20"/>
                <w:szCs w:val="20"/>
              </w:rPr>
            </w:pPr>
            <w:r w:rsidRPr="009D0D20">
              <w:rPr>
                <w:b/>
                <w:color w:val="000000"/>
                <w:sz w:val="20"/>
                <w:szCs w:val="20"/>
              </w:rPr>
              <w:t>2</w:t>
            </w:r>
            <w:r w:rsidR="009D0D20" w:rsidRPr="009D0D20">
              <w:rPr>
                <w:b/>
                <w:color w:val="000000"/>
                <w:sz w:val="20"/>
                <w:szCs w:val="20"/>
              </w:rPr>
              <w:t>.</w:t>
            </w:r>
          </w:p>
          <w:p w14:paraId="69741894" w14:textId="77777777" w:rsidR="001A0061" w:rsidRPr="009D0D20" w:rsidRDefault="001A0061" w:rsidP="009D0D20">
            <w:pPr>
              <w:spacing w:line="240" w:lineRule="auto"/>
              <w:jc w:val="center"/>
              <w:rPr>
                <w:b/>
                <w:color w:val="000000"/>
                <w:sz w:val="20"/>
                <w:szCs w:val="20"/>
              </w:rPr>
            </w:pPr>
          </w:p>
        </w:tc>
        <w:tc>
          <w:tcPr>
            <w:tcW w:w="2699" w:type="dxa"/>
            <w:tcBorders>
              <w:top w:val="single" w:sz="4" w:space="0" w:color="000000"/>
              <w:left w:val="single" w:sz="4" w:space="0" w:color="000000"/>
              <w:bottom w:val="single" w:sz="4" w:space="0" w:color="000000"/>
            </w:tcBorders>
          </w:tcPr>
          <w:p w14:paraId="25DFDF14" w14:textId="77777777" w:rsidR="001A0061" w:rsidRPr="005A37AA" w:rsidRDefault="001A0061" w:rsidP="009D0D20">
            <w:pPr>
              <w:spacing w:line="240" w:lineRule="auto"/>
              <w:rPr>
                <w:color w:val="000000"/>
                <w:sz w:val="20"/>
                <w:szCs w:val="20"/>
              </w:rPr>
            </w:pPr>
          </w:p>
          <w:p w14:paraId="187DB8AB" w14:textId="77777777" w:rsidR="001A0061" w:rsidRPr="005A37AA" w:rsidRDefault="001A0061" w:rsidP="009D0D20">
            <w:pPr>
              <w:spacing w:line="240" w:lineRule="auto"/>
              <w:rPr>
                <w:color w:val="000000"/>
                <w:sz w:val="20"/>
                <w:szCs w:val="20"/>
              </w:rPr>
            </w:pPr>
          </w:p>
          <w:p w14:paraId="2A2226A7" w14:textId="77777777" w:rsidR="001A0061" w:rsidRPr="005A37AA" w:rsidRDefault="001A0061" w:rsidP="009D0D20">
            <w:pPr>
              <w:spacing w:line="240" w:lineRule="auto"/>
              <w:rPr>
                <w:color w:val="000000"/>
                <w:sz w:val="20"/>
                <w:szCs w:val="20"/>
              </w:rPr>
            </w:pPr>
          </w:p>
          <w:p w14:paraId="7B31A6C9" w14:textId="77777777" w:rsidR="001A0061" w:rsidRPr="005A37AA" w:rsidRDefault="001A0061" w:rsidP="009D0D20">
            <w:pPr>
              <w:spacing w:line="240" w:lineRule="auto"/>
              <w:rPr>
                <w:color w:val="000000"/>
                <w:sz w:val="20"/>
                <w:szCs w:val="20"/>
              </w:rPr>
            </w:pPr>
          </w:p>
          <w:p w14:paraId="3AD87038" w14:textId="77777777" w:rsidR="001A0061" w:rsidRPr="005A37AA" w:rsidRDefault="001A0061" w:rsidP="009D0D20">
            <w:pPr>
              <w:spacing w:line="240" w:lineRule="auto"/>
              <w:rPr>
                <w:color w:val="000000"/>
                <w:sz w:val="20"/>
                <w:szCs w:val="20"/>
              </w:rPr>
            </w:pPr>
          </w:p>
        </w:tc>
        <w:tc>
          <w:tcPr>
            <w:tcW w:w="1701" w:type="dxa"/>
            <w:tcBorders>
              <w:top w:val="single" w:sz="4" w:space="0" w:color="000000"/>
              <w:left w:val="single" w:sz="4" w:space="0" w:color="000000"/>
              <w:bottom w:val="single" w:sz="4" w:space="0" w:color="000000"/>
            </w:tcBorders>
            <w:vAlign w:val="bottom"/>
          </w:tcPr>
          <w:p w14:paraId="1C55F049" w14:textId="77777777" w:rsidR="001A0061" w:rsidRPr="005A37AA" w:rsidRDefault="001A0061" w:rsidP="009D0D20">
            <w:pPr>
              <w:spacing w:line="240" w:lineRule="auto"/>
              <w:rPr>
                <w:color w:val="000000"/>
                <w:sz w:val="20"/>
                <w:szCs w:val="20"/>
              </w:rPr>
            </w:pPr>
          </w:p>
        </w:tc>
        <w:tc>
          <w:tcPr>
            <w:tcW w:w="2127" w:type="dxa"/>
            <w:tcBorders>
              <w:top w:val="single" w:sz="4" w:space="0" w:color="000000"/>
              <w:left w:val="single" w:sz="4" w:space="0" w:color="000000"/>
              <w:bottom w:val="single" w:sz="4" w:space="0" w:color="000000"/>
            </w:tcBorders>
          </w:tcPr>
          <w:p w14:paraId="27EFCF20" w14:textId="77777777" w:rsidR="001A0061" w:rsidRPr="005A37AA" w:rsidRDefault="001A0061" w:rsidP="009D0D20">
            <w:pPr>
              <w:spacing w:line="240" w:lineRule="auto"/>
              <w:rPr>
                <w:color w:val="000000"/>
                <w:sz w:val="20"/>
                <w:szCs w:val="20"/>
              </w:rPr>
            </w:pPr>
          </w:p>
        </w:tc>
        <w:tc>
          <w:tcPr>
            <w:tcW w:w="2127" w:type="dxa"/>
            <w:tcBorders>
              <w:top w:val="single" w:sz="4" w:space="0" w:color="000000"/>
              <w:left w:val="single" w:sz="4" w:space="0" w:color="000000"/>
              <w:bottom w:val="single" w:sz="4" w:space="0" w:color="000000"/>
              <w:right w:val="single" w:sz="4" w:space="0" w:color="000000"/>
            </w:tcBorders>
          </w:tcPr>
          <w:p w14:paraId="35E9D7B7" w14:textId="77777777" w:rsidR="001A0061" w:rsidRPr="005A37AA" w:rsidRDefault="001A0061" w:rsidP="009D0D20">
            <w:pPr>
              <w:spacing w:line="240" w:lineRule="auto"/>
              <w:rPr>
                <w:color w:val="000000"/>
                <w:sz w:val="20"/>
                <w:szCs w:val="20"/>
              </w:rPr>
            </w:pPr>
            <w:r w:rsidRPr="005A37AA">
              <w:rPr>
                <w:color w:val="000000"/>
                <w:sz w:val="20"/>
                <w:szCs w:val="20"/>
              </w:rPr>
              <w:t>rozpoczęcie: …..</w:t>
            </w:r>
          </w:p>
          <w:p w14:paraId="67056032" w14:textId="77777777" w:rsidR="001A0061" w:rsidRPr="005A37AA" w:rsidRDefault="001A0061" w:rsidP="009D0D20">
            <w:pPr>
              <w:spacing w:line="240" w:lineRule="auto"/>
              <w:rPr>
                <w:color w:val="000000"/>
                <w:sz w:val="20"/>
                <w:szCs w:val="20"/>
              </w:rPr>
            </w:pPr>
            <w:r w:rsidRPr="005A37AA">
              <w:rPr>
                <w:color w:val="000000"/>
                <w:sz w:val="20"/>
                <w:szCs w:val="20"/>
              </w:rPr>
              <w:t>zakończenie: …..</w:t>
            </w:r>
          </w:p>
        </w:tc>
      </w:tr>
    </w:tbl>
    <w:p w14:paraId="71F54BE5" w14:textId="77777777" w:rsidR="001A0061" w:rsidRPr="005A37AA" w:rsidRDefault="001A0061" w:rsidP="001A0061">
      <w:pPr>
        <w:spacing w:line="240" w:lineRule="auto"/>
        <w:rPr>
          <w:color w:val="000000"/>
          <w:sz w:val="24"/>
          <w:lang w:val="cs-CZ"/>
        </w:rPr>
      </w:pPr>
    </w:p>
    <w:p w14:paraId="59C1C801" w14:textId="77777777" w:rsidR="00911D1A" w:rsidRPr="008703B0" w:rsidRDefault="00911D1A" w:rsidP="000D366A">
      <w:pPr>
        <w:spacing w:line="240" w:lineRule="auto"/>
        <w:jc w:val="left"/>
        <w:rPr>
          <w:sz w:val="20"/>
          <w:szCs w:val="20"/>
        </w:rPr>
      </w:pPr>
      <w:r w:rsidRPr="008703B0">
        <w:rPr>
          <w:sz w:val="20"/>
          <w:szCs w:val="20"/>
        </w:rPr>
        <w:t xml:space="preserve">Do wykazu załączamy list/y referencyjny/e potwierdzający/e, że </w:t>
      </w:r>
      <w:r>
        <w:rPr>
          <w:sz w:val="20"/>
          <w:szCs w:val="20"/>
        </w:rPr>
        <w:t xml:space="preserve">usługi </w:t>
      </w:r>
      <w:r w:rsidRPr="008703B0">
        <w:rPr>
          <w:sz w:val="20"/>
          <w:szCs w:val="20"/>
        </w:rPr>
        <w:t>zostały wykonane należycie;</w:t>
      </w:r>
    </w:p>
    <w:p w14:paraId="7A22A294" w14:textId="77777777" w:rsidR="00911D1A" w:rsidRPr="008703B0" w:rsidRDefault="00911D1A" w:rsidP="000D366A">
      <w:pPr>
        <w:spacing w:line="240" w:lineRule="auto"/>
        <w:jc w:val="left"/>
        <w:rPr>
          <w:sz w:val="20"/>
          <w:szCs w:val="20"/>
        </w:rPr>
      </w:pPr>
      <w:r w:rsidRPr="008703B0">
        <w:rPr>
          <w:sz w:val="20"/>
          <w:szCs w:val="20"/>
        </w:rPr>
        <w:t>1) ………………………..</w:t>
      </w:r>
    </w:p>
    <w:p w14:paraId="1DC40E44" w14:textId="77777777" w:rsidR="00911D1A" w:rsidRPr="008703B0" w:rsidRDefault="00911D1A" w:rsidP="000D366A">
      <w:pPr>
        <w:spacing w:line="240" w:lineRule="auto"/>
        <w:jc w:val="left"/>
        <w:rPr>
          <w:sz w:val="20"/>
          <w:szCs w:val="20"/>
        </w:rPr>
      </w:pPr>
    </w:p>
    <w:p w14:paraId="0563FBFB" w14:textId="77777777" w:rsidR="00911D1A" w:rsidRPr="008703B0" w:rsidRDefault="00911D1A" w:rsidP="000D366A">
      <w:pPr>
        <w:spacing w:line="240" w:lineRule="auto"/>
        <w:jc w:val="left"/>
        <w:rPr>
          <w:sz w:val="20"/>
          <w:szCs w:val="20"/>
        </w:rPr>
      </w:pPr>
      <w:r w:rsidRPr="008703B0">
        <w:rPr>
          <w:sz w:val="20"/>
          <w:szCs w:val="20"/>
        </w:rPr>
        <w:t xml:space="preserve">UWAGA: </w:t>
      </w:r>
    </w:p>
    <w:p w14:paraId="2855E72C" w14:textId="77777777" w:rsidR="0008600E" w:rsidRDefault="00911D1A" w:rsidP="00665F1F">
      <w:pPr>
        <w:numPr>
          <w:ilvl w:val="0"/>
          <w:numId w:val="44"/>
        </w:numPr>
        <w:spacing w:line="240" w:lineRule="auto"/>
        <w:contextualSpacing/>
        <w:jc w:val="left"/>
        <w:rPr>
          <w:sz w:val="20"/>
          <w:szCs w:val="20"/>
        </w:rPr>
      </w:pPr>
      <w:r w:rsidRPr="008703B0">
        <w:rPr>
          <w:sz w:val="20"/>
          <w:szCs w:val="20"/>
        </w:rPr>
        <w:t>Zasady załączenia listów referencyjnych potwierdzających należyte wyk</w:t>
      </w:r>
      <w:r>
        <w:rPr>
          <w:sz w:val="20"/>
          <w:szCs w:val="20"/>
        </w:rPr>
        <w:t>onanie robót opisano w pkt. 11.2</w:t>
      </w:r>
      <w:r w:rsidRPr="008703B0">
        <w:rPr>
          <w:sz w:val="20"/>
          <w:szCs w:val="20"/>
        </w:rPr>
        <w:t>. lit. i) SWZ.</w:t>
      </w:r>
    </w:p>
    <w:p w14:paraId="119EF69E" w14:textId="4B524E77" w:rsidR="00665F1F" w:rsidRDefault="0008600E" w:rsidP="00665F1F">
      <w:pPr>
        <w:numPr>
          <w:ilvl w:val="0"/>
          <w:numId w:val="44"/>
        </w:numPr>
        <w:spacing w:line="240" w:lineRule="auto"/>
        <w:contextualSpacing/>
        <w:jc w:val="left"/>
        <w:rPr>
          <w:sz w:val="20"/>
          <w:szCs w:val="20"/>
        </w:rPr>
      </w:pPr>
      <w:r w:rsidRPr="0008600E">
        <w:rPr>
          <w:sz w:val="20"/>
          <w:szCs w:val="20"/>
        </w:rPr>
        <w:t xml:space="preserve">Wszystkie oferowane zasuwy/zawory grzybkowe/zawory zwrotne (odpowiednio dla poszczególnych części zamówienia) muszą pochodzić </w:t>
      </w:r>
      <w:r w:rsidRPr="0008600E">
        <w:rPr>
          <w:sz w:val="20"/>
          <w:szCs w:val="20"/>
          <w:u w:val="single"/>
        </w:rPr>
        <w:t>maksymalnie dwóch</w:t>
      </w:r>
      <w:r w:rsidRPr="0008600E">
        <w:rPr>
          <w:sz w:val="20"/>
          <w:szCs w:val="20"/>
        </w:rPr>
        <w:t xml:space="preserve"> producenta oraz muszą być zgodne w zakresie producenta z wykazem wykonanych dostaw </w:t>
      </w:r>
    </w:p>
    <w:p w14:paraId="2F98FE67" w14:textId="77777777" w:rsidR="0008600E" w:rsidRPr="0008600E" w:rsidRDefault="0008600E" w:rsidP="0008600E">
      <w:pPr>
        <w:spacing w:line="240" w:lineRule="auto"/>
        <w:contextualSpacing/>
        <w:jc w:val="left"/>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02048" w:rsidRPr="008D0027" w14:paraId="0B310A0B" w14:textId="77777777" w:rsidTr="007961CD">
        <w:trPr>
          <w:cantSplit/>
          <w:trHeight w:val="703"/>
          <w:jc w:val="center"/>
        </w:trPr>
        <w:tc>
          <w:tcPr>
            <w:tcW w:w="307" w:type="pct"/>
            <w:vAlign w:val="center"/>
          </w:tcPr>
          <w:p w14:paraId="1DFDD97E" w14:textId="77777777" w:rsidR="00402048" w:rsidRPr="008D0027" w:rsidRDefault="00402048" w:rsidP="007961CD">
            <w:pPr>
              <w:spacing w:line="240" w:lineRule="auto"/>
              <w:jc w:val="center"/>
              <w:rPr>
                <w:rFonts w:cs="Arial"/>
                <w:bCs/>
                <w:sz w:val="18"/>
                <w:szCs w:val="18"/>
              </w:rPr>
            </w:pPr>
            <w:r w:rsidRPr="008D0027">
              <w:rPr>
                <w:rFonts w:cs="Arial"/>
                <w:bCs/>
                <w:sz w:val="18"/>
                <w:szCs w:val="18"/>
              </w:rPr>
              <w:t>Lp.</w:t>
            </w:r>
          </w:p>
        </w:tc>
        <w:tc>
          <w:tcPr>
            <w:tcW w:w="2154" w:type="pct"/>
            <w:vAlign w:val="center"/>
          </w:tcPr>
          <w:p w14:paraId="2E8D7A36" w14:textId="77777777" w:rsidR="00402048" w:rsidRPr="008D0027" w:rsidRDefault="00402048" w:rsidP="007961CD">
            <w:pPr>
              <w:spacing w:line="240" w:lineRule="auto"/>
              <w:jc w:val="center"/>
              <w:rPr>
                <w:rFonts w:cs="Arial"/>
                <w:bCs/>
                <w:sz w:val="18"/>
                <w:szCs w:val="18"/>
              </w:rPr>
            </w:pPr>
            <w:r w:rsidRPr="008D0027">
              <w:rPr>
                <w:rFonts w:cs="Arial"/>
                <w:bCs/>
                <w:sz w:val="18"/>
                <w:szCs w:val="18"/>
              </w:rPr>
              <w:t>Nazwisko i imię osoby (osób) uprawnionej(</w:t>
            </w:r>
            <w:proofErr w:type="spellStart"/>
            <w:r w:rsidRPr="008D0027">
              <w:rPr>
                <w:rFonts w:cs="Arial"/>
                <w:bCs/>
                <w:sz w:val="18"/>
                <w:szCs w:val="18"/>
              </w:rPr>
              <w:t>ych</w:t>
            </w:r>
            <w:proofErr w:type="spellEnd"/>
            <w:r w:rsidRPr="008D0027">
              <w:rPr>
                <w:rFonts w:cs="Arial"/>
                <w:bCs/>
                <w:sz w:val="18"/>
                <w:szCs w:val="18"/>
              </w:rPr>
              <w:t>) do występowania w obrocie prawnym lub posiadającej(</w:t>
            </w:r>
            <w:proofErr w:type="spellStart"/>
            <w:r w:rsidRPr="008D0027">
              <w:rPr>
                <w:rFonts w:cs="Arial"/>
                <w:bCs/>
                <w:sz w:val="18"/>
                <w:szCs w:val="18"/>
              </w:rPr>
              <w:t>ych</w:t>
            </w:r>
            <w:proofErr w:type="spellEnd"/>
            <w:r w:rsidRPr="008D0027">
              <w:rPr>
                <w:rFonts w:cs="Arial"/>
                <w:bCs/>
                <w:sz w:val="18"/>
                <w:szCs w:val="18"/>
              </w:rPr>
              <w:t>) pełnomocnictwo</w:t>
            </w:r>
          </w:p>
        </w:tc>
        <w:tc>
          <w:tcPr>
            <w:tcW w:w="1291" w:type="pct"/>
            <w:vAlign w:val="center"/>
          </w:tcPr>
          <w:p w14:paraId="04962F61" w14:textId="77777777" w:rsidR="00402048" w:rsidRPr="008D0027" w:rsidRDefault="00402048" w:rsidP="007961CD">
            <w:pPr>
              <w:spacing w:line="240" w:lineRule="auto"/>
              <w:jc w:val="center"/>
              <w:rPr>
                <w:rFonts w:cs="Arial"/>
                <w:bCs/>
                <w:sz w:val="18"/>
                <w:szCs w:val="18"/>
              </w:rPr>
            </w:pPr>
            <w:r w:rsidRPr="008D0027">
              <w:rPr>
                <w:rFonts w:cs="Arial"/>
                <w:bCs/>
                <w:sz w:val="18"/>
                <w:szCs w:val="18"/>
              </w:rPr>
              <w:t>Podpis(y) osoby(osób) uprawnionej(</w:t>
            </w:r>
            <w:proofErr w:type="spellStart"/>
            <w:r w:rsidRPr="008D0027">
              <w:rPr>
                <w:rFonts w:cs="Arial"/>
                <w:bCs/>
                <w:sz w:val="18"/>
                <w:szCs w:val="18"/>
              </w:rPr>
              <w:t>ych</w:t>
            </w:r>
            <w:proofErr w:type="spellEnd"/>
            <w:r w:rsidRPr="008D0027">
              <w:rPr>
                <w:rFonts w:cs="Arial"/>
                <w:bCs/>
                <w:sz w:val="18"/>
                <w:szCs w:val="18"/>
              </w:rPr>
              <w:t>)</w:t>
            </w:r>
          </w:p>
        </w:tc>
        <w:tc>
          <w:tcPr>
            <w:tcW w:w="1248" w:type="pct"/>
            <w:vAlign w:val="center"/>
          </w:tcPr>
          <w:p w14:paraId="10A453D7" w14:textId="77777777" w:rsidR="00402048" w:rsidRPr="008D0027" w:rsidRDefault="00402048" w:rsidP="007961CD">
            <w:pPr>
              <w:spacing w:line="240" w:lineRule="auto"/>
              <w:jc w:val="center"/>
              <w:rPr>
                <w:rFonts w:cs="Arial"/>
                <w:bCs/>
                <w:sz w:val="18"/>
                <w:szCs w:val="18"/>
              </w:rPr>
            </w:pPr>
            <w:r w:rsidRPr="008D0027">
              <w:rPr>
                <w:rFonts w:cs="Arial"/>
                <w:bCs/>
                <w:sz w:val="18"/>
                <w:szCs w:val="18"/>
              </w:rPr>
              <w:t>Miejscowość i data</w:t>
            </w:r>
          </w:p>
        </w:tc>
      </w:tr>
      <w:tr w:rsidR="00402048" w:rsidRPr="008D0027" w14:paraId="6A723380" w14:textId="77777777" w:rsidTr="007961CD">
        <w:trPr>
          <w:cantSplit/>
          <w:trHeight w:val="674"/>
          <w:jc w:val="center"/>
        </w:trPr>
        <w:tc>
          <w:tcPr>
            <w:tcW w:w="307" w:type="pct"/>
            <w:vAlign w:val="center"/>
          </w:tcPr>
          <w:p w14:paraId="735AFE8B" w14:textId="77777777" w:rsidR="00402048" w:rsidRPr="008D0027" w:rsidRDefault="00402048" w:rsidP="007961CD">
            <w:pPr>
              <w:rPr>
                <w:rFonts w:cs="Arial"/>
                <w:b/>
                <w:sz w:val="18"/>
                <w:szCs w:val="18"/>
              </w:rPr>
            </w:pPr>
          </w:p>
        </w:tc>
        <w:tc>
          <w:tcPr>
            <w:tcW w:w="2154" w:type="pct"/>
            <w:vAlign w:val="center"/>
          </w:tcPr>
          <w:p w14:paraId="04E3FD55" w14:textId="77777777" w:rsidR="00402048" w:rsidRPr="008D0027" w:rsidRDefault="00402048" w:rsidP="007961CD">
            <w:pPr>
              <w:rPr>
                <w:rFonts w:cs="Arial"/>
                <w:b/>
                <w:sz w:val="18"/>
                <w:szCs w:val="18"/>
              </w:rPr>
            </w:pPr>
          </w:p>
        </w:tc>
        <w:tc>
          <w:tcPr>
            <w:tcW w:w="1291" w:type="pct"/>
            <w:vAlign w:val="center"/>
          </w:tcPr>
          <w:p w14:paraId="397A4978" w14:textId="77777777" w:rsidR="00402048" w:rsidRPr="008D0027" w:rsidRDefault="00402048" w:rsidP="007961CD">
            <w:pPr>
              <w:rPr>
                <w:rFonts w:cs="Arial"/>
                <w:b/>
                <w:sz w:val="18"/>
                <w:szCs w:val="18"/>
              </w:rPr>
            </w:pPr>
          </w:p>
        </w:tc>
        <w:tc>
          <w:tcPr>
            <w:tcW w:w="1248" w:type="pct"/>
            <w:vAlign w:val="center"/>
          </w:tcPr>
          <w:p w14:paraId="23616526" w14:textId="77777777" w:rsidR="00402048" w:rsidRPr="008D0027" w:rsidRDefault="00402048" w:rsidP="007961CD">
            <w:pPr>
              <w:rPr>
                <w:rFonts w:cs="Arial"/>
                <w:b/>
                <w:sz w:val="18"/>
                <w:szCs w:val="18"/>
              </w:rPr>
            </w:pPr>
          </w:p>
        </w:tc>
      </w:tr>
    </w:tbl>
    <w:p w14:paraId="5FF6D4A7" w14:textId="3F26BAEE" w:rsidR="00665F1F" w:rsidRDefault="00665F1F">
      <w:pPr>
        <w:spacing w:line="240" w:lineRule="auto"/>
        <w:jc w:val="left"/>
      </w:pPr>
    </w:p>
    <w:p w14:paraId="4BDE0391" w14:textId="77777777" w:rsidR="00665F1F" w:rsidRDefault="00665F1F">
      <w:pPr>
        <w:spacing w:line="240" w:lineRule="auto"/>
        <w:jc w:val="left"/>
      </w:pPr>
      <w:r>
        <w:lastRenderedPageBreak/>
        <w:br w:type="page"/>
      </w:r>
    </w:p>
    <w:p w14:paraId="50329263" w14:textId="77777777" w:rsidR="00AB19C2" w:rsidRDefault="00AB19C2">
      <w:pPr>
        <w:spacing w:line="240" w:lineRule="auto"/>
        <w:jc w:val="left"/>
      </w:pPr>
    </w:p>
    <w:p w14:paraId="20E05D77" w14:textId="77777777" w:rsidR="00137221" w:rsidRPr="008D0027" w:rsidRDefault="00137221" w:rsidP="008C44D2">
      <w:pPr>
        <w:pBdr>
          <w:top w:val="single" w:sz="4" w:space="1" w:color="auto"/>
          <w:left w:val="single" w:sz="4" w:space="4" w:color="auto"/>
          <w:bottom w:val="single" w:sz="4" w:space="1" w:color="auto"/>
          <w:right w:val="single" w:sz="4" w:space="4" w:color="auto"/>
        </w:pBdr>
        <w:jc w:val="center"/>
        <w:rPr>
          <w:b/>
          <w:i/>
          <w:color w:val="C00000"/>
        </w:rPr>
      </w:pPr>
      <w:r w:rsidRPr="00805651">
        <w:rPr>
          <w:b/>
          <w:i/>
          <w:color w:val="C00000"/>
        </w:rPr>
        <w:t>!  !  !      TYLKO DLA SPÓŁEK Z GK ORLEN    !   !   !</w:t>
      </w:r>
    </w:p>
    <w:p w14:paraId="5A6E5574" w14:textId="77777777" w:rsidR="00137221" w:rsidRDefault="00137221" w:rsidP="00137221"/>
    <w:p w14:paraId="324C6C25" w14:textId="348765D4"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665F1F">
        <w:rPr>
          <w:rFonts w:cs="Arial"/>
          <w:b/>
          <w:bCs/>
          <w:kern w:val="32"/>
          <w:sz w:val="20"/>
          <w:szCs w:val="22"/>
        </w:rPr>
        <w:t>7</w:t>
      </w:r>
      <w:r w:rsidRPr="00CF5BB4">
        <w:rPr>
          <w:rFonts w:cs="Arial"/>
          <w:b/>
          <w:bCs/>
          <w:kern w:val="32"/>
          <w:sz w:val="20"/>
          <w:szCs w:val="22"/>
        </w:rPr>
        <w:t xml:space="preserve"> 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496FEF86" w:rsidR="00402048" w:rsidRPr="00CF5BB4" w:rsidRDefault="00402048" w:rsidP="00402048">
      <w:pPr>
        <w:pStyle w:val="Styltytuza"/>
      </w:pPr>
      <w:r w:rsidRPr="00637966">
        <w:t>Oświadczenie kontrahenta o rynkowym charakterze ceny</w:t>
      </w:r>
      <w:r w:rsidR="006268B2">
        <w:t xml:space="preserve"> </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7961CD">
        <w:trPr>
          <w:cantSplit/>
          <w:trHeight w:hRule="exact" w:val="931"/>
          <w:jc w:val="center"/>
        </w:trPr>
        <w:tc>
          <w:tcPr>
            <w:tcW w:w="3552" w:type="dxa"/>
            <w:shd w:val="clear" w:color="auto" w:fill="002060"/>
            <w:vAlign w:val="center"/>
          </w:tcPr>
          <w:p w14:paraId="4D4290F4" w14:textId="77777777" w:rsidR="00402048" w:rsidRPr="00CF5BB4" w:rsidRDefault="00402048" w:rsidP="007961CD">
            <w:pPr>
              <w:spacing w:line="240" w:lineRule="auto"/>
              <w:rPr>
                <w:rFonts w:cs="Arial"/>
                <w:b/>
                <w:sz w:val="20"/>
                <w:szCs w:val="20"/>
              </w:rPr>
            </w:pPr>
            <w:r w:rsidRPr="00CF5BB4">
              <w:rPr>
                <w:rFonts w:cs="Arial"/>
                <w:b/>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7961CD">
        <w:trPr>
          <w:cantSplit/>
          <w:trHeight w:hRule="exact" w:val="1253"/>
          <w:jc w:val="center"/>
        </w:trPr>
        <w:tc>
          <w:tcPr>
            <w:tcW w:w="3552" w:type="dxa"/>
            <w:shd w:val="clear" w:color="auto" w:fill="002060"/>
            <w:vAlign w:val="center"/>
          </w:tcPr>
          <w:p w14:paraId="18B3EF1A" w14:textId="77777777" w:rsidR="00402048" w:rsidRPr="00CF5BB4" w:rsidRDefault="00402048" w:rsidP="007961CD">
            <w:pPr>
              <w:spacing w:line="240" w:lineRule="auto"/>
              <w:rPr>
                <w:rFonts w:cs="Arial"/>
                <w:b/>
                <w:sz w:val="20"/>
                <w:szCs w:val="20"/>
              </w:rPr>
            </w:pPr>
            <w:r w:rsidRPr="00CF5BB4">
              <w:rPr>
                <w:rFonts w:cs="Arial"/>
                <w:b/>
                <w:sz w:val="20"/>
                <w:szCs w:val="20"/>
              </w:rPr>
              <w:t xml:space="preserve">Adres Wykonawcy: </w:t>
            </w:r>
          </w:p>
          <w:p w14:paraId="49E885D9" w14:textId="77777777" w:rsidR="00402048" w:rsidRPr="00CF5BB4" w:rsidRDefault="00402048" w:rsidP="007961CD">
            <w:pPr>
              <w:spacing w:line="240" w:lineRule="auto"/>
              <w:rPr>
                <w:rFonts w:cs="Arial"/>
                <w:b/>
                <w:sz w:val="20"/>
                <w:szCs w:val="20"/>
              </w:rPr>
            </w:pPr>
            <w:r w:rsidRPr="00CF5BB4">
              <w:rPr>
                <w:rFonts w:cs="Arial"/>
                <w:b/>
                <w:sz w:val="20"/>
                <w:szCs w:val="20"/>
              </w:rPr>
              <w:t xml:space="preserve">kod, miejscowość </w:t>
            </w:r>
          </w:p>
          <w:p w14:paraId="7863A1A8" w14:textId="77777777" w:rsidR="00402048" w:rsidRPr="00CF5BB4" w:rsidRDefault="00402048" w:rsidP="007961CD">
            <w:pPr>
              <w:spacing w:line="240" w:lineRule="auto"/>
              <w:rPr>
                <w:rFonts w:cs="Arial"/>
                <w:b/>
                <w:sz w:val="20"/>
                <w:szCs w:val="20"/>
              </w:rPr>
            </w:pPr>
            <w:r w:rsidRPr="00CF5BB4">
              <w:rPr>
                <w:rFonts w:cs="Arial"/>
                <w:b/>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40C365A2" w14:textId="77777777" w:rsidR="00637966" w:rsidRDefault="00137221" w:rsidP="00637966">
      <w:pPr>
        <w:spacing w:line="259" w:lineRule="auto"/>
        <w:rPr>
          <w:iCs/>
          <w:color w:val="000000" w:themeColor="text1"/>
          <w:sz w:val="20"/>
          <w:szCs w:val="20"/>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xml:space="preserve">, pn.: </w:t>
      </w:r>
      <w:r w:rsidR="00665F1F">
        <w:rPr>
          <w:rFonts w:cs="Arial"/>
          <w:b/>
          <w:sz w:val="20"/>
          <w:szCs w:val="20"/>
        </w:rPr>
        <w:t>„</w:t>
      </w:r>
      <w:r w:rsidR="00665F1F" w:rsidRPr="00665F1F">
        <w:rPr>
          <w:rFonts w:cs="Arial"/>
          <w:b/>
          <w:sz w:val="20"/>
          <w:szCs w:val="20"/>
        </w:rPr>
        <w:t>Dostawa zaworów, grzybkowych, zaworów zwrotnych i zasuw”, o numerze NP/ORLEN/26/0039/OZ/TRU</w:t>
      </w:r>
      <w:r w:rsidR="009D0D20">
        <w:rPr>
          <w:rFonts w:cs="Arial"/>
          <w:b/>
          <w:sz w:val="20"/>
          <w:szCs w:val="20"/>
        </w:rPr>
        <w:t xml:space="preserve">, </w:t>
      </w:r>
      <w:r w:rsidRPr="00CF5BB4">
        <w:rPr>
          <w:iCs/>
          <w:color w:val="000000" w:themeColor="text1"/>
          <w:sz w:val="20"/>
          <w:szCs w:val="20"/>
        </w:rPr>
        <w:t>oświadczamy, że zaoferowana przez nas Cena za realizację przedmiotu zamówienia</w:t>
      </w:r>
      <w:r w:rsidR="00637966">
        <w:rPr>
          <w:iCs/>
          <w:color w:val="000000" w:themeColor="text1"/>
          <w:sz w:val="20"/>
          <w:szCs w:val="20"/>
        </w:rPr>
        <w:t xml:space="preserve">: </w:t>
      </w:r>
    </w:p>
    <w:p w14:paraId="2C519A6B" w14:textId="694615E8" w:rsidR="00637966" w:rsidRPr="00637966" w:rsidRDefault="00137221" w:rsidP="00637966">
      <w:pPr>
        <w:spacing w:line="259" w:lineRule="auto"/>
        <w:ind w:left="567" w:hanging="425"/>
        <w:rPr>
          <w:iCs/>
          <w:color w:val="000000" w:themeColor="text1"/>
          <w:sz w:val="20"/>
          <w:szCs w:val="20"/>
        </w:rPr>
      </w:pPr>
      <w:r w:rsidRPr="00637966">
        <w:rPr>
          <w:iCs/>
          <w:color w:val="000000" w:themeColor="text1"/>
          <w:sz w:val="20"/>
          <w:szCs w:val="20"/>
        </w:rPr>
        <w:t xml:space="preserve"> </w:t>
      </w:r>
      <w:r w:rsidR="00637966" w:rsidRPr="00637966">
        <w:rPr>
          <w:iCs/>
          <w:color w:val="000000" w:themeColor="text1"/>
          <w:sz w:val="20"/>
          <w:szCs w:val="20"/>
        </w:rPr>
        <w:t>1)</w:t>
      </w:r>
      <w:r w:rsidR="00637966" w:rsidRPr="00637966">
        <w:rPr>
          <w:iCs/>
          <w:color w:val="000000" w:themeColor="text1"/>
          <w:sz w:val="20"/>
          <w:szCs w:val="20"/>
        </w:rPr>
        <w:tab/>
        <w:t>została ustalona zgodnie z zasadą ceny rynkowej w rozumieniu przepisów o cenach transferowych,</w:t>
      </w:r>
    </w:p>
    <w:p w14:paraId="519DB3F7" w14:textId="2D2AAD37" w:rsidR="00637966" w:rsidRPr="00637966" w:rsidRDefault="00637966" w:rsidP="00637966">
      <w:pPr>
        <w:spacing w:line="259" w:lineRule="auto"/>
        <w:ind w:left="426" w:hanging="284"/>
        <w:rPr>
          <w:iCs/>
          <w:color w:val="000000" w:themeColor="text1"/>
          <w:sz w:val="20"/>
          <w:szCs w:val="20"/>
        </w:rPr>
      </w:pPr>
      <w:r w:rsidRPr="00637966">
        <w:rPr>
          <w:iCs/>
          <w:color w:val="000000" w:themeColor="text1"/>
          <w:sz w:val="20"/>
          <w:szCs w:val="20"/>
        </w:rPr>
        <w:t>2)</w:t>
      </w:r>
      <w:r w:rsidRPr="00637966">
        <w:rPr>
          <w:iCs/>
          <w:color w:val="000000" w:themeColor="text1"/>
          <w:sz w:val="20"/>
          <w:szCs w:val="20"/>
        </w:rPr>
        <w:tab/>
        <w:t xml:space="preserve">pokrywa wszystkie związane z wykonywanym zadaniem </w:t>
      </w:r>
      <w:r>
        <w:rPr>
          <w:iCs/>
          <w:color w:val="000000" w:themeColor="text1"/>
          <w:sz w:val="20"/>
          <w:szCs w:val="20"/>
        </w:rPr>
        <w:t>planowane koszty bezpośrednie i </w:t>
      </w:r>
      <w:r w:rsidRPr="00637966">
        <w:rPr>
          <w:iCs/>
          <w:color w:val="000000" w:themeColor="text1"/>
          <w:sz w:val="20"/>
          <w:szCs w:val="20"/>
        </w:rPr>
        <w:t>pośrednie (zgodnie z przyjętym modelem kalkulacji ceny) zapewniając rynkowy zysk wynikający z aktualnej analizy porównawczej dla danej transakcji.</w:t>
      </w:r>
    </w:p>
    <w:p w14:paraId="2A0DF44E" w14:textId="77777777" w:rsidR="00637966" w:rsidRPr="00637966" w:rsidRDefault="00637966" w:rsidP="00637966">
      <w:pPr>
        <w:spacing w:line="259" w:lineRule="auto"/>
        <w:rPr>
          <w:b/>
          <w:iCs/>
          <w:color w:val="000000" w:themeColor="text1"/>
          <w:sz w:val="20"/>
          <w:szCs w:val="20"/>
          <w:u w:val="single"/>
        </w:rPr>
      </w:pPr>
    </w:p>
    <w:p w14:paraId="74622B8D" w14:textId="77777777" w:rsidR="00637966" w:rsidRPr="00637966" w:rsidRDefault="00637966" w:rsidP="00637966">
      <w:pPr>
        <w:spacing w:line="259" w:lineRule="auto"/>
        <w:rPr>
          <w:b/>
          <w:iCs/>
          <w:color w:val="000000" w:themeColor="text1"/>
          <w:sz w:val="20"/>
          <w:szCs w:val="20"/>
          <w:u w:val="single"/>
        </w:rPr>
      </w:pPr>
    </w:p>
    <w:p w14:paraId="752DAA8B" w14:textId="77777777" w:rsidR="00637966" w:rsidRPr="00637966" w:rsidRDefault="00637966" w:rsidP="00637966">
      <w:pPr>
        <w:spacing w:line="259" w:lineRule="auto"/>
        <w:rPr>
          <w:b/>
          <w:iCs/>
          <w:color w:val="000000" w:themeColor="text1"/>
          <w:sz w:val="20"/>
          <w:szCs w:val="20"/>
          <w:u w:val="single"/>
        </w:rPr>
      </w:pPr>
    </w:p>
    <w:p w14:paraId="73F48D1B" w14:textId="77777777" w:rsidR="00637966" w:rsidRPr="00637966" w:rsidRDefault="00637966" w:rsidP="00637966">
      <w:pPr>
        <w:spacing w:line="259" w:lineRule="auto"/>
        <w:rPr>
          <w:b/>
          <w:iCs/>
          <w:color w:val="000000" w:themeColor="text1"/>
          <w:sz w:val="20"/>
          <w:szCs w:val="20"/>
          <w:u w:val="single"/>
        </w:rPr>
      </w:pPr>
    </w:p>
    <w:p w14:paraId="07D63355" w14:textId="77777777" w:rsidR="00637966" w:rsidRPr="0008600E" w:rsidRDefault="00637966" w:rsidP="00637966">
      <w:pPr>
        <w:spacing w:line="259" w:lineRule="auto"/>
        <w:rPr>
          <w:iCs/>
          <w:color w:val="000000" w:themeColor="text1"/>
          <w:sz w:val="20"/>
          <w:szCs w:val="20"/>
        </w:rPr>
      </w:pPr>
      <w:r w:rsidRPr="0008600E">
        <w:rPr>
          <w:iCs/>
          <w:color w:val="000000" w:themeColor="text1"/>
          <w:sz w:val="20"/>
          <w:szCs w:val="20"/>
        </w:rPr>
        <w:t xml:space="preserve">* przez zasadę ceny rynkowej w rozumieniu przepisów o cenach transferowych należy rozumieć cenę, którą można uzasadnić stosując przepisy </w:t>
      </w:r>
      <w:r w:rsidRPr="0008600E">
        <w:rPr>
          <w:iCs/>
          <w:color w:val="000000" w:themeColor="text1"/>
          <w:sz w:val="20"/>
          <w:szCs w:val="20"/>
          <w:u w:val="single"/>
        </w:rPr>
        <w:t>art. 11c ust. 1 ustawy o podatku dochodowym od osób prawnych</w:t>
      </w:r>
      <w:r w:rsidRPr="0008600E">
        <w:rPr>
          <w:iCs/>
          <w:color w:val="000000" w:themeColor="text1"/>
          <w:sz w:val="20"/>
          <w:szCs w:val="20"/>
        </w:rPr>
        <w:t>, i (jeżeli dotyczy) opartą na zapisach odpowiedniej Polityki Cen Transferowych obowiązującej w Grupie Orlen.</w:t>
      </w:r>
    </w:p>
    <w:p w14:paraId="1EC3A0A7" w14:textId="11635F74" w:rsidR="00137221" w:rsidRPr="002512BE" w:rsidRDefault="00137221" w:rsidP="00637966">
      <w:pPr>
        <w:spacing w:line="259" w:lineRule="auto"/>
        <w:rPr>
          <w:rFonts w:cs="Arial"/>
          <w:bCs/>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3BE0A3C3" w14:textId="52DFB8D4" w:rsidR="00137221" w:rsidRDefault="00137221">
      <w:pPr>
        <w:spacing w:line="240" w:lineRule="auto"/>
        <w:jc w:val="left"/>
      </w:pPr>
    </w:p>
    <w:p w14:paraId="61554CE2" w14:textId="77777777" w:rsidR="006268B2" w:rsidRDefault="006268B2" w:rsidP="002E3D1E">
      <w:pPr>
        <w:spacing w:line="240" w:lineRule="auto"/>
      </w:pPr>
    </w:p>
    <w:sectPr w:rsidR="006268B2" w:rsidSect="00D877C6">
      <w:headerReference w:type="default" r:id="rId16"/>
      <w:footerReference w:type="default" r:id="rId17"/>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0BB98" w14:textId="77777777" w:rsidR="004B23C5" w:rsidRDefault="004B23C5">
      <w:r>
        <w:separator/>
      </w:r>
    </w:p>
  </w:endnote>
  <w:endnote w:type="continuationSeparator" w:id="0">
    <w:p w14:paraId="3A669B1E" w14:textId="77777777" w:rsidR="004B23C5" w:rsidRDefault="004B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Xerox Serif Wide">
    <w:altName w:val="Times New Roman"/>
    <w:charset w:val="00"/>
    <w:family w:val="roman"/>
    <w:pitch w:val="variable"/>
    <w:sig w:usb0="00000007" w:usb1="00000000" w:usb2="00000000" w:usb3="00000000" w:csb0="00000093" w:csb1="00000000"/>
  </w:font>
  <w:font w:name="ArialMT">
    <w:altName w:val="Arial"/>
    <w:panose1 w:val="00000000000000000000"/>
    <w:charset w:val="00"/>
    <w:family w:val="swiss"/>
    <w:notTrueType/>
    <w:pitch w:val="default"/>
    <w:sig w:usb0="00000007" w:usb1="00000000" w:usb2="00000000" w:usb3="00000000" w:csb0="00000003" w:csb1="00000000"/>
  </w:font>
  <w:font w:name="Arial-BoldItalic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BA0D82C" w:rsidR="004B23C5" w:rsidRPr="00872672" w:rsidRDefault="004B23C5">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EA5500">
              <w:rPr>
                <w:rFonts w:cs="Arial"/>
                <w:b/>
                <w:bCs/>
                <w:noProof/>
                <w:sz w:val="16"/>
              </w:rPr>
              <w:t>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EA5500">
              <w:rPr>
                <w:rFonts w:cs="Arial"/>
                <w:b/>
                <w:bCs/>
                <w:noProof/>
                <w:sz w:val="16"/>
              </w:rPr>
              <w:t>32</w:t>
            </w:r>
            <w:r w:rsidRPr="00872672">
              <w:rPr>
                <w:rFonts w:cs="Arial"/>
                <w:b/>
                <w:bCs/>
                <w:sz w:val="16"/>
              </w:rPr>
              <w:fldChar w:fldCharType="end"/>
            </w:r>
          </w:p>
        </w:sdtContent>
      </w:sdt>
    </w:sdtContent>
  </w:sdt>
  <w:p w14:paraId="3A1AE1B1" w14:textId="77777777" w:rsidR="004B23C5" w:rsidRDefault="004B23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C324C" w14:textId="77777777" w:rsidR="004B23C5" w:rsidRDefault="004B23C5">
      <w:r>
        <w:separator/>
      </w:r>
    </w:p>
  </w:footnote>
  <w:footnote w:type="continuationSeparator" w:id="0">
    <w:p w14:paraId="60E049B8" w14:textId="77777777" w:rsidR="004B23C5" w:rsidRDefault="004B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647EA" w14:textId="64345BC9" w:rsidR="004B23C5" w:rsidRPr="00BF3CA3" w:rsidRDefault="004B23C5" w:rsidP="00D877C6">
    <w:pPr>
      <w:tabs>
        <w:tab w:val="right" w:pos="8505"/>
      </w:tabs>
      <w:suppressAutoHyphens/>
      <w:spacing w:line="160" w:lineRule="exact"/>
      <w:rPr>
        <w:sz w:val="16"/>
        <w:szCs w:val="16"/>
      </w:rPr>
    </w:pPr>
    <w:r w:rsidRPr="00BF3CA3">
      <w:rPr>
        <w:sz w:val="16"/>
        <w:szCs w:val="16"/>
      </w:rPr>
      <w:t xml:space="preserve">Nazwa i numer postępowania: </w:t>
    </w:r>
    <w:r w:rsidRPr="00901928">
      <w:rPr>
        <w:rFonts w:cs="Arial"/>
        <w:sz w:val="16"/>
        <w:szCs w:val="16"/>
      </w:rPr>
      <w:t>Dostawa zaworów, grzybkowych, zaworów zwrotnych i zasuw</w:t>
    </w:r>
    <w:r w:rsidRPr="00BF3CA3">
      <w:rPr>
        <w:sz w:val="16"/>
        <w:szCs w:val="16"/>
      </w:rPr>
      <w:t xml:space="preserve">, </w:t>
    </w:r>
    <w:r w:rsidRPr="00D17815">
      <w:rPr>
        <w:sz w:val="16"/>
        <w:szCs w:val="16"/>
      </w:rPr>
      <w:t>NP/ORLEN/26/0039/OZ/TRU</w:t>
    </w:r>
    <w:r w:rsidRPr="00BF3CA3">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D0085D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B90EC456">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F26223EE"/>
    <w:lvl w:ilvl="0" w:tplc="D86AFFBE">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DC7AD9"/>
    <w:multiLevelType w:val="multilevel"/>
    <w:tmpl w:val="09C05ACC"/>
    <w:lvl w:ilvl="0">
      <w:start w:val="1"/>
      <w:numFmt w:val="decimal"/>
      <w:lvlText w:val="%1."/>
      <w:lvlJc w:val="left"/>
      <w:pPr>
        <w:tabs>
          <w:tab w:val="num" w:pos="454"/>
        </w:tabs>
        <w:ind w:left="454" w:hanging="454"/>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5C715B9"/>
    <w:multiLevelType w:val="hybridMultilevel"/>
    <w:tmpl w:val="FF0891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5639D4"/>
    <w:multiLevelType w:val="hybridMultilevel"/>
    <w:tmpl w:val="8E40B0D8"/>
    <w:lvl w:ilvl="0" w:tplc="E13089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5"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16cid:durableId="239025400">
    <w:abstractNumId w:val="36"/>
  </w:num>
  <w:num w:numId="2" w16cid:durableId="721053008">
    <w:abstractNumId w:val="9"/>
  </w:num>
  <w:num w:numId="3" w16cid:durableId="709258286">
    <w:abstractNumId w:val="4"/>
  </w:num>
  <w:num w:numId="4" w16cid:durableId="304891171">
    <w:abstractNumId w:val="16"/>
  </w:num>
  <w:num w:numId="5" w16cid:durableId="1005327146">
    <w:abstractNumId w:val="17"/>
  </w:num>
  <w:num w:numId="6" w16cid:durableId="2057850451">
    <w:abstractNumId w:val="20"/>
  </w:num>
  <w:num w:numId="7" w16cid:durableId="355161652">
    <w:abstractNumId w:val="2"/>
  </w:num>
  <w:num w:numId="8" w16cid:durableId="768156811">
    <w:abstractNumId w:val="29"/>
  </w:num>
  <w:num w:numId="9" w16cid:durableId="1042442320">
    <w:abstractNumId w:val="8"/>
  </w:num>
  <w:num w:numId="10" w16cid:durableId="1639795155">
    <w:abstractNumId w:val="7"/>
  </w:num>
  <w:num w:numId="11" w16cid:durableId="1545872750">
    <w:abstractNumId w:val="26"/>
  </w:num>
  <w:num w:numId="12" w16cid:durableId="1674723147">
    <w:abstractNumId w:val="30"/>
  </w:num>
  <w:num w:numId="13" w16cid:durableId="1473138289">
    <w:abstractNumId w:val="24"/>
  </w:num>
  <w:num w:numId="14" w16cid:durableId="2051412961">
    <w:abstractNumId w:val="35"/>
  </w:num>
  <w:num w:numId="15" w16cid:durableId="2050034231">
    <w:abstractNumId w:val="3"/>
  </w:num>
  <w:num w:numId="16" w16cid:durableId="73095304">
    <w:abstractNumId w:val="31"/>
  </w:num>
  <w:num w:numId="17" w16cid:durableId="1433286133">
    <w:abstractNumId w:val="1"/>
  </w:num>
  <w:num w:numId="18" w16cid:durableId="1538854047">
    <w:abstractNumId w:val="15"/>
  </w:num>
  <w:num w:numId="19" w16cid:durableId="1636063808">
    <w:abstractNumId w:val="1"/>
    <w:lvlOverride w:ilvl="0">
      <w:startOverride w:val="1"/>
    </w:lvlOverride>
  </w:num>
  <w:num w:numId="20" w16cid:durableId="1076972643">
    <w:abstractNumId w:val="1"/>
    <w:lvlOverride w:ilvl="0">
      <w:startOverride w:val="1"/>
    </w:lvlOverride>
  </w:num>
  <w:num w:numId="21" w16cid:durableId="1962884456">
    <w:abstractNumId w:val="1"/>
    <w:lvlOverride w:ilvl="0">
      <w:startOverride w:val="1"/>
    </w:lvlOverride>
  </w:num>
  <w:num w:numId="22" w16cid:durableId="239561098">
    <w:abstractNumId w:val="1"/>
    <w:lvlOverride w:ilvl="0">
      <w:startOverride w:val="1"/>
    </w:lvlOverride>
  </w:num>
  <w:num w:numId="23" w16cid:durableId="207184972">
    <w:abstractNumId w:val="0"/>
    <w:lvlOverride w:ilvl="0">
      <w:startOverride w:val="1"/>
    </w:lvlOverride>
  </w:num>
  <w:num w:numId="24" w16cid:durableId="1377509173">
    <w:abstractNumId w:val="10"/>
  </w:num>
  <w:num w:numId="25" w16cid:durableId="1812942213">
    <w:abstractNumId w:val="32"/>
  </w:num>
  <w:num w:numId="26" w16cid:durableId="1237325958">
    <w:abstractNumId w:val="5"/>
  </w:num>
  <w:num w:numId="27" w16cid:durableId="90055496">
    <w:abstractNumId w:val="14"/>
  </w:num>
  <w:num w:numId="28" w16cid:durableId="2044942933">
    <w:abstractNumId w:val="22"/>
  </w:num>
  <w:num w:numId="29" w16cid:durableId="1353727865">
    <w:abstractNumId w:val="11"/>
  </w:num>
  <w:num w:numId="30" w16cid:durableId="1288244216">
    <w:abstractNumId w:val="34"/>
  </w:num>
  <w:num w:numId="31" w16cid:durableId="123233376">
    <w:abstractNumId w:val="33"/>
  </w:num>
  <w:num w:numId="32" w16cid:durableId="1663850070">
    <w:abstractNumId w:val="6"/>
  </w:num>
  <w:num w:numId="33" w16cid:durableId="1822312298">
    <w:abstractNumId w:val="13"/>
  </w:num>
  <w:num w:numId="34" w16cid:durableId="2031755871">
    <w:abstractNumId w:val="0"/>
  </w:num>
  <w:num w:numId="35" w16cid:durableId="481894431">
    <w:abstractNumId w:val="27"/>
  </w:num>
  <w:num w:numId="36" w16cid:durableId="15426676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78350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2175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38769957">
    <w:abstractNumId w:val="12"/>
  </w:num>
  <w:num w:numId="40" w16cid:durableId="1464805449">
    <w:abstractNumId w:val="25"/>
  </w:num>
  <w:num w:numId="41" w16cid:durableId="547570033">
    <w:abstractNumId w:val="21"/>
  </w:num>
  <w:num w:numId="42" w16cid:durableId="2048555389">
    <w:abstractNumId w:val="19"/>
  </w:num>
  <w:num w:numId="43" w16cid:durableId="499389265">
    <w:abstractNumId w:val="18"/>
  </w:num>
  <w:num w:numId="44" w16cid:durableId="809399997">
    <w:abstractNumId w:val="23"/>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rtczak Emilia">
    <w15:presenceInfo w15:providerId="AD" w15:userId="S::emilia.bartczak@pgnig.pl::8243f139-997b-4989-8714-f47dabd0e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6D6"/>
    <w:rsid w:val="00000287"/>
    <w:rsid w:val="000007E3"/>
    <w:rsid w:val="00001948"/>
    <w:rsid w:val="00001B9A"/>
    <w:rsid w:val="00004B11"/>
    <w:rsid w:val="00011FC0"/>
    <w:rsid w:val="00016DD7"/>
    <w:rsid w:val="000225F7"/>
    <w:rsid w:val="00023783"/>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7A3C"/>
    <w:rsid w:val="0008164C"/>
    <w:rsid w:val="000818E8"/>
    <w:rsid w:val="00083756"/>
    <w:rsid w:val="000851FF"/>
    <w:rsid w:val="00085E9D"/>
    <w:rsid w:val="0008600E"/>
    <w:rsid w:val="00087C7C"/>
    <w:rsid w:val="00090716"/>
    <w:rsid w:val="00091A5E"/>
    <w:rsid w:val="00093112"/>
    <w:rsid w:val="000935C1"/>
    <w:rsid w:val="00093ECC"/>
    <w:rsid w:val="00094C5F"/>
    <w:rsid w:val="000974B0"/>
    <w:rsid w:val="000977C1"/>
    <w:rsid w:val="000A36B9"/>
    <w:rsid w:val="000A78C4"/>
    <w:rsid w:val="000B07ED"/>
    <w:rsid w:val="000B11AD"/>
    <w:rsid w:val="000B5DCA"/>
    <w:rsid w:val="000B6E97"/>
    <w:rsid w:val="000C54F8"/>
    <w:rsid w:val="000C6FF8"/>
    <w:rsid w:val="000D0BE0"/>
    <w:rsid w:val="000D2460"/>
    <w:rsid w:val="000D366A"/>
    <w:rsid w:val="000D3A5F"/>
    <w:rsid w:val="000D4BEE"/>
    <w:rsid w:val="000D6C85"/>
    <w:rsid w:val="000D6ED7"/>
    <w:rsid w:val="000E04AA"/>
    <w:rsid w:val="000E270B"/>
    <w:rsid w:val="000E2882"/>
    <w:rsid w:val="000E63AD"/>
    <w:rsid w:val="000F229E"/>
    <w:rsid w:val="000F2347"/>
    <w:rsid w:val="000F2F26"/>
    <w:rsid w:val="000F2FE6"/>
    <w:rsid w:val="000F5209"/>
    <w:rsid w:val="000F74A6"/>
    <w:rsid w:val="00101D40"/>
    <w:rsid w:val="0010449D"/>
    <w:rsid w:val="001046F8"/>
    <w:rsid w:val="0010687E"/>
    <w:rsid w:val="00114479"/>
    <w:rsid w:val="001173AC"/>
    <w:rsid w:val="001222CB"/>
    <w:rsid w:val="00123715"/>
    <w:rsid w:val="00124264"/>
    <w:rsid w:val="0012516E"/>
    <w:rsid w:val="00125875"/>
    <w:rsid w:val="00125A64"/>
    <w:rsid w:val="00126285"/>
    <w:rsid w:val="00126902"/>
    <w:rsid w:val="00130F50"/>
    <w:rsid w:val="00135301"/>
    <w:rsid w:val="00137221"/>
    <w:rsid w:val="00137C87"/>
    <w:rsid w:val="001405D3"/>
    <w:rsid w:val="00140FE9"/>
    <w:rsid w:val="0014119B"/>
    <w:rsid w:val="001414BF"/>
    <w:rsid w:val="00151B19"/>
    <w:rsid w:val="001520BE"/>
    <w:rsid w:val="00152187"/>
    <w:rsid w:val="00154F87"/>
    <w:rsid w:val="0015557A"/>
    <w:rsid w:val="00155A9A"/>
    <w:rsid w:val="00155D32"/>
    <w:rsid w:val="00156FDE"/>
    <w:rsid w:val="001571FB"/>
    <w:rsid w:val="00157CD5"/>
    <w:rsid w:val="00161116"/>
    <w:rsid w:val="00161A10"/>
    <w:rsid w:val="00162E24"/>
    <w:rsid w:val="00163B95"/>
    <w:rsid w:val="00164C33"/>
    <w:rsid w:val="001650ED"/>
    <w:rsid w:val="00165445"/>
    <w:rsid w:val="00165AEC"/>
    <w:rsid w:val="001676E1"/>
    <w:rsid w:val="0017112A"/>
    <w:rsid w:val="00174253"/>
    <w:rsid w:val="00177A06"/>
    <w:rsid w:val="0018265F"/>
    <w:rsid w:val="00186A75"/>
    <w:rsid w:val="001919DB"/>
    <w:rsid w:val="001948F4"/>
    <w:rsid w:val="001965B4"/>
    <w:rsid w:val="0019755C"/>
    <w:rsid w:val="00197E5E"/>
    <w:rsid w:val="001A0061"/>
    <w:rsid w:val="001A411F"/>
    <w:rsid w:val="001A568C"/>
    <w:rsid w:val="001A57EE"/>
    <w:rsid w:val="001B048D"/>
    <w:rsid w:val="001B5165"/>
    <w:rsid w:val="001C0A88"/>
    <w:rsid w:val="001C2BA8"/>
    <w:rsid w:val="001C4CFE"/>
    <w:rsid w:val="001D6979"/>
    <w:rsid w:val="001E0317"/>
    <w:rsid w:val="001E1AB7"/>
    <w:rsid w:val="001E2DB0"/>
    <w:rsid w:val="001E4610"/>
    <w:rsid w:val="001E4E46"/>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16DCC"/>
    <w:rsid w:val="00222C9C"/>
    <w:rsid w:val="0022385A"/>
    <w:rsid w:val="00224893"/>
    <w:rsid w:val="00224D60"/>
    <w:rsid w:val="00225295"/>
    <w:rsid w:val="00226164"/>
    <w:rsid w:val="00233581"/>
    <w:rsid w:val="00234200"/>
    <w:rsid w:val="00234DF4"/>
    <w:rsid w:val="00235187"/>
    <w:rsid w:val="00235993"/>
    <w:rsid w:val="00241B2D"/>
    <w:rsid w:val="00241CEC"/>
    <w:rsid w:val="00241D34"/>
    <w:rsid w:val="00244734"/>
    <w:rsid w:val="00246DCB"/>
    <w:rsid w:val="00250971"/>
    <w:rsid w:val="002540A2"/>
    <w:rsid w:val="002547AB"/>
    <w:rsid w:val="00255F5A"/>
    <w:rsid w:val="0025777F"/>
    <w:rsid w:val="002627D7"/>
    <w:rsid w:val="00262F4E"/>
    <w:rsid w:val="002635ED"/>
    <w:rsid w:val="002660AB"/>
    <w:rsid w:val="00270354"/>
    <w:rsid w:val="00270605"/>
    <w:rsid w:val="00275234"/>
    <w:rsid w:val="0028437C"/>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3D1E"/>
    <w:rsid w:val="002E4891"/>
    <w:rsid w:val="002F3EA2"/>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30CB"/>
    <w:rsid w:val="00373DAC"/>
    <w:rsid w:val="003830B8"/>
    <w:rsid w:val="003839A3"/>
    <w:rsid w:val="0038591A"/>
    <w:rsid w:val="00391950"/>
    <w:rsid w:val="00392A54"/>
    <w:rsid w:val="00396670"/>
    <w:rsid w:val="003969EB"/>
    <w:rsid w:val="0039786D"/>
    <w:rsid w:val="003A3DA7"/>
    <w:rsid w:val="003A54BB"/>
    <w:rsid w:val="003A6159"/>
    <w:rsid w:val="003B54B5"/>
    <w:rsid w:val="003B72F1"/>
    <w:rsid w:val="003C2E88"/>
    <w:rsid w:val="003C4F15"/>
    <w:rsid w:val="003C559E"/>
    <w:rsid w:val="003C6A2E"/>
    <w:rsid w:val="003C6F35"/>
    <w:rsid w:val="003D0986"/>
    <w:rsid w:val="003D0E90"/>
    <w:rsid w:val="003D2127"/>
    <w:rsid w:val="003D4E05"/>
    <w:rsid w:val="003E2EE0"/>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0802"/>
    <w:rsid w:val="0042113D"/>
    <w:rsid w:val="00422792"/>
    <w:rsid w:val="00423CB8"/>
    <w:rsid w:val="004335C1"/>
    <w:rsid w:val="00434CDF"/>
    <w:rsid w:val="00436AB5"/>
    <w:rsid w:val="00441428"/>
    <w:rsid w:val="004423BA"/>
    <w:rsid w:val="00447A46"/>
    <w:rsid w:val="00451A2E"/>
    <w:rsid w:val="0045226F"/>
    <w:rsid w:val="00454B4E"/>
    <w:rsid w:val="00455E91"/>
    <w:rsid w:val="00457247"/>
    <w:rsid w:val="004572AA"/>
    <w:rsid w:val="004618BF"/>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B23C5"/>
    <w:rsid w:val="004C16D8"/>
    <w:rsid w:val="004C37F1"/>
    <w:rsid w:val="004C3B5F"/>
    <w:rsid w:val="004C50A8"/>
    <w:rsid w:val="004C511E"/>
    <w:rsid w:val="004C5FF6"/>
    <w:rsid w:val="004C60E7"/>
    <w:rsid w:val="004D0756"/>
    <w:rsid w:val="004D0875"/>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19A1"/>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66B04"/>
    <w:rsid w:val="00573CBF"/>
    <w:rsid w:val="00580584"/>
    <w:rsid w:val="00580905"/>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D3C37"/>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079C5"/>
    <w:rsid w:val="006107B4"/>
    <w:rsid w:val="0061218C"/>
    <w:rsid w:val="0061390E"/>
    <w:rsid w:val="00613A48"/>
    <w:rsid w:val="006155DB"/>
    <w:rsid w:val="00616B12"/>
    <w:rsid w:val="00620163"/>
    <w:rsid w:val="00620902"/>
    <w:rsid w:val="006250D0"/>
    <w:rsid w:val="00626381"/>
    <w:rsid w:val="006268B2"/>
    <w:rsid w:val="00631113"/>
    <w:rsid w:val="00637966"/>
    <w:rsid w:val="006406F7"/>
    <w:rsid w:val="00640FA2"/>
    <w:rsid w:val="00645F06"/>
    <w:rsid w:val="00650149"/>
    <w:rsid w:val="00653BD4"/>
    <w:rsid w:val="006554CA"/>
    <w:rsid w:val="006566F1"/>
    <w:rsid w:val="00656BB0"/>
    <w:rsid w:val="0065768D"/>
    <w:rsid w:val="00664DDE"/>
    <w:rsid w:val="0066578F"/>
    <w:rsid w:val="00665917"/>
    <w:rsid w:val="00665D9D"/>
    <w:rsid w:val="00665F1F"/>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329F"/>
    <w:rsid w:val="006A4B48"/>
    <w:rsid w:val="006A5961"/>
    <w:rsid w:val="006A6F21"/>
    <w:rsid w:val="006B3B6F"/>
    <w:rsid w:val="006B41FA"/>
    <w:rsid w:val="006B5830"/>
    <w:rsid w:val="006B79D6"/>
    <w:rsid w:val="006C29FD"/>
    <w:rsid w:val="006D05C2"/>
    <w:rsid w:val="006D1E9C"/>
    <w:rsid w:val="006D68AD"/>
    <w:rsid w:val="006D7251"/>
    <w:rsid w:val="006D727B"/>
    <w:rsid w:val="006D77E9"/>
    <w:rsid w:val="006D7F56"/>
    <w:rsid w:val="006E3E82"/>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148E"/>
    <w:rsid w:val="0072558C"/>
    <w:rsid w:val="0072588B"/>
    <w:rsid w:val="0072652A"/>
    <w:rsid w:val="007279B8"/>
    <w:rsid w:val="007333AD"/>
    <w:rsid w:val="00733C76"/>
    <w:rsid w:val="007343D8"/>
    <w:rsid w:val="00735138"/>
    <w:rsid w:val="007356F1"/>
    <w:rsid w:val="00736020"/>
    <w:rsid w:val="0073613C"/>
    <w:rsid w:val="007456D4"/>
    <w:rsid w:val="00746CAF"/>
    <w:rsid w:val="00753140"/>
    <w:rsid w:val="00755A6F"/>
    <w:rsid w:val="007564C8"/>
    <w:rsid w:val="0076284C"/>
    <w:rsid w:val="00763D41"/>
    <w:rsid w:val="00764011"/>
    <w:rsid w:val="00772972"/>
    <w:rsid w:val="00774BE1"/>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5651"/>
    <w:rsid w:val="008067B9"/>
    <w:rsid w:val="00810441"/>
    <w:rsid w:val="008113DB"/>
    <w:rsid w:val="00815516"/>
    <w:rsid w:val="00815678"/>
    <w:rsid w:val="00815CBD"/>
    <w:rsid w:val="008204FB"/>
    <w:rsid w:val="00823A2D"/>
    <w:rsid w:val="008254D3"/>
    <w:rsid w:val="00825DA8"/>
    <w:rsid w:val="00827EA6"/>
    <w:rsid w:val="00830051"/>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67B2D"/>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44D2"/>
    <w:rsid w:val="008C73A4"/>
    <w:rsid w:val="008D0027"/>
    <w:rsid w:val="008D26F2"/>
    <w:rsid w:val="008D31F4"/>
    <w:rsid w:val="008D3947"/>
    <w:rsid w:val="008D4495"/>
    <w:rsid w:val="008D523A"/>
    <w:rsid w:val="008D52A0"/>
    <w:rsid w:val="008D6348"/>
    <w:rsid w:val="008D729E"/>
    <w:rsid w:val="008E1743"/>
    <w:rsid w:val="008E2362"/>
    <w:rsid w:val="008E41FB"/>
    <w:rsid w:val="008E44CD"/>
    <w:rsid w:val="008E698B"/>
    <w:rsid w:val="008E773B"/>
    <w:rsid w:val="008F3D9B"/>
    <w:rsid w:val="008F495F"/>
    <w:rsid w:val="008F63EC"/>
    <w:rsid w:val="008F7015"/>
    <w:rsid w:val="008F78D2"/>
    <w:rsid w:val="00901928"/>
    <w:rsid w:val="00901C0A"/>
    <w:rsid w:val="00906E68"/>
    <w:rsid w:val="0090723D"/>
    <w:rsid w:val="00911D1A"/>
    <w:rsid w:val="009123C8"/>
    <w:rsid w:val="0091252E"/>
    <w:rsid w:val="009135F1"/>
    <w:rsid w:val="00913903"/>
    <w:rsid w:val="009141EF"/>
    <w:rsid w:val="0091579E"/>
    <w:rsid w:val="009207F1"/>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0D20"/>
    <w:rsid w:val="009D15D1"/>
    <w:rsid w:val="009D1816"/>
    <w:rsid w:val="009D226E"/>
    <w:rsid w:val="009D3018"/>
    <w:rsid w:val="009D6592"/>
    <w:rsid w:val="009D7C18"/>
    <w:rsid w:val="009E05B7"/>
    <w:rsid w:val="009E0E66"/>
    <w:rsid w:val="009E59BE"/>
    <w:rsid w:val="009E6B03"/>
    <w:rsid w:val="009F167E"/>
    <w:rsid w:val="009F1886"/>
    <w:rsid w:val="009F70B3"/>
    <w:rsid w:val="009F7BC2"/>
    <w:rsid w:val="00A0466B"/>
    <w:rsid w:val="00A05A71"/>
    <w:rsid w:val="00A05D86"/>
    <w:rsid w:val="00A073D9"/>
    <w:rsid w:val="00A074E9"/>
    <w:rsid w:val="00A13A39"/>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577D"/>
    <w:rsid w:val="00A86119"/>
    <w:rsid w:val="00A86FA6"/>
    <w:rsid w:val="00A94DDC"/>
    <w:rsid w:val="00A95B19"/>
    <w:rsid w:val="00AA1EB1"/>
    <w:rsid w:val="00AA328D"/>
    <w:rsid w:val="00AA49D1"/>
    <w:rsid w:val="00AA541F"/>
    <w:rsid w:val="00AB19C2"/>
    <w:rsid w:val="00AB23A1"/>
    <w:rsid w:val="00AB4A1C"/>
    <w:rsid w:val="00AB6FD6"/>
    <w:rsid w:val="00AB70BA"/>
    <w:rsid w:val="00AB74A6"/>
    <w:rsid w:val="00AC2BAC"/>
    <w:rsid w:val="00AC4494"/>
    <w:rsid w:val="00AC4598"/>
    <w:rsid w:val="00AC58A6"/>
    <w:rsid w:val="00AD4277"/>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3312"/>
    <w:rsid w:val="00B2501A"/>
    <w:rsid w:val="00B25BEA"/>
    <w:rsid w:val="00B27AF6"/>
    <w:rsid w:val="00B32BB8"/>
    <w:rsid w:val="00B344BA"/>
    <w:rsid w:val="00B40BB3"/>
    <w:rsid w:val="00B41553"/>
    <w:rsid w:val="00B415C0"/>
    <w:rsid w:val="00B41843"/>
    <w:rsid w:val="00B43308"/>
    <w:rsid w:val="00B46AD6"/>
    <w:rsid w:val="00B479DD"/>
    <w:rsid w:val="00B5177A"/>
    <w:rsid w:val="00B54682"/>
    <w:rsid w:val="00B57DCF"/>
    <w:rsid w:val="00B61CA6"/>
    <w:rsid w:val="00B630CA"/>
    <w:rsid w:val="00B63C48"/>
    <w:rsid w:val="00B751CB"/>
    <w:rsid w:val="00B75C5E"/>
    <w:rsid w:val="00B769C2"/>
    <w:rsid w:val="00B83B79"/>
    <w:rsid w:val="00B83FC6"/>
    <w:rsid w:val="00B855AF"/>
    <w:rsid w:val="00B86BB9"/>
    <w:rsid w:val="00B9019B"/>
    <w:rsid w:val="00B90250"/>
    <w:rsid w:val="00B90B4B"/>
    <w:rsid w:val="00B9104F"/>
    <w:rsid w:val="00B9170F"/>
    <w:rsid w:val="00B917FD"/>
    <w:rsid w:val="00B92822"/>
    <w:rsid w:val="00B96D0B"/>
    <w:rsid w:val="00BA20C5"/>
    <w:rsid w:val="00BA21AC"/>
    <w:rsid w:val="00BA227D"/>
    <w:rsid w:val="00BA5BCD"/>
    <w:rsid w:val="00BB1B0E"/>
    <w:rsid w:val="00BB301C"/>
    <w:rsid w:val="00BB3361"/>
    <w:rsid w:val="00BC27D2"/>
    <w:rsid w:val="00BC3C34"/>
    <w:rsid w:val="00BC48ED"/>
    <w:rsid w:val="00BD481A"/>
    <w:rsid w:val="00BD5435"/>
    <w:rsid w:val="00BD7F55"/>
    <w:rsid w:val="00BE183B"/>
    <w:rsid w:val="00BE3F5A"/>
    <w:rsid w:val="00BE59DE"/>
    <w:rsid w:val="00BE6CE5"/>
    <w:rsid w:val="00BF23E0"/>
    <w:rsid w:val="00BF2724"/>
    <w:rsid w:val="00BF32E5"/>
    <w:rsid w:val="00BF3487"/>
    <w:rsid w:val="00BF3CA3"/>
    <w:rsid w:val="00BF3DDB"/>
    <w:rsid w:val="00BF4F70"/>
    <w:rsid w:val="00BF5D65"/>
    <w:rsid w:val="00BF69C6"/>
    <w:rsid w:val="00C0475F"/>
    <w:rsid w:val="00C05C86"/>
    <w:rsid w:val="00C07E74"/>
    <w:rsid w:val="00C105F8"/>
    <w:rsid w:val="00C1237B"/>
    <w:rsid w:val="00C12837"/>
    <w:rsid w:val="00C12E48"/>
    <w:rsid w:val="00C130AF"/>
    <w:rsid w:val="00C159F4"/>
    <w:rsid w:val="00C16BF6"/>
    <w:rsid w:val="00C17D1D"/>
    <w:rsid w:val="00C216E9"/>
    <w:rsid w:val="00C22244"/>
    <w:rsid w:val="00C22459"/>
    <w:rsid w:val="00C22528"/>
    <w:rsid w:val="00C24F8F"/>
    <w:rsid w:val="00C25CA2"/>
    <w:rsid w:val="00C260EB"/>
    <w:rsid w:val="00C3632C"/>
    <w:rsid w:val="00C36806"/>
    <w:rsid w:val="00C37A3E"/>
    <w:rsid w:val="00C41260"/>
    <w:rsid w:val="00C42A5E"/>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5173"/>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17815"/>
    <w:rsid w:val="00D2092C"/>
    <w:rsid w:val="00D2165F"/>
    <w:rsid w:val="00D22591"/>
    <w:rsid w:val="00D2442C"/>
    <w:rsid w:val="00D26A38"/>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2CD"/>
    <w:rsid w:val="00D877C6"/>
    <w:rsid w:val="00D92DD7"/>
    <w:rsid w:val="00D940AE"/>
    <w:rsid w:val="00D96B65"/>
    <w:rsid w:val="00D975D3"/>
    <w:rsid w:val="00D976F1"/>
    <w:rsid w:val="00DA25C9"/>
    <w:rsid w:val="00DA3BF4"/>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1660E"/>
    <w:rsid w:val="00E22C0C"/>
    <w:rsid w:val="00E24295"/>
    <w:rsid w:val="00E2602C"/>
    <w:rsid w:val="00E27A39"/>
    <w:rsid w:val="00E27DED"/>
    <w:rsid w:val="00E32981"/>
    <w:rsid w:val="00E35626"/>
    <w:rsid w:val="00E35F58"/>
    <w:rsid w:val="00E3626A"/>
    <w:rsid w:val="00E36B0B"/>
    <w:rsid w:val="00E4266B"/>
    <w:rsid w:val="00E43DFD"/>
    <w:rsid w:val="00E45033"/>
    <w:rsid w:val="00E46D5C"/>
    <w:rsid w:val="00E47C88"/>
    <w:rsid w:val="00E47CCA"/>
    <w:rsid w:val="00E513EE"/>
    <w:rsid w:val="00E52A9D"/>
    <w:rsid w:val="00E54F29"/>
    <w:rsid w:val="00E60E27"/>
    <w:rsid w:val="00E614DD"/>
    <w:rsid w:val="00E6258A"/>
    <w:rsid w:val="00E62B1C"/>
    <w:rsid w:val="00E62B43"/>
    <w:rsid w:val="00E65E28"/>
    <w:rsid w:val="00E65F46"/>
    <w:rsid w:val="00E715DF"/>
    <w:rsid w:val="00E719B4"/>
    <w:rsid w:val="00E76189"/>
    <w:rsid w:val="00E76978"/>
    <w:rsid w:val="00E8172B"/>
    <w:rsid w:val="00E83528"/>
    <w:rsid w:val="00E84DFE"/>
    <w:rsid w:val="00E932D9"/>
    <w:rsid w:val="00E9501B"/>
    <w:rsid w:val="00E9682E"/>
    <w:rsid w:val="00E96BDD"/>
    <w:rsid w:val="00EA2309"/>
    <w:rsid w:val="00EA303D"/>
    <w:rsid w:val="00EA38FD"/>
    <w:rsid w:val="00EA4A8F"/>
    <w:rsid w:val="00EA5500"/>
    <w:rsid w:val="00EB04F0"/>
    <w:rsid w:val="00EB11D4"/>
    <w:rsid w:val="00EB2786"/>
    <w:rsid w:val="00EB37E9"/>
    <w:rsid w:val="00EB5470"/>
    <w:rsid w:val="00EB5A6B"/>
    <w:rsid w:val="00EB6D5D"/>
    <w:rsid w:val="00EC0B1C"/>
    <w:rsid w:val="00EC1DEC"/>
    <w:rsid w:val="00EC52A3"/>
    <w:rsid w:val="00EC5317"/>
    <w:rsid w:val="00EC785E"/>
    <w:rsid w:val="00ED3DD0"/>
    <w:rsid w:val="00EE13B1"/>
    <w:rsid w:val="00EE2D8F"/>
    <w:rsid w:val="00EE4580"/>
    <w:rsid w:val="00EE4672"/>
    <w:rsid w:val="00EE7A4B"/>
    <w:rsid w:val="00EF0081"/>
    <w:rsid w:val="00EF10D9"/>
    <w:rsid w:val="00EF502A"/>
    <w:rsid w:val="00EF5C9F"/>
    <w:rsid w:val="00EF6729"/>
    <w:rsid w:val="00EF6874"/>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03E9"/>
    <w:rsid w:val="00FC24B2"/>
    <w:rsid w:val="00FC2DB1"/>
    <w:rsid w:val="00FC43DE"/>
    <w:rsid w:val="00FC6CCD"/>
    <w:rsid w:val="00FD2EEE"/>
    <w:rsid w:val="00FD6015"/>
    <w:rsid w:val="00FD7E3B"/>
    <w:rsid w:val="00FE0624"/>
    <w:rsid w:val="00FE14E3"/>
    <w:rsid w:val="00FE7797"/>
    <w:rsid w:val="00FF018F"/>
    <w:rsid w:val="00FF131C"/>
    <w:rsid w:val="00FF195B"/>
    <w:rsid w:val="00FF2BB2"/>
    <w:rsid w:val="00FF2E76"/>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customStyle="1" w:styleId="0">
    <w:name w:val="0"/>
    <w:basedOn w:val="Normalny"/>
    <w:rsid w:val="00001948"/>
    <w:pPr>
      <w:widowControl w:val="0"/>
      <w:spacing w:line="360" w:lineRule="auto"/>
    </w:pPr>
    <w:rPr>
      <w:rFonts w:ascii="Xerox Serif Wide" w:hAnsi="Xerox Serif Wide"/>
      <w:snapToGrid w:val="0"/>
      <w:color w:val="000000"/>
      <w:sz w:val="26"/>
      <w:szCs w:val="20"/>
      <w:lang w:val="en-US"/>
    </w:rPr>
  </w:style>
  <w:style w:type="table" w:styleId="Tabela-Siatka">
    <w:name w:val="Table Grid"/>
    <w:basedOn w:val="Standardowy"/>
    <w:rsid w:val="00E16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2378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24803048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377773578">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FE6C5-E268-4E7C-9A50-4134A1810116}">
  <ds:schemaRefs>
    <ds:schemaRef ds:uri="http://schemas.openxmlformats.org/officeDocument/2006/bibliography"/>
  </ds:schemaRefs>
</ds:datastoreItem>
</file>

<file path=customXml/itemProps2.xml><?xml version="1.0" encoding="utf-8"?>
<ds:datastoreItem xmlns:ds="http://schemas.openxmlformats.org/officeDocument/2006/customXml" ds:itemID="{5A448D1A-05A1-43EF-ADFB-E3C23F202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F4994-C577-441C-8BEA-F939F585EDD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s>
</ds:datastoreItem>
</file>

<file path=customXml/itemProps4.xml><?xml version="1.0" encoding="utf-8"?>
<ds:datastoreItem xmlns:ds="http://schemas.openxmlformats.org/officeDocument/2006/customXml" ds:itemID="{07B59C09-6141-4696-8B59-D7739EF12C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SIWZ_</Template>
  <TotalTime>1</TotalTime>
  <Pages>32</Pages>
  <Words>10910</Words>
  <Characters>65462</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Bartczak Emilia</cp:lastModifiedBy>
  <cp:revision>2</cp:revision>
  <cp:lastPrinted>2018-05-25T12:56:00Z</cp:lastPrinted>
  <dcterms:created xsi:type="dcterms:W3CDTF">2026-01-26T08:33:00Z</dcterms:created>
  <dcterms:modified xsi:type="dcterms:W3CDTF">2026-01-26T08:33:00Z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