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3C033" w14:textId="7F39F1E0" w:rsidR="00EA3429" w:rsidRDefault="00EA3429" w:rsidP="00EA3429">
      <w:pPr>
        <w:pStyle w:val="departament"/>
        <w:ind w:right="612"/>
        <w:jc w:val="left"/>
        <w:rPr>
          <w:rFonts w:cs="Arial"/>
          <w:szCs w:val="20"/>
        </w:rPr>
        <w:sectPr w:rsidR="00EA3429" w:rsidSect="00666DF5">
          <w:head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701" w:right="1701" w:bottom="1701" w:left="1701" w:header="709" w:footer="2211" w:gutter="0"/>
          <w:cols w:space="708"/>
          <w:titlePg/>
          <w:docGrid w:linePitch="360"/>
        </w:sectPr>
      </w:pPr>
    </w:p>
    <w:p w14:paraId="477C6E30" w14:textId="77777777" w:rsidR="000269AE" w:rsidRPr="00CB1F22" w:rsidRDefault="000269AE" w:rsidP="000269AE">
      <w:pPr>
        <w:rPr>
          <w:lang w:eastAsia="pl-PL"/>
        </w:rPr>
        <w:sectPr w:rsidR="000269AE" w:rsidRPr="00CB1F22" w:rsidSect="000269AE">
          <w:head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701" w:right="1701" w:bottom="1701" w:left="1701" w:header="709" w:footer="2211" w:gutter="0"/>
          <w:cols w:space="708"/>
          <w:titlePg/>
          <w:docGrid w:linePitch="360"/>
        </w:sectPr>
      </w:pPr>
    </w:p>
    <w:p w14:paraId="46AE3965" w14:textId="6D010985" w:rsidR="002556A4" w:rsidRDefault="002556A4" w:rsidP="00AF1D9B">
      <w:pPr>
        <w:spacing w:line="240" w:lineRule="auto"/>
        <w:rPr>
          <w:rFonts w:eastAsia="Times New Roman"/>
          <w:sz w:val="20"/>
          <w:lang w:eastAsia="pl-PL"/>
        </w:rPr>
      </w:pPr>
    </w:p>
    <w:p w14:paraId="5BD729ED" w14:textId="6870579D" w:rsidR="00AF1D9B" w:rsidRDefault="00AF1D9B" w:rsidP="00AF1D9B">
      <w:pPr>
        <w:spacing w:line="240" w:lineRule="auto"/>
        <w:rPr>
          <w:rFonts w:eastAsia="Times New Roman"/>
          <w:sz w:val="20"/>
          <w:lang w:eastAsia="pl-PL"/>
        </w:rPr>
      </w:pPr>
    </w:p>
    <w:p w14:paraId="38DE1F2B" w14:textId="3C5E7523" w:rsidR="00AF1D9B" w:rsidRDefault="00AF1D9B" w:rsidP="00AF1D9B">
      <w:pPr>
        <w:spacing w:line="240" w:lineRule="auto"/>
        <w:rPr>
          <w:rFonts w:eastAsia="Times New Roman"/>
          <w:sz w:val="20"/>
          <w:lang w:eastAsia="pl-PL"/>
        </w:rPr>
      </w:pPr>
    </w:p>
    <w:p w14:paraId="0EC08241" w14:textId="0A51B67B" w:rsidR="00AF1D9B" w:rsidRDefault="00AF1D9B" w:rsidP="00AF1D9B">
      <w:pPr>
        <w:spacing w:line="240" w:lineRule="auto"/>
        <w:rPr>
          <w:rFonts w:eastAsia="Times New Roman"/>
          <w:sz w:val="20"/>
          <w:lang w:eastAsia="pl-PL"/>
        </w:rPr>
      </w:pPr>
    </w:p>
    <w:p w14:paraId="0A29ACDF" w14:textId="77777777" w:rsidR="00AF1D9B" w:rsidRDefault="00AF1D9B" w:rsidP="00AF1D9B">
      <w:pPr>
        <w:pStyle w:val="LewaNormal"/>
        <w:tabs>
          <w:tab w:val="clear" w:pos="1134"/>
          <w:tab w:val="left" w:pos="1418"/>
        </w:tabs>
        <w:jc w:val="right"/>
        <w:rPr>
          <w:rStyle w:val="PrawanormalZnak"/>
        </w:rPr>
      </w:pPr>
    </w:p>
    <w:p w14:paraId="67C8EAE8" w14:textId="77777777" w:rsidR="00AF1D9B" w:rsidRDefault="00AF1D9B" w:rsidP="00AF1D9B">
      <w:pPr>
        <w:pStyle w:val="LewaNormal"/>
        <w:tabs>
          <w:tab w:val="clear" w:pos="1134"/>
          <w:tab w:val="left" w:pos="1418"/>
        </w:tabs>
        <w:jc w:val="right"/>
        <w:rPr>
          <w:rStyle w:val="PrawanormalZnak"/>
        </w:rPr>
      </w:pPr>
    </w:p>
    <w:p w14:paraId="4E3BBC50" w14:textId="14D2C4F9" w:rsidR="00AF1D9B" w:rsidRDefault="00AF1D9B" w:rsidP="00AF1D9B">
      <w:pPr>
        <w:pStyle w:val="LewaNormal"/>
        <w:tabs>
          <w:tab w:val="clear" w:pos="1134"/>
          <w:tab w:val="left" w:pos="1418"/>
        </w:tabs>
        <w:jc w:val="right"/>
        <w:rPr>
          <w:rStyle w:val="PrawanormalZnak"/>
        </w:rPr>
      </w:pPr>
      <w:r>
        <w:rPr>
          <w:rStyle w:val="PrawanormalZnak"/>
        </w:rPr>
        <w:fldChar w:fldCharType="begin">
          <w:ffData>
            <w:name w:val="Text6"/>
            <w:enabled/>
            <w:calcOnExit w:val="0"/>
            <w:textInput>
              <w:default w:val="Warszawa"/>
            </w:textInput>
          </w:ffData>
        </w:fldChar>
      </w:r>
      <w:bookmarkStart w:id="0" w:name="Text6"/>
      <w:r>
        <w:rPr>
          <w:rStyle w:val="PrawanormalZnak"/>
        </w:rPr>
        <w:instrText xml:space="preserve"> FORMTEXT </w:instrText>
      </w:r>
      <w:r>
        <w:rPr>
          <w:rStyle w:val="PrawanormalZnak"/>
        </w:rPr>
      </w:r>
      <w:r>
        <w:rPr>
          <w:rStyle w:val="PrawanormalZnak"/>
        </w:rPr>
        <w:fldChar w:fldCharType="separate"/>
      </w:r>
      <w:r>
        <w:rPr>
          <w:rStyle w:val="PrawanormalZnak"/>
          <w:noProof/>
        </w:rPr>
        <w:t>Warszawa</w:t>
      </w:r>
      <w:r>
        <w:rPr>
          <w:rStyle w:val="PrawanormalZnak"/>
        </w:rPr>
        <w:fldChar w:fldCharType="end"/>
      </w:r>
      <w:bookmarkEnd w:id="0"/>
      <w:r w:rsidRPr="004C565A">
        <w:t>,</w:t>
      </w:r>
      <w:r w:rsidR="004E5CE0">
        <w:rPr>
          <w:rStyle w:val="PrawanormalZnak"/>
        </w:rPr>
        <w:t xml:space="preserve"> </w:t>
      </w:r>
      <w:r w:rsidR="00570D8C">
        <w:rPr>
          <w:rStyle w:val="PrawanormalZnak"/>
        </w:rPr>
        <w:t>30</w:t>
      </w:r>
      <w:r w:rsidR="004E5CE0">
        <w:rPr>
          <w:rStyle w:val="PrawanormalZnak"/>
        </w:rPr>
        <w:t>.0</w:t>
      </w:r>
      <w:r w:rsidR="0001359B">
        <w:rPr>
          <w:rStyle w:val="PrawanormalZnak"/>
        </w:rPr>
        <w:t>6</w:t>
      </w:r>
      <w:r w:rsidR="004E5CE0">
        <w:rPr>
          <w:rStyle w:val="PrawanormalZnak"/>
        </w:rPr>
        <w:t>.</w:t>
      </w:r>
      <w:r w:rsidR="005B75CA">
        <w:rPr>
          <w:rStyle w:val="PrawanormalZnak"/>
        </w:rPr>
        <w:t>2025</w:t>
      </w:r>
    </w:p>
    <w:p w14:paraId="64B429F1" w14:textId="77777777" w:rsidR="00AF1D9B" w:rsidRDefault="00AF1D9B" w:rsidP="00AF1D9B">
      <w:pPr>
        <w:pStyle w:val="LewaNormal"/>
        <w:tabs>
          <w:tab w:val="clear" w:pos="1134"/>
          <w:tab w:val="left" w:pos="1418"/>
        </w:tabs>
        <w:jc w:val="right"/>
        <w:rPr>
          <w:rStyle w:val="PrawanormalZnak"/>
        </w:rPr>
      </w:pPr>
    </w:p>
    <w:p w14:paraId="6EB9FD6E" w14:textId="77777777" w:rsidR="00AF1D9B" w:rsidRDefault="00AF1D9B" w:rsidP="00AF1D9B">
      <w:pPr>
        <w:pStyle w:val="LewaNormal"/>
        <w:tabs>
          <w:tab w:val="clear" w:pos="1134"/>
          <w:tab w:val="left" w:pos="1418"/>
        </w:tabs>
        <w:jc w:val="right"/>
        <w:sectPr w:rsidR="00AF1D9B" w:rsidSect="00CF2860">
          <w:type w:val="continuous"/>
          <w:pgSz w:w="11906" w:h="16838" w:code="9"/>
          <w:pgMar w:top="1701" w:right="1701" w:bottom="1701" w:left="1701" w:header="709" w:footer="1036" w:gutter="0"/>
          <w:cols w:num="2" w:space="284" w:equalWidth="0">
            <w:col w:w="4820" w:space="284"/>
            <w:col w:w="3400"/>
          </w:cols>
          <w:titlePg/>
          <w:docGrid w:linePitch="360"/>
        </w:sectPr>
      </w:pPr>
    </w:p>
    <w:p w14:paraId="7AC7B018" w14:textId="42119A80" w:rsidR="00FB75A6" w:rsidRPr="00FB75A6" w:rsidRDefault="00FB75A6" w:rsidP="00FB75A6">
      <w:pPr>
        <w:autoSpaceDE w:val="0"/>
        <w:autoSpaceDN w:val="0"/>
        <w:adjustRightInd w:val="0"/>
        <w:spacing w:line="276" w:lineRule="auto"/>
        <w:rPr>
          <w:sz w:val="18"/>
          <w:szCs w:val="18"/>
          <w:lang w:val="pl-PL"/>
        </w:rPr>
      </w:pPr>
      <w:r w:rsidRPr="00FB75A6">
        <w:rPr>
          <w:b/>
          <w:sz w:val="18"/>
          <w:szCs w:val="18"/>
          <w:lang w:val="pl-PL"/>
        </w:rPr>
        <w:t>Dot.</w:t>
      </w:r>
      <w:r w:rsidRPr="00FB75A6">
        <w:rPr>
          <w:sz w:val="18"/>
          <w:szCs w:val="18"/>
          <w:lang w:val="pl-PL"/>
        </w:rPr>
        <w:t>:</w:t>
      </w:r>
      <w:r w:rsidRPr="00FB75A6">
        <w:rPr>
          <w:sz w:val="18"/>
          <w:szCs w:val="18"/>
          <w:lang w:val="pl-PL"/>
        </w:rPr>
        <w:tab/>
        <w:t xml:space="preserve">Postępowania niepublicznego, w trybie przetargu nieograniczonego pn. "Zakup </w:t>
      </w:r>
      <w:r w:rsidR="00F03827">
        <w:rPr>
          <w:sz w:val="18"/>
          <w:szCs w:val="18"/>
          <w:lang w:val="pl-PL"/>
        </w:rPr>
        <w:t xml:space="preserve">samojezdnego </w:t>
      </w:r>
      <w:r w:rsidR="00D81BCA">
        <w:rPr>
          <w:sz w:val="18"/>
          <w:szCs w:val="18"/>
          <w:lang w:val="pl-PL"/>
        </w:rPr>
        <w:t>wózka widłowego</w:t>
      </w:r>
      <w:r w:rsidR="00F03827">
        <w:rPr>
          <w:sz w:val="18"/>
          <w:szCs w:val="18"/>
          <w:lang w:val="pl-PL"/>
        </w:rPr>
        <w:t xml:space="preserve"> podnośnikowego</w:t>
      </w:r>
      <w:r w:rsidRPr="00FB75A6">
        <w:rPr>
          <w:sz w:val="18"/>
          <w:szCs w:val="18"/>
          <w:lang w:val="pl-PL"/>
        </w:rPr>
        <w:t>"</w:t>
      </w:r>
    </w:p>
    <w:p w14:paraId="59BB810C" w14:textId="77777777" w:rsidR="00FB75A6" w:rsidRPr="00FB75A6" w:rsidRDefault="00FB75A6" w:rsidP="00FB75A6">
      <w:pPr>
        <w:autoSpaceDE w:val="0"/>
        <w:autoSpaceDN w:val="0"/>
        <w:adjustRightInd w:val="0"/>
        <w:spacing w:line="240" w:lineRule="auto"/>
        <w:rPr>
          <w:szCs w:val="22"/>
          <w:lang w:val="pl-PL"/>
        </w:rPr>
      </w:pPr>
    </w:p>
    <w:p w14:paraId="09528E71" w14:textId="77777777" w:rsidR="00FB75A6" w:rsidRPr="00FB75A6" w:rsidRDefault="00FB75A6" w:rsidP="00FB75A6">
      <w:pPr>
        <w:spacing w:before="120" w:after="120"/>
        <w:jc w:val="center"/>
        <w:rPr>
          <w:szCs w:val="22"/>
          <w:lang w:val="pl-PL"/>
        </w:rPr>
      </w:pPr>
    </w:p>
    <w:p w14:paraId="3F2F39CD" w14:textId="77777777" w:rsidR="00FB75A6" w:rsidRPr="005B75CA" w:rsidRDefault="00FB75A6" w:rsidP="00FB75A6">
      <w:pPr>
        <w:jc w:val="center"/>
        <w:rPr>
          <w:b/>
          <w:szCs w:val="22"/>
          <w:lang w:val="pl-PL"/>
        </w:rPr>
      </w:pPr>
      <w:r w:rsidRPr="005B75CA">
        <w:rPr>
          <w:b/>
          <w:szCs w:val="22"/>
          <w:lang w:val="pl-PL"/>
        </w:rPr>
        <w:t>OPIS PRZEDMIOTU ZAMÓWIENIA</w:t>
      </w:r>
    </w:p>
    <w:p w14:paraId="11C94285" w14:textId="58D08535" w:rsidR="00FB75A6" w:rsidRPr="005B75CA" w:rsidRDefault="00FB75A6" w:rsidP="00FB75A6">
      <w:pPr>
        <w:rPr>
          <w:szCs w:val="22"/>
          <w:lang w:val="pl-PL"/>
        </w:rPr>
      </w:pPr>
      <w:r w:rsidRPr="005B75CA">
        <w:rPr>
          <w:szCs w:val="22"/>
          <w:lang w:val="pl-PL"/>
        </w:rPr>
        <w:t>Przedmiotem zamówienia jest zakup</w:t>
      </w:r>
      <w:r w:rsidR="00F03827" w:rsidRPr="005B75CA">
        <w:rPr>
          <w:szCs w:val="22"/>
          <w:lang w:val="pl-PL"/>
        </w:rPr>
        <w:t xml:space="preserve"> samojezdnego wózka widłowego podnośnikowego.</w:t>
      </w:r>
    </w:p>
    <w:p w14:paraId="199921B0" w14:textId="77777777" w:rsidR="00FB75A6" w:rsidRPr="005B75CA" w:rsidRDefault="00FB75A6" w:rsidP="00FB75A6">
      <w:pPr>
        <w:rPr>
          <w:b/>
          <w:szCs w:val="22"/>
          <w:lang w:val="pl-PL"/>
        </w:rPr>
      </w:pPr>
    </w:p>
    <w:p w14:paraId="22AE1343" w14:textId="723E27AA" w:rsidR="00FB75A6" w:rsidRPr="005B75CA" w:rsidRDefault="00FB75A6" w:rsidP="00FB75A6">
      <w:pPr>
        <w:pStyle w:val="Akapitzlist"/>
        <w:numPr>
          <w:ilvl w:val="0"/>
          <w:numId w:val="5"/>
        </w:numPr>
        <w:ind w:left="709" w:hanging="709"/>
        <w:rPr>
          <w:b/>
          <w:szCs w:val="22"/>
          <w:lang w:val="pl-PL"/>
        </w:rPr>
      </w:pPr>
      <w:r w:rsidRPr="005B75CA">
        <w:rPr>
          <w:b/>
          <w:szCs w:val="22"/>
          <w:lang w:val="pl-PL"/>
        </w:rPr>
        <w:t>Podstawowe parametry, jakie musi spełnić zamawiany</w:t>
      </w:r>
      <w:r w:rsidR="00F03827" w:rsidRPr="005B75CA">
        <w:rPr>
          <w:b/>
          <w:szCs w:val="22"/>
          <w:lang w:val="pl-PL"/>
        </w:rPr>
        <w:t xml:space="preserve"> wózek widłowy</w:t>
      </w:r>
      <w:r w:rsidRPr="005B75CA">
        <w:rPr>
          <w:b/>
          <w:szCs w:val="22"/>
          <w:lang w:val="pl-PL"/>
        </w:rPr>
        <w:t>:</w:t>
      </w:r>
    </w:p>
    <w:p w14:paraId="365A6AAD" w14:textId="61888FC7" w:rsidR="00F42042" w:rsidRPr="005B75CA" w:rsidRDefault="008F001F" w:rsidP="00F03827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5B75CA">
        <w:rPr>
          <w:szCs w:val="22"/>
          <w:lang w:val="pl-PL"/>
        </w:rPr>
        <w:t>Rodzaj napędu</w:t>
      </w:r>
      <w:r w:rsidR="00612C40" w:rsidRPr="005B75CA">
        <w:rPr>
          <w:szCs w:val="22"/>
          <w:lang w:val="pl-PL"/>
        </w:rPr>
        <w:t xml:space="preserve"> – elektryczny </w:t>
      </w:r>
      <w:bookmarkStart w:id="1" w:name="_GoBack"/>
      <w:bookmarkEnd w:id="1"/>
    </w:p>
    <w:p w14:paraId="37852C20" w14:textId="3C3A1A69" w:rsidR="00612C40" w:rsidRPr="005B75CA" w:rsidRDefault="00612C40" w:rsidP="00F03827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5B75CA">
        <w:rPr>
          <w:szCs w:val="22"/>
          <w:lang w:val="pl-PL"/>
        </w:rPr>
        <w:t xml:space="preserve">Wyposażenie elektryczne – ładowarka </w:t>
      </w:r>
      <w:r w:rsidR="000A0B5C" w:rsidRPr="005B75CA">
        <w:rPr>
          <w:szCs w:val="22"/>
          <w:lang w:val="pl-PL"/>
        </w:rPr>
        <w:t xml:space="preserve"> zewnętrzna </w:t>
      </w:r>
    </w:p>
    <w:p w14:paraId="0431033F" w14:textId="0EF79AEB" w:rsidR="00745497" w:rsidRPr="005B75CA" w:rsidRDefault="00745497" w:rsidP="00F03827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5B75CA">
        <w:rPr>
          <w:szCs w:val="22"/>
          <w:lang w:val="pl-PL"/>
        </w:rPr>
        <w:t>Pojemność baterii – min</w:t>
      </w:r>
      <w:r w:rsidR="000A0B5C" w:rsidRPr="005B75CA">
        <w:rPr>
          <w:szCs w:val="22"/>
          <w:lang w:val="pl-PL"/>
        </w:rPr>
        <w:t>. 200 Ah</w:t>
      </w:r>
    </w:p>
    <w:p w14:paraId="0E0C31D3" w14:textId="439BF01B" w:rsidR="00745497" w:rsidRPr="005B75CA" w:rsidRDefault="00745497" w:rsidP="00745497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5B75CA">
        <w:rPr>
          <w:szCs w:val="22"/>
          <w:lang w:val="pl-PL"/>
        </w:rPr>
        <w:t xml:space="preserve">Czas pełnego ładowania baterii – </w:t>
      </w:r>
      <w:r w:rsidR="001E7599" w:rsidRPr="005B75CA">
        <w:rPr>
          <w:szCs w:val="22"/>
          <w:lang w:val="pl-PL"/>
        </w:rPr>
        <w:t>max</w:t>
      </w:r>
      <w:r w:rsidRPr="005B75CA">
        <w:rPr>
          <w:szCs w:val="22"/>
          <w:lang w:val="pl-PL"/>
        </w:rPr>
        <w:t xml:space="preserve">. 3 h </w:t>
      </w:r>
    </w:p>
    <w:p w14:paraId="3489D724" w14:textId="119D068C" w:rsidR="00745497" w:rsidRPr="005B75CA" w:rsidRDefault="00745497" w:rsidP="00745497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5B75CA">
        <w:rPr>
          <w:szCs w:val="22"/>
          <w:lang w:val="pl-PL"/>
        </w:rPr>
        <w:t xml:space="preserve">Moc silnika – </w:t>
      </w:r>
      <w:r w:rsidR="00EB51C2" w:rsidRPr="005B75CA">
        <w:rPr>
          <w:szCs w:val="22"/>
          <w:lang w:val="pl-PL"/>
        </w:rPr>
        <w:t>min. 10 KW</w:t>
      </w:r>
    </w:p>
    <w:p w14:paraId="46BEEC3A" w14:textId="77777777" w:rsidR="00EB51C2" w:rsidRPr="004E5CE0" w:rsidRDefault="00EB51C2" w:rsidP="00EB51C2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5B75CA">
        <w:rPr>
          <w:szCs w:val="22"/>
          <w:lang w:val="pl-PL"/>
        </w:rPr>
        <w:t xml:space="preserve">Udźwig nominalny - min.  2 000 </w:t>
      </w:r>
      <w:r w:rsidRPr="004E5CE0">
        <w:rPr>
          <w:szCs w:val="22"/>
          <w:lang w:val="pl-PL"/>
        </w:rPr>
        <w:t>kg</w:t>
      </w:r>
    </w:p>
    <w:p w14:paraId="3D3E8B39" w14:textId="6F728E20" w:rsidR="00EB51C2" w:rsidRPr="004E5CE0" w:rsidRDefault="00EB51C2" w:rsidP="00EB51C2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4E5CE0">
        <w:rPr>
          <w:szCs w:val="22"/>
          <w:lang w:val="pl-PL"/>
        </w:rPr>
        <w:t xml:space="preserve">Wysokość podnoszenia – </w:t>
      </w:r>
      <w:r w:rsidR="00635DEF" w:rsidRPr="004E5CE0">
        <w:rPr>
          <w:szCs w:val="22"/>
          <w:lang w:val="pl-PL"/>
        </w:rPr>
        <w:t xml:space="preserve">min. </w:t>
      </w:r>
      <w:r w:rsidR="002D2C9D" w:rsidRPr="004E5CE0">
        <w:rPr>
          <w:szCs w:val="22"/>
          <w:lang w:val="pl-PL"/>
        </w:rPr>
        <w:t>5</w:t>
      </w:r>
      <w:ins w:id="2" w:author="Piotrowska Magdalena" w:date="2025-06-30T12:55:00Z">
        <w:r w:rsidR="00570D8C">
          <w:rPr>
            <w:szCs w:val="22"/>
            <w:lang w:val="pl-PL"/>
          </w:rPr>
          <w:t>4</w:t>
        </w:r>
      </w:ins>
      <w:del w:id="3" w:author="Piotrowska Magdalena" w:date="2025-06-30T12:55:00Z">
        <w:r w:rsidR="002D2C9D" w:rsidRPr="004E5CE0" w:rsidDel="00570D8C">
          <w:rPr>
            <w:szCs w:val="22"/>
            <w:lang w:val="pl-PL"/>
          </w:rPr>
          <w:delText>5</w:delText>
        </w:r>
      </w:del>
      <w:r w:rsidR="002D2C9D" w:rsidRPr="004E5CE0">
        <w:rPr>
          <w:szCs w:val="22"/>
          <w:lang w:val="pl-PL"/>
        </w:rPr>
        <w:t>00</w:t>
      </w:r>
      <w:r w:rsidR="005B75CA" w:rsidRPr="004E5CE0">
        <w:rPr>
          <w:szCs w:val="22"/>
          <w:lang w:val="pl-PL"/>
        </w:rPr>
        <w:t xml:space="preserve"> </w:t>
      </w:r>
      <w:r w:rsidRPr="004E5CE0">
        <w:rPr>
          <w:szCs w:val="22"/>
          <w:lang w:val="pl-PL"/>
        </w:rPr>
        <w:t>m</w:t>
      </w:r>
      <w:r w:rsidR="002D2C9D" w:rsidRPr="004E5CE0">
        <w:rPr>
          <w:szCs w:val="22"/>
          <w:lang w:val="pl-PL"/>
        </w:rPr>
        <w:t>m</w:t>
      </w:r>
    </w:p>
    <w:p w14:paraId="3DDB6181" w14:textId="77777777" w:rsidR="00EB51C2" w:rsidRPr="005B75CA" w:rsidRDefault="00EB51C2" w:rsidP="00EB51C2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5B75CA">
        <w:rPr>
          <w:szCs w:val="22"/>
          <w:lang w:val="pl-PL"/>
        </w:rPr>
        <w:t>Nośność przy maksymalnym suwie – min. 1 500 kg</w:t>
      </w:r>
    </w:p>
    <w:p w14:paraId="2A832278" w14:textId="689199CE" w:rsidR="00745497" w:rsidRPr="005B75CA" w:rsidRDefault="00745497" w:rsidP="00745497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5B75CA">
        <w:rPr>
          <w:szCs w:val="22"/>
          <w:lang w:val="pl-PL"/>
        </w:rPr>
        <w:t xml:space="preserve">Prostownik dostosowany do gniazda – </w:t>
      </w:r>
      <w:r w:rsidR="000A0B5C" w:rsidRPr="005B75CA">
        <w:rPr>
          <w:szCs w:val="22"/>
          <w:lang w:val="pl-PL"/>
        </w:rPr>
        <w:t>400 V</w:t>
      </w:r>
    </w:p>
    <w:p w14:paraId="1D81CA3D" w14:textId="29C3387C" w:rsidR="00745497" w:rsidRPr="005B75CA" w:rsidRDefault="00745497" w:rsidP="00745497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5B75CA">
        <w:rPr>
          <w:szCs w:val="22"/>
          <w:lang w:val="pl-PL"/>
        </w:rPr>
        <w:t xml:space="preserve">Maksymalna wysokość masztu w stanie złożenia– </w:t>
      </w:r>
      <w:r w:rsidR="00177EDE">
        <w:rPr>
          <w:szCs w:val="22"/>
          <w:lang w:val="pl-PL"/>
        </w:rPr>
        <w:t xml:space="preserve">do </w:t>
      </w:r>
      <w:r w:rsidR="00177EDE" w:rsidRPr="004E5CE0">
        <w:rPr>
          <w:szCs w:val="22"/>
          <w:lang w:val="pl-PL"/>
        </w:rPr>
        <w:t>2500</w:t>
      </w:r>
      <w:r w:rsidR="00EB51C2" w:rsidRPr="004E5CE0">
        <w:rPr>
          <w:szCs w:val="22"/>
          <w:lang w:val="pl-PL"/>
        </w:rPr>
        <w:t xml:space="preserve"> m</w:t>
      </w:r>
      <w:r w:rsidR="00177EDE" w:rsidRPr="004E5CE0">
        <w:rPr>
          <w:szCs w:val="22"/>
          <w:lang w:val="pl-PL"/>
        </w:rPr>
        <w:t>m</w:t>
      </w:r>
    </w:p>
    <w:p w14:paraId="57BBA790" w14:textId="3D0157B3" w:rsidR="00745497" w:rsidRDefault="00745497" w:rsidP="00745497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5B75CA">
        <w:rPr>
          <w:szCs w:val="22"/>
          <w:lang w:val="pl-PL"/>
        </w:rPr>
        <w:t>Długość</w:t>
      </w:r>
      <w:r w:rsidR="00EB51C2" w:rsidRPr="005B75CA">
        <w:rPr>
          <w:szCs w:val="22"/>
          <w:lang w:val="pl-PL"/>
        </w:rPr>
        <w:t xml:space="preserve"> </w:t>
      </w:r>
      <w:r w:rsidRPr="005B75CA">
        <w:rPr>
          <w:szCs w:val="22"/>
          <w:lang w:val="pl-PL"/>
        </w:rPr>
        <w:t xml:space="preserve"> wideł – </w:t>
      </w:r>
      <w:r w:rsidR="00EB51C2" w:rsidRPr="005B75CA">
        <w:rPr>
          <w:szCs w:val="22"/>
          <w:lang w:val="pl-PL"/>
        </w:rPr>
        <w:t xml:space="preserve"> </w:t>
      </w:r>
      <w:r w:rsidR="00BD512D">
        <w:rPr>
          <w:szCs w:val="22"/>
          <w:lang w:val="pl-PL"/>
        </w:rPr>
        <w:t>10</w:t>
      </w:r>
      <w:r w:rsidR="001457F1">
        <w:rPr>
          <w:szCs w:val="22"/>
          <w:lang w:val="pl-PL"/>
        </w:rPr>
        <w:t>00-</w:t>
      </w:r>
      <w:r w:rsidR="00EB51C2" w:rsidRPr="005B75CA">
        <w:rPr>
          <w:szCs w:val="22"/>
          <w:lang w:val="pl-PL"/>
        </w:rPr>
        <w:t>1200 mm</w:t>
      </w:r>
    </w:p>
    <w:p w14:paraId="772678AB" w14:textId="432DA0F9" w:rsidR="00CD2E3C" w:rsidRPr="005B75CA" w:rsidRDefault="00BD512D" w:rsidP="00745497">
      <w:pPr>
        <w:pStyle w:val="Akapitzlist"/>
        <w:numPr>
          <w:ilvl w:val="0"/>
          <w:numId w:val="14"/>
        </w:numPr>
        <w:rPr>
          <w:szCs w:val="22"/>
          <w:lang w:val="pl-PL"/>
        </w:rPr>
      </w:pPr>
      <w:r>
        <w:rPr>
          <w:szCs w:val="22"/>
          <w:lang w:val="pl-PL"/>
        </w:rPr>
        <w:t>Szerokość wózka – 1000-11</w:t>
      </w:r>
      <w:ins w:id="4" w:author="Piotrowska Magdalena" w:date="2025-06-30T12:56:00Z">
        <w:r w:rsidR="00570D8C">
          <w:rPr>
            <w:szCs w:val="22"/>
            <w:lang w:val="pl-PL"/>
          </w:rPr>
          <w:t>8</w:t>
        </w:r>
      </w:ins>
      <w:del w:id="5" w:author="Piotrowska Magdalena" w:date="2025-06-30T12:56:00Z">
        <w:r w:rsidR="00CD2E3C" w:rsidDel="00570D8C">
          <w:rPr>
            <w:szCs w:val="22"/>
            <w:lang w:val="pl-PL"/>
          </w:rPr>
          <w:delText>0</w:delText>
        </w:r>
      </w:del>
      <w:r w:rsidR="00CD2E3C">
        <w:rPr>
          <w:szCs w:val="22"/>
          <w:lang w:val="pl-PL"/>
        </w:rPr>
        <w:t>0 mm</w:t>
      </w:r>
    </w:p>
    <w:p w14:paraId="05FE5583" w14:textId="20AE0A14" w:rsidR="00745497" w:rsidRPr="005B75CA" w:rsidRDefault="00745497" w:rsidP="00745497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5B75CA">
        <w:rPr>
          <w:szCs w:val="22"/>
          <w:lang w:val="pl-PL"/>
        </w:rPr>
        <w:t>Funkcja poziomowania wideł</w:t>
      </w:r>
      <w:r w:rsidR="00EB51C2" w:rsidRPr="005B75CA">
        <w:rPr>
          <w:szCs w:val="22"/>
          <w:lang w:val="pl-PL"/>
        </w:rPr>
        <w:t xml:space="preserve"> </w:t>
      </w:r>
    </w:p>
    <w:p w14:paraId="392F20DE" w14:textId="5A4E1959" w:rsidR="00745497" w:rsidRPr="005B75CA" w:rsidRDefault="00745497" w:rsidP="00745497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5B75CA">
        <w:rPr>
          <w:szCs w:val="22"/>
          <w:lang w:val="pl-PL"/>
        </w:rPr>
        <w:t>Czujnik obecności operatora</w:t>
      </w:r>
    </w:p>
    <w:p w14:paraId="012F4AF2" w14:textId="4A2C1F0A" w:rsidR="00031FCB" w:rsidRPr="005B75CA" w:rsidRDefault="00031FCB" w:rsidP="00745497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5B75CA">
        <w:rPr>
          <w:szCs w:val="22"/>
          <w:lang w:val="pl-PL"/>
        </w:rPr>
        <w:t>Krata ochrony ładunku</w:t>
      </w:r>
    </w:p>
    <w:p w14:paraId="19AF90EF" w14:textId="067C66A5" w:rsidR="00031FCB" w:rsidRPr="005B75CA" w:rsidRDefault="00031FCB" w:rsidP="00745497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5B75CA">
        <w:rPr>
          <w:szCs w:val="22"/>
          <w:lang w:val="pl-PL"/>
        </w:rPr>
        <w:t xml:space="preserve">Osprzęt oświetleniowy – przód i tył </w:t>
      </w:r>
    </w:p>
    <w:p w14:paraId="6D7A7A11" w14:textId="414840F5" w:rsidR="00031FCB" w:rsidRPr="005B75CA" w:rsidRDefault="00031FCB" w:rsidP="00745497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5B75CA">
        <w:rPr>
          <w:szCs w:val="22"/>
          <w:lang w:val="pl-PL"/>
        </w:rPr>
        <w:t>Hydrauliczny zintegrowany boczny przesuw wideł</w:t>
      </w:r>
    </w:p>
    <w:p w14:paraId="62CC0497" w14:textId="7BA415B4" w:rsidR="00745497" w:rsidRPr="005B75CA" w:rsidRDefault="00745497" w:rsidP="00745497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5B75CA">
        <w:rPr>
          <w:szCs w:val="22"/>
          <w:lang w:val="pl-PL"/>
        </w:rPr>
        <w:t xml:space="preserve">Koła pełne  </w:t>
      </w:r>
      <w:r w:rsidR="008E7E90" w:rsidRPr="005B75CA">
        <w:rPr>
          <w:szCs w:val="22"/>
          <w:lang w:val="pl-PL"/>
        </w:rPr>
        <w:t xml:space="preserve">SE oraz Ilość kół – </w:t>
      </w:r>
      <w:r w:rsidR="008E7E90" w:rsidRPr="004E5CE0">
        <w:rPr>
          <w:szCs w:val="22"/>
          <w:lang w:val="pl-PL"/>
        </w:rPr>
        <w:t>3</w:t>
      </w:r>
      <w:r w:rsidR="005B75CA" w:rsidRPr="004E5CE0">
        <w:rPr>
          <w:szCs w:val="22"/>
          <w:lang w:val="pl-PL"/>
        </w:rPr>
        <w:t>/4</w:t>
      </w:r>
    </w:p>
    <w:p w14:paraId="0F09804D" w14:textId="1ED79324" w:rsidR="00745497" w:rsidRPr="005B75CA" w:rsidRDefault="00745497" w:rsidP="00745497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5B75CA">
        <w:rPr>
          <w:szCs w:val="22"/>
          <w:lang w:val="pl-PL"/>
        </w:rPr>
        <w:t>Akustyczny sygnał cofania</w:t>
      </w:r>
    </w:p>
    <w:p w14:paraId="59083E56" w14:textId="0A89DC5A" w:rsidR="00612C40" w:rsidRPr="005B75CA" w:rsidRDefault="00612C40" w:rsidP="00F03827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5B75CA">
        <w:rPr>
          <w:szCs w:val="22"/>
          <w:lang w:val="pl-PL"/>
        </w:rPr>
        <w:t>Sterowanie wózkiem dźwigniowe</w:t>
      </w:r>
    </w:p>
    <w:p w14:paraId="65D711C1" w14:textId="0CF895CE" w:rsidR="00612C40" w:rsidRPr="004E5CE0" w:rsidRDefault="00612C40" w:rsidP="00F03827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4E5CE0">
        <w:rPr>
          <w:szCs w:val="22"/>
          <w:lang w:val="pl-PL"/>
        </w:rPr>
        <w:lastRenderedPageBreak/>
        <w:t xml:space="preserve">Pełna kabina z </w:t>
      </w:r>
      <w:r w:rsidR="00A30ACC" w:rsidRPr="004E5CE0">
        <w:rPr>
          <w:szCs w:val="22"/>
          <w:lang w:val="pl-PL"/>
        </w:rPr>
        <w:t xml:space="preserve">ogrzewaniem, </w:t>
      </w:r>
      <w:r w:rsidRPr="004E5CE0">
        <w:rPr>
          <w:szCs w:val="22"/>
          <w:lang w:val="pl-PL"/>
        </w:rPr>
        <w:t>oś</w:t>
      </w:r>
      <w:r w:rsidR="00745497" w:rsidRPr="004E5CE0">
        <w:rPr>
          <w:szCs w:val="22"/>
          <w:lang w:val="pl-PL"/>
        </w:rPr>
        <w:t xml:space="preserve">wietleniem, </w:t>
      </w:r>
      <w:r w:rsidRPr="004E5CE0">
        <w:rPr>
          <w:szCs w:val="22"/>
          <w:lang w:val="pl-PL"/>
        </w:rPr>
        <w:t>drzwiami</w:t>
      </w:r>
      <w:r w:rsidR="00745497" w:rsidRPr="004E5CE0">
        <w:rPr>
          <w:szCs w:val="22"/>
          <w:lang w:val="pl-PL"/>
        </w:rPr>
        <w:t>, szyba przednia z wycieraczką oraz szyba dachowa</w:t>
      </w:r>
      <w:r w:rsidR="00635DEF" w:rsidRPr="004E5CE0">
        <w:rPr>
          <w:szCs w:val="22"/>
          <w:lang w:val="pl-PL"/>
        </w:rPr>
        <w:t xml:space="preserve">/dopuszczalna półkabina </w:t>
      </w:r>
    </w:p>
    <w:p w14:paraId="47B6641B" w14:textId="1651AA31" w:rsidR="00612C40" w:rsidRPr="005B75CA" w:rsidRDefault="00745497" w:rsidP="00F03827">
      <w:pPr>
        <w:pStyle w:val="Akapitzlist"/>
        <w:numPr>
          <w:ilvl w:val="0"/>
          <w:numId w:val="14"/>
        </w:numPr>
        <w:rPr>
          <w:szCs w:val="22"/>
          <w:lang w:val="pl-PL"/>
        </w:rPr>
      </w:pPr>
      <w:r w:rsidRPr="005B75CA">
        <w:rPr>
          <w:szCs w:val="22"/>
          <w:lang w:val="pl-PL"/>
        </w:rPr>
        <w:t>Lusterka boczne i w kabinie</w:t>
      </w:r>
    </w:p>
    <w:p w14:paraId="1EB7DF1E" w14:textId="5E6F1980" w:rsidR="00F42042" w:rsidRPr="005B75CA" w:rsidRDefault="00F42042" w:rsidP="00F42042">
      <w:pPr>
        <w:widowControl w:val="0"/>
        <w:suppressAutoHyphens/>
        <w:autoSpaceDN w:val="0"/>
        <w:textAlignment w:val="baseline"/>
        <w:rPr>
          <w:rFonts w:eastAsia="Times New Roman"/>
          <w:szCs w:val="22"/>
          <w:lang w:val="pl-PL" w:eastAsia="zh-CN"/>
        </w:rPr>
      </w:pPr>
      <w:r w:rsidRPr="005B75CA">
        <w:rPr>
          <w:rFonts w:eastAsia="Times New Roman"/>
          <w:szCs w:val="22"/>
          <w:lang w:val="pl-PL" w:eastAsia="zh-CN"/>
        </w:rPr>
        <w:t xml:space="preserve">Warunkiem koniecznym jest udzielenie gwarancji na </w:t>
      </w:r>
      <w:r w:rsidR="00612C40" w:rsidRPr="005B75CA">
        <w:rPr>
          <w:rFonts w:eastAsia="Times New Roman"/>
          <w:szCs w:val="22"/>
          <w:lang w:val="pl-PL" w:eastAsia="zh-CN"/>
        </w:rPr>
        <w:t xml:space="preserve"> wózek widłowy </w:t>
      </w:r>
      <w:r w:rsidRPr="005B75CA">
        <w:rPr>
          <w:rFonts w:eastAsia="Times New Roman"/>
          <w:szCs w:val="22"/>
          <w:lang w:val="pl-PL" w:eastAsia="zh-CN"/>
        </w:rPr>
        <w:t>w pkt I na okres co najmniej 24 miesięcy liczony od daty dostarczenia sprzętu.</w:t>
      </w:r>
    </w:p>
    <w:p w14:paraId="2D6FBD60" w14:textId="77777777" w:rsidR="00FB75A6" w:rsidRPr="005B75CA" w:rsidRDefault="00FB75A6" w:rsidP="00FB75A6">
      <w:pPr>
        <w:pStyle w:val="Akapitzlist"/>
        <w:widowControl w:val="0"/>
        <w:suppressAutoHyphens/>
        <w:autoSpaceDN w:val="0"/>
        <w:ind w:left="284"/>
        <w:textAlignment w:val="baseline"/>
        <w:rPr>
          <w:rFonts w:eastAsia="Times New Roman"/>
          <w:b/>
          <w:szCs w:val="22"/>
          <w:lang w:val="pl-PL" w:eastAsia="zh-CN"/>
        </w:rPr>
      </w:pPr>
    </w:p>
    <w:p w14:paraId="32C0D455" w14:textId="77777777" w:rsidR="00FB75A6" w:rsidRPr="005B75CA" w:rsidRDefault="00FB75A6" w:rsidP="00FB75A6">
      <w:pPr>
        <w:pStyle w:val="Akapitzlist"/>
        <w:widowControl w:val="0"/>
        <w:numPr>
          <w:ilvl w:val="0"/>
          <w:numId w:val="5"/>
        </w:numPr>
        <w:suppressAutoHyphens/>
        <w:autoSpaceDN w:val="0"/>
        <w:ind w:left="709"/>
        <w:textAlignment w:val="baseline"/>
        <w:rPr>
          <w:rFonts w:eastAsia="Times New Roman"/>
          <w:b/>
          <w:szCs w:val="22"/>
          <w:lang w:val="pl-PL" w:eastAsia="zh-CN"/>
        </w:rPr>
      </w:pPr>
      <w:r w:rsidRPr="005B75CA">
        <w:rPr>
          <w:rFonts w:eastAsia="Times New Roman"/>
          <w:b/>
          <w:szCs w:val="22"/>
          <w:lang w:val="pl-PL" w:eastAsia="zh-CN"/>
        </w:rPr>
        <w:t>Dodatkowe wymagania:</w:t>
      </w:r>
    </w:p>
    <w:p w14:paraId="2A9E8D28" w14:textId="77777777" w:rsidR="00FB75A6" w:rsidRPr="005B75CA" w:rsidRDefault="00FB75A6" w:rsidP="00FB75A6">
      <w:pPr>
        <w:pStyle w:val="Akapitzlist"/>
        <w:widowControl w:val="0"/>
        <w:suppressAutoHyphens/>
        <w:autoSpaceDN w:val="0"/>
        <w:ind w:left="0"/>
        <w:textAlignment w:val="baseline"/>
        <w:rPr>
          <w:rFonts w:eastAsia="Times New Roman"/>
          <w:b/>
          <w:szCs w:val="22"/>
          <w:lang w:val="pl-PL" w:eastAsia="zh-CN"/>
        </w:rPr>
      </w:pPr>
    </w:p>
    <w:p w14:paraId="1F9A0DED" w14:textId="000A1FF5" w:rsidR="00FB75A6" w:rsidRPr="005B75CA" w:rsidRDefault="00FB75A6" w:rsidP="00FB75A6">
      <w:pPr>
        <w:pStyle w:val="Akapitzlist"/>
        <w:widowControl w:val="0"/>
        <w:numPr>
          <w:ilvl w:val="0"/>
          <w:numId w:val="12"/>
        </w:numPr>
        <w:suppressAutoHyphens/>
        <w:autoSpaceDN w:val="0"/>
        <w:textAlignment w:val="baseline"/>
        <w:rPr>
          <w:rFonts w:eastAsia="Times New Roman"/>
          <w:bCs/>
          <w:szCs w:val="22"/>
          <w:lang w:val="pl-PL" w:eastAsia="zh-CN"/>
        </w:rPr>
      </w:pPr>
      <w:r w:rsidRPr="005B75CA">
        <w:rPr>
          <w:rFonts w:eastAsia="Times New Roman"/>
          <w:bCs/>
          <w:szCs w:val="22"/>
          <w:lang w:val="pl-PL" w:eastAsia="zh-CN"/>
        </w:rPr>
        <w:t xml:space="preserve">Zamawiający wymaga, aby Wykonawca w ofercie złożył m.in.: dokumenty potwierdzające, że oferowane produkty spełniają parametry zawarte w OPZ np.: karty katalogowe </w:t>
      </w:r>
      <w:r w:rsidR="00EC13A4" w:rsidRPr="005B75CA">
        <w:rPr>
          <w:rFonts w:eastAsia="Times New Roman"/>
          <w:bCs/>
          <w:szCs w:val="22"/>
          <w:lang w:val="pl-PL" w:eastAsia="zh-CN"/>
        </w:rPr>
        <w:t>wózka widłowego</w:t>
      </w:r>
      <w:r w:rsidRPr="005B75CA">
        <w:rPr>
          <w:rFonts w:eastAsia="Times New Roman"/>
          <w:bCs/>
          <w:szCs w:val="22"/>
          <w:lang w:val="pl-PL" w:eastAsia="zh-CN"/>
        </w:rPr>
        <w:t>, certyfikaty CE dla sprzętów wydane przez producenta.</w:t>
      </w:r>
    </w:p>
    <w:p w14:paraId="74150121" w14:textId="77777777" w:rsidR="00FB75A6" w:rsidRPr="005B75CA" w:rsidRDefault="00FB75A6" w:rsidP="00FB75A6">
      <w:pPr>
        <w:pStyle w:val="Akapitzlist"/>
        <w:widowControl w:val="0"/>
        <w:suppressAutoHyphens/>
        <w:autoSpaceDN w:val="0"/>
        <w:textAlignment w:val="baseline"/>
        <w:rPr>
          <w:rFonts w:eastAsia="Times New Roman"/>
          <w:bCs/>
          <w:szCs w:val="22"/>
          <w:lang w:val="pl-PL" w:eastAsia="zh-CN"/>
        </w:rPr>
      </w:pPr>
      <w:r w:rsidRPr="005B75CA">
        <w:rPr>
          <w:rFonts w:eastAsia="Times New Roman"/>
          <w:bCs/>
          <w:szCs w:val="22"/>
          <w:lang w:val="pl-PL" w:eastAsia="zh-CN"/>
        </w:rPr>
        <w:t>Dokumenty lub oświadczenia sporządzone w języku obcym, należy składać wraz z tłumaczeniem na język polski.</w:t>
      </w:r>
    </w:p>
    <w:p w14:paraId="64D94C7E" w14:textId="77777777" w:rsidR="00FB75A6" w:rsidRPr="005B75CA" w:rsidRDefault="00FB75A6" w:rsidP="00FB75A6">
      <w:pPr>
        <w:pStyle w:val="Akapitzlist"/>
        <w:widowControl w:val="0"/>
        <w:numPr>
          <w:ilvl w:val="0"/>
          <w:numId w:val="12"/>
        </w:numPr>
        <w:suppressAutoHyphens/>
        <w:autoSpaceDN w:val="0"/>
        <w:ind w:hanging="720"/>
        <w:textAlignment w:val="baseline"/>
        <w:rPr>
          <w:rFonts w:eastAsia="Times New Roman"/>
          <w:szCs w:val="22"/>
          <w:lang w:val="pl-PL" w:eastAsia="zh-CN"/>
        </w:rPr>
      </w:pPr>
      <w:r w:rsidRPr="005B75CA">
        <w:rPr>
          <w:rFonts w:eastAsia="Times New Roman"/>
          <w:szCs w:val="22"/>
          <w:lang w:val="pl-PL" w:eastAsia="zh-CN"/>
        </w:rPr>
        <w:t>serwis gwarancyjny</w:t>
      </w:r>
    </w:p>
    <w:p w14:paraId="7F586133" w14:textId="77777777" w:rsidR="00FB75A6" w:rsidRPr="005B75CA" w:rsidRDefault="00FB75A6" w:rsidP="00FB75A6">
      <w:pPr>
        <w:pStyle w:val="Akapitzlist"/>
        <w:widowControl w:val="0"/>
        <w:numPr>
          <w:ilvl w:val="0"/>
          <w:numId w:val="12"/>
        </w:numPr>
        <w:suppressAutoHyphens/>
        <w:autoSpaceDN w:val="0"/>
        <w:ind w:hanging="720"/>
        <w:textAlignment w:val="baseline"/>
        <w:rPr>
          <w:rFonts w:eastAsia="Times New Roman"/>
          <w:szCs w:val="22"/>
          <w:lang w:val="pl-PL" w:eastAsia="zh-CN"/>
        </w:rPr>
      </w:pPr>
      <w:r w:rsidRPr="005B75CA">
        <w:rPr>
          <w:rFonts w:eastAsia="Times New Roman"/>
          <w:szCs w:val="22"/>
          <w:lang w:val="pl-PL" w:eastAsia="zh-CN"/>
        </w:rPr>
        <w:t xml:space="preserve">instrukcja obsługi i napraw w języku polskim </w:t>
      </w:r>
    </w:p>
    <w:p w14:paraId="7C95E326" w14:textId="77777777" w:rsidR="00FB75A6" w:rsidRPr="005B75CA" w:rsidRDefault="00FB75A6" w:rsidP="00FB75A6">
      <w:pPr>
        <w:pStyle w:val="Akapitzlist"/>
        <w:widowControl w:val="0"/>
        <w:numPr>
          <w:ilvl w:val="0"/>
          <w:numId w:val="12"/>
        </w:numPr>
        <w:suppressAutoHyphens/>
        <w:autoSpaceDN w:val="0"/>
        <w:ind w:hanging="720"/>
        <w:textAlignment w:val="baseline"/>
        <w:rPr>
          <w:rFonts w:eastAsia="Times New Roman"/>
          <w:szCs w:val="22"/>
          <w:lang w:val="pl-PL" w:eastAsia="zh-CN"/>
        </w:rPr>
      </w:pPr>
      <w:r w:rsidRPr="005B75CA">
        <w:rPr>
          <w:rFonts w:eastAsia="Times New Roman"/>
          <w:szCs w:val="22"/>
          <w:lang w:val="pl-PL" w:eastAsia="zh-CN"/>
        </w:rPr>
        <w:t xml:space="preserve">deklaracja zgodności z normami europejskimi </w:t>
      </w:r>
    </w:p>
    <w:p w14:paraId="1D38324D" w14:textId="77777777" w:rsidR="00FB75A6" w:rsidRPr="005B75CA" w:rsidRDefault="00FB75A6" w:rsidP="00FB75A6">
      <w:pPr>
        <w:pStyle w:val="Akapitzlist"/>
        <w:widowControl w:val="0"/>
        <w:numPr>
          <w:ilvl w:val="0"/>
          <w:numId w:val="12"/>
        </w:numPr>
        <w:suppressAutoHyphens/>
        <w:autoSpaceDN w:val="0"/>
        <w:ind w:left="709" w:hanging="709"/>
        <w:textAlignment w:val="baseline"/>
        <w:rPr>
          <w:rFonts w:eastAsia="Times New Roman"/>
          <w:szCs w:val="22"/>
          <w:lang w:val="pl-PL" w:eastAsia="zh-CN"/>
        </w:rPr>
      </w:pPr>
      <w:r w:rsidRPr="005B75CA">
        <w:rPr>
          <w:szCs w:val="22"/>
          <w:lang w:val="pl-PL"/>
        </w:rPr>
        <w:t>szkolenie z obsługi i konserwacji urządzeń</w:t>
      </w:r>
    </w:p>
    <w:p w14:paraId="0FEE7371" w14:textId="77777777" w:rsidR="00FB75A6" w:rsidRPr="005B75CA" w:rsidRDefault="00FB75A6" w:rsidP="00FB75A6">
      <w:pPr>
        <w:pStyle w:val="Akapitzlist"/>
        <w:numPr>
          <w:ilvl w:val="0"/>
          <w:numId w:val="12"/>
        </w:numPr>
        <w:spacing w:after="160"/>
        <w:ind w:left="709" w:hanging="709"/>
        <w:rPr>
          <w:b/>
          <w:szCs w:val="22"/>
          <w:lang w:val="pl-PL"/>
        </w:rPr>
      </w:pPr>
      <w:r w:rsidRPr="005B75CA">
        <w:rPr>
          <w:rFonts w:eastAsia="Times New Roman"/>
          <w:sz w:val="20"/>
          <w:lang w:val="pl-PL" w:eastAsia="pl-PL"/>
        </w:rPr>
        <w:t>informacja o podmiotach realizujących serwis pogwarancyjny, w wyszczególnieniem podmiotów realizujących serwis na terenie  swojej placówki oraz podmiotów realizujących serwis u klienta (w miejscu, gdzie sprzęt podlegający serwisowi się znajduje)</w:t>
      </w:r>
    </w:p>
    <w:p w14:paraId="49CF63C2" w14:textId="77777777" w:rsidR="00FB75A6" w:rsidRPr="005B75CA" w:rsidRDefault="00FB75A6" w:rsidP="00FB75A6">
      <w:pPr>
        <w:pStyle w:val="Akapitzlist"/>
        <w:numPr>
          <w:ilvl w:val="0"/>
          <w:numId w:val="5"/>
        </w:numPr>
        <w:ind w:left="709"/>
        <w:rPr>
          <w:b/>
          <w:szCs w:val="22"/>
        </w:rPr>
      </w:pPr>
      <w:r w:rsidRPr="005B75CA">
        <w:rPr>
          <w:b/>
          <w:szCs w:val="22"/>
        </w:rPr>
        <w:t>Dostawa, gwarancja, serwis, szkolenie</w:t>
      </w:r>
    </w:p>
    <w:p w14:paraId="3432DBAD" w14:textId="77777777" w:rsidR="00FB75A6" w:rsidRPr="005B75CA" w:rsidRDefault="00FB75A6" w:rsidP="00FB75A6">
      <w:pPr>
        <w:pStyle w:val="Akapitzlist"/>
        <w:ind w:left="644"/>
        <w:rPr>
          <w:b/>
          <w:szCs w:val="22"/>
        </w:rPr>
      </w:pPr>
    </w:p>
    <w:p w14:paraId="1E22394B" w14:textId="77777777" w:rsidR="00FB75A6" w:rsidRPr="005B75CA" w:rsidRDefault="00FB75A6" w:rsidP="00FB75A6">
      <w:pPr>
        <w:pStyle w:val="Akapitzlist"/>
        <w:numPr>
          <w:ilvl w:val="0"/>
          <w:numId w:val="6"/>
        </w:numPr>
        <w:ind w:left="709" w:hanging="709"/>
        <w:rPr>
          <w:b/>
          <w:szCs w:val="22"/>
        </w:rPr>
      </w:pPr>
      <w:r w:rsidRPr="005B75CA">
        <w:rPr>
          <w:b/>
          <w:szCs w:val="22"/>
        </w:rPr>
        <w:t>Dostawa</w:t>
      </w:r>
    </w:p>
    <w:p w14:paraId="21FCA3A0" w14:textId="77777777" w:rsidR="00FB75A6" w:rsidRPr="005B75CA" w:rsidRDefault="00FB75A6" w:rsidP="00FB75A6">
      <w:pPr>
        <w:ind w:left="709"/>
        <w:rPr>
          <w:szCs w:val="22"/>
          <w:lang w:val="pl-PL"/>
        </w:rPr>
      </w:pPr>
      <w:r w:rsidRPr="005B75CA">
        <w:rPr>
          <w:szCs w:val="22"/>
          <w:lang w:val="pl-PL"/>
        </w:rPr>
        <w:t xml:space="preserve">Sprzęt powinien być dostarczony </w:t>
      </w:r>
      <w:r w:rsidRPr="005B75CA">
        <w:rPr>
          <w:rFonts w:eastAsia="Times New Roman"/>
          <w:bCs/>
          <w:szCs w:val="22"/>
          <w:lang w:val="pl-PL" w:eastAsia="zh-CN"/>
        </w:rPr>
        <w:t>i rozładowany na własny koszt i ryzyko Wykonawcy do następującej lokaliz</w:t>
      </w:r>
      <w:r w:rsidRPr="005B75CA">
        <w:rPr>
          <w:szCs w:val="22"/>
          <w:lang w:val="pl-PL"/>
        </w:rPr>
        <w:t xml:space="preserve">acji: </w:t>
      </w:r>
    </w:p>
    <w:p w14:paraId="741DFF7F" w14:textId="1115A855" w:rsidR="00FB75A6" w:rsidRPr="005B75CA" w:rsidRDefault="00FB75A6" w:rsidP="00FB75A6">
      <w:pPr>
        <w:ind w:left="709"/>
        <w:rPr>
          <w:szCs w:val="22"/>
          <w:lang w:val="pl-PL"/>
        </w:rPr>
      </w:pPr>
      <w:r w:rsidRPr="005B75CA">
        <w:rPr>
          <w:szCs w:val="22"/>
          <w:lang w:val="pl-PL"/>
        </w:rPr>
        <w:t>Centralny Magazyn Rdzeni Oddziału Geologii i Eksploatacji PGNiG ORLEN SA, położony w przysiółku Andrzejówka, miejscowości Ciecierze</w:t>
      </w:r>
      <w:r w:rsidR="00B7529F">
        <w:rPr>
          <w:szCs w:val="22"/>
          <w:lang w:val="pl-PL"/>
        </w:rPr>
        <w:t xml:space="preserve"> 40</w:t>
      </w:r>
      <w:r w:rsidRPr="005B75CA">
        <w:rPr>
          <w:szCs w:val="22"/>
          <w:lang w:val="pl-PL"/>
        </w:rPr>
        <w:t>, gminie Chmielnik, obręb Ciecierze, powiat kielecki, woj. świętokrzyskie.</w:t>
      </w:r>
    </w:p>
    <w:p w14:paraId="3DDFAB31" w14:textId="77777777" w:rsidR="00FB75A6" w:rsidRPr="005B75CA" w:rsidRDefault="00FB75A6" w:rsidP="00FB75A6">
      <w:pPr>
        <w:ind w:left="709"/>
        <w:rPr>
          <w:rFonts w:eastAsia="Times New Roman"/>
          <w:bCs/>
          <w:szCs w:val="22"/>
          <w:lang w:val="pl-PL" w:eastAsia="pl-PL"/>
        </w:rPr>
      </w:pPr>
    </w:p>
    <w:p w14:paraId="48B73A9C" w14:textId="77777777" w:rsidR="00FB75A6" w:rsidRPr="00FB75A6" w:rsidRDefault="00FB75A6" w:rsidP="00FB75A6">
      <w:pPr>
        <w:ind w:left="709"/>
        <w:rPr>
          <w:szCs w:val="22"/>
          <w:lang w:val="pl-PL"/>
        </w:rPr>
      </w:pPr>
      <w:r w:rsidRPr="005B75CA">
        <w:rPr>
          <w:rFonts w:eastAsia="Times New Roman"/>
          <w:bCs/>
          <w:szCs w:val="22"/>
          <w:lang w:val="pl-PL" w:eastAsia="pl-PL"/>
        </w:rPr>
        <w:t>Termin dostawy: do 30 dni od daty zawarcia Umowy</w:t>
      </w:r>
    </w:p>
    <w:p w14:paraId="38505B46" w14:textId="77777777" w:rsidR="00FB75A6" w:rsidRPr="00C50DD9" w:rsidRDefault="00FB75A6" w:rsidP="00FB75A6">
      <w:pPr>
        <w:pStyle w:val="Akapitzlist"/>
        <w:ind w:left="709"/>
        <w:rPr>
          <w:rFonts w:eastAsia="Times New Roman"/>
          <w:color w:val="000000"/>
          <w:szCs w:val="22"/>
          <w:lang w:val="pl-PL" w:eastAsia="pl-PL"/>
        </w:rPr>
      </w:pPr>
    </w:p>
    <w:p w14:paraId="7DCA55C8" w14:textId="77777777" w:rsidR="00FB75A6" w:rsidRPr="00C50DD9" w:rsidRDefault="00FB75A6" w:rsidP="00FB75A6">
      <w:pPr>
        <w:pStyle w:val="Akapitzlist"/>
        <w:ind w:left="709"/>
        <w:rPr>
          <w:kern w:val="2"/>
          <w:szCs w:val="22"/>
          <w:lang w:val="pl-PL"/>
        </w:rPr>
      </w:pPr>
      <w:r w:rsidRPr="00C50DD9">
        <w:rPr>
          <w:szCs w:val="22"/>
          <w:lang w:val="pl-PL"/>
        </w:rPr>
        <w:lastRenderedPageBreak/>
        <w:t>Dostarczenie urządzeń przez Wykonawcę możliwe będzie jedynie w dni robocze - od poniedziałku do piątku w godzinach od 8:00 do 15:00 przy zachowaniu ostatecznego terminu dostawy określonego w umowie.</w:t>
      </w:r>
    </w:p>
    <w:p w14:paraId="5649D330" w14:textId="77777777" w:rsidR="00FB75A6" w:rsidRPr="00FB75A6" w:rsidRDefault="00FB75A6" w:rsidP="00FB75A6">
      <w:pPr>
        <w:ind w:left="709"/>
        <w:rPr>
          <w:szCs w:val="22"/>
          <w:lang w:val="pl-PL"/>
        </w:rPr>
      </w:pPr>
      <w:r w:rsidRPr="00FB75A6">
        <w:rPr>
          <w:szCs w:val="22"/>
          <w:lang w:val="pl-PL"/>
        </w:rPr>
        <w:t>Dostarczony sprzęt powinien być w pełni sprawny i powinien odpowiadać standardom jakościowym i technicznym wynikającym z funkcji i przeznaczenia, zgodnie ze specyfikacją warunków zamówienia oraz powinien być wolny od wad prawnych i fizycznych.</w:t>
      </w:r>
    </w:p>
    <w:p w14:paraId="6937CA40" w14:textId="77777777" w:rsidR="00FB75A6" w:rsidRPr="00FB75A6" w:rsidRDefault="00FB75A6" w:rsidP="00FB75A6">
      <w:pPr>
        <w:ind w:left="709"/>
        <w:rPr>
          <w:szCs w:val="22"/>
          <w:lang w:val="pl-PL"/>
        </w:rPr>
      </w:pPr>
      <w:r w:rsidRPr="00FB75A6">
        <w:rPr>
          <w:szCs w:val="22"/>
          <w:lang w:val="pl-PL"/>
        </w:rPr>
        <w:t>Dostarczony sprzęt musi być wyposażony w dokumenty gwarancyjne, fabryczną instrukcję obsługi w języku polskim, książkę serwisową w języku polskim.</w:t>
      </w:r>
    </w:p>
    <w:p w14:paraId="1C56F615" w14:textId="77777777" w:rsidR="00FB75A6" w:rsidRPr="00FB75A6" w:rsidRDefault="00FB75A6" w:rsidP="00FB75A6">
      <w:pPr>
        <w:ind w:left="709"/>
        <w:rPr>
          <w:szCs w:val="22"/>
          <w:lang w:val="pl-PL"/>
        </w:rPr>
      </w:pPr>
      <w:r w:rsidRPr="00FB75A6">
        <w:rPr>
          <w:szCs w:val="22"/>
          <w:lang w:val="pl-PL"/>
        </w:rPr>
        <w:t>Zamawiający zastrzega sobie prawo do przeprowadzenia oględzin zaoferowanego przez Wykonawcę sprzętu.</w:t>
      </w:r>
    </w:p>
    <w:p w14:paraId="4F2B4EA2" w14:textId="77777777" w:rsidR="00FB75A6" w:rsidRPr="00FB75A6" w:rsidRDefault="00FB75A6" w:rsidP="00FB75A6">
      <w:pPr>
        <w:ind w:left="709"/>
        <w:rPr>
          <w:szCs w:val="22"/>
          <w:lang w:val="pl-PL"/>
        </w:rPr>
      </w:pPr>
      <w:r w:rsidRPr="00FB75A6">
        <w:rPr>
          <w:szCs w:val="22"/>
          <w:lang w:val="pl-PL"/>
        </w:rPr>
        <w:t>W przypadku stwierdzenia podczas odbioru:</w:t>
      </w:r>
    </w:p>
    <w:p w14:paraId="4B746FDF" w14:textId="77777777" w:rsidR="00FB75A6" w:rsidRPr="00C50DD9" w:rsidRDefault="00FB75A6" w:rsidP="00FB75A6">
      <w:pPr>
        <w:pStyle w:val="Akapitzlist"/>
        <w:widowControl w:val="0"/>
        <w:numPr>
          <w:ilvl w:val="0"/>
          <w:numId w:val="13"/>
        </w:numPr>
        <w:suppressAutoHyphens/>
        <w:autoSpaceDN w:val="0"/>
        <w:ind w:hanging="295"/>
        <w:textAlignment w:val="baseline"/>
        <w:rPr>
          <w:szCs w:val="22"/>
          <w:lang w:val="pl-PL"/>
        </w:rPr>
      </w:pPr>
      <w:r w:rsidRPr="00C50DD9">
        <w:rPr>
          <w:szCs w:val="22"/>
          <w:lang w:val="pl-PL"/>
        </w:rPr>
        <w:t>widocznych wad,</w:t>
      </w:r>
    </w:p>
    <w:p w14:paraId="4CF4A1BE" w14:textId="77777777" w:rsidR="00FB75A6" w:rsidRPr="00C50DD9" w:rsidRDefault="00FB75A6" w:rsidP="00FB75A6">
      <w:pPr>
        <w:pStyle w:val="Akapitzlist"/>
        <w:widowControl w:val="0"/>
        <w:numPr>
          <w:ilvl w:val="0"/>
          <w:numId w:val="13"/>
        </w:numPr>
        <w:suppressAutoHyphens/>
        <w:autoSpaceDN w:val="0"/>
        <w:ind w:hanging="295"/>
        <w:textAlignment w:val="baseline"/>
        <w:rPr>
          <w:szCs w:val="22"/>
          <w:lang w:val="pl-PL"/>
        </w:rPr>
      </w:pPr>
      <w:r w:rsidRPr="00C50DD9">
        <w:rPr>
          <w:szCs w:val="22"/>
          <w:lang w:val="pl-PL"/>
        </w:rPr>
        <w:t>niezgodności dostawy pod względem wymaganych parametrów, braku wymaganych dokumentów technicznych,</w:t>
      </w:r>
    </w:p>
    <w:p w14:paraId="5FEDC6CB" w14:textId="77777777" w:rsidR="00FB75A6" w:rsidRPr="00FB75A6" w:rsidRDefault="00FB75A6" w:rsidP="00FB75A6">
      <w:pPr>
        <w:widowControl w:val="0"/>
        <w:suppressAutoHyphens/>
        <w:autoSpaceDN w:val="0"/>
        <w:ind w:left="709"/>
        <w:textAlignment w:val="baseline"/>
        <w:rPr>
          <w:szCs w:val="22"/>
          <w:lang w:val="pl-PL"/>
        </w:rPr>
      </w:pPr>
      <w:r w:rsidRPr="00FB75A6">
        <w:rPr>
          <w:szCs w:val="22"/>
          <w:lang w:val="pl-PL"/>
        </w:rPr>
        <w:t>Wykonawca zobowiązany jest do wymiany towaru na wolny od wad, uzupełnienia braków towaru lub wymiany dostarczonego towaru na zgodny z Umową, najpóźniej w ciągu 4 dni roboczych.</w:t>
      </w:r>
    </w:p>
    <w:p w14:paraId="3FF0529B" w14:textId="77777777" w:rsidR="00FB75A6" w:rsidRPr="00FB75A6" w:rsidRDefault="00FB75A6" w:rsidP="00FB75A6">
      <w:pPr>
        <w:rPr>
          <w:szCs w:val="22"/>
          <w:lang w:val="pl-PL"/>
        </w:rPr>
      </w:pPr>
    </w:p>
    <w:p w14:paraId="019DDDA1" w14:textId="77777777" w:rsidR="00FB75A6" w:rsidRPr="000F17AE" w:rsidRDefault="00FB75A6" w:rsidP="00FB75A6">
      <w:pPr>
        <w:pStyle w:val="Akapitzlist"/>
        <w:numPr>
          <w:ilvl w:val="0"/>
          <w:numId w:val="6"/>
        </w:numPr>
        <w:ind w:hanging="644"/>
        <w:rPr>
          <w:b/>
          <w:szCs w:val="22"/>
        </w:rPr>
      </w:pPr>
      <w:r w:rsidRPr="000F17AE">
        <w:rPr>
          <w:b/>
          <w:szCs w:val="22"/>
        </w:rPr>
        <w:t>Gwarancja</w:t>
      </w:r>
    </w:p>
    <w:p w14:paraId="204C0A62" w14:textId="77777777" w:rsidR="00FB75A6" w:rsidRPr="00FB75A6" w:rsidRDefault="00FB75A6" w:rsidP="00FB75A6">
      <w:pPr>
        <w:ind w:left="709"/>
        <w:rPr>
          <w:b/>
          <w:szCs w:val="22"/>
          <w:lang w:val="pl-PL"/>
        </w:rPr>
      </w:pPr>
      <w:r w:rsidRPr="00FB75A6">
        <w:rPr>
          <w:szCs w:val="22"/>
          <w:lang w:val="pl-PL"/>
        </w:rPr>
        <w:t xml:space="preserve">Zamawiający wymaga, aby Wykonawca udzielił pełnej gwarancji i zapewnił serwis </w:t>
      </w:r>
      <w:r w:rsidRPr="00FB75A6">
        <w:rPr>
          <w:rFonts w:eastAsia="Times New Roman"/>
          <w:szCs w:val="22"/>
          <w:lang w:val="pl-PL" w:eastAsia="zh-CN"/>
        </w:rPr>
        <w:t>w miejscu garażowania</w:t>
      </w:r>
      <w:r w:rsidRPr="00FB75A6">
        <w:rPr>
          <w:szCs w:val="22"/>
          <w:lang w:val="pl-PL"/>
        </w:rPr>
        <w:t xml:space="preserve"> przez zadeklarowany okres gwarancji liczony od daty odbioru końcowego dostawy</w:t>
      </w:r>
      <w:r w:rsidRPr="00FB75A6">
        <w:rPr>
          <w:b/>
          <w:szCs w:val="22"/>
          <w:lang w:val="pl-PL"/>
        </w:rPr>
        <w:t xml:space="preserve">. </w:t>
      </w:r>
    </w:p>
    <w:p w14:paraId="2037217B" w14:textId="77777777" w:rsidR="00FB75A6" w:rsidRPr="00FB75A6" w:rsidRDefault="00FB75A6" w:rsidP="00FB75A6">
      <w:pPr>
        <w:ind w:left="709"/>
        <w:rPr>
          <w:b/>
          <w:szCs w:val="22"/>
          <w:lang w:val="pl-PL"/>
        </w:rPr>
      </w:pPr>
      <w:r w:rsidRPr="00FB75A6">
        <w:rPr>
          <w:rFonts w:eastAsia="Calibri"/>
          <w:szCs w:val="22"/>
          <w:lang w:val="pl-PL"/>
        </w:rPr>
        <w:t>Zamawiający zastrzega, że przedmiot Umowy objęty gwarancją i rękojmią za wady może znajdować się poza siedzibą Zamawiającego, w związku, z czym Wykonawca zobowiązany będzie do usuwania wad przedmiotu Umowy w miejscach wskazanych przez Zamawiającego w przypadku zgłoszenia wady.</w:t>
      </w:r>
    </w:p>
    <w:p w14:paraId="7E0C1C6C" w14:textId="77777777" w:rsidR="00FB75A6" w:rsidRPr="00FB75A6" w:rsidRDefault="00FB75A6" w:rsidP="00FB75A6">
      <w:pPr>
        <w:rPr>
          <w:b/>
          <w:szCs w:val="22"/>
          <w:lang w:val="pl-PL"/>
        </w:rPr>
      </w:pPr>
    </w:p>
    <w:p w14:paraId="31AB4E4A" w14:textId="77777777" w:rsidR="00FB75A6" w:rsidRPr="000F17AE" w:rsidRDefault="00FB75A6" w:rsidP="00FB75A6">
      <w:pPr>
        <w:pStyle w:val="Akapitzlist"/>
        <w:numPr>
          <w:ilvl w:val="0"/>
          <w:numId w:val="6"/>
        </w:numPr>
        <w:ind w:hanging="644"/>
        <w:rPr>
          <w:b/>
          <w:szCs w:val="22"/>
        </w:rPr>
      </w:pPr>
      <w:r w:rsidRPr="000F17AE">
        <w:rPr>
          <w:b/>
          <w:szCs w:val="22"/>
        </w:rPr>
        <w:t>Serwis gwarancyjny</w:t>
      </w:r>
    </w:p>
    <w:p w14:paraId="13E73019" w14:textId="77777777" w:rsidR="00FB75A6" w:rsidRPr="00FB75A6" w:rsidRDefault="00FB75A6" w:rsidP="00FB75A6">
      <w:pPr>
        <w:ind w:left="709"/>
        <w:rPr>
          <w:szCs w:val="22"/>
          <w:lang w:val="pl-PL"/>
        </w:rPr>
      </w:pPr>
      <w:r w:rsidRPr="00FB75A6">
        <w:rPr>
          <w:szCs w:val="22"/>
          <w:lang w:val="pl-PL"/>
        </w:rPr>
        <w:t>Wykonawca w okresie gwarancji zobowiązany jest bezpłatnie wykonywać przeglądy okresowe i gwarancyjne sprzętu w terminach wskazanych w instrukcji obsługi, książce eksploatacji lub warunkach gwarancji producenta z uwzględnieniem dojazdu, robocizny oraz niezbędnych materiałów eksploatacyjnych (np. oleje, smary, filtry, świece zapłonowe itp.).</w:t>
      </w:r>
    </w:p>
    <w:p w14:paraId="272CDFF0" w14:textId="77777777" w:rsidR="00FB75A6" w:rsidRPr="00FB75A6" w:rsidRDefault="00FB75A6" w:rsidP="00FB75A6">
      <w:pPr>
        <w:ind w:left="709"/>
        <w:rPr>
          <w:szCs w:val="22"/>
          <w:lang w:val="pl-PL"/>
        </w:rPr>
      </w:pPr>
      <w:r w:rsidRPr="00FB75A6">
        <w:rPr>
          <w:szCs w:val="22"/>
          <w:lang w:val="pl-PL"/>
        </w:rPr>
        <w:lastRenderedPageBreak/>
        <w:t>Rozpoczęcie napraw gwarancyjnych powinno rozpocząć się do 3 dni roboczych od chwili przyjęcia zgłoszenia usterki lub awarii, ewentualnie pierwszego dnia roboczego, o ile zgłoszenie nastąpi w dniu poprzedzającym dzień ustawowo wolny od pracy. Naprawa powinno nastąpić w terminie do 14 dni od daty przyjęcia zgłoszenia o usterce lub awarii sprzętu.</w:t>
      </w:r>
    </w:p>
    <w:p w14:paraId="7F97BE25" w14:textId="77777777" w:rsidR="00FB75A6" w:rsidRPr="00FB75A6" w:rsidRDefault="00FB75A6" w:rsidP="00FB75A6">
      <w:pPr>
        <w:ind w:left="284"/>
        <w:rPr>
          <w:b/>
          <w:szCs w:val="22"/>
          <w:lang w:val="pl-PL"/>
        </w:rPr>
      </w:pPr>
    </w:p>
    <w:p w14:paraId="7B6687FA" w14:textId="77777777" w:rsidR="00FB75A6" w:rsidRPr="000F17AE" w:rsidRDefault="00FB75A6" w:rsidP="00FB75A6">
      <w:pPr>
        <w:pStyle w:val="Akapitzlist"/>
        <w:numPr>
          <w:ilvl w:val="0"/>
          <w:numId w:val="6"/>
        </w:numPr>
        <w:ind w:hanging="644"/>
        <w:rPr>
          <w:b/>
          <w:szCs w:val="22"/>
        </w:rPr>
      </w:pPr>
      <w:r w:rsidRPr="000F17AE">
        <w:rPr>
          <w:b/>
          <w:szCs w:val="22"/>
        </w:rPr>
        <w:t>Szkolenie</w:t>
      </w:r>
    </w:p>
    <w:p w14:paraId="277B6973" w14:textId="219BD096" w:rsidR="00FB75A6" w:rsidRPr="005431B5" w:rsidRDefault="00FB75A6" w:rsidP="00FB75A6">
      <w:pPr>
        <w:ind w:left="709"/>
        <w:rPr>
          <w:szCs w:val="22"/>
          <w:lang w:val="pl-PL"/>
        </w:rPr>
      </w:pPr>
      <w:r w:rsidRPr="00FB75A6">
        <w:rPr>
          <w:szCs w:val="22"/>
          <w:lang w:val="pl-PL"/>
        </w:rPr>
        <w:t xml:space="preserve">Wykonawca zobowiązany jest bezpłatnie wykonać szkolenie z obsługi </w:t>
      </w:r>
      <w:r w:rsidR="005431B5">
        <w:rPr>
          <w:szCs w:val="22"/>
          <w:lang w:val="pl-PL"/>
        </w:rPr>
        <w:t xml:space="preserve"> wózka widłowego</w:t>
      </w:r>
      <w:r w:rsidRPr="00FB75A6">
        <w:rPr>
          <w:szCs w:val="22"/>
          <w:lang w:val="pl-PL"/>
        </w:rPr>
        <w:t xml:space="preserve"> dla pracowników obsługi w miejscu dostawy. </w:t>
      </w:r>
      <w:r w:rsidRPr="005431B5">
        <w:rPr>
          <w:szCs w:val="22"/>
          <w:lang w:val="pl-PL"/>
        </w:rPr>
        <w:t>Szkolenie zostanie przeprowadzone bezpośrednio po dokonaniu odbioru Sprzętu.</w:t>
      </w:r>
    </w:p>
    <w:p w14:paraId="7BD24F5E" w14:textId="77777777" w:rsidR="00AF1D9B" w:rsidRPr="00AF1D9B" w:rsidRDefault="00AF1D9B" w:rsidP="00FB75A6">
      <w:pPr>
        <w:autoSpaceDE w:val="0"/>
        <w:autoSpaceDN w:val="0"/>
        <w:adjustRightInd w:val="0"/>
        <w:spacing w:line="240" w:lineRule="auto"/>
        <w:rPr>
          <w:rFonts w:eastAsia="Times New Roman"/>
          <w:sz w:val="20"/>
          <w:lang w:val="pl-PL" w:eastAsia="pl-PL"/>
        </w:rPr>
      </w:pPr>
    </w:p>
    <w:sectPr w:rsidR="00AF1D9B" w:rsidRPr="00AF1D9B" w:rsidSect="00080381">
      <w:type w:val="continuous"/>
      <w:pgSz w:w="11906" w:h="16838" w:code="9"/>
      <w:pgMar w:top="1701" w:right="1701" w:bottom="1701" w:left="1701" w:header="709" w:footer="8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95587" w14:textId="77777777" w:rsidR="00A968F4" w:rsidRDefault="00A968F4" w:rsidP="00EA6133">
      <w:r>
        <w:separator/>
      </w:r>
    </w:p>
  </w:endnote>
  <w:endnote w:type="continuationSeparator" w:id="0">
    <w:p w14:paraId="476CF203" w14:textId="77777777" w:rsidR="00A968F4" w:rsidRDefault="00A968F4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464CE" w14:textId="0D11512B"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B44E2C">
      <w:rPr>
        <w:noProof/>
      </w:rPr>
      <w:t>4</w:t>
    </w:r>
    <w:r w:rsidRPr="00EA613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CECC4" w14:textId="7255A11F" w:rsidR="00F50E6C" w:rsidRDefault="00666DF5" w:rsidP="00CA0905">
    <w:pPr>
      <w:pStyle w:val="Stopka"/>
      <w:jc w:val="right"/>
    </w:pPr>
    <w: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E9033" w14:textId="0FA83AED" w:rsidR="000269AE" w:rsidRPr="00EA6133" w:rsidRDefault="000269AE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247B16">
      <w:rPr>
        <w:noProof/>
      </w:rPr>
      <w:t>2</w:t>
    </w:r>
    <w:r w:rsidRPr="00EA6133"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5A1A1" w14:textId="77777777" w:rsidR="000269AE" w:rsidRDefault="000269AE" w:rsidP="00CA0905">
    <w:pPr>
      <w:pStyle w:val="Stopka"/>
      <w:jc w:val="right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6EB2A" w14:textId="77777777" w:rsidR="00A968F4" w:rsidRDefault="00A968F4" w:rsidP="00EA6133">
      <w:r>
        <w:separator/>
      </w:r>
    </w:p>
  </w:footnote>
  <w:footnote w:type="continuationSeparator" w:id="0">
    <w:p w14:paraId="2E486DD3" w14:textId="77777777" w:rsidR="00A968F4" w:rsidRDefault="00A968F4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B5C0C" w14:textId="58F5810E" w:rsidR="00B26AA2" w:rsidRDefault="00A968F4">
    <w:pPr>
      <w:pStyle w:val="Nagwek"/>
    </w:pPr>
    <w:r>
      <w:rPr>
        <w:noProof/>
      </w:rPr>
      <w:pict w14:anchorId="5D64EC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634235" o:spid="_x0000_s2055" type="#_x0000_t75" style="position:absolute;left:0;text-align:left;margin-left:0;margin-top:0;width:595.2pt;height:841.9pt;z-index:-251657216;mso-position-horizontal:center;mso-position-horizontal-relative:margin;mso-position-vertical:center;mso-position-vertical-relative:margin" o:allowincell="f">
          <v:imagedata r:id="rId1" o:title="szablon 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ADBA0" w14:textId="6C829C46" w:rsidR="00B26AA2" w:rsidRDefault="00A968F4">
    <w:pPr>
      <w:pStyle w:val="Nagwek"/>
    </w:pPr>
    <w:r>
      <w:rPr>
        <w:noProof/>
      </w:rPr>
      <w:pict w14:anchorId="5F8E2D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2" type="#_x0000_t75" style="position:absolute;left:0;text-align:left;margin-left:-85.05pt;margin-top:-35.45pt;width:598.7pt;height:846.65pt;z-index:-251655168;mso-position-horizontal-relative:text;mso-position-vertical-relative:text">
          <v:imagedata r:id="rId1" o:title="KOLORPL_Central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6CD34" w14:textId="77777777" w:rsidR="000269AE" w:rsidRDefault="00A968F4">
    <w:pPr>
      <w:pStyle w:val="Nagwek"/>
    </w:pPr>
    <w:r>
      <w:rPr>
        <w:noProof/>
      </w:rPr>
      <w:pict w14:anchorId="32C124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left:0;text-align:left;margin-left:0;margin-top:0;width:595.2pt;height:841.9pt;z-index:-251653120;mso-position-horizontal:center;mso-position-horizontal-relative:margin;mso-position-vertical:center;mso-position-vertical-relative:margin" o:allowincell="f">
          <v:imagedata r:id="rId1" o:title="szablon 1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C9DA2" w14:textId="7EB92BC6" w:rsidR="000269AE" w:rsidRDefault="000269AE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64384" behindDoc="1" locked="0" layoutInCell="1" allowOverlap="1" wp14:anchorId="369B6F3A" wp14:editId="2E794E2F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560310" cy="10685145"/>
          <wp:effectExtent l="0" t="0" r="2540" b="1905"/>
          <wp:wrapNone/>
          <wp:docPr id="1" name="Obraz 1" descr="KOLORPL_Centra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KOLORPL_Centra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85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73375"/>
    <w:multiLevelType w:val="hybridMultilevel"/>
    <w:tmpl w:val="C0ECB0F4"/>
    <w:lvl w:ilvl="0" w:tplc="1D76842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8C47C2"/>
    <w:multiLevelType w:val="hybridMultilevel"/>
    <w:tmpl w:val="24F2A6F0"/>
    <w:lvl w:ilvl="0" w:tplc="6DD87DE2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b w:val="0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82005D0"/>
    <w:multiLevelType w:val="hybridMultilevel"/>
    <w:tmpl w:val="5000A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95D53"/>
    <w:multiLevelType w:val="hybridMultilevel"/>
    <w:tmpl w:val="09288164"/>
    <w:lvl w:ilvl="0" w:tplc="6DD87D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B1C3B"/>
    <w:multiLevelType w:val="hybridMultilevel"/>
    <w:tmpl w:val="7F2C4CF6"/>
    <w:lvl w:ilvl="0" w:tplc="6DD87D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1347B"/>
    <w:multiLevelType w:val="hybridMultilevel"/>
    <w:tmpl w:val="32540850"/>
    <w:lvl w:ilvl="0" w:tplc="6DD87D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423720"/>
    <w:multiLevelType w:val="hybridMultilevel"/>
    <w:tmpl w:val="010C8CEC"/>
    <w:lvl w:ilvl="0" w:tplc="6DD87D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FB6E76"/>
    <w:multiLevelType w:val="hybridMultilevel"/>
    <w:tmpl w:val="4112A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24095"/>
    <w:multiLevelType w:val="hybridMultilevel"/>
    <w:tmpl w:val="9C560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6D0C9B"/>
    <w:multiLevelType w:val="hybridMultilevel"/>
    <w:tmpl w:val="42008EE8"/>
    <w:lvl w:ilvl="0" w:tplc="C14045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F3CBF"/>
    <w:multiLevelType w:val="hybridMultilevel"/>
    <w:tmpl w:val="4832FACC"/>
    <w:lvl w:ilvl="0" w:tplc="04CC77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C09E7"/>
    <w:multiLevelType w:val="hybridMultilevel"/>
    <w:tmpl w:val="0A604B02"/>
    <w:lvl w:ilvl="0" w:tplc="6DD87D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9C4F3A"/>
    <w:multiLevelType w:val="hybridMultilevel"/>
    <w:tmpl w:val="04580E76"/>
    <w:lvl w:ilvl="0" w:tplc="CA98E68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72C42B23"/>
    <w:multiLevelType w:val="hybridMultilevel"/>
    <w:tmpl w:val="0D42EC4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2"/>
  </w:num>
  <w:num w:numId="5">
    <w:abstractNumId w:val="10"/>
  </w:num>
  <w:num w:numId="6">
    <w:abstractNumId w:val="0"/>
  </w:num>
  <w:num w:numId="7">
    <w:abstractNumId w:val="9"/>
  </w:num>
  <w:num w:numId="8">
    <w:abstractNumId w:val="4"/>
  </w:num>
  <w:num w:numId="9">
    <w:abstractNumId w:val="6"/>
  </w:num>
  <w:num w:numId="10">
    <w:abstractNumId w:val="5"/>
  </w:num>
  <w:num w:numId="11">
    <w:abstractNumId w:val="11"/>
  </w:num>
  <w:num w:numId="12">
    <w:abstractNumId w:val="3"/>
  </w:num>
  <w:num w:numId="13">
    <w:abstractNumId w:val="1"/>
  </w:num>
  <w:num w:numId="14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iotrowska Magdalena">
    <w15:presenceInfo w15:providerId="AD" w15:userId="S-1-5-21-591302622-2076621694-4095281684-1176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ttachedTemplate r:id="rId1"/>
  <w:trackRevisions/>
  <w:defaultTabStop w:val="708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D99"/>
    <w:rsid w:val="0000096A"/>
    <w:rsid w:val="00000EEF"/>
    <w:rsid w:val="0001359B"/>
    <w:rsid w:val="000269AE"/>
    <w:rsid w:val="00031FCB"/>
    <w:rsid w:val="00032048"/>
    <w:rsid w:val="00037847"/>
    <w:rsid w:val="00055116"/>
    <w:rsid w:val="0006171F"/>
    <w:rsid w:val="00080381"/>
    <w:rsid w:val="000820D8"/>
    <w:rsid w:val="000A0B5C"/>
    <w:rsid w:val="000B30C4"/>
    <w:rsid w:val="000D0DAC"/>
    <w:rsid w:val="000E09F3"/>
    <w:rsid w:val="000F1762"/>
    <w:rsid w:val="00111169"/>
    <w:rsid w:val="00132648"/>
    <w:rsid w:val="00135190"/>
    <w:rsid w:val="001457F1"/>
    <w:rsid w:val="00177EDE"/>
    <w:rsid w:val="00177F1A"/>
    <w:rsid w:val="001C0720"/>
    <w:rsid w:val="001C6C35"/>
    <w:rsid w:val="001D60BB"/>
    <w:rsid w:val="001E7599"/>
    <w:rsid w:val="00207060"/>
    <w:rsid w:val="0022617D"/>
    <w:rsid w:val="00247B16"/>
    <w:rsid w:val="002556A4"/>
    <w:rsid w:val="00262420"/>
    <w:rsid w:val="0027012F"/>
    <w:rsid w:val="00270E71"/>
    <w:rsid w:val="002D16A1"/>
    <w:rsid w:val="002D2C9D"/>
    <w:rsid w:val="002E1D8D"/>
    <w:rsid w:val="00310927"/>
    <w:rsid w:val="003363CE"/>
    <w:rsid w:val="003624F3"/>
    <w:rsid w:val="003663FF"/>
    <w:rsid w:val="0038670F"/>
    <w:rsid w:val="003948D4"/>
    <w:rsid w:val="00400010"/>
    <w:rsid w:val="00410039"/>
    <w:rsid w:val="004472DE"/>
    <w:rsid w:val="00457556"/>
    <w:rsid w:val="004762A8"/>
    <w:rsid w:val="004A3BA9"/>
    <w:rsid w:val="004B1151"/>
    <w:rsid w:val="004E5CE0"/>
    <w:rsid w:val="00516FDB"/>
    <w:rsid w:val="00521E1D"/>
    <w:rsid w:val="00532A5C"/>
    <w:rsid w:val="005431B5"/>
    <w:rsid w:val="00550FED"/>
    <w:rsid w:val="005604FE"/>
    <w:rsid w:val="00570D8C"/>
    <w:rsid w:val="00572069"/>
    <w:rsid w:val="005839DF"/>
    <w:rsid w:val="00584844"/>
    <w:rsid w:val="005853F9"/>
    <w:rsid w:val="005B75CA"/>
    <w:rsid w:val="00612C40"/>
    <w:rsid w:val="00627823"/>
    <w:rsid w:val="00635DEF"/>
    <w:rsid w:val="006533A5"/>
    <w:rsid w:val="006642ED"/>
    <w:rsid w:val="00666DF5"/>
    <w:rsid w:val="0068345C"/>
    <w:rsid w:val="006A1C5C"/>
    <w:rsid w:val="006E37C6"/>
    <w:rsid w:val="006E731B"/>
    <w:rsid w:val="006F589A"/>
    <w:rsid w:val="0073664E"/>
    <w:rsid w:val="00736A9C"/>
    <w:rsid w:val="00745497"/>
    <w:rsid w:val="00747201"/>
    <w:rsid w:val="0078717E"/>
    <w:rsid w:val="00794B58"/>
    <w:rsid w:val="007B2124"/>
    <w:rsid w:val="007E78F8"/>
    <w:rsid w:val="00805F5F"/>
    <w:rsid w:val="00886D1F"/>
    <w:rsid w:val="00896D52"/>
    <w:rsid w:val="008C42DD"/>
    <w:rsid w:val="008D2473"/>
    <w:rsid w:val="008D56B6"/>
    <w:rsid w:val="008E7E90"/>
    <w:rsid w:val="008F001F"/>
    <w:rsid w:val="00971B07"/>
    <w:rsid w:val="00981A83"/>
    <w:rsid w:val="009B66AD"/>
    <w:rsid w:val="009F2B5C"/>
    <w:rsid w:val="00A074CE"/>
    <w:rsid w:val="00A12C8E"/>
    <w:rsid w:val="00A3098B"/>
    <w:rsid w:val="00A30ACC"/>
    <w:rsid w:val="00A57061"/>
    <w:rsid w:val="00A65304"/>
    <w:rsid w:val="00A968F4"/>
    <w:rsid w:val="00AC4183"/>
    <w:rsid w:val="00AD18DA"/>
    <w:rsid w:val="00AD7623"/>
    <w:rsid w:val="00AF1D9B"/>
    <w:rsid w:val="00B04CD7"/>
    <w:rsid w:val="00B26AA2"/>
    <w:rsid w:val="00B44E2C"/>
    <w:rsid w:val="00B45142"/>
    <w:rsid w:val="00B5368C"/>
    <w:rsid w:val="00B63D6F"/>
    <w:rsid w:val="00B7529F"/>
    <w:rsid w:val="00B75577"/>
    <w:rsid w:val="00B87886"/>
    <w:rsid w:val="00B9478A"/>
    <w:rsid w:val="00BA251A"/>
    <w:rsid w:val="00BB4438"/>
    <w:rsid w:val="00BB50B4"/>
    <w:rsid w:val="00BD512D"/>
    <w:rsid w:val="00BE2D0F"/>
    <w:rsid w:val="00BF0963"/>
    <w:rsid w:val="00C34777"/>
    <w:rsid w:val="00C36540"/>
    <w:rsid w:val="00C63824"/>
    <w:rsid w:val="00C64F10"/>
    <w:rsid w:val="00C958E4"/>
    <w:rsid w:val="00CA0905"/>
    <w:rsid w:val="00CA160E"/>
    <w:rsid w:val="00CA4DEE"/>
    <w:rsid w:val="00CA75BA"/>
    <w:rsid w:val="00CD2E3C"/>
    <w:rsid w:val="00CE7352"/>
    <w:rsid w:val="00D02C00"/>
    <w:rsid w:val="00D10D99"/>
    <w:rsid w:val="00D359A5"/>
    <w:rsid w:val="00D50945"/>
    <w:rsid w:val="00D555F1"/>
    <w:rsid w:val="00D71DC8"/>
    <w:rsid w:val="00D81BCA"/>
    <w:rsid w:val="00D94A88"/>
    <w:rsid w:val="00DB4C6A"/>
    <w:rsid w:val="00DF2231"/>
    <w:rsid w:val="00E12AF7"/>
    <w:rsid w:val="00E16BBC"/>
    <w:rsid w:val="00E205EB"/>
    <w:rsid w:val="00E5024C"/>
    <w:rsid w:val="00E544A1"/>
    <w:rsid w:val="00E67CBB"/>
    <w:rsid w:val="00E75BFC"/>
    <w:rsid w:val="00E7679A"/>
    <w:rsid w:val="00E97EDF"/>
    <w:rsid w:val="00EA12EE"/>
    <w:rsid w:val="00EA3429"/>
    <w:rsid w:val="00EA6133"/>
    <w:rsid w:val="00EA710A"/>
    <w:rsid w:val="00EB3C88"/>
    <w:rsid w:val="00EB51C2"/>
    <w:rsid w:val="00EC13A4"/>
    <w:rsid w:val="00F03827"/>
    <w:rsid w:val="00F42042"/>
    <w:rsid w:val="00F50E6C"/>
    <w:rsid w:val="00F75968"/>
    <w:rsid w:val="00F94975"/>
    <w:rsid w:val="00FA4CD5"/>
    <w:rsid w:val="00FB75A6"/>
    <w:rsid w:val="00FC17E6"/>
    <w:rsid w:val="00FE00E7"/>
    <w:rsid w:val="00FE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  <w14:docId w14:val="197376C7"/>
  <w15:docId w15:val="{A3113D3B-F093-420D-9CAD-3613FA295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val="pl-PL"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09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0905"/>
    <w:rPr>
      <w:rFonts w:ascii="Tahoma" w:hAnsi="Tahoma" w:cs="Tahoma"/>
      <w:sz w:val="16"/>
      <w:szCs w:val="16"/>
      <w:lang w:val="en-US"/>
    </w:rPr>
  </w:style>
  <w:style w:type="paragraph" w:customStyle="1" w:styleId="Default">
    <w:name w:val="Default"/>
    <w:rsid w:val="00026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269AE"/>
    <w:rPr>
      <w:color w:val="0563C1" w:themeColor="hyperlink"/>
      <w:u w:val="single"/>
    </w:rPr>
  </w:style>
  <w:style w:type="paragraph" w:styleId="Akapitzlist">
    <w:name w:val="List Paragraph"/>
    <w:aliases w:val="L1,Numerowanie,Preambuła,Adresat stanowisko,Akapit z listą3,Akapit z listą31,Body MS Bullet,Bullet Number,CW_Lista,ISCG Numerowanie,List Paragraph1,List Paragraph2,List Paragraph_0,Normal2,Wypunktowanie,lp1,sw tekst,Akapit z listą1"/>
    <w:basedOn w:val="Normalny"/>
    <w:link w:val="AkapitzlistZnak"/>
    <w:qFormat/>
    <w:rsid w:val="000269AE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0269AE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0269AE"/>
    <w:pPr>
      <w:widowControl w:val="0"/>
      <w:spacing w:after="270" w:line="276" w:lineRule="auto"/>
      <w:jc w:val="left"/>
    </w:pPr>
    <w:rPr>
      <w:rFonts w:eastAsia="Arial"/>
      <w:szCs w:val="22"/>
      <w:lang w:val="pl-PL"/>
    </w:rPr>
  </w:style>
  <w:style w:type="character" w:customStyle="1" w:styleId="AkapitzlistZnak">
    <w:name w:val="Akapit z listą Znak"/>
    <w:aliases w:val="L1 Znak,Numerowanie Znak,Preambuła Znak,Adresat stanowisko Znak,Akapit z listą3 Znak,Akapit z listą31 Znak,Body MS Bullet Znak,Bullet Number Znak,CW_Lista Znak,ISCG Numerowanie Znak,List Paragraph1 Znak,List Paragraph2 Znak,lp1 Znak"/>
    <w:link w:val="Akapitzlist"/>
    <w:qFormat/>
    <w:locked/>
    <w:rsid w:val="000269AE"/>
    <w:rPr>
      <w:rFonts w:ascii="Arial" w:hAnsi="Arial" w:cs="Arial"/>
      <w:szCs w:val="20"/>
      <w:lang w:val="en-US"/>
    </w:rPr>
  </w:style>
  <w:style w:type="character" w:styleId="Uwydatnienie">
    <w:name w:val="Emphasis"/>
    <w:basedOn w:val="Domylnaczcionkaakapitu"/>
    <w:uiPriority w:val="20"/>
    <w:qFormat/>
    <w:rsid w:val="000269AE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2C40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2C40"/>
    <w:rPr>
      <w:rFonts w:ascii="Arial" w:hAnsi="Arial" w:cs="Arial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2C4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4F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4F10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4F10"/>
    <w:rPr>
      <w:rFonts w:ascii="Arial" w:hAnsi="Arial" w:cs="Arial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4F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4F10"/>
    <w:rPr>
      <w:rFonts w:ascii="Arial" w:hAnsi="Arial" w:cs="Arial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GNIG\2020\11%20listopad\nowe%20szablony%20papierow\Szablony%20Centrali\Szablony%20Centrali\druki%20Centrali%20Sp&#243;&#322;ki%20kor%20zewn%20TP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110AF-A342-4B44-9895-4D7CC23AE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druki Centrali Spółki kor zewn TP</Template>
  <TotalTime>0</TotalTime>
  <Pages>4</Pages>
  <Words>707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Szpakowski Konrad</dc:creator>
  <cp:lastModifiedBy>Puchalski Paweł</cp:lastModifiedBy>
  <cp:revision>2</cp:revision>
  <cp:lastPrinted>2025-05-26T12:05:00Z</cp:lastPrinted>
  <dcterms:created xsi:type="dcterms:W3CDTF">2025-06-30T11:01:00Z</dcterms:created>
  <dcterms:modified xsi:type="dcterms:W3CDTF">2025-06-30T11:01:00Z</dcterms:modified>
</cp:coreProperties>
</file>