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B880B" w14:textId="7E0A8963" w:rsidR="00565E03" w:rsidRDefault="00565E03" w:rsidP="0042621A">
      <w:pPr>
        <w:jc w:val="center"/>
        <w:rPr>
          <w:rFonts w:ascii="Century Gothic" w:hAnsi="Century Gothic"/>
          <w:bCs/>
          <w:sz w:val="24"/>
          <w:szCs w:val="24"/>
        </w:rPr>
      </w:pPr>
    </w:p>
    <w:p w14:paraId="7545A08F" w14:textId="77777777" w:rsidR="008719E9" w:rsidRDefault="008719E9" w:rsidP="0042621A">
      <w:pPr>
        <w:jc w:val="center"/>
        <w:rPr>
          <w:rFonts w:ascii="Century Gothic" w:hAnsi="Century Gothic"/>
          <w:bCs/>
          <w:sz w:val="24"/>
          <w:szCs w:val="24"/>
        </w:rPr>
      </w:pPr>
    </w:p>
    <w:p w14:paraId="09440B48" w14:textId="1671356E" w:rsidR="00565E03" w:rsidRPr="001350C3" w:rsidRDefault="00565E03" w:rsidP="0042621A">
      <w:pPr>
        <w:jc w:val="center"/>
        <w:rPr>
          <w:rFonts w:ascii="Arial" w:hAnsi="Arial" w:cs="Arial"/>
          <w:b/>
          <w:sz w:val="24"/>
          <w:szCs w:val="24"/>
        </w:rPr>
      </w:pPr>
      <w:r w:rsidRPr="001350C3">
        <w:rPr>
          <w:rFonts w:ascii="Arial" w:hAnsi="Arial" w:cs="Arial"/>
          <w:b/>
          <w:sz w:val="24"/>
          <w:szCs w:val="24"/>
        </w:rPr>
        <w:t>WARUNKI DOSTAWY, ODBIORU I TRANSPORTU GAZOMIERZY</w:t>
      </w:r>
    </w:p>
    <w:p w14:paraId="34BE6ADD" w14:textId="77777777" w:rsidR="00565E03" w:rsidRPr="001350C3" w:rsidRDefault="00565E03" w:rsidP="0042621A">
      <w:pPr>
        <w:jc w:val="center"/>
        <w:rPr>
          <w:rFonts w:ascii="Arial" w:hAnsi="Arial" w:cs="Arial"/>
          <w:bCs/>
          <w:sz w:val="20"/>
          <w:szCs w:val="20"/>
        </w:rPr>
      </w:pPr>
    </w:p>
    <w:p w14:paraId="13CC62EA" w14:textId="1EE91DCB" w:rsidR="00295A5F" w:rsidRPr="001350C3" w:rsidRDefault="0042621A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Dostawa i transport gazomierzy należy do odpowiedzialności Zleceniodawcy.</w:t>
      </w:r>
    </w:p>
    <w:p w14:paraId="7028AEAA" w14:textId="0BFBDB5E" w:rsidR="00295A5F" w:rsidRPr="001350C3" w:rsidRDefault="00295A5F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 xml:space="preserve">Gazomierze mogą być dostarczane do miejsca realizacji Przedmiotu Umowy </w:t>
      </w:r>
      <w:r w:rsidR="001350C3">
        <w:rPr>
          <w:rFonts w:ascii="Arial" w:hAnsi="Arial" w:cs="Arial"/>
          <w:bCs/>
          <w:sz w:val="20"/>
          <w:szCs w:val="20"/>
        </w:rPr>
        <w:t>osobiście</w:t>
      </w:r>
      <w:r w:rsidR="001350C3">
        <w:rPr>
          <w:rFonts w:ascii="Arial" w:hAnsi="Arial" w:cs="Arial"/>
          <w:bCs/>
          <w:sz w:val="20"/>
          <w:szCs w:val="20"/>
        </w:rPr>
        <w:br/>
      </w:r>
      <w:r w:rsidRPr="001350C3">
        <w:rPr>
          <w:rFonts w:ascii="Arial" w:hAnsi="Arial" w:cs="Arial"/>
          <w:bCs/>
          <w:sz w:val="20"/>
          <w:szCs w:val="20"/>
        </w:rPr>
        <w:t>przez przedstawicieli Zleceniodawcy lub przez Przewoźnika na koszt Zleceniodawcy.</w:t>
      </w:r>
    </w:p>
    <w:p w14:paraId="1ECDEC43" w14:textId="6998CE2D" w:rsidR="00295A5F" w:rsidRPr="001350C3" w:rsidRDefault="0042621A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 xml:space="preserve">Gazomierze powinny być dostarczone do miejsca </w:t>
      </w:r>
      <w:r w:rsidR="00295A5F" w:rsidRPr="001350C3">
        <w:rPr>
          <w:rFonts w:ascii="Arial" w:hAnsi="Arial" w:cs="Arial"/>
          <w:bCs/>
          <w:sz w:val="20"/>
          <w:szCs w:val="20"/>
        </w:rPr>
        <w:t>realizacji Przedmiotu Umowy</w:t>
      </w:r>
      <w:r w:rsidRPr="001350C3">
        <w:rPr>
          <w:rFonts w:ascii="Arial" w:hAnsi="Arial" w:cs="Arial"/>
          <w:bCs/>
          <w:sz w:val="20"/>
          <w:szCs w:val="20"/>
        </w:rPr>
        <w:t xml:space="preserve"> w opakowaniach fabrycznych</w:t>
      </w:r>
      <w:r w:rsidR="005927F0" w:rsidRPr="001350C3">
        <w:rPr>
          <w:rFonts w:ascii="Arial" w:hAnsi="Arial" w:cs="Arial"/>
          <w:bCs/>
          <w:sz w:val="20"/>
          <w:szCs w:val="20"/>
        </w:rPr>
        <w:t>/stosowanych przez producenta gazomierzy</w:t>
      </w:r>
      <w:r w:rsidRPr="001350C3">
        <w:rPr>
          <w:rFonts w:ascii="Arial" w:hAnsi="Arial" w:cs="Arial"/>
          <w:bCs/>
          <w:sz w:val="20"/>
          <w:szCs w:val="20"/>
        </w:rPr>
        <w:t xml:space="preserve"> lub w specjalnie skonstruowanych skrzyniach</w:t>
      </w:r>
      <w:r w:rsidR="005927F0" w:rsidRPr="001350C3">
        <w:rPr>
          <w:rFonts w:ascii="Arial" w:hAnsi="Arial" w:cs="Arial"/>
          <w:bCs/>
          <w:sz w:val="20"/>
          <w:szCs w:val="20"/>
        </w:rPr>
        <w:t>.</w:t>
      </w:r>
      <w:r w:rsidRPr="001350C3">
        <w:rPr>
          <w:rFonts w:ascii="Arial" w:hAnsi="Arial" w:cs="Arial"/>
          <w:bCs/>
          <w:sz w:val="20"/>
          <w:szCs w:val="20"/>
        </w:rPr>
        <w:t xml:space="preserve"> Opakowanie gazomierza musi umożliwiać jego </w:t>
      </w:r>
      <w:r w:rsidR="001350C3">
        <w:rPr>
          <w:rFonts w:ascii="Arial" w:hAnsi="Arial" w:cs="Arial"/>
          <w:bCs/>
          <w:sz w:val="20"/>
          <w:szCs w:val="20"/>
        </w:rPr>
        <w:t>otwarcie standardowymi metodami</w:t>
      </w:r>
      <w:r w:rsidR="001350C3">
        <w:rPr>
          <w:rFonts w:ascii="Arial" w:hAnsi="Arial" w:cs="Arial"/>
          <w:bCs/>
          <w:sz w:val="20"/>
          <w:szCs w:val="20"/>
        </w:rPr>
        <w:br/>
      </w:r>
      <w:r w:rsidRPr="001350C3">
        <w:rPr>
          <w:rFonts w:ascii="Arial" w:hAnsi="Arial" w:cs="Arial"/>
          <w:bCs/>
          <w:sz w:val="20"/>
          <w:szCs w:val="20"/>
        </w:rPr>
        <w:t xml:space="preserve">(nie używać gwoździ) oraz umożliwiać ponowne użycie przy zwrocie. </w:t>
      </w:r>
      <w:r w:rsidR="00565E03" w:rsidRPr="001350C3">
        <w:rPr>
          <w:rFonts w:ascii="Arial" w:hAnsi="Arial" w:cs="Arial"/>
          <w:bCs/>
          <w:sz w:val="20"/>
          <w:szCs w:val="20"/>
        </w:rPr>
        <w:t>Miejsca szczególnie narażone na uszkodzenia w trakcie trans</w:t>
      </w:r>
      <w:bookmarkStart w:id="0" w:name="_GoBack"/>
      <w:bookmarkEnd w:id="0"/>
      <w:r w:rsidR="00565E03" w:rsidRPr="001350C3">
        <w:rPr>
          <w:rFonts w:ascii="Arial" w:hAnsi="Arial" w:cs="Arial"/>
          <w:bCs/>
          <w:sz w:val="20"/>
          <w:szCs w:val="20"/>
        </w:rPr>
        <w:t>portu (np. nadajniki HF), powinny zostać dokładnie zabezpieczone. Gazomierze nie powinny wystawać poza obrys palety.</w:t>
      </w:r>
    </w:p>
    <w:p w14:paraId="57DCC41E" w14:textId="789B75F8" w:rsidR="0042621A" w:rsidRPr="001350C3" w:rsidRDefault="0042621A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Dostawa</w:t>
      </w:r>
      <w:r w:rsidR="00295A5F" w:rsidRPr="001350C3">
        <w:rPr>
          <w:rFonts w:ascii="Arial" w:hAnsi="Arial" w:cs="Arial"/>
          <w:bCs/>
          <w:sz w:val="20"/>
          <w:szCs w:val="20"/>
        </w:rPr>
        <w:t xml:space="preserve"> gazomierzy</w:t>
      </w:r>
      <w:r w:rsidRPr="001350C3">
        <w:rPr>
          <w:rFonts w:ascii="Arial" w:hAnsi="Arial" w:cs="Arial"/>
          <w:bCs/>
          <w:sz w:val="20"/>
          <w:szCs w:val="20"/>
        </w:rPr>
        <w:t xml:space="preserve"> powinna zostać zrealizowana w dni roboc</w:t>
      </w:r>
      <w:r w:rsidR="00E14814" w:rsidRPr="001350C3">
        <w:rPr>
          <w:rFonts w:ascii="Arial" w:hAnsi="Arial" w:cs="Arial"/>
          <w:bCs/>
          <w:sz w:val="20"/>
          <w:szCs w:val="20"/>
        </w:rPr>
        <w:t>ze</w:t>
      </w:r>
      <w:r w:rsidR="001350C3">
        <w:rPr>
          <w:rFonts w:ascii="Arial" w:hAnsi="Arial" w:cs="Arial"/>
          <w:bCs/>
          <w:sz w:val="20"/>
          <w:szCs w:val="20"/>
        </w:rPr>
        <w:t>, od poniedziałku do piątku,</w:t>
      </w:r>
      <w:r w:rsidR="001350C3">
        <w:rPr>
          <w:rFonts w:ascii="Arial" w:hAnsi="Arial" w:cs="Arial"/>
          <w:bCs/>
          <w:sz w:val="20"/>
          <w:szCs w:val="20"/>
        </w:rPr>
        <w:br/>
      </w:r>
      <w:r w:rsidRPr="001350C3">
        <w:rPr>
          <w:rFonts w:ascii="Arial" w:hAnsi="Arial" w:cs="Arial"/>
          <w:bCs/>
          <w:sz w:val="20"/>
          <w:szCs w:val="20"/>
        </w:rPr>
        <w:t xml:space="preserve">w godzinach od 7:00 do 14:00 (z wyłączeniem dni ustawowo wolnych). </w:t>
      </w:r>
      <w:r w:rsidR="00E14814" w:rsidRPr="001350C3">
        <w:rPr>
          <w:rFonts w:ascii="Arial" w:hAnsi="Arial" w:cs="Arial"/>
          <w:bCs/>
          <w:sz w:val="20"/>
          <w:szCs w:val="20"/>
        </w:rPr>
        <w:br/>
      </w:r>
      <w:r w:rsidRPr="001350C3">
        <w:rPr>
          <w:rFonts w:ascii="Arial" w:hAnsi="Arial" w:cs="Arial"/>
          <w:bCs/>
          <w:sz w:val="20"/>
          <w:szCs w:val="20"/>
        </w:rPr>
        <w:t>W widocznym miejscu na opakowaniu lub w liście przewozowym należy umieścić numer fabryczny gazomierza.</w:t>
      </w:r>
    </w:p>
    <w:p w14:paraId="7D2D729F" w14:textId="4ED0E776" w:rsidR="00295A5F" w:rsidRPr="001350C3" w:rsidRDefault="00295A5F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Zleceniodawca każdorazowo będzie informować Wykonawc</w:t>
      </w:r>
      <w:r w:rsidR="00E14814" w:rsidRPr="001350C3">
        <w:rPr>
          <w:rFonts w:ascii="Arial" w:hAnsi="Arial" w:cs="Arial"/>
          <w:bCs/>
          <w:sz w:val="20"/>
          <w:szCs w:val="20"/>
        </w:rPr>
        <w:t>ę</w:t>
      </w:r>
      <w:r w:rsidRPr="001350C3">
        <w:rPr>
          <w:rFonts w:ascii="Arial" w:hAnsi="Arial" w:cs="Arial"/>
          <w:bCs/>
          <w:sz w:val="20"/>
          <w:szCs w:val="20"/>
        </w:rPr>
        <w:t xml:space="preserve"> o planowanym terminie dostarczenia gazomierzy do miejsca realizacji Przedmiotu Umowy</w:t>
      </w:r>
      <w:r w:rsidR="003A37ED" w:rsidRPr="001350C3">
        <w:rPr>
          <w:rFonts w:ascii="Arial" w:hAnsi="Arial" w:cs="Arial"/>
          <w:bCs/>
          <w:sz w:val="20"/>
          <w:szCs w:val="20"/>
        </w:rPr>
        <w:t xml:space="preserve"> telefonicznie lub</w:t>
      </w:r>
      <w:r w:rsidRPr="001350C3">
        <w:rPr>
          <w:rFonts w:ascii="Arial" w:hAnsi="Arial" w:cs="Arial"/>
          <w:bCs/>
          <w:sz w:val="20"/>
          <w:szCs w:val="20"/>
        </w:rPr>
        <w:t xml:space="preserve"> poprzez wiadomość </w:t>
      </w:r>
      <w:r w:rsidR="003A37ED" w:rsidRPr="001350C3">
        <w:rPr>
          <w:rFonts w:ascii="Arial" w:hAnsi="Arial" w:cs="Arial"/>
          <w:bCs/>
          <w:sz w:val="20"/>
          <w:szCs w:val="20"/>
        </w:rPr>
        <w:t>e</w:t>
      </w:r>
      <w:r w:rsidRPr="001350C3">
        <w:rPr>
          <w:rFonts w:ascii="Arial" w:hAnsi="Arial" w:cs="Arial"/>
          <w:bCs/>
          <w:sz w:val="20"/>
          <w:szCs w:val="20"/>
        </w:rPr>
        <w:t>-mail, wraz z podaniem numeru przesyłki</w:t>
      </w:r>
      <w:r w:rsidR="00E14814" w:rsidRPr="001350C3">
        <w:rPr>
          <w:rFonts w:ascii="Arial" w:hAnsi="Arial" w:cs="Arial"/>
          <w:bCs/>
          <w:sz w:val="20"/>
          <w:szCs w:val="20"/>
        </w:rPr>
        <w:t>, lub poprzez przesłanie listu przewozowego</w:t>
      </w:r>
      <w:r w:rsidRPr="001350C3">
        <w:rPr>
          <w:rFonts w:ascii="Arial" w:hAnsi="Arial" w:cs="Arial"/>
          <w:bCs/>
          <w:sz w:val="20"/>
          <w:szCs w:val="20"/>
        </w:rPr>
        <w:t xml:space="preserve"> (jeżeli transport będzie realizowany przez Przewoźnika)</w:t>
      </w:r>
      <w:r w:rsidR="00E14814" w:rsidRPr="001350C3">
        <w:rPr>
          <w:rFonts w:ascii="Arial" w:hAnsi="Arial" w:cs="Arial"/>
          <w:bCs/>
          <w:sz w:val="20"/>
          <w:szCs w:val="20"/>
        </w:rPr>
        <w:t>.</w:t>
      </w:r>
    </w:p>
    <w:p w14:paraId="60929361" w14:textId="07C94CD2" w:rsidR="00295A5F" w:rsidRPr="001350C3" w:rsidRDefault="0042621A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 xml:space="preserve">Obiór z miejsca </w:t>
      </w:r>
      <w:r w:rsidR="00295A5F" w:rsidRPr="001350C3">
        <w:rPr>
          <w:rFonts w:ascii="Arial" w:hAnsi="Arial" w:cs="Arial"/>
          <w:bCs/>
          <w:sz w:val="20"/>
          <w:szCs w:val="20"/>
        </w:rPr>
        <w:t>realizacji Przedmiotu Umowy</w:t>
      </w:r>
      <w:r w:rsidRPr="001350C3">
        <w:rPr>
          <w:rFonts w:ascii="Arial" w:hAnsi="Arial" w:cs="Arial"/>
          <w:bCs/>
          <w:sz w:val="20"/>
          <w:szCs w:val="20"/>
        </w:rPr>
        <w:t xml:space="preserve"> i transport </w:t>
      </w:r>
      <w:r w:rsidR="00295A5F" w:rsidRPr="001350C3">
        <w:rPr>
          <w:rFonts w:ascii="Arial" w:hAnsi="Arial" w:cs="Arial"/>
          <w:bCs/>
          <w:sz w:val="20"/>
          <w:szCs w:val="20"/>
        </w:rPr>
        <w:t xml:space="preserve">powrotny </w:t>
      </w:r>
      <w:r w:rsidRPr="001350C3">
        <w:rPr>
          <w:rFonts w:ascii="Arial" w:hAnsi="Arial" w:cs="Arial"/>
          <w:bCs/>
          <w:sz w:val="20"/>
          <w:szCs w:val="20"/>
        </w:rPr>
        <w:t xml:space="preserve">gazomierzy po wzorcowaniu należy do </w:t>
      </w:r>
      <w:r w:rsidR="00295A5F" w:rsidRPr="001350C3">
        <w:rPr>
          <w:rFonts w:ascii="Arial" w:hAnsi="Arial" w:cs="Arial"/>
          <w:bCs/>
          <w:sz w:val="20"/>
          <w:szCs w:val="20"/>
        </w:rPr>
        <w:t xml:space="preserve">odpowiedzialności </w:t>
      </w:r>
      <w:r w:rsidRPr="001350C3">
        <w:rPr>
          <w:rFonts w:ascii="Arial" w:hAnsi="Arial" w:cs="Arial"/>
          <w:bCs/>
          <w:sz w:val="20"/>
          <w:szCs w:val="20"/>
        </w:rPr>
        <w:t>Zleceniodawcy.</w:t>
      </w:r>
    </w:p>
    <w:p w14:paraId="5094D733" w14:textId="2D823C73" w:rsidR="00962CAF" w:rsidRPr="001350C3" w:rsidRDefault="00962CAF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Wykonawca każdorazowo będzie informować Zleceniodawcę o możliwości odbioru gazomierzy</w:t>
      </w:r>
      <w:r w:rsidR="001350C3">
        <w:rPr>
          <w:rFonts w:ascii="Arial" w:hAnsi="Arial" w:cs="Arial"/>
          <w:bCs/>
          <w:sz w:val="20"/>
          <w:szCs w:val="20"/>
        </w:rPr>
        <w:br/>
      </w:r>
      <w:r w:rsidRPr="001350C3">
        <w:rPr>
          <w:rFonts w:ascii="Arial" w:hAnsi="Arial" w:cs="Arial"/>
          <w:bCs/>
          <w:sz w:val="20"/>
          <w:szCs w:val="20"/>
        </w:rPr>
        <w:t>z miejsca realizacji Przedmiotu Umowy.</w:t>
      </w:r>
    </w:p>
    <w:p w14:paraId="2548D54E" w14:textId="3BAAA979" w:rsidR="00565E03" w:rsidRPr="001350C3" w:rsidRDefault="00565E03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Wykonawca zwróci gazomierze w opakowaniu i/lub w sposób, w jakim zostały dostarczone</w:t>
      </w:r>
      <w:r w:rsidR="00E8330A">
        <w:rPr>
          <w:rFonts w:ascii="Arial" w:hAnsi="Arial" w:cs="Arial"/>
          <w:bCs/>
          <w:sz w:val="20"/>
          <w:szCs w:val="20"/>
        </w:rPr>
        <w:br/>
      </w:r>
      <w:r w:rsidRPr="001350C3">
        <w:rPr>
          <w:rFonts w:ascii="Arial" w:hAnsi="Arial" w:cs="Arial"/>
          <w:bCs/>
          <w:sz w:val="20"/>
          <w:szCs w:val="20"/>
        </w:rPr>
        <w:t>(palety, opakowania fabryczne, skrzynie, itp.)</w:t>
      </w:r>
    </w:p>
    <w:p w14:paraId="3EF48909" w14:textId="20C2275C" w:rsidR="00295A5F" w:rsidRPr="001350C3" w:rsidRDefault="00295A5F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 xml:space="preserve">Gazomierze mogą </w:t>
      </w:r>
      <w:r w:rsidR="00E14814" w:rsidRPr="001350C3">
        <w:rPr>
          <w:rFonts w:ascii="Arial" w:hAnsi="Arial" w:cs="Arial"/>
          <w:bCs/>
          <w:sz w:val="20"/>
          <w:szCs w:val="20"/>
        </w:rPr>
        <w:t>zostać</w:t>
      </w:r>
      <w:r w:rsidRPr="001350C3">
        <w:rPr>
          <w:rFonts w:ascii="Arial" w:hAnsi="Arial" w:cs="Arial"/>
          <w:bCs/>
          <w:sz w:val="20"/>
          <w:szCs w:val="20"/>
        </w:rPr>
        <w:t xml:space="preserve"> od</w:t>
      </w:r>
      <w:r w:rsidR="006653D8" w:rsidRPr="001350C3">
        <w:rPr>
          <w:rFonts w:ascii="Arial" w:hAnsi="Arial" w:cs="Arial"/>
          <w:bCs/>
          <w:sz w:val="20"/>
          <w:szCs w:val="20"/>
        </w:rPr>
        <w:t>ebr</w:t>
      </w:r>
      <w:r w:rsidRPr="001350C3">
        <w:rPr>
          <w:rFonts w:ascii="Arial" w:hAnsi="Arial" w:cs="Arial"/>
          <w:bCs/>
          <w:sz w:val="20"/>
          <w:szCs w:val="20"/>
        </w:rPr>
        <w:t>ane z miejsca realiz</w:t>
      </w:r>
      <w:r w:rsidR="001350C3">
        <w:rPr>
          <w:rFonts w:ascii="Arial" w:hAnsi="Arial" w:cs="Arial"/>
          <w:bCs/>
          <w:sz w:val="20"/>
          <w:szCs w:val="20"/>
        </w:rPr>
        <w:t>acji Przedmiotu Umowy osobiście</w:t>
      </w:r>
      <w:r w:rsidR="001350C3">
        <w:rPr>
          <w:rFonts w:ascii="Arial" w:hAnsi="Arial" w:cs="Arial"/>
          <w:bCs/>
          <w:sz w:val="20"/>
          <w:szCs w:val="20"/>
        </w:rPr>
        <w:br/>
      </w:r>
      <w:r w:rsidRPr="001350C3">
        <w:rPr>
          <w:rFonts w:ascii="Arial" w:hAnsi="Arial" w:cs="Arial"/>
          <w:bCs/>
          <w:sz w:val="20"/>
          <w:szCs w:val="20"/>
        </w:rPr>
        <w:t>przez przedstawicieli Zleceniodawcy lub przez Przewoźnika na koszt Zleceniodawcy.</w:t>
      </w:r>
    </w:p>
    <w:p w14:paraId="6E76F9E6" w14:textId="448287BE" w:rsidR="00E14814" w:rsidRPr="001350C3" w:rsidRDefault="00E14814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Zleceniodawca zobowiązuje się dostarczyć Wykonawcy dokumenty niezbędne do nadania przesyłki (listy przewozowe, etykiety itp.) oraz poinformować o planowanej dacie odbioru gazomierzy z miejsca realizacji Przedmiotu Umowy.</w:t>
      </w:r>
    </w:p>
    <w:p w14:paraId="192FC024" w14:textId="722CE25A" w:rsidR="00295A5F" w:rsidRPr="001350C3" w:rsidRDefault="0042621A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 xml:space="preserve">Gazomierze zostaną wydane odbierającemu jedynie na podstawie podania przez osobę odbierającą jednoznacznej identyfikacji obiektu wzorcowania lub po potwierdzeniu zgodności numeru listu przewozowego. </w:t>
      </w:r>
    </w:p>
    <w:p w14:paraId="4B5C93EE" w14:textId="5572A973" w:rsidR="0042621A" w:rsidRPr="001350C3" w:rsidRDefault="0042621A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 xml:space="preserve">Odbiór </w:t>
      </w:r>
      <w:r w:rsidR="00295A5F" w:rsidRPr="001350C3">
        <w:rPr>
          <w:rFonts w:ascii="Arial" w:hAnsi="Arial" w:cs="Arial"/>
          <w:bCs/>
          <w:sz w:val="20"/>
          <w:szCs w:val="20"/>
        </w:rPr>
        <w:t xml:space="preserve">gazomierzy </w:t>
      </w:r>
      <w:r w:rsidRPr="001350C3">
        <w:rPr>
          <w:rFonts w:ascii="Arial" w:hAnsi="Arial" w:cs="Arial"/>
          <w:bCs/>
          <w:sz w:val="20"/>
          <w:szCs w:val="20"/>
        </w:rPr>
        <w:t>powinien zostać zrealizowany w dni robocz</w:t>
      </w:r>
      <w:r w:rsidR="00E14814" w:rsidRPr="001350C3">
        <w:rPr>
          <w:rFonts w:ascii="Arial" w:hAnsi="Arial" w:cs="Arial"/>
          <w:bCs/>
          <w:sz w:val="20"/>
          <w:szCs w:val="20"/>
        </w:rPr>
        <w:t>e</w:t>
      </w:r>
      <w:r w:rsidR="001350C3">
        <w:rPr>
          <w:rFonts w:ascii="Arial" w:hAnsi="Arial" w:cs="Arial"/>
          <w:bCs/>
          <w:sz w:val="20"/>
          <w:szCs w:val="20"/>
        </w:rPr>
        <w:t>, od poniedziałku do piątku,</w:t>
      </w:r>
      <w:r w:rsidR="001350C3">
        <w:rPr>
          <w:rFonts w:ascii="Arial" w:hAnsi="Arial" w:cs="Arial"/>
          <w:bCs/>
          <w:sz w:val="20"/>
          <w:szCs w:val="20"/>
        </w:rPr>
        <w:br/>
      </w:r>
      <w:r w:rsidRPr="001350C3">
        <w:rPr>
          <w:rFonts w:ascii="Arial" w:hAnsi="Arial" w:cs="Arial"/>
          <w:bCs/>
          <w:sz w:val="20"/>
          <w:szCs w:val="20"/>
        </w:rPr>
        <w:t>w godzinach od 7:00 do 14:00 (z wyłączeniem dni ustawowo wolnych).</w:t>
      </w:r>
    </w:p>
    <w:p w14:paraId="4AAA2117" w14:textId="32B904CA" w:rsidR="00295A5F" w:rsidRPr="001350C3" w:rsidRDefault="00295A5F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Wykonawca każdorazowo będzie informować Zleceniodawc</w:t>
      </w:r>
      <w:r w:rsidR="00E14814" w:rsidRPr="001350C3">
        <w:rPr>
          <w:rFonts w:ascii="Arial" w:hAnsi="Arial" w:cs="Arial"/>
          <w:bCs/>
          <w:sz w:val="20"/>
          <w:szCs w:val="20"/>
        </w:rPr>
        <w:t>ę</w:t>
      </w:r>
      <w:r w:rsidRPr="001350C3">
        <w:rPr>
          <w:rFonts w:ascii="Arial" w:hAnsi="Arial" w:cs="Arial"/>
          <w:bCs/>
          <w:sz w:val="20"/>
          <w:szCs w:val="20"/>
        </w:rPr>
        <w:t xml:space="preserve"> o </w:t>
      </w:r>
      <w:r w:rsidR="006653D8" w:rsidRPr="001350C3">
        <w:rPr>
          <w:rFonts w:ascii="Arial" w:hAnsi="Arial" w:cs="Arial"/>
          <w:bCs/>
          <w:sz w:val="20"/>
          <w:szCs w:val="20"/>
        </w:rPr>
        <w:t>wydaniu</w:t>
      </w:r>
      <w:r w:rsidRPr="001350C3">
        <w:rPr>
          <w:rFonts w:ascii="Arial" w:hAnsi="Arial" w:cs="Arial"/>
          <w:bCs/>
          <w:sz w:val="20"/>
          <w:szCs w:val="20"/>
        </w:rPr>
        <w:t xml:space="preserve"> gazomierzy z miejsca realizacji Przedmiotu Umowy, jeżeli transport będzie realizowany przez Przewoźnika.</w:t>
      </w:r>
    </w:p>
    <w:p w14:paraId="04C6F2BA" w14:textId="02B9C6FA" w:rsidR="004801F8" w:rsidRPr="001350C3" w:rsidRDefault="004801F8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W momencie przekazania gazomierzy Przewoźnikowi/Zleceniodawcy, odpowiedzialność Wykonawcy za gazomierze kończy się.</w:t>
      </w:r>
    </w:p>
    <w:p w14:paraId="39A3F3EB" w14:textId="5DB9CDC3" w:rsidR="00CB6BE1" w:rsidRPr="001350C3" w:rsidRDefault="00DB5D5C" w:rsidP="00962CA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Miejsce realizacji Przedmiotu Umowy (a</w:t>
      </w:r>
      <w:r w:rsidR="00CB6BE1" w:rsidRPr="001350C3">
        <w:rPr>
          <w:rFonts w:ascii="Arial" w:hAnsi="Arial" w:cs="Arial"/>
          <w:bCs/>
          <w:sz w:val="20"/>
          <w:szCs w:val="20"/>
        </w:rPr>
        <w:t xml:space="preserve">dres do </w:t>
      </w:r>
      <w:r w:rsidR="00295A5F" w:rsidRPr="001350C3">
        <w:rPr>
          <w:rFonts w:ascii="Arial" w:hAnsi="Arial" w:cs="Arial"/>
          <w:bCs/>
          <w:sz w:val="20"/>
          <w:szCs w:val="20"/>
        </w:rPr>
        <w:t>dostaw/odbiorów gazomierzy</w:t>
      </w:r>
      <w:r w:rsidRPr="001350C3">
        <w:rPr>
          <w:rFonts w:ascii="Arial" w:hAnsi="Arial" w:cs="Arial"/>
          <w:bCs/>
          <w:sz w:val="20"/>
          <w:szCs w:val="20"/>
        </w:rPr>
        <w:t>):</w:t>
      </w:r>
      <w:r w:rsidR="007102D1" w:rsidRPr="001350C3">
        <w:rPr>
          <w:rFonts w:ascii="Arial" w:hAnsi="Arial" w:cs="Arial"/>
          <w:bCs/>
          <w:sz w:val="20"/>
          <w:szCs w:val="20"/>
        </w:rPr>
        <w:br/>
      </w:r>
    </w:p>
    <w:p w14:paraId="410003F7" w14:textId="54805B17" w:rsidR="0042621A" w:rsidRPr="001350C3" w:rsidRDefault="007102D1" w:rsidP="00962CAF">
      <w:pPr>
        <w:pStyle w:val="Default"/>
        <w:spacing w:after="20" w:line="276" w:lineRule="auto"/>
        <w:ind w:left="469"/>
        <w:jc w:val="both"/>
        <w:rPr>
          <w:rFonts w:ascii="Arial" w:hAnsi="Arial" w:cs="Arial"/>
          <w:bCs/>
          <w:sz w:val="20"/>
          <w:szCs w:val="20"/>
        </w:rPr>
      </w:pPr>
      <w:r w:rsidRPr="001350C3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………………………………………………………………………………………….</w:t>
      </w:r>
    </w:p>
    <w:sectPr w:rsidR="0042621A" w:rsidRPr="001350C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5A760" w14:textId="77777777" w:rsidR="00A95F00" w:rsidRDefault="00A95F00" w:rsidP="0042621A">
      <w:pPr>
        <w:spacing w:after="0" w:line="240" w:lineRule="auto"/>
      </w:pPr>
      <w:r>
        <w:separator/>
      </w:r>
    </w:p>
  </w:endnote>
  <w:endnote w:type="continuationSeparator" w:id="0">
    <w:p w14:paraId="7D837AFF" w14:textId="77777777" w:rsidR="00A95F00" w:rsidRDefault="00A95F00" w:rsidP="00426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F8411" w14:textId="77777777" w:rsidR="00A95F00" w:rsidRDefault="00A95F00" w:rsidP="0042621A">
      <w:pPr>
        <w:spacing w:after="0" w:line="240" w:lineRule="auto"/>
      </w:pPr>
      <w:r>
        <w:separator/>
      </w:r>
    </w:p>
  </w:footnote>
  <w:footnote w:type="continuationSeparator" w:id="0">
    <w:p w14:paraId="4D9FEB5A" w14:textId="77777777" w:rsidR="00A95F00" w:rsidRDefault="00A95F00" w:rsidP="00426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417F4" w14:textId="43EA3D90" w:rsidR="00A14533" w:rsidRPr="00A14533" w:rsidRDefault="00A14533" w:rsidP="00A14533">
    <w:pPr>
      <w:pStyle w:val="Nagwek"/>
      <w:jc w:val="both"/>
      <w:rPr>
        <w:rFonts w:ascii="Arial" w:hAnsi="Arial" w:cs="Arial"/>
        <w:sz w:val="18"/>
        <w:szCs w:val="18"/>
      </w:rPr>
    </w:pPr>
    <w:r w:rsidRPr="00A14533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8</w:t>
    </w:r>
    <w:r w:rsidRPr="00A14533">
      <w:rPr>
        <w:rFonts w:ascii="Arial" w:hAnsi="Arial" w:cs="Arial"/>
        <w:sz w:val="18"/>
        <w:szCs w:val="18"/>
      </w:rPr>
      <w:t xml:space="preserve"> do umowy nr ………………………… z dnia ………………202</w:t>
    </w:r>
    <w:r w:rsidR="00F33145">
      <w:rPr>
        <w:rFonts w:ascii="Arial" w:hAnsi="Arial" w:cs="Arial"/>
        <w:sz w:val="18"/>
        <w:szCs w:val="18"/>
      </w:rPr>
      <w:t>5</w:t>
    </w:r>
    <w:r w:rsidRPr="00A14533">
      <w:rPr>
        <w:rFonts w:ascii="Arial" w:hAnsi="Arial" w:cs="Arial"/>
        <w:sz w:val="18"/>
        <w:szCs w:val="18"/>
      </w:rPr>
      <w:t>r. p.n. „Remont i wzorcowanie gazomierzy dla Orlen SA Oddział PGNiG w Sanoku na lata 202</w:t>
    </w:r>
    <w:r w:rsidR="00F33145">
      <w:rPr>
        <w:rFonts w:ascii="Arial" w:hAnsi="Arial" w:cs="Arial"/>
        <w:sz w:val="18"/>
        <w:szCs w:val="18"/>
      </w:rPr>
      <w:t>5</w:t>
    </w:r>
    <w:r w:rsidRPr="00A14533">
      <w:rPr>
        <w:rFonts w:ascii="Arial" w:hAnsi="Arial" w:cs="Arial"/>
        <w:sz w:val="18"/>
        <w:szCs w:val="18"/>
      </w:rPr>
      <w:t>-202</w:t>
    </w:r>
    <w:r w:rsidR="00F33145">
      <w:rPr>
        <w:rFonts w:ascii="Arial" w:hAnsi="Arial" w:cs="Arial"/>
        <w:sz w:val="18"/>
        <w:szCs w:val="18"/>
      </w:rPr>
      <w:t>6</w:t>
    </w:r>
    <w:r w:rsidRPr="00A14533">
      <w:rPr>
        <w:rFonts w:ascii="Arial" w:hAnsi="Arial" w:cs="Arial"/>
        <w:sz w:val="18"/>
        <w:szCs w:val="18"/>
      </w:rPr>
      <w:t>: Część II –  Wzorcowanie gazomierzy turbinowych</w:t>
    </w:r>
    <w:r w:rsidR="00F33145">
      <w:rPr>
        <w:rFonts w:ascii="Arial" w:hAnsi="Arial" w:cs="Arial"/>
        <w:sz w:val="18"/>
        <w:szCs w:val="18"/>
      </w:rPr>
      <w:t xml:space="preserve"> i ultradźwiękowych</w:t>
    </w:r>
    <w:r w:rsidRPr="00A14533">
      <w:rPr>
        <w:rFonts w:ascii="Arial" w:hAnsi="Arial" w:cs="Arial"/>
        <w:sz w:val="18"/>
        <w:szCs w:val="18"/>
      </w:rPr>
      <w:t xml:space="preserve"> gazem ziemnym przy ciśnieniu zbliżonym do ciśnienia pracy.”</w:t>
    </w:r>
  </w:p>
  <w:p w14:paraId="43C709D9" w14:textId="77777777" w:rsidR="00A14533" w:rsidRDefault="00A145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11548"/>
    <w:multiLevelType w:val="multilevel"/>
    <w:tmpl w:val="A844D490"/>
    <w:styleLink w:val="List8"/>
    <w:lvl w:ilvl="0">
      <w:start w:val="1"/>
      <w:numFmt w:val="decimal"/>
      <w:lvlText w:val="%1."/>
      <w:lvlJc w:val="left"/>
      <w:pPr>
        <w:tabs>
          <w:tab w:val="num" w:pos="469"/>
        </w:tabs>
        <w:ind w:left="469" w:hanging="469"/>
      </w:pPr>
      <w:rPr>
        <w:rFonts w:ascii="Century Gothic" w:eastAsia="Century Gothic" w:hAnsi="Century Gothic" w:cs="Century Gothic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970"/>
        </w:tabs>
        <w:ind w:left="970" w:hanging="250"/>
      </w:pPr>
      <w:rPr>
        <w:rFonts w:ascii="Century Gothic" w:eastAsia="Century Gothic" w:hAnsi="Century Gothic" w:cs="Century Gothic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710"/>
        </w:tabs>
        <w:ind w:left="1710" w:hanging="206"/>
      </w:pPr>
      <w:rPr>
        <w:rFonts w:ascii="Century Gothic" w:eastAsia="Century Gothic" w:hAnsi="Century Gothic" w:cs="Century Gothic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410"/>
        </w:tabs>
        <w:ind w:left="2410" w:hanging="250"/>
      </w:pPr>
      <w:rPr>
        <w:rFonts w:ascii="Century Gothic" w:eastAsia="Century Gothic" w:hAnsi="Century Gothic" w:cs="Century Gothic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130"/>
        </w:tabs>
        <w:ind w:left="3130" w:hanging="250"/>
      </w:pPr>
      <w:rPr>
        <w:rFonts w:ascii="Century Gothic" w:eastAsia="Century Gothic" w:hAnsi="Century Gothic" w:cs="Century Gothic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3870"/>
        </w:tabs>
        <w:ind w:left="3870" w:hanging="206"/>
      </w:pPr>
      <w:rPr>
        <w:rFonts w:ascii="Century Gothic" w:eastAsia="Century Gothic" w:hAnsi="Century Gothic" w:cs="Century Gothic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570"/>
        </w:tabs>
        <w:ind w:left="4570" w:hanging="250"/>
      </w:pPr>
      <w:rPr>
        <w:rFonts w:ascii="Century Gothic" w:eastAsia="Century Gothic" w:hAnsi="Century Gothic" w:cs="Century Gothic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290"/>
        </w:tabs>
        <w:ind w:left="5290" w:hanging="250"/>
      </w:pPr>
      <w:rPr>
        <w:rFonts w:ascii="Century Gothic" w:eastAsia="Century Gothic" w:hAnsi="Century Gothic" w:cs="Century Gothic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030"/>
        </w:tabs>
        <w:ind w:left="6030" w:hanging="206"/>
      </w:pPr>
      <w:rPr>
        <w:rFonts w:ascii="Century Gothic" w:eastAsia="Century Gothic" w:hAnsi="Century Gothic" w:cs="Century Gothic"/>
        <w:position w:val="0"/>
        <w:sz w:val="20"/>
        <w:szCs w:val="20"/>
      </w:rPr>
    </w:lvl>
  </w:abstractNum>
  <w:num w:numId="1">
    <w:abstractNumId w:val="0"/>
  </w:num>
  <w:num w:numId="2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469"/>
          </w:tabs>
          <w:ind w:left="469" w:hanging="469"/>
        </w:pPr>
        <w:rPr>
          <w:rFonts w:ascii="Arial" w:eastAsia="Century Gothic" w:hAnsi="Arial" w:cs="Arial" w:hint="default"/>
          <w:b w:val="0"/>
          <w:position w:val="0"/>
          <w:sz w:val="20"/>
          <w:szCs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1A"/>
    <w:rsid w:val="000B7799"/>
    <w:rsid w:val="001337C5"/>
    <w:rsid w:val="001350C3"/>
    <w:rsid w:val="001E4692"/>
    <w:rsid w:val="001F0E7B"/>
    <w:rsid w:val="002578E7"/>
    <w:rsid w:val="0027586F"/>
    <w:rsid w:val="00295A5F"/>
    <w:rsid w:val="00360844"/>
    <w:rsid w:val="00394BB4"/>
    <w:rsid w:val="003A37ED"/>
    <w:rsid w:val="003B676B"/>
    <w:rsid w:val="0042621A"/>
    <w:rsid w:val="004801F8"/>
    <w:rsid w:val="00556E30"/>
    <w:rsid w:val="00565E03"/>
    <w:rsid w:val="00577FAD"/>
    <w:rsid w:val="005927F0"/>
    <w:rsid w:val="005D6A88"/>
    <w:rsid w:val="0060427E"/>
    <w:rsid w:val="006653D8"/>
    <w:rsid w:val="00677F72"/>
    <w:rsid w:val="00707879"/>
    <w:rsid w:val="007102D1"/>
    <w:rsid w:val="007A69D4"/>
    <w:rsid w:val="007C3B67"/>
    <w:rsid w:val="007F50D3"/>
    <w:rsid w:val="008719E9"/>
    <w:rsid w:val="00876353"/>
    <w:rsid w:val="00880B5A"/>
    <w:rsid w:val="008E24D0"/>
    <w:rsid w:val="008F0001"/>
    <w:rsid w:val="008F732F"/>
    <w:rsid w:val="00962CAF"/>
    <w:rsid w:val="00A14533"/>
    <w:rsid w:val="00A95F00"/>
    <w:rsid w:val="00AF03DA"/>
    <w:rsid w:val="00C86954"/>
    <w:rsid w:val="00CB6BE1"/>
    <w:rsid w:val="00CE129C"/>
    <w:rsid w:val="00CF6EC5"/>
    <w:rsid w:val="00DB5D5C"/>
    <w:rsid w:val="00E14814"/>
    <w:rsid w:val="00E8330A"/>
    <w:rsid w:val="00EC6B4A"/>
    <w:rsid w:val="00F3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F14BE8"/>
  <w15:chartTrackingRefBased/>
  <w15:docId w15:val="{6E71221C-20FF-42EE-983F-CC5D4F89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26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List8">
    <w:name w:val="List 8"/>
    <w:rsid w:val="0042621A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4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14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533"/>
  </w:style>
  <w:style w:type="paragraph" w:styleId="Stopka">
    <w:name w:val="footer"/>
    <w:basedOn w:val="Normalny"/>
    <w:link w:val="StopkaZnak"/>
    <w:uiPriority w:val="99"/>
    <w:unhideWhenUsed/>
    <w:rsid w:val="00A14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53FC78-252E-4DCF-AF55-A79F3C415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4A5CC-1C9F-46DB-BFBD-2171EF0C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12AD5A-3C63-4039-ADA9-9EA4ADA35A9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Maziarz Dorota</dc:creator>
  <cp:keywords/>
  <dc:description/>
  <cp:lastModifiedBy>Rabiasz Bartosz</cp:lastModifiedBy>
  <cp:revision>3</cp:revision>
  <cp:lastPrinted>2019-06-13T08:51:00Z</cp:lastPrinted>
  <dcterms:created xsi:type="dcterms:W3CDTF">2024-10-16T13:08:00Z</dcterms:created>
  <dcterms:modified xsi:type="dcterms:W3CDTF">2024-10-16T13:09:00Z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