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96F8C" w14:textId="21B92F58" w:rsidR="0031063B" w:rsidRDefault="0031063B" w:rsidP="00D8472B">
      <w:pPr>
        <w:spacing w:after="0" w:line="240" w:lineRule="auto"/>
        <w:rPr>
          <w:rFonts w:ascii="Arial" w:hAnsi="Arial" w:cs="Arial"/>
          <w:b/>
          <w:bCs/>
        </w:rPr>
      </w:pPr>
    </w:p>
    <w:p w14:paraId="77D7D51E" w14:textId="77777777" w:rsidR="00193114" w:rsidRPr="00972405" w:rsidRDefault="00193114" w:rsidP="0019311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t>[</w:t>
      </w:r>
      <w:r w:rsidRPr="00BF74E8">
        <w:rPr>
          <w:rFonts w:ascii="Arial" w:hAnsi="Arial" w:cs="Arial"/>
          <w:b/>
        </w:rPr>
        <w:t>Załącznik nr 2</w:t>
      </w:r>
      <w:r w:rsidRPr="00BF74E8">
        <w:rPr>
          <w:rFonts w:ascii="Arial" w:hAnsi="Arial" w:cs="Arial"/>
        </w:rPr>
        <w:t xml:space="preserve"> do Regulaminu postępowania]</w:t>
      </w:r>
    </w:p>
    <w:p w14:paraId="2E17D311" w14:textId="77777777" w:rsidR="00193114" w:rsidRPr="00972405" w:rsidRDefault="00193114" w:rsidP="0019311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</w:rPr>
      </w:pPr>
    </w:p>
    <w:p w14:paraId="6308EDB1" w14:textId="77777777" w:rsidR="00193114" w:rsidRPr="000B5871" w:rsidRDefault="00193114" w:rsidP="0019311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</w:rPr>
      </w:pPr>
      <w:r w:rsidRPr="000B5871">
        <w:rPr>
          <w:rFonts w:ascii="Arial" w:hAnsi="Arial" w:cs="Arial"/>
          <w:b/>
        </w:rPr>
        <w:t>FORMULARZ OFERTOWY</w:t>
      </w:r>
    </w:p>
    <w:p w14:paraId="68939A2E" w14:textId="77777777" w:rsidR="00193114" w:rsidRPr="00972405" w:rsidRDefault="00193114" w:rsidP="00193114">
      <w:pPr>
        <w:spacing w:after="0" w:line="240" w:lineRule="auto"/>
        <w:rPr>
          <w:rFonts w:ascii="Arial" w:hAnsi="Arial" w:cs="Arial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93114" w:rsidRPr="00972405" w14:paraId="580ABE47" w14:textId="77777777" w:rsidTr="00A0654B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18ED2B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Dane Wykonawcy</w:t>
            </w:r>
            <w:r>
              <w:rPr>
                <w:rFonts w:ascii="Arial" w:hAnsi="Arial" w:cs="Arial"/>
                <w:color w:val="FFFFFF" w:themeColor="background1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6A7EC" w14:textId="77777777" w:rsidR="00193114" w:rsidRPr="00972405" w:rsidRDefault="00193114" w:rsidP="00A0654B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4ED4E2B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7D5851F0" w14:textId="77777777" w:rsidTr="00A0654B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F32994A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Adres Wykonawcy: </w:t>
            </w:r>
          </w:p>
          <w:p w14:paraId="432F6A2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kod, miejscowość </w:t>
            </w:r>
          </w:p>
          <w:p w14:paraId="0D080B7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ulica, nr lokalu</w:t>
            </w:r>
          </w:p>
          <w:p w14:paraId="08ACE85E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B1598" w14:textId="77777777" w:rsidR="00193114" w:rsidRPr="00972405" w:rsidRDefault="00193114" w:rsidP="00A0654B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  <w:tr w:rsidR="00193114" w:rsidRPr="00972405" w14:paraId="0C5AF2A5" w14:textId="77777777" w:rsidTr="00A0654B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04C6FC7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F690E6B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211EE6BC" w14:textId="77777777" w:rsidTr="00A0654B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81B5A44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B0A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060CCF67" w14:textId="77777777" w:rsidTr="00A0654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986707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91F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56A8CFD5" w14:textId="77777777" w:rsidTr="00A0654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47D57D8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C08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61817193" w14:textId="77777777" w:rsidTr="00A0654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539F65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972405">
              <w:rPr>
                <w:rFonts w:ascii="Arial" w:hAnsi="Arial" w:cs="Arial"/>
                <w:color w:val="FFFFFF" w:themeColor="background1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714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DEEFFA0" w14:textId="77777777" w:rsidR="00193114" w:rsidRPr="00EB10CA" w:rsidRDefault="00193114" w:rsidP="00193114">
      <w:pPr>
        <w:ind w:left="284" w:hanging="142"/>
        <w:jc w:val="both"/>
        <w:rPr>
          <w:rFonts w:ascii="Arial" w:hAnsi="Arial" w:cs="Arial"/>
          <w:i/>
          <w:color w:val="548DD4" w:themeColor="text2" w:themeTint="99"/>
          <w:sz w:val="16"/>
        </w:rPr>
      </w:pPr>
      <w:r w:rsidRPr="00EB10CA">
        <w:rPr>
          <w:rFonts w:ascii="Arial" w:hAnsi="Arial" w:cs="Arial"/>
          <w:i/>
          <w:sz w:val="16"/>
        </w:rPr>
        <w:t>* W przypadku złożenia oferty wspólnej należy zaznaczyć, kto jest liderem i podmiotem upoważnionym do reprezentowania pozostałych Wykonawców wspólnie ubiegających się o zakup</w:t>
      </w:r>
    </w:p>
    <w:p w14:paraId="14D17432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</w:rPr>
      </w:pPr>
    </w:p>
    <w:p w14:paraId="42635830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</w:rPr>
      </w:pPr>
      <w:r w:rsidRPr="00972405">
        <w:rPr>
          <w:rFonts w:ascii="Arial" w:hAnsi="Arial" w:cs="Arial"/>
          <w:b/>
        </w:rPr>
        <w:t>PGNiG Obrót Detaliczny sp. z o.o.</w:t>
      </w:r>
    </w:p>
    <w:p w14:paraId="783B01DA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</w:rPr>
      </w:pPr>
      <w:r w:rsidRPr="00972405">
        <w:rPr>
          <w:rFonts w:ascii="Arial" w:hAnsi="Arial" w:cs="Arial"/>
        </w:rPr>
        <w:t>ul. Jana Kazimierza 3,</w:t>
      </w:r>
    </w:p>
    <w:p w14:paraId="0AC2EEED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</w:rPr>
      </w:pPr>
      <w:r w:rsidRPr="00972405">
        <w:rPr>
          <w:rFonts w:ascii="Arial" w:hAnsi="Arial" w:cs="Arial"/>
        </w:rPr>
        <w:t>01-248 Warszawa</w:t>
      </w:r>
    </w:p>
    <w:p w14:paraId="7354AEC5" w14:textId="77777777" w:rsidR="00193114" w:rsidRPr="00972405" w:rsidRDefault="00193114" w:rsidP="00193114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</w:rPr>
      </w:pPr>
    </w:p>
    <w:p w14:paraId="12C1B002" w14:textId="77777777" w:rsidR="00193114" w:rsidRPr="00972405" w:rsidRDefault="00193114" w:rsidP="00193114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</w:rPr>
      </w:pPr>
      <w:r w:rsidRPr="00972405">
        <w:rPr>
          <w:rFonts w:ascii="Arial" w:eastAsia="Calibri" w:hAnsi="Arial" w:cs="Arial"/>
          <w:b/>
          <w:spacing w:val="20"/>
        </w:rPr>
        <w:t>O F E R T A</w:t>
      </w:r>
    </w:p>
    <w:p w14:paraId="2B89FAB2" w14:textId="77777777" w:rsidR="00193114" w:rsidRPr="00632002" w:rsidRDefault="00193114" w:rsidP="00193114">
      <w:pPr>
        <w:jc w:val="center"/>
        <w:rPr>
          <w:rFonts w:ascii="Arial" w:hAnsi="Arial" w:cs="Arial"/>
          <w:szCs w:val="32"/>
        </w:rPr>
      </w:pPr>
      <w:r w:rsidRPr="00972405">
        <w:rPr>
          <w:rFonts w:ascii="Arial" w:eastAsia="Calibri" w:hAnsi="Arial" w:cs="Arial"/>
        </w:rPr>
        <w:t xml:space="preserve">Nawiązując do Regulaminu postępowania dot. </w:t>
      </w:r>
      <w:r>
        <w:rPr>
          <w:rFonts w:ascii="Arial" w:eastAsia="Calibri" w:hAnsi="Arial" w:cs="Arial"/>
        </w:rPr>
        <w:t>p</w:t>
      </w:r>
      <w:r w:rsidRPr="00972405">
        <w:rPr>
          <w:rFonts w:ascii="Arial" w:eastAsia="Calibri" w:hAnsi="Arial" w:cs="Arial"/>
        </w:rPr>
        <w:t xml:space="preserve">ostępowania o numerze </w:t>
      </w:r>
      <w:r w:rsidRPr="00B84A83">
        <w:rPr>
          <w:rFonts w:ascii="Arial" w:eastAsia="Calibri" w:hAnsi="Arial" w:cs="Arial"/>
        </w:rPr>
        <w:t>CRZ: NP/OD/25/0573/OD/DRMMMT</w:t>
      </w:r>
      <w:r>
        <w:rPr>
          <w:rFonts w:ascii="Arial" w:eastAsia="Calibri" w:hAnsi="Arial" w:cs="Arial"/>
        </w:rPr>
        <w:t xml:space="preserve"> pt.: </w:t>
      </w:r>
      <w:r w:rsidRPr="00632002">
        <w:rPr>
          <w:rFonts w:ascii="Arial" w:eastAsia="Calibri" w:hAnsi="Arial" w:cs="Arial"/>
        </w:rPr>
        <w:t>„</w:t>
      </w:r>
      <w:r w:rsidRPr="00991243">
        <w:rPr>
          <w:rFonts w:ascii="Arial" w:eastAsia="Calibri" w:hAnsi="Arial" w:cs="Arial"/>
        </w:rPr>
        <w:t>Zakup usług magazynowania, kompletowania, dystrybucji i konserwacji materiałów marketingowych przechowywanych w magazynie</w:t>
      </w:r>
      <w:r w:rsidRPr="00632002">
        <w:rPr>
          <w:rFonts w:ascii="Arial" w:eastAsia="Calibri" w:hAnsi="Arial" w:cs="Arial"/>
        </w:rPr>
        <w:t>"</w:t>
      </w:r>
      <w:r>
        <w:rPr>
          <w:rFonts w:ascii="Arial" w:eastAsia="Calibri" w:hAnsi="Arial" w:cs="Arial"/>
        </w:rPr>
        <w:t>.</w:t>
      </w:r>
    </w:p>
    <w:p w14:paraId="67633A74" w14:textId="77777777" w:rsidR="00193114" w:rsidRPr="00972405" w:rsidRDefault="00193114" w:rsidP="00193114">
      <w:pPr>
        <w:adjustRightInd w:val="0"/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t>My niżej podpisani działając w imieniu i na rzecz:</w:t>
      </w:r>
    </w:p>
    <w:p w14:paraId="64C67265" w14:textId="77777777" w:rsidR="00193114" w:rsidRPr="00972405" w:rsidRDefault="00193114" w:rsidP="00193114">
      <w:pPr>
        <w:adjustRightInd w:val="0"/>
        <w:spacing w:after="0" w:line="240" w:lineRule="auto"/>
        <w:rPr>
          <w:rFonts w:ascii="Arial" w:hAnsi="Arial" w:cs="Arial"/>
        </w:rPr>
      </w:pPr>
    </w:p>
    <w:p w14:paraId="2C1F6901" w14:textId="77777777" w:rsidR="00193114" w:rsidRPr="00972405" w:rsidRDefault="00193114" w:rsidP="00193114">
      <w:pPr>
        <w:adjustRightInd w:val="0"/>
        <w:spacing w:after="0" w:line="240" w:lineRule="auto"/>
        <w:rPr>
          <w:rFonts w:ascii="Arial" w:hAnsi="Arial" w:cs="Arial"/>
        </w:rPr>
      </w:pPr>
    </w:p>
    <w:p w14:paraId="4C0C1CCF" w14:textId="77777777" w:rsidR="00193114" w:rsidRPr="00972405" w:rsidRDefault="00193114" w:rsidP="00193114">
      <w:pPr>
        <w:adjustRightInd w:val="0"/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7BA1C0D" w14:textId="77777777" w:rsidR="00193114" w:rsidRPr="00972405" w:rsidRDefault="00193114" w:rsidP="00193114">
      <w:pPr>
        <w:adjustRightInd w:val="0"/>
        <w:spacing w:after="0" w:line="240" w:lineRule="auto"/>
        <w:jc w:val="center"/>
        <w:rPr>
          <w:rFonts w:ascii="Arial" w:hAnsi="Arial" w:cs="Arial"/>
          <w:i/>
          <w:iCs/>
        </w:rPr>
      </w:pPr>
      <w:r w:rsidRPr="00972405">
        <w:rPr>
          <w:rFonts w:ascii="Arial" w:hAnsi="Arial" w:cs="Arial"/>
          <w:i/>
          <w:iCs/>
        </w:rPr>
        <w:t>(nazwa (firma) i dokładny adr</w:t>
      </w:r>
      <w:r>
        <w:rPr>
          <w:rFonts w:ascii="Arial" w:hAnsi="Arial" w:cs="Arial"/>
          <w:i/>
          <w:iCs/>
        </w:rPr>
        <w:t>es Wykonawcy</w:t>
      </w:r>
      <w:r w:rsidRPr="00972405">
        <w:rPr>
          <w:rFonts w:ascii="Arial" w:hAnsi="Arial" w:cs="Arial"/>
          <w:i/>
          <w:iCs/>
        </w:rPr>
        <w:t xml:space="preserve"> ubiegając</w:t>
      </w:r>
      <w:r>
        <w:rPr>
          <w:rFonts w:ascii="Arial" w:hAnsi="Arial" w:cs="Arial"/>
          <w:i/>
          <w:iCs/>
        </w:rPr>
        <w:t>ego</w:t>
      </w:r>
      <w:r w:rsidRPr="00972405">
        <w:rPr>
          <w:rFonts w:ascii="Arial" w:hAnsi="Arial" w:cs="Arial"/>
          <w:i/>
          <w:iCs/>
        </w:rPr>
        <w:t xml:space="preserve"> się o </w:t>
      </w:r>
      <w:r>
        <w:rPr>
          <w:rFonts w:ascii="Arial" w:hAnsi="Arial" w:cs="Arial"/>
          <w:i/>
          <w:iCs/>
        </w:rPr>
        <w:t>zakup</w:t>
      </w:r>
      <w:r w:rsidRPr="00972405">
        <w:rPr>
          <w:rFonts w:ascii="Arial" w:hAnsi="Arial" w:cs="Arial"/>
          <w:i/>
          <w:iCs/>
        </w:rPr>
        <w:t>)</w:t>
      </w:r>
    </w:p>
    <w:p w14:paraId="09D2D2F4" w14:textId="77777777" w:rsidR="00193114" w:rsidRDefault="00193114" w:rsidP="00193114">
      <w:pPr>
        <w:spacing w:after="120"/>
        <w:rPr>
          <w:rFonts w:ascii="Arial" w:eastAsia="Calibri" w:hAnsi="Arial" w:cs="Arial"/>
          <w:b/>
        </w:rPr>
      </w:pPr>
    </w:p>
    <w:p w14:paraId="77F37EE7" w14:textId="77777777" w:rsidR="00193114" w:rsidRDefault="00193114" w:rsidP="00193114">
      <w:pPr>
        <w:spacing w:after="120"/>
        <w:rPr>
          <w:rFonts w:ascii="Arial" w:eastAsia="Calibri" w:hAnsi="Arial" w:cs="Arial"/>
          <w:b/>
        </w:rPr>
      </w:pPr>
    </w:p>
    <w:p w14:paraId="535860D3" w14:textId="77777777" w:rsidR="00193114" w:rsidRPr="00972405" w:rsidRDefault="00193114" w:rsidP="00193114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972405">
        <w:rPr>
          <w:rFonts w:ascii="Arial" w:hAnsi="Arial" w:cs="Arial"/>
          <w:color w:val="000000" w:themeColor="text1"/>
          <w:lang w:eastAsia="pl-PL"/>
        </w:rPr>
        <w:t xml:space="preserve">oferujemy następującą cenę: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3"/>
        <w:gridCol w:w="5139"/>
      </w:tblGrid>
      <w:tr w:rsidR="00193114" w:rsidRPr="00972405" w14:paraId="5BD5092D" w14:textId="77777777" w:rsidTr="00A0654B">
        <w:trPr>
          <w:trHeight w:val="745"/>
          <w:jc w:val="center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750B4" w14:textId="77777777" w:rsidR="00193114" w:rsidRPr="00BF74E8" w:rsidRDefault="00193114" w:rsidP="00A0654B">
            <w:pPr>
              <w:spacing w:before="360" w:after="120" w:line="240" w:lineRule="auto"/>
              <w:jc w:val="center"/>
              <w:rPr>
                <w:rFonts w:ascii="Arial" w:eastAsia="Calibri" w:hAnsi="Arial" w:cs="Arial"/>
              </w:rPr>
            </w:pPr>
            <w:r w:rsidRPr="00BF74E8">
              <w:rPr>
                <w:rFonts w:ascii="Arial" w:eastAsia="Calibri" w:hAnsi="Arial" w:cs="Arial"/>
              </w:rPr>
              <w:t xml:space="preserve">Cena 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B8E5" w14:textId="77777777" w:rsidR="00193114" w:rsidRPr="00BF74E8" w:rsidRDefault="00193114" w:rsidP="00A0654B">
            <w:pPr>
              <w:spacing w:before="360" w:after="120" w:line="360" w:lineRule="auto"/>
              <w:rPr>
                <w:rFonts w:ascii="Arial" w:eastAsia="Calibri" w:hAnsi="Arial" w:cs="Arial"/>
              </w:rPr>
            </w:pPr>
            <w:r w:rsidRPr="00BF74E8">
              <w:rPr>
                <w:rFonts w:ascii="Arial" w:eastAsia="Calibri" w:hAnsi="Arial" w:cs="Arial"/>
                <w:b/>
              </w:rPr>
              <w:t>netto:</w:t>
            </w:r>
            <w:r w:rsidRPr="00BF74E8">
              <w:rPr>
                <w:rFonts w:ascii="Arial" w:eastAsia="Calibri" w:hAnsi="Arial" w:cs="Arial"/>
              </w:rPr>
              <w:t xml:space="preserve"> …………………….…………..…… zł </w:t>
            </w:r>
          </w:p>
        </w:tc>
      </w:tr>
      <w:tr w:rsidR="00193114" w:rsidRPr="00972405" w14:paraId="61D384A7" w14:textId="77777777" w:rsidTr="00A0654B">
        <w:trPr>
          <w:trHeight w:val="745"/>
          <w:jc w:val="center"/>
        </w:trPr>
        <w:tc>
          <w:tcPr>
            <w:tcW w:w="4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DDC71" w14:textId="77777777" w:rsidR="00193114" w:rsidRPr="00BF74E8" w:rsidRDefault="00193114" w:rsidP="00A0654B">
            <w:pPr>
              <w:spacing w:before="360" w:after="12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D66" w14:textId="77777777" w:rsidR="00193114" w:rsidRPr="00BF74E8" w:rsidRDefault="00193114" w:rsidP="00A0654B">
            <w:pPr>
              <w:spacing w:before="360" w:after="120" w:line="360" w:lineRule="auto"/>
              <w:rPr>
                <w:rFonts w:ascii="Arial" w:eastAsia="Calibri" w:hAnsi="Arial" w:cs="Arial"/>
              </w:rPr>
            </w:pPr>
            <w:r w:rsidRPr="00BF74E8">
              <w:rPr>
                <w:rFonts w:ascii="Arial" w:eastAsia="Calibri" w:hAnsi="Arial" w:cs="Arial"/>
                <w:b/>
              </w:rPr>
              <w:t>VAT:</w:t>
            </w:r>
            <w:r w:rsidRPr="00BF74E8">
              <w:rPr>
                <w:rFonts w:ascii="Arial" w:eastAsia="Calibri" w:hAnsi="Arial" w:cs="Arial"/>
              </w:rPr>
              <w:t xml:space="preserve"> …………………….…………..…… %</w:t>
            </w:r>
          </w:p>
        </w:tc>
      </w:tr>
      <w:tr w:rsidR="00193114" w:rsidRPr="00972405" w14:paraId="4948C745" w14:textId="77777777" w:rsidTr="00A0654B">
        <w:trPr>
          <w:trHeight w:val="745"/>
          <w:jc w:val="center"/>
        </w:trPr>
        <w:tc>
          <w:tcPr>
            <w:tcW w:w="4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4EB97" w14:textId="77777777" w:rsidR="00193114" w:rsidRPr="00BF74E8" w:rsidRDefault="00193114" w:rsidP="00A0654B">
            <w:pPr>
              <w:spacing w:before="360" w:after="12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A912" w14:textId="77777777" w:rsidR="00193114" w:rsidRPr="00BF74E8" w:rsidRDefault="00193114" w:rsidP="00A0654B">
            <w:pPr>
              <w:spacing w:before="360" w:after="120" w:line="360" w:lineRule="auto"/>
              <w:rPr>
                <w:rFonts w:ascii="Arial" w:eastAsia="Calibri" w:hAnsi="Arial" w:cs="Arial"/>
              </w:rPr>
            </w:pPr>
            <w:r w:rsidRPr="00BF74E8">
              <w:rPr>
                <w:rFonts w:ascii="Arial" w:eastAsia="Calibri" w:hAnsi="Arial" w:cs="Arial"/>
                <w:b/>
              </w:rPr>
              <w:t>brutto</w:t>
            </w:r>
            <w:r w:rsidRPr="00BF74E8">
              <w:rPr>
                <w:rFonts w:ascii="Arial" w:eastAsia="Calibri" w:hAnsi="Arial" w:cs="Arial"/>
              </w:rPr>
              <w:t>:  …………………...…………..…… zł</w:t>
            </w:r>
          </w:p>
        </w:tc>
      </w:tr>
    </w:tbl>
    <w:p w14:paraId="08117098" w14:textId="77777777" w:rsidR="00193114" w:rsidRPr="00972405" w:rsidRDefault="00193114" w:rsidP="00193114">
      <w:pPr>
        <w:spacing w:after="120"/>
        <w:rPr>
          <w:rFonts w:ascii="Arial" w:eastAsia="Calibri" w:hAnsi="Arial" w:cs="Arial"/>
          <w:b/>
        </w:rPr>
      </w:pPr>
    </w:p>
    <w:p w14:paraId="2019387C" w14:textId="77777777" w:rsidR="00193114" w:rsidRPr="00974469" w:rsidRDefault="00193114" w:rsidP="00193114">
      <w:pPr>
        <w:keepLines/>
        <w:spacing w:after="120" w:line="240" w:lineRule="auto"/>
        <w:jc w:val="both"/>
        <w:rPr>
          <w:rFonts w:ascii="Arial" w:hAnsi="Arial" w:cs="Arial"/>
          <w:b/>
        </w:rPr>
      </w:pPr>
      <w:r w:rsidRPr="000277EF">
        <w:rPr>
          <w:rFonts w:ascii="Arial" w:hAnsi="Arial" w:cs="Arial"/>
          <w:b/>
          <w:color w:val="FF0000"/>
          <w:sz w:val="20"/>
          <w:u w:val="single"/>
          <w:lang w:eastAsia="pl-PL"/>
        </w:rPr>
        <w:lastRenderedPageBreak/>
        <w:t>Cena służy do porównania ofert. Zamawiający rozliczać będzie się po cenach jednostkowych wskazanych w Formularzu cenowym zgodnie z rzeczywistym zapotrzebowaniem wskazanym w </w:t>
      </w:r>
      <w:r>
        <w:rPr>
          <w:rFonts w:ascii="Arial" w:hAnsi="Arial" w:cs="Arial"/>
          <w:b/>
          <w:color w:val="FF0000"/>
          <w:sz w:val="20"/>
          <w:u w:val="single"/>
          <w:lang w:eastAsia="pl-PL"/>
        </w:rPr>
        <w:t>Zleceniach/</w:t>
      </w:r>
      <w:r w:rsidRPr="000277EF">
        <w:rPr>
          <w:rFonts w:ascii="Arial" w:hAnsi="Arial" w:cs="Arial"/>
          <w:b/>
          <w:color w:val="FF0000"/>
          <w:sz w:val="20"/>
          <w:u w:val="single"/>
          <w:lang w:eastAsia="pl-PL"/>
        </w:rPr>
        <w:t xml:space="preserve">Umowach </w:t>
      </w:r>
      <w:r>
        <w:rPr>
          <w:rFonts w:ascii="Arial" w:hAnsi="Arial" w:cs="Arial"/>
          <w:b/>
          <w:color w:val="FF0000"/>
          <w:sz w:val="20"/>
          <w:u w:val="single"/>
          <w:lang w:eastAsia="pl-PL"/>
        </w:rPr>
        <w:t>W</w:t>
      </w:r>
      <w:r w:rsidRPr="000277EF">
        <w:rPr>
          <w:rFonts w:ascii="Arial" w:hAnsi="Arial" w:cs="Arial"/>
          <w:b/>
          <w:color w:val="FF0000"/>
          <w:sz w:val="20"/>
          <w:u w:val="single"/>
          <w:lang w:eastAsia="pl-PL"/>
        </w:rPr>
        <w:t>ykonawczych, a do Umowy zostanie wpisany budżet Zamawiającego jaki zamierza przeznaczyć na realizację całego zakupu.</w:t>
      </w:r>
    </w:p>
    <w:p w14:paraId="0298A88B" w14:textId="77777777" w:rsidR="00193114" w:rsidRPr="00972405" w:rsidRDefault="00193114" w:rsidP="00193114">
      <w:pPr>
        <w:spacing w:after="120" w:line="240" w:lineRule="auto"/>
        <w:jc w:val="both"/>
        <w:rPr>
          <w:rFonts w:ascii="Arial" w:hAnsi="Arial" w:cs="Arial"/>
          <w:b/>
          <w:lang w:eastAsia="ar-SA"/>
        </w:rPr>
      </w:pPr>
      <w:r w:rsidRPr="00972405">
        <w:rPr>
          <w:rFonts w:ascii="Arial" w:hAnsi="Arial" w:cs="Arial"/>
          <w:b/>
          <w:lang w:eastAsia="ar-SA"/>
        </w:rPr>
        <w:t>Oświadczamy, że:</w:t>
      </w:r>
    </w:p>
    <w:p w14:paraId="35869884" w14:textId="77777777" w:rsidR="00193114" w:rsidRPr="00CB0CFC" w:rsidRDefault="00193114" w:rsidP="00193114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  <w:b/>
          <w:u w:val="single"/>
        </w:rPr>
      </w:pPr>
      <w:r w:rsidRPr="00770B2B">
        <w:rPr>
          <w:rFonts w:ascii="Arial" w:hAnsi="Arial" w:cs="Arial"/>
        </w:rPr>
        <w:t>Zapoznaliśmy się z postanowieniami Regulaminu postępowania w tym w szczególności Opisem Przedmiotu Zakupu i przyjmujemy je bez zastrzeże</w:t>
      </w:r>
      <w:r w:rsidRPr="00980C60">
        <w:rPr>
          <w:rFonts w:ascii="Arial" w:hAnsi="Arial" w:cs="Arial"/>
        </w:rPr>
        <w:t>ń.</w:t>
      </w:r>
    </w:p>
    <w:p w14:paraId="0795C664" w14:textId="77777777" w:rsidR="00193114" w:rsidRPr="00972405" w:rsidRDefault="00193114" w:rsidP="00193114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Zdobyliśmy konieczne informacje potrzebne do prawidłowego przygotowania oferty.</w:t>
      </w:r>
    </w:p>
    <w:p w14:paraId="17E8AAEB" w14:textId="77777777" w:rsidR="00193114" w:rsidRPr="00770B2B" w:rsidRDefault="00193114" w:rsidP="00193114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770B2B">
        <w:rPr>
          <w:rFonts w:ascii="Arial" w:hAnsi="Arial" w:cs="Arial"/>
        </w:rPr>
        <w:t>Zobowiązujemy się do wykonania przedmiotu Zakupu na warunkach i zasadach określonych przez Zamawiającego w Regulaminie postępowania oraz Opisie Przedmiotu Zakupu.</w:t>
      </w:r>
    </w:p>
    <w:p w14:paraId="53F1C2E0" w14:textId="77777777" w:rsidR="00193114" w:rsidRPr="00972405" w:rsidRDefault="00193114" w:rsidP="00193114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Akceptujemy wskazany w Regulaminie postępowania </w:t>
      </w:r>
      <w:r w:rsidRPr="00C67095">
        <w:rPr>
          <w:rFonts w:ascii="Arial" w:hAnsi="Arial" w:cs="Arial"/>
        </w:rPr>
        <w:t>90</w:t>
      </w:r>
      <w:r w:rsidRPr="00972405">
        <w:rPr>
          <w:rFonts w:ascii="Arial" w:hAnsi="Arial" w:cs="Arial"/>
          <w:color w:val="548DD4" w:themeColor="text2" w:themeTint="99"/>
        </w:rPr>
        <w:t xml:space="preserve"> </w:t>
      </w:r>
      <w:r w:rsidRPr="00972405">
        <w:rPr>
          <w:rFonts w:ascii="Arial" w:hAnsi="Arial" w:cs="Arial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CDEC7B" w14:textId="77777777" w:rsidR="00193114" w:rsidRPr="00972405" w:rsidRDefault="00193114" w:rsidP="00193114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02F6141D" w14:textId="77777777" w:rsidR="00193114" w:rsidRPr="00972405" w:rsidRDefault="00193114" w:rsidP="00193114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Oświadczam/y, że:</w:t>
      </w:r>
    </w:p>
    <w:p w14:paraId="356E3F87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 przekazuję/</w:t>
      </w:r>
      <w:proofErr w:type="spellStart"/>
      <w:r w:rsidRPr="00972405">
        <w:rPr>
          <w:rFonts w:ascii="Arial" w:hAnsi="Arial" w:cs="Arial"/>
        </w:rPr>
        <w:t>emy</w:t>
      </w:r>
      <w:proofErr w:type="spellEnd"/>
      <w:r w:rsidRPr="00972405">
        <w:rPr>
          <w:rFonts w:ascii="Arial" w:hAnsi="Arial" w:cs="Arial"/>
        </w:rPr>
        <w:t xml:space="preserve"> dane osobowe inne niż bezpośrednio nas dotyczące wobec czego: </w:t>
      </w:r>
    </w:p>
    <w:p w14:paraId="6187F137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Pr="003C419E">
        <w:rPr>
          <w:rFonts w:ascii="Arial" w:hAnsi="Arial" w:cs="Arial"/>
        </w:rPr>
        <w:t>zakupu</w:t>
      </w:r>
      <w:r w:rsidRPr="003C419E" w:rsidDel="003C419E">
        <w:rPr>
          <w:rFonts w:ascii="Arial" w:hAnsi="Arial" w:cs="Arial"/>
        </w:rPr>
        <w:t xml:space="preserve"> </w:t>
      </w:r>
      <w:r w:rsidRPr="00972405">
        <w:rPr>
          <w:rFonts w:ascii="Arial" w:hAnsi="Arial" w:cs="Arial"/>
        </w:rPr>
        <w:t>w niniejszym post</w:t>
      </w:r>
      <w:r>
        <w:rPr>
          <w:rFonts w:ascii="Arial" w:hAnsi="Arial" w:cs="Arial"/>
        </w:rPr>
        <w:t>ę</w:t>
      </w:r>
      <w:r w:rsidRPr="00972405">
        <w:rPr>
          <w:rFonts w:ascii="Arial" w:hAnsi="Arial" w:cs="Arial"/>
        </w:rPr>
        <w:t xml:space="preserve">powaniu; </w:t>
      </w:r>
    </w:p>
    <w:p w14:paraId="373DAD4A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b) poinformowaliśmy wszystkie osoby fizyczne, których dane zostały przekazane Zamawiającemu w związku z prowadzonym </w:t>
      </w:r>
      <w:r>
        <w:rPr>
          <w:rFonts w:ascii="Arial" w:hAnsi="Arial" w:cs="Arial"/>
        </w:rPr>
        <w:t>P</w:t>
      </w:r>
      <w:r w:rsidRPr="00972405">
        <w:rPr>
          <w:rFonts w:ascii="Arial" w:hAnsi="Arial" w:cs="Arial"/>
        </w:rPr>
        <w:t>ostępowaniem, o przetwarzaniu ich danych osobowych przez Zamawiającego zgodnie z treścią § 1 u</w:t>
      </w:r>
      <w:r>
        <w:rPr>
          <w:rFonts w:ascii="Arial" w:hAnsi="Arial" w:cs="Arial"/>
        </w:rPr>
        <w:t>st. 10 Regulaminu postępowania oraz Załącznikiem nr 8 do </w:t>
      </w:r>
      <w:r w:rsidRPr="00972405">
        <w:rPr>
          <w:rFonts w:ascii="Arial" w:hAnsi="Arial" w:cs="Arial"/>
        </w:rPr>
        <w:t xml:space="preserve">Regulaminu postępowania </w:t>
      </w:r>
    </w:p>
    <w:p w14:paraId="542DAF59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14:paraId="77ACBD66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d) Zakres przekazanych danych osobowych obejmuje: …………………………………. </w:t>
      </w:r>
    </w:p>
    <w:p w14:paraId="38EAEA9D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  <w:i/>
          <w:iCs/>
        </w:rPr>
        <w:t xml:space="preserve">[pole uzupełnia Wykonawca wskazując kategorie danych osobowych osób, które zostały przekazane Zamawiającemu, np. imię, nazwisko, stanowisko, służbowe dane kontaktowe]. </w:t>
      </w:r>
    </w:p>
    <w:p w14:paraId="27376CEB" w14:textId="77777777" w:rsidR="00193114" w:rsidRPr="00972405" w:rsidRDefault="00193114" w:rsidP="00193114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 nie przekazujemy danych osobowych innych niż b</w:t>
      </w:r>
      <w:r>
        <w:rPr>
          <w:rFonts w:ascii="Arial" w:hAnsi="Arial" w:cs="Arial"/>
        </w:rPr>
        <w:t>ezpośrednio nas dotyczących lub </w:t>
      </w:r>
      <w:r w:rsidRPr="00972405">
        <w:rPr>
          <w:rFonts w:ascii="Arial" w:hAnsi="Arial" w:cs="Arial"/>
        </w:rPr>
        <w:t xml:space="preserve">zachodzi wyłączenie stosowania obowiązku informacyjnego, stosownie do art. 13 ust. 4 lub art. 14 ust. 5 RODO </w:t>
      </w:r>
    </w:p>
    <w:p w14:paraId="145A2BB8" w14:textId="77777777" w:rsidR="00193114" w:rsidRPr="00972405" w:rsidRDefault="00193114" w:rsidP="00193114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193114" w:rsidRPr="00972405" w14:paraId="3184E305" w14:textId="77777777" w:rsidTr="00A0654B">
        <w:trPr>
          <w:jc w:val="center"/>
        </w:trPr>
        <w:tc>
          <w:tcPr>
            <w:tcW w:w="2968" w:type="dxa"/>
          </w:tcPr>
          <w:p w14:paraId="624BFC1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 xml:space="preserve">Imię i nazwisko </w:t>
            </w:r>
          </w:p>
        </w:tc>
        <w:tc>
          <w:tcPr>
            <w:tcW w:w="4952" w:type="dxa"/>
          </w:tcPr>
          <w:p w14:paraId="1813252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4332ED7A" w14:textId="77777777" w:rsidTr="00A0654B">
        <w:trPr>
          <w:jc w:val="center"/>
        </w:trPr>
        <w:tc>
          <w:tcPr>
            <w:tcW w:w="2968" w:type="dxa"/>
          </w:tcPr>
          <w:p w14:paraId="520603D8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Nazwa podmiotu</w:t>
            </w:r>
          </w:p>
        </w:tc>
        <w:tc>
          <w:tcPr>
            <w:tcW w:w="4952" w:type="dxa"/>
          </w:tcPr>
          <w:p w14:paraId="4BCE44D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5F160F88" w14:textId="77777777" w:rsidTr="00A0654B">
        <w:trPr>
          <w:jc w:val="center"/>
        </w:trPr>
        <w:tc>
          <w:tcPr>
            <w:tcW w:w="2968" w:type="dxa"/>
          </w:tcPr>
          <w:p w14:paraId="13CD3C3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Adres</w:t>
            </w:r>
          </w:p>
        </w:tc>
        <w:tc>
          <w:tcPr>
            <w:tcW w:w="4952" w:type="dxa"/>
          </w:tcPr>
          <w:p w14:paraId="438BA3C2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7E437EB9" w14:textId="77777777" w:rsidTr="00A0654B">
        <w:trPr>
          <w:jc w:val="center"/>
        </w:trPr>
        <w:tc>
          <w:tcPr>
            <w:tcW w:w="2968" w:type="dxa"/>
          </w:tcPr>
          <w:p w14:paraId="6C5ECE3D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Nr faks</w:t>
            </w:r>
          </w:p>
        </w:tc>
        <w:tc>
          <w:tcPr>
            <w:tcW w:w="4952" w:type="dxa"/>
          </w:tcPr>
          <w:p w14:paraId="0C1AE157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6CA972A8" w14:textId="77777777" w:rsidTr="00A0654B">
        <w:trPr>
          <w:trHeight w:val="70"/>
          <w:jc w:val="center"/>
        </w:trPr>
        <w:tc>
          <w:tcPr>
            <w:tcW w:w="2968" w:type="dxa"/>
          </w:tcPr>
          <w:p w14:paraId="7E618147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Nr telefonu</w:t>
            </w:r>
          </w:p>
        </w:tc>
        <w:tc>
          <w:tcPr>
            <w:tcW w:w="4952" w:type="dxa"/>
          </w:tcPr>
          <w:p w14:paraId="7DA98D94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3D2027D6" w14:textId="77777777" w:rsidTr="00A0654B">
        <w:trPr>
          <w:jc w:val="center"/>
        </w:trPr>
        <w:tc>
          <w:tcPr>
            <w:tcW w:w="2968" w:type="dxa"/>
          </w:tcPr>
          <w:p w14:paraId="3BA075AB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  <w:r w:rsidRPr="00972405">
              <w:rPr>
                <w:rFonts w:ascii="Arial" w:hAnsi="Arial" w:cs="Arial"/>
              </w:rPr>
              <w:t>Adres e-mail</w:t>
            </w:r>
          </w:p>
        </w:tc>
        <w:tc>
          <w:tcPr>
            <w:tcW w:w="4952" w:type="dxa"/>
          </w:tcPr>
          <w:p w14:paraId="15CEE47C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5A51ED4" w14:textId="77777777" w:rsidR="00193114" w:rsidRPr="00972405" w:rsidRDefault="00193114" w:rsidP="0019311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7A9C5592" w14:textId="77777777" w:rsidR="00193114" w:rsidRPr="00972405" w:rsidRDefault="00193114" w:rsidP="00193114">
      <w:pPr>
        <w:numPr>
          <w:ilvl w:val="0"/>
          <w:numId w:val="6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>Na  ...  kolejno ponumerowanych stronach składamy ofertę, złożoną z:</w:t>
      </w:r>
    </w:p>
    <w:p w14:paraId="5A8BC8D5" w14:textId="77777777" w:rsidR="00193114" w:rsidRPr="00C03C85" w:rsidRDefault="00193114" w:rsidP="00193114">
      <w:pPr>
        <w:pStyle w:val="Akapitzlist"/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C03C85">
        <w:rPr>
          <w:rFonts w:ascii="Arial" w:hAnsi="Arial" w:cs="Arial"/>
        </w:rPr>
        <w:t>odpowiednio wypełniony Formularz ofertowy [</w:t>
      </w:r>
      <w:r>
        <w:rPr>
          <w:rFonts w:ascii="Arial" w:hAnsi="Arial" w:cs="Arial"/>
        </w:rPr>
        <w:t xml:space="preserve">wzór: </w:t>
      </w:r>
      <w:r w:rsidRPr="00C03C85">
        <w:rPr>
          <w:rFonts w:ascii="Arial" w:hAnsi="Arial" w:cs="Arial"/>
          <w:b/>
        </w:rPr>
        <w:t>Załącznik nr 2</w:t>
      </w:r>
      <w:r w:rsidRPr="00C03C85">
        <w:rPr>
          <w:rFonts w:ascii="Arial" w:hAnsi="Arial" w:cs="Arial"/>
        </w:rPr>
        <w:t xml:space="preserve"> do Regulaminu postępowania],</w:t>
      </w:r>
    </w:p>
    <w:p w14:paraId="3FA48AE4" w14:textId="77777777" w:rsidR="00193114" w:rsidRDefault="00193114" w:rsidP="00193114">
      <w:pPr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ind w:left="1134" w:hanging="567"/>
        <w:jc w:val="both"/>
        <w:rPr>
          <w:rFonts w:ascii="Arial" w:hAnsi="Arial" w:cs="Arial"/>
        </w:rPr>
      </w:pPr>
      <w:r w:rsidRPr="00C03C85">
        <w:rPr>
          <w:rFonts w:ascii="Arial" w:hAnsi="Arial" w:cs="Arial"/>
        </w:rPr>
        <w:lastRenderedPageBreak/>
        <w:t>odpowiednio wypełniony Formularz cenowy [</w:t>
      </w:r>
      <w:r>
        <w:rPr>
          <w:rFonts w:ascii="Arial" w:hAnsi="Arial" w:cs="Arial"/>
        </w:rPr>
        <w:t xml:space="preserve">wzór: </w:t>
      </w:r>
      <w:r w:rsidRPr="00C03C85">
        <w:rPr>
          <w:rFonts w:ascii="Arial" w:hAnsi="Arial" w:cs="Arial"/>
          <w:b/>
        </w:rPr>
        <w:t xml:space="preserve">Załącznik nr 3 </w:t>
      </w:r>
      <w:r w:rsidRPr="00C03C85">
        <w:rPr>
          <w:rFonts w:ascii="Arial" w:hAnsi="Arial" w:cs="Arial"/>
        </w:rPr>
        <w:t xml:space="preserve">do Regulaminu postępowania] </w:t>
      </w:r>
    </w:p>
    <w:p w14:paraId="26711BCE" w14:textId="77777777" w:rsidR="00193114" w:rsidRPr="00F60FA9" w:rsidRDefault="00193114" w:rsidP="00193114">
      <w:pPr>
        <w:numPr>
          <w:ilvl w:val="4"/>
          <w:numId w:val="99"/>
        </w:numPr>
        <w:spacing w:before="120" w:after="120" w:line="240" w:lineRule="auto"/>
        <w:ind w:left="1701" w:hanging="567"/>
        <w:jc w:val="both"/>
        <w:rPr>
          <w:rFonts w:ascii="Arial" w:hAnsi="Arial" w:cs="Arial"/>
          <w:color w:val="FF0000"/>
        </w:rPr>
      </w:pPr>
      <w:r w:rsidRPr="00F60FA9">
        <w:rPr>
          <w:rFonts w:ascii="Arial" w:hAnsi="Arial" w:cs="Arial"/>
          <w:color w:val="FF0000"/>
        </w:rPr>
        <w:t xml:space="preserve">zapisany w formacie PDF - </w:t>
      </w:r>
      <w:r w:rsidRPr="00F60FA9">
        <w:rPr>
          <w:rFonts w:ascii="Arial" w:hAnsi="Arial" w:cs="Arial"/>
          <w:color w:val="FF0000"/>
          <w:u w:val="single"/>
        </w:rPr>
        <w:t>OBLIGATORYJNIE  opatrzony (podobnie jak pozostałe składane dokumenty) kwalifikowanym podpisem elektronicznym lub podpisem zaufanym lub podpisem osobistym zgodnie z umocowaniem</w:t>
      </w:r>
      <w:r w:rsidRPr="00F60FA9">
        <w:rPr>
          <w:rFonts w:ascii="Arial" w:hAnsi="Arial" w:cs="Arial"/>
          <w:color w:val="FF0000"/>
        </w:rPr>
        <w:t>.</w:t>
      </w:r>
    </w:p>
    <w:p w14:paraId="5C44728B" w14:textId="77777777" w:rsidR="00193114" w:rsidRPr="00F60FA9" w:rsidRDefault="00193114" w:rsidP="00193114">
      <w:pPr>
        <w:numPr>
          <w:ilvl w:val="4"/>
          <w:numId w:val="99"/>
        </w:numPr>
        <w:spacing w:before="120" w:after="120" w:line="240" w:lineRule="auto"/>
        <w:ind w:left="1701" w:hanging="567"/>
        <w:jc w:val="both"/>
        <w:rPr>
          <w:rFonts w:ascii="Arial" w:hAnsi="Arial" w:cs="Arial"/>
          <w:color w:val="FF0000"/>
        </w:rPr>
      </w:pPr>
      <w:r w:rsidRPr="00F60FA9">
        <w:rPr>
          <w:rFonts w:ascii="Arial" w:hAnsi="Arial" w:cs="Arial"/>
          <w:color w:val="FF0000"/>
        </w:rPr>
        <w:t xml:space="preserve"> w formacie MS Excel (dla ułatwienia Zamawiającemu porównywania ofert)</w:t>
      </w:r>
    </w:p>
    <w:p w14:paraId="48EB2DFD" w14:textId="77777777" w:rsidR="00193114" w:rsidRPr="001C232D" w:rsidRDefault="00193114" w:rsidP="00193114">
      <w:pPr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ind w:left="1134" w:hanging="567"/>
        <w:jc w:val="both"/>
        <w:rPr>
          <w:rFonts w:ascii="Arial" w:hAnsi="Arial" w:cs="Arial"/>
        </w:rPr>
      </w:pPr>
      <w:r w:rsidRPr="001C232D">
        <w:rPr>
          <w:rFonts w:ascii="Arial" w:hAnsi="Arial" w:cs="Arial"/>
        </w:rPr>
        <w:t xml:space="preserve">oświadczenie, że Wykonawca może ubiegać się o udział w Postępowaniu, zgodnie z § 3 ust. 1 pkt 1)-3) Regulaminu postępowania [wzór: </w:t>
      </w:r>
      <w:r w:rsidRPr="00C03C85">
        <w:rPr>
          <w:rFonts w:ascii="Arial" w:hAnsi="Arial" w:cs="Arial"/>
          <w:b/>
        </w:rPr>
        <w:t>Załącznik nr 4</w:t>
      </w:r>
      <w:r w:rsidRPr="001C232D">
        <w:rPr>
          <w:rFonts w:ascii="Arial" w:hAnsi="Arial" w:cs="Arial"/>
        </w:rPr>
        <w:t xml:space="preserve"> do Regulaminu Postępowania],</w:t>
      </w:r>
    </w:p>
    <w:p w14:paraId="0150278B" w14:textId="77777777" w:rsidR="00193114" w:rsidRPr="006B70B6" w:rsidRDefault="00193114" w:rsidP="00193114">
      <w:pPr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6B70B6">
        <w:rPr>
          <w:rFonts w:ascii="Arial" w:hAnsi="Arial" w:cs="Arial"/>
        </w:rPr>
        <w:t xml:space="preserve">świadczenie, że Wykonawca nie podlega wykluczeniu z Postępowania, zgodnie z § 3 ust. 1 pkt 4) Regulaminu postępowania [wzór: </w:t>
      </w:r>
      <w:r w:rsidRPr="00C03C85">
        <w:rPr>
          <w:rFonts w:ascii="Arial" w:hAnsi="Arial" w:cs="Arial"/>
          <w:b/>
        </w:rPr>
        <w:t>Załącznik nr 5</w:t>
      </w:r>
      <w:r>
        <w:rPr>
          <w:rFonts w:ascii="Arial" w:hAnsi="Arial" w:cs="Arial"/>
        </w:rPr>
        <w:t xml:space="preserve"> </w:t>
      </w:r>
      <w:r w:rsidRPr="006B70B6">
        <w:rPr>
          <w:rFonts w:ascii="Arial" w:hAnsi="Arial" w:cs="Arial"/>
        </w:rPr>
        <w:t>do Regulaminu postępowania],</w:t>
      </w:r>
    </w:p>
    <w:p w14:paraId="7B09B0CC" w14:textId="77777777" w:rsidR="00193114" w:rsidRPr="00F84308" w:rsidRDefault="00193114" w:rsidP="00193114">
      <w:pPr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ind w:left="1134" w:hanging="567"/>
        <w:jc w:val="both"/>
        <w:rPr>
          <w:rFonts w:ascii="Arial" w:hAnsi="Arial" w:cs="Arial"/>
          <w:bCs/>
        </w:rPr>
      </w:pPr>
      <w:r w:rsidRPr="001C232D">
        <w:rPr>
          <w:rFonts w:ascii="Arial" w:hAnsi="Arial" w:cs="Arial"/>
        </w:rPr>
        <w:t xml:space="preserve">zobowiązanie o zachowaniu poufności oraz o nie zgłaszaniu i nie dochodzeniu od Zamawiającego roszczeń w przypadku unieważnienia Postępowania [wzór: </w:t>
      </w:r>
      <w:r w:rsidRPr="00C03C85">
        <w:rPr>
          <w:rFonts w:ascii="Arial" w:hAnsi="Arial" w:cs="Arial"/>
          <w:b/>
        </w:rPr>
        <w:t>Załącznik nr 6</w:t>
      </w:r>
      <w:r w:rsidRPr="001C232D">
        <w:rPr>
          <w:rFonts w:ascii="Arial" w:hAnsi="Arial" w:cs="Arial"/>
        </w:rPr>
        <w:t xml:space="preserve"> do Regulaminu postępowania</w:t>
      </w:r>
      <w:r w:rsidRPr="006B70B6">
        <w:rPr>
          <w:rFonts w:ascii="Arial" w:hAnsi="Arial" w:cs="Arial"/>
        </w:rPr>
        <w:t>],</w:t>
      </w:r>
    </w:p>
    <w:p w14:paraId="3DD06FE2" w14:textId="77777777" w:rsidR="00193114" w:rsidRPr="009865CD" w:rsidRDefault="00193114" w:rsidP="00193114">
      <w:pPr>
        <w:numPr>
          <w:ilvl w:val="2"/>
          <w:numId w:val="99"/>
        </w:numPr>
        <w:autoSpaceDE w:val="0"/>
        <w:autoSpaceDN w:val="0"/>
        <w:adjustRightInd w:val="0"/>
        <w:spacing w:before="120" w:after="120" w:line="240" w:lineRule="auto"/>
        <w:ind w:left="1134" w:hanging="567"/>
        <w:jc w:val="both"/>
        <w:rPr>
          <w:rFonts w:ascii="Arial" w:hAnsi="Arial" w:cs="Arial"/>
        </w:rPr>
      </w:pPr>
      <w:r w:rsidRPr="00CB0CFC">
        <w:rPr>
          <w:rFonts w:ascii="Arial" w:hAnsi="Arial" w:cs="Arial"/>
        </w:rPr>
        <w:t xml:space="preserve">wykaz zrealizowanych </w:t>
      </w:r>
      <w:r>
        <w:rPr>
          <w:rFonts w:ascii="Arial" w:hAnsi="Arial" w:cs="Arial"/>
        </w:rPr>
        <w:t xml:space="preserve">usług </w:t>
      </w:r>
      <w:r w:rsidRPr="00EC4A37">
        <w:rPr>
          <w:rFonts w:ascii="Arial" w:hAnsi="Arial" w:cs="Arial"/>
        </w:rPr>
        <w:t xml:space="preserve">[wzór: </w:t>
      </w:r>
      <w:r w:rsidRPr="00EC4A3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EC4A37">
        <w:rPr>
          <w:rFonts w:ascii="Arial" w:hAnsi="Arial" w:cs="Arial"/>
        </w:rPr>
        <w:t xml:space="preserve"> do Regulaminu postępowania],</w:t>
      </w:r>
      <w:r>
        <w:rPr>
          <w:rFonts w:ascii="Arial" w:hAnsi="Arial" w:cs="Arial"/>
        </w:rPr>
        <w:t xml:space="preserve">  </w:t>
      </w:r>
    </w:p>
    <w:p w14:paraId="0060F42B" w14:textId="77777777" w:rsidR="00193114" w:rsidRDefault="00193114" w:rsidP="00193114">
      <w:pPr>
        <w:pStyle w:val="Akapitzlist"/>
        <w:numPr>
          <w:ilvl w:val="2"/>
          <w:numId w:val="99"/>
        </w:numPr>
        <w:spacing w:before="120" w:after="120" w:line="240" w:lineRule="auto"/>
        <w:ind w:left="1134" w:hanging="566"/>
        <w:contextualSpacing w:val="0"/>
        <w:jc w:val="both"/>
        <w:rPr>
          <w:rFonts w:ascii="Arial" w:hAnsi="Arial" w:cs="Arial"/>
          <w:lang w:bidi="pl-PL"/>
        </w:rPr>
      </w:pPr>
      <w:r w:rsidRPr="008237BC">
        <w:rPr>
          <w:rFonts w:ascii="Arial" w:hAnsi="Arial" w:cs="Arial"/>
          <w:lang w:bidi="pl-PL"/>
        </w:rPr>
        <w:t xml:space="preserve">w przypadku wspólnego ubiegania się Wykonawców o realizację zakupu - pełnomocnictwo do reprezentowania wszystkich podmiotów w toku Postępowania albo do reprezentowania w Postępowaniu oraz do zawarcia Umowy w sprawie tego zakupu (o ile dotyczy) [wzór: </w:t>
      </w:r>
      <w:r w:rsidRPr="008237BC">
        <w:rPr>
          <w:rFonts w:ascii="Arial" w:hAnsi="Arial" w:cs="Arial"/>
          <w:b/>
          <w:lang w:bidi="pl-PL"/>
        </w:rPr>
        <w:t>Załącznik nr 9</w:t>
      </w:r>
      <w:r w:rsidRPr="008237BC">
        <w:rPr>
          <w:rFonts w:ascii="Arial" w:hAnsi="Arial" w:cs="Arial"/>
          <w:lang w:bidi="pl-PL"/>
        </w:rPr>
        <w:t xml:space="preserve"> do Regulaminu postępowania]</w:t>
      </w:r>
    </w:p>
    <w:p w14:paraId="2283B88A" w14:textId="77777777" w:rsidR="00193114" w:rsidRDefault="00193114" w:rsidP="00193114">
      <w:pPr>
        <w:pStyle w:val="Akapitzlist"/>
        <w:numPr>
          <w:ilvl w:val="2"/>
          <w:numId w:val="99"/>
        </w:numPr>
        <w:spacing w:before="120" w:after="120" w:line="240" w:lineRule="auto"/>
        <w:ind w:left="1134" w:hanging="566"/>
        <w:contextualSpacing w:val="0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f</w:t>
      </w:r>
      <w:r w:rsidRPr="00F60FA9">
        <w:rPr>
          <w:rFonts w:ascii="Arial" w:hAnsi="Arial" w:cs="Arial"/>
          <w:lang w:bidi="pl-PL"/>
        </w:rPr>
        <w:t>ormularz oceny kontrahenta</w:t>
      </w:r>
      <w:r>
        <w:rPr>
          <w:rFonts w:ascii="Arial" w:hAnsi="Arial" w:cs="Arial"/>
          <w:lang w:bidi="pl-PL"/>
        </w:rPr>
        <w:t xml:space="preserve"> </w:t>
      </w:r>
      <w:r w:rsidRPr="00F60FA9">
        <w:rPr>
          <w:rFonts w:ascii="Arial" w:hAnsi="Arial" w:cs="Arial"/>
          <w:lang w:bidi="pl-PL"/>
        </w:rPr>
        <w:t xml:space="preserve">[wzór: </w:t>
      </w:r>
      <w:r w:rsidRPr="00F60FA9">
        <w:rPr>
          <w:rFonts w:ascii="Arial" w:hAnsi="Arial" w:cs="Arial"/>
          <w:b/>
          <w:lang w:bidi="pl-PL"/>
        </w:rPr>
        <w:t>Załąc</w:t>
      </w:r>
      <w:r>
        <w:rPr>
          <w:rFonts w:ascii="Arial" w:hAnsi="Arial" w:cs="Arial"/>
          <w:b/>
          <w:lang w:bidi="pl-PL"/>
        </w:rPr>
        <w:t>znik nr 10</w:t>
      </w:r>
      <w:r w:rsidRPr="00F60FA9">
        <w:rPr>
          <w:rFonts w:ascii="Arial" w:hAnsi="Arial" w:cs="Arial"/>
          <w:lang w:bidi="pl-PL"/>
        </w:rPr>
        <w:t xml:space="preserve"> do Regulaminu postępowania]</w:t>
      </w:r>
    </w:p>
    <w:p w14:paraId="324B5256" w14:textId="77777777" w:rsidR="00193114" w:rsidRDefault="00193114" w:rsidP="00193114">
      <w:pPr>
        <w:pStyle w:val="Akapitzlist"/>
        <w:numPr>
          <w:ilvl w:val="2"/>
          <w:numId w:val="99"/>
        </w:numPr>
        <w:spacing w:before="120" w:after="120" w:line="240" w:lineRule="auto"/>
        <w:ind w:left="1134" w:hanging="566"/>
        <w:contextualSpacing w:val="0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…………………………………</w:t>
      </w:r>
    </w:p>
    <w:p w14:paraId="0EA28B0E" w14:textId="77777777" w:rsidR="00193114" w:rsidRDefault="00193114" w:rsidP="00193114">
      <w:pPr>
        <w:pStyle w:val="Akapitzlist"/>
        <w:numPr>
          <w:ilvl w:val="2"/>
          <w:numId w:val="99"/>
        </w:numPr>
        <w:spacing w:before="120" w:after="120" w:line="240" w:lineRule="auto"/>
        <w:ind w:left="1134" w:hanging="566"/>
        <w:contextualSpacing w:val="0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…………………………………..</w:t>
      </w:r>
    </w:p>
    <w:p w14:paraId="0CBD5B73" w14:textId="77777777" w:rsidR="00193114" w:rsidRDefault="00193114" w:rsidP="00193114">
      <w:pPr>
        <w:spacing w:before="120" w:after="120" w:line="240" w:lineRule="auto"/>
        <w:jc w:val="both"/>
        <w:rPr>
          <w:rFonts w:ascii="Arial" w:hAnsi="Arial" w:cs="Arial"/>
          <w:lang w:bidi="pl-PL"/>
        </w:rPr>
      </w:pPr>
    </w:p>
    <w:p w14:paraId="576A0991" w14:textId="77777777" w:rsidR="00193114" w:rsidRPr="000E069B" w:rsidRDefault="00193114" w:rsidP="00193114">
      <w:pPr>
        <w:spacing w:before="120" w:after="120" w:line="240" w:lineRule="auto"/>
        <w:jc w:val="both"/>
        <w:rPr>
          <w:rFonts w:ascii="Arial" w:hAnsi="Arial" w:cs="Arial"/>
          <w:lang w:bidi="pl-PL"/>
        </w:rPr>
      </w:pPr>
    </w:p>
    <w:p w14:paraId="19FDE1C2" w14:textId="77777777" w:rsidR="00193114" w:rsidRPr="00972405" w:rsidRDefault="00193114" w:rsidP="0019311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93114" w:rsidRPr="00972405" w14:paraId="50C403EA" w14:textId="77777777" w:rsidTr="00A0654B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BCAA066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14:paraId="6778497C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Nazwisko i imię osoby (osób) uprawnionej(</w:t>
            </w:r>
            <w:proofErr w:type="spellStart"/>
            <w:r w:rsidRPr="00972405">
              <w:rPr>
                <w:rFonts w:ascii="Arial" w:hAnsi="Arial" w:cs="Arial"/>
                <w:bCs/>
              </w:rPr>
              <w:t>ych</w:t>
            </w:r>
            <w:proofErr w:type="spellEnd"/>
            <w:r w:rsidRPr="00972405">
              <w:rPr>
                <w:rFonts w:ascii="Arial" w:hAnsi="Arial" w:cs="Arial"/>
                <w:bCs/>
              </w:rPr>
              <w:t>) do występowania w obrocie prawnym lub posiadającej (</w:t>
            </w:r>
            <w:proofErr w:type="spellStart"/>
            <w:r w:rsidRPr="00972405">
              <w:rPr>
                <w:rFonts w:ascii="Arial" w:hAnsi="Arial" w:cs="Arial"/>
                <w:bCs/>
              </w:rPr>
              <w:t>ych</w:t>
            </w:r>
            <w:proofErr w:type="spellEnd"/>
            <w:r w:rsidRPr="00972405">
              <w:rPr>
                <w:rFonts w:ascii="Arial" w:hAnsi="Arial" w:cs="Arial"/>
                <w:bCs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CA8117C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Podpis(y) osoby(osób) uprawnionej</w:t>
            </w:r>
            <w:r w:rsidRPr="00972405" w:rsidDel="000F6600">
              <w:rPr>
                <w:rFonts w:ascii="Arial" w:hAnsi="Arial" w:cs="Arial"/>
                <w:bCs/>
              </w:rPr>
              <w:t xml:space="preserve"> </w:t>
            </w:r>
            <w:r w:rsidRPr="00972405">
              <w:rPr>
                <w:rFonts w:ascii="Arial" w:hAnsi="Arial" w:cs="Arial"/>
                <w:bCs/>
              </w:rPr>
              <w:t>(</w:t>
            </w:r>
            <w:proofErr w:type="spellStart"/>
            <w:r w:rsidRPr="00972405">
              <w:rPr>
                <w:rFonts w:ascii="Arial" w:hAnsi="Arial" w:cs="Arial"/>
                <w:bCs/>
              </w:rPr>
              <w:t>ych</w:t>
            </w:r>
            <w:proofErr w:type="spellEnd"/>
            <w:r w:rsidRPr="00972405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937" w:type="pct"/>
            <w:vAlign w:val="center"/>
          </w:tcPr>
          <w:p w14:paraId="26B38A0E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Miejscowość i </w:t>
            </w:r>
            <w:r w:rsidRPr="00972405">
              <w:rPr>
                <w:rFonts w:ascii="Arial" w:hAnsi="Arial" w:cs="Arial"/>
                <w:bCs/>
              </w:rPr>
              <w:t>data</w:t>
            </w:r>
          </w:p>
        </w:tc>
      </w:tr>
      <w:tr w:rsidR="00193114" w:rsidRPr="00972405" w14:paraId="65FAAA38" w14:textId="77777777" w:rsidTr="00A0654B">
        <w:trPr>
          <w:cantSplit/>
          <w:trHeight w:val="674"/>
          <w:jc w:val="center"/>
        </w:trPr>
        <w:tc>
          <w:tcPr>
            <w:tcW w:w="307" w:type="pct"/>
          </w:tcPr>
          <w:p w14:paraId="0AD7172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54" w:type="pct"/>
          </w:tcPr>
          <w:p w14:paraId="789F0EC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906AE34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2" w:type="pct"/>
          </w:tcPr>
          <w:p w14:paraId="6055C67F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37" w:type="pct"/>
          </w:tcPr>
          <w:p w14:paraId="55ACEC8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5C610281" w14:textId="77777777" w:rsidR="00193114" w:rsidRDefault="00193114" w:rsidP="00193114">
      <w:pPr>
        <w:ind w:left="1418"/>
        <w:contextualSpacing/>
        <w:jc w:val="right"/>
        <w:rPr>
          <w:rFonts w:ascii="Arial" w:hAnsi="Arial" w:cs="Arial"/>
        </w:rPr>
      </w:pPr>
    </w:p>
    <w:p w14:paraId="10A9F8BD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F111DA">
        <w:rPr>
          <w:rFonts w:ascii="Arial" w:hAnsi="Arial" w:cs="Arial"/>
        </w:rPr>
        <w:lastRenderedPageBreak/>
        <w:t>[</w:t>
      </w:r>
      <w:r w:rsidRPr="00F111D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</w:t>
      </w:r>
      <w:r w:rsidRPr="00F111DA">
        <w:rPr>
          <w:rFonts w:ascii="Arial" w:hAnsi="Arial" w:cs="Arial"/>
        </w:rPr>
        <w:t xml:space="preserve"> do Regulaminu postępowania]</w:t>
      </w:r>
    </w:p>
    <w:p w14:paraId="63B83763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2D31AACE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65727281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729FBE9D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7560819F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1259A2E1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13CA5DCB" w14:textId="77777777" w:rsidR="00193114" w:rsidRDefault="00193114" w:rsidP="00193114">
      <w:pPr>
        <w:spacing w:after="0" w:line="240" w:lineRule="auto"/>
        <w:jc w:val="center"/>
        <w:rPr>
          <w:rFonts w:ascii="Arial" w:eastAsia="Arial Unicode MS" w:hAnsi="Arial" w:cs="Arial"/>
          <w:b/>
          <w:bCs/>
          <w:i/>
          <w:color w:val="FF0000"/>
          <w:lang w:eastAsia="pl-PL"/>
        </w:rPr>
      </w:pPr>
      <w:r>
        <w:rPr>
          <w:rFonts w:ascii="Arial" w:eastAsia="Arial Unicode MS" w:hAnsi="Arial" w:cs="Arial"/>
          <w:b/>
          <w:bCs/>
          <w:i/>
          <w:color w:val="FF0000"/>
          <w:lang w:eastAsia="pl-PL"/>
        </w:rPr>
        <w:t>/</w:t>
      </w:r>
      <w:r w:rsidRPr="002C5472">
        <w:rPr>
          <w:rFonts w:ascii="Arial" w:eastAsia="Arial Unicode MS" w:hAnsi="Arial" w:cs="Arial"/>
          <w:b/>
          <w:bCs/>
          <w:i/>
          <w:color w:val="FF0000"/>
          <w:lang w:eastAsia="pl-PL"/>
        </w:rPr>
        <w:t>Formularz cenowy</w:t>
      </w:r>
      <w:r>
        <w:rPr>
          <w:rFonts w:ascii="Arial" w:eastAsia="Arial Unicode MS" w:hAnsi="Arial" w:cs="Arial"/>
          <w:b/>
          <w:bCs/>
          <w:i/>
          <w:color w:val="FF0000"/>
          <w:lang w:eastAsia="pl-PL"/>
        </w:rPr>
        <w:t xml:space="preserve"> </w:t>
      </w:r>
      <w:r w:rsidRPr="002C5472">
        <w:rPr>
          <w:rFonts w:ascii="Arial" w:eastAsia="Arial Unicode MS" w:hAnsi="Arial" w:cs="Arial"/>
          <w:b/>
          <w:bCs/>
          <w:i/>
          <w:color w:val="FF0000"/>
          <w:lang w:eastAsia="pl-PL"/>
        </w:rPr>
        <w:t xml:space="preserve">- odrębny dokument </w:t>
      </w:r>
      <w:r>
        <w:rPr>
          <w:rFonts w:ascii="Arial" w:eastAsia="Arial Unicode MS" w:hAnsi="Arial" w:cs="Arial"/>
          <w:b/>
          <w:bCs/>
          <w:i/>
          <w:color w:val="FF0000"/>
          <w:lang w:eastAsia="pl-PL"/>
        </w:rPr>
        <w:t>w formacie MS Excel/</w:t>
      </w:r>
    </w:p>
    <w:p w14:paraId="557CF63C" w14:textId="77777777" w:rsidR="00193114" w:rsidRDefault="00193114" w:rsidP="00193114">
      <w:pPr>
        <w:spacing w:after="0" w:line="240" w:lineRule="auto"/>
        <w:jc w:val="both"/>
        <w:rPr>
          <w:rFonts w:ascii="Arial" w:eastAsia="Arial Unicode MS" w:hAnsi="Arial" w:cs="Arial"/>
          <w:b/>
          <w:bCs/>
          <w:i/>
          <w:color w:val="FF0000"/>
          <w:lang w:eastAsia="pl-PL"/>
        </w:rPr>
      </w:pPr>
    </w:p>
    <w:p w14:paraId="35FF2C32" w14:textId="77777777" w:rsidR="00193114" w:rsidRDefault="00193114" w:rsidP="00193114">
      <w:pPr>
        <w:autoSpaceDE w:val="0"/>
        <w:autoSpaceDN w:val="0"/>
        <w:adjustRightInd w:val="0"/>
        <w:spacing w:before="120" w:after="120" w:line="240" w:lineRule="auto"/>
        <w:ind w:left="1134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UWAGA!</w:t>
      </w:r>
    </w:p>
    <w:p w14:paraId="194F502F" w14:textId="77777777" w:rsidR="00193114" w:rsidRDefault="00193114" w:rsidP="00193114">
      <w:pPr>
        <w:autoSpaceDE w:val="0"/>
        <w:autoSpaceDN w:val="0"/>
        <w:adjustRightInd w:val="0"/>
        <w:spacing w:before="120" w:after="120" w:line="240" w:lineRule="auto"/>
        <w:ind w:left="1134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Należy pamiętać, aby składając Ofertę za pomocą Modułu EKZD dołączyć dwie wersje pliku:</w:t>
      </w:r>
    </w:p>
    <w:p w14:paraId="12C3E2A2" w14:textId="77777777" w:rsidR="00193114" w:rsidRPr="00D250A6" w:rsidRDefault="00193114" w:rsidP="00193114">
      <w:pPr>
        <w:numPr>
          <w:ilvl w:val="4"/>
          <w:numId w:val="99"/>
        </w:numPr>
        <w:spacing w:before="120" w:after="120" w:line="240" w:lineRule="auto"/>
        <w:ind w:left="1701" w:hanging="567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zapisany w formacie PDF - </w:t>
      </w:r>
      <w:r w:rsidRPr="00D250A6">
        <w:rPr>
          <w:rFonts w:ascii="Arial" w:hAnsi="Arial" w:cs="Arial"/>
          <w:b/>
          <w:color w:val="FF0000"/>
          <w:u w:val="single"/>
        </w:rPr>
        <w:t>OBLIGAT</w:t>
      </w:r>
      <w:r>
        <w:rPr>
          <w:rFonts w:ascii="Arial" w:hAnsi="Arial" w:cs="Arial"/>
          <w:b/>
          <w:color w:val="FF0000"/>
          <w:u w:val="single"/>
        </w:rPr>
        <w:t>ORYJNIE  opatrzony (podobnie jak pozostałe składane dokumenty)</w:t>
      </w:r>
      <w:r w:rsidRPr="00D250A6">
        <w:rPr>
          <w:rFonts w:ascii="Arial" w:hAnsi="Arial" w:cs="Arial"/>
          <w:b/>
          <w:color w:val="FF0000"/>
          <w:u w:val="single"/>
        </w:rPr>
        <w:t xml:space="preserve"> kwalifikowanym podpisem elektronicznym lub podpisem zaufanym lub podpisem osobistym zgodnie z umocowaniem</w:t>
      </w:r>
      <w:r>
        <w:rPr>
          <w:rFonts w:ascii="Arial" w:hAnsi="Arial" w:cs="Arial"/>
          <w:b/>
          <w:color w:val="FF0000"/>
        </w:rPr>
        <w:t xml:space="preserve">. </w:t>
      </w:r>
    </w:p>
    <w:p w14:paraId="7FDA263B" w14:textId="77777777" w:rsidR="00193114" w:rsidRDefault="00193114" w:rsidP="00193114">
      <w:pPr>
        <w:numPr>
          <w:ilvl w:val="4"/>
          <w:numId w:val="99"/>
        </w:numPr>
        <w:spacing w:before="240" w:after="120" w:line="240" w:lineRule="auto"/>
        <w:ind w:left="1701" w:hanging="567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w formacie MS Excel (dla ułatwienia Zamawiającemu porównywania ofert)</w:t>
      </w:r>
    </w:p>
    <w:p w14:paraId="6EF9AD47" w14:textId="77777777" w:rsidR="00193114" w:rsidRDefault="00193114" w:rsidP="00193114">
      <w:pPr>
        <w:numPr>
          <w:ilvl w:val="4"/>
          <w:numId w:val="99"/>
        </w:numPr>
        <w:spacing w:before="240" w:after="120" w:line="240" w:lineRule="auto"/>
        <w:ind w:left="1701" w:hanging="567"/>
        <w:jc w:val="both"/>
        <w:rPr>
          <w:rFonts w:ascii="Arial" w:hAnsi="Arial" w:cs="Arial"/>
          <w:b/>
          <w:color w:val="FF0000"/>
        </w:rPr>
      </w:pPr>
      <w:r w:rsidRPr="00E32DFF">
        <w:rPr>
          <w:rFonts w:ascii="Arial" w:hAnsi="Arial" w:cs="Arial"/>
          <w:b/>
          <w:color w:val="FF0000"/>
        </w:rPr>
        <w:t>wartości w obu plikach (PDF ora</w:t>
      </w:r>
      <w:r>
        <w:rPr>
          <w:rFonts w:ascii="Arial" w:hAnsi="Arial" w:cs="Arial"/>
          <w:b/>
          <w:color w:val="FF0000"/>
        </w:rPr>
        <w:t>z</w:t>
      </w:r>
      <w:r w:rsidRPr="00E32DFF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MS Excel</w:t>
      </w:r>
      <w:r w:rsidRPr="00E32DFF">
        <w:rPr>
          <w:rFonts w:ascii="Arial" w:hAnsi="Arial" w:cs="Arial"/>
          <w:b/>
          <w:color w:val="FF0000"/>
        </w:rPr>
        <w:t>) muszą być tożsame</w:t>
      </w:r>
    </w:p>
    <w:p w14:paraId="7B7962C4" w14:textId="77777777" w:rsidR="00193114" w:rsidRPr="004F2C16" w:rsidRDefault="00193114" w:rsidP="00193114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right"/>
        <w:rPr>
          <w:rFonts w:ascii="Arial" w:eastAsia="Arial Unicode MS" w:hAnsi="Arial" w:cs="Arial"/>
          <w:b/>
          <w:bCs/>
          <w:i/>
          <w:lang w:eastAsia="pl-PL"/>
        </w:rPr>
      </w:pPr>
      <w:r>
        <w:rPr>
          <w:rFonts w:ascii="Arial" w:eastAsia="Arial Unicode MS" w:hAnsi="Arial" w:cs="Arial"/>
          <w:b/>
          <w:bCs/>
          <w:i/>
          <w:lang w:eastAsia="pl-PL"/>
        </w:rPr>
        <w:br w:type="column"/>
      </w:r>
      <w:r w:rsidRPr="00F111DA">
        <w:rPr>
          <w:rFonts w:ascii="Arial" w:hAnsi="Arial" w:cs="Arial"/>
        </w:rPr>
        <w:lastRenderedPageBreak/>
        <w:t>[</w:t>
      </w:r>
      <w:r w:rsidRPr="00F111D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  <w:r w:rsidRPr="00F111DA">
        <w:rPr>
          <w:rFonts w:ascii="Arial" w:hAnsi="Arial" w:cs="Arial"/>
        </w:rPr>
        <w:t xml:space="preserve"> do Regulaminu postępowania]</w:t>
      </w:r>
    </w:p>
    <w:p w14:paraId="7ACF01A5" w14:textId="77777777" w:rsidR="00193114" w:rsidRPr="00972405" w:rsidRDefault="00193114" w:rsidP="00193114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lang w:eastAsia="pl-PL"/>
        </w:rPr>
      </w:pPr>
      <w:r w:rsidRPr="00972405">
        <w:rPr>
          <w:rFonts w:ascii="Arial" w:eastAsia="Arial Unicode MS" w:hAnsi="Arial" w:cs="Arial"/>
          <w:b/>
          <w:bCs/>
          <w:lang w:eastAsia="pl-PL"/>
        </w:rPr>
        <w:t>Oświadczenie o spełnianiu warunków uczestnictwa w Postępowaniu</w:t>
      </w:r>
    </w:p>
    <w:p w14:paraId="727F0E4D" w14:textId="77777777" w:rsidR="00193114" w:rsidRPr="00972405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93114" w:rsidRPr="00972405" w14:paraId="0EF58B76" w14:textId="77777777" w:rsidTr="00A0654B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F548774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38DD1AC6" w14:textId="77777777" w:rsidR="00193114" w:rsidRPr="00972405" w:rsidRDefault="00193114" w:rsidP="00A0654B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1558E92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548DE3C3" w14:textId="77777777" w:rsidTr="00A0654B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7CF3DEDE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32B9E2E9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2042CCA7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  <w:p w14:paraId="3DB1EB8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521" w:type="dxa"/>
          </w:tcPr>
          <w:p w14:paraId="6DA45641" w14:textId="77777777" w:rsidR="00193114" w:rsidRPr="00972405" w:rsidRDefault="00193114" w:rsidP="00A0654B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62679C42" w14:textId="77777777" w:rsidR="00193114" w:rsidRPr="00972405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p w14:paraId="3BE289CF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2405">
        <w:rPr>
          <w:rFonts w:ascii="Arial" w:hAnsi="Arial" w:cs="Arial"/>
        </w:rPr>
        <w:t xml:space="preserve">Przystępując do Postępowania </w:t>
      </w:r>
      <w:r>
        <w:rPr>
          <w:rFonts w:ascii="Arial" w:hAnsi="Arial" w:cs="Arial"/>
        </w:rPr>
        <w:t>pt.</w:t>
      </w:r>
      <w:r w:rsidRPr="00972405">
        <w:rPr>
          <w:rFonts w:ascii="Arial" w:hAnsi="Arial" w:cs="Arial"/>
        </w:rPr>
        <w:t xml:space="preserve">: </w:t>
      </w:r>
      <w:r w:rsidRPr="00980C60">
        <w:rPr>
          <w:rFonts w:ascii="Arial" w:hAnsi="Arial" w:cs="Arial"/>
        </w:rPr>
        <w:t>„</w:t>
      </w:r>
      <w:r w:rsidRPr="00991243">
        <w:rPr>
          <w:rFonts w:ascii="Arial" w:hAnsi="Arial" w:cs="Arial"/>
        </w:rPr>
        <w:t>Zakup usług magazynowania, kompletowania, dystrybucji i konserwacji materiałów marketingowych przechowywanych w magazynie</w:t>
      </w:r>
      <w:r w:rsidRPr="00980C6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980C60">
        <w:rPr>
          <w:rFonts w:ascii="Arial" w:hAnsi="Arial" w:cs="Arial"/>
        </w:rPr>
        <w:t>CR</w:t>
      </w:r>
      <w:r w:rsidRPr="00D01AE4">
        <w:rPr>
          <w:rFonts w:ascii="Arial" w:hAnsi="Arial" w:cs="Arial"/>
        </w:rPr>
        <w:t>Z: </w:t>
      </w:r>
      <w:r w:rsidRPr="00B30A93">
        <w:rPr>
          <w:rFonts w:ascii="Arial" w:hAnsi="Arial" w:cs="Arial"/>
        </w:rPr>
        <w:t>NP/OD/25/0573/OD/DRMMMT</w:t>
      </w:r>
    </w:p>
    <w:p w14:paraId="7CCDB15F" w14:textId="77777777" w:rsidR="00193114" w:rsidRPr="00972405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Oświadczamy że:</w:t>
      </w:r>
    </w:p>
    <w:p w14:paraId="7A1A8E48" w14:textId="77777777" w:rsidR="00193114" w:rsidRPr="00972405" w:rsidRDefault="00193114" w:rsidP="00193114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1)</w:t>
      </w:r>
      <w:r w:rsidRPr="00972405">
        <w:rPr>
          <w:rFonts w:ascii="Arial" w:hAnsi="Arial" w:cs="Arial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67D15B43" w14:textId="77777777" w:rsidR="00193114" w:rsidRPr="00972405" w:rsidRDefault="00193114" w:rsidP="00193114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2)</w:t>
      </w:r>
      <w:r w:rsidRPr="00972405">
        <w:rPr>
          <w:rFonts w:ascii="Arial" w:hAnsi="Arial" w:cs="Arial"/>
          <w:lang w:eastAsia="pl-PL"/>
        </w:rPr>
        <w:tab/>
        <w:t>posiadamy niezbędną wiedzę i doświadczenie oraz dyspon</w:t>
      </w:r>
      <w:r>
        <w:rPr>
          <w:rFonts w:ascii="Arial" w:hAnsi="Arial" w:cs="Arial"/>
          <w:lang w:eastAsia="pl-PL"/>
        </w:rPr>
        <w:t>ujemy potencjałem technicznym i </w:t>
      </w:r>
      <w:r w:rsidRPr="00972405">
        <w:rPr>
          <w:rFonts w:ascii="Arial" w:hAnsi="Arial" w:cs="Arial"/>
          <w:lang w:eastAsia="pl-PL"/>
        </w:rPr>
        <w:t>osobami zdolnymi do wykonania przedmiotu Zakupu,</w:t>
      </w:r>
    </w:p>
    <w:p w14:paraId="65A703F6" w14:textId="77777777" w:rsidR="00193114" w:rsidRPr="00972405" w:rsidRDefault="00193114" w:rsidP="00193114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3)</w:t>
      </w:r>
      <w:r w:rsidRPr="00972405">
        <w:rPr>
          <w:rFonts w:ascii="Arial" w:hAnsi="Arial" w:cs="Arial"/>
          <w:lang w:eastAsia="pl-PL"/>
        </w:rPr>
        <w:tab/>
        <w:t>znajdujemy się w sytuacji ekonomicznej i finansowej zapewniającej wykonanie przedmiotu Zakupu,</w:t>
      </w:r>
    </w:p>
    <w:p w14:paraId="534FE06A" w14:textId="77777777" w:rsidR="00193114" w:rsidRPr="00972405" w:rsidRDefault="00193114" w:rsidP="00193114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hAnsi="Arial" w:cs="Arial"/>
          <w:lang w:eastAsia="pl-PL"/>
        </w:rPr>
      </w:pPr>
      <w:r w:rsidRPr="00972405">
        <w:rPr>
          <w:rFonts w:ascii="Arial" w:hAnsi="Arial" w:cs="Arial"/>
          <w:lang w:eastAsia="pl-PL"/>
        </w:rPr>
        <w:t>4)</w:t>
      </w:r>
      <w:r w:rsidRPr="00972405">
        <w:rPr>
          <w:rFonts w:ascii="Arial" w:hAnsi="Arial" w:cs="Arial"/>
          <w:lang w:eastAsia="pl-PL"/>
        </w:rPr>
        <w:tab/>
        <w:t>nie podlegamy wykluczeniu z Postępowania.</w:t>
      </w:r>
    </w:p>
    <w:p w14:paraId="3A611980" w14:textId="77777777" w:rsidR="00193114" w:rsidRPr="00972405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93114" w:rsidRPr="00972405" w14:paraId="5864A0F4" w14:textId="77777777" w:rsidTr="00A0654B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A1C18EB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14:paraId="62F4CBE8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Nazwisko i imię osoby (osób) upr</w:t>
            </w:r>
            <w:r>
              <w:rPr>
                <w:rFonts w:ascii="Arial" w:hAnsi="Arial" w:cs="Arial"/>
                <w:bCs/>
              </w:rPr>
              <w:t>awnionej(</w:t>
            </w:r>
            <w:proofErr w:type="spellStart"/>
            <w:r>
              <w:rPr>
                <w:rFonts w:ascii="Arial" w:hAnsi="Arial" w:cs="Arial"/>
                <w:bCs/>
              </w:rPr>
              <w:t>ych</w:t>
            </w:r>
            <w:proofErr w:type="spellEnd"/>
            <w:r>
              <w:rPr>
                <w:rFonts w:ascii="Arial" w:hAnsi="Arial" w:cs="Arial"/>
                <w:bCs/>
              </w:rPr>
              <w:t>) do występowania w </w:t>
            </w:r>
            <w:r w:rsidRPr="00972405">
              <w:rPr>
                <w:rFonts w:ascii="Arial" w:hAnsi="Arial" w:cs="Arial"/>
                <w:bCs/>
              </w:rPr>
              <w:t>obrocie prawnym lub posiadającej (</w:t>
            </w:r>
            <w:proofErr w:type="spellStart"/>
            <w:r w:rsidRPr="00972405">
              <w:rPr>
                <w:rFonts w:ascii="Arial" w:hAnsi="Arial" w:cs="Arial"/>
                <w:bCs/>
              </w:rPr>
              <w:t>ych</w:t>
            </w:r>
            <w:proofErr w:type="spellEnd"/>
            <w:r w:rsidRPr="00972405">
              <w:rPr>
                <w:rFonts w:ascii="Arial" w:hAnsi="Arial" w:cs="Arial"/>
                <w:bCs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43F69A2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972405">
              <w:rPr>
                <w:rFonts w:ascii="Arial" w:hAnsi="Arial" w:cs="Arial"/>
                <w:bCs/>
              </w:rPr>
              <w:t>Podpis(y) osoby(osób) uprawnionej</w:t>
            </w:r>
            <w:r w:rsidRPr="00972405" w:rsidDel="000F6600">
              <w:rPr>
                <w:rFonts w:ascii="Arial" w:hAnsi="Arial" w:cs="Arial"/>
                <w:bCs/>
              </w:rPr>
              <w:t xml:space="preserve"> </w:t>
            </w:r>
            <w:r w:rsidRPr="00972405">
              <w:rPr>
                <w:rFonts w:ascii="Arial" w:hAnsi="Arial" w:cs="Arial"/>
                <w:bCs/>
              </w:rPr>
              <w:t>(</w:t>
            </w:r>
            <w:proofErr w:type="spellStart"/>
            <w:r w:rsidRPr="00972405">
              <w:rPr>
                <w:rFonts w:ascii="Arial" w:hAnsi="Arial" w:cs="Arial"/>
                <w:bCs/>
              </w:rPr>
              <w:t>ych</w:t>
            </w:r>
            <w:proofErr w:type="spellEnd"/>
            <w:r w:rsidRPr="00972405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937" w:type="pct"/>
            <w:vAlign w:val="center"/>
          </w:tcPr>
          <w:p w14:paraId="6FC44A55" w14:textId="77777777" w:rsidR="00193114" w:rsidRPr="0097240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Miejscowość i </w:t>
            </w:r>
            <w:r w:rsidRPr="00972405">
              <w:rPr>
                <w:rFonts w:ascii="Arial" w:hAnsi="Arial" w:cs="Arial"/>
                <w:bCs/>
              </w:rPr>
              <w:t>data</w:t>
            </w:r>
          </w:p>
        </w:tc>
      </w:tr>
      <w:tr w:rsidR="00193114" w:rsidRPr="00972405" w14:paraId="75D76528" w14:textId="77777777" w:rsidTr="00A0654B">
        <w:trPr>
          <w:cantSplit/>
          <w:trHeight w:val="674"/>
          <w:jc w:val="center"/>
        </w:trPr>
        <w:tc>
          <w:tcPr>
            <w:tcW w:w="307" w:type="pct"/>
          </w:tcPr>
          <w:p w14:paraId="277F9712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54" w:type="pct"/>
          </w:tcPr>
          <w:p w14:paraId="64D34CA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92F9415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2" w:type="pct"/>
          </w:tcPr>
          <w:p w14:paraId="5150AA1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37" w:type="pct"/>
          </w:tcPr>
          <w:p w14:paraId="1E99301C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63509834" w14:textId="77777777" w:rsidR="00193114" w:rsidRPr="00972405" w:rsidRDefault="00193114" w:rsidP="0019311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</w:p>
    <w:p w14:paraId="25EBF9A7" w14:textId="77777777" w:rsidR="00193114" w:rsidRPr="00972405" w:rsidRDefault="00193114" w:rsidP="00193114">
      <w:pPr>
        <w:spacing w:after="0" w:line="240" w:lineRule="auto"/>
        <w:rPr>
          <w:rFonts w:ascii="Arial" w:hAnsi="Arial" w:cs="Arial"/>
        </w:rPr>
      </w:pPr>
      <w:r w:rsidRPr="00972405">
        <w:rPr>
          <w:rFonts w:ascii="Arial" w:hAnsi="Arial" w:cs="Arial"/>
        </w:rPr>
        <w:br w:type="page"/>
      </w:r>
    </w:p>
    <w:p w14:paraId="68D551AF" w14:textId="77777777" w:rsidR="00193114" w:rsidRPr="00972405" w:rsidRDefault="00193114" w:rsidP="0019311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5</w:t>
      </w:r>
      <w:r w:rsidRPr="00BF74E8">
        <w:rPr>
          <w:rFonts w:ascii="Arial" w:hAnsi="Arial" w:cs="Arial"/>
        </w:rPr>
        <w:t xml:space="preserve"> do Regulaminu postępowania]</w:t>
      </w:r>
    </w:p>
    <w:p w14:paraId="5AAB947E" w14:textId="77777777" w:rsidR="00193114" w:rsidRPr="00972405" w:rsidRDefault="00193114" w:rsidP="00193114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lang w:eastAsia="pl-PL"/>
        </w:rPr>
      </w:pPr>
      <w:r w:rsidRPr="00972405">
        <w:rPr>
          <w:rFonts w:ascii="Arial" w:eastAsia="Arial Unicode MS" w:hAnsi="Arial" w:cs="Arial"/>
          <w:b/>
          <w:bCs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93114" w:rsidRPr="00972405" w14:paraId="5B1B8403" w14:textId="77777777" w:rsidTr="00A0654B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36C9186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77177CCC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972405" w14:paraId="245A88E9" w14:textId="77777777" w:rsidTr="00A0654B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9A4422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3D89BA10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67B3DBFD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972405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</w:tc>
        <w:tc>
          <w:tcPr>
            <w:tcW w:w="5521" w:type="dxa"/>
          </w:tcPr>
          <w:p w14:paraId="7A0B737D" w14:textId="77777777" w:rsidR="00193114" w:rsidRPr="00972405" w:rsidRDefault="00193114" w:rsidP="00A0654B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404307EB" w14:textId="77777777" w:rsidR="00193114" w:rsidRPr="00972405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93A1D4" w14:textId="77777777" w:rsidR="00193114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 xml:space="preserve">Przystępując do Postepowania </w:t>
      </w:r>
      <w:r>
        <w:rPr>
          <w:rFonts w:ascii="Arial" w:hAnsi="Arial" w:cs="Arial"/>
          <w:sz w:val="20"/>
        </w:rPr>
        <w:t>pt.</w:t>
      </w:r>
      <w:r w:rsidRPr="009C3609">
        <w:rPr>
          <w:rFonts w:ascii="Arial" w:hAnsi="Arial" w:cs="Arial"/>
          <w:sz w:val="20"/>
        </w:rPr>
        <w:t xml:space="preserve">: </w:t>
      </w:r>
      <w:r w:rsidRPr="00980C60">
        <w:rPr>
          <w:rFonts w:ascii="Arial" w:hAnsi="Arial" w:cs="Arial"/>
          <w:sz w:val="20"/>
        </w:rPr>
        <w:t>„</w:t>
      </w:r>
      <w:r w:rsidRPr="00991243">
        <w:rPr>
          <w:rFonts w:ascii="Arial" w:hAnsi="Arial" w:cs="Arial"/>
          <w:sz w:val="20"/>
        </w:rPr>
        <w:t>Zakup usług magazynowania, kompletowania, dystrybucji i konserwacji materiałów marketingowych przechowywanych w magazynie</w:t>
      </w:r>
      <w:r w:rsidRPr="00980C60">
        <w:rPr>
          <w:rFonts w:ascii="Arial" w:hAnsi="Arial" w:cs="Arial"/>
          <w:sz w:val="20"/>
        </w:rPr>
        <w:t>”</w:t>
      </w:r>
      <w:r>
        <w:rPr>
          <w:rFonts w:ascii="Arial" w:hAnsi="Arial" w:cs="Arial"/>
          <w:sz w:val="20"/>
        </w:rPr>
        <w:t xml:space="preserve"> </w:t>
      </w:r>
      <w:r w:rsidRPr="00980C60">
        <w:rPr>
          <w:rFonts w:ascii="Arial" w:hAnsi="Arial" w:cs="Arial"/>
          <w:sz w:val="20"/>
        </w:rPr>
        <w:t>CRZ</w:t>
      </w:r>
      <w:r w:rsidRPr="000364B6">
        <w:rPr>
          <w:rFonts w:ascii="Arial" w:hAnsi="Arial" w:cs="Arial"/>
          <w:sz w:val="20"/>
        </w:rPr>
        <w:t>:</w:t>
      </w:r>
      <w:r w:rsidRPr="000364B6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30A93">
        <w:rPr>
          <w:rFonts w:ascii="Arial" w:hAnsi="Arial" w:cs="Arial"/>
          <w:sz w:val="20"/>
          <w:szCs w:val="20"/>
          <w:lang w:eastAsia="pl-PL"/>
        </w:rPr>
        <w:t xml:space="preserve">NP/OD/25/0573/OD/DRMMMT </w:t>
      </w:r>
      <w:r w:rsidRPr="00BF74E8">
        <w:rPr>
          <w:rFonts w:ascii="Arial" w:hAnsi="Arial" w:cs="Arial"/>
          <w:sz w:val="20"/>
        </w:rPr>
        <w:t>oraz</w:t>
      </w:r>
      <w:r>
        <w:rPr>
          <w:rFonts w:ascii="Arial" w:hAnsi="Arial" w:cs="Arial"/>
          <w:sz w:val="20"/>
        </w:rPr>
        <w:t xml:space="preserve"> przyjmując do wiadomości, że z </w:t>
      </w:r>
      <w:r w:rsidRPr="009C3609">
        <w:rPr>
          <w:rFonts w:ascii="Arial" w:hAnsi="Arial" w:cs="Arial"/>
          <w:sz w:val="20"/>
        </w:rPr>
        <w:t xml:space="preserve">Postępowania </w:t>
      </w:r>
      <w:r w:rsidRPr="00410050">
        <w:rPr>
          <w:rFonts w:ascii="Arial" w:hAnsi="Arial" w:cs="Arial"/>
          <w:sz w:val="20"/>
        </w:rPr>
        <w:t>wyklucza się</w:t>
      </w:r>
      <w:r w:rsidRPr="009C3609">
        <w:rPr>
          <w:rFonts w:ascii="Arial" w:hAnsi="Arial" w:cs="Arial"/>
          <w:sz w:val="20"/>
        </w:rPr>
        <w:t>:</w:t>
      </w:r>
    </w:p>
    <w:p w14:paraId="48B42B97" w14:textId="77777777" w:rsidR="00193114" w:rsidRPr="009C3609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42F91712" w14:textId="77777777" w:rsidR="00193114" w:rsidRPr="009C3609" w:rsidRDefault="00193114" w:rsidP="00193114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chyba że niezrealizowanie lub nienależyte zrealizowanie jest następstwem okoliczności, za które Wykonawca nie ponosi odpowiedzialności,</w:t>
      </w:r>
    </w:p>
    <w:p w14:paraId="68F6F7DC" w14:textId="77777777" w:rsidR="00193114" w:rsidRPr="009C3609" w:rsidRDefault="00193114" w:rsidP="00193114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658FA975" w14:textId="77777777" w:rsidR="00193114" w:rsidRPr="009C3609" w:rsidRDefault="00193114" w:rsidP="00193114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 o  udzielenie zamówienia lub inne przestępstwo popełnione w celu osiągnięcia korzyści majątkowych,</w:t>
      </w:r>
    </w:p>
    <w:p w14:paraId="5364D4FB" w14:textId="77777777" w:rsidR="00193114" w:rsidRPr="009C3609" w:rsidRDefault="00193114" w:rsidP="00193114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</w:t>
      </w:r>
      <w:r>
        <w:rPr>
          <w:rFonts w:ascii="Arial" w:eastAsia="Calibri" w:hAnsi="Arial" w:cs="Arial"/>
          <w:sz w:val="20"/>
          <w:lang w:bidi="pl-PL"/>
        </w:rPr>
        <w:t>omocnie skazano za </w:t>
      </w:r>
      <w:r w:rsidRPr="009C3609">
        <w:rPr>
          <w:rFonts w:ascii="Arial" w:eastAsia="Calibri" w:hAnsi="Arial" w:cs="Arial"/>
          <w:sz w:val="20"/>
          <w:lang w:bidi="pl-PL"/>
        </w:rPr>
        <w:t>przestępstwo popełnione w związku z postępowaniem o udzielenie zamówienia lub inne przestępstwo popełnione w celu osiągnięcia korzyści majątkowych,</w:t>
      </w:r>
    </w:p>
    <w:p w14:paraId="5E4B751A" w14:textId="77777777" w:rsidR="00193114" w:rsidRPr="009C3609" w:rsidRDefault="00193114" w:rsidP="00193114">
      <w:pPr>
        <w:numPr>
          <w:ilvl w:val="0"/>
          <w:numId w:val="21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9C3609">
        <w:rPr>
          <w:rFonts w:ascii="Arial" w:eastAsia="Calibri" w:hAnsi="Arial" w:cs="Arial"/>
          <w:sz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Pr="000364B6">
        <w:rPr>
          <w:rFonts w:ascii="Arial" w:eastAsia="Calibri" w:hAnsi="Arial" w:cs="Arial"/>
          <w:sz w:val="20"/>
          <w:lang w:bidi="pl-PL"/>
        </w:rPr>
        <w:t>18 Regulaminu postępowania</w:t>
      </w:r>
      <w:r w:rsidRPr="009C3609">
        <w:rPr>
          <w:rFonts w:ascii="Arial" w:eastAsia="Calibri" w:hAnsi="Arial" w:cs="Arial"/>
          <w:sz w:val="20"/>
          <w:lang w:bidi="pl-PL"/>
        </w:rPr>
        <w:t>,</w:t>
      </w:r>
    </w:p>
    <w:p w14:paraId="0FD85112" w14:textId="77777777" w:rsidR="00193114" w:rsidRDefault="00193114" w:rsidP="00193114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9C3609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>
        <w:rPr>
          <w:rFonts w:ascii="Arial" w:eastAsia="Calibri" w:hAnsi="Arial" w:cs="Arial"/>
          <w:sz w:val="20"/>
          <w:lang w:bidi="pl-PL"/>
        </w:rPr>
        <w:t>,</w:t>
      </w:r>
    </w:p>
    <w:p w14:paraId="78AAE538" w14:textId="77777777" w:rsidR="00193114" w:rsidRPr="00C65102" w:rsidRDefault="00193114" w:rsidP="00193114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będących podmiotami zbiorowymi, pociąg</w:t>
      </w:r>
      <w:r>
        <w:rPr>
          <w:rFonts w:ascii="Arial" w:eastAsia="Calibri" w:hAnsi="Arial" w:cs="Arial"/>
          <w:sz w:val="20"/>
        </w:rPr>
        <w:t>niętymi do odpowiedzialności na </w:t>
      </w:r>
      <w:r w:rsidRPr="00C65102">
        <w:rPr>
          <w:rFonts w:ascii="Arial" w:eastAsia="Calibri" w:hAnsi="Arial" w:cs="Arial"/>
          <w:sz w:val="20"/>
        </w:rPr>
        <w:t xml:space="preserve">podstawie przepisów o odpowiedzialności podmiotów zbiorowych za czyny zabronione pod groźbą kary w Polsce lub na podstawie odpowiednich przepisów państw obcych, za następujące przestępstwa: finansowanie przestępstwa o charakterze </w:t>
      </w:r>
      <w:r>
        <w:rPr>
          <w:rFonts w:ascii="Arial" w:eastAsia="Calibri" w:hAnsi="Arial" w:cs="Arial"/>
          <w:sz w:val="20"/>
        </w:rPr>
        <w:t>terrorystycznym, przestępstwo o </w:t>
      </w:r>
      <w:r w:rsidRPr="00C65102">
        <w:rPr>
          <w:rFonts w:ascii="Arial" w:eastAsia="Calibri" w:hAnsi="Arial" w:cs="Arial"/>
          <w:sz w:val="20"/>
        </w:rPr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4F2892B3" w14:textId="77777777" w:rsidR="00193114" w:rsidRPr="00C65102" w:rsidRDefault="00193114" w:rsidP="00193114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będących podmiotami zbiorowymi, pociąg</w:t>
      </w:r>
      <w:r>
        <w:rPr>
          <w:rFonts w:ascii="Arial" w:eastAsia="Calibri" w:hAnsi="Arial" w:cs="Arial"/>
          <w:sz w:val="20"/>
        </w:rPr>
        <w:t>niętymi do odpowiedzialności na </w:t>
      </w:r>
      <w:r w:rsidRPr="00C65102">
        <w:rPr>
          <w:rFonts w:ascii="Arial" w:eastAsia="Calibri" w:hAnsi="Arial" w:cs="Arial"/>
          <w:sz w:val="20"/>
        </w:rPr>
        <w:t xml:space="preserve">podstawie przepisów o odpowiedzialności podmiotów zbiorowych za czyny zabronione pod groźbą kary w Polsce lub na podstawie odpowiednich przepisów państw obcych, za przestępstwa inne niż wymienione w pkt </w:t>
      </w:r>
      <w:r>
        <w:rPr>
          <w:rFonts w:ascii="Arial" w:eastAsia="Calibri" w:hAnsi="Arial" w:cs="Arial"/>
          <w:sz w:val="20"/>
        </w:rPr>
        <w:t>7</w:t>
      </w:r>
      <w:r w:rsidRPr="00C65102">
        <w:rPr>
          <w:rFonts w:ascii="Arial" w:eastAsia="Calibri" w:hAnsi="Arial" w:cs="Arial"/>
          <w:sz w:val="20"/>
        </w:rPr>
        <w:t>, jeżeli podmiot zbiorowy ni</w:t>
      </w:r>
      <w:r>
        <w:rPr>
          <w:rFonts w:ascii="Arial" w:eastAsia="Calibri" w:hAnsi="Arial" w:cs="Arial"/>
          <w:sz w:val="20"/>
        </w:rPr>
        <w:t>e wdrożył środków naprawczych i </w:t>
      </w:r>
      <w:r w:rsidRPr="00C65102">
        <w:rPr>
          <w:rFonts w:ascii="Arial" w:eastAsia="Calibri" w:hAnsi="Arial" w:cs="Arial"/>
          <w:sz w:val="20"/>
        </w:rPr>
        <w:t>prewencyjnych (</w:t>
      </w:r>
      <w:proofErr w:type="spellStart"/>
      <w:r w:rsidRPr="00C65102">
        <w:rPr>
          <w:rFonts w:ascii="Arial" w:eastAsia="Calibri" w:hAnsi="Arial" w:cs="Arial"/>
          <w:sz w:val="20"/>
        </w:rPr>
        <w:t>self-cleaning</w:t>
      </w:r>
      <w:proofErr w:type="spellEnd"/>
      <w:r w:rsidRPr="00C65102">
        <w:rPr>
          <w:rFonts w:ascii="Arial" w:eastAsia="Calibri" w:hAnsi="Arial" w:cs="Arial"/>
          <w:sz w:val="20"/>
        </w:rPr>
        <w:t>),</w:t>
      </w:r>
    </w:p>
    <w:p w14:paraId="6290B285" w14:textId="77777777" w:rsidR="00193114" w:rsidRPr="00C65102" w:rsidRDefault="00193114" w:rsidP="00193114">
      <w:pPr>
        <w:pStyle w:val="Akapitzlist"/>
        <w:numPr>
          <w:ilvl w:val="0"/>
          <w:numId w:val="21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14:paraId="641D7BD2" w14:textId="77777777" w:rsidR="00193114" w:rsidRPr="00C65102" w:rsidRDefault="00193114" w:rsidP="00193114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a) są pracownikami lub osobami najbliższymi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>, lub</w:t>
      </w:r>
    </w:p>
    <w:p w14:paraId="5A240985" w14:textId="77777777" w:rsidR="00193114" w:rsidRPr="00C65102" w:rsidRDefault="00193114" w:rsidP="00193114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b) są podmiotami, w których pracownicy lub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są właścicielami, udziałowcami lub członkami organów zarządzających tych podmiotów, lub</w:t>
      </w:r>
    </w:p>
    <w:p w14:paraId="338E122D" w14:textId="77777777" w:rsidR="00193114" w:rsidRPr="00C65102" w:rsidRDefault="00193114" w:rsidP="00193114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lastRenderedPageBreak/>
        <w:t xml:space="preserve">c) są podmiotami, na rzecz których pracownicy lub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świadczą pracę na podstawie umowy o pracę lub innego stosunku prawnego</w:t>
      </w:r>
    </w:p>
    <w:p w14:paraId="6C5C2089" w14:textId="77777777" w:rsidR="00193114" w:rsidRPr="00C65102" w:rsidRDefault="00193114" w:rsidP="00193114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14:paraId="25591FF5" w14:textId="77777777" w:rsidR="00193114" w:rsidRPr="00C65102" w:rsidRDefault="00193114" w:rsidP="00193114">
      <w:pPr>
        <w:pStyle w:val="Akapitzlist"/>
        <w:ind w:left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 xml:space="preserve">* Przez osoby najbliższe pracowników PGNiG </w:t>
      </w:r>
      <w:r>
        <w:rPr>
          <w:rFonts w:ascii="Arial" w:eastAsia="Calibri" w:hAnsi="Arial" w:cs="Arial"/>
          <w:sz w:val="20"/>
        </w:rPr>
        <w:t>OD</w:t>
      </w:r>
      <w:r w:rsidRPr="00C65102">
        <w:rPr>
          <w:rFonts w:ascii="Arial" w:eastAsia="Calibri" w:hAnsi="Arial" w:cs="Arial"/>
          <w:sz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672BBAF7" w14:textId="77777777" w:rsidR="00193114" w:rsidRPr="00AC51E7" w:rsidRDefault="00193114" w:rsidP="00193114">
      <w:pPr>
        <w:pStyle w:val="Akapitzlist"/>
        <w:ind w:left="0"/>
        <w:jc w:val="both"/>
        <w:rPr>
          <w:rFonts w:ascii="Arial" w:hAnsi="Arial" w:cs="Arial"/>
          <w:sz w:val="20"/>
        </w:rPr>
      </w:pPr>
      <w:r w:rsidRPr="00AC51E7">
        <w:rPr>
          <w:rFonts w:ascii="Arial" w:hAnsi="Arial" w:cs="Arial"/>
          <w:sz w:val="20"/>
        </w:rPr>
        <w:t xml:space="preserve">oraz przyjmując do wiadomości, że z Postępowania można </w:t>
      </w:r>
      <w:r w:rsidRPr="00AC51E7">
        <w:rPr>
          <w:rFonts w:ascii="Arial" w:hAnsi="Arial" w:cs="Arial"/>
          <w:bCs/>
          <w:sz w:val="20"/>
        </w:rPr>
        <w:t>wykluczyć w szczególności</w:t>
      </w:r>
      <w:r w:rsidRPr="00AC51E7">
        <w:rPr>
          <w:rFonts w:ascii="Arial" w:hAnsi="Arial" w:cs="Arial"/>
          <w:b/>
          <w:bCs/>
          <w:sz w:val="20"/>
        </w:rPr>
        <w:t xml:space="preserve"> </w:t>
      </w:r>
      <w:r w:rsidRPr="00AC51E7">
        <w:rPr>
          <w:rFonts w:ascii="Arial" w:hAnsi="Arial" w:cs="Arial"/>
          <w:sz w:val="20"/>
        </w:rPr>
        <w:t>Wykonawców:</w:t>
      </w:r>
    </w:p>
    <w:p w14:paraId="13B08214" w14:textId="77777777" w:rsidR="00193114" w:rsidRPr="009C3609" w:rsidRDefault="00193114" w:rsidP="00193114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złożyli nieprawdziwe informacje mające wpływ na wynik prowadzonego Postępowania,</w:t>
      </w:r>
    </w:p>
    <w:p w14:paraId="757B05C4" w14:textId="77777777" w:rsidR="00193114" w:rsidRPr="009C3609" w:rsidRDefault="00193114" w:rsidP="00193114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zawarli z innymi Wykonawcami porozumienie zakłócającego konkurencję w Postępowaniu;</w:t>
      </w:r>
    </w:p>
    <w:p w14:paraId="0B991B81" w14:textId="77777777" w:rsidR="00193114" w:rsidRDefault="00193114" w:rsidP="00193114">
      <w:pPr>
        <w:numPr>
          <w:ilvl w:val="2"/>
          <w:numId w:val="22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9C3609">
        <w:rPr>
          <w:rFonts w:ascii="Arial" w:eastAsia="Calibri" w:hAnsi="Arial" w:cs="Arial"/>
          <w:sz w:val="20"/>
        </w:rPr>
        <w:t>dopuścili się tzw. poważnego wykroczenia zawodowego</w:t>
      </w:r>
    </w:p>
    <w:p w14:paraId="0BC0DB8A" w14:textId="77777777" w:rsidR="00193114" w:rsidRDefault="00193114" w:rsidP="00193114">
      <w:pPr>
        <w:pStyle w:val="Akapitzlist"/>
        <w:numPr>
          <w:ilvl w:val="2"/>
          <w:numId w:val="22"/>
        </w:numPr>
        <w:ind w:left="567" w:hanging="56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którzy </w:t>
      </w:r>
      <w:r w:rsidRPr="006E598C">
        <w:rPr>
          <w:rFonts w:ascii="Arial" w:eastAsia="Calibri" w:hAnsi="Arial" w:cs="Arial"/>
          <w:sz w:val="20"/>
        </w:rPr>
        <w:t>są podmiotem przeprowadzającym audyt sprawozdań finansowych G</w:t>
      </w:r>
      <w:r>
        <w:rPr>
          <w:rFonts w:ascii="Arial" w:eastAsia="Calibri" w:hAnsi="Arial" w:cs="Arial"/>
          <w:sz w:val="20"/>
        </w:rPr>
        <w:t>rupy Kapitałowej, do której należy PGNiG OD</w:t>
      </w:r>
      <w:r w:rsidRPr="006E598C">
        <w:rPr>
          <w:rFonts w:ascii="Arial" w:eastAsia="Calibri" w:hAnsi="Arial" w:cs="Arial"/>
          <w:sz w:val="20"/>
        </w:rPr>
        <w:t xml:space="preserve"> bądź należą do sieci tego podmiotu</w:t>
      </w:r>
      <w:r>
        <w:rPr>
          <w:rFonts w:ascii="Arial" w:eastAsia="Calibri" w:hAnsi="Arial" w:cs="Arial"/>
          <w:sz w:val="20"/>
        </w:rPr>
        <w:t>,</w:t>
      </w:r>
    </w:p>
    <w:p w14:paraId="00B2EF0A" w14:textId="77777777" w:rsidR="00193114" w:rsidRDefault="00193114" w:rsidP="00193114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E5B87">
        <w:rPr>
          <w:rFonts w:ascii="Arial" w:eastAsia="Calibri" w:hAnsi="Arial" w:cs="Arial"/>
          <w:sz w:val="20"/>
        </w:rPr>
        <w:t>którzy w ciągu ostatnich trzech lat przed Wszczęciem Postępowania uchylili się od zawarcia z</w:t>
      </w:r>
      <w:r>
        <w:rPr>
          <w:rFonts w:ascii="Arial" w:eastAsia="Calibri" w:hAnsi="Arial" w:cs="Arial"/>
          <w:sz w:val="20"/>
        </w:rPr>
        <w:t> </w:t>
      </w:r>
      <w:r w:rsidRPr="00CE5B87">
        <w:rPr>
          <w:rFonts w:ascii="Arial" w:eastAsia="Calibri" w:hAnsi="Arial" w:cs="Arial"/>
          <w:sz w:val="20"/>
        </w:rPr>
        <w:t>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B89050F" w14:textId="77777777" w:rsidR="00193114" w:rsidRDefault="00193114" w:rsidP="00193114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934B02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>
        <w:rPr>
          <w:rFonts w:ascii="Arial" w:eastAsia="Calibri" w:hAnsi="Arial" w:cs="Arial"/>
          <w:sz w:val="20"/>
        </w:rPr>
        <w:t>,</w:t>
      </w:r>
    </w:p>
    <w:p w14:paraId="0293F3A9" w14:textId="77777777" w:rsidR="00193114" w:rsidRPr="00C65102" w:rsidRDefault="00193114" w:rsidP="00193114">
      <w:pPr>
        <w:pStyle w:val="Akapitzlist"/>
        <w:numPr>
          <w:ilvl w:val="2"/>
          <w:numId w:val="22"/>
        </w:numPr>
        <w:ind w:left="567" w:hanging="567"/>
        <w:jc w:val="both"/>
        <w:rPr>
          <w:rFonts w:ascii="Arial" w:eastAsia="Calibri" w:hAnsi="Arial" w:cs="Arial"/>
          <w:sz w:val="20"/>
        </w:rPr>
      </w:pPr>
      <w:r w:rsidRPr="00C65102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934B02">
        <w:rPr>
          <w:rFonts w:ascii="Arial" w:eastAsia="Arial" w:hAnsi="Arial" w:cs="Arial"/>
          <w:lang w:eastAsia="pl-PL" w:bidi="pl-PL"/>
        </w:rPr>
        <w:t xml:space="preserve"> </w:t>
      </w:r>
      <w:r w:rsidRPr="00934B02">
        <w:rPr>
          <w:rFonts w:ascii="Arial" w:eastAsia="Calibri" w:hAnsi="Arial" w:cs="Arial"/>
          <w:sz w:val="20"/>
          <w:lang w:bidi="pl-PL"/>
        </w:rPr>
        <w:t>podlegających wykluczeniu na podstawie tej ustawy.</w:t>
      </w:r>
    </w:p>
    <w:p w14:paraId="00F745EF" w14:textId="77777777" w:rsidR="00193114" w:rsidRPr="00972405" w:rsidRDefault="00193114" w:rsidP="00193114">
      <w:pPr>
        <w:pStyle w:val="Akapitzlist"/>
        <w:rPr>
          <w:rFonts w:ascii="Arial" w:hAnsi="Arial" w:cs="Arial"/>
        </w:rPr>
      </w:pPr>
    </w:p>
    <w:p w14:paraId="29428365" w14:textId="77777777" w:rsidR="00193114" w:rsidRPr="009C3609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lang w:eastAsia="pl-PL"/>
        </w:rPr>
      </w:pPr>
      <w:r w:rsidRPr="009C3609">
        <w:rPr>
          <w:rFonts w:ascii="Arial" w:hAnsi="Arial" w:cs="Arial"/>
          <w:sz w:val="20"/>
          <w:lang w:eastAsia="pl-PL"/>
        </w:rPr>
        <w:t>OŚWIADCZAMY, ŻE NIE PODLEGAMY WYKLUCZENIU.</w:t>
      </w:r>
    </w:p>
    <w:p w14:paraId="77B7928C" w14:textId="77777777" w:rsidR="00193114" w:rsidRPr="009C3609" w:rsidRDefault="00193114" w:rsidP="0019311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193114" w:rsidRPr="009C3609" w14:paraId="065C3C45" w14:textId="77777777" w:rsidTr="00A0654B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87E0240" w14:textId="77777777" w:rsidR="00193114" w:rsidRPr="009C360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Lp.</w:t>
            </w:r>
          </w:p>
        </w:tc>
        <w:tc>
          <w:tcPr>
            <w:tcW w:w="2154" w:type="pct"/>
            <w:vAlign w:val="center"/>
          </w:tcPr>
          <w:p w14:paraId="75293D5E" w14:textId="77777777" w:rsidR="00193114" w:rsidRPr="009C360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Nazwisko i imię osoby (osób) uprawnionej(</w:t>
            </w:r>
            <w:proofErr w:type="spellStart"/>
            <w:r w:rsidRPr="009C3609">
              <w:rPr>
                <w:rFonts w:ascii="Arial" w:hAnsi="Arial" w:cs="Arial"/>
                <w:bCs/>
                <w:sz w:val="20"/>
              </w:rPr>
              <w:t>ych</w:t>
            </w:r>
            <w:proofErr w:type="spellEnd"/>
            <w:r w:rsidRPr="009C3609">
              <w:rPr>
                <w:rFonts w:ascii="Arial" w:hAnsi="Arial" w:cs="Arial"/>
                <w:bCs/>
                <w:sz w:val="20"/>
              </w:rPr>
              <w:t>) do występowania w obrocie prawnym lub posiadającej (</w:t>
            </w:r>
            <w:proofErr w:type="spellStart"/>
            <w:r w:rsidRPr="009C3609">
              <w:rPr>
                <w:rFonts w:ascii="Arial" w:hAnsi="Arial" w:cs="Arial"/>
                <w:bCs/>
                <w:sz w:val="20"/>
              </w:rPr>
              <w:t>ych</w:t>
            </w:r>
            <w:proofErr w:type="spellEnd"/>
            <w:r w:rsidRPr="009C3609">
              <w:rPr>
                <w:rFonts w:ascii="Arial" w:hAnsi="Arial" w:cs="Arial"/>
                <w:bCs/>
                <w:sz w:val="20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4A244379" w14:textId="77777777" w:rsidR="00193114" w:rsidRPr="009C360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C3609">
              <w:rPr>
                <w:rFonts w:ascii="Arial" w:hAnsi="Arial" w:cs="Arial"/>
                <w:bCs/>
                <w:sz w:val="20"/>
              </w:rPr>
              <w:t>Podpis(y) osoby(osób) uprawnionej</w:t>
            </w:r>
            <w:r w:rsidRPr="009C3609" w:rsidDel="000F6600">
              <w:rPr>
                <w:rFonts w:ascii="Arial" w:hAnsi="Arial" w:cs="Arial"/>
                <w:bCs/>
                <w:sz w:val="20"/>
              </w:rPr>
              <w:t xml:space="preserve"> </w:t>
            </w:r>
            <w:r w:rsidRPr="009C3609">
              <w:rPr>
                <w:rFonts w:ascii="Arial" w:hAnsi="Arial" w:cs="Arial"/>
                <w:bCs/>
                <w:sz w:val="20"/>
              </w:rPr>
              <w:t>(</w:t>
            </w:r>
            <w:proofErr w:type="spellStart"/>
            <w:r w:rsidRPr="009C3609">
              <w:rPr>
                <w:rFonts w:ascii="Arial" w:hAnsi="Arial" w:cs="Arial"/>
                <w:bCs/>
                <w:sz w:val="20"/>
              </w:rPr>
              <w:t>ych</w:t>
            </w:r>
            <w:proofErr w:type="spellEnd"/>
            <w:r w:rsidRPr="009C3609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937" w:type="pct"/>
            <w:vAlign w:val="center"/>
          </w:tcPr>
          <w:p w14:paraId="6C3D4A67" w14:textId="77777777" w:rsidR="00193114" w:rsidRPr="009C360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Miejscowość i </w:t>
            </w:r>
            <w:r w:rsidRPr="009C3609">
              <w:rPr>
                <w:rFonts w:ascii="Arial" w:hAnsi="Arial" w:cs="Arial"/>
                <w:bCs/>
                <w:sz w:val="20"/>
              </w:rPr>
              <w:t>data</w:t>
            </w:r>
          </w:p>
        </w:tc>
      </w:tr>
      <w:tr w:rsidR="00193114" w:rsidRPr="009C3609" w14:paraId="7375D8F1" w14:textId="77777777" w:rsidTr="00A0654B">
        <w:trPr>
          <w:cantSplit/>
          <w:trHeight w:val="263"/>
          <w:jc w:val="center"/>
        </w:trPr>
        <w:tc>
          <w:tcPr>
            <w:tcW w:w="307" w:type="pct"/>
          </w:tcPr>
          <w:p w14:paraId="1B80D772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54" w:type="pct"/>
          </w:tcPr>
          <w:p w14:paraId="38D5E29E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  <w:p w14:paraId="006395B4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02" w:type="pct"/>
          </w:tcPr>
          <w:p w14:paraId="0772C6C1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37" w:type="pct"/>
          </w:tcPr>
          <w:p w14:paraId="593F7B9B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B1078D6" w14:textId="77777777" w:rsidR="00193114" w:rsidRPr="00BF74E8" w:rsidRDefault="00193114" w:rsidP="0019311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</w:rPr>
      </w:pPr>
      <w:r w:rsidRPr="00972405">
        <w:rPr>
          <w:rFonts w:ascii="Arial" w:hAnsi="Arial" w:cs="Arial"/>
        </w:rPr>
        <w:br w:type="page"/>
      </w: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BF74E8">
        <w:rPr>
          <w:rFonts w:ascii="Arial" w:hAnsi="Arial" w:cs="Arial"/>
        </w:rPr>
        <w:t xml:space="preserve"> do Regulaminu postępowania]</w:t>
      </w:r>
    </w:p>
    <w:p w14:paraId="11F850C8" w14:textId="77777777" w:rsidR="00193114" w:rsidRPr="00BF74E8" w:rsidRDefault="00193114" w:rsidP="00193114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rPr>
          <w:rFonts w:ascii="Arial" w:eastAsia="Arial Unicode MS" w:hAnsi="Arial" w:cs="Arial"/>
          <w:b/>
          <w:bCs/>
          <w:lang w:eastAsia="pl-PL"/>
        </w:rPr>
      </w:pPr>
      <w:r w:rsidRPr="00BF74E8">
        <w:rPr>
          <w:rFonts w:ascii="Arial" w:eastAsia="Arial Unicode MS" w:hAnsi="Arial" w:cs="Arial"/>
          <w:b/>
          <w:bCs/>
          <w:spacing w:val="-1"/>
          <w:lang w:eastAsia="pl-PL"/>
        </w:rPr>
        <w:t xml:space="preserve">Zobowiązanie do nie zgłaszania i nie dochodzenia roszczeń wobec Zamawiającego </w:t>
      </w:r>
      <w:r w:rsidRPr="00BF74E8">
        <w:rPr>
          <w:rFonts w:ascii="Arial" w:eastAsia="Arial Unicode MS" w:hAnsi="Arial" w:cs="Arial"/>
          <w:b/>
          <w:bCs/>
          <w:spacing w:val="-1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93114" w:rsidRPr="00BF74E8" w14:paraId="70512A1B" w14:textId="77777777" w:rsidTr="00A0654B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7E3FD47B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>Dane Wykonawcy</w:t>
            </w:r>
          </w:p>
        </w:tc>
        <w:tc>
          <w:tcPr>
            <w:tcW w:w="5521" w:type="dxa"/>
          </w:tcPr>
          <w:p w14:paraId="71C76BFD" w14:textId="77777777" w:rsidR="00193114" w:rsidRPr="00BF74E8" w:rsidRDefault="00193114" w:rsidP="00A0654B">
            <w:pPr>
              <w:spacing w:after="0" w:line="240" w:lineRule="auto"/>
              <w:ind w:left="497" w:right="1064" w:firstLine="497"/>
              <w:rPr>
                <w:rFonts w:ascii="Arial" w:hAnsi="Arial" w:cs="Arial"/>
              </w:rPr>
            </w:pPr>
          </w:p>
          <w:p w14:paraId="0A86CC1D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93114" w:rsidRPr="00BF74E8" w14:paraId="48A463CE" w14:textId="77777777" w:rsidTr="00A0654B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74C94923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 xml:space="preserve">Adres Wykonawcy: </w:t>
            </w:r>
          </w:p>
          <w:p w14:paraId="6907C351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 xml:space="preserve">kod, miejscowość </w:t>
            </w:r>
          </w:p>
          <w:p w14:paraId="69DCE126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BF74E8">
              <w:rPr>
                <w:rFonts w:ascii="Arial" w:hAnsi="Arial" w:cs="Arial"/>
                <w:b/>
                <w:color w:val="FFFFFF" w:themeColor="background1"/>
              </w:rPr>
              <w:t>ulica, nr lokalu</w:t>
            </w:r>
          </w:p>
          <w:p w14:paraId="59B67021" w14:textId="77777777" w:rsidR="00193114" w:rsidRPr="00BF74E8" w:rsidRDefault="00193114" w:rsidP="00A0654B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521" w:type="dxa"/>
          </w:tcPr>
          <w:p w14:paraId="46F88F75" w14:textId="77777777" w:rsidR="00193114" w:rsidRPr="00BF74E8" w:rsidRDefault="00193114" w:rsidP="00A0654B">
            <w:pPr>
              <w:spacing w:after="0" w:line="240" w:lineRule="auto"/>
              <w:ind w:right="1064"/>
              <w:rPr>
                <w:rFonts w:ascii="Arial" w:hAnsi="Arial" w:cs="Arial"/>
              </w:rPr>
            </w:pPr>
          </w:p>
        </w:tc>
      </w:tr>
    </w:tbl>
    <w:p w14:paraId="6595A9AE" w14:textId="77777777" w:rsidR="00193114" w:rsidRPr="00BF74E8" w:rsidRDefault="00193114" w:rsidP="00193114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14:paraId="399B5BDE" w14:textId="77777777" w:rsidR="00193114" w:rsidRPr="00410050" w:rsidRDefault="00193114" w:rsidP="00193114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BF74E8">
        <w:rPr>
          <w:rFonts w:ascii="Arial" w:eastAsia="Calibri" w:hAnsi="Arial" w:cs="Arial"/>
          <w:sz w:val="20"/>
        </w:rPr>
        <w:t xml:space="preserve">Przystępując do Postępowania na: </w:t>
      </w:r>
      <w:r w:rsidRPr="00980C60">
        <w:rPr>
          <w:rFonts w:ascii="Arial" w:eastAsia="Calibri" w:hAnsi="Arial" w:cs="Arial"/>
          <w:sz w:val="20"/>
        </w:rPr>
        <w:t>„</w:t>
      </w:r>
      <w:r w:rsidRPr="009208EE">
        <w:rPr>
          <w:rFonts w:ascii="Arial" w:eastAsia="Calibri" w:hAnsi="Arial" w:cs="Arial"/>
          <w:sz w:val="20"/>
        </w:rPr>
        <w:t>Zakup usług magazynowania, kompletowania, dystrybucji i konserwacji materiałów marketingowych przechowywanych w magazynie</w:t>
      </w:r>
      <w:r w:rsidRPr="00980C60">
        <w:rPr>
          <w:rFonts w:ascii="Arial" w:eastAsia="Calibri" w:hAnsi="Arial" w:cs="Arial"/>
          <w:sz w:val="20"/>
        </w:rPr>
        <w:t>”</w:t>
      </w:r>
      <w:r>
        <w:rPr>
          <w:rFonts w:ascii="Arial" w:eastAsia="Calibri" w:hAnsi="Arial" w:cs="Arial"/>
          <w:sz w:val="20"/>
        </w:rPr>
        <w:t xml:space="preserve"> </w:t>
      </w:r>
      <w:r w:rsidRPr="000364B6">
        <w:rPr>
          <w:rFonts w:ascii="Arial" w:hAnsi="Arial" w:cs="Arial"/>
          <w:sz w:val="20"/>
        </w:rPr>
        <w:t>CRZ:</w:t>
      </w:r>
      <w:r w:rsidRPr="00BF74E8">
        <w:rPr>
          <w:rFonts w:ascii="Arial" w:hAnsi="Arial" w:cs="Arial"/>
          <w:sz w:val="20"/>
        </w:rPr>
        <w:t> </w:t>
      </w:r>
      <w:r w:rsidRPr="00B30A93">
        <w:rPr>
          <w:rFonts w:ascii="Arial" w:hAnsi="Arial" w:cs="Arial"/>
          <w:sz w:val="20"/>
          <w:szCs w:val="20"/>
          <w:lang w:eastAsia="pl-PL"/>
        </w:rPr>
        <w:t>NP/OD/25/0573/OD/DRMMMT</w:t>
      </w:r>
    </w:p>
    <w:p w14:paraId="18201D75" w14:textId="77777777" w:rsidR="00193114" w:rsidRPr="002033E9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t xml:space="preserve"> </w:t>
      </w:r>
    </w:p>
    <w:p w14:paraId="2316C1C3" w14:textId="77777777" w:rsidR="00193114" w:rsidRPr="009C3609" w:rsidRDefault="00193114" w:rsidP="00193114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bCs/>
          <w:spacing w:val="4"/>
          <w:sz w:val="20"/>
        </w:rPr>
        <w:t>Oświadczamy</w:t>
      </w:r>
      <w:r w:rsidRPr="009C3609">
        <w:rPr>
          <w:rFonts w:ascii="Arial" w:hAnsi="Arial" w:cs="Arial"/>
          <w:b/>
          <w:bCs/>
          <w:spacing w:val="4"/>
          <w:sz w:val="20"/>
        </w:rPr>
        <w:t>, że nie będziemy zgłaszać ani dochodzić żadnych roszczeń wobec Zamawiającego w przypadku unieważnienia</w:t>
      </w:r>
      <w:r>
        <w:rPr>
          <w:rFonts w:ascii="Arial" w:hAnsi="Arial" w:cs="Arial"/>
          <w:b/>
          <w:bCs/>
          <w:spacing w:val="4"/>
          <w:sz w:val="20"/>
        </w:rPr>
        <w:t>/zamknięcia</w:t>
      </w:r>
      <w:r w:rsidRPr="009C3609">
        <w:rPr>
          <w:rFonts w:ascii="Arial" w:hAnsi="Arial" w:cs="Arial"/>
          <w:b/>
          <w:bCs/>
          <w:spacing w:val="4"/>
          <w:sz w:val="20"/>
        </w:rPr>
        <w:t xml:space="preserve"> niniejszego Postępowania</w:t>
      </w:r>
      <w:r w:rsidRPr="009C3609">
        <w:rPr>
          <w:rFonts w:ascii="Arial" w:hAnsi="Arial" w:cs="Arial"/>
          <w:b/>
          <w:bCs/>
          <w:sz w:val="20"/>
        </w:rPr>
        <w:t>.</w:t>
      </w:r>
    </w:p>
    <w:p w14:paraId="3B14086B" w14:textId="77777777" w:rsidR="00193114" w:rsidRPr="009C3609" w:rsidRDefault="00193114" w:rsidP="001931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i/>
          <w:sz w:val="20"/>
        </w:rPr>
      </w:pPr>
      <w:r w:rsidRPr="009C3609">
        <w:rPr>
          <w:rFonts w:ascii="Arial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14:paraId="0A93BBA7" w14:textId="77777777" w:rsidR="00193114" w:rsidRPr="009C3609" w:rsidRDefault="00193114" w:rsidP="0019311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i/>
          <w:sz w:val="20"/>
        </w:rPr>
      </w:pPr>
      <w:r w:rsidRPr="009C3609">
        <w:rPr>
          <w:rFonts w:ascii="Arial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6092B3C8" w14:textId="77777777" w:rsidR="00193114" w:rsidRPr="005824CF" w:rsidRDefault="00193114" w:rsidP="00193114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bCs/>
          <w:spacing w:val="4"/>
          <w:sz w:val="20"/>
        </w:rPr>
      </w:pPr>
      <w:r w:rsidRPr="009C3609">
        <w:rPr>
          <w:rFonts w:ascii="Arial" w:hAnsi="Arial" w:cs="Arial"/>
          <w:bCs/>
          <w:spacing w:val="4"/>
          <w:sz w:val="20"/>
        </w:rPr>
        <w:t>Nie stanowią Informacji Poufnej informacje:</w:t>
      </w:r>
    </w:p>
    <w:p w14:paraId="7707EFBF" w14:textId="77777777" w:rsidR="00193114" w:rsidRPr="009C3609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świadomie podane przez PGNiG Obrót Detaliczny sp. z o.</w:t>
      </w:r>
      <w:r>
        <w:rPr>
          <w:rFonts w:ascii="Arial" w:hAnsi="Arial" w:cs="Arial"/>
          <w:sz w:val="20"/>
        </w:rPr>
        <w:t>o. do publicznej wiadomości lub </w:t>
      </w:r>
      <w:r w:rsidRPr="009C3609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9C3609">
        <w:rPr>
          <w:rFonts w:ascii="Arial" w:hAnsi="Arial" w:cs="Arial"/>
          <w:sz w:val="20"/>
        </w:rPr>
        <w:t>jakikolwiek inny sposób przez PGNiG Obrót Detaliczny sp. z o.o. rozpowszechniane,</w:t>
      </w:r>
    </w:p>
    <w:p w14:paraId="06856867" w14:textId="77777777" w:rsidR="00193114" w:rsidRPr="009C3609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co do których PGNiG Obrót Detaliczny sp. z o.o. nie miała intencji i nie podjął żadnych działań w celu zachowania ich w tajemnicy,</w:t>
      </w:r>
    </w:p>
    <w:p w14:paraId="4702EE31" w14:textId="77777777" w:rsidR="00193114" w:rsidRPr="009C3609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14:paraId="56789F2C" w14:textId="77777777" w:rsidR="00193114" w:rsidRPr="009C3609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zostały zgodnie z prawem przed przystąpieniem do niniej</w:t>
      </w:r>
      <w:r>
        <w:rPr>
          <w:rFonts w:ascii="Arial" w:hAnsi="Arial" w:cs="Arial"/>
          <w:sz w:val="20"/>
        </w:rPr>
        <w:t>szego Postępowania otrzymane od </w:t>
      </w:r>
      <w:r w:rsidRPr="009C3609">
        <w:rPr>
          <w:rFonts w:ascii="Arial" w:hAnsi="Arial" w:cs="Arial"/>
          <w:sz w:val="20"/>
        </w:rPr>
        <w:t>osób trzecich bez podobnych ograniczeń i bez naruszenia niniejszych zapisów,</w:t>
      </w:r>
    </w:p>
    <w:p w14:paraId="6C7F3EDD" w14:textId="77777777" w:rsidR="00193114" w:rsidRPr="009C3609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zostały opracowane niezależnie przez Wykonawcę, który</w:t>
      </w:r>
      <w:r>
        <w:rPr>
          <w:rFonts w:ascii="Arial" w:hAnsi="Arial" w:cs="Arial"/>
          <w:sz w:val="20"/>
        </w:rPr>
        <w:t xml:space="preserve"> to fakt jest udokumentowany na </w:t>
      </w:r>
      <w:r w:rsidRPr="009C3609">
        <w:rPr>
          <w:rFonts w:ascii="Arial" w:hAnsi="Arial" w:cs="Arial"/>
          <w:sz w:val="20"/>
        </w:rPr>
        <w:t>piśmie,</w:t>
      </w:r>
    </w:p>
    <w:p w14:paraId="689B82FE" w14:textId="77777777" w:rsidR="00193114" w:rsidRDefault="00193114" w:rsidP="00193114">
      <w:pPr>
        <w:numPr>
          <w:ilvl w:val="0"/>
          <w:numId w:val="8"/>
        </w:numPr>
        <w:tabs>
          <w:tab w:val="left" w:pos="1134"/>
        </w:tabs>
        <w:spacing w:after="60"/>
        <w:ind w:left="1134" w:hanging="567"/>
        <w:contextualSpacing/>
        <w:jc w:val="both"/>
        <w:rPr>
          <w:rFonts w:ascii="Arial" w:hAnsi="Arial" w:cs="Arial"/>
          <w:sz w:val="20"/>
        </w:rPr>
      </w:pPr>
      <w:r w:rsidRPr="009C3609">
        <w:rPr>
          <w:rFonts w:ascii="Arial" w:hAnsi="Arial" w:cs="Arial"/>
          <w:sz w:val="20"/>
        </w:rPr>
        <w:t>muszą być ujawnione na mocy odrębnych przepisów prawa.</w:t>
      </w:r>
    </w:p>
    <w:p w14:paraId="30FD3AE4" w14:textId="77777777" w:rsidR="00193114" w:rsidRPr="00420755" w:rsidRDefault="00193114" w:rsidP="00193114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20755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>
        <w:rPr>
          <w:rFonts w:ascii="Arial" w:hAnsi="Arial" w:cs="Arial"/>
          <w:sz w:val="20"/>
          <w:szCs w:val="20"/>
        </w:rPr>
        <w:t> </w:t>
      </w:r>
      <w:r w:rsidRPr="00420755">
        <w:rPr>
          <w:rFonts w:ascii="Arial" w:hAnsi="Arial" w:cs="Arial"/>
          <w:sz w:val="20"/>
          <w:szCs w:val="20"/>
        </w:rPr>
        <w:t xml:space="preserve">którym: „Kto wbrew przepisom ustawy lub przyjętemu na </w:t>
      </w:r>
      <w:r>
        <w:rPr>
          <w:rFonts w:ascii="Arial" w:hAnsi="Arial" w:cs="Arial"/>
          <w:sz w:val="20"/>
          <w:szCs w:val="20"/>
        </w:rPr>
        <w:t>siebie zobowiązaniu ujawnia lub </w:t>
      </w:r>
      <w:r w:rsidRPr="00420755">
        <w:rPr>
          <w:rFonts w:ascii="Arial" w:hAnsi="Arial" w:cs="Arial"/>
          <w:sz w:val="20"/>
          <w:szCs w:val="20"/>
        </w:rPr>
        <w:t>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DC916E3" w14:textId="77777777" w:rsidR="00193114" w:rsidRPr="008C7A2B" w:rsidRDefault="00193114" w:rsidP="00193114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9014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</w:t>
      </w:r>
      <w:r>
        <w:rPr>
          <w:rFonts w:ascii="Arial" w:hAnsi="Arial" w:cs="Arial"/>
          <w:sz w:val="20"/>
          <w:szCs w:val="20"/>
        </w:rPr>
        <w:t>Obrót Detaliczny sp. z o.o. lub </w:t>
      </w:r>
      <w:r w:rsidRPr="00190141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</w:t>
      </w:r>
      <w:r w:rsidRPr="00190141">
        <w:rPr>
          <w:rFonts w:ascii="Arial" w:hAnsi="Arial" w:cs="Arial"/>
          <w:sz w:val="20"/>
          <w:szCs w:val="20"/>
        </w:rPr>
        <w:t xml:space="preserve">innymi podmiotami wykonującymi zadania na rzecz PGNiG Obrót Detaliczny sp. z o.o. </w:t>
      </w:r>
    </w:p>
    <w:p w14:paraId="26800F68" w14:textId="77777777" w:rsidR="00193114" w:rsidRPr="00972405" w:rsidRDefault="00193114" w:rsidP="00193114">
      <w:pPr>
        <w:tabs>
          <w:tab w:val="left" w:pos="851"/>
        </w:tabs>
        <w:spacing w:after="60"/>
        <w:ind w:left="720"/>
        <w:contextualSpacing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193114" w:rsidRPr="00972405" w14:paraId="1B88D7DA" w14:textId="77777777" w:rsidTr="00A0654B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19DBD5E3" w14:textId="77777777" w:rsidR="00193114" w:rsidRPr="0042075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21A9156C" w14:textId="77777777" w:rsidR="00193114" w:rsidRPr="0042075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Nazwisko i imię osoby (osób) uprawnionej(</w:t>
            </w:r>
            <w:proofErr w:type="spellStart"/>
            <w:r w:rsidRPr="00420755">
              <w:rPr>
                <w:rFonts w:ascii="Arial" w:hAnsi="Arial" w:cs="Arial"/>
                <w:bCs/>
                <w:sz w:val="18"/>
              </w:rPr>
              <w:t>ych</w:t>
            </w:r>
            <w:proofErr w:type="spellEnd"/>
            <w:r w:rsidRPr="00420755">
              <w:rPr>
                <w:rFonts w:ascii="Arial" w:hAnsi="Arial" w:cs="Arial"/>
                <w:bCs/>
                <w:sz w:val="18"/>
              </w:rPr>
              <w:t>) do występowania w obrocie prawnym lub posiadającej(</w:t>
            </w:r>
            <w:proofErr w:type="spellStart"/>
            <w:r w:rsidRPr="00420755">
              <w:rPr>
                <w:rFonts w:ascii="Arial" w:hAnsi="Arial" w:cs="Arial"/>
                <w:bCs/>
                <w:sz w:val="18"/>
              </w:rPr>
              <w:t>ych</w:t>
            </w:r>
            <w:proofErr w:type="spellEnd"/>
            <w:r w:rsidRPr="00420755">
              <w:rPr>
                <w:rFonts w:ascii="Arial" w:hAnsi="Arial" w:cs="Arial"/>
                <w:bCs/>
                <w:sz w:val="18"/>
              </w:rPr>
              <w:t>) pełnomocnictwo</w:t>
            </w:r>
          </w:p>
        </w:tc>
        <w:tc>
          <w:tcPr>
            <w:tcW w:w="1062" w:type="pct"/>
            <w:vAlign w:val="center"/>
          </w:tcPr>
          <w:p w14:paraId="6EA78D4C" w14:textId="77777777" w:rsidR="00193114" w:rsidRPr="0042075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420755">
              <w:rPr>
                <w:rFonts w:ascii="Arial" w:hAnsi="Arial" w:cs="Arial"/>
                <w:bCs/>
                <w:sz w:val="18"/>
              </w:rPr>
              <w:t>Podpis(y) osoby(osób) uprawnionej(</w:t>
            </w:r>
            <w:proofErr w:type="spellStart"/>
            <w:r w:rsidRPr="00420755">
              <w:rPr>
                <w:rFonts w:ascii="Arial" w:hAnsi="Arial" w:cs="Arial"/>
                <w:bCs/>
                <w:sz w:val="18"/>
              </w:rPr>
              <w:t>ych</w:t>
            </w:r>
            <w:proofErr w:type="spellEnd"/>
            <w:r w:rsidRPr="00420755">
              <w:rPr>
                <w:rFonts w:ascii="Arial" w:hAnsi="Arial" w:cs="Arial"/>
                <w:bCs/>
                <w:sz w:val="18"/>
              </w:rPr>
              <w:t>)</w:t>
            </w:r>
          </w:p>
        </w:tc>
        <w:tc>
          <w:tcPr>
            <w:tcW w:w="789" w:type="pct"/>
          </w:tcPr>
          <w:p w14:paraId="2CE49E3D" w14:textId="77777777" w:rsidR="00193114" w:rsidRPr="0042075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89" w:type="pct"/>
            <w:vAlign w:val="center"/>
          </w:tcPr>
          <w:p w14:paraId="599746ED" w14:textId="77777777" w:rsidR="00193114" w:rsidRPr="00420755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Miejscowość i </w:t>
            </w:r>
            <w:r w:rsidRPr="00420755">
              <w:rPr>
                <w:rFonts w:ascii="Arial" w:hAnsi="Arial" w:cs="Arial"/>
                <w:bCs/>
                <w:sz w:val="18"/>
              </w:rPr>
              <w:t>data</w:t>
            </w:r>
          </w:p>
        </w:tc>
      </w:tr>
      <w:tr w:rsidR="00193114" w:rsidRPr="00972405" w14:paraId="59D45EDE" w14:textId="77777777" w:rsidTr="00A0654B">
        <w:trPr>
          <w:cantSplit/>
          <w:trHeight w:val="674"/>
          <w:jc w:val="center"/>
        </w:trPr>
        <w:tc>
          <w:tcPr>
            <w:tcW w:w="259" w:type="pct"/>
          </w:tcPr>
          <w:p w14:paraId="6BCD934B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01" w:type="pct"/>
          </w:tcPr>
          <w:p w14:paraId="4898A0ED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  <w:p w14:paraId="22628788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62" w:type="pct"/>
          </w:tcPr>
          <w:p w14:paraId="38F6214E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14:paraId="55689051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14:paraId="27754B3E" w14:textId="77777777" w:rsidR="00193114" w:rsidRPr="00420755" w:rsidRDefault="00193114" w:rsidP="00A0654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43484037" w14:textId="77777777" w:rsidR="00193114" w:rsidRDefault="00193114" w:rsidP="00193114">
      <w:pPr>
        <w:spacing w:after="0" w:line="240" w:lineRule="auto"/>
        <w:rPr>
          <w:rFonts w:ascii="Arial" w:eastAsia="Arial Unicode MS" w:hAnsi="Arial" w:cs="Arial"/>
          <w:bCs/>
          <w:spacing w:val="-1"/>
          <w:lang w:eastAsia="pl-PL"/>
        </w:rPr>
      </w:pPr>
    </w:p>
    <w:tbl>
      <w:tblPr>
        <w:tblW w:w="485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6"/>
        <w:gridCol w:w="1571"/>
        <w:gridCol w:w="1062"/>
      </w:tblGrid>
      <w:tr w:rsidR="00193114" w:rsidRPr="00972405" w14:paraId="2E328FB8" w14:textId="77777777" w:rsidTr="00A0654B">
        <w:trPr>
          <w:trHeight w:val="255"/>
        </w:trPr>
        <w:tc>
          <w:tcPr>
            <w:tcW w:w="3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6874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0841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5E7C" w14:textId="77777777" w:rsidR="00193114" w:rsidRPr="00972405" w:rsidRDefault="00193114" w:rsidP="00A0654B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64C04E8F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4092BBCC" w14:textId="77777777" w:rsidR="00193114" w:rsidRPr="009C3609" w:rsidRDefault="00193114" w:rsidP="001931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3B5C39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lastRenderedPageBreak/>
        <w:t>[</w:t>
      </w:r>
      <w:r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BF74E8">
        <w:rPr>
          <w:rFonts w:ascii="Arial" w:hAnsi="Arial" w:cs="Arial"/>
        </w:rPr>
        <w:t xml:space="preserve"> do Regulaminu postępowania]</w:t>
      </w:r>
    </w:p>
    <w:p w14:paraId="784DCBBF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5B8E64CF" w14:textId="77777777" w:rsidR="00193114" w:rsidRPr="005824CF" w:rsidRDefault="00193114" w:rsidP="00193114">
      <w:pPr>
        <w:ind w:left="1418"/>
        <w:contextualSpacing/>
        <w:jc w:val="right"/>
        <w:rPr>
          <w:rFonts w:ascii="Arial" w:hAnsi="Arial" w:cs="Arial"/>
          <w:highlight w:val="yellow"/>
        </w:rPr>
      </w:pPr>
    </w:p>
    <w:p w14:paraId="00BE2DF3" w14:textId="77777777" w:rsidR="00193114" w:rsidRPr="00F704D9" w:rsidRDefault="00193114" w:rsidP="00193114">
      <w:pPr>
        <w:spacing w:after="0" w:line="240" w:lineRule="auto"/>
        <w:jc w:val="center"/>
        <w:rPr>
          <w:rFonts w:ascii="Arial" w:hAnsi="Arial" w:cs="Arial"/>
          <w:b/>
        </w:rPr>
      </w:pPr>
      <w:r w:rsidRPr="00F704D9">
        <w:rPr>
          <w:rFonts w:ascii="Arial" w:hAnsi="Arial" w:cs="Arial"/>
          <w:b/>
        </w:rPr>
        <w:t xml:space="preserve">Wykaz zrealizowanych </w:t>
      </w:r>
      <w:r>
        <w:rPr>
          <w:rFonts w:ascii="Arial" w:hAnsi="Arial" w:cs="Arial"/>
          <w:b/>
        </w:rPr>
        <w:t>usług</w:t>
      </w:r>
    </w:p>
    <w:p w14:paraId="1AF5611A" w14:textId="77777777" w:rsidR="00193114" w:rsidRPr="00F704D9" w:rsidRDefault="00193114" w:rsidP="0019311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29AE129" w14:textId="77777777" w:rsidR="00193114" w:rsidRPr="00F704D9" w:rsidRDefault="00193114" w:rsidP="00193114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i/>
        </w:rPr>
      </w:pPr>
      <w:r w:rsidRPr="00F704D9">
        <w:rPr>
          <w:rFonts w:ascii="Arial" w:hAnsi="Arial" w:cs="Arial"/>
        </w:rPr>
        <w:t>Składając ofertę w ramach Postępowania pt.</w:t>
      </w:r>
      <w:r w:rsidRPr="00BF0D82">
        <w:rPr>
          <w:rFonts w:ascii="Arial" w:hAnsi="Arial" w:cs="Arial"/>
          <w:b/>
          <w:sz w:val="32"/>
          <w:szCs w:val="32"/>
        </w:rPr>
        <w:t xml:space="preserve"> </w:t>
      </w:r>
      <w:r w:rsidRPr="00BF0D82">
        <w:rPr>
          <w:rFonts w:ascii="Arial" w:hAnsi="Arial" w:cs="Arial"/>
        </w:rPr>
        <w:t>„</w:t>
      </w:r>
      <w:r w:rsidRPr="009208EE">
        <w:rPr>
          <w:rFonts w:ascii="Arial" w:hAnsi="Arial" w:cs="Arial"/>
        </w:rPr>
        <w:t>Zakup usług magazynowania, kompletowania, dystrybucji i konserwacji materiałów marketingowych przechowywanych w magazynie</w:t>
      </w:r>
      <w:r w:rsidRPr="000364B6">
        <w:rPr>
          <w:rFonts w:ascii="Arial" w:hAnsi="Arial" w:cs="Arial"/>
        </w:rPr>
        <w:t>” CRZ:</w:t>
      </w:r>
      <w:r>
        <w:rPr>
          <w:rFonts w:ascii="Arial" w:hAnsi="Arial" w:cs="Arial"/>
        </w:rPr>
        <w:t xml:space="preserve"> </w:t>
      </w:r>
      <w:r w:rsidRPr="00B30A93">
        <w:rPr>
          <w:rFonts w:ascii="Arial" w:hAnsi="Arial" w:cs="Arial"/>
        </w:rPr>
        <w:t>NP/OD/25/0573/OD/DRMMMT</w:t>
      </w:r>
      <w:r>
        <w:rPr>
          <w:rFonts w:ascii="Arial" w:hAnsi="Arial" w:cs="Arial"/>
        </w:rPr>
        <w:t xml:space="preserve"> </w:t>
      </w:r>
      <w:r w:rsidRPr="00BF74E8">
        <w:rPr>
          <w:rFonts w:ascii="Arial" w:hAnsi="Arial" w:cs="Arial"/>
        </w:rPr>
        <w:t>w celu</w:t>
      </w:r>
      <w:r w:rsidRPr="00F704D9">
        <w:rPr>
          <w:rFonts w:ascii="Arial" w:hAnsi="Arial" w:cs="Arial"/>
        </w:rPr>
        <w:t xml:space="preserve"> dokonania przez Zamawiającego oceny spełniania warunku </w:t>
      </w:r>
      <w:r w:rsidRPr="001C232D">
        <w:rPr>
          <w:rFonts w:ascii="Arial" w:hAnsi="Arial" w:cs="Arial"/>
        </w:rPr>
        <w:t xml:space="preserve">opisanego w § 3 ust. 1 pkt 2 lit. </w:t>
      </w:r>
      <w:r>
        <w:rPr>
          <w:rFonts w:ascii="Arial" w:hAnsi="Arial" w:cs="Arial"/>
        </w:rPr>
        <w:t>a)</w:t>
      </w:r>
      <w:r w:rsidRPr="001C232D">
        <w:rPr>
          <w:rFonts w:ascii="Arial" w:hAnsi="Arial" w:cs="Arial"/>
        </w:rPr>
        <w:t xml:space="preserve"> Regulaminu postępowania przedstawiamy wykaz następujących </w:t>
      </w:r>
      <w:r>
        <w:rPr>
          <w:rFonts w:ascii="Arial" w:hAnsi="Arial" w:cs="Arial"/>
        </w:rPr>
        <w:t>usług</w:t>
      </w:r>
      <w:r w:rsidRPr="001C232D">
        <w:rPr>
          <w:rFonts w:ascii="Arial" w:hAnsi="Arial" w:cs="Arial"/>
        </w:rPr>
        <w:t>:</w:t>
      </w:r>
      <w:r w:rsidRPr="00F704D9">
        <w:rPr>
          <w:rFonts w:ascii="Arial" w:hAnsi="Arial" w:cs="Arial"/>
        </w:rPr>
        <w:t xml:space="preserve"> </w:t>
      </w:r>
    </w:p>
    <w:p w14:paraId="1ABCC883" w14:textId="77777777" w:rsidR="00193114" w:rsidRPr="00F704D9" w:rsidRDefault="00193114" w:rsidP="00193114">
      <w:pPr>
        <w:tabs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16"/>
        <w:gridCol w:w="1444"/>
        <w:gridCol w:w="1846"/>
        <w:gridCol w:w="2054"/>
        <w:gridCol w:w="1434"/>
      </w:tblGrid>
      <w:tr w:rsidR="00193114" w:rsidRPr="00F704D9" w14:paraId="59F7D810" w14:textId="77777777" w:rsidTr="00A0654B">
        <w:trPr>
          <w:trHeight w:val="419"/>
        </w:trPr>
        <w:tc>
          <w:tcPr>
            <w:tcW w:w="381" w:type="pct"/>
            <w:vMerge w:val="restart"/>
            <w:shd w:val="clear" w:color="auto" w:fill="F2F2F2" w:themeFill="background1" w:themeFillShade="F2"/>
            <w:vAlign w:val="center"/>
          </w:tcPr>
          <w:p w14:paraId="576506E1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976" w:type="pct"/>
            <w:vMerge w:val="restart"/>
            <w:shd w:val="clear" w:color="auto" w:fill="F2F2F2" w:themeFill="background1" w:themeFillShade="F2"/>
            <w:vAlign w:val="center"/>
          </w:tcPr>
          <w:p w14:paraId="59C5D5E8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Przedmiot, usługa </w:t>
            </w:r>
            <w:r w:rsidRPr="00F704D9">
              <w:rPr>
                <w:rFonts w:ascii="Arial" w:hAnsi="Arial" w:cs="Arial"/>
                <w:sz w:val="20"/>
                <w:lang w:eastAsia="pl-PL"/>
              </w:rPr>
              <w:t>(krótki opis)</w:t>
            </w:r>
          </w:p>
        </w:tc>
        <w:tc>
          <w:tcPr>
            <w:tcW w:w="776" w:type="pct"/>
            <w:vMerge w:val="restart"/>
            <w:shd w:val="clear" w:color="auto" w:fill="F2F2F2" w:themeFill="background1" w:themeFillShade="F2"/>
            <w:vAlign w:val="center"/>
          </w:tcPr>
          <w:p w14:paraId="15ABFBE7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Wartość</w:t>
            </w:r>
          </w:p>
          <w:p w14:paraId="01EB7F80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netto</w:t>
            </w:r>
          </w:p>
          <w:p w14:paraId="4286F5EA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[zł]</w:t>
            </w:r>
          </w:p>
        </w:tc>
        <w:tc>
          <w:tcPr>
            <w:tcW w:w="2096" w:type="pct"/>
            <w:gridSpan w:val="2"/>
            <w:shd w:val="clear" w:color="auto" w:fill="F2F2F2" w:themeFill="background1" w:themeFillShade="F2"/>
            <w:vAlign w:val="center"/>
          </w:tcPr>
          <w:p w14:paraId="4E94F67D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Termin realizacji</w:t>
            </w:r>
          </w:p>
        </w:tc>
        <w:tc>
          <w:tcPr>
            <w:tcW w:w="772" w:type="pct"/>
            <w:vMerge w:val="restart"/>
            <w:shd w:val="clear" w:color="auto" w:fill="F2F2F2" w:themeFill="background1" w:themeFillShade="F2"/>
            <w:vAlign w:val="center"/>
          </w:tcPr>
          <w:p w14:paraId="43C0FA25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Odbiorca</w:t>
            </w:r>
          </w:p>
          <w:p w14:paraId="5D492406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(nazwa, adres</w:t>
            </w:r>
            <w:r>
              <w:rPr>
                <w:rFonts w:ascii="Arial" w:hAnsi="Arial" w:cs="Arial"/>
              </w:rPr>
              <w:t xml:space="preserve">, </w:t>
            </w:r>
            <w:r w:rsidRPr="00EB09D4">
              <w:rPr>
                <w:rFonts w:ascii="Arial" w:hAnsi="Arial" w:cs="Arial"/>
                <w:sz w:val="20"/>
                <w:lang w:eastAsia="pl-PL"/>
              </w:rPr>
              <w:t>imię nazwisko, nr telefonu, e-mail)</w:t>
            </w:r>
          </w:p>
        </w:tc>
      </w:tr>
      <w:tr w:rsidR="00193114" w:rsidRPr="00F704D9" w14:paraId="20247A9B" w14:textId="77777777" w:rsidTr="00A0654B">
        <w:trPr>
          <w:trHeight w:val="419"/>
        </w:trPr>
        <w:tc>
          <w:tcPr>
            <w:tcW w:w="381" w:type="pct"/>
            <w:vMerge/>
            <w:shd w:val="clear" w:color="auto" w:fill="F2F2F2" w:themeFill="background1" w:themeFillShade="F2"/>
            <w:vAlign w:val="center"/>
          </w:tcPr>
          <w:p w14:paraId="1428CE82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F2F2F2" w:themeFill="background1" w:themeFillShade="F2"/>
          </w:tcPr>
          <w:p w14:paraId="7C870BE4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vMerge/>
            <w:shd w:val="clear" w:color="auto" w:fill="F2F2F2" w:themeFill="background1" w:themeFillShade="F2"/>
          </w:tcPr>
          <w:p w14:paraId="63E032A5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14:paraId="2B03D7DB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Rozpoczęcie</w:t>
            </w:r>
          </w:p>
          <w:p w14:paraId="4D7CC652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</w:t>
            </w:r>
            <w:proofErr w:type="spellStart"/>
            <w:r w:rsidRPr="00F704D9">
              <w:rPr>
                <w:rFonts w:ascii="Arial" w:hAnsi="Arial" w:cs="Arial"/>
                <w:sz w:val="20"/>
                <w:lang w:eastAsia="pl-PL"/>
              </w:rPr>
              <w:t>dd</w:t>
            </w:r>
            <w:proofErr w:type="spellEnd"/>
            <w:r w:rsidRPr="00F704D9">
              <w:rPr>
                <w:rFonts w:ascii="Arial" w:hAnsi="Arial" w:cs="Arial"/>
                <w:sz w:val="20"/>
                <w:lang w:eastAsia="pl-PL"/>
              </w:rPr>
              <w:t>/mm/</w:t>
            </w:r>
            <w:proofErr w:type="spellStart"/>
            <w:r w:rsidRPr="00F704D9">
              <w:rPr>
                <w:rFonts w:ascii="Arial" w:hAnsi="Arial" w:cs="Arial"/>
                <w:sz w:val="20"/>
                <w:lang w:eastAsia="pl-PL"/>
              </w:rPr>
              <w:t>rrrr</w:t>
            </w:r>
            <w:proofErr w:type="spellEnd"/>
            <w:r w:rsidRPr="00F704D9">
              <w:rPr>
                <w:rFonts w:ascii="Arial" w:hAnsi="Arial" w:cs="Arial"/>
                <w:sz w:val="20"/>
                <w:lang w:eastAsia="pl-PL"/>
              </w:rPr>
              <w:t>]</w:t>
            </w:r>
          </w:p>
        </w:tc>
        <w:tc>
          <w:tcPr>
            <w:tcW w:w="1104" w:type="pct"/>
            <w:shd w:val="clear" w:color="auto" w:fill="F2F2F2" w:themeFill="background1" w:themeFillShade="F2"/>
            <w:vAlign w:val="center"/>
          </w:tcPr>
          <w:p w14:paraId="46D128DB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 xml:space="preserve">Zakończenie albo informacja, że </w:t>
            </w:r>
            <w:r>
              <w:rPr>
                <w:rFonts w:ascii="Arial" w:hAnsi="Arial" w:cs="Arial"/>
                <w:sz w:val="20"/>
                <w:lang w:eastAsia="pl-PL"/>
              </w:rPr>
              <w:t>usługa jest w </w:t>
            </w:r>
            <w:r w:rsidRPr="00F704D9">
              <w:rPr>
                <w:rFonts w:ascii="Arial" w:hAnsi="Arial" w:cs="Arial"/>
                <w:sz w:val="20"/>
                <w:lang w:eastAsia="pl-PL"/>
              </w:rPr>
              <w:t>dalszym ciągu wykonywana</w:t>
            </w:r>
          </w:p>
          <w:p w14:paraId="61193711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[</w:t>
            </w:r>
            <w:proofErr w:type="spellStart"/>
            <w:r w:rsidRPr="00F704D9">
              <w:rPr>
                <w:rFonts w:ascii="Arial" w:hAnsi="Arial" w:cs="Arial"/>
                <w:sz w:val="20"/>
                <w:lang w:eastAsia="pl-PL"/>
              </w:rPr>
              <w:t>dd</w:t>
            </w:r>
            <w:proofErr w:type="spellEnd"/>
            <w:r w:rsidRPr="00F704D9">
              <w:rPr>
                <w:rFonts w:ascii="Arial" w:hAnsi="Arial" w:cs="Arial"/>
                <w:sz w:val="20"/>
                <w:lang w:eastAsia="pl-PL"/>
              </w:rPr>
              <w:t>/mm/</w:t>
            </w:r>
            <w:proofErr w:type="spellStart"/>
            <w:r w:rsidRPr="00F704D9">
              <w:rPr>
                <w:rFonts w:ascii="Arial" w:hAnsi="Arial" w:cs="Arial"/>
                <w:sz w:val="20"/>
                <w:lang w:eastAsia="pl-PL"/>
              </w:rPr>
              <w:t>rrrr</w:t>
            </w:r>
            <w:proofErr w:type="spellEnd"/>
            <w:r w:rsidRPr="00F704D9">
              <w:rPr>
                <w:rFonts w:ascii="Arial" w:hAnsi="Arial" w:cs="Arial"/>
                <w:sz w:val="20"/>
                <w:lang w:eastAsia="pl-PL"/>
              </w:rPr>
              <w:t>]</w:t>
            </w:r>
          </w:p>
        </w:tc>
        <w:tc>
          <w:tcPr>
            <w:tcW w:w="772" w:type="pct"/>
            <w:vMerge/>
            <w:shd w:val="clear" w:color="auto" w:fill="F2F2F2" w:themeFill="background1" w:themeFillShade="F2"/>
            <w:vAlign w:val="center"/>
          </w:tcPr>
          <w:p w14:paraId="1F627B64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193114" w:rsidRPr="00F704D9" w14:paraId="5477DB05" w14:textId="77777777" w:rsidTr="00A0654B">
        <w:trPr>
          <w:trHeight w:val="204"/>
        </w:trPr>
        <w:tc>
          <w:tcPr>
            <w:tcW w:w="381" w:type="pct"/>
            <w:shd w:val="clear" w:color="auto" w:fill="auto"/>
            <w:vAlign w:val="center"/>
          </w:tcPr>
          <w:p w14:paraId="32804687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</w:tcPr>
          <w:p w14:paraId="7E1E880C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745640D9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2C02B4DA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7EE0D7F2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12C96D6E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193114" w:rsidRPr="00F704D9" w14:paraId="1DD37344" w14:textId="77777777" w:rsidTr="00A0654B">
        <w:trPr>
          <w:trHeight w:val="189"/>
        </w:trPr>
        <w:tc>
          <w:tcPr>
            <w:tcW w:w="381" w:type="pct"/>
            <w:shd w:val="clear" w:color="auto" w:fill="auto"/>
            <w:vAlign w:val="center"/>
          </w:tcPr>
          <w:p w14:paraId="151A224A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</w:tcPr>
          <w:p w14:paraId="26A231B3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37595813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7994A5A5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56A3957D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5CAAC1A3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193114" w:rsidRPr="00F704D9" w14:paraId="5295D3F2" w14:textId="77777777" w:rsidTr="00A0654B">
        <w:trPr>
          <w:trHeight w:val="218"/>
        </w:trPr>
        <w:tc>
          <w:tcPr>
            <w:tcW w:w="381" w:type="pct"/>
            <w:shd w:val="clear" w:color="auto" w:fill="auto"/>
            <w:vAlign w:val="center"/>
          </w:tcPr>
          <w:p w14:paraId="53F9C481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</w:tcPr>
          <w:p w14:paraId="2FF469AC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4E86B909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21756809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3024EBF9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137D8CF8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193114" w:rsidRPr="00F704D9" w14:paraId="350A3951" w14:textId="77777777" w:rsidTr="00A0654B">
        <w:trPr>
          <w:trHeight w:val="233"/>
        </w:trPr>
        <w:tc>
          <w:tcPr>
            <w:tcW w:w="381" w:type="pct"/>
            <w:shd w:val="clear" w:color="auto" w:fill="auto"/>
            <w:vAlign w:val="center"/>
          </w:tcPr>
          <w:p w14:paraId="58F0BA30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704D9">
              <w:rPr>
                <w:rFonts w:ascii="Arial" w:hAnsi="Arial" w:cs="Arial"/>
                <w:sz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</w:tcPr>
          <w:p w14:paraId="2623A406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6" w:type="pct"/>
            <w:shd w:val="clear" w:color="auto" w:fill="auto"/>
          </w:tcPr>
          <w:p w14:paraId="405832D3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 w14:paraId="12A2AEC8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0617F83D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14:paraId="609AFDDF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</w:tr>
    </w:tbl>
    <w:p w14:paraId="6445A214" w14:textId="77777777" w:rsidR="00193114" w:rsidRPr="00F704D9" w:rsidRDefault="00193114" w:rsidP="00193114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E67C84F" w14:textId="77777777" w:rsidR="00193114" w:rsidRPr="00F704D9" w:rsidRDefault="00193114" w:rsidP="00193114">
      <w:pPr>
        <w:ind w:left="1" w:hanging="1"/>
        <w:jc w:val="both"/>
        <w:rPr>
          <w:rFonts w:ascii="Arial" w:hAnsi="Arial" w:cs="Arial"/>
          <w:b/>
          <w:i/>
        </w:rPr>
      </w:pPr>
      <w:r w:rsidRPr="00F704D9">
        <w:rPr>
          <w:rFonts w:ascii="Arial" w:hAnsi="Arial" w:cs="Arial"/>
          <w:i/>
          <w:u w:val="single"/>
        </w:rPr>
        <w:t>UWAGA</w:t>
      </w:r>
      <w:r w:rsidRPr="00F704D9">
        <w:rPr>
          <w:rFonts w:ascii="Arial" w:hAnsi="Arial" w:cs="Arial"/>
          <w:b/>
          <w:i/>
        </w:rPr>
        <w:t xml:space="preserve">: </w:t>
      </w:r>
      <w:r w:rsidRPr="00F704D9">
        <w:rPr>
          <w:rFonts w:ascii="Arial" w:hAnsi="Arial" w:cs="Arial"/>
          <w:i/>
        </w:rPr>
        <w:t xml:space="preserve">z przedstawionego opisu przedmiotu </w:t>
      </w:r>
      <w:r w:rsidRPr="00F704D9">
        <w:rPr>
          <w:rFonts w:ascii="Arial" w:hAnsi="Arial" w:cs="Arial"/>
          <w:i/>
          <w:u w:val="single"/>
        </w:rPr>
        <w:t>musi jednoznacznie</w:t>
      </w:r>
      <w:r w:rsidRPr="00F704D9">
        <w:rPr>
          <w:rFonts w:ascii="Arial" w:hAnsi="Arial" w:cs="Arial"/>
          <w:i/>
        </w:rPr>
        <w:t xml:space="preserve"> wynikać spełnianie warunków udziału w Postępowaniu określonych przez Zamawiającego.</w:t>
      </w:r>
    </w:p>
    <w:p w14:paraId="4E7C5FE1" w14:textId="77777777" w:rsidR="00193114" w:rsidRPr="00F704D9" w:rsidRDefault="00193114" w:rsidP="00193114">
      <w:pPr>
        <w:jc w:val="both"/>
        <w:rPr>
          <w:rFonts w:ascii="Arial" w:hAnsi="Arial" w:cs="Arial"/>
        </w:rPr>
      </w:pPr>
      <w:r w:rsidRPr="00F704D9">
        <w:rPr>
          <w:rFonts w:ascii="Arial" w:hAnsi="Arial" w:cs="Arial"/>
        </w:rPr>
        <w:t xml:space="preserve">Do wykazu należy dołączyć dowody potwierdzające, że </w:t>
      </w:r>
      <w:r>
        <w:rPr>
          <w:rFonts w:ascii="Arial" w:hAnsi="Arial" w:cs="Arial"/>
        </w:rPr>
        <w:t>usługi</w:t>
      </w:r>
      <w:r w:rsidRPr="00F704D9">
        <w:rPr>
          <w:rFonts w:ascii="Arial" w:hAnsi="Arial" w:cs="Arial"/>
        </w:rPr>
        <w:t xml:space="preserve"> zostały wykonane lub są wykonywane należycie. </w:t>
      </w:r>
    </w:p>
    <w:p w14:paraId="14772B22" w14:textId="77777777" w:rsidR="00193114" w:rsidRPr="00F704D9" w:rsidRDefault="00193114" w:rsidP="00193114">
      <w:pPr>
        <w:contextualSpacing/>
        <w:rPr>
          <w:rFonts w:ascii="Arial" w:hAnsi="Arial" w:cs="Arial"/>
        </w:rPr>
      </w:pPr>
    </w:p>
    <w:p w14:paraId="3ABE7C83" w14:textId="77777777" w:rsidR="00193114" w:rsidRPr="00F704D9" w:rsidRDefault="00193114" w:rsidP="00193114">
      <w:pPr>
        <w:contextualSpacing/>
        <w:rPr>
          <w:rFonts w:ascii="Arial" w:hAnsi="Arial" w:cs="Arial"/>
        </w:rPr>
      </w:pPr>
    </w:p>
    <w:p w14:paraId="38BB7A2B" w14:textId="77777777" w:rsidR="00193114" w:rsidRPr="00F704D9" w:rsidRDefault="00193114" w:rsidP="00193114">
      <w:pPr>
        <w:contextualSpacing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193114" w:rsidRPr="009C3609" w14:paraId="067CDB8E" w14:textId="77777777" w:rsidTr="00A0654B">
        <w:trPr>
          <w:cantSplit/>
          <w:trHeight w:val="703"/>
          <w:jc w:val="center"/>
        </w:trPr>
        <w:tc>
          <w:tcPr>
            <w:tcW w:w="316" w:type="pct"/>
            <w:vAlign w:val="center"/>
          </w:tcPr>
          <w:p w14:paraId="0B4A8F87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216" w:type="pct"/>
            <w:vAlign w:val="center"/>
          </w:tcPr>
          <w:p w14:paraId="4670E198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Nazwisko i imię osoby (osób) uprawnionej(</w:t>
            </w:r>
            <w:proofErr w:type="spellStart"/>
            <w:r w:rsidRPr="00F704D9">
              <w:rPr>
                <w:rFonts w:ascii="Arial" w:hAnsi="Arial" w:cs="Arial"/>
                <w:bCs/>
              </w:rPr>
              <w:t>ych</w:t>
            </w:r>
            <w:proofErr w:type="spellEnd"/>
            <w:r w:rsidRPr="00F704D9">
              <w:rPr>
                <w:rFonts w:ascii="Arial" w:hAnsi="Arial" w:cs="Arial"/>
                <w:bCs/>
              </w:rPr>
              <w:t>) do występowania w obrocie prawnym lub posiadającej (</w:t>
            </w:r>
            <w:proofErr w:type="spellStart"/>
            <w:r w:rsidRPr="00F704D9">
              <w:rPr>
                <w:rFonts w:ascii="Arial" w:hAnsi="Arial" w:cs="Arial"/>
                <w:bCs/>
              </w:rPr>
              <w:t>ych</w:t>
            </w:r>
            <w:proofErr w:type="spellEnd"/>
            <w:r w:rsidRPr="00F704D9">
              <w:rPr>
                <w:rFonts w:ascii="Arial" w:hAnsi="Arial" w:cs="Arial"/>
                <w:bCs/>
              </w:rPr>
              <w:t>) pełnomocnictwo</w:t>
            </w:r>
          </w:p>
        </w:tc>
        <w:tc>
          <w:tcPr>
            <w:tcW w:w="1649" w:type="pct"/>
            <w:vAlign w:val="center"/>
          </w:tcPr>
          <w:p w14:paraId="738B5CDB" w14:textId="77777777" w:rsidR="00193114" w:rsidRPr="00F704D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Podpis(y) osoby(osób) uprawnionej</w:t>
            </w:r>
            <w:r w:rsidRPr="00F704D9" w:rsidDel="000F6600">
              <w:rPr>
                <w:rFonts w:ascii="Arial" w:hAnsi="Arial" w:cs="Arial"/>
                <w:bCs/>
              </w:rPr>
              <w:t xml:space="preserve"> </w:t>
            </w:r>
            <w:r w:rsidRPr="00F704D9">
              <w:rPr>
                <w:rFonts w:ascii="Arial" w:hAnsi="Arial" w:cs="Arial"/>
                <w:bCs/>
              </w:rPr>
              <w:t>(</w:t>
            </w:r>
            <w:proofErr w:type="spellStart"/>
            <w:r w:rsidRPr="00F704D9">
              <w:rPr>
                <w:rFonts w:ascii="Arial" w:hAnsi="Arial" w:cs="Arial"/>
                <w:bCs/>
              </w:rPr>
              <w:t>ych</w:t>
            </w:r>
            <w:proofErr w:type="spellEnd"/>
            <w:r w:rsidRPr="00F704D9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20" w:type="pct"/>
            <w:vAlign w:val="center"/>
          </w:tcPr>
          <w:p w14:paraId="44763931" w14:textId="77777777" w:rsidR="00193114" w:rsidRPr="009C3609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704D9">
              <w:rPr>
                <w:rFonts w:ascii="Arial" w:hAnsi="Arial" w:cs="Arial"/>
                <w:bCs/>
              </w:rPr>
              <w:t>Miejscowość i data</w:t>
            </w:r>
          </w:p>
        </w:tc>
      </w:tr>
      <w:tr w:rsidR="00193114" w:rsidRPr="009C3609" w14:paraId="27EC079B" w14:textId="77777777" w:rsidTr="00A0654B">
        <w:trPr>
          <w:cantSplit/>
          <w:trHeight w:val="674"/>
          <w:jc w:val="center"/>
        </w:trPr>
        <w:tc>
          <w:tcPr>
            <w:tcW w:w="316" w:type="pct"/>
          </w:tcPr>
          <w:p w14:paraId="7EFF8663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BD37FD3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BDB7EDE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5E9EF3D9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20" w:type="pct"/>
          </w:tcPr>
          <w:p w14:paraId="12FDA693" w14:textId="77777777" w:rsidR="00193114" w:rsidRPr="009C3609" w:rsidRDefault="00193114" w:rsidP="00A065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4EC939C" w14:textId="77777777" w:rsidR="00193114" w:rsidRPr="009C3609" w:rsidRDefault="00193114" w:rsidP="00193114">
      <w:pPr>
        <w:contextualSpacing/>
        <w:rPr>
          <w:rFonts w:ascii="Arial" w:hAnsi="Arial" w:cs="Arial"/>
        </w:rPr>
      </w:pPr>
    </w:p>
    <w:p w14:paraId="22E79A65" w14:textId="77777777" w:rsidR="00193114" w:rsidRPr="009C3609" w:rsidRDefault="00193114" w:rsidP="00193114">
      <w:pPr>
        <w:spacing w:after="0" w:line="240" w:lineRule="auto"/>
        <w:rPr>
          <w:rFonts w:ascii="Arial" w:hAnsi="Arial" w:cs="Arial"/>
        </w:rPr>
      </w:pPr>
    </w:p>
    <w:p w14:paraId="2A1ADC8D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Pr="00770B2B">
        <w:rPr>
          <w:rFonts w:ascii="Arial" w:hAnsi="Arial" w:cs="Arial"/>
        </w:rPr>
        <w:lastRenderedPageBreak/>
        <w:t xml:space="preserve"> </w:t>
      </w:r>
      <w:r w:rsidRPr="00BF74E8">
        <w:rPr>
          <w:rFonts w:ascii="Arial" w:hAnsi="Arial" w:cs="Arial"/>
        </w:rPr>
        <w:t>[</w:t>
      </w:r>
      <w:r w:rsidRPr="00BF74E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8</w:t>
      </w:r>
      <w:r w:rsidRPr="00BF74E8">
        <w:rPr>
          <w:rFonts w:ascii="Arial" w:hAnsi="Arial" w:cs="Arial"/>
        </w:rPr>
        <w:t xml:space="preserve"> do Regulaminu postępowania]</w:t>
      </w:r>
    </w:p>
    <w:p w14:paraId="638BC81D" w14:textId="77777777" w:rsidR="00193114" w:rsidRPr="009C3609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0488F7E6" w14:textId="77777777" w:rsidR="00193114" w:rsidRPr="009C3609" w:rsidRDefault="00193114" w:rsidP="00193114">
      <w:pPr>
        <w:spacing w:after="0" w:line="240" w:lineRule="auto"/>
        <w:ind w:left="284" w:hanging="284"/>
        <w:jc w:val="right"/>
        <w:rPr>
          <w:rFonts w:ascii="Arial" w:hAnsi="Arial" w:cs="Arial"/>
        </w:rPr>
      </w:pPr>
    </w:p>
    <w:p w14:paraId="159AF398" w14:textId="77777777" w:rsidR="00193114" w:rsidRPr="009C3609" w:rsidRDefault="00193114" w:rsidP="00193114">
      <w:pPr>
        <w:pStyle w:val="Akapitzlist"/>
        <w:numPr>
          <w:ilvl w:val="4"/>
          <w:numId w:val="27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WYKONAWCA BĘDĄCY OSOBĄ FIZYCZNĄ /</w:t>
      </w:r>
    </w:p>
    <w:p w14:paraId="747FDB2B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 przy ul. Jana Kazimierza 3, 01 – 248 Warszawa.</w:t>
      </w:r>
    </w:p>
    <w:p w14:paraId="6807EF5D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PGNiG OD wyznaczyła inspektora ochrony danych, z którym można skontaktować się poprzez e-mail daneosobowe.od@pgnig.pl w każdej sprawie dotyczącej przetwarzania Pani/Pana danych osobowych. </w:t>
      </w:r>
    </w:p>
    <w:p w14:paraId="1376AE9C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przetwarzane:</w:t>
      </w:r>
    </w:p>
    <w:p w14:paraId="4B1558C2" w14:textId="77777777" w:rsidR="00193114" w:rsidRPr="00034573" w:rsidRDefault="00193114" w:rsidP="00193114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 związku z prowadzonym postępowaniem zakupowym, w którym bierze Pani/Panu udział – podstawą prawną przetwarzania jest art. 6 ust. 1 lit. b ogólnego rozporządzenia o ochronie danych nr 2016/679 (Rozporządzenie 2016/679);</w:t>
      </w:r>
    </w:p>
    <w:p w14:paraId="0CFAEC43" w14:textId="77777777" w:rsidR="00193114" w:rsidRPr="00034573" w:rsidRDefault="00193114" w:rsidP="00193114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dla celów wypełnienia obowiązków prawnych ciążących na PGNiG OD na podstawie powszechnie obowiązujących przepisów prawa, w </w:t>
      </w:r>
      <w:r>
        <w:rPr>
          <w:rFonts w:ascii="Arial" w:hAnsi="Arial" w:cs="Arial"/>
        </w:rPr>
        <w:t>tym w szczególności przepisów z </w:t>
      </w:r>
      <w:r w:rsidRPr="00034573">
        <w:rPr>
          <w:rFonts w:ascii="Arial" w:hAnsi="Arial" w:cs="Arial"/>
        </w:rPr>
        <w:t>zakresu rachunkowości i prawa podatkowego – podstawą prawną przetwarzania jest art. 6 ust. 1 lit. c Rozporządzenia 2016/679;</w:t>
      </w:r>
    </w:p>
    <w:p w14:paraId="11467B64" w14:textId="77777777" w:rsidR="00193114" w:rsidRPr="00034573" w:rsidRDefault="00193114" w:rsidP="00193114">
      <w:pPr>
        <w:pStyle w:val="Akapitzlist"/>
        <w:numPr>
          <w:ilvl w:val="4"/>
          <w:numId w:val="20"/>
        </w:numPr>
        <w:spacing w:after="60"/>
        <w:ind w:left="993" w:hanging="426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 celu realizacji prawnie uzasadnionego in</w:t>
      </w:r>
      <w:r>
        <w:rPr>
          <w:rFonts w:ascii="Arial" w:hAnsi="Arial" w:cs="Arial"/>
        </w:rPr>
        <w:t>teresu PGNiG OD polegającego na </w:t>
      </w:r>
      <w:r w:rsidRPr="00034573">
        <w:rPr>
          <w:rFonts w:ascii="Arial" w:hAnsi="Arial" w:cs="Arial"/>
        </w:rPr>
        <w:t>ewentualnym ustaleniu lub dochodzeniu roszczeń lub obronie przed roszczeniami – podstawą prawną przetwarzania jest prawnie uzasadniony interes PGNiG OD (art. 6 ust. 1 lit. f Rozporządzenia 2016/679).</w:t>
      </w:r>
    </w:p>
    <w:p w14:paraId="57F875E1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Pani/Pana dane osobowe w zakresie numeru </w:t>
      </w:r>
      <w:r>
        <w:rPr>
          <w:rFonts w:ascii="Arial" w:hAnsi="Arial" w:cs="Arial"/>
        </w:rPr>
        <w:t>REGON i PKD zostały pozyskane z </w:t>
      </w:r>
      <w:r w:rsidRPr="00034573">
        <w:rPr>
          <w:rFonts w:ascii="Arial" w:hAnsi="Arial" w:cs="Arial"/>
        </w:rPr>
        <w:t>publicznie dostępnych rejestrów.</w:t>
      </w:r>
    </w:p>
    <w:p w14:paraId="71CF2EAC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</w:t>
      </w:r>
      <w:r>
        <w:rPr>
          <w:rFonts w:ascii="Arial" w:hAnsi="Arial" w:cs="Arial"/>
        </w:rPr>
        <w:t>wcom systemów informatycznych i </w:t>
      </w:r>
      <w:r w:rsidRPr="00034573">
        <w:rPr>
          <w:rFonts w:ascii="Arial" w:hAnsi="Arial" w:cs="Arial"/>
        </w:rPr>
        <w:t>usług IT oraz podmiotom świadczącym na rze</w:t>
      </w:r>
      <w:r>
        <w:rPr>
          <w:rFonts w:ascii="Arial" w:hAnsi="Arial" w:cs="Arial"/>
        </w:rPr>
        <w:t>cz PGNiG OD usługi niezbędne do </w:t>
      </w:r>
      <w:r w:rsidRPr="00034573">
        <w:rPr>
          <w:rFonts w:ascii="Arial" w:hAnsi="Arial" w:cs="Arial"/>
        </w:rPr>
        <w:t>przeprowadzenia postępowania zakupowego, w tym us</w:t>
      </w:r>
      <w:r>
        <w:rPr>
          <w:rFonts w:ascii="Arial" w:hAnsi="Arial" w:cs="Arial"/>
        </w:rPr>
        <w:t>ługi archiwizacyjne, księgowe i </w:t>
      </w:r>
      <w:r w:rsidRPr="00034573">
        <w:rPr>
          <w:rFonts w:ascii="Arial" w:hAnsi="Arial" w:cs="Arial"/>
        </w:rPr>
        <w:t>prawne . W stosownych przypadkach dane osobowe będą także przekazywane spółkom z Grupy Kapitałowej ORLEN w zakresie realizacji uprawnień korporacyjnych i zarządzania Grupą Kapitałową jak również podmiotom uzyskując</w:t>
      </w:r>
      <w:r>
        <w:rPr>
          <w:rFonts w:ascii="Arial" w:hAnsi="Arial" w:cs="Arial"/>
        </w:rPr>
        <w:t>ym dostęp do danych w oparciu o </w:t>
      </w:r>
      <w:r w:rsidRPr="00034573">
        <w:rPr>
          <w:rFonts w:ascii="Arial" w:hAnsi="Arial" w:cs="Arial"/>
        </w:rPr>
        <w:t xml:space="preserve">przepisy z zakresu jawności informacji publicznej, w </w:t>
      </w:r>
      <w:r>
        <w:rPr>
          <w:rFonts w:ascii="Arial" w:hAnsi="Arial" w:cs="Arial"/>
        </w:rPr>
        <w:t>zakresie przewidzianym przez te </w:t>
      </w:r>
      <w:r w:rsidRPr="00034573">
        <w:rPr>
          <w:rFonts w:ascii="Arial" w:hAnsi="Arial" w:cs="Arial"/>
        </w:rPr>
        <w:t>przepisy.</w:t>
      </w:r>
    </w:p>
    <w:p w14:paraId="343E78F1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przeprowadzenia postępowania zakupowego oraz przez okres wykonywania umowy, w razie wyboru złożonej przez Pana/Panią oferty. Okres przetwarzania może zostać każdorazowo przedłużony o okres przedawnienia roszczeń, jeżeli przetwarzanie danych osobowych będzie niezbędne dla dochodzenia ewentualnych roszczeń lub obrony przed takimi roszczeniami przez PGNiG OD. Po tym okresie d</w:t>
      </w:r>
      <w:r>
        <w:rPr>
          <w:rFonts w:ascii="Arial" w:hAnsi="Arial" w:cs="Arial"/>
        </w:rPr>
        <w:t>ane będą przetwarzane jedynie w </w:t>
      </w:r>
      <w:r w:rsidRPr="00034573">
        <w:rPr>
          <w:rFonts w:ascii="Arial" w:hAnsi="Arial" w:cs="Arial"/>
        </w:rPr>
        <w:t>zakresie i przez czas wymagany przepisami prawa, w tym przepisami o rachunkowości.</w:t>
      </w:r>
    </w:p>
    <w:p w14:paraId="5BB28426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Przysługuje Pani/Panu prawo dostępu do treści danych oraz żądania ich sprostowania, usunięcia, ograniczenia przetwarzania oraz prawo do przenoszenia danych. </w:t>
      </w:r>
    </w:p>
    <w:p w14:paraId="6A849466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Względem przetwarzania danych osobowych dla celów określonych w pkt 3c przysługuje Pani/Panu prawo wniesienia sprzeciwu z przyczyn związanych z Pani/Pana szczególną sytuacją. Dla celów dowodowych, PGNiG OD prosi o wnoszenie sprzeciwu drogą pisemną lub elektroniczną.</w:t>
      </w:r>
    </w:p>
    <w:p w14:paraId="7B3DEAC9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11652A24" w14:textId="77777777" w:rsidR="00193114" w:rsidRPr="00034573" w:rsidRDefault="00193114" w:rsidP="00193114">
      <w:pPr>
        <w:pStyle w:val="Akapitzlist"/>
        <w:numPr>
          <w:ilvl w:val="4"/>
          <w:numId w:val="22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lastRenderedPageBreak/>
        <w:t>Podanie danych jest wymagane przez PGNiG OD w celu wzięcia udziału w postępowaniu zakupowym. Brak podania danych będzie skutkował niemożliwości</w:t>
      </w:r>
      <w:r>
        <w:rPr>
          <w:rFonts w:ascii="Arial" w:hAnsi="Arial" w:cs="Arial"/>
        </w:rPr>
        <w:t>ą wzięcia udziału w </w:t>
      </w:r>
      <w:r w:rsidRPr="00034573">
        <w:rPr>
          <w:rFonts w:ascii="Arial" w:hAnsi="Arial" w:cs="Arial"/>
        </w:rPr>
        <w:t>prowadzonym postępowaniu zakupowym.</w:t>
      </w:r>
    </w:p>
    <w:p w14:paraId="710E6A23" w14:textId="77777777" w:rsidR="00193114" w:rsidRPr="009C3609" w:rsidRDefault="00193114" w:rsidP="00193114">
      <w:pPr>
        <w:pStyle w:val="Akapitzlist"/>
        <w:spacing w:after="60"/>
        <w:ind w:left="567" w:hanging="567"/>
        <w:jc w:val="both"/>
        <w:rPr>
          <w:rFonts w:ascii="Arial" w:hAnsi="Arial" w:cs="Arial"/>
          <w:b/>
        </w:rPr>
      </w:pPr>
    </w:p>
    <w:p w14:paraId="510AB05B" w14:textId="77777777" w:rsidR="00193114" w:rsidRPr="009C3609" w:rsidRDefault="00193114" w:rsidP="00193114">
      <w:pPr>
        <w:pStyle w:val="Akapitzlist"/>
        <w:numPr>
          <w:ilvl w:val="0"/>
          <w:numId w:val="28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PRACOWNICY WYKONAWCY /</w:t>
      </w:r>
    </w:p>
    <w:p w14:paraId="221C85C7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Warszawie, ul. Jana Kazimierza 3, 01 – 248 Warszawa.</w:t>
      </w:r>
    </w:p>
    <w:p w14:paraId="3B44DA4A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PGNiG OD wyznaczyła inspektora ochrony danych, z którym można skontaktować się poprzez e-mail daneosobowe.od@pgnig.pl w każdej sprawie dotyczącej przetwarzania Pani/Pana danych osobowych. </w:t>
      </w:r>
    </w:p>
    <w:p w14:paraId="5B772F29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Pani/Pana dane osobowe zostały udostępnione PGNiG OD przez Pani/Pana pracodawcę (podmiot zatrudniający), w związku z ubieganiem </w:t>
      </w:r>
      <w:r>
        <w:rPr>
          <w:rFonts w:ascii="Arial" w:hAnsi="Arial" w:cs="Arial"/>
        </w:rPr>
        <w:t>się o udzielenie zamówienia lub </w:t>
      </w:r>
      <w:r w:rsidRPr="00034573">
        <w:rPr>
          <w:rFonts w:ascii="Arial" w:hAnsi="Arial" w:cs="Arial"/>
        </w:rPr>
        <w:t>wykonaniem umowy handlowej łączącej Pani/Pana pracodawcę (podmiot zatrudniający) z PGNiG OD.</w:t>
      </w:r>
    </w:p>
    <w:p w14:paraId="06590F6A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przetwarzane przez PGNiG OD obejmują służbowe dane kontaktowe.</w:t>
      </w:r>
    </w:p>
    <w:p w14:paraId="21B10EFB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w celu prowadzenia postępowania zakupowego oraz wykonania umowy handlowej, o której mowa w pkt 3 – podstawą prawną przetwarzania jest prawnie uzasadniony interes PGNiG OD oraz Pani/Pana pracodawcy (podmiotu zatrudniającego), zgodnie z art. 6 ust. 1 lit. f ogólnego rozporządzenia o ochronie danych nr 2016/679 (Rozporządzenie 2016/679). Prawnie uzasadniony interes polega na umożliwieniu PGNiG OD sprawnego bieżącego wykonywania umowy.</w:t>
      </w:r>
    </w:p>
    <w:p w14:paraId="209872E0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</w:t>
      </w:r>
      <w:r>
        <w:rPr>
          <w:rFonts w:ascii="Arial" w:hAnsi="Arial" w:cs="Arial"/>
        </w:rPr>
        <w:t>wcom systemów informatycznych i </w:t>
      </w:r>
      <w:r w:rsidRPr="00034573">
        <w:rPr>
          <w:rFonts w:ascii="Arial" w:hAnsi="Arial" w:cs="Arial"/>
        </w:rPr>
        <w:t>usług IT, podmiotom świadczącym na rze</w:t>
      </w:r>
      <w:r>
        <w:rPr>
          <w:rFonts w:ascii="Arial" w:hAnsi="Arial" w:cs="Arial"/>
        </w:rPr>
        <w:t>cz PGNiG OD usługi niezbędne do </w:t>
      </w:r>
      <w:r w:rsidRPr="00034573">
        <w:rPr>
          <w:rFonts w:ascii="Arial" w:hAnsi="Arial" w:cs="Arial"/>
        </w:rPr>
        <w:t xml:space="preserve">przeprowadzenia postępowania zakupowego </w:t>
      </w:r>
      <w:r>
        <w:rPr>
          <w:rFonts w:ascii="Arial" w:hAnsi="Arial" w:cs="Arial"/>
        </w:rPr>
        <w:t>oraz wykonania umowy zawartej z </w:t>
      </w:r>
      <w:r w:rsidRPr="00034573">
        <w:rPr>
          <w:rFonts w:ascii="Arial" w:hAnsi="Arial" w:cs="Arial"/>
        </w:rPr>
        <w:t>Pani/Pana pracodawcą (podmiotem zatrudniającym) .</w:t>
      </w:r>
    </w:p>
    <w:p w14:paraId="137BBDFD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przeprowadzenia postępowania zakupowego oraz wykonania umowy hand</w:t>
      </w:r>
      <w:r>
        <w:rPr>
          <w:rFonts w:ascii="Arial" w:hAnsi="Arial" w:cs="Arial"/>
        </w:rPr>
        <w:t>lowej, o której mowa w pkt 3, w </w:t>
      </w:r>
      <w:r w:rsidRPr="00034573">
        <w:rPr>
          <w:rFonts w:ascii="Arial" w:hAnsi="Arial" w:cs="Arial"/>
        </w:rPr>
        <w:t>razie wyboru oferty złożonej przez Panią/Pana pracodawcę (podm</w:t>
      </w:r>
      <w:r>
        <w:rPr>
          <w:rFonts w:ascii="Arial" w:hAnsi="Arial" w:cs="Arial"/>
        </w:rPr>
        <w:t>iot zatrudniający). Po </w:t>
      </w:r>
      <w:r w:rsidRPr="00034573">
        <w:rPr>
          <w:rFonts w:ascii="Arial" w:hAnsi="Arial" w:cs="Arial"/>
        </w:rPr>
        <w:t>tym okresie Pani/Pana dane osobowe będą przetwarzane jedynie w zakresie i przez okres wynikający z przepisów prawa, w szczególności przepisów o rachunkowości.</w:t>
      </w:r>
    </w:p>
    <w:p w14:paraId="0D3458BF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dostępu do treści danych, żądania ich sprostowania, usunięcia oraz ograniczenia przetwarzania.</w:t>
      </w:r>
    </w:p>
    <w:p w14:paraId="2C3D55F4" w14:textId="77777777" w:rsidR="00193114" w:rsidRPr="00034573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wniesienia sprzeciwu względem przetwarzania danych osobowych w celu określonym w pkt 5 powyżej, z przyczyn związanych z Pani/Pana szczególną sytuacją. Dla celów dowodowych, PGNiG OD prosi o wnoszenie sprzeciwu drogą pisemną lub elektroniczną.</w:t>
      </w:r>
    </w:p>
    <w:p w14:paraId="48173ED1" w14:textId="77777777" w:rsidR="00193114" w:rsidRPr="006B70B6" w:rsidRDefault="00193114" w:rsidP="00193114">
      <w:pPr>
        <w:pStyle w:val="Akapitzlist"/>
        <w:numPr>
          <w:ilvl w:val="2"/>
          <w:numId w:val="20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3ED1B536" w14:textId="77777777" w:rsidR="00193114" w:rsidRPr="009C3609" w:rsidRDefault="00193114" w:rsidP="00193114">
      <w:pPr>
        <w:pStyle w:val="Akapitzlist"/>
        <w:spacing w:after="60"/>
        <w:ind w:left="567" w:hanging="567"/>
        <w:jc w:val="both"/>
        <w:rPr>
          <w:rFonts w:ascii="Arial" w:hAnsi="Arial" w:cs="Arial"/>
          <w:b/>
        </w:rPr>
      </w:pPr>
    </w:p>
    <w:p w14:paraId="0E21B7EE" w14:textId="77777777" w:rsidR="00193114" w:rsidRPr="009C3609" w:rsidRDefault="00193114" w:rsidP="00193114">
      <w:pPr>
        <w:pStyle w:val="Akapitzlist"/>
        <w:numPr>
          <w:ilvl w:val="0"/>
          <w:numId w:val="28"/>
        </w:numPr>
        <w:spacing w:after="60"/>
        <w:ind w:left="567" w:hanging="567"/>
        <w:jc w:val="both"/>
        <w:rPr>
          <w:rFonts w:ascii="Arial" w:hAnsi="Arial" w:cs="Arial"/>
          <w:b/>
        </w:rPr>
      </w:pPr>
      <w:r w:rsidRPr="009C3609">
        <w:rPr>
          <w:rFonts w:ascii="Arial" w:hAnsi="Arial" w:cs="Arial"/>
          <w:b/>
        </w:rPr>
        <w:t>KLAUZULA INFORMACYJNA – REPREZENTANCI WYKONAWCY</w:t>
      </w:r>
    </w:p>
    <w:p w14:paraId="3E99DABC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 xml:space="preserve">Administratorem Pani/Pana danych osobowych jest </w:t>
      </w:r>
      <w:r>
        <w:rPr>
          <w:rFonts w:ascii="Arial" w:hAnsi="Arial" w:cs="Arial"/>
        </w:rPr>
        <w:t>PGNiG Obrót Detaliczny spółka z </w:t>
      </w:r>
      <w:r w:rsidRPr="00034573">
        <w:rPr>
          <w:rFonts w:ascii="Arial" w:hAnsi="Arial" w:cs="Arial"/>
        </w:rPr>
        <w:t>ograniczoną odpowiedzialnością (PGNiG OD) z siedzibą w Warszawie przy ul. Jana Kazimierza 3, 01 – 248 Warszawa.</w:t>
      </w:r>
    </w:p>
    <w:p w14:paraId="2F693DC2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PGNiG OD wyznaczyła inspektora ochrony danych, z którym można skontaktować się poprzez e-mail daneosobowe.od@pgnig.pl w każdej sprawie dotyczącej przetwarzania Pani/Pana danych osobowych.</w:t>
      </w:r>
    </w:p>
    <w:p w14:paraId="7372FEAF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lastRenderedPageBreak/>
        <w:t>Pani/Pana dane osobowe zostały udostępnione przez kontrahenta PGNiG OD, którego Pani/Pan reprezentuje oraz pozyskane przez PGNiG OD z rejestrów publicznych (KRS, CEIDG).</w:t>
      </w:r>
    </w:p>
    <w:p w14:paraId="1DA17D28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Zakres Pani/Pana danych osobowych przetwarzanych przez PGNiG OD obejmuje</w:t>
      </w:r>
      <w:r>
        <w:rPr>
          <w:rFonts w:ascii="Arial" w:hAnsi="Arial" w:cs="Arial"/>
        </w:rPr>
        <w:t>: imię, nazwisko, data urodzenia, nr PESEL, nr dowodu osobowego</w:t>
      </w:r>
      <w:r w:rsidRPr="00034573">
        <w:rPr>
          <w:rFonts w:ascii="Arial" w:hAnsi="Arial" w:cs="Arial"/>
        </w:rPr>
        <w:t>.</w:t>
      </w:r>
    </w:p>
    <w:p w14:paraId="574B2B7D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w celu wykonania umowy handlowej wiążącej PGNiG OD z reprezentowanym przez Panią/Pana podmiotem – podstawą prawną przetwarzania jest prawnie uzasadniony interes PGNiG OD oraz tego podmiotu, zgodnie art. 6 ust. 1 lit. f ogólnego rozporządzenia o ochronie danych nr 2016/679 (Rozporządzenie 2016/679). Prawnie uzasadniony interes polega na zapewnieniu wiarygodnej identyfikacji kontrahenta i osoby go reprezentującej.</w:t>
      </w:r>
    </w:p>
    <w:p w14:paraId="79D050F2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przekazywane dostawcom systemów informatycznych i</w:t>
      </w:r>
      <w:r>
        <w:rPr>
          <w:rFonts w:ascii="Arial" w:hAnsi="Arial" w:cs="Arial"/>
        </w:rPr>
        <w:t> </w:t>
      </w:r>
      <w:r w:rsidRPr="00034573">
        <w:rPr>
          <w:rFonts w:ascii="Arial" w:hAnsi="Arial" w:cs="Arial"/>
        </w:rPr>
        <w:t>usług IT, podmiotom świadczącym na rzecz PGNiG OD usługi niezbędne do wykonania umowy zawartej z reprezentowanym przez Panią/Pana podmiotem, w tym usługi archiwizacyjne, księgowe i prawne .  W stosownych przypadkach dane osobowe będą także przekazywane spółkom z Grupy Kapitałowej ORLEN w zakresie realizacji uprawnień korporacyjnych i zarządzania Grupą Kapitałową jak</w:t>
      </w:r>
      <w:r>
        <w:rPr>
          <w:rFonts w:ascii="Arial" w:hAnsi="Arial" w:cs="Arial"/>
        </w:rPr>
        <w:t xml:space="preserve"> również organom uprawnionym do </w:t>
      </w:r>
      <w:r w:rsidRPr="00034573">
        <w:rPr>
          <w:rFonts w:ascii="Arial" w:hAnsi="Arial" w:cs="Arial"/>
        </w:rPr>
        <w:t>otrzymania danych osobowych na podstawie przepisów prawa.</w:t>
      </w:r>
    </w:p>
    <w:p w14:paraId="47BE3B64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Pani/Pana dane osobowe będą przetwarzane przez okres niezbędny do wykonania umowy. Po tym okresie Pani/Pana dane osobowe będą pr</w:t>
      </w:r>
      <w:r>
        <w:rPr>
          <w:rFonts w:ascii="Arial" w:hAnsi="Arial" w:cs="Arial"/>
        </w:rPr>
        <w:t>zetwarzane jedynie w zakresie i </w:t>
      </w:r>
      <w:r w:rsidRPr="00034573">
        <w:rPr>
          <w:rFonts w:ascii="Arial" w:hAnsi="Arial" w:cs="Arial"/>
        </w:rPr>
        <w:t>przez okres wynikający z przepisów prawa, w szczególności przepisów o rachunkowości.</w:t>
      </w:r>
    </w:p>
    <w:p w14:paraId="67F93F52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dostępu do treści danych, żądania ich sprostowania, usunięcia oraz ograniczenia przetwarzania.</w:t>
      </w:r>
    </w:p>
    <w:p w14:paraId="5FFF1E61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prawo wniesienia sprzeciwu względem przetwarzania danych osobowych w celu określonym w pkt 5 powyżej, z przyczyn związanych z Pani/Pana szczególną sytuacją. Dla celów dowodowych, PGNiG OD prosi o wnoszenie sprzeciwu drogą pisemną lub elektroniczną.</w:t>
      </w:r>
    </w:p>
    <w:p w14:paraId="593D572A" w14:textId="77777777" w:rsidR="00193114" w:rsidRPr="00034573" w:rsidRDefault="00193114" w:rsidP="00193114">
      <w:pPr>
        <w:pStyle w:val="Akapitzlist"/>
        <w:numPr>
          <w:ilvl w:val="2"/>
          <w:numId w:val="28"/>
        </w:numPr>
        <w:spacing w:after="60"/>
        <w:ind w:left="567" w:hanging="567"/>
        <w:jc w:val="both"/>
        <w:rPr>
          <w:rFonts w:ascii="Arial" w:hAnsi="Arial" w:cs="Arial"/>
        </w:rPr>
      </w:pPr>
      <w:r w:rsidRPr="00034573">
        <w:rPr>
          <w:rFonts w:ascii="Arial" w:hAnsi="Arial" w:cs="Arial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2145BDA0" w14:textId="77777777" w:rsidR="00193114" w:rsidRPr="009C3609" w:rsidRDefault="00193114" w:rsidP="00193114">
      <w:pPr>
        <w:pStyle w:val="Akapitzlist"/>
        <w:spacing w:after="60"/>
        <w:ind w:left="360"/>
        <w:jc w:val="both"/>
        <w:rPr>
          <w:rFonts w:ascii="Arial" w:hAnsi="Arial" w:cs="Arial"/>
          <w:b/>
        </w:rPr>
      </w:pPr>
    </w:p>
    <w:p w14:paraId="0B887506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0CFE2F1D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0E622D67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67746EEE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78D0883C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73075596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7B6B5BFE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60B50CE4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1CBC7D24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0619A0A7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2034E097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2798C3FE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2AA3B786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65C457C2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3867A3A4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7AFD8F36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6C6BF324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045B94E8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486C4041" w14:textId="77777777" w:rsidR="00193114" w:rsidRDefault="00193114" w:rsidP="00193114">
      <w:pPr>
        <w:spacing w:after="0"/>
        <w:jc w:val="both"/>
        <w:rPr>
          <w:rFonts w:ascii="Arial" w:hAnsi="Arial" w:cs="Arial"/>
          <w:b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4248"/>
        <w:gridCol w:w="1195"/>
        <w:gridCol w:w="3737"/>
      </w:tblGrid>
      <w:tr w:rsidR="00193114" w:rsidRPr="00A74538" w14:paraId="72097CB2" w14:textId="77777777" w:rsidTr="00A0654B">
        <w:trPr>
          <w:trHeight w:val="80"/>
        </w:trPr>
        <w:tc>
          <w:tcPr>
            <w:tcW w:w="9180" w:type="dxa"/>
            <w:gridSpan w:val="3"/>
          </w:tcPr>
          <w:p w14:paraId="7BE9CB63" w14:textId="77777777" w:rsidR="00193114" w:rsidRDefault="00193114" w:rsidP="00A0654B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Toc412559735"/>
            <w:r>
              <w:br w:type="page"/>
            </w:r>
          </w:p>
          <w:p w14:paraId="532C83A2" w14:textId="77777777" w:rsidR="00193114" w:rsidRPr="00B21ECD" w:rsidRDefault="00193114" w:rsidP="00A065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F74E8">
              <w:rPr>
                <w:rFonts w:ascii="Arial" w:hAnsi="Arial" w:cs="Arial"/>
              </w:rPr>
              <w:t>[</w:t>
            </w:r>
            <w:r w:rsidRPr="00B21ECD">
              <w:rPr>
                <w:rFonts w:ascii="Arial" w:hAnsi="Arial" w:cs="Arial"/>
                <w:b/>
              </w:rPr>
              <w:t>Załącznik nr 9</w:t>
            </w:r>
            <w:r w:rsidRPr="00B21ECD">
              <w:rPr>
                <w:rFonts w:ascii="Arial" w:hAnsi="Arial" w:cs="Arial"/>
              </w:rPr>
              <w:t xml:space="preserve"> do Regulaminu Postępowania]</w:t>
            </w:r>
          </w:p>
          <w:p w14:paraId="6DC2C2A1" w14:textId="77777777" w:rsidR="00193114" w:rsidRPr="00A74538" w:rsidRDefault="00193114" w:rsidP="00A0654B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  <w:u w:val="single"/>
              </w:rPr>
              <w:t>(jeśli dotyczy)</w:t>
            </w:r>
          </w:p>
          <w:p w14:paraId="63B18017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B8BD7E3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E5D7AA" w14:textId="77777777" w:rsidR="00193114" w:rsidRPr="00B21ECD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1ECD">
              <w:rPr>
                <w:rFonts w:ascii="Arial" w:hAnsi="Arial" w:cs="Arial"/>
                <w:b/>
              </w:rPr>
              <w:t xml:space="preserve">Ustanowienie Pełnomocnika dla Wykonawców wspólnie ubiegających się </w:t>
            </w:r>
            <w:r>
              <w:rPr>
                <w:rFonts w:ascii="Arial" w:hAnsi="Arial" w:cs="Arial"/>
                <w:b/>
              </w:rPr>
              <w:br/>
            </w:r>
            <w:r w:rsidRPr="00B21ECD">
              <w:rPr>
                <w:rFonts w:ascii="Arial" w:hAnsi="Arial" w:cs="Arial"/>
                <w:b/>
              </w:rPr>
              <w:t>o udzielenie zamówienia (konsorcjum)</w:t>
            </w:r>
          </w:p>
          <w:bookmarkEnd w:id="0"/>
          <w:p w14:paraId="428F5113" w14:textId="77777777" w:rsidR="00193114" w:rsidRPr="00B21ECD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F262836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5E15F15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193114" w:rsidRPr="00A74538" w14:paraId="68F8BB96" w14:textId="77777777" w:rsidTr="00A0654B">
        <w:tc>
          <w:tcPr>
            <w:tcW w:w="9180" w:type="dxa"/>
            <w:gridSpan w:val="3"/>
          </w:tcPr>
          <w:p w14:paraId="7101B139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193114" w:rsidRPr="00A74538" w14:paraId="75C9A1A4" w14:textId="77777777" w:rsidTr="00A0654B">
        <w:tc>
          <w:tcPr>
            <w:tcW w:w="4248" w:type="dxa"/>
          </w:tcPr>
          <w:p w14:paraId="29414847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</w:rPr>
              <w:t>Dotyczy podmiotów, które składają wspólną ofertę także spółek cywilnych</w:t>
            </w:r>
          </w:p>
        </w:tc>
        <w:tc>
          <w:tcPr>
            <w:tcW w:w="1195" w:type="dxa"/>
            <w:vAlign w:val="bottom"/>
          </w:tcPr>
          <w:p w14:paraId="487E9D04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14:paraId="3C5A7865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</w:rPr>
              <w:t>miejscowość i data</w:t>
            </w:r>
          </w:p>
        </w:tc>
      </w:tr>
      <w:tr w:rsidR="00193114" w:rsidRPr="00A74538" w14:paraId="6FE2ED31" w14:textId="77777777" w:rsidTr="00A0654B">
        <w:tc>
          <w:tcPr>
            <w:tcW w:w="4248" w:type="dxa"/>
          </w:tcPr>
          <w:p w14:paraId="534B0072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7F5CF698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14:paraId="2C6D159D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193114" w:rsidRPr="00A74538" w14:paraId="62130B6E" w14:textId="77777777" w:rsidTr="00A0654B">
        <w:tc>
          <w:tcPr>
            <w:tcW w:w="4248" w:type="dxa"/>
          </w:tcPr>
          <w:p w14:paraId="6FB263BD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29A93C14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14:paraId="5C728CD4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74538">
              <w:rPr>
                <w:rFonts w:ascii="Arial" w:eastAsia="Calibri" w:hAnsi="Arial" w:cs="Arial"/>
                <w:b/>
                <w:sz w:val="20"/>
                <w:szCs w:val="20"/>
              </w:rPr>
              <w:t>PGNiG Obrót Detaliczny sp. z o.o.</w:t>
            </w:r>
          </w:p>
          <w:p w14:paraId="31917862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4C41980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93114" w:rsidRPr="00A74538" w14:paraId="30F43289" w14:textId="77777777" w:rsidTr="00A0654B">
        <w:tc>
          <w:tcPr>
            <w:tcW w:w="4248" w:type="dxa"/>
          </w:tcPr>
          <w:p w14:paraId="0FAA6331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95" w:type="dxa"/>
          </w:tcPr>
          <w:p w14:paraId="16ABF551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14:paraId="5DEEE5D6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193114" w:rsidRPr="00A74538" w14:paraId="715B30D3" w14:textId="77777777" w:rsidTr="00A0654B">
        <w:tc>
          <w:tcPr>
            <w:tcW w:w="9180" w:type="dxa"/>
            <w:gridSpan w:val="3"/>
          </w:tcPr>
          <w:p w14:paraId="23438BE9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193114" w:rsidRPr="00A74538" w14:paraId="3A561689" w14:textId="77777777" w:rsidTr="00A0654B">
        <w:tc>
          <w:tcPr>
            <w:tcW w:w="9180" w:type="dxa"/>
            <w:gridSpan w:val="3"/>
          </w:tcPr>
          <w:p w14:paraId="526CFDEC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13AB4A68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14:paraId="2D5239F2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14:paraId="4685BB4D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 xml:space="preserve">My niżej podpisani uprawnieni do reprezentacji firmy: </w:t>
      </w:r>
    </w:p>
    <w:p w14:paraId="136F5044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14:paraId="30670BA2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14:paraId="7C3611E7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  <w:r w:rsidRPr="00A74538">
        <w:rPr>
          <w:rFonts w:ascii="Arial" w:eastAsia="Calibri" w:hAnsi="Arial" w:cs="Arial"/>
          <w:sz w:val="20"/>
          <w:szCs w:val="20"/>
          <w:lang w:val="cs-CZ"/>
        </w:rPr>
        <w:t>_________________________________________</w:t>
      </w:r>
    </w:p>
    <w:p w14:paraId="4159B2C5" w14:textId="77777777" w:rsidR="00193114" w:rsidRPr="00A74538" w:rsidRDefault="00193114" w:rsidP="00193114">
      <w:pPr>
        <w:tabs>
          <w:tab w:val="left" w:pos="6398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(nazwa i adres firmy)</w:t>
      </w:r>
      <w:r>
        <w:rPr>
          <w:rFonts w:ascii="Arial" w:eastAsia="Calibri" w:hAnsi="Arial" w:cs="Arial"/>
          <w:sz w:val="20"/>
          <w:szCs w:val="20"/>
        </w:rPr>
        <w:tab/>
      </w:r>
    </w:p>
    <w:p w14:paraId="292C001E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80D3C7E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ED66D16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_______________________________________________</w:t>
      </w:r>
    </w:p>
    <w:p w14:paraId="1323D17E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(nazwa i adres firmy)</w:t>
      </w:r>
    </w:p>
    <w:p w14:paraId="602882D9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D30A1E4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DBF6040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______________________________________________</w:t>
      </w:r>
    </w:p>
    <w:p w14:paraId="51DC4879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(nazwa i adres firmy)</w:t>
      </w:r>
    </w:p>
    <w:p w14:paraId="0AD51FE7" w14:textId="77777777" w:rsidR="00193114" w:rsidRPr="00A74538" w:rsidRDefault="00193114" w:rsidP="0019311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35A182" w14:textId="77777777" w:rsidR="00193114" w:rsidRPr="00BE575E" w:rsidRDefault="00193114" w:rsidP="00193114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 xml:space="preserve">Ubiegając się wspólnie o zamówienie w postępowaniu na: </w:t>
      </w:r>
      <w:r w:rsidRPr="0021603B">
        <w:rPr>
          <w:rFonts w:ascii="Arial" w:eastAsia="Calibri" w:hAnsi="Arial" w:cs="Arial"/>
          <w:sz w:val="20"/>
          <w:szCs w:val="20"/>
        </w:rPr>
        <w:t>„</w:t>
      </w:r>
      <w:r w:rsidRPr="00EB4287">
        <w:rPr>
          <w:rFonts w:ascii="Arial" w:eastAsia="Calibri" w:hAnsi="Arial" w:cs="Arial"/>
          <w:sz w:val="20"/>
          <w:szCs w:val="20"/>
        </w:rPr>
        <w:t>„Zakup usług magazynowania, kompletowania, dystrybucji i konserwacji materiałów marketingowych przechowywanych w magazynie” CRZ: NP/OD/25/0573/OD/DRMMMT</w:t>
      </w:r>
      <w:r w:rsidRPr="00F66006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ustanawiamy: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1C1BA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5F2040A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74538">
        <w:rPr>
          <w:rFonts w:ascii="Arial" w:eastAsia="Calibri" w:hAnsi="Arial" w:cs="Arial"/>
          <w:sz w:val="20"/>
          <w:szCs w:val="20"/>
        </w:rPr>
        <w:t>swoim pełnomocnikiem do reprezentowania w postępowaniu o udzielenie zamówienia i zawarcia Umowy.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091DD0E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6DA51CE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14:paraId="10811F02" w14:textId="77777777" w:rsidR="00193114" w:rsidRPr="00A74538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263"/>
      </w:tblGrid>
      <w:tr w:rsidR="00193114" w:rsidRPr="00A74538" w14:paraId="4AA40A70" w14:textId="77777777" w:rsidTr="00A0654B">
        <w:trPr>
          <w:jc w:val="right"/>
        </w:trPr>
        <w:tc>
          <w:tcPr>
            <w:tcW w:w="0" w:type="auto"/>
            <w:tcBorders>
              <w:bottom w:val="single" w:sz="4" w:space="0" w:color="auto"/>
            </w:tcBorders>
          </w:tcPr>
          <w:p w14:paraId="448F5B08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93114" w:rsidRPr="00A74538" w14:paraId="5BB67864" w14:textId="77777777" w:rsidTr="00A0654B">
        <w:trPr>
          <w:jc w:val="right"/>
        </w:trPr>
        <w:tc>
          <w:tcPr>
            <w:tcW w:w="0" w:type="auto"/>
            <w:tcBorders>
              <w:top w:val="single" w:sz="4" w:space="0" w:color="auto"/>
            </w:tcBorders>
          </w:tcPr>
          <w:p w14:paraId="12313DF0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</w:rPr>
              <w:t xml:space="preserve">podpisy osób wskazanych w dokumencie uprawniającym </w:t>
            </w:r>
          </w:p>
          <w:p w14:paraId="0621CC19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</w:rPr>
              <w:t xml:space="preserve">do występowania w obrocie prawnym </w:t>
            </w:r>
          </w:p>
          <w:p w14:paraId="599F9F7E" w14:textId="77777777" w:rsidR="00193114" w:rsidRPr="00A74538" w:rsidRDefault="00193114" w:rsidP="00A0654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74538">
              <w:rPr>
                <w:rFonts w:ascii="Arial" w:eastAsia="Calibri" w:hAnsi="Arial" w:cs="Arial"/>
                <w:sz w:val="20"/>
                <w:szCs w:val="20"/>
              </w:rPr>
              <w:t>lub posiadających stosowne pełnomocnictwo</w:t>
            </w:r>
          </w:p>
        </w:tc>
      </w:tr>
    </w:tbl>
    <w:p w14:paraId="02358972" w14:textId="77777777" w:rsidR="00193114" w:rsidRDefault="00193114" w:rsidP="00193114">
      <w:pPr>
        <w:spacing w:after="0" w:line="240" w:lineRule="auto"/>
        <w:rPr>
          <w:ins w:id="1" w:author="Kasperek Zbigniew" w:date="2025-04-15T07:49:00Z"/>
          <w:rFonts w:ascii="Arial" w:hAnsi="Arial" w:cs="Arial"/>
        </w:rPr>
        <w:sectPr w:rsidR="00193114" w:rsidSect="005319AD">
          <w:pgSz w:w="11920" w:h="16840"/>
          <w:pgMar w:top="1304" w:right="1304" w:bottom="1304" w:left="1304" w:header="720" w:footer="720" w:gutter="0"/>
          <w:cols w:space="720"/>
          <w:noEndnote/>
          <w:docGrid w:linePitch="299"/>
        </w:sectPr>
      </w:pPr>
    </w:p>
    <w:p w14:paraId="5AE68A38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  <w:r w:rsidRPr="00BF74E8">
        <w:rPr>
          <w:rFonts w:ascii="Arial" w:hAnsi="Arial" w:cs="Arial"/>
        </w:rPr>
        <w:lastRenderedPageBreak/>
        <w:t>[</w:t>
      </w:r>
      <w:r>
        <w:rPr>
          <w:rFonts w:ascii="Arial" w:hAnsi="Arial" w:cs="Arial"/>
          <w:b/>
        </w:rPr>
        <w:t>Załącznik nr 10</w:t>
      </w:r>
      <w:r w:rsidRPr="00B21ECD">
        <w:rPr>
          <w:rFonts w:ascii="Arial" w:hAnsi="Arial" w:cs="Arial"/>
        </w:rPr>
        <w:t xml:space="preserve"> do Regulaminu Postępowania]</w:t>
      </w:r>
    </w:p>
    <w:p w14:paraId="59515BD7" w14:textId="77777777" w:rsidR="00193114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213D1B41" w14:textId="77777777" w:rsidR="00193114" w:rsidRPr="00B21ECD" w:rsidRDefault="00193114" w:rsidP="00193114">
      <w:pPr>
        <w:spacing w:after="0" w:line="240" w:lineRule="auto"/>
        <w:jc w:val="right"/>
        <w:rPr>
          <w:rFonts w:ascii="Arial" w:hAnsi="Arial" w:cs="Arial"/>
        </w:rPr>
      </w:pPr>
    </w:p>
    <w:p w14:paraId="404B3F6A" w14:textId="77777777" w:rsidR="00193114" w:rsidRPr="0053108E" w:rsidRDefault="00193114" w:rsidP="0019311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/>
          <w:color w:val="002060"/>
          <w:sz w:val="32"/>
          <w:szCs w:val="32"/>
        </w:rPr>
      </w:pPr>
      <w:r w:rsidRPr="0053108E">
        <w:rPr>
          <w:rFonts w:ascii="Arial" w:eastAsia="Calibri" w:hAnsi="Arial" w:cs="Arial"/>
          <w:b/>
          <w:color w:val="002060"/>
          <w:sz w:val="32"/>
          <w:szCs w:val="32"/>
        </w:rPr>
        <w:t xml:space="preserve">Formularz </w:t>
      </w:r>
      <w:r w:rsidRPr="0053108E">
        <w:rPr>
          <w:rFonts w:ascii="Arial" w:eastAsia="Calibri" w:hAnsi="Arial" w:cs="Arial"/>
          <w:b/>
          <w:color w:val="002060"/>
          <w:sz w:val="32"/>
          <w:szCs w:val="32"/>
        </w:rPr>
        <w:br/>
        <w:t>oceny Kontrahenta</w:t>
      </w:r>
    </w:p>
    <w:p w14:paraId="21CCA532" w14:textId="77777777" w:rsidR="00193114" w:rsidRPr="0053108E" w:rsidRDefault="00193114" w:rsidP="00193114">
      <w:pPr>
        <w:spacing w:after="0" w:line="360" w:lineRule="auto"/>
        <w:ind w:right="706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2EA20EB" w14:textId="77777777" w:rsidR="00193114" w:rsidRPr="0053108E" w:rsidRDefault="00193114" w:rsidP="00193114">
      <w:pPr>
        <w:spacing w:after="0" w:line="360" w:lineRule="auto"/>
        <w:ind w:right="706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3108E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W nawiązaniu do uruchomionego postępowania zakupowego na świadczenie usług, których realizacja będzie wymagała przetwarzania danych osobowych, powierzonych przez PGNiG Obrót Detaliczny sp. z o.o. (dalej PGNiG OD) jako Spółkę z GRUPY ORLEN, prosimy potencjalnego oferenta/podmiot przetwarzający o uzupełnienie poniższego formularza. </w:t>
      </w:r>
    </w:p>
    <w:p w14:paraId="2AFDA23A" w14:textId="77777777" w:rsidR="00193114" w:rsidRPr="0053108E" w:rsidRDefault="00193114" w:rsidP="0019311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193114" w:rsidRPr="0053108E" w14:paraId="112C722D" w14:textId="77777777" w:rsidTr="00A0654B">
        <w:trPr>
          <w:trHeight w:val="567"/>
          <w:tblHeader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F455027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120D425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377391A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FD673FC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193114" w:rsidRPr="0053108E" w14:paraId="28255A98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124E3EA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715C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wdrożyli Państwo polityki ochrony danych osobowych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98E3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F45C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51D34FB6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C1145A5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AF44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wdrożyli Państwo instrukcję postępowania w sytuacji naruszenia ochrony danych osobowych?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C38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7EBF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2BA9951E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2A5C94B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035C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 Państwa organizacji jest osoba wyznaczona do kontaktu i obsługi 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B458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583B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21DCC4FB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3CA76E4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DE40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F36D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5C9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32237B44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D7D869C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D5B4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 Państwa organizacji jest osoba wyznaczona do kontaktu i realizacji procedury rozpatrywania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3BB9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002C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6282378E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63CAD0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D0C4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po Państwa stronie osoby wyznaczone do realizacji zlecenia/umowy zostały przeszkolone i zapoznane z przepisami o ochronie danych osobowych, zasad bezpieczeństwa informacji oraz w zakresie bezpiecznego korzystania z 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C64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217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40620140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9A2951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C87E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po Państwa stronie osoby wyznaczone do realizacji zlecenia/umowy</w:t>
            </w:r>
            <w:r w:rsidRPr="0053108E" w:rsidDel="00BF723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 osobowych, obejmujące dane powierzone do Państwa?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48DC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1DE1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09E5B88A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D6DD2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EB7F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482B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7C27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40C940B0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CE54DD7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046E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wyznaczyli Państwo Inspektora Ochrony Danych lub też inną osobę lub zespół odpowiedzialny za nadzór nad ochroną danych osobowych w Państwa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A2D6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D26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10CB7DF4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C36B2B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122E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pytaniu 9? Prośba o wpisanie w polu komentarz dni/godzin pracy, formy kontaktu.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14:paraId="5A0D6C70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FD19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1A6B9252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9ABB342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DEF6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Prezesa Urzędu Ochrony Danych Osobowych  lub innego organu nadzorczego lub prawomocnym wyrokiem sądu naruszenie przepisów o ochronie danych osobowych w Państwa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8A77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BDE4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2201EB9D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BD91A00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2D0B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Prezesa Urzędu Ochrony Danych Osobowych  lub inny organ nadzorczy w związku z realizowanymi przez Państwa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DDEE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D29F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6FC5758B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EB8B54F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7848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w ciągu ostatnich 6 miesięcy doszło u Państwa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412A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CE63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4A1DB64C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3B3D93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EF6B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wdrożyli Państwo odpowiednie środki techniczne i organizacyjne, aby zapewnić stopień bezpieczeństwa odpowiadający ryzyku związanemu z przetwarzaniem danych osobowych, zgodnie z art. 32 ust.1 lit a-c RODO oraz czy spełniają Państwo </w:t>
            </w:r>
            <w:r w:rsidRPr="0053108E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zawarte pod tabelą w niniejszym Formularzu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AC7E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48B3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7B7FB675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0E74F15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D1C9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 prowadzą Państwo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0149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0B5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679FA08E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D87ACFF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B4A4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mają Państwo wdrożone normy ISO lub kodeksy branżowe (o ile występują), mające wpływ na bezpieczeństwo informacji? 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 xml:space="preserve">W przypadku odpowiedzi TAK,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B0C0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7FED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48AF47C0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1DF524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872C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dysponują Państwo 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samodzielnej realizacji umowy z PGNiG OD?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5ED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0838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5D73E89A" w14:textId="77777777" w:rsidTr="00A0654B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76070D0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53108E"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89CC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przypadku odpowiedzi NIE na pytanie 17 (tj. w sytuacji, gdy zakładają Państwo potrzebę dalszego </w:t>
            </w:r>
            <w:proofErr w:type="spellStart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danych osobowych) - prosimy o wskazanie w polu komentarz zakresu, w jakim dane osobowe miałyby być </w:t>
            </w:r>
            <w:proofErr w:type="spellStart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przez Państwa do 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14:paraId="09B70D5C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4961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3114" w:rsidRPr="0053108E" w14:paraId="4C7C53DD" w14:textId="77777777" w:rsidTr="00A0654B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2AF380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Pr="0053108E"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6DCF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przypadku odpowiedzi NIE na pytanie 17 (tj. w sytuacji, gdy zakładają Państwo potrzebę dalszego </w:t>
            </w:r>
            <w:proofErr w:type="spellStart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będą Państwo dokonywać transferów poza EOG danych powierzonych w związku z realizacją usługi?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956A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B69C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60BFE615" w14:textId="77777777" w:rsidTr="00A0654B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8AA3347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Pr="0053108E"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1D83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przypadku odpowiedzi TAK na pytanie 19 (tj. w sytuacji, gdy zakładają Państwo potrzebę dalszego </w:t>
            </w:r>
            <w:proofErr w:type="spellStart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 w polu komentarz nazw tych krajów wraz z informacją, w jaki sposób zapewniają Państwo 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/>
            <w:vAlign w:val="center"/>
            <w:hideMark/>
          </w:tcPr>
          <w:p w14:paraId="453EE196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1DC6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3114" w:rsidRPr="0053108E" w14:paraId="7800632F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CEA9376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FBEC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[ew. dodatkowe pytania Kierującego Komórką organizacyjną po stronie PGNiG OD– istotne w kontekście konkretnego zlecenia]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4F59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CF2B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14:paraId="41E9F59D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7806578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193114" w:rsidRPr="0053108E" w14:paraId="50839CE3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3C199D7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  <w:lastRenderedPageBreak/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A080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Oświadczam, że organizacja, w imieniu której wypełniam niniejszy formularz, posiada niezbędne zasoby (ludzie, wiedza organizacji, infrastruktura, inne) gwarantujące rzetelną realizację usługi na rzecz </w:t>
            </w:r>
            <w:r w:rsidRPr="0053108E">
              <w:rPr>
                <w:rFonts w:ascii="Arial" w:hAnsi="Arial" w:cs="Arial"/>
                <w:sz w:val="20"/>
                <w:szCs w:val="20"/>
                <w:lang w:eastAsia="pl-PL"/>
              </w:rPr>
              <w:t xml:space="preserve">PGNiG OD 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jako spółki GRUPY ORLEN, w tym przetwarzanie danych osobowych zgodnie z obowiązującymi przepisami o ochronie danych osobowych (RODO, ustawa o ochronie danych osobowych).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2EB5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/>
            <w:noWrap/>
            <w:vAlign w:val="bottom"/>
          </w:tcPr>
          <w:p w14:paraId="11ADB84A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114" w:rsidRPr="0053108E" w14:paraId="23D3C029" w14:textId="77777777" w:rsidTr="00A0654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64269E8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CC117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Oświadczam, że w przypadku, gdy przed zakończeniem postępowania ofertowego wystąpią istotne zmiany w organizacji, której dotyczy niniejszy formularz, mogące wpłynąć na udzielane gwarancje wdrożenia odpowiednich środków technicznych i organizacyjnych, o których mowa w RODO i niniejszym formularzu, zobowiązuję się do niezwłocznego (nie później niż przed podpisaniem Umowy) poinformowania o tych zmianach </w:t>
            </w: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PGNiG OD.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86898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/>
            <w:noWrap/>
            <w:vAlign w:val="bottom"/>
          </w:tcPr>
          <w:p w14:paraId="07C175E0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0D7F97B3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193114" w:rsidRPr="0053108E" w14:paraId="345B6ECC" w14:textId="77777777" w:rsidTr="00A0654B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2EB6758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BE89973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5539BA2" w14:textId="77777777" w:rsidR="00193114" w:rsidRPr="0053108E" w:rsidRDefault="00193114" w:rsidP="00A0654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5AEF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114" w:rsidRPr="0053108E" w14:paraId="0434D5C0" w14:textId="77777777" w:rsidTr="00A0654B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2B65822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E9E5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29CABFE" w14:textId="77777777" w:rsidR="00193114" w:rsidRPr="0053108E" w:rsidRDefault="00193114" w:rsidP="00A0654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F2C9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114" w:rsidRPr="0053108E" w14:paraId="0518A1D6" w14:textId="77777777" w:rsidTr="00A0654B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9F8DA39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B4BE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69AB690" w14:textId="77777777" w:rsidR="00193114" w:rsidRPr="0053108E" w:rsidRDefault="00193114" w:rsidP="00A0654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8E7A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114" w:rsidRPr="0053108E" w14:paraId="0A566C96" w14:textId="77777777" w:rsidTr="00A0654B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D05351C" w14:textId="77777777" w:rsidR="00193114" w:rsidRPr="0053108E" w:rsidRDefault="00193114" w:rsidP="00A065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26A5" w14:textId="77777777" w:rsidR="00193114" w:rsidRPr="0053108E" w:rsidRDefault="00193114" w:rsidP="00A065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E7E7FFB" w14:textId="77777777" w:rsidR="00193114" w:rsidRPr="0053108E" w:rsidRDefault="00193114" w:rsidP="00A0654B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5310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735B" w14:textId="77777777" w:rsidR="00193114" w:rsidRPr="0053108E" w:rsidRDefault="00193114" w:rsidP="00A0654B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30907A27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1AB04D5" w14:textId="77777777" w:rsidR="00193114" w:rsidRPr="0053108E" w:rsidRDefault="00193114" w:rsidP="00193114">
      <w:pPr>
        <w:spacing w:after="0" w:line="240" w:lineRule="auto"/>
        <w:ind w:firstLine="708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Data wypełnienia formularza:</w:t>
      </w:r>
    </w:p>
    <w:p w14:paraId="08E530FB" w14:textId="77777777" w:rsidR="00193114" w:rsidRPr="0053108E" w:rsidRDefault="00193114" w:rsidP="00193114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Podpis osoby reprezentującej potencjalnego oferenta/Podmiot przetwarzający:</w:t>
      </w:r>
      <w:r w:rsidRPr="0053108E">
        <w:rPr>
          <w:rFonts w:ascii="Arial" w:eastAsia="Calibri" w:hAnsi="Arial" w:cs="Arial"/>
          <w:sz w:val="20"/>
          <w:szCs w:val="20"/>
        </w:rPr>
        <w:tab/>
      </w:r>
    </w:p>
    <w:p w14:paraId="5B94B93D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39351DE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5B8A363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76102FA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FBC0DF4" w14:textId="77777777" w:rsidR="00193114" w:rsidRPr="0053108E" w:rsidRDefault="00193114" w:rsidP="0019311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_____________________________________________________________________________________________________</w:t>
      </w:r>
    </w:p>
    <w:p w14:paraId="1C704161" w14:textId="77777777" w:rsidR="00193114" w:rsidRPr="0053108E" w:rsidRDefault="00193114" w:rsidP="00193114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988E3E8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339C0191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02F4D9B1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06500FC1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48791849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68A589B1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31A02C69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68D47B34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3A876989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77E878F8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2C75B7E2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3B1C2142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4134B7BE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1E79DAE7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43CF9274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0D32515F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5E686C32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670BAD54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0"/>
          <w:szCs w:val="20"/>
        </w:rPr>
      </w:pPr>
    </w:p>
    <w:p w14:paraId="46055053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mallCaps/>
          <w:sz w:val="24"/>
          <w:szCs w:val="24"/>
        </w:rPr>
      </w:pPr>
      <w:r w:rsidRPr="0053108E">
        <w:rPr>
          <w:rFonts w:ascii="Arial" w:eastAsia="Calibri" w:hAnsi="Arial" w:cs="Arial"/>
          <w:b/>
          <w:smallCaps/>
          <w:sz w:val="24"/>
          <w:szCs w:val="24"/>
        </w:rPr>
        <w:lastRenderedPageBreak/>
        <w:t>Minimalne wymagania formalne i techniczne w zakresie bezpieczeństwa danych osobowych</w:t>
      </w:r>
    </w:p>
    <w:p w14:paraId="54E74DB4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89CCC28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3108E">
        <w:rPr>
          <w:rFonts w:ascii="Arial" w:eastAsia="Calibri" w:hAnsi="Arial" w:cs="Arial"/>
          <w:b/>
          <w:sz w:val="20"/>
          <w:szCs w:val="20"/>
        </w:rPr>
        <w:t>Wymagania formalne:</w:t>
      </w:r>
    </w:p>
    <w:p w14:paraId="4250E53C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zobowiązuje się do wykonania przedmiotu Umowy przestrzegając zasad  bezpieczeństwa teleinformatycznego.</w:t>
      </w:r>
      <w:r w:rsidRPr="0053108E" w:rsidDel="005D5003">
        <w:rPr>
          <w:rFonts w:ascii="Arial" w:eastAsia="Calibri" w:hAnsi="Arial" w:cs="Arial"/>
          <w:sz w:val="20"/>
          <w:szCs w:val="20"/>
        </w:rPr>
        <w:t xml:space="preserve"> </w:t>
      </w:r>
    </w:p>
    <w:p w14:paraId="34770C4F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zobowiązany jest posiadać politykę bezpieczeństwa teleinformatycznego, która ma w szczególności wyraźne zastosowanie do usług świadczonych w ramach realizacji przedmiotu Umowy.</w:t>
      </w:r>
    </w:p>
    <w:p w14:paraId="5620008C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 xml:space="preserve">Podmiot przetwarzający zobowiązany jest zapewnić, że zarządzanie infrastrukturą teleinformatyczną oraz aplikacjami wykorzystywanymi do realizacji przedmiotu Umowy jest prowadzone zgodnie z dobrymi, uznanymi praktykami bezpieczeństwa teleinformatycznego. </w:t>
      </w:r>
    </w:p>
    <w:p w14:paraId="24C1F080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zobowiązuje się do niezwłocznego powiadamiania Administratora</w:t>
      </w:r>
      <w:r w:rsidRPr="0053108E" w:rsidDel="00A550EF">
        <w:rPr>
          <w:rFonts w:ascii="Arial" w:eastAsia="Calibri" w:hAnsi="Arial" w:cs="Arial"/>
          <w:sz w:val="20"/>
          <w:szCs w:val="20"/>
        </w:rPr>
        <w:t xml:space="preserve"> </w:t>
      </w:r>
      <w:r w:rsidRPr="0053108E">
        <w:rPr>
          <w:rFonts w:ascii="Arial" w:eastAsia="Calibri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3F3418B8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Podmiot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4CA529DA" w14:textId="77777777" w:rsidR="00193114" w:rsidRPr="0053108E" w:rsidRDefault="00193114" w:rsidP="00193114">
      <w:pPr>
        <w:numPr>
          <w:ilvl w:val="0"/>
          <w:numId w:val="97"/>
        </w:numPr>
        <w:spacing w:after="0" w:line="240" w:lineRule="auto"/>
        <w:ind w:left="567" w:right="706" w:hanging="567"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odpowiada za skutki działań pracowników oraz osób trzecich, którym powierzył wykonanie czynności na rzecz Administratora tak, jak za czynności własne.</w:t>
      </w:r>
    </w:p>
    <w:p w14:paraId="77437652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Arial" w:eastAsia="Calibri" w:hAnsi="Arial" w:cs="Arial"/>
          <w:sz w:val="20"/>
          <w:szCs w:val="20"/>
        </w:rPr>
      </w:pPr>
    </w:p>
    <w:p w14:paraId="721F17BB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eastAsia="Calibri" w:hAnsi="Arial" w:cs="Arial"/>
          <w:b/>
          <w:sz w:val="20"/>
          <w:szCs w:val="20"/>
        </w:rPr>
      </w:pPr>
      <w:r w:rsidRPr="0053108E">
        <w:rPr>
          <w:rFonts w:ascii="Arial" w:eastAsia="Calibri" w:hAnsi="Arial" w:cs="Arial"/>
          <w:b/>
          <w:sz w:val="20"/>
          <w:szCs w:val="20"/>
        </w:rPr>
        <w:t>Wymagania techniczne (dla systemów teleinformatycznych Przetwarzającego):</w:t>
      </w:r>
    </w:p>
    <w:p w14:paraId="2DDE4929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zobowiązuje się do zapewnienia kontroli dostępu w systemach teleinformatycznych.</w:t>
      </w:r>
    </w:p>
    <w:p w14:paraId="43A976D9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3108E" w:rsidDel="00233746">
        <w:rPr>
          <w:rFonts w:ascii="Arial" w:eastAsia="Calibri" w:hAnsi="Arial" w:cs="Arial"/>
          <w:sz w:val="20"/>
          <w:szCs w:val="20"/>
        </w:rPr>
        <w:t xml:space="preserve"> </w:t>
      </w:r>
    </w:p>
    <w:p w14:paraId="57412B36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 xml:space="preserve">Podmiot przetwarzający zobowiązany jest posiadać działające mechanizmy </w:t>
      </w:r>
      <w:proofErr w:type="spellStart"/>
      <w:r w:rsidRPr="0053108E">
        <w:rPr>
          <w:rFonts w:ascii="Arial" w:eastAsia="Calibri" w:hAnsi="Arial" w:cs="Arial"/>
          <w:sz w:val="20"/>
          <w:szCs w:val="20"/>
        </w:rPr>
        <w:t>anonimizacji</w:t>
      </w:r>
      <w:proofErr w:type="spellEnd"/>
      <w:r w:rsidRPr="0053108E">
        <w:rPr>
          <w:rFonts w:ascii="Arial" w:eastAsia="Calibri" w:hAnsi="Arial" w:cs="Arial"/>
          <w:sz w:val="20"/>
          <w:szCs w:val="20"/>
        </w:rPr>
        <w:t xml:space="preserve"> lub </w:t>
      </w:r>
      <w:proofErr w:type="spellStart"/>
      <w:r w:rsidRPr="0053108E">
        <w:rPr>
          <w:rFonts w:ascii="Arial" w:eastAsia="Calibri" w:hAnsi="Arial" w:cs="Arial"/>
          <w:sz w:val="20"/>
          <w:szCs w:val="20"/>
        </w:rPr>
        <w:t>pseudonimizacji</w:t>
      </w:r>
      <w:proofErr w:type="spellEnd"/>
      <w:r w:rsidRPr="0053108E">
        <w:rPr>
          <w:rFonts w:ascii="Arial" w:eastAsia="Calibri" w:hAnsi="Arial" w:cs="Arial"/>
          <w:sz w:val="20"/>
          <w:szCs w:val="20"/>
        </w:rPr>
        <w:t xml:space="preserve"> oraz usuwania danych na wniosek właściciela danych.</w:t>
      </w:r>
    </w:p>
    <w:p w14:paraId="7A23A249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zobowiązany jest posiadać zabezpieczenia systemów teleinformatycznych przed złośliwym oprogramowaniem, w tym przed kradzieżą lub zniszczeniem danych.</w:t>
      </w:r>
    </w:p>
    <w:p w14:paraId="4415CB65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zobowiązuje się do stosowania mechanizmów szyfrowania, w tym m.in.: komputery, pendrive, smartphone oraz przy przesyłaniu danych.</w:t>
      </w:r>
    </w:p>
    <w:p w14:paraId="1328CBB8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zobowiązany jest do zapewnienia zabezpieczenie dostępu zdalnego do systemów teleinformatycznych poprzez stosowanie bezpiecznych i szyfrowanych połączeń VPN.</w:t>
      </w:r>
    </w:p>
    <w:p w14:paraId="1F1C0625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 xml:space="preserve">Podmiot przetwarzający zobowiązany jest do zarządzania podatnościami w systemach teleinformatycznych, w tym m.in.: testowanie </w:t>
      </w:r>
      <w:proofErr w:type="spellStart"/>
      <w:r w:rsidRPr="0053108E">
        <w:rPr>
          <w:rFonts w:ascii="Arial" w:eastAsia="Calibri" w:hAnsi="Arial" w:cs="Arial"/>
          <w:sz w:val="20"/>
          <w:szCs w:val="20"/>
        </w:rPr>
        <w:t>cyberbezpieczeństwa</w:t>
      </w:r>
      <w:proofErr w:type="spellEnd"/>
      <w:r w:rsidRPr="0053108E">
        <w:rPr>
          <w:rFonts w:ascii="Arial" w:eastAsia="Calibri" w:hAnsi="Arial" w:cs="Arial"/>
          <w:sz w:val="20"/>
          <w:szCs w:val="20"/>
        </w:rPr>
        <w:t xml:space="preserve"> infrastruktury i aplikacji, procedury zarządzania aktualizacjami.</w:t>
      </w:r>
    </w:p>
    <w:p w14:paraId="11248B0B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Podmiot przetwarzający zobowiązany jest do zarządzania ciągłością działania, w tym m.in.:</w:t>
      </w:r>
    </w:p>
    <w:p w14:paraId="41F6D10E" w14:textId="77777777" w:rsidR="00193114" w:rsidRPr="0053108E" w:rsidRDefault="00193114" w:rsidP="00193114">
      <w:pPr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ind w:left="1134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tworzenia kopii zapasowych oraz testy przywracania z kopii zapasowych.</w:t>
      </w:r>
    </w:p>
    <w:p w14:paraId="34BED86F" w14:textId="77777777" w:rsidR="00193114" w:rsidRPr="0053108E" w:rsidRDefault="00193114" w:rsidP="00193114">
      <w:pPr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ind w:left="1134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mechanizmy zapewniające wysoką dostępność systemów.</w:t>
      </w:r>
    </w:p>
    <w:p w14:paraId="1881E5B4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 xml:space="preserve">Podmiot przetwarzający zobowiązany jest posiadać systemy monitorowania infrastruktury oraz sieci teleinformatycznych pod kątem </w:t>
      </w:r>
      <w:proofErr w:type="spellStart"/>
      <w:r w:rsidRPr="0053108E">
        <w:rPr>
          <w:rFonts w:ascii="Arial" w:eastAsia="Calibri" w:hAnsi="Arial" w:cs="Arial"/>
          <w:sz w:val="20"/>
          <w:szCs w:val="20"/>
        </w:rPr>
        <w:t>cyberbezpieczeństwa</w:t>
      </w:r>
      <w:proofErr w:type="spellEnd"/>
      <w:r w:rsidRPr="0053108E">
        <w:rPr>
          <w:rFonts w:ascii="Arial" w:eastAsia="Calibri" w:hAnsi="Arial" w:cs="Arial"/>
          <w:sz w:val="20"/>
          <w:szCs w:val="20"/>
        </w:rPr>
        <w:t>.</w:t>
      </w:r>
    </w:p>
    <w:p w14:paraId="4A55F9E4" w14:textId="77777777" w:rsidR="00193114" w:rsidRPr="0053108E" w:rsidRDefault="00193114" w:rsidP="00193114">
      <w:pPr>
        <w:numPr>
          <w:ilvl w:val="0"/>
          <w:numId w:val="98"/>
        </w:numPr>
        <w:autoSpaceDE w:val="0"/>
        <w:autoSpaceDN w:val="0"/>
        <w:adjustRightInd w:val="0"/>
        <w:spacing w:after="0" w:line="240" w:lineRule="auto"/>
        <w:ind w:left="567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3108E">
        <w:rPr>
          <w:rFonts w:ascii="Arial" w:eastAsia="Calibri" w:hAnsi="Arial" w:cs="Arial"/>
          <w:sz w:val="20"/>
          <w:szCs w:val="20"/>
        </w:rPr>
        <w:t xml:space="preserve">Podmiot przetwarzający </w:t>
      </w: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zobowiązany jest zapewnić w systemie teleinformatycznym poniższe funkcjonalności:</w:t>
      </w:r>
    </w:p>
    <w:p w14:paraId="5F606EF3" w14:textId="77777777" w:rsidR="00193114" w:rsidRPr="0053108E" w:rsidRDefault="00193114" w:rsidP="00193114">
      <w:pPr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ind w:left="1134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osoby której dane dotyczą;</w:t>
      </w:r>
    </w:p>
    <w:p w14:paraId="118D594A" w14:textId="77777777" w:rsidR="00193114" w:rsidRPr="0053108E" w:rsidRDefault="00193114" w:rsidP="00193114">
      <w:pPr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ind w:left="1134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dla każdej osoby, której dane osobowe są przetwarzane, system teleinformatyczny zapewnia odnotowanie:</w:t>
      </w:r>
    </w:p>
    <w:p w14:paraId="76A72CC5" w14:textId="77777777" w:rsidR="00193114" w:rsidRPr="0053108E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>daty pierwszego wprowadzenia danych do systemu,</w:t>
      </w:r>
    </w:p>
    <w:p w14:paraId="066D66F3" w14:textId="77777777" w:rsidR="00193114" w:rsidRPr="0053108E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2E13229D" w14:textId="77777777" w:rsidR="00193114" w:rsidRPr="0053108E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rejestracje wszelkich zmian wykonanych na danych.</w:t>
      </w:r>
    </w:p>
    <w:p w14:paraId="2F23AC90" w14:textId="77777777" w:rsidR="00193114" w:rsidRPr="0053108E" w:rsidRDefault="00193114" w:rsidP="00193114">
      <w:pPr>
        <w:autoSpaceDE w:val="0"/>
        <w:autoSpaceDN w:val="0"/>
        <w:adjustRightInd w:val="0"/>
        <w:spacing w:after="0" w:line="240" w:lineRule="auto"/>
        <w:ind w:left="567" w:right="706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069FEDC0" w14:textId="77777777" w:rsidR="00193114" w:rsidRPr="0053108E" w:rsidRDefault="00193114" w:rsidP="00193114">
      <w:pPr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ind w:left="1134" w:right="70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3108E">
        <w:rPr>
          <w:rFonts w:ascii="Arial" w:eastAsia="Calibri" w:hAnsi="Arial" w:cs="Arial"/>
          <w:sz w:val="20"/>
          <w:szCs w:val="20"/>
        </w:rPr>
        <w:t>w przypadku udostępnienia danych osobowych, system zapewnia:</w:t>
      </w:r>
    </w:p>
    <w:p w14:paraId="4070A5A2" w14:textId="77777777" w:rsidR="00193114" w:rsidRPr="0053108E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3C8F0B3F" w14:textId="77777777" w:rsidR="00193114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3108E">
        <w:rPr>
          <w:rFonts w:ascii="Arial" w:eastAsia="Calibri" w:hAnsi="Arial" w:cs="Arial"/>
          <w:color w:val="000000"/>
          <w:sz w:val="20"/>
          <w:szCs w:val="20"/>
          <w:lang w:eastAsia="pl-PL"/>
        </w:rPr>
        <w:t>dacie udostępnienia,</w:t>
      </w:r>
    </w:p>
    <w:p w14:paraId="56AF5018" w14:textId="77777777" w:rsidR="00193114" w:rsidRDefault="00193114" w:rsidP="00193114">
      <w:pPr>
        <w:numPr>
          <w:ilvl w:val="2"/>
          <w:numId w:val="98"/>
        </w:numPr>
        <w:autoSpaceDE w:val="0"/>
        <w:autoSpaceDN w:val="0"/>
        <w:adjustRightInd w:val="0"/>
        <w:spacing w:after="0" w:line="240" w:lineRule="auto"/>
        <w:ind w:left="1701" w:right="706" w:hanging="567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069B">
        <w:rPr>
          <w:rFonts w:ascii="Arial" w:eastAsia="Calibri" w:hAnsi="Arial" w:cs="Arial"/>
          <w:color w:val="000000"/>
          <w:sz w:val="20"/>
          <w:szCs w:val="20"/>
          <w:lang w:eastAsia="pl-PL"/>
        </w:rPr>
        <w:t>zakresie udostępnionych danych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14:paraId="1EA08B40" w14:textId="77777777" w:rsidR="00193114" w:rsidRPr="000E069B" w:rsidRDefault="00193114" w:rsidP="00193114">
      <w:pPr>
        <w:autoSpaceDE w:val="0"/>
        <w:autoSpaceDN w:val="0"/>
        <w:adjustRightInd w:val="0"/>
        <w:spacing w:after="0" w:line="240" w:lineRule="auto"/>
        <w:ind w:left="1134" w:right="706"/>
        <w:contextualSpacing/>
        <w:jc w:val="both"/>
        <w:rPr>
          <w:ins w:id="2" w:author="Kasperek Zbigniew" w:date="2025-04-15T07:49:00Z"/>
          <w:rFonts w:ascii="Arial" w:eastAsia="Calibri" w:hAnsi="Arial" w:cs="Arial"/>
          <w:color w:val="000000"/>
          <w:sz w:val="20"/>
          <w:szCs w:val="20"/>
          <w:lang w:eastAsia="pl-PL"/>
        </w:rPr>
        <w:sectPr w:rsidR="00193114" w:rsidRPr="000E069B" w:rsidSect="0053108E">
          <w:pgSz w:w="16840" w:h="11920" w:orient="landscape"/>
          <w:pgMar w:top="1304" w:right="1304" w:bottom="1304" w:left="1304" w:header="720" w:footer="720" w:gutter="0"/>
          <w:cols w:space="720"/>
          <w:noEndnote/>
          <w:docGrid w:linePitch="299"/>
        </w:sectPr>
      </w:pPr>
    </w:p>
    <w:p w14:paraId="100AEA9F" w14:textId="77777777" w:rsidR="00193114" w:rsidRPr="00420F61" w:rsidRDefault="00193114" w:rsidP="00193114">
      <w:pPr>
        <w:spacing w:after="0"/>
        <w:jc w:val="both"/>
        <w:rPr>
          <w:rFonts w:ascii="Arial" w:hAnsi="Arial" w:cs="Arial"/>
          <w:b/>
        </w:rPr>
      </w:pPr>
    </w:p>
    <w:p w14:paraId="08E150E3" w14:textId="77777777" w:rsidR="00EB4287" w:rsidRPr="00420F61" w:rsidRDefault="00EB4287" w:rsidP="0019311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b/>
        </w:rPr>
      </w:pPr>
      <w:bookmarkStart w:id="3" w:name="_GoBack"/>
      <w:bookmarkEnd w:id="3"/>
    </w:p>
    <w:sectPr w:rsidR="00EB4287" w:rsidRPr="00420F61" w:rsidSect="005319AD">
      <w:footerReference w:type="default" r:id="rId8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A83C3" w14:textId="77777777" w:rsidR="00A7074B" w:rsidRDefault="00A7074B" w:rsidP="002A226A">
      <w:pPr>
        <w:spacing w:after="0" w:line="240" w:lineRule="auto"/>
      </w:pPr>
      <w:r>
        <w:separator/>
      </w:r>
    </w:p>
  </w:endnote>
  <w:endnote w:type="continuationSeparator" w:id="0">
    <w:p w14:paraId="07E7A0CB" w14:textId="77777777" w:rsidR="00A7074B" w:rsidRDefault="00A7074B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 Sans 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E1D36" w14:textId="77777777" w:rsidR="00A7074B" w:rsidRDefault="00A70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28D05" w14:textId="77777777" w:rsidR="00A7074B" w:rsidRDefault="00A7074B" w:rsidP="002A226A">
      <w:pPr>
        <w:spacing w:after="0" w:line="240" w:lineRule="auto"/>
      </w:pPr>
      <w:r>
        <w:separator/>
      </w:r>
    </w:p>
  </w:footnote>
  <w:footnote w:type="continuationSeparator" w:id="0">
    <w:p w14:paraId="5AB52A96" w14:textId="77777777" w:rsidR="00A7074B" w:rsidRDefault="00A7074B" w:rsidP="002A2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DDB27AD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D0DC32D6"/>
    <w:name w:val="WW8Num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6"/>
    <w:multiLevelType w:val="multilevel"/>
    <w:tmpl w:val="E0AA7BEA"/>
    <w:name w:val="WW8Num22"/>
    <w:lvl w:ilvl="0">
      <w:start w:val="1"/>
      <w:numFmt w:val="decimal"/>
      <w:suff w:val="nothing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22"/>
        <w:szCs w:val="22"/>
      </w:rPr>
    </w:lvl>
    <w:lvl w:ilvl="1">
      <w:start w:val="1"/>
      <w:numFmt w:val="lowerRoman"/>
      <w:lvlText w:val="(%2)"/>
      <w:lvlJc w:val="left"/>
      <w:pPr>
        <w:ind w:left="836" w:hanging="372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740" w:hanging="372"/>
      </w:pPr>
    </w:lvl>
    <w:lvl w:ilvl="3">
      <w:numFmt w:val="bullet"/>
      <w:lvlText w:val="•"/>
      <w:lvlJc w:val="left"/>
      <w:pPr>
        <w:ind w:left="2640" w:hanging="372"/>
      </w:pPr>
    </w:lvl>
    <w:lvl w:ilvl="4">
      <w:numFmt w:val="bullet"/>
      <w:lvlText w:val="•"/>
      <w:lvlJc w:val="left"/>
      <w:pPr>
        <w:ind w:left="3540" w:hanging="372"/>
      </w:pPr>
    </w:lvl>
    <w:lvl w:ilvl="5">
      <w:numFmt w:val="bullet"/>
      <w:lvlText w:val="•"/>
      <w:lvlJc w:val="left"/>
      <w:pPr>
        <w:ind w:left="4440" w:hanging="372"/>
      </w:pPr>
    </w:lvl>
    <w:lvl w:ilvl="6">
      <w:numFmt w:val="bullet"/>
      <w:lvlText w:val="•"/>
      <w:lvlJc w:val="left"/>
      <w:pPr>
        <w:ind w:left="5340" w:hanging="372"/>
      </w:pPr>
    </w:lvl>
    <w:lvl w:ilvl="7">
      <w:numFmt w:val="bullet"/>
      <w:lvlText w:val="•"/>
      <w:lvlJc w:val="left"/>
      <w:pPr>
        <w:ind w:left="6240" w:hanging="372"/>
      </w:pPr>
    </w:lvl>
    <w:lvl w:ilvl="8">
      <w:numFmt w:val="bullet"/>
      <w:lvlText w:val="•"/>
      <w:lvlJc w:val="left"/>
      <w:pPr>
        <w:ind w:left="7140" w:hanging="372"/>
      </w:pPr>
    </w:lvl>
  </w:abstractNum>
  <w:abstractNum w:abstractNumId="13" w15:restartNumberingAfterBreak="0">
    <w:nsid w:val="03EA4EF3"/>
    <w:multiLevelType w:val="multilevel"/>
    <w:tmpl w:val="8CBC6D68"/>
    <w:styleLink w:val="List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2">
      <w:start w:val="1"/>
      <w:numFmt w:val="decimal"/>
      <w:lvlText w:val="%2."/>
      <w:lvlJc w:val="left"/>
      <w:pPr>
        <w:tabs>
          <w:tab w:val="num" w:pos="2160"/>
        </w:tabs>
        <w:ind w:left="144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3">
      <w:start w:val="1"/>
      <w:numFmt w:val="decimal"/>
      <w:lvlText w:val="%2."/>
      <w:lvlJc w:val="left"/>
      <w:pPr>
        <w:tabs>
          <w:tab w:val="num" w:pos="3600"/>
        </w:tabs>
        <w:ind w:left="21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4">
      <w:start w:val="1"/>
      <w:numFmt w:val="decimal"/>
      <w:lvlText w:val="%2."/>
      <w:lvlJc w:val="left"/>
      <w:pPr>
        <w:tabs>
          <w:tab w:val="num" w:pos="5040"/>
        </w:tabs>
        <w:ind w:left="288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5">
      <w:start w:val="1"/>
      <w:numFmt w:val="decimal"/>
      <w:lvlText w:val="%2."/>
      <w:lvlJc w:val="left"/>
      <w:pPr>
        <w:tabs>
          <w:tab w:val="num" w:pos="6480"/>
        </w:tabs>
        <w:ind w:left="360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6">
      <w:start w:val="1"/>
      <w:numFmt w:val="decimal"/>
      <w:lvlText w:val="%2."/>
      <w:lvlJc w:val="left"/>
      <w:pPr>
        <w:tabs>
          <w:tab w:val="num" w:pos="7920"/>
        </w:tabs>
        <w:ind w:left="432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7">
      <w:start w:val="1"/>
      <w:numFmt w:val="decimal"/>
      <w:lvlText w:val="%2."/>
      <w:lvlJc w:val="left"/>
      <w:pPr>
        <w:tabs>
          <w:tab w:val="num" w:pos="9360"/>
        </w:tabs>
        <w:ind w:left="504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8">
      <w:start w:val="1"/>
      <w:numFmt w:val="decimal"/>
      <w:lvlText w:val="%2."/>
      <w:lvlJc w:val="left"/>
      <w:pPr>
        <w:tabs>
          <w:tab w:val="num" w:pos="10800"/>
        </w:tabs>
        <w:ind w:left="5760"/>
      </w:pPr>
      <w:rPr>
        <w:rFonts w:ascii="Verdana" w:eastAsia="Verdana" w:hAnsi="Verdana" w:cs="Verdana"/>
        <w:color w:val="000000"/>
        <w:position w:val="0"/>
        <w:sz w:val="18"/>
        <w:szCs w:val="18"/>
      </w:rPr>
    </w:lvl>
  </w:abstractNum>
  <w:abstractNum w:abstractNumId="14" w15:restartNumberingAfterBreak="0">
    <w:nsid w:val="062C7D2B"/>
    <w:multiLevelType w:val="multilevel"/>
    <w:tmpl w:val="C1A8F27A"/>
    <w:lvl w:ilvl="0">
      <w:start w:val="1"/>
      <w:numFmt w:val="decimal"/>
      <w:lvlText w:val="%1."/>
      <w:lvlJc w:val="left"/>
      <w:pPr>
        <w:tabs>
          <w:tab w:val="num" w:pos="738"/>
        </w:tabs>
        <w:ind w:left="738" w:hanging="170"/>
      </w:pPr>
    </w:lvl>
    <w:lvl w:ilvl="1">
      <w:start w:val="1"/>
      <w:numFmt w:val="decimal"/>
      <w:pStyle w:val="Poziom2"/>
      <w:lvlText w:val="%2."/>
      <w:lvlJc w:val="left"/>
      <w:pPr>
        <w:tabs>
          <w:tab w:val="num" w:pos="709"/>
        </w:tabs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215" w:hanging="505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7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3C1A88"/>
    <w:multiLevelType w:val="hybridMultilevel"/>
    <w:tmpl w:val="BD7CB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984409"/>
    <w:multiLevelType w:val="hybridMultilevel"/>
    <w:tmpl w:val="507894CC"/>
    <w:lvl w:ilvl="0" w:tplc="041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18EAF4">
      <w:start w:val="1"/>
      <w:numFmt w:val="decimal"/>
      <w:lvlText w:val="%2)"/>
      <w:lvlJc w:val="left"/>
      <w:pPr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0CD15304"/>
    <w:multiLevelType w:val="hybridMultilevel"/>
    <w:tmpl w:val="C81C5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6A423B"/>
    <w:multiLevelType w:val="multilevel"/>
    <w:tmpl w:val="F1DC40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3B7140E"/>
    <w:multiLevelType w:val="multilevel"/>
    <w:tmpl w:val="42B0CEC6"/>
    <w:lvl w:ilvl="0">
      <w:start w:val="5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 w:hint="default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3BE1BAF"/>
    <w:multiLevelType w:val="multilevel"/>
    <w:tmpl w:val="12A49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5C146FA"/>
    <w:multiLevelType w:val="hybridMultilevel"/>
    <w:tmpl w:val="97C601E4"/>
    <w:lvl w:ilvl="0" w:tplc="460C9A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1676EE"/>
    <w:multiLevelType w:val="hybridMultilevel"/>
    <w:tmpl w:val="A2845292"/>
    <w:lvl w:ilvl="0" w:tplc="0F7EC7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88249C"/>
    <w:multiLevelType w:val="hybridMultilevel"/>
    <w:tmpl w:val="8892EBC0"/>
    <w:lvl w:ilvl="0" w:tplc="04150011">
      <w:start w:val="1"/>
      <w:numFmt w:val="decimal"/>
      <w:lvlText w:val="%1)"/>
      <w:lvlJc w:val="left"/>
      <w:pPr>
        <w:ind w:left="1041" w:hanging="360"/>
      </w:p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9" w15:restartNumberingAfterBreak="0">
    <w:nsid w:val="18D97204"/>
    <w:multiLevelType w:val="hybridMultilevel"/>
    <w:tmpl w:val="4822C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1443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1AE748C1"/>
    <w:multiLevelType w:val="hybridMultilevel"/>
    <w:tmpl w:val="A816D844"/>
    <w:lvl w:ilvl="0" w:tplc="840E8CB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1D0F100F"/>
    <w:multiLevelType w:val="hybridMultilevel"/>
    <w:tmpl w:val="82743E8A"/>
    <w:lvl w:ilvl="0" w:tplc="2DA6975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2D00E2"/>
    <w:multiLevelType w:val="hybridMultilevel"/>
    <w:tmpl w:val="DDFA6AEC"/>
    <w:lvl w:ilvl="0" w:tplc="04150011">
      <w:start w:val="1"/>
      <w:numFmt w:val="decimal"/>
      <w:lvlText w:val="%1)"/>
      <w:lvlJc w:val="left"/>
      <w:pPr>
        <w:ind w:left="36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6" w15:restartNumberingAfterBreak="0">
    <w:nsid w:val="23187C23"/>
    <w:multiLevelType w:val="multilevel"/>
    <w:tmpl w:val="7AB29F9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56E31A4"/>
    <w:multiLevelType w:val="multilevel"/>
    <w:tmpl w:val="AC4EB704"/>
    <w:lvl w:ilvl="0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311"/>
        </w:tabs>
        <w:ind w:left="311" w:hanging="37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08" w:hanging="4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none"/>
      <w:lvlText w:val=""/>
      <w:lvlJc w:val="left"/>
      <w:pPr>
        <w:tabs>
          <w:tab w:val="num" w:pos="1048"/>
        </w:tabs>
        <w:ind w:left="1048" w:hanging="39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  <w:rPr>
        <w:rFonts w:hint="default"/>
      </w:rPr>
    </w:lvl>
  </w:abstractNum>
  <w:abstractNum w:abstractNumId="39" w15:restartNumberingAfterBreak="0">
    <w:nsid w:val="2869036D"/>
    <w:multiLevelType w:val="hybridMultilevel"/>
    <w:tmpl w:val="1D42D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A76333C"/>
    <w:multiLevelType w:val="multilevel"/>
    <w:tmpl w:val="AD0299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1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D166DD2"/>
    <w:multiLevelType w:val="multilevel"/>
    <w:tmpl w:val="FE06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EA7761A"/>
    <w:multiLevelType w:val="hybridMultilevel"/>
    <w:tmpl w:val="19E6D4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B4EAF95C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00733AE"/>
    <w:multiLevelType w:val="hybridMultilevel"/>
    <w:tmpl w:val="BC941CB8"/>
    <w:lvl w:ilvl="0" w:tplc="ECF293F6">
      <w:start w:val="1"/>
      <w:numFmt w:val="decimal"/>
      <w:lvlText w:val="%1."/>
      <w:lvlJc w:val="left"/>
      <w:pPr>
        <w:ind w:left="27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0415001B">
      <w:start w:val="1"/>
      <w:numFmt w:val="lowerRoman"/>
      <w:lvlText w:val="%3."/>
      <w:lvlJc w:val="right"/>
      <w:pPr>
        <w:ind w:left="4206" w:hanging="180"/>
      </w:pPr>
    </w:lvl>
    <w:lvl w:ilvl="3" w:tplc="0415000F">
      <w:start w:val="1"/>
      <w:numFmt w:val="decimal"/>
      <w:lvlText w:val="%4."/>
      <w:lvlJc w:val="left"/>
      <w:pPr>
        <w:ind w:left="2061" w:hanging="360"/>
      </w:pPr>
    </w:lvl>
    <w:lvl w:ilvl="4" w:tplc="04150019">
      <w:start w:val="1"/>
      <w:numFmt w:val="lowerLetter"/>
      <w:lvlText w:val="%5."/>
      <w:lvlJc w:val="left"/>
      <w:pPr>
        <w:ind w:left="5646" w:hanging="360"/>
      </w:pPr>
    </w:lvl>
    <w:lvl w:ilvl="5" w:tplc="0415001B">
      <w:start w:val="1"/>
      <w:numFmt w:val="lowerRoman"/>
      <w:lvlText w:val="%6."/>
      <w:lvlJc w:val="right"/>
      <w:pPr>
        <w:ind w:left="6366" w:hanging="180"/>
      </w:pPr>
    </w:lvl>
    <w:lvl w:ilvl="6" w:tplc="0415000F">
      <w:start w:val="1"/>
      <w:numFmt w:val="decimal"/>
      <w:lvlText w:val="%7."/>
      <w:lvlJc w:val="left"/>
      <w:pPr>
        <w:ind w:left="7086" w:hanging="360"/>
      </w:pPr>
    </w:lvl>
    <w:lvl w:ilvl="7" w:tplc="04150019">
      <w:start w:val="1"/>
      <w:numFmt w:val="lowerLetter"/>
      <w:lvlText w:val="%8."/>
      <w:lvlJc w:val="left"/>
      <w:pPr>
        <w:ind w:left="7806" w:hanging="360"/>
      </w:pPr>
    </w:lvl>
    <w:lvl w:ilvl="8" w:tplc="0415001B">
      <w:start w:val="1"/>
      <w:numFmt w:val="lowerRoman"/>
      <w:lvlText w:val="%9."/>
      <w:lvlJc w:val="right"/>
      <w:pPr>
        <w:ind w:left="8526" w:hanging="180"/>
      </w:pPr>
    </w:lvl>
  </w:abstractNum>
  <w:abstractNum w:abstractNumId="45" w15:restartNumberingAfterBreak="0">
    <w:nsid w:val="312359FA"/>
    <w:multiLevelType w:val="multilevel"/>
    <w:tmpl w:val="EFC88238"/>
    <w:lvl w:ilvl="0">
      <w:start w:val="1"/>
      <w:numFmt w:val="decimal"/>
      <w:lvlText w:val="§ 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9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1321AE6"/>
    <w:multiLevelType w:val="hybridMultilevel"/>
    <w:tmpl w:val="736EBA84"/>
    <w:lvl w:ilvl="0" w:tplc="842616FC">
      <w:start w:val="1"/>
      <w:numFmt w:val="decimal"/>
      <w:lvlText w:val="%1."/>
      <w:lvlJc w:val="left"/>
      <w:pPr>
        <w:ind w:left="3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47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8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37725797"/>
    <w:multiLevelType w:val="multilevel"/>
    <w:tmpl w:val="C24C713C"/>
    <w:lvl w:ilvl="0">
      <w:start w:val="1"/>
      <w:numFmt w:val="decimal"/>
      <w:lvlText w:val="§ 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79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384D23C3"/>
    <w:multiLevelType w:val="hybridMultilevel"/>
    <w:tmpl w:val="36EC6EF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1" w15:restartNumberingAfterBreak="0">
    <w:nsid w:val="3A01060B"/>
    <w:multiLevelType w:val="hybridMultilevel"/>
    <w:tmpl w:val="7EFE4758"/>
    <w:lvl w:ilvl="0" w:tplc="55787128">
      <w:start w:val="1"/>
      <w:numFmt w:val="decimal"/>
      <w:lvlText w:val="%1)"/>
      <w:lvlJc w:val="left"/>
      <w:pPr>
        <w:ind w:left="75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2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4" w15:restartNumberingAfterBreak="0">
    <w:nsid w:val="3D8D1CC8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5" w15:restartNumberingAfterBreak="0">
    <w:nsid w:val="3E575F9A"/>
    <w:multiLevelType w:val="multilevel"/>
    <w:tmpl w:val="11F2C09A"/>
    <w:lvl w:ilvl="0">
      <w:start w:val="1"/>
      <w:numFmt w:val="decimal"/>
      <w:lvlText w:val="§ 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9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40E142C4"/>
    <w:multiLevelType w:val="hybridMultilevel"/>
    <w:tmpl w:val="33E0A5C8"/>
    <w:lvl w:ilvl="0" w:tplc="531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F4DC4"/>
    <w:multiLevelType w:val="multilevel"/>
    <w:tmpl w:val="41606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1" w15:restartNumberingAfterBreak="0">
    <w:nsid w:val="45895743"/>
    <w:multiLevelType w:val="hybridMultilevel"/>
    <w:tmpl w:val="B39C1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96A2349A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A56728"/>
    <w:multiLevelType w:val="multilevel"/>
    <w:tmpl w:val="65A4B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365F91" w:themeColor="accent1" w:themeShade="BF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8E6687E"/>
    <w:multiLevelType w:val="multilevel"/>
    <w:tmpl w:val="E194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B1B07AF"/>
    <w:multiLevelType w:val="hybridMultilevel"/>
    <w:tmpl w:val="44DC35C8"/>
    <w:lvl w:ilvl="0" w:tplc="80DAC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C32BDF"/>
    <w:multiLevelType w:val="hybridMultilevel"/>
    <w:tmpl w:val="A5D8BA14"/>
    <w:lvl w:ilvl="0" w:tplc="ECF29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353F34"/>
    <w:multiLevelType w:val="hybridMultilevel"/>
    <w:tmpl w:val="FD78AD1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4CA528E7"/>
    <w:multiLevelType w:val="multilevel"/>
    <w:tmpl w:val="2D8A5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4D685B48"/>
    <w:multiLevelType w:val="hybridMultilevel"/>
    <w:tmpl w:val="13D66290"/>
    <w:lvl w:ilvl="0" w:tplc="88081B9E">
      <w:start w:val="1"/>
      <w:numFmt w:val="lowerLetter"/>
      <w:lvlText w:val="%1.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4D741C3A"/>
    <w:multiLevelType w:val="hybridMultilevel"/>
    <w:tmpl w:val="4E7A327C"/>
    <w:lvl w:ilvl="0" w:tplc="31841966">
      <w:start w:val="8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8CC88DC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2" w15:restartNumberingAfterBreak="0">
    <w:nsid w:val="4E20552C"/>
    <w:multiLevelType w:val="hybridMultilevel"/>
    <w:tmpl w:val="6018D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7475AE"/>
    <w:multiLevelType w:val="hybridMultilevel"/>
    <w:tmpl w:val="F8EE50C8"/>
    <w:lvl w:ilvl="0" w:tplc="BDBED59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4F7F0067"/>
    <w:multiLevelType w:val="multilevel"/>
    <w:tmpl w:val="ECBEE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4FDF6874"/>
    <w:multiLevelType w:val="multilevel"/>
    <w:tmpl w:val="34701E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 w:hint="default"/>
      </w:rPr>
    </w:lvl>
    <w:lvl w:ilvl="2">
      <w:start w:val="1"/>
      <w:numFmt w:val="decimal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7" w15:restartNumberingAfterBreak="0">
    <w:nsid w:val="501758CF"/>
    <w:multiLevelType w:val="multilevel"/>
    <w:tmpl w:val="ADB0A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4D1655"/>
    <w:multiLevelType w:val="hybridMultilevel"/>
    <w:tmpl w:val="CE72743C"/>
    <w:lvl w:ilvl="0" w:tplc="918A09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81" w15:restartNumberingAfterBreak="0">
    <w:nsid w:val="54673B1D"/>
    <w:multiLevelType w:val="hybridMultilevel"/>
    <w:tmpl w:val="13D66290"/>
    <w:lvl w:ilvl="0" w:tplc="88081B9E">
      <w:start w:val="1"/>
      <w:numFmt w:val="lowerLetter"/>
      <w:lvlText w:val="%1.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557776B3"/>
    <w:multiLevelType w:val="hybridMultilevel"/>
    <w:tmpl w:val="160AFB94"/>
    <w:lvl w:ilvl="0" w:tplc="ECC6F17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 w15:restartNumberingAfterBreak="0">
    <w:nsid w:val="5B587607"/>
    <w:multiLevelType w:val="hybridMultilevel"/>
    <w:tmpl w:val="A8C2B640"/>
    <w:lvl w:ilvl="0" w:tplc="ED880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7" w15:restartNumberingAfterBreak="0">
    <w:nsid w:val="5D1232AE"/>
    <w:multiLevelType w:val="hybridMultilevel"/>
    <w:tmpl w:val="5FC2FCB8"/>
    <w:lvl w:ilvl="0" w:tplc="B7386D0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D567E2B"/>
    <w:multiLevelType w:val="multilevel"/>
    <w:tmpl w:val="EAC66BF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cs="Times New Roman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cs="Times New Roman" w:hint="default"/>
      </w:rPr>
    </w:lvl>
  </w:abstractNum>
  <w:abstractNum w:abstractNumId="89" w15:restartNumberingAfterBreak="0">
    <w:nsid w:val="5DF54D4D"/>
    <w:multiLevelType w:val="hybridMultilevel"/>
    <w:tmpl w:val="04A8FA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0" w15:restartNumberingAfterBreak="0">
    <w:nsid w:val="5E5229D5"/>
    <w:multiLevelType w:val="multilevel"/>
    <w:tmpl w:val="DEC4922C"/>
    <w:lvl w:ilvl="0">
      <w:start w:val="1"/>
      <w:numFmt w:val="decimal"/>
      <w:lvlText w:val="§ 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9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 w15:restartNumberingAfterBreak="0">
    <w:nsid w:val="60FF56E4"/>
    <w:multiLevelType w:val="multilevel"/>
    <w:tmpl w:val="82464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1444841"/>
    <w:multiLevelType w:val="hybridMultilevel"/>
    <w:tmpl w:val="13D66290"/>
    <w:lvl w:ilvl="0" w:tplc="88081B9E">
      <w:start w:val="1"/>
      <w:numFmt w:val="lowerLetter"/>
      <w:lvlText w:val="%1.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63631C05"/>
    <w:multiLevelType w:val="hybridMultilevel"/>
    <w:tmpl w:val="4F4A1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39401C6"/>
    <w:multiLevelType w:val="hybridMultilevel"/>
    <w:tmpl w:val="2EB42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6" w15:restartNumberingAfterBreak="0">
    <w:nsid w:val="67271712"/>
    <w:multiLevelType w:val="multilevel"/>
    <w:tmpl w:val="2EACDCA4"/>
    <w:styleLink w:val="List1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1">
      <w:start w:val="1"/>
      <w:numFmt w:val="decimal"/>
      <w:lvlText w:val="%1)%2)"/>
      <w:lvlJc w:val="left"/>
      <w:pPr>
        <w:tabs>
          <w:tab w:val="num" w:pos="1428"/>
        </w:tabs>
        <w:ind w:left="142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2">
      <w:start w:val="1"/>
      <w:numFmt w:val="decimal"/>
      <w:lvlText w:val="%2)"/>
      <w:lvlJc w:val="left"/>
      <w:pPr>
        <w:tabs>
          <w:tab w:val="num" w:pos="2868"/>
        </w:tabs>
        <w:ind w:left="214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3">
      <w:start w:val="1"/>
      <w:numFmt w:val="decimal"/>
      <w:lvlText w:val="%2)"/>
      <w:lvlJc w:val="left"/>
      <w:pPr>
        <w:tabs>
          <w:tab w:val="num" w:pos="4308"/>
        </w:tabs>
        <w:ind w:left="286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4">
      <w:start w:val="1"/>
      <w:numFmt w:val="decimal"/>
      <w:lvlText w:val="%2)"/>
      <w:lvlJc w:val="left"/>
      <w:pPr>
        <w:tabs>
          <w:tab w:val="num" w:pos="5748"/>
        </w:tabs>
        <w:ind w:left="358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5">
      <w:start w:val="1"/>
      <w:numFmt w:val="decimal"/>
      <w:lvlText w:val="%2)"/>
      <w:lvlJc w:val="left"/>
      <w:pPr>
        <w:tabs>
          <w:tab w:val="num" w:pos="7188"/>
        </w:tabs>
        <w:ind w:left="430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6">
      <w:start w:val="1"/>
      <w:numFmt w:val="decimal"/>
      <w:lvlText w:val="%2)"/>
      <w:lvlJc w:val="left"/>
      <w:pPr>
        <w:tabs>
          <w:tab w:val="num" w:pos="8628"/>
        </w:tabs>
        <w:ind w:left="502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7">
      <w:start w:val="1"/>
      <w:numFmt w:val="decimal"/>
      <w:lvlText w:val="%2)"/>
      <w:lvlJc w:val="left"/>
      <w:pPr>
        <w:tabs>
          <w:tab w:val="num" w:pos="10068"/>
        </w:tabs>
        <w:ind w:left="5748"/>
      </w:pPr>
      <w:rPr>
        <w:rFonts w:ascii="Verdana" w:eastAsia="Verdana" w:hAnsi="Verdana" w:cs="Verdana"/>
        <w:color w:val="000000"/>
        <w:position w:val="0"/>
        <w:sz w:val="18"/>
        <w:szCs w:val="18"/>
      </w:rPr>
    </w:lvl>
    <w:lvl w:ilvl="8">
      <w:start w:val="1"/>
      <w:numFmt w:val="decimal"/>
      <w:lvlText w:val="%2)"/>
      <w:lvlJc w:val="left"/>
      <w:pPr>
        <w:tabs>
          <w:tab w:val="num" w:pos="11508"/>
        </w:tabs>
        <w:ind w:left="6468"/>
      </w:pPr>
      <w:rPr>
        <w:rFonts w:ascii="Verdana" w:eastAsia="Verdana" w:hAnsi="Verdana" w:cs="Verdana"/>
        <w:color w:val="000000"/>
        <w:position w:val="0"/>
        <w:sz w:val="18"/>
        <w:szCs w:val="18"/>
      </w:rPr>
    </w:lvl>
  </w:abstractNum>
  <w:abstractNum w:abstractNumId="97" w15:restartNumberingAfterBreak="0">
    <w:nsid w:val="679632D4"/>
    <w:multiLevelType w:val="multilevel"/>
    <w:tmpl w:val="222EBB28"/>
    <w:lvl w:ilvl="0">
      <w:start w:val="1"/>
      <w:numFmt w:val="decimal"/>
      <w:lvlText w:val="%1."/>
      <w:lvlJc w:val="left"/>
      <w:pPr>
        <w:tabs>
          <w:tab w:val="num" w:pos="1985"/>
        </w:tabs>
        <w:ind w:left="1985" w:hanging="567"/>
      </w:pPr>
      <w:rPr>
        <w:rFonts w:hint="default"/>
        <w:b/>
        <w:sz w:val="24"/>
      </w:rPr>
    </w:lvl>
    <w:lvl w:ilvl="1">
      <w:start w:val="3"/>
      <w:numFmt w:val="decimal"/>
      <w:lvlText w:val="%2."/>
      <w:lvlJc w:val="left"/>
      <w:pPr>
        <w:tabs>
          <w:tab w:val="num" w:pos="311"/>
        </w:tabs>
        <w:ind w:left="311" w:hanging="37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708"/>
        </w:tabs>
        <w:ind w:left="708" w:hanging="4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3">
      <w:start w:val="1"/>
      <w:numFmt w:val="none"/>
      <w:lvlText w:val=""/>
      <w:lvlJc w:val="left"/>
      <w:pPr>
        <w:tabs>
          <w:tab w:val="num" w:pos="1048"/>
        </w:tabs>
        <w:ind w:left="1048" w:hanging="39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094"/>
        </w:tabs>
        <w:ind w:left="209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  <w:rPr>
        <w:rFonts w:hint="default"/>
      </w:rPr>
    </w:lvl>
  </w:abstractNum>
  <w:abstractNum w:abstractNumId="98" w15:restartNumberingAfterBreak="0">
    <w:nsid w:val="6AB90943"/>
    <w:multiLevelType w:val="hybridMultilevel"/>
    <w:tmpl w:val="E61E8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6C8D3A9A"/>
    <w:multiLevelType w:val="hybridMultilevel"/>
    <w:tmpl w:val="AAE0C64E"/>
    <w:lvl w:ilvl="0" w:tplc="B9A808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7A01C4"/>
    <w:multiLevelType w:val="multilevel"/>
    <w:tmpl w:val="EF02CF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04" w15:restartNumberingAfterBreak="0">
    <w:nsid w:val="72F873AD"/>
    <w:multiLevelType w:val="hybridMultilevel"/>
    <w:tmpl w:val="16B80244"/>
    <w:lvl w:ilvl="0" w:tplc="66542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D4F53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3FB3018"/>
    <w:multiLevelType w:val="multilevel"/>
    <w:tmpl w:val="311A2D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80E147A"/>
    <w:multiLevelType w:val="multilevel"/>
    <w:tmpl w:val="A15499B6"/>
    <w:lvl w:ilvl="0">
      <w:start w:val="1"/>
      <w:numFmt w:val="decimal"/>
      <w:lvlText w:val="§ 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9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 w15:restartNumberingAfterBreak="0">
    <w:nsid w:val="78B20B57"/>
    <w:multiLevelType w:val="multilevel"/>
    <w:tmpl w:val="F176CFFC"/>
    <w:lvl w:ilvl="0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alibri" w:hAnsi="Calibri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311"/>
        </w:tabs>
        <w:ind w:left="311" w:hanging="37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:lang w:val="pl-PL"/>
      </w:rPr>
    </w:lvl>
    <w:lvl w:ilvl="2">
      <w:start w:val="1"/>
      <w:numFmt w:val="lowerLetter"/>
      <w:lvlText w:val="%3."/>
      <w:lvlJc w:val="left"/>
      <w:pPr>
        <w:tabs>
          <w:tab w:val="num" w:pos="708"/>
        </w:tabs>
        <w:ind w:left="708" w:hanging="4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3">
      <w:start w:val="1"/>
      <w:numFmt w:val="none"/>
      <w:lvlText w:val=""/>
      <w:lvlJc w:val="left"/>
      <w:pPr>
        <w:tabs>
          <w:tab w:val="num" w:pos="1048"/>
        </w:tabs>
        <w:ind w:left="1048" w:hanging="39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  <w:rPr>
        <w:rFonts w:hint="default"/>
      </w:rPr>
    </w:lvl>
  </w:abstractNum>
  <w:abstractNum w:abstractNumId="108" w15:restartNumberingAfterBreak="0">
    <w:nsid w:val="7D823B68"/>
    <w:multiLevelType w:val="hybridMultilevel"/>
    <w:tmpl w:val="44D27704"/>
    <w:lvl w:ilvl="0" w:tplc="2D1026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DC54C7F"/>
    <w:multiLevelType w:val="hybridMultilevel"/>
    <w:tmpl w:val="16B80244"/>
    <w:lvl w:ilvl="0" w:tplc="66542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D4F53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E030160"/>
    <w:multiLevelType w:val="multilevel"/>
    <w:tmpl w:val="BE14B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010DEA"/>
    <w:multiLevelType w:val="hybridMultilevel"/>
    <w:tmpl w:val="3678E2F2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2DA6975A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83"/>
  </w:num>
  <w:num w:numId="2">
    <w:abstractNumId w:val="16"/>
  </w:num>
  <w:num w:numId="3">
    <w:abstractNumId w:val="91"/>
  </w:num>
  <w:num w:numId="4">
    <w:abstractNumId w:val="111"/>
  </w:num>
  <w:num w:numId="5">
    <w:abstractNumId w:val="63"/>
  </w:num>
  <w:num w:numId="6">
    <w:abstractNumId w:val="87"/>
  </w:num>
  <w:num w:numId="7">
    <w:abstractNumId w:val="37"/>
  </w:num>
  <w:num w:numId="8">
    <w:abstractNumId w:val="62"/>
  </w:num>
  <w:num w:numId="9">
    <w:abstractNumId w:val="53"/>
  </w:num>
  <w:num w:numId="10">
    <w:abstractNumId w:val="80"/>
  </w:num>
  <w:num w:numId="11">
    <w:abstractNumId w:val="101"/>
  </w:num>
  <w:num w:numId="12">
    <w:abstractNumId w:val="21"/>
  </w:num>
  <w:num w:numId="13">
    <w:abstractNumId w:val="65"/>
  </w:num>
  <w:num w:numId="14">
    <w:abstractNumId w:val="64"/>
  </w:num>
  <w:num w:numId="15">
    <w:abstractNumId w:val="112"/>
  </w:num>
  <w:num w:numId="16">
    <w:abstractNumId w:val="95"/>
  </w:num>
  <w:num w:numId="17">
    <w:abstractNumId w:val="71"/>
  </w:num>
  <w:num w:numId="18">
    <w:abstractNumId w:val="79"/>
  </w:num>
  <w:num w:numId="19">
    <w:abstractNumId w:val="47"/>
  </w:num>
  <w:num w:numId="20">
    <w:abstractNumId w:val="60"/>
  </w:num>
  <w:num w:numId="21">
    <w:abstractNumId w:val="33"/>
  </w:num>
  <w:num w:numId="22">
    <w:abstractNumId w:val="58"/>
  </w:num>
  <w:num w:numId="23">
    <w:abstractNumId w:val="61"/>
  </w:num>
  <w:num w:numId="24">
    <w:abstractNumId w:val="77"/>
  </w:num>
  <w:num w:numId="25">
    <w:abstractNumId w:val="74"/>
  </w:num>
  <w:num w:numId="26">
    <w:abstractNumId w:val="22"/>
  </w:num>
  <w:num w:numId="27">
    <w:abstractNumId w:val="110"/>
  </w:num>
  <w:num w:numId="28">
    <w:abstractNumId w:val="24"/>
  </w:num>
  <w:num w:numId="29">
    <w:abstractNumId w:val="86"/>
  </w:num>
  <w:num w:numId="30">
    <w:abstractNumId w:val="23"/>
  </w:num>
  <w:num w:numId="31">
    <w:abstractNumId w:val="99"/>
  </w:num>
  <w:num w:numId="32">
    <w:abstractNumId w:val="26"/>
  </w:num>
  <w:num w:numId="33">
    <w:abstractNumId w:val="69"/>
  </w:num>
  <w:num w:numId="34">
    <w:abstractNumId w:val="34"/>
  </w:num>
  <w:num w:numId="35">
    <w:abstractNumId w:val="29"/>
  </w:num>
  <w:num w:numId="36">
    <w:abstractNumId w:val="103"/>
  </w:num>
  <w:num w:numId="37">
    <w:abstractNumId w:val="40"/>
  </w:num>
  <w:num w:numId="38">
    <w:abstractNumId w:val="10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8"/>
  </w:num>
  <w:num w:numId="40">
    <w:abstractNumId w:val="13"/>
  </w:num>
  <w:num w:numId="41">
    <w:abstractNumId w:val="96"/>
  </w:num>
  <w:num w:numId="42">
    <w:abstractNumId w:val="42"/>
  </w:num>
  <w:num w:numId="43">
    <w:abstractNumId w:val="14"/>
  </w:num>
  <w:num w:numId="44">
    <w:abstractNumId w:val="32"/>
  </w:num>
  <w:num w:numId="45">
    <w:abstractNumId w:val="93"/>
  </w:num>
  <w:num w:numId="46">
    <w:abstractNumId w:val="104"/>
  </w:num>
  <w:num w:numId="47">
    <w:abstractNumId w:val="38"/>
  </w:num>
  <w:num w:numId="48">
    <w:abstractNumId w:val="107"/>
  </w:num>
  <w:num w:numId="49">
    <w:abstractNumId w:val="67"/>
  </w:num>
  <w:num w:numId="50">
    <w:abstractNumId w:val="44"/>
  </w:num>
  <w:num w:numId="51">
    <w:abstractNumId w:val="85"/>
  </w:num>
  <w:num w:numId="52">
    <w:abstractNumId w:val="66"/>
  </w:num>
  <w:num w:numId="53">
    <w:abstractNumId w:val="73"/>
  </w:num>
  <w:num w:numId="54">
    <w:abstractNumId w:val="46"/>
  </w:num>
  <w:num w:numId="55">
    <w:abstractNumId w:val="56"/>
  </w:num>
  <w:num w:numId="56">
    <w:abstractNumId w:val="105"/>
  </w:num>
  <w:num w:numId="57">
    <w:abstractNumId w:val="25"/>
  </w:num>
  <w:num w:numId="58">
    <w:abstractNumId w:val="109"/>
  </w:num>
  <w:num w:numId="59">
    <w:abstractNumId w:val="89"/>
  </w:num>
  <w:num w:numId="60">
    <w:abstractNumId w:val="36"/>
  </w:num>
  <w:num w:numId="61">
    <w:abstractNumId w:val="68"/>
  </w:num>
  <w:num w:numId="62">
    <w:abstractNumId w:val="72"/>
  </w:num>
  <w:num w:numId="63">
    <w:abstractNumId w:val="97"/>
  </w:num>
  <w:num w:numId="64">
    <w:abstractNumId w:val="19"/>
  </w:num>
  <w:num w:numId="65">
    <w:abstractNumId w:val="17"/>
  </w:num>
  <w:num w:numId="66">
    <w:abstractNumId w:val="20"/>
  </w:num>
  <w:num w:numId="67">
    <w:abstractNumId w:val="84"/>
  </w:num>
  <w:num w:numId="68">
    <w:abstractNumId w:val="94"/>
  </w:num>
  <w:num w:numId="69">
    <w:abstractNumId w:val="43"/>
  </w:num>
  <w:num w:numId="70">
    <w:abstractNumId w:val="48"/>
  </w:num>
  <w:num w:numId="71">
    <w:abstractNumId w:val="30"/>
  </w:num>
  <w:num w:numId="72">
    <w:abstractNumId w:val="70"/>
  </w:num>
  <w:num w:numId="73">
    <w:abstractNumId w:val="92"/>
  </w:num>
  <w:num w:numId="74">
    <w:abstractNumId w:val="81"/>
  </w:num>
  <w:num w:numId="75">
    <w:abstractNumId w:val="18"/>
  </w:num>
  <w:num w:numId="76">
    <w:abstractNumId w:val="57"/>
  </w:num>
  <w:num w:numId="77">
    <w:abstractNumId w:val="78"/>
  </w:num>
  <w:num w:numId="78">
    <w:abstractNumId w:val="102"/>
  </w:num>
  <w:num w:numId="79">
    <w:abstractNumId w:val="49"/>
  </w:num>
  <w:num w:numId="80">
    <w:abstractNumId w:val="76"/>
  </w:num>
  <w:num w:numId="81">
    <w:abstractNumId w:val="35"/>
  </w:num>
  <w:num w:numId="82">
    <w:abstractNumId w:val="106"/>
  </w:num>
  <w:num w:numId="83">
    <w:abstractNumId w:val="45"/>
  </w:num>
  <w:num w:numId="84">
    <w:abstractNumId w:val="82"/>
  </w:num>
  <w:num w:numId="85">
    <w:abstractNumId w:val="50"/>
  </w:num>
  <w:num w:numId="86">
    <w:abstractNumId w:val="28"/>
  </w:num>
  <w:num w:numId="87">
    <w:abstractNumId w:val="55"/>
  </w:num>
  <w:num w:numId="88">
    <w:abstractNumId w:val="108"/>
  </w:num>
  <w:num w:numId="89">
    <w:abstractNumId w:val="51"/>
  </w:num>
  <w:num w:numId="90">
    <w:abstractNumId w:val="31"/>
  </w:num>
  <w:num w:numId="91">
    <w:abstractNumId w:val="98"/>
  </w:num>
  <w:num w:numId="92">
    <w:abstractNumId w:val="27"/>
  </w:num>
  <w:num w:numId="93">
    <w:abstractNumId w:val="90"/>
  </w:num>
  <w:num w:numId="94">
    <w:abstractNumId w:val="39"/>
  </w:num>
  <w:num w:numId="95">
    <w:abstractNumId w:val="12"/>
  </w:num>
  <w:num w:numId="96">
    <w:abstractNumId w:val="15"/>
  </w:num>
  <w:num w:numId="97">
    <w:abstractNumId w:val="52"/>
  </w:num>
  <w:num w:numId="98">
    <w:abstractNumId w:val="75"/>
  </w:num>
  <w:num w:numId="99">
    <w:abstractNumId w:val="54"/>
  </w:num>
  <w:numIdMacAtCleanup w:val="9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sperek Zbigniew">
    <w15:presenceInfo w15:providerId="AD" w15:userId="S-1-5-21-591302622-2076621694-4095281684-55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2A"/>
    <w:rsid w:val="000008F8"/>
    <w:rsid w:val="00003322"/>
    <w:rsid w:val="00003869"/>
    <w:rsid w:val="000038CA"/>
    <w:rsid w:val="000058B3"/>
    <w:rsid w:val="00006D0A"/>
    <w:rsid w:val="000076BF"/>
    <w:rsid w:val="00010BF4"/>
    <w:rsid w:val="00011BB9"/>
    <w:rsid w:val="0001344A"/>
    <w:rsid w:val="000136D4"/>
    <w:rsid w:val="00013AB8"/>
    <w:rsid w:val="00015CBA"/>
    <w:rsid w:val="00016691"/>
    <w:rsid w:val="00020C94"/>
    <w:rsid w:val="000220A9"/>
    <w:rsid w:val="00024472"/>
    <w:rsid w:val="00025233"/>
    <w:rsid w:val="0003023C"/>
    <w:rsid w:val="00034573"/>
    <w:rsid w:val="00035FEE"/>
    <w:rsid w:val="000364B6"/>
    <w:rsid w:val="00036977"/>
    <w:rsid w:val="000371F1"/>
    <w:rsid w:val="00037E65"/>
    <w:rsid w:val="00040546"/>
    <w:rsid w:val="00042127"/>
    <w:rsid w:val="00042379"/>
    <w:rsid w:val="00042C27"/>
    <w:rsid w:val="000454CE"/>
    <w:rsid w:val="00045571"/>
    <w:rsid w:val="000458A9"/>
    <w:rsid w:val="00046402"/>
    <w:rsid w:val="00046C39"/>
    <w:rsid w:val="00046C74"/>
    <w:rsid w:val="00050EFD"/>
    <w:rsid w:val="00052034"/>
    <w:rsid w:val="00052274"/>
    <w:rsid w:val="0005312F"/>
    <w:rsid w:val="00054595"/>
    <w:rsid w:val="000602C9"/>
    <w:rsid w:val="00061EB0"/>
    <w:rsid w:val="000628BE"/>
    <w:rsid w:val="00063C2A"/>
    <w:rsid w:val="00063FD7"/>
    <w:rsid w:val="00064D04"/>
    <w:rsid w:val="000653E1"/>
    <w:rsid w:val="0006765A"/>
    <w:rsid w:val="00070AED"/>
    <w:rsid w:val="000733AB"/>
    <w:rsid w:val="00075322"/>
    <w:rsid w:val="00075811"/>
    <w:rsid w:val="00075CFD"/>
    <w:rsid w:val="00077025"/>
    <w:rsid w:val="00081CF0"/>
    <w:rsid w:val="00083110"/>
    <w:rsid w:val="0008388E"/>
    <w:rsid w:val="000871A7"/>
    <w:rsid w:val="00090571"/>
    <w:rsid w:val="00091EC6"/>
    <w:rsid w:val="00093137"/>
    <w:rsid w:val="00093184"/>
    <w:rsid w:val="00096902"/>
    <w:rsid w:val="000A1577"/>
    <w:rsid w:val="000A1A64"/>
    <w:rsid w:val="000A32D2"/>
    <w:rsid w:val="000A4634"/>
    <w:rsid w:val="000A5521"/>
    <w:rsid w:val="000A5941"/>
    <w:rsid w:val="000A5F61"/>
    <w:rsid w:val="000A69A6"/>
    <w:rsid w:val="000A716C"/>
    <w:rsid w:val="000B2361"/>
    <w:rsid w:val="000B5871"/>
    <w:rsid w:val="000B7388"/>
    <w:rsid w:val="000C0CD6"/>
    <w:rsid w:val="000C49CC"/>
    <w:rsid w:val="000C562B"/>
    <w:rsid w:val="000C5FA7"/>
    <w:rsid w:val="000C6158"/>
    <w:rsid w:val="000C6A0F"/>
    <w:rsid w:val="000C70B8"/>
    <w:rsid w:val="000C7C42"/>
    <w:rsid w:val="000D1100"/>
    <w:rsid w:val="000D146E"/>
    <w:rsid w:val="000D1B35"/>
    <w:rsid w:val="000D36F9"/>
    <w:rsid w:val="000D461E"/>
    <w:rsid w:val="000D77B7"/>
    <w:rsid w:val="000D7F71"/>
    <w:rsid w:val="000E2D1C"/>
    <w:rsid w:val="000E3829"/>
    <w:rsid w:val="000E4928"/>
    <w:rsid w:val="000E67FF"/>
    <w:rsid w:val="000E748D"/>
    <w:rsid w:val="000E7DE7"/>
    <w:rsid w:val="000F11A3"/>
    <w:rsid w:val="000F1E00"/>
    <w:rsid w:val="000F2827"/>
    <w:rsid w:val="000F3C2A"/>
    <w:rsid w:val="000F654C"/>
    <w:rsid w:val="000F66C3"/>
    <w:rsid w:val="000F6D41"/>
    <w:rsid w:val="001006A4"/>
    <w:rsid w:val="00107B58"/>
    <w:rsid w:val="0011022C"/>
    <w:rsid w:val="0011323C"/>
    <w:rsid w:val="00113DF6"/>
    <w:rsid w:val="001158F9"/>
    <w:rsid w:val="00115CEF"/>
    <w:rsid w:val="00117CD9"/>
    <w:rsid w:val="00120445"/>
    <w:rsid w:val="00120757"/>
    <w:rsid w:val="00122382"/>
    <w:rsid w:val="00122CB8"/>
    <w:rsid w:val="00123BB3"/>
    <w:rsid w:val="0012416D"/>
    <w:rsid w:val="00124F1F"/>
    <w:rsid w:val="00125063"/>
    <w:rsid w:val="001302DA"/>
    <w:rsid w:val="0013047C"/>
    <w:rsid w:val="0013052D"/>
    <w:rsid w:val="00131313"/>
    <w:rsid w:val="00132B4F"/>
    <w:rsid w:val="00134213"/>
    <w:rsid w:val="00135613"/>
    <w:rsid w:val="00136020"/>
    <w:rsid w:val="00136F07"/>
    <w:rsid w:val="00137749"/>
    <w:rsid w:val="001415D6"/>
    <w:rsid w:val="0014186C"/>
    <w:rsid w:val="0014220B"/>
    <w:rsid w:val="00143D1A"/>
    <w:rsid w:val="0014492D"/>
    <w:rsid w:val="00144F2E"/>
    <w:rsid w:val="00153C97"/>
    <w:rsid w:val="0015430C"/>
    <w:rsid w:val="00154B24"/>
    <w:rsid w:val="00156DF1"/>
    <w:rsid w:val="0016313A"/>
    <w:rsid w:val="00163A26"/>
    <w:rsid w:val="00163FBB"/>
    <w:rsid w:val="00164ACF"/>
    <w:rsid w:val="00164C5B"/>
    <w:rsid w:val="00165493"/>
    <w:rsid w:val="00165D66"/>
    <w:rsid w:val="001666DF"/>
    <w:rsid w:val="00166E75"/>
    <w:rsid w:val="00170572"/>
    <w:rsid w:val="00170F45"/>
    <w:rsid w:val="00171C7B"/>
    <w:rsid w:val="00171FCB"/>
    <w:rsid w:val="00173287"/>
    <w:rsid w:val="00173DEB"/>
    <w:rsid w:val="001751A5"/>
    <w:rsid w:val="001755BC"/>
    <w:rsid w:val="0017582D"/>
    <w:rsid w:val="00176438"/>
    <w:rsid w:val="00176461"/>
    <w:rsid w:val="00184F31"/>
    <w:rsid w:val="00186BFE"/>
    <w:rsid w:val="0018772E"/>
    <w:rsid w:val="001902FA"/>
    <w:rsid w:val="00193114"/>
    <w:rsid w:val="00194226"/>
    <w:rsid w:val="0019525A"/>
    <w:rsid w:val="00195360"/>
    <w:rsid w:val="001A000D"/>
    <w:rsid w:val="001A2ED3"/>
    <w:rsid w:val="001A3BE6"/>
    <w:rsid w:val="001A5418"/>
    <w:rsid w:val="001A614E"/>
    <w:rsid w:val="001A63DE"/>
    <w:rsid w:val="001B011F"/>
    <w:rsid w:val="001B28F7"/>
    <w:rsid w:val="001B2B30"/>
    <w:rsid w:val="001B3585"/>
    <w:rsid w:val="001B6A24"/>
    <w:rsid w:val="001B7B22"/>
    <w:rsid w:val="001C1282"/>
    <w:rsid w:val="001C1300"/>
    <w:rsid w:val="001C232D"/>
    <w:rsid w:val="001C5132"/>
    <w:rsid w:val="001C70A9"/>
    <w:rsid w:val="001C7163"/>
    <w:rsid w:val="001C71C8"/>
    <w:rsid w:val="001C7402"/>
    <w:rsid w:val="001D0ECE"/>
    <w:rsid w:val="001D22DF"/>
    <w:rsid w:val="001D25E1"/>
    <w:rsid w:val="001D2DFE"/>
    <w:rsid w:val="001E03BE"/>
    <w:rsid w:val="001E136A"/>
    <w:rsid w:val="001E1379"/>
    <w:rsid w:val="001E41AF"/>
    <w:rsid w:val="001E7B8D"/>
    <w:rsid w:val="001E7CA5"/>
    <w:rsid w:val="001F110C"/>
    <w:rsid w:val="001F1640"/>
    <w:rsid w:val="001F17FB"/>
    <w:rsid w:val="001F1B09"/>
    <w:rsid w:val="001F4C21"/>
    <w:rsid w:val="001F63AE"/>
    <w:rsid w:val="0020043C"/>
    <w:rsid w:val="00202F7E"/>
    <w:rsid w:val="0020306D"/>
    <w:rsid w:val="002033E9"/>
    <w:rsid w:val="002043BB"/>
    <w:rsid w:val="00204D7A"/>
    <w:rsid w:val="00205A59"/>
    <w:rsid w:val="00206CC8"/>
    <w:rsid w:val="00206EBE"/>
    <w:rsid w:val="00207653"/>
    <w:rsid w:val="00212650"/>
    <w:rsid w:val="00214FAD"/>
    <w:rsid w:val="00217A70"/>
    <w:rsid w:val="00222B1B"/>
    <w:rsid w:val="00226EDB"/>
    <w:rsid w:val="00231251"/>
    <w:rsid w:val="00236843"/>
    <w:rsid w:val="00236958"/>
    <w:rsid w:val="00236FDA"/>
    <w:rsid w:val="002417B1"/>
    <w:rsid w:val="002418A8"/>
    <w:rsid w:val="00241D9E"/>
    <w:rsid w:val="00241FFE"/>
    <w:rsid w:val="00242417"/>
    <w:rsid w:val="0024258C"/>
    <w:rsid w:val="00245734"/>
    <w:rsid w:val="002466BE"/>
    <w:rsid w:val="00250461"/>
    <w:rsid w:val="00256EAE"/>
    <w:rsid w:val="002623DB"/>
    <w:rsid w:val="0026324C"/>
    <w:rsid w:val="002715F8"/>
    <w:rsid w:val="00272A27"/>
    <w:rsid w:val="0027477A"/>
    <w:rsid w:val="00277823"/>
    <w:rsid w:val="002778FF"/>
    <w:rsid w:val="00280FC0"/>
    <w:rsid w:val="00281014"/>
    <w:rsid w:val="00281861"/>
    <w:rsid w:val="00283F54"/>
    <w:rsid w:val="002849DD"/>
    <w:rsid w:val="0028556D"/>
    <w:rsid w:val="002856D2"/>
    <w:rsid w:val="00286D35"/>
    <w:rsid w:val="0028723F"/>
    <w:rsid w:val="0029113E"/>
    <w:rsid w:val="00291F9E"/>
    <w:rsid w:val="00291FEA"/>
    <w:rsid w:val="00293BFD"/>
    <w:rsid w:val="00294BA5"/>
    <w:rsid w:val="00295B15"/>
    <w:rsid w:val="002962DB"/>
    <w:rsid w:val="002A024B"/>
    <w:rsid w:val="002A069A"/>
    <w:rsid w:val="002A226A"/>
    <w:rsid w:val="002A4CF0"/>
    <w:rsid w:val="002A55FF"/>
    <w:rsid w:val="002A5B39"/>
    <w:rsid w:val="002A5DCE"/>
    <w:rsid w:val="002A6018"/>
    <w:rsid w:val="002A6F80"/>
    <w:rsid w:val="002B192E"/>
    <w:rsid w:val="002B4DAD"/>
    <w:rsid w:val="002B517E"/>
    <w:rsid w:val="002B591C"/>
    <w:rsid w:val="002B6294"/>
    <w:rsid w:val="002B68DF"/>
    <w:rsid w:val="002B6D8B"/>
    <w:rsid w:val="002B72EA"/>
    <w:rsid w:val="002C075B"/>
    <w:rsid w:val="002C1141"/>
    <w:rsid w:val="002C1BC6"/>
    <w:rsid w:val="002C2AAF"/>
    <w:rsid w:val="002C5472"/>
    <w:rsid w:val="002C5E9D"/>
    <w:rsid w:val="002C628D"/>
    <w:rsid w:val="002C6FC9"/>
    <w:rsid w:val="002D0A8D"/>
    <w:rsid w:val="002D0D87"/>
    <w:rsid w:val="002D16D7"/>
    <w:rsid w:val="002D17F1"/>
    <w:rsid w:val="002D249A"/>
    <w:rsid w:val="002D2EB7"/>
    <w:rsid w:val="002D63C7"/>
    <w:rsid w:val="002D7B70"/>
    <w:rsid w:val="002E26E4"/>
    <w:rsid w:val="002E2D0D"/>
    <w:rsid w:val="002E30AE"/>
    <w:rsid w:val="002E3DE9"/>
    <w:rsid w:val="002E4E49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11F"/>
    <w:rsid w:val="002F7B61"/>
    <w:rsid w:val="003067BE"/>
    <w:rsid w:val="0031063B"/>
    <w:rsid w:val="003110DD"/>
    <w:rsid w:val="00311BDD"/>
    <w:rsid w:val="00312482"/>
    <w:rsid w:val="00323ADF"/>
    <w:rsid w:val="00323FA1"/>
    <w:rsid w:val="00325868"/>
    <w:rsid w:val="00331E81"/>
    <w:rsid w:val="003328F7"/>
    <w:rsid w:val="00334979"/>
    <w:rsid w:val="0033525B"/>
    <w:rsid w:val="00337800"/>
    <w:rsid w:val="003401F4"/>
    <w:rsid w:val="0034079B"/>
    <w:rsid w:val="0034290A"/>
    <w:rsid w:val="003436BF"/>
    <w:rsid w:val="003468D0"/>
    <w:rsid w:val="00346E1D"/>
    <w:rsid w:val="00346E4B"/>
    <w:rsid w:val="003505D0"/>
    <w:rsid w:val="003509CE"/>
    <w:rsid w:val="00351B91"/>
    <w:rsid w:val="0035211D"/>
    <w:rsid w:val="00352BD8"/>
    <w:rsid w:val="003535D6"/>
    <w:rsid w:val="00355ED4"/>
    <w:rsid w:val="00356362"/>
    <w:rsid w:val="00360A40"/>
    <w:rsid w:val="00363560"/>
    <w:rsid w:val="003648F3"/>
    <w:rsid w:val="00365C7C"/>
    <w:rsid w:val="003675BD"/>
    <w:rsid w:val="00371835"/>
    <w:rsid w:val="0037229B"/>
    <w:rsid w:val="003742C2"/>
    <w:rsid w:val="00374F47"/>
    <w:rsid w:val="00376650"/>
    <w:rsid w:val="003766D8"/>
    <w:rsid w:val="00380926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A246F"/>
    <w:rsid w:val="003B0BFF"/>
    <w:rsid w:val="003B1388"/>
    <w:rsid w:val="003B2332"/>
    <w:rsid w:val="003B4399"/>
    <w:rsid w:val="003B4647"/>
    <w:rsid w:val="003B6ADA"/>
    <w:rsid w:val="003B7806"/>
    <w:rsid w:val="003B7823"/>
    <w:rsid w:val="003C365D"/>
    <w:rsid w:val="003C419E"/>
    <w:rsid w:val="003D0E40"/>
    <w:rsid w:val="003D226B"/>
    <w:rsid w:val="003D3DA1"/>
    <w:rsid w:val="003D416E"/>
    <w:rsid w:val="003D48F9"/>
    <w:rsid w:val="003D5A7B"/>
    <w:rsid w:val="003D5D8B"/>
    <w:rsid w:val="003E1961"/>
    <w:rsid w:val="003E2E01"/>
    <w:rsid w:val="003F1979"/>
    <w:rsid w:val="003F4127"/>
    <w:rsid w:val="003F4C43"/>
    <w:rsid w:val="003F5D18"/>
    <w:rsid w:val="003F6459"/>
    <w:rsid w:val="00402260"/>
    <w:rsid w:val="00403860"/>
    <w:rsid w:val="004045C4"/>
    <w:rsid w:val="00410050"/>
    <w:rsid w:val="00412FC8"/>
    <w:rsid w:val="00414030"/>
    <w:rsid w:val="00415A84"/>
    <w:rsid w:val="00417089"/>
    <w:rsid w:val="00420755"/>
    <w:rsid w:val="00420F61"/>
    <w:rsid w:val="004213FB"/>
    <w:rsid w:val="00424333"/>
    <w:rsid w:val="00425D48"/>
    <w:rsid w:val="00430630"/>
    <w:rsid w:val="00430D8F"/>
    <w:rsid w:val="00430E65"/>
    <w:rsid w:val="004325D4"/>
    <w:rsid w:val="00432E1C"/>
    <w:rsid w:val="004358DB"/>
    <w:rsid w:val="00437B0D"/>
    <w:rsid w:val="004421C5"/>
    <w:rsid w:val="004455D4"/>
    <w:rsid w:val="00445C0B"/>
    <w:rsid w:val="00445EEE"/>
    <w:rsid w:val="00451306"/>
    <w:rsid w:val="004517D1"/>
    <w:rsid w:val="004540FF"/>
    <w:rsid w:val="00454915"/>
    <w:rsid w:val="00455036"/>
    <w:rsid w:val="00461806"/>
    <w:rsid w:val="00463DBA"/>
    <w:rsid w:val="00465953"/>
    <w:rsid w:val="00470690"/>
    <w:rsid w:val="00472F9A"/>
    <w:rsid w:val="0047581B"/>
    <w:rsid w:val="00476B0B"/>
    <w:rsid w:val="00476F94"/>
    <w:rsid w:val="0047747B"/>
    <w:rsid w:val="004778B4"/>
    <w:rsid w:val="00477C13"/>
    <w:rsid w:val="00482C5F"/>
    <w:rsid w:val="0048409F"/>
    <w:rsid w:val="00487932"/>
    <w:rsid w:val="00487B33"/>
    <w:rsid w:val="004930FB"/>
    <w:rsid w:val="00493443"/>
    <w:rsid w:val="00493517"/>
    <w:rsid w:val="00494CF9"/>
    <w:rsid w:val="004955DC"/>
    <w:rsid w:val="004A189B"/>
    <w:rsid w:val="004A57BC"/>
    <w:rsid w:val="004A5860"/>
    <w:rsid w:val="004A59DE"/>
    <w:rsid w:val="004A6AFB"/>
    <w:rsid w:val="004A70AB"/>
    <w:rsid w:val="004A7EC1"/>
    <w:rsid w:val="004B152D"/>
    <w:rsid w:val="004B162F"/>
    <w:rsid w:val="004B1DFC"/>
    <w:rsid w:val="004B2178"/>
    <w:rsid w:val="004B36A3"/>
    <w:rsid w:val="004B677C"/>
    <w:rsid w:val="004C0259"/>
    <w:rsid w:val="004C04FD"/>
    <w:rsid w:val="004C0D02"/>
    <w:rsid w:val="004C16D4"/>
    <w:rsid w:val="004C2528"/>
    <w:rsid w:val="004C4ED8"/>
    <w:rsid w:val="004C580C"/>
    <w:rsid w:val="004C604D"/>
    <w:rsid w:val="004D038F"/>
    <w:rsid w:val="004D1EBB"/>
    <w:rsid w:val="004D266B"/>
    <w:rsid w:val="004D27D1"/>
    <w:rsid w:val="004D3BAF"/>
    <w:rsid w:val="004D4D72"/>
    <w:rsid w:val="004D65B9"/>
    <w:rsid w:val="004D6DBE"/>
    <w:rsid w:val="004D79AA"/>
    <w:rsid w:val="004E1627"/>
    <w:rsid w:val="004E18F6"/>
    <w:rsid w:val="004E2445"/>
    <w:rsid w:val="004E2F90"/>
    <w:rsid w:val="004E3D0B"/>
    <w:rsid w:val="004E3ECE"/>
    <w:rsid w:val="004E7F43"/>
    <w:rsid w:val="004F2C16"/>
    <w:rsid w:val="004F3A27"/>
    <w:rsid w:val="004F42A1"/>
    <w:rsid w:val="004F5BDC"/>
    <w:rsid w:val="004F5CBA"/>
    <w:rsid w:val="00500289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20ED0"/>
    <w:rsid w:val="00521165"/>
    <w:rsid w:val="00523010"/>
    <w:rsid w:val="00530C3E"/>
    <w:rsid w:val="0053166B"/>
    <w:rsid w:val="005319AD"/>
    <w:rsid w:val="00533268"/>
    <w:rsid w:val="005333F0"/>
    <w:rsid w:val="00537658"/>
    <w:rsid w:val="00537A71"/>
    <w:rsid w:val="00542708"/>
    <w:rsid w:val="00542803"/>
    <w:rsid w:val="00542ED6"/>
    <w:rsid w:val="005503AA"/>
    <w:rsid w:val="0055557E"/>
    <w:rsid w:val="005569C2"/>
    <w:rsid w:val="00556ED9"/>
    <w:rsid w:val="0056054F"/>
    <w:rsid w:val="0056133B"/>
    <w:rsid w:val="00563DF9"/>
    <w:rsid w:val="00564FFD"/>
    <w:rsid w:val="00566E22"/>
    <w:rsid w:val="00570C2D"/>
    <w:rsid w:val="0057192B"/>
    <w:rsid w:val="005725FE"/>
    <w:rsid w:val="00572A16"/>
    <w:rsid w:val="00572DD3"/>
    <w:rsid w:val="00572DE9"/>
    <w:rsid w:val="0057328F"/>
    <w:rsid w:val="00575E0D"/>
    <w:rsid w:val="00577910"/>
    <w:rsid w:val="00577ADD"/>
    <w:rsid w:val="00577B5E"/>
    <w:rsid w:val="00580A41"/>
    <w:rsid w:val="00580B76"/>
    <w:rsid w:val="005824CF"/>
    <w:rsid w:val="00584923"/>
    <w:rsid w:val="00584A5F"/>
    <w:rsid w:val="00585E24"/>
    <w:rsid w:val="005860EE"/>
    <w:rsid w:val="005928F1"/>
    <w:rsid w:val="005929CD"/>
    <w:rsid w:val="005931F6"/>
    <w:rsid w:val="005936EB"/>
    <w:rsid w:val="00595BF9"/>
    <w:rsid w:val="005A0819"/>
    <w:rsid w:val="005A2DB5"/>
    <w:rsid w:val="005A2E39"/>
    <w:rsid w:val="005A3B24"/>
    <w:rsid w:val="005A4D71"/>
    <w:rsid w:val="005A735B"/>
    <w:rsid w:val="005B097A"/>
    <w:rsid w:val="005B2E41"/>
    <w:rsid w:val="005B3623"/>
    <w:rsid w:val="005B4A54"/>
    <w:rsid w:val="005B5720"/>
    <w:rsid w:val="005B5F8D"/>
    <w:rsid w:val="005B65EA"/>
    <w:rsid w:val="005C05DC"/>
    <w:rsid w:val="005C0604"/>
    <w:rsid w:val="005C082D"/>
    <w:rsid w:val="005C2706"/>
    <w:rsid w:val="005C48D4"/>
    <w:rsid w:val="005C55F6"/>
    <w:rsid w:val="005C5DAB"/>
    <w:rsid w:val="005D12FD"/>
    <w:rsid w:val="005D1640"/>
    <w:rsid w:val="005D25B7"/>
    <w:rsid w:val="005D545D"/>
    <w:rsid w:val="005D6077"/>
    <w:rsid w:val="005D6B8D"/>
    <w:rsid w:val="005E011C"/>
    <w:rsid w:val="005E0B36"/>
    <w:rsid w:val="005E16F2"/>
    <w:rsid w:val="005E5B5D"/>
    <w:rsid w:val="005E686F"/>
    <w:rsid w:val="005F02BD"/>
    <w:rsid w:val="005F63D7"/>
    <w:rsid w:val="00600241"/>
    <w:rsid w:val="006006BA"/>
    <w:rsid w:val="006017DA"/>
    <w:rsid w:val="006030B9"/>
    <w:rsid w:val="00603842"/>
    <w:rsid w:val="0060564B"/>
    <w:rsid w:val="00605F92"/>
    <w:rsid w:val="006068CB"/>
    <w:rsid w:val="00606973"/>
    <w:rsid w:val="00606C94"/>
    <w:rsid w:val="006124B7"/>
    <w:rsid w:val="006131BE"/>
    <w:rsid w:val="00613E1B"/>
    <w:rsid w:val="00614A4D"/>
    <w:rsid w:val="00620494"/>
    <w:rsid w:val="00620CAE"/>
    <w:rsid w:val="00622336"/>
    <w:rsid w:val="0062288C"/>
    <w:rsid w:val="006229F0"/>
    <w:rsid w:val="00622A71"/>
    <w:rsid w:val="00623CCD"/>
    <w:rsid w:val="00625E1D"/>
    <w:rsid w:val="00630CC8"/>
    <w:rsid w:val="00632002"/>
    <w:rsid w:val="0063283A"/>
    <w:rsid w:val="00632C14"/>
    <w:rsid w:val="00632C3C"/>
    <w:rsid w:val="00636295"/>
    <w:rsid w:val="0063763C"/>
    <w:rsid w:val="006459CA"/>
    <w:rsid w:val="006462FD"/>
    <w:rsid w:val="006505A4"/>
    <w:rsid w:val="006524E6"/>
    <w:rsid w:val="00652985"/>
    <w:rsid w:val="00653BFE"/>
    <w:rsid w:val="00654432"/>
    <w:rsid w:val="00654AB9"/>
    <w:rsid w:val="0066164B"/>
    <w:rsid w:val="006626FE"/>
    <w:rsid w:val="00662E38"/>
    <w:rsid w:val="00663571"/>
    <w:rsid w:val="00663E70"/>
    <w:rsid w:val="00664F38"/>
    <w:rsid w:val="00667F93"/>
    <w:rsid w:val="006700A2"/>
    <w:rsid w:val="00671BE9"/>
    <w:rsid w:val="0067323A"/>
    <w:rsid w:val="006815CA"/>
    <w:rsid w:val="0068348A"/>
    <w:rsid w:val="00684D2B"/>
    <w:rsid w:val="006852D6"/>
    <w:rsid w:val="00685842"/>
    <w:rsid w:val="006902CB"/>
    <w:rsid w:val="0069129D"/>
    <w:rsid w:val="0069187C"/>
    <w:rsid w:val="00694E5D"/>
    <w:rsid w:val="006959F9"/>
    <w:rsid w:val="006A0747"/>
    <w:rsid w:val="006A23BC"/>
    <w:rsid w:val="006A30E1"/>
    <w:rsid w:val="006A314E"/>
    <w:rsid w:val="006A4C45"/>
    <w:rsid w:val="006A67CB"/>
    <w:rsid w:val="006A78E6"/>
    <w:rsid w:val="006B1252"/>
    <w:rsid w:val="006B61E8"/>
    <w:rsid w:val="006B70B6"/>
    <w:rsid w:val="006C05C9"/>
    <w:rsid w:val="006C0985"/>
    <w:rsid w:val="006C2429"/>
    <w:rsid w:val="006C7EE1"/>
    <w:rsid w:val="006D1527"/>
    <w:rsid w:val="006D19C6"/>
    <w:rsid w:val="006D3752"/>
    <w:rsid w:val="006D42F1"/>
    <w:rsid w:val="006D4830"/>
    <w:rsid w:val="006D5C4E"/>
    <w:rsid w:val="006E18A6"/>
    <w:rsid w:val="006E217D"/>
    <w:rsid w:val="006E278C"/>
    <w:rsid w:val="006E3436"/>
    <w:rsid w:val="006E3881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36E6"/>
    <w:rsid w:val="006F6139"/>
    <w:rsid w:val="007014C9"/>
    <w:rsid w:val="00702BA8"/>
    <w:rsid w:val="0070436C"/>
    <w:rsid w:val="00705BBB"/>
    <w:rsid w:val="00707DC5"/>
    <w:rsid w:val="00711B65"/>
    <w:rsid w:val="00711E65"/>
    <w:rsid w:val="00714292"/>
    <w:rsid w:val="00714326"/>
    <w:rsid w:val="007152E7"/>
    <w:rsid w:val="007156AA"/>
    <w:rsid w:val="00715793"/>
    <w:rsid w:val="00716A48"/>
    <w:rsid w:val="007204C0"/>
    <w:rsid w:val="00720D26"/>
    <w:rsid w:val="0072155A"/>
    <w:rsid w:val="00722196"/>
    <w:rsid w:val="00722EBA"/>
    <w:rsid w:val="00730721"/>
    <w:rsid w:val="00733B1A"/>
    <w:rsid w:val="007351AB"/>
    <w:rsid w:val="007355D8"/>
    <w:rsid w:val="0073728C"/>
    <w:rsid w:val="0073798F"/>
    <w:rsid w:val="007405A5"/>
    <w:rsid w:val="0074525F"/>
    <w:rsid w:val="00745452"/>
    <w:rsid w:val="00746619"/>
    <w:rsid w:val="00747D74"/>
    <w:rsid w:val="00747F52"/>
    <w:rsid w:val="00752C44"/>
    <w:rsid w:val="007537C8"/>
    <w:rsid w:val="00753AC2"/>
    <w:rsid w:val="007559EE"/>
    <w:rsid w:val="007570AD"/>
    <w:rsid w:val="007575AC"/>
    <w:rsid w:val="00761487"/>
    <w:rsid w:val="0076170D"/>
    <w:rsid w:val="00763067"/>
    <w:rsid w:val="007639D3"/>
    <w:rsid w:val="00763E33"/>
    <w:rsid w:val="0076461A"/>
    <w:rsid w:val="00764B08"/>
    <w:rsid w:val="00766C0C"/>
    <w:rsid w:val="00767A75"/>
    <w:rsid w:val="00770B2B"/>
    <w:rsid w:val="00771577"/>
    <w:rsid w:val="007718BC"/>
    <w:rsid w:val="00775484"/>
    <w:rsid w:val="00775C58"/>
    <w:rsid w:val="00784142"/>
    <w:rsid w:val="0078554E"/>
    <w:rsid w:val="0078613D"/>
    <w:rsid w:val="00787707"/>
    <w:rsid w:val="0079038A"/>
    <w:rsid w:val="00792317"/>
    <w:rsid w:val="007933A8"/>
    <w:rsid w:val="007967AA"/>
    <w:rsid w:val="007967FC"/>
    <w:rsid w:val="00796B8C"/>
    <w:rsid w:val="007A3D59"/>
    <w:rsid w:val="007A478C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DBD"/>
    <w:rsid w:val="007B2E54"/>
    <w:rsid w:val="007B3134"/>
    <w:rsid w:val="007B34E0"/>
    <w:rsid w:val="007B38B7"/>
    <w:rsid w:val="007B7234"/>
    <w:rsid w:val="007B7970"/>
    <w:rsid w:val="007C0DEB"/>
    <w:rsid w:val="007C3804"/>
    <w:rsid w:val="007C3E10"/>
    <w:rsid w:val="007C4024"/>
    <w:rsid w:val="007C4406"/>
    <w:rsid w:val="007D44E2"/>
    <w:rsid w:val="007D636B"/>
    <w:rsid w:val="007D660E"/>
    <w:rsid w:val="007D6F72"/>
    <w:rsid w:val="007D78B7"/>
    <w:rsid w:val="007E0093"/>
    <w:rsid w:val="007E0564"/>
    <w:rsid w:val="007E0DA0"/>
    <w:rsid w:val="007E0DAE"/>
    <w:rsid w:val="007E3E36"/>
    <w:rsid w:val="007E40B8"/>
    <w:rsid w:val="007E41A2"/>
    <w:rsid w:val="007E4ED7"/>
    <w:rsid w:val="007E4FD9"/>
    <w:rsid w:val="007E7855"/>
    <w:rsid w:val="007F0329"/>
    <w:rsid w:val="007F1170"/>
    <w:rsid w:val="007F1AB3"/>
    <w:rsid w:val="007F2688"/>
    <w:rsid w:val="007F31D4"/>
    <w:rsid w:val="007F385A"/>
    <w:rsid w:val="007F4360"/>
    <w:rsid w:val="007F6467"/>
    <w:rsid w:val="00800033"/>
    <w:rsid w:val="00800822"/>
    <w:rsid w:val="00800E28"/>
    <w:rsid w:val="00801F9E"/>
    <w:rsid w:val="00814254"/>
    <w:rsid w:val="008157F7"/>
    <w:rsid w:val="00815BEC"/>
    <w:rsid w:val="0081733F"/>
    <w:rsid w:val="00820721"/>
    <w:rsid w:val="00820B37"/>
    <w:rsid w:val="008221BB"/>
    <w:rsid w:val="0082270C"/>
    <w:rsid w:val="008230E8"/>
    <w:rsid w:val="008237BC"/>
    <w:rsid w:val="00831CE9"/>
    <w:rsid w:val="0083221C"/>
    <w:rsid w:val="00833113"/>
    <w:rsid w:val="00834CAF"/>
    <w:rsid w:val="00836180"/>
    <w:rsid w:val="00836C07"/>
    <w:rsid w:val="00840F29"/>
    <w:rsid w:val="00841A97"/>
    <w:rsid w:val="00843223"/>
    <w:rsid w:val="008444DC"/>
    <w:rsid w:val="00845E89"/>
    <w:rsid w:val="00850E99"/>
    <w:rsid w:val="00851045"/>
    <w:rsid w:val="008516B1"/>
    <w:rsid w:val="0085379F"/>
    <w:rsid w:val="00854683"/>
    <w:rsid w:val="00854A61"/>
    <w:rsid w:val="00854A92"/>
    <w:rsid w:val="00857534"/>
    <w:rsid w:val="00857627"/>
    <w:rsid w:val="0086312E"/>
    <w:rsid w:val="00863844"/>
    <w:rsid w:val="00863A59"/>
    <w:rsid w:val="00864F36"/>
    <w:rsid w:val="008659CA"/>
    <w:rsid w:val="00865E68"/>
    <w:rsid w:val="00867CD4"/>
    <w:rsid w:val="00870A14"/>
    <w:rsid w:val="00870CD2"/>
    <w:rsid w:val="0087109E"/>
    <w:rsid w:val="008727BC"/>
    <w:rsid w:val="00873648"/>
    <w:rsid w:val="00874828"/>
    <w:rsid w:val="00875946"/>
    <w:rsid w:val="0087607D"/>
    <w:rsid w:val="0087645B"/>
    <w:rsid w:val="008772D0"/>
    <w:rsid w:val="0087742C"/>
    <w:rsid w:val="0087769B"/>
    <w:rsid w:val="00880E1C"/>
    <w:rsid w:val="008825D9"/>
    <w:rsid w:val="008828F6"/>
    <w:rsid w:val="008856AD"/>
    <w:rsid w:val="008877AA"/>
    <w:rsid w:val="0088798C"/>
    <w:rsid w:val="00887D88"/>
    <w:rsid w:val="008903B5"/>
    <w:rsid w:val="008906C2"/>
    <w:rsid w:val="00890C8C"/>
    <w:rsid w:val="00890FBF"/>
    <w:rsid w:val="00891800"/>
    <w:rsid w:val="00894E08"/>
    <w:rsid w:val="00895446"/>
    <w:rsid w:val="00895B5D"/>
    <w:rsid w:val="008966F6"/>
    <w:rsid w:val="008A1CD0"/>
    <w:rsid w:val="008A401B"/>
    <w:rsid w:val="008A4357"/>
    <w:rsid w:val="008B24B1"/>
    <w:rsid w:val="008B3356"/>
    <w:rsid w:val="008B3A34"/>
    <w:rsid w:val="008B4202"/>
    <w:rsid w:val="008B6633"/>
    <w:rsid w:val="008B73E2"/>
    <w:rsid w:val="008B772B"/>
    <w:rsid w:val="008B7C40"/>
    <w:rsid w:val="008C0F17"/>
    <w:rsid w:val="008C0F45"/>
    <w:rsid w:val="008C49EB"/>
    <w:rsid w:val="008C5F95"/>
    <w:rsid w:val="008C725E"/>
    <w:rsid w:val="008C7A2B"/>
    <w:rsid w:val="008D0D42"/>
    <w:rsid w:val="008D3522"/>
    <w:rsid w:val="008D3AFC"/>
    <w:rsid w:val="008D44DC"/>
    <w:rsid w:val="008D4C73"/>
    <w:rsid w:val="008D6DF2"/>
    <w:rsid w:val="008D6E6C"/>
    <w:rsid w:val="008D72FC"/>
    <w:rsid w:val="008D7B66"/>
    <w:rsid w:val="008E0431"/>
    <w:rsid w:val="008E1CF7"/>
    <w:rsid w:val="008E2C68"/>
    <w:rsid w:val="008E4152"/>
    <w:rsid w:val="008E52B2"/>
    <w:rsid w:val="008F2AB0"/>
    <w:rsid w:val="008F2EF0"/>
    <w:rsid w:val="008F34D7"/>
    <w:rsid w:val="008F4593"/>
    <w:rsid w:val="008F47F3"/>
    <w:rsid w:val="008F622E"/>
    <w:rsid w:val="008F6678"/>
    <w:rsid w:val="008F7839"/>
    <w:rsid w:val="0090242B"/>
    <w:rsid w:val="00904121"/>
    <w:rsid w:val="00907801"/>
    <w:rsid w:val="0090799F"/>
    <w:rsid w:val="00911014"/>
    <w:rsid w:val="0091118B"/>
    <w:rsid w:val="0091185C"/>
    <w:rsid w:val="00911879"/>
    <w:rsid w:val="00913FED"/>
    <w:rsid w:val="009144D3"/>
    <w:rsid w:val="009151B2"/>
    <w:rsid w:val="009156A7"/>
    <w:rsid w:val="00916E89"/>
    <w:rsid w:val="0092061A"/>
    <w:rsid w:val="009208EE"/>
    <w:rsid w:val="00922A9C"/>
    <w:rsid w:val="00924908"/>
    <w:rsid w:val="00925758"/>
    <w:rsid w:val="0093122F"/>
    <w:rsid w:val="009327CD"/>
    <w:rsid w:val="00932C35"/>
    <w:rsid w:val="0093394B"/>
    <w:rsid w:val="00934B02"/>
    <w:rsid w:val="00935335"/>
    <w:rsid w:val="00935796"/>
    <w:rsid w:val="00936D9E"/>
    <w:rsid w:val="00937AED"/>
    <w:rsid w:val="009415FC"/>
    <w:rsid w:val="0094213E"/>
    <w:rsid w:val="00942D08"/>
    <w:rsid w:val="00943D4E"/>
    <w:rsid w:val="00945699"/>
    <w:rsid w:val="0095011F"/>
    <w:rsid w:val="00951A76"/>
    <w:rsid w:val="00963806"/>
    <w:rsid w:val="00965289"/>
    <w:rsid w:val="00965ED4"/>
    <w:rsid w:val="009673B4"/>
    <w:rsid w:val="0096781C"/>
    <w:rsid w:val="00972405"/>
    <w:rsid w:val="009740C9"/>
    <w:rsid w:val="00974469"/>
    <w:rsid w:val="00975AF9"/>
    <w:rsid w:val="00977D6A"/>
    <w:rsid w:val="00980C60"/>
    <w:rsid w:val="0098323B"/>
    <w:rsid w:val="00985463"/>
    <w:rsid w:val="009865CD"/>
    <w:rsid w:val="00986961"/>
    <w:rsid w:val="00987249"/>
    <w:rsid w:val="0098748B"/>
    <w:rsid w:val="0098760C"/>
    <w:rsid w:val="009878AA"/>
    <w:rsid w:val="0099026E"/>
    <w:rsid w:val="00990849"/>
    <w:rsid w:val="009909A9"/>
    <w:rsid w:val="00991243"/>
    <w:rsid w:val="009938A3"/>
    <w:rsid w:val="00994BF6"/>
    <w:rsid w:val="00994CF3"/>
    <w:rsid w:val="009955C8"/>
    <w:rsid w:val="009964B7"/>
    <w:rsid w:val="009968D6"/>
    <w:rsid w:val="00996BD6"/>
    <w:rsid w:val="00997271"/>
    <w:rsid w:val="0099789F"/>
    <w:rsid w:val="00997D7D"/>
    <w:rsid w:val="009A030B"/>
    <w:rsid w:val="009A22F7"/>
    <w:rsid w:val="009A32CA"/>
    <w:rsid w:val="009A34B3"/>
    <w:rsid w:val="009A37B9"/>
    <w:rsid w:val="009A46B5"/>
    <w:rsid w:val="009A5906"/>
    <w:rsid w:val="009A5E12"/>
    <w:rsid w:val="009B064C"/>
    <w:rsid w:val="009B2C53"/>
    <w:rsid w:val="009B3FB5"/>
    <w:rsid w:val="009B4AF8"/>
    <w:rsid w:val="009B7370"/>
    <w:rsid w:val="009C01EC"/>
    <w:rsid w:val="009C0FEC"/>
    <w:rsid w:val="009C1BA4"/>
    <w:rsid w:val="009C1D68"/>
    <w:rsid w:val="009C33FA"/>
    <w:rsid w:val="009C3609"/>
    <w:rsid w:val="009C68A6"/>
    <w:rsid w:val="009C6F5C"/>
    <w:rsid w:val="009C764B"/>
    <w:rsid w:val="009C79C6"/>
    <w:rsid w:val="009C7FBC"/>
    <w:rsid w:val="009D180D"/>
    <w:rsid w:val="009D1CAD"/>
    <w:rsid w:val="009D4AAA"/>
    <w:rsid w:val="009D68D0"/>
    <w:rsid w:val="009D6CB9"/>
    <w:rsid w:val="009E3E27"/>
    <w:rsid w:val="009E4F63"/>
    <w:rsid w:val="009E5552"/>
    <w:rsid w:val="009E600F"/>
    <w:rsid w:val="009E7B2E"/>
    <w:rsid w:val="009F0DD9"/>
    <w:rsid w:val="009F0EA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4308"/>
    <w:rsid w:val="00A07B9D"/>
    <w:rsid w:val="00A07E5C"/>
    <w:rsid w:val="00A106AD"/>
    <w:rsid w:val="00A1476A"/>
    <w:rsid w:val="00A14C9F"/>
    <w:rsid w:val="00A16131"/>
    <w:rsid w:val="00A217B4"/>
    <w:rsid w:val="00A219C5"/>
    <w:rsid w:val="00A224F0"/>
    <w:rsid w:val="00A22C23"/>
    <w:rsid w:val="00A23B1E"/>
    <w:rsid w:val="00A23C21"/>
    <w:rsid w:val="00A2457A"/>
    <w:rsid w:val="00A25508"/>
    <w:rsid w:val="00A26126"/>
    <w:rsid w:val="00A262F7"/>
    <w:rsid w:val="00A275EC"/>
    <w:rsid w:val="00A31949"/>
    <w:rsid w:val="00A328CB"/>
    <w:rsid w:val="00A336C8"/>
    <w:rsid w:val="00A34454"/>
    <w:rsid w:val="00A34A8D"/>
    <w:rsid w:val="00A34D64"/>
    <w:rsid w:val="00A363E9"/>
    <w:rsid w:val="00A366DE"/>
    <w:rsid w:val="00A3718D"/>
    <w:rsid w:val="00A37AB5"/>
    <w:rsid w:val="00A37E35"/>
    <w:rsid w:val="00A40342"/>
    <w:rsid w:val="00A40659"/>
    <w:rsid w:val="00A437EC"/>
    <w:rsid w:val="00A43F54"/>
    <w:rsid w:val="00A444E7"/>
    <w:rsid w:val="00A45087"/>
    <w:rsid w:val="00A474B0"/>
    <w:rsid w:val="00A51B19"/>
    <w:rsid w:val="00A55055"/>
    <w:rsid w:val="00A570AF"/>
    <w:rsid w:val="00A57B5A"/>
    <w:rsid w:val="00A7074B"/>
    <w:rsid w:val="00A76522"/>
    <w:rsid w:val="00A76941"/>
    <w:rsid w:val="00A80E0B"/>
    <w:rsid w:val="00A81F31"/>
    <w:rsid w:val="00A8313D"/>
    <w:rsid w:val="00A83C38"/>
    <w:rsid w:val="00A84039"/>
    <w:rsid w:val="00A873A4"/>
    <w:rsid w:val="00A87535"/>
    <w:rsid w:val="00A9137F"/>
    <w:rsid w:val="00A914A8"/>
    <w:rsid w:val="00A9228D"/>
    <w:rsid w:val="00A925EE"/>
    <w:rsid w:val="00A92A2D"/>
    <w:rsid w:val="00A95490"/>
    <w:rsid w:val="00A966BC"/>
    <w:rsid w:val="00A96932"/>
    <w:rsid w:val="00AA080B"/>
    <w:rsid w:val="00AA1470"/>
    <w:rsid w:val="00AA2CD9"/>
    <w:rsid w:val="00AA46BE"/>
    <w:rsid w:val="00AA475C"/>
    <w:rsid w:val="00AA7024"/>
    <w:rsid w:val="00AB0057"/>
    <w:rsid w:val="00AB08E2"/>
    <w:rsid w:val="00AB08FD"/>
    <w:rsid w:val="00AB14DB"/>
    <w:rsid w:val="00AB1DC8"/>
    <w:rsid w:val="00AB5615"/>
    <w:rsid w:val="00AC2FCE"/>
    <w:rsid w:val="00AC36D2"/>
    <w:rsid w:val="00AC51E7"/>
    <w:rsid w:val="00AC6AC1"/>
    <w:rsid w:val="00AD20FF"/>
    <w:rsid w:val="00AD296F"/>
    <w:rsid w:val="00AD2C63"/>
    <w:rsid w:val="00AD4CAF"/>
    <w:rsid w:val="00AD56A9"/>
    <w:rsid w:val="00AE15CD"/>
    <w:rsid w:val="00AE2A5B"/>
    <w:rsid w:val="00AE4418"/>
    <w:rsid w:val="00AE4686"/>
    <w:rsid w:val="00AE53DA"/>
    <w:rsid w:val="00AF01FD"/>
    <w:rsid w:val="00AF0BA6"/>
    <w:rsid w:val="00AF0D70"/>
    <w:rsid w:val="00AF1BAE"/>
    <w:rsid w:val="00AF2360"/>
    <w:rsid w:val="00AF260C"/>
    <w:rsid w:val="00AF422C"/>
    <w:rsid w:val="00AF5F71"/>
    <w:rsid w:val="00AF79A6"/>
    <w:rsid w:val="00B00152"/>
    <w:rsid w:val="00B00864"/>
    <w:rsid w:val="00B0153C"/>
    <w:rsid w:val="00B019D7"/>
    <w:rsid w:val="00B01DD3"/>
    <w:rsid w:val="00B03052"/>
    <w:rsid w:val="00B042A5"/>
    <w:rsid w:val="00B05817"/>
    <w:rsid w:val="00B06D99"/>
    <w:rsid w:val="00B100AE"/>
    <w:rsid w:val="00B1087C"/>
    <w:rsid w:val="00B167AE"/>
    <w:rsid w:val="00B17E4E"/>
    <w:rsid w:val="00B21B34"/>
    <w:rsid w:val="00B21ECD"/>
    <w:rsid w:val="00B24ADF"/>
    <w:rsid w:val="00B30A93"/>
    <w:rsid w:val="00B31455"/>
    <w:rsid w:val="00B32515"/>
    <w:rsid w:val="00B347BE"/>
    <w:rsid w:val="00B35526"/>
    <w:rsid w:val="00B358C1"/>
    <w:rsid w:val="00B365A6"/>
    <w:rsid w:val="00B37678"/>
    <w:rsid w:val="00B4182B"/>
    <w:rsid w:val="00B42668"/>
    <w:rsid w:val="00B44B05"/>
    <w:rsid w:val="00B44D5D"/>
    <w:rsid w:val="00B476BF"/>
    <w:rsid w:val="00B47FE9"/>
    <w:rsid w:val="00B5115D"/>
    <w:rsid w:val="00B539FA"/>
    <w:rsid w:val="00B54A84"/>
    <w:rsid w:val="00B562F5"/>
    <w:rsid w:val="00B603DE"/>
    <w:rsid w:val="00B60D35"/>
    <w:rsid w:val="00B60FF1"/>
    <w:rsid w:val="00B614B3"/>
    <w:rsid w:val="00B6184C"/>
    <w:rsid w:val="00B63F5B"/>
    <w:rsid w:val="00B65803"/>
    <w:rsid w:val="00B67F3C"/>
    <w:rsid w:val="00B70C8B"/>
    <w:rsid w:val="00B71CCC"/>
    <w:rsid w:val="00B74365"/>
    <w:rsid w:val="00B744CC"/>
    <w:rsid w:val="00B75220"/>
    <w:rsid w:val="00B778D3"/>
    <w:rsid w:val="00B800F7"/>
    <w:rsid w:val="00B80FA9"/>
    <w:rsid w:val="00B84A83"/>
    <w:rsid w:val="00B85BA1"/>
    <w:rsid w:val="00B869F2"/>
    <w:rsid w:val="00B9005B"/>
    <w:rsid w:val="00B92451"/>
    <w:rsid w:val="00B9276D"/>
    <w:rsid w:val="00B93D55"/>
    <w:rsid w:val="00B93E76"/>
    <w:rsid w:val="00B9468C"/>
    <w:rsid w:val="00B966AA"/>
    <w:rsid w:val="00B97D9B"/>
    <w:rsid w:val="00B97E9A"/>
    <w:rsid w:val="00BA0258"/>
    <w:rsid w:val="00BA394A"/>
    <w:rsid w:val="00BA442C"/>
    <w:rsid w:val="00BA4596"/>
    <w:rsid w:val="00BA4D47"/>
    <w:rsid w:val="00BA7F4C"/>
    <w:rsid w:val="00BB02D6"/>
    <w:rsid w:val="00BB250C"/>
    <w:rsid w:val="00BB392A"/>
    <w:rsid w:val="00BB3E6B"/>
    <w:rsid w:val="00BB494E"/>
    <w:rsid w:val="00BB6695"/>
    <w:rsid w:val="00BB6EF6"/>
    <w:rsid w:val="00BC07BB"/>
    <w:rsid w:val="00BC3B60"/>
    <w:rsid w:val="00BC450F"/>
    <w:rsid w:val="00BC6CA2"/>
    <w:rsid w:val="00BC7048"/>
    <w:rsid w:val="00BC7204"/>
    <w:rsid w:val="00BC7AEC"/>
    <w:rsid w:val="00BD03A9"/>
    <w:rsid w:val="00BD0F2C"/>
    <w:rsid w:val="00BD0FB9"/>
    <w:rsid w:val="00BD24FD"/>
    <w:rsid w:val="00BD3463"/>
    <w:rsid w:val="00BD4E24"/>
    <w:rsid w:val="00BD514B"/>
    <w:rsid w:val="00BD7B6E"/>
    <w:rsid w:val="00BE29E8"/>
    <w:rsid w:val="00BE3177"/>
    <w:rsid w:val="00BE38BC"/>
    <w:rsid w:val="00BE3C24"/>
    <w:rsid w:val="00BE4B09"/>
    <w:rsid w:val="00BE4C29"/>
    <w:rsid w:val="00BE546A"/>
    <w:rsid w:val="00BE7BD5"/>
    <w:rsid w:val="00BF0BAF"/>
    <w:rsid w:val="00BF0D82"/>
    <w:rsid w:val="00BF1905"/>
    <w:rsid w:val="00BF3C0A"/>
    <w:rsid w:val="00BF49C1"/>
    <w:rsid w:val="00BF6D6E"/>
    <w:rsid w:val="00BF74E8"/>
    <w:rsid w:val="00C01767"/>
    <w:rsid w:val="00C02BB3"/>
    <w:rsid w:val="00C02E0F"/>
    <w:rsid w:val="00C03417"/>
    <w:rsid w:val="00C0376C"/>
    <w:rsid w:val="00C03C85"/>
    <w:rsid w:val="00C054E7"/>
    <w:rsid w:val="00C05FFC"/>
    <w:rsid w:val="00C11F3F"/>
    <w:rsid w:val="00C15268"/>
    <w:rsid w:val="00C16CFB"/>
    <w:rsid w:val="00C26C75"/>
    <w:rsid w:val="00C32992"/>
    <w:rsid w:val="00C32C74"/>
    <w:rsid w:val="00C32F28"/>
    <w:rsid w:val="00C36194"/>
    <w:rsid w:val="00C409EB"/>
    <w:rsid w:val="00C40F9C"/>
    <w:rsid w:val="00C41A96"/>
    <w:rsid w:val="00C42564"/>
    <w:rsid w:val="00C43128"/>
    <w:rsid w:val="00C43406"/>
    <w:rsid w:val="00C4499A"/>
    <w:rsid w:val="00C47EAF"/>
    <w:rsid w:val="00C517A8"/>
    <w:rsid w:val="00C529CC"/>
    <w:rsid w:val="00C53423"/>
    <w:rsid w:val="00C6159D"/>
    <w:rsid w:val="00C615EB"/>
    <w:rsid w:val="00C61BC1"/>
    <w:rsid w:val="00C64BDD"/>
    <w:rsid w:val="00C65102"/>
    <w:rsid w:val="00C65A5E"/>
    <w:rsid w:val="00C65FEF"/>
    <w:rsid w:val="00C67095"/>
    <w:rsid w:val="00C70A40"/>
    <w:rsid w:val="00C72B57"/>
    <w:rsid w:val="00C72E03"/>
    <w:rsid w:val="00C7450F"/>
    <w:rsid w:val="00C773F8"/>
    <w:rsid w:val="00C85562"/>
    <w:rsid w:val="00C86E53"/>
    <w:rsid w:val="00C86F2E"/>
    <w:rsid w:val="00C870C4"/>
    <w:rsid w:val="00C924CD"/>
    <w:rsid w:val="00C955CC"/>
    <w:rsid w:val="00C95BF6"/>
    <w:rsid w:val="00C95D7A"/>
    <w:rsid w:val="00C965D8"/>
    <w:rsid w:val="00C97055"/>
    <w:rsid w:val="00CA094A"/>
    <w:rsid w:val="00CA1097"/>
    <w:rsid w:val="00CA10C4"/>
    <w:rsid w:val="00CA159C"/>
    <w:rsid w:val="00CA43AE"/>
    <w:rsid w:val="00CB0C59"/>
    <w:rsid w:val="00CB0CFC"/>
    <w:rsid w:val="00CB1DF3"/>
    <w:rsid w:val="00CB2695"/>
    <w:rsid w:val="00CB2C2F"/>
    <w:rsid w:val="00CB2F7D"/>
    <w:rsid w:val="00CB3435"/>
    <w:rsid w:val="00CC2A00"/>
    <w:rsid w:val="00CC2A4A"/>
    <w:rsid w:val="00CC2AA6"/>
    <w:rsid w:val="00CC2AB5"/>
    <w:rsid w:val="00CC437C"/>
    <w:rsid w:val="00CC7AF1"/>
    <w:rsid w:val="00CD16ED"/>
    <w:rsid w:val="00CD18F4"/>
    <w:rsid w:val="00CD19B5"/>
    <w:rsid w:val="00CD1B4F"/>
    <w:rsid w:val="00CD1BDF"/>
    <w:rsid w:val="00CD207E"/>
    <w:rsid w:val="00CD5458"/>
    <w:rsid w:val="00CD5799"/>
    <w:rsid w:val="00CD5D6D"/>
    <w:rsid w:val="00CD5EE7"/>
    <w:rsid w:val="00CD6480"/>
    <w:rsid w:val="00CD6763"/>
    <w:rsid w:val="00CD6E30"/>
    <w:rsid w:val="00CD7000"/>
    <w:rsid w:val="00CD71FA"/>
    <w:rsid w:val="00CD7F0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2A1E"/>
    <w:rsid w:val="00CF5CFF"/>
    <w:rsid w:val="00CF772C"/>
    <w:rsid w:val="00D00E3C"/>
    <w:rsid w:val="00D01A40"/>
    <w:rsid w:val="00D01AE4"/>
    <w:rsid w:val="00D01C01"/>
    <w:rsid w:val="00D02B7E"/>
    <w:rsid w:val="00D03AF8"/>
    <w:rsid w:val="00D04AF9"/>
    <w:rsid w:val="00D04C39"/>
    <w:rsid w:val="00D069D8"/>
    <w:rsid w:val="00D128CD"/>
    <w:rsid w:val="00D16625"/>
    <w:rsid w:val="00D23F38"/>
    <w:rsid w:val="00D25310"/>
    <w:rsid w:val="00D2564F"/>
    <w:rsid w:val="00D256C8"/>
    <w:rsid w:val="00D26526"/>
    <w:rsid w:val="00D307B2"/>
    <w:rsid w:val="00D32773"/>
    <w:rsid w:val="00D33979"/>
    <w:rsid w:val="00D33B0F"/>
    <w:rsid w:val="00D34A5D"/>
    <w:rsid w:val="00D34AA6"/>
    <w:rsid w:val="00D34AB4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A3"/>
    <w:rsid w:val="00D60185"/>
    <w:rsid w:val="00D619FA"/>
    <w:rsid w:val="00D62DB9"/>
    <w:rsid w:val="00D6634D"/>
    <w:rsid w:val="00D707DD"/>
    <w:rsid w:val="00D72D28"/>
    <w:rsid w:val="00D72E55"/>
    <w:rsid w:val="00D77443"/>
    <w:rsid w:val="00D7756C"/>
    <w:rsid w:val="00D77614"/>
    <w:rsid w:val="00D802B8"/>
    <w:rsid w:val="00D81347"/>
    <w:rsid w:val="00D81943"/>
    <w:rsid w:val="00D8472B"/>
    <w:rsid w:val="00D84930"/>
    <w:rsid w:val="00D85ABA"/>
    <w:rsid w:val="00D86569"/>
    <w:rsid w:val="00D879D7"/>
    <w:rsid w:val="00D87C2B"/>
    <w:rsid w:val="00D87F6F"/>
    <w:rsid w:val="00D906CD"/>
    <w:rsid w:val="00D915EA"/>
    <w:rsid w:val="00D9243F"/>
    <w:rsid w:val="00D94C5B"/>
    <w:rsid w:val="00D96E57"/>
    <w:rsid w:val="00D96EE0"/>
    <w:rsid w:val="00DA3888"/>
    <w:rsid w:val="00DA42F5"/>
    <w:rsid w:val="00DA4701"/>
    <w:rsid w:val="00DA634C"/>
    <w:rsid w:val="00DA6FC0"/>
    <w:rsid w:val="00DA7591"/>
    <w:rsid w:val="00DB117D"/>
    <w:rsid w:val="00DB18D1"/>
    <w:rsid w:val="00DB2798"/>
    <w:rsid w:val="00DB315A"/>
    <w:rsid w:val="00DB4264"/>
    <w:rsid w:val="00DB7E44"/>
    <w:rsid w:val="00DC200E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1488"/>
    <w:rsid w:val="00DE2021"/>
    <w:rsid w:val="00DE3557"/>
    <w:rsid w:val="00DE4948"/>
    <w:rsid w:val="00DE5BE3"/>
    <w:rsid w:val="00DE6EB5"/>
    <w:rsid w:val="00DF1D20"/>
    <w:rsid w:val="00DF2417"/>
    <w:rsid w:val="00DF28AA"/>
    <w:rsid w:val="00DF35CA"/>
    <w:rsid w:val="00E05EBB"/>
    <w:rsid w:val="00E1000E"/>
    <w:rsid w:val="00E10EB6"/>
    <w:rsid w:val="00E10F8D"/>
    <w:rsid w:val="00E11B43"/>
    <w:rsid w:val="00E12672"/>
    <w:rsid w:val="00E12A97"/>
    <w:rsid w:val="00E1335B"/>
    <w:rsid w:val="00E137B6"/>
    <w:rsid w:val="00E16DBB"/>
    <w:rsid w:val="00E218E6"/>
    <w:rsid w:val="00E21DB5"/>
    <w:rsid w:val="00E236A2"/>
    <w:rsid w:val="00E250FE"/>
    <w:rsid w:val="00E25634"/>
    <w:rsid w:val="00E25B47"/>
    <w:rsid w:val="00E26ADC"/>
    <w:rsid w:val="00E270BE"/>
    <w:rsid w:val="00E32DFF"/>
    <w:rsid w:val="00E34E4F"/>
    <w:rsid w:val="00E35362"/>
    <w:rsid w:val="00E40805"/>
    <w:rsid w:val="00E41DBB"/>
    <w:rsid w:val="00E42FD3"/>
    <w:rsid w:val="00E43EA2"/>
    <w:rsid w:val="00E444C2"/>
    <w:rsid w:val="00E44E90"/>
    <w:rsid w:val="00E463A5"/>
    <w:rsid w:val="00E4663E"/>
    <w:rsid w:val="00E47297"/>
    <w:rsid w:val="00E479A3"/>
    <w:rsid w:val="00E56524"/>
    <w:rsid w:val="00E60036"/>
    <w:rsid w:val="00E6403C"/>
    <w:rsid w:val="00E641B0"/>
    <w:rsid w:val="00E64E8D"/>
    <w:rsid w:val="00E675CE"/>
    <w:rsid w:val="00E67A97"/>
    <w:rsid w:val="00E7076D"/>
    <w:rsid w:val="00E71439"/>
    <w:rsid w:val="00E72C0D"/>
    <w:rsid w:val="00E74038"/>
    <w:rsid w:val="00E74920"/>
    <w:rsid w:val="00E74E91"/>
    <w:rsid w:val="00E76A65"/>
    <w:rsid w:val="00E76D72"/>
    <w:rsid w:val="00E76F47"/>
    <w:rsid w:val="00E770BA"/>
    <w:rsid w:val="00E801F2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09D4"/>
    <w:rsid w:val="00EB10CA"/>
    <w:rsid w:val="00EB1B10"/>
    <w:rsid w:val="00EB32E0"/>
    <w:rsid w:val="00EB4287"/>
    <w:rsid w:val="00EB4784"/>
    <w:rsid w:val="00EB4C03"/>
    <w:rsid w:val="00EB50E5"/>
    <w:rsid w:val="00EB542E"/>
    <w:rsid w:val="00EB6EF4"/>
    <w:rsid w:val="00EC0196"/>
    <w:rsid w:val="00EC29A0"/>
    <w:rsid w:val="00EC2EB5"/>
    <w:rsid w:val="00EC4381"/>
    <w:rsid w:val="00EC4666"/>
    <w:rsid w:val="00EC47BC"/>
    <w:rsid w:val="00EC4A37"/>
    <w:rsid w:val="00EC667C"/>
    <w:rsid w:val="00EC7373"/>
    <w:rsid w:val="00EC78FA"/>
    <w:rsid w:val="00ED0D55"/>
    <w:rsid w:val="00ED1150"/>
    <w:rsid w:val="00ED1FF4"/>
    <w:rsid w:val="00ED2824"/>
    <w:rsid w:val="00EE2431"/>
    <w:rsid w:val="00EE32AB"/>
    <w:rsid w:val="00EE36DB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335"/>
    <w:rsid w:val="00F07693"/>
    <w:rsid w:val="00F07DD5"/>
    <w:rsid w:val="00F111DA"/>
    <w:rsid w:val="00F11776"/>
    <w:rsid w:val="00F117EF"/>
    <w:rsid w:val="00F158FE"/>
    <w:rsid w:val="00F16B1D"/>
    <w:rsid w:val="00F176E2"/>
    <w:rsid w:val="00F20C54"/>
    <w:rsid w:val="00F21DF6"/>
    <w:rsid w:val="00F24542"/>
    <w:rsid w:val="00F26C92"/>
    <w:rsid w:val="00F26DDF"/>
    <w:rsid w:val="00F26ECE"/>
    <w:rsid w:val="00F273E9"/>
    <w:rsid w:val="00F27EBA"/>
    <w:rsid w:val="00F31046"/>
    <w:rsid w:val="00F31255"/>
    <w:rsid w:val="00F3212A"/>
    <w:rsid w:val="00F333C4"/>
    <w:rsid w:val="00F33ADA"/>
    <w:rsid w:val="00F3439B"/>
    <w:rsid w:val="00F35022"/>
    <w:rsid w:val="00F37658"/>
    <w:rsid w:val="00F37C5C"/>
    <w:rsid w:val="00F42A62"/>
    <w:rsid w:val="00F42F8F"/>
    <w:rsid w:val="00F4313B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83A"/>
    <w:rsid w:val="00F61925"/>
    <w:rsid w:val="00F61A00"/>
    <w:rsid w:val="00F61AA3"/>
    <w:rsid w:val="00F64619"/>
    <w:rsid w:val="00F6510C"/>
    <w:rsid w:val="00F6530B"/>
    <w:rsid w:val="00F66322"/>
    <w:rsid w:val="00F701B4"/>
    <w:rsid w:val="00F704D9"/>
    <w:rsid w:val="00F70FEE"/>
    <w:rsid w:val="00F7359D"/>
    <w:rsid w:val="00F739AD"/>
    <w:rsid w:val="00F77B34"/>
    <w:rsid w:val="00F80189"/>
    <w:rsid w:val="00F8143E"/>
    <w:rsid w:val="00F830EE"/>
    <w:rsid w:val="00F84308"/>
    <w:rsid w:val="00F84E90"/>
    <w:rsid w:val="00F8615C"/>
    <w:rsid w:val="00F8672A"/>
    <w:rsid w:val="00F8689D"/>
    <w:rsid w:val="00F9255D"/>
    <w:rsid w:val="00F977C3"/>
    <w:rsid w:val="00F97F75"/>
    <w:rsid w:val="00FA2C7A"/>
    <w:rsid w:val="00FA3DC1"/>
    <w:rsid w:val="00FA44A1"/>
    <w:rsid w:val="00FA540A"/>
    <w:rsid w:val="00FA7475"/>
    <w:rsid w:val="00FA7791"/>
    <w:rsid w:val="00FB267D"/>
    <w:rsid w:val="00FB2EAE"/>
    <w:rsid w:val="00FB3C01"/>
    <w:rsid w:val="00FB3D56"/>
    <w:rsid w:val="00FB6541"/>
    <w:rsid w:val="00FB70D4"/>
    <w:rsid w:val="00FB7823"/>
    <w:rsid w:val="00FC1A56"/>
    <w:rsid w:val="00FC246C"/>
    <w:rsid w:val="00FC2E7E"/>
    <w:rsid w:val="00FC350F"/>
    <w:rsid w:val="00FC39E6"/>
    <w:rsid w:val="00FC3F8F"/>
    <w:rsid w:val="00FC4547"/>
    <w:rsid w:val="00FC645D"/>
    <w:rsid w:val="00FC77B1"/>
    <w:rsid w:val="00FD1819"/>
    <w:rsid w:val="00FD3237"/>
    <w:rsid w:val="00FD4EC3"/>
    <w:rsid w:val="00FD5A13"/>
    <w:rsid w:val="00FE06B1"/>
    <w:rsid w:val="00FE0B26"/>
    <w:rsid w:val="00FE34AE"/>
    <w:rsid w:val="00FE4C6C"/>
    <w:rsid w:val="00FE4C75"/>
    <w:rsid w:val="00FE4D8C"/>
    <w:rsid w:val="00FE54EC"/>
    <w:rsid w:val="00FF0626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710971A6"/>
  <w15:docId w15:val="{24941A6A-02C7-4957-A180-AD9FA2EB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A55FF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uiPriority w:val="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agwek-bazowy"/>
    <w:next w:val="Tekstpodstawowy"/>
    <w:link w:val="Nagwek4Znak"/>
    <w:qFormat/>
    <w:rsid w:val="002A55FF"/>
    <w:pPr>
      <w:spacing w:after="220"/>
      <w:outlineLvl w:val="3"/>
    </w:pPr>
    <w:rPr>
      <w:sz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2A55F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2A55FF"/>
    <w:pPr>
      <w:spacing w:before="240" w:after="60" w:line="240" w:lineRule="auto"/>
      <w:ind w:right="-360"/>
      <w:outlineLvl w:val="5"/>
    </w:pPr>
    <w:rPr>
      <w:rFonts w:ascii="Arial" w:hAnsi="Arial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6"/>
    </w:pPr>
    <w:rPr>
      <w:rFonts w:ascii="Times New Roman" w:hAnsi="Times New Roman"/>
      <w:i/>
      <w:szCs w:val="24"/>
    </w:rPr>
  </w:style>
  <w:style w:type="paragraph" w:styleId="Nagwek8">
    <w:name w:val="heading 8"/>
    <w:basedOn w:val="Normalny"/>
    <w:next w:val="Normalny"/>
    <w:link w:val="Nagwek8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2A55FF"/>
    <w:pPr>
      <w:keepNext/>
      <w:tabs>
        <w:tab w:val="num" w:pos="1418"/>
      </w:tabs>
      <w:spacing w:before="60" w:after="0" w:line="240" w:lineRule="auto"/>
      <w:ind w:left="1418" w:hanging="709"/>
      <w:outlineLvl w:val="8"/>
    </w:pPr>
    <w:rPr>
      <w:rFonts w:ascii="Times New Roman" w:hAnsi="Times New Roman" w:cs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Znak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LOAN"/>
    <w:basedOn w:val="Normalny"/>
    <w:link w:val="TekstpodstawowyZnak"/>
    <w:uiPriority w:val="99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uiPriority w:val="99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uiPriority w:val="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9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table" w:customStyle="1" w:styleId="Tabela-Siatka11">
    <w:name w:val="Tabela - Siatka11"/>
    <w:basedOn w:val="Standardowy"/>
    <w:next w:val="Tabela-Siatka"/>
    <w:rsid w:val="00A37E35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A55FF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4Znak">
    <w:name w:val="Nagłówek 4 Znak"/>
    <w:basedOn w:val="Domylnaczcionkaakapitu"/>
    <w:link w:val="Nagwek4"/>
    <w:rsid w:val="002A55FF"/>
    <w:rPr>
      <w:rFonts w:ascii="Arial" w:hAnsi="Arial"/>
      <w:spacing w:val="-4"/>
    </w:rPr>
  </w:style>
  <w:style w:type="character" w:customStyle="1" w:styleId="Nagwek5Znak">
    <w:name w:val="Nagłówek 5 Znak"/>
    <w:basedOn w:val="Domylnaczcionkaakapitu"/>
    <w:link w:val="Nagwek5"/>
    <w:rsid w:val="002A55FF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2A55FF"/>
    <w:rPr>
      <w:rFonts w:ascii="Arial" w:hAnsi="Arial"/>
      <w:i/>
      <w:sz w:val="22"/>
    </w:rPr>
  </w:style>
  <w:style w:type="character" w:customStyle="1" w:styleId="Nagwek7Znak">
    <w:name w:val="Nagłówek 7 Znak"/>
    <w:basedOn w:val="Domylnaczcionkaakapitu"/>
    <w:link w:val="Nagwek7"/>
    <w:rsid w:val="002A55FF"/>
    <w:rPr>
      <w:rFonts w:ascii="Times New Roman" w:hAnsi="Times New Roman"/>
      <w:i/>
      <w:sz w:val="22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2A55FF"/>
    <w:rPr>
      <w:rFonts w:ascii="Times New Roman" w:hAnsi="Times New Roman"/>
      <w:i/>
      <w:iCs/>
      <w:sz w:val="22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2A55FF"/>
    <w:rPr>
      <w:rFonts w:ascii="Times New Roman" w:hAnsi="Times New Roman" w:cs="Arial"/>
      <w:i/>
      <w:sz w:val="22"/>
      <w:szCs w:val="22"/>
      <w:lang w:eastAsia="en-US"/>
    </w:rPr>
  </w:style>
  <w:style w:type="paragraph" w:customStyle="1" w:styleId="Nagwek51">
    <w:name w:val="Nagłówek 51"/>
    <w:basedOn w:val="Normalny"/>
    <w:next w:val="Normalny"/>
    <w:unhideWhenUsed/>
    <w:qFormat/>
    <w:rsid w:val="002A55F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">
    <w:name w:val="Bez listy1"/>
    <w:next w:val="Bezlisty"/>
    <w:uiPriority w:val="99"/>
    <w:semiHidden/>
    <w:unhideWhenUsed/>
    <w:rsid w:val="002A55FF"/>
  </w:style>
  <w:style w:type="paragraph" w:styleId="Tytu">
    <w:name w:val="Title"/>
    <w:basedOn w:val="Normalny"/>
    <w:link w:val="TytuZnak"/>
    <w:qFormat/>
    <w:rsid w:val="002A55FF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55FF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A55FF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55FF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2A55FF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A55FF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A55FF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2A55FF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2A55FF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2A55FF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2A55FF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2A55FF"/>
    <w:pPr>
      <w:contextualSpacing/>
    </w:pPr>
  </w:style>
  <w:style w:type="character" w:customStyle="1" w:styleId="DeltaViewInsertion">
    <w:name w:val="DeltaView Insertion"/>
    <w:rsid w:val="002A55FF"/>
  </w:style>
  <w:style w:type="paragraph" w:customStyle="1" w:styleId="Stopka1">
    <w:name w:val="Stopka1"/>
    <w:rsid w:val="002A55FF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2A55FF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A55FF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A55FF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2A55FF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2A55F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2A55FF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A55F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A55FF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2A55FF"/>
    <w:pPr>
      <w:numPr>
        <w:ilvl w:val="1"/>
        <w:numId w:val="38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2A55FF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uiPriority w:val="99"/>
    <w:rsid w:val="002A55FF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2A55FF"/>
    <w:rPr>
      <w:b/>
      <w:bCs/>
      <w:i w:val="0"/>
      <w:iCs w:val="0"/>
    </w:rPr>
  </w:style>
  <w:style w:type="character" w:customStyle="1" w:styleId="st1">
    <w:name w:val="st1"/>
    <w:rsid w:val="002A55FF"/>
  </w:style>
  <w:style w:type="character" w:styleId="Pogrubienie">
    <w:name w:val="Strong"/>
    <w:basedOn w:val="Domylnaczcionkaakapitu"/>
    <w:uiPriority w:val="22"/>
    <w:qFormat/>
    <w:rsid w:val="002A55FF"/>
    <w:rPr>
      <w:b/>
      <w:bCs/>
    </w:rPr>
  </w:style>
  <w:style w:type="paragraph" w:customStyle="1" w:styleId="Podtytugwny">
    <w:name w:val="Podtytuł główny"/>
    <w:basedOn w:val="Normalny"/>
    <w:rsid w:val="002A55FF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2A55FF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2A55FF"/>
    <w:rPr>
      <w:rFonts w:ascii="Arial" w:hAnsi="Arial" w:cs="Arial"/>
      <w:sz w:val="26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2A55FF"/>
    <w:pPr>
      <w:spacing w:after="100"/>
      <w:ind w:left="440"/>
    </w:pPr>
    <w:rPr>
      <w:rFonts w:eastAsia="Calibri"/>
    </w:rPr>
  </w:style>
  <w:style w:type="paragraph" w:customStyle="1" w:styleId="Tekstpodstawowy31">
    <w:name w:val="Tekst podstawowy 31"/>
    <w:basedOn w:val="Normalny"/>
    <w:rsid w:val="002A55FF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2A55FF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2A55FF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2A55FF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A55F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A55FF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2A55F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2A55FF"/>
    <w:rPr>
      <w:rFonts w:ascii="Times New Roman" w:eastAsia="Times New Roman" w:hAnsi="Times New Roman"/>
      <w:lang w:eastAsia="ar-SA"/>
    </w:rPr>
  </w:style>
  <w:style w:type="paragraph" w:customStyle="1" w:styleId="Akap-2">
    <w:name w:val="Akap-2"/>
    <w:basedOn w:val="Normalny"/>
    <w:rsid w:val="002A55FF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numbering" w:customStyle="1" w:styleId="Bezlisty11">
    <w:name w:val="Bez listy11"/>
    <w:next w:val="Bezlisty"/>
    <w:semiHidden/>
    <w:unhideWhenUsed/>
    <w:rsid w:val="002A55FF"/>
  </w:style>
  <w:style w:type="paragraph" w:customStyle="1" w:styleId="Nagwek-bazowy">
    <w:name w:val="Nagłówek - bazowy"/>
    <w:basedOn w:val="Tekstpodstawowy"/>
    <w:next w:val="Tekstpodstawowy"/>
    <w:rsid w:val="002A55FF"/>
    <w:pPr>
      <w:keepNext/>
      <w:keepLines/>
      <w:tabs>
        <w:tab w:val="num" w:pos="360"/>
      </w:tabs>
      <w:spacing w:line="220" w:lineRule="atLeast"/>
      <w:ind w:left="360" w:right="-360" w:hanging="360"/>
      <w:jc w:val="left"/>
    </w:pPr>
    <w:rPr>
      <w:rFonts w:ascii="Arial" w:hAnsi="Arial"/>
      <w:spacing w:val="-4"/>
      <w:sz w:val="18"/>
      <w:szCs w:val="20"/>
    </w:rPr>
  </w:style>
  <w:style w:type="paragraph" w:customStyle="1" w:styleId="Osignicie">
    <w:name w:val="Osiągnięcie"/>
    <w:basedOn w:val="Tekstpodstawowy"/>
    <w:autoRedefine/>
    <w:rsid w:val="002A55FF"/>
    <w:pPr>
      <w:tabs>
        <w:tab w:val="num" w:pos="900"/>
      </w:tabs>
      <w:spacing w:after="60" w:line="220" w:lineRule="atLeast"/>
      <w:ind w:left="900" w:hanging="360"/>
      <w:jc w:val="left"/>
    </w:pPr>
    <w:rPr>
      <w:noProof/>
      <w:sz w:val="20"/>
      <w:szCs w:val="20"/>
    </w:rPr>
  </w:style>
  <w:style w:type="paragraph" w:customStyle="1" w:styleId="Adres1">
    <w:name w:val="Adres 1"/>
    <w:basedOn w:val="Normalny"/>
    <w:rsid w:val="002A55FF"/>
    <w:pPr>
      <w:framePr w:w="2400" w:wrap="notBeside" w:vAnchor="page" w:hAnchor="page" w:x="8065" w:y="1009" w:anchorLock="1"/>
      <w:spacing w:after="0" w:line="200" w:lineRule="atLeast"/>
    </w:pPr>
    <w:rPr>
      <w:rFonts w:ascii="Times New Roman" w:hAnsi="Times New Roman"/>
      <w:sz w:val="16"/>
      <w:szCs w:val="20"/>
      <w:lang w:eastAsia="pl-PL"/>
    </w:rPr>
  </w:style>
  <w:style w:type="paragraph" w:customStyle="1" w:styleId="Adres2">
    <w:name w:val="Adres 2"/>
    <w:basedOn w:val="Normalny"/>
    <w:rsid w:val="002A55FF"/>
    <w:pPr>
      <w:framePr w:w="2405" w:wrap="notBeside" w:vAnchor="page" w:hAnchor="page" w:x="5761" w:y="1009" w:anchorLock="1"/>
      <w:spacing w:after="0" w:line="200" w:lineRule="atLeast"/>
    </w:pPr>
    <w:rPr>
      <w:rFonts w:ascii="Times New Roman" w:hAnsi="Times New Roman"/>
      <w:sz w:val="16"/>
      <w:szCs w:val="20"/>
      <w:lang w:eastAsia="pl-PL"/>
    </w:rPr>
  </w:style>
  <w:style w:type="paragraph" w:customStyle="1" w:styleId="MiejscowoWojewdztwo">
    <w:name w:val="Miejscowość/Województwo"/>
    <w:basedOn w:val="Tekstpodstawowy"/>
    <w:next w:val="Tekstpodstawowy"/>
    <w:rsid w:val="002A55FF"/>
    <w:pPr>
      <w:keepNext/>
      <w:tabs>
        <w:tab w:val="num" w:pos="360"/>
      </w:tabs>
      <w:spacing w:after="220" w:line="220" w:lineRule="atLeast"/>
      <w:ind w:left="360" w:right="-360" w:hanging="360"/>
      <w:jc w:val="left"/>
    </w:pPr>
    <w:rPr>
      <w:sz w:val="20"/>
      <w:szCs w:val="20"/>
    </w:rPr>
  </w:style>
  <w:style w:type="paragraph" w:customStyle="1" w:styleId="Nazwaprzedsibiorstwa">
    <w:name w:val="Nazwa przedsiębiorstwa"/>
    <w:basedOn w:val="Normalny"/>
    <w:next w:val="Normalny"/>
    <w:autoRedefine/>
    <w:rsid w:val="002A55FF"/>
    <w:pPr>
      <w:tabs>
        <w:tab w:val="left" w:pos="2160"/>
        <w:tab w:val="right" w:pos="6480"/>
      </w:tabs>
      <w:spacing w:before="220" w:after="40" w:line="220" w:lineRule="atLeast"/>
      <w:ind w:right="-360"/>
    </w:pPr>
    <w:rPr>
      <w:rFonts w:ascii="Times New Roman" w:hAnsi="Times New Roman"/>
      <w:sz w:val="20"/>
      <w:szCs w:val="20"/>
      <w:lang w:eastAsia="pl-PL"/>
    </w:rPr>
  </w:style>
  <w:style w:type="paragraph" w:customStyle="1" w:styleId="Nazwaprzedsibiorstwa1">
    <w:name w:val="Nazwa przedsiębiorstwa 1"/>
    <w:basedOn w:val="Nazwaprzedsibiorstwa"/>
    <w:next w:val="Normalny"/>
    <w:rsid w:val="002A55FF"/>
  </w:style>
  <w:style w:type="paragraph" w:styleId="Data">
    <w:name w:val="Date"/>
    <w:basedOn w:val="Tekstpodstawowy"/>
    <w:link w:val="DataZnak"/>
    <w:rsid w:val="002A55FF"/>
    <w:pPr>
      <w:keepNext/>
      <w:tabs>
        <w:tab w:val="num" w:pos="360"/>
      </w:tabs>
      <w:spacing w:after="220" w:line="220" w:lineRule="atLeast"/>
      <w:ind w:left="360" w:right="-360" w:hanging="360"/>
      <w:jc w:val="left"/>
    </w:pPr>
    <w:rPr>
      <w:sz w:val="20"/>
      <w:szCs w:val="20"/>
    </w:rPr>
  </w:style>
  <w:style w:type="character" w:customStyle="1" w:styleId="DataZnak">
    <w:name w:val="Data Znak"/>
    <w:basedOn w:val="Domylnaczcionkaakapitu"/>
    <w:link w:val="Data"/>
    <w:rsid w:val="002A55FF"/>
    <w:rPr>
      <w:rFonts w:ascii="Times New Roman" w:hAnsi="Times New Roman"/>
    </w:rPr>
  </w:style>
  <w:style w:type="paragraph" w:customStyle="1" w:styleId="Etykietadokumentu">
    <w:name w:val="Etykieta dokumentu"/>
    <w:basedOn w:val="Normalny"/>
    <w:next w:val="Normalny"/>
    <w:rsid w:val="002A55FF"/>
    <w:pPr>
      <w:spacing w:after="220" w:line="240" w:lineRule="auto"/>
      <w:ind w:right="-360"/>
    </w:pPr>
    <w:rPr>
      <w:rFonts w:ascii="Times New Roman" w:hAnsi="Times New Roman"/>
      <w:spacing w:val="-20"/>
      <w:sz w:val="48"/>
      <w:szCs w:val="20"/>
      <w:lang w:eastAsia="pl-PL"/>
    </w:rPr>
  </w:style>
  <w:style w:type="paragraph" w:customStyle="1" w:styleId="Nagwekstrony-bazowy">
    <w:name w:val="Nagłówek strony - bazowy"/>
    <w:basedOn w:val="Normalny"/>
    <w:rsid w:val="002A55FF"/>
    <w:pPr>
      <w:spacing w:after="0" w:line="240" w:lineRule="auto"/>
      <w:ind w:right="-360"/>
    </w:pPr>
    <w:rPr>
      <w:rFonts w:ascii="Times New Roman" w:hAnsi="Times New Roman"/>
      <w:sz w:val="20"/>
      <w:szCs w:val="20"/>
      <w:lang w:eastAsia="pl-PL"/>
    </w:rPr>
  </w:style>
  <w:style w:type="paragraph" w:customStyle="1" w:styleId="Instytucja">
    <w:name w:val="Instytucja"/>
    <w:basedOn w:val="Normalny"/>
    <w:next w:val="Osignicie"/>
    <w:autoRedefine/>
    <w:rsid w:val="002A55FF"/>
    <w:pPr>
      <w:tabs>
        <w:tab w:val="left" w:pos="2160"/>
        <w:tab w:val="right" w:pos="6480"/>
      </w:tabs>
      <w:spacing w:before="220" w:after="60" w:line="220" w:lineRule="atLeast"/>
      <w:ind w:right="-360"/>
    </w:pPr>
    <w:rPr>
      <w:rFonts w:ascii="Times New Roman" w:hAnsi="Times New Roman"/>
      <w:sz w:val="20"/>
      <w:szCs w:val="20"/>
      <w:lang w:eastAsia="pl-PL"/>
    </w:rPr>
  </w:style>
  <w:style w:type="character" w:customStyle="1" w:styleId="Praca">
    <w:name w:val="Praca"/>
    <w:basedOn w:val="Domylnaczcionkaakapitu"/>
    <w:rsid w:val="002A55FF"/>
  </w:style>
  <w:style w:type="paragraph" w:customStyle="1" w:styleId="Stanowisko">
    <w:name w:val="Stanowisko"/>
    <w:next w:val="Osignicie"/>
    <w:rsid w:val="002A55FF"/>
    <w:pPr>
      <w:spacing w:after="40" w:line="220" w:lineRule="atLeast"/>
    </w:pPr>
    <w:rPr>
      <w:rFonts w:ascii="Arial" w:hAnsi="Arial"/>
      <w:b/>
      <w:spacing w:val="-10"/>
      <w:lang w:val="en-US"/>
    </w:rPr>
  </w:style>
  <w:style w:type="character" w:customStyle="1" w:styleId="Uwydatnieniewprowadzajce">
    <w:name w:val="Uwydatnienie wprowadzające"/>
    <w:rsid w:val="002A55FF"/>
    <w:rPr>
      <w:rFonts w:ascii="Arial" w:hAnsi="Arial"/>
      <w:b/>
      <w:spacing w:val="-8"/>
      <w:sz w:val="18"/>
    </w:rPr>
  </w:style>
  <w:style w:type="paragraph" w:customStyle="1" w:styleId="Nazwisko">
    <w:name w:val="Nazwisko"/>
    <w:basedOn w:val="Normalny"/>
    <w:next w:val="Normalny"/>
    <w:autoRedefine/>
    <w:rsid w:val="002A55FF"/>
    <w:pPr>
      <w:spacing w:after="440" w:line="240" w:lineRule="atLeast"/>
      <w:ind w:left="2160"/>
    </w:pPr>
    <w:rPr>
      <w:rFonts w:ascii="Times New Roman" w:hAnsi="Times New Roman"/>
      <w:spacing w:val="-20"/>
      <w:sz w:val="48"/>
      <w:szCs w:val="20"/>
      <w:lang w:eastAsia="pl-PL"/>
    </w:rPr>
  </w:style>
  <w:style w:type="paragraph" w:customStyle="1" w:styleId="Beztytuu">
    <w:name w:val="Bez tytułu"/>
    <w:basedOn w:val="Normalny"/>
    <w:rsid w:val="002A55FF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after="0" w:line="280" w:lineRule="atLeast"/>
    </w:pPr>
    <w:rPr>
      <w:rFonts w:ascii="Arial" w:hAnsi="Arial"/>
      <w:b/>
      <w:spacing w:val="-10"/>
      <w:position w:val="7"/>
      <w:sz w:val="20"/>
      <w:szCs w:val="20"/>
      <w:lang w:eastAsia="pl-PL"/>
    </w:rPr>
  </w:style>
  <w:style w:type="paragraph" w:customStyle="1" w:styleId="Cel">
    <w:name w:val="Cel"/>
    <w:basedOn w:val="Normalny"/>
    <w:next w:val="Tekstpodstawowy"/>
    <w:rsid w:val="002A55FF"/>
    <w:pPr>
      <w:spacing w:before="220" w:after="220" w:line="220" w:lineRule="atLeast"/>
    </w:pPr>
    <w:rPr>
      <w:rFonts w:ascii="Times New Roman" w:hAnsi="Times New Roman"/>
      <w:sz w:val="20"/>
      <w:szCs w:val="20"/>
      <w:lang w:eastAsia="pl-PL"/>
    </w:rPr>
  </w:style>
  <w:style w:type="paragraph" w:customStyle="1" w:styleId="Tytusekcji">
    <w:name w:val="Tytuł sekcji"/>
    <w:basedOn w:val="Normalny"/>
    <w:next w:val="Normalny"/>
    <w:autoRedefine/>
    <w:rsid w:val="002A55FF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hAnsi="Arial"/>
      <w:b/>
      <w:spacing w:val="-10"/>
      <w:position w:val="7"/>
      <w:sz w:val="20"/>
      <w:szCs w:val="20"/>
      <w:lang w:eastAsia="pl-PL"/>
    </w:rPr>
  </w:style>
  <w:style w:type="paragraph" w:customStyle="1" w:styleId="Podtytusekcji">
    <w:name w:val="Podtytuł sekcji"/>
    <w:basedOn w:val="Tytusekcji"/>
    <w:next w:val="Normalny"/>
    <w:rsid w:val="002A55FF"/>
    <w:pPr>
      <w:pBdr>
        <w:top w:val="none" w:sz="0" w:space="0" w:color="auto"/>
      </w:pBdr>
    </w:pPr>
    <w:rPr>
      <w:b w:val="0"/>
      <w:spacing w:val="0"/>
      <w:position w:val="6"/>
    </w:rPr>
  </w:style>
  <w:style w:type="paragraph" w:customStyle="1" w:styleId="Informacjepersonalne">
    <w:name w:val="Informacje personalne"/>
    <w:basedOn w:val="Osignicie"/>
    <w:rsid w:val="002A55FF"/>
    <w:pPr>
      <w:spacing w:before="220"/>
    </w:pPr>
  </w:style>
  <w:style w:type="paragraph" w:customStyle="1" w:styleId="Akapitzlist2">
    <w:name w:val="Akapit z listą2"/>
    <w:basedOn w:val="Normalny"/>
    <w:rsid w:val="002A55F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2A55FF"/>
  </w:style>
  <w:style w:type="table" w:customStyle="1" w:styleId="Tabela-Siatka21">
    <w:name w:val="Tabela - Siatka21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rsid w:val="002A55F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2A55FF"/>
  </w:style>
  <w:style w:type="numbering" w:customStyle="1" w:styleId="Bezlisty111">
    <w:name w:val="Bez listy111"/>
    <w:next w:val="Bezlisty"/>
    <w:uiPriority w:val="99"/>
    <w:semiHidden/>
    <w:unhideWhenUsed/>
    <w:rsid w:val="002A55FF"/>
  </w:style>
  <w:style w:type="numbering" w:customStyle="1" w:styleId="Bezlisty1111">
    <w:name w:val="Bez listy1111"/>
    <w:next w:val="Bezlisty"/>
    <w:semiHidden/>
    <w:unhideWhenUsed/>
    <w:rsid w:val="002A55FF"/>
  </w:style>
  <w:style w:type="table" w:customStyle="1" w:styleId="Tabela-Siatka12">
    <w:name w:val="Tabela - Siatka12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semiHidden/>
    <w:rsid w:val="002A55FF"/>
  </w:style>
  <w:style w:type="table" w:customStyle="1" w:styleId="Tabela-Siatka22">
    <w:name w:val="Tabela - Siatka22"/>
    <w:basedOn w:val="Standardowy"/>
    <w:next w:val="Tabela-Siatka"/>
    <w:rsid w:val="002A55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A55F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2A55F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waNormal">
    <w:name w:val="Lewa_Normal"/>
    <w:link w:val="LewaNormalZnak"/>
    <w:qFormat/>
    <w:rsid w:val="007D78B7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paragraph" w:customStyle="1" w:styleId="Lewabold">
    <w:name w:val="Lewa_bold"/>
    <w:link w:val="LewaboldZnak"/>
    <w:qFormat/>
    <w:rsid w:val="007D78B7"/>
    <w:pPr>
      <w:spacing w:line="280" w:lineRule="exact"/>
    </w:pPr>
    <w:rPr>
      <w:rFonts w:ascii="Arial" w:eastAsiaTheme="minorHAnsi" w:hAnsi="Arial" w:cs="Arial"/>
      <w:b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7D78B7"/>
    <w:rPr>
      <w:rFonts w:ascii="Arial" w:eastAsiaTheme="minorHAnsi" w:hAnsi="Arial" w:cs="Arial"/>
      <w:lang w:eastAsia="en-US"/>
    </w:rPr>
  </w:style>
  <w:style w:type="character" w:customStyle="1" w:styleId="LewaboldZnak">
    <w:name w:val="Lewa_bold Znak"/>
    <w:basedOn w:val="Domylnaczcionkaakapitu"/>
    <w:link w:val="Lewabold"/>
    <w:rsid w:val="007D78B7"/>
    <w:rPr>
      <w:rFonts w:ascii="Arial" w:eastAsiaTheme="minorHAnsi" w:hAnsi="Arial" w:cs="Arial"/>
      <w:b/>
      <w:lang w:eastAsia="en-US"/>
    </w:rPr>
  </w:style>
  <w:style w:type="paragraph" w:customStyle="1" w:styleId="adres">
    <w:name w:val="adres"/>
    <w:basedOn w:val="Normalny"/>
    <w:rsid w:val="007D78B7"/>
    <w:pPr>
      <w:spacing w:after="0" w:line="280" w:lineRule="exact"/>
    </w:pPr>
    <w:rPr>
      <w:rFonts w:ascii="Arial" w:hAnsi="Arial"/>
      <w:sz w:val="20"/>
      <w:szCs w:val="24"/>
      <w:lang w:eastAsia="pl-PL"/>
    </w:rPr>
  </w:style>
  <w:style w:type="paragraph" w:customStyle="1" w:styleId="Paragraf">
    <w:name w:val="Paragraf"/>
    <w:basedOn w:val="Normalny"/>
    <w:next w:val="Ustpnumerowany"/>
    <w:rsid w:val="00BD24FD"/>
    <w:pPr>
      <w:keepNext/>
      <w:numPr>
        <w:numId w:val="39"/>
      </w:numPr>
      <w:spacing w:before="600" w:after="180" w:line="240" w:lineRule="auto"/>
      <w:contextualSpacing/>
      <w:jc w:val="both"/>
      <w:outlineLvl w:val="0"/>
    </w:pPr>
    <w:rPr>
      <w:rFonts w:ascii="Palatino Linotype" w:eastAsia="Calibri" w:hAnsi="Palatino Linotype"/>
      <w:b/>
      <w:smallCaps/>
      <w:sz w:val="24"/>
      <w:szCs w:val="24"/>
      <w:lang w:eastAsia="pl-PL"/>
    </w:rPr>
  </w:style>
  <w:style w:type="paragraph" w:customStyle="1" w:styleId="Ustpnumerowany">
    <w:name w:val="Ustęp numerowany"/>
    <w:basedOn w:val="Normalny"/>
    <w:rsid w:val="00BD24FD"/>
    <w:pPr>
      <w:numPr>
        <w:ilvl w:val="1"/>
        <w:numId w:val="39"/>
      </w:numPr>
      <w:spacing w:before="120" w:after="0" w:line="240" w:lineRule="auto"/>
      <w:jc w:val="both"/>
    </w:pPr>
    <w:rPr>
      <w:rFonts w:ascii="Palatino Linotype" w:eastAsia="Calibri" w:hAnsi="Palatino Linotype"/>
      <w:sz w:val="24"/>
      <w:szCs w:val="24"/>
      <w:lang w:eastAsia="pl-PL"/>
    </w:rPr>
  </w:style>
  <w:style w:type="paragraph" w:customStyle="1" w:styleId="DefaultText">
    <w:name w:val="Default Text"/>
    <w:basedOn w:val="Normalny"/>
    <w:rsid w:val="00BD24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tytul">
    <w:name w:val="tytul"/>
    <w:basedOn w:val="Normalny"/>
    <w:next w:val="Normalny"/>
    <w:semiHidden/>
    <w:rsid w:val="00BD24FD"/>
    <w:pPr>
      <w:spacing w:after="0" w:line="400" w:lineRule="exact"/>
      <w:jc w:val="center"/>
    </w:pPr>
    <w:rPr>
      <w:rFonts w:ascii="Arial" w:hAnsi="Arial"/>
      <w:sz w:val="32"/>
      <w:szCs w:val="20"/>
      <w:lang w:eastAsia="pl-PL"/>
    </w:rPr>
  </w:style>
  <w:style w:type="character" w:customStyle="1" w:styleId="Teksttreci7">
    <w:name w:val="Tekst treści (7)"/>
    <w:link w:val="Teksttreci71"/>
    <w:uiPriority w:val="99"/>
    <w:locked/>
    <w:rsid w:val="00BD24FD"/>
    <w:rPr>
      <w:rFonts w:ascii="Arial" w:hAnsi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BD24FD"/>
    <w:pPr>
      <w:shd w:val="clear" w:color="auto" w:fill="FFFFFF"/>
      <w:spacing w:after="0" w:line="367" w:lineRule="exact"/>
      <w:ind w:hanging="360"/>
    </w:pPr>
    <w:rPr>
      <w:rFonts w:ascii="Arial" w:hAnsi="Arial"/>
      <w:sz w:val="20"/>
      <w:szCs w:val="20"/>
      <w:lang w:eastAsia="pl-PL"/>
    </w:rPr>
  </w:style>
  <w:style w:type="numbering" w:customStyle="1" w:styleId="List10">
    <w:name w:val="List 10"/>
    <w:basedOn w:val="Bezlisty"/>
    <w:rsid w:val="00BD24FD"/>
    <w:pPr>
      <w:numPr>
        <w:numId w:val="40"/>
      </w:numPr>
    </w:pPr>
  </w:style>
  <w:style w:type="numbering" w:customStyle="1" w:styleId="List11">
    <w:name w:val="List 11"/>
    <w:basedOn w:val="Bezlisty"/>
    <w:rsid w:val="00BD24FD"/>
    <w:pPr>
      <w:numPr>
        <w:numId w:val="41"/>
      </w:numPr>
    </w:pPr>
  </w:style>
  <w:style w:type="paragraph" w:customStyle="1" w:styleId="02bullet">
    <w:name w:val="02 bullet"/>
    <w:basedOn w:val="Normalny"/>
    <w:uiPriority w:val="99"/>
    <w:rsid w:val="00BD24FD"/>
    <w:pPr>
      <w:suppressAutoHyphens/>
      <w:spacing w:after="180" w:line="100" w:lineRule="atLeast"/>
    </w:pPr>
    <w:rPr>
      <w:rFonts w:ascii="Times New Roman" w:eastAsia="Batang" w:hAnsi="Times New Roman" w:cs="Nimbus Sans L"/>
      <w:kern w:val="1"/>
      <w:sz w:val="26"/>
      <w:szCs w:val="20"/>
      <w:lang w:val="en-US" w:eastAsia="hi-IN" w:bidi="hi-IN"/>
    </w:rPr>
  </w:style>
  <w:style w:type="paragraph" w:customStyle="1" w:styleId="m-4021429279472895727msolistparagraph">
    <w:name w:val="m_-4021429279472895727msolistparagraph"/>
    <w:basedOn w:val="Normalny"/>
    <w:uiPriority w:val="99"/>
    <w:rsid w:val="00BD24FD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BD24F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24FD"/>
    <w:rPr>
      <w:color w:val="605E5C"/>
      <w:shd w:val="clear" w:color="auto" w:fill="E1DFDD"/>
    </w:rPr>
  </w:style>
  <w:style w:type="character" w:customStyle="1" w:styleId="DefaultZnak">
    <w:name w:val="Default Znak"/>
    <w:link w:val="Default"/>
    <w:locked/>
    <w:rsid w:val="0099789F"/>
    <w:rPr>
      <w:rFonts w:ascii="Arial" w:eastAsia="Calibri" w:hAnsi="Arial" w:cs="Arial"/>
      <w:sz w:val="22"/>
      <w:szCs w:val="22"/>
      <w:lang w:eastAsia="en-US"/>
    </w:rPr>
  </w:style>
  <w:style w:type="table" w:customStyle="1" w:styleId="TableDefinitionsGrid122">
    <w:name w:val="Table Definitions Grid122"/>
    <w:basedOn w:val="Standardowy"/>
    <w:next w:val="Tabela-Siatka"/>
    <w:rsid w:val="00EB10CA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partament">
    <w:name w:val="departament"/>
    <w:basedOn w:val="Normalny"/>
    <w:next w:val="Normalny"/>
    <w:rsid w:val="00352BD8"/>
    <w:pPr>
      <w:spacing w:after="0" w:line="280" w:lineRule="exact"/>
      <w:jc w:val="both"/>
    </w:pPr>
    <w:rPr>
      <w:rFonts w:ascii="Arial" w:hAnsi="Arial"/>
      <w:b/>
      <w:sz w:val="20"/>
      <w:szCs w:val="24"/>
      <w:lang w:eastAsia="pl-PL"/>
    </w:rPr>
  </w:style>
  <w:style w:type="paragraph" w:customStyle="1" w:styleId="Poziom2">
    <w:name w:val="Poziom 2"/>
    <w:basedOn w:val="Normalny"/>
    <w:uiPriority w:val="99"/>
    <w:rsid w:val="00352BD8"/>
    <w:pPr>
      <w:numPr>
        <w:ilvl w:val="1"/>
        <w:numId w:val="43"/>
      </w:numPr>
      <w:spacing w:after="12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StylePoziom111ptCharCharChar">
    <w:name w:val="Style Poziom 1 + 11 pt Char Char Char"/>
    <w:basedOn w:val="Domylnaczcionkaakapitu"/>
    <w:rsid w:val="00352BD8"/>
    <w:rPr>
      <w:b/>
      <w:bCs/>
      <w:snapToGrid w:val="0"/>
      <w:color w:val="000000"/>
      <w:lang w:eastAsia="pl-PL"/>
    </w:rPr>
  </w:style>
  <w:style w:type="character" w:customStyle="1" w:styleId="allowtextselection">
    <w:name w:val="allowtextselection"/>
    <w:basedOn w:val="Domylnaczcionkaakapitu"/>
    <w:rsid w:val="00352BD8"/>
  </w:style>
  <w:style w:type="paragraph" w:customStyle="1" w:styleId="Tytu1">
    <w:name w:val="Tytuł1"/>
    <w:basedOn w:val="Normalny"/>
    <w:rsid w:val="0031063B"/>
    <w:pPr>
      <w:spacing w:before="120" w:after="120" w:line="288" w:lineRule="auto"/>
    </w:pPr>
    <w:rPr>
      <w:rFonts w:eastAsia="Calibri"/>
      <w:b/>
      <w:caps/>
      <w:color w:val="000000"/>
    </w:rPr>
  </w:style>
  <w:style w:type="paragraph" w:customStyle="1" w:styleId="H1">
    <w:name w:val="H1"/>
    <w:basedOn w:val="Normalny"/>
    <w:next w:val="Normalny"/>
    <w:locked/>
    <w:rsid w:val="0031063B"/>
    <w:pPr>
      <w:keepNext/>
      <w:keepLines/>
      <w:numPr>
        <w:numId w:val="44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31063B"/>
    <w:pPr>
      <w:numPr>
        <w:ilvl w:val="1"/>
        <w:numId w:val="44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31063B"/>
    <w:pPr>
      <w:numPr>
        <w:ilvl w:val="2"/>
        <w:numId w:val="44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31063B"/>
    <w:pPr>
      <w:numPr>
        <w:ilvl w:val="3"/>
        <w:numId w:val="44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31063B"/>
    <w:pPr>
      <w:numPr>
        <w:ilvl w:val="4"/>
        <w:numId w:val="44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31063B"/>
    <w:pPr>
      <w:numPr>
        <w:ilvl w:val="5"/>
        <w:numId w:val="44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31063B"/>
    <w:pPr>
      <w:numPr>
        <w:ilvl w:val="6"/>
        <w:numId w:val="44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5256-DB07-4CCE-BA5C-A086C3EE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4588</Words>
  <Characters>31303</Characters>
  <Application>Microsoft Office Word</Application>
  <DocSecurity>0</DocSecurity>
  <Lines>260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35820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Dąbkowska Sylwia</cp:lastModifiedBy>
  <cp:revision>27</cp:revision>
  <cp:lastPrinted>2023-03-09T14:34:00Z</cp:lastPrinted>
  <dcterms:created xsi:type="dcterms:W3CDTF">2025-04-14T09:47:00Z</dcterms:created>
  <dcterms:modified xsi:type="dcterms:W3CDTF">2025-04-16T10:39:00Z</dcterms:modified>
</cp:coreProperties>
</file>