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5AE5F" w14:textId="6D4A3724" w:rsidR="00FD5CD8" w:rsidRPr="00FD5CD8" w:rsidRDefault="00FD5CD8" w:rsidP="00FD5CD8">
      <w:pPr>
        <w:pStyle w:val="NormalnyWeb"/>
        <w:shd w:val="clear" w:color="auto" w:fill="FFFFFF"/>
        <w:spacing w:before="0" w:beforeAutospacing="0" w:after="0" w:afterAutospacing="0"/>
        <w:jc w:val="center"/>
        <w:rPr>
          <w:rFonts w:asciiTheme="minorHAnsi" w:hAnsiTheme="minorHAnsi" w:cstheme="minorHAnsi"/>
          <w:b/>
          <w:bCs/>
          <w:color w:val="000000"/>
          <w:sz w:val="36"/>
          <w:szCs w:val="36"/>
        </w:rPr>
      </w:pPr>
      <w:r w:rsidRPr="00FD5CD8">
        <w:rPr>
          <w:rFonts w:asciiTheme="minorHAnsi" w:hAnsiTheme="minorHAnsi" w:cstheme="minorHAnsi"/>
          <w:b/>
          <w:bCs/>
          <w:color w:val="000000"/>
          <w:sz w:val="36"/>
          <w:szCs w:val="36"/>
        </w:rPr>
        <w:t>Opis Przedmiotu Zamówienia</w:t>
      </w:r>
    </w:p>
    <w:p w14:paraId="2A0EF8DA" w14:textId="77777777" w:rsidR="00FD5CD8" w:rsidRDefault="00FD5CD8" w:rsidP="00C114E8">
      <w:pPr>
        <w:pStyle w:val="NormalnyWeb"/>
        <w:shd w:val="clear" w:color="auto" w:fill="FFFFFF"/>
        <w:spacing w:before="0" w:beforeAutospacing="0" w:after="0" w:afterAutospacing="0"/>
        <w:rPr>
          <w:rFonts w:asciiTheme="minorHAnsi" w:hAnsiTheme="minorHAnsi" w:cstheme="minorHAnsi"/>
          <w:b/>
          <w:bCs/>
          <w:color w:val="000000"/>
          <w:sz w:val="28"/>
          <w:szCs w:val="28"/>
        </w:rPr>
      </w:pPr>
    </w:p>
    <w:p w14:paraId="24CA6EA6" w14:textId="44EF43F5" w:rsidR="00C114E8" w:rsidRPr="001B6401" w:rsidRDefault="00C114E8" w:rsidP="00C114E8">
      <w:pPr>
        <w:pStyle w:val="NormalnyWeb"/>
        <w:shd w:val="clear" w:color="auto" w:fill="FFFFFF"/>
        <w:spacing w:before="0" w:beforeAutospacing="0" w:after="0" w:afterAutospacing="0"/>
        <w:rPr>
          <w:rFonts w:asciiTheme="minorHAnsi" w:hAnsiTheme="minorHAnsi" w:cstheme="minorHAnsi"/>
          <w:b/>
          <w:bCs/>
          <w:color w:val="000000"/>
          <w:sz w:val="28"/>
          <w:szCs w:val="28"/>
        </w:rPr>
      </w:pPr>
      <w:r w:rsidRPr="001B6401">
        <w:rPr>
          <w:rFonts w:asciiTheme="minorHAnsi" w:hAnsiTheme="minorHAnsi" w:cstheme="minorHAnsi"/>
          <w:b/>
          <w:bCs/>
          <w:color w:val="000000"/>
          <w:sz w:val="28"/>
          <w:szCs w:val="28"/>
        </w:rPr>
        <w:t xml:space="preserve">Cześć 1. </w:t>
      </w:r>
      <w:bookmarkStart w:id="0" w:name="_Hlk216176828"/>
      <w:r w:rsidRPr="001B6401">
        <w:rPr>
          <w:rFonts w:asciiTheme="minorHAnsi" w:hAnsiTheme="minorHAnsi" w:cstheme="minorHAnsi"/>
          <w:b/>
          <w:bCs/>
          <w:color w:val="000000"/>
          <w:sz w:val="28"/>
          <w:szCs w:val="28"/>
        </w:rPr>
        <w:t>Centralny system logów</w:t>
      </w:r>
      <w:bookmarkEnd w:id="0"/>
    </w:p>
    <w:p w14:paraId="7D32CE8F" w14:textId="212B3159" w:rsidR="00C114E8" w:rsidRPr="00D84396" w:rsidRDefault="00C114E8" w:rsidP="00C114E8">
      <w:pPr>
        <w:pStyle w:val="NormalnyWeb"/>
        <w:shd w:val="clear" w:color="auto" w:fill="FFFFFF"/>
        <w:spacing w:before="0" w:beforeAutospacing="0" w:after="0" w:afterAutospacing="0"/>
        <w:rPr>
          <w:rFonts w:asciiTheme="minorHAnsi" w:hAnsiTheme="minorHAnsi" w:cstheme="minorHAnsi"/>
          <w:b/>
          <w:bCs/>
          <w:color w:val="000000"/>
          <w:sz w:val="22"/>
          <w:szCs w:val="22"/>
        </w:rPr>
      </w:pPr>
    </w:p>
    <w:p w14:paraId="1110DE4E" w14:textId="237C253B" w:rsidR="00C114E8" w:rsidRPr="00D84396" w:rsidRDefault="00C114E8" w:rsidP="00C114E8">
      <w:pPr>
        <w:pStyle w:val="NormalnyWeb"/>
        <w:shd w:val="clear" w:color="auto" w:fill="FFFFFF"/>
        <w:spacing w:before="0" w:beforeAutospacing="0" w:after="0" w:afterAutospacing="0"/>
        <w:rPr>
          <w:rFonts w:asciiTheme="minorHAnsi" w:hAnsiTheme="minorHAnsi" w:cstheme="minorHAnsi"/>
          <w:color w:val="000000"/>
          <w:sz w:val="22"/>
          <w:szCs w:val="22"/>
        </w:rPr>
      </w:pPr>
    </w:p>
    <w:p w14:paraId="57BD7E5E" w14:textId="77777777" w:rsidR="00C114E8" w:rsidRPr="00D84396" w:rsidRDefault="00C114E8" w:rsidP="00FD5CD8">
      <w:pPr>
        <w:pStyle w:val="Akapitzlist"/>
        <w:numPr>
          <w:ilvl w:val="0"/>
          <w:numId w:val="2"/>
        </w:numPr>
        <w:ind w:left="357" w:hanging="357"/>
        <w:contextualSpacing w:val="0"/>
        <w:rPr>
          <w:rFonts w:asciiTheme="minorHAnsi" w:hAnsiTheme="minorHAnsi" w:cstheme="minorHAnsi"/>
        </w:rPr>
      </w:pPr>
      <w:r w:rsidRPr="00D84396">
        <w:rPr>
          <w:rFonts w:asciiTheme="minorHAnsi" w:hAnsiTheme="minorHAnsi" w:cstheme="minorHAnsi"/>
        </w:rPr>
        <w:t xml:space="preserve">Zamawiający wymaga, aby </w:t>
      </w:r>
      <w:bookmarkStart w:id="1" w:name="_Hlk216176641"/>
      <w:r w:rsidRPr="00D84396">
        <w:rPr>
          <w:rFonts w:asciiTheme="minorHAnsi" w:hAnsiTheme="minorHAnsi" w:cstheme="minorHAnsi"/>
        </w:rPr>
        <w:t xml:space="preserve">rozwiązanie do zbierania i analizowania </w:t>
      </w:r>
      <w:bookmarkStart w:id="2" w:name="_Hlk216176950"/>
      <w:r w:rsidRPr="00D84396">
        <w:rPr>
          <w:rFonts w:asciiTheme="minorHAnsi" w:hAnsiTheme="minorHAnsi" w:cstheme="minorHAnsi"/>
        </w:rPr>
        <w:t xml:space="preserve">logów </w:t>
      </w:r>
      <w:bookmarkEnd w:id="1"/>
      <w:bookmarkEnd w:id="2"/>
      <w:r w:rsidRPr="00D84396">
        <w:rPr>
          <w:rFonts w:asciiTheme="minorHAnsi" w:hAnsiTheme="minorHAnsi" w:cstheme="minorHAnsi"/>
        </w:rPr>
        <w:t>zostało dostarczone w formie rozwiązania sprzętowego i posiadało dostęp przez interfejs web umożliwiający administratorom i operatorom wykorzystanie wszystkich jego funkcji.</w:t>
      </w:r>
    </w:p>
    <w:p w14:paraId="1BA5C1E7" w14:textId="529F56BA" w:rsidR="00C114E8" w:rsidRPr="00D84396" w:rsidRDefault="00C114E8" w:rsidP="00FD5CD8">
      <w:pPr>
        <w:pStyle w:val="Akapitzlist"/>
        <w:numPr>
          <w:ilvl w:val="0"/>
          <w:numId w:val="2"/>
        </w:numPr>
        <w:ind w:left="357" w:hanging="357"/>
        <w:contextualSpacing w:val="0"/>
        <w:rPr>
          <w:rFonts w:asciiTheme="minorHAnsi" w:hAnsiTheme="minorHAnsi" w:cstheme="minorHAnsi"/>
        </w:rPr>
      </w:pPr>
      <w:r w:rsidRPr="00D84396">
        <w:rPr>
          <w:rFonts w:asciiTheme="minorHAnsi" w:hAnsiTheme="minorHAnsi" w:cstheme="minorHAnsi"/>
        </w:rPr>
        <w:t xml:space="preserve">Zamawiający </w:t>
      </w:r>
      <w:r w:rsidR="00D84396" w:rsidRPr="00D84396">
        <w:rPr>
          <w:rFonts w:asciiTheme="minorHAnsi" w:hAnsiTheme="minorHAnsi" w:cstheme="minorHAnsi"/>
        </w:rPr>
        <w:t>wymaga,</w:t>
      </w:r>
      <w:r w:rsidRPr="00D84396">
        <w:rPr>
          <w:rFonts w:asciiTheme="minorHAnsi" w:hAnsiTheme="minorHAnsi" w:cstheme="minorHAnsi"/>
        </w:rPr>
        <w:t xml:space="preserve"> aby rozwiązanie obsługiwało natywnie co najmniej urządzenia:</w:t>
      </w:r>
    </w:p>
    <w:p w14:paraId="410C8805" w14:textId="77777777" w:rsidR="00C114E8" w:rsidRPr="00D84396" w:rsidRDefault="00C114E8" w:rsidP="00FD5CD8">
      <w:pPr>
        <w:pStyle w:val="Akapitzlist"/>
        <w:ind w:left="357"/>
        <w:contextualSpacing w:val="0"/>
        <w:rPr>
          <w:rFonts w:asciiTheme="minorHAnsi" w:hAnsiTheme="minorHAnsi" w:cstheme="minorHAnsi"/>
          <w:lang w:val="en-US"/>
        </w:rPr>
      </w:pPr>
      <w:r w:rsidRPr="00D84396">
        <w:rPr>
          <w:rFonts w:asciiTheme="minorHAnsi" w:hAnsiTheme="minorHAnsi" w:cstheme="minorHAnsi"/>
          <w:lang w:val="en-US"/>
        </w:rPr>
        <w:t xml:space="preserve">Check Point Spark, Check Point Harmony Endpoint, Dell </w:t>
      </w:r>
      <w:proofErr w:type="spellStart"/>
      <w:r w:rsidRPr="00D84396">
        <w:rPr>
          <w:rFonts w:asciiTheme="minorHAnsi" w:hAnsiTheme="minorHAnsi" w:cstheme="minorHAnsi"/>
          <w:lang w:val="en-US"/>
        </w:rPr>
        <w:t>iDrac</w:t>
      </w:r>
      <w:proofErr w:type="spellEnd"/>
      <w:r w:rsidRPr="00D84396">
        <w:rPr>
          <w:rFonts w:asciiTheme="minorHAnsi" w:hAnsiTheme="minorHAnsi" w:cstheme="minorHAnsi"/>
          <w:lang w:val="en-US"/>
        </w:rPr>
        <w:t xml:space="preserve">, </w:t>
      </w:r>
      <w:proofErr w:type="spellStart"/>
      <w:r w:rsidRPr="00D84396">
        <w:rPr>
          <w:rFonts w:asciiTheme="minorHAnsi" w:hAnsiTheme="minorHAnsi" w:cstheme="minorHAnsi"/>
          <w:lang w:val="en-US"/>
        </w:rPr>
        <w:t>FortiMail</w:t>
      </w:r>
      <w:proofErr w:type="spellEnd"/>
      <w:r w:rsidRPr="00D84396">
        <w:rPr>
          <w:rFonts w:asciiTheme="minorHAnsi" w:hAnsiTheme="minorHAnsi" w:cstheme="minorHAnsi"/>
          <w:lang w:val="en-US"/>
        </w:rPr>
        <w:t xml:space="preserve">, Microsoft SQL, </w:t>
      </w:r>
      <w:proofErr w:type="spellStart"/>
      <w:r w:rsidRPr="00D84396">
        <w:rPr>
          <w:rFonts w:asciiTheme="minorHAnsi" w:hAnsiTheme="minorHAnsi" w:cstheme="minorHAnsi"/>
          <w:lang w:val="en-US"/>
        </w:rPr>
        <w:t>Mikrotik</w:t>
      </w:r>
      <w:proofErr w:type="spellEnd"/>
      <w:r w:rsidRPr="00D84396">
        <w:rPr>
          <w:rFonts w:asciiTheme="minorHAnsi" w:hAnsiTheme="minorHAnsi" w:cstheme="minorHAnsi"/>
          <w:lang w:val="en-US"/>
        </w:rPr>
        <w:t>, Synology, VMware</w:t>
      </w:r>
    </w:p>
    <w:p w14:paraId="18CAFE23" w14:textId="77777777" w:rsidR="00C114E8" w:rsidRPr="00D84396" w:rsidRDefault="00C114E8" w:rsidP="00FD5CD8">
      <w:pPr>
        <w:pStyle w:val="Akapitzlist"/>
        <w:numPr>
          <w:ilvl w:val="0"/>
          <w:numId w:val="2"/>
        </w:numPr>
        <w:ind w:left="357" w:hanging="357"/>
        <w:contextualSpacing w:val="0"/>
        <w:rPr>
          <w:rFonts w:asciiTheme="minorHAnsi" w:hAnsiTheme="minorHAnsi" w:cstheme="minorHAnsi"/>
        </w:rPr>
      </w:pPr>
      <w:r w:rsidRPr="00D84396">
        <w:rPr>
          <w:rFonts w:asciiTheme="minorHAnsi" w:hAnsiTheme="minorHAnsi" w:cstheme="minorHAnsi"/>
        </w:rPr>
        <w:t>Zdarzenia z systemów Windows muszą być zbierane przez dedykowane oprogramowanie (tzw. agent) instalowane bezpośrednio na stacjach końcowych i wysyłające dane do centralnej instancji systemu.</w:t>
      </w:r>
    </w:p>
    <w:p w14:paraId="3E8441C8" w14:textId="77777777" w:rsidR="00C114E8" w:rsidRPr="00D84396" w:rsidRDefault="00C114E8" w:rsidP="00FD5CD8">
      <w:pPr>
        <w:pStyle w:val="Akapitzlist"/>
        <w:numPr>
          <w:ilvl w:val="1"/>
          <w:numId w:val="3"/>
        </w:numPr>
        <w:contextualSpacing w:val="0"/>
        <w:rPr>
          <w:rFonts w:asciiTheme="minorHAnsi" w:hAnsiTheme="minorHAnsi" w:cstheme="minorHAnsi"/>
        </w:rPr>
      </w:pPr>
      <w:r w:rsidRPr="00D84396">
        <w:rPr>
          <w:rFonts w:asciiTheme="minorHAnsi" w:hAnsiTheme="minorHAnsi" w:cstheme="minorHAnsi"/>
        </w:rPr>
        <w:t>Agent Windows musi umożliwiać zbieranie logów zarówno z systemowego dziennika zdarzeń jak i z plików tekstowych w systemie Windows.</w:t>
      </w:r>
    </w:p>
    <w:p w14:paraId="72DC70EB" w14:textId="77777777" w:rsidR="00C114E8" w:rsidRPr="00D84396" w:rsidRDefault="00C114E8" w:rsidP="00FD5CD8">
      <w:pPr>
        <w:pStyle w:val="Akapitzlist"/>
        <w:numPr>
          <w:ilvl w:val="1"/>
          <w:numId w:val="3"/>
        </w:numPr>
        <w:contextualSpacing w:val="0"/>
        <w:rPr>
          <w:rFonts w:asciiTheme="minorHAnsi" w:hAnsiTheme="minorHAnsi" w:cstheme="minorHAnsi"/>
        </w:rPr>
      </w:pPr>
      <w:r w:rsidRPr="00D84396">
        <w:rPr>
          <w:rFonts w:asciiTheme="minorHAnsi" w:hAnsiTheme="minorHAnsi" w:cstheme="minorHAnsi"/>
        </w:rPr>
        <w:t>Agent musi zapewniać zbieranie wszystkich danych związanych ze zdarzeniem w oryginalnej, niezmodyfikowanej formie (tzn. całość a nie tylko części zdarzenia).</w:t>
      </w:r>
    </w:p>
    <w:p w14:paraId="0DE4CA5B" w14:textId="77777777" w:rsidR="00C114E8" w:rsidRPr="00D84396" w:rsidRDefault="00C114E8" w:rsidP="00FD5CD8">
      <w:pPr>
        <w:pStyle w:val="Akapitzlist"/>
        <w:numPr>
          <w:ilvl w:val="0"/>
          <w:numId w:val="2"/>
        </w:numPr>
        <w:ind w:left="357" w:hanging="357"/>
        <w:contextualSpacing w:val="0"/>
        <w:rPr>
          <w:rFonts w:asciiTheme="minorHAnsi" w:hAnsiTheme="minorHAnsi" w:cstheme="minorHAnsi"/>
        </w:rPr>
      </w:pPr>
      <w:r w:rsidRPr="00D84396">
        <w:rPr>
          <w:rFonts w:asciiTheme="minorHAnsi" w:hAnsiTheme="minorHAnsi" w:cstheme="minorHAnsi"/>
        </w:rPr>
        <w:t>Oferowane rozwiązanie musi umożliwiać filtrowanie zdarzeń (przykładowo odrzucanie nieistotnych) zbieranych przez agenta Windows jeszcze przed wysłaniem do centralnej instancji. Filtrowanie zdarzeń zbieranych przez agenta Windows musi być możliwe do skonfigurowania za pomocą programowania wizualnego.</w:t>
      </w:r>
    </w:p>
    <w:p w14:paraId="1D33B697" w14:textId="77777777" w:rsidR="00C114E8" w:rsidRPr="00D84396" w:rsidRDefault="00C114E8" w:rsidP="00FD5CD8">
      <w:pPr>
        <w:pStyle w:val="Akapitzlist"/>
        <w:numPr>
          <w:ilvl w:val="0"/>
          <w:numId w:val="2"/>
        </w:numPr>
        <w:ind w:left="357" w:hanging="357"/>
        <w:contextualSpacing w:val="0"/>
        <w:rPr>
          <w:rFonts w:asciiTheme="minorHAnsi" w:hAnsiTheme="minorHAnsi" w:cstheme="minorHAnsi"/>
        </w:rPr>
      </w:pPr>
      <w:r w:rsidRPr="00D84396">
        <w:rPr>
          <w:rFonts w:asciiTheme="minorHAnsi" w:hAnsiTheme="minorHAnsi" w:cstheme="minorHAnsi"/>
        </w:rPr>
        <w:t>Ilość agentów dla systemu Windows nie może być limitowana licencyjnie. Oferowane rozwiązanie musi być pozbawione limitowania pod kątem ilości zbieranych danych.</w:t>
      </w:r>
    </w:p>
    <w:p w14:paraId="63F074CD" w14:textId="77777777" w:rsidR="00C114E8" w:rsidRPr="00D84396" w:rsidRDefault="00C114E8" w:rsidP="00FD5CD8">
      <w:pPr>
        <w:pStyle w:val="Akapitzlist"/>
        <w:numPr>
          <w:ilvl w:val="0"/>
          <w:numId w:val="2"/>
        </w:numPr>
        <w:ind w:left="357" w:hanging="357"/>
        <w:contextualSpacing w:val="0"/>
        <w:rPr>
          <w:rFonts w:asciiTheme="minorHAnsi" w:hAnsiTheme="minorHAnsi" w:cstheme="minorHAnsi"/>
        </w:rPr>
      </w:pPr>
      <w:r w:rsidRPr="00D84396">
        <w:rPr>
          <w:rFonts w:asciiTheme="minorHAnsi" w:hAnsiTheme="minorHAnsi" w:cstheme="minorHAnsi"/>
        </w:rPr>
        <w:t>Wymagania wobec Agenta Windows:</w:t>
      </w:r>
    </w:p>
    <w:p w14:paraId="1ABDD449" w14:textId="77777777" w:rsidR="00C114E8" w:rsidRPr="00D84396" w:rsidRDefault="00C114E8" w:rsidP="00FD5CD8">
      <w:pPr>
        <w:pStyle w:val="Akapitzlist"/>
        <w:numPr>
          <w:ilvl w:val="1"/>
          <w:numId w:val="4"/>
        </w:numPr>
        <w:contextualSpacing w:val="0"/>
        <w:rPr>
          <w:rFonts w:asciiTheme="minorHAnsi" w:hAnsiTheme="minorHAnsi" w:cstheme="minorHAnsi"/>
        </w:rPr>
      </w:pPr>
      <w:r w:rsidRPr="00D84396">
        <w:rPr>
          <w:rFonts w:asciiTheme="minorHAnsi" w:hAnsiTheme="minorHAnsi" w:cstheme="minorHAnsi"/>
        </w:rPr>
        <w:t>Dostarczenie dokumentacji opisującej proces instalacji i konfiguracji agenta.</w:t>
      </w:r>
    </w:p>
    <w:p w14:paraId="7F85B900" w14:textId="77777777" w:rsidR="00C114E8" w:rsidRPr="00D84396" w:rsidRDefault="00C114E8" w:rsidP="00FD5CD8">
      <w:pPr>
        <w:pStyle w:val="Akapitzlist"/>
        <w:numPr>
          <w:ilvl w:val="1"/>
          <w:numId w:val="4"/>
        </w:numPr>
        <w:contextualSpacing w:val="0"/>
        <w:rPr>
          <w:rFonts w:asciiTheme="minorHAnsi" w:hAnsiTheme="minorHAnsi" w:cstheme="minorHAnsi"/>
        </w:rPr>
      </w:pPr>
      <w:r w:rsidRPr="00D84396">
        <w:rPr>
          <w:rFonts w:asciiTheme="minorHAnsi" w:hAnsiTheme="minorHAnsi" w:cstheme="minorHAnsi"/>
        </w:rPr>
        <w:t>Po zainstalowaniu, nie może wymagać interwencji administratora na systemie końcowym - musi być centralnie zarządzany, a jego konfiguracja możliwa do przeprowadzenia z poziomu interfejsu graficznego web, bez konieczności ręcznego edytowania plików systemowych. Aktualizacja konfiguracji agenta musi być automatycznie dystrybuowana bezpośrednio z centralnej konsoli systemu.</w:t>
      </w:r>
    </w:p>
    <w:p w14:paraId="481735F4" w14:textId="77777777" w:rsidR="00C114E8" w:rsidRPr="00D84396" w:rsidRDefault="00C114E8" w:rsidP="00FD5CD8">
      <w:pPr>
        <w:pStyle w:val="Akapitzlist"/>
        <w:numPr>
          <w:ilvl w:val="1"/>
          <w:numId w:val="4"/>
        </w:numPr>
        <w:contextualSpacing w:val="0"/>
        <w:rPr>
          <w:rFonts w:asciiTheme="minorHAnsi" w:hAnsiTheme="minorHAnsi" w:cstheme="minorHAnsi"/>
        </w:rPr>
      </w:pPr>
      <w:r w:rsidRPr="00D84396">
        <w:rPr>
          <w:rFonts w:asciiTheme="minorHAnsi" w:hAnsiTheme="minorHAnsi" w:cstheme="minorHAnsi"/>
        </w:rPr>
        <w:t xml:space="preserve">Musi automatycznie tłumaczyć kody zdarzeń Windows na postać tekstową wynikającą ze zdefiniowanych słowników (przykładowo: Logon </w:t>
      </w:r>
      <w:proofErr w:type="spellStart"/>
      <w:r w:rsidRPr="00D84396">
        <w:rPr>
          <w:rFonts w:asciiTheme="minorHAnsi" w:hAnsiTheme="minorHAnsi" w:cstheme="minorHAnsi"/>
        </w:rPr>
        <w:t>Type</w:t>
      </w:r>
      <w:proofErr w:type="spellEnd"/>
      <w:r w:rsidRPr="00D84396">
        <w:rPr>
          <w:rFonts w:asciiTheme="minorHAnsi" w:hAnsiTheme="minorHAnsi" w:cstheme="minorHAnsi"/>
        </w:rPr>
        <w:t xml:space="preserve"> 2 = Interactive, Logon </w:t>
      </w:r>
      <w:proofErr w:type="spellStart"/>
      <w:r w:rsidRPr="00D84396">
        <w:rPr>
          <w:rFonts w:asciiTheme="minorHAnsi" w:hAnsiTheme="minorHAnsi" w:cstheme="minorHAnsi"/>
        </w:rPr>
        <w:t>Type</w:t>
      </w:r>
      <w:proofErr w:type="spellEnd"/>
      <w:r w:rsidRPr="00D84396">
        <w:rPr>
          <w:rFonts w:asciiTheme="minorHAnsi" w:hAnsiTheme="minorHAnsi" w:cstheme="minorHAnsi"/>
        </w:rPr>
        <w:t xml:space="preserve"> 3 = Network, etc.).</w:t>
      </w:r>
    </w:p>
    <w:p w14:paraId="3D7D9C58" w14:textId="5CFC718A" w:rsidR="00C114E8" w:rsidRPr="00D84396" w:rsidRDefault="00C114E8" w:rsidP="00FD5CD8">
      <w:pPr>
        <w:pStyle w:val="Akapitzlist"/>
        <w:numPr>
          <w:ilvl w:val="1"/>
          <w:numId w:val="4"/>
        </w:numPr>
        <w:contextualSpacing w:val="0"/>
        <w:rPr>
          <w:rFonts w:asciiTheme="minorHAnsi" w:hAnsiTheme="minorHAnsi" w:cstheme="minorHAnsi"/>
        </w:rPr>
      </w:pPr>
      <w:r w:rsidRPr="00D84396">
        <w:rPr>
          <w:rFonts w:asciiTheme="minorHAnsi" w:hAnsiTheme="minorHAnsi" w:cstheme="minorHAnsi"/>
        </w:rPr>
        <w:t xml:space="preserve">Musi posiadać bufor lokalny na wypadek utraty połączenia stacji końcowej z centralną instancją systemu. Dane, których nie udało się przekazać do centralnej instancji systemu, muszą zostać przekazane natychmiast po powrocie połączenia, </w:t>
      </w:r>
      <w:r w:rsidR="00D84396" w:rsidRPr="00D84396">
        <w:rPr>
          <w:rFonts w:asciiTheme="minorHAnsi" w:hAnsiTheme="minorHAnsi" w:cstheme="minorHAnsi"/>
        </w:rPr>
        <w:t>również,</w:t>
      </w:r>
      <w:r w:rsidRPr="00D84396">
        <w:rPr>
          <w:rFonts w:asciiTheme="minorHAnsi" w:hAnsiTheme="minorHAnsi" w:cstheme="minorHAnsi"/>
        </w:rPr>
        <w:t xml:space="preserve"> gdy stacja robocza była w między czasie restartowana.</w:t>
      </w:r>
    </w:p>
    <w:p w14:paraId="16E3B97B" w14:textId="77777777" w:rsidR="00C114E8" w:rsidRPr="00D84396" w:rsidRDefault="00C114E8" w:rsidP="00FD5CD8">
      <w:pPr>
        <w:pStyle w:val="Akapitzlist"/>
        <w:numPr>
          <w:ilvl w:val="1"/>
          <w:numId w:val="4"/>
        </w:numPr>
        <w:contextualSpacing w:val="0"/>
        <w:rPr>
          <w:rFonts w:asciiTheme="minorHAnsi" w:hAnsiTheme="minorHAnsi" w:cstheme="minorHAnsi"/>
        </w:rPr>
      </w:pPr>
      <w:r w:rsidRPr="00D84396">
        <w:rPr>
          <w:rFonts w:asciiTheme="minorHAnsi" w:hAnsiTheme="minorHAnsi" w:cstheme="minorHAnsi"/>
        </w:rPr>
        <w:lastRenderedPageBreak/>
        <w:t>Komunikacja pomiędzy agentem Windows, a centralną instancją systemu musi być zaszyfrowana (min. TLS 1.2).</w:t>
      </w:r>
    </w:p>
    <w:p w14:paraId="394F7189" w14:textId="77777777" w:rsidR="00C114E8" w:rsidRPr="00D84396" w:rsidRDefault="00C114E8" w:rsidP="00FD5CD8">
      <w:pPr>
        <w:pStyle w:val="Akapitzlist"/>
        <w:numPr>
          <w:ilvl w:val="1"/>
          <w:numId w:val="4"/>
        </w:numPr>
        <w:contextualSpacing w:val="0"/>
        <w:rPr>
          <w:rFonts w:asciiTheme="minorHAnsi" w:hAnsiTheme="minorHAnsi" w:cstheme="minorHAnsi"/>
        </w:rPr>
      </w:pPr>
      <w:r w:rsidRPr="00D84396">
        <w:rPr>
          <w:rFonts w:asciiTheme="minorHAnsi" w:hAnsiTheme="minorHAnsi" w:cstheme="minorHAnsi"/>
        </w:rPr>
        <w:t xml:space="preserve">Musi wspierać kolekcjonowanie nie tylko podstawowych zdarzeń z dziennika zdarzeń (Application, Security, Setup, System), ale także umożliwiać zbieranie logów z folderu Applications and Services </w:t>
      </w:r>
      <w:proofErr w:type="spellStart"/>
      <w:r w:rsidRPr="00D84396">
        <w:rPr>
          <w:rFonts w:asciiTheme="minorHAnsi" w:hAnsiTheme="minorHAnsi" w:cstheme="minorHAnsi"/>
        </w:rPr>
        <w:t>Logs</w:t>
      </w:r>
      <w:proofErr w:type="spellEnd"/>
      <w:r w:rsidRPr="00D84396">
        <w:rPr>
          <w:rFonts w:asciiTheme="minorHAnsi" w:hAnsiTheme="minorHAnsi" w:cstheme="minorHAnsi"/>
        </w:rPr>
        <w:t xml:space="preserve">. Dodatkowo agent Windows musi umożliwiać pobieranie danych logów z plików tekstowych z systemu Windows, konfigurowane z centralnej instancji systemu, w tym możliwość wybrania ich formatu danych (przykładowo: dziennik zdarzeń, plik txt, </w:t>
      </w:r>
      <w:proofErr w:type="spellStart"/>
      <w:r w:rsidRPr="00D84396">
        <w:rPr>
          <w:rFonts w:asciiTheme="minorHAnsi" w:hAnsiTheme="minorHAnsi" w:cstheme="minorHAnsi"/>
        </w:rPr>
        <w:t>dhcp</w:t>
      </w:r>
      <w:proofErr w:type="spellEnd"/>
      <w:r w:rsidRPr="00D84396">
        <w:rPr>
          <w:rFonts w:asciiTheme="minorHAnsi" w:hAnsiTheme="minorHAnsi" w:cstheme="minorHAnsi"/>
        </w:rPr>
        <w:t xml:space="preserve">, </w:t>
      </w:r>
      <w:proofErr w:type="spellStart"/>
      <w:r w:rsidRPr="00D84396">
        <w:rPr>
          <w:rFonts w:asciiTheme="minorHAnsi" w:hAnsiTheme="minorHAnsi" w:cstheme="minorHAnsi"/>
        </w:rPr>
        <w:t>iis</w:t>
      </w:r>
      <w:proofErr w:type="spellEnd"/>
      <w:r w:rsidRPr="00D84396">
        <w:rPr>
          <w:rFonts w:asciiTheme="minorHAnsi" w:hAnsiTheme="minorHAnsi" w:cstheme="minorHAnsi"/>
        </w:rPr>
        <w:t>).</w:t>
      </w:r>
    </w:p>
    <w:p w14:paraId="37C3640B" w14:textId="77777777" w:rsidR="00C114E8" w:rsidRPr="00D84396" w:rsidRDefault="00C114E8" w:rsidP="00FD5CD8">
      <w:pPr>
        <w:pStyle w:val="Akapitzlist"/>
        <w:numPr>
          <w:ilvl w:val="1"/>
          <w:numId w:val="4"/>
        </w:numPr>
        <w:contextualSpacing w:val="0"/>
        <w:rPr>
          <w:rFonts w:asciiTheme="minorHAnsi" w:hAnsiTheme="minorHAnsi" w:cstheme="minorHAnsi"/>
        </w:rPr>
      </w:pPr>
      <w:r w:rsidRPr="00D84396">
        <w:rPr>
          <w:rFonts w:asciiTheme="minorHAnsi" w:hAnsiTheme="minorHAnsi" w:cstheme="minorHAnsi"/>
        </w:rPr>
        <w:t>Musi automatycznie dodawać opis tekstowy do wszystkich zbieranych zdarzeń, dokładnie tak jak jest to prezentowane w Dzienniku Zdarzeń systemu Windows.</w:t>
      </w:r>
    </w:p>
    <w:p w14:paraId="5DE1DA94" w14:textId="77777777" w:rsidR="00C114E8" w:rsidRPr="00D84396" w:rsidRDefault="00C114E8" w:rsidP="00FD5CD8">
      <w:pPr>
        <w:pStyle w:val="Akapitzlist"/>
        <w:numPr>
          <w:ilvl w:val="1"/>
          <w:numId w:val="4"/>
        </w:numPr>
        <w:contextualSpacing w:val="0"/>
        <w:rPr>
          <w:rFonts w:asciiTheme="minorHAnsi" w:hAnsiTheme="minorHAnsi" w:cstheme="minorHAnsi"/>
        </w:rPr>
      </w:pPr>
      <w:r w:rsidRPr="00D84396">
        <w:rPr>
          <w:rFonts w:asciiTheme="minorHAnsi" w:hAnsiTheme="minorHAnsi" w:cstheme="minorHAnsi"/>
        </w:rPr>
        <w:t xml:space="preserve">Musi umożliwiać zbieranie logów z płaskich plików w systemie, z którego zbierane są logi poprzez podanie ich ścieżki w systemie plików w menu konfiguracji agenta. Konfiguracja ścieżki musi uwzględniać wykorzystanie tzw. </w:t>
      </w:r>
      <w:proofErr w:type="spellStart"/>
      <w:r w:rsidRPr="00D84396">
        <w:rPr>
          <w:rFonts w:asciiTheme="minorHAnsi" w:hAnsiTheme="minorHAnsi" w:cstheme="minorHAnsi"/>
        </w:rPr>
        <w:t>wildcardów</w:t>
      </w:r>
      <w:proofErr w:type="spellEnd"/>
      <w:r w:rsidRPr="00D84396">
        <w:rPr>
          <w:rFonts w:asciiTheme="minorHAnsi" w:hAnsiTheme="minorHAnsi" w:cstheme="minorHAnsi"/>
        </w:rPr>
        <w:t xml:space="preserve"> (przykładowo: C\Windows\System32\</w:t>
      </w:r>
      <w:proofErr w:type="spellStart"/>
      <w:r w:rsidRPr="00D84396">
        <w:rPr>
          <w:rFonts w:asciiTheme="minorHAnsi" w:hAnsiTheme="minorHAnsi" w:cstheme="minorHAnsi"/>
        </w:rPr>
        <w:t>dhcp</w:t>
      </w:r>
      <w:proofErr w:type="spellEnd"/>
      <w:r w:rsidRPr="00D84396">
        <w:rPr>
          <w:rFonts w:asciiTheme="minorHAnsi" w:hAnsiTheme="minorHAnsi" w:cstheme="minorHAnsi"/>
        </w:rPr>
        <w:t>\</w:t>
      </w:r>
      <w:proofErr w:type="spellStart"/>
      <w:r w:rsidRPr="00D84396">
        <w:rPr>
          <w:rFonts w:asciiTheme="minorHAnsi" w:hAnsiTheme="minorHAnsi" w:cstheme="minorHAnsi"/>
        </w:rPr>
        <w:t>logs</w:t>
      </w:r>
      <w:proofErr w:type="spellEnd"/>
      <w:r w:rsidRPr="00D84396">
        <w:rPr>
          <w:rFonts w:asciiTheme="minorHAnsi" w:hAnsiTheme="minorHAnsi" w:cstheme="minorHAnsi"/>
        </w:rPr>
        <w:t>\Dhcp*.log - pobranie wszystkich plików z wskazanego folderu zaczynających się od "</w:t>
      </w:r>
      <w:proofErr w:type="spellStart"/>
      <w:r w:rsidRPr="00D84396">
        <w:rPr>
          <w:rFonts w:asciiTheme="minorHAnsi" w:hAnsiTheme="minorHAnsi" w:cstheme="minorHAnsi"/>
        </w:rPr>
        <w:t>Dhcp</w:t>
      </w:r>
      <w:proofErr w:type="spellEnd"/>
      <w:r w:rsidRPr="00D84396">
        <w:rPr>
          <w:rFonts w:asciiTheme="minorHAnsi" w:hAnsiTheme="minorHAnsi" w:cstheme="minorHAnsi"/>
        </w:rPr>
        <w:t>" i kończących na ".log").</w:t>
      </w:r>
    </w:p>
    <w:p w14:paraId="3C8B3EC6" w14:textId="77777777" w:rsidR="00C114E8" w:rsidRPr="00D84396" w:rsidRDefault="00C114E8" w:rsidP="00FD5CD8">
      <w:pPr>
        <w:pStyle w:val="Akapitzlist"/>
        <w:numPr>
          <w:ilvl w:val="1"/>
          <w:numId w:val="4"/>
        </w:numPr>
        <w:contextualSpacing w:val="0"/>
        <w:rPr>
          <w:rFonts w:asciiTheme="minorHAnsi" w:hAnsiTheme="minorHAnsi" w:cstheme="minorHAnsi"/>
        </w:rPr>
      </w:pPr>
      <w:r w:rsidRPr="00D84396">
        <w:rPr>
          <w:rFonts w:asciiTheme="minorHAnsi" w:hAnsiTheme="minorHAnsi" w:cstheme="minorHAnsi"/>
        </w:rPr>
        <w:t xml:space="preserve">Musi automatycznie odpytywać centralny system w zadanym interwale - tzw. </w:t>
      </w:r>
      <w:proofErr w:type="spellStart"/>
      <w:r w:rsidRPr="00D84396">
        <w:rPr>
          <w:rFonts w:asciiTheme="minorHAnsi" w:hAnsiTheme="minorHAnsi" w:cstheme="minorHAnsi"/>
        </w:rPr>
        <w:t>heartbeat</w:t>
      </w:r>
      <w:proofErr w:type="spellEnd"/>
      <w:r w:rsidRPr="00D84396">
        <w:rPr>
          <w:rFonts w:asciiTheme="minorHAnsi" w:hAnsiTheme="minorHAnsi" w:cstheme="minorHAnsi"/>
        </w:rPr>
        <w:t xml:space="preserve"> - w celu sprawdzenia czy zaszły zmiany w konfiguracji - jeżeli tak, to agent pobiera nową konfigurację, a następnie ją implementuje. Nie jest dopuszczalne "wypychanie" konfiguracji z centralnego systemu do agenta.</w:t>
      </w:r>
    </w:p>
    <w:p w14:paraId="44F4180F" w14:textId="77777777" w:rsidR="00C114E8" w:rsidRPr="00D84396" w:rsidRDefault="00C114E8" w:rsidP="00FD5CD8">
      <w:pPr>
        <w:pStyle w:val="Akapitzlist"/>
        <w:numPr>
          <w:ilvl w:val="0"/>
          <w:numId w:val="2"/>
        </w:numPr>
        <w:ind w:left="357" w:hanging="357"/>
        <w:contextualSpacing w:val="0"/>
        <w:rPr>
          <w:rFonts w:asciiTheme="minorHAnsi" w:hAnsiTheme="minorHAnsi" w:cstheme="minorHAnsi"/>
        </w:rPr>
      </w:pPr>
      <w:r w:rsidRPr="00D84396">
        <w:rPr>
          <w:rFonts w:asciiTheme="minorHAnsi" w:hAnsiTheme="minorHAnsi" w:cstheme="minorHAnsi"/>
        </w:rPr>
        <w:t xml:space="preserve">Interfejs graficzny web umożliwiający dostęp do logów, tworzenia alertów i </w:t>
      </w:r>
      <w:proofErr w:type="spellStart"/>
      <w:r w:rsidRPr="00D84396">
        <w:rPr>
          <w:rFonts w:asciiTheme="minorHAnsi" w:hAnsiTheme="minorHAnsi" w:cstheme="minorHAnsi"/>
        </w:rPr>
        <w:t>parserów</w:t>
      </w:r>
      <w:proofErr w:type="spellEnd"/>
      <w:r w:rsidRPr="00D84396">
        <w:rPr>
          <w:rFonts w:asciiTheme="minorHAnsi" w:hAnsiTheme="minorHAnsi" w:cstheme="minorHAnsi"/>
        </w:rPr>
        <w:t>, raportów oraz zarządzania systemem musi być jednolity oraz zunifikowanym tak aby wszystkie operacje konfiguracji, zarządzania i analizy logów były w nim wykonywane.</w:t>
      </w:r>
    </w:p>
    <w:p w14:paraId="634BC107" w14:textId="77777777" w:rsidR="00C114E8" w:rsidRPr="00D84396" w:rsidRDefault="00C114E8" w:rsidP="00FD5CD8">
      <w:pPr>
        <w:pStyle w:val="Akapitzlist"/>
        <w:numPr>
          <w:ilvl w:val="0"/>
          <w:numId w:val="2"/>
        </w:numPr>
        <w:ind w:left="357" w:hanging="357"/>
        <w:contextualSpacing w:val="0"/>
        <w:rPr>
          <w:rFonts w:asciiTheme="minorHAnsi" w:hAnsiTheme="minorHAnsi" w:cstheme="minorHAnsi"/>
        </w:rPr>
      </w:pPr>
      <w:r w:rsidRPr="00D84396">
        <w:rPr>
          <w:rFonts w:asciiTheme="minorHAnsi" w:hAnsiTheme="minorHAnsi" w:cstheme="minorHAnsi"/>
        </w:rPr>
        <w:t xml:space="preserve">Nie dopuszcza się stosowania wielu różnych interfejsów. Interfejs ten musi być dostępny z poziomu popularnych przeglądarek (przykładowo: Google Chrome, Mozilla </w:t>
      </w:r>
      <w:proofErr w:type="spellStart"/>
      <w:r w:rsidRPr="00D84396">
        <w:rPr>
          <w:rFonts w:asciiTheme="minorHAnsi" w:hAnsiTheme="minorHAnsi" w:cstheme="minorHAnsi"/>
        </w:rPr>
        <w:t>Firefox</w:t>
      </w:r>
      <w:proofErr w:type="spellEnd"/>
      <w:r w:rsidRPr="00D84396">
        <w:rPr>
          <w:rFonts w:asciiTheme="minorHAnsi" w:hAnsiTheme="minorHAnsi" w:cstheme="minorHAnsi"/>
        </w:rPr>
        <w:t>, Opera, Microsoft Edge).</w:t>
      </w:r>
    </w:p>
    <w:p w14:paraId="6C39119E" w14:textId="77777777" w:rsidR="00C114E8" w:rsidRPr="00D84396" w:rsidRDefault="00C114E8" w:rsidP="00FD5CD8">
      <w:pPr>
        <w:pStyle w:val="Akapitzlist"/>
        <w:numPr>
          <w:ilvl w:val="0"/>
          <w:numId w:val="2"/>
        </w:numPr>
        <w:ind w:left="357" w:hanging="357"/>
        <w:contextualSpacing w:val="0"/>
        <w:rPr>
          <w:rFonts w:asciiTheme="minorHAnsi" w:hAnsiTheme="minorHAnsi" w:cstheme="minorHAnsi"/>
        </w:rPr>
      </w:pPr>
      <w:r w:rsidRPr="00D84396">
        <w:rPr>
          <w:rFonts w:asciiTheme="minorHAnsi" w:hAnsiTheme="minorHAnsi" w:cstheme="minorHAnsi"/>
        </w:rPr>
        <w:t xml:space="preserve">Stosowany w rozwiązaniu interfejs graficzny musi umożliwiać łatwe klasyfikowanie danych wejściowych (logów) na potrzeby dalszego procesowania. Klasyfikowanie powinno umożliwiać przypisywanie określonych logów do odpowiednich </w:t>
      </w:r>
      <w:proofErr w:type="spellStart"/>
      <w:r w:rsidRPr="00D84396">
        <w:rPr>
          <w:rFonts w:asciiTheme="minorHAnsi" w:hAnsiTheme="minorHAnsi" w:cstheme="minorHAnsi"/>
        </w:rPr>
        <w:t>parserów</w:t>
      </w:r>
      <w:proofErr w:type="spellEnd"/>
      <w:r w:rsidRPr="00D84396">
        <w:rPr>
          <w:rFonts w:asciiTheme="minorHAnsi" w:hAnsiTheme="minorHAnsi" w:cstheme="minorHAnsi"/>
        </w:rPr>
        <w:t xml:space="preserve"> oraz nadawanie im </w:t>
      </w:r>
      <w:proofErr w:type="spellStart"/>
      <w:r w:rsidRPr="00D84396">
        <w:rPr>
          <w:rFonts w:asciiTheme="minorHAnsi" w:hAnsiTheme="minorHAnsi" w:cstheme="minorHAnsi"/>
        </w:rPr>
        <w:t>tagów</w:t>
      </w:r>
      <w:proofErr w:type="spellEnd"/>
      <w:r w:rsidRPr="00D84396">
        <w:rPr>
          <w:rFonts w:asciiTheme="minorHAnsi" w:hAnsiTheme="minorHAnsi" w:cstheme="minorHAnsi"/>
        </w:rPr>
        <w:t xml:space="preserve"> ułatwiających dalszą pracę z logami (np. wyszukiwanie). Logika klasyfikacji powinna być tworzona przy wykorzystaniu tzw. programowania wizualnego.</w:t>
      </w:r>
    </w:p>
    <w:p w14:paraId="6465BFB3" w14:textId="77777777" w:rsidR="00C114E8" w:rsidRPr="00D84396" w:rsidRDefault="00C114E8" w:rsidP="00FD5CD8">
      <w:pPr>
        <w:pStyle w:val="Akapitzlist"/>
        <w:numPr>
          <w:ilvl w:val="0"/>
          <w:numId w:val="2"/>
        </w:numPr>
        <w:ind w:left="357" w:hanging="357"/>
        <w:contextualSpacing w:val="0"/>
        <w:rPr>
          <w:rFonts w:asciiTheme="minorHAnsi" w:hAnsiTheme="minorHAnsi" w:cstheme="minorHAnsi"/>
        </w:rPr>
      </w:pPr>
      <w:r w:rsidRPr="00D84396">
        <w:rPr>
          <w:rFonts w:asciiTheme="minorHAnsi" w:hAnsiTheme="minorHAnsi" w:cstheme="minorHAnsi"/>
        </w:rPr>
        <w:t xml:space="preserve">Oferowane rozwiązanie musi umożliwiać rozbudowywanie natywnie dostępnych funkcjonalności, takich jak klasyfikacja, </w:t>
      </w:r>
      <w:proofErr w:type="spellStart"/>
      <w:r w:rsidRPr="00D84396">
        <w:rPr>
          <w:rFonts w:asciiTheme="minorHAnsi" w:hAnsiTheme="minorHAnsi" w:cstheme="minorHAnsi"/>
        </w:rPr>
        <w:t>parsowanie</w:t>
      </w:r>
      <w:proofErr w:type="spellEnd"/>
      <w:r w:rsidRPr="00D84396">
        <w:rPr>
          <w:rFonts w:asciiTheme="minorHAnsi" w:hAnsiTheme="minorHAnsi" w:cstheme="minorHAnsi"/>
        </w:rPr>
        <w:t xml:space="preserve">, </w:t>
      </w:r>
      <w:proofErr w:type="spellStart"/>
      <w:r w:rsidRPr="00D84396">
        <w:rPr>
          <w:rFonts w:asciiTheme="minorHAnsi" w:hAnsiTheme="minorHAnsi" w:cstheme="minorHAnsi"/>
        </w:rPr>
        <w:t>alertowanie</w:t>
      </w:r>
      <w:proofErr w:type="spellEnd"/>
      <w:r w:rsidRPr="00D84396">
        <w:rPr>
          <w:rFonts w:asciiTheme="minorHAnsi" w:hAnsiTheme="minorHAnsi" w:cstheme="minorHAnsi"/>
        </w:rPr>
        <w:t xml:space="preserve"> oraz filtrowanie poprzez tak zwane programowanie wizualne, które polega na tworzeniu kodu z graficznych bloków reprezentujących określone instrukcje i funkcje na zasadach WYSIWYG.</w:t>
      </w:r>
    </w:p>
    <w:p w14:paraId="2E78260C" w14:textId="77777777" w:rsidR="00C114E8" w:rsidRPr="00D84396" w:rsidRDefault="00C114E8" w:rsidP="00FD5CD8">
      <w:pPr>
        <w:pStyle w:val="Akapitzlist"/>
        <w:numPr>
          <w:ilvl w:val="0"/>
          <w:numId w:val="2"/>
        </w:numPr>
        <w:ind w:left="357" w:hanging="357"/>
        <w:contextualSpacing w:val="0"/>
        <w:rPr>
          <w:rFonts w:asciiTheme="minorHAnsi" w:hAnsiTheme="minorHAnsi" w:cstheme="minorHAnsi"/>
        </w:rPr>
      </w:pPr>
      <w:r w:rsidRPr="00D84396">
        <w:rPr>
          <w:rFonts w:asciiTheme="minorHAnsi" w:hAnsiTheme="minorHAnsi" w:cstheme="minorHAnsi"/>
        </w:rPr>
        <w:t>Zamawiający wymaga, aby programowanie wizualne było możliwe do wykonania przez osoby posiadające podstawową wiedzę programistyczną taką jak znajomość min. instrukcji warunkowych, pętli czy zmiennych, jednakże rozwiązanie musi posiadać możliwość testowania i weryfikowania poprawności logiki stworzonego kodu.</w:t>
      </w:r>
    </w:p>
    <w:p w14:paraId="5258630A" w14:textId="77777777" w:rsidR="00C114E8" w:rsidRPr="00D84396" w:rsidRDefault="00C114E8" w:rsidP="00FD5CD8">
      <w:pPr>
        <w:pStyle w:val="Akapitzlist"/>
        <w:numPr>
          <w:ilvl w:val="0"/>
          <w:numId w:val="2"/>
        </w:numPr>
        <w:ind w:left="357" w:hanging="357"/>
        <w:contextualSpacing w:val="0"/>
        <w:rPr>
          <w:rFonts w:asciiTheme="minorHAnsi" w:hAnsiTheme="minorHAnsi" w:cstheme="minorHAnsi"/>
        </w:rPr>
      </w:pPr>
      <w:r w:rsidRPr="00D84396">
        <w:rPr>
          <w:rFonts w:asciiTheme="minorHAnsi" w:hAnsiTheme="minorHAnsi" w:cstheme="minorHAnsi"/>
        </w:rPr>
        <w:t xml:space="preserve">Oferowane rozwiązanie musi udostępniać </w:t>
      </w:r>
      <w:proofErr w:type="spellStart"/>
      <w:r w:rsidRPr="00D84396">
        <w:rPr>
          <w:rFonts w:asciiTheme="minorHAnsi" w:hAnsiTheme="minorHAnsi" w:cstheme="minorHAnsi"/>
        </w:rPr>
        <w:t>pre</w:t>
      </w:r>
      <w:proofErr w:type="spellEnd"/>
      <w:r w:rsidRPr="00D84396">
        <w:rPr>
          <w:rFonts w:asciiTheme="minorHAnsi" w:hAnsiTheme="minorHAnsi" w:cstheme="minorHAnsi"/>
        </w:rPr>
        <w:t>-definiowane widoki danych (</w:t>
      </w:r>
      <w:proofErr w:type="spellStart"/>
      <w:r w:rsidRPr="00D84396">
        <w:rPr>
          <w:rFonts w:asciiTheme="minorHAnsi" w:hAnsiTheme="minorHAnsi" w:cstheme="minorHAnsi"/>
        </w:rPr>
        <w:t>dashboards</w:t>
      </w:r>
      <w:proofErr w:type="spellEnd"/>
      <w:r w:rsidRPr="00D84396">
        <w:rPr>
          <w:rFonts w:asciiTheme="minorHAnsi" w:hAnsiTheme="minorHAnsi" w:cstheme="minorHAnsi"/>
        </w:rPr>
        <w:t>) podzielone na kategorie pod względem typu lub producenta urządzenia źródłowego lub aplikacji.</w:t>
      </w:r>
    </w:p>
    <w:p w14:paraId="23DC57D1" w14:textId="77777777" w:rsidR="00C114E8" w:rsidRPr="00D84396" w:rsidRDefault="00C114E8" w:rsidP="00FD5CD8">
      <w:pPr>
        <w:pStyle w:val="Akapitzlist"/>
        <w:numPr>
          <w:ilvl w:val="0"/>
          <w:numId w:val="2"/>
        </w:numPr>
        <w:ind w:left="357" w:hanging="357"/>
        <w:contextualSpacing w:val="0"/>
        <w:rPr>
          <w:rFonts w:asciiTheme="minorHAnsi" w:hAnsiTheme="minorHAnsi" w:cstheme="minorHAnsi"/>
        </w:rPr>
      </w:pPr>
      <w:r w:rsidRPr="00D84396">
        <w:rPr>
          <w:rFonts w:asciiTheme="minorHAnsi" w:hAnsiTheme="minorHAnsi" w:cstheme="minorHAnsi"/>
        </w:rPr>
        <w:lastRenderedPageBreak/>
        <w:t>Wraz z każdą nową wersją oprogramowania zapisane widoki muszą być automatycznie aktualizowane.</w:t>
      </w:r>
    </w:p>
    <w:p w14:paraId="5721B6F4" w14:textId="77777777" w:rsidR="00C114E8" w:rsidRPr="00D84396" w:rsidRDefault="00C114E8" w:rsidP="00FD5CD8">
      <w:pPr>
        <w:pStyle w:val="Akapitzlist"/>
        <w:numPr>
          <w:ilvl w:val="0"/>
          <w:numId w:val="2"/>
        </w:numPr>
        <w:ind w:left="357" w:hanging="357"/>
        <w:contextualSpacing w:val="0"/>
        <w:rPr>
          <w:rFonts w:asciiTheme="minorHAnsi" w:hAnsiTheme="minorHAnsi" w:cstheme="minorHAnsi"/>
        </w:rPr>
      </w:pPr>
      <w:r w:rsidRPr="00D84396">
        <w:rPr>
          <w:rFonts w:asciiTheme="minorHAnsi" w:hAnsiTheme="minorHAnsi" w:cstheme="minorHAnsi"/>
        </w:rPr>
        <w:t>Wymagania ogólne wobec rozwiązania:</w:t>
      </w:r>
    </w:p>
    <w:p w14:paraId="43749A2A" w14:textId="77777777" w:rsidR="00C114E8" w:rsidRPr="00D84396" w:rsidRDefault="00C114E8" w:rsidP="00FD5CD8">
      <w:pPr>
        <w:pStyle w:val="Akapitzlist"/>
        <w:numPr>
          <w:ilvl w:val="1"/>
          <w:numId w:val="5"/>
        </w:numPr>
        <w:contextualSpacing w:val="0"/>
        <w:rPr>
          <w:rFonts w:asciiTheme="minorHAnsi" w:hAnsiTheme="minorHAnsi" w:cstheme="minorHAnsi"/>
        </w:rPr>
      </w:pPr>
      <w:r w:rsidRPr="00D84396">
        <w:rPr>
          <w:rFonts w:asciiTheme="minorHAnsi" w:hAnsiTheme="minorHAnsi" w:cstheme="minorHAnsi"/>
        </w:rPr>
        <w:t>Filtrowanie nieistotnych zdarzeń na etapie klasyfikacji. Logika filtrowania powinna być tworzona przy wykorzystaniu tzw. programowania wizualnego. Wymagane jest dostarczenie dokumentacji opisującej ten proces.</w:t>
      </w:r>
    </w:p>
    <w:p w14:paraId="6B4B09D5" w14:textId="77777777" w:rsidR="00C114E8" w:rsidRPr="00D84396" w:rsidRDefault="00C114E8" w:rsidP="00FD5CD8">
      <w:pPr>
        <w:pStyle w:val="Akapitzlist"/>
        <w:numPr>
          <w:ilvl w:val="1"/>
          <w:numId w:val="5"/>
        </w:numPr>
        <w:contextualSpacing w:val="0"/>
        <w:rPr>
          <w:rFonts w:asciiTheme="minorHAnsi" w:hAnsiTheme="minorHAnsi" w:cstheme="minorHAnsi"/>
        </w:rPr>
      </w:pPr>
      <w:r w:rsidRPr="00D84396">
        <w:rPr>
          <w:rFonts w:asciiTheme="minorHAnsi" w:hAnsiTheme="minorHAnsi" w:cstheme="minorHAnsi"/>
        </w:rPr>
        <w:t>Zapis oryginalnej wersji odbieranych logów.</w:t>
      </w:r>
    </w:p>
    <w:p w14:paraId="38C522A5" w14:textId="77777777" w:rsidR="00C114E8" w:rsidRPr="00D84396" w:rsidRDefault="00C114E8" w:rsidP="00FD5CD8">
      <w:pPr>
        <w:pStyle w:val="Akapitzlist"/>
        <w:numPr>
          <w:ilvl w:val="1"/>
          <w:numId w:val="5"/>
        </w:numPr>
        <w:contextualSpacing w:val="0"/>
        <w:rPr>
          <w:rFonts w:asciiTheme="minorHAnsi" w:hAnsiTheme="minorHAnsi" w:cstheme="minorHAnsi"/>
        </w:rPr>
      </w:pPr>
      <w:r w:rsidRPr="00D84396">
        <w:rPr>
          <w:rFonts w:asciiTheme="minorHAnsi" w:hAnsiTheme="minorHAnsi" w:cstheme="minorHAnsi"/>
        </w:rPr>
        <w:t>Proste wyszukiwanie zapisanych w bazie logów i tworzenie raportów w formie graficznej bez konieczności wykorzystania dedykowanego języka programowania lub zapytań SQL. Wyszukiwanie i raporty muszą być integralną częścią oferowanego rozwiązania i muszą być dostępne przez interfejs graficzny web.</w:t>
      </w:r>
    </w:p>
    <w:p w14:paraId="7DCEEDED" w14:textId="77777777" w:rsidR="00C114E8" w:rsidRPr="00D84396" w:rsidRDefault="00C114E8" w:rsidP="00FD5CD8">
      <w:pPr>
        <w:pStyle w:val="Akapitzlist"/>
        <w:numPr>
          <w:ilvl w:val="1"/>
          <w:numId w:val="5"/>
        </w:numPr>
        <w:contextualSpacing w:val="0"/>
        <w:rPr>
          <w:rFonts w:asciiTheme="minorHAnsi" w:hAnsiTheme="minorHAnsi" w:cstheme="minorHAnsi"/>
        </w:rPr>
      </w:pPr>
      <w:r w:rsidRPr="00D84396">
        <w:rPr>
          <w:rFonts w:asciiTheme="minorHAnsi" w:hAnsiTheme="minorHAnsi" w:cstheme="minorHAnsi"/>
        </w:rPr>
        <w:t>Nie dopuszcza się możliwości modyfikacji bądź manualnego usunięcia logów zapisanych w bazie. Każdy log musi posiadać unikalny identyfikator, który umożliwi jego jednoznaczne rozróżnienie.</w:t>
      </w:r>
    </w:p>
    <w:p w14:paraId="068AA313" w14:textId="77777777" w:rsidR="00C114E8" w:rsidRPr="00D84396" w:rsidRDefault="00C114E8" w:rsidP="00FD5CD8">
      <w:pPr>
        <w:pStyle w:val="Akapitzlist"/>
        <w:numPr>
          <w:ilvl w:val="1"/>
          <w:numId w:val="5"/>
        </w:numPr>
        <w:contextualSpacing w:val="0"/>
        <w:rPr>
          <w:rFonts w:asciiTheme="minorHAnsi" w:hAnsiTheme="minorHAnsi" w:cstheme="minorHAnsi"/>
        </w:rPr>
      </w:pPr>
      <w:r w:rsidRPr="00D84396">
        <w:rPr>
          <w:rFonts w:asciiTheme="minorHAnsi" w:hAnsiTheme="minorHAnsi" w:cstheme="minorHAnsi"/>
        </w:rPr>
        <w:t>Prezentowanie logów ma być realizowane w formie wykresów, zgrupowanych w tzw. widokach (</w:t>
      </w:r>
      <w:proofErr w:type="spellStart"/>
      <w:r w:rsidRPr="00D84396">
        <w:rPr>
          <w:rFonts w:asciiTheme="minorHAnsi" w:hAnsiTheme="minorHAnsi" w:cstheme="minorHAnsi"/>
        </w:rPr>
        <w:t>dashboard</w:t>
      </w:r>
      <w:proofErr w:type="spellEnd"/>
      <w:r w:rsidRPr="00D84396">
        <w:rPr>
          <w:rFonts w:asciiTheme="minorHAnsi" w:hAnsiTheme="minorHAnsi" w:cstheme="minorHAnsi"/>
        </w:rPr>
        <w:t>). Widoki muszą być dynamicznie aktualizowane i interaktywne (tzw. "</w:t>
      </w:r>
      <w:proofErr w:type="spellStart"/>
      <w:r w:rsidRPr="00D84396">
        <w:rPr>
          <w:rFonts w:asciiTheme="minorHAnsi" w:hAnsiTheme="minorHAnsi" w:cstheme="minorHAnsi"/>
        </w:rPr>
        <w:t>drill</w:t>
      </w:r>
      <w:proofErr w:type="spellEnd"/>
      <w:r w:rsidRPr="00D84396">
        <w:rPr>
          <w:rFonts w:asciiTheme="minorHAnsi" w:hAnsiTheme="minorHAnsi" w:cstheme="minorHAnsi"/>
        </w:rPr>
        <w:t xml:space="preserve"> down" - przykładowo: wybranie wartości przedstawionej na jednym wykresie powoduje automatyczne utworzenie filtru wyszukiwania w oparciu o wybraną wartość i dostosowanie pozostałych wykresów).</w:t>
      </w:r>
    </w:p>
    <w:p w14:paraId="0F9EBAB1" w14:textId="77777777" w:rsidR="00C114E8" w:rsidRPr="00D84396" w:rsidRDefault="00C114E8" w:rsidP="00FD5CD8">
      <w:pPr>
        <w:pStyle w:val="Akapitzlist"/>
        <w:numPr>
          <w:ilvl w:val="1"/>
          <w:numId w:val="5"/>
        </w:numPr>
        <w:contextualSpacing w:val="0"/>
        <w:rPr>
          <w:rFonts w:asciiTheme="minorHAnsi" w:hAnsiTheme="minorHAnsi" w:cstheme="minorHAnsi"/>
        </w:rPr>
      </w:pPr>
      <w:r w:rsidRPr="00D84396">
        <w:rPr>
          <w:rFonts w:asciiTheme="minorHAnsi" w:hAnsiTheme="minorHAnsi" w:cstheme="minorHAnsi"/>
        </w:rPr>
        <w:t xml:space="preserve">Tworzenie własnych </w:t>
      </w:r>
      <w:proofErr w:type="spellStart"/>
      <w:r w:rsidRPr="00D84396">
        <w:rPr>
          <w:rFonts w:asciiTheme="minorHAnsi" w:hAnsiTheme="minorHAnsi" w:cstheme="minorHAnsi"/>
        </w:rPr>
        <w:t>parserów</w:t>
      </w:r>
      <w:proofErr w:type="spellEnd"/>
      <w:r w:rsidRPr="00D84396">
        <w:rPr>
          <w:rFonts w:asciiTheme="minorHAnsi" w:hAnsiTheme="minorHAnsi" w:cstheme="minorHAnsi"/>
        </w:rPr>
        <w:t xml:space="preserve"> logów przy wykorzystaniu programowania wizualnego z poziomu interfejsu graficznego web. Wymagane jest dostarczenie dokumentacji zawierającej czytelną instrukcję tworzenia </w:t>
      </w:r>
      <w:proofErr w:type="spellStart"/>
      <w:r w:rsidRPr="00D84396">
        <w:rPr>
          <w:rFonts w:asciiTheme="minorHAnsi" w:hAnsiTheme="minorHAnsi" w:cstheme="minorHAnsi"/>
        </w:rPr>
        <w:t>parserów</w:t>
      </w:r>
      <w:proofErr w:type="spellEnd"/>
      <w:r w:rsidRPr="00D84396">
        <w:rPr>
          <w:rFonts w:asciiTheme="minorHAnsi" w:hAnsiTheme="minorHAnsi" w:cstheme="minorHAnsi"/>
        </w:rPr>
        <w:t>.</w:t>
      </w:r>
    </w:p>
    <w:p w14:paraId="576CC0E9" w14:textId="77777777" w:rsidR="00C114E8" w:rsidRPr="00D84396" w:rsidRDefault="00C114E8" w:rsidP="00FD5CD8">
      <w:pPr>
        <w:pStyle w:val="Akapitzlist"/>
        <w:numPr>
          <w:ilvl w:val="1"/>
          <w:numId w:val="5"/>
        </w:numPr>
        <w:contextualSpacing w:val="0"/>
        <w:rPr>
          <w:rFonts w:asciiTheme="minorHAnsi" w:hAnsiTheme="minorHAnsi" w:cstheme="minorHAnsi"/>
        </w:rPr>
      </w:pPr>
      <w:r w:rsidRPr="00D84396">
        <w:rPr>
          <w:rFonts w:asciiTheme="minorHAnsi" w:hAnsiTheme="minorHAnsi" w:cstheme="minorHAnsi"/>
        </w:rPr>
        <w:t xml:space="preserve">Odbieranie wszystkich rodzajów logów. W przypadku braku odpowiedniego </w:t>
      </w:r>
      <w:proofErr w:type="spellStart"/>
      <w:r w:rsidRPr="00D84396">
        <w:rPr>
          <w:rFonts w:asciiTheme="minorHAnsi" w:hAnsiTheme="minorHAnsi" w:cstheme="minorHAnsi"/>
        </w:rPr>
        <w:t>parsera</w:t>
      </w:r>
      <w:proofErr w:type="spellEnd"/>
      <w:r w:rsidRPr="00D84396">
        <w:rPr>
          <w:rFonts w:asciiTheme="minorHAnsi" w:hAnsiTheme="minorHAnsi" w:cstheme="minorHAnsi"/>
        </w:rPr>
        <w:t xml:space="preserve"> dla odbieranego logu, system powinien zapisać go w bazie danych w formie źródłowej (RAW) i umożliwić jego wyszukiwanie.</w:t>
      </w:r>
    </w:p>
    <w:p w14:paraId="023195B9" w14:textId="705B0B6C" w:rsidR="00C114E8" w:rsidRPr="00D84396" w:rsidRDefault="00C114E8" w:rsidP="00FD5CD8">
      <w:pPr>
        <w:pStyle w:val="Akapitzlist"/>
        <w:numPr>
          <w:ilvl w:val="1"/>
          <w:numId w:val="5"/>
        </w:numPr>
        <w:contextualSpacing w:val="0"/>
        <w:rPr>
          <w:rFonts w:asciiTheme="minorHAnsi" w:hAnsiTheme="minorHAnsi" w:cstheme="minorHAnsi"/>
        </w:rPr>
      </w:pPr>
      <w:r w:rsidRPr="00D84396">
        <w:rPr>
          <w:rFonts w:asciiTheme="minorHAnsi" w:hAnsiTheme="minorHAnsi" w:cstheme="minorHAnsi"/>
        </w:rPr>
        <w:t xml:space="preserve">Automatyczne wzbogacanie logi o tzw. </w:t>
      </w:r>
      <w:r w:rsidR="00D84396" w:rsidRPr="00D84396">
        <w:rPr>
          <w:rFonts w:asciiTheme="minorHAnsi" w:hAnsiTheme="minorHAnsi" w:cstheme="minorHAnsi"/>
        </w:rPr>
        <w:t>metadane,</w:t>
      </w:r>
      <w:r w:rsidRPr="00D84396">
        <w:rPr>
          <w:rFonts w:asciiTheme="minorHAnsi" w:hAnsiTheme="minorHAnsi" w:cstheme="minorHAnsi"/>
        </w:rPr>
        <w:t xml:space="preserve"> czyli informacje opisujące dany log (przykładowo: typ źródła, protokół transportowy, port docelowy, </w:t>
      </w:r>
      <w:proofErr w:type="spellStart"/>
      <w:r w:rsidRPr="00D84396">
        <w:rPr>
          <w:rFonts w:asciiTheme="minorHAnsi" w:hAnsiTheme="minorHAnsi" w:cstheme="minorHAnsi"/>
        </w:rPr>
        <w:t>tagi</w:t>
      </w:r>
      <w:proofErr w:type="spellEnd"/>
      <w:r w:rsidRPr="00D84396">
        <w:rPr>
          <w:rFonts w:asciiTheme="minorHAnsi" w:hAnsiTheme="minorHAnsi" w:cstheme="minorHAnsi"/>
        </w:rPr>
        <w:t xml:space="preserve">, nagłówek </w:t>
      </w:r>
      <w:proofErr w:type="spellStart"/>
      <w:r w:rsidRPr="00D84396">
        <w:rPr>
          <w:rFonts w:asciiTheme="minorHAnsi" w:hAnsiTheme="minorHAnsi" w:cstheme="minorHAnsi"/>
        </w:rPr>
        <w:t>syslog</w:t>
      </w:r>
      <w:proofErr w:type="spellEnd"/>
      <w:r w:rsidRPr="00D84396">
        <w:rPr>
          <w:rFonts w:asciiTheme="minorHAnsi" w:hAnsiTheme="minorHAnsi" w:cstheme="minorHAnsi"/>
        </w:rPr>
        <w:t xml:space="preserve">) i możliwość wyszukiwania wszystkich zapisanych logów w oparciu o te dane. Metadane powinny być dodawane do logu automatycznie nawet jeżeli nie został on poddany </w:t>
      </w:r>
      <w:proofErr w:type="spellStart"/>
      <w:r w:rsidRPr="00D84396">
        <w:rPr>
          <w:rFonts w:asciiTheme="minorHAnsi" w:hAnsiTheme="minorHAnsi" w:cstheme="minorHAnsi"/>
        </w:rPr>
        <w:t>parsowaniu</w:t>
      </w:r>
      <w:proofErr w:type="spellEnd"/>
      <w:r w:rsidRPr="00D84396">
        <w:rPr>
          <w:rFonts w:asciiTheme="minorHAnsi" w:hAnsiTheme="minorHAnsi" w:cstheme="minorHAnsi"/>
        </w:rPr>
        <w:t>.</w:t>
      </w:r>
    </w:p>
    <w:p w14:paraId="43497CF9" w14:textId="2E31EFEF" w:rsidR="00C114E8" w:rsidRPr="00D84396" w:rsidRDefault="00C114E8" w:rsidP="00FD5CD8">
      <w:pPr>
        <w:pStyle w:val="Akapitzlist"/>
        <w:numPr>
          <w:ilvl w:val="1"/>
          <w:numId w:val="5"/>
        </w:numPr>
        <w:contextualSpacing w:val="0"/>
        <w:rPr>
          <w:rFonts w:asciiTheme="minorHAnsi" w:hAnsiTheme="minorHAnsi" w:cstheme="minorHAnsi"/>
        </w:rPr>
      </w:pPr>
      <w:r w:rsidRPr="00D84396">
        <w:rPr>
          <w:rFonts w:asciiTheme="minorHAnsi" w:hAnsiTheme="minorHAnsi" w:cstheme="minorHAnsi"/>
        </w:rPr>
        <w:t xml:space="preserve">Musi posiadać wsparcie dla oprogramowania </w:t>
      </w:r>
      <w:proofErr w:type="spellStart"/>
      <w:r w:rsidRPr="00D84396">
        <w:rPr>
          <w:rFonts w:asciiTheme="minorHAnsi" w:hAnsiTheme="minorHAnsi" w:cstheme="minorHAnsi"/>
        </w:rPr>
        <w:t>Elastic</w:t>
      </w:r>
      <w:proofErr w:type="spellEnd"/>
      <w:r w:rsidRPr="00D84396">
        <w:rPr>
          <w:rFonts w:asciiTheme="minorHAnsi" w:hAnsiTheme="minorHAnsi" w:cstheme="minorHAnsi"/>
        </w:rPr>
        <w:t xml:space="preserve"> </w:t>
      </w:r>
      <w:proofErr w:type="spellStart"/>
      <w:r w:rsidRPr="00D84396">
        <w:rPr>
          <w:rFonts w:asciiTheme="minorHAnsi" w:hAnsiTheme="minorHAnsi" w:cstheme="minorHAnsi"/>
        </w:rPr>
        <w:t>Beats</w:t>
      </w:r>
      <w:proofErr w:type="spellEnd"/>
      <w:r w:rsidRPr="00D84396">
        <w:rPr>
          <w:rFonts w:asciiTheme="minorHAnsi" w:hAnsiTheme="minorHAnsi" w:cstheme="minorHAnsi"/>
        </w:rPr>
        <w:t xml:space="preserve"> - innymi słowy system musi umożliwiać zbieranie logów wysyłanych przez </w:t>
      </w:r>
      <w:proofErr w:type="spellStart"/>
      <w:r w:rsidRPr="00D84396">
        <w:rPr>
          <w:rFonts w:asciiTheme="minorHAnsi" w:hAnsiTheme="minorHAnsi" w:cstheme="minorHAnsi"/>
        </w:rPr>
        <w:t>agenty</w:t>
      </w:r>
      <w:proofErr w:type="spellEnd"/>
      <w:r w:rsidRPr="00D84396">
        <w:rPr>
          <w:rFonts w:asciiTheme="minorHAnsi" w:hAnsiTheme="minorHAnsi" w:cstheme="minorHAnsi"/>
        </w:rPr>
        <w:t xml:space="preserve"> </w:t>
      </w:r>
      <w:proofErr w:type="spellStart"/>
      <w:r w:rsidRPr="00D84396">
        <w:rPr>
          <w:rFonts w:asciiTheme="minorHAnsi" w:hAnsiTheme="minorHAnsi" w:cstheme="minorHAnsi"/>
        </w:rPr>
        <w:t>Beats</w:t>
      </w:r>
      <w:proofErr w:type="spellEnd"/>
      <w:r w:rsidRPr="00D84396">
        <w:rPr>
          <w:rFonts w:asciiTheme="minorHAnsi" w:hAnsiTheme="minorHAnsi" w:cstheme="minorHAnsi"/>
        </w:rPr>
        <w:t xml:space="preserve"> (</w:t>
      </w:r>
      <w:proofErr w:type="spellStart"/>
      <w:r w:rsidRPr="00D84396">
        <w:rPr>
          <w:rFonts w:asciiTheme="minorHAnsi" w:hAnsiTheme="minorHAnsi" w:cstheme="minorHAnsi"/>
        </w:rPr>
        <w:t>filebeat</w:t>
      </w:r>
      <w:proofErr w:type="spellEnd"/>
      <w:r w:rsidRPr="00D84396">
        <w:rPr>
          <w:rFonts w:asciiTheme="minorHAnsi" w:hAnsiTheme="minorHAnsi" w:cstheme="minorHAnsi"/>
        </w:rPr>
        <w:t>/</w:t>
      </w:r>
      <w:proofErr w:type="spellStart"/>
      <w:r w:rsidRPr="00D84396">
        <w:rPr>
          <w:rFonts w:asciiTheme="minorHAnsi" w:hAnsiTheme="minorHAnsi" w:cstheme="minorHAnsi"/>
        </w:rPr>
        <w:t>winlogbeat</w:t>
      </w:r>
      <w:proofErr w:type="spellEnd"/>
      <w:r w:rsidRPr="00D84396">
        <w:rPr>
          <w:rFonts w:asciiTheme="minorHAnsi" w:hAnsiTheme="minorHAnsi" w:cstheme="minorHAnsi"/>
        </w:rPr>
        <w:t>/</w:t>
      </w:r>
      <w:proofErr w:type="spellStart"/>
      <w:r w:rsidRPr="00D84396">
        <w:rPr>
          <w:rFonts w:asciiTheme="minorHAnsi" w:hAnsiTheme="minorHAnsi" w:cstheme="minorHAnsi"/>
        </w:rPr>
        <w:t>auditbeat</w:t>
      </w:r>
      <w:proofErr w:type="spellEnd"/>
      <w:r w:rsidRPr="00D84396">
        <w:rPr>
          <w:rFonts w:asciiTheme="minorHAnsi" w:hAnsiTheme="minorHAnsi" w:cstheme="minorHAnsi"/>
        </w:rPr>
        <w:t>/</w:t>
      </w:r>
      <w:proofErr w:type="spellStart"/>
      <w:r w:rsidRPr="00D84396">
        <w:rPr>
          <w:rFonts w:asciiTheme="minorHAnsi" w:hAnsiTheme="minorHAnsi" w:cstheme="minorHAnsi"/>
        </w:rPr>
        <w:t>metricbeat</w:t>
      </w:r>
      <w:proofErr w:type="spellEnd"/>
      <w:r w:rsidRPr="00D84396">
        <w:rPr>
          <w:rFonts w:asciiTheme="minorHAnsi" w:hAnsiTheme="minorHAnsi" w:cstheme="minorHAnsi"/>
        </w:rPr>
        <w:t xml:space="preserve"> </w:t>
      </w:r>
      <w:r w:rsidR="00D84396" w:rsidRPr="00D84396">
        <w:rPr>
          <w:rFonts w:asciiTheme="minorHAnsi" w:hAnsiTheme="minorHAnsi" w:cstheme="minorHAnsi"/>
        </w:rPr>
        <w:t>itd.</w:t>
      </w:r>
      <w:r w:rsidRPr="00D84396">
        <w:rPr>
          <w:rFonts w:asciiTheme="minorHAnsi" w:hAnsiTheme="minorHAnsi" w:cstheme="minorHAnsi"/>
        </w:rPr>
        <w:t>).</w:t>
      </w:r>
    </w:p>
    <w:p w14:paraId="754C4116" w14:textId="77777777" w:rsidR="00C114E8" w:rsidRPr="00D84396" w:rsidRDefault="00C114E8" w:rsidP="00FD5CD8">
      <w:pPr>
        <w:pStyle w:val="Akapitzlist"/>
        <w:numPr>
          <w:ilvl w:val="0"/>
          <w:numId w:val="2"/>
        </w:numPr>
        <w:ind w:left="357" w:hanging="357"/>
        <w:contextualSpacing w:val="0"/>
        <w:rPr>
          <w:rFonts w:asciiTheme="minorHAnsi" w:hAnsiTheme="minorHAnsi" w:cstheme="minorHAnsi"/>
        </w:rPr>
      </w:pPr>
      <w:r w:rsidRPr="00D84396">
        <w:rPr>
          <w:rFonts w:asciiTheme="minorHAnsi" w:hAnsiTheme="minorHAnsi" w:cstheme="minorHAnsi"/>
        </w:rPr>
        <w:t xml:space="preserve">W zakresie </w:t>
      </w:r>
      <w:proofErr w:type="spellStart"/>
      <w:r w:rsidRPr="00D84396">
        <w:rPr>
          <w:rFonts w:asciiTheme="minorHAnsi" w:hAnsiTheme="minorHAnsi" w:cstheme="minorHAnsi"/>
        </w:rPr>
        <w:t>parsowania</w:t>
      </w:r>
      <w:proofErr w:type="spellEnd"/>
      <w:r w:rsidRPr="00D84396">
        <w:rPr>
          <w:rFonts w:asciiTheme="minorHAnsi" w:hAnsiTheme="minorHAnsi" w:cstheme="minorHAnsi"/>
        </w:rPr>
        <w:t xml:space="preserve"> musi być możliwość:</w:t>
      </w:r>
    </w:p>
    <w:p w14:paraId="0969D7AA" w14:textId="77777777" w:rsidR="00C114E8" w:rsidRPr="00D84396" w:rsidRDefault="00C114E8" w:rsidP="00FD5CD8">
      <w:pPr>
        <w:pStyle w:val="Akapitzlist"/>
        <w:numPr>
          <w:ilvl w:val="1"/>
          <w:numId w:val="6"/>
        </w:numPr>
        <w:contextualSpacing w:val="0"/>
        <w:rPr>
          <w:rFonts w:asciiTheme="minorHAnsi" w:hAnsiTheme="minorHAnsi" w:cstheme="minorHAnsi"/>
        </w:rPr>
      </w:pPr>
      <w:r w:rsidRPr="00D84396">
        <w:rPr>
          <w:rFonts w:asciiTheme="minorHAnsi" w:hAnsiTheme="minorHAnsi" w:cstheme="minorHAnsi"/>
        </w:rPr>
        <w:t xml:space="preserve">Tworzenia lub modyfikacji </w:t>
      </w:r>
      <w:proofErr w:type="spellStart"/>
      <w:r w:rsidRPr="00D84396">
        <w:rPr>
          <w:rFonts w:asciiTheme="minorHAnsi" w:hAnsiTheme="minorHAnsi" w:cstheme="minorHAnsi"/>
        </w:rPr>
        <w:t>parsera</w:t>
      </w:r>
      <w:proofErr w:type="spellEnd"/>
      <w:r w:rsidRPr="00D84396">
        <w:rPr>
          <w:rFonts w:asciiTheme="minorHAnsi" w:hAnsiTheme="minorHAnsi" w:cstheme="minorHAnsi"/>
        </w:rPr>
        <w:t xml:space="preserve"> - musi istnieć możliwość weryfikacji poprawności utworzonej logiki poprzez zastosowanie jej do przykładowego logu i wyświetlenie ostatecznej wersji w jakiej log zostanie zapisany w bazie, jeżeli testowany </w:t>
      </w:r>
      <w:proofErr w:type="spellStart"/>
      <w:r w:rsidRPr="00D84396">
        <w:rPr>
          <w:rFonts w:asciiTheme="minorHAnsi" w:hAnsiTheme="minorHAnsi" w:cstheme="minorHAnsi"/>
        </w:rPr>
        <w:t>parser</w:t>
      </w:r>
      <w:proofErr w:type="spellEnd"/>
      <w:r w:rsidRPr="00D84396">
        <w:rPr>
          <w:rFonts w:asciiTheme="minorHAnsi" w:hAnsiTheme="minorHAnsi" w:cstheme="minorHAnsi"/>
        </w:rPr>
        <w:t xml:space="preserve"> zostanie użyty. W przypadku wystąpienia błędów w logice </w:t>
      </w:r>
      <w:proofErr w:type="spellStart"/>
      <w:r w:rsidRPr="00D84396">
        <w:rPr>
          <w:rFonts w:asciiTheme="minorHAnsi" w:hAnsiTheme="minorHAnsi" w:cstheme="minorHAnsi"/>
        </w:rPr>
        <w:t>parsera</w:t>
      </w:r>
      <w:proofErr w:type="spellEnd"/>
      <w:r w:rsidRPr="00D84396">
        <w:rPr>
          <w:rFonts w:asciiTheme="minorHAnsi" w:hAnsiTheme="minorHAnsi" w:cstheme="minorHAnsi"/>
        </w:rPr>
        <w:t>, system powinien poinformować o tym użytkownika.</w:t>
      </w:r>
    </w:p>
    <w:p w14:paraId="3C83532C" w14:textId="1F477E14" w:rsidR="00C114E8" w:rsidRPr="00D84396" w:rsidRDefault="00C114E8" w:rsidP="00FD5CD8">
      <w:pPr>
        <w:pStyle w:val="Akapitzlist"/>
        <w:numPr>
          <w:ilvl w:val="1"/>
          <w:numId w:val="6"/>
        </w:numPr>
        <w:contextualSpacing w:val="0"/>
        <w:rPr>
          <w:rFonts w:asciiTheme="minorHAnsi" w:hAnsiTheme="minorHAnsi" w:cstheme="minorHAnsi"/>
        </w:rPr>
      </w:pPr>
      <w:r w:rsidRPr="00D84396">
        <w:rPr>
          <w:rFonts w:asciiTheme="minorHAnsi" w:hAnsiTheme="minorHAnsi" w:cstheme="minorHAnsi"/>
        </w:rPr>
        <w:lastRenderedPageBreak/>
        <w:t xml:space="preserve">W procesie </w:t>
      </w:r>
      <w:proofErr w:type="spellStart"/>
      <w:r w:rsidRPr="00D84396">
        <w:rPr>
          <w:rFonts w:asciiTheme="minorHAnsi" w:hAnsiTheme="minorHAnsi" w:cstheme="minorHAnsi"/>
        </w:rPr>
        <w:t>parsowania</w:t>
      </w:r>
      <w:proofErr w:type="spellEnd"/>
      <w:r w:rsidRPr="00D84396">
        <w:rPr>
          <w:rFonts w:asciiTheme="minorHAnsi" w:hAnsiTheme="minorHAnsi" w:cstheme="minorHAnsi"/>
        </w:rPr>
        <w:t xml:space="preserve"> oferowane rozwiązanie musi normalizować odbierane logi do ujednoliconego formatu poprzez przypisanie poszczególnych wartości logu do odpowiadających im kluczy (format klucz = wartość). Każdy z utworzonych w procesie </w:t>
      </w:r>
      <w:proofErr w:type="spellStart"/>
      <w:r w:rsidRPr="00D84396">
        <w:rPr>
          <w:rFonts w:asciiTheme="minorHAnsi" w:hAnsiTheme="minorHAnsi" w:cstheme="minorHAnsi"/>
        </w:rPr>
        <w:t>parsowania</w:t>
      </w:r>
      <w:proofErr w:type="spellEnd"/>
      <w:r w:rsidRPr="00D84396">
        <w:rPr>
          <w:rFonts w:asciiTheme="minorHAnsi" w:hAnsiTheme="minorHAnsi" w:cstheme="minorHAnsi"/>
        </w:rPr>
        <w:t xml:space="preserve"> kluczy powinien być oddzielnie indeksowany w bazie </w:t>
      </w:r>
      <w:r w:rsidR="00D84396" w:rsidRPr="00D84396">
        <w:rPr>
          <w:rFonts w:asciiTheme="minorHAnsi" w:hAnsiTheme="minorHAnsi" w:cstheme="minorHAnsi"/>
        </w:rPr>
        <w:t>danych,</w:t>
      </w:r>
      <w:r w:rsidRPr="00D84396">
        <w:rPr>
          <w:rFonts w:asciiTheme="minorHAnsi" w:hAnsiTheme="minorHAnsi" w:cstheme="minorHAnsi"/>
        </w:rPr>
        <w:t xml:space="preserve"> aby umożliwić szybkie wyszukiwanie wartości skojarzonych z danym kluczem. Zintegrowane w systemie </w:t>
      </w:r>
      <w:proofErr w:type="spellStart"/>
      <w:r w:rsidRPr="00D84396">
        <w:rPr>
          <w:rFonts w:asciiTheme="minorHAnsi" w:hAnsiTheme="minorHAnsi" w:cstheme="minorHAnsi"/>
        </w:rPr>
        <w:t>parsery</w:t>
      </w:r>
      <w:proofErr w:type="spellEnd"/>
      <w:r w:rsidRPr="00D84396">
        <w:rPr>
          <w:rFonts w:asciiTheme="minorHAnsi" w:hAnsiTheme="minorHAnsi" w:cstheme="minorHAnsi"/>
        </w:rPr>
        <w:t xml:space="preserve"> powinny automatycznie wzbogacać procesowane logi o odpowiednią kategorię. Wymagane jest rozróżnianie przynajmniej następujących typów logów: udane logowanie, nieudane logowanie, wylogowanie, zmiana konfiguracji.</w:t>
      </w:r>
    </w:p>
    <w:p w14:paraId="151AA497" w14:textId="77777777" w:rsidR="00C114E8" w:rsidRPr="00D84396" w:rsidRDefault="00C114E8" w:rsidP="00FD5CD8">
      <w:pPr>
        <w:pStyle w:val="Akapitzlist"/>
        <w:numPr>
          <w:ilvl w:val="1"/>
          <w:numId w:val="6"/>
        </w:numPr>
        <w:contextualSpacing w:val="0"/>
        <w:rPr>
          <w:rFonts w:asciiTheme="minorHAnsi" w:hAnsiTheme="minorHAnsi" w:cstheme="minorHAnsi"/>
        </w:rPr>
      </w:pPr>
      <w:r w:rsidRPr="00D84396">
        <w:rPr>
          <w:rFonts w:asciiTheme="minorHAnsi" w:hAnsiTheme="minorHAnsi" w:cstheme="minorHAnsi"/>
        </w:rPr>
        <w:t xml:space="preserve">Dodania w/w kategorii podczas tworzenia własnych </w:t>
      </w:r>
      <w:proofErr w:type="spellStart"/>
      <w:r w:rsidRPr="00D84396">
        <w:rPr>
          <w:rFonts w:asciiTheme="minorHAnsi" w:hAnsiTheme="minorHAnsi" w:cstheme="minorHAnsi"/>
        </w:rPr>
        <w:t>parserów</w:t>
      </w:r>
      <w:proofErr w:type="spellEnd"/>
      <w:r w:rsidRPr="00D84396">
        <w:rPr>
          <w:rFonts w:asciiTheme="minorHAnsi" w:hAnsiTheme="minorHAnsi" w:cstheme="minorHAnsi"/>
        </w:rPr>
        <w:t>.</w:t>
      </w:r>
    </w:p>
    <w:p w14:paraId="3A28F405" w14:textId="77777777" w:rsidR="00C114E8" w:rsidRPr="00D84396" w:rsidRDefault="00C114E8" w:rsidP="00FD5CD8">
      <w:pPr>
        <w:pStyle w:val="Akapitzlist"/>
        <w:numPr>
          <w:ilvl w:val="1"/>
          <w:numId w:val="6"/>
        </w:numPr>
        <w:contextualSpacing w:val="0"/>
        <w:rPr>
          <w:rFonts w:asciiTheme="minorHAnsi" w:hAnsiTheme="minorHAnsi" w:cstheme="minorHAnsi"/>
        </w:rPr>
      </w:pPr>
      <w:r w:rsidRPr="00D84396">
        <w:rPr>
          <w:rFonts w:asciiTheme="minorHAnsi" w:hAnsiTheme="minorHAnsi" w:cstheme="minorHAnsi"/>
        </w:rPr>
        <w:t>Zamiany wybranych elementów logu na podstawowe typy (</w:t>
      </w:r>
      <w:proofErr w:type="spellStart"/>
      <w:r w:rsidRPr="00D84396">
        <w:rPr>
          <w:rFonts w:asciiTheme="minorHAnsi" w:hAnsiTheme="minorHAnsi" w:cstheme="minorHAnsi"/>
        </w:rPr>
        <w:t>integer</w:t>
      </w:r>
      <w:proofErr w:type="spellEnd"/>
      <w:r w:rsidRPr="00D84396">
        <w:rPr>
          <w:rFonts w:asciiTheme="minorHAnsi" w:hAnsiTheme="minorHAnsi" w:cstheme="minorHAnsi"/>
        </w:rPr>
        <w:t xml:space="preserve">, </w:t>
      </w:r>
      <w:proofErr w:type="spellStart"/>
      <w:r w:rsidRPr="00D84396">
        <w:rPr>
          <w:rFonts w:asciiTheme="minorHAnsi" w:hAnsiTheme="minorHAnsi" w:cstheme="minorHAnsi"/>
        </w:rPr>
        <w:t>float</w:t>
      </w:r>
      <w:proofErr w:type="spellEnd"/>
      <w:r w:rsidRPr="00D84396">
        <w:rPr>
          <w:rFonts w:asciiTheme="minorHAnsi" w:hAnsiTheme="minorHAnsi" w:cstheme="minorHAnsi"/>
        </w:rPr>
        <w:t xml:space="preserve">), w celu wykonywania na nich operacji matematycznych (suma, średnia, największa/najmniejsza wartość etc.) podczas prezentowania ich na </w:t>
      </w:r>
      <w:proofErr w:type="spellStart"/>
      <w:r w:rsidRPr="00D84396">
        <w:rPr>
          <w:rFonts w:asciiTheme="minorHAnsi" w:hAnsiTheme="minorHAnsi" w:cstheme="minorHAnsi"/>
        </w:rPr>
        <w:t>dashboardach</w:t>
      </w:r>
      <w:proofErr w:type="spellEnd"/>
      <w:r w:rsidRPr="00D84396">
        <w:rPr>
          <w:rFonts w:asciiTheme="minorHAnsi" w:hAnsiTheme="minorHAnsi" w:cstheme="minorHAnsi"/>
        </w:rPr>
        <w:t>.</w:t>
      </w:r>
    </w:p>
    <w:p w14:paraId="50264260" w14:textId="77777777" w:rsidR="00C114E8" w:rsidRPr="00D84396" w:rsidRDefault="00C114E8" w:rsidP="00FD5CD8">
      <w:pPr>
        <w:pStyle w:val="Akapitzlist"/>
        <w:numPr>
          <w:ilvl w:val="1"/>
          <w:numId w:val="6"/>
        </w:numPr>
        <w:contextualSpacing w:val="0"/>
        <w:rPr>
          <w:rFonts w:asciiTheme="minorHAnsi" w:hAnsiTheme="minorHAnsi" w:cstheme="minorHAnsi"/>
        </w:rPr>
      </w:pPr>
      <w:r w:rsidRPr="00D84396">
        <w:rPr>
          <w:rFonts w:asciiTheme="minorHAnsi" w:hAnsiTheme="minorHAnsi" w:cstheme="minorHAnsi"/>
        </w:rPr>
        <w:t>Wykorzystania operacji matematycznych (dodawanie, odejmowanie, mnożenie, dzielenie) oraz operacji natywnego kodowania/dekodowania URL. Te operacje muszą umożliwiać tworzenie logiki mającej na celu tworzenie linków URL do zewnętrznych systemów oraz połączenie narzędzia z zewnętrznymi aplikacjami.</w:t>
      </w:r>
    </w:p>
    <w:p w14:paraId="66CD3F8E" w14:textId="77777777" w:rsidR="00C114E8" w:rsidRPr="00D84396" w:rsidRDefault="00C114E8" w:rsidP="00FD5CD8">
      <w:pPr>
        <w:pStyle w:val="Akapitzlist"/>
        <w:numPr>
          <w:ilvl w:val="1"/>
          <w:numId w:val="6"/>
        </w:numPr>
        <w:contextualSpacing w:val="0"/>
        <w:rPr>
          <w:rFonts w:asciiTheme="minorHAnsi" w:hAnsiTheme="minorHAnsi" w:cstheme="minorHAnsi"/>
        </w:rPr>
      </w:pPr>
      <w:r w:rsidRPr="00D84396">
        <w:rPr>
          <w:rFonts w:asciiTheme="minorHAnsi" w:hAnsiTheme="minorHAnsi" w:cstheme="minorHAnsi"/>
        </w:rPr>
        <w:t>Dodawania własnych znaczników czasu do odbieranych logów i wykorzystywać go podczas przeglądania danych. Jednocześnie system musi zachowywać oryginalny znacznik czasu z odebranych logów.</w:t>
      </w:r>
    </w:p>
    <w:p w14:paraId="6B0C0CE4" w14:textId="77777777" w:rsidR="00C114E8" w:rsidRPr="00D84396" w:rsidRDefault="00C114E8" w:rsidP="00FD5CD8">
      <w:pPr>
        <w:pStyle w:val="Akapitzlist"/>
        <w:numPr>
          <w:ilvl w:val="1"/>
          <w:numId w:val="6"/>
        </w:numPr>
        <w:contextualSpacing w:val="0"/>
        <w:rPr>
          <w:rFonts w:asciiTheme="minorHAnsi" w:hAnsiTheme="minorHAnsi" w:cstheme="minorHAnsi"/>
        </w:rPr>
      </w:pPr>
      <w:r w:rsidRPr="00D84396">
        <w:rPr>
          <w:rFonts w:asciiTheme="minorHAnsi" w:hAnsiTheme="minorHAnsi" w:cstheme="minorHAnsi"/>
        </w:rPr>
        <w:t xml:space="preserve">Tworzenie własnych </w:t>
      </w:r>
      <w:proofErr w:type="spellStart"/>
      <w:r w:rsidRPr="00D84396">
        <w:rPr>
          <w:rFonts w:asciiTheme="minorHAnsi" w:hAnsiTheme="minorHAnsi" w:cstheme="minorHAnsi"/>
        </w:rPr>
        <w:t>parserów</w:t>
      </w:r>
      <w:proofErr w:type="spellEnd"/>
      <w:r w:rsidRPr="00D84396">
        <w:rPr>
          <w:rFonts w:asciiTheme="minorHAnsi" w:hAnsiTheme="minorHAnsi" w:cstheme="minorHAnsi"/>
        </w:rPr>
        <w:t xml:space="preserve"> musi umożliwiać ustawienie typu wartości jako adres MAC i identyfikację producenta urządzenia sieciowego.</w:t>
      </w:r>
    </w:p>
    <w:p w14:paraId="48576CA8" w14:textId="381BB2AE" w:rsidR="00C114E8" w:rsidRPr="00D84396" w:rsidRDefault="00C114E8" w:rsidP="00FD5CD8">
      <w:pPr>
        <w:pStyle w:val="Akapitzlist"/>
        <w:numPr>
          <w:ilvl w:val="1"/>
          <w:numId w:val="6"/>
        </w:numPr>
        <w:contextualSpacing w:val="0"/>
        <w:rPr>
          <w:rFonts w:asciiTheme="minorHAnsi" w:hAnsiTheme="minorHAnsi" w:cstheme="minorHAnsi"/>
        </w:rPr>
      </w:pPr>
      <w:r w:rsidRPr="00D84396">
        <w:rPr>
          <w:rFonts w:asciiTheme="minorHAnsi" w:hAnsiTheme="minorHAnsi" w:cstheme="minorHAnsi"/>
        </w:rPr>
        <w:t xml:space="preserve">Automatycznego wzbogacania wartości IP </w:t>
      </w:r>
      <w:proofErr w:type="spellStart"/>
      <w:r w:rsidRPr="00D84396">
        <w:rPr>
          <w:rFonts w:asciiTheme="minorHAnsi" w:hAnsiTheme="minorHAnsi" w:cstheme="minorHAnsi"/>
        </w:rPr>
        <w:t>wyekstraktowane</w:t>
      </w:r>
      <w:proofErr w:type="spellEnd"/>
      <w:r w:rsidRPr="00D84396">
        <w:rPr>
          <w:rFonts w:asciiTheme="minorHAnsi" w:hAnsiTheme="minorHAnsi" w:cstheme="minorHAnsi"/>
        </w:rPr>
        <w:t xml:space="preserve"> z pól logu o powiązany rekord DNS i dane </w:t>
      </w:r>
      <w:proofErr w:type="spellStart"/>
      <w:r w:rsidR="00D84396" w:rsidRPr="00D84396">
        <w:rPr>
          <w:rFonts w:asciiTheme="minorHAnsi" w:hAnsiTheme="minorHAnsi" w:cstheme="minorHAnsi"/>
        </w:rPr>
        <w:t>GeoIP</w:t>
      </w:r>
      <w:proofErr w:type="spellEnd"/>
      <w:r w:rsidR="00D84396" w:rsidRPr="00D84396">
        <w:rPr>
          <w:rFonts w:asciiTheme="minorHAnsi" w:hAnsiTheme="minorHAnsi" w:cstheme="minorHAnsi"/>
        </w:rPr>
        <w:t>,</w:t>
      </w:r>
      <w:r w:rsidRPr="00D84396">
        <w:rPr>
          <w:rFonts w:asciiTheme="minorHAnsi" w:hAnsiTheme="minorHAnsi" w:cstheme="minorHAnsi"/>
        </w:rPr>
        <w:t xml:space="preserve"> aby umożliwić ich graficzną reprezentację na widoku mapy świata bez konieczności wykorzystania zewnętrznych usług bądź aplikacji.</w:t>
      </w:r>
    </w:p>
    <w:p w14:paraId="5CF03D2D" w14:textId="77777777" w:rsidR="00C114E8" w:rsidRPr="00D84396" w:rsidRDefault="00C114E8" w:rsidP="00FD5CD8">
      <w:pPr>
        <w:pStyle w:val="Akapitzlist"/>
        <w:numPr>
          <w:ilvl w:val="1"/>
          <w:numId w:val="6"/>
        </w:numPr>
        <w:contextualSpacing w:val="0"/>
        <w:rPr>
          <w:rFonts w:asciiTheme="minorHAnsi" w:hAnsiTheme="minorHAnsi" w:cstheme="minorHAnsi"/>
        </w:rPr>
      </w:pPr>
      <w:r w:rsidRPr="00D84396">
        <w:rPr>
          <w:rFonts w:asciiTheme="minorHAnsi" w:hAnsiTheme="minorHAnsi" w:cstheme="minorHAnsi"/>
        </w:rPr>
        <w:t>Średnią stałą wydajność procesowania min. 2000 EPS (logów na sekundę), przy założeniu średniego rozmiaru logu równego 700 Bajtów. W przypadku wystąpienia większej chwilowej ilości logów na sekundę, rozwiązanie musi być w stanie wykorzystać bufor i umożliwić odbieranie dwukrotnej większej wartości prze co najmniej 5 minut.</w:t>
      </w:r>
    </w:p>
    <w:p w14:paraId="0767C084" w14:textId="77777777" w:rsidR="00C114E8" w:rsidRPr="00D84396" w:rsidRDefault="00C114E8" w:rsidP="00FD5CD8">
      <w:pPr>
        <w:pStyle w:val="Akapitzlist"/>
        <w:numPr>
          <w:ilvl w:val="0"/>
          <w:numId w:val="2"/>
        </w:numPr>
        <w:ind w:left="357" w:hanging="357"/>
        <w:contextualSpacing w:val="0"/>
        <w:rPr>
          <w:rFonts w:asciiTheme="minorHAnsi" w:hAnsiTheme="minorHAnsi" w:cstheme="minorHAnsi"/>
        </w:rPr>
      </w:pPr>
      <w:r w:rsidRPr="00D84396">
        <w:rPr>
          <w:rFonts w:asciiTheme="minorHAnsi" w:hAnsiTheme="minorHAnsi" w:cstheme="minorHAnsi"/>
        </w:rPr>
        <w:t>Oferowane rozwiązanie musi umożliwiać również:</w:t>
      </w:r>
    </w:p>
    <w:p w14:paraId="32514146" w14:textId="77777777" w:rsidR="00C114E8" w:rsidRPr="00D84396" w:rsidRDefault="00C114E8" w:rsidP="00FD5CD8">
      <w:pPr>
        <w:pStyle w:val="Akapitzlist"/>
        <w:numPr>
          <w:ilvl w:val="1"/>
          <w:numId w:val="7"/>
        </w:numPr>
        <w:contextualSpacing w:val="0"/>
        <w:rPr>
          <w:rFonts w:asciiTheme="minorHAnsi" w:hAnsiTheme="minorHAnsi" w:cstheme="minorHAnsi"/>
        </w:rPr>
      </w:pPr>
      <w:r w:rsidRPr="00D84396">
        <w:rPr>
          <w:rFonts w:asciiTheme="minorHAnsi" w:hAnsiTheme="minorHAnsi" w:cstheme="minorHAnsi"/>
        </w:rPr>
        <w:t>Zbieranie logów i zdarzeń z systemów Windows poprzez dedykowanego agenta instalowanego na stacji końcowej/serwerze. Agent musi być centralnie zarządzany z konsoli systemu.</w:t>
      </w:r>
    </w:p>
    <w:p w14:paraId="7241F28B" w14:textId="77777777" w:rsidR="00C114E8" w:rsidRPr="00D84396" w:rsidRDefault="00C114E8" w:rsidP="00FD5CD8">
      <w:pPr>
        <w:pStyle w:val="Akapitzlist"/>
        <w:numPr>
          <w:ilvl w:val="1"/>
          <w:numId w:val="7"/>
        </w:numPr>
        <w:contextualSpacing w:val="0"/>
        <w:rPr>
          <w:rFonts w:asciiTheme="minorHAnsi" w:hAnsiTheme="minorHAnsi" w:cstheme="minorHAnsi"/>
        </w:rPr>
      </w:pPr>
      <w:r w:rsidRPr="00D84396">
        <w:rPr>
          <w:rFonts w:asciiTheme="minorHAnsi" w:hAnsiTheme="minorHAnsi" w:cstheme="minorHAnsi"/>
        </w:rPr>
        <w:t>Odbieranie logów na przynajmniej 50 różnych portach UDP/TCP w celu ułatwienia rozróżnienia źródeł.</w:t>
      </w:r>
    </w:p>
    <w:p w14:paraId="6702AFB6" w14:textId="77777777" w:rsidR="00C114E8" w:rsidRPr="00D84396" w:rsidRDefault="00C114E8" w:rsidP="00FD5CD8">
      <w:pPr>
        <w:pStyle w:val="Akapitzlist"/>
        <w:numPr>
          <w:ilvl w:val="1"/>
          <w:numId w:val="7"/>
        </w:numPr>
        <w:contextualSpacing w:val="0"/>
        <w:rPr>
          <w:rFonts w:asciiTheme="minorHAnsi" w:hAnsiTheme="minorHAnsi" w:cstheme="minorHAnsi"/>
        </w:rPr>
      </w:pPr>
      <w:r w:rsidRPr="00D84396">
        <w:rPr>
          <w:rFonts w:asciiTheme="minorHAnsi" w:hAnsiTheme="minorHAnsi" w:cstheme="minorHAnsi"/>
        </w:rPr>
        <w:t xml:space="preserve">Procesowanie (kolekcjonowanie oraz </w:t>
      </w:r>
      <w:proofErr w:type="spellStart"/>
      <w:r w:rsidRPr="00D84396">
        <w:rPr>
          <w:rFonts w:asciiTheme="minorHAnsi" w:hAnsiTheme="minorHAnsi" w:cstheme="minorHAnsi"/>
        </w:rPr>
        <w:t>parsowanie</w:t>
      </w:r>
      <w:proofErr w:type="spellEnd"/>
      <w:r w:rsidRPr="00D84396">
        <w:rPr>
          <w:rFonts w:asciiTheme="minorHAnsi" w:hAnsiTheme="minorHAnsi" w:cstheme="minorHAnsi"/>
        </w:rPr>
        <w:t>) logów z dowolnych źródeł takich jak aplikacje, systemy operacyjne oraz urządzenia sieciowe.</w:t>
      </w:r>
    </w:p>
    <w:p w14:paraId="6D1BC4A3" w14:textId="77777777" w:rsidR="00C114E8" w:rsidRPr="00D84396" w:rsidRDefault="00C114E8" w:rsidP="00FD5CD8">
      <w:pPr>
        <w:pStyle w:val="Akapitzlist"/>
        <w:numPr>
          <w:ilvl w:val="1"/>
          <w:numId w:val="7"/>
        </w:numPr>
        <w:contextualSpacing w:val="0"/>
        <w:rPr>
          <w:rFonts w:asciiTheme="minorHAnsi" w:hAnsiTheme="minorHAnsi" w:cstheme="minorHAnsi"/>
        </w:rPr>
      </w:pPr>
      <w:r w:rsidRPr="00D84396">
        <w:rPr>
          <w:rFonts w:asciiTheme="minorHAnsi" w:hAnsiTheme="minorHAnsi" w:cstheme="minorHAnsi"/>
        </w:rPr>
        <w:t xml:space="preserve">Zbieranie logów z platformy Office365 bez konieczności instalacji dodatkowych komponentów. Proszę dostarczyć dokumentację opisującą proces konfiguracji </w:t>
      </w:r>
      <w:proofErr w:type="spellStart"/>
      <w:r w:rsidRPr="00D84396">
        <w:rPr>
          <w:rFonts w:asciiTheme="minorHAnsi" w:hAnsiTheme="minorHAnsi" w:cstheme="minorHAnsi"/>
        </w:rPr>
        <w:t>connectora</w:t>
      </w:r>
      <w:proofErr w:type="spellEnd"/>
      <w:r w:rsidRPr="00D84396">
        <w:rPr>
          <w:rFonts w:asciiTheme="minorHAnsi" w:hAnsiTheme="minorHAnsi" w:cstheme="minorHAnsi"/>
        </w:rPr>
        <w:t xml:space="preserve"> Office365.</w:t>
      </w:r>
    </w:p>
    <w:p w14:paraId="5D539427" w14:textId="7E10FF25" w:rsidR="00C114E8" w:rsidRPr="00D84396" w:rsidRDefault="00C114E8" w:rsidP="00FD5CD8">
      <w:pPr>
        <w:pStyle w:val="Akapitzlist"/>
        <w:numPr>
          <w:ilvl w:val="1"/>
          <w:numId w:val="7"/>
        </w:numPr>
        <w:contextualSpacing w:val="0"/>
        <w:rPr>
          <w:rFonts w:asciiTheme="minorHAnsi" w:hAnsiTheme="minorHAnsi" w:cstheme="minorHAnsi"/>
        </w:rPr>
      </w:pPr>
      <w:r w:rsidRPr="00D84396">
        <w:rPr>
          <w:rFonts w:asciiTheme="minorHAnsi" w:hAnsiTheme="minorHAnsi" w:cstheme="minorHAnsi"/>
        </w:rPr>
        <w:lastRenderedPageBreak/>
        <w:t xml:space="preserve">Monitorowanie źródeł logów i tworzenie reguł mających na celu powiadamianie administratora systemu w </w:t>
      </w:r>
      <w:r w:rsidR="00D84396" w:rsidRPr="00D84396">
        <w:rPr>
          <w:rFonts w:asciiTheme="minorHAnsi" w:hAnsiTheme="minorHAnsi" w:cstheme="minorHAnsi"/>
        </w:rPr>
        <w:t>przypadku,</w:t>
      </w:r>
      <w:r w:rsidRPr="00D84396">
        <w:rPr>
          <w:rFonts w:asciiTheme="minorHAnsi" w:hAnsiTheme="minorHAnsi" w:cstheme="minorHAnsi"/>
        </w:rPr>
        <w:t xml:space="preserve"> w którym źródło logów zdefiniowane w regule nie wyśle logów w określonym interwale. System musi być dostarczony wraz z </w:t>
      </w:r>
      <w:proofErr w:type="spellStart"/>
      <w:r w:rsidRPr="00D84396">
        <w:rPr>
          <w:rFonts w:asciiTheme="minorHAnsi" w:hAnsiTheme="minorHAnsi" w:cstheme="minorHAnsi"/>
        </w:rPr>
        <w:t>parserami</w:t>
      </w:r>
      <w:proofErr w:type="spellEnd"/>
      <w:r w:rsidRPr="00D84396">
        <w:rPr>
          <w:rFonts w:asciiTheme="minorHAnsi" w:hAnsiTheme="minorHAnsi" w:cstheme="minorHAnsi"/>
        </w:rPr>
        <w:t xml:space="preserve"> do obsługi logów generowanych przez urządzenia najpopularniejszych dostawców rozwiązań IT oraz umożliwiać tworzenie własnej logiki </w:t>
      </w:r>
      <w:proofErr w:type="spellStart"/>
      <w:r w:rsidRPr="00D84396">
        <w:rPr>
          <w:rFonts w:asciiTheme="minorHAnsi" w:hAnsiTheme="minorHAnsi" w:cstheme="minorHAnsi"/>
        </w:rPr>
        <w:t>parsowania</w:t>
      </w:r>
      <w:proofErr w:type="spellEnd"/>
      <w:r w:rsidRPr="00D84396">
        <w:rPr>
          <w:rFonts w:asciiTheme="minorHAnsi" w:hAnsiTheme="minorHAnsi" w:cstheme="minorHAnsi"/>
        </w:rPr>
        <w:t xml:space="preserve"> dla nietypowych źródeł.</w:t>
      </w:r>
    </w:p>
    <w:p w14:paraId="6A678E95" w14:textId="77777777" w:rsidR="00C114E8" w:rsidRPr="00D84396" w:rsidRDefault="00C114E8" w:rsidP="00FD5CD8">
      <w:pPr>
        <w:pStyle w:val="Akapitzlist"/>
        <w:numPr>
          <w:ilvl w:val="1"/>
          <w:numId w:val="7"/>
        </w:numPr>
        <w:contextualSpacing w:val="0"/>
        <w:rPr>
          <w:rFonts w:asciiTheme="minorHAnsi" w:hAnsiTheme="minorHAnsi" w:cstheme="minorHAnsi"/>
        </w:rPr>
      </w:pPr>
      <w:r w:rsidRPr="00D84396">
        <w:rPr>
          <w:rFonts w:asciiTheme="minorHAnsi" w:hAnsiTheme="minorHAnsi" w:cstheme="minorHAnsi"/>
        </w:rPr>
        <w:t>Odbieranie i procesowanie logów, zdarzeń oraz innych danych przesyłanych przez urządzenia w sposób jawny i ustandaryzowany, wykorzystując co najmniej następujące protokoły: UDP/TCP SYSLOG, TCP RELP (nieszyfrowany), TCP RELP (szyfrowany).</w:t>
      </w:r>
    </w:p>
    <w:p w14:paraId="21D5D1FB" w14:textId="77777777" w:rsidR="00C114E8" w:rsidRPr="00D84396" w:rsidRDefault="00C114E8" w:rsidP="00FD5CD8">
      <w:pPr>
        <w:pStyle w:val="Akapitzlist"/>
        <w:numPr>
          <w:ilvl w:val="1"/>
          <w:numId w:val="7"/>
        </w:numPr>
        <w:contextualSpacing w:val="0"/>
        <w:rPr>
          <w:rFonts w:asciiTheme="minorHAnsi" w:hAnsiTheme="minorHAnsi" w:cstheme="minorHAnsi"/>
        </w:rPr>
      </w:pPr>
      <w:r w:rsidRPr="00D84396">
        <w:rPr>
          <w:rFonts w:asciiTheme="minorHAnsi" w:hAnsiTheme="minorHAnsi" w:cstheme="minorHAnsi"/>
        </w:rPr>
        <w:t>Łatwe tworzenie ról definiujących poziom dostępu użytkowników do zapisanych logów oraz poszczególnych elementów systemu. Wymagane jest dostarczenie dokumentacji opisującej sposób tworzenia ról użytkowników.</w:t>
      </w:r>
    </w:p>
    <w:p w14:paraId="22E55A95" w14:textId="77777777" w:rsidR="00C114E8" w:rsidRPr="00D84396" w:rsidRDefault="00C114E8" w:rsidP="00FD5CD8">
      <w:pPr>
        <w:pStyle w:val="Akapitzlist"/>
        <w:numPr>
          <w:ilvl w:val="1"/>
          <w:numId w:val="7"/>
        </w:numPr>
        <w:contextualSpacing w:val="0"/>
        <w:rPr>
          <w:rFonts w:asciiTheme="minorHAnsi" w:hAnsiTheme="minorHAnsi" w:cstheme="minorHAnsi"/>
        </w:rPr>
      </w:pPr>
      <w:r w:rsidRPr="00D84396">
        <w:rPr>
          <w:rFonts w:asciiTheme="minorHAnsi" w:hAnsiTheme="minorHAnsi" w:cstheme="minorHAnsi"/>
        </w:rPr>
        <w:t>Wzbogacanie logów o dodatkowe informacje z zewnętrznych list (przykład: wzbogacenie nazwy użytkownika o jego adres email i przynależność do grup AD).</w:t>
      </w:r>
    </w:p>
    <w:p w14:paraId="53D0DC25" w14:textId="77777777" w:rsidR="00C114E8" w:rsidRPr="00D84396" w:rsidRDefault="00C114E8" w:rsidP="00FD5CD8">
      <w:pPr>
        <w:pStyle w:val="Akapitzlist"/>
        <w:numPr>
          <w:ilvl w:val="1"/>
          <w:numId w:val="7"/>
        </w:numPr>
        <w:contextualSpacing w:val="0"/>
        <w:rPr>
          <w:rFonts w:asciiTheme="minorHAnsi" w:hAnsiTheme="minorHAnsi" w:cstheme="minorHAnsi"/>
        </w:rPr>
      </w:pPr>
      <w:r w:rsidRPr="00D84396">
        <w:rPr>
          <w:rFonts w:asciiTheme="minorHAnsi" w:hAnsiTheme="minorHAnsi" w:cstheme="minorHAnsi"/>
        </w:rPr>
        <w:t>Integrację z systemem LDAP w celu logowania użytkowników. W przypadku awarii systemu LDAP, Zamawiający wymaga również możliwości logowania lokalnego.</w:t>
      </w:r>
    </w:p>
    <w:p w14:paraId="0E9A655D" w14:textId="77777777" w:rsidR="00C114E8" w:rsidRPr="00D84396" w:rsidRDefault="00C114E8" w:rsidP="00FD5CD8">
      <w:pPr>
        <w:pStyle w:val="Akapitzlist"/>
        <w:numPr>
          <w:ilvl w:val="1"/>
          <w:numId w:val="7"/>
        </w:numPr>
        <w:contextualSpacing w:val="0"/>
        <w:rPr>
          <w:rFonts w:asciiTheme="minorHAnsi" w:hAnsiTheme="minorHAnsi" w:cstheme="minorHAnsi"/>
        </w:rPr>
      </w:pPr>
      <w:proofErr w:type="spellStart"/>
      <w:r w:rsidRPr="00D84396">
        <w:rPr>
          <w:rFonts w:asciiTheme="minorHAnsi" w:hAnsiTheme="minorHAnsi" w:cstheme="minorHAnsi"/>
        </w:rPr>
        <w:t>Tagowanie</w:t>
      </w:r>
      <w:proofErr w:type="spellEnd"/>
      <w:r w:rsidRPr="00D84396">
        <w:rPr>
          <w:rFonts w:asciiTheme="minorHAnsi" w:hAnsiTheme="minorHAnsi" w:cstheme="minorHAnsi"/>
        </w:rPr>
        <w:t xml:space="preserve"> indywidualnych źródeł danych, aplikacji, urządzeń czy całych podsieci IP, w celu oznaczania, przykładowo: lokalizacji urządzenia, jego typu, krytyczności etc. </w:t>
      </w:r>
      <w:proofErr w:type="spellStart"/>
      <w:r w:rsidRPr="00D84396">
        <w:rPr>
          <w:rFonts w:asciiTheme="minorHAnsi" w:hAnsiTheme="minorHAnsi" w:cstheme="minorHAnsi"/>
        </w:rPr>
        <w:t>Tagi</w:t>
      </w:r>
      <w:proofErr w:type="spellEnd"/>
      <w:r w:rsidRPr="00D84396">
        <w:rPr>
          <w:rFonts w:asciiTheme="minorHAnsi" w:hAnsiTheme="minorHAnsi" w:cstheme="minorHAnsi"/>
        </w:rPr>
        <w:t xml:space="preserve"> muszą być możliwe do dodania w procesie tworzenia </w:t>
      </w:r>
      <w:proofErr w:type="spellStart"/>
      <w:r w:rsidRPr="00D84396">
        <w:rPr>
          <w:rFonts w:asciiTheme="minorHAnsi" w:hAnsiTheme="minorHAnsi" w:cstheme="minorHAnsi"/>
        </w:rPr>
        <w:t>parsera</w:t>
      </w:r>
      <w:proofErr w:type="spellEnd"/>
      <w:r w:rsidRPr="00D84396">
        <w:rPr>
          <w:rFonts w:asciiTheme="minorHAnsi" w:hAnsiTheme="minorHAnsi" w:cstheme="minorHAnsi"/>
        </w:rPr>
        <w:t xml:space="preserve">. Wszystkie dodane </w:t>
      </w:r>
      <w:proofErr w:type="spellStart"/>
      <w:r w:rsidRPr="00D84396">
        <w:rPr>
          <w:rFonts w:asciiTheme="minorHAnsi" w:hAnsiTheme="minorHAnsi" w:cstheme="minorHAnsi"/>
        </w:rPr>
        <w:t>tagi</w:t>
      </w:r>
      <w:proofErr w:type="spellEnd"/>
      <w:r w:rsidRPr="00D84396">
        <w:rPr>
          <w:rFonts w:asciiTheme="minorHAnsi" w:hAnsiTheme="minorHAnsi" w:cstheme="minorHAnsi"/>
        </w:rPr>
        <w:t xml:space="preserve"> muszą być przechowywane razem z logiem zapisanym w bazie. System musi umożliwiać filtrowanie i wyszukiwanie logów w oparciu o </w:t>
      </w:r>
      <w:proofErr w:type="spellStart"/>
      <w:r w:rsidRPr="00D84396">
        <w:rPr>
          <w:rFonts w:asciiTheme="minorHAnsi" w:hAnsiTheme="minorHAnsi" w:cstheme="minorHAnsi"/>
        </w:rPr>
        <w:t>tagi</w:t>
      </w:r>
      <w:proofErr w:type="spellEnd"/>
      <w:r w:rsidRPr="00D84396">
        <w:rPr>
          <w:rFonts w:asciiTheme="minorHAnsi" w:hAnsiTheme="minorHAnsi" w:cstheme="minorHAnsi"/>
        </w:rPr>
        <w:t xml:space="preserve">, a także umożliwiać ograniczenie widoczności logów posiadających określony </w:t>
      </w:r>
      <w:proofErr w:type="spellStart"/>
      <w:r w:rsidRPr="00D84396">
        <w:rPr>
          <w:rFonts w:asciiTheme="minorHAnsi" w:hAnsiTheme="minorHAnsi" w:cstheme="minorHAnsi"/>
        </w:rPr>
        <w:t>tag</w:t>
      </w:r>
      <w:proofErr w:type="spellEnd"/>
      <w:r w:rsidRPr="00D84396">
        <w:rPr>
          <w:rFonts w:asciiTheme="minorHAnsi" w:hAnsiTheme="minorHAnsi" w:cstheme="minorHAnsi"/>
        </w:rPr>
        <w:t xml:space="preserve"> w procesie definiowania ról.</w:t>
      </w:r>
    </w:p>
    <w:p w14:paraId="542F662B" w14:textId="77777777" w:rsidR="00C114E8" w:rsidRPr="00D84396" w:rsidRDefault="00C114E8" w:rsidP="00FD5CD8">
      <w:pPr>
        <w:pStyle w:val="Akapitzlist"/>
        <w:numPr>
          <w:ilvl w:val="1"/>
          <w:numId w:val="7"/>
        </w:numPr>
        <w:contextualSpacing w:val="0"/>
        <w:rPr>
          <w:rFonts w:asciiTheme="minorHAnsi" w:hAnsiTheme="minorHAnsi" w:cstheme="minorHAnsi"/>
        </w:rPr>
      </w:pPr>
      <w:r w:rsidRPr="00D84396">
        <w:rPr>
          <w:rFonts w:asciiTheme="minorHAnsi" w:hAnsiTheme="minorHAnsi" w:cstheme="minorHAnsi"/>
        </w:rPr>
        <w:t>Wykorzystanie REST-API do integracji z zewnętrznymi systemami do monitoringu (</w:t>
      </w:r>
      <w:proofErr w:type="spellStart"/>
      <w:r w:rsidRPr="00D84396">
        <w:rPr>
          <w:rFonts w:asciiTheme="minorHAnsi" w:hAnsiTheme="minorHAnsi" w:cstheme="minorHAnsi"/>
        </w:rPr>
        <w:t>Zabbix</w:t>
      </w:r>
      <w:proofErr w:type="spellEnd"/>
      <w:r w:rsidRPr="00D84396">
        <w:rPr>
          <w:rFonts w:asciiTheme="minorHAnsi" w:hAnsiTheme="minorHAnsi" w:cstheme="minorHAnsi"/>
        </w:rPr>
        <w:t xml:space="preserve">, </w:t>
      </w:r>
      <w:proofErr w:type="spellStart"/>
      <w:r w:rsidRPr="00D84396">
        <w:rPr>
          <w:rFonts w:asciiTheme="minorHAnsi" w:hAnsiTheme="minorHAnsi" w:cstheme="minorHAnsi"/>
        </w:rPr>
        <w:t>Nagios</w:t>
      </w:r>
      <w:proofErr w:type="spellEnd"/>
      <w:r w:rsidRPr="00D84396">
        <w:rPr>
          <w:rFonts w:asciiTheme="minorHAnsi" w:hAnsiTheme="minorHAnsi" w:cstheme="minorHAnsi"/>
        </w:rPr>
        <w:t>, MRTG etc.).</w:t>
      </w:r>
    </w:p>
    <w:p w14:paraId="396F611B" w14:textId="77777777" w:rsidR="00C114E8" w:rsidRPr="00D84396" w:rsidRDefault="00C114E8" w:rsidP="00FD5CD8">
      <w:pPr>
        <w:pStyle w:val="Akapitzlist"/>
        <w:numPr>
          <w:ilvl w:val="1"/>
          <w:numId w:val="7"/>
        </w:numPr>
        <w:contextualSpacing w:val="0"/>
        <w:rPr>
          <w:rFonts w:asciiTheme="minorHAnsi" w:hAnsiTheme="minorHAnsi" w:cstheme="minorHAnsi"/>
        </w:rPr>
      </w:pPr>
      <w:r w:rsidRPr="00D84396">
        <w:rPr>
          <w:rFonts w:asciiTheme="minorHAnsi" w:hAnsiTheme="minorHAnsi" w:cstheme="minorHAnsi"/>
        </w:rPr>
        <w:t xml:space="preserve">Integrację z bazami danych (przynajmniej: MSSQL, MySQL, Oracle i </w:t>
      </w:r>
      <w:proofErr w:type="spellStart"/>
      <w:r w:rsidRPr="00D84396">
        <w:rPr>
          <w:rFonts w:asciiTheme="minorHAnsi" w:hAnsiTheme="minorHAnsi" w:cstheme="minorHAnsi"/>
        </w:rPr>
        <w:t>PostgreSQL</w:t>
      </w:r>
      <w:proofErr w:type="spellEnd"/>
      <w:r w:rsidRPr="00D84396">
        <w:rPr>
          <w:rFonts w:asciiTheme="minorHAnsi" w:hAnsiTheme="minorHAnsi" w:cstheme="minorHAnsi"/>
        </w:rPr>
        <w:t>) poprzez konektor ODBC (integracja rozumiana jako możliwości pobierania całych wierszy wybranych tabel w bazie).</w:t>
      </w:r>
    </w:p>
    <w:p w14:paraId="00ED085A" w14:textId="77777777" w:rsidR="00C114E8" w:rsidRPr="00D84396" w:rsidRDefault="00C114E8" w:rsidP="00FD5CD8">
      <w:pPr>
        <w:pStyle w:val="Akapitzlist"/>
        <w:numPr>
          <w:ilvl w:val="1"/>
          <w:numId w:val="7"/>
        </w:numPr>
        <w:contextualSpacing w:val="0"/>
        <w:rPr>
          <w:rFonts w:asciiTheme="minorHAnsi" w:hAnsiTheme="minorHAnsi" w:cstheme="minorHAnsi"/>
        </w:rPr>
      </w:pPr>
      <w:r w:rsidRPr="00D84396">
        <w:rPr>
          <w:rFonts w:asciiTheme="minorHAnsi" w:hAnsiTheme="minorHAnsi" w:cstheme="minorHAnsi"/>
        </w:rPr>
        <w:t>Integrację z platformą wirtualizacji Vmware (</w:t>
      </w:r>
      <w:proofErr w:type="spellStart"/>
      <w:r w:rsidRPr="00D84396">
        <w:rPr>
          <w:rFonts w:asciiTheme="minorHAnsi" w:hAnsiTheme="minorHAnsi" w:cstheme="minorHAnsi"/>
        </w:rPr>
        <w:t>ESXi</w:t>
      </w:r>
      <w:proofErr w:type="spellEnd"/>
      <w:r w:rsidRPr="00D84396">
        <w:rPr>
          <w:rFonts w:asciiTheme="minorHAnsi" w:hAnsiTheme="minorHAnsi" w:cstheme="minorHAnsi"/>
        </w:rPr>
        <w:t xml:space="preserve">, </w:t>
      </w:r>
      <w:proofErr w:type="spellStart"/>
      <w:r w:rsidRPr="00D84396">
        <w:rPr>
          <w:rFonts w:asciiTheme="minorHAnsi" w:hAnsiTheme="minorHAnsi" w:cstheme="minorHAnsi"/>
        </w:rPr>
        <w:t>vSphere</w:t>
      </w:r>
      <w:proofErr w:type="spellEnd"/>
      <w:r w:rsidRPr="00D84396">
        <w:rPr>
          <w:rFonts w:asciiTheme="minorHAnsi" w:hAnsiTheme="minorHAnsi" w:cstheme="minorHAnsi"/>
        </w:rPr>
        <w:t>) poprzez dedykowany konektor pobierający logi i zdarzenia bezpośrednio z platformy.</w:t>
      </w:r>
    </w:p>
    <w:p w14:paraId="2066195F" w14:textId="77777777" w:rsidR="00C114E8" w:rsidRPr="00D84396" w:rsidRDefault="00C114E8" w:rsidP="00FD5CD8">
      <w:pPr>
        <w:pStyle w:val="Akapitzlist"/>
        <w:numPr>
          <w:ilvl w:val="1"/>
          <w:numId w:val="7"/>
        </w:numPr>
        <w:contextualSpacing w:val="0"/>
        <w:rPr>
          <w:rFonts w:asciiTheme="minorHAnsi" w:hAnsiTheme="minorHAnsi" w:cstheme="minorHAnsi"/>
        </w:rPr>
      </w:pPr>
      <w:r w:rsidRPr="00D84396">
        <w:rPr>
          <w:rFonts w:asciiTheme="minorHAnsi" w:hAnsiTheme="minorHAnsi" w:cstheme="minorHAnsi"/>
        </w:rPr>
        <w:t xml:space="preserve">Weryfikację poprawności działania własnych </w:t>
      </w:r>
      <w:proofErr w:type="spellStart"/>
      <w:r w:rsidRPr="00D84396">
        <w:rPr>
          <w:rFonts w:asciiTheme="minorHAnsi" w:hAnsiTheme="minorHAnsi" w:cstheme="minorHAnsi"/>
        </w:rPr>
        <w:t>parserów</w:t>
      </w:r>
      <w:proofErr w:type="spellEnd"/>
      <w:r w:rsidRPr="00D84396">
        <w:rPr>
          <w:rFonts w:asciiTheme="minorHAnsi" w:hAnsiTheme="minorHAnsi" w:cstheme="minorHAnsi"/>
        </w:rPr>
        <w:t xml:space="preserve"> w trakcie ich pisania.</w:t>
      </w:r>
    </w:p>
    <w:p w14:paraId="07E81F98" w14:textId="77777777" w:rsidR="00C114E8" w:rsidRPr="00D84396" w:rsidRDefault="00C114E8" w:rsidP="00FD5CD8">
      <w:pPr>
        <w:pStyle w:val="Akapitzlist"/>
        <w:numPr>
          <w:ilvl w:val="1"/>
          <w:numId w:val="7"/>
        </w:numPr>
        <w:contextualSpacing w:val="0"/>
        <w:rPr>
          <w:rFonts w:asciiTheme="minorHAnsi" w:hAnsiTheme="minorHAnsi" w:cstheme="minorHAnsi"/>
        </w:rPr>
      </w:pPr>
      <w:r w:rsidRPr="00D84396">
        <w:rPr>
          <w:rFonts w:asciiTheme="minorHAnsi" w:hAnsiTheme="minorHAnsi" w:cstheme="minorHAnsi"/>
        </w:rPr>
        <w:t xml:space="preserve">Zbieranie danych przynajmniej w formatach RAW, </w:t>
      </w:r>
      <w:proofErr w:type="spellStart"/>
      <w:r w:rsidRPr="00D84396">
        <w:rPr>
          <w:rFonts w:asciiTheme="minorHAnsi" w:hAnsiTheme="minorHAnsi" w:cstheme="minorHAnsi"/>
        </w:rPr>
        <w:t>Syslog</w:t>
      </w:r>
      <w:proofErr w:type="spellEnd"/>
      <w:r w:rsidRPr="00D84396">
        <w:rPr>
          <w:rFonts w:asciiTheme="minorHAnsi" w:hAnsiTheme="minorHAnsi" w:cstheme="minorHAnsi"/>
        </w:rPr>
        <w:t xml:space="preserve"> RFC5424, CEF, LEEF, JSON RFC8259.</w:t>
      </w:r>
    </w:p>
    <w:p w14:paraId="6F10AD2C" w14:textId="77777777" w:rsidR="00C114E8" w:rsidRPr="00D84396" w:rsidRDefault="00C114E8" w:rsidP="00FD5CD8">
      <w:pPr>
        <w:pStyle w:val="Akapitzlist"/>
        <w:numPr>
          <w:ilvl w:val="1"/>
          <w:numId w:val="7"/>
        </w:numPr>
        <w:contextualSpacing w:val="0"/>
        <w:rPr>
          <w:rFonts w:asciiTheme="minorHAnsi" w:hAnsiTheme="minorHAnsi" w:cstheme="minorHAnsi"/>
        </w:rPr>
      </w:pPr>
      <w:r w:rsidRPr="00D84396">
        <w:rPr>
          <w:rFonts w:asciiTheme="minorHAnsi" w:hAnsiTheme="minorHAnsi" w:cstheme="minorHAnsi"/>
        </w:rPr>
        <w:t>Wspieranie podstawowych funkcji SIEM - tworzenie tzw. korelacji zdarzeń, umożliwiających wygenerowanie alertu w przypadku przekroczenia określonego limitu lub wystąpienia kilku zdarzeń w zdefiniowanym oknie czasowym. Tworzenie i edycja reguł korelacji musi być możliwa do przeprowadzenia za pomocą interfejsu programowania graficznego wyposażonego w funkcjonalność sprawdzania działania logiki reguły na przykładowych logach.</w:t>
      </w:r>
    </w:p>
    <w:p w14:paraId="6DD053DA" w14:textId="7A3080E9" w:rsidR="00C114E8" w:rsidRPr="00D84396" w:rsidRDefault="00C114E8" w:rsidP="00FD5CD8">
      <w:pPr>
        <w:pStyle w:val="Akapitzlist"/>
        <w:numPr>
          <w:ilvl w:val="1"/>
          <w:numId w:val="7"/>
        </w:numPr>
        <w:contextualSpacing w:val="0"/>
        <w:rPr>
          <w:rFonts w:asciiTheme="minorHAnsi" w:hAnsiTheme="minorHAnsi" w:cstheme="minorHAnsi"/>
        </w:rPr>
      </w:pPr>
      <w:r w:rsidRPr="00D84396">
        <w:rPr>
          <w:rFonts w:asciiTheme="minorHAnsi" w:hAnsiTheme="minorHAnsi" w:cstheme="minorHAnsi"/>
        </w:rPr>
        <w:t xml:space="preserve">Wdrożenie w trybie wysokiej dostępności, w którym możliwe jest </w:t>
      </w:r>
      <w:proofErr w:type="spellStart"/>
      <w:r w:rsidRPr="00D84396">
        <w:rPr>
          <w:rFonts w:asciiTheme="minorHAnsi" w:hAnsiTheme="minorHAnsi" w:cstheme="minorHAnsi"/>
        </w:rPr>
        <w:t>klastrowanie</w:t>
      </w:r>
      <w:proofErr w:type="spellEnd"/>
      <w:r w:rsidRPr="00D84396">
        <w:rPr>
          <w:rFonts w:asciiTheme="minorHAnsi" w:hAnsiTheme="minorHAnsi" w:cstheme="minorHAnsi"/>
        </w:rPr>
        <w:t xml:space="preserve"> przynajmniej 2 urządzeń. Ustawienia klastra muszą być możliwe do skonfigurowania przez interfejs graficzny web, nie jest dopuszczalne konfigurowanie klastra poprzez ręczne modyfikowanie </w:t>
      </w:r>
      <w:r w:rsidRPr="00D84396">
        <w:rPr>
          <w:rFonts w:asciiTheme="minorHAnsi" w:hAnsiTheme="minorHAnsi" w:cstheme="minorHAnsi"/>
        </w:rPr>
        <w:lastRenderedPageBreak/>
        <w:t xml:space="preserve">plików systemu operacyjnego. System musi dostarczać użytkownikom czytelnych informacji o stanie klastra i synchronizacji bazy. Wymaga się dostarczenia dokumentacji opisującej cały proces tworzenia </w:t>
      </w:r>
      <w:r w:rsidR="00D84396" w:rsidRPr="00D84396">
        <w:rPr>
          <w:rFonts w:asciiTheme="minorHAnsi" w:hAnsiTheme="minorHAnsi" w:cstheme="minorHAnsi"/>
        </w:rPr>
        <w:t>klastra</w:t>
      </w:r>
      <w:r w:rsidRPr="00D84396">
        <w:rPr>
          <w:rFonts w:asciiTheme="minorHAnsi" w:hAnsiTheme="minorHAnsi" w:cstheme="minorHAnsi"/>
        </w:rPr>
        <w:t xml:space="preserve"> oraz odzyskiwania danych w przypadku awarii jednego z komponentów klastra. Urządzenia pracujące w klastrze muszą przyśpieszać wyszukiwanie poprzez równoległe współdzielenie obciążenia.</w:t>
      </w:r>
    </w:p>
    <w:p w14:paraId="6C2DB2C7" w14:textId="77777777" w:rsidR="00C114E8" w:rsidRPr="00D84396" w:rsidRDefault="00C114E8" w:rsidP="00FD5CD8">
      <w:pPr>
        <w:pStyle w:val="Akapitzlist"/>
        <w:numPr>
          <w:ilvl w:val="1"/>
          <w:numId w:val="7"/>
        </w:numPr>
        <w:contextualSpacing w:val="0"/>
        <w:rPr>
          <w:rFonts w:asciiTheme="minorHAnsi" w:hAnsiTheme="minorHAnsi" w:cstheme="minorHAnsi"/>
        </w:rPr>
      </w:pPr>
      <w:r w:rsidRPr="00D84396">
        <w:rPr>
          <w:rFonts w:asciiTheme="minorHAnsi" w:hAnsiTheme="minorHAnsi" w:cstheme="minorHAnsi"/>
        </w:rPr>
        <w:t>Generowanie alertów, jeżeli w procesowanym logu zostaną spełnione zdefiniowane warunki. Alert musi być możliwy do wysłania poprzez wiadomość e-mail, a jego treść możliwa do utworzenia przez użytkownika. Oferowane rozwiązanie musi być również wyposażone w alerty i korelacje utworzone przez producenta.</w:t>
      </w:r>
    </w:p>
    <w:p w14:paraId="30305B61" w14:textId="77777777" w:rsidR="00C114E8" w:rsidRPr="00D84396" w:rsidRDefault="00C114E8" w:rsidP="00FD5CD8">
      <w:pPr>
        <w:pStyle w:val="Akapitzlist"/>
        <w:numPr>
          <w:ilvl w:val="1"/>
          <w:numId w:val="7"/>
        </w:numPr>
        <w:contextualSpacing w:val="0"/>
        <w:rPr>
          <w:rFonts w:asciiTheme="minorHAnsi" w:hAnsiTheme="minorHAnsi" w:cstheme="minorHAnsi"/>
        </w:rPr>
      </w:pPr>
      <w:r w:rsidRPr="00D84396">
        <w:rPr>
          <w:rFonts w:asciiTheme="minorHAnsi" w:hAnsiTheme="minorHAnsi" w:cstheme="minorHAnsi"/>
        </w:rPr>
        <w:t>Wykorzystanie pól procesowanego logu do tworzenia treści wiadomość e-mail.</w:t>
      </w:r>
    </w:p>
    <w:p w14:paraId="4A2E5F0C" w14:textId="77777777" w:rsidR="00C114E8" w:rsidRPr="00D84396" w:rsidRDefault="00C114E8" w:rsidP="00FD5CD8">
      <w:pPr>
        <w:pStyle w:val="Akapitzlist"/>
        <w:numPr>
          <w:ilvl w:val="1"/>
          <w:numId w:val="7"/>
        </w:numPr>
        <w:contextualSpacing w:val="0"/>
        <w:rPr>
          <w:rFonts w:asciiTheme="minorHAnsi" w:hAnsiTheme="minorHAnsi" w:cstheme="minorHAnsi"/>
        </w:rPr>
      </w:pPr>
      <w:r w:rsidRPr="00D84396">
        <w:rPr>
          <w:rFonts w:asciiTheme="minorHAnsi" w:hAnsiTheme="minorHAnsi" w:cstheme="minorHAnsi"/>
        </w:rPr>
        <w:t xml:space="preserve">Umożliwiać tworzenie alertów i korelacji poprzez wykorzystanie programowania wizualnego. Podobnie jak w przypadku tworzenia </w:t>
      </w:r>
      <w:proofErr w:type="spellStart"/>
      <w:r w:rsidRPr="00D84396">
        <w:rPr>
          <w:rFonts w:asciiTheme="minorHAnsi" w:hAnsiTheme="minorHAnsi" w:cstheme="minorHAnsi"/>
        </w:rPr>
        <w:t>parserów</w:t>
      </w:r>
      <w:proofErr w:type="spellEnd"/>
      <w:r w:rsidRPr="00D84396">
        <w:rPr>
          <w:rFonts w:asciiTheme="minorHAnsi" w:hAnsiTheme="minorHAnsi" w:cstheme="minorHAnsi"/>
        </w:rPr>
        <w:t>, musi istnieć możliwość weryfikacji poprawności utworzonej logiki poprzez wykorzystanie testowego logu w oknie tworzenia alertu oraz powiadamiania o ewentualnych błędach. Wymagane jest dostarczenie dokumentacji opisującej proces tworzenia i testowania poprawności alertu.</w:t>
      </w:r>
    </w:p>
    <w:p w14:paraId="70011BC9" w14:textId="77777777" w:rsidR="00C114E8" w:rsidRPr="00D84396" w:rsidRDefault="00C114E8" w:rsidP="00FD5CD8">
      <w:pPr>
        <w:pStyle w:val="Akapitzlist"/>
        <w:numPr>
          <w:ilvl w:val="1"/>
          <w:numId w:val="7"/>
        </w:numPr>
        <w:contextualSpacing w:val="0"/>
        <w:rPr>
          <w:rFonts w:asciiTheme="minorHAnsi" w:hAnsiTheme="minorHAnsi" w:cstheme="minorHAnsi"/>
        </w:rPr>
      </w:pPr>
      <w:r w:rsidRPr="00D84396">
        <w:rPr>
          <w:rFonts w:asciiTheme="minorHAnsi" w:hAnsiTheme="minorHAnsi" w:cstheme="minorHAnsi"/>
        </w:rPr>
        <w:t xml:space="preserve">Wysłanie logu naruszającego zdefiniowaną logikę alertu do zewnętrznych systemów, co najmniej za pomocą protokołu SMPT lub </w:t>
      </w:r>
      <w:proofErr w:type="spellStart"/>
      <w:r w:rsidRPr="00D84396">
        <w:rPr>
          <w:rFonts w:asciiTheme="minorHAnsi" w:hAnsiTheme="minorHAnsi" w:cstheme="minorHAnsi"/>
        </w:rPr>
        <w:t>Syslog</w:t>
      </w:r>
      <w:proofErr w:type="spellEnd"/>
      <w:r w:rsidRPr="00D84396">
        <w:rPr>
          <w:rFonts w:asciiTheme="minorHAnsi" w:hAnsiTheme="minorHAnsi" w:cstheme="minorHAnsi"/>
        </w:rPr>
        <w:t xml:space="preserve"> (TCP). System musi umożliwiać definiowanie własnego formatu przesyłanego logu w celu łatwiejszego dostosowania go (integracji) do systemu docelowego.</w:t>
      </w:r>
    </w:p>
    <w:p w14:paraId="7593D258" w14:textId="77777777" w:rsidR="00C114E8" w:rsidRPr="00D84396" w:rsidRDefault="00C114E8" w:rsidP="00FD5CD8">
      <w:pPr>
        <w:pStyle w:val="Akapitzlist"/>
        <w:numPr>
          <w:ilvl w:val="1"/>
          <w:numId w:val="7"/>
        </w:numPr>
        <w:contextualSpacing w:val="0"/>
        <w:rPr>
          <w:rFonts w:asciiTheme="minorHAnsi" w:hAnsiTheme="minorHAnsi" w:cstheme="minorHAnsi"/>
        </w:rPr>
      </w:pPr>
      <w:r w:rsidRPr="00D84396">
        <w:rPr>
          <w:rFonts w:asciiTheme="minorHAnsi" w:hAnsiTheme="minorHAnsi" w:cstheme="minorHAnsi"/>
        </w:rPr>
        <w:t xml:space="preserve">Nadawanie alertom nowych </w:t>
      </w:r>
      <w:proofErr w:type="spellStart"/>
      <w:r w:rsidRPr="00D84396">
        <w:rPr>
          <w:rFonts w:asciiTheme="minorHAnsi" w:hAnsiTheme="minorHAnsi" w:cstheme="minorHAnsi"/>
        </w:rPr>
        <w:t>tagów</w:t>
      </w:r>
      <w:proofErr w:type="spellEnd"/>
      <w:r w:rsidRPr="00D84396">
        <w:rPr>
          <w:rFonts w:asciiTheme="minorHAnsi" w:hAnsiTheme="minorHAnsi" w:cstheme="minorHAnsi"/>
        </w:rPr>
        <w:t>.</w:t>
      </w:r>
    </w:p>
    <w:p w14:paraId="42F98290" w14:textId="77777777" w:rsidR="00C114E8" w:rsidRPr="00D84396" w:rsidRDefault="00C114E8" w:rsidP="00FD5CD8">
      <w:pPr>
        <w:pStyle w:val="Akapitzlist"/>
        <w:numPr>
          <w:ilvl w:val="1"/>
          <w:numId w:val="7"/>
        </w:numPr>
        <w:contextualSpacing w:val="0"/>
        <w:rPr>
          <w:rFonts w:asciiTheme="minorHAnsi" w:hAnsiTheme="minorHAnsi" w:cstheme="minorHAnsi"/>
        </w:rPr>
      </w:pPr>
      <w:r w:rsidRPr="00D84396">
        <w:rPr>
          <w:rFonts w:asciiTheme="minorHAnsi" w:hAnsiTheme="minorHAnsi" w:cstheme="minorHAnsi"/>
        </w:rPr>
        <w:t>Wspierać tworzenie i odzyskiwanie kopii zapasowej konfiguracji.</w:t>
      </w:r>
    </w:p>
    <w:p w14:paraId="7912AD3E" w14:textId="77777777" w:rsidR="00C114E8" w:rsidRPr="00D84396" w:rsidRDefault="00C114E8" w:rsidP="00FD5CD8">
      <w:pPr>
        <w:pStyle w:val="Akapitzlist"/>
        <w:numPr>
          <w:ilvl w:val="1"/>
          <w:numId w:val="7"/>
        </w:numPr>
        <w:contextualSpacing w:val="0"/>
        <w:rPr>
          <w:rFonts w:asciiTheme="minorHAnsi" w:hAnsiTheme="minorHAnsi" w:cstheme="minorHAnsi"/>
        </w:rPr>
      </w:pPr>
      <w:r w:rsidRPr="00D84396">
        <w:rPr>
          <w:rFonts w:asciiTheme="minorHAnsi" w:hAnsiTheme="minorHAnsi" w:cstheme="minorHAnsi"/>
        </w:rPr>
        <w:t>Tworzenie i odzyskiwanie kopii zapasowej bazy danych. Tworzenie kopii zapasowej musi być możliwe zarówno na żądanie jak i w określonych interwałach czasowych. Tworzenie i odzyskiwanie musi być możliwe do wykonania z poziomu interfejsu graficznego web, bez konieczności tworzenia/modyfikowania skryptów, makr lub plików systemu operacyjnego.</w:t>
      </w:r>
    </w:p>
    <w:p w14:paraId="5C8D290B" w14:textId="77777777" w:rsidR="00C114E8" w:rsidRPr="00D84396" w:rsidRDefault="00C114E8" w:rsidP="00FD5CD8">
      <w:pPr>
        <w:pStyle w:val="Akapitzlist"/>
        <w:numPr>
          <w:ilvl w:val="1"/>
          <w:numId w:val="8"/>
        </w:numPr>
        <w:contextualSpacing w:val="0"/>
        <w:rPr>
          <w:rFonts w:asciiTheme="minorHAnsi" w:hAnsiTheme="minorHAnsi" w:cstheme="minorHAnsi"/>
        </w:rPr>
      </w:pPr>
      <w:r w:rsidRPr="00D84396">
        <w:rPr>
          <w:rFonts w:asciiTheme="minorHAnsi" w:hAnsiTheme="minorHAnsi" w:cstheme="minorHAnsi"/>
        </w:rPr>
        <w:t>Oferowane rozwiązanie musi być dostarczone w formie urządzenia fizycznego spełniającego następujące wymagania:</w:t>
      </w:r>
    </w:p>
    <w:p w14:paraId="2E6C7F36" w14:textId="77777777" w:rsidR="00C114E8" w:rsidRPr="00D84396" w:rsidRDefault="00C114E8" w:rsidP="00FD5CD8">
      <w:pPr>
        <w:pStyle w:val="Akapitzlist"/>
        <w:numPr>
          <w:ilvl w:val="1"/>
          <w:numId w:val="8"/>
        </w:numPr>
        <w:contextualSpacing w:val="0"/>
        <w:rPr>
          <w:rFonts w:asciiTheme="minorHAnsi" w:hAnsiTheme="minorHAnsi" w:cstheme="minorHAnsi"/>
        </w:rPr>
      </w:pPr>
      <w:r w:rsidRPr="00D84396">
        <w:rPr>
          <w:rFonts w:asciiTheme="minorHAnsi" w:hAnsiTheme="minorHAnsi" w:cstheme="minorHAnsi"/>
        </w:rPr>
        <w:t xml:space="preserve">Obudowa - rozmiar max 2U, wyposażone w ramię do kabli umożliwiające wysunięcie urządzenia z szafy </w:t>
      </w:r>
      <w:proofErr w:type="spellStart"/>
      <w:r w:rsidRPr="00D84396">
        <w:rPr>
          <w:rFonts w:asciiTheme="minorHAnsi" w:hAnsiTheme="minorHAnsi" w:cstheme="minorHAnsi"/>
        </w:rPr>
        <w:t>rack</w:t>
      </w:r>
      <w:proofErr w:type="spellEnd"/>
      <w:r w:rsidRPr="00D84396">
        <w:rPr>
          <w:rFonts w:asciiTheme="minorHAnsi" w:hAnsiTheme="minorHAnsi" w:cstheme="minorHAnsi"/>
        </w:rPr>
        <w:t xml:space="preserve"> na potrzeby serwisowe bez konieczności wyłączania. Wentylatory urządzenia muszą być wymienialne w trakcie pracy urządzenia i być redundantne skierowane ruchem przepływu powietrza front -&gt; tył.</w:t>
      </w:r>
    </w:p>
    <w:p w14:paraId="135909E5" w14:textId="77777777" w:rsidR="00C114E8" w:rsidRPr="00D84396" w:rsidRDefault="00C114E8" w:rsidP="00FD5CD8">
      <w:pPr>
        <w:pStyle w:val="Akapitzlist"/>
        <w:numPr>
          <w:ilvl w:val="1"/>
          <w:numId w:val="8"/>
        </w:numPr>
        <w:contextualSpacing w:val="0"/>
        <w:rPr>
          <w:rFonts w:asciiTheme="minorHAnsi" w:hAnsiTheme="minorHAnsi" w:cstheme="minorHAnsi"/>
        </w:rPr>
      </w:pPr>
      <w:r w:rsidRPr="00D84396">
        <w:rPr>
          <w:rFonts w:asciiTheme="minorHAnsi" w:hAnsiTheme="minorHAnsi" w:cstheme="minorHAnsi"/>
        </w:rPr>
        <w:t>Interfejsy sieciowe - minimum 4 porty 1Gbit LAN + 1 dedykowany 1Gbit porty do zarządzania sprzętem. Konfiguracja parametrów wszystkich interfejsów sieciowych (w tym LACP) musi odbywać się z interfejsu graficznego web oraz musi być szczegółowo opisana w dokumentacji.</w:t>
      </w:r>
    </w:p>
    <w:p w14:paraId="59DD5069" w14:textId="77777777" w:rsidR="00C114E8" w:rsidRPr="00D84396" w:rsidRDefault="00C114E8" w:rsidP="00FD5CD8">
      <w:pPr>
        <w:pStyle w:val="Akapitzlist"/>
        <w:numPr>
          <w:ilvl w:val="1"/>
          <w:numId w:val="8"/>
        </w:numPr>
        <w:contextualSpacing w:val="0"/>
        <w:rPr>
          <w:rFonts w:asciiTheme="minorHAnsi" w:hAnsiTheme="minorHAnsi" w:cstheme="minorHAnsi"/>
        </w:rPr>
      </w:pPr>
      <w:r w:rsidRPr="00D84396">
        <w:rPr>
          <w:rFonts w:asciiTheme="minorHAnsi" w:hAnsiTheme="minorHAnsi" w:cstheme="minorHAnsi"/>
        </w:rPr>
        <w:t>Zasilanie - urządzenie musi być wyposażone w 2 źródła zasilania z redundancją 1+1.</w:t>
      </w:r>
    </w:p>
    <w:p w14:paraId="1A62AB28" w14:textId="77777777" w:rsidR="00C114E8" w:rsidRPr="00D84396" w:rsidRDefault="00C114E8" w:rsidP="00FD5CD8">
      <w:pPr>
        <w:pStyle w:val="Akapitzlist"/>
        <w:numPr>
          <w:ilvl w:val="1"/>
          <w:numId w:val="8"/>
        </w:numPr>
        <w:contextualSpacing w:val="0"/>
        <w:rPr>
          <w:rFonts w:asciiTheme="minorHAnsi" w:hAnsiTheme="minorHAnsi" w:cstheme="minorHAnsi"/>
        </w:rPr>
      </w:pPr>
      <w:r w:rsidRPr="00D84396">
        <w:rPr>
          <w:rFonts w:asciiTheme="minorHAnsi" w:hAnsiTheme="minorHAnsi" w:cstheme="minorHAnsi"/>
        </w:rPr>
        <w:t xml:space="preserve">Przestrzeń dyskowa - wspierana przez sprzętowy akcelerator SAS RAID-5. Kontroler macierzy dyskowej musi być wyposażony w zapasową baterię lub pamięć </w:t>
      </w:r>
      <w:proofErr w:type="spellStart"/>
      <w:r w:rsidRPr="00D84396">
        <w:rPr>
          <w:rFonts w:asciiTheme="minorHAnsi" w:hAnsiTheme="minorHAnsi" w:cstheme="minorHAnsi"/>
        </w:rPr>
        <w:t>flash</w:t>
      </w:r>
      <w:proofErr w:type="spellEnd"/>
      <w:r w:rsidRPr="00D84396">
        <w:rPr>
          <w:rFonts w:asciiTheme="minorHAnsi" w:hAnsiTheme="minorHAnsi" w:cstheme="minorHAnsi"/>
        </w:rPr>
        <w:t xml:space="preserve">. Minimum 4 dyski edycji RAID do wykorzystania w warunkach data </w:t>
      </w:r>
      <w:proofErr w:type="spellStart"/>
      <w:r w:rsidRPr="00D84396">
        <w:rPr>
          <w:rFonts w:asciiTheme="minorHAnsi" w:hAnsiTheme="minorHAnsi" w:cstheme="minorHAnsi"/>
        </w:rPr>
        <w:t>center</w:t>
      </w:r>
      <w:proofErr w:type="spellEnd"/>
      <w:r w:rsidRPr="00D84396">
        <w:rPr>
          <w:rFonts w:asciiTheme="minorHAnsi" w:hAnsiTheme="minorHAnsi" w:cstheme="minorHAnsi"/>
        </w:rPr>
        <w:t xml:space="preserve">. Redundancja dysków nie może </w:t>
      </w:r>
      <w:r w:rsidRPr="00D84396">
        <w:rPr>
          <w:rFonts w:asciiTheme="minorHAnsi" w:hAnsiTheme="minorHAnsi" w:cstheme="minorHAnsi"/>
        </w:rPr>
        <w:lastRenderedPageBreak/>
        <w:t>wpływać na wymaganą minimalną przestrzeń dyskową. Wymagana przestrzeń składowania danych o rozmiarze przynamniej M - 12 TB oraz wspierać kompresję przechowywanych danych.</w:t>
      </w:r>
    </w:p>
    <w:p w14:paraId="564CDD4B" w14:textId="77777777" w:rsidR="00C114E8" w:rsidRPr="00D84396" w:rsidRDefault="00C114E8" w:rsidP="00FD5CD8">
      <w:pPr>
        <w:pStyle w:val="Akapitzlist"/>
        <w:numPr>
          <w:ilvl w:val="1"/>
          <w:numId w:val="8"/>
        </w:numPr>
        <w:contextualSpacing w:val="0"/>
        <w:rPr>
          <w:rFonts w:asciiTheme="minorHAnsi" w:hAnsiTheme="minorHAnsi" w:cstheme="minorHAnsi"/>
        </w:rPr>
      </w:pPr>
      <w:r w:rsidRPr="00D84396">
        <w:rPr>
          <w:rFonts w:asciiTheme="minorHAnsi" w:hAnsiTheme="minorHAnsi" w:cstheme="minorHAnsi"/>
        </w:rPr>
        <w:t xml:space="preserve">System operacyjny - zamknięty przez producenta bez możliwości połączeń SSH. Aktualizowany z konsoli administracyjnej poprzez protokół </w:t>
      </w:r>
      <w:proofErr w:type="spellStart"/>
      <w:r w:rsidRPr="00D84396">
        <w:rPr>
          <w:rFonts w:asciiTheme="minorHAnsi" w:hAnsiTheme="minorHAnsi" w:cstheme="minorHAnsi"/>
        </w:rPr>
        <w:t>https</w:t>
      </w:r>
      <w:proofErr w:type="spellEnd"/>
      <w:r w:rsidRPr="00D84396">
        <w:rPr>
          <w:rFonts w:asciiTheme="minorHAnsi" w:hAnsiTheme="minorHAnsi" w:cstheme="minorHAnsi"/>
        </w:rPr>
        <w:t xml:space="preserve"> (wszystkie elementy systemu muszą być ustawialne z interfejsu graficznego web, bez konieczności edytowania żadnych plików systemowych, </w:t>
      </w:r>
      <w:proofErr w:type="spellStart"/>
      <w:r w:rsidRPr="00D84396">
        <w:rPr>
          <w:rFonts w:asciiTheme="minorHAnsi" w:hAnsiTheme="minorHAnsi" w:cstheme="minorHAnsi"/>
        </w:rPr>
        <w:t>skrytpów</w:t>
      </w:r>
      <w:proofErr w:type="spellEnd"/>
      <w:r w:rsidRPr="00D84396">
        <w:rPr>
          <w:rFonts w:asciiTheme="minorHAnsi" w:hAnsiTheme="minorHAnsi" w:cstheme="minorHAnsi"/>
        </w:rPr>
        <w:t xml:space="preserve"> lub makr).</w:t>
      </w:r>
    </w:p>
    <w:p w14:paraId="5DD27630" w14:textId="77777777" w:rsidR="00C114E8" w:rsidRPr="00D84396" w:rsidRDefault="00C114E8" w:rsidP="00FD5CD8">
      <w:pPr>
        <w:pStyle w:val="Akapitzlist"/>
        <w:numPr>
          <w:ilvl w:val="1"/>
          <w:numId w:val="8"/>
        </w:numPr>
        <w:contextualSpacing w:val="0"/>
        <w:rPr>
          <w:rFonts w:asciiTheme="minorHAnsi" w:hAnsiTheme="minorHAnsi" w:cstheme="minorHAnsi"/>
        </w:rPr>
      </w:pPr>
      <w:r w:rsidRPr="00D84396">
        <w:rPr>
          <w:rFonts w:asciiTheme="minorHAnsi" w:hAnsiTheme="minorHAnsi" w:cstheme="minorHAnsi"/>
        </w:rPr>
        <w:t xml:space="preserve">Virtual KVM (keyboard, video, </w:t>
      </w:r>
      <w:proofErr w:type="spellStart"/>
      <w:r w:rsidRPr="00D84396">
        <w:rPr>
          <w:rFonts w:asciiTheme="minorHAnsi" w:hAnsiTheme="minorHAnsi" w:cstheme="minorHAnsi"/>
        </w:rPr>
        <w:t>mouse</w:t>
      </w:r>
      <w:proofErr w:type="spellEnd"/>
      <w:r w:rsidRPr="00D84396">
        <w:rPr>
          <w:rFonts w:asciiTheme="minorHAnsi" w:hAnsiTheme="minorHAnsi" w:cstheme="minorHAnsi"/>
        </w:rPr>
        <w:t>) – urządzenie musi posiadać możliwość zdalnego zarządzania oraz być dostarczone z licencją odpowiedniego typu (</w:t>
      </w:r>
      <w:proofErr w:type="spellStart"/>
      <w:r w:rsidRPr="00D84396">
        <w:rPr>
          <w:rFonts w:asciiTheme="minorHAnsi" w:hAnsiTheme="minorHAnsi" w:cstheme="minorHAnsi"/>
        </w:rPr>
        <w:t>iLO</w:t>
      </w:r>
      <w:proofErr w:type="spellEnd"/>
      <w:r w:rsidRPr="00D84396">
        <w:rPr>
          <w:rFonts w:asciiTheme="minorHAnsi" w:hAnsiTheme="minorHAnsi" w:cstheme="minorHAnsi"/>
        </w:rPr>
        <w:t xml:space="preserve">, </w:t>
      </w:r>
      <w:proofErr w:type="spellStart"/>
      <w:r w:rsidRPr="00D84396">
        <w:rPr>
          <w:rFonts w:asciiTheme="minorHAnsi" w:hAnsiTheme="minorHAnsi" w:cstheme="minorHAnsi"/>
        </w:rPr>
        <w:t>iDRAC</w:t>
      </w:r>
      <w:proofErr w:type="spellEnd"/>
      <w:r w:rsidRPr="00D84396">
        <w:rPr>
          <w:rFonts w:asciiTheme="minorHAnsi" w:hAnsiTheme="minorHAnsi" w:cstheme="minorHAnsi"/>
        </w:rPr>
        <w:t xml:space="preserve"> </w:t>
      </w:r>
      <w:proofErr w:type="spellStart"/>
      <w:r w:rsidRPr="00D84396">
        <w:rPr>
          <w:rFonts w:asciiTheme="minorHAnsi" w:hAnsiTheme="minorHAnsi" w:cstheme="minorHAnsi"/>
        </w:rPr>
        <w:t>etc</w:t>
      </w:r>
      <w:proofErr w:type="spellEnd"/>
      <w:r w:rsidRPr="00D84396">
        <w:rPr>
          <w:rFonts w:asciiTheme="minorHAnsi" w:hAnsiTheme="minorHAnsi" w:cstheme="minorHAnsi"/>
        </w:rPr>
        <w:t>).</w:t>
      </w:r>
    </w:p>
    <w:p w14:paraId="6E0CF783" w14:textId="5E5FD3E8" w:rsidR="00C114E8" w:rsidRPr="00F940A3" w:rsidRDefault="00C114E8" w:rsidP="00FD5CD8">
      <w:pPr>
        <w:pStyle w:val="Akapitzlist"/>
        <w:numPr>
          <w:ilvl w:val="0"/>
          <w:numId w:val="2"/>
        </w:numPr>
        <w:ind w:left="357" w:hanging="357"/>
        <w:contextualSpacing w:val="0"/>
        <w:rPr>
          <w:rFonts w:asciiTheme="minorHAnsi" w:hAnsiTheme="minorHAnsi" w:cstheme="minorHAnsi"/>
        </w:rPr>
      </w:pPr>
      <w:r w:rsidRPr="00D84396">
        <w:rPr>
          <w:rFonts w:asciiTheme="minorHAnsi" w:hAnsiTheme="minorHAnsi" w:cstheme="minorHAnsi"/>
        </w:rPr>
        <w:t xml:space="preserve">Zamawiający </w:t>
      </w:r>
      <w:r w:rsidR="00D84396" w:rsidRPr="00D84396">
        <w:rPr>
          <w:rFonts w:asciiTheme="minorHAnsi" w:hAnsiTheme="minorHAnsi" w:cstheme="minorHAnsi"/>
        </w:rPr>
        <w:t>wymaga,</w:t>
      </w:r>
      <w:r w:rsidRPr="00D84396">
        <w:rPr>
          <w:rFonts w:asciiTheme="minorHAnsi" w:hAnsiTheme="minorHAnsi" w:cstheme="minorHAnsi"/>
        </w:rPr>
        <w:t xml:space="preserve"> aby oferowane rozwiązanie gwarantowało przechowywanie danych w okresie oczekiwanej </w:t>
      </w:r>
      <w:r w:rsidR="00D84396" w:rsidRPr="00D84396">
        <w:rPr>
          <w:rFonts w:asciiTheme="minorHAnsi" w:hAnsiTheme="minorHAnsi" w:cstheme="minorHAnsi"/>
        </w:rPr>
        <w:t>retencji,</w:t>
      </w:r>
      <w:r w:rsidRPr="00D84396">
        <w:rPr>
          <w:rFonts w:asciiTheme="minorHAnsi" w:hAnsiTheme="minorHAnsi" w:cstheme="minorHAnsi"/>
        </w:rPr>
        <w:t xml:space="preserve"> aby dane były dostępne do przeszukiwania natychmiastowo, bez </w:t>
      </w:r>
      <w:r w:rsidRPr="00F940A3">
        <w:rPr>
          <w:rFonts w:asciiTheme="minorHAnsi" w:hAnsiTheme="minorHAnsi" w:cstheme="minorHAnsi"/>
        </w:rPr>
        <w:t>wprowadzania opóźnienia w postaci importu z zewnętrznych baz danych.</w:t>
      </w:r>
    </w:p>
    <w:p w14:paraId="028041E6" w14:textId="77777777" w:rsidR="00C114E8" w:rsidRPr="00F940A3" w:rsidRDefault="00C114E8" w:rsidP="00FD5CD8">
      <w:pPr>
        <w:pStyle w:val="Akapitzlist"/>
        <w:numPr>
          <w:ilvl w:val="0"/>
          <w:numId w:val="2"/>
        </w:numPr>
        <w:ind w:left="357" w:hanging="357"/>
        <w:contextualSpacing w:val="0"/>
        <w:rPr>
          <w:rFonts w:asciiTheme="minorHAnsi" w:hAnsiTheme="minorHAnsi" w:cstheme="minorHAnsi"/>
        </w:rPr>
      </w:pPr>
      <w:r w:rsidRPr="00F940A3">
        <w:rPr>
          <w:rFonts w:asciiTheme="minorHAnsi" w:hAnsiTheme="minorHAnsi" w:cstheme="minorHAnsi"/>
        </w:rPr>
        <w:t>W przypadku przeciążenia systemu logi nie mogą być tracone. Wszystkie nieobsłużone logi muszą być buforowane, a administrator systemu powiadamiany w momencie, w którym bufor zacznie się zapełniać. Bufor nie może być mniejszy nić 50GB.</w:t>
      </w:r>
    </w:p>
    <w:p w14:paraId="0D6CB7D9" w14:textId="41CC6609" w:rsidR="00C114E8" w:rsidRPr="00F940A3" w:rsidRDefault="00C114E8" w:rsidP="00FD5CD8">
      <w:pPr>
        <w:pStyle w:val="Akapitzlist"/>
        <w:numPr>
          <w:ilvl w:val="0"/>
          <w:numId w:val="2"/>
        </w:numPr>
        <w:ind w:left="357" w:hanging="357"/>
        <w:contextualSpacing w:val="0"/>
        <w:rPr>
          <w:rFonts w:asciiTheme="minorHAnsi" w:hAnsiTheme="minorHAnsi" w:cstheme="minorHAnsi"/>
          <w:strike/>
        </w:rPr>
      </w:pPr>
      <w:r w:rsidRPr="00F940A3">
        <w:rPr>
          <w:rFonts w:asciiTheme="minorHAnsi" w:hAnsiTheme="minorHAnsi" w:cstheme="minorHAnsi"/>
        </w:rPr>
        <w:t xml:space="preserve">Oferent musi dostarczyć kompletną dokumentację – instrukcję obsługi oferowanego rozwiązania. Wymagane jest dostarczenie broszury szczegółowo przedstawiającej parametry techniczne oferowanego systemu. Wymaga się dostarczenia dokumentacji w formie elektronicznej lub linku do jej wersji online na stronach producenta. Nie dopuszcza się dokumentacji odnoszącej się z/do źródeł zewnętrznych, innych niż producenta. Dokumenty te, tj. instrukcję obsługi oraz broszury </w:t>
      </w:r>
    </w:p>
    <w:p w14:paraId="1ED5C884" w14:textId="77777777" w:rsidR="00C114E8" w:rsidRPr="00D84396" w:rsidRDefault="00C114E8" w:rsidP="00FD5CD8">
      <w:pPr>
        <w:pStyle w:val="Akapitzlist"/>
        <w:numPr>
          <w:ilvl w:val="0"/>
          <w:numId w:val="2"/>
        </w:numPr>
        <w:ind w:left="357" w:hanging="357"/>
        <w:contextualSpacing w:val="0"/>
        <w:rPr>
          <w:rFonts w:asciiTheme="minorHAnsi" w:hAnsiTheme="minorHAnsi" w:cstheme="minorHAnsi"/>
        </w:rPr>
      </w:pPr>
      <w:r w:rsidRPr="00F940A3">
        <w:rPr>
          <w:rFonts w:asciiTheme="minorHAnsi" w:hAnsiTheme="minorHAnsi" w:cstheme="minorHAnsi"/>
        </w:rPr>
        <w:t>Zamawiający wymaga możliwości aktualizacji systemu dystrybuowanej w formie pojedynczego pliku i instalowane za pośrednictwem interfejsu graficznego web. Wszystkie aktualizacje muszą być możliwe do</w:t>
      </w:r>
      <w:r w:rsidRPr="00D84396">
        <w:rPr>
          <w:rFonts w:asciiTheme="minorHAnsi" w:hAnsiTheme="minorHAnsi" w:cstheme="minorHAnsi"/>
        </w:rPr>
        <w:t xml:space="preserve"> zainstalowania bez wsparcia dostawcy/producenta.</w:t>
      </w:r>
    </w:p>
    <w:p w14:paraId="0A7A41C7" w14:textId="77777777" w:rsidR="00C114E8" w:rsidRPr="00D84396" w:rsidRDefault="00C114E8" w:rsidP="00FD5CD8">
      <w:pPr>
        <w:pStyle w:val="Akapitzlist"/>
        <w:numPr>
          <w:ilvl w:val="0"/>
          <w:numId w:val="2"/>
        </w:numPr>
        <w:ind w:left="357" w:hanging="357"/>
        <w:contextualSpacing w:val="0"/>
        <w:rPr>
          <w:rFonts w:asciiTheme="minorHAnsi" w:hAnsiTheme="minorHAnsi" w:cstheme="minorHAnsi"/>
        </w:rPr>
      </w:pPr>
      <w:r w:rsidRPr="00D84396">
        <w:rPr>
          <w:rFonts w:asciiTheme="minorHAnsi" w:hAnsiTheme="minorHAnsi" w:cstheme="minorHAnsi"/>
        </w:rPr>
        <w:t xml:space="preserve">Wymagamy dostarczenia przynajmniej 4 ostatnich dokumentów </w:t>
      </w:r>
      <w:proofErr w:type="spellStart"/>
      <w:r w:rsidRPr="00D84396">
        <w:rPr>
          <w:rFonts w:asciiTheme="minorHAnsi" w:hAnsiTheme="minorHAnsi" w:cstheme="minorHAnsi"/>
        </w:rPr>
        <w:t>release</w:t>
      </w:r>
      <w:proofErr w:type="spellEnd"/>
      <w:r w:rsidRPr="00D84396">
        <w:rPr>
          <w:rFonts w:asciiTheme="minorHAnsi" w:hAnsiTheme="minorHAnsi" w:cstheme="minorHAnsi"/>
        </w:rPr>
        <w:t xml:space="preserve"> notes w celu zweryfikowania proponowanych parametrów systemu. System musi umożliwiać cofnięcie do poprzedniej wersji oprogramowania w przypadku wystąpienia problemów z działaniem po aktualizacji. Operacja musi być możliwa do wykonania bez wsparcia dostawcy/producenta.</w:t>
      </w:r>
    </w:p>
    <w:p w14:paraId="0F3A3042" w14:textId="77777777" w:rsidR="00C114E8" w:rsidRPr="00D84396" w:rsidRDefault="00C114E8" w:rsidP="00FD5CD8">
      <w:pPr>
        <w:pStyle w:val="Akapitzlist"/>
        <w:numPr>
          <w:ilvl w:val="0"/>
          <w:numId w:val="2"/>
        </w:numPr>
        <w:ind w:left="357" w:hanging="357"/>
        <w:contextualSpacing w:val="0"/>
        <w:rPr>
          <w:rFonts w:asciiTheme="minorHAnsi" w:hAnsiTheme="minorHAnsi" w:cstheme="minorHAnsi"/>
        </w:rPr>
      </w:pPr>
      <w:r w:rsidRPr="00D84396">
        <w:rPr>
          <w:rFonts w:asciiTheme="minorHAnsi" w:hAnsiTheme="minorHAnsi" w:cstheme="minorHAnsi"/>
        </w:rPr>
        <w:t>Ilość urządzeń z których zbierane są dane oraz ilość logów liczona w GB/dzień nie może być ograniczona licencyjnie.</w:t>
      </w:r>
    </w:p>
    <w:p w14:paraId="465A19F6" w14:textId="06F4C4F2" w:rsidR="00C114E8" w:rsidRPr="0055626E" w:rsidRDefault="00C114E8" w:rsidP="00FD5CD8">
      <w:pPr>
        <w:pStyle w:val="Akapitzlist"/>
        <w:numPr>
          <w:ilvl w:val="0"/>
          <w:numId w:val="2"/>
        </w:numPr>
        <w:ind w:left="357" w:hanging="357"/>
        <w:contextualSpacing w:val="0"/>
        <w:rPr>
          <w:rFonts w:asciiTheme="minorHAnsi" w:hAnsiTheme="minorHAnsi" w:cstheme="minorHAnsi"/>
        </w:rPr>
      </w:pPr>
      <w:r w:rsidRPr="00D84396">
        <w:rPr>
          <w:rFonts w:asciiTheme="minorHAnsi" w:hAnsiTheme="minorHAnsi" w:cstheme="minorHAnsi"/>
        </w:rPr>
        <w:t xml:space="preserve">Wymagane </w:t>
      </w:r>
      <w:bookmarkStart w:id="3" w:name="_Hlk216032727"/>
      <w:r w:rsidRPr="00D84396">
        <w:rPr>
          <w:rFonts w:asciiTheme="minorHAnsi" w:hAnsiTheme="minorHAnsi" w:cstheme="minorHAnsi"/>
        </w:rPr>
        <w:t xml:space="preserve">wsparcie na oprogramowanie </w:t>
      </w:r>
      <w:bookmarkEnd w:id="3"/>
      <w:r w:rsidRPr="00D84396">
        <w:rPr>
          <w:rFonts w:asciiTheme="minorHAnsi" w:hAnsiTheme="minorHAnsi" w:cstheme="minorHAnsi"/>
        </w:rPr>
        <w:t xml:space="preserve">- </w:t>
      </w:r>
      <w:r w:rsidRPr="0055626E">
        <w:rPr>
          <w:rFonts w:asciiTheme="minorHAnsi" w:hAnsiTheme="minorHAnsi" w:cstheme="minorHAnsi"/>
        </w:rPr>
        <w:t>minimum 1 rok / max. 5 lat.</w:t>
      </w:r>
    </w:p>
    <w:p w14:paraId="09A2BEDF" w14:textId="7B3A3BAD" w:rsidR="00C114E8" w:rsidRPr="00D84396" w:rsidRDefault="00C114E8" w:rsidP="00FD5CD8">
      <w:pPr>
        <w:pStyle w:val="Akapitzlist"/>
        <w:numPr>
          <w:ilvl w:val="0"/>
          <w:numId w:val="2"/>
        </w:numPr>
        <w:ind w:left="357" w:hanging="357"/>
        <w:contextualSpacing w:val="0"/>
        <w:rPr>
          <w:rFonts w:asciiTheme="minorHAnsi" w:hAnsiTheme="minorHAnsi" w:cstheme="minorHAnsi"/>
        </w:rPr>
      </w:pPr>
      <w:r w:rsidRPr="00D84396">
        <w:rPr>
          <w:rFonts w:asciiTheme="minorHAnsi" w:hAnsiTheme="minorHAnsi" w:cstheme="minorHAnsi"/>
        </w:rPr>
        <w:t>Dostarczone rozwiązanie musi zostać dostarczone na koszt wykonawcy oraz uruchomione, a personel referatu IT Urzędu Miejskiego w Sędziszowie musi zostać przeszkolony z jego obsługi. Podczas szkolenia wymaga się uruchomienia co najmniej:</w:t>
      </w:r>
    </w:p>
    <w:p w14:paraId="438135F2" w14:textId="42E5EF89" w:rsidR="00C114E8" w:rsidRPr="001B6401" w:rsidRDefault="00C114E8" w:rsidP="00FD5CD8">
      <w:pPr>
        <w:pStyle w:val="Akapitzlist"/>
        <w:numPr>
          <w:ilvl w:val="0"/>
          <w:numId w:val="1"/>
        </w:numPr>
        <w:rPr>
          <w:rFonts w:asciiTheme="minorHAnsi" w:hAnsiTheme="minorHAnsi" w:cstheme="minorHAnsi"/>
        </w:rPr>
      </w:pPr>
      <w:r w:rsidRPr="001B6401">
        <w:rPr>
          <w:rFonts w:asciiTheme="minorHAnsi" w:hAnsiTheme="minorHAnsi" w:cstheme="minorHAnsi"/>
        </w:rPr>
        <w:t>5 źródeł z systemów Microsoft Windows</w:t>
      </w:r>
      <w:r w:rsidR="001B6401" w:rsidRPr="001B6401">
        <w:rPr>
          <w:rFonts w:asciiTheme="minorHAnsi" w:hAnsiTheme="minorHAnsi" w:cstheme="minorHAnsi"/>
        </w:rPr>
        <w:t>,</w:t>
      </w:r>
      <w:r w:rsidRPr="001B6401">
        <w:rPr>
          <w:rFonts w:asciiTheme="minorHAnsi" w:hAnsiTheme="minorHAnsi" w:cstheme="minorHAnsi"/>
        </w:rPr>
        <w:t xml:space="preserve"> przykładowo:</w:t>
      </w:r>
    </w:p>
    <w:p w14:paraId="4EFF62F3" w14:textId="77777777" w:rsidR="00C114E8" w:rsidRPr="001B6401" w:rsidRDefault="00C114E8" w:rsidP="00FD5CD8">
      <w:pPr>
        <w:pStyle w:val="Akapitzlist"/>
        <w:numPr>
          <w:ilvl w:val="1"/>
          <w:numId w:val="1"/>
        </w:numPr>
        <w:rPr>
          <w:rFonts w:asciiTheme="minorHAnsi" w:hAnsiTheme="minorHAnsi" w:cstheme="minorHAnsi"/>
        </w:rPr>
      </w:pPr>
      <w:r w:rsidRPr="001B6401">
        <w:rPr>
          <w:rFonts w:asciiTheme="minorHAnsi" w:hAnsiTheme="minorHAnsi" w:cstheme="minorHAnsi"/>
        </w:rPr>
        <w:t>Serwer MS SQL</w:t>
      </w:r>
    </w:p>
    <w:p w14:paraId="3683DC8B" w14:textId="77777777" w:rsidR="00C114E8" w:rsidRPr="00F940A3" w:rsidRDefault="00C114E8" w:rsidP="00FD5CD8">
      <w:pPr>
        <w:pStyle w:val="Akapitzlist"/>
        <w:numPr>
          <w:ilvl w:val="1"/>
          <w:numId w:val="1"/>
        </w:numPr>
        <w:rPr>
          <w:rFonts w:asciiTheme="minorHAnsi" w:hAnsiTheme="minorHAnsi" w:cstheme="minorHAnsi"/>
        </w:rPr>
      </w:pPr>
      <w:r w:rsidRPr="00F940A3">
        <w:rPr>
          <w:rFonts w:asciiTheme="minorHAnsi" w:hAnsiTheme="minorHAnsi" w:cstheme="minorHAnsi"/>
        </w:rPr>
        <w:t>Serwer Exchange</w:t>
      </w:r>
    </w:p>
    <w:p w14:paraId="7BB09948" w14:textId="77777777" w:rsidR="00C114E8" w:rsidRPr="00F940A3" w:rsidRDefault="00C114E8" w:rsidP="00FD5CD8">
      <w:pPr>
        <w:pStyle w:val="Akapitzlist"/>
        <w:numPr>
          <w:ilvl w:val="1"/>
          <w:numId w:val="1"/>
        </w:numPr>
        <w:rPr>
          <w:rFonts w:asciiTheme="minorHAnsi" w:hAnsiTheme="minorHAnsi" w:cstheme="minorHAnsi"/>
        </w:rPr>
      </w:pPr>
      <w:r w:rsidRPr="00F940A3">
        <w:rPr>
          <w:rFonts w:asciiTheme="minorHAnsi" w:hAnsiTheme="minorHAnsi" w:cstheme="minorHAnsi"/>
        </w:rPr>
        <w:t>Serwer DHCP</w:t>
      </w:r>
    </w:p>
    <w:p w14:paraId="21BF6DEE" w14:textId="77777777" w:rsidR="00C114E8" w:rsidRPr="00F940A3" w:rsidRDefault="00C114E8" w:rsidP="00FD5CD8">
      <w:pPr>
        <w:pStyle w:val="Akapitzlist"/>
        <w:numPr>
          <w:ilvl w:val="0"/>
          <w:numId w:val="1"/>
        </w:numPr>
        <w:rPr>
          <w:rFonts w:asciiTheme="minorHAnsi" w:hAnsiTheme="minorHAnsi" w:cstheme="minorHAnsi"/>
        </w:rPr>
      </w:pPr>
      <w:r w:rsidRPr="00F940A3">
        <w:rPr>
          <w:rFonts w:asciiTheme="minorHAnsi" w:hAnsiTheme="minorHAnsi" w:cstheme="minorHAnsi"/>
        </w:rPr>
        <w:t xml:space="preserve">10 źródeł urządzeń przekazujących logi poprzez </w:t>
      </w:r>
      <w:proofErr w:type="spellStart"/>
      <w:r w:rsidRPr="00F940A3">
        <w:rPr>
          <w:rFonts w:asciiTheme="minorHAnsi" w:hAnsiTheme="minorHAnsi" w:cstheme="minorHAnsi"/>
        </w:rPr>
        <w:t>syslog</w:t>
      </w:r>
      <w:proofErr w:type="spellEnd"/>
      <w:r w:rsidRPr="00F940A3">
        <w:rPr>
          <w:rFonts w:asciiTheme="minorHAnsi" w:hAnsiTheme="minorHAnsi" w:cstheme="minorHAnsi"/>
        </w:rPr>
        <w:t xml:space="preserve"> UDP 514.</w:t>
      </w:r>
    </w:p>
    <w:p w14:paraId="47E90C71" w14:textId="782A1950" w:rsidR="00C114E8" w:rsidRPr="00F940A3" w:rsidRDefault="00C114E8" w:rsidP="00FD5CD8">
      <w:pPr>
        <w:pStyle w:val="Akapitzlist"/>
        <w:numPr>
          <w:ilvl w:val="1"/>
          <w:numId w:val="1"/>
        </w:numPr>
        <w:rPr>
          <w:rFonts w:asciiTheme="minorHAnsi" w:hAnsiTheme="minorHAnsi" w:cstheme="minorHAnsi"/>
        </w:rPr>
      </w:pPr>
      <w:r w:rsidRPr="00F940A3">
        <w:rPr>
          <w:rFonts w:asciiTheme="minorHAnsi" w:hAnsiTheme="minorHAnsi" w:cstheme="minorHAnsi"/>
        </w:rPr>
        <w:t xml:space="preserve">np.: </w:t>
      </w:r>
      <w:proofErr w:type="spellStart"/>
      <w:r w:rsidR="00E8394D" w:rsidRPr="00F940A3">
        <w:rPr>
          <w:rFonts w:asciiTheme="minorHAnsi" w:hAnsiTheme="minorHAnsi" w:cstheme="minorHAnsi"/>
        </w:rPr>
        <w:t>UniFi</w:t>
      </w:r>
      <w:proofErr w:type="spellEnd"/>
      <w:r w:rsidR="00E8394D" w:rsidRPr="00F940A3">
        <w:rPr>
          <w:rFonts w:asciiTheme="minorHAnsi" w:hAnsiTheme="minorHAnsi" w:cstheme="minorHAnsi"/>
        </w:rPr>
        <w:t>,</w:t>
      </w:r>
      <w:r w:rsidRPr="00F940A3">
        <w:rPr>
          <w:rFonts w:asciiTheme="minorHAnsi" w:hAnsiTheme="minorHAnsi" w:cstheme="minorHAnsi"/>
        </w:rPr>
        <w:t xml:space="preserve"> Dell </w:t>
      </w:r>
      <w:proofErr w:type="spellStart"/>
      <w:r w:rsidRPr="00F940A3">
        <w:rPr>
          <w:rFonts w:asciiTheme="minorHAnsi" w:hAnsiTheme="minorHAnsi" w:cstheme="minorHAnsi"/>
        </w:rPr>
        <w:t>iDrac</w:t>
      </w:r>
      <w:proofErr w:type="spellEnd"/>
      <w:r w:rsidRPr="00F940A3">
        <w:rPr>
          <w:rFonts w:asciiTheme="minorHAnsi" w:hAnsiTheme="minorHAnsi" w:cstheme="minorHAnsi"/>
        </w:rPr>
        <w:t xml:space="preserve">,  Linux, </w:t>
      </w:r>
      <w:proofErr w:type="spellStart"/>
      <w:r w:rsidRPr="00F940A3">
        <w:rPr>
          <w:rFonts w:asciiTheme="minorHAnsi" w:hAnsiTheme="minorHAnsi" w:cstheme="minorHAnsi"/>
        </w:rPr>
        <w:t>Mikrotik</w:t>
      </w:r>
      <w:proofErr w:type="spellEnd"/>
      <w:r w:rsidRPr="00F940A3">
        <w:rPr>
          <w:rFonts w:asciiTheme="minorHAnsi" w:hAnsiTheme="minorHAnsi" w:cstheme="minorHAnsi"/>
        </w:rPr>
        <w:t xml:space="preserve">, </w:t>
      </w:r>
      <w:proofErr w:type="spellStart"/>
      <w:r w:rsidRPr="00F940A3">
        <w:rPr>
          <w:rFonts w:asciiTheme="minorHAnsi" w:hAnsiTheme="minorHAnsi" w:cstheme="minorHAnsi"/>
        </w:rPr>
        <w:t>PostgreSQL</w:t>
      </w:r>
      <w:proofErr w:type="spellEnd"/>
      <w:r w:rsidRPr="00F940A3">
        <w:rPr>
          <w:rFonts w:asciiTheme="minorHAnsi" w:hAnsiTheme="minorHAnsi" w:cstheme="minorHAnsi"/>
        </w:rPr>
        <w:t xml:space="preserve">, </w:t>
      </w:r>
      <w:proofErr w:type="spellStart"/>
      <w:r w:rsidRPr="00F940A3">
        <w:rPr>
          <w:rFonts w:asciiTheme="minorHAnsi" w:hAnsiTheme="minorHAnsi" w:cstheme="minorHAnsi"/>
        </w:rPr>
        <w:t>Synology</w:t>
      </w:r>
      <w:proofErr w:type="spellEnd"/>
      <w:r w:rsidRPr="00F940A3">
        <w:rPr>
          <w:rFonts w:asciiTheme="minorHAnsi" w:hAnsiTheme="minorHAnsi" w:cstheme="minorHAnsi"/>
        </w:rPr>
        <w:t xml:space="preserve"> NAS…</w:t>
      </w:r>
    </w:p>
    <w:p w14:paraId="528F21BE" w14:textId="77777777" w:rsidR="00C114E8" w:rsidRPr="00F940A3" w:rsidRDefault="00C114E8" w:rsidP="00FD5CD8">
      <w:pPr>
        <w:pStyle w:val="Akapitzlist"/>
        <w:numPr>
          <w:ilvl w:val="0"/>
          <w:numId w:val="1"/>
        </w:numPr>
        <w:rPr>
          <w:rFonts w:asciiTheme="minorHAnsi" w:hAnsiTheme="minorHAnsi" w:cstheme="minorHAnsi"/>
        </w:rPr>
      </w:pPr>
      <w:r w:rsidRPr="00F940A3">
        <w:rPr>
          <w:rFonts w:asciiTheme="minorHAnsi" w:hAnsiTheme="minorHAnsi" w:cstheme="minorHAnsi"/>
        </w:rPr>
        <w:lastRenderedPageBreak/>
        <w:t xml:space="preserve">Mechanizm przekazywania logów o stanie alarmowym do innego systemu w formacie </w:t>
      </w:r>
      <w:proofErr w:type="spellStart"/>
      <w:r w:rsidRPr="00F940A3">
        <w:rPr>
          <w:rFonts w:asciiTheme="minorHAnsi" w:hAnsiTheme="minorHAnsi" w:cstheme="minorHAnsi"/>
        </w:rPr>
        <w:t>syslog</w:t>
      </w:r>
      <w:proofErr w:type="spellEnd"/>
      <w:r w:rsidRPr="00F940A3">
        <w:rPr>
          <w:rFonts w:asciiTheme="minorHAnsi" w:hAnsiTheme="minorHAnsi" w:cstheme="minorHAnsi"/>
        </w:rPr>
        <w:t>.</w:t>
      </w:r>
    </w:p>
    <w:p w14:paraId="580E55EE" w14:textId="77777777" w:rsidR="00C114E8" w:rsidRPr="00F940A3" w:rsidRDefault="00C114E8" w:rsidP="00FD5CD8">
      <w:pPr>
        <w:pStyle w:val="Akapitzlist"/>
        <w:rPr>
          <w:rFonts w:asciiTheme="minorHAnsi" w:hAnsiTheme="minorHAnsi" w:cstheme="minorHAnsi"/>
        </w:rPr>
      </w:pPr>
    </w:p>
    <w:p w14:paraId="5531EB89" w14:textId="2A6214D4" w:rsidR="00C114E8" w:rsidRPr="00F940A3" w:rsidRDefault="00C114E8" w:rsidP="006A6A3A">
      <w:pPr>
        <w:pStyle w:val="Akapitzlist"/>
        <w:numPr>
          <w:ilvl w:val="0"/>
          <w:numId w:val="2"/>
        </w:numPr>
        <w:ind w:left="357" w:hanging="357"/>
        <w:contextualSpacing w:val="0"/>
        <w:rPr>
          <w:rFonts w:cstheme="minorHAnsi"/>
        </w:rPr>
      </w:pPr>
      <w:r w:rsidRPr="00F940A3">
        <w:rPr>
          <w:rFonts w:asciiTheme="minorHAnsi" w:hAnsiTheme="minorHAnsi" w:cstheme="minorHAnsi"/>
        </w:rPr>
        <w:t xml:space="preserve">Wykonawca musi zapewnić pierwszą linię wsparcia w języku polskim trybie 8x5. W celu realizacji wymogu wymagane jest posiadanie certyfikatów ISO </w:t>
      </w:r>
      <w:r w:rsidR="00D84396" w:rsidRPr="00F940A3">
        <w:rPr>
          <w:rFonts w:asciiTheme="minorHAnsi" w:hAnsiTheme="minorHAnsi" w:cstheme="minorHAnsi"/>
        </w:rPr>
        <w:t>9001,</w:t>
      </w:r>
      <w:r w:rsidRPr="00F940A3">
        <w:rPr>
          <w:rFonts w:asciiTheme="minorHAnsi" w:hAnsiTheme="minorHAnsi" w:cstheme="minorHAnsi"/>
        </w:rPr>
        <w:t xml:space="preserve"> ISO 27001 i ISO 22301 w zakresie serwisowania </w:t>
      </w:r>
      <w:bookmarkStart w:id="4" w:name="_Hlk216178549"/>
      <w:r w:rsidRPr="00F940A3">
        <w:rPr>
          <w:rFonts w:asciiTheme="minorHAnsi" w:hAnsiTheme="minorHAnsi" w:cstheme="minorHAnsi"/>
        </w:rPr>
        <w:t>urządzeń informatycznych</w:t>
      </w:r>
      <w:bookmarkEnd w:id="4"/>
      <w:r w:rsidRPr="00F940A3">
        <w:rPr>
          <w:rFonts w:asciiTheme="minorHAnsi" w:hAnsiTheme="minorHAnsi" w:cstheme="minorHAnsi"/>
        </w:rPr>
        <w:t>.</w:t>
      </w:r>
      <w:del w:id="5" w:author="Karol Ziemba" w:date="2025-12-07T19:54:00Z">
        <w:r w:rsidRPr="00F940A3" w:rsidDel="00070652">
          <w:rPr>
            <w:rFonts w:asciiTheme="minorHAnsi" w:hAnsiTheme="minorHAnsi" w:cstheme="minorHAnsi"/>
          </w:rPr>
          <w:delText xml:space="preserve"> </w:delText>
        </w:r>
      </w:del>
    </w:p>
    <w:p w14:paraId="5E807F92" w14:textId="77777777" w:rsidR="002A59EC" w:rsidRPr="00D84396" w:rsidRDefault="002A59EC" w:rsidP="00C114E8">
      <w:pPr>
        <w:jc w:val="both"/>
        <w:rPr>
          <w:rFonts w:cstheme="minorHAnsi"/>
          <w:highlight w:val="yellow"/>
        </w:rPr>
      </w:pPr>
    </w:p>
    <w:p w14:paraId="05039A91" w14:textId="4F2D07F0" w:rsidR="00C114E8" w:rsidRPr="001B6401" w:rsidRDefault="00C114E8" w:rsidP="00C114E8">
      <w:pPr>
        <w:pStyle w:val="NormalnyWeb"/>
        <w:shd w:val="clear" w:color="auto" w:fill="FFFFFF"/>
        <w:spacing w:before="0" w:beforeAutospacing="0" w:after="0" w:afterAutospacing="0"/>
        <w:rPr>
          <w:rFonts w:asciiTheme="minorHAnsi" w:hAnsiTheme="minorHAnsi" w:cstheme="minorHAnsi"/>
          <w:b/>
          <w:bCs/>
          <w:color w:val="000000"/>
          <w:sz w:val="28"/>
          <w:szCs w:val="28"/>
        </w:rPr>
      </w:pPr>
      <w:r w:rsidRPr="001B6401">
        <w:rPr>
          <w:rFonts w:asciiTheme="minorHAnsi" w:hAnsiTheme="minorHAnsi" w:cstheme="minorHAnsi"/>
          <w:b/>
          <w:bCs/>
          <w:color w:val="000000"/>
          <w:sz w:val="28"/>
          <w:szCs w:val="28"/>
        </w:rPr>
        <w:t>Cześć 2. System zaawansowanego backupu</w:t>
      </w:r>
    </w:p>
    <w:p w14:paraId="0D966579" w14:textId="5DBF79EB" w:rsidR="00C114E8" w:rsidRPr="00D84396" w:rsidRDefault="00C114E8" w:rsidP="00C114E8">
      <w:pPr>
        <w:pStyle w:val="NormalnyWeb"/>
        <w:shd w:val="clear" w:color="auto" w:fill="FFFFFF"/>
        <w:spacing w:before="0" w:beforeAutospacing="0" w:after="0" w:afterAutospacing="0"/>
        <w:rPr>
          <w:rFonts w:asciiTheme="minorHAnsi" w:hAnsiTheme="minorHAnsi" w:cstheme="minorHAnsi"/>
          <w:color w:val="000000"/>
          <w:sz w:val="22"/>
          <w:szCs w:val="22"/>
        </w:rPr>
      </w:pPr>
    </w:p>
    <w:p w14:paraId="2F10637B" w14:textId="35969321" w:rsidR="00D74D02" w:rsidRPr="00D84396" w:rsidRDefault="00D74D02" w:rsidP="00C114E8">
      <w:pPr>
        <w:pStyle w:val="NormalnyWeb"/>
        <w:shd w:val="clear" w:color="auto" w:fill="FFFFFF"/>
        <w:spacing w:before="0" w:beforeAutospacing="0" w:after="0" w:afterAutospacing="0"/>
        <w:rPr>
          <w:rFonts w:asciiTheme="minorHAnsi" w:hAnsiTheme="minorHAnsi" w:cstheme="minorHAnsi"/>
          <w:color w:val="000000"/>
          <w:sz w:val="22"/>
          <w:szCs w:val="22"/>
        </w:rPr>
      </w:pPr>
    </w:p>
    <w:p w14:paraId="5BD0B92F" w14:textId="379CD475" w:rsidR="00BC5F60" w:rsidRPr="00FB4EEF" w:rsidRDefault="00BC5F60" w:rsidP="00FB4EEF">
      <w:pPr>
        <w:pStyle w:val="Tekstpodstawowy"/>
        <w:numPr>
          <w:ilvl w:val="0"/>
          <w:numId w:val="21"/>
        </w:numPr>
        <w:rPr>
          <w:rFonts w:asciiTheme="minorHAnsi" w:hAnsiTheme="minorHAnsi" w:cstheme="minorHAnsi"/>
          <w:b/>
          <w:bCs/>
          <w:u w:val="single"/>
        </w:rPr>
      </w:pPr>
      <w:proofErr w:type="spellStart"/>
      <w:r w:rsidRPr="00FB4EEF">
        <w:rPr>
          <w:rFonts w:asciiTheme="minorHAnsi" w:hAnsiTheme="minorHAnsi" w:cstheme="minorHAnsi"/>
          <w:b/>
          <w:bCs/>
          <w:u w:val="single"/>
        </w:rPr>
        <w:t>Deduplikator</w:t>
      </w:r>
      <w:proofErr w:type="spellEnd"/>
      <w:r w:rsidRPr="00FB4EEF">
        <w:rPr>
          <w:rFonts w:asciiTheme="minorHAnsi" w:hAnsiTheme="minorHAnsi" w:cstheme="minorHAnsi"/>
          <w:b/>
          <w:bCs/>
          <w:spacing w:val="-5"/>
          <w:u w:val="single"/>
        </w:rPr>
        <w:t xml:space="preserve"> </w:t>
      </w:r>
      <w:r w:rsidR="00E8394D" w:rsidRPr="00FB4EEF">
        <w:rPr>
          <w:rFonts w:asciiTheme="minorHAnsi" w:hAnsiTheme="minorHAnsi" w:cstheme="minorHAnsi"/>
          <w:b/>
          <w:bCs/>
          <w:u w:val="single"/>
        </w:rPr>
        <w:t xml:space="preserve">sprzętowy – min. </w:t>
      </w:r>
      <w:r w:rsidR="00FB4EEF" w:rsidRPr="00FB4EEF">
        <w:rPr>
          <w:rFonts w:asciiTheme="minorHAnsi" w:hAnsiTheme="minorHAnsi" w:cstheme="minorHAnsi"/>
          <w:b/>
          <w:bCs/>
          <w:u w:val="single"/>
        </w:rPr>
        <w:t>w</w:t>
      </w:r>
      <w:r w:rsidR="00E8394D" w:rsidRPr="00FB4EEF">
        <w:rPr>
          <w:rFonts w:asciiTheme="minorHAnsi" w:hAnsiTheme="minorHAnsi" w:cstheme="minorHAnsi"/>
          <w:b/>
          <w:bCs/>
          <w:u w:val="single"/>
        </w:rPr>
        <w:t>ymagania</w:t>
      </w:r>
      <w:r w:rsidR="00FB4EEF" w:rsidRPr="00FB4EEF">
        <w:rPr>
          <w:rFonts w:asciiTheme="minorHAnsi" w:hAnsiTheme="minorHAnsi" w:cstheme="minorHAnsi"/>
          <w:b/>
          <w:bCs/>
          <w:u w:val="single"/>
        </w:rPr>
        <w:t>:</w:t>
      </w:r>
    </w:p>
    <w:p w14:paraId="2633CA45" w14:textId="77777777" w:rsidR="002A59EC" w:rsidRPr="00D84396" w:rsidRDefault="002A59EC" w:rsidP="00BC5F60">
      <w:pPr>
        <w:pStyle w:val="Tekstpodstawowy"/>
        <w:rPr>
          <w:rFonts w:asciiTheme="minorHAnsi" w:hAnsiTheme="minorHAnsi" w:cstheme="minorHAnsi"/>
        </w:rPr>
      </w:pPr>
    </w:p>
    <w:tbl>
      <w:tblPr>
        <w:tblStyle w:val="TableNormal"/>
        <w:tblW w:w="8721" w:type="dxa"/>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8221"/>
      </w:tblGrid>
      <w:tr w:rsidR="00BC5F60" w:rsidRPr="00FB4EEF" w14:paraId="73304BAB" w14:textId="77777777" w:rsidTr="00FD5CD8">
        <w:trPr>
          <w:trHeight w:val="290"/>
        </w:trPr>
        <w:tc>
          <w:tcPr>
            <w:tcW w:w="500" w:type="dxa"/>
            <w:shd w:val="clear" w:color="auto" w:fill="E4E4E4"/>
          </w:tcPr>
          <w:p w14:paraId="715D3137" w14:textId="77777777" w:rsidR="00BC5F60" w:rsidRPr="00FB4EEF" w:rsidRDefault="00BC5F60" w:rsidP="00CD76BD">
            <w:pPr>
              <w:pStyle w:val="TableParagraph"/>
              <w:spacing w:line="268" w:lineRule="exact"/>
              <w:ind w:left="14"/>
              <w:jc w:val="center"/>
              <w:rPr>
                <w:rFonts w:asciiTheme="minorHAnsi" w:hAnsiTheme="minorHAnsi" w:cstheme="minorHAnsi"/>
                <w:b/>
                <w:bCs/>
                <w:highlight w:val="lightGray"/>
                <w:lang w:val="pl-PL"/>
              </w:rPr>
            </w:pPr>
            <w:r w:rsidRPr="00FB4EEF">
              <w:rPr>
                <w:rFonts w:asciiTheme="minorHAnsi" w:hAnsiTheme="minorHAnsi" w:cstheme="minorHAnsi"/>
                <w:b/>
                <w:bCs/>
                <w:spacing w:val="-5"/>
                <w:highlight w:val="lightGray"/>
                <w:lang w:val="pl-PL"/>
              </w:rPr>
              <w:t>Lp.</w:t>
            </w:r>
          </w:p>
        </w:tc>
        <w:tc>
          <w:tcPr>
            <w:tcW w:w="8221" w:type="dxa"/>
            <w:shd w:val="clear" w:color="auto" w:fill="E4E4E4"/>
          </w:tcPr>
          <w:p w14:paraId="1F35EF76" w14:textId="77777777" w:rsidR="00BC5F60" w:rsidRPr="00FB4EEF" w:rsidRDefault="00BC5F60" w:rsidP="00CD76BD">
            <w:pPr>
              <w:pStyle w:val="TableParagraph"/>
              <w:spacing w:line="268" w:lineRule="exact"/>
              <w:ind w:left="7"/>
              <w:jc w:val="center"/>
              <w:rPr>
                <w:rFonts w:asciiTheme="minorHAnsi" w:hAnsiTheme="minorHAnsi" w:cstheme="minorHAnsi"/>
                <w:b/>
                <w:bCs/>
                <w:lang w:val="pl-PL"/>
              </w:rPr>
            </w:pPr>
            <w:r w:rsidRPr="00FB4EEF">
              <w:rPr>
                <w:rFonts w:asciiTheme="minorHAnsi" w:hAnsiTheme="minorHAnsi" w:cstheme="minorHAnsi"/>
                <w:b/>
                <w:bCs/>
                <w:highlight w:val="lightGray"/>
                <w:lang w:val="pl-PL"/>
              </w:rPr>
              <w:t>Opis</w:t>
            </w:r>
            <w:r w:rsidRPr="00FB4EEF">
              <w:rPr>
                <w:rFonts w:asciiTheme="minorHAnsi" w:hAnsiTheme="minorHAnsi" w:cstheme="minorHAnsi"/>
                <w:b/>
                <w:bCs/>
                <w:spacing w:val="-3"/>
                <w:highlight w:val="lightGray"/>
                <w:lang w:val="pl-PL"/>
              </w:rPr>
              <w:t xml:space="preserve"> </w:t>
            </w:r>
            <w:r w:rsidRPr="00FB4EEF">
              <w:rPr>
                <w:rFonts w:asciiTheme="minorHAnsi" w:hAnsiTheme="minorHAnsi" w:cstheme="minorHAnsi"/>
                <w:b/>
                <w:bCs/>
                <w:highlight w:val="lightGray"/>
                <w:lang w:val="pl-PL"/>
              </w:rPr>
              <w:t>parametrów</w:t>
            </w:r>
            <w:r w:rsidRPr="00FB4EEF">
              <w:rPr>
                <w:rFonts w:asciiTheme="minorHAnsi" w:hAnsiTheme="minorHAnsi" w:cstheme="minorHAnsi"/>
                <w:b/>
                <w:bCs/>
                <w:spacing w:val="-2"/>
                <w:highlight w:val="lightGray"/>
                <w:lang w:val="pl-PL"/>
              </w:rPr>
              <w:t xml:space="preserve"> urządzenia</w:t>
            </w:r>
          </w:p>
        </w:tc>
      </w:tr>
      <w:tr w:rsidR="00BC5F60" w:rsidRPr="002A59EC" w14:paraId="5E60F780" w14:textId="77777777" w:rsidTr="00FD5CD8">
        <w:trPr>
          <w:trHeight w:val="580"/>
        </w:trPr>
        <w:tc>
          <w:tcPr>
            <w:tcW w:w="500" w:type="dxa"/>
          </w:tcPr>
          <w:p w14:paraId="1ED3DC1B" w14:textId="77777777" w:rsidR="00BC5F60" w:rsidRPr="002A59EC" w:rsidRDefault="00BC5F60" w:rsidP="00CD76BD">
            <w:pPr>
              <w:pStyle w:val="TableParagraph"/>
              <w:spacing w:line="268" w:lineRule="exact"/>
              <w:ind w:left="110"/>
              <w:rPr>
                <w:rFonts w:asciiTheme="minorHAnsi" w:hAnsiTheme="minorHAnsi" w:cstheme="minorHAnsi"/>
                <w:lang w:val="pl-PL"/>
              </w:rPr>
            </w:pPr>
            <w:r w:rsidRPr="002A59EC">
              <w:rPr>
                <w:rFonts w:asciiTheme="minorHAnsi" w:hAnsiTheme="minorHAnsi" w:cstheme="minorHAnsi"/>
                <w:spacing w:val="-5"/>
                <w:lang w:val="pl-PL"/>
              </w:rPr>
              <w:t>1.</w:t>
            </w:r>
          </w:p>
        </w:tc>
        <w:tc>
          <w:tcPr>
            <w:tcW w:w="8221" w:type="dxa"/>
          </w:tcPr>
          <w:p w14:paraId="40AFAA63" w14:textId="77777777" w:rsidR="00BC5F60" w:rsidRPr="002A59EC" w:rsidRDefault="00BC5F60" w:rsidP="00CD76BD">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Urządzenie</w:t>
            </w:r>
            <w:r w:rsidRPr="002A59EC">
              <w:rPr>
                <w:rFonts w:asciiTheme="minorHAnsi" w:hAnsiTheme="minorHAnsi" w:cstheme="minorHAnsi"/>
                <w:spacing w:val="68"/>
                <w:w w:val="150"/>
                <w:lang w:val="pl-PL"/>
              </w:rPr>
              <w:t xml:space="preserve"> </w:t>
            </w:r>
            <w:r w:rsidRPr="002A59EC">
              <w:rPr>
                <w:rFonts w:asciiTheme="minorHAnsi" w:hAnsiTheme="minorHAnsi" w:cstheme="minorHAnsi"/>
                <w:lang w:val="pl-PL"/>
              </w:rPr>
              <w:t>jest</w:t>
            </w:r>
            <w:r w:rsidRPr="002A59EC">
              <w:rPr>
                <w:rFonts w:asciiTheme="minorHAnsi" w:hAnsiTheme="minorHAnsi" w:cstheme="minorHAnsi"/>
                <w:spacing w:val="70"/>
                <w:w w:val="150"/>
                <w:lang w:val="pl-PL"/>
              </w:rPr>
              <w:t xml:space="preserve"> </w:t>
            </w:r>
            <w:r w:rsidRPr="002A59EC">
              <w:rPr>
                <w:rFonts w:asciiTheme="minorHAnsi" w:hAnsiTheme="minorHAnsi" w:cstheme="minorHAnsi"/>
                <w:lang w:val="pl-PL"/>
              </w:rPr>
              <w:t>przeznaczone</w:t>
            </w:r>
            <w:r w:rsidRPr="002A59EC">
              <w:rPr>
                <w:rFonts w:asciiTheme="minorHAnsi" w:hAnsiTheme="minorHAnsi" w:cstheme="minorHAnsi"/>
                <w:spacing w:val="69"/>
                <w:w w:val="150"/>
                <w:lang w:val="pl-PL"/>
              </w:rPr>
              <w:t xml:space="preserve"> </w:t>
            </w:r>
            <w:r w:rsidRPr="002A59EC">
              <w:rPr>
                <w:rFonts w:asciiTheme="minorHAnsi" w:hAnsiTheme="minorHAnsi" w:cstheme="minorHAnsi"/>
                <w:lang w:val="pl-PL"/>
              </w:rPr>
              <w:t>do</w:t>
            </w:r>
            <w:r w:rsidRPr="002A59EC">
              <w:rPr>
                <w:rFonts w:asciiTheme="minorHAnsi" w:hAnsiTheme="minorHAnsi" w:cstheme="minorHAnsi"/>
                <w:spacing w:val="70"/>
                <w:w w:val="150"/>
                <w:lang w:val="pl-PL"/>
              </w:rPr>
              <w:t xml:space="preserve"> </w:t>
            </w:r>
            <w:proofErr w:type="spellStart"/>
            <w:r w:rsidRPr="002A59EC">
              <w:rPr>
                <w:rFonts w:asciiTheme="minorHAnsi" w:hAnsiTheme="minorHAnsi" w:cstheme="minorHAnsi"/>
                <w:lang w:val="pl-PL"/>
              </w:rPr>
              <w:t>deduplikacji</w:t>
            </w:r>
            <w:proofErr w:type="spellEnd"/>
            <w:r w:rsidRPr="002A59EC">
              <w:rPr>
                <w:rFonts w:asciiTheme="minorHAnsi" w:hAnsiTheme="minorHAnsi" w:cstheme="minorHAnsi"/>
                <w:spacing w:val="68"/>
                <w:w w:val="150"/>
                <w:lang w:val="pl-PL"/>
              </w:rPr>
              <w:t xml:space="preserve"> </w:t>
            </w:r>
            <w:r w:rsidRPr="002A59EC">
              <w:rPr>
                <w:rFonts w:asciiTheme="minorHAnsi" w:hAnsiTheme="minorHAnsi" w:cstheme="minorHAnsi"/>
                <w:lang w:val="pl-PL"/>
              </w:rPr>
              <w:t>i</w:t>
            </w:r>
            <w:r w:rsidRPr="002A59EC">
              <w:rPr>
                <w:rFonts w:asciiTheme="minorHAnsi" w:hAnsiTheme="minorHAnsi" w:cstheme="minorHAnsi"/>
                <w:spacing w:val="66"/>
                <w:w w:val="150"/>
                <w:lang w:val="pl-PL"/>
              </w:rPr>
              <w:t xml:space="preserve"> </w:t>
            </w:r>
            <w:r w:rsidRPr="002A59EC">
              <w:rPr>
                <w:rFonts w:asciiTheme="minorHAnsi" w:hAnsiTheme="minorHAnsi" w:cstheme="minorHAnsi"/>
                <w:lang w:val="pl-PL"/>
              </w:rPr>
              <w:t>przechowywania</w:t>
            </w:r>
            <w:r w:rsidRPr="002A59EC">
              <w:rPr>
                <w:rFonts w:asciiTheme="minorHAnsi" w:hAnsiTheme="minorHAnsi" w:cstheme="minorHAnsi"/>
                <w:spacing w:val="65"/>
                <w:w w:val="150"/>
                <w:lang w:val="pl-PL"/>
              </w:rPr>
              <w:t xml:space="preserve"> </w:t>
            </w:r>
            <w:r w:rsidRPr="002A59EC">
              <w:rPr>
                <w:rFonts w:asciiTheme="minorHAnsi" w:hAnsiTheme="minorHAnsi" w:cstheme="minorHAnsi"/>
                <w:lang w:val="pl-PL"/>
              </w:rPr>
              <w:t>kopii</w:t>
            </w:r>
            <w:r w:rsidRPr="002A59EC">
              <w:rPr>
                <w:rFonts w:asciiTheme="minorHAnsi" w:hAnsiTheme="minorHAnsi" w:cstheme="minorHAnsi"/>
                <w:spacing w:val="68"/>
                <w:w w:val="150"/>
                <w:lang w:val="pl-PL"/>
              </w:rPr>
              <w:t xml:space="preserve"> </w:t>
            </w:r>
            <w:r w:rsidRPr="002A59EC">
              <w:rPr>
                <w:rFonts w:asciiTheme="minorHAnsi" w:hAnsiTheme="minorHAnsi" w:cstheme="minorHAnsi"/>
                <w:spacing w:val="-2"/>
                <w:lang w:val="pl-PL"/>
              </w:rPr>
              <w:t>zapasowych.</w:t>
            </w:r>
          </w:p>
          <w:p w14:paraId="2E2862BF" w14:textId="77777777" w:rsidR="00BC5F60" w:rsidRPr="002A59EC" w:rsidRDefault="00BC5F60" w:rsidP="00CD76BD">
            <w:pPr>
              <w:pStyle w:val="TableParagraph"/>
              <w:spacing w:before="22"/>
              <w:rPr>
                <w:rFonts w:asciiTheme="minorHAnsi" w:hAnsiTheme="minorHAnsi" w:cstheme="minorHAnsi"/>
                <w:lang w:val="pl-PL"/>
              </w:rPr>
            </w:pPr>
            <w:r w:rsidRPr="002A59EC">
              <w:rPr>
                <w:rFonts w:asciiTheme="minorHAnsi" w:hAnsiTheme="minorHAnsi" w:cstheme="minorHAnsi"/>
                <w:lang w:val="pl-PL"/>
              </w:rPr>
              <w:t>Urządzenie</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posiada</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parametry</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wyspecyfikowane</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niniejszej</w:t>
            </w:r>
            <w:r w:rsidRPr="002A59EC">
              <w:rPr>
                <w:rFonts w:asciiTheme="minorHAnsi" w:hAnsiTheme="minorHAnsi" w:cstheme="minorHAnsi"/>
                <w:spacing w:val="-5"/>
                <w:lang w:val="pl-PL"/>
              </w:rPr>
              <w:t xml:space="preserve"> </w:t>
            </w:r>
            <w:r w:rsidRPr="002A59EC">
              <w:rPr>
                <w:rFonts w:asciiTheme="minorHAnsi" w:hAnsiTheme="minorHAnsi" w:cstheme="minorHAnsi"/>
                <w:spacing w:val="-2"/>
                <w:lang w:val="pl-PL"/>
              </w:rPr>
              <w:t>tabeli.</w:t>
            </w:r>
          </w:p>
        </w:tc>
      </w:tr>
      <w:tr w:rsidR="00BC5F60" w:rsidRPr="002A59EC" w14:paraId="1C1A1086" w14:textId="77777777" w:rsidTr="00FD5CD8">
        <w:trPr>
          <w:trHeight w:val="1074"/>
        </w:trPr>
        <w:tc>
          <w:tcPr>
            <w:tcW w:w="500" w:type="dxa"/>
          </w:tcPr>
          <w:p w14:paraId="4903D998" w14:textId="77777777" w:rsidR="00BC5F60" w:rsidRPr="002A59EC" w:rsidRDefault="00BC5F60" w:rsidP="00CD76BD">
            <w:pPr>
              <w:pStyle w:val="TableParagraph"/>
              <w:spacing w:line="268" w:lineRule="exact"/>
              <w:ind w:left="110"/>
              <w:rPr>
                <w:rFonts w:asciiTheme="minorHAnsi" w:hAnsiTheme="minorHAnsi" w:cstheme="minorHAnsi"/>
                <w:lang w:val="pl-PL"/>
              </w:rPr>
            </w:pPr>
            <w:r w:rsidRPr="002A59EC">
              <w:rPr>
                <w:rFonts w:asciiTheme="minorHAnsi" w:hAnsiTheme="minorHAnsi" w:cstheme="minorHAnsi"/>
                <w:spacing w:val="-5"/>
                <w:lang w:val="pl-PL"/>
              </w:rPr>
              <w:t>2.</w:t>
            </w:r>
          </w:p>
        </w:tc>
        <w:tc>
          <w:tcPr>
            <w:tcW w:w="8221" w:type="dxa"/>
          </w:tcPr>
          <w:p w14:paraId="519A00B5" w14:textId="6C652213" w:rsidR="00BC5F60" w:rsidRPr="002A59EC" w:rsidRDefault="00BC5F60" w:rsidP="00E8394D">
            <w:pPr>
              <w:pStyle w:val="TableParagraph"/>
              <w:ind w:right="92"/>
              <w:jc w:val="both"/>
              <w:rPr>
                <w:rFonts w:asciiTheme="minorHAnsi" w:hAnsiTheme="minorHAnsi" w:cstheme="minorHAnsi"/>
                <w:lang w:val="pl-PL"/>
              </w:rPr>
            </w:pPr>
            <w:r w:rsidRPr="002A59EC">
              <w:rPr>
                <w:rFonts w:asciiTheme="minorHAnsi" w:hAnsiTheme="minorHAnsi" w:cstheme="minorHAnsi"/>
                <w:lang w:val="pl-PL"/>
              </w:rPr>
              <w:t xml:space="preserve">Oferowane urządzenie oferuje przestrzeń </w:t>
            </w:r>
            <w:r w:rsidR="00E8394D" w:rsidRPr="002A59EC">
              <w:rPr>
                <w:rFonts w:asciiTheme="minorHAnsi" w:hAnsiTheme="minorHAnsi" w:cstheme="minorHAnsi"/>
                <w:lang w:val="pl-PL"/>
              </w:rPr>
              <w:t xml:space="preserve">min. </w:t>
            </w:r>
            <w:r w:rsidRPr="002A59EC">
              <w:rPr>
                <w:rFonts w:asciiTheme="minorHAnsi" w:hAnsiTheme="minorHAnsi" w:cstheme="minorHAnsi"/>
                <w:lang w:val="pl-PL"/>
              </w:rPr>
              <w:t xml:space="preserve">24TB netto (powierzchni użytkowej) bez uwzględniania mechanizmów protekcji – przestrzeń dedykowana do gromadzenia </w:t>
            </w:r>
            <w:proofErr w:type="spellStart"/>
            <w:r w:rsidRPr="002A59EC">
              <w:rPr>
                <w:rFonts w:asciiTheme="minorHAnsi" w:hAnsiTheme="minorHAnsi" w:cstheme="minorHAnsi"/>
                <w:lang w:val="pl-PL"/>
              </w:rPr>
              <w:t>deduplikatów</w:t>
            </w:r>
            <w:proofErr w:type="spellEnd"/>
            <w:r w:rsidRPr="002A59EC">
              <w:rPr>
                <w:rFonts w:asciiTheme="minorHAnsi" w:hAnsiTheme="minorHAnsi" w:cstheme="minorHAnsi"/>
                <w:lang w:val="pl-PL"/>
              </w:rPr>
              <w:t>,</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zapewnia</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skalowalność</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do</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250TB</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netto</w:t>
            </w:r>
            <w:r w:rsidRPr="002A59EC">
              <w:rPr>
                <w:rFonts w:asciiTheme="minorHAnsi" w:hAnsiTheme="minorHAnsi" w:cstheme="minorHAnsi"/>
                <w:spacing w:val="-11"/>
                <w:lang w:val="pl-PL"/>
              </w:rPr>
              <w:t xml:space="preserve"> </w:t>
            </w:r>
            <w:r w:rsidRPr="002A59EC">
              <w:rPr>
                <w:rFonts w:asciiTheme="minorHAnsi" w:hAnsiTheme="minorHAnsi" w:cstheme="minorHAnsi"/>
                <w:lang w:val="pl-PL"/>
              </w:rPr>
              <w:t>(powierzchni</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użytkowej</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widocznej</w:t>
            </w:r>
            <w:r w:rsidRPr="002A59EC">
              <w:rPr>
                <w:rFonts w:asciiTheme="minorHAnsi" w:hAnsiTheme="minorHAnsi" w:cstheme="minorHAnsi"/>
                <w:spacing w:val="-11"/>
                <w:lang w:val="pl-PL"/>
              </w:rPr>
              <w:t xml:space="preserve"> </w:t>
            </w:r>
            <w:r w:rsidRPr="002A59EC">
              <w:rPr>
                <w:rFonts w:asciiTheme="minorHAnsi" w:hAnsiTheme="minorHAnsi" w:cstheme="minorHAnsi"/>
                <w:lang w:val="pl-PL"/>
              </w:rPr>
              <w:t>po</w:t>
            </w:r>
            <w:r w:rsidR="00E8394D" w:rsidRPr="002A59EC">
              <w:rPr>
                <w:rFonts w:asciiTheme="minorHAnsi" w:hAnsiTheme="minorHAnsi" w:cstheme="minorHAnsi"/>
                <w:lang w:val="pl-PL"/>
              </w:rPr>
              <w:t xml:space="preserve"> </w:t>
            </w:r>
            <w:r w:rsidRPr="002A59EC">
              <w:rPr>
                <w:rFonts w:asciiTheme="minorHAnsi" w:hAnsiTheme="minorHAnsi" w:cstheme="minorHAnsi"/>
                <w:lang w:val="pl-PL"/>
              </w:rPr>
              <w:t>założeniu</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systemu</w:t>
            </w:r>
            <w:r w:rsidRPr="002A59EC">
              <w:rPr>
                <w:rFonts w:asciiTheme="minorHAnsi" w:hAnsiTheme="minorHAnsi" w:cstheme="minorHAnsi"/>
                <w:spacing w:val="-5"/>
                <w:lang w:val="pl-PL"/>
              </w:rPr>
              <w:t xml:space="preserve"> </w:t>
            </w:r>
            <w:r w:rsidRPr="002A59EC">
              <w:rPr>
                <w:rFonts w:asciiTheme="minorHAnsi" w:hAnsiTheme="minorHAnsi" w:cstheme="minorHAnsi"/>
                <w:spacing w:val="-2"/>
                <w:lang w:val="pl-PL"/>
              </w:rPr>
              <w:t>plików)</w:t>
            </w:r>
          </w:p>
        </w:tc>
      </w:tr>
      <w:tr w:rsidR="00BC5F60" w:rsidRPr="002A59EC" w14:paraId="3036AAB5" w14:textId="77777777" w:rsidTr="00FD5CD8">
        <w:trPr>
          <w:trHeight w:val="1879"/>
        </w:trPr>
        <w:tc>
          <w:tcPr>
            <w:tcW w:w="500" w:type="dxa"/>
          </w:tcPr>
          <w:p w14:paraId="2EF8A651" w14:textId="77777777" w:rsidR="00BC5F60" w:rsidRPr="002A59EC" w:rsidRDefault="00BC5F60" w:rsidP="00CD76BD">
            <w:pPr>
              <w:pStyle w:val="TableParagraph"/>
              <w:spacing w:line="268" w:lineRule="exact"/>
              <w:ind w:left="110"/>
              <w:rPr>
                <w:rFonts w:asciiTheme="minorHAnsi" w:hAnsiTheme="minorHAnsi" w:cstheme="minorHAnsi"/>
                <w:lang w:val="pl-PL"/>
              </w:rPr>
            </w:pPr>
            <w:r w:rsidRPr="002A59EC">
              <w:rPr>
                <w:rFonts w:asciiTheme="minorHAnsi" w:hAnsiTheme="minorHAnsi" w:cstheme="minorHAnsi"/>
                <w:spacing w:val="-5"/>
                <w:lang w:val="pl-PL"/>
              </w:rPr>
              <w:t>3.</w:t>
            </w:r>
          </w:p>
        </w:tc>
        <w:tc>
          <w:tcPr>
            <w:tcW w:w="8221" w:type="dxa"/>
          </w:tcPr>
          <w:p w14:paraId="14114FC3" w14:textId="77777777" w:rsidR="00BC5F60" w:rsidRPr="002A59EC" w:rsidRDefault="00BC5F60" w:rsidP="00CD76BD">
            <w:pPr>
              <w:pStyle w:val="TableParagraph"/>
              <w:ind w:right="91"/>
              <w:jc w:val="both"/>
              <w:rPr>
                <w:rFonts w:asciiTheme="minorHAnsi" w:hAnsiTheme="minorHAnsi" w:cstheme="minorHAnsi"/>
                <w:lang w:val="pl-PL"/>
              </w:rPr>
            </w:pPr>
            <w:r w:rsidRPr="002A59EC">
              <w:rPr>
                <w:rFonts w:asciiTheme="minorHAnsi" w:hAnsiTheme="minorHAnsi" w:cstheme="minorHAnsi"/>
                <w:lang w:val="pl-PL"/>
              </w:rPr>
              <w:t>Urządzenie pozwala na rozbudowę o warstwę typu CLOUD dedykowaną do długotrwałego przechowywania</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(tzw.</w:t>
            </w:r>
            <w:r w:rsidRPr="002A59EC">
              <w:rPr>
                <w:rFonts w:asciiTheme="minorHAnsi" w:hAnsiTheme="minorHAnsi" w:cstheme="minorHAnsi"/>
                <w:spacing w:val="-4"/>
                <w:lang w:val="pl-PL"/>
              </w:rPr>
              <w:t xml:space="preserve"> </w:t>
            </w:r>
            <w:proofErr w:type="spellStart"/>
            <w:r w:rsidRPr="002A59EC">
              <w:rPr>
                <w:rFonts w:asciiTheme="minorHAnsi" w:hAnsiTheme="minorHAnsi" w:cstheme="minorHAnsi"/>
                <w:lang w:val="pl-PL"/>
              </w:rPr>
              <w:t>Long</w:t>
            </w:r>
            <w:proofErr w:type="spellEnd"/>
            <w:r w:rsidRPr="002A59EC">
              <w:rPr>
                <w:rFonts w:asciiTheme="minorHAnsi" w:hAnsiTheme="minorHAnsi" w:cstheme="minorHAnsi"/>
                <w:spacing w:val="-5"/>
                <w:lang w:val="pl-PL"/>
              </w:rPr>
              <w:t xml:space="preserve"> </w:t>
            </w:r>
            <w:r w:rsidRPr="002A59EC">
              <w:rPr>
                <w:rFonts w:asciiTheme="minorHAnsi" w:hAnsiTheme="minorHAnsi" w:cstheme="minorHAnsi"/>
                <w:lang w:val="pl-PL"/>
              </w:rPr>
              <w:t>Term</w:t>
            </w:r>
            <w:r w:rsidRPr="002A59EC">
              <w:rPr>
                <w:rFonts w:asciiTheme="minorHAnsi" w:hAnsiTheme="minorHAnsi" w:cstheme="minorHAnsi"/>
                <w:spacing w:val="-3"/>
                <w:lang w:val="pl-PL"/>
              </w:rPr>
              <w:t xml:space="preserve"> </w:t>
            </w:r>
            <w:proofErr w:type="spellStart"/>
            <w:r w:rsidRPr="002A59EC">
              <w:rPr>
                <w:rFonts w:asciiTheme="minorHAnsi" w:hAnsiTheme="minorHAnsi" w:cstheme="minorHAnsi"/>
                <w:lang w:val="pl-PL"/>
              </w:rPr>
              <w:t>Retention</w:t>
            </w:r>
            <w:proofErr w:type="spellEnd"/>
            <w:r w:rsidRPr="002A59EC">
              <w:rPr>
                <w:rFonts w:asciiTheme="minorHAnsi" w:hAnsiTheme="minorHAnsi" w:cstheme="minorHAnsi"/>
                <w:lang w:val="pl-PL"/>
              </w:rPr>
              <w:t>)</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dane</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o</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określonej</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retencji</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(zgodnie</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 xml:space="preserve">z założoną polityka retencyjną), bez pośrednictwa dodatkowych urządzeń (typu GATEWAY) powinny zostać </w:t>
            </w:r>
            <w:proofErr w:type="spellStart"/>
            <w:r w:rsidRPr="002A59EC">
              <w:rPr>
                <w:rFonts w:asciiTheme="minorHAnsi" w:hAnsiTheme="minorHAnsi" w:cstheme="minorHAnsi"/>
                <w:lang w:val="pl-PL"/>
              </w:rPr>
              <w:t>przemigrowane</w:t>
            </w:r>
            <w:proofErr w:type="spellEnd"/>
            <w:r w:rsidRPr="002A59EC">
              <w:rPr>
                <w:rFonts w:asciiTheme="minorHAnsi" w:hAnsiTheme="minorHAnsi" w:cstheme="minorHAnsi"/>
                <w:lang w:val="pl-PL"/>
              </w:rPr>
              <w:t xml:space="preserve"> (w postaci </w:t>
            </w:r>
            <w:proofErr w:type="spellStart"/>
            <w:r w:rsidRPr="002A59EC">
              <w:rPr>
                <w:rFonts w:asciiTheme="minorHAnsi" w:hAnsiTheme="minorHAnsi" w:cstheme="minorHAnsi"/>
                <w:lang w:val="pl-PL"/>
              </w:rPr>
              <w:t>zdeduplikowanej</w:t>
            </w:r>
            <w:proofErr w:type="spellEnd"/>
            <w:r w:rsidRPr="002A59EC">
              <w:rPr>
                <w:rFonts w:asciiTheme="minorHAnsi" w:hAnsiTheme="minorHAnsi" w:cstheme="minorHAnsi"/>
                <w:lang w:val="pl-PL"/>
              </w:rPr>
              <w:t xml:space="preserve">) na dodatkową warstwę, zapewnione jest wsparcie dla </w:t>
            </w:r>
            <w:proofErr w:type="spellStart"/>
            <w:r w:rsidRPr="002A59EC">
              <w:rPr>
                <w:rFonts w:asciiTheme="minorHAnsi" w:hAnsiTheme="minorHAnsi" w:cstheme="minorHAnsi"/>
                <w:lang w:val="pl-PL"/>
              </w:rPr>
              <w:t>dla</w:t>
            </w:r>
            <w:proofErr w:type="spellEnd"/>
            <w:r w:rsidRPr="002A59EC">
              <w:rPr>
                <w:rFonts w:asciiTheme="minorHAnsi" w:hAnsiTheme="minorHAnsi" w:cstheme="minorHAnsi"/>
                <w:lang w:val="pl-PL"/>
              </w:rPr>
              <w:t xml:space="preserve"> AWS, Microsoft </w:t>
            </w:r>
            <w:proofErr w:type="spellStart"/>
            <w:r w:rsidRPr="002A59EC">
              <w:rPr>
                <w:rFonts w:asciiTheme="minorHAnsi" w:hAnsiTheme="minorHAnsi" w:cstheme="minorHAnsi"/>
                <w:lang w:val="pl-PL"/>
              </w:rPr>
              <w:t>Azure</w:t>
            </w:r>
            <w:proofErr w:type="spellEnd"/>
            <w:r w:rsidRPr="002A59EC">
              <w:rPr>
                <w:rFonts w:asciiTheme="minorHAnsi" w:hAnsiTheme="minorHAnsi" w:cstheme="minorHAnsi"/>
                <w:lang w:val="pl-PL"/>
              </w:rPr>
              <w:t xml:space="preserve"> oraz Google GCP. Możliwa jest </w:t>
            </w:r>
            <w:proofErr w:type="spellStart"/>
            <w:r w:rsidRPr="002A59EC">
              <w:rPr>
                <w:rFonts w:asciiTheme="minorHAnsi" w:hAnsiTheme="minorHAnsi" w:cstheme="minorHAnsi"/>
                <w:lang w:val="pl-PL"/>
              </w:rPr>
              <w:t>enkrypcja</w:t>
            </w:r>
            <w:proofErr w:type="spellEnd"/>
            <w:r w:rsidRPr="002A59EC">
              <w:rPr>
                <w:rFonts w:asciiTheme="minorHAnsi" w:hAnsiTheme="minorHAnsi" w:cstheme="minorHAnsi"/>
                <w:spacing w:val="9"/>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11"/>
                <w:lang w:val="pl-PL"/>
              </w:rPr>
              <w:t xml:space="preserve"> </w:t>
            </w:r>
            <w:r w:rsidRPr="002A59EC">
              <w:rPr>
                <w:rFonts w:asciiTheme="minorHAnsi" w:hAnsiTheme="minorHAnsi" w:cstheme="minorHAnsi"/>
                <w:lang w:val="pl-PL"/>
              </w:rPr>
              <w:t>przechowywanych</w:t>
            </w:r>
            <w:r w:rsidRPr="002A59EC">
              <w:rPr>
                <w:rFonts w:asciiTheme="minorHAnsi" w:hAnsiTheme="minorHAnsi" w:cstheme="minorHAnsi"/>
                <w:spacing w:val="11"/>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warstwie</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typu</w:t>
            </w:r>
            <w:r w:rsidRPr="002A59EC">
              <w:rPr>
                <w:rFonts w:asciiTheme="minorHAnsi" w:hAnsiTheme="minorHAnsi" w:cstheme="minorHAnsi"/>
                <w:spacing w:val="11"/>
                <w:lang w:val="pl-PL"/>
              </w:rPr>
              <w:t xml:space="preserve"> </w:t>
            </w:r>
            <w:proofErr w:type="spellStart"/>
            <w:r w:rsidRPr="002A59EC">
              <w:rPr>
                <w:rFonts w:asciiTheme="minorHAnsi" w:hAnsiTheme="minorHAnsi" w:cstheme="minorHAnsi"/>
                <w:lang w:val="pl-PL"/>
              </w:rPr>
              <w:t>Cloud</w:t>
            </w:r>
            <w:proofErr w:type="spellEnd"/>
            <w:r w:rsidRPr="002A59EC">
              <w:rPr>
                <w:rFonts w:asciiTheme="minorHAnsi" w:hAnsiTheme="minorHAnsi" w:cstheme="minorHAnsi"/>
                <w:lang w:val="pl-PL"/>
              </w:rPr>
              <w:t>.</w:t>
            </w:r>
            <w:r w:rsidRPr="002A59EC">
              <w:rPr>
                <w:rFonts w:asciiTheme="minorHAnsi" w:hAnsiTheme="minorHAnsi" w:cstheme="minorHAnsi"/>
                <w:spacing w:val="15"/>
                <w:lang w:val="pl-PL"/>
              </w:rPr>
              <w:t xml:space="preserve"> </w:t>
            </w:r>
            <w:r w:rsidRPr="002A59EC">
              <w:rPr>
                <w:rFonts w:asciiTheme="minorHAnsi" w:hAnsiTheme="minorHAnsi" w:cstheme="minorHAnsi"/>
                <w:lang w:val="pl-PL"/>
              </w:rPr>
              <w:t>Urządzenie</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posiada</w:t>
            </w:r>
            <w:r w:rsidRPr="002A59EC">
              <w:rPr>
                <w:rFonts w:asciiTheme="minorHAnsi" w:hAnsiTheme="minorHAnsi" w:cstheme="minorHAnsi"/>
                <w:spacing w:val="13"/>
                <w:lang w:val="pl-PL"/>
              </w:rPr>
              <w:t xml:space="preserve"> </w:t>
            </w:r>
            <w:r w:rsidRPr="002A59EC">
              <w:rPr>
                <w:rFonts w:asciiTheme="minorHAnsi" w:hAnsiTheme="minorHAnsi" w:cstheme="minorHAnsi"/>
                <w:spacing w:val="-2"/>
                <w:lang w:val="pl-PL"/>
              </w:rPr>
              <w:t>licencję</w:t>
            </w:r>
          </w:p>
          <w:p w14:paraId="772DB99D" w14:textId="77777777" w:rsidR="00BC5F60" w:rsidRPr="002A59EC" w:rsidRDefault="00BC5F60" w:rsidP="00CD76BD">
            <w:pPr>
              <w:pStyle w:val="TableParagraph"/>
              <w:spacing w:line="249" w:lineRule="exact"/>
              <w:jc w:val="both"/>
              <w:rPr>
                <w:rFonts w:asciiTheme="minorHAnsi" w:hAnsiTheme="minorHAnsi" w:cstheme="minorHAnsi"/>
                <w:lang w:val="pl-PL"/>
              </w:rPr>
            </w:pPr>
            <w:r w:rsidRPr="002A59EC">
              <w:rPr>
                <w:rFonts w:asciiTheme="minorHAnsi" w:hAnsiTheme="minorHAnsi" w:cstheme="minorHAnsi"/>
                <w:lang w:val="pl-PL"/>
              </w:rPr>
              <w:t>na</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przestrzeń</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80TB</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netto</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dla</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warstwy</w:t>
            </w:r>
            <w:r w:rsidRPr="002A59EC">
              <w:rPr>
                <w:rFonts w:asciiTheme="minorHAnsi" w:hAnsiTheme="minorHAnsi" w:cstheme="minorHAnsi"/>
                <w:spacing w:val="-3"/>
                <w:lang w:val="pl-PL"/>
              </w:rPr>
              <w:t xml:space="preserve"> </w:t>
            </w:r>
            <w:r w:rsidRPr="002A59EC">
              <w:rPr>
                <w:rFonts w:asciiTheme="minorHAnsi" w:hAnsiTheme="minorHAnsi" w:cstheme="minorHAnsi"/>
                <w:spacing w:val="-2"/>
                <w:lang w:val="pl-PL"/>
              </w:rPr>
              <w:t>CLOUD.</w:t>
            </w:r>
          </w:p>
        </w:tc>
      </w:tr>
      <w:tr w:rsidR="00BC5F60" w:rsidRPr="002A59EC" w14:paraId="6761AFF3" w14:textId="77777777" w:rsidTr="00FD5CD8">
        <w:trPr>
          <w:trHeight w:val="3782"/>
        </w:trPr>
        <w:tc>
          <w:tcPr>
            <w:tcW w:w="500" w:type="dxa"/>
          </w:tcPr>
          <w:p w14:paraId="3C3FA02B" w14:textId="77777777" w:rsidR="00BC5F60" w:rsidRPr="002A59EC" w:rsidRDefault="00BC5F60" w:rsidP="00CD76BD">
            <w:pPr>
              <w:pStyle w:val="TableParagraph"/>
              <w:spacing w:line="268" w:lineRule="exact"/>
              <w:ind w:left="110"/>
              <w:rPr>
                <w:rFonts w:asciiTheme="minorHAnsi" w:hAnsiTheme="minorHAnsi" w:cstheme="minorHAnsi"/>
                <w:lang w:val="pl-PL"/>
              </w:rPr>
            </w:pPr>
            <w:r w:rsidRPr="002A59EC">
              <w:rPr>
                <w:rFonts w:asciiTheme="minorHAnsi" w:hAnsiTheme="minorHAnsi" w:cstheme="minorHAnsi"/>
                <w:spacing w:val="-5"/>
                <w:lang w:val="pl-PL"/>
              </w:rPr>
              <w:t>4.</w:t>
            </w:r>
          </w:p>
        </w:tc>
        <w:tc>
          <w:tcPr>
            <w:tcW w:w="8221" w:type="dxa"/>
          </w:tcPr>
          <w:p w14:paraId="6FF07739" w14:textId="17BF10C8" w:rsidR="00BC5F60" w:rsidRPr="002A59EC" w:rsidRDefault="00BC5F60" w:rsidP="00CD76BD">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Oferowane</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urządzenie</w:t>
            </w:r>
            <w:r w:rsidRPr="002A59EC">
              <w:rPr>
                <w:rFonts w:asciiTheme="minorHAnsi" w:hAnsiTheme="minorHAnsi" w:cstheme="minorHAnsi"/>
                <w:spacing w:val="-7"/>
                <w:lang w:val="pl-PL"/>
              </w:rPr>
              <w:t xml:space="preserve"> </w:t>
            </w:r>
            <w:r w:rsidRPr="002A59EC">
              <w:rPr>
                <w:rFonts w:asciiTheme="minorHAnsi" w:hAnsiTheme="minorHAnsi" w:cstheme="minorHAnsi"/>
                <w:spacing w:val="-2"/>
                <w:lang w:val="pl-PL"/>
              </w:rPr>
              <w:t>posiada</w:t>
            </w:r>
            <w:r w:rsidR="00E8394D" w:rsidRPr="002A59EC">
              <w:rPr>
                <w:rFonts w:asciiTheme="minorHAnsi" w:hAnsiTheme="minorHAnsi" w:cstheme="minorHAnsi"/>
                <w:spacing w:val="-2"/>
                <w:lang w:val="pl-PL"/>
              </w:rPr>
              <w:t xml:space="preserve"> min.</w:t>
            </w:r>
            <w:r w:rsidRPr="002A59EC">
              <w:rPr>
                <w:rFonts w:asciiTheme="minorHAnsi" w:hAnsiTheme="minorHAnsi" w:cstheme="minorHAnsi"/>
                <w:spacing w:val="-2"/>
                <w:lang w:val="pl-PL"/>
              </w:rPr>
              <w:t>:</w:t>
            </w:r>
          </w:p>
          <w:p w14:paraId="771AAB3B" w14:textId="77777777" w:rsidR="00BC5F60" w:rsidRPr="002A59EC" w:rsidRDefault="00BC5F60" w:rsidP="00BC5F60">
            <w:pPr>
              <w:pStyle w:val="TableParagraph"/>
              <w:numPr>
                <w:ilvl w:val="0"/>
                <w:numId w:val="20"/>
              </w:numPr>
              <w:tabs>
                <w:tab w:val="left" w:pos="827"/>
              </w:tabs>
              <w:rPr>
                <w:rFonts w:asciiTheme="minorHAnsi" w:hAnsiTheme="minorHAnsi" w:cstheme="minorHAnsi"/>
                <w:lang w:val="pl-PL"/>
              </w:rPr>
            </w:pPr>
            <w:r w:rsidRPr="002A59EC">
              <w:rPr>
                <w:rFonts w:asciiTheme="minorHAnsi" w:hAnsiTheme="minorHAnsi" w:cstheme="minorHAnsi"/>
                <w:lang w:val="pl-PL"/>
              </w:rPr>
              <w:t>4</w:t>
            </w:r>
            <w:r w:rsidRPr="002A59EC">
              <w:rPr>
                <w:rFonts w:asciiTheme="minorHAnsi" w:hAnsiTheme="minorHAnsi" w:cstheme="minorHAnsi"/>
                <w:spacing w:val="-1"/>
                <w:lang w:val="pl-PL"/>
              </w:rPr>
              <w:t xml:space="preserve"> </w:t>
            </w:r>
            <w:r w:rsidRPr="002A59EC">
              <w:rPr>
                <w:rFonts w:asciiTheme="minorHAnsi" w:hAnsiTheme="minorHAnsi" w:cstheme="minorHAnsi"/>
                <w:lang w:val="pl-PL"/>
              </w:rPr>
              <w:t>porty</w:t>
            </w:r>
            <w:r w:rsidRPr="002A59EC">
              <w:rPr>
                <w:rFonts w:asciiTheme="minorHAnsi" w:hAnsiTheme="minorHAnsi" w:cstheme="minorHAnsi"/>
                <w:spacing w:val="-3"/>
                <w:lang w:val="pl-PL"/>
              </w:rPr>
              <w:t xml:space="preserve"> </w:t>
            </w:r>
            <w:proofErr w:type="spellStart"/>
            <w:r w:rsidRPr="002A59EC">
              <w:rPr>
                <w:rFonts w:asciiTheme="minorHAnsi" w:hAnsiTheme="minorHAnsi" w:cstheme="minorHAnsi"/>
                <w:lang w:val="pl-PL"/>
              </w:rPr>
              <w:t>Eth</w:t>
            </w:r>
            <w:proofErr w:type="spellEnd"/>
            <w:r w:rsidRPr="002A59EC">
              <w:rPr>
                <w:rFonts w:asciiTheme="minorHAnsi" w:hAnsiTheme="minorHAnsi" w:cstheme="minorHAnsi"/>
                <w:spacing w:val="-5"/>
                <w:lang w:val="pl-PL"/>
              </w:rPr>
              <w:t xml:space="preserve"> </w:t>
            </w:r>
            <w:r w:rsidRPr="002A59EC">
              <w:rPr>
                <w:rFonts w:asciiTheme="minorHAnsi" w:hAnsiTheme="minorHAnsi" w:cstheme="minorHAnsi"/>
                <w:lang w:val="pl-PL"/>
              </w:rPr>
              <w:t>10</w:t>
            </w:r>
            <w:r w:rsidRPr="002A59EC">
              <w:rPr>
                <w:rFonts w:asciiTheme="minorHAnsi" w:hAnsiTheme="minorHAnsi" w:cstheme="minorHAnsi"/>
                <w:spacing w:val="-3"/>
                <w:lang w:val="pl-PL"/>
              </w:rPr>
              <w:t xml:space="preserve"> </w:t>
            </w:r>
            <w:proofErr w:type="spellStart"/>
            <w:r w:rsidRPr="002A59EC">
              <w:rPr>
                <w:rFonts w:asciiTheme="minorHAnsi" w:hAnsiTheme="minorHAnsi" w:cstheme="minorHAnsi"/>
                <w:lang w:val="pl-PL"/>
              </w:rPr>
              <w:t>Gb</w:t>
            </w:r>
            <w:proofErr w:type="spellEnd"/>
            <w:r w:rsidRPr="002A59EC">
              <w:rPr>
                <w:rFonts w:asciiTheme="minorHAnsi" w:hAnsiTheme="minorHAnsi" w:cstheme="minorHAnsi"/>
                <w:lang w:val="pl-PL"/>
              </w:rPr>
              <w:t>/s</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Base-</w:t>
            </w:r>
            <w:r w:rsidRPr="002A59EC">
              <w:rPr>
                <w:rFonts w:asciiTheme="minorHAnsi" w:hAnsiTheme="minorHAnsi" w:cstheme="minorHAnsi"/>
                <w:spacing w:val="-10"/>
                <w:lang w:val="pl-PL"/>
              </w:rPr>
              <w:t>T</w:t>
            </w:r>
          </w:p>
          <w:p w14:paraId="5527FB6E" w14:textId="77777777" w:rsidR="00BC5F60" w:rsidRPr="002A59EC" w:rsidRDefault="00BC5F60" w:rsidP="00CD76BD">
            <w:pPr>
              <w:pStyle w:val="TableParagraph"/>
              <w:spacing w:before="22"/>
              <w:rPr>
                <w:rFonts w:asciiTheme="minorHAnsi" w:hAnsiTheme="minorHAnsi" w:cstheme="minorHAnsi"/>
                <w:lang w:val="pl-PL"/>
              </w:rPr>
            </w:pPr>
            <w:r w:rsidRPr="002A59EC">
              <w:rPr>
                <w:rFonts w:asciiTheme="minorHAnsi" w:hAnsiTheme="minorHAnsi" w:cstheme="minorHAnsi"/>
                <w:lang w:val="pl-PL"/>
              </w:rPr>
              <w:t>Urządzenie</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można</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rozbudować</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o</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dodatkowe</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porty</w:t>
            </w:r>
            <w:r w:rsidRPr="002A59EC">
              <w:rPr>
                <w:rFonts w:asciiTheme="minorHAnsi" w:hAnsiTheme="minorHAnsi" w:cstheme="minorHAnsi"/>
                <w:spacing w:val="-5"/>
                <w:lang w:val="pl-PL"/>
              </w:rPr>
              <w:t xml:space="preserve"> </w:t>
            </w:r>
            <w:proofErr w:type="spellStart"/>
            <w:r w:rsidRPr="002A59EC">
              <w:rPr>
                <w:rFonts w:asciiTheme="minorHAnsi" w:hAnsiTheme="minorHAnsi" w:cstheme="minorHAnsi"/>
                <w:spacing w:val="-2"/>
                <w:lang w:val="pl-PL"/>
              </w:rPr>
              <w:t>ethernet</w:t>
            </w:r>
            <w:proofErr w:type="spellEnd"/>
            <w:r w:rsidRPr="002A59EC">
              <w:rPr>
                <w:rFonts w:asciiTheme="minorHAnsi" w:hAnsiTheme="minorHAnsi" w:cstheme="minorHAnsi"/>
                <w:spacing w:val="-2"/>
                <w:lang w:val="pl-PL"/>
              </w:rPr>
              <w:t>:</w:t>
            </w:r>
          </w:p>
          <w:p w14:paraId="79E594AE" w14:textId="77777777" w:rsidR="00BC5F60" w:rsidRPr="002A59EC" w:rsidRDefault="00BC5F60" w:rsidP="00BC5F60">
            <w:pPr>
              <w:pStyle w:val="TableParagraph"/>
              <w:numPr>
                <w:ilvl w:val="0"/>
                <w:numId w:val="20"/>
              </w:numPr>
              <w:tabs>
                <w:tab w:val="left" w:pos="827"/>
              </w:tabs>
              <w:spacing w:before="20"/>
              <w:rPr>
                <w:rFonts w:asciiTheme="minorHAnsi" w:hAnsiTheme="minorHAnsi" w:cstheme="minorHAnsi"/>
                <w:lang w:val="pl-PL"/>
              </w:rPr>
            </w:pPr>
            <w:r w:rsidRPr="002A59EC">
              <w:rPr>
                <w:rFonts w:asciiTheme="minorHAnsi" w:hAnsiTheme="minorHAnsi" w:cstheme="minorHAnsi"/>
                <w:lang w:val="pl-PL"/>
              </w:rPr>
              <w:t>4</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porty</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10/25Gb/s</w:t>
            </w:r>
            <w:r w:rsidRPr="002A59EC">
              <w:rPr>
                <w:rFonts w:asciiTheme="minorHAnsi" w:hAnsiTheme="minorHAnsi" w:cstheme="minorHAnsi"/>
                <w:spacing w:val="-4"/>
                <w:lang w:val="pl-PL"/>
              </w:rPr>
              <w:t xml:space="preserve"> </w:t>
            </w:r>
            <w:proofErr w:type="spellStart"/>
            <w:r w:rsidRPr="002A59EC">
              <w:rPr>
                <w:rFonts w:asciiTheme="minorHAnsi" w:hAnsiTheme="minorHAnsi" w:cstheme="minorHAnsi"/>
                <w:spacing w:val="-5"/>
                <w:lang w:val="pl-PL"/>
              </w:rPr>
              <w:t>Eth</w:t>
            </w:r>
            <w:proofErr w:type="spellEnd"/>
          </w:p>
          <w:p w14:paraId="7785E2B9" w14:textId="77777777" w:rsidR="00BC5F60" w:rsidRPr="002A59EC" w:rsidRDefault="00BC5F60" w:rsidP="00CD76BD">
            <w:pPr>
              <w:pStyle w:val="TableParagraph"/>
              <w:spacing w:before="22" w:line="259" w:lineRule="auto"/>
              <w:ind w:right="118"/>
              <w:rPr>
                <w:rFonts w:asciiTheme="minorHAnsi" w:hAnsiTheme="minorHAnsi" w:cstheme="minorHAnsi"/>
                <w:lang w:val="pl-PL"/>
              </w:rPr>
            </w:pPr>
            <w:r w:rsidRPr="002A59EC">
              <w:rPr>
                <w:rFonts w:asciiTheme="minorHAnsi" w:hAnsiTheme="minorHAnsi" w:cstheme="minorHAnsi"/>
                <w:lang w:val="pl-PL"/>
              </w:rPr>
              <w:t>Na</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każdym</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z</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w/w</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portów</w:t>
            </w:r>
            <w:r w:rsidRPr="002A59EC">
              <w:rPr>
                <w:rFonts w:asciiTheme="minorHAnsi" w:hAnsiTheme="minorHAnsi" w:cstheme="minorHAnsi"/>
                <w:spacing w:val="-2"/>
                <w:lang w:val="pl-PL"/>
              </w:rPr>
              <w:t xml:space="preserve"> </w:t>
            </w:r>
            <w:r w:rsidRPr="002A59EC">
              <w:rPr>
                <w:rFonts w:asciiTheme="minorHAnsi" w:hAnsiTheme="minorHAnsi" w:cstheme="minorHAnsi"/>
                <w:lang w:val="pl-PL"/>
              </w:rPr>
              <w:t>istnieje</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możliwość</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obsługi</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protokołów</w:t>
            </w:r>
            <w:r w:rsidRPr="002A59EC">
              <w:rPr>
                <w:rFonts w:asciiTheme="minorHAnsi" w:hAnsiTheme="minorHAnsi" w:cstheme="minorHAnsi"/>
                <w:spacing w:val="-1"/>
                <w:lang w:val="pl-PL"/>
              </w:rPr>
              <w:t xml:space="preserve"> </w:t>
            </w:r>
            <w:r w:rsidRPr="002A59EC">
              <w:rPr>
                <w:rFonts w:asciiTheme="minorHAnsi" w:hAnsiTheme="minorHAnsi" w:cstheme="minorHAnsi"/>
                <w:lang w:val="pl-PL"/>
              </w:rPr>
              <w:t>CIFS,</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NFS,</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z</w:t>
            </w:r>
            <w:r w:rsidRPr="002A59EC">
              <w:rPr>
                <w:rFonts w:asciiTheme="minorHAnsi" w:hAnsiTheme="minorHAnsi" w:cstheme="minorHAnsi"/>
                <w:spacing w:val="-4"/>
                <w:lang w:val="pl-PL"/>
              </w:rPr>
              <w:t xml:space="preserve"> </w:t>
            </w:r>
            <w:proofErr w:type="spellStart"/>
            <w:r w:rsidRPr="002A59EC">
              <w:rPr>
                <w:rFonts w:asciiTheme="minorHAnsi" w:hAnsiTheme="minorHAnsi" w:cstheme="minorHAnsi"/>
                <w:lang w:val="pl-PL"/>
              </w:rPr>
              <w:t>deduplikacją</w:t>
            </w:r>
            <w:proofErr w:type="spellEnd"/>
            <w:r w:rsidRPr="002A59EC">
              <w:rPr>
                <w:rFonts w:asciiTheme="minorHAnsi" w:hAnsiTheme="minorHAnsi" w:cstheme="minorHAnsi"/>
                <w:lang w:val="pl-PL"/>
              </w:rPr>
              <w:t xml:space="preserve"> na źródle</w:t>
            </w:r>
          </w:p>
          <w:p w14:paraId="6657DBCD" w14:textId="77777777" w:rsidR="00BC5F60" w:rsidRPr="002A59EC" w:rsidRDefault="00BC5F60" w:rsidP="00CD76BD">
            <w:pPr>
              <w:pStyle w:val="TableParagraph"/>
              <w:rPr>
                <w:rFonts w:asciiTheme="minorHAnsi" w:hAnsiTheme="minorHAnsi" w:cstheme="minorHAnsi"/>
                <w:lang w:val="pl-PL"/>
              </w:rPr>
            </w:pPr>
            <w:r w:rsidRPr="002A59EC">
              <w:rPr>
                <w:rFonts w:asciiTheme="minorHAnsi" w:hAnsiTheme="minorHAnsi" w:cstheme="minorHAnsi"/>
                <w:lang w:val="pl-PL"/>
              </w:rPr>
              <w:t>Urządzenie</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można</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rozbudować</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o</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dodatkowe</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porty</w:t>
            </w:r>
            <w:r w:rsidRPr="002A59EC">
              <w:rPr>
                <w:rFonts w:asciiTheme="minorHAnsi" w:hAnsiTheme="minorHAnsi" w:cstheme="minorHAnsi"/>
                <w:spacing w:val="-4"/>
                <w:lang w:val="pl-PL"/>
              </w:rPr>
              <w:t xml:space="preserve"> </w:t>
            </w:r>
            <w:proofErr w:type="spellStart"/>
            <w:r w:rsidRPr="002A59EC">
              <w:rPr>
                <w:rFonts w:asciiTheme="minorHAnsi" w:hAnsiTheme="minorHAnsi" w:cstheme="minorHAnsi"/>
                <w:lang w:val="pl-PL"/>
              </w:rPr>
              <w:t>Fiber</w:t>
            </w:r>
            <w:proofErr w:type="spellEnd"/>
            <w:r w:rsidRPr="002A59EC">
              <w:rPr>
                <w:rFonts w:asciiTheme="minorHAnsi" w:hAnsiTheme="minorHAnsi" w:cstheme="minorHAnsi"/>
                <w:spacing w:val="-4"/>
                <w:lang w:val="pl-PL"/>
              </w:rPr>
              <w:t xml:space="preserve"> </w:t>
            </w:r>
            <w:r w:rsidRPr="002A59EC">
              <w:rPr>
                <w:rFonts w:asciiTheme="minorHAnsi" w:hAnsiTheme="minorHAnsi" w:cstheme="minorHAnsi"/>
                <w:spacing w:val="-2"/>
                <w:lang w:val="pl-PL"/>
              </w:rPr>
              <w:t>Channel:</w:t>
            </w:r>
          </w:p>
          <w:p w14:paraId="53982668" w14:textId="77777777" w:rsidR="00BC5F60" w:rsidRPr="002A59EC" w:rsidRDefault="00BC5F60" w:rsidP="00BC5F60">
            <w:pPr>
              <w:pStyle w:val="TableParagraph"/>
              <w:numPr>
                <w:ilvl w:val="0"/>
                <w:numId w:val="20"/>
              </w:numPr>
              <w:tabs>
                <w:tab w:val="left" w:pos="827"/>
              </w:tabs>
              <w:spacing w:before="20"/>
              <w:rPr>
                <w:rFonts w:asciiTheme="minorHAnsi" w:hAnsiTheme="minorHAnsi" w:cstheme="minorHAnsi"/>
                <w:lang w:val="pl-PL"/>
              </w:rPr>
            </w:pPr>
            <w:r w:rsidRPr="002A59EC">
              <w:rPr>
                <w:rFonts w:asciiTheme="minorHAnsi" w:hAnsiTheme="minorHAnsi" w:cstheme="minorHAnsi"/>
                <w:lang w:val="pl-PL"/>
              </w:rPr>
              <w:t>4</w:t>
            </w:r>
            <w:r w:rsidRPr="002A59EC">
              <w:rPr>
                <w:rFonts w:asciiTheme="minorHAnsi" w:hAnsiTheme="minorHAnsi" w:cstheme="minorHAnsi"/>
                <w:spacing w:val="-1"/>
                <w:lang w:val="pl-PL"/>
              </w:rPr>
              <w:t xml:space="preserve"> </w:t>
            </w:r>
            <w:r w:rsidRPr="002A59EC">
              <w:rPr>
                <w:rFonts w:asciiTheme="minorHAnsi" w:hAnsiTheme="minorHAnsi" w:cstheme="minorHAnsi"/>
                <w:lang w:val="pl-PL"/>
              </w:rPr>
              <w:t>porty FC</w:t>
            </w:r>
            <w:r w:rsidRPr="002A59EC">
              <w:rPr>
                <w:rFonts w:asciiTheme="minorHAnsi" w:hAnsiTheme="minorHAnsi" w:cstheme="minorHAnsi"/>
                <w:spacing w:val="-3"/>
                <w:lang w:val="pl-PL"/>
              </w:rPr>
              <w:t xml:space="preserve"> </w:t>
            </w:r>
            <w:r w:rsidRPr="002A59EC">
              <w:rPr>
                <w:rFonts w:asciiTheme="minorHAnsi" w:hAnsiTheme="minorHAnsi" w:cstheme="minorHAnsi"/>
                <w:spacing w:val="-2"/>
                <w:lang w:val="pl-PL"/>
              </w:rPr>
              <w:t>32Gb/s</w:t>
            </w:r>
          </w:p>
          <w:p w14:paraId="7E42E53F" w14:textId="7588D804" w:rsidR="00BC5F60" w:rsidRPr="002A59EC" w:rsidRDefault="00BC5F60" w:rsidP="00E8394D">
            <w:pPr>
              <w:pStyle w:val="TableParagraph"/>
              <w:spacing w:before="22" w:line="259" w:lineRule="auto"/>
              <w:rPr>
                <w:rFonts w:asciiTheme="minorHAnsi" w:hAnsiTheme="minorHAnsi" w:cstheme="minorHAnsi"/>
                <w:lang w:val="pl-PL"/>
              </w:rPr>
            </w:pPr>
            <w:r w:rsidRPr="002A59EC">
              <w:rPr>
                <w:rFonts w:asciiTheme="minorHAnsi" w:hAnsiTheme="minorHAnsi" w:cstheme="minorHAnsi"/>
                <w:lang w:val="pl-PL"/>
              </w:rPr>
              <w:t xml:space="preserve">Istnieje możliwość obsługi poprzez porty FC protokołów VTL oraz </w:t>
            </w:r>
            <w:proofErr w:type="spellStart"/>
            <w:r w:rsidRPr="002A59EC">
              <w:rPr>
                <w:rFonts w:asciiTheme="minorHAnsi" w:hAnsiTheme="minorHAnsi" w:cstheme="minorHAnsi"/>
                <w:lang w:val="pl-PL"/>
              </w:rPr>
              <w:t>deduplikacji</w:t>
            </w:r>
            <w:proofErr w:type="spellEnd"/>
            <w:r w:rsidRPr="002A59EC">
              <w:rPr>
                <w:rFonts w:asciiTheme="minorHAnsi" w:hAnsiTheme="minorHAnsi" w:cstheme="minorHAnsi"/>
                <w:lang w:val="pl-PL"/>
              </w:rPr>
              <w:t xml:space="preserve"> na źródle (możliwość</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dodania</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dwóch</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portów</w:t>
            </w:r>
            <w:r w:rsidRPr="002A59EC">
              <w:rPr>
                <w:rFonts w:asciiTheme="minorHAnsi" w:hAnsiTheme="minorHAnsi" w:cstheme="minorHAnsi"/>
                <w:spacing w:val="-2"/>
                <w:lang w:val="pl-PL"/>
              </w:rPr>
              <w:t xml:space="preserve"> </w:t>
            </w:r>
            <w:r w:rsidRPr="002A59EC">
              <w:rPr>
                <w:rFonts w:asciiTheme="minorHAnsi" w:hAnsiTheme="minorHAnsi" w:cstheme="minorHAnsi"/>
                <w:lang w:val="pl-PL"/>
              </w:rPr>
              <w:t>FC</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oznacza</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oficjalnie</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wsparcie</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takiej</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konfiguracji</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przez producenta urządzenia, wolny slot na dodatkową kartę HBA w przypadku oferowanej konfiguracji urządzenia oraz możliwość natychmiastowego zamówienia u producenta</w:t>
            </w:r>
            <w:r w:rsidR="00E8394D" w:rsidRPr="002A59EC">
              <w:rPr>
                <w:rFonts w:asciiTheme="minorHAnsi" w:hAnsiTheme="minorHAnsi" w:cstheme="minorHAnsi"/>
                <w:lang w:val="pl-PL"/>
              </w:rPr>
              <w:t xml:space="preserve"> </w:t>
            </w:r>
            <w:r w:rsidRPr="002A59EC">
              <w:rPr>
                <w:rFonts w:asciiTheme="minorHAnsi" w:hAnsiTheme="minorHAnsi" w:cstheme="minorHAnsi"/>
                <w:lang w:val="pl-PL"/>
              </w:rPr>
              <w:t>odpowiedniej</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karty</w:t>
            </w:r>
            <w:r w:rsidRPr="002A59EC">
              <w:rPr>
                <w:rFonts w:asciiTheme="minorHAnsi" w:hAnsiTheme="minorHAnsi" w:cstheme="minorHAnsi"/>
                <w:spacing w:val="-7"/>
                <w:lang w:val="pl-PL"/>
              </w:rPr>
              <w:t xml:space="preserve"> </w:t>
            </w:r>
            <w:r w:rsidRPr="002A59EC">
              <w:rPr>
                <w:rFonts w:asciiTheme="minorHAnsi" w:hAnsiTheme="minorHAnsi" w:cstheme="minorHAnsi"/>
                <w:spacing w:val="-2"/>
                <w:lang w:val="pl-PL"/>
              </w:rPr>
              <w:t>rozszerzeń)</w:t>
            </w:r>
          </w:p>
        </w:tc>
      </w:tr>
      <w:tr w:rsidR="00BC5F60" w:rsidRPr="002A59EC" w14:paraId="14006912" w14:textId="77777777" w:rsidTr="00FD5CD8">
        <w:trPr>
          <w:trHeight w:val="1975"/>
        </w:trPr>
        <w:tc>
          <w:tcPr>
            <w:tcW w:w="500" w:type="dxa"/>
          </w:tcPr>
          <w:p w14:paraId="29A7E61B" w14:textId="77777777" w:rsidR="00BC5F60" w:rsidRPr="002A59EC" w:rsidRDefault="00BC5F60" w:rsidP="00CD76BD">
            <w:pPr>
              <w:pStyle w:val="TableParagraph"/>
              <w:spacing w:line="268" w:lineRule="exact"/>
              <w:ind w:left="110"/>
              <w:rPr>
                <w:rFonts w:asciiTheme="minorHAnsi" w:hAnsiTheme="minorHAnsi" w:cstheme="minorHAnsi"/>
                <w:lang w:val="pl-PL"/>
              </w:rPr>
            </w:pPr>
            <w:r w:rsidRPr="002A59EC">
              <w:rPr>
                <w:rFonts w:asciiTheme="minorHAnsi" w:hAnsiTheme="minorHAnsi" w:cstheme="minorHAnsi"/>
                <w:spacing w:val="-5"/>
                <w:lang w:val="pl-PL"/>
              </w:rPr>
              <w:t>5.</w:t>
            </w:r>
          </w:p>
        </w:tc>
        <w:tc>
          <w:tcPr>
            <w:tcW w:w="8221" w:type="dxa"/>
          </w:tcPr>
          <w:p w14:paraId="293351B5" w14:textId="77777777" w:rsidR="00BC5F60" w:rsidRPr="002A59EC" w:rsidRDefault="00BC5F60" w:rsidP="00CD76BD">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Oferowane</w:t>
            </w:r>
            <w:r w:rsidRPr="002A59EC">
              <w:rPr>
                <w:rFonts w:asciiTheme="minorHAnsi" w:hAnsiTheme="minorHAnsi" w:cstheme="minorHAnsi"/>
                <w:spacing w:val="-9"/>
                <w:lang w:val="pl-PL"/>
              </w:rPr>
              <w:t xml:space="preserve"> </w:t>
            </w:r>
            <w:r w:rsidRPr="002A59EC">
              <w:rPr>
                <w:rFonts w:asciiTheme="minorHAnsi" w:hAnsiTheme="minorHAnsi" w:cstheme="minorHAnsi"/>
                <w:lang w:val="pl-PL"/>
              </w:rPr>
              <w:t>urządzenie</w:t>
            </w:r>
            <w:r w:rsidRPr="002A59EC">
              <w:rPr>
                <w:rFonts w:asciiTheme="minorHAnsi" w:hAnsiTheme="minorHAnsi" w:cstheme="minorHAnsi"/>
                <w:spacing w:val="-8"/>
                <w:lang w:val="pl-PL"/>
              </w:rPr>
              <w:t xml:space="preserve"> </w:t>
            </w:r>
            <w:r w:rsidRPr="002A59EC">
              <w:rPr>
                <w:rFonts w:asciiTheme="minorHAnsi" w:hAnsiTheme="minorHAnsi" w:cstheme="minorHAnsi"/>
                <w:lang w:val="pl-PL"/>
              </w:rPr>
              <w:t>umożliwia</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jednoczesny</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dostęp</w:t>
            </w:r>
            <w:r w:rsidRPr="002A59EC">
              <w:rPr>
                <w:rFonts w:asciiTheme="minorHAnsi" w:hAnsiTheme="minorHAnsi" w:cstheme="minorHAnsi"/>
                <w:spacing w:val="-10"/>
                <w:lang w:val="pl-PL"/>
              </w:rPr>
              <w:t xml:space="preserve"> </w:t>
            </w:r>
            <w:r w:rsidRPr="002A59EC">
              <w:rPr>
                <w:rFonts w:asciiTheme="minorHAnsi" w:hAnsiTheme="minorHAnsi" w:cstheme="minorHAnsi"/>
                <w:lang w:val="pl-PL"/>
              </w:rPr>
              <w:t>wszystkimi</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poniższymi</w:t>
            </w:r>
            <w:r w:rsidRPr="002A59EC">
              <w:rPr>
                <w:rFonts w:asciiTheme="minorHAnsi" w:hAnsiTheme="minorHAnsi" w:cstheme="minorHAnsi"/>
                <w:spacing w:val="-6"/>
                <w:lang w:val="pl-PL"/>
              </w:rPr>
              <w:t xml:space="preserve"> </w:t>
            </w:r>
            <w:r w:rsidRPr="002A59EC">
              <w:rPr>
                <w:rFonts w:asciiTheme="minorHAnsi" w:hAnsiTheme="minorHAnsi" w:cstheme="minorHAnsi"/>
                <w:spacing w:val="-2"/>
                <w:lang w:val="pl-PL"/>
              </w:rPr>
              <w:t>protokołami:</w:t>
            </w:r>
          </w:p>
          <w:p w14:paraId="30D25390" w14:textId="77777777" w:rsidR="00BC5F60" w:rsidRPr="002A59EC" w:rsidRDefault="00BC5F60" w:rsidP="00BC5F60">
            <w:pPr>
              <w:pStyle w:val="TableParagraph"/>
              <w:numPr>
                <w:ilvl w:val="0"/>
                <w:numId w:val="19"/>
              </w:numPr>
              <w:tabs>
                <w:tab w:val="left" w:pos="826"/>
              </w:tabs>
              <w:spacing w:line="279" w:lineRule="exact"/>
              <w:ind w:left="826" w:hanging="359"/>
              <w:jc w:val="both"/>
              <w:rPr>
                <w:rFonts w:asciiTheme="minorHAnsi" w:hAnsiTheme="minorHAnsi" w:cstheme="minorHAnsi"/>
                <w:lang w:val="pl-PL"/>
              </w:rPr>
            </w:pPr>
            <w:r w:rsidRPr="002A59EC">
              <w:rPr>
                <w:rFonts w:asciiTheme="minorHAnsi" w:hAnsiTheme="minorHAnsi" w:cstheme="minorHAnsi"/>
                <w:lang w:val="pl-PL"/>
              </w:rPr>
              <w:t>CIFS,</w:t>
            </w:r>
            <w:r w:rsidRPr="002A59EC">
              <w:rPr>
                <w:rFonts w:asciiTheme="minorHAnsi" w:hAnsiTheme="minorHAnsi" w:cstheme="minorHAnsi"/>
                <w:spacing w:val="-4"/>
                <w:lang w:val="pl-PL"/>
              </w:rPr>
              <w:t xml:space="preserve"> </w:t>
            </w:r>
            <w:r w:rsidRPr="002A59EC">
              <w:rPr>
                <w:rFonts w:asciiTheme="minorHAnsi" w:hAnsiTheme="minorHAnsi" w:cstheme="minorHAnsi"/>
                <w:spacing w:val="-5"/>
                <w:lang w:val="pl-PL"/>
              </w:rPr>
              <w:t>NFS</w:t>
            </w:r>
          </w:p>
          <w:p w14:paraId="0FDC87BE" w14:textId="77777777" w:rsidR="00BC5F60" w:rsidRPr="002A59EC" w:rsidRDefault="00BC5F60" w:rsidP="00BC5F60">
            <w:pPr>
              <w:pStyle w:val="TableParagraph"/>
              <w:numPr>
                <w:ilvl w:val="0"/>
                <w:numId w:val="19"/>
              </w:numPr>
              <w:tabs>
                <w:tab w:val="left" w:pos="827"/>
              </w:tabs>
              <w:ind w:right="94"/>
              <w:jc w:val="both"/>
              <w:rPr>
                <w:rFonts w:asciiTheme="minorHAnsi" w:hAnsiTheme="minorHAnsi" w:cstheme="minorHAnsi"/>
                <w:lang w:val="pl-PL"/>
              </w:rPr>
            </w:pPr>
            <w:r w:rsidRPr="002A59EC">
              <w:rPr>
                <w:rFonts w:asciiTheme="minorHAnsi" w:hAnsiTheme="minorHAnsi" w:cstheme="minorHAnsi"/>
                <w:lang w:val="pl-PL"/>
              </w:rPr>
              <w:t xml:space="preserve">zapewniając </w:t>
            </w:r>
            <w:proofErr w:type="spellStart"/>
            <w:r w:rsidRPr="002A59EC">
              <w:rPr>
                <w:rFonts w:asciiTheme="minorHAnsi" w:hAnsiTheme="minorHAnsi" w:cstheme="minorHAnsi"/>
                <w:lang w:val="pl-PL"/>
              </w:rPr>
              <w:t>deduplikację</w:t>
            </w:r>
            <w:proofErr w:type="spellEnd"/>
            <w:r w:rsidRPr="002A59EC">
              <w:rPr>
                <w:rFonts w:asciiTheme="minorHAnsi" w:hAnsiTheme="minorHAnsi" w:cstheme="minorHAnsi"/>
                <w:lang w:val="pl-PL"/>
              </w:rPr>
              <w:t xml:space="preserve"> na źródle, posiada wsparcie dla aplikacji </w:t>
            </w:r>
            <w:proofErr w:type="spellStart"/>
            <w:r w:rsidRPr="002A59EC">
              <w:rPr>
                <w:rFonts w:asciiTheme="minorHAnsi" w:hAnsiTheme="minorHAnsi" w:cstheme="minorHAnsi"/>
                <w:lang w:val="pl-PL"/>
              </w:rPr>
              <w:t>Commvault</w:t>
            </w:r>
            <w:proofErr w:type="spellEnd"/>
            <w:r w:rsidRPr="002A59EC">
              <w:rPr>
                <w:rFonts w:asciiTheme="minorHAnsi" w:hAnsiTheme="minorHAnsi" w:cstheme="minorHAnsi"/>
                <w:lang w:val="pl-PL"/>
              </w:rPr>
              <w:t xml:space="preserve"> (na </w:t>
            </w:r>
            <w:r w:rsidRPr="002A59EC">
              <w:rPr>
                <w:rFonts w:asciiTheme="minorHAnsi" w:hAnsiTheme="minorHAnsi" w:cstheme="minorHAnsi"/>
                <w:spacing w:val="-2"/>
                <w:lang w:val="pl-PL"/>
              </w:rPr>
              <w:t>poziomie</w:t>
            </w:r>
            <w:r w:rsidRPr="002A59EC">
              <w:rPr>
                <w:rFonts w:asciiTheme="minorHAnsi" w:hAnsiTheme="minorHAnsi" w:cstheme="minorHAnsi"/>
                <w:spacing w:val="-4"/>
                <w:lang w:val="pl-PL"/>
              </w:rPr>
              <w:t xml:space="preserve"> </w:t>
            </w:r>
            <w:r w:rsidRPr="002A59EC">
              <w:rPr>
                <w:rFonts w:asciiTheme="minorHAnsi" w:hAnsiTheme="minorHAnsi" w:cstheme="minorHAnsi"/>
                <w:spacing w:val="-2"/>
                <w:lang w:val="pl-PL"/>
              </w:rPr>
              <w:t>Media</w:t>
            </w:r>
            <w:r w:rsidRPr="002A59EC">
              <w:rPr>
                <w:rFonts w:asciiTheme="minorHAnsi" w:hAnsiTheme="minorHAnsi" w:cstheme="minorHAnsi"/>
                <w:spacing w:val="-4"/>
                <w:lang w:val="pl-PL"/>
              </w:rPr>
              <w:t xml:space="preserve"> </w:t>
            </w:r>
            <w:r w:rsidRPr="002A59EC">
              <w:rPr>
                <w:rFonts w:asciiTheme="minorHAnsi" w:hAnsiTheme="minorHAnsi" w:cstheme="minorHAnsi"/>
                <w:spacing w:val="-2"/>
                <w:lang w:val="pl-PL"/>
              </w:rPr>
              <w:t>Server, a</w:t>
            </w:r>
            <w:r w:rsidRPr="002A59EC">
              <w:rPr>
                <w:rFonts w:asciiTheme="minorHAnsi" w:hAnsiTheme="minorHAnsi" w:cstheme="minorHAnsi"/>
                <w:spacing w:val="-4"/>
                <w:lang w:val="pl-PL"/>
              </w:rPr>
              <w:t xml:space="preserve"> </w:t>
            </w:r>
            <w:r w:rsidRPr="002A59EC">
              <w:rPr>
                <w:rFonts w:asciiTheme="minorHAnsi" w:hAnsiTheme="minorHAnsi" w:cstheme="minorHAnsi"/>
                <w:spacing w:val="-2"/>
                <w:lang w:val="pl-PL"/>
              </w:rPr>
              <w:t>także Client</w:t>
            </w:r>
            <w:r w:rsidRPr="002A59EC">
              <w:rPr>
                <w:rFonts w:asciiTheme="minorHAnsi" w:hAnsiTheme="minorHAnsi" w:cstheme="minorHAnsi"/>
                <w:spacing w:val="-4"/>
                <w:lang w:val="pl-PL"/>
              </w:rPr>
              <w:t xml:space="preserve"> </w:t>
            </w:r>
            <w:r w:rsidRPr="002A59EC">
              <w:rPr>
                <w:rFonts w:asciiTheme="minorHAnsi" w:hAnsiTheme="minorHAnsi" w:cstheme="minorHAnsi"/>
                <w:spacing w:val="-2"/>
                <w:lang w:val="pl-PL"/>
              </w:rPr>
              <w:t>Direct</w:t>
            </w:r>
            <w:r w:rsidRPr="002A59EC">
              <w:rPr>
                <w:rFonts w:asciiTheme="minorHAnsi" w:hAnsiTheme="minorHAnsi" w:cstheme="minorHAnsi"/>
                <w:spacing w:val="-3"/>
                <w:lang w:val="pl-PL"/>
              </w:rPr>
              <w:t xml:space="preserve"> </w:t>
            </w:r>
            <w:r w:rsidRPr="002A59EC">
              <w:rPr>
                <w:rFonts w:asciiTheme="minorHAnsi" w:hAnsiTheme="minorHAnsi" w:cstheme="minorHAnsi"/>
                <w:spacing w:val="-2"/>
                <w:lang w:val="pl-PL"/>
              </w:rPr>
              <w:t>przy użyciu</w:t>
            </w:r>
            <w:r w:rsidRPr="002A59EC">
              <w:rPr>
                <w:rFonts w:asciiTheme="minorHAnsi" w:hAnsiTheme="minorHAnsi" w:cstheme="minorHAnsi"/>
                <w:spacing w:val="-5"/>
                <w:lang w:val="pl-PL"/>
              </w:rPr>
              <w:t xml:space="preserve"> </w:t>
            </w:r>
            <w:proofErr w:type="spellStart"/>
            <w:r w:rsidRPr="002A59EC">
              <w:rPr>
                <w:rFonts w:asciiTheme="minorHAnsi" w:hAnsiTheme="minorHAnsi" w:cstheme="minorHAnsi"/>
                <w:spacing w:val="-2"/>
                <w:lang w:val="pl-PL"/>
              </w:rPr>
              <w:t>storage</w:t>
            </w:r>
            <w:proofErr w:type="spellEnd"/>
            <w:r w:rsidRPr="002A59EC">
              <w:rPr>
                <w:rFonts w:asciiTheme="minorHAnsi" w:hAnsiTheme="minorHAnsi" w:cstheme="minorHAnsi"/>
                <w:spacing w:val="-2"/>
                <w:lang w:val="pl-PL"/>
              </w:rPr>
              <w:t xml:space="preserve"> </w:t>
            </w:r>
            <w:proofErr w:type="spellStart"/>
            <w:r w:rsidRPr="002A59EC">
              <w:rPr>
                <w:rFonts w:asciiTheme="minorHAnsi" w:hAnsiTheme="minorHAnsi" w:cstheme="minorHAnsi"/>
                <w:spacing w:val="-2"/>
                <w:lang w:val="pl-PL"/>
              </w:rPr>
              <w:t>accelerator</w:t>
            </w:r>
            <w:proofErr w:type="spellEnd"/>
            <w:r w:rsidRPr="002A59EC">
              <w:rPr>
                <w:rFonts w:asciiTheme="minorHAnsi" w:hAnsiTheme="minorHAnsi" w:cstheme="minorHAnsi"/>
                <w:spacing w:val="-2"/>
                <w:lang w:val="pl-PL"/>
              </w:rPr>
              <w:t xml:space="preserve">), </w:t>
            </w:r>
            <w:proofErr w:type="spellStart"/>
            <w:r w:rsidRPr="002A59EC">
              <w:rPr>
                <w:rFonts w:asciiTheme="minorHAnsi" w:hAnsiTheme="minorHAnsi" w:cstheme="minorHAnsi"/>
                <w:spacing w:val="-2"/>
                <w:lang w:val="pl-PL"/>
              </w:rPr>
              <w:t>Veeam</w:t>
            </w:r>
            <w:proofErr w:type="spellEnd"/>
            <w:r w:rsidRPr="002A59EC">
              <w:rPr>
                <w:rFonts w:asciiTheme="minorHAnsi" w:hAnsiTheme="minorHAnsi" w:cstheme="minorHAnsi"/>
                <w:spacing w:val="-2"/>
                <w:lang w:val="pl-PL"/>
              </w:rPr>
              <w:t xml:space="preserve"> </w:t>
            </w:r>
            <w:r w:rsidRPr="002A59EC">
              <w:rPr>
                <w:rFonts w:asciiTheme="minorHAnsi" w:hAnsiTheme="minorHAnsi" w:cstheme="minorHAnsi"/>
                <w:lang w:val="pl-PL"/>
              </w:rPr>
              <w:t>Backup and Replication (na</w:t>
            </w:r>
            <w:r w:rsidRPr="002A59EC">
              <w:rPr>
                <w:rFonts w:asciiTheme="minorHAnsi" w:hAnsiTheme="minorHAnsi" w:cstheme="minorHAnsi"/>
                <w:spacing w:val="-1"/>
                <w:lang w:val="pl-PL"/>
              </w:rPr>
              <w:t xml:space="preserve"> </w:t>
            </w:r>
            <w:r w:rsidRPr="002A59EC">
              <w:rPr>
                <w:rFonts w:asciiTheme="minorHAnsi" w:hAnsiTheme="minorHAnsi" w:cstheme="minorHAnsi"/>
                <w:lang w:val="pl-PL"/>
              </w:rPr>
              <w:t>poziomie</w:t>
            </w:r>
            <w:r w:rsidRPr="002A59EC">
              <w:rPr>
                <w:rFonts w:asciiTheme="minorHAnsi" w:hAnsiTheme="minorHAnsi" w:cstheme="minorHAnsi"/>
                <w:spacing w:val="-1"/>
                <w:lang w:val="pl-PL"/>
              </w:rPr>
              <w:t xml:space="preserve"> </w:t>
            </w:r>
            <w:proofErr w:type="spellStart"/>
            <w:r w:rsidRPr="002A59EC">
              <w:rPr>
                <w:rFonts w:asciiTheme="minorHAnsi" w:hAnsiTheme="minorHAnsi" w:cstheme="minorHAnsi"/>
                <w:lang w:val="pl-PL"/>
              </w:rPr>
              <w:t>Veeam</w:t>
            </w:r>
            <w:proofErr w:type="spellEnd"/>
            <w:r w:rsidRPr="002A59EC">
              <w:rPr>
                <w:rFonts w:asciiTheme="minorHAnsi" w:hAnsiTheme="minorHAnsi" w:cstheme="minorHAnsi"/>
                <w:lang w:val="pl-PL"/>
              </w:rPr>
              <w:t xml:space="preserve"> Data </w:t>
            </w:r>
            <w:proofErr w:type="spellStart"/>
            <w:r w:rsidRPr="002A59EC">
              <w:rPr>
                <w:rFonts w:asciiTheme="minorHAnsi" w:hAnsiTheme="minorHAnsi" w:cstheme="minorHAnsi"/>
                <w:lang w:val="pl-PL"/>
              </w:rPr>
              <w:t>Mover</w:t>
            </w:r>
            <w:proofErr w:type="spellEnd"/>
            <w:r w:rsidRPr="002A59EC">
              <w:rPr>
                <w:rFonts w:asciiTheme="minorHAnsi" w:hAnsiTheme="minorHAnsi" w:cstheme="minorHAnsi"/>
                <w:lang w:val="pl-PL"/>
              </w:rPr>
              <w:t xml:space="preserve">), </w:t>
            </w:r>
            <w:proofErr w:type="spellStart"/>
            <w:r w:rsidRPr="002A59EC">
              <w:rPr>
                <w:rFonts w:asciiTheme="minorHAnsi" w:hAnsiTheme="minorHAnsi" w:cstheme="minorHAnsi"/>
                <w:lang w:val="pl-PL"/>
              </w:rPr>
              <w:t>NetWorker</w:t>
            </w:r>
            <w:proofErr w:type="spellEnd"/>
            <w:r w:rsidRPr="002A59EC">
              <w:rPr>
                <w:rFonts w:asciiTheme="minorHAnsi" w:hAnsiTheme="minorHAnsi" w:cstheme="minorHAnsi"/>
                <w:spacing w:val="-1"/>
                <w:lang w:val="pl-PL"/>
              </w:rPr>
              <w:t xml:space="preserve"> </w:t>
            </w:r>
            <w:r w:rsidRPr="002A59EC">
              <w:rPr>
                <w:rFonts w:asciiTheme="minorHAnsi" w:hAnsiTheme="minorHAnsi" w:cstheme="minorHAnsi"/>
                <w:lang w:val="pl-PL"/>
              </w:rPr>
              <w:t>na poziomie standardowego klienta</w:t>
            </w:r>
          </w:p>
          <w:p w14:paraId="1A5041FE" w14:textId="77777777" w:rsidR="00BC5F60" w:rsidRPr="002A59EC" w:rsidRDefault="00BC5F60" w:rsidP="00BC5F60">
            <w:pPr>
              <w:pStyle w:val="TableParagraph"/>
              <w:numPr>
                <w:ilvl w:val="0"/>
                <w:numId w:val="19"/>
              </w:numPr>
              <w:tabs>
                <w:tab w:val="left" w:pos="826"/>
              </w:tabs>
              <w:spacing w:before="1"/>
              <w:ind w:left="826" w:hanging="359"/>
              <w:jc w:val="both"/>
              <w:rPr>
                <w:rFonts w:asciiTheme="minorHAnsi" w:hAnsiTheme="minorHAnsi" w:cstheme="minorHAnsi"/>
                <w:lang w:val="pl-PL"/>
              </w:rPr>
            </w:pPr>
            <w:r w:rsidRPr="002A59EC">
              <w:rPr>
                <w:rFonts w:asciiTheme="minorHAnsi" w:hAnsiTheme="minorHAnsi" w:cstheme="minorHAnsi"/>
                <w:lang w:val="pl-PL"/>
              </w:rPr>
              <w:t>VTL</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(min.</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10</w:t>
            </w:r>
            <w:r w:rsidRPr="002A59EC">
              <w:rPr>
                <w:rFonts w:asciiTheme="minorHAnsi" w:hAnsiTheme="minorHAnsi" w:cstheme="minorHAnsi"/>
                <w:spacing w:val="-3"/>
                <w:lang w:val="pl-PL"/>
              </w:rPr>
              <w:t xml:space="preserve"> </w:t>
            </w:r>
            <w:r w:rsidRPr="002A59EC">
              <w:rPr>
                <w:rFonts w:asciiTheme="minorHAnsi" w:hAnsiTheme="minorHAnsi" w:cstheme="minorHAnsi"/>
                <w:spacing w:val="-2"/>
                <w:lang w:val="pl-PL"/>
              </w:rPr>
              <w:t>jednocześnie)</w:t>
            </w:r>
          </w:p>
        </w:tc>
      </w:tr>
      <w:tr w:rsidR="00BC5F60" w:rsidRPr="002A59EC" w14:paraId="734DED67" w14:textId="77777777" w:rsidTr="00FD5CD8">
        <w:trPr>
          <w:trHeight w:val="537"/>
        </w:trPr>
        <w:tc>
          <w:tcPr>
            <w:tcW w:w="500" w:type="dxa"/>
          </w:tcPr>
          <w:p w14:paraId="6ECB8910" w14:textId="77777777" w:rsidR="00BC5F60" w:rsidRPr="002A59EC" w:rsidRDefault="00BC5F60" w:rsidP="00CD76BD">
            <w:pPr>
              <w:pStyle w:val="TableParagraph"/>
              <w:spacing w:line="268" w:lineRule="exact"/>
              <w:ind w:left="110"/>
              <w:rPr>
                <w:rFonts w:asciiTheme="minorHAnsi" w:hAnsiTheme="minorHAnsi" w:cstheme="minorHAnsi"/>
                <w:lang w:val="pl-PL"/>
              </w:rPr>
            </w:pPr>
            <w:r w:rsidRPr="002A59EC">
              <w:rPr>
                <w:rFonts w:asciiTheme="minorHAnsi" w:hAnsiTheme="minorHAnsi" w:cstheme="minorHAnsi"/>
                <w:spacing w:val="-5"/>
                <w:lang w:val="pl-PL"/>
              </w:rPr>
              <w:lastRenderedPageBreak/>
              <w:t>6.</w:t>
            </w:r>
          </w:p>
        </w:tc>
        <w:tc>
          <w:tcPr>
            <w:tcW w:w="8221" w:type="dxa"/>
          </w:tcPr>
          <w:p w14:paraId="11562D7E" w14:textId="77777777" w:rsidR="00BC5F60" w:rsidRPr="002A59EC" w:rsidRDefault="00BC5F60" w:rsidP="00CD76BD">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Urządzenie</w:t>
            </w:r>
            <w:r w:rsidRPr="002A59EC">
              <w:rPr>
                <w:rFonts w:asciiTheme="minorHAnsi" w:hAnsiTheme="minorHAnsi" w:cstheme="minorHAnsi"/>
                <w:spacing w:val="32"/>
                <w:lang w:val="pl-PL"/>
              </w:rPr>
              <w:t xml:space="preserve"> </w:t>
            </w:r>
            <w:r w:rsidRPr="002A59EC">
              <w:rPr>
                <w:rFonts w:asciiTheme="minorHAnsi" w:hAnsiTheme="minorHAnsi" w:cstheme="minorHAnsi"/>
                <w:lang w:val="pl-PL"/>
              </w:rPr>
              <w:t>posiada</w:t>
            </w:r>
            <w:r w:rsidRPr="002A59EC">
              <w:rPr>
                <w:rFonts w:asciiTheme="minorHAnsi" w:hAnsiTheme="minorHAnsi" w:cstheme="minorHAnsi"/>
                <w:spacing w:val="32"/>
                <w:lang w:val="pl-PL"/>
              </w:rPr>
              <w:t xml:space="preserve"> </w:t>
            </w:r>
            <w:r w:rsidRPr="002A59EC">
              <w:rPr>
                <w:rFonts w:asciiTheme="minorHAnsi" w:hAnsiTheme="minorHAnsi" w:cstheme="minorHAnsi"/>
                <w:lang w:val="pl-PL"/>
              </w:rPr>
              <w:t>licencje</w:t>
            </w:r>
            <w:r w:rsidRPr="002A59EC">
              <w:rPr>
                <w:rFonts w:asciiTheme="minorHAnsi" w:hAnsiTheme="minorHAnsi" w:cstheme="minorHAnsi"/>
                <w:spacing w:val="32"/>
                <w:lang w:val="pl-PL"/>
              </w:rPr>
              <w:t xml:space="preserve"> </w:t>
            </w:r>
            <w:r w:rsidRPr="002A59EC">
              <w:rPr>
                <w:rFonts w:asciiTheme="minorHAnsi" w:hAnsiTheme="minorHAnsi" w:cstheme="minorHAnsi"/>
                <w:lang w:val="pl-PL"/>
              </w:rPr>
              <w:t>pozwalające</w:t>
            </w:r>
            <w:r w:rsidRPr="002A59EC">
              <w:rPr>
                <w:rFonts w:asciiTheme="minorHAnsi" w:hAnsiTheme="minorHAnsi" w:cstheme="minorHAnsi"/>
                <w:spacing w:val="31"/>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31"/>
                <w:lang w:val="pl-PL"/>
              </w:rPr>
              <w:t xml:space="preserve"> </w:t>
            </w:r>
            <w:r w:rsidRPr="002A59EC">
              <w:rPr>
                <w:rFonts w:asciiTheme="minorHAnsi" w:hAnsiTheme="minorHAnsi" w:cstheme="minorHAnsi"/>
                <w:lang w:val="pl-PL"/>
              </w:rPr>
              <w:t>jednoczesną</w:t>
            </w:r>
            <w:r w:rsidRPr="002A59EC">
              <w:rPr>
                <w:rFonts w:asciiTheme="minorHAnsi" w:hAnsiTheme="minorHAnsi" w:cstheme="minorHAnsi"/>
                <w:spacing w:val="32"/>
                <w:lang w:val="pl-PL"/>
              </w:rPr>
              <w:t xml:space="preserve"> </w:t>
            </w:r>
            <w:r w:rsidRPr="002A59EC">
              <w:rPr>
                <w:rFonts w:asciiTheme="minorHAnsi" w:hAnsiTheme="minorHAnsi" w:cstheme="minorHAnsi"/>
                <w:lang w:val="pl-PL"/>
              </w:rPr>
              <w:t>obsługę</w:t>
            </w:r>
            <w:r w:rsidRPr="002A59EC">
              <w:rPr>
                <w:rFonts w:asciiTheme="minorHAnsi" w:hAnsiTheme="minorHAnsi" w:cstheme="minorHAnsi"/>
                <w:spacing w:val="32"/>
                <w:lang w:val="pl-PL"/>
              </w:rPr>
              <w:t xml:space="preserve"> </w:t>
            </w:r>
            <w:r w:rsidRPr="002A59EC">
              <w:rPr>
                <w:rFonts w:asciiTheme="minorHAnsi" w:hAnsiTheme="minorHAnsi" w:cstheme="minorHAnsi"/>
                <w:lang w:val="pl-PL"/>
              </w:rPr>
              <w:t>protokołów</w:t>
            </w:r>
            <w:r w:rsidRPr="002A59EC">
              <w:rPr>
                <w:rFonts w:asciiTheme="minorHAnsi" w:hAnsiTheme="minorHAnsi" w:cstheme="minorHAnsi"/>
                <w:spacing w:val="31"/>
                <w:lang w:val="pl-PL"/>
              </w:rPr>
              <w:t xml:space="preserve"> </w:t>
            </w:r>
            <w:r w:rsidRPr="002A59EC">
              <w:rPr>
                <w:rFonts w:asciiTheme="minorHAnsi" w:hAnsiTheme="minorHAnsi" w:cstheme="minorHAnsi"/>
                <w:lang w:val="pl-PL"/>
              </w:rPr>
              <w:t>CIFS,</w:t>
            </w:r>
            <w:r w:rsidRPr="002A59EC">
              <w:rPr>
                <w:rFonts w:asciiTheme="minorHAnsi" w:hAnsiTheme="minorHAnsi" w:cstheme="minorHAnsi"/>
                <w:spacing w:val="32"/>
                <w:lang w:val="pl-PL"/>
              </w:rPr>
              <w:t xml:space="preserve"> </w:t>
            </w:r>
            <w:r w:rsidRPr="002A59EC">
              <w:rPr>
                <w:rFonts w:asciiTheme="minorHAnsi" w:hAnsiTheme="minorHAnsi" w:cstheme="minorHAnsi"/>
                <w:spacing w:val="-4"/>
                <w:lang w:val="pl-PL"/>
              </w:rPr>
              <w:t>NFS,</w:t>
            </w:r>
          </w:p>
          <w:p w14:paraId="321BE5DC" w14:textId="77777777" w:rsidR="00BC5F60" w:rsidRPr="002A59EC" w:rsidRDefault="00BC5F60" w:rsidP="00CD76BD">
            <w:pPr>
              <w:pStyle w:val="TableParagraph"/>
              <w:spacing w:before="1" w:line="249" w:lineRule="exact"/>
              <w:rPr>
                <w:rFonts w:asciiTheme="minorHAnsi" w:hAnsiTheme="minorHAnsi" w:cstheme="minorHAnsi"/>
                <w:lang w:val="pl-PL"/>
              </w:rPr>
            </w:pPr>
            <w:proofErr w:type="spellStart"/>
            <w:r w:rsidRPr="002A59EC">
              <w:rPr>
                <w:rFonts w:asciiTheme="minorHAnsi" w:hAnsiTheme="minorHAnsi" w:cstheme="minorHAnsi"/>
                <w:lang w:val="pl-PL"/>
              </w:rPr>
              <w:t>deduplikacji</w:t>
            </w:r>
            <w:proofErr w:type="spellEnd"/>
            <w:r w:rsidRPr="002A59EC">
              <w:rPr>
                <w:rFonts w:asciiTheme="minorHAnsi" w:hAnsiTheme="minorHAnsi" w:cstheme="minorHAnsi"/>
                <w:spacing w:val="-4"/>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źródle,</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VTL</w:t>
            </w:r>
            <w:r w:rsidRPr="002A59EC">
              <w:rPr>
                <w:rFonts w:asciiTheme="minorHAnsi" w:hAnsiTheme="minorHAnsi" w:cstheme="minorHAnsi"/>
                <w:spacing w:val="41"/>
                <w:lang w:val="pl-PL"/>
              </w:rPr>
              <w:t xml:space="preserve"> </w:t>
            </w:r>
            <w:r w:rsidRPr="002A59EC">
              <w:rPr>
                <w:rFonts w:asciiTheme="minorHAnsi" w:hAnsiTheme="minorHAnsi" w:cstheme="minorHAnsi"/>
                <w:lang w:val="pl-PL"/>
              </w:rPr>
              <w:t>do</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oferowanej</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pojemności</w:t>
            </w:r>
            <w:r w:rsidRPr="002A59EC">
              <w:rPr>
                <w:rFonts w:asciiTheme="minorHAnsi" w:hAnsiTheme="minorHAnsi" w:cstheme="minorHAnsi"/>
                <w:spacing w:val="-3"/>
                <w:lang w:val="pl-PL"/>
              </w:rPr>
              <w:t xml:space="preserve"> </w:t>
            </w:r>
            <w:r w:rsidRPr="002A59EC">
              <w:rPr>
                <w:rFonts w:asciiTheme="minorHAnsi" w:hAnsiTheme="minorHAnsi" w:cstheme="minorHAnsi"/>
                <w:spacing w:val="-2"/>
                <w:lang w:val="pl-PL"/>
              </w:rPr>
              <w:t>urządzenia</w:t>
            </w:r>
          </w:p>
        </w:tc>
      </w:tr>
      <w:tr w:rsidR="00BC5F60" w:rsidRPr="002A59EC" w14:paraId="3537AAA0" w14:textId="77777777" w:rsidTr="00FD5CD8">
        <w:trPr>
          <w:trHeight w:val="770"/>
        </w:trPr>
        <w:tc>
          <w:tcPr>
            <w:tcW w:w="500" w:type="dxa"/>
          </w:tcPr>
          <w:p w14:paraId="0F99895F" w14:textId="77777777" w:rsidR="00BC5F60" w:rsidRPr="002A59EC" w:rsidRDefault="00BC5F60" w:rsidP="00CD76BD">
            <w:pPr>
              <w:pStyle w:val="TableParagraph"/>
              <w:spacing w:line="268" w:lineRule="exact"/>
              <w:ind w:left="110"/>
              <w:rPr>
                <w:rFonts w:asciiTheme="minorHAnsi" w:hAnsiTheme="minorHAnsi" w:cstheme="minorHAnsi"/>
                <w:lang w:val="pl-PL"/>
              </w:rPr>
            </w:pPr>
            <w:r w:rsidRPr="002A59EC">
              <w:rPr>
                <w:rFonts w:asciiTheme="minorHAnsi" w:hAnsiTheme="minorHAnsi" w:cstheme="minorHAnsi"/>
                <w:spacing w:val="-5"/>
                <w:lang w:val="pl-PL"/>
              </w:rPr>
              <w:t>7.</w:t>
            </w:r>
          </w:p>
        </w:tc>
        <w:tc>
          <w:tcPr>
            <w:tcW w:w="8221" w:type="dxa"/>
          </w:tcPr>
          <w:p w14:paraId="47A2377E" w14:textId="01954045" w:rsidR="00BC5F60" w:rsidRPr="002A59EC" w:rsidRDefault="00BC5F60" w:rsidP="002A59EC">
            <w:pPr>
              <w:pStyle w:val="TableParagraph"/>
              <w:ind w:right="93"/>
              <w:jc w:val="both"/>
              <w:rPr>
                <w:rFonts w:asciiTheme="minorHAnsi" w:hAnsiTheme="minorHAnsi" w:cstheme="minorHAnsi"/>
                <w:lang w:val="pl-PL"/>
              </w:rPr>
            </w:pPr>
            <w:r w:rsidRPr="002A59EC">
              <w:rPr>
                <w:rFonts w:asciiTheme="minorHAnsi" w:hAnsiTheme="minorHAnsi" w:cstheme="minorHAnsi"/>
                <w:lang w:val="pl-PL"/>
              </w:rPr>
              <w:t>Oferowane pojedyncze urządzenie osiąga zagregowaną wydajność (dla maksymalnej konfiguracji)</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protokołami:</w:t>
            </w:r>
            <w:r w:rsidRPr="002A59EC">
              <w:rPr>
                <w:rFonts w:asciiTheme="minorHAnsi" w:hAnsiTheme="minorHAnsi" w:cstheme="minorHAnsi"/>
                <w:spacing w:val="18"/>
                <w:lang w:val="pl-PL"/>
              </w:rPr>
              <w:t xml:space="preserve"> </w:t>
            </w:r>
            <w:r w:rsidRPr="002A59EC">
              <w:rPr>
                <w:rFonts w:asciiTheme="minorHAnsi" w:hAnsiTheme="minorHAnsi" w:cstheme="minorHAnsi"/>
                <w:b/>
                <w:lang w:val="pl-PL"/>
              </w:rPr>
              <w:t>NFS</w:t>
            </w:r>
            <w:r w:rsidRPr="002A59EC">
              <w:rPr>
                <w:rFonts w:asciiTheme="minorHAnsi" w:hAnsiTheme="minorHAnsi" w:cstheme="minorHAnsi"/>
                <w:b/>
                <w:spacing w:val="-12"/>
                <w:lang w:val="pl-PL"/>
              </w:rPr>
              <w:t xml:space="preserve"> </w:t>
            </w:r>
            <w:r w:rsidRPr="002A59EC">
              <w:rPr>
                <w:rFonts w:asciiTheme="minorHAnsi" w:hAnsiTheme="minorHAnsi" w:cstheme="minorHAnsi"/>
                <w:lang w:val="pl-PL"/>
              </w:rPr>
              <w:t>co</w:t>
            </w:r>
            <w:r w:rsidRPr="002A59EC">
              <w:rPr>
                <w:rFonts w:asciiTheme="minorHAnsi" w:hAnsiTheme="minorHAnsi" w:cstheme="minorHAnsi"/>
                <w:spacing w:val="-11"/>
                <w:lang w:val="pl-PL"/>
              </w:rPr>
              <w:t xml:space="preserve"> </w:t>
            </w:r>
            <w:r w:rsidRPr="002A59EC">
              <w:rPr>
                <w:rFonts w:asciiTheme="minorHAnsi" w:hAnsiTheme="minorHAnsi" w:cstheme="minorHAnsi"/>
                <w:lang w:val="pl-PL"/>
              </w:rPr>
              <w:t>najmniej</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10</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TB/h</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(dane</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podawane</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przez</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producenta)</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oraz co</w:t>
            </w:r>
            <w:r w:rsidRPr="002A59EC">
              <w:rPr>
                <w:rFonts w:asciiTheme="minorHAnsi" w:hAnsiTheme="minorHAnsi" w:cstheme="minorHAnsi"/>
                <w:spacing w:val="49"/>
                <w:lang w:val="pl-PL"/>
              </w:rPr>
              <w:t xml:space="preserve"> </w:t>
            </w:r>
            <w:r w:rsidRPr="002A59EC">
              <w:rPr>
                <w:rFonts w:asciiTheme="minorHAnsi" w:hAnsiTheme="minorHAnsi" w:cstheme="minorHAnsi"/>
                <w:lang w:val="pl-PL"/>
              </w:rPr>
              <w:t>najmniej</w:t>
            </w:r>
            <w:r w:rsidRPr="002A59EC">
              <w:rPr>
                <w:rFonts w:asciiTheme="minorHAnsi" w:hAnsiTheme="minorHAnsi" w:cstheme="minorHAnsi"/>
                <w:spacing w:val="48"/>
                <w:lang w:val="pl-PL"/>
              </w:rPr>
              <w:t xml:space="preserve"> </w:t>
            </w:r>
            <w:r w:rsidRPr="002A59EC">
              <w:rPr>
                <w:rFonts w:asciiTheme="minorHAnsi" w:hAnsiTheme="minorHAnsi" w:cstheme="minorHAnsi"/>
                <w:lang w:val="pl-PL"/>
              </w:rPr>
              <w:t>20</w:t>
            </w:r>
            <w:r w:rsidRPr="002A59EC">
              <w:rPr>
                <w:rFonts w:asciiTheme="minorHAnsi" w:hAnsiTheme="minorHAnsi" w:cstheme="minorHAnsi"/>
                <w:spacing w:val="50"/>
                <w:lang w:val="pl-PL"/>
              </w:rPr>
              <w:t xml:space="preserve"> </w:t>
            </w:r>
            <w:r w:rsidRPr="002A59EC">
              <w:rPr>
                <w:rFonts w:asciiTheme="minorHAnsi" w:hAnsiTheme="minorHAnsi" w:cstheme="minorHAnsi"/>
                <w:lang w:val="pl-PL"/>
              </w:rPr>
              <w:t>TB/h</w:t>
            </w:r>
            <w:r w:rsidRPr="002A59EC">
              <w:rPr>
                <w:rFonts w:asciiTheme="minorHAnsi" w:hAnsiTheme="minorHAnsi" w:cstheme="minorHAnsi"/>
                <w:spacing w:val="49"/>
                <w:lang w:val="pl-PL"/>
              </w:rPr>
              <w:t xml:space="preserve"> </w:t>
            </w:r>
            <w:r w:rsidRPr="002A59EC">
              <w:rPr>
                <w:rFonts w:asciiTheme="minorHAnsi" w:hAnsiTheme="minorHAnsi" w:cstheme="minorHAnsi"/>
                <w:lang w:val="pl-PL"/>
              </w:rPr>
              <w:t>z</w:t>
            </w:r>
            <w:r w:rsidRPr="002A59EC">
              <w:rPr>
                <w:rFonts w:asciiTheme="minorHAnsi" w:hAnsiTheme="minorHAnsi" w:cstheme="minorHAnsi"/>
                <w:spacing w:val="47"/>
                <w:lang w:val="pl-PL"/>
              </w:rPr>
              <w:t xml:space="preserve"> </w:t>
            </w:r>
            <w:r w:rsidRPr="002A59EC">
              <w:rPr>
                <w:rFonts w:asciiTheme="minorHAnsi" w:hAnsiTheme="minorHAnsi" w:cstheme="minorHAnsi"/>
                <w:lang w:val="pl-PL"/>
              </w:rPr>
              <w:t>wykorzystaniem</w:t>
            </w:r>
            <w:r w:rsidRPr="002A59EC">
              <w:rPr>
                <w:rFonts w:asciiTheme="minorHAnsi" w:hAnsiTheme="minorHAnsi" w:cstheme="minorHAnsi"/>
                <w:spacing w:val="50"/>
                <w:lang w:val="pl-PL"/>
              </w:rPr>
              <w:t xml:space="preserve"> </w:t>
            </w:r>
            <w:proofErr w:type="spellStart"/>
            <w:r w:rsidRPr="002A59EC">
              <w:rPr>
                <w:rFonts w:asciiTheme="minorHAnsi" w:hAnsiTheme="minorHAnsi" w:cstheme="minorHAnsi"/>
                <w:b/>
                <w:lang w:val="pl-PL"/>
              </w:rPr>
              <w:t>deduplikacji</w:t>
            </w:r>
            <w:proofErr w:type="spellEnd"/>
            <w:r w:rsidRPr="002A59EC">
              <w:rPr>
                <w:rFonts w:asciiTheme="minorHAnsi" w:hAnsiTheme="minorHAnsi" w:cstheme="minorHAnsi"/>
                <w:b/>
                <w:spacing w:val="51"/>
                <w:lang w:val="pl-PL"/>
              </w:rPr>
              <w:t xml:space="preserve"> </w:t>
            </w:r>
            <w:r w:rsidRPr="002A59EC">
              <w:rPr>
                <w:rFonts w:asciiTheme="minorHAnsi" w:hAnsiTheme="minorHAnsi" w:cstheme="minorHAnsi"/>
                <w:b/>
                <w:lang w:val="pl-PL"/>
              </w:rPr>
              <w:t>na</w:t>
            </w:r>
            <w:r w:rsidRPr="002A59EC">
              <w:rPr>
                <w:rFonts w:asciiTheme="minorHAnsi" w:hAnsiTheme="minorHAnsi" w:cstheme="minorHAnsi"/>
                <w:b/>
                <w:spacing w:val="46"/>
                <w:lang w:val="pl-PL"/>
              </w:rPr>
              <w:t xml:space="preserve"> </w:t>
            </w:r>
            <w:r w:rsidRPr="002A59EC">
              <w:rPr>
                <w:rFonts w:asciiTheme="minorHAnsi" w:hAnsiTheme="minorHAnsi" w:cstheme="minorHAnsi"/>
                <w:b/>
                <w:lang w:val="pl-PL"/>
              </w:rPr>
              <w:t>źródle</w:t>
            </w:r>
            <w:r w:rsidRPr="002A59EC">
              <w:rPr>
                <w:rFonts w:asciiTheme="minorHAnsi" w:hAnsiTheme="minorHAnsi" w:cstheme="minorHAnsi"/>
                <w:b/>
                <w:spacing w:val="49"/>
                <w:lang w:val="pl-PL"/>
              </w:rPr>
              <w:t xml:space="preserve"> </w:t>
            </w:r>
            <w:r w:rsidRPr="002A59EC">
              <w:rPr>
                <w:rFonts w:asciiTheme="minorHAnsi" w:hAnsiTheme="minorHAnsi" w:cstheme="minorHAnsi"/>
                <w:lang w:val="pl-PL"/>
              </w:rPr>
              <w:t>(dane</w:t>
            </w:r>
            <w:r w:rsidRPr="002A59EC">
              <w:rPr>
                <w:rFonts w:asciiTheme="minorHAnsi" w:hAnsiTheme="minorHAnsi" w:cstheme="minorHAnsi"/>
                <w:spacing w:val="50"/>
                <w:lang w:val="pl-PL"/>
              </w:rPr>
              <w:t xml:space="preserve"> </w:t>
            </w:r>
            <w:r w:rsidRPr="002A59EC">
              <w:rPr>
                <w:rFonts w:asciiTheme="minorHAnsi" w:hAnsiTheme="minorHAnsi" w:cstheme="minorHAnsi"/>
                <w:lang w:val="pl-PL"/>
              </w:rPr>
              <w:t>podawane</w:t>
            </w:r>
            <w:r w:rsidRPr="002A59EC">
              <w:rPr>
                <w:rFonts w:asciiTheme="minorHAnsi" w:hAnsiTheme="minorHAnsi" w:cstheme="minorHAnsi"/>
                <w:spacing w:val="51"/>
                <w:lang w:val="pl-PL"/>
              </w:rPr>
              <w:t xml:space="preserve"> </w:t>
            </w:r>
            <w:r w:rsidRPr="002A59EC">
              <w:rPr>
                <w:rFonts w:asciiTheme="minorHAnsi" w:hAnsiTheme="minorHAnsi" w:cstheme="minorHAnsi"/>
                <w:spacing w:val="-2"/>
                <w:lang w:val="pl-PL"/>
              </w:rPr>
              <w:t>przez</w:t>
            </w:r>
            <w:r w:rsidR="002A59EC">
              <w:rPr>
                <w:rFonts w:asciiTheme="minorHAnsi" w:hAnsiTheme="minorHAnsi" w:cstheme="minorHAnsi"/>
                <w:spacing w:val="-2"/>
                <w:lang w:val="pl-PL"/>
              </w:rPr>
              <w:t xml:space="preserve"> </w:t>
            </w:r>
            <w:r w:rsidRPr="002A59EC">
              <w:rPr>
                <w:rFonts w:asciiTheme="minorHAnsi" w:hAnsiTheme="minorHAnsi" w:cstheme="minorHAnsi"/>
                <w:spacing w:val="-2"/>
                <w:lang w:val="pl-PL"/>
              </w:rPr>
              <w:t>producenta).</w:t>
            </w:r>
          </w:p>
        </w:tc>
      </w:tr>
      <w:tr w:rsidR="00BC5F60" w:rsidRPr="002A59EC" w14:paraId="313C54DE" w14:textId="77777777" w:rsidTr="00FD5CD8">
        <w:trPr>
          <w:trHeight w:val="548"/>
        </w:trPr>
        <w:tc>
          <w:tcPr>
            <w:tcW w:w="500" w:type="dxa"/>
          </w:tcPr>
          <w:p w14:paraId="33998B66" w14:textId="77777777" w:rsidR="00BC5F60" w:rsidRPr="002A59EC" w:rsidRDefault="00BC5F60" w:rsidP="00CD76BD">
            <w:pPr>
              <w:pStyle w:val="TableParagraph"/>
              <w:spacing w:before="1"/>
              <w:ind w:left="110"/>
              <w:rPr>
                <w:rFonts w:asciiTheme="minorHAnsi" w:hAnsiTheme="minorHAnsi" w:cstheme="minorHAnsi"/>
                <w:lang w:val="pl-PL"/>
              </w:rPr>
            </w:pPr>
            <w:r w:rsidRPr="002A59EC">
              <w:rPr>
                <w:rFonts w:asciiTheme="minorHAnsi" w:hAnsiTheme="minorHAnsi" w:cstheme="minorHAnsi"/>
                <w:spacing w:val="-5"/>
                <w:lang w:val="pl-PL"/>
              </w:rPr>
              <w:t>8.</w:t>
            </w:r>
          </w:p>
        </w:tc>
        <w:tc>
          <w:tcPr>
            <w:tcW w:w="8221" w:type="dxa"/>
          </w:tcPr>
          <w:p w14:paraId="2485A8A4" w14:textId="28FF52C7" w:rsidR="00BC5F60" w:rsidRPr="002A59EC" w:rsidRDefault="00BC5F60" w:rsidP="00CD76BD">
            <w:pPr>
              <w:pStyle w:val="TableParagraph"/>
              <w:spacing w:before="1" w:line="268" w:lineRule="exact"/>
              <w:rPr>
                <w:rFonts w:asciiTheme="minorHAnsi" w:hAnsiTheme="minorHAnsi" w:cstheme="minorHAnsi"/>
                <w:lang w:val="pl-PL"/>
              </w:rPr>
            </w:pPr>
            <w:r w:rsidRPr="002A59EC">
              <w:rPr>
                <w:rFonts w:asciiTheme="minorHAnsi" w:hAnsiTheme="minorHAnsi" w:cstheme="minorHAnsi"/>
                <w:lang w:val="pl-PL"/>
              </w:rPr>
              <w:t>Urządzenie</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pozwala</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jednoczesną</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obsługę</w:t>
            </w:r>
            <w:r w:rsidRPr="002A59EC">
              <w:rPr>
                <w:rFonts w:asciiTheme="minorHAnsi" w:hAnsiTheme="minorHAnsi" w:cstheme="minorHAnsi"/>
                <w:spacing w:val="-4"/>
                <w:lang w:val="pl-PL"/>
              </w:rPr>
              <w:t xml:space="preserve"> </w:t>
            </w:r>
            <w:r w:rsidR="001B6401" w:rsidRPr="002A59EC">
              <w:rPr>
                <w:rFonts w:asciiTheme="minorHAnsi" w:hAnsiTheme="minorHAnsi" w:cstheme="minorHAnsi"/>
                <w:spacing w:val="-4"/>
                <w:lang w:val="pl-PL"/>
              </w:rPr>
              <w:t xml:space="preserve">min. </w:t>
            </w:r>
            <w:r w:rsidRPr="002A59EC">
              <w:rPr>
                <w:rFonts w:asciiTheme="minorHAnsi" w:hAnsiTheme="minorHAnsi" w:cstheme="minorHAnsi"/>
                <w:lang w:val="pl-PL"/>
              </w:rPr>
              <w:t>250</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strumieni</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tym</w:t>
            </w:r>
            <w:r w:rsidRPr="002A59EC">
              <w:rPr>
                <w:rFonts w:asciiTheme="minorHAnsi" w:hAnsiTheme="minorHAnsi" w:cstheme="minorHAnsi"/>
                <w:spacing w:val="-5"/>
                <w:lang w:val="pl-PL"/>
              </w:rPr>
              <w:t xml:space="preserve"> </w:t>
            </w:r>
            <w:r w:rsidRPr="002A59EC">
              <w:rPr>
                <w:rFonts w:asciiTheme="minorHAnsi" w:hAnsiTheme="minorHAnsi" w:cstheme="minorHAnsi"/>
                <w:spacing w:val="-2"/>
                <w:lang w:val="pl-PL"/>
              </w:rPr>
              <w:t>jednocześnie:</w:t>
            </w:r>
          </w:p>
          <w:p w14:paraId="36A3543A" w14:textId="77777777" w:rsidR="00BC5F60" w:rsidRPr="002A59EC" w:rsidRDefault="00BC5F60" w:rsidP="00BC5F60">
            <w:pPr>
              <w:pStyle w:val="TableParagraph"/>
              <w:numPr>
                <w:ilvl w:val="0"/>
                <w:numId w:val="18"/>
              </w:numPr>
              <w:tabs>
                <w:tab w:val="left" w:pos="513"/>
              </w:tabs>
              <w:spacing w:line="279" w:lineRule="exact"/>
              <w:rPr>
                <w:rFonts w:asciiTheme="minorHAnsi" w:hAnsiTheme="minorHAnsi" w:cstheme="minorHAnsi"/>
                <w:lang w:val="pl-PL"/>
              </w:rPr>
            </w:pPr>
            <w:r w:rsidRPr="002A59EC">
              <w:rPr>
                <w:rFonts w:asciiTheme="minorHAnsi" w:hAnsiTheme="minorHAnsi" w:cstheme="minorHAnsi"/>
                <w:lang w:val="pl-PL"/>
              </w:rPr>
              <w:t>zapis</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150</w:t>
            </w:r>
            <w:r w:rsidRPr="002A59EC">
              <w:rPr>
                <w:rFonts w:asciiTheme="minorHAnsi" w:hAnsiTheme="minorHAnsi" w:cstheme="minorHAnsi"/>
                <w:spacing w:val="-3"/>
                <w:lang w:val="pl-PL"/>
              </w:rPr>
              <w:t xml:space="preserve"> </w:t>
            </w:r>
            <w:r w:rsidRPr="002A59EC">
              <w:rPr>
                <w:rFonts w:asciiTheme="minorHAnsi" w:hAnsiTheme="minorHAnsi" w:cstheme="minorHAnsi"/>
                <w:spacing w:val="-2"/>
                <w:lang w:val="pl-PL"/>
              </w:rPr>
              <w:t>strumieniami</w:t>
            </w:r>
          </w:p>
          <w:p w14:paraId="32E2F4D6" w14:textId="77777777" w:rsidR="00BC5F60" w:rsidRPr="002A59EC" w:rsidRDefault="00BC5F60" w:rsidP="00BC5F60">
            <w:pPr>
              <w:pStyle w:val="TableParagraph"/>
              <w:numPr>
                <w:ilvl w:val="0"/>
                <w:numId w:val="18"/>
              </w:numPr>
              <w:tabs>
                <w:tab w:val="left" w:pos="513"/>
              </w:tabs>
              <w:spacing w:before="1"/>
              <w:rPr>
                <w:rFonts w:asciiTheme="minorHAnsi" w:hAnsiTheme="minorHAnsi" w:cstheme="minorHAnsi"/>
                <w:lang w:val="pl-PL"/>
              </w:rPr>
            </w:pPr>
            <w:r w:rsidRPr="002A59EC">
              <w:rPr>
                <w:rFonts w:asciiTheme="minorHAnsi" w:hAnsiTheme="minorHAnsi" w:cstheme="minorHAnsi"/>
                <w:lang w:val="pl-PL"/>
              </w:rPr>
              <w:t>odczyt</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50</w:t>
            </w:r>
            <w:r w:rsidRPr="002A59EC">
              <w:rPr>
                <w:rFonts w:asciiTheme="minorHAnsi" w:hAnsiTheme="minorHAnsi" w:cstheme="minorHAnsi"/>
                <w:spacing w:val="-2"/>
                <w:lang w:val="pl-PL"/>
              </w:rPr>
              <w:t xml:space="preserve"> strumieniami</w:t>
            </w:r>
          </w:p>
          <w:p w14:paraId="7FB8F083" w14:textId="77777777" w:rsidR="00BC5F60" w:rsidRPr="002A59EC" w:rsidRDefault="00BC5F60" w:rsidP="00BC5F60">
            <w:pPr>
              <w:pStyle w:val="TableParagraph"/>
              <w:numPr>
                <w:ilvl w:val="0"/>
                <w:numId w:val="18"/>
              </w:numPr>
              <w:tabs>
                <w:tab w:val="left" w:pos="513"/>
              </w:tabs>
              <w:spacing w:line="261" w:lineRule="exact"/>
              <w:rPr>
                <w:rFonts w:asciiTheme="minorHAnsi" w:hAnsiTheme="minorHAnsi" w:cstheme="minorHAnsi"/>
                <w:lang w:val="pl-PL"/>
              </w:rPr>
            </w:pPr>
            <w:r w:rsidRPr="002A59EC">
              <w:rPr>
                <w:rFonts w:asciiTheme="minorHAnsi" w:hAnsiTheme="minorHAnsi" w:cstheme="minorHAnsi"/>
                <w:lang w:val="pl-PL"/>
              </w:rPr>
              <w:t>replikacja</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50</w:t>
            </w:r>
            <w:r w:rsidRPr="002A59EC">
              <w:rPr>
                <w:rFonts w:asciiTheme="minorHAnsi" w:hAnsiTheme="minorHAnsi" w:cstheme="minorHAnsi"/>
                <w:spacing w:val="-1"/>
                <w:lang w:val="pl-PL"/>
              </w:rPr>
              <w:t xml:space="preserve"> </w:t>
            </w:r>
            <w:r w:rsidRPr="002A59EC">
              <w:rPr>
                <w:rFonts w:asciiTheme="minorHAnsi" w:hAnsiTheme="minorHAnsi" w:cstheme="minorHAnsi"/>
                <w:spacing w:val="-2"/>
                <w:lang w:val="pl-PL"/>
              </w:rPr>
              <w:t>strumieniami</w:t>
            </w:r>
            <w:r w:rsidR="001B6401" w:rsidRPr="002A59EC">
              <w:rPr>
                <w:rFonts w:asciiTheme="minorHAnsi" w:hAnsiTheme="minorHAnsi" w:cstheme="minorHAnsi"/>
                <w:spacing w:val="-2"/>
                <w:lang w:val="pl-PL"/>
              </w:rPr>
              <w:t xml:space="preserve"> </w:t>
            </w:r>
          </w:p>
          <w:p w14:paraId="74EFDBAE" w14:textId="77777777" w:rsidR="001B6401" w:rsidRPr="002A59EC" w:rsidRDefault="001B6401" w:rsidP="001B6401">
            <w:pPr>
              <w:pStyle w:val="TableParagraph"/>
              <w:spacing w:line="268" w:lineRule="exact"/>
              <w:jc w:val="both"/>
              <w:rPr>
                <w:rFonts w:asciiTheme="minorHAnsi" w:hAnsiTheme="minorHAnsi" w:cstheme="minorHAnsi"/>
                <w:lang w:val="pl-PL"/>
              </w:rPr>
            </w:pPr>
            <w:r w:rsidRPr="002A59EC">
              <w:rPr>
                <w:rFonts w:asciiTheme="minorHAnsi" w:hAnsiTheme="minorHAnsi" w:cstheme="minorHAnsi"/>
                <w:lang w:val="pl-PL"/>
              </w:rPr>
              <w:t>pochodzących</w:t>
            </w:r>
            <w:r w:rsidRPr="002A59EC">
              <w:rPr>
                <w:rFonts w:asciiTheme="minorHAnsi" w:hAnsiTheme="minorHAnsi" w:cstheme="minorHAnsi"/>
                <w:spacing w:val="2"/>
                <w:lang w:val="pl-PL"/>
              </w:rPr>
              <w:t xml:space="preserve"> </w:t>
            </w:r>
            <w:r w:rsidRPr="002A59EC">
              <w:rPr>
                <w:rFonts w:asciiTheme="minorHAnsi" w:hAnsiTheme="minorHAnsi" w:cstheme="minorHAnsi"/>
                <w:lang w:val="pl-PL"/>
              </w:rPr>
              <w:t>z różnych</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aplikacji</w:t>
            </w:r>
            <w:r w:rsidRPr="002A59EC">
              <w:rPr>
                <w:rFonts w:asciiTheme="minorHAnsi" w:hAnsiTheme="minorHAnsi" w:cstheme="minorHAnsi"/>
                <w:spacing w:val="1"/>
                <w:lang w:val="pl-PL"/>
              </w:rPr>
              <w:t xml:space="preserve"> </w:t>
            </w:r>
            <w:r w:rsidRPr="002A59EC">
              <w:rPr>
                <w:rFonts w:asciiTheme="minorHAnsi" w:hAnsiTheme="minorHAnsi" w:cstheme="minorHAnsi"/>
                <w:lang w:val="pl-PL"/>
              </w:rPr>
              <w:t>oraz</w:t>
            </w:r>
            <w:r w:rsidRPr="002A59EC">
              <w:rPr>
                <w:rFonts w:asciiTheme="minorHAnsi" w:hAnsiTheme="minorHAnsi" w:cstheme="minorHAnsi"/>
                <w:spacing w:val="1"/>
                <w:lang w:val="pl-PL"/>
              </w:rPr>
              <w:t xml:space="preserve"> </w:t>
            </w:r>
            <w:r w:rsidRPr="002A59EC">
              <w:rPr>
                <w:rFonts w:asciiTheme="minorHAnsi" w:hAnsiTheme="minorHAnsi" w:cstheme="minorHAnsi"/>
                <w:lang w:val="pl-PL"/>
              </w:rPr>
              <w:t>dowolnych</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protokołów</w:t>
            </w:r>
            <w:r w:rsidRPr="002A59EC">
              <w:rPr>
                <w:rFonts w:asciiTheme="minorHAnsi" w:hAnsiTheme="minorHAnsi" w:cstheme="minorHAnsi"/>
                <w:spacing w:val="1"/>
                <w:lang w:val="pl-PL"/>
              </w:rPr>
              <w:t xml:space="preserve"> </w:t>
            </w:r>
            <w:r w:rsidRPr="002A59EC">
              <w:rPr>
                <w:rFonts w:asciiTheme="minorHAnsi" w:hAnsiTheme="minorHAnsi" w:cstheme="minorHAnsi"/>
                <w:lang w:val="pl-PL"/>
              </w:rPr>
              <w:t>(CIFS,</w:t>
            </w:r>
            <w:r w:rsidRPr="002A59EC">
              <w:rPr>
                <w:rFonts w:asciiTheme="minorHAnsi" w:hAnsiTheme="minorHAnsi" w:cstheme="minorHAnsi"/>
                <w:spacing w:val="2"/>
                <w:lang w:val="pl-PL"/>
              </w:rPr>
              <w:t xml:space="preserve"> </w:t>
            </w:r>
            <w:r w:rsidRPr="002A59EC">
              <w:rPr>
                <w:rFonts w:asciiTheme="minorHAnsi" w:hAnsiTheme="minorHAnsi" w:cstheme="minorHAnsi"/>
                <w:lang w:val="pl-PL"/>
              </w:rPr>
              <w:t>NFS,</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VTL,</w:t>
            </w:r>
            <w:r w:rsidRPr="002A59EC">
              <w:rPr>
                <w:rFonts w:asciiTheme="minorHAnsi" w:hAnsiTheme="minorHAnsi" w:cstheme="minorHAnsi"/>
                <w:spacing w:val="4"/>
                <w:lang w:val="pl-PL"/>
              </w:rPr>
              <w:t xml:space="preserve"> </w:t>
            </w:r>
            <w:proofErr w:type="spellStart"/>
            <w:r w:rsidRPr="002A59EC">
              <w:rPr>
                <w:rFonts w:asciiTheme="minorHAnsi" w:hAnsiTheme="minorHAnsi" w:cstheme="minorHAnsi"/>
                <w:spacing w:val="-2"/>
                <w:lang w:val="pl-PL"/>
              </w:rPr>
              <w:t>deduplikacja</w:t>
            </w:r>
            <w:proofErr w:type="spellEnd"/>
          </w:p>
          <w:p w14:paraId="30CB996C" w14:textId="77777777" w:rsidR="001B6401" w:rsidRPr="002A59EC" w:rsidRDefault="001B6401" w:rsidP="001B6401">
            <w:pPr>
              <w:pStyle w:val="TableParagraph"/>
              <w:jc w:val="both"/>
              <w:rPr>
                <w:rFonts w:asciiTheme="minorHAnsi" w:hAnsiTheme="minorHAnsi" w:cstheme="minorHAnsi"/>
                <w:lang w:val="pl-PL"/>
              </w:rPr>
            </w:pPr>
            <w:r w:rsidRPr="002A59EC">
              <w:rPr>
                <w:rFonts w:asciiTheme="minorHAnsi" w:hAnsiTheme="minorHAnsi" w:cstheme="minorHAnsi"/>
                <w:lang w:val="pl-PL"/>
              </w:rPr>
              <w:t>na</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źródle)</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oraz</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dowolnych</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interfejsów</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(FC,</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LAN)</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tym</w:t>
            </w:r>
            <w:r w:rsidRPr="002A59EC">
              <w:rPr>
                <w:rFonts w:asciiTheme="minorHAnsi" w:hAnsiTheme="minorHAnsi" w:cstheme="minorHAnsi"/>
                <w:spacing w:val="-2"/>
                <w:lang w:val="pl-PL"/>
              </w:rPr>
              <w:t xml:space="preserve"> </w:t>
            </w:r>
            <w:r w:rsidRPr="002A59EC">
              <w:rPr>
                <w:rFonts w:asciiTheme="minorHAnsi" w:hAnsiTheme="minorHAnsi" w:cstheme="minorHAnsi"/>
                <w:lang w:val="pl-PL"/>
              </w:rPr>
              <w:t>samym</w:t>
            </w:r>
            <w:r w:rsidRPr="002A59EC">
              <w:rPr>
                <w:rFonts w:asciiTheme="minorHAnsi" w:hAnsiTheme="minorHAnsi" w:cstheme="minorHAnsi"/>
                <w:spacing w:val="-4"/>
                <w:lang w:val="pl-PL"/>
              </w:rPr>
              <w:t xml:space="preserve"> </w:t>
            </w:r>
            <w:r w:rsidRPr="002A59EC">
              <w:rPr>
                <w:rFonts w:asciiTheme="minorHAnsi" w:hAnsiTheme="minorHAnsi" w:cstheme="minorHAnsi"/>
                <w:spacing w:val="-2"/>
                <w:lang w:val="pl-PL"/>
              </w:rPr>
              <w:t>czasie.</w:t>
            </w:r>
          </w:p>
          <w:p w14:paraId="0DC99DC7" w14:textId="77777777" w:rsidR="001B6401" w:rsidRPr="002A59EC" w:rsidRDefault="001B6401" w:rsidP="001B6401">
            <w:pPr>
              <w:pStyle w:val="TableParagraph"/>
              <w:ind w:right="91"/>
              <w:jc w:val="both"/>
              <w:rPr>
                <w:rFonts w:asciiTheme="minorHAnsi" w:hAnsiTheme="minorHAnsi" w:cstheme="minorHAnsi"/>
                <w:lang w:val="pl-PL"/>
              </w:rPr>
            </w:pPr>
            <w:r w:rsidRPr="002A59EC">
              <w:rPr>
                <w:rFonts w:asciiTheme="minorHAnsi" w:hAnsiTheme="minorHAnsi" w:cstheme="minorHAnsi"/>
                <w:lang w:val="pl-PL"/>
              </w:rPr>
              <w:t>Wymienione wartości 250 jednoczesnych strumieni dla wszystkich protokołów (czyli jednocześnie 150 dla zapisu i jednocześnie 50 strumieni dla odczytu i jednocześnie 50 strumieni dla replikacji) mieści się w przedziale oficjalnie rekomendowanym i wspieranym przez producenta urządzenia.</w:t>
            </w:r>
          </w:p>
          <w:p w14:paraId="47D77F52" w14:textId="44A321D8" w:rsidR="001B6401" w:rsidRPr="002A59EC" w:rsidRDefault="001B6401" w:rsidP="001B6401">
            <w:pPr>
              <w:pStyle w:val="TableParagraph"/>
              <w:spacing w:line="261" w:lineRule="exact"/>
              <w:ind w:left="140"/>
              <w:rPr>
                <w:rFonts w:asciiTheme="minorHAnsi" w:hAnsiTheme="minorHAnsi" w:cstheme="minorHAnsi"/>
                <w:lang w:val="pl-PL"/>
              </w:rPr>
            </w:pPr>
            <w:r w:rsidRPr="002A59EC">
              <w:rPr>
                <w:rFonts w:asciiTheme="minorHAnsi" w:hAnsiTheme="minorHAnsi" w:cstheme="minorHAnsi"/>
                <w:lang w:val="pl-PL"/>
              </w:rPr>
              <w:t xml:space="preserve">Wszystkie zapisywane strumienie podlegają globalnej </w:t>
            </w:r>
            <w:proofErr w:type="spellStart"/>
            <w:r w:rsidRPr="002A59EC">
              <w:rPr>
                <w:rFonts w:asciiTheme="minorHAnsi" w:hAnsiTheme="minorHAnsi" w:cstheme="minorHAnsi"/>
                <w:lang w:val="pl-PL"/>
              </w:rPr>
              <w:t>deduplikacji</w:t>
            </w:r>
            <w:proofErr w:type="spellEnd"/>
            <w:r w:rsidRPr="002A59EC">
              <w:rPr>
                <w:rFonts w:asciiTheme="minorHAnsi" w:hAnsiTheme="minorHAnsi" w:cstheme="minorHAnsi"/>
                <w:lang w:val="pl-PL"/>
              </w:rPr>
              <w:t xml:space="preserve"> przed zapisem na dysk (in-</w:t>
            </w:r>
            <w:proofErr w:type="spellStart"/>
            <w:r w:rsidRPr="002A59EC">
              <w:rPr>
                <w:rFonts w:asciiTheme="minorHAnsi" w:hAnsiTheme="minorHAnsi" w:cstheme="minorHAnsi"/>
                <w:lang w:val="pl-PL"/>
              </w:rPr>
              <w:t>line</w:t>
            </w:r>
            <w:proofErr w:type="spellEnd"/>
            <w:r w:rsidRPr="002A59EC">
              <w:rPr>
                <w:rFonts w:asciiTheme="minorHAnsi" w:hAnsiTheme="minorHAnsi" w:cstheme="minorHAnsi"/>
                <w:lang w:val="pl-PL"/>
              </w:rPr>
              <w:t>) jak opisano w min. wymaganiach.</w:t>
            </w:r>
          </w:p>
        </w:tc>
      </w:tr>
      <w:tr w:rsidR="001B6401" w:rsidRPr="002A59EC" w14:paraId="32965050" w14:textId="77777777" w:rsidTr="00FD5CD8">
        <w:trPr>
          <w:trHeight w:val="844"/>
        </w:trPr>
        <w:tc>
          <w:tcPr>
            <w:tcW w:w="500" w:type="dxa"/>
          </w:tcPr>
          <w:p w14:paraId="2A75E306" w14:textId="69401270" w:rsidR="001B6401" w:rsidRPr="002A59EC" w:rsidRDefault="001B6401" w:rsidP="00CD76BD">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9.</w:t>
            </w:r>
          </w:p>
        </w:tc>
        <w:tc>
          <w:tcPr>
            <w:tcW w:w="8221" w:type="dxa"/>
          </w:tcPr>
          <w:p w14:paraId="088C3F71" w14:textId="77777777" w:rsidR="001B6401" w:rsidRPr="002A59EC" w:rsidRDefault="001B6401" w:rsidP="001B6401">
            <w:pPr>
              <w:pStyle w:val="TableParagraph"/>
              <w:spacing w:line="267" w:lineRule="exact"/>
              <w:rPr>
                <w:rFonts w:asciiTheme="minorHAnsi" w:hAnsiTheme="minorHAnsi" w:cstheme="minorHAnsi"/>
                <w:lang w:val="pl-PL"/>
              </w:rPr>
            </w:pPr>
            <w:r w:rsidRPr="002A59EC">
              <w:rPr>
                <w:rFonts w:asciiTheme="minorHAnsi" w:hAnsiTheme="minorHAnsi" w:cstheme="minorHAnsi"/>
                <w:lang w:val="pl-PL"/>
              </w:rPr>
              <w:t>Oferowane</w:t>
            </w:r>
            <w:r w:rsidRPr="002A59EC">
              <w:rPr>
                <w:rFonts w:asciiTheme="minorHAnsi" w:hAnsiTheme="minorHAnsi" w:cstheme="minorHAnsi"/>
                <w:spacing w:val="-8"/>
                <w:lang w:val="pl-PL"/>
              </w:rPr>
              <w:t xml:space="preserve"> </w:t>
            </w:r>
            <w:r w:rsidRPr="002A59EC">
              <w:rPr>
                <w:rFonts w:asciiTheme="minorHAnsi" w:hAnsiTheme="minorHAnsi" w:cstheme="minorHAnsi"/>
                <w:lang w:val="pl-PL"/>
              </w:rPr>
              <w:t>urządzenie</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posiada</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możliwość</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emulacji</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następujących</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bibliotek</w:t>
            </w:r>
            <w:r w:rsidRPr="002A59EC">
              <w:rPr>
                <w:rFonts w:asciiTheme="minorHAnsi" w:hAnsiTheme="minorHAnsi" w:cstheme="minorHAnsi"/>
                <w:spacing w:val="-7"/>
                <w:lang w:val="pl-PL"/>
              </w:rPr>
              <w:t xml:space="preserve"> </w:t>
            </w:r>
            <w:r w:rsidRPr="002A59EC">
              <w:rPr>
                <w:rFonts w:asciiTheme="minorHAnsi" w:hAnsiTheme="minorHAnsi" w:cstheme="minorHAnsi"/>
                <w:spacing w:val="-2"/>
                <w:lang w:val="pl-PL"/>
              </w:rPr>
              <w:t>taśmowych:</w:t>
            </w:r>
          </w:p>
          <w:p w14:paraId="03306A15" w14:textId="77777777" w:rsidR="001B6401" w:rsidRPr="002A59EC" w:rsidRDefault="001B6401" w:rsidP="001B6401">
            <w:pPr>
              <w:pStyle w:val="TableParagraph"/>
              <w:numPr>
                <w:ilvl w:val="0"/>
                <w:numId w:val="17"/>
              </w:numPr>
              <w:tabs>
                <w:tab w:val="left" w:pos="513"/>
              </w:tabs>
              <w:spacing w:line="279" w:lineRule="exact"/>
              <w:rPr>
                <w:rFonts w:asciiTheme="minorHAnsi" w:hAnsiTheme="minorHAnsi" w:cstheme="minorHAnsi"/>
                <w:lang w:val="pl-PL"/>
              </w:rPr>
            </w:pPr>
            <w:proofErr w:type="spellStart"/>
            <w:r w:rsidRPr="002A59EC">
              <w:rPr>
                <w:rFonts w:asciiTheme="minorHAnsi" w:hAnsiTheme="minorHAnsi" w:cstheme="minorHAnsi"/>
                <w:lang w:val="pl-PL"/>
              </w:rPr>
              <w:t>StorageTek</w:t>
            </w:r>
            <w:proofErr w:type="spellEnd"/>
            <w:r w:rsidRPr="002A59EC">
              <w:rPr>
                <w:rFonts w:asciiTheme="minorHAnsi" w:hAnsiTheme="minorHAnsi" w:cstheme="minorHAnsi"/>
                <w:spacing w:val="-10"/>
                <w:lang w:val="pl-PL"/>
              </w:rPr>
              <w:t xml:space="preserve"> </w:t>
            </w:r>
            <w:r w:rsidRPr="002A59EC">
              <w:rPr>
                <w:rFonts w:asciiTheme="minorHAnsi" w:hAnsiTheme="minorHAnsi" w:cstheme="minorHAnsi"/>
                <w:spacing w:val="-4"/>
                <w:lang w:val="pl-PL"/>
              </w:rPr>
              <w:t>L180</w:t>
            </w:r>
          </w:p>
          <w:p w14:paraId="07932244" w14:textId="4404B213" w:rsidR="001B6401" w:rsidRPr="002A59EC" w:rsidRDefault="001B6401" w:rsidP="001B6401">
            <w:pPr>
              <w:pStyle w:val="TableParagraph"/>
              <w:numPr>
                <w:ilvl w:val="0"/>
                <w:numId w:val="17"/>
              </w:numPr>
              <w:tabs>
                <w:tab w:val="left" w:pos="513"/>
              </w:tabs>
              <w:spacing w:line="279" w:lineRule="exact"/>
              <w:rPr>
                <w:rFonts w:asciiTheme="minorHAnsi" w:hAnsiTheme="minorHAnsi" w:cstheme="minorHAnsi"/>
                <w:lang w:val="pl-PL"/>
              </w:rPr>
            </w:pPr>
            <w:r w:rsidRPr="002A59EC">
              <w:rPr>
                <w:rFonts w:asciiTheme="minorHAnsi" w:hAnsiTheme="minorHAnsi" w:cstheme="minorHAnsi"/>
                <w:lang w:val="pl-PL"/>
              </w:rPr>
              <w:t>IBM</w:t>
            </w:r>
            <w:r w:rsidRPr="002A59EC">
              <w:rPr>
                <w:rFonts w:asciiTheme="minorHAnsi" w:hAnsiTheme="minorHAnsi" w:cstheme="minorHAnsi"/>
                <w:spacing w:val="-1"/>
                <w:lang w:val="pl-PL"/>
              </w:rPr>
              <w:t xml:space="preserve"> </w:t>
            </w:r>
            <w:r w:rsidRPr="002A59EC">
              <w:rPr>
                <w:rFonts w:asciiTheme="minorHAnsi" w:hAnsiTheme="minorHAnsi" w:cstheme="minorHAnsi"/>
                <w:lang w:val="pl-PL"/>
              </w:rPr>
              <w:t>TS</w:t>
            </w:r>
            <w:r w:rsidRPr="002A59EC">
              <w:rPr>
                <w:rFonts w:asciiTheme="minorHAnsi" w:hAnsiTheme="minorHAnsi" w:cstheme="minorHAnsi"/>
                <w:spacing w:val="-2"/>
                <w:lang w:val="pl-PL"/>
              </w:rPr>
              <w:t xml:space="preserve"> </w:t>
            </w:r>
            <w:r w:rsidRPr="002A59EC">
              <w:rPr>
                <w:rFonts w:asciiTheme="minorHAnsi" w:hAnsiTheme="minorHAnsi" w:cstheme="minorHAnsi"/>
                <w:spacing w:val="-4"/>
                <w:lang w:val="pl-PL"/>
              </w:rPr>
              <w:t>3500</w:t>
            </w:r>
          </w:p>
        </w:tc>
      </w:tr>
      <w:tr w:rsidR="001B6401" w:rsidRPr="002A59EC" w14:paraId="4F843FC2" w14:textId="77777777" w:rsidTr="00FD5CD8">
        <w:trPr>
          <w:trHeight w:val="275"/>
        </w:trPr>
        <w:tc>
          <w:tcPr>
            <w:tcW w:w="500" w:type="dxa"/>
          </w:tcPr>
          <w:p w14:paraId="52038337" w14:textId="67F9F70F" w:rsidR="001B6401" w:rsidRPr="002A59EC" w:rsidRDefault="001B6401" w:rsidP="001B6401">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10.</w:t>
            </w:r>
          </w:p>
        </w:tc>
        <w:tc>
          <w:tcPr>
            <w:tcW w:w="8221" w:type="dxa"/>
          </w:tcPr>
          <w:p w14:paraId="6BCDC179" w14:textId="1B06506B" w:rsidR="001B6401" w:rsidRPr="002A59EC" w:rsidRDefault="001B6401" w:rsidP="001B6401">
            <w:pPr>
              <w:pStyle w:val="TableParagraph"/>
              <w:spacing w:before="1" w:line="268" w:lineRule="exact"/>
              <w:rPr>
                <w:rFonts w:asciiTheme="minorHAnsi" w:hAnsiTheme="minorHAnsi" w:cstheme="minorHAnsi"/>
                <w:lang w:val="pl-PL"/>
              </w:rPr>
            </w:pPr>
            <w:r w:rsidRPr="002A59EC">
              <w:rPr>
                <w:rFonts w:asciiTheme="minorHAnsi" w:hAnsiTheme="minorHAnsi" w:cstheme="minorHAnsi"/>
                <w:lang w:val="pl-PL"/>
              </w:rPr>
              <w:t>Oferowane</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urządzenie</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ma</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możliwość</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emulacji</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napędów</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taśmowych</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LTO5</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oraz</w:t>
            </w:r>
            <w:r w:rsidRPr="002A59EC">
              <w:rPr>
                <w:rFonts w:asciiTheme="minorHAnsi" w:hAnsiTheme="minorHAnsi" w:cstheme="minorHAnsi"/>
                <w:spacing w:val="-7"/>
                <w:lang w:val="pl-PL"/>
              </w:rPr>
              <w:t xml:space="preserve"> </w:t>
            </w:r>
            <w:r w:rsidRPr="002A59EC">
              <w:rPr>
                <w:rFonts w:asciiTheme="minorHAnsi" w:hAnsiTheme="minorHAnsi" w:cstheme="minorHAnsi"/>
                <w:spacing w:val="-4"/>
                <w:lang w:val="pl-PL"/>
              </w:rPr>
              <w:t>LTO7</w:t>
            </w:r>
          </w:p>
        </w:tc>
      </w:tr>
      <w:tr w:rsidR="001B6401" w:rsidRPr="002A59EC" w14:paraId="4BC6AF32" w14:textId="77777777" w:rsidTr="00FD5CD8">
        <w:trPr>
          <w:trHeight w:val="562"/>
        </w:trPr>
        <w:tc>
          <w:tcPr>
            <w:tcW w:w="500" w:type="dxa"/>
          </w:tcPr>
          <w:p w14:paraId="2577F214" w14:textId="681CB4E9" w:rsidR="001B6401" w:rsidRPr="002A59EC" w:rsidRDefault="001B6401" w:rsidP="001B6401">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11.</w:t>
            </w:r>
          </w:p>
        </w:tc>
        <w:tc>
          <w:tcPr>
            <w:tcW w:w="8221" w:type="dxa"/>
          </w:tcPr>
          <w:p w14:paraId="058EA117" w14:textId="42570C12" w:rsidR="001B6401" w:rsidRPr="002A59EC" w:rsidRDefault="001B6401" w:rsidP="00FD017E">
            <w:pPr>
              <w:pStyle w:val="TableParagraph"/>
              <w:spacing w:before="1" w:line="268" w:lineRule="exact"/>
              <w:rPr>
                <w:rFonts w:asciiTheme="minorHAnsi" w:hAnsiTheme="minorHAnsi" w:cstheme="minorHAnsi"/>
                <w:lang w:val="pl-PL"/>
              </w:rPr>
            </w:pPr>
            <w:r w:rsidRPr="002A59EC">
              <w:rPr>
                <w:rFonts w:asciiTheme="minorHAnsi" w:hAnsiTheme="minorHAnsi" w:cstheme="minorHAnsi"/>
                <w:lang w:val="pl-PL"/>
              </w:rPr>
              <w:t>Urządzenie</w:t>
            </w:r>
            <w:r w:rsidRPr="002A59EC">
              <w:rPr>
                <w:rFonts w:asciiTheme="minorHAnsi" w:hAnsiTheme="minorHAnsi" w:cstheme="minorHAnsi"/>
                <w:spacing w:val="-11"/>
                <w:lang w:val="pl-PL"/>
              </w:rPr>
              <w:t xml:space="preserve"> min. </w:t>
            </w:r>
            <w:r w:rsidRPr="002A59EC">
              <w:rPr>
                <w:rFonts w:asciiTheme="minorHAnsi" w:hAnsiTheme="minorHAnsi" w:cstheme="minorHAnsi"/>
                <w:lang w:val="pl-PL"/>
              </w:rPr>
              <w:t>umożliwia</w:t>
            </w:r>
            <w:r w:rsidRPr="002A59EC">
              <w:rPr>
                <w:rFonts w:asciiTheme="minorHAnsi" w:hAnsiTheme="minorHAnsi" w:cstheme="minorHAnsi"/>
                <w:spacing w:val="-10"/>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9"/>
                <w:lang w:val="pl-PL"/>
              </w:rPr>
              <w:t xml:space="preserve"> </w:t>
            </w:r>
            <w:r w:rsidRPr="002A59EC">
              <w:rPr>
                <w:rFonts w:asciiTheme="minorHAnsi" w:hAnsiTheme="minorHAnsi" w:cstheme="minorHAnsi"/>
                <w:lang w:val="pl-PL"/>
              </w:rPr>
              <w:t>przypadku</w:t>
            </w:r>
            <w:r w:rsidRPr="002A59EC">
              <w:rPr>
                <w:rFonts w:asciiTheme="minorHAnsi" w:hAnsiTheme="minorHAnsi" w:cstheme="minorHAnsi"/>
                <w:spacing w:val="-9"/>
                <w:lang w:val="pl-PL"/>
              </w:rPr>
              <w:t xml:space="preserve"> </w:t>
            </w:r>
            <w:proofErr w:type="spellStart"/>
            <w:r w:rsidRPr="002A59EC">
              <w:rPr>
                <w:rFonts w:asciiTheme="minorHAnsi" w:hAnsiTheme="minorHAnsi" w:cstheme="minorHAnsi"/>
                <w:lang w:val="pl-PL"/>
              </w:rPr>
              <w:t>VTL’a</w:t>
            </w:r>
            <w:proofErr w:type="spellEnd"/>
            <w:r w:rsidRPr="002A59EC">
              <w:rPr>
                <w:rFonts w:asciiTheme="minorHAnsi" w:hAnsiTheme="minorHAnsi" w:cstheme="minorHAnsi"/>
                <w:lang w:val="pl-PL"/>
              </w:rPr>
              <w:t>)</w:t>
            </w:r>
            <w:r w:rsidRPr="002A59EC">
              <w:rPr>
                <w:rFonts w:asciiTheme="minorHAnsi" w:hAnsiTheme="minorHAnsi" w:cstheme="minorHAnsi"/>
                <w:spacing w:val="30"/>
                <w:lang w:val="pl-PL"/>
              </w:rPr>
              <w:t xml:space="preserve"> </w:t>
            </w:r>
            <w:r w:rsidRPr="002A59EC">
              <w:rPr>
                <w:rFonts w:asciiTheme="minorHAnsi" w:hAnsiTheme="minorHAnsi" w:cstheme="minorHAnsi"/>
                <w:lang w:val="pl-PL"/>
              </w:rPr>
              <w:t xml:space="preserve">emulację </w:t>
            </w:r>
            <w:r w:rsidRPr="002A59EC">
              <w:rPr>
                <w:rFonts w:asciiTheme="minorHAnsi" w:hAnsiTheme="minorHAnsi" w:cstheme="minorHAnsi"/>
                <w:spacing w:val="-10"/>
                <w:lang w:val="pl-PL"/>
              </w:rPr>
              <w:t xml:space="preserve"> </w:t>
            </w:r>
            <w:r w:rsidRPr="002A59EC">
              <w:rPr>
                <w:rFonts w:asciiTheme="minorHAnsi" w:hAnsiTheme="minorHAnsi" w:cstheme="minorHAnsi"/>
                <w:lang w:val="pl-PL"/>
              </w:rPr>
              <w:t>250</w:t>
            </w:r>
            <w:r w:rsidRPr="002A59EC">
              <w:rPr>
                <w:rFonts w:asciiTheme="minorHAnsi" w:hAnsiTheme="minorHAnsi" w:cstheme="minorHAnsi"/>
                <w:spacing w:val="-11"/>
                <w:lang w:val="pl-PL"/>
              </w:rPr>
              <w:t xml:space="preserve"> </w:t>
            </w:r>
            <w:r w:rsidRPr="002A59EC">
              <w:rPr>
                <w:rFonts w:asciiTheme="minorHAnsi" w:hAnsiTheme="minorHAnsi" w:cstheme="minorHAnsi"/>
                <w:lang w:val="pl-PL"/>
              </w:rPr>
              <w:t>napędów,</w:t>
            </w:r>
            <w:r w:rsidRPr="002A59EC">
              <w:rPr>
                <w:rFonts w:asciiTheme="minorHAnsi" w:hAnsiTheme="minorHAnsi" w:cstheme="minorHAnsi"/>
                <w:spacing w:val="-11"/>
                <w:lang w:val="pl-PL"/>
              </w:rPr>
              <w:t xml:space="preserve"> </w:t>
            </w:r>
            <w:r w:rsidRPr="002A59EC">
              <w:rPr>
                <w:rFonts w:asciiTheme="minorHAnsi" w:hAnsiTheme="minorHAnsi" w:cstheme="minorHAnsi"/>
                <w:lang w:val="pl-PL"/>
              </w:rPr>
              <w:t>emulację</w:t>
            </w:r>
            <w:r w:rsidRPr="002A59EC">
              <w:rPr>
                <w:rFonts w:asciiTheme="minorHAnsi" w:hAnsiTheme="minorHAnsi" w:cstheme="minorHAnsi"/>
                <w:spacing w:val="-11"/>
                <w:lang w:val="pl-PL"/>
              </w:rPr>
              <w:t xml:space="preserve"> </w:t>
            </w:r>
            <w:r w:rsidRPr="002A59EC">
              <w:rPr>
                <w:rFonts w:asciiTheme="minorHAnsi" w:hAnsiTheme="minorHAnsi" w:cstheme="minorHAnsi"/>
                <w:lang w:val="pl-PL"/>
              </w:rPr>
              <w:t>30</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000</w:t>
            </w:r>
            <w:r w:rsidRPr="002A59EC">
              <w:rPr>
                <w:rFonts w:asciiTheme="minorHAnsi" w:hAnsiTheme="minorHAnsi" w:cstheme="minorHAnsi"/>
                <w:spacing w:val="-10"/>
                <w:lang w:val="pl-PL"/>
              </w:rPr>
              <w:t xml:space="preserve"> </w:t>
            </w:r>
            <w:r w:rsidRPr="002A59EC">
              <w:rPr>
                <w:rFonts w:asciiTheme="minorHAnsi" w:hAnsiTheme="minorHAnsi" w:cstheme="minorHAnsi"/>
                <w:spacing w:val="-2"/>
                <w:lang w:val="pl-PL"/>
              </w:rPr>
              <w:t>slotów</w:t>
            </w:r>
            <w:r w:rsidR="00FD017E">
              <w:rPr>
                <w:rFonts w:asciiTheme="minorHAnsi" w:hAnsiTheme="minorHAnsi" w:cstheme="minorHAnsi"/>
                <w:spacing w:val="-2"/>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przypadku</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poj.</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biblioteki</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taśmowej</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oraz</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emulację</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sumarycznie</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60</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000</w:t>
            </w:r>
            <w:r w:rsidRPr="002A59EC">
              <w:rPr>
                <w:rFonts w:asciiTheme="minorHAnsi" w:hAnsiTheme="minorHAnsi" w:cstheme="minorHAnsi"/>
                <w:spacing w:val="-3"/>
                <w:lang w:val="pl-PL"/>
              </w:rPr>
              <w:t xml:space="preserve"> </w:t>
            </w:r>
            <w:r w:rsidRPr="002A59EC">
              <w:rPr>
                <w:rFonts w:asciiTheme="minorHAnsi" w:hAnsiTheme="minorHAnsi" w:cstheme="minorHAnsi"/>
                <w:spacing w:val="-2"/>
                <w:lang w:val="pl-PL"/>
              </w:rPr>
              <w:t>slotów.</w:t>
            </w:r>
          </w:p>
        </w:tc>
      </w:tr>
      <w:tr w:rsidR="001B6401" w:rsidRPr="002A59EC" w14:paraId="08273B92" w14:textId="77777777" w:rsidTr="00FD5CD8">
        <w:trPr>
          <w:trHeight w:val="1110"/>
        </w:trPr>
        <w:tc>
          <w:tcPr>
            <w:tcW w:w="500" w:type="dxa"/>
          </w:tcPr>
          <w:p w14:paraId="640B3C89" w14:textId="474CEF22" w:rsidR="001B6401" w:rsidRPr="002A59EC" w:rsidRDefault="001B6401" w:rsidP="001B6401">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12.</w:t>
            </w:r>
          </w:p>
        </w:tc>
        <w:tc>
          <w:tcPr>
            <w:tcW w:w="8221" w:type="dxa"/>
          </w:tcPr>
          <w:p w14:paraId="74BD4D48" w14:textId="77777777" w:rsidR="001B6401" w:rsidRPr="002A59EC" w:rsidRDefault="001B6401" w:rsidP="001B6401">
            <w:pPr>
              <w:pStyle w:val="TableParagraph"/>
              <w:ind w:right="95"/>
              <w:jc w:val="both"/>
              <w:rPr>
                <w:rFonts w:asciiTheme="minorHAnsi" w:hAnsiTheme="minorHAnsi" w:cstheme="minorHAnsi"/>
                <w:lang w:val="pl-PL"/>
              </w:rPr>
            </w:pPr>
            <w:r w:rsidRPr="002A59EC">
              <w:rPr>
                <w:rFonts w:asciiTheme="minorHAnsi" w:hAnsiTheme="minorHAnsi" w:cstheme="minorHAnsi"/>
                <w:lang w:val="pl-PL"/>
              </w:rPr>
              <w:t xml:space="preserve">Oferowane urządzenie </w:t>
            </w:r>
            <w:proofErr w:type="spellStart"/>
            <w:r w:rsidRPr="002A59EC">
              <w:rPr>
                <w:rFonts w:asciiTheme="minorHAnsi" w:hAnsiTheme="minorHAnsi" w:cstheme="minorHAnsi"/>
                <w:lang w:val="pl-PL"/>
              </w:rPr>
              <w:t>deduplikuje</w:t>
            </w:r>
            <w:proofErr w:type="spellEnd"/>
            <w:r w:rsidRPr="002A59EC">
              <w:rPr>
                <w:rFonts w:asciiTheme="minorHAnsi" w:hAnsiTheme="minorHAnsi" w:cstheme="minorHAnsi"/>
                <w:lang w:val="pl-PL"/>
              </w:rPr>
              <w:t xml:space="preserve"> dane in-</w:t>
            </w:r>
            <w:proofErr w:type="spellStart"/>
            <w:r w:rsidRPr="002A59EC">
              <w:rPr>
                <w:rFonts w:asciiTheme="minorHAnsi" w:hAnsiTheme="minorHAnsi" w:cstheme="minorHAnsi"/>
                <w:lang w:val="pl-PL"/>
              </w:rPr>
              <w:t>line</w:t>
            </w:r>
            <w:proofErr w:type="spellEnd"/>
            <w:r w:rsidRPr="002A59EC">
              <w:rPr>
                <w:rFonts w:asciiTheme="minorHAnsi" w:hAnsiTheme="minorHAnsi" w:cstheme="minorHAnsi"/>
                <w:lang w:val="pl-PL"/>
              </w:rPr>
              <w:t xml:space="preserve"> przed zapisem na nośnik dyskowy. Na wewnętrznych dyskach urządzenia nie są zapisywane dane w oryginalnej postaci (</w:t>
            </w:r>
            <w:proofErr w:type="spellStart"/>
            <w:r w:rsidRPr="002A59EC">
              <w:rPr>
                <w:rFonts w:asciiTheme="minorHAnsi" w:hAnsiTheme="minorHAnsi" w:cstheme="minorHAnsi"/>
                <w:lang w:val="pl-PL"/>
              </w:rPr>
              <w:t>niezdeduplikowanej</w:t>
            </w:r>
            <w:proofErr w:type="spellEnd"/>
            <w:r w:rsidRPr="002A59EC">
              <w:rPr>
                <w:rFonts w:asciiTheme="minorHAnsi" w:hAnsiTheme="minorHAnsi" w:cstheme="minorHAnsi"/>
                <w:lang w:val="pl-PL"/>
              </w:rPr>
              <w:t>)</w:t>
            </w:r>
            <w:r w:rsidRPr="002A59EC">
              <w:rPr>
                <w:rFonts w:asciiTheme="minorHAnsi" w:hAnsiTheme="minorHAnsi" w:cstheme="minorHAnsi"/>
                <w:spacing w:val="32"/>
                <w:lang w:val="pl-PL"/>
              </w:rPr>
              <w:t xml:space="preserve"> </w:t>
            </w:r>
            <w:r w:rsidRPr="002A59EC">
              <w:rPr>
                <w:rFonts w:asciiTheme="minorHAnsi" w:hAnsiTheme="minorHAnsi" w:cstheme="minorHAnsi"/>
                <w:lang w:val="pl-PL"/>
              </w:rPr>
              <w:t>z</w:t>
            </w:r>
            <w:r w:rsidRPr="002A59EC">
              <w:rPr>
                <w:rFonts w:asciiTheme="minorHAnsi" w:hAnsiTheme="minorHAnsi" w:cstheme="minorHAnsi"/>
                <w:spacing w:val="33"/>
                <w:lang w:val="pl-PL"/>
              </w:rPr>
              <w:t xml:space="preserve"> </w:t>
            </w:r>
            <w:r w:rsidRPr="002A59EC">
              <w:rPr>
                <w:rFonts w:asciiTheme="minorHAnsi" w:hAnsiTheme="minorHAnsi" w:cstheme="minorHAnsi"/>
                <w:lang w:val="pl-PL"/>
              </w:rPr>
              <w:t>jakiegokolwiek</w:t>
            </w:r>
            <w:r w:rsidRPr="002A59EC">
              <w:rPr>
                <w:rFonts w:asciiTheme="minorHAnsi" w:hAnsiTheme="minorHAnsi" w:cstheme="minorHAnsi"/>
                <w:spacing w:val="32"/>
                <w:lang w:val="pl-PL"/>
              </w:rPr>
              <w:t xml:space="preserve"> </w:t>
            </w:r>
            <w:r w:rsidRPr="002A59EC">
              <w:rPr>
                <w:rFonts w:asciiTheme="minorHAnsi" w:hAnsiTheme="minorHAnsi" w:cstheme="minorHAnsi"/>
                <w:lang w:val="pl-PL"/>
              </w:rPr>
              <w:t>fragmentu</w:t>
            </w:r>
            <w:r w:rsidRPr="002A59EC">
              <w:rPr>
                <w:rFonts w:asciiTheme="minorHAnsi" w:hAnsiTheme="minorHAnsi" w:cstheme="minorHAnsi"/>
                <w:spacing w:val="31"/>
                <w:lang w:val="pl-PL"/>
              </w:rPr>
              <w:t xml:space="preserve"> </w:t>
            </w:r>
            <w:r w:rsidRPr="002A59EC">
              <w:rPr>
                <w:rFonts w:asciiTheme="minorHAnsi" w:hAnsiTheme="minorHAnsi" w:cstheme="minorHAnsi"/>
                <w:lang w:val="pl-PL"/>
              </w:rPr>
              <w:t>strumienia</w:t>
            </w:r>
            <w:r w:rsidRPr="002A59EC">
              <w:rPr>
                <w:rFonts w:asciiTheme="minorHAnsi" w:hAnsiTheme="minorHAnsi" w:cstheme="minorHAnsi"/>
                <w:spacing w:val="31"/>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31"/>
                <w:lang w:val="pl-PL"/>
              </w:rPr>
              <w:t xml:space="preserve"> </w:t>
            </w:r>
            <w:r w:rsidRPr="002A59EC">
              <w:rPr>
                <w:rFonts w:asciiTheme="minorHAnsi" w:hAnsiTheme="minorHAnsi" w:cstheme="minorHAnsi"/>
                <w:lang w:val="pl-PL"/>
              </w:rPr>
              <w:t>przychodzącego</w:t>
            </w:r>
            <w:r w:rsidRPr="002A59EC">
              <w:rPr>
                <w:rFonts w:asciiTheme="minorHAnsi" w:hAnsiTheme="minorHAnsi" w:cstheme="minorHAnsi"/>
                <w:spacing w:val="32"/>
                <w:lang w:val="pl-PL"/>
              </w:rPr>
              <w:t xml:space="preserve"> </w:t>
            </w:r>
            <w:r w:rsidRPr="002A59EC">
              <w:rPr>
                <w:rFonts w:asciiTheme="minorHAnsi" w:hAnsiTheme="minorHAnsi" w:cstheme="minorHAnsi"/>
                <w:lang w:val="pl-PL"/>
              </w:rPr>
              <w:t>do</w:t>
            </w:r>
          </w:p>
          <w:p w14:paraId="1E1E36C1" w14:textId="1D4AAD68" w:rsidR="001B6401" w:rsidRPr="002A59EC" w:rsidRDefault="001B6401" w:rsidP="001B6401">
            <w:pPr>
              <w:pStyle w:val="TableParagraph"/>
              <w:spacing w:before="1" w:line="268" w:lineRule="exact"/>
              <w:rPr>
                <w:rFonts w:asciiTheme="minorHAnsi" w:hAnsiTheme="minorHAnsi" w:cstheme="minorHAnsi"/>
                <w:lang w:val="pl-PL"/>
              </w:rPr>
            </w:pPr>
            <w:r w:rsidRPr="002A59EC">
              <w:rPr>
                <w:rFonts w:asciiTheme="minorHAnsi" w:hAnsiTheme="minorHAnsi" w:cstheme="minorHAnsi"/>
                <w:spacing w:val="-2"/>
                <w:lang w:val="pl-PL"/>
              </w:rPr>
              <w:t>urządzenia.</w:t>
            </w:r>
          </w:p>
        </w:tc>
      </w:tr>
      <w:tr w:rsidR="001B6401" w:rsidRPr="002A59EC" w14:paraId="6C34ABAC" w14:textId="77777777" w:rsidTr="00FD5CD8">
        <w:trPr>
          <w:trHeight w:val="1110"/>
        </w:trPr>
        <w:tc>
          <w:tcPr>
            <w:tcW w:w="500" w:type="dxa"/>
          </w:tcPr>
          <w:p w14:paraId="6B097000" w14:textId="2FCD6CEF" w:rsidR="001B6401" w:rsidRPr="002A59EC" w:rsidRDefault="001B6401" w:rsidP="001B6401">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13.</w:t>
            </w:r>
          </w:p>
        </w:tc>
        <w:tc>
          <w:tcPr>
            <w:tcW w:w="8221" w:type="dxa"/>
          </w:tcPr>
          <w:p w14:paraId="47B374C9" w14:textId="77777777" w:rsidR="001B6401" w:rsidRPr="002A59EC" w:rsidRDefault="001B6401" w:rsidP="001B6401">
            <w:pPr>
              <w:pStyle w:val="TableParagraph"/>
              <w:ind w:right="93"/>
              <w:jc w:val="both"/>
              <w:rPr>
                <w:rFonts w:asciiTheme="minorHAnsi" w:hAnsiTheme="minorHAnsi" w:cstheme="minorHAnsi"/>
                <w:lang w:val="pl-PL"/>
              </w:rPr>
            </w:pPr>
            <w:r w:rsidRPr="002A59EC">
              <w:rPr>
                <w:rFonts w:asciiTheme="minorHAnsi" w:hAnsiTheme="minorHAnsi" w:cstheme="minorHAnsi"/>
                <w:lang w:val="pl-PL"/>
              </w:rPr>
              <w:t>Technologia</w:t>
            </w:r>
            <w:r w:rsidRPr="002A59EC">
              <w:rPr>
                <w:rFonts w:asciiTheme="minorHAnsi" w:hAnsiTheme="minorHAnsi" w:cstheme="minorHAnsi"/>
                <w:spacing w:val="-13"/>
                <w:lang w:val="pl-PL"/>
              </w:rPr>
              <w:t xml:space="preserve"> </w:t>
            </w:r>
            <w:proofErr w:type="spellStart"/>
            <w:r w:rsidRPr="002A59EC">
              <w:rPr>
                <w:rFonts w:asciiTheme="minorHAnsi" w:hAnsiTheme="minorHAnsi" w:cstheme="minorHAnsi"/>
                <w:lang w:val="pl-PL"/>
              </w:rPr>
              <w:t>deduplikacji</w:t>
            </w:r>
            <w:proofErr w:type="spellEnd"/>
            <w:r w:rsidRPr="002A59EC">
              <w:rPr>
                <w:rFonts w:asciiTheme="minorHAnsi" w:hAnsiTheme="minorHAnsi" w:cstheme="minorHAnsi"/>
                <w:spacing w:val="-12"/>
                <w:lang w:val="pl-PL"/>
              </w:rPr>
              <w:t xml:space="preserve"> </w:t>
            </w:r>
            <w:r w:rsidRPr="002A59EC">
              <w:rPr>
                <w:rFonts w:asciiTheme="minorHAnsi" w:hAnsiTheme="minorHAnsi" w:cstheme="minorHAnsi"/>
                <w:lang w:val="pl-PL"/>
              </w:rPr>
              <w:t>wykorzystuje</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algorytm</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bazujący</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zmiennym,</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dynamicznym</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 xml:space="preserve">bloku jednak o wielkości nie większej niż 12 </w:t>
            </w:r>
            <w:proofErr w:type="spellStart"/>
            <w:r w:rsidRPr="002A59EC">
              <w:rPr>
                <w:rFonts w:asciiTheme="minorHAnsi" w:hAnsiTheme="minorHAnsi" w:cstheme="minorHAnsi"/>
                <w:lang w:val="pl-PL"/>
              </w:rPr>
              <w:t>kB</w:t>
            </w:r>
            <w:proofErr w:type="spellEnd"/>
            <w:r w:rsidRPr="002A59EC">
              <w:rPr>
                <w:rFonts w:asciiTheme="minorHAnsi" w:hAnsiTheme="minorHAnsi" w:cstheme="minorHAnsi"/>
                <w:lang w:val="pl-PL"/>
              </w:rPr>
              <w:t>.</w:t>
            </w:r>
          </w:p>
          <w:p w14:paraId="641A9E38" w14:textId="6872C453" w:rsidR="001B6401" w:rsidRPr="002A59EC" w:rsidRDefault="001B6401" w:rsidP="002A59EC">
            <w:pPr>
              <w:pStyle w:val="TableParagraph"/>
              <w:ind w:right="93"/>
              <w:jc w:val="both"/>
              <w:rPr>
                <w:rFonts w:asciiTheme="minorHAnsi" w:hAnsiTheme="minorHAnsi" w:cstheme="minorHAnsi"/>
                <w:lang w:val="pl-PL"/>
              </w:rPr>
            </w:pPr>
            <w:r w:rsidRPr="002A59EC">
              <w:rPr>
                <w:rFonts w:asciiTheme="minorHAnsi" w:hAnsiTheme="minorHAnsi" w:cstheme="minorHAnsi"/>
                <w:lang w:val="pl-PL"/>
              </w:rPr>
              <w:t xml:space="preserve">Algorytm samoczynnie i automatycznie dopasowuje się do otrzymywanego strumienia danych co oznacza, że urządzenie dzieli otrzymany pojedynczy strumień danych na bloki o różnej długości, bez konieczności podejmowania czynności mających na celu ustalenie predefiniowanej długości bloków używanych do </w:t>
            </w:r>
            <w:proofErr w:type="spellStart"/>
            <w:r w:rsidRPr="002A59EC">
              <w:rPr>
                <w:rFonts w:asciiTheme="minorHAnsi" w:hAnsiTheme="minorHAnsi" w:cstheme="minorHAnsi"/>
                <w:lang w:val="pl-PL"/>
              </w:rPr>
              <w:t>deduplikacji</w:t>
            </w:r>
            <w:proofErr w:type="spellEnd"/>
            <w:r w:rsidRPr="002A59EC">
              <w:rPr>
                <w:rFonts w:asciiTheme="minorHAnsi" w:hAnsiTheme="minorHAnsi" w:cstheme="minorHAnsi"/>
                <w:lang w:val="pl-PL"/>
              </w:rPr>
              <w:t xml:space="preserve"> danych określonego typu. </w:t>
            </w:r>
            <w:proofErr w:type="spellStart"/>
            <w:r w:rsidRPr="002A59EC">
              <w:rPr>
                <w:rFonts w:asciiTheme="minorHAnsi" w:hAnsiTheme="minorHAnsi" w:cstheme="minorHAnsi"/>
                <w:lang w:val="pl-PL"/>
              </w:rPr>
              <w:t>Deduplikacja</w:t>
            </w:r>
            <w:proofErr w:type="spellEnd"/>
            <w:r w:rsidRPr="002A59EC">
              <w:rPr>
                <w:rFonts w:asciiTheme="minorHAnsi" w:hAnsiTheme="minorHAnsi" w:cstheme="minorHAnsi"/>
                <w:spacing w:val="-4"/>
                <w:lang w:val="pl-PL"/>
              </w:rPr>
              <w:t xml:space="preserve"> </w:t>
            </w:r>
            <w:r w:rsidRPr="002A59EC">
              <w:rPr>
                <w:rFonts w:asciiTheme="minorHAnsi" w:hAnsiTheme="minorHAnsi" w:cstheme="minorHAnsi"/>
                <w:lang w:val="pl-PL"/>
              </w:rPr>
              <w:t>zmiennym,</w:t>
            </w:r>
            <w:r w:rsidRPr="002A59EC">
              <w:rPr>
                <w:rFonts w:asciiTheme="minorHAnsi" w:hAnsiTheme="minorHAnsi" w:cstheme="minorHAnsi"/>
                <w:spacing w:val="-2"/>
                <w:lang w:val="pl-PL"/>
              </w:rPr>
              <w:t xml:space="preserve"> </w:t>
            </w:r>
            <w:r w:rsidRPr="002A59EC">
              <w:rPr>
                <w:rFonts w:asciiTheme="minorHAnsi" w:hAnsiTheme="minorHAnsi" w:cstheme="minorHAnsi"/>
                <w:lang w:val="pl-PL"/>
              </w:rPr>
              <w:t>dynamicznym</w:t>
            </w:r>
            <w:r w:rsidRPr="002A59EC">
              <w:rPr>
                <w:rFonts w:asciiTheme="minorHAnsi" w:hAnsiTheme="minorHAnsi" w:cstheme="minorHAnsi"/>
                <w:spacing w:val="-1"/>
                <w:lang w:val="pl-PL"/>
              </w:rPr>
              <w:t xml:space="preserve"> </w:t>
            </w:r>
            <w:r w:rsidRPr="002A59EC">
              <w:rPr>
                <w:rFonts w:asciiTheme="minorHAnsi" w:hAnsiTheme="minorHAnsi" w:cstheme="minorHAnsi"/>
                <w:lang w:val="pl-PL"/>
              </w:rPr>
              <w:t>blokiem</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oznacza,</w:t>
            </w:r>
            <w:r w:rsidRPr="002A59EC">
              <w:rPr>
                <w:rFonts w:asciiTheme="minorHAnsi" w:hAnsiTheme="minorHAnsi" w:cstheme="minorHAnsi"/>
                <w:spacing w:val="-2"/>
                <w:lang w:val="pl-PL"/>
              </w:rPr>
              <w:t xml:space="preserve"> </w:t>
            </w:r>
            <w:r w:rsidRPr="002A59EC">
              <w:rPr>
                <w:rFonts w:asciiTheme="minorHAnsi" w:hAnsiTheme="minorHAnsi" w:cstheme="minorHAnsi"/>
                <w:lang w:val="pl-PL"/>
              </w:rPr>
              <w:t>że</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wielkość</w:t>
            </w:r>
            <w:r w:rsidRPr="002A59EC">
              <w:rPr>
                <w:rFonts w:asciiTheme="minorHAnsi" w:hAnsiTheme="minorHAnsi" w:cstheme="minorHAnsi"/>
                <w:spacing w:val="-1"/>
                <w:lang w:val="pl-PL"/>
              </w:rPr>
              <w:t xml:space="preserve"> </w:t>
            </w:r>
            <w:r w:rsidRPr="002A59EC">
              <w:rPr>
                <w:rFonts w:asciiTheme="minorHAnsi" w:hAnsiTheme="minorHAnsi" w:cstheme="minorHAnsi"/>
                <w:lang w:val="pl-PL"/>
              </w:rPr>
              <w:t>każdego</w:t>
            </w:r>
            <w:r w:rsidRPr="002A59EC">
              <w:rPr>
                <w:rFonts w:asciiTheme="minorHAnsi" w:hAnsiTheme="minorHAnsi" w:cstheme="minorHAnsi"/>
                <w:spacing w:val="-1"/>
                <w:lang w:val="pl-PL"/>
              </w:rPr>
              <w:t xml:space="preserve"> </w:t>
            </w:r>
            <w:r w:rsidRPr="002A59EC">
              <w:rPr>
                <w:rFonts w:asciiTheme="minorHAnsi" w:hAnsiTheme="minorHAnsi" w:cstheme="minorHAnsi"/>
                <w:lang w:val="pl-PL"/>
              </w:rPr>
              <w:t>bloku</w:t>
            </w:r>
            <w:r w:rsidRPr="002A59EC">
              <w:rPr>
                <w:rFonts w:asciiTheme="minorHAnsi" w:hAnsiTheme="minorHAnsi" w:cstheme="minorHAnsi"/>
                <w:spacing w:val="-2"/>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2"/>
                <w:lang w:val="pl-PL"/>
              </w:rPr>
              <w:t xml:space="preserve"> </w:t>
            </w:r>
            <w:r w:rsidRPr="002A59EC">
              <w:rPr>
                <w:rFonts w:asciiTheme="minorHAnsi" w:hAnsiTheme="minorHAnsi" w:cstheme="minorHAnsi"/>
                <w:lang w:val="pl-PL"/>
              </w:rPr>
              <w:t xml:space="preserve">jaki są dzielone dane pojedynczego strumienia backupowego) jest inna niż poprzedniego oraz jest indywidualnie ustalana przez algorytm </w:t>
            </w:r>
            <w:proofErr w:type="spellStart"/>
            <w:r w:rsidRPr="002A59EC">
              <w:rPr>
                <w:rFonts w:asciiTheme="minorHAnsi" w:hAnsiTheme="minorHAnsi" w:cstheme="minorHAnsi"/>
                <w:lang w:val="pl-PL"/>
              </w:rPr>
              <w:t>deduplikacji</w:t>
            </w:r>
            <w:proofErr w:type="spellEnd"/>
            <w:r w:rsidRPr="002A59EC">
              <w:rPr>
                <w:rFonts w:asciiTheme="minorHAnsi" w:hAnsiTheme="minorHAnsi" w:cstheme="minorHAnsi"/>
                <w:lang w:val="pl-PL"/>
              </w:rPr>
              <w:t xml:space="preserve"> zastosowany w urządzeniu, oferowane</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urządzenie</w:t>
            </w:r>
            <w:r w:rsidRPr="002A59EC">
              <w:rPr>
                <w:rFonts w:asciiTheme="minorHAnsi" w:hAnsiTheme="minorHAnsi" w:cstheme="minorHAnsi"/>
                <w:spacing w:val="41"/>
                <w:lang w:val="pl-PL"/>
              </w:rPr>
              <w:t xml:space="preserve">  </w:t>
            </w:r>
            <w:r w:rsidRPr="002A59EC">
              <w:rPr>
                <w:rFonts w:asciiTheme="minorHAnsi" w:hAnsiTheme="minorHAnsi" w:cstheme="minorHAnsi"/>
                <w:lang w:val="pl-PL"/>
              </w:rPr>
              <w:t>nie</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dzieli</w:t>
            </w:r>
            <w:r w:rsidRPr="002A59EC">
              <w:rPr>
                <w:rFonts w:asciiTheme="minorHAnsi" w:hAnsiTheme="minorHAnsi" w:cstheme="minorHAnsi"/>
                <w:spacing w:val="41"/>
                <w:lang w:val="pl-PL"/>
              </w:rPr>
              <w:t xml:space="preserve">  </w:t>
            </w:r>
            <w:r w:rsidRPr="002A59EC">
              <w:rPr>
                <w:rFonts w:asciiTheme="minorHAnsi" w:hAnsiTheme="minorHAnsi" w:cstheme="minorHAnsi"/>
                <w:lang w:val="pl-PL"/>
              </w:rPr>
              <w:t>jakiegokolwiek</w:t>
            </w:r>
            <w:r w:rsidRPr="002A59EC">
              <w:rPr>
                <w:rFonts w:asciiTheme="minorHAnsi" w:hAnsiTheme="minorHAnsi" w:cstheme="minorHAnsi"/>
                <w:spacing w:val="39"/>
                <w:lang w:val="pl-PL"/>
              </w:rPr>
              <w:t xml:space="preserve">  </w:t>
            </w:r>
            <w:r w:rsidRPr="002A59EC">
              <w:rPr>
                <w:rFonts w:asciiTheme="minorHAnsi" w:hAnsiTheme="minorHAnsi" w:cstheme="minorHAnsi"/>
                <w:lang w:val="pl-PL"/>
              </w:rPr>
              <w:t>pojedynczego</w:t>
            </w:r>
            <w:r w:rsidRPr="002A59EC">
              <w:rPr>
                <w:rFonts w:asciiTheme="minorHAnsi" w:hAnsiTheme="minorHAnsi" w:cstheme="minorHAnsi"/>
                <w:spacing w:val="41"/>
                <w:lang w:val="pl-PL"/>
              </w:rPr>
              <w:t xml:space="preserve">  </w:t>
            </w:r>
            <w:r w:rsidRPr="002A59EC">
              <w:rPr>
                <w:rFonts w:asciiTheme="minorHAnsi" w:hAnsiTheme="minorHAnsi" w:cstheme="minorHAnsi"/>
                <w:lang w:val="pl-PL"/>
              </w:rPr>
              <w:t>strumienia</w:t>
            </w:r>
            <w:r w:rsidRPr="002A59EC">
              <w:rPr>
                <w:rFonts w:asciiTheme="minorHAnsi" w:hAnsiTheme="minorHAnsi" w:cstheme="minorHAnsi"/>
                <w:spacing w:val="40"/>
                <w:lang w:val="pl-PL"/>
              </w:rPr>
              <w:t xml:space="preserve">  </w:t>
            </w:r>
            <w:r w:rsidRPr="002A59EC">
              <w:rPr>
                <w:rFonts w:asciiTheme="minorHAnsi" w:hAnsiTheme="minorHAnsi" w:cstheme="minorHAnsi"/>
                <w:spacing w:val="-2"/>
                <w:lang w:val="pl-PL"/>
              </w:rPr>
              <w:t>danych</w:t>
            </w:r>
            <w:r w:rsidR="002A59EC">
              <w:rPr>
                <w:rFonts w:asciiTheme="minorHAnsi" w:hAnsiTheme="minorHAnsi" w:cstheme="minorHAnsi"/>
                <w:spacing w:val="-2"/>
                <w:lang w:val="pl-PL"/>
              </w:rPr>
              <w:t xml:space="preserve"> </w:t>
            </w:r>
            <w:r w:rsidRPr="002A59EC">
              <w:rPr>
                <w:rFonts w:asciiTheme="minorHAnsi" w:hAnsiTheme="minorHAnsi" w:cstheme="minorHAnsi"/>
                <w:lang w:val="pl-PL"/>
              </w:rPr>
              <w:t>backupowych</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bloki</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o</w:t>
            </w:r>
            <w:r w:rsidRPr="002A59EC">
              <w:rPr>
                <w:rFonts w:asciiTheme="minorHAnsi" w:hAnsiTheme="minorHAnsi" w:cstheme="minorHAnsi"/>
                <w:spacing w:val="-2"/>
                <w:lang w:val="pl-PL"/>
              </w:rPr>
              <w:t xml:space="preserve"> </w:t>
            </w:r>
            <w:r w:rsidRPr="002A59EC">
              <w:rPr>
                <w:rFonts w:asciiTheme="minorHAnsi" w:hAnsiTheme="minorHAnsi" w:cstheme="minorHAnsi"/>
                <w:lang w:val="pl-PL"/>
              </w:rPr>
              <w:t>ustalonej,</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tej</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samej</w:t>
            </w:r>
            <w:r w:rsidRPr="002A59EC">
              <w:rPr>
                <w:rFonts w:asciiTheme="minorHAnsi" w:hAnsiTheme="minorHAnsi" w:cstheme="minorHAnsi"/>
                <w:spacing w:val="-3"/>
                <w:lang w:val="pl-PL"/>
              </w:rPr>
              <w:t xml:space="preserve"> </w:t>
            </w:r>
            <w:r w:rsidRPr="002A59EC">
              <w:rPr>
                <w:rFonts w:asciiTheme="minorHAnsi" w:hAnsiTheme="minorHAnsi" w:cstheme="minorHAnsi"/>
                <w:spacing w:val="-2"/>
                <w:lang w:val="pl-PL"/>
              </w:rPr>
              <w:t>długości.</w:t>
            </w:r>
          </w:p>
        </w:tc>
      </w:tr>
      <w:tr w:rsidR="001B6401" w:rsidRPr="002A59EC" w14:paraId="6B36F1CA" w14:textId="77777777" w:rsidTr="00FD5CD8">
        <w:trPr>
          <w:trHeight w:val="1110"/>
        </w:trPr>
        <w:tc>
          <w:tcPr>
            <w:tcW w:w="500" w:type="dxa"/>
          </w:tcPr>
          <w:p w14:paraId="2F5218AE" w14:textId="18455A37" w:rsidR="001B6401" w:rsidRPr="002A59EC" w:rsidRDefault="001B6401" w:rsidP="001B6401">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14.</w:t>
            </w:r>
          </w:p>
        </w:tc>
        <w:tc>
          <w:tcPr>
            <w:tcW w:w="8221" w:type="dxa"/>
          </w:tcPr>
          <w:p w14:paraId="7B89A975" w14:textId="05CBE9F2" w:rsidR="001B6401" w:rsidRPr="002A59EC" w:rsidRDefault="001B6401" w:rsidP="002A59EC">
            <w:pPr>
              <w:pStyle w:val="TableParagraph"/>
              <w:ind w:right="91"/>
              <w:jc w:val="both"/>
              <w:rPr>
                <w:rFonts w:asciiTheme="minorHAnsi" w:hAnsiTheme="minorHAnsi" w:cstheme="minorHAnsi"/>
                <w:lang w:val="pl-PL"/>
              </w:rPr>
            </w:pPr>
            <w:r w:rsidRPr="002A59EC">
              <w:rPr>
                <w:rFonts w:asciiTheme="minorHAnsi" w:hAnsiTheme="minorHAnsi" w:cstheme="minorHAnsi"/>
                <w:lang w:val="pl-PL"/>
              </w:rPr>
              <w:t xml:space="preserve">Oferowany produkt </w:t>
            </w:r>
            <w:r w:rsidR="00FD017E">
              <w:rPr>
                <w:rFonts w:asciiTheme="minorHAnsi" w:hAnsiTheme="minorHAnsi" w:cstheme="minorHAnsi"/>
                <w:lang w:val="pl-PL"/>
              </w:rPr>
              <w:t xml:space="preserve">musi </w:t>
            </w:r>
            <w:r w:rsidRPr="002A59EC">
              <w:rPr>
                <w:rFonts w:asciiTheme="minorHAnsi" w:hAnsiTheme="minorHAnsi" w:cstheme="minorHAnsi"/>
                <w:lang w:val="pl-PL"/>
              </w:rPr>
              <w:t>posiada</w:t>
            </w:r>
            <w:r w:rsidR="00FD017E">
              <w:rPr>
                <w:rFonts w:asciiTheme="minorHAnsi" w:hAnsiTheme="minorHAnsi" w:cstheme="minorHAnsi"/>
                <w:lang w:val="pl-PL"/>
              </w:rPr>
              <w:t>ć</w:t>
            </w:r>
            <w:r w:rsidRPr="002A59EC">
              <w:rPr>
                <w:rFonts w:asciiTheme="minorHAnsi" w:hAnsiTheme="minorHAnsi" w:cstheme="minorHAnsi"/>
                <w:lang w:val="pl-PL"/>
              </w:rPr>
              <w:t xml:space="preserve"> obsługę mechanizmów globalnej </w:t>
            </w:r>
            <w:proofErr w:type="spellStart"/>
            <w:r w:rsidRPr="002A59EC">
              <w:rPr>
                <w:rFonts w:asciiTheme="minorHAnsi" w:hAnsiTheme="minorHAnsi" w:cstheme="minorHAnsi"/>
                <w:lang w:val="pl-PL"/>
              </w:rPr>
              <w:t>deduplikacji</w:t>
            </w:r>
            <w:proofErr w:type="spellEnd"/>
            <w:r w:rsidRPr="002A59EC">
              <w:rPr>
                <w:rFonts w:asciiTheme="minorHAnsi" w:hAnsiTheme="minorHAnsi" w:cstheme="minorHAnsi"/>
                <w:lang w:val="pl-PL"/>
              </w:rPr>
              <w:t xml:space="preserve"> dla danych otrzymywanych jednocześnie wszystkimi protokołami (CIFS, NFS, VTL, </w:t>
            </w:r>
            <w:proofErr w:type="spellStart"/>
            <w:r w:rsidRPr="002A59EC">
              <w:rPr>
                <w:rFonts w:asciiTheme="minorHAnsi" w:hAnsiTheme="minorHAnsi" w:cstheme="minorHAnsi"/>
                <w:lang w:val="pl-PL"/>
              </w:rPr>
              <w:t>deduplikacja</w:t>
            </w:r>
            <w:proofErr w:type="spellEnd"/>
            <w:r w:rsidRPr="002A59EC">
              <w:rPr>
                <w:rFonts w:asciiTheme="minorHAnsi" w:hAnsiTheme="minorHAnsi" w:cstheme="minorHAnsi"/>
                <w:lang w:val="pl-PL"/>
              </w:rPr>
              <w:t xml:space="preserve"> na źródle) przechowywanych w obrębie całego urządzenia co oznacza, że przechowywany na urządzeniu fragment danych nie jest ponownie zapisany bez względu na to, jakim protokołem zostanie ponownie otrzymany. Wszystkie emulowane jednocześnie w obrębie urządzenia biblioteki wirtualne (VTL) oraz udziały NFS/CIFS również podlegają globalnej </w:t>
            </w:r>
            <w:proofErr w:type="spellStart"/>
            <w:r w:rsidRPr="002A59EC">
              <w:rPr>
                <w:rFonts w:asciiTheme="minorHAnsi" w:hAnsiTheme="minorHAnsi" w:cstheme="minorHAnsi"/>
                <w:lang w:val="pl-PL"/>
              </w:rPr>
              <w:t>deduplikacji</w:t>
            </w:r>
            <w:proofErr w:type="spellEnd"/>
            <w:r w:rsidRPr="002A59EC">
              <w:rPr>
                <w:rFonts w:asciiTheme="minorHAnsi" w:hAnsiTheme="minorHAnsi" w:cstheme="minorHAnsi"/>
                <w:lang w:val="pl-PL"/>
              </w:rPr>
              <w:t xml:space="preserve"> – blok danych otrzymany i zapisany w wirtualnej bibliotece „A”, nie zostaje ponownie zapisany jeśli trafi do innej wirtualnej biblioteki „B” w obrębie tego samego urządzenia</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(to</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samo</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dotyczy</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udziałów</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NFS/CIFS).</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Przestrzeń</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składowania</w:t>
            </w:r>
            <w:r w:rsidRPr="002A59EC">
              <w:rPr>
                <w:rFonts w:asciiTheme="minorHAnsi" w:hAnsiTheme="minorHAnsi" w:cstheme="minorHAnsi"/>
                <w:spacing w:val="-12"/>
                <w:lang w:val="pl-PL"/>
              </w:rPr>
              <w:t xml:space="preserve"> </w:t>
            </w:r>
            <w:proofErr w:type="spellStart"/>
            <w:r w:rsidRPr="002A59EC">
              <w:rPr>
                <w:rFonts w:asciiTheme="minorHAnsi" w:hAnsiTheme="minorHAnsi" w:cstheme="minorHAnsi"/>
                <w:lang w:val="pl-PL"/>
              </w:rPr>
              <w:lastRenderedPageBreak/>
              <w:t>zdeduplikowanych</w:t>
            </w:r>
            <w:proofErr w:type="spellEnd"/>
            <w:r w:rsidRPr="002A59EC">
              <w:rPr>
                <w:rFonts w:asciiTheme="minorHAnsi" w:hAnsiTheme="minorHAnsi" w:cstheme="minorHAnsi"/>
                <w:lang w:val="pl-PL"/>
              </w:rPr>
              <w:t xml:space="preserve"> danych jest jedna dla wszystkich protokołów dostępowych, co oznacza zastosowanie pojedynczej</w:t>
            </w:r>
            <w:r w:rsidRPr="002A59EC">
              <w:rPr>
                <w:rFonts w:asciiTheme="minorHAnsi" w:hAnsiTheme="minorHAnsi" w:cstheme="minorHAnsi"/>
                <w:spacing w:val="67"/>
                <w:lang w:val="pl-PL"/>
              </w:rPr>
              <w:t xml:space="preserve"> </w:t>
            </w:r>
            <w:r w:rsidRPr="002A59EC">
              <w:rPr>
                <w:rFonts w:asciiTheme="minorHAnsi" w:hAnsiTheme="minorHAnsi" w:cstheme="minorHAnsi"/>
                <w:lang w:val="pl-PL"/>
              </w:rPr>
              <w:t>bazy</w:t>
            </w:r>
            <w:r w:rsidRPr="002A59EC">
              <w:rPr>
                <w:rFonts w:asciiTheme="minorHAnsi" w:hAnsiTheme="minorHAnsi" w:cstheme="minorHAnsi"/>
                <w:spacing w:val="70"/>
                <w:lang w:val="pl-PL"/>
              </w:rPr>
              <w:t xml:space="preserve"> </w:t>
            </w:r>
            <w:proofErr w:type="spellStart"/>
            <w:r w:rsidRPr="002A59EC">
              <w:rPr>
                <w:rFonts w:asciiTheme="minorHAnsi" w:hAnsiTheme="minorHAnsi" w:cstheme="minorHAnsi"/>
                <w:lang w:val="pl-PL"/>
              </w:rPr>
              <w:t>deduplikatów</w:t>
            </w:r>
            <w:proofErr w:type="spellEnd"/>
            <w:r w:rsidRPr="002A59EC">
              <w:rPr>
                <w:rFonts w:asciiTheme="minorHAnsi" w:hAnsiTheme="minorHAnsi" w:cstheme="minorHAnsi"/>
                <w:spacing w:val="70"/>
                <w:lang w:val="pl-PL"/>
              </w:rPr>
              <w:t xml:space="preserve"> </w:t>
            </w:r>
            <w:r w:rsidRPr="002A59EC">
              <w:rPr>
                <w:rFonts w:asciiTheme="minorHAnsi" w:hAnsiTheme="minorHAnsi" w:cstheme="minorHAnsi"/>
                <w:lang w:val="pl-PL"/>
              </w:rPr>
              <w:t>bez</w:t>
            </w:r>
            <w:r w:rsidRPr="002A59EC">
              <w:rPr>
                <w:rFonts w:asciiTheme="minorHAnsi" w:hAnsiTheme="minorHAnsi" w:cstheme="minorHAnsi"/>
                <w:spacing w:val="68"/>
                <w:lang w:val="pl-PL"/>
              </w:rPr>
              <w:t xml:space="preserve"> </w:t>
            </w:r>
            <w:r w:rsidRPr="002A59EC">
              <w:rPr>
                <w:rFonts w:asciiTheme="minorHAnsi" w:hAnsiTheme="minorHAnsi" w:cstheme="minorHAnsi"/>
                <w:lang w:val="pl-PL"/>
              </w:rPr>
              <w:t>względu</w:t>
            </w:r>
            <w:r w:rsidRPr="002A59EC">
              <w:rPr>
                <w:rFonts w:asciiTheme="minorHAnsi" w:hAnsiTheme="minorHAnsi" w:cstheme="minorHAnsi"/>
                <w:spacing w:val="68"/>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69"/>
                <w:lang w:val="pl-PL"/>
              </w:rPr>
              <w:t xml:space="preserve"> </w:t>
            </w:r>
            <w:r w:rsidRPr="002A59EC">
              <w:rPr>
                <w:rFonts w:asciiTheme="minorHAnsi" w:hAnsiTheme="minorHAnsi" w:cstheme="minorHAnsi"/>
                <w:lang w:val="pl-PL"/>
              </w:rPr>
              <w:t>ilość/rodzaj</w:t>
            </w:r>
            <w:r w:rsidRPr="002A59EC">
              <w:rPr>
                <w:rFonts w:asciiTheme="minorHAnsi" w:hAnsiTheme="minorHAnsi" w:cstheme="minorHAnsi"/>
                <w:spacing w:val="69"/>
                <w:lang w:val="pl-PL"/>
              </w:rPr>
              <w:t xml:space="preserve"> </w:t>
            </w:r>
            <w:r w:rsidRPr="002A59EC">
              <w:rPr>
                <w:rFonts w:asciiTheme="minorHAnsi" w:hAnsiTheme="minorHAnsi" w:cstheme="minorHAnsi"/>
                <w:lang w:val="pl-PL"/>
              </w:rPr>
              <w:t>używanych</w:t>
            </w:r>
            <w:r w:rsidRPr="002A59EC">
              <w:rPr>
                <w:rFonts w:asciiTheme="minorHAnsi" w:hAnsiTheme="minorHAnsi" w:cstheme="minorHAnsi"/>
                <w:spacing w:val="70"/>
                <w:lang w:val="pl-PL"/>
              </w:rPr>
              <w:t xml:space="preserve"> </w:t>
            </w:r>
            <w:r w:rsidRPr="002A59EC">
              <w:rPr>
                <w:rFonts w:asciiTheme="minorHAnsi" w:hAnsiTheme="minorHAnsi" w:cstheme="minorHAnsi"/>
                <w:spacing w:val="-2"/>
                <w:lang w:val="pl-PL"/>
              </w:rPr>
              <w:t>jednocześnie</w:t>
            </w:r>
            <w:r w:rsidR="002A59EC">
              <w:rPr>
                <w:rFonts w:asciiTheme="minorHAnsi" w:hAnsiTheme="minorHAnsi" w:cstheme="minorHAnsi"/>
                <w:spacing w:val="-2"/>
                <w:lang w:val="pl-PL"/>
              </w:rPr>
              <w:t xml:space="preserve"> </w:t>
            </w:r>
            <w:r w:rsidRPr="002A59EC">
              <w:rPr>
                <w:rFonts w:asciiTheme="minorHAnsi" w:hAnsiTheme="minorHAnsi" w:cstheme="minorHAnsi"/>
                <w:lang w:val="pl-PL"/>
              </w:rPr>
              <w:t>protokołów</w:t>
            </w:r>
            <w:r w:rsidRPr="002A59EC">
              <w:rPr>
                <w:rFonts w:asciiTheme="minorHAnsi" w:hAnsiTheme="minorHAnsi" w:cstheme="minorHAnsi"/>
                <w:spacing w:val="-6"/>
                <w:lang w:val="pl-PL"/>
              </w:rPr>
              <w:t xml:space="preserve"> </w:t>
            </w:r>
            <w:r w:rsidRPr="002A59EC">
              <w:rPr>
                <w:rFonts w:asciiTheme="minorHAnsi" w:hAnsiTheme="minorHAnsi" w:cstheme="minorHAnsi"/>
                <w:spacing w:val="-2"/>
                <w:lang w:val="pl-PL"/>
              </w:rPr>
              <w:t>dostępowych.</w:t>
            </w:r>
          </w:p>
        </w:tc>
      </w:tr>
      <w:tr w:rsidR="001B6401" w:rsidRPr="002A59EC" w14:paraId="6A0CA3F3" w14:textId="77777777" w:rsidTr="00FD5CD8">
        <w:trPr>
          <w:trHeight w:val="1110"/>
        </w:trPr>
        <w:tc>
          <w:tcPr>
            <w:tcW w:w="500" w:type="dxa"/>
          </w:tcPr>
          <w:p w14:paraId="39BE3392" w14:textId="2D3E5064" w:rsidR="001B6401" w:rsidRPr="002A59EC" w:rsidRDefault="001B6401" w:rsidP="001B6401">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lastRenderedPageBreak/>
              <w:t>15.</w:t>
            </w:r>
          </w:p>
        </w:tc>
        <w:tc>
          <w:tcPr>
            <w:tcW w:w="8221" w:type="dxa"/>
          </w:tcPr>
          <w:p w14:paraId="50CD2B8D" w14:textId="58FE4E08" w:rsidR="001B6401" w:rsidRPr="002A59EC" w:rsidRDefault="001B6401" w:rsidP="001B6401">
            <w:pPr>
              <w:pStyle w:val="TableParagraph"/>
              <w:ind w:right="92"/>
              <w:jc w:val="both"/>
              <w:rPr>
                <w:rFonts w:asciiTheme="minorHAnsi" w:hAnsiTheme="minorHAnsi" w:cstheme="minorHAnsi"/>
                <w:lang w:val="pl-PL"/>
              </w:rPr>
            </w:pPr>
            <w:r w:rsidRPr="002A59EC">
              <w:rPr>
                <w:rFonts w:asciiTheme="minorHAnsi" w:hAnsiTheme="minorHAnsi" w:cstheme="minorHAnsi"/>
                <w:lang w:val="pl-PL"/>
              </w:rPr>
              <w:t xml:space="preserve">Proces </w:t>
            </w:r>
            <w:proofErr w:type="spellStart"/>
            <w:r w:rsidRPr="002A59EC">
              <w:rPr>
                <w:rFonts w:asciiTheme="minorHAnsi" w:hAnsiTheme="minorHAnsi" w:cstheme="minorHAnsi"/>
                <w:lang w:val="pl-PL"/>
              </w:rPr>
              <w:t>deduplikacji</w:t>
            </w:r>
            <w:proofErr w:type="spellEnd"/>
            <w:r w:rsidRPr="002A59EC">
              <w:rPr>
                <w:rFonts w:asciiTheme="minorHAnsi" w:hAnsiTheme="minorHAnsi" w:cstheme="minorHAnsi"/>
                <w:lang w:val="pl-PL"/>
              </w:rPr>
              <w:t xml:space="preserve"> odbywa się in-</w:t>
            </w:r>
            <w:proofErr w:type="spellStart"/>
            <w:r w:rsidRPr="002A59EC">
              <w:rPr>
                <w:rFonts w:asciiTheme="minorHAnsi" w:hAnsiTheme="minorHAnsi" w:cstheme="minorHAnsi"/>
                <w:lang w:val="pl-PL"/>
              </w:rPr>
              <w:t>line</w:t>
            </w:r>
            <w:proofErr w:type="spellEnd"/>
            <w:r w:rsidRPr="002A59EC">
              <w:rPr>
                <w:rFonts w:asciiTheme="minorHAnsi" w:hAnsiTheme="minorHAnsi" w:cstheme="minorHAnsi"/>
                <w:lang w:val="pl-PL"/>
              </w:rPr>
              <w:t xml:space="preserve"> – w pamięci urządzenia, przed zapisem danych na nośnik dyskowy. Zapisowi na system dyskowy muszą podlegać tylko unikalne bloki danych nie zapisane jeszcze na system dyskowy urządzenia. Dotyczy to każdego fragmentu przychodzących do urządzenia danych. Nie jest to zapewnione, jeżeli </w:t>
            </w:r>
            <w:proofErr w:type="spellStart"/>
            <w:r w:rsidRPr="002A59EC">
              <w:rPr>
                <w:rFonts w:asciiTheme="minorHAnsi" w:hAnsiTheme="minorHAnsi" w:cstheme="minorHAnsi"/>
                <w:lang w:val="pl-PL"/>
              </w:rPr>
              <w:t>deduplikacja</w:t>
            </w:r>
            <w:proofErr w:type="spellEnd"/>
            <w:r w:rsidRPr="002A59EC">
              <w:rPr>
                <w:rFonts w:asciiTheme="minorHAnsi" w:hAnsiTheme="minorHAnsi" w:cstheme="minorHAnsi"/>
                <w:lang w:val="pl-PL"/>
              </w:rPr>
              <w:t xml:space="preserve"> in-</w:t>
            </w:r>
            <w:proofErr w:type="spellStart"/>
            <w:r w:rsidRPr="002A59EC">
              <w:rPr>
                <w:rFonts w:asciiTheme="minorHAnsi" w:hAnsiTheme="minorHAnsi" w:cstheme="minorHAnsi"/>
                <w:lang w:val="pl-PL"/>
              </w:rPr>
              <w:t>line</w:t>
            </w:r>
            <w:proofErr w:type="spellEnd"/>
            <w:r w:rsidRPr="002A59EC">
              <w:rPr>
                <w:rFonts w:asciiTheme="minorHAnsi" w:hAnsiTheme="minorHAnsi" w:cstheme="minorHAnsi"/>
                <w:lang w:val="pl-PL"/>
              </w:rPr>
              <w:t xml:space="preserve"> realizowana będzie przez zewnętrzną aplikację </w:t>
            </w:r>
            <w:proofErr w:type="spellStart"/>
            <w:r w:rsidRPr="002A59EC">
              <w:rPr>
                <w:rFonts w:asciiTheme="minorHAnsi" w:hAnsiTheme="minorHAnsi" w:cstheme="minorHAnsi"/>
                <w:lang w:val="pl-PL"/>
              </w:rPr>
              <w:t>backup’ową</w:t>
            </w:r>
            <w:proofErr w:type="spellEnd"/>
            <w:r w:rsidRPr="002A59EC">
              <w:rPr>
                <w:rFonts w:asciiTheme="minorHAnsi" w:hAnsiTheme="minorHAnsi" w:cstheme="minorHAnsi"/>
                <w:lang w:val="pl-PL"/>
              </w:rPr>
              <w:t xml:space="preserve">. </w:t>
            </w:r>
            <w:proofErr w:type="spellStart"/>
            <w:r w:rsidRPr="002A59EC">
              <w:rPr>
                <w:rFonts w:asciiTheme="minorHAnsi" w:hAnsiTheme="minorHAnsi" w:cstheme="minorHAnsi"/>
                <w:lang w:val="pl-PL"/>
              </w:rPr>
              <w:t>Deduplikacja</w:t>
            </w:r>
            <w:proofErr w:type="spellEnd"/>
            <w:r w:rsidRPr="002A59EC">
              <w:rPr>
                <w:rFonts w:asciiTheme="minorHAnsi" w:hAnsiTheme="minorHAnsi" w:cstheme="minorHAnsi"/>
                <w:lang w:val="pl-PL"/>
              </w:rPr>
              <w:t xml:space="preserve"> in-</w:t>
            </w:r>
            <w:proofErr w:type="spellStart"/>
            <w:r w:rsidRPr="002A59EC">
              <w:rPr>
                <w:rFonts w:asciiTheme="minorHAnsi" w:hAnsiTheme="minorHAnsi" w:cstheme="minorHAnsi"/>
                <w:lang w:val="pl-PL"/>
              </w:rPr>
              <w:t>line</w:t>
            </w:r>
            <w:proofErr w:type="spellEnd"/>
            <w:r w:rsidRPr="002A59EC">
              <w:rPr>
                <w:rFonts w:asciiTheme="minorHAnsi" w:hAnsiTheme="minorHAnsi" w:cstheme="minorHAnsi"/>
                <w:lang w:val="pl-PL"/>
              </w:rPr>
              <w:t xml:space="preserve"> dotyczy zapisu</w:t>
            </w:r>
            <w:r w:rsidRPr="002A59EC">
              <w:rPr>
                <w:rFonts w:asciiTheme="minorHAnsi" w:hAnsiTheme="minorHAnsi" w:cstheme="minorHAnsi"/>
                <w:spacing w:val="55"/>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57"/>
                <w:lang w:val="pl-PL"/>
              </w:rPr>
              <w:t xml:space="preserve"> </w:t>
            </w:r>
            <w:r w:rsidRPr="002A59EC">
              <w:rPr>
                <w:rFonts w:asciiTheme="minorHAnsi" w:hAnsiTheme="minorHAnsi" w:cstheme="minorHAnsi"/>
                <w:lang w:val="pl-PL"/>
              </w:rPr>
              <w:t>przez</w:t>
            </w:r>
            <w:r w:rsidRPr="002A59EC">
              <w:rPr>
                <w:rFonts w:asciiTheme="minorHAnsi" w:hAnsiTheme="minorHAnsi" w:cstheme="minorHAnsi"/>
                <w:spacing w:val="57"/>
                <w:lang w:val="pl-PL"/>
              </w:rPr>
              <w:t xml:space="preserve"> </w:t>
            </w:r>
            <w:r w:rsidRPr="002A59EC">
              <w:rPr>
                <w:rFonts w:asciiTheme="minorHAnsi" w:hAnsiTheme="minorHAnsi" w:cstheme="minorHAnsi"/>
                <w:lang w:val="pl-PL"/>
              </w:rPr>
              <w:t>każdy</w:t>
            </w:r>
            <w:r w:rsidRPr="002A59EC">
              <w:rPr>
                <w:rFonts w:asciiTheme="minorHAnsi" w:hAnsiTheme="minorHAnsi" w:cstheme="minorHAnsi"/>
                <w:spacing w:val="61"/>
                <w:lang w:val="pl-PL"/>
              </w:rPr>
              <w:t xml:space="preserve"> </w:t>
            </w:r>
            <w:r w:rsidRPr="002A59EC">
              <w:rPr>
                <w:rFonts w:asciiTheme="minorHAnsi" w:hAnsiTheme="minorHAnsi" w:cstheme="minorHAnsi"/>
                <w:lang w:val="pl-PL"/>
              </w:rPr>
              <w:t>z</w:t>
            </w:r>
            <w:r w:rsidRPr="002A59EC">
              <w:rPr>
                <w:rFonts w:asciiTheme="minorHAnsi" w:hAnsiTheme="minorHAnsi" w:cstheme="minorHAnsi"/>
                <w:spacing w:val="57"/>
                <w:lang w:val="pl-PL"/>
              </w:rPr>
              <w:t xml:space="preserve"> </w:t>
            </w:r>
            <w:r w:rsidRPr="002A59EC">
              <w:rPr>
                <w:rFonts w:asciiTheme="minorHAnsi" w:hAnsiTheme="minorHAnsi" w:cstheme="minorHAnsi"/>
                <w:lang w:val="pl-PL"/>
              </w:rPr>
              <w:t>interfejsów,</w:t>
            </w:r>
            <w:r w:rsidRPr="002A59EC">
              <w:rPr>
                <w:rFonts w:asciiTheme="minorHAnsi" w:hAnsiTheme="minorHAnsi" w:cstheme="minorHAnsi"/>
                <w:spacing w:val="56"/>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56"/>
                <w:lang w:val="pl-PL"/>
              </w:rPr>
              <w:t xml:space="preserve"> </w:t>
            </w:r>
            <w:r w:rsidRPr="002A59EC">
              <w:rPr>
                <w:rFonts w:asciiTheme="minorHAnsi" w:hAnsiTheme="minorHAnsi" w:cstheme="minorHAnsi"/>
                <w:lang w:val="pl-PL"/>
              </w:rPr>
              <w:t>przypadku:</w:t>
            </w:r>
            <w:r w:rsidRPr="002A59EC">
              <w:rPr>
                <w:rFonts w:asciiTheme="minorHAnsi" w:hAnsiTheme="minorHAnsi" w:cstheme="minorHAnsi"/>
                <w:spacing w:val="58"/>
                <w:lang w:val="pl-PL"/>
              </w:rPr>
              <w:t xml:space="preserve"> </w:t>
            </w:r>
            <w:r w:rsidRPr="002A59EC">
              <w:rPr>
                <w:rFonts w:asciiTheme="minorHAnsi" w:hAnsiTheme="minorHAnsi" w:cstheme="minorHAnsi"/>
                <w:lang w:val="pl-PL"/>
              </w:rPr>
              <w:t>NFS,</w:t>
            </w:r>
            <w:r w:rsidRPr="002A59EC">
              <w:rPr>
                <w:rFonts w:asciiTheme="minorHAnsi" w:hAnsiTheme="minorHAnsi" w:cstheme="minorHAnsi"/>
                <w:spacing w:val="58"/>
                <w:lang w:val="pl-PL"/>
              </w:rPr>
              <w:t xml:space="preserve"> </w:t>
            </w:r>
            <w:r w:rsidRPr="002A59EC">
              <w:rPr>
                <w:rFonts w:asciiTheme="minorHAnsi" w:hAnsiTheme="minorHAnsi" w:cstheme="minorHAnsi"/>
                <w:lang w:val="pl-PL"/>
              </w:rPr>
              <w:t>CIFS</w:t>
            </w:r>
            <w:r w:rsidRPr="002A59EC">
              <w:rPr>
                <w:rFonts w:asciiTheme="minorHAnsi" w:hAnsiTheme="minorHAnsi" w:cstheme="minorHAnsi"/>
                <w:spacing w:val="55"/>
                <w:lang w:val="pl-PL"/>
              </w:rPr>
              <w:t xml:space="preserve"> </w:t>
            </w:r>
            <w:r w:rsidRPr="002A59EC">
              <w:rPr>
                <w:rFonts w:asciiTheme="minorHAnsi" w:hAnsiTheme="minorHAnsi" w:cstheme="minorHAnsi"/>
                <w:lang w:val="pl-PL"/>
              </w:rPr>
              <w:t>oraz</w:t>
            </w:r>
            <w:r w:rsidRPr="002A59EC">
              <w:rPr>
                <w:rFonts w:asciiTheme="minorHAnsi" w:hAnsiTheme="minorHAnsi" w:cstheme="minorHAnsi"/>
                <w:spacing w:val="56"/>
                <w:lang w:val="pl-PL"/>
              </w:rPr>
              <w:t xml:space="preserve"> </w:t>
            </w:r>
            <w:r w:rsidRPr="002A59EC">
              <w:rPr>
                <w:rFonts w:asciiTheme="minorHAnsi" w:hAnsiTheme="minorHAnsi" w:cstheme="minorHAnsi"/>
                <w:lang w:val="pl-PL"/>
              </w:rPr>
              <w:t>VTL</w:t>
            </w:r>
            <w:r w:rsidRPr="002A59EC">
              <w:rPr>
                <w:rFonts w:asciiTheme="minorHAnsi" w:hAnsiTheme="minorHAnsi" w:cstheme="minorHAnsi"/>
                <w:spacing w:val="56"/>
                <w:lang w:val="pl-PL"/>
              </w:rPr>
              <w:t xml:space="preserve"> </w:t>
            </w:r>
            <w:r w:rsidRPr="002A59EC">
              <w:rPr>
                <w:rFonts w:asciiTheme="minorHAnsi" w:hAnsiTheme="minorHAnsi" w:cstheme="minorHAnsi"/>
                <w:spacing w:val="-2"/>
                <w:lang w:val="pl-PL"/>
              </w:rPr>
              <w:t xml:space="preserve">realizacja </w:t>
            </w:r>
            <w:proofErr w:type="spellStart"/>
            <w:r w:rsidRPr="002A59EC">
              <w:rPr>
                <w:rFonts w:asciiTheme="minorHAnsi" w:hAnsiTheme="minorHAnsi" w:cstheme="minorHAnsi"/>
                <w:lang w:val="pl-PL"/>
              </w:rPr>
              <w:t>deduplikacji</w:t>
            </w:r>
            <w:proofErr w:type="spellEnd"/>
            <w:r w:rsidRPr="002A59EC">
              <w:rPr>
                <w:rFonts w:asciiTheme="minorHAnsi" w:hAnsiTheme="minorHAnsi" w:cstheme="minorHAnsi"/>
                <w:spacing w:val="13"/>
                <w:lang w:val="pl-PL"/>
              </w:rPr>
              <w:t xml:space="preserve"> </w:t>
            </w:r>
            <w:r w:rsidRPr="002A59EC">
              <w:rPr>
                <w:rFonts w:asciiTheme="minorHAnsi" w:hAnsiTheme="minorHAnsi" w:cstheme="minorHAnsi"/>
                <w:lang w:val="pl-PL"/>
              </w:rPr>
              <w:t>in-</w:t>
            </w:r>
            <w:proofErr w:type="spellStart"/>
            <w:r w:rsidRPr="002A59EC">
              <w:rPr>
                <w:rFonts w:asciiTheme="minorHAnsi" w:hAnsiTheme="minorHAnsi" w:cstheme="minorHAnsi"/>
                <w:lang w:val="pl-PL"/>
              </w:rPr>
              <w:t>line</w:t>
            </w:r>
            <w:proofErr w:type="spellEnd"/>
            <w:r w:rsidRPr="002A59EC">
              <w:rPr>
                <w:rFonts w:asciiTheme="minorHAnsi" w:hAnsiTheme="minorHAnsi" w:cstheme="minorHAnsi"/>
                <w:spacing w:val="13"/>
                <w:lang w:val="pl-PL"/>
              </w:rPr>
              <w:t xml:space="preserve"> </w:t>
            </w:r>
            <w:r w:rsidRPr="002A59EC">
              <w:rPr>
                <w:rFonts w:asciiTheme="minorHAnsi" w:hAnsiTheme="minorHAnsi" w:cstheme="minorHAnsi"/>
                <w:lang w:val="pl-PL"/>
              </w:rPr>
              <w:t>nie</w:t>
            </w:r>
            <w:r w:rsidRPr="002A59EC">
              <w:rPr>
                <w:rFonts w:asciiTheme="minorHAnsi" w:hAnsiTheme="minorHAnsi" w:cstheme="minorHAnsi"/>
                <w:spacing w:val="14"/>
                <w:lang w:val="pl-PL"/>
              </w:rPr>
              <w:t xml:space="preserve"> </w:t>
            </w:r>
            <w:r w:rsidRPr="002A59EC">
              <w:rPr>
                <w:rFonts w:asciiTheme="minorHAnsi" w:hAnsiTheme="minorHAnsi" w:cstheme="minorHAnsi"/>
                <w:lang w:val="pl-PL"/>
              </w:rPr>
              <w:t>jest</w:t>
            </w:r>
            <w:r w:rsidRPr="002A59EC">
              <w:rPr>
                <w:rFonts w:asciiTheme="minorHAnsi" w:hAnsiTheme="minorHAnsi" w:cstheme="minorHAnsi"/>
                <w:spacing w:val="11"/>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14"/>
                <w:lang w:val="pl-PL"/>
              </w:rPr>
              <w:t xml:space="preserve"> </w:t>
            </w:r>
            <w:r w:rsidRPr="002A59EC">
              <w:rPr>
                <w:rFonts w:asciiTheme="minorHAnsi" w:hAnsiTheme="minorHAnsi" w:cstheme="minorHAnsi"/>
                <w:lang w:val="pl-PL"/>
              </w:rPr>
              <w:t>żadnym</w:t>
            </w:r>
            <w:r w:rsidRPr="002A59EC">
              <w:rPr>
                <w:rFonts w:asciiTheme="minorHAnsi" w:hAnsiTheme="minorHAnsi" w:cstheme="minorHAnsi"/>
                <w:spacing w:val="14"/>
                <w:lang w:val="pl-PL"/>
              </w:rPr>
              <w:t xml:space="preserve"> </w:t>
            </w:r>
            <w:r w:rsidRPr="002A59EC">
              <w:rPr>
                <w:rFonts w:asciiTheme="minorHAnsi" w:hAnsiTheme="minorHAnsi" w:cstheme="minorHAnsi"/>
                <w:lang w:val="pl-PL"/>
              </w:rPr>
              <w:t>stopniu</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zależna</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od</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konkretnej</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aplikacji</w:t>
            </w:r>
            <w:r w:rsidRPr="002A59EC">
              <w:rPr>
                <w:rFonts w:asciiTheme="minorHAnsi" w:hAnsiTheme="minorHAnsi" w:cstheme="minorHAnsi"/>
                <w:spacing w:val="14"/>
                <w:lang w:val="pl-PL"/>
              </w:rPr>
              <w:t xml:space="preserve"> </w:t>
            </w:r>
            <w:proofErr w:type="spellStart"/>
            <w:r w:rsidRPr="002A59EC">
              <w:rPr>
                <w:rFonts w:asciiTheme="minorHAnsi" w:hAnsiTheme="minorHAnsi" w:cstheme="minorHAnsi"/>
                <w:spacing w:val="-2"/>
                <w:lang w:val="pl-PL"/>
              </w:rPr>
              <w:t>backu’owej</w:t>
            </w:r>
            <w:proofErr w:type="spellEnd"/>
            <w:r w:rsidRPr="002A59EC">
              <w:rPr>
                <w:rFonts w:asciiTheme="minorHAnsi" w:hAnsiTheme="minorHAnsi" w:cstheme="minorHAnsi"/>
                <w:spacing w:val="-2"/>
                <w:lang w:val="pl-PL"/>
              </w:rPr>
              <w:t xml:space="preserve">, </w:t>
            </w:r>
            <w:r w:rsidRPr="002A59EC">
              <w:rPr>
                <w:rFonts w:asciiTheme="minorHAnsi" w:hAnsiTheme="minorHAnsi" w:cstheme="minorHAnsi"/>
                <w:lang w:val="pl-PL"/>
              </w:rPr>
              <w:t>dane</w:t>
            </w:r>
            <w:r w:rsidRPr="002A59EC">
              <w:rPr>
                <w:rFonts w:asciiTheme="minorHAnsi" w:hAnsiTheme="minorHAnsi" w:cstheme="minorHAnsi"/>
                <w:spacing w:val="-15"/>
                <w:lang w:val="pl-PL"/>
              </w:rPr>
              <w:t xml:space="preserve"> </w:t>
            </w:r>
            <w:r w:rsidRPr="002A59EC">
              <w:rPr>
                <w:rFonts w:asciiTheme="minorHAnsi" w:hAnsiTheme="minorHAnsi" w:cstheme="minorHAnsi"/>
                <w:lang w:val="pl-PL"/>
              </w:rPr>
              <w:t>zapisywane</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poprzez</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interfejsy:</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NFS,</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CIFS</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bez</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użycia</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jakiejkolwiek</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aplikacji</w:t>
            </w:r>
            <w:r w:rsidRPr="002A59EC">
              <w:rPr>
                <w:rFonts w:asciiTheme="minorHAnsi" w:hAnsiTheme="minorHAnsi" w:cstheme="minorHAnsi"/>
                <w:spacing w:val="-12"/>
                <w:lang w:val="pl-PL"/>
              </w:rPr>
              <w:t xml:space="preserve"> </w:t>
            </w:r>
            <w:proofErr w:type="spellStart"/>
            <w:r w:rsidRPr="002A59EC">
              <w:rPr>
                <w:rFonts w:asciiTheme="minorHAnsi" w:hAnsiTheme="minorHAnsi" w:cstheme="minorHAnsi"/>
                <w:spacing w:val="-2"/>
                <w:lang w:val="pl-PL"/>
              </w:rPr>
              <w:t>backup’owej</w:t>
            </w:r>
            <w:proofErr w:type="spellEnd"/>
            <w:r w:rsidRPr="002A59EC">
              <w:rPr>
                <w:rFonts w:asciiTheme="minorHAnsi" w:hAnsiTheme="minorHAnsi" w:cstheme="minorHAnsi"/>
                <w:spacing w:val="-2"/>
                <w:lang w:val="pl-PL"/>
              </w:rPr>
              <w:t xml:space="preserve"> </w:t>
            </w:r>
            <w:r w:rsidRPr="002A59EC">
              <w:rPr>
                <w:rFonts w:asciiTheme="minorHAnsi" w:hAnsiTheme="minorHAnsi" w:cstheme="minorHAnsi"/>
                <w:lang w:val="pl-PL"/>
              </w:rPr>
              <w:t>również</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są</w:t>
            </w:r>
            <w:r w:rsidRPr="002A59EC">
              <w:rPr>
                <w:rFonts w:asciiTheme="minorHAnsi" w:hAnsiTheme="minorHAnsi" w:cstheme="minorHAnsi"/>
                <w:spacing w:val="-3"/>
                <w:lang w:val="pl-PL"/>
              </w:rPr>
              <w:t xml:space="preserve"> </w:t>
            </w:r>
            <w:proofErr w:type="spellStart"/>
            <w:r w:rsidRPr="002A59EC">
              <w:rPr>
                <w:rFonts w:asciiTheme="minorHAnsi" w:hAnsiTheme="minorHAnsi" w:cstheme="minorHAnsi"/>
                <w:lang w:val="pl-PL"/>
              </w:rPr>
              <w:t>deduplikowane</w:t>
            </w:r>
            <w:proofErr w:type="spellEnd"/>
            <w:r w:rsidRPr="002A59EC">
              <w:rPr>
                <w:rFonts w:asciiTheme="minorHAnsi" w:hAnsiTheme="minorHAnsi" w:cstheme="minorHAnsi"/>
                <w:spacing w:val="-7"/>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2"/>
                <w:lang w:val="pl-PL"/>
              </w:rPr>
              <w:t xml:space="preserve"> </w:t>
            </w:r>
            <w:r w:rsidRPr="002A59EC">
              <w:rPr>
                <w:rFonts w:asciiTheme="minorHAnsi" w:hAnsiTheme="minorHAnsi" w:cstheme="minorHAnsi"/>
                <w:lang w:val="pl-PL"/>
              </w:rPr>
              <w:t>sposób</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in-</w:t>
            </w:r>
            <w:proofErr w:type="spellStart"/>
            <w:r w:rsidRPr="002A59EC">
              <w:rPr>
                <w:rFonts w:asciiTheme="minorHAnsi" w:hAnsiTheme="minorHAnsi" w:cstheme="minorHAnsi"/>
                <w:spacing w:val="-4"/>
                <w:lang w:val="pl-PL"/>
              </w:rPr>
              <w:t>line</w:t>
            </w:r>
            <w:proofErr w:type="spellEnd"/>
          </w:p>
        </w:tc>
      </w:tr>
      <w:tr w:rsidR="001B6401" w:rsidRPr="002A59EC" w14:paraId="7A1D46DE" w14:textId="77777777" w:rsidTr="00FD5CD8">
        <w:trPr>
          <w:trHeight w:val="831"/>
        </w:trPr>
        <w:tc>
          <w:tcPr>
            <w:tcW w:w="500" w:type="dxa"/>
          </w:tcPr>
          <w:p w14:paraId="414BAE8E" w14:textId="1FB41AB9" w:rsidR="001B6401" w:rsidRPr="002A59EC" w:rsidRDefault="001B6401" w:rsidP="001B6401">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16.</w:t>
            </w:r>
          </w:p>
        </w:tc>
        <w:tc>
          <w:tcPr>
            <w:tcW w:w="8221" w:type="dxa"/>
          </w:tcPr>
          <w:p w14:paraId="0F744239" w14:textId="2E164C5E" w:rsidR="001B6401" w:rsidRPr="002A59EC" w:rsidRDefault="001B6401" w:rsidP="00FD017E">
            <w:pPr>
              <w:pStyle w:val="TableParagraph"/>
              <w:rPr>
                <w:rFonts w:asciiTheme="minorHAnsi" w:hAnsiTheme="minorHAnsi" w:cstheme="minorHAnsi"/>
                <w:lang w:val="pl-PL"/>
              </w:rPr>
            </w:pPr>
            <w:r w:rsidRPr="002A59EC">
              <w:rPr>
                <w:rFonts w:asciiTheme="minorHAnsi" w:hAnsiTheme="minorHAnsi" w:cstheme="minorHAnsi"/>
                <w:lang w:val="pl-PL"/>
              </w:rPr>
              <w:t>Proponowane</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rozwiązanie</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w żadnej fazie nie</w:t>
            </w:r>
            <w:r w:rsidRPr="002A59EC">
              <w:rPr>
                <w:rFonts w:asciiTheme="minorHAnsi" w:hAnsiTheme="minorHAnsi" w:cstheme="minorHAnsi"/>
                <w:spacing w:val="-2"/>
                <w:lang w:val="pl-PL"/>
              </w:rPr>
              <w:t xml:space="preserve"> </w:t>
            </w:r>
            <w:r w:rsidRPr="002A59EC">
              <w:rPr>
                <w:rFonts w:asciiTheme="minorHAnsi" w:hAnsiTheme="minorHAnsi" w:cstheme="minorHAnsi"/>
                <w:lang w:val="pl-PL"/>
              </w:rPr>
              <w:t>korzysta</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(w całości</w:t>
            </w:r>
            <w:r w:rsidRPr="002A59EC">
              <w:rPr>
                <w:rFonts w:asciiTheme="minorHAnsi" w:hAnsiTheme="minorHAnsi" w:cstheme="minorHAnsi"/>
                <w:spacing w:val="-1"/>
                <w:lang w:val="pl-PL"/>
              </w:rPr>
              <w:t xml:space="preserve"> </w:t>
            </w:r>
            <w:r w:rsidRPr="002A59EC">
              <w:rPr>
                <w:rFonts w:asciiTheme="minorHAnsi" w:hAnsiTheme="minorHAnsi" w:cstheme="minorHAnsi"/>
                <w:lang w:val="pl-PL"/>
              </w:rPr>
              <w:t>lub</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częściowo)</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z</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bufora</w:t>
            </w:r>
            <w:r w:rsidRPr="002A59EC">
              <w:rPr>
                <w:rFonts w:asciiTheme="minorHAnsi" w:hAnsiTheme="minorHAnsi" w:cstheme="minorHAnsi"/>
                <w:spacing w:val="-1"/>
                <w:lang w:val="pl-PL"/>
              </w:rPr>
              <w:t xml:space="preserve"> </w:t>
            </w:r>
            <w:r w:rsidRPr="002A59EC">
              <w:rPr>
                <w:rFonts w:asciiTheme="minorHAnsi" w:hAnsiTheme="minorHAnsi" w:cstheme="minorHAnsi"/>
                <w:lang w:val="pl-PL"/>
              </w:rPr>
              <w:t>na składowanie</w:t>
            </w:r>
            <w:r w:rsidRPr="002A59EC">
              <w:rPr>
                <w:rFonts w:asciiTheme="minorHAnsi" w:hAnsiTheme="minorHAnsi" w:cstheme="minorHAnsi"/>
                <w:spacing w:val="44"/>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44"/>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44"/>
                <w:lang w:val="pl-PL"/>
              </w:rPr>
              <w:t xml:space="preserve"> </w:t>
            </w:r>
            <w:r w:rsidRPr="002A59EC">
              <w:rPr>
                <w:rFonts w:asciiTheme="minorHAnsi" w:hAnsiTheme="minorHAnsi" w:cstheme="minorHAnsi"/>
                <w:lang w:val="pl-PL"/>
              </w:rPr>
              <w:t>postaci</w:t>
            </w:r>
            <w:r w:rsidRPr="002A59EC">
              <w:rPr>
                <w:rFonts w:asciiTheme="minorHAnsi" w:hAnsiTheme="minorHAnsi" w:cstheme="minorHAnsi"/>
                <w:spacing w:val="45"/>
                <w:lang w:val="pl-PL"/>
              </w:rPr>
              <w:t xml:space="preserve"> </w:t>
            </w:r>
            <w:r w:rsidRPr="002A59EC">
              <w:rPr>
                <w:rFonts w:asciiTheme="minorHAnsi" w:hAnsiTheme="minorHAnsi" w:cstheme="minorHAnsi"/>
                <w:lang w:val="pl-PL"/>
              </w:rPr>
              <w:t>oryginalnej</w:t>
            </w:r>
            <w:r w:rsidRPr="002A59EC">
              <w:rPr>
                <w:rFonts w:asciiTheme="minorHAnsi" w:hAnsiTheme="minorHAnsi" w:cstheme="minorHAnsi"/>
                <w:spacing w:val="44"/>
                <w:lang w:val="pl-PL"/>
              </w:rPr>
              <w:t xml:space="preserve"> </w:t>
            </w:r>
            <w:r w:rsidRPr="002A59EC">
              <w:rPr>
                <w:rFonts w:asciiTheme="minorHAnsi" w:hAnsiTheme="minorHAnsi" w:cstheme="minorHAnsi"/>
                <w:lang w:val="pl-PL"/>
              </w:rPr>
              <w:t>(</w:t>
            </w:r>
            <w:proofErr w:type="spellStart"/>
            <w:r w:rsidRPr="002A59EC">
              <w:rPr>
                <w:rFonts w:asciiTheme="minorHAnsi" w:hAnsiTheme="minorHAnsi" w:cstheme="minorHAnsi"/>
                <w:lang w:val="pl-PL"/>
              </w:rPr>
              <w:t>niezdeduplikowanej</w:t>
            </w:r>
            <w:proofErr w:type="spellEnd"/>
            <w:r w:rsidRPr="002A59EC">
              <w:rPr>
                <w:rFonts w:asciiTheme="minorHAnsi" w:hAnsiTheme="minorHAnsi" w:cstheme="minorHAnsi"/>
                <w:lang w:val="pl-PL"/>
              </w:rPr>
              <w:t>)</w:t>
            </w:r>
            <w:r w:rsidRPr="002A59EC">
              <w:rPr>
                <w:rFonts w:asciiTheme="minorHAnsi" w:hAnsiTheme="minorHAnsi" w:cstheme="minorHAnsi"/>
                <w:spacing w:val="44"/>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45"/>
                <w:lang w:val="pl-PL"/>
              </w:rPr>
              <w:t xml:space="preserve"> </w:t>
            </w:r>
            <w:r w:rsidRPr="002A59EC">
              <w:rPr>
                <w:rFonts w:asciiTheme="minorHAnsi" w:hAnsiTheme="minorHAnsi" w:cstheme="minorHAnsi"/>
                <w:lang w:val="pl-PL"/>
              </w:rPr>
              <w:t>celu</w:t>
            </w:r>
            <w:r w:rsidRPr="002A59EC">
              <w:rPr>
                <w:rFonts w:asciiTheme="minorHAnsi" w:hAnsiTheme="minorHAnsi" w:cstheme="minorHAnsi"/>
                <w:spacing w:val="44"/>
                <w:lang w:val="pl-PL"/>
              </w:rPr>
              <w:t xml:space="preserve"> </w:t>
            </w:r>
            <w:r w:rsidRPr="002A59EC">
              <w:rPr>
                <w:rFonts w:asciiTheme="minorHAnsi" w:hAnsiTheme="minorHAnsi" w:cstheme="minorHAnsi"/>
                <w:lang w:val="pl-PL"/>
              </w:rPr>
              <w:t>ich</w:t>
            </w:r>
            <w:r w:rsidRPr="002A59EC">
              <w:rPr>
                <w:rFonts w:asciiTheme="minorHAnsi" w:hAnsiTheme="minorHAnsi" w:cstheme="minorHAnsi"/>
                <w:spacing w:val="44"/>
                <w:lang w:val="pl-PL"/>
              </w:rPr>
              <w:t xml:space="preserve"> </w:t>
            </w:r>
            <w:r w:rsidRPr="002A59EC">
              <w:rPr>
                <w:rFonts w:asciiTheme="minorHAnsi" w:hAnsiTheme="minorHAnsi" w:cstheme="minorHAnsi"/>
                <w:spacing w:val="-2"/>
                <w:lang w:val="pl-PL"/>
              </w:rPr>
              <w:t>późniejszej</w:t>
            </w:r>
            <w:r w:rsidR="00FD017E">
              <w:rPr>
                <w:rFonts w:asciiTheme="minorHAnsi" w:hAnsiTheme="minorHAnsi" w:cstheme="minorHAnsi"/>
                <w:spacing w:val="-2"/>
                <w:lang w:val="pl-PL"/>
              </w:rPr>
              <w:t xml:space="preserve"> </w:t>
            </w:r>
            <w:proofErr w:type="spellStart"/>
            <w:r w:rsidRPr="002A59EC">
              <w:rPr>
                <w:rFonts w:asciiTheme="minorHAnsi" w:hAnsiTheme="minorHAnsi" w:cstheme="minorHAnsi"/>
                <w:lang w:val="pl-PL"/>
              </w:rPr>
              <w:t>deduplikacji</w:t>
            </w:r>
            <w:proofErr w:type="spellEnd"/>
            <w:r w:rsidRPr="002A59EC">
              <w:rPr>
                <w:rFonts w:asciiTheme="minorHAnsi" w:hAnsiTheme="minorHAnsi" w:cstheme="minorHAnsi"/>
                <w:spacing w:val="-9"/>
                <w:lang w:val="pl-PL"/>
              </w:rPr>
              <w:t xml:space="preserve"> </w:t>
            </w:r>
            <w:r w:rsidRPr="002A59EC">
              <w:rPr>
                <w:rFonts w:asciiTheme="minorHAnsi" w:hAnsiTheme="minorHAnsi" w:cstheme="minorHAnsi"/>
                <w:lang w:val="pl-PL"/>
              </w:rPr>
              <w:t>(</w:t>
            </w:r>
            <w:proofErr w:type="spellStart"/>
            <w:r w:rsidRPr="002A59EC">
              <w:rPr>
                <w:rFonts w:asciiTheme="minorHAnsi" w:hAnsiTheme="minorHAnsi" w:cstheme="minorHAnsi"/>
                <w:lang w:val="pl-PL"/>
              </w:rPr>
              <w:t>deduplikacja</w:t>
            </w:r>
            <w:proofErr w:type="spellEnd"/>
            <w:r w:rsidRPr="002A59EC">
              <w:rPr>
                <w:rFonts w:asciiTheme="minorHAnsi" w:hAnsiTheme="minorHAnsi" w:cstheme="minorHAnsi"/>
                <w:spacing w:val="-10"/>
                <w:lang w:val="pl-PL"/>
              </w:rPr>
              <w:t xml:space="preserve"> </w:t>
            </w:r>
            <w:r w:rsidRPr="002A59EC">
              <w:rPr>
                <w:rFonts w:asciiTheme="minorHAnsi" w:hAnsiTheme="minorHAnsi" w:cstheme="minorHAnsi"/>
                <w:lang w:val="pl-PL"/>
              </w:rPr>
              <w:t>in-</w:t>
            </w:r>
            <w:proofErr w:type="spellStart"/>
            <w:r w:rsidRPr="002A59EC">
              <w:rPr>
                <w:rFonts w:asciiTheme="minorHAnsi" w:hAnsiTheme="minorHAnsi" w:cstheme="minorHAnsi"/>
                <w:spacing w:val="-2"/>
                <w:lang w:val="pl-PL"/>
              </w:rPr>
              <w:t>line</w:t>
            </w:r>
            <w:proofErr w:type="spellEnd"/>
            <w:r w:rsidRPr="002A59EC">
              <w:rPr>
                <w:rFonts w:asciiTheme="minorHAnsi" w:hAnsiTheme="minorHAnsi" w:cstheme="minorHAnsi"/>
                <w:spacing w:val="-2"/>
                <w:lang w:val="pl-PL"/>
              </w:rPr>
              <w:t>)</w:t>
            </w:r>
          </w:p>
        </w:tc>
      </w:tr>
      <w:tr w:rsidR="001B6401" w:rsidRPr="002A59EC" w14:paraId="23971BEA" w14:textId="77777777" w:rsidTr="00FD5CD8">
        <w:trPr>
          <w:trHeight w:val="276"/>
        </w:trPr>
        <w:tc>
          <w:tcPr>
            <w:tcW w:w="500" w:type="dxa"/>
          </w:tcPr>
          <w:p w14:paraId="7548E24F" w14:textId="5E518499" w:rsidR="001B6401" w:rsidRPr="002A59EC" w:rsidRDefault="001B6401" w:rsidP="001B6401">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17.</w:t>
            </w:r>
          </w:p>
        </w:tc>
        <w:tc>
          <w:tcPr>
            <w:tcW w:w="8221" w:type="dxa"/>
          </w:tcPr>
          <w:p w14:paraId="081EE07F" w14:textId="2E119D48" w:rsidR="001B6401" w:rsidRPr="002A59EC" w:rsidRDefault="001B6401" w:rsidP="001B6401">
            <w:pPr>
              <w:pStyle w:val="TableParagraph"/>
              <w:ind w:right="92"/>
              <w:jc w:val="both"/>
              <w:rPr>
                <w:rFonts w:asciiTheme="minorHAnsi" w:hAnsiTheme="minorHAnsi" w:cstheme="minorHAnsi"/>
                <w:lang w:val="pl-PL"/>
              </w:rPr>
            </w:pPr>
            <w:r w:rsidRPr="002A59EC">
              <w:rPr>
                <w:rFonts w:asciiTheme="minorHAnsi" w:hAnsiTheme="minorHAnsi" w:cstheme="minorHAnsi"/>
                <w:lang w:val="pl-PL"/>
              </w:rPr>
              <w:t>Wszystkie</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unikalne</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bloki</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przed</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zapisaniem</w:t>
            </w:r>
            <w:r w:rsidRPr="002A59EC">
              <w:rPr>
                <w:rFonts w:asciiTheme="minorHAnsi" w:hAnsiTheme="minorHAnsi" w:cstheme="minorHAnsi"/>
                <w:spacing w:val="-2"/>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dysk</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są</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dodatkowo</w:t>
            </w:r>
            <w:r w:rsidRPr="002A59EC">
              <w:rPr>
                <w:rFonts w:asciiTheme="minorHAnsi" w:hAnsiTheme="minorHAnsi" w:cstheme="minorHAnsi"/>
                <w:spacing w:val="-2"/>
                <w:lang w:val="pl-PL"/>
              </w:rPr>
              <w:t xml:space="preserve"> kompresowane.</w:t>
            </w:r>
          </w:p>
        </w:tc>
      </w:tr>
      <w:tr w:rsidR="001B6401" w:rsidRPr="002A59EC" w14:paraId="1127DC54" w14:textId="77777777" w:rsidTr="00FD5CD8">
        <w:trPr>
          <w:trHeight w:val="1110"/>
        </w:trPr>
        <w:tc>
          <w:tcPr>
            <w:tcW w:w="500" w:type="dxa"/>
          </w:tcPr>
          <w:p w14:paraId="44D9C329" w14:textId="55B98DD5" w:rsidR="001B6401" w:rsidRPr="002A59EC" w:rsidRDefault="001B6401" w:rsidP="001B6401">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18.</w:t>
            </w:r>
          </w:p>
        </w:tc>
        <w:tc>
          <w:tcPr>
            <w:tcW w:w="8221" w:type="dxa"/>
          </w:tcPr>
          <w:p w14:paraId="062C9B4F" w14:textId="77777777" w:rsidR="001B6401" w:rsidRPr="002A59EC" w:rsidRDefault="001B6401" w:rsidP="001B6401">
            <w:pPr>
              <w:pStyle w:val="TableParagraph"/>
              <w:ind w:right="93"/>
              <w:jc w:val="both"/>
              <w:rPr>
                <w:rFonts w:asciiTheme="minorHAnsi" w:hAnsiTheme="minorHAnsi" w:cstheme="minorHAnsi"/>
                <w:lang w:val="pl-PL"/>
              </w:rPr>
            </w:pPr>
            <w:r w:rsidRPr="002A59EC">
              <w:rPr>
                <w:rFonts w:asciiTheme="minorHAnsi" w:hAnsiTheme="minorHAnsi" w:cstheme="minorHAnsi"/>
                <w:lang w:val="pl-PL"/>
              </w:rPr>
              <w:t>Tryb zapisu zabezpieczanych danych nie umożliwia nadpisywania danych, dane mogą być zapisywane</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jedynie</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trybie</w:t>
            </w:r>
            <w:r w:rsidRPr="002A59EC">
              <w:rPr>
                <w:rFonts w:asciiTheme="minorHAnsi" w:hAnsiTheme="minorHAnsi" w:cstheme="minorHAnsi"/>
                <w:spacing w:val="-12"/>
                <w:lang w:val="pl-PL"/>
              </w:rPr>
              <w:t xml:space="preserve"> </w:t>
            </w:r>
            <w:proofErr w:type="spellStart"/>
            <w:r w:rsidRPr="002A59EC">
              <w:rPr>
                <w:rFonts w:asciiTheme="minorHAnsi" w:hAnsiTheme="minorHAnsi" w:cstheme="minorHAnsi"/>
                <w:lang w:val="pl-PL"/>
              </w:rPr>
              <w:t>append-only</w:t>
            </w:r>
            <w:proofErr w:type="spellEnd"/>
            <w:r w:rsidRPr="002A59EC">
              <w:rPr>
                <w:rFonts w:asciiTheme="minorHAnsi" w:hAnsiTheme="minorHAnsi" w:cstheme="minorHAnsi"/>
                <w:lang w:val="pl-PL"/>
              </w:rPr>
              <w:t>,</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dane</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dla</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których</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wygasła</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retencja</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powinny</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 xml:space="preserve">zostać usunięte podczas procesu czyszczenia tzw. </w:t>
            </w:r>
            <w:proofErr w:type="spellStart"/>
            <w:r w:rsidRPr="002A59EC">
              <w:rPr>
                <w:rFonts w:asciiTheme="minorHAnsi" w:hAnsiTheme="minorHAnsi" w:cstheme="minorHAnsi"/>
                <w:lang w:val="pl-PL"/>
              </w:rPr>
              <w:t>Cleaning</w:t>
            </w:r>
            <w:proofErr w:type="spellEnd"/>
            <w:r w:rsidRPr="002A59EC">
              <w:rPr>
                <w:rFonts w:asciiTheme="minorHAnsi" w:hAnsiTheme="minorHAnsi" w:cstheme="minorHAnsi"/>
                <w:lang w:val="pl-PL"/>
              </w:rPr>
              <w:t>, dotyczy to wszystkich danych zapisanych</w:t>
            </w:r>
            <w:r w:rsidRPr="002A59EC">
              <w:rPr>
                <w:rFonts w:asciiTheme="minorHAnsi" w:hAnsiTheme="minorHAnsi" w:cstheme="minorHAnsi"/>
                <w:spacing w:val="64"/>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66"/>
                <w:lang w:val="pl-PL"/>
              </w:rPr>
              <w:t xml:space="preserve"> </w:t>
            </w:r>
            <w:r w:rsidRPr="002A59EC">
              <w:rPr>
                <w:rFonts w:asciiTheme="minorHAnsi" w:hAnsiTheme="minorHAnsi" w:cstheme="minorHAnsi"/>
                <w:lang w:val="pl-PL"/>
              </w:rPr>
              <w:t>urządzeniu</w:t>
            </w:r>
            <w:r w:rsidRPr="002A59EC">
              <w:rPr>
                <w:rFonts w:asciiTheme="minorHAnsi" w:hAnsiTheme="minorHAnsi" w:cstheme="minorHAnsi"/>
                <w:spacing w:val="65"/>
                <w:lang w:val="pl-PL"/>
              </w:rPr>
              <w:t xml:space="preserve"> </w:t>
            </w:r>
            <w:r w:rsidRPr="002A59EC">
              <w:rPr>
                <w:rFonts w:asciiTheme="minorHAnsi" w:hAnsiTheme="minorHAnsi" w:cstheme="minorHAnsi"/>
                <w:lang w:val="pl-PL"/>
              </w:rPr>
              <w:t>a</w:t>
            </w:r>
            <w:r w:rsidRPr="002A59EC">
              <w:rPr>
                <w:rFonts w:asciiTheme="minorHAnsi" w:hAnsiTheme="minorHAnsi" w:cstheme="minorHAnsi"/>
                <w:spacing w:val="66"/>
                <w:lang w:val="pl-PL"/>
              </w:rPr>
              <w:t xml:space="preserve"> </w:t>
            </w:r>
            <w:r w:rsidRPr="002A59EC">
              <w:rPr>
                <w:rFonts w:asciiTheme="minorHAnsi" w:hAnsiTheme="minorHAnsi" w:cstheme="minorHAnsi"/>
                <w:lang w:val="pl-PL"/>
              </w:rPr>
              <w:t>nie</w:t>
            </w:r>
            <w:r w:rsidRPr="002A59EC">
              <w:rPr>
                <w:rFonts w:asciiTheme="minorHAnsi" w:hAnsiTheme="minorHAnsi" w:cstheme="minorHAnsi"/>
                <w:spacing w:val="65"/>
                <w:lang w:val="pl-PL"/>
              </w:rPr>
              <w:t xml:space="preserve"> </w:t>
            </w:r>
            <w:r w:rsidRPr="002A59EC">
              <w:rPr>
                <w:rFonts w:asciiTheme="minorHAnsi" w:hAnsiTheme="minorHAnsi" w:cstheme="minorHAnsi"/>
                <w:lang w:val="pl-PL"/>
              </w:rPr>
              <w:t>wybranych</w:t>
            </w:r>
            <w:r w:rsidRPr="002A59EC">
              <w:rPr>
                <w:rFonts w:asciiTheme="minorHAnsi" w:hAnsiTheme="minorHAnsi" w:cstheme="minorHAnsi"/>
                <w:spacing w:val="66"/>
                <w:lang w:val="pl-PL"/>
              </w:rPr>
              <w:t xml:space="preserve"> </w:t>
            </w:r>
            <w:r w:rsidRPr="002A59EC">
              <w:rPr>
                <w:rFonts w:asciiTheme="minorHAnsi" w:hAnsiTheme="minorHAnsi" w:cstheme="minorHAnsi"/>
                <w:lang w:val="pl-PL"/>
              </w:rPr>
              <w:t>grup</w:t>
            </w:r>
            <w:r w:rsidRPr="002A59EC">
              <w:rPr>
                <w:rFonts w:asciiTheme="minorHAnsi" w:hAnsiTheme="minorHAnsi" w:cstheme="minorHAnsi"/>
                <w:spacing w:val="65"/>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66"/>
                <w:lang w:val="pl-PL"/>
              </w:rPr>
              <w:t xml:space="preserve"> </w:t>
            </w:r>
            <w:r w:rsidRPr="002A59EC">
              <w:rPr>
                <w:rFonts w:asciiTheme="minorHAnsi" w:hAnsiTheme="minorHAnsi" w:cstheme="minorHAnsi"/>
                <w:lang w:val="pl-PL"/>
              </w:rPr>
              <w:t>objętych</w:t>
            </w:r>
            <w:r w:rsidRPr="002A59EC">
              <w:rPr>
                <w:rFonts w:asciiTheme="minorHAnsi" w:hAnsiTheme="minorHAnsi" w:cstheme="minorHAnsi"/>
                <w:spacing w:val="66"/>
                <w:lang w:val="pl-PL"/>
              </w:rPr>
              <w:t xml:space="preserve"> </w:t>
            </w:r>
            <w:r w:rsidRPr="002A59EC">
              <w:rPr>
                <w:rFonts w:asciiTheme="minorHAnsi" w:hAnsiTheme="minorHAnsi" w:cstheme="minorHAnsi"/>
                <w:lang w:val="pl-PL"/>
              </w:rPr>
              <w:t>działaniem</w:t>
            </w:r>
            <w:r w:rsidRPr="002A59EC">
              <w:rPr>
                <w:rFonts w:asciiTheme="minorHAnsi" w:hAnsiTheme="minorHAnsi" w:cstheme="minorHAnsi"/>
                <w:spacing w:val="69"/>
                <w:lang w:val="pl-PL"/>
              </w:rPr>
              <w:t xml:space="preserve"> </w:t>
            </w:r>
            <w:r w:rsidRPr="002A59EC">
              <w:rPr>
                <w:rFonts w:asciiTheme="minorHAnsi" w:hAnsiTheme="minorHAnsi" w:cstheme="minorHAnsi"/>
                <w:spacing w:val="-2"/>
                <w:lang w:val="pl-PL"/>
              </w:rPr>
              <w:t>blokad</w:t>
            </w:r>
          </w:p>
          <w:p w14:paraId="7120C4B9" w14:textId="784EE622" w:rsidR="001B6401" w:rsidRPr="002A59EC" w:rsidRDefault="001B6401" w:rsidP="001B6401">
            <w:pPr>
              <w:pStyle w:val="TableParagraph"/>
              <w:ind w:right="92"/>
              <w:jc w:val="both"/>
              <w:rPr>
                <w:rFonts w:asciiTheme="minorHAnsi" w:hAnsiTheme="minorHAnsi" w:cstheme="minorHAnsi"/>
                <w:lang w:val="pl-PL"/>
              </w:rPr>
            </w:pPr>
            <w:r w:rsidRPr="002A59EC">
              <w:rPr>
                <w:rFonts w:asciiTheme="minorHAnsi" w:hAnsiTheme="minorHAnsi" w:cstheme="minorHAnsi"/>
                <w:lang w:val="pl-PL"/>
              </w:rPr>
              <w:t>zabezpieczających</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przed</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usunięciem/modyfikacją</w:t>
            </w:r>
            <w:r w:rsidRPr="002A59EC">
              <w:rPr>
                <w:rFonts w:asciiTheme="minorHAnsi" w:hAnsiTheme="minorHAnsi" w:cstheme="minorHAnsi"/>
                <w:spacing w:val="-11"/>
                <w:lang w:val="pl-PL"/>
              </w:rPr>
              <w:t xml:space="preserve"> </w:t>
            </w:r>
            <w:r w:rsidRPr="002A59EC">
              <w:rPr>
                <w:rFonts w:asciiTheme="minorHAnsi" w:hAnsiTheme="minorHAnsi" w:cstheme="minorHAnsi"/>
                <w:spacing w:val="-2"/>
                <w:lang w:val="pl-PL"/>
              </w:rPr>
              <w:t>danych.</w:t>
            </w:r>
          </w:p>
        </w:tc>
      </w:tr>
      <w:tr w:rsidR="001B6401" w:rsidRPr="002A59EC" w14:paraId="57FA0705" w14:textId="77777777" w:rsidTr="00FD5CD8">
        <w:trPr>
          <w:trHeight w:val="1110"/>
        </w:trPr>
        <w:tc>
          <w:tcPr>
            <w:tcW w:w="500" w:type="dxa"/>
          </w:tcPr>
          <w:p w14:paraId="61921EB8" w14:textId="74E3FD96" w:rsidR="001B6401" w:rsidRPr="002A59EC" w:rsidRDefault="001B6401" w:rsidP="001B6401">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19.</w:t>
            </w:r>
          </w:p>
        </w:tc>
        <w:tc>
          <w:tcPr>
            <w:tcW w:w="8221" w:type="dxa"/>
          </w:tcPr>
          <w:p w14:paraId="54DCBB8F" w14:textId="77777777" w:rsidR="001B6401" w:rsidRPr="002A59EC" w:rsidRDefault="001B6401" w:rsidP="001B6401">
            <w:pPr>
              <w:pStyle w:val="TableParagraph"/>
              <w:ind w:right="90"/>
              <w:jc w:val="both"/>
              <w:rPr>
                <w:rFonts w:asciiTheme="minorHAnsi" w:hAnsiTheme="minorHAnsi" w:cstheme="minorHAnsi"/>
                <w:lang w:val="pl-PL"/>
              </w:rPr>
            </w:pPr>
            <w:r w:rsidRPr="002A59EC">
              <w:rPr>
                <w:rFonts w:asciiTheme="minorHAnsi" w:hAnsiTheme="minorHAnsi" w:cstheme="minorHAnsi"/>
                <w:lang w:val="pl-PL"/>
              </w:rPr>
              <w:t>Oferowane urządzenie wspiera (zapewnione jest formalne wsparcie producenta urządzenia),</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następujące</w:t>
            </w:r>
            <w:r w:rsidRPr="002A59EC">
              <w:rPr>
                <w:rFonts w:asciiTheme="minorHAnsi" w:hAnsiTheme="minorHAnsi" w:cstheme="minorHAnsi"/>
                <w:spacing w:val="-10"/>
                <w:lang w:val="pl-PL"/>
              </w:rPr>
              <w:t xml:space="preserve"> </w:t>
            </w:r>
            <w:r w:rsidRPr="002A59EC">
              <w:rPr>
                <w:rFonts w:asciiTheme="minorHAnsi" w:hAnsiTheme="minorHAnsi" w:cstheme="minorHAnsi"/>
                <w:lang w:val="pl-PL"/>
              </w:rPr>
              <w:t>aplikacje:</w:t>
            </w:r>
            <w:r w:rsidRPr="002A59EC">
              <w:rPr>
                <w:rFonts w:asciiTheme="minorHAnsi" w:hAnsiTheme="minorHAnsi" w:cstheme="minorHAnsi"/>
                <w:spacing w:val="-13"/>
                <w:lang w:val="pl-PL"/>
              </w:rPr>
              <w:t xml:space="preserve"> </w:t>
            </w:r>
            <w:proofErr w:type="spellStart"/>
            <w:r w:rsidRPr="002A59EC">
              <w:rPr>
                <w:rFonts w:asciiTheme="minorHAnsi" w:hAnsiTheme="minorHAnsi" w:cstheme="minorHAnsi"/>
                <w:lang w:val="pl-PL"/>
              </w:rPr>
              <w:t>Commvault</w:t>
            </w:r>
            <w:proofErr w:type="spellEnd"/>
            <w:r w:rsidRPr="002A59EC">
              <w:rPr>
                <w:rFonts w:asciiTheme="minorHAnsi" w:hAnsiTheme="minorHAnsi" w:cstheme="minorHAnsi"/>
                <w:lang w:val="pl-PL"/>
              </w:rPr>
              <w:t>,</w:t>
            </w:r>
            <w:r w:rsidRPr="002A59EC">
              <w:rPr>
                <w:rFonts w:asciiTheme="minorHAnsi" w:hAnsiTheme="minorHAnsi" w:cstheme="minorHAnsi"/>
                <w:spacing w:val="-11"/>
                <w:lang w:val="pl-PL"/>
              </w:rPr>
              <w:t xml:space="preserve"> </w:t>
            </w:r>
            <w:proofErr w:type="spellStart"/>
            <w:r w:rsidRPr="002A59EC">
              <w:rPr>
                <w:rFonts w:asciiTheme="minorHAnsi" w:hAnsiTheme="minorHAnsi" w:cstheme="minorHAnsi"/>
                <w:lang w:val="pl-PL"/>
              </w:rPr>
              <w:t>Veeam</w:t>
            </w:r>
            <w:proofErr w:type="spellEnd"/>
            <w:r w:rsidRPr="002A59EC">
              <w:rPr>
                <w:rFonts w:asciiTheme="minorHAnsi" w:hAnsiTheme="minorHAnsi" w:cstheme="minorHAnsi"/>
                <w:spacing w:val="-10"/>
                <w:lang w:val="pl-PL"/>
              </w:rPr>
              <w:t xml:space="preserve"> </w:t>
            </w:r>
            <w:r w:rsidRPr="002A59EC">
              <w:rPr>
                <w:rFonts w:asciiTheme="minorHAnsi" w:hAnsiTheme="minorHAnsi" w:cstheme="minorHAnsi"/>
                <w:lang w:val="pl-PL"/>
              </w:rPr>
              <w:t>Backup</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and</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Replication,</w:t>
            </w:r>
            <w:r w:rsidRPr="002A59EC">
              <w:rPr>
                <w:rFonts w:asciiTheme="minorHAnsi" w:hAnsiTheme="minorHAnsi" w:cstheme="minorHAnsi"/>
                <w:spacing w:val="-12"/>
                <w:lang w:val="pl-PL"/>
              </w:rPr>
              <w:t xml:space="preserve"> </w:t>
            </w:r>
            <w:proofErr w:type="spellStart"/>
            <w:r w:rsidRPr="002A59EC">
              <w:rPr>
                <w:rFonts w:asciiTheme="minorHAnsi" w:hAnsiTheme="minorHAnsi" w:cstheme="minorHAnsi"/>
                <w:lang w:val="pl-PL"/>
              </w:rPr>
              <w:t>NetWorker</w:t>
            </w:r>
            <w:proofErr w:type="spellEnd"/>
            <w:r w:rsidRPr="002A59EC">
              <w:rPr>
                <w:rFonts w:asciiTheme="minorHAnsi" w:hAnsiTheme="minorHAnsi" w:cstheme="minorHAnsi"/>
                <w:lang w:val="pl-PL"/>
              </w:rPr>
              <w:t>. W przypadku współpracy z każdą z poniższych aplikacji:</w:t>
            </w:r>
          </w:p>
          <w:p w14:paraId="33143CC9" w14:textId="77777777" w:rsidR="001B6401" w:rsidRPr="002A59EC" w:rsidRDefault="001B6401" w:rsidP="001B6401">
            <w:pPr>
              <w:pStyle w:val="TableParagraph"/>
              <w:numPr>
                <w:ilvl w:val="0"/>
                <w:numId w:val="16"/>
              </w:numPr>
              <w:tabs>
                <w:tab w:val="left" w:pos="513"/>
              </w:tabs>
              <w:spacing w:before="22"/>
              <w:rPr>
                <w:rFonts w:asciiTheme="minorHAnsi" w:hAnsiTheme="minorHAnsi" w:cstheme="minorHAnsi"/>
                <w:lang w:val="pl-PL"/>
              </w:rPr>
            </w:pPr>
            <w:proofErr w:type="spellStart"/>
            <w:r w:rsidRPr="002A59EC">
              <w:rPr>
                <w:rFonts w:asciiTheme="minorHAnsi" w:hAnsiTheme="minorHAnsi" w:cstheme="minorHAnsi"/>
                <w:spacing w:val="-2"/>
                <w:lang w:val="pl-PL"/>
              </w:rPr>
              <w:t>Commvault</w:t>
            </w:r>
            <w:proofErr w:type="spellEnd"/>
          </w:p>
          <w:p w14:paraId="2A6CAAB6" w14:textId="77777777" w:rsidR="001B6401" w:rsidRPr="002A59EC" w:rsidRDefault="001B6401" w:rsidP="002A59EC">
            <w:pPr>
              <w:pStyle w:val="TableParagraph"/>
              <w:numPr>
                <w:ilvl w:val="0"/>
                <w:numId w:val="16"/>
              </w:numPr>
              <w:tabs>
                <w:tab w:val="left" w:pos="513"/>
              </w:tabs>
              <w:rPr>
                <w:rFonts w:asciiTheme="minorHAnsi" w:hAnsiTheme="minorHAnsi" w:cstheme="minorHAnsi"/>
                <w:lang w:val="pl-PL"/>
              </w:rPr>
            </w:pPr>
            <w:proofErr w:type="spellStart"/>
            <w:r w:rsidRPr="002A59EC">
              <w:rPr>
                <w:rFonts w:asciiTheme="minorHAnsi" w:hAnsiTheme="minorHAnsi" w:cstheme="minorHAnsi"/>
                <w:lang w:val="pl-PL"/>
              </w:rPr>
              <w:t>Veeam</w:t>
            </w:r>
            <w:proofErr w:type="spellEnd"/>
            <w:r w:rsidRPr="002A59EC">
              <w:rPr>
                <w:rFonts w:asciiTheme="minorHAnsi" w:hAnsiTheme="minorHAnsi" w:cstheme="minorHAnsi"/>
                <w:spacing w:val="-2"/>
                <w:lang w:val="pl-PL"/>
              </w:rPr>
              <w:t xml:space="preserve"> </w:t>
            </w:r>
            <w:r w:rsidRPr="002A59EC">
              <w:rPr>
                <w:rFonts w:asciiTheme="minorHAnsi" w:hAnsiTheme="minorHAnsi" w:cstheme="minorHAnsi"/>
                <w:lang w:val="pl-PL"/>
              </w:rPr>
              <w:t>Backup</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and</w:t>
            </w:r>
            <w:r w:rsidRPr="002A59EC">
              <w:rPr>
                <w:rFonts w:asciiTheme="minorHAnsi" w:hAnsiTheme="minorHAnsi" w:cstheme="minorHAnsi"/>
                <w:spacing w:val="-4"/>
                <w:lang w:val="pl-PL"/>
              </w:rPr>
              <w:t xml:space="preserve"> </w:t>
            </w:r>
            <w:r w:rsidRPr="002A59EC">
              <w:rPr>
                <w:rFonts w:asciiTheme="minorHAnsi" w:hAnsiTheme="minorHAnsi" w:cstheme="minorHAnsi"/>
                <w:spacing w:val="-2"/>
                <w:lang w:val="pl-PL"/>
              </w:rPr>
              <w:t>Replication</w:t>
            </w:r>
          </w:p>
          <w:p w14:paraId="25DDCABB" w14:textId="77777777" w:rsidR="001B6401" w:rsidRPr="002A59EC" w:rsidRDefault="001B6401" w:rsidP="002A59EC">
            <w:pPr>
              <w:pStyle w:val="TableParagraph"/>
              <w:numPr>
                <w:ilvl w:val="0"/>
                <w:numId w:val="16"/>
              </w:numPr>
              <w:tabs>
                <w:tab w:val="left" w:pos="513"/>
              </w:tabs>
              <w:rPr>
                <w:rFonts w:asciiTheme="minorHAnsi" w:hAnsiTheme="minorHAnsi" w:cstheme="minorHAnsi"/>
                <w:lang w:val="pl-PL"/>
              </w:rPr>
            </w:pPr>
            <w:proofErr w:type="spellStart"/>
            <w:r w:rsidRPr="002A59EC">
              <w:rPr>
                <w:rFonts w:asciiTheme="minorHAnsi" w:hAnsiTheme="minorHAnsi" w:cstheme="minorHAnsi"/>
                <w:spacing w:val="-2"/>
                <w:lang w:val="pl-PL"/>
              </w:rPr>
              <w:t>NetWorker</w:t>
            </w:r>
            <w:proofErr w:type="spellEnd"/>
          </w:p>
          <w:p w14:paraId="48B72DC4" w14:textId="77777777" w:rsidR="001B6401" w:rsidRPr="002A59EC" w:rsidRDefault="001B6401" w:rsidP="001B6401">
            <w:pPr>
              <w:pStyle w:val="TableParagraph"/>
              <w:spacing w:before="134"/>
              <w:ind w:right="93"/>
              <w:jc w:val="both"/>
              <w:rPr>
                <w:rFonts w:asciiTheme="minorHAnsi" w:hAnsiTheme="minorHAnsi" w:cstheme="minorHAnsi"/>
                <w:lang w:val="pl-PL"/>
              </w:rPr>
            </w:pPr>
            <w:r w:rsidRPr="002A59EC">
              <w:rPr>
                <w:rFonts w:asciiTheme="minorHAnsi" w:hAnsiTheme="minorHAnsi" w:cstheme="minorHAnsi"/>
                <w:lang w:val="pl-PL"/>
              </w:rPr>
              <w:t>urządzenie</w:t>
            </w:r>
            <w:r w:rsidRPr="002A59EC">
              <w:rPr>
                <w:rFonts w:asciiTheme="minorHAnsi" w:hAnsiTheme="minorHAnsi" w:cstheme="minorHAnsi"/>
                <w:spacing w:val="-1"/>
                <w:lang w:val="pl-PL"/>
              </w:rPr>
              <w:t xml:space="preserve"> </w:t>
            </w:r>
            <w:r w:rsidRPr="002A59EC">
              <w:rPr>
                <w:rFonts w:asciiTheme="minorHAnsi" w:hAnsiTheme="minorHAnsi" w:cstheme="minorHAnsi"/>
                <w:lang w:val="pl-PL"/>
              </w:rPr>
              <w:t>umożliwia</w:t>
            </w:r>
            <w:r w:rsidRPr="002A59EC">
              <w:rPr>
                <w:rFonts w:asciiTheme="minorHAnsi" w:hAnsiTheme="minorHAnsi" w:cstheme="minorHAnsi"/>
                <w:spacing w:val="-3"/>
                <w:lang w:val="pl-PL"/>
              </w:rPr>
              <w:t xml:space="preserve"> </w:t>
            </w:r>
            <w:proofErr w:type="spellStart"/>
            <w:r w:rsidRPr="002A59EC">
              <w:rPr>
                <w:rFonts w:asciiTheme="minorHAnsi" w:hAnsiTheme="minorHAnsi" w:cstheme="minorHAnsi"/>
                <w:lang w:val="pl-PL"/>
              </w:rPr>
              <w:t>deduplikację</w:t>
            </w:r>
            <w:proofErr w:type="spellEnd"/>
            <w:r w:rsidRPr="002A59EC">
              <w:rPr>
                <w:rFonts w:asciiTheme="minorHAnsi" w:hAnsiTheme="minorHAnsi" w:cstheme="minorHAnsi"/>
                <w:spacing w:val="-3"/>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2"/>
                <w:lang w:val="pl-PL"/>
              </w:rPr>
              <w:t xml:space="preserve"> </w:t>
            </w:r>
            <w:r w:rsidRPr="002A59EC">
              <w:rPr>
                <w:rFonts w:asciiTheme="minorHAnsi" w:hAnsiTheme="minorHAnsi" w:cstheme="minorHAnsi"/>
                <w:lang w:val="pl-PL"/>
              </w:rPr>
              <w:t>źródle</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przypadku</w:t>
            </w:r>
            <w:r w:rsidRPr="002A59EC">
              <w:rPr>
                <w:rFonts w:asciiTheme="minorHAnsi" w:hAnsiTheme="minorHAnsi" w:cstheme="minorHAnsi"/>
                <w:spacing w:val="-2"/>
                <w:lang w:val="pl-PL"/>
              </w:rPr>
              <w:t xml:space="preserve"> </w:t>
            </w:r>
            <w:proofErr w:type="spellStart"/>
            <w:r w:rsidRPr="002A59EC">
              <w:rPr>
                <w:rFonts w:asciiTheme="minorHAnsi" w:hAnsiTheme="minorHAnsi" w:cstheme="minorHAnsi"/>
                <w:lang w:val="pl-PL"/>
              </w:rPr>
              <w:t>Commvault</w:t>
            </w:r>
            <w:proofErr w:type="spellEnd"/>
            <w:r w:rsidRPr="002A59EC">
              <w:rPr>
                <w:rFonts w:asciiTheme="minorHAnsi" w:hAnsiTheme="minorHAnsi" w:cstheme="minorHAnsi"/>
                <w:lang w:val="pl-PL"/>
              </w:rPr>
              <w:t>:</w:t>
            </w:r>
            <w:r w:rsidRPr="002A59EC">
              <w:rPr>
                <w:rFonts w:asciiTheme="minorHAnsi" w:hAnsiTheme="minorHAnsi" w:cstheme="minorHAnsi"/>
                <w:spacing w:val="-2"/>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poziomie</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Media Server</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a</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także</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Client</w:t>
            </w:r>
            <w:r w:rsidRPr="002A59EC">
              <w:rPr>
                <w:rFonts w:asciiTheme="minorHAnsi" w:hAnsiTheme="minorHAnsi" w:cstheme="minorHAnsi"/>
                <w:spacing w:val="-11"/>
                <w:lang w:val="pl-PL"/>
              </w:rPr>
              <w:t xml:space="preserve"> </w:t>
            </w:r>
            <w:r w:rsidRPr="002A59EC">
              <w:rPr>
                <w:rFonts w:asciiTheme="minorHAnsi" w:hAnsiTheme="minorHAnsi" w:cstheme="minorHAnsi"/>
                <w:lang w:val="pl-PL"/>
              </w:rPr>
              <w:t>Direct</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przy</w:t>
            </w:r>
            <w:r w:rsidRPr="002A59EC">
              <w:rPr>
                <w:rFonts w:asciiTheme="minorHAnsi" w:hAnsiTheme="minorHAnsi" w:cstheme="minorHAnsi"/>
                <w:spacing w:val="-11"/>
                <w:lang w:val="pl-PL"/>
              </w:rPr>
              <w:t xml:space="preserve"> </w:t>
            </w:r>
            <w:r w:rsidRPr="002A59EC">
              <w:rPr>
                <w:rFonts w:asciiTheme="minorHAnsi" w:hAnsiTheme="minorHAnsi" w:cstheme="minorHAnsi"/>
                <w:lang w:val="pl-PL"/>
              </w:rPr>
              <w:t>użyciu</w:t>
            </w:r>
            <w:r w:rsidRPr="002A59EC">
              <w:rPr>
                <w:rFonts w:asciiTheme="minorHAnsi" w:hAnsiTheme="minorHAnsi" w:cstheme="minorHAnsi"/>
                <w:spacing w:val="-12"/>
                <w:lang w:val="pl-PL"/>
              </w:rPr>
              <w:t xml:space="preserve"> </w:t>
            </w:r>
            <w:proofErr w:type="spellStart"/>
            <w:r w:rsidRPr="002A59EC">
              <w:rPr>
                <w:rFonts w:asciiTheme="minorHAnsi" w:hAnsiTheme="minorHAnsi" w:cstheme="minorHAnsi"/>
                <w:lang w:val="pl-PL"/>
              </w:rPr>
              <w:t>storage</w:t>
            </w:r>
            <w:proofErr w:type="spellEnd"/>
            <w:r w:rsidRPr="002A59EC">
              <w:rPr>
                <w:rFonts w:asciiTheme="minorHAnsi" w:hAnsiTheme="minorHAnsi" w:cstheme="minorHAnsi"/>
                <w:spacing w:val="-11"/>
                <w:lang w:val="pl-PL"/>
              </w:rPr>
              <w:t xml:space="preserve"> </w:t>
            </w:r>
            <w:proofErr w:type="spellStart"/>
            <w:r w:rsidRPr="002A59EC">
              <w:rPr>
                <w:rFonts w:asciiTheme="minorHAnsi" w:hAnsiTheme="minorHAnsi" w:cstheme="minorHAnsi"/>
                <w:lang w:val="pl-PL"/>
              </w:rPr>
              <w:t>accelerator</w:t>
            </w:r>
            <w:proofErr w:type="spellEnd"/>
            <w:r w:rsidRPr="002A59EC">
              <w:rPr>
                <w:rFonts w:asciiTheme="minorHAnsi" w:hAnsiTheme="minorHAnsi" w:cstheme="minorHAnsi"/>
                <w:lang w:val="pl-PL"/>
              </w:rPr>
              <w:t>,</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10"/>
                <w:lang w:val="pl-PL"/>
              </w:rPr>
              <w:t xml:space="preserve"> </w:t>
            </w:r>
            <w:r w:rsidRPr="002A59EC">
              <w:rPr>
                <w:rFonts w:asciiTheme="minorHAnsi" w:hAnsiTheme="minorHAnsi" w:cstheme="minorHAnsi"/>
                <w:lang w:val="pl-PL"/>
              </w:rPr>
              <w:t>przypadku</w:t>
            </w:r>
            <w:r w:rsidRPr="002A59EC">
              <w:rPr>
                <w:rFonts w:asciiTheme="minorHAnsi" w:hAnsiTheme="minorHAnsi" w:cstheme="minorHAnsi"/>
                <w:spacing w:val="27"/>
                <w:lang w:val="pl-PL"/>
              </w:rPr>
              <w:t xml:space="preserve"> </w:t>
            </w:r>
            <w:proofErr w:type="spellStart"/>
            <w:r w:rsidRPr="002A59EC">
              <w:rPr>
                <w:rFonts w:asciiTheme="minorHAnsi" w:hAnsiTheme="minorHAnsi" w:cstheme="minorHAnsi"/>
                <w:lang w:val="pl-PL"/>
              </w:rPr>
              <w:t>Veeam</w:t>
            </w:r>
            <w:proofErr w:type="spellEnd"/>
            <w:r w:rsidRPr="002A59EC">
              <w:rPr>
                <w:rFonts w:asciiTheme="minorHAnsi" w:hAnsiTheme="minorHAnsi" w:cstheme="minorHAnsi"/>
                <w:spacing w:val="-12"/>
                <w:lang w:val="pl-PL"/>
              </w:rPr>
              <w:t xml:space="preserve"> </w:t>
            </w:r>
            <w:r w:rsidRPr="002A59EC">
              <w:rPr>
                <w:rFonts w:asciiTheme="minorHAnsi" w:hAnsiTheme="minorHAnsi" w:cstheme="minorHAnsi"/>
                <w:lang w:val="pl-PL"/>
              </w:rPr>
              <w:t>Backup</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 xml:space="preserve">and Replication na poziomie </w:t>
            </w:r>
            <w:proofErr w:type="spellStart"/>
            <w:r w:rsidRPr="002A59EC">
              <w:rPr>
                <w:rFonts w:asciiTheme="minorHAnsi" w:hAnsiTheme="minorHAnsi" w:cstheme="minorHAnsi"/>
                <w:lang w:val="pl-PL"/>
              </w:rPr>
              <w:t>Veeam</w:t>
            </w:r>
            <w:proofErr w:type="spellEnd"/>
            <w:r w:rsidRPr="002A59EC">
              <w:rPr>
                <w:rFonts w:asciiTheme="minorHAnsi" w:hAnsiTheme="minorHAnsi" w:cstheme="minorHAnsi"/>
                <w:lang w:val="pl-PL"/>
              </w:rPr>
              <w:t xml:space="preserve"> Data </w:t>
            </w:r>
            <w:proofErr w:type="spellStart"/>
            <w:r w:rsidRPr="002A59EC">
              <w:rPr>
                <w:rFonts w:asciiTheme="minorHAnsi" w:hAnsiTheme="minorHAnsi" w:cstheme="minorHAnsi"/>
                <w:lang w:val="pl-PL"/>
              </w:rPr>
              <w:t>Mover</w:t>
            </w:r>
            <w:proofErr w:type="spellEnd"/>
            <w:r w:rsidRPr="002A59EC">
              <w:rPr>
                <w:rFonts w:asciiTheme="minorHAnsi" w:hAnsiTheme="minorHAnsi" w:cstheme="minorHAnsi"/>
                <w:lang w:val="pl-PL"/>
              </w:rPr>
              <w:t xml:space="preserve">), w przypadku </w:t>
            </w:r>
            <w:proofErr w:type="spellStart"/>
            <w:r w:rsidRPr="002A59EC">
              <w:rPr>
                <w:rFonts w:asciiTheme="minorHAnsi" w:hAnsiTheme="minorHAnsi" w:cstheme="minorHAnsi"/>
                <w:lang w:val="pl-PL"/>
              </w:rPr>
              <w:t>NetWorker</w:t>
            </w:r>
            <w:proofErr w:type="spellEnd"/>
            <w:r w:rsidRPr="002A59EC">
              <w:rPr>
                <w:rFonts w:asciiTheme="minorHAnsi" w:hAnsiTheme="minorHAnsi" w:cstheme="minorHAnsi"/>
                <w:lang w:val="pl-PL"/>
              </w:rPr>
              <w:t xml:space="preserve"> na poziomie standardowego klienta) i przesłanie nowych, nie znajdujących się jeszcze na urządzeniu bloków poprzez sieć LAN.</w:t>
            </w:r>
          </w:p>
          <w:p w14:paraId="3DB15AED" w14:textId="48B7ECC3" w:rsidR="001B6401" w:rsidRPr="002A59EC" w:rsidRDefault="001B6401" w:rsidP="00FD017E">
            <w:pPr>
              <w:pStyle w:val="TableParagraph"/>
              <w:ind w:right="95"/>
              <w:jc w:val="both"/>
              <w:rPr>
                <w:rFonts w:asciiTheme="minorHAnsi" w:hAnsiTheme="minorHAnsi" w:cstheme="minorHAnsi"/>
                <w:lang w:val="pl-PL"/>
              </w:rPr>
            </w:pPr>
            <w:proofErr w:type="spellStart"/>
            <w:r w:rsidRPr="002A59EC">
              <w:rPr>
                <w:rFonts w:asciiTheme="minorHAnsi" w:hAnsiTheme="minorHAnsi" w:cstheme="minorHAnsi"/>
                <w:lang w:val="pl-PL"/>
              </w:rPr>
              <w:t>Deduplikacja</w:t>
            </w:r>
            <w:proofErr w:type="spellEnd"/>
            <w:r w:rsidRPr="002A59EC">
              <w:rPr>
                <w:rFonts w:asciiTheme="minorHAnsi" w:hAnsiTheme="minorHAnsi" w:cstheme="minorHAnsi"/>
                <w:spacing w:val="-8"/>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wyżej</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wymienionych</w:t>
            </w:r>
            <w:r w:rsidRPr="002A59EC">
              <w:rPr>
                <w:rFonts w:asciiTheme="minorHAnsi" w:hAnsiTheme="minorHAnsi" w:cstheme="minorHAnsi"/>
                <w:spacing w:val="-8"/>
                <w:lang w:val="pl-PL"/>
              </w:rPr>
              <w:t xml:space="preserve"> </w:t>
            </w:r>
            <w:r w:rsidRPr="002A59EC">
              <w:rPr>
                <w:rFonts w:asciiTheme="minorHAnsi" w:hAnsiTheme="minorHAnsi" w:cstheme="minorHAnsi"/>
                <w:lang w:val="pl-PL"/>
              </w:rPr>
              <w:t>przypadkach</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zapewnia,</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że</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do</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oferowanego</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urządzenia są</w:t>
            </w:r>
            <w:r w:rsidRPr="002A59EC">
              <w:rPr>
                <w:rFonts w:asciiTheme="minorHAnsi" w:hAnsiTheme="minorHAnsi" w:cstheme="minorHAnsi"/>
                <w:spacing w:val="-9"/>
                <w:lang w:val="pl-PL"/>
              </w:rPr>
              <w:t xml:space="preserve"> </w:t>
            </w:r>
            <w:r w:rsidRPr="002A59EC">
              <w:rPr>
                <w:rFonts w:asciiTheme="minorHAnsi" w:hAnsiTheme="minorHAnsi" w:cstheme="minorHAnsi"/>
                <w:lang w:val="pl-PL"/>
              </w:rPr>
              <w:t>transmitowane</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poprzez</w:t>
            </w:r>
            <w:r w:rsidRPr="002A59EC">
              <w:rPr>
                <w:rFonts w:asciiTheme="minorHAnsi" w:hAnsiTheme="minorHAnsi" w:cstheme="minorHAnsi"/>
                <w:spacing w:val="-8"/>
                <w:lang w:val="pl-PL"/>
              </w:rPr>
              <w:t xml:space="preserve"> </w:t>
            </w:r>
            <w:r w:rsidRPr="002A59EC">
              <w:rPr>
                <w:rFonts w:asciiTheme="minorHAnsi" w:hAnsiTheme="minorHAnsi" w:cstheme="minorHAnsi"/>
                <w:lang w:val="pl-PL"/>
              </w:rPr>
              <w:t>sieć</w:t>
            </w:r>
            <w:r w:rsidRPr="002A59EC">
              <w:rPr>
                <w:rFonts w:asciiTheme="minorHAnsi" w:hAnsiTheme="minorHAnsi" w:cstheme="minorHAnsi"/>
                <w:spacing w:val="-8"/>
                <w:lang w:val="pl-PL"/>
              </w:rPr>
              <w:t xml:space="preserve"> </w:t>
            </w:r>
            <w:r w:rsidRPr="002A59EC">
              <w:rPr>
                <w:rFonts w:asciiTheme="minorHAnsi" w:hAnsiTheme="minorHAnsi" w:cstheme="minorHAnsi"/>
                <w:lang w:val="pl-PL"/>
              </w:rPr>
              <w:t>LAN</w:t>
            </w:r>
            <w:r w:rsidRPr="002A59EC">
              <w:rPr>
                <w:rFonts w:asciiTheme="minorHAnsi" w:hAnsiTheme="minorHAnsi" w:cstheme="minorHAnsi"/>
                <w:spacing w:val="-8"/>
                <w:lang w:val="pl-PL"/>
              </w:rPr>
              <w:t xml:space="preserve"> </w:t>
            </w:r>
            <w:r w:rsidRPr="002A59EC">
              <w:rPr>
                <w:rFonts w:asciiTheme="minorHAnsi" w:hAnsiTheme="minorHAnsi" w:cstheme="minorHAnsi"/>
                <w:lang w:val="pl-PL"/>
              </w:rPr>
              <w:t>jedynie</w:t>
            </w:r>
            <w:r w:rsidRPr="002A59EC">
              <w:rPr>
                <w:rFonts w:asciiTheme="minorHAnsi" w:hAnsiTheme="minorHAnsi" w:cstheme="minorHAnsi"/>
                <w:spacing w:val="-9"/>
                <w:lang w:val="pl-PL"/>
              </w:rPr>
              <w:t xml:space="preserve"> </w:t>
            </w:r>
            <w:r w:rsidRPr="002A59EC">
              <w:rPr>
                <w:rFonts w:asciiTheme="minorHAnsi" w:hAnsiTheme="minorHAnsi" w:cstheme="minorHAnsi"/>
                <w:lang w:val="pl-PL"/>
              </w:rPr>
              <w:t>fragmenty</w:t>
            </w:r>
            <w:r w:rsidRPr="002A59EC">
              <w:rPr>
                <w:rFonts w:asciiTheme="minorHAnsi" w:hAnsiTheme="minorHAnsi" w:cstheme="minorHAnsi"/>
                <w:spacing w:val="-8"/>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9"/>
                <w:lang w:val="pl-PL"/>
              </w:rPr>
              <w:t xml:space="preserve"> </w:t>
            </w:r>
            <w:r w:rsidRPr="002A59EC">
              <w:rPr>
                <w:rFonts w:asciiTheme="minorHAnsi" w:hAnsiTheme="minorHAnsi" w:cstheme="minorHAnsi"/>
                <w:lang w:val="pl-PL"/>
              </w:rPr>
              <w:t>nie</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znajdujące</w:t>
            </w:r>
            <w:r w:rsidRPr="002A59EC">
              <w:rPr>
                <w:rFonts w:asciiTheme="minorHAnsi" w:hAnsiTheme="minorHAnsi" w:cstheme="minorHAnsi"/>
                <w:spacing w:val="-8"/>
                <w:lang w:val="pl-PL"/>
              </w:rPr>
              <w:t xml:space="preserve"> </w:t>
            </w:r>
            <w:r w:rsidRPr="002A59EC">
              <w:rPr>
                <w:rFonts w:asciiTheme="minorHAnsi" w:hAnsiTheme="minorHAnsi" w:cstheme="minorHAnsi"/>
                <w:lang w:val="pl-PL"/>
              </w:rPr>
              <w:t>się</w:t>
            </w:r>
            <w:r w:rsidRPr="002A59EC">
              <w:rPr>
                <w:rFonts w:asciiTheme="minorHAnsi" w:hAnsiTheme="minorHAnsi" w:cstheme="minorHAnsi"/>
                <w:spacing w:val="-10"/>
                <w:lang w:val="pl-PL"/>
              </w:rPr>
              <w:t xml:space="preserve"> </w:t>
            </w:r>
            <w:r w:rsidRPr="002A59EC">
              <w:rPr>
                <w:rFonts w:asciiTheme="minorHAnsi" w:hAnsiTheme="minorHAnsi" w:cstheme="minorHAnsi"/>
                <w:spacing w:val="-2"/>
                <w:lang w:val="pl-PL"/>
              </w:rPr>
              <w:t>dotychczas</w:t>
            </w:r>
            <w:r w:rsidR="00FD017E">
              <w:rPr>
                <w:rFonts w:asciiTheme="minorHAnsi" w:hAnsiTheme="minorHAnsi" w:cstheme="minorHAnsi"/>
                <w:spacing w:val="-2"/>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1"/>
                <w:lang w:val="pl-PL"/>
              </w:rPr>
              <w:t xml:space="preserve"> </w:t>
            </w:r>
            <w:r w:rsidRPr="002A59EC">
              <w:rPr>
                <w:rFonts w:asciiTheme="minorHAnsi" w:hAnsiTheme="minorHAnsi" w:cstheme="minorHAnsi"/>
                <w:spacing w:val="-2"/>
                <w:lang w:val="pl-PL"/>
              </w:rPr>
              <w:t>urządzeniu.</w:t>
            </w:r>
          </w:p>
        </w:tc>
      </w:tr>
      <w:tr w:rsidR="001B6401" w:rsidRPr="002A59EC" w14:paraId="698EFDAE" w14:textId="77777777" w:rsidTr="00FD017E">
        <w:trPr>
          <w:trHeight w:val="752"/>
        </w:trPr>
        <w:tc>
          <w:tcPr>
            <w:tcW w:w="500" w:type="dxa"/>
          </w:tcPr>
          <w:p w14:paraId="7B975EE4" w14:textId="14CD2222" w:rsidR="001B6401" w:rsidRPr="002A59EC" w:rsidRDefault="001B6401" w:rsidP="001B6401">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20.</w:t>
            </w:r>
          </w:p>
        </w:tc>
        <w:tc>
          <w:tcPr>
            <w:tcW w:w="8221" w:type="dxa"/>
          </w:tcPr>
          <w:p w14:paraId="5A0A09F6" w14:textId="77777777" w:rsidR="001B6401" w:rsidRPr="002A59EC" w:rsidRDefault="001B6401" w:rsidP="001B6401">
            <w:pPr>
              <w:pStyle w:val="TableParagraph"/>
              <w:spacing w:line="259" w:lineRule="auto"/>
              <w:ind w:right="92"/>
              <w:jc w:val="both"/>
              <w:rPr>
                <w:rFonts w:asciiTheme="minorHAnsi" w:hAnsiTheme="minorHAnsi" w:cstheme="minorHAnsi"/>
                <w:lang w:val="pl-PL"/>
              </w:rPr>
            </w:pPr>
            <w:r w:rsidRPr="002A59EC">
              <w:rPr>
                <w:rFonts w:asciiTheme="minorHAnsi" w:hAnsiTheme="minorHAnsi" w:cstheme="minorHAnsi"/>
                <w:lang w:val="pl-PL"/>
              </w:rPr>
              <w:t xml:space="preserve">W przypadku przyjmowania backupów z </w:t>
            </w:r>
            <w:proofErr w:type="spellStart"/>
            <w:r w:rsidRPr="002A59EC">
              <w:rPr>
                <w:rFonts w:asciiTheme="minorHAnsi" w:hAnsiTheme="minorHAnsi" w:cstheme="minorHAnsi"/>
                <w:lang w:val="pl-PL"/>
              </w:rPr>
              <w:t>Commvault</w:t>
            </w:r>
            <w:proofErr w:type="spellEnd"/>
            <w:r w:rsidRPr="002A59EC">
              <w:rPr>
                <w:rFonts w:asciiTheme="minorHAnsi" w:hAnsiTheme="minorHAnsi" w:cstheme="minorHAnsi"/>
                <w:lang w:val="pl-PL"/>
              </w:rPr>
              <w:t xml:space="preserve">, </w:t>
            </w:r>
            <w:proofErr w:type="spellStart"/>
            <w:r w:rsidRPr="002A59EC">
              <w:rPr>
                <w:rFonts w:asciiTheme="minorHAnsi" w:hAnsiTheme="minorHAnsi" w:cstheme="minorHAnsi"/>
                <w:lang w:val="pl-PL"/>
              </w:rPr>
              <w:t>Veeam</w:t>
            </w:r>
            <w:proofErr w:type="spellEnd"/>
            <w:r w:rsidRPr="002A59EC">
              <w:rPr>
                <w:rFonts w:asciiTheme="minorHAnsi" w:hAnsiTheme="minorHAnsi" w:cstheme="minorHAnsi"/>
                <w:lang w:val="pl-PL"/>
              </w:rPr>
              <w:t xml:space="preserve"> Backup and Replication, </w:t>
            </w:r>
            <w:proofErr w:type="spellStart"/>
            <w:r w:rsidRPr="002A59EC">
              <w:rPr>
                <w:rFonts w:asciiTheme="minorHAnsi" w:hAnsiTheme="minorHAnsi" w:cstheme="minorHAnsi"/>
                <w:lang w:val="pl-PL"/>
              </w:rPr>
              <w:t>NetWorker</w:t>
            </w:r>
            <w:proofErr w:type="spellEnd"/>
            <w:r w:rsidRPr="002A59EC">
              <w:rPr>
                <w:rFonts w:asciiTheme="minorHAnsi" w:hAnsiTheme="minorHAnsi" w:cstheme="minorHAnsi"/>
                <w:lang w:val="pl-PL"/>
              </w:rPr>
              <w:t xml:space="preserve">, urządzenie umożliwia </w:t>
            </w:r>
            <w:proofErr w:type="spellStart"/>
            <w:r w:rsidRPr="002A59EC">
              <w:rPr>
                <w:rFonts w:asciiTheme="minorHAnsi" w:hAnsiTheme="minorHAnsi" w:cstheme="minorHAnsi"/>
                <w:lang w:val="pl-PL"/>
              </w:rPr>
              <w:t>deduplikację</w:t>
            </w:r>
            <w:proofErr w:type="spellEnd"/>
            <w:r w:rsidRPr="002A59EC">
              <w:rPr>
                <w:rFonts w:asciiTheme="minorHAnsi" w:hAnsiTheme="minorHAnsi" w:cstheme="minorHAnsi"/>
                <w:lang w:val="pl-PL"/>
              </w:rPr>
              <w:t xml:space="preserve"> na źródle (na poziomie Media Server dla </w:t>
            </w:r>
            <w:proofErr w:type="spellStart"/>
            <w:r w:rsidRPr="002A59EC">
              <w:rPr>
                <w:rFonts w:asciiTheme="minorHAnsi" w:hAnsiTheme="minorHAnsi" w:cstheme="minorHAnsi"/>
                <w:lang w:val="pl-PL"/>
              </w:rPr>
              <w:t>CommVault</w:t>
            </w:r>
            <w:proofErr w:type="spellEnd"/>
            <w:r w:rsidRPr="002A59EC">
              <w:rPr>
                <w:rFonts w:asciiTheme="minorHAnsi" w:hAnsiTheme="minorHAnsi" w:cstheme="minorHAnsi"/>
                <w:lang w:val="pl-PL"/>
              </w:rPr>
              <w:t xml:space="preserve">, Data </w:t>
            </w:r>
            <w:proofErr w:type="spellStart"/>
            <w:r w:rsidRPr="002A59EC">
              <w:rPr>
                <w:rFonts w:asciiTheme="minorHAnsi" w:hAnsiTheme="minorHAnsi" w:cstheme="minorHAnsi"/>
                <w:lang w:val="pl-PL"/>
              </w:rPr>
              <w:t>Mover</w:t>
            </w:r>
            <w:proofErr w:type="spellEnd"/>
            <w:r w:rsidRPr="002A59EC">
              <w:rPr>
                <w:rFonts w:asciiTheme="minorHAnsi" w:hAnsiTheme="minorHAnsi" w:cstheme="minorHAnsi"/>
                <w:lang w:val="pl-PL"/>
              </w:rPr>
              <w:t xml:space="preserve"> dla </w:t>
            </w:r>
            <w:proofErr w:type="spellStart"/>
            <w:r w:rsidRPr="002A59EC">
              <w:rPr>
                <w:rFonts w:asciiTheme="minorHAnsi" w:hAnsiTheme="minorHAnsi" w:cstheme="minorHAnsi"/>
                <w:lang w:val="pl-PL"/>
              </w:rPr>
              <w:t>Veeam</w:t>
            </w:r>
            <w:proofErr w:type="spellEnd"/>
            <w:r w:rsidRPr="002A59EC">
              <w:rPr>
                <w:rFonts w:asciiTheme="minorHAnsi" w:hAnsiTheme="minorHAnsi" w:cstheme="minorHAnsi"/>
                <w:lang w:val="pl-PL"/>
              </w:rPr>
              <w:t xml:space="preserve">, klienta dla </w:t>
            </w:r>
            <w:proofErr w:type="spellStart"/>
            <w:r w:rsidRPr="002A59EC">
              <w:rPr>
                <w:rFonts w:asciiTheme="minorHAnsi" w:hAnsiTheme="minorHAnsi" w:cstheme="minorHAnsi"/>
                <w:lang w:val="pl-PL"/>
              </w:rPr>
              <w:t>NetWorker</w:t>
            </w:r>
            <w:proofErr w:type="spellEnd"/>
            <w:r w:rsidRPr="002A59EC">
              <w:rPr>
                <w:rFonts w:asciiTheme="minorHAnsi" w:hAnsiTheme="minorHAnsi" w:cstheme="minorHAnsi"/>
                <w:lang w:val="pl-PL"/>
              </w:rPr>
              <w:t>)</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i przesłanie nowych, nieznajdujących się jeszcze na urządzeniu bloków poprzez sieć FC.</w:t>
            </w:r>
          </w:p>
          <w:p w14:paraId="4E2D08CB" w14:textId="77777777" w:rsidR="001B6401" w:rsidRPr="002A59EC" w:rsidRDefault="001B6401" w:rsidP="001B6401">
            <w:pPr>
              <w:pStyle w:val="TableParagraph"/>
              <w:spacing w:line="268" w:lineRule="exact"/>
              <w:jc w:val="both"/>
              <w:rPr>
                <w:rFonts w:asciiTheme="minorHAnsi" w:hAnsiTheme="minorHAnsi" w:cstheme="minorHAnsi"/>
                <w:lang w:val="pl-PL"/>
              </w:rPr>
            </w:pPr>
            <w:proofErr w:type="spellStart"/>
            <w:r w:rsidRPr="002A59EC">
              <w:rPr>
                <w:rFonts w:asciiTheme="minorHAnsi" w:hAnsiTheme="minorHAnsi" w:cstheme="minorHAnsi"/>
                <w:lang w:val="pl-PL"/>
              </w:rPr>
              <w:t>Deduplikacja</w:t>
            </w:r>
            <w:proofErr w:type="spellEnd"/>
            <w:r w:rsidRPr="002A59EC">
              <w:rPr>
                <w:rFonts w:asciiTheme="minorHAnsi" w:hAnsiTheme="minorHAnsi" w:cstheme="minorHAnsi"/>
                <w:spacing w:val="-10"/>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9"/>
                <w:lang w:val="pl-PL"/>
              </w:rPr>
              <w:t xml:space="preserve"> </w:t>
            </w:r>
            <w:r w:rsidRPr="002A59EC">
              <w:rPr>
                <w:rFonts w:asciiTheme="minorHAnsi" w:hAnsiTheme="minorHAnsi" w:cstheme="minorHAnsi"/>
                <w:lang w:val="pl-PL"/>
              </w:rPr>
              <w:t>wyżej</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wymienionych</w:t>
            </w:r>
            <w:r w:rsidRPr="002A59EC">
              <w:rPr>
                <w:rFonts w:asciiTheme="minorHAnsi" w:hAnsiTheme="minorHAnsi" w:cstheme="minorHAnsi"/>
                <w:spacing w:val="-10"/>
                <w:lang w:val="pl-PL"/>
              </w:rPr>
              <w:t xml:space="preserve"> </w:t>
            </w:r>
            <w:r w:rsidRPr="002A59EC">
              <w:rPr>
                <w:rFonts w:asciiTheme="minorHAnsi" w:hAnsiTheme="minorHAnsi" w:cstheme="minorHAnsi"/>
                <w:lang w:val="pl-PL"/>
              </w:rPr>
              <w:t>przypadkach</w:t>
            </w:r>
            <w:r w:rsidRPr="002A59EC">
              <w:rPr>
                <w:rFonts w:asciiTheme="minorHAnsi" w:hAnsiTheme="minorHAnsi" w:cstheme="minorHAnsi"/>
                <w:spacing w:val="-8"/>
                <w:lang w:val="pl-PL"/>
              </w:rPr>
              <w:t xml:space="preserve"> </w:t>
            </w:r>
            <w:r w:rsidRPr="002A59EC">
              <w:rPr>
                <w:rFonts w:asciiTheme="minorHAnsi" w:hAnsiTheme="minorHAnsi" w:cstheme="minorHAnsi"/>
                <w:lang w:val="pl-PL"/>
              </w:rPr>
              <w:t>zapewnia,</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że</w:t>
            </w:r>
            <w:r w:rsidRPr="002A59EC">
              <w:rPr>
                <w:rFonts w:asciiTheme="minorHAnsi" w:hAnsiTheme="minorHAnsi" w:cstheme="minorHAnsi"/>
                <w:spacing w:val="-9"/>
                <w:lang w:val="pl-PL"/>
              </w:rPr>
              <w:t xml:space="preserve"> </w:t>
            </w:r>
            <w:r w:rsidRPr="002A59EC">
              <w:rPr>
                <w:rFonts w:asciiTheme="minorHAnsi" w:hAnsiTheme="minorHAnsi" w:cstheme="minorHAnsi"/>
                <w:lang w:val="pl-PL"/>
              </w:rPr>
              <w:t>do</w:t>
            </w:r>
            <w:r w:rsidRPr="002A59EC">
              <w:rPr>
                <w:rFonts w:asciiTheme="minorHAnsi" w:hAnsiTheme="minorHAnsi" w:cstheme="minorHAnsi"/>
                <w:spacing w:val="-9"/>
                <w:lang w:val="pl-PL"/>
              </w:rPr>
              <w:t xml:space="preserve"> </w:t>
            </w:r>
            <w:r w:rsidRPr="002A59EC">
              <w:rPr>
                <w:rFonts w:asciiTheme="minorHAnsi" w:hAnsiTheme="minorHAnsi" w:cstheme="minorHAnsi"/>
                <w:lang w:val="pl-PL"/>
              </w:rPr>
              <w:t>oferowanego</w:t>
            </w:r>
            <w:r w:rsidRPr="002A59EC">
              <w:rPr>
                <w:rFonts w:asciiTheme="minorHAnsi" w:hAnsiTheme="minorHAnsi" w:cstheme="minorHAnsi"/>
                <w:spacing w:val="-7"/>
                <w:lang w:val="pl-PL"/>
              </w:rPr>
              <w:t xml:space="preserve"> </w:t>
            </w:r>
            <w:r w:rsidRPr="002A59EC">
              <w:rPr>
                <w:rFonts w:asciiTheme="minorHAnsi" w:hAnsiTheme="minorHAnsi" w:cstheme="minorHAnsi"/>
                <w:spacing w:val="-2"/>
                <w:lang w:val="pl-PL"/>
              </w:rPr>
              <w:t>urządzenia</w:t>
            </w:r>
          </w:p>
          <w:p w14:paraId="79205CA4" w14:textId="30B73933" w:rsidR="001B6401" w:rsidRPr="002A59EC" w:rsidRDefault="001B6401" w:rsidP="001B6401">
            <w:pPr>
              <w:pStyle w:val="TableParagraph"/>
              <w:ind w:right="92"/>
              <w:jc w:val="both"/>
              <w:rPr>
                <w:rFonts w:asciiTheme="minorHAnsi" w:hAnsiTheme="minorHAnsi" w:cstheme="minorHAnsi"/>
                <w:lang w:val="pl-PL"/>
              </w:rPr>
            </w:pPr>
            <w:r w:rsidRPr="002A59EC">
              <w:rPr>
                <w:rFonts w:asciiTheme="minorHAnsi" w:hAnsiTheme="minorHAnsi" w:cstheme="minorHAnsi"/>
                <w:lang w:val="pl-PL"/>
              </w:rPr>
              <w:t>są transmitowane poprzez sieć FC jedynie fragmenty danych nie znajdujące się dotychczas na urządzeniu.</w:t>
            </w:r>
          </w:p>
        </w:tc>
      </w:tr>
      <w:tr w:rsidR="001B6401" w:rsidRPr="002A59EC" w14:paraId="2C55A37A" w14:textId="77777777" w:rsidTr="00FD5CD8">
        <w:trPr>
          <w:trHeight w:val="527"/>
        </w:trPr>
        <w:tc>
          <w:tcPr>
            <w:tcW w:w="500" w:type="dxa"/>
          </w:tcPr>
          <w:p w14:paraId="52FDBB51" w14:textId="2B4AFE6F" w:rsidR="001B6401" w:rsidRPr="002A59EC" w:rsidRDefault="001B6401" w:rsidP="001B6401">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21.</w:t>
            </w:r>
          </w:p>
        </w:tc>
        <w:tc>
          <w:tcPr>
            <w:tcW w:w="8221" w:type="dxa"/>
          </w:tcPr>
          <w:p w14:paraId="58F80F5A" w14:textId="77777777" w:rsidR="001B6401" w:rsidRPr="002A59EC" w:rsidRDefault="001B6401" w:rsidP="001B6401">
            <w:pPr>
              <w:pStyle w:val="TableParagraph"/>
              <w:spacing w:line="265" w:lineRule="exact"/>
              <w:rPr>
                <w:rFonts w:asciiTheme="minorHAnsi" w:hAnsiTheme="minorHAnsi" w:cstheme="minorHAnsi"/>
                <w:lang w:val="pl-PL"/>
              </w:rPr>
            </w:pPr>
            <w:r w:rsidRPr="002A59EC">
              <w:rPr>
                <w:rFonts w:asciiTheme="minorHAnsi" w:hAnsiTheme="minorHAnsi" w:cstheme="minorHAnsi"/>
                <w:lang w:val="pl-PL"/>
              </w:rPr>
              <w:t>Oferowane</w:t>
            </w:r>
            <w:r w:rsidRPr="002A59EC">
              <w:rPr>
                <w:rFonts w:asciiTheme="minorHAnsi" w:hAnsiTheme="minorHAnsi" w:cstheme="minorHAnsi"/>
                <w:spacing w:val="-11"/>
                <w:lang w:val="pl-PL"/>
              </w:rPr>
              <w:t xml:space="preserve"> </w:t>
            </w:r>
            <w:r w:rsidRPr="002A59EC">
              <w:rPr>
                <w:rFonts w:asciiTheme="minorHAnsi" w:hAnsiTheme="minorHAnsi" w:cstheme="minorHAnsi"/>
                <w:lang w:val="pl-PL"/>
              </w:rPr>
              <w:t>urządzenie</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umożliwia</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uruchamianie</w:t>
            </w:r>
            <w:r w:rsidRPr="002A59EC">
              <w:rPr>
                <w:rFonts w:asciiTheme="minorHAnsi" w:hAnsiTheme="minorHAnsi" w:cstheme="minorHAnsi"/>
                <w:spacing w:val="-11"/>
                <w:lang w:val="pl-PL"/>
              </w:rPr>
              <w:t xml:space="preserve"> </w:t>
            </w:r>
            <w:r w:rsidRPr="002A59EC">
              <w:rPr>
                <w:rFonts w:asciiTheme="minorHAnsi" w:hAnsiTheme="minorHAnsi" w:cstheme="minorHAnsi"/>
                <w:lang w:val="pl-PL"/>
              </w:rPr>
              <w:t>maszyn</w:t>
            </w:r>
            <w:r w:rsidRPr="002A59EC">
              <w:rPr>
                <w:rFonts w:asciiTheme="minorHAnsi" w:hAnsiTheme="minorHAnsi" w:cstheme="minorHAnsi"/>
                <w:spacing w:val="-8"/>
                <w:lang w:val="pl-PL"/>
              </w:rPr>
              <w:t xml:space="preserve"> </w:t>
            </w:r>
            <w:r w:rsidRPr="002A59EC">
              <w:rPr>
                <w:rFonts w:asciiTheme="minorHAnsi" w:hAnsiTheme="minorHAnsi" w:cstheme="minorHAnsi"/>
                <w:lang w:val="pl-PL"/>
              </w:rPr>
              <w:t>wirtualnych</w:t>
            </w:r>
            <w:r w:rsidRPr="002A59EC">
              <w:rPr>
                <w:rFonts w:asciiTheme="minorHAnsi" w:hAnsiTheme="minorHAnsi" w:cstheme="minorHAnsi"/>
                <w:spacing w:val="-6"/>
                <w:lang w:val="pl-PL"/>
              </w:rPr>
              <w:t xml:space="preserve"> </w:t>
            </w:r>
            <w:proofErr w:type="spellStart"/>
            <w:r w:rsidRPr="002A59EC">
              <w:rPr>
                <w:rFonts w:asciiTheme="minorHAnsi" w:hAnsiTheme="minorHAnsi" w:cstheme="minorHAnsi"/>
                <w:lang w:val="pl-PL"/>
              </w:rPr>
              <w:t>VMware</w:t>
            </w:r>
            <w:proofErr w:type="spellEnd"/>
            <w:r w:rsidRPr="002A59EC">
              <w:rPr>
                <w:rFonts w:asciiTheme="minorHAnsi" w:hAnsiTheme="minorHAnsi" w:cstheme="minorHAnsi"/>
                <w:spacing w:val="-8"/>
                <w:lang w:val="pl-PL"/>
              </w:rPr>
              <w:t xml:space="preserve"> </w:t>
            </w:r>
            <w:r w:rsidRPr="002A59EC">
              <w:rPr>
                <w:rFonts w:asciiTheme="minorHAnsi" w:hAnsiTheme="minorHAnsi" w:cstheme="minorHAnsi"/>
                <w:spacing w:val="-2"/>
                <w:lang w:val="pl-PL"/>
              </w:rPr>
              <w:t>bezpośrednio</w:t>
            </w:r>
          </w:p>
          <w:p w14:paraId="6B07FBD9" w14:textId="3F71D4A0" w:rsidR="001B6401" w:rsidRPr="002A59EC" w:rsidRDefault="001B6401" w:rsidP="001B6401">
            <w:pPr>
              <w:pStyle w:val="TableParagraph"/>
              <w:ind w:right="92"/>
              <w:jc w:val="both"/>
              <w:rPr>
                <w:rFonts w:asciiTheme="minorHAnsi" w:hAnsiTheme="minorHAnsi" w:cstheme="minorHAnsi"/>
                <w:lang w:val="pl-PL"/>
              </w:rPr>
            </w:pPr>
            <w:r w:rsidRPr="002A59EC">
              <w:rPr>
                <w:rFonts w:asciiTheme="minorHAnsi" w:hAnsiTheme="minorHAnsi" w:cstheme="minorHAnsi"/>
                <w:lang w:val="pl-PL"/>
              </w:rPr>
              <w:t>z</w:t>
            </w:r>
            <w:r w:rsidRPr="002A59EC">
              <w:rPr>
                <w:rFonts w:asciiTheme="minorHAnsi" w:hAnsiTheme="minorHAnsi" w:cstheme="minorHAnsi"/>
                <w:spacing w:val="-8"/>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backupowych</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bez</w:t>
            </w:r>
            <w:r w:rsidRPr="002A59EC">
              <w:rPr>
                <w:rFonts w:asciiTheme="minorHAnsi" w:hAnsiTheme="minorHAnsi" w:cstheme="minorHAnsi"/>
                <w:spacing w:val="-8"/>
                <w:lang w:val="pl-PL"/>
              </w:rPr>
              <w:t xml:space="preserve"> </w:t>
            </w:r>
            <w:r w:rsidRPr="002A59EC">
              <w:rPr>
                <w:rFonts w:asciiTheme="minorHAnsi" w:hAnsiTheme="minorHAnsi" w:cstheme="minorHAnsi"/>
                <w:lang w:val="pl-PL"/>
              </w:rPr>
              <w:t>konieczności</w:t>
            </w:r>
            <w:r w:rsidRPr="002A59EC">
              <w:rPr>
                <w:rFonts w:asciiTheme="minorHAnsi" w:hAnsiTheme="minorHAnsi" w:cstheme="minorHAnsi"/>
                <w:spacing w:val="-8"/>
                <w:lang w:val="pl-PL"/>
              </w:rPr>
              <w:t xml:space="preserve"> </w:t>
            </w:r>
            <w:r w:rsidRPr="002A59EC">
              <w:rPr>
                <w:rFonts w:asciiTheme="minorHAnsi" w:hAnsiTheme="minorHAnsi" w:cstheme="minorHAnsi"/>
                <w:lang w:val="pl-PL"/>
              </w:rPr>
              <w:t>odtwarzania</w:t>
            </w:r>
            <w:r w:rsidRPr="002A59EC">
              <w:rPr>
                <w:rFonts w:asciiTheme="minorHAnsi" w:hAnsiTheme="minorHAnsi" w:cstheme="minorHAnsi"/>
                <w:spacing w:val="-7"/>
                <w:lang w:val="pl-PL"/>
              </w:rPr>
              <w:t xml:space="preserve"> </w:t>
            </w:r>
            <w:r w:rsidRPr="002A59EC">
              <w:rPr>
                <w:rFonts w:asciiTheme="minorHAnsi" w:hAnsiTheme="minorHAnsi" w:cstheme="minorHAnsi"/>
                <w:spacing w:val="-2"/>
                <w:lang w:val="pl-PL"/>
              </w:rPr>
              <w:t>danych.</w:t>
            </w:r>
          </w:p>
        </w:tc>
      </w:tr>
      <w:tr w:rsidR="001B6401" w:rsidRPr="002A59EC" w14:paraId="12903FC2" w14:textId="77777777" w:rsidTr="00FD5CD8">
        <w:trPr>
          <w:trHeight w:val="562"/>
        </w:trPr>
        <w:tc>
          <w:tcPr>
            <w:tcW w:w="500" w:type="dxa"/>
          </w:tcPr>
          <w:p w14:paraId="3FCD52C3" w14:textId="661AAF57" w:rsidR="001B6401" w:rsidRPr="002A59EC" w:rsidRDefault="001B6401" w:rsidP="001B6401">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22.</w:t>
            </w:r>
          </w:p>
        </w:tc>
        <w:tc>
          <w:tcPr>
            <w:tcW w:w="8221" w:type="dxa"/>
          </w:tcPr>
          <w:p w14:paraId="585DE95E" w14:textId="77777777" w:rsidR="001B6401" w:rsidRPr="002A59EC" w:rsidRDefault="001B6401" w:rsidP="001B6401">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Posiada</w:t>
            </w:r>
            <w:r w:rsidRPr="002A59EC">
              <w:rPr>
                <w:rFonts w:asciiTheme="minorHAnsi" w:hAnsiTheme="minorHAnsi" w:cstheme="minorHAnsi"/>
                <w:spacing w:val="65"/>
                <w:w w:val="150"/>
                <w:lang w:val="pl-PL"/>
              </w:rPr>
              <w:t xml:space="preserve"> </w:t>
            </w:r>
            <w:r w:rsidRPr="002A59EC">
              <w:rPr>
                <w:rFonts w:asciiTheme="minorHAnsi" w:hAnsiTheme="minorHAnsi" w:cstheme="minorHAnsi"/>
                <w:lang w:val="pl-PL"/>
              </w:rPr>
              <w:t>funkcjonalność</w:t>
            </w:r>
            <w:r w:rsidRPr="002A59EC">
              <w:rPr>
                <w:rFonts w:asciiTheme="minorHAnsi" w:hAnsiTheme="minorHAnsi" w:cstheme="minorHAnsi"/>
                <w:spacing w:val="65"/>
                <w:w w:val="150"/>
                <w:lang w:val="pl-PL"/>
              </w:rPr>
              <w:t xml:space="preserve"> </w:t>
            </w:r>
            <w:proofErr w:type="spellStart"/>
            <w:r w:rsidRPr="002A59EC">
              <w:rPr>
                <w:rFonts w:asciiTheme="minorHAnsi" w:hAnsiTheme="minorHAnsi" w:cstheme="minorHAnsi"/>
                <w:lang w:val="pl-PL"/>
              </w:rPr>
              <w:t>Load</w:t>
            </w:r>
            <w:proofErr w:type="spellEnd"/>
            <w:r w:rsidRPr="002A59EC">
              <w:rPr>
                <w:rFonts w:asciiTheme="minorHAnsi" w:hAnsiTheme="minorHAnsi" w:cstheme="minorHAnsi"/>
                <w:spacing w:val="64"/>
                <w:w w:val="150"/>
                <w:lang w:val="pl-PL"/>
              </w:rPr>
              <w:t xml:space="preserve"> </w:t>
            </w:r>
            <w:proofErr w:type="spellStart"/>
            <w:r w:rsidRPr="002A59EC">
              <w:rPr>
                <w:rFonts w:asciiTheme="minorHAnsi" w:hAnsiTheme="minorHAnsi" w:cstheme="minorHAnsi"/>
                <w:lang w:val="pl-PL"/>
              </w:rPr>
              <w:t>Balancing</w:t>
            </w:r>
            <w:proofErr w:type="spellEnd"/>
            <w:r w:rsidRPr="002A59EC">
              <w:rPr>
                <w:rFonts w:asciiTheme="minorHAnsi" w:hAnsiTheme="minorHAnsi" w:cstheme="minorHAnsi"/>
                <w:spacing w:val="63"/>
                <w:w w:val="150"/>
                <w:lang w:val="pl-PL"/>
              </w:rPr>
              <w:t xml:space="preserve"> </w:t>
            </w:r>
            <w:r w:rsidRPr="002A59EC">
              <w:rPr>
                <w:rFonts w:asciiTheme="minorHAnsi" w:hAnsiTheme="minorHAnsi" w:cstheme="minorHAnsi"/>
                <w:lang w:val="pl-PL"/>
              </w:rPr>
              <w:t>oraz</w:t>
            </w:r>
            <w:r w:rsidRPr="002A59EC">
              <w:rPr>
                <w:rFonts w:asciiTheme="minorHAnsi" w:hAnsiTheme="minorHAnsi" w:cstheme="minorHAnsi"/>
                <w:spacing w:val="64"/>
                <w:w w:val="150"/>
                <w:lang w:val="pl-PL"/>
              </w:rPr>
              <w:t xml:space="preserve"> </w:t>
            </w:r>
            <w:r w:rsidRPr="002A59EC">
              <w:rPr>
                <w:rFonts w:asciiTheme="minorHAnsi" w:hAnsiTheme="minorHAnsi" w:cstheme="minorHAnsi"/>
                <w:lang w:val="pl-PL"/>
              </w:rPr>
              <w:t>Link</w:t>
            </w:r>
            <w:r w:rsidRPr="002A59EC">
              <w:rPr>
                <w:rFonts w:asciiTheme="minorHAnsi" w:hAnsiTheme="minorHAnsi" w:cstheme="minorHAnsi"/>
                <w:spacing w:val="63"/>
                <w:w w:val="150"/>
                <w:lang w:val="pl-PL"/>
              </w:rPr>
              <w:t xml:space="preserve"> </w:t>
            </w:r>
            <w:proofErr w:type="spellStart"/>
            <w:r w:rsidRPr="002A59EC">
              <w:rPr>
                <w:rFonts w:asciiTheme="minorHAnsi" w:hAnsiTheme="minorHAnsi" w:cstheme="minorHAnsi"/>
                <w:lang w:val="pl-PL"/>
              </w:rPr>
              <w:t>Failover</w:t>
            </w:r>
            <w:proofErr w:type="spellEnd"/>
            <w:r w:rsidRPr="002A59EC">
              <w:rPr>
                <w:rFonts w:asciiTheme="minorHAnsi" w:hAnsiTheme="minorHAnsi" w:cstheme="minorHAnsi"/>
                <w:spacing w:val="63"/>
                <w:w w:val="150"/>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65"/>
                <w:w w:val="150"/>
                <w:lang w:val="pl-PL"/>
              </w:rPr>
              <w:t xml:space="preserve"> </w:t>
            </w:r>
            <w:r w:rsidRPr="002A59EC">
              <w:rPr>
                <w:rFonts w:asciiTheme="minorHAnsi" w:hAnsiTheme="minorHAnsi" w:cstheme="minorHAnsi"/>
                <w:lang w:val="pl-PL"/>
              </w:rPr>
              <w:t>obrębie</w:t>
            </w:r>
            <w:r w:rsidRPr="002A59EC">
              <w:rPr>
                <w:rFonts w:asciiTheme="minorHAnsi" w:hAnsiTheme="minorHAnsi" w:cstheme="minorHAnsi"/>
                <w:spacing w:val="66"/>
                <w:w w:val="150"/>
                <w:lang w:val="pl-PL"/>
              </w:rPr>
              <w:t xml:space="preserve"> </w:t>
            </w:r>
            <w:r w:rsidRPr="002A59EC">
              <w:rPr>
                <w:rFonts w:asciiTheme="minorHAnsi" w:hAnsiTheme="minorHAnsi" w:cstheme="minorHAnsi"/>
                <w:lang w:val="pl-PL"/>
              </w:rPr>
              <w:t>portów</w:t>
            </w:r>
            <w:r w:rsidRPr="002A59EC">
              <w:rPr>
                <w:rFonts w:asciiTheme="minorHAnsi" w:hAnsiTheme="minorHAnsi" w:cstheme="minorHAnsi"/>
                <w:spacing w:val="69"/>
                <w:w w:val="150"/>
                <w:lang w:val="pl-PL"/>
              </w:rPr>
              <w:t xml:space="preserve"> </w:t>
            </w:r>
            <w:r w:rsidRPr="002A59EC">
              <w:rPr>
                <w:rFonts w:asciiTheme="minorHAnsi" w:hAnsiTheme="minorHAnsi" w:cstheme="minorHAnsi"/>
                <w:spacing w:val="-2"/>
                <w:lang w:val="pl-PL"/>
              </w:rPr>
              <w:t>(</w:t>
            </w:r>
            <w:proofErr w:type="spellStart"/>
            <w:r w:rsidRPr="002A59EC">
              <w:rPr>
                <w:rFonts w:asciiTheme="minorHAnsi" w:hAnsiTheme="minorHAnsi" w:cstheme="minorHAnsi"/>
                <w:spacing w:val="-2"/>
                <w:lang w:val="pl-PL"/>
              </w:rPr>
              <w:t>Eth</w:t>
            </w:r>
            <w:proofErr w:type="spellEnd"/>
            <w:r w:rsidRPr="002A59EC">
              <w:rPr>
                <w:rFonts w:asciiTheme="minorHAnsi" w:hAnsiTheme="minorHAnsi" w:cstheme="minorHAnsi"/>
                <w:spacing w:val="-2"/>
                <w:lang w:val="pl-PL"/>
              </w:rPr>
              <w:t>)</w:t>
            </w:r>
          </w:p>
          <w:p w14:paraId="42ECD410" w14:textId="25CEA21A" w:rsidR="001B6401" w:rsidRPr="002A59EC" w:rsidRDefault="001B6401" w:rsidP="001B6401">
            <w:pPr>
              <w:pStyle w:val="TableParagraph"/>
              <w:ind w:right="92"/>
              <w:jc w:val="both"/>
              <w:rPr>
                <w:rFonts w:asciiTheme="minorHAnsi" w:hAnsiTheme="minorHAnsi" w:cstheme="minorHAnsi"/>
                <w:lang w:val="pl-PL"/>
              </w:rPr>
            </w:pPr>
            <w:r w:rsidRPr="002A59EC">
              <w:rPr>
                <w:rFonts w:asciiTheme="minorHAnsi" w:hAnsiTheme="minorHAnsi" w:cstheme="minorHAnsi"/>
                <w:lang w:val="pl-PL"/>
              </w:rPr>
              <w:t>wykorzystywanych</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przez</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aplikację</w:t>
            </w:r>
            <w:r w:rsidRPr="002A59EC">
              <w:rPr>
                <w:rFonts w:asciiTheme="minorHAnsi" w:hAnsiTheme="minorHAnsi" w:cstheme="minorHAnsi"/>
                <w:spacing w:val="-7"/>
                <w:lang w:val="pl-PL"/>
              </w:rPr>
              <w:t xml:space="preserve"> </w:t>
            </w:r>
            <w:r w:rsidRPr="002A59EC">
              <w:rPr>
                <w:rFonts w:asciiTheme="minorHAnsi" w:hAnsiTheme="minorHAnsi" w:cstheme="minorHAnsi"/>
                <w:spacing w:val="-2"/>
                <w:lang w:val="pl-PL"/>
              </w:rPr>
              <w:t>backupową.</w:t>
            </w:r>
          </w:p>
        </w:tc>
      </w:tr>
      <w:tr w:rsidR="000E2E23" w:rsidRPr="002A59EC" w14:paraId="25AFFBAF" w14:textId="77777777" w:rsidTr="00FD5CD8">
        <w:trPr>
          <w:trHeight w:val="562"/>
        </w:trPr>
        <w:tc>
          <w:tcPr>
            <w:tcW w:w="500" w:type="dxa"/>
          </w:tcPr>
          <w:p w14:paraId="76AD8AF6" w14:textId="1CF5BABF" w:rsidR="000E2E23" w:rsidRPr="002A59EC" w:rsidRDefault="000E2E23" w:rsidP="001B6401">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lastRenderedPageBreak/>
              <w:t>23.</w:t>
            </w:r>
          </w:p>
        </w:tc>
        <w:tc>
          <w:tcPr>
            <w:tcW w:w="8221" w:type="dxa"/>
          </w:tcPr>
          <w:p w14:paraId="6B091DBB" w14:textId="77777777" w:rsidR="000E2E23" w:rsidRPr="002A59EC" w:rsidRDefault="000E2E23" w:rsidP="000E2E23">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Posiada</w:t>
            </w:r>
            <w:r w:rsidRPr="002A59EC">
              <w:rPr>
                <w:rFonts w:asciiTheme="minorHAnsi" w:hAnsiTheme="minorHAnsi" w:cstheme="minorHAnsi"/>
                <w:spacing w:val="9"/>
                <w:lang w:val="pl-PL"/>
              </w:rPr>
              <w:t xml:space="preserve"> </w:t>
            </w:r>
            <w:r w:rsidRPr="002A59EC">
              <w:rPr>
                <w:rFonts w:asciiTheme="minorHAnsi" w:hAnsiTheme="minorHAnsi" w:cstheme="minorHAnsi"/>
                <w:lang w:val="pl-PL"/>
              </w:rPr>
              <w:t>wsparcie</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dla</w:t>
            </w:r>
            <w:r w:rsidRPr="002A59EC">
              <w:rPr>
                <w:rFonts w:asciiTheme="minorHAnsi" w:hAnsiTheme="minorHAnsi" w:cstheme="minorHAnsi"/>
                <w:spacing w:val="10"/>
                <w:lang w:val="pl-PL"/>
              </w:rPr>
              <w:t xml:space="preserve"> </w:t>
            </w:r>
            <w:r w:rsidRPr="002A59EC">
              <w:rPr>
                <w:rFonts w:asciiTheme="minorHAnsi" w:hAnsiTheme="minorHAnsi" w:cstheme="minorHAnsi"/>
                <w:lang w:val="pl-PL"/>
              </w:rPr>
              <w:t>backupów</w:t>
            </w:r>
            <w:r w:rsidRPr="002A59EC">
              <w:rPr>
                <w:rFonts w:asciiTheme="minorHAnsi" w:hAnsiTheme="minorHAnsi" w:cstheme="minorHAnsi"/>
                <w:spacing w:val="11"/>
                <w:lang w:val="pl-PL"/>
              </w:rPr>
              <w:t xml:space="preserve"> </w:t>
            </w:r>
            <w:r w:rsidRPr="002A59EC">
              <w:rPr>
                <w:rFonts w:asciiTheme="minorHAnsi" w:hAnsiTheme="minorHAnsi" w:cstheme="minorHAnsi"/>
                <w:lang w:val="pl-PL"/>
              </w:rPr>
              <w:t>typu</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Virtual</w:t>
            </w:r>
            <w:r w:rsidRPr="002A59EC">
              <w:rPr>
                <w:rFonts w:asciiTheme="minorHAnsi" w:hAnsiTheme="minorHAnsi" w:cstheme="minorHAnsi"/>
                <w:spacing w:val="10"/>
                <w:lang w:val="pl-PL"/>
              </w:rPr>
              <w:t xml:space="preserve"> </w:t>
            </w:r>
            <w:proofErr w:type="spellStart"/>
            <w:r w:rsidRPr="002A59EC">
              <w:rPr>
                <w:rFonts w:asciiTheme="minorHAnsi" w:hAnsiTheme="minorHAnsi" w:cstheme="minorHAnsi"/>
                <w:lang w:val="pl-PL"/>
              </w:rPr>
              <w:t>Synthetics</w:t>
            </w:r>
            <w:proofErr w:type="spellEnd"/>
            <w:r w:rsidRPr="002A59EC">
              <w:rPr>
                <w:rFonts w:asciiTheme="minorHAnsi" w:hAnsiTheme="minorHAnsi" w:cstheme="minorHAnsi"/>
                <w:spacing w:val="13"/>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przypadku</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aplikacji</w:t>
            </w:r>
            <w:r w:rsidRPr="002A59EC">
              <w:rPr>
                <w:rFonts w:asciiTheme="minorHAnsi" w:hAnsiTheme="minorHAnsi" w:cstheme="minorHAnsi"/>
                <w:spacing w:val="16"/>
                <w:lang w:val="pl-PL"/>
              </w:rPr>
              <w:t xml:space="preserve"> </w:t>
            </w:r>
            <w:proofErr w:type="spellStart"/>
            <w:r w:rsidRPr="002A59EC">
              <w:rPr>
                <w:rFonts w:asciiTheme="minorHAnsi" w:hAnsiTheme="minorHAnsi" w:cstheme="minorHAnsi"/>
                <w:spacing w:val="-2"/>
                <w:lang w:val="pl-PL"/>
              </w:rPr>
              <w:t>Commvault</w:t>
            </w:r>
            <w:proofErr w:type="spellEnd"/>
            <w:r w:rsidRPr="002A59EC">
              <w:rPr>
                <w:rFonts w:asciiTheme="minorHAnsi" w:hAnsiTheme="minorHAnsi" w:cstheme="minorHAnsi"/>
                <w:spacing w:val="-2"/>
                <w:lang w:val="pl-PL"/>
              </w:rPr>
              <w:t>,</w:t>
            </w:r>
          </w:p>
          <w:p w14:paraId="7AB8FC32" w14:textId="57C68CF6" w:rsidR="000E2E23" w:rsidRPr="002A59EC" w:rsidRDefault="000E2E23" w:rsidP="000E2E23">
            <w:pPr>
              <w:pStyle w:val="TableParagraph"/>
              <w:spacing w:line="268" w:lineRule="exact"/>
              <w:rPr>
                <w:rFonts w:asciiTheme="minorHAnsi" w:hAnsiTheme="minorHAnsi" w:cstheme="minorHAnsi"/>
                <w:lang w:val="pl-PL"/>
              </w:rPr>
            </w:pPr>
            <w:proofErr w:type="spellStart"/>
            <w:r w:rsidRPr="002A59EC">
              <w:rPr>
                <w:rFonts w:asciiTheme="minorHAnsi" w:hAnsiTheme="minorHAnsi" w:cstheme="minorHAnsi"/>
                <w:lang w:val="pl-PL"/>
              </w:rPr>
              <w:t>Veeam</w:t>
            </w:r>
            <w:proofErr w:type="spellEnd"/>
            <w:r w:rsidRPr="002A59EC">
              <w:rPr>
                <w:rFonts w:asciiTheme="minorHAnsi" w:hAnsiTheme="minorHAnsi" w:cstheme="minorHAnsi"/>
                <w:spacing w:val="-2"/>
                <w:lang w:val="pl-PL"/>
              </w:rPr>
              <w:t xml:space="preserve"> </w:t>
            </w:r>
            <w:r w:rsidRPr="002A59EC">
              <w:rPr>
                <w:rFonts w:asciiTheme="minorHAnsi" w:hAnsiTheme="minorHAnsi" w:cstheme="minorHAnsi"/>
                <w:lang w:val="pl-PL"/>
              </w:rPr>
              <w:t>Backup</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and</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Replication</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oraz</w:t>
            </w:r>
            <w:r w:rsidRPr="002A59EC">
              <w:rPr>
                <w:rFonts w:asciiTheme="minorHAnsi" w:hAnsiTheme="minorHAnsi" w:cstheme="minorHAnsi"/>
                <w:spacing w:val="-4"/>
                <w:lang w:val="pl-PL"/>
              </w:rPr>
              <w:t xml:space="preserve"> </w:t>
            </w:r>
            <w:proofErr w:type="spellStart"/>
            <w:r w:rsidRPr="002A59EC">
              <w:rPr>
                <w:rFonts w:asciiTheme="minorHAnsi" w:hAnsiTheme="minorHAnsi" w:cstheme="minorHAnsi"/>
                <w:spacing w:val="-2"/>
                <w:lang w:val="pl-PL"/>
              </w:rPr>
              <w:t>NetWorker</w:t>
            </w:r>
            <w:proofErr w:type="spellEnd"/>
            <w:r w:rsidRPr="002A59EC">
              <w:rPr>
                <w:rFonts w:asciiTheme="minorHAnsi" w:hAnsiTheme="minorHAnsi" w:cstheme="minorHAnsi"/>
                <w:spacing w:val="-2"/>
                <w:lang w:val="pl-PL"/>
              </w:rPr>
              <w:t>.</w:t>
            </w:r>
          </w:p>
        </w:tc>
      </w:tr>
      <w:tr w:rsidR="000E2E23" w:rsidRPr="002A59EC" w14:paraId="139A0391" w14:textId="77777777" w:rsidTr="00FD5CD8">
        <w:trPr>
          <w:trHeight w:val="562"/>
        </w:trPr>
        <w:tc>
          <w:tcPr>
            <w:tcW w:w="500" w:type="dxa"/>
          </w:tcPr>
          <w:p w14:paraId="50C9E633" w14:textId="11123D69"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24.</w:t>
            </w:r>
          </w:p>
        </w:tc>
        <w:tc>
          <w:tcPr>
            <w:tcW w:w="8221" w:type="dxa"/>
          </w:tcPr>
          <w:p w14:paraId="6C910C84" w14:textId="144B0066" w:rsidR="000E2E23" w:rsidRPr="002A59EC" w:rsidRDefault="000E2E23" w:rsidP="000E2E23">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W</w:t>
            </w:r>
            <w:r w:rsidRPr="002A59EC">
              <w:rPr>
                <w:rFonts w:asciiTheme="minorHAnsi" w:hAnsiTheme="minorHAnsi" w:cstheme="minorHAnsi"/>
                <w:spacing w:val="19"/>
                <w:lang w:val="pl-PL"/>
              </w:rPr>
              <w:t xml:space="preserve"> </w:t>
            </w:r>
            <w:r w:rsidRPr="002A59EC">
              <w:rPr>
                <w:rFonts w:asciiTheme="minorHAnsi" w:hAnsiTheme="minorHAnsi" w:cstheme="minorHAnsi"/>
                <w:lang w:val="pl-PL"/>
              </w:rPr>
              <w:t>przypadku</w:t>
            </w:r>
            <w:r w:rsidRPr="002A59EC">
              <w:rPr>
                <w:rFonts w:asciiTheme="minorHAnsi" w:hAnsiTheme="minorHAnsi" w:cstheme="minorHAnsi"/>
                <w:spacing w:val="20"/>
                <w:lang w:val="pl-PL"/>
              </w:rPr>
              <w:t xml:space="preserve"> </w:t>
            </w:r>
            <w:proofErr w:type="spellStart"/>
            <w:r w:rsidRPr="002A59EC">
              <w:rPr>
                <w:rFonts w:asciiTheme="minorHAnsi" w:hAnsiTheme="minorHAnsi" w:cstheme="minorHAnsi"/>
                <w:lang w:val="pl-PL"/>
              </w:rPr>
              <w:t>deduplikacji</w:t>
            </w:r>
            <w:proofErr w:type="spellEnd"/>
            <w:r w:rsidRPr="002A59EC">
              <w:rPr>
                <w:rFonts w:asciiTheme="minorHAnsi" w:hAnsiTheme="minorHAnsi" w:cstheme="minorHAnsi"/>
                <w:spacing w:val="20"/>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21"/>
                <w:lang w:val="pl-PL"/>
              </w:rPr>
              <w:t xml:space="preserve"> </w:t>
            </w:r>
            <w:r w:rsidRPr="002A59EC">
              <w:rPr>
                <w:rFonts w:asciiTheme="minorHAnsi" w:hAnsiTheme="minorHAnsi" w:cstheme="minorHAnsi"/>
                <w:lang w:val="pl-PL"/>
              </w:rPr>
              <w:t>źródle</w:t>
            </w:r>
            <w:r w:rsidRPr="002A59EC">
              <w:rPr>
                <w:rFonts w:asciiTheme="minorHAnsi" w:hAnsiTheme="minorHAnsi" w:cstheme="minorHAnsi"/>
                <w:spacing w:val="21"/>
                <w:lang w:val="pl-PL"/>
              </w:rPr>
              <w:t xml:space="preserve"> </w:t>
            </w:r>
            <w:r w:rsidRPr="002A59EC">
              <w:rPr>
                <w:rFonts w:asciiTheme="minorHAnsi" w:hAnsiTheme="minorHAnsi" w:cstheme="minorHAnsi"/>
                <w:lang w:val="pl-PL"/>
              </w:rPr>
              <w:t>poprzez</w:t>
            </w:r>
            <w:r w:rsidRPr="002A59EC">
              <w:rPr>
                <w:rFonts w:asciiTheme="minorHAnsi" w:hAnsiTheme="minorHAnsi" w:cstheme="minorHAnsi"/>
                <w:spacing w:val="21"/>
                <w:lang w:val="pl-PL"/>
              </w:rPr>
              <w:t xml:space="preserve"> </w:t>
            </w:r>
            <w:r w:rsidRPr="002A59EC">
              <w:rPr>
                <w:rFonts w:asciiTheme="minorHAnsi" w:hAnsiTheme="minorHAnsi" w:cstheme="minorHAnsi"/>
                <w:lang w:val="pl-PL"/>
              </w:rPr>
              <w:t>sieć</w:t>
            </w:r>
            <w:r w:rsidRPr="002A59EC">
              <w:rPr>
                <w:rFonts w:asciiTheme="minorHAnsi" w:hAnsiTheme="minorHAnsi" w:cstheme="minorHAnsi"/>
                <w:spacing w:val="21"/>
                <w:lang w:val="pl-PL"/>
              </w:rPr>
              <w:t xml:space="preserve"> </w:t>
            </w:r>
            <w:r w:rsidRPr="002A59EC">
              <w:rPr>
                <w:rFonts w:asciiTheme="minorHAnsi" w:hAnsiTheme="minorHAnsi" w:cstheme="minorHAnsi"/>
                <w:lang w:val="pl-PL"/>
              </w:rPr>
              <w:t>IP</w:t>
            </w:r>
            <w:r w:rsidRPr="002A59EC">
              <w:rPr>
                <w:rFonts w:asciiTheme="minorHAnsi" w:hAnsiTheme="minorHAnsi" w:cstheme="minorHAnsi"/>
                <w:spacing w:val="21"/>
                <w:lang w:val="pl-PL"/>
              </w:rPr>
              <w:t xml:space="preserve"> </w:t>
            </w:r>
            <w:r w:rsidRPr="002A59EC">
              <w:rPr>
                <w:rFonts w:asciiTheme="minorHAnsi" w:hAnsiTheme="minorHAnsi" w:cstheme="minorHAnsi"/>
                <w:lang w:val="pl-PL"/>
              </w:rPr>
              <w:t>(LAN</w:t>
            </w:r>
            <w:r w:rsidRPr="002A59EC">
              <w:rPr>
                <w:rFonts w:asciiTheme="minorHAnsi" w:hAnsiTheme="minorHAnsi" w:cstheme="minorHAnsi"/>
                <w:spacing w:val="19"/>
                <w:lang w:val="pl-PL"/>
              </w:rPr>
              <w:t xml:space="preserve"> </w:t>
            </w:r>
            <w:r w:rsidRPr="002A59EC">
              <w:rPr>
                <w:rFonts w:asciiTheme="minorHAnsi" w:hAnsiTheme="minorHAnsi" w:cstheme="minorHAnsi"/>
                <w:lang w:val="pl-PL"/>
              </w:rPr>
              <w:t>oraz</w:t>
            </w:r>
            <w:r w:rsidRPr="002A59EC">
              <w:rPr>
                <w:rFonts w:asciiTheme="minorHAnsi" w:hAnsiTheme="minorHAnsi" w:cstheme="minorHAnsi"/>
                <w:spacing w:val="20"/>
                <w:lang w:val="pl-PL"/>
              </w:rPr>
              <w:t xml:space="preserve"> </w:t>
            </w:r>
            <w:r w:rsidRPr="002A59EC">
              <w:rPr>
                <w:rFonts w:asciiTheme="minorHAnsi" w:hAnsiTheme="minorHAnsi" w:cstheme="minorHAnsi"/>
                <w:lang w:val="pl-PL"/>
              </w:rPr>
              <w:t>WAN),</w:t>
            </w:r>
            <w:r w:rsidRPr="002A59EC">
              <w:rPr>
                <w:rFonts w:asciiTheme="minorHAnsi" w:hAnsiTheme="minorHAnsi" w:cstheme="minorHAnsi"/>
                <w:spacing w:val="24"/>
                <w:lang w:val="pl-PL"/>
              </w:rPr>
              <w:t xml:space="preserve"> </w:t>
            </w:r>
            <w:r w:rsidRPr="002A59EC">
              <w:rPr>
                <w:rFonts w:asciiTheme="minorHAnsi" w:hAnsiTheme="minorHAnsi" w:cstheme="minorHAnsi"/>
                <w:lang w:val="pl-PL"/>
              </w:rPr>
              <w:t>urządzenie</w:t>
            </w:r>
            <w:r w:rsidRPr="002A59EC">
              <w:rPr>
                <w:rFonts w:asciiTheme="minorHAnsi" w:hAnsiTheme="minorHAnsi" w:cstheme="minorHAnsi"/>
                <w:spacing w:val="21"/>
                <w:lang w:val="pl-PL"/>
              </w:rPr>
              <w:t xml:space="preserve"> </w:t>
            </w:r>
            <w:r w:rsidRPr="002A59EC">
              <w:rPr>
                <w:rFonts w:asciiTheme="minorHAnsi" w:hAnsiTheme="minorHAnsi" w:cstheme="minorHAnsi"/>
                <w:spacing w:val="-2"/>
                <w:lang w:val="pl-PL"/>
              </w:rPr>
              <w:t xml:space="preserve">posiada </w:t>
            </w:r>
            <w:r w:rsidRPr="002A59EC">
              <w:rPr>
                <w:rFonts w:asciiTheme="minorHAnsi" w:hAnsiTheme="minorHAnsi" w:cstheme="minorHAnsi"/>
                <w:lang w:val="pl-PL"/>
              </w:rPr>
              <w:t>możliwość</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szyfrowania</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komunikacji</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kluczem</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minimum</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256</w:t>
            </w:r>
            <w:r w:rsidRPr="002A59EC">
              <w:rPr>
                <w:rFonts w:asciiTheme="minorHAnsi" w:hAnsiTheme="minorHAnsi" w:cstheme="minorHAnsi"/>
                <w:spacing w:val="-5"/>
                <w:lang w:val="pl-PL"/>
              </w:rPr>
              <w:t xml:space="preserve"> </w:t>
            </w:r>
            <w:r w:rsidRPr="002A59EC">
              <w:rPr>
                <w:rFonts w:asciiTheme="minorHAnsi" w:hAnsiTheme="minorHAnsi" w:cstheme="minorHAnsi"/>
                <w:spacing w:val="-2"/>
                <w:lang w:val="pl-PL"/>
              </w:rPr>
              <w:t>bitów.</w:t>
            </w:r>
          </w:p>
        </w:tc>
      </w:tr>
      <w:tr w:rsidR="000E2E23" w:rsidRPr="002A59EC" w14:paraId="67B907AA" w14:textId="77777777" w:rsidTr="00FD5CD8">
        <w:trPr>
          <w:trHeight w:val="562"/>
        </w:trPr>
        <w:tc>
          <w:tcPr>
            <w:tcW w:w="500" w:type="dxa"/>
          </w:tcPr>
          <w:p w14:paraId="7609E1BB" w14:textId="01317DAE"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25.</w:t>
            </w:r>
          </w:p>
        </w:tc>
        <w:tc>
          <w:tcPr>
            <w:tcW w:w="8221" w:type="dxa"/>
          </w:tcPr>
          <w:p w14:paraId="761E5E0E" w14:textId="4AA62400" w:rsidR="000E2E23" w:rsidRPr="002A59EC" w:rsidRDefault="000E2E23" w:rsidP="000E2E23">
            <w:pPr>
              <w:pStyle w:val="TableParagraph"/>
              <w:tabs>
                <w:tab w:val="left" w:pos="1317"/>
                <w:tab w:val="left" w:pos="2436"/>
                <w:tab w:val="left" w:pos="3910"/>
                <w:tab w:val="left" w:pos="5776"/>
                <w:tab w:val="left" w:pos="6687"/>
                <w:tab w:val="left" w:pos="7590"/>
              </w:tabs>
              <w:spacing w:line="268" w:lineRule="exact"/>
              <w:rPr>
                <w:rFonts w:asciiTheme="minorHAnsi" w:hAnsiTheme="minorHAnsi" w:cstheme="minorHAnsi"/>
                <w:lang w:val="pl-PL"/>
              </w:rPr>
            </w:pPr>
            <w:r w:rsidRPr="002A59EC">
              <w:rPr>
                <w:rFonts w:asciiTheme="minorHAnsi" w:hAnsiTheme="minorHAnsi" w:cstheme="minorHAnsi"/>
                <w:spacing w:val="-2"/>
                <w:lang w:val="pl-PL"/>
              </w:rPr>
              <w:t>Urządzenie</w:t>
            </w:r>
            <w:r w:rsidRPr="002A59EC">
              <w:rPr>
                <w:rFonts w:asciiTheme="minorHAnsi" w:hAnsiTheme="minorHAnsi" w:cstheme="minorHAnsi"/>
                <w:lang w:val="pl-PL"/>
              </w:rPr>
              <w:tab/>
            </w:r>
            <w:r w:rsidRPr="002A59EC">
              <w:rPr>
                <w:rFonts w:asciiTheme="minorHAnsi" w:hAnsiTheme="minorHAnsi" w:cstheme="minorHAnsi"/>
                <w:spacing w:val="-2"/>
                <w:lang w:val="pl-PL"/>
              </w:rPr>
              <w:t>umożliwia</w:t>
            </w:r>
            <w:r w:rsidRPr="002A59EC">
              <w:rPr>
                <w:rFonts w:asciiTheme="minorHAnsi" w:hAnsiTheme="minorHAnsi" w:cstheme="minorHAnsi"/>
                <w:lang w:val="pl-PL"/>
              </w:rPr>
              <w:tab/>
            </w:r>
            <w:r w:rsidRPr="002A59EC">
              <w:rPr>
                <w:rFonts w:asciiTheme="minorHAnsi" w:hAnsiTheme="minorHAnsi" w:cstheme="minorHAnsi"/>
                <w:spacing w:val="-2"/>
                <w:lang w:val="pl-PL"/>
              </w:rPr>
              <w:t>zaszyfrowanie</w:t>
            </w:r>
            <w:r w:rsidRPr="002A59EC">
              <w:rPr>
                <w:rFonts w:asciiTheme="minorHAnsi" w:hAnsiTheme="minorHAnsi" w:cstheme="minorHAnsi"/>
                <w:lang w:val="pl-PL"/>
              </w:rPr>
              <w:tab/>
            </w:r>
            <w:r w:rsidRPr="002A59EC">
              <w:rPr>
                <w:rFonts w:asciiTheme="minorHAnsi" w:hAnsiTheme="minorHAnsi" w:cstheme="minorHAnsi"/>
                <w:spacing w:val="-2"/>
                <w:lang w:val="pl-PL"/>
              </w:rPr>
              <w:t>przechowywanych</w:t>
            </w:r>
            <w:r w:rsidRPr="002A59EC">
              <w:rPr>
                <w:rFonts w:asciiTheme="minorHAnsi" w:hAnsiTheme="minorHAnsi" w:cstheme="minorHAnsi"/>
                <w:lang w:val="pl-PL"/>
              </w:rPr>
              <w:tab/>
            </w:r>
            <w:r w:rsidRPr="002A59EC">
              <w:rPr>
                <w:rFonts w:asciiTheme="minorHAnsi" w:hAnsiTheme="minorHAnsi" w:cstheme="minorHAnsi"/>
                <w:spacing w:val="-2"/>
                <w:lang w:val="pl-PL"/>
              </w:rPr>
              <w:t>danych,</w:t>
            </w:r>
            <w:r w:rsidRPr="002A59EC">
              <w:rPr>
                <w:rFonts w:asciiTheme="minorHAnsi" w:hAnsiTheme="minorHAnsi" w:cstheme="minorHAnsi"/>
                <w:lang w:val="pl-PL"/>
              </w:rPr>
              <w:tab/>
            </w:r>
            <w:r w:rsidRPr="002A59EC">
              <w:rPr>
                <w:rFonts w:asciiTheme="minorHAnsi" w:hAnsiTheme="minorHAnsi" w:cstheme="minorHAnsi"/>
                <w:spacing w:val="-2"/>
                <w:lang w:val="pl-PL"/>
              </w:rPr>
              <w:t>posiada</w:t>
            </w:r>
            <w:r w:rsidR="00FD017E">
              <w:rPr>
                <w:rFonts w:asciiTheme="minorHAnsi" w:hAnsiTheme="minorHAnsi" w:cstheme="minorHAnsi"/>
                <w:spacing w:val="-2"/>
                <w:lang w:val="pl-PL"/>
              </w:rPr>
              <w:t xml:space="preserve"> </w:t>
            </w:r>
            <w:r w:rsidRPr="002A59EC">
              <w:rPr>
                <w:rFonts w:asciiTheme="minorHAnsi" w:hAnsiTheme="minorHAnsi" w:cstheme="minorHAnsi"/>
                <w:spacing w:val="-2"/>
                <w:lang w:val="pl-PL"/>
              </w:rPr>
              <w:t>licencje</w:t>
            </w:r>
          </w:p>
          <w:p w14:paraId="7425C30F" w14:textId="060B2957" w:rsidR="000E2E23" w:rsidRPr="002A59EC" w:rsidRDefault="000E2E23" w:rsidP="000E2E23">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umożliwiające</w:t>
            </w:r>
            <w:r w:rsidRPr="002A59EC">
              <w:rPr>
                <w:rFonts w:asciiTheme="minorHAnsi" w:hAnsiTheme="minorHAnsi" w:cstheme="minorHAnsi"/>
                <w:spacing w:val="80"/>
                <w:lang w:val="pl-PL"/>
              </w:rPr>
              <w:t xml:space="preserve"> </w:t>
            </w:r>
            <w:r w:rsidRPr="002A59EC">
              <w:rPr>
                <w:rFonts w:asciiTheme="minorHAnsi" w:hAnsiTheme="minorHAnsi" w:cstheme="minorHAnsi"/>
                <w:lang w:val="pl-PL"/>
              </w:rPr>
              <w:t>zaszyfrowanie</w:t>
            </w:r>
            <w:r w:rsidRPr="002A59EC">
              <w:rPr>
                <w:rFonts w:asciiTheme="minorHAnsi" w:hAnsiTheme="minorHAnsi" w:cstheme="minorHAnsi"/>
                <w:spacing w:val="80"/>
                <w:lang w:val="pl-PL"/>
              </w:rPr>
              <w:t xml:space="preserve"> </w:t>
            </w:r>
            <w:r w:rsidRPr="002A59EC">
              <w:rPr>
                <w:rFonts w:asciiTheme="minorHAnsi" w:hAnsiTheme="minorHAnsi" w:cstheme="minorHAnsi"/>
                <w:lang w:val="pl-PL"/>
              </w:rPr>
              <w:t>i</w:t>
            </w:r>
            <w:r w:rsidRPr="002A59EC">
              <w:rPr>
                <w:rFonts w:asciiTheme="minorHAnsi" w:hAnsiTheme="minorHAnsi" w:cstheme="minorHAnsi"/>
                <w:spacing w:val="80"/>
                <w:lang w:val="pl-PL"/>
              </w:rPr>
              <w:t xml:space="preserve"> </w:t>
            </w:r>
            <w:r w:rsidRPr="002A59EC">
              <w:rPr>
                <w:rFonts w:asciiTheme="minorHAnsi" w:hAnsiTheme="minorHAnsi" w:cstheme="minorHAnsi"/>
                <w:lang w:val="pl-PL"/>
              </w:rPr>
              <w:t>przechowywanie</w:t>
            </w:r>
            <w:r w:rsidRPr="002A59EC">
              <w:rPr>
                <w:rFonts w:asciiTheme="minorHAnsi" w:hAnsiTheme="minorHAnsi" w:cstheme="minorHAnsi"/>
                <w:spacing w:val="80"/>
                <w:lang w:val="pl-PL"/>
              </w:rPr>
              <w:t xml:space="preserve"> </w:t>
            </w:r>
            <w:r w:rsidRPr="002A59EC">
              <w:rPr>
                <w:rFonts w:asciiTheme="minorHAnsi" w:hAnsiTheme="minorHAnsi" w:cstheme="minorHAnsi"/>
                <w:lang w:val="pl-PL"/>
              </w:rPr>
              <w:t>zaszyfrowanych</w:t>
            </w:r>
            <w:r w:rsidRPr="002A59EC">
              <w:rPr>
                <w:rFonts w:asciiTheme="minorHAnsi" w:hAnsiTheme="minorHAnsi" w:cstheme="minorHAnsi"/>
                <w:spacing w:val="80"/>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80"/>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80"/>
                <w:lang w:val="pl-PL"/>
              </w:rPr>
              <w:t xml:space="preserve"> </w:t>
            </w:r>
            <w:r w:rsidRPr="002A59EC">
              <w:rPr>
                <w:rFonts w:asciiTheme="minorHAnsi" w:hAnsiTheme="minorHAnsi" w:cstheme="minorHAnsi"/>
                <w:lang w:val="pl-PL"/>
              </w:rPr>
              <w:t>obrębie</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maksymalnej pojemności oferowanego urządzenia.</w:t>
            </w:r>
          </w:p>
        </w:tc>
      </w:tr>
      <w:tr w:rsidR="000E2E23" w:rsidRPr="002A59EC" w14:paraId="0242BC1D" w14:textId="77777777" w:rsidTr="00FD5CD8">
        <w:trPr>
          <w:trHeight w:val="562"/>
        </w:trPr>
        <w:tc>
          <w:tcPr>
            <w:tcW w:w="500" w:type="dxa"/>
          </w:tcPr>
          <w:p w14:paraId="068BE93F" w14:textId="56A488DF"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26.</w:t>
            </w:r>
          </w:p>
        </w:tc>
        <w:tc>
          <w:tcPr>
            <w:tcW w:w="8221" w:type="dxa"/>
          </w:tcPr>
          <w:p w14:paraId="09270CEB" w14:textId="77777777" w:rsidR="000E2E23" w:rsidRPr="002A59EC" w:rsidRDefault="000E2E23" w:rsidP="000E2E23">
            <w:pPr>
              <w:pStyle w:val="TableParagraph"/>
              <w:spacing w:line="266" w:lineRule="exact"/>
              <w:rPr>
                <w:rFonts w:asciiTheme="minorHAnsi" w:hAnsiTheme="minorHAnsi" w:cstheme="minorHAnsi"/>
                <w:lang w:val="pl-PL"/>
              </w:rPr>
            </w:pPr>
            <w:r w:rsidRPr="002A59EC">
              <w:rPr>
                <w:rFonts w:asciiTheme="minorHAnsi" w:hAnsiTheme="minorHAnsi" w:cstheme="minorHAnsi"/>
                <w:lang w:val="pl-PL"/>
              </w:rPr>
              <w:t>Urządzenie</w:t>
            </w:r>
            <w:r w:rsidRPr="002A59EC">
              <w:rPr>
                <w:rFonts w:asciiTheme="minorHAnsi" w:hAnsiTheme="minorHAnsi" w:cstheme="minorHAnsi"/>
                <w:spacing w:val="31"/>
                <w:lang w:val="pl-PL"/>
              </w:rPr>
              <w:t xml:space="preserve">  </w:t>
            </w:r>
            <w:r w:rsidRPr="002A59EC">
              <w:rPr>
                <w:rFonts w:asciiTheme="minorHAnsi" w:hAnsiTheme="minorHAnsi" w:cstheme="minorHAnsi"/>
                <w:lang w:val="pl-PL"/>
              </w:rPr>
              <w:t>wspiera</w:t>
            </w:r>
            <w:r w:rsidRPr="002A59EC">
              <w:rPr>
                <w:rFonts w:asciiTheme="minorHAnsi" w:hAnsiTheme="minorHAnsi" w:cstheme="minorHAnsi"/>
                <w:spacing w:val="30"/>
                <w:lang w:val="pl-PL"/>
              </w:rPr>
              <w:t xml:space="preserve">  </w:t>
            </w:r>
            <w:proofErr w:type="spellStart"/>
            <w:r w:rsidRPr="002A59EC">
              <w:rPr>
                <w:rFonts w:asciiTheme="minorHAnsi" w:hAnsiTheme="minorHAnsi" w:cstheme="minorHAnsi"/>
                <w:lang w:val="pl-PL"/>
              </w:rPr>
              <w:t>deduplikację</w:t>
            </w:r>
            <w:proofErr w:type="spellEnd"/>
            <w:r w:rsidRPr="002A59EC">
              <w:rPr>
                <w:rFonts w:asciiTheme="minorHAnsi" w:hAnsiTheme="minorHAnsi" w:cstheme="minorHAnsi"/>
                <w:spacing w:val="31"/>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30"/>
                <w:lang w:val="pl-PL"/>
              </w:rPr>
              <w:t xml:space="preserve">  </w:t>
            </w:r>
            <w:r w:rsidRPr="002A59EC">
              <w:rPr>
                <w:rFonts w:asciiTheme="minorHAnsi" w:hAnsiTheme="minorHAnsi" w:cstheme="minorHAnsi"/>
                <w:lang w:val="pl-PL"/>
              </w:rPr>
              <w:t>źródle</w:t>
            </w:r>
            <w:r w:rsidRPr="002A59EC">
              <w:rPr>
                <w:rFonts w:asciiTheme="minorHAnsi" w:hAnsiTheme="minorHAnsi" w:cstheme="minorHAnsi"/>
                <w:spacing w:val="31"/>
                <w:lang w:val="pl-PL"/>
              </w:rPr>
              <w:t xml:space="preserve">  </w:t>
            </w:r>
            <w:r w:rsidRPr="002A59EC">
              <w:rPr>
                <w:rFonts w:asciiTheme="minorHAnsi" w:hAnsiTheme="minorHAnsi" w:cstheme="minorHAnsi"/>
                <w:lang w:val="pl-PL"/>
              </w:rPr>
              <w:t>poprzez</w:t>
            </w:r>
            <w:r w:rsidRPr="002A59EC">
              <w:rPr>
                <w:rFonts w:asciiTheme="minorHAnsi" w:hAnsiTheme="minorHAnsi" w:cstheme="minorHAnsi"/>
                <w:spacing w:val="30"/>
                <w:lang w:val="pl-PL"/>
              </w:rPr>
              <w:t xml:space="preserve">  </w:t>
            </w:r>
            <w:r w:rsidRPr="002A59EC">
              <w:rPr>
                <w:rFonts w:asciiTheme="minorHAnsi" w:hAnsiTheme="minorHAnsi" w:cstheme="minorHAnsi"/>
                <w:lang w:val="pl-PL"/>
              </w:rPr>
              <w:t>sieć</w:t>
            </w:r>
            <w:r w:rsidRPr="002A59EC">
              <w:rPr>
                <w:rFonts w:asciiTheme="minorHAnsi" w:hAnsiTheme="minorHAnsi" w:cstheme="minorHAnsi"/>
                <w:spacing w:val="31"/>
                <w:lang w:val="pl-PL"/>
              </w:rPr>
              <w:t xml:space="preserve">  </w:t>
            </w:r>
            <w:r w:rsidRPr="002A59EC">
              <w:rPr>
                <w:rFonts w:asciiTheme="minorHAnsi" w:hAnsiTheme="minorHAnsi" w:cstheme="minorHAnsi"/>
                <w:lang w:val="pl-PL"/>
              </w:rPr>
              <w:t>FC</w:t>
            </w:r>
            <w:r w:rsidRPr="002A59EC">
              <w:rPr>
                <w:rFonts w:asciiTheme="minorHAnsi" w:hAnsiTheme="minorHAnsi" w:cstheme="minorHAnsi"/>
                <w:spacing w:val="30"/>
                <w:lang w:val="pl-PL"/>
              </w:rPr>
              <w:t xml:space="preserve">  </w:t>
            </w:r>
            <w:r w:rsidRPr="002A59EC">
              <w:rPr>
                <w:rFonts w:asciiTheme="minorHAnsi" w:hAnsiTheme="minorHAnsi" w:cstheme="minorHAnsi"/>
                <w:lang w:val="pl-PL"/>
              </w:rPr>
              <w:t>(SAN)</w:t>
            </w:r>
            <w:r w:rsidRPr="002A59EC">
              <w:rPr>
                <w:rFonts w:asciiTheme="minorHAnsi" w:hAnsiTheme="minorHAnsi" w:cstheme="minorHAnsi"/>
                <w:spacing w:val="29"/>
                <w:lang w:val="pl-PL"/>
              </w:rPr>
              <w:t xml:space="preserve">  </w:t>
            </w:r>
            <w:r w:rsidRPr="002A59EC">
              <w:rPr>
                <w:rFonts w:asciiTheme="minorHAnsi" w:hAnsiTheme="minorHAnsi" w:cstheme="minorHAnsi"/>
                <w:lang w:val="pl-PL"/>
              </w:rPr>
              <w:t>minimum</w:t>
            </w:r>
            <w:r w:rsidRPr="002A59EC">
              <w:rPr>
                <w:rFonts w:asciiTheme="minorHAnsi" w:hAnsiTheme="minorHAnsi" w:cstheme="minorHAnsi"/>
                <w:spacing w:val="29"/>
                <w:lang w:val="pl-PL"/>
              </w:rPr>
              <w:t xml:space="preserve">  </w:t>
            </w:r>
            <w:r w:rsidRPr="002A59EC">
              <w:rPr>
                <w:rFonts w:asciiTheme="minorHAnsi" w:hAnsiTheme="minorHAnsi" w:cstheme="minorHAnsi"/>
                <w:spacing w:val="-5"/>
                <w:lang w:val="pl-PL"/>
              </w:rPr>
              <w:t>dla</w:t>
            </w:r>
          </w:p>
          <w:p w14:paraId="6146D08A" w14:textId="77777777" w:rsidR="000E2E23" w:rsidRPr="002A59EC" w:rsidRDefault="000E2E23" w:rsidP="000E2E23">
            <w:pPr>
              <w:pStyle w:val="TableParagraph"/>
              <w:tabs>
                <w:tab w:val="left" w:pos="1317"/>
                <w:tab w:val="left" w:pos="2436"/>
                <w:tab w:val="left" w:pos="3910"/>
                <w:tab w:val="left" w:pos="5776"/>
                <w:tab w:val="left" w:pos="6687"/>
                <w:tab w:val="left" w:pos="7590"/>
              </w:tabs>
              <w:spacing w:line="268" w:lineRule="exact"/>
              <w:rPr>
                <w:rFonts w:asciiTheme="minorHAnsi" w:hAnsiTheme="minorHAnsi" w:cstheme="minorHAnsi"/>
                <w:spacing w:val="-2"/>
                <w:lang w:val="pl-PL"/>
              </w:rPr>
            </w:pPr>
            <w:r w:rsidRPr="002A59EC">
              <w:rPr>
                <w:rFonts w:asciiTheme="minorHAnsi" w:hAnsiTheme="minorHAnsi" w:cstheme="minorHAnsi"/>
                <w:lang w:val="pl-PL"/>
              </w:rPr>
              <w:t>następujących</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systemów</w:t>
            </w:r>
            <w:r w:rsidRPr="002A59EC">
              <w:rPr>
                <w:rFonts w:asciiTheme="minorHAnsi" w:hAnsiTheme="minorHAnsi" w:cstheme="minorHAnsi"/>
                <w:spacing w:val="-7"/>
                <w:lang w:val="pl-PL"/>
              </w:rPr>
              <w:t xml:space="preserve"> </w:t>
            </w:r>
            <w:r w:rsidRPr="002A59EC">
              <w:rPr>
                <w:rFonts w:asciiTheme="minorHAnsi" w:hAnsiTheme="minorHAnsi" w:cstheme="minorHAnsi"/>
                <w:spacing w:val="-2"/>
                <w:lang w:val="pl-PL"/>
              </w:rPr>
              <w:t>operacyjnych:</w:t>
            </w:r>
          </w:p>
          <w:p w14:paraId="1AF214AF" w14:textId="77777777" w:rsidR="000E2E23" w:rsidRPr="002A59EC" w:rsidRDefault="000E2E23" w:rsidP="000E2E23">
            <w:pPr>
              <w:pStyle w:val="TableParagraph"/>
              <w:numPr>
                <w:ilvl w:val="0"/>
                <w:numId w:val="15"/>
              </w:numPr>
              <w:tabs>
                <w:tab w:val="left" w:pos="513"/>
              </w:tabs>
              <w:rPr>
                <w:rFonts w:asciiTheme="minorHAnsi" w:hAnsiTheme="minorHAnsi" w:cstheme="minorHAnsi"/>
                <w:spacing w:val="-2"/>
                <w:lang w:val="pl-PL"/>
              </w:rPr>
            </w:pPr>
            <w:r w:rsidRPr="002A59EC">
              <w:rPr>
                <w:rFonts w:asciiTheme="minorHAnsi" w:hAnsiTheme="minorHAnsi" w:cstheme="minorHAnsi"/>
                <w:spacing w:val="-2"/>
                <w:lang w:val="pl-PL"/>
              </w:rPr>
              <w:t>Windows</w:t>
            </w:r>
          </w:p>
          <w:p w14:paraId="407FCF5B" w14:textId="01B514F8" w:rsidR="000E2E23" w:rsidRPr="002A59EC" w:rsidRDefault="000E2E23" w:rsidP="000E2E23">
            <w:pPr>
              <w:pStyle w:val="TableParagraph"/>
              <w:numPr>
                <w:ilvl w:val="0"/>
                <w:numId w:val="15"/>
              </w:numPr>
              <w:tabs>
                <w:tab w:val="left" w:pos="513"/>
              </w:tabs>
              <w:rPr>
                <w:rFonts w:asciiTheme="minorHAnsi" w:hAnsiTheme="minorHAnsi" w:cstheme="minorHAnsi"/>
                <w:spacing w:val="-2"/>
                <w:lang w:val="pl-PL"/>
              </w:rPr>
            </w:pPr>
            <w:r w:rsidRPr="002A59EC">
              <w:rPr>
                <w:rFonts w:asciiTheme="minorHAnsi" w:hAnsiTheme="minorHAnsi" w:cstheme="minorHAnsi"/>
                <w:lang w:val="pl-PL"/>
              </w:rPr>
              <w:t>Linux</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w:t>
            </w:r>
            <w:proofErr w:type="spellStart"/>
            <w:r w:rsidRPr="002A59EC">
              <w:rPr>
                <w:rFonts w:asciiTheme="minorHAnsi" w:hAnsiTheme="minorHAnsi" w:cstheme="minorHAnsi"/>
                <w:lang w:val="pl-PL"/>
              </w:rPr>
              <w:t>RedHat</w:t>
            </w:r>
            <w:proofErr w:type="spellEnd"/>
            <w:r w:rsidRPr="002A59EC">
              <w:rPr>
                <w:rFonts w:asciiTheme="minorHAnsi" w:hAnsiTheme="minorHAnsi" w:cstheme="minorHAnsi"/>
                <w:lang w:val="pl-PL"/>
              </w:rPr>
              <w:t>,</w:t>
            </w:r>
            <w:r w:rsidRPr="002A59EC">
              <w:rPr>
                <w:rFonts w:asciiTheme="minorHAnsi" w:hAnsiTheme="minorHAnsi" w:cstheme="minorHAnsi"/>
                <w:spacing w:val="-4"/>
                <w:lang w:val="pl-PL"/>
              </w:rPr>
              <w:t xml:space="preserve"> </w:t>
            </w:r>
            <w:proofErr w:type="spellStart"/>
            <w:r w:rsidRPr="002A59EC">
              <w:rPr>
                <w:rFonts w:asciiTheme="minorHAnsi" w:hAnsiTheme="minorHAnsi" w:cstheme="minorHAnsi"/>
                <w:spacing w:val="-4"/>
                <w:lang w:val="pl-PL"/>
              </w:rPr>
              <w:t>SuSE</w:t>
            </w:r>
            <w:proofErr w:type="spellEnd"/>
            <w:r w:rsidRPr="002A59EC">
              <w:rPr>
                <w:rFonts w:asciiTheme="minorHAnsi" w:hAnsiTheme="minorHAnsi" w:cstheme="minorHAnsi"/>
                <w:spacing w:val="-4"/>
                <w:lang w:val="pl-PL"/>
              </w:rPr>
              <w:t>)</w:t>
            </w:r>
          </w:p>
        </w:tc>
      </w:tr>
      <w:tr w:rsidR="000E2E23" w:rsidRPr="002A59EC" w14:paraId="4396E7A6" w14:textId="77777777" w:rsidTr="00FD5CD8">
        <w:trPr>
          <w:trHeight w:val="562"/>
        </w:trPr>
        <w:tc>
          <w:tcPr>
            <w:tcW w:w="500" w:type="dxa"/>
          </w:tcPr>
          <w:p w14:paraId="128A1B39" w14:textId="1A454C8E"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27.</w:t>
            </w:r>
          </w:p>
        </w:tc>
        <w:tc>
          <w:tcPr>
            <w:tcW w:w="8221" w:type="dxa"/>
          </w:tcPr>
          <w:p w14:paraId="5962D5AE" w14:textId="77777777" w:rsidR="000E2E23" w:rsidRPr="002A59EC" w:rsidRDefault="000E2E23" w:rsidP="000E2E23">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Oferowane</w:t>
            </w:r>
            <w:r w:rsidRPr="002A59EC">
              <w:rPr>
                <w:rFonts w:asciiTheme="minorHAnsi" w:hAnsiTheme="minorHAnsi" w:cstheme="minorHAnsi"/>
                <w:spacing w:val="10"/>
                <w:lang w:val="pl-PL"/>
              </w:rPr>
              <w:t xml:space="preserve"> </w:t>
            </w:r>
            <w:r w:rsidRPr="002A59EC">
              <w:rPr>
                <w:rFonts w:asciiTheme="minorHAnsi" w:hAnsiTheme="minorHAnsi" w:cstheme="minorHAnsi"/>
                <w:lang w:val="pl-PL"/>
              </w:rPr>
              <w:t>urządzenie</w:t>
            </w:r>
            <w:r w:rsidRPr="002A59EC">
              <w:rPr>
                <w:rFonts w:asciiTheme="minorHAnsi" w:hAnsiTheme="minorHAnsi" w:cstheme="minorHAnsi"/>
                <w:spacing w:val="17"/>
                <w:lang w:val="pl-PL"/>
              </w:rPr>
              <w:t xml:space="preserve"> </w:t>
            </w:r>
            <w:r w:rsidRPr="002A59EC">
              <w:rPr>
                <w:rFonts w:asciiTheme="minorHAnsi" w:hAnsiTheme="minorHAnsi" w:cstheme="minorHAnsi"/>
                <w:lang w:val="pl-PL"/>
              </w:rPr>
              <w:t>umożliwia</w:t>
            </w:r>
            <w:r w:rsidRPr="002A59EC">
              <w:rPr>
                <w:rFonts w:asciiTheme="minorHAnsi" w:hAnsiTheme="minorHAnsi" w:cstheme="minorHAnsi"/>
                <w:spacing w:val="15"/>
                <w:lang w:val="pl-PL"/>
              </w:rPr>
              <w:t xml:space="preserve"> </w:t>
            </w:r>
            <w:r w:rsidRPr="002A59EC">
              <w:rPr>
                <w:rFonts w:asciiTheme="minorHAnsi" w:hAnsiTheme="minorHAnsi" w:cstheme="minorHAnsi"/>
                <w:lang w:val="pl-PL"/>
              </w:rPr>
              <w:t>bezpośrednią</w:t>
            </w:r>
            <w:r w:rsidRPr="002A59EC">
              <w:rPr>
                <w:rFonts w:asciiTheme="minorHAnsi" w:hAnsiTheme="minorHAnsi" w:cstheme="minorHAnsi"/>
                <w:spacing w:val="16"/>
                <w:lang w:val="pl-PL"/>
              </w:rPr>
              <w:t xml:space="preserve"> </w:t>
            </w:r>
            <w:r w:rsidRPr="002A59EC">
              <w:rPr>
                <w:rFonts w:asciiTheme="minorHAnsi" w:hAnsiTheme="minorHAnsi" w:cstheme="minorHAnsi"/>
                <w:lang w:val="pl-PL"/>
              </w:rPr>
              <w:t>replikację</w:t>
            </w:r>
            <w:r w:rsidRPr="002A59EC">
              <w:rPr>
                <w:rFonts w:asciiTheme="minorHAnsi" w:hAnsiTheme="minorHAnsi" w:cstheme="minorHAnsi"/>
                <w:spacing w:val="15"/>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15"/>
                <w:lang w:val="pl-PL"/>
              </w:rPr>
              <w:t xml:space="preserve"> </w:t>
            </w:r>
            <w:r w:rsidRPr="002A59EC">
              <w:rPr>
                <w:rFonts w:asciiTheme="minorHAnsi" w:hAnsiTheme="minorHAnsi" w:cstheme="minorHAnsi"/>
                <w:lang w:val="pl-PL"/>
              </w:rPr>
              <w:t>do</w:t>
            </w:r>
            <w:r w:rsidRPr="002A59EC">
              <w:rPr>
                <w:rFonts w:asciiTheme="minorHAnsi" w:hAnsiTheme="minorHAnsi" w:cstheme="minorHAnsi"/>
                <w:spacing w:val="17"/>
                <w:lang w:val="pl-PL"/>
              </w:rPr>
              <w:t xml:space="preserve"> </w:t>
            </w:r>
            <w:r w:rsidRPr="002A59EC">
              <w:rPr>
                <w:rFonts w:asciiTheme="minorHAnsi" w:hAnsiTheme="minorHAnsi" w:cstheme="minorHAnsi"/>
                <w:lang w:val="pl-PL"/>
              </w:rPr>
              <w:t>drugiego</w:t>
            </w:r>
            <w:r w:rsidRPr="002A59EC">
              <w:rPr>
                <w:rFonts w:asciiTheme="minorHAnsi" w:hAnsiTheme="minorHAnsi" w:cstheme="minorHAnsi"/>
                <w:spacing w:val="12"/>
                <w:lang w:val="pl-PL"/>
              </w:rPr>
              <w:t xml:space="preserve"> </w:t>
            </w:r>
            <w:r w:rsidRPr="002A59EC">
              <w:rPr>
                <w:rFonts w:asciiTheme="minorHAnsi" w:hAnsiTheme="minorHAnsi" w:cstheme="minorHAnsi"/>
                <w:spacing w:val="-2"/>
                <w:lang w:val="pl-PL"/>
              </w:rPr>
              <w:t>urządzenia</w:t>
            </w:r>
          </w:p>
          <w:p w14:paraId="3FAC50E6" w14:textId="77777777" w:rsidR="000E2E23" w:rsidRPr="002A59EC" w:rsidRDefault="000E2E23" w:rsidP="000E2E23">
            <w:pPr>
              <w:pStyle w:val="TableParagraph"/>
              <w:rPr>
                <w:rFonts w:asciiTheme="minorHAnsi" w:hAnsiTheme="minorHAnsi" w:cstheme="minorHAnsi"/>
                <w:lang w:val="pl-PL"/>
              </w:rPr>
            </w:pPr>
            <w:r w:rsidRPr="002A59EC">
              <w:rPr>
                <w:rFonts w:asciiTheme="minorHAnsi" w:hAnsiTheme="minorHAnsi" w:cstheme="minorHAnsi"/>
                <w:lang w:val="pl-PL"/>
              </w:rPr>
              <w:t>takiego</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samego</w:t>
            </w:r>
            <w:r w:rsidRPr="002A59EC">
              <w:rPr>
                <w:rFonts w:asciiTheme="minorHAnsi" w:hAnsiTheme="minorHAnsi" w:cstheme="minorHAnsi"/>
                <w:spacing w:val="-2"/>
                <w:lang w:val="pl-PL"/>
              </w:rPr>
              <w:t xml:space="preserve"> </w:t>
            </w:r>
            <w:r w:rsidRPr="002A59EC">
              <w:rPr>
                <w:rFonts w:asciiTheme="minorHAnsi" w:hAnsiTheme="minorHAnsi" w:cstheme="minorHAnsi"/>
                <w:lang w:val="pl-PL"/>
              </w:rPr>
              <w:t>typu.</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Konfiguracja</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replikacji</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jest</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możliwa</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każdym</w:t>
            </w:r>
            <w:r w:rsidRPr="002A59EC">
              <w:rPr>
                <w:rFonts w:asciiTheme="minorHAnsi" w:hAnsiTheme="minorHAnsi" w:cstheme="minorHAnsi"/>
                <w:spacing w:val="-2"/>
                <w:lang w:val="pl-PL"/>
              </w:rPr>
              <w:t xml:space="preserve"> </w:t>
            </w:r>
            <w:r w:rsidRPr="002A59EC">
              <w:rPr>
                <w:rFonts w:asciiTheme="minorHAnsi" w:hAnsiTheme="minorHAnsi" w:cstheme="minorHAnsi"/>
                <w:lang w:val="pl-PL"/>
              </w:rPr>
              <w:t>z</w:t>
            </w:r>
            <w:r w:rsidRPr="002A59EC">
              <w:rPr>
                <w:rFonts w:asciiTheme="minorHAnsi" w:hAnsiTheme="minorHAnsi" w:cstheme="minorHAnsi"/>
                <w:spacing w:val="-5"/>
                <w:lang w:val="pl-PL"/>
              </w:rPr>
              <w:t xml:space="preserve"> </w:t>
            </w:r>
            <w:r w:rsidRPr="002A59EC">
              <w:rPr>
                <w:rFonts w:asciiTheme="minorHAnsi" w:hAnsiTheme="minorHAnsi" w:cstheme="minorHAnsi"/>
                <w:spacing w:val="-2"/>
                <w:lang w:val="pl-PL"/>
              </w:rPr>
              <w:t>trybów:</w:t>
            </w:r>
          </w:p>
          <w:p w14:paraId="50A8557B" w14:textId="77777777" w:rsidR="000E2E23" w:rsidRPr="002A59EC" w:rsidRDefault="000E2E23" w:rsidP="000E2E23">
            <w:pPr>
              <w:pStyle w:val="TableParagraph"/>
              <w:numPr>
                <w:ilvl w:val="0"/>
                <w:numId w:val="14"/>
              </w:numPr>
              <w:tabs>
                <w:tab w:val="left" w:pos="466"/>
              </w:tabs>
              <w:ind w:left="466" w:hanging="157"/>
              <w:rPr>
                <w:rFonts w:asciiTheme="minorHAnsi" w:hAnsiTheme="minorHAnsi" w:cstheme="minorHAnsi"/>
                <w:lang w:val="pl-PL"/>
              </w:rPr>
            </w:pPr>
            <w:r w:rsidRPr="002A59EC">
              <w:rPr>
                <w:rFonts w:asciiTheme="minorHAnsi" w:hAnsiTheme="minorHAnsi" w:cstheme="minorHAnsi"/>
                <w:lang w:val="pl-PL"/>
              </w:rPr>
              <w:t>jeden</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do</w:t>
            </w:r>
            <w:r w:rsidRPr="002A59EC">
              <w:rPr>
                <w:rFonts w:asciiTheme="minorHAnsi" w:hAnsiTheme="minorHAnsi" w:cstheme="minorHAnsi"/>
                <w:spacing w:val="-1"/>
                <w:lang w:val="pl-PL"/>
              </w:rPr>
              <w:t xml:space="preserve"> </w:t>
            </w:r>
            <w:r w:rsidRPr="002A59EC">
              <w:rPr>
                <w:rFonts w:asciiTheme="minorHAnsi" w:hAnsiTheme="minorHAnsi" w:cstheme="minorHAnsi"/>
                <w:spacing w:val="-2"/>
                <w:lang w:val="pl-PL"/>
              </w:rPr>
              <w:t>jednego</w:t>
            </w:r>
          </w:p>
          <w:p w14:paraId="64E425ED" w14:textId="77777777" w:rsidR="000E2E23" w:rsidRPr="002A59EC" w:rsidRDefault="000E2E23" w:rsidP="000E2E23">
            <w:pPr>
              <w:pStyle w:val="TableParagraph"/>
              <w:numPr>
                <w:ilvl w:val="0"/>
                <w:numId w:val="14"/>
              </w:numPr>
              <w:tabs>
                <w:tab w:val="left" w:pos="466"/>
              </w:tabs>
              <w:ind w:left="466" w:hanging="157"/>
              <w:rPr>
                <w:rFonts w:asciiTheme="minorHAnsi" w:hAnsiTheme="minorHAnsi" w:cstheme="minorHAnsi"/>
                <w:lang w:val="pl-PL"/>
              </w:rPr>
            </w:pPr>
            <w:r w:rsidRPr="002A59EC">
              <w:rPr>
                <w:rFonts w:asciiTheme="minorHAnsi" w:hAnsiTheme="minorHAnsi" w:cstheme="minorHAnsi"/>
                <w:lang w:val="pl-PL"/>
              </w:rPr>
              <w:t>wiele</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do</w:t>
            </w:r>
            <w:r w:rsidRPr="002A59EC">
              <w:rPr>
                <w:rFonts w:asciiTheme="minorHAnsi" w:hAnsiTheme="minorHAnsi" w:cstheme="minorHAnsi"/>
                <w:spacing w:val="-2"/>
                <w:lang w:val="pl-PL"/>
              </w:rPr>
              <w:t xml:space="preserve"> jednego</w:t>
            </w:r>
          </w:p>
          <w:p w14:paraId="1F8FD190" w14:textId="77777777" w:rsidR="000E2E23" w:rsidRPr="002A59EC" w:rsidRDefault="000E2E23" w:rsidP="000E2E23">
            <w:pPr>
              <w:pStyle w:val="TableParagraph"/>
              <w:numPr>
                <w:ilvl w:val="0"/>
                <w:numId w:val="14"/>
              </w:numPr>
              <w:tabs>
                <w:tab w:val="left" w:pos="466"/>
              </w:tabs>
              <w:spacing w:before="1"/>
              <w:ind w:left="466" w:hanging="157"/>
              <w:rPr>
                <w:rFonts w:asciiTheme="minorHAnsi" w:hAnsiTheme="minorHAnsi" w:cstheme="minorHAnsi"/>
                <w:lang w:val="pl-PL"/>
              </w:rPr>
            </w:pPr>
            <w:r w:rsidRPr="002A59EC">
              <w:rPr>
                <w:rFonts w:asciiTheme="minorHAnsi" w:hAnsiTheme="minorHAnsi" w:cstheme="minorHAnsi"/>
                <w:lang w:val="pl-PL"/>
              </w:rPr>
              <w:t>jeden</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do</w:t>
            </w:r>
            <w:r w:rsidRPr="002A59EC">
              <w:rPr>
                <w:rFonts w:asciiTheme="minorHAnsi" w:hAnsiTheme="minorHAnsi" w:cstheme="minorHAnsi"/>
                <w:spacing w:val="-3"/>
                <w:lang w:val="pl-PL"/>
              </w:rPr>
              <w:t xml:space="preserve"> </w:t>
            </w:r>
            <w:r w:rsidRPr="002A59EC">
              <w:rPr>
                <w:rFonts w:asciiTheme="minorHAnsi" w:hAnsiTheme="minorHAnsi" w:cstheme="minorHAnsi"/>
                <w:spacing w:val="-2"/>
                <w:lang w:val="pl-PL"/>
              </w:rPr>
              <w:t>wielu</w:t>
            </w:r>
          </w:p>
          <w:p w14:paraId="6B673A55" w14:textId="77777777" w:rsidR="000E2E23" w:rsidRPr="002A59EC" w:rsidRDefault="000E2E23" w:rsidP="000E2E23">
            <w:pPr>
              <w:pStyle w:val="TableParagraph"/>
              <w:numPr>
                <w:ilvl w:val="0"/>
                <w:numId w:val="14"/>
              </w:numPr>
              <w:tabs>
                <w:tab w:val="left" w:pos="475"/>
              </w:tabs>
              <w:ind w:right="95" w:firstLine="201"/>
              <w:rPr>
                <w:rFonts w:asciiTheme="minorHAnsi" w:hAnsiTheme="minorHAnsi" w:cstheme="minorHAnsi"/>
                <w:lang w:val="pl-PL"/>
              </w:rPr>
            </w:pPr>
            <w:r w:rsidRPr="002A59EC">
              <w:rPr>
                <w:rFonts w:asciiTheme="minorHAnsi" w:hAnsiTheme="minorHAnsi" w:cstheme="minorHAnsi"/>
                <w:lang w:val="pl-PL"/>
              </w:rPr>
              <w:t xml:space="preserve">kaskadowej (urządzenie A replikuje dane do </w:t>
            </w:r>
            <w:proofErr w:type="spellStart"/>
            <w:r w:rsidRPr="002A59EC">
              <w:rPr>
                <w:rFonts w:asciiTheme="minorHAnsi" w:hAnsiTheme="minorHAnsi" w:cstheme="minorHAnsi"/>
                <w:lang w:val="pl-PL"/>
              </w:rPr>
              <w:t>urządznia</w:t>
            </w:r>
            <w:proofErr w:type="spellEnd"/>
            <w:r w:rsidRPr="002A59EC">
              <w:rPr>
                <w:rFonts w:asciiTheme="minorHAnsi" w:hAnsiTheme="minorHAnsi" w:cstheme="minorHAnsi"/>
                <w:lang w:val="pl-PL"/>
              </w:rPr>
              <w:t xml:space="preserve"> B, które te same dane replikuje do urządzenia C).</w:t>
            </w:r>
          </w:p>
          <w:p w14:paraId="7235B17B" w14:textId="77777777" w:rsidR="000E2E23" w:rsidRPr="002A59EC" w:rsidRDefault="000E2E23" w:rsidP="000E2E23">
            <w:pPr>
              <w:pStyle w:val="TableParagraph"/>
              <w:spacing w:line="267" w:lineRule="exact"/>
              <w:rPr>
                <w:rFonts w:asciiTheme="minorHAnsi" w:hAnsiTheme="minorHAnsi" w:cstheme="minorHAnsi"/>
                <w:lang w:val="pl-PL"/>
              </w:rPr>
            </w:pPr>
            <w:r w:rsidRPr="002A59EC">
              <w:rPr>
                <w:rFonts w:asciiTheme="minorHAnsi" w:hAnsiTheme="minorHAnsi" w:cstheme="minorHAnsi"/>
                <w:lang w:val="pl-PL"/>
              </w:rPr>
              <w:t>Replikacja</w:t>
            </w:r>
            <w:r w:rsidRPr="002A59EC">
              <w:rPr>
                <w:rFonts w:asciiTheme="minorHAnsi" w:hAnsiTheme="minorHAnsi" w:cstheme="minorHAnsi"/>
                <w:spacing w:val="63"/>
                <w:lang w:val="pl-PL"/>
              </w:rPr>
              <w:t xml:space="preserve"> </w:t>
            </w:r>
            <w:r w:rsidRPr="002A59EC">
              <w:rPr>
                <w:rFonts w:asciiTheme="minorHAnsi" w:hAnsiTheme="minorHAnsi" w:cstheme="minorHAnsi"/>
                <w:lang w:val="pl-PL"/>
              </w:rPr>
              <w:t>odbywa</w:t>
            </w:r>
            <w:r w:rsidRPr="002A59EC">
              <w:rPr>
                <w:rFonts w:asciiTheme="minorHAnsi" w:hAnsiTheme="minorHAnsi" w:cstheme="minorHAnsi"/>
                <w:spacing w:val="63"/>
                <w:lang w:val="pl-PL"/>
              </w:rPr>
              <w:t xml:space="preserve"> </w:t>
            </w:r>
            <w:r w:rsidRPr="002A59EC">
              <w:rPr>
                <w:rFonts w:asciiTheme="minorHAnsi" w:hAnsiTheme="minorHAnsi" w:cstheme="minorHAnsi"/>
                <w:lang w:val="pl-PL"/>
              </w:rPr>
              <w:t>się</w:t>
            </w:r>
            <w:r w:rsidRPr="002A59EC">
              <w:rPr>
                <w:rFonts w:asciiTheme="minorHAnsi" w:hAnsiTheme="minorHAnsi" w:cstheme="minorHAnsi"/>
                <w:spacing w:val="64"/>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64"/>
                <w:lang w:val="pl-PL"/>
              </w:rPr>
              <w:t xml:space="preserve"> </w:t>
            </w:r>
            <w:r w:rsidRPr="002A59EC">
              <w:rPr>
                <w:rFonts w:asciiTheme="minorHAnsi" w:hAnsiTheme="minorHAnsi" w:cstheme="minorHAnsi"/>
                <w:lang w:val="pl-PL"/>
              </w:rPr>
              <w:t>trybie</w:t>
            </w:r>
            <w:r w:rsidRPr="002A59EC">
              <w:rPr>
                <w:rFonts w:asciiTheme="minorHAnsi" w:hAnsiTheme="minorHAnsi" w:cstheme="minorHAnsi"/>
                <w:spacing w:val="65"/>
                <w:lang w:val="pl-PL"/>
              </w:rPr>
              <w:t xml:space="preserve"> </w:t>
            </w:r>
            <w:r w:rsidRPr="002A59EC">
              <w:rPr>
                <w:rFonts w:asciiTheme="minorHAnsi" w:hAnsiTheme="minorHAnsi" w:cstheme="minorHAnsi"/>
                <w:lang w:val="pl-PL"/>
              </w:rPr>
              <w:t>asynchronicznym.</w:t>
            </w:r>
            <w:r w:rsidRPr="002A59EC">
              <w:rPr>
                <w:rFonts w:asciiTheme="minorHAnsi" w:hAnsiTheme="minorHAnsi" w:cstheme="minorHAnsi"/>
                <w:spacing w:val="62"/>
                <w:lang w:val="pl-PL"/>
              </w:rPr>
              <w:t xml:space="preserve"> </w:t>
            </w:r>
            <w:r w:rsidRPr="002A59EC">
              <w:rPr>
                <w:rFonts w:asciiTheme="minorHAnsi" w:hAnsiTheme="minorHAnsi" w:cstheme="minorHAnsi"/>
                <w:lang w:val="pl-PL"/>
              </w:rPr>
              <w:t>Transmitowane</w:t>
            </w:r>
            <w:r w:rsidRPr="002A59EC">
              <w:rPr>
                <w:rFonts w:asciiTheme="minorHAnsi" w:hAnsiTheme="minorHAnsi" w:cstheme="minorHAnsi"/>
                <w:spacing w:val="61"/>
                <w:lang w:val="pl-PL"/>
              </w:rPr>
              <w:t xml:space="preserve"> </w:t>
            </w:r>
            <w:r w:rsidRPr="002A59EC">
              <w:rPr>
                <w:rFonts w:asciiTheme="minorHAnsi" w:hAnsiTheme="minorHAnsi" w:cstheme="minorHAnsi"/>
                <w:lang w:val="pl-PL"/>
              </w:rPr>
              <w:t>mogą</w:t>
            </w:r>
            <w:r w:rsidRPr="002A59EC">
              <w:rPr>
                <w:rFonts w:asciiTheme="minorHAnsi" w:hAnsiTheme="minorHAnsi" w:cstheme="minorHAnsi"/>
                <w:spacing w:val="62"/>
                <w:lang w:val="pl-PL"/>
              </w:rPr>
              <w:t xml:space="preserve"> </w:t>
            </w:r>
            <w:r w:rsidRPr="002A59EC">
              <w:rPr>
                <w:rFonts w:asciiTheme="minorHAnsi" w:hAnsiTheme="minorHAnsi" w:cstheme="minorHAnsi"/>
                <w:lang w:val="pl-PL"/>
              </w:rPr>
              <w:t>być</w:t>
            </w:r>
            <w:r w:rsidRPr="002A59EC">
              <w:rPr>
                <w:rFonts w:asciiTheme="minorHAnsi" w:hAnsiTheme="minorHAnsi" w:cstheme="minorHAnsi"/>
                <w:spacing w:val="63"/>
                <w:lang w:val="pl-PL"/>
              </w:rPr>
              <w:t xml:space="preserve"> </w:t>
            </w:r>
            <w:r w:rsidRPr="002A59EC">
              <w:rPr>
                <w:rFonts w:asciiTheme="minorHAnsi" w:hAnsiTheme="minorHAnsi" w:cstheme="minorHAnsi"/>
                <w:lang w:val="pl-PL"/>
              </w:rPr>
              <w:t>tylko</w:t>
            </w:r>
            <w:r w:rsidRPr="002A59EC">
              <w:rPr>
                <w:rFonts w:asciiTheme="minorHAnsi" w:hAnsiTheme="minorHAnsi" w:cstheme="minorHAnsi"/>
                <w:spacing w:val="65"/>
                <w:lang w:val="pl-PL"/>
              </w:rPr>
              <w:t xml:space="preserve"> </w:t>
            </w:r>
            <w:r w:rsidRPr="002A59EC">
              <w:rPr>
                <w:rFonts w:asciiTheme="minorHAnsi" w:hAnsiTheme="minorHAnsi" w:cstheme="minorHAnsi"/>
                <w:spacing w:val="-5"/>
                <w:lang w:val="pl-PL"/>
              </w:rPr>
              <w:t>te</w:t>
            </w:r>
          </w:p>
          <w:p w14:paraId="57431559" w14:textId="10E6BD63" w:rsidR="000E2E23" w:rsidRPr="002A59EC" w:rsidRDefault="000E2E23" w:rsidP="000E2E23">
            <w:pPr>
              <w:pStyle w:val="TableParagraph"/>
              <w:spacing w:line="266" w:lineRule="exact"/>
              <w:rPr>
                <w:rFonts w:asciiTheme="minorHAnsi" w:hAnsiTheme="minorHAnsi" w:cstheme="minorHAnsi"/>
                <w:lang w:val="pl-PL"/>
              </w:rPr>
            </w:pPr>
            <w:r w:rsidRPr="002A59EC">
              <w:rPr>
                <w:rFonts w:asciiTheme="minorHAnsi" w:hAnsiTheme="minorHAnsi" w:cstheme="minorHAnsi"/>
                <w:lang w:val="pl-PL"/>
              </w:rPr>
              <w:t>fragmenty</w:t>
            </w:r>
            <w:r w:rsidRPr="002A59EC">
              <w:rPr>
                <w:rFonts w:asciiTheme="minorHAnsi" w:hAnsiTheme="minorHAnsi" w:cstheme="minorHAnsi"/>
                <w:spacing w:val="33"/>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32"/>
                <w:lang w:val="pl-PL"/>
              </w:rPr>
              <w:t xml:space="preserve"> </w:t>
            </w:r>
            <w:r w:rsidRPr="002A59EC">
              <w:rPr>
                <w:rFonts w:asciiTheme="minorHAnsi" w:hAnsiTheme="minorHAnsi" w:cstheme="minorHAnsi"/>
                <w:lang w:val="pl-PL"/>
              </w:rPr>
              <w:t>(bloki),</w:t>
            </w:r>
            <w:r w:rsidRPr="002A59EC">
              <w:rPr>
                <w:rFonts w:asciiTheme="minorHAnsi" w:hAnsiTheme="minorHAnsi" w:cstheme="minorHAnsi"/>
                <w:spacing w:val="30"/>
                <w:lang w:val="pl-PL"/>
              </w:rPr>
              <w:t xml:space="preserve"> </w:t>
            </w:r>
            <w:r w:rsidRPr="002A59EC">
              <w:rPr>
                <w:rFonts w:asciiTheme="minorHAnsi" w:hAnsiTheme="minorHAnsi" w:cstheme="minorHAnsi"/>
                <w:lang w:val="pl-PL"/>
              </w:rPr>
              <w:t>które</w:t>
            </w:r>
            <w:r w:rsidRPr="002A59EC">
              <w:rPr>
                <w:rFonts w:asciiTheme="minorHAnsi" w:hAnsiTheme="minorHAnsi" w:cstheme="minorHAnsi"/>
                <w:spacing w:val="35"/>
                <w:lang w:val="pl-PL"/>
              </w:rPr>
              <w:t xml:space="preserve"> </w:t>
            </w:r>
            <w:r w:rsidRPr="002A59EC">
              <w:rPr>
                <w:rFonts w:asciiTheme="minorHAnsi" w:hAnsiTheme="minorHAnsi" w:cstheme="minorHAnsi"/>
                <w:lang w:val="pl-PL"/>
              </w:rPr>
              <w:t>nie</w:t>
            </w:r>
            <w:r w:rsidRPr="002A59EC">
              <w:rPr>
                <w:rFonts w:asciiTheme="minorHAnsi" w:hAnsiTheme="minorHAnsi" w:cstheme="minorHAnsi"/>
                <w:spacing w:val="35"/>
                <w:lang w:val="pl-PL"/>
              </w:rPr>
              <w:t xml:space="preserve"> </w:t>
            </w:r>
            <w:r w:rsidRPr="002A59EC">
              <w:rPr>
                <w:rFonts w:asciiTheme="minorHAnsi" w:hAnsiTheme="minorHAnsi" w:cstheme="minorHAnsi"/>
                <w:lang w:val="pl-PL"/>
              </w:rPr>
              <w:t>znajdują</w:t>
            </w:r>
            <w:r w:rsidRPr="002A59EC">
              <w:rPr>
                <w:rFonts w:asciiTheme="minorHAnsi" w:hAnsiTheme="minorHAnsi" w:cstheme="minorHAnsi"/>
                <w:spacing w:val="32"/>
                <w:lang w:val="pl-PL"/>
              </w:rPr>
              <w:t xml:space="preserve"> </w:t>
            </w:r>
            <w:r w:rsidRPr="002A59EC">
              <w:rPr>
                <w:rFonts w:asciiTheme="minorHAnsi" w:hAnsiTheme="minorHAnsi" w:cstheme="minorHAnsi"/>
                <w:lang w:val="pl-PL"/>
              </w:rPr>
              <w:t>się</w:t>
            </w:r>
            <w:r w:rsidRPr="002A59EC">
              <w:rPr>
                <w:rFonts w:asciiTheme="minorHAnsi" w:hAnsiTheme="minorHAnsi" w:cstheme="minorHAnsi"/>
                <w:spacing w:val="32"/>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32"/>
                <w:lang w:val="pl-PL"/>
              </w:rPr>
              <w:t xml:space="preserve"> </w:t>
            </w:r>
            <w:r w:rsidRPr="002A59EC">
              <w:rPr>
                <w:rFonts w:asciiTheme="minorHAnsi" w:hAnsiTheme="minorHAnsi" w:cstheme="minorHAnsi"/>
                <w:lang w:val="pl-PL"/>
              </w:rPr>
              <w:t>docelowym</w:t>
            </w:r>
            <w:r w:rsidRPr="002A59EC">
              <w:rPr>
                <w:rFonts w:asciiTheme="minorHAnsi" w:hAnsiTheme="minorHAnsi" w:cstheme="minorHAnsi"/>
                <w:spacing w:val="33"/>
                <w:lang w:val="pl-PL"/>
              </w:rPr>
              <w:t xml:space="preserve"> </w:t>
            </w:r>
            <w:r w:rsidRPr="002A59EC">
              <w:rPr>
                <w:rFonts w:asciiTheme="minorHAnsi" w:hAnsiTheme="minorHAnsi" w:cstheme="minorHAnsi"/>
                <w:lang w:val="pl-PL"/>
              </w:rPr>
              <w:t>urządzeniu.</w:t>
            </w:r>
            <w:r w:rsidRPr="002A59EC">
              <w:rPr>
                <w:rFonts w:asciiTheme="minorHAnsi" w:hAnsiTheme="minorHAnsi" w:cstheme="minorHAnsi"/>
                <w:spacing w:val="34"/>
                <w:lang w:val="pl-PL"/>
              </w:rPr>
              <w:t xml:space="preserve"> </w:t>
            </w:r>
            <w:r w:rsidRPr="002A59EC">
              <w:rPr>
                <w:rFonts w:asciiTheme="minorHAnsi" w:hAnsiTheme="minorHAnsi" w:cstheme="minorHAnsi"/>
                <w:lang w:val="pl-PL"/>
              </w:rPr>
              <w:t>Ewentualna licencja na replikację jest przedmiotem postępowania.</w:t>
            </w:r>
          </w:p>
        </w:tc>
      </w:tr>
      <w:tr w:rsidR="000E2E23" w:rsidRPr="002A59EC" w14:paraId="615652AB" w14:textId="77777777" w:rsidTr="00FD5CD8">
        <w:trPr>
          <w:trHeight w:val="562"/>
        </w:trPr>
        <w:tc>
          <w:tcPr>
            <w:tcW w:w="500" w:type="dxa"/>
          </w:tcPr>
          <w:p w14:paraId="503BAE4A" w14:textId="2B3CA4C8"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28.</w:t>
            </w:r>
          </w:p>
        </w:tc>
        <w:tc>
          <w:tcPr>
            <w:tcW w:w="8221" w:type="dxa"/>
          </w:tcPr>
          <w:p w14:paraId="765DBF98" w14:textId="77777777" w:rsidR="000E2E23" w:rsidRPr="002A59EC" w:rsidRDefault="000E2E23" w:rsidP="000E2E23">
            <w:pPr>
              <w:pStyle w:val="TableParagraph"/>
              <w:spacing w:line="266" w:lineRule="exact"/>
              <w:rPr>
                <w:rFonts w:asciiTheme="minorHAnsi" w:hAnsiTheme="minorHAnsi" w:cstheme="minorHAnsi"/>
                <w:lang w:val="pl-PL"/>
              </w:rPr>
            </w:pPr>
            <w:r w:rsidRPr="002A59EC">
              <w:rPr>
                <w:rFonts w:asciiTheme="minorHAnsi" w:hAnsiTheme="minorHAnsi" w:cstheme="minorHAnsi"/>
                <w:lang w:val="pl-PL"/>
              </w:rPr>
              <w:t>Urządzenie</w:t>
            </w:r>
            <w:r w:rsidRPr="002A59EC">
              <w:rPr>
                <w:rFonts w:asciiTheme="minorHAnsi" w:hAnsiTheme="minorHAnsi" w:cstheme="minorHAnsi"/>
                <w:spacing w:val="76"/>
                <w:w w:val="150"/>
                <w:lang w:val="pl-PL"/>
              </w:rPr>
              <w:t xml:space="preserve"> </w:t>
            </w:r>
            <w:r w:rsidRPr="002A59EC">
              <w:rPr>
                <w:rFonts w:asciiTheme="minorHAnsi" w:hAnsiTheme="minorHAnsi" w:cstheme="minorHAnsi"/>
                <w:lang w:val="pl-PL"/>
              </w:rPr>
              <w:t>umożliwia</w:t>
            </w:r>
            <w:r w:rsidRPr="002A59EC">
              <w:rPr>
                <w:rFonts w:asciiTheme="minorHAnsi" w:hAnsiTheme="minorHAnsi" w:cstheme="minorHAnsi"/>
                <w:spacing w:val="76"/>
                <w:w w:val="150"/>
                <w:lang w:val="pl-PL"/>
              </w:rPr>
              <w:t xml:space="preserve"> </w:t>
            </w:r>
            <w:r w:rsidRPr="002A59EC">
              <w:rPr>
                <w:rFonts w:asciiTheme="minorHAnsi" w:hAnsiTheme="minorHAnsi" w:cstheme="minorHAnsi"/>
                <w:lang w:val="pl-PL"/>
              </w:rPr>
              <w:t>wydzielenie</w:t>
            </w:r>
            <w:r w:rsidRPr="002A59EC">
              <w:rPr>
                <w:rFonts w:asciiTheme="minorHAnsi" w:hAnsiTheme="minorHAnsi" w:cstheme="minorHAnsi"/>
                <w:spacing w:val="75"/>
                <w:w w:val="150"/>
                <w:lang w:val="pl-PL"/>
              </w:rPr>
              <w:t xml:space="preserve"> </w:t>
            </w:r>
            <w:r w:rsidRPr="002A59EC">
              <w:rPr>
                <w:rFonts w:asciiTheme="minorHAnsi" w:hAnsiTheme="minorHAnsi" w:cstheme="minorHAnsi"/>
                <w:lang w:val="pl-PL"/>
              </w:rPr>
              <w:t>określonych</w:t>
            </w:r>
            <w:r w:rsidRPr="002A59EC">
              <w:rPr>
                <w:rFonts w:asciiTheme="minorHAnsi" w:hAnsiTheme="minorHAnsi" w:cstheme="minorHAnsi"/>
                <w:spacing w:val="76"/>
                <w:w w:val="150"/>
                <w:lang w:val="pl-PL"/>
              </w:rPr>
              <w:t xml:space="preserve"> </w:t>
            </w:r>
            <w:r w:rsidRPr="002A59EC">
              <w:rPr>
                <w:rFonts w:asciiTheme="minorHAnsi" w:hAnsiTheme="minorHAnsi" w:cstheme="minorHAnsi"/>
                <w:lang w:val="pl-PL"/>
              </w:rPr>
              <w:t>portów</w:t>
            </w:r>
            <w:r w:rsidRPr="002A59EC">
              <w:rPr>
                <w:rFonts w:asciiTheme="minorHAnsi" w:hAnsiTheme="minorHAnsi" w:cstheme="minorHAnsi"/>
                <w:spacing w:val="75"/>
                <w:w w:val="150"/>
                <w:lang w:val="pl-PL"/>
              </w:rPr>
              <w:t xml:space="preserve"> </w:t>
            </w:r>
            <w:r w:rsidRPr="002A59EC">
              <w:rPr>
                <w:rFonts w:asciiTheme="minorHAnsi" w:hAnsiTheme="minorHAnsi" w:cstheme="minorHAnsi"/>
                <w:lang w:val="pl-PL"/>
              </w:rPr>
              <w:t>Ethernet</w:t>
            </w:r>
            <w:r w:rsidRPr="002A59EC">
              <w:rPr>
                <w:rFonts w:asciiTheme="minorHAnsi" w:hAnsiTheme="minorHAnsi" w:cstheme="minorHAnsi"/>
                <w:spacing w:val="78"/>
                <w:w w:val="150"/>
                <w:lang w:val="pl-PL"/>
              </w:rPr>
              <w:t xml:space="preserve"> </w:t>
            </w:r>
            <w:r w:rsidRPr="002A59EC">
              <w:rPr>
                <w:rFonts w:asciiTheme="minorHAnsi" w:hAnsiTheme="minorHAnsi" w:cstheme="minorHAnsi"/>
                <w:lang w:val="pl-PL"/>
              </w:rPr>
              <w:t>dedykowanych</w:t>
            </w:r>
            <w:r w:rsidRPr="002A59EC">
              <w:rPr>
                <w:rFonts w:asciiTheme="minorHAnsi" w:hAnsiTheme="minorHAnsi" w:cstheme="minorHAnsi"/>
                <w:spacing w:val="77"/>
                <w:w w:val="150"/>
                <w:lang w:val="pl-PL"/>
              </w:rPr>
              <w:t xml:space="preserve"> </w:t>
            </w:r>
            <w:r w:rsidRPr="002A59EC">
              <w:rPr>
                <w:rFonts w:asciiTheme="minorHAnsi" w:hAnsiTheme="minorHAnsi" w:cstheme="minorHAnsi"/>
                <w:spacing w:val="-5"/>
                <w:lang w:val="pl-PL"/>
              </w:rPr>
              <w:t>do</w:t>
            </w:r>
          </w:p>
          <w:p w14:paraId="1C9A2A52" w14:textId="058C3357" w:rsidR="000E2E23" w:rsidRPr="002A59EC" w:rsidRDefault="000E2E23" w:rsidP="000E2E23">
            <w:pPr>
              <w:pStyle w:val="TableParagraph"/>
              <w:spacing w:line="266" w:lineRule="exact"/>
              <w:rPr>
                <w:rFonts w:asciiTheme="minorHAnsi" w:hAnsiTheme="minorHAnsi" w:cstheme="minorHAnsi"/>
                <w:lang w:val="pl-PL"/>
              </w:rPr>
            </w:pPr>
            <w:r w:rsidRPr="002A59EC">
              <w:rPr>
                <w:rFonts w:asciiTheme="minorHAnsi" w:hAnsiTheme="minorHAnsi" w:cstheme="minorHAnsi"/>
                <w:spacing w:val="-2"/>
                <w:lang w:val="pl-PL"/>
              </w:rPr>
              <w:t>replikacji.</w:t>
            </w:r>
          </w:p>
        </w:tc>
      </w:tr>
      <w:tr w:rsidR="000E2E23" w:rsidRPr="002A59EC" w14:paraId="545827BA" w14:textId="77777777" w:rsidTr="00FD5CD8">
        <w:trPr>
          <w:trHeight w:val="562"/>
        </w:trPr>
        <w:tc>
          <w:tcPr>
            <w:tcW w:w="500" w:type="dxa"/>
          </w:tcPr>
          <w:p w14:paraId="498ABC72" w14:textId="137A504A"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29.</w:t>
            </w:r>
          </w:p>
        </w:tc>
        <w:tc>
          <w:tcPr>
            <w:tcW w:w="8221" w:type="dxa"/>
          </w:tcPr>
          <w:p w14:paraId="10E6EDE1" w14:textId="77777777" w:rsidR="000E2E23" w:rsidRPr="002A59EC" w:rsidRDefault="000E2E23" w:rsidP="000E2E23">
            <w:pPr>
              <w:pStyle w:val="TableParagraph"/>
              <w:tabs>
                <w:tab w:val="left" w:pos="1702"/>
              </w:tabs>
              <w:spacing w:line="268" w:lineRule="exact"/>
              <w:rPr>
                <w:rFonts w:asciiTheme="minorHAnsi" w:hAnsiTheme="minorHAnsi" w:cstheme="minorHAnsi"/>
                <w:lang w:val="pl-PL"/>
              </w:rPr>
            </w:pPr>
            <w:r w:rsidRPr="002A59EC">
              <w:rPr>
                <w:rFonts w:asciiTheme="minorHAnsi" w:hAnsiTheme="minorHAnsi" w:cstheme="minorHAnsi"/>
                <w:lang w:val="pl-PL"/>
              </w:rPr>
              <w:t>W</w:t>
            </w:r>
            <w:r w:rsidRPr="002A59EC">
              <w:rPr>
                <w:rFonts w:asciiTheme="minorHAnsi" w:hAnsiTheme="minorHAnsi" w:cstheme="minorHAnsi"/>
                <w:spacing w:val="27"/>
                <w:lang w:val="pl-PL"/>
              </w:rPr>
              <w:t xml:space="preserve">  </w:t>
            </w:r>
            <w:r w:rsidRPr="002A59EC">
              <w:rPr>
                <w:rFonts w:asciiTheme="minorHAnsi" w:hAnsiTheme="minorHAnsi" w:cstheme="minorHAnsi"/>
                <w:spacing w:val="-2"/>
                <w:lang w:val="pl-PL"/>
              </w:rPr>
              <w:t>przypadku</w:t>
            </w:r>
            <w:r w:rsidRPr="002A59EC">
              <w:rPr>
                <w:rFonts w:asciiTheme="minorHAnsi" w:hAnsiTheme="minorHAnsi" w:cstheme="minorHAnsi"/>
                <w:lang w:val="pl-PL"/>
              </w:rPr>
              <w:tab/>
              <w:t>wykorzystania</w:t>
            </w:r>
            <w:r w:rsidRPr="002A59EC">
              <w:rPr>
                <w:rFonts w:asciiTheme="minorHAnsi" w:hAnsiTheme="minorHAnsi" w:cstheme="minorHAnsi"/>
                <w:spacing w:val="76"/>
                <w:w w:val="150"/>
                <w:lang w:val="pl-PL"/>
              </w:rPr>
              <w:t xml:space="preserve"> </w:t>
            </w:r>
            <w:r w:rsidRPr="002A59EC">
              <w:rPr>
                <w:rFonts w:asciiTheme="minorHAnsi" w:hAnsiTheme="minorHAnsi" w:cstheme="minorHAnsi"/>
                <w:lang w:val="pl-PL"/>
              </w:rPr>
              <w:t>portów</w:t>
            </w:r>
            <w:r w:rsidRPr="002A59EC">
              <w:rPr>
                <w:rFonts w:asciiTheme="minorHAnsi" w:hAnsiTheme="minorHAnsi" w:cstheme="minorHAnsi"/>
                <w:spacing w:val="74"/>
                <w:w w:val="150"/>
                <w:lang w:val="pl-PL"/>
              </w:rPr>
              <w:t xml:space="preserve"> </w:t>
            </w:r>
            <w:r w:rsidRPr="002A59EC">
              <w:rPr>
                <w:rFonts w:asciiTheme="minorHAnsi" w:hAnsiTheme="minorHAnsi" w:cstheme="minorHAnsi"/>
                <w:lang w:val="pl-PL"/>
              </w:rPr>
              <w:t>Ethernet</w:t>
            </w:r>
            <w:r w:rsidRPr="002A59EC">
              <w:rPr>
                <w:rFonts w:asciiTheme="minorHAnsi" w:hAnsiTheme="minorHAnsi" w:cstheme="minorHAnsi"/>
                <w:spacing w:val="74"/>
                <w:w w:val="150"/>
                <w:lang w:val="pl-PL"/>
              </w:rPr>
              <w:t xml:space="preserve"> </w:t>
            </w:r>
            <w:r w:rsidRPr="002A59EC">
              <w:rPr>
                <w:rFonts w:asciiTheme="minorHAnsi" w:hAnsiTheme="minorHAnsi" w:cstheme="minorHAnsi"/>
                <w:lang w:val="pl-PL"/>
              </w:rPr>
              <w:t>do</w:t>
            </w:r>
            <w:r w:rsidRPr="002A59EC">
              <w:rPr>
                <w:rFonts w:asciiTheme="minorHAnsi" w:hAnsiTheme="minorHAnsi" w:cstheme="minorHAnsi"/>
                <w:spacing w:val="77"/>
                <w:w w:val="150"/>
                <w:lang w:val="pl-PL"/>
              </w:rPr>
              <w:t xml:space="preserve"> </w:t>
            </w:r>
            <w:r w:rsidRPr="002A59EC">
              <w:rPr>
                <w:rFonts w:asciiTheme="minorHAnsi" w:hAnsiTheme="minorHAnsi" w:cstheme="minorHAnsi"/>
                <w:lang w:val="pl-PL"/>
              </w:rPr>
              <w:t>replikacji</w:t>
            </w:r>
            <w:r w:rsidRPr="002A59EC">
              <w:rPr>
                <w:rFonts w:asciiTheme="minorHAnsi" w:hAnsiTheme="minorHAnsi" w:cstheme="minorHAnsi"/>
                <w:spacing w:val="73"/>
                <w:w w:val="150"/>
                <w:lang w:val="pl-PL"/>
              </w:rPr>
              <w:t xml:space="preserve"> </w:t>
            </w:r>
            <w:r w:rsidRPr="002A59EC">
              <w:rPr>
                <w:rFonts w:asciiTheme="minorHAnsi" w:hAnsiTheme="minorHAnsi" w:cstheme="minorHAnsi"/>
                <w:lang w:val="pl-PL"/>
              </w:rPr>
              <w:t>urządzenie</w:t>
            </w:r>
            <w:r w:rsidRPr="002A59EC">
              <w:rPr>
                <w:rFonts w:asciiTheme="minorHAnsi" w:hAnsiTheme="minorHAnsi" w:cstheme="minorHAnsi"/>
                <w:spacing w:val="77"/>
                <w:w w:val="150"/>
                <w:lang w:val="pl-PL"/>
              </w:rPr>
              <w:t xml:space="preserve"> </w:t>
            </w:r>
            <w:r w:rsidRPr="002A59EC">
              <w:rPr>
                <w:rFonts w:asciiTheme="minorHAnsi" w:hAnsiTheme="minorHAnsi" w:cstheme="minorHAnsi"/>
                <w:spacing w:val="-2"/>
                <w:lang w:val="pl-PL"/>
              </w:rPr>
              <w:t>umożliwia</w:t>
            </w:r>
          </w:p>
          <w:p w14:paraId="6A6C35C8" w14:textId="064080C5" w:rsidR="000E2E23" w:rsidRPr="002A59EC" w:rsidRDefault="000E2E23" w:rsidP="000E2E23">
            <w:pPr>
              <w:pStyle w:val="TableParagraph"/>
              <w:spacing w:line="266" w:lineRule="exact"/>
              <w:rPr>
                <w:rFonts w:asciiTheme="minorHAnsi" w:hAnsiTheme="minorHAnsi" w:cstheme="minorHAnsi"/>
                <w:lang w:val="pl-PL"/>
              </w:rPr>
            </w:pPr>
            <w:r w:rsidRPr="002A59EC">
              <w:rPr>
                <w:rFonts w:asciiTheme="minorHAnsi" w:hAnsiTheme="minorHAnsi" w:cstheme="minorHAnsi"/>
                <w:lang w:val="pl-PL"/>
              </w:rPr>
              <w:t>przyjmowanie</w:t>
            </w:r>
            <w:r w:rsidRPr="002A59EC">
              <w:rPr>
                <w:rFonts w:asciiTheme="minorHAnsi" w:hAnsiTheme="minorHAnsi" w:cstheme="minorHAnsi"/>
                <w:spacing w:val="80"/>
                <w:lang w:val="pl-PL"/>
              </w:rPr>
              <w:t xml:space="preserve"> </w:t>
            </w:r>
            <w:r w:rsidRPr="002A59EC">
              <w:rPr>
                <w:rFonts w:asciiTheme="minorHAnsi" w:hAnsiTheme="minorHAnsi" w:cstheme="minorHAnsi"/>
                <w:lang w:val="pl-PL"/>
              </w:rPr>
              <w:t>backupów,</w:t>
            </w:r>
            <w:r w:rsidRPr="002A59EC">
              <w:rPr>
                <w:rFonts w:asciiTheme="minorHAnsi" w:hAnsiTheme="minorHAnsi" w:cstheme="minorHAnsi"/>
                <w:spacing w:val="80"/>
                <w:lang w:val="pl-PL"/>
              </w:rPr>
              <w:t xml:space="preserve"> </w:t>
            </w:r>
            <w:r w:rsidRPr="002A59EC">
              <w:rPr>
                <w:rFonts w:asciiTheme="minorHAnsi" w:hAnsiTheme="minorHAnsi" w:cstheme="minorHAnsi"/>
                <w:lang w:val="pl-PL"/>
              </w:rPr>
              <w:t>odtwarzanie</w:t>
            </w:r>
            <w:r w:rsidRPr="002A59EC">
              <w:rPr>
                <w:rFonts w:asciiTheme="minorHAnsi" w:hAnsiTheme="minorHAnsi" w:cstheme="minorHAnsi"/>
                <w:spacing w:val="80"/>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80"/>
                <w:lang w:val="pl-PL"/>
              </w:rPr>
              <w:t xml:space="preserve"> </w:t>
            </w:r>
            <w:r w:rsidRPr="002A59EC">
              <w:rPr>
                <w:rFonts w:asciiTheme="minorHAnsi" w:hAnsiTheme="minorHAnsi" w:cstheme="minorHAnsi"/>
                <w:lang w:val="pl-PL"/>
              </w:rPr>
              <w:t>przyjmowanie</w:t>
            </w:r>
            <w:r w:rsidRPr="002A59EC">
              <w:rPr>
                <w:rFonts w:asciiTheme="minorHAnsi" w:hAnsiTheme="minorHAnsi" w:cstheme="minorHAnsi"/>
                <w:spacing w:val="80"/>
                <w:lang w:val="pl-PL"/>
              </w:rPr>
              <w:t xml:space="preserve"> </w:t>
            </w:r>
            <w:r w:rsidRPr="002A59EC">
              <w:rPr>
                <w:rFonts w:asciiTheme="minorHAnsi" w:hAnsiTheme="minorHAnsi" w:cstheme="minorHAnsi"/>
                <w:lang w:val="pl-PL"/>
              </w:rPr>
              <w:t>strumienia</w:t>
            </w:r>
            <w:r w:rsidRPr="002A59EC">
              <w:rPr>
                <w:rFonts w:asciiTheme="minorHAnsi" w:hAnsiTheme="minorHAnsi" w:cstheme="minorHAnsi"/>
                <w:spacing w:val="80"/>
                <w:lang w:val="pl-PL"/>
              </w:rPr>
              <w:t xml:space="preserve"> </w:t>
            </w:r>
            <w:r w:rsidRPr="002A59EC">
              <w:rPr>
                <w:rFonts w:asciiTheme="minorHAnsi" w:hAnsiTheme="minorHAnsi" w:cstheme="minorHAnsi"/>
                <w:lang w:val="pl-PL"/>
              </w:rPr>
              <w:t>replikacji,</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wysyłanie strumienia replikacji tymi samymi portami.</w:t>
            </w:r>
          </w:p>
        </w:tc>
      </w:tr>
      <w:tr w:rsidR="000E2E23" w:rsidRPr="002A59EC" w14:paraId="57B739D2" w14:textId="77777777" w:rsidTr="00FD5CD8">
        <w:trPr>
          <w:trHeight w:val="264"/>
        </w:trPr>
        <w:tc>
          <w:tcPr>
            <w:tcW w:w="500" w:type="dxa"/>
          </w:tcPr>
          <w:p w14:paraId="776D1501" w14:textId="3E3EE650"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30.</w:t>
            </w:r>
          </w:p>
        </w:tc>
        <w:tc>
          <w:tcPr>
            <w:tcW w:w="8221" w:type="dxa"/>
          </w:tcPr>
          <w:p w14:paraId="0F6AC4F0" w14:textId="77777777" w:rsidR="000E2E23" w:rsidRPr="002A59EC" w:rsidRDefault="000E2E23" w:rsidP="000E2E23">
            <w:pPr>
              <w:pStyle w:val="TableParagraph"/>
              <w:spacing w:line="266" w:lineRule="exact"/>
              <w:rPr>
                <w:rFonts w:asciiTheme="minorHAnsi" w:hAnsiTheme="minorHAnsi" w:cstheme="minorHAnsi"/>
                <w:lang w:val="pl-PL"/>
              </w:rPr>
            </w:pPr>
            <w:r w:rsidRPr="002A59EC">
              <w:rPr>
                <w:rFonts w:asciiTheme="minorHAnsi" w:hAnsiTheme="minorHAnsi" w:cstheme="minorHAnsi"/>
                <w:lang w:val="pl-PL"/>
              </w:rPr>
              <w:t>W</w:t>
            </w:r>
            <w:r w:rsidRPr="002A59EC">
              <w:rPr>
                <w:rFonts w:asciiTheme="minorHAnsi" w:hAnsiTheme="minorHAnsi" w:cstheme="minorHAnsi"/>
                <w:spacing w:val="44"/>
                <w:lang w:val="pl-PL"/>
              </w:rPr>
              <w:t xml:space="preserve"> </w:t>
            </w:r>
            <w:r w:rsidRPr="002A59EC">
              <w:rPr>
                <w:rFonts w:asciiTheme="minorHAnsi" w:hAnsiTheme="minorHAnsi" w:cstheme="minorHAnsi"/>
                <w:lang w:val="pl-PL"/>
              </w:rPr>
              <w:t>przypadku</w:t>
            </w:r>
            <w:r w:rsidRPr="002A59EC">
              <w:rPr>
                <w:rFonts w:asciiTheme="minorHAnsi" w:hAnsiTheme="minorHAnsi" w:cstheme="minorHAnsi"/>
                <w:spacing w:val="44"/>
                <w:lang w:val="pl-PL"/>
              </w:rPr>
              <w:t xml:space="preserve">  </w:t>
            </w:r>
            <w:r w:rsidRPr="002A59EC">
              <w:rPr>
                <w:rFonts w:asciiTheme="minorHAnsi" w:hAnsiTheme="minorHAnsi" w:cstheme="minorHAnsi"/>
                <w:lang w:val="pl-PL"/>
              </w:rPr>
              <w:t>replikacji</w:t>
            </w:r>
            <w:r w:rsidRPr="002A59EC">
              <w:rPr>
                <w:rFonts w:asciiTheme="minorHAnsi" w:hAnsiTheme="minorHAnsi" w:cstheme="minorHAnsi"/>
                <w:spacing w:val="45"/>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43"/>
                <w:lang w:val="pl-PL"/>
              </w:rPr>
              <w:t xml:space="preserve"> </w:t>
            </w:r>
            <w:r w:rsidRPr="002A59EC">
              <w:rPr>
                <w:rFonts w:asciiTheme="minorHAnsi" w:hAnsiTheme="minorHAnsi" w:cstheme="minorHAnsi"/>
                <w:lang w:val="pl-PL"/>
              </w:rPr>
              <w:t>między</w:t>
            </w:r>
            <w:r w:rsidRPr="002A59EC">
              <w:rPr>
                <w:rFonts w:asciiTheme="minorHAnsi" w:hAnsiTheme="minorHAnsi" w:cstheme="minorHAnsi"/>
                <w:spacing w:val="43"/>
                <w:lang w:val="pl-PL"/>
              </w:rPr>
              <w:t xml:space="preserve"> </w:t>
            </w:r>
            <w:r w:rsidRPr="002A59EC">
              <w:rPr>
                <w:rFonts w:asciiTheme="minorHAnsi" w:hAnsiTheme="minorHAnsi" w:cstheme="minorHAnsi"/>
                <w:lang w:val="pl-PL"/>
              </w:rPr>
              <w:t>dwoma</w:t>
            </w:r>
            <w:r w:rsidRPr="002A59EC">
              <w:rPr>
                <w:rFonts w:asciiTheme="minorHAnsi" w:hAnsiTheme="minorHAnsi" w:cstheme="minorHAnsi"/>
                <w:spacing w:val="45"/>
                <w:lang w:val="pl-PL"/>
              </w:rPr>
              <w:t xml:space="preserve"> </w:t>
            </w:r>
            <w:r w:rsidRPr="002A59EC">
              <w:rPr>
                <w:rFonts w:asciiTheme="minorHAnsi" w:hAnsiTheme="minorHAnsi" w:cstheme="minorHAnsi"/>
                <w:lang w:val="pl-PL"/>
              </w:rPr>
              <w:t>urządzeniami,</w:t>
            </w:r>
            <w:r w:rsidRPr="002A59EC">
              <w:rPr>
                <w:rFonts w:asciiTheme="minorHAnsi" w:hAnsiTheme="minorHAnsi" w:cstheme="minorHAnsi"/>
                <w:spacing w:val="44"/>
                <w:lang w:val="pl-PL"/>
              </w:rPr>
              <w:t xml:space="preserve"> </w:t>
            </w:r>
            <w:r w:rsidRPr="002A59EC">
              <w:rPr>
                <w:rFonts w:asciiTheme="minorHAnsi" w:hAnsiTheme="minorHAnsi" w:cstheme="minorHAnsi"/>
                <w:lang w:val="pl-PL"/>
              </w:rPr>
              <w:t>urządzenie</w:t>
            </w:r>
            <w:r w:rsidRPr="002A59EC">
              <w:rPr>
                <w:rFonts w:asciiTheme="minorHAnsi" w:hAnsiTheme="minorHAnsi" w:cstheme="minorHAnsi"/>
                <w:spacing w:val="44"/>
                <w:lang w:val="pl-PL"/>
              </w:rPr>
              <w:t xml:space="preserve"> </w:t>
            </w:r>
            <w:r w:rsidRPr="002A59EC">
              <w:rPr>
                <w:rFonts w:asciiTheme="minorHAnsi" w:hAnsiTheme="minorHAnsi" w:cstheme="minorHAnsi"/>
                <w:lang w:val="pl-PL"/>
              </w:rPr>
              <w:t>integruje</w:t>
            </w:r>
            <w:r w:rsidRPr="002A59EC">
              <w:rPr>
                <w:rFonts w:asciiTheme="minorHAnsi" w:hAnsiTheme="minorHAnsi" w:cstheme="minorHAnsi"/>
                <w:spacing w:val="45"/>
                <w:lang w:val="pl-PL"/>
              </w:rPr>
              <w:t xml:space="preserve"> </w:t>
            </w:r>
            <w:r w:rsidRPr="002A59EC">
              <w:rPr>
                <w:rFonts w:asciiTheme="minorHAnsi" w:hAnsiTheme="minorHAnsi" w:cstheme="minorHAnsi"/>
                <w:spacing w:val="-5"/>
                <w:lang w:val="pl-PL"/>
              </w:rPr>
              <w:t>się</w:t>
            </w:r>
          </w:p>
          <w:p w14:paraId="0E11EA95" w14:textId="77777777" w:rsidR="000E2E23" w:rsidRPr="002A59EC" w:rsidRDefault="000E2E23" w:rsidP="000E2E23">
            <w:pPr>
              <w:pStyle w:val="TableParagraph"/>
              <w:rPr>
                <w:rFonts w:asciiTheme="minorHAnsi" w:hAnsiTheme="minorHAnsi" w:cstheme="minorHAnsi"/>
                <w:lang w:val="pl-PL"/>
              </w:rPr>
            </w:pPr>
            <w:r w:rsidRPr="002A59EC">
              <w:rPr>
                <w:rFonts w:asciiTheme="minorHAnsi" w:hAnsiTheme="minorHAnsi" w:cstheme="minorHAnsi"/>
                <w:lang w:val="pl-PL"/>
              </w:rPr>
              <w:t>z</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aplikacjami</w:t>
            </w:r>
            <w:r w:rsidRPr="002A59EC">
              <w:rPr>
                <w:rFonts w:asciiTheme="minorHAnsi" w:hAnsiTheme="minorHAnsi" w:cstheme="minorHAnsi"/>
                <w:spacing w:val="-6"/>
                <w:lang w:val="pl-PL"/>
              </w:rPr>
              <w:t xml:space="preserve"> </w:t>
            </w:r>
            <w:proofErr w:type="spellStart"/>
            <w:r w:rsidRPr="002A59EC">
              <w:rPr>
                <w:rFonts w:asciiTheme="minorHAnsi" w:hAnsiTheme="minorHAnsi" w:cstheme="minorHAnsi"/>
                <w:lang w:val="pl-PL"/>
              </w:rPr>
              <w:t>Commvault</w:t>
            </w:r>
            <w:proofErr w:type="spellEnd"/>
            <w:r w:rsidRPr="002A59EC">
              <w:rPr>
                <w:rFonts w:asciiTheme="minorHAnsi" w:hAnsiTheme="minorHAnsi" w:cstheme="minorHAnsi"/>
                <w:spacing w:val="-5"/>
                <w:lang w:val="pl-PL"/>
              </w:rPr>
              <w:t xml:space="preserve"> </w:t>
            </w:r>
            <w:r w:rsidRPr="002A59EC">
              <w:rPr>
                <w:rFonts w:asciiTheme="minorHAnsi" w:hAnsiTheme="minorHAnsi" w:cstheme="minorHAnsi"/>
                <w:lang w:val="pl-PL"/>
              </w:rPr>
              <w:t>oraz</w:t>
            </w:r>
            <w:r w:rsidRPr="002A59EC">
              <w:rPr>
                <w:rFonts w:asciiTheme="minorHAnsi" w:hAnsiTheme="minorHAnsi" w:cstheme="minorHAnsi"/>
                <w:spacing w:val="-4"/>
                <w:lang w:val="pl-PL"/>
              </w:rPr>
              <w:t xml:space="preserve"> </w:t>
            </w:r>
            <w:proofErr w:type="spellStart"/>
            <w:r w:rsidRPr="002A59EC">
              <w:rPr>
                <w:rFonts w:asciiTheme="minorHAnsi" w:hAnsiTheme="minorHAnsi" w:cstheme="minorHAnsi"/>
                <w:lang w:val="pl-PL"/>
              </w:rPr>
              <w:t>NetWorker</w:t>
            </w:r>
            <w:proofErr w:type="spellEnd"/>
            <w:r w:rsidRPr="002A59EC">
              <w:rPr>
                <w:rFonts w:asciiTheme="minorHAnsi" w:hAnsiTheme="minorHAnsi" w:cstheme="minorHAnsi"/>
                <w:spacing w:val="-3"/>
                <w:lang w:val="pl-PL"/>
              </w:rPr>
              <w:t xml:space="preserve"> </w:t>
            </w:r>
            <w:r w:rsidRPr="002A59EC">
              <w:rPr>
                <w:rFonts w:asciiTheme="minorHAnsi" w:hAnsiTheme="minorHAnsi" w:cstheme="minorHAnsi"/>
                <w:lang w:val="pl-PL"/>
              </w:rPr>
              <w:t>i</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pozwala</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realizację</w:t>
            </w:r>
            <w:r w:rsidRPr="002A59EC">
              <w:rPr>
                <w:rFonts w:asciiTheme="minorHAnsi" w:hAnsiTheme="minorHAnsi" w:cstheme="minorHAnsi"/>
                <w:spacing w:val="-1"/>
                <w:lang w:val="pl-PL"/>
              </w:rPr>
              <w:t xml:space="preserve"> </w:t>
            </w:r>
            <w:r w:rsidRPr="002A59EC">
              <w:rPr>
                <w:rFonts w:asciiTheme="minorHAnsi" w:hAnsiTheme="minorHAnsi" w:cstheme="minorHAnsi"/>
                <w:spacing w:val="-2"/>
                <w:lang w:val="pl-PL"/>
              </w:rPr>
              <w:t>funkcjonalności:</w:t>
            </w:r>
          </w:p>
          <w:p w14:paraId="6060FCDD" w14:textId="77777777" w:rsidR="000E2E23" w:rsidRPr="002A59EC" w:rsidRDefault="000E2E23" w:rsidP="000E2E23">
            <w:pPr>
              <w:pStyle w:val="TableParagraph"/>
              <w:numPr>
                <w:ilvl w:val="0"/>
                <w:numId w:val="13"/>
              </w:numPr>
              <w:tabs>
                <w:tab w:val="left" w:pos="513"/>
              </w:tabs>
              <w:ind w:right="97"/>
              <w:rPr>
                <w:rFonts w:asciiTheme="minorHAnsi" w:hAnsiTheme="minorHAnsi" w:cstheme="minorHAnsi"/>
                <w:lang w:val="pl-PL"/>
              </w:rPr>
            </w:pPr>
            <w:r w:rsidRPr="002A59EC">
              <w:rPr>
                <w:rFonts w:asciiTheme="minorHAnsi" w:hAnsiTheme="minorHAnsi" w:cstheme="minorHAnsi"/>
                <w:lang w:val="pl-PL"/>
              </w:rPr>
              <w:t>replikacja</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odbywa</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się</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bezpośrednio</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między</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dwoma</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urządzeniami</w:t>
            </w:r>
            <w:r w:rsidRPr="002A59EC">
              <w:rPr>
                <w:rFonts w:asciiTheme="minorHAnsi" w:hAnsiTheme="minorHAnsi" w:cstheme="minorHAnsi"/>
                <w:spacing w:val="-13"/>
                <w:lang w:val="pl-PL"/>
              </w:rPr>
              <w:t xml:space="preserve"> </w:t>
            </w:r>
            <w:r w:rsidRPr="002A59EC">
              <w:rPr>
                <w:rFonts w:asciiTheme="minorHAnsi" w:hAnsiTheme="minorHAnsi" w:cstheme="minorHAnsi"/>
                <w:lang w:val="pl-PL"/>
              </w:rPr>
              <w:t>bez</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udziału</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 xml:space="preserve">serwerów </w:t>
            </w:r>
            <w:r w:rsidRPr="002A59EC">
              <w:rPr>
                <w:rFonts w:asciiTheme="minorHAnsi" w:hAnsiTheme="minorHAnsi" w:cstheme="minorHAnsi"/>
                <w:spacing w:val="-2"/>
                <w:lang w:val="pl-PL"/>
              </w:rPr>
              <w:t>pośredniczących</w:t>
            </w:r>
          </w:p>
          <w:p w14:paraId="03D1A6F8" w14:textId="77777777" w:rsidR="000E2E23" w:rsidRPr="002A59EC" w:rsidRDefault="000E2E23" w:rsidP="000E2E23">
            <w:pPr>
              <w:pStyle w:val="TableParagraph"/>
              <w:numPr>
                <w:ilvl w:val="0"/>
                <w:numId w:val="13"/>
              </w:numPr>
              <w:tabs>
                <w:tab w:val="left" w:pos="513"/>
              </w:tabs>
              <w:spacing w:before="1" w:line="279" w:lineRule="exact"/>
              <w:rPr>
                <w:rFonts w:asciiTheme="minorHAnsi" w:hAnsiTheme="minorHAnsi" w:cstheme="minorHAnsi"/>
                <w:lang w:val="pl-PL"/>
              </w:rPr>
            </w:pPr>
            <w:r w:rsidRPr="002A59EC">
              <w:rPr>
                <w:rFonts w:asciiTheme="minorHAnsi" w:hAnsiTheme="minorHAnsi" w:cstheme="minorHAnsi"/>
                <w:lang w:val="pl-PL"/>
              </w:rPr>
              <w:t>replikacji</w:t>
            </w:r>
            <w:r w:rsidRPr="002A59EC">
              <w:rPr>
                <w:rFonts w:asciiTheme="minorHAnsi" w:hAnsiTheme="minorHAnsi" w:cstheme="minorHAnsi"/>
                <w:spacing w:val="31"/>
                <w:lang w:val="pl-PL"/>
              </w:rPr>
              <w:t xml:space="preserve"> </w:t>
            </w:r>
            <w:r w:rsidRPr="002A59EC">
              <w:rPr>
                <w:rFonts w:asciiTheme="minorHAnsi" w:hAnsiTheme="minorHAnsi" w:cstheme="minorHAnsi"/>
                <w:lang w:val="pl-PL"/>
              </w:rPr>
              <w:t>podlegają</w:t>
            </w:r>
            <w:r w:rsidRPr="002A59EC">
              <w:rPr>
                <w:rFonts w:asciiTheme="minorHAnsi" w:hAnsiTheme="minorHAnsi" w:cstheme="minorHAnsi"/>
                <w:spacing w:val="31"/>
                <w:lang w:val="pl-PL"/>
              </w:rPr>
              <w:t xml:space="preserve"> </w:t>
            </w:r>
            <w:r w:rsidRPr="002A59EC">
              <w:rPr>
                <w:rFonts w:asciiTheme="minorHAnsi" w:hAnsiTheme="minorHAnsi" w:cstheme="minorHAnsi"/>
                <w:lang w:val="pl-PL"/>
              </w:rPr>
              <w:t>tylko</w:t>
            </w:r>
            <w:r w:rsidRPr="002A59EC">
              <w:rPr>
                <w:rFonts w:asciiTheme="minorHAnsi" w:hAnsiTheme="minorHAnsi" w:cstheme="minorHAnsi"/>
                <w:spacing w:val="33"/>
                <w:lang w:val="pl-PL"/>
              </w:rPr>
              <w:t xml:space="preserve"> </w:t>
            </w:r>
            <w:r w:rsidRPr="002A59EC">
              <w:rPr>
                <w:rFonts w:asciiTheme="minorHAnsi" w:hAnsiTheme="minorHAnsi" w:cstheme="minorHAnsi"/>
                <w:lang w:val="pl-PL"/>
              </w:rPr>
              <w:t>te</w:t>
            </w:r>
            <w:r w:rsidRPr="002A59EC">
              <w:rPr>
                <w:rFonts w:asciiTheme="minorHAnsi" w:hAnsiTheme="minorHAnsi" w:cstheme="minorHAnsi"/>
                <w:spacing w:val="34"/>
                <w:lang w:val="pl-PL"/>
              </w:rPr>
              <w:t xml:space="preserve"> </w:t>
            </w:r>
            <w:r w:rsidRPr="002A59EC">
              <w:rPr>
                <w:rFonts w:asciiTheme="minorHAnsi" w:hAnsiTheme="minorHAnsi" w:cstheme="minorHAnsi"/>
                <w:lang w:val="pl-PL"/>
              </w:rPr>
              <w:t>fragmenty</w:t>
            </w:r>
            <w:r w:rsidRPr="002A59EC">
              <w:rPr>
                <w:rFonts w:asciiTheme="minorHAnsi" w:hAnsiTheme="minorHAnsi" w:cstheme="minorHAnsi"/>
                <w:spacing w:val="37"/>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33"/>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33"/>
                <w:lang w:val="pl-PL"/>
              </w:rPr>
              <w:t xml:space="preserve"> </w:t>
            </w:r>
            <w:r w:rsidRPr="002A59EC">
              <w:rPr>
                <w:rFonts w:asciiTheme="minorHAnsi" w:hAnsiTheme="minorHAnsi" w:cstheme="minorHAnsi"/>
                <w:lang w:val="pl-PL"/>
              </w:rPr>
              <w:t>poziomie</w:t>
            </w:r>
            <w:r w:rsidRPr="002A59EC">
              <w:rPr>
                <w:rFonts w:asciiTheme="minorHAnsi" w:hAnsiTheme="minorHAnsi" w:cstheme="minorHAnsi"/>
                <w:spacing w:val="35"/>
                <w:lang w:val="pl-PL"/>
              </w:rPr>
              <w:t xml:space="preserve"> </w:t>
            </w:r>
            <w:r w:rsidRPr="002A59EC">
              <w:rPr>
                <w:rFonts w:asciiTheme="minorHAnsi" w:hAnsiTheme="minorHAnsi" w:cstheme="minorHAnsi"/>
                <w:lang w:val="pl-PL"/>
              </w:rPr>
              <w:t>bloków</w:t>
            </w:r>
            <w:r w:rsidRPr="002A59EC">
              <w:rPr>
                <w:rFonts w:asciiTheme="minorHAnsi" w:hAnsiTheme="minorHAnsi" w:cstheme="minorHAnsi"/>
                <w:spacing w:val="34"/>
                <w:lang w:val="pl-PL"/>
              </w:rPr>
              <w:t xml:space="preserve"> </w:t>
            </w:r>
            <w:r w:rsidRPr="002A59EC">
              <w:rPr>
                <w:rFonts w:asciiTheme="minorHAnsi" w:hAnsiTheme="minorHAnsi" w:cstheme="minorHAnsi"/>
                <w:lang w:val="pl-PL"/>
              </w:rPr>
              <w:t>używanych</w:t>
            </w:r>
            <w:r w:rsidRPr="002A59EC">
              <w:rPr>
                <w:rFonts w:asciiTheme="minorHAnsi" w:hAnsiTheme="minorHAnsi" w:cstheme="minorHAnsi"/>
                <w:spacing w:val="34"/>
                <w:lang w:val="pl-PL"/>
              </w:rPr>
              <w:t xml:space="preserve"> </w:t>
            </w:r>
            <w:r w:rsidRPr="002A59EC">
              <w:rPr>
                <w:rFonts w:asciiTheme="minorHAnsi" w:hAnsiTheme="minorHAnsi" w:cstheme="minorHAnsi"/>
                <w:spacing w:val="-5"/>
                <w:lang w:val="pl-PL"/>
              </w:rPr>
              <w:t>do</w:t>
            </w:r>
          </w:p>
          <w:p w14:paraId="1CFF352A" w14:textId="77777777" w:rsidR="000E2E23" w:rsidRPr="002A59EC" w:rsidRDefault="000E2E23" w:rsidP="000E2E23">
            <w:pPr>
              <w:pStyle w:val="TableParagraph"/>
              <w:spacing w:line="267" w:lineRule="exact"/>
              <w:ind w:left="513"/>
              <w:rPr>
                <w:rFonts w:asciiTheme="minorHAnsi" w:hAnsiTheme="minorHAnsi" w:cstheme="minorHAnsi"/>
                <w:lang w:val="pl-PL"/>
              </w:rPr>
            </w:pPr>
            <w:proofErr w:type="spellStart"/>
            <w:r w:rsidRPr="002A59EC">
              <w:rPr>
                <w:rFonts w:asciiTheme="minorHAnsi" w:hAnsiTheme="minorHAnsi" w:cstheme="minorHAnsi"/>
                <w:lang w:val="pl-PL"/>
              </w:rPr>
              <w:t>deduplikacji</w:t>
            </w:r>
            <w:proofErr w:type="spellEnd"/>
            <w:r w:rsidRPr="002A59EC">
              <w:rPr>
                <w:rFonts w:asciiTheme="minorHAnsi" w:hAnsiTheme="minorHAnsi" w:cstheme="minorHAnsi"/>
                <w:lang w:val="pl-PL"/>
              </w:rPr>
              <w:t>),</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które</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nie</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znajdują</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się</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docelowym</w:t>
            </w:r>
            <w:r w:rsidRPr="002A59EC">
              <w:rPr>
                <w:rFonts w:asciiTheme="minorHAnsi" w:hAnsiTheme="minorHAnsi" w:cstheme="minorHAnsi"/>
                <w:spacing w:val="-4"/>
                <w:lang w:val="pl-PL"/>
              </w:rPr>
              <w:t xml:space="preserve"> </w:t>
            </w:r>
            <w:r w:rsidRPr="002A59EC">
              <w:rPr>
                <w:rFonts w:asciiTheme="minorHAnsi" w:hAnsiTheme="minorHAnsi" w:cstheme="minorHAnsi"/>
                <w:spacing w:val="-2"/>
                <w:lang w:val="pl-PL"/>
              </w:rPr>
              <w:t>urządzeniu</w:t>
            </w:r>
          </w:p>
          <w:p w14:paraId="05A74129" w14:textId="77777777" w:rsidR="000E2E23" w:rsidRPr="002A59EC" w:rsidRDefault="000E2E23" w:rsidP="000E2E23">
            <w:pPr>
              <w:pStyle w:val="TableParagraph"/>
              <w:numPr>
                <w:ilvl w:val="0"/>
                <w:numId w:val="13"/>
              </w:numPr>
              <w:tabs>
                <w:tab w:val="left" w:pos="513"/>
              </w:tabs>
              <w:spacing w:before="1"/>
              <w:rPr>
                <w:rFonts w:asciiTheme="minorHAnsi" w:hAnsiTheme="minorHAnsi" w:cstheme="minorHAnsi"/>
                <w:lang w:val="pl-PL"/>
              </w:rPr>
            </w:pPr>
            <w:r w:rsidRPr="002A59EC">
              <w:rPr>
                <w:rFonts w:asciiTheme="minorHAnsi" w:hAnsiTheme="minorHAnsi" w:cstheme="minorHAnsi"/>
                <w:lang w:val="pl-PL"/>
              </w:rPr>
              <w:t>replikacja</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zarządzana</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jest</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z</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poziomu</w:t>
            </w:r>
            <w:r w:rsidRPr="002A59EC">
              <w:rPr>
                <w:rFonts w:asciiTheme="minorHAnsi" w:hAnsiTheme="minorHAnsi" w:cstheme="minorHAnsi"/>
                <w:spacing w:val="-4"/>
                <w:lang w:val="pl-PL"/>
              </w:rPr>
              <w:t xml:space="preserve"> </w:t>
            </w:r>
            <w:r w:rsidRPr="002A59EC">
              <w:rPr>
                <w:rFonts w:asciiTheme="minorHAnsi" w:hAnsiTheme="minorHAnsi" w:cstheme="minorHAnsi"/>
                <w:spacing w:val="-2"/>
                <w:lang w:val="pl-PL"/>
              </w:rPr>
              <w:t>aplikacji</w:t>
            </w:r>
          </w:p>
          <w:p w14:paraId="2ECBB3A3" w14:textId="7C7B7E82" w:rsidR="000E2E23" w:rsidRPr="002A59EC" w:rsidRDefault="000E2E23" w:rsidP="000E2E23">
            <w:pPr>
              <w:pStyle w:val="TableParagraph"/>
              <w:tabs>
                <w:tab w:val="left" w:pos="1702"/>
              </w:tabs>
              <w:spacing w:line="268" w:lineRule="exact"/>
              <w:rPr>
                <w:rFonts w:asciiTheme="minorHAnsi" w:hAnsiTheme="minorHAnsi" w:cstheme="minorHAnsi"/>
                <w:lang w:val="pl-PL"/>
              </w:rPr>
            </w:pPr>
            <w:r w:rsidRPr="002A59EC">
              <w:rPr>
                <w:rFonts w:asciiTheme="minorHAnsi" w:hAnsiTheme="minorHAnsi" w:cstheme="minorHAnsi"/>
                <w:lang w:val="pl-PL"/>
              </w:rPr>
              <w:t>aplikacja</w:t>
            </w:r>
            <w:r w:rsidRPr="002A59EC">
              <w:rPr>
                <w:rFonts w:asciiTheme="minorHAnsi" w:hAnsiTheme="minorHAnsi" w:cstheme="minorHAnsi"/>
                <w:spacing w:val="-11"/>
                <w:lang w:val="pl-PL"/>
              </w:rPr>
              <w:t xml:space="preserve"> </w:t>
            </w:r>
            <w:r w:rsidRPr="002A59EC">
              <w:rPr>
                <w:rFonts w:asciiTheme="minorHAnsi" w:hAnsiTheme="minorHAnsi" w:cstheme="minorHAnsi"/>
                <w:lang w:val="pl-PL"/>
              </w:rPr>
              <w:t>posiada</w:t>
            </w:r>
            <w:r w:rsidRPr="002A59EC">
              <w:rPr>
                <w:rFonts w:asciiTheme="minorHAnsi" w:hAnsiTheme="minorHAnsi" w:cstheme="minorHAnsi"/>
                <w:spacing w:val="-11"/>
                <w:lang w:val="pl-PL"/>
              </w:rPr>
              <w:t xml:space="preserve"> </w:t>
            </w:r>
            <w:r w:rsidRPr="002A59EC">
              <w:rPr>
                <w:rFonts w:asciiTheme="minorHAnsi" w:hAnsiTheme="minorHAnsi" w:cstheme="minorHAnsi"/>
                <w:lang w:val="pl-PL"/>
              </w:rPr>
              <w:t>informację</w:t>
            </w:r>
            <w:r w:rsidRPr="002A59EC">
              <w:rPr>
                <w:rFonts w:asciiTheme="minorHAnsi" w:hAnsiTheme="minorHAnsi" w:cstheme="minorHAnsi"/>
                <w:spacing w:val="-10"/>
                <w:lang w:val="pl-PL"/>
              </w:rPr>
              <w:t xml:space="preserve"> </w:t>
            </w:r>
            <w:r w:rsidRPr="002A59EC">
              <w:rPr>
                <w:rFonts w:asciiTheme="minorHAnsi" w:hAnsiTheme="minorHAnsi" w:cstheme="minorHAnsi"/>
                <w:lang w:val="pl-PL"/>
              </w:rPr>
              <w:t>o</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obydwu</w:t>
            </w:r>
            <w:r w:rsidRPr="002A59EC">
              <w:rPr>
                <w:rFonts w:asciiTheme="minorHAnsi" w:hAnsiTheme="minorHAnsi" w:cstheme="minorHAnsi"/>
                <w:spacing w:val="-11"/>
                <w:lang w:val="pl-PL"/>
              </w:rPr>
              <w:t xml:space="preserve"> </w:t>
            </w:r>
            <w:r w:rsidRPr="002A59EC">
              <w:rPr>
                <w:rFonts w:asciiTheme="minorHAnsi" w:hAnsiTheme="minorHAnsi" w:cstheme="minorHAnsi"/>
                <w:lang w:val="pl-PL"/>
              </w:rPr>
              <w:t>kopiach</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zapasowych</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znajdujących</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się</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12"/>
                <w:lang w:val="pl-PL"/>
              </w:rPr>
              <w:t xml:space="preserve"> </w:t>
            </w:r>
            <w:r w:rsidRPr="002A59EC">
              <w:rPr>
                <w:rFonts w:asciiTheme="minorHAnsi" w:hAnsiTheme="minorHAnsi" w:cstheme="minorHAnsi"/>
                <w:lang w:val="pl-PL"/>
              </w:rPr>
              <w:t>obydwu urządzeniach bez konieczności przeprowadzania procesu inwentaryzacji</w:t>
            </w:r>
          </w:p>
        </w:tc>
      </w:tr>
      <w:tr w:rsidR="000E2E23" w:rsidRPr="002A59EC" w14:paraId="6F0AEF39" w14:textId="77777777" w:rsidTr="00FD5CD8">
        <w:trPr>
          <w:trHeight w:val="562"/>
        </w:trPr>
        <w:tc>
          <w:tcPr>
            <w:tcW w:w="500" w:type="dxa"/>
          </w:tcPr>
          <w:p w14:paraId="44CA1B20" w14:textId="5E5D2750"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31.</w:t>
            </w:r>
          </w:p>
        </w:tc>
        <w:tc>
          <w:tcPr>
            <w:tcW w:w="8221" w:type="dxa"/>
          </w:tcPr>
          <w:p w14:paraId="30BA0507" w14:textId="77777777" w:rsidR="000E2E23" w:rsidRPr="002A59EC" w:rsidRDefault="000E2E23" w:rsidP="000E2E23">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Oferowane</w:t>
            </w:r>
            <w:r w:rsidRPr="002A59EC">
              <w:rPr>
                <w:rFonts w:asciiTheme="minorHAnsi" w:hAnsiTheme="minorHAnsi" w:cstheme="minorHAnsi"/>
                <w:spacing w:val="72"/>
                <w:lang w:val="pl-PL"/>
              </w:rPr>
              <w:t xml:space="preserve"> </w:t>
            </w:r>
            <w:r w:rsidRPr="002A59EC">
              <w:rPr>
                <w:rFonts w:asciiTheme="minorHAnsi" w:hAnsiTheme="minorHAnsi" w:cstheme="minorHAnsi"/>
                <w:lang w:val="pl-PL"/>
              </w:rPr>
              <w:t>urządzenie</w:t>
            </w:r>
            <w:r w:rsidRPr="002A59EC">
              <w:rPr>
                <w:rFonts w:asciiTheme="minorHAnsi" w:hAnsiTheme="minorHAnsi" w:cstheme="minorHAnsi"/>
                <w:spacing w:val="73"/>
                <w:lang w:val="pl-PL"/>
              </w:rPr>
              <w:t xml:space="preserve"> </w:t>
            </w:r>
            <w:r w:rsidRPr="002A59EC">
              <w:rPr>
                <w:rFonts w:asciiTheme="minorHAnsi" w:hAnsiTheme="minorHAnsi" w:cstheme="minorHAnsi"/>
                <w:lang w:val="pl-PL"/>
              </w:rPr>
              <w:t>działa</w:t>
            </w:r>
            <w:r w:rsidRPr="002A59EC">
              <w:rPr>
                <w:rFonts w:asciiTheme="minorHAnsi" w:hAnsiTheme="minorHAnsi" w:cstheme="minorHAnsi"/>
                <w:spacing w:val="73"/>
                <w:lang w:val="pl-PL"/>
              </w:rPr>
              <w:t xml:space="preserve"> </w:t>
            </w:r>
            <w:r w:rsidRPr="002A59EC">
              <w:rPr>
                <w:rFonts w:asciiTheme="minorHAnsi" w:hAnsiTheme="minorHAnsi" w:cstheme="minorHAnsi"/>
                <w:lang w:val="pl-PL"/>
              </w:rPr>
              <w:t>poprawnie</w:t>
            </w:r>
            <w:r w:rsidRPr="002A59EC">
              <w:rPr>
                <w:rFonts w:asciiTheme="minorHAnsi" w:hAnsiTheme="minorHAnsi" w:cstheme="minorHAnsi"/>
                <w:spacing w:val="73"/>
                <w:lang w:val="pl-PL"/>
              </w:rPr>
              <w:t xml:space="preserve"> </w:t>
            </w:r>
            <w:r w:rsidRPr="002A59EC">
              <w:rPr>
                <w:rFonts w:asciiTheme="minorHAnsi" w:hAnsiTheme="minorHAnsi" w:cstheme="minorHAnsi"/>
                <w:lang w:val="pl-PL"/>
              </w:rPr>
              <w:t>przy</w:t>
            </w:r>
            <w:r w:rsidRPr="002A59EC">
              <w:rPr>
                <w:rFonts w:asciiTheme="minorHAnsi" w:hAnsiTheme="minorHAnsi" w:cstheme="minorHAnsi"/>
                <w:spacing w:val="72"/>
                <w:lang w:val="pl-PL"/>
              </w:rPr>
              <w:t xml:space="preserve"> </w:t>
            </w:r>
            <w:r w:rsidRPr="002A59EC">
              <w:rPr>
                <w:rFonts w:asciiTheme="minorHAnsi" w:hAnsiTheme="minorHAnsi" w:cstheme="minorHAnsi"/>
                <w:lang w:val="pl-PL"/>
              </w:rPr>
              <w:t>zapełnieniu</w:t>
            </w:r>
            <w:r w:rsidRPr="002A59EC">
              <w:rPr>
                <w:rFonts w:asciiTheme="minorHAnsi" w:hAnsiTheme="minorHAnsi" w:cstheme="minorHAnsi"/>
                <w:spacing w:val="72"/>
                <w:lang w:val="pl-PL"/>
              </w:rPr>
              <w:t xml:space="preserve"> </w:t>
            </w:r>
            <w:r w:rsidRPr="002A59EC">
              <w:rPr>
                <w:rFonts w:asciiTheme="minorHAnsi" w:hAnsiTheme="minorHAnsi" w:cstheme="minorHAnsi"/>
                <w:lang w:val="pl-PL"/>
              </w:rPr>
              <w:t>danymi</w:t>
            </w:r>
            <w:r w:rsidRPr="002A59EC">
              <w:rPr>
                <w:rFonts w:asciiTheme="minorHAnsi" w:hAnsiTheme="minorHAnsi" w:cstheme="minorHAnsi"/>
                <w:spacing w:val="73"/>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73"/>
                <w:lang w:val="pl-PL"/>
              </w:rPr>
              <w:t xml:space="preserve"> </w:t>
            </w:r>
            <w:r w:rsidRPr="002A59EC">
              <w:rPr>
                <w:rFonts w:asciiTheme="minorHAnsi" w:hAnsiTheme="minorHAnsi" w:cstheme="minorHAnsi"/>
                <w:lang w:val="pl-PL"/>
              </w:rPr>
              <w:t>poziomie</w:t>
            </w:r>
            <w:r w:rsidRPr="002A59EC">
              <w:rPr>
                <w:rFonts w:asciiTheme="minorHAnsi" w:hAnsiTheme="minorHAnsi" w:cstheme="minorHAnsi"/>
                <w:spacing w:val="74"/>
                <w:lang w:val="pl-PL"/>
              </w:rPr>
              <w:t xml:space="preserve"> </w:t>
            </w:r>
            <w:r w:rsidRPr="002A59EC">
              <w:rPr>
                <w:rFonts w:asciiTheme="minorHAnsi" w:hAnsiTheme="minorHAnsi" w:cstheme="minorHAnsi"/>
                <w:spacing w:val="-4"/>
                <w:lang w:val="pl-PL"/>
              </w:rPr>
              <w:t>90%.</w:t>
            </w:r>
          </w:p>
          <w:p w14:paraId="187F8480" w14:textId="6B5FB6C8" w:rsidR="000E2E23" w:rsidRPr="002A59EC" w:rsidRDefault="000E2E23" w:rsidP="000E2E23">
            <w:pPr>
              <w:pStyle w:val="TableParagraph"/>
              <w:tabs>
                <w:tab w:val="left" w:pos="1702"/>
              </w:tabs>
              <w:spacing w:line="268" w:lineRule="exact"/>
              <w:rPr>
                <w:rFonts w:asciiTheme="minorHAnsi" w:hAnsiTheme="minorHAnsi" w:cstheme="minorHAnsi"/>
                <w:lang w:val="pl-PL"/>
              </w:rPr>
            </w:pPr>
            <w:r w:rsidRPr="002A59EC">
              <w:rPr>
                <w:rFonts w:asciiTheme="minorHAnsi" w:hAnsiTheme="minorHAnsi" w:cstheme="minorHAnsi"/>
                <w:lang w:val="pl-PL"/>
              </w:rPr>
              <w:t>Dokumentacja</w:t>
            </w:r>
            <w:r w:rsidRPr="002A59EC">
              <w:rPr>
                <w:rFonts w:asciiTheme="minorHAnsi" w:hAnsiTheme="minorHAnsi" w:cstheme="minorHAnsi"/>
                <w:spacing w:val="27"/>
                <w:lang w:val="pl-PL"/>
              </w:rPr>
              <w:t xml:space="preserve"> </w:t>
            </w:r>
            <w:r w:rsidRPr="002A59EC">
              <w:rPr>
                <w:rFonts w:asciiTheme="minorHAnsi" w:hAnsiTheme="minorHAnsi" w:cstheme="minorHAnsi"/>
                <w:lang w:val="pl-PL"/>
              </w:rPr>
              <w:t>urządzenia</w:t>
            </w:r>
            <w:r w:rsidRPr="002A59EC">
              <w:rPr>
                <w:rFonts w:asciiTheme="minorHAnsi" w:hAnsiTheme="minorHAnsi" w:cstheme="minorHAnsi"/>
                <w:spacing w:val="27"/>
                <w:lang w:val="pl-PL"/>
              </w:rPr>
              <w:t xml:space="preserve"> </w:t>
            </w:r>
            <w:r w:rsidRPr="002A59EC">
              <w:rPr>
                <w:rFonts w:asciiTheme="minorHAnsi" w:hAnsiTheme="minorHAnsi" w:cstheme="minorHAnsi"/>
                <w:lang w:val="pl-PL"/>
              </w:rPr>
              <w:t>nie</w:t>
            </w:r>
            <w:r w:rsidRPr="002A59EC">
              <w:rPr>
                <w:rFonts w:asciiTheme="minorHAnsi" w:hAnsiTheme="minorHAnsi" w:cstheme="minorHAnsi"/>
                <w:spacing w:val="31"/>
                <w:lang w:val="pl-PL"/>
              </w:rPr>
              <w:t xml:space="preserve"> </w:t>
            </w:r>
            <w:r w:rsidRPr="002A59EC">
              <w:rPr>
                <w:rFonts w:asciiTheme="minorHAnsi" w:hAnsiTheme="minorHAnsi" w:cstheme="minorHAnsi"/>
                <w:lang w:val="pl-PL"/>
              </w:rPr>
              <w:t>wskazuje</w:t>
            </w:r>
            <w:r w:rsidRPr="002A59EC">
              <w:rPr>
                <w:rFonts w:asciiTheme="minorHAnsi" w:hAnsiTheme="minorHAnsi" w:cstheme="minorHAnsi"/>
                <w:spacing w:val="28"/>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27"/>
                <w:lang w:val="pl-PL"/>
              </w:rPr>
              <w:t xml:space="preserve"> </w:t>
            </w:r>
            <w:r w:rsidRPr="002A59EC">
              <w:rPr>
                <w:rFonts w:asciiTheme="minorHAnsi" w:hAnsiTheme="minorHAnsi" w:cstheme="minorHAnsi"/>
                <w:lang w:val="pl-PL"/>
              </w:rPr>
              <w:t>ew.</w:t>
            </w:r>
            <w:r w:rsidRPr="002A59EC">
              <w:rPr>
                <w:rFonts w:asciiTheme="minorHAnsi" w:hAnsiTheme="minorHAnsi" w:cstheme="minorHAnsi"/>
                <w:spacing w:val="28"/>
                <w:lang w:val="pl-PL"/>
              </w:rPr>
              <w:t xml:space="preserve"> </w:t>
            </w:r>
            <w:r w:rsidRPr="002A59EC">
              <w:rPr>
                <w:rFonts w:asciiTheme="minorHAnsi" w:hAnsiTheme="minorHAnsi" w:cstheme="minorHAnsi"/>
                <w:lang w:val="pl-PL"/>
              </w:rPr>
              <w:t>problemy,</w:t>
            </w:r>
            <w:r w:rsidRPr="002A59EC">
              <w:rPr>
                <w:rFonts w:asciiTheme="minorHAnsi" w:hAnsiTheme="minorHAnsi" w:cstheme="minorHAnsi"/>
                <w:spacing w:val="28"/>
                <w:lang w:val="pl-PL"/>
              </w:rPr>
              <w:t xml:space="preserve"> </w:t>
            </w:r>
            <w:r w:rsidRPr="002A59EC">
              <w:rPr>
                <w:rFonts w:asciiTheme="minorHAnsi" w:hAnsiTheme="minorHAnsi" w:cstheme="minorHAnsi"/>
                <w:lang w:val="pl-PL"/>
              </w:rPr>
              <w:t>obostrzenia,</w:t>
            </w:r>
            <w:r w:rsidRPr="002A59EC">
              <w:rPr>
                <w:rFonts w:asciiTheme="minorHAnsi" w:hAnsiTheme="minorHAnsi" w:cstheme="minorHAnsi"/>
                <w:spacing w:val="29"/>
                <w:lang w:val="pl-PL"/>
              </w:rPr>
              <w:t xml:space="preserve"> </w:t>
            </w:r>
            <w:r w:rsidRPr="002A59EC">
              <w:rPr>
                <w:rFonts w:asciiTheme="minorHAnsi" w:hAnsiTheme="minorHAnsi" w:cstheme="minorHAnsi"/>
                <w:lang w:val="pl-PL"/>
              </w:rPr>
              <w:t>które</w:t>
            </w:r>
            <w:r w:rsidRPr="002A59EC">
              <w:rPr>
                <w:rFonts w:asciiTheme="minorHAnsi" w:hAnsiTheme="minorHAnsi" w:cstheme="minorHAnsi"/>
                <w:spacing w:val="28"/>
                <w:lang w:val="pl-PL"/>
              </w:rPr>
              <w:t xml:space="preserve"> </w:t>
            </w:r>
            <w:r w:rsidRPr="002A59EC">
              <w:rPr>
                <w:rFonts w:asciiTheme="minorHAnsi" w:hAnsiTheme="minorHAnsi" w:cstheme="minorHAnsi"/>
                <w:lang w:val="pl-PL"/>
              </w:rPr>
              <w:t>są</w:t>
            </w:r>
            <w:r w:rsidRPr="002A59EC">
              <w:rPr>
                <w:rFonts w:asciiTheme="minorHAnsi" w:hAnsiTheme="minorHAnsi" w:cstheme="minorHAnsi"/>
                <w:spacing w:val="30"/>
                <w:lang w:val="pl-PL"/>
              </w:rPr>
              <w:t xml:space="preserve"> </w:t>
            </w:r>
            <w:r w:rsidRPr="002A59EC">
              <w:rPr>
                <w:rFonts w:asciiTheme="minorHAnsi" w:hAnsiTheme="minorHAnsi" w:cstheme="minorHAnsi"/>
                <w:lang w:val="pl-PL"/>
              </w:rPr>
              <w:t>efektem zapełnienia urządzenia</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zabezpieczanymi danymi, na poziomie mniejszym niż 90%.</w:t>
            </w:r>
          </w:p>
        </w:tc>
      </w:tr>
      <w:tr w:rsidR="000E2E23" w:rsidRPr="002A59EC" w14:paraId="26994D1E" w14:textId="77777777" w:rsidTr="00FD017E">
        <w:trPr>
          <w:trHeight w:val="327"/>
        </w:trPr>
        <w:tc>
          <w:tcPr>
            <w:tcW w:w="500" w:type="dxa"/>
          </w:tcPr>
          <w:p w14:paraId="1FAF88AD" w14:textId="77B5DF83"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32.</w:t>
            </w:r>
          </w:p>
        </w:tc>
        <w:tc>
          <w:tcPr>
            <w:tcW w:w="8221" w:type="dxa"/>
          </w:tcPr>
          <w:p w14:paraId="2C1B18F6" w14:textId="765C5690" w:rsidR="000E2E23" w:rsidRPr="002A59EC" w:rsidRDefault="000E2E23" w:rsidP="00FD017E">
            <w:pPr>
              <w:pStyle w:val="TableParagraph"/>
              <w:rPr>
                <w:rFonts w:asciiTheme="minorHAnsi" w:hAnsiTheme="minorHAnsi" w:cstheme="minorHAnsi"/>
                <w:lang w:val="pl-PL"/>
              </w:rPr>
            </w:pPr>
            <w:r w:rsidRPr="002A59EC">
              <w:rPr>
                <w:rFonts w:asciiTheme="minorHAnsi" w:hAnsiTheme="minorHAnsi" w:cstheme="minorHAnsi"/>
                <w:lang w:val="pl-PL"/>
              </w:rPr>
              <w:t>Zapewniona</w:t>
            </w:r>
            <w:r w:rsidRPr="002A59EC">
              <w:rPr>
                <w:rFonts w:asciiTheme="minorHAnsi" w:hAnsiTheme="minorHAnsi" w:cstheme="minorHAnsi"/>
                <w:spacing w:val="27"/>
                <w:lang w:val="pl-PL"/>
              </w:rPr>
              <w:t xml:space="preserve"> </w:t>
            </w:r>
            <w:r w:rsidRPr="002A59EC">
              <w:rPr>
                <w:rFonts w:asciiTheme="minorHAnsi" w:hAnsiTheme="minorHAnsi" w:cstheme="minorHAnsi"/>
                <w:lang w:val="pl-PL"/>
              </w:rPr>
              <w:t>jest</w:t>
            </w:r>
            <w:r w:rsidRPr="002A59EC">
              <w:rPr>
                <w:rFonts w:asciiTheme="minorHAnsi" w:hAnsiTheme="minorHAnsi" w:cstheme="minorHAnsi"/>
                <w:spacing w:val="28"/>
                <w:lang w:val="pl-PL"/>
              </w:rPr>
              <w:t xml:space="preserve"> </w:t>
            </w:r>
            <w:r w:rsidRPr="002A59EC">
              <w:rPr>
                <w:rFonts w:asciiTheme="minorHAnsi" w:hAnsiTheme="minorHAnsi" w:cstheme="minorHAnsi"/>
                <w:lang w:val="pl-PL"/>
              </w:rPr>
              <w:t>możliwość</w:t>
            </w:r>
            <w:r w:rsidRPr="002A59EC">
              <w:rPr>
                <w:rFonts w:asciiTheme="minorHAnsi" w:hAnsiTheme="minorHAnsi" w:cstheme="minorHAnsi"/>
                <w:spacing w:val="28"/>
                <w:lang w:val="pl-PL"/>
              </w:rPr>
              <w:t xml:space="preserve"> </w:t>
            </w:r>
            <w:r w:rsidRPr="002A59EC">
              <w:rPr>
                <w:rFonts w:asciiTheme="minorHAnsi" w:hAnsiTheme="minorHAnsi" w:cstheme="minorHAnsi"/>
                <w:lang w:val="pl-PL"/>
              </w:rPr>
              <w:t>ograniczenia</w:t>
            </w:r>
            <w:r w:rsidRPr="002A59EC">
              <w:rPr>
                <w:rFonts w:asciiTheme="minorHAnsi" w:hAnsiTheme="minorHAnsi" w:cstheme="minorHAnsi"/>
                <w:spacing w:val="27"/>
                <w:lang w:val="pl-PL"/>
              </w:rPr>
              <w:t xml:space="preserve"> </w:t>
            </w:r>
            <w:r w:rsidRPr="002A59EC">
              <w:rPr>
                <w:rFonts w:asciiTheme="minorHAnsi" w:hAnsiTheme="minorHAnsi" w:cstheme="minorHAnsi"/>
                <w:lang w:val="pl-PL"/>
              </w:rPr>
              <w:t>pasma</w:t>
            </w:r>
            <w:r w:rsidRPr="002A59EC">
              <w:rPr>
                <w:rFonts w:asciiTheme="minorHAnsi" w:hAnsiTheme="minorHAnsi" w:cstheme="minorHAnsi"/>
                <w:spacing w:val="27"/>
                <w:lang w:val="pl-PL"/>
              </w:rPr>
              <w:t xml:space="preserve"> </w:t>
            </w:r>
            <w:r w:rsidRPr="002A59EC">
              <w:rPr>
                <w:rFonts w:asciiTheme="minorHAnsi" w:hAnsiTheme="minorHAnsi" w:cstheme="minorHAnsi"/>
                <w:lang w:val="pl-PL"/>
              </w:rPr>
              <w:t>używanego</w:t>
            </w:r>
            <w:r w:rsidRPr="002A59EC">
              <w:rPr>
                <w:rFonts w:asciiTheme="minorHAnsi" w:hAnsiTheme="minorHAnsi" w:cstheme="minorHAnsi"/>
                <w:spacing w:val="29"/>
                <w:lang w:val="pl-PL"/>
              </w:rPr>
              <w:t xml:space="preserve"> </w:t>
            </w:r>
            <w:r w:rsidRPr="002A59EC">
              <w:rPr>
                <w:rFonts w:asciiTheme="minorHAnsi" w:hAnsiTheme="minorHAnsi" w:cstheme="minorHAnsi"/>
                <w:lang w:val="pl-PL"/>
              </w:rPr>
              <w:t>do</w:t>
            </w:r>
            <w:r w:rsidRPr="002A59EC">
              <w:rPr>
                <w:rFonts w:asciiTheme="minorHAnsi" w:hAnsiTheme="minorHAnsi" w:cstheme="minorHAnsi"/>
                <w:spacing w:val="29"/>
                <w:lang w:val="pl-PL"/>
              </w:rPr>
              <w:t xml:space="preserve"> </w:t>
            </w:r>
            <w:r w:rsidRPr="002A59EC">
              <w:rPr>
                <w:rFonts w:asciiTheme="minorHAnsi" w:hAnsiTheme="minorHAnsi" w:cstheme="minorHAnsi"/>
                <w:lang w:val="pl-PL"/>
              </w:rPr>
              <w:t>replikacji</w:t>
            </w:r>
            <w:r w:rsidRPr="002A59EC">
              <w:rPr>
                <w:rFonts w:asciiTheme="minorHAnsi" w:hAnsiTheme="minorHAnsi" w:cstheme="minorHAnsi"/>
                <w:spacing w:val="25"/>
                <w:lang w:val="pl-PL"/>
              </w:rPr>
              <w:t xml:space="preserve"> </w:t>
            </w:r>
            <w:r w:rsidRPr="002A59EC">
              <w:rPr>
                <w:rFonts w:asciiTheme="minorHAnsi" w:hAnsiTheme="minorHAnsi" w:cstheme="minorHAnsi"/>
                <w:lang w:val="pl-PL"/>
              </w:rPr>
              <w:t>między</w:t>
            </w:r>
            <w:r w:rsidRPr="002A59EC">
              <w:rPr>
                <w:rFonts w:asciiTheme="minorHAnsi" w:hAnsiTheme="minorHAnsi" w:cstheme="minorHAnsi"/>
                <w:spacing w:val="28"/>
                <w:lang w:val="pl-PL"/>
              </w:rPr>
              <w:t xml:space="preserve"> </w:t>
            </w:r>
            <w:r w:rsidRPr="002A59EC">
              <w:rPr>
                <w:rFonts w:asciiTheme="minorHAnsi" w:hAnsiTheme="minorHAnsi" w:cstheme="minorHAnsi"/>
                <w:lang w:val="pl-PL"/>
              </w:rPr>
              <w:t>dwoma urządzeniami</w:t>
            </w:r>
            <w:r w:rsidRPr="002A59EC">
              <w:rPr>
                <w:rFonts w:asciiTheme="minorHAnsi" w:hAnsiTheme="minorHAnsi" w:cstheme="minorHAnsi"/>
                <w:spacing w:val="72"/>
                <w:lang w:val="pl-PL"/>
              </w:rPr>
              <w:t xml:space="preserve"> </w:t>
            </w:r>
            <w:r w:rsidRPr="002A59EC">
              <w:rPr>
                <w:rFonts w:asciiTheme="minorHAnsi" w:hAnsiTheme="minorHAnsi" w:cstheme="minorHAnsi"/>
                <w:lang w:val="pl-PL"/>
              </w:rPr>
              <w:t>–</w:t>
            </w:r>
            <w:r w:rsidRPr="002A59EC">
              <w:rPr>
                <w:rFonts w:asciiTheme="minorHAnsi" w:hAnsiTheme="minorHAnsi" w:cstheme="minorHAnsi"/>
                <w:spacing w:val="74"/>
                <w:lang w:val="pl-PL"/>
              </w:rPr>
              <w:t xml:space="preserve"> </w:t>
            </w:r>
            <w:r w:rsidRPr="002A59EC">
              <w:rPr>
                <w:rFonts w:asciiTheme="minorHAnsi" w:hAnsiTheme="minorHAnsi" w:cstheme="minorHAnsi"/>
                <w:lang w:val="pl-PL"/>
              </w:rPr>
              <w:t>oferowane</w:t>
            </w:r>
            <w:r w:rsidRPr="002A59EC">
              <w:rPr>
                <w:rFonts w:asciiTheme="minorHAnsi" w:hAnsiTheme="minorHAnsi" w:cstheme="minorHAnsi"/>
                <w:spacing w:val="74"/>
                <w:lang w:val="pl-PL"/>
              </w:rPr>
              <w:t xml:space="preserve"> </w:t>
            </w:r>
            <w:r w:rsidRPr="002A59EC">
              <w:rPr>
                <w:rFonts w:asciiTheme="minorHAnsi" w:hAnsiTheme="minorHAnsi" w:cstheme="minorHAnsi"/>
                <w:lang w:val="pl-PL"/>
              </w:rPr>
              <w:t>urządzenie</w:t>
            </w:r>
            <w:r w:rsidRPr="002A59EC">
              <w:rPr>
                <w:rFonts w:asciiTheme="minorHAnsi" w:hAnsiTheme="minorHAnsi" w:cstheme="minorHAnsi"/>
                <w:spacing w:val="75"/>
                <w:lang w:val="pl-PL"/>
              </w:rPr>
              <w:t xml:space="preserve"> </w:t>
            </w:r>
            <w:r w:rsidRPr="002A59EC">
              <w:rPr>
                <w:rFonts w:asciiTheme="minorHAnsi" w:hAnsiTheme="minorHAnsi" w:cstheme="minorHAnsi"/>
                <w:lang w:val="pl-PL"/>
              </w:rPr>
              <w:t>jest</w:t>
            </w:r>
            <w:r w:rsidRPr="002A59EC">
              <w:rPr>
                <w:rFonts w:asciiTheme="minorHAnsi" w:hAnsiTheme="minorHAnsi" w:cstheme="minorHAnsi"/>
                <w:spacing w:val="73"/>
                <w:lang w:val="pl-PL"/>
              </w:rPr>
              <w:t xml:space="preserve"> </w:t>
            </w:r>
            <w:r w:rsidRPr="002A59EC">
              <w:rPr>
                <w:rFonts w:asciiTheme="minorHAnsi" w:hAnsiTheme="minorHAnsi" w:cstheme="minorHAnsi"/>
                <w:lang w:val="pl-PL"/>
              </w:rPr>
              <w:t>wyposażone</w:t>
            </w:r>
            <w:r w:rsidRPr="002A59EC">
              <w:rPr>
                <w:rFonts w:asciiTheme="minorHAnsi" w:hAnsiTheme="minorHAnsi" w:cstheme="minorHAnsi"/>
                <w:spacing w:val="72"/>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73"/>
                <w:lang w:val="pl-PL"/>
              </w:rPr>
              <w:t xml:space="preserve"> </w:t>
            </w:r>
            <w:r w:rsidRPr="002A59EC">
              <w:rPr>
                <w:rFonts w:asciiTheme="minorHAnsi" w:hAnsiTheme="minorHAnsi" w:cstheme="minorHAnsi"/>
                <w:lang w:val="pl-PL"/>
              </w:rPr>
              <w:t>mechanizm</w:t>
            </w:r>
            <w:r w:rsidRPr="002A59EC">
              <w:rPr>
                <w:rFonts w:asciiTheme="minorHAnsi" w:hAnsiTheme="minorHAnsi" w:cstheme="minorHAnsi"/>
                <w:spacing w:val="73"/>
                <w:lang w:val="pl-PL"/>
              </w:rPr>
              <w:t xml:space="preserve"> </w:t>
            </w:r>
            <w:r w:rsidRPr="002A59EC">
              <w:rPr>
                <w:rFonts w:asciiTheme="minorHAnsi" w:hAnsiTheme="minorHAnsi" w:cstheme="minorHAnsi"/>
                <w:spacing w:val="-2"/>
                <w:lang w:val="pl-PL"/>
              </w:rPr>
              <w:t>umożliwiający</w:t>
            </w:r>
            <w:r w:rsidR="00FD017E">
              <w:rPr>
                <w:rFonts w:asciiTheme="minorHAnsi" w:hAnsiTheme="minorHAnsi" w:cstheme="minorHAnsi"/>
                <w:spacing w:val="-2"/>
                <w:lang w:val="pl-PL"/>
              </w:rPr>
              <w:t xml:space="preserve"> </w:t>
            </w:r>
            <w:r w:rsidRPr="002A59EC">
              <w:rPr>
                <w:rFonts w:asciiTheme="minorHAnsi" w:hAnsiTheme="minorHAnsi" w:cstheme="minorHAnsi"/>
                <w:lang w:val="pl-PL"/>
              </w:rPr>
              <w:t>zarządzaniem</w:t>
            </w:r>
            <w:r w:rsidRPr="002A59EC">
              <w:rPr>
                <w:rFonts w:asciiTheme="minorHAnsi" w:hAnsiTheme="minorHAnsi" w:cstheme="minorHAnsi"/>
                <w:spacing w:val="-8"/>
                <w:lang w:val="pl-PL"/>
              </w:rPr>
              <w:t xml:space="preserve"> </w:t>
            </w:r>
            <w:r w:rsidRPr="002A59EC">
              <w:rPr>
                <w:rFonts w:asciiTheme="minorHAnsi" w:hAnsiTheme="minorHAnsi" w:cstheme="minorHAnsi"/>
                <w:lang w:val="pl-PL"/>
              </w:rPr>
              <w:t>stopnia</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wykorzystania</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pasma</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potrzeby</w:t>
            </w:r>
            <w:r w:rsidRPr="002A59EC">
              <w:rPr>
                <w:rFonts w:asciiTheme="minorHAnsi" w:hAnsiTheme="minorHAnsi" w:cstheme="minorHAnsi"/>
                <w:spacing w:val="-5"/>
                <w:lang w:val="pl-PL"/>
              </w:rPr>
              <w:t xml:space="preserve"> </w:t>
            </w:r>
            <w:r w:rsidRPr="002A59EC">
              <w:rPr>
                <w:rFonts w:asciiTheme="minorHAnsi" w:hAnsiTheme="minorHAnsi" w:cstheme="minorHAnsi"/>
                <w:spacing w:val="-2"/>
                <w:lang w:val="pl-PL"/>
              </w:rPr>
              <w:t>replikacji.</w:t>
            </w:r>
          </w:p>
        </w:tc>
      </w:tr>
      <w:tr w:rsidR="000E2E23" w:rsidRPr="002A59EC" w14:paraId="5B5E091F" w14:textId="77777777" w:rsidTr="00FD5CD8">
        <w:trPr>
          <w:trHeight w:val="562"/>
        </w:trPr>
        <w:tc>
          <w:tcPr>
            <w:tcW w:w="500" w:type="dxa"/>
          </w:tcPr>
          <w:p w14:paraId="65152DAF" w14:textId="5818386A"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33.</w:t>
            </w:r>
          </w:p>
        </w:tc>
        <w:tc>
          <w:tcPr>
            <w:tcW w:w="8221" w:type="dxa"/>
          </w:tcPr>
          <w:p w14:paraId="4CCD7294" w14:textId="77777777" w:rsidR="000E2E23" w:rsidRPr="002A59EC" w:rsidRDefault="000E2E23" w:rsidP="000E2E23">
            <w:pPr>
              <w:pStyle w:val="TableParagraph"/>
              <w:spacing w:line="268" w:lineRule="exact"/>
              <w:rPr>
                <w:rFonts w:asciiTheme="minorHAnsi" w:hAnsiTheme="minorHAnsi" w:cstheme="minorHAnsi"/>
                <w:lang w:val="pl-PL"/>
              </w:rPr>
            </w:pPr>
            <w:proofErr w:type="spellStart"/>
            <w:r w:rsidRPr="002A59EC">
              <w:rPr>
                <w:rFonts w:asciiTheme="minorHAnsi" w:hAnsiTheme="minorHAnsi" w:cstheme="minorHAnsi"/>
                <w:spacing w:val="-2"/>
                <w:lang w:val="pl-PL"/>
              </w:rPr>
              <w:t>Zdeduplikowane</w:t>
            </w:r>
            <w:proofErr w:type="spellEnd"/>
            <w:r w:rsidRPr="002A59EC">
              <w:rPr>
                <w:rFonts w:asciiTheme="minorHAnsi" w:hAnsiTheme="minorHAnsi" w:cstheme="minorHAnsi"/>
                <w:spacing w:val="-6"/>
                <w:lang w:val="pl-PL"/>
              </w:rPr>
              <w:t xml:space="preserve"> </w:t>
            </w:r>
            <w:r w:rsidRPr="002A59EC">
              <w:rPr>
                <w:rFonts w:asciiTheme="minorHAnsi" w:hAnsiTheme="minorHAnsi" w:cstheme="minorHAnsi"/>
                <w:spacing w:val="-2"/>
                <w:lang w:val="pl-PL"/>
              </w:rPr>
              <w:t>i skompresowane</w:t>
            </w:r>
            <w:r w:rsidRPr="002A59EC">
              <w:rPr>
                <w:rFonts w:asciiTheme="minorHAnsi" w:hAnsiTheme="minorHAnsi" w:cstheme="minorHAnsi"/>
                <w:lang w:val="pl-PL"/>
              </w:rPr>
              <w:t xml:space="preserve"> </w:t>
            </w:r>
            <w:r w:rsidRPr="002A59EC">
              <w:rPr>
                <w:rFonts w:asciiTheme="minorHAnsi" w:hAnsiTheme="minorHAnsi" w:cstheme="minorHAnsi"/>
                <w:spacing w:val="-2"/>
                <w:lang w:val="pl-PL"/>
              </w:rPr>
              <w:t>dane</w:t>
            </w:r>
            <w:r w:rsidRPr="002A59EC">
              <w:rPr>
                <w:rFonts w:asciiTheme="minorHAnsi" w:hAnsiTheme="minorHAnsi" w:cstheme="minorHAnsi"/>
                <w:spacing w:val="-1"/>
                <w:lang w:val="pl-PL"/>
              </w:rPr>
              <w:t xml:space="preserve"> </w:t>
            </w:r>
            <w:r w:rsidRPr="002A59EC">
              <w:rPr>
                <w:rFonts w:asciiTheme="minorHAnsi" w:hAnsiTheme="minorHAnsi" w:cstheme="minorHAnsi"/>
                <w:spacing w:val="-2"/>
                <w:lang w:val="pl-PL"/>
              </w:rPr>
              <w:t>przechowywane</w:t>
            </w:r>
            <w:r w:rsidRPr="002A59EC">
              <w:rPr>
                <w:rFonts w:asciiTheme="minorHAnsi" w:hAnsiTheme="minorHAnsi" w:cstheme="minorHAnsi"/>
                <w:lang w:val="pl-PL"/>
              </w:rPr>
              <w:t xml:space="preserve"> </w:t>
            </w:r>
            <w:r w:rsidRPr="002A59EC">
              <w:rPr>
                <w:rFonts w:asciiTheme="minorHAnsi" w:hAnsiTheme="minorHAnsi" w:cstheme="minorHAnsi"/>
                <w:spacing w:val="-2"/>
                <w:lang w:val="pl-PL"/>
              </w:rPr>
              <w:t>w</w:t>
            </w:r>
            <w:r w:rsidRPr="002A59EC">
              <w:rPr>
                <w:rFonts w:asciiTheme="minorHAnsi" w:hAnsiTheme="minorHAnsi" w:cstheme="minorHAnsi"/>
                <w:spacing w:val="-5"/>
                <w:lang w:val="pl-PL"/>
              </w:rPr>
              <w:t xml:space="preserve"> </w:t>
            </w:r>
            <w:r w:rsidRPr="002A59EC">
              <w:rPr>
                <w:rFonts w:asciiTheme="minorHAnsi" w:hAnsiTheme="minorHAnsi" w:cstheme="minorHAnsi"/>
                <w:spacing w:val="-2"/>
                <w:lang w:val="pl-PL"/>
              </w:rPr>
              <w:t>obrębie</w:t>
            </w:r>
            <w:r w:rsidRPr="002A59EC">
              <w:rPr>
                <w:rFonts w:asciiTheme="minorHAnsi" w:hAnsiTheme="minorHAnsi" w:cstheme="minorHAnsi"/>
                <w:lang w:val="pl-PL"/>
              </w:rPr>
              <w:t xml:space="preserve"> </w:t>
            </w:r>
            <w:r w:rsidRPr="002A59EC">
              <w:rPr>
                <w:rFonts w:asciiTheme="minorHAnsi" w:hAnsiTheme="minorHAnsi" w:cstheme="minorHAnsi"/>
                <w:spacing w:val="-2"/>
                <w:lang w:val="pl-PL"/>
              </w:rPr>
              <w:t>podsystemu</w:t>
            </w:r>
            <w:r w:rsidRPr="002A59EC">
              <w:rPr>
                <w:rFonts w:asciiTheme="minorHAnsi" w:hAnsiTheme="minorHAnsi" w:cstheme="minorHAnsi"/>
                <w:spacing w:val="-3"/>
                <w:lang w:val="pl-PL"/>
              </w:rPr>
              <w:t xml:space="preserve"> </w:t>
            </w:r>
            <w:r w:rsidRPr="002A59EC">
              <w:rPr>
                <w:rFonts w:asciiTheme="minorHAnsi" w:hAnsiTheme="minorHAnsi" w:cstheme="minorHAnsi"/>
                <w:spacing w:val="-2"/>
                <w:lang w:val="pl-PL"/>
              </w:rPr>
              <w:t>dyskowego</w:t>
            </w:r>
          </w:p>
          <w:p w14:paraId="7886830A" w14:textId="00B16625" w:rsidR="000E2E23" w:rsidRPr="002A59EC" w:rsidRDefault="000E2E23" w:rsidP="000E2E23">
            <w:pPr>
              <w:pStyle w:val="TableParagraph"/>
              <w:tabs>
                <w:tab w:val="left" w:pos="1702"/>
              </w:tabs>
              <w:spacing w:line="268" w:lineRule="exact"/>
              <w:rPr>
                <w:rFonts w:asciiTheme="minorHAnsi" w:hAnsiTheme="minorHAnsi" w:cstheme="minorHAnsi"/>
                <w:lang w:val="pl-PL"/>
              </w:rPr>
            </w:pPr>
            <w:r w:rsidRPr="002A59EC">
              <w:rPr>
                <w:rFonts w:asciiTheme="minorHAnsi" w:hAnsiTheme="minorHAnsi" w:cstheme="minorHAnsi"/>
                <w:lang w:val="pl-PL"/>
              </w:rPr>
              <w:t>urządzenia</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są</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chronione</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za</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pomocą</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technologii</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RAID</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6 bądź</w:t>
            </w:r>
            <w:r w:rsidRPr="002A59EC">
              <w:rPr>
                <w:rFonts w:asciiTheme="minorHAnsi" w:hAnsiTheme="minorHAnsi" w:cstheme="minorHAnsi"/>
                <w:spacing w:val="-4"/>
                <w:lang w:val="pl-PL"/>
              </w:rPr>
              <w:t xml:space="preserve"> </w:t>
            </w:r>
            <w:r w:rsidRPr="002A59EC">
              <w:rPr>
                <w:rFonts w:asciiTheme="minorHAnsi" w:hAnsiTheme="minorHAnsi" w:cstheme="minorHAnsi"/>
                <w:spacing w:val="-2"/>
                <w:lang w:val="pl-PL"/>
              </w:rPr>
              <w:t>równoważnej.</w:t>
            </w:r>
          </w:p>
        </w:tc>
      </w:tr>
      <w:tr w:rsidR="000E2E23" w:rsidRPr="002A59EC" w14:paraId="09A949AF" w14:textId="77777777" w:rsidTr="00FD5CD8">
        <w:trPr>
          <w:trHeight w:val="562"/>
        </w:trPr>
        <w:tc>
          <w:tcPr>
            <w:tcW w:w="500" w:type="dxa"/>
          </w:tcPr>
          <w:p w14:paraId="03160D24" w14:textId="6953D6EE"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34.</w:t>
            </w:r>
          </w:p>
        </w:tc>
        <w:tc>
          <w:tcPr>
            <w:tcW w:w="8221" w:type="dxa"/>
          </w:tcPr>
          <w:p w14:paraId="1CA3903B" w14:textId="77777777" w:rsidR="000E2E23" w:rsidRPr="002A59EC" w:rsidRDefault="000E2E23" w:rsidP="000E2E23">
            <w:pPr>
              <w:pStyle w:val="TableParagraph"/>
              <w:ind w:right="91"/>
              <w:jc w:val="both"/>
              <w:rPr>
                <w:rFonts w:asciiTheme="minorHAnsi" w:hAnsiTheme="minorHAnsi" w:cstheme="minorHAnsi"/>
                <w:lang w:val="pl-PL"/>
              </w:rPr>
            </w:pPr>
            <w:r w:rsidRPr="002A59EC">
              <w:rPr>
                <w:rFonts w:asciiTheme="minorHAnsi" w:hAnsiTheme="minorHAnsi" w:cstheme="minorHAnsi"/>
                <w:lang w:val="pl-PL"/>
              </w:rPr>
              <w:t xml:space="preserve">Oferowane urządzenie pozwala na realizację oraz przechowywanie </w:t>
            </w:r>
            <w:proofErr w:type="spellStart"/>
            <w:r w:rsidRPr="002A59EC">
              <w:rPr>
                <w:rFonts w:asciiTheme="minorHAnsi" w:hAnsiTheme="minorHAnsi" w:cstheme="minorHAnsi"/>
                <w:lang w:val="pl-PL"/>
              </w:rPr>
              <w:t>SnapShot’ów</w:t>
            </w:r>
            <w:proofErr w:type="spellEnd"/>
            <w:r w:rsidRPr="002A59EC">
              <w:rPr>
                <w:rFonts w:asciiTheme="minorHAnsi" w:hAnsiTheme="minorHAnsi" w:cstheme="minorHAnsi"/>
                <w:lang w:val="pl-PL"/>
              </w:rPr>
              <w:t>, czyli umożliwia zamrożenie obrazu danych (stanu backupów) w urządzeniu na</w:t>
            </w:r>
            <w:r w:rsidRPr="002A59EC">
              <w:rPr>
                <w:rFonts w:asciiTheme="minorHAnsi" w:hAnsiTheme="minorHAnsi" w:cstheme="minorHAnsi"/>
                <w:spacing w:val="-1"/>
                <w:lang w:val="pl-PL"/>
              </w:rPr>
              <w:t xml:space="preserve"> </w:t>
            </w:r>
            <w:r w:rsidRPr="002A59EC">
              <w:rPr>
                <w:rFonts w:asciiTheme="minorHAnsi" w:hAnsiTheme="minorHAnsi" w:cstheme="minorHAnsi"/>
                <w:lang w:val="pl-PL"/>
              </w:rPr>
              <w:t xml:space="preserve">określoną chwilę. Oferowane urządzenie umożliwia również odtworzenie danych ze </w:t>
            </w:r>
            <w:proofErr w:type="spellStart"/>
            <w:r w:rsidRPr="002A59EC">
              <w:rPr>
                <w:rFonts w:asciiTheme="minorHAnsi" w:hAnsiTheme="minorHAnsi" w:cstheme="minorHAnsi"/>
                <w:lang w:val="pl-PL"/>
              </w:rPr>
              <w:t>Snapshot’u</w:t>
            </w:r>
            <w:proofErr w:type="spellEnd"/>
            <w:r w:rsidRPr="002A59EC">
              <w:rPr>
                <w:rFonts w:asciiTheme="minorHAnsi" w:hAnsiTheme="minorHAnsi" w:cstheme="minorHAnsi"/>
                <w:lang w:val="pl-PL"/>
              </w:rPr>
              <w:t>.</w:t>
            </w:r>
          </w:p>
          <w:p w14:paraId="49E0D849" w14:textId="77777777" w:rsidR="000E2E23" w:rsidRPr="002A59EC" w:rsidRDefault="000E2E23" w:rsidP="000E2E23">
            <w:pPr>
              <w:pStyle w:val="TableParagraph"/>
              <w:ind w:right="95"/>
              <w:jc w:val="both"/>
              <w:rPr>
                <w:rFonts w:asciiTheme="minorHAnsi" w:hAnsiTheme="minorHAnsi" w:cstheme="minorHAnsi"/>
                <w:lang w:val="pl-PL"/>
              </w:rPr>
            </w:pPr>
            <w:r w:rsidRPr="002A59EC">
              <w:rPr>
                <w:rFonts w:asciiTheme="minorHAnsi" w:hAnsiTheme="minorHAnsi" w:cstheme="minorHAnsi"/>
                <w:lang w:val="pl-PL"/>
              </w:rPr>
              <w:t xml:space="preserve">Odtworzenie danych ze </w:t>
            </w:r>
            <w:proofErr w:type="spellStart"/>
            <w:r w:rsidRPr="002A59EC">
              <w:rPr>
                <w:rFonts w:asciiTheme="minorHAnsi" w:hAnsiTheme="minorHAnsi" w:cstheme="minorHAnsi"/>
                <w:lang w:val="pl-PL"/>
              </w:rPr>
              <w:t>Snapshot’u</w:t>
            </w:r>
            <w:proofErr w:type="spellEnd"/>
            <w:r w:rsidRPr="002A59EC">
              <w:rPr>
                <w:rFonts w:asciiTheme="minorHAnsi" w:hAnsiTheme="minorHAnsi" w:cstheme="minorHAnsi"/>
                <w:lang w:val="pl-PL"/>
              </w:rPr>
              <w:t xml:space="preserve"> nie wymaga konieczności nadpisania danych </w:t>
            </w:r>
            <w:r w:rsidRPr="002A59EC">
              <w:rPr>
                <w:rFonts w:asciiTheme="minorHAnsi" w:hAnsiTheme="minorHAnsi" w:cstheme="minorHAnsi"/>
                <w:lang w:val="pl-PL"/>
              </w:rPr>
              <w:lastRenderedPageBreak/>
              <w:t>produkcyjnych</w:t>
            </w:r>
            <w:r w:rsidRPr="002A59EC">
              <w:rPr>
                <w:rFonts w:asciiTheme="minorHAnsi" w:hAnsiTheme="minorHAnsi" w:cstheme="minorHAnsi"/>
                <w:spacing w:val="38"/>
                <w:lang w:val="pl-PL"/>
              </w:rPr>
              <w:t xml:space="preserve">  </w:t>
            </w:r>
            <w:r w:rsidRPr="002A59EC">
              <w:rPr>
                <w:rFonts w:asciiTheme="minorHAnsi" w:hAnsiTheme="minorHAnsi" w:cstheme="minorHAnsi"/>
                <w:lang w:val="pl-PL"/>
              </w:rPr>
              <w:t>jak</w:t>
            </w:r>
            <w:r w:rsidRPr="002A59EC">
              <w:rPr>
                <w:rFonts w:asciiTheme="minorHAnsi" w:hAnsiTheme="minorHAnsi" w:cstheme="minorHAnsi"/>
                <w:spacing w:val="39"/>
                <w:lang w:val="pl-PL"/>
              </w:rPr>
              <w:t xml:space="preserve">  </w:t>
            </w:r>
            <w:r w:rsidRPr="002A59EC">
              <w:rPr>
                <w:rFonts w:asciiTheme="minorHAnsi" w:hAnsiTheme="minorHAnsi" w:cstheme="minorHAnsi"/>
                <w:lang w:val="pl-PL"/>
              </w:rPr>
              <w:t>również</w:t>
            </w:r>
            <w:r w:rsidRPr="002A59EC">
              <w:rPr>
                <w:rFonts w:asciiTheme="minorHAnsi" w:hAnsiTheme="minorHAnsi" w:cstheme="minorHAnsi"/>
                <w:spacing w:val="38"/>
                <w:lang w:val="pl-PL"/>
              </w:rPr>
              <w:t xml:space="preserve">  </w:t>
            </w:r>
            <w:r w:rsidRPr="002A59EC">
              <w:rPr>
                <w:rFonts w:asciiTheme="minorHAnsi" w:hAnsiTheme="minorHAnsi" w:cstheme="minorHAnsi"/>
                <w:lang w:val="pl-PL"/>
              </w:rPr>
              <w:t>nie</w:t>
            </w:r>
            <w:r w:rsidRPr="002A59EC">
              <w:rPr>
                <w:rFonts w:asciiTheme="minorHAnsi" w:hAnsiTheme="minorHAnsi" w:cstheme="minorHAnsi"/>
                <w:spacing w:val="38"/>
                <w:lang w:val="pl-PL"/>
              </w:rPr>
              <w:t xml:space="preserve">  </w:t>
            </w:r>
            <w:r w:rsidRPr="002A59EC">
              <w:rPr>
                <w:rFonts w:asciiTheme="minorHAnsi" w:hAnsiTheme="minorHAnsi" w:cstheme="minorHAnsi"/>
                <w:lang w:val="pl-PL"/>
              </w:rPr>
              <w:t>oznacza</w:t>
            </w:r>
            <w:r w:rsidRPr="002A59EC">
              <w:rPr>
                <w:rFonts w:asciiTheme="minorHAnsi" w:hAnsiTheme="minorHAnsi" w:cstheme="minorHAnsi"/>
                <w:spacing w:val="39"/>
                <w:lang w:val="pl-PL"/>
              </w:rPr>
              <w:t xml:space="preserve">  </w:t>
            </w:r>
            <w:r w:rsidRPr="002A59EC">
              <w:rPr>
                <w:rFonts w:asciiTheme="minorHAnsi" w:hAnsiTheme="minorHAnsi" w:cstheme="minorHAnsi"/>
                <w:lang w:val="pl-PL"/>
              </w:rPr>
              <w:t>przerwy</w:t>
            </w:r>
            <w:r w:rsidRPr="002A59EC">
              <w:rPr>
                <w:rFonts w:asciiTheme="minorHAnsi" w:hAnsiTheme="minorHAnsi" w:cstheme="minorHAnsi"/>
                <w:spacing w:val="38"/>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39"/>
                <w:lang w:val="pl-PL"/>
              </w:rPr>
              <w:t xml:space="preserve">  </w:t>
            </w:r>
            <w:r w:rsidRPr="002A59EC">
              <w:rPr>
                <w:rFonts w:asciiTheme="minorHAnsi" w:hAnsiTheme="minorHAnsi" w:cstheme="minorHAnsi"/>
                <w:lang w:val="pl-PL"/>
              </w:rPr>
              <w:t>normalnej</w:t>
            </w:r>
            <w:r w:rsidRPr="002A59EC">
              <w:rPr>
                <w:rFonts w:asciiTheme="minorHAnsi" w:hAnsiTheme="minorHAnsi" w:cstheme="minorHAnsi"/>
                <w:spacing w:val="39"/>
                <w:lang w:val="pl-PL"/>
              </w:rPr>
              <w:t xml:space="preserve">  </w:t>
            </w:r>
            <w:r w:rsidRPr="002A59EC">
              <w:rPr>
                <w:rFonts w:asciiTheme="minorHAnsi" w:hAnsiTheme="minorHAnsi" w:cstheme="minorHAnsi"/>
                <w:lang w:val="pl-PL"/>
              </w:rPr>
              <w:t>pracy</w:t>
            </w:r>
            <w:r w:rsidRPr="002A59EC">
              <w:rPr>
                <w:rFonts w:asciiTheme="minorHAnsi" w:hAnsiTheme="minorHAnsi" w:cstheme="minorHAnsi"/>
                <w:spacing w:val="39"/>
                <w:lang w:val="pl-PL"/>
              </w:rPr>
              <w:t xml:space="preserve">  </w:t>
            </w:r>
            <w:r w:rsidRPr="002A59EC">
              <w:rPr>
                <w:rFonts w:asciiTheme="minorHAnsi" w:hAnsiTheme="minorHAnsi" w:cstheme="minorHAnsi"/>
                <w:spacing w:val="-2"/>
                <w:lang w:val="pl-PL"/>
              </w:rPr>
              <w:t>urządzenia</w:t>
            </w:r>
          </w:p>
          <w:p w14:paraId="0002E21E" w14:textId="51D652D8" w:rsidR="000E2E23" w:rsidRPr="002A59EC" w:rsidRDefault="000E2E23" w:rsidP="000E2E23">
            <w:pPr>
              <w:pStyle w:val="TableParagraph"/>
              <w:spacing w:line="268" w:lineRule="exact"/>
              <w:rPr>
                <w:rFonts w:asciiTheme="minorHAnsi" w:hAnsiTheme="minorHAnsi" w:cstheme="minorHAnsi"/>
                <w:spacing w:val="-2"/>
                <w:lang w:val="pl-PL"/>
              </w:rPr>
            </w:pPr>
            <w:r w:rsidRPr="002A59EC">
              <w:rPr>
                <w:rFonts w:asciiTheme="minorHAnsi" w:hAnsiTheme="minorHAnsi" w:cstheme="minorHAnsi"/>
                <w:spacing w:val="-2"/>
                <w:lang w:val="pl-PL"/>
              </w:rPr>
              <w:t>(przyjmowania/odtwarzania</w:t>
            </w:r>
            <w:r w:rsidRPr="002A59EC">
              <w:rPr>
                <w:rFonts w:asciiTheme="minorHAnsi" w:hAnsiTheme="minorHAnsi" w:cstheme="minorHAnsi"/>
                <w:spacing w:val="32"/>
                <w:lang w:val="pl-PL"/>
              </w:rPr>
              <w:t xml:space="preserve"> </w:t>
            </w:r>
            <w:r w:rsidRPr="002A59EC">
              <w:rPr>
                <w:rFonts w:asciiTheme="minorHAnsi" w:hAnsiTheme="minorHAnsi" w:cstheme="minorHAnsi"/>
                <w:spacing w:val="-2"/>
                <w:lang w:val="pl-PL"/>
              </w:rPr>
              <w:t>backupów).</w:t>
            </w:r>
          </w:p>
        </w:tc>
      </w:tr>
      <w:tr w:rsidR="000E2E23" w:rsidRPr="002A59EC" w14:paraId="3EB98671" w14:textId="77777777" w:rsidTr="00FD5CD8">
        <w:trPr>
          <w:trHeight w:val="562"/>
        </w:trPr>
        <w:tc>
          <w:tcPr>
            <w:tcW w:w="500" w:type="dxa"/>
          </w:tcPr>
          <w:p w14:paraId="4CDAC267" w14:textId="3FF6607B"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lastRenderedPageBreak/>
              <w:t>35.</w:t>
            </w:r>
          </w:p>
        </w:tc>
        <w:tc>
          <w:tcPr>
            <w:tcW w:w="8221" w:type="dxa"/>
          </w:tcPr>
          <w:p w14:paraId="255D8AC2" w14:textId="77777777" w:rsidR="000E2E23" w:rsidRPr="002A59EC" w:rsidRDefault="000E2E23" w:rsidP="000E2E23">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Urządzenie</w:t>
            </w:r>
            <w:r w:rsidRPr="002A59EC">
              <w:rPr>
                <w:rFonts w:asciiTheme="minorHAnsi" w:hAnsiTheme="minorHAnsi" w:cstheme="minorHAnsi"/>
                <w:spacing w:val="76"/>
                <w:w w:val="150"/>
                <w:lang w:val="pl-PL"/>
              </w:rPr>
              <w:t xml:space="preserve"> </w:t>
            </w:r>
            <w:r w:rsidRPr="002A59EC">
              <w:rPr>
                <w:rFonts w:asciiTheme="minorHAnsi" w:hAnsiTheme="minorHAnsi" w:cstheme="minorHAnsi"/>
                <w:lang w:val="pl-PL"/>
              </w:rPr>
              <w:t>pozwala</w:t>
            </w:r>
            <w:r w:rsidRPr="002A59EC">
              <w:rPr>
                <w:rFonts w:asciiTheme="minorHAnsi" w:hAnsiTheme="minorHAnsi" w:cstheme="minorHAnsi"/>
                <w:spacing w:val="73"/>
                <w:w w:val="150"/>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74"/>
                <w:w w:val="150"/>
                <w:lang w:val="pl-PL"/>
              </w:rPr>
              <w:t xml:space="preserve"> </w:t>
            </w:r>
            <w:r w:rsidRPr="002A59EC">
              <w:rPr>
                <w:rFonts w:asciiTheme="minorHAnsi" w:hAnsiTheme="minorHAnsi" w:cstheme="minorHAnsi"/>
                <w:lang w:val="pl-PL"/>
              </w:rPr>
              <w:t>przechowywanie</w:t>
            </w:r>
            <w:r w:rsidRPr="002A59EC">
              <w:rPr>
                <w:rFonts w:asciiTheme="minorHAnsi" w:hAnsiTheme="minorHAnsi" w:cstheme="minorHAnsi"/>
                <w:spacing w:val="75"/>
                <w:w w:val="150"/>
                <w:lang w:val="pl-PL"/>
              </w:rPr>
              <w:t xml:space="preserve"> </w:t>
            </w:r>
            <w:r w:rsidRPr="002A59EC">
              <w:rPr>
                <w:rFonts w:asciiTheme="minorHAnsi" w:hAnsiTheme="minorHAnsi" w:cstheme="minorHAnsi"/>
                <w:lang w:val="pl-PL"/>
              </w:rPr>
              <w:t>500</w:t>
            </w:r>
            <w:r w:rsidRPr="002A59EC">
              <w:rPr>
                <w:rFonts w:asciiTheme="minorHAnsi" w:hAnsiTheme="minorHAnsi" w:cstheme="minorHAnsi"/>
                <w:spacing w:val="75"/>
                <w:w w:val="150"/>
                <w:lang w:val="pl-PL"/>
              </w:rPr>
              <w:t xml:space="preserve"> </w:t>
            </w:r>
            <w:proofErr w:type="spellStart"/>
            <w:r w:rsidRPr="002A59EC">
              <w:rPr>
                <w:rFonts w:asciiTheme="minorHAnsi" w:hAnsiTheme="minorHAnsi" w:cstheme="minorHAnsi"/>
                <w:lang w:val="pl-PL"/>
              </w:rPr>
              <w:t>Snapshotów</w:t>
            </w:r>
            <w:proofErr w:type="spellEnd"/>
            <w:r w:rsidRPr="002A59EC">
              <w:rPr>
                <w:rFonts w:asciiTheme="minorHAnsi" w:hAnsiTheme="minorHAnsi" w:cstheme="minorHAnsi"/>
                <w:spacing w:val="77"/>
                <w:w w:val="150"/>
                <w:lang w:val="pl-PL"/>
              </w:rPr>
              <w:t xml:space="preserve"> </w:t>
            </w:r>
            <w:r w:rsidRPr="002A59EC">
              <w:rPr>
                <w:rFonts w:asciiTheme="minorHAnsi" w:hAnsiTheme="minorHAnsi" w:cstheme="minorHAnsi"/>
                <w:lang w:val="pl-PL"/>
              </w:rPr>
              <w:t>jednocześnie</w:t>
            </w:r>
            <w:r w:rsidRPr="002A59EC">
              <w:rPr>
                <w:rFonts w:asciiTheme="minorHAnsi" w:hAnsiTheme="minorHAnsi" w:cstheme="minorHAnsi"/>
                <w:spacing w:val="74"/>
                <w:w w:val="150"/>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77"/>
                <w:w w:val="150"/>
                <w:lang w:val="pl-PL"/>
              </w:rPr>
              <w:t xml:space="preserve"> </w:t>
            </w:r>
            <w:r w:rsidRPr="002A59EC">
              <w:rPr>
                <w:rFonts w:asciiTheme="minorHAnsi" w:hAnsiTheme="minorHAnsi" w:cstheme="minorHAnsi"/>
                <w:spacing w:val="-2"/>
                <w:lang w:val="pl-PL"/>
              </w:rPr>
              <w:t>obrębie</w:t>
            </w:r>
          </w:p>
          <w:p w14:paraId="10A10CAC" w14:textId="77777777" w:rsidR="000E2E23" w:rsidRPr="002A59EC" w:rsidRDefault="000E2E23" w:rsidP="000E2E23">
            <w:pPr>
              <w:pStyle w:val="TableParagraph"/>
              <w:rPr>
                <w:rFonts w:asciiTheme="minorHAnsi" w:hAnsiTheme="minorHAnsi" w:cstheme="minorHAnsi"/>
                <w:lang w:val="pl-PL"/>
              </w:rPr>
            </w:pPr>
            <w:r w:rsidRPr="002A59EC">
              <w:rPr>
                <w:rFonts w:asciiTheme="minorHAnsi" w:hAnsiTheme="minorHAnsi" w:cstheme="minorHAnsi"/>
                <w:lang w:val="pl-PL"/>
              </w:rPr>
              <w:t>oferowanej</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przestrzeni,</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przy</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zachowaniu</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globalnej</w:t>
            </w:r>
            <w:r w:rsidRPr="002A59EC">
              <w:rPr>
                <w:rFonts w:asciiTheme="minorHAnsi" w:hAnsiTheme="minorHAnsi" w:cstheme="minorHAnsi"/>
                <w:spacing w:val="4"/>
                <w:lang w:val="pl-PL"/>
              </w:rPr>
              <w:t xml:space="preserve"> </w:t>
            </w:r>
            <w:proofErr w:type="spellStart"/>
            <w:r w:rsidRPr="002A59EC">
              <w:rPr>
                <w:rFonts w:asciiTheme="minorHAnsi" w:hAnsiTheme="minorHAnsi" w:cstheme="minorHAnsi"/>
                <w:lang w:val="pl-PL"/>
              </w:rPr>
              <w:t>deduplikacji</w:t>
            </w:r>
            <w:proofErr w:type="spellEnd"/>
            <w:r w:rsidRPr="002A59EC">
              <w:rPr>
                <w:rFonts w:asciiTheme="minorHAnsi" w:hAnsiTheme="minorHAnsi" w:cstheme="minorHAnsi"/>
                <w:spacing w:val="3"/>
                <w:lang w:val="pl-PL"/>
              </w:rPr>
              <w:t xml:space="preserve"> </w:t>
            </w:r>
            <w:r w:rsidRPr="002A59EC">
              <w:rPr>
                <w:rFonts w:asciiTheme="minorHAnsi" w:hAnsiTheme="minorHAnsi" w:cstheme="minorHAnsi"/>
                <w:lang w:val="pl-PL"/>
              </w:rPr>
              <w:t>oraz</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standardowego</w:t>
            </w:r>
            <w:r w:rsidRPr="002A59EC">
              <w:rPr>
                <w:rFonts w:asciiTheme="minorHAnsi" w:hAnsiTheme="minorHAnsi" w:cstheme="minorHAnsi"/>
                <w:spacing w:val="4"/>
                <w:lang w:val="pl-PL"/>
              </w:rPr>
              <w:t xml:space="preserve"> </w:t>
            </w:r>
            <w:r w:rsidRPr="002A59EC">
              <w:rPr>
                <w:rFonts w:asciiTheme="minorHAnsi" w:hAnsiTheme="minorHAnsi" w:cstheme="minorHAnsi"/>
                <w:spacing w:val="-2"/>
                <w:lang w:val="pl-PL"/>
              </w:rPr>
              <w:t>trybu</w:t>
            </w:r>
          </w:p>
          <w:p w14:paraId="7F60C6DA" w14:textId="0D6FCDF2" w:rsidR="000E2E23" w:rsidRPr="002A59EC" w:rsidRDefault="000E2E23" w:rsidP="000E2E23">
            <w:pPr>
              <w:pStyle w:val="TableParagraph"/>
              <w:spacing w:line="268" w:lineRule="exact"/>
              <w:rPr>
                <w:rFonts w:asciiTheme="minorHAnsi" w:hAnsiTheme="minorHAnsi" w:cstheme="minorHAnsi"/>
                <w:spacing w:val="-2"/>
                <w:lang w:val="pl-PL"/>
              </w:rPr>
            </w:pPr>
            <w:r w:rsidRPr="002A59EC">
              <w:rPr>
                <w:rFonts w:asciiTheme="minorHAnsi" w:hAnsiTheme="minorHAnsi" w:cstheme="minorHAnsi"/>
                <w:lang w:val="pl-PL"/>
              </w:rPr>
              <w:t>pracy</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urządzenia</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umożliwiającego</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wykorzystanie</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wszystkich</w:t>
            </w:r>
            <w:r w:rsidRPr="002A59EC">
              <w:rPr>
                <w:rFonts w:asciiTheme="minorHAnsi" w:hAnsiTheme="minorHAnsi" w:cstheme="minorHAnsi"/>
                <w:spacing w:val="-9"/>
                <w:lang w:val="pl-PL"/>
              </w:rPr>
              <w:t xml:space="preserve"> </w:t>
            </w:r>
            <w:r w:rsidRPr="002A59EC">
              <w:rPr>
                <w:rFonts w:asciiTheme="minorHAnsi" w:hAnsiTheme="minorHAnsi" w:cstheme="minorHAnsi"/>
                <w:lang w:val="pl-PL"/>
              </w:rPr>
              <w:t>dostępnych</w:t>
            </w:r>
            <w:r w:rsidRPr="002A59EC">
              <w:rPr>
                <w:rFonts w:asciiTheme="minorHAnsi" w:hAnsiTheme="minorHAnsi" w:cstheme="minorHAnsi"/>
                <w:spacing w:val="-4"/>
                <w:lang w:val="pl-PL"/>
              </w:rPr>
              <w:t xml:space="preserve"> </w:t>
            </w:r>
            <w:r w:rsidRPr="002A59EC">
              <w:rPr>
                <w:rFonts w:asciiTheme="minorHAnsi" w:hAnsiTheme="minorHAnsi" w:cstheme="minorHAnsi"/>
                <w:spacing w:val="-2"/>
                <w:lang w:val="pl-PL"/>
              </w:rPr>
              <w:t>funkcjonalności.</w:t>
            </w:r>
          </w:p>
        </w:tc>
      </w:tr>
      <w:tr w:rsidR="000E2E23" w:rsidRPr="002A59EC" w14:paraId="68A7DB48" w14:textId="77777777" w:rsidTr="00FD5CD8">
        <w:trPr>
          <w:trHeight w:val="562"/>
        </w:trPr>
        <w:tc>
          <w:tcPr>
            <w:tcW w:w="500" w:type="dxa"/>
          </w:tcPr>
          <w:p w14:paraId="2A0B7C46" w14:textId="4A6F0F87"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36.</w:t>
            </w:r>
          </w:p>
        </w:tc>
        <w:tc>
          <w:tcPr>
            <w:tcW w:w="8221" w:type="dxa"/>
          </w:tcPr>
          <w:p w14:paraId="5B6DE5C9" w14:textId="77777777" w:rsidR="000E2E23" w:rsidRPr="002A59EC" w:rsidRDefault="000E2E23" w:rsidP="000E2E23">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Urządzenie</w:t>
            </w:r>
            <w:r w:rsidRPr="002A59EC">
              <w:rPr>
                <w:rFonts w:asciiTheme="minorHAnsi" w:hAnsiTheme="minorHAnsi" w:cstheme="minorHAnsi"/>
                <w:spacing w:val="27"/>
                <w:lang w:val="pl-PL"/>
              </w:rPr>
              <w:t xml:space="preserve"> </w:t>
            </w:r>
            <w:r w:rsidRPr="002A59EC">
              <w:rPr>
                <w:rFonts w:asciiTheme="minorHAnsi" w:hAnsiTheme="minorHAnsi" w:cstheme="minorHAnsi"/>
                <w:lang w:val="pl-PL"/>
              </w:rPr>
              <w:t>umożliwia</w:t>
            </w:r>
            <w:r w:rsidRPr="002A59EC">
              <w:rPr>
                <w:rFonts w:asciiTheme="minorHAnsi" w:hAnsiTheme="minorHAnsi" w:cstheme="minorHAnsi"/>
                <w:spacing w:val="27"/>
                <w:lang w:val="pl-PL"/>
              </w:rPr>
              <w:t xml:space="preserve"> </w:t>
            </w:r>
            <w:r w:rsidRPr="002A59EC">
              <w:rPr>
                <w:rFonts w:asciiTheme="minorHAnsi" w:hAnsiTheme="minorHAnsi" w:cstheme="minorHAnsi"/>
                <w:lang w:val="pl-PL"/>
              </w:rPr>
              <w:t>podział</w:t>
            </w:r>
            <w:r w:rsidRPr="002A59EC">
              <w:rPr>
                <w:rFonts w:asciiTheme="minorHAnsi" w:hAnsiTheme="minorHAnsi" w:cstheme="minorHAnsi"/>
                <w:spacing w:val="29"/>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28"/>
                <w:lang w:val="pl-PL"/>
              </w:rPr>
              <w:t xml:space="preserve"> </w:t>
            </w:r>
            <w:r w:rsidRPr="002A59EC">
              <w:rPr>
                <w:rFonts w:asciiTheme="minorHAnsi" w:hAnsiTheme="minorHAnsi" w:cstheme="minorHAnsi"/>
                <w:lang w:val="pl-PL"/>
              </w:rPr>
              <w:t>logiczne</w:t>
            </w:r>
            <w:r w:rsidRPr="002A59EC">
              <w:rPr>
                <w:rFonts w:asciiTheme="minorHAnsi" w:hAnsiTheme="minorHAnsi" w:cstheme="minorHAnsi"/>
                <w:spacing w:val="28"/>
                <w:lang w:val="pl-PL"/>
              </w:rPr>
              <w:t xml:space="preserve"> </w:t>
            </w:r>
            <w:r w:rsidRPr="002A59EC">
              <w:rPr>
                <w:rFonts w:asciiTheme="minorHAnsi" w:hAnsiTheme="minorHAnsi" w:cstheme="minorHAnsi"/>
                <w:lang w:val="pl-PL"/>
              </w:rPr>
              <w:t>części.</w:t>
            </w:r>
            <w:r w:rsidRPr="002A59EC">
              <w:rPr>
                <w:rFonts w:asciiTheme="minorHAnsi" w:hAnsiTheme="minorHAnsi" w:cstheme="minorHAnsi"/>
                <w:spacing w:val="26"/>
                <w:lang w:val="pl-PL"/>
              </w:rPr>
              <w:t xml:space="preserve"> </w:t>
            </w:r>
            <w:r w:rsidRPr="002A59EC">
              <w:rPr>
                <w:rFonts w:asciiTheme="minorHAnsi" w:hAnsiTheme="minorHAnsi" w:cstheme="minorHAnsi"/>
                <w:lang w:val="pl-PL"/>
              </w:rPr>
              <w:t>Dane</w:t>
            </w:r>
            <w:r w:rsidRPr="002A59EC">
              <w:rPr>
                <w:rFonts w:asciiTheme="minorHAnsi" w:hAnsiTheme="minorHAnsi" w:cstheme="minorHAnsi"/>
                <w:spacing w:val="28"/>
                <w:lang w:val="pl-PL"/>
              </w:rPr>
              <w:t xml:space="preserve"> </w:t>
            </w:r>
            <w:r w:rsidRPr="002A59EC">
              <w:rPr>
                <w:rFonts w:asciiTheme="minorHAnsi" w:hAnsiTheme="minorHAnsi" w:cstheme="minorHAnsi"/>
                <w:lang w:val="pl-PL"/>
              </w:rPr>
              <w:t>znajdujące</w:t>
            </w:r>
            <w:r w:rsidRPr="002A59EC">
              <w:rPr>
                <w:rFonts w:asciiTheme="minorHAnsi" w:hAnsiTheme="minorHAnsi" w:cstheme="minorHAnsi"/>
                <w:spacing w:val="28"/>
                <w:lang w:val="pl-PL"/>
              </w:rPr>
              <w:t xml:space="preserve"> </w:t>
            </w:r>
            <w:r w:rsidRPr="002A59EC">
              <w:rPr>
                <w:rFonts w:asciiTheme="minorHAnsi" w:hAnsiTheme="minorHAnsi" w:cstheme="minorHAnsi"/>
                <w:lang w:val="pl-PL"/>
              </w:rPr>
              <w:t>się</w:t>
            </w:r>
            <w:r w:rsidRPr="002A59EC">
              <w:rPr>
                <w:rFonts w:asciiTheme="minorHAnsi" w:hAnsiTheme="minorHAnsi" w:cstheme="minorHAnsi"/>
                <w:spacing w:val="27"/>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28"/>
                <w:lang w:val="pl-PL"/>
              </w:rPr>
              <w:t xml:space="preserve"> </w:t>
            </w:r>
            <w:r w:rsidRPr="002A59EC">
              <w:rPr>
                <w:rFonts w:asciiTheme="minorHAnsi" w:hAnsiTheme="minorHAnsi" w:cstheme="minorHAnsi"/>
                <w:lang w:val="pl-PL"/>
              </w:rPr>
              <w:t>każdej</w:t>
            </w:r>
            <w:r w:rsidRPr="002A59EC">
              <w:rPr>
                <w:rFonts w:asciiTheme="minorHAnsi" w:hAnsiTheme="minorHAnsi" w:cstheme="minorHAnsi"/>
                <w:spacing w:val="29"/>
                <w:lang w:val="pl-PL"/>
              </w:rPr>
              <w:t xml:space="preserve"> </w:t>
            </w:r>
            <w:r w:rsidRPr="002A59EC">
              <w:rPr>
                <w:rFonts w:asciiTheme="minorHAnsi" w:hAnsiTheme="minorHAnsi" w:cstheme="minorHAnsi"/>
                <w:spacing w:val="-2"/>
                <w:lang w:val="pl-PL"/>
              </w:rPr>
              <w:t>logicznej</w:t>
            </w:r>
          </w:p>
          <w:p w14:paraId="15AB5350" w14:textId="22152EE2" w:rsidR="000E2E23" w:rsidRPr="002A59EC" w:rsidRDefault="000E2E23" w:rsidP="000E2E23">
            <w:pPr>
              <w:pStyle w:val="TableParagraph"/>
              <w:spacing w:line="268" w:lineRule="exact"/>
              <w:rPr>
                <w:rFonts w:asciiTheme="minorHAnsi" w:hAnsiTheme="minorHAnsi" w:cstheme="minorHAnsi"/>
                <w:spacing w:val="-2"/>
                <w:lang w:val="pl-PL"/>
              </w:rPr>
            </w:pPr>
            <w:r w:rsidRPr="002A59EC">
              <w:rPr>
                <w:rFonts w:asciiTheme="minorHAnsi" w:hAnsiTheme="minorHAnsi" w:cstheme="minorHAnsi"/>
                <w:lang w:val="pl-PL"/>
              </w:rPr>
              <w:t xml:space="preserve">części są między sobą </w:t>
            </w:r>
            <w:proofErr w:type="spellStart"/>
            <w:r w:rsidRPr="002A59EC">
              <w:rPr>
                <w:rFonts w:asciiTheme="minorHAnsi" w:hAnsiTheme="minorHAnsi" w:cstheme="minorHAnsi"/>
                <w:lang w:val="pl-PL"/>
              </w:rPr>
              <w:t>deduplikowane</w:t>
            </w:r>
            <w:proofErr w:type="spellEnd"/>
            <w:r w:rsidRPr="002A59EC">
              <w:rPr>
                <w:rFonts w:asciiTheme="minorHAnsi" w:hAnsiTheme="minorHAnsi" w:cstheme="minorHAnsi"/>
                <w:lang w:val="pl-PL"/>
              </w:rPr>
              <w:t xml:space="preserve"> (globalna </w:t>
            </w:r>
            <w:proofErr w:type="spellStart"/>
            <w:r w:rsidRPr="002A59EC">
              <w:rPr>
                <w:rFonts w:asciiTheme="minorHAnsi" w:hAnsiTheme="minorHAnsi" w:cstheme="minorHAnsi"/>
                <w:lang w:val="pl-PL"/>
              </w:rPr>
              <w:t>deduplikacja</w:t>
            </w:r>
            <w:proofErr w:type="spellEnd"/>
            <w:r w:rsidRPr="002A59EC">
              <w:rPr>
                <w:rFonts w:asciiTheme="minorHAnsi" w:hAnsiTheme="minorHAnsi" w:cstheme="minorHAnsi"/>
                <w:lang w:val="pl-PL"/>
              </w:rPr>
              <w:t xml:space="preserve"> między logicznymi częściami </w:t>
            </w:r>
            <w:r w:rsidRPr="002A59EC">
              <w:rPr>
                <w:rFonts w:asciiTheme="minorHAnsi" w:hAnsiTheme="minorHAnsi" w:cstheme="minorHAnsi"/>
                <w:spacing w:val="-2"/>
                <w:lang w:val="pl-PL"/>
              </w:rPr>
              <w:t>urządzenia).</w:t>
            </w:r>
          </w:p>
        </w:tc>
      </w:tr>
      <w:tr w:rsidR="000E2E23" w:rsidRPr="002A59EC" w14:paraId="41E843A0" w14:textId="77777777" w:rsidTr="00FD5CD8">
        <w:trPr>
          <w:trHeight w:val="562"/>
        </w:trPr>
        <w:tc>
          <w:tcPr>
            <w:tcW w:w="500" w:type="dxa"/>
          </w:tcPr>
          <w:p w14:paraId="60D87B39" w14:textId="31EE6BC6"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37.</w:t>
            </w:r>
          </w:p>
        </w:tc>
        <w:tc>
          <w:tcPr>
            <w:tcW w:w="8221" w:type="dxa"/>
          </w:tcPr>
          <w:p w14:paraId="5E768AFC" w14:textId="77777777" w:rsidR="000E2E23" w:rsidRPr="002A59EC" w:rsidRDefault="000E2E23" w:rsidP="000E2E23">
            <w:pPr>
              <w:pStyle w:val="TableParagraph"/>
              <w:spacing w:before="2"/>
              <w:rPr>
                <w:rFonts w:asciiTheme="minorHAnsi" w:hAnsiTheme="minorHAnsi" w:cstheme="minorHAnsi"/>
                <w:lang w:val="pl-PL"/>
              </w:rPr>
            </w:pPr>
            <w:r w:rsidRPr="002A59EC">
              <w:rPr>
                <w:rFonts w:asciiTheme="minorHAnsi" w:hAnsiTheme="minorHAnsi" w:cstheme="minorHAnsi"/>
                <w:lang w:val="pl-PL"/>
              </w:rPr>
              <w:t>Urządzenie</w:t>
            </w:r>
            <w:r w:rsidRPr="002A59EC">
              <w:rPr>
                <w:rFonts w:asciiTheme="minorHAnsi" w:hAnsiTheme="minorHAnsi" w:cstheme="minorHAnsi"/>
                <w:spacing w:val="27"/>
                <w:lang w:val="pl-PL"/>
              </w:rPr>
              <w:t xml:space="preserve"> </w:t>
            </w:r>
            <w:r w:rsidRPr="002A59EC">
              <w:rPr>
                <w:rFonts w:asciiTheme="minorHAnsi" w:hAnsiTheme="minorHAnsi" w:cstheme="minorHAnsi"/>
                <w:lang w:val="pl-PL"/>
              </w:rPr>
              <w:t>posiada</w:t>
            </w:r>
            <w:r w:rsidRPr="002A59EC">
              <w:rPr>
                <w:rFonts w:asciiTheme="minorHAnsi" w:hAnsiTheme="minorHAnsi" w:cstheme="minorHAnsi"/>
                <w:spacing w:val="26"/>
                <w:lang w:val="pl-PL"/>
              </w:rPr>
              <w:t xml:space="preserve"> </w:t>
            </w:r>
            <w:r w:rsidRPr="002A59EC">
              <w:rPr>
                <w:rFonts w:asciiTheme="minorHAnsi" w:hAnsiTheme="minorHAnsi" w:cstheme="minorHAnsi"/>
                <w:lang w:val="pl-PL"/>
              </w:rPr>
              <w:t>możliwość</w:t>
            </w:r>
            <w:r w:rsidRPr="002A59EC">
              <w:rPr>
                <w:rFonts w:asciiTheme="minorHAnsi" w:hAnsiTheme="minorHAnsi" w:cstheme="minorHAnsi"/>
                <w:spacing w:val="29"/>
                <w:lang w:val="pl-PL"/>
              </w:rPr>
              <w:t xml:space="preserve"> </w:t>
            </w:r>
            <w:r w:rsidRPr="002A59EC">
              <w:rPr>
                <w:rFonts w:asciiTheme="minorHAnsi" w:hAnsiTheme="minorHAnsi" w:cstheme="minorHAnsi"/>
                <w:lang w:val="pl-PL"/>
              </w:rPr>
              <w:t>podziału</w:t>
            </w:r>
            <w:r w:rsidRPr="002A59EC">
              <w:rPr>
                <w:rFonts w:asciiTheme="minorHAnsi" w:hAnsiTheme="minorHAnsi" w:cstheme="minorHAnsi"/>
                <w:spacing w:val="27"/>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30"/>
                <w:lang w:val="pl-PL"/>
              </w:rPr>
              <w:t xml:space="preserve"> </w:t>
            </w:r>
            <w:r w:rsidRPr="002A59EC">
              <w:rPr>
                <w:rFonts w:asciiTheme="minorHAnsi" w:hAnsiTheme="minorHAnsi" w:cstheme="minorHAnsi"/>
                <w:lang w:val="pl-PL"/>
              </w:rPr>
              <w:t>10</w:t>
            </w:r>
            <w:r w:rsidRPr="002A59EC">
              <w:rPr>
                <w:rFonts w:asciiTheme="minorHAnsi" w:hAnsiTheme="minorHAnsi" w:cstheme="minorHAnsi"/>
                <w:spacing w:val="29"/>
                <w:lang w:val="pl-PL"/>
              </w:rPr>
              <w:t xml:space="preserve"> </w:t>
            </w:r>
            <w:r w:rsidRPr="002A59EC">
              <w:rPr>
                <w:rFonts w:asciiTheme="minorHAnsi" w:hAnsiTheme="minorHAnsi" w:cstheme="minorHAnsi"/>
                <w:lang w:val="pl-PL"/>
              </w:rPr>
              <w:t>logicznych</w:t>
            </w:r>
            <w:r w:rsidRPr="002A59EC">
              <w:rPr>
                <w:rFonts w:asciiTheme="minorHAnsi" w:hAnsiTheme="minorHAnsi" w:cstheme="minorHAnsi"/>
                <w:spacing w:val="28"/>
                <w:lang w:val="pl-PL"/>
              </w:rPr>
              <w:t xml:space="preserve"> </w:t>
            </w:r>
            <w:r w:rsidRPr="002A59EC">
              <w:rPr>
                <w:rFonts w:asciiTheme="minorHAnsi" w:hAnsiTheme="minorHAnsi" w:cstheme="minorHAnsi"/>
                <w:lang w:val="pl-PL"/>
              </w:rPr>
              <w:t>części</w:t>
            </w:r>
            <w:r w:rsidRPr="002A59EC">
              <w:rPr>
                <w:rFonts w:asciiTheme="minorHAnsi" w:hAnsiTheme="minorHAnsi" w:cstheme="minorHAnsi"/>
                <w:spacing w:val="28"/>
                <w:lang w:val="pl-PL"/>
              </w:rPr>
              <w:t xml:space="preserve"> </w:t>
            </w:r>
            <w:r w:rsidRPr="002A59EC">
              <w:rPr>
                <w:rFonts w:asciiTheme="minorHAnsi" w:hAnsiTheme="minorHAnsi" w:cstheme="minorHAnsi"/>
                <w:lang w:val="pl-PL"/>
              </w:rPr>
              <w:t>pracujących</w:t>
            </w:r>
            <w:r w:rsidRPr="002A59EC">
              <w:rPr>
                <w:rFonts w:asciiTheme="minorHAnsi" w:hAnsiTheme="minorHAnsi" w:cstheme="minorHAnsi"/>
                <w:spacing w:val="28"/>
                <w:lang w:val="pl-PL"/>
              </w:rPr>
              <w:t xml:space="preserve"> </w:t>
            </w:r>
            <w:r w:rsidRPr="002A59EC">
              <w:rPr>
                <w:rFonts w:asciiTheme="minorHAnsi" w:hAnsiTheme="minorHAnsi" w:cstheme="minorHAnsi"/>
                <w:spacing w:val="-2"/>
                <w:lang w:val="pl-PL"/>
              </w:rPr>
              <w:t>równolegle.</w:t>
            </w:r>
          </w:p>
          <w:p w14:paraId="04BED3EC" w14:textId="77777777" w:rsidR="000E2E23" w:rsidRPr="002A59EC" w:rsidRDefault="000E2E23" w:rsidP="000E2E23">
            <w:pPr>
              <w:pStyle w:val="TableParagraph"/>
              <w:spacing w:before="19"/>
              <w:rPr>
                <w:rFonts w:asciiTheme="minorHAnsi" w:hAnsiTheme="minorHAnsi" w:cstheme="minorHAnsi"/>
                <w:lang w:val="pl-PL"/>
              </w:rPr>
            </w:pPr>
            <w:r w:rsidRPr="002A59EC">
              <w:rPr>
                <w:rFonts w:asciiTheme="minorHAnsi" w:hAnsiTheme="minorHAnsi" w:cstheme="minorHAnsi"/>
                <w:lang w:val="pl-PL"/>
              </w:rPr>
              <w:t>Producent</w:t>
            </w:r>
            <w:r w:rsidRPr="002A59EC">
              <w:rPr>
                <w:rFonts w:asciiTheme="minorHAnsi" w:hAnsiTheme="minorHAnsi" w:cstheme="minorHAnsi"/>
                <w:spacing w:val="30"/>
                <w:lang w:val="pl-PL"/>
              </w:rPr>
              <w:t xml:space="preserve"> </w:t>
            </w:r>
            <w:r w:rsidRPr="002A59EC">
              <w:rPr>
                <w:rFonts w:asciiTheme="minorHAnsi" w:hAnsiTheme="minorHAnsi" w:cstheme="minorHAnsi"/>
                <w:lang w:val="pl-PL"/>
              </w:rPr>
              <w:t>oficjalnie</w:t>
            </w:r>
            <w:r w:rsidRPr="002A59EC">
              <w:rPr>
                <w:rFonts w:asciiTheme="minorHAnsi" w:hAnsiTheme="minorHAnsi" w:cstheme="minorHAnsi"/>
                <w:spacing w:val="33"/>
                <w:lang w:val="pl-PL"/>
              </w:rPr>
              <w:t xml:space="preserve"> </w:t>
            </w:r>
            <w:r w:rsidRPr="002A59EC">
              <w:rPr>
                <w:rFonts w:asciiTheme="minorHAnsi" w:hAnsiTheme="minorHAnsi" w:cstheme="minorHAnsi"/>
                <w:lang w:val="pl-PL"/>
              </w:rPr>
              <w:t>wspiera</w:t>
            </w:r>
            <w:r w:rsidRPr="002A59EC">
              <w:rPr>
                <w:rFonts w:asciiTheme="minorHAnsi" w:hAnsiTheme="minorHAnsi" w:cstheme="minorHAnsi"/>
                <w:spacing w:val="32"/>
                <w:lang w:val="pl-PL"/>
              </w:rPr>
              <w:t xml:space="preserve"> </w:t>
            </w:r>
            <w:r w:rsidRPr="002A59EC">
              <w:rPr>
                <w:rFonts w:asciiTheme="minorHAnsi" w:hAnsiTheme="minorHAnsi" w:cstheme="minorHAnsi"/>
                <w:lang w:val="pl-PL"/>
              </w:rPr>
              <w:t>pracę</w:t>
            </w:r>
            <w:r w:rsidRPr="002A59EC">
              <w:rPr>
                <w:rFonts w:asciiTheme="minorHAnsi" w:hAnsiTheme="minorHAnsi" w:cstheme="minorHAnsi"/>
                <w:spacing w:val="34"/>
                <w:lang w:val="pl-PL"/>
              </w:rPr>
              <w:t xml:space="preserve"> </w:t>
            </w:r>
            <w:r w:rsidRPr="002A59EC">
              <w:rPr>
                <w:rFonts w:asciiTheme="minorHAnsi" w:hAnsiTheme="minorHAnsi" w:cstheme="minorHAnsi"/>
                <w:lang w:val="pl-PL"/>
              </w:rPr>
              <w:t>10</w:t>
            </w:r>
            <w:r w:rsidRPr="002A59EC">
              <w:rPr>
                <w:rFonts w:asciiTheme="minorHAnsi" w:hAnsiTheme="minorHAnsi" w:cstheme="minorHAnsi"/>
                <w:spacing w:val="33"/>
                <w:lang w:val="pl-PL"/>
              </w:rPr>
              <w:t xml:space="preserve"> </w:t>
            </w:r>
            <w:r w:rsidRPr="002A59EC">
              <w:rPr>
                <w:rFonts w:asciiTheme="minorHAnsi" w:hAnsiTheme="minorHAnsi" w:cstheme="minorHAnsi"/>
                <w:lang w:val="pl-PL"/>
              </w:rPr>
              <w:t>logicznych</w:t>
            </w:r>
            <w:r w:rsidRPr="002A59EC">
              <w:rPr>
                <w:rFonts w:asciiTheme="minorHAnsi" w:hAnsiTheme="minorHAnsi" w:cstheme="minorHAnsi"/>
                <w:spacing w:val="32"/>
                <w:lang w:val="pl-PL"/>
              </w:rPr>
              <w:t xml:space="preserve"> </w:t>
            </w:r>
            <w:r w:rsidRPr="002A59EC">
              <w:rPr>
                <w:rFonts w:asciiTheme="minorHAnsi" w:hAnsiTheme="minorHAnsi" w:cstheme="minorHAnsi"/>
                <w:lang w:val="pl-PL"/>
              </w:rPr>
              <w:t>części</w:t>
            </w:r>
            <w:r w:rsidRPr="002A59EC">
              <w:rPr>
                <w:rFonts w:asciiTheme="minorHAnsi" w:hAnsiTheme="minorHAnsi" w:cstheme="minorHAnsi"/>
                <w:spacing w:val="32"/>
                <w:lang w:val="pl-PL"/>
              </w:rPr>
              <w:t xml:space="preserve"> </w:t>
            </w:r>
            <w:r w:rsidRPr="002A59EC">
              <w:rPr>
                <w:rFonts w:asciiTheme="minorHAnsi" w:hAnsiTheme="minorHAnsi" w:cstheme="minorHAnsi"/>
                <w:lang w:val="pl-PL"/>
              </w:rPr>
              <w:t>pracujących</w:t>
            </w:r>
            <w:r w:rsidRPr="002A59EC">
              <w:rPr>
                <w:rFonts w:asciiTheme="minorHAnsi" w:hAnsiTheme="minorHAnsi" w:cstheme="minorHAnsi"/>
                <w:spacing w:val="32"/>
                <w:lang w:val="pl-PL"/>
              </w:rPr>
              <w:t xml:space="preserve"> </w:t>
            </w:r>
            <w:r w:rsidRPr="002A59EC">
              <w:rPr>
                <w:rFonts w:asciiTheme="minorHAnsi" w:hAnsiTheme="minorHAnsi" w:cstheme="minorHAnsi"/>
                <w:lang w:val="pl-PL"/>
              </w:rPr>
              <w:t>równolegle</w:t>
            </w:r>
            <w:r w:rsidRPr="002A59EC">
              <w:rPr>
                <w:rFonts w:asciiTheme="minorHAnsi" w:hAnsiTheme="minorHAnsi" w:cstheme="minorHAnsi"/>
                <w:spacing w:val="33"/>
                <w:lang w:val="pl-PL"/>
              </w:rPr>
              <w:t xml:space="preserve"> </w:t>
            </w:r>
            <w:r w:rsidRPr="002A59EC">
              <w:rPr>
                <w:rFonts w:asciiTheme="minorHAnsi" w:hAnsiTheme="minorHAnsi" w:cstheme="minorHAnsi"/>
                <w:lang w:val="pl-PL"/>
              </w:rPr>
              <w:t>z</w:t>
            </w:r>
            <w:r w:rsidRPr="002A59EC">
              <w:rPr>
                <w:rFonts w:asciiTheme="minorHAnsi" w:hAnsiTheme="minorHAnsi" w:cstheme="minorHAnsi"/>
                <w:spacing w:val="32"/>
                <w:lang w:val="pl-PL"/>
              </w:rPr>
              <w:t xml:space="preserve"> </w:t>
            </w:r>
            <w:r w:rsidRPr="002A59EC">
              <w:rPr>
                <w:rFonts w:asciiTheme="minorHAnsi" w:hAnsiTheme="minorHAnsi" w:cstheme="minorHAnsi"/>
                <w:spacing w:val="-2"/>
                <w:lang w:val="pl-PL"/>
              </w:rPr>
              <w:t>pełną</w:t>
            </w:r>
          </w:p>
          <w:p w14:paraId="6BFC1CC3" w14:textId="27D4A734" w:rsidR="000E2E23" w:rsidRPr="002A59EC" w:rsidRDefault="000E2E23" w:rsidP="000E2E23">
            <w:pPr>
              <w:pStyle w:val="TableParagraph"/>
              <w:spacing w:line="268" w:lineRule="exact"/>
              <w:rPr>
                <w:rFonts w:asciiTheme="minorHAnsi" w:hAnsiTheme="minorHAnsi" w:cstheme="minorHAnsi"/>
                <w:spacing w:val="-2"/>
                <w:lang w:val="pl-PL"/>
              </w:rPr>
            </w:pPr>
            <w:r w:rsidRPr="002A59EC">
              <w:rPr>
                <w:rFonts w:asciiTheme="minorHAnsi" w:hAnsiTheme="minorHAnsi" w:cstheme="minorHAnsi"/>
                <w:lang w:val="pl-PL"/>
              </w:rPr>
              <w:t>wydajnością</w:t>
            </w:r>
            <w:r w:rsidRPr="002A59EC">
              <w:rPr>
                <w:rFonts w:asciiTheme="minorHAnsi" w:hAnsiTheme="minorHAnsi" w:cstheme="minorHAnsi"/>
                <w:spacing w:val="-5"/>
                <w:lang w:val="pl-PL"/>
              </w:rPr>
              <w:t xml:space="preserve"> </w:t>
            </w:r>
            <w:r w:rsidRPr="002A59EC">
              <w:rPr>
                <w:rFonts w:asciiTheme="minorHAnsi" w:hAnsiTheme="minorHAnsi" w:cstheme="minorHAnsi"/>
                <w:spacing w:val="-2"/>
                <w:lang w:val="pl-PL"/>
              </w:rPr>
              <w:t>urządzenia.</w:t>
            </w:r>
          </w:p>
        </w:tc>
      </w:tr>
      <w:tr w:rsidR="000E2E23" w:rsidRPr="002A59EC" w14:paraId="61BD36DF" w14:textId="77777777" w:rsidTr="00FD5CD8">
        <w:trPr>
          <w:trHeight w:val="562"/>
        </w:trPr>
        <w:tc>
          <w:tcPr>
            <w:tcW w:w="500" w:type="dxa"/>
          </w:tcPr>
          <w:p w14:paraId="7E781928" w14:textId="2C0EE705"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38.</w:t>
            </w:r>
          </w:p>
        </w:tc>
        <w:tc>
          <w:tcPr>
            <w:tcW w:w="8221" w:type="dxa"/>
          </w:tcPr>
          <w:p w14:paraId="606A1BE6" w14:textId="652CE9EB" w:rsidR="000E2E23" w:rsidRPr="002A59EC" w:rsidRDefault="000E2E23" w:rsidP="00FD017E">
            <w:pPr>
              <w:pStyle w:val="TableParagraph"/>
              <w:spacing w:line="259" w:lineRule="auto"/>
              <w:ind w:right="93"/>
              <w:jc w:val="both"/>
              <w:rPr>
                <w:rFonts w:asciiTheme="minorHAnsi" w:hAnsiTheme="minorHAnsi" w:cstheme="minorHAnsi"/>
                <w:spacing w:val="-2"/>
                <w:lang w:val="pl-PL"/>
              </w:rPr>
            </w:pPr>
            <w:r w:rsidRPr="002A59EC">
              <w:rPr>
                <w:rFonts w:asciiTheme="minorHAnsi" w:hAnsiTheme="minorHAnsi" w:cstheme="minorHAnsi"/>
                <w:lang w:val="pl-PL"/>
              </w:rPr>
              <w:t>Dla każdej z w/w logicznych części oferowanego urządzenia jest możliwość zdefiniowania oddzielnego</w:t>
            </w:r>
            <w:r w:rsidRPr="002A59EC">
              <w:rPr>
                <w:rFonts w:asciiTheme="minorHAnsi" w:hAnsiTheme="minorHAnsi" w:cstheme="minorHAnsi"/>
                <w:spacing w:val="-2"/>
                <w:lang w:val="pl-PL"/>
              </w:rPr>
              <w:t xml:space="preserve"> </w:t>
            </w:r>
            <w:r w:rsidRPr="002A59EC">
              <w:rPr>
                <w:rFonts w:asciiTheme="minorHAnsi" w:hAnsiTheme="minorHAnsi" w:cstheme="minorHAnsi"/>
                <w:lang w:val="pl-PL"/>
              </w:rPr>
              <w:t>użytkownika</w:t>
            </w:r>
            <w:r w:rsidRPr="002A59EC">
              <w:rPr>
                <w:rFonts w:asciiTheme="minorHAnsi" w:hAnsiTheme="minorHAnsi" w:cstheme="minorHAnsi"/>
                <w:spacing w:val="-1"/>
                <w:lang w:val="pl-PL"/>
              </w:rPr>
              <w:t xml:space="preserve"> </w:t>
            </w:r>
            <w:r w:rsidRPr="002A59EC">
              <w:rPr>
                <w:rFonts w:asciiTheme="minorHAnsi" w:hAnsiTheme="minorHAnsi" w:cstheme="minorHAnsi"/>
                <w:lang w:val="pl-PL"/>
              </w:rPr>
              <w:t>zarządzającego</w:t>
            </w:r>
            <w:r w:rsidRPr="002A59EC">
              <w:rPr>
                <w:rFonts w:asciiTheme="minorHAnsi" w:hAnsiTheme="minorHAnsi" w:cstheme="minorHAnsi"/>
                <w:spacing w:val="-2"/>
                <w:lang w:val="pl-PL"/>
              </w:rPr>
              <w:t xml:space="preserve"> </w:t>
            </w:r>
            <w:r w:rsidRPr="002A59EC">
              <w:rPr>
                <w:rFonts w:asciiTheme="minorHAnsi" w:hAnsiTheme="minorHAnsi" w:cstheme="minorHAnsi"/>
                <w:lang w:val="pl-PL"/>
              </w:rPr>
              <w:t>daną</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logiczną</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częścią</w:t>
            </w:r>
            <w:r w:rsidRPr="002A59EC">
              <w:rPr>
                <w:rFonts w:asciiTheme="minorHAnsi" w:hAnsiTheme="minorHAnsi" w:cstheme="minorHAnsi"/>
                <w:spacing w:val="-1"/>
                <w:lang w:val="pl-PL"/>
              </w:rPr>
              <w:t xml:space="preserve"> </w:t>
            </w:r>
            <w:proofErr w:type="spellStart"/>
            <w:r w:rsidRPr="002A59EC">
              <w:rPr>
                <w:rFonts w:asciiTheme="minorHAnsi" w:hAnsiTheme="minorHAnsi" w:cstheme="minorHAnsi"/>
                <w:lang w:val="pl-PL"/>
              </w:rPr>
              <w:t>deduplikatora</w:t>
            </w:r>
            <w:proofErr w:type="spellEnd"/>
            <w:r w:rsidRPr="002A59EC">
              <w:rPr>
                <w:rFonts w:asciiTheme="minorHAnsi" w:hAnsiTheme="minorHAnsi" w:cstheme="minorHAnsi"/>
                <w:lang w:val="pl-PL"/>
              </w:rPr>
              <w:t>.</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Użytkownicy zarządzający</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logiczną</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częścią</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A</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widzą</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tylko</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i</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wyłącznie</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zasoby</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logicznej</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części</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A</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i</w:t>
            </w:r>
            <w:r w:rsidRPr="002A59EC">
              <w:rPr>
                <w:rFonts w:asciiTheme="minorHAnsi" w:hAnsiTheme="minorHAnsi" w:cstheme="minorHAnsi"/>
                <w:spacing w:val="1"/>
                <w:lang w:val="pl-PL"/>
              </w:rPr>
              <w:t xml:space="preserve"> </w:t>
            </w:r>
            <w:r w:rsidRPr="002A59EC">
              <w:rPr>
                <w:rFonts w:asciiTheme="minorHAnsi" w:hAnsiTheme="minorHAnsi" w:cstheme="minorHAnsi"/>
                <w:lang w:val="pl-PL"/>
              </w:rPr>
              <w:t>nie</w:t>
            </w:r>
            <w:r w:rsidRPr="002A59EC">
              <w:rPr>
                <w:rFonts w:asciiTheme="minorHAnsi" w:hAnsiTheme="minorHAnsi" w:cstheme="minorHAnsi"/>
                <w:spacing w:val="7"/>
                <w:lang w:val="pl-PL"/>
              </w:rPr>
              <w:t xml:space="preserve"> </w:t>
            </w:r>
            <w:r w:rsidRPr="002A59EC">
              <w:rPr>
                <w:rFonts w:asciiTheme="minorHAnsi" w:hAnsiTheme="minorHAnsi" w:cstheme="minorHAnsi"/>
                <w:spacing w:val="-4"/>
                <w:lang w:val="pl-PL"/>
              </w:rPr>
              <w:t>mogą</w:t>
            </w:r>
            <w:r w:rsidR="00FD017E">
              <w:rPr>
                <w:rFonts w:asciiTheme="minorHAnsi" w:hAnsiTheme="minorHAnsi" w:cstheme="minorHAnsi"/>
                <w:spacing w:val="-4"/>
                <w:lang w:val="pl-PL"/>
              </w:rPr>
              <w:t xml:space="preserve"> </w:t>
            </w:r>
            <w:r w:rsidRPr="002A59EC">
              <w:rPr>
                <w:rFonts w:asciiTheme="minorHAnsi" w:hAnsiTheme="minorHAnsi" w:cstheme="minorHAnsi"/>
                <w:lang w:val="pl-PL"/>
              </w:rPr>
              <w:t>widzieć</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żadnych</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innych</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zasobów</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oferowanego</w:t>
            </w:r>
            <w:r w:rsidRPr="002A59EC">
              <w:rPr>
                <w:rFonts w:asciiTheme="minorHAnsi" w:hAnsiTheme="minorHAnsi" w:cstheme="minorHAnsi"/>
                <w:spacing w:val="-4"/>
                <w:lang w:val="pl-PL"/>
              </w:rPr>
              <w:t xml:space="preserve"> </w:t>
            </w:r>
            <w:r w:rsidRPr="002A59EC">
              <w:rPr>
                <w:rFonts w:asciiTheme="minorHAnsi" w:hAnsiTheme="minorHAnsi" w:cstheme="minorHAnsi"/>
                <w:spacing w:val="-2"/>
                <w:lang w:val="pl-PL"/>
              </w:rPr>
              <w:t>urządzenia.</w:t>
            </w:r>
          </w:p>
        </w:tc>
      </w:tr>
      <w:tr w:rsidR="000E2E23" w:rsidRPr="002A59EC" w14:paraId="3BC480B6" w14:textId="77777777" w:rsidTr="00FD5CD8">
        <w:trPr>
          <w:trHeight w:val="562"/>
        </w:trPr>
        <w:tc>
          <w:tcPr>
            <w:tcW w:w="500" w:type="dxa"/>
          </w:tcPr>
          <w:p w14:paraId="7CB871C7" w14:textId="52AC9413"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39.</w:t>
            </w:r>
          </w:p>
        </w:tc>
        <w:tc>
          <w:tcPr>
            <w:tcW w:w="8221" w:type="dxa"/>
          </w:tcPr>
          <w:p w14:paraId="34438450" w14:textId="77777777" w:rsidR="000E2E23" w:rsidRPr="002A59EC" w:rsidRDefault="000E2E23" w:rsidP="000E2E23">
            <w:pPr>
              <w:pStyle w:val="TableParagraph"/>
              <w:spacing w:line="259" w:lineRule="auto"/>
              <w:rPr>
                <w:rFonts w:asciiTheme="minorHAnsi" w:hAnsiTheme="minorHAnsi" w:cstheme="minorHAnsi"/>
                <w:lang w:val="pl-PL"/>
              </w:rPr>
            </w:pPr>
            <w:r w:rsidRPr="002A59EC">
              <w:rPr>
                <w:rFonts w:asciiTheme="minorHAnsi" w:hAnsiTheme="minorHAnsi" w:cstheme="minorHAnsi"/>
                <w:lang w:val="pl-PL"/>
              </w:rPr>
              <w:t>Zapewniona</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jest</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możliwość</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zaprezentowania</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każdej</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z</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logicznych</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części</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oferowanego</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urządzenia, jako niezależnego urządzenia dostępnego za pośrednictwem:</w:t>
            </w:r>
          </w:p>
          <w:p w14:paraId="3E6D6040" w14:textId="77777777" w:rsidR="000E2E23" w:rsidRPr="002A59EC" w:rsidRDefault="000E2E23" w:rsidP="002A59EC">
            <w:pPr>
              <w:pStyle w:val="TableParagraph"/>
              <w:numPr>
                <w:ilvl w:val="0"/>
                <w:numId w:val="12"/>
              </w:numPr>
              <w:tabs>
                <w:tab w:val="left" w:pos="513"/>
              </w:tabs>
              <w:rPr>
                <w:rFonts w:asciiTheme="minorHAnsi" w:hAnsiTheme="minorHAnsi" w:cstheme="minorHAnsi"/>
                <w:lang w:val="pl-PL"/>
              </w:rPr>
            </w:pPr>
            <w:r w:rsidRPr="002A59EC">
              <w:rPr>
                <w:rFonts w:asciiTheme="minorHAnsi" w:hAnsiTheme="minorHAnsi" w:cstheme="minorHAnsi"/>
                <w:spacing w:val="-4"/>
                <w:lang w:val="pl-PL"/>
              </w:rPr>
              <w:t>CIFS</w:t>
            </w:r>
          </w:p>
          <w:p w14:paraId="7732D378" w14:textId="77777777" w:rsidR="000E2E23" w:rsidRPr="002A59EC" w:rsidRDefault="000E2E23" w:rsidP="002A59EC">
            <w:pPr>
              <w:pStyle w:val="TableParagraph"/>
              <w:numPr>
                <w:ilvl w:val="0"/>
                <w:numId w:val="12"/>
              </w:numPr>
              <w:tabs>
                <w:tab w:val="left" w:pos="513"/>
              </w:tabs>
              <w:rPr>
                <w:rFonts w:asciiTheme="minorHAnsi" w:hAnsiTheme="minorHAnsi" w:cstheme="minorHAnsi"/>
                <w:spacing w:val="-2"/>
                <w:lang w:val="pl-PL"/>
              </w:rPr>
            </w:pPr>
            <w:r w:rsidRPr="002A59EC">
              <w:rPr>
                <w:rFonts w:asciiTheme="minorHAnsi" w:hAnsiTheme="minorHAnsi" w:cstheme="minorHAnsi"/>
                <w:spacing w:val="-5"/>
                <w:lang w:val="pl-PL"/>
              </w:rPr>
              <w:t>NFS</w:t>
            </w:r>
          </w:p>
          <w:p w14:paraId="4AF1DD52" w14:textId="2CBD5A02" w:rsidR="000E2E23" w:rsidRPr="002A59EC" w:rsidRDefault="000E2E23" w:rsidP="002A59EC">
            <w:pPr>
              <w:pStyle w:val="TableParagraph"/>
              <w:numPr>
                <w:ilvl w:val="0"/>
                <w:numId w:val="12"/>
              </w:numPr>
              <w:tabs>
                <w:tab w:val="left" w:pos="513"/>
              </w:tabs>
              <w:rPr>
                <w:rFonts w:asciiTheme="minorHAnsi" w:hAnsiTheme="minorHAnsi" w:cstheme="minorHAnsi"/>
                <w:spacing w:val="-2"/>
                <w:lang w:val="pl-PL"/>
              </w:rPr>
            </w:pPr>
            <w:r w:rsidRPr="002A59EC">
              <w:rPr>
                <w:rFonts w:asciiTheme="minorHAnsi" w:hAnsiTheme="minorHAnsi" w:cstheme="minorHAnsi"/>
                <w:spacing w:val="-5"/>
                <w:lang w:val="pl-PL"/>
              </w:rPr>
              <w:t>VTL</w:t>
            </w:r>
          </w:p>
        </w:tc>
      </w:tr>
      <w:tr w:rsidR="000E2E23" w:rsidRPr="002A59EC" w14:paraId="4BBC33E7" w14:textId="77777777" w:rsidTr="00FD5CD8">
        <w:trPr>
          <w:trHeight w:val="562"/>
        </w:trPr>
        <w:tc>
          <w:tcPr>
            <w:tcW w:w="500" w:type="dxa"/>
          </w:tcPr>
          <w:p w14:paraId="4EA03076" w14:textId="602AED7D"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40.</w:t>
            </w:r>
          </w:p>
        </w:tc>
        <w:tc>
          <w:tcPr>
            <w:tcW w:w="8221" w:type="dxa"/>
          </w:tcPr>
          <w:p w14:paraId="2B0D5182" w14:textId="77777777" w:rsidR="000E2E23" w:rsidRPr="002A59EC" w:rsidRDefault="000E2E23" w:rsidP="000E2E23">
            <w:pPr>
              <w:pStyle w:val="TableParagraph"/>
              <w:spacing w:line="259" w:lineRule="auto"/>
              <w:ind w:right="90"/>
              <w:jc w:val="both"/>
              <w:rPr>
                <w:rFonts w:asciiTheme="minorHAnsi" w:hAnsiTheme="minorHAnsi" w:cstheme="minorHAnsi"/>
                <w:lang w:val="pl-PL"/>
              </w:rPr>
            </w:pPr>
            <w:r w:rsidRPr="002A59EC">
              <w:rPr>
                <w:rFonts w:asciiTheme="minorHAnsi" w:hAnsiTheme="minorHAnsi" w:cstheme="minorHAnsi"/>
                <w:lang w:val="pl-PL"/>
              </w:rPr>
              <w:t>Urządzenie umożliwia zdefiniowanie blokady skasowania danych (funkcjonalność WORM). Blokada skasowania danych chroni plik w zdefiniowanym czasie przed usunięciem pliku, modyfikacją pliku.</w:t>
            </w:r>
          </w:p>
          <w:p w14:paraId="38FCA7B1" w14:textId="77777777" w:rsidR="000E2E23" w:rsidRPr="002A59EC" w:rsidRDefault="000E2E23" w:rsidP="00FB4EEF">
            <w:pPr>
              <w:pStyle w:val="TableParagraph"/>
              <w:jc w:val="both"/>
              <w:rPr>
                <w:rFonts w:asciiTheme="minorHAnsi" w:hAnsiTheme="minorHAnsi" w:cstheme="minorHAnsi"/>
                <w:lang w:val="pl-PL"/>
              </w:rPr>
            </w:pPr>
            <w:r w:rsidRPr="002A59EC">
              <w:rPr>
                <w:rFonts w:asciiTheme="minorHAnsi" w:hAnsiTheme="minorHAnsi" w:cstheme="minorHAnsi"/>
                <w:lang w:val="pl-PL"/>
              </w:rPr>
              <w:t>Blokada</w:t>
            </w:r>
            <w:r w:rsidRPr="002A59EC">
              <w:rPr>
                <w:rFonts w:asciiTheme="minorHAnsi" w:hAnsiTheme="minorHAnsi" w:cstheme="minorHAnsi"/>
                <w:spacing w:val="-9"/>
                <w:lang w:val="pl-PL"/>
              </w:rPr>
              <w:t xml:space="preserve"> </w:t>
            </w:r>
            <w:r w:rsidRPr="002A59EC">
              <w:rPr>
                <w:rFonts w:asciiTheme="minorHAnsi" w:hAnsiTheme="minorHAnsi" w:cstheme="minorHAnsi"/>
                <w:lang w:val="pl-PL"/>
              </w:rPr>
              <w:t>skasowania</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2"/>
                <w:lang w:val="pl-PL"/>
              </w:rPr>
              <w:t xml:space="preserve"> </w:t>
            </w:r>
            <w:r w:rsidRPr="002A59EC">
              <w:rPr>
                <w:rFonts w:asciiTheme="minorHAnsi" w:hAnsiTheme="minorHAnsi" w:cstheme="minorHAnsi"/>
                <w:lang w:val="pl-PL"/>
              </w:rPr>
              <w:t>działa</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2"/>
                <w:lang w:val="pl-PL"/>
              </w:rPr>
              <w:t xml:space="preserve"> </w:t>
            </w:r>
            <w:r w:rsidRPr="002A59EC">
              <w:rPr>
                <w:rFonts w:asciiTheme="minorHAnsi" w:hAnsiTheme="minorHAnsi" w:cstheme="minorHAnsi"/>
                <w:lang w:val="pl-PL"/>
              </w:rPr>
              <w:t>dwóch</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trybach</w:t>
            </w:r>
            <w:r w:rsidRPr="002A59EC">
              <w:rPr>
                <w:rFonts w:asciiTheme="minorHAnsi" w:hAnsiTheme="minorHAnsi" w:cstheme="minorHAnsi"/>
                <w:spacing w:val="-8"/>
                <w:lang w:val="pl-PL"/>
              </w:rPr>
              <w:t xml:space="preserve"> </w:t>
            </w:r>
            <w:r w:rsidRPr="002A59EC">
              <w:rPr>
                <w:rFonts w:asciiTheme="minorHAnsi" w:hAnsiTheme="minorHAnsi" w:cstheme="minorHAnsi"/>
                <w:lang w:val="pl-PL"/>
              </w:rPr>
              <w:t>(do</w:t>
            </w:r>
            <w:r w:rsidRPr="002A59EC">
              <w:rPr>
                <w:rFonts w:asciiTheme="minorHAnsi" w:hAnsiTheme="minorHAnsi" w:cstheme="minorHAnsi"/>
                <w:spacing w:val="-2"/>
                <w:lang w:val="pl-PL"/>
              </w:rPr>
              <w:t xml:space="preserve"> </w:t>
            </w:r>
            <w:r w:rsidRPr="002A59EC">
              <w:rPr>
                <w:rFonts w:asciiTheme="minorHAnsi" w:hAnsiTheme="minorHAnsi" w:cstheme="minorHAnsi"/>
                <w:lang w:val="pl-PL"/>
              </w:rPr>
              <w:t>wyboru</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przez</w:t>
            </w:r>
            <w:r w:rsidRPr="002A59EC">
              <w:rPr>
                <w:rFonts w:asciiTheme="minorHAnsi" w:hAnsiTheme="minorHAnsi" w:cstheme="minorHAnsi"/>
                <w:spacing w:val="-6"/>
                <w:lang w:val="pl-PL"/>
              </w:rPr>
              <w:t xml:space="preserve"> </w:t>
            </w:r>
            <w:r w:rsidRPr="002A59EC">
              <w:rPr>
                <w:rFonts w:asciiTheme="minorHAnsi" w:hAnsiTheme="minorHAnsi" w:cstheme="minorHAnsi"/>
                <w:spacing w:val="-2"/>
                <w:lang w:val="pl-PL"/>
              </w:rPr>
              <w:t>administratora):</w:t>
            </w:r>
          </w:p>
          <w:p w14:paraId="4FBA055F" w14:textId="77777777" w:rsidR="000E2E23" w:rsidRPr="002A59EC" w:rsidRDefault="000E2E23" w:rsidP="00FB4EEF">
            <w:pPr>
              <w:pStyle w:val="TableParagraph"/>
              <w:numPr>
                <w:ilvl w:val="0"/>
                <w:numId w:val="11"/>
              </w:numPr>
              <w:tabs>
                <w:tab w:val="left" w:pos="825"/>
              </w:tabs>
              <w:ind w:left="825" w:hanging="358"/>
              <w:jc w:val="both"/>
              <w:rPr>
                <w:rFonts w:asciiTheme="minorHAnsi" w:hAnsiTheme="minorHAnsi" w:cstheme="minorHAnsi"/>
                <w:lang w:val="pl-PL"/>
              </w:rPr>
            </w:pPr>
            <w:r w:rsidRPr="002A59EC">
              <w:rPr>
                <w:rFonts w:asciiTheme="minorHAnsi" w:hAnsiTheme="minorHAnsi" w:cstheme="minorHAnsi"/>
                <w:lang w:val="pl-PL"/>
              </w:rPr>
              <w:t>Możliwość</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zdjęcia</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blokady</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przed</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upływem</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ważności</w:t>
            </w:r>
            <w:r w:rsidRPr="002A59EC">
              <w:rPr>
                <w:rFonts w:asciiTheme="minorHAnsi" w:hAnsiTheme="minorHAnsi" w:cstheme="minorHAnsi"/>
                <w:spacing w:val="-4"/>
                <w:lang w:val="pl-PL"/>
              </w:rPr>
              <w:t xml:space="preserve"> </w:t>
            </w:r>
            <w:r w:rsidRPr="002A59EC">
              <w:rPr>
                <w:rFonts w:asciiTheme="minorHAnsi" w:hAnsiTheme="minorHAnsi" w:cstheme="minorHAnsi"/>
                <w:spacing w:val="-2"/>
                <w:lang w:val="pl-PL"/>
              </w:rPr>
              <w:t>danych</w:t>
            </w:r>
          </w:p>
          <w:p w14:paraId="2E6CDFB6" w14:textId="77777777" w:rsidR="000E2E23" w:rsidRPr="002A59EC" w:rsidRDefault="000E2E23" w:rsidP="00FB4EEF">
            <w:pPr>
              <w:pStyle w:val="TableParagraph"/>
              <w:numPr>
                <w:ilvl w:val="0"/>
                <w:numId w:val="11"/>
              </w:numPr>
              <w:tabs>
                <w:tab w:val="left" w:pos="825"/>
                <w:tab w:val="left" w:pos="827"/>
              </w:tabs>
              <w:ind w:right="93"/>
              <w:jc w:val="both"/>
              <w:rPr>
                <w:rFonts w:asciiTheme="minorHAnsi" w:hAnsiTheme="minorHAnsi" w:cstheme="minorHAnsi"/>
                <w:lang w:val="pl-PL"/>
              </w:rPr>
            </w:pPr>
            <w:r w:rsidRPr="002A59EC">
              <w:rPr>
                <w:rFonts w:asciiTheme="minorHAnsi" w:hAnsiTheme="minorHAnsi" w:cstheme="minorHAnsi"/>
                <w:lang w:val="pl-PL"/>
              </w:rPr>
              <w:t>Brak możliwości zdjęcia blokady przed upływem ważności danych (COMPLIANCE), w tym</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wypadku</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wspierane</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są</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normy</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SEC</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17a-4(f)</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oraz</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ISO</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Standard</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15489-1</w:t>
            </w:r>
            <w:r w:rsidRPr="002A59EC">
              <w:rPr>
                <w:rFonts w:asciiTheme="minorHAnsi" w:hAnsiTheme="minorHAnsi" w:cstheme="minorHAnsi"/>
                <w:spacing w:val="80"/>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zakresie</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ochrony</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zapewnione</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jest</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oficjalne</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wsparcie</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wymaganej</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blokady przez aplikację</w:t>
            </w:r>
            <w:r w:rsidRPr="002A59EC">
              <w:rPr>
                <w:rFonts w:asciiTheme="minorHAnsi" w:hAnsiTheme="minorHAnsi" w:cstheme="minorHAnsi"/>
                <w:spacing w:val="40"/>
                <w:lang w:val="pl-PL"/>
              </w:rPr>
              <w:t xml:space="preserve"> </w:t>
            </w:r>
            <w:proofErr w:type="spellStart"/>
            <w:r w:rsidRPr="002A59EC">
              <w:rPr>
                <w:rFonts w:asciiTheme="minorHAnsi" w:hAnsiTheme="minorHAnsi" w:cstheme="minorHAnsi"/>
                <w:lang w:val="pl-PL"/>
              </w:rPr>
              <w:t>Commvault</w:t>
            </w:r>
            <w:proofErr w:type="spellEnd"/>
            <w:r w:rsidRPr="002A59EC">
              <w:rPr>
                <w:rFonts w:asciiTheme="minorHAnsi" w:hAnsiTheme="minorHAnsi" w:cstheme="minorHAnsi"/>
                <w:lang w:val="pl-PL"/>
              </w:rPr>
              <w:t xml:space="preserve">, </w:t>
            </w:r>
            <w:proofErr w:type="spellStart"/>
            <w:r w:rsidRPr="002A59EC">
              <w:rPr>
                <w:rFonts w:asciiTheme="minorHAnsi" w:hAnsiTheme="minorHAnsi" w:cstheme="minorHAnsi"/>
                <w:lang w:val="pl-PL"/>
              </w:rPr>
              <w:t>Veeam</w:t>
            </w:r>
            <w:proofErr w:type="spellEnd"/>
            <w:r w:rsidRPr="002A59EC">
              <w:rPr>
                <w:rFonts w:asciiTheme="minorHAnsi" w:hAnsiTheme="minorHAnsi" w:cstheme="minorHAnsi"/>
                <w:lang w:val="pl-PL"/>
              </w:rPr>
              <w:t xml:space="preserve"> Backup and Replication oraz </w:t>
            </w:r>
            <w:proofErr w:type="spellStart"/>
            <w:r w:rsidRPr="002A59EC">
              <w:rPr>
                <w:rFonts w:asciiTheme="minorHAnsi" w:hAnsiTheme="minorHAnsi" w:cstheme="minorHAnsi"/>
                <w:lang w:val="pl-PL"/>
              </w:rPr>
              <w:t>NetWorker</w:t>
            </w:r>
            <w:proofErr w:type="spellEnd"/>
            <w:r w:rsidRPr="002A59EC">
              <w:rPr>
                <w:rFonts w:asciiTheme="minorHAnsi" w:hAnsiTheme="minorHAnsi" w:cstheme="minorHAnsi"/>
                <w:lang w:val="pl-PL"/>
              </w:rPr>
              <w:t>.</w:t>
            </w:r>
          </w:p>
          <w:p w14:paraId="69D21BAC" w14:textId="02F14030" w:rsidR="000E2E23" w:rsidRPr="002A59EC" w:rsidRDefault="000E2E23" w:rsidP="00FB4EEF">
            <w:pPr>
              <w:pStyle w:val="TableParagraph"/>
              <w:rPr>
                <w:rFonts w:asciiTheme="minorHAnsi" w:hAnsiTheme="minorHAnsi" w:cstheme="minorHAnsi"/>
                <w:lang w:val="pl-PL"/>
              </w:rPr>
            </w:pPr>
            <w:r w:rsidRPr="002A59EC">
              <w:rPr>
                <w:rFonts w:asciiTheme="minorHAnsi" w:hAnsiTheme="minorHAnsi" w:cstheme="minorHAnsi"/>
                <w:lang w:val="pl-PL"/>
              </w:rPr>
              <w:t>Licencje</w:t>
            </w:r>
            <w:r w:rsidRPr="002A59EC">
              <w:rPr>
                <w:rFonts w:asciiTheme="minorHAnsi" w:hAnsiTheme="minorHAnsi" w:cstheme="minorHAnsi"/>
                <w:spacing w:val="43"/>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44"/>
                <w:lang w:val="pl-PL"/>
              </w:rPr>
              <w:t xml:space="preserve"> </w:t>
            </w:r>
            <w:r w:rsidRPr="002A59EC">
              <w:rPr>
                <w:rFonts w:asciiTheme="minorHAnsi" w:hAnsiTheme="minorHAnsi" w:cstheme="minorHAnsi"/>
                <w:lang w:val="pl-PL"/>
              </w:rPr>
              <w:t>blokadę</w:t>
            </w:r>
            <w:r w:rsidRPr="002A59EC">
              <w:rPr>
                <w:rFonts w:asciiTheme="minorHAnsi" w:hAnsiTheme="minorHAnsi" w:cstheme="minorHAnsi"/>
                <w:spacing w:val="42"/>
                <w:lang w:val="pl-PL"/>
              </w:rPr>
              <w:t xml:space="preserve"> </w:t>
            </w:r>
            <w:r w:rsidRPr="002A59EC">
              <w:rPr>
                <w:rFonts w:asciiTheme="minorHAnsi" w:hAnsiTheme="minorHAnsi" w:cstheme="minorHAnsi"/>
                <w:lang w:val="pl-PL"/>
              </w:rPr>
              <w:t>usunięcia/zmiany</w:t>
            </w:r>
            <w:r w:rsidRPr="002A59EC">
              <w:rPr>
                <w:rFonts w:asciiTheme="minorHAnsi" w:hAnsiTheme="minorHAnsi" w:cstheme="minorHAnsi"/>
                <w:spacing w:val="43"/>
                <w:lang w:val="pl-PL"/>
              </w:rPr>
              <w:t xml:space="preserve"> </w:t>
            </w:r>
            <w:r w:rsidRPr="002A59EC">
              <w:rPr>
                <w:rFonts w:asciiTheme="minorHAnsi" w:hAnsiTheme="minorHAnsi" w:cstheme="minorHAnsi"/>
                <w:lang w:val="pl-PL"/>
              </w:rPr>
              <w:t>przechowywanych</w:t>
            </w:r>
            <w:r w:rsidRPr="002A59EC">
              <w:rPr>
                <w:rFonts w:asciiTheme="minorHAnsi" w:hAnsiTheme="minorHAnsi" w:cstheme="minorHAnsi"/>
                <w:spacing w:val="44"/>
                <w:lang w:val="pl-PL"/>
              </w:rPr>
              <w:t xml:space="preserve"> </w:t>
            </w:r>
            <w:r w:rsidRPr="002A59EC">
              <w:rPr>
                <w:rFonts w:asciiTheme="minorHAnsi" w:hAnsiTheme="minorHAnsi" w:cstheme="minorHAnsi"/>
                <w:lang w:val="pl-PL"/>
              </w:rPr>
              <w:t>plików</w:t>
            </w:r>
            <w:r w:rsidRPr="002A59EC">
              <w:rPr>
                <w:rFonts w:asciiTheme="minorHAnsi" w:hAnsiTheme="minorHAnsi" w:cstheme="minorHAnsi"/>
                <w:spacing w:val="44"/>
                <w:lang w:val="pl-PL"/>
              </w:rPr>
              <w:t xml:space="preserve"> </w:t>
            </w:r>
            <w:r w:rsidRPr="002A59EC">
              <w:rPr>
                <w:rFonts w:asciiTheme="minorHAnsi" w:hAnsiTheme="minorHAnsi" w:cstheme="minorHAnsi"/>
                <w:lang w:val="pl-PL"/>
              </w:rPr>
              <w:t>są</w:t>
            </w:r>
            <w:r w:rsidRPr="002A59EC">
              <w:rPr>
                <w:rFonts w:asciiTheme="minorHAnsi" w:hAnsiTheme="minorHAnsi" w:cstheme="minorHAnsi"/>
                <w:spacing w:val="44"/>
                <w:lang w:val="pl-PL"/>
              </w:rPr>
              <w:t xml:space="preserve"> </w:t>
            </w:r>
            <w:r w:rsidRPr="002A59EC">
              <w:rPr>
                <w:rFonts w:asciiTheme="minorHAnsi" w:hAnsiTheme="minorHAnsi" w:cstheme="minorHAnsi"/>
                <w:lang w:val="pl-PL"/>
              </w:rPr>
              <w:t>dostarczone</w:t>
            </w:r>
            <w:r w:rsidRPr="002A59EC">
              <w:rPr>
                <w:rFonts w:asciiTheme="minorHAnsi" w:hAnsiTheme="minorHAnsi" w:cstheme="minorHAnsi"/>
                <w:spacing w:val="44"/>
                <w:lang w:val="pl-PL"/>
              </w:rPr>
              <w:t xml:space="preserve"> </w:t>
            </w:r>
            <w:r w:rsidRPr="002A59EC">
              <w:rPr>
                <w:rFonts w:asciiTheme="minorHAnsi" w:hAnsiTheme="minorHAnsi" w:cstheme="minorHAnsi"/>
                <w:lang w:val="pl-PL"/>
              </w:rPr>
              <w:t>wraz</w:t>
            </w:r>
            <w:r w:rsidRPr="002A59EC">
              <w:rPr>
                <w:rFonts w:asciiTheme="minorHAnsi" w:hAnsiTheme="minorHAnsi" w:cstheme="minorHAnsi"/>
                <w:spacing w:val="41"/>
                <w:lang w:val="pl-PL"/>
              </w:rPr>
              <w:t xml:space="preserve"> </w:t>
            </w:r>
            <w:r w:rsidRPr="002A59EC">
              <w:rPr>
                <w:rFonts w:asciiTheme="minorHAnsi" w:hAnsiTheme="minorHAnsi" w:cstheme="minorHAnsi"/>
                <w:spacing w:val="-10"/>
                <w:lang w:val="pl-PL"/>
              </w:rPr>
              <w:t>z</w:t>
            </w:r>
            <w:r w:rsidR="002A59EC">
              <w:rPr>
                <w:rFonts w:asciiTheme="minorHAnsi" w:hAnsiTheme="minorHAnsi" w:cstheme="minorHAnsi"/>
                <w:spacing w:val="-10"/>
                <w:lang w:val="pl-PL"/>
              </w:rPr>
              <w:t xml:space="preserve"> </w:t>
            </w:r>
            <w:r w:rsidRPr="002A59EC">
              <w:rPr>
                <w:rFonts w:asciiTheme="minorHAnsi" w:hAnsiTheme="minorHAnsi" w:cstheme="minorHAnsi"/>
                <w:spacing w:val="-2"/>
                <w:lang w:val="pl-PL"/>
              </w:rPr>
              <w:t>urządzeniem.</w:t>
            </w:r>
          </w:p>
          <w:p w14:paraId="726FF2A2" w14:textId="3164EE9A" w:rsidR="000E2E23" w:rsidRPr="002A59EC" w:rsidRDefault="000E2E23" w:rsidP="00FB4EEF">
            <w:pPr>
              <w:pStyle w:val="TableParagraph"/>
              <w:rPr>
                <w:rFonts w:asciiTheme="minorHAnsi" w:hAnsiTheme="minorHAnsi" w:cstheme="minorHAnsi"/>
                <w:lang w:val="pl-PL"/>
              </w:rPr>
            </w:pPr>
            <w:r w:rsidRPr="002A59EC">
              <w:rPr>
                <w:rFonts w:asciiTheme="minorHAnsi" w:hAnsiTheme="minorHAnsi" w:cstheme="minorHAnsi"/>
                <w:lang w:val="pl-PL"/>
              </w:rPr>
              <w:t>Istnieje</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możliwość</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automatycznego</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uruchamiania</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blokady</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(podczas</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zapisu)</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WORM</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dla danych zapisywanych na obszar objęty działaniem wspomnianej blokady. W każdym przypadku zapewniona jest również możliwość używania blokady WORM dla obrazu</w:t>
            </w:r>
            <w:r w:rsidR="00FB4EEF">
              <w:rPr>
                <w:rFonts w:asciiTheme="minorHAnsi" w:hAnsiTheme="minorHAnsi" w:cstheme="minorHAnsi"/>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10"/>
                <w:lang w:val="pl-PL"/>
              </w:rPr>
              <w:t xml:space="preserve"> </w:t>
            </w:r>
            <w:r w:rsidRPr="002A59EC">
              <w:rPr>
                <w:rFonts w:asciiTheme="minorHAnsi" w:hAnsiTheme="minorHAnsi" w:cstheme="minorHAnsi"/>
                <w:lang w:val="pl-PL"/>
              </w:rPr>
              <w:t>uzyskanych</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poprzez</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użycie</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funkcjonalności</w:t>
            </w:r>
            <w:r w:rsidRPr="002A59EC">
              <w:rPr>
                <w:rFonts w:asciiTheme="minorHAnsi" w:hAnsiTheme="minorHAnsi" w:cstheme="minorHAnsi"/>
                <w:spacing w:val="-7"/>
                <w:lang w:val="pl-PL"/>
              </w:rPr>
              <w:t xml:space="preserve"> </w:t>
            </w:r>
            <w:proofErr w:type="spellStart"/>
            <w:r w:rsidRPr="002A59EC">
              <w:rPr>
                <w:rFonts w:asciiTheme="minorHAnsi" w:hAnsiTheme="minorHAnsi" w:cstheme="minorHAnsi"/>
                <w:spacing w:val="-2"/>
                <w:lang w:val="pl-PL"/>
              </w:rPr>
              <w:t>SnapShot</w:t>
            </w:r>
            <w:proofErr w:type="spellEnd"/>
            <w:r w:rsidRPr="002A59EC">
              <w:rPr>
                <w:rFonts w:asciiTheme="minorHAnsi" w:hAnsiTheme="minorHAnsi" w:cstheme="minorHAnsi"/>
                <w:spacing w:val="-2"/>
                <w:lang w:val="pl-PL"/>
              </w:rPr>
              <w:t>.</w:t>
            </w:r>
          </w:p>
        </w:tc>
      </w:tr>
      <w:tr w:rsidR="000E2E23" w:rsidRPr="002A59EC" w14:paraId="08F2B4C7" w14:textId="77777777" w:rsidTr="00FD5CD8">
        <w:trPr>
          <w:trHeight w:val="562"/>
        </w:trPr>
        <w:tc>
          <w:tcPr>
            <w:tcW w:w="500" w:type="dxa"/>
          </w:tcPr>
          <w:p w14:paraId="07391BE9" w14:textId="24AF1D90"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41.</w:t>
            </w:r>
          </w:p>
        </w:tc>
        <w:tc>
          <w:tcPr>
            <w:tcW w:w="8221" w:type="dxa"/>
          </w:tcPr>
          <w:p w14:paraId="24AF6C00" w14:textId="77777777" w:rsidR="000E2E23" w:rsidRPr="002A59EC" w:rsidRDefault="000E2E23" w:rsidP="000E2E23">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Urządzenie</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ma</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możliwość</w:t>
            </w:r>
            <w:r w:rsidRPr="002A59EC">
              <w:rPr>
                <w:rFonts w:asciiTheme="minorHAnsi" w:hAnsiTheme="minorHAnsi" w:cstheme="minorHAnsi"/>
                <w:spacing w:val="-8"/>
                <w:lang w:val="pl-PL"/>
              </w:rPr>
              <w:t xml:space="preserve"> </w:t>
            </w:r>
            <w:r w:rsidRPr="002A59EC">
              <w:rPr>
                <w:rFonts w:asciiTheme="minorHAnsi" w:hAnsiTheme="minorHAnsi" w:cstheme="minorHAnsi"/>
                <w:lang w:val="pl-PL"/>
              </w:rPr>
              <w:t>przechowywania</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5"/>
                <w:lang w:val="pl-PL"/>
              </w:rPr>
              <w:t xml:space="preserve"> </w:t>
            </w:r>
            <w:proofErr w:type="spellStart"/>
            <w:r w:rsidRPr="002A59EC">
              <w:rPr>
                <w:rFonts w:asciiTheme="minorHAnsi" w:hAnsiTheme="minorHAnsi" w:cstheme="minorHAnsi"/>
                <w:spacing w:val="-2"/>
                <w:lang w:val="pl-PL"/>
              </w:rPr>
              <w:t>niezmienialnych</w:t>
            </w:r>
            <w:proofErr w:type="spellEnd"/>
            <w:r w:rsidRPr="002A59EC">
              <w:rPr>
                <w:rFonts w:asciiTheme="minorHAnsi" w:hAnsiTheme="minorHAnsi" w:cstheme="minorHAnsi"/>
                <w:spacing w:val="-2"/>
                <w:lang w:val="pl-PL"/>
              </w:rPr>
              <w:t>:</w:t>
            </w:r>
          </w:p>
          <w:p w14:paraId="78CF11F1" w14:textId="77777777" w:rsidR="000E2E23" w:rsidRPr="002A59EC" w:rsidRDefault="000E2E23" w:rsidP="002A59EC">
            <w:pPr>
              <w:pStyle w:val="TableParagraph"/>
              <w:numPr>
                <w:ilvl w:val="0"/>
                <w:numId w:val="10"/>
              </w:numPr>
              <w:tabs>
                <w:tab w:val="left" w:pos="513"/>
              </w:tabs>
              <w:rPr>
                <w:rFonts w:asciiTheme="minorHAnsi" w:hAnsiTheme="minorHAnsi" w:cstheme="minorHAnsi"/>
                <w:lang w:val="pl-PL"/>
              </w:rPr>
            </w:pPr>
            <w:r w:rsidRPr="002A59EC">
              <w:rPr>
                <w:rFonts w:asciiTheme="minorHAnsi" w:hAnsiTheme="minorHAnsi" w:cstheme="minorHAnsi"/>
                <w:spacing w:val="-2"/>
                <w:lang w:val="pl-PL"/>
              </w:rPr>
              <w:t>Video</w:t>
            </w:r>
          </w:p>
          <w:p w14:paraId="3AF03181" w14:textId="77777777" w:rsidR="000E2E23" w:rsidRPr="002A59EC" w:rsidRDefault="000E2E23" w:rsidP="002A59EC">
            <w:pPr>
              <w:pStyle w:val="TableParagraph"/>
              <w:numPr>
                <w:ilvl w:val="0"/>
                <w:numId w:val="10"/>
              </w:numPr>
              <w:tabs>
                <w:tab w:val="left" w:pos="513"/>
              </w:tabs>
              <w:rPr>
                <w:rFonts w:asciiTheme="minorHAnsi" w:hAnsiTheme="minorHAnsi" w:cstheme="minorHAnsi"/>
                <w:lang w:val="pl-PL"/>
              </w:rPr>
            </w:pPr>
            <w:r w:rsidRPr="002A59EC">
              <w:rPr>
                <w:rFonts w:asciiTheme="minorHAnsi" w:hAnsiTheme="minorHAnsi" w:cstheme="minorHAnsi"/>
                <w:spacing w:val="-2"/>
                <w:lang w:val="pl-PL"/>
              </w:rPr>
              <w:t>Grafika</w:t>
            </w:r>
          </w:p>
          <w:p w14:paraId="2BA7EB85" w14:textId="77777777" w:rsidR="000E2E23" w:rsidRPr="002A59EC" w:rsidRDefault="000E2E23" w:rsidP="002A59EC">
            <w:pPr>
              <w:pStyle w:val="TableParagraph"/>
              <w:numPr>
                <w:ilvl w:val="0"/>
                <w:numId w:val="10"/>
              </w:numPr>
              <w:tabs>
                <w:tab w:val="left" w:pos="513"/>
              </w:tabs>
              <w:rPr>
                <w:rFonts w:asciiTheme="minorHAnsi" w:hAnsiTheme="minorHAnsi" w:cstheme="minorHAnsi"/>
                <w:lang w:val="pl-PL"/>
              </w:rPr>
            </w:pPr>
            <w:r w:rsidRPr="002A59EC">
              <w:rPr>
                <w:rFonts w:asciiTheme="minorHAnsi" w:hAnsiTheme="minorHAnsi" w:cstheme="minorHAnsi"/>
                <w:lang w:val="pl-PL"/>
              </w:rPr>
              <w:t>Nagrania</w:t>
            </w:r>
            <w:r w:rsidRPr="002A59EC">
              <w:rPr>
                <w:rFonts w:asciiTheme="minorHAnsi" w:hAnsiTheme="minorHAnsi" w:cstheme="minorHAnsi"/>
                <w:spacing w:val="-6"/>
                <w:lang w:val="pl-PL"/>
              </w:rPr>
              <w:t xml:space="preserve"> </w:t>
            </w:r>
            <w:r w:rsidRPr="002A59EC">
              <w:rPr>
                <w:rFonts w:asciiTheme="minorHAnsi" w:hAnsiTheme="minorHAnsi" w:cstheme="minorHAnsi"/>
                <w:spacing w:val="-2"/>
                <w:lang w:val="pl-PL"/>
              </w:rPr>
              <w:t>dźwiękowe</w:t>
            </w:r>
          </w:p>
          <w:p w14:paraId="640315FF" w14:textId="77777777" w:rsidR="000E2E23" w:rsidRPr="002A59EC" w:rsidRDefault="000E2E23" w:rsidP="002A59EC">
            <w:pPr>
              <w:pStyle w:val="TableParagraph"/>
              <w:numPr>
                <w:ilvl w:val="0"/>
                <w:numId w:val="10"/>
              </w:numPr>
              <w:tabs>
                <w:tab w:val="left" w:pos="513"/>
              </w:tabs>
              <w:rPr>
                <w:rFonts w:asciiTheme="minorHAnsi" w:hAnsiTheme="minorHAnsi" w:cstheme="minorHAnsi"/>
                <w:lang w:val="pl-PL"/>
              </w:rPr>
            </w:pPr>
            <w:r w:rsidRPr="002A59EC">
              <w:rPr>
                <w:rFonts w:asciiTheme="minorHAnsi" w:hAnsiTheme="minorHAnsi" w:cstheme="minorHAnsi"/>
                <w:lang w:val="pl-PL"/>
              </w:rPr>
              <w:t>Pliki</w:t>
            </w:r>
            <w:r w:rsidRPr="002A59EC">
              <w:rPr>
                <w:rFonts w:asciiTheme="minorHAnsi" w:hAnsiTheme="minorHAnsi" w:cstheme="minorHAnsi"/>
                <w:spacing w:val="-1"/>
                <w:lang w:val="pl-PL"/>
              </w:rPr>
              <w:t xml:space="preserve"> </w:t>
            </w:r>
            <w:r w:rsidRPr="002A59EC">
              <w:rPr>
                <w:rFonts w:asciiTheme="minorHAnsi" w:hAnsiTheme="minorHAnsi" w:cstheme="minorHAnsi"/>
                <w:spacing w:val="-5"/>
                <w:lang w:val="pl-PL"/>
              </w:rPr>
              <w:t>pdf</w:t>
            </w:r>
          </w:p>
          <w:p w14:paraId="34F07CDB" w14:textId="656FB8D1" w:rsidR="000E2E23" w:rsidRPr="002A59EC" w:rsidRDefault="000E2E23" w:rsidP="000E2E23">
            <w:pPr>
              <w:pStyle w:val="TableParagraph"/>
              <w:spacing w:line="259" w:lineRule="auto"/>
              <w:rPr>
                <w:rFonts w:asciiTheme="minorHAnsi" w:hAnsiTheme="minorHAnsi" w:cstheme="minorHAnsi"/>
                <w:lang w:val="pl-PL"/>
              </w:rPr>
            </w:pPr>
            <w:r w:rsidRPr="002A59EC">
              <w:rPr>
                <w:rFonts w:asciiTheme="minorHAnsi" w:hAnsiTheme="minorHAnsi" w:cstheme="minorHAnsi"/>
                <w:lang w:val="pl-PL"/>
              </w:rPr>
              <w:t>na</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udziałach</w:t>
            </w:r>
            <w:r w:rsidRPr="002A59EC">
              <w:rPr>
                <w:rFonts w:asciiTheme="minorHAnsi" w:hAnsiTheme="minorHAnsi" w:cstheme="minorHAnsi"/>
                <w:spacing w:val="-5"/>
                <w:lang w:val="pl-PL"/>
              </w:rPr>
              <w:t xml:space="preserve"> </w:t>
            </w:r>
            <w:r w:rsidRPr="002A59EC">
              <w:rPr>
                <w:rFonts w:asciiTheme="minorHAnsi" w:hAnsiTheme="minorHAnsi" w:cstheme="minorHAnsi"/>
                <w:spacing w:val="-2"/>
                <w:lang w:val="pl-PL"/>
              </w:rPr>
              <w:t>CIFS/NFS.</w:t>
            </w:r>
          </w:p>
        </w:tc>
      </w:tr>
      <w:tr w:rsidR="000E2E23" w:rsidRPr="002A59EC" w14:paraId="22437672" w14:textId="77777777" w:rsidTr="00FD5CD8">
        <w:trPr>
          <w:trHeight w:val="562"/>
        </w:trPr>
        <w:tc>
          <w:tcPr>
            <w:tcW w:w="500" w:type="dxa"/>
          </w:tcPr>
          <w:p w14:paraId="08220ED8" w14:textId="0421FE06"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42.</w:t>
            </w:r>
          </w:p>
        </w:tc>
        <w:tc>
          <w:tcPr>
            <w:tcW w:w="8221" w:type="dxa"/>
          </w:tcPr>
          <w:p w14:paraId="3DD4D46C" w14:textId="77777777" w:rsidR="000E2E23" w:rsidRPr="002A59EC" w:rsidRDefault="000E2E23" w:rsidP="000E2E23">
            <w:pPr>
              <w:pStyle w:val="TableParagraph"/>
              <w:spacing w:before="1" w:line="259" w:lineRule="auto"/>
              <w:rPr>
                <w:rFonts w:asciiTheme="minorHAnsi" w:hAnsiTheme="minorHAnsi" w:cstheme="minorHAnsi"/>
                <w:lang w:val="pl-PL"/>
              </w:rPr>
            </w:pPr>
            <w:r w:rsidRPr="002A59EC">
              <w:rPr>
                <w:rFonts w:asciiTheme="minorHAnsi" w:hAnsiTheme="minorHAnsi" w:cstheme="minorHAnsi"/>
                <w:lang w:val="pl-PL"/>
              </w:rPr>
              <w:t>Urządzenie</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weryfikuje</w:t>
            </w:r>
            <w:r w:rsidRPr="002A59EC">
              <w:rPr>
                <w:rFonts w:asciiTheme="minorHAnsi" w:hAnsiTheme="minorHAnsi" w:cstheme="minorHAnsi"/>
                <w:spacing w:val="-2"/>
                <w:lang w:val="pl-PL"/>
              </w:rPr>
              <w:t xml:space="preserve"> </w:t>
            </w:r>
            <w:r w:rsidRPr="002A59EC">
              <w:rPr>
                <w:rFonts w:asciiTheme="minorHAnsi" w:hAnsiTheme="minorHAnsi" w:cstheme="minorHAnsi"/>
                <w:lang w:val="pl-PL"/>
              </w:rPr>
              <w:t>dane</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po</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zapisie</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(nie</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chodzi</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o</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ew.</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weryfikację</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 xml:space="preserve">indeksowych generowanych przez urządzenie, ale o weryfikację wszystkich zabezpieczanych danych </w:t>
            </w:r>
            <w:proofErr w:type="spellStart"/>
            <w:r w:rsidRPr="002A59EC">
              <w:rPr>
                <w:rFonts w:asciiTheme="minorHAnsi" w:hAnsiTheme="minorHAnsi" w:cstheme="minorHAnsi"/>
                <w:lang w:val="pl-PL"/>
              </w:rPr>
              <w:t>backup’owych</w:t>
            </w:r>
            <w:proofErr w:type="spellEnd"/>
            <w:r w:rsidRPr="002A59EC">
              <w:rPr>
                <w:rFonts w:asciiTheme="minorHAnsi" w:hAnsiTheme="minorHAnsi" w:cstheme="minorHAnsi"/>
                <w:lang w:val="pl-PL"/>
              </w:rPr>
              <w:t>). Każda zapisana na dyskach porcja danych</w:t>
            </w:r>
            <w:r w:rsidRPr="002A59EC">
              <w:rPr>
                <w:rFonts w:asciiTheme="minorHAnsi" w:hAnsiTheme="minorHAnsi" w:cstheme="minorHAnsi"/>
                <w:spacing w:val="40"/>
                <w:lang w:val="pl-PL"/>
              </w:rPr>
              <w:t xml:space="preserve"> </w:t>
            </w:r>
            <w:r w:rsidRPr="002A59EC">
              <w:rPr>
                <w:rFonts w:asciiTheme="minorHAnsi" w:hAnsiTheme="minorHAnsi" w:cstheme="minorHAnsi"/>
                <w:lang w:val="pl-PL"/>
              </w:rPr>
              <w:t>jest odczytana i porównana z</w:t>
            </w:r>
          </w:p>
          <w:p w14:paraId="2AC22962" w14:textId="77777777" w:rsidR="000E2E23" w:rsidRPr="002A59EC" w:rsidRDefault="000E2E23" w:rsidP="000E2E23">
            <w:pPr>
              <w:pStyle w:val="TableParagraph"/>
              <w:spacing w:before="2" w:line="259" w:lineRule="auto"/>
              <w:ind w:right="464"/>
              <w:jc w:val="both"/>
              <w:rPr>
                <w:rFonts w:asciiTheme="minorHAnsi" w:hAnsiTheme="minorHAnsi" w:cstheme="minorHAnsi"/>
                <w:lang w:val="pl-PL"/>
              </w:rPr>
            </w:pPr>
            <w:r w:rsidRPr="002A59EC">
              <w:rPr>
                <w:rFonts w:asciiTheme="minorHAnsi" w:hAnsiTheme="minorHAnsi" w:cstheme="minorHAnsi"/>
                <w:lang w:val="pl-PL"/>
              </w:rPr>
              <w:t>danymi</w:t>
            </w:r>
            <w:r w:rsidRPr="002A59EC">
              <w:rPr>
                <w:rFonts w:asciiTheme="minorHAnsi" w:hAnsiTheme="minorHAnsi" w:cstheme="minorHAnsi"/>
                <w:spacing w:val="-8"/>
                <w:lang w:val="pl-PL"/>
              </w:rPr>
              <w:t xml:space="preserve"> </w:t>
            </w:r>
            <w:r w:rsidRPr="002A59EC">
              <w:rPr>
                <w:rFonts w:asciiTheme="minorHAnsi" w:hAnsiTheme="minorHAnsi" w:cstheme="minorHAnsi"/>
                <w:lang w:val="pl-PL"/>
              </w:rPr>
              <w:t>otrzymanymi</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przez</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urządzenie.</w:t>
            </w:r>
            <w:r w:rsidRPr="002A59EC">
              <w:rPr>
                <w:rFonts w:asciiTheme="minorHAnsi" w:hAnsiTheme="minorHAnsi" w:cstheme="minorHAnsi"/>
                <w:spacing w:val="-2"/>
                <w:lang w:val="pl-PL"/>
              </w:rPr>
              <w:t xml:space="preserve"> </w:t>
            </w:r>
            <w:r w:rsidRPr="002A59EC">
              <w:rPr>
                <w:rFonts w:asciiTheme="minorHAnsi" w:hAnsiTheme="minorHAnsi" w:cstheme="minorHAnsi"/>
                <w:lang w:val="pl-PL"/>
              </w:rPr>
              <w:t>Powyższa</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weryfikacja</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jest</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realizowana</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locie,</w:t>
            </w:r>
            <w:r w:rsidRPr="002A59EC">
              <w:rPr>
                <w:rFonts w:asciiTheme="minorHAnsi" w:hAnsiTheme="minorHAnsi" w:cstheme="minorHAnsi"/>
                <w:spacing w:val="-5"/>
                <w:lang w:val="pl-PL"/>
              </w:rPr>
              <w:t xml:space="preserve"> </w:t>
            </w:r>
            <w:r w:rsidRPr="002A59EC">
              <w:rPr>
                <w:rFonts w:asciiTheme="minorHAnsi" w:hAnsiTheme="minorHAnsi" w:cstheme="minorHAnsi"/>
                <w:spacing w:val="-2"/>
                <w:lang w:val="pl-PL"/>
              </w:rPr>
              <w:t xml:space="preserve">czyli </w:t>
            </w:r>
            <w:r w:rsidRPr="002A59EC">
              <w:rPr>
                <w:rFonts w:asciiTheme="minorHAnsi" w:hAnsiTheme="minorHAnsi" w:cstheme="minorHAnsi"/>
                <w:lang w:val="pl-PL"/>
              </w:rPr>
              <w:t>przed</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usunięciem</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z</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pamięci</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oryginalnych</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(otrzymanych</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z</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aplikacji</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lastRenderedPageBreak/>
              <w:t>backupowej), jest realizowana w trybie ciągłym (a nie ad-hoc), parametry wydajnościowe urządzenia uwzględniają tę funkcjonalność.</w:t>
            </w:r>
          </w:p>
          <w:p w14:paraId="75BA63F3" w14:textId="77777777" w:rsidR="000E2E23" w:rsidRPr="002A59EC" w:rsidRDefault="000E2E23" w:rsidP="000E2E23">
            <w:pPr>
              <w:pStyle w:val="TableParagraph"/>
              <w:spacing w:line="267" w:lineRule="exact"/>
              <w:jc w:val="both"/>
              <w:rPr>
                <w:rFonts w:asciiTheme="minorHAnsi" w:hAnsiTheme="minorHAnsi" w:cstheme="minorHAnsi"/>
                <w:lang w:val="pl-PL"/>
              </w:rPr>
            </w:pPr>
            <w:r w:rsidRPr="002A59EC">
              <w:rPr>
                <w:rFonts w:asciiTheme="minorHAnsi" w:hAnsiTheme="minorHAnsi" w:cstheme="minorHAnsi"/>
                <w:lang w:val="pl-PL"/>
              </w:rPr>
              <w:t>W</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oficjalnej</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dokumentacji</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producenta</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oferowanego</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urządzenia</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istnieje</w:t>
            </w:r>
            <w:r w:rsidRPr="002A59EC">
              <w:rPr>
                <w:rFonts w:asciiTheme="minorHAnsi" w:hAnsiTheme="minorHAnsi" w:cstheme="minorHAnsi"/>
                <w:spacing w:val="-5"/>
                <w:lang w:val="pl-PL"/>
              </w:rPr>
              <w:t xml:space="preserve"> </w:t>
            </w:r>
            <w:r w:rsidRPr="002A59EC">
              <w:rPr>
                <w:rFonts w:asciiTheme="minorHAnsi" w:hAnsiTheme="minorHAnsi" w:cstheme="minorHAnsi"/>
                <w:spacing w:val="-2"/>
                <w:lang w:val="pl-PL"/>
              </w:rPr>
              <w:t>potwierdzenie</w:t>
            </w:r>
          </w:p>
          <w:p w14:paraId="1DA01B49" w14:textId="0716BB16" w:rsidR="000E2E23" w:rsidRPr="002A59EC" w:rsidRDefault="000E2E23" w:rsidP="000E2E23">
            <w:pPr>
              <w:pStyle w:val="TableParagraph"/>
              <w:spacing w:line="259" w:lineRule="auto"/>
              <w:rPr>
                <w:rFonts w:asciiTheme="minorHAnsi" w:hAnsiTheme="minorHAnsi" w:cstheme="minorHAnsi"/>
                <w:lang w:val="pl-PL"/>
              </w:rPr>
            </w:pPr>
            <w:r w:rsidRPr="002A59EC">
              <w:rPr>
                <w:rFonts w:asciiTheme="minorHAnsi" w:hAnsiTheme="minorHAnsi" w:cstheme="minorHAnsi"/>
                <w:lang w:val="pl-PL"/>
              </w:rPr>
              <w:t>opisanej</w:t>
            </w:r>
            <w:r w:rsidRPr="002A59EC">
              <w:rPr>
                <w:rFonts w:asciiTheme="minorHAnsi" w:hAnsiTheme="minorHAnsi" w:cstheme="minorHAnsi"/>
                <w:spacing w:val="-6"/>
                <w:lang w:val="pl-PL"/>
              </w:rPr>
              <w:t xml:space="preserve"> </w:t>
            </w:r>
            <w:r w:rsidRPr="002A59EC">
              <w:rPr>
                <w:rFonts w:asciiTheme="minorHAnsi" w:hAnsiTheme="minorHAnsi" w:cstheme="minorHAnsi"/>
                <w:spacing w:val="-2"/>
                <w:lang w:val="pl-PL"/>
              </w:rPr>
              <w:t>funkcjonalności</w:t>
            </w:r>
            <w:r w:rsidR="00FD017E">
              <w:rPr>
                <w:rFonts w:asciiTheme="minorHAnsi" w:hAnsiTheme="minorHAnsi" w:cstheme="minorHAnsi"/>
                <w:spacing w:val="-2"/>
                <w:lang w:val="pl-PL"/>
              </w:rPr>
              <w:t>.</w:t>
            </w:r>
          </w:p>
        </w:tc>
      </w:tr>
      <w:tr w:rsidR="000E2E23" w:rsidRPr="002A59EC" w14:paraId="59F14CA6" w14:textId="77777777" w:rsidTr="00FD5CD8">
        <w:trPr>
          <w:trHeight w:val="562"/>
        </w:trPr>
        <w:tc>
          <w:tcPr>
            <w:tcW w:w="500" w:type="dxa"/>
          </w:tcPr>
          <w:p w14:paraId="59517278" w14:textId="5DC058F2"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lastRenderedPageBreak/>
              <w:t>43.</w:t>
            </w:r>
          </w:p>
        </w:tc>
        <w:tc>
          <w:tcPr>
            <w:tcW w:w="8221" w:type="dxa"/>
          </w:tcPr>
          <w:p w14:paraId="69A3E50C" w14:textId="77777777" w:rsidR="000E2E23" w:rsidRPr="002A59EC" w:rsidRDefault="000E2E23" w:rsidP="000E2E23">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Urządzenie</w:t>
            </w:r>
            <w:r w:rsidRPr="002A59EC">
              <w:rPr>
                <w:rFonts w:asciiTheme="minorHAnsi" w:hAnsiTheme="minorHAnsi" w:cstheme="minorHAnsi"/>
                <w:spacing w:val="30"/>
                <w:lang w:val="pl-PL"/>
              </w:rPr>
              <w:t xml:space="preserve"> </w:t>
            </w:r>
            <w:r w:rsidRPr="002A59EC">
              <w:rPr>
                <w:rFonts w:asciiTheme="minorHAnsi" w:hAnsiTheme="minorHAnsi" w:cstheme="minorHAnsi"/>
                <w:lang w:val="pl-PL"/>
              </w:rPr>
              <w:t>automatycznie</w:t>
            </w:r>
            <w:r w:rsidRPr="002A59EC">
              <w:rPr>
                <w:rFonts w:asciiTheme="minorHAnsi" w:hAnsiTheme="minorHAnsi" w:cstheme="minorHAnsi"/>
                <w:spacing w:val="32"/>
                <w:lang w:val="pl-PL"/>
              </w:rPr>
              <w:t xml:space="preserve"> </w:t>
            </w:r>
            <w:r w:rsidRPr="002A59EC">
              <w:rPr>
                <w:rFonts w:asciiTheme="minorHAnsi" w:hAnsiTheme="minorHAnsi" w:cstheme="minorHAnsi"/>
                <w:lang w:val="pl-PL"/>
              </w:rPr>
              <w:t>usuwa</w:t>
            </w:r>
            <w:r w:rsidRPr="002A59EC">
              <w:rPr>
                <w:rFonts w:asciiTheme="minorHAnsi" w:hAnsiTheme="minorHAnsi" w:cstheme="minorHAnsi"/>
                <w:spacing w:val="32"/>
                <w:lang w:val="pl-PL"/>
              </w:rPr>
              <w:t xml:space="preserve"> </w:t>
            </w:r>
            <w:r w:rsidRPr="002A59EC">
              <w:rPr>
                <w:rFonts w:asciiTheme="minorHAnsi" w:hAnsiTheme="minorHAnsi" w:cstheme="minorHAnsi"/>
                <w:lang w:val="pl-PL"/>
              </w:rPr>
              <w:t>przeterminowane</w:t>
            </w:r>
            <w:r w:rsidRPr="002A59EC">
              <w:rPr>
                <w:rFonts w:asciiTheme="minorHAnsi" w:hAnsiTheme="minorHAnsi" w:cstheme="minorHAnsi"/>
                <w:spacing w:val="27"/>
                <w:lang w:val="pl-PL"/>
              </w:rPr>
              <w:t xml:space="preserve"> </w:t>
            </w:r>
            <w:r w:rsidRPr="002A59EC">
              <w:rPr>
                <w:rFonts w:asciiTheme="minorHAnsi" w:hAnsiTheme="minorHAnsi" w:cstheme="minorHAnsi"/>
                <w:lang w:val="pl-PL"/>
              </w:rPr>
              <w:t>dane</w:t>
            </w:r>
            <w:r w:rsidRPr="002A59EC">
              <w:rPr>
                <w:rFonts w:asciiTheme="minorHAnsi" w:hAnsiTheme="minorHAnsi" w:cstheme="minorHAnsi"/>
                <w:spacing w:val="33"/>
                <w:lang w:val="pl-PL"/>
              </w:rPr>
              <w:t xml:space="preserve"> </w:t>
            </w:r>
            <w:r w:rsidRPr="002A59EC">
              <w:rPr>
                <w:rFonts w:asciiTheme="minorHAnsi" w:hAnsiTheme="minorHAnsi" w:cstheme="minorHAnsi"/>
                <w:lang w:val="pl-PL"/>
              </w:rPr>
              <w:t>(bloki</w:t>
            </w:r>
            <w:r w:rsidRPr="002A59EC">
              <w:rPr>
                <w:rFonts w:asciiTheme="minorHAnsi" w:hAnsiTheme="minorHAnsi" w:cstheme="minorHAnsi"/>
                <w:spacing w:val="32"/>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32"/>
                <w:lang w:val="pl-PL"/>
              </w:rPr>
              <w:t xml:space="preserve"> </w:t>
            </w:r>
            <w:r w:rsidRPr="002A59EC">
              <w:rPr>
                <w:rFonts w:asciiTheme="minorHAnsi" w:hAnsiTheme="minorHAnsi" w:cstheme="minorHAnsi"/>
                <w:lang w:val="pl-PL"/>
              </w:rPr>
              <w:t>nie</w:t>
            </w:r>
            <w:r w:rsidRPr="002A59EC">
              <w:rPr>
                <w:rFonts w:asciiTheme="minorHAnsi" w:hAnsiTheme="minorHAnsi" w:cstheme="minorHAnsi"/>
                <w:spacing w:val="32"/>
                <w:lang w:val="pl-PL"/>
              </w:rPr>
              <w:t xml:space="preserve"> </w:t>
            </w:r>
            <w:r w:rsidRPr="002A59EC">
              <w:rPr>
                <w:rFonts w:asciiTheme="minorHAnsi" w:hAnsiTheme="minorHAnsi" w:cstheme="minorHAnsi"/>
                <w:lang w:val="pl-PL"/>
              </w:rPr>
              <w:t>należące</w:t>
            </w:r>
            <w:r w:rsidRPr="002A59EC">
              <w:rPr>
                <w:rFonts w:asciiTheme="minorHAnsi" w:hAnsiTheme="minorHAnsi" w:cstheme="minorHAnsi"/>
                <w:spacing w:val="33"/>
                <w:lang w:val="pl-PL"/>
              </w:rPr>
              <w:t xml:space="preserve"> </w:t>
            </w:r>
            <w:r w:rsidRPr="002A59EC">
              <w:rPr>
                <w:rFonts w:asciiTheme="minorHAnsi" w:hAnsiTheme="minorHAnsi" w:cstheme="minorHAnsi"/>
                <w:spacing w:val="-5"/>
                <w:lang w:val="pl-PL"/>
              </w:rPr>
              <w:t>do</w:t>
            </w:r>
          </w:p>
          <w:p w14:paraId="24A1456E" w14:textId="4F96E609" w:rsidR="000E2E23" w:rsidRPr="002A59EC" w:rsidRDefault="000E2E23" w:rsidP="000E2E23">
            <w:pPr>
              <w:pStyle w:val="TableParagraph"/>
              <w:spacing w:line="259" w:lineRule="auto"/>
              <w:rPr>
                <w:rFonts w:asciiTheme="minorHAnsi" w:hAnsiTheme="minorHAnsi" w:cstheme="minorHAnsi"/>
                <w:lang w:val="pl-PL"/>
              </w:rPr>
            </w:pPr>
            <w:r w:rsidRPr="002A59EC">
              <w:rPr>
                <w:rFonts w:asciiTheme="minorHAnsi" w:hAnsiTheme="minorHAnsi" w:cstheme="minorHAnsi"/>
                <w:lang w:val="pl-PL"/>
              </w:rPr>
              <w:t>backupów</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o</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aktualnej</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retencji)</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procesie</w:t>
            </w:r>
            <w:r w:rsidRPr="002A59EC">
              <w:rPr>
                <w:rFonts w:asciiTheme="minorHAnsi" w:hAnsiTheme="minorHAnsi" w:cstheme="minorHAnsi"/>
                <w:spacing w:val="-3"/>
                <w:lang w:val="pl-PL"/>
              </w:rPr>
              <w:t xml:space="preserve"> </w:t>
            </w:r>
            <w:r w:rsidRPr="002A59EC">
              <w:rPr>
                <w:rFonts w:asciiTheme="minorHAnsi" w:hAnsiTheme="minorHAnsi" w:cstheme="minorHAnsi"/>
                <w:spacing w:val="-2"/>
                <w:lang w:val="pl-PL"/>
              </w:rPr>
              <w:t>czyszczenia.</w:t>
            </w:r>
          </w:p>
        </w:tc>
      </w:tr>
      <w:tr w:rsidR="000E2E23" w:rsidRPr="002A59EC" w14:paraId="729DAC27" w14:textId="77777777" w:rsidTr="00FD5CD8">
        <w:trPr>
          <w:trHeight w:val="562"/>
        </w:trPr>
        <w:tc>
          <w:tcPr>
            <w:tcW w:w="500" w:type="dxa"/>
          </w:tcPr>
          <w:p w14:paraId="54C40CC2" w14:textId="46BE8CEE"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44.</w:t>
            </w:r>
          </w:p>
        </w:tc>
        <w:tc>
          <w:tcPr>
            <w:tcW w:w="8221" w:type="dxa"/>
          </w:tcPr>
          <w:p w14:paraId="7CC2C4B6" w14:textId="77777777" w:rsidR="000E2E23" w:rsidRPr="002A59EC" w:rsidRDefault="000E2E23" w:rsidP="000E2E23">
            <w:pPr>
              <w:pStyle w:val="TableParagraph"/>
              <w:spacing w:line="268" w:lineRule="exact"/>
              <w:rPr>
                <w:rFonts w:asciiTheme="minorHAnsi" w:hAnsiTheme="minorHAnsi" w:cstheme="minorHAnsi"/>
                <w:lang w:val="pl-PL"/>
              </w:rPr>
            </w:pPr>
            <w:r w:rsidRPr="002A59EC">
              <w:rPr>
                <w:rFonts w:asciiTheme="minorHAnsi" w:hAnsiTheme="minorHAnsi" w:cstheme="minorHAnsi"/>
                <w:spacing w:val="-2"/>
                <w:lang w:val="pl-PL"/>
              </w:rPr>
              <w:t>Proces</w:t>
            </w:r>
            <w:r w:rsidRPr="002A59EC">
              <w:rPr>
                <w:rFonts w:asciiTheme="minorHAnsi" w:hAnsiTheme="minorHAnsi" w:cstheme="minorHAnsi"/>
                <w:spacing w:val="-1"/>
                <w:lang w:val="pl-PL"/>
              </w:rPr>
              <w:t xml:space="preserve"> </w:t>
            </w:r>
            <w:r w:rsidRPr="002A59EC">
              <w:rPr>
                <w:rFonts w:asciiTheme="minorHAnsi" w:hAnsiTheme="minorHAnsi" w:cstheme="minorHAnsi"/>
                <w:spacing w:val="-2"/>
                <w:lang w:val="pl-PL"/>
              </w:rPr>
              <w:t>usuwania</w:t>
            </w:r>
            <w:r w:rsidRPr="002A59EC">
              <w:rPr>
                <w:rFonts w:asciiTheme="minorHAnsi" w:hAnsiTheme="minorHAnsi" w:cstheme="minorHAnsi"/>
                <w:spacing w:val="-1"/>
                <w:lang w:val="pl-PL"/>
              </w:rPr>
              <w:t xml:space="preserve"> </w:t>
            </w:r>
            <w:r w:rsidRPr="002A59EC">
              <w:rPr>
                <w:rFonts w:asciiTheme="minorHAnsi" w:hAnsiTheme="minorHAnsi" w:cstheme="minorHAnsi"/>
                <w:spacing w:val="-2"/>
                <w:lang w:val="pl-PL"/>
              </w:rPr>
              <w:t>przeterminowanych</w:t>
            </w:r>
            <w:r w:rsidRPr="002A59EC">
              <w:rPr>
                <w:rFonts w:asciiTheme="minorHAnsi" w:hAnsiTheme="minorHAnsi" w:cstheme="minorHAnsi"/>
                <w:lang w:val="pl-PL"/>
              </w:rPr>
              <w:t xml:space="preserve"> </w:t>
            </w:r>
            <w:r w:rsidRPr="002A59EC">
              <w:rPr>
                <w:rFonts w:asciiTheme="minorHAnsi" w:hAnsiTheme="minorHAnsi" w:cstheme="minorHAnsi"/>
                <w:spacing w:val="-2"/>
                <w:lang w:val="pl-PL"/>
              </w:rPr>
              <w:t>danych</w:t>
            </w:r>
            <w:r w:rsidRPr="002A59EC">
              <w:rPr>
                <w:rFonts w:asciiTheme="minorHAnsi" w:hAnsiTheme="minorHAnsi" w:cstheme="minorHAnsi"/>
                <w:lang w:val="pl-PL"/>
              </w:rPr>
              <w:t xml:space="preserve"> </w:t>
            </w:r>
            <w:r w:rsidRPr="002A59EC">
              <w:rPr>
                <w:rFonts w:asciiTheme="minorHAnsi" w:hAnsiTheme="minorHAnsi" w:cstheme="minorHAnsi"/>
                <w:spacing w:val="-2"/>
                <w:lang w:val="pl-PL"/>
              </w:rPr>
              <w:t>(czyszczenia)</w:t>
            </w:r>
            <w:r w:rsidRPr="002A59EC">
              <w:rPr>
                <w:rFonts w:asciiTheme="minorHAnsi" w:hAnsiTheme="minorHAnsi" w:cstheme="minorHAnsi"/>
                <w:spacing w:val="-1"/>
                <w:lang w:val="pl-PL"/>
              </w:rPr>
              <w:t xml:space="preserve"> </w:t>
            </w:r>
            <w:r w:rsidRPr="002A59EC">
              <w:rPr>
                <w:rFonts w:asciiTheme="minorHAnsi" w:hAnsiTheme="minorHAnsi" w:cstheme="minorHAnsi"/>
                <w:spacing w:val="-2"/>
                <w:lang w:val="pl-PL"/>
              </w:rPr>
              <w:t>nie</w:t>
            </w:r>
            <w:r w:rsidRPr="002A59EC">
              <w:rPr>
                <w:rFonts w:asciiTheme="minorHAnsi" w:hAnsiTheme="minorHAnsi" w:cstheme="minorHAnsi"/>
                <w:lang w:val="pl-PL"/>
              </w:rPr>
              <w:t xml:space="preserve"> </w:t>
            </w:r>
            <w:r w:rsidRPr="002A59EC">
              <w:rPr>
                <w:rFonts w:asciiTheme="minorHAnsi" w:hAnsiTheme="minorHAnsi" w:cstheme="minorHAnsi"/>
                <w:spacing w:val="-2"/>
                <w:lang w:val="pl-PL"/>
              </w:rPr>
              <w:t>uniemożliwia</w:t>
            </w:r>
            <w:r w:rsidRPr="002A59EC">
              <w:rPr>
                <w:rFonts w:asciiTheme="minorHAnsi" w:hAnsiTheme="minorHAnsi" w:cstheme="minorHAnsi"/>
                <w:lang w:val="pl-PL"/>
              </w:rPr>
              <w:t xml:space="preserve"> </w:t>
            </w:r>
            <w:r w:rsidRPr="002A59EC">
              <w:rPr>
                <w:rFonts w:asciiTheme="minorHAnsi" w:hAnsiTheme="minorHAnsi" w:cstheme="minorHAnsi"/>
                <w:spacing w:val="-2"/>
                <w:lang w:val="pl-PL"/>
              </w:rPr>
              <w:t>pracy</w:t>
            </w:r>
            <w:r w:rsidRPr="002A59EC">
              <w:rPr>
                <w:rFonts w:asciiTheme="minorHAnsi" w:hAnsiTheme="minorHAnsi" w:cstheme="minorHAnsi"/>
                <w:lang w:val="pl-PL"/>
              </w:rPr>
              <w:t xml:space="preserve"> </w:t>
            </w:r>
            <w:r w:rsidRPr="002A59EC">
              <w:rPr>
                <w:rFonts w:asciiTheme="minorHAnsi" w:hAnsiTheme="minorHAnsi" w:cstheme="minorHAnsi"/>
                <w:spacing w:val="-2"/>
                <w:lang w:val="pl-PL"/>
              </w:rPr>
              <w:t>procesów</w:t>
            </w:r>
          </w:p>
          <w:p w14:paraId="002A5223" w14:textId="57016B08" w:rsidR="000E2E23" w:rsidRPr="002A59EC" w:rsidRDefault="000E2E23" w:rsidP="000E2E23">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backupu</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odtwarzania</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(zapisu</w:t>
            </w:r>
            <w:r w:rsidRPr="002A59EC">
              <w:rPr>
                <w:rFonts w:asciiTheme="minorHAnsi" w:hAnsiTheme="minorHAnsi" w:cstheme="minorHAnsi"/>
                <w:spacing w:val="-8"/>
                <w:lang w:val="pl-PL"/>
              </w:rPr>
              <w:t xml:space="preserve"> </w:t>
            </w:r>
            <w:r w:rsidRPr="002A59EC">
              <w:rPr>
                <w:rFonts w:asciiTheme="minorHAnsi" w:hAnsiTheme="minorHAnsi" w:cstheme="minorHAnsi"/>
                <w:lang w:val="pl-PL"/>
              </w:rPr>
              <w:t>/</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odczytu</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z</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zewnątrz</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do</w:t>
            </w:r>
            <w:r w:rsidRPr="002A59EC">
              <w:rPr>
                <w:rFonts w:asciiTheme="minorHAnsi" w:hAnsiTheme="minorHAnsi" w:cstheme="minorHAnsi"/>
                <w:spacing w:val="-2"/>
                <w:lang w:val="pl-PL"/>
              </w:rPr>
              <w:t xml:space="preserve"> systemu).</w:t>
            </w:r>
          </w:p>
        </w:tc>
      </w:tr>
      <w:tr w:rsidR="000E2E23" w:rsidRPr="002A59EC" w14:paraId="1C5FB319" w14:textId="77777777" w:rsidTr="00FD5CD8">
        <w:trPr>
          <w:trHeight w:val="562"/>
        </w:trPr>
        <w:tc>
          <w:tcPr>
            <w:tcW w:w="500" w:type="dxa"/>
          </w:tcPr>
          <w:p w14:paraId="78867B19" w14:textId="2F1645DC"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45.</w:t>
            </w:r>
          </w:p>
        </w:tc>
        <w:tc>
          <w:tcPr>
            <w:tcW w:w="8221" w:type="dxa"/>
          </w:tcPr>
          <w:p w14:paraId="5A2D7148" w14:textId="0E13DEE3" w:rsidR="000E2E23" w:rsidRPr="002A59EC" w:rsidRDefault="000E2E23" w:rsidP="00FD017E">
            <w:pPr>
              <w:pStyle w:val="TableParagraph"/>
              <w:rPr>
                <w:rFonts w:asciiTheme="minorHAnsi" w:hAnsiTheme="minorHAnsi" w:cstheme="minorHAnsi"/>
                <w:lang w:val="pl-PL"/>
              </w:rPr>
            </w:pPr>
            <w:r w:rsidRPr="002A59EC">
              <w:rPr>
                <w:rFonts w:asciiTheme="minorHAnsi" w:hAnsiTheme="minorHAnsi" w:cstheme="minorHAnsi"/>
                <w:lang w:val="pl-PL"/>
              </w:rPr>
              <w:t>Istnieje</w:t>
            </w:r>
            <w:r w:rsidRPr="002A59EC">
              <w:rPr>
                <w:rFonts w:asciiTheme="minorHAnsi" w:hAnsiTheme="minorHAnsi" w:cstheme="minorHAnsi"/>
                <w:spacing w:val="-9"/>
                <w:lang w:val="pl-PL"/>
              </w:rPr>
              <w:t xml:space="preserve"> </w:t>
            </w:r>
            <w:r w:rsidRPr="002A59EC">
              <w:rPr>
                <w:rFonts w:asciiTheme="minorHAnsi" w:hAnsiTheme="minorHAnsi" w:cstheme="minorHAnsi"/>
                <w:lang w:val="pl-PL"/>
              </w:rPr>
              <w:t>możliwość</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zdefiniowania</w:t>
            </w:r>
            <w:r w:rsidRPr="002A59EC">
              <w:rPr>
                <w:rFonts w:asciiTheme="minorHAnsi" w:hAnsiTheme="minorHAnsi" w:cstheme="minorHAnsi"/>
                <w:spacing w:val="-10"/>
                <w:lang w:val="pl-PL"/>
              </w:rPr>
              <w:t xml:space="preserve"> </w:t>
            </w:r>
            <w:r w:rsidRPr="002A59EC">
              <w:rPr>
                <w:rFonts w:asciiTheme="minorHAnsi" w:hAnsiTheme="minorHAnsi" w:cstheme="minorHAnsi"/>
                <w:lang w:val="pl-PL"/>
              </w:rPr>
              <w:t>maksymalnego</w:t>
            </w:r>
            <w:r w:rsidRPr="002A59EC">
              <w:rPr>
                <w:rFonts w:asciiTheme="minorHAnsi" w:hAnsiTheme="minorHAnsi" w:cstheme="minorHAnsi"/>
                <w:spacing w:val="-9"/>
                <w:lang w:val="pl-PL"/>
              </w:rPr>
              <w:t xml:space="preserve"> </w:t>
            </w:r>
            <w:r w:rsidRPr="002A59EC">
              <w:rPr>
                <w:rFonts w:asciiTheme="minorHAnsi" w:hAnsiTheme="minorHAnsi" w:cstheme="minorHAnsi"/>
                <w:lang w:val="pl-PL"/>
              </w:rPr>
              <w:t>obciążenia</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urządzenia</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procesem</w:t>
            </w:r>
            <w:r w:rsidRPr="002A59EC">
              <w:rPr>
                <w:rFonts w:asciiTheme="minorHAnsi" w:hAnsiTheme="minorHAnsi" w:cstheme="minorHAnsi"/>
                <w:spacing w:val="-9"/>
                <w:lang w:val="pl-PL"/>
              </w:rPr>
              <w:t xml:space="preserve"> </w:t>
            </w:r>
            <w:r w:rsidRPr="002A59EC">
              <w:rPr>
                <w:rFonts w:asciiTheme="minorHAnsi" w:hAnsiTheme="minorHAnsi" w:cstheme="minorHAnsi"/>
                <w:lang w:val="pl-PL"/>
              </w:rPr>
              <w:t xml:space="preserve">usuwania </w:t>
            </w:r>
            <w:r w:rsidRPr="002A59EC">
              <w:rPr>
                <w:rFonts w:asciiTheme="minorHAnsi" w:hAnsiTheme="minorHAnsi" w:cstheme="minorHAnsi"/>
                <w:spacing w:val="-2"/>
                <w:lang w:val="pl-PL"/>
              </w:rPr>
              <w:t>przeterminowanych</w:t>
            </w:r>
            <w:r w:rsidRPr="002A59EC">
              <w:rPr>
                <w:rFonts w:asciiTheme="minorHAnsi" w:hAnsiTheme="minorHAnsi" w:cstheme="minorHAnsi"/>
                <w:spacing w:val="-1"/>
                <w:lang w:val="pl-PL"/>
              </w:rPr>
              <w:t xml:space="preserve"> </w:t>
            </w:r>
            <w:r w:rsidRPr="002A59EC">
              <w:rPr>
                <w:rFonts w:asciiTheme="minorHAnsi" w:hAnsiTheme="minorHAnsi" w:cstheme="minorHAnsi"/>
                <w:spacing w:val="-2"/>
                <w:lang w:val="pl-PL"/>
              </w:rPr>
              <w:t>danych</w:t>
            </w:r>
            <w:r w:rsidRPr="002A59EC">
              <w:rPr>
                <w:rFonts w:asciiTheme="minorHAnsi" w:hAnsiTheme="minorHAnsi" w:cstheme="minorHAnsi"/>
                <w:lang w:val="pl-PL"/>
              </w:rPr>
              <w:t xml:space="preserve"> </w:t>
            </w:r>
            <w:r w:rsidRPr="002A59EC">
              <w:rPr>
                <w:rFonts w:asciiTheme="minorHAnsi" w:hAnsiTheme="minorHAnsi" w:cstheme="minorHAnsi"/>
                <w:spacing w:val="-2"/>
                <w:lang w:val="pl-PL"/>
              </w:rPr>
              <w:t>(poziomu</w:t>
            </w:r>
            <w:r w:rsidRPr="002A59EC">
              <w:rPr>
                <w:rFonts w:asciiTheme="minorHAnsi" w:hAnsiTheme="minorHAnsi" w:cstheme="minorHAnsi"/>
                <w:spacing w:val="-4"/>
                <w:lang w:val="pl-PL"/>
              </w:rPr>
              <w:t xml:space="preserve"> </w:t>
            </w:r>
            <w:r w:rsidRPr="002A59EC">
              <w:rPr>
                <w:rFonts w:asciiTheme="minorHAnsi" w:hAnsiTheme="minorHAnsi" w:cstheme="minorHAnsi"/>
                <w:spacing w:val="-2"/>
                <w:lang w:val="pl-PL"/>
              </w:rPr>
              <w:t>obciążenia</w:t>
            </w:r>
            <w:r w:rsidRPr="002A59EC">
              <w:rPr>
                <w:rFonts w:asciiTheme="minorHAnsi" w:hAnsiTheme="minorHAnsi" w:cstheme="minorHAnsi"/>
                <w:lang w:val="pl-PL"/>
              </w:rPr>
              <w:t xml:space="preserve"> </w:t>
            </w:r>
            <w:r w:rsidRPr="002A59EC">
              <w:rPr>
                <w:rFonts w:asciiTheme="minorHAnsi" w:hAnsiTheme="minorHAnsi" w:cstheme="minorHAnsi"/>
                <w:spacing w:val="-2"/>
                <w:lang w:val="pl-PL"/>
              </w:rPr>
              <w:t>procesora),</w:t>
            </w:r>
            <w:r w:rsidRPr="002A59EC">
              <w:rPr>
                <w:rFonts w:asciiTheme="minorHAnsi" w:hAnsiTheme="minorHAnsi" w:cstheme="minorHAnsi"/>
                <w:spacing w:val="1"/>
                <w:lang w:val="pl-PL"/>
              </w:rPr>
              <w:t xml:space="preserve"> </w:t>
            </w:r>
            <w:r w:rsidRPr="002A59EC">
              <w:rPr>
                <w:rFonts w:asciiTheme="minorHAnsi" w:hAnsiTheme="minorHAnsi" w:cstheme="minorHAnsi"/>
                <w:spacing w:val="-2"/>
                <w:lang w:val="pl-PL"/>
              </w:rPr>
              <w:t>co</w:t>
            </w:r>
            <w:r w:rsidRPr="002A59EC">
              <w:rPr>
                <w:rFonts w:asciiTheme="minorHAnsi" w:hAnsiTheme="minorHAnsi" w:cstheme="minorHAnsi"/>
                <w:spacing w:val="3"/>
                <w:lang w:val="pl-PL"/>
              </w:rPr>
              <w:t xml:space="preserve"> </w:t>
            </w:r>
            <w:r w:rsidRPr="002A59EC">
              <w:rPr>
                <w:rFonts w:asciiTheme="minorHAnsi" w:hAnsiTheme="minorHAnsi" w:cstheme="minorHAnsi"/>
                <w:spacing w:val="-2"/>
                <w:lang w:val="pl-PL"/>
              </w:rPr>
              <w:t>jest</w:t>
            </w:r>
            <w:r w:rsidRPr="002A59EC">
              <w:rPr>
                <w:rFonts w:asciiTheme="minorHAnsi" w:hAnsiTheme="minorHAnsi" w:cstheme="minorHAnsi"/>
                <w:spacing w:val="2"/>
                <w:lang w:val="pl-PL"/>
              </w:rPr>
              <w:t xml:space="preserve"> </w:t>
            </w:r>
            <w:r w:rsidRPr="002A59EC">
              <w:rPr>
                <w:rFonts w:asciiTheme="minorHAnsi" w:hAnsiTheme="minorHAnsi" w:cstheme="minorHAnsi"/>
                <w:spacing w:val="-2"/>
                <w:lang w:val="pl-PL"/>
              </w:rPr>
              <w:t>potwierdzone</w:t>
            </w:r>
            <w:r w:rsidRPr="002A59EC">
              <w:rPr>
                <w:rFonts w:asciiTheme="minorHAnsi" w:hAnsiTheme="minorHAnsi" w:cstheme="minorHAnsi"/>
                <w:spacing w:val="1"/>
                <w:lang w:val="pl-PL"/>
              </w:rPr>
              <w:t xml:space="preserve"> </w:t>
            </w:r>
            <w:r w:rsidRPr="002A59EC">
              <w:rPr>
                <w:rFonts w:asciiTheme="minorHAnsi" w:hAnsiTheme="minorHAnsi" w:cstheme="minorHAnsi"/>
                <w:spacing w:val="-2"/>
                <w:lang w:val="pl-PL"/>
              </w:rPr>
              <w:t>w</w:t>
            </w:r>
            <w:r w:rsidRPr="002A59EC">
              <w:rPr>
                <w:rFonts w:asciiTheme="minorHAnsi" w:hAnsiTheme="minorHAnsi" w:cstheme="minorHAnsi"/>
                <w:spacing w:val="-1"/>
                <w:lang w:val="pl-PL"/>
              </w:rPr>
              <w:t xml:space="preserve"> </w:t>
            </w:r>
            <w:r w:rsidRPr="002A59EC">
              <w:rPr>
                <w:rFonts w:asciiTheme="minorHAnsi" w:hAnsiTheme="minorHAnsi" w:cstheme="minorHAnsi"/>
                <w:spacing w:val="-2"/>
                <w:lang w:val="pl-PL"/>
              </w:rPr>
              <w:t>ogólno</w:t>
            </w:r>
            <w:r w:rsidRPr="002A59EC">
              <w:rPr>
                <w:rFonts w:asciiTheme="minorHAnsi" w:hAnsiTheme="minorHAnsi" w:cstheme="minorHAnsi"/>
                <w:lang w:val="pl-PL"/>
              </w:rPr>
              <w:t>dostępnej</w:t>
            </w:r>
            <w:r w:rsidRPr="002A59EC">
              <w:rPr>
                <w:rFonts w:asciiTheme="minorHAnsi" w:hAnsiTheme="minorHAnsi" w:cstheme="minorHAnsi"/>
                <w:spacing w:val="-5"/>
                <w:lang w:val="pl-PL"/>
              </w:rPr>
              <w:t xml:space="preserve"> </w:t>
            </w:r>
            <w:r w:rsidRPr="002A59EC">
              <w:rPr>
                <w:rFonts w:asciiTheme="minorHAnsi" w:hAnsiTheme="minorHAnsi" w:cstheme="minorHAnsi"/>
                <w:spacing w:val="-2"/>
                <w:lang w:val="pl-PL"/>
              </w:rPr>
              <w:t>dokumentacji.</w:t>
            </w:r>
          </w:p>
        </w:tc>
      </w:tr>
      <w:tr w:rsidR="000E2E23" w:rsidRPr="002A59EC" w14:paraId="7EEAAC98" w14:textId="77777777" w:rsidTr="00FD5CD8">
        <w:trPr>
          <w:trHeight w:val="562"/>
        </w:trPr>
        <w:tc>
          <w:tcPr>
            <w:tcW w:w="500" w:type="dxa"/>
          </w:tcPr>
          <w:p w14:paraId="17605F23" w14:textId="71678B93"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46.</w:t>
            </w:r>
          </w:p>
        </w:tc>
        <w:tc>
          <w:tcPr>
            <w:tcW w:w="8221" w:type="dxa"/>
          </w:tcPr>
          <w:p w14:paraId="4E6CEA74" w14:textId="77777777" w:rsidR="000E2E23" w:rsidRPr="002A59EC" w:rsidRDefault="000E2E23" w:rsidP="000E2E23">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Istnieje</w:t>
            </w:r>
            <w:r w:rsidRPr="002A59EC">
              <w:rPr>
                <w:rFonts w:asciiTheme="minorHAnsi" w:hAnsiTheme="minorHAnsi" w:cstheme="minorHAnsi"/>
                <w:spacing w:val="45"/>
                <w:lang w:val="pl-PL"/>
              </w:rPr>
              <w:t xml:space="preserve"> </w:t>
            </w:r>
            <w:r w:rsidRPr="002A59EC">
              <w:rPr>
                <w:rFonts w:asciiTheme="minorHAnsi" w:hAnsiTheme="minorHAnsi" w:cstheme="minorHAnsi"/>
                <w:lang w:val="pl-PL"/>
              </w:rPr>
              <w:t>możliwość</w:t>
            </w:r>
            <w:r w:rsidRPr="002A59EC">
              <w:rPr>
                <w:rFonts w:asciiTheme="minorHAnsi" w:hAnsiTheme="minorHAnsi" w:cstheme="minorHAnsi"/>
                <w:spacing w:val="47"/>
                <w:lang w:val="pl-PL"/>
              </w:rPr>
              <w:t xml:space="preserve"> </w:t>
            </w:r>
            <w:r w:rsidRPr="002A59EC">
              <w:rPr>
                <w:rFonts w:asciiTheme="minorHAnsi" w:hAnsiTheme="minorHAnsi" w:cstheme="minorHAnsi"/>
                <w:lang w:val="pl-PL"/>
              </w:rPr>
              <w:t>zdefiniowania</w:t>
            </w:r>
            <w:r w:rsidRPr="002A59EC">
              <w:rPr>
                <w:rFonts w:asciiTheme="minorHAnsi" w:hAnsiTheme="minorHAnsi" w:cstheme="minorHAnsi"/>
                <w:spacing w:val="46"/>
                <w:lang w:val="pl-PL"/>
              </w:rPr>
              <w:t xml:space="preserve"> </w:t>
            </w:r>
            <w:r w:rsidRPr="002A59EC">
              <w:rPr>
                <w:rFonts w:asciiTheme="minorHAnsi" w:hAnsiTheme="minorHAnsi" w:cstheme="minorHAnsi"/>
                <w:lang w:val="pl-PL"/>
              </w:rPr>
              <w:t>harmonogramu</w:t>
            </w:r>
            <w:r w:rsidRPr="002A59EC">
              <w:rPr>
                <w:rFonts w:asciiTheme="minorHAnsi" w:hAnsiTheme="minorHAnsi" w:cstheme="minorHAnsi"/>
                <w:spacing w:val="49"/>
                <w:lang w:val="pl-PL"/>
              </w:rPr>
              <w:t xml:space="preserve"> </w:t>
            </w:r>
            <w:r w:rsidRPr="002A59EC">
              <w:rPr>
                <w:rFonts w:asciiTheme="minorHAnsi" w:hAnsiTheme="minorHAnsi" w:cstheme="minorHAnsi"/>
                <w:lang w:val="pl-PL"/>
              </w:rPr>
              <w:t>wg.</w:t>
            </w:r>
            <w:r w:rsidRPr="002A59EC">
              <w:rPr>
                <w:rFonts w:asciiTheme="minorHAnsi" w:hAnsiTheme="minorHAnsi" w:cstheme="minorHAnsi"/>
                <w:spacing w:val="46"/>
                <w:lang w:val="pl-PL"/>
              </w:rPr>
              <w:t xml:space="preserve"> </w:t>
            </w:r>
            <w:r w:rsidRPr="002A59EC">
              <w:rPr>
                <w:rFonts w:asciiTheme="minorHAnsi" w:hAnsiTheme="minorHAnsi" w:cstheme="minorHAnsi"/>
                <w:lang w:val="pl-PL"/>
              </w:rPr>
              <w:t>którego</w:t>
            </w:r>
            <w:r w:rsidRPr="002A59EC">
              <w:rPr>
                <w:rFonts w:asciiTheme="minorHAnsi" w:hAnsiTheme="minorHAnsi" w:cstheme="minorHAnsi"/>
                <w:spacing w:val="48"/>
                <w:lang w:val="pl-PL"/>
              </w:rPr>
              <w:t xml:space="preserve"> </w:t>
            </w:r>
            <w:r w:rsidRPr="002A59EC">
              <w:rPr>
                <w:rFonts w:asciiTheme="minorHAnsi" w:hAnsiTheme="minorHAnsi" w:cstheme="minorHAnsi"/>
                <w:lang w:val="pl-PL"/>
              </w:rPr>
              <w:t>wykonywany</w:t>
            </w:r>
            <w:r w:rsidRPr="002A59EC">
              <w:rPr>
                <w:rFonts w:asciiTheme="minorHAnsi" w:hAnsiTheme="minorHAnsi" w:cstheme="minorHAnsi"/>
                <w:spacing w:val="47"/>
                <w:lang w:val="pl-PL"/>
              </w:rPr>
              <w:t xml:space="preserve"> </w:t>
            </w:r>
            <w:r w:rsidRPr="002A59EC">
              <w:rPr>
                <w:rFonts w:asciiTheme="minorHAnsi" w:hAnsiTheme="minorHAnsi" w:cstheme="minorHAnsi"/>
                <w:lang w:val="pl-PL"/>
              </w:rPr>
              <w:t>jest</w:t>
            </w:r>
            <w:r w:rsidRPr="002A59EC">
              <w:rPr>
                <w:rFonts w:asciiTheme="minorHAnsi" w:hAnsiTheme="minorHAnsi" w:cstheme="minorHAnsi"/>
                <w:spacing w:val="48"/>
                <w:lang w:val="pl-PL"/>
              </w:rPr>
              <w:t xml:space="preserve"> </w:t>
            </w:r>
            <w:r w:rsidRPr="002A59EC">
              <w:rPr>
                <w:rFonts w:asciiTheme="minorHAnsi" w:hAnsiTheme="minorHAnsi" w:cstheme="minorHAnsi"/>
                <w:spacing w:val="-2"/>
                <w:lang w:val="pl-PL"/>
              </w:rPr>
              <w:t>proces</w:t>
            </w:r>
          </w:p>
          <w:p w14:paraId="672E867F" w14:textId="436B37FC" w:rsidR="000E2E23" w:rsidRPr="002A59EC" w:rsidRDefault="000E2E23" w:rsidP="000E2E23">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usuwania</w:t>
            </w:r>
            <w:r w:rsidRPr="002A59EC">
              <w:rPr>
                <w:rFonts w:asciiTheme="minorHAnsi" w:hAnsiTheme="minorHAnsi" w:cstheme="minorHAnsi"/>
                <w:spacing w:val="26"/>
                <w:lang w:val="pl-PL"/>
              </w:rPr>
              <w:t xml:space="preserve"> </w:t>
            </w:r>
            <w:r w:rsidRPr="002A59EC">
              <w:rPr>
                <w:rFonts w:asciiTheme="minorHAnsi" w:hAnsiTheme="minorHAnsi" w:cstheme="minorHAnsi"/>
                <w:lang w:val="pl-PL"/>
              </w:rPr>
              <w:t>przeterminowanych</w:t>
            </w:r>
            <w:r w:rsidRPr="002A59EC">
              <w:rPr>
                <w:rFonts w:asciiTheme="minorHAnsi" w:hAnsiTheme="minorHAnsi" w:cstheme="minorHAnsi"/>
                <w:spacing w:val="26"/>
                <w:lang w:val="pl-PL"/>
              </w:rPr>
              <w:t xml:space="preserve"> </w:t>
            </w:r>
            <w:r w:rsidRPr="002A59EC">
              <w:rPr>
                <w:rFonts w:asciiTheme="minorHAnsi" w:hAnsiTheme="minorHAnsi" w:cstheme="minorHAnsi"/>
                <w:lang w:val="pl-PL"/>
              </w:rPr>
              <w:t>danych</w:t>
            </w:r>
            <w:r w:rsidRPr="002A59EC">
              <w:rPr>
                <w:rFonts w:asciiTheme="minorHAnsi" w:hAnsiTheme="minorHAnsi" w:cstheme="minorHAnsi"/>
                <w:spacing w:val="26"/>
                <w:lang w:val="pl-PL"/>
              </w:rPr>
              <w:t xml:space="preserve"> </w:t>
            </w:r>
            <w:r w:rsidRPr="002A59EC">
              <w:rPr>
                <w:rFonts w:asciiTheme="minorHAnsi" w:hAnsiTheme="minorHAnsi" w:cstheme="minorHAnsi"/>
                <w:lang w:val="pl-PL"/>
              </w:rPr>
              <w:t>(czyszczenia),</w:t>
            </w:r>
            <w:r w:rsidRPr="002A59EC">
              <w:rPr>
                <w:rFonts w:asciiTheme="minorHAnsi" w:hAnsiTheme="minorHAnsi" w:cstheme="minorHAnsi"/>
                <w:spacing w:val="25"/>
                <w:lang w:val="pl-PL"/>
              </w:rPr>
              <w:t xml:space="preserve"> </w:t>
            </w:r>
            <w:r w:rsidRPr="002A59EC">
              <w:rPr>
                <w:rFonts w:asciiTheme="minorHAnsi" w:hAnsiTheme="minorHAnsi" w:cstheme="minorHAnsi"/>
                <w:lang w:val="pl-PL"/>
              </w:rPr>
              <w:t>realizowany</w:t>
            </w:r>
            <w:r w:rsidRPr="002A59EC">
              <w:rPr>
                <w:rFonts w:asciiTheme="minorHAnsi" w:hAnsiTheme="minorHAnsi" w:cstheme="minorHAnsi"/>
                <w:spacing w:val="27"/>
                <w:lang w:val="pl-PL"/>
              </w:rPr>
              <w:t xml:space="preserve"> </w:t>
            </w:r>
            <w:r w:rsidRPr="002A59EC">
              <w:rPr>
                <w:rFonts w:asciiTheme="minorHAnsi" w:hAnsiTheme="minorHAnsi" w:cstheme="minorHAnsi"/>
                <w:lang w:val="pl-PL"/>
              </w:rPr>
              <w:t>równolegle</w:t>
            </w:r>
            <w:r w:rsidRPr="002A59EC">
              <w:rPr>
                <w:rFonts w:asciiTheme="minorHAnsi" w:hAnsiTheme="minorHAnsi" w:cstheme="minorHAnsi"/>
                <w:spacing w:val="27"/>
                <w:lang w:val="pl-PL"/>
              </w:rPr>
              <w:t xml:space="preserve"> </w:t>
            </w:r>
            <w:r w:rsidRPr="002A59EC">
              <w:rPr>
                <w:rFonts w:asciiTheme="minorHAnsi" w:hAnsiTheme="minorHAnsi" w:cstheme="minorHAnsi"/>
                <w:lang w:val="pl-PL"/>
              </w:rPr>
              <w:t>z</w:t>
            </w:r>
            <w:r w:rsidRPr="002A59EC">
              <w:rPr>
                <w:rFonts w:asciiTheme="minorHAnsi" w:hAnsiTheme="minorHAnsi" w:cstheme="minorHAnsi"/>
                <w:spacing w:val="24"/>
                <w:lang w:val="pl-PL"/>
              </w:rPr>
              <w:t xml:space="preserve"> </w:t>
            </w:r>
            <w:r w:rsidRPr="002A59EC">
              <w:rPr>
                <w:rFonts w:asciiTheme="minorHAnsi" w:hAnsiTheme="minorHAnsi" w:cstheme="minorHAnsi"/>
                <w:lang w:val="pl-PL"/>
              </w:rPr>
              <w:t xml:space="preserve">procesami </w:t>
            </w:r>
            <w:r w:rsidRPr="002A59EC">
              <w:rPr>
                <w:rFonts w:asciiTheme="minorHAnsi" w:hAnsiTheme="minorHAnsi" w:cstheme="minorHAnsi"/>
                <w:spacing w:val="-2"/>
                <w:lang w:val="pl-PL"/>
              </w:rPr>
              <w:t>backup/</w:t>
            </w:r>
            <w:proofErr w:type="spellStart"/>
            <w:r w:rsidRPr="002A59EC">
              <w:rPr>
                <w:rFonts w:asciiTheme="minorHAnsi" w:hAnsiTheme="minorHAnsi" w:cstheme="minorHAnsi"/>
                <w:spacing w:val="-2"/>
                <w:lang w:val="pl-PL"/>
              </w:rPr>
              <w:t>restore</w:t>
            </w:r>
            <w:proofErr w:type="spellEnd"/>
            <w:r w:rsidRPr="002A59EC">
              <w:rPr>
                <w:rFonts w:asciiTheme="minorHAnsi" w:hAnsiTheme="minorHAnsi" w:cstheme="minorHAnsi"/>
                <w:spacing w:val="-2"/>
                <w:lang w:val="pl-PL"/>
              </w:rPr>
              <w:t>/</w:t>
            </w:r>
            <w:proofErr w:type="spellStart"/>
            <w:r w:rsidRPr="002A59EC">
              <w:rPr>
                <w:rFonts w:asciiTheme="minorHAnsi" w:hAnsiTheme="minorHAnsi" w:cstheme="minorHAnsi"/>
                <w:spacing w:val="-2"/>
                <w:lang w:val="pl-PL"/>
              </w:rPr>
              <w:t>replication</w:t>
            </w:r>
            <w:proofErr w:type="spellEnd"/>
            <w:r w:rsidRPr="002A59EC">
              <w:rPr>
                <w:rFonts w:asciiTheme="minorHAnsi" w:hAnsiTheme="minorHAnsi" w:cstheme="minorHAnsi"/>
                <w:spacing w:val="-2"/>
                <w:lang w:val="pl-PL"/>
              </w:rPr>
              <w:t>.</w:t>
            </w:r>
          </w:p>
        </w:tc>
      </w:tr>
      <w:tr w:rsidR="000E2E23" w:rsidRPr="002A59EC" w14:paraId="5F6F6675" w14:textId="77777777" w:rsidTr="00FD5CD8">
        <w:trPr>
          <w:trHeight w:val="562"/>
        </w:trPr>
        <w:tc>
          <w:tcPr>
            <w:tcW w:w="500" w:type="dxa"/>
          </w:tcPr>
          <w:p w14:paraId="58D8AE42" w14:textId="3BD5D2D3"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47.</w:t>
            </w:r>
          </w:p>
        </w:tc>
        <w:tc>
          <w:tcPr>
            <w:tcW w:w="8221" w:type="dxa"/>
          </w:tcPr>
          <w:p w14:paraId="7CC68023" w14:textId="77777777" w:rsidR="000E2E23" w:rsidRPr="002A59EC" w:rsidRDefault="000E2E23" w:rsidP="000E2E23">
            <w:pPr>
              <w:pStyle w:val="TableParagraph"/>
              <w:ind w:right="92"/>
              <w:jc w:val="both"/>
              <w:rPr>
                <w:rFonts w:asciiTheme="minorHAnsi" w:hAnsiTheme="minorHAnsi" w:cstheme="minorHAnsi"/>
                <w:lang w:val="pl-PL"/>
              </w:rPr>
            </w:pPr>
            <w:r w:rsidRPr="002A59EC">
              <w:rPr>
                <w:rFonts w:asciiTheme="minorHAnsi" w:hAnsiTheme="minorHAnsi" w:cstheme="minorHAnsi"/>
                <w:lang w:val="pl-PL"/>
              </w:rPr>
              <w:t xml:space="preserve">Standardowa częstotliwość usuwania przeterminowanych danych (czyszczenie) nie jest większa niż 1 raz na tydzień - minimalizując czas, w którym backupy/odtworzenia narażone </w:t>
            </w:r>
            <w:r w:rsidRPr="002A59EC">
              <w:rPr>
                <w:rFonts w:asciiTheme="minorHAnsi" w:hAnsiTheme="minorHAnsi" w:cstheme="minorHAnsi"/>
                <w:spacing w:val="-2"/>
                <w:lang w:val="pl-PL"/>
              </w:rPr>
              <w:t>są</w:t>
            </w:r>
            <w:r w:rsidRPr="002A59EC">
              <w:rPr>
                <w:rFonts w:asciiTheme="minorHAnsi" w:hAnsiTheme="minorHAnsi" w:cstheme="minorHAnsi"/>
                <w:spacing w:val="-3"/>
                <w:lang w:val="pl-PL"/>
              </w:rPr>
              <w:t xml:space="preserve"> </w:t>
            </w:r>
            <w:r w:rsidRPr="002A59EC">
              <w:rPr>
                <w:rFonts w:asciiTheme="minorHAnsi" w:hAnsiTheme="minorHAnsi" w:cstheme="minorHAnsi"/>
                <w:spacing w:val="-2"/>
                <w:lang w:val="pl-PL"/>
              </w:rPr>
              <w:t>na spowolnienie</w:t>
            </w:r>
            <w:r w:rsidRPr="002A59EC">
              <w:rPr>
                <w:rFonts w:asciiTheme="minorHAnsi" w:hAnsiTheme="minorHAnsi" w:cstheme="minorHAnsi"/>
                <w:spacing w:val="1"/>
                <w:lang w:val="pl-PL"/>
              </w:rPr>
              <w:t xml:space="preserve"> </w:t>
            </w:r>
            <w:r w:rsidRPr="002A59EC">
              <w:rPr>
                <w:rFonts w:asciiTheme="minorHAnsi" w:hAnsiTheme="minorHAnsi" w:cstheme="minorHAnsi"/>
                <w:spacing w:val="-2"/>
                <w:lang w:val="pl-PL"/>
              </w:rPr>
              <w:t>(co</w:t>
            </w:r>
            <w:r w:rsidRPr="002A59EC">
              <w:rPr>
                <w:rFonts w:asciiTheme="minorHAnsi" w:hAnsiTheme="minorHAnsi" w:cstheme="minorHAnsi"/>
                <w:lang w:val="pl-PL"/>
              </w:rPr>
              <w:t xml:space="preserve"> </w:t>
            </w:r>
            <w:r w:rsidRPr="002A59EC">
              <w:rPr>
                <w:rFonts w:asciiTheme="minorHAnsi" w:hAnsiTheme="minorHAnsi" w:cstheme="minorHAnsi"/>
                <w:spacing w:val="-2"/>
                <w:lang w:val="pl-PL"/>
              </w:rPr>
              <w:t>jest</w:t>
            </w:r>
            <w:r w:rsidRPr="002A59EC">
              <w:rPr>
                <w:rFonts w:asciiTheme="minorHAnsi" w:hAnsiTheme="minorHAnsi" w:cstheme="minorHAnsi"/>
                <w:spacing w:val="-4"/>
                <w:lang w:val="pl-PL"/>
              </w:rPr>
              <w:t xml:space="preserve"> </w:t>
            </w:r>
            <w:r w:rsidRPr="002A59EC">
              <w:rPr>
                <w:rFonts w:asciiTheme="minorHAnsi" w:hAnsiTheme="minorHAnsi" w:cstheme="minorHAnsi"/>
                <w:spacing w:val="-2"/>
                <w:lang w:val="pl-PL"/>
              </w:rPr>
              <w:t>potwierdzone</w:t>
            </w:r>
            <w:r w:rsidRPr="002A59EC">
              <w:rPr>
                <w:rFonts w:asciiTheme="minorHAnsi" w:hAnsiTheme="minorHAnsi" w:cstheme="minorHAnsi"/>
                <w:lang w:val="pl-PL"/>
              </w:rPr>
              <w:t xml:space="preserve"> </w:t>
            </w:r>
            <w:r w:rsidRPr="002A59EC">
              <w:rPr>
                <w:rFonts w:asciiTheme="minorHAnsi" w:hAnsiTheme="minorHAnsi" w:cstheme="minorHAnsi"/>
                <w:spacing w:val="-2"/>
                <w:lang w:val="pl-PL"/>
              </w:rPr>
              <w:t>na podstawie</w:t>
            </w:r>
            <w:r w:rsidRPr="002A59EC">
              <w:rPr>
                <w:rFonts w:asciiTheme="minorHAnsi" w:hAnsiTheme="minorHAnsi" w:cstheme="minorHAnsi"/>
                <w:spacing w:val="-1"/>
                <w:lang w:val="pl-PL"/>
              </w:rPr>
              <w:t xml:space="preserve"> </w:t>
            </w:r>
            <w:r w:rsidRPr="002A59EC">
              <w:rPr>
                <w:rFonts w:asciiTheme="minorHAnsi" w:hAnsiTheme="minorHAnsi" w:cstheme="minorHAnsi"/>
                <w:spacing w:val="-2"/>
                <w:lang w:val="pl-PL"/>
              </w:rPr>
              <w:t>dokumentacji</w:t>
            </w:r>
            <w:r w:rsidRPr="002A59EC">
              <w:rPr>
                <w:rFonts w:asciiTheme="minorHAnsi" w:hAnsiTheme="minorHAnsi" w:cstheme="minorHAnsi"/>
                <w:spacing w:val="-3"/>
                <w:lang w:val="pl-PL"/>
              </w:rPr>
              <w:t xml:space="preserve"> </w:t>
            </w:r>
            <w:r w:rsidRPr="002A59EC">
              <w:rPr>
                <w:rFonts w:asciiTheme="minorHAnsi" w:hAnsiTheme="minorHAnsi" w:cstheme="minorHAnsi"/>
                <w:spacing w:val="-2"/>
                <w:lang w:val="pl-PL"/>
              </w:rPr>
              <w:t>typu DOBRE</w:t>
            </w:r>
            <w:r w:rsidRPr="002A59EC">
              <w:rPr>
                <w:rFonts w:asciiTheme="minorHAnsi" w:hAnsiTheme="minorHAnsi" w:cstheme="minorHAnsi"/>
                <w:spacing w:val="-1"/>
                <w:lang w:val="pl-PL"/>
              </w:rPr>
              <w:t xml:space="preserve"> </w:t>
            </w:r>
            <w:r w:rsidRPr="002A59EC">
              <w:rPr>
                <w:rFonts w:asciiTheme="minorHAnsi" w:hAnsiTheme="minorHAnsi" w:cstheme="minorHAnsi"/>
                <w:spacing w:val="-2"/>
                <w:lang w:val="pl-PL"/>
              </w:rPr>
              <w:t>PRAKTYKI</w:t>
            </w:r>
          </w:p>
          <w:p w14:paraId="0BA1F638" w14:textId="662EBE8A" w:rsidR="000E2E23" w:rsidRPr="002A59EC" w:rsidRDefault="000E2E23" w:rsidP="000E2E23">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publikowanej</w:t>
            </w:r>
            <w:r w:rsidRPr="002A59EC">
              <w:rPr>
                <w:rFonts w:asciiTheme="minorHAnsi" w:hAnsiTheme="minorHAnsi" w:cstheme="minorHAnsi"/>
                <w:spacing w:val="-8"/>
                <w:lang w:val="pl-PL"/>
              </w:rPr>
              <w:t xml:space="preserve"> </w:t>
            </w:r>
            <w:r w:rsidRPr="002A59EC">
              <w:rPr>
                <w:rFonts w:asciiTheme="minorHAnsi" w:hAnsiTheme="minorHAnsi" w:cstheme="minorHAnsi"/>
                <w:lang w:val="pl-PL"/>
              </w:rPr>
              <w:t>przez</w:t>
            </w:r>
            <w:r w:rsidRPr="002A59EC">
              <w:rPr>
                <w:rFonts w:asciiTheme="minorHAnsi" w:hAnsiTheme="minorHAnsi" w:cstheme="minorHAnsi"/>
                <w:spacing w:val="-5"/>
                <w:lang w:val="pl-PL"/>
              </w:rPr>
              <w:t xml:space="preserve"> </w:t>
            </w:r>
            <w:r w:rsidRPr="002A59EC">
              <w:rPr>
                <w:rFonts w:asciiTheme="minorHAnsi" w:hAnsiTheme="minorHAnsi" w:cstheme="minorHAnsi"/>
                <w:spacing w:val="-2"/>
                <w:lang w:val="pl-PL"/>
              </w:rPr>
              <w:t>producenta).</w:t>
            </w:r>
          </w:p>
        </w:tc>
      </w:tr>
      <w:tr w:rsidR="000E2E23" w:rsidRPr="002A59EC" w14:paraId="1DAB2324" w14:textId="77777777" w:rsidTr="00FD5CD8">
        <w:trPr>
          <w:trHeight w:val="562"/>
        </w:trPr>
        <w:tc>
          <w:tcPr>
            <w:tcW w:w="500" w:type="dxa"/>
          </w:tcPr>
          <w:p w14:paraId="77080C55" w14:textId="6CECBB01" w:rsidR="000E2E23" w:rsidRPr="002A59EC" w:rsidRDefault="000E2E23" w:rsidP="000E2E23">
            <w:pPr>
              <w:pStyle w:val="TableParagraph"/>
              <w:spacing w:before="1"/>
              <w:ind w:left="110"/>
              <w:rPr>
                <w:rFonts w:asciiTheme="minorHAnsi" w:hAnsiTheme="minorHAnsi" w:cstheme="minorHAnsi"/>
                <w:spacing w:val="-5"/>
                <w:lang w:val="pl-PL"/>
              </w:rPr>
            </w:pPr>
            <w:r w:rsidRPr="002A59EC">
              <w:rPr>
                <w:rFonts w:asciiTheme="minorHAnsi" w:hAnsiTheme="minorHAnsi" w:cstheme="minorHAnsi"/>
                <w:spacing w:val="-5"/>
                <w:lang w:val="pl-PL"/>
              </w:rPr>
              <w:t>48.</w:t>
            </w:r>
          </w:p>
        </w:tc>
        <w:tc>
          <w:tcPr>
            <w:tcW w:w="8221" w:type="dxa"/>
          </w:tcPr>
          <w:p w14:paraId="329894B9" w14:textId="77777777" w:rsidR="000E2E23" w:rsidRPr="002A59EC" w:rsidRDefault="000E2E23" w:rsidP="000E2E23">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Urządzenie</w:t>
            </w:r>
            <w:r w:rsidRPr="002A59EC">
              <w:rPr>
                <w:rFonts w:asciiTheme="minorHAnsi" w:hAnsiTheme="minorHAnsi" w:cstheme="minorHAnsi"/>
                <w:spacing w:val="67"/>
                <w:w w:val="150"/>
                <w:lang w:val="pl-PL"/>
              </w:rPr>
              <w:t xml:space="preserve"> </w:t>
            </w:r>
            <w:r w:rsidRPr="002A59EC">
              <w:rPr>
                <w:rFonts w:asciiTheme="minorHAnsi" w:hAnsiTheme="minorHAnsi" w:cstheme="minorHAnsi"/>
                <w:lang w:val="pl-PL"/>
              </w:rPr>
              <w:t>umożliwia</w:t>
            </w:r>
            <w:r w:rsidRPr="002A59EC">
              <w:rPr>
                <w:rFonts w:asciiTheme="minorHAnsi" w:hAnsiTheme="minorHAnsi" w:cstheme="minorHAnsi"/>
                <w:spacing w:val="67"/>
                <w:w w:val="150"/>
                <w:lang w:val="pl-PL"/>
              </w:rPr>
              <w:t xml:space="preserve"> </w:t>
            </w:r>
            <w:r w:rsidRPr="002A59EC">
              <w:rPr>
                <w:rFonts w:asciiTheme="minorHAnsi" w:hAnsiTheme="minorHAnsi" w:cstheme="minorHAnsi"/>
                <w:lang w:val="pl-PL"/>
              </w:rPr>
              <w:t>systemowo</w:t>
            </w:r>
            <w:r w:rsidRPr="002A59EC">
              <w:rPr>
                <w:rFonts w:asciiTheme="minorHAnsi" w:hAnsiTheme="minorHAnsi" w:cstheme="minorHAnsi"/>
                <w:spacing w:val="64"/>
                <w:w w:val="150"/>
                <w:lang w:val="pl-PL"/>
              </w:rPr>
              <w:t xml:space="preserve"> </w:t>
            </w:r>
            <w:r w:rsidRPr="002A59EC">
              <w:rPr>
                <w:rFonts w:asciiTheme="minorHAnsi" w:hAnsiTheme="minorHAnsi" w:cstheme="minorHAnsi"/>
                <w:lang w:val="pl-PL"/>
              </w:rPr>
              <w:t>(wbudowana</w:t>
            </w:r>
            <w:r w:rsidRPr="002A59EC">
              <w:rPr>
                <w:rFonts w:asciiTheme="minorHAnsi" w:hAnsiTheme="minorHAnsi" w:cstheme="minorHAnsi"/>
                <w:spacing w:val="63"/>
                <w:w w:val="150"/>
                <w:lang w:val="pl-PL"/>
              </w:rPr>
              <w:t xml:space="preserve"> </w:t>
            </w:r>
            <w:r w:rsidRPr="002A59EC">
              <w:rPr>
                <w:rFonts w:asciiTheme="minorHAnsi" w:hAnsiTheme="minorHAnsi" w:cstheme="minorHAnsi"/>
                <w:lang w:val="pl-PL"/>
              </w:rPr>
              <w:t>funkcjonalność)</w:t>
            </w:r>
            <w:r w:rsidRPr="002A59EC">
              <w:rPr>
                <w:rFonts w:asciiTheme="minorHAnsi" w:hAnsiTheme="minorHAnsi" w:cstheme="minorHAnsi"/>
                <w:spacing w:val="64"/>
                <w:w w:val="150"/>
                <w:lang w:val="pl-PL"/>
              </w:rPr>
              <w:t xml:space="preserve"> </w:t>
            </w:r>
            <w:r w:rsidRPr="002A59EC">
              <w:rPr>
                <w:rFonts w:asciiTheme="minorHAnsi" w:hAnsiTheme="minorHAnsi" w:cstheme="minorHAnsi"/>
                <w:lang w:val="pl-PL"/>
              </w:rPr>
              <w:t>-</w:t>
            </w:r>
            <w:r w:rsidRPr="002A59EC">
              <w:rPr>
                <w:rFonts w:asciiTheme="minorHAnsi" w:hAnsiTheme="minorHAnsi" w:cstheme="minorHAnsi"/>
                <w:spacing w:val="66"/>
                <w:w w:val="150"/>
                <w:lang w:val="pl-PL"/>
              </w:rPr>
              <w:t xml:space="preserve"> </w:t>
            </w:r>
            <w:r w:rsidRPr="002A59EC">
              <w:rPr>
                <w:rFonts w:asciiTheme="minorHAnsi" w:hAnsiTheme="minorHAnsi" w:cstheme="minorHAnsi"/>
                <w:lang w:val="pl-PL"/>
              </w:rPr>
              <w:t>realizację</w:t>
            </w:r>
            <w:r w:rsidRPr="002A59EC">
              <w:rPr>
                <w:rFonts w:asciiTheme="minorHAnsi" w:hAnsiTheme="minorHAnsi" w:cstheme="minorHAnsi"/>
                <w:spacing w:val="65"/>
                <w:w w:val="150"/>
                <w:lang w:val="pl-PL"/>
              </w:rPr>
              <w:t xml:space="preserve"> </w:t>
            </w:r>
            <w:r w:rsidRPr="002A59EC">
              <w:rPr>
                <w:rFonts w:asciiTheme="minorHAnsi" w:hAnsiTheme="minorHAnsi" w:cstheme="minorHAnsi"/>
                <w:spacing w:val="-2"/>
                <w:lang w:val="pl-PL"/>
              </w:rPr>
              <w:t>procesu</w:t>
            </w:r>
          </w:p>
          <w:p w14:paraId="0ACE0BE6" w14:textId="228E4C2F" w:rsidR="000E2E23" w:rsidRPr="002A59EC" w:rsidRDefault="000E2E23" w:rsidP="000E2E23">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pierwszego</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czyszczenia</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dopiero</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po</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przekroczeniu</w:t>
            </w:r>
            <w:r w:rsidRPr="002A59EC">
              <w:rPr>
                <w:rFonts w:asciiTheme="minorHAnsi" w:hAnsiTheme="minorHAnsi" w:cstheme="minorHAnsi"/>
                <w:spacing w:val="-9"/>
                <w:lang w:val="pl-PL"/>
              </w:rPr>
              <w:t xml:space="preserve"> </w:t>
            </w:r>
            <w:r w:rsidRPr="002A59EC">
              <w:rPr>
                <w:rFonts w:asciiTheme="minorHAnsi" w:hAnsiTheme="minorHAnsi" w:cstheme="minorHAnsi"/>
                <w:lang w:val="pl-PL"/>
              </w:rPr>
              <w:t>75%</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zajętości</w:t>
            </w:r>
            <w:r w:rsidRPr="002A59EC">
              <w:rPr>
                <w:rFonts w:asciiTheme="minorHAnsi" w:hAnsiTheme="minorHAnsi" w:cstheme="minorHAnsi"/>
                <w:spacing w:val="-8"/>
                <w:lang w:val="pl-PL"/>
              </w:rPr>
              <w:t xml:space="preserve"> </w:t>
            </w:r>
            <w:r w:rsidRPr="002A59EC">
              <w:rPr>
                <w:rFonts w:asciiTheme="minorHAnsi" w:hAnsiTheme="minorHAnsi" w:cstheme="minorHAnsi"/>
                <w:lang w:val="pl-PL"/>
              </w:rPr>
              <w:t>oferowanej</w:t>
            </w:r>
            <w:r w:rsidRPr="002A59EC">
              <w:rPr>
                <w:rFonts w:asciiTheme="minorHAnsi" w:hAnsiTheme="minorHAnsi" w:cstheme="minorHAnsi"/>
                <w:spacing w:val="-8"/>
                <w:lang w:val="pl-PL"/>
              </w:rPr>
              <w:t xml:space="preserve"> </w:t>
            </w:r>
            <w:r w:rsidRPr="002A59EC">
              <w:rPr>
                <w:rFonts w:asciiTheme="minorHAnsi" w:hAnsiTheme="minorHAnsi" w:cstheme="minorHAnsi"/>
                <w:spacing w:val="-2"/>
                <w:lang w:val="pl-PL"/>
              </w:rPr>
              <w:t>przestrzeni.</w:t>
            </w:r>
          </w:p>
        </w:tc>
      </w:tr>
      <w:tr w:rsidR="000E2E23" w:rsidRPr="002A59EC" w14:paraId="110DE5CB" w14:textId="77777777" w:rsidTr="00FD5CD8">
        <w:trPr>
          <w:trHeight w:val="562"/>
        </w:trPr>
        <w:tc>
          <w:tcPr>
            <w:tcW w:w="500" w:type="dxa"/>
          </w:tcPr>
          <w:p w14:paraId="21C78B8E" w14:textId="3D8ED6EB" w:rsidR="000E2E23" w:rsidRPr="002A59EC" w:rsidRDefault="002A59EC" w:rsidP="000E2E23">
            <w:pPr>
              <w:pStyle w:val="TableParagraph"/>
              <w:spacing w:before="1"/>
              <w:ind w:left="110"/>
              <w:rPr>
                <w:rFonts w:asciiTheme="minorHAnsi" w:hAnsiTheme="minorHAnsi" w:cstheme="minorHAnsi"/>
                <w:spacing w:val="-5"/>
                <w:lang w:val="pl-PL"/>
              </w:rPr>
            </w:pPr>
            <w:r>
              <w:rPr>
                <w:rFonts w:asciiTheme="minorHAnsi" w:hAnsiTheme="minorHAnsi" w:cstheme="minorHAnsi"/>
                <w:spacing w:val="-5"/>
                <w:lang w:val="pl-PL"/>
              </w:rPr>
              <w:t>49.</w:t>
            </w:r>
          </w:p>
        </w:tc>
        <w:tc>
          <w:tcPr>
            <w:tcW w:w="8221" w:type="dxa"/>
          </w:tcPr>
          <w:p w14:paraId="3C5978B6" w14:textId="77777777" w:rsidR="002A59EC" w:rsidRPr="002A59EC" w:rsidRDefault="002A59EC" w:rsidP="002A59EC">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Urządzenie</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ma</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możliwość</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zarządzania</w:t>
            </w:r>
            <w:r w:rsidRPr="002A59EC">
              <w:rPr>
                <w:rFonts w:asciiTheme="minorHAnsi" w:hAnsiTheme="minorHAnsi" w:cstheme="minorHAnsi"/>
                <w:spacing w:val="-4"/>
                <w:lang w:val="pl-PL"/>
              </w:rPr>
              <w:t xml:space="preserve"> </w:t>
            </w:r>
            <w:r w:rsidRPr="002A59EC">
              <w:rPr>
                <w:rFonts w:asciiTheme="minorHAnsi" w:hAnsiTheme="minorHAnsi" w:cstheme="minorHAnsi"/>
                <w:spacing w:val="-2"/>
                <w:lang w:val="pl-PL"/>
              </w:rPr>
              <w:t>poprzez</w:t>
            </w:r>
          </w:p>
          <w:p w14:paraId="602C376C" w14:textId="77777777" w:rsidR="002A59EC" w:rsidRPr="002A59EC" w:rsidRDefault="002A59EC" w:rsidP="002A59EC">
            <w:pPr>
              <w:pStyle w:val="TableParagraph"/>
              <w:numPr>
                <w:ilvl w:val="0"/>
                <w:numId w:val="9"/>
              </w:numPr>
              <w:tabs>
                <w:tab w:val="left" w:pos="513"/>
              </w:tabs>
              <w:spacing w:line="279" w:lineRule="exact"/>
              <w:rPr>
                <w:rFonts w:asciiTheme="minorHAnsi" w:hAnsiTheme="minorHAnsi" w:cstheme="minorHAnsi"/>
                <w:lang w:val="pl-PL"/>
              </w:rPr>
            </w:pPr>
            <w:r w:rsidRPr="002A59EC">
              <w:rPr>
                <w:rFonts w:asciiTheme="minorHAnsi" w:hAnsiTheme="minorHAnsi" w:cstheme="minorHAnsi"/>
                <w:lang w:val="pl-PL"/>
              </w:rPr>
              <w:t>Interfejs</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graficzny</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dostępny</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z</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przeglądarki</w:t>
            </w:r>
            <w:r w:rsidRPr="002A59EC">
              <w:rPr>
                <w:rFonts w:asciiTheme="minorHAnsi" w:hAnsiTheme="minorHAnsi" w:cstheme="minorHAnsi"/>
                <w:spacing w:val="-6"/>
                <w:lang w:val="pl-PL"/>
              </w:rPr>
              <w:t xml:space="preserve"> </w:t>
            </w:r>
            <w:r w:rsidRPr="002A59EC">
              <w:rPr>
                <w:rFonts w:asciiTheme="minorHAnsi" w:hAnsiTheme="minorHAnsi" w:cstheme="minorHAnsi"/>
                <w:spacing w:val="-2"/>
                <w:lang w:val="pl-PL"/>
              </w:rPr>
              <w:t>internetowej</w:t>
            </w:r>
          </w:p>
          <w:p w14:paraId="7F418EBD" w14:textId="0B4B3B3D" w:rsidR="000E2E23" w:rsidRPr="002A59EC" w:rsidRDefault="002A59EC" w:rsidP="002A59EC">
            <w:pPr>
              <w:pStyle w:val="TableParagraph"/>
              <w:numPr>
                <w:ilvl w:val="0"/>
                <w:numId w:val="9"/>
              </w:numPr>
              <w:tabs>
                <w:tab w:val="left" w:pos="513"/>
              </w:tabs>
              <w:spacing w:line="279" w:lineRule="exact"/>
              <w:rPr>
                <w:rFonts w:asciiTheme="minorHAnsi" w:hAnsiTheme="minorHAnsi" w:cstheme="minorHAnsi"/>
                <w:lang w:val="pl-PL"/>
              </w:rPr>
            </w:pPr>
            <w:r w:rsidRPr="002A59EC">
              <w:rPr>
                <w:rFonts w:asciiTheme="minorHAnsi" w:hAnsiTheme="minorHAnsi" w:cstheme="minorHAnsi"/>
                <w:lang w:val="pl-PL"/>
              </w:rPr>
              <w:t>Poprzez</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linię</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komend</w:t>
            </w:r>
            <w:r w:rsidRPr="002A59EC">
              <w:rPr>
                <w:rFonts w:asciiTheme="minorHAnsi" w:hAnsiTheme="minorHAnsi" w:cstheme="minorHAnsi"/>
                <w:spacing w:val="-6"/>
                <w:lang w:val="pl-PL"/>
              </w:rPr>
              <w:t xml:space="preserve"> </w:t>
            </w:r>
            <w:r w:rsidRPr="002A59EC">
              <w:rPr>
                <w:rFonts w:asciiTheme="minorHAnsi" w:hAnsiTheme="minorHAnsi" w:cstheme="minorHAnsi"/>
                <w:lang w:val="pl-PL"/>
              </w:rPr>
              <w:t>(CLI)</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dostępną</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z</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poziomu</w:t>
            </w:r>
            <w:r w:rsidRPr="002A59EC">
              <w:rPr>
                <w:rFonts w:asciiTheme="minorHAnsi" w:hAnsiTheme="minorHAnsi" w:cstheme="minorHAnsi"/>
                <w:spacing w:val="-4"/>
                <w:lang w:val="pl-PL"/>
              </w:rPr>
              <w:t xml:space="preserve"> </w:t>
            </w:r>
            <w:proofErr w:type="spellStart"/>
            <w:r w:rsidRPr="002A59EC">
              <w:rPr>
                <w:rFonts w:asciiTheme="minorHAnsi" w:hAnsiTheme="minorHAnsi" w:cstheme="minorHAnsi"/>
                <w:lang w:val="pl-PL"/>
              </w:rPr>
              <w:t>ssh</w:t>
            </w:r>
            <w:proofErr w:type="spellEnd"/>
            <w:r w:rsidRPr="002A59EC">
              <w:rPr>
                <w:rFonts w:asciiTheme="minorHAnsi" w:hAnsiTheme="minorHAnsi" w:cstheme="minorHAnsi"/>
                <w:spacing w:val="-7"/>
                <w:lang w:val="pl-PL"/>
              </w:rPr>
              <w:t xml:space="preserve"> </w:t>
            </w:r>
            <w:r w:rsidRPr="002A59EC">
              <w:rPr>
                <w:rFonts w:asciiTheme="minorHAnsi" w:hAnsiTheme="minorHAnsi" w:cstheme="minorHAnsi"/>
                <w:lang w:val="pl-PL"/>
              </w:rPr>
              <w:t>(</w:t>
            </w:r>
            <w:proofErr w:type="spellStart"/>
            <w:r w:rsidRPr="002A59EC">
              <w:rPr>
                <w:rFonts w:asciiTheme="minorHAnsi" w:hAnsiTheme="minorHAnsi" w:cstheme="minorHAnsi"/>
                <w:lang w:val="pl-PL"/>
              </w:rPr>
              <w:t>secure</w:t>
            </w:r>
            <w:proofErr w:type="spellEnd"/>
            <w:r w:rsidRPr="002A59EC">
              <w:rPr>
                <w:rFonts w:asciiTheme="minorHAnsi" w:hAnsiTheme="minorHAnsi" w:cstheme="minorHAnsi"/>
                <w:spacing w:val="-3"/>
                <w:lang w:val="pl-PL"/>
              </w:rPr>
              <w:t xml:space="preserve"> </w:t>
            </w:r>
            <w:proofErr w:type="spellStart"/>
            <w:r w:rsidRPr="002A59EC">
              <w:rPr>
                <w:rFonts w:asciiTheme="minorHAnsi" w:hAnsiTheme="minorHAnsi" w:cstheme="minorHAnsi"/>
                <w:spacing w:val="-2"/>
                <w:lang w:val="pl-PL"/>
              </w:rPr>
              <w:t>shell</w:t>
            </w:r>
            <w:proofErr w:type="spellEnd"/>
            <w:r w:rsidRPr="002A59EC">
              <w:rPr>
                <w:rFonts w:asciiTheme="minorHAnsi" w:hAnsiTheme="minorHAnsi" w:cstheme="minorHAnsi"/>
                <w:spacing w:val="-2"/>
                <w:lang w:val="pl-PL"/>
              </w:rPr>
              <w:t>)</w:t>
            </w:r>
          </w:p>
        </w:tc>
      </w:tr>
      <w:tr w:rsidR="002A59EC" w:rsidRPr="002A59EC" w14:paraId="3655CD2D" w14:textId="77777777" w:rsidTr="00FD5CD8">
        <w:trPr>
          <w:trHeight w:val="326"/>
        </w:trPr>
        <w:tc>
          <w:tcPr>
            <w:tcW w:w="500" w:type="dxa"/>
          </w:tcPr>
          <w:p w14:paraId="28DA6B63" w14:textId="0AC1B270" w:rsidR="002A59EC" w:rsidRPr="002A59EC" w:rsidRDefault="002A59EC" w:rsidP="002A59EC">
            <w:pPr>
              <w:pStyle w:val="TableParagraph"/>
              <w:spacing w:before="1"/>
              <w:ind w:left="110"/>
              <w:rPr>
                <w:rFonts w:asciiTheme="minorHAnsi" w:hAnsiTheme="minorHAnsi" w:cstheme="minorHAnsi"/>
                <w:spacing w:val="-5"/>
                <w:lang w:val="pl-PL"/>
              </w:rPr>
            </w:pPr>
            <w:r>
              <w:rPr>
                <w:rFonts w:asciiTheme="minorHAnsi" w:hAnsiTheme="minorHAnsi" w:cstheme="minorHAnsi"/>
                <w:spacing w:val="-5"/>
                <w:lang w:val="pl-PL"/>
              </w:rPr>
              <w:t>50.</w:t>
            </w:r>
          </w:p>
        </w:tc>
        <w:tc>
          <w:tcPr>
            <w:tcW w:w="8221" w:type="dxa"/>
          </w:tcPr>
          <w:p w14:paraId="5E567866" w14:textId="0D8AFC62" w:rsidR="002A59EC" w:rsidRPr="002A59EC" w:rsidRDefault="002A59EC" w:rsidP="002A59EC">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Oprogramowanie</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do</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zarządzania</w:t>
            </w:r>
            <w:r w:rsidRPr="002A59EC">
              <w:rPr>
                <w:rFonts w:asciiTheme="minorHAnsi" w:hAnsiTheme="minorHAnsi" w:cstheme="minorHAnsi"/>
                <w:spacing w:val="-5"/>
                <w:lang w:val="pl-PL"/>
              </w:rPr>
              <w:t xml:space="preserve"> </w:t>
            </w:r>
            <w:r w:rsidRPr="002A59EC">
              <w:rPr>
                <w:rFonts w:asciiTheme="minorHAnsi" w:hAnsiTheme="minorHAnsi" w:cstheme="minorHAnsi"/>
                <w:lang w:val="pl-PL"/>
              </w:rPr>
              <w:t>rezyduje</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na</w:t>
            </w:r>
            <w:r w:rsidRPr="002A59EC">
              <w:rPr>
                <w:rFonts w:asciiTheme="minorHAnsi" w:hAnsiTheme="minorHAnsi" w:cstheme="minorHAnsi"/>
                <w:spacing w:val="-7"/>
                <w:lang w:val="pl-PL"/>
              </w:rPr>
              <w:t xml:space="preserve"> </w:t>
            </w:r>
            <w:r w:rsidRPr="002A59EC">
              <w:rPr>
                <w:rFonts w:asciiTheme="minorHAnsi" w:hAnsiTheme="minorHAnsi" w:cstheme="minorHAnsi"/>
                <w:lang w:val="pl-PL"/>
              </w:rPr>
              <w:t>oferowanym</w:t>
            </w:r>
            <w:r w:rsidRPr="002A59EC">
              <w:rPr>
                <w:rFonts w:asciiTheme="minorHAnsi" w:hAnsiTheme="minorHAnsi" w:cstheme="minorHAnsi"/>
                <w:spacing w:val="-4"/>
                <w:lang w:val="pl-PL"/>
              </w:rPr>
              <w:t xml:space="preserve"> </w:t>
            </w:r>
            <w:r w:rsidRPr="002A59EC">
              <w:rPr>
                <w:rFonts w:asciiTheme="minorHAnsi" w:hAnsiTheme="minorHAnsi" w:cstheme="minorHAnsi"/>
                <w:lang w:val="pl-PL"/>
              </w:rPr>
              <w:t>urządzeniu</w:t>
            </w:r>
            <w:r w:rsidRPr="002A59EC">
              <w:rPr>
                <w:rFonts w:asciiTheme="minorHAnsi" w:hAnsiTheme="minorHAnsi" w:cstheme="minorHAnsi"/>
                <w:spacing w:val="-4"/>
                <w:lang w:val="pl-PL"/>
              </w:rPr>
              <w:t xml:space="preserve"> </w:t>
            </w:r>
            <w:proofErr w:type="spellStart"/>
            <w:r w:rsidRPr="002A59EC">
              <w:rPr>
                <w:rFonts w:asciiTheme="minorHAnsi" w:hAnsiTheme="minorHAnsi" w:cstheme="minorHAnsi"/>
                <w:spacing w:val="-2"/>
                <w:lang w:val="pl-PL"/>
              </w:rPr>
              <w:t>deduplikacyjnym</w:t>
            </w:r>
            <w:proofErr w:type="spellEnd"/>
            <w:r w:rsidRPr="002A59EC">
              <w:rPr>
                <w:rFonts w:asciiTheme="minorHAnsi" w:hAnsiTheme="minorHAnsi" w:cstheme="minorHAnsi"/>
                <w:spacing w:val="-2"/>
                <w:lang w:val="pl-PL"/>
              </w:rPr>
              <w:t>.</w:t>
            </w:r>
          </w:p>
        </w:tc>
      </w:tr>
      <w:tr w:rsidR="002A59EC" w:rsidRPr="002A59EC" w14:paraId="4E17EC2E" w14:textId="77777777" w:rsidTr="00FD5CD8">
        <w:trPr>
          <w:trHeight w:val="562"/>
        </w:trPr>
        <w:tc>
          <w:tcPr>
            <w:tcW w:w="500" w:type="dxa"/>
          </w:tcPr>
          <w:p w14:paraId="4B583B8C" w14:textId="7CBEAFAC" w:rsidR="002A59EC" w:rsidRPr="002A59EC" w:rsidRDefault="002A59EC" w:rsidP="002A59EC">
            <w:pPr>
              <w:pStyle w:val="TableParagraph"/>
              <w:spacing w:before="1"/>
              <w:ind w:left="110"/>
              <w:rPr>
                <w:rFonts w:asciiTheme="minorHAnsi" w:hAnsiTheme="minorHAnsi" w:cstheme="minorHAnsi"/>
                <w:spacing w:val="-5"/>
                <w:lang w:val="pl-PL"/>
              </w:rPr>
            </w:pPr>
            <w:r>
              <w:rPr>
                <w:rFonts w:asciiTheme="minorHAnsi" w:hAnsiTheme="minorHAnsi" w:cstheme="minorHAnsi"/>
                <w:spacing w:val="-5"/>
                <w:lang w:val="pl-PL"/>
              </w:rPr>
              <w:t>51.</w:t>
            </w:r>
          </w:p>
        </w:tc>
        <w:tc>
          <w:tcPr>
            <w:tcW w:w="8221" w:type="dxa"/>
          </w:tcPr>
          <w:p w14:paraId="46D2B3A3" w14:textId="77777777" w:rsidR="002A59EC" w:rsidRPr="002A59EC" w:rsidRDefault="002A59EC" w:rsidP="002A59EC">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Oferowane</w:t>
            </w:r>
            <w:r w:rsidRPr="002A59EC">
              <w:rPr>
                <w:rFonts w:asciiTheme="minorHAnsi" w:hAnsiTheme="minorHAnsi" w:cstheme="minorHAnsi"/>
                <w:spacing w:val="63"/>
                <w:lang w:val="pl-PL"/>
              </w:rPr>
              <w:t xml:space="preserve"> </w:t>
            </w:r>
            <w:r w:rsidRPr="002A59EC">
              <w:rPr>
                <w:rFonts w:asciiTheme="minorHAnsi" w:hAnsiTheme="minorHAnsi" w:cstheme="minorHAnsi"/>
                <w:lang w:val="pl-PL"/>
              </w:rPr>
              <w:t>urządzenie</w:t>
            </w:r>
            <w:r w:rsidRPr="002A59EC">
              <w:rPr>
                <w:rFonts w:asciiTheme="minorHAnsi" w:hAnsiTheme="minorHAnsi" w:cstheme="minorHAnsi"/>
                <w:spacing w:val="68"/>
                <w:lang w:val="pl-PL"/>
              </w:rPr>
              <w:t xml:space="preserve"> </w:t>
            </w:r>
            <w:r w:rsidRPr="002A59EC">
              <w:rPr>
                <w:rFonts w:asciiTheme="minorHAnsi" w:hAnsiTheme="minorHAnsi" w:cstheme="minorHAnsi"/>
                <w:lang w:val="pl-PL"/>
              </w:rPr>
              <w:t>ma</w:t>
            </w:r>
            <w:r w:rsidRPr="002A59EC">
              <w:rPr>
                <w:rFonts w:asciiTheme="minorHAnsi" w:hAnsiTheme="minorHAnsi" w:cstheme="minorHAnsi"/>
                <w:spacing w:val="65"/>
                <w:lang w:val="pl-PL"/>
              </w:rPr>
              <w:t xml:space="preserve"> </w:t>
            </w:r>
            <w:r w:rsidRPr="002A59EC">
              <w:rPr>
                <w:rFonts w:asciiTheme="minorHAnsi" w:hAnsiTheme="minorHAnsi" w:cstheme="minorHAnsi"/>
                <w:lang w:val="pl-PL"/>
              </w:rPr>
              <w:t>możliwość</w:t>
            </w:r>
            <w:r w:rsidRPr="002A59EC">
              <w:rPr>
                <w:rFonts w:asciiTheme="minorHAnsi" w:hAnsiTheme="minorHAnsi" w:cstheme="minorHAnsi"/>
                <w:spacing w:val="67"/>
                <w:lang w:val="pl-PL"/>
              </w:rPr>
              <w:t xml:space="preserve"> </w:t>
            </w:r>
            <w:r w:rsidRPr="002A59EC">
              <w:rPr>
                <w:rFonts w:asciiTheme="minorHAnsi" w:hAnsiTheme="minorHAnsi" w:cstheme="minorHAnsi"/>
                <w:lang w:val="pl-PL"/>
              </w:rPr>
              <w:t>sprawdzenia</w:t>
            </w:r>
            <w:r w:rsidRPr="002A59EC">
              <w:rPr>
                <w:rFonts w:asciiTheme="minorHAnsi" w:hAnsiTheme="minorHAnsi" w:cstheme="minorHAnsi"/>
                <w:spacing w:val="62"/>
                <w:lang w:val="pl-PL"/>
              </w:rPr>
              <w:t xml:space="preserve"> </w:t>
            </w:r>
            <w:r w:rsidRPr="002A59EC">
              <w:rPr>
                <w:rFonts w:asciiTheme="minorHAnsi" w:hAnsiTheme="minorHAnsi" w:cstheme="minorHAnsi"/>
                <w:lang w:val="pl-PL"/>
              </w:rPr>
              <w:t>pakietu</w:t>
            </w:r>
            <w:r w:rsidRPr="002A59EC">
              <w:rPr>
                <w:rFonts w:asciiTheme="minorHAnsi" w:hAnsiTheme="minorHAnsi" w:cstheme="minorHAnsi"/>
                <w:spacing w:val="66"/>
                <w:lang w:val="pl-PL"/>
              </w:rPr>
              <w:t xml:space="preserve"> </w:t>
            </w:r>
            <w:proofErr w:type="spellStart"/>
            <w:r w:rsidRPr="002A59EC">
              <w:rPr>
                <w:rFonts w:asciiTheme="minorHAnsi" w:hAnsiTheme="minorHAnsi" w:cstheme="minorHAnsi"/>
                <w:lang w:val="pl-PL"/>
              </w:rPr>
              <w:t>upgrade’ującego</w:t>
            </w:r>
            <w:proofErr w:type="spellEnd"/>
            <w:r w:rsidRPr="002A59EC">
              <w:rPr>
                <w:rFonts w:asciiTheme="minorHAnsi" w:hAnsiTheme="minorHAnsi" w:cstheme="minorHAnsi"/>
                <w:spacing w:val="65"/>
                <w:lang w:val="pl-PL"/>
              </w:rPr>
              <w:t xml:space="preserve"> </w:t>
            </w:r>
            <w:proofErr w:type="spellStart"/>
            <w:r w:rsidRPr="002A59EC">
              <w:rPr>
                <w:rFonts w:asciiTheme="minorHAnsi" w:hAnsiTheme="minorHAnsi" w:cstheme="minorHAnsi"/>
                <w:spacing w:val="-2"/>
                <w:lang w:val="pl-PL"/>
              </w:rPr>
              <w:t>firmware</w:t>
            </w:r>
            <w:proofErr w:type="spellEnd"/>
          </w:p>
          <w:p w14:paraId="1C425998" w14:textId="77777777" w:rsidR="002A59EC" w:rsidRPr="002A59EC" w:rsidRDefault="002A59EC" w:rsidP="002A59EC">
            <w:pPr>
              <w:pStyle w:val="TableParagraph"/>
              <w:rPr>
                <w:rFonts w:asciiTheme="minorHAnsi" w:hAnsiTheme="minorHAnsi" w:cstheme="minorHAnsi"/>
                <w:lang w:val="pl-PL"/>
              </w:rPr>
            </w:pPr>
            <w:r w:rsidRPr="002A59EC">
              <w:rPr>
                <w:rFonts w:asciiTheme="minorHAnsi" w:hAnsiTheme="minorHAnsi" w:cstheme="minorHAnsi"/>
                <w:lang w:val="pl-PL"/>
              </w:rPr>
              <w:t>urządzenia</w:t>
            </w:r>
            <w:r w:rsidRPr="002A59EC">
              <w:rPr>
                <w:rFonts w:asciiTheme="minorHAnsi" w:hAnsiTheme="minorHAnsi" w:cstheme="minorHAnsi"/>
                <w:spacing w:val="18"/>
                <w:lang w:val="pl-PL"/>
              </w:rPr>
              <w:t xml:space="preserve"> </w:t>
            </w:r>
            <w:r w:rsidRPr="002A59EC">
              <w:rPr>
                <w:rFonts w:asciiTheme="minorHAnsi" w:hAnsiTheme="minorHAnsi" w:cstheme="minorHAnsi"/>
                <w:lang w:val="pl-PL"/>
              </w:rPr>
              <w:t>(GUI</w:t>
            </w:r>
            <w:r w:rsidRPr="002A59EC">
              <w:rPr>
                <w:rFonts w:asciiTheme="minorHAnsi" w:hAnsiTheme="minorHAnsi" w:cstheme="minorHAnsi"/>
                <w:spacing w:val="18"/>
                <w:lang w:val="pl-PL"/>
              </w:rPr>
              <w:t xml:space="preserve"> </w:t>
            </w:r>
            <w:r w:rsidRPr="002A59EC">
              <w:rPr>
                <w:rFonts w:asciiTheme="minorHAnsi" w:hAnsiTheme="minorHAnsi" w:cstheme="minorHAnsi"/>
                <w:lang w:val="pl-PL"/>
              </w:rPr>
              <w:t>lub</w:t>
            </w:r>
            <w:r w:rsidRPr="002A59EC">
              <w:rPr>
                <w:rFonts w:asciiTheme="minorHAnsi" w:hAnsiTheme="minorHAnsi" w:cstheme="minorHAnsi"/>
                <w:spacing w:val="15"/>
                <w:lang w:val="pl-PL"/>
              </w:rPr>
              <w:t xml:space="preserve"> </w:t>
            </w:r>
            <w:r w:rsidRPr="002A59EC">
              <w:rPr>
                <w:rFonts w:asciiTheme="minorHAnsi" w:hAnsiTheme="minorHAnsi" w:cstheme="minorHAnsi"/>
                <w:lang w:val="pl-PL"/>
              </w:rPr>
              <w:t>CLI),</w:t>
            </w:r>
            <w:r w:rsidRPr="002A59EC">
              <w:rPr>
                <w:rFonts w:asciiTheme="minorHAnsi" w:hAnsiTheme="minorHAnsi" w:cstheme="minorHAnsi"/>
                <w:spacing w:val="17"/>
                <w:lang w:val="pl-PL"/>
              </w:rPr>
              <w:t xml:space="preserve"> </w:t>
            </w:r>
            <w:r w:rsidRPr="002A59EC">
              <w:rPr>
                <w:rFonts w:asciiTheme="minorHAnsi" w:hAnsiTheme="minorHAnsi" w:cstheme="minorHAnsi"/>
                <w:lang w:val="pl-PL"/>
              </w:rPr>
              <w:t>to</w:t>
            </w:r>
            <w:r w:rsidRPr="002A59EC">
              <w:rPr>
                <w:rFonts w:asciiTheme="minorHAnsi" w:hAnsiTheme="minorHAnsi" w:cstheme="minorHAnsi"/>
                <w:spacing w:val="20"/>
                <w:lang w:val="pl-PL"/>
              </w:rPr>
              <w:t xml:space="preserve"> </w:t>
            </w:r>
            <w:r w:rsidRPr="002A59EC">
              <w:rPr>
                <w:rFonts w:asciiTheme="minorHAnsi" w:hAnsiTheme="minorHAnsi" w:cstheme="minorHAnsi"/>
                <w:lang w:val="pl-PL"/>
              </w:rPr>
              <w:t>znaczy</w:t>
            </w:r>
            <w:r w:rsidRPr="002A59EC">
              <w:rPr>
                <w:rFonts w:asciiTheme="minorHAnsi" w:hAnsiTheme="minorHAnsi" w:cstheme="minorHAnsi"/>
                <w:spacing w:val="17"/>
                <w:lang w:val="pl-PL"/>
              </w:rPr>
              <w:t xml:space="preserve"> </w:t>
            </w:r>
            <w:r w:rsidRPr="002A59EC">
              <w:rPr>
                <w:rFonts w:asciiTheme="minorHAnsi" w:hAnsiTheme="minorHAnsi" w:cstheme="minorHAnsi"/>
                <w:lang w:val="pl-PL"/>
              </w:rPr>
              <w:t>sprawdzenia</w:t>
            </w:r>
            <w:r w:rsidRPr="002A59EC">
              <w:rPr>
                <w:rFonts w:asciiTheme="minorHAnsi" w:hAnsiTheme="minorHAnsi" w:cstheme="minorHAnsi"/>
                <w:spacing w:val="18"/>
                <w:lang w:val="pl-PL"/>
              </w:rPr>
              <w:t xml:space="preserve"> </w:t>
            </w:r>
            <w:r w:rsidRPr="002A59EC">
              <w:rPr>
                <w:rFonts w:asciiTheme="minorHAnsi" w:hAnsiTheme="minorHAnsi" w:cstheme="minorHAnsi"/>
                <w:lang w:val="pl-PL"/>
              </w:rPr>
              <w:t>czy</w:t>
            </w:r>
            <w:r w:rsidRPr="002A59EC">
              <w:rPr>
                <w:rFonts w:asciiTheme="minorHAnsi" w:hAnsiTheme="minorHAnsi" w:cstheme="minorHAnsi"/>
                <w:spacing w:val="17"/>
                <w:lang w:val="pl-PL"/>
              </w:rPr>
              <w:t xml:space="preserve"> </w:t>
            </w:r>
            <w:r w:rsidRPr="002A59EC">
              <w:rPr>
                <w:rFonts w:asciiTheme="minorHAnsi" w:hAnsiTheme="minorHAnsi" w:cstheme="minorHAnsi"/>
                <w:lang w:val="pl-PL"/>
              </w:rPr>
              <w:t>nowa</w:t>
            </w:r>
            <w:r w:rsidRPr="002A59EC">
              <w:rPr>
                <w:rFonts w:asciiTheme="minorHAnsi" w:hAnsiTheme="minorHAnsi" w:cstheme="minorHAnsi"/>
                <w:spacing w:val="18"/>
                <w:lang w:val="pl-PL"/>
              </w:rPr>
              <w:t xml:space="preserve"> </w:t>
            </w:r>
            <w:r w:rsidRPr="002A59EC">
              <w:rPr>
                <w:rFonts w:asciiTheme="minorHAnsi" w:hAnsiTheme="minorHAnsi" w:cstheme="minorHAnsi"/>
                <w:lang w:val="pl-PL"/>
              </w:rPr>
              <w:t>wersja</w:t>
            </w:r>
            <w:r w:rsidRPr="002A59EC">
              <w:rPr>
                <w:rFonts w:asciiTheme="minorHAnsi" w:hAnsiTheme="minorHAnsi" w:cstheme="minorHAnsi"/>
                <w:spacing w:val="16"/>
                <w:lang w:val="pl-PL"/>
              </w:rPr>
              <w:t xml:space="preserve"> </w:t>
            </w:r>
            <w:r w:rsidRPr="002A59EC">
              <w:rPr>
                <w:rFonts w:asciiTheme="minorHAnsi" w:hAnsiTheme="minorHAnsi" w:cstheme="minorHAnsi"/>
                <w:lang w:val="pl-PL"/>
              </w:rPr>
              <w:t>systemu</w:t>
            </w:r>
            <w:r w:rsidRPr="002A59EC">
              <w:rPr>
                <w:rFonts w:asciiTheme="minorHAnsi" w:hAnsiTheme="minorHAnsi" w:cstheme="minorHAnsi"/>
                <w:spacing w:val="18"/>
                <w:lang w:val="pl-PL"/>
              </w:rPr>
              <w:t xml:space="preserve"> </w:t>
            </w:r>
            <w:r w:rsidRPr="002A59EC">
              <w:rPr>
                <w:rFonts w:asciiTheme="minorHAnsi" w:hAnsiTheme="minorHAnsi" w:cstheme="minorHAnsi"/>
                <w:lang w:val="pl-PL"/>
              </w:rPr>
              <w:t>nie</w:t>
            </w:r>
            <w:r w:rsidRPr="002A59EC">
              <w:rPr>
                <w:rFonts w:asciiTheme="minorHAnsi" w:hAnsiTheme="minorHAnsi" w:cstheme="minorHAnsi"/>
                <w:spacing w:val="15"/>
                <w:lang w:val="pl-PL"/>
              </w:rPr>
              <w:t xml:space="preserve"> </w:t>
            </w:r>
            <w:r w:rsidRPr="002A59EC">
              <w:rPr>
                <w:rFonts w:asciiTheme="minorHAnsi" w:hAnsiTheme="minorHAnsi" w:cstheme="minorHAnsi"/>
                <w:spacing w:val="-2"/>
                <w:lang w:val="pl-PL"/>
              </w:rPr>
              <w:t>spowoduje</w:t>
            </w:r>
          </w:p>
          <w:p w14:paraId="12F14CB1" w14:textId="3873ECD8" w:rsidR="002A59EC" w:rsidRPr="002A59EC" w:rsidRDefault="002A59EC" w:rsidP="002A59EC">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problemów</w:t>
            </w:r>
            <w:r w:rsidRPr="002A59EC">
              <w:rPr>
                <w:rFonts w:asciiTheme="minorHAnsi" w:hAnsiTheme="minorHAnsi" w:cstheme="minorHAnsi"/>
                <w:spacing w:val="-3"/>
                <w:lang w:val="pl-PL"/>
              </w:rPr>
              <w:t xml:space="preserve"> </w:t>
            </w:r>
            <w:r w:rsidRPr="002A59EC">
              <w:rPr>
                <w:rFonts w:asciiTheme="minorHAnsi" w:hAnsiTheme="minorHAnsi" w:cstheme="minorHAnsi"/>
                <w:lang w:val="pl-PL"/>
              </w:rPr>
              <w:t>z</w:t>
            </w:r>
            <w:r w:rsidRPr="002A59EC">
              <w:rPr>
                <w:rFonts w:asciiTheme="minorHAnsi" w:hAnsiTheme="minorHAnsi" w:cstheme="minorHAnsi"/>
                <w:spacing w:val="-4"/>
                <w:lang w:val="pl-PL"/>
              </w:rPr>
              <w:t xml:space="preserve"> </w:t>
            </w:r>
            <w:r w:rsidRPr="002A59EC">
              <w:rPr>
                <w:rFonts w:asciiTheme="minorHAnsi" w:hAnsiTheme="minorHAnsi" w:cstheme="minorHAnsi"/>
                <w:spacing w:val="-2"/>
                <w:lang w:val="pl-PL"/>
              </w:rPr>
              <w:t>urządzeniem.</w:t>
            </w:r>
          </w:p>
        </w:tc>
      </w:tr>
      <w:tr w:rsidR="002A59EC" w:rsidRPr="002A59EC" w14:paraId="615A15F7" w14:textId="77777777" w:rsidTr="00FD5CD8">
        <w:trPr>
          <w:trHeight w:val="562"/>
        </w:trPr>
        <w:tc>
          <w:tcPr>
            <w:tcW w:w="500" w:type="dxa"/>
          </w:tcPr>
          <w:p w14:paraId="6A452F6D" w14:textId="232D4411" w:rsidR="002A59EC" w:rsidRPr="002A59EC" w:rsidRDefault="002A59EC" w:rsidP="002A59EC">
            <w:pPr>
              <w:pStyle w:val="TableParagraph"/>
              <w:spacing w:before="1"/>
              <w:ind w:left="110"/>
              <w:rPr>
                <w:rFonts w:asciiTheme="minorHAnsi" w:hAnsiTheme="minorHAnsi" w:cstheme="minorHAnsi"/>
                <w:spacing w:val="-5"/>
                <w:lang w:val="pl-PL"/>
              </w:rPr>
            </w:pPr>
            <w:r>
              <w:rPr>
                <w:rFonts w:asciiTheme="minorHAnsi" w:hAnsiTheme="minorHAnsi" w:cstheme="minorHAnsi"/>
                <w:spacing w:val="-5"/>
                <w:lang w:val="pl-PL"/>
              </w:rPr>
              <w:t>52.</w:t>
            </w:r>
          </w:p>
        </w:tc>
        <w:tc>
          <w:tcPr>
            <w:tcW w:w="8221" w:type="dxa"/>
          </w:tcPr>
          <w:p w14:paraId="5C5B0E93" w14:textId="77777777" w:rsidR="002A59EC" w:rsidRPr="002A59EC" w:rsidRDefault="002A59EC" w:rsidP="002A59EC">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Urządzenie</w:t>
            </w:r>
            <w:r w:rsidRPr="002A59EC">
              <w:rPr>
                <w:rFonts w:asciiTheme="minorHAnsi" w:hAnsiTheme="minorHAnsi" w:cstheme="minorHAnsi"/>
                <w:spacing w:val="57"/>
                <w:lang w:val="pl-PL"/>
              </w:rPr>
              <w:t xml:space="preserve"> </w:t>
            </w:r>
            <w:r w:rsidRPr="002A59EC">
              <w:rPr>
                <w:rFonts w:asciiTheme="minorHAnsi" w:hAnsiTheme="minorHAnsi" w:cstheme="minorHAnsi"/>
                <w:lang w:val="pl-PL"/>
              </w:rPr>
              <w:t>jest</w:t>
            </w:r>
            <w:r w:rsidRPr="002A59EC">
              <w:rPr>
                <w:rFonts w:asciiTheme="minorHAnsi" w:hAnsiTheme="minorHAnsi" w:cstheme="minorHAnsi"/>
                <w:spacing w:val="61"/>
                <w:lang w:val="pl-PL"/>
              </w:rPr>
              <w:t xml:space="preserve"> </w:t>
            </w:r>
            <w:r w:rsidRPr="002A59EC">
              <w:rPr>
                <w:rFonts w:asciiTheme="minorHAnsi" w:hAnsiTheme="minorHAnsi" w:cstheme="minorHAnsi"/>
                <w:lang w:val="pl-PL"/>
              </w:rPr>
              <w:t>rozwiązaniem</w:t>
            </w:r>
            <w:r w:rsidRPr="002A59EC">
              <w:rPr>
                <w:rFonts w:asciiTheme="minorHAnsi" w:hAnsiTheme="minorHAnsi" w:cstheme="minorHAnsi"/>
                <w:spacing w:val="58"/>
                <w:lang w:val="pl-PL"/>
              </w:rPr>
              <w:t xml:space="preserve"> </w:t>
            </w:r>
            <w:r w:rsidRPr="002A59EC">
              <w:rPr>
                <w:rFonts w:asciiTheme="minorHAnsi" w:hAnsiTheme="minorHAnsi" w:cstheme="minorHAnsi"/>
                <w:lang w:val="pl-PL"/>
              </w:rPr>
              <w:t>kompletnym,</w:t>
            </w:r>
            <w:r w:rsidRPr="002A59EC">
              <w:rPr>
                <w:rFonts w:asciiTheme="minorHAnsi" w:hAnsiTheme="minorHAnsi" w:cstheme="minorHAnsi"/>
                <w:spacing w:val="58"/>
                <w:lang w:val="pl-PL"/>
              </w:rPr>
              <w:t xml:space="preserve"> </w:t>
            </w:r>
            <w:proofErr w:type="spellStart"/>
            <w:r w:rsidRPr="002A59EC">
              <w:rPr>
                <w:rFonts w:asciiTheme="minorHAnsi" w:hAnsiTheme="minorHAnsi" w:cstheme="minorHAnsi"/>
                <w:lang w:val="pl-PL"/>
              </w:rPr>
              <w:t>appliancem</w:t>
            </w:r>
            <w:proofErr w:type="spellEnd"/>
            <w:r w:rsidRPr="002A59EC">
              <w:rPr>
                <w:rFonts w:asciiTheme="minorHAnsi" w:hAnsiTheme="minorHAnsi" w:cstheme="minorHAnsi"/>
                <w:spacing w:val="59"/>
                <w:lang w:val="pl-PL"/>
              </w:rPr>
              <w:t xml:space="preserve"> </w:t>
            </w:r>
            <w:r w:rsidRPr="002A59EC">
              <w:rPr>
                <w:rFonts w:asciiTheme="minorHAnsi" w:hAnsiTheme="minorHAnsi" w:cstheme="minorHAnsi"/>
                <w:lang w:val="pl-PL"/>
              </w:rPr>
              <w:t>sprzętowym</w:t>
            </w:r>
            <w:r w:rsidRPr="002A59EC">
              <w:rPr>
                <w:rFonts w:asciiTheme="minorHAnsi" w:hAnsiTheme="minorHAnsi" w:cstheme="minorHAnsi"/>
                <w:spacing w:val="62"/>
                <w:lang w:val="pl-PL"/>
              </w:rPr>
              <w:t xml:space="preserve"> </w:t>
            </w:r>
            <w:r w:rsidRPr="002A59EC">
              <w:rPr>
                <w:rFonts w:asciiTheme="minorHAnsi" w:hAnsiTheme="minorHAnsi" w:cstheme="minorHAnsi"/>
                <w:lang w:val="pl-PL"/>
              </w:rPr>
              <w:t>pochodzącym</w:t>
            </w:r>
            <w:r w:rsidRPr="002A59EC">
              <w:rPr>
                <w:rFonts w:asciiTheme="minorHAnsi" w:hAnsiTheme="minorHAnsi" w:cstheme="minorHAnsi"/>
                <w:spacing w:val="57"/>
                <w:lang w:val="pl-PL"/>
              </w:rPr>
              <w:t xml:space="preserve"> </w:t>
            </w:r>
            <w:r w:rsidRPr="002A59EC">
              <w:rPr>
                <w:rFonts w:asciiTheme="minorHAnsi" w:hAnsiTheme="minorHAnsi" w:cstheme="minorHAnsi"/>
                <w:spacing w:val="-5"/>
                <w:lang w:val="pl-PL"/>
              </w:rPr>
              <w:t>od</w:t>
            </w:r>
          </w:p>
          <w:p w14:paraId="7B39540B" w14:textId="2C4B1584" w:rsidR="002A59EC" w:rsidRPr="002A59EC" w:rsidRDefault="002A59EC" w:rsidP="002A59EC">
            <w:pPr>
              <w:pStyle w:val="TableParagraph"/>
              <w:spacing w:line="268" w:lineRule="exact"/>
              <w:rPr>
                <w:rFonts w:asciiTheme="minorHAnsi" w:hAnsiTheme="minorHAnsi" w:cstheme="minorHAnsi"/>
                <w:lang w:val="pl-PL"/>
              </w:rPr>
            </w:pPr>
            <w:r w:rsidRPr="002A59EC">
              <w:rPr>
                <w:rFonts w:asciiTheme="minorHAnsi" w:hAnsiTheme="minorHAnsi" w:cstheme="minorHAnsi"/>
                <w:lang w:val="pl-PL"/>
              </w:rPr>
              <w:t>jednego</w:t>
            </w:r>
            <w:r w:rsidRPr="002A59EC">
              <w:rPr>
                <w:rFonts w:asciiTheme="minorHAnsi" w:hAnsiTheme="minorHAnsi" w:cstheme="minorHAnsi"/>
                <w:spacing w:val="-6"/>
                <w:lang w:val="pl-PL"/>
              </w:rPr>
              <w:t xml:space="preserve"> </w:t>
            </w:r>
            <w:r w:rsidRPr="002A59EC">
              <w:rPr>
                <w:rFonts w:asciiTheme="minorHAnsi" w:hAnsiTheme="minorHAnsi" w:cstheme="minorHAnsi"/>
                <w:spacing w:val="-2"/>
                <w:lang w:val="pl-PL"/>
              </w:rPr>
              <w:t>producenta.</w:t>
            </w:r>
          </w:p>
        </w:tc>
      </w:tr>
      <w:tr w:rsidR="002A59EC" w:rsidRPr="002A59EC" w14:paraId="0142C0DB" w14:textId="77777777" w:rsidTr="00FD5CD8">
        <w:trPr>
          <w:trHeight w:val="562"/>
        </w:trPr>
        <w:tc>
          <w:tcPr>
            <w:tcW w:w="500" w:type="dxa"/>
          </w:tcPr>
          <w:p w14:paraId="4DBAB9BD" w14:textId="4B6A1D80" w:rsidR="002A59EC" w:rsidRPr="002A59EC" w:rsidRDefault="002A59EC" w:rsidP="002A59EC">
            <w:pPr>
              <w:pStyle w:val="TableParagraph"/>
              <w:spacing w:before="1"/>
              <w:ind w:left="110"/>
              <w:rPr>
                <w:rFonts w:asciiTheme="minorHAnsi" w:hAnsiTheme="minorHAnsi" w:cstheme="minorHAnsi"/>
                <w:spacing w:val="-5"/>
                <w:lang w:val="pl-PL"/>
              </w:rPr>
            </w:pPr>
            <w:r>
              <w:rPr>
                <w:rFonts w:asciiTheme="minorHAnsi" w:hAnsiTheme="minorHAnsi" w:cstheme="minorHAnsi"/>
                <w:spacing w:val="-5"/>
                <w:lang w:val="pl-PL"/>
              </w:rPr>
              <w:t>53.</w:t>
            </w:r>
          </w:p>
        </w:tc>
        <w:tc>
          <w:tcPr>
            <w:tcW w:w="8221" w:type="dxa"/>
          </w:tcPr>
          <w:p w14:paraId="0F7471E9" w14:textId="24E689BD" w:rsidR="002A59EC" w:rsidRPr="002A59EC" w:rsidRDefault="002A59EC" w:rsidP="00FD017E">
            <w:pPr>
              <w:pStyle w:val="TableParagraph"/>
              <w:rPr>
                <w:rFonts w:asciiTheme="minorHAnsi" w:hAnsiTheme="minorHAnsi" w:cstheme="minorHAnsi"/>
                <w:lang w:val="pl-PL"/>
              </w:rPr>
            </w:pPr>
            <w:r w:rsidRPr="002A59EC">
              <w:rPr>
                <w:rFonts w:asciiTheme="minorHAnsi" w:hAnsiTheme="minorHAnsi" w:cstheme="minorHAnsi"/>
                <w:lang w:val="pl-PL"/>
              </w:rPr>
              <w:t>Oferowane</w:t>
            </w:r>
            <w:r w:rsidRPr="002A59EC">
              <w:rPr>
                <w:rFonts w:asciiTheme="minorHAnsi" w:hAnsiTheme="minorHAnsi" w:cstheme="minorHAnsi"/>
                <w:spacing w:val="35"/>
                <w:lang w:val="pl-PL"/>
              </w:rPr>
              <w:t xml:space="preserve"> </w:t>
            </w:r>
            <w:r w:rsidRPr="002A59EC">
              <w:rPr>
                <w:rFonts w:asciiTheme="minorHAnsi" w:hAnsiTheme="minorHAnsi" w:cstheme="minorHAnsi"/>
                <w:lang w:val="pl-PL"/>
              </w:rPr>
              <w:t>urządzenie</w:t>
            </w:r>
            <w:r w:rsidRPr="002A59EC">
              <w:rPr>
                <w:rFonts w:asciiTheme="minorHAnsi" w:hAnsiTheme="minorHAnsi" w:cstheme="minorHAnsi"/>
                <w:spacing w:val="34"/>
                <w:lang w:val="pl-PL"/>
              </w:rPr>
              <w:t xml:space="preserve"> </w:t>
            </w:r>
            <w:r w:rsidRPr="002A59EC">
              <w:rPr>
                <w:rFonts w:asciiTheme="minorHAnsi" w:hAnsiTheme="minorHAnsi" w:cstheme="minorHAnsi"/>
                <w:lang w:val="pl-PL"/>
              </w:rPr>
              <w:t>jest</w:t>
            </w:r>
            <w:r w:rsidRPr="002A59EC">
              <w:rPr>
                <w:rFonts w:asciiTheme="minorHAnsi" w:hAnsiTheme="minorHAnsi" w:cstheme="minorHAnsi"/>
                <w:spacing w:val="35"/>
                <w:lang w:val="pl-PL"/>
              </w:rPr>
              <w:t xml:space="preserve"> </w:t>
            </w:r>
            <w:r w:rsidRPr="002A59EC">
              <w:rPr>
                <w:rFonts w:asciiTheme="minorHAnsi" w:hAnsiTheme="minorHAnsi" w:cstheme="minorHAnsi"/>
                <w:lang w:val="pl-PL"/>
              </w:rPr>
              <w:t>objęte</w:t>
            </w:r>
            <w:r w:rsidRPr="002A59EC">
              <w:rPr>
                <w:rFonts w:asciiTheme="minorHAnsi" w:hAnsiTheme="minorHAnsi" w:cstheme="minorHAnsi"/>
                <w:spacing w:val="34"/>
                <w:lang w:val="pl-PL"/>
              </w:rPr>
              <w:t xml:space="preserve"> </w:t>
            </w:r>
            <w:r w:rsidR="00FD017E">
              <w:rPr>
                <w:rFonts w:asciiTheme="minorHAnsi" w:hAnsiTheme="minorHAnsi" w:cstheme="minorHAnsi"/>
                <w:spacing w:val="34"/>
                <w:lang w:val="pl-PL"/>
              </w:rPr>
              <w:t xml:space="preserve">min. </w:t>
            </w:r>
            <w:r w:rsidRPr="002A59EC">
              <w:rPr>
                <w:rFonts w:asciiTheme="minorHAnsi" w:hAnsiTheme="minorHAnsi" w:cstheme="minorHAnsi"/>
                <w:lang w:val="pl-PL"/>
              </w:rPr>
              <w:t>3-letnim</w:t>
            </w:r>
            <w:r w:rsidRPr="002A59EC">
              <w:rPr>
                <w:rFonts w:asciiTheme="minorHAnsi" w:hAnsiTheme="minorHAnsi" w:cstheme="minorHAnsi"/>
                <w:spacing w:val="33"/>
                <w:lang w:val="pl-PL"/>
              </w:rPr>
              <w:t xml:space="preserve"> </w:t>
            </w:r>
            <w:r w:rsidRPr="002A59EC">
              <w:rPr>
                <w:rFonts w:asciiTheme="minorHAnsi" w:hAnsiTheme="minorHAnsi" w:cstheme="minorHAnsi"/>
                <w:lang w:val="pl-PL"/>
              </w:rPr>
              <w:t>wsparciem</w:t>
            </w:r>
            <w:r w:rsidRPr="002A59EC">
              <w:rPr>
                <w:rFonts w:asciiTheme="minorHAnsi" w:hAnsiTheme="minorHAnsi" w:cstheme="minorHAnsi"/>
                <w:spacing w:val="36"/>
                <w:lang w:val="pl-PL"/>
              </w:rPr>
              <w:t xml:space="preserve"> </w:t>
            </w:r>
            <w:r w:rsidRPr="002A59EC">
              <w:rPr>
                <w:rFonts w:asciiTheme="minorHAnsi" w:hAnsiTheme="minorHAnsi" w:cstheme="minorHAnsi"/>
                <w:lang w:val="pl-PL"/>
              </w:rPr>
              <w:t>producenta</w:t>
            </w:r>
            <w:r w:rsidRPr="002A59EC">
              <w:rPr>
                <w:rFonts w:asciiTheme="minorHAnsi" w:hAnsiTheme="minorHAnsi" w:cstheme="minorHAnsi"/>
                <w:spacing w:val="32"/>
                <w:lang w:val="pl-PL"/>
              </w:rPr>
              <w:t xml:space="preserve"> </w:t>
            </w:r>
            <w:r w:rsidRPr="002A59EC">
              <w:rPr>
                <w:rFonts w:asciiTheme="minorHAnsi" w:hAnsiTheme="minorHAnsi" w:cstheme="minorHAnsi"/>
                <w:lang w:val="pl-PL"/>
              </w:rPr>
              <w:t>działającym</w:t>
            </w:r>
            <w:r w:rsidRPr="002A59EC">
              <w:rPr>
                <w:rFonts w:asciiTheme="minorHAnsi" w:hAnsiTheme="minorHAnsi" w:cstheme="minorHAnsi"/>
                <w:spacing w:val="33"/>
                <w:lang w:val="pl-PL"/>
              </w:rPr>
              <w:t xml:space="preserve"> </w:t>
            </w:r>
            <w:r w:rsidRPr="002A59EC">
              <w:rPr>
                <w:rFonts w:asciiTheme="minorHAnsi" w:hAnsiTheme="minorHAnsi" w:cstheme="minorHAnsi"/>
                <w:lang w:val="pl-PL"/>
              </w:rPr>
              <w:t>w</w:t>
            </w:r>
            <w:r w:rsidRPr="002A59EC">
              <w:rPr>
                <w:rFonts w:asciiTheme="minorHAnsi" w:hAnsiTheme="minorHAnsi" w:cstheme="minorHAnsi"/>
                <w:spacing w:val="35"/>
                <w:lang w:val="pl-PL"/>
              </w:rPr>
              <w:t xml:space="preserve"> </w:t>
            </w:r>
            <w:r w:rsidRPr="002A59EC">
              <w:rPr>
                <w:rFonts w:asciiTheme="minorHAnsi" w:hAnsiTheme="minorHAnsi" w:cstheme="minorHAnsi"/>
                <w:lang w:val="pl-PL"/>
              </w:rPr>
              <w:t>trybie zgłaszania</w:t>
            </w:r>
            <w:r w:rsidRPr="002A59EC">
              <w:rPr>
                <w:rFonts w:asciiTheme="minorHAnsi" w:hAnsiTheme="minorHAnsi" w:cstheme="minorHAnsi"/>
                <w:spacing w:val="69"/>
                <w:lang w:val="pl-PL"/>
              </w:rPr>
              <w:t xml:space="preserve"> </w:t>
            </w:r>
            <w:r w:rsidRPr="002A59EC">
              <w:rPr>
                <w:rFonts w:asciiTheme="minorHAnsi" w:hAnsiTheme="minorHAnsi" w:cstheme="minorHAnsi"/>
                <w:lang w:val="pl-PL"/>
              </w:rPr>
              <w:t>awarii:</w:t>
            </w:r>
            <w:r w:rsidRPr="002A59EC">
              <w:rPr>
                <w:rFonts w:asciiTheme="minorHAnsi" w:hAnsiTheme="minorHAnsi" w:cstheme="minorHAnsi"/>
                <w:spacing w:val="69"/>
                <w:lang w:val="pl-PL"/>
              </w:rPr>
              <w:t xml:space="preserve"> </w:t>
            </w:r>
            <w:r w:rsidRPr="002A59EC">
              <w:rPr>
                <w:rFonts w:asciiTheme="minorHAnsi" w:hAnsiTheme="minorHAnsi" w:cstheme="minorHAnsi"/>
                <w:lang w:val="pl-PL"/>
              </w:rPr>
              <w:t>24x7</w:t>
            </w:r>
            <w:r w:rsidRPr="002A59EC">
              <w:rPr>
                <w:rFonts w:asciiTheme="minorHAnsi" w:hAnsiTheme="minorHAnsi" w:cstheme="minorHAnsi"/>
                <w:spacing w:val="68"/>
                <w:lang w:val="pl-PL"/>
              </w:rPr>
              <w:t xml:space="preserve"> </w:t>
            </w:r>
            <w:r w:rsidRPr="002A59EC">
              <w:rPr>
                <w:rFonts w:asciiTheme="minorHAnsi" w:hAnsiTheme="minorHAnsi" w:cstheme="minorHAnsi"/>
                <w:lang w:val="pl-PL"/>
              </w:rPr>
              <w:t>oraz</w:t>
            </w:r>
            <w:r w:rsidRPr="002A59EC">
              <w:rPr>
                <w:rFonts w:asciiTheme="minorHAnsi" w:hAnsiTheme="minorHAnsi" w:cstheme="minorHAnsi"/>
                <w:spacing w:val="69"/>
                <w:lang w:val="pl-PL"/>
              </w:rPr>
              <w:t xml:space="preserve"> </w:t>
            </w:r>
            <w:r w:rsidRPr="002A59EC">
              <w:rPr>
                <w:rFonts w:asciiTheme="minorHAnsi" w:hAnsiTheme="minorHAnsi" w:cstheme="minorHAnsi"/>
                <w:lang w:val="pl-PL"/>
              </w:rPr>
              <w:t>reakcją</w:t>
            </w:r>
            <w:r w:rsidRPr="002A59EC">
              <w:rPr>
                <w:rFonts w:asciiTheme="minorHAnsi" w:hAnsiTheme="minorHAnsi" w:cstheme="minorHAnsi"/>
                <w:spacing w:val="70"/>
                <w:lang w:val="pl-PL"/>
              </w:rPr>
              <w:t xml:space="preserve"> </w:t>
            </w:r>
            <w:r w:rsidRPr="002A59EC">
              <w:rPr>
                <w:rFonts w:asciiTheme="minorHAnsi" w:hAnsiTheme="minorHAnsi" w:cstheme="minorHAnsi"/>
                <w:lang w:val="pl-PL"/>
              </w:rPr>
              <w:t>NBD.</w:t>
            </w:r>
            <w:r w:rsidRPr="002A59EC">
              <w:rPr>
                <w:rFonts w:asciiTheme="minorHAnsi" w:hAnsiTheme="minorHAnsi" w:cstheme="minorHAnsi"/>
                <w:spacing w:val="68"/>
                <w:lang w:val="pl-PL"/>
              </w:rPr>
              <w:t xml:space="preserve"> </w:t>
            </w:r>
            <w:r w:rsidRPr="002A59EC">
              <w:rPr>
                <w:rFonts w:asciiTheme="minorHAnsi" w:hAnsiTheme="minorHAnsi" w:cstheme="minorHAnsi"/>
                <w:lang w:val="pl-PL"/>
              </w:rPr>
              <w:t>Urządzenie</w:t>
            </w:r>
            <w:r w:rsidRPr="002A59EC">
              <w:rPr>
                <w:rFonts w:asciiTheme="minorHAnsi" w:hAnsiTheme="minorHAnsi" w:cstheme="minorHAnsi"/>
                <w:spacing w:val="68"/>
                <w:lang w:val="pl-PL"/>
              </w:rPr>
              <w:t xml:space="preserve"> </w:t>
            </w:r>
            <w:r w:rsidRPr="002A59EC">
              <w:rPr>
                <w:rFonts w:asciiTheme="minorHAnsi" w:hAnsiTheme="minorHAnsi" w:cstheme="minorHAnsi"/>
                <w:lang w:val="pl-PL"/>
              </w:rPr>
              <w:t>oferowane</w:t>
            </w:r>
            <w:r w:rsidRPr="002A59EC">
              <w:rPr>
                <w:rFonts w:asciiTheme="minorHAnsi" w:hAnsiTheme="minorHAnsi" w:cstheme="minorHAnsi"/>
                <w:spacing w:val="69"/>
                <w:lang w:val="pl-PL"/>
              </w:rPr>
              <w:t xml:space="preserve"> </w:t>
            </w:r>
            <w:r w:rsidRPr="002A59EC">
              <w:rPr>
                <w:rFonts w:asciiTheme="minorHAnsi" w:hAnsiTheme="minorHAnsi" w:cstheme="minorHAnsi"/>
                <w:lang w:val="pl-PL"/>
              </w:rPr>
              <w:t>jest</w:t>
            </w:r>
            <w:r w:rsidRPr="002A59EC">
              <w:rPr>
                <w:rFonts w:asciiTheme="minorHAnsi" w:hAnsiTheme="minorHAnsi" w:cstheme="minorHAnsi"/>
                <w:spacing w:val="68"/>
                <w:lang w:val="pl-PL"/>
              </w:rPr>
              <w:t xml:space="preserve"> </w:t>
            </w:r>
            <w:r w:rsidRPr="002A59EC">
              <w:rPr>
                <w:rFonts w:asciiTheme="minorHAnsi" w:hAnsiTheme="minorHAnsi" w:cstheme="minorHAnsi"/>
                <w:lang w:val="pl-PL"/>
              </w:rPr>
              <w:t>wraz</w:t>
            </w:r>
            <w:r w:rsidR="00FD017E">
              <w:rPr>
                <w:rFonts w:asciiTheme="minorHAnsi" w:hAnsiTheme="minorHAnsi" w:cstheme="minorHAnsi"/>
                <w:lang w:val="pl-PL"/>
              </w:rPr>
              <w:t xml:space="preserve"> </w:t>
            </w:r>
            <w:r w:rsidRPr="002A59EC">
              <w:rPr>
                <w:rFonts w:asciiTheme="minorHAnsi" w:hAnsiTheme="minorHAnsi" w:cstheme="minorHAnsi"/>
                <w:lang w:val="pl-PL"/>
              </w:rPr>
              <w:t>z</w:t>
            </w:r>
            <w:r w:rsidRPr="002A59EC">
              <w:rPr>
                <w:rFonts w:asciiTheme="minorHAnsi" w:hAnsiTheme="minorHAnsi" w:cstheme="minorHAnsi"/>
                <w:spacing w:val="70"/>
                <w:lang w:val="pl-PL"/>
              </w:rPr>
              <w:t xml:space="preserve"> </w:t>
            </w:r>
            <w:r w:rsidRPr="002A59EC">
              <w:rPr>
                <w:rFonts w:asciiTheme="minorHAnsi" w:hAnsiTheme="minorHAnsi" w:cstheme="minorHAnsi"/>
                <w:spacing w:val="-2"/>
                <w:lang w:val="pl-PL"/>
              </w:rPr>
              <w:t>usługą</w:t>
            </w:r>
            <w:r w:rsidR="00FD017E">
              <w:rPr>
                <w:rFonts w:asciiTheme="minorHAnsi" w:hAnsiTheme="minorHAnsi" w:cstheme="minorHAnsi"/>
                <w:spacing w:val="-2"/>
                <w:lang w:val="pl-PL"/>
              </w:rPr>
              <w:t xml:space="preserve"> </w:t>
            </w:r>
            <w:r w:rsidRPr="002A59EC">
              <w:rPr>
                <w:rFonts w:asciiTheme="minorHAnsi" w:hAnsiTheme="minorHAnsi" w:cstheme="minorHAnsi"/>
                <w:spacing w:val="-2"/>
                <w:lang w:val="pl-PL"/>
              </w:rPr>
              <w:t>pozostawienia</w:t>
            </w:r>
            <w:r w:rsidRPr="002A59EC">
              <w:rPr>
                <w:rFonts w:asciiTheme="minorHAnsi" w:hAnsiTheme="minorHAnsi" w:cstheme="minorHAnsi"/>
                <w:lang w:val="pl-PL"/>
              </w:rPr>
              <w:tab/>
            </w:r>
            <w:r w:rsidRPr="002A59EC">
              <w:rPr>
                <w:rFonts w:asciiTheme="minorHAnsi" w:hAnsiTheme="minorHAnsi" w:cstheme="minorHAnsi"/>
                <w:spacing w:val="-2"/>
                <w:lang w:val="pl-PL"/>
              </w:rPr>
              <w:t>kupującemu</w:t>
            </w:r>
            <w:r w:rsidRPr="002A59EC">
              <w:rPr>
                <w:rFonts w:asciiTheme="minorHAnsi" w:hAnsiTheme="minorHAnsi" w:cstheme="minorHAnsi"/>
                <w:lang w:val="pl-PL"/>
              </w:rPr>
              <w:tab/>
            </w:r>
            <w:r w:rsidRPr="002A59EC">
              <w:rPr>
                <w:rFonts w:asciiTheme="minorHAnsi" w:hAnsiTheme="minorHAnsi" w:cstheme="minorHAnsi"/>
                <w:spacing w:val="-2"/>
                <w:lang w:val="pl-PL"/>
              </w:rPr>
              <w:t>uszkodzonych</w:t>
            </w:r>
            <w:r w:rsidRPr="002A59EC">
              <w:rPr>
                <w:rFonts w:asciiTheme="minorHAnsi" w:hAnsiTheme="minorHAnsi" w:cstheme="minorHAnsi"/>
                <w:lang w:val="pl-PL"/>
              </w:rPr>
              <w:tab/>
            </w:r>
            <w:r w:rsidRPr="002A59EC">
              <w:rPr>
                <w:rFonts w:asciiTheme="minorHAnsi" w:hAnsiTheme="minorHAnsi" w:cstheme="minorHAnsi"/>
                <w:spacing w:val="-2"/>
                <w:lang w:val="pl-PL"/>
              </w:rPr>
              <w:t>nośników</w:t>
            </w:r>
            <w:r w:rsidRPr="002A59EC">
              <w:rPr>
                <w:rFonts w:asciiTheme="minorHAnsi" w:hAnsiTheme="minorHAnsi" w:cstheme="minorHAnsi"/>
                <w:lang w:val="pl-PL"/>
              </w:rPr>
              <w:tab/>
            </w:r>
            <w:r w:rsidRPr="002A59EC">
              <w:rPr>
                <w:rFonts w:asciiTheme="minorHAnsi" w:hAnsiTheme="minorHAnsi" w:cstheme="minorHAnsi"/>
                <w:spacing w:val="-2"/>
                <w:lang w:val="pl-PL"/>
              </w:rPr>
              <w:t>dyskowych</w:t>
            </w:r>
            <w:r w:rsidR="00FD017E">
              <w:rPr>
                <w:rFonts w:asciiTheme="minorHAnsi" w:hAnsiTheme="minorHAnsi" w:cstheme="minorHAnsi"/>
                <w:spacing w:val="-2"/>
                <w:lang w:val="pl-PL"/>
              </w:rPr>
              <w:t xml:space="preserve"> </w:t>
            </w:r>
            <w:r w:rsidRPr="002A59EC">
              <w:rPr>
                <w:rFonts w:asciiTheme="minorHAnsi" w:hAnsiTheme="minorHAnsi" w:cstheme="minorHAnsi"/>
                <w:spacing w:val="-4"/>
                <w:lang w:val="pl-PL"/>
              </w:rPr>
              <w:t xml:space="preserve">bez </w:t>
            </w:r>
            <w:r w:rsidRPr="002A59EC">
              <w:rPr>
                <w:rFonts w:asciiTheme="minorHAnsi" w:hAnsiTheme="minorHAnsi" w:cstheme="minorHAnsi"/>
                <w:spacing w:val="-2"/>
                <w:lang w:val="pl-PL"/>
              </w:rPr>
              <w:t xml:space="preserve">konieczności </w:t>
            </w:r>
            <w:r w:rsidRPr="002A59EC">
              <w:rPr>
                <w:rFonts w:asciiTheme="minorHAnsi" w:hAnsiTheme="minorHAnsi" w:cstheme="minorHAnsi"/>
                <w:lang w:val="pl-PL"/>
              </w:rPr>
              <w:t>ponoszenia dodatkowych kosztów.</w:t>
            </w:r>
          </w:p>
        </w:tc>
      </w:tr>
    </w:tbl>
    <w:p w14:paraId="3A57025E" w14:textId="59447242" w:rsidR="00BC5F60" w:rsidRPr="00D84396" w:rsidRDefault="00BC5F60" w:rsidP="00C114E8">
      <w:pPr>
        <w:pStyle w:val="NormalnyWeb"/>
        <w:shd w:val="clear" w:color="auto" w:fill="FFFFFF"/>
        <w:spacing w:before="0" w:beforeAutospacing="0" w:after="0" w:afterAutospacing="0"/>
        <w:rPr>
          <w:rFonts w:asciiTheme="minorHAnsi" w:hAnsiTheme="minorHAnsi" w:cstheme="minorHAnsi"/>
          <w:color w:val="000000"/>
          <w:sz w:val="22"/>
          <w:szCs w:val="22"/>
        </w:rPr>
      </w:pPr>
    </w:p>
    <w:p w14:paraId="28A7D729" w14:textId="2B5A5E2B" w:rsidR="00BC5F60" w:rsidRDefault="00BC5F60" w:rsidP="00C114E8">
      <w:pPr>
        <w:pStyle w:val="NormalnyWeb"/>
        <w:shd w:val="clear" w:color="auto" w:fill="FFFFFF"/>
        <w:spacing w:before="0" w:beforeAutospacing="0" w:after="0" w:afterAutospacing="0"/>
        <w:rPr>
          <w:rFonts w:asciiTheme="minorHAnsi" w:hAnsiTheme="minorHAnsi" w:cstheme="minorHAnsi"/>
          <w:color w:val="000000"/>
          <w:sz w:val="22"/>
          <w:szCs w:val="22"/>
        </w:rPr>
      </w:pPr>
    </w:p>
    <w:p w14:paraId="44DB57D6" w14:textId="2DC579C5" w:rsidR="00FD017E" w:rsidRDefault="00FD017E" w:rsidP="00C114E8">
      <w:pPr>
        <w:pStyle w:val="NormalnyWeb"/>
        <w:shd w:val="clear" w:color="auto" w:fill="FFFFFF"/>
        <w:spacing w:before="0" w:beforeAutospacing="0" w:after="0" w:afterAutospacing="0"/>
        <w:rPr>
          <w:rFonts w:asciiTheme="minorHAnsi" w:hAnsiTheme="minorHAnsi" w:cstheme="minorHAnsi"/>
          <w:color w:val="000000"/>
          <w:sz w:val="22"/>
          <w:szCs w:val="22"/>
        </w:rPr>
      </w:pPr>
    </w:p>
    <w:p w14:paraId="0BDD49EB" w14:textId="3B3ED780" w:rsidR="00FD017E" w:rsidRDefault="00FD017E" w:rsidP="00C114E8">
      <w:pPr>
        <w:pStyle w:val="NormalnyWeb"/>
        <w:shd w:val="clear" w:color="auto" w:fill="FFFFFF"/>
        <w:spacing w:before="0" w:beforeAutospacing="0" w:after="0" w:afterAutospacing="0"/>
        <w:rPr>
          <w:rFonts w:asciiTheme="minorHAnsi" w:hAnsiTheme="minorHAnsi" w:cstheme="minorHAnsi"/>
          <w:color w:val="000000"/>
          <w:sz w:val="22"/>
          <w:szCs w:val="22"/>
        </w:rPr>
      </w:pPr>
    </w:p>
    <w:p w14:paraId="74DE1A0C" w14:textId="77777777" w:rsidR="00FD017E" w:rsidRDefault="00FD017E" w:rsidP="00C114E8">
      <w:pPr>
        <w:pStyle w:val="NormalnyWeb"/>
        <w:shd w:val="clear" w:color="auto" w:fill="FFFFFF"/>
        <w:spacing w:before="0" w:beforeAutospacing="0" w:after="0" w:afterAutospacing="0"/>
        <w:rPr>
          <w:rFonts w:asciiTheme="minorHAnsi" w:hAnsiTheme="minorHAnsi" w:cstheme="minorHAnsi"/>
          <w:color w:val="000000"/>
          <w:sz w:val="22"/>
          <w:szCs w:val="22"/>
        </w:rPr>
      </w:pPr>
    </w:p>
    <w:p w14:paraId="4102B1D6" w14:textId="1F6D453F" w:rsidR="00FD017E" w:rsidRDefault="00FD017E" w:rsidP="00C114E8">
      <w:pPr>
        <w:pStyle w:val="NormalnyWeb"/>
        <w:shd w:val="clear" w:color="auto" w:fill="FFFFFF"/>
        <w:spacing w:before="0" w:beforeAutospacing="0" w:after="0" w:afterAutospacing="0"/>
        <w:rPr>
          <w:rFonts w:asciiTheme="minorHAnsi" w:hAnsiTheme="minorHAnsi" w:cstheme="minorHAnsi"/>
          <w:color w:val="000000"/>
          <w:sz w:val="22"/>
          <w:szCs w:val="22"/>
        </w:rPr>
      </w:pPr>
    </w:p>
    <w:p w14:paraId="3E0647F2" w14:textId="77777777" w:rsidR="00FD017E" w:rsidRPr="00D84396" w:rsidRDefault="00FD017E" w:rsidP="00C114E8">
      <w:pPr>
        <w:pStyle w:val="NormalnyWeb"/>
        <w:shd w:val="clear" w:color="auto" w:fill="FFFFFF"/>
        <w:spacing w:before="0" w:beforeAutospacing="0" w:after="0" w:afterAutospacing="0"/>
        <w:rPr>
          <w:rFonts w:asciiTheme="minorHAnsi" w:hAnsiTheme="minorHAnsi" w:cstheme="minorHAnsi"/>
          <w:color w:val="000000"/>
          <w:sz w:val="22"/>
          <w:szCs w:val="22"/>
        </w:rPr>
      </w:pPr>
    </w:p>
    <w:p w14:paraId="5A9A64FE" w14:textId="1EE76672" w:rsidR="00BC5F60" w:rsidRPr="00FB4EEF" w:rsidRDefault="00BC5F60" w:rsidP="00FB4EEF">
      <w:pPr>
        <w:pStyle w:val="Tekstpodstawowy"/>
        <w:numPr>
          <w:ilvl w:val="0"/>
          <w:numId w:val="21"/>
        </w:numPr>
        <w:spacing w:before="76"/>
        <w:rPr>
          <w:rFonts w:asciiTheme="minorHAnsi" w:hAnsiTheme="minorHAnsi" w:cstheme="minorHAnsi"/>
          <w:b/>
          <w:bCs/>
          <w:u w:val="single"/>
        </w:rPr>
      </w:pPr>
      <w:r w:rsidRPr="00FB4EEF">
        <w:rPr>
          <w:rFonts w:asciiTheme="minorHAnsi" w:hAnsiTheme="minorHAnsi" w:cstheme="minorHAnsi"/>
          <w:b/>
          <w:bCs/>
          <w:u w:val="single"/>
        </w:rPr>
        <w:t>Biblioteka</w:t>
      </w:r>
      <w:r w:rsidRPr="00FB4EEF">
        <w:rPr>
          <w:rFonts w:asciiTheme="minorHAnsi" w:hAnsiTheme="minorHAnsi" w:cstheme="minorHAnsi"/>
          <w:b/>
          <w:bCs/>
          <w:spacing w:val="-4"/>
          <w:u w:val="single"/>
        </w:rPr>
        <w:t xml:space="preserve"> </w:t>
      </w:r>
      <w:r w:rsidRPr="00FB4EEF">
        <w:rPr>
          <w:rFonts w:asciiTheme="minorHAnsi" w:hAnsiTheme="minorHAnsi" w:cstheme="minorHAnsi"/>
          <w:b/>
          <w:bCs/>
          <w:u w:val="single"/>
        </w:rPr>
        <w:t>taśmowa</w:t>
      </w:r>
      <w:r w:rsidRPr="00FB4EEF">
        <w:rPr>
          <w:rFonts w:asciiTheme="minorHAnsi" w:hAnsiTheme="minorHAnsi" w:cstheme="minorHAnsi"/>
          <w:b/>
          <w:bCs/>
          <w:spacing w:val="-1"/>
          <w:u w:val="single"/>
        </w:rPr>
        <w:t xml:space="preserve"> </w:t>
      </w:r>
      <w:r w:rsidRPr="00FB4EEF">
        <w:rPr>
          <w:rFonts w:asciiTheme="minorHAnsi" w:hAnsiTheme="minorHAnsi" w:cstheme="minorHAnsi"/>
          <w:b/>
          <w:bCs/>
          <w:u w:val="single"/>
        </w:rPr>
        <w:t>–</w:t>
      </w:r>
      <w:r w:rsidRPr="00FB4EEF">
        <w:rPr>
          <w:rFonts w:asciiTheme="minorHAnsi" w:hAnsiTheme="minorHAnsi" w:cstheme="minorHAnsi"/>
          <w:b/>
          <w:bCs/>
          <w:spacing w:val="-1"/>
          <w:u w:val="single"/>
        </w:rPr>
        <w:t xml:space="preserve"> </w:t>
      </w:r>
      <w:r w:rsidR="00FB4EEF">
        <w:rPr>
          <w:rFonts w:asciiTheme="minorHAnsi" w:hAnsiTheme="minorHAnsi" w:cstheme="minorHAnsi"/>
          <w:b/>
          <w:bCs/>
          <w:spacing w:val="-1"/>
          <w:u w:val="single"/>
        </w:rPr>
        <w:t>min. wymagania:</w:t>
      </w:r>
    </w:p>
    <w:p w14:paraId="70214215" w14:textId="77777777" w:rsidR="00BC5F60" w:rsidRPr="00D84396" w:rsidRDefault="00BC5F60" w:rsidP="00BC5F60">
      <w:pPr>
        <w:pStyle w:val="Tekstpodstawowy"/>
        <w:rPr>
          <w:rFonts w:asciiTheme="minorHAnsi" w:hAnsiTheme="minorHAnsi" w:cstheme="minorHAnsi"/>
        </w:rPr>
      </w:pPr>
    </w:p>
    <w:tbl>
      <w:tblPr>
        <w:tblStyle w:val="TableNormal"/>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42"/>
        <w:gridCol w:w="6237"/>
      </w:tblGrid>
      <w:tr w:rsidR="00DC3E8A" w:rsidRPr="00FB4EEF" w14:paraId="6328AFD2" w14:textId="77777777" w:rsidTr="00FD5CD8">
        <w:trPr>
          <w:trHeight w:val="488"/>
        </w:trPr>
        <w:tc>
          <w:tcPr>
            <w:tcW w:w="567" w:type="dxa"/>
            <w:shd w:val="clear" w:color="auto" w:fill="D9D9D9"/>
          </w:tcPr>
          <w:p w14:paraId="46F1095A" w14:textId="13EAC906" w:rsidR="00BC5F60" w:rsidRPr="00FB4EEF" w:rsidRDefault="00BC5F60" w:rsidP="00FB4EEF">
            <w:pPr>
              <w:pStyle w:val="TableParagraph"/>
              <w:spacing w:before="123"/>
              <w:ind w:left="0"/>
              <w:jc w:val="center"/>
              <w:rPr>
                <w:rFonts w:asciiTheme="minorHAnsi" w:hAnsiTheme="minorHAnsi" w:cstheme="minorHAnsi"/>
                <w:b/>
                <w:highlight w:val="lightGray"/>
                <w:lang w:val="pl-PL"/>
              </w:rPr>
            </w:pPr>
            <w:r w:rsidRPr="00FB4EEF">
              <w:rPr>
                <w:rFonts w:asciiTheme="minorHAnsi" w:hAnsiTheme="minorHAnsi" w:cstheme="minorHAnsi"/>
                <w:b/>
                <w:spacing w:val="-4"/>
                <w:highlight w:val="lightGray"/>
                <w:lang w:val="pl-PL"/>
              </w:rPr>
              <w:t>Lp.</w:t>
            </w:r>
          </w:p>
        </w:tc>
        <w:tc>
          <w:tcPr>
            <w:tcW w:w="1842" w:type="dxa"/>
            <w:shd w:val="clear" w:color="auto" w:fill="D9D9D9"/>
          </w:tcPr>
          <w:p w14:paraId="2800A6ED" w14:textId="77777777" w:rsidR="00BC5F60" w:rsidRPr="00FB4EEF" w:rsidRDefault="00BC5F60" w:rsidP="00CD76BD">
            <w:pPr>
              <w:pStyle w:val="TableParagraph"/>
              <w:spacing w:line="240" w:lineRule="atLeast"/>
              <w:ind w:left="338" w:firstLine="146"/>
              <w:rPr>
                <w:rFonts w:asciiTheme="minorHAnsi" w:hAnsiTheme="minorHAnsi" w:cstheme="minorHAnsi"/>
                <w:b/>
                <w:highlight w:val="lightGray"/>
                <w:lang w:val="pl-PL"/>
              </w:rPr>
            </w:pPr>
            <w:r w:rsidRPr="00FB4EEF">
              <w:rPr>
                <w:rFonts w:asciiTheme="minorHAnsi" w:hAnsiTheme="minorHAnsi" w:cstheme="minorHAnsi"/>
                <w:b/>
                <w:spacing w:val="-2"/>
                <w:highlight w:val="lightGray"/>
                <w:lang w:val="pl-PL"/>
              </w:rPr>
              <w:t>Element konfiguracji</w:t>
            </w:r>
          </w:p>
        </w:tc>
        <w:tc>
          <w:tcPr>
            <w:tcW w:w="6237" w:type="dxa"/>
            <w:shd w:val="clear" w:color="auto" w:fill="D9D9D9"/>
          </w:tcPr>
          <w:p w14:paraId="3C1094C9" w14:textId="77777777" w:rsidR="00BC5F60" w:rsidRPr="00FB4EEF" w:rsidRDefault="00BC5F60" w:rsidP="00CD76BD">
            <w:pPr>
              <w:pStyle w:val="TableParagraph"/>
              <w:spacing w:before="123"/>
              <w:ind w:left="22"/>
              <w:jc w:val="center"/>
              <w:rPr>
                <w:rFonts w:asciiTheme="minorHAnsi" w:hAnsiTheme="minorHAnsi" w:cstheme="minorHAnsi"/>
                <w:b/>
                <w:lang w:val="pl-PL"/>
              </w:rPr>
            </w:pPr>
            <w:r w:rsidRPr="00FB4EEF">
              <w:rPr>
                <w:rFonts w:asciiTheme="minorHAnsi" w:hAnsiTheme="minorHAnsi" w:cstheme="minorHAnsi"/>
                <w:b/>
                <w:spacing w:val="-2"/>
                <w:highlight w:val="lightGray"/>
                <w:lang w:val="pl-PL"/>
              </w:rPr>
              <w:t>Parametry</w:t>
            </w:r>
            <w:r w:rsidRPr="00FB4EEF">
              <w:rPr>
                <w:rFonts w:asciiTheme="minorHAnsi" w:hAnsiTheme="minorHAnsi" w:cstheme="minorHAnsi"/>
                <w:b/>
                <w:spacing w:val="5"/>
                <w:highlight w:val="lightGray"/>
                <w:lang w:val="pl-PL"/>
              </w:rPr>
              <w:t xml:space="preserve"> </w:t>
            </w:r>
            <w:r w:rsidRPr="00FB4EEF">
              <w:rPr>
                <w:rFonts w:asciiTheme="minorHAnsi" w:hAnsiTheme="minorHAnsi" w:cstheme="minorHAnsi"/>
                <w:b/>
                <w:spacing w:val="-2"/>
                <w:highlight w:val="lightGray"/>
                <w:lang w:val="pl-PL"/>
              </w:rPr>
              <w:t>techniczne</w:t>
            </w:r>
          </w:p>
        </w:tc>
      </w:tr>
      <w:tr w:rsidR="00BC5F60" w:rsidRPr="00FB4EEF" w14:paraId="20C0A01B" w14:textId="77777777" w:rsidTr="00FD5CD8">
        <w:trPr>
          <w:trHeight w:val="489"/>
        </w:trPr>
        <w:tc>
          <w:tcPr>
            <w:tcW w:w="567" w:type="dxa"/>
          </w:tcPr>
          <w:p w14:paraId="2AEDEC19" w14:textId="77777777" w:rsidR="00BC5F60" w:rsidRPr="00FB4EEF" w:rsidRDefault="00BC5F60" w:rsidP="00CD76BD">
            <w:pPr>
              <w:pStyle w:val="TableParagraph"/>
              <w:rPr>
                <w:rFonts w:asciiTheme="minorHAnsi" w:hAnsiTheme="minorHAnsi" w:cstheme="minorHAnsi"/>
                <w:lang w:val="pl-PL"/>
              </w:rPr>
            </w:pPr>
            <w:r w:rsidRPr="00FB4EEF">
              <w:rPr>
                <w:rFonts w:asciiTheme="minorHAnsi" w:hAnsiTheme="minorHAnsi" w:cstheme="minorHAnsi"/>
                <w:spacing w:val="-5"/>
                <w:lang w:val="pl-PL"/>
              </w:rPr>
              <w:t>1.</w:t>
            </w:r>
          </w:p>
        </w:tc>
        <w:tc>
          <w:tcPr>
            <w:tcW w:w="1842" w:type="dxa"/>
          </w:tcPr>
          <w:p w14:paraId="048748A3" w14:textId="77777777" w:rsidR="00BC5F60" w:rsidRPr="00FB4EEF" w:rsidRDefault="00BC5F60" w:rsidP="00CD76BD">
            <w:pPr>
              <w:pStyle w:val="TableParagraph"/>
              <w:spacing w:line="240" w:lineRule="atLeast"/>
              <w:rPr>
                <w:rFonts w:asciiTheme="minorHAnsi" w:hAnsiTheme="minorHAnsi" w:cstheme="minorHAnsi"/>
                <w:lang w:val="pl-PL"/>
              </w:rPr>
            </w:pPr>
            <w:r w:rsidRPr="00FB4EEF">
              <w:rPr>
                <w:rFonts w:asciiTheme="minorHAnsi" w:hAnsiTheme="minorHAnsi" w:cstheme="minorHAnsi"/>
                <w:spacing w:val="-2"/>
                <w:lang w:val="pl-PL"/>
              </w:rPr>
              <w:t>Wykorzystana technologia</w:t>
            </w:r>
          </w:p>
        </w:tc>
        <w:tc>
          <w:tcPr>
            <w:tcW w:w="6237" w:type="dxa"/>
          </w:tcPr>
          <w:p w14:paraId="54FA489D" w14:textId="77777777" w:rsidR="00BC5F60" w:rsidRPr="00FB4EEF" w:rsidRDefault="00BC5F60" w:rsidP="00CD76BD">
            <w:pPr>
              <w:pStyle w:val="TableParagraph"/>
              <w:spacing w:before="124"/>
              <w:ind w:left="110"/>
              <w:rPr>
                <w:rFonts w:asciiTheme="minorHAnsi" w:hAnsiTheme="minorHAnsi" w:cstheme="minorHAnsi"/>
                <w:lang w:val="pl-PL"/>
              </w:rPr>
            </w:pPr>
            <w:r w:rsidRPr="00FB4EEF">
              <w:rPr>
                <w:rFonts w:asciiTheme="minorHAnsi" w:hAnsiTheme="minorHAnsi" w:cstheme="minorHAnsi"/>
                <w:lang w:val="pl-PL"/>
              </w:rPr>
              <w:t>LTO</w:t>
            </w:r>
            <w:r w:rsidRPr="00FB4EEF">
              <w:rPr>
                <w:rFonts w:asciiTheme="minorHAnsi" w:hAnsiTheme="minorHAnsi" w:cstheme="minorHAnsi"/>
                <w:spacing w:val="-10"/>
                <w:lang w:val="pl-PL"/>
              </w:rPr>
              <w:t xml:space="preserve"> </w:t>
            </w:r>
            <w:proofErr w:type="spellStart"/>
            <w:r w:rsidRPr="00FB4EEF">
              <w:rPr>
                <w:rFonts w:asciiTheme="minorHAnsi" w:hAnsiTheme="minorHAnsi" w:cstheme="minorHAnsi"/>
                <w:lang w:val="pl-PL"/>
              </w:rPr>
              <w:t>Ultrium</w:t>
            </w:r>
            <w:proofErr w:type="spellEnd"/>
            <w:r w:rsidRPr="00FB4EEF">
              <w:rPr>
                <w:rFonts w:asciiTheme="minorHAnsi" w:hAnsiTheme="minorHAnsi" w:cstheme="minorHAnsi"/>
                <w:spacing w:val="-10"/>
                <w:lang w:val="pl-PL"/>
              </w:rPr>
              <w:t xml:space="preserve"> </w:t>
            </w:r>
            <w:r w:rsidRPr="00FB4EEF">
              <w:rPr>
                <w:rFonts w:asciiTheme="minorHAnsi" w:hAnsiTheme="minorHAnsi" w:cstheme="minorHAnsi"/>
                <w:lang w:val="pl-PL"/>
              </w:rPr>
              <w:t>wspierająca</w:t>
            </w:r>
            <w:r w:rsidRPr="00FB4EEF">
              <w:rPr>
                <w:rFonts w:asciiTheme="minorHAnsi" w:hAnsiTheme="minorHAnsi" w:cstheme="minorHAnsi"/>
                <w:spacing w:val="-10"/>
                <w:lang w:val="pl-PL"/>
              </w:rPr>
              <w:t xml:space="preserve"> </w:t>
            </w:r>
            <w:r w:rsidRPr="00FB4EEF">
              <w:rPr>
                <w:rFonts w:asciiTheme="minorHAnsi" w:hAnsiTheme="minorHAnsi" w:cstheme="minorHAnsi"/>
                <w:lang w:val="pl-PL"/>
              </w:rPr>
              <w:t>technologię</w:t>
            </w:r>
            <w:r w:rsidRPr="00FB4EEF">
              <w:rPr>
                <w:rFonts w:asciiTheme="minorHAnsi" w:hAnsiTheme="minorHAnsi" w:cstheme="minorHAnsi"/>
                <w:spacing w:val="-10"/>
                <w:lang w:val="pl-PL"/>
              </w:rPr>
              <w:t xml:space="preserve"> </w:t>
            </w:r>
            <w:r w:rsidRPr="00FB4EEF">
              <w:rPr>
                <w:rFonts w:asciiTheme="minorHAnsi" w:hAnsiTheme="minorHAnsi" w:cstheme="minorHAnsi"/>
                <w:lang w:val="pl-PL"/>
              </w:rPr>
              <w:t>partycjonowania</w:t>
            </w:r>
            <w:r w:rsidRPr="00FB4EEF">
              <w:rPr>
                <w:rFonts w:asciiTheme="minorHAnsi" w:hAnsiTheme="minorHAnsi" w:cstheme="minorHAnsi"/>
                <w:spacing w:val="-10"/>
                <w:lang w:val="pl-PL"/>
              </w:rPr>
              <w:t xml:space="preserve"> </w:t>
            </w:r>
            <w:r w:rsidRPr="00FB4EEF">
              <w:rPr>
                <w:rFonts w:asciiTheme="minorHAnsi" w:hAnsiTheme="minorHAnsi" w:cstheme="minorHAnsi"/>
                <w:spacing w:val="-2"/>
                <w:lang w:val="pl-PL"/>
              </w:rPr>
              <w:t>nośników.</w:t>
            </w:r>
          </w:p>
        </w:tc>
      </w:tr>
      <w:tr w:rsidR="00BC5F60" w:rsidRPr="00FB4EEF" w14:paraId="75571600" w14:textId="77777777" w:rsidTr="00FD5CD8">
        <w:trPr>
          <w:trHeight w:val="975"/>
        </w:trPr>
        <w:tc>
          <w:tcPr>
            <w:tcW w:w="567" w:type="dxa"/>
          </w:tcPr>
          <w:p w14:paraId="18CAE2F5" w14:textId="77777777" w:rsidR="00BC5F60" w:rsidRPr="00FB4EEF" w:rsidRDefault="00BC5F60" w:rsidP="00CD76BD">
            <w:pPr>
              <w:pStyle w:val="TableParagraph"/>
              <w:rPr>
                <w:rFonts w:asciiTheme="minorHAnsi" w:hAnsiTheme="minorHAnsi" w:cstheme="minorHAnsi"/>
                <w:lang w:val="pl-PL"/>
              </w:rPr>
            </w:pPr>
            <w:r w:rsidRPr="00FB4EEF">
              <w:rPr>
                <w:rFonts w:asciiTheme="minorHAnsi" w:hAnsiTheme="minorHAnsi" w:cstheme="minorHAnsi"/>
                <w:spacing w:val="-5"/>
                <w:lang w:val="pl-PL"/>
              </w:rPr>
              <w:lastRenderedPageBreak/>
              <w:t>2.</w:t>
            </w:r>
          </w:p>
        </w:tc>
        <w:tc>
          <w:tcPr>
            <w:tcW w:w="1842" w:type="dxa"/>
          </w:tcPr>
          <w:p w14:paraId="3A719EDB" w14:textId="77777777" w:rsidR="00BC5F60" w:rsidRPr="00FB4EEF" w:rsidRDefault="00BC5F60" w:rsidP="00CD76BD">
            <w:pPr>
              <w:pStyle w:val="TableParagraph"/>
              <w:rPr>
                <w:rFonts w:asciiTheme="minorHAnsi" w:hAnsiTheme="minorHAnsi" w:cstheme="minorHAnsi"/>
                <w:lang w:val="pl-PL"/>
              </w:rPr>
            </w:pPr>
            <w:r w:rsidRPr="00FB4EEF">
              <w:rPr>
                <w:rFonts w:asciiTheme="minorHAnsi" w:hAnsiTheme="minorHAnsi" w:cstheme="minorHAnsi"/>
                <w:spacing w:val="-2"/>
                <w:lang w:val="pl-PL"/>
              </w:rPr>
              <w:t>Obudowa</w:t>
            </w:r>
          </w:p>
        </w:tc>
        <w:tc>
          <w:tcPr>
            <w:tcW w:w="6237" w:type="dxa"/>
          </w:tcPr>
          <w:p w14:paraId="33E806D5" w14:textId="6946B207" w:rsidR="00BC5F60" w:rsidRPr="00FB4EEF" w:rsidRDefault="00BC5F60" w:rsidP="00CD76BD">
            <w:pPr>
              <w:pStyle w:val="TableParagraph"/>
              <w:ind w:left="110" w:right="75"/>
              <w:rPr>
                <w:rFonts w:asciiTheme="minorHAnsi" w:hAnsiTheme="minorHAnsi" w:cstheme="minorHAnsi"/>
                <w:lang w:val="pl-PL"/>
              </w:rPr>
            </w:pPr>
            <w:r w:rsidRPr="00FB4EEF">
              <w:rPr>
                <w:rFonts w:asciiTheme="minorHAnsi" w:hAnsiTheme="minorHAnsi" w:cstheme="minorHAnsi"/>
                <w:lang w:val="pl-PL"/>
              </w:rPr>
              <w:t>Typu</w:t>
            </w:r>
            <w:r w:rsidRPr="00FB4EEF">
              <w:rPr>
                <w:rFonts w:asciiTheme="minorHAnsi" w:hAnsiTheme="minorHAnsi" w:cstheme="minorHAnsi"/>
                <w:spacing w:val="73"/>
                <w:lang w:val="pl-PL"/>
              </w:rPr>
              <w:t xml:space="preserve"> </w:t>
            </w:r>
            <w:proofErr w:type="spellStart"/>
            <w:r w:rsidRPr="00FB4EEF">
              <w:rPr>
                <w:rFonts w:asciiTheme="minorHAnsi" w:hAnsiTheme="minorHAnsi" w:cstheme="minorHAnsi"/>
                <w:lang w:val="pl-PL"/>
              </w:rPr>
              <w:t>rack</w:t>
            </w:r>
            <w:proofErr w:type="spellEnd"/>
            <w:r w:rsidRPr="00FB4EEF">
              <w:rPr>
                <w:rFonts w:asciiTheme="minorHAnsi" w:hAnsiTheme="minorHAnsi" w:cstheme="minorHAnsi"/>
                <w:spacing w:val="72"/>
                <w:lang w:val="pl-PL"/>
              </w:rPr>
              <w:t xml:space="preserve"> </w:t>
            </w:r>
            <w:r w:rsidRPr="00FB4EEF">
              <w:rPr>
                <w:rFonts w:asciiTheme="minorHAnsi" w:hAnsiTheme="minorHAnsi" w:cstheme="minorHAnsi"/>
                <w:lang w:val="pl-PL"/>
              </w:rPr>
              <w:t>19”.</w:t>
            </w:r>
            <w:r w:rsidRPr="00FB4EEF">
              <w:rPr>
                <w:rFonts w:asciiTheme="minorHAnsi" w:hAnsiTheme="minorHAnsi" w:cstheme="minorHAnsi"/>
                <w:spacing w:val="75"/>
                <w:lang w:val="pl-PL"/>
              </w:rPr>
              <w:t xml:space="preserve"> </w:t>
            </w:r>
            <w:r w:rsidRPr="00FB4EEF">
              <w:rPr>
                <w:rFonts w:asciiTheme="minorHAnsi" w:hAnsiTheme="minorHAnsi" w:cstheme="minorHAnsi"/>
                <w:lang w:val="pl-PL"/>
              </w:rPr>
              <w:t>Wysokość</w:t>
            </w:r>
            <w:r w:rsidRPr="00FB4EEF">
              <w:rPr>
                <w:rFonts w:asciiTheme="minorHAnsi" w:hAnsiTheme="minorHAnsi" w:cstheme="minorHAnsi"/>
                <w:spacing w:val="70"/>
                <w:lang w:val="pl-PL"/>
              </w:rPr>
              <w:t xml:space="preserve"> </w:t>
            </w:r>
            <w:r w:rsidR="00FB4EEF">
              <w:rPr>
                <w:rFonts w:asciiTheme="minorHAnsi" w:hAnsiTheme="minorHAnsi" w:cstheme="minorHAnsi"/>
                <w:spacing w:val="70"/>
                <w:lang w:val="pl-PL"/>
              </w:rPr>
              <w:t xml:space="preserve">min. </w:t>
            </w:r>
            <w:r w:rsidRPr="00FB4EEF">
              <w:rPr>
                <w:rFonts w:asciiTheme="minorHAnsi" w:hAnsiTheme="minorHAnsi" w:cstheme="minorHAnsi"/>
                <w:lang w:val="pl-PL"/>
              </w:rPr>
              <w:t>2U</w:t>
            </w:r>
            <w:r w:rsidRPr="00FB4EEF">
              <w:rPr>
                <w:rFonts w:asciiTheme="minorHAnsi" w:hAnsiTheme="minorHAnsi" w:cstheme="minorHAnsi"/>
                <w:spacing w:val="72"/>
                <w:lang w:val="pl-PL"/>
              </w:rPr>
              <w:t xml:space="preserve"> </w:t>
            </w:r>
            <w:r w:rsidRPr="00FB4EEF">
              <w:rPr>
                <w:rFonts w:asciiTheme="minorHAnsi" w:hAnsiTheme="minorHAnsi" w:cstheme="minorHAnsi"/>
                <w:lang w:val="pl-PL"/>
              </w:rPr>
              <w:t>-</w:t>
            </w:r>
            <w:r w:rsidRPr="00FB4EEF">
              <w:rPr>
                <w:rFonts w:asciiTheme="minorHAnsi" w:hAnsiTheme="minorHAnsi" w:cstheme="minorHAnsi"/>
                <w:spacing w:val="72"/>
                <w:lang w:val="pl-PL"/>
              </w:rPr>
              <w:t xml:space="preserve"> </w:t>
            </w:r>
            <w:r w:rsidRPr="00FB4EEF">
              <w:rPr>
                <w:rFonts w:asciiTheme="minorHAnsi" w:hAnsiTheme="minorHAnsi" w:cstheme="minorHAnsi"/>
                <w:lang w:val="pl-PL"/>
              </w:rPr>
              <w:t>wszystkie</w:t>
            </w:r>
            <w:r w:rsidRPr="00FB4EEF">
              <w:rPr>
                <w:rFonts w:asciiTheme="minorHAnsi" w:hAnsiTheme="minorHAnsi" w:cstheme="minorHAnsi"/>
                <w:spacing w:val="71"/>
                <w:lang w:val="pl-PL"/>
              </w:rPr>
              <w:t xml:space="preserve"> </w:t>
            </w:r>
            <w:r w:rsidRPr="00FB4EEF">
              <w:rPr>
                <w:rFonts w:asciiTheme="minorHAnsi" w:hAnsiTheme="minorHAnsi" w:cstheme="minorHAnsi"/>
                <w:lang w:val="pl-PL"/>
              </w:rPr>
              <w:t>elementy</w:t>
            </w:r>
            <w:r w:rsidRPr="00FB4EEF">
              <w:rPr>
                <w:rFonts w:asciiTheme="minorHAnsi" w:hAnsiTheme="minorHAnsi" w:cstheme="minorHAnsi"/>
                <w:spacing w:val="73"/>
                <w:lang w:val="pl-PL"/>
              </w:rPr>
              <w:t xml:space="preserve"> </w:t>
            </w:r>
            <w:r w:rsidRPr="00FB4EEF">
              <w:rPr>
                <w:rFonts w:asciiTheme="minorHAnsi" w:hAnsiTheme="minorHAnsi" w:cstheme="minorHAnsi"/>
                <w:lang w:val="pl-PL"/>
              </w:rPr>
              <w:t>do</w:t>
            </w:r>
            <w:r w:rsidR="00FB4EEF">
              <w:rPr>
                <w:rFonts w:asciiTheme="minorHAnsi" w:hAnsiTheme="minorHAnsi" w:cstheme="minorHAnsi"/>
                <w:lang w:val="pl-PL"/>
              </w:rPr>
              <w:t xml:space="preserve"> </w:t>
            </w:r>
            <w:r w:rsidRPr="00FB4EEF">
              <w:rPr>
                <w:rFonts w:asciiTheme="minorHAnsi" w:hAnsiTheme="minorHAnsi" w:cstheme="minorHAnsi"/>
                <w:lang w:val="pl-PL"/>
              </w:rPr>
              <w:t>montażu</w:t>
            </w:r>
            <w:r w:rsidRPr="00FB4EEF">
              <w:rPr>
                <w:rFonts w:asciiTheme="minorHAnsi" w:hAnsiTheme="minorHAnsi" w:cstheme="minorHAnsi"/>
                <w:spacing w:val="78"/>
                <w:lang w:val="pl-PL"/>
              </w:rPr>
              <w:t xml:space="preserve"> </w:t>
            </w:r>
            <w:r w:rsidRPr="00FB4EEF">
              <w:rPr>
                <w:rFonts w:asciiTheme="minorHAnsi" w:hAnsiTheme="minorHAnsi" w:cstheme="minorHAnsi"/>
                <w:lang w:val="pl-PL"/>
              </w:rPr>
              <w:t>są</w:t>
            </w:r>
            <w:r w:rsidRPr="00FB4EEF">
              <w:rPr>
                <w:rFonts w:asciiTheme="minorHAnsi" w:hAnsiTheme="minorHAnsi" w:cstheme="minorHAnsi"/>
                <w:spacing w:val="70"/>
                <w:lang w:val="pl-PL"/>
              </w:rPr>
              <w:t xml:space="preserve"> </w:t>
            </w:r>
            <w:r w:rsidRPr="00FB4EEF">
              <w:rPr>
                <w:rFonts w:asciiTheme="minorHAnsi" w:hAnsiTheme="minorHAnsi" w:cstheme="minorHAnsi"/>
                <w:lang w:val="pl-PL"/>
              </w:rPr>
              <w:t>dostarczone</w:t>
            </w:r>
            <w:r w:rsidRPr="00FB4EEF">
              <w:rPr>
                <w:rFonts w:asciiTheme="minorHAnsi" w:hAnsiTheme="minorHAnsi" w:cstheme="minorHAnsi"/>
                <w:spacing w:val="71"/>
                <w:lang w:val="pl-PL"/>
              </w:rPr>
              <w:t xml:space="preserve"> </w:t>
            </w:r>
            <w:r w:rsidRPr="00FB4EEF">
              <w:rPr>
                <w:rFonts w:asciiTheme="minorHAnsi" w:hAnsiTheme="minorHAnsi" w:cstheme="minorHAnsi"/>
                <w:lang w:val="pl-PL"/>
              </w:rPr>
              <w:t>wraz z urządzeniem.</w:t>
            </w:r>
          </w:p>
          <w:p w14:paraId="28343161" w14:textId="7F52EF5F" w:rsidR="00BC5F60" w:rsidRPr="00FB4EEF" w:rsidRDefault="00BC5F60" w:rsidP="00FB4EEF">
            <w:pPr>
              <w:pStyle w:val="TableParagraph"/>
              <w:spacing w:line="243" w:lineRule="exact"/>
              <w:ind w:left="110"/>
              <w:rPr>
                <w:rFonts w:asciiTheme="minorHAnsi" w:hAnsiTheme="minorHAnsi" w:cstheme="minorHAnsi"/>
                <w:lang w:val="pl-PL"/>
              </w:rPr>
            </w:pPr>
            <w:r w:rsidRPr="00FB4EEF">
              <w:rPr>
                <w:rFonts w:asciiTheme="minorHAnsi" w:hAnsiTheme="minorHAnsi" w:cstheme="minorHAnsi"/>
                <w:lang w:val="pl-PL"/>
              </w:rPr>
              <w:t>Urządzenie</w:t>
            </w:r>
            <w:r w:rsidRPr="00FB4EEF">
              <w:rPr>
                <w:rFonts w:asciiTheme="minorHAnsi" w:hAnsiTheme="minorHAnsi" w:cstheme="minorHAnsi"/>
                <w:spacing w:val="23"/>
                <w:lang w:val="pl-PL"/>
              </w:rPr>
              <w:t xml:space="preserve"> </w:t>
            </w:r>
            <w:r w:rsidR="00FB4EEF">
              <w:rPr>
                <w:rFonts w:asciiTheme="minorHAnsi" w:hAnsiTheme="minorHAnsi" w:cstheme="minorHAnsi"/>
                <w:spacing w:val="23"/>
                <w:lang w:val="pl-PL"/>
              </w:rPr>
              <w:t xml:space="preserve">ma </w:t>
            </w:r>
            <w:r w:rsidRPr="00FB4EEF">
              <w:rPr>
                <w:rFonts w:asciiTheme="minorHAnsi" w:hAnsiTheme="minorHAnsi" w:cstheme="minorHAnsi"/>
                <w:lang w:val="pl-PL"/>
              </w:rPr>
              <w:t>zapewnia</w:t>
            </w:r>
            <w:r w:rsidR="00FB4EEF">
              <w:rPr>
                <w:rFonts w:asciiTheme="minorHAnsi" w:hAnsiTheme="minorHAnsi" w:cstheme="minorHAnsi"/>
                <w:lang w:val="pl-PL"/>
              </w:rPr>
              <w:t>ć</w:t>
            </w:r>
            <w:r w:rsidRPr="00FB4EEF">
              <w:rPr>
                <w:rFonts w:asciiTheme="minorHAnsi" w:hAnsiTheme="minorHAnsi" w:cstheme="minorHAnsi"/>
                <w:spacing w:val="23"/>
                <w:lang w:val="pl-PL"/>
              </w:rPr>
              <w:t xml:space="preserve"> </w:t>
            </w:r>
            <w:r w:rsidRPr="00FB4EEF">
              <w:rPr>
                <w:rFonts w:asciiTheme="minorHAnsi" w:hAnsiTheme="minorHAnsi" w:cstheme="minorHAnsi"/>
                <w:lang w:val="pl-PL"/>
              </w:rPr>
              <w:t>możliwość</w:t>
            </w:r>
            <w:r w:rsidRPr="00FB4EEF">
              <w:rPr>
                <w:rFonts w:asciiTheme="minorHAnsi" w:hAnsiTheme="minorHAnsi" w:cstheme="minorHAnsi"/>
                <w:spacing w:val="22"/>
                <w:lang w:val="pl-PL"/>
              </w:rPr>
              <w:t xml:space="preserve"> </w:t>
            </w:r>
            <w:r w:rsidRPr="00FB4EEF">
              <w:rPr>
                <w:rFonts w:asciiTheme="minorHAnsi" w:hAnsiTheme="minorHAnsi" w:cstheme="minorHAnsi"/>
                <w:lang w:val="pl-PL"/>
              </w:rPr>
              <w:t>instalowania</w:t>
            </w:r>
            <w:r w:rsidRPr="00FB4EEF">
              <w:rPr>
                <w:rFonts w:asciiTheme="minorHAnsi" w:hAnsiTheme="minorHAnsi" w:cstheme="minorHAnsi"/>
                <w:spacing w:val="24"/>
                <w:lang w:val="pl-PL"/>
              </w:rPr>
              <w:t xml:space="preserve"> </w:t>
            </w:r>
            <w:r w:rsidRPr="00FB4EEF">
              <w:rPr>
                <w:rFonts w:asciiTheme="minorHAnsi" w:hAnsiTheme="minorHAnsi" w:cstheme="minorHAnsi"/>
                <w:lang w:val="pl-PL"/>
              </w:rPr>
              <w:t>w</w:t>
            </w:r>
            <w:r w:rsidRPr="00FB4EEF">
              <w:rPr>
                <w:rFonts w:asciiTheme="minorHAnsi" w:hAnsiTheme="minorHAnsi" w:cstheme="minorHAnsi"/>
                <w:spacing w:val="21"/>
                <w:lang w:val="pl-PL"/>
              </w:rPr>
              <w:t xml:space="preserve"> </w:t>
            </w:r>
            <w:r w:rsidRPr="00FB4EEF">
              <w:rPr>
                <w:rFonts w:asciiTheme="minorHAnsi" w:hAnsiTheme="minorHAnsi" w:cstheme="minorHAnsi"/>
                <w:lang w:val="pl-PL"/>
              </w:rPr>
              <w:t>tej</w:t>
            </w:r>
            <w:r w:rsidRPr="00FB4EEF">
              <w:rPr>
                <w:rFonts w:asciiTheme="minorHAnsi" w:hAnsiTheme="minorHAnsi" w:cstheme="minorHAnsi"/>
                <w:spacing w:val="22"/>
                <w:lang w:val="pl-PL"/>
              </w:rPr>
              <w:t xml:space="preserve"> </w:t>
            </w:r>
            <w:r w:rsidRPr="00FB4EEF">
              <w:rPr>
                <w:rFonts w:asciiTheme="minorHAnsi" w:hAnsiTheme="minorHAnsi" w:cstheme="minorHAnsi"/>
                <w:lang w:val="pl-PL"/>
              </w:rPr>
              <w:t>samej</w:t>
            </w:r>
            <w:r w:rsidRPr="00FB4EEF">
              <w:rPr>
                <w:rFonts w:asciiTheme="minorHAnsi" w:hAnsiTheme="minorHAnsi" w:cstheme="minorHAnsi"/>
                <w:spacing w:val="21"/>
                <w:lang w:val="pl-PL"/>
              </w:rPr>
              <w:t xml:space="preserve"> </w:t>
            </w:r>
            <w:r w:rsidRPr="00FB4EEF">
              <w:rPr>
                <w:rFonts w:asciiTheme="minorHAnsi" w:hAnsiTheme="minorHAnsi" w:cstheme="minorHAnsi"/>
                <w:lang w:val="pl-PL"/>
              </w:rPr>
              <w:t>obudowie</w:t>
            </w:r>
            <w:r w:rsidRPr="00FB4EEF">
              <w:rPr>
                <w:rFonts w:asciiTheme="minorHAnsi" w:hAnsiTheme="minorHAnsi" w:cstheme="minorHAnsi"/>
                <w:spacing w:val="21"/>
                <w:lang w:val="pl-PL"/>
              </w:rPr>
              <w:t xml:space="preserve"> </w:t>
            </w:r>
            <w:r w:rsidRPr="00FB4EEF">
              <w:rPr>
                <w:rFonts w:asciiTheme="minorHAnsi" w:hAnsiTheme="minorHAnsi" w:cstheme="minorHAnsi"/>
                <w:lang w:val="pl-PL"/>
              </w:rPr>
              <w:t>i</w:t>
            </w:r>
            <w:r w:rsidRPr="00FB4EEF">
              <w:rPr>
                <w:rFonts w:asciiTheme="minorHAnsi" w:hAnsiTheme="minorHAnsi" w:cstheme="minorHAnsi"/>
                <w:spacing w:val="22"/>
                <w:lang w:val="pl-PL"/>
              </w:rPr>
              <w:t xml:space="preserve"> </w:t>
            </w:r>
            <w:r w:rsidRPr="00FB4EEF">
              <w:rPr>
                <w:rFonts w:asciiTheme="minorHAnsi" w:hAnsiTheme="minorHAnsi" w:cstheme="minorHAnsi"/>
                <w:lang w:val="pl-PL"/>
              </w:rPr>
              <w:t>w</w:t>
            </w:r>
            <w:r w:rsidRPr="00FB4EEF">
              <w:rPr>
                <w:rFonts w:asciiTheme="minorHAnsi" w:hAnsiTheme="minorHAnsi" w:cstheme="minorHAnsi"/>
                <w:spacing w:val="22"/>
                <w:lang w:val="pl-PL"/>
              </w:rPr>
              <w:t xml:space="preserve"> </w:t>
            </w:r>
            <w:r w:rsidRPr="00FB4EEF">
              <w:rPr>
                <w:rFonts w:asciiTheme="minorHAnsi" w:hAnsiTheme="minorHAnsi" w:cstheme="minorHAnsi"/>
                <w:lang w:val="pl-PL"/>
              </w:rPr>
              <w:t>tym</w:t>
            </w:r>
            <w:r w:rsidRPr="00FB4EEF">
              <w:rPr>
                <w:rFonts w:asciiTheme="minorHAnsi" w:hAnsiTheme="minorHAnsi" w:cstheme="minorHAnsi"/>
                <w:spacing w:val="21"/>
                <w:lang w:val="pl-PL"/>
              </w:rPr>
              <w:t xml:space="preserve"> </w:t>
            </w:r>
            <w:r w:rsidRPr="00FB4EEF">
              <w:rPr>
                <w:rFonts w:asciiTheme="minorHAnsi" w:hAnsiTheme="minorHAnsi" w:cstheme="minorHAnsi"/>
                <w:lang w:val="pl-PL"/>
              </w:rPr>
              <w:t>samym</w:t>
            </w:r>
            <w:r w:rsidRPr="00FB4EEF">
              <w:rPr>
                <w:rFonts w:asciiTheme="minorHAnsi" w:hAnsiTheme="minorHAnsi" w:cstheme="minorHAnsi"/>
                <w:spacing w:val="22"/>
                <w:lang w:val="pl-PL"/>
              </w:rPr>
              <w:t xml:space="preserve"> </w:t>
            </w:r>
            <w:r w:rsidRPr="00FB4EEF">
              <w:rPr>
                <w:rFonts w:asciiTheme="minorHAnsi" w:hAnsiTheme="minorHAnsi" w:cstheme="minorHAnsi"/>
                <w:spacing w:val="-2"/>
                <w:lang w:val="pl-PL"/>
              </w:rPr>
              <w:t>czasie</w:t>
            </w:r>
            <w:r w:rsidR="00FB4EEF">
              <w:rPr>
                <w:rFonts w:asciiTheme="minorHAnsi" w:hAnsiTheme="minorHAnsi" w:cstheme="minorHAnsi"/>
                <w:spacing w:val="-2"/>
                <w:lang w:val="pl-PL"/>
              </w:rPr>
              <w:t xml:space="preserve"> </w:t>
            </w:r>
            <w:r w:rsidRPr="00FB4EEF">
              <w:rPr>
                <w:rFonts w:asciiTheme="minorHAnsi" w:hAnsiTheme="minorHAnsi" w:cstheme="minorHAnsi"/>
                <w:lang w:val="pl-PL"/>
              </w:rPr>
              <w:t>różnych</w:t>
            </w:r>
            <w:r w:rsidRPr="00FB4EEF">
              <w:rPr>
                <w:rFonts w:asciiTheme="minorHAnsi" w:hAnsiTheme="minorHAnsi" w:cstheme="minorHAnsi"/>
                <w:spacing w:val="-6"/>
                <w:lang w:val="pl-PL"/>
              </w:rPr>
              <w:t xml:space="preserve"> </w:t>
            </w:r>
            <w:r w:rsidRPr="00FB4EEF">
              <w:rPr>
                <w:rFonts w:asciiTheme="minorHAnsi" w:hAnsiTheme="minorHAnsi" w:cstheme="minorHAnsi"/>
                <w:lang w:val="pl-PL"/>
              </w:rPr>
              <w:t>generacji</w:t>
            </w:r>
            <w:r w:rsidRPr="00FB4EEF">
              <w:rPr>
                <w:rFonts w:asciiTheme="minorHAnsi" w:hAnsiTheme="minorHAnsi" w:cstheme="minorHAnsi"/>
                <w:spacing w:val="-6"/>
                <w:lang w:val="pl-PL"/>
              </w:rPr>
              <w:t xml:space="preserve"> </w:t>
            </w:r>
            <w:r w:rsidRPr="00FB4EEF">
              <w:rPr>
                <w:rFonts w:asciiTheme="minorHAnsi" w:hAnsiTheme="minorHAnsi" w:cstheme="minorHAnsi"/>
                <w:lang w:val="pl-PL"/>
              </w:rPr>
              <w:t>napędów</w:t>
            </w:r>
            <w:r w:rsidRPr="00FB4EEF">
              <w:rPr>
                <w:rFonts w:asciiTheme="minorHAnsi" w:hAnsiTheme="minorHAnsi" w:cstheme="minorHAnsi"/>
                <w:spacing w:val="-7"/>
                <w:lang w:val="pl-PL"/>
              </w:rPr>
              <w:t xml:space="preserve"> </w:t>
            </w:r>
            <w:r w:rsidRPr="00FB4EEF">
              <w:rPr>
                <w:rFonts w:asciiTheme="minorHAnsi" w:hAnsiTheme="minorHAnsi" w:cstheme="minorHAnsi"/>
                <w:lang w:val="pl-PL"/>
              </w:rPr>
              <w:t>LTO</w:t>
            </w:r>
            <w:r w:rsidRPr="00FB4EEF">
              <w:rPr>
                <w:rFonts w:asciiTheme="minorHAnsi" w:hAnsiTheme="minorHAnsi" w:cstheme="minorHAnsi"/>
                <w:spacing w:val="-4"/>
                <w:lang w:val="pl-PL"/>
              </w:rPr>
              <w:t xml:space="preserve"> </w:t>
            </w:r>
            <w:r w:rsidRPr="00FB4EEF">
              <w:rPr>
                <w:rFonts w:asciiTheme="minorHAnsi" w:hAnsiTheme="minorHAnsi" w:cstheme="minorHAnsi"/>
                <w:lang w:val="pl-PL"/>
              </w:rPr>
              <w:t>(od</w:t>
            </w:r>
            <w:r w:rsidRPr="00FB4EEF">
              <w:rPr>
                <w:rFonts w:asciiTheme="minorHAnsi" w:hAnsiTheme="minorHAnsi" w:cstheme="minorHAnsi"/>
                <w:spacing w:val="-6"/>
                <w:lang w:val="pl-PL"/>
              </w:rPr>
              <w:t xml:space="preserve"> </w:t>
            </w:r>
            <w:r w:rsidRPr="00FB4EEF">
              <w:rPr>
                <w:rFonts w:asciiTheme="minorHAnsi" w:hAnsiTheme="minorHAnsi" w:cstheme="minorHAnsi"/>
                <w:lang w:val="pl-PL"/>
              </w:rPr>
              <w:t>LTO-6</w:t>
            </w:r>
            <w:r w:rsidRPr="00FB4EEF">
              <w:rPr>
                <w:rFonts w:asciiTheme="minorHAnsi" w:hAnsiTheme="minorHAnsi" w:cstheme="minorHAnsi"/>
                <w:spacing w:val="-7"/>
                <w:lang w:val="pl-PL"/>
              </w:rPr>
              <w:t xml:space="preserve"> </w:t>
            </w:r>
            <w:r w:rsidRPr="00FB4EEF">
              <w:rPr>
                <w:rFonts w:asciiTheme="minorHAnsi" w:hAnsiTheme="minorHAnsi" w:cstheme="minorHAnsi"/>
                <w:spacing w:val="-2"/>
                <w:lang w:val="pl-PL"/>
              </w:rPr>
              <w:t>wzwyż).</w:t>
            </w:r>
          </w:p>
        </w:tc>
      </w:tr>
      <w:tr w:rsidR="00BC5F60" w:rsidRPr="00FB4EEF" w14:paraId="1FD77330" w14:textId="77777777" w:rsidTr="00FD5CD8">
        <w:trPr>
          <w:trHeight w:val="2443"/>
        </w:trPr>
        <w:tc>
          <w:tcPr>
            <w:tcW w:w="567" w:type="dxa"/>
          </w:tcPr>
          <w:p w14:paraId="28F3EDF2" w14:textId="77777777" w:rsidR="00BC5F60" w:rsidRPr="00FB4EEF" w:rsidRDefault="00BC5F60" w:rsidP="00CD76BD">
            <w:pPr>
              <w:pStyle w:val="TableParagraph"/>
              <w:rPr>
                <w:rFonts w:asciiTheme="minorHAnsi" w:hAnsiTheme="minorHAnsi" w:cstheme="minorHAnsi"/>
                <w:lang w:val="pl-PL"/>
              </w:rPr>
            </w:pPr>
            <w:r w:rsidRPr="00FB4EEF">
              <w:rPr>
                <w:rFonts w:asciiTheme="minorHAnsi" w:hAnsiTheme="minorHAnsi" w:cstheme="minorHAnsi"/>
                <w:spacing w:val="-5"/>
                <w:lang w:val="pl-PL"/>
              </w:rPr>
              <w:t>3.</w:t>
            </w:r>
          </w:p>
        </w:tc>
        <w:tc>
          <w:tcPr>
            <w:tcW w:w="1842" w:type="dxa"/>
          </w:tcPr>
          <w:p w14:paraId="30FC1EC7" w14:textId="77777777" w:rsidR="00BC5F60" w:rsidRPr="00FB4EEF" w:rsidRDefault="00BC5F60" w:rsidP="00CD76BD">
            <w:pPr>
              <w:pStyle w:val="TableParagraph"/>
              <w:rPr>
                <w:rFonts w:asciiTheme="minorHAnsi" w:hAnsiTheme="minorHAnsi" w:cstheme="minorHAnsi"/>
                <w:lang w:val="pl-PL"/>
              </w:rPr>
            </w:pPr>
            <w:r w:rsidRPr="00FB4EEF">
              <w:rPr>
                <w:rFonts w:asciiTheme="minorHAnsi" w:hAnsiTheme="minorHAnsi" w:cstheme="minorHAnsi"/>
                <w:spacing w:val="-2"/>
                <w:lang w:val="pl-PL"/>
              </w:rPr>
              <w:t>Wbudowane</w:t>
            </w:r>
          </w:p>
          <w:p w14:paraId="5335852B" w14:textId="77777777" w:rsidR="00BC5F60" w:rsidRPr="00FB4EEF" w:rsidRDefault="00BC5F60" w:rsidP="00CD76BD">
            <w:pPr>
              <w:pStyle w:val="TableParagraph"/>
              <w:rPr>
                <w:rFonts w:asciiTheme="minorHAnsi" w:hAnsiTheme="minorHAnsi" w:cstheme="minorHAnsi"/>
                <w:lang w:val="pl-PL"/>
              </w:rPr>
            </w:pPr>
            <w:r w:rsidRPr="00FB4EEF">
              <w:rPr>
                <w:rFonts w:asciiTheme="minorHAnsi" w:hAnsiTheme="minorHAnsi" w:cstheme="minorHAnsi"/>
                <w:spacing w:val="-2"/>
                <w:lang w:val="pl-PL"/>
              </w:rPr>
              <w:t>napędy</w:t>
            </w:r>
          </w:p>
        </w:tc>
        <w:tc>
          <w:tcPr>
            <w:tcW w:w="6237" w:type="dxa"/>
          </w:tcPr>
          <w:p w14:paraId="638FD47C" w14:textId="149BFEFE" w:rsidR="00BC5F60" w:rsidRPr="00FB4EEF" w:rsidRDefault="00BC5F60" w:rsidP="00FB4EEF">
            <w:pPr>
              <w:pStyle w:val="TableParagraph"/>
              <w:ind w:left="110" w:right="81"/>
              <w:jc w:val="both"/>
              <w:rPr>
                <w:rFonts w:asciiTheme="minorHAnsi" w:hAnsiTheme="minorHAnsi" w:cstheme="minorHAnsi"/>
                <w:lang w:val="pl-PL"/>
              </w:rPr>
            </w:pPr>
            <w:r w:rsidRPr="00FB4EEF">
              <w:rPr>
                <w:rFonts w:asciiTheme="minorHAnsi" w:hAnsiTheme="minorHAnsi" w:cstheme="minorHAnsi"/>
                <w:lang w:val="pl-PL"/>
              </w:rPr>
              <w:t>Jeden</w:t>
            </w:r>
            <w:r w:rsidRPr="00FB4EEF">
              <w:rPr>
                <w:rFonts w:asciiTheme="minorHAnsi" w:hAnsiTheme="minorHAnsi" w:cstheme="minorHAnsi"/>
                <w:spacing w:val="-2"/>
                <w:lang w:val="pl-PL"/>
              </w:rPr>
              <w:t xml:space="preserve"> </w:t>
            </w:r>
            <w:r w:rsidRPr="00FB4EEF">
              <w:rPr>
                <w:rFonts w:asciiTheme="minorHAnsi" w:hAnsiTheme="minorHAnsi" w:cstheme="minorHAnsi"/>
                <w:lang w:val="pl-PL"/>
              </w:rPr>
              <w:t>napęd</w:t>
            </w:r>
            <w:r w:rsidRPr="00FB4EEF">
              <w:rPr>
                <w:rFonts w:asciiTheme="minorHAnsi" w:hAnsiTheme="minorHAnsi" w:cstheme="minorHAnsi"/>
                <w:spacing w:val="-3"/>
                <w:lang w:val="pl-PL"/>
              </w:rPr>
              <w:t xml:space="preserve"> </w:t>
            </w:r>
            <w:r w:rsidRPr="00FB4EEF">
              <w:rPr>
                <w:rFonts w:asciiTheme="minorHAnsi" w:hAnsiTheme="minorHAnsi" w:cstheme="minorHAnsi"/>
                <w:lang w:val="pl-PL"/>
              </w:rPr>
              <w:t>LTO-8</w:t>
            </w:r>
            <w:r w:rsidRPr="00FB4EEF">
              <w:rPr>
                <w:rFonts w:asciiTheme="minorHAnsi" w:hAnsiTheme="minorHAnsi" w:cstheme="minorHAnsi"/>
                <w:spacing w:val="-2"/>
                <w:lang w:val="pl-PL"/>
              </w:rPr>
              <w:t xml:space="preserve"> </w:t>
            </w:r>
            <w:r w:rsidRPr="00FB4EEF">
              <w:rPr>
                <w:rFonts w:asciiTheme="minorHAnsi" w:hAnsiTheme="minorHAnsi" w:cstheme="minorHAnsi"/>
                <w:lang w:val="pl-PL"/>
              </w:rPr>
              <w:t>wyposażony</w:t>
            </w:r>
            <w:r w:rsidRPr="00FB4EEF">
              <w:rPr>
                <w:rFonts w:asciiTheme="minorHAnsi" w:hAnsiTheme="minorHAnsi" w:cstheme="minorHAnsi"/>
                <w:spacing w:val="-3"/>
                <w:lang w:val="pl-PL"/>
              </w:rPr>
              <w:t xml:space="preserve"> </w:t>
            </w:r>
            <w:r w:rsidRPr="00FB4EEF">
              <w:rPr>
                <w:rFonts w:asciiTheme="minorHAnsi" w:hAnsiTheme="minorHAnsi" w:cstheme="minorHAnsi"/>
                <w:lang w:val="pl-PL"/>
              </w:rPr>
              <w:t>w</w:t>
            </w:r>
            <w:r w:rsidRPr="00FB4EEF">
              <w:rPr>
                <w:rFonts w:asciiTheme="minorHAnsi" w:hAnsiTheme="minorHAnsi" w:cstheme="minorHAnsi"/>
                <w:spacing w:val="-5"/>
                <w:lang w:val="pl-PL"/>
              </w:rPr>
              <w:t xml:space="preserve"> </w:t>
            </w:r>
            <w:r w:rsidRPr="00FB4EEF">
              <w:rPr>
                <w:rFonts w:asciiTheme="minorHAnsi" w:hAnsiTheme="minorHAnsi" w:cstheme="minorHAnsi"/>
                <w:lang w:val="pl-PL"/>
              </w:rPr>
              <w:t>złącze</w:t>
            </w:r>
            <w:r w:rsidRPr="00FB4EEF">
              <w:rPr>
                <w:rFonts w:asciiTheme="minorHAnsi" w:hAnsiTheme="minorHAnsi" w:cstheme="minorHAnsi"/>
                <w:spacing w:val="-5"/>
                <w:lang w:val="pl-PL"/>
              </w:rPr>
              <w:t xml:space="preserve"> </w:t>
            </w:r>
            <w:r w:rsidRPr="00FB4EEF">
              <w:rPr>
                <w:rFonts w:asciiTheme="minorHAnsi" w:hAnsiTheme="minorHAnsi" w:cstheme="minorHAnsi"/>
                <w:lang w:val="pl-PL"/>
              </w:rPr>
              <w:t>SAS</w:t>
            </w:r>
            <w:r w:rsidRPr="00FB4EEF">
              <w:rPr>
                <w:rFonts w:asciiTheme="minorHAnsi" w:hAnsiTheme="minorHAnsi" w:cstheme="minorHAnsi"/>
                <w:spacing w:val="-5"/>
                <w:lang w:val="pl-PL"/>
              </w:rPr>
              <w:t xml:space="preserve"> </w:t>
            </w:r>
            <w:r w:rsidRPr="00FB4EEF">
              <w:rPr>
                <w:rFonts w:asciiTheme="minorHAnsi" w:hAnsiTheme="minorHAnsi" w:cstheme="minorHAnsi"/>
                <w:lang w:val="pl-PL"/>
              </w:rPr>
              <w:t>SFF8088.</w:t>
            </w:r>
            <w:r w:rsidRPr="00FB4EEF">
              <w:rPr>
                <w:rFonts w:asciiTheme="minorHAnsi" w:hAnsiTheme="minorHAnsi" w:cstheme="minorHAnsi"/>
                <w:spacing w:val="-2"/>
                <w:lang w:val="pl-PL"/>
              </w:rPr>
              <w:t xml:space="preserve"> </w:t>
            </w:r>
            <w:r w:rsidRPr="00FB4EEF">
              <w:rPr>
                <w:rFonts w:asciiTheme="minorHAnsi" w:hAnsiTheme="minorHAnsi" w:cstheme="minorHAnsi"/>
                <w:lang w:val="pl-PL"/>
              </w:rPr>
              <w:t>Urządzenie</w:t>
            </w:r>
            <w:r w:rsidRPr="00FB4EEF">
              <w:rPr>
                <w:rFonts w:asciiTheme="minorHAnsi" w:hAnsiTheme="minorHAnsi" w:cstheme="minorHAnsi"/>
                <w:spacing w:val="-4"/>
                <w:lang w:val="pl-PL"/>
              </w:rPr>
              <w:t xml:space="preserve"> </w:t>
            </w:r>
            <w:r w:rsidRPr="00FB4EEF">
              <w:rPr>
                <w:rFonts w:asciiTheme="minorHAnsi" w:hAnsiTheme="minorHAnsi" w:cstheme="minorHAnsi"/>
                <w:lang w:val="pl-PL"/>
              </w:rPr>
              <w:t>ma</w:t>
            </w:r>
            <w:r w:rsidR="00FB4EEF">
              <w:rPr>
                <w:rFonts w:asciiTheme="minorHAnsi" w:hAnsiTheme="minorHAnsi" w:cstheme="minorHAnsi"/>
                <w:lang w:val="pl-PL"/>
              </w:rPr>
              <w:t xml:space="preserve"> mieć </w:t>
            </w:r>
            <w:r w:rsidRPr="00FB4EEF">
              <w:rPr>
                <w:rFonts w:asciiTheme="minorHAnsi" w:hAnsiTheme="minorHAnsi" w:cstheme="minorHAnsi"/>
                <w:spacing w:val="-1"/>
                <w:lang w:val="pl-PL"/>
              </w:rPr>
              <w:t xml:space="preserve"> </w:t>
            </w:r>
            <w:r w:rsidRPr="00FB4EEF">
              <w:rPr>
                <w:rFonts w:asciiTheme="minorHAnsi" w:hAnsiTheme="minorHAnsi" w:cstheme="minorHAnsi"/>
                <w:lang w:val="pl-PL"/>
              </w:rPr>
              <w:t>możliwość</w:t>
            </w:r>
            <w:r w:rsidRPr="00FB4EEF">
              <w:rPr>
                <w:rFonts w:asciiTheme="minorHAnsi" w:hAnsiTheme="minorHAnsi" w:cstheme="minorHAnsi"/>
                <w:spacing w:val="-5"/>
                <w:lang w:val="pl-PL"/>
              </w:rPr>
              <w:t xml:space="preserve"> </w:t>
            </w:r>
            <w:r w:rsidRPr="00FB4EEF">
              <w:rPr>
                <w:rFonts w:asciiTheme="minorHAnsi" w:hAnsiTheme="minorHAnsi" w:cstheme="minorHAnsi"/>
                <w:lang w:val="pl-PL"/>
              </w:rPr>
              <w:t>instalowania w</w:t>
            </w:r>
            <w:r w:rsidRPr="00FB4EEF">
              <w:rPr>
                <w:rFonts w:asciiTheme="minorHAnsi" w:hAnsiTheme="minorHAnsi" w:cstheme="minorHAnsi"/>
                <w:spacing w:val="-9"/>
                <w:lang w:val="pl-PL"/>
              </w:rPr>
              <w:t xml:space="preserve"> </w:t>
            </w:r>
            <w:r w:rsidRPr="00FB4EEF">
              <w:rPr>
                <w:rFonts w:asciiTheme="minorHAnsi" w:hAnsiTheme="minorHAnsi" w:cstheme="minorHAnsi"/>
                <w:lang w:val="pl-PL"/>
              </w:rPr>
              <w:t>tej</w:t>
            </w:r>
            <w:r w:rsidRPr="00FB4EEF">
              <w:rPr>
                <w:rFonts w:asciiTheme="minorHAnsi" w:hAnsiTheme="minorHAnsi" w:cstheme="minorHAnsi"/>
                <w:spacing w:val="-8"/>
                <w:lang w:val="pl-PL"/>
              </w:rPr>
              <w:t xml:space="preserve"> </w:t>
            </w:r>
            <w:r w:rsidRPr="00FB4EEF">
              <w:rPr>
                <w:rFonts w:asciiTheme="minorHAnsi" w:hAnsiTheme="minorHAnsi" w:cstheme="minorHAnsi"/>
                <w:lang w:val="pl-PL"/>
              </w:rPr>
              <w:t>samej</w:t>
            </w:r>
            <w:r w:rsidRPr="00FB4EEF">
              <w:rPr>
                <w:rFonts w:asciiTheme="minorHAnsi" w:hAnsiTheme="minorHAnsi" w:cstheme="minorHAnsi"/>
                <w:spacing w:val="-8"/>
                <w:lang w:val="pl-PL"/>
              </w:rPr>
              <w:t xml:space="preserve"> </w:t>
            </w:r>
            <w:r w:rsidRPr="00FB4EEF">
              <w:rPr>
                <w:rFonts w:asciiTheme="minorHAnsi" w:hAnsiTheme="minorHAnsi" w:cstheme="minorHAnsi"/>
                <w:lang w:val="pl-PL"/>
              </w:rPr>
              <w:t>obudowie</w:t>
            </w:r>
            <w:r w:rsidRPr="00FB4EEF">
              <w:rPr>
                <w:rFonts w:asciiTheme="minorHAnsi" w:hAnsiTheme="minorHAnsi" w:cstheme="minorHAnsi"/>
                <w:spacing w:val="-9"/>
                <w:lang w:val="pl-PL"/>
              </w:rPr>
              <w:t xml:space="preserve"> </w:t>
            </w:r>
            <w:r w:rsidRPr="00FB4EEF">
              <w:rPr>
                <w:rFonts w:asciiTheme="minorHAnsi" w:hAnsiTheme="minorHAnsi" w:cstheme="minorHAnsi"/>
                <w:lang w:val="pl-PL"/>
              </w:rPr>
              <w:t>i</w:t>
            </w:r>
            <w:r w:rsidRPr="00FB4EEF">
              <w:rPr>
                <w:rFonts w:asciiTheme="minorHAnsi" w:hAnsiTheme="minorHAnsi" w:cstheme="minorHAnsi"/>
                <w:spacing w:val="-6"/>
                <w:lang w:val="pl-PL"/>
              </w:rPr>
              <w:t xml:space="preserve"> </w:t>
            </w:r>
            <w:r w:rsidRPr="00FB4EEF">
              <w:rPr>
                <w:rFonts w:asciiTheme="minorHAnsi" w:hAnsiTheme="minorHAnsi" w:cstheme="minorHAnsi"/>
                <w:lang w:val="pl-PL"/>
              </w:rPr>
              <w:t>w</w:t>
            </w:r>
            <w:r w:rsidRPr="00FB4EEF">
              <w:rPr>
                <w:rFonts w:asciiTheme="minorHAnsi" w:hAnsiTheme="minorHAnsi" w:cstheme="minorHAnsi"/>
                <w:spacing w:val="-9"/>
                <w:lang w:val="pl-PL"/>
              </w:rPr>
              <w:t xml:space="preserve"> </w:t>
            </w:r>
            <w:r w:rsidRPr="00FB4EEF">
              <w:rPr>
                <w:rFonts w:asciiTheme="minorHAnsi" w:hAnsiTheme="minorHAnsi" w:cstheme="minorHAnsi"/>
                <w:lang w:val="pl-PL"/>
              </w:rPr>
              <w:t>tym</w:t>
            </w:r>
            <w:r w:rsidRPr="00FB4EEF">
              <w:rPr>
                <w:rFonts w:asciiTheme="minorHAnsi" w:hAnsiTheme="minorHAnsi" w:cstheme="minorHAnsi"/>
                <w:spacing w:val="-6"/>
                <w:lang w:val="pl-PL"/>
              </w:rPr>
              <w:t xml:space="preserve"> </w:t>
            </w:r>
            <w:r w:rsidRPr="00FB4EEF">
              <w:rPr>
                <w:rFonts w:asciiTheme="minorHAnsi" w:hAnsiTheme="minorHAnsi" w:cstheme="minorHAnsi"/>
                <w:lang w:val="pl-PL"/>
              </w:rPr>
              <w:t>samym</w:t>
            </w:r>
            <w:r w:rsidRPr="00FB4EEF">
              <w:rPr>
                <w:rFonts w:asciiTheme="minorHAnsi" w:hAnsiTheme="minorHAnsi" w:cstheme="minorHAnsi"/>
                <w:spacing w:val="-9"/>
                <w:lang w:val="pl-PL"/>
              </w:rPr>
              <w:t xml:space="preserve"> </w:t>
            </w:r>
            <w:r w:rsidRPr="00FB4EEF">
              <w:rPr>
                <w:rFonts w:asciiTheme="minorHAnsi" w:hAnsiTheme="minorHAnsi" w:cstheme="minorHAnsi"/>
                <w:lang w:val="pl-PL"/>
              </w:rPr>
              <w:t>czasie</w:t>
            </w:r>
            <w:r w:rsidRPr="00FB4EEF">
              <w:rPr>
                <w:rFonts w:asciiTheme="minorHAnsi" w:hAnsiTheme="minorHAnsi" w:cstheme="minorHAnsi"/>
                <w:spacing w:val="-9"/>
                <w:lang w:val="pl-PL"/>
              </w:rPr>
              <w:t xml:space="preserve"> </w:t>
            </w:r>
            <w:r w:rsidRPr="00FB4EEF">
              <w:rPr>
                <w:rFonts w:asciiTheme="minorHAnsi" w:hAnsiTheme="minorHAnsi" w:cstheme="minorHAnsi"/>
                <w:lang w:val="pl-PL"/>
              </w:rPr>
              <w:t>także</w:t>
            </w:r>
            <w:r w:rsidRPr="00FB4EEF">
              <w:rPr>
                <w:rFonts w:asciiTheme="minorHAnsi" w:hAnsiTheme="minorHAnsi" w:cstheme="minorHAnsi"/>
                <w:spacing w:val="-9"/>
                <w:lang w:val="pl-PL"/>
              </w:rPr>
              <w:t xml:space="preserve"> </w:t>
            </w:r>
            <w:r w:rsidRPr="00FB4EEF">
              <w:rPr>
                <w:rFonts w:asciiTheme="minorHAnsi" w:hAnsiTheme="minorHAnsi" w:cstheme="minorHAnsi"/>
                <w:lang w:val="pl-PL"/>
              </w:rPr>
              <w:t>napędów</w:t>
            </w:r>
            <w:r w:rsidRPr="00FB4EEF">
              <w:rPr>
                <w:rFonts w:asciiTheme="minorHAnsi" w:hAnsiTheme="minorHAnsi" w:cstheme="minorHAnsi"/>
                <w:spacing w:val="-9"/>
                <w:lang w:val="pl-PL"/>
              </w:rPr>
              <w:t xml:space="preserve"> </w:t>
            </w:r>
            <w:r w:rsidRPr="00FB4EEF">
              <w:rPr>
                <w:rFonts w:asciiTheme="minorHAnsi" w:hAnsiTheme="minorHAnsi" w:cstheme="minorHAnsi"/>
                <w:lang w:val="pl-PL"/>
              </w:rPr>
              <w:t>LTO</w:t>
            </w:r>
            <w:r w:rsidRPr="00FB4EEF">
              <w:rPr>
                <w:rFonts w:asciiTheme="minorHAnsi" w:hAnsiTheme="minorHAnsi" w:cstheme="minorHAnsi"/>
                <w:spacing w:val="-8"/>
                <w:lang w:val="pl-PL"/>
              </w:rPr>
              <w:t xml:space="preserve"> </w:t>
            </w:r>
            <w:r w:rsidRPr="00FB4EEF">
              <w:rPr>
                <w:rFonts w:asciiTheme="minorHAnsi" w:hAnsiTheme="minorHAnsi" w:cstheme="minorHAnsi"/>
                <w:lang w:val="pl-PL"/>
              </w:rPr>
              <w:t>z</w:t>
            </w:r>
            <w:r w:rsidRPr="00FB4EEF">
              <w:rPr>
                <w:rFonts w:asciiTheme="minorHAnsi" w:hAnsiTheme="minorHAnsi" w:cstheme="minorHAnsi"/>
                <w:spacing w:val="-7"/>
                <w:lang w:val="pl-PL"/>
              </w:rPr>
              <w:t xml:space="preserve"> </w:t>
            </w:r>
            <w:r w:rsidRPr="00FB4EEF">
              <w:rPr>
                <w:rFonts w:asciiTheme="minorHAnsi" w:hAnsiTheme="minorHAnsi" w:cstheme="minorHAnsi"/>
                <w:lang w:val="pl-PL"/>
              </w:rPr>
              <w:t>interfejsem</w:t>
            </w:r>
            <w:r w:rsidRPr="00FB4EEF">
              <w:rPr>
                <w:rFonts w:asciiTheme="minorHAnsi" w:hAnsiTheme="minorHAnsi" w:cstheme="minorHAnsi"/>
                <w:spacing w:val="-3"/>
                <w:lang w:val="pl-PL"/>
              </w:rPr>
              <w:t xml:space="preserve"> </w:t>
            </w:r>
            <w:r w:rsidRPr="00FB4EEF">
              <w:rPr>
                <w:rFonts w:asciiTheme="minorHAnsi" w:hAnsiTheme="minorHAnsi" w:cstheme="minorHAnsi"/>
                <w:lang w:val="pl-PL"/>
              </w:rPr>
              <w:t>FC</w:t>
            </w:r>
            <w:r w:rsidRPr="00FB4EEF">
              <w:rPr>
                <w:rFonts w:asciiTheme="minorHAnsi" w:hAnsiTheme="minorHAnsi" w:cstheme="minorHAnsi"/>
                <w:spacing w:val="-9"/>
                <w:lang w:val="pl-PL"/>
              </w:rPr>
              <w:t xml:space="preserve"> </w:t>
            </w:r>
            <w:r w:rsidRPr="00FB4EEF">
              <w:rPr>
                <w:rFonts w:asciiTheme="minorHAnsi" w:hAnsiTheme="minorHAnsi" w:cstheme="minorHAnsi"/>
                <w:lang w:val="pl-PL"/>
              </w:rPr>
              <w:t>oraz</w:t>
            </w:r>
            <w:r w:rsidRPr="00FB4EEF">
              <w:rPr>
                <w:rFonts w:asciiTheme="minorHAnsi" w:hAnsiTheme="minorHAnsi" w:cstheme="minorHAnsi"/>
                <w:spacing w:val="-7"/>
                <w:lang w:val="pl-PL"/>
              </w:rPr>
              <w:t xml:space="preserve"> </w:t>
            </w:r>
            <w:r w:rsidRPr="00FB4EEF">
              <w:rPr>
                <w:rFonts w:asciiTheme="minorHAnsi" w:hAnsiTheme="minorHAnsi" w:cstheme="minorHAnsi"/>
                <w:lang w:val="pl-PL"/>
              </w:rPr>
              <w:t>wspierać technologię LTFS (</w:t>
            </w:r>
            <w:proofErr w:type="spellStart"/>
            <w:r w:rsidRPr="00FB4EEF">
              <w:rPr>
                <w:rFonts w:asciiTheme="minorHAnsi" w:hAnsiTheme="minorHAnsi" w:cstheme="minorHAnsi"/>
                <w:lang w:val="pl-PL"/>
              </w:rPr>
              <w:t>Linear</w:t>
            </w:r>
            <w:proofErr w:type="spellEnd"/>
            <w:r w:rsidRPr="00FB4EEF">
              <w:rPr>
                <w:rFonts w:asciiTheme="minorHAnsi" w:hAnsiTheme="minorHAnsi" w:cstheme="minorHAnsi"/>
                <w:lang w:val="pl-PL"/>
              </w:rPr>
              <w:t xml:space="preserve"> </w:t>
            </w:r>
            <w:proofErr w:type="spellStart"/>
            <w:r w:rsidRPr="00FB4EEF">
              <w:rPr>
                <w:rFonts w:asciiTheme="minorHAnsi" w:hAnsiTheme="minorHAnsi" w:cstheme="minorHAnsi"/>
                <w:lang w:val="pl-PL"/>
              </w:rPr>
              <w:t>Tape</w:t>
            </w:r>
            <w:proofErr w:type="spellEnd"/>
            <w:r w:rsidRPr="00FB4EEF">
              <w:rPr>
                <w:rFonts w:asciiTheme="minorHAnsi" w:hAnsiTheme="minorHAnsi" w:cstheme="minorHAnsi"/>
                <w:lang w:val="pl-PL"/>
              </w:rPr>
              <w:t xml:space="preserve"> File System) umożliwiającą kopiowanie danych na taśmę bez konieczności użycia oprogramowania do backupu kompatybilną z systemami Linux, MAC OS i Microsoft. Prędkość zapisu pojedynczego napędu bez kompresji – </w:t>
            </w:r>
            <w:r w:rsidR="00FB4EEF">
              <w:rPr>
                <w:rFonts w:asciiTheme="minorHAnsi" w:hAnsiTheme="minorHAnsi" w:cstheme="minorHAnsi"/>
                <w:lang w:val="pl-PL"/>
              </w:rPr>
              <w:t xml:space="preserve">min. </w:t>
            </w:r>
            <w:r w:rsidRPr="00FB4EEF">
              <w:rPr>
                <w:rFonts w:asciiTheme="minorHAnsi" w:hAnsiTheme="minorHAnsi" w:cstheme="minorHAnsi"/>
                <w:lang w:val="pl-PL"/>
              </w:rPr>
              <w:t>300 MB/sek. Zainstalowany napęd ma możliwość dynamicznego i płynnego dopasowania prędkości do napływających danych (</w:t>
            </w:r>
            <w:proofErr w:type="spellStart"/>
            <w:r w:rsidRPr="00FB4EEF">
              <w:rPr>
                <w:rFonts w:asciiTheme="minorHAnsi" w:hAnsiTheme="minorHAnsi" w:cstheme="minorHAnsi"/>
                <w:lang w:val="pl-PL"/>
              </w:rPr>
              <w:t>speed</w:t>
            </w:r>
            <w:proofErr w:type="spellEnd"/>
            <w:r w:rsidRPr="00FB4EEF">
              <w:rPr>
                <w:rFonts w:asciiTheme="minorHAnsi" w:hAnsiTheme="minorHAnsi" w:cstheme="minorHAnsi"/>
                <w:lang w:val="pl-PL"/>
              </w:rPr>
              <w:t xml:space="preserve"> </w:t>
            </w:r>
            <w:proofErr w:type="spellStart"/>
            <w:r w:rsidRPr="00FB4EEF">
              <w:rPr>
                <w:rFonts w:asciiTheme="minorHAnsi" w:hAnsiTheme="minorHAnsi" w:cstheme="minorHAnsi"/>
                <w:lang w:val="pl-PL"/>
              </w:rPr>
              <w:t>matching</w:t>
            </w:r>
            <w:proofErr w:type="spellEnd"/>
            <w:r w:rsidRPr="00FB4EEF">
              <w:rPr>
                <w:rFonts w:asciiTheme="minorHAnsi" w:hAnsiTheme="minorHAnsi" w:cstheme="minorHAnsi"/>
                <w:lang w:val="pl-PL"/>
              </w:rPr>
              <w:t xml:space="preserve">) w przedziale od 100 do 300 MB/sek. oferuje funkcję </w:t>
            </w:r>
            <w:proofErr w:type="spellStart"/>
            <w:r w:rsidRPr="00FB4EEF">
              <w:rPr>
                <w:rFonts w:asciiTheme="minorHAnsi" w:hAnsiTheme="minorHAnsi" w:cstheme="minorHAnsi"/>
                <w:lang w:val="pl-PL"/>
              </w:rPr>
              <w:t>SkipSync</w:t>
            </w:r>
            <w:proofErr w:type="spellEnd"/>
            <w:r w:rsidRPr="00FB4EEF">
              <w:rPr>
                <w:rFonts w:asciiTheme="minorHAnsi" w:hAnsiTheme="minorHAnsi" w:cstheme="minorHAnsi"/>
                <w:lang w:val="pl-PL"/>
              </w:rPr>
              <w:t xml:space="preserve"> zapewniającą dużą szybkość zapisu małych plików bez konieczności zatrzymywania i przewijania</w:t>
            </w:r>
            <w:r w:rsidRPr="00FB4EEF">
              <w:rPr>
                <w:rFonts w:asciiTheme="minorHAnsi" w:hAnsiTheme="minorHAnsi" w:cstheme="minorHAnsi"/>
                <w:spacing w:val="-10"/>
                <w:lang w:val="pl-PL"/>
              </w:rPr>
              <w:t xml:space="preserve"> </w:t>
            </w:r>
            <w:r w:rsidRPr="00FB4EEF">
              <w:rPr>
                <w:rFonts w:asciiTheme="minorHAnsi" w:hAnsiTheme="minorHAnsi" w:cstheme="minorHAnsi"/>
                <w:lang w:val="pl-PL"/>
              </w:rPr>
              <w:t>kasety</w:t>
            </w:r>
            <w:r w:rsidRPr="00FB4EEF">
              <w:rPr>
                <w:rFonts w:asciiTheme="minorHAnsi" w:hAnsiTheme="minorHAnsi" w:cstheme="minorHAnsi"/>
                <w:spacing w:val="-10"/>
                <w:lang w:val="pl-PL"/>
              </w:rPr>
              <w:t xml:space="preserve"> </w:t>
            </w:r>
            <w:r w:rsidRPr="00FB4EEF">
              <w:rPr>
                <w:rFonts w:asciiTheme="minorHAnsi" w:hAnsiTheme="minorHAnsi" w:cstheme="minorHAnsi"/>
                <w:lang w:val="pl-PL"/>
              </w:rPr>
              <w:t>oraz</w:t>
            </w:r>
            <w:r w:rsidRPr="00FB4EEF">
              <w:rPr>
                <w:rFonts w:asciiTheme="minorHAnsi" w:hAnsiTheme="minorHAnsi" w:cstheme="minorHAnsi"/>
                <w:spacing w:val="-10"/>
                <w:lang w:val="pl-PL"/>
              </w:rPr>
              <w:t xml:space="preserve"> </w:t>
            </w:r>
            <w:r w:rsidRPr="00FB4EEF">
              <w:rPr>
                <w:rFonts w:asciiTheme="minorHAnsi" w:hAnsiTheme="minorHAnsi" w:cstheme="minorHAnsi"/>
                <w:lang w:val="pl-PL"/>
              </w:rPr>
              <w:t>stosuje</w:t>
            </w:r>
            <w:r w:rsidRPr="00FB4EEF">
              <w:rPr>
                <w:rFonts w:asciiTheme="minorHAnsi" w:hAnsiTheme="minorHAnsi" w:cstheme="minorHAnsi"/>
                <w:spacing w:val="-11"/>
                <w:lang w:val="pl-PL"/>
              </w:rPr>
              <w:t xml:space="preserve"> </w:t>
            </w:r>
            <w:r w:rsidRPr="00FB4EEF">
              <w:rPr>
                <w:rFonts w:asciiTheme="minorHAnsi" w:hAnsiTheme="minorHAnsi" w:cstheme="minorHAnsi"/>
                <w:lang w:val="pl-PL"/>
              </w:rPr>
              <w:t>szyfrowanie</w:t>
            </w:r>
            <w:r w:rsidRPr="00FB4EEF">
              <w:rPr>
                <w:rFonts w:asciiTheme="minorHAnsi" w:hAnsiTheme="minorHAnsi" w:cstheme="minorHAnsi"/>
                <w:spacing w:val="-11"/>
                <w:lang w:val="pl-PL"/>
              </w:rPr>
              <w:t xml:space="preserve"> </w:t>
            </w:r>
            <w:r w:rsidRPr="00FB4EEF">
              <w:rPr>
                <w:rFonts w:asciiTheme="minorHAnsi" w:hAnsiTheme="minorHAnsi" w:cstheme="minorHAnsi"/>
                <w:lang w:val="pl-PL"/>
              </w:rPr>
              <w:t>danych</w:t>
            </w:r>
            <w:r w:rsidRPr="00FB4EEF">
              <w:rPr>
                <w:rFonts w:asciiTheme="minorHAnsi" w:hAnsiTheme="minorHAnsi" w:cstheme="minorHAnsi"/>
                <w:spacing w:val="-10"/>
                <w:lang w:val="pl-PL"/>
              </w:rPr>
              <w:t xml:space="preserve"> </w:t>
            </w:r>
            <w:r w:rsidRPr="00FB4EEF">
              <w:rPr>
                <w:rFonts w:asciiTheme="minorHAnsi" w:hAnsiTheme="minorHAnsi" w:cstheme="minorHAnsi"/>
                <w:lang w:val="pl-PL"/>
              </w:rPr>
              <w:t>metodą</w:t>
            </w:r>
            <w:r w:rsidRPr="00FB4EEF">
              <w:rPr>
                <w:rFonts w:asciiTheme="minorHAnsi" w:hAnsiTheme="minorHAnsi" w:cstheme="minorHAnsi"/>
                <w:spacing w:val="-6"/>
                <w:lang w:val="pl-PL"/>
              </w:rPr>
              <w:t xml:space="preserve"> </w:t>
            </w:r>
            <w:r w:rsidRPr="00FB4EEF">
              <w:rPr>
                <w:rFonts w:asciiTheme="minorHAnsi" w:hAnsiTheme="minorHAnsi" w:cstheme="minorHAnsi"/>
                <w:lang w:val="pl-PL"/>
              </w:rPr>
              <w:t>AES</w:t>
            </w:r>
            <w:r w:rsidRPr="00FB4EEF">
              <w:rPr>
                <w:rFonts w:asciiTheme="minorHAnsi" w:hAnsiTheme="minorHAnsi" w:cstheme="minorHAnsi"/>
                <w:spacing w:val="-11"/>
                <w:lang w:val="pl-PL"/>
              </w:rPr>
              <w:t xml:space="preserve"> </w:t>
            </w:r>
            <w:r w:rsidRPr="00FB4EEF">
              <w:rPr>
                <w:rFonts w:asciiTheme="minorHAnsi" w:hAnsiTheme="minorHAnsi" w:cstheme="minorHAnsi"/>
                <w:lang w:val="pl-PL"/>
              </w:rPr>
              <w:t>256-bit</w:t>
            </w:r>
            <w:r w:rsidRPr="00FB4EEF">
              <w:rPr>
                <w:rFonts w:asciiTheme="minorHAnsi" w:hAnsiTheme="minorHAnsi" w:cstheme="minorHAnsi"/>
                <w:spacing w:val="-11"/>
                <w:lang w:val="pl-PL"/>
              </w:rPr>
              <w:t xml:space="preserve"> </w:t>
            </w:r>
            <w:r w:rsidRPr="00FB4EEF">
              <w:rPr>
                <w:rFonts w:asciiTheme="minorHAnsi" w:hAnsiTheme="minorHAnsi" w:cstheme="minorHAnsi"/>
                <w:lang w:val="pl-PL"/>
              </w:rPr>
              <w:t>zgodną</w:t>
            </w:r>
            <w:r w:rsidRPr="00FB4EEF">
              <w:rPr>
                <w:rFonts w:asciiTheme="minorHAnsi" w:hAnsiTheme="minorHAnsi" w:cstheme="minorHAnsi"/>
                <w:spacing w:val="-10"/>
                <w:lang w:val="pl-PL"/>
              </w:rPr>
              <w:t xml:space="preserve"> </w:t>
            </w:r>
            <w:r w:rsidRPr="00FB4EEF">
              <w:rPr>
                <w:rFonts w:asciiTheme="minorHAnsi" w:hAnsiTheme="minorHAnsi" w:cstheme="minorHAnsi"/>
                <w:lang w:val="pl-PL"/>
              </w:rPr>
              <w:t>ze</w:t>
            </w:r>
            <w:r w:rsidRPr="00FB4EEF">
              <w:rPr>
                <w:rFonts w:asciiTheme="minorHAnsi" w:hAnsiTheme="minorHAnsi" w:cstheme="minorHAnsi"/>
                <w:spacing w:val="-11"/>
                <w:lang w:val="pl-PL"/>
              </w:rPr>
              <w:t xml:space="preserve"> </w:t>
            </w:r>
            <w:r w:rsidRPr="00FB4EEF">
              <w:rPr>
                <w:rFonts w:asciiTheme="minorHAnsi" w:hAnsiTheme="minorHAnsi" w:cstheme="minorHAnsi"/>
                <w:spacing w:val="-2"/>
                <w:lang w:val="pl-PL"/>
              </w:rPr>
              <w:t>standardem</w:t>
            </w:r>
            <w:r w:rsidR="00FB4EEF">
              <w:rPr>
                <w:rFonts w:asciiTheme="minorHAnsi" w:hAnsiTheme="minorHAnsi" w:cstheme="minorHAnsi"/>
                <w:spacing w:val="-2"/>
                <w:lang w:val="pl-PL"/>
              </w:rPr>
              <w:t xml:space="preserve"> </w:t>
            </w:r>
            <w:r w:rsidRPr="00FB4EEF">
              <w:rPr>
                <w:rFonts w:asciiTheme="minorHAnsi" w:hAnsiTheme="minorHAnsi" w:cstheme="minorHAnsi"/>
                <w:lang w:val="pl-PL"/>
              </w:rPr>
              <w:t>FIPS</w:t>
            </w:r>
            <w:r w:rsidRPr="00FB4EEF">
              <w:rPr>
                <w:rFonts w:asciiTheme="minorHAnsi" w:hAnsiTheme="minorHAnsi" w:cstheme="minorHAnsi"/>
                <w:spacing w:val="-10"/>
                <w:lang w:val="pl-PL"/>
              </w:rPr>
              <w:t xml:space="preserve"> </w:t>
            </w:r>
            <w:r w:rsidRPr="00FB4EEF">
              <w:rPr>
                <w:rFonts w:asciiTheme="minorHAnsi" w:hAnsiTheme="minorHAnsi" w:cstheme="minorHAnsi"/>
                <w:lang w:val="pl-PL"/>
              </w:rPr>
              <w:t>140-</w:t>
            </w:r>
            <w:r w:rsidRPr="00FB4EEF">
              <w:rPr>
                <w:rFonts w:asciiTheme="minorHAnsi" w:hAnsiTheme="minorHAnsi" w:cstheme="minorHAnsi"/>
                <w:spacing w:val="-10"/>
                <w:lang w:val="pl-PL"/>
              </w:rPr>
              <w:t>2</w:t>
            </w:r>
          </w:p>
        </w:tc>
      </w:tr>
      <w:tr w:rsidR="00BC5F60" w:rsidRPr="00FB4EEF" w14:paraId="6B1310C8" w14:textId="77777777" w:rsidTr="00FD5CD8">
        <w:trPr>
          <w:trHeight w:val="269"/>
        </w:trPr>
        <w:tc>
          <w:tcPr>
            <w:tcW w:w="567" w:type="dxa"/>
          </w:tcPr>
          <w:p w14:paraId="276ABF9F" w14:textId="77777777" w:rsidR="00BC5F60" w:rsidRPr="00FB4EEF" w:rsidRDefault="00BC5F60" w:rsidP="00CD76BD">
            <w:pPr>
              <w:pStyle w:val="TableParagraph"/>
              <w:rPr>
                <w:rFonts w:asciiTheme="minorHAnsi" w:hAnsiTheme="minorHAnsi" w:cstheme="minorHAnsi"/>
                <w:lang w:val="pl-PL"/>
              </w:rPr>
            </w:pPr>
            <w:r w:rsidRPr="00FB4EEF">
              <w:rPr>
                <w:rFonts w:asciiTheme="minorHAnsi" w:hAnsiTheme="minorHAnsi" w:cstheme="minorHAnsi"/>
                <w:spacing w:val="-5"/>
                <w:lang w:val="pl-PL"/>
              </w:rPr>
              <w:t>4.</w:t>
            </w:r>
          </w:p>
        </w:tc>
        <w:tc>
          <w:tcPr>
            <w:tcW w:w="1842" w:type="dxa"/>
          </w:tcPr>
          <w:p w14:paraId="4545FFAB" w14:textId="77777777" w:rsidR="00BC5F60" w:rsidRPr="00FB4EEF" w:rsidRDefault="00BC5F60" w:rsidP="00CD76BD">
            <w:pPr>
              <w:pStyle w:val="TableParagraph"/>
              <w:rPr>
                <w:rFonts w:asciiTheme="minorHAnsi" w:hAnsiTheme="minorHAnsi" w:cstheme="minorHAnsi"/>
                <w:lang w:val="pl-PL"/>
              </w:rPr>
            </w:pPr>
            <w:r w:rsidRPr="00FB4EEF">
              <w:rPr>
                <w:rFonts w:asciiTheme="minorHAnsi" w:hAnsiTheme="minorHAnsi" w:cstheme="minorHAnsi"/>
                <w:lang w:val="pl-PL"/>
              </w:rPr>
              <w:t>Ilość</w:t>
            </w:r>
            <w:r w:rsidRPr="00FB4EEF">
              <w:rPr>
                <w:rFonts w:asciiTheme="minorHAnsi" w:hAnsiTheme="minorHAnsi" w:cstheme="minorHAnsi"/>
                <w:spacing w:val="-12"/>
                <w:lang w:val="pl-PL"/>
              </w:rPr>
              <w:t xml:space="preserve"> </w:t>
            </w:r>
            <w:r w:rsidRPr="00FB4EEF">
              <w:rPr>
                <w:rFonts w:asciiTheme="minorHAnsi" w:hAnsiTheme="minorHAnsi" w:cstheme="minorHAnsi"/>
                <w:lang w:val="pl-PL"/>
              </w:rPr>
              <w:t>slotów</w:t>
            </w:r>
            <w:r w:rsidRPr="00FB4EEF">
              <w:rPr>
                <w:rFonts w:asciiTheme="minorHAnsi" w:hAnsiTheme="minorHAnsi" w:cstheme="minorHAnsi"/>
                <w:spacing w:val="-11"/>
                <w:lang w:val="pl-PL"/>
              </w:rPr>
              <w:t xml:space="preserve"> </w:t>
            </w:r>
            <w:r w:rsidRPr="00FB4EEF">
              <w:rPr>
                <w:rFonts w:asciiTheme="minorHAnsi" w:hAnsiTheme="minorHAnsi" w:cstheme="minorHAnsi"/>
                <w:lang w:val="pl-PL"/>
              </w:rPr>
              <w:t xml:space="preserve">i </w:t>
            </w:r>
            <w:r w:rsidRPr="00FB4EEF">
              <w:rPr>
                <w:rFonts w:asciiTheme="minorHAnsi" w:hAnsiTheme="minorHAnsi" w:cstheme="minorHAnsi"/>
                <w:spacing w:val="-2"/>
                <w:lang w:val="pl-PL"/>
              </w:rPr>
              <w:t>magazynki</w:t>
            </w:r>
          </w:p>
        </w:tc>
        <w:tc>
          <w:tcPr>
            <w:tcW w:w="6237" w:type="dxa"/>
          </w:tcPr>
          <w:p w14:paraId="296E12D9" w14:textId="0B1BC07A" w:rsidR="00BC5F60" w:rsidRPr="00FB4EEF" w:rsidRDefault="00FB4EEF" w:rsidP="00CD76BD">
            <w:pPr>
              <w:pStyle w:val="TableParagraph"/>
              <w:ind w:left="110" w:right="82"/>
              <w:jc w:val="both"/>
              <w:rPr>
                <w:rFonts w:asciiTheme="minorHAnsi" w:hAnsiTheme="minorHAnsi" w:cstheme="minorHAnsi"/>
                <w:lang w:val="pl-PL"/>
              </w:rPr>
            </w:pPr>
            <w:r>
              <w:rPr>
                <w:rFonts w:asciiTheme="minorHAnsi" w:hAnsiTheme="minorHAnsi" w:cstheme="minorHAnsi"/>
                <w:lang w:val="pl-PL"/>
              </w:rPr>
              <w:t xml:space="preserve">Min. </w:t>
            </w:r>
            <w:r w:rsidR="00BC5F60" w:rsidRPr="00FB4EEF">
              <w:rPr>
                <w:rFonts w:asciiTheme="minorHAnsi" w:hAnsiTheme="minorHAnsi" w:cstheme="minorHAnsi"/>
                <w:lang w:val="pl-PL"/>
              </w:rPr>
              <w:t>24 kieszenie na taśmy (urządzenie zostaje dostarczone z kompletem magazynków). Jeżeli licencjonowana jest liczba slotów - wymagane aktywowanie wszystkich slotów i magazynków zainstalowanych</w:t>
            </w:r>
            <w:r w:rsidR="00BC5F60" w:rsidRPr="00FB4EEF">
              <w:rPr>
                <w:rFonts w:asciiTheme="minorHAnsi" w:hAnsiTheme="minorHAnsi" w:cstheme="minorHAnsi"/>
                <w:spacing w:val="19"/>
                <w:lang w:val="pl-PL"/>
              </w:rPr>
              <w:t xml:space="preserve"> </w:t>
            </w:r>
            <w:r w:rsidR="00BC5F60" w:rsidRPr="00FB4EEF">
              <w:rPr>
                <w:rFonts w:asciiTheme="minorHAnsi" w:hAnsiTheme="minorHAnsi" w:cstheme="minorHAnsi"/>
                <w:lang w:val="pl-PL"/>
              </w:rPr>
              <w:t>w</w:t>
            </w:r>
            <w:r w:rsidR="00BC5F60" w:rsidRPr="00FB4EEF">
              <w:rPr>
                <w:rFonts w:asciiTheme="minorHAnsi" w:hAnsiTheme="minorHAnsi" w:cstheme="minorHAnsi"/>
                <w:spacing w:val="17"/>
                <w:lang w:val="pl-PL"/>
              </w:rPr>
              <w:t xml:space="preserve"> </w:t>
            </w:r>
            <w:r w:rsidR="00BC5F60" w:rsidRPr="00FB4EEF">
              <w:rPr>
                <w:rFonts w:asciiTheme="minorHAnsi" w:hAnsiTheme="minorHAnsi" w:cstheme="minorHAnsi"/>
                <w:lang w:val="pl-PL"/>
              </w:rPr>
              <w:t>urządzeniu.</w:t>
            </w:r>
            <w:r w:rsidR="00BC5F60" w:rsidRPr="00FB4EEF">
              <w:rPr>
                <w:rFonts w:asciiTheme="minorHAnsi" w:hAnsiTheme="minorHAnsi" w:cstheme="minorHAnsi"/>
                <w:spacing w:val="18"/>
                <w:lang w:val="pl-PL"/>
              </w:rPr>
              <w:t xml:space="preserve"> </w:t>
            </w:r>
            <w:r w:rsidR="00BC5F60" w:rsidRPr="00FB4EEF">
              <w:rPr>
                <w:rFonts w:asciiTheme="minorHAnsi" w:hAnsiTheme="minorHAnsi" w:cstheme="minorHAnsi"/>
                <w:lang w:val="pl-PL"/>
              </w:rPr>
              <w:t>Wymagana</w:t>
            </w:r>
            <w:r w:rsidR="00BC5F60" w:rsidRPr="00FB4EEF">
              <w:rPr>
                <w:rFonts w:asciiTheme="minorHAnsi" w:hAnsiTheme="minorHAnsi" w:cstheme="minorHAnsi"/>
                <w:spacing w:val="19"/>
                <w:lang w:val="pl-PL"/>
              </w:rPr>
              <w:t xml:space="preserve"> </w:t>
            </w:r>
            <w:r w:rsidR="00BC5F60" w:rsidRPr="00FB4EEF">
              <w:rPr>
                <w:rFonts w:asciiTheme="minorHAnsi" w:hAnsiTheme="minorHAnsi" w:cstheme="minorHAnsi"/>
                <w:lang w:val="pl-PL"/>
              </w:rPr>
              <w:t>ilość</w:t>
            </w:r>
            <w:r w:rsidR="00BC5F60" w:rsidRPr="00FB4EEF">
              <w:rPr>
                <w:rFonts w:asciiTheme="minorHAnsi" w:hAnsiTheme="minorHAnsi" w:cstheme="minorHAnsi"/>
                <w:spacing w:val="18"/>
                <w:lang w:val="pl-PL"/>
              </w:rPr>
              <w:t xml:space="preserve"> </w:t>
            </w:r>
            <w:r w:rsidR="00BC5F60" w:rsidRPr="00FB4EEF">
              <w:rPr>
                <w:rFonts w:asciiTheme="minorHAnsi" w:hAnsiTheme="minorHAnsi" w:cstheme="minorHAnsi"/>
                <w:lang w:val="pl-PL"/>
              </w:rPr>
              <w:t>mail</w:t>
            </w:r>
            <w:r w:rsidR="00BC5F60" w:rsidRPr="00FB4EEF">
              <w:rPr>
                <w:rFonts w:asciiTheme="minorHAnsi" w:hAnsiTheme="minorHAnsi" w:cstheme="minorHAnsi"/>
                <w:spacing w:val="19"/>
                <w:lang w:val="pl-PL"/>
              </w:rPr>
              <w:t xml:space="preserve"> </w:t>
            </w:r>
            <w:r w:rsidR="00BC5F60" w:rsidRPr="00FB4EEF">
              <w:rPr>
                <w:rFonts w:asciiTheme="minorHAnsi" w:hAnsiTheme="minorHAnsi" w:cstheme="minorHAnsi"/>
                <w:lang w:val="pl-PL"/>
              </w:rPr>
              <w:t>slot (I/E):</w:t>
            </w:r>
            <w:r w:rsidR="00BC5F60" w:rsidRPr="00FB4EEF">
              <w:rPr>
                <w:rFonts w:asciiTheme="minorHAnsi" w:hAnsiTheme="minorHAnsi" w:cstheme="minorHAnsi"/>
                <w:spacing w:val="18"/>
                <w:lang w:val="pl-PL"/>
              </w:rPr>
              <w:t xml:space="preserve"> </w:t>
            </w:r>
            <w:r w:rsidR="00BC5F60" w:rsidRPr="00FB4EEF">
              <w:rPr>
                <w:rFonts w:asciiTheme="minorHAnsi" w:hAnsiTheme="minorHAnsi" w:cstheme="minorHAnsi"/>
                <w:lang w:val="pl-PL"/>
              </w:rPr>
              <w:t>min.</w:t>
            </w:r>
            <w:r w:rsidR="00BC5F60" w:rsidRPr="00FB4EEF">
              <w:rPr>
                <w:rFonts w:asciiTheme="minorHAnsi" w:hAnsiTheme="minorHAnsi" w:cstheme="minorHAnsi"/>
                <w:spacing w:val="19"/>
                <w:lang w:val="pl-PL"/>
              </w:rPr>
              <w:t xml:space="preserve"> </w:t>
            </w:r>
            <w:r w:rsidR="00BC5F60" w:rsidRPr="00FB4EEF">
              <w:rPr>
                <w:rFonts w:asciiTheme="minorHAnsi" w:hAnsiTheme="minorHAnsi" w:cstheme="minorHAnsi"/>
                <w:lang w:val="pl-PL"/>
              </w:rPr>
              <w:t>1.</w:t>
            </w:r>
            <w:r w:rsidR="00BC5F60" w:rsidRPr="00FB4EEF">
              <w:rPr>
                <w:rFonts w:asciiTheme="minorHAnsi" w:hAnsiTheme="minorHAnsi" w:cstheme="minorHAnsi"/>
                <w:spacing w:val="19"/>
                <w:lang w:val="pl-PL"/>
              </w:rPr>
              <w:t xml:space="preserve"> </w:t>
            </w:r>
            <w:r w:rsidR="00BC5F60" w:rsidRPr="00FB4EEF">
              <w:rPr>
                <w:rFonts w:asciiTheme="minorHAnsi" w:hAnsiTheme="minorHAnsi" w:cstheme="minorHAnsi"/>
                <w:lang w:val="pl-PL"/>
              </w:rPr>
              <w:t>Wymiana</w:t>
            </w:r>
            <w:r w:rsidR="00BC5F60" w:rsidRPr="00FB4EEF">
              <w:rPr>
                <w:rFonts w:asciiTheme="minorHAnsi" w:hAnsiTheme="minorHAnsi" w:cstheme="minorHAnsi"/>
                <w:spacing w:val="19"/>
                <w:lang w:val="pl-PL"/>
              </w:rPr>
              <w:t xml:space="preserve"> </w:t>
            </w:r>
            <w:r w:rsidR="00BC5F60" w:rsidRPr="00FB4EEF">
              <w:rPr>
                <w:rFonts w:asciiTheme="minorHAnsi" w:hAnsiTheme="minorHAnsi" w:cstheme="minorHAnsi"/>
                <w:lang w:val="pl-PL"/>
              </w:rPr>
              <w:t>taśm</w:t>
            </w:r>
            <w:r w:rsidR="00BC5F60" w:rsidRPr="00FB4EEF">
              <w:rPr>
                <w:rFonts w:asciiTheme="minorHAnsi" w:hAnsiTheme="minorHAnsi" w:cstheme="minorHAnsi"/>
                <w:spacing w:val="20"/>
                <w:lang w:val="pl-PL"/>
              </w:rPr>
              <w:t xml:space="preserve"> </w:t>
            </w:r>
            <w:r w:rsidR="00BC5F60" w:rsidRPr="00FB4EEF">
              <w:rPr>
                <w:rFonts w:asciiTheme="minorHAnsi" w:hAnsiTheme="minorHAnsi" w:cstheme="minorHAnsi"/>
                <w:lang w:val="pl-PL"/>
              </w:rPr>
              <w:t>przez</w:t>
            </w:r>
          </w:p>
          <w:p w14:paraId="7ED5CC7F" w14:textId="77777777" w:rsidR="00BC5F60" w:rsidRPr="00FB4EEF" w:rsidRDefault="00BC5F60" w:rsidP="00CD76BD">
            <w:pPr>
              <w:pStyle w:val="TableParagraph"/>
              <w:spacing w:line="222" w:lineRule="exact"/>
              <w:ind w:left="110"/>
              <w:jc w:val="both"/>
              <w:rPr>
                <w:rFonts w:asciiTheme="minorHAnsi" w:hAnsiTheme="minorHAnsi" w:cstheme="minorHAnsi"/>
                <w:lang w:val="pl-PL"/>
              </w:rPr>
            </w:pPr>
            <w:proofErr w:type="spellStart"/>
            <w:r w:rsidRPr="00FB4EEF">
              <w:rPr>
                <w:rFonts w:asciiTheme="minorHAnsi" w:hAnsiTheme="minorHAnsi" w:cstheme="minorHAnsi"/>
                <w:lang w:val="pl-PL"/>
              </w:rPr>
              <w:t>MailSlot</w:t>
            </w:r>
            <w:proofErr w:type="spellEnd"/>
            <w:r w:rsidRPr="00FB4EEF">
              <w:rPr>
                <w:rFonts w:asciiTheme="minorHAnsi" w:hAnsiTheme="minorHAnsi" w:cstheme="minorHAnsi"/>
                <w:spacing w:val="-6"/>
                <w:lang w:val="pl-PL"/>
              </w:rPr>
              <w:t xml:space="preserve"> </w:t>
            </w:r>
            <w:r w:rsidRPr="00FB4EEF">
              <w:rPr>
                <w:rFonts w:asciiTheme="minorHAnsi" w:hAnsiTheme="minorHAnsi" w:cstheme="minorHAnsi"/>
                <w:lang w:val="pl-PL"/>
              </w:rPr>
              <w:t>odbywa</w:t>
            </w:r>
            <w:r w:rsidRPr="00FB4EEF">
              <w:rPr>
                <w:rFonts w:asciiTheme="minorHAnsi" w:hAnsiTheme="minorHAnsi" w:cstheme="minorHAnsi"/>
                <w:spacing w:val="-6"/>
                <w:lang w:val="pl-PL"/>
              </w:rPr>
              <w:t xml:space="preserve"> </w:t>
            </w:r>
            <w:r w:rsidRPr="00FB4EEF">
              <w:rPr>
                <w:rFonts w:asciiTheme="minorHAnsi" w:hAnsiTheme="minorHAnsi" w:cstheme="minorHAnsi"/>
                <w:lang w:val="pl-PL"/>
              </w:rPr>
              <w:t>się</w:t>
            </w:r>
            <w:r w:rsidRPr="00FB4EEF">
              <w:rPr>
                <w:rFonts w:asciiTheme="minorHAnsi" w:hAnsiTheme="minorHAnsi" w:cstheme="minorHAnsi"/>
                <w:spacing w:val="-9"/>
                <w:lang w:val="pl-PL"/>
              </w:rPr>
              <w:t xml:space="preserve"> </w:t>
            </w:r>
            <w:r w:rsidRPr="00FB4EEF">
              <w:rPr>
                <w:rFonts w:asciiTheme="minorHAnsi" w:hAnsiTheme="minorHAnsi" w:cstheme="minorHAnsi"/>
                <w:lang w:val="pl-PL"/>
              </w:rPr>
              <w:t>bez</w:t>
            </w:r>
            <w:r w:rsidRPr="00FB4EEF">
              <w:rPr>
                <w:rFonts w:asciiTheme="minorHAnsi" w:hAnsiTheme="minorHAnsi" w:cstheme="minorHAnsi"/>
                <w:spacing w:val="-8"/>
                <w:lang w:val="pl-PL"/>
              </w:rPr>
              <w:t xml:space="preserve"> </w:t>
            </w:r>
            <w:r w:rsidRPr="00FB4EEF">
              <w:rPr>
                <w:rFonts w:asciiTheme="minorHAnsi" w:hAnsiTheme="minorHAnsi" w:cstheme="minorHAnsi"/>
                <w:lang w:val="pl-PL"/>
              </w:rPr>
              <w:t>konieczności</w:t>
            </w:r>
            <w:r w:rsidRPr="00FB4EEF">
              <w:rPr>
                <w:rFonts w:asciiTheme="minorHAnsi" w:hAnsiTheme="minorHAnsi" w:cstheme="minorHAnsi"/>
                <w:spacing w:val="-8"/>
                <w:lang w:val="pl-PL"/>
              </w:rPr>
              <w:t xml:space="preserve"> </w:t>
            </w:r>
            <w:r w:rsidRPr="00FB4EEF">
              <w:rPr>
                <w:rFonts w:asciiTheme="minorHAnsi" w:hAnsiTheme="minorHAnsi" w:cstheme="minorHAnsi"/>
                <w:lang w:val="pl-PL"/>
              </w:rPr>
              <w:t>wysuwania</w:t>
            </w:r>
            <w:r w:rsidRPr="00FB4EEF">
              <w:rPr>
                <w:rFonts w:asciiTheme="minorHAnsi" w:hAnsiTheme="minorHAnsi" w:cstheme="minorHAnsi"/>
                <w:spacing w:val="-7"/>
                <w:lang w:val="pl-PL"/>
              </w:rPr>
              <w:t xml:space="preserve"> </w:t>
            </w:r>
            <w:r w:rsidRPr="00FB4EEF">
              <w:rPr>
                <w:rFonts w:asciiTheme="minorHAnsi" w:hAnsiTheme="minorHAnsi" w:cstheme="minorHAnsi"/>
                <w:lang w:val="pl-PL"/>
              </w:rPr>
              <w:t>całego</w:t>
            </w:r>
            <w:r w:rsidRPr="00FB4EEF">
              <w:rPr>
                <w:rFonts w:asciiTheme="minorHAnsi" w:hAnsiTheme="minorHAnsi" w:cstheme="minorHAnsi"/>
                <w:spacing w:val="-7"/>
                <w:lang w:val="pl-PL"/>
              </w:rPr>
              <w:t xml:space="preserve"> </w:t>
            </w:r>
            <w:r w:rsidRPr="00FB4EEF">
              <w:rPr>
                <w:rFonts w:asciiTheme="minorHAnsi" w:hAnsiTheme="minorHAnsi" w:cstheme="minorHAnsi"/>
                <w:spacing w:val="-2"/>
                <w:lang w:val="pl-PL"/>
              </w:rPr>
              <w:t>magazynka.</w:t>
            </w:r>
          </w:p>
        </w:tc>
      </w:tr>
      <w:tr w:rsidR="00BC5F60" w:rsidRPr="00FB4EEF" w14:paraId="4FD771DD" w14:textId="77777777" w:rsidTr="00FD5CD8">
        <w:trPr>
          <w:trHeight w:val="488"/>
        </w:trPr>
        <w:tc>
          <w:tcPr>
            <w:tcW w:w="567" w:type="dxa"/>
          </w:tcPr>
          <w:p w14:paraId="5577B12E" w14:textId="77777777" w:rsidR="00BC5F60" w:rsidRPr="00FB4EEF" w:rsidRDefault="00BC5F60" w:rsidP="00CD76BD">
            <w:pPr>
              <w:pStyle w:val="TableParagraph"/>
              <w:rPr>
                <w:rFonts w:asciiTheme="minorHAnsi" w:hAnsiTheme="minorHAnsi" w:cstheme="minorHAnsi"/>
                <w:lang w:val="pl-PL"/>
              </w:rPr>
            </w:pPr>
            <w:r w:rsidRPr="00FB4EEF">
              <w:rPr>
                <w:rFonts w:asciiTheme="minorHAnsi" w:hAnsiTheme="minorHAnsi" w:cstheme="minorHAnsi"/>
                <w:spacing w:val="-5"/>
                <w:lang w:val="pl-PL"/>
              </w:rPr>
              <w:t>5.</w:t>
            </w:r>
          </w:p>
        </w:tc>
        <w:tc>
          <w:tcPr>
            <w:tcW w:w="1842" w:type="dxa"/>
          </w:tcPr>
          <w:p w14:paraId="6BD51A89" w14:textId="77777777" w:rsidR="00BC5F60" w:rsidRPr="00FB4EEF" w:rsidRDefault="00BC5F60" w:rsidP="00CD76BD">
            <w:pPr>
              <w:pStyle w:val="TableParagraph"/>
              <w:rPr>
                <w:rFonts w:asciiTheme="minorHAnsi" w:hAnsiTheme="minorHAnsi" w:cstheme="minorHAnsi"/>
                <w:lang w:val="pl-PL"/>
              </w:rPr>
            </w:pPr>
            <w:r w:rsidRPr="00FB4EEF">
              <w:rPr>
                <w:rFonts w:asciiTheme="minorHAnsi" w:hAnsiTheme="minorHAnsi" w:cstheme="minorHAnsi"/>
                <w:spacing w:val="-2"/>
                <w:lang w:val="pl-PL"/>
              </w:rPr>
              <w:t>Pojemność</w:t>
            </w:r>
          </w:p>
        </w:tc>
        <w:tc>
          <w:tcPr>
            <w:tcW w:w="6237" w:type="dxa"/>
          </w:tcPr>
          <w:p w14:paraId="6967D807" w14:textId="4A5A9E81" w:rsidR="00BC5F60" w:rsidRPr="00FB4EEF" w:rsidRDefault="00BC5F60" w:rsidP="00CD76BD">
            <w:pPr>
              <w:pStyle w:val="TableParagraph"/>
              <w:spacing w:line="240" w:lineRule="atLeast"/>
              <w:ind w:left="110"/>
              <w:rPr>
                <w:rFonts w:asciiTheme="minorHAnsi" w:hAnsiTheme="minorHAnsi" w:cstheme="minorHAnsi"/>
                <w:lang w:val="pl-PL"/>
              </w:rPr>
            </w:pPr>
            <w:r w:rsidRPr="00FB4EEF">
              <w:rPr>
                <w:rFonts w:asciiTheme="minorHAnsi" w:hAnsiTheme="minorHAnsi" w:cstheme="minorHAnsi"/>
                <w:lang w:val="pl-PL"/>
              </w:rPr>
              <w:t>Pojemność</w:t>
            </w:r>
            <w:r w:rsidRPr="00FB4EEF">
              <w:rPr>
                <w:rFonts w:asciiTheme="minorHAnsi" w:hAnsiTheme="minorHAnsi" w:cstheme="minorHAnsi"/>
                <w:spacing w:val="-5"/>
                <w:lang w:val="pl-PL"/>
              </w:rPr>
              <w:t xml:space="preserve"> </w:t>
            </w:r>
            <w:r w:rsidRPr="00FB4EEF">
              <w:rPr>
                <w:rFonts w:asciiTheme="minorHAnsi" w:hAnsiTheme="minorHAnsi" w:cstheme="minorHAnsi"/>
                <w:lang w:val="pl-PL"/>
              </w:rPr>
              <w:t>bez</w:t>
            </w:r>
            <w:r w:rsidRPr="00FB4EEF">
              <w:rPr>
                <w:rFonts w:asciiTheme="minorHAnsi" w:hAnsiTheme="minorHAnsi" w:cstheme="minorHAnsi"/>
                <w:spacing w:val="-4"/>
                <w:lang w:val="pl-PL"/>
              </w:rPr>
              <w:t xml:space="preserve"> </w:t>
            </w:r>
            <w:r w:rsidRPr="00FB4EEF">
              <w:rPr>
                <w:rFonts w:asciiTheme="minorHAnsi" w:hAnsiTheme="minorHAnsi" w:cstheme="minorHAnsi"/>
                <w:lang w:val="pl-PL"/>
              </w:rPr>
              <w:t>kompresji</w:t>
            </w:r>
            <w:r w:rsidRPr="00FB4EEF">
              <w:rPr>
                <w:rFonts w:asciiTheme="minorHAnsi" w:hAnsiTheme="minorHAnsi" w:cstheme="minorHAnsi"/>
                <w:spacing w:val="-1"/>
                <w:lang w:val="pl-PL"/>
              </w:rPr>
              <w:t xml:space="preserve"> </w:t>
            </w:r>
            <w:r w:rsidRPr="00FB4EEF">
              <w:rPr>
                <w:rFonts w:asciiTheme="minorHAnsi" w:hAnsiTheme="minorHAnsi" w:cstheme="minorHAnsi"/>
                <w:lang w:val="pl-PL"/>
              </w:rPr>
              <w:t>–</w:t>
            </w:r>
            <w:r w:rsidR="00FB4EEF">
              <w:rPr>
                <w:rFonts w:asciiTheme="minorHAnsi" w:hAnsiTheme="minorHAnsi" w:cstheme="minorHAnsi"/>
                <w:lang w:val="pl-PL"/>
              </w:rPr>
              <w:t xml:space="preserve"> min. </w:t>
            </w:r>
            <w:r w:rsidRPr="00FB4EEF">
              <w:rPr>
                <w:rFonts w:asciiTheme="minorHAnsi" w:hAnsiTheme="minorHAnsi" w:cstheme="minorHAnsi"/>
                <w:lang w:val="pl-PL"/>
              </w:rPr>
              <w:t>288TB</w:t>
            </w:r>
            <w:r w:rsidRPr="00FB4EEF">
              <w:rPr>
                <w:rFonts w:asciiTheme="minorHAnsi" w:hAnsiTheme="minorHAnsi" w:cstheme="minorHAnsi"/>
                <w:spacing w:val="-5"/>
                <w:lang w:val="pl-PL"/>
              </w:rPr>
              <w:t xml:space="preserve"> </w:t>
            </w:r>
            <w:r w:rsidRPr="00FB4EEF">
              <w:rPr>
                <w:rFonts w:asciiTheme="minorHAnsi" w:hAnsiTheme="minorHAnsi" w:cstheme="minorHAnsi"/>
                <w:lang w:val="pl-PL"/>
              </w:rPr>
              <w:t>przy</w:t>
            </w:r>
            <w:r w:rsidRPr="00FB4EEF">
              <w:rPr>
                <w:rFonts w:asciiTheme="minorHAnsi" w:hAnsiTheme="minorHAnsi" w:cstheme="minorHAnsi"/>
                <w:spacing w:val="-2"/>
                <w:lang w:val="pl-PL"/>
              </w:rPr>
              <w:t xml:space="preserve"> </w:t>
            </w:r>
            <w:r w:rsidRPr="00FB4EEF">
              <w:rPr>
                <w:rFonts w:asciiTheme="minorHAnsi" w:hAnsiTheme="minorHAnsi" w:cstheme="minorHAnsi"/>
                <w:lang w:val="pl-PL"/>
              </w:rPr>
              <w:t>obsadzeniu</w:t>
            </w:r>
            <w:r w:rsidRPr="00FB4EEF">
              <w:rPr>
                <w:rFonts w:asciiTheme="minorHAnsi" w:hAnsiTheme="minorHAnsi" w:cstheme="minorHAnsi"/>
                <w:spacing w:val="-4"/>
                <w:lang w:val="pl-PL"/>
              </w:rPr>
              <w:t xml:space="preserve"> </w:t>
            </w:r>
            <w:r w:rsidRPr="00FB4EEF">
              <w:rPr>
                <w:rFonts w:asciiTheme="minorHAnsi" w:hAnsiTheme="minorHAnsi" w:cstheme="minorHAnsi"/>
                <w:lang w:val="pl-PL"/>
              </w:rPr>
              <w:t>wszystkich</w:t>
            </w:r>
            <w:r w:rsidRPr="00FB4EEF">
              <w:rPr>
                <w:rFonts w:asciiTheme="minorHAnsi" w:hAnsiTheme="minorHAnsi" w:cstheme="minorHAnsi"/>
                <w:spacing w:val="-4"/>
                <w:lang w:val="pl-PL"/>
              </w:rPr>
              <w:t xml:space="preserve"> </w:t>
            </w:r>
            <w:r w:rsidRPr="00FB4EEF">
              <w:rPr>
                <w:rFonts w:asciiTheme="minorHAnsi" w:hAnsiTheme="minorHAnsi" w:cstheme="minorHAnsi"/>
                <w:lang w:val="pl-PL"/>
              </w:rPr>
              <w:t>slotów</w:t>
            </w:r>
            <w:r w:rsidRPr="00FB4EEF">
              <w:rPr>
                <w:rFonts w:asciiTheme="minorHAnsi" w:hAnsiTheme="minorHAnsi" w:cstheme="minorHAnsi"/>
                <w:spacing w:val="-5"/>
                <w:lang w:val="pl-PL"/>
              </w:rPr>
              <w:t xml:space="preserve"> </w:t>
            </w:r>
            <w:r w:rsidRPr="00FB4EEF">
              <w:rPr>
                <w:rFonts w:asciiTheme="minorHAnsi" w:hAnsiTheme="minorHAnsi" w:cstheme="minorHAnsi"/>
                <w:lang w:val="pl-PL"/>
              </w:rPr>
              <w:t>na</w:t>
            </w:r>
            <w:r w:rsidRPr="00FB4EEF">
              <w:rPr>
                <w:rFonts w:asciiTheme="minorHAnsi" w:hAnsiTheme="minorHAnsi" w:cstheme="minorHAnsi"/>
                <w:spacing w:val="-4"/>
                <w:lang w:val="pl-PL"/>
              </w:rPr>
              <w:t xml:space="preserve"> </w:t>
            </w:r>
            <w:r w:rsidRPr="00FB4EEF">
              <w:rPr>
                <w:rFonts w:asciiTheme="minorHAnsi" w:hAnsiTheme="minorHAnsi" w:cstheme="minorHAnsi"/>
                <w:lang w:val="pl-PL"/>
              </w:rPr>
              <w:t>taśmy wyłącznie nośnikami LTO-8</w:t>
            </w:r>
          </w:p>
        </w:tc>
      </w:tr>
      <w:tr w:rsidR="00BC5F60" w:rsidRPr="00FB4EEF" w14:paraId="01864169" w14:textId="77777777" w:rsidTr="00FD5CD8">
        <w:trPr>
          <w:trHeight w:val="1952"/>
        </w:trPr>
        <w:tc>
          <w:tcPr>
            <w:tcW w:w="567" w:type="dxa"/>
          </w:tcPr>
          <w:p w14:paraId="173805A7" w14:textId="77777777" w:rsidR="00BC5F60" w:rsidRPr="00FB4EEF" w:rsidRDefault="00BC5F60" w:rsidP="00CD76BD">
            <w:pPr>
              <w:pStyle w:val="TableParagraph"/>
              <w:rPr>
                <w:rFonts w:asciiTheme="minorHAnsi" w:hAnsiTheme="minorHAnsi" w:cstheme="minorHAnsi"/>
                <w:lang w:val="pl-PL"/>
              </w:rPr>
            </w:pPr>
            <w:r w:rsidRPr="00FB4EEF">
              <w:rPr>
                <w:rFonts w:asciiTheme="minorHAnsi" w:hAnsiTheme="minorHAnsi" w:cstheme="minorHAnsi"/>
                <w:spacing w:val="-5"/>
                <w:lang w:val="pl-PL"/>
              </w:rPr>
              <w:t>6.</w:t>
            </w:r>
          </w:p>
        </w:tc>
        <w:tc>
          <w:tcPr>
            <w:tcW w:w="1842" w:type="dxa"/>
          </w:tcPr>
          <w:p w14:paraId="5B3D8D64" w14:textId="77777777" w:rsidR="00BC5F60" w:rsidRPr="00FB4EEF" w:rsidRDefault="00BC5F60" w:rsidP="00CD76BD">
            <w:pPr>
              <w:pStyle w:val="TableParagraph"/>
              <w:rPr>
                <w:rFonts w:asciiTheme="minorHAnsi" w:hAnsiTheme="minorHAnsi" w:cstheme="minorHAnsi"/>
                <w:lang w:val="pl-PL"/>
              </w:rPr>
            </w:pPr>
            <w:r w:rsidRPr="00FB4EEF">
              <w:rPr>
                <w:rFonts w:asciiTheme="minorHAnsi" w:hAnsiTheme="minorHAnsi" w:cstheme="minorHAnsi"/>
                <w:spacing w:val="-2"/>
                <w:lang w:val="pl-PL"/>
              </w:rPr>
              <w:t>Zarządzanie</w:t>
            </w:r>
          </w:p>
        </w:tc>
        <w:tc>
          <w:tcPr>
            <w:tcW w:w="6237" w:type="dxa"/>
          </w:tcPr>
          <w:p w14:paraId="5EBC86A5" w14:textId="6C0A602E" w:rsidR="00BC5F60" w:rsidRPr="00FB4EEF" w:rsidRDefault="00BC5F60" w:rsidP="00DC3E8A">
            <w:pPr>
              <w:pStyle w:val="TableParagraph"/>
              <w:ind w:left="110" w:right="83"/>
              <w:jc w:val="both"/>
              <w:rPr>
                <w:rFonts w:asciiTheme="minorHAnsi" w:hAnsiTheme="minorHAnsi" w:cstheme="minorHAnsi"/>
                <w:lang w:val="pl-PL"/>
              </w:rPr>
            </w:pPr>
            <w:r w:rsidRPr="00FB4EEF">
              <w:rPr>
                <w:rFonts w:asciiTheme="minorHAnsi" w:hAnsiTheme="minorHAnsi" w:cstheme="minorHAnsi"/>
                <w:lang w:val="pl-PL"/>
              </w:rPr>
              <w:t xml:space="preserve">Za pomocą panelu kontrolnego znajdującego się na froncie urządzenia oraz zdalne przez sieć poprzez przeglądarkę internetową (web GUI) za pomocą interfejsu </w:t>
            </w:r>
            <w:proofErr w:type="spellStart"/>
            <w:r w:rsidRPr="00FB4EEF">
              <w:rPr>
                <w:rFonts w:asciiTheme="minorHAnsi" w:hAnsiTheme="minorHAnsi" w:cstheme="minorHAnsi"/>
                <w:lang w:val="pl-PL"/>
              </w:rPr>
              <w:t>FastEthernet</w:t>
            </w:r>
            <w:proofErr w:type="spellEnd"/>
            <w:r w:rsidRPr="00FB4EEF">
              <w:rPr>
                <w:rFonts w:asciiTheme="minorHAnsi" w:hAnsiTheme="minorHAnsi" w:cstheme="minorHAnsi"/>
                <w:lang w:val="pl-PL"/>
              </w:rPr>
              <w:t xml:space="preserve">. </w:t>
            </w:r>
            <w:r w:rsidR="00FB4EEF">
              <w:rPr>
                <w:rFonts w:asciiTheme="minorHAnsi" w:hAnsiTheme="minorHAnsi" w:cstheme="minorHAnsi"/>
                <w:lang w:val="pl-PL"/>
              </w:rPr>
              <w:t xml:space="preserve">Musi </w:t>
            </w:r>
            <w:proofErr w:type="spellStart"/>
            <w:r w:rsidR="00FB4EEF">
              <w:rPr>
                <w:rFonts w:asciiTheme="minorHAnsi" w:hAnsiTheme="minorHAnsi" w:cstheme="minorHAnsi"/>
                <w:lang w:val="pl-PL"/>
              </w:rPr>
              <w:t>z</w:t>
            </w:r>
            <w:r w:rsidRPr="00FB4EEF">
              <w:rPr>
                <w:rFonts w:asciiTheme="minorHAnsi" w:hAnsiTheme="minorHAnsi" w:cstheme="minorHAnsi"/>
                <w:lang w:val="pl-PL"/>
              </w:rPr>
              <w:t>apewnion</w:t>
            </w:r>
            <w:r w:rsidR="00FB4EEF">
              <w:rPr>
                <w:rFonts w:asciiTheme="minorHAnsi" w:hAnsiTheme="minorHAnsi" w:cstheme="minorHAnsi"/>
                <w:lang w:val="pl-PL"/>
              </w:rPr>
              <w:t>iać</w:t>
            </w:r>
            <w:proofErr w:type="spellEnd"/>
            <w:r w:rsidRPr="00FB4EEF">
              <w:rPr>
                <w:rFonts w:asciiTheme="minorHAnsi" w:hAnsiTheme="minorHAnsi" w:cstheme="minorHAnsi"/>
                <w:lang w:val="pl-PL"/>
              </w:rPr>
              <w:t xml:space="preserve"> wsparcie SNTP, protokołów SSL/TLS i IPv6 oraz możliwość definiowania 4 poziomów zarządzania</w:t>
            </w:r>
            <w:r w:rsidRPr="00FB4EEF">
              <w:rPr>
                <w:rFonts w:asciiTheme="minorHAnsi" w:hAnsiTheme="minorHAnsi" w:cstheme="minorHAnsi"/>
                <w:spacing w:val="-12"/>
                <w:lang w:val="pl-PL"/>
              </w:rPr>
              <w:t xml:space="preserve"> </w:t>
            </w:r>
            <w:r w:rsidRPr="00FB4EEF">
              <w:rPr>
                <w:rFonts w:asciiTheme="minorHAnsi" w:hAnsiTheme="minorHAnsi" w:cstheme="minorHAnsi"/>
                <w:lang w:val="pl-PL"/>
              </w:rPr>
              <w:t>urządzeniem</w:t>
            </w:r>
            <w:r w:rsidRPr="00FB4EEF">
              <w:rPr>
                <w:rFonts w:asciiTheme="minorHAnsi" w:hAnsiTheme="minorHAnsi" w:cstheme="minorHAnsi"/>
                <w:spacing w:val="-11"/>
                <w:lang w:val="pl-PL"/>
              </w:rPr>
              <w:t xml:space="preserve"> </w:t>
            </w:r>
            <w:r w:rsidRPr="00FB4EEF">
              <w:rPr>
                <w:rFonts w:asciiTheme="minorHAnsi" w:hAnsiTheme="minorHAnsi" w:cstheme="minorHAnsi"/>
                <w:lang w:val="pl-PL"/>
              </w:rPr>
              <w:t>i</w:t>
            </w:r>
            <w:r w:rsidRPr="00FB4EEF">
              <w:rPr>
                <w:rFonts w:asciiTheme="minorHAnsi" w:hAnsiTheme="minorHAnsi" w:cstheme="minorHAnsi"/>
                <w:spacing w:val="-11"/>
                <w:lang w:val="pl-PL"/>
              </w:rPr>
              <w:t xml:space="preserve"> </w:t>
            </w:r>
            <w:r w:rsidRPr="00FB4EEF">
              <w:rPr>
                <w:rFonts w:asciiTheme="minorHAnsi" w:hAnsiTheme="minorHAnsi" w:cstheme="minorHAnsi"/>
                <w:lang w:val="pl-PL"/>
              </w:rPr>
              <w:t>dostępem</w:t>
            </w:r>
            <w:r w:rsidRPr="00FB4EEF">
              <w:rPr>
                <w:rFonts w:asciiTheme="minorHAnsi" w:hAnsiTheme="minorHAnsi" w:cstheme="minorHAnsi"/>
                <w:spacing w:val="-12"/>
                <w:lang w:val="pl-PL"/>
              </w:rPr>
              <w:t xml:space="preserve"> </w:t>
            </w:r>
            <w:r w:rsidRPr="00FB4EEF">
              <w:rPr>
                <w:rFonts w:asciiTheme="minorHAnsi" w:hAnsiTheme="minorHAnsi" w:cstheme="minorHAnsi"/>
                <w:lang w:val="pl-PL"/>
              </w:rPr>
              <w:t>do</w:t>
            </w:r>
            <w:r w:rsidRPr="00FB4EEF">
              <w:rPr>
                <w:rFonts w:asciiTheme="minorHAnsi" w:hAnsiTheme="minorHAnsi" w:cstheme="minorHAnsi"/>
                <w:spacing w:val="-11"/>
                <w:lang w:val="pl-PL"/>
              </w:rPr>
              <w:t xml:space="preserve"> </w:t>
            </w:r>
            <w:r w:rsidRPr="00FB4EEF">
              <w:rPr>
                <w:rFonts w:asciiTheme="minorHAnsi" w:hAnsiTheme="minorHAnsi" w:cstheme="minorHAnsi"/>
                <w:lang w:val="pl-PL"/>
              </w:rPr>
              <w:t>niego.</w:t>
            </w:r>
            <w:r w:rsidRPr="00FB4EEF">
              <w:rPr>
                <w:rFonts w:asciiTheme="minorHAnsi" w:hAnsiTheme="minorHAnsi" w:cstheme="minorHAnsi"/>
                <w:spacing w:val="-11"/>
                <w:lang w:val="pl-PL"/>
              </w:rPr>
              <w:t xml:space="preserve"> </w:t>
            </w:r>
            <w:r w:rsidRPr="00FB4EEF">
              <w:rPr>
                <w:rFonts w:asciiTheme="minorHAnsi" w:hAnsiTheme="minorHAnsi" w:cstheme="minorHAnsi"/>
                <w:lang w:val="pl-PL"/>
              </w:rPr>
              <w:t>Urządzenie</w:t>
            </w:r>
            <w:r w:rsidRPr="00FB4EEF">
              <w:rPr>
                <w:rFonts w:asciiTheme="minorHAnsi" w:hAnsiTheme="minorHAnsi" w:cstheme="minorHAnsi"/>
                <w:spacing w:val="-12"/>
                <w:lang w:val="pl-PL"/>
              </w:rPr>
              <w:t xml:space="preserve"> </w:t>
            </w:r>
            <w:r w:rsidRPr="00FB4EEF">
              <w:rPr>
                <w:rFonts w:asciiTheme="minorHAnsi" w:hAnsiTheme="minorHAnsi" w:cstheme="minorHAnsi"/>
                <w:lang w:val="pl-PL"/>
              </w:rPr>
              <w:t>ma</w:t>
            </w:r>
            <w:r w:rsidRPr="00FB4EEF">
              <w:rPr>
                <w:rFonts w:asciiTheme="minorHAnsi" w:hAnsiTheme="minorHAnsi" w:cstheme="minorHAnsi"/>
                <w:spacing w:val="-11"/>
                <w:lang w:val="pl-PL"/>
              </w:rPr>
              <w:t xml:space="preserve"> </w:t>
            </w:r>
            <w:r w:rsidR="00FB4EEF">
              <w:rPr>
                <w:rFonts w:asciiTheme="minorHAnsi" w:hAnsiTheme="minorHAnsi" w:cstheme="minorHAnsi"/>
                <w:spacing w:val="-11"/>
                <w:lang w:val="pl-PL"/>
              </w:rPr>
              <w:t xml:space="preserve">mieć </w:t>
            </w:r>
            <w:r w:rsidRPr="00FB4EEF">
              <w:rPr>
                <w:rFonts w:asciiTheme="minorHAnsi" w:hAnsiTheme="minorHAnsi" w:cstheme="minorHAnsi"/>
                <w:lang w:val="pl-PL"/>
              </w:rPr>
              <w:t>możliwość</w:t>
            </w:r>
            <w:r w:rsidRPr="00FB4EEF">
              <w:rPr>
                <w:rFonts w:asciiTheme="minorHAnsi" w:hAnsiTheme="minorHAnsi" w:cstheme="minorHAnsi"/>
                <w:spacing w:val="-11"/>
                <w:lang w:val="pl-PL"/>
              </w:rPr>
              <w:t xml:space="preserve"> </w:t>
            </w:r>
            <w:r w:rsidRPr="00FB4EEF">
              <w:rPr>
                <w:rFonts w:asciiTheme="minorHAnsi" w:hAnsiTheme="minorHAnsi" w:cstheme="minorHAnsi"/>
                <w:lang w:val="pl-PL"/>
              </w:rPr>
              <w:t>zabezpieczania</w:t>
            </w:r>
            <w:r w:rsidRPr="00FB4EEF">
              <w:rPr>
                <w:rFonts w:asciiTheme="minorHAnsi" w:hAnsiTheme="minorHAnsi" w:cstheme="minorHAnsi"/>
                <w:spacing w:val="-12"/>
                <w:lang w:val="pl-PL"/>
              </w:rPr>
              <w:t xml:space="preserve"> </w:t>
            </w:r>
            <w:r w:rsidRPr="00FB4EEF">
              <w:rPr>
                <w:rFonts w:asciiTheme="minorHAnsi" w:hAnsiTheme="minorHAnsi" w:cstheme="minorHAnsi"/>
                <w:lang w:val="pl-PL"/>
              </w:rPr>
              <w:t xml:space="preserve">swojej konfiguracji na podłączony, poprzez slot USB, </w:t>
            </w:r>
            <w:proofErr w:type="spellStart"/>
            <w:r w:rsidRPr="00FB4EEF">
              <w:rPr>
                <w:rFonts w:asciiTheme="minorHAnsi" w:hAnsiTheme="minorHAnsi" w:cstheme="minorHAnsi"/>
                <w:lang w:val="pl-PL"/>
              </w:rPr>
              <w:t>PenDrive</w:t>
            </w:r>
            <w:proofErr w:type="spellEnd"/>
            <w:r w:rsidRPr="00FB4EEF">
              <w:rPr>
                <w:rFonts w:asciiTheme="minorHAnsi" w:hAnsiTheme="minorHAnsi" w:cstheme="minorHAnsi"/>
                <w:lang w:val="pl-PL"/>
              </w:rPr>
              <w:t xml:space="preserve">. Operacja ta </w:t>
            </w:r>
            <w:r w:rsidR="00FB4EEF">
              <w:rPr>
                <w:rFonts w:asciiTheme="minorHAnsi" w:hAnsiTheme="minorHAnsi" w:cstheme="minorHAnsi"/>
                <w:lang w:val="pl-PL"/>
              </w:rPr>
              <w:t xml:space="preserve">powinna być </w:t>
            </w:r>
            <w:r w:rsidRPr="00FB4EEF">
              <w:rPr>
                <w:rFonts w:asciiTheme="minorHAnsi" w:hAnsiTheme="minorHAnsi" w:cstheme="minorHAnsi"/>
                <w:lang w:val="pl-PL"/>
              </w:rPr>
              <w:t xml:space="preserve"> możliwa zarówno poprzez web GUI jak i poprzez panel kontrolny urządzenia. </w:t>
            </w:r>
            <w:r w:rsidR="00FB4EEF">
              <w:rPr>
                <w:rFonts w:asciiTheme="minorHAnsi" w:hAnsiTheme="minorHAnsi" w:cstheme="minorHAnsi"/>
                <w:lang w:val="pl-PL"/>
              </w:rPr>
              <w:t>Dodatkowo i</w:t>
            </w:r>
            <w:r w:rsidRPr="00FB4EEF">
              <w:rPr>
                <w:rFonts w:asciiTheme="minorHAnsi" w:hAnsiTheme="minorHAnsi" w:cstheme="minorHAnsi"/>
                <w:lang w:val="pl-PL"/>
              </w:rPr>
              <w:t>stnieje możliwość zdalnego wysuwania magazynków, restartowania biblioteki oraz wyłączania zasilania napędów poprzez</w:t>
            </w:r>
            <w:r w:rsidR="00DC3E8A">
              <w:rPr>
                <w:rFonts w:asciiTheme="minorHAnsi" w:hAnsiTheme="minorHAnsi" w:cstheme="minorHAnsi"/>
                <w:lang w:val="pl-PL"/>
              </w:rPr>
              <w:t xml:space="preserve"> </w:t>
            </w:r>
            <w:proofErr w:type="spellStart"/>
            <w:r w:rsidRPr="00FB4EEF">
              <w:rPr>
                <w:rFonts w:asciiTheme="minorHAnsi" w:hAnsiTheme="minorHAnsi" w:cstheme="minorHAnsi"/>
                <w:spacing w:val="-2"/>
                <w:lang w:val="pl-PL"/>
              </w:rPr>
              <w:t>webGUI</w:t>
            </w:r>
            <w:proofErr w:type="spellEnd"/>
            <w:r w:rsidRPr="00FB4EEF">
              <w:rPr>
                <w:rFonts w:asciiTheme="minorHAnsi" w:hAnsiTheme="minorHAnsi" w:cstheme="minorHAnsi"/>
                <w:spacing w:val="-2"/>
                <w:lang w:val="pl-PL"/>
              </w:rPr>
              <w:t>.</w:t>
            </w:r>
          </w:p>
        </w:tc>
      </w:tr>
      <w:tr w:rsidR="00BC5F60" w:rsidRPr="00FB4EEF" w14:paraId="12233AA8" w14:textId="77777777" w:rsidTr="00FD5CD8">
        <w:trPr>
          <w:trHeight w:val="486"/>
        </w:trPr>
        <w:tc>
          <w:tcPr>
            <w:tcW w:w="567" w:type="dxa"/>
          </w:tcPr>
          <w:p w14:paraId="168807FA" w14:textId="77777777" w:rsidR="00BC5F60" w:rsidRPr="00FB4EEF" w:rsidRDefault="00BC5F60" w:rsidP="00CD76BD">
            <w:pPr>
              <w:pStyle w:val="TableParagraph"/>
              <w:rPr>
                <w:rFonts w:asciiTheme="minorHAnsi" w:hAnsiTheme="minorHAnsi" w:cstheme="minorHAnsi"/>
                <w:lang w:val="pl-PL"/>
              </w:rPr>
            </w:pPr>
            <w:r w:rsidRPr="00FB4EEF">
              <w:rPr>
                <w:rFonts w:asciiTheme="minorHAnsi" w:hAnsiTheme="minorHAnsi" w:cstheme="minorHAnsi"/>
                <w:spacing w:val="-5"/>
                <w:lang w:val="pl-PL"/>
              </w:rPr>
              <w:t>7.</w:t>
            </w:r>
          </w:p>
        </w:tc>
        <w:tc>
          <w:tcPr>
            <w:tcW w:w="1842" w:type="dxa"/>
          </w:tcPr>
          <w:p w14:paraId="7BA6C973" w14:textId="77777777" w:rsidR="00BC5F60" w:rsidRPr="00FB4EEF" w:rsidRDefault="00BC5F60" w:rsidP="00CD76BD">
            <w:pPr>
              <w:pStyle w:val="TableParagraph"/>
              <w:spacing w:line="243" w:lineRule="exact"/>
              <w:rPr>
                <w:rFonts w:asciiTheme="minorHAnsi" w:hAnsiTheme="minorHAnsi" w:cstheme="minorHAnsi"/>
                <w:lang w:val="pl-PL"/>
              </w:rPr>
            </w:pPr>
            <w:r w:rsidRPr="00FB4EEF">
              <w:rPr>
                <w:rFonts w:asciiTheme="minorHAnsi" w:hAnsiTheme="minorHAnsi" w:cstheme="minorHAnsi"/>
                <w:spacing w:val="-2"/>
                <w:lang w:val="pl-PL"/>
              </w:rPr>
              <w:t>Dodatkowe</w:t>
            </w:r>
          </w:p>
          <w:p w14:paraId="488B3EFE" w14:textId="77777777" w:rsidR="00BC5F60" w:rsidRPr="00FB4EEF" w:rsidRDefault="00BC5F60" w:rsidP="00CD76BD">
            <w:pPr>
              <w:pStyle w:val="TableParagraph"/>
              <w:spacing w:line="222" w:lineRule="exact"/>
              <w:rPr>
                <w:rFonts w:asciiTheme="minorHAnsi" w:hAnsiTheme="minorHAnsi" w:cstheme="minorHAnsi"/>
                <w:lang w:val="pl-PL"/>
              </w:rPr>
            </w:pPr>
            <w:r w:rsidRPr="00FB4EEF">
              <w:rPr>
                <w:rFonts w:asciiTheme="minorHAnsi" w:hAnsiTheme="minorHAnsi" w:cstheme="minorHAnsi"/>
                <w:spacing w:val="-2"/>
                <w:lang w:val="pl-PL"/>
              </w:rPr>
              <w:t>interfejsy</w:t>
            </w:r>
          </w:p>
        </w:tc>
        <w:tc>
          <w:tcPr>
            <w:tcW w:w="6237" w:type="dxa"/>
          </w:tcPr>
          <w:p w14:paraId="20FC8266" w14:textId="77777777" w:rsidR="00BC5F60" w:rsidRPr="00FB4EEF" w:rsidRDefault="00BC5F60" w:rsidP="00CD76BD">
            <w:pPr>
              <w:pStyle w:val="TableParagraph"/>
              <w:ind w:left="110"/>
              <w:rPr>
                <w:rFonts w:asciiTheme="minorHAnsi" w:hAnsiTheme="minorHAnsi" w:cstheme="minorHAnsi"/>
                <w:lang w:val="pl-PL"/>
              </w:rPr>
            </w:pPr>
            <w:r w:rsidRPr="00FB4EEF">
              <w:rPr>
                <w:rFonts w:asciiTheme="minorHAnsi" w:hAnsiTheme="minorHAnsi" w:cstheme="minorHAnsi"/>
                <w:lang w:val="pl-PL"/>
              </w:rPr>
              <w:t>Biblioteka</w:t>
            </w:r>
            <w:r w:rsidRPr="00FB4EEF">
              <w:rPr>
                <w:rFonts w:asciiTheme="minorHAnsi" w:hAnsiTheme="minorHAnsi" w:cstheme="minorHAnsi"/>
                <w:spacing w:val="-7"/>
                <w:lang w:val="pl-PL"/>
              </w:rPr>
              <w:t xml:space="preserve"> </w:t>
            </w:r>
            <w:r w:rsidRPr="00FB4EEF">
              <w:rPr>
                <w:rFonts w:asciiTheme="minorHAnsi" w:hAnsiTheme="minorHAnsi" w:cstheme="minorHAnsi"/>
                <w:lang w:val="pl-PL"/>
              </w:rPr>
              <w:t>jest</w:t>
            </w:r>
            <w:r w:rsidRPr="00FB4EEF">
              <w:rPr>
                <w:rFonts w:asciiTheme="minorHAnsi" w:hAnsiTheme="minorHAnsi" w:cstheme="minorHAnsi"/>
                <w:spacing w:val="-8"/>
                <w:lang w:val="pl-PL"/>
              </w:rPr>
              <w:t xml:space="preserve"> </w:t>
            </w:r>
            <w:r w:rsidRPr="00FB4EEF">
              <w:rPr>
                <w:rFonts w:asciiTheme="minorHAnsi" w:hAnsiTheme="minorHAnsi" w:cstheme="minorHAnsi"/>
                <w:lang w:val="pl-PL"/>
              </w:rPr>
              <w:t>wyposażona</w:t>
            </w:r>
            <w:r w:rsidRPr="00FB4EEF">
              <w:rPr>
                <w:rFonts w:asciiTheme="minorHAnsi" w:hAnsiTheme="minorHAnsi" w:cstheme="minorHAnsi"/>
                <w:spacing w:val="-9"/>
                <w:lang w:val="pl-PL"/>
              </w:rPr>
              <w:t xml:space="preserve"> </w:t>
            </w:r>
            <w:r w:rsidRPr="00FB4EEF">
              <w:rPr>
                <w:rFonts w:asciiTheme="minorHAnsi" w:hAnsiTheme="minorHAnsi" w:cstheme="minorHAnsi"/>
                <w:lang w:val="pl-PL"/>
              </w:rPr>
              <w:t>w</w:t>
            </w:r>
            <w:r w:rsidRPr="00FB4EEF">
              <w:rPr>
                <w:rFonts w:asciiTheme="minorHAnsi" w:hAnsiTheme="minorHAnsi" w:cstheme="minorHAnsi"/>
                <w:spacing w:val="-9"/>
                <w:lang w:val="pl-PL"/>
              </w:rPr>
              <w:t xml:space="preserve"> </w:t>
            </w:r>
            <w:r w:rsidRPr="00FB4EEF">
              <w:rPr>
                <w:rFonts w:asciiTheme="minorHAnsi" w:hAnsiTheme="minorHAnsi" w:cstheme="minorHAnsi"/>
                <w:lang w:val="pl-PL"/>
              </w:rPr>
              <w:t>interfejs</w:t>
            </w:r>
            <w:r w:rsidRPr="00FB4EEF">
              <w:rPr>
                <w:rFonts w:asciiTheme="minorHAnsi" w:hAnsiTheme="minorHAnsi" w:cstheme="minorHAnsi"/>
                <w:spacing w:val="-8"/>
                <w:lang w:val="pl-PL"/>
              </w:rPr>
              <w:t xml:space="preserve"> </w:t>
            </w:r>
            <w:r w:rsidRPr="00FB4EEF">
              <w:rPr>
                <w:rFonts w:asciiTheme="minorHAnsi" w:hAnsiTheme="minorHAnsi" w:cstheme="minorHAnsi"/>
                <w:lang w:val="pl-PL"/>
              </w:rPr>
              <w:t>sieciowy,</w:t>
            </w:r>
            <w:r w:rsidRPr="00FB4EEF">
              <w:rPr>
                <w:rFonts w:asciiTheme="minorHAnsi" w:hAnsiTheme="minorHAnsi" w:cstheme="minorHAnsi"/>
                <w:spacing w:val="-7"/>
                <w:lang w:val="pl-PL"/>
              </w:rPr>
              <w:t xml:space="preserve"> </w:t>
            </w:r>
            <w:r w:rsidRPr="00FB4EEF">
              <w:rPr>
                <w:rFonts w:asciiTheme="minorHAnsi" w:hAnsiTheme="minorHAnsi" w:cstheme="minorHAnsi"/>
                <w:lang w:val="pl-PL"/>
              </w:rPr>
              <w:t>interfejs</w:t>
            </w:r>
            <w:r w:rsidRPr="00FB4EEF">
              <w:rPr>
                <w:rFonts w:asciiTheme="minorHAnsi" w:hAnsiTheme="minorHAnsi" w:cstheme="minorHAnsi"/>
                <w:spacing w:val="-7"/>
                <w:lang w:val="pl-PL"/>
              </w:rPr>
              <w:t xml:space="preserve"> </w:t>
            </w:r>
            <w:r w:rsidRPr="00FB4EEF">
              <w:rPr>
                <w:rFonts w:asciiTheme="minorHAnsi" w:hAnsiTheme="minorHAnsi" w:cstheme="minorHAnsi"/>
                <w:lang w:val="pl-PL"/>
              </w:rPr>
              <w:t>USB</w:t>
            </w:r>
            <w:r w:rsidRPr="00FB4EEF">
              <w:rPr>
                <w:rFonts w:asciiTheme="minorHAnsi" w:hAnsiTheme="minorHAnsi" w:cstheme="minorHAnsi"/>
                <w:spacing w:val="-9"/>
                <w:lang w:val="pl-PL"/>
              </w:rPr>
              <w:t xml:space="preserve"> </w:t>
            </w:r>
            <w:r w:rsidRPr="00FB4EEF">
              <w:rPr>
                <w:rFonts w:asciiTheme="minorHAnsi" w:hAnsiTheme="minorHAnsi" w:cstheme="minorHAnsi"/>
                <w:lang w:val="pl-PL"/>
              </w:rPr>
              <w:t>oraz</w:t>
            </w:r>
            <w:r w:rsidRPr="00FB4EEF">
              <w:rPr>
                <w:rFonts w:asciiTheme="minorHAnsi" w:hAnsiTheme="minorHAnsi" w:cstheme="minorHAnsi"/>
                <w:spacing w:val="-9"/>
                <w:lang w:val="pl-PL"/>
              </w:rPr>
              <w:t xml:space="preserve"> </w:t>
            </w:r>
            <w:r w:rsidRPr="00FB4EEF">
              <w:rPr>
                <w:rFonts w:asciiTheme="minorHAnsi" w:hAnsiTheme="minorHAnsi" w:cstheme="minorHAnsi"/>
                <w:lang w:val="pl-PL"/>
              </w:rPr>
              <w:t>interfejs</w:t>
            </w:r>
            <w:r w:rsidRPr="00FB4EEF">
              <w:rPr>
                <w:rFonts w:asciiTheme="minorHAnsi" w:hAnsiTheme="minorHAnsi" w:cstheme="minorHAnsi"/>
                <w:spacing w:val="-7"/>
                <w:lang w:val="pl-PL"/>
              </w:rPr>
              <w:t xml:space="preserve"> </w:t>
            </w:r>
            <w:r w:rsidRPr="00FB4EEF">
              <w:rPr>
                <w:rFonts w:asciiTheme="minorHAnsi" w:hAnsiTheme="minorHAnsi" w:cstheme="minorHAnsi"/>
                <w:spacing w:val="-5"/>
                <w:lang w:val="pl-PL"/>
              </w:rPr>
              <w:t>ADI</w:t>
            </w:r>
          </w:p>
        </w:tc>
      </w:tr>
      <w:tr w:rsidR="00BC5F60" w:rsidRPr="00FB4EEF" w14:paraId="2A69B0C4" w14:textId="77777777" w:rsidTr="00FD5CD8">
        <w:trPr>
          <w:trHeight w:val="1465"/>
        </w:trPr>
        <w:tc>
          <w:tcPr>
            <w:tcW w:w="567" w:type="dxa"/>
          </w:tcPr>
          <w:p w14:paraId="6C8DE9F6" w14:textId="77777777" w:rsidR="00BC5F60" w:rsidRPr="00FB4EEF" w:rsidRDefault="00BC5F60" w:rsidP="00CD76BD">
            <w:pPr>
              <w:pStyle w:val="TableParagraph"/>
              <w:spacing w:before="3"/>
              <w:rPr>
                <w:rFonts w:asciiTheme="minorHAnsi" w:hAnsiTheme="minorHAnsi" w:cstheme="minorHAnsi"/>
                <w:lang w:val="pl-PL"/>
              </w:rPr>
            </w:pPr>
            <w:r w:rsidRPr="00FB4EEF">
              <w:rPr>
                <w:rFonts w:asciiTheme="minorHAnsi" w:hAnsiTheme="minorHAnsi" w:cstheme="minorHAnsi"/>
                <w:spacing w:val="-5"/>
                <w:lang w:val="pl-PL"/>
              </w:rPr>
              <w:t>8.</w:t>
            </w:r>
          </w:p>
        </w:tc>
        <w:tc>
          <w:tcPr>
            <w:tcW w:w="1842" w:type="dxa"/>
          </w:tcPr>
          <w:p w14:paraId="1B5585A5" w14:textId="77777777" w:rsidR="00BC5F60" w:rsidRPr="00FB4EEF" w:rsidRDefault="00BC5F60" w:rsidP="00CD76BD">
            <w:pPr>
              <w:pStyle w:val="TableParagraph"/>
              <w:spacing w:before="3"/>
              <w:ind w:right="593"/>
              <w:rPr>
                <w:rFonts w:asciiTheme="minorHAnsi" w:hAnsiTheme="minorHAnsi" w:cstheme="minorHAnsi"/>
                <w:lang w:val="pl-PL"/>
              </w:rPr>
            </w:pPr>
            <w:r w:rsidRPr="00FB4EEF">
              <w:rPr>
                <w:rFonts w:asciiTheme="minorHAnsi" w:hAnsiTheme="minorHAnsi" w:cstheme="minorHAnsi"/>
                <w:spacing w:val="-2"/>
                <w:lang w:val="pl-PL"/>
              </w:rPr>
              <w:t>Obsługa urządzenia</w:t>
            </w:r>
          </w:p>
        </w:tc>
        <w:tc>
          <w:tcPr>
            <w:tcW w:w="6237" w:type="dxa"/>
          </w:tcPr>
          <w:p w14:paraId="5B92D106" w14:textId="7E0887A3" w:rsidR="00BC5F60" w:rsidRPr="00FB4EEF" w:rsidRDefault="00BC5F60" w:rsidP="00DC3E8A">
            <w:pPr>
              <w:pStyle w:val="TableParagraph"/>
              <w:spacing w:before="3"/>
              <w:ind w:left="110" w:right="82"/>
              <w:jc w:val="both"/>
              <w:rPr>
                <w:rFonts w:asciiTheme="minorHAnsi" w:hAnsiTheme="minorHAnsi" w:cstheme="minorHAnsi"/>
                <w:lang w:val="pl-PL"/>
              </w:rPr>
            </w:pPr>
            <w:r w:rsidRPr="00FB4EEF">
              <w:rPr>
                <w:rFonts w:asciiTheme="minorHAnsi" w:hAnsiTheme="minorHAnsi" w:cstheme="minorHAnsi"/>
                <w:lang w:val="pl-PL"/>
              </w:rPr>
              <w:t>Istnieje</w:t>
            </w:r>
            <w:r w:rsidRPr="00FB4EEF">
              <w:rPr>
                <w:rFonts w:asciiTheme="minorHAnsi" w:hAnsiTheme="minorHAnsi" w:cstheme="minorHAnsi"/>
                <w:spacing w:val="-12"/>
                <w:lang w:val="pl-PL"/>
              </w:rPr>
              <w:t xml:space="preserve"> </w:t>
            </w:r>
            <w:r w:rsidRPr="00FB4EEF">
              <w:rPr>
                <w:rFonts w:asciiTheme="minorHAnsi" w:hAnsiTheme="minorHAnsi" w:cstheme="minorHAnsi"/>
                <w:lang w:val="pl-PL"/>
              </w:rPr>
              <w:t>możliwość</w:t>
            </w:r>
            <w:r w:rsidRPr="00FB4EEF">
              <w:rPr>
                <w:rFonts w:asciiTheme="minorHAnsi" w:hAnsiTheme="minorHAnsi" w:cstheme="minorHAnsi"/>
                <w:spacing w:val="-11"/>
                <w:lang w:val="pl-PL"/>
              </w:rPr>
              <w:t xml:space="preserve"> </w:t>
            </w:r>
            <w:r w:rsidRPr="00FB4EEF">
              <w:rPr>
                <w:rFonts w:asciiTheme="minorHAnsi" w:hAnsiTheme="minorHAnsi" w:cstheme="minorHAnsi"/>
                <w:lang w:val="pl-PL"/>
              </w:rPr>
              <w:t>wymiany</w:t>
            </w:r>
            <w:r w:rsidRPr="00FB4EEF">
              <w:rPr>
                <w:rFonts w:asciiTheme="minorHAnsi" w:hAnsiTheme="minorHAnsi" w:cstheme="minorHAnsi"/>
                <w:spacing w:val="-11"/>
                <w:lang w:val="pl-PL"/>
              </w:rPr>
              <w:t xml:space="preserve"> </w:t>
            </w:r>
            <w:r w:rsidRPr="00FB4EEF">
              <w:rPr>
                <w:rFonts w:asciiTheme="minorHAnsi" w:hAnsiTheme="minorHAnsi" w:cstheme="minorHAnsi"/>
                <w:lang w:val="pl-PL"/>
              </w:rPr>
              <w:t>napędów,</w:t>
            </w:r>
            <w:r w:rsidRPr="00FB4EEF">
              <w:rPr>
                <w:rFonts w:asciiTheme="minorHAnsi" w:hAnsiTheme="minorHAnsi" w:cstheme="minorHAnsi"/>
                <w:spacing w:val="-12"/>
                <w:lang w:val="pl-PL"/>
              </w:rPr>
              <w:t xml:space="preserve"> </w:t>
            </w:r>
            <w:r w:rsidRPr="00FB4EEF">
              <w:rPr>
                <w:rFonts w:asciiTheme="minorHAnsi" w:hAnsiTheme="minorHAnsi" w:cstheme="minorHAnsi"/>
                <w:lang w:val="pl-PL"/>
              </w:rPr>
              <w:t>zasilacza,</w:t>
            </w:r>
            <w:r w:rsidRPr="00FB4EEF">
              <w:rPr>
                <w:rFonts w:asciiTheme="minorHAnsi" w:hAnsiTheme="minorHAnsi" w:cstheme="minorHAnsi"/>
                <w:spacing w:val="-11"/>
                <w:lang w:val="pl-PL"/>
              </w:rPr>
              <w:t xml:space="preserve"> </w:t>
            </w:r>
            <w:r w:rsidRPr="00FB4EEF">
              <w:rPr>
                <w:rFonts w:asciiTheme="minorHAnsi" w:hAnsiTheme="minorHAnsi" w:cstheme="minorHAnsi"/>
                <w:lang w:val="pl-PL"/>
              </w:rPr>
              <w:t>modułu</w:t>
            </w:r>
            <w:r w:rsidRPr="00FB4EEF">
              <w:rPr>
                <w:rFonts w:asciiTheme="minorHAnsi" w:hAnsiTheme="minorHAnsi" w:cstheme="minorHAnsi"/>
                <w:spacing w:val="-11"/>
                <w:lang w:val="pl-PL"/>
              </w:rPr>
              <w:t xml:space="preserve"> </w:t>
            </w:r>
            <w:r w:rsidRPr="00FB4EEF">
              <w:rPr>
                <w:rFonts w:asciiTheme="minorHAnsi" w:hAnsiTheme="minorHAnsi" w:cstheme="minorHAnsi"/>
                <w:lang w:val="pl-PL"/>
              </w:rPr>
              <w:t>portów</w:t>
            </w:r>
            <w:r w:rsidRPr="00FB4EEF">
              <w:rPr>
                <w:rFonts w:asciiTheme="minorHAnsi" w:hAnsiTheme="minorHAnsi" w:cstheme="minorHAnsi"/>
                <w:spacing w:val="-12"/>
                <w:lang w:val="pl-PL"/>
              </w:rPr>
              <w:t xml:space="preserve"> </w:t>
            </w:r>
            <w:r w:rsidRPr="00FB4EEF">
              <w:rPr>
                <w:rFonts w:asciiTheme="minorHAnsi" w:hAnsiTheme="minorHAnsi" w:cstheme="minorHAnsi"/>
                <w:lang w:val="pl-PL"/>
              </w:rPr>
              <w:t>zarządzania</w:t>
            </w:r>
            <w:r w:rsidRPr="00FB4EEF">
              <w:rPr>
                <w:rFonts w:asciiTheme="minorHAnsi" w:hAnsiTheme="minorHAnsi" w:cstheme="minorHAnsi"/>
                <w:spacing w:val="-11"/>
                <w:lang w:val="pl-PL"/>
              </w:rPr>
              <w:t xml:space="preserve"> </w:t>
            </w:r>
            <w:r w:rsidRPr="00FB4EEF">
              <w:rPr>
                <w:rFonts w:asciiTheme="minorHAnsi" w:hAnsiTheme="minorHAnsi" w:cstheme="minorHAnsi"/>
                <w:lang w:val="pl-PL"/>
              </w:rPr>
              <w:t>u</w:t>
            </w:r>
            <w:r w:rsidRPr="00FB4EEF">
              <w:rPr>
                <w:rFonts w:asciiTheme="minorHAnsi" w:hAnsiTheme="minorHAnsi" w:cstheme="minorHAnsi"/>
                <w:spacing w:val="-11"/>
                <w:lang w:val="pl-PL"/>
              </w:rPr>
              <w:t xml:space="preserve"> </w:t>
            </w:r>
            <w:r w:rsidRPr="00FB4EEF">
              <w:rPr>
                <w:rFonts w:asciiTheme="minorHAnsi" w:hAnsiTheme="minorHAnsi" w:cstheme="minorHAnsi"/>
                <w:lang w:val="pl-PL"/>
              </w:rPr>
              <w:t>użytkownika</w:t>
            </w:r>
            <w:r w:rsidRPr="00FB4EEF">
              <w:rPr>
                <w:rFonts w:asciiTheme="minorHAnsi" w:hAnsiTheme="minorHAnsi" w:cstheme="minorHAnsi"/>
                <w:spacing w:val="-12"/>
                <w:lang w:val="pl-PL"/>
              </w:rPr>
              <w:t xml:space="preserve"> </w:t>
            </w:r>
            <w:r w:rsidRPr="00FB4EEF">
              <w:rPr>
                <w:rFonts w:asciiTheme="minorHAnsi" w:hAnsiTheme="minorHAnsi" w:cstheme="minorHAnsi"/>
                <w:lang w:val="pl-PL"/>
              </w:rPr>
              <w:t>bez konieczności demontażu urządzenia z szafy przemysłowej oraz bez konieczności zdejmowania pokrywy głównej. Zapewniona jest możliwość wyjmowania magazynków z urządzenia nawet przy braku zasilania. Zarówno napęd jak i zasilacz oraz moduł portów zarządzania są wyposażone</w:t>
            </w:r>
            <w:r w:rsidRPr="00FB4EEF">
              <w:rPr>
                <w:rFonts w:asciiTheme="minorHAnsi" w:hAnsiTheme="minorHAnsi" w:cstheme="minorHAnsi"/>
                <w:spacing w:val="-9"/>
                <w:lang w:val="pl-PL"/>
              </w:rPr>
              <w:t xml:space="preserve"> </w:t>
            </w:r>
            <w:r w:rsidRPr="00FB4EEF">
              <w:rPr>
                <w:rFonts w:asciiTheme="minorHAnsi" w:hAnsiTheme="minorHAnsi" w:cstheme="minorHAnsi"/>
                <w:lang w:val="pl-PL"/>
              </w:rPr>
              <w:t>w</w:t>
            </w:r>
            <w:r w:rsidRPr="00FB4EEF">
              <w:rPr>
                <w:rFonts w:asciiTheme="minorHAnsi" w:hAnsiTheme="minorHAnsi" w:cstheme="minorHAnsi"/>
                <w:spacing w:val="-8"/>
                <w:lang w:val="pl-PL"/>
              </w:rPr>
              <w:t xml:space="preserve"> </w:t>
            </w:r>
            <w:r w:rsidRPr="00FB4EEF">
              <w:rPr>
                <w:rFonts w:asciiTheme="minorHAnsi" w:hAnsiTheme="minorHAnsi" w:cstheme="minorHAnsi"/>
                <w:lang w:val="pl-PL"/>
              </w:rPr>
              <w:t>lampki</w:t>
            </w:r>
            <w:r w:rsidRPr="00FB4EEF">
              <w:rPr>
                <w:rFonts w:asciiTheme="minorHAnsi" w:hAnsiTheme="minorHAnsi" w:cstheme="minorHAnsi"/>
                <w:spacing w:val="-9"/>
                <w:lang w:val="pl-PL"/>
              </w:rPr>
              <w:t xml:space="preserve"> </w:t>
            </w:r>
            <w:r w:rsidRPr="00FB4EEF">
              <w:rPr>
                <w:rFonts w:asciiTheme="minorHAnsi" w:hAnsiTheme="minorHAnsi" w:cstheme="minorHAnsi"/>
                <w:lang w:val="pl-PL"/>
              </w:rPr>
              <w:t>kontrolne,</w:t>
            </w:r>
            <w:r w:rsidRPr="00FB4EEF">
              <w:rPr>
                <w:rFonts w:asciiTheme="minorHAnsi" w:hAnsiTheme="minorHAnsi" w:cstheme="minorHAnsi"/>
                <w:spacing w:val="-8"/>
                <w:lang w:val="pl-PL"/>
              </w:rPr>
              <w:t xml:space="preserve"> </w:t>
            </w:r>
            <w:r w:rsidRPr="00FB4EEF">
              <w:rPr>
                <w:rFonts w:asciiTheme="minorHAnsi" w:hAnsiTheme="minorHAnsi" w:cstheme="minorHAnsi"/>
                <w:lang w:val="pl-PL"/>
              </w:rPr>
              <w:t>informujące</w:t>
            </w:r>
            <w:r w:rsidRPr="00FB4EEF">
              <w:rPr>
                <w:rFonts w:asciiTheme="minorHAnsi" w:hAnsiTheme="minorHAnsi" w:cstheme="minorHAnsi"/>
                <w:spacing w:val="-9"/>
                <w:lang w:val="pl-PL"/>
              </w:rPr>
              <w:t xml:space="preserve"> </w:t>
            </w:r>
            <w:r w:rsidRPr="00FB4EEF">
              <w:rPr>
                <w:rFonts w:asciiTheme="minorHAnsi" w:hAnsiTheme="minorHAnsi" w:cstheme="minorHAnsi"/>
                <w:lang w:val="pl-PL"/>
              </w:rPr>
              <w:t>o</w:t>
            </w:r>
            <w:r w:rsidRPr="00FB4EEF">
              <w:rPr>
                <w:rFonts w:asciiTheme="minorHAnsi" w:hAnsiTheme="minorHAnsi" w:cstheme="minorHAnsi"/>
                <w:spacing w:val="-9"/>
                <w:lang w:val="pl-PL"/>
              </w:rPr>
              <w:t xml:space="preserve"> </w:t>
            </w:r>
            <w:r w:rsidRPr="00FB4EEF">
              <w:rPr>
                <w:rFonts w:asciiTheme="minorHAnsi" w:hAnsiTheme="minorHAnsi" w:cstheme="minorHAnsi"/>
                <w:lang w:val="pl-PL"/>
              </w:rPr>
              <w:t>stanie</w:t>
            </w:r>
            <w:r w:rsidRPr="00FB4EEF">
              <w:rPr>
                <w:rFonts w:asciiTheme="minorHAnsi" w:hAnsiTheme="minorHAnsi" w:cstheme="minorHAnsi"/>
                <w:spacing w:val="-9"/>
                <w:lang w:val="pl-PL"/>
              </w:rPr>
              <w:t xml:space="preserve"> </w:t>
            </w:r>
            <w:r w:rsidRPr="00FB4EEF">
              <w:rPr>
                <w:rFonts w:asciiTheme="minorHAnsi" w:hAnsiTheme="minorHAnsi" w:cstheme="minorHAnsi"/>
                <w:lang w:val="pl-PL"/>
              </w:rPr>
              <w:t>technicznym</w:t>
            </w:r>
            <w:r w:rsidRPr="00FB4EEF">
              <w:rPr>
                <w:rFonts w:asciiTheme="minorHAnsi" w:hAnsiTheme="minorHAnsi" w:cstheme="minorHAnsi"/>
                <w:spacing w:val="-9"/>
                <w:lang w:val="pl-PL"/>
              </w:rPr>
              <w:t xml:space="preserve"> </w:t>
            </w:r>
            <w:r w:rsidRPr="00FB4EEF">
              <w:rPr>
                <w:rFonts w:asciiTheme="minorHAnsi" w:hAnsiTheme="minorHAnsi" w:cstheme="minorHAnsi"/>
                <w:lang w:val="pl-PL"/>
              </w:rPr>
              <w:t>i</w:t>
            </w:r>
            <w:r w:rsidRPr="00FB4EEF">
              <w:rPr>
                <w:rFonts w:asciiTheme="minorHAnsi" w:hAnsiTheme="minorHAnsi" w:cstheme="minorHAnsi"/>
                <w:spacing w:val="-9"/>
                <w:lang w:val="pl-PL"/>
              </w:rPr>
              <w:t xml:space="preserve"> </w:t>
            </w:r>
            <w:r w:rsidRPr="00FB4EEF">
              <w:rPr>
                <w:rFonts w:asciiTheme="minorHAnsi" w:hAnsiTheme="minorHAnsi" w:cstheme="minorHAnsi"/>
                <w:lang w:val="pl-PL"/>
              </w:rPr>
              <w:t>widoczne</w:t>
            </w:r>
            <w:r w:rsidRPr="00FB4EEF">
              <w:rPr>
                <w:rFonts w:asciiTheme="minorHAnsi" w:hAnsiTheme="minorHAnsi" w:cstheme="minorHAnsi"/>
                <w:spacing w:val="-9"/>
                <w:lang w:val="pl-PL"/>
              </w:rPr>
              <w:t xml:space="preserve"> </w:t>
            </w:r>
            <w:r w:rsidRPr="00FB4EEF">
              <w:rPr>
                <w:rFonts w:asciiTheme="minorHAnsi" w:hAnsiTheme="minorHAnsi" w:cstheme="minorHAnsi"/>
                <w:lang w:val="pl-PL"/>
              </w:rPr>
              <w:t>na</w:t>
            </w:r>
            <w:r w:rsidRPr="00FB4EEF">
              <w:rPr>
                <w:rFonts w:asciiTheme="minorHAnsi" w:hAnsiTheme="minorHAnsi" w:cstheme="minorHAnsi"/>
                <w:spacing w:val="-8"/>
                <w:lang w:val="pl-PL"/>
              </w:rPr>
              <w:t xml:space="preserve"> </w:t>
            </w:r>
            <w:r w:rsidRPr="00FB4EEF">
              <w:rPr>
                <w:rFonts w:asciiTheme="minorHAnsi" w:hAnsiTheme="minorHAnsi" w:cstheme="minorHAnsi"/>
                <w:lang w:val="pl-PL"/>
              </w:rPr>
              <w:t>tylnej</w:t>
            </w:r>
            <w:r w:rsidRPr="00FB4EEF">
              <w:rPr>
                <w:rFonts w:asciiTheme="minorHAnsi" w:hAnsiTheme="minorHAnsi" w:cstheme="minorHAnsi"/>
                <w:spacing w:val="-9"/>
                <w:lang w:val="pl-PL"/>
              </w:rPr>
              <w:t xml:space="preserve"> </w:t>
            </w:r>
            <w:r w:rsidRPr="00FB4EEF">
              <w:rPr>
                <w:rFonts w:asciiTheme="minorHAnsi" w:hAnsiTheme="minorHAnsi" w:cstheme="minorHAnsi"/>
                <w:lang w:val="pl-PL"/>
              </w:rPr>
              <w:t>stronie</w:t>
            </w:r>
            <w:r w:rsidR="00DC3E8A">
              <w:rPr>
                <w:rFonts w:asciiTheme="minorHAnsi" w:hAnsiTheme="minorHAnsi" w:cstheme="minorHAnsi"/>
                <w:lang w:val="pl-PL"/>
              </w:rPr>
              <w:t xml:space="preserve"> </w:t>
            </w:r>
            <w:r w:rsidRPr="00FB4EEF">
              <w:rPr>
                <w:rFonts w:asciiTheme="minorHAnsi" w:hAnsiTheme="minorHAnsi" w:cstheme="minorHAnsi"/>
                <w:lang w:val="pl-PL"/>
              </w:rPr>
              <w:t>biblioteki.</w:t>
            </w:r>
            <w:r w:rsidRPr="00FB4EEF">
              <w:rPr>
                <w:rFonts w:asciiTheme="minorHAnsi" w:hAnsiTheme="minorHAnsi" w:cstheme="minorHAnsi"/>
                <w:spacing w:val="-8"/>
                <w:lang w:val="pl-PL"/>
              </w:rPr>
              <w:t xml:space="preserve"> </w:t>
            </w:r>
            <w:r w:rsidRPr="00FB4EEF">
              <w:rPr>
                <w:rFonts w:asciiTheme="minorHAnsi" w:hAnsiTheme="minorHAnsi" w:cstheme="minorHAnsi"/>
                <w:lang w:val="pl-PL"/>
              </w:rPr>
              <w:t>Urządzenie</w:t>
            </w:r>
            <w:r w:rsidRPr="00FB4EEF">
              <w:rPr>
                <w:rFonts w:asciiTheme="minorHAnsi" w:hAnsiTheme="minorHAnsi" w:cstheme="minorHAnsi"/>
                <w:spacing w:val="-8"/>
                <w:lang w:val="pl-PL"/>
              </w:rPr>
              <w:t xml:space="preserve"> </w:t>
            </w:r>
            <w:r w:rsidRPr="00FB4EEF">
              <w:rPr>
                <w:rFonts w:asciiTheme="minorHAnsi" w:hAnsiTheme="minorHAnsi" w:cstheme="minorHAnsi"/>
                <w:lang w:val="pl-PL"/>
              </w:rPr>
              <w:t>wspiera</w:t>
            </w:r>
            <w:r w:rsidRPr="00FB4EEF">
              <w:rPr>
                <w:rFonts w:asciiTheme="minorHAnsi" w:hAnsiTheme="minorHAnsi" w:cstheme="minorHAnsi"/>
                <w:spacing w:val="-9"/>
                <w:lang w:val="pl-PL"/>
              </w:rPr>
              <w:t xml:space="preserve"> </w:t>
            </w:r>
            <w:r w:rsidRPr="00FB4EEF">
              <w:rPr>
                <w:rFonts w:asciiTheme="minorHAnsi" w:hAnsiTheme="minorHAnsi" w:cstheme="minorHAnsi"/>
                <w:lang w:val="pl-PL"/>
              </w:rPr>
              <w:t>funkcjonalność</w:t>
            </w:r>
            <w:r w:rsidRPr="00FB4EEF">
              <w:rPr>
                <w:rFonts w:asciiTheme="minorHAnsi" w:hAnsiTheme="minorHAnsi" w:cstheme="minorHAnsi"/>
                <w:spacing w:val="-10"/>
                <w:lang w:val="pl-PL"/>
              </w:rPr>
              <w:t xml:space="preserve"> </w:t>
            </w:r>
            <w:proofErr w:type="spellStart"/>
            <w:r w:rsidRPr="00FB4EEF">
              <w:rPr>
                <w:rFonts w:asciiTheme="minorHAnsi" w:hAnsiTheme="minorHAnsi" w:cstheme="minorHAnsi"/>
                <w:lang w:val="pl-PL"/>
              </w:rPr>
              <w:t>Air</w:t>
            </w:r>
            <w:proofErr w:type="spellEnd"/>
            <w:r w:rsidRPr="00FB4EEF">
              <w:rPr>
                <w:rFonts w:asciiTheme="minorHAnsi" w:hAnsiTheme="minorHAnsi" w:cstheme="minorHAnsi"/>
                <w:spacing w:val="-10"/>
                <w:lang w:val="pl-PL"/>
              </w:rPr>
              <w:t xml:space="preserve"> </w:t>
            </w:r>
            <w:r w:rsidRPr="00FB4EEF">
              <w:rPr>
                <w:rFonts w:asciiTheme="minorHAnsi" w:hAnsiTheme="minorHAnsi" w:cstheme="minorHAnsi"/>
                <w:spacing w:val="-5"/>
                <w:lang w:val="pl-PL"/>
              </w:rPr>
              <w:t>Gap</w:t>
            </w:r>
          </w:p>
        </w:tc>
      </w:tr>
      <w:tr w:rsidR="00BC5F60" w:rsidRPr="00FB4EEF" w14:paraId="2BC1A33B" w14:textId="77777777" w:rsidTr="00FD5CD8">
        <w:trPr>
          <w:trHeight w:val="488"/>
        </w:trPr>
        <w:tc>
          <w:tcPr>
            <w:tcW w:w="567" w:type="dxa"/>
          </w:tcPr>
          <w:p w14:paraId="33AF2406" w14:textId="77777777" w:rsidR="00BC5F60" w:rsidRPr="00FB4EEF" w:rsidRDefault="00BC5F60" w:rsidP="00CD76BD">
            <w:pPr>
              <w:pStyle w:val="TableParagraph"/>
              <w:rPr>
                <w:rFonts w:asciiTheme="minorHAnsi" w:hAnsiTheme="minorHAnsi" w:cstheme="minorHAnsi"/>
                <w:lang w:val="pl-PL"/>
              </w:rPr>
            </w:pPr>
            <w:r w:rsidRPr="00FB4EEF">
              <w:rPr>
                <w:rFonts w:asciiTheme="minorHAnsi" w:hAnsiTheme="minorHAnsi" w:cstheme="minorHAnsi"/>
                <w:spacing w:val="-5"/>
                <w:lang w:val="pl-PL"/>
              </w:rPr>
              <w:lastRenderedPageBreak/>
              <w:t>9.</w:t>
            </w:r>
          </w:p>
        </w:tc>
        <w:tc>
          <w:tcPr>
            <w:tcW w:w="1842" w:type="dxa"/>
          </w:tcPr>
          <w:p w14:paraId="6105C555" w14:textId="77777777" w:rsidR="00BC5F60" w:rsidRPr="00FB4EEF" w:rsidRDefault="00BC5F60" w:rsidP="00CD76BD">
            <w:pPr>
              <w:pStyle w:val="TableParagraph"/>
              <w:rPr>
                <w:rFonts w:asciiTheme="minorHAnsi" w:hAnsiTheme="minorHAnsi" w:cstheme="minorHAnsi"/>
                <w:lang w:val="pl-PL"/>
              </w:rPr>
            </w:pPr>
            <w:r w:rsidRPr="00FB4EEF">
              <w:rPr>
                <w:rFonts w:asciiTheme="minorHAnsi" w:hAnsiTheme="minorHAnsi" w:cstheme="minorHAnsi"/>
                <w:spacing w:val="-2"/>
                <w:lang w:val="pl-PL"/>
              </w:rPr>
              <w:t>Partycjonowanie</w:t>
            </w:r>
          </w:p>
        </w:tc>
        <w:tc>
          <w:tcPr>
            <w:tcW w:w="6237" w:type="dxa"/>
          </w:tcPr>
          <w:p w14:paraId="35702ED6" w14:textId="7C96AB5B" w:rsidR="00BC5F60" w:rsidRPr="00FB4EEF" w:rsidRDefault="00BC5F60" w:rsidP="00CD76BD">
            <w:pPr>
              <w:pStyle w:val="TableParagraph"/>
              <w:spacing w:line="240" w:lineRule="atLeast"/>
              <w:ind w:left="110" w:right="184"/>
              <w:rPr>
                <w:rFonts w:asciiTheme="minorHAnsi" w:hAnsiTheme="minorHAnsi" w:cstheme="minorHAnsi"/>
                <w:lang w:val="pl-PL"/>
              </w:rPr>
            </w:pPr>
            <w:r w:rsidRPr="00FB4EEF">
              <w:rPr>
                <w:rFonts w:asciiTheme="minorHAnsi" w:hAnsiTheme="minorHAnsi" w:cstheme="minorHAnsi"/>
                <w:lang w:val="pl-PL"/>
              </w:rPr>
              <w:t>Urządzenie</w:t>
            </w:r>
            <w:r w:rsidRPr="00FB4EEF">
              <w:rPr>
                <w:rFonts w:asciiTheme="minorHAnsi" w:hAnsiTheme="minorHAnsi" w:cstheme="minorHAnsi"/>
                <w:spacing w:val="-6"/>
                <w:lang w:val="pl-PL"/>
              </w:rPr>
              <w:t xml:space="preserve"> </w:t>
            </w:r>
            <w:r w:rsidRPr="00FB4EEF">
              <w:rPr>
                <w:rFonts w:asciiTheme="minorHAnsi" w:hAnsiTheme="minorHAnsi" w:cstheme="minorHAnsi"/>
                <w:lang w:val="pl-PL"/>
              </w:rPr>
              <w:t>posiada</w:t>
            </w:r>
            <w:r w:rsidRPr="00FB4EEF">
              <w:rPr>
                <w:rFonts w:asciiTheme="minorHAnsi" w:hAnsiTheme="minorHAnsi" w:cstheme="minorHAnsi"/>
                <w:spacing w:val="-4"/>
                <w:lang w:val="pl-PL"/>
              </w:rPr>
              <w:t xml:space="preserve"> </w:t>
            </w:r>
            <w:r w:rsidRPr="00FB4EEF">
              <w:rPr>
                <w:rFonts w:asciiTheme="minorHAnsi" w:hAnsiTheme="minorHAnsi" w:cstheme="minorHAnsi"/>
                <w:lang w:val="pl-PL"/>
              </w:rPr>
              <w:t>funkcję</w:t>
            </w:r>
            <w:r w:rsidRPr="00FB4EEF">
              <w:rPr>
                <w:rFonts w:asciiTheme="minorHAnsi" w:hAnsiTheme="minorHAnsi" w:cstheme="minorHAnsi"/>
                <w:spacing w:val="-6"/>
                <w:lang w:val="pl-PL"/>
              </w:rPr>
              <w:t xml:space="preserve"> </w:t>
            </w:r>
            <w:r w:rsidRPr="00FB4EEF">
              <w:rPr>
                <w:rFonts w:asciiTheme="minorHAnsi" w:hAnsiTheme="minorHAnsi" w:cstheme="minorHAnsi"/>
                <w:lang w:val="pl-PL"/>
              </w:rPr>
              <w:t>partycjonowania,</w:t>
            </w:r>
            <w:r w:rsidRPr="00FB4EEF">
              <w:rPr>
                <w:rFonts w:asciiTheme="minorHAnsi" w:hAnsiTheme="minorHAnsi" w:cstheme="minorHAnsi"/>
                <w:spacing w:val="-5"/>
                <w:lang w:val="pl-PL"/>
              </w:rPr>
              <w:t xml:space="preserve"> </w:t>
            </w:r>
            <w:r w:rsidRPr="00FB4EEF">
              <w:rPr>
                <w:rFonts w:asciiTheme="minorHAnsi" w:hAnsiTheme="minorHAnsi" w:cstheme="minorHAnsi"/>
                <w:lang w:val="pl-PL"/>
              </w:rPr>
              <w:t>czyli</w:t>
            </w:r>
            <w:r w:rsidRPr="00FB4EEF">
              <w:rPr>
                <w:rFonts w:asciiTheme="minorHAnsi" w:hAnsiTheme="minorHAnsi" w:cstheme="minorHAnsi"/>
                <w:spacing w:val="-3"/>
                <w:lang w:val="pl-PL"/>
              </w:rPr>
              <w:t xml:space="preserve"> </w:t>
            </w:r>
            <w:r w:rsidRPr="00FB4EEF">
              <w:rPr>
                <w:rFonts w:asciiTheme="minorHAnsi" w:hAnsiTheme="minorHAnsi" w:cstheme="minorHAnsi"/>
                <w:lang w:val="pl-PL"/>
              </w:rPr>
              <w:t>możliwość</w:t>
            </w:r>
            <w:r w:rsidRPr="00FB4EEF">
              <w:rPr>
                <w:rFonts w:asciiTheme="minorHAnsi" w:hAnsiTheme="minorHAnsi" w:cstheme="minorHAnsi"/>
                <w:spacing w:val="-5"/>
                <w:lang w:val="pl-PL"/>
              </w:rPr>
              <w:t xml:space="preserve"> </w:t>
            </w:r>
            <w:r w:rsidRPr="00FB4EEF">
              <w:rPr>
                <w:rFonts w:asciiTheme="minorHAnsi" w:hAnsiTheme="minorHAnsi" w:cstheme="minorHAnsi"/>
                <w:lang w:val="pl-PL"/>
              </w:rPr>
              <w:t>stworzenia</w:t>
            </w:r>
            <w:r w:rsidRPr="00FB4EEF">
              <w:rPr>
                <w:rFonts w:asciiTheme="minorHAnsi" w:hAnsiTheme="minorHAnsi" w:cstheme="minorHAnsi"/>
                <w:spacing w:val="-5"/>
                <w:lang w:val="pl-PL"/>
              </w:rPr>
              <w:t xml:space="preserve"> </w:t>
            </w:r>
            <w:r w:rsidR="00DC3E8A">
              <w:rPr>
                <w:rFonts w:asciiTheme="minorHAnsi" w:hAnsiTheme="minorHAnsi" w:cstheme="minorHAnsi"/>
                <w:spacing w:val="-5"/>
                <w:lang w:val="pl-PL"/>
              </w:rPr>
              <w:t xml:space="preserve">min. </w:t>
            </w:r>
            <w:r w:rsidRPr="00FB4EEF">
              <w:rPr>
                <w:rFonts w:asciiTheme="minorHAnsi" w:hAnsiTheme="minorHAnsi" w:cstheme="minorHAnsi"/>
                <w:lang w:val="pl-PL"/>
              </w:rPr>
              <w:t>2</w:t>
            </w:r>
            <w:r w:rsidRPr="00FB4EEF">
              <w:rPr>
                <w:rFonts w:asciiTheme="minorHAnsi" w:hAnsiTheme="minorHAnsi" w:cstheme="minorHAnsi"/>
                <w:spacing w:val="-5"/>
                <w:lang w:val="pl-PL"/>
              </w:rPr>
              <w:t xml:space="preserve"> </w:t>
            </w:r>
            <w:r w:rsidRPr="00FB4EEF">
              <w:rPr>
                <w:rFonts w:asciiTheme="minorHAnsi" w:hAnsiTheme="minorHAnsi" w:cstheme="minorHAnsi"/>
                <w:lang w:val="pl-PL"/>
              </w:rPr>
              <w:t xml:space="preserve">logicznych </w:t>
            </w:r>
            <w:r w:rsidRPr="00FB4EEF">
              <w:rPr>
                <w:rFonts w:asciiTheme="minorHAnsi" w:hAnsiTheme="minorHAnsi" w:cstheme="minorHAnsi"/>
                <w:spacing w:val="-2"/>
                <w:lang w:val="pl-PL"/>
              </w:rPr>
              <w:t>bibliotek</w:t>
            </w:r>
          </w:p>
        </w:tc>
      </w:tr>
      <w:tr w:rsidR="00BC5F60" w:rsidRPr="00FB4EEF" w14:paraId="7357B7E3" w14:textId="77777777" w:rsidTr="00FD5CD8">
        <w:trPr>
          <w:trHeight w:val="2198"/>
        </w:trPr>
        <w:tc>
          <w:tcPr>
            <w:tcW w:w="567" w:type="dxa"/>
          </w:tcPr>
          <w:p w14:paraId="3E9FDFF5" w14:textId="77777777" w:rsidR="00BC5F60" w:rsidRPr="00FB4EEF" w:rsidRDefault="00BC5F60" w:rsidP="00CD76BD">
            <w:pPr>
              <w:pStyle w:val="TableParagraph"/>
              <w:rPr>
                <w:rFonts w:asciiTheme="minorHAnsi" w:hAnsiTheme="minorHAnsi" w:cstheme="minorHAnsi"/>
                <w:lang w:val="pl-PL"/>
              </w:rPr>
            </w:pPr>
            <w:r w:rsidRPr="00FB4EEF">
              <w:rPr>
                <w:rFonts w:asciiTheme="minorHAnsi" w:hAnsiTheme="minorHAnsi" w:cstheme="minorHAnsi"/>
                <w:spacing w:val="-5"/>
                <w:lang w:val="pl-PL"/>
              </w:rPr>
              <w:t>10.</w:t>
            </w:r>
          </w:p>
        </w:tc>
        <w:tc>
          <w:tcPr>
            <w:tcW w:w="1842" w:type="dxa"/>
          </w:tcPr>
          <w:p w14:paraId="165F8576" w14:textId="77777777" w:rsidR="00BC5F60" w:rsidRPr="00FB4EEF" w:rsidRDefault="00BC5F60" w:rsidP="00CD76BD">
            <w:pPr>
              <w:pStyle w:val="TableParagraph"/>
              <w:rPr>
                <w:rFonts w:asciiTheme="minorHAnsi" w:hAnsiTheme="minorHAnsi" w:cstheme="minorHAnsi"/>
                <w:lang w:val="pl-PL"/>
              </w:rPr>
            </w:pPr>
            <w:r w:rsidRPr="00FB4EEF">
              <w:rPr>
                <w:rFonts w:asciiTheme="minorHAnsi" w:hAnsiTheme="minorHAnsi" w:cstheme="minorHAnsi"/>
                <w:spacing w:val="-2"/>
                <w:lang w:val="pl-PL"/>
              </w:rPr>
              <w:t>Wyposażenie</w:t>
            </w:r>
          </w:p>
        </w:tc>
        <w:tc>
          <w:tcPr>
            <w:tcW w:w="6237" w:type="dxa"/>
          </w:tcPr>
          <w:p w14:paraId="485EAE76" w14:textId="3D0CD5D1" w:rsidR="00BC5F60" w:rsidRPr="00FB4EEF" w:rsidRDefault="00BC5F60" w:rsidP="00DC3E8A">
            <w:pPr>
              <w:pStyle w:val="TableParagraph"/>
              <w:ind w:left="110" w:right="83"/>
              <w:jc w:val="both"/>
              <w:rPr>
                <w:rFonts w:asciiTheme="minorHAnsi" w:hAnsiTheme="minorHAnsi" w:cstheme="minorHAnsi"/>
                <w:lang w:val="pl-PL"/>
              </w:rPr>
            </w:pPr>
            <w:r w:rsidRPr="00FB4EEF">
              <w:rPr>
                <w:rFonts w:asciiTheme="minorHAnsi" w:hAnsiTheme="minorHAnsi" w:cstheme="minorHAnsi"/>
                <w:lang w:val="pl-PL"/>
              </w:rPr>
              <w:t>Urządzenie jest wyposażone w czytnik kodów kreskowych, 1x kabel zasilający oraz 1x kabel komunikacyjny konieczny do podłączenia urządzenia do odpowiedniego kontrolera serwera umożliwiającego komunikację z urządzeniem – długość kabla min. 2m. W przypadku, gdyby serwer nie</w:t>
            </w:r>
            <w:r w:rsidRPr="00FB4EEF">
              <w:rPr>
                <w:rFonts w:asciiTheme="minorHAnsi" w:hAnsiTheme="minorHAnsi" w:cstheme="minorHAnsi"/>
                <w:spacing w:val="-3"/>
                <w:lang w:val="pl-PL"/>
              </w:rPr>
              <w:t xml:space="preserve"> </w:t>
            </w:r>
            <w:r w:rsidRPr="00FB4EEF">
              <w:rPr>
                <w:rFonts w:asciiTheme="minorHAnsi" w:hAnsiTheme="minorHAnsi" w:cstheme="minorHAnsi"/>
                <w:lang w:val="pl-PL"/>
              </w:rPr>
              <w:t>dysponował odpowiednim</w:t>
            </w:r>
            <w:r w:rsidRPr="00FB4EEF">
              <w:rPr>
                <w:rFonts w:asciiTheme="minorHAnsi" w:hAnsiTheme="minorHAnsi" w:cstheme="minorHAnsi"/>
                <w:spacing w:val="-1"/>
                <w:lang w:val="pl-PL"/>
              </w:rPr>
              <w:t xml:space="preserve"> </w:t>
            </w:r>
            <w:r w:rsidRPr="00FB4EEF">
              <w:rPr>
                <w:rFonts w:asciiTheme="minorHAnsi" w:hAnsiTheme="minorHAnsi" w:cstheme="minorHAnsi"/>
                <w:lang w:val="pl-PL"/>
              </w:rPr>
              <w:t>kontrolerem,</w:t>
            </w:r>
            <w:r w:rsidRPr="00FB4EEF">
              <w:rPr>
                <w:rFonts w:asciiTheme="minorHAnsi" w:hAnsiTheme="minorHAnsi" w:cstheme="minorHAnsi"/>
                <w:spacing w:val="-1"/>
                <w:lang w:val="pl-PL"/>
              </w:rPr>
              <w:t xml:space="preserve"> </w:t>
            </w:r>
            <w:r w:rsidRPr="00FB4EEF">
              <w:rPr>
                <w:rFonts w:asciiTheme="minorHAnsi" w:hAnsiTheme="minorHAnsi" w:cstheme="minorHAnsi"/>
                <w:lang w:val="pl-PL"/>
              </w:rPr>
              <w:t>taki kontroler</w:t>
            </w:r>
            <w:r w:rsidRPr="00FB4EEF">
              <w:rPr>
                <w:rFonts w:asciiTheme="minorHAnsi" w:hAnsiTheme="minorHAnsi" w:cstheme="minorHAnsi"/>
                <w:spacing w:val="-2"/>
                <w:lang w:val="pl-PL"/>
              </w:rPr>
              <w:t xml:space="preserve"> </w:t>
            </w:r>
            <w:r w:rsidR="00DC3E8A">
              <w:rPr>
                <w:rFonts w:asciiTheme="minorHAnsi" w:hAnsiTheme="minorHAnsi" w:cstheme="minorHAnsi"/>
                <w:spacing w:val="-2"/>
                <w:lang w:val="pl-PL"/>
              </w:rPr>
              <w:t xml:space="preserve">mi </w:t>
            </w:r>
            <w:r w:rsidRPr="00FB4EEF">
              <w:rPr>
                <w:rFonts w:asciiTheme="minorHAnsi" w:hAnsiTheme="minorHAnsi" w:cstheme="minorHAnsi"/>
                <w:lang w:val="pl-PL"/>
              </w:rPr>
              <w:t>zosta</w:t>
            </w:r>
            <w:r w:rsidR="00DC3E8A">
              <w:rPr>
                <w:rFonts w:asciiTheme="minorHAnsi" w:hAnsiTheme="minorHAnsi" w:cstheme="minorHAnsi"/>
                <w:lang w:val="pl-PL"/>
              </w:rPr>
              <w:t>ć</w:t>
            </w:r>
            <w:r w:rsidRPr="00FB4EEF">
              <w:rPr>
                <w:rFonts w:asciiTheme="minorHAnsi" w:hAnsiTheme="minorHAnsi" w:cstheme="minorHAnsi"/>
                <w:lang w:val="pl-PL"/>
              </w:rPr>
              <w:t xml:space="preserve"> dostarczony wraz</w:t>
            </w:r>
            <w:r w:rsidRPr="00FB4EEF">
              <w:rPr>
                <w:rFonts w:asciiTheme="minorHAnsi" w:hAnsiTheme="minorHAnsi" w:cstheme="minorHAnsi"/>
                <w:spacing w:val="-1"/>
                <w:lang w:val="pl-PL"/>
              </w:rPr>
              <w:t xml:space="preserve"> </w:t>
            </w:r>
            <w:r w:rsidRPr="00FB4EEF">
              <w:rPr>
                <w:rFonts w:asciiTheme="minorHAnsi" w:hAnsiTheme="minorHAnsi" w:cstheme="minorHAnsi"/>
                <w:lang w:val="pl-PL"/>
              </w:rPr>
              <w:t xml:space="preserve">z urządzeniem – interfejs kontrolera: dual SAS 12Gb. Wraz z urządzeniem zostanie </w:t>
            </w:r>
            <w:r w:rsidR="00DC3E8A">
              <w:rPr>
                <w:rFonts w:asciiTheme="minorHAnsi" w:hAnsiTheme="minorHAnsi" w:cstheme="minorHAnsi"/>
                <w:lang w:val="pl-PL"/>
              </w:rPr>
              <w:t xml:space="preserve">musi zostać </w:t>
            </w:r>
            <w:r w:rsidRPr="00FB4EEF">
              <w:rPr>
                <w:rFonts w:asciiTheme="minorHAnsi" w:hAnsiTheme="minorHAnsi" w:cstheme="minorHAnsi"/>
                <w:lang w:val="pl-PL"/>
              </w:rPr>
              <w:t>dostarczony także zestaw 25-ciu identycznych nośników na dane o pojemności natywnej pojedynczego nośnika min. 12TB oraz jednego nośnika czyszczącego wyposażonych w naklejki z kodem kreskowym.</w:t>
            </w:r>
            <w:r w:rsidRPr="00FB4EEF">
              <w:rPr>
                <w:rFonts w:asciiTheme="minorHAnsi" w:hAnsiTheme="minorHAnsi" w:cstheme="minorHAnsi"/>
                <w:spacing w:val="-2"/>
                <w:lang w:val="pl-PL"/>
              </w:rPr>
              <w:t xml:space="preserve"> </w:t>
            </w:r>
            <w:r w:rsidRPr="00FB4EEF">
              <w:rPr>
                <w:rFonts w:asciiTheme="minorHAnsi" w:hAnsiTheme="minorHAnsi" w:cstheme="minorHAnsi"/>
                <w:lang w:val="pl-PL"/>
              </w:rPr>
              <w:t>Wszystkie</w:t>
            </w:r>
            <w:r w:rsidRPr="00FB4EEF">
              <w:rPr>
                <w:rFonts w:asciiTheme="minorHAnsi" w:hAnsiTheme="minorHAnsi" w:cstheme="minorHAnsi"/>
                <w:spacing w:val="-3"/>
                <w:lang w:val="pl-PL"/>
              </w:rPr>
              <w:t xml:space="preserve"> </w:t>
            </w:r>
            <w:r w:rsidRPr="00FB4EEF">
              <w:rPr>
                <w:rFonts w:asciiTheme="minorHAnsi" w:hAnsiTheme="minorHAnsi" w:cstheme="minorHAnsi"/>
                <w:lang w:val="pl-PL"/>
              </w:rPr>
              <w:t>dostarczone</w:t>
            </w:r>
            <w:r w:rsidRPr="00FB4EEF">
              <w:rPr>
                <w:rFonts w:asciiTheme="minorHAnsi" w:hAnsiTheme="minorHAnsi" w:cstheme="minorHAnsi"/>
                <w:spacing w:val="-3"/>
                <w:lang w:val="pl-PL"/>
              </w:rPr>
              <w:t xml:space="preserve"> </w:t>
            </w:r>
            <w:r w:rsidRPr="00FB4EEF">
              <w:rPr>
                <w:rFonts w:asciiTheme="minorHAnsi" w:hAnsiTheme="minorHAnsi" w:cstheme="minorHAnsi"/>
                <w:lang w:val="pl-PL"/>
              </w:rPr>
              <w:t xml:space="preserve">nośniki </w:t>
            </w:r>
            <w:r w:rsidR="00DC3E8A">
              <w:rPr>
                <w:rFonts w:asciiTheme="minorHAnsi" w:hAnsiTheme="minorHAnsi" w:cstheme="minorHAnsi"/>
                <w:lang w:val="pl-PL"/>
              </w:rPr>
              <w:t xml:space="preserve">muszą być </w:t>
            </w:r>
            <w:r w:rsidRPr="00FB4EEF">
              <w:rPr>
                <w:rFonts w:asciiTheme="minorHAnsi" w:hAnsiTheme="minorHAnsi" w:cstheme="minorHAnsi"/>
                <w:lang w:val="pl-PL"/>
              </w:rPr>
              <w:t>kompatybilne</w:t>
            </w:r>
            <w:r w:rsidRPr="00FB4EEF">
              <w:rPr>
                <w:rFonts w:asciiTheme="minorHAnsi" w:hAnsiTheme="minorHAnsi" w:cstheme="minorHAnsi"/>
                <w:spacing w:val="-2"/>
                <w:lang w:val="pl-PL"/>
              </w:rPr>
              <w:t xml:space="preserve"> </w:t>
            </w:r>
            <w:r w:rsidRPr="00FB4EEF">
              <w:rPr>
                <w:rFonts w:asciiTheme="minorHAnsi" w:hAnsiTheme="minorHAnsi" w:cstheme="minorHAnsi"/>
                <w:lang w:val="pl-PL"/>
              </w:rPr>
              <w:t>i</w:t>
            </w:r>
            <w:r w:rsidRPr="00FB4EEF">
              <w:rPr>
                <w:rFonts w:asciiTheme="minorHAnsi" w:hAnsiTheme="minorHAnsi" w:cstheme="minorHAnsi"/>
                <w:spacing w:val="-2"/>
                <w:lang w:val="pl-PL"/>
              </w:rPr>
              <w:t xml:space="preserve"> </w:t>
            </w:r>
            <w:r w:rsidRPr="00FB4EEF">
              <w:rPr>
                <w:rFonts w:asciiTheme="minorHAnsi" w:hAnsiTheme="minorHAnsi" w:cstheme="minorHAnsi"/>
                <w:lang w:val="pl-PL"/>
              </w:rPr>
              <w:t>dedykowane</w:t>
            </w:r>
            <w:r w:rsidRPr="00FB4EEF">
              <w:rPr>
                <w:rFonts w:asciiTheme="minorHAnsi" w:hAnsiTheme="minorHAnsi" w:cstheme="minorHAnsi"/>
                <w:spacing w:val="-3"/>
                <w:lang w:val="pl-PL"/>
              </w:rPr>
              <w:t xml:space="preserve"> </w:t>
            </w:r>
            <w:r w:rsidRPr="00FB4EEF">
              <w:rPr>
                <w:rFonts w:asciiTheme="minorHAnsi" w:hAnsiTheme="minorHAnsi" w:cstheme="minorHAnsi"/>
                <w:lang w:val="pl-PL"/>
              </w:rPr>
              <w:t>do</w:t>
            </w:r>
            <w:r w:rsidRPr="00FB4EEF">
              <w:rPr>
                <w:rFonts w:asciiTheme="minorHAnsi" w:hAnsiTheme="minorHAnsi" w:cstheme="minorHAnsi"/>
                <w:spacing w:val="-2"/>
                <w:lang w:val="pl-PL"/>
              </w:rPr>
              <w:t xml:space="preserve"> </w:t>
            </w:r>
            <w:r w:rsidRPr="00FB4EEF">
              <w:rPr>
                <w:rFonts w:asciiTheme="minorHAnsi" w:hAnsiTheme="minorHAnsi" w:cstheme="minorHAnsi"/>
                <w:lang w:val="pl-PL"/>
              </w:rPr>
              <w:t>współpracy</w:t>
            </w:r>
            <w:r w:rsidRPr="00FB4EEF">
              <w:rPr>
                <w:rFonts w:asciiTheme="minorHAnsi" w:hAnsiTheme="minorHAnsi" w:cstheme="minorHAnsi"/>
                <w:spacing w:val="-1"/>
                <w:lang w:val="pl-PL"/>
              </w:rPr>
              <w:t xml:space="preserve"> </w:t>
            </w:r>
            <w:r w:rsidRPr="00FB4EEF">
              <w:rPr>
                <w:rFonts w:asciiTheme="minorHAnsi" w:hAnsiTheme="minorHAnsi" w:cstheme="minorHAnsi"/>
                <w:lang w:val="pl-PL"/>
              </w:rPr>
              <w:t>z</w:t>
            </w:r>
            <w:r w:rsidR="00DC3E8A">
              <w:rPr>
                <w:rFonts w:asciiTheme="minorHAnsi" w:hAnsiTheme="minorHAnsi" w:cstheme="minorHAnsi"/>
                <w:lang w:val="pl-PL"/>
              </w:rPr>
              <w:t xml:space="preserve"> </w:t>
            </w:r>
            <w:r w:rsidRPr="00FB4EEF">
              <w:rPr>
                <w:rFonts w:asciiTheme="minorHAnsi" w:hAnsiTheme="minorHAnsi" w:cstheme="minorHAnsi"/>
                <w:spacing w:val="-2"/>
                <w:lang w:val="pl-PL"/>
              </w:rPr>
              <w:t>oferowanym</w:t>
            </w:r>
            <w:r w:rsidRPr="00FB4EEF">
              <w:rPr>
                <w:rFonts w:asciiTheme="minorHAnsi" w:hAnsiTheme="minorHAnsi" w:cstheme="minorHAnsi"/>
                <w:spacing w:val="4"/>
                <w:lang w:val="pl-PL"/>
              </w:rPr>
              <w:t xml:space="preserve"> </w:t>
            </w:r>
            <w:r w:rsidRPr="00FB4EEF">
              <w:rPr>
                <w:rFonts w:asciiTheme="minorHAnsi" w:hAnsiTheme="minorHAnsi" w:cstheme="minorHAnsi"/>
                <w:spacing w:val="-2"/>
                <w:lang w:val="pl-PL"/>
              </w:rPr>
              <w:t>urządzeniem</w:t>
            </w:r>
          </w:p>
        </w:tc>
      </w:tr>
      <w:tr w:rsidR="00BC5F60" w:rsidRPr="00FB4EEF" w14:paraId="54EBAEC7" w14:textId="77777777" w:rsidTr="00FD5CD8">
        <w:trPr>
          <w:trHeight w:val="488"/>
        </w:trPr>
        <w:tc>
          <w:tcPr>
            <w:tcW w:w="567" w:type="dxa"/>
          </w:tcPr>
          <w:p w14:paraId="07366333" w14:textId="77777777" w:rsidR="00BC5F60" w:rsidRPr="00FB4EEF" w:rsidRDefault="00BC5F60" w:rsidP="00CD76BD">
            <w:pPr>
              <w:pStyle w:val="TableParagraph"/>
              <w:rPr>
                <w:rFonts w:asciiTheme="minorHAnsi" w:hAnsiTheme="minorHAnsi" w:cstheme="minorHAnsi"/>
                <w:lang w:val="pl-PL"/>
              </w:rPr>
            </w:pPr>
            <w:r w:rsidRPr="00FB4EEF">
              <w:rPr>
                <w:rFonts w:asciiTheme="minorHAnsi" w:hAnsiTheme="minorHAnsi" w:cstheme="minorHAnsi"/>
                <w:spacing w:val="-5"/>
                <w:lang w:val="pl-PL"/>
              </w:rPr>
              <w:t>11.</w:t>
            </w:r>
          </w:p>
        </w:tc>
        <w:tc>
          <w:tcPr>
            <w:tcW w:w="1842" w:type="dxa"/>
          </w:tcPr>
          <w:p w14:paraId="4C884603" w14:textId="77777777" w:rsidR="00BC5F60" w:rsidRPr="00FB4EEF" w:rsidRDefault="00BC5F60" w:rsidP="00CD76BD">
            <w:pPr>
              <w:pStyle w:val="TableParagraph"/>
              <w:spacing w:line="240" w:lineRule="atLeast"/>
              <w:ind w:right="593"/>
              <w:rPr>
                <w:rFonts w:asciiTheme="minorHAnsi" w:hAnsiTheme="minorHAnsi" w:cstheme="minorHAnsi"/>
                <w:lang w:val="pl-PL"/>
              </w:rPr>
            </w:pPr>
            <w:r w:rsidRPr="00FB4EEF">
              <w:rPr>
                <w:rFonts w:asciiTheme="minorHAnsi" w:hAnsiTheme="minorHAnsi" w:cstheme="minorHAnsi"/>
                <w:spacing w:val="-2"/>
                <w:lang w:val="pl-PL"/>
              </w:rPr>
              <w:t>Dodatkowe wymagania</w:t>
            </w:r>
          </w:p>
        </w:tc>
        <w:tc>
          <w:tcPr>
            <w:tcW w:w="6237" w:type="dxa"/>
          </w:tcPr>
          <w:p w14:paraId="22F2BA8E" w14:textId="537FEFCA" w:rsidR="00BC5F60" w:rsidRPr="00FB4EEF" w:rsidRDefault="00BC5F60" w:rsidP="00CD76BD">
            <w:pPr>
              <w:pStyle w:val="TableParagraph"/>
              <w:spacing w:line="240" w:lineRule="atLeast"/>
              <w:ind w:left="110"/>
              <w:rPr>
                <w:rFonts w:asciiTheme="minorHAnsi" w:hAnsiTheme="minorHAnsi" w:cstheme="minorHAnsi"/>
                <w:lang w:val="pl-PL"/>
              </w:rPr>
            </w:pPr>
            <w:r w:rsidRPr="00FB4EEF">
              <w:rPr>
                <w:rFonts w:asciiTheme="minorHAnsi" w:hAnsiTheme="minorHAnsi" w:cstheme="minorHAnsi"/>
                <w:lang w:val="pl-PL"/>
              </w:rPr>
              <w:t>Urządzenie</w:t>
            </w:r>
            <w:r w:rsidRPr="00FB4EEF">
              <w:rPr>
                <w:rFonts w:asciiTheme="minorHAnsi" w:hAnsiTheme="minorHAnsi" w:cstheme="minorHAnsi"/>
                <w:spacing w:val="-4"/>
                <w:lang w:val="pl-PL"/>
              </w:rPr>
              <w:t xml:space="preserve"> </w:t>
            </w:r>
            <w:r w:rsidRPr="00FB4EEF">
              <w:rPr>
                <w:rFonts w:asciiTheme="minorHAnsi" w:hAnsiTheme="minorHAnsi" w:cstheme="minorHAnsi"/>
                <w:lang w:val="pl-PL"/>
              </w:rPr>
              <w:t>jest</w:t>
            </w:r>
            <w:r w:rsidRPr="00FB4EEF">
              <w:rPr>
                <w:rFonts w:asciiTheme="minorHAnsi" w:hAnsiTheme="minorHAnsi" w:cstheme="minorHAnsi"/>
                <w:spacing w:val="-3"/>
                <w:lang w:val="pl-PL"/>
              </w:rPr>
              <w:t xml:space="preserve"> </w:t>
            </w:r>
            <w:r w:rsidR="00DC3E8A">
              <w:rPr>
                <w:rFonts w:asciiTheme="minorHAnsi" w:hAnsiTheme="minorHAnsi" w:cstheme="minorHAnsi"/>
                <w:spacing w:val="-3"/>
                <w:lang w:val="pl-PL"/>
              </w:rPr>
              <w:t xml:space="preserve">musi być </w:t>
            </w:r>
            <w:r w:rsidRPr="00FB4EEF">
              <w:rPr>
                <w:rFonts w:asciiTheme="minorHAnsi" w:hAnsiTheme="minorHAnsi" w:cstheme="minorHAnsi"/>
                <w:lang w:val="pl-PL"/>
              </w:rPr>
              <w:t>kompatybilne</w:t>
            </w:r>
            <w:r w:rsidRPr="00FB4EEF">
              <w:rPr>
                <w:rFonts w:asciiTheme="minorHAnsi" w:hAnsiTheme="minorHAnsi" w:cstheme="minorHAnsi"/>
                <w:spacing w:val="-5"/>
                <w:lang w:val="pl-PL"/>
              </w:rPr>
              <w:t xml:space="preserve"> </w:t>
            </w:r>
            <w:r w:rsidRPr="00FB4EEF">
              <w:rPr>
                <w:rFonts w:asciiTheme="minorHAnsi" w:hAnsiTheme="minorHAnsi" w:cstheme="minorHAnsi"/>
                <w:lang w:val="pl-PL"/>
              </w:rPr>
              <w:t>z</w:t>
            </w:r>
            <w:r w:rsidRPr="00FB4EEF">
              <w:rPr>
                <w:rFonts w:asciiTheme="minorHAnsi" w:hAnsiTheme="minorHAnsi" w:cstheme="minorHAnsi"/>
                <w:spacing w:val="-4"/>
                <w:lang w:val="pl-PL"/>
              </w:rPr>
              <w:t xml:space="preserve"> </w:t>
            </w:r>
            <w:r w:rsidRPr="00FB4EEF">
              <w:rPr>
                <w:rFonts w:asciiTheme="minorHAnsi" w:hAnsiTheme="minorHAnsi" w:cstheme="minorHAnsi"/>
                <w:lang w:val="pl-PL"/>
              </w:rPr>
              <w:t>aplikacją</w:t>
            </w:r>
            <w:r w:rsidRPr="00FB4EEF">
              <w:rPr>
                <w:rFonts w:asciiTheme="minorHAnsi" w:hAnsiTheme="minorHAnsi" w:cstheme="minorHAnsi"/>
                <w:spacing w:val="-4"/>
                <w:lang w:val="pl-PL"/>
              </w:rPr>
              <w:t xml:space="preserve"> </w:t>
            </w:r>
            <w:proofErr w:type="spellStart"/>
            <w:r w:rsidRPr="00FB4EEF">
              <w:rPr>
                <w:rFonts w:asciiTheme="minorHAnsi" w:hAnsiTheme="minorHAnsi" w:cstheme="minorHAnsi"/>
                <w:lang w:val="pl-PL"/>
              </w:rPr>
              <w:t>Veeam</w:t>
            </w:r>
            <w:proofErr w:type="spellEnd"/>
            <w:r w:rsidRPr="00FB4EEF">
              <w:rPr>
                <w:rFonts w:asciiTheme="minorHAnsi" w:hAnsiTheme="minorHAnsi" w:cstheme="minorHAnsi"/>
                <w:spacing w:val="-2"/>
                <w:lang w:val="pl-PL"/>
              </w:rPr>
              <w:t xml:space="preserve"> </w:t>
            </w:r>
            <w:r w:rsidRPr="00FB4EEF">
              <w:rPr>
                <w:rFonts w:asciiTheme="minorHAnsi" w:hAnsiTheme="minorHAnsi" w:cstheme="minorHAnsi"/>
                <w:lang w:val="pl-PL"/>
              </w:rPr>
              <w:t>Backup</w:t>
            </w:r>
            <w:r w:rsidRPr="00FB4EEF">
              <w:rPr>
                <w:rFonts w:asciiTheme="minorHAnsi" w:hAnsiTheme="minorHAnsi" w:cstheme="minorHAnsi"/>
                <w:spacing w:val="-4"/>
                <w:lang w:val="pl-PL"/>
              </w:rPr>
              <w:t xml:space="preserve"> </w:t>
            </w:r>
            <w:r w:rsidRPr="00FB4EEF">
              <w:rPr>
                <w:rFonts w:asciiTheme="minorHAnsi" w:hAnsiTheme="minorHAnsi" w:cstheme="minorHAnsi"/>
                <w:lang w:val="pl-PL"/>
              </w:rPr>
              <w:t>&amp;</w:t>
            </w:r>
            <w:r w:rsidRPr="00FB4EEF">
              <w:rPr>
                <w:rFonts w:asciiTheme="minorHAnsi" w:hAnsiTheme="minorHAnsi" w:cstheme="minorHAnsi"/>
                <w:spacing w:val="-3"/>
                <w:lang w:val="pl-PL"/>
              </w:rPr>
              <w:t xml:space="preserve"> </w:t>
            </w:r>
            <w:r w:rsidRPr="00FB4EEF">
              <w:rPr>
                <w:rFonts w:asciiTheme="minorHAnsi" w:hAnsiTheme="minorHAnsi" w:cstheme="minorHAnsi"/>
                <w:lang w:val="pl-PL"/>
              </w:rPr>
              <w:t>Replication</w:t>
            </w:r>
            <w:r w:rsidRPr="00FB4EEF">
              <w:rPr>
                <w:rFonts w:asciiTheme="minorHAnsi" w:hAnsiTheme="minorHAnsi" w:cstheme="minorHAnsi"/>
                <w:spacing w:val="-1"/>
                <w:lang w:val="pl-PL"/>
              </w:rPr>
              <w:t xml:space="preserve"> </w:t>
            </w:r>
            <w:r w:rsidRPr="00FB4EEF">
              <w:rPr>
                <w:rFonts w:asciiTheme="minorHAnsi" w:hAnsiTheme="minorHAnsi" w:cstheme="minorHAnsi"/>
                <w:lang w:val="pl-PL"/>
              </w:rPr>
              <w:t>–</w:t>
            </w:r>
            <w:r w:rsidRPr="00FB4EEF">
              <w:rPr>
                <w:rFonts w:asciiTheme="minorHAnsi" w:hAnsiTheme="minorHAnsi" w:cstheme="minorHAnsi"/>
                <w:spacing w:val="-5"/>
                <w:lang w:val="pl-PL"/>
              </w:rPr>
              <w:t xml:space="preserve"> </w:t>
            </w:r>
            <w:r w:rsidRPr="00FB4EEF">
              <w:rPr>
                <w:rFonts w:asciiTheme="minorHAnsi" w:hAnsiTheme="minorHAnsi" w:cstheme="minorHAnsi"/>
                <w:lang w:val="pl-PL"/>
              </w:rPr>
              <w:t>kompatybilność</w:t>
            </w:r>
            <w:r w:rsidRPr="00FB4EEF">
              <w:rPr>
                <w:rFonts w:asciiTheme="minorHAnsi" w:hAnsiTheme="minorHAnsi" w:cstheme="minorHAnsi"/>
                <w:spacing w:val="-5"/>
                <w:lang w:val="pl-PL"/>
              </w:rPr>
              <w:t xml:space="preserve"> </w:t>
            </w:r>
            <w:r w:rsidRPr="00FB4EEF">
              <w:rPr>
                <w:rFonts w:asciiTheme="minorHAnsi" w:hAnsiTheme="minorHAnsi" w:cstheme="minorHAnsi"/>
                <w:lang w:val="pl-PL"/>
              </w:rPr>
              <w:t>z wymienioną aplikacją</w:t>
            </w:r>
            <w:r w:rsidR="00DC3E8A">
              <w:rPr>
                <w:rFonts w:asciiTheme="minorHAnsi" w:hAnsiTheme="minorHAnsi" w:cstheme="minorHAnsi"/>
                <w:lang w:val="pl-PL"/>
              </w:rPr>
              <w:t xml:space="preserve"> musi być</w:t>
            </w:r>
            <w:r w:rsidRPr="00FB4EEF">
              <w:rPr>
                <w:rFonts w:asciiTheme="minorHAnsi" w:hAnsiTheme="minorHAnsi" w:cstheme="minorHAnsi"/>
                <w:lang w:val="pl-PL"/>
              </w:rPr>
              <w:t xml:space="preserve"> pisemnie potwierdzona przez producenta urządzenia.</w:t>
            </w:r>
          </w:p>
        </w:tc>
      </w:tr>
      <w:tr w:rsidR="00DC3E8A" w:rsidRPr="00FB4EEF" w14:paraId="6D5AB27A" w14:textId="77777777" w:rsidTr="00FD5CD8">
        <w:trPr>
          <w:trHeight w:val="488"/>
        </w:trPr>
        <w:tc>
          <w:tcPr>
            <w:tcW w:w="567" w:type="dxa"/>
          </w:tcPr>
          <w:p w14:paraId="3D6E1669" w14:textId="53BC2F7F" w:rsidR="00DC3E8A" w:rsidRPr="00FB4EEF" w:rsidRDefault="00DC3E8A" w:rsidP="00CD76BD">
            <w:pPr>
              <w:pStyle w:val="TableParagraph"/>
              <w:rPr>
                <w:rFonts w:asciiTheme="minorHAnsi" w:hAnsiTheme="minorHAnsi" w:cstheme="minorHAnsi"/>
                <w:spacing w:val="-5"/>
              </w:rPr>
            </w:pPr>
            <w:r>
              <w:rPr>
                <w:rFonts w:asciiTheme="minorHAnsi" w:hAnsiTheme="minorHAnsi" w:cstheme="minorHAnsi"/>
                <w:spacing w:val="-5"/>
              </w:rPr>
              <w:t xml:space="preserve">12. </w:t>
            </w:r>
          </w:p>
        </w:tc>
        <w:tc>
          <w:tcPr>
            <w:tcW w:w="1842" w:type="dxa"/>
          </w:tcPr>
          <w:p w14:paraId="435E8DFD" w14:textId="7B4E50C3" w:rsidR="00DC3E8A" w:rsidRPr="00DC3E8A" w:rsidRDefault="00DC3E8A" w:rsidP="00CD76BD">
            <w:pPr>
              <w:pStyle w:val="TableParagraph"/>
              <w:spacing w:line="240" w:lineRule="atLeast"/>
              <w:ind w:right="593"/>
              <w:rPr>
                <w:rFonts w:asciiTheme="minorHAnsi" w:hAnsiTheme="minorHAnsi" w:cstheme="minorHAnsi"/>
                <w:spacing w:val="-2"/>
                <w:lang w:val="pl-PL"/>
              </w:rPr>
            </w:pPr>
            <w:r w:rsidRPr="00DC3E8A">
              <w:rPr>
                <w:rFonts w:asciiTheme="minorHAnsi" w:hAnsiTheme="minorHAnsi" w:cstheme="minorHAnsi"/>
                <w:spacing w:val="-2"/>
                <w:lang w:val="pl-PL"/>
              </w:rPr>
              <w:t>Gwarancja</w:t>
            </w:r>
          </w:p>
        </w:tc>
        <w:tc>
          <w:tcPr>
            <w:tcW w:w="6237" w:type="dxa"/>
          </w:tcPr>
          <w:p w14:paraId="5CB58A72" w14:textId="77777777" w:rsidR="00E81341" w:rsidRDefault="00DC3E8A" w:rsidP="00DC3E8A">
            <w:pPr>
              <w:pStyle w:val="TableParagraph"/>
              <w:ind w:left="110" w:right="83"/>
              <w:jc w:val="both"/>
              <w:rPr>
                <w:rFonts w:asciiTheme="minorHAnsi" w:hAnsiTheme="minorHAnsi" w:cstheme="minorHAnsi"/>
                <w:strike/>
                <w:lang w:val="pl-PL"/>
              </w:rPr>
            </w:pPr>
            <w:r w:rsidRPr="00DC3E8A">
              <w:rPr>
                <w:rFonts w:asciiTheme="minorHAnsi" w:hAnsiTheme="minorHAnsi" w:cstheme="minorHAnsi"/>
                <w:lang w:val="pl-PL"/>
              </w:rPr>
              <w:t>Min</w:t>
            </w:r>
            <w:r>
              <w:rPr>
                <w:rFonts w:asciiTheme="minorHAnsi" w:hAnsiTheme="minorHAnsi" w:cstheme="minorHAnsi"/>
                <w:lang w:val="pl-PL"/>
              </w:rPr>
              <w:t>.</w:t>
            </w:r>
            <w:r w:rsidRPr="00DC3E8A">
              <w:rPr>
                <w:rFonts w:asciiTheme="minorHAnsi" w:hAnsiTheme="minorHAnsi" w:cstheme="minorHAnsi"/>
                <w:lang w:val="pl-PL"/>
              </w:rPr>
              <w:t xml:space="preserve"> 36</w:t>
            </w:r>
            <w:r w:rsidRPr="00DC3E8A">
              <w:rPr>
                <w:rFonts w:asciiTheme="minorHAnsi" w:hAnsiTheme="minorHAnsi" w:cstheme="minorHAnsi"/>
                <w:spacing w:val="22"/>
                <w:lang w:val="pl-PL"/>
              </w:rPr>
              <w:t xml:space="preserve"> </w:t>
            </w:r>
            <w:r w:rsidRPr="00DC3E8A">
              <w:rPr>
                <w:rFonts w:asciiTheme="minorHAnsi" w:hAnsiTheme="minorHAnsi" w:cstheme="minorHAnsi"/>
                <w:lang w:val="pl-PL"/>
              </w:rPr>
              <w:t>miesięcy</w:t>
            </w:r>
            <w:r w:rsidRPr="00DC3E8A">
              <w:rPr>
                <w:rFonts w:asciiTheme="minorHAnsi" w:hAnsiTheme="minorHAnsi" w:cstheme="minorHAnsi"/>
                <w:spacing w:val="24"/>
                <w:lang w:val="pl-PL"/>
              </w:rPr>
              <w:t xml:space="preserve"> </w:t>
            </w:r>
          </w:p>
          <w:p w14:paraId="20CE748E" w14:textId="3B8D1D8B" w:rsidR="00DC3E8A" w:rsidRPr="00E81341" w:rsidRDefault="00DC3E8A" w:rsidP="00DC3E8A">
            <w:pPr>
              <w:pStyle w:val="TableParagraph"/>
              <w:ind w:left="110" w:right="83"/>
              <w:jc w:val="both"/>
              <w:rPr>
                <w:rFonts w:asciiTheme="minorHAnsi" w:hAnsiTheme="minorHAnsi" w:cstheme="minorHAnsi"/>
                <w:lang w:val="pl-PL"/>
              </w:rPr>
            </w:pPr>
            <w:r w:rsidRPr="00E81341">
              <w:rPr>
                <w:rFonts w:asciiTheme="minorHAnsi" w:hAnsiTheme="minorHAnsi" w:cstheme="minorHAnsi"/>
                <w:lang w:val="pl-PL"/>
              </w:rPr>
              <w:t>Zgłaszania awarii dokonuje się wyłącznie</w:t>
            </w:r>
            <w:r w:rsidRPr="00E81341">
              <w:rPr>
                <w:rFonts w:asciiTheme="minorHAnsi" w:hAnsiTheme="minorHAnsi" w:cstheme="minorHAnsi"/>
                <w:spacing w:val="40"/>
                <w:lang w:val="pl-PL"/>
              </w:rPr>
              <w:t xml:space="preserve"> </w:t>
            </w:r>
            <w:r w:rsidRPr="00E81341">
              <w:rPr>
                <w:rFonts w:asciiTheme="minorHAnsi" w:hAnsiTheme="minorHAnsi" w:cstheme="minorHAnsi"/>
                <w:lang w:val="pl-PL"/>
              </w:rPr>
              <w:t>poprzez</w:t>
            </w:r>
            <w:r w:rsidRPr="00E81341">
              <w:rPr>
                <w:rFonts w:asciiTheme="minorHAnsi" w:hAnsiTheme="minorHAnsi" w:cstheme="minorHAnsi"/>
                <w:spacing w:val="68"/>
                <w:lang w:val="pl-PL"/>
              </w:rPr>
              <w:t xml:space="preserve"> </w:t>
            </w:r>
            <w:r w:rsidRPr="00E81341">
              <w:rPr>
                <w:rFonts w:asciiTheme="minorHAnsi" w:hAnsiTheme="minorHAnsi" w:cstheme="minorHAnsi"/>
                <w:lang w:val="pl-PL"/>
              </w:rPr>
              <w:t>ogólnopolską</w:t>
            </w:r>
            <w:r w:rsidRPr="00E81341">
              <w:rPr>
                <w:rFonts w:asciiTheme="minorHAnsi" w:hAnsiTheme="minorHAnsi" w:cstheme="minorHAnsi"/>
                <w:spacing w:val="68"/>
                <w:lang w:val="pl-PL"/>
              </w:rPr>
              <w:t xml:space="preserve"> </w:t>
            </w:r>
            <w:r w:rsidRPr="00E81341">
              <w:rPr>
                <w:rFonts w:asciiTheme="minorHAnsi" w:hAnsiTheme="minorHAnsi" w:cstheme="minorHAnsi"/>
                <w:lang w:val="pl-PL"/>
              </w:rPr>
              <w:t>linię</w:t>
            </w:r>
            <w:r w:rsidRPr="00E81341">
              <w:rPr>
                <w:rFonts w:asciiTheme="minorHAnsi" w:hAnsiTheme="minorHAnsi" w:cstheme="minorHAnsi"/>
                <w:spacing w:val="67"/>
                <w:lang w:val="pl-PL"/>
              </w:rPr>
              <w:t xml:space="preserve"> </w:t>
            </w:r>
            <w:r w:rsidRPr="00E81341">
              <w:rPr>
                <w:rFonts w:asciiTheme="minorHAnsi" w:hAnsiTheme="minorHAnsi" w:cstheme="minorHAnsi"/>
                <w:lang w:val="pl-PL"/>
              </w:rPr>
              <w:t>telefoniczną</w:t>
            </w:r>
            <w:r w:rsidRPr="00E81341">
              <w:rPr>
                <w:rFonts w:asciiTheme="minorHAnsi" w:hAnsiTheme="minorHAnsi" w:cstheme="minorHAnsi"/>
                <w:spacing w:val="68"/>
                <w:lang w:val="pl-PL"/>
              </w:rPr>
              <w:t xml:space="preserve"> </w:t>
            </w:r>
            <w:r w:rsidRPr="00E81341">
              <w:rPr>
                <w:rFonts w:asciiTheme="minorHAnsi" w:hAnsiTheme="minorHAnsi" w:cstheme="minorHAnsi"/>
                <w:lang w:val="pl-PL"/>
              </w:rPr>
              <w:t>producenta</w:t>
            </w:r>
            <w:r w:rsidRPr="00E81341">
              <w:rPr>
                <w:rFonts w:asciiTheme="minorHAnsi" w:hAnsiTheme="minorHAnsi" w:cstheme="minorHAnsi"/>
                <w:spacing w:val="68"/>
                <w:lang w:val="pl-PL"/>
              </w:rPr>
              <w:t xml:space="preserve"> </w:t>
            </w:r>
            <w:r w:rsidRPr="00E81341">
              <w:rPr>
                <w:rFonts w:asciiTheme="minorHAnsi" w:hAnsiTheme="minorHAnsi" w:cstheme="minorHAnsi"/>
                <w:lang w:val="pl-PL"/>
              </w:rPr>
              <w:t>lub</w:t>
            </w:r>
            <w:r w:rsidRPr="00E81341">
              <w:rPr>
                <w:rFonts w:asciiTheme="minorHAnsi" w:hAnsiTheme="minorHAnsi" w:cstheme="minorHAnsi"/>
                <w:spacing w:val="68"/>
                <w:lang w:val="pl-PL"/>
              </w:rPr>
              <w:t xml:space="preserve"> </w:t>
            </w:r>
            <w:r w:rsidRPr="00E81341">
              <w:rPr>
                <w:rFonts w:asciiTheme="minorHAnsi" w:hAnsiTheme="minorHAnsi" w:cstheme="minorHAnsi"/>
                <w:lang w:val="pl-PL"/>
              </w:rPr>
              <w:t>autoryzowany</w:t>
            </w:r>
            <w:r w:rsidRPr="00E81341">
              <w:rPr>
                <w:rFonts w:asciiTheme="minorHAnsi" w:hAnsiTheme="minorHAnsi" w:cstheme="minorHAnsi"/>
                <w:spacing w:val="68"/>
                <w:lang w:val="pl-PL"/>
              </w:rPr>
              <w:t xml:space="preserve"> </w:t>
            </w:r>
            <w:r w:rsidRPr="00E81341">
              <w:rPr>
                <w:rFonts w:asciiTheme="minorHAnsi" w:hAnsiTheme="minorHAnsi" w:cstheme="minorHAnsi"/>
                <w:lang w:val="pl-PL"/>
              </w:rPr>
              <w:t>serwis</w:t>
            </w:r>
          </w:p>
          <w:p w14:paraId="1D7A0691" w14:textId="2B5A3A0A" w:rsidR="00DC3E8A" w:rsidRPr="00DC3E8A" w:rsidRDefault="00DC3E8A" w:rsidP="00DC3E8A">
            <w:pPr>
              <w:pStyle w:val="TableParagraph"/>
              <w:spacing w:line="240" w:lineRule="atLeast"/>
              <w:ind w:left="110"/>
              <w:rPr>
                <w:rFonts w:asciiTheme="minorHAnsi" w:hAnsiTheme="minorHAnsi" w:cstheme="minorHAnsi"/>
                <w:lang w:val="pl-PL"/>
              </w:rPr>
            </w:pPr>
            <w:r w:rsidRPr="00E81341">
              <w:rPr>
                <w:rFonts w:asciiTheme="minorHAnsi" w:hAnsiTheme="minorHAnsi" w:cstheme="minorHAnsi"/>
                <w:lang w:val="pl-PL"/>
              </w:rPr>
              <w:t>producenta posiadający certyfikat ISO9001 na usługi serwisowe – kontakt z serwisem zapewniony jest w języku polskim.</w:t>
            </w:r>
          </w:p>
        </w:tc>
      </w:tr>
    </w:tbl>
    <w:p w14:paraId="709CF649" w14:textId="77777777" w:rsidR="00BC5F60" w:rsidRPr="00D84396" w:rsidRDefault="00BC5F60" w:rsidP="00BC5F60">
      <w:pPr>
        <w:pStyle w:val="TableParagraph"/>
        <w:spacing w:line="240" w:lineRule="atLeast"/>
        <w:rPr>
          <w:rFonts w:asciiTheme="minorHAnsi" w:hAnsiTheme="minorHAnsi" w:cstheme="minorHAnsi"/>
        </w:rPr>
        <w:sectPr w:rsidR="00BC5F60" w:rsidRPr="00D84396" w:rsidSect="00FD5CD8">
          <w:headerReference w:type="default" r:id="rId8"/>
          <w:footerReference w:type="default" r:id="rId9"/>
          <w:pgSz w:w="11910" w:h="16840"/>
          <w:pgMar w:top="1417" w:right="1417" w:bottom="1417" w:left="1417" w:header="708" w:footer="708" w:gutter="0"/>
          <w:cols w:space="708"/>
          <w:docGrid w:linePitch="299"/>
        </w:sectPr>
      </w:pPr>
    </w:p>
    <w:p w14:paraId="764D725B" w14:textId="533B39B2" w:rsidR="00C114E8" w:rsidRPr="00FD5CD8" w:rsidRDefault="00C114E8" w:rsidP="00C114E8">
      <w:pPr>
        <w:pStyle w:val="NormalnyWeb"/>
        <w:shd w:val="clear" w:color="auto" w:fill="FFFFFF"/>
        <w:spacing w:before="0" w:beforeAutospacing="0" w:after="0" w:afterAutospacing="0"/>
        <w:rPr>
          <w:rFonts w:asciiTheme="minorHAnsi" w:hAnsiTheme="minorHAnsi" w:cstheme="minorHAnsi"/>
          <w:b/>
          <w:bCs/>
          <w:color w:val="000000"/>
          <w:sz w:val="28"/>
          <w:szCs w:val="28"/>
        </w:rPr>
      </w:pPr>
      <w:r w:rsidRPr="00FD5CD8">
        <w:rPr>
          <w:rFonts w:asciiTheme="minorHAnsi" w:hAnsiTheme="minorHAnsi" w:cstheme="minorHAnsi"/>
          <w:b/>
          <w:bCs/>
          <w:color w:val="000000"/>
          <w:sz w:val="28"/>
          <w:szCs w:val="28"/>
        </w:rPr>
        <w:lastRenderedPageBreak/>
        <w:t>Cześć 3. Dokumentacja Systemu Zarządzania Bezpieczeństwem Informacji (SZBI)</w:t>
      </w:r>
    </w:p>
    <w:p w14:paraId="22214865" w14:textId="070EBE79" w:rsidR="00C114E8" w:rsidRPr="00D84396" w:rsidRDefault="00C114E8" w:rsidP="00C114E8">
      <w:pPr>
        <w:pStyle w:val="NormalnyWeb"/>
        <w:shd w:val="clear" w:color="auto" w:fill="FFFFFF"/>
        <w:spacing w:before="0" w:beforeAutospacing="0" w:after="0" w:afterAutospacing="0"/>
        <w:rPr>
          <w:rFonts w:asciiTheme="minorHAnsi" w:hAnsiTheme="minorHAnsi" w:cstheme="minorHAnsi"/>
          <w:color w:val="000000"/>
          <w:sz w:val="22"/>
          <w:szCs w:val="22"/>
        </w:rPr>
      </w:pPr>
    </w:p>
    <w:p w14:paraId="3604B74D" w14:textId="77777777" w:rsidR="000C2032" w:rsidRPr="00FD5CD8" w:rsidRDefault="000C2032" w:rsidP="00FD5CD8">
      <w:pPr>
        <w:spacing w:line="240" w:lineRule="auto"/>
        <w:rPr>
          <w:rFonts w:cstheme="minorHAnsi"/>
          <w:b/>
          <w:bCs/>
        </w:rPr>
      </w:pPr>
      <w:r w:rsidRPr="00FD5CD8">
        <w:rPr>
          <w:rFonts w:cstheme="minorHAnsi"/>
          <w:b/>
          <w:bCs/>
        </w:rPr>
        <w:t>I. Ogólne warunki realizacji zamówienia</w:t>
      </w:r>
    </w:p>
    <w:p w14:paraId="6DF8D931" w14:textId="77777777" w:rsidR="000C2032" w:rsidRPr="00D84396" w:rsidRDefault="000C2032" w:rsidP="00FD5CD8">
      <w:pPr>
        <w:spacing w:line="240" w:lineRule="auto"/>
        <w:rPr>
          <w:rFonts w:cstheme="minorHAnsi"/>
        </w:rPr>
      </w:pPr>
      <w:r w:rsidRPr="00D84396">
        <w:rPr>
          <w:rFonts w:cstheme="minorHAnsi"/>
        </w:rPr>
        <w:t>1.Przedmiotem zamówienia jest opracowanie przez Wykonawcę dla Zamawiającego systemu zarządzania bezpieczeństwem informacji, zwanego „SZBI“, przeprowadzenie szkoleń, zwanych „Szkoleniami“ wraz przekazaniem materiałów szkoleniowych oraz świadczenie usług asysty wdrożeniowej, zwanych „Usługami asysty“, zgodnie z Umową, zwane „Przedmiotem Umowy“.</w:t>
      </w:r>
    </w:p>
    <w:p w14:paraId="7EB10CEE" w14:textId="77777777" w:rsidR="000C2032" w:rsidRPr="00D84396" w:rsidRDefault="000C2032" w:rsidP="00FD5CD8">
      <w:pPr>
        <w:spacing w:line="240" w:lineRule="auto"/>
        <w:rPr>
          <w:rFonts w:cstheme="minorHAnsi"/>
        </w:rPr>
      </w:pPr>
      <w:r w:rsidRPr="00D84396">
        <w:rPr>
          <w:rFonts w:cstheme="minorHAnsi"/>
        </w:rPr>
        <w:t>2. Przedmiot Umowy będzie realizowany w czterech etapach:</w:t>
      </w:r>
    </w:p>
    <w:p w14:paraId="694A0876" w14:textId="77777777" w:rsidR="000C2032" w:rsidRPr="00D84396" w:rsidRDefault="000C2032" w:rsidP="00FD5CD8">
      <w:pPr>
        <w:spacing w:line="240" w:lineRule="auto"/>
        <w:rPr>
          <w:rFonts w:cstheme="minorHAnsi"/>
        </w:rPr>
      </w:pPr>
      <w:bookmarkStart w:id="6" w:name="_Hlk191552357"/>
      <w:r w:rsidRPr="00D84396">
        <w:rPr>
          <w:rFonts w:cstheme="minorHAnsi"/>
        </w:rPr>
        <w:t>1) Etap I — spotkanie organizacyjne z Zamawiającym dotyczące zakresu bezpieczeństwa informacji oraz systemów zarządzania dla kierownictwa, pełnomocnika bezpieczeństwa informacji i administratora systemów informatycznych;</w:t>
      </w:r>
    </w:p>
    <w:p w14:paraId="58337666" w14:textId="77777777" w:rsidR="000C2032" w:rsidRPr="00D84396" w:rsidRDefault="000C2032" w:rsidP="00FD5CD8">
      <w:pPr>
        <w:spacing w:line="240" w:lineRule="auto"/>
        <w:rPr>
          <w:rFonts w:cstheme="minorHAnsi"/>
        </w:rPr>
      </w:pPr>
      <w:r w:rsidRPr="00D84396">
        <w:rPr>
          <w:rFonts w:cstheme="minorHAnsi"/>
        </w:rPr>
        <w:t>2) Etap II - analiza działalności Zamawiającego i sporządzenie Sprawozdania;</w:t>
      </w:r>
    </w:p>
    <w:p w14:paraId="49521799" w14:textId="77777777" w:rsidR="000C2032" w:rsidRPr="00D84396" w:rsidRDefault="000C2032" w:rsidP="00FD5CD8">
      <w:pPr>
        <w:spacing w:line="240" w:lineRule="auto"/>
        <w:rPr>
          <w:rFonts w:cstheme="minorHAnsi"/>
        </w:rPr>
      </w:pPr>
      <w:r w:rsidRPr="00D84396">
        <w:rPr>
          <w:rFonts w:cstheme="minorHAnsi"/>
        </w:rPr>
        <w:t>3) Etap III - opracowanie SZBI oraz usługa asysty;</w:t>
      </w:r>
    </w:p>
    <w:p w14:paraId="6D601BAD" w14:textId="77777777" w:rsidR="000C2032" w:rsidRPr="00D84396" w:rsidRDefault="000C2032" w:rsidP="00FD5CD8">
      <w:pPr>
        <w:spacing w:line="240" w:lineRule="auto"/>
        <w:rPr>
          <w:rFonts w:cstheme="minorHAnsi"/>
        </w:rPr>
      </w:pPr>
      <w:r w:rsidRPr="00D84396">
        <w:rPr>
          <w:rFonts w:cstheme="minorHAnsi"/>
        </w:rPr>
        <w:t>4) Etap IV - przeprowadzenie szkolenia kadry kierowniczej i przekazanie materiałów szkoleniowych oraz usługa asysty;</w:t>
      </w:r>
    </w:p>
    <w:bookmarkEnd w:id="6"/>
    <w:p w14:paraId="1B12A68C" w14:textId="77777777" w:rsidR="000C2032" w:rsidRPr="00D84396" w:rsidRDefault="000C2032" w:rsidP="00FD5CD8">
      <w:pPr>
        <w:spacing w:line="240" w:lineRule="auto"/>
        <w:rPr>
          <w:rFonts w:cstheme="minorHAnsi"/>
        </w:rPr>
      </w:pPr>
      <w:r w:rsidRPr="00D84396">
        <w:rPr>
          <w:rFonts w:cstheme="minorHAnsi"/>
        </w:rPr>
        <w:t>zwanych dalej „Etapami“, które szczegółowo określa niniejszy OPZ.</w:t>
      </w:r>
    </w:p>
    <w:p w14:paraId="358C1583" w14:textId="428BA944" w:rsidR="000C2032" w:rsidRPr="00D84396" w:rsidRDefault="000C2032" w:rsidP="00FD5CD8">
      <w:pPr>
        <w:spacing w:line="240" w:lineRule="auto"/>
        <w:rPr>
          <w:rFonts w:cstheme="minorHAnsi"/>
        </w:rPr>
      </w:pPr>
      <w:r w:rsidRPr="00D84396">
        <w:rPr>
          <w:rFonts w:cstheme="minorHAnsi"/>
        </w:rPr>
        <w:t>3.</w:t>
      </w:r>
      <w:r w:rsidR="00FD5CD8">
        <w:rPr>
          <w:rFonts w:cstheme="minorHAnsi"/>
        </w:rPr>
        <w:t xml:space="preserve"> </w:t>
      </w:r>
      <w:r w:rsidRPr="00D84396">
        <w:rPr>
          <w:rFonts w:cstheme="minorHAnsi"/>
        </w:rPr>
        <w:t xml:space="preserve">Wykonawca zobowiązuje się wykonać Przedmiot Umowy w terminach określonych </w:t>
      </w:r>
      <w:r w:rsidRPr="00D84396">
        <w:rPr>
          <w:rFonts w:cstheme="minorHAnsi"/>
        </w:rPr>
        <w:br/>
        <w:t>w Umowie.</w:t>
      </w:r>
    </w:p>
    <w:p w14:paraId="5A221576" w14:textId="77777777" w:rsidR="000C2032" w:rsidRPr="00D84396" w:rsidRDefault="000C2032" w:rsidP="00FD5CD8">
      <w:pPr>
        <w:spacing w:line="240" w:lineRule="auto"/>
        <w:rPr>
          <w:rFonts w:cstheme="minorHAnsi"/>
        </w:rPr>
      </w:pPr>
    </w:p>
    <w:p w14:paraId="689E25A8" w14:textId="77777777" w:rsidR="000C2032" w:rsidRPr="00FD5CD8" w:rsidRDefault="000C2032" w:rsidP="00FD5CD8">
      <w:pPr>
        <w:spacing w:line="240" w:lineRule="auto"/>
        <w:rPr>
          <w:rFonts w:cstheme="minorHAnsi"/>
          <w:b/>
          <w:bCs/>
        </w:rPr>
      </w:pPr>
      <w:r w:rsidRPr="00FD5CD8">
        <w:rPr>
          <w:rFonts w:cstheme="minorHAnsi"/>
          <w:b/>
          <w:bCs/>
        </w:rPr>
        <w:t>II. ETAP I</w:t>
      </w:r>
    </w:p>
    <w:p w14:paraId="16179D6A" w14:textId="77777777" w:rsidR="000C2032" w:rsidRPr="00D84396" w:rsidRDefault="000C2032" w:rsidP="00FD5CD8">
      <w:pPr>
        <w:spacing w:line="240" w:lineRule="auto"/>
        <w:rPr>
          <w:rFonts w:cstheme="minorHAnsi"/>
        </w:rPr>
      </w:pPr>
      <w:r w:rsidRPr="00D84396">
        <w:rPr>
          <w:rFonts w:cstheme="minorHAnsi"/>
        </w:rPr>
        <w:t>W ramach Etapu I Wykonawca:</w:t>
      </w:r>
    </w:p>
    <w:p w14:paraId="22FE96E5" w14:textId="77777777" w:rsidR="000C2032" w:rsidRPr="00D84396" w:rsidRDefault="000C2032" w:rsidP="00FD5CD8">
      <w:pPr>
        <w:spacing w:line="240" w:lineRule="auto"/>
        <w:rPr>
          <w:rFonts w:cstheme="minorHAnsi"/>
        </w:rPr>
      </w:pPr>
      <w:r w:rsidRPr="00D84396">
        <w:rPr>
          <w:rFonts w:cstheme="minorHAnsi"/>
        </w:rPr>
        <w:t>1) przeprowadzi spotkanie organizacyjne z Zamawiającym dotyczące zakresu bezpieczeństwa informacji oraz systemów zarządzania dla kierownictwa, pełnomocnika bezpieczeństwa informacji i administratora systemów informatycznych o następującą tematykę:</w:t>
      </w:r>
    </w:p>
    <w:p w14:paraId="1BEF8930" w14:textId="77777777" w:rsidR="000C2032" w:rsidRPr="00D84396" w:rsidRDefault="000C2032" w:rsidP="00FD5CD8">
      <w:pPr>
        <w:spacing w:line="240" w:lineRule="auto"/>
        <w:rPr>
          <w:rFonts w:cstheme="minorHAnsi"/>
        </w:rPr>
      </w:pPr>
      <w:r w:rsidRPr="00D84396">
        <w:rPr>
          <w:rFonts w:cstheme="minorHAnsi"/>
        </w:rPr>
        <w:t>a) Wprowadzenie</w:t>
      </w:r>
    </w:p>
    <w:p w14:paraId="4F6EC08A" w14:textId="77777777" w:rsidR="000C2032" w:rsidRPr="00D84396" w:rsidRDefault="000C2032" w:rsidP="00FD5CD8">
      <w:pPr>
        <w:spacing w:line="240" w:lineRule="auto"/>
        <w:rPr>
          <w:rFonts w:cstheme="minorHAnsi"/>
        </w:rPr>
      </w:pPr>
      <w:r w:rsidRPr="00D84396">
        <w:rPr>
          <w:rFonts w:cstheme="minorHAnsi"/>
        </w:rPr>
        <w:t>• Pojęcia związane z bezpieczeństwem informacji,</w:t>
      </w:r>
    </w:p>
    <w:p w14:paraId="66DD609F" w14:textId="77777777" w:rsidR="000C2032" w:rsidRPr="00D84396" w:rsidRDefault="000C2032" w:rsidP="00FD5CD8">
      <w:pPr>
        <w:spacing w:line="240" w:lineRule="auto"/>
        <w:rPr>
          <w:rFonts w:cstheme="minorHAnsi"/>
        </w:rPr>
      </w:pPr>
      <w:r w:rsidRPr="00D84396">
        <w:rPr>
          <w:rFonts w:cstheme="minorHAnsi"/>
        </w:rPr>
        <w:t>• Zarządzanie Bezpieczeństwem Informacji w organizacji, na podstawie obowiązujących przepisów prawa,</w:t>
      </w:r>
    </w:p>
    <w:p w14:paraId="55D0A294" w14:textId="77777777" w:rsidR="000C2032" w:rsidRPr="00D84396" w:rsidRDefault="000C2032" w:rsidP="00FD5CD8">
      <w:pPr>
        <w:spacing w:line="240" w:lineRule="auto"/>
        <w:rPr>
          <w:rFonts w:cstheme="minorHAnsi"/>
        </w:rPr>
      </w:pPr>
      <w:r w:rsidRPr="00D84396">
        <w:rPr>
          <w:rFonts w:cstheme="minorHAnsi"/>
        </w:rPr>
        <w:t>• Źródła wymagań i zaleceń — norma ISO 27001 oraz ISO 27002.</w:t>
      </w:r>
    </w:p>
    <w:p w14:paraId="3FF9FA68" w14:textId="77777777" w:rsidR="000C2032" w:rsidRPr="00D84396" w:rsidRDefault="000C2032" w:rsidP="00FD5CD8">
      <w:pPr>
        <w:spacing w:line="240" w:lineRule="auto"/>
        <w:rPr>
          <w:rFonts w:cstheme="minorHAnsi"/>
        </w:rPr>
      </w:pPr>
      <w:r w:rsidRPr="00D84396">
        <w:rPr>
          <w:rFonts w:cstheme="minorHAnsi"/>
        </w:rPr>
        <w:t>b) Planowanie i wdrożenie systemu zarządzania</w:t>
      </w:r>
    </w:p>
    <w:p w14:paraId="74083E2C" w14:textId="77777777" w:rsidR="000C2032" w:rsidRPr="00D84396" w:rsidRDefault="000C2032" w:rsidP="00FD5CD8">
      <w:pPr>
        <w:spacing w:line="240" w:lineRule="auto"/>
        <w:rPr>
          <w:rFonts w:cstheme="minorHAnsi"/>
        </w:rPr>
      </w:pPr>
      <w:r w:rsidRPr="00D84396">
        <w:rPr>
          <w:rFonts w:cstheme="minorHAnsi"/>
        </w:rPr>
        <w:t>• Zasady wdrożenia systemu zarządzania bezpieczeństwem informacji,</w:t>
      </w:r>
    </w:p>
    <w:p w14:paraId="7B460861" w14:textId="77777777" w:rsidR="000C2032" w:rsidRPr="00D84396" w:rsidRDefault="000C2032" w:rsidP="00FD5CD8">
      <w:pPr>
        <w:spacing w:line="240" w:lineRule="auto"/>
        <w:rPr>
          <w:rFonts w:cstheme="minorHAnsi"/>
        </w:rPr>
      </w:pPr>
      <w:r w:rsidRPr="00D84396">
        <w:rPr>
          <w:rFonts w:cstheme="minorHAnsi"/>
        </w:rPr>
        <w:t>• Podział ról, zakresów obowiązków oraz odpowiedzialności za system w organizacji,</w:t>
      </w:r>
    </w:p>
    <w:p w14:paraId="48BC6EBE" w14:textId="77777777" w:rsidR="000C2032" w:rsidRPr="00D84396" w:rsidRDefault="000C2032" w:rsidP="00FD5CD8">
      <w:pPr>
        <w:spacing w:line="240" w:lineRule="auto"/>
        <w:rPr>
          <w:rFonts w:cstheme="minorHAnsi"/>
        </w:rPr>
      </w:pPr>
      <w:r w:rsidRPr="00D84396">
        <w:rPr>
          <w:rFonts w:cstheme="minorHAnsi"/>
        </w:rPr>
        <w:t>• Analiza ryzyka bezpieczeństwa informacji,</w:t>
      </w:r>
    </w:p>
    <w:p w14:paraId="7FF15273" w14:textId="77777777" w:rsidR="000C2032" w:rsidRPr="00D84396" w:rsidRDefault="000C2032" w:rsidP="00FD5CD8">
      <w:pPr>
        <w:spacing w:line="240" w:lineRule="auto"/>
        <w:rPr>
          <w:rFonts w:cstheme="minorHAnsi"/>
        </w:rPr>
      </w:pPr>
      <w:r w:rsidRPr="00D84396">
        <w:rPr>
          <w:rFonts w:cstheme="minorHAnsi"/>
        </w:rPr>
        <w:t>• Zarządzanie ryzykiem bezpieczeństwa informacji,</w:t>
      </w:r>
    </w:p>
    <w:p w14:paraId="67F50767" w14:textId="77777777" w:rsidR="000C2032" w:rsidRPr="00D84396" w:rsidRDefault="000C2032" w:rsidP="00FD5CD8">
      <w:pPr>
        <w:spacing w:line="240" w:lineRule="auto"/>
        <w:rPr>
          <w:rFonts w:cstheme="minorHAnsi"/>
        </w:rPr>
      </w:pPr>
      <w:r w:rsidRPr="00D84396">
        <w:rPr>
          <w:rFonts w:cstheme="minorHAnsi"/>
        </w:rPr>
        <w:lastRenderedPageBreak/>
        <w:t>• Zabezpieczenia techniczne i organizacyjne,</w:t>
      </w:r>
    </w:p>
    <w:p w14:paraId="3E29DD8C" w14:textId="77777777" w:rsidR="000C2032" w:rsidRPr="00D84396" w:rsidRDefault="000C2032" w:rsidP="00FD5CD8">
      <w:pPr>
        <w:spacing w:line="240" w:lineRule="auto"/>
        <w:rPr>
          <w:rFonts w:cstheme="minorHAnsi"/>
        </w:rPr>
      </w:pPr>
      <w:r w:rsidRPr="00D84396">
        <w:rPr>
          <w:rFonts w:cstheme="minorHAnsi"/>
        </w:rPr>
        <w:t>• Struktura dokumentacji systemu zarządzania,</w:t>
      </w:r>
    </w:p>
    <w:p w14:paraId="6725299C" w14:textId="77777777" w:rsidR="000C2032" w:rsidRPr="00D84396" w:rsidRDefault="000C2032" w:rsidP="00FD5CD8">
      <w:pPr>
        <w:spacing w:line="240" w:lineRule="auto"/>
        <w:rPr>
          <w:rFonts w:cstheme="minorHAnsi"/>
        </w:rPr>
      </w:pPr>
      <w:r w:rsidRPr="00D84396">
        <w:rPr>
          <w:rFonts w:cstheme="minorHAnsi"/>
        </w:rPr>
        <w:t>c) Utrzymanie systemu zarządzania,</w:t>
      </w:r>
    </w:p>
    <w:p w14:paraId="17BA3924" w14:textId="77777777" w:rsidR="000C2032" w:rsidRPr="00D84396" w:rsidRDefault="000C2032" w:rsidP="00FD5CD8">
      <w:pPr>
        <w:spacing w:line="240" w:lineRule="auto"/>
        <w:rPr>
          <w:rFonts w:cstheme="minorHAnsi"/>
        </w:rPr>
      </w:pPr>
      <w:r w:rsidRPr="00D84396">
        <w:rPr>
          <w:rFonts w:cstheme="minorHAnsi"/>
        </w:rPr>
        <w:t>• Przegląd systemu zarządzania,</w:t>
      </w:r>
    </w:p>
    <w:p w14:paraId="5E2ECA08" w14:textId="77777777" w:rsidR="000C2032" w:rsidRPr="00D84396" w:rsidRDefault="000C2032" w:rsidP="00FD5CD8">
      <w:pPr>
        <w:spacing w:line="240" w:lineRule="auto"/>
        <w:rPr>
          <w:rFonts w:cstheme="minorHAnsi"/>
        </w:rPr>
      </w:pPr>
      <w:r w:rsidRPr="00D84396">
        <w:rPr>
          <w:rFonts w:cstheme="minorHAnsi"/>
        </w:rPr>
        <w:t>• Doskonalenie systemu zarządzania.</w:t>
      </w:r>
    </w:p>
    <w:p w14:paraId="44097856" w14:textId="77777777" w:rsidR="000C2032" w:rsidRPr="00D84396" w:rsidRDefault="000C2032" w:rsidP="00FD5CD8">
      <w:pPr>
        <w:spacing w:line="240" w:lineRule="auto"/>
        <w:rPr>
          <w:rFonts w:cstheme="minorHAnsi"/>
        </w:rPr>
      </w:pPr>
      <w:r w:rsidRPr="00D84396">
        <w:rPr>
          <w:rFonts w:cstheme="minorHAnsi"/>
        </w:rPr>
        <w:t>2) Czas trwania spotkania — minimum 2 godziny, w tym 1 przerwa do 10  - minut. Preferowane godziny szkolenia 9.00 — 14.00,</w:t>
      </w:r>
    </w:p>
    <w:p w14:paraId="3A5A5681" w14:textId="77777777" w:rsidR="000C2032" w:rsidRPr="00D84396" w:rsidRDefault="000C2032" w:rsidP="00FD5CD8">
      <w:pPr>
        <w:spacing w:line="240" w:lineRule="auto"/>
        <w:rPr>
          <w:rFonts w:cstheme="minorHAnsi"/>
        </w:rPr>
      </w:pPr>
      <w:r w:rsidRPr="00D84396">
        <w:rPr>
          <w:rFonts w:cstheme="minorHAnsi"/>
        </w:rPr>
        <w:t>3) Forma organizacji spotkania — stacjonarna,</w:t>
      </w:r>
    </w:p>
    <w:p w14:paraId="36B575D8" w14:textId="77777777" w:rsidR="000C2032" w:rsidRPr="00D84396" w:rsidRDefault="000C2032" w:rsidP="00FD5CD8">
      <w:pPr>
        <w:spacing w:line="240" w:lineRule="auto"/>
        <w:rPr>
          <w:rFonts w:cstheme="minorHAnsi"/>
        </w:rPr>
      </w:pPr>
    </w:p>
    <w:p w14:paraId="6A76B748" w14:textId="77777777" w:rsidR="000C2032" w:rsidRPr="00FD5CD8" w:rsidRDefault="000C2032" w:rsidP="00FD5CD8">
      <w:pPr>
        <w:spacing w:line="240" w:lineRule="auto"/>
        <w:rPr>
          <w:rFonts w:cstheme="minorHAnsi"/>
          <w:b/>
          <w:bCs/>
        </w:rPr>
      </w:pPr>
      <w:r w:rsidRPr="00FD5CD8">
        <w:rPr>
          <w:rFonts w:cstheme="minorHAnsi"/>
          <w:b/>
          <w:bCs/>
        </w:rPr>
        <w:t>III. ETAP II</w:t>
      </w:r>
    </w:p>
    <w:p w14:paraId="676240DC" w14:textId="77777777" w:rsidR="000C2032" w:rsidRPr="00D84396" w:rsidRDefault="000C2032" w:rsidP="00FD5CD8">
      <w:pPr>
        <w:spacing w:line="240" w:lineRule="auto"/>
        <w:rPr>
          <w:rFonts w:cstheme="minorHAnsi"/>
        </w:rPr>
      </w:pPr>
      <w:r w:rsidRPr="00D84396">
        <w:rPr>
          <w:rFonts w:cstheme="minorHAnsi"/>
        </w:rPr>
        <w:t>1. W ramach Etapu II wykonawca:</w:t>
      </w:r>
    </w:p>
    <w:p w14:paraId="3F5F33DB" w14:textId="77777777" w:rsidR="000C2032" w:rsidRPr="00D84396" w:rsidRDefault="000C2032" w:rsidP="00FD5CD8">
      <w:pPr>
        <w:spacing w:line="240" w:lineRule="auto"/>
        <w:rPr>
          <w:rFonts w:cstheme="minorHAnsi"/>
        </w:rPr>
      </w:pPr>
      <w:r w:rsidRPr="00D84396">
        <w:rPr>
          <w:rFonts w:cstheme="minorHAnsi"/>
        </w:rPr>
        <w:t>1) przeprowadzi analizę zwaną dalej „Analizą“, której celem jest identyfikacja kontekstu SZBI u Zamawiającego, obejmującą w szczególności:</w:t>
      </w:r>
    </w:p>
    <w:p w14:paraId="42551CAB" w14:textId="77777777" w:rsidR="000C2032" w:rsidRPr="00D84396" w:rsidRDefault="000C2032" w:rsidP="00FD5CD8">
      <w:pPr>
        <w:spacing w:line="240" w:lineRule="auto"/>
        <w:rPr>
          <w:rFonts w:cstheme="minorHAnsi"/>
        </w:rPr>
      </w:pPr>
      <w:r w:rsidRPr="00D84396">
        <w:rPr>
          <w:rFonts w:cstheme="minorHAnsi"/>
        </w:rPr>
        <w:t>a) obszary działalności Zamawiającego i realizowanych zadań,</w:t>
      </w:r>
    </w:p>
    <w:p w14:paraId="5639AA3B" w14:textId="77777777" w:rsidR="000C2032" w:rsidRPr="00D84396" w:rsidRDefault="000C2032" w:rsidP="00FD5CD8">
      <w:pPr>
        <w:spacing w:line="240" w:lineRule="auto"/>
        <w:rPr>
          <w:rFonts w:cstheme="minorHAnsi"/>
        </w:rPr>
      </w:pPr>
      <w:r w:rsidRPr="00D84396">
        <w:rPr>
          <w:rFonts w:cstheme="minorHAnsi"/>
        </w:rPr>
        <w:t>b) strukturę organizacyjną Zamawiającego,</w:t>
      </w:r>
    </w:p>
    <w:p w14:paraId="7D4478AA" w14:textId="77777777" w:rsidR="000C2032" w:rsidRPr="00D84396" w:rsidRDefault="000C2032" w:rsidP="00FD5CD8">
      <w:pPr>
        <w:spacing w:line="240" w:lineRule="auto"/>
        <w:rPr>
          <w:rFonts w:cstheme="minorHAnsi"/>
        </w:rPr>
      </w:pPr>
      <w:r w:rsidRPr="00D84396">
        <w:rPr>
          <w:rFonts w:cstheme="minorHAnsi"/>
        </w:rPr>
        <w:t>c) specyfikę pracy poszczególnych komórek organizacyjnych Zamawiającego,</w:t>
      </w:r>
    </w:p>
    <w:p w14:paraId="46D60CCA" w14:textId="77777777" w:rsidR="000C2032" w:rsidRPr="00D84396" w:rsidRDefault="000C2032" w:rsidP="00FD5CD8">
      <w:pPr>
        <w:spacing w:line="240" w:lineRule="auto"/>
        <w:rPr>
          <w:rFonts w:cstheme="minorHAnsi"/>
        </w:rPr>
      </w:pPr>
      <w:r w:rsidRPr="00D84396">
        <w:rPr>
          <w:rFonts w:cstheme="minorHAnsi"/>
        </w:rPr>
        <w:t>d) systemy informatyczne użytkowane przez Zamawiającego,</w:t>
      </w:r>
    </w:p>
    <w:p w14:paraId="1CB5851D" w14:textId="77777777" w:rsidR="000C2032" w:rsidRPr="00D84396" w:rsidRDefault="000C2032" w:rsidP="00FD5CD8">
      <w:pPr>
        <w:spacing w:line="240" w:lineRule="auto"/>
        <w:rPr>
          <w:rFonts w:cstheme="minorHAnsi"/>
        </w:rPr>
      </w:pPr>
      <w:r w:rsidRPr="00D84396">
        <w:rPr>
          <w:rFonts w:cstheme="minorHAnsi"/>
        </w:rPr>
        <w:t>e) rejestry publiczne pozostające we właściwości Zamawiającego,</w:t>
      </w:r>
    </w:p>
    <w:p w14:paraId="7AC07A4E" w14:textId="77777777" w:rsidR="000C2032" w:rsidRPr="00D84396" w:rsidRDefault="000C2032" w:rsidP="00FD5CD8">
      <w:pPr>
        <w:spacing w:line="240" w:lineRule="auto"/>
        <w:rPr>
          <w:rFonts w:cstheme="minorHAnsi"/>
        </w:rPr>
      </w:pPr>
      <w:r w:rsidRPr="00D84396">
        <w:rPr>
          <w:rFonts w:cstheme="minorHAnsi"/>
        </w:rPr>
        <w:t>f) wstępną identyfikację informacji przetwarzanych u Zamawiającego,</w:t>
      </w:r>
    </w:p>
    <w:p w14:paraId="4520FB32" w14:textId="77777777" w:rsidR="000C2032" w:rsidRPr="00D84396" w:rsidRDefault="000C2032" w:rsidP="00FD5CD8">
      <w:pPr>
        <w:spacing w:line="240" w:lineRule="auto"/>
        <w:rPr>
          <w:rFonts w:cstheme="minorHAnsi"/>
        </w:rPr>
      </w:pPr>
      <w:r w:rsidRPr="00D84396">
        <w:rPr>
          <w:rFonts w:cstheme="minorHAnsi"/>
        </w:rPr>
        <w:t xml:space="preserve">g) wstępną identyfikację </w:t>
      </w:r>
      <w:proofErr w:type="spellStart"/>
      <w:r w:rsidRPr="00D84396">
        <w:rPr>
          <w:rFonts w:cstheme="minorHAnsi"/>
        </w:rPr>
        <w:t>ryzyk</w:t>
      </w:r>
      <w:proofErr w:type="spellEnd"/>
      <w:r w:rsidRPr="00D84396">
        <w:rPr>
          <w:rFonts w:cstheme="minorHAnsi"/>
        </w:rPr>
        <w:t xml:space="preserve"> związanych z utratą poufności, integralności i dostępności</w:t>
      </w:r>
    </w:p>
    <w:p w14:paraId="1D51868E" w14:textId="77777777" w:rsidR="000C2032" w:rsidRPr="00D84396" w:rsidRDefault="000C2032" w:rsidP="00FD5CD8">
      <w:pPr>
        <w:spacing w:line="240" w:lineRule="auto"/>
        <w:rPr>
          <w:rFonts w:cstheme="minorHAnsi"/>
        </w:rPr>
      </w:pPr>
      <w:r w:rsidRPr="00D84396">
        <w:rPr>
          <w:rFonts w:cstheme="minorHAnsi"/>
        </w:rPr>
        <w:t>informacji przetwarzanych u Zamawiającego - w ramach której Wykonawca dokona oceny</w:t>
      </w:r>
    </w:p>
    <w:p w14:paraId="5BA3C3CF" w14:textId="77777777" w:rsidR="000C2032" w:rsidRPr="00D84396" w:rsidRDefault="000C2032" w:rsidP="00FD5CD8">
      <w:pPr>
        <w:spacing w:line="240" w:lineRule="auto"/>
        <w:rPr>
          <w:rFonts w:cstheme="minorHAnsi"/>
        </w:rPr>
      </w:pPr>
      <w:proofErr w:type="spellStart"/>
      <w:r w:rsidRPr="00D84396">
        <w:rPr>
          <w:rFonts w:cstheme="minorHAnsi"/>
        </w:rPr>
        <w:t>ryzyk</w:t>
      </w:r>
      <w:proofErr w:type="spellEnd"/>
      <w:r w:rsidRPr="00D84396">
        <w:rPr>
          <w:rFonts w:cstheme="minorHAnsi"/>
        </w:rPr>
        <w:t xml:space="preserve"> i szans niezbędnych do zaprojektowania SZBI — również poprzez weryfikację</w:t>
      </w:r>
    </w:p>
    <w:p w14:paraId="349BCE51" w14:textId="77777777" w:rsidR="000C2032" w:rsidRPr="00D84396" w:rsidRDefault="000C2032" w:rsidP="00FD5CD8">
      <w:pPr>
        <w:spacing w:line="240" w:lineRule="auto"/>
        <w:rPr>
          <w:rFonts w:cstheme="minorHAnsi"/>
        </w:rPr>
      </w:pPr>
      <w:r w:rsidRPr="00D84396">
        <w:rPr>
          <w:rFonts w:cstheme="minorHAnsi"/>
        </w:rPr>
        <w:t>działalności Zamawiającego.</w:t>
      </w:r>
    </w:p>
    <w:p w14:paraId="5846C567" w14:textId="77777777" w:rsidR="000C2032" w:rsidRPr="00D84396" w:rsidRDefault="000C2032" w:rsidP="00FD5CD8">
      <w:pPr>
        <w:spacing w:line="240" w:lineRule="auto"/>
        <w:rPr>
          <w:rFonts w:cstheme="minorHAnsi"/>
        </w:rPr>
      </w:pPr>
      <w:r w:rsidRPr="00D84396">
        <w:rPr>
          <w:rFonts w:cstheme="minorHAnsi"/>
        </w:rPr>
        <w:t>2) sporządzi sprawozdanie, zwane dalej „Sprawozdaniem":</w:t>
      </w:r>
    </w:p>
    <w:p w14:paraId="2E0FE14D" w14:textId="77777777" w:rsidR="000C2032" w:rsidRPr="00D84396" w:rsidRDefault="000C2032" w:rsidP="00FD5CD8">
      <w:pPr>
        <w:spacing w:line="240" w:lineRule="auto"/>
        <w:rPr>
          <w:rFonts w:cstheme="minorHAnsi"/>
        </w:rPr>
      </w:pPr>
      <w:r w:rsidRPr="00D84396">
        <w:rPr>
          <w:rFonts w:cstheme="minorHAnsi"/>
        </w:rPr>
        <w:t>a) podsumowujące przeprowadzoną Analizę w zakresie, o którym mowa w ust.1 pkt 1,</w:t>
      </w:r>
    </w:p>
    <w:p w14:paraId="32431B7E" w14:textId="77777777" w:rsidR="000C2032" w:rsidRPr="00D84396" w:rsidRDefault="000C2032" w:rsidP="00FD5CD8">
      <w:pPr>
        <w:spacing w:line="240" w:lineRule="auto"/>
        <w:rPr>
          <w:rFonts w:cstheme="minorHAnsi"/>
        </w:rPr>
      </w:pPr>
      <w:r w:rsidRPr="00D84396">
        <w:rPr>
          <w:rFonts w:cstheme="minorHAnsi"/>
        </w:rPr>
        <w:t>b) obejmujące propozycje rozwiązań i zmian w zakresie bezpiecznego przetwarzania</w:t>
      </w:r>
    </w:p>
    <w:p w14:paraId="5382866A" w14:textId="77777777" w:rsidR="000C2032" w:rsidRPr="00D84396" w:rsidRDefault="000C2032" w:rsidP="00FD5CD8">
      <w:pPr>
        <w:spacing w:line="240" w:lineRule="auto"/>
        <w:rPr>
          <w:rFonts w:cstheme="minorHAnsi"/>
        </w:rPr>
      </w:pPr>
      <w:r w:rsidRPr="00D84396">
        <w:rPr>
          <w:rFonts w:cstheme="minorHAnsi"/>
        </w:rPr>
        <w:t>informacji u Zamawiającego i wprowadzenia SZBI,</w:t>
      </w:r>
    </w:p>
    <w:p w14:paraId="516B81F3" w14:textId="77777777" w:rsidR="000C2032" w:rsidRPr="00D84396" w:rsidRDefault="000C2032" w:rsidP="00FD5CD8">
      <w:pPr>
        <w:spacing w:line="240" w:lineRule="auto"/>
        <w:rPr>
          <w:rFonts w:cstheme="minorHAnsi"/>
        </w:rPr>
      </w:pPr>
      <w:r w:rsidRPr="00D84396">
        <w:rPr>
          <w:rFonts w:cstheme="minorHAnsi"/>
        </w:rPr>
        <w:t>c) obejmujące wstępną koncepcję SZBI, dostosowaną do potrzeb Zamawiającego, w tym do</w:t>
      </w:r>
    </w:p>
    <w:p w14:paraId="24652145" w14:textId="77777777" w:rsidR="000C2032" w:rsidRPr="00D84396" w:rsidRDefault="000C2032" w:rsidP="00FD5CD8">
      <w:pPr>
        <w:spacing w:line="240" w:lineRule="auto"/>
        <w:rPr>
          <w:rFonts w:cstheme="minorHAnsi"/>
        </w:rPr>
      </w:pPr>
      <w:proofErr w:type="spellStart"/>
      <w:r w:rsidRPr="00D84396">
        <w:rPr>
          <w:rFonts w:cstheme="minorHAnsi"/>
        </w:rPr>
        <w:t>ryzyk</w:t>
      </w:r>
      <w:proofErr w:type="spellEnd"/>
      <w:r w:rsidRPr="00D84396">
        <w:rPr>
          <w:rFonts w:cstheme="minorHAnsi"/>
        </w:rPr>
        <w:t xml:space="preserve"> właściwych dla Zamawiającego, zidentyfikowanych w wyniku Analizy,</w:t>
      </w:r>
    </w:p>
    <w:p w14:paraId="56BA0D50" w14:textId="77777777" w:rsidR="000C2032" w:rsidRPr="00D84396" w:rsidRDefault="000C2032" w:rsidP="00FD5CD8">
      <w:pPr>
        <w:spacing w:line="240" w:lineRule="auto"/>
        <w:rPr>
          <w:rFonts w:cstheme="minorHAnsi"/>
        </w:rPr>
      </w:pPr>
      <w:r w:rsidRPr="00D84396">
        <w:rPr>
          <w:rFonts w:cstheme="minorHAnsi"/>
        </w:rPr>
        <w:t>w szczególności wskazującą na główne obszary i rodzaje procedur, które powinny zostać uregulowane w SZBI.</w:t>
      </w:r>
    </w:p>
    <w:p w14:paraId="3A9D8736" w14:textId="77777777" w:rsidR="000C2032" w:rsidRPr="00D84396" w:rsidRDefault="000C2032" w:rsidP="00FD5CD8">
      <w:pPr>
        <w:spacing w:line="240" w:lineRule="auto"/>
        <w:rPr>
          <w:rFonts w:cstheme="minorHAnsi"/>
        </w:rPr>
      </w:pPr>
      <w:r w:rsidRPr="00D84396">
        <w:rPr>
          <w:rFonts w:cstheme="minorHAnsi"/>
        </w:rPr>
        <w:lastRenderedPageBreak/>
        <w:t>2. W celu przeprowadzenia Analizy Zamawiający udostępni Wykonawcy niezbędne, posiadane dokumenty.</w:t>
      </w:r>
    </w:p>
    <w:p w14:paraId="4858F197" w14:textId="77777777" w:rsidR="000C2032" w:rsidRPr="00D84396" w:rsidRDefault="000C2032" w:rsidP="00FD5CD8">
      <w:pPr>
        <w:spacing w:line="240" w:lineRule="auto"/>
        <w:rPr>
          <w:rFonts w:cstheme="minorHAnsi"/>
        </w:rPr>
      </w:pPr>
      <w:r w:rsidRPr="00D84396">
        <w:rPr>
          <w:rFonts w:cstheme="minorHAnsi"/>
        </w:rPr>
        <w:t>3. Sprawozdanie zostanie przekazane Zamawiającemu w formie elektronicznej (opatrzonej kwalifikowanym podpisem elektronicznym) oraz formie papierowej.</w:t>
      </w:r>
    </w:p>
    <w:p w14:paraId="173918EE" w14:textId="77777777" w:rsidR="000C2032" w:rsidRPr="00D84396" w:rsidRDefault="000C2032" w:rsidP="00FD5CD8">
      <w:pPr>
        <w:spacing w:line="240" w:lineRule="auto"/>
        <w:rPr>
          <w:rFonts w:cstheme="minorHAnsi"/>
        </w:rPr>
      </w:pPr>
      <w:r w:rsidRPr="00D84396">
        <w:rPr>
          <w:rFonts w:cstheme="minorHAnsi"/>
        </w:rPr>
        <w:t>4. Celem opracowania przez Wykonawcę wstępnej koncepcji SZBI, Zamawiający wskazuje poniżej ogólny ramowy zarys SZBI: Określenie struktury dokumentacji SZBI, która powinna mieć układ hierarchiczny, tj. opisywać SZBI na różnych poziomach szczegółowości oraz określać zagadnienia, które muszą zostać obligatoryjnie uregulowane:</w:t>
      </w:r>
    </w:p>
    <w:p w14:paraId="047E2B98" w14:textId="77777777" w:rsidR="000C2032" w:rsidRPr="00D84396" w:rsidRDefault="000C2032" w:rsidP="00FD5CD8">
      <w:pPr>
        <w:spacing w:line="240" w:lineRule="auto"/>
        <w:rPr>
          <w:rFonts w:cstheme="minorHAnsi"/>
        </w:rPr>
      </w:pPr>
      <w:r w:rsidRPr="00D84396">
        <w:rPr>
          <w:rFonts w:cstheme="minorHAnsi"/>
        </w:rPr>
        <w:t>1) poziom jednostki (Zamawiający) - nadrzędny dokument „Polityka Bezpieczeństwa</w:t>
      </w:r>
    </w:p>
    <w:p w14:paraId="775B247B" w14:textId="77777777" w:rsidR="000C2032" w:rsidRPr="00D84396" w:rsidRDefault="000C2032" w:rsidP="00FD5CD8">
      <w:pPr>
        <w:spacing w:line="240" w:lineRule="auto"/>
        <w:rPr>
          <w:rFonts w:cstheme="minorHAnsi"/>
        </w:rPr>
      </w:pPr>
      <w:r w:rsidRPr="00D84396">
        <w:rPr>
          <w:rFonts w:cstheme="minorHAnsi"/>
        </w:rPr>
        <w:t>Informacji“ Zamawiającego, który określa wymagania i zasady bezpieczeństwa informacji obowiązujące u Zamawiającego oraz sposób organizacji SZBI - z tym dokumentem powinny być spójne pozostałe dokumenty w SZBI,</w:t>
      </w:r>
    </w:p>
    <w:p w14:paraId="7E9380B6" w14:textId="77777777" w:rsidR="000C2032" w:rsidRPr="00D84396" w:rsidRDefault="000C2032" w:rsidP="00FD5CD8">
      <w:pPr>
        <w:spacing w:line="240" w:lineRule="auto"/>
        <w:rPr>
          <w:rFonts w:cstheme="minorHAnsi"/>
        </w:rPr>
      </w:pPr>
      <w:r w:rsidRPr="00D84396">
        <w:rPr>
          <w:rFonts w:cstheme="minorHAnsi"/>
        </w:rPr>
        <w:t>2) poziom systemów teleinformatycznych - polityka bezpieczeństwa systemów</w:t>
      </w:r>
    </w:p>
    <w:p w14:paraId="7BBDB409" w14:textId="77777777" w:rsidR="000C2032" w:rsidRPr="00D84396" w:rsidRDefault="000C2032" w:rsidP="00FD5CD8">
      <w:pPr>
        <w:spacing w:line="240" w:lineRule="auto"/>
        <w:rPr>
          <w:rFonts w:cstheme="minorHAnsi"/>
        </w:rPr>
      </w:pPr>
      <w:r w:rsidRPr="00D84396">
        <w:rPr>
          <w:rFonts w:cstheme="minorHAnsi"/>
        </w:rPr>
        <w:t>teleinformatycznych, na które składają się:</w:t>
      </w:r>
    </w:p>
    <w:p w14:paraId="37B0A918" w14:textId="77777777" w:rsidR="000C2032" w:rsidRPr="00D84396" w:rsidRDefault="000C2032" w:rsidP="00FD5CD8">
      <w:pPr>
        <w:spacing w:line="240" w:lineRule="auto"/>
        <w:rPr>
          <w:rFonts w:cstheme="minorHAnsi"/>
        </w:rPr>
      </w:pPr>
      <w:r w:rsidRPr="00D84396">
        <w:rPr>
          <w:rFonts w:cstheme="minorHAnsi"/>
        </w:rPr>
        <w:t>— dokument „Polityka Bezpieczeństwa Systemów Teleinformatycznych“, który opisuje wymagania i zasady bezpieczeństwa dla systemów teleinformatycznych,</w:t>
      </w:r>
    </w:p>
    <w:p w14:paraId="0F53BFE2" w14:textId="77777777" w:rsidR="000C2032" w:rsidRPr="00D84396" w:rsidRDefault="000C2032" w:rsidP="00FD5CD8">
      <w:pPr>
        <w:spacing w:line="240" w:lineRule="auto"/>
        <w:rPr>
          <w:rFonts w:cstheme="minorHAnsi"/>
        </w:rPr>
      </w:pPr>
      <w:r w:rsidRPr="00D84396">
        <w:rPr>
          <w:rFonts w:cstheme="minorHAnsi"/>
        </w:rPr>
        <w:t>— odniesienia co do wymagań dotyczących zakresu dokumentacji poszczególnych</w:t>
      </w:r>
    </w:p>
    <w:p w14:paraId="1AF5037E" w14:textId="77777777" w:rsidR="000C2032" w:rsidRPr="00D84396" w:rsidRDefault="000C2032" w:rsidP="00FD5CD8">
      <w:pPr>
        <w:spacing w:line="240" w:lineRule="auto"/>
        <w:rPr>
          <w:rFonts w:cstheme="minorHAnsi"/>
        </w:rPr>
      </w:pPr>
      <w:r w:rsidRPr="00D84396">
        <w:rPr>
          <w:rFonts w:cstheme="minorHAnsi"/>
        </w:rPr>
        <w:t>systemów teleinformatycznych - np. dokumenty: polityki bezpieczeństwa poszczególnych systemów teleinformatycznych, które opisują w jaki sposób zasady i wymagania bezpieczeństwa zawarte w „Polityce Bezpieczeństwa Informacji“ i „Polityce Bezpieczeństwa Systemów Teleinformatycznych“ są realizowane w danym systemie teleinformatycznym,</w:t>
      </w:r>
    </w:p>
    <w:p w14:paraId="4493A9B4" w14:textId="77777777" w:rsidR="000C2032" w:rsidRPr="00D84396" w:rsidRDefault="000C2032" w:rsidP="00FD5CD8">
      <w:pPr>
        <w:spacing w:line="240" w:lineRule="auto"/>
        <w:rPr>
          <w:rFonts w:cstheme="minorHAnsi"/>
        </w:rPr>
      </w:pPr>
      <w:r w:rsidRPr="00D84396">
        <w:rPr>
          <w:rFonts w:cstheme="minorHAnsi"/>
        </w:rPr>
        <w:t>3) poziom procedur, instrukcji i regulaminów - procedury, instrukcje, regulaminy i inne dokumenty SZBI tworzone w celu uszczegółowienia zasad opisanych w ww. politykach, dotyczące w szczególności zagadnień:</w:t>
      </w:r>
    </w:p>
    <w:p w14:paraId="6FE22951" w14:textId="77777777" w:rsidR="000C2032" w:rsidRPr="00D84396" w:rsidRDefault="000C2032" w:rsidP="00FD5CD8">
      <w:pPr>
        <w:spacing w:line="240" w:lineRule="auto"/>
        <w:rPr>
          <w:rFonts w:cstheme="minorHAnsi"/>
        </w:rPr>
      </w:pPr>
      <w:r w:rsidRPr="00D84396">
        <w:rPr>
          <w:rFonts w:cstheme="minorHAnsi"/>
        </w:rPr>
        <w:t>— bezpieczeństwo zasobów ludzkich,</w:t>
      </w:r>
    </w:p>
    <w:p w14:paraId="5257FAD7" w14:textId="77777777" w:rsidR="000C2032" w:rsidRPr="00D84396" w:rsidRDefault="000C2032" w:rsidP="00FD5CD8">
      <w:pPr>
        <w:spacing w:line="240" w:lineRule="auto"/>
        <w:rPr>
          <w:rFonts w:cstheme="minorHAnsi"/>
        </w:rPr>
      </w:pPr>
      <w:r w:rsidRPr="00D84396">
        <w:rPr>
          <w:rFonts w:cstheme="minorHAnsi"/>
        </w:rPr>
        <w:t>— bezpieczeństwo fizyczne,</w:t>
      </w:r>
    </w:p>
    <w:p w14:paraId="143EF209" w14:textId="77777777" w:rsidR="000C2032" w:rsidRPr="00D84396" w:rsidRDefault="000C2032" w:rsidP="00FD5CD8">
      <w:pPr>
        <w:spacing w:line="240" w:lineRule="auto"/>
        <w:rPr>
          <w:rFonts w:cstheme="minorHAnsi"/>
        </w:rPr>
      </w:pPr>
      <w:r w:rsidRPr="00D84396">
        <w:rPr>
          <w:rFonts w:cstheme="minorHAnsi"/>
        </w:rPr>
        <w:t>— bezpieczeństwo cyberprzestrzeni,</w:t>
      </w:r>
    </w:p>
    <w:p w14:paraId="4DD7F446" w14:textId="77777777" w:rsidR="000C2032" w:rsidRPr="00D84396" w:rsidRDefault="000C2032" w:rsidP="00FD5CD8">
      <w:pPr>
        <w:spacing w:line="240" w:lineRule="auto"/>
        <w:rPr>
          <w:rFonts w:cstheme="minorHAnsi"/>
        </w:rPr>
      </w:pPr>
      <w:r w:rsidRPr="00D84396">
        <w:rPr>
          <w:rFonts w:cstheme="minorHAnsi"/>
        </w:rPr>
        <w:t>— bezpieczeństwo danych osobowych,</w:t>
      </w:r>
    </w:p>
    <w:p w14:paraId="70C2F353" w14:textId="77777777" w:rsidR="000C2032" w:rsidRPr="00D84396" w:rsidRDefault="000C2032" w:rsidP="00FD5CD8">
      <w:pPr>
        <w:spacing w:line="240" w:lineRule="auto"/>
        <w:rPr>
          <w:rFonts w:cstheme="minorHAnsi"/>
        </w:rPr>
      </w:pPr>
      <w:r w:rsidRPr="00D84396">
        <w:rPr>
          <w:rFonts w:cstheme="minorHAnsi"/>
        </w:rPr>
        <w:t>— bezpieczeństwo informacji niejawnych,</w:t>
      </w:r>
    </w:p>
    <w:p w14:paraId="01FDA573" w14:textId="77777777" w:rsidR="000C2032" w:rsidRPr="00D84396" w:rsidRDefault="000C2032" w:rsidP="00FD5CD8">
      <w:pPr>
        <w:spacing w:line="240" w:lineRule="auto"/>
        <w:rPr>
          <w:rFonts w:cstheme="minorHAnsi"/>
        </w:rPr>
      </w:pPr>
      <w:r w:rsidRPr="00D84396">
        <w:rPr>
          <w:rFonts w:cstheme="minorHAnsi"/>
        </w:rPr>
        <w:t>— obsługa incydentów,</w:t>
      </w:r>
    </w:p>
    <w:p w14:paraId="7AC0EEA3" w14:textId="77777777" w:rsidR="000C2032" w:rsidRPr="00D84396" w:rsidRDefault="000C2032" w:rsidP="00FD5CD8">
      <w:pPr>
        <w:spacing w:line="240" w:lineRule="auto"/>
        <w:rPr>
          <w:rFonts w:cstheme="minorHAnsi"/>
        </w:rPr>
      </w:pPr>
      <w:r w:rsidRPr="00D84396">
        <w:rPr>
          <w:rFonts w:cstheme="minorHAnsi"/>
        </w:rPr>
        <w:t>— zarządzanie ryzykiem,</w:t>
      </w:r>
    </w:p>
    <w:p w14:paraId="568FD675" w14:textId="77777777" w:rsidR="000C2032" w:rsidRPr="00D84396" w:rsidRDefault="000C2032" w:rsidP="00FD5CD8">
      <w:pPr>
        <w:spacing w:line="240" w:lineRule="auto"/>
        <w:rPr>
          <w:rFonts w:cstheme="minorHAnsi"/>
        </w:rPr>
      </w:pPr>
      <w:r w:rsidRPr="00D84396">
        <w:rPr>
          <w:rFonts w:cstheme="minorHAnsi"/>
        </w:rPr>
        <w:t>— użytkowanie systemów teleinformatycznych u Zamawiającego,</w:t>
      </w:r>
    </w:p>
    <w:p w14:paraId="67231EFE" w14:textId="77777777" w:rsidR="000C2032" w:rsidRPr="00D84396" w:rsidRDefault="000C2032" w:rsidP="00FD5CD8">
      <w:pPr>
        <w:spacing w:line="240" w:lineRule="auto"/>
        <w:rPr>
          <w:rFonts w:cstheme="minorHAnsi"/>
        </w:rPr>
      </w:pPr>
      <w:r w:rsidRPr="00D84396">
        <w:rPr>
          <w:rFonts w:cstheme="minorHAnsi"/>
        </w:rPr>
        <w:t>— użytkowanie urządzeń mobilnych.</w:t>
      </w:r>
    </w:p>
    <w:p w14:paraId="4968E3F8" w14:textId="77777777" w:rsidR="000C2032" w:rsidRPr="00D84396" w:rsidRDefault="000C2032" w:rsidP="00FD5CD8">
      <w:pPr>
        <w:spacing w:line="240" w:lineRule="auto"/>
        <w:rPr>
          <w:rFonts w:cstheme="minorHAnsi"/>
        </w:rPr>
      </w:pPr>
      <w:r w:rsidRPr="00D84396">
        <w:rPr>
          <w:rFonts w:cstheme="minorHAnsi"/>
        </w:rPr>
        <w:t>5. Ramowy zarys SZBI, o którym mowa w ust. 4, nie ma charakteru bezwzględnie wiążącego i stanowi jedynie propozycję Zamawiającego. W przypadku nieuwzględnienia przez Wykonawcę wstępnej koncepcji SZBI ramowego zarysu lub jego poszczególnych elementów, Wykonawca uzasadni powyższe Zamawiającemu.</w:t>
      </w:r>
    </w:p>
    <w:p w14:paraId="584BF9AB" w14:textId="77777777" w:rsidR="000C2032" w:rsidRPr="00FD5CD8" w:rsidRDefault="000C2032" w:rsidP="00FD5CD8">
      <w:pPr>
        <w:spacing w:line="240" w:lineRule="auto"/>
        <w:rPr>
          <w:rFonts w:cstheme="minorHAnsi"/>
          <w:b/>
          <w:bCs/>
        </w:rPr>
      </w:pPr>
      <w:r w:rsidRPr="00FD5CD8">
        <w:rPr>
          <w:rFonts w:cstheme="minorHAnsi"/>
          <w:b/>
          <w:bCs/>
        </w:rPr>
        <w:lastRenderedPageBreak/>
        <w:t>IV. ETAP III</w:t>
      </w:r>
    </w:p>
    <w:p w14:paraId="75B5F9E6" w14:textId="77777777" w:rsidR="000C2032" w:rsidRPr="00D84396" w:rsidRDefault="000C2032" w:rsidP="00FD5CD8">
      <w:pPr>
        <w:spacing w:line="240" w:lineRule="auto"/>
        <w:rPr>
          <w:rFonts w:cstheme="minorHAnsi"/>
        </w:rPr>
      </w:pPr>
      <w:r w:rsidRPr="00D84396">
        <w:rPr>
          <w:rFonts w:cstheme="minorHAnsi"/>
        </w:rPr>
        <w:t>1. W ramach Etapu III Wykonawca, na podstawie wyników Analizy i zaakceptowanego przez</w:t>
      </w:r>
    </w:p>
    <w:p w14:paraId="6140D228" w14:textId="77777777" w:rsidR="000C2032" w:rsidRPr="00D84396" w:rsidRDefault="000C2032" w:rsidP="00FD5CD8">
      <w:pPr>
        <w:spacing w:line="240" w:lineRule="auto"/>
        <w:rPr>
          <w:rFonts w:cstheme="minorHAnsi"/>
        </w:rPr>
      </w:pPr>
      <w:r w:rsidRPr="00D84396">
        <w:rPr>
          <w:rFonts w:cstheme="minorHAnsi"/>
        </w:rPr>
        <w:t>Zamawiającego Sprawozdania, opracuje SZBI</w:t>
      </w:r>
      <w:bookmarkStart w:id="7" w:name="_Hlk191713355"/>
      <w:r w:rsidRPr="00D84396">
        <w:rPr>
          <w:rFonts w:cstheme="minorHAnsi"/>
        </w:rPr>
        <w:t xml:space="preserve"> wraz z licencją i opieką na okres ważności projektu</w:t>
      </w:r>
      <w:bookmarkEnd w:id="7"/>
      <w:r w:rsidRPr="00D84396">
        <w:rPr>
          <w:rFonts w:cstheme="minorHAnsi"/>
        </w:rPr>
        <w:t>, dostosowany do potrzeb Zamawiającego.</w:t>
      </w:r>
    </w:p>
    <w:p w14:paraId="0ECB2E10" w14:textId="77777777" w:rsidR="000C2032" w:rsidRPr="00D84396" w:rsidRDefault="000C2032" w:rsidP="00FD5CD8">
      <w:pPr>
        <w:spacing w:line="240" w:lineRule="auto"/>
        <w:rPr>
          <w:rFonts w:cstheme="minorHAnsi"/>
        </w:rPr>
      </w:pPr>
      <w:r w:rsidRPr="00D84396">
        <w:rPr>
          <w:rFonts w:cstheme="minorHAnsi"/>
        </w:rPr>
        <w:t>2. SZBI, który opracuje Wykonawca, stanowić będzie system zarządzania bezpieczeństwem informacji u Zamawiającego.</w:t>
      </w:r>
    </w:p>
    <w:p w14:paraId="23B2D403" w14:textId="77777777" w:rsidR="000C2032" w:rsidRPr="00D84396" w:rsidRDefault="000C2032" w:rsidP="00FD5CD8">
      <w:pPr>
        <w:spacing w:line="240" w:lineRule="auto"/>
        <w:rPr>
          <w:rFonts w:cstheme="minorHAnsi"/>
        </w:rPr>
      </w:pPr>
      <w:r w:rsidRPr="00D84396">
        <w:rPr>
          <w:rFonts w:cstheme="minorHAnsi"/>
        </w:rPr>
        <w:t xml:space="preserve">3. SZBI powinien być zgodny z przepisami ustawy z dnia 17 lutego 2005 r. o informatyzacji działalności podmiotów realizujących zadania publiczne (Dz. </w:t>
      </w:r>
      <w:proofErr w:type="spellStart"/>
      <w:r w:rsidRPr="00D84396">
        <w:rPr>
          <w:rFonts w:cstheme="minorHAnsi"/>
        </w:rPr>
        <w:t>U.z</w:t>
      </w:r>
      <w:proofErr w:type="spellEnd"/>
      <w:r w:rsidRPr="00D84396">
        <w:rPr>
          <w:rFonts w:cstheme="minorHAnsi"/>
        </w:rPr>
        <w:t xml:space="preserve"> 2024 r. poz. 307, z </w:t>
      </w:r>
      <w:proofErr w:type="spellStart"/>
      <w:r w:rsidRPr="00D84396">
        <w:rPr>
          <w:rFonts w:cstheme="minorHAnsi"/>
        </w:rPr>
        <w:t>późn</w:t>
      </w:r>
      <w:proofErr w:type="spellEnd"/>
      <w:r w:rsidRPr="00D84396">
        <w:rPr>
          <w:rFonts w:cstheme="minorHAnsi"/>
        </w:rPr>
        <w:t>. zm.), aktami wykonawczymi do ww. ustawy, wymaganiami normy PN-ISO/IEC 27001, w tym obejmować czternaście następujących obszarów mających wpływ na bezpieczeństwo w organizacji Zamawiającego:</w:t>
      </w:r>
    </w:p>
    <w:p w14:paraId="1E7C3369" w14:textId="77777777" w:rsidR="000C2032" w:rsidRPr="00D84396" w:rsidRDefault="000C2032" w:rsidP="00FD5CD8">
      <w:pPr>
        <w:spacing w:line="240" w:lineRule="auto"/>
        <w:rPr>
          <w:rFonts w:cstheme="minorHAnsi"/>
        </w:rPr>
      </w:pPr>
      <w:r w:rsidRPr="00D84396">
        <w:rPr>
          <w:rFonts w:cstheme="minorHAnsi"/>
        </w:rPr>
        <w:t>1) Polityka Bezpieczeństwa Informacji;</w:t>
      </w:r>
    </w:p>
    <w:p w14:paraId="1DCCFF17" w14:textId="77777777" w:rsidR="000C2032" w:rsidRPr="00D84396" w:rsidRDefault="000C2032" w:rsidP="00FD5CD8">
      <w:pPr>
        <w:spacing w:line="240" w:lineRule="auto"/>
        <w:rPr>
          <w:rFonts w:cstheme="minorHAnsi"/>
        </w:rPr>
      </w:pPr>
      <w:r w:rsidRPr="00D84396">
        <w:rPr>
          <w:rFonts w:cstheme="minorHAnsi"/>
        </w:rPr>
        <w:t>2) Organizacja bezpieczeństwa informacji;</w:t>
      </w:r>
    </w:p>
    <w:p w14:paraId="5C62D4D1" w14:textId="77777777" w:rsidR="000C2032" w:rsidRPr="00D84396" w:rsidRDefault="000C2032" w:rsidP="00FD5CD8">
      <w:pPr>
        <w:spacing w:line="240" w:lineRule="auto"/>
        <w:rPr>
          <w:rFonts w:cstheme="minorHAnsi"/>
        </w:rPr>
      </w:pPr>
      <w:r w:rsidRPr="00D84396">
        <w:rPr>
          <w:rFonts w:cstheme="minorHAnsi"/>
        </w:rPr>
        <w:t>3) Bezpieczeństwo zasobów ludzkich;</w:t>
      </w:r>
    </w:p>
    <w:p w14:paraId="568B505C" w14:textId="77777777" w:rsidR="000C2032" w:rsidRPr="00D84396" w:rsidRDefault="000C2032" w:rsidP="00FD5CD8">
      <w:pPr>
        <w:spacing w:line="240" w:lineRule="auto"/>
        <w:rPr>
          <w:rFonts w:cstheme="minorHAnsi"/>
        </w:rPr>
      </w:pPr>
      <w:r w:rsidRPr="00D84396">
        <w:rPr>
          <w:rFonts w:cstheme="minorHAnsi"/>
        </w:rPr>
        <w:t>4) Zarządzanie aktywami;</w:t>
      </w:r>
    </w:p>
    <w:p w14:paraId="3996AB9E" w14:textId="77777777" w:rsidR="000C2032" w:rsidRPr="00D84396" w:rsidRDefault="000C2032" w:rsidP="00FD5CD8">
      <w:pPr>
        <w:spacing w:line="240" w:lineRule="auto"/>
        <w:rPr>
          <w:rFonts w:cstheme="minorHAnsi"/>
        </w:rPr>
      </w:pPr>
      <w:r w:rsidRPr="00D84396">
        <w:rPr>
          <w:rFonts w:cstheme="minorHAnsi"/>
        </w:rPr>
        <w:t>5) Kontrola dostępu;</w:t>
      </w:r>
    </w:p>
    <w:p w14:paraId="6442B033" w14:textId="77777777" w:rsidR="000C2032" w:rsidRPr="00D84396" w:rsidRDefault="000C2032" w:rsidP="00FD5CD8">
      <w:pPr>
        <w:spacing w:line="240" w:lineRule="auto"/>
        <w:rPr>
          <w:rFonts w:cstheme="minorHAnsi"/>
        </w:rPr>
      </w:pPr>
      <w:r w:rsidRPr="00D84396">
        <w:rPr>
          <w:rFonts w:cstheme="minorHAnsi"/>
        </w:rPr>
        <w:t>6) Kryptografia;</w:t>
      </w:r>
    </w:p>
    <w:p w14:paraId="6D6E92A1" w14:textId="77777777" w:rsidR="000C2032" w:rsidRPr="00D84396" w:rsidRDefault="000C2032" w:rsidP="00FD5CD8">
      <w:pPr>
        <w:spacing w:line="240" w:lineRule="auto"/>
        <w:rPr>
          <w:rFonts w:cstheme="minorHAnsi"/>
        </w:rPr>
      </w:pPr>
      <w:r w:rsidRPr="00D84396">
        <w:rPr>
          <w:rFonts w:cstheme="minorHAnsi"/>
        </w:rPr>
        <w:t>7) Bezpieczeństwo fizyczne i środowiskowe;</w:t>
      </w:r>
    </w:p>
    <w:p w14:paraId="45FC1F3A" w14:textId="77777777" w:rsidR="000C2032" w:rsidRPr="00D84396" w:rsidRDefault="000C2032" w:rsidP="00FD5CD8">
      <w:pPr>
        <w:spacing w:line="240" w:lineRule="auto"/>
        <w:rPr>
          <w:rFonts w:cstheme="minorHAnsi"/>
        </w:rPr>
      </w:pPr>
      <w:r w:rsidRPr="00D84396">
        <w:rPr>
          <w:rFonts w:cstheme="minorHAnsi"/>
        </w:rPr>
        <w:t>8) Bezpieczna eksploatacja;</w:t>
      </w:r>
    </w:p>
    <w:p w14:paraId="7446CDE8" w14:textId="77777777" w:rsidR="000C2032" w:rsidRPr="00D84396" w:rsidRDefault="000C2032" w:rsidP="00FD5CD8">
      <w:pPr>
        <w:spacing w:line="240" w:lineRule="auto"/>
        <w:rPr>
          <w:rFonts w:cstheme="minorHAnsi"/>
        </w:rPr>
      </w:pPr>
      <w:r w:rsidRPr="00D84396">
        <w:rPr>
          <w:rFonts w:cstheme="minorHAnsi"/>
        </w:rPr>
        <w:t>9) Bezpieczna komunikacja;</w:t>
      </w:r>
    </w:p>
    <w:p w14:paraId="5B563551" w14:textId="77777777" w:rsidR="000C2032" w:rsidRPr="00D84396" w:rsidRDefault="000C2032" w:rsidP="00FD5CD8">
      <w:pPr>
        <w:spacing w:line="240" w:lineRule="auto"/>
        <w:rPr>
          <w:rFonts w:cstheme="minorHAnsi"/>
        </w:rPr>
      </w:pPr>
      <w:r w:rsidRPr="00D84396">
        <w:rPr>
          <w:rFonts w:cstheme="minorHAnsi"/>
        </w:rPr>
        <w:t>10) Pozyskiwanie, rozwój i utrzymanie systemów;</w:t>
      </w:r>
    </w:p>
    <w:p w14:paraId="15483DF8" w14:textId="77777777" w:rsidR="000C2032" w:rsidRPr="00D84396" w:rsidRDefault="000C2032" w:rsidP="00FD5CD8">
      <w:pPr>
        <w:spacing w:line="240" w:lineRule="auto"/>
        <w:rPr>
          <w:rFonts w:cstheme="minorHAnsi"/>
        </w:rPr>
      </w:pPr>
      <w:r w:rsidRPr="00D84396">
        <w:rPr>
          <w:rFonts w:cstheme="minorHAnsi"/>
        </w:rPr>
        <w:t>11) Relacje z dostawcami;</w:t>
      </w:r>
    </w:p>
    <w:p w14:paraId="0F7E08E5" w14:textId="77777777" w:rsidR="000C2032" w:rsidRPr="00D84396" w:rsidRDefault="000C2032" w:rsidP="00FD5CD8">
      <w:pPr>
        <w:spacing w:line="240" w:lineRule="auto"/>
        <w:rPr>
          <w:rFonts w:cstheme="minorHAnsi"/>
        </w:rPr>
      </w:pPr>
      <w:r w:rsidRPr="00D84396">
        <w:rPr>
          <w:rFonts w:cstheme="minorHAnsi"/>
        </w:rPr>
        <w:t>12) Zarządzanie incydentami związanymi z bezpieczeństwem informacji;</w:t>
      </w:r>
    </w:p>
    <w:p w14:paraId="7127FCB3" w14:textId="77777777" w:rsidR="000C2032" w:rsidRPr="00D84396" w:rsidRDefault="000C2032" w:rsidP="00FD5CD8">
      <w:pPr>
        <w:spacing w:line="240" w:lineRule="auto"/>
        <w:rPr>
          <w:rFonts w:cstheme="minorHAnsi"/>
        </w:rPr>
      </w:pPr>
      <w:r w:rsidRPr="00D84396">
        <w:rPr>
          <w:rFonts w:cstheme="minorHAnsi"/>
        </w:rPr>
        <w:t>13) Aspekty bezpieczeństwa w zarządzaniu ciągłością działania;</w:t>
      </w:r>
    </w:p>
    <w:p w14:paraId="2616521E" w14:textId="77777777" w:rsidR="000C2032" w:rsidRPr="00D84396" w:rsidRDefault="000C2032" w:rsidP="00FD5CD8">
      <w:pPr>
        <w:spacing w:line="240" w:lineRule="auto"/>
        <w:rPr>
          <w:rFonts w:cstheme="minorHAnsi"/>
        </w:rPr>
      </w:pPr>
      <w:r w:rsidRPr="00D84396">
        <w:rPr>
          <w:rFonts w:cstheme="minorHAnsi"/>
        </w:rPr>
        <w:t>14) Zgodność z wymaganiami prawnymi i własnymi standardami.</w:t>
      </w:r>
    </w:p>
    <w:p w14:paraId="415922BD" w14:textId="77777777" w:rsidR="000C2032" w:rsidRPr="00D84396" w:rsidRDefault="000C2032" w:rsidP="00FD5CD8">
      <w:pPr>
        <w:spacing w:line="240" w:lineRule="auto"/>
        <w:rPr>
          <w:rFonts w:cstheme="minorHAnsi"/>
        </w:rPr>
      </w:pPr>
      <w:r w:rsidRPr="00D84396">
        <w:rPr>
          <w:rFonts w:cstheme="minorHAnsi"/>
        </w:rPr>
        <w:t>Ponadto, SZBI powinien uwzględniać wymagania norm: PN-ISO/IEC 27002, PN-ISO/IEC</w:t>
      </w:r>
    </w:p>
    <w:p w14:paraId="13967E56" w14:textId="77777777" w:rsidR="000C2032" w:rsidRPr="00D84396" w:rsidRDefault="000C2032" w:rsidP="00FD5CD8">
      <w:pPr>
        <w:spacing w:line="240" w:lineRule="auto"/>
        <w:rPr>
          <w:rFonts w:cstheme="minorHAnsi"/>
        </w:rPr>
      </w:pPr>
      <w:r w:rsidRPr="00D84396">
        <w:rPr>
          <w:rFonts w:cstheme="minorHAnsi"/>
        </w:rPr>
        <w:t>27005 oraz PN-ISO/IEC 24762.</w:t>
      </w:r>
    </w:p>
    <w:p w14:paraId="0F795C46" w14:textId="77777777" w:rsidR="000C2032" w:rsidRPr="00D84396" w:rsidRDefault="000C2032" w:rsidP="00FD5CD8">
      <w:pPr>
        <w:spacing w:line="240" w:lineRule="auto"/>
        <w:rPr>
          <w:rFonts w:cstheme="minorHAnsi"/>
        </w:rPr>
      </w:pPr>
      <w:r w:rsidRPr="00D84396">
        <w:rPr>
          <w:rFonts w:cstheme="minorHAnsi"/>
        </w:rPr>
        <w:t>4. SZBI musi być zgodny z aktualnymi przepisami powszechnie obowiązującego prawa,</w:t>
      </w:r>
    </w:p>
    <w:p w14:paraId="3DD5914B" w14:textId="77777777" w:rsidR="000C2032" w:rsidRPr="00D84396" w:rsidRDefault="000C2032" w:rsidP="00FD5CD8">
      <w:pPr>
        <w:spacing w:line="240" w:lineRule="auto"/>
        <w:rPr>
          <w:rFonts w:cstheme="minorHAnsi"/>
        </w:rPr>
      </w:pPr>
      <w:r w:rsidRPr="00D84396">
        <w:rPr>
          <w:rFonts w:cstheme="minorHAnsi"/>
        </w:rPr>
        <w:t>w szczególności z przepisami:</w:t>
      </w:r>
    </w:p>
    <w:p w14:paraId="4533B600" w14:textId="77777777" w:rsidR="000C2032" w:rsidRPr="00D84396" w:rsidRDefault="000C2032" w:rsidP="00FD5CD8">
      <w:pPr>
        <w:spacing w:line="240" w:lineRule="auto"/>
        <w:rPr>
          <w:rFonts w:cstheme="minorHAnsi"/>
        </w:rPr>
      </w:pPr>
      <w:r w:rsidRPr="00D84396">
        <w:rPr>
          <w:rFonts w:cstheme="minorHAnsi"/>
        </w:rPr>
        <w:t>1) rozporządzenia Parlamentu Europejskiego i Rady (UE) 2016/679z dnia 27 kwietnia 2016 r.</w:t>
      </w:r>
    </w:p>
    <w:p w14:paraId="6BD9E9FA" w14:textId="77777777" w:rsidR="000C2032" w:rsidRPr="00D84396" w:rsidRDefault="000C2032" w:rsidP="00FD5CD8">
      <w:pPr>
        <w:spacing w:line="240" w:lineRule="auto"/>
        <w:rPr>
          <w:rFonts w:cstheme="minorHAnsi"/>
        </w:rPr>
      </w:pPr>
      <w:r w:rsidRPr="00D84396">
        <w:rPr>
          <w:rFonts w:cstheme="minorHAnsi"/>
        </w:rPr>
        <w:t>w sprawie ochrony osób fizycznych w związku z przetwarzaniem danych osobowych</w:t>
      </w:r>
    </w:p>
    <w:p w14:paraId="21F1FCB4" w14:textId="77777777" w:rsidR="000C2032" w:rsidRPr="00D84396" w:rsidRDefault="000C2032" w:rsidP="00FD5CD8">
      <w:pPr>
        <w:spacing w:line="240" w:lineRule="auto"/>
        <w:rPr>
          <w:rFonts w:cstheme="minorHAnsi"/>
        </w:rPr>
      </w:pPr>
      <w:r w:rsidRPr="00D84396">
        <w:rPr>
          <w:rFonts w:cstheme="minorHAnsi"/>
        </w:rPr>
        <w:t>i w sprawie swobodnego przepływu takich danych oraz uchylenia dyrektywy 95/46/WE (ogólne</w:t>
      </w:r>
    </w:p>
    <w:p w14:paraId="5B7859FC" w14:textId="77777777" w:rsidR="000C2032" w:rsidRPr="00D84396" w:rsidRDefault="000C2032" w:rsidP="00FD5CD8">
      <w:pPr>
        <w:spacing w:line="240" w:lineRule="auto"/>
        <w:rPr>
          <w:rFonts w:cstheme="minorHAnsi"/>
        </w:rPr>
      </w:pPr>
      <w:r w:rsidRPr="00D84396">
        <w:rPr>
          <w:rFonts w:cstheme="minorHAnsi"/>
        </w:rPr>
        <w:t>rozporządzenie o ochronie danych) (Dz. Urz. UE L 119 z 04.05.2016, str. 1);</w:t>
      </w:r>
    </w:p>
    <w:p w14:paraId="3320F529" w14:textId="77777777" w:rsidR="000C2032" w:rsidRPr="00D84396" w:rsidRDefault="000C2032" w:rsidP="00FD5CD8">
      <w:pPr>
        <w:spacing w:line="240" w:lineRule="auto"/>
        <w:rPr>
          <w:rFonts w:cstheme="minorHAnsi"/>
        </w:rPr>
      </w:pPr>
      <w:r w:rsidRPr="00D84396">
        <w:rPr>
          <w:rFonts w:cstheme="minorHAnsi"/>
        </w:rPr>
        <w:lastRenderedPageBreak/>
        <w:t xml:space="preserve">2) ustawy z dnia 10 maja 2018 </w:t>
      </w:r>
      <w:proofErr w:type="spellStart"/>
      <w:r w:rsidRPr="00D84396">
        <w:rPr>
          <w:rFonts w:cstheme="minorHAnsi"/>
        </w:rPr>
        <w:t>r.o</w:t>
      </w:r>
      <w:proofErr w:type="spellEnd"/>
      <w:r w:rsidRPr="00D84396">
        <w:rPr>
          <w:rFonts w:cstheme="minorHAnsi"/>
        </w:rPr>
        <w:t xml:space="preserve"> ochronie danych osobowych;</w:t>
      </w:r>
    </w:p>
    <w:p w14:paraId="1269ECDB" w14:textId="77777777" w:rsidR="000C2032" w:rsidRPr="00D84396" w:rsidRDefault="000C2032" w:rsidP="00FD5CD8">
      <w:pPr>
        <w:spacing w:line="240" w:lineRule="auto"/>
        <w:rPr>
          <w:rFonts w:cstheme="minorHAnsi"/>
        </w:rPr>
      </w:pPr>
      <w:r w:rsidRPr="00D84396">
        <w:rPr>
          <w:rFonts w:cstheme="minorHAnsi"/>
        </w:rPr>
        <w:t xml:space="preserve">3) ustawy z dnia 17 lutego 2005 </w:t>
      </w:r>
      <w:proofErr w:type="spellStart"/>
      <w:r w:rsidRPr="00D84396">
        <w:rPr>
          <w:rFonts w:cstheme="minorHAnsi"/>
        </w:rPr>
        <w:t>r.o</w:t>
      </w:r>
      <w:proofErr w:type="spellEnd"/>
      <w:r w:rsidRPr="00D84396">
        <w:rPr>
          <w:rFonts w:cstheme="minorHAnsi"/>
        </w:rPr>
        <w:t xml:space="preserve"> informatyzacji działalności podmiotów realizujących zadania</w:t>
      </w:r>
    </w:p>
    <w:p w14:paraId="04B04190" w14:textId="77777777" w:rsidR="000C2032" w:rsidRPr="00D84396" w:rsidRDefault="000C2032" w:rsidP="00FD5CD8">
      <w:pPr>
        <w:spacing w:line="240" w:lineRule="auto"/>
        <w:rPr>
          <w:rFonts w:cstheme="minorHAnsi"/>
        </w:rPr>
      </w:pPr>
      <w:r w:rsidRPr="00D84396">
        <w:rPr>
          <w:rFonts w:cstheme="minorHAnsi"/>
        </w:rPr>
        <w:t>publiczne;</w:t>
      </w:r>
    </w:p>
    <w:p w14:paraId="78CFE708" w14:textId="70087488" w:rsidR="000C2032" w:rsidRPr="00D84396" w:rsidRDefault="000C2032" w:rsidP="00FD5CD8">
      <w:pPr>
        <w:spacing w:line="240" w:lineRule="auto"/>
        <w:rPr>
          <w:rFonts w:cstheme="minorHAnsi"/>
        </w:rPr>
      </w:pPr>
      <w:r w:rsidRPr="00D84396">
        <w:rPr>
          <w:rFonts w:cstheme="minorHAnsi"/>
        </w:rPr>
        <w:t>4) ustawy z dnia</w:t>
      </w:r>
      <w:r w:rsidR="00FD5CD8">
        <w:rPr>
          <w:rFonts w:cstheme="minorHAnsi"/>
        </w:rPr>
        <w:t xml:space="preserve"> </w:t>
      </w:r>
      <w:r w:rsidRPr="00D84396">
        <w:rPr>
          <w:rFonts w:cstheme="minorHAnsi"/>
        </w:rPr>
        <w:t>6 września 2001 r.</w:t>
      </w:r>
      <w:r w:rsidR="00FD5CD8">
        <w:rPr>
          <w:rFonts w:cstheme="minorHAnsi"/>
        </w:rPr>
        <w:t xml:space="preserve"> </w:t>
      </w:r>
      <w:r w:rsidRPr="00D84396">
        <w:rPr>
          <w:rFonts w:cstheme="minorHAnsi"/>
        </w:rPr>
        <w:t>o dostępie do informacji publicznej;</w:t>
      </w:r>
    </w:p>
    <w:p w14:paraId="5ADF272C" w14:textId="0F6B7DAB" w:rsidR="000C2032" w:rsidRPr="00D84396" w:rsidRDefault="000C2032" w:rsidP="00FD5CD8">
      <w:pPr>
        <w:spacing w:line="240" w:lineRule="auto"/>
        <w:rPr>
          <w:rFonts w:cstheme="minorHAnsi"/>
        </w:rPr>
      </w:pPr>
      <w:r w:rsidRPr="00D84396">
        <w:rPr>
          <w:rFonts w:cstheme="minorHAnsi"/>
        </w:rPr>
        <w:t>5) ustawy z dnia</w:t>
      </w:r>
      <w:r w:rsidR="00FD5CD8">
        <w:rPr>
          <w:rFonts w:cstheme="minorHAnsi"/>
        </w:rPr>
        <w:t xml:space="preserve"> </w:t>
      </w:r>
      <w:r w:rsidRPr="00D84396">
        <w:rPr>
          <w:rFonts w:cstheme="minorHAnsi"/>
        </w:rPr>
        <w:t>5 sierpnia 2010 r.</w:t>
      </w:r>
      <w:r w:rsidR="00FD5CD8">
        <w:rPr>
          <w:rFonts w:cstheme="minorHAnsi"/>
        </w:rPr>
        <w:t xml:space="preserve"> </w:t>
      </w:r>
      <w:r w:rsidRPr="00D84396">
        <w:rPr>
          <w:rFonts w:cstheme="minorHAnsi"/>
        </w:rPr>
        <w:t>o ochronie informacji niejawnych;</w:t>
      </w:r>
    </w:p>
    <w:p w14:paraId="3DEEBA32" w14:textId="29C0D121" w:rsidR="000C2032" w:rsidRPr="00D84396" w:rsidRDefault="000C2032" w:rsidP="00FD5CD8">
      <w:pPr>
        <w:spacing w:line="240" w:lineRule="auto"/>
        <w:rPr>
          <w:rFonts w:cstheme="minorHAnsi"/>
        </w:rPr>
      </w:pPr>
      <w:r w:rsidRPr="00D84396">
        <w:rPr>
          <w:rFonts w:cstheme="minorHAnsi"/>
        </w:rPr>
        <w:t>6) ustawy z dnia</w:t>
      </w:r>
      <w:r w:rsidR="00FD5CD8">
        <w:rPr>
          <w:rFonts w:cstheme="minorHAnsi"/>
        </w:rPr>
        <w:t xml:space="preserve"> </w:t>
      </w:r>
      <w:r w:rsidRPr="00D84396">
        <w:rPr>
          <w:rFonts w:cstheme="minorHAnsi"/>
        </w:rPr>
        <w:t>5 lipca 2018 r.</w:t>
      </w:r>
      <w:r w:rsidR="00FD5CD8">
        <w:rPr>
          <w:rFonts w:cstheme="minorHAnsi"/>
        </w:rPr>
        <w:t xml:space="preserve"> </w:t>
      </w:r>
      <w:r w:rsidRPr="00D84396">
        <w:rPr>
          <w:rFonts w:cstheme="minorHAnsi"/>
        </w:rPr>
        <w:t xml:space="preserve">o krajowym systemie </w:t>
      </w:r>
      <w:proofErr w:type="spellStart"/>
      <w:r w:rsidRPr="00D84396">
        <w:rPr>
          <w:rFonts w:cstheme="minorHAnsi"/>
        </w:rPr>
        <w:t>cyberbezpieczeństwa</w:t>
      </w:r>
      <w:proofErr w:type="spellEnd"/>
      <w:r w:rsidRPr="00D84396">
        <w:rPr>
          <w:rFonts w:cstheme="minorHAnsi"/>
        </w:rPr>
        <w:t>;</w:t>
      </w:r>
    </w:p>
    <w:p w14:paraId="0A69E9A2" w14:textId="77777777" w:rsidR="000C2032" w:rsidRPr="00D84396" w:rsidRDefault="000C2032" w:rsidP="00FD5CD8">
      <w:pPr>
        <w:spacing w:line="240" w:lineRule="auto"/>
        <w:rPr>
          <w:rFonts w:cstheme="minorHAnsi"/>
        </w:rPr>
      </w:pPr>
      <w:r w:rsidRPr="00D84396">
        <w:rPr>
          <w:rFonts w:cstheme="minorHAnsi"/>
        </w:rPr>
        <w:t>7) Rozporządzenia Rady Ministrów z dnia 21 maja 2024r. w sprawie Krajowych Ram</w:t>
      </w:r>
    </w:p>
    <w:p w14:paraId="1C349AAF" w14:textId="77777777" w:rsidR="000C2032" w:rsidRPr="00D84396" w:rsidRDefault="000C2032" w:rsidP="00FD5CD8">
      <w:pPr>
        <w:spacing w:line="240" w:lineRule="auto"/>
        <w:rPr>
          <w:rFonts w:cstheme="minorHAnsi"/>
        </w:rPr>
      </w:pPr>
      <w:r w:rsidRPr="00D84396">
        <w:rPr>
          <w:rFonts w:cstheme="minorHAnsi"/>
        </w:rPr>
        <w:t>Interoperacyjności minimalnych wymagań dla rejestrów publicznych i wymiany informacji</w:t>
      </w:r>
    </w:p>
    <w:p w14:paraId="291EF335" w14:textId="77777777" w:rsidR="000C2032" w:rsidRPr="00D84396" w:rsidRDefault="000C2032" w:rsidP="00FD5CD8">
      <w:pPr>
        <w:spacing w:line="240" w:lineRule="auto"/>
        <w:rPr>
          <w:rFonts w:cstheme="minorHAnsi"/>
        </w:rPr>
      </w:pPr>
      <w:r w:rsidRPr="00D84396">
        <w:rPr>
          <w:rFonts w:cstheme="minorHAnsi"/>
        </w:rPr>
        <w:t>w postaci elektronicznej oraz minimalnych wymagań dla systemów teleinformatycznych</w:t>
      </w:r>
    </w:p>
    <w:p w14:paraId="2365049C" w14:textId="77777777" w:rsidR="000C2032" w:rsidRPr="00D84396" w:rsidRDefault="000C2032" w:rsidP="00FD5CD8">
      <w:pPr>
        <w:spacing w:line="240" w:lineRule="auto"/>
        <w:rPr>
          <w:rFonts w:cstheme="minorHAnsi"/>
        </w:rPr>
      </w:pPr>
      <w:r w:rsidRPr="00D84396">
        <w:rPr>
          <w:rFonts w:cstheme="minorHAnsi"/>
        </w:rPr>
        <w:t>8) Dyrektywy Parlamentu Europejskiego i Rady (UE) 2022/2555 z dnia 14 grudnia 2022 r.</w:t>
      </w:r>
    </w:p>
    <w:p w14:paraId="756E8BAB" w14:textId="77777777" w:rsidR="000C2032" w:rsidRPr="00D84396" w:rsidRDefault="000C2032" w:rsidP="00FD5CD8">
      <w:pPr>
        <w:spacing w:line="240" w:lineRule="auto"/>
        <w:rPr>
          <w:rFonts w:cstheme="minorHAnsi"/>
        </w:rPr>
      </w:pPr>
      <w:r w:rsidRPr="00D84396">
        <w:rPr>
          <w:rFonts w:cstheme="minorHAnsi"/>
        </w:rPr>
        <w:t xml:space="preserve">w sprawie środków na rzecz wysokiego wspólnego poziomu </w:t>
      </w:r>
      <w:proofErr w:type="spellStart"/>
      <w:r w:rsidRPr="00D84396">
        <w:rPr>
          <w:rFonts w:cstheme="minorHAnsi"/>
        </w:rPr>
        <w:t>cyberbezpieczeństwa</w:t>
      </w:r>
      <w:proofErr w:type="spellEnd"/>
      <w:r w:rsidRPr="00D84396">
        <w:rPr>
          <w:rFonts w:cstheme="minorHAnsi"/>
        </w:rPr>
        <w:t xml:space="preserve"> na</w:t>
      </w:r>
    </w:p>
    <w:p w14:paraId="2CF10566" w14:textId="77777777" w:rsidR="000C2032" w:rsidRPr="00D84396" w:rsidRDefault="000C2032" w:rsidP="00FD5CD8">
      <w:pPr>
        <w:spacing w:line="240" w:lineRule="auto"/>
        <w:rPr>
          <w:rFonts w:cstheme="minorHAnsi"/>
        </w:rPr>
      </w:pPr>
      <w:r w:rsidRPr="00D84396">
        <w:rPr>
          <w:rFonts w:cstheme="minorHAnsi"/>
        </w:rPr>
        <w:t>terytorium Unii, zmieniająca rozporządzenie (UE) nr 910/2014i dyrektywę (UE) 2018/1972</w:t>
      </w:r>
    </w:p>
    <w:p w14:paraId="3568F1A6" w14:textId="77777777" w:rsidR="000C2032" w:rsidRPr="00D84396" w:rsidRDefault="000C2032" w:rsidP="00FD5CD8">
      <w:pPr>
        <w:spacing w:line="240" w:lineRule="auto"/>
        <w:rPr>
          <w:rFonts w:cstheme="minorHAnsi"/>
        </w:rPr>
      </w:pPr>
      <w:r w:rsidRPr="00D84396">
        <w:rPr>
          <w:rFonts w:cstheme="minorHAnsi"/>
        </w:rPr>
        <w:t>oraz uchylająca dyrektywę (UE) 2016/1148.</w:t>
      </w:r>
    </w:p>
    <w:p w14:paraId="160B2DBF" w14:textId="77777777" w:rsidR="000C2032" w:rsidRPr="00D84396" w:rsidRDefault="000C2032" w:rsidP="00FD5CD8">
      <w:pPr>
        <w:spacing w:line="240" w:lineRule="auto"/>
        <w:rPr>
          <w:rFonts w:cstheme="minorHAnsi"/>
        </w:rPr>
      </w:pPr>
      <w:r w:rsidRPr="00D84396">
        <w:rPr>
          <w:rFonts w:cstheme="minorHAnsi"/>
        </w:rPr>
        <w:t>5. W ramach opracowania SZBI Wykonawca między innymi:</w:t>
      </w:r>
    </w:p>
    <w:p w14:paraId="45E6B3F4" w14:textId="77777777" w:rsidR="000C2032" w:rsidRPr="00D84396" w:rsidRDefault="000C2032" w:rsidP="00FD5CD8">
      <w:pPr>
        <w:spacing w:line="240" w:lineRule="auto"/>
        <w:rPr>
          <w:rFonts w:cstheme="minorHAnsi"/>
        </w:rPr>
      </w:pPr>
      <w:r w:rsidRPr="00D84396">
        <w:rPr>
          <w:rFonts w:cstheme="minorHAnsi"/>
        </w:rPr>
        <w:t>1) zaproponuje obszary funkcjonalne, które powinny zostać objęte SZBI, spójne z treścią Sprawozdania zaakceptowanego przez Zamawiającego;</w:t>
      </w:r>
    </w:p>
    <w:p w14:paraId="3E9280FD" w14:textId="77777777" w:rsidR="000C2032" w:rsidRPr="00D84396" w:rsidRDefault="000C2032" w:rsidP="00FD5CD8">
      <w:pPr>
        <w:spacing w:line="240" w:lineRule="auto"/>
        <w:rPr>
          <w:rFonts w:cstheme="minorHAnsi"/>
        </w:rPr>
      </w:pPr>
      <w:r w:rsidRPr="00D84396">
        <w:rPr>
          <w:rFonts w:cstheme="minorHAnsi"/>
        </w:rPr>
        <w:t>2) uwzględnienie w szczególności następujących zagadnień:</w:t>
      </w:r>
    </w:p>
    <w:p w14:paraId="156B5297" w14:textId="77777777" w:rsidR="000C2032" w:rsidRPr="00D84396" w:rsidRDefault="000C2032" w:rsidP="00FD5CD8">
      <w:pPr>
        <w:spacing w:line="240" w:lineRule="auto"/>
        <w:rPr>
          <w:rFonts w:cstheme="minorHAnsi"/>
        </w:rPr>
      </w:pPr>
      <w:r w:rsidRPr="00D84396">
        <w:rPr>
          <w:rFonts w:cstheme="minorHAnsi"/>
        </w:rPr>
        <w:t>a) określenie organizacji bezpieczeństwa informacji,</w:t>
      </w:r>
    </w:p>
    <w:p w14:paraId="514C14D1" w14:textId="77777777" w:rsidR="000C2032" w:rsidRPr="00D84396" w:rsidRDefault="000C2032" w:rsidP="00FD5CD8">
      <w:pPr>
        <w:spacing w:line="240" w:lineRule="auto"/>
        <w:rPr>
          <w:rFonts w:cstheme="minorHAnsi"/>
        </w:rPr>
      </w:pPr>
      <w:r w:rsidRPr="00D84396">
        <w:rPr>
          <w:rFonts w:cstheme="minorHAnsi"/>
        </w:rPr>
        <w:t xml:space="preserve">b) identyfikacja aktywów informacyjnych i klasyfikacji informacji przetwarzanych </w:t>
      </w:r>
      <w:r w:rsidRPr="00D84396">
        <w:rPr>
          <w:rFonts w:cstheme="minorHAnsi"/>
        </w:rPr>
        <w:br/>
        <w:t>u Zamawiającego,</w:t>
      </w:r>
    </w:p>
    <w:p w14:paraId="6EC764F9" w14:textId="77777777" w:rsidR="000C2032" w:rsidRPr="00D84396" w:rsidRDefault="000C2032" w:rsidP="00FD5CD8">
      <w:pPr>
        <w:spacing w:line="240" w:lineRule="auto"/>
        <w:rPr>
          <w:rFonts w:cstheme="minorHAnsi"/>
        </w:rPr>
      </w:pPr>
      <w:r w:rsidRPr="00D84396">
        <w:rPr>
          <w:rFonts w:cstheme="minorHAnsi"/>
        </w:rPr>
        <w:t>c) szacowanie ryzyka oraz postępowania z ryzykiem, związanych z utratą poufności, integralności i dostępności informacji przetwarzanych u Zamawiającego,</w:t>
      </w:r>
    </w:p>
    <w:p w14:paraId="7279967F" w14:textId="77777777" w:rsidR="000C2032" w:rsidRPr="00D84396" w:rsidRDefault="000C2032" w:rsidP="00FD5CD8">
      <w:pPr>
        <w:spacing w:line="240" w:lineRule="auto"/>
        <w:rPr>
          <w:rFonts w:cstheme="minorHAnsi"/>
        </w:rPr>
      </w:pPr>
      <w:r w:rsidRPr="00D84396">
        <w:rPr>
          <w:rFonts w:cstheme="minorHAnsi"/>
        </w:rPr>
        <w:t>d) bezpieczeństwo w procesach zarządzania zasobami ludzkimi,</w:t>
      </w:r>
    </w:p>
    <w:p w14:paraId="3D8F71A9" w14:textId="77777777" w:rsidR="000C2032" w:rsidRPr="00D84396" w:rsidRDefault="000C2032" w:rsidP="00FD5CD8">
      <w:pPr>
        <w:spacing w:line="240" w:lineRule="auto"/>
        <w:rPr>
          <w:rFonts w:cstheme="minorHAnsi"/>
        </w:rPr>
      </w:pPr>
      <w:r w:rsidRPr="00D84396">
        <w:rPr>
          <w:rFonts w:cstheme="minorHAnsi"/>
        </w:rPr>
        <w:t>e) szkolenia z zakresu bezpieczeństwa informacji,</w:t>
      </w:r>
    </w:p>
    <w:p w14:paraId="43082D0C" w14:textId="77777777" w:rsidR="000C2032" w:rsidRPr="00D84396" w:rsidRDefault="000C2032" w:rsidP="00FD5CD8">
      <w:pPr>
        <w:spacing w:line="240" w:lineRule="auto"/>
        <w:rPr>
          <w:rFonts w:cstheme="minorHAnsi"/>
        </w:rPr>
      </w:pPr>
      <w:r w:rsidRPr="00D84396">
        <w:rPr>
          <w:rFonts w:cstheme="minorHAnsi"/>
        </w:rPr>
        <w:t>f) kontrola dostępu,</w:t>
      </w:r>
    </w:p>
    <w:p w14:paraId="2BB4F83B" w14:textId="77777777" w:rsidR="000C2032" w:rsidRPr="00D84396" w:rsidRDefault="000C2032" w:rsidP="00FD5CD8">
      <w:pPr>
        <w:spacing w:line="240" w:lineRule="auto"/>
        <w:rPr>
          <w:rFonts w:cstheme="minorHAnsi"/>
        </w:rPr>
      </w:pPr>
      <w:r w:rsidRPr="00D84396">
        <w:rPr>
          <w:rFonts w:cstheme="minorHAnsi"/>
        </w:rPr>
        <w:t>g) bezpieczeństwo fizyczne i środowiskowe,</w:t>
      </w:r>
    </w:p>
    <w:p w14:paraId="58A3C53A" w14:textId="77777777" w:rsidR="000C2032" w:rsidRPr="00D84396" w:rsidRDefault="000C2032" w:rsidP="00FD5CD8">
      <w:pPr>
        <w:spacing w:line="240" w:lineRule="auto"/>
        <w:rPr>
          <w:rFonts w:cstheme="minorHAnsi"/>
        </w:rPr>
      </w:pPr>
      <w:r w:rsidRPr="00D84396">
        <w:rPr>
          <w:rFonts w:cstheme="minorHAnsi"/>
        </w:rPr>
        <w:t>h) klasyfikacja informacji,</w:t>
      </w:r>
    </w:p>
    <w:p w14:paraId="1DD21B16" w14:textId="77777777" w:rsidR="000C2032" w:rsidRPr="00D84396" w:rsidRDefault="000C2032" w:rsidP="00FD5CD8">
      <w:pPr>
        <w:spacing w:line="240" w:lineRule="auto"/>
        <w:rPr>
          <w:rFonts w:cstheme="minorHAnsi"/>
        </w:rPr>
      </w:pPr>
      <w:r w:rsidRPr="00D84396">
        <w:rPr>
          <w:rFonts w:cstheme="minorHAnsi"/>
        </w:rPr>
        <w:t>i) odpowiedzialność za zasoby,</w:t>
      </w:r>
    </w:p>
    <w:p w14:paraId="2065ECBE" w14:textId="77777777" w:rsidR="000C2032" w:rsidRPr="00D84396" w:rsidRDefault="000C2032" w:rsidP="00FD5CD8">
      <w:pPr>
        <w:spacing w:line="240" w:lineRule="auto"/>
        <w:rPr>
          <w:rFonts w:cstheme="minorHAnsi"/>
        </w:rPr>
      </w:pPr>
      <w:r w:rsidRPr="00D84396">
        <w:rPr>
          <w:rFonts w:cstheme="minorHAnsi"/>
        </w:rPr>
        <w:t>j) postępowanie z nośnikami informacji,</w:t>
      </w:r>
    </w:p>
    <w:p w14:paraId="0137EF06" w14:textId="77777777" w:rsidR="000C2032" w:rsidRPr="00D84396" w:rsidRDefault="000C2032" w:rsidP="00FD5CD8">
      <w:pPr>
        <w:spacing w:line="240" w:lineRule="auto"/>
        <w:rPr>
          <w:rFonts w:cstheme="minorHAnsi"/>
        </w:rPr>
      </w:pPr>
      <w:r w:rsidRPr="00D84396">
        <w:rPr>
          <w:rFonts w:cstheme="minorHAnsi"/>
        </w:rPr>
        <w:t>k) użytkowanie urządzeń mobilnych i praca zdalna,</w:t>
      </w:r>
    </w:p>
    <w:p w14:paraId="59D95CEB" w14:textId="77777777" w:rsidR="000C2032" w:rsidRPr="00D84396" w:rsidRDefault="000C2032" w:rsidP="00FD5CD8">
      <w:pPr>
        <w:spacing w:line="240" w:lineRule="auto"/>
        <w:rPr>
          <w:rFonts w:cstheme="minorHAnsi"/>
        </w:rPr>
      </w:pPr>
      <w:r w:rsidRPr="00D84396">
        <w:rPr>
          <w:rFonts w:cstheme="minorHAnsi"/>
        </w:rPr>
        <w:t>I) zarządzanie sprzętem informatycznym,</w:t>
      </w:r>
    </w:p>
    <w:p w14:paraId="02CE95DE" w14:textId="77777777" w:rsidR="000C2032" w:rsidRPr="00D84396" w:rsidRDefault="000C2032" w:rsidP="00FD5CD8">
      <w:pPr>
        <w:spacing w:line="240" w:lineRule="auto"/>
        <w:rPr>
          <w:rFonts w:cstheme="minorHAnsi"/>
        </w:rPr>
      </w:pPr>
      <w:r w:rsidRPr="00D84396">
        <w:rPr>
          <w:rFonts w:cstheme="minorHAnsi"/>
        </w:rPr>
        <w:t>m) instalacja oprogramowania,</w:t>
      </w:r>
    </w:p>
    <w:p w14:paraId="4A581334" w14:textId="77777777" w:rsidR="000C2032" w:rsidRPr="00D84396" w:rsidRDefault="000C2032" w:rsidP="00FD5CD8">
      <w:pPr>
        <w:spacing w:line="240" w:lineRule="auto"/>
        <w:rPr>
          <w:rFonts w:cstheme="minorHAnsi"/>
        </w:rPr>
      </w:pPr>
      <w:r w:rsidRPr="00D84396">
        <w:rPr>
          <w:rFonts w:cstheme="minorHAnsi"/>
        </w:rPr>
        <w:lastRenderedPageBreak/>
        <w:t>n) ochrona przed oprogramowaniem złośliwym,</w:t>
      </w:r>
    </w:p>
    <w:p w14:paraId="2FE59C84" w14:textId="77777777" w:rsidR="000C2032" w:rsidRPr="00D84396" w:rsidRDefault="000C2032" w:rsidP="00FD5CD8">
      <w:pPr>
        <w:spacing w:line="240" w:lineRule="auto"/>
        <w:rPr>
          <w:rFonts w:cstheme="minorHAnsi"/>
        </w:rPr>
      </w:pPr>
      <w:r w:rsidRPr="00D84396">
        <w:rPr>
          <w:rFonts w:cstheme="minorHAnsi"/>
        </w:rPr>
        <w:t>o) kopie zapasowe,</w:t>
      </w:r>
    </w:p>
    <w:p w14:paraId="16B250A4" w14:textId="77777777" w:rsidR="000C2032" w:rsidRPr="00D84396" w:rsidRDefault="000C2032" w:rsidP="00FD5CD8">
      <w:pPr>
        <w:spacing w:line="240" w:lineRule="auto"/>
        <w:rPr>
          <w:rFonts w:cstheme="minorHAnsi"/>
        </w:rPr>
      </w:pPr>
      <w:r w:rsidRPr="00D84396">
        <w:rPr>
          <w:rFonts w:cstheme="minorHAnsi"/>
        </w:rPr>
        <w:t>p) zarządzanie zmianami, w szczególności w systemach informatycznych oraz</w:t>
      </w:r>
    </w:p>
    <w:p w14:paraId="51CC7181" w14:textId="77777777" w:rsidR="000C2032" w:rsidRPr="00D84396" w:rsidRDefault="000C2032" w:rsidP="00FD5CD8">
      <w:pPr>
        <w:spacing w:line="240" w:lineRule="auto"/>
        <w:rPr>
          <w:rFonts w:cstheme="minorHAnsi"/>
        </w:rPr>
      </w:pPr>
      <w:r w:rsidRPr="00D84396">
        <w:rPr>
          <w:rFonts w:cstheme="minorHAnsi"/>
        </w:rPr>
        <w:t>infrastrukturze informatycznej,</w:t>
      </w:r>
    </w:p>
    <w:p w14:paraId="2B2B381B" w14:textId="77777777" w:rsidR="000C2032" w:rsidRPr="00D84396" w:rsidRDefault="000C2032" w:rsidP="00FD5CD8">
      <w:pPr>
        <w:spacing w:line="240" w:lineRule="auto"/>
        <w:rPr>
          <w:rFonts w:cstheme="minorHAnsi"/>
        </w:rPr>
      </w:pPr>
      <w:r w:rsidRPr="00D84396">
        <w:rPr>
          <w:rFonts w:cstheme="minorHAnsi"/>
        </w:rPr>
        <w:t>q) zarządzanie dokumentacją infrastruktury informatycznej,</w:t>
      </w:r>
    </w:p>
    <w:p w14:paraId="34144045" w14:textId="77777777" w:rsidR="000C2032" w:rsidRPr="00D84396" w:rsidRDefault="000C2032" w:rsidP="00FD5CD8">
      <w:pPr>
        <w:spacing w:line="240" w:lineRule="auto"/>
        <w:rPr>
          <w:rFonts w:cstheme="minorHAnsi"/>
        </w:rPr>
      </w:pPr>
      <w:r w:rsidRPr="00D84396">
        <w:rPr>
          <w:rFonts w:cstheme="minorHAnsi"/>
        </w:rPr>
        <w:t>r) monitorowanie systemów informatycznych,</w:t>
      </w:r>
    </w:p>
    <w:p w14:paraId="07F27674" w14:textId="77777777" w:rsidR="000C2032" w:rsidRPr="00D84396" w:rsidRDefault="000C2032" w:rsidP="00FD5CD8">
      <w:pPr>
        <w:spacing w:line="240" w:lineRule="auto"/>
        <w:rPr>
          <w:rFonts w:cstheme="minorHAnsi"/>
        </w:rPr>
      </w:pPr>
      <w:r w:rsidRPr="00D84396">
        <w:rPr>
          <w:rFonts w:cstheme="minorHAnsi"/>
        </w:rPr>
        <w:t>s) zarządzanie pojemnością systemów,</w:t>
      </w:r>
    </w:p>
    <w:p w14:paraId="7BB6FC61" w14:textId="77777777" w:rsidR="000C2032" w:rsidRPr="00D84396" w:rsidRDefault="000C2032" w:rsidP="00FD5CD8">
      <w:pPr>
        <w:spacing w:line="240" w:lineRule="auto"/>
        <w:rPr>
          <w:rFonts w:cstheme="minorHAnsi"/>
        </w:rPr>
      </w:pPr>
      <w:r w:rsidRPr="00D84396">
        <w:rPr>
          <w:rFonts w:cstheme="minorHAnsi"/>
        </w:rPr>
        <w:t>t) serwis i konserwacja infrastruktury informatycznej,</w:t>
      </w:r>
    </w:p>
    <w:p w14:paraId="35FD16F1" w14:textId="77777777" w:rsidR="000C2032" w:rsidRPr="00D84396" w:rsidRDefault="000C2032" w:rsidP="00FD5CD8">
      <w:pPr>
        <w:spacing w:line="240" w:lineRule="auto"/>
        <w:rPr>
          <w:rFonts w:cstheme="minorHAnsi"/>
        </w:rPr>
      </w:pPr>
      <w:r w:rsidRPr="00D84396">
        <w:rPr>
          <w:rFonts w:cstheme="minorHAnsi"/>
        </w:rPr>
        <w:t>u) zarządzanie podatnościami technicznymi,</w:t>
      </w:r>
    </w:p>
    <w:p w14:paraId="4965DF36" w14:textId="77777777" w:rsidR="000C2032" w:rsidRPr="00D84396" w:rsidRDefault="000C2032" w:rsidP="00FD5CD8">
      <w:pPr>
        <w:spacing w:line="240" w:lineRule="auto"/>
        <w:rPr>
          <w:rFonts w:cstheme="minorHAnsi"/>
        </w:rPr>
      </w:pPr>
      <w:r w:rsidRPr="00D84396">
        <w:rPr>
          <w:rFonts w:cstheme="minorHAnsi"/>
        </w:rPr>
        <w:t>v) zarządzanie incydentami bezpieczeństwa,</w:t>
      </w:r>
    </w:p>
    <w:p w14:paraId="6430F547" w14:textId="77777777" w:rsidR="000C2032" w:rsidRPr="00D84396" w:rsidRDefault="000C2032" w:rsidP="00FD5CD8">
      <w:pPr>
        <w:spacing w:line="240" w:lineRule="auto"/>
        <w:rPr>
          <w:rFonts w:cstheme="minorHAnsi"/>
        </w:rPr>
      </w:pPr>
      <w:r w:rsidRPr="00D84396">
        <w:rPr>
          <w:rFonts w:cstheme="minorHAnsi"/>
        </w:rPr>
        <w:t>w) zabezpieczenia kryptograficzne,</w:t>
      </w:r>
    </w:p>
    <w:p w14:paraId="453E9CC1" w14:textId="77777777" w:rsidR="000C2032" w:rsidRPr="00D84396" w:rsidRDefault="000C2032" w:rsidP="00FD5CD8">
      <w:pPr>
        <w:spacing w:line="240" w:lineRule="auto"/>
        <w:rPr>
          <w:rFonts w:cstheme="minorHAnsi"/>
        </w:rPr>
      </w:pPr>
      <w:r w:rsidRPr="00D84396">
        <w:rPr>
          <w:rFonts w:cstheme="minorHAnsi"/>
        </w:rPr>
        <w:t>x) bezpieczeństwo sieci i transmisji danych,</w:t>
      </w:r>
    </w:p>
    <w:p w14:paraId="0E106A8A" w14:textId="77777777" w:rsidR="000C2032" w:rsidRPr="00D84396" w:rsidRDefault="000C2032" w:rsidP="00FD5CD8">
      <w:pPr>
        <w:spacing w:line="240" w:lineRule="auto"/>
        <w:rPr>
          <w:rFonts w:cstheme="minorHAnsi"/>
        </w:rPr>
      </w:pPr>
      <w:r w:rsidRPr="00D84396">
        <w:rPr>
          <w:rFonts w:cstheme="minorHAnsi"/>
        </w:rPr>
        <w:t>y) ochrona własności intelektualnej,</w:t>
      </w:r>
    </w:p>
    <w:p w14:paraId="26D3DC1E" w14:textId="77777777" w:rsidR="000C2032" w:rsidRPr="00D84396" w:rsidRDefault="000C2032" w:rsidP="00FD5CD8">
      <w:pPr>
        <w:spacing w:line="240" w:lineRule="auto"/>
        <w:rPr>
          <w:rFonts w:cstheme="minorHAnsi"/>
        </w:rPr>
      </w:pPr>
      <w:r w:rsidRPr="00D84396">
        <w:rPr>
          <w:rFonts w:cstheme="minorHAnsi"/>
        </w:rPr>
        <w:t>z) bezpieczeństwo informacji w relacjach z dostawcami,</w:t>
      </w:r>
    </w:p>
    <w:p w14:paraId="28B03647" w14:textId="77777777" w:rsidR="000C2032" w:rsidRPr="00D84396" w:rsidRDefault="000C2032" w:rsidP="00FD5CD8">
      <w:pPr>
        <w:spacing w:line="240" w:lineRule="auto"/>
        <w:rPr>
          <w:rFonts w:cstheme="minorHAnsi"/>
        </w:rPr>
      </w:pPr>
      <w:r w:rsidRPr="00D84396">
        <w:rPr>
          <w:rFonts w:cstheme="minorHAnsi"/>
        </w:rPr>
        <w:t>aa) ciągłość działania,</w:t>
      </w:r>
    </w:p>
    <w:p w14:paraId="0B1F114C" w14:textId="77777777" w:rsidR="000C2032" w:rsidRPr="00D84396" w:rsidRDefault="000C2032" w:rsidP="00FD5CD8">
      <w:pPr>
        <w:spacing w:line="240" w:lineRule="auto"/>
        <w:rPr>
          <w:rFonts w:cstheme="minorHAnsi"/>
        </w:rPr>
      </w:pPr>
      <w:proofErr w:type="spellStart"/>
      <w:r w:rsidRPr="00D84396">
        <w:rPr>
          <w:rFonts w:cstheme="minorHAnsi"/>
        </w:rPr>
        <w:t>bb</w:t>
      </w:r>
      <w:proofErr w:type="spellEnd"/>
      <w:r w:rsidRPr="00D84396">
        <w:rPr>
          <w:rFonts w:cstheme="minorHAnsi"/>
        </w:rPr>
        <w:t>) zasady bezpieczeństwa informacji w procesach pozyskiwania, rozwoju i utrzymania</w:t>
      </w:r>
    </w:p>
    <w:p w14:paraId="41E7395F" w14:textId="77777777" w:rsidR="000C2032" w:rsidRPr="00D84396" w:rsidRDefault="000C2032" w:rsidP="00FD5CD8">
      <w:pPr>
        <w:spacing w:line="240" w:lineRule="auto"/>
        <w:rPr>
          <w:rFonts w:cstheme="minorHAnsi"/>
        </w:rPr>
      </w:pPr>
      <w:r w:rsidRPr="00D84396">
        <w:rPr>
          <w:rFonts w:cstheme="minorHAnsi"/>
        </w:rPr>
        <w:t>systemów informacyjnych,</w:t>
      </w:r>
    </w:p>
    <w:p w14:paraId="5E90C428" w14:textId="77777777" w:rsidR="000C2032" w:rsidRPr="00D84396" w:rsidRDefault="000C2032" w:rsidP="00FD5CD8">
      <w:pPr>
        <w:spacing w:line="240" w:lineRule="auto"/>
        <w:rPr>
          <w:rFonts w:cstheme="minorHAnsi"/>
        </w:rPr>
      </w:pPr>
      <w:r w:rsidRPr="00D84396">
        <w:rPr>
          <w:rFonts w:cstheme="minorHAnsi"/>
        </w:rPr>
        <w:t>cc) weryfikacja zgodności z wymaganiami prawnymi,</w:t>
      </w:r>
    </w:p>
    <w:p w14:paraId="72C219C8" w14:textId="77777777" w:rsidR="000C2032" w:rsidRPr="00D84396" w:rsidRDefault="000C2032" w:rsidP="00FD5CD8">
      <w:pPr>
        <w:spacing w:line="240" w:lineRule="auto"/>
        <w:rPr>
          <w:rFonts w:cstheme="minorHAnsi"/>
        </w:rPr>
      </w:pPr>
      <w:proofErr w:type="spellStart"/>
      <w:r w:rsidRPr="00D84396">
        <w:rPr>
          <w:rFonts w:cstheme="minorHAnsi"/>
        </w:rPr>
        <w:t>dd</w:t>
      </w:r>
      <w:proofErr w:type="spellEnd"/>
      <w:r w:rsidRPr="00D84396">
        <w:rPr>
          <w:rFonts w:cstheme="minorHAnsi"/>
        </w:rPr>
        <w:t>) korzystanie z poczty elektronicznej i Internetu,</w:t>
      </w:r>
    </w:p>
    <w:p w14:paraId="1B63F309" w14:textId="77777777" w:rsidR="000C2032" w:rsidRPr="00D84396" w:rsidRDefault="000C2032" w:rsidP="00FD5CD8">
      <w:pPr>
        <w:spacing w:line="240" w:lineRule="auto"/>
        <w:rPr>
          <w:rFonts w:cstheme="minorHAnsi"/>
        </w:rPr>
      </w:pPr>
      <w:proofErr w:type="spellStart"/>
      <w:r w:rsidRPr="00D84396">
        <w:rPr>
          <w:rFonts w:cstheme="minorHAnsi"/>
        </w:rPr>
        <w:t>ee</w:t>
      </w:r>
      <w:proofErr w:type="spellEnd"/>
      <w:r w:rsidRPr="00D84396">
        <w:rPr>
          <w:rFonts w:cstheme="minorHAnsi"/>
        </w:rPr>
        <w:t>) zarządzanie usługami informatycznymi,</w:t>
      </w:r>
    </w:p>
    <w:p w14:paraId="646F70F7" w14:textId="77777777" w:rsidR="000C2032" w:rsidRPr="00D84396" w:rsidRDefault="000C2032" w:rsidP="00FD5CD8">
      <w:pPr>
        <w:spacing w:line="240" w:lineRule="auto"/>
        <w:rPr>
          <w:rFonts w:cstheme="minorHAnsi"/>
        </w:rPr>
      </w:pPr>
      <w:proofErr w:type="spellStart"/>
      <w:r w:rsidRPr="00D84396">
        <w:rPr>
          <w:rFonts w:cstheme="minorHAnsi"/>
        </w:rPr>
        <w:t>ff</w:t>
      </w:r>
      <w:proofErr w:type="spellEnd"/>
      <w:r w:rsidRPr="00D84396">
        <w:rPr>
          <w:rFonts w:cstheme="minorHAnsi"/>
        </w:rPr>
        <w:t>) utrzymanie i doskonalenie SZBI,</w:t>
      </w:r>
    </w:p>
    <w:p w14:paraId="224DA5A0" w14:textId="77777777" w:rsidR="000C2032" w:rsidRPr="00D84396" w:rsidRDefault="000C2032" w:rsidP="00FD5CD8">
      <w:pPr>
        <w:spacing w:line="240" w:lineRule="auto"/>
        <w:rPr>
          <w:rFonts w:cstheme="minorHAnsi"/>
        </w:rPr>
      </w:pPr>
      <w:proofErr w:type="spellStart"/>
      <w:r w:rsidRPr="00D84396">
        <w:rPr>
          <w:rFonts w:cstheme="minorHAnsi"/>
        </w:rPr>
        <w:t>gg</w:t>
      </w:r>
      <w:proofErr w:type="spellEnd"/>
      <w:r w:rsidRPr="00D84396">
        <w:rPr>
          <w:rFonts w:cstheme="minorHAnsi"/>
        </w:rPr>
        <w:t>) przeprowadzanie audytów SZBI.</w:t>
      </w:r>
    </w:p>
    <w:p w14:paraId="17D7A233" w14:textId="77777777" w:rsidR="000C2032" w:rsidRPr="00D84396" w:rsidRDefault="000C2032" w:rsidP="00FD5CD8">
      <w:pPr>
        <w:spacing w:line="240" w:lineRule="auto"/>
        <w:rPr>
          <w:rFonts w:cstheme="minorHAnsi"/>
        </w:rPr>
      </w:pPr>
    </w:p>
    <w:p w14:paraId="5088AE57" w14:textId="40AF3CD1" w:rsidR="000C2032" w:rsidRPr="00D84396" w:rsidRDefault="000C2032" w:rsidP="00FD5CD8">
      <w:pPr>
        <w:spacing w:line="240" w:lineRule="auto"/>
        <w:rPr>
          <w:rFonts w:cstheme="minorHAnsi"/>
        </w:rPr>
      </w:pPr>
      <w:r w:rsidRPr="00D84396">
        <w:rPr>
          <w:rFonts w:cstheme="minorHAnsi"/>
        </w:rPr>
        <w:t>6. Wykonawca wraz z SZBI przedstawi zestawienie, zwane „Zestawieniem, w którym wykaże spełnienie przez SZBI wymagań dotyczących bezpieczeństwa informacji wynikających z aktualnych przepisów powszechnie obowiązującego prawa, a także odpowiednich norm.</w:t>
      </w:r>
    </w:p>
    <w:p w14:paraId="26952223" w14:textId="77777777" w:rsidR="000C2032" w:rsidRPr="00D84396" w:rsidRDefault="000C2032" w:rsidP="00FD5CD8">
      <w:pPr>
        <w:spacing w:line="240" w:lineRule="auto"/>
        <w:rPr>
          <w:rFonts w:cstheme="minorHAnsi"/>
        </w:rPr>
      </w:pPr>
      <w:r w:rsidRPr="00D84396">
        <w:rPr>
          <w:rFonts w:cstheme="minorHAnsi"/>
        </w:rPr>
        <w:t>7. SZBI oraz Zestawienie zostaną przekazane Zamawiającemu w formie elektronicznej (opatrzonej kwalifikowanym podpisem elektronicznym) oraz w formie papierowej.</w:t>
      </w:r>
    </w:p>
    <w:p w14:paraId="424B6D16" w14:textId="77777777" w:rsidR="000C2032" w:rsidRPr="00D84396" w:rsidRDefault="000C2032" w:rsidP="00FD5CD8">
      <w:pPr>
        <w:spacing w:line="240" w:lineRule="auto"/>
        <w:rPr>
          <w:rFonts w:cstheme="minorHAnsi"/>
        </w:rPr>
      </w:pPr>
    </w:p>
    <w:p w14:paraId="62A4ACB2" w14:textId="77777777" w:rsidR="000C2032" w:rsidRPr="00FD5CD8" w:rsidRDefault="000C2032" w:rsidP="00FD5CD8">
      <w:pPr>
        <w:spacing w:line="240" w:lineRule="auto"/>
        <w:rPr>
          <w:rFonts w:cstheme="minorHAnsi"/>
          <w:b/>
          <w:bCs/>
        </w:rPr>
      </w:pPr>
      <w:r w:rsidRPr="00FD5CD8">
        <w:rPr>
          <w:rFonts w:cstheme="minorHAnsi"/>
          <w:b/>
          <w:bCs/>
        </w:rPr>
        <w:t>V. ETAP IV</w:t>
      </w:r>
    </w:p>
    <w:p w14:paraId="62822259" w14:textId="77777777" w:rsidR="000C2032" w:rsidRPr="00D84396" w:rsidRDefault="000C2032" w:rsidP="00FD5CD8">
      <w:pPr>
        <w:spacing w:line="240" w:lineRule="auto"/>
        <w:rPr>
          <w:rFonts w:cstheme="minorHAnsi"/>
        </w:rPr>
      </w:pPr>
      <w:r w:rsidRPr="00D84396">
        <w:rPr>
          <w:rFonts w:cstheme="minorHAnsi"/>
        </w:rPr>
        <w:t>1. W ramach Etapu IV Wykonawca:</w:t>
      </w:r>
    </w:p>
    <w:p w14:paraId="356C8993" w14:textId="77777777" w:rsidR="000C2032" w:rsidRPr="00D84396" w:rsidRDefault="000C2032" w:rsidP="00FD5CD8">
      <w:pPr>
        <w:spacing w:line="240" w:lineRule="auto"/>
        <w:rPr>
          <w:rFonts w:cstheme="minorHAnsi"/>
        </w:rPr>
      </w:pPr>
      <w:r w:rsidRPr="00D84396">
        <w:rPr>
          <w:rFonts w:cstheme="minorHAnsi"/>
        </w:rPr>
        <w:lastRenderedPageBreak/>
        <w:t>1) przeprowadzi szkolenie (trwające min. 4h) dla osób odpowiedzialnych u Zamawiającego za funkcjonowanie SZBI (maksymalnie 4 osób) obejmujące w szczególności:</w:t>
      </w:r>
    </w:p>
    <w:p w14:paraId="6AB0364B" w14:textId="091B59EF" w:rsidR="000C2032" w:rsidRPr="00D84396" w:rsidRDefault="000C2032" w:rsidP="00FD5CD8">
      <w:pPr>
        <w:spacing w:line="240" w:lineRule="auto"/>
        <w:rPr>
          <w:rFonts w:cstheme="minorHAnsi"/>
        </w:rPr>
      </w:pPr>
      <w:r w:rsidRPr="00D84396">
        <w:rPr>
          <w:rFonts w:cstheme="minorHAnsi"/>
        </w:rPr>
        <w:t>a) omówienie podstawowych zasad bezpieczeństwa informacji i wypełniania procedur, wynikających z SZBI,</w:t>
      </w:r>
    </w:p>
    <w:p w14:paraId="051FCCD7" w14:textId="77777777" w:rsidR="000C2032" w:rsidRPr="00D84396" w:rsidRDefault="000C2032" w:rsidP="00FD5CD8">
      <w:pPr>
        <w:spacing w:line="240" w:lineRule="auto"/>
        <w:rPr>
          <w:rFonts w:cstheme="minorHAnsi"/>
        </w:rPr>
      </w:pPr>
      <w:r w:rsidRPr="00D84396">
        <w:rPr>
          <w:rFonts w:cstheme="minorHAnsi"/>
        </w:rPr>
        <w:t>b) zagrożenia związane z przetwarzaniem informacji u Zamawiającego,</w:t>
      </w:r>
    </w:p>
    <w:p w14:paraId="300215AB" w14:textId="77777777" w:rsidR="000C2032" w:rsidRPr="00D84396" w:rsidRDefault="000C2032" w:rsidP="00FD5CD8">
      <w:pPr>
        <w:spacing w:line="240" w:lineRule="auto"/>
        <w:rPr>
          <w:rFonts w:cstheme="minorHAnsi"/>
        </w:rPr>
      </w:pPr>
      <w:r w:rsidRPr="00D84396">
        <w:rPr>
          <w:rFonts w:cstheme="minorHAnsi"/>
        </w:rPr>
        <w:t>c) zapoznanie z nowym SZBI, w szczególności poprzez przedstawienie Zamawiającemu głównych obszarów, poszczególnych ścieżek procedur i zasad reagowania na incydenty, wynikających z SZBI,</w:t>
      </w:r>
    </w:p>
    <w:p w14:paraId="5B06187C" w14:textId="77777777" w:rsidR="000C2032" w:rsidRPr="00D84396" w:rsidRDefault="000C2032" w:rsidP="00FD5CD8">
      <w:pPr>
        <w:spacing w:line="240" w:lineRule="auto"/>
        <w:rPr>
          <w:rFonts w:cstheme="minorHAnsi"/>
        </w:rPr>
      </w:pPr>
      <w:r w:rsidRPr="00D84396">
        <w:rPr>
          <w:rFonts w:cstheme="minorHAnsi"/>
        </w:rPr>
        <w:t>d) odpowiedzialność za naruszenie zasad związanych z SZBI;</w:t>
      </w:r>
    </w:p>
    <w:p w14:paraId="13E6454F" w14:textId="381A150F" w:rsidR="000C2032" w:rsidRPr="00D84396" w:rsidRDefault="000C2032" w:rsidP="00FD5CD8">
      <w:pPr>
        <w:spacing w:line="240" w:lineRule="auto"/>
        <w:rPr>
          <w:rFonts w:cstheme="minorHAnsi"/>
        </w:rPr>
      </w:pPr>
      <w:r w:rsidRPr="00D84396">
        <w:rPr>
          <w:rFonts w:cstheme="minorHAnsi"/>
        </w:rPr>
        <w:t>2) przygotuje materiały szkoleniowe w formie pliku elektronicznego, wskazujące na istotę funkcjonowania SZBI, uwzględniające główne obszary SZBI i wynikające z nich procedury, zaprezentowane w sposób syntetyczny i przejrzysty (np. ilustracje, schematy, tabele), dostosowane do potrzeb Zamawiającego. Materiały te zostaną udostępnione pracownikom Zamawiającego (np. w ramach wewnętrznej sieci Intranet) celem zapoznania ich z problematyką związaną z bezpieczeństwem informacji, a także nową dokumentacją w tym zakresie. Materiały te mają stanowić uniwersalne i praktyczne kompendium wiedzy, omawiające najistotniejsze zagadnienia związane z bezpieczeństwem informacji u Zamawiającego.</w:t>
      </w:r>
    </w:p>
    <w:p w14:paraId="03FDAFA2" w14:textId="77777777" w:rsidR="000C2032" w:rsidRPr="00F940A3" w:rsidRDefault="000C2032" w:rsidP="00FD5CD8">
      <w:pPr>
        <w:spacing w:line="240" w:lineRule="auto"/>
        <w:rPr>
          <w:rFonts w:cstheme="minorHAnsi"/>
        </w:rPr>
      </w:pPr>
      <w:r w:rsidRPr="00D84396">
        <w:rPr>
          <w:rFonts w:cstheme="minorHAnsi"/>
        </w:rPr>
        <w:t xml:space="preserve">2. Szczegółowe programy szkolenia i ich dokładne terminy, a także materiały szkoleniowe zostaną </w:t>
      </w:r>
      <w:r w:rsidRPr="00F940A3">
        <w:rPr>
          <w:rFonts w:cstheme="minorHAnsi"/>
        </w:rPr>
        <w:t>zaproponowane przez Wykonawcę i będą wymagały akceptacji Zamawiającego.</w:t>
      </w:r>
    </w:p>
    <w:p w14:paraId="36479BB7" w14:textId="1DBCEA0E" w:rsidR="000C2032" w:rsidRPr="00F940A3" w:rsidRDefault="000C2032" w:rsidP="00FD5CD8">
      <w:pPr>
        <w:spacing w:line="240" w:lineRule="auto"/>
        <w:rPr>
          <w:rFonts w:cstheme="minorHAnsi"/>
        </w:rPr>
      </w:pPr>
      <w:r w:rsidRPr="00F940A3">
        <w:rPr>
          <w:rFonts w:cstheme="minorHAnsi"/>
        </w:rPr>
        <w:t>3. Szkolenie zostanie przeprowadzone w siedzibie Zamawiającego (szkolenie stacjonarne).</w:t>
      </w:r>
    </w:p>
    <w:p w14:paraId="736BE38A" w14:textId="0D0517C7" w:rsidR="000C2032" w:rsidRPr="00F940A3" w:rsidRDefault="000C2032" w:rsidP="00F940A3">
      <w:pPr>
        <w:spacing w:line="240" w:lineRule="auto"/>
        <w:rPr>
          <w:rFonts w:cstheme="minorHAnsi"/>
        </w:rPr>
      </w:pPr>
    </w:p>
    <w:p w14:paraId="4E16BAA2" w14:textId="15BC8704" w:rsidR="00B86A10" w:rsidRPr="00F940A3" w:rsidRDefault="000C2032" w:rsidP="00F940A3">
      <w:pPr>
        <w:spacing w:line="240" w:lineRule="auto"/>
        <w:rPr>
          <w:rFonts w:cstheme="minorHAnsi"/>
        </w:rPr>
      </w:pPr>
      <w:r w:rsidRPr="00F940A3">
        <w:rPr>
          <w:rFonts w:cstheme="minorHAnsi"/>
        </w:rPr>
        <w:t xml:space="preserve">Dodatkowo zamawiający wymaga by dokumentacja SZBI, była aktualizowana i dostosowywana do zmieniających się przepisów oraz </w:t>
      </w:r>
      <w:r w:rsidR="00B86A10" w:rsidRPr="00F940A3">
        <w:rPr>
          <w:rFonts w:cstheme="minorHAnsi"/>
        </w:rPr>
        <w:t>powiązanych innych dokumentów z SZBI przez</w:t>
      </w:r>
      <w:r w:rsidR="00FD5CD8" w:rsidRPr="00F940A3">
        <w:rPr>
          <w:rFonts w:cstheme="minorHAnsi"/>
        </w:rPr>
        <w:t xml:space="preserve"> min.</w:t>
      </w:r>
      <w:r w:rsidR="00B86A10" w:rsidRPr="00F940A3">
        <w:rPr>
          <w:rFonts w:cstheme="minorHAnsi"/>
        </w:rPr>
        <w:t xml:space="preserve"> 3 lata od podpisania umowy.</w:t>
      </w:r>
    </w:p>
    <w:p w14:paraId="2B947418" w14:textId="03D2D779" w:rsidR="008C421A" w:rsidRPr="00D84396" w:rsidRDefault="008C421A" w:rsidP="00F940A3">
      <w:pPr>
        <w:spacing w:line="240" w:lineRule="auto"/>
        <w:rPr>
          <w:rFonts w:cstheme="minorHAnsi"/>
        </w:rPr>
      </w:pPr>
      <w:r w:rsidRPr="00F940A3">
        <w:rPr>
          <w:rFonts w:cstheme="minorHAnsi"/>
        </w:rPr>
        <w:t>Wymagane też prowadzenie dokumentacji w sposób elektroniczny w częściach podlegających ciągłej zmianie</w:t>
      </w:r>
      <w:r w:rsidR="00FD5CD8" w:rsidRPr="00F940A3">
        <w:rPr>
          <w:rFonts w:cstheme="minorHAnsi"/>
        </w:rPr>
        <w:t xml:space="preserve"> i gdzie jest to możliwe.</w:t>
      </w:r>
    </w:p>
    <w:p w14:paraId="5BADCFAB" w14:textId="77777777" w:rsidR="000C2032" w:rsidRPr="00D84396" w:rsidRDefault="000C2032" w:rsidP="00F940A3">
      <w:pPr>
        <w:pStyle w:val="NormalnyWeb"/>
        <w:spacing w:before="0" w:beforeAutospacing="0" w:after="0" w:afterAutospacing="0"/>
        <w:rPr>
          <w:rFonts w:asciiTheme="minorHAnsi" w:hAnsiTheme="minorHAnsi" w:cstheme="minorHAnsi"/>
          <w:color w:val="000000"/>
          <w:sz w:val="22"/>
          <w:szCs w:val="22"/>
        </w:rPr>
      </w:pPr>
    </w:p>
    <w:p w14:paraId="2C68A75B" w14:textId="77777777" w:rsidR="00C114E8" w:rsidRPr="00D84396" w:rsidRDefault="00C114E8" w:rsidP="00F940A3">
      <w:pPr>
        <w:pStyle w:val="NormalnyWeb"/>
        <w:spacing w:before="0" w:beforeAutospacing="0" w:after="0" w:afterAutospacing="0"/>
        <w:rPr>
          <w:rFonts w:asciiTheme="minorHAnsi" w:hAnsiTheme="minorHAnsi" w:cstheme="minorHAnsi"/>
          <w:color w:val="000000"/>
          <w:sz w:val="22"/>
          <w:szCs w:val="22"/>
        </w:rPr>
      </w:pPr>
    </w:p>
    <w:p w14:paraId="47EDD7C5" w14:textId="77777777" w:rsidR="003E0E5D" w:rsidRPr="00D84396" w:rsidRDefault="003E0E5D" w:rsidP="00F940A3">
      <w:pPr>
        <w:rPr>
          <w:rFonts w:cstheme="minorHAnsi"/>
        </w:rPr>
      </w:pPr>
    </w:p>
    <w:sectPr w:rsidR="003E0E5D" w:rsidRPr="00D8439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2EC04" w14:textId="77777777" w:rsidR="00A34688" w:rsidRDefault="00A34688" w:rsidP="00DC3E8A">
      <w:pPr>
        <w:spacing w:after="0" w:line="240" w:lineRule="auto"/>
      </w:pPr>
      <w:r>
        <w:separator/>
      </w:r>
    </w:p>
  </w:endnote>
  <w:endnote w:type="continuationSeparator" w:id="0">
    <w:p w14:paraId="6458B73D" w14:textId="77777777" w:rsidR="00A34688" w:rsidRDefault="00A34688" w:rsidP="00DC3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1734325"/>
      <w:docPartObj>
        <w:docPartGallery w:val="Page Numbers (Bottom of Page)"/>
        <w:docPartUnique/>
      </w:docPartObj>
    </w:sdtPr>
    <w:sdtEndPr/>
    <w:sdtContent>
      <w:sdt>
        <w:sdtPr>
          <w:id w:val="1728636285"/>
          <w:docPartObj>
            <w:docPartGallery w:val="Page Numbers (Top of Page)"/>
            <w:docPartUnique/>
          </w:docPartObj>
        </w:sdtPr>
        <w:sdtEndPr/>
        <w:sdtContent>
          <w:p w14:paraId="0FDA945F" w14:textId="370B761F" w:rsidR="00CD76BD" w:rsidRDefault="00CD76BD">
            <w:pPr>
              <w:pStyle w:val="Stopka"/>
              <w:jc w:val="center"/>
            </w:pPr>
            <w:r>
              <w:rPr>
                <w:noProof/>
              </w:rPr>
              <w:drawing>
                <wp:inline distT="0" distB="0" distL="0" distR="0" wp14:anchorId="76AC1269" wp14:editId="37404107">
                  <wp:extent cx="6441440" cy="66802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41440" cy="668020"/>
                          </a:xfrm>
                          <a:prstGeom prst="rect">
                            <a:avLst/>
                          </a:prstGeom>
                          <a:noFill/>
                          <a:ln>
                            <a:noFill/>
                          </a:ln>
                        </pic:spPr>
                      </pic:pic>
                    </a:graphicData>
                  </a:graphic>
                </wp:inline>
              </w:drawing>
            </w:r>
          </w:p>
          <w:p w14:paraId="15EA62A4" w14:textId="557DBA4D" w:rsidR="00CD76BD" w:rsidRDefault="00CD76BD" w:rsidP="00FD5CD8">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A93AC" w14:textId="77777777" w:rsidR="00A34688" w:rsidRDefault="00A34688" w:rsidP="00DC3E8A">
      <w:pPr>
        <w:spacing w:after="0" w:line="240" w:lineRule="auto"/>
      </w:pPr>
      <w:r>
        <w:separator/>
      </w:r>
    </w:p>
  </w:footnote>
  <w:footnote w:type="continuationSeparator" w:id="0">
    <w:p w14:paraId="10F32905" w14:textId="77777777" w:rsidR="00A34688" w:rsidRDefault="00A34688" w:rsidP="00DC3E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7F9BB" w14:textId="20428DE7" w:rsidR="00CD76BD" w:rsidRDefault="00CD76BD" w:rsidP="00FD5CD8">
    <w:pPr>
      <w:pStyle w:val="Nagwek"/>
      <w:tabs>
        <w:tab w:val="clear" w:pos="4536"/>
        <w:tab w:val="clear" w:pos="9072"/>
        <w:tab w:val="left" w:pos="7155"/>
      </w:tabs>
      <w:jc w:val="center"/>
    </w:pPr>
    <w:r w:rsidRPr="001C24DD">
      <w:rPr>
        <w:rFonts w:ascii="Times New Roman" w:eastAsia="Times New Roman" w:hAnsi="Times New Roman" w:cs="Times New Roman"/>
        <w:noProof/>
        <w:sz w:val="24"/>
        <w:szCs w:val="24"/>
        <w:lang w:eastAsia="pl-PL"/>
      </w:rPr>
      <w:drawing>
        <wp:anchor distT="0" distB="0" distL="114300" distR="114300" simplePos="0" relativeHeight="251659264" behindDoc="0" locked="0" layoutInCell="1" allowOverlap="1" wp14:anchorId="63E463C2" wp14:editId="4BD3E7BC">
          <wp:simplePos x="0" y="0"/>
          <wp:positionH relativeFrom="margin">
            <wp:posOffset>2405380</wp:posOffset>
          </wp:positionH>
          <wp:positionV relativeFrom="page">
            <wp:posOffset>142875</wp:posOffset>
          </wp:positionV>
          <wp:extent cx="1244600" cy="675005"/>
          <wp:effectExtent l="0" t="0" r="0" b="0"/>
          <wp:wrapSquare wrapText="bothSides"/>
          <wp:docPr id="3"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431993"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44600" cy="675005"/>
                  </a:xfrm>
                  <a:prstGeom prst="rect">
                    <a:avLst/>
                  </a:prstGeom>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0288" behindDoc="0" locked="0" layoutInCell="1" allowOverlap="1" wp14:anchorId="1B6E0478" wp14:editId="66AE3C05">
          <wp:simplePos x="0" y="0"/>
          <wp:positionH relativeFrom="margin">
            <wp:posOffset>4167505</wp:posOffset>
          </wp:positionH>
          <wp:positionV relativeFrom="page">
            <wp:posOffset>571500</wp:posOffset>
          </wp:positionV>
          <wp:extent cx="1676400" cy="47625"/>
          <wp:effectExtent l="0" t="0" r="0" b="9525"/>
          <wp:wrapSquare wrapText="bothSides"/>
          <wp:docPr id="1275124763"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676400" cy="47625"/>
                  </a:xfrm>
                  <a:prstGeom prst="rect">
                    <a:avLst/>
                  </a:prstGeom>
                </pic:spPr>
              </pic:pic>
            </a:graphicData>
          </a:graphic>
          <wp14:sizeRelH relativeFrom="margin">
            <wp14:pctWidth>0</wp14:pctWidth>
          </wp14:sizeRelH>
          <wp14:sizeRelV relativeFrom="margin">
            <wp14:pctHeight>0</wp14:pctHeight>
          </wp14:sizeRelV>
        </wp:anchor>
      </w:drawing>
    </w:r>
    <w:r>
      <w:rPr>
        <w:noProof/>
        <w:lang w:eastAsia="pl-PL"/>
      </w:rPr>
      <w:drawing>
        <wp:inline distT="0" distB="0" distL="0" distR="0" wp14:anchorId="45417025" wp14:editId="7A781D98">
          <wp:extent cx="1676400" cy="48895"/>
          <wp:effectExtent l="0" t="0" r="0" b="825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76400" cy="48895"/>
                  </a:xfrm>
                  <a:prstGeom prst="rect">
                    <a:avLst/>
                  </a:prstGeom>
                  <a:noFill/>
                </pic:spPr>
              </pic:pic>
            </a:graphicData>
          </a:graphic>
        </wp:inline>
      </w:drawing>
    </w:r>
  </w:p>
  <w:p w14:paraId="60D2DBD7" w14:textId="63978C75" w:rsidR="00CD76BD" w:rsidRDefault="00CD76BD">
    <w:pPr>
      <w:pStyle w:val="Nagwek"/>
    </w:pPr>
  </w:p>
  <w:p w14:paraId="47F45233" w14:textId="77777777" w:rsidR="00CD76BD" w:rsidRDefault="00CD76B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C0903"/>
    <w:multiLevelType w:val="hybridMultilevel"/>
    <w:tmpl w:val="D8FA8FB8"/>
    <w:lvl w:ilvl="0" w:tplc="10781CFC">
      <w:numFmt w:val="bullet"/>
      <w:lvlText w:val=""/>
      <w:lvlJc w:val="left"/>
      <w:pPr>
        <w:ind w:left="513" w:hanging="360"/>
      </w:pPr>
      <w:rPr>
        <w:rFonts w:ascii="Symbol" w:eastAsia="Symbol" w:hAnsi="Symbol" w:cs="Symbol" w:hint="default"/>
        <w:b w:val="0"/>
        <w:bCs w:val="0"/>
        <w:i w:val="0"/>
        <w:iCs w:val="0"/>
        <w:spacing w:val="0"/>
        <w:w w:val="100"/>
        <w:sz w:val="22"/>
        <w:szCs w:val="22"/>
        <w:lang w:val="pl-PL" w:eastAsia="en-US" w:bidi="ar-SA"/>
      </w:rPr>
    </w:lvl>
    <w:lvl w:ilvl="1" w:tplc="6EF417D0">
      <w:numFmt w:val="bullet"/>
      <w:lvlText w:val="•"/>
      <w:lvlJc w:val="left"/>
      <w:pPr>
        <w:ind w:left="1304" w:hanging="360"/>
      </w:pPr>
      <w:rPr>
        <w:rFonts w:hint="default"/>
        <w:lang w:val="pl-PL" w:eastAsia="en-US" w:bidi="ar-SA"/>
      </w:rPr>
    </w:lvl>
    <w:lvl w:ilvl="2" w:tplc="FA0AE23C">
      <w:numFmt w:val="bullet"/>
      <w:lvlText w:val="•"/>
      <w:lvlJc w:val="left"/>
      <w:pPr>
        <w:ind w:left="2088" w:hanging="360"/>
      </w:pPr>
      <w:rPr>
        <w:rFonts w:hint="default"/>
        <w:lang w:val="pl-PL" w:eastAsia="en-US" w:bidi="ar-SA"/>
      </w:rPr>
    </w:lvl>
    <w:lvl w:ilvl="3" w:tplc="A6B62EC6">
      <w:numFmt w:val="bullet"/>
      <w:lvlText w:val="•"/>
      <w:lvlJc w:val="left"/>
      <w:pPr>
        <w:ind w:left="2872" w:hanging="360"/>
      </w:pPr>
      <w:rPr>
        <w:rFonts w:hint="default"/>
        <w:lang w:val="pl-PL" w:eastAsia="en-US" w:bidi="ar-SA"/>
      </w:rPr>
    </w:lvl>
    <w:lvl w:ilvl="4" w:tplc="D084DF18">
      <w:numFmt w:val="bullet"/>
      <w:lvlText w:val="•"/>
      <w:lvlJc w:val="left"/>
      <w:pPr>
        <w:ind w:left="3656" w:hanging="360"/>
      </w:pPr>
      <w:rPr>
        <w:rFonts w:hint="default"/>
        <w:lang w:val="pl-PL" w:eastAsia="en-US" w:bidi="ar-SA"/>
      </w:rPr>
    </w:lvl>
    <w:lvl w:ilvl="5" w:tplc="427C17EC">
      <w:numFmt w:val="bullet"/>
      <w:lvlText w:val="•"/>
      <w:lvlJc w:val="left"/>
      <w:pPr>
        <w:ind w:left="4440" w:hanging="360"/>
      </w:pPr>
      <w:rPr>
        <w:rFonts w:hint="default"/>
        <w:lang w:val="pl-PL" w:eastAsia="en-US" w:bidi="ar-SA"/>
      </w:rPr>
    </w:lvl>
    <w:lvl w:ilvl="6" w:tplc="18D4C620">
      <w:numFmt w:val="bullet"/>
      <w:lvlText w:val="•"/>
      <w:lvlJc w:val="left"/>
      <w:pPr>
        <w:ind w:left="5224" w:hanging="360"/>
      </w:pPr>
      <w:rPr>
        <w:rFonts w:hint="default"/>
        <w:lang w:val="pl-PL" w:eastAsia="en-US" w:bidi="ar-SA"/>
      </w:rPr>
    </w:lvl>
    <w:lvl w:ilvl="7" w:tplc="42FE71B6">
      <w:numFmt w:val="bullet"/>
      <w:lvlText w:val="•"/>
      <w:lvlJc w:val="left"/>
      <w:pPr>
        <w:ind w:left="6008" w:hanging="360"/>
      </w:pPr>
      <w:rPr>
        <w:rFonts w:hint="default"/>
        <w:lang w:val="pl-PL" w:eastAsia="en-US" w:bidi="ar-SA"/>
      </w:rPr>
    </w:lvl>
    <w:lvl w:ilvl="8" w:tplc="C07041FC">
      <w:numFmt w:val="bullet"/>
      <w:lvlText w:val="•"/>
      <w:lvlJc w:val="left"/>
      <w:pPr>
        <w:ind w:left="6792" w:hanging="360"/>
      </w:pPr>
      <w:rPr>
        <w:rFonts w:hint="default"/>
        <w:lang w:val="pl-PL" w:eastAsia="en-US" w:bidi="ar-SA"/>
      </w:rPr>
    </w:lvl>
  </w:abstractNum>
  <w:abstractNum w:abstractNumId="1" w15:restartNumberingAfterBreak="0">
    <w:nsid w:val="168F1470"/>
    <w:multiLevelType w:val="hybridMultilevel"/>
    <w:tmpl w:val="DBFE55DE"/>
    <w:lvl w:ilvl="0" w:tplc="28CA5726">
      <w:start w:val="1"/>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2" w15:restartNumberingAfterBreak="0">
    <w:nsid w:val="19E800C2"/>
    <w:multiLevelType w:val="hybridMultilevel"/>
    <w:tmpl w:val="6F4E6AA0"/>
    <w:lvl w:ilvl="0" w:tplc="E9F4C4EA">
      <w:numFmt w:val="bullet"/>
      <w:lvlText w:val=""/>
      <w:lvlJc w:val="left"/>
      <w:pPr>
        <w:ind w:left="513" w:hanging="360"/>
      </w:pPr>
      <w:rPr>
        <w:rFonts w:ascii="Symbol" w:eastAsia="Symbol" w:hAnsi="Symbol" w:cs="Symbol" w:hint="default"/>
        <w:b w:val="0"/>
        <w:bCs w:val="0"/>
        <w:i w:val="0"/>
        <w:iCs w:val="0"/>
        <w:spacing w:val="0"/>
        <w:w w:val="100"/>
        <w:sz w:val="22"/>
        <w:szCs w:val="22"/>
        <w:lang w:val="pl-PL" w:eastAsia="en-US" w:bidi="ar-SA"/>
      </w:rPr>
    </w:lvl>
    <w:lvl w:ilvl="1" w:tplc="FE12C0E4">
      <w:numFmt w:val="bullet"/>
      <w:lvlText w:val="•"/>
      <w:lvlJc w:val="left"/>
      <w:pPr>
        <w:ind w:left="1304" w:hanging="360"/>
      </w:pPr>
      <w:rPr>
        <w:rFonts w:hint="default"/>
        <w:lang w:val="pl-PL" w:eastAsia="en-US" w:bidi="ar-SA"/>
      </w:rPr>
    </w:lvl>
    <w:lvl w:ilvl="2" w:tplc="A45E2532">
      <w:numFmt w:val="bullet"/>
      <w:lvlText w:val="•"/>
      <w:lvlJc w:val="left"/>
      <w:pPr>
        <w:ind w:left="2088" w:hanging="360"/>
      </w:pPr>
      <w:rPr>
        <w:rFonts w:hint="default"/>
        <w:lang w:val="pl-PL" w:eastAsia="en-US" w:bidi="ar-SA"/>
      </w:rPr>
    </w:lvl>
    <w:lvl w:ilvl="3" w:tplc="6B96C8EA">
      <w:numFmt w:val="bullet"/>
      <w:lvlText w:val="•"/>
      <w:lvlJc w:val="left"/>
      <w:pPr>
        <w:ind w:left="2872" w:hanging="360"/>
      </w:pPr>
      <w:rPr>
        <w:rFonts w:hint="default"/>
        <w:lang w:val="pl-PL" w:eastAsia="en-US" w:bidi="ar-SA"/>
      </w:rPr>
    </w:lvl>
    <w:lvl w:ilvl="4" w:tplc="59B4CE50">
      <w:numFmt w:val="bullet"/>
      <w:lvlText w:val="•"/>
      <w:lvlJc w:val="left"/>
      <w:pPr>
        <w:ind w:left="3656" w:hanging="360"/>
      </w:pPr>
      <w:rPr>
        <w:rFonts w:hint="default"/>
        <w:lang w:val="pl-PL" w:eastAsia="en-US" w:bidi="ar-SA"/>
      </w:rPr>
    </w:lvl>
    <w:lvl w:ilvl="5" w:tplc="53BCE020">
      <w:numFmt w:val="bullet"/>
      <w:lvlText w:val="•"/>
      <w:lvlJc w:val="left"/>
      <w:pPr>
        <w:ind w:left="4440" w:hanging="360"/>
      </w:pPr>
      <w:rPr>
        <w:rFonts w:hint="default"/>
        <w:lang w:val="pl-PL" w:eastAsia="en-US" w:bidi="ar-SA"/>
      </w:rPr>
    </w:lvl>
    <w:lvl w:ilvl="6" w:tplc="C46CE58E">
      <w:numFmt w:val="bullet"/>
      <w:lvlText w:val="•"/>
      <w:lvlJc w:val="left"/>
      <w:pPr>
        <w:ind w:left="5224" w:hanging="360"/>
      </w:pPr>
      <w:rPr>
        <w:rFonts w:hint="default"/>
        <w:lang w:val="pl-PL" w:eastAsia="en-US" w:bidi="ar-SA"/>
      </w:rPr>
    </w:lvl>
    <w:lvl w:ilvl="7" w:tplc="1A1051F6">
      <w:numFmt w:val="bullet"/>
      <w:lvlText w:val="•"/>
      <w:lvlJc w:val="left"/>
      <w:pPr>
        <w:ind w:left="6008" w:hanging="360"/>
      </w:pPr>
      <w:rPr>
        <w:rFonts w:hint="default"/>
        <w:lang w:val="pl-PL" w:eastAsia="en-US" w:bidi="ar-SA"/>
      </w:rPr>
    </w:lvl>
    <w:lvl w:ilvl="8" w:tplc="D700B0C4">
      <w:numFmt w:val="bullet"/>
      <w:lvlText w:val="•"/>
      <w:lvlJc w:val="left"/>
      <w:pPr>
        <w:ind w:left="6792" w:hanging="360"/>
      </w:pPr>
      <w:rPr>
        <w:rFonts w:hint="default"/>
        <w:lang w:val="pl-PL" w:eastAsia="en-US" w:bidi="ar-SA"/>
      </w:rPr>
    </w:lvl>
  </w:abstractNum>
  <w:abstractNum w:abstractNumId="3" w15:restartNumberingAfterBreak="0">
    <w:nsid w:val="1CBC0CD6"/>
    <w:multiLevelType w:val="hybridMultilevel"/>
    <w:tmpl w:val="2CB8EBEA"/>
    <w:lvl w:ilvl="0" w:tplc="FAD45888">
      <w:numFmt w:val="bullet"/>
      <w:lvlText w:val=""/>
      <w:lvlJc w:val="left"/>
      <w:pPr>
        <w:ind w:left="513" w:hanging="360"/>
      </w:pPr>
      <w:rPr>
        <w:rFonts w:ascii="Symbol" w:eastAsia="Symbol" w:hAnsi="Symbol" w:cs="Symbol" w:hint="default"/>
        <w:b w:val="0"/>
        <w:bCs w:val="0"/>
        <w:i w:val="0"/>
        <w:iCs w:val="0"/>
        <w:spacing w:val="0"/>
        <w:w w:val="100"/>
        <w:sz w:val="22"/>
        <w:szCs w:val="22"/>
        <w:lang w:val="pl-PL" w:eastAsia="en-US" w:bidi="ar-SA"/>
      </w:rPr>
    </w:lvl>
    <w:lvl w:ilvl="1" w:tplc="F1FCD43C">
      <w:numFmt w:val="bullet"/>
      <w:lvlText w:val="•"/>
      <w:lvlJc w:val="left"/>
      <w:pPr>
        <w:ind w:left="1304" w:hanging="360"/>
      </w:pPr>
      <w:rPr>
        <w:rFonts w:hint="default"/>
        <w:lang w:val="pl-PL" w:eastAsia="en-US" w:bidi="ar-SA"/>
      </w:rPr>
    </w:lvl>
    <w:lvl w:ilvl="2" w:tplc="93B03B7E">
      <w:numFmt w:val="bullet"/>
      <w:lvlText w:val="•"/>
      <w:lvlJc w:val="left"/>
      <w:pPr>
        <w:ind w:left="2088" w:hanging="360"/>
      </w:pPr>
      <w:rPr>
        <w:rFonts w:hint="default"/>
        <w:lang w:val="pl-PL" w:eastAsia="en-US" w:bidi="ar-SA"/>
      </w:rPr>
    </w:lvl>
    <w:lvl w:ilvl="3" w:tplc="AC629E1C">
      <w:numFmt w:val="bullet"/>
      <w:lvlText w:val="•"/>
      <w:lvlJc w:val="left"/>
      <w:pPr>
        <w:ind w:left="2872" w:hanging="360"/>
      </w:pPr>
      <w:rPr>
        <w:rFonts w:hint="default"/>
        <w:lang w:val="pl-PL" w:eastAsia="en-US" w:bidi="ar-SA"/>
      </w:rPr>
    </w:lvl>
    <w:lvl w:ilvl="4" w:tplc="416082E6">
      <w:numFmt w:val="bullet"/>
      <w:lvlText w:val="•"/>
      <w:lvlJc w:val="left"/>
      <w:pPr>
        <w:ind w:left="3656" w:hanging="360"/>
      </w:pPr>
      <w:rPr>
        <w:rFonts w:hint="default"/>
        <w:lang w:val="pl-PL" w:eastAsia="en-US" w:bidi="ar-SA"/>
      </w:rPr>
    </w:lvl>
    <w:lvl w:ilvl="5" w:tplc="4AE21180">
      <w:numFmt w:val="bullet"/>
      <w:lvlText w:val="•"/>
      <w:lvlJc w:val="left"/>
      <w:pPr>
        <w:ind w:left="4440" w:hanging="360"/>
      </w:pPr>
      <w:rPr>
        <w:rFonts w:hint="default"/>
        <w:lang w:val="pl-PL" w:eastAsia="en-US" w:bidi="ar-SA"/>
      </w:rPr>
    </w:lvl>
    <w:lvl w:ilvl="6" w:tplc="AEEC25F0">
      <w:numFmt w:val="bullet"/>
      <w:lvlText w:val="•"/>
      <w:lvlJc w:val="left"/>
      <w:pPr>
        <w:ind w:left="5224" w:hanging="360"/>
      </w:pPr>
      <w:rPr>
        <w:rFonts w:hint="default"/>
        <w:lang w:val="pl-PL" w:eastAsia="en-US" w:bidi="ar-SA"/>
      </w:rPr>
    </w:lvl>
    <w:lvl w:ilvl="7" w:tplc="E1D64E74">
      <w:numFmt w:val="bullet"/>
      <w:lvlText w:val="•"/>
      <w:lvlJc w:val="left"/>
      <w:pPr>
        <w:ind w:left="6008" w:hanging="360"/>
      </w:pPr>
      <w:rPr>
        <w:rFonts w:hint="default"/>
        <w:lang w:val="pl-PL" w:eastAsia="en-US" w:bidi="ar-SA"/>
      </w:rPr>
    </w:lvl>
    <w:lvl w:ilvl="8" w:tplc="27E4A7C8">
      <w:numFmt w:val="bullet"/>
      <w:lvlText w:val="•"/>
      <w:lvlJc w:val="left"/>
      <w:pPr>
        <w:ind w:left="6792" w:hanging="360"/>
      </w:pPr>
      <w:rPr>
        <w:rFonts w:hint="default"/>
        <w:lang w:val="pl-PL" w:eastAsia="en-US" w:bidi="ar-SA"/>
      </w:rPr>
    </w:lvl>
  </w:abstractNum>
  <w:abstractNum w:abstractNumId="4" w15:restartNumberingAfterBreak="0">
    <w:nsid w:val="214E76A3"/>
    <w:multiLevelType w:val="hybridMultilevel"/>
    <w:tmpl w:val="28801D44"/>
    <w:lvl w:ilvl="0" w:tplc="444EE628">
      <w:numFmt w:val="bullet"/>
      <w:lvlText w:val=""/>
      <w:lvlJc w:val="left"/>
      <w:pPr>
        <w:ind w:left="513" w:hanging="360"/>
      </w:pPr>
      <w:rPr>
        <w:rFonts w:ascii="Symbol" w:eastAsia="Symbol" w:hAnsi="Symbol" w:cs="Symbol" w:hint="default"/>
        <w:b w:val="0"/>
        <w:bCs w:val="0"/>
        <w:i w:val="0"/>
        <w:iCs w:val="0"/>
        <w:spacing w:val="0"/>
        <w:w w:val="100"/>
        <w:sz w:val="22"/>
        <w:szCs w:val="22"/>
        <w:lang w:val="pl-PL" w:eastAsia="en-US" w:bidi="ar-SA"/>
      </w:rPr>
    </w:lvl>
    <w:lvl w:ilvl="1" w:tplc="42AE7414">
      <w:numFmt w:val="bullet"/>
      <w:lvlText w:val="•"/>
      <w:lvlJc w:val="left"/>
      <w:pPr>
        <w:ind w:left="1304" w:hanging="360"/>
      </w:pPr>
      <w:rPr>
        <w:rFonts w:hint="default"/>
        <w:lang w:val="pl-PL" w:eastAsia="en-US" w:bidi="ar-SA"/>
      </w:rPr>
    </w:lvl>
    <w:lvl w:ilvl="2" w:tplc="BF34E346">
      <w:numFmt w:val="bullet"/>
      <w:lvlText w:val="•"/>
      <w:lvlJc w:val="left"/>
      <w:pPr>
        <w:ind w:left="2088" w:hanging="360"/>
      </w:pPr>
      <w:rPr>
        <w:rFonts w:hint="default"/>
        <w:lang w:val="pl-PL" w:eastAsia="en-US" w:bidi="ar-SA"/>
      </w:rPr>
    </w:lvl>
    <w:lvl w:ilvl="3" w:tplc="793676AA">
      <w:numFmt w:val="bullet"/>
      <w:lvlText w:val="•"/>
      <w:lvlJc w:val="left"/>
      <w:pPr>
        <w:ind w:left="2872" w:hanging="360"/>
      </w:pPr>
      <w:rPr>
        <w:rFonts w:hint="default"/>
        <w:lang w:val="pl-PL" w:eastAsia="en-US" w:bidi="ar-SA"/>
      </w:rPr>
    </w:lvl>
    <w:lvl w:ilvl="4" w:tplc="F326B0A8">
      <w:numFmt w:val="bullet"/>
      <w:lvlText w:val="•"/>
      <w:lvlJc w:val="left"/>
      <w:pPr>
        <w:ind w:left="3656" w:hanging="360"/>
      </w:pPr>
      <w:rPr>
        <w:rFonts w:hint="default"/>
        <w:lang w:val="pl-PL" w:eastAsia="en-US" w:bidi="ar-SA"/>
      </w:rPr>
    </w:lvl>
    <w:lvl w:ilvl="5" w:tplc="B6126AEC">
      <w:numFmt w:val="bullet"/>
      <w:lvlText w:val="•"/>
      <w:lvlJc w:val="left"/>
      <w:pPr>
        <w:ind w:left="4440" w:hanging="360"/>
      </w:pPr>
      <w:rPr>
        <w:rFonts w:hint="default"/>
        <w:lang w:val="pl-PL" w:eastAsia="en-US" w:bidi="ar-SA"/>
      </w:rPr>
    </w:lvl>
    <w:lvl w:ilvl="6" w:tplc="6A64113E">
      <w:numFmt w:val="bullet"/>
      <w:lvlText w:val="•"/>
      <w:lvlJc w:val="left"/>
      <w:pPr>
        <w:ind w:left="5224" w:hanging="360"/>
      </w:pPr>
      <w:rPr>
        <w:rFonts w:hint="default"/>
        <w:lang w:val="pl-PL" w:eastAsia="en-US" w:bidi="ar-SA"/>
      </w:rPr>
    </w:lvl>
    <w:lvl w:ilvl="7" w:tplc="D9F0489C">
      <w:numFmt w:val="bullet"/>
      <w:lvlText w:val="•"/>
      <w:lvlJc w:val="left"/>
      <w:pPr>
        <w:ind w:left="6008" w:hanging="360"/>
      </w:pPr>
      <w:rPr>
        <w:rFonts w:hint="default"/>
        <w:lang w:val="pl-PL" w:eastAsia="en-US" w:bidi="ar-SA"/>
      </w:rPr>
    </w:lvl>
    <w:lvl w:ilvl="8" w:tplc="E02ECB8C">
      <w:numFmt w:val="bullet"/>
      <w:lvlText w:val="•"/>
      <w:lvlJc w:val="left"/>
      <w:pPr>
        <w:ind w:left="6792" w:hanging="360"/>
      </w:pPr>
      <w:rPr>
        <w:rFonts w:hint="default"/>
        <w:lang w:val="pl-PL" w:eastAsia="en-US" w:bidi="ar-SA"/>
      </w:rPr>
    </w:lvl>
  </w:abstractNum>
  <w:abstractNum w:abstractNumId="5" w15:restartNumberingAfterBreak="0">
    <w:nsid w:val="27D377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3D04B7"/>
    <w:multiLevelType w:val="hybridMultilevel"/>
    <w:tmpl w:val="3CF0348E"/>
    <w:lvl w:ilvl="0" w:tplc="73249778">
      <w:numFmt w:val="bullet"/>
      <w:lvlText w:val="*"/>
      <w:lvlJc w:val="left"/>
      <w:pPr>
        <w:ind w:left="107" w:hanging="158"/>
      </w:pPr>
      <w:rPr>
        <w:rFonts w:ascii="Calibri" w:eastAsia="Calibri" w:hAnsi="Calibri" w:cs="Calibri" w:hint="default"/>
        <w:b w:val="0"/>
        <w:bCs w:val="0"/>
        <w:i w:val="0"/>
        <w:iCs w:val="0"/>
        <w:spacing w:val="0"/>
        <w:w w:val="100"/>
        <w:sz w:val="22"/>
        <w:szCs w:val="22"/>
        <w:lang w:val="pl-PL" w:eastAsia="en-US" w:bidi="ar-SA"/>
      </w:rPr>
    </w:lvl>
    <w:lvl w:ilvl="1" w:tplc="82E02CD8">
      <w:numFmt w:val="bullet"/>
      <w:lvlText w:val="•"/>
      <w:lvlJc w:val="left"/>
      <w:pPr>
        <w:ind w:left="926" w:hanging="158"/>
      </w:pPr>
      <w:rPr>
        <w:rFonts w:hint="default"/>
        <w:lang w:val="pl-PL" w:eastAsia="en-US" w:bidi="ar-SA"/>
      </w:rPr>
    </w:lvl>
    <w:lvl w:ilvl="2" w:tplc="A4365850">
      <w:numFmt w:val="bullet"/>
      <w:lvlText w:val="•"/>
      <w:lvlJc w:val="left"/>
      <w:pPr>
        <w:ind w:left="1752" w:hanging="158"/>
      </w:pPr>
      <w:rPr>
        <w:rFonts w:hint="default"/>
        <w:lang w:val="pl-PL" w:eastAsia="en-US" w:bidi="ar-SA"/>
      </w:rPr>
    </w:lvl>
    <w:lvl w:ilvl="3" w:tplc="8E56F43A">
      <w:numFmt w:val="bullet"/>
      <w:lvlText w:val="•"/>
      <w:lvlJc w:val="left"/>
      <w:pPr>
        <w:ind w:left="2578" w:hanging="158"/>
      </w:pPr>
      <w:rPr>
        <w:rFonts w:hint="default"/>
        <w:lang w:val="pl-PL" w:eastAsia="en-US" w:bidi="ar-SA"/>
      </w:rPr>
    </w:lvl>
    <w:lvl w:ilvl="4" w:tplc="007284F8">
      <w:numFmt w:val="bullet"/>
      <w:lvlText w:val="•"/>
      <w:lvlJc w:val="left"/>
      <w:pPr>
        <w:ind w:left="3404" w:hanging="158"/>
      </w:pPr>
      <w:rPr>
        <w:rFonts w:hint="default"/>
        <w:lang w:val="pl-PL" w:eastAsia="en-US" w:bidi="ar-SA"/>
      </w:rPr>
    </w:lvl>
    <w:lvl w:ilvl="5" w:tplc="BFF8470E">
      <w:numFmt w:val="bullet"/>
      <w:lvlText w:val="•"/>
      <w:lvlJc w:val="left"/>
      <w:pPr>
        <w:ind w:left="4230" w:hanging="158"/>
      </w:pPr>
      <w:rPr>
        <w:rFonts w:hint="default"/>
        <w:lang w:val="pl-PL" w:eastAsia="en-US" w:bidi="ar-SA"/>
      </w:rPr>
    </w:lvl>
    <w:lvl w:ilvl="6" w:tplc="519A1844">
      <w:numFmt w:val="bullet"/>
      <w:lvlText w:val="•"/>
      <w:lvlJc w:val="left"/>
      <w:pPr>
        <w:ind w:left="5056" w:hanging="158"/>
      </w:pPr>
      <w:rPr>
        <w:rFonts w:hint="default"/>
        <w:lang w:val="pl-PL" w:eastAsia="en-US" w:bidi="ar-SA"/>
      </w:rPr>
    </w:lvl>
    <w:lvl w:ilvl="7" w:tplc="5D68DB5E">
      <w:numFmt w:val="bullet"/>
      <w:lvlText w:val="•"/>
      <w:lvlJc w:val="left"/>
      <w:pPr>
        <w:ind w:left="5882" w:hanging="158"/>
      </w:pPr>
      <w:rPr>
        <w:rFonts w:hint="default"/>
        <w:lang w:val="pl-PL" w:eastAsia="en-US" w:bidi="ar-SA"/>
      </w:rPr>
    </w:lvl>
    <w:lvl w:ilvl="8" w:tplc="3B488430">
      <w:numFmt w:val="bullet"/>
      <w:lvlText w:val="•"/>
      <w:lvlJc w:val="left"/>
      <w:pPr>
        <w:ind w:left="6708" w:hanging="158"/>
      </w:pPr>
      <w:rPr>
        <w:rFonts w:hint="default"/>
        <w:lang w:val="pl-PL" w:eastAsia="en-US" w:bidi="ar-SA"/>
      </w:rPr>
    </w:lvl>
  </w:abstractNum>
  <w:abstractNum w:abstractNumId="7" w15:restartNumberingAfterBreak="0">
    <w:nsid w:val="36B926B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A2C72B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C45581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1E66332"/>
    <w:multiLevelType w:val="hybridMultilevel"/>
    <w:tmpl w:val="9E443172"/>
    <w:lvl w:ilvl="0" w:tplc="6E3A2338">
      <w:numFmt w:val="bullet"/>
      <w:lvlText w:val=""/>
      <w:lvlJc w:val="left"/>
      <w:pPr>
        <w:ind w:left="827" w:hanging="360"/>
      </w:pPr>
      <w:rPr>
        <w:rFonts w:ascii="Symbol" w:eastAsia="Symbol" w:hAnsi="Symbol" w:cs="Symbol" w:hint="default"/>
        <w:b w:val="0"/>
        <w:bCs w:val="0"/>
        <w:i w:val="0"/>
        <w:iCs w:val="0"/>
        <w:spacing w:val="0"/>
        <w:w w:val="100"/>
        <w:sz w:val="22"/>
        <w:szCs w:val="22"/>
        <w:lang w:val="pl-PL" w:eastAsia="en-US" w:bidi="ar-SA"/>
      </w:rPr>
    </w:lvl>
    <w:lvl w:ilvl="1" w:tplc="65F61AF2">
      <w:numFmt w:val="bullet"/>
      <w:lvlText w:val="•"/>
      <w:lvlJc w:val="left"/>
      <w:pPr>
        <w:ind w:left="1574" w:hanging="360"/>
      </w:pPr>
      <w:rPr>
        <w:rFonts w:hint="default"/>
        <w:lang w:val="pl-PL" w:eastAsia="en-US" w:bidi="ar-SA"/>
      </w:rPr>
    </w:lvl>
    <w:lvl w:ilvl="2" w:tplc="3EC69E6A">
      <w:numFmt w:val="bullet"/>
      <w:lvlText w:val="•"/>
      <w:lvlJc w:val="left"/>
      <w:pPr>
        <w:ind w:left="2328" w:hanging="360"/>
      </w:pPr>
      <w:rPr>
        <w:rFonts w:hint="default"/>
        <w:lang w:val="pl-PL" w:eastAsia="en-US" w:bidi="ar-SA"/>
      </w:rPr>
    </w:lvl>
    <w:lvl w:ilvl="3" w:tplc="F5369E9C">
      <w:numFmt w:val="bullet"/>
      <w:lvlText w:val="•"/>
      <w:lvlJc w:val="left"/>
      <w:pPr>
        <w:ind w:left="3082" w:hanging="360"/>
      </w:pPr>
      <w:rPr>
        <w:rFonts w:hint="default"/>
        <w:lang w:val="pl-PL" w:eastAsia="en-US" w:bidi="ar-SA"/>
      </w:rPr>
    </w:lvl>
    <w:lvl w:ilvl="4" w:tplc="3E6C19FE">
      <w:numFmt w:val="bullet"/>
      <w:lvlText w:val="•"/>
      <w:lvlJc w:val="left"/>
      <w:pPr>
        <w:ind w:left="3836" w:hanging="360"/>
      </w:pPr>
      <w:rPr>
        <w:rFonts w:hint="default"/>
        <w:lang w:val="pl-PL" w:eastAsia="en-US" w:bidi="ar-SA"/>
      </w:rPr>
    </w:lvl>
    <w:lvl w:ilvl="5" w:tplc="A9FA5142">
      <w:numFmt w:val="bullet"/>
      <w:lvlText w:val="•"/>
      <w:lvlJc w:val="left"/>
      <w:pPr>
        <w:ind w:left="4590" w:hanging="360"/>
      </w:pPr>
      <w:rPr>
        <w:rFonts w:hint="default"/>
        <w:lang w:val="pl-PL" w:eastAsia="en-US" w:bidi="ar-SA"/>
      </w:rPr>
    </w:lvl>
    <w:lvl w:ilvl="6" w:tplc="BCB61F78">
      <w:numFmt w:val="bullet"/>
      <w:lvlText w:val="•"/>
      <w:lvlJc w:val="left"/>
      <w:pPr>
        <w:ind w:left="5344" w:hanging="360"/>
      </w:pPr>
      <w:rPr>
        <w:rFonts w:hint="default"/>
        <w:lang w:val="pl-PL" w:eastAsia="en-US" w:bidi="ar-SA"/>
      </w:rPr>
    </w:lvl>
    <w:lvl w:ilvl="7" w:tplc="83700822">
      <w:numFmt w:val="bullet"/>
      <w:lvlText w:val="•"/>
      <w:lvlJc w:val="left"/>
      <w:pPr>
        <w:ind w:left="6098" w:hanging="360"/>
      </w:pPr>
      <w:rPr>
        <w:rFonts w:hint="default"/>
        <w:lang w:val="pl-PL" w:eastAsia="en-US" w:bidi="ar-SA"/>
      </w:rPr>
    </w:lvl>
    <w:lvl w:ilvl="8" w:tplc="50568852">
      <w:numFmt w:val="bullet"/>
      <w:lvlText w:val="•"/>
      <w:lvlJc w:val="left"/>
      <w:pPr>
        <w:ind w:left="6852" w:hanging="360"/>
      </w:pPr>
      <w:rPr>
        <w:rFonts w:hint="default"/>
        <w:lang w:val="pl-PL" w:eastAsia="en-US" w:bidi="ar-SA"/>
      </w:rPr>
    </w:lvl>
  </w:abstractNum>
  <w:abstractNum w:abstractNumId="11" w15:restartNumberingAfterBreak="0">
    <w:nsid w:val="441D5450"/>
    <w:multiLevelType w:val="hybridMultilevel"/>
    <w:tmpl w:val="876A91B2"/>
    <w:lvl w:ilvl="0" w:tplc="F53EE7A8">
      <w:numFmt w:val="bullet"/>
      <w:lvlText w:val=""/>
      <w:lvlJc w:val="left"/>
      <w:pPr>
        <w:ind w:left="513" w:hanging="360"/>
      </w:pPr>
      <w:rPr>
        <w:rFonts w:ascii="Symbol" w:eastAsia="Symbol" w:hAnsi="Symbol" w:cs="Symbol" w:hint="default"/>
        <w:b w:val="0"/>
        <w:bCs w:val="0"/>
        <w:i w:val="0"/>
        <w:iCs w:val="0"/>
        <w:spacing w:val="0"/>
        <w:w w:val="100"/>
        <w:sz w:val="22"/>
        <w:szCs w:val="22"/>
        <w:lang w:val="pl-PL" w:eastAsia="en-US" w:bidi="ar-SA"/>
      </w:rPr>
    </w:lvl>
    <w:lvl w:ilvl="1" w:tplc="9A08B3C2">
      <w:numFmt w:val="bullet"/>
      <w:lvlText w:val="•"/>
      <w:lvlJc w:val="left"/>
      <w:pPr>
        <w:ind w:left="1304" w:hanging="360"/>
      </w:pPr>
      <w:rPr>
        <w:rFonts w:hint="default"/>
        <w:lang w:val="pl-PL" w:eastAsia="en-US" w:bidi="ar-SA"/>
      </w:rPr>
    </w:lvl>
    <w:lvl w:ilvl="2" w:tplc="8EA6DD4A">
      <w:numFmt w:val="bullet"/>
      <w:lvlText w:val="•"/>
      <w:lvlJc w:val="left"/>
      <w:pPr>
        <w:ind w:left="2088" w:hanging="360"/>
      </w:pPr>
      <w:rPr>
        <w:rFonts w:hint="default"/>
        <w:lang w:val="pl-PL" w:eastAsia="en-US" w:bidi="ar-SA"/>
      </w:rPr>
    </w:lvl>
    <w:lvl w:ilvl="3" w:tplc="DD2C60A2">
      <w:numFmt w:val="bullet"/>
      <w:lvlText w:val="•"/>
      <w:lvlJc w:val="left"/>
      <w:pPr>
        <w:ind w:left="2872" w:hanging="360"/>
      </w:pPr>
      <w:rPr>
        <w:rFonts w:hint="default"/>
        <w:lang w:val="pl-PL" w:eastAsia="en-US" w:bidi="ar-SA"/>
      </w:rPr>
    </w:lvl>
    <w:lvl w:ilvl="4" w:tplc="9B72CF3E">
      <w:numFmt w:val="bullet"/>
      <w:lvlText w:val="•"/>
      <w:lvlJc w:val="left"/>
      <w:pPr>
        <w:ind w:left="3656" w:hanging="360"/>
      </w:pPr>
      <w:rPr>
        <w:rFonts w:hint="default"/>
        <w:lang w:val="pl-PL" w:eastAsia="en-US" w:bidi="ar-SA"/>
      </w:rPr>
    </w:lvl>
    <w:lvl w:ilvl="5" w:tplc="35489402">
      <w:numFmt w:val="bullet"/>
      <w:lvlText w:val="•"/>
      <w:lvlJc w:val="left"/>
      <w:pPr>
        <w:ind w:left="4440" w:hanging="360"/>
      </w:pPr>
      <w:rPr>
        <w:rFonts w:hint="default"/>
        <w:lang w:val="pl-PL" w:eastAsia="en-US" w:bidi="ar-SA"/>
      </w:rPr>
    </w:lvl>
    <w:lvl w:ilvl="6" w:tplc="B0ECEC12">
      <w:numFmt w:val="bullet"/>
      <w:lvlText w:val="•"/>
      <w:lvlJc w:val="left"/>
      <w:pPr>
        <w:ind w:left="5224" w:hanging="360"/>
      </w:pPr>
      <w:rPr>
        <w:rFonts w:hint="default"/>
        <w:lang w:val="pl-PL" w:eastAsia="en-US" w:bidi="ar-SA"/>
      </w:rPr>
    </w:lvl>
    <w:lvl w:ilvl="7" w:tplc="04A81838">
      <w:numFmt w:val="bullet"/>
      <w:lvlText w:val="•"/>
      <w:lvlJc w:val="left"/>
      <w:pPr>
        <w:ind w:left="6008" w:hanging="360"/>
      </w:pPr>
      <w:rPr>
        <w:rFonts w:hint="default"/>
        <w:lang w:val="pl-PL" w:eastAsia="en-US" w:bidi="ar-SA"/>
      </w:rPr>
    </w:lvl>
    <w:lvl w:ilvl="8" w:tplc="72662C70">
      <w:numFmt w:val="bullet"/>
      <w:lvlText w:val="•"/>
      <w:lvlJc w:val="left"/>
      <w:pPr>
        <w:ind w:left="6792" w:hanging="360"/>
      </w:pPr>
      <w:rPr>
        <w:rFonts w:hint="default"/>
        <w:lang w:val="pl-PL" w:eastAsia="en-US" w:bidi="ar-SA"/>
      </w:rPr>
    </w:lvl>
  </w:abstractNum>
  <w:abstractNum w:abstractNumId="12" w15:restartNumberingAfterBreak="0">
    <w:nsid w:val="4BD2089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D481063"/>
    <w:multiLevelType w:val="hybridMultilevel"/>
    <w:tmpl w:val="C50CF100"/>
    <w:lvl w:ilvl="0" w:tplc="4CDC23EE">
      <w:start w:val="1"/>
      <w:numFmt w:val="decimal"/>
      <w:lvlText w:val="%1."/>
      <w:lvlJc w:val="left"/>
      <w:pPr>
        <w:ind w:left="827" w:hanging="360"/>
        <w:jc w:val="left"/>
      </w:pPr>
      <w:rPr>
        <w:rFonts w:ascii="Calibri" w:eastAsia="Calibri" w:hAnsi="Calibri" w:cs="Calibri" w:hint="default"/>
        <w:b w:val="0"/>
        <w:bCs w:val="0"/>
        <w:i w:val="0"/>
        <w:iCs w:val="0"/>
        <w:spacing w:val="0"/>
        <w:w w:val="100"/>
        <w:sz w:val="22"/>
        <w:szCs w:val="22"/>
        <w:lang w:val="pl-PL" w:eastAsia="en-US" w:bidi="ar-SA"/>
      </w:rPr>
    </w:lvl>
    <w:lvl w:ilvl="1" w:tplc="D05E2F2A">
      <w:numFmt w:val="bullet"/>
      <w:lvlText w:val="•"/>
      <w:lvlJc w:val="left"/>
      <w:pPr>
        <w:ind w:left="1574" w:hanging="360"/>
      </w:pPr>
      <w:rPr>
        <w:rFonts w:hint="default"/>
        <w:lang w:val="pl-PL" w:eastAsia="en-US" w:bidi="ar-SA"/>
      </w:rPr>
    </w:lvl>
    <w:lvl w:ilvl="2" w:tplc="ED64DB02">
      <w:numFmt w:val="bullet"/>
      <w:lvlText w:val="•"/>
      <w:lvlJc w:val="left"/>
      <w:pPr>
        <w:ind w:left="2328" w:hanging="360"/>
      </w:pPr>
      <w:rPr>
        <w:rFonts w:hint="default"/>
        <w:lang w:val="pl-PL" w:eastAsia="en-US" w:bidi="ar-SA"/>
      </w:rPr>
    </w:lvl>
    <w:lvl w:ilvl="3" w:tplc="9D16E26E">
      <w:numFmt w:val="bullet"/>
      <w:lvlText w:val="•"/>
      <w:lvlJc w:val="left"/>
      <w:pPr>
        <w:ind w:left="3082" w:hanging="360"/>
      </w:pPr>
      <w:rPr>
        <w:rFonts w:hint="default"/>
        <w:lang w:val="pl-PL" w:eastAsia="en-US" w:bidi="ar-SA"/>
      </w:rPr>
    </w:lvl>
    <w:lvl w:ilvl="4" w:tplc="2E68A826">
      <w:numFmt w:val="bullet"/>
      <w:lvlText w:val="•"/>
      <w:lvlJc w:val="left"/>
      <w:pPr>
        <w:ind w:left="3836" w:hanging="360"/>
      </w:pPr>
      <w:rPr>
        <w:rFonts w:hint="default"/>
        <w:lang w:val="pl-PL" w:eastAsia="en-US" w:bidi="ar-SA"/>
      </w:rPr>
    </w:lvl>
    <w:lvl w:ilvl="5" w:tplc="66B46506">
      <w:numFmt w:val="bullet"/>
      <w:lvlText w:val="•"/>
      <w:lvlJc w:val="left"/>
      <w:pPr>
        <w:ind w:left="4590" w:hanging="360"/>
      </w:pPr>
      <w:rPr>
        <w:rFonts w:hint="default"/>
        <w:lang w:val="pl-PL" w:eastAsia="en-US" w:bidi="ar-SA"/>
      </w:rPr>
    </w:lvl>
    <w:lvl w:ilvl="6" w:tplc="35E6394E">
      <w:numFmt w:val="bullet"/>
      <w:lvlText w:val="•"/>
      <w:lvlJc w:val="left"/>
      <w:pPr>
        <w:ind w:left="5344" w:hanging="360"/>
      </w:pPr>
      <w:rPr>
        <w:rFonts w:hint="default"/>
        <w:lang w:val="pl-PL" w:eastAsia="en-US" w:bidi="ar-SA"/>
      </w:rPr>
    </w:lvl>
    <w:lvl w:ilvl="7" w:tplc="E88E11DA">
      <w:numFmt w:val="bullet"/>
      <w:lvlText w:val="•"/>
      <w:lvlJc w:val="left"/>
      <w:pPr>
        <w:ind w:left="6098" w:hanging="360"/>
      </w:pPr>
      <w:rPr>
        <w:rFonts w:hint="default"/>
        <w:lang w:val="pl-PL" w:eastAsia="en-US" w:bidi="ar-SA"/>
      </w:rPr>
    </w:lvl>
    <w:lvl w:ilvl="8" w:tplc="1F8A3A2C">
      <w:numFmt w:val="bullet"/>
      <w:lvlText w:val="•"/>
      <w:lvlJc w:val="left"/>
      <w:pPr>
        <w:ind w:left="6852" w:hanging="360"/>
      </w:pPr>
      <w:rPr>
        <w:rFonts w:hint="default"/>
        <w:lang w:val="pl-PL" w:eastAsia="en-US" w:bidi="ar-SA"/>
      </w:rPr>
    </w:lvl>
  </w:abstractNum>
  <w:abstractNum w:abstractNumId="14" w15:restartNumberingAfterBreak="0">
    <w:nsid w:val="50A3344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6B522F8"/>
    <w:multiLevelType w:val="hybridMultilevel"/>
    <w:tmpl w:val="6C5C918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155489B"/>
    <w:multiLevelType w:val="hybridMultilevel"/>
    <w:tmpl w:val="57E0C822"/>
    <w:lvl w:ilvl="0" w:tplc="513254B4">
      <w:numFmt w:val="bullet"/>
      <w:lvlText w:val=""/>
      <w:lvlJc w:val="left"/>
      <w:pPr>
        <w:ind w:left="513" w:hanging="360"/>
      </w:pPr>
      <w:rPr>
        <w:rFonts w:ascii="Symbol" w:eastAsia="Symbol" w:hAnsi="Symbol" w:cs="Symbol" w:hint="default"/>
        <w:b w:val="0"/>
        <w:bCs w:val="0"/>
        <w:i w:val="0"/>
        <w:iCs w:val="0"/>
        <w:spacing w:val="0"/>
        <w:w w:val="100"/>
        <w:sz w:val="22"/>
        <w:szCs w:val="22"/>
        <w:lang w:val="pl-PL" w:eastAsia="en-US" w:bidi="ar-SA"/>
      </w:rPr>
    </w:lvl>
    <w:lvl w:ilvl="1" w:tplc="D1CC2696">
      <w:numFmt w:val="bullet"/>
      <w:lvlText w:val="•"/>
      <w:lvlJc w:val="left"/>
      <w:pPr>
        <w:ind w:left="1304" w:hanging="360"/>
      </w:pPr>
      <w:rPr>
        <w:rFonts w:hint="default"/>
        <w:lang w:val="pl-PL" w:eastAsia="en-US" w:bidi="ar-SA"/>
      </w:rPr>
    </w:lvl>
    <w:lvl w:ilvl="2" w:tplc="CF42B8CC">
      <w:numFmt w:val="bullet"/>
      <w:lvlText w:val="•"/>
      <w:lvlJc w:val="left"/>
      <w:pPr>
        <w:ind w:left="2088" w:hanging="360"/>
      </w:pPr>
      <w:rPr>
        <w:rFonts w:hint="default"/>
        <w:lang w:val="pl-PL" w:eastAsia="en-US" w:bidi="ar-SA"/>
      </w:rPr>
    </w:lvl>
    <w:lvl w:ilvl="3" w:tplc="F96C53BE">
      <w:numFmt w:val="bullet"/>
      <w:lvlText w:val="•"/>
      <w:lvlJc w:val="left"/>
      <w:pPr>
        <w:ind w:left="2872" w:hanging="360"/>
      </w:pPr>
      <w:rPr>
        <w:rFonts w:hint="default"/>
        <w:lang w:val="pl-PL" w:eastAsia="en-US" w:bidi="ar-SA"/>
      </w:rPr>
    </w:lvl>
    <w:lvl w:ilvl="4" w:tplc="F236BF0C">
      <w:numFmt w:val="bullet"/>
      <w:lvlText w:val="•"/>
      <w:lvlJc w:val="left"/>
      <w:pPr>
        <w:ind w:left="3656" w:hanging="360"/>
      </w:pPr>
      <w:rPr>
        <w:rFonts w:hint="default"/>
        <w:lang w:val="pl-PL" w:eastAsia="en-US" w:bidi="ar-SA"/>
      </w:rPr>
    </w:lvl>
    <w:lvl w:ilvl="5" w:tplc="A7D8A392">
      <w:numFmt w:val="bullet"/>
      <w:lvlText w:val="•"/>
      <w:lvlJc w:val="left"/>
      <w:pPr>
        <w:ind w:left="4440" w:hanging="360"/>
      </w:pPr>
      <w:rPr>
        <w:rFonts w:hint="default"/>
        <w:lang w:val="pl-PL" w:eastAsia="en-US" w:bidi="ar-SA"/>
      </w:rPr>
    </w:lvl>
    <w:lvl w:ilvl="6" w:tplc="C76C3814">
      <w:numFmt w:val="bullet"/>
      <w:lvlText w:val="•"/>
      <w:lvlJc w:val="left"/>
      <w:pPr>
        <w:ind w:left="5224" w:hanging="360"/>
      </w:pPr>
      <w:rPr>
        <w:rFonts w:hint="default"/>
        <w:lang w:val="pl-PL" w:eastAsia="en-US" w:bidi="ar-SA"/>
      </w:rPr>
    </w:lvl>
    <w:lvl w:ilvl="7" w:tplc="D6DAF8C0">
      <w:numFmt w:val="bullet"/>
      <w:lvlText w:val="•"/>
      <w:lvlJc w:val="left"/>
      <w:pPr>
        <w:ind w:left="6008" w:hanging="360"/>
      </w:pPr>
      <w:rPr>
        <w:rFonts w:hint="default"/>
        <w:lang w:val="pl-PL" w:eastAsia="en-US" w:bidi="ar-SA"/>
      </w:rPr>
    </w:lvl>
    <w:lvl w:ilvl="8" w:tplc="7E609458">
      <w:numFmt w:val="bullet"/>
      <w:lvlText w:val="•"/>
      <w:lvlJc w:val="left"/>
      <w:pPr>
        <w:ind w:left="6792" w:hanging="360"/>
      </w:pPr>
      <w:rPr>
        <w:rFonts w:hint="default"/>
        <w:lang w:val="pl-PL" w:eastAsia="en-US" w:bidi="ar-SA"/>
      </w:rPr>
    </w:lvl>
  </w:abstractNum>
  <w:abstractNum w:abstractNumId="17" w15:restartNumberingAfterBreak="0">
    <w:nsid w:val="678A565B"/>
    <w:multiLevelType w:val="hybridMultilevel"/>
    <w:tmpl w:val="31E0EF48"/>
    <w:lvl w:ilvl="0" w:tplc="5790B382">
      <w:numFmt w:val="bullet"/>
      <w:lvlText w:val=""/>
      <w:lvlJc w:val="left"/>
      <w:pPr>
        <w:ind w:left="513" w:hanging="360"/>
      </w:pPr>
      <w:rPr>
        <w:rFonts w:ascii="Symbol" w:eastAsia="Symbol" w:hAnsi="Symbol" w:cs="Symbol" w:hint="default"/>
        <w:b w:val="0"/>
        <w:bCs w:val="0"/>
        <w:i w:val="0"/>
        <w:iCs w:val="0"/>
        <w:spacing w:val="0"/>
        <w:w w:val="100"/>
        <w:sz w:val="22"/>
        <w:szCs w:val="22"/>
        <w:lang w:val="pl-PL" w:eastAsia="en-US" w:bidi="ar-SA"/>
      </w:rPr>
    </w:lvl>
    <w:lvl w:ilvl="1" w:tplc="FB80F786">
      <w:numFmt w:val="bullet"/>
      <w:lvlText w:val="•"/>
      <w:lvlJc w:val="left"/>
      <w:pPr>
        <w:ind w:left="1304" w:hanging="360"/>
      </w:pPr>
      <w:rPr>
        <w:rFonts w:hint="default"/>
        <w:lang w:val="pl-PL" w:eastAsia="en-US" w:bidi="ar-SA"/>
      </w:rPr>
    </w:lvl>
    <w:lvl w:ilvl="2" w:tplc="5CA49020">
      <w:numFmt w:val="bullet"/>
      <w:lvlText w:val="•"/>
      <w:lvlJc w:val="left"/>
      <w:pPr>
        <w:ind w:left="2088" w:hanging="360"/>
      </w:pPr>
      <w:rPr>
        <w:rFonts w:hint="default"/>
        <w:lang w:val="pl-PL" w:eastAsia="en-US" w:bidi="ar-SA"/>
      </w:rPr>
    </w:lvl>
    <w:lvl w:ilvl="3" w:tplc="C1EC100E">
      <w:numFmt w:val="bullet"/>
      <w:lvlText w:val="•"/>
      <w:lvlJc w:val="left"/>
      <w:pPr>
        <w:ind w:left="2872" w:hanging="360"/>
      </w:pPr>
      <w:rPr>
        <w:rFonts w:hint="default"/>
        <w:lang w:val="pl-PL" w:eastAsia="en-US" w:bidi="ar-SA"/>
      </w:rPr>
    </w:lvl>
    <w:lvl w:ilvl="4" w:tplc="251AC9D4">
      <w:numFmt w:val="bullet"/>
      <w:lvlText w:val="•"/>
      <w:lvlJc w:val="left"/>
      <w:pPr>
        <w:ind w:left="3656" w:hanging="360"/>
      </w:pPr>
      <w:rPr>
        <w:rFonts w:hint="default"/>
        <w:lang w:val="pl-PL" w:eastAsia="en-US" w:bidi="ar-SA"/>
      </w:rPr>
    </w:lvl>
    <w:lvl w:ilvl="5" w:tplc="4F329756">
      <w:numFmt w:val="bullet"/>
      <w:lvlText w:val="•"/>
      <w:lvlJc w:val="left"/>
      <w:pPr>
        <w:ind w:left="4440" w:hanging="360"/>
      </w:pPr>
      <w:rPr>
        <w:rFonts w:hint="default"/>
        <w:lang w:val="pl-PL" w:eastAsia="en-US" w:bidi="ar-SA"/>
      </w:rPr>
    </w:lvl>
    <w:lvl w:ilvl="6" w:tplc="4B2C4F16">
      <w:numFmt w:val="bullet"/>
      <w:lvlText w:val="•"/>
      <w:lvlJc w:val="left"/>
      <w:pPr>
        <w:ind w:left="5224" w:hanging="360"/>
      </w:pPr>
      <w:rPr>
        <w:rFonts w:hint="default"/>
        <w:lang w:val="pl-PL" w:eastAsia="en-US" w:bidi="ar-SA"/>
      </w:rPr>
    </w:lvl>
    <w:lvl w:ilvl="7" w:tplc="98242D6A">
      <w:numFmt w:val="bullet"/>
      <w:lvlText w:val="•"/>
      <w:lvlJc w:val="left"/>
      <w:pPr>
        <w:ind w:left="6008" w:hanging="360"/>
      </w:pPr>
      <w:rPr>
        <w:rFonts w:hint="default"/>
        <w:lang w:val="pl-PL" w:eastAsia="en-US" w:bidi="ar-SA"/>
      </w:rPr>
    </w:lvl>
    <w:lvl w:ilvl="8" w:tplc="C1569BDE">
      <w:numFmt w:val="bullet"/>
      <w:lvlText w:val="•"/>
      <w:lvlJc w:val="left"/>
      <w:pPr>
        <w:ind w:left="6792" w:hanging="360"/>
      </w:pPr>
      <w:rPr>
        <w:rFonts w:hint="default"/>
        <w:lang w:val="pl-PL" w:eastAsia="en-US" w:bidi="ar-SA"/>
      </w:rPr>
    </w:lvl>
  </w:abstractNum>
  <w:abstractNum w:abstractNumId="18" w15:restartNumberingAfterBreak="0">
    <w:nsid w:val="6FD3362D"/>
    <w:multiLevelType w:val="hybridMultilevel"/>
    <w:tmpl w:val="5BDC77E4"/>
    <w:lvl w:ilvl="0" w:tplc="06DECBD8">
      <w:numFmt w:val="bullet"/>
      <w:lvlText w:val=""/>
      <w:lvlJc w:val="left"/>
      <w:pPr>
        <w:ind w:left="827" w:hanging="360"/>
      </w:pPr>
      <w:rPr>
        <w:rFonts w:ascii="Symbol" w:eastAsia="Symbol" w:hAnsi="Symbol" w:cs="Symbol" w:hint="default"/>
        <w:b w:val="0"/>
        <w:bCs w:val="0"/>
        <w:i w:val="0"/>
        <w:iCs w:val="0"/>
        <w:spacing w:val="0"/>
        <w:w w:val="100"/>
        <w:sz w:val="22"/>
        <w:szCs w:val="22"/>
        <w:lang w:val="pl-PL" w:eastAsia="en-US" w:bidi="ar-SA"/>
      </w:rPr>
    </w:lvl>
    <w:lvl w:ilvl="1" w:tplc="ABC05AC6">
      <w:numFmt w:val="bullet"/>
      <w:lvlText w:val="•"/>
      <w:lvlJc w:val="left"/>
      <w:pPr>
        <w:ind w:left="1574" w:hanging="360"/>
      </w:pPr>
      <w:rPr>
        <w:rFonts w:hint="default"/>
        <w:lang w:val="pl-PL" w:eastAsia="en-US" w:bidi="ar-SA"/>
      </w:rPr>
    </w:lvl>
    <w:lvl w:ilvl="2" w:tplc="B016BFCE">
      <w:numFmt w:val="bullet"/>
      <w:lvlText w:val="•"/>
      <w:lvlJc w:val="left"/>
      <w:pPr>
        <w:ind w:left="2328" w:hanging="360"/>
      </w:pPr>
      <w:rPr>
        <w:rFonts w:hint="default"/>
        <w:lang w:val="pl-PL" w:eastAsia="en-US" w:bidi="ar-SA"/>
      </w:rPr>
    </w:lvl>
    <w:lvl w:ilvl="3" w:tplc="C9AC5BA0">
      <w:numFmt w:val="bullet"/>
      <w:lvlText w:val="•"/>
      <w:lvlJc w:val="left"/>
      <w:pPr>
        <w:ind w:left="3082" w:hanging="360"/>
      </w:pPr>
      <w:rPr>
        <w:rFonts w:hint="default"/>
        <w:lang w:val="pl-PL" w:eastAsia="en-US" w:bidi="ar-SA"/>
      </w:rPr>
    </w:lvl>
    <w:lvl w:ilvl="4" w:tplc="9D263FD8">
      <w:numFmt w:val="bullet"/>
      <w:lvlText w:val="•"/>
      <w:lvlJc w:val="left"/>
      <w:pPr>
        <w:ind w:left="3836" w:hanging="360"/>
      </w:pPr>
      <w:rPr>
        <w:rFonts w:hint="default"/>
        <w:lang w:val="pl-PL" w:eastAsia="en-US" w:bidi="ar-SA"/>
      </w:rPr>
    </w:lvl>
    <w:lvl w:ilvl="5" w:tplc="AB1270F0">
      <w:numFmt w:val="bullet"/>
      <w:lvlText w:val="•"/>
      <w:lvlJc w:val="left"/>
      <w:pPr>
        <w:ind w:left="4590" w:hanging="360"/>
      </w:pPr>
      <w:rPr>
        <w:rFonts w:hint="default"/>
        <w:lang w:val="pl-PL" w:eastAsia="en-US" w:bidi="ar-SA"/>
      </w:rPr>
    </w:lvl>
    <w:lvl w:ilvl="6" w:tplc="28B2BD5A">
      <w:numFmt w:val="bullet"/>
      <w:lvlText w:val="•"/>
      <w:lvlJc w:val="left"/>
      <w:pPr>
        <w:ind w:left="5344" w:hanging="360"/>
      </w:pPr>
      <w:rPr>
        <w:rFonts w:hint="default"/>
        <w:lang w:val="pl-PL" w:eastAsia="en-US" w:bidi="ar-SA"/>
      </w:rPr>
    </w:lvl>
    <w:lvl w:ilvl="7" w:tplc="DE12E002">
      <w:numFmt w:val="bullet"/>
      <w:lvlText w:val="•"/>
      <w:lvlJc w:val="left"/>
      <w:pPr>
        <w:ind w:left="6098" w:hanging="360"/>
      </w:pPr>
      <w:rPr>
        <w:rFonts w:hint="default"/>
        <w:lang w:val="pl-PL" w:eastAsia="en-US" w:bidi="ar-SA"/>
      </w:rPr>
    </w:lvl>
    <w:lvl w:ilvl="8" w:tplc="6DB8A4E6">
      <w:numFmt w:val="bullet"/>
      <w:lvlText w:val="•"/>
      <w:lvlJc w:val="left"/>
      <w:pPr>
        <w:ind w:left="6852" w:hanging="360"/>
      </w:pPr>
      <w:rPr>
        <w:rFonts w:hint="default"/>
        <w:lang w:val="pl-PL" w:eastAsia="en-US" w:bidi="ar-SA"/>
      </w:rPr>
    </w:lvl>
  </w:abstractNum>
  <w:abstractNum w:abstractNumId="19" w15:restartNumberingAfterBreak="0">
    <w:nsid w:val="732A75D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4F07AAE"/>
    <w:multiLevelType w:val="hybridMultilevel"/>
    <w:tmpl w:val="81484132"/>
    <w:lvl w:ilvl="0" w:tplc="7690D5CE">
      <w:numFmt w:val="bullet"/>
      <w:lvlText w:val=""/>
      <w:lvlJc w:val="left"/>
      <w:pPr>
        <w:ind w:left="513" w:hanging="360"/>
      </w:pPr>
      <w:rPr>
        <w:rFonts w:ascii="Symbol" w:eastAsia="Symbol" w:hAnsi="Symbol" w:cs="Symbol" w:hint="default"/>
        <w:b w:val="0"/>
        <w:bCs w:val="0"/>
        <w:i w:val="0"/>
        <w:iCs w:val="0"/>
        <w:spacing w:val="0"/>
        <w:w w:val="100"/>
        <w:sz w:val="22"/>
        <w:szCs w:val="22"/>
        <w:lang w:val="pl-PL" w:eastAsia="en-US" w:bidi="ar-SA"/>
      </w:rPr>
    </w:lvl>
    <w:lvl w:ilvl="1" w:tplc="C7A473F6">
      <w:numFmt w:val="bullet"/>
      <w:lvlText w:val="•"/>
      <w:lvlJc w:val="left"/>
      <w:pPr>
        <w:ind w:left="1304" w:hanging="360"/>
      </w:pPr>
      <w:rPr>
        <w:rFonts w:hint="default"/>
        <w:lang w:val="pl-PL" w:eastAsia="en-US" w:bidi="ar-SA"/>
      </w:rPr>
    </w:lvl>
    <w:lvl w:ilvl="2" w:tplc="319ED038">
      <w:numFmt w:val="bullet"/>
      <w:lvlText w:val="•"/>
      <w:lvlJc w:val="left"/>
      <w:pPr>
        <w:ind w:left="2088" w:hanging="360"/>
      </w:pPr>
      <w:rPr>
        <w:rFonts w:hint="default"/>
        <w:lang w:val="pl-PL" w:eastAsia="en-US" w:bidi="ar-SA"/>
      </w:rPr>
    </w:lvl>
    <w:lvl w:ilvl="3" w:tplc="7ABAB59A">
      <w:numFmt w:val="bullet"/>
      <w:lvlText w:val="•"/>
      <w:lvlJc w:val="left"/>
      <w:pPr>
        <w:ind w:left="2872" w:hanging="360"/>
      </w:pPr>
      <w:rPr>
        <w:rFonts w:hint="default"/>
        <w:lang w:val="pl-PL" w:eastAsia="en-US" w:bidi="ar-SA"/>
      </w:rPr>
    </w:lvl>
    <w:lvl w:ilvl="4" w:tplc="509E2C9E">
      <w:numFmt w:val="bullet"/>
      <w:lvlText w:val="•"/>
      <w:lvlJc w:val="left"/>
      <w:pPr>
        <w:ind w:left="3656" w:hanging="360"/>
      </w:pPr>
      <w:rPr>
        <w:rFonts w:hint="default"/>
        <w:lang w:val="pl-PL" w:eastAsia="en-US" w:bidi="ar-SA"/>
      </w:rPr>
    </w:lvl>
    <w:lvl w:ilvl="5" w:tplc="032616A0">
      <w:numFmt w:val="bullet"/>
      <w:lvlText w:val="•"/>
      <w:lvlJc w:val="left"/>
      <w:pPr>
        <w:ind w:left="4440" w:hanging="360"/>
      </w:pPr>
      <w:rPr>
        <w:rFonts w:hint="default"/>
        <w:lang w:val="pl-PL" w:eastAsia="en-US" w:bidi="ar-SA"/>
      </w:rPr>
    </w:lvl>
    <w:lvl w:ilvl="6" w:tplc="40742B2C">
      <w:numFmt w:val="bullet"/>
      <w:lvlText w:val="•"/>
      <w:lvlJc w:val="left"/>
      <w:pPr>
        <w:ind w:left="5224" w:hanging="360"/>
      </w:pPr>
      <w:rPr>
        <w:rFonts w:hint="default"/>
        <w:lang w:val="pl-PL" w:eastAsia="en-US" w:bidi="ar-SA"/>
      </w:rPr>
    </w:lvl>
    <w:lvl w:ilvl="7" w:tplc="A07E8A9E">
      <w:numFmt w:val="bullet"/>
      <w:lvlText w:val="•"/>
      <w:lvlJc w:val="left"/>
      <w:pPr>
        <w:ind w:left="6008" w:hanging="360"/>
      </w:pPr>
      <w:rPr>
        <w:rFonts w:hint="default"/>
        <w:lang w:val="pl-PL" w:eastAsia="en-US" w:bidi="ar-SA"/>
      </w:rPr>
    </w:lvl>
    <w:lvl w:ilvl="8" w:tplc="5CF0E18E">
      <w:numFmt w:val="bullet"/>
      <w:lvlText w:val="•"/>
      <w:lvlJc w:val="left"/>
      <w:pPr>
        <w:ind w:left="6792" w:hanging="360"/>
      </w:pPr>
      <w:rPr>
        <w:rFonts w:hint="default"/>
        <w:lang w:val="pl-PL" w:eastAsia="en-US" w:bidi="ar-SA"/>
      </w:rPr>
    </w:lvl>
  </w:abstractNum>
  <w:num w:numId="1">
    <w:abstractNumId w:val="15"/>
  </w:num>
  <w:num w:numId="2">
    <w:abstractNumId w:val="5"/>
  </w:num>
  <w:num w:numId="3">
    <w:abstractNumId w:val="19"/>
  </w:num>
  <w:num w:numId="4">
    <w:abstractNumId w:val="12"/>
  </w:num>
  <w:num w:numId="5">
    <w:abstractNumId w:val="9"/>
  </w:num>
  <w:num w:numId="6">
    <w:abstractNumId w:val="7"/>
  </w:num>
  <w:num w:numId="7">
    <w:abstractNumId w:val="8"/>
  </w:num>
  <w:num w:numId="8">
    <w:abstractNumId w:val="14"/>
  </w:num>
  <w:num w:numId="9">
    <w:abstractNumId w:val="20"/>
  </w:num>
  <w:num w:numId="10">
    <w:abstractNumId w:val="16"/>
  </w:num>
  <w:num w:numId="11">
    <w:abstractNumId w:val="13"/>
  </w:num>
  <w:num w:numId="12">
    <w:abstractNumId w:val="3"/>
  </w:num>
  <w:num w:numId="13">
    <w:abstractNumId w:val="4"/>
  </w:num>
  <w:num w:numId="14">
    <w:abstractNumId w:val="6"/>
  </w:num>
  <w:num w:numId="15">
    <w:abstractNumId w:val="11"/>
  </w:num>
  <w:num w:numId="16">
    <w:abstractNumId w:val="2"/>
  </w:num>
  <w:num w:numId="17">
    <w:abstractNumId w:val="17"/>
  </w:num>
  <w:num w:numId="18">
    <w:abstractNumId w:val="0"/>
  </w:num>
  <w:num w:numId="19">
    <w:abstractNumId w:val="18"/>
  </w:num>
  <w:num w:numId="20">
    <w:abstractNumId w:val="10"/>
  </w:num>
  <w:num w:numId="2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rol Ziemba">
    <w15:presenceInfo w15:providerId="Windows Live" w15:userId="49a2348c38d215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4E8"/>
    <w:rsid w:val="00070652"/>
    <w:rsid w:val="000C2032"/>
    <w:rsid w:val="000E2E23"/>
    <w:rsid w:val="001B6401"/>
    <w:rsid w:val="002831A2"/>
    <w:rsid w:val="002A59EC"/>
    <w:rsid w:val="003B5793"/>
    <w:rsid w:val="003E0E5D"/>
    <w:rsid w:val="0055626E"/>
    <w:rsid w:val="006A4AF1"/>
    <w:rsid w:val="007B7F3E"/>
    <w:rsid w:val="007D2EA5"/>
    <w:rsid w:val="008C421A"/>
    <w:rsid w:val="00981372"/>
    <w:rsid w:val="00A34688"/>
    <w:rsid w:val="00A36776"/>
    <w:rsid w:val="00B10EB8"/>
    <w:rsid w:val="00B62233"/>
    <w:rsid w:val="00B86A10"/>
    <w:rsid w:val="00BC5F60"/>
    <w:rsid w:val="00BF6333"/>
    <w:rsid w:val="00C114E8"/>
    <w:rsid w:val="00C15FB0"/>
    <w:rsid w:val="00CD76BD"/>
    <w:rsid w:val="00D74D02"/>
    <w:rsid w:val="00D84396"/>
    <w:rsid w:val="00DC3E8A"/>
    <w:rsid w:val="00E80A13"/>
    <w:rsid w:val="00E81341"/>
    <w:rsid w:val="00E8394D"/>
    <w:rsid w:val="00F940A3"/>
    <w:rsid w:val="00FB4EEF"/>
    <w:rsid w:val="00FD017E"/>
    <w:rsid w:val="00FD5C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D57F9"/>
  <w15:chartTrackingRefBased/>
  <w15:docId w15:val="{28163578-1B59-4570-9632-00311900D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C114E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1"/>
    <w:qFormat/>
    <w:rsid w:val="00C114E8"/>
    <w:pPr>
      <w:ind w:left="720"/>
      <w:contextualSpacing/>
    </w:pPr>
    <w:rPr>
      <w:rFonts w:ascii="Calibri" w:eastAsia="Calibri" w:hAnsi="Calibri" w:cs="Times New Roman"/>
    </w:rPr>
  </w:style>
  <w:style w:type="table" w:customStyle="1" w:styleId="TableNormal">
    <w:name w:val="Table Normal"/>
    <w:uiPriority w:val="2"/>
    <w:semiHidden/>
    <w:unhideWhenUsed/>
    <w:qFormat/>
    <w:rsid w:val="00BC5F6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BC5F60"/>
    <w:pPr>
      <w:widowControl w:val="0"/>
      <w:autoSpaceDE w:val="0"/>
      <w:autoSpaceDN w:val="0"/>
      <w:spacing w:before="35" w:after="23" w:line="240" w:lineRule="auto"/>
      <w:ind w:left="336"/>
    </w:pPr>
    <w:rPr>
      <w:rFonts w:ascii="Calibri" w:eastAsia="Calibri" w:hAnsi="Calibri" w:cs="Calibri"/>
    </w:rPr>
  </w:style>
  <w:style w:type="character" w:customStyle="1" w:styleId="TekstpodstawowyZnak">
    <w:name w:val="Tekst podstawowy Znak"/>
    <w:basedOn w:val="Domylnaczcionkaakapitu"/>
    <w:link w:val="Tekstpodstawowy"/>
    <w:uiPriority w:val="1"/>
    <w:rsid w:val="00BC5F60"/>
    <w:rPr>
      <w:rFonts w:ascii="Calibri" w:eastAsia="Calibri" w:hAnsi="Calibri" w:cs="Calibri"/>
    </w:rPr>
  </w:style>
  <w:style w:type="paragraph" w:customStyle="1" w:styleId="TableParagraph">
    <w:name w:val="Table Paragraph"/>
    <w:basedOn w:val="Normalny"/>
    <w:uiPriority w:val="1"/>
    <w:qFormat/>
    <w:rsid w:val="00BC5F60"/>
    <w:pPr>
      <w:widowControl w:val="0"/>
      <w:autoSpaceDE w:val="0"/>
      <w:autoSpaceDN w:val="0"/>
      <w:spacing w:after="0" w:line="240" w:lineRule="auto"/>
      <w:ind w:left="107"/>
    </w:pPr>
    <w:rPr>
      <w:rFonts w:ascii="Calibri" w:eastAsia="Calibri" w:hAnsi="Calibri" w:cs="Calibri"/>
    </w:rPr>
  </w:style>
  <w:style w:type="paragraph" w:styleId="Nagwek">
    <w:name w:val="header"/>
    <w:basedOn w:val="Normalny"/>
    <w:link w:val="NagwekZnak"/>
    <w:uiPriority w:val="99"/>
    <w:unhideWhenUsed/>
    <w:rsid w:val="00DC3E8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3E8A"/>
  </w:style>
  <w:style w:type="paragraph" w:styleId="Stopka">
    <w:name w:val="footer"/>
    <w:basedOn w:val="Normalny"/>
    <w:link w:val="StopkaZnak"/>
    <w:uiPriority w:val="99"/>
    <w:unhideWhenUsed/>
    <w:rsid w:val="00DC3E8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3E8A"/>
  </w:style>
  <w:style w:type="character" w:styleId="Odwoaniedokomentarza">
    <w:name w:val="annotation reference"/>
    <w:basedOn w:val="Domylnaczcionkaakapitu"/>
    <w:uiPriority w:val="99"/>
    <w:semiHidden/>
    <w:unhideWhenUsed/>
    <w:rsid w:val="00070652"/>
    <w:rPr>
      <w:sz w:val="16"/>
      <w:szCs w:val="16"/>
    </w:rPr>
  </w:style>
  <w:style w:type="paragraph" w:styleId="Tekstkomentarza">
    <w:name w:val="annotation text"/>
    <w:basedOn w:val="Normalny"/>
    <w:link w:val="TekstkomentarzaZnak"/>
    <w:uiPriority w:val="99"/>
    <w:semiHidden/>
    <w:unhideWhenUsed/>
    <w:rsid w:val="0007065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70652"/>
    <w:rPr>
      <w:sz w:val="20"/>
      <w:szCs w:val="20"/>
    </w:rPr>
  </w:style>
  <w:style w:type="paragraph" w:styleId="Tematkomentarza">
    <w:name w:val="annotation subject"/>
    <w:basedOn w:val="Tekstkomentarza"/>
    <w:next w:val="Tekstkomentarza"/>
    <w:link w:val="TematkomentarzaZnak"/>
    <w:uiPriority w:val="99"/>
    <w:semiHidden/>
    <w:unhideWhenUsed/>
    <w:rsid w:val="00070652"/>
    <w:rPr>
      <w:b/>
      <w:bCs/>
    </w:rPr>
  </w:style>
  <w:style w:type="character" w:customStyle="1" w:styleId="TematkomentarzaZnak">
    <w:name w:val="Temat komentarza Znak"/>
    <w:basedOn w:val="TekstkomentarzaZnak"/>
    <w:link w:val="Tematkomentarza"/>
    <w:uiPriority w:val="99"/>
    <w:semiHidden/>
    <w:rsid w:val="00070652"/>
    <w:rPr>
      <w:b/>
      <w:bCs/>
      <w:sz w:val="20"/>
      <w:szCs w:val="20"/>
    </w:rPr>
  </w:style>
  <w:style w:type="paragraph" w:styleId="Tekstdymka">
    <w:name w:val="Balloon Text"/>
    <w:basedOn w:val="Normalny"/>
    <w:link w:val="TekstdymkaZnak"/>
    <w:uiPriority w:val="99"/>
    <w:semiHidden/>
    <w:unhideWhenUsed/>
    <w:rsid w:val="00CD76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D76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279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sv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B6565-8EF1-4CDD-897B-2D47A975C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22</Pages>
  <Words>7714</Words>
  <Characters>46287</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Malec</dc:creator>
  <cp:keywords/>
  <dc:description/>
  <cp:lastModifiedBy>Karol</cp:lastModifiedBy>
  <cp:revision>16</cp:revision>
  <dcterms:created xsi:type="dcterms:W3CDTF">2025-11-24T07:37:00Z</dcterms:created>
  <dcterms:modified xsi:type="dcterms:W3CDTF">2025-12-12T14:49:00Z</dcterms:modified>
</cp:coreProperties>
</file>