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24C01" w14:textId="77777777" w:rsidR="008A7E6F" w:rsidRDefault="008A7E6F" w:rsidP="008A7E6F">
      <w:pPr>
        <w:pBdr>
          <w:top w:val="single" w:sz="4" w:space="0" w:color="auto"/>
        </w:pBdr>
        <w:spacing w:before="60"/>
      </w:pPr>
      <w:r>
        <w:rPr>
          <w:noProof/>
        </w:rPr>
        <mc:AlternateContent>
          <mc:Choice Requires="wps">
            <w:drawing>
              <wp:anchor distT="0" distB="0" distL="114300" distR="114300" simplePos="0" relativeHeight="251659264" behindDoc="0" locked="0" layoutInCell="1" allowOverlap="1" wp14:anchorId="2DE96A7C" wp14:editId="6EA6D9CE">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7C6F4" w14:textId="77777777" w:rsidR="00792011" w:rsidRDefault="00792011" w:rsidP="008A7E6F">
                            <w:pPr>
                              <w:pStyle w:val="Nagwek1"/>
                              <w:jc w:val="center"/>
                            </w:pPr>
                            <w:r>
                              <w:t>Gminny Zakład Komunalny</w:t>
                            </w:r>
                          </w:p>
                          <w:p w14:paraId="05886A3E" w14:textId="77777777" w:rsidR="00792011" w:rsidRDefault="00792011" w:rsidP="008A7E6F">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96A7C"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" stroked="f">
                <v:textbox>
                  <w:txbxContent>
                    <w:p w14:paraId="7EA7C6F4" w14:textId="77777777" w:rsidR="00792011" w:rsidRDefault="00792011" w:rsidP="008A7E6F">
                      <w:pPr>
                        <w:pStyle w:val="Nagwek1"/>
                        <w:jc w:val="center"/>
                      </w:pPr>
                      <w:r>
                        <w:t>Gminny Zakład Komunalny</w:t>
                      </w:r>
                    </w:p>
                    <w:p w14:paraId="05886A3E" w14:textId="77777777" w:rsidR="00792011" w:rsidRDefault="00792011" w:rsidP="008A7E6F">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14:anchorId="11FEADF9" wp14:editId="1B8199AB">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14:paraId="4EBAA771" w14:textId="77777777" w:rsidR="008A7E6F" w:rsidRDefault="008A7E6F" w:rsidP="008A7E6F">
      <w:pPr>
        <w:spacing w:line="480" w:lineRule="auto"/>
        <w:jc w:val="center"/>
        <w:rPr>
          <w:rFonts w:ascii="Calibri" w:hAnsi="Calibri" w:cs="Calibri"/>
          <w:b/>
          <w:sz w:val="28"/>
          <w:szCs w:val="28"/>
        </w:rPr>
      </w:pPr>
    </w:p>
    <w:p w14:paraId="69B6753C" w14:textId="77777777" w:rsidR="008A7E6F" w:rsidRDefault="008A7E6F" w:rsidP="008A7E6F">
      <w:pPr>
        <w:spacing w:line="480" w:lineRule="auto"/>
        <w:rPr>
          <w:rFonts w:ascii="Calibri" w:hAnsi="Calibri" w:cs="Calibri"/>
          <w:b/>
          <w:sz w:val="40"/>
          <w:szCs w:val="40"/>
        </w:rPr>
      </w:pPr>
      <w:r>
        <w:rPr>
          <w:rFonts w:ascii="Calibri" w:hAnsi="Calibri" w:cs="Calibri"/>
          <w:b/>
          <w:sz w:val="40"/>
          <w:szCs w:val="40"/>
        </w:rPr>
        <w:t>SPECYFIKACJA WARUNKÓW ZAMÓWIENIA (SWZ)</w:t>
      </w:r>
    </w:p>
    <w:p w14:paraId="17BC812D" w14:textId="77777777" w:rsidR="008A7E6F" w:rsidRDefault="008A7E6F" w:rsidP="008A7E6F">
      <w:pPr>
        <w:jc w:val="center"/>
        <w:rPr>
          <w:rFonts w:ascii="Calibri" w:hAnsi="Calibri" w:cs="Calibri"/>
          <w:sz w:val="22"/>
          <w:szCs w:val="22"/>
        </w:rPr>
      </w:pPr>
      <w:r>
        <w:rPr>
          <w:rFonts w:ascii="Calibri" w:hAnsi="Calibri" w:cs="Calibri"/>
          <w:sz w:val="22"/>
          <w:szCs w:val="22"/>
        </w:rPr>
        <w:t>Postępowanie o udzielenie zamówienia publicznego prowadzone w trybie</w:t>
      </w:r>
    </w:p>
    <w:p w14:paraId="35B450EC" w14:textId="54E03A1F" w:rsidR="008A7E6F" w:rsidRPr="007B0A5A" w:rsidRDefault="008A7E6F" w:rsidP="008A7E6F">
      <w:pPr>
        <w:jc w:val="center"/>
        <w:rPr>
          <w:rFonts w:ascii="Calibri" w:hAnsi="Calibri" w:cs="Calibri"/>
          <w:sz w:val="22"/>
          <w:szCs w:val="22"/>
          <w:u w:val="single"/>
        </w:rPr>
      </w:pPr>
      <w:r>
        <w:rPr>
          <w:rFonts w:ascii="Calibri" w:hAnsi="Calibri" w:cs="Calibri"/>
          <w:sz w:val="22"/>
          <w:szCs w:val="22"/>
        </w:rPr>
        <w:t>podstawowym na podstawie art. 275 pkt 1</w:t>
      </w:r>
      <w:r w:rsidR="00BC5DCC">
        <w:rPr>
          <w:rFonts w:ascii="Calibri" w:hAnsi="Calibri" w:cs="Calibri"/>
          <w:sz w:val="22"/>
          <w:szCs w:val="22"/>
        </w:rPr>
        <w:t xml:space="preserve"> </w:t>
      </w:r>
      <w:r w:rsidR="00BC5DCC" w:rsidRPr="007B0A5A">
        <w:rPr>
          <w:rFonts w:ascii="Calibri" w:hAnsi="Calibri" w:cs="Calibri"/>
          <w:sz w:val="22"/>
          <w:szCs w:val="22"/>
          <w:u w:val="single"/>
        </w:rPr>
        <w:t>ustawy Prawo zamówień publicznych (dalej jako: „PZP”)</w:t>
      </w:r>
      <w:r w:rsidRPr="007B0A5A">
        <w:rPr>
          <w:rFonts w:ascii="Calibri" w:hAnsi="Calibri" w:cs="Calibri"/>
          <w:sz w:val="22"/>
          <w:szCs w:val="22"/>
          <w:u w:val="single"/>
        </w:rPr>
        <w:t xml:space="preserve">. </w:t>
      </w:r>
    </w:p>
    <w:p w14:paraId="619142B4" w14:textId="77777777" w:rsidR="008A7E6F" w:rsidRDefault="008A7E6F" w:rsidP="008A7E6F">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14:paraId="1CB8CC7C" w14:textId="77777777" w:rsidR="008A7E6F" w:rsidRDefault="008A7E6F" w:rsidP="008A7E6F">
      <w:pPr>
        <w:spacing w:before="120" w:line="276" w:lineRule="auto"/>
        <w:rPr>
          <w:rFonts w:ascii="Calibri" w:hAnsi="Calibri" w:cs="Calibri"/>
          <w:b/>
          <w:sz w:val="22"/>
          <w:szCs w:val="22"/>
          <w:vertAlign w:val="superscript"/>
        </w:rPr>
      </w:pPr>
    </w:p>
    <w:p w14:paraId="78896365" w14:textId="77777777" w:rsidR="008A7E6F" w:rsidRDefault="008A7E6F" w:rsidP="008A7E6F">
      <w:pPr>
        <w:jc w:val="center"/>
        <w:rPr>
          <w:rFonts w:ascii="Calibri" w:hAnsi="Calibri" w:cs="Calibri"/>
          <w:b/>
        </w:rPr>
      </w:pPr>
      <w:r>
        <w:rPr>
          <w:rFonts w:ascii="Calibri" w:hAnsi="Calibri" w:cs="Calibri"/>
          <w:b/>
        </w:rPr>
        <w:t>Nazwa zamówienia</w:t>
      </w:r>
    </w:p>
    <w:p w14:paraId="49B71C4B" w14:textId="77777777" w:rsidR="008A7E6F" w:rsidRDefault="008A7E6F" w:rsidP="008A7E6F">
      <w:pPr>
        <w:jc w:val="center"/>
        <w:rPr>
          <w:rFonts w:ascii="Calibri" w:hAnsi="Calibri" w:cs="Calibri"/>
          <w:b/>
          <w:color w:val="FF0000"/>
        </w:rPr>
      </w:pPr>
    </w:p>
    <w:p w14:paraId="10C533CE" w14:textId="77777777" w:rsidR="00394012" w:rsidRDefault="00792011" w:rsidP="00394012">
      <w:pPr>
        <w:spacing w:line="360" w:lineRule="auto"/>
        <w:jc w:val="center"/>
        <w:rPr>
          <w:rFonts w:ascii="Calibri" w:hAnsi="Calibri" w:cs="Tahoma"/>
          <w:color w:val="000000"/>
          <w:sz w:val="22"/>
          <w:szCs w:val="22"/>
        </w:rPr>
      </w:pPr>
      <w:r>
        <w:t>S</w:t>
      </w:r>
      <w:r w:rsidRPr="0082188E">
        <w:t xml:space="preserve">ukcesywna dostawa paliw płynnych do pojazdów samochodowych i sprzętu będących w użytkowaniu przez </w:t>
      </w:r>
      <w:r>
        <w:t xml:space="preserve">Gminny </w:t>
      </w:r>
      <w:r w:rsidRPr="0082188E">
        <w:t>Zakład Komunalny w</w:t>
      </w:r>
      <w:r>
        <w:t xml:space="preserve"> Żołędowie</w:t>
      </w:r>
    </w:p>
    <w:p w14:paraId="78610F0B" w14:textId="77777777" w:rsidR="00394012" w:rsidRDefault="00394012" w:rsidP="00394012">
      <w:pPr>
        <w:spacing w:line="360" w:lineRule="auto"/>
        <w:jc w:val="center"/>
        <w:rPr>
          <w:rFonts w:ascii="Calibri" w:hAnsi="Calibri"/>
          <w:b/>
          <w:bCs/>
          <w:lang w:val="en-US"/>
        </w:rPr>
      </w:pPr>
    </w:p>
    <w:p w14:paraId="3E8B1574" w14:textId="77777777" w:rsidR="008A7E6F" w:rsidRDefault="008A7E6F" w:rsidP="008A7E6F">
      <w:pPr>
        <w:spacing w:line="480" w:lineRule="auto"/>
        <w:jc w:val="center"/>
        <w:rPr>
          <w:rFonts w:ascii="Calibri" w:hAnsi="Calibri" w:cs="Calibri"/>
          <w:b/>
        </w:rPr>
      </w:pPr>
      <w:r>
        <w:rPr>
          <w:rFonts w:ascii="Calibri" w:hAnsi="Calibri" w:cs="Calibri"/>
          <w:b/>
        </w:rPr>
        <w:t xml:space="preserve">nr referencyjny </w:t>
      </w:r>
      <w:r w:rsidR="00792011">
        <w:rPr>
          <w:rFonts w:ascii="Calibri" w:hAnsi="Calibri" w:cs="Calibri"/>
          <w:b/>
        </w:rPr>
        <w:t>PiA.24.D.1.10.2025</w:t>
      </w:r>
    </w:p>
    <w:p w14:paraId="78C2D1BD" w14:textId="77777777" w:rsidR="008A7E6F" w:rsidRDefault="008A7E6F" w:rsidP="008A7E6F">
      <w:pPr>
        <w:keepNext/>
        <w:spacing w:before="240" w:after="60"/>
        <w:ind w:left="4254" w:firstLine="709"/>
        <w:jc w:val="center"/>
        <w:outlineLvl w:val="2"/>
        <w:rPr>
          <w:rFonts w:ascii="Calibri" w:hAnsi="Calibri" w:cs="Calibri"/>
          <w:bCs/>
        </w:rPr>
      </w:pPr>
    </w:p>
    <w:p w14:paraId="64F52E41" w14:textId="77777777" w:rsidR="008A7E6F" w:rsidRDefault="008A7E6F" w:rsidP="008A7E6F">
      <w:pPr>
        <w:keepNext/>
        <w:spacing w:before="240" w:after="60"/>
        <w:ind w:left="4254" w:firstLine="709"/>
        <w:jc w:val="center"/>
        <w:outlineLvl w:val="2"/>
        <w:rPr>
          <w:rFonts w:ascii="Calibri" w:hAnsi="Calibri" w:cs="Calibri"/>
          <w:bCs/>
          <w:sz w:val="26"/>
          <w:szCs w:val="26"/>
        </w:rPr>
      </w:pPr>
    </w:p>
    <w:p w14:paraId="2CFC515A" w14:textId="77777777" w:rsidR="008A7E6F" w:rsidRDefault="008A7E6F" w:rsidP="008A7E6F">
      <w:pPr>
        <w:keepNext/>
        <w:spacing w:before="240" w:after="60"/>
        <w:ind w:left="4254" w:firstLine="709"/>
        <w:jc w:val="center"/>
        <w:outlineLvl w:val="2"/>
        <w:rPr>
          <w:rFonts w:ascii="Calibri" w:hAnsi="Calibri" w:cs="Calibri"/>
          <w:bCs/>
          <w:sz w:val="26"/>
          <w:szCs w:val="26"/>
        </w:rPr>
      </w:pPr>
    </w:p>
    <w:p w14:paraId="66C9A616" w14:textId="77777777" w:rsidR="008A7E6F" w:rsidRDefault="008A7E6F" w:rsidP="008A7E6F">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Zatwierdził:</w:t>
      </w:r>
    </w:p>
    <w:p w14:paraId="60F58344" w14:textId="77777777" w:rsidR="008A7E6F" w:rsidRDefault="008A7E6F" w:rsidP="008A7E6F">
      <w:pPr>
        <w:keepNext/>
        <w:keepLines/>
        <w:spacing w:before="200"/>
        <w:jc w:val="right"/>
        <w:outlineLvl w:val="1"/>
        <w:rPr>
          <w:rFonts w:asciiTheme="minorHAnsi" w:eastAsiaTheme="majorEastAsia" w:hAnsiTheme="minorHAnsi" w:cstheme="minorHAnsi"/>
          <w:b/>
          <w:bCs/>
          <w:color w:val="4F81BD" w:themeColor="accent1"/>
        </w:rPr>
      </w:pPr>
    </w:p>
    <w:p w14:paraId="45B9A969" w14:textId="77777777" w:rsidR="008A7E6F" w:rsidRDefault="008A7E6F" w:rsidP="008A7E6F">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14:paraId="7EA4F596" w14:textId="77777777" w:rsidR="008A7E6F" w:rsidRDefault="008A7E6F" w:rsidP="008A7E6F">
      <w:pPr>
        <w:rPr>
          <w:rFonts w:asciiTheme="minorHAnsi" w:hAnsiTheme="minorHAnsi" w:cstheme="minorHAnsi"/>
        </w:rPr>
      </w:pPr>
    </w:p>
    <w:p w14:paraId="196E7088" w14:textId="77777777" w:rsidR="008A7E6F" w:rsidRDefault="008A7E6F" w:rsidP="008A7E6F">
      <w:pPr>
        <w:jc w:val="right"/>
        <w:rPr>
          <w:rFonts w:asciiTheme="minorHAnsi" w:hAnsiTheme="minorHAnsi" w:cstheme="minorHAnsi"/>
        </w:rPr>
      </w:pPr>
      <w:r>
        <w:rPr>
          <w:rFonts w:asciiTheme="minorHAnsi" w:hAnsiTheme="minorHAnsi" w:cstheme="minorHAnsi"/>
        </w:rPr>
        <w:t>( pieczęć i podpis na oryginale )</w:t>
      </w:r>
    </w:p>
    <w:p w14:paraId="3CDFE0C1" w14:textId="77777777" w:rsidR="008A7E6F" w:rsidRDefault="008A7E6F" w:rsidP="008A7E6F">
      <w:pPr>
        <w:rPr>
          <w:rFonts w:asciiTheme="minorHAnsi" w:hAnsiTheme="minorHAnsi" w:cstheme="minorHAnsi"/>
        </w:rPr>
      </w:pPr>
    </w:p>
    <w:p w14:paraId="73BE33A9" w14:textId="77777777" w:rsidR="008A7E6F" w:rsidRDefault="008A7E6F" w:rsidP="008A7E6F">
      <w:pPr>
        <w:rPr>
          <w:rFonts w:ascii="Calibri" w:hAnsi="Calibri" w:cs="Calibri"/>
        </w:rPr>
      </w:pPr>
    </w:p>
    <w:p w14:paraId="62D0DBA5" w14:textId="77777777" w:rsidR="008A7E6F" w:rsidRDefault="008A7E6F" w:rsidP="008A7E6F">
      <w:pPr>
        <w:rPr>
          <w:rFonts w:ascii="Calibri" w:hAnsi="Calibri" w:cs="Calibri"/>
        </w:rPr>
      </w:pPr>
    </w:p>
    <w:p w14:paraId="01872F86" w14:textId="77777777" w:rsidR="008A7E6F" w:rsidRDefault="008A7E6F" w:rsidP="008A7E6F">
      <w:pPr>
        <w:rPr>
          <w:rFonts w:ascii="Calibri" w:hAnsi="Calibri" w:cs="Calibri"/>
        </w:rPr>
      </w:pPr>
    </w:p>
    <w:p w14:paraId="3A36CE58" w14:textId="77777777" w:rsidR="008A7E6F" w:rsidRDefault="008A7E6F" w:rsidP="008A7E6F">
      <w:pPr>
        <w:rPr>
          <w:rFonts w:ascii="Calibri" w:hAnsi="Calibri" w:cs="Calibri"/>
        </w:rPr>
      </w:pPr>
    </w:p>
    <w:p w14:paraId="6396D551" w14:textId="77777777" w:rsidR="008A7E6F" w:rsidRDefault="008A7E6F" w:rsidP="008A7E6F">
      <w:pPr>
        <w:rPr>
          <w:rFonts w:ascii="Calibri" w:hAnsi="Calibri" w:cs="Calibri"/>
        </w:rPr>
      </w:pPr>
    </w:p>
    <w:p w14:paraId="2C827771" w14:textId="77777777" w:rsidR="008A7E6F" w:rsidRDefault="008A7E6F" w:rsidP="008A7E6F">
      <w:pPr>
        <w:rPr>
          <w:rFonts w:ascii="Calibri" w:hAnsi="Calibri" w:cs="Calibri"/>
        </w:rPr>
      </w:pPr>
    </w:p>
    <w:p w14:paraId="242CFCEC" w14:textId="3250B8AC" w:rsidR="008A7E6F" w:rsidRDefault="008A7E6F" w:rsidP="008A7E6F">
      <w:pPr>
        <w:rPr>
          <w:rFonts w:ascii="Calibri" w:hAnsi="Calibri" w:cs="Calibri"/>
        </w:rPr>
      </w:pPr>
      <w:r>
        <w:rPr>
          <w:rFonts w:ascii="Calibri" w:hAnsi="Calibri" w:cs="Calibri"/>
        </w:rPr>
        <w:t xml:space="preserve">Żołędowo, dnia </w:t>
      </w:r>
      <w:r w:rsidR="00B26519">
        <w:rPr>
          <w:rFonts w:ascii="Calibri" w:hAnsi="Calibri" w:cs="Calibri"/>
        </w:rPr>
        <w:t>0</w:t>
      </w:r>
      <w:r w:rsidR="00033208">
        <w:rPr>
          <w:rFonts w:ascii="Calibri" w:hAnsi="Calibri" w:cs="Calibri"/>
        </w:rPr>
        <w:t>9</w:t>
      </w:r>
      <w:r w:rsidR="00B26519">
        <w:rPr>
          <w:rFonts w:ascii="Calibri" w:hAnsi="Calibri" w:cs="Calibri"/>
        </w:rPr>
        <w:t>.12</w:t>
      </w:r>
      <w:r w:rsidR="0096422F">
        <w:rPr>
          <w:rFonts w:ascii="Calibri" w:hAnsi="Calibri" w:cs="Calibri"/>
        </w:rPr>
        <w:t>.202</w:t>
      </w:r>
      <w:r w:rsidR="00792011">
        <w:rPr>
          <w:rFonts w:ascii="Calibri" w:hAnsi="Calibri" w:cs="Calibri"/>
        </w:rPr>
        <w:t>5</w:t>
      </w:r>
      <w:r w:rsidR="003272CB">
        <w:rPr>
          <w:rFonts w:ascii="Calibri" w:hAnsi="Calibri" w:cs="Calibri"/>
        </w:rPr>
        <w:t xml:space="preserve"> </w:t>
      </w:r>
      <w:r w:rsidR="008D0019">
        <w:rPr>
          <w:rFonts w:ascii="Calibri" w:hAnsi="Calibri" w:cs="Calibri"/>
        </w:rPr>
        <w:t>r.</w:t>
      </w:r>
    </w:p>
    <w:p w14:paraId="6CEFBF86" w14:textId="77777777" w:rsidR="002A127F" w:rsidRDefault="002A127F" w:rsidP="008A7E6F">
      <w:pPr>
        <w:rPr>
          <w:rFonts w:ascii="Calibri" w:hAnsi="Calibri" w:cs="Calibri"/>
        </w:rPr>
      </w:pPr>
    </w:p>
    <w:p w14:paraId="4493770F" w14:textId="77777777" w:rsidR="00792011" w:rsidRDefault="00792011" w:rsidP="008A7E6F">
      <w:pPr>
        <w:rPr>
          <w:rFonts w:ascii="Calibri" w:hAnsi="Calibri" w:cs="Calibri"/>
        </w:rPr>
      </w:pPr>
    </w:p>
    <w:p w14:paraId="684B4C32" w14:textId="77777777" w:rsidR="00792011" w:rsidRDefault="00792011" w:rsidP="008A7E6F">
      <w:pPr>
        <w:rPr>
          <w:rFonts w:ascii="Calibri" w:hAnsi="Calibri" w:cs="Calibri"/>
        </w:rPr>
      </w:pPr>
    </w:p>
    <w:p w14:paraId="2BB6FA86" w14:textId="77777777" w:rsidR="002A127F" w:rsidRDefault="002A127F" w:rsidP="008A7E6F">
      <w:pPr>
        <w:rPr>
          <w:rFonts w:ascii="Calibri" w:hAnsi="Calibri" w:cs="Calibri"/>
        </w:rPr>
      </w:pPr>
    </w:p>
    <w:p w14:paraId="25B5B0C9" w14:textId="77777777" w:rsidR="002A127F" w:rsidRDefault="002A127F" w:rsidP="008A7E6F">
      <w:pPr>
        <w:rPr>
          <w:rFonts w:ascii="Calibri" w:hAnsi="Calibri" w:cs="Calibri"/>
        </w:rPr>
      </w:pPr>
    </w:p>
    <w:p w14:paraId="464BDB26"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lastRenderedPageBreak/>
        <w:t>Rozdział I</w:t>
      </w:r>
    </w:p>
    <w:p w14:paraId="67230942"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INFORMACJE OGÓLNE</w:t>
      </w:r>
    </w:p>
    <w:p w14:paraId="46271B9E" w14:textId="77777777" w:rsidR="008A7E6F" w:rsidRDefault="008A7E6F" w:rsidP="008A7E6F">
      <w:pPr>
        <w:spacing w:line="120" w:lineRule="auto"/>
        <w:jc w:val="both"/>
        <w:rPr>
          <w:rFonts w:ascii="Calibri" w:hAnsi="Calibri"/>
          <w:b/>
          <w:bCs/>
          <w:color w:val="000000" w:themeColor="text1"/>
        </w:rPr>
      </w:pPr>
    </w:p>
    <w:p w14:paraId="655B52CA" w14:textId="77777777" w:rsidR="008A7E6F" w:rsidRDefault="008A7E6F" w:rsidP="008A7E6F">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1.  Informacje o zamawiającym.</w:t>
      </w:r>
    </w:p>
    <w:p w14:paraId="7B83F9C7" w14:textId="77777777"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Gminny Zakład Komunalny, ul. Jastrzębia 62, 86-031 Żołędowo</w:t>
      </w:r>
    </w:p>
    <w:p w14:paraId="111244CD"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 xml:space="preserve">E-mail do korespondencji: </w:t>
      </w:r>
      <w:hyperlink r:id="rId6" w:history="1">
        <w:r>
          <w:rPr>
            <w:rStyle w:val="Hipercze"/>
            <w:rFonts w:ascii="Calibri" w:eastAsiaTheme="majorEastAsia" w:hAnsi="Calibri"/>
            <w:b/>
            <w:color w:val="000000" w:themeColor="text1"/>
            <w:sz w:val="20"/>
            <w:szCs w:val="20"/>
          </w:rPr>
          <w:t>zp@gzk-zoledowo.pl</w:t>
        </w:r>
      </w:hyperlink>
      <w:r>
        <w:rPr>
          <w:rFonts w:ascii="Calibri" w:hAnsi="Calibri"/>
          <w:b/>
          <w:color w:val="000000" w:themeColor="text1"/>
          <w:sz w:val="20"/>
          <w:szCs w:val="20"/>
        </w:rPr>
        <w:t>;</w:t>
      </w:r>
    </w:p>
    <w:p w14:paraId="04E6298B"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Adres strony internetowej: www.bip.osielsko.pl</w:t>
      </w:r>
    </w:p>
    <w:p w14:paraId="4C9BFBAC" w14:textId="2913C8DB" w:rsidR="008A7E6F" w:rsidRDefault="008A7E6F" w:rsidP="00FF24C7">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Korespondencja pisemna: Gminny Zakład Komunalny, 86-031 Żołędowo, ul. Jastrzębia 62 </w:t>
      </w:r>
    </w:p>
    <w:p w14:paraId="1712CD4E" w14:textId="5412BC88" w:rsidR="008A7E6F" w:rsidRDefault="008A7E6F" w:rsidP="008A7E6F">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b/>
          <w:color w:val="000000" w:themeColor="text1"/>
          <w:sz w:val="20"/>
          <w:szCs w:val="20"/>
        </w:rPr>
      </w:pPr>
      <w:r>
        <w:rPr>
          <w:rFonts w:ascii="Calibri" w:hAnsi="Calibri"/>
          <w:b/>
          <w:color w:val="000000" w:themeColor="text1"/>
          <w:sz w:val="20"/>
          <w:szCs w:val="20"/>
        </w:rPr>
        <w:t>czynne od poniedziałku do piątku w godz. 7</w:t>
      </w:r>
      <w:r>
        <w:rPr>
          <w:rFonts w:ascii="Calibri" w:hAnsi="Calibri"/>
          <w:b/>
          <w:color w:val="000000" w:themeColor="text1"/>
          <w:sz w:val="20"/>
          <w:szCs w:val="20"/>
          <w:vertAlign w:val="superscript"/>
        </w:rPr>
        <w:t xml:space="preserve">00 – </w:t>
      </w:r>
      <w:r>
        <w:rPr>
          <w:rFonts w:ascii="Calibri" w:hAnsi="Calibri"/>
          <w:b/>
          <w:color w:val="000000" w:themeColor="text1"/>
          <w:sz w:val="20"/>
          <w:szCs w:val="20"/>
        </w:rPr>
        <w:t>15</w:t>
      </w:r>
      <w:r>
        <w:rPr>
          <w:rFonts w:ascii="Calibri" w:hAnsi="Calibri"/>
          <w:b/>
          <w:color w:val="000000" w:themeColor="text1"/>
          <w:sz w:val="20"/>
          <w:szCs w:val="20"/>
          <w:vertAlign w:val="superscript"/>
        </w:rPr>
        <w:t>00</w:t>
      </w:r>
      <w:r>
        <w:rPr>
          <w:rFonts w:ascii="Calibri" w:hAnsi="Calibri"/>
          <w:b/>
          <w:color w:val="000000" w:themeColor="text1"/>
          <w:sz w:val="20"/>
          <w:szCs w:val="20"/>
        </w:rPr>
        <w:t>.</w:t>
      </w:r>
    </w:p>
    <w:p w14:paraId="475AD851" w14:textId="77777777" w:rsidR="00AD3ABE" w:rsidRDefault="00AD3ABE" w:rsidP="00AD3ABE">
      <w:pPr>
        <w:overflowPunct w:val="0"/>
        <w:autoSpaceDE w:val="0"/>
        <w:autoSpaceDN w:val="0"/>
        <w:adjustRightInd w:val="0"/>
        <w:ind w:left="390"/>
        <w:jc w:val="center"/>
        <w:rPr>
          <w:rFonts w:ascii="Calibri" w:hAnsi="Calibri" w:cs="Calibri"/>
          <w:i/>
          <w:sz w:val="22"/>
          <w:szCs w:val="22"/>
        </w:rPr>
      </w:pPr>
      <w:r>
        <w:rPr>
          <w:rFonts w:ascii="Calibri" w:hAnsi="Calibri" w:cs="Calibri"/>
          <w:i/>
          <w:sz w:val="22"/>
          <w:szCs w:val="22"/>
        </w:rPr>
        <w:t xml:space="preserve">Specyfikacja Warunków Zamówienia została umieszczona </w:t>
      </w:r>
    </w:p>
    <w:p w14:paraId="032970FF" w14:textId="77777777" w:rsidR="00AD3ABE" w:rsidRDefault="00AD3ABE" w:rsidP="00AD3ABE">
      <w:pPr>
        <w:overflowPunct w:val="0"/>
        <w:autoSpaceDE w:val="0"/>
        <w:autoSpaceDN w:val="0"/>
        <w:adjustRightInd w:val="0"/>
        <w:ind w:left="390"/>
        <w:jc w:val="center"/>
        <w:rPr>
          <w:rFonts w:ascii="Calibri" w:hAnsi="Calibri"/>
          <w:b/>
          <w:color w:val="000000" w:themeColor="text1"/>
          <w:sz w:val="20"/>
          <w:szCs w:val="20"/>
        </w:rPr>
      </w:pPr>
      <w:r>
        <w:rPr>
          <w:rFonts w:ascii="Calibri" w:hAnsi="Calibri" w:cs="Calibri"/>
          <w:i/>
          <w:sz w:val="22"/>
          <w:szCs w:val="22"/>
        </w:rPr>
        <w:t xml:space="preserve">na stronie internetowej Zamawiającego: </w:t>
      </w:r>
      <w:hyperlink r:id="rId7" w:history="1">
        <w:r>
          <w:rPr>
            <w:rStyle w:val="Hipercze"/>
            <w:rFonts w:ascii="Calibri" w:hAnsi="Calibri" w:cs="Calibri"/>
            <w:i/>
            <w:sz w:val="22"/>
            <w:szCs w:val="22"/>
          </w:rPr>
          <w:t>www.bip.osielsko.pl</w:t>
        </w:r>
      </w:hyperlink>
    </w:p>
    <w:p w14:paraId="67E0AABF" w14:textId="77777777" w:rsidR="008A7E6F" w:rsidRDefault="008A7E6F" w:rsidP="008A7E6F">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2.  Tryb udzielenia zamówienia.</w:t>
      </w:r>
    </w:p>
    <w:p w14:paraId="31033F80" w14:textId="65CD01BF" w:rsidR="00AD3ABE" w:rsidRDefault="00AD3ABE" w:rsidP="00AD3ABE">
      <w:pPr>
        <w:tabs>
          <w:tab w:val="left" w:pos="709"/>
        </w:tabs>
        <w:jc w:val="both"/>
        <w:rPr>
          <w:rFonts w:ascii="Calibri" w:hAnsi="Calibri" w:cs="Calibri"/>
          <w:iCs/>
          <w:color w:val="000000" w:themeColor="text1"/>
          <w:sz w:val="20"/>
          <w:szCs w:val="20"/>
        </w:rPr>
      </w:pPr>
      <w:r>
        <w:rPr>
          <w:rFonts w:ascii="Calibri" w:hAnsi="Calibri" w:cs="Calibri"/>
          <w:b/>
          <w:iCs/>
          <w:color w:val="000000" w:themeColor="text1"/>
          <w:sz w:val="20"/>
          <w:szCs w:val="20"/>
        </w:rPr>
        <w:t>Postępowanie o udzielenie zamówienia</w:t>
      </w:r>
      <w:r>
        <w:rPr>
          <w:rFonts w:ascii="Calibri" w:hAnsi="Calibri" w:cs="Calibri"/>
          <w:iCs/>
          <w:color w:val="000000" w:themeColor="text1"/>
          <w:sz w:val="20"/>
          <w:szCs w:val="20"/>
        </w:rPr>
        <w:t xml:space="preserve"> publicznego prowadzone będzie </w:t>
      </w:r>
      <w:r>
        <w:rPr>
          <w:rFonts w:ascii="Calibri" w:hAnsi="Calibri" w:cs="Calibri"/>
          <w:b/>
          <w:iCs/>
          <w:color w:val="000000" w:themeColor="text1"/>
          <w:sz w:val="20"/>
          <w:szCs w:val="20"/>
        </w:rPr>
        <w:t xml:space="preserve">w trybie </w:t>
      </w:r>
      <w:r>
        <w:rPr>
          <w:rFonts w:ascii="Calibri" w:hAnsi="Calibri" w:cs="Calibri"/>
          <w:b/>
          <w:bCs/>
          <w:color w:val="000000" w:themeColor="text1"/>
          <w:sz w:val="20"/>
          <w:szCs w:val="20"/>
        </w:rPr>
        <w:t>podstawowym na podstawie art. 275 pkt 1</w:t>
      </w:r>
      <w:r>
        <w:rPr>
          <w:rFonts w:ascii="Calibri" w:hAnsi="Calibri" w:cs="Calibri"/>
          <w:iCs/>
          <w:color w:val="000000" w:themeColor="text1"/>
          <w:sz w:val="20"/>
          <w:szCs w:val="20"/>
        </w:rPr>
        <w:t xml:space="preserve"> ustawy prawo zamówień publicznych z dn. 11.09.2019 r. (Dz. U. z 202</w:t>
      </w:r>
      <w:r w:rsidR="006A324E">
        <w:rPr>
          <w:rFonts w:ascii="Calibri" w:hAnsi="Calibri" w:cs="Calibri"/>
          <w:iCs/>
          <w:color w:val="000000" w:themeColor="text1"/>
          <w:sz w:val="20"/>
          <w:szCs w:val="20"/>
        </w:rPr>
        <w:t>4</w:t>
      </w:r>
      <w:r>
        <w:rPr>
          <w:rFonts w:ascii="Calibri" w:hAnsi="Calibri" w:cs="Calibri"/>
          <w:iCs/>
          <w:color w:val="000000" w:themeColor="text1"/>
          <w:sz w:val="20"/>
          <w:szCs w:val="20"/>
        </w:rPr>
        <w:t xml:space="preserve">r., poz. </w:t>
      </w:r>
      <w:r w:rsidR="006A324E">
        <w:rPr>
          <w:rFonts w:ascii="Calibri" w:hAnsi="Calibri" w:cs="Calibri"/>
          <w:iCs/>
          <w:color w:val="000000" w:themeColor="text1"/>
          <w:sz w:val="20"/>
          <w:szCs w:val="20"/>
        </w:rPr>
        <w:t>1320</w:t>
      </w:r>
      <w:r w:rsidR="007C02B4">
        <w:rPr>
          <w:rFonts w:ascii="Calibri" w:hAnsi="Calibri" w:cs="Calibri"/>
          <w:iCs/>
          <w:color w:val="000000" w:themeColor="text1"/>
          <w:sz w:val="20"/>
          <w:szCs w:val="20"/>
        </w:rPr>
        <w:t xml:space="preserve"> </w:t>
      </w:r>
      <w:r>
        <w:rPr>
          <w:rFonts w:ascii="Calibri" w:hAnsi="Calibri" w:cs="Calibri"/>
          <w:iCs/>
          <w:color w:val="000000" w:themeColor="text1"/>
          <w:sz w:val="20"/>
          <w:szCs w:val="20"/>
        </w:rPr>
        <w:t>ze zm.) – zwaną dalej PZP.</w:t>
      </w:r>
    </w:p>
    <w:p w14:paraId="64A7E15F" w14:textId="5DE79183" w:rsidR="00AD3ABE" w:rsidRDefault="00AD3ABE" w:rsidP="00AD3ABE">
      <w:pPr>
        <w:tabs>
          <w:tab w:val="left" w:pos="709"/>
        </w:tabs>
        <w:jc w:val="both"/>
        <w:rPr>
          <w:rFonts w:ascii="Calibri" w:hAnsi="Calibri" w:cs="Calibri"/>
          <w:iCs/>
          <w:sz w:val="20"/>
          <w:szCs w:val="20"/>
        </w:rPr>
      </w:pPr>
      <w:r w:rsidRPr="00D67ABD">
        <w:rPr>
          <w:rFonts w:ascii="Calibri" w:hAnsi="Calibri" w:cs="Calibri"/>
          <w:iCs/>
          <w:sz w:val="20"/>
          <w:szCs w:val="20"/>
        </w:rPr>
        <w:t xml:space="preserve">W sprawach nieuregulowanych w niniejszej SWZ stosuje się przepisy ustawy </w:t>
      </w:r>
      <w:r w:rsidR="00B560B3">
        <w:rPr>
          <w:rFonts w:ascii="Calibri" w:hAnsi="Calibri" w:cs="Calibri"/>
          <w:iCs/>
          <w:sz w:val="20"/>
          <w:szCs w:val="20"/>
        </w:rPr>
        <w:t>PZP</w:t>
      </w:r>
      <w:r w:rsidRPr="00D67ABD">
        <w:rPr>
          <w:rFonts w:ascii="Calibri" w:hAnsi="Calibri" w:cs="Calibri"/>
          <w:iCs/>
          <w:sz w:val="20"/>
          <w:szCs w:val="20"/>
        </w:rPr>
        <w:t xml:space="preserve"> oraz aktów wykonawczych do ustawy</w:t>
      </w:r>
      <w:r w:rsidRPr="00D67ABD">
        <w:rPr>
          <w:rFonts w:ascii="Calibri" w:hAnsi="Calibri" w:cs="Calibri"/>
          <w:b/>
          <w:iCs/>
          <w:sz w:val="20"/>
          <w:szCs w:val="20"/>
        </w:rPr>
        <w:t>.</w:t>
      </w:r>
    </w:p>
    <w:p w14:paraId="177DEB7B" w14:textId="77777777" w:rsidR="008A7E6F" w:rsidRDefault="008A7E6F" w:rsidP="008A7E6F">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3.  Oferty wariantowe.</w:t>
      </w:r>
    </w:p>
    <w:p w14:paraId="54BF8BB9" w14:textId="77777777" w:rsidR="008A7E6F" w:rsidRDefault="008A7E6F" w:rsidP="008A7E6F">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dopuszcza składania ofert wariantowych o których mowa w art. 92 ustawy PZP.</w:t>
      </w:r>
    </w:p>
    <w:p w14:paraId="53602155" w14:textId="77777777"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4. Umowa ramowa</w:t>
      </w:r>
    </w:p>
    <w:p w14:paraId="29EB8DA7" w14:textId="77777777"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przewiduje zawarcia umowy ramowej, o której mowa w art. 311-315 ustawy PZP.</w:t>
      </w:r>
    </w:p>
    <w:p w14:paraId="4CA5F5FE" w14:textId="77777777"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5.  Negocjacje / bez negocjacji</w:t>
      </w:r>
    </w:p>
    <w:p w14:paraId="15DADF34" w14:textId="77777777"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będzie prowadził negocjacji</w:t>
      </w:r>
    </w:p>
    <w:p w14:paraId="08B17DC6" w14:textId="77777777" w:rsidR="008A7E6F" w:rsidRDefault="008A7E6F" w:rsidP="008A7E6F">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6. Aukcje elektroniczne.</w:t>
      </w:r>
    </w:p>
    <w:p w14:paraId="1C32CB08" w14:textId="77777777" w:rsidR="008A7E6F" w:rsidRDefault="008A7E6F" w:rsidP="008A7E6F">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przewiduje aukcji elektronicznej.</w:t>
      </w:r>
    </w:p>
    <w:p w14:paraId="63A3AAED" w14:textId="77777777"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7. Wizja lokalna</w:t>
      </w:r>
    </w:p>
    <w:p w14:paraId="18E128B5" w14:textId="5EE105B9" w:rsidR="008A7E6F" w:rsidRDefault="008A7E6F" w:rsidP="008A7E6F">
      <w:pPr>
        <w:spacing w:before="120" w:line="276" w:lineRule="auto"/>
        <w:jc w:val="both"/>
        <w:rPr>
          <w:rFonts w:ascii="Calibri" w:hAnsi="Calibri"/>
          <w:sz w:val="20"/>
          <w:szCs w:val="20"/>
        </w:rPr>
      </w:pPr>
      <w:r>
        <w:rPr>
          <w:rFonts w:ascii="Calibri" w:hAnsi="Calibri"/>
          <w:sz w:val="20"/>
          <w:szCs w:val="20"/>
        </w:rPr>
        <w:t xml:space="preserve">Zamawiający nie przewiduje obowiązku odbycia przez wykonawcę wizji lokalnej oraz sprawdzenia przez wykonawcę dokumentów niezbędnych do realizacji zamówienia dostępnych na miejscu u </w:t>
      </w:r>
      <w:del w:id="0" w:author="MChudzinska" w:date="2025-12-08T09:47:00Z" w16du:dateUtc="2025-12-08T08:47:00Z">
        <w:r w:rsidDel="00B560B3">
          <w:rPr>
            <w:rFonts w:ascii="Calibri" w:hAnsi="Calibri"/>
            <w:sz w:val="20"/>
            <w:szCs w:val="20"/>
          </w:rPr>
          <w:delText>z</w:delText>
        </w:r>
      </w:del>
      <w:ins w:id="1" w:author="MChudzinska" w:date="2025-12-08T09:47:00Z" w16du:dateUtc="2025-12-08T08:47:00Z">
        <w:r w:rsidR="00B560B3">
          <w:rPr>
            <w:rFonts w:ascii="Calibri" w:hAnsi="Calibri"/>
            <w:sz w:val="20"/>
            <w:szCs w:val="20"/>
          </w:rPr>
          <w:t>Z</w:t>
        </w:r>
      </w:ins>
      <w:r>
        <w:rPr>
          <w:rFonts w:ascii="Calibri" w:hAnsi="Calibri"/>
          <w:sz w:val="20"/>
          <w:szCs w:val="20"/>
        </w:rPr>
        <w:t>amawiającego.</w:t>
      </w:r>
    </w:p>
    <w:p w14:paraId="10E35CBB" w14:textId="77777777" w:rsidR="008A7E6F" w:rsidRDefault="008A7E6F" w:rsidP="008A7E6F">
      <w:pPr>
        <w:shd w:val="clear" w:color="auto" w:fill="A6A6A6"/>
        <w:spacing w:line="276" w:lineRule="auto"/>
        <w:jc w:val="both"/>
        <w:rPr>
          <w:rFonts w:ascii="Calibri" w:hAnsi="Calibri"/>
          <w:b/>
          <w:bCs/>
          <w:color w:val="7030A0"/>
          <w:sz w:val="20"/>
          <w:szCs w:val="20"/>
        </w:rPr>
      </w:pPr>
      <w:r>
        <w:rPr>
          <w:rFonts w:ascii="Calibri" w:hAnsi="Calibri"/>
          <w:b/>
          <w:bCs/>
          <w:color w:val="000000" w:themeColor="text1"/>
          <w:sz w:val="20"/>
          <w:szCs w:val="20"/>
        </w:rPr>
        <w:t>8. Informacja o przewidywanych zamówieniach, o których mowa w art. 214 ust. 1 pkt 7 i 8 ustawy PZP.</w:t>
      </w:r>
    </w:p>
    <w:p w14:paraId="48B7DCDC" w14:textId="67692AA3" w:rsidR="00074B78" w:rsidRDefault="00074B78" w:rsidP="00074B78">
      <w:pPr>
        <w:tabs>
          <w:tab w:val="left" w:pos="540"/>
        </w:tabs>
        <w:jc w:val="both"/>
        <w:rPr>
          <w:rFonts w:ascii="Calibri" w:hAnsi="Calibri" w:cs="Calibri"/>
          <w:iCs/>
          <w:sz w:val="22"/>
          <w:szCs w:val="22"/>
        </w:rPr>
      </w:pPr>
      <w:r w:rsidRPr="00AD5F1A">
        <w:rPr>
          <w:rFonts w:ascii="Calibri" w:hAnsi="Calibri" w:cs="Calibri"/>
          <w:iCs/>
          <w:sz w:val="22"/>
          <w:szCs w:val="22"/>
        </w:rPr>
        <w:t xml:space="preserve">Zamawiający przewiduje możliwości udzielenia zamówienia, o którym mowa w art. 214 ust. 1 pkt 7 maksymalnie </w:t>
      </w:r>
      <w:r w:rsidRPr="00FF287F">
        <w:rPr>
          <w:rFonts w:ascii="Calibri" w:hAnsi="Calibri" w:cs="Calibri"/>
          <w:iCs/>
          <w:sz w:val="22"/>
          <w:szCs w:val="22"/>
        </w:rPr>
        <w:t xml:space="preserve">do </w:t>
      </w:r>
      <w:r>
        <w:rPr>
          <w:rFonts w:ascii="Calibri" w:hAnsi="Calibri" w:cs="Calibri"/>
          <w:iCs/>
          <w:sz w:val="22"/>
          <w:szCs w:val="22"/>
        </w:rPr>
        <w:t>10</w:t>
      </w:r>
      <w:r w:rsidRPr="00AD0E40">
        <w:rPr>
          <w:rFonts w:ascii="Calibri" w:hAnsi="Calibri" w:cs="Calibri"/>
          <w:iCs/>
          <w:sz w:val="22"/>
          <w:szCs w:val="22"/>
        </w:rPr>
        <w:t xml:space="preserve"> % </w:t>
      </w:r>
      <w:r w:rsidRPr="00AD5F1A">
        <w:rPr>
          <w:rFonts w:ascii="Calibri" w:hAnsi="Calibri" w:cs="Calibri"/>
          <w:iCs/>
          <w:sz w:val="22"/>
          <w:szCs w:val="22"/>
        </w:rPr>
        <w:t>wartości zamówienia podstawowego.</w:t>
      </w:r>
    </w:p>
    <w:p w14:paraId="48370303"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w:t>
      </w:r>
    </w:p>
    <w:p w14:paraId="017B5FE3"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przedmiotu zamówienia.</w:t>
      </w:r>
    </w:p>
    <w:p w14:paraId="751A3A1D" w14:textId="10DA31E9" w:rsidR="00792011" w:rsidRPr="00792011" w:rsidRDefault="00792011" w:rsidP="00792011">
      <w:pPr>
        <w:numPr>
          <w:ilvl w:val="0"/>
          <w:numId w:val="37"/>
        </w:numPr>
        <w:spacing w:after="43" w:line="271" w:lineRule="auto"/>
        <w:ind w:right="294" w:hanging="428"/>
        <w:jc w:val="both"/>
        <w:rPr>
          <w:color w:val="000000"/>
          <w:sz w:val="22"/>
          <w:szCs w:val="22"/>
          <w:lang w:eastAsia="en-US"/>
        </w:rPr>
      </w:pPr>
      <w:r w:rsidRPr="00792011">
        <w:rPr>
          <w:color w:val="000000"/>
          <w:sz w:val="22"/>
          <w:szCs w:val="22"/>
          <w:lang w:eastAsia="en-US"/>
        </w:rPr>
        <w:t>Przedmiotem zamówienia jest sukcesywna dostawa paliw płynnych</w:t>
      </w:r>
      <w:r w:rsidRPr="00792011">
        <w:rPr>
          <w:color w:val="000000"/>
          <w:szCs w:val="22"/>
          <w:lang w:eastAsia="en-US"/>
        </w:rPr>
        <w:t xml:space="preserve"> </w:t>
      </w:r>
      <w:r w:rsidRPr="00792011">
        <w:rPr>
          <w:color w:val="000000"/>
          <w:sz w:val="22"/>
          <w:szCs w:val="22"/>
          <w:lang w:eastAsia="en-US"/>
        </w:rPr>
        <w:t>do pojazdów samochodowych i sprzętu będących w użytkowaniu przez</w:t>
      </w:r>
      <w:r>
        <w:rPr>
          <w:color w:val="000000"/>
          <w:sz w:val="22"/>
          <w:szCs w:val="22"/>
          <w:lang w:eastAsia="en-US"/>
        </w:rPr>
        <w:t xml:space="preserve"> Gminny</w:t>
      </w:r>
      <w:r w:rsidRPr="00792011">
        <w:rPr>
          <w:color w:val="000000"/>
          <w:sz w:val="22"/>
          <w:szCs w:val="22"/>
          <w:lang w:eastAsia="en-US"/>
        </w:rPr>
        <w:t xml:space="preserve"> Zakład Komunalny w </w:t>
      </w:r>
      <w:r w:rsidR="00B560B3">
        <w:rPr>
          <w:color w:val="000000"/>
          <w:sz w:val="22"/>
          <w:szCs w:val="22"/>
          <w:lang w:eastAsia="en-US"/>
        </w:rPr>
        <w:t>Żołędowie</w:t>
      </w:r>
      <w:r w:rsidRPr="00792011">
        <w:rPr>
          <w:color w:val="000000"/>
          <w:sz w:val="22"/>
          <w:szCs w:val="22"/>
          <w:lang w:eastAsia="en-US"/>
        </w:rPr>
        <w:t>, w okresie od dnia 01 stycznia 202</w:t>
      </w:r>
      <w:r>
        <w:rPr>
          <w:color w:val="000000"/>
          <w:sz w:val="22"/>
          <w:szCs w:val="22"/>
          <w:lang w:eastAsia="en-US"/>
        </w:rPr>
        <w:t>6</w:t>
      </w:r>
      <w:r w:rsidRPr="00792011">
        <w:rPr>
          <w:color w:val="000000"/>
          <w:sz w:val="22"/>
          <w:szCs w:val="22"/>
          <w:lang w:eastAsia="en-US"/>
        </w:rPr>
        <w:t xml:space="preserve"> roku do dnia 31 grudnia 202</w:t>
      </w:r>
      <w:r>
        <w:rPr>
          <w:color w:val="000000"/>
          <w:sz w:val="22"/>
          <w:szCs w:val="22"/>
          <w:lang w:eastAsia="en-US"/>
        </w:rPr>
        <w:t>6</w:t>
      </w:r>
      <w:r w:rsidRPr="00792011">
        <w:rPr>
          <w:color w:val="000000"/>
          <w:sz w:val="22"/>
          <w:szCs w:val="22"/>
          <w:lang w:eastAsia="en-US"/>
        </w:rPr>
        <w:t xml:space="preserve"> roku.  </w:t>
      </w:r>
    </w:p>
    <w:p w14:paraId="0A3462A6" w14:textId="77777777" w:rsidR="00792011" w:rsidRPr="00792011" w:rsidRDefault="00792011" w:rsidP="00792011">
      <w:pPr>
        <w:numPr>
          <w:ilvl w:val="0"/>
          <w:numId w:val="37"/>
        </w:numPr>
        <w:spacing w:after="23" w:line="248" w:lineRule="auto"/>
        <w:ind w:right="294" w:hanging="428"/>
        <w:jc w:val="both"/>
        <w:rPr>
          <w:color w:val="000000"/>
          <w:sz w:val="22"/>
          <w:szCs w:val="22"/>
          <w:lang w:val="en-US" w:eastAsia="en-US"/>
        </w:rPr>
      </w:pPr>
      <w:r w:rsidRPr="00792011">
        <w:rPr>
          <w:b/>
          <w:color w:val="000000"/>
          <w:sz w:val="22"/>
          <w:szCs w:val="22"/>
          <w:lang w:val="en-US" w:eastAsia="en-US"/>
        </w:rPr>
        <w:t xml:space="preserve">Zakres zamówienia obejmuje: </w:t>
      </w:r>
    </w:p>
    <w:p w14:paraId="16B93FEA" w14:textId="77777777" w:rsidR="00792011" w:rsidRPr="00792011" w:rsidRDefault="00792011" w:rsidP="00792011">
      <w:pPr>
        <w:spacing w:line="259" w:lineRule="auto"/>
        <w:ind w:left="283"/>
        <w:rPr>
          <w:color w:val="000000"/>
          <w:sz w:val="22"/>
          <w:szCs w:val="22"/>
          <w:lang w:val="en-US" w:eastAsia="en-US"/>
        </w:rPr>
      </w:pPr>
      <w:r w:rsidRPr="00792011">
        <w:rPr>
          <w:b/>
          <w:color w:val="000000"/>
          <w:sz w:val="22"/>
          <w:szCs w:val="22"/>
          <w:lang w:val="en-US" w:eastAsia="en-US"/>
        </w:rPr>
        <w:t xml:space="preserve"> </w:t>
      </w:r>
    </w:p>
    <w:tbl>
      <w:tblPr>
        <w:tblW w:w="9074" w:type="dxa"/>
        <w:tblInd w:w="283" w:type="dxa"/>
        <w:tblCellMar>
          <w:top w:w="67" w:type="dxa"/>
          <w:left w:w="55" w:type="dxa"/>
          <w:right w:w="77" w:type="dxa"/>
        </w:tblCellMar>
        <w:tblLook w:val="04A0" w:firstRow="1" w:lastRow="0" w:firstColumn="1" w:lastColumn="0" w:noHBand="0" w:noVBand="1"/>
      </w:tblPr>
      <w:tblGrid>
        <w:gridCol w:w="567"/>
        <w:gridCol w:w="6522"/>
        <w:gridCol w:w="1985"/>
      </w:tblGrid>
      <w:tr w:rsidR="00792011" w:rsidRPr="00792011" w14:paraId="4FF9BE46" w14:textId="77777777" w:rsidTr="00792011">
        <w:trPr>
          <w:trHeight w:val="410"/>
        </w:trPr>
        <w:tc>
          <w:tcPr>
            <w:tcW w:w="567" w:type="dxa"/>
            <w:tcBorders>
              <w:top w:val="single" w:sz="4" w:space="0" w:color="000000"/>
              <w:left w:val="single" w:sz="4" w:space="0" w:color="000000"/>
              <w:bottom w:val="single" w:sz="4" w:space="0" w:color="000000"/>
              <w:right w:val="single" w:sz="4" w:space="0" w:color="000000"/>
            </w:tcBorders>
          </w:tcPr>
          <w:p w14:paraId="5BD5C408" w14:textId="77777777" w:rsidR="00792011" w:rsidRPr="00792011" w:rsidRDefault="00792011" w:rsidP="00792011">
            <w:pPr>
              <w:spacing w:line="259" w:lineRule="auto"/>
              <w:jc w:val="both"/>
              <w:rPr>
                <w:color w:val="000000"/>
                <w:sz w:val="22"/>
                <w:szCs w:val="22"/>
                <w:lang w:val="en-US" w:eastAsia="en-US"/>
              </w:rPr>
            </w:pPr>
            <w:r w:rsidRPr="00792011">
              <w:rPr>
                <w:b/>
                <w:color w:val="000000"/>
                <w:sz w:val="22"/>
                <w:szCs w:val="22"/>
                <w:lang w:val="en-US" w:eastAsia="en-US"/>
              </w:rPr>
              <w:t xml:space="preserve">L.p. </w:t>
            </w:r>
          </w:p>
        </w:tc>
        <w:tc>
          <w:tcPr>
            <w:tcW w:w="6522" w:type="dxa"/>
            <w:tcBorders>
              <w:top w:val="single" w:sz="4" w:space="0" w:color="000000"/>
              <w:left w:val="single" w:sz="4" w:space="0" w:color="000000"/>
              <w:bottom w:val="single" w:sz="4" w:space="0" w:color="000000"/>
              <w:right w:val="single" w:sz="4" w:space="0" w:color="000000"/>
            </w:tcBorders>
          </w:tcPr>
          <w:p w14:paraId="32CE4072" w14:textId="77777777" w:rsidR="00792011" w:rsidRPr="00792011" w:rsidRDefault="00792011" w:rsidP="00792011">
            <w:pPr>
              <w:spacing w:line="259" w:lineRule="auto"/>
              <w:rPr>
                <w:color w:val="000000"/>
                <w:sz w:val="22"/>
                <w:szCs w:val="22"/>
                <w:lang w:val="en-US" w:eastAsia="en-US"/>
              </w:rPr>
            </w:pPr>
            <w:r w:rsidRPr="00792011">
              <w:rPr>
                <w:b/>
                <w:color w:val="000000"/>
                <w:sz w:val="22"/>
                <w:szCs w:val="22"/>
                <w:lang w:val="en-US" w:eastAsia="en-US"/>
              </w:rPr>
              <w:t xml:space="preserve">Nazwa paliwa </w:t>
            </w:r>
          </w:p>
        </w:tc>
        <w:tc>
          <w:tcPr>
            <w:tcW w:w="1985" w:type="dxa"/>
            <w:tcBorders>
              <w:top w:val="single" w:sz="4" w:space="0" w:color="000000"/>
              <w:left w:val="single" w:sz="4" w:space="0" w:color="000000"/>
              <w:bottom w:val="single" w:sz="4" w:space="0" w:color="000000"/>
              <w:right w:val="single" w:sz="4" w:space="0" w:color="000000"/>
            </w:tcBorders>
          </w:tcPr>
          <w:p w14:paraId="2D8B3194" w14:textId="77777777" w:rsidR="00792011" w:rsidRPr="00792011" w:rsidRDefault="00792011" w:rsidP="00792011">
            <w:pPr>
              <w:spacing w:line="259" w:lineRule="auto"/>
              <w:rPr>
                <w:color w:val="000000"/>
                <w:sz w:val="22"/>
                <w:szCs w:val="22"/>
                <w:lang w:val="en-US" w:eastAsia="en-US"/>
              </w:rPr>
            </w:pPr>
            <w:r w:rsidRPr="00792011">
              <w:rPr>
                <w:b/>
                <w:color w:val="000000"/>
                <w:sz w:val="22"/>
                <w:szCs w:val="22"/>
                <w:lang w:val="en-US" w:eastAsia="en-US"/>
              </w:rPr>
              <w:t xml:space="preserve">Ilość </w:t>
            </w:r>
          </w:p>
        </w:tc>
      </w:tr>
      <w:tr w:rsidR="00792011" w:rsidRPr="00792011" w14:paraId="217A8A48" w14:textId="77777777" w:rsidTr="00792011">
        <w:trPr>
          <w:trHeight w:val="410"/>
        </w:trPr>
        <w:tc>
          <w:tcPr>
            <w:tcW w:w="567" w:type="dxa"/>
            <w:tcBorders>
              <w:top w:val="single" w:sz="4" w:space="0" w:color="000000"/>
              <w:left w:val="single" w:sz="4" w:space="0" w:color="000000"/>
              <w:bottom w:val="single" w:sz="4" w:space="0" w:color="000000"/>
              <w:right w:val="single" w:sz="4" w:space="0" w:color="000000"/>
            </w:tcBorders>
          </w:tcPr>
          <w:p w14:paraId="3B057685" w14:textId="77777777" w:rsidR="00792011" w:rsidRPr="00792011" w:rsidRDefault="00792011" w:rsidP="00792011">
            <w:pPr>
              <w:spacing w:line="259" w:lineRule="auto"/>
              <w:rPr>
                <w:color w:val="000000"/>
                <w:sz w:val="22"/>
                <w:szCs w:val="22"/>
                <w:lang w:val="en-US" w:eastAsia="en-US"/>
              </w:rPr>
            </w:pPr>
            <w:r w:rsidRPr="00792011">
              <w:rPr>
                <w:b/>
                <w:color w:val="000000"/>
                <w:sz w:val="22"/>
                <w:szCs w:val="22"/>
                <w:lang w:val="en-US" w:eastAsia="en-US"/>
              </w:rPr>
              <w:t xml:space="preserve">1. </w:t>
            </w:r>
          </w:p>
        </w:tc>
        <w:tc>
          <w:tcPr>
            <w:tcW w:w="6522" w:type="dxa"/>
            <w:tcBorders>
              <w:top w:val="single" w:sz="4" w:space="0" w:color="000000"/>
              <w:left w:val="single" w:sz="4" w:space="0" w:color="000000"/>
              <w:bottom w:val="single" w:sz="4" w:space="0" w:color="000000"/>
              <w:right w:val="single" w:sz="4" w:space="0" w:color="000000"/>
            </w:tcBorders>
          </w:tcPr>
          <w:p w14:paraId="5BA0A627" w14:textId="77777777" w:rsidR="00792011" w:rsidRPr="00792011" w:rsidRDefault="00792011" w:rsidP="00792011">
            <w:pPr>
              <w:spacing w:line="259" w:lineRule="auto"/>
              <w:rPr>
                <w:color w:val="000000"/>
                <w:sz w:val="22"/>
                <w:szCs w:val="22"/>
                <w:lang w:val="en-US" w:eastAsia="en-US"/>
              </w:rPr>
            </w:pPr>
            <w:r w:rsidRPr="00792011">
              <w:rPr>
                <w:b/>
                <w:color w:val="000000"/>
                <w:sz w:val="22"/>
                <w:szCs w:val="22"/>
                <w:lang w:val="en-US" w:eastAsia="en-US"/>
              </w:rPr>
              <w:t xml:space="preserve">Benzyna bezołowiowa 95 </w:t>
            </w:r>
          </w:p>
        </w:tc>
        <w:tc>
          <w:tcPr>
            <w:tcW w:w="1985" w:type="dxa"/>
            <w:tcBorders>
              <w:top w:val="single" w:sz="4" w:space="0" w:color="000000"/>
              <w:left w:val="single" w:sz="4" w:space="0" w:color="000000"/>
              <w:bottom w:val="single" w:sz="4" w:space="0" w:color="000000"/>
              <w:right w:val="single" w:sz="4" w:space="0" w:color="000000"/>
            </w:tcBorders>
          </w:tcPr>
          <w:p w14:paraId="3D131E34" w14:textId="476A6D08" w:rsidR="00792011" w:rsidRPr="00792011" w:rsidRDefault="00FF24C7" w:rsidP="00FF24C7">
            <w:pPr>
              <w:spacing w:line="259" w:lineRule="auto"/>
              <w:jc w:val="right"/>
              <w:rPr>
                <w:color w:val="000000"/>
                <w:sz w:val="22"/>
                <w:szCs w:val="22"/>
                <w:lang w:val="en-US" w:eastAsia="en-US"/>
              </w:rPr>
            </w:pPr>
            <w:r>
              <w:rPr>
                <w:b/>
                <w:color w:val="000000"/>
                <w:sz w:val="22"/>
                <w:szCs w:val="22"/>
                <w:lang w:val="en-US" w:eastAsia="en-US"/>
              </w:rPr>
              <w:t>2.000</w:t>
            </w:r>
            <w:r w:rsidR="00792011">
              <w:rPr>
                <w:b/>
                <w:color w:val="000000"/>
                <w:sz w:val="22"/>
                <w:szCs w:val="22"/>
                <w:lang w:val="en-US" w:eastAsia="en-US"/>
              </w:rPr>
              <w:t xml:space="preserve"> </w:t>
            </w:r>
            <w:r>
              <w:rPr>
                <w:b/>
                <w:color w:val="000000"/>
                <w:sz w:val="22"/>
                <w:szCs w:val="22"/>
                <w:lang w:val="en-US" w:eastAsia="en-US"/>
              </w:rPr>
              <w:t>l</w:t>
            </w:r>
            <w:r w:rsidR="00792011" w:rsidRPr="00792011">
              <w:rPr>
                <w:b/>
                <w:color w:val="000000"/>
                <w:sz w:val="22"/>
                <w:szCs w:val="22"/>
                <w:lang w:val="en-US" w:eastAsia="en-US"/>
              </w:rPr>
              <w:t xml:space="preserve">itrów </w:t>
            </w:r>
          </w:p>
        </w:tc>
      </w:tr>
      <w:tr w:rsidR="00792011" w:rsidRPr="00792011" w14:paraId="584EA205" w14:textId="77777777" w:rsidTr="00792011">
        <w:trPr>
          <w:trHeight w:val="413"/>
        </w:trPr>
        <w:tc>
          <w:tcPr>
            <w:tcW w:w="567" w:type="dxa"/>
            <w:tcBorders>
              <w:top w:val="single" w:sz="4" w:space="0" w:color="000000"/>
              <w:left w:val="single" w:sz="4" w:space="0" w:color="000000"/>
              <w:bottom w:val="single" w:sz="4" w:space="0" w:color="000000"/>
              <w:right w:val="single" w:sz="4" w:space="0" w:color="000000"/>
            </w:tcBorders>
          </w:tcPr>
          <w:p w14:paraId="7517BA61" w14:textId="77777777" w:rsidR="00792011" w:rsidRPr="00792011" w:rsidRDefault="00792011" w:rsidP="00792011">
            <w:pPr>
              <w:spacing w:line="259" w:lineRule="auto"/>
              <w:rPr>
                <w:color w:val="000000"/>
                <w:sz w:val="22"/>
                <w:szCs w:val="22"/>
                <w:lang w:val="en-US" w:eastAsia="en-US"/>
              </w:rPr>
            </w:pPr>
            <w:r w:rsidRPr="00792011">
              <w:rPr>
                <w:b/>
                <w:color w:val="000000"/>
                <w:sz w:val="22"/>
                <w:szCs w:val="22"/>
                <w:lang w:val="en-US" w:eastAsia="en-US"/>
              </w:rPr>
              <w:t xml:space="preserve">2. </w:t>
            </w:r>
          </w:p>
        </w:tc>
        <w:tc>
          <w:tcPr>
            <w:tcW w:w="6522" w:type="dxa"/>
            <w:tcBorders>
              <w:top w:val="single" w:sz="4" w:space="0" w:color="000000"/>
              <w:left w:val="single" w:sz="4" w:space="0" w:color="000000"/>
              <w:bottom w:val="single" w:sz="4" w:space="0" w:color="000000"/>
              <w:right w:val="single" w:sz="4" w:space="0" w:color="000000"/>
            </w:tcBorders>
            <w:vAlign w:val="center"/>
          </w:tcPr>
          <w:p w14:paraId="2A560D5B" w14:textId="77777777" w:rsidR="00792011" w:rsidRPr="00792011" w:rsidRDefault="00792011" w:rsidP="00792011">
            <w:pPr>
              <w:spacing w:line="259" w:lineRule="auto"/>
              <w:rPr>
                <w:color w:val="000000"/>
                <w:sz w:val="22"/>
                <w:szCs w:val="22"/>
                <w:lang w:val="en-US" w:eastAsia="en-US"/>
              </w:rPr>
            </w:pPr>
            <w:r w:rsidRPr="00792011">
              <w:rPr>
                <w:b/>
                <w:color w:val="000000"/>
                <w:sz w:val="22"/>
                <w:szCs w:val="22"/>
                <w:lang w:val="en-US" w:eastAsia="en-US"/>
              </w:rPr>
              <w:t xml:space="preserve">Olej napędowy letni/zimowy </w:t>
            </w:r>
          </w:p>
        </w:tc>
        <w:tc>
          <w:tcPr>
            <w:tcW w:w="1985" w:type="dxa"/>
            <w:tcBorders>
              <w:top w:val="single" w:sz="4" w:space="0" w:color="000000"/>
              <w:left w:val="single" w:sz="4" w:space="0" w:color="000000"/>
              <w:bottom w:val="single" w:sz="4" w:space="0" w:color="000000"/>
              <w:right w:val="single" w:sz="4" w:space="0" w:color="000000"/>
            </w:tcBorders>
          </w:tcPr>
          <w:p w14:paraId="424B281C" w14:textId="63EE5C52" w:rsidR="00792011" w:rsidRPr="00792011" w:rsidRDefault="00FF24C7" w:rsidP="00FF24C7">
            <w:pPr>
              <w:spacing w:line="259" w:lineRule="auto"/>
              <w:jc w:val="right"/>
              <w:rPr>
                <w:color w:val="000000"/>
                <w:sz w:val="22"/>
                <w:szCs w:val="22"/>
                <w:lang w:val="en-US" w:eastAsia="en-US"/>
              </w:rPr>
            </w:pPr>
            <w:r>
              <w:rPr>
                <w:b/>
                <w:color w:val="000000"/>
                <w:sz w:val="22"/>
                <w:szCs w:val="22"/>
                <w:lang w:val="en-US" w:eastAsia="en-US"/>
              </w:rPr>
              <w:t>80.000</w:t>
            </w:r>
            <w:r w:rsidR="00792011">
              <w:rPr>
                <w:b/>
                <w:color w:val="000000"/>
                <w:sz w:val="22"/>
                <w:szCs w:val="22"/>
                <w:lang w:val="en-US" w:eastAsia="en-US"/>
              </w:rPr>
              <w:t xml:space="preserve"> </w:t>
            </w:r>
            <w:r w:rsidR="00792011" w:rsidRPr="00792011">
              <w:rPr>
                <w:b/>
                <w:color w:val="000000"/>
                <w:sz w:val="22"/>
                <w:szCs w:val="22"/>
                <w:lang w:val="en-US" w:eastAsia="en-US"/>
              </w:rPr>
              <w:t>li</w:t>
            </w:r>
            <w:r>
              <w:rPr>
                <w:b/>
                <w:color w:val="000000"/>
                <w:sz w:val="22"/>
                <w:szCs w:val="22"/>
                <w:lang w:val="en-US" w:eastAsia="en-US"/>
              </w:rPr>
              <w:t xml:space="preserve">trów </w:t>
            </w:r>
            <w:r w:rsidR="00792011" w:rsidRPr="00792011">
              <w:rPr>
                <w:b/>
                <w:color w:val="000000"/>
                <w:sz w:val="22"/>
                <w:szCs w:val="22"/>
                <w:lang w:val="en-US" w:eastAsia="en-US"/>
              </w:rPr>
              <w:t xml:space="preserve"> </w:t>
            </w:r>
          </w:p>
        </w:tc>
      </w:tr>
    </w:tbl>
    <w:p w14:paraId="11214803" w14:textId="7CC80DA4" w:rsidR="00FF24C7" w:rsidRPr="007B0A5A" w:rsidRDefault="00792011" w:rsidP="00FF24C7">
      <w:pPr>
        <w:numPr>
          <w:ilvl w:val="0"/>
          <w:numId w:val="37"/>
        </w:numPr>
        <w:spacing w:after="43" w:line="271" w:lineRule="auto"/>
        <w:ind w:right="294" w:hanging="428"/>
        <w:jc w:val="both"/>
        <w:rPr>
          <w:color w:val="000000"/>
          <w:sz w:val="22"/>
          <w:szCs w:val="22"/>
          <w:lang w:eastAsia="en-US"/>
        </w:rPr>
      </w:pPr>
      <w:r w:rsidRPr="007B0A5A">
        <w:rPr>
          <w:color w:val="000000"/>
          <w:sz w:val="22"/>
          <w:szCs w:val="22"/>
          <w:lang w:eastAsia="en-US"/>
        </w:rPr>
        <w:t xml:space="preserve">Podane ilości zamawianych paliw są szacunkowe, zostały przyjęte na podstawie dotychczasowego zapotrzebowania i stanowią górny limit zamówienia. Zamawiający </w:t>
      </w:r>
      <w:r w:rsidRPr="007B0A5A">
        <w:rPr>
          <w:color w:val="000000"/>
          <w:sz w:val="22"/>
          <w:szCs w:val="22"/>
          <w:lang w:eastAsia="en-US"/>
        </w:rPr>
        <w:lastRenderedPageBreak/>
        <w:t xml:space="preserve">zastrzega sobie prawo do zmiany wymienionych ilości paliwa w zależności od potrzeb. Z tytułu niezrealizowania podanych przez Zamawiającego ilości paliwa Wykonawcy nie przysługuje żadne roszczenie. Minimalny poziom zamówienia jaki zrealizuje Zamawiający to: </w:t>
      </w:r>
      <w:r w:rsidR="00033208">
        <w:rPr>
          <w:color w:val="000000"/>
          <w:sz w:val="22"/>
          <w:szCs w:val="22"/>
          <w:lang w:eastAsia="en-US"/>
        </w:rPr>
        <w:t xml:space="preserve">500 </w:t>
      </w:r>
      <w:r w:rsidRPr="007B0A5A">
        <w:rPr>
          <w:color w:val="000000"/>
          <w:sz w:val="22"/>
          <w:szCs w:val="22"/>
          <w:lang w:eastAsia="en-US"/>
        </w:rPr>
        <w:t xml:space="preserve">litrów benzyny bezołowiowej 95 oraz </w:t>
      </w:r>
      <w:r w:rsidR="00033208">
        <w:rPr>
          <w:color w:val="000000"/>
          <w:sz w:val="22"/>
          <w:szCs w:val="22"/>
          <w:lang w:eastAsia="en-US"/>
        </w:rPr>
        <w:t>30</w:t>
      </w:r>
      <w:r w:rsidR="00FF24C7" w:rsidRPr="007B0A5A">
        <w:rPr>
          <w:color w:val="000000"/>
          <w:sz w:val="22"/>
          <w:szCs w:val="22"/>
          <w:lang w:eastAsia="en-US"/>
        </w:rPr>
        <w:t>.000</w:t>
      </w:r>
      <w:r w:rsidRPr="007B0A5A">
        <w:rPr>
          <w:color w:val="000000"/>
          <w:sz w:val="22"/>
          <w:szCs w:val="22"/>
          <w:lang w:eastAsia="en-US"/>
        </w:rPr>
        <w:t xml:space="preserve"> litrów oleju napędowego. </w:t>
      </w:r>
    </w:p>
    <w:p w14:paraId="14C3B32A" w14:textId="70FE1BA3" w:rsidR="00FF24C7" w:rsidRPr="007B0A5A" w:rsidRDefault="00FF24C7" w:rsidP="00FF24C7">
      <w:pPr>
        <w:numPr>
          <w:ilvl w:val="0"/>
          <w:numId w:val="37"/>
        </w:numPr>
        <w:spacing w:after="43" w:line="271" w:lineRule="auto"/>
        <w:ind w:right="294" w:hanging="428"/>
        <w:jc w:val="both"/>
        <w:rPr>
          <w:color w:val="000000"/>
          <w:sz w:val="22"/>
          <w:szCs w:val="22"/>
          <w:lang w:eastAsia="en-US"/>
        </w:rPr>
      </w:pPr>
      <w:r w:rsidRPr="00FD6299">
        <w:rPr>
          <w:sz w:val="22"/>
          <w:szCs w:val="22"/>
        </w:rPr>
        <w:t>Wykonawca zobowiązany jest do zapewnienia realizacji przedmiotu zamówienia w sposób przystosowany do obsługi pojazdów Zamawiającego, w tym pojazdów ciężkich, o zwiększonych gabarytach</w:t>
      </w:r>
      <w:r w:rsidR="00B52B27" w:rsidRPr="00FD6299">
        <w:rPr>
          <w:sz w:val="22"/>
          <w:szCs w:val="22"/>
        </w:rPr>
        <w:t xml:space="preserve"> 9 metrów długości.  </w:t>
      </w:r>
      <w:r w:rsidRPr="00FD6299">
        <w:rPr>
          <w:sz w:val="22"/>
          <w:szCs w:val="22"/>
        </w:rPr>
        <w:t>Stacja wskazana do realizacji zamówienia musi umożliwiać swobodny, bezpieczny oraz niezakłócony wjazd, manewrowanie, tankowanie i wyjazd pojazdów Zamawiającego. W szczególności wymaga się, aby infrastruktura stacji obejmowała:</w:t>
      </w:r>
      <w:r w:rsidRPr="00FD6299">
        <w:rPr>
          <w:sz w:val="22"/>
          <w:szCs w:val="22"/>
        </w:rPr>
        <w:br/>
        <w:t>1) odpowiednio szerokie i przejezdne ciągi komunikacyjne; </w:t>
      </w:r>
      <w:r w:rsidRPr="00FD6299">
        <w:rPr>
          <w:sz w:val="22"/>
          <w:szCs w:val="22"/>
        </w:rPr>
        <w:br/>
        <w:t>2) wystarczającą przestrzeń manewrową dla pojazdów o ponadstandardowych wymiarach; </w:t>
      </w:r>
      <w:r w:rsidRPr="00FD6299">
        <w:rPr>
          <w:sz w:val="22"/>
          <w:szCs w:val="22"/>
        </w:rPr>
        <w:br/>
        <w:t>3) rozmieszczenie dystrybutorów i pozostałych elementów infrastruktury w sposób niewywołujący konieczności wykonywania manewrów stwarzających zagrożenie lub ryzyko kolizji.</w:t>
      </w:r>
    </w:p>
    <w:p w14:paraId="397953C9" w14:textId="77777777" w:rsidR="00792011" w:rsidRPr="00792011" w:rsidRDefault="00792011" w:rsidP="00792011">
      <w:pPr>
        <w:numPr>
          <w:ilvl w:val="0"/>
          <w:numId w:val="37"/>
        </w:numPr>
        <w:spacing w:after="43" w:line="271" w:lineRule="auto"/>
        <w:ind w:right="294" w:hanging="428"/>
        <w:jc w:val="both"/>
        <w:rPr>
          <w:color w:val="000000"/>
          <w:sz w:val="22"/>
          <w:szCs w:val="22"/>
          <w:lang w:eastAsia="en-US"/>
        </w:rPr>
      </w:pPr>
      <w:r w:rsidRPr="00792011">
        <w:rPr>
          <w:color w:val="000000"/>
          <w:sz w:val="22"/>
          <w:szCs w:val="22"/>
          <w:lang w:eastAsia="en-US"/>
        </w:rPr>
        <w:t xml:space="preserve">Oferowane produkty muszą odpowiadać wymaganiom jakościowym określonym w obowiązującym na dzień zakupu paliwa Rozporządzeniu Ministra Gospodarki w sprawie wymagań jakościowych dla paliw ciekłych oraz wymogom określonym przez Polskie Normy. </w:t>
      </w:r>
    </w:p>
    <w:p w14:paraId="7E900D93" w14:textId="77777777" w:rsidR="00792011" w:rsidRPr="00792011" w:rsidRDefault="00792011" w:rsidP="00792011">
      <w:pPr>
        <w:numPr>
          <w:ilvl w:val="0"/>
          <w:numId w:val="37"/>
        </w:numPr>
        <w:spacing w:after="43" w:line="271" w:lineRule="auto"/>
        <w:ind w:right="294" w:hanging="428"/>
        <w:jc w:val="both"/>
        <w:rPr>
          <w:color w:val="000000"/>
          <w:sz w:val="22"/>
          <w:szCs w:val="22"/>
          <w:lang w:eastAsia="en-US"/>
        </w:rPr>
      </w:pPr>
      <w:r w:rsidRPr="00792011">
        <w:rPr>
          <w:color w:val="000000"/>
          <w:sz w:val="22"/>
          <w:szCs w:val="22"/>
          <w:lang w:eastAsia="en-US"/>
        </w:rPr>
        <w:t xml:space="preserve">Paliwo musi być w I gatunku, posiadać aktualne atesty oraz świadectwa jakości. </w:t>
      </w:r>
    </w:p>
    <w:p w14:paraId="7765AC25" w14:textId="74BCF3F4" w:rsidR="00792011" w:rsidRPr="00B52B27" w:rsidRDefault="00792011" w:rsidP="00792011">
      <w:pPr>
        <w:numPr>
          <w:ilvl w:val="0"/>
          <w:numId w:val="37"/>
        </w:numPr>
        <w:spacing w:after="43" w:line="271" w:lineRule="auto"/>
        <w:ind w:right="294" w:hanging="428"/>
        <w:jc w:val="both"/>
        <w:rPr>
          <w:color w:val="000000"/>
          <w:sz w:val="22"/>
          <w:szCs w:val="22"/>
          <w:lang w:eastAsia="en-US"/>
        </w:rPr>
      </w:pPr>
      <w:r w:rsidRPr="00B52B27">
        <w:rPr>
          <w:color w:val="000000"/>
          <w:sz w:val="22"/>
          <w:szCs w:val="22"/>
          <w:lang w:eastAsia="en-US"/>
        </w:rPr>
        <w:t xml:space="preserve">Z uwagi na rodzaj posiadanych przez Zamawiającego pojazdów samochodowych i sprzętu, odległość stacji paliw Wykonawcy, na której będzie odbywało się ich tankowanie, nie może być większa niż </w:t>
      </w:r>
      <w:r w:rsidR="00FF24C7" w:rsidRPr="00B52B27">
        <w:rPr>
          <w:color w:val="000000"/>
          <w:sz w:val="22"/>
          <w:szCs w:val="22"/>
          <w:lang w:eastAsia="en-US"/>
        </w:rPr>
        <w:t xml:space="preserve">8 </w:t>
      </w:r>
      <w:r w:rsidRPr="00B52B27">
        <w:rPr>
          <w:color w:val="000000"/>
          <w:sz w:val="22"/>
          <w:szCs w:val="22"/>
          <w:lang w:eastAsia="en-US"/>
        </w:rPr>
        <w:t xml:space="preserve">km od siedziby Zamawiającego. </w:t>
      </w:r>
    </w:p>
    <w:p w14:paraId="128A0F70" w14:textId="77777777" w:rsidR="00792011" w:rsidRPr="00792011" w:rsidRDefault="00792011" w:rsidP="00792011">
      <w:pPr>
        <w:numPr>
          <w:ilvl w:val="0"/>
          <w:numId w:val="37"/>
        </w:numPr>
        <w:spacing w:after="43" w:line="271" w:lineRule="auto"/>
        <w:ind w:right="294" w:hanging="428"/>
        <w:jc w:val="both"/>
        <w:rPr>
          <w:color w:val="000000"/>
          <w:sz w:val="22"/>
          <w:szCs w:val="22"/>
          <w:lang w:eastAsia="en-US"/>
        </w:rPr>
      </w:pPr>
      <w:r w:rsidRPr="00792011">
        <w:rPr>
          <w:color w:val="000000"/>
          <w:sz w:val="22"/>
          <w:szCs w:val="22"/>
          <w:lang w:eastAsia="en-US"/>
        </w:rPr>
        <w:t>Zamówione paliwo będzie odbierane przez pracowników Zamawiającego do sprzętu wskazanego w wykazie przekazanym Wykonawcy po podpisaniu umowy, sukcesywnie według potrzeb od dnia 01.01.202</w:t>
      </w:r>
      <w:r>
        <w:rPr>
          <w:color w:val="000000"/>
          <w:sz w:val="22"/>
          <w:szCs w:val="22"/>
          <w:lang w:eastAsia="en-US"/>
        </w:rPr>
        <w:t>6</w:t>
      </w:r>
      <w:r w:rsidRPr="00792011">
        <w:rPr>
          <w:color w:val="000000"/>
          <w:sz w:val="22"/>
          <w:szCs w:val="22"/>
          <w:lang w:eastAsia="en-US"/>
        </w:rPr>
        <w:t xml:space="preserve"> roku do dnia 31.12.202</w:t>
      </w:r>
      <w:r>
        <w:rPr>
          <w:color w:val="000000"/>
          <w:sz w:val="22"/>
          <w:szCs w:val="22"/>
          <w:lang w:eastAsia="en-US"/>
        </w:rPr>
        <w:t>6</w:t>
      </w:r>
      <w:r w:rsidRPr="00792011">
        <w:rPr>
          <w:color w:val="000000"/>
          <w:sz w:val="22"/>
          <w:szCs w:val="22"/>
          <w:lang w:eastAsia="en-US"/>
        </w:rPr>
        <w:t xml:space="preserve"> roku na stacji paliw Wykonawcy za cenę wyliczoną według zawartej umowy.  </w:t>
      </w:r>
    </w:p>
    <w:p w14:paraId="557F093D" w14:textId="696555BA" w:rsidR="00792011" w:rsidRPr="00792011" w:rsidRDefault="00792011" w:rsidP="00792011">
      <w:pPr>
        <w:spacing w:after="43" w:line="271" w:lineRule="auto"/>
        <w:ind w:left="721" w:right="294" w:hanging="10"/>
        <w:jc w:val="both"/>
        <w:rPr>
          <w:color w:val="000000"/>
          <w:sz w:val="22"/>
          <w:szCs w:val="22"/>
          <w:lang w:eastAsia="en-US"/>
        </w:rPr>
      </w:pPr>
      <w:r w:rsidRPr="00792011">
        <w:rPr>
          <w:color w:val="000000"/>
          <w:sz w:val="22"/>
          <w:szCs w:val="22"/>
          <w:lang w:eastAsia="en-US"/>
        </w:rPr>
        <w:t xml:space="preserve">Cenę przedstawioną do oferty należy obliczyć zgodnie z opisem sposobu obliczenia ceny zawartym w Rozdziale </w:t>
      </w:r>
      <w:r w:rsidR="00404410">
        <w:rPr>
          <w:rFonts w:ascii="Calibri" w:hAnsi="Calibri"/>
          <w:b/>
          <w:bCs/>
          <w:color w:val="000000" w:themeColor="text1"/>
        </w:rPr>
        <w:t>XIV</w:t>
      </w:r>
      <w:r w:rsidRPr="00792011">
        <w:rPr>
          <w:color w:val="000000"/>
          <w:sz w:val="22"/>
          <w:szCs w:val="22"/>
          <w:lang w:eastAsia="en-US"/>
        </w:rPr>
        <w:t xml:space="preserve"> niniejszej SWZ. </w:t>
      </w:r>
    </w:p>
    <w:p w14:paraId="059242EE" w14:textId="77777777" w:rsidR="00792011" w:rsidRPr="00792011" w:rsidRDefault="00792011" w:rsidP="00792011">
      <w:pPr>
        <w:numPr>
          <w:ilvl w:val="0"/>
          <w:numId w:val="38"/>
        </w:numPr>
        <w:spacing w:after="43" w:line="271" w:lineRule="auto"/>
        <w:ind w:right="294" w:hanging="10"/>
        <w:jc w:val="both"/>
        <w:rPr>
          <w:color w:val="000000"/>
          <w:sz w:val="22"/>
          <w:szCs w:val="22"/>
          <w:lang w:eastAsia="en-US"/>
        </w:rPr>
      </w:pPr>
      <w:r w:rsidRPr="00792011">
        <w:rPr>
          <w:color w:val="000000"/>
          <w:sz w:val="22"/>
          <w:szCs w:val="22"/>
          <w:lang w:eastAsia="en-US"/>
        </w:rPr>
        <w:t xml:space="preserve">Zamawiający zastrzega sobie prawo do: </w:t>
      </w:r>
    </w:p>
    <w:p w14:paraId="571E48CD" w14:textId="77777777" w:rsidR="00792011" w:rsidRPr="00B52B27" w:rsidRDefault="00792011" w:rsidP="00792011">
      <w:pPr>
        <w:numPr>
          <w:ilvl w:val="1"/>
          <w:numId w:val="38"/>
        </w:numPr>
        <w:spacing w:after="43" w:line="271" w:lineRule="auto"/>
        <w:ind w:right="294" w:hanging="10"/>
        <w:jc w:val="both"/>
        <w:rPr>
          <w:color w:val="000000"/>
          <w:sz w:val="22"/>
          <w:szCs w:val="22"/>
          <w:lang w:eastAsia="en-US"/>
        </w:rPr>
      </w:pPr>
      <w:r w:rsidRPr="00B52B27">
        <w:rPr>
          <w:color w:val="000000"/>
          <w:sz w:val="22"/>
          <w:szCs w:val="22"/>
          <w:lang w:eastAsia="en-US"/>
        </w:rPr>
        <w:t xml:space="preserve">tankowania pojazdów i sprzętu będącego w użytkowaniu przez Zamawiającego, </w:t>
      </w:r>
    </w:p>
    <w:p w14:paraId="3FDBBDFC" w14:textId="3827757E" w:rsidR="00792011" w:rsidRPr="00792011" w:rsidRDefault="00792011" w:rsidP="00792011">
      <w:pPr>
        <w:numPr>
          <w:ilvl w:val="1"/>
          <w:numId w:val="38"/>
        </w:numPr>
        <w:spacing w:after="43" w:line="271" w:lineRule="auto"/>
        <w:ind w:right="294" w:hanging="10"/>
        <w:jc w:val="both"/>
        <w:rPr>
          <w:color w:val="000000"/>
          <w:sz w:val="22"/>
          <w:szCs w:val="22"/>
          <w:lang w:eastAsia="en-US"/>
        </w:rPr>
      </w:pPr>
      <w:r w:rsidRPr="00B52B27">
        <w:rPr>
          <w:color w:val="000000"/>
          <w:sz w:val="22"/>
          <w:szCs w:val="22"/>
          <w:lang w:eastAsia="en-US"/>
        </w:rPr>
        <w:t>tankowania</w:t>
      </w:r>
      <w:r w:rsidR="00FD6299">
        <w:rPr>
          <w:color w:val="000000"/>
          <w:sz w:val="22"/>
          <w:szCs w:val="22"/>
          <w:lang w:eastAsia="en-US"/>
        </w:rPr>
        <w:t xml:space="preserve"> </w:t>
      </w:r>
      <w:r w:rsidR="00B560B3" w:rsidRPr="00B52B27">
        <w:rPr>
          <w:color w:val="000000"/>
          <w:sz w:val="22"/>
          <w:szCs w:val="22"/>
          <w:lang w:eastAsia="en-US"/>
        </w:rPr>
        <w:t>kanistrów</w:t>
      </w:r>
      <w:r w:rsidRPr="00B52B27">
        <w:rPr>
          <w:color w:val="000000"/>
          <w:sz w:val="22"/>
          <w:szCs w:val="22"/>
          <w:lang w:eastAsia="en-US"/>
        </w:rPr>
        <w:t xml:space="preserve"> służących do transportowania paliwa na stacji paliw</w:t>
      </w:r>
      <w:r w:rsidRPr="00792011">
        <w:rPr>
          <w:color w:val="000000"/>
          <w:sz w:val="22"/>
          <w:szCs w:val="22"/>
          <w:lang w:eastAsia="en-US"/>
        </w:rPr>
        <w:t xml:space="preserve"> Wykonawcy przez 7 dni w tygodniu w godzinach otwarcia stacji paliw.  </w:t>
      </w:r>
    </w:p>
    <w:p w14:paraId="6C143A65" w14:textId="77777777" w:rsidR="00792011" w:rsidRPr="00792011" w:rsidRDefault="00792011" w:rsidP="00792011">
      <w:pPr>
        <w:numPr>
          <w:ilvl w:val="0"/>
          <w:numId w:val="38"/>
        </w:numPr>
        <w:spacing w:after="43" w:line="271" w:lineRule="auto"/>
        <w:ind w:right="294" w:hanging="10"/>
        <w:jc w:val="both"/>
        <w:rPr>
          <w:color w:val="000000"/>
          <w:sz w:val="22"/>
          <w:szCs w:val="22"/>
          <w:lang w:eastAsia="en-US"/>
        </w:rPr>
      </w:pPr>
      <w:r w:rsidRPr="00792011">
        <w:rPr>
          <w:color w:val="000000"/>
          <w:sz w:val="22"/>
          <w:szCs w:val="22"/>
          <w:lang w:eastAsia="en-US"/>
        </w:rPr>
        <w:t xml:space="preserve">Wykaz pojazdów i sprzętu będącego w użytkowaniu przez Zamawiającego, Zamawiający przekaże Wykonawcy po podpisaniu umowy, przy czym Zamawiający zastrzega, że ilość pojazdów użytkowana przez Zamawiającego w czasie trwania umowy może ulec zmianie. </w:t>
      </w:r>
    </w:p>
    <w:p w14:paraId="5F112A54" w14:textId="77777777" w:rsidR="00792011" w:rsidRPr="00792011" w:rsidRDefault="00792011" w:rsidP="00792011">
      <w:pPr>
        <w:numPr>
          <w:ilvl w:val="0"/>
          <w:numId w:val="38"/>
        </w:numPr>
        <w:spacing w:after="43" w:line="271" w:lineRule="auto"/>
        <w:ind w:right="294" w:hanging="10"/>
        <w:jc w:val="both"/>
        <w:rPr>
          <w:color w:val="000000"/>
          <w:sz w:val="22"/>
          <w:szCs w:val="22"/>
          <w:lang w:val="en-US" w:eastAsia="en-US"/>
        </w:rPr>
      </w:pPr>
      <w:r w:rsidRPr="00792011">
        <w:rPr>
          <w:color w:val="000000"/>
          <w:sz w:val="22"/>
          <w:szCs w:val="22"/>
          <w:lang w:eastAsia="en-US"/>
        </w:rPr>
        <w:t xml:space="preserve">Przy zakupie oleju napędowego Wykonawca zobowiązany będzie do prowadzenia tygodniowych zestawień tankowań, które będą stanowiły podstawę do wystawienia faktury według cen ustalonych dla oleju napędowego zgodnie z zawartą umową. </w:t>
      </w:r>
      <w:r w:rsidRPr="00792011">
        <w:rPr>
          <w:color w:val="000000"/>
          <w:sz w:val="22"/>
          <w:szCs w:val="22"/>
          <w:lang w:val="en-US" w:eastAsia="en-US"/>
        </w:rPr>
        <w:t xml:space="preserve">Zestawienia należy prowadzić zgodnie z przekazanymi przez Zamawiającego drukami.  </w:t>
      </w:r>
    </w:p>
    <w:p w14:paraId="3091B940" w14:textId="77777777" w:rsidR="00792011" w:rsidRPr="00792011" w:rsidRDefault="00792011" w:rsidP="00792011">
      <w:pPr>
        <w:numPr>
          <w:ilvl w:val="0"/>
          <w:numId w:val="38"/>
        </w:numPr>
        <w:spacing w:after="43" w:line="271" w:lineRule="auto"/>
        <w:ind w:right="294" w:hanging="10"/>
        <w:jc w:val="both"/>
        <w:rPr>
          <w:color w:val="000000"/>
          <w:sz w:val="22"/>
          <w:szCs w:val="22"/>
          <w:lang w:eastAsia="en-US"/>
        </w:rPr>
      </w:pPr>
      <w:r w:rsidRPr="00792011">
        <w:rPr>
          <w:color w:val="000000"/>
          <w:sz w:val="22"/>
          <w:szCs w:val="22"/>
          <w:lang w:eastAsia="en-US"/>
        </w:rPr>
        <w:t xml:space="preserve">Przy zakupie benzyny Wykonawca zobowiązany będzie do prowadzenia miesięcznych zestawień tankowań, które będą stanowiły podstawę do wystawienia faktury według cen ustalonych dla benzyny zgodnie z zawartą umową. </w:t>
      </w:r>
    </w:p>
    <w:p w14:paraId="617C92D5" w14:textId="77777777" w:rsidR="00792011" w:rsidRPr="00792011" w:rsidRDefault="00792011" w:rsidP="00792011">
      <w:pPr>
        <w:numPr>
          <w:ilvl w:val="0"/>
          <w:numId w:val="38"/>
        </w:numPr>
        <w:spacing w:after="6" w:line="271" w:lineRule="auto"/>
        <w:ind w:right="294" w:hanging="10"/>
        <w:jc w:val="both"/>
        <w:rPr>
          <w:color w:val="000000"/>
          <w:sz w:val="22"/>
          <w:szCs w:val="22"/>
          <w:lang w:eastAsia="en-US"/>
        </w:rPr>
      </w:pPr>
      <w:r w:rsidRPr="00792011">
        <w:rPr>
          <w:color w:val="000000"/>
          <w:sz w:val="22"/>
          <w:szCs w:val="22"/>
          <w:lang w:eastAsia="en-US"/>
        </w:rPr>
        <w:t xml:space="preserve">Powyższe zestawienia tankowań muszą zawierać w szczególności: </w:t>
      </w:r>
    </w:p>
    <w:p w14:paraId="0319D345" w14:textId="77777777" w:rsidR="00792011" w:rsidRPr="00792011" w:rsidRDefault="00792011" w:rsidP="00792011">
      <w:pPr>
        <w:numPr>
          <w:ilvl w:val="1"/>
          <w:numId w:val="38"/>
        </w:numPr>
        <w:spacing w:after="19" w:line="271" w:lineRule="auto"/>
        <w:ind w:right="294" w:hanging="10"/>
        <w:jc w:val="both"/>
        <w:rPr>
          <w:color w:val="000000"/>
          <w:sz w:val="22"/>
          <w:szCs w:val="22"/>
          <w:lang w:val="en-US" w:eastAsia="en-US"/>
        </w:rPr>
      </w:pPr>
      <w:r w:rsidRPr="00792011">
        <w:rPr>
          <w:color w:val="000000"/>
          <w:sz w:val="22"/>
          <w:szCs w:val="22"/>
          <w:lang w:val="en-US" w:eastAsia="en-US"/>
        </w:rPr>
        <w:lastRenderedPageBreak/>
        <w:t xml:space="preserve">rodzaj pobranego paliwa, </w:t>
      </w:r>
    </w:p>
    <w:p w14:paraId="10CAA209" w14:textId="77777777" w:rsidR="00792011" w:rsidRPr="00792011" w:rsidRDefault="00792011" w:rsidP="00792011">
      <w:pPr>
        <w:numPr>
          <w:ilvl w:val="1"/>
          <w:numId w:val="38"/>
        </w:numPr>
        <w:spacing w:after="43" w:line="271" w:lineRule="auto"/>
        <w:ind w:right="294" w:hanging="10"/>
        <w:jc w:val="both"/>
        <w:rPr>
          <w:color w:val="000000"/>
          <w:sz w:val="22"/>
          <w:szCs w:val="22"/>
          <w:lang w:val="en-US" w:eastAsia="en-US"/>
        </w:rPr>
      </w:pPr>
      <w:r w:rsidRPr="00792011">
        <w:rPr>
          <w:color w:val="000000"/>
          <w:sz w:val="22"/>
          <w:szCs w:val="22"/>
          <w:lang w:val="en-US" w:eastAsia="en-US"/>
        </w:rPr>
        <w:t xml:space="preserve">datę tankowania, </w:t>
      </w:r>
    </w:p>
    <w:p w14:paraId="48B6EDF1" w14:textId="77777777" w:rsidR="00792011" w:rsidRPr="00792011" w:rsidRDefault="00792011" w:rsidP="00792011">
      <w:pPr>
        <w:numPr>
          <w:ilvl w:val="1"/>
          <w:numId w:val="38"/>
        </w:numPr>
        <w:spacing w:after="43" w:line="271" w:lineRule="auto"/>
        <w:ind w:right="294" w:hanging="10"/>
        <w:jc w:val="both"/>
        <w:rPr>
          <w:color w:val="000000"/>
          <w:sz w:val="22"/>
          <w:szCs w:val="22"/>
          <w:lang w:eastAsia="en-US"/>
        </w:rPr>
      </w:pPr>
      <w:r w:rsidRPr="00792011">
        <w:rPr>
          <w:color w:val="000000"/>
          <w:sz w:val="22"/>
          <w:szCs w:val="22"/>
          <w:lang w:eastAsia="en-US"/>
        </w:rPr>
        <w:t xml:space="preserve">nazwisko i imię kierowcy tankowanego pojazdu, </w:t>
      </w:r>
    </w:p>
    <w:p w14:paraId="2CD309A6" w14:textId="77777777" w:rsidR="00792011" w:rsidRPr="00792011" w:rsidRDefault="00792011" w:rsidP="00792011">
      <w:pPr>
        <w:numPr>
          <w:ilvl w:val="1"/>
          <w:numId w:val="38"/>
        </w:numPr>
        <w:spacing w:after="43" w:line="271" w:lineRule="auto"/>
        <w:ind w:right="294" w:hanging="10"/>
        <w:jc w:val="both"/>
        <w:rPr>
          <w:color w:val="000000"/>
          <w:sz w:val="22"/>
          <w:szCs w:val="22"/>
          <w:lang w:eastAsia="en-US"/>
        </w:rPr>
      </w:pPr>
      <w:r w:rsidRPr="00792011">
        <w:rPr>
          <w:color w:val="000000"/>
          <w:sz w:val="22"/>
          <w:szCs w:val="22"/>
          <w:lang w:eastAsia="en-US"/>
        </w:rPr>
        <w:t xml:space="preserve">numer rejestracyjny pojazdu/ rodzaj sprzętu, </w:t>
      </w:r>
    </w:p>
    <w:p w14:paraId="3725E9A4" w14:textId="77777777" w:rsidR="00792011" w:rsidRPr="00792011" w:rsidRDefault="00792011" w:rsidP="00792011">
      <w:pPr>
        <w:numPr>
          <w:ilvl w:val="1"/>
          <w:numId w:val="38"/>
        </w:numPr>
        <w:spacing w:after="6" w:line="271" w:lineRule="auto"/>
        <w:ind w:right="294" w:hanging="10"/>
        <w:jc w:val="both"/>
        <w:rPr>
          <w:color w:val="000000"/>
          <w:sz w:val="22"/>
          <w:szCs w:val="22"/>
          <w:lang w:val="en-US" w:eastAsia="en-US"/>
        </w:rPr>
      </w:pPr>
      <w:r w:rsidRPr="00792011">
        <w:rPr>
          <w:color w:val="000000"/>
          <w:sz w:val="22"/>
          <w:szCs w:val="22"/>
          <w:lang w:val="en-US" w:eastAsia="en-US"/>
        </w:rPr>
        <w:t xml:space="preserve">ilość zatankowanego paliwa, </w:t>
      </w:r>
    </w:p>
    <w:p w14:paraId="4481053B" w14:textId="77777777" w:rsidR="00792011" w:rsidRPr="00792011" w:rsidRDefault="00792011" w:rsidP="00792011">
      <w:pPr>
        <w:numPr>
          <w:ilvl w:val="1"/>
          <w:numId w:val="38"/>
        </w:numPr>
        <w:spacing w:after="43" w:line="271" w:lineRule="auto"/>
        <w:ind w:right="294" w:hanging="10"/>
        <w:jc w:val="both"/>
        <w:rPr>
          <w:color w:val="000000"/>
          <w:sz w:val="22"/>
          <w:szCs w:val="22"/>
          <w:lang w:val="en-US" w:eastAsia="en-US"/>
        </w:rPr>
      </w:pPr>
      <w:r w:rsidRPr="00792011">
        <w:rPr>
          <w:color w:val="000000"/>
          <w:sz w:val="22"/>
          <w:szCs w:val="22"/>
          <w:lang w:val="en-US" w:eastAsia="en-US"/>
        </w:rPr>
        <w:t xml:space="preserve">podpis kierowcy tankowanego pojazdu, </w:t>
      </w:r>
    </w:p>
    <w:p w14:paraId="24B27B4E" w14:textId="77777777" w:rsidR="00792011" w:rsidRPr="00792011" w:rsidRDefault="00792011" w:rsidP="00792011">
      <w:pPr>
        <w:numPr>
          <w:ilvl w:val="1"/>
          <w:numId w:val="38"/>
        </w:numPr>
        <w:spacing w:after="43" w:line="271" w:lineRule="auto"/>
        <w:ind w:right="294" w:hanging="10"/>
        <w:jc w:val="both"/>
        <w:rPr>
          <w:color w:val="000000"/>
          <w:sz w:val="22"/>
          <w:szCs w:val="22"/>
          <w:lang w:eastAsia="en-US"/>
        </w:rPr>
      </w:pPr>
      <w:r w:rsidRPr="00792011">
        <w:rPr>
          <w:color w:val="000000"/>
          <w:sz w:val="22"/>
          <w:szCs w:val="22"/>
          <w:lang w:eastAsia="en-US"/>
        </w:rPr>
        <w:t xml:space="preserve">pieczątkę oraz podpis pracownika Stacji Paliw. </w:t>
      </w:r>
    </w:p>
    <w:p w14:paraId="6E313520" w14:textId="77777777" w:rsidR="00792011" w:rsidRPr="00792011" w:rsidRDefault="00792011" w:rsidP="00792011">
      <w:pPr>
        <w:numPr>
          <w:ilvl w:val="0"/>
          <w:numId w:val="38"/>
        </w:numPr>
        <w:spacing w:after="43" w:line="271" w:lineRule="auto"/>
        <w:ind w:right="294" w:hanging="10"/>
        <w:jc w:val="both"/>
        <w:rPr>
          <w:color w:val="000000"/>
          <w:sz w:val="22"/>
          <w:szCs w:val="22"/>
          <w:lang w:val="en-US" w:eastAsia="en-US"/>
        </w:rPr>
      </w:pPr>
      <w:r w:rsidRPr="00792011">
        <w:rPr>
          <w:color w:val="000000"/>
          <w:sz w:val="22"/>
          <w:szCs w:val="22"/>
          <w:lang w:val="en-US" w:eastAsia="en-US"/>
        </w:rPr>
        <w:t xml:space="preserve">Wspólny Słownik Zamówień CPV 09100000-0, 09132100-4, 09134100-8. </w:t>
      </w:r>
    </w:p>
    <w:p w14:paraId="7BCC969A" w14:textId="2C0B80C3" w:rsidR="00394012" w:rsidRPr="00404410" w:rsidRDefault="00792011" w:rsidP="00404410">
      <w:pPr>
        <w:numPr>
          <w:ilvl w:val="0"/>
          <w:numId w:val="38"/>
        </w:numPr>
        <w:spacing w:after="21" w:line="271" w:lineRule="auto"/>
        <w:ind w:right="294" w:hanging="10"/>
        <w:jc w:val="both"/>
        <w:rPr>
          <w:color w:val="000000"/>
          <w:sz w:val="22"/>
          <w:szCs w:val="22"/>
          <w:lang w:eastAsia="en-US"/>
        </w:rPr>
      </w:pPr>
      <w:r w:rsidRPr="00792011">
        <w:rPr>
          <w:color w:val="000000"/>
          <w:sz w:val="22"/>
          <w:szCs w:val="22"/>
          <w:lang w:eastAsia="en-US"/>
        </w:rPr>
        <w:t xml:space="preserve">Zamawiający nie dopuszcza składania ofert częściowych. Zamawiający nie przewidział podziału zamówienia na części. Wielkość zamówienia bez dokonywania podziału umożliwia dostęp do zamówienia (odpowiada możliwościom) małym i średnim przedsiębiorstwom. </w:t>
      </w:r>
      <w:r w:rsidR="00783D17" w:rsidRPr="00404410">
        <w:rPr>
          <w:sz w:val="22"/>
          <w:szCs w:val="22"/>
        </w:rPr>
        <w:t>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72BA8974" w14:textId="77777777" w:rsidR="00DE3808" w:rsidRPr="00783D17" w:rsidRDefault="00DE3808" w:rsidP="00783D17">
      <w:pPr>
        <w:pStyle w:val="Akapitzlist"/>
        <w:ind w:left="360"/>
        <w:jc w:val="both"/>
        <w:rPr>
          <w:rFonts w:cstheme="minorHAnsi"/>
          <w:color w:val="000000" w:themeColor="text1"/>
          <w:sz w:val="20"/>
          <w:szCs w:val="20"/>
        </w:rPr>
      </w:pPr>
    </w:p>
    <w:p w14:paraId="79381C8D"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III</w:t>
      </w:r>
    </w:p>
    <w:p w14:paraId="78AC3F56"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Termin realizacji zamówienia.</w:t>
      </w:r>
    </w:p>
    <w:p w14:paraId="0306B8A9" w14:textId="72F1CE11" w:rsidR="008157E6" w:rsidRPr="00B52B27" w:rsidRDefault="007D77B0" w:rsidP="007D77B0">
      <w:pPr>
        <w:spacing w:after="92" w:line="271" w:lineRule="auto"/>
        <w:ind w:left="346" w:right="294" w:hanging="10"/>
        <w:jc w:val="both"/>
        <w:rPr>
          <w:color w:val="EE0000"/>
          <w:sz w:val="22"/>
          <w:szCs w:val="22"/>
          <w:lang w:eastAsia="en-US"/>
        </w:rPr>
      </w:pPr>
      <w:r w:rsidRPr="007D77B0">
        <w:rPr>
          <w:color w:val="000000"/>
          <w:sz w:val="22"/>
          <w:szCs w:val="22"/>
          <w:lang w:eastAsia="en-US"/>
        </w:rPr>
        <w:t xml:space="preserve">Wykonawca będzie realizować zakup sukcesywnie w miarę potrzeb Zamawiającego przez </w:t>
      </w:r>
      <w:r w:rsidRPr="007B0A5A">
        <w:rPr>
          <w:sz w:val="22"/>
          <w:szCs w:val="22"/>
          <w:u w:val="single"/>
          <w:lang w:eastAsia="en-US"/>
        </w:rPr>
        <w:t>okres 12 miesięcy</w:t>
      </w:r>
      <w:r w:rsidRPr="007B0A5A">
        <w:rPr>
          <w:sz w:val="22"/>
          <w:szCs w:val="22"/>
          <w:lang w:eastAsia="en-US"/>
        </w:rPr>
        <w:t xml:space="preserve"> począwszy od dnia 01 stycznia 2026 r. do dnia 31 grudnia 2026 r.</w:t>
      </w:r>
    </w:p>
    <w:p w14:paraId="33E6ECF5"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IV</w:t>
      </w:r>
    </w:p>
    <w:p w14:paraId="3D1D4A60" w14:textId="77777777"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Warunki udziału w postępowaniu.</w:t>
      </w:r>
    </w:p>
    <w:p w14:paraId="27BB076A" w14:textId="77777777" w:rsidR="008A7E6F" w:rsidRDefault="008A7E6F" w:rsidP="008A7E6F">
      <w:pPr>
        <w:autoSpaceDE w:val="0"/>
        <w:autoSpaceDN w:val="0"/>
        <w:adjustRightInd w:val="0"/>
        <w:rPr>
          <w:rFonts w:asciiTheme="minorHAnsi" w:eastAsiaTheme="minorHAnsi" w:hAnsiTheme="minorHAnsi" w:cstheme="minorHAnsi"/>
          <w:b/>
          <w:bCs/>
          <w:color w:val="000000"/>
          <w:sz w:val="20"/>
          <w:szCs w:val="20"/>
          <w:lang w:eastAsia="en-US"/>
        </w:rPr>
      </w:pPr>
      <w:r w:rsidRPr="006E15FF">
        <w:rPr>
          <w:rFonts w:asciiTheme="minorHAnsi" w:eastAsiaTheme="minorHAnsi" w:hAnsiTheme="minorHAnsi" w:cstheme="minorHAnsi"/>
          <w:color w:val="000000"/>
          <w:sz w:val="20"/>
          <w:szCs w:val="20"/>
          <w:lang w:eastAsia="en-US"/>
        </w:rPr>
        <w:t xml:space="preserve">1. Na podstawie art. 112 ustawy Pzp, zamawiający określa warunki udziału w postępowaniu </w:t>
      </w:r>
      <w:r w:rsidRPr="006E15FF">
        <w:rPr>
          <w:rFonts w:asciiTheme="minorHAnsi" w:eastAsiaTheme="minorHAnsi" w:hAnsiTheme="minorHAnsi" w:cstheme="minorHAnsi"/>
          <w:b/>
          <w:bCs/>
          <w:color w:val="000000"/>
          <w:sz w:val="20"/>
          <w:szCs w:val="20"/>
          <w:lang w:eastAsia="en-US"/>
        </w:rPr>
        <w:t>dotyczące:</w:t>
      </w:r>
    </w:p>
    <w:p w14:paraId="4D182C5F" w14:textId="77777777" w:rsidR="00C24F50" w:rsidRPr="006E15FF" w:rsidRDefault="00C24F50" w:rsidP="008A7E6F">
      <w:pPr>
        <w:autoSpaceDE w:val="0"/>
        <w:autoSpaceDN w:val="0"/>
        <w:adjustRightInd w:val="0"/>
        <w:rPr>
          <w:rFonts w:asciiTheme="minorHAnsi" w:eastAsiaTheme="minorHAnsi" w:hAnsiTheme="minorHAnsi" w:cstheme="minorHAnsi"/>
          <w:color w:val="000000"/>
          <w:sz w:val="20"/>
          <w:szCs w:val="20"/>
          <w:lang w:eastAsia="en-US"/>
        </w:rPr>
      </w:pPr>
    </w:p>
    <w:p w14:paraId="336B2190"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1) ZDOLNOŚCI DO WYSTĘPOWANIA W OBROCIE GOSPODARCZYM:</w:t>
      </w:r>
    </w:p>
    <w:p w14:paraId="2FF35E1E"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hAnsiTheme="minorHAnsi" w:cstheme="minorHAnsi"/>
          <w:sz w:val="20"/>
          <w:szCs w:val="20"/>
        </w:rPr>
        <w:t>Zamawiający nie stawia warunku w tym zakresie.</w:t>
      </w:r>
    </w:p>
    <w:p w14:paraId="266E5F58"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2) UPRAWNIEŃ DO PROWADZENIA OKREŚLONEJ DZIAŁALNOŚCI GOSPODARCZEJ LUB ZAWODOWEJ, O ILE WYNIKA TO Z ODRĘBNYCH PRZEPISÓW:</w:t>
      </w:r>
    </w:p>
    <w:p w14:paraId="734C8084" w14:textId="77777777" w:rsidR="00492D07" w:rsidRPr="00492D07" w:rsidRDefault="00492D07" w:rsidP="008A7E6F">
      <w:pPr>
        <w:autoSpaceDE w:val="0"/>
        <w:autoSpaceDN w:val="0"/>
        <w:adjustRightInd w:val="0"/>
        <w:rPr>
          <w:rFonts w:asciiTheme="minorHAnsi" w:hAnsiTheme="minorHAnsi" w:cstheme="minorHAnsi"/>
          <w:sz w:val="20"/>
          <w:szCs w:val="20"/>
        </w:rPr>
      </w:pPr>
      <w:r w:rsidRPr="00492D07">
        <w:rPr>
          <w:rFonts w:asciiTheme="minorHAnsi" w:hAnsiTheme="minorHAnsi" w:cstheme="minorHAnsi"/>
          <w:sz w:val="20"/>
          <w:szCs w:val="20"/>
        </w:rPr>
        <w:t xml:space="preserve">Zamawiający wyznacza szczegółowy warunek w zakresie uprawnień: Wykonawca spełni warunek, jeżeli wykaże, że posiada obowiązującą aktualną koncesję na obrót paliwami płynnymi wydaną przez Prezesa Urzędu Regulacji Energetyki, zgodnie z art.. 32 ustawy z dnia 10 kwietnia 1997 r. Prawo energetyczne (Dz. U. z 2023 r. poz. </w:t>
      </w:r>
      <w:r w:rsidRPr="00492D07">
        <w:rPr>
          <w:rStyle w:val="markedcontent"/>
          <w:rFonts w:asciiTheme="minorHAnsi" w:hAnsiTheme="minorHAnsi" w:cstheme="minorHAnsi"/>
          <w:sz w:val="20"/>
          <w:szCs w:val="20"/>
        </w:rPr>
        <w:t>1681</w:t>
      </w:r>
      <w:r w:rsidRPr="00492D07">
        <w:rPr>
          <w:rFonts w:asciiTheme="minorHAnsi" w:hAnsiTheme="minorHAnsi" w:cstheme="minorHAnsi"/>
          <w:sz w:val="20"/>
          <w:szCs w:val="20"/>
        </w:rPr>
        <w:t xml:space="preserve">),  </w:t>
      </w:r>
    </w:p>
    <w:p w14:paraId="58EB4814" w14:textId="77777777" w:rsidR="008A7E6F" w:rsidRPr="006E15FF" w:rsidRDefault="008A7E6F" w:rsidP="008A7E6F">
      <w:pPr>
        <w:autoSpaceDE w:val="0"/>
        <w:autoSpaceDN w:val="0"/>
        <w:adjustRightInd w:val="0"/>
        <w:rPr>
          <w:rFonts w:asciiTheme="minorHAnsi" w:eastAsiaTheme="minorHAnsi" w:hAnsiTheme="minorHAnsi" w:cstheme="minorHAnsi"/>
          <w:sz w:val="20"/>
          <w:szCs w:val="20"/>
          <w:lang w:eastAsia="en-US"/>
        </w:rPr>
      </w:pPr>
      <w:r w:rsidRPr="006E15FF">
        <w:rPr>
          <w:rFonts w:asciiTheme="minorHAnsi" w:eastAsiaTheme="minorHAnsi" w:hAnsiTheme="minorHAnsi" w:cstheme="minorHAnsi"/>
          <w:b/>
          <w:bCs/>
          <w:sz w:val="20"/>
          <w:szCs w:val="20"/>
          <w:lang w:eastAsia="en-US"/>
        </w:rPr>
        <w:t>3) SYTUACJI EKONOMICZNEJ LUB FINANSOWEJ:</w:t>
      </w:r>
    </w:p>
    <w:p w14:paraId="5539187B" w14:textId="77777777" w:rsidR="00492D07" w:rsidRPr="00404410" w:rsidRDefault="00492D07" w:rsidP="00492D07">
      <w:pPr>
        <w:numPr>
          <w:ilvl w:val="1"/>
          <w:numId w:val="39"/>
        </w:numPr>
        <w:spacing w:after="43" w:line="271" w:lineRule="auto"/>
        <w:ind w:right="294" w:hanging="10"/>
        <w:jc w:val="both"/>
        <w:rPr>
          <w:rFonts w:asciiTheme="minorHAnsi" w:hAnsiTheme="minorHAnsi" w:cstheme="minorHAnsi"/>
          <w:color w:val="000000"/>
          <w:sz w:val="20"/>
          <w:szCs w:val="20"/>
          <w:lang w:eastAsia="en-US"/>
        </w:rPr>
      </w:pPr>
      <w:r w:rsidRPr="00404410">
        <w:rPr>
          <w:rFonts w:asciiTheme="minorHAnsi" w:hAnsiTheme="minorHAnsi" w:cstheme="minorHAnsi"/>
          <w:color w:val="000000"/>
          <w:sz w:val="20"/>
          <w:szCs w:val="20"/>
          <w:lang w:eastAsia="en-US"/>
        </w:rPr>
        <w:t xml:space="preserve">Dla uznania, że wykonawca spełnia warunek sytuacji ekonomicznej i finansowej zamawiający wymaga złożenia: </w:t>
      </w:r>
    </w:p>
    <w:p w14:paraId="0A6D1222" w14:textId="77777777" w:rsidR="00492D07" w:rsidRPr="00404410" w:rsidRDefault="00492D07" w:rsidP="00492D07">
      <w:pPr>
        <w:numPr>
          <w:ilvl w:val="3"/>
          <w:numId w:val="40"/>
        </w:numPr>
        <w:spacing w:after="43" w:line="271" w:lineRule="auto"/>
        <w:ind w:right="294" w:hanging="10"/>
        <w:jc w:val="both"/>
        <w:rPr>
          <w:rFonts w:asciiTheme="minorHAnsi" w:hAnsiTheme="minorHAnsi" w:cstheme="minorHAnsi"/>
          <w:color w:val="000000"/>
          <w:sz w:val="20"/>
          <w:szCs w:val="20"/>
          <w:lang w:eastAsia="en-US"/>
        </w:rPr>
      </w:pPr>
      <w:r w:rsidRPr="00404410">
        <w:rPr>
          <w:rFonts w:asciiTheme="minorHAnsi" w:hAnsiTheme="minorHAnsi" w:cstheme="minorHAnsi"/>
          <w:color w:val="000000"/>
          <w:sz w:val="20"/>
          <w:szCs w:val="20"/>
          <w:lang w:eastAsia="en-US"/>
        </w:rPr>
        <w:t xml:space="preserve">opłaconej polisy, a w przypadku jej braku innego dokumentu potwierdzającego, że wykonawca jest ubezpieczony od odpowiedzialności cywilnej w zakresie prowadzonej działalności związanej z przedmiotem zamówienia, </w:t>
      </w:r>
    </w:p>
    <w:p w14:paraId="155D67F6" w14:textId="77777777" w:rsidR="00492D07" w:rsidRPr="00404410" w:rsidRDefault="00492D07" w:rsidP="00492D07">
      <w:pPr>
        <w:numPr>
          <w:ilvl w:val="3"/>
          <w:numId w:val="40"/>
        </w:numPr>
        <w:spacing w:after="43" w:line="271" w:lineRule="auto"/>
        <w:ind w:right="294" w:hanging="10"/>
        <w:jc w:val="both"/>
        <w:rPr>
          <w:rFonts w:asciiTheme="minorHAnsi" w:hAnsiTheme="minorHAnsi" w:cstheme="minorHAnsi"/>
          <w:color w:val="000000"/>
          <w:sz w:val="20"/>
          <w:szCs w:val="20"/>
          <w:lang w:eastAsia="en-US"/>
        </w:rPr>
      </w:pPr>
      <w:r w:rsidRPr="00404410">
        <w:rPr>
          <w:rFonts w:asciiTheme="minorHAnsi" w:hAnsiTheme="minorHAnsi" w:cstheme="minorHAnsi"/>
          <w:color w:val="000000"/>
          <w:sz w:val="20"/>
          <w:szCs w:val="20"/>
          <w:lang w:eastAsia="en-US"/>
        </w:rPr>
        <w:t xml:space="preserve">aktualnego zaświadczenia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dokument określony w Rozdziale VII niniejszej SWZ, </w:t>
      </w:r>
    </w:p>
    <w:p w14:paraId="3B6A1864" w14:textId="77777777" w:rsidR="00492D07" w:rsidRPr="00404410" w:rsidRDefault="00492D07" w:rsidP="00492D07">
      <w:pPr>
        <w:numPr>
          <w:ilvl w:val="3"/>
          <w:numId w:val="40"/>
        </w:numPr>
        <w:spacing w:after="43" w:line="271" w:lineRule="auto"/>
        <w:ind w:right="294" w:hanging="10"/>
        <w:jc w:val="both"/>
        <w:rPr>
          <w:rFonts w:asciiTheme="minorHAnsi" w:hAnsiTheme="minorHAnsi" w:cstheme="minorHAnsi"/>
          <w:color w:val="000000"/>
          <w:sz w:val="20"/>
          <w:szCs w:val="20"/>
          <w:lang w:eastAsia="en-US"/>
        </w:rPr>
      </w:pPr>
      <w:r w:rsidRPr="00404410">
        <w:rPr>
          <w:rFonts w:asciiTheme="minorHAnsi" w:hAnsiTheme="minorHAnsi" w:cstheme="minorHAnsi"/>
          <w:color w:val="000000"/>
          <w:sz w:val="20"/>
          <w:szCs w:val="20"/>
          <w:lang w:eastAsia="en-US"/>
        </w:rPr>
        <w:t xml:space="preserve">aktualnego zaświadczenia właściwego oddziału Zakładu Ubezpieczeń Społecznych lub Kasy Rolniczego Ubezpieczenia Społecznego potwierdzającego, że wykonawca nie zalega z opłacaniem składek na ubezpieczenie zdrowotne lub społeczne, lub potwierdzenia, że uzyskał przewidziane prawem zwolnienie, odroczenie lub rozłożenie na </w:t>
      </w:r>
      <w:r w:rsidRPr="00404410">
        <w:rPr>
          <w:rFonts w:asciiTheme="minorHAnsi" w:hAnsiTheme="minorHAnsi" w:cstheme="minorHAnsi"/>
          <w:color w:val="000000"/>
          <w:sz w:val="20"/>
          <w:szCs w:val="20"/>
          <w:lang w:eastAsia="en-US"/>
        </w:rPr>
        <w:lastRenderedPageBreak/>
        <w:t xml:space="preserve">raty zaległych płatności lub wstrzymanie w całości wykonania decyzji właściwego organu – dokument określony w Rozdziale VII niniejszej SWZ, </w:t>
      </w:r>
    </w:p>
    <w:p w14:paraId="70368DDD" w14:textId="77777777" w:rsidR="008A7E6F" w:rsidRPr="00404410" w:rsidRDefault="008A7E6F" w:rsidP="008A7E6F">
      <w:pPr>
        <w:autoSpaceDE w:val="0"/>
        <w:autoSpaceDN w:val="0"/>
        <w:adjustRightInd w:val="0"/>
        <w:spacing w:after="4"/>
        <w:rPr>
          <w:rFonts w:asciiTheme="minorHAnsi" w:eastAsiaTheme="minorHAnsi" w:hAnsiTheme="minorHAnsi" w:cstheme="minorHAnsi"/>
          <w:color w:val="000000"/>
          <w:sz w:val="20"/>
          <w:szCs w:val="20"/>
          <w:lang w:eastAsia="en-US"/>
        </w:rPr>
      </w:pPr>
      <w:r w:rsidRPr="00404410">
        <w:rPr>
          <w:rFonts w:asciiTheme="minorHAnsi" w:eastAsiaTheme="minorHAnsi" w:hAnsiTheme="minorHAnsi" w:cstheme="minorHAnsi"/>
          <w:b/>
          <w:bCs/>
          <w:color w:val="000000"/>
          <w:sz w:val="20"/>
          <w:szCs w:val="20"/>
          <w:lang w:eastAsia="en-US"/>
        </w:rPr>
        <w:t xml:space="preserve">4) ZDOLNOŚCI TECHNICZNEJ LUB ZAWODOWEJ: </w:t>
      </w:r>
    </w:p>
    <w:p w14:paraId="77ED59CF" w14:textId="00E9CB7D" w:rsidR="00492D07" w:rsidRPr="00404410" w:rsidRDefault="00492D07" w:rsidP="00492D07">
      <w:pPr>
        <w:numPr>
          <w:ilvl w:val="0"/>
          <w:numId w:val="41"/>
        </w:numPr>
        <w:spacing w:after="43" w:line="271" w:lineRule="auto"/>
        <w:ind w:right="294"/>
        <w:jc w:val="both"/>
        <w:rPr>
          <w:rFonts w:asciiTheme="minorHAnsi" w:hAnsiTheme="minorHAnsi" w:cstheme="minorHAnsi"/>
          <w:color w:val="000000"/>
          <w:sz w:val="20"/>
          <w:szCs w:val="20"/>
          <w:lang w:eastAsia="en-US"/>
        </w:rPr>
      </w:pPr>
      <w:r w:rsidRPr="00404410">
        <w:rPr>
          <w:rFonts w:asciiTheme="minorHAnsi" w:hAnsiTheme="minorHAnsi" w:cstheme="minorHAnsi"/>
          <w:color w:val="000000"/>
          <w:sz w:val="20"/>
          <w:szCs w:val="20"/>
          <w:lang w:eastAsia="en-US"/>
        </w:rPr>
        <w:t xml:space="preserve">Zamawiający wyznacza szczegółowy warunek w zakresie zdolności technicznej: Wykonawca spełni warunek jeżeli dysponuje co najmniej jedną stacją paliw zlokalizowaną w </w:t>
      </w:r>
      <w:r w:rsidRPr="007B0A5A">
        <w:rPr>
          <w:rFonts w:asciiTheme="minorHAnsi" w:hAnsiTheme="minorHAnsi" w:cstheme="minorHAnsi"/>
          <w:color w:val="000000"/>
          <w:sz w:val="20"/>
          <w:szCs w:val="20"/>
          <w:lang w:eastAsia="en-US"/>
        </w:rPr>
        <w:t xml:space="preserve">odległości do </w:t>
      </w:r>
      <w:r w:rsidR="00FD6299" w:rsidRPr="007B0A5A">
        <w:rPr>
          <w:rFonts w:asciiTheme="minorHAnsi" w:hAnsiTheme="minorHAnsi" w:cstheme="minorHAnsi"/>
          <w:color w:val="000000"/>
          <w:sz w:val="20"/>
          <w:szCs w:val="20"/>
          <w:lang w:eastAsia="en-US"/>
        </w:rPr>
        <w:t xml:space="preserve">8 </w:t>
      </w:r>
      <w:r w:rsidRPr="007B0A5A">
        <w:rPr>
          <w:rFonts w:asciiTheme="minorHAnsi" w:hAnsiTheme="minorHAnsi" w:cstheme="minorHAnsi"/>
          <w:color w:val="000000"/>
          <w:sz w:val="20"/>
          <w:szCs w:val="20"/>
          <w:lang w:eastAsia="en-US"/>
        </w:rPr>
        <w:t>km</w:t>
      </w:r>
      <w:r w:rsidRPr="00404410">
        <w:rPr>
          <w:rFonts w:asciiTheme="minorHAnsi" w:hAnsiTheme="minorHAnsi" w:cstheme="minorHAnsi"/>
          <w:color w:val="000000"/>
          <w:sz w:val="20"/>
          <w:szCs w:val="20"/>
          <w:lang w:eastAsia="en-US"/>
        </w:rPr>
        <w:t xml:space="preserve"> od siedziby </w:t>
      </w:r>
      <w:r w:rsidR="003E380A">
        <w:rPr>
          <w:rFonts w:asciiTheme="minorHAnsi" w:hAnsiTheme="minorHAnsi" w:cstheme="minorHAnsi"/>
          <w:color w:val="000000"/>
          <w:sz w:val="20"/>
          <w:szCs w:val="20"/>
          <w:lang w:eastAsia="en-US"/>
        </w:rPr>
        <w:t xml:space="preserve">Gminnego </w:t>
      </w:r>
      <w:r w:rsidRPr="00404410">
        <w:rPr>
          <w:rFonts w:asciiTheme="minorHAnsi" w:hAnsiTheme="minorHAnsi" w:cstheme="minorHAnsi"/>
          <w:color w:val="000000"/>
          <w:sz w:val="20"/>
          <w:szCs w:val="20"/>
          <w:lang w:eastAsia="en-US"/>
        </w:rPr>
        <w:t xml:space="preserve">Zakładu Komunalnego w </w:t>
      </w:r>
      <w:r w:rsidR="003E380A">
        <w:rPr>
          <w:rFonts w:asciiTheme="minorHAnsi" w:hAnsiTheme="minorHAnsi" w:cstheme="minorHAnsi"/>
          <w:color w:val="000000"/>
          <w:sz w:val="20"/>
          <w:szCs w:val="20"/>
          <w:lang w:eastAsia="en-US"/>
        </w:rPr>
        <w:t>Żołędowie</w:t>
      </w:r>
      <w:r w:rsidRPr="00404410">
        <w:rPr>
          <w:rFonts w:asciiTheme="minorHAnsi" w:hAnsiTheme="minorHAnsi" w:cstheme="minorHAnsi"/>
          <w:color w:val="000000"/>
          <w:sz w:val="20"/>
          <w:szCs w:val="20"/>
          <w:lang w:eastAsia="en-US"/>
        </w:rPr>
        <w:t xml:space="preserve"> umożliwiającą tankowanie pojazdów Zamawiającego. </w:t>
      </w:r>
    </w:p>
    <w:p w14:paraId="679B4438" w14:textId="77777777" w:rsidR="00850188" w:rsidRPr="00404410" w:rsidRDefault="00850188" w:rsidP="00850188">
      <w:pPr>
        <w:tabs>
          <w:tab w:val="left" w:pos="540"/>
        </w:tabs>
        <w:rPr>
          <w:rFonts w:asciiTheme="minorHAnsi" w:hAnsiTheme="minorHAnsi" w:cstheme="minorHAnsi"/>
          <w:sz w:val="20"/>
          <w:szCs w:val="20"/>
        </w:rPr>
      </w:pPr>
      <w:r w:rsidRPr="00404410">
        <w:rPr>
          <w:rFonts w:asciiTheme="minorHAnsi" w:hAnsiTheme="minorHAnsi" w:cstheme="minorHAnsi"/>
          <w:sz w:val="20"/>
          <w:szCs w:val="20"/>
        </w:rPr>
        <w:t>1.Wykonawcy mogą wspólnie ubiegać się o udzielenie zamówienia.</w:t>
      </w:r>
    </w:p>
    <w:p w14:paraId="4A951972" w14:textId="77777777" w:rsidR="00850188" w:rsidRPr="00404410" w:rsidRDefault="00850188" w:rsidP="00850188">
      <w:pPr>
        <w:rPr>
          <w:rFonts w:asciiTheme="minorHAnsi" w:hAnsiTheme="minorHAnsi" w:cstheme="minorHAnsi"/>
          <w:sz w:val="20"/>
          <w:szCs w:val="20"/>
        </w:rPr>
      </w:pPr>
    </w:p>
    <w:p w14:paraId="54FE02FA" w14:textId="77777777" w:rsidR="00850188" w:rsidRPr="00404410" w:rsidRDefault="00850188" w:rsidP="00850188">
      <w:pPr>
        <w:widowControl w:val="0"/>
        <w:spacing w:after="43" w:line="274" w:lineRule="exact"/>
        <w:jc w:val="both"/>
        <w:rPr>
          <w:rFonts w:asciiTheme="minorHAnsi" w:hAnsiTheme="minorHAnsi" w:cstheme="minorHAnsi"/>
          <w:sz w:val="20"/>
          <w:szCs w:val="20"/>
        </w:rPr>
      </w:pPr>
      <w:r w:rsidRPr="00404410">
        <w:rPr>
          <w:rFonts w:asciiTheme="minorHAnsi" w:hAnsiTheme="minorHAnsi" w:cstheme="minorHAnsi"/>
          <w:color w:val="000000"/>
          <w:sz w:val="20"/>
          <w:szCs w:val="20"/>
        </w:rPr>
        <w:t>W przypadku oferty składanej wspólnie przez kilku Wykonawców ubiegających się o udzielenie zamówienia, ocena warunków określonych w SWZ będzie dokonana łącznie w stosunku do Wykonawców ubiegających się wspólnie o udzielenie zamówienia. Każdy z warunków może być spełniony wspólnie przez jednego, kilku lub wszystkich wykonawców łącznie.</w:t>
      </w:r>
    </w:p>
    <w:p w14:paraId="2FC5257C" w14:textId="77777777" w:rsidR="00850188" w:rsidRPr="00404410" w:rsidRDefault="00850188" w:rsidP="00850188">
      <w:pPr>
        <w:widowControl w:val="0"/>
        <w:spacing w:after="86" w:line="295" w:lineRule="exact"/>
        <w:jc w:val="both"/>
        <w:rPr>
          <w:rFonts w:asciiTheme="minorHAnsi" w:hAnsiTheme="minorHAnsi" w:cstheme="minorHAnsi"/>
          <w:color w:val="000000"/>
          <w:sz w:val="20"/>
          <w:szCs w:val="20"/>
        </w:rPr>
      </w:pPr>
      <w:r w:rsidRPr="00404410">
        <w:rPr>
          <w:rFonts w:asciiTheme="minorHAnsi" w:hAnsiTheme="minorHAnsi" w:cstheme="minorHAnsi"/>
          <w:color w:val="000000"/>
          <w:sz w:val="20"/>
          <w:szCs w:val="20"/>
        </w:rPr>
        <w:t>W stosunku do żadnego z wykonawców składających ofertę wspólną nie mogą zajść przesłanki wykluczenia określone w art. 108 ust. 1 Pzp i art. 109 ust. 1  Pzp (w zakresie określonym przez Zamawiającego)</w:t>
      </w:r>
    </w:p>
    <w:p w14:paraId="393BD8C5" w14:textId="77777777" w:rsidR="00850188" w:rsidRPr="00404410" w:rsidRDefault="00850188" w:rsidP="00850188">
      <w:pPr>
        <w:widowControl w:val="0"/>
        <w:tabs>
          <w:tab w:val="left" w:pos="540"/>
        </w:tabs>
        <w:spacing w:after="57" w:line="263" w:lineRule="exact"/>
        <w:jc w:val="both"/>
        <w:rPr>
          <w:rFonts w:asciiTheme="minorHAnsi" w:hAnsiTheme="minorHAnsi" w:cstheme="minorHAnsi"/>
          <w:color w:val="000000"/>
          <w:sz w:val="20"/>
          <w:szCs w:val="20"/>
        </w:rPr>
      </w:pPr>
      <w:r w:rsidRPr="00404410">
        <w:rPr>
          <w:rFonts w:asciiTheme="minorHAnsi" w:hAnsiTheme="minorHAnsi" w:cstheme="minorHAnsi"/>
          <w:color w:val="000000"/>
          <w:sz w:val="20"/>
          <w:szCs w:val="20"/>
        </w:rPr>
        <w:t xml:space="preserve">Wykonawcy wspólnie ubiegający się o udzielenie zamówienia dołączają do oferty oświadczenie, z którego wynika, które roboty budowlane (dostawy / usługi) wykonają poszczególni wykonawcy – „oświadczenie art. 117 ust. 4 Pzp – stanowiące załącznik nr </w:t>
      </w:r>
      <w:r w:rsidR="00D21D9E" w:rsidRPr="00404410">
        <w:rPr>
          <w:rFonts w:asciiTheme="minorHAnsi" w:hAnsiTheme="minorHAnsi" w:cstheme="minorHAnsi"/>
          <w:color w:val="000000"/>
          <w:sz w:val="20"/>
          <w:szCs w:val="20"/>
        </w:rPr>
        <w:t>7</w:t>
      </w:r>
      <w:r w:rsidRPr="00404410">
        <w:rPr>
          <w:rFonts w:asciiTheme="minorHAnsi" w:hAnsiTheme="minorHAnsi" w:cstheme="minorHAnsi"/>
          <w:color w:val="000000"/>
          <w:sz w:val="20"/>
          <w:szCs w:val="20"/>
        </w:rPr>
        <w:t xml:space="preserve"> do SWZ</w:t>
      </w:r>
    </w:p>
    <w:p w14:paraId="47F7C56C" w14:textId="77777777" w:rsidR="00850188" w:rsidRPr="00404410" w:rsidRDefault="00850188" w:rsidP="00850188">
      <w:pPr>
        <w:widowControl w:val="0"/>
        <w:tabs>
          <w:tab w:val="left" w:pos="540"/>
        </w:tabs>
        <w:spacing w:after="57" w:line="263" w:lineRule="exact"/>
        <w:ind w:left="540" w:firstLine="27"/>
        <w:jc w:val="both"/>
        <w:rPr>
          <w:rFonts w:asciiTheme="minorHAnsi" w:hAnsiTheme="minorHAnsi" w:cstheme="minorHAnsi"/>
          <w:color w:val="000000"/>
          <w:sz w:val="20"/>
          <w:szCs w:val="20"/>
        </w:rPr>
      </w:pPr>
    </w:p>
    <w:p w14:paraId="075DA17F" w14:textId="77777777" w:rsidR="00850188" w:rsidRPr="00404410" w:rsidRDefault="00850188" w:rsidP="00850188">
      <w:pPr>
        <w:widowControl w:val="0"/>
        <w:tabs>
          <w:tab w:val="left" w:pos="540"/>
        </w:tabs>
        <w:spacing w:after="57" w:line="263" w:lineRule="exact"/>
        <w:jc w:val="both"/>
        <w:rPr>
          <w:rFonts w:asciiTheme="minorHAnsi" w:hAnsiTheme="minorHAnsi" w:cstheme="minorHAnsi"/>
          <w:color w:val="000000"/>
          <w:sz w:val="20"/>
          <w:szCs w:val="20"/>
        </w:rPr>
      </w:pPr>
      <w:r w:rsidRPr="00404410">
        <w:rPr>
          <w:rFonts w:asciiTheme="minorHAnsi" w:hAnsiTheme="minorHAnsi" w:cstheme="minorHAnsi"/>
          <w:color w:val="000000"/>
          <w:sz w:val="20"/>
          <w:szCs w:val="20"/>
        </w:rPr>
        <w:t>2.Wykonawcy wspólnie ubiegający się o udzielenie zamówienia ustanawiają pełnomocnika do reprezentowania ich w postępowaniu o udzielenie zamówienia albo reprezentowania w postępowaniu i zawarcia umowy w sprawie zamówienia publicznego.</w:t>
      </w:r>
    </w:p>
    <w:p w14:paraId="2E092FC6" w14:textId="77777777" w:rsidR="00850188" w:rsidRPr="00404410" w:rsidRDefault="00850188" w:rsidP="00850188">
      <w:pPr>
        <w:widowControl w:val="0"/>
        <w:tabs>
          <w:tab w:val="left" w:pos="540"/>
        </w:tabs>
        <w:spacing w:after="63" w:line="266" w:lineRule="exact"/>
        <w:ind w:left="540" w:hanging="540"/>
        <w:jc w:val="both"/>
        <w:rPr>
          <w:rFonts w:asciiTheme="minorHAnsi" w:hAnsiTheme="minorHAnsi" w:cstheme="minorHAnsi"/>
          <w:sz w:val="20"/>
          <w:szCs w:val="20"/>
        </w:rPr>
      </w:pPr>
      <w:r w:rsidRPr="00404410">
        <w:rPr>
          <w:rFonts w:asciiTheme="minorHAnsi" w:hAnsiTheme="minorHAnsi" w:cstheme="minorHAnsi"/>
          <w:color w:val="000000"/>
          <w:sz w:val="20"/>
          <w:szCs w:val="20"/>
        </w:rPr>
        <w:t xml:space="preserve">3.Przepisy dotyczące Wykonawcy stosuje się odpowiednio do wykonawców wspólnie ubiegających </w:t>
      </w:r>
    </w:p>
    <w:p w14:paraId="317A7FF8" w14:textId="77777777" w:rsidR="00850188" w:rsidRPr="00404410" w:rsidRDefault="00850188" w:rsidP="00C24F50">
      <w:pPr>
        <w:widowControl w:val="0"/>
        <w:tabs>
          <w:tab w:val="left" w:pos="540"/>
        </w:tabs>
        <w:ind w:left="540" w:hanging="540"/>
        <w:jc w:val="both"/>
        <w:rPr>
          <w:rFonts w:asciiTheme="minorHAnsi" w:hAnsiTheme="minorHAnsi" w:cstheme="minorHAnsi"/>
          <w:color w:val="000000"/>
          <w:sz w:val="20"/>
          <w:szCs w:val="20"/>
        </w:rPr>
      </w:pPr>
      <w:r w:rsidRPr="00404410">
        <w:rPr>
          <w:rFonts w:asciiTheme="minorHAnsi" w:hAnsiTheme="minorHAnsi" w:cstheme="minorHAnsi"/>
          <w:color w:val="000000"/>
          <w:sz w:val="20"/>
          <w:szCs w:val="20"/>
        </w:rPr>
        <w:t>4.Jeżeli oferta wykonawców wspólnie ubiegających się o udzielenie zamówienia zostanie wybrana,</w:t>
      </w:r>
    </w:p>
    <w:p w14:paraId="438C1A0C" w14:textId="77777777" w:rsidR="00850188" w:rsidRPr="00404410" w:rsidRDefault="00850188" w:rsidP="00C24F50">
      <w:pPr>
        <w:widowControl w:val="0"/>
        <w:tabs>
          <w:tab w:val="left" w:pos="540"/>
        </w:tabs>
        <w:jc w:val="both"/>
        <w:rPr>
          <w:rFonts w:asciiTheme="minorHAnsi" w:hAnsiTheme="minorHAnsi" w:cstheme="minorHAnsi"/>
          <w:color w:val="000000"/>
          <w:sz w:val="20"/>
          <w:szCs w:val="20"/>
        </w:rPr>
      </w:pPr>
      <w:r w:rsidRPr="00404410">
        <w:rPr>
          <w:rFonts w:asciiTheme="minorHAnsi" w:hAnsiTheme="minorHAnsi" w:cstheme="minorHAnsi"/>
          <w:color w:val="000000"/>
          <w:sz w:val="20"/>
          <w:szCs w:val="20"/>
        </w:rPr>
        <w:t>Zamawiający będzie żądać przed zawarciem umowy w sprawie zamówienia publicznego, umowy</w:t>
      </w:r>
      <w:r w:rsidR="00C24F50" w:rsidRPr="00404410">
        <w:rPr>
          <w:rFonts w:asciiTheme="minorHAnsi" w:hAnsiTheme="minorHAnsi" w:cstheme="minorHAnsi"/>
          <w:color w:val="000000"/>
          <w:sz w:val="20"/>
          <w:szCs w:val="20"/>
        </w:rPr>
        <w:t xml:space="preserve"> </w:t>
      </w:r>
      <w:r w:rsidRPr="00404410">
        <w:rPr>
          <w:rFonts w:asciiTheme="minorHAnsi" w:hAnsiTheme="minorHAnsi" w:cstheme="minorHAnsi"/>
          <w:color w:val="000000"/>
          <w:sz w:val="20"/>
          <w:szCs w:val="20"/>
        </w:rPr>
        <w:t>regulującej współpracę tych wykonawców.</w:t>
      </w:r>
    </w:p>
    <w:p w14:paraId="70D006BD" w14:textId="77777777" w:rsidR="00783D17" w:rsidRPr="006E15FF" w:rsidRDefault="00783D17" w:rsidP="008A7E6F">
      <w:pPr>
        <w:jc w:val="both"/>
        <w:rPr>
          <w:rFonts w:asciiTheme="minorHAnsi" w:hAnsiTheme="minorHAnsi" w:cstheme="minorHAnsi"/>
          <w:color w:val="000000"/>
          <w:sz w:val="20"/>
          <w:szCs w:val="20"/>
          <w:u w:val="single"/>
        </w:rPr>
      </w:pPr>
    </w:p>
    <w:p w14:paraId="779F6C54" w14:textId="77777777" w:rsidR="008A7E6F" w:rsidRDefault="008A7E6F" w:rsidP="008A7E6F">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Rozdział V</w:t>
      </w:r>
    </w:p>
    <w:p w14:paraId="3A0BD378" w14:textId="77777777" w:rsidR="008A7E6F" w:rsidRDefault="008A7E6F" w:rsidP="008A7E6F">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Podstawy wykluczenia</w:t>
      </w:r>
    </w:p>
    <w:p w14:paraId="72BC6D4B" w14:textId="77777777" w:rsidR="00814D0E" w:rsidRDefault="00814D0E" w:rsidP="00814D0E">
      <w:pPr>
        <w:tabs>
          <w:tab w:val="left" w:pos="851"/>
        </w:tabs>
        <w:spacing w:after="120" w:line="312" w:lineRule="auto"/>
        <w:jc w:val="both"/>
        <w:rPr>
          <w:rFonts w:asciiTheme="minorHAnsi" w:hAnsiTheme="minorHAnsi" w:cstheme="minorHAnsi"/>
          <w:b/>
          <w:bCs/>
          <w:sz w:val="20"/>
          <w:szCs w:val="20"/>
        </w:rPr>
      </w:pPr>
      <w:r>
        <w:rPr>
          <w:rFonts w:asciiTheme="minorHAnsi" w:hAnsiTheme="minorHAnsi" w:cstheme="minorHAnsi"/>
          <w:b/>
          <w:bCs/>
          <w:sz w:val="20"/>
          <w:szCs w:val="20"/>
        </w:rPr>
        <w:t>1. Obligatoryjne przesłanki wykluczenia wykonawcy, o których mowa w art. 108 ust. 1 pkt 1÷6 ustawy PZP.</w:t>
      </w:r>
    </w:p>
    <w:p w14:paraId="41B9DA1F" w14:textId="77777777" w:rsidR="00814D0E" w:rsidRPr="003A1DD7" w:rsidRDefault="00814D0E" w:rsidP="00814D0E">
      <w:pPr>
        <w:jc w:val="both"/>
        <w:rPr>
          <w:rFonts w:ascii="Calibri" w:hAnsi="Calibri" w:cs="Calibri"/>
          <w:sz w:val="20"/>
          <w:szCs w:val="20"/>
        </w:rPr>
      </w:pPr>
      <w:r w:rsidRPr="003A1DD7">
        <w:rPr>
          <w:rFonts w:asciiTheme="minorHAnsi" w:hAnsiTheme="minorHAnsi" w:cstheme="minorHAnsi"/>
          <w:b/>
          <w:bCs/>
          <w:sz w:val="20"/>
          <w:szCs w:val="20"/>
        </w:rPr>
        <w:t xml:space="preserve">2. </w:t>
      </w:r>
      <w:r w:rsidRPr="003A1DD7">
        <w:rPr>
          <w:rFonts w:ascii="Calibri" w:eastAsia="Calibri" w:hAnsi="Calibri" w:cs="Calibri"/>
          <w:sz w:val="20"/>
          <w:szCs w:val="20"/>
          <w:lang w:eastAsia="en-US"/>
        </w:rPr>
        <w:t>Zamawiający informuje, że</w:t>
      </w:r>
      <w:r w:rsidRPr="003A1DD7">
        <w:rPr>
          <w:rFonts w:ascii="Calibri" w:hAnsi="Calibri" w:cs="Calibri"/>
          <w:sz w:val="20"/>
          <w:szCs w:val="20"/>
        </w:rPr>
        <w:t xml:space="preserve"> na podstawie </w:t>
      </w:r>
      <w:r w:rsidRPr="003A1DD7">
        <w:rPr>
          <w:rFonts w:ascii="Calibri" w:hAnsi="Calibri" w:cs="Calibri"/>
          <w:b/>
          <w:sz w:val="20"/>
          <w:szCs w:val="20"/>
        </w:rPr>
        <w:t>art. 7 ust. 1</w:t>
      </w:r>
      <w:r w:rsidRPr="003A1DD7">
        <w:rPr>
          <w:rFonts w:ascii="Calibri" w:hAnsi="Calibri" w:cs="Calibri"/>
          <w:sz w:val="20"/>
          <w:szCs w:val="20"/>
        </w:rPr>
        <w:t xml:space="preserve"> </w:t>
      </w:r>
      <w:r w:rsidRPr="003A1DD7">
        <w:rPr>
          <w:rFonts w:ascii="Calibri" w:eastAsia="Calibri" w:hAnsi="Calibri" w:cs="Calibri"/>
          <w:sz w:val="20"/>
          <w:szCs w:val="20"/>
          <w:lang w:eastAsia="en-US"/>
        </w:rPr>
        <w:t xml:space="preserve"> ustawy  z dnia 13 kwietnia 2022 r</w:t>
      </w:r>
      <w:r w:rsidRPr="003A1DD7">
        <w:rPr>
          <w:rFonts w:ascii="Calibri" w:eastAsia="Calibri" w:hAnsi="Calibri" w:cs="Calibri"/>
          <w:i/>
          <w:sz w:val="20"/>
          <w:szCs w:val="20"/>
          <w:lang w:eastAsia="en-US"/>
        </w:rPr>
        <w:t>. o szczególnych rozwiązaniach w zakresie przeciwdziałania wspieraniu agresji na Ukrainę oraz służących ochronie bezpieczeństwa narodowego</w:t>
      </w:r>
      <w:r w:rsidRPr="003A1DD7">
        <w:rPr>
          <w:rFonts w:ascii="Calibri" w:eastAsia="Calibri" w:hAnsi="Calibri" w:cs="Calibri"/>
          <w:sz w:val="20"/>
          <w:szCs w:val="20"/>
          <w:lang w:eastAsia="en-US"/>
        </w:rPr>
        <w:t xml:space="preserve"> (Dz. U. z 2022 r. poz. 835) </w:t>
      </w:r>
      <w:r w:rsidRPr="003A1DD7">
        <w:rPr>
          <w:rFonts w:ascii="Calibri" w:hAnsi="Calibri" w:cs="Calibri"/>
          <w:sz w:val="20"/>
          <w:szCs w:val="20"/>
        </w:rPr>
        <w:t>z postępowania o udzielenie zamówienia publicznego lub konkursu prowadzonego na podstawie ustawy Pzp wyklucza się:</w:t>
      </w:r>
    </w:p>
    <w:p w14:paraId="11F1A51E" w14:textId="77777777" w:rsidR="00814D0E" w:rsidRPr="003A1DD7" w:rsidRDefault="00814D0E" w:rsidP="00814D0E">
      <w:pPr>
        <w:ind w:left="360"/>
        <w:jc w:val="both"/>
        <w:rPr>
          <w:rFonts w:ascii="Calibri" w:eastAsia="Calibri" w:hAnsi="Calibri" w:cs="Calibri"/>
          <w:sz w:val="20"/>
          <w:szCs w:val="20"/>
          <w:lang w:eastAsia="en-US"/>
        </w:rPr>
      </w:pPr>
    </w:p>
    <w:p w14:paraId="7E5818CE" w14:textId="77777777" w:rsidR="00814D0E" w:rsidRPr="003A1DD7" w:rsidRDefault="00814D0E" w:rsidP="00814D0E">
      <w:pPr>
        <w:numPr>
          <w:ilvl w:val="0"/>
          <w:numId w:val="33"/>
        </w:numPr>
        <w:spacing w:after="100" w:afterAutospacing="1"/>
        <w:jc w:val="both"/>
        <w:rPr>
          <w:rFonts w:ascii="Calibri" w:hAnsi="Calibri" w:cs="Calibri"/>
          <w:sz w:val="20"/>
          <w:szCs w:val="20"/>
        </w:rPr>
      </w:pPr>
      <w:r w:rsidRPr="003A1DD7">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4BC9DC9" w14:textId="77777777" w:rsidR="00814D0E" w:rsidRPr="003A1DD7" w:rsidRDefault="00814D0E" w:rsidP="00814D0E">
      <w:pPr>
        <w:numPr>
          <w:ilvl w:val="0"/>
          <w:numId w:val="33"/>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FDE0BE" w14:textId="77777777" w:rsidR="00814D0E" w:rsidRPr="003A1DD7" w:rsidRDefault="00814D0E" w:rsidP="00814D0E">
      <w:pPr>
        <w:numPr>
          <w:ilvl w:val="0"/>
          <w:numId w:val="33"/>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0A39FC3" w14:textId="77777777" w:rsidR="00814D0E" w:rsidRPr="003A1DD7"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lastRenderedPageBreak/>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0349AF0" w14:textId="77777777" w:rsidR="00814D0E" w:rsidRPr="003A1DD7"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1D28AB47" w14:textId="77777777" w:rsidR="00814D0E" w:rsidRPr="00830D34"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3C3F89B7" w14:textId="77777777" w:rsidR="00814D0E" w:rsidRPr="00A76DD6" w:rsidRDefault="00814D0E" w:rsidP="00814D0E">
      <w:pPr>
        <w:tabs>
          <w:tab w:val="left" w:pos="284"/>
        </w:tabs>
        <w:spacing w:before="26"/>
        <w:jc w:val="both"/>
        <w:rPr>
          <w:rFonts w:ascii="Calibri" w:hAnsi="Calibri" w:cs="Calibri"/>
          <w:sz w:val="20"/>
          <w:szCs w:val="20"/>
        </w:rPr>
      </w:pPr>
      <w:r w:rsidRPr="00A76DD6">
        <w:rPr>
          <w:rFonts w:ascii="Calibri" w:hAnsi="Calibri" w:cs="Calibri"/>
          <w:b/>
          <w:color w:val="000000"/>
          <w:sz w:val="20"/>
          <w:szCs w:val="20"/>
        </w:rPr>
        <w:t>3.</w:t>
      </w:r>
      <w:r w:rsidRPr="00A76DD6">
        <w:rPr>
          <w:rFonts w:ascii="Calibri" w:hAnsi="Calibri" w:cs="Calibri"/>
          <w:color w:val="000000"/>
          <w:sz w:val="20"/>
          <w:szCs w:val="20"/>
        </w:rPr>
        <w:t xml:space="preserve"> Wykonawca nie podlega wykluczeniu w okolicznościach określonych w art. 108 ust. 1 pkt 1, 2 i 5 jeżeli udowodni zamawiającemu, że spełnił łącznie następujące przesłanki:</w:t>
      </w:r>
    </w:p>
    <w:p w14:paraId="6C92F52D" w14:textId="77777777" w:rsidR="00814D0E" w:rsidRPr="00A76DD6" w:rsidRDefault="00814D0E" w:rsidP="00814D0E">
      <w:pPr>
        <w:tabs>
          <w:tab w:val="left" w:pos="426"/>
        </w:tabs>
        <w:spacing w:before="26"/>
        <w:ind w:left="426" w:hanging="426"/>
        <w:jc w:val="both"/>
        <w:rPr>
          <w:rFonts w:ascii="Calibri" w:hAnsi="Calibri" w:cs="Calibri"/>
          <w:sz w:val="20"/>
          <w:szCs w:val="20"/>
        </w:rPr>
      </w:pPr>
      <w:r w:rsidRPr="00A76DD6">
        <w:rPr>
          <w:rFonts w:ascii="Calibri" w:hAnsi="Calibri" w:cs="Calibri"/>
          <w:color w:val="000000"/>
          <w:sz w:val="20"/>
          <w:szCs w:val="20"/>
        </w:rPr>
        <w:t xml:space="preserve">1) </w:t>
      </w:r>
      <w:r w:rsidRPr="00A76DD6">
        <w:rPr>
          <w:rFonts w:ascii="Calibri" w:hAnsi="Calibri" w:cs="Calibri"/>
          <w:color w:val="000000"/>
          <w:sz w:val="20"/>
          <w:szCs w:val="20"/>
        </w:rPr>
        <w:tab/>
        <w:t>naprawił lub zobowiązał się do naprawienia szkody wyrządzonej przestępstwem, wykroczeniem lub swoim nieprawidłowym postępowaniem, w tym poprzez zadośćuczynienie pieniężne;</w:t>
      </w:r>
    </w:p>
    <w:p w14:paraId="5CD4B0A3" w14:textId="77777777" w:rsidR="00814D0E" w:rsidRPr="00A76DD6" w:rsidRDefault="00814D0E" w:rsidP="00814D0E">
      <w:pPr>
        <w:tabs>
          <w:tab w:val="left" w:pos="426"/>
        </w:tabs>
        <w:spacing w:before="26"/>
        <w:ind w:left="426" w:hanging="426"/>
        <w:jc w:val="both"/>
        <w:rPr>
          <w:rFonts w:ascii="Calibri" w:hAnsi="Calibri" w:cs="Calibri"/>
          <w:sz w:val="20"/>
          <w:szCs w:val="20"/>
        </w:rPr>
      </w:pPr>
      <w:r w:rsidRPr="00A76DD6">
        <w:rPr>
          <w:rFonts w:ascii="Calibri" w:hAnsi="Calibri" w:cs="Calibri"/>
          <w:color w:val="000000"/>
          <w:sz w:val="20"/>
          <w:szCs w:val="20"/>
        </w:rPr>
        <w:t xml:space="preserve">2) </w:t>
      </w:r>
      <w:r w:rsidRPr="00A76DD6">
        <w:rPr>
          <w:rFonts w:ascii="Calibri" w:hAnsi="Calibri" w:cs="Calibri"/>
          <w:color w:val="000000"/>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6894FA1" w14:textId="77777777" w:rsidR="00814D0E" w:rsidRPr="00A76DD6" w:rsidRDefault="00814D0E" w:rsidP="00814D0E">
      <w:pPr>
        <w:tabs>
          <w:tab w:val="left" w:pos="426"/>
        </w:tabs>
        <w:spacing w:before="26"/>
        <w:ind w:left="426" w:hanging="426"/>
        <w:jc w:val="both"/>
        <w:rPr>
          <w:rFonts w:ascii="Calibri" w:hAnsi="Calibri" w:cs="Calibri"/>
          <w:sz w:val="20"/>
          <w:szCs w:val="20"/>
        </w:rPr>
      </w:pPr>
      <w:r w:rsidRPr="00A76DD6">
        <w:rPr>
          <w:rFonts w:ascii="Calibri" w:hAnsi="Calibri" w:cs="Calibri"/>
          <w:color w:val="000000"/>
          <w:sz w:val="20"/>
          <w:szCs w:val="20"/>
        </w:rPr>
        <w:t xml:space="preserve">3) </w:t>
      </w:r>
      <w:r w:rsidRPr="00A76DD6">
        <w:rPr>
          <w:rFonts w:ascii="Calibri" w:hAnsi="Calibri" w:cs="Calibri"/>
          <w:color w:val="000000"/>
          <w:sz w:val="20"/>
          <w:szCs w:val="20"/>
        </w:rPr>
        <w:tab/>
        <w:t>podjął konkretne środki techniczne, organizacyjne i kadrowe, odpowiednie dla zapobiegania dalszym przestępstwom, wykroczeniom lub nieprawidłowemu postępowaniu, w szczególności:</w:t>
      </w:r>
    </w:p>
    <w:p w14:paraId="3CC0BB57" w14:textId="77777777" w:rsidR="00814D0E" w:rsidRPr="00A76DD6" w:rsidRDefault="00814D0E" w:rsidP="00814D0E">
      <w:pPr>
        <w:tabs>
          <w:tab w:val="left" w:pos="851"/>
        </w:tabs>
        <w:ind w:left="851" w:hanging="425"/>
        <w:jc w:val="both"/>
        <w:rPr>
          <w:rFonts w:ascii="Calibri" w:hAnsi="Calibri" w:cs="Calibri"/>
          <w:sz w:val="20"/>
          <w:szCs w:val="20"/>
        </w:rPr>
      </w:pPr>
      <w:r w:rsidRPr="00A76DD6">
        <w:rPr>
          <w:rFonts w:ascii="Calibri" w:hAnsi="Calibri" w:cs="Calibri"/>
          <w:color w:val="000000"/>
          <w:sz w:val="20"/>
          <w:szCs w:val="20"/>
        </w:rPr>
        <w:t xml:space="preserve">a) </w:t>
      </w:r>
      <w:r w:rsidRPr="00A76DD6">
        <w:rPr>
          <w:rFonts w:ascii="Calibri" w:hAnsi="Calibri" w:cs="Calibri"/>
          <w:color w:val="000000"/>
          <w:sz w:val="20"/>
          <w:szCs w:val="20"/>
        </w:rPr>
        <w:tab/>
        <w:t>zerwał wszelkie powiązania z osobami lub podmiotami odpowiedzialnymi za nieprawidłowe postępowanie wykonawcy,</w:t>
      </w:r>
    </w:p>
    <w:p w14:paraId="48DFC901" w14:textId="77777777" w:rsidR="00814D0E" w:rsidRPr="00A76DD6" w:rsidRDefault="00814D0E" w:rsidP="00814D0E">
      <w:pPr>
        <w:tabs>
          <w:tab w:val="left" w:pos="709"/>
        </w:tabs>
        <w:ind w:left="851" w:hanging="425"/>
        <w:jc w:val="both"/>
        <w:rPr>
          <w:rFonts w:ascii="Calibri" w:hAnsi="Calibri" w:cs="Calibri"/>
          <w:sz w:val="20"/>
          <w:szCs w:val="20"/>
        </w:rPr>
      </w:pPr>
      <w:r w:rsidRPr="00A76DD6">
        <w:rPr>
          <w:rFonts w:ascii="Calibri" w:hAnsi="Calibri" w:cs="Calibri"/>
          <w:color w:val="000000"/>
          <w:sz w:val="20"/>
          <w:szCs w:val="20"/>
        </w:rPr>
        <w:t xml:space="preserve">b) </w:t>
      </w:r>
      <w:r w:rsidRPr="00A76DD6">
        <w:rPr>
          <w:rFonts w:ascii="Calibri" w:hAnsi="Calibri" w:cs="Calibri"/>
          <w:color w:val="000000"/>
          <w:sz w:val="20"/>
          <w:szCs w:val="20"/>
        </w:rPr>
        <w:tab/>
      </w:r>
      <w:r w:rsidRPr="00A76DD6">
        <w:rPr>
          <w:rFonts w:ascii="Calibri" w:hAnsi="Calibri" w:cs="Calibri"/>
          <w:color w:val="000000"/>
          <w:sz w:val="20"/>
          <w:szCs w:val="20"/>
        </w:rPr>
        <w:tab/>
        <w:t>zreorganizował personel,</w:t>
      </w:r>
    </w:p>
    <w:p w14:paraId="4C2F0161" w14:textId="77777777" w:rsidR="00814D0E" w:rsidRPr="00A76DD6" w:rsidRDefault="00814D0E" w:rsidP="00814D0E">
      <w:pPr>
        <w:tabs>
          <w:tab w:val="left" w:pos="709"/>
        </w:tabs>
        <w:ind w:left="851" w:hanging="425"/>
        <w:jc w:val="both"/>
        <w:rPr>
          <w:rFonts w:ascii="Calibri" w:hAnsi="Calibri" w:cs="Calibri"/>
          <w:sz w:val="20"/>
          <w:szCs w:val="20"/>
        </w:rPr>
      </w:pPr>
      <w:r w:rsidRPr="00A76DD6">
        <w:rPr>
          <w:rFonts w:ascii="Calibri" w:hAnsi="Calibri" w:cs="Calibri"/>
          <w:color w:val="000000"/>
          <w:sz w:val="20"/>
          <w:szCs w:val="20"/>
        </w:rPr>
        <w:t xml:space="preserve">c) </w:t>
      </w:r>
      <w:r w:rsidRPr="00A76DD6">
        <w:rPr>
          <w:rFonts w:ascii="Calibri" w:hAnsi="Calibri" w:cs="Calibri"/>
          <w:color w:val="000000"/>
          <w:sz w:val="20"/>
          <w:szCs w:val="20"/>
        </w:rPr>
        <w:tab/>
      </w:r>
      <w:r w:rsidRPr="00A76DD6">
        <w:rPr>
          <w:rFonts w:ascii="Calibri" w:hAnsi="Calibri" w:cs="Calibri"/>
          <w:color w:val="000000"/>
          <w:sz w:val="20"/>
          <w:szCs w:val="20"/>
        </w:rPr>
        <w:tab/>
        <w:t>wdrożył system sprawozdawczości i kontroli,</w:t>
      </w:r>
    </w:p>
    <w:p w14:paraId="4254D429" w14:textId="77777777" w:rsidR="00814D0E" w:rsidRPr="00A76DD6" w:rsidRDefault="00814D0E" w:rsidP="00814D0E">
      <w:pPr>
        <w:tabs>
          <w:tab w:val="left" w:pos="709"/>
        </w:tabs>
        <w:ind w:left="851" w:hanging="425"/>
        <w:jc w:val="both"/>
        <w:rPr>
          <w:rFonts w:ascii="Calibri" w:hAnsi="Calibri" w:cs="Calibri"/>
          <w:sz w:val="20"/>
          <w:szCs w:val="20"/>
        </w:rPr>
      </w:pPr>
      <w:r w:rsidRPr="00A76DD6">
        <w:rPr>
          <w:rFonts w:ascii="Calibri" w:hAnsi="Calibri" w:cs="Calibri"/>
          <w:color w:val="000000"/>
          <w:sz w:val="20"/>
          <w:szCs w:val="20"/>
        </w:rPr>
        <w:t xml:space="preserve">d) </w:t>
      </w:r>
      <w:r w:rsidRPr="00A76DD6">
        <w:rPr>
          <w:rFonts w:ascii="Calibri" w:hAnsi="Calibri" w:cs="Calibri"/>
          <w:color w:val="000000"/>
          <w:sz w:val="20"/>
          <w:szCs w:val="20"/>
        </w:rPr>
        <w:tab/>
      </w:r>
      <w:r w:rsidRPr="00A76DD6">
        <w:rPr>
          <w:rFonts w:ascii="Calibri" w:hAnsi="Calibri" w:cs="Calibri"/>
          <w:color w:val="000000"/>
          <w:sz w:val="20"/>
          <w:szCs w:val="20"/>
        </w:rPr>
        <w:tab/>
        <w:t>utworzył struktury audytu wewnętrznego do monitorowania przestrzegania przepisów, wewnętrznych regulacji lub standardów,</w:t>
      </w:r>
    </w:p>
    <w:p w14:paraId="4B5BEE47" w14:textId="77777777" w:rsidR="00814D0E" w:rsidRPr="00A76DD6" w:rsidRDefault="00814D0E" w:rsidP="00814D0E">
      <w:pPr>
        <w:tabs>
          <w:tab w:val="left" w:pos="709"/>
        </w:tabs>
        <w:ind w:left="851" w:hanging="425"/>
        <w:jc w:val="both"/>
        <w:rPr>
          <w:rFonts w:ascii="Calibri" w:hAnsi="Calibri" w:cs="Calibri"/>
          <w:color w:val="000000"/>
          <w:sz w:val="20"/>
          <w:szCs w:val="20"/>
        </w:rPr>
      </w:pPr>
      <w:r w:rsidRPr="00A76DD6">
        <w:rPr>
          <w:rFonts w:ascii="Calibri" w:hAnsi="Calibri" w:cs="Calibri"/>
          <w:color w:val="000000"/>
          <w:sz w:val="20"/>
          <w:szCs w:val="20"/>
        </w:rPr>
        <w:t>e)</w:t>
      </w:r>
      <w:r w:rsidRPr="00A76DD6">
        <w:rPr>
          <w:rFonts w:ascii="Calibri" w:hAnsi="Calibri" w:cs="Calibri"/>
          <w:color w:val="000000"/>
          <w:sz w:val="20"/>
          <w:szCs w:val="20"/>
        </w:rPr>
        <w:tab/>
      </w:r>
      <w:r w:rsidRPr="00A76DD6">
        <w:rPr>
          <w:rFonts w:ascii="Calibri" w:hAnsi="Calibri" w:cs="Calibri"/>
          <w:color w:val="000000"/>
          <w:sz w:val="20"/>
          <w:szCs w:val="20"/>
        </w:rPr>
        <w:tab/>
        <w:t>wprowadził wewnętrzne regulacje dotyczące odpowiedzialności i odszkodowań za nieprzestrzeganie przepisów, wewnętrznych regulacji lub standardów.</w:t>
      </w:r>
    </w:p>
    <w:p w14:paraId="20D0FB47" w14:textId="77777777" w:rsidR="00814D0E" w:rsidRPr="00A76DD6" w:rsidRDefault="00814D0E" w:rsidP="00814D0E">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sidRPr="00A76DD6">
        <w:rPr>
          <w:rFonts w:asciiTheme="minorHAnsi" w:eastAsiaTheme="minorHAnsi" w:hAnsiTheme="minorHAnsi" w:cstheme="minorHAnsi"/>
          <w:b/>
          <w:color w:val="000000"/>
          <w:sz w:val="20"/>
          <w:szCs w:val="20"/>
          <w:lang w:eastAsia="en-US"/>
        </w:rPr>
        <w:t>4.</w:t>
      </w:r>
      <w:r w:rsidRPr="00A76DD6">
        <w:rPr>
          <w:rFonts w:asciiTheme="minorHAnsi" w:eastAsiaTheme="minorHAnsi" w:hAnsiTheme="minorHAnsi" w:cstheme="minorHAnsi"/>
          <w:color w:val="000000"/>
          <w:sz w:val="20"/>
          <w:szCs w:val="20"/>
          <w:lang w:eastAsia="en-US"/>
        </w:rPr>
        <w:t xml:space="preserve"> </w:t>
      </w:r>
      <w:r w:rsidRPr="00A76DD6">
        <w:rPr>
          <w:rFonts w:ascii="Calibri" w:eastAsiaTheme="minorHAnsi" w:hAnsi="Calibri" w:cs="Calibri"/>
          <w:color w:val="000000"/>
          <w:sz w:val="20"/>
          <w:szCs w:val="20"/>
          <w:shd w:val="clear" w:color="auto" w:fill="FFFFFF"/>
          <w:lang w:eastAsia="en-US"/>
        </w:rPr>
        <w:t>Zgodnie z art. 110 ust. 1 Pzp Zamawiający może wykluczyć Wykonawcę na każdym etapie      postępowania o udzielenie zamówienia.</w:t>
      </w:r>
    </w:p>
    <w:p w14:paraId="0C449256" w14:textId="77777777" w:rsidR="00814D0E" w:rsidRPr="00A76DD6" w:rsidRDefault="00814D0E" w:rsidP="00814D0E">
      <w:pPr>
        <w:autoSpaceDE w:val="0"/>
        <w:autoSpaceDN w:val="0"/>
        <w:adjustRightInd w:val="0"/>
        <w:rPr>
          <w:rFonts w:asciiTheme="minorHAnsi" w:eastAsiaTheme="minorHAnsi" w:hAnsiTheme="minorHAnsi" w:cstheme="minorHAnsi"/>
          <w:color w:val="000000"/>
          <w:sz w:val="20"/>
          <w:szCs w:val="20"/>
          <w:lang w:eastAsia="en-US"/>
        </w:rPr>
      </w:pPr>
      <w:r w:rsidRPr="00A76DD6">
        <w:rPr>
          <w:rFonts w:asciiTheme="minorHAnsi" w:eastAsiaTheme="minorHAnsi" w:hAnsiTheme="minorHAnsi" w:cstheme="minorHAnsi"/>
          <w:b/>
          <w:color w:val="000000"/>
          <w:sz w:val="20"/>
          <w:szCs w:val="20"/>
          <w:lang w:eastAsia="en-US"/>
        </w:rPr>
        <w:t>5.</w:t>
      </w:r>
      <w:r w:rsidRPr="00A76DD6">
        <w:rPr>
          <w:rFonts w:asciiTheme="minorHAnsi" w:eastAsiaTheme="minorHAnsi" w:hAnsiTheme="minorHAnsi" w:cstheme="minorHAns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Pzp.</w:t>
      </w:r>
    </w:p>
    <w:p w14:paraId="3DAEA1EB" w14:textId="77777777" w:rsidR="008A7E6F" w:rsidRDefault="008A7E6F" w:rsidP="008A7E6F">
      <w:pPr>
        <w:autoSpaceDE w:val="0"/>
        <w:autoSpaceDN w:val="0"/>
        <w:adjustRightInd w:val="0"/>
        <w:rPr>
          <w:rFonts w:ascii="Cambria" w:eastAsiaTheme="minorHAnsi" w:hAnsi="Cambria" w:cs="Cambria"/>
          <w:color w:val="000000"/>
          <w:sz w:val="22"/>
          <w:szCs w:val="22"/>
          <w:lang w:eastAsia="en-US"/>
        </w:rPr>
      </w:pPr>
    </w:p>
    <w:p w14:paraId="6F868272" w14:textId="77777777" w:rsidR="008A7E6F" w:rsidRDefault="008A7E6F" w:rsidP="008A7E6F">
      <w:pPr>
        <w:shd w:val="clear" w:color="auto" w:fill="A6A6A6"/>
        <w:spacing w:line="276" w:lineRule="auto"/>
        <w:ind w:left="1276" w:hanging="1276"/>
        <w:jc w:val="center"/>
        <w:rPr>
          <w:rFonts w:ascii="Calibri" w:hAnsi="Calibri"/>
          <w:b/>
          <w:bCs/>
        </w:rPr>
      </w:pPr>
      <w:r>
        <w:rPr>
          <w:rFonts w:ascii="Calibri" w:hAnsi="Calibri"/>
          <w:b/>
          <w:bCs/>
        </w:rPr>
        <w:t>Rozdział VI</w:t>
      </w:r>
    </w:p>
    <w:p w14:paraId="16473399" w14:textId="77777777" w:rsidR="008A7E6F" w:rsidRDefault="008A7E6F" w:rsidP="008A7E6F">
      <w:pPr>
        <w:shd w:val="clear" w:color="auto" w:fill="A6A6A6"/>
        <w:spacing w:line="276" w:lineRule="auto"/>
        <w:ind w:left="1276" w:hanging="1276"/>
        <w:jc w:val="center"/>
        <w:rPr>
          <w:rFonts w:ascii="Calibri" w:hAnsi="Calibri"/>
        </w:rPr>
      </w:pPr>
      <w:r>
        <w:rPr>
          <w:rFonts w:ascii="Calibri" w:hAnsi="Calibri"/>
          <w:b/>
          <w:bCs/>
        </w:rPr>
        <w:t>Wymagania w zakresie zatrudnienia na umowę o pracę</w:t>
      </w:r>
    </w:p>
    <w:p w14:paraId="44932283" w14:textId="77777777" w:rsidR="00322F6D" w:rsidRDefault="00322F6D" w:rsidP="00322F6D">
      <w:pPr>
        <w:pStyle w:val="Teksttreci21"/>
        <w:shd w:val="clear" w:color="auto" w:fill="auto"/>
        <w:tabs>
          <w:tab w:val="left" w:pos="284"/>
          <w:tab w:val="left" w:pos="720"/>
        </w:tabs>
        <w:spacing w:before="0" w:after="0" w:line="240" w:lineRule="auto"/>
        <w:ind w:firstLine="0"/>
        <w:jc w:val="both"/>
        <w:rPr>
          <w:rFonts w:ascii="Calibri" w:hAnsi="Calibri" w:cs="Calibri"/>
        </w:rPr>
      </w:pPr>
      <w:r>
        <w:rPr>
          <w:rFonts w:ascii="Calibri" w:hAnsi="Calibri" w:cs="Calibri"/>
        </w:rPr>
        <w:t>Nie dotyczy.</w:t>
      </w:r>
    </w:p>
    <w:p w14:paraId="5B9FE2B1" w14:textId="77777777" w:rsidR="008A7E6F" w:rsidRDefault="008A7E6F" w:rsidP="008A7E6F">
      <w:pPr>
        <w:autoSpaceDE w:val="0"/>
        <w:autoSpaceDN w:val="0"/>
        <w:adjustRightInd w:val="0"/>
        <w:ind w:left="360"/>
        <w:rPr>
          <w:rFonts w:ascii="Cambria" w:eastAsiaTheme="minorHAnsi" w:hAnsi="Cambria" w:cs="Cambria"/>
          <w:color w:val="000000"/>
          <w:sz w:val="22"/>
          <w:szCs w:val="22"/>
          <w:lang w:eastAsia="en-US"/>
        </w:rPr>
      </w:pPr>
    </w:p>
    <w:p w14:paraId="1FC877BF"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w:t>
      </w:r>
    </w:p>
    <w:p w14:paraId="68A68CE3" w14:textId="77777777" w:rsidR="008A7E6F" w:rsidRDefault="008A7E6F" w:rsidP="008A7E6F">
      <w:pPr>
        <w:shd w:val="clear" w:color="auto" w:fill="A6A6A6"/>
        <w:spacing w:line="276" w:lineRule="auto"/>
        <w:jc w:val="center"/>
        <w:rPr>
          <w:rFonts w:ascii="Calibri" w:hAnsi="Calibri"/>
          <w:color w:val="000000" w:themeColor="text1"/>
        </w:rPr>
      </w:pPr>
      <w:r>
        <w:rPr>
          <w:rFonts w:ascii="Calibri" w:hAnsi="Calibri"/>
          <w:b/>
          <w:bCs/>
          <w:color w:val="000000" w:themeColor="text1"/>
        </w:rPr>
        <w:t>Wykaz oświadczeń lub dokumentów wymaganych do złożenia wraz z ofertą</w:t>
      </w:r>
    </w:p>
    <w:p w14:paraId="5877CAA3" w14:textId="77777777" w:rsidR="008A7E6F" w:rsidRDefault="008A7E6F" w:rsidP="008A7E6F">
      <w:pPr>
        <w:tabs>
          <w:tab w:val="left" w:pos="5880"/>
        </w:tabs>
        <w:jc w:val="center"/>
        <w:rPr>
          <w:rFonts w:ascii="Calibri" w:hAnsi="Calibri"/>
          <w:color w:val="000000" w:themeColor="text1"/>
          <w:sz w:val="20"/>
          <w:szCs w:val="20"/>
        </w:rPr>
      </w:pPr>
    </w:p>
    <w:p w14:paraId="06A5B7D2" w14:textId="77777777" w:rsidR="008A7E6F" w:rsidRDefault="008A7E6F" w:rsidP="008A7E6F">
      <w:pPr>
        <w:widowControl w:val="0"/>
        <w:numPr>
          <w:ilvl w:val="0"/>
          <w:numId w:val="2"/>
        </w:numPr>
        <w:tabs>
          <w:tab w:val="left" w:pos="360"/>
        </w:tabs>
        <w:spacing w:line="263" w:lineRule="exact"/>
        <w:ind w:left="360"/>
        <w:jc w:val="both"/>
        <w:rPr>
          <w:rFonts w:ascii="Calibri" w:eastAsiaTheme="minorHAnsi" w:hAnsi="Calibri" w:cs="Calibri"/>
          <w:sz w:val="22"/>
          <w:szCs w:val="22"/>
          <w:lang w:eastAsia="en-US"/>
        </w:rPr>
      </w:pPr>
      <w:r>
        <w:rPr>
          <w:rFonts w:ascii="Calibri" w:eastAsiaTheme="minorHAnsi" w:hAnsi="Calibri" w:cs="Calibri"/>
          <w:color w:val="000000"/>
          <w:sz w:val="22"/>
          <w:szCs w:val="22"/>
          <w:shd w:val="clear" w:color="auto" w:fill="FFFFFF"/>
          <w:lang w:eastAsia="en-US"/>
        </w:rPr>
        <w:t xml:space="preserve">W celu potwierdzenia, że wykonawca nie podlega wykluczeniu z postępowania oraz spełnia warunki udziału w postępowaniu </w:t>
      </w:r>
      <w:r>
        <w:rPr>
          <w:rFonts w:ascii="Calibri" w:eastAsiaTheme="minorHAnsi" w:hAnsi="Calibri" w:cs="Calibri"/>
          <w:b/>
          <w:bCs/>
          <w:color w:val="000000"/>
          <w:sz w:val="20"/>
          <w:szCs w:val="20"/>
          <w:lang w:eastAsia="en-US"/>
        </w:rPr>
        <w:t xml:space="preserve">do oferty każdy wykonawca </w:t>
      </w:r>
      <w:r>
        <w:rPr>
          <w:rFonts w:ascii="Calibri" w:eastAsiaTheme="minorHAnsi" w:hAnsi="Calibri" w:cs="Calibri"/>
          <w:color w:val="000000"/>
          <w:sz w:val="22"/>
          <w:szCs w:val="22"/>
          <w:shd w:val="clear" w:color="auto" w:fill="FFFFFF"/>
          <w:lang w:eastAsia="en-US"/>
        </w:rPr>
        <w:t xml:space="preserve">musi dołączyć </w:t>
      </w:r>
      <w:r>
        <w:rPr>
          <w:rFonts w:ascii="Calibri" w:eastAsiaTheme="minorHAnsi" w:hAnsi="Calibri" w:cs="Calibri"/>
          <w:b/>
          <w:bCs/>
          <w:color w:val="000000"/>
          <w:sz w:val="20"/>
          <w:szCs w:val="20"/>
          <w:lang w:eastAsia="en-US"/>
        </w:rPr>
        <w:t xml:space="preserve">aktualne na dzień składania ofert oświadczenie z art. 125 </w:t>
      </w:r>
      <w:r>
        <w:rPr>
          <w:rFonts w:ascii="Calibri" w:eastAsiaTheme="minorHAnsi" w:hAnsi="Calibri" w:cs="Calibri"/>
          <w:sz w:val="22"/>
          <w:szCs w:val="22"/>
          <w:shd w:val="clear" w:color="auto" w:fill="FFFFFF"/>
          <w:lang w:eastAsia="en-US"/>
        </w:rPr>
        <w:t xml:space="preserve">w zakresie </w:t>
      </w:r>
    </w:p>
    <w:p w14:paraId="1E899648" w14:textId="77777777" w:rsidR="008A7E6F" w:rsidRDefault="008A7E6F" w:rsidP="008A7E6F">
      <w:pPr>
        <w:numPr>
          <w:ilvl w:val="0"/>
          <w:numId w:val="3"/>
        </w:numPr>
        <w:suppressAutoHyphens/>
        <w:autoSpaceDE w:val="0"/>
        <w:autoSpaceDN w:val="0"/>
        <w:adjustRightInd w:val="0"/>
        <w:spacing w:line="276" w:lineRule="auto"/>
        <w:jc w:val="both"/>
        <w:rPr>
          <w:rFonts w:ascii="Calibri" w:hAnsi="Calibri" w:cs="Arial"/>
          <w:sz w:val="20"/>
          <w:szCs w:val="20"/>
        </w:rPr>
      </w:pPr>
      <w:r>
        <w:rPr>
          <w:rFonts w:ascii="Calibri" w:hAnsi="Calibri" w:cs="Arial"/>
          <w:sz w:val="20"/>
          <w:szCs w:val="20"/>
        </w:rPr>
        <w:t xml:space="preserve">nie podlega wykluczeniu </w:t>
      </w:r>
      <w:r>
        <w:rPr>
          <w:rFonts w:ascii="Calibri" w:hAnsi="Calibri" w:cs="Arial"/>
          <w:b/>
          <w:sz w:val="20"/>
          <w:szCs w:val="20"/>
        </w:rPr>
        <w:t>(zał</w:t>
      </w:r>
      <w:r w:rsidR="00BE3FDE">
        <w:rPr>
          <w:rFonts w:ascii="Calibri" w:hAnsi="Calibri" w:cs="Arial"/>
          <w:b/>
          <w:sz w:val="20"/>
          <w:szCs w:val="20"/>
        </w:rPr>
        <w:t>ącznik nr 2 do S</w:t>
      </w:r>
      <w:r>
        <w:rPr>
          <w:rFonts w:ascii="Calibri" w:hAnsi="Calibri" w:cs="Arial"/>
          <w:b/>
          <w:sz w:val="20"/>
          <w:szCs w:val="20"/>
        </w:rPr>
        <w:t>WZ)</w:t>
      </w:r>
    </w:p>
    <w:p w14:paraId="1F571B54" w14:textId="77777777" w:rsidR="008A7E6F" w:rsidRDefault="008A7E6F" w:rsidP="008A7E6F">
      <w:pPr>
        <w:numPr>
          <w:ilvl w:val="0"/>
          <w:numId w:val="3"/>
        </w:numPr>
        <w:suppressAutoHyphens/>
        <w:autoSpaceDE w:val="0"/>
        <w:autoSpaceDN w:val="0"/>
        <w:adjustRightInd w:val="0"/>
        <w:spacing w:line="276" w:lineRule="auto"/>
        <w:jc w:val="both"/>
        <w:rPr>
          <w:rFonts w:ascii="Calibri" w:hAnsi="Calibri" w:cs="Arial"/>
          <w:b/>
          <w:sz w:val="20"/>
          <w:szCs w:val="20"/>
        </w:rPr>
      </w:pPr>
      <w:r>
        <w:rPr>
          <w:rFonts w:ascii="Calibri" w:hAnsi="Calibri" w:cs="Arial"/>
          <w:sz w:val="20"/>
          <w:szCs w:val="20"/>
        </w:rPr>
        <w:t xml:space="preserve">spełnia warunki udziału w postępowaniu </w:t>
      </w:r>
      <w:r w:rsidR="00BE3FDE">
        <w:rPr>
          <w:rFonts w:ascii="Calibri" w:hAnsi="Calibri" w:cs="Arial"/>
          <w:b/>
          <w:sz w:val="20"/>
          <w:szCs w:val="20"/>
        </w:rPr>
        <w:t>(załącznik nr 3 do S</w:t>
      </w:r>
      <w:r>
        <w:rPr>
          <w:rFonts w:ascii="Calibri" w:hAnsi="Calibri" w:cs="Arial"/>
          <w:b/>
          <w:sz w:val="20"/>
          <w:szCs w:val="20"/>
        </w:rPr>
        <w:t>WZ)</w:t>
      </w:r>
    </w:p>
    <w:p w14:paraId="6BC030D1" w14:textId="77777777" w:rsidR="008A7E6F" w:rsidRDefault="008A7E6F" w:rsidP="008A7E6F">
      <w:pPr>
        <w:widowControl w:val="0"/>
        <w:spacing w:line="263" w:lineRule="exact"/>
        <w:jc w:val="both"/>
        <w:rPr>
          <w:rFonts w:ascii="Calibri" w:eastAsiaTheme="minorHAnsi" w:hAnsi="Calibri" w:cs="Calibri"/>
          <w:sz w:val="22"/>
          <w:szCs w:val="22"/>
          <w:lang w:eastAsia="en-US"/>
        </w:rPr>
      </w:pPr>
    </w:p>
    <w:p w14:paraId="471DB0D2" w14:textId="77777777" w:rsidR="008A7E6F" w:rsidRDefault="008A7E6F" w:rsidP="008A7E6F">
      <w:pPr>
        <w:widowControl w:val="0"/>
        <w:numPr>
          <w:ilvl w:val="0"/>
          <w:numId w:val="2"/>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t xml:space="preserve">Oprócz oświadczenia, o których mowa w pkt. 1 </w:t>
      </w:r>
      <w:r>
        <w:rPr>
          <w:rFonts w:ascii="Calibri" w:eastAsiaTheme="minorHAnsi" w:hAnsi="Calibri" w:cs="Calibri"/>
          <w:color w:val="000000"/>
          <w:sz w:val="22"/>
          <w:szCs w:val="22"/>
          <w:shd w:val="clear" w:color="auto" w:fill="FFFFFF"/>
          <w:lang w:eastAsia="en-US"/>
        </w:rPr>
        <w:t>wykonawca do oferty zobowiązany jest załączyć m.</w:t>
      </w:r>
      <w:r>
        <w:rPr>
          <w:rFonts w:ascii="Calibri" w:eastAsiaTheme="minorHAnsi" w:hAnsi="Calibri" w:cs="Calibri"/>
          <w:color w:val="000000"/>
          <w:sz w:val="20"/>
          <w:szCs w:val="20"/>
          <w:shd w:val="clear" w:color="auto" w:fill="FFFFFF"/>
          <w:lang w:eastAsia="en-US"/>
        </w:rPr>
        <w:t>in:</w:t>
      </w:r>
    </w:p>
    <w:p w14:paraId="59153B88" w14:textId="627DA8CD" w:rsidR="008A7E6F" w:rsidRDefault="008A7E6F" w:rsidP="008A7E6F">
      <w:pPr>
        <w:widowControl w:val="0"/>
        <w:numPr>
          <w:ilvl w:val="1"/>
          <w:numId w:val="2"/>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lastRenderedPageBreak/>
        <w:t xml:space="preserve">formularz oferty - </w:t>
      </w:r>
      <w:r>
        <w:rPr>
          <w:rFonts w:ascii="Calibri" w:eastAsiaTheme="minorHAnsi" w:hAnsi="Calibri" w:cs="Calibri"/>
          <w:i/>
          <w:iCs/>
          <w:color w:val="000000"/>
          <w:sz w:val="20"/>
          <w:szCs w:val="20"/>
          <w:lang w:eastAsia="en-US"/>
        </w:rPr>
        <w:t>załącznik nr 1 do SWZ</w:t>
      </w:r>
    </w:p>
    <w:p w14:paraId="1E99C90B" w14:textId="77777777" w:rsidR="00D70360" w:rsidRDefault="008A7E6F" w:rsidP="00D70360">
      <w:pPr>
        <w:widowControl w:val="0"/>
        <w:numPr>
          <w:ilvl w:val="1"/>
          <w:numId w:val="2"/>
        </w:numPr>
        <w:tabs>
          <w:tab w:val="left" w:pos="1130"/>
        </w:tabs>
        <w:spacing w:after="63" w:line="263"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14:paraId="0CC26F69" w14:textId="68DB6B93" w:rsidR="00F244D4" w:rsidRPr="00D70360" w:rsidRDefault="00F244D4" w:rsidP="00D70360">
      <w:pPr>
        <w:widowControl w:val="0"/>
        <w:numPr>
          <w:ilvl w:val="1"/>
          <w:numId w:val="2"/>
        </w:numPr>
        <w:tabs>
          <w:tab w:val="left" w:pos="1130"/>
        </w:tabs>
        <w:spacing w:after="63" w:line="263" w:lineRule="exact"/>
        <w:ind w:left="720"/>
        <w:rPr>
          <w:rStyle w:val="Teksttreci2"/>
          <w:rFonts w:ascii="Calibri" w:eastAsiaTheme="minorHAnsi" w:hAnsi="Calibri" w:cs="Calibri"/>
          <w:sz w:val="20"/>
          <w:szCs w:val="20"/>
          <w:shd w:val="clear" w:color="auto" w:fill="auto"/>
          <w:lang w:eastAsia="en-US"/>
        </w:rPr>
      </w:pPr>
      <w:r w:rsidRPr="00D70360">
        <w:rPr>
          <w:rStyle w:val="Teksttreci2"/>
          <w:rFonts w:ascii="Calibri" w:hAnsi="Calibri" w:cs="Calibri"/>
          <w:color w:val="FF0000"/>
          <w:sz w:val="20"/>
          <w:szCs w:val="20"/>
        </w:rPr>
        <w:t xml:space="preserve">załącznik nr </w:t>
      </w:r>
      <w:r w:rsidR="00033208">
        <w:rPr>
          <w:rStyle w:val="Teksttreci2"/>
          <w:rFonts w:ascii="Calibri" w:hAnsi="Calibri" w:cs="Calibri"/>
          <w:color w:val="FF0000"/>
          <w:sz w:val="20"/>
          <w:szCs w:val="20"/>
        </w:rPr>
        <w:t>6</w:t>
      </w:r>
      <w:r w:rsidRPr="00D70360">
        <w:rPr>
          <w:rStyle w:val="Teksttreci2"/>
          <w:rFonts w:ascii="Calibri" w:hAnsi="Calibri" w:cs="Calibri"/>
          <w:color w:val="FF0000"/>
          <w:sz w:val="20"/>
          <w:szCs w:val="20"/>
        </w:rPr>
        <w:t xml:space="preserve"> do SWZ </w:t>
      </w:r>
      <w:r w:rsidRPr="00D70360">
        <w:rPr>
          <w:rStyle w:val="Teksttreci2"/>
          <w:rFonts w:ascii="Calibri" w:hAnsi="Calibri" w:cs="Calibri"/>
          <w:b/>
          <w:color w:val="FF0000"/>
          <w:sz w:val="20"/>
          <w:szCs w:val="20"/>
        </w:rPr>
        <w:t xml:space="preserve">– </w:t>
      </w:r>
      <w:r w:rsidRPr="00D70360">
        <w:rPr>
          <w:rStyle w:val="Teksttreci2"/>
          <w:rFonts w:ascii="Calibri" w:hAnsi="Calibri" w:cs="Calibri"/>
          <w:b/>
          <w:sz w:val="20"/>
          <w:szCs w:val="20"/>
        </w:rPr>
        <w:t>oświadczenie o braku podstaw wykluczenia z postępowania na podstawie art. 7 ust. 1</w:t>
      </w:r>
      <w:r w:rsidRPr="00D70360">
        <w:rPr>
          <w:rStyle w:val="Teksttreci2"/>
          <w:rFonts w:ascii="Calibri" w:hAnsi="Calibri" w:cs="Calibri"/>
          <w:sz w:val="20"/>
          <w:szCs w:val="20"/>
        </w:rPr>
        <w:t xml:space="preserve"> ustawy z dnia 13 kwietnia 2022 r. o szczególnych rozwiązaniach w zakresie przeciwdziałania wspieraniu agresji na Ukrainę oraz służących ochronie bezpieczeństwa narodowego (Dz. U. z 2022 r. poz. 835).</w:t>
      </w:r>
    </w:p>
    <w:p w14:paraId="1A38BC67" w14:textId="4E1CDD49" w:rsidR="00C0309E" w:rsidRPr="00A611E6" w:rsidRDefault="00A611E6" w:rsidP="00A611E6">
      <w:pPr>
        <w:widowControl w:val="0"/>
        <w:numPr>
          <w:ilvl w:val="1"/>
          <w:numId w:val="2"/>
        </w:numPr>
        <w:tabs>
          <w:tab w:val="left" w:pos="1130"/>
        </w:tabs>
        <w:spacing w:after="57" w:line="259" w:lineRule="exact"/>
        <w:ind w:left="720"/>
        <w:rPr>
          <w:rFonts w:ascii="Calibri" w:eastAsiaTheme="minorHAnsi" w:hAnsi="Calibri" w:cs="Calibri"/>
          <w:sz w:val="20"/>
          <w:szCs w:val="20"/>
          <w:lang w:eastAsia="en-US"/>
        </w:rPr>
      </w:pPr>
      <w:r w:rsidRPr="00203CFC">
        <w:rPr>
          <w:rFonts w:ascii="Calibri" w:hAnsi="Calibri" w:cs="Calibri"/>
          <w:color w:val="FF0000"/>
          <w:sz w:val="20"/>
          <w:szCs w:val="20"/>
        </w:rPr>
        <w:t xml:space="preserve">załącznik nr </w:t>
      </w:r>
      <w:r w:rsidR="00033208">
        <w:rPr>
          <w:rFonts w:ascii="Calibri" w:hAnsi="Calibri" w:cs="Calibri"/>
          <w:color w:val="FF0000"/>
          <w:sz w:val="20"/>
          <w:szCs w:val="20"/>
        </w:rPr>
        <w:t>7</w:t>
      </w:r>
      <w:r w:rsidRPr="00203CFC">
        <w:rPr>
          <w:rFonts w:ascii="Calibri" w:hAnsi="Calibri" w:cs="Calibri"/>
          <w:color w:val="FF0000"/>
          <w:sz w:val="20"/>
          <w:szCs w:val="20"/>
        </w:rPr>
        <w:t xml:space="preserve"> do SWZ – oświadczenie z art. 117 ust. 4 </w:t>
      </w:r>
      <w:r w:rsidRPr="00203CFC">
        <w:rPr>
          <w:rFonts w:ascii="Calibri" w:hAnsi="Calibri" w:cs="Calibri"/>
          <w:sz w:val="20"/>
          <w:szCs w:val="20"/>
        </w:rPr>
        <w:t xml:space="preserve">Pzp (dotyczy </w:t>
      </w:r>
      <w:r w:rsidRPr="00203CFC">
        <w:rPr>
          <w:rFonts w:ascii="Calibri" w:hAnsi="Calibri" w:cs="Calibri"/>
          <w:sz w:val="20"/>
          <w:szCs w:val="20"/>
          <w:u w:val="single"/>
        </w:rPr>
        <w:t>wyłącznie</w:t>
      </w:r>
      <w:r w:rsidRPr="00203CFC">
        <w:rPr>
          <w:rFonts w:ascii="Calibri" w:hAnsi="Calibri" w:cs="Calibri"/>
          <w:sz w:val="20"/>
          <w:szCs w:val="20"/>
        </w:rPr>
        <w:t xml:space="preserve"> Wykonawców wspólnie ubiegając</w:t>
      </w:r>
      <w:r>
        <w:rPr>
          <w:rFonts w:ascii="Calibri" w:hAnsi="Calibri" w:cs="Calibri"/>
          <w:sz w:val="20"/>
          <w:szCs w:val="20"/>
        </w:rPr>
        <w:t>ych się o udzielenie zamówienia)</w:t>
      </w:r>
    </w:p>
    <w:p w14:paraId="0DA08A2C" w14:textId="77777777" w:rsidR="00C83A58" w:rsidRDefault="00C83A58" w:rsidP="00F244D4">
      <w:pPr>
        <w:widowControl w:val="0"/>
        <w:tabs>
          <w:tab w:val="left" w:pos="1130"/>
        </w:tabs>
        <w:spacing w:after="63" w:line="263" w:lineRule="exact"/>
        <w:ind w:left="720"/>
        <w:rPr>
          <w:rFonts w:ascii="Calibri" w:eastAsiaTheme="minorHAnsi" w:hAnsi="Calibri" w:cs="Calibri"/>
          <w:sz w:val="20"/>
          <w:szCs w:val="20"/>
          <w:lang w:eastAsia="en-US"/>
        </w:rPr>
      </w:pPr>
    </w:p>
    <w:p w14:paraId="62E169C9"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VIII</w:t>
      </w:r>
    </w:p>
    <w:p w14:paraId="7CA43FDF" w14:textId="77777777" w:rsidR="008A7E6F" w:rsidRDefault="008A7E6F" w:rsidP="008A7E6F">
      <w:pPr>
        <w:shd w:val="clear" w:color="auto" w:fill="A6A6A6"/>
        <w:jc w:val="center"/>
        <w:rPr>
          <w:rFonts w:ascii="Calibri" w:hAnsi="Calibri"/>
          <w:color w:val="000000" w:themeColor="text1"/>
        </w:rPr>
      </w:pPr>
      <w:r>
        <w:rPr>
          <w:rFonts w:ascii="Calibri" w:hAnsi="Calibri"/>
          <w:b/>
          <w:bCs/>
          <w:color w:val="000000" w:themeColor="text1"/>
        </w:rPr>
        <w:t>Wykaz oświadczeń lub dokumentów składane w postępowaniu na wezwanie zamawiającego</w:t>
      </w:r>
    </w:p>
    <w:p w14:paraId="443357E1" w14:textId="77777777" w:rsidR="008A7E6F" w:rsidRDefault="008A7E6F" w:rsidP="008A7E6F">
      <w:pPr>
        <w:widowControl w:val="0"/>
        <w:spacing w:line="240" w:lineRule="atLeast"/>
        <w:jc w:val="both"/>
        <w:rPr>
          <w:rFonts w:asciiTheme="minorHAnsi" w:eastAsiaTheme="minorHAnsi" w:hAnsiTheme="minorHAnsi" w:cstheme="minorHAnsi"/>
          <w:bCs/>
          <w:color w:val="000000"/>
          <w:sz w:val="20"/>
          <w:szCs w:val="20"/>
          <w:lang w:eastAsia="en-US"/>
        </w:rPr>
      </w:pPr>
      <w:r>
        <w:rPr>
          <w:rFonts w:asciiTheme="minorHAnsi" w:hAnsiTheme="minorHAnsi" w:cstheme="minorHAnsi"/>
          <w:sz w:val="20"/>
          <w:szCs w:val="20"/>
        </w:rPr>
        <w:t>1. 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00BF34F9" w14:textId="77777777" w:rsidR="008A7E6F" w:rsidRPr="0070624E" w:rsidRDefault="008A7E6F" w:rsidP="0070624E">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Cs/>
          <w:color w:val="000000"/>
          <w:sz w:val="20"/>
          <w:szCs w:val="20"/>
          <w:lang w:eastAsia="en-US"/>
        </w:rPr>
        <w:t>1.1)</w:t>
      </w:r>
      <w:r>
        <w:rPr>
          <w:rFonts w:asciiTheme="minorHAnsi" w:eastAsiaTheme="minorHAnsi" w:hAnsiTheme="minorHAnsi" w:cstheme="minorHAnsi"/>
          <w:b/>
          <w:bCs/>
          <w:color w:val="000000"/>
          <w:sz w:val="20"/>
          <w:szCs w:val="20"/>
          <w:lang w:eastAsia="en-US"/>
        </w:rPr>
        <w:t xml:space="preserve"> potwierdzających brak podstaw wykluczenia:</w:t>
      </w:r>
    </w:p>
    <w:p w14:paraId="35E06B3A" w14:textId="08E165BD" w:rsidR="00A713E1" w:rsidRDefault="00A713E1" w:rsidP="00A713E1">
      <w:pPr>
        <w:numPr>
          <w:ilvl w:val="0"/>
          <w:numId w:val="43"/>
        </w:num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a) oświadczenia wykonawcy, w zakresie art. 108 ust. 1 pkt 5 ustawy, o braku przynależności do tej samej grupy kapitałowej w rozumieniu ustawy z dnia 16 lutego 2007 r. o ochronie konkurencji i konsumentów (Dz. U. z 2020 r. poz. 1076ze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D7E5E24" w14:textId="77777777" w:rsidR="00A713E1" w:rsidRPr="00CE1C58" w:rsidRDefault="00A713E1" w:rsidP="00A713E1">
      <w:pPr>
        <w:numPr>
          <w:ilvl w:val="0"/>
          <w:numId w:val="44"/>
        </w:numPr>
        <w:autoSpaceDE w:val="0"/>
        <w:autoSpaceDN w:val="0"/>
        <w:adjustRightInd w:val="0"/>
        <w:spacing w:after="8"/>
        <w:rPr>
          <w:rFonts w:asciiTheme="minorHAnsi" w:eastAsiaTheme="minorHAnsi" w:hAnsiTheme="minorHAnsi" w:cstheme="minorHAnsi"/>
          <w:color w:val="000000"/>
          <w:sz w:val="20"/>
          <w:szCs w:val="20"/>
          <w:lang w:eastAsia="en-US"/>
        </w:rPr>
      </w:pPr>
      <w:r w:rsidRPr="00CE1C58">
        <w:rPr>
          <w:rFonts w:asciiTheme="minorHAnsi" w:eastAsiaTheme="minorHAnsi" w:hAnsiTheme="minorHAnsi" w:cstheme="minorHAnsi"/>
          <w:color w:val="000000"/>
          <w:sz w:val="20"/>
          <w:szCs w:val="20"/>
          <w:lang w:eastAsia="en-US"/>
        </w:rPr>
        <w:t>b) 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73EE959E" w14:textId="77777777" w:rsidR="00A713E1" w:rsidRPr="00CE1C58" w:rsidRDefault="00A713E1" w:rsidP="00A713E1">
      <w:pPr>
        <w:numPr>
          <w:ilvl w:val="0"/>
          <w:numId w:val="44"/>
        </w:numPr>
        <w:autoSpaceDE w:val="0"/>
        <w:autoSpaceDN w:val="0"/>
        <w:adjustRightInd w:val="0"/>
        <w:spacing w:after="8"/>
        <w:rPr>
          <w:rFonts w:asciiTheme="minorHAnsi" w:eastAsiaTheme="minorHAnsi" w:hAnsiTheme="minorHAnsi" w:cstheme="minorHAnsi"/>
          <w:color w:val="000000"/>
          <w:sz w:val="20"/>
          <w:szCs w:val="20"/>
          <w:lang w:eastAsia="en-US"/>
        </w:rPr>
      </w:pPr>
      <w:r w:rsidRPr="00CE1C58">
        <w:rPr>
          <w:rFonts w:asciiTheme="minorHAnsi" w:eastAsiaTheme="minorHAnsi" w:hAnsiTheme="minorHAnsi" w:cstheme="minorHAnsi"/>
          <w:color w:val="000000"/>
          <w:sz w:val="20"/>
          <w:szCs w:val="20"/>
          <w:lang w:eastAsia="en-US"/>
        </w:rPr>
        <w:t>c) informacji z Krajowego Rejestru Karnego w zakresie art. 108 ust. 1 pkt 1 i 2, 4 oraz art. 109 ust. 1 pkt 2 lit. a i b oraz pkt 3 ustawy Pzp-sporządzonej nie wcześniej niż 6 miesięcy przed jej złożeniem;</w:t>
      </w:r>
    </w:p>
    <w:p w14:paraId="22EEC90F" w14:textId="77777777" w:rsidR="00A713E1" w:rsidRDefault="00A713E1" w:rsidP="00A713E1">
      <w:pPr>
        <w:numPr>
          <w:ilvl w:val="0"/>
          <w:numId w:val="44"/>
        </w:numPr>
        <w:autoSpaceDE w:val="0"/>
        <w:autoSpaceDN w:val="0"/>
        <w:adjustRightInd w:val="0"/>
        <w:spacing w:after="8"/>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d)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3DA40543" w14:textId="77777777" w:rsidR="00A713E1" w:rsidRDefault="00A713E1" w:rsidP="00A713E1">
      <w:pPr>
        <w:numPr>
          <w:ilvl w:val="0"/>
          <w:numId w:val="44"/>
        </w:num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e)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86AB9C0" w14:textId="77777777" w:rsidR="00A713E1" w:rsidRDefault="00A713E1" w:rsidP="00A713E1">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Jeżeli wykonawca ma siedzibę lub miejsce zamieszkania poza granicami Rzeczypospolitej Polskiej, zamiast: </w:t>
      </w:r>
    </w:p>
    <w:p w14:paraId="1164CF7F" w14:textId="77777777" w:rsidR="00A713E1" w:rsidRDefault="00A713E1" w:rsidP="00A713E1">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i 2, 4 oraz art. 109 ust. 1 pkt 2 lit. a i b oraz pkt 3 ustawy Pzp. Dokument ten powinien być wystawiony nie wcześniej niż6 miesięcy przed jego złożeniem.</w:t>
      </w:r>
    </w:p>
    <w:p w14:paraId="6378FF52" w14:textId="77777777" w:rsidR="00A713E1" w:rsidRDefault="00A713E1" w:rsidP="00A713E1">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2) zaświadczenia właściwego naczelnika urzędu skarbowego, zaświadczenia albo innego dokumentu potwierdzającego, że wykonawca nie zalega z opłacaniem składek na ubezpieczenia społeczne lub zdrowotne </w:t>
      </w:r>
      <w:r>
        <w:rPr>
          <w:rFonts w:asciiTheme="minorHAnsi" w:eastAsiaTheme="minorHAnsi" w:hAnsiTheme="minorHAnsi" w:cstheme="minorHAnsi"/>
          <w:color w:val="000000"/>
          <w:sz w:val="20"/>
          <w:szCs w:val="20"/>
          <w:lang w:eastAsia="en-US"/>
        </w:rPr>
        <w:lastRenderedPageBreak/>
        <w:t xml:space="preserve">lub odpisu albo informacji z Krajowego Rejestru Sądowego lub z Centralnej Ewidencji i Informacji o Działalności Gospodarczej–składa dokument lub dokumenty wystawione w kraju, w którym wykonawca ma siedzibę lub miejsce zamieszkania, potwierdzające odpowiednio, że: </w:t>
      </w:r>
    </w:p>
    <w:p w14:paraId="33E7D1DE" w14:textId="77777777" w:rsidR="00A713E1" w:rsidRDefault="00A713E1" w:rsidP="00A713E1">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a) nie naruszył obowiązków dotyczących płatności podatków, opłat lub składek na ubezpieczenie społeczne lub zdrowotne, </w:t>
      </w:r>
    </w:p>
    <w:p w14:paraId="5F6B0CC2" w14:textId="77777777" w:rsidR="00A713E1" w:rsidRDefault="00A713E1" w:rsidP="00A713E1">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8D569E3" w14:textId="77777777" w:rsidR="00A713E1" w:rsidRDefault="00A713E1" w:rsidP="00A713E1">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Dokumenty potwierdzające w/w okoliczności powinny być wystawione nie wcześniej niż 3 miesiące przed ich złożeniem. </w:t>
      </w:r>
    </w:p>
    <w:p w14:paraId="1E4BE329" w14:textId="77777777" w:rsidR="00A713E1" w:rsidRDefault="00A713E1" w:rsidP="00A713E1">
      <w:pPr>
        <w:widowControl w:val="0"/>
        <w:tabs>
          <w:tab w:val="left" w:pos="720"/>
        </w:tabs>
        <w:spacing w:line="240" w:lineRule="atLeast"/>
        <w:jc w:val="both"/>
        <w:rPr>
          <w:rFonts w:asciiTheme="minorHAnsi" w:eastAsiaTheme="minorHAnsi" w:hAnsiTheme="minorHAnsi" w:cstheme="minorHAnsi"/>
          <w:sz w:val="20"/>
          <w:szCs w:val="20"/>
          <w:lang w:eastAsia="en-US"/>
        </w:rPr>
      </w:pPr>
      <w:r>
        <w:rPr>
          <w:rFonts w:asciiTheme="minorHAnsi" w:eastAsiaTheme="minorHAnsi" w:hAnsiTheme="minorHAnsi" w:cstheme="minorHAnsi"/>
          <w:color w:val="000000"/>
          <w:sz w:val="20"/>
          <w:szCs w:val="20"/>
          <w:lang w:eastAsia="en-US"/>
        </w:rPr>
        <w:t xml:space="preserve">3)Jeżeli w kraju, w którym wykonawca ma siedzibę lub miejsce zamieszkania, nie wydaje się w/w dokumentów, lub gdy dokumenty te nie odnoszą się do wszystkich przypadków, o </w:t>
      </w:r>
      <w:r>
        <w:rPr>
          <w:rFonts w:asciiTheme="minorHAnsi" w:hAnsiTheme="minorHAnsi" w:cstheme="minorHAnsi"/>
          <w:sz w:val="20"/>
          <w:szCs w:val="20"/>
        </w:rPr>
        <w:t>których mowa w art. 108 ust. 1 pkt 1, 2i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4BED4524" w14:textId="6056707D" w:rsidR="008A7E6F" w:rsidRDefault="008A7E6F" w:rsidP="00A713E1">
      <w:pPr>
        <w:pStyle w:val="Default"/>
        <w:rPr>
          <w:rFonts w:asciiTheme="minorHAnsi" w:hAnsiTheme="minorHAnsi" w:cstheme="minorHAnsi"/>
          <w:sz w:val="20"/>
          <w:szCs w:val="20"/>
        </w:rPr>
      </w:pPr>
      <w:r>
        <w:rPr>
          <w:rFonts w:asciiTheme="minorHAnsi" w:hAnsiTheme="minorHAnsi" w:cstheme="minorHAnsi"/>
          <w:bCs/>
          <w:sz w:val="20"/>
          <w:szCs w:val="20"/>
        </w:rPr>
        <w:t>1.2)</w:t>
      </w:r>
      <w:r>
        <w:rPr>
          <w:rFonts w:asciiTheme="minorHAnsi" w:hAnsiTheme="minorHAnsi" w:cstheme="minorHAnsi"/>
          <w:bCs/>
          <w:color w:val="FF0000"/>
          <w:sz w:val="20"/>
          <w:szCs w:val="20"/>
        </w:rPr>
        <w:t xml:space="preserve"> </w:t>
      </w:r>
      <w:r>
        <w:rPr>
          <w:rFonts w:asciiTheme="minorHAnsi" w:hAnsiTheme="minorHAnsi" w:cstheme="minorHAnsi"/>
          <w:b/>
          <w:bCs/>
          <w:sz w:val="20"/>
          <w:szCs w:val="20"/>
        </w:rPr>
        <w:t>potwierdzających spełnianie warunków udziału w postępowaniu dotyczących zdolności technicznej lub zawodowej (doświadczenie, kwalifikacje zawodowe kadry technicznej):</w:t>
      </w:r>
    </w:p>
    <w:p w14:paraId="688258AE" w14:textId="77777777" w:rsidR="007C44C4" w:rsidRPr="007C44C4" w:rsidRDefault="007C44C4" w:rsidP="007C44C4">
      <w:pPr>
        <w:numPr>
          <w:ilvl w:val="0"/>
          <w:numId w:val="42"/>
        </w:numPr>
        <w:spacing w:after="43" w:line="271" w:lineRule="auto"/>
        <w:ind w:right="294" w:hanging="10"/>
        <w:jc w:val="both"/>
        <w:rPr>
          <w:rFonts w:asciiTheme="minorHAnsi" w:hAnsiTheme="minorHAnsi" w:cstheme="minorHAnsi"/>
          <w:color w:val="000000"/>
          <w:sz w:val="20"/>
          <w:szCs w:val="20"/>
          <w:lang w:eastAsia="en-US"/>
        </w:rPr>
      </w:pPr>
      <w:r w:rsidRPr="007C44C4">
        <w:rPr>
          <w:rFonts w:asciiTheme="minorHAnsi" w:hAnsiTheme="minorHAnsi" w:cstheme="minorHAnsi"/>
          <w:color w:val="000000"/>
          <w:sz w:val="20"/>
          <w:szCs w:val="20"/>
          <w:lang w:eastAsia="en-US"/>
        </w:rPr>
        <w:t xml:space="preserve">koncesję na obrót paliwami płynnymi wydanej przez Prezesa Urzędu Regulacji Energetyki, </w:t>
      </w:r>
    </w:p>
    <w:p w14:paraId="6B910CE9" w14:textId="512792BB" w:rsidR="007C44C4" w:rsidRPr="00B52B27" w:rsidRDefault="007C44C4" w:rsidP="007C44C4">
      <w:pPr>
        <w:numPr>
          <w:ilvl w:val="0"/>
          <w:numId w:val="42"/>
        </w:numPr>
        <w:spacing w:after="43" w:line="271" w:lineRule="auto"/>
        <w:ind w:right="294" w:hanging="10"/>
        <w:jc w:val="both"/>
        <w:rPr>
          <w:rFonts w:asciiTheme="minorHAnsi" w:hAnsiTheme="minorHAnsi" w:cstheme="minorHAnsi"/>
          <w:color w:val="000000"/>
          <w:sz w:val="20"/>
          <w:szCs w:val="20"/>
          <w:lang w:eastAsia="en-US"/>
        </w:rPr>
      </w:pPr>
      <w:r w:rsidRPr="007C44C4">
        <w:rPr>
          <w:rFonts w:asciiTheme="minorHAnsi" w:hAnsiTheme="minorHAnsi" w:cstheme="minorHAnsi"/>
          <w:color w:val="000000"/>
          <w:sz w:val="20"/>
          <w:szCs w:val="20"/>
          <w:lang w:eastAsia="en-US"/>
        </w:rPr>
        <w:t xml:space="preserve">wykaz stacji paliw, którym dysponuje Wykonawca w celu wykonania zamówienia, który zawiera co najmniej jedną stację paliw znajdującą się w odległości nie większej </w:t>
      </w:r>
      <w:r w:rsidR="00B52B27" w:rsidRPr="00B52B27">
        <w:rPr>
          <w:rFonts w:asciiTheme="minorHAnsi" w:hAnsiTheme="minorHAnsi" w:cstheme="minorHAnsi"/>
          <w:color w:val="000000"/>
          <w:sz w:val="20"/>
          <w:szCs w:val="20"/>
          <w:lang w:eastAsia="en-US"/>
        </w:rPr>
        <w:t xml:space="preserve">8 </w:t>
      </w:r>
      <w:r w:rsidRPr="00B52B27">
        <w:rPr>
          <w:rFonts w:asciiTheme="minorHAnsi" w:hAnsiTheme="minorHAnsi" w:cstheme="minorHAnsi"/>
          <w:color w:val="000000"/>
          <w:sz w:val="20"/>
          <w:szCs w:val="20"/>
          <w:lang w:eastAsia="en-US"/>
        </w:rPr>
        <w:t xml:space="preserve"> km</w:t>
      </w:r>
      <w:r w:rsidRPr="007C44C4">
        <w:rPr>
          <w:rFonts w:asciiTheme="minorHAnsi" w:hAnsiTheme="minorHAnsi" w:cstheme="minorHAnsi"/>
          <w:color w:val="000000"/>
          <w:sz w:val="20"/>
          <w:szCs w:val="20"/>
          <w:lang w:eastAsia="en-US"/>
        </w:rPr>
        <w:t xml:space="preserve"> od siedziby Zamawiającego, położonej przy ul. </w:t>
      </w:r>
      <w:r>
        <w:rPr>
          <w:rFonts w:asciiTheme="minorHAnsi" w:hAnsiTheme="minorHAnsi" w:cstheme="minorHAnsi"/>
          <w:color w:val="000000"/>
          <w:sz w:val="20"/>
          <w:szCs w:val="20"/>
          <w:lang w:eastAsia="en-US"/>
        </w:rPr>
        <w:t>Jastrzębiej 62 Żołędowo</w:t>
      </w:r>
      <w:r w:rsidRPr="007C44C4">
        <w:rPr>
          <w:rFonts w:asciiTheme="minorHAnsi" w:hAnsiTheme="minorHAnsi" w:cstheme="minorHAnsi"/>
          <w:color w:val="000000"/>
          <w:sz w:val="20"/>
          <w:szCs w:val="20"/>
          <w:lang w:eastAsia="en-US"/>
        </w:rPr>
        <w:t xml:space="preserve">, liczonej zgodnie z rozporządzeniem Ministra Gospodarki z dnia 21 listopada 2005 r. w sprawie warunków technicznych, jakim powinny odpowiadać bazy i stacje paliw płynnych, rurociągi przesyłowe, dalekosiężne służące do transportu ropy naftowej i produktów naftowych i ich usytuowanie, w której Zamawiający będzie mógł dokonać tankowania – </w:t>
      </w:r>
      <w:r w:rsidRPr="00B52B27">
        <w:rPr>
          <w:rFonts w:asciiTheme="minorHAnsi" w:hAnsiTheme="minorHAnsi" w:cstheme="minorHAnsi"/>
          <w:b/>
          <w:color w:val="000000"/>
          <w:sz w:val="20"/>
          <w:szCs w:val="20"/>
          <w:lang w:eastAsia="en-US"/>
        </w:rPr>
        <w:t xml:space="preserve">wzór wykazu stanowi załącznik nr 4 do SWZ, </w:t>
      </w:r>
    </w:p>
    <w:p w14:paraId="36A93098" w14:textId="77777777" w:rsidR="007C44C4" w:rsidRPr="00B52B27" w:rsidRDefault="007C44C4" w:rsidP="007C44C4">
      <w:pPr>
        <w:numPr>
          <w:ilvl w:val="0"/>
          <w:numId w:val="42"/>
        </w:numPr>
        <w:spacing w:after="43" w:line="271" w:lineRule="auto"/>
        <w:ind w:right="294" w:hanging="10"/>
        <w:jc w:val="both"/>
        <w:rPr>
          <w:rFonts w:asciiTheme="minorHAnsi" w:hAnsiTheme="minorHAnsi" w:cstheme="minorHAnsi"/>
          <w:sz w:val="20"/>
          <w:szCs w:val="20"/>
          <w:lang w:eastAsia="en-US"/>
        </w:rPr>
      </w:pPr>
      <w:r w:rsidRPr="00B52B27">
        <w:rPr>
          <w:rFonts w:asciiTheme="minorHAnsi" w:hAnsiTheme="minorHAnsi" w:cstheme="minorHAnsi"/>
          <w:sz w:val="20"/>
          <w:szCs w:val="20"/>
          <w:lang w:eastAsia="en-US"/>
        </w:rPr>
        <w:t xml:space="preserve">wykaz minimum dwóch dostaw lub usług wykonanych, a w przypadku świadczeń powtarzających się lub ciągłych również wykonywanych, w okresie ostatnich trzech lat, a jeżeli okres prowadzenia działalności jest krótszy - w tym okresie, dostawy paliw płynnych do pojazdów samochodowych i sprzętu z podaniem ich wartości, dat wykonania i podmiotów, na rzecz których dostawy lub usługi zostały wykonane lub są wykonywane, oraz załączenie dowodów określających, czy te dostawy lub usługi zostały wykonane lub są wykonywane należycie – wykaz wykonanych dostaw należy sporządzić według </w:t>
      </w:r>
      <w:r w:rsidRPr="00B52B27">
        <w:rPr>
          <w:rFonts w:asciiTheme="minorHAnsi" w:hAnsiTheme="minorHAnsi" w:cstheme="minorHAnsi"/>
          <w:b/>
          <w:sz w:val="20"/>
          <w:szCs w:val="20"/>
          <w:lang w:eastAsia="en-US"/>
        </w:rPr>
        <w:t xml:space="preserve">wzoru stanowiącego załącznik 5 do SWZ, </w:t>
      </w:r>
    </w:p>
    <w:p w14:paraId="13BA0B11" w14:textId="77777777" w:rsidR="007C44C4" w:rsidRPr="007C44C4" w:rsidRDefault="007C44C4" w:rsidP="007C44C4">
      <w:pPr>
        <w:numPr>
          <w:ilvl w:val="0"/>
          <w:numId w:val="42"/>
        </w:numPr>
        <w:spacing w:after="5" w:line="303" w:lineRule="auto"/>
        <w:ind w:right="294" w:hanging="10"/>
        <w:jc w:val="both"/>
        <w:rPr>
          <w:rFonts w:asciiTheme="minorHAnsi" w:hAnsiTheme="minorHAnsi" w:cstheme="minorHAnsi"/>
          <w:color w:val="000000"/>
          <w:sz w:val="20"/>
          <w:szCs w:val="20"/>
          <w:lang w:eastAsia="en-US"/>
        </w:rPr>
      </w:pPr>
      <w:r w:rsidRPr="007C44C4">
        <w:rPr>
          <w:rFonts w:asciiTheme="minorHAnsi" w:hAnsiTheme="minorHAnsi" w:cstheme="minorHAnsi"/>
          <w:color w:val="000000"/>
          <w:sz w:val="20"/>
          <w:szCs w:val="20"/>
          <w:lang w:eastAsia="en-US"/>
        </w:rPr>
        <w:t xml:space="preserve">opłaconą polisę ubezpieczeniową lub inny dokument potwierdzający, że Wykonawca jest ubezpieczony od odpowiedzialności cywilnej w zakresie prowadzonej działalności związanej z przedmiotem zamówienia. </w:t>
      </w:r>
    </w:p>
    <w:p w14:paraId="63474877" w14:textId="77777777" w:rsidR="008A7E6F" w:rsidRDefault="008A7E6F" w:rsidP="008A7E6F">
      <w:pPr>
        <w:jc w:val="both"/>
        <w:rPr>
          <w:rFonts w:ascii="Calibri" w:hAnsi="Calibri" w:cs="Calibri"/>
          <w:b/>
          <w:color w:val="FF0000"/>
          <w:sz w:val="20"/>
          <w:szCs w:val="20"/>
        </w:rPr>
      </w:pPr>
    </w:p>
    <w:p w14:paraId="40B3ED66" w14:textId="77777777" w:rsidR="008A7E6F" w:rsidRDefault="008A7E6F" w:rsidP="008A7E6F">
      <w:pPr>
        <w:shd w:val="clear" w:color="auto" w:fill="A6A6A6"/>
        <w:spacing w:line="276" w:lineRule="auto"/>
        <w:jc w:val="center"/>
        <w:rPr>
          <w:rFonts w:ascii="Calibri" w:hAnsi="Calibri"/>
          <w:b/>
          <w:bCs/>
        </w:rPr>
      </w:pPr>
      <w:r>
        <w:rPr>
          <w:rFonts w:ascii="Calibri" w:hAnsi="Calibri"/>
          <w:b/>
          <w:bCs/>
        </w:rPr>
        <w:t>Rozdział IX</w:t>
      </w:r>
    </w:p>
    <w:p w14:paraId="51A738AC" w14:textId="77777777" w:rsidR="008A7E6F" w:rsidRDefault="008A7E6F" w:rsidP="008A7E6F">
      <w:pPr>
        <w:keepNext/>
        <w:shd w:val="clear" w:color="auto" w:fill="A6A6A6"/>
        <w:spacing w:line="276" w:lineRule="auto"/>
        <w:ind w:left="1276" w:hanging="1276"/>
        <w:jc w:val="center"/>
        <w:rPr>
          <w:rFonts w:ascii="Calibri" w:hAnsi="Calibri"/>
          <w:b/>
          <w:bCs/>
        </w:rPr>
      </w:pPr>
      <w:r>
        <w:rPr>
          <w:rFonts w:ascii="Calibri" w:hAnsi="Calibri"/>
          <w:b/>
          <w:bCs/>
        </w:rPr>
        <w:t>Sposób porozumiewania się Zamawiającego z Wykonawcami oraz przekazywania oświadczeń i dokumentów.</w:t>
      </w:r>
    </w:p>
    <w:p w14:paraId="1735F76D" w14:textId="77777777" w:rsidR="00A611E6" w:rsidRPr="00A52D93" w:rsidRDefault="00A611E6" w:rsidP="00A611E6">
      <w:pPr>
        <w:autoSpaceDE w:val="0"/>
        <w:autoSpaceDN w:val="0"/>
        <w:adjustRightInd w:val="0"/>
        <w:spacing w:before="240" w:after="66"/>
        <w:ind w:left="284" w:hanging="284"/>
        <w:jc w:val="both"/>
        <w:rPr>
          <w:rFonts w:asciiTheme="minorHAnsi" w:eastAsia="SimSun" w:hAnsiTheme="minorHAnsi" w:cstheme="minorHAnsi"/>
          <w:color w:val="0462C1"/>
          <w:sz w:val="20"/>
          <w:szCs w:val="20"/>
        </w:rPr>
      </w:pPr>
      <w:r w:rsidRPr="00A52D93">
        <w:rPr>
          <w:rFonts w:asciiTheme="minorHAnsi" w:eastAsia="SimSun" w:hAnsiTheme="minorHAnsi" w:cstheme="minorHAnsi"/>
          <w:color w:val="000000"/>
          <w:sz w:val="20"/>
          <w:szCs w:val="20"/>
        </w:rPr>
        <w:t xml:space="preserve">1. W postępowaniu o udzielenie zamówienia publicznego komunikacja między Zamawiającym a Wykonawcami odbywa się przy użyciu Platformy e-Zamówienia, która jest dostępna pod adresem </w:t>
      </w:r>
      <w:r w:rsidRPr="00A52D93">
        <w:rPr>
          <w:rFonts w:asciiTheme="minorHAnsi" w:eastAsia="SimSun" w:hAnsiTheme="minorHAnsi" w:cstheme="minorHAnsi"/>
          <w:b/>
          <w:color w:val="0462C1"/>
          <w:sz w:val="20"/>
          <w:szCs w:val="20"/>
        </w:rPr>
        <w:t>https://ezamowienia.gov.pl.</w:t>
      </w:r>
      <w:r w:rsidRPr="00A52D93">
        <w:rPr>
          <w:rFonts w:asciiTheme="minorHAnsi" w:eastAsia="SimSun" w:hAnsiTheme="minorHAnsi" w:cstheme="minorHAnsi"/>
          <w:color w:val="0462C1"/>
          <w:sz w:val="20"/>
          <w:szCs w:val="20"/>
        </w:rPr>
        <w:t xml:space="preserve"> </w:t>
      </w:r>
    </w:p>
    <w:p w14:paraId="0C61DB61"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lastRenderedPageBreak/>
        <w:t xml:space="preserve">Zamawiający dopuszcza komunikację za pomocą poczty elektronicznej na adres e-mail: </w:t>
      </w:r>
      <w:r>
        <w:rPr>
          <w:rFonts w:asciiTheme="minorHAnsi" w:eastAsia="SimSun" w:hAnsiTheme="minorHAnsi" w:cstheme="minorHAnsi"/>
          <w:b/>
          <w:color w:val="0000FF"/>
          <w:sz w:val="20"/>
          <w:szCs w:val="20"/>
          <w:u w:val="single"/>
        </w:rPr>
        <w:t>zp@gzk-zoledowo.pl</w:t>
      </w:r>
      <w:r w:rsidRPr="00A52D93">
        <w:rPr>
          <w:rFonts w:asciiTheme="minorHAnsi" w:eastAsia="SimSun" w:hAnsiTheme="minorHAnsi" w:cstheme="minorHAnsi"/>
          <w:color w:val="000000"/>
          <w:sz w:val="20"/>
          <w:szCs w:val="20"/>
        </w:rPr>
        <w:t xml:space="preserve"> (w zakresie np. zadawania pytań o wyjaśnienie treści SWZ, przekazywania wezwań i zawiadomień)</w:t>
      </w:r>
    </w:p>
    <w:p w14:paraId="2129D65B"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(nie dotyczy składania ofert w postępowaniu)</w:t>
      </w:r>
    </w:p>
    <w:p w14:paraId="5D112AC9"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p>
    <w:p w14:paraId="76A35707"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2.  Korzystanie z Platformy e-Zamówienia jest bezpłatne. </w:t>
      </w:r>
    </w:p>
    <w:p w14:paraId="734EAAF7"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14:paraId="2C01B6A6"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3.  Zamawiający wyznacza następujące osoby do kontaktu z Wykonawcami: </w:t>
      </w:r>
    </w:p>
    <w:p w14:paraId="58C8CDF4" w14:textId="7A69C3D1" w:rsidR="00A611E6" w:rsidRPr="00FD4C6F" w:rsidRDefault="00A611E6" w:rsidP="00A611E6">
      <w:pPr>
        <w:autoSpaceDE w:val="0"/>
        <w:autoSpaceDN w:val="0"/>
        <w:adjustRightInd w:val="0"/>
        <w:ind w:firstLine="284"/>
        <w:jc w:val="both"/>
        <w:rPr>
          <w:rFonts w:asciiTheme="minorHAnsi" w:eastAsia="SimSun" w:hAnsiTheme="minorHAnsi" w:cstheme="minorHAnsi"/>
          <w:b/>
          <w:color w:val="000000"/>
          <w:sz w:val="20"/>
          <w:szCs w:val="20"/>
          <w:lang w:val="en-US"/>
        </w:rPr>
      </w:pPr>
      <w:r w:rsidRPr="00A52D93">
        <w:rPr>
          <w:rFonts w:asciiTheme="minorHAnsi" w:hAnsiTheme="minorHAnsi" w:cstheme="minorHAnsi"/>
          <w:b/>
          <w:i/>
          <w:sz w:val="20"/>
          <w:szCs w:val="20"/>
          <w:u w:val="single"/>
        </w:rPr>
        <w:t>sprawy proceduralne</w:t>
      </w:r>
      <w:r w:rsidRPr="00A52D93">
        <w:rPr>
          <w:rFonts w:asciiTheme="minorHAnsi" w:hAnsiTheme="minorHAnsi" w:cstheme="minorHAnsi"/>
          <w:b/>
          <w:sz w:val="20"/>
          <w:szCs w:val="20"/>
        </w:rPr>
        <w:t xml:space="preserve"> -</w:t>
      </w:r>
      <w:r w:rsidRPr="00A52D93">
        <w:rPr>
          <w:rFonts w:asciiTheme="minorHAnsi" w:eastAsia="SimSun" w:hAnsiTheme="minorHAnsi" w:cstheme="minorHAnsi"/>
          <w:b/>
          <w:color w:val="000000"/>
          <w:sz w:val="20"/>
          <w:szCs w:val="20"/>
        </w:rPr>
        <w:t xml:space="preserve">  </w:t>
      </w:r>
      <w:r>
        <w:rPr>
          <w:rFonts w:asciiTheme="minorHAnsi" w:eastAsia="SimSun" w:hAnsiTheme="minorHAnsi" w:cstheme="minorHAnsi"/>
          <w:b/>
          <w:color w:val="000000"/>
          <w:sz w:val="20"/>
          <w:szCs w:val="20"/>
        </w:rPr>
        <w:t>Beata Jerzewska</w:t>
      </w:r>
      <w:r w:rsidRPr="00A52D93">
        <w:rPr>
          <w:rFonts w:asciiTheme="minorHAnsi" w:eastAsia="SimSun" w:hAnsiTheme="minorHAnsi" w:cstheme="minorHAnsi"/>
          <w:b/>
          <w:color w:val="000000"/>
          <w:sz w:val="20"/>
          <w:szCs w:val="20"/>
        </w:rPr>
        <w:t xml:space="preserve">, tel. </w:t>
      </w:r>
      <w:r w:rsidRPr="00FD4C6F">
        <w:rPr>
          <w:rFonts w:asciiTheme="minorHAnsi" w:eastAsia="SimSun" w:hAnsiTheme="minorHAnsi" w:cstheme="minorHAnsi"/>
          <w:b/>
          <w:color w:val="000000"/>
          <w:sz w:val="20"/>
          <w:szCs w:val="20"/>
          <w:lang w:val="en-US"/>
        </w:rPr>
        <w:t xml:space="preserve">(52) 328 26 00, e-mail: </w:t>
      </w:r>
      <w:hyperlink r:id="rId8" w:history="1">
        <w:r w:rsidRPr="00FD4C6F">
          <w:rPr>
            <w:rStyle w:val="Hipercze"/>
            <w:rFonts w:asciiTheme="minorHAnsi" w:eastAsia="SimSun" w:hAnsiTheme="minorHAnsi" w:cstheme="minorHAnsi"/>
            <w:b/>
            <w:sz w:val="20"/>
            <w:szCs w:val="20"/>
            <w:lang w:val="en-US"/>
          </w:rPr>
          <w:t>zp@gzk-zoledowo.pl</w:t>
        </w:r>
      </w:hyperlink>
      <w:r w:rsidRPr="00FD4C6F">
        <w:rPr>
          <w:rFonts w:asciiTheme="minorHAnsi" w:eastAsia="SimSun" w:hAnsiTheme="minorHAnsi" w:cstheme="minorHAnsi"/>
          <w:b/>
          <w:color w:val="000000"/>
          <w:sz w:val="20"/>
          <w:szCs w:val="20"/>
          <w:lang w:val="en-US"/>
        </w:rPr>
        <w:t xml:space="preserve"> </w:t>
      </w:r>
    </w:p>
    <w:p w14:paraId="2A91E6B4" w14:textId="77777777" w:rsidR="00A611E6" w:rsidRPr="00FD4C6F" w:rsidRDefault="00A611E6" w:rsidP="00A611E6">
      <w:pPr>
        <w:ind w:firstLine="284"/>
        <w:jc w:val="both"/>
        <w:rPr>
          <w:rFonts w:asciiTheme="minorHAnsi" w:hAnsiTheme="minorHAnsi" w:cstheme="minorHAnsi"/>
          <w:b/>
          <w:bCs/>
          <w:i/>
          <w:sz w:val="20"/>
          <w:szCs w:val="20"/>
          <w:u w:val="single"/>
          <w:lang w:val="en-US"/>
        </w:rPr>
      </w:pPr>
    </w:p>
    <w:p w14:paraId="3A4C51CC" w14:textId="77777777" w:rsidR="00A611E6" w:rsidRPr="00A52D93" w:rsidRDefault="00A611E6" w:rsidP="00A611E6">
      <w:pPr>
        <w:ind w:firstLine="284"/>
        <w:jc w:val="both"/>
        <w:rPr>
          <w:rFonts w:asciiTheme="minorHAnsi" w:hAnsiTheme="minorHAnsi" w:cstheme="minorHAnsi"/>
          <w:b/>
          <w:bCs/>
          <w:sz w:val="20"/>
          <w:szCs w:val="20"/>
        </w:rPr>
      </w:pPr>
      <w:r w:rsidRPr="00A52D93">
        <w:rPr>
          <w:rFonts w:asciiTheme="minorHAnsi" w:hAnsiTheme="minorHAnsi" w:cstheme="minorHAnsi"/>
          <w:b/>
          <w:bCs/>
          <w:i/>
          <w:sz w:val="20"/>
          <w:szCs w:val="20"/>
          <w:u w:val="single"/>
        </w:rPr>
        <w:t>sprawy techniczne (dotyczące przedmiotu zamówienia i warunków  realizacji</w:t>
      </w:r>
      <w:r w:rsidRPr="00A52D93">
        <w:rPr>
          <w:rFonts w:asciiTheme="minorHAnsi" w:hAnsiTheme="minorHAnsi" w:cstheme="minorHAnsi"/>
          <w:b/>
          <w:bCs/>
          <w:sz w:val="20"/>
          <w:szCs w:val="20"/>
        </w:rPr>
        <w:t>):</w:t>
      </w:r>
    </w:p>
    <w:p w14:paraId="1CEAC0C0" w14:textId="14A1BAA2" w:rsidR="00D44678" w:rsidRDefault="00D44678" w:rsidP="00D44678">
      <w:pPr>
        <w:jc w:val="both"/>
        <w:rPr>
          <w:rFonts w:asciiTheme="minorHAnsi" w:hAnsiTheme="minorHAnsi" w:cstheme="minorHAnsi"/>
          <w:sz w:val="20"/>
          <w:szCs w:val="20"/>
        </w:rPr>
      </w:pPr>
      <w:r>
        <w:rPr>
          <w:rFonts w:asciiTheme="minorHAnsi" w:hAnsiTheme="minorHAnsi" w:cstheme="minorHAnsi"/>
          <w:b/>
          <w:bCs/>
          <w:sz w:val="20"/>
          <w:szCs w:val="20"/>
        </w:rPr>
        <w:t xml:space="preserve">       </w:t>
      </w:r>
      <w:r w:rsidR="00080BBB">
        <w:rPr>
          <w:rFonts w:asciiTheme="minorHAnsi" w:hAnsiTheme="minorHAnsi" w:cstheme="minorHAnsi"/>
          <w:b/>
          <w:bCs/>
          <w:sz w:val="20"/>
          <w:szCs w:val="20"/>
        </w:rPr>
        <w:t xml:space="preserve">Wojciech Zawadzki </w:t>
      </w:r>
      <w:r>
        <w:rPr>
          <w:rFonts w:asciiTheme="minorHAnsi" w:hAnsiTheme="minorHAnsi" w:cstheme="minorHAnsi"/>
          <w:sz w:val="20"/>
          <w:szCs w:val="20"/>
        </w:rPr>
        <w:t>-</w:t>
      </w:r>
      <w:r>
        <w:rPr>
          <w:rFonts w:asciiTheme="minorHAnsi" w:hAnsiTheme="minorHAnsi" w:cstheme="minorHAnsi"/>
          <w:b/>
          <w:sz w:val="20"/>
          <w:szCs w:val="20"/>
        </w:rPr>
        <w:t xml:space="preserve"> tel.  52 328-26-0</w:t>
      </w:r>
      <w:r w:rsidR="00131D24">
        <w:rPr>
          <w:rFonts w:asciiTheme="minorHAnsi" w:hAnsiTheme="minorHAnsi" w:cstheme="minorHAnsi"/>
          <w:b/>
          <w:sz w:val="20"/>
          <w:szCs w:val="20"/>
        </w:rPr>
        <w:t>5</w:t>
      </w:r>
    </w:p>
    <w:p w14:paraId="74F13DB8" w14:textId="77777777" w:rsidR="00A611E6" w:rsidRPr="00A52D93" w:rsidRDefault="00A611E6" w:rsidP="00A611E6">
      <w:pPr>
        <w:autoSpaceDE w:val="0"/>
        <w:autoSpaceDN w:val="0"/>
        <w:adjustRightInd w:val="0"/>
        <w:ind w:firstLine="284"/>
        <w:jc w:val="both"/>
        <w:rPr>
          <w:rFonts w:asciiTheme="minorHAnsi" w:eastAsia="SimSun" w:hAnsiTheme="minorHAnsi" w:cstheme="minorHAnsi"/>
          <w:color w:val="000000"/>
          <w:sz w:val="20"/>
          <w:szCs w:val="20"/>
        </w:rPr>
      </w:pPr>
    </w:p>
    <w:p w14:paraId="65D9AFFB" w14:textId="77777777" w:rsidR="00A611E6"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4.  Adres strony internetowej prowadzonego postępowania (link prowadzący bezpośrednio do widoku postępowania na Platformie e-Zamówienia): </w:t>
      </w:r>
    </w:p>
    <w:p w14:paraId="6B411F00" w14:textId="77777777" w:rsidR="00E75AEF" w:rsidRPr="00A52D93" w:rsidRDefault="00E75AEF" w:rsidP="00A611E6">
      <w:pPr>
        <w:autoSpaceDE w:val="0"/>
        <w:autoSpaceDN w:val="0"/>
        <w:adjustRightInd w:val="0"/>
        <w:ind w:left="284" w:hanging="284"/>
        <w:jc w:val="both"/>
        <w:rPr>
          <w:rFonts w:asciiTheme="minorHAnsi" w:eastAsia="SimSun" w:hAnsiTheme="minorHAnsi" w:cstheme="minorHAnsi"/>
          <w:color w:val="000000"/>
          <w:sz w:val="20"/>
          <w:szCs w:val="20"/>
        </w:rPr>
      </w:pPr>
    </w:p>
    <w:p w14:paraId="3B594FEC" w14:textId="6F0F6BCE" w:rsidR="00131D24" w:rsidRDefault="00131D24" w:rsidP="00483112">
      <w:pPr>
        <w:autoSpaceDE w:val="0"/>
        <w:autoSpaceDN w:val="0"/>
        <w:adjustRightInd w:val="0"/>
        <w:ind w:left="284"/>
        <w:jc w:val="both"/>
      </w:pPr>
      <w:hyperlink r:id="rId9" w:history="1">
        <w:r w:rsidRPr="005A19C1">
          <w:rPr>
            <w:rStyle w:val="Hipercze"/>
          </w:rPr>
          <w:t>https://ezamowienia.gov.pl/mp-client/search/list/ocds-148610-e80e0772-034b-4d5e-9df2-8912ae23c6db</w:t>
        </w:r>
      </w:hyperlink>
    </w:p>
    <w:p w14:paraId="3B418F06" w14:textId="77777777" w:rsidR="00131D24" w:rsidRDefault="00131D24" w:rsidP="00483112">
      <w:pPr>
        <w:autoSpaceDE w:val="0"/>
        <w:autoSpaceDN w:val="0"/>
        <w:adjustRightInd w:val="0"/>
        <w:ind w:left="284"/>
        <w:jc w:val="both"/>
      </w:pPr>
    </w:p>
    <w:p w14:paraId="64B6963B" w14:textId="03C5184A" w:rsidR="00A611E6" w:rsidRPr="00483112" w:rsidRDefault="00A611E6" w:rsidP="00483112">
      <w:pPr>
        <w:autoSpaceDE w:val="0"/>
        <w:autoSpaceDN w:val="0"/>
        <w:adjustRightInd w:val="0"/>
        <w:ind w:left="284"/>
        <w:jc w:val="both"/>
        <w:rPr>
          <w:rFonts w:eastAsia="SimSun"/>
        </w:rPr>
      </w:pPr>
      <w:r w:rsidRPr="00A52D93">
        <w:rPr>
          <w:rFonts w:asciiTheme="minorHAnsi" w:eastAsia="SimSun" w:hAnsiTheme="minorHAnsi" w:cstheme="minorHAnsi"/>
          <w:color w:val="000000"/>
          <w:sz w:val="20"/>
          <w:szCs w:val="20"/>
        </w:rPr>
        <w:t xml:space="preserve">Postępowanie można wyszukać również ze strony głównej Platformy e-Zamówienia (przycisk „Przeglądaj postępowania/konkursy”). </w:t>
      </w:r>
    </w:p>
    <w:p w14:paraId="4BAE4AB2"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14:paraId="787472C4" w14:textId="77777777" w:rsidR="00A611E6" w:rsidRDefault="00A611E6" w:rsidP="00A611E6">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5.  Identyfikator (ID) postępowania na Platformie e-Zamówienia: </w:t>
      </w:r>
    </w:p>
    <w:p w14:paraId="2663BCD2" w14:textId="77777777" w:rsidR="00E75AEF" w:rsidRPr="004E1B66" w:rsidRDefault="00E75AEF" w:rsidP="00A611E6">
      <w:pPr>
        <w:autoSpaceDE w:val="0"/>
        <w:autoSpaceDN w:val="0"/>
        <w:adjustRightInd w:val="0"/>
        <w:jc w:val="both"/>
        <w:rPr>
          <w:rFonts w:asciiTheme="minorHAnsi" w:eastAsia="SimSun" w:hAnsiTheme="minorHAnsi" w:cstheme="minorHAnsi"/>
          <w:color w:val="1F497D" w:themeColor="text2"/>
          <w:sz w:val="20"/>
          <w:szCs w:val="20"/>
        </w:rPr>
      </w:pPr>
    </w:p>
    <w:p w14:paraId="3358EBAC" w14:textId="77777777" w:rsidR="00592C80" w:rsidRPr="00592C80" w:rsidRDefault="00592C80" w:rsidP="00A611E6">
      <w:pPr>
        <w:autoSpaceDE w:val="0"/>
        <w:autoSpaceDN w:val="0"/>
        <w:adjustRightInd w:val="0"/>
        <w:spacing w:after="66"/>
        <w:ind w:left="284" w:hanging="284"/>
        <w:jc w:val="both"/>
        <w:rPr>
          <w:b/>
          <w:bCs/>
          <w:color w:val="1F497D" w:themeColor="text2"/>
        </w:rPr>
      </w:pPr>
      <w:r w:rsidRPr="00592C80">
        <w:rPr>
          <w:b/>
          <w:bCs/>
          <w:color w:val="1F497D" w:themeColor="text2"/>
        </w:rPr>
        <w:t>ocds-148610-e80e0772-034b-4d5e-9df2-8912ae23c6db</w:t>
      </w:r>
    </w:p>
    <w:p w14:paraId="1444D9C6" w14:textId="3F8A2FCF"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52D93">
        <w:rPr>
          <w:rFonts w:asciiTheme="minorHAnsi" w:eastAsia="SimSun" w:hAnsiTheme="minorHAnsi" w:cstheme="minorHAnsi"/>
          <w:i/>
          <w:iCs/>
          <w:color w:val="000000"/>
          <w:sz w:val="20"/>
          <w:szCs w:val="20"/>
        </w:rPr>
        <w:t xml:space="preserve">Regulamin Platformy e-Zamówienia, </w:t>
      </w:r>
      <w:r w:rsidRPr="00A52D93">
        <w:rPr>
          <w:rFonts w:asciiTheme="minorHAnsi" w:eastAsia="SimSun" w:hAnsiTheme="minorHAnsi" w:cstheme="minorHAnsi"/>
          <w:color w:val="000000"/>
          <w:sz w:val="20"/>
          <w:szCs w:val="20"/>
        </w:rPr>
        <w:t xml:space="preserve">dostępny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oraz informacje zamieszczone w zakładce „Centrum Pomocy”. </w:t>
      </w:r>
    </w:p>
    <w:p w14:paraId="30633275" w14:textId="77777777" w:rsidR="00A611E6" w:rsidRPr="00A52D93" w:rsidRDefault="00A611E6" w:rsidP="00A611E6">
      <w:pPr>
        <w:autoSpaceDE w:val="0"/>
        <w:autoSpaceDN w:val="0"/>
        <w:adjustRightInd w:val="0"/>
        <w:spacing w:after="66"/>
        <w:jc w:val="both"/>
        <w:rPr>
          <w:rFonts w:asciiTheme="minorHAnsi" w:eastAsia="SimSun" w:hAnsiTheme="minorHAnsi" w:cstheme="minorHAnsi"/>
          <w:b/>
          <w:color w:val="000000"/>
          <w:sz w:val="20"/>
          <w:szCs w:val="20"/>
        </w:rPr>
      </w:pPr>
    </w:p>
    <w:p w14:paraId="68938ED0"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 xml:space="preserve">Filmy edukacyjne (instruktażowe) Platformy e-Zamówienia dostępne są na stronie: </w:t>
      </w:r>
    </w:p>
    <w:p w14:paraId="7FDAB95F" w14:textId="77777777" w:rsidR="00A611E6" w:rsidRPr="00A52D93" w:rsidRDefault="00A611E6" w:rsidP="00A611E6">
      <w:pPr>
        <w:autoSpaceDE w:val="0"/>
        <w:autoSpaceDN w:val="0"/>
        <w:adjustRightInd w:val="0"/>
        <w:spacing w:after="66"/>
        <w:ind w:firstLine="284"/>
        <w:jc w:val="both"/>
        <w:rPr>
          <w:rFonts w:asciiTheme="minorHAnsi" w:eastAsia="SimSun" w:hAnsiTheme="minorHAnsi" w:cstheme="minorHAnsi"/>
          <w:color w:val="000000"/>
          <w:sz w:val="20"/>
          <w:szCs w:val="20"/>
        </w:rPr>
      </w:pPr>
      <w:hyperlink r:id="rId10" w:history="1">
        <w:r w:rsidRPr="00A52D93">
          <w:rPr>
            <w:rFonts w:asciiTheme="minorHAnsi" w:eastAsia="SimSun" w:hAnsiTheme="minorHAnsi" w:cstheme="minorHAnsi"/>
            <w:color w:val="0000FF"/>
            <w:sz w:val="20"/>
            <w:szCs w:val="20"/>
            <w:u w:val="single"/>
          </w:rPr>
          <w:t>https://ezamowienia.gov.pl/filmy/</w:t>
        </w:r>
      </w:hyperlink>
      <w:r w:rsidRPr="00A52D93">
        <w:rPr>
          <w:rFonts w:asciiTheme="minorHAnsi" w:eastAsia="SimSun" w:hAnsiTheme="minorHAnsi" w:cstheme="minorHAnsi"/>
          <w:color w:val="000000"/>
          <w:sz w:val="20"/>
          <w:szCs w:val="20"/>
        </w:rPr>
        <w:t xml:space="preserve"> </w:t>
      </w:r>
    </w:p>
    <w:p w14:paraId="05065C5D"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60121029" w14:textId="77777777" w:rsidR="00A611E6" w:rsidRPr="00A52D93" w:rsidRDefault="00A611E6" w:rsidP="00A611E6">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7. Przeglądanie i pobieranie publicznej treści dokumentacji postępowania nie wymaga posiadania konta na Platformie e-Zamówienia ani logowania. </w:t>
      </w:r>
    </w:p>
    <w:p w14:paraId="3002CD76"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7690F62A" w14:textId="77777777" w:rsidR="00A611E6" w:rsidRPr="00A52D93" w:rsidRDefault="00A611E6" w:rsidP="00A611E6">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8. Sposób sporządzenia dokumentów elektronicznych</w:t>
      </w:r>
      <w:r w:rsidRPr="00A52D93">
        <w:rPr>
          <w:rFonts w:asciiTheme="minorHAnsi" w:hAnsiTheme="minorHAnsi" w:cstheme="minorHAnsi"/>
          <w:sz w:val="20"/>
          <w:szCs w:val="20"/>
        </w:rPr>
        <w:t xml:space="preserve"> </w:t>
      </w:r>
      <w:r w:rsidRPr="00A52D93">
        <w:rPr>
          <w:rFonts w:asciiTheme="minorHAnsi" w:eastAsia="SimSun" w:hAnsiTheme="minorHAnsi" w:cstheme="minorHAnsi"/>
          <w:color w:val="000000"/>
          <w:sz w:val="20"/>
          <w:szCs w:val="20"/>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240A258"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74A0D1D2" w14:textId="77777777" w:rsidR="00A611E6" w:rsidRPr="00A52D93" w:rsidRDefault="00A611E6" w:rsidP="00A611E6">
      <w:pPr>
        <w:tabs>
          <w:tab w:val="left" w:pos="851"/>
        </w:tabs>
        <w:spacing w:after="120" w:line="312" w:lineRule="auto"/>
        <w:ind w:firstLineChars="385" w:firstLine="773"/>
        <w:jc w:val="both"/>
        <w:rPr>
          <w:rFonts w:asciiTheme="minorHAnsi" w:hAnsiTheme="minorHAnsi" w:cstheme="minorHAnsi"/>
          <w:b/>
          <w:bCs/>
          <w:sz w:val="20"/>
          <w:szCs w:val="20"/>
        </w:rPr>
      </w:pPr>
      <w:r w:rsidRPr="00A52D93">
        <w:rPr>
          <w:rFonts w:asciiTheme="minorHAnsi" w:hAnsiTheme="minorHAnsi" w:cstheme="minorHAnsi"/>
          <w:b/>
          <w:bCs/>
          <w:sz w:val="20"/>
          <w:szCs w:val="20"/>
        </w:rPr>
        <w:t>Forma i postać składanych oświadczeń i dokumentów oraz oferty</w:t>
      </w:r>
    </w:p>
    <w:p w14:paraId="589E6CE8" w14:textId="77777777" w:rsidR="00A611E6" w:rsidRPr="00A52D93" w:rsidRDefault="00A611E6" w:rsidP="00A611E6">
      <w:pPr>
        <w:numPr>
          <w:ilvl w:val="0"/>
          <w:numId w:val="27"/>
        </w:numPr>
        <w:shd w:val="clear" w:color="auto" w:fill="FFFFFF"/>
        <w:tabs>
          <w:tab w:val="left" w:pos="1276"/>
        </w:tabs>
        <w:spacing w:after="120"/>
        <w:ind w:left="1276" w:hanging="425"/>
        <w:jc w:val="both"/>
        <w:rPr>
          <w:rFonts w:asciiTheme="minorHAnsi" w:hAnsiTheme="minorHAnsi" w:cstheme="minorHAnsi"/>
          <w:b/>
          <w:bCs/>
          <w:sz w:val="20"/>
          <w:szCs w:val="20"/>
        </w:rPr>
      </w:pPr>
      <w:r w:rsidRPr="00A52D93">
        <w:rPr>
          <w:rFonts w:asciiTheme="minorHAnsi" w:hAnsiTheme="minorHAnsi" w:cstheme="minorHAnsi"/>
          <w:sz w:val="20"/>
          <w:szCs w:val="20"/>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w:t>
      </w:r>
      <w:r w:rsidRPr="00A52D93">
        <w:rPr>
          <w:rFonts w:asciiTheme="minorHAnsi" w:hAnsiTheme="minorHAnsi" w:cstheme="minorHAnsi"/>
          <w:sz w:val="20"/>
          <w:szCs w:val="20"/>
        </w:rPr>
        <w:lastRenderedPageBreak/>
        <w:t>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A52D93">
        <w:rPr>
          <w:rFonts w:asciiTheme="minorHAnsi" w:hAnsiTheme="minorHAnsi" w:cstheme="minorHAnsi"/>
          <w:b/>
          <w:bCs/>
          <w:sz w:val="20"/>
          <w:szCs w:val="20"/>
        </w:rPr>
        <w:t xml:space="preserve"> „rozporządzenie”.</w:t>
      </w:r>
    </w:p>
    <w:p w14:paraId="50C4F7CB"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Pzp, z uwzględnieniem rodzaju przekazywanych danych (§ 2 ust. 1 rozporządzenia).</w:t>
      </w:r>
    </w:p>
    <w:p w14:paraId="2F62F5B9"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02797EEC"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0A06C681"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Pzp (§ 5 rozporządzenia).</w:t>
      </w:r>
    </w:p>
    <w:p w14:paraId="40FA0122"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520A3DA6"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6DEBDEB8"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14:paraId="0CCC3BBF" w14:textId="77777777"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w:t>
      </w:r>
      <w:r w:rsidRPr="00A52D93">
        <w:rPr>
          <w:rFonts w:asciiTheme="minorHAnsi" w:hAnsiTheme="minorHAnsi" w:cstheme="minorHAnsi"/>
          <w:sz w:val="20"/>
          <w:szCs w:val="20"/>
        </w:rPr>
        <w:lastRenderedPageBreak/>
        <w:t xml:space="preserve">podmiotowych środków dowodowych lub dokumentów potwierdzających umocowanie do reprezentowania, które każdego z nich dotyczą; </w:t>
      </w:r>
    </w:p>
    <w:p w14:paraId="121CCE74" w14:textId="77777777"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przedmiotowych środków dowodowych - odpowiednio wykonawca lub wykonawca wspólnie ubiegający się o udzielenie zamówienia; </w:t>
      </w:r>
    </w:p>
    <w:p w14:paraId="7628F73A" w14:textId="77777777"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innych dokumentów, w tym dokumentów, o których mowa w art. 94 ust. 2 Pzp - odpowiednio wykonawca lub wykonawca wspólnie ubiegający się o udzielenie zamówienia, w zakresie dokumentów, które każdego z nich dotyczą. </w:t>
      </w:r>
    </w:p>
    <w:p w14:paraId="1CA16A07"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6 ust. 2 rozporządzenia, może dokonać również notariusz (§ 6 ust. 4 rozporządzenia).</w:t>
      </w:r>
    </w:p>
    <w:p w14:paraId="776D4F0E"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377EB4FD"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12F20CC7"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6AE0F0FA"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7 ust. 3 rozporządzenia poświadczenia zgodności cyfrowego odwzorowania z dokumentem w postaci papierowej, o którym mowa w ust. 2, dokonuje w przypadku: </w:t>
      </w:r>
    </w:p>
    <w:p w14:paraId="528999FC" w14:textId="77777777"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3E5396F" w14:textId="77777777"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przedmiotowego środka dowodowego, oświadczenia, o którym mowa w art. 117 ust. 4 Pzp, lub zobowiązania podmiotu udostępniającego zasoby - odpowiednio wykonawca lub wykonawca wspólnie ubiegający się o udzielenie zamówienia; </w:t>
      </w:r>
    </w:p>
    <w:p w14:paraId="0BD9057C" w14:textId="77777777"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pełnomocnictwa - mocodawca.</w:t>
      </w:r>
    </w:p>
    <w:p w14:paraId="1FB41554"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7 ust. 2 rozporządzenia, może dokonać również notariusz (§ 7 ust. 4 rozporządzenia).</w:t>
      </w:r>
    </w:p>
    <w:p w14:paraId="5AA30298"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3AA75B35"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w:t>
      </w:r>
      <w:r w:rsidRPr="00A52D93">
        <w:rPr>
          <w:rFonts w:asciiTheme="minorHAnsi" w:hAnsiTheme="minorHAnsi" w:cstheme="minorHAnsi"/>
          <w:sz w:val="20"/>
          <w:szCs w:val="20"/>
        </w:rPr>
        <w:lastRenderedPageBreak/>
        <w:t xml:space="preserve">przez upoważnione podmioty jako dokument elektroniczny, przekazuje się uwierzytelniony wydruk wizualizacji treści tego dokumentu (§ 9 ust. 5 rozporządzenia). </w:t>
      </w:r>
    </w:p>
    <w:p w14:paraId="4162DFDD"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0932F270"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Zamawiający może żądać przedstawienia oryginału lub notarialnie poświadczonej kopii, wyłącznie wtedy, gdy złożona kopia jest nieczytelna lub budzi wątpliwości co do jej prawdziwości (§ 9 ust. 7 rozporządzenia).</w:t>
      </w:r>
    </w:p>
    <w:p w14:paraId="028B5B4D"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10 rozporządzenia dokumenty elektroniczne w postępowaniu muszą spełniać łącznie następujące wymagania: </w:t>
      </w:r>
    </w:p>
    <w:p w14:paraId="373A5DAF" w14:textId="77777777"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być utrwalone w sposób umożliwiający ich wielokrotne odczytanie, zapisanie i powielenie, a także przekazanie przy użyciu środków komunikacji elektronicznej lub na informatycznym nośniku danych; </w:t>
      </w:r>
    </w:p>
    <w:p w14:paraId="5528CBB5" w14:textId="77777777"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elektronicznej, w szczególności przez wyświetlenie tej treści na monitorze ekranowym; </w:t>
      </w:r>
    </w:p>
    <w:p w14:paraId="191BB406" w14:textId="77777777"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papierowej, w szczególności za pomocą wydruku; </w:t>
      </w:r>
    </w:p>
    <w:p w14:paraId="56D618C7" w14:textId="77777777" w:rsidR="00A611E6" w:rsidRPr="00FD4C6F"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muszą zawierać dane w układzie niepozostawiającym wątpliwości co do treści i kontekstu zapisanych informacji.</w:t>
      </w:r>
    </w:p>
    <w:p w14:paraId="6E8178E2"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78077A32"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51E7D95B" w14:textId="77777777"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468A6860" w14:textId="77777777" w:rsidR="00A611E6" w:rsidRPr="00A52D93" w:rsidRDefault="00A611E6" w:rsidP="00A611E6">
      <w:pPr>
        <w:autoSpaceDE w:val="0"/>
        <w:autoSpaceDN w:val="0"/>
        <w:adjustRightInd w:val="0"/>
        <w:spacing w:after="46"/>
        <w:jc w:val="both"/>
        <w:rPr>
          <w:rFonts w:asciiTheme="minorHAnsi" w:eastAsia="SimSun" w:hAnsiTheme="minorHAnsi" w:cstheme="minorHAnsi"/>
          <w:color w:val="000000"/>
          <w:sz w:val="20"/>
          <w:szCs w:val="20"/>
        </w:rPr>
      </w:pPr>
    </w:p>
    <w:p w14:paraId="46D30F6E" w14:textId="77777777" w:rsidR="00A611E6" w:rsidRPr="00A52D93" w:rsidRDefault="00A611E6" w:rsidP="00A611E6">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2A03BFA9" w14:textId="77777777" w:rsidR="00A611E6" w:rsidRPr="00A52D93" w:rsidRDefault="00A611E6" w:rsidP="00A611E6">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a) w formatach danych określonych w przepisach rozporządzenia Rady Ministrów w sprawie Krajowych Ram Interoperacyjności (i przekazuje się jako załącznik), lub </w:t>
      </w:r>
    </w:p>
    <w:p w14:paraId="6CDC81EB" w14:textId="77777777" w:rsidR="00A611E6" w:rsidRPr="00A52D93" w:rsidRDefault="00A611E6" w:rsidP="00A611E6">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b) jako tekst wpisany bezpośrednio do wiadomości przekazywanej przy użyciu środków komunikacji elektronicznej (np. w treści wiadomości e-mail lub w treści „Formularza do komunikacji”). </w:t>
      </w:r>
    </w:p>
    <w:p w14:paraId="6271182B" w14:textId="77777777" w:rsidR="00A611E6" w:rsidRPr="00A52D93" w:rsidRDefault="00A611E6" w:rsidP="00A611E6">
      <w:pPr>
        <w:autoSpaceDE w:val="0"/>
        <w:autoSpaceDN w:val="0"/>
        <w:adjustRightInd w:val="0"/>
        <w:spacing w:after="46"/>
        <w:rPr>
          <w:rFonts w:asciiTheme="minorHAnsi" w:eastAsia="SimSun" w:hAnsiTheme="minorHAnsi" w:cstheme="minorHAnsi"/>
          <w:color w:val="000000"/>
          <w:sz w:val="20"/>
          <w:szCs w:val="20"/>
        </w:rPr>
      </w:pPr>
    </w:p>
    <w:p w14:paraId="27B916F1" w14:textId="77777777" w:rsidR="00A611E6" w:rsidRPr="00A52D93" w:rsidRDefault="00A611E6" w:rsidP="00A611E6">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2B1F5EB" w14:textId="77777777" w:rsidR="00A611E6" w:rsidRPr="00A52D93" w:rsidRDefault="00A611E6" w:rsidP="00A611E6">
      <w:pPr>
        <w:widowControl w:val="0"/>
        <w:tabs>
          <w:tab w:val="left" w:pos="-142"/>
        </w:tabs>
        <w:ind w:left="284"/>
        <w:jc w:val="both"/>
        <w:rPr>
          <w:rFonts w:asciiTheme="minorHAnsi" w:hAnsiTheme="minorHAnsi" w:cstheme="minorHAnsi"/>
          <w:sz w:val="20"/>
          <w:szCs w:val="20"/>
        </w:rPr>
      </w:pPr>
      <w:r w:rsidRPr="00A52D93">
        <w:rPr>
          <w:rFonts w:asciiTheme="minorHAnsi" w:hAnsiTheme="minorHAnsi" w:cstheme="minorHAnsi"/>
          <w:sz w:val="20"/>
          <w:szCs w:val="20"/>
        </w:rPr>
        <w:t>Wykonawca nie może zastrzec nazwy (firmy) oraz jego adresu, a także informacji dotyczących ceny, terminu wykonania zamówienia, okresu gwarancji i warunków płatności zawartych w jego ofercie.</w:t>
      </w:r>
    </w:p>
    <w:p w14:paraId="0033EE19" w14:textId="77777777" w:rsidR="00A611E6" w:rsidRPr="00A52D93" w:rsidRDefault="00A611E6" w:rsidP="00A611E6">
      <w:pPr>
        <w:autoSpaceDE w:val="0"/>
        <w:autoSpaceDN w:val="0"/>
        <w:adjustRightInd w:val="0"/>
        <w:spacing w:after="46"/>
        <w:jc w:val="both"/>
        <w:rPr>
          <w:rFonts w:asciiTheme="minorHAnsi" w:eastAsia="SimSun" w:hAnsiTheme="minorHAnsi" w:cstheme="minorHAnsi"/>
          <w:color w:val="000000"/>
          <w:sz w:val="20"/>
          <w:szCs w:val="20"/>
        </w:rPr>
      </w:pPr>
    </w:p>
    <w:p w14:paraId="6341F1A0" w14:textId="77777777"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12. Komunikacja w postępowaniu, </w:t>
      </w:r>
      <w:r w:rsidRPr="00A52D93">
        <w:rPr>
          <w:rFonts w:asciiTheme="minorHAnsi" w:eastAsia="SimSun" w:hAnsiTheme="minorHAnsi" w:cstheme="minorHAnsi"/>
          <w:color w:val="000000"/>
          <w:sz w:val="20"/>
          <w:szCs w:val="20"/>
          <w:u w:val="single"/>
        </w:rPr>
        <w:t>z wyłączeniem składania ofert</w:t>
      </w:r>
      <w:r w:rsidRPr="00A52D93">
        <w:rPr>
          <w:rFonts w:asciiTheme="minorHAnsi" w:eastAsia="SimSun" w:hAnsiTheme="minorHAnsi" w:cstheme="minorHAns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73DF6EF8" w14:textId="77777777" w:rsidR="00A611E6" w:rsidRPr="00A52D93" w:rsidRDefault="00A611E6" w:rsidP="00A611E6">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lastRenderedPageBreak/>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DB10698"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6B56E1A3" w14:textId="77777777"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F1B240B"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14:paraId="4F42C7AF"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14. Wszystkie wysłane i odebrane w postępowaniu przez wykonawcę wiadomości widoczne są po zalogowaniu w podglądzie postępowania w zakładce „Komunikacja”. </w:t>
      </w:r>
    </w:p>
    <w:p w14:paraId="4FF370FF"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4942BA1B"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15. Maksymalny rozmiar plików przesyłanych za pośrednictwem „Formularzy do komunikacji” wynosi 150 MB (wielkość ta dotyczy plików przesyłanych jako załączniki do jednego formularza). </w:t>
      </w:r>
    </w:p>
    <w:p w14:paraId="1FEA84FD"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02FC95F6"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i/>
          <w:iCs/>
          <w:color w:val="000000"/>
          <w:sz w:val="20"/>
          <w:szCs w:val="20"/>
        </w:rPr>
      </w:pPr>
      <w:r w:rsidRPr="00A52D93">
        <w:rPr>
          <w:rFonts w:asciiTheme="minorHAnsi" w:eastAsia="SimSun" w:hAnsiTheme="minorHAnsi" w:cstheme="minorHAnsi"/>
          <w:color w:val="000000"/>
          <w:sz w:val="20"/>
          <w:szCs w:val="20"/>
        </w:rPr>
        <w:t xml:space="preserve">16. Minimalne wymagania techniczne dotyczące sprzętu używanego w celu korzystania z usług Platformy e-Zamówienia oraz informacje dotyczące specyfikacji połączenia określa </w:t>
      </w:r>
      <w:r w:rsidRPr="00A52D93">
        <w:rPr>
          <w:rFonts w:asciiTheme="minorHAnsi" w:eastAsia="SimSun" w:hAnsiTheme="minorHAnsi" w:cstheme="minorHAnsi"/>
          <w:i/>
          <w:iCs/>
          <w:color w:val="000000"/>
          <w:sz w:val="20"/>
          <w:szCs w:val="20"/>
        </w:rPr>
        <w:t xml:space="preserve">Regulamin Platformy e-Zamówienia. </w:t>
      </w:r>
    </w:p>
    <w:p w14:paraId="2F11ACC0"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541D05F0"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w zakładce „Zgłoś problem”. </w:t>
      </w:r>
    </w:p>
    <w:p w14:paraId="78799DE7"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p>
    <w:p w14:paraId="6CAB9F53" w14:textId="77777777" w:rsidR="00A611E6" w:rsidRPr="00A52D93" w:rsidRDefault="00A611E6" w:rsidP="00A611E6">
      <w:pPr>
        <w:widowControl w:val="0"/>
        <w:spacing w:after="4" w:line="200" w:lineRule="exact"/>
        <w:ind w:left="360" w:hanging="360"/>
        <w:rPr>
          <w:rFonts w:asciiTheme="minorHAnsi" w:hAnsiTheme="minorHAnsi" w:cstheme="minorHAnsi"/>
          <w:bCs/>
          <w:sz w:val="20"/>
          <w:szCs w:val="20"/>
        </w:rPr>
      </w:pPr>
      <w:r w:rsidRPr="00A52D93">
        <w:rPr>
          <w:rFonts w:asciiTheme="minorHAnsi" w:hAnsiTheme="minorHAnsi" w:cstheme="minorHAnsi"/>
          <w:bCs/>
          <w:sz w:val="20"/>
          <w:szCs w:val="20"/>
        </w:rPr>
        <w:t xml:space="preserve">18. </w:t>
      </w:r>
      <w:r w:rsidRPr="00A52D93">
        <w:rPr>
          <w:rFonts w:asciiTheme="minorHAnsi" w:hAnsiTheme="minorHAnsi" w:cstheme="minorHAnsi"/>
          <w:bCs/>
          <w:sz w:val="20"/>
          <w:szCs w:val="20"/>
        </w:rPr>
        <w:tab/>
        <w:t>Opis sposobu udzielenia wyjaśnień.</w:t>
      </w:r>
    </w:p>
    <w:p w14:paraId="0F0C2F76" w14:textId="77777777" w:rsidR="00A611E6" w:rsidRPr="00A52D93" w:rsidRDefault="00A611E6" w:rsidP="00A611E6">
      <w:pPr>
        <w:widowControl w:val="0"/>
        <w:spacing w:after="4" w:line="200" w:lineRule="exact"/>
        <w:ind w:left="240" w:hanging="240"/>
        <w:rPr>
          <w:rFonts w:asciiTheme="minorHAnsi" w:hAnsiTheme="minorHAnsi" w:cstheme="minorHAnsi"/>
          <w:bCs/>
          <w:sz w:val="20"/>
          <w:szCs w:val="20"/>
        </w:rPr>
      </w:pPr>
    </w:p>
    <w:p w14:paraId="61858287" w14:textId="7AE7C4EA" w:rsidR="00A611E6" w:rsidRPr="00A52D93" w:rsidRDefault="00A611E6" w:rsidP="00A611E6">
      <w:pPr>
        <w:widowControl w:val="0"/>
        <w:tabs>
          <w:tab w:val="left" w:pos="240"/>
        </w:tabs>
        <w:spacing w:after="60" w:line="240" w:lineRule="exact"/>
        <w:ind w:left="486" w:hangingChars="243" w:hanging="486"/>
        <w:jc w:val="both"/>
        <w:rPr>
          <w:rFonts w:asciiTheme="minorHAnsi" w:hAnsiTheme="minorHAnsi" w:cstheme="minorHAnsi"/>
          <w:sz w:val="20"/>
          <w:szCs w:val="20"/>
        </w:rPr>
      </w:pPr>
      <w:r w:rsidRPr="00A52D93">
        <w:rPr>
          <w:rFonts w:asciiTheme="minorHAnsi" w:hAnsiTheme="minorHAnsi" w:cstheme="minorHAnsi"/>
          <w:color w:val="000000"/>
          <w:sz w:val="20"/>
          <w:szCs w:val="20"/>
        </w:rPr>
        <w:t>18.1. Każdy Wykonawca może zwrócić się do Zamawiającego o wyjaśnienie treści specyfikacji warunków zamówienia.</w:t>
      </w:r>
    </w:p>
    <w:p w14:paraId="59ED6BE1" w14:textId="14C98C20" w:rsidR="00A611E6" w:rsidRPr="00A52D93" w:rsidRDefault="00A611E6" w:rsidP="00A611E6">
      <w:pPr>
        <w:widowControl w:val="0"/>
        <w:spacing w:after="60" w:line="240" w:lineRule="exact"/>
        <w:ind w:leftChars="200" w:left="530" w:hangingChars="25" w:hanging="50"/>
        <w:jc w:val="both"/>
        <w:rPr>
          <w:rFonts w:asciiTheme="minorHAnsi" w:hAnsiTheme="minorHAnsi" w:cstheme="minorHAnsi"/>
          <w:sz w:val="20"/>
          <w:szCs w:val="20"/>
          <w:u w:val="single"/>
          <w:lang w:eastAsia="en-US"/>
        </w:rPr>
      </w:pPr>
      <w:r w:rsidRPr="00A52D93">
        <w:rPr>
          <w:rFonts w:asciiTheme="minorHAnsi" w:hAnsiTheme="minorHAnsi" w:cstheme="minorHAnsi"/>
          <w:color w:val="000000"/>
          <w:sz w:val="20"/>
          <w:szCs w:val="20"/>
          <w:u w:val="single"/>
        </w:rPr>
        <w:t xml:space="preserve"> Zaleca </w:t>
      </w:r>
      <w:r w:rsidR="007B0A5A">
        <w:rPr>
          <w:rFonts w:asciiTheme="minorHAnsi" w:hAnsiTheme="minorHAnsi" w:cstheme="minorHAnsi"/>
          <w:color w:val="000000"/>
          <w:sz w:val="20"/>
          <w:szCs w:val="20"/>
          <w:u w:val="single"/>
        </w:rPr>
        <w:t>się</w:t>
      </w:r>
      <w:r w:rsidRPr="00A52D93">
        <w:rPr>
          <w:rFonts w:asciiTheme="minorHAnsi" w:hAnsiTheme="minorHAnsi" w:cstheme="minorHAnsi"/>
          <w:color w:val="000000"/>
          <w:sz w:val="20"/>
          <w:szCs w:val="20"/>
          <w:u w:val="single"/>
        </w:rPr>
        <w:t xml:space="preserve"> aby zapytania w formie mailowej przesyłać na wskazany adres mailowy również w wersji </w:t>
      </w:r>
      <w:r w:rsidRPr="00A52D93">
        <w:rPr>
          <w:rFonts w:asciiTheme="minorHAnsi" w:hAnsiTheme="minorHAnsi" w:cstheme="minorHAnsi"/>
          <w:color w:val="000000"/>
          <w:sz w:val="20"/>
          <w:szCs w:val="20"/>
          <w:u w:val="single"/>
          <w:lang w:eastAsia="en-US"/>
        </w:rPr>
        <w:t>edytowalnej (</w:t>
      </w:r>
      <w:r w:rsidRPr="00A52D93">
        <w:rPr>
          <w:rFonts w:asciiTheme="minorHAnsi" w:hAnsiTheme="minorHAnsi" w:cstheme="minorHAnsi"/>
          <w:color w:val="000000"/>
          <w:sz w:val="20"/>
          <w:szCs w:val="20"/>
          <w:u w:val="single"/>
        </w:rPr>
        <w:t xml:space="preserve">np. </w:t>
      </w:r>
      <w:r w:rsidRPr="00A52D93">
        <w:rPr>
          <w:rFonts w:asciiTheme="minorHAnsi" w:hAnsiTheme="minorHAnsi" w:cstheme="minorHAnsi"/>
          <w:color w:val="000000"/>
          <w:sz w:val="20"/>
          <w:szCs w:val="20"/>
          <w:u w:val="single"/>
          <w:lang w:eastAsia="en-US"/>
        </w:rPr>
        <w:t>Word, Excel)</w:t>
      </w:r>
    </w:p>
    <w:p w14:paraId="045073BA" w14:textId="5169C734" w:rsidR="00A611E6" w:rsidRPr="00A52D93" w:rsidRDefault="00A611E6" w:rsidP="00A611E6">
      <w:pPr>
        <w:widowControl w:val="0"/>
        <w:spacing w:after="60" w:line="240"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1D746A02" w14:textId="77777777" w:rsidR="00A611E6" w:rsidRPr="00A52D93" w:rsidRDefault="00A611E6" w:rsidP="00A611E6">
      <w:pPr>
        <w:widowControl w:val="0"/>
        <w:spacing w:after="60" w:line="240" w:lineRule="exact"/>
        <w:ind w:left="488" w:hangingChars="244" w:hanging="488"/>
        <w:jc w:val="both"/>
        <w:rPr>
          <w:rFonts w:asciiTheme="minorHAnsi" w:hAnsiTheme="minorHAnsi" w:cstheme="minorHAnsi"/>
          <w:sz w:val="20"/>
          <w:szCs w:val="20"/>
        </w:rPr>
      </w:pPr>
      <w:r w:rsidRPr="00A52D93">
        <w:rPr>
          <w:rFonts w:asciiTheme="minorHAnsi" w:hAnsiTheme="minorHAnsi" w:cstheme="minorHAnsi"/>
          <w:color w:val="000000"/>
          <w:sz w:val="20"/>
          <w:szCs w:val="20"/>
        </w:rPr>
        <w:t>18.3. Przedłużenie terminu składania ofert nie wpływa na bieg terminu składania wniosku, o którym</w:t>
      </w:r>
      <w:r w:rsidRPr="00A52D93">
        <w:rPr>
          <w:rFonts w:asciiTheme="minorHAnsi" w:hAnsiTheme="minorHAnsi" w:cstheme="minorHAnsi"/>
          <w:sz w:val="20"/>
          <w:szCs w:val="20"/>
        </w:rPr>
        <w:t xml:space="preserve"> </w:t>
      </w:r>
      <w:r w:rsidRPr="00A52D93">
        <w:rPr>
          <w:rFonts w:asciiTheme="minorHAnsi" w:hAnsiTheme="minorHAnsi" w:cstheme="minorHAnsi"/>
          <w:color w:val="000000"/>
          <w:sz w:val="20"/>
          <w:szCs w:val="20"/>
        </w:rPr>
        <w:t>mowa powyżej.</w:t>
      </w:r>
    </w:p>
    <w:p w14:paraId="1613947D" w14:textId="77777777" w:rsidR="00A611E6" w:rsidRPr="00A52D93" w:rsidRDefault="00A611E6" w:rsidP="00A611E6">
      <w:pPr>
        <w:widowControl w:val="0"/>
        <w:spacing w:line="263"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18.4. Treść zapytań wraz z wyjaśnieniami zamawiający udostępnia, bez ujawniania źródła zapytania, na stronie internetowej prowadzonego postępowania, a w przypadkach, o których mowa w art. 280 ust. 2 i 3 pzp, przekazuje wykonawcom, którym udostępnił odpowiednio SWZ.</w:t>
      </w:r>
    </w:p>
    <w:p w14:paraId="08343703" w14:textId="77777777" w:rsidR="008A7E6F" w:rsidRDefault="008A7E6F" w:rsidP="006E15FF">
      <w:pPr>
        <w:widowControl w:val="0"/>
        <w:spacing w:line="263" w:lineRule="exact"/>
        <w:jc w:val="both"/>
        <w:rPr>
          <w:rFonts w:asciiTheme="minorHAnsi" w:eastAsiaTheme="minorHAnsi" w:hAnsiTheme="minorHAnsi" w:cstheme="minorHAnsi"/>
          <w:color w:val="000000"/>
          <w:sz w:val="20"/>
          <w:szCs w:val="20"/>
          <w:lang w:eastAsia="en-US"/>
        </w:rPr>
      </w:pPr>
    </w:p>
    <w:p w14:paraId="562F1906" w14:textId="77777777" w:rsidR="008A7E6F" w:rsidRDefault="008A7E6F" w:rsidP="008A7E6F">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w:t>
      </w:r>
    </w:p>
    <w:p w14:paraId="67DFD817" w14:textId="77777777" w:rsidR="008A7E6F" w:rsidRDefault="008A7E6F" w:rsidP="008A7E6F">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Termin związania ofertą.</w:t>
      </w:r>
    </w:p>
    <w:p w14:paraId="1171CD30" w14:textId="035C4D47" w:rsidR="008A7E6F" w:rsidRPr="00592BBA" w:rsidRDefault="008A7E6F" w:rsidP="008A7E6F">
      <w:pPr>
        <w:widowControl w:val="0"/>
        <w:numPr>
          <w:ilvl w:val="0"/>
          <w:numId w:val="6"/>
        </w:numPr>
        <w:tabs>
          <w:tab w:val="left" w:pos="284"/>
        </w:tabs>
        <w:autoSpaceDE w:val="0"/>
        <w:autoSpaceDN w:val="0"/>
        <w:adjustRightInd w:val="0"/>
        <w:spacing w:before="120" w:line="276" w:lineRule="auto"/>
        <w:jc w:val="both"/>
        <w:rPr>
          <w:rFonts w:ascii="Calibri" w:eastAsiaTheme="minorHAnsi" w:hAnsi="Calibri" w:cstheme="minorBidi"/>
          <w:sz w:val="20"/>
          <w:szCs w:val="20"/>
          <w:lang w:eastAsia="en-US"/>
        </w:rPr>
      </w:pPr>
      <w:r>
        <w:rPr>
          <w:rFonts w:ascii="Calibri" w:eastAsiaTheme="minorHAnsi" w:hAnsi="Calibri" w:cstheme="minorBidi"/>
          <w:sz w:val="20"/>
          <w:szCs w:val="20"/>
          <w:lang w:eastAsia="en-US"/>
        </w:rPr>
        <w:t xml:space="preserve">Wykonawca jest związany ofertą przez okres </w:t>
      </w:r>
      <w:r w:rsidRPr="00592BBA">
        <w:rPr>
          <w:rFonts w:ascii="Calibri" w:eastAsiaTheme="minorHAnsi" w:hAnsi="Calibri" w:cstheme="minorBidi"/>
          <w:b/>
          <w:sz w:val="20"/>
          <w:szCs w:val="20"/>
          <w:lang w:eastAsia="en-US"/>
        </w:rPr>
        <w:t xml:space="preserve">30 </w:t>
      </w:r>
      <w:r w:rsidRPr="00592BBA">
        <w:rPr>
          <w:rFonts w:ascii="Calibri" w:eastAsiaTheme="minorHAnsi" w:hAnsi="Calibri" w:cstheme="minorBidi"/>
          <w:b/>
          <w:bCs/>
          <w:sz w:val="20"/>
          <w:szCs w:val="20"/>
          <w:lang w:eastAsia="en-US"/>
        </w:rPr>
        <w:t>dni</w:t>
      </w:r>
      <w:r w:rsidRPr="00592BBA">
        <w:rPr>
          <w:rFonts w:ascii="Calibri" w:eastAsiaTheme="minorHAnsi" w:hAnsi="Calibri" w:cstheme="minorBidi"/>
          <w:sz w:val="20"/>
          <w:szCs w:val="20"/>
          <w:lang w:eastAsia="en-US"/>
        </w:rPr>
        <w:t xml:space="preserve">. </w:t>
      </w:r>
      <w:r w:rsidRPr="00592BBA">
        <w:rPr>
          <w:rStyle w:val="Teksttreci2"/>
          <w:rFonts w:ascii="Calibri" w:eastAsiaTheme="majorEastAsia" w:hAnsi="Calibri" w:cs="Calibri"/>
          <w:sz w:val="20"/>
          <w:szCs w:val="20"/>
        </w:rPr>
        <w:t>Bieg terminu związania ofertą rozpoczyna się wraz z upływem terminu składania ofert i kończy się w dniu</w:t>
      </w:r>
      <w:r w:rsidR="00374483">
        <w:rPr>
          <w:rStyle w:val="Teksttreci2"/>
          <w:rFonts w:ascii="Calibri" w:eastAsiaTheme="majorEastAsia" w:hAnsi="Calibri" w:cs="Calibri"/>
          <w:b/>
          <w:sz w:val="20"/>
          <w:szCs w:val="20"/>
        </w:rPr>
        <w:t xml:space="preserve"> </w:t>
      </w:r>
      <w:r w:rsidR="00B26519">
        <w:rPr>
          <w:rStyle w:val="Teksttreci2"/>
          <w:rFonts w:ascii="Calibri" w:eastAsiaTheme="majorEastAsia" w:hAnsi="Calibri" w:cs="Calibri"/>
          <w:b/>
          <w:sz w:val="20"/>
          <w:szCs w:val="20"/>
        </w:rPr>
        <w:t>1</w:t>
      </w:r>
      <w:r w:rsidR="00033208">
        <w:rPr>
          <w:rStyle w:val="Teksttreci2"/>
          <w:rFonts w:ascii="Calibri" w:eastAsiaTheme="majorEastAsia" w:hAnsi="Calibri" w:cs="Calibri"/>
          <w:b/>
          <w:sz w:val="20"/>
          <w:szCs w:val="20"/>
        </w:rPr>
        <w:t>5</w:t>
      </w:r>
      <w:r w:rsidR="00B26519">
        <w:rPr>
          <w:rStyle w:val="Teksttreci2"/>
          <w:rFonts w:ascii="Calibri" w:eastAsiaTheme="majorEastAsia" w:hAnsi="Calibri" w:cs="Calibri"/>
          <w:b/>
          <w:sz w:val="20"/>
          <w:szCs w:val="20"/>
        </w:rPr>
        <w:t>.01.</w:t>
      </w:r>
      <w:r w:rsidRPr="00592BBA">
        <w:rPr>
          <w:rStyle w:val="Teksttreci2"/>
          <w:rFonts w:ascii="Calibri" w:eastAsiaTheme="majorEastAsia" w:hAnsi="Calibri" w:cs="Calibri"/>
          <w:b/>
          <w:sz w:val="20"/>
          <w:szCs w:val="20"/>
        </w:rPr>
        <w:t>202</w:t>
      </w:r>
      <w:r w:rsidR="00B26519">
        <w:rPr>
          <w:rStyle w:val="Teksttreci2"/>
          <w:rFonts w:ascii="Calibri" w:eastAsiaTheme="majorEastAsia" w:hAnsi="Calibri" w:cs="Calibri"/>
          <w:b/>
          <w:sz w:val="20"/>
          <w:szCs w:val="20"/>
        </w:rPr>
        <w:t>6</w:t>
      </w:r>
      <w:r w:rsidR="00374483">
        <w:rPr>
          <w:rStyle w:val="Teksttreci2"/>
          <w:rFonts w:ascii="Calibri" w:eastAsiaTheme="majorEastAsia" w:hAnsi="Calibri" w:cs="Calibri"/>
          <w:b/>
          <w:sz w:val="20"/>
          <w:szCs w:val="20"/>
        </w:rPr>
        <w:t xml:space="preserve"> </w:t>
      </w:r>
      <w:r w:rsidRPr="00592BBA">
        <w:rPr>
          <w:rStyle w:val="Teksttreci2"/>
          <w:rFonts w:ascii="Calibri" w:eastAsiaTheme="majorEastAsia" w:hAnsi="Calibri" w:cs="Calibri"/>
          <w:b/>
          <w:sz w:val="20"/>
          <w:szCs w:val="20"/>
        </w:rPr>
        <w:t xml:space="preserve">r. </w:t>
      </w:r>
    </w:p>
    <w:p w14:paraId="55D97451" w14:textId="77777777" w:rsidR="008A7E6F"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12502504" w14:textId="77777777" w:rsidR="008A7E6F"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 xml:space="preserve">Przedłużenie terminu związania ofertą, o którym mowa w ust. 2, wymaga złożenia przez wykonawcę </w:t>
      </w:r>
      <w:r>
        <w:rPr>
          <w:rFonts w:ascii="Calibri" w:eastAsiaTheme="minorHAnsi" w:hAnsi="Calibri" w:cs="Calibri"/>
          <w:color w:val="000000"/>
          <w:sz w:val="20"/>
          <w:szCs w:val="20"/>
          <w:lang w:eastAsia="en-US"/>
        </w:rPr>
        <w:lastRenderedPageBreak/>
        <w:t>pisemnego oświadczenia o wyrażeniu zgody na przedłużenie terminu związania ofertą.</w:t>
      </w:r>
    </w:p>
    <w:p w14:paraId="27A8B8E9" w14:textId="77777777" w:rsidR="008A7E6F" w:rsidRDefault="008A7E6F" w:rsidP="008A7E6F">
      <w:pPr>
        <w:numPr>
          <w:ilvl w:val="0"/>
          <w:numId w:val="6"/>
        </w:numPr>
        <w:jc w:val="both"/>
        <w:rPr>
          <w:rFonts w:ascii="Calibri" w:hAnsi="Calibri" w:cs="Calibri"/>
          <w:sz w:val="20"/>
          <w:szCs w:val="20"/>
        </w:rPr>
      </w:pPr>
      <w:r>
        <w:rPr>
          <w:rFonts w:ascii="Calibri" w:hAnsi="Calibri" w:cs="Calibri"/>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ECA8DCD" w14:textId="77777777" w:rsidR="008A7E6F" w:rsidRDefault="008A7E6F" w:rsidP="008A7E6F">
      <w:pPr>
        <w:widowControl w:val="0"/>
        <w:numPr>
          <w:ilvl w:val="0"/>
          <w:numId w:val="6"/>
        </w:numPr>
        <w:tabs>
          <w:tab w:val="left" w:pos="360"/>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Odmowa wyrażenia zgody, o której mowa w pkt 3, nie powoduje utraty wadium.</w:t>
      </w:r>
    </w:p>
    <w:p w14:paraId="0BAEAC12" w14:textId="77777777" w:rsidR="00E4187F" w:rsidRPr="00F244D4" w:rsidRDefault="008A7E6F" w:rsidP="00F244D4">
      <w:pPr>
        <w:widowControl w:val="0"/>
        <w:numPr>
          <w:ilvl w:val="0"/>
          <w:numId w:val="6"/>
        </w:numPr>
        <w:tabs>
          <w:tab w:val="left" w:pos="360"/>
        </w:tabs>
        <w:jc w:val="both"/>
        <w:rPr>
          <w:rFonts w:ascii="Calibri" w:eastAsiaTheme="minorHAnsi" w:hAnsi="Calibri" w:cs="Calibri"/>
          <w:b/>
          <w:sz w:val="20"/>
          <w:szCs w:val="20"/>
          <w:u w:val="single"/>
          <w:lang w:eastAsia="en-US"/>
        </w:rPr>
      </w:pPr>
      <w:r>
        <w:rPr>
          <w:rFonts w:ascii="Calibri" w:eastAsiaTheme="minorHAnsi" w:hAnsi="Calibri" w:cs="Calibri"/>
          <w:color w:val="000000"/>
          <w:sz w:val="20"/>
          <w:szCs w:val="20"/>
          <w:shd w:val="clear" w:color="auto" w:fill="FFFFFF"/>
          <w:lang w:eastAsia="en-US"/>
        </w:rPr>
        <w:t>Na podstawie art. 226 ust. 1 pkt 12 Pzp Zamawiający odrzuci ofertę, jeżeli Wykonawca nie wyrazi zgody, o której mowa w art. 307 ust. 3 Pzp, na przedłużenie terminu związania ofertą.</w:t>
      </w:r>
    </w:p>
    <w:p w14:paraId="470BE3AA" w14:textId="77777777" w:rsidR="00E4187F" w:rsidRDefault="00E4187F" w:rsidP="008A7E6F">
      <w:pPr>
        <w:widowControl w:val="0"/>
        <w:tabs>
          <w:tab w:val="left" w:pos="360"/>
        </w:tabs>
        <w:ind w:left="720"/>
        <w:jc w:val="both"/>
        <w:rPr>
          <w:rFonts w:ascii="Calibri" w:eastAsiaTheme="minorHAnsi" w:hAnsi="Calibri" w:cs="Calibri"/>
          <w:b/>
          <w:color w:val="FF0000"/>
          <w:sz w:val="20"/>
          <w:szCs w:val="20"/>
          <w:u w:val="single"/>
          <w:lang w:eastAsia="en-US"/>
        </w:rPr>
      </w:pPr>
    </w:p>
    <w:p w14:paraId="2E29C248" w14:textId="77777777" w:rsidR="008A7E6F" w:rsidRPr="00404410" w:rsidRDefault="008A7E6F" w:rsidP="008A7E6F">
      <w:pPr>
        <w:shd w:val="clear" w:color="auto" w:fill="A6A6A6"/>
        <w:spacing w:line="276" w:lineRule="auto"/>
        <w:jc w:val="center"/>
        <w:rPr>
          <w:rFonts w:ascii="Calibri" w:hAnsi="Calibri"/>
          <w:b/>
          <w:bCs/>
        </w:rPr>
      </w:pPr>
      <w:r w:rsidRPr="00404410">
        <w:rPr>
          <w:rFonts w:ascii="Calibri" w:hAnsi="Calibri"/>
          <w:b/>
          <w:bCs/>
        </w:rPr>
        <w:t>Rozdział XI</w:t>
      </w:r>
    </w:p>
    <w:p w14:paraId="130F0F9D" w14:textId="77777777" w:rsidR="008A7E6F" w:rsidRPr="00404410" w:rsidRDefault="008A7E6F" w:rsidP="008A7E6F">
      <w:pPr>
        <w:shd w:val="clear" w:color="auto" w:fill="A6A6A6"/>
        <w:spacing w:line="276" w:lineRule="auto"/>
        <w:ind w:left="284" w:hanging="284"/>
        <w:jc w:val="center"/>
        <w:rPr>
          <w:rFonts w:ascii="Calibri" w:hAnsi="Calibri"/>
          <w:b/>
          <w:bCs/>
        </w:rPr>
      </w:pPr>
      <w:r w:rsidRPr="00404410">
        <w:rPr>
          <w:rFonts w:ascii="Calibri" w:hAnsi="Calibri"/>
          <w:b/>
          <w:bCs/>
        </w:rPr>
        <w:t>Wadium.</w:t>
      </w:r>
    </w:p>
    <w:p w14:paraId="43D6AA24" w14:textId="77777777" w:rsidR="008A7E6F" w:rsidRPr="00404410" w:rsidRDefault="008A7E6F" w:rsidP="008A7E6F">
      <w:pPr>
        <w:tabs>
          <w:tab w:val="left" w:pos="540"/>
        </w:tabs>
        <w:ind w:left="340" w:hanging="340"/>
        <w:jc w:val="both"/>
        <w:rPr>
          <w:rFonts w:ascii="Calibri" w:hAnsi="Calibri" w:cs="Calibri"/>
          <w:b/>
          <w:sz w:val="20"/>
          <w:szCs w:val="20"/>
        </w:rPr>
      </w:pPr>
    </w:p>
    <w:p w14:paraId="1D49F215" w14:textId="77777777" w:rsidR="008A7E6F" w:rsidRPr="00404410" w:rsidRDefault="008A7E6F" w:rsidP="008A7E6F">
      <w:pPr>
        <w:jc w:val="both"/>
        <w:rPr>
          <w:rFonts w:ascii="Arial" w:hAnsi="Arial" w:cs="Arial"/>
          <w:sz w:val="20"/>
          <w:szCs w:val="20"/>
        </w:rPr>
      </w:pPr>
      <w:r w:rsidRPr="00404410">
        <w:rPr>
          <w:rFonts w:ascii="Arial" w:hAnsi="Arial" w:cs="Arial"/>
          <w:sz w:val="20"/>
          <w:szCs w:val="20"/>
        </w:rPr>
        <w:t xml:space="preserve">Zamawiający nie będzie wymagał złożenia wadium. </w:t>
      </w:r>
    </w:p>
    <w:p w14:paraId="38D8E2A6" w14:textId="77777777" w:rsidR="008A7E6F" w:rsidRPr="00404410" w:rsidRDefault="008A7E6F" w:rsidP="006E15FF">
      <w:pPr>
        <w:shd w:val="clear" w:color="auto" w:fill="A6A6A6"/>
        <w:spacing w:line="360" w:lineRule="auto"/>
        <w:jc w:val="center"/>
        <w:rPr>
          <w:rFonts w:ascii="Calibri" w:hAnsi="Calibri"/>
          <w:b/>
          <w:bCs/>
        </w:rPr>
      </w:pPr>
      <w:r w:rsidRPr="00404410">
        <w:rPr>
          <w:rFonts w:ascii="Calibri" w:hAnsi="Calibri"/>
          <w:b/>
          <w:bCs/>
        </w:rPr>
        <w:t>Rozdział XII</w:t>
      </w:r>
    </w:p>
    <w:p w14:paraId="737BDE08" w14:textId="77777777" w:rsidR="008A7E6F" w:rsidRDefault="008A7E6F" w:rsidP="008A7E6F">
      <w:pPr>
        <w:shd w:val="clear" w:color="auto" w:fill="A6A6A6"/>
        <w:spacing w:line="360" w:lineRule="auto"/>
        <w:ind w:left="284" w:hanging="284"/>
        <w:jc w:val="center"/>
        <w:rPr>
          <w:rFonts w:ascii="Calibri" w:hAnsi="Calibri"/>
          <w:b/>
          <w:bCs/>
        </w:rPr>
      </w:pPr>
      <w:r w:rsidRPr="00404410">
        <w:rPr>
          <w:rFonts w:ascii="Calibri" w:hAnsi="Calibri"/>
          <w:b/>
          <w:bCs/>
        </w:rPr>
        <w:t>Opis sposobu przygotowania oferty.</w:t>
      </w:r>
    </w:p>
    <w:p w14:paraId="7201D00A" w14:textId="77777777" w:rsidR="00D874E7" w:rsidRPr="00053E3E" w:rsidRDefault="00D874E7" w:rsidP="00D874E7">
      <w:pPr>
        <w:numPr>
          <w:ilvl w:val="0"/>
          <w:numId w:val="31"/>
        </w:numPr>
        <w:ind w:left="218" w:hangingChars="109" w:hanging="218"/>
        <w:jc w:val="both"/>
        <w:rPr>
          <w:rFonts w:ascii="Calibri" w:hAnsi="Calibri" w:cs="Calibri"/>
          <w:sz w:val="20"/>
          <w:szCs w:val="20"/>
        </w:rPr>
      </w:pPr>
      <w:r w:rsidRPr="00053E3E">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14:paraId="4A9708A4" w14:textId="77777777" w:rsidR="00D874E7" w:rsidRPr="00053E3E" w:rsidRDefault="00D874E7" w:rsidP="00D874E7">
      <w:pPr>
        <w:autoSpaceDE w:val="0"/>
        <w:autoSpaceDN w:val="0"/>
        <w:adjustRightInd w:val="0"/>
        <w:spacing w:after="65"/>
        <w:rPr>
          <w:rFonts w:ascii="Calibri" w:hAnsi="Calibri" w:cs="Calibri"/>
          <w:b/>
          <w:color w:val="FF0000"/>
          <w:sz w:val="20"/>
          <w:szCs w:val="20"/>
        </w:rPr>
      </w:pPr>
    </w:p>
    <w:p w14:paraId="1F3362E8" w14:textId="77777777" w:rsidR="00D874E7" w:rsidRPr="00053E3E" w:rsidRDefault="00D874E7" w:rsidP="00D874E7">
      <w:pPr>
        <w:autoSpaceDE w:val="0"/>
        <w:autoSpaceDN w:val="0"/>
        <w:adjustRightInd w:val="0"/>
        <w:spacing w:after="65"/>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11662444" w14:textId="77777777" w:rsidR="00D874E7" w:rsidRPr="00053E3E" w:rsidRDefault="00D874E7" w:rsidP="00D874E7">
      <w:pPr>
        <w:autoSpaceDE w:val="0"/>
        <w:autoSpaceDN w:val="0"/>
        <w:adjustRightInd w:val="0"/>
        <w:spacing w:after="65"/>
        <w:ind w:left="284"/>
        <w:jc w:val="both"/>
        <w:rPr>
          <w:rFonts w:ascii="Calibri" w:eastAsia="SimSun" w:hAnsi="Calibri" w:cs="Calibri"/>
          <w:color w:val="000000"/>
          <w:sz w:val="20"/>
          <w:szCs w:val="20"/>
        </w:rPr>
      </w:pPr>
    </w:p>
    <w:p w14:paraId="168A1135" w14:textId="77777777"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9C2E330" w14:textId="77777777"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4928679" w14:textId="77777777" w:rsidR="00D874E7" w:rsidRPr="00053E3E" w:rsidRDefault="00D874E7" w:rsidP="00D874E7">
      <w:pPr>
        <w:ind w:left="720"/>
        <w:contextualSpacing/>
        <w:rPr>
          <w:rFonts w:ascii="Calibri" w:eastAsia="SimSun" w:hAnsi="Calibri" w:cs="Calibri"/>
          <w:b/>
          <w:bCs/>
          <w:color w:val="000000"/>
          <w:sz w:val="20"/>
          <w:szCs w:val="20"/>
        </w:rPr>
      </w:pPr>
    </w:p>
    <w:p w14:paraId="143DA83A" w14:textId="77777777"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b/>
          <w:bCs/>
          <w:color w:val="000000"/>
          <w:sz w:val="20"/>
          <w:szCs w:val="20"/>
        </w:rPr>
        <w:t xml:space="preserve">Formularz ofertowy </w:t>
      </w:r>
      <w:r w:rsidRPr="00053E3E">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C6B6B80" w14:textId="77777777" w:rsidR="00D874E7" w:rsidRPr="00053E3E" w:rsidRDefault="00D874E7" w:rsidP="00D874E7">
      <w:pPr>
        <w:ind w:left="284"/>
        <w:jc w:val="both"/>
        <w:rPr>
          <w:rFonts w:ascii="Calibri" w:hAnsi="Calibri" w:cs="Calibri"/>
          <w:b/>
          <w:color w:val="FF0000"/>
          <w:sz w:val="20"/>
          <w:szCs w:val="20"/>
        </w:rPr>
      </w:pPr>
      <w:r w:rsidRPr="00053E3E">
        <w:rPr>
          <w:rFonts w:ascii="Calibri" w:eastAsia="SimSun" w:hAnsi="Calibri" w:cs="Calibri"/>
          <w:b/>
          <w:bCs/>
          <w:color w:val="000000"/>
          <w:sz w:val="20"/>
          <w:szCs w:val="20"/>
        </w:rPr>
        <w:t xml:space="preserve">Pozostałe dokumenty </w:t>
      </w:r>
      <w:r w:rsidRPr="00053E3E">
        <w:rPr>
          <w:rFonts w:ascii="Calibri" w:eastAsia="SimSun" w:hAnsi="Calibri" w:cs="Calibri"/>
          <w:color w:val="000000"/>
          <w:sz w:val="20"/>
          <w:szCs w:val="20"/>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007CA57" w14:textId="77777777" w:rsidR="00D874E7" w:rsidRPr="00053E3E" w:rsidRDefault="00D874E7" w:rsidP="00D874E7">
      <w:pPr>
        <w:autoSpaceDE w:val="0"/>
        <w:autoSpaceDN w:val="0"/>
        <w:adjustRightInd w:val="0"/>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5EA5854" w14:textId="77777777" w:rsidR="00D874E7" w:rsidRPr="00053E3E" w:rsidRDefault="00D874E7" w:rsidP="00D874E7">
      <w:pPr>
        <w:autoSpaceDE w:val="0"/>
        <w:autoSpaceDN w:val="0"/>
        <w:adjustRightInd w:val="0"/>
        <w:spacing w:after="68"/>
        <w:rPr>
          <w:rFonts w:ascii="Calibri" w:eastAsia="SimSun" w:hAnsi="Calibri" w:cs="Calibri"/>
          <w:color w:val="000000"/>
          <w:sz w:val="20"/>
          <w:szCs w:val="20"/>
        </w:rPr>
      </w:pPr>
    </w:p>
    <w:p w14:paraId="2A4B577F" w14:textId="77777777" w:rsidR="00D874E7" w:rsidRPr="00053E3E"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UWAGA !!! </w:t>
      </w:r>
    </w:p>
    <w:p w14:paraId="276879D5" w14:textId="77777777" w:rsidR="00D874E7" w:rsidRPr="00053E3E"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lastRenderedPageBreak/>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14:paraId="6E1699EC" w14:textId="77777777" w:rsidR="00D874E7" w:rsidRPr="00053E3E"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53E3E">
        <w:rPr>
          <w:rFonts w:ascii="Calibri" w:eastAsia="SimSun" w:hAnsi="Calibri" w:cs="Calibri"/>
          <w:i/>
          <w:color w:val="000000"/>
          <w:sz w:val="20"/>
          <w:szCs w:val="20"/>
          <w:u w:val="single"/>
        </w:rPr>
        <w:t>pojawiają się kolejno następujące komunikaty:</w:t>
      </w:r>
    </w:p>
    <w:p w14:paraId="741BDFC1" w14:textId="77777777" w:rsidR="00D874E7" w:rsidRPr="00053E3E" w:rsidRDefault="00D874E7" w:rsidP="00D874E7">
      <w:pPr>
        <w:autoSpaceDE w:val="0"/>
        <w:autoSpaceDN w:val="0"/>
        <w:adjustRightInd w:val="0"/>
        <w:spacing w:after="68"/>
        <w:jc w:val="both"/>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22EF8953" wp14:editId="5A74034D">
            <wp:extent cx="5629275" cy="2305050"/>
            <wp:effectExtent l="0" t="0" r="9525" b="0"/>
            <wp:docPr id="3" name="Obraz 3"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14:paraId="6C63D40A" w14:textId="77777777" w:rsidR="00D874E7" w:rsidRPr="00053E3E" w:rsidRDefault="00D874E7" w:rsidP="00D874E7">
      <w:pPr>
        <w:autoSpaceDE w:val="0"/>
        <w:autoSpaceDN w:val="0"/>
        <w:adjustRightInd w:val="0"/>
        <w:spacing w:after="68"/>
        <w:rPr>
          <w:rFonts w:ascii="Calibri" w:eastAsia="SimSun" w:hAnsi="Calibri" w:cs="Calibri"/>
          <w:i/>
          <w:color w:val="000000"/>
          <w:sz w:val="20"/>
          <w:szCs w:val="20"/>
        </w:rPr>
      </w:pPr>
    </w:p>
    <w:p w14:paraId="4CCA773F" w14:textId="77777777" w:rsidR="00D874E7" w:rsidRPr="00053E3E"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Wykonawca potwierdza chęć złożenia tej oferty poprzez wybranie przycisku </w:t>
      </w:r>
      <w:r w:rsidRPr="00053E3E">
        <w:rPr>
          <w:rFonts w:ascii="Calibri" w:eastAsia="SimSun" w:hAnsi="Calibri" w:cs="Calibri"/>
          <w:b/>
          <w:bCs/>
          <w:i/>
          <w:color w:val="000000"/>
          <w:sz w:val="20"/>
          <w:szCs w:val="20"/>
        </w:rPr>
        <w:t>Tak, chcę kontynuować</w:t>
      </w:r>
      <w:r w:rsidRPr="00053E3E">
        <w:rPr>
          <w:rFonts w:ascii="Calibri" w:eastAsia="SimSun" w:hAnsi="Calibri" w:cs="Calibri"/>
          <w:i/>
          <w:color w:val="000000"/>
          <w:sz w:val="20"/>
          <w:szCs w:val="20"/>
        </w:rPr>
        <w:t>. Oferta zostanie złożona z wykorzystaniem tego formularza ofertowego.</w:t>
      </w:r>
    </w:p>
    <w:p w14:paraId="0E4D9038" w14:textId="77777777" w:rsidR="00D874E7" w:rsidRPr="00053E3E" w:rsidRDefault="00D874E7" w:rsidP="00D874E7">
      <w:pPr>
        <w:autoSpaceDE w:val="0"/>
        <w:autoSpaceDN w:val="0"/>
        <w:adjustRightInd w:val="0"/>
        <w:spacing w:after="68"/>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2FAF8C1F" wp14:editId="7C9F515B">
            <wp:extent cx="5534025" cy="2486025"/>
            <wp:effectExtent l="0" t="0" r="9525" b="9525"/>
            <wp:docPr id="4" name="Obraz 4"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50A27023" w14:textId="77777777" w:rsidR="00D874E7" w:rsidRPr="00053E3E" w:rsidRDefault="00D874E7" w:rsidP="00D874E7">
      <w:pPr>
        <w:autoSpaceDE w:val="0"/>
        <w:autoSpaceDN w:val="0"/>
        <w:adjustRightInd w:val="0"/>
        <w:spacing w:after="68"/>
        <w:rPr>
          <w:rFonts w:ascii="Calibri" w:eastAsia="SimSun" w:hAnsi="Calibri" w:cs="Calibri"/>
          <w:color w:val="000000"/>
          <w:sz w:val="20"/>
          <w:szCs w:val="20"/>
        </w:rPr>
      </w:pPr>
    </w:p>
    <w:p w14:paraId="02B4C69C" w14:textId="77777777" w:rsidR="00D874E7" w:rsidRPr="00FD4C6F" w:rsidRDefault="00D874E7" w:rsidP="00D874E7">
      <w:pPr>
        <w:widowControl w:val="0"/>
        <w:tabs>
          <w:tab w:val="left" w:pos="360"/>
        </w:tabs>
        <w:ind w:left="284"/>
        <w:jc w:val="both"/>
        <w:rPr>
          <w:rFonts w:ascii="Calibri" w:eastAsia="SimSun" w:hAnsi="Calibri" w:cs="Calibri"/>
          <w:color w:val="000000"/>
          <w:sz w:val="20"/>
          <w:szCs w:val="20"/>
          <w:lang w:eastAsia="zh-CN" w:bidi="ar"/>
        </w:rPr>
      </w:pPr>
      <w:r w:rsidRPr="00FD4C6F">
        <w:rPr>
          <w:rFonts w:ascii="Calibri" w:eastAsia="SimSun" w:hAnsi="Calibri" w:cs="Calibri"/>
          <w:sz w:val="20"/>
          <w:szCs w:val="20"/>
          <w:lang w:eastAsia="zh-CN" w:bidi="ar"/>
        </w:rPr>
        <w:t>Zaleca się sporządzenie przekazywanych oświadczeń lub dokumentów w formacie .pdf, a także – w przypadku opatrywania ich kwalifikowanym podpisem elektronicznym – złożenie podpisu w formacie PAdES.</w:t>
      </w:r>
      <w:r w:rsidRPr="00053E3E">
        <w:rPr>
          <w:rFonts w:ascii="Calibri" w:eastAsia="SimSun" w:hAnsi="Calibri" w:cs="Calibri"/>
          <w:sz w:val="20"/>
          <w:szCs w:val="20"/>
          <w:lang w:eastAsia="zh-CN" w:bidi="ar"/>
        </w:rPr>
        <w:t xml:space="preserve"> </w:t>
      </w:r>
      <w:r w:rsidRPr="00FD4C6F">
        <w:rPr>
          <w:rFonts w:ascii="Calibri" w:eastAsia="SimSun" w:hAnsi="Calibri" w:cs="Calibri"/>
          <w:sz w:val="20"/>
          <w:szCs w:val="20"/>
          <w:lang w:eastAsia="zh-CN" w:bidi="ar"/>
        </w:rPr>
        <w:t>W przypadku podpisywania oświadczeń lub dokumentów sporządzonych w formacie innym niż .pdf – w przypadku opatrywania ich kwalifikowanym podpisem elektronicznym – zaleca się zastosowanie kwalifikowanego podpisu elektronicznego w formacie XAdES w wariancie wewnętrznym. W przypadku użycia kwalifikowanego podpisu elektronicznego w formacie XAdES w wariancie zewnętrznym, należy pamiętać aby przekazać zarówno podpisywane oświadczenie lub</w:t>
      </w:r>
      <w:r w:rsidRPr="00FD4C6F">
        <w:rPr>
          <w:rFonts w:ascii="Calibri" w:eastAsia="SimSun" w:hAnsi="Calibri" w:cs="Calibri"/>
          <w:color w:val="000000"/>
          <w:sz w:val="20"/>
          <w:szCs w:val="20"/>
          <w:lang w:eastAsia="zh-CN" w:bidi="ar"/>
        </w:rPr>
        <w:t xml:space="preserve"> dokument oraz plik podpisu zewnętrznego. </w:t>
      </w:r>
    </w:p>
    <w:p w14:paraId="6C34049E" w14:textId="77777777" w:rsidR="00D874E7" w:rsidRPr="00FD4C6F" w:rsidRDefault="00D874E7" w:rsidP="00D874E7">
      <w:pPr>
        <w:ind w:leftChars="99" w:left="238"/>
        <w:rPr>
          <w:rFonts w:ascii="Calibri" w:eastAsia="SimSun" w:hAnsi="Calibri" w:cs="Calibri"/>
          <w:color w:val="000000"/>
          <w:sz w:val="20"/>
          <w:szCs w:val="20"/>
          <w:lang w:eastAsia="zh-CN" w:bidi="ar"/>
        </w:rPr>
      </w:pPr>
    </w:p>
    <w:p w14:paraId="22A21937" w14:textId="77777777" w:rsidR="00D874E7" w:rsidRPr="00053E3E" w:rsidRDefault="00D874E7" w:rsidP="00D874E7">
      <w:pPr>
        <w:ind w:leftChars="99" w:left="238"/>
        <w:jc w:val="both"/>
        <w:rPr>
          <w:rFonts w:ascii="Calibri" w:eastAsia="SimSun" w:hAnsi="Calibri" w:cs="Calibri"/>
          <w:color w:val="000000"/>
          <w:sz w:val="20"/>
          <w:szCs w:val="20"/>
          <w:lang w:eastAsia="zh-CN" w:bidi="ar"/>
        </w:rPr>
      </w:pPr>
      <w:r w:rsidRPr="00FD4C6F">
        <w:rPr>
          <w:rFonts w:ascii="Calibri" w:eastAsia="SimSun" w:hAnsi="Calibri" w:cs="Calibri"/>
          <w:color w:val="000000"/>
          <w:sz w:val="20"/>
          <w:szCs w:val="20"/>
          <w:lang w:eastAsia="zh-CN" w:bidi="ar"/>
        </w:rPr>
        <w:lastRenderedPageBreak/>
        <w:t>Opatrzenie oświadczeń lub dokumentów podpisem zaufanym możliwe jest w serwisie gov.pl pod adresem:</w:t>
      </w:r>
      <w:r w:rsidRPr="00053E3E">
        <w:rPr>
          <w:rFonts w:ascii="Calibri" w:eastAsia="SimSun" w:hAnsi="Calibri" w:cs="Calibri"/>
          <w:color w:val="000000"/>
          <w:sz w:val="20"/>
          <w:szCs w:val="20"/>
          <w:lang w:eastAsia="zh-CN" w:bidi="ar"/>
        </w:rPr>
        <w:t xml:space="preserve"> </w:t>
      </w:r>
      <w:hyperlink r:id="rId13" w:history="1">
        <w:r w:rsidRPr="00FD4C6F">
          <w:rPr>
            <w:rFonts w:ascii="Calibri" w:eastAsia="SimSun" w:hAnsi="Calibri" w:cs="Calibri"/>
            <w:color w:val="0000FF"/>
            <w:sz w:val="20"/>
            <w:szCs w:val="20"/>
            <w:u w:val="single"/>
            <w:lang w:eastAsia="zh-CN" w:bidi="ar"/>
          </w:rPr>
          <w:t>https://www.gov.pl/web/gov/podpisz-dokument-elektronicznie-wykorzystajpodpis-zaufany</w:t>
        </w:r>
      </w:hyperlink>
      <w:r w:rsidRPr="00053E3E">
        <w:rPr>
          <w:rFonts w:ascii="Calibri" w:eastAsia="SimSun" w:hAnsi="Calibri" w:cs="Calibri"/>
          <w:color w:val="0563C1"/>
          <w:sz w:val="20"/>
          <w:szCs w:val="20"/>
          <w:lang w:eastAsia="zh-CN" w:bidi="ar"/>
        </w:rPr>
        <w:t xml:space="preserve"> </w:t>
      </w:r>
      <w:r w:rsidRPr="00FD4C6F">
        <w:rPr>
          <w:rFonts w:ascii="Calibri" w:eastAsia="SimSun" w:hAnsi="Calibri" w:cs="Calibri"/>
          <w:color w:val="000000"/>
          <w:sz w:val="20"/>
          <w:szCs w:val="20"/>
          <w:lang w:eastAsia="zh-CN" w:bidi="ar"/>
        </w:rPr>
        <w:t xml:space="preserve">. Aby opatrzyć oświadczenia lub dokumenty podpisem zaufanym należy posiadać profil zaufany ePUAP. Szczegóły dotyczące zakładania profilu zaufanego znajdują się na stronie serwisu gov.pl pod adresem: </w:t>
      </w:r>
      <w:hyperlink r:id="rId14" w:history="1">
        <w:r w:rsidRPr="00FD4C6F">
          <w:rPr>
            <w:rFonts w:ascii="Calibri" w:eastAsia="SimSun" w:hAnsi="Calibri" w:cs="Calibri"/>
            <w:color w:val="0000FF"/>
            <w:sz w:val="20"/>
            <w:szCs w:val="20"/>
            <w:u w:val="single"/>
            <w:lang w:eastAsia="zh-CN" w:bidi="ar"/>
          </w:rPr>
          <w:t>https://www.gov.pl/web/gov/zaloz-profil-zaufany</w:t>
        </w:r>
      </w:hyperlink>
      <w:r w:rsidRPr="00053E3E">
        <w:rPr>
          <w:rFonts w:ascii="Calibri" w:eastAsia="SimSun" w:hAnsi="Calibri" w:cs="Calibri"/>
          <w:color w:val="0563C1"/>
          <w:sz w:val="20"/>
          <w:szCs w:val="20"/>
          <w:lang w:eastAsia="zh-CN" w:bidi="ar"/>
        </w:rPr>
        <w:t xml:space="preserve"> </w:t>
      </w:r>
    </w:p>
    <w:p w14:paraId="3FAE081B" w14:textId="77777777" w:rsidR="00D874E7" w:rsidRPr="00FD4C6F" w:rsidRDefault="00D874E7" w:rsidP="00D874E7">
      <w:pPr>
        <w:ind w:leftChars="99" w:left="238"/>
        <w:jc w:val="both"/>
        <w:rPr>
          <w:rFonts w:ascii="Calibri" w:eastAsia="SimSun" w:hAnsi="Calibri" w:cs="Calibri"/>
          <w:color w:val="000000"/>
          <w:sz w:val="20"/>
          <w:szCs w:val="20"/>
          <w:lang w:eastAsia="zh-CN" w:bidi="ar"/>
        </w:rPr>
      </w:pPr>
    </w:p>
    <w:p w14:paraId="1279C555" w14:textId="77777777" w:rsidR="00D874E7" w:rsidRPr="00053E3E" w:rsidRDefault="00D874E7" w:rsidP="00D874E7">
      <w:pPr>
        <w:ind w:leftChars="99" w:left="238"/>
        <w:jc w:val="both"/>
        <w:rPr>
          <w:rFonts w:ascii="Calibri" w:eastAsia="SimSun" w:hAnsi="Calibri" w:cs="Calibri"/>
          <w:color w:val="0563C1"/>
          <w:sz w:val="20"/>
          <w:szCs w:val="20"/>
          <w:lang w:eastAsia="zh-CN" w:bidi="ar"/>
        </w:rPr>
      </w:pPr>
      <w:r w:rsidRPr="00FD4C6F">
        <w:rPr>
          <w:rFonts w:ascii="Calibri" w:eastAsia="SimSun" w:hAnsi="Calibri" w:cs="Calibri"/>
          <w:color w:val="000000"/>
          <w:sz w:val="20"/>
          <w:szCs w:val="20"/>
          <w:lang w:eastAsia="zh-CN" w:bidi="ar"/>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15" w:history="1">
        <w:r w:rsidRPr="00FD4C6F">
          <w:rPr>
            <w:rFonts w:ascii="Calibri" w:eastAsia="SimSun" w:hAnsi="Calibri" w:cs="Calibri"/>
            <w:color w:val="0000FF"/>
            <w:sz w:val="20"/>
            <w:szCs w:val="20"/>
            <w:u w:val="single"/>
            <w:lang w:eastAsia="zh-CN" w:bidi="ar"/>
          </w:rPr>
          <w:t>https://www.gov.pl/web/e-dowod/podpis-osobisty</w:t>
        </w:r>
      </w:hyperlink>
      <w:r w:rsidRPr="00053E3E">
        <w:rPr>
          <w:rFonts w:ascii="Calibri" w:eastAsia="SimSun" w:hAnsi="Calibri" w:cs="Calibri"/>
          <w:color w:val="0563C1"/>
          <w:sz w:val="20"/>
          <w:szCs w:val="20"/>
          <w:lang w:eastAsia="zh-CN" w:bidi="ar"/>
        </w:rPr>
        <w:t xml:space="preserve"> </w:t>
      </w:r>
    </w:p>
    <w:p w14:paraId="64941954" w14:textId="77777777" w:rsidR="00D874E7" w:rsidRPr="00053E3E" w:rsidRDefault="00D874E7" w:rsidP="00D874E7">
      <w:pPr>
        <w:ind w:leftChars="99" w:left="238"/>
        <w:jc w:val="both"/>
        <w:rPr>
          <w:rFonts w:ascii="Calibri" w:eastAsia="SimSun" w:hAnsi="Calibri" w:cs="Calibri"/>
          <w:color w:val="0563C1"/>
          <w:sz w:val="20"/>
          <w:szCs w:val="20"/>
          <w:lang w:eastAsia="zh-CN" w:bidi="ar"/>
        </w:rPr>
      </w:pPr>
    </w:p>
    <w:p w14:paraId="209CA859" w14:textId="77777777"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F32956" w14:textId="77777777" w:rsidR="00D874E7" w:rsidRPr="00053E3E" w:rsidRDefault="00D874E7" w:rsidP="00D874E7">
      <w:pPr>
        <w:autoSpaceDE w:val="0"/>
        <w:autoSpaceDN w:val="0"/>
        <w:adjustRightInd w:val="0"/>
        <w:spacing w:after="68"/>
        <w:ind w:left="284"/>
        <w:jc w:val="both"/>
        <w:rPr>
          <w:rFonts w:ascii="Calibri" w:eastAsia="SimSun" w:hAnsi="Calibri" w:cs="Calibri"/>
          <w:color w:val="000000"/>
          <w:sz w:val="20"/>
          <w:szCs w:val="20"/>
        </w:rPr>
      </w:pPr>
    </w:p>
    <w:p w14:paraId="6F859B43" w14:textId="77777777"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Oferta może być złożona tylko do upływu terminu składania ofert.</w:t>
      </w:r>
      <w:r w:rsidRPr="00053E3E">
        <w:rPr>
          <w:sz w:val="20"/>
          <w:szCs w:val="20"/>
        </w:rPr>
        <w:t xml:space="preserve"> </w:t>
      </w:r>
      <w:r w:rsidRPr="00053E3E">
        <w:rPr>
          <w:rFonts w:ascii="Calibri" w:hAnsi="Calibri" w:cs="Calibri"/>
          <w:color w:val="000000"/>
          <w:sz w:val="20"/>
          <w:szCs w:val="20"/>
        </w:rPr>
        <w:t xml:space="preserve">Wykonawca może złożyć jedną ofertę. </w:t>
      </w:r>
      <w:r w:rsidRPr="00053E3E">
        <w:rPr>
          <w:rFonts w:ascii="Calibri" w:eastAsia="SimSun" w:hAnsi="Calibri" w:cs="Calibri"/>
          <w:color w:val="000000"/>
          <w:sz w:val="20"/>
          <w:szCs w:val="20"/>
        </w:rPr>
        <w:t>Oferta złożona po terminie składania ofert zostanie odrzucona.</w:t>
      </w:r>
      <w:r w:rsidRPr="00053E3E">
        <w:rPr>
          <w:sz w:val="20"/>
          <w:szCs w:val="20"/>
        </w:rPr>
        <w:t xml:space="preserve"> </w:t>
      </w:r>
      <w:r w:rsidRPr="00053E3E">
        <w:rPr>
          <w:rFonts w:ascii="Calibri" w:eastAsia="SimSun" w:hAnsi="Calibri" w:cs="Calibri"/>
          <w:color w:val="000000"/>
          <w:sz w:val="20"/>
          <w:szCs w:val="20"/>
        </w:rPr>
        <w:t>Za datę wpływu oferty przyjmuje się datę jej wczytania na platformę.</w:t>
      </w:r>
    </w:p>
    <w:p w14:paraId="73A23D11" w14:textId="77777777" w:rsidR="00D874E7" w:rsidRPr="00053E3E" w:rsidRDefault="00D874E7" w:rsidP="00D874E7">
      <w:pPr>
        <w:ind w:left="720"/>
        <w:contextualSpacing/>
        <w:jc w:val="both"/>
        <w:rPr>
          <w:rFonts w:ascii="Calibri" w:eastAsia="SimSun" w:hAnsi="Calibri" w:cs="Calibri"/>
          <w:color w:val="000000"/>
          <w:sz w:val="20"/>
          <w:szCs w:val="20"/>
        </w:rPr>
      </w:pPr>
    </w:p>
    <w:p w14:paraId="320DAC63" w14:textId="77777777" w:rsidR="00D874E7" w:rsidRPr="00053E3E" w:rsidRDefault="00D874E7" w:rsidP="00D874E7">
      <w:pPr>
        <w:numPr>
          <w:ilvl w:val="0"/>
          <w:numId w:val="31"/>
        </w:numPr>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14:paraId="519B2B81" w14:textId="77777777" w:rsidR="00D874E7" w:rsidRPr="00053E3E" w:rsidRDefault="00D874E7" w:rsidP="00D874E7">
      <w:pPr>
        <w:ind w:left="720"/>
        <w:contextualSpacing/>
        <w:jc w:val="both"/>
        <w:rPr>
          <w:rFonts w:ascii="Calibri" w:eastAsia="SimSun" w:hAnsi="Calibri" w:cs="Calibri"/>
          <w:color w:val="000000"/>
          <w:sz w:val="20"/>
          <w:szCs w:val="20"/>
        </w:rPr>
      </w:pPr>
    </w:p>
    <w:p w14:paraId="48E0D006" w14:textId="77777777" w:rsidR="00D874E7" w:rsidRPr="00053E3E" w:rsidRDefault="00D874E7" w:rsidP="00D874E7">
      <w:pPr>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po upływie terminu do składania ofert nie może skutecznie dokonać zmiany ani wycofać złożonej oferty.</w:t>
      </w:r>
    </w:p>
    <w:p w14:paraId="7399600D" w14:textId="77777777" w:rsidR="00D874E7" w:rsidRPr="00053E3E" w:rsidRDefault="00D874E7" w:rsidP="00D874E7">
      <w:pPr>
        <w:contextualSpacing/>
        <w:jc w:val="both"/>
        <w:rPr>
          <w:rFonts w:ascii="Calibri" w:eastAsia="SimSun" w:hAnsi="Calibri" w:cs="Calibri"/>
          <w:color w:val="000000"/>
          <w:sz w:val="20"/>
          <w:szCs w:val="20"/>
        </w:rPr>
      </w:pPr>
    </w:p>
    <w:p w14:paraId="5E06C5D0" w14:textId="77777777"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Maksymalny łączny rozmiar plików stanowiących ofertę lub składanych wraz z ofertą to 250 MB. </w:t>
      </w:r>
    </w:p>
    <w:p w14:paraId="44DF9667" w14:textId="77777777" w:rsidR="00D874E7" w:rsidRPr="00053E3E" w:rsidRDefault="00D874E7" w:rsidP="00D874E7">
      <w:pPr>
        <w:widowControl w:val="0"/>
        <w:tabs>
          <w:tab w:val="left" w:pos="360"/>
        </w:tabs>
        <w:jc w:val="both"/>
        <w:rPr>
          <w:rFonts w:ascii="Calibri" w:hAnsi="Calibri" w:cs="Calibri"/>
          <w:sz w:val="20"/>
          <w:szCs w:val="20"/>
        </w:rPr>
      </w:pPr>
    </w:p>
    <w:p w14:paraId="5099BF17" w14:textId="77777777" w:rsidR="00D874E7" w:rsidRPr="00053E3E" w:rsidRDefault="00D874E7" w:rsidP="00D874E7">
      <w:pPr>
        <w:widowControl w:val="0"/>
        <w:numPr>
          <w:ilvl w:val="0"/>
          <w:numId w:val="31"/>
        </w:numPr>
        <w:tabs>
          <w:tab w:val="left" w:pos="284"/>
        </w:tabs>
        <w:ind w:left="218" w:hangingChars="109" w:hanging="218"/>
        <w:jc w:val="both"/>
        <w:rPr>
          <w:rFonts w:ascii="Calibri" w:hAnsi="Calibri" w:cs="Calibri"/>
          <w:sz w:val="20"/>
          <w:szCs w:val="20"/>
        </w:rPr>
      </w:pPr>
      <w:r w:rsidRPr="00053E3E">
        <w:rPr>
          <w:rFonts w:ascii="Calibri" w:hAnsi="Calibri" w:cs="Calibri"/>
          <w:color w:val="000000"/>
          <w:sz w:val="20"/>
          <w:szCs w:val="20"/>
        </w:rPr>
        <w:t>Treść oferty musi odpowiadać treści SWZ.</w:t>
      </w:r>
    </w:p>
    <w:p w14:paraId="3544AEBF" w14:textId="77777777" w:rsidR="00D874E7" w:rsidRPr="00053E3E" w:rsidRDefault="00D874E7" w:rsidP="00D874E7">
      <w:pPr>
        <w:widowControl w:val="0"/>
        <w:tabs>
          <w:tab w:val="left" w:pos="360"/>
        </w:tabs>
        <w:ind w:leftChars="-109" w:left="-262"/>
        <w:jc w:val="both"/>
        <w:rPr>
          <w:rFonts w:ascii="Calibri" w:hAnsi="Calibri" w:cs="Calibri"/>
          <w:sz w:val="20"/>
          <w:szCs w:val="20"/>
        </w:rPr>
      </w:pPr>
    </w:p>
    <w:p w14:paraId="26F0A39D" w14:textId="77777777" w:rsidR="00D874E7" w:rsidRPr="00053E3E" w:rsidRDefault="00D874E7" w:rsidP="00D874E7">
      <w:pPr>
        <w:widowControl w:val="0"/>
        <w:numPr>
          <w:ilvl w:val="0"/>
          <w:numId w:val="31"/>
        </w:numPr>
        <w:tabs>
          <w:tab w:val="left" w:pos="360"/>
        </w:tabs>
        <w:ind w:left="218" w:hangingChars="109" w:hanging="218"/>
        <w:jc w:val="both"/>
        <w:rPr>
          <w:rFonts w:ascii="Calibri" w:hAnsi="Calibri" w:cs="Calibri"/>
          <w:sz w:val="20"/>
          <w:szCs w:val="20"/>
        </w:rPr>
      </w:pPr>
      <w:r w:rsidRPr="00053E3E">
        <w:rPr>
          <w:rFonts w:ascii="Calibri" w:hAnsi="Calibri" w:cs="Calibri"/>
          <w:color w:val="000000"/>
          <w:sz w:val="20"/>
          <w:szCs w:val="20"/>
        </w:rPr>
        <w:t>Ofertę podpisuje osoba lub osoby uprawnione do reprezentowania Wykonawcy.</w:t>
      </w:r>
    </w:p>
    <w:p w14:paraId="78C189C9" w14:textId="77777777" w:rsidR="00D874E7" w:rsidRPr="00053E3E" w:rsidRDefault="00D874E7" w:rsidP="00D874E7">
      <w:pPr>
        <w:widowControl w:val="0"/>
        <w:tabs>
          <w:tab w:val="left" w:pos="0"/>
        </w:tabs>
        <w:jc w:val="both"/>
        <w:rPr>
          <w:rFonts w:ascii="Calibri" w:hAnsi="Calibri" w:cs="Calibri"/>
          <w:sz w:val="20"/>
          <w:szCs w:val="20"/>
        </w:rPr>
      </w:pPr>
    </w:p>
    <w:p w14:paraId="33CFD65C" w14:textId="77777777" w:rsidR="00D874E7" w:rsidRPr="00053E3E" w:rsidRDefault="00D874E7" w:rsidP="00D874E7">
      <w:pPr>
        <w:widowControl w:val="0"/>
        <w:numPr>
          <w:ilvl w:val="0"/>
          <w:numId w:val="31"/>
        </w:numPr>
        <w:tabs>
          <w:tab w:val="left" w:pos="426"/>
        </w:tabs>
        <w:ind w:left="258" w:hangingChars="129" w:hanging="258"/>
        <w:jc w:val="both"/>
        <w:rPr>
          <w:rFonts w:ascii="Calibri" w:hAnsi="Calibri" w:cs="Calibri"/>
          <w:sz w:val="20"/>
          <w:szCs w:val="20"/>
        </w:rPr>
      </w:pPr>
      <w:r w:rsidRPr="00053E3E">
        <w:rPr>
          <w:rFonts w:ascii="Calibri" w:hAnsi="Calibri" w:cs="Calibri"/>
          <w:color w:val="000000"/>
          <w:sz w:val="20"/>
          <w:szCs w:val="20"/>
        </w:rPr>
        <w:t>Zgodnie z przepise</w:t>
      </w:r>
      <w:r w:rsidRPr="00053E3E">
        <w:rPr>
          <w:rFonts w:ascii="Calibri" w:hAnsi="Calibri" w:cs="Calibri"/>
          <w:sz w:val="20"/>
          <w:szCs w:val="20"/>
        </w:rPr>
        <w:t>m art. 99 § 1 Kodeksu cywilnego, p</w:t>
      </w:r>
      <w:r w:rsidRPr="00053E3E">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475F6874" w14:textId="77777777" w:rsidR="00D874E7" w:rsidRPr="00053E3E" w:rsidRDefault="00D874E7" w:rsidP="00D874E7">
      <w:pPr>
        <w:widowControl w:val="0"/>
        <w:tabs>
          <w:tab w:val="left" w:pos="360"/>
        </w:tabs>
        <w:ind w:leftChars="-109" w:left="-262"/>
        <w:jc w:val="both"/>
        <w:rPr>
          <w:rFonts w:ascii="Calibri" w:hAnsi="Calibri" w:cs="Calibri"/>
          <w:sz w:val="20"/>
          <w:szCs w:val="20"/>
        </w:rPr>
      </w:pPr>
    </w:p>
    <w:p w14:paraId="32370C99" w14:textId="77777777" w:rsidR="00D874E7" w:rsidRPr="00053E3E" w:rsidRDefault="00D874E7" w:rsidP="00D874E7">
      <w:pPr>
        <w:widowControl w:val="0"/>
        <w:numPr>
          <w:ilvl w:val="0"/>
          <w:numId w:val="31"/>
        </w:numPr>
        <w:tabs>
          <w:tab w:val="left" w:pos="284"/>
        </w:tabs>
        <w:ind w:left="218" w:hangingChars="109" w:hanging="218"/>
        <w:jc w:val="both"/>
        <w:rPr>
          <w:rFonts w:ascii="Arial" w:hAnsi="Arial"/>
          <w:sz w:val="20"/>
          <w:szCs w:val="20"/>
        </w:rPr>
      </w:pPr>
      <w:r w:rsidRPr="00053E3E">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04EB16FD" w14:textId="77777777" w:rsidR="00D874E7" w:rsidRPr="00053E3E" w:rsidRDefault="00D874E7" w:rsidP="00D874E7">
      <w:pPr>
        <w:widowControl w:val="0"/>
        <w:tabs>
          <w:tab w:val="left" w:pos="360"/>
        </w:tabs>
        <w:jc w:val="both"/>
        <w:rPr>
          <w:rFonts w:ascii="Calibri" w:hAnsi="Calibri" w:cs="Calibri"/>
          <w:sz w:val="20"/>
          <w:szCs w:val="20"/>
        </w:rPr>
      </w:pPr>
    </w:p>
    <w:p w14:paraId="49DD8D60" w14:textId="77777777" w:rsidR="00D874E7" w:rsidRPr="00053E3E" w:rsidRDefault="00D874E7" w:rsidP="00D874E7">
      <w:pPr>
        <w:widowControl w:val="0"/>
        <w:numPr>
          <w:ilvl w:val="0"/>
          <w:numId w:val="31"/>
        </w:numPr>
        <w:tabs>
          <w:tab w:val="left" w:pos="360"/>
        </w:tabs>
        <w:ind w:left="258" w:hangingChars="129" w:hanging="258"/>
        <w:jc w:val="both"/>
        <w:rPr>
          <w:rFonts w:ascii="Calibri" w:hAnsi="Calibri" w:cs="Calibri"/>
          <w:sz w:val="20"/>
          <w:szCs w:val="20"/>
        </w:rPr>
      </w:pPr>
      <w:r w:rsidRPr="00053E3E">
        <w:rPr>
          <w:rFonts w:ascii="Calibri" w:hAnsi="Calibri" w:cs="Calibri"/>
          <w:color w:val="000000"/>
          <w:sz w:val="20"/>
          <w:szCs w:val="20"/>
        </w:rPr>
        <w:t>Wszelkie koszty związane z przygotowaniem i złożeniem oferty ponosi Wykonawca, w tym koszty poniesione z tytułu nabycia podpisu elektronicznego.</w:t>
      </w:r>
    </w:p>
    <w:p w14:paraId="53856ED2" w14:textId="77777777" w:rsidR="00D874E7" w:rsidRDefault="00D874E7" w:rsidP="00D874E7">
      <w:pPr>
        <w:rPr>
          <w:rFonts w:ascii="Calibri" w:hAnsi="Calibri"/>
          <w:b/>
          <w:color w:val="FF0000"/>
          <w:sz w:val="20"/>
          <w:szCs w:val="20"/>
        </w:rPr>
      </w:pPr>
    </w:p>
    <w:p w14:paraId="40F94B0D" w14:textId="77777777" w:rsidR="00D874E7" w:rsidRPr="00FB723A" w:rsidRDefault="00D874E7" w:rsidP="00C0309E">
      <w:pPr>
        <w:tabs>
          <w:tab w:val="left" w:pos="142"/>
        </w:tabs>
        <w:overflowPunct w:val="0"/>
        <w:autoSpaceDE w:val="0"/>
        <w:autoSpaceDN w:val="0"/>
        <w:adjustRightInd w:val="0"/>
        <w:spacing w:before="120" w:line="276" w:lineRule="auto"/>
        <w:jc w:val="both"/>
        <w:textAlignment w:val="baseline"/>
        <w:rPr>
          <w:rFonts w:ascii="Calibri" w:hAnsi="Calibri"/>
          <w:b/>
          <w:color w:val="000000" w:themeColor="text1"/>
          <w:sz w:val="20"/>
          <w:szCs w:val="20"/>
        </w:rPr>
      </w:pPr>
    </w:p>
    <w:p w14:paraId="36C1069E" w14:textId="77777777" w:rsidR="008A7E6F" w:rsidRDefault="008A7E6F" w:rsidP="008A7E6F">
      <w:pPr>
        <w:shd w:val="clear" w:color="auto" w:fill="A6A6A6"/>
        <w:spacing w:line="276" w:lineRule="auto"/>
        <w:jc w:val="center"/>
        <w:rPr>
          <w:rFonts w:ascii="Calibri" w:hAnsi="Calibri"/>
          <w:b/>
          <w:bCs/>
        </w:rPr>
      </w:pPr>
      <w:r>
        <w:rPr>
          <w:rFonts w:ascii="Calibri" w:hAnsi="Calibri"/>
          <w:b/>
          <w:bCs/>
        </w:rPr>
        <w:t>Rozdział XIII</w:t>
      </w:r>
    </w:p>
    <w:p w14:paraId="2627AD86" w14:textId="77777777" w:rsidR="008A7E6F" w:rsidRDefault="008A7E6F" w:rsidP="008A7E6F">
      <w:pPr>
        <w:shd w:val="clear" w:color="auto" w:fill="A6A6A6"/>
        <w:spacing w:line="276" w:lineRule="auto"/>
        <w:jc w:val="center"/>
        <w:rPr>
          <w:rFonts w:ascii="Calibri" w:hAnsi="Calibri"/>
          <w:b/>
          <w:bCs/>
        </w:rPr>
      </w:pPr>
      <w:r>
        <w:rPr>
          <w:rFonts w:ascii="Calibri" w:hAnsi="Calibri"/>
          <w:b/>
          <w:bCs/>
        </w:rPr>
        <w:t>Termin składania oraz otwarcia ofert.</w:t>
      </w:r>
    </w:p>
    <w:p w14:paraId="5B38A427" w14:textId="77777777" w:rsidR="008A7E6F" w:rsidRDefault="008A7E6F" w:rsidP="008A7E6F">
      <w:pPr>
        <w:numPr>
          <w:ilvl w:val="0"/>
          <w:numId w:val="8"/>
        </w:numPr>
        <w:spacing w:before="120"/>
        <w:ind w:left="360"/>
        <w:rPr>
          <w:rFonts w:ascii="Calibri" w:hAnsi="Calibri" w:cs="Calibri"/>
          <w:sz w:val="20"/>
          <w:szCs w:val="20"/>
        </w:rPr>
      </w:pPr>
      <w:r>
        <w:rPr>
          <w:rFonts w:ascii="Calibri" w:hAnsi="Calibri" w:cs="Calibri"/>
          <w:b/>
          <w:sz w:val="20"/>
          <w:szCs w:val="20"/>
        </w:rPr>
        <w:t>Termin składania ofert</w:t>
      </w:r>
    </w:p>
    <w:p w14:paraId="26FE4808" w14:textId="4E926103"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b/>
          <w:sz w:val="20"/>
          <w:szCs w:val="20"/>
        </w:rPr>
        <w:t>Oferty należy złożyć</w:t>
      </w:r>
      <w:r>
        <w:rPr>
          <w:rFonts w:ascii="Calibri" w:hAnsi="Calibri" w:cs="Calibri"/>
          <w:sz w:val="20"/>
          <w:szCs w:val="20"/>
        </w:rPr>
        <w:t xml:space="preserve"> do dnia</w:t>
      </w:r>
      <w:r w:rsidR="00A93C95">
        <w:rPr>
          <w:rFonts w:ascii="Calibri" w:hAnsi="Calibri" w:cs="Calibri"/>
          <w:sz w:val="20"/>
          <w:szCs w:val="20"/>
        </w:rPr>
        <w:t xml:space="preserve"> </w:t>
      </w:r>
      <w:r w:rsidR="00B26519">
        <w:rPr>
          <w:rFonts w:ascii="Calibri" w:hAnsi="Calibri" w:cs="Calibri"/>
          <w:b/>
          <w:sz w:val="20"/>
          <w:szCs w:val="20"/>
        </w:rPr>
        <w:t>1</w:t>
      </w:r>
      <w:r w:rsidR="00F34519">
        <w:rPr>
          <w:rFonts w:ascii="Calibri" w:hAnsi="Calibri" w:cs="Calibri"/>
          <w:b/>
          <w:sz w:val="20"/>
          <w:szCs w:val="20"/>
        </w:rPr>
        <w:t>7</w:t>
      </w:r>
      <w:r w:rsidR="00B26519">
        <w:rPr>
          <w:rFonts w:ascii="Calibri" w:hAnsi="Calibri" w:cs="Calibri"/>
          <w:b/>
          <w:sz w:val="20"/>
          <w:szCs w:val="20"/>
        </w:rPr>
        <w:t>.12</w:t>
      </w:r>
      <w:r>
        <w:rPr>
          <w:rFonts w:ascii="Calibri" w:hAnsi="Calibri" w:cs="Calibri"/>
          <w:b/>
          <w:sz w:val="20"/>
          <w:szCs w:val="20"/>
        </w:rPr>
        <w:t>.202</w:t>
      </w:r>
      <w:r w:rsidR="00BE3FDE">
        <w:rPr>
          <w:rFonts w:ascii="Calibri" w:hAnsi="Calibri" w:cs="Calibri"/>
          <w:b/>
          <w:sz w:val="20"/>
          <w:szCs w:val="20"/>
        </w:rPr>
        <w:t>5</w:t>
      </w:r>
      <w:r>
        <w:rPr>
          <w:rFonts w:ascii="Calibri" w:hAnsi="Calibri" w:cs="Calibri"/>
          <w:b/>
          <w:sz w:val="20"/>
          <w:szCs w:val="20"/>
        </w:rPr>
        <w:t xml:space="preserve"> r. do godz.</w:t>
      </w:r>
      <w:r w:rsidR="00394012">
        <w:rPr>
          <w:rFonts w:ascii="Calibri" w:hAnsi="Calibri" w:cs="Calibri"/>
          <w:b/>
          <w:sz w:val="20"/>
          <w:szCs w:val="20"/>
        </w:rPr>
        <w:t>09</w:t>
      </w:r>
      <w:r>
        <w:rPr>
          <w:rFonts w:ascii="Calibri" w:hAnsi="Calibri" w:cs="Calibri"/>
          <w:b/>
          <w:sz w:val="20"/>
          <w:szCs w:val="20"/>
        </w:rPr>
        <w:t>:00</w:t>
      </w:r>
      <w:r w:rsidR="00C62670">
        <w:rPr>
          <w:rFonts w:ascii="Calibri" w:hAnsi="Calibri" w:cs="Calibri"/>
          <w:b/>
          <w:sz w:val="20"/>
          <w:szCs w:val="20"/>
        </w:rPr>
        <w:t xml:space="preserve"> </w:t>
      </w:r>
    </w:p>
    <w:p w14:paraId="041E28E9" w14:textId="77777777"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b/>
          <w:sz w:val="20"/>
          <w:szCs w:val="20"/>
        </w:rPr>
        <w:t>Zmiana lub wycofanie oferty</w:t>
      </w:r>
      <w:r>
        <w:rPr>
          <w:rFonts w:ascii="Calibri" w:hAnsi="Calibri" w:cs="Calibri"/>
          <w:sz w:val="20"/>
          <w:szCs w:val="20"/>
        </w:rPr>
        <w:t xml:space="preserve"> po upływie terminu składania ofert są nieskuteczne.</w:t>
      </w:r>
    </w:p>
    <w:p w14:paraId="1414297F" w14:textId="77777777"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color w:val="000000"/>
          <w:sz w:val="20"/>
          <w:szCs w:val="20"/>
        </w:rPr>
        <w:lastRenderedPageBreak/>
        <w:t>Zgodnie z art. 222 ust. 4 Pzp Zamawiający, najpóźniej przed otwarciem ofert, udostępnia na stronie internetowej prowadzonego postępowania informację o kwocie, jaką zamierza przeznaczyć na sfinansowanie zamówienia.</w:t>
      </w:r>
    </w:p>
    <w:p w14:paraId="64889F1D" w14:textId="77777777" w:rsidR="008A7E6F" w:rsidRDefault="008A7E6F" w:rsidP="008A7E6F">
      <w:pPr>
        <w:numPr>
          <w:ilvl w:val="0"/>
          <w:numId w:val="8"/>
        </w:numPr>
        <w:spacing w:before="120"/>
        <w:ind w:left="360"/>
        <w:jc w:val="both"/>
        <w:rPr>
          <w:rFonts w:ascii="Calibri" w:hAnsi="Calibri" w:cs="Calibri"/>
          <w:sz w:val="20"/>
          <w:szCs w:val="20"/>
        </w:rPr>
      </w:pPr>
      <w:r>
        <w:rPr>
          <w:rFonts w:ascii="Calibri" w:hAnsi="Calibri" w:cs="Calibri"/>
          <w:b/>
          <w:sz w:val="20"/>
          <w:szCs w:val="20"/>
        </w:rPr>
        <w:t>Termin otwarcia ofert</w:t>
      </w:r>
    </w:p>
    <w:p w14:paraId="684CFB4B" w14:textId="09BB826E" w:rsidR="00C62670" w:rsidRPr="00C75C4B" w:rsidRDefault="008A7E6F" w:rsidP="00C62670">
      <w:pPr>
        <w:widowControl w:val="0"/>
        <w:numPr>
          <w:ilvl w:val="0"/>
          <w:numId w:val="9"/>
        </w:numPr>
        <w:tabs>
          <w:tab w:val="left" w:pos="720"/>
        </w:tabs>
        <w:spacing w:after="177" w:line="256" w:lineRule="exact"/>
        <w:jc w:val="both"/>
        <w:rPr>
          <w:rFonts w:ascii="Calibri" w:eastAsiaTheme="minorHAnsi" w:hAnsi="Calibri" w:cs="Calibri"/>
          <w:b/>
          <w:sz w:val="20"/>
          <w:szCs w:val="20"/>
          <w:lang w:eastAsia="en-US"/>
        </w:rPr>
      </w:pPr>
      <w:r w:rsidRPr="00C62670">
        <w:rPr>
          <w:rFonts w:ascii="Calibri" w:eastAsiaTheme="minorHAnsi" w:hAnsi="Calibri" w:cs="Calibri"/>
          <w:b/>
          <w:bCs/>
          <w:sz w:val="20"/>
          <w:szCs w:val="20"/>
          <w:lang w:eastAsia="en-US"/>
        </w:rPr>
        <w:t xml:space="preserve">Otwarcie ofert </w:t>
      </w:r>
      <w:r w:rsidRPr="00C62670">
        <w:rPr>
          <w:rFonts w:ascii="Calibri" w:eastAsiaTheme="minorHAnsi" w:hAnsi="Calibri" w:cs="Calibri"/>
          <w:sz w:val="20"/>
          <w:szCs w:val="20"/>
          <w:lang w:eastAsia="en-US"/>
        </w:rPr>
        <w:t>nastąpi w dniu</w:t>
      </w:r>
      <w:r w:rsidR="00B26519">
        <w:rPr>
          <w:rFonts w:ascii="Calibri" w:eastAsiaTheme="minorHAnsi" w:hAnsi="Calibri" w:cs="Calibri"/>
          <w:b/>
          <w:sz w:val="20"/>
          <w:szCs w:val="20"/>
          <w:lang w:eastAsia="en-US"/>
        </w:rPr>
        <w:t xml:space="preserve"> 1</w:t>
      </w:r>
      <w:r w:rsidR="00F34519">
        <w:rPr>
          <w:rFonts w:ascii="Calibri" w:eastAsiaTheme="minorHAnsi" w:hAnsi="Calibri" w:cs="Calibri"/>
          <w:b/>
          <w:sz w:val="20"/>
          <w:szCs w:val="20"/>
          <w:lang w:eastAsia="en-US"/>
        </w:rPr>
        <w:t>7</w:t>
      </w:r>
      <w:r w:rsidR="00B26519">
        <w:rPr>
          <w:rFonts w:ascii="Calibri" w:eastAsiaTheme="minorHAnsi" w:hAnsi="Calibri" w:cs="Calibri"/>
          <w:b/>
          <w:sz w:val="20"/>
          <w:szCs w:val="20"/>
          <w:lang w:eastAsia="en-US"/>
        </w:rPr>
        <w:t>.12</w:t>
      </w:r>
      <w:r w:rsidR="00CD12BC" w:rsidRPr="00C62670">
        <w:rPr>
          <w:rFonts w:ascii="Calibri" w:eastAsiaTheme="minorHAnsi" w:hAnsi="Calibri" w:cs="Calibri"/>
          <w:b/>
          <w:sz w:val="20"/>
          <w:szCs w:val="20"/>
          <w:lang w:eastAsia="en-US"/>
        </w:rPr>
        <w:t>.202</w:t>
      </w:r>
      <w:r w:rsidR="00BE3FDE">
        <w:rPr>
          <w:rFonts w:ascii="Calibri" w:eastAsiaTheme="minorHAnsi" w:hAnsi="Calibri" w:cs="Calibri"/>
          <w:b/>
          <w:sz w:val="20"/>
          <w:szCs w:val="20"/>
          <w:lang w:eastAsia="en-US"/>
        </w:rPr>
        <w:t>5</w:t>
      </w:r>
      <w:r w:rsidR="00CD12BC" w:rsidRPr="00C62670">
        <w:rPr>
          <w:rFonts w:ascii="Calibri" w:eastAsiaTheme="minorHAnsi" w:hAnsi="Calibri" w:cs="Calibri"/>
          <w:b/>
          <w:sz w:val="20"/>
          <w:szCs w:val="20"/>
          <w:lang w:eastAsia="en-US"/>
        </w:rPr>
        <w:t>. r. o godz. 1</w:t>
      </w:r>
      <w:r w:rsidR="00394012">
        <w:rPr>
          <w:rFonts w:ascii="Calibri" w:eastAsiaTheme="minorHAnsi" w:hAnsi="Calibri" w:cs="Calibri"/>
          <w:b/>
          <w:sz w:val="20"/>
          <w:szCs w:val="20"/>
          <w:lang w:eastAsia="en-US"/>
        </w:rPr>
        <w:t>0</w:t>
      </w:r>
      <w:r w:rsidRPr="00C62670">
        <w:rPr>
          <w:rFonts w:ascii="Calibri" w:eastAsiaTheme="minorHAnsi" w:hAnsi="Calibri" w:cs="Calibri"/>
          <w:b/>
          <w:sz w:val="20"/>
          <w:szCs w:val="20"/>
          <w:lang w:eastAsia="en-US"/>
        </w:rPr>
        <w:t>:00</w:t>
      </w:r>
      <w:r w:rsidRPr="00C62670">
        <w:rPr>
          <w:rFonts w:ascii="Calibri" w:eastAsiaTheme="minorHAnsi" w:hAnsi="Calibri" w:cs="Calibri"/>
          <w:sz w:val="20"/>
          <w:szCs w:val="20"/>
          <w:lang w:eastAsia="en-US"/>
        </w:rPr>
        <w:t xml:space="preserve">.  </w:t>
      </w:r>
      <w:r w:rsidR="00C62670" w:rsidRPr="00C75C4B">
        <w:rPr>
          <w:rFonts w:ascii="Calibri" w:eastAsiaTheme="minorHAnsi" w:hAnsi="Calibri" w:cs="Calibri"/>
          <w:sz w:val="20"/>
          <w:szCs w:val="20"/>
          <w:lang w:eastAsia="en-US"/>
        </w:rPr>
        <w:t xml:space="preserve">Otwarcia ofert dokonuje się elektronicznie przy użyciu </w:t>
      </w:r>
      <w:r w:rsidR="00C62670" w:rsidRPr="00C75C4B">
        <w:rPr>
          <w:rFonts w:ascii="Calibri" w:eastAsiaTheme="minorHAnsi" w:hAnsi="Calibri" w:cs="Calibri"/>
          <w:b/>
          <w:sz w:val="20"/>
          <w:szCs w:val="20"/>
          <w:lang w:eastAsia="en-US"/>
        </w:rPr>
        <w:t>Platformy e-Zamówienia.</w:t>
      </w:r>
    </w:p>
    <w:p w14:paraId="6C514B54" w14:textId="77777777" w:rsidR="008A7E6F" w:rsidRPr="00C62670" w:rsidRDefault="008A7E6F" w:rsidP="008A7E6F">
      <w:pPr>
        <w:widowControl w:val="0"/>
        <w:numPr>
          <w:ilvl w:val="0"/>
          <w:numId w:val="9"/>
        </w:numPr>
        <w:tabs>
          <w:tab w:val="left" w:pos="720"/>
        </w:tabs>
        <w:spacing w:after="177" w:line="259" w:lineRule="exact"/>
        <w:jc w:val="both"/>
        <w:rPr>
          <w:rFonts w:ascii="Calibri" w:eastAsiaTheme="minorHAnsi" w:hAnsi="Calibri" w:cs="Calibri"/>
          <w:sz w:val="20"/>
          <w:szCs w:val="20"/>
          <w:lang w:eastAsia="en-US"/>
        </w:rPr>
      </w:pPr>
      <w:r w:rsidRPr="00C62670">
        <w:rPr>
          <w:rFonts w:ascii="Calibri" w:eastAsiaTheme="minorHAnsi" w:hAnsi="Calibri" w:cs="Calibri"/>
          <w:color w:val="000000"/>
          <w:sz w:val="20"/>
          <w:szCs w:val="20"/>
          <w:shd w:val="clear" w:color="auto" w:fill="FFFFFF"/>
          <w:lang w:eastAsia="en-US"/>
        </w:rPr>
        <w:t>Zgodnie z art. 222 ust. 5 Pzp niezwłocznie po otwarciu ofert zamawiający zamieszcza na stronie internetowej informacje o:</w:t>
      </w:r>
    </w:p>
    <w:p w14:paraId="05C3C29D" w14:textId="77777777" w:rsidR="008A7E6F" w:rsidRDefault="008A7E6F" w:rsidP="008A7E6F">
      <w:pPr>
        <w:spacing w:before="26"/>
        <w:ind w:leftChars="300" w:left="720"/>
        <w:jc w:val="both"/>
        <w:rPr>
          <w:rFonts w:ascii="Calibri" w:hAnsi="Calibri" w:cs="Calibri"/>
          <w:sz w:val="20"/>
          <w:szCs w:val="20"/>
        </w:rPr>
      </w:pPr>
      <w:r>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14:paraId="420DC67E" w14:textId="77777777" w:rsidR="008A7E6F" w:rsidRDefault="008A7E6F" w:rsidP="008A7E6F">
      <w:pPr>
        <w:ind w:firstLineChars="300" w:firstLine="600"/>
        <w:jc w:val="both"/>
        <w:rPr>
          <w:rFonts w:ascii="Calibri" w:hAnsi="Calibri" w:cs="Calibri"/>
          <w:color w:val="000000"/>
          <w:sz w:val="20"/>
          <w:szCs w:val="20"/>
        </w:rPr>
      </w:pPr>
      <w:r>
        <w:rPr>
          <w:rFonts w:ascii="Calibri" w:hAnsi="Calibri" w:cs="Calibri"/>
          <w:color w:val="000000"/>
          <w:sz w:val="20"/>
          <w:szCs w:val="20"/>
        </w:rPr>
        <w:t>b) cenach lub kosztach zawartych w ofertach.</w:t>
      </w:r>
    </w:p>
    <w:p w14:paraId="2584B83A" w14:textId="77777777" w:rsidR="008A7E6F" w:rsidRDefault="008A7E6F" w:rsidP="00783D17">
      <w:pPr>
        <w:jc w:val="both"/>
        <w:rPr>
          <w:rFonts w:ascii="Calibri" w:hAnsi="Calibri" w:cs="Calibri"/>
          <w:color w:val="000000"/>
          <w:sz w:val="20"/>
          <w:szCs w:val="20"/>
        </w:rPr>
      </w:pPr>
    </w:p>
    <w:p w14:paraId="6F9C447C"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XIV</w:t>
      </w:r>
    </w:p>
    <w:p w14:paraId="58FC4AD2"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sposobu obliczenia ceny. Informacje w sprawie walut obcych.</w:t>
      </w:r>
    </w:p>
    <w:p w14:paraId="6595A822" w14:textId="5CA9203C" w:rsidR="00A713E1" w:rsidRPr="00A713E1" w:rsidRDefault="00A713E1" w:rsidP="00A713E1">
      <w:pPr>
        <w:numPr>
          <w:ilvl w:val="0"/>
          <w:numId w:val="45"/>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Wykonawca podaje cenę za realizację przedmiotu zamówienia zgodnie ze wzorem Formularza Ofertowego, stanowiącego Załącznik nr 1 do SWZ. </w:t>
      </w:r>
    </w:p>
    <w:p w14:paraId="396011A5" w14:textId="77777777" w:rsidR="00A713E1" w:rsidRPr="00A713E1" w:rsidRDefault="00A713E1" w:rsidP="00A713E1">
      <w:pPr>
        <w:numPr>
          <w:ilvl w:val="0"/>
          <w:numId w:val="45"/>
        </w:numPr>
        <w:spacing w:after="1"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Cena oferty powinna obejmować wszystkie koszty i składniki związane z terminowym i prawidłowym wykonaniem przedmiotu zamówienia oraz wszelkie wymagane przepisami podatki i opłaty, w tym podatek akcyzowy i VAT. 3.</w:t>
      </w:r>
      <w:r w:rsidRPr="00A713E1">
        <w:rPr>
          <w:rFonts w:asciiTheme="minorHAnsi" w:eastAsia="Arial" w:hAnsiTheme="minorHAnsi" w:cstheme="minorHAnsi"/>
          <w:sz w:val="20"/>
          <w:szCs w:val="20"/>
        </w:rPr>
        <w:t xml:space="preserve"> </w:t>
      </w:r>
      <w:r w:rsidRPr="00A713E1">
        <w:rPr>
          <w:rFonts w:asciiTheme="minorHAnsi" w:hAnsiTheme="minorHAnsi" w:cstheme="minorHAnsi"/>
          <w:sz w:val="20"/>
          <w:szCs w:val="20"/>
        </w:rPr>
        <w:t xml:space="preserve">Wykonawca zobowiązany jest do skalkulowania ceny ofertowej w sposób następujący: </w:t>
      </w:r>
    </w:p>
    <w:p w14:paraId="3591B2FF" w14:textId="30EC3169" w:rsidR="00A713E1" w:rsidRPr="00A713E1" w:rsidRDefault="00A713E1" w:rsidP="00A713E1">
      <w:pPr>
        <w:numPr>
          <w:ilvl w:val="1"/>
          <w:numId w:val="45"/>
        </w:numPr>
        <w:spacing w:after="43" w:line="271" w:lineRule="auto"/>
        <w:ind w:right="294" w:hanging="10"/>
        <w:jc w:val="both"/>
        <w:rPr>
          <w:rFonts w:asciiTheme="minorHAnsi" w:hAnsiTheme="minorHAnsi" w:cstheme="minorHAnsi"/>
          <w:sz w:val="20"/>
          <w:szCs w:val="20"/>
        </w:rPr>
      </w:pPr>
      <w:r w:rsidRPr="00A713E1">
        <w:rPr>
          <w:rFonts w:asciiTheme="minorHAnsi" w:hAnsiTheme="minorHAnsi" w:cstheme="minorHAnsi"/>
          <w:sz w:val="20"/>
          <w:szCs w:val="20"/>
        </w:rPr>
        <w:t>olej napędowy – cena hurtowa netto 1 litra oleju na dzień zakupu obowiązująca w punkcie zaopatrzenia Wykonawcy, podana na ogólnodostępnej stronie internetowej</w:t>
      </w:r>
      <w:r w:rsidRPr="00A713E1">
        <w:rPr>
          <w:rFonts w:asciiTheme="minorHAnsi" w:hAnsiTheme="minorHAnsi" w:cstheme="minorHAnsi"/>
          <w:i/>
          <w:sz w:val="20"/>
          <w:szCs w:val="20"/>
        </w:rPr>
        <w:t xml:space="preserve"> </w:t>
      </w:r>
      <w:r w:rsidRPr="00A713E1">
        <w:rPr>
          <w:rFonts w:asciiTheme="minorHAnsi" w:hAnsiTheme="minorHAnsi" w:cstheme="minorHAnsi"/>
          <w:sz w:val="20"/>
          <w:szCs w:val="20"/>
        </w:rPr>
        <w:t xml:space="preserve">powiększona o należny podatek VAT i pomniejszona o upust podany w ofercie Wykonawcy, pomnożona przez ilość zakupionego oleju napędowego. </w:t>
      </w:r>
    </w:p>
    <w:p w14:paraId="318CA220" w14:textId="77777777" w:rsidR="00A713E1" w:rsidRPr="00A713E1" w:rsidRDefault="00A713E1" w:rsidP="00A713E1">
      <w:pPr>
        <w:numPr>
          <w:ilvl w:val="1"/>
          <w:numId w:val="45"/>
        </w:numPr>
        <w:spacing w:after="43" w:line="271" w:lineRule="auto"/>
        <w:ind w:right="294" w:hanging="10"/>
        <w:jc w:val="both"/>
        <w:rPr>
          <w:rFonts w:asciiTheme="minorHAnsi" w:hAnsiTheme="minorHAnsi" w:cstheme="minorHAnsi"/>
          <w:sz w:val="20"/>
          <w:szCs w:val="20"/>
        </w:rPr>
      </w:pPr>
      <w:r w:rsidRPr="00A713E1">
        <w:rPr>
          <w:rFonts w:asciiTheme="minorHAnsi" w:hAnsiTheme="minorHAnsi" w:cstheme="minorHAnsi"/>
          <w:sz w:val="20"/>
          <w:szCs w:val="20"/>
        </w:rPr>
        <w:t xml:space="preserve">benzyna - cena hurtowa netto 1 litra benzyny na dzień zakupu obowiązująca w punkcie zaopatrzenia Wykonawcy, podana na ogólnodostępnej stronie internetowej powiększona o należny podatek VAT i pomniejszona o upust podany w ofercie Wykonawcy, pomnożona przez ilość zakupionej benzyny. </w:t>
      </w:r>
    </w:p>
    <w:p w14:paraId="7B347605" w14:textId="074988C7"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Cenę ofertową należy obliczyć na podstawie ceny hurtowej obowiązującej </w:t>
      </w:r>
      <w:bookmarkStart w:id="2" w:name="_Hlk216087022"/>
      <w:r>
        <w:fldChar w:fldCharType="begin"/>
      </w:r>
      <w:r>
        <w:instrText>HYPERLINK "https://www.orlen.pl/pl/dla-biznesu/hurtowe-ceny-paliw" \l "paliwa"</w:instrText>
      </w:r>
      <w:r>
        <w:fldChar w:fldCharType="separate"/>
      </w:r>
      <w:r w:rsidRPr="00A713E1">
        <w:rPr>
          <w:rStyle w:val="Hipercze"/>
          <w:rFonts w:asciiTheme="minorHAnsi" w:hAnsiTheme="minorHAnsi" w:cstheme="minorHAnsi"/>
          <w:sz w:val="20"/>
          <w:szCs w:val="20"/>
        </w:rPr>
        <w:t>https://www.orlen.pl/pl/dla-biznesu/hurtowe-ceny-paliw#paliwa</w:t>
      </w:r>
      <w:r>
        <w:fldChar w:fldCharType="end"/>
      </w:r>
      <w:bookmarkEnd w:id="2"/>
      <w:r w:rsidRPr="00A713E1">
        <w:rPr>
          <w:rFonts w:asciiTheme="minorHAnsi" w:hAnsiTheme="minorHAnsi" w:cstheme="minorHAnsi"/>
          <w:sz w:val="20"/>
          <w:szCs w:val="20"/>
        </w:rPr>
        <w:t xml:space="preserve">  podanej na ogólnodostępnej stronie </w:t>
      </w:r>
      <w:r w:rsidRPr="00B52B27">
        <w:rPr>
          <w:rFonts w:asciiTheme="minorHAnsi" w:hAnsiTheme="minorHAnsi" w:cstheme="minorHAnsi"/>
          <w:sz w:val="20"/>
          <w:szCs w:val="20"/>
        </w:rPr>
        <w:t xml:space="preserve">internetowej na dzień </w:t>
      </w:r>
      <w:r w:rsidR="007B0A5A">
        <w:rPr>
          <w:rFonts w:asciiTheme="minorHAnsi" w:hAnsiTheme="minorHAnsi" w:cstheme="minorHAnsi"/>
          <w:b/>
          <w:bCs/>
          <w:sz w:val="20"/>
          <w:szCs w:val="20"/>
        </w:rPr>
        <w:t>12</w:t>
      </w:r>
      <w:r w:rsidRPr="007B0A5A">
        <w:rPr>
          <w:rFonts w:asciiTheme="minorHAnsi" w:hAnsiTheme="minorHAnsi" w:cstheme="minorHAnsi"/>
          <w:b/>
          <w:bCs/>
          <w:sz w:val="20"/>
          <w:szCs w:val="20"/>
        </w:rPr>
        <w:t xml:space="preserve"> </w:t>
      </w:r>
      <w:r w:rsidR="007B0A5A" w:rsidRPr="007B0A5A">
        <w:rPr>
          <w:rFonts w:asciiTheme="minorHAnsi" w:hAnsiTheme="minorHAnsi" w:cstheme="minorHAnsi"/>
          <w:b/>
          <w:bCs/>
          <w:sz w:val="20"/>
          <w:szCs w:val="20"/>
        </w:rPr>
        <w:t>grudnia</w:t>
      </w:r>
      <w:r w:rsidRPr="007B0A5A">
        <w:rPr>
          <w:rFonts w:asciiTheme="minorHAnsi" w:hAnsiTheme="minorHAnsi" w:cstheme="minorHAnsi"/>
          <w:b/>
          <w:bCs/>
          <w:sz w:val="20"/>
          <w:szCs w:val="20"/>
        </w:rPr>
        <w:t xml:space="preserve"> </w:t>
      </w:r>
      <w:r w:rsidR="00FD6299" w:rsidRPr="007B0A5A">
        <w:rPr>
          <w:rFonts w:asciiTheme="minorHAnsi" w:hAnsiTheme="minorHAnsi" w:cstheme="minorHAnsi"/>
          <w:b/>
          <w:bCs/>
          <w:sz w:val="20"/>
          <w:szCs w:val="20"/>
        </w:rPr>
        <w:t>2025</w:t>
      </w:r>
      <w:ins w:id="3" w:author="Gminny Zakład Komunalny w Żołędowie" w:date="2025-12-08T11:36:00Z" w16du:dateUtc="2025-12-08T10:36:00Z">
        <w:r w:rsidR="00FD6299" w:rsidRPr="007B0A5A">
          <w:rPr>
            <w:rFonts w:asciiTheme="minorHAnsi" w:hAnsiTheme="minorHAnsi" w:cstheme="minorHAnsi"/>
            <w:b/>
            <w:bCs/>
            <w:sz w:val="20"/>
            <w:szCs w:val="20"/>
          </w:rPr>
          <w:t xml:space="preserve"> </w:t>
        </w:r>
      </w:ins>
      <w:r w:rsidRPr="007B0A5A">
        <w:rPr>
          <w:rFonts w:asciiTheme="minorHAnsi" w:hAnsiTheme="minorHAnsi" w:cstheme="minorHAnsi"/>
          <w:b/>
          <w:bCs/>
          <w:sz w:val="20"/>
          <w:szCs w:val="20"/>
        </w:rPr>
        <w:t>roku</w:t>
      </w:r>
      <w:r w:rsidRPr="007B0A5A">
        <w:rPr>
          <w:rFonts w:asciiTheme="minorHAnsi" w:hAnsiTheme="minorHAnsi" w:cstheme="minorHAnsi"/>
          <w:sz w:val="20"/>
          <w:szCs w:val="20"/>
        </w:rPr>
        <w:t xml:space="preserve">. </w:t>
      </w:r>
      <w:r w:rsidRPr="00A713E1">
        <w:rPr>
          <w:rFonts w:asciiTheme="minorHAnsi" w:hAnsiTheme="minorHAnsi" w:cstheme="minorHAnsi"/>
          <w:sz w:val="20"/>
          <w:szCs w:val="20"/>
        </w:rPr>
        <w:t xml:space="preserve">Obowiązek sporządzenia oferty w oparciu o cennik spółki Orlen S.A. wynika z konieczności rzetelnego porównania ofert w danym dniu i nie wpływa na wybór dostawcy paliwa przez wykonawcę. </w:t>
      </w:r>
    </w:p>
    <w:p w14:paraId="26A09A33" w14:textId="77777777"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Wykonawca zobowiązany jest do podania w ofercie swojego dostawcy paliwa, którego nie wolno zmieniać w trakcie realizacji zamówienia. </w:t>
      </w:r>
    </w:p>
    <w:p w14:paraId="7A485E15" w14:textId="179CC30D"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Dla zamawianych produktów należy zachować sposób obliczania ceny w układzie określonym w załączonym druku oferty. </w:t>
      </w:r>
    </w:p>
    <w:p w14:paraId="454E3760" w14:textId="77777777"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Zasada obliczania ceny nie będzie podlegała zmianom przez cały okres ważności zamówienia.</w:t>
      </w:r>
      <w:r w:rsidRPr="00A713E1">
        <w:rPr>
          <w:rFonts w:asciiTheme="minorHAnsi" w:hAnsiTheme="minorHAnsi" w:cstheme="minorHAnsi"/>
          <w:i/>
          <w:sz w:val="20"/>
          <w:szCs w:val="20"/>
        </w:rPr>
        <w:t xml:space="preserve"> </w:t>
      </w:r>
    </w:p>
    <w:p w14:paraId="64AF3F81" w14:textId="77777777"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Cena oferty powinna być wyrażona w złotych polskich (PLN) z dokładnością do dwóch miejsc po przecinku. </w:t>
      </w:r>
    </w:p>
    <w:p w14:paraId="32242BB4" w14:textId="77777777"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nie przewiduje rozliczeń w walucie obcej. </w:t>
      </w:r>
    </w:p>
    <w:p w14:paraId="30AD6B30" w14:textId="77777777"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Wyliczona cena oferty brutto będzie służyć do porównania złożonych ofert i do rozliczenia w trakcie realizacji zamówienia. </w:t>
      </w:r>
    </w:p>
    <w:p w14:paraId="6A704116" w14:textId="7AD1A690" w:rsidR="00A713E1" w:rsidRPr="00A713E1" w:rsidRDefault="00A713E1" w:rsidP="00A713E1">
      <w:pPr>
        <w:numPr>
          <w:ilvl w:val="0"/>
          <w:numId w:val="46"/>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Jeżeli została złożona oferta, której wybór prowadziłby do powstania u zamawiającego obowiązku podatkowego zgodnie z ustawą z dnia 11 marca 2004 r. o podatku od towarów i usług (Dz. U. z 2021 r. poz. 685 z późn. zm.), dla celów zastosowania kryterium ceny lub kosztu zamawiający </w:t>
      </w:r>
      <w:r w:rsidRPr="00A713E1">
        <w:rPr>
          <w:rFonts w:asciiTheme="minorHAnsi" w:hAnsiTheme="minorHAnsi" w:cstheme="minorHAnsi"/>
          <w:sz w:val="20"/>
          <w:szCs w:val="20"/>
        </w:rPr>
        <w:lastRenderedPageBreak/>
        <w:t xml:space="preserve">dolicza do przedstawionej w tej ofercie ceny kwotę podatku od towarów i usług, którą miałby obowiązek rozliczyć. W ofercie, o której mowa w ust. 1, wykonawca ma obowiązek: </w:t>
      </w:r>
    </w:p>
    <w:p w14:paraId="6F7DD1AA" w14:textId="77777777" w:rsidR="00A713E1" w:rsidRPr="00A713E1" w:rsidRDefault="00A713E1" w:rsidP="00A713E1">
      <w:pPr>
        <w:numPr>
          <w:ilvl w:val="1"/>
          <w:numId w:val="46"/>
        </w:numPr>
        <w:spacing w:after="17" w:line="271" w:lineRule="auto"/>
        <w:ind w:right="294" w:hanging="286"/>
        <w:jc w:val="both"/>
        <w:rPr>
          <w:rFonts w:asciiTheme="minorHAnsi" w:hAnsiTheme="minorHAnsi" w:cstheme="minorHAnsi"/>
          <w:sz w:val="20"/>
          <w:szCs w:val="20"/>
        </w:rPr>
      </w:pPr>
      <w:r w:rsidRPr="00A713E1">
        <w:rPr>
          <w:rFonts w:asciiTheme="minorHAnsi" w:hAnsiTheme="minorHAnsi" w:cstheme="minorHAnsi"/>
          <w:sz w:val="20"/>
          <w:szCs w:val="20"/>
        </w:rPr>
        <w:t xml:space="preserve">poinformowania zamawiającego, że wybór jego oferty będzie prowadził do powstania u zamawiającego obowiązku podatkowego, </w:t>
      </w:r>
    </w:p>
    <w:p w14:paraId="48E15D72" w14:textId="77777777" w:rsidR="00A713E1" w:rsidRPr="00A713E1" w:rsidRDefault="00A713E1" w:rsidP="00A713E1">
      <w:pPr>
        <w:numPr>
          <w:ilvl w:val="1"/>
          <w:numId w:val="46"/>
        </w:numPr>
        <w:spacing w:after="12" w:line="271" w:lineRule="auto"/>
        <w:ind w:right="294" w:hanging="286"/>
        <w:jc w:val="both"/>
        <w:rPr>
          <w:rFonts w:asciiTheme="minorHAnsi" w:hAnsiTheme="minorHAnsi" w:cstheme="minorHAnsi"/>
          <w:sz w:val="20"/>
          <w:szCs w:val="20"/>
        </w:rPr>
      </w:pPr>
      <w:r w:rsidRPr="00A713E1">
        <w:rPr>
          <w:rFonts w:asciiTheme="minorHAnsi" w:hAnsiTheme="minorHAnsi" w:cstheme="minorHAnsi"/>
          <w:sz w:val="20"/>
          <w:szCs w:val="20"/>
        </w:rPr>
        <w:t xml:space="preserve">wskazania nazwy (rodzaju) towaru lub usługi, których dostawa lub świadczenie będą prowadziły do powstania obowiązku podatkowego, </w:t>
      </w:r>
    </w:p>
    <w:p w14:paraId="08CAAD78" w14:textId="77777777" w:rsidR="00A713E1" w:rsidRPr="00A713E1" w:rsidRDefault="00A713E1" w:rsidP="00A713E1">
      <w:pPr>
        <w:numPr>
          <w:ilvl w:val="1"/>
          <w:numId w:val="46"/>
        </w:numPr>
        <w:spacing w:after="43" w:line="271" w:lineRule="auto"/>
        <w:ind w:right="294" w:hanging="286"/>
        <w:jc w:val="both"/>
        <w:rPr>
          <w:rFonts w:asciiTheme="minorHAnsi" w:hAnsiTheme="minorHAnsi" w:cstheme="minorHAnsi"/>
          <w:sz w:val="20"/>
          <w:szCs w:val="20"/>
        </w:rPr>
      </w:pPr>
      <w:r w:rsidRPr="00A713E1">
        <w:rPr>
          <w:rFonts w:asciiTheme="minorHAnsi" w:hAnsiTheme="minorHAnsi" w:cstheme="minorHAnsi"/>
          <w:sz w:val="20"/>
          <w:szCs w:val="20"/>
        </w:rPr>
        <w:t xml:space="preserve">wskazania wartości towaru lub usługi objętego obowiązkiem podatkowym zamawiającego, bez kwoty podatku, </w:t>
      </w:r>
    </w:p>
    <w:p w14:paraId="626D79E8" w14:textId="77777777" w:rsidR="00A713E1" w:rsidRPr="00A713E1" w:rsidRDefault="00A713E1" w:rsidP="00A713E1">
      <w:pPr>
        <w:numPr>
          <w:ilvl w:val="1"/>
          <w:numId w:val="46"/>
        </w:numPr>
        <w:spacing w:after="4" w:line="271" w:lineRule="auto"/>
        <w:ind w:right="294" w:hanging="286"/>
        <w:jc w:val="both"/>
        <w:rPr>
          <w:rFonts w:asciiTheme="minorHAnsi" w:hAnsiTheme="minorHAnsi" w:cstheme="minorHAnsi"/>
          <w:sz w:val="20"/>
          <w:szCs w:val="20"/>
        </w:rPr>
      </w:pPr>
      <w:r w:rsidRPr="00A713E1">
        <w:rPr>
          <w:rFonts w:asciiTheme="minorHAnsi" w:hAnsiTheme="minorHAnsi" w:cstheme="minorHAnsi"/>
          <w:sz w:val="20"/>
          <w:szCs w:val="20"/>
        </w:rPr>
        <w:t xml:space="preserve">wskazania stawki podatku od towarów i usług, która zgodnie z wiedzą wykonawcy, będzie miała zastosowanie. </w:t>
      </w:r>
    </w:p>
    <w:p w14:paraId="79676F3E" w14:textId="1CEAA4A8" w:rsidR="004D3C98" w:rsidRPr="004D3C98" w:rsidRDefault="004D3C98" w:rsidP="00A713E1">
      <w:pPr>
        <w:pStyle w:val="Akapitzlist"/>
        <w:suppressAutoHyphens/>
        <w:ind w:left="720"/>
        <w:jc w:val="both"/>
        <w:rPr>
          <w:rFonts w:cstheme="minorHAnsi"/>
          <w:bCs/>
          <w:sz w:val="20"/>
          <w:szCs w:val="20"/>
          <w:u w:val="single"/>
          <w:lang w:eastAsia="ar-SA"/>
        </w:rPr>
      </w:pPr>
    </w:p>
    <w:p w14:paraId="10239291" w14:textId="77777777" w:rsidR="008A7E6F" w:rsidRDefault="008A7E6F" w:rsidP="008A7E6F">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Rozdział XV</w:t>
      </w:r>
    </w:p>
    <w:p w14:paraId="3FBA6DA9" w14:textId="77777777" w:rsidR="008A7E6F" w:rsidRDefault="008A7E6F" w:rsidP="008A7E6F">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Kryteria oceny ofert.</w:t>
      </w:r>
    </w:p>
    <w:p w14:paraId="65410A8C" w14:textId="77777777" w:rsidR="00A713E1" w:rsidRPr="00A713E1" w:rsidRDefault="00A713E1" w:rsidP="00A713E1">
      <w:pPr>
        <w:numPr>
          <w:ilvl w:val="0"/>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oceni i porówna jedynie te oferty, które: </w:t>
      </w:r>
    </w:p>
    <w:p w14:paraId="0B3E8AC8" w14:textId="77777777" w:rsidR="00A713E1" w:rsidRPr="00A713E1" w:rsidRDefault="00A713E1" w:rsidP="00A713E1">
      <w:pPr>
        <w:numPr>
          <w:ilvl w:val="1"/>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nie zostaną odrzucone przez Zamawiającego, 2) zostaną wyrażone w PLN. </w:t>
      </w:r>
    </w:p>
    <w:p w14:paraId="795EE009" w14:textId="77777777" w:rsidR="00A713E1" w:rsidRPr="00A713E1" w:rsidRDefault="00A713E1" w:rsidP="00A713E1">
      <w:pPr>
        <w:numPr>
          <w:ilvl w:val="0"/>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Przy dokonywaniu wyboru najkorzystniejszej oferty Zamawiający stosował będzie następujące kryteria oceny ofert z ich wagami: </w:t>
      </w:r>
    </w:p>
    <w:p w14:paraId="47C5C11D" w14:textId="77777777" w:rsidR="00A713E1" w:rsidRPr="00A713E1" w:rsidRDefault="00A713E1" w:rsidP="00A713E1">
      <w:pPr>
        <w:numPr>
          <w:ilvl w:val="1"/>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kryterium „CENA” – waga 60% - wskaźnik „C” </w:t>
      </w:r>
    </w:p>
    <w:p w14:paraId="088E5B84" w14:textId="77777777" w:rsidR="00A713E1" w:rsidRPr="00A713E1" w:rsidRDefault="00A713E1" w:rsidP="00A713E1">
      <w:pPr>
        <w:numPr>
          <w:ilvl w:val="1"/>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kryterium „ODLEGŁOŚĆ STACJI PALIW” – waga 40% - wskaźnik „OSP” </w:t>
      </w:r>
    </w:p>
    <w:p w14:paraId="58599298" w14:textId="77777777" w:rsidR="00A713E1" w:rsidRPr="00A713E1" w:rsidRDefault="00A713E1" w:rsidP="00A713E1">
      <w:pPr>
        <w:numPr>
          <w:ilvl w:val="0"/>
          <w:numId w:val="47"/>
        </w:numPr>
        <w:spacing w:after="19"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uzna za najkorzystniejszą ofertę Wykonawcy, która uzyska największą łączną liczbę punktów. Łączna ilość punktów dla każdej oferty nie odrzuconej, złożonej przez Wykonawcę nie podlegającego wykluczeniu, zostanie obliczona według następującego wzoru: </w:t>
      </w:r>
    </w:p>
    <w:p w14:paraId="7F59C188" w14:textId="77777777" w:rsidR="00A713E1" w:rsidRPr="00A713E1" w:rsidRDefault="00A713E1" w:rsidP="00A713E1">
      <w:pPr>
        <w:spacing w:after="17" w:line="259" w:lineRule="auto"/>
        <w:ind w:left="711"/>
        <w:rPr>
          <w:rFonts w:asciiTheme="minorHAnsi" w:hAnsiTheme="minorHAnsi" w:cstheme="minorHAnsi"/>
          <w:sz w:val="20"/>
          <w:szCs w:val="20"/>
        </w:rPr>
      </w:pPr>
      <w:r w:rsidRPr="00A713E1">
        <w:rPr>
          <w:rFonts w:asciiTheme="minorHAnsi" w:hAnsiTheme="minorHAnsi" w:cstheme="minorHAnsi"/>
          <w:sz w:val="20"/>
          <w:szCs w:val="20"/>
        </w:rPr>
        <w:t xml:space="preserve"> </w:t>
      </w:r>
    </w:p>
    <w:p w14:paraId="31628953" w14:textId="77777777" w:rsidR="00A713E1" w:rsidRPr="00A713E1" w:rsidRDefault="00A713E1" w:rsidP="00A713E1">
      <w:pPr>
        <w:ind w:left="721" w:right="294"/>
        <w:rPr>
          <w:rFonts w:asciiTheme="minorHAnsi" w:hAnsiTheme="minorHAnsi" w:cstheme="minorHAnsi"/>
          <w:sz w:val="20"/>
          <w:szCs w:val="20"/>
        </w:rPr>
      </w:pPr>
      <w:r w:rsidRPr="00A713E1">
        <w:rPr>
          <w:rFonts w:asciiTheme="minorHAnsi" w:hAnsiTheme="minorHAnsi" w:cstheme="minorHAnsi"/>
          <w:sz w:val="20"/>
          <w:szCs w:val="20"/>
        </w:rPr>
        <w:t xml:space="preserve">Σ pkt. = C + OSP     </w:t>
      </w:r>
    </w:p>
    <w:p w14:paraId="2C3B0600" w14:textId="70033C59" w:rsidR="00A713E1" w:rsidRPr="00A713E1" w:rsidRDefault="00A713E1" w:rsidP="00A713E1">
      <w:pPr>
        <w:ind w:left="721" w:right="294"/>
        <w:rPr>
          <w:rFonts w:asciiTheme="minorHAnsi" w:hAnsiTheme="minorHAnsi" w:cstheme="minorHAnsi"/>
          <w:sz w:val="20"/>
          <w:szCs w:val="20"/>
        </w:rPr>
      </w:pPr>
      <w:r w:rsidRPr="00A713E1">
        <w:rPr>
          <w:rFonts w:asciiTheme="minorHAnsi" w:hAnsiTheme="minorHAnsi" w:cstheme="minorHAnsi"/>
          <w:sz w:val="20"/>
          <w:szCs w:val="20"/>
        </w:rPr>
        <w:t xml:space="preserve">gdzie: Σ pkt. – łączna suma punktów oferty, </w:t>
      </w:r>
    </w:p>
    <w:p w14:paraId="6F620776" w14:textId="77777777" w:rsidR="00A713E1" w:rsidRPr="00A713E1" w:rsidRDefault="00A713E1" w:rsidP="00A713E1">
      <w:pPr>
        <w:ind w:left="721" w:right="294"/>
        <w:rPr>
          <w:rFonts w:asciiTheme="minorHAnsi" w:hAnsiTheme="minorHAnsi" w:cstheme="minorHAnsi"/>
          <w:sz w:val="20"/>
          <w:szCs w:val="20"/>
        </w:rPr>
      </w:pPr>
      <w:r w:rsidRPr="00A713E1">
        <w:rPr>
          <w:rFonts w:asciiTheme="minorHAnsi" w:hAnsiTheme="minorHAnsi" w:cstheme="minorHAnsi"/>
          <w:sz w:val="20"/>
          <w:szCs w:val="20"/>
        </w:rPr>
        <w:t xml:space="preserve">C – liczba punktów oferty uzyskana w kryterium „CENA”, </w:t>
      </w:r>
    </w:p>
    <w:p w14:paraId="1EC5356D" w14:textId="77777777" w:rsidR="00A713E1" w:rsidRPr="00A713E1" w:rsidRDefault="00A713E1" w:rsidP="00A713E1">
      <w:pPr>
        <w:ind w:left="721" w:right="294"/>
        <w:rPr>
          <w:rFonts w:asciiTheme="minorHAnsi" w:hAnsiTheme="minorHAnsi" w:cstheme="minorHAnsi"/>
          <w:sz w:val="20"/>
          <w:szCs w:val="20"/>
        </w:rPr>
      </w:pPr>
      <w:r w:rsidRPr="00A713E1">
        <w:rPr>
          <w:rFonts w:asciiTheme="minorHAnsi" w:hAnsiTheme="minorHAnsi" w:cstheme="minorHAnsi"/>
          <w:sz w:val="20"/>
          <w:szCs w:val="20"/>
        </w:rPr>
        <w:t xml:space="preserve">OSP – liczba punktów oferty uzyskana w kryterium „ODLEGŁOŚĆ STACJI PALIW”. </w:t>
      </w:r>
    </w:p>
    <w:p w14:paraId="0E9F5E4F" w14:textId="77777777" w:rsidR="00A713E1" w:rsidRPr="00A713E1" w:rsidRDefault="00A713E1" w:rsidP="00A713E1">
      <w:pPr>
        <w:numPr>
          <w:ilvl w:val="0"/>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Liczba punktów w poszczególnych kryteriach będzie liczona wg następujących zasad: 1) kryterium „CENA” (wskaźnik „C”, waga 60%): </w:t>
      </w:r>
    </w:p>
    <w:p w14:paraId="12F1A9A9" w14:textId="77777777" w:rsidR="00A713E1" w:rsidRPr="00A713E1" w:rsidRDefault="00A713E1" w:rsidP="00A713E1">
      <w:pPr>
        <w:spacing w:after="5" w:line="303" w:lineRule="auto"/>
        <w:ind w:left="639" w:right="116"/>
        <w:rPr>
          <w:rFonts w:asciiTheme="minorHAnsi" w:hAnsiTheme="minorHAnsi" w:cstheme="minorHAnsi"/>
          <w:sz w:val="20"/>
          <w:szCs w:val="20"/>
        </w:rPr>
      </w:pPr>
      <w:r w:rsidRPr="00A713E1">
        <w:rPr>
          <w:rFonts w:asciiTheme="minorHAnsi" w:hAnsiTheme="minorHAnsi" w:cstheme="minorHAnsi"/>
          <w:sz w:val="20"/>
          <w:szCs w:val="20"/>
        </w:rPr>
        <w:t xml:space="preserve">Oferta o najniższej cenie (PLN) uzyska największą liczbę punktów, pozostałe proporcjonalnie mniej. Liczba punktów w tym kryterium dla poszczególnych ofert zostanie wyliczona według następującego wzoru: </w:t>
      </w:r>
    </w:p>
    <w:p w14:paraId="5C066B45" w14:textId="77777777" w:rsidR="00A713E1" w:rsidRPr="00A713E1" w:rsidRDefault="00A713E1" w:rsidP="00A713E1">
      <w:pPr>
        <w:spacing w:after="50" w:line="259" w:lineRule="auto"/>
        <w:ind w:left="711"/>
        <w:rPr>
          <w:rFonts w:asciiTheme="minorHAnsi" w:hAnsiTheme="minorHAnsi" w:cstheme="minorHAnsi"/>
          <w:sz w:val="20"/>
          <w:szCs w:val="20"/>
        </w:rPr>
      </w:pPr>
      <w:r w:rsidRPr="00A713E1">
        <w:rPr>
          <w:rFonts w:asciiTheme="minorHAnsi" w:hAnsiTheme="minorHAnsi" w:cstheme="minorHAnsi"/>
          <w:sz w:val="20"/>
          <w:szCs w:val="20"/>
        </w:rPr>
        <w:t xml:space="preserve"> </w:t>
      </w:r>
    </w:p>
    <w:p w14:paraId="7D4E1CB7" w14:textId="77777777" w:rsidR="00A713E1" w:rsidRPr="00A713E1" w:rsidRDefault="00A713E1" w:rsidP="00A713E1">
      <w:pPr>
        <w:spacing w:after="6"/>
        <w:ind w:left="721" w:right="294"/>
        <w:rPr>
          <w:rFonts w:asciiTheme="minorHAnsi" w:hAnsiTheme="minorHAnsi" w:cstheme="minorHAnsi"/>
          <w:sz w:val="20"/>
          <w:szCs w:val="20"/>
        </w:rPr>
      </w:pPr>
      <w:r w:rsidRPr="00A713E1">
        <w:rPr>
          <w:rFonts w:asciiTheme="minorHAnsi" w:hAnsiTheme="minorHAnsi" w:cstheme="minorHAnsi"/>
          <w:sz w:val="20"/>
          <w:szCs w:val="20"/>
        </w:rPr>
        <w:t xml:space="preserve">            najniższa cena spośród ważnych ofert </w:t>
      </w:r>
    </w:p>
    <w:p w14:paraId="38B092D7" w14:textId="77777777" w:rsidR="00A713E1" w:rsidRPr="00A713E1" w:rsidRDefault="00A713E1" w:rsidP="00A713E1">
      <w:pPr>
        <w:spacing w:after="1"/>
        <w:ind w:left="721" w:right="3286"/>
        <w:rPr>
          <w:rFonts w:asciiTheme="minorHAnsi" w:hAnsiTheme="minorHAnsi" w:cstheme="minorHAnsi"/>
          <w:sz w:val="20"/>
          <w:szCs w:val="20"/>
        </w:rPr>
      </w:pPr>
      <w:r w:rsidRPr="00A713E1">
        <w:rPr>
          <w:rFonts w:asciiTheme="minorHAnsi" w:hAnsiTheme="minorHAnsi" w:cstheme="minorHAnsi"/>
          <w:sz w:val="20"/>
          <w:szCs w:val="20"/>
        </w:rPr>
        <w:t xml:space="preserve">C = ----------------------------------------------------- x 100 pkt x 60%                     cena oferty badanej </w:t>
      </w:r>
    </w:p>
    <w:p w14:paraId="68FE0D68" w14:textId="77777777" w:rsidR="00A713E1" w:rsidRPr="00A713E1" w:rsidRDefault="00A713E1" w:rsidP="00A713E1">
      <w:pPr>
        <w:spacing w:after="56" w:line="259" w:lineRule="auto"/>
        <w:ind w:left="711"/>
        <w:rPr>
          <w:rFonts w:asciiTheme="minorHAnsi" w:hAnsiTheme="minorHAnsi" w:cstheme="minorHAnsi"/>
          <w:sz w:val="20"/>
          <w:szCs w:val="20"/>
        </w:rPr>
      </w:pPr>
      <w:r w:rsidRPr="00A713E1">
        <w:rPr>
          <w:rFonts w:asciiTheme="minorHAnsi" w:hAnsiTheme="minorHAnsi" w:cstheme="minorHAnsi"/>
          <w:sz w:val="20"/>
          <w:szCs w:val="20"/>
        </w:rPr>
        <w:t xml:space="preserve"> </w:t>
      </w:r>
    </w:p>
    <w:p w14:paraId="75553DAC" w14:textId="77777777" w:rsidR="00A713E1" w:rsidRPr="00A713E1" w:rsidRDefault="00A713E1" w:rsidP="00A713E1">
      <w:pPr>
        <w:spacing w:after="3"/>
        <w:ind w:left="721" w:right="294"/>
        <w:rPr>
          <w:rFonts w:asciiTheme="minorHAnsi" w:hAnsiTheme="minorHAnsi" w:cstheme="minorHAnsi"/>
          <w:sz w:val="20"/>
          <w:szCs w:val="20"/>
        </w:rPr>
      </w:pPr>
      <w:r w:rsidRPr="00A713E1">
        <w:rPr>
          <w:rFonts w:asciiTheme="minorHAnsi" w:hAnsiTheme="minorHAnsi" w:cstheme="minorHAnsi"/>
          <w:sz w:val="20"/>
          <w:szCs w:val="20"/>
        </w:rPr>
        <w:t xml:space="preserve">2) kryterium „ODLEGŁOŚĆ STACJI PALIW” (wskaźnik „OSP”, waga 40%): </w:t>
      </w:r>
    </w:p>
    <w:p w14:paraId="622BE917" w14:textId="77777777" w:rsidR="00A713E1" w:rsidRPr="00A713E1" w:rsidRDefault="00A713E1" w:rsidP="00A713E1">
      <w:pPr>
        <w:spacing w:after="5" w:line="303" w:lineRule="auto"/>
        <w:ind w:left="639" w:right="116"/>
        <w:rPr>
          <w:rFonts w:asciiTheme="minorHAnsi" w:hAnsiTheme="minorHAnsi" w:cstheme="minorHAnsi"/>
          <w:sz w:val="20"/>
          <w:szCs w:val="20"/>
        </w:rPr>
      </w:pPr>
      <w:r w:rsidRPr="00A713E1">
        <w:rPr>
          <w:rFonts w:asciiTheme="minorHAnsi" w:hAnsiTheme="minorHAnsi" w:cstheme="minorHAnsi"/>
          <w:sz w:val="20"/>
          <w:szCs w:val="20"/>
        </w:rPr>
        <w:t xml:space="preserve">Oferta o najmniejszej odległości najbliższej stacji paliw Wykonawcy od siedziby Zamawiającego (w km) uzyska największą liczbę punktów, pozostałe proporcjonalnie mniej. Liczba punktów w tym kryterium dla poszczególnych ofert zostanie wyliczona według następującego wzoru: </w:t>
      </w:r>
    </w:p>
    <w:p w14:paraId="499A1011" w14:textId="77777777" w:rsidR="00A713E1" w:rsidRPr="00A713E1" w:rsidRDefault="00A713E1" w:rsidP="00A713E1">
      <w:pPr>
        <w:spacing w:after="56" w:line="259" w:lineRule="auto"/>
        <w:ind w:left="711"/>
        <w:rPr>
          <w:rFonts w:asciiTheme="minorHAnsi" w:hAnsiTheme="minorHAnsi" w:cstheme="minorHAnsi"/>
          <w:sz w:val="20"/>
          <w:szCs w:val="20"/>
        </w:rPr>
      </w:pPr>
      <w:r w:rsidRPr="00A713E1">
        <w:rPr>
          <w:rFonts w:asciiTheme="minorHAnsi" w:hAnsiTheme="minorHAnsi" w:cstheme="minorHAnsi"/>
          <w:sz w:val="20"/>
          <w:szCs w:val="20"/>
        </w:rPr>
        <w:t xml:space="preserve"> </w:t>
      </w:r>
    </w:p>
    <w:p w14:paraId="3667278E" w14:textId="70304AA1" w:rsidR="00A713E1" w:rsidRPr="00A713E1" w:rsidRDefault="00A713E1" w:rsidP="00A713E1">
      <w:pPr>
        <w:spacing w:after="5"/>
        <w:ind w:left="721" w:right="294"/>
        <w:rPr>
          <w:rFonts w:asciiTheme="minorHAnsi" w:hAnsiTheme="minorHAnsi" w:cstheme="minorHAnsi"/>
          <w:sz w:val="20"/>
          <w:szCs w:val="20"/>
        </w:rPr>
      </w:pPr>
      <w:r w:rsidRPr="00A713E1">
        <w:rPr>
          <w:rFonts w:asciiTheme="minorHAnsi" w:hAnsiTheme="minorHAnsi" w:cstheme="minorHAnsi"/>
          <w:sz w:val="20"/>
          <w:szCs w:val="20"/>
        </w:rPr>
        <w:t xml:space="preserve">             najmniejsza odległość stacji paliw spośród ważnych ofert </w:t>
      </w:r>
    </w:p>
    <w:p w14:paraId="2E654216" w14:textId="77777777" w:rsidR="00A713E1" w:rsidRPr="00A713E1" w:rsidRDefault="00A713E1" w:rsidP="00A713E1">
      <w:pPr>
        <w:ind w:left="721" w:right="1669"/>
        <w:jc w:val="center"/>
        <w:rPr>
          <w:rFonts w:asciiTheme="minorHAnsi" w:hAnsiTheme="minorHAnsi" w:cstheme="minorHAnsi"/>
          <w:sz w:val="20"/>
          <w:szCs w:val="20"/>
        </w:rPr>
      </w:pPr>
      <w:r w:rsidRPr="00A713E1">
        <w:rPr>
          <w:rFonts w:asciiTheme="minorHAnsi" w:hAnsiTheme="minorHAnsi" w:cstheme="minorHAnsi"/>
          <w:sz w:val="20"/>
          <w:szCs w:val="20"/>
        </w:rPr>
        <w:t>OSP= --------------------------------------------------------------------------- x 100pkt x 40%                           odległość stacji w ofercie badanej</w:t>
      </w:r>
    </w:p>
    <w:p w14:paraId="7DA5151D" w14:textId="77777777" w:rsidR="00A713E1" w:rsidRPr="00A713E1" w:rsidRDefault="00A713E1" w:rsidP="00A713E1">
      <w:pPr>
        <w:spacing w:after="60" w:line="259" w:lineRule="auto"/>
        <w:ind w:left="711"/>
        <w:rPr>
          <w:rFonts w:asciiTheme="minorHAnsi" w:hAnsiTheme="minorHAnsi" w:cstheme="minorHAnsi"/>
          <w:sz w:val="20"/>
          <w:szCs w:val="20"/>
        </w:rPr>
      </w:pPr>
      <w:r w:rsidRPr="00A713E1">
        <w:rPr>
          <w:rFonts w:asciiTheme="minorHAnsi" w:hAnsiTheme="minorHAnsi" w:cstheme="minorHAnsi"/>
          <w:sz w:val="20"/>
          <w:szCs w:val="20"/>
        </w:rPr>
        <w:t xml:space="preserve"> </w:t>
      </w:r>
    </w:p>
    <w:p w14:paraId="4127F28B" w14:textId="77777777" w:rsidR="00A713E1" w:rsidRPr="00A713E1" w:rsidRDefault="00A713E1" w:rsidP="00A713E1">
      <w:pPr>
        <w:numPr>
          <w:ilvl w:val="0"/>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będzie wyliczał wartość punktową do dwóch miejsc po przecinku. Zamawiający zaokrągli ułamek powstały przy ustalaniu wartości punktowej zgodnie z zasadami zaokrąglania. </w:t>
      </w:r>
    </w:p>
    <w:p w14:paraId="3490A5D3" w14:textId="416C6623" w:rsidR="00A713E1" w:rsidRPr="00A713E1" w:rsidRDefault="00A713E1" w:rsidP="00A713E1">
      <w:pPr>
        <w:numPr>
          <w:ilvl w:val="0"/>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lastRenderedPageBreak/>
        <w:t xml:space="preserve">W toku badania i oceny ofert Zamawiający może żądać od Wykonawcy wyjaśnień dotyczących treści złożonej oferty, w tym zaoferowanej ceny. </w:t>
      </w:r>
    </w:p>
    <w:p w14:paraId="2C3655A3" w14:textId="77777777" w:rsidR="00A713E1" w:rsidRPr="00A713E1" w:rsidRDefault="00A713E1" w:rsidP="00A713E1">
      <w:pPr>
        <w:numPr>
          <w:ilvl w:val="0"/>
          <w:numId w:val="47"/>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udzieli zamówienia Wykonawcy, którego oferta odpowiadać będzie wszystkim wymaganiom uPzp oraz SWZ i zostanie uznana za najkorzystniejszą. </w:t>
      </w:r>
    </w:p>
    <w:p w14:paraId="3B801AB8" w14:textId="77777777" w:rsidR="00A713E1" w:rsidRPr="00A713E1" w:rsidRDefault="00A713E1" w:rsidP="00A713E1">
      <w:pPr>
        <w:numPr>
          <w:ilvl w:val="0"/>
          <w:numId w:val="47"/>
        </w:numPr>
        <w:spacing w:after="8"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Zamawiający poprawi w ofercie: 1)</w:t>
      </w:r>
      <w:r w:rsidRPr="00A713E1">
        <w:rPr>
          <w:rFonts w:asciiTheme="minorHAnsi" w:eastAsia="Arial" w:hAnsiTheme="minorHAnsi" w:cstheme="minorHAnsi"/>
          <w:sz w:val="20"/>
          <w:szCs w:val="20"/>
        </w:rPr>
        <w:t xml:space="preserve"> </w:t>
      </w:r>
      <w:r w:rsidRPr="00A713E1">
        <w:rPr>
          <w:rFonts w:asciiTheme="minorHAnsi" w:hAnsiTheme="minorHAnsi" w:cstheme="minorHAnsi"/>
          <w:sz w:val="20"/>
          <w:szCs w:val="20"/>
        </w:rPr>
        <w:t xml:space="preserve">oczywiste omyłki pisarskie, </w:t>
      </w:r>
    </w:p>
    <w:p w14:paraId="3C8DC9C7" w14:textId="77777777" w:rsidR="00A713E1" w:rsidRPr="00A713E1" w:rsidRDefault="00A713E1" w:rsidP="00A713E1">
      <w:pPr>
        <w:numPr>
          <w:ilvl w:val="1"/>
          <w:numId w:val="48"/>
        </w:numPr>
        <w:spacing w:after="10"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oczywiste omyłki rachunkowe, z uwzględnieniem konsekwencji rachunkowych dokonanych poprawek, </w:t>
      </w:r>
    </w:p>
    <w:p w14:paraId="2682B554" w14:textId="77777777" w:rsidR="00A713E1" w:rsidRPr="00A713E1" w:rsidRDefault="00A713E1" w:rsidP="00A713E1">
      <w:pPr>
        <w:numPr>
          <w:ilvl w:val="1"/>
          <w:numId w:val="48"/>
        </w:numPr>
        <w:spacing w:after="7"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inne omyłki polegające na niezgodności oferty z dokumentami zamówienia, niepowodujące istotnych zmian w treści oferty, </w:t>
      </w:r>
    </w:p>
    <w:p w14:paraId="7F732FC7" w14:textId="77777777" w:rsidR="00A713E1" w:rsidRPr="00A713E1" w:rsidRDefault="00A713E1" w:rsidP="00A713E1">
      <w:pPr>
        <w:spacing w:after="11"/>
        <w:ind w:left="654" w:right="294"/>
        <w:rPr>
          <w:rFonts w:asciiTheme="minorHAnsi" w:hAnsiTheme="minorHAnsi" w:cstheme="minorHAnsi"/>
          <w:sz w:val="20"/>
          <w:szCs w:val="20"/>
        </w:rPr>
      </w:pPr>
      <w:r w:rsidRPr="00A713E1">
        <w:rPr>
          <w:rFonts w:asciiTheme="minorHAnsi" w:hAnsiTheme="minorHAnsi" w:cstheme="minorHAnsi"/>
          <w:sz w:val="20"/>
          <w:szCs w:val="20"/>
        </w:rPr>
        <w:t xml:space="preserve">  -   niezwłocznie zawiadamiając o tym wykonawcę, którego oferta została poprawiona. </w:t>
      </w:r>
    </w:p>
    <w:p w14:paraId="00FCE473" w14:textId="4DCAD91D" w:rsidR="00A713E1" w:rsidRPr="00A713E1" w:rsidRDefault="00A713E1" w:rsidP="00A713E1">
      <w:pPr>
        <w:numPr>
          <w:ilvl w:val="0"/>
          <w:numId w:val="47"/>
        </w:numPr>
        <w:spacing w:after="6"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W przypadku wystąpienia przesłanek, o których mowa w art.  255 uPzp Zamawiający unieważni </w:t>
      </w:r>
    </w:p>
    <w:p w14:paraId="00D4CCB3" w14:textId="77777777" w:rsidR="00A713E1" w:rsidRPr="00A713E1" w:rsidRDefault="00A713E1" w:rsidP="00A713E1">
      <w:pPr>
        <w:ind w:left="721" w:right="294"/>
        <w:rPr>
          <w:rFonts w:asciiTheme="minorHAnsi" w:hAnsiTheme="minorHAnsi" w:cstheme="minorHAnsi"/>
          <w:sz w:val="20"/>
          <w:szCs w:val="20"/>
        </w:rPr>
      </w:pPr>
      <w:r w:rsidRPr="00A713E1">
        <w:rPr>
          <w:rFonts w:asciiTheme="minorHAnsi" w:hAnsiTheme="minorHAnsi" w:cstheme="minorHAnsi"/>
          <w:sz w:val="20"/>
          <w:szCs w:val="20"/>
        </w:rPr>
        <w:t xml:space="preserve">postępowanie. </w:t>
      </w:r>
    </w:p>
    <w:p w14:paraId="610CBDE3" w14:textId="77777777" w:rsidR="008A7E6F" w:rsidRPr="007D14DD" w:rsidRDefault="008A7E6F" w:rsidP="008A7E6F">
      <w:pPr>
        <w:tabs>
          <w:tab w:val="left" w:pos="142"/>
        </w:tabs>
        <w:overflowPunct w:val="0"/>
        <w:autoSpaceDE w:val="0"/>
        <w:autoSpaceDN w:val="0"/>
        <w:adjustRightInd w:val="0"/>
        <w:spacing w:line="276" w:lineRule="auto"/>
        <w:jc w:val="both"/>
        <w:textAlignment w:val="baseline"/>
        <w:rPr>
          <w:rFonts w:asciiTheme="minorHAnsi" w:hAnsiTheme="minorHAnsi" w:cstheme="minorHAnsi"/>
          <w:sz w:val="20"/>
          <w:szCs w:val="20"/>
        </w:rPr>
      </w:pPr>
    </w:p>
    <w:p w14:paraId="40DD9265" w14:textId="77777777" w:rsidR="008A7E6F" w:rsidRDefault="008A7E6F" w:rsidP="008A7E6F">
      <w:pPr>
        <w:shd w:val="clear" w:color="auto" w:fill="A6A6A6"/>
        <w:spacing w:line="276" w:lineRule="auto"/>
        <w:ind w:left="1559" w:hanging="1559"/>
        <w:jc w:val="center"/>
        <w:rPr>
          <w:rFonts w:ascii="Calibri" w:hAnsi="Calibri"/>
          <w:b/>
          <w:bCs/>
        </w:rPr>
      </w:pPr>
      <w:r>
        <w:rPr>
          <w:rFonts w:ascii="Calibri" w:hAnsi="Calibri"/>
          <w:b/>
          <w:bCs/>
        </w:rPr>
        <w:t>Rozdział XVI</w:t>
      </w:r>
    </w:p>
    <w:p w14:paraId="0F45F9DF" w14:textId="77777777" w:rsidR="008A7E6F" w:rsidRDefault="008A7E6F" w:rsidP="008A7E6F">
      <w:pPr>
        <w:shd w:val="clear" w:color="auto" w:fill="A6A6A6"/>
        <w:spacing w:line="276" w:lineRule="auto"/>
        <w:ind w:left="1559" w:hanging="1559"/>
        <w:jc w:val="center"/>
        <w:rPr>
          <w:rFonts w:ascii="Calibri" w:hAnsi="Calibri"/>
          <w:b/>
          <w:bCs/>
          <w:color w:val="000000" w:themeColor="text1"/>
        </w:rPr>
      </w:pPr>
      <w:r>
        <w:rPr>
          <w:rFonts w:ascii="Calibri" w:hAnsi="Calibri"/>
          <w:b/>
          <w:bCs/>
          <w:color w:val="000000" w:themeColor="text1"/>
        </w:rPr>
        <w:t>Informacja o formalnościach, jakie winny zostać dopełnione po wyborze oferty, w celu zawarcia umowy o zamówienie publiczne.</w:t>
      </w:r>
    </w:p>
    <w:p w14:paraId="208A4A61" w14:textId="77777777" w:rsidR="00A713E1" w:rsidRPr="00A713E1" w:rsidRDefault="00A713E1" w:rsidP="00A713E1">
      <w:pPr>
        <w:numPr>
          <w:ilvl w:val="0"/>
          <w:numId w:val="49"/>
        </w:numPr>
        <w:spacing w:after="12"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zawiera umowę w sprawie zamówienia publicznego w terminie nie krótszym niż 5 dni od dnia przesłania zawiadomienia o wyborze najkorzystniejszej oferty. </w:t>
      </w:r>
    </w:p>
    <w:p w14:paraId="74542634" w14:textId="77777777" w:rsidR="00A713E1" w:rsidRPr="00A713E1" w:rsidRDefault="00A713E1" w:rsidP="00A713E1">
      <w:pPr>
        <w:numPr>
          <w:ilvl w:val="0"/>
          <w:numId w:val="49"/>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Zamawiający może zawrzeć umowę w sprawie zamówienia publicznego przed upływem terminu, o którym mowa w ust. 1, jeżeli w postępowaniu o udzielenie zamówienia prowadzonym w trybie podstawowym złożono tylko jedną ofertę. </w:t>
      </w:r>
    </w:p>
    <w:p w14:paraId="5B4A9738" w14:textId="77777777" w:rsidR="00A713E1" w:rsidRPr="00A713E1" w:rsidRDefault="00A713E1" w:rsidP="00A713E1">
      <w:pPr>
        <w:numPr>
          <w:ilvl w:val="0"/>
          <w:numId w:val="49"/>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579822C6" w14:textId="77777777" w:rsidR="00A713E1" w:rsidRPr="00A713E1" w:rsidRDefault="00A713E1" w:rsidP="00A713E1">
      <w:pPr>
        <w:numPr>
          <w:ilvl w:val="0"/>
          <w:numId w:val="49"/>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Wykonawca będzie zobowiązany do podpisania umowy w miejscu i terminie wskazanym przez Zamawiającego. </w:t>
      </w:r>
    </w:p>
    <w:p w14:paraId="027AE132" w14:textId="77777777" w:rsidR="00A713E1" w:rsidRPr="00A713E1" w:rsidRDefault="00A713E1" w:rsidP="00A713E1">
      <w:pPr>
        <w:numPr>
          <w:ilvl w:val="0"/>
          <w:numId w:val="49"/>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 xml:space="preserve">Jeżeli Wykonawca, którego oferta została wybrana jako najkorzystniejsza, uchyla się od zawarcia umowy w sprawie zamówienia, zamawiający może dokonać ponownego badania i oceny spośród ofert pozostałych w postępowaniu wykonawców oraz wybrać najkorzystniejszą ofertę albo unieważnić postępowanie. W takim wypadku będą miały zastosowanie przepisy art. 263 uPzp. </w:t>
      </w:r>
    </w:p>
    <w:p w14:paraId="3F1DF7C8" w14:textId="1CB34D31" w:rsidR="00A713E1" w:rsidRPr="00A713E1" w:rsidRDefault="00A713E1" w:rsidP="00A713E1">
      <w:pPr>
        <w:numPr>
          <w:ilvl w:val="0"/>
          <w:numId w:val="49"/>
        </w:numPr>
        <w:spacing w:after="43" w:line="271" w:lineRule="auto"/>
        <w:ind w:right="294" w:hanging="360"/>
        <w:jc w:val="both"/>
        <w:rPr>
          <w:rFonts w:asciiTheme="minorHAnsi" w:hAnsiTheme="minorHAnsi" w:cstheme="minorHAnsi"/>
          <w:sz w:val="20"/>
          <w:szCs w:val="20"/>
        </w:rPr>
      </w:pPr>
      <w:r w:rsidRPr="00A713E1">
        <w:rPr>
          <w:rFonts w:asciiTheme="minorHAnsi" w:hAnsiTheme="minorHAnsi" w:cstheme="minorHAnsi"/>
          <w:sz w:val="20"/>
          <w:szCs w:val="20"/>
        </w:rPr>
        <w:t>Przed podpisaniem umowy wybrany wykonawca przekaże zamawiającemu informacje niezbędne do wpisania do</w:t>
      </w:r>
      <w:r w:rsidR="007B0A5A">
        <w:rPr>
          <w:rFonts w:asciiTheme="minorHAnsi" w:hAnsiTheme="minorHAnsi" w:cstheme="minorHAnsi"/>
          <w:sz w:val="20"/>
          <w:szCs w:val="20"/>
        </w:rPr>
        <w:t xml:space="preserve"> </w:t>
      </w:r>
      <w:r w:rsidRPr="00A713E1">
        <w:rPr>
          <w:rFonts w:asciiTheme="minorHAnsi" w:hAnsiTheme="minorHAnsi" w:cstheme="minorHAnsi"/>
          <w:sz w:val="20"/>
          <w:szCs w:val="20"/>
        </w:rPr>
        <w:t xml:space="preserve">treści umowy (np. imiona i nazwiska upoważnionych osób, które będą reprezentować wykonawcę przy podpisaniu umowy, nr konta na jaki przekazane będą środki za wykonanie przedmiotu zamówienia). </w:t>
      </w:r>
    </w:p>
    <w:p w14:paraId="12F3112B" w14:textId="77777777" w:rsidR="008A7E6F" w:rsidRDefault="008A7E6F" w:rsidP="008A7E6F">
      <w:pPr>
        <w:keepNext/>
        <w:shd w:val="clear" w:color="auto" w:fill="A6A6A6"/>
        <w:spacing w:line="276" w:lineRule="auto"/>
        <w:jc w:val="center"/>
        <w:rPr>
          <w:rFonts w:ascii="Calibri" w:hAnsi="Calibri"/>
          <w:b/>
          <w:bCs/>
        </w:rPr>
      </w:pPr>
      <w:r>
        <w:rPr>
          <w:rFonts w:ascii="Calibri" w:hAnsi="Calibri"/>
          <w:b/>
          <w:bCs/>
        </w:rPr>
        <w:t>Rozdział XVII</w:t>
      </w:r>
    </w:p>
    <w:p w14:paraId="11E65A58" w14:textId="77777777" w:rsidR="008A7E6F" w:rsidRDefault="008A7E6F" w:rsidP="008A7E6F">
      <w:pPr>
        <w:keepNext/>
        <w:shd w:val="clear" w:color="auto" w:fill="A6A6A6"/>
        <w:spacing w:line="276" w:lineRule="auto"/>
        <w:jc w:val="center"/>
        <w:rPr>
          <w:rFonts w:ascii="Calibri" w:hAnsi="Calibri"/>
          <w:b/>
          <w:bCs/>
        </w:rPr>
      </w:pPr>
      <w:r>
        <w:rPr>
          <w:rFonts w:ascii="Calibri" w:hAnsi="Calibri"/>
          <w:b/>
          <w:bCs/>
        </w:rPr>
        <w:t>Informacja w sprawie postanowień Umowy.</w:t>
      </w:r>
    </w:p>
    <w:p w14:paraId="4D248C87" w14:textId="77777777"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Zamawiający wymaga od wybranego Wykonawcy zamówienia zawarcia umowy w sprawie zamówienia publicznego na warunkach określonych we Wzorze Umowy.</w:t>
      </w:r>
    </w:p>
    <w:p w14:paraId="0E2FF77B" w14:textId="77777777"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przed zawarciem zostanie uzupełniony o niezbędne informacje dotyczące </w:t>
      </w:r>
      <w:r>
        <w:rPr>
          <w:rFonts w:ascii="Calibri" w:hAnsi="Calibri"/>
          <w:sz w:val="20"/>
          <w:szCs w:val="20"/>
        </w:rPr>
        <w:br/>
        <w:t xml:space="preserve">w szczególności Wykonawcy oraz wartości Umowy. </w:t>
      </w:r>
    </w:p>
    <w:p w14:paraId="6135D464" w14:textId="223AA884"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stanowi załącznik </w:t>
      </w:r>
      <w:r w:rsidR="00F34519">
        <w:rPr>
          <w:rFonts w:ascii="Calibri" w:hAnsi="Calibri"/>
          <w:sz w:val="20"/>
          <w:szCs w:val="20"/>
        </w:rPr>
        <w:t xml:space="preserve">nr 8 </w:t>
      </w:r>
      <w:r>
        <w:rPr>
          <w:rFonts w:ascii="Calibri" w:hAnsi="Calibri"/>
          <w:sz w:val="20"/>
          <w:szCs w:val="20"/>
        </w:rPr>
        <w:t>do SWZ.</w:t>
      </w:r>
    </w:p>
    <w:p w14:paraId="6921EEB2" w14:textId="77777777" w:rsidR="008A7E6F" w:rsidRDefault="008A7E6F" w:rsidP="008A7E6F">
      <w:pPr>
        <w:tabs>
          <w:tab w:val="left" w:pos="142"/>
        </w:tabs>
        <w:overflowPunct w:val="0"/>
        <w:autoSpaceDE w:val="0"/>
        <w:autoSpaceDN w:val="0"/>
        <w:adjustRightInd w:val="0"/>
        <w:ind w:left="357"/>
        <w:jc w:val="both"/>
        <w:textAlignment w:val="baseline"/>
        <w:rPr>
          <w:rFonts w:ascii="Calibri" w:hAnsi="Calibri"/>
          <w:sz w:val="20"/>
          <w:szCs w:val="20"/>
        </w:rPr>
      </w:pPr>
    </w:p>
    <w:p w14:paraId="55CF11DB" w14:textId="77777777"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XVIII</w:t>
      </w:r>
    </w:p>
    <w:p w14:paraId="03ECEDAE" w14:textId="77777777"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Podwykonawcy.</w:t>
      </w:r>
    </w:p>
    <w:p w14:paraId="3366EE00" w14:textId="77777777" w:rsidR="00D874E7" w:rsidRDefault="00D874E7" w:rsidP="00D874E7">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14:paraId="0EC53BE9" w14:textId="77777777" w:rsidR="00D874E7" w:rsidRDefault="00D874E7" w:rsidP="00D874E7">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14:paraId="3F981F2E" w14:textId="77777777" w:rsidR="00D874E7" w:rsidRDefault="00D874E7" w:rsidP="00D874E7">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3.Jeżeli powierzenie podwykonawcy wykonania części zamówienia następuje w trakcie jego realizacji, </w:t>
      </w:r>
      <w:r>
        <w:rPr>
          <w:rFonts w:asciiTheme="minorHAnsi" w:hAnsiTheme="minorHAnsi" w:cstheme="minorHAnsi"/>
          <w:sz w:val="20"/>
          <w:szCs w:val="20"/>
        </w:rPr>
        <w:lastRenderedPageBreak/>
        <w:t>Wykonawca na żądanie Zamawiającego przedstawia oświadczenie, o którym mowa w art. 125 ust. 1, lub oświadczenia lub dokumenty potwierdzające brak podstaw wykluczenia wobec tego podwykonawcy.</w:t>
      </w:r>
    </w:p>
    <w:p w14:paraId="49F0F0C4" w14:textId="77777777"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4.Jeżeli zamawiający stwierdzi, że wobec danego podwykonawcy zachodzą podstawy wykluczenia, Wykonawca obowiązany jest zastąpić tego podwykonawcę lub zrezygnować z powierzenia wykonania części zamówienia podwykonawcy.</w:t>
      </w:r>
    </w:p>
    <w:p w14:paraId="3B516CDD" w14:textId="77777777"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DCA3613" w14:textId="77777777"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6.Powierzenie wykonania części zamówienia podwykonawcom nie zwalnia wykonawcy z odpowiedzialności za należyte wykonanie tego zamówienia.</w:t>
      </w:r>
    </w:p>
    <w:p w14:paraId="11893DF0" w14:textId="77777777" w:rsidR="008A7E6F" w:rsidRDefault="008A7E6F" w:rsidP="008A7E6F">
      <w:pPr>
        <w:tabs>
          <w:tab w:val="left" w:pos="142"/>
        </w:tabs>
        <w:overflowPunct w:val="0"/>
        <w:spacing w:before="120" w:line="276" w:lineRule="auto"/>
        <w:jc w:val="both"/>
        <w:textAlignment w:val="baseline"/>
        <w:rPr>
          <w:rFonts w:asciiTheme="minorHAnsi" w:hAnsiTheme="minorHAnsi" w:cstheme="minorHAnsi"/>
          <w:sz w:val="20"/>
          <w:szCs w:val="20"/>
        </w:rPr>
      </w:pPr>
    </w:p>
    <w:p w14:paraId="5919DB28" w14:textId="77777777" w:rsidR="008A7E6F" w:rsidRDefault="008A7E6F" w:rsidP="008A7E6F">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Rozdział XIX</w:t>
      </w:r>
    </w:p>
    <w:p w14:paraId="4FF9657F" w14:textId="0B6E3A17" w:rsidR="008A7E6F" w:rsidRDefault="004220BC" w:rsidP="008A7E6F">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Pouczenie ośrodkach ochrony prawnej</w:t>
      </w:r>
    </w:p>
    <w:p w14:paraId="5937BCCB"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uPzp. </w:t>
      </w:r>
    </w:p>
    <w:p w14:paraId="4A528D3D"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uPzp oraz Rzecznikowi Małych i Średnich Przedsiębiorców. </w:t>
      </w:r>
    </w:p>
    <w:p w14:paraId="5C0140AA"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Odwołanie przysługuje na: </w:t>
      </w:r>
    </w:p>
    <w:p w14:paraId="371A9BFD" w14:textId="77777777" w:rsidR="004220BC" w:rsidRPr="004220BC" w:rsidRDefault="004220BC" w:rsidP="004220BC">
      <w:pPr>
        <w:numPr>
          <w:ilvl w:val="1"/>
          <w:numId w:val="50"/>
        </w:numPr>
        <w:spacing w:after="10"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niezgodną z przepisami ustawy czynność Zamawiającego, podjętą w postępowaniu o udzielenie zamówienia, w tym na projektowane postanowienie umowy, </w:t>
      </w:r>
    </w:p>
    <w:p w14:paraId="12DF17C6" w14:textId="5FF5971B" w:rsidR="004220BC" w:rsidRPr="004220BC" w:rsidRDefault="004220BC" w:rsidP="004220BC">
      <w:pPr>
        <w:numPr>
          <w:ilvl w:val="1"/>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zaniechanie czynności w postępowaniu o udzielenie zamówienia, do której zamawiający był obowiązany na podstawie ustawy. </w:t>
      </w:r>
    </w:p>
    <w:p w14:paraId="139FB8C3"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Odwołanie wnosi się do Prezesa Izby. Odwołujący przekazuje kopię odwołania zamawiającemu przed upływem terminu do wniesienia odwołania w taki sposób, aby mógł on zapoznać się z jego treścią przed upływem tego terminu. </w:t>
      </w:r>
    </w:p>
    <w:p w14:paraId="717FBC4C" w14:textId="09600711"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Odwołanie wobec treści ogłoszenia lub treści SWZ wnosi się w terminie 5 dni od dnia zamieszczenia ogłoszenia w Biuletynie Zamówień Publicznych lub treści SWZ na stronie internetowej. </w:t>
      </w:r>
    </w:p>
    <w:p w14:paraId="4C6796EF" w14:textId="77777777" w:rsidR="004220BC" w:rsidRPr="004220BC" w:rsidRDefault="004220BC" w:rsidP="004220BC">
      <w:pPr>
        <w:numPr>
          <w:ilvl w:val="0"/>
          <w:numId w:val="50"/>
        </w:numPr>
        <w:spacing w:after="14"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Odwołanie wnosi się w terminie: </w:t>
      </w:r>
    </w:p>
    <w:p w14:paraId="3D163B3F" w14:textId="77777777" w:rsidR="004220BC" w:rsidRPr="004220BC" w:rsidRDefault="004220BC" w:rsidP="004220BC">
      <w:pPr>
        <w:numPr>
          <w:ilvl w:val="1"/>
          <w:numId w:val="50"/>
        </w:numPr>
        <w:spacing w:after="1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5 dni od dnia przekazania informacji o czynności zamawiającego stanowiącej podstawę jego wniesienia, jeżeli informacja została przekazana przy użyciu środków komunikacji elektronicznej; </w:t>
      </w:r>
    </w:p>
    <w:p w14:paraId="18EBB35C" w14:textId="77777777" w:rsidR="004220BC" w:rsidRPr="004220BC" w:rsidRDefault="004220BC" w:rsidP="004220BC">
      <w:pPr>
        <w:numPr>
          <w:ilvl w:val="1"/>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10 dni od dnia przekazania informacji o czynności zamawiającego stanowiącej podstawę jego wniesienia, jeżeli informacja została przekazana w sposób inny niż określony w pkt 1). </w:t>
      </w:r>
    </w:p>
    <w:p w14:paraId="254C913D" w14:textId="77777777" w:rsidR="004220BC" w:rsidRPr="004220BC" w:rsidRDefault="004220BC" w:rsidP="004220BC">
      <w:pPr>
        <w:numPr>
          <w:ilvl w:val="0"/>
          <w:numId w:val="50"/>
        </w:numPr>
        <w:spacing w:after="22"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056C8936"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Na orzeczenie Izby oraz postanowienie Prezesa Izby, o którym mowa w art. 519 ust. 1 uPzp, stronom oraz uczestnikom postępowania odwoławczego przysługuje skarga do sądu. </w:t>
      </w:r>
    </w:p>
    <w:p w14:paraId="2FD88B00"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W postępowaniu toczącym się wskutek wniesienia skargi stosuje się odpowiednio przepisy ustawy z dnia 17 listopada 1964 r. - Kodeks postępowania cywilnego o apelacji, jeżeli przepisy niniejszego rozdziału nie stanowią inaczej. </w:t>
      </w:r>
    </w:p>
    <w:p w14:paraId="21594330" w14:textId="77777777" w:rsidR="004220BC" w:rsidRPr="004220BC" w:rsidRDefault="004220BC" w:rsidP="004220BC">
      <w:pPr>
        <w:numPr>
          <w:ilvl w:val="0"/>
          <w:numId w:val="50"/>
        </w:numPr>
        <w:spacing w:after="43"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lastRenderedPageBreak/>
        <w:t xml:space="preserve">Skargę wnosi się do Sądu Okręgowego w Warszawie - sądu zamówień publicznych, zwanego dalej "sądem zamówień publicznych". </w:t>
      </w:r>
    </w:p>
    <w:p w14:paraId="78734726" w14:textId="77777777" w:rsidR="004220BC" w:rsidRPr="004220BC" w:rsidRDefault="004220BC" w:rsidP="004220BC">
      <w:pPr>
        <w:numPr>
          <w:ilvl w:val="0"/>
          <w:numId w:val="50"/>
        </w:numPr>
        <w:spacing w:after="12"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Skargę wnosi się za pośrednictwem Prezesa Izby, w terminie 14 dni od dnia doręczenia orzeczenia Izby lub postanowienia Prezesa Izby, o którym mowa w art. 519 ust. 1 uPzp, przesyłając jednocześnie jej odpis przeciwnikowi skargi. Złożenie skargi w placówce pocztowej operatora wyznaczonego w rozumieniu ustawy z dnia 23 listopada 2012 r. - Prawo pocztowe jest równoznaczne z jej wniesieniem. </w:t>
      </w:r>
    </w:p>
    <w:p w14:paraId="797D7E47" w14:textId="77777777" w:rsidR="004220BC" w:rsidRPr="004220BC" w:rsidRDefault="004220BC" w:rsidP="004220BC">
      <w:pPr>
        <w:numPr>
          <w:ilvl w:val="0"/>
          <w:numId w:val="50"/>
        </w:numPr>
        <w:spacing w:after="1" w:line="271" w:lineRule="auto"/>
        <w:ind w:right="294" w:hanging="360"/>
        <w:jc w:val="both"/>
        <w:rPr>
          <w:rFonts w:asciiTheme="minorHAnsi" w:hAnsiTheme="minorHAnsi" w:cstheme="minorHAnsi"/>
          <w:sz w:val="20"/>
          <w:szCs w:val="20"/>
        </w:rPr>
      </w:pPr>
      <w:r w:rsidRPr="004220BC">
        <w:rPr>
          <w:rFonts w:asciiTheme="minorHAnsi" w:hAnsiTheme="minorHAnsi" w:cstheme="minorHAnsi"/>
          <w:sz w:val="20"/>
          <w:szCs w:val="20"/>
        </w:rPr>
        <w:t xml:space="preserve">Prezes Izby przekazuje skargę wraz z aktami postępowania odwoławczego do sądu zamówień publicznych w terminie 7 dni od dnia jej otrzymania. </w:t>
      </w:r>
    </w:p>
    <w:p w14:paraId="77F88232" w14:textId="77777777" w:rsidR="00CD12BC" w:rsidRDefault="00CD12BC" w:rsidP="008A7E6F">
      <w:pPr>
        <w:tabs>
          <w:tab w:val="left" w:pos="142"/>
        </w:tabs>
        <w:overflowPunct w:val="0"/>
        <w:spacing w:before="120" w:line="276" w:lineRule="auto"/>
        <w:jc w:val="both"/>
        <w:textAlignment w:val="baseline"/>
        <w:rPr>
          <w:rFonts w:asciiTheme="minorHAnsi" w:hAnsiTheme="minorHAnsi" w:cstheme="minorHAnsi"/>
          <w:sz w:val="20"/>
          <w:szCs w:val="20"/>
        </w:rPr>
      </w:pPr>
    </w:p>
    <w:p w14:paraId="13A7A364"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rPr>
        <w:t>Rozdział XX</w:t>
      </w:r>
    </w:p>
    <w:p w14:paraId="2133E41C" w14:textId="77777777" w:rsidR="008A7E6F" w:rsidRDefault="008A7E6F" w:rsidP="008A7E6F">
      <w:pPr>
        <w:shd w:val="clear" w:color="auto" w:fill="A6A6A6"/>
        <w:spacing w:line="276" w:lineRule="auto"/>
        <w:jc w:val="center"/>
        <w:rPr>
          <w:rFonts w:ascii="Calibri" w:hAnsi="Calibri"/>
          <w:b/>
          <w:bCs/>
          <w:color w:val="7030A0"/>
        </w:rPr>
      </w:pPr>
      <w:r>
        <w:rPr>
          <w:rFonts w:ascii="Calibri" w:hAnsi="Calibri"/>
          <w:b/>
          <w:bCs/>
          <w:color w:val="000000" w:themeColor="text1"/>
        </w:rPr>
        <w:t>Zabezpieczenie należytego wykonania Umowy.</w:t>
      </w:r>
    </w:p>
    <w:p w14:paraId="5EC2C329" w14:textId="77777777" w:rsidR="008A7E6F" w:rsidRDefault="008A7E6F" w:rsidP="008A7E6F">
      <w:pPr>
        <w:jc w:val="both"/>
        <w:rPr>
          <w:rFonts w:ascii="Arial" w:hAnsi="Arial" w:cs="Arial"/>
          <w:sz w:val="20"/>
          <w:szCs w:val="20"/>
        </w:rPr>
      </w:pPr>
      <w:r>
        <w:rPr>
          <w:rFonts w:ascii="Arial" w:hAnsi="Arial" w:cs="Arial"/>
          <w:sz w:val="20"/>
          <w:szCs w:val="20"/>
        </w:rPr>
        <w:t>Zamawiający nie będzie wymagał zabezpieczenia należytego wykonania Umowy.</w:t>
      </w:r>
    </w:p>
    <w:p w14:paraId="70C5F68D" w14:textId="77777777" w:rsidR="008A7E6F" w:rsidRDefault="008A7E6F" w:rsidP="008A7E6F">
      <w:pPr>
        <w:tabs>
          <w:tab w:val="left" w:pos="540"/>
        </w:tabs>
        <w:ind w:left="340" w:hanging="340"/>
        <w:jc w:val="both"/>
        <w:rPr>
          <w:rFonts w:ascii="Calibri" w:hAnsi="Calibri" w:cs="Calibri"/>
          <w:b/>
          <w:color w:val="FF0000"/>
          <w:sz w:val="20"/>
          <w:szCs w:val="20"/>
        </w:rPr>
      </w:pPr>
    </w:p>
    <w:p w14:paraId="75906652"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XXI</w:t>
      </w:r>
    </w:p>
    <w:p w14:paraId="3FB25598"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cs="Calibri"/>
          <w:b/>
          <w:color w:val="000000" w:themeColor="text1"/>
        </w:rPr>
        <w:t>KLAUZULA INFORMACYJNA Z ART. 13 RODO</w:t>
      </w:r>
    </w:p>
    <w:p w14:paraId="378A8129" w14:textId="77777777" w:rsidR="008A7E6F" w:rsidRDefault="008A7E6F" w:rsidP="008A7E6F">
      <w:pPr>
        <w:spacing w:before="120" w:after="120"/>
        <w:jc w:val="both"/>
        <w:rPr>
          <w:rFonts w:cstheme="minorHAnsi"/>
          <w:i/>
          <w:iCs/>
          <w:sz w:val="18"/>
          <w:szCs w:val="18"/>
        </w:rPr>
      </w:pPr>
      <w:r>
        <w:rPr>
          <w:rFonts w:cstheme="minorHAns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14:paraId="5789CCAC" w14:textId="77777777" w:rsidR="008A7E6F" w:rsidRDefault="008A7E6F" w:rsidP="008A7E6F">
      <w:pPr>
        <w:jc w:val="both"/>
        <w:rPr>
          <w:rFonts w:cstheme="minorHAnsi"/>
          <w:sz w:val="18"/>
          <w:szCs w:val="18"/>
        </w:rPr>
      </w:pPr>
      <w:r>
        <w:rPr>
          <w:rFonts w:cstheme="minorHAnsi"/>
          <w:b/>
          <w:bCs/>
          <w:sz w:val="18"/>
          <w:szCs w:val="18"/>
        </w:rPr>
        <w:t>1. Informacje dotyczące Administratora Danych</w:t>
      </w:r>
    </w:p>
    <w:p w14:paraId="5C7DC6F6" w14:textId="26253621" w:rsidR="008A7E6F" w:rsidRDefault="008A7E6F" w:rsidP="008A7E6F">
      <w:pPr>
        <w:jc w:val="both"/>
        <w:rPr>
          <w:rFonts w:asciiTheme="minorHAnsi" w:hAnsiTheme="minorHAnsi" w:cstheme="minorHAnsi"/>
          <w:b/>
          <w:bCs/>
          <w:kern w:val="36"/>
          <w:sz w:val="20"/>
          <w:szCs w:val="20"/>
        </w:rPr>
      </w:pPr>
      <w:r>
        <w:rPr>
          <w:rFonts w:asciiTheme="minorHAnsi" w:hAnsiTheme="minorHAnsi" w:cstheme="minorHAnsi"/>
          <w:sz w:val="20"/>
          <w:szCs w:val="20"/>
        </w:rPr>
        <w:t>Administratorem Pani/Pana danych osobowych jest</w:t>
      </w:r>
      <w:bookmarkStart w:id="4" w:name="_Hlk517720740"/>
      <w:r>
        <w:rPr>
          <w:rFonts w:asciiTheme="minorHAnsi" w:hAnsiTheme="minorHAnsi" w:cstheme="minorHAnsi"/>
          <w:sz w:val="20"/>
          <w:szCs w:val="20"/>
        </w:rPr>
        <w:t xml:space="preserve"> </w:t>
      </w:r>
      <w:bookmarkStart w:id="5" w:name="_Hlk534322736"/>
      <w:r>
        <w:rPr>
          <w:rFonts w:asciiTheme="minorHAnsi" w:hAnsiTheme="minorHAnsi" w:cstheme="minorHAnsi"/>
          <w:b/>
          <w:sz w:val="20"/>
          <w:szCs w:val="20"/>
        </w:rPr>
        <w:t>Gminny Zakład Komunalny w Żołędowie</w:t>
      </w:r>
      <w:r>
        <w:rPr>
          <w:rFonts w:asciiTheme="minorHAnsi" w:hAnsiTheme="minorHAnsi" w:cstheme="minorHAnsi"/>
          <w:b/>
          <w:bCs/>
          <w:sz w:val="20"/>
          <w:szCs w:val="20"/>
        </w:rPr>
        <w:t xml:space="preserve">, </w:t>
      </w:r>
      <w:r>
        <w:rPr>
          <w:rFonts w:asciiTheme="minorHAnsi" w:hAnsiTheme="minorHAnsi" w:cstheme="minorHAnsi"/>
          <w:b/>
          <w:bCs/>
          <w:kern w:val="36"/>
          <w:sz w:val="20"/>
          <w:szCs w:val="20"/>
        </w:rPr>
        <w:t xml:space="preserve">ul. </w:t>
      </w:r>
      <w:r>
        <w:rPr>
          <w:rFonts w:asciiTheme="minorHAnsi" w:hAnsiTheme="minorHAnsi" w:cstheme="minorHAnsi"/>
          <w:b/>
          <w:sz w:val="20"/>
          <w:szCs w:val="20"/>
        </w:rPr>
        <w:t>Jastrzębia 62</w:t>
      </w:r>
      <w:r>
        <w:rPr>
          <w:rFonts w:asciiTheme="minorHAnsi" w:hAnsiTheme="minorHAnsi" w:cstheme="minorHAnsi"/>
          <w:b/>
          <w:bCs/>
          <w:kern w:val="36"/>
          <w:sz w:val="20"/>
          <w:szCs w:val="20"/>
        </w:rPr>
        <w:t>, 86-031 Osielsko</w:t>
      </w:r>
      <w:bookmarkEnd w:id="5"/>
      <w:r>
        <w:rPr>
          <w:rFonts w:asciiTheme="minorHAnsi" w:hAnsiTheme="minorHAnsi" w:cstheme="minorHAnsi"/>
          <w:b/>
          <w:sz w:val="20"/>
          <w:szCs w:val="20"/>
        </w:rPr>
        <w:t>;</w:t>
      </w:r>
      <w:bookmarkEnd w:id="4"/>
    </w:p>
    <w:p w14:paraId="6046BB75" w14:textId="77777777" w:rsidR="008A7E6F" w:rsidRDefault="008A7E6F" w:rsidP="008A7E6F">
      <w:pPr>
        <w:jc w:val="both"/>
        <w:rPr>
          <w:rFonts w:asciiTheme="minorHAnsi" w:hAnsiTheme="minorHAnsi" w:cstheme="minorHAnsi"/>
          <w:b/>
          <w:bCs/>
          <w:kern w:val="36"/>
          <w:sz w:val="20"/>
          <w:szCs w:val="20"/>
        </w:rPr>
      </w:pPr>
      <w:r>
        <w:rPr>
          <w:rFonts w:asciiTheme="minorHAnsi" w:hAnsiTheme="minorHAnsi" w:cstheme="minorHAnsi"/>
          <w:sz w:val="20"/>
          <w:szCs w:val="20"/>
        </w:rPr>
        <w:t xml:space="preserve">W sprawach zamówień publicznych oraz w sprawach związanych z Pani/Pana danymi osobowymi przetwarzanymi przez </w:t>
      </w:r>
      <w:r>
        <w:rPr>
          <w:rFonts w:asciiTheme="minorHAnsi" w:hAnsiTheme="minorHAnsi" w:cstheme="minorHAnsi"/>
          <w:bCs/>
          <w:sz w:val="20"/>
          <w:szCs w:val="20"/>
        </w:rPr>
        <w:t>Gminny Zakład Komunalny w Żołędowie</w:t>
      </w:r>
      <w:r>
        <w:rPr>
          <w:rFonts w:asciiTheme="minorHAnsi" w:hAnsiTheme="minorHAnsi" w:cstheme="minorHAnsi"/>
          <w:sz w:val="20"/>
          <w:szCs w:val="20"/>
        </w:rPr>
        <w:t xml:space="preserve"> z Administratorem można się kontaktować:</w:t>
      </w:r>
    </w:p>
    <w:p w14:paraId="14926D85" w14:textId="77777777"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listownie na adres siedziby GZK</w:t>
      </w:r>
    </w:p>
    <w:p w14:paraId="50803E03" w14:textId="77777777"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poprzez e-mail: sekretariat@gzk-zoledowo.pl</w:t>
      </w:r>
    </w:p>
    <w:p w14:paraId="62D7E9DB" w14:textId="77777777"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telefonicznie: 52 328 26 00</w:t>
      </w:r>
    </w:p>
    <w:p w14:paraId="10335E90"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2. Inspektor ochrony danych</w:t>
      </w:r>
    </w:p>
    <w:p w14:paraId="1DBF7249"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Kontakt z Inspektorem Ochrony Danych jeśli ma Pani/Pan pytania dotyczące sposobu i zakresu przetwarzania Pani/Pana danych osobowych w zakresie działania Gminnego Zakładu Komunalnego w Żołędowie, a także przysługujących Pani/Panu uprawnień: </w:t>
      </w:r>
    </w:p>
    <w:p w14:paraId="5490284B" w14:textId="77777777" w:rsidR="008A7E6F" w:rsidRDefault="008A7E6F" w:rsidP="008A7E6F">
      <w:pPr>
        <w:numPr>
          <w:ilvl w:val="0"/>
          <w:numId w:val="12"/>
        </w:numPr>
        <w:ind w:left="714" w:hanging="357"/>
        <w:jc w:val="both"/>
        <w:rPr>
          <w:rFonts w:asciiTheme="minorHAnsi" w:hAnsiTheme="minorHAnsi" w:cstheme="minorHAnsi"/>
          <w:sz w:val="20"/>
          <w:szCs w:val="20"/>
        </w:rPr>
      </w:pPr>
      <w:r>
        <w:rPr>
          <w:rFonts w:asciiTheme="minorHAnsi" w:hAnsiTheme="minorHAnsi" w:cstheme="minorHAnsi"/>
          <w:sz w:val="20"/>
          <w:szCs w:val="20"/>
        </w:rPr>
        <w:t xml:space="preserve">poprzez e-mail: </w:t>
      </w:r>
      <w:hyperlink r:id="rId16" w:history="1">
        <w:r>
          <w:rPr>
            <w:rStyle w:val="Hipercze"/>
            <w:rFonts w:asciiTheme="minorHAnsi" w:eastAsiaTheme="majorEastAsia" w:hAnsiTheme="minorHAnsi" w:cstheme="minorHAnsi"/>
            <w:color w:val="000000"/>
            <w:sz w:val="20"/>
            <w:szCs w:val="20"/>
          </w:rPr>
          <w:t>kielbon@ido.edu.pl</w:t>
        </w:r>
      </w:hyperlink>
    </w:p>
    <w:p w14:paraId="3966B3EA" w14:textId="77777777" w:rsidR="008A7E6F" w:rsidRDefault="008A7E6F" w:rsidP="008A7E6F">
      <w:pPr>
        <w:numPr>
          <w:ilvl w:val="0"/>
          <w:numId w:val="12"/>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telefonicznie: 729 057 572</w:t>
      </w:r>
    </w:p>
    <w:p w14:paraId="3410FCB6" w14:textId="77777777" w:rsidR="008A7E6F" w:rsidRDefault="008A7E6F" w:rsidP="008A7E6F">
      <w:pPr>
        <w:jc w:val="both"/>
        <w:rPr>
          <w:rFonts w:asciiTheme="minorHAnsi" w:hAnsiTheme="minorHAnsi" w:cstheme="minorHAnsi"/>
          <w:sz w:val="20"/>
          <w:szCs w:val="20"/>
        </w:rPr>
      </w:pPr>
      <w:r>
        <w:rPr>
          <w:rFonts w:asciiTheme="minorHAnsi" w:hAnsiTheme="minorHAnsi" w:cstheme="minorHAnsi"/>
          <w:b/>
          <w:bCs/>
          <w:sz w:val="20"/>
          <w:szCs w:val="20"/>
        </w:rPr>
        <w:t>3. Podstawa prawna i cel przetwarzania danych</w:t>
      </w:r>
    </w:p>
    <w:p w14:paraId="0ABBB0C1"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Pani/Pana dane przetwarzane będą na podstawie art. 6 ust. 1 lit. c RODO, gdyż jest to niezbędne do wypełnienia obowiązku prawnego ciążącego na Administratorze Danych, wynikającego z przepisów:</w:t>
      </w:r>
    </w:p>
    <w:p w14:paraId="5D789F66" w14:textId="77777777"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Ustawy z dnia 29 stycznia 2004 roku Prawo zamówień publicznych (t.j. Dz. U. z 20</w:t>
      </w:r>
      <w:r w:rsidR="00AD3ABE">
        <w:rPr>
          <w:rFonts w:asciiTheme="minorHAnsi" w:hAnsiTheme="minorHAnsi" w:cstheme="minorHAnsi"/>
          <w:sz w:val="20"/>
          <w:szCs w:val="20"/>
        </w:rPr>
        <w:t>2</w:t>
      </w:r>
      <w:r w:rsidR="00783D17">
        <w:rPr>
          <w:rFonts w:asciiTheme="minorHAnsi" w:hAnsiTheme="minorHAnsi" w:cstheme="minorHAnsi"/>
          <w:sz w:val="20"/>
          <w:szCs w:val="20"/>
        </w:rPr>
        <w:t>4</w:t>
      </w:r>
      <w:r>
        <w:rPr>
          <w:rFonts w:asciiTheme="minorHAnsi" w:hAnsiTheme="minorHAnsi" w:cstheme="minorHAnsi"/>
          <w:sz w:val="20"/>
          <w:szCs w:val="20"/>
        </w:rPr>
        <w:t xml:space="preserve"> r. poz. </w:t>
      </w:r>
      <w:r w:rsidR="00783D17">
        <w:rPr>
          <w:rFonts w:asciiTheme="minorHAnsi" w:hAnsiTheme="minorHAnsi" w:cstheme="minorHAnsi"/>
          <w:sz w:val="20"/>
          <w:szCs w:val="20"/>
        </w:rPr>
        <w:t>1320</w:t>
      </w:r>
      <w:r>
        <w:rPr>
          <w:rFonts w:asciiTheme="minorHAnsi" w:hAnsiTheme="minorHAnsi" w:cstheme="minorHAnsi"/>
          <w:sz w:val="20"/>
          <w:szCs w:val="20"/>
        </w:rPr>
        <w:t xml:space="preserve"> nazywaną dalej „ustawa Pzp”,</w:t>
      </w:r>
    </w:p>
    <w:p w14:paraId="7787EA3D" w14:textId="77777777"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Rozporządzenia Ministra Rozwoju z dnia 26 lipca 2016 r. w sprawie rodzajów dokumentów, jakie może żądać zamawiający od wykonawcy w postępowaniu o udzielenie zamówienia (Dz.U. z 2016 r. poz. 1126), tekst jednolity (</w:t>
      </w:r>
      <w:hyperlink r:id="rId17" w:history="1">
        <w:r>
          <w:rPr>
            <w:rStyle w:val="Hipercze"/>
            <w:rFonts w:asciiTheme="minorHAnsi" w:eastAsiaTheme="majorEastAsia" w:hAnsiTheme="minorHAnsi" w:cstheme="minorHAnsi"/>
            <w:sz w:val="20"/>
            <w:szCs w:val="20"/>
          </w:rPr>
          <w:t>Dz.U. 2000 nr 62 poz. 718</w:t>
        </w:r>
      </w:hyperlink>
      <w:r>
        <w:rPr>
          <w:rFonts w:asciiTheme="minorHAnsi" w:hAnsiTheme="minorHAnsi" w:cstheme="minorHAnsi"/>
          <w:sz w:val="20"/>
          <w:szCs w:val="20"/>
        </w:rPr>
        <w:t>),</w:t>
      </w:r>
    </w:p>
    <w:p w14:paraId="34320C5D" w14:textId="77777777"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Ustawy o narodowym zasobie archiwalnym i archiwach (tj. Dz. U. z 2020 r. poz. 164);</w:t>
      </w:r>
    </w:p>
    <w:p w14:paraId="7F111C54" w14:textId="0491371F" w:rsidR="008A7E6F" w:rsidRDefault="008A7E6F" w:rsidP="008A7E6F">
      <w:pPr>
        <w:jc w:val="both"/>
        <w:rPr>
          <w:rFonts w:asciiTheme="minorHAnsi" w:hAnsiTheme="minorHAnsi" w:cstheme="minorHAnsi"/>
          <w:color w:val="FF0000"/>
          <w:sz w:val="20"/>
          <w:szCs w:val="20"/>
        </w:rPr>
      </w:pPr>
      <w:r>
        <w:rPr>
          <w:rFonts w:asciiTheme="minorHAnsi" w:hAnsiTheme="minorHAnsi" w:cstheme="minorHAnsi"/>
          <w:sz w:val="20"/>
          <w:szCs w:val="20"/>
        </w:rPr>
        <w:t xml:space="preserve">Pani/Pana dane osobowe przetwarzane będą w celu związanym z postępowaniem o udzielenie zamówienia publicznego </w:t>
      </w:r>
      <w:r w:rsidR="004220BC">
        <w:rPr>
          <w:rFonts w:asciiTheme="minorHAnsi" w:hAnsiTheme="minorHAnsi" w:cstheme="minorHAnsi"/>
          <w:b/>
          <w:sz w:val="20"/>
          <w:szCs w:val="20"/>
        </w:rPr>
        <w:t>PiA.24.D.1.10.2025</w:t>
      </w:r>
    </w:p>
    <w:p w14:paraId="4E78CCD5"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4. Okres przechowywania danych.</w:t>
      </w:r>
    </w:p>
    <w:p w14:paraId="0B56ED36"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Pani/Pana dane osobowe pozyskane w związku z postępowaniem o udzielenie zamówienia publicznego przetwarzane będą przez okres tego postępowania a także realizacji umowy zawartej w wyniku tego postępowania, natomiast przechowywane zgodnie z art. 97 ust. 1 ustawy Pzp, przez okres 4 lat od dnia zakończenia postępowania o udzielenie zamówienia, w sposób gwarantujący jego nienaruszalność. Jeżeli czas trwania umowy przekracza 4 lata, zamawiający przechowuje umowę przez cały czas trwania umowy.</w:t>
      </w:r>
    </w:p>
    <w:p w14:paraId="20D6DE53"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lastRenderedPageBreak/>
        <w:t>5. Udostępnianie danych innym odbiorcom.</w:t>
      </w:r>
    </w:p>
    <w:p w14:paraId="6E1BE859"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Odbiorcami Pani/Pana danych osobowych będą uprawnione instytucje określone przez przepisy prawa, a także osoby lub podmioty, którym udostępniona zostanie dokumentacja postępowania w oparciu o art. 8 oraz art. 96 ust. 3 ustawy Pzp.  </w:t>
      </w:r>
    </w:p>
    <w:p w14:paraId="3FAD8223"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14:paraId="7E665074"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6. Przysługujące uprawnienia związane z przetwarzaniem danych osobowych.</w:t>
      </w:r>
    </w:p>
    <w:p w14:paraId="362966E1"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W odniesieniu do danych pozyskanych w związku z prowadzonym postępowaniem o udzielenie zamówienia publicznego przysługują Pani/Pana następujące uprawnienia:</w:t>
      </w:r>
    </w:p>
    <w:p w14:paraId="6D5C9F93" w14:textId="77777777" w:rsidR="008A7E6F" w:rsidRDefault="008A7E6F" w:rsidP="008A7E6F">
      <w:pPr>
        <w:numPr>
          <w:ilvl w:val="0"/>
          <w:numId w:val="14"/>
        </w:numPr>
        <w:ind w:left="714" w:hanging="357"/>
        <w:jc w:val="both"/>
        <w:rPr>
          <w:rFonts w:asciiTheme="minorHAnsi" w:hAnsiTheme="minorHAnsi" w:cstheme="minorHAnsi"/>
          <w:sz w:val="20"/>
          <w:szCs w:val="20"/>
        </w:rPr>
      </w:pPr>
      <w:r>
        <w:rPr>
          <w:rFonts w:asciiTheme="minorHAnsi" w:hAnsiTheme="minorHAnsi" w:cstheme="minorHAnsi"/>
          <w:sz w:val="20"/>
          <w:szCs w:val="20"/>
        </w:rPr>
        <w:t>prawo dostępu do swoich danych oraz otrzymania ich kopii,</w:t>
      </w:r>
    </w:p>
    <w:p w14:paraId="1562C271" w14:textId="77777777"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sprostowania (poprawiania) swoich danych</w:t>
      </w:r>
      <w:bookmarkStart w:id="6" w:name="_ftnref1"/>
      <w:r>
        <w:rPr>
          <w:rFonts w:asciiTheme="minorHAnsi" w:hAnsiTheme="minorHAnsi" w:cstheme="minorHAnsi"/>
          <w:sz w:val="20"/>
          <w:szCs w:val="20"/>
        </w:rPr>
        <w:t xml:space="preserve"> </w:t>
      </w:r>
      <w:hyperlink r:id="rId18" w:anchor="_ftn1" w:history="1">
        <w:r>
          <w:rPr>
            <w:rStyle w:val="Hipercze"/>
            <w:rFonts w:asciiTheme="minorHAnsi" w:eastAsiaTheme="majorEastAsia" w:hAnsiTheme="minorHAnsi" w:cstheme="minorHAnsi"/>
            <w:color w:val="auto"/>
            <w:sz w:val="20"/>
            <w:szCs w:val="20"/>
          </w:rPr>
          <w:t>[1]</w:t>
        </w:r>
      </w:hyperlink>
      <w:bookmarkEnd w:id="6"/>
      <w:r>
        <w:rPr>
          <w:rFonts w:asciiTheme="minorHAnsi" w:hAnsiTheme="minorHAnsi" w:cstheme="minorHAnsi"/>
          <w:sz w:val="20"/>
          <w:szCs w:val="20"/>
        </w:rPr>
        <w:t>,</w:t>
      </w:r>
    </w:p>
    <w:p w14:paraId="08CA1C3B" w14:textId="77777777"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ograniczenia przetwarzania danych, przy czym przepisy odrębne mogą wyłączyć możliwość skorzystania z tego prawa</w:t>
      </w:r>
      <w:bookmarkStart w:id="7" w:name="_ftnref2"/>
      <w:r>
        <w:rPr>
          <w:rFonts w:asciiTheme="minorHAnsi" w:hAnsiTheme="minorHAnsi" w:cstheme="minorHAnsi"/>
          <w:sz w:val="20"/>
          <w:szCs w:val="20"/>
        </w:rPr>
        <w:t xml:space="preserve"> </w:t>
      </w:r>
      <w:hyperlink r:id="rId19" w:anchor="_ftn2" w:history="1">
        <w:r>
          <w:rPr>
            <w:rStyle w:val="Hipercze"/>
            <w:rFonts w:asciiTheme="minorHAnsi" w:eastAsiaTheme="majorEastAsia" w:hAnsiTheme="minorHAnsi" w:cstheme="minorHAnsi"/>
            <w:color w:val="auto"/>
            <w:sz w:val="20"/>
            <w:szCs w:val="20"/>
          </w:rPr>
          <w:t>[2]</w:t>
        </w:r>
      </w:hyperlink>
      <w:bookmarkEnd w:id="7"/>
      <w:r>
        <w:rPr>
          <w:rFonts w:asciiTheme="minorHAnsi" w:hAnsiTheme="minorHAnsi" w:cstheme="minorHAnsi"/>
          <w:sz w:val="20"/>
          <w:szCs w:val="20"/>
        </w:rPr>
        <w:t>,</w:t>
      </w:r>
    </w:p>
    <w:p w14:paraId="4CA9B93B" w14:textId="77777777"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wniesienia skargi do Prezesa Urzędu Ochrony Danych Osobowych, ul. Stawki 2, 00-193 Warszawa, gdy uzna Pani/Pan, że przetwarzanie danych osobowych Pani/Pana dotyczących narusza przepisy RODO.</w:t>
      </w:r>
    </w:p>
    <w:p w14:paraId="2633F64F"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Aby skorzystać z powyższych praw, należy się skontaktować z Administratorem Danych lub z Inspektorem Ochrony Danych w GZK (dane kontaktowe w punktach 1 i 2).</w:t>
      </w:r>
    </w:p>
    <w:p w14:paraId="327D016D"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Nie przysługuje Pani/Panu:</w:t>
      </w:r>
    </w:p>
    <w:p w14:paraId="00AC8C71" w14:textId="77777777"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do usunięcia danych osobowych,</w:t>
      </w:r>
    </w:p>
    <w:p w14:paraId="7694765B" w14:textId="77777777"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do przenoszenia danych osobowych,</w:t>
      </w:r>
    </w:p>
    <w:p w14:paraId="388D80D0" w14:textId="77777777"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sprzeciwu wobec przetwarzania danych osobowych.</w:t>
      </w:r>
    </w:p>
    <w:p w14:paraId="27938567"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7. Obowiązek podania danych.</w:t>
      </w:r>
    </w:p>
    <w:p w14:paraId="61719217"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CFE55BE"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W przypadku postępowań o zamówienia wyłączonych spod stosowania przepisów ustawy Pzp podanie danych jest dobrowolne, jednakże ich brak uniemożliwi udział w postępowaniu.</w:t>
      </w:r>
    </w:p>
    <w:p w14:paraId="242C4E9D"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8. Informacja o zautomatyzowanym podejmowaniu decyzji , w tym profilowaniu.</w:t>
      </w:r>
    </w:p>
    <w:p w14:paraId="52D0A8C9"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Informujemy, że nie podejmujemy decyzji w sposób zautomatyzowany i Pani/Pana dane nie są profilowane.</w:t>
      </w:r>
    </w:p>
    <w:p w14:paraId="29E8195D"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  </w:t>
      </w:r>
    </w:p>
    <w:p w14:paraId="4821BF4E" w14:textId="77777777" w:rsidR="008A7E6F" w:rsidRDefault="00000000" w:rsidP="008A7E6F">
      <w:pPr>
        <w:jc w:val="center"/>
        <w:rPr>
          <w:rFonts w:asciiTheme="minorHAnsi" w:hAnsiTheme="minorHAnsi" w:cstheme="minorHAnsi"/>
          <w:sz w:val="20"/>
          <w:szCs w:val="20"/>
        </w:rPr>
      </w:pPr>
      <w:r>
        <w:rPr>
          <w:rFonts w:asciiTheme="minorHAnsi" w:hAnsiTheme="minorHAnsi" w:cstheme="minorHAnsi"/>
          <w:sz w:val="20"/>
          <w:szCs w:val="20"/>
        </w:rPr>
        <w:pict w14:anchorId="070116EF">
          <v:rect id="_x0000_i1025" style="width:453.6pt;height:1.5pt" o:hralign="center" o:hrstd="t" o:hr="t" fillcolor="#a0a0a0" stroked="f"/>
        </w:pict>
      </w:r>
    </w:p>
    <w:bookmarkStart w:id="8" w:name="_ftn1"/>
    <w:p w14:paraId="51B4E7DB" w14:textId="77777777" w:rsidR="008A7E6F" w:rsidRDefault="008A7E6F" w:rsidP="008A7E6F">
      <w:pPr>
        <w:rPr>
          <w:rFonts w:asciiTheme="minorHAnsi" w:hAnsiTheme="minorHAnsi" w:cstheme="minorHAnsi"/>
          <w:sz w:val="20"/>
          <w:szCs w:val="20"/>
        </w:rPr>
      </w:pPr>
      <w:r>
        <w:fldChar w:fldCharType="begin"/>
      </w:r>
      <w:r>
        <w:instrText xml:space="preserve"> HYPERLINK "http://www.rcb.bip-e.pl/rcb/zamowienia-publiczne/8361,Klauzula-informacyjna-dotyczaca-danych-osobowych-uczestnikow-postepowan-o-zamowi.html" \l "_ftnref1" \o "" </w:instrText>
      </w:r>
      <w:r>
        <w:fldChar w:fldCharType="separate"/>
      </w:r>
      <w:r>
        <w:rPr>
          <w:rStyle w:val="Hipercze"/>
          <w:rFonts w:asciiTheme="minorHAnsi" w:eastAsiaTheme="majorEastAsia" w:hAnsiTheme="minorHAnsi" w:cstheme="minorHAnsi"/>
          <w:color w:val="auto"/>
          <w:sz w:val="20"/>
          <w:szCs w:val="20"/>
        </w:rPr>
        <w:t>[1]</w:t>
      </w:r>
      <w:r>
        <w:fldChar w:fldCharType="end"/>
      </w:r>
      <w:bookmarkEnd w:id="8"/>
      <w:r>
        <w:rPr>
          <w:rFonts w:asciiTheme="minorHAnsi" w:hAnsiTheme="minorHAnsi" w:cstheme="minorHAnsi"/>
          <w:sz w:val="20"/>
          <w:szCs w:val="20"/>
        </w:rPr>
        <w:t xml:space="preserve"> </w:t>
      </w:r>
      <w:r>
        <w:rPr>
          <w:rFonts w:asciiTheme="minorHAnsi" w:hAnsiTheme="minorHAnsi" w:cstheme="minorHAnsi"/>
          <w:b/>
          <w:bCs/>
          <w:sz w:val="20"/>
          <w:szCs w:val="20"/>
        </w:rPr>
        <w:t>Wyjaśnienie:</w:t>
      </w:r>
      <w:r>
        <w:rPr>
          <w:rFonts w:asciiTheme="minorHAnsi" w:hAnsiTheme="minorHAnsi" w:cstheme="minorHAnsi"/>
          <w:sz w:val="20"/>
          <w:szCs w:val="20"/>
        </w:rPr>
        <w:t xml:space="preserve"> </w:t>
      </w:r>
      <w:r>
        <w:rPr>
          <w:rFonts w:asciiTheme="minorHAnsi" w:hAnsiTheme="minorHAnsi" w:cstheme="minorHAnsi"/>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bookmarkStart w:id="9" w:name="_ftn2"/>
    </w:p>
    <w:p w14:paraId="242F9234" w14:textId="77777777" w:rsidR="008A7E6F" w:rsidRDefault="008A7E6F" w:rsidP="008A7E6F">
      <w:pPr>
        <w:rPr>
          <w:rFonts w:asciiTheme="minorHAnsi" w:hAnsiTheme="minorHAnsi" w:cstheme="minorHAnsi"/>
          <w:sz w:val="20"/>
          <w:szCs w:val="20"/>
        </w:rPr>
      </w:pPr>
      <w:hyperlink r:id="rId20" w:anchor="_ftnref2" w:history="1">
        <w:r>
          <w:rPr>
            <w:rStyle w:val="Hipercze"/>
            <w:rFonts w:asciiTheme="minorHAnsi" w:eastAsiaTheme="majorEastAsia" w:hAnsiTheme="minorHAnsi" w:cstheme="minorHAnsi"/>
            <w:color w:val="auto"/>
            <w:sz w:val="20"/>
            <w:szCs w:val="20"/>
          </w:rPr>
          <w:t>[2]</w:t>
        </w:r>
      </w:hyperlink>
      <w:bookmarkEnd w:id="9"/>
      <w:r>
        <w:rPr>
          <w:rFonts w:asciiTheme="minorHAnsi" w:hAnsiTheme="minorHAnsi" w:cstheme="minorHAnsi"/>
          <w:sz w:val="20"/>
          <w:szCs w:val="20"/>
        </w:rPr>
        <w:t xml:space="preserve"> </w:t>
      </w:r>
      <w:r>
        <w:rPr>
          <w:rFonts w:asciiTheme="minorHAnsi" w:hAnsiTheme="minorHAnsi" w:cstheme="minorHAnsi"/>
          <w:b/>
          <w:bCs/>
          <w:sz w:val="20"/>
          <w:szCs w:val="20"/>
        </w:rPr>
        <w:t>Wyjaśnienie:</w:t>
      </w:r>
      <w:r>
        <w:rPr>
          <w:rFonts w:asciiTheme="minorHAnsi" w:hAnsiTheme="minorHAnsi" w:cstheme="minorHAnsi"/>
          <w:sz w:val="20"/>
          <w:szCs w:val="20"/>
        </w:rPr>
        <w:t xml:space="preserve"> </w:t>
      </w:r>
      <w:r>
        <w:rPr>
          <w:rFonts w:asciiTheme="minorHAnsi"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0089FF8" w14:textId="77777777" w:rsidR="008A7E6F" w:rsidRDefault="008A7E6F" w:rsidP="008A7E6F">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75EDC714" w14:textId="559BA88F" w:rsidR="008A7E6F" w:rsidRDefault="008A7E6F" w:rsidP="008A7E6F">
      <w:pPr>
        <w:keepNext/>
        <w:spacing w:line="276" w:lineRule="auto"/>
        <w:rPr>
          <w:rFonts w:ascii="Calibri" w:hAnsi="Calibri"/>
          <w:b/>
          <w:sz w:val="20"/>
          <w:szCs w:val="20"/>
          <w:u w:val="single"/>
        </w:rPr>
      </w:pPr>
      <w:r>
        <w:rPr>
          <w:rFonts w:ascii="Calibri" w:hAnsi="Calibri"/>
          <w:b/>
          <w:sz w:val="20"/>
          <w:szCs w:val="20"/>
          <w:u w:val="single"/>
        </w:rPr>
        <w:t>Wykaz Załączników do SWZ:</w:t>
      </w:r>
    </w:p>
    <w:p w14:paraId="3DFB503D" w14:textId="511EC0F6" w:rsidR="008A7E6F" w:rsidRDefault="008A7E6F" w:rsidP="008A7E6F">
      <w:pPr>
        <w:spacing w:line="276" w:lineRule="auto"/>
        <w:jc w:val="both"/>
        <w:rPr>
          <w:rFonts w:ascii="Calibri" w:hAnsi="Calibri"/>
          <w:sz w:val="20"/>
          <w:szCs w:val="20"/>
        </w:rPr>
      </w:pPr>
      <w:r>
        <w:rPr>
          <w:rFonts w:ascii="Calibri" w:hAnsi="Calibri"/>
          <w:b/>
          <w:sz w:val="20"/>
          <w:szCs w:val="20"/>
        </w:rPr>
        <w:t xml:space="preserve">Załącznik Nr 1 - </w:t>
      </w:r>
      <w:r w:rsidR="00C0309E">
        <w:rPr>
          <w:rFonts w:ascii="Calibri" w:hAnsi="Calibri"/>
          <w:sz w:val="20"/>
          <w:szCs w:val="20"/>
        </w:rPr>
        <w:t>Formularz oferty</w:t>
      </w:r>
    </w:p>
    <w:p w14:paraId="6D42054E" w14:textId="44178429" w:rsidR="008A7E6F" w:rsidRDefault="008A7E6F" w:rsidP="008A7E6F">
      <w:pPr>
        <w:spacing w:line="276" w:lineRule="auto"/>
        <w:jc w:val="both"/>
        <w:rPr>
          <w:rFonts w:ascii="Calibri" w:hAnsi="Calibri"/>
          <w:sz w:val="20"/>
          <w:szCs w:val="20"/>
        </w:rPr>
      </w:pPr>
      <w:r>
        <w:rPr>
          <w:rFonts w:ascii="Calibri" w:hAnsi="Calibri"/>
          <w:b/>
          <w:sz w:val="20"/>
          <w:szCs w:val="20"/>
        </w:rPr>
        <w:t>Załącznik nr</w:t>
      </w:r>
      <w:r>
        <w:rPr>
          <w:rFonts w:ascii="Calibri" w:hAnsi="Calibri"/>
          <w:sz w:val="20"/>
          <w:szCs w:val="20"/>
        </w:rPr>
        <w:t xml:space="preserve"> </w:t>
      </w:r>
      <w:r>
        <w:rPr>
          <w:rFonts w:ascii="Calibri" w:hAnsi="Calibri"/>
          <w:b/>
          <w:sz w:val="20"/>
          <w:szCs w:val="20"/>
        </w:rPr>
        <w:t>2</w:t>
      </w:r>
      <w:r>
        <w:rPr>
          <w:rFonts w:ascii="Calibri" w:hAnsi="Calibri"/>
          <w:sz w:val="20"/>
          <w:szCs w:val="20"/>
        </w:rPr>
        <w:t xml:space="preserve"> - oświadczenie o spełnieniu warunków udziału w postępowaniu</w:t>
      </w:r>
    </w:p>
    <w:p w14:paraId="02CF2A65" w14:textId="609A1A30" w:rsidR="00F34519" w:rsidRDefault="008A7E6F" w:rsidP="008A7E6F">
      <w:pPr>
        <w:spacing w:line="276" w:lineRule="auto"/>
        <w:jc w:val="both"/>
        <w:rPr>
          <w:rFonts w:ascii="Calibri" w:hAnsi="Calibri"/>
          <w:sz w:val="20"/>
          <w:szCs w:val="20"/>
        </w:rPr>
      </w:pPr>
      <w:r>
        <w:rPr>
          <w:rFonts w:ascii="Calibri" w:hAnsi="Calibri"/>
          <w:b/>
          <w:sz w:val="20"/>
          <w:szCs w:val="20"/>
        </w:rPr>
        <w:t>Załącznik nr</w:t>
      </w:r>
      <w:r>
        <w:rPr>
          <w:rFonts w:ascii="Calibri" w:hAnsi="Calibri"/>
          <w:sz w:val="20"/>
          <w:szCs w:val="20"/>
        </w:rPr>
        <w:t xml:space="preserve"> </w:t>
      </w:r>
      <w:r>
        <w:rPr>
          <w:rFonts w:ascii="Calibri" w:hAnsi="Calibri"/>
          <w:b/>
          <w:sz w:val="20"/>
          <w:szCs w:val="20"/>
        </w:rPr>
        <w:t>3</w:t>
      </w:r>
      <w:r>
        <w:rPr>
          <w:rFonts w:ascii="Calibri" w:hAnsi="Calibri"/>
          <w:sz w:val="20"/>
          <w:szCs w:val="20"/>
        </w:rPr>
        <w:t xml:space="preserve"> - oświadczenie o niepodleganiu wykluczeniu</w:t>
      </w:r>
    </w:p>
    <w:p w14:paraId="010D1E48" w14:textId="0C0C669B" w:rsidR="00F34519" w:rsidRDefault="008A7E6F" w:rsidP="008A7E6F">
      <w:pPr>
        <w:spacing w:line="276" w:lineRule="auto"/>
        <w:jc w:val="both"/>
        <w:rPr>
          <w:rFonts w:ascii="Calibri" w:hAnsi="Calibri"/>
          <w:sz w:val="20"/>
          <w:szCs w:val="20"/>
        </w:rPr>
      </w:pPr>
      <w:r>
        <w:rPr>
          <w:rFonts w:ascii="Calibri" w:hAnsi="Calibri"/>
          <w:b/>
          <w:sz w:val="20"/>
          <w:szCs w:val="20"/>
        </w:rPr>
        <w:t>Załącznik nr 4</w:t>
      </w:r>
      <w:r>
        <w:rPr>
          <w:rFonts w:ascii="Calibri" w:hAnsi="Calibri"/>
          <w:sz w:val="20"/>
          <w:szCs w:val="20"/>
        </w:rPr>
        <w:t xml:space="preserve"> </w:t>
      </w:r>
      <w:r w:rsidR="00F34519">
        <w:rPr>
          <w:rFonts w:ascii="Calibri" w:hAnsi="Calibri"/>
          <w:sz w:val="20"/>
          <w:szCs w:val="20"/>
        </w:rPr>
        <w:t>–</w:t>
      </w:r>
      <w:r w:rsidR="00F34519" w:rsidRPr="00F34519">
        <w:rPr>
          <w:rFonts w:asciiTheme="minorHAnsi" w:hAnsiTheme="minorHAnsi" w:cstheme="minorHAnsi"/>
          <w:color w:val="000000"/>
          <w:sz w:val="20"/>
          <w:szCs w:val="20"/>
          <w:lang w:eastAsia="en-US"/>
        </w:rPr>
        <w:t xml:space="preserve"> </w:t>
      </w:r>
      <w:r w:rsidR="00F34519" w:rsidRPr="007C44C4">
        <w:rPr>
          <w:rFonts w:asciiTheme="minorHAnsi" w:hAnsiTheme="minorHAnsi" w:cstheme="minorHAnsi"/>
          <w:color w:val="000000"/>
          <w:sz w:val="20"/>
          <w:szCs w:val="20"/>
          <w:lang w:eastAsia="en-US"/>
        </w:rPr>
        <w:t>wykaz stacji paliw</w:t>
      </w:r>
    </w:p>
    <w:p w14:paraId="06ABFA73" w14:textId="2E889622" w:rsidR="00F34519" w:rsidRDefault="00C75755" w:rsidP="00C75755">
      <w:pPr>
        <w:jc w:val="both"/>
        <w:rPr>
          <w:rFonts w:asciiTheme="minorHAnsi" w:hAnsiTheme="minorHAnsi" w:cstheme="minorHAnsi"/>
          <w:b/>
          <w:sz w:val="20"/>
          <w:szCs w:val="20"/>
        </w:rPr>
      </w:pPr>
      <w:r w:rsidRPr="00C75755">
        <w:rPr>
          <w:rFonts w:asciiTheme="minorHAnsi" w:hAnsiTheme="minorHAnsi" w:cstheme="minorHAnsi"/>
          <w:b/>
          <w:sz w:val="20"/>
          <w:szCs w:val="20"/>
        </w:rPr>
        <w:t xml:space="preserve">Załącznik nr </w:t>
      </w:r>
      <w:r w:rsidR="00D70360">
        <w:rPr>
          <w:rFonts w:asciiTheme="minorHAnsi" w:hAnsiTheme="minorHAnsi" w:cstheme="minorHAnsi"/>
          <w:b/>
          <w:sz w:val="20"/>
          <w:szCs w:val="20"/>
        </w:rPr>
        <w:t>5</w:t>
      </w:r>
      <w:r>
        <w:rPr>
          <w:rFonts w:asciiTheme="minorHAnsi" w:hAnsiTheme="minorHAnsi" w:cstheme="minorHAnsi"/>
          <w:b/>
          <w:sz w:val="20"/>
          <w:szCs w:val="20"/>
        </w:rPr>
        <w:t xml:space="preserve"> </w:t>
      </w:r>
      <w:r w:rsidR="00F34519">
        <w:rPr>
          <w:rFonts w:asciiTheme="minorHAnsi" w:hAnsiTheme="minorHAnsi" w:cstheme="minorHAnsi"/>
          <w:b/>
          <w:sz w:val="20"/>
          <w:szCs w:val="20"/>
        </w:rPr>
        <w:t>–</w:t>
      </w:r>
      <w:r w:rsidR="00F34519" w:rsidRPr="00F34519">
        <w:rPr>
          <w:rFonts w:asciiTheme="minorHAnsi" w:hAnsiTheme="minorHAnsi" w:cstheme="minorHAnsi"/>
          <w:bCs/>
          <w:sz w:val="20"/>
          <w:szCs w:val="20"/>
        </w:rPr>
        <w:t>wykaz dostaw lub usług</w:t>
      </w:r>
    </w:p>
    <w:p w14:paraId="1ED8E9D3" w14:textId="3E4497C9" w:rsidR="00C75755" w:rsidRDefault="00F34519" w:rsidP="00C75755">
      <w:pPr>
        <w:jc w:val="both"/>
        <w:rPr>
          <w:rFonts w:ascii="Calibri" w:hAnsi="Calibri" w:cs="Calibri"/>
          <w:sz w:val="20"/>
          <w:szCs w:val="20"/>
        </w:rPr>
      </w:pPr>
      <w:r w:rsidRPr="00C75755">
        <w:rPr>
          <w:rFonts w:asciiTheme="minorHAnsi" w:hAnsiTheme="minorHAnsi" w:cstheme="minorHAnsi"/>
          <w:b/>
          <w:sz w:val="20"/>
          <w:szCs w:val="20"/>
        </w:rPr>
        <w:t xml:space="preserve">Załącznik nr </w:t>
      </w:r>
      <w:r>
        <w:rPr>
          <w:rFonts w:asciiTheme="minorHAnsi" w:hAnsiTheme="minorHAnsi" w:cstheme="minorHAnsi"/>
          <w:b/>
          <w:sz w:val="20"/>
          <w:szCs w:val="20"/>
        </w:rPr>
        <w:t xml:space="preserve">6 - </w:t>
      </w:r>
      <w:r w:rsidR="00C75755" w:rsidRPr="00C75755">
        <w:rPr>
          <w:rFonts w:ascii="Calibri" w:hAnsi="Calibri" w:cs="Calibri"/>
          <w:sz w:val="20"/>
          <w:szCs w:val="20"/>
        </w:rPr>
        <w:t xml:space="preserve">oświadczenie o braku podstaw wykluczenia z postępowania na podstawie art. 7 ust. 1 ustawy z dnia 13 kwietnia 2022 r. o szczególnych rozwiązaniach w zakresie przeciwdziałania wspieraniu agresji na Ukrainę oraz służących ochronie bezpieczeństwa narodowego (Dz. U. z 2022 r. poz. 835)  </w:t>
      </w:r>
    </w:p>
    <w:p w14:paraId="420D3A43" w14:textId="09C19E2D" w:rsidR="00D874E7" w:rsidRPr="00F34519" w:rsidRDefault="00D874E7" w:rsidP="00F34519">
      <w:pPr>
        <w:jc w:val="both"/>
        <w:rPr>
          <w:rFonts w:ascii="Calibri" w:hAnsi="Calibri" w:cs="Calibri"/>
          <w:b/>
          <w:sz w:val="16"/>
          <w:szCs w:val="16"/>
          <w:u w:val="single"/>
        </w:rPr>
      </w:pPr>
      <w:bookmarkStart w:id="10" w:name="_Hlk216093213"/>
      <w:r w:rsidRPr="00C75755">
        <w:rPr>
          <w:rFonts w:asciiTheme="minorHAnsi" w:hAnsiTheme="minorHAnsi" w:cstheme="minorHAnsi"/>
          <w:b/>
          <w:sz w:val="20"/>
          <w:szCs w:val="20"/>
        </w:rPr>
        <w:t xml:space="preserve">Załącznik nr </w:t>
      </w:r>
      <w:r w:rsidR="00F34519">
        <w:rPr>
          <w:rFonts w:asciiTheme="minorHAnsi" w:hAnsiTheme="minorHAnsi" w:cstheme="minorHAnsi"/>
          <w:b/>
          <w:sz w:val="20"/>
          <w:szCs w:val="20"/>
        </w:rPr>
        <w:t>7</w:t>
      </w:r>
      <w:r>
        <w:rPr>
          <w:rFonts w:asciiTheme="minorHAnsi" w:hAnsiTheme="minorHAnsi" w:cstheme="minorHAnsi"/>
          <w:b/>
          <w:sz w:val="20"/>
          <w:szCs w:val="20"/>
        </w:rPr>
        <w:t xml:space="preserve"> -</w:t>
      </w:r>
      <w:r w:rsidRPr="00D874E7">
        <w:rPr>
          <w:rFonts w:ascii="Calibri" w:hAnsi="Calibri" w:cs="Calibri"/>
          <w:sz w:val="16"/>
          <w:szCs w:val="16"/>
        </w:rPr>
        <w:t xml:space="preserve"> </w:t>
      </w:r>
      <w:bookmarkEnd w:id="10"/>
      <w:r w:rsidRPr="00646BE8">
        <w:rPr>
          <w:rFonts w:ascii="Calibri" w:hAnsi="Calibri" w:cs="Calibri"/>
          <w:sz w:val="16"/>
          <w:szCs w:val="16"/>
        </w:rPr>
        <w:t xml:space="preserve">oświadczenie z art. 117 ust 4 Pzp </w:t>
      </w:r>
      <w:r w:rsidRPr="00646BE8">
        <w:rPr>
          <w:rFonts w:ascii="Calibri" w:hAnsi="Calibri" w:cs="Calibri"/>
          <w:sz w:val="16"/>
          <w:szCs w:val="16"/>
          <w:u w:val="single"/>
        </w:rPr>
        <w:t>(dotyczy wyłącznie wykonawców wspólnie ubiegających się o udzielenie zamówienia)</w:t>
      </w:r>
    </w:p>
    <w:p w14:paraId="405F9524" w14:textId="626B5FE7" w:rsidR="00641362" w:rsidRDefault="00F34519">
      <w:r w:rsidRPr="00C75755">
        <w:rPr>
          <w:rFonts w:asciiTheme="minorHAnsi" w:hAnsiTheme="minorHAnsi" w:cstheme="minorHAnsi"/>
          <w:b/>
          <w:sz w:val="20"/>
          <w:szCs w:val="20"/>
        </w:rPr>
        <w:t xml:space="preserve">Załącznik nr </w:t>
      </w:r>
      <w:r>
        <w:rPr>
          <w:rFonts w:asciiTheme="minorHAnsi" w:hAnsiTheme="minorHAnsi" w:cstheme="minorHAnsi"/>
          <w:b/>
          <w:sz w:val="20"/>
          <w:szCs w:val="20"/>
        </w:rPr>
        <w:t xml:space="preserve">8 – </w:t>
      </w:r>
      <w:r w:rsidRPr="00F34519">
        <w:rPr>
          <w:rFonts w:asciiTheme="minorHAnsi" w:hAnsiTheme="minorHAnsi" w:cstheme="minorHAnsi"/>
          <w:bCs/>
          <w:sz w:val="20"/>
          <w:szCs w:val="20"/>
        </w:rPr>
        <w:t>wzór umowy</w:t>
      </w:r>
    </w:p>
    <w:sectPr w:rsidR="006413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6F8238A0"/>
    <w:lvl w:ilvl="0">
      <w:start w:val="1"/>
      <w:numFmt w:val="decimal"/>
      <w:suff w:val="space"/>
      <w:lvlText w:val="%1."/>
      <w:lvlJc w:val="left"/>
      <w:pPr>
        <w:ind w:left="0" w:firstLine="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B7B8D07C"/>
    <w:multiLevelType w:val="hybridMultilevel"/>
    <w:tmpl w:val="EAD0C13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3" w15:restartNumberingAfterBreak="0">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4" w15:restartNumberingAfterBreak="0">
    <w:nsid w:val="00000021"/>
    <w:multiLevelType w:val="multilevel"/>
    <w:tmpl w:val="00000021"/>
    <w:lvl w:ilvl="0">
      <w:start w:val="1"/>
      <w:numFmt w:val="decimal"/>
      <w:lvlText w:val="%1."/>
      <w:lvlJc w:val="left"/>
      <w:pPr>
        <w:ind w:left="0" w:firstLine="0"/>
      </w:pPr>
      <w:rPr>
        <w:rFonts w:ascii="Calibri" w:hAnsi="Calibri" w:cs="Arial" w:hint="default"/>
        <w:b w:val="0"/>
        <w:bCs/>
        <w:i w:val="0"/>
        <w:iCs w:val="0"/>
        <w:smallCaps w:val="0"/>
        <w:strike w:val="0"/>
        <w:dstrike w:val="0"/>
        <w:color w:val="000000"/>
        <w:spacing w:val="0"/>
        <w:w w:val="100"/>
        <w:position w:val="0"/>
        <w:sz w:val="22"/>
        <w:szCs w:val="22"/>
        <w:u w:val="none"/>
        <w:effect w:val="none"/>
      </w:rPr>
    </w:lvl>
    <w:lvl w:ilvl="1">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5" w15:restartNumberingAfterBreak="0">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6" w15:restartNumberingAfterBreak="0">
    <w:nsid w:val="03CE1F73"/>
    <w:multiLevelType w:val="multilevel"/>
    <w:tmpl w:val="4036B088"/>
    <w:lvl w:ilvl="0">
      <w:start w:val="4"/>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67A1B54"/>
    <w:multiLevelType w:val="hybridMultilevel"/>
    <w:tmpl w:val="3520698E"/>
    <w:lvl w:ilvl="0" w:tplc="EEACC592">
      <w:start w:val="2"/>
      <w:numFmt w:val="decimal"/>
      <w:lvlText w:val="%1)"/>
      <w:lvlJc w:val="left"/>
      <w:pPr>
        <w:ind w:left="10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66593A">
      <w:start w:val="2"/>
      <w:numFmt w:val="lowerLetter"/>
      <w:lvlText w:val="%2)"/>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6E4C66">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F20F36">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E6A0E4">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C63980">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5A9428">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ABF5A">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90FE88">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7C1311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13527E"/>
    <w:multiLevelType w:val="hybridMultilevel"/>
    <w:tmpl w:val="C18C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9651A2"/>
    <w:multiLevelType w:val="hybridMultilevel"/>
    <w:tmpl w:val="ED00A7FA"/>
    <w:lvl w:ilvl="0" w:tplc="AA503560">
      <w:start w:val="1"/>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2A8AB44">
      <w:start w:val="1"/>
      <w:numFmt w:val="lowerLetter"/>
      <w:lvlText w:val="%2)"/>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862AD2">
      <w:start w:val="1"/>
      <w:numFmt w:val="lowerRoman"/>
      <w:lvlText w:val="%3"/>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A656E0">
      <w:start w:val="1"/>
      <w:numFmt w:val="decimal"/>
      <w:lvlText w:val="%4"/>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39EC02A">
      <w:start w:val="1"/>
      <w:numFmt w:val="lowerLetter"/>
      <w:lvlText w:val="%5"/>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E0C1EC">
      <w:start w:val="1"/>
      <w:numFmt w:val="lowerRoman"/>
      <w:lvlText w:val="%6"/>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A0FFA4">
      <w:start w:val="1"/>
      <w:numFmt w:val="decimal"/>
      <w:lvlText w:val="%7"/>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E60E58">
      <w:start w:val="1"/>
      <w:numFmt w:val="lowerLetter"/>
      <w:lvlText w:val="%8"/>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9831CC">
      <w:start w:val="1"/>
      <w:numFmt w:val="lowerRoman"/>
      <w:lvlText w:val="%9"/>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3"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4" w15:restartNumberingAfterBreak="0">
    <w:nsid w:val="1DD3571C"/>
    <w:multiLevelType w:val="hybridMultilevel"/>
    <w:tmpl w:val="383E3304"/>
    <w:lvl w:ilvl="0" w:tplc="AD4A7DE4">
      <w:start w:val="1"/>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120242">
      <w:start w:val="1"/>
      <w:numFmt w:val="lowerLetter"/>
      <w:lvlText w:val="%2"/>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5EC808">
      <w:start w:val="1"/>
      <w:numFmt w:val="lowerRoman"/>
      <w:lvlText w:val="%3"/>
      <w:lvlJc w:val="left"/>
      <w:pPr>
        <w:ind w:left="1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D61EF8">
      <w:start w:val="1"/>
      <w:numFmt w:val="decimal"/>
      <w:lvlText w:val="%4"/>
      <w:lvlJc w:val="left"/>
      <w:pPr>
        <w:ind w:left="2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B87F5C">
      <w:start w:val="1"/>
      <w:numFmt w:val="lowerLetter"/>
      <w:lvlText w:val="%5"/>
      <w:lvlJc w:val="left"/>
      <w:pPr>
        <w:ind w:left="3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2E7EB8">
      <w:start w:val="1"/>
      <w:numFmt w:val="lowerRoman"/>
      <w:lvlText w:val="%6"/>
      <w:lvlJc w:val="left"/>
      <w:pPr>
        <w:ind w:left="4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04BBFC">
      <w:start w:val="1"/>
      <w:numFmt w:val="decimal"/>
      <w:lvlText w:val="%7"/>
      <w:lvlJc w:val="left"/>
      <w:pPr>
        <w:ind w:left="4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94E97B8">
      <w:start w:val="1"/>
      <w:numFmt w:val="lowerLetter"/>
      <w:lvlText w:val="%8"/>
      <w:lvlJc w:val="left"/>
      <w:pPr>
        <w:ind w:left="5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CEB9D8">
      <w:start w:val="1"/>
      <w:numFmt w:val="lowerRoman"/>
      <w:lvlText w:val="%9"/>
      <w:lvlJc w:val="left"/>
      <w:pPr>
        <w:ind w:left="6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196BA3"/>
    <w:multiLevelType w:val="hybridMultilevel"/>
    <w:tmpl w:val="3482C06C"/>
    <w:lvl w:ilvl="0" w:tplc="79D692E6">
      <w:start w:val="1"/>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8099FC">
      <w:start w:val="1"/>
      <w:numFmt w:val="decimal"/>
      <w:lvlText w:val="%2)"/>
      <w:lvlJc w:val="left"/>
      <w:pPr>
        <w:ind w:left="10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4281B4">
      <w:start w:val="1"/>
      <w:numFmt w:val="lowerLetter"/>
      <w:lvlText w:val="%3)"/>
      <w:lvlJc w:val="left"/>
      <w:pPr>
        <w:ind w:left="1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9C99CC">
      <w:start w:val="1"/>
      <w:numFmt w:val="decimal"/>
      <w:lvlText w:val="%4"/>
      <w:lvlJc w:val="left"/>
      <w:pPr>
        <w:ind w:left="15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E40FF6">
      <w:start w:val="1"/>
      <w:numFmt w:val="lowerLetter"/>
      <w:lvlText w:val="%5"/>
      <w:lvlJc w:val="left"/>
      <w:pPr>
        <w:ind w:left="22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40E338A">
      <w:start w:val="1"/>
      <w:numFmt w:val="lowerRoman"/>
      <w:lvlText w:val="%6"/>
      <w:lvlJc w:val="left"/>
      <w:pPr>
        <w:ind w:left="30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E0D25C">
      <w:start w:val="1"/>
      <w:numFmt w:val="decimal"/>
      <w:lvlText w:val="%7"/>
      <w:lvlJc w:val="left"/>
      <w:pPr>
        <w:ind w:left="3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989354">
      <w:start w:val="1"/>
      <w:numFmt w:val="lowerLetter"/>
      <w:lvlText w:val="%8"/>
      <w:lvlJc w:val="left"/>
      <w:pPr>
        <w:ind w:left="44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246AD8">
      <w:start w:val="1"/>
      <w:numFmt w:val="lowerRoman"/>
      <w:lvlText w:val="%9"/>
      <w:lvlJc w:val="left"/>
      <w:pPr>
        <w:ind w:left="51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3F0ADB"/>
    <w:multiLevelType w:val="hybridMultilevel"/>
    <w:tmpl w:val="2402C29C"/>
    <w:lvl w:ilvl="0" w:tplc="6628796E">
      <w:start w:val="1"/>
      <w:numFmt w:val="decimal"/>
      <w:lvlText w:val="%1."/>
      <w:lvlJc w:val="left"/>
      <w:pPr>
        <w:ind w:left="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9E9EDA">
      <w:start w:val="1"/>
      <w:numFmt w:val="lowerLetter"/>
      <w:lvlText w:val="%2"/>
      <w:lvlJc w:val="left"/>
      <w:pPr>
        <w:ind w:left="1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0EFAE8">
      <w:start w:val="1"/>
      <w:numFmt w:val="lowerRoman"/>
      <w:lvlText w:val="%3"/>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3404826">
      <w:start w:val="1"/>
      <w:numFmt w:val="decimal"/>
      <w:lvlText w:val="%4"/>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9EB7C0">
      <w:start w:val="1"/>
      <w:numFmt w:val="lowerLetter"/>
      <w:lvlText w:val="%5"/>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823552">
      <w:start w:val="1"/>
      <w:numFmt w:val="lowerRoman"/>
      <w:lvlText w:val="%6"/>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3047A8">
      <w:start w:val="1"/>
      <w:numFmt w:val="decimal"/>
      <w:lvlText w:val="%7"/>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C609D0">
      <w:start w:val="1"/>
      <w:numFmt w:val="lowerLetter"/>
      <w:lvlText w:val="%8"/>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B2483E">
      <w:start w:val="1"/>
      <w:numFmt w:val="lowerRoman"/>
      <w:lvlText w:val="%9"/>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8B14098"/>
    <w:multiLevelType w:val="hybridMultilevel"/>
    <w:tmpl w:val="8E5CEE20"/>
    <w:lvl w:ilvl="0" w:tplc="F95CFF4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0BC150C">
      <w:start w:val="1"/>
      <w:numFmt w:val="lowerLetter"/>
      <w:lvlText w:val="%2"/>
      <w:lvlJc w:val="left"/>
      <w:pPr>
        <w:ind w:left="6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12B850">
      <w:start w:val="1"/>
      <w:numFmt w:val="lowerRoman"/>
      <w:lvlText w:val="%3"/>
      <w:lvlJc w:val="left"/>
      <w:pPr>
        <w:ind w:left="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C2C8FE">
      <w:start w:val="1"/>
      <w:numFmt w:val="lowerLetter"/>
      <w:lvlRestart w:val="0"/>
      <w:lvlText w:val="%4)"/>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FE4306">
      <w:start w:val="1"/>
      <w:numFmt w:val="lowerLetter"/>
      <w:lvlText w:val="%5"/>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0A23F0">
      <w:start w:val="1"/>
      <w:numFmt w:val="lowerRoman"/>
      <w:lvlText w:val="%6"/>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72C9C2">
      <w:start w:val="1"/>
      <w:numFmt w:val="decimal"/>
      <w:lvlText w:val="%7"/>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CE0252">
      <w:start w:val="1"/>
      <w:numFmt w:val="lowerLetter"/>
      <w:lvlText w:val="%8"/>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FC24EC">
      <w:start w:val="1"/>
      <w:numFmt w:val="lowerRoman"/>
      <w:lvlText w:val="%9"/>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967167D"/>
    <w:multiLevelType w:val="hybridMultilevel"/>
    <w:tmpl w:val="CFB624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21C1037"/>
    <w:multiLevelType w:val="hybridMultilevel"/>
    <w:tmpl w:val="7006375C"/>
    <w:lvl w:ilvl="0" w:tplc="21CE2DB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FAA33E">
      <w:start w:val="2"/>
      <w:numFmt w:val="decimal"/>
      <w:lvlText w:val="%2)"/>
      <w:lvlJc w:val="left"/>
      <w:pPr>
        <w:ind w:left="10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4E207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CAE96A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A6300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00391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82AAB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28EA9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C8B3F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B1193E"/>
    <w:multiLevelType w:val="hybridMultilevel"/>
    <w:tmpl w:val="E16C80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4342AD"/>
    <w:multiLevelType w:val="hybridMultilevel"/>
    <w:tmpl w:val="54803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24" w15:restartNumberingAfterBreak="0">
    <w:nsid w:val="47C347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B856F63"/>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4DA86BA7"/>
    <w:multiLevelType w:val="multilevel"/>
    <w:tmpl w:val="44667C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1" w15:restartNumberingAfterBreak="0">
    <w:nsid w:val="503C469E"/>
    <w:multiLevelType w:val="hybridMultilevel"/>
    <w:tmpl w:val="BE6A98DE"/>
    <w:lvl w:ilvl="0" w:tplc="2BC240F2">
      <w:start w:val="1"/>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146EC0">
      <w:start w:val="1"/>
      <w:numFmt w:val="decimal"/>
      <w:lvlText w:val="%2)"/>
      <w:lvlJc w:val="left"/>
      <w:pPr>
        <w:ind w:left="10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B6C7B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26767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E6F68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F8C72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10C5C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7C954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3292F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7646C6F"/>
    <w:multiLevelType w:val="hybridMultilevel"/>
    <w:tmpl w:val="3DBCC96E"/>
    <w:lvl w:ilvl="0" w:tplc="F962F1AE">
      <w:start w:val="1"/>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06579C">
      <w:start w:val="1"/>
      <w:numFmt w:val="decimal"/>
      <w:lvlText w:val="%2)"/>
      <w:lvlJc w:val="left"/>
      <w:pPr>
        <w:ind w:left="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AC5838">
      <w:start w:val="1"/>
      <w:numFmt w:val="lowerRoman"/>
      <w:lvlText w:val="%3"/>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3212AA">
      <w:start w:val="1"/>
      <w:numFmt w:val="decimal"/>
      <w:lvlText w:val="%4"/>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76C3E2">
      <w:start w:val="1"/>
      <w:numFmt w:val="lowerLetter"/>
      <w:lvlText w:val="%5"/>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D653DE">
      <w:start w:val="1"/>
      <w:numFmt w:val="lowerRoman"/>
      <w:lvlText w:val="%6"/>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DE7DFA">
      <w:start w:val="1"/>
      <w:numFmt w:val="decimal"/>
      <w:lvlText w:val="%7"/>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338BADE">
      <w:start w:val="1"/>
      <w:numFmt w:val="lowerLetter"/>
      <w:lvlText w:val="%8"/>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5A68A8">
      <w:start w:val="1"/>
      <w:numFmt w:val="lowerRoman"/>
      <w:lvlText w:val="%9"/>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84E0156"/>
    <w:multiLevelType w:val="hybridMultilevel"/>
    <w:tmpl w:val="CA887E2C"/>
    <w:lvl w:ilvl="0" w:tplc="0070491A">
      <w:start w:val="4"/>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448216">
      <w:start w:val="1"/>
      <w:numFmt w:val="decimal"/>
      <w:lvlText w:val="%2)"/>
      <w:lvlJc w:val="left"/>
      <w:pPr>
        <w:ind w:left="1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C48F8C">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D06B5E">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86B2B2">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10B7DA">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86531A">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8E45CE">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3A5F5C">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9EF5D4F"/>
    <w:multiLevelType w:val="hybridMultilevel"/>
    <w:tmpl w:val="DFF425AA"/>
    <w:lvl w:ilvl="0" w:tplc="5ABC3B32">
      <w:start w:val="1"/>
      <w:numFmt w:val="decimal"/>
      <w:lvlText w:val="%1."/>
      <w:lvlJc w:val="left"/>
      <w:pPr>
        <w:tabs>
          <w:tab w:val="num" w:pos="737"/>
        </w:tabs>
        <w:ind w:left="737" w:hanging="37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DEC309D"/>
    <w:multiLevelType w:val="hybridMultilevel"/>
    <w:tmpl w:val="5A943844"/>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9" w15:restartNumberingAfterBreak="0">
    <w:nsid w:val="64903736"/>
    <w:multiLevelType w:val="hybridMultilevel"/>
    <w:tmpl w:val="28C8C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75043B7"/>
    <w:multiLevelType w:val="hybridMultilevel"/>
    <w:tmpl w:val="EA5434F4"/>
    <w:lvl w:ilvl="0" w:tplc="E5B86B00">
      <w:start w:val="7"/>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300E7A">
      <w:start w:val="1"/>
      <w:numFmt w:val="lowerLetter"/>
      <w:lvlText w:val="%2)"/>
      <w:lvlJc w:val="left"/>
      <w:pPr>
        <w:ind w:left="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82A084">
      <w:start w:val="1"/>
      <w:numFmt w:val="lowerRoman"/>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CA3C88">
      <w:start w:val="1"/>
      <w:numFmt w:val="decimal"/>
      <w:lvlText w:val="%4"/>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7EFF10">
      <w:start w:val="1"/>
      <w:numFmt w:val="lowerLetter"/>
      <w:lvlText w:val="%5"/>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42FBB8">
      <w:start w:val="1"/>
      <w:numFmt w:val="lowerRoman"/>
      <w:lvlText w:val="%6"/>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B27A04">
      <w:start w:val="1"/>
      <w:numFmt w:val="decimal"/>
      <w:lvlText w:val="%7"/>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88F332">
      <w:start w:val="1"/>
      <w:numFmt w:val="lowerLetter"/>
      <w:lvlText w:val="%8"/>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EA43F0">
      <w:start w:val="1"/>
      <w:numFmt w:val="lowerRoman"/>
      <w:lvlText w:val="%9"/>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81631A9"/>
    <w:multiLevelType w:val="multilevel"/>
    <w:tmpl w:val="781631A9"/>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F86B9C"/>
    <w:multiLevelType w:val="hybridMultilevel"/>
    <w:tmpl w:val="347CDCB0"/>
    <w:lvl w:ilvl="0" w:tplc="FF8099FC">
      <w:start w:val="1"/>
      <w:numFmt w:val="decimal"/>
      <w:lvlText w:val="%1)"/>
      <w:lvlJc w:val="left"/>
      <w:pPr>
        <w:ind w:left="10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14680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64244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366219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52637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8916219">
    <w:abstractNumId w:val="4"/>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 w16cid:durableId="2792661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6684092">
    <w:abstractNumId w:val="0"/>
    <w:lvlOverride w:ilvl="0">
      <w:startOverride w:val="1"/>
    </w:lvlOverride>
  </w:num>
  <w:num w:numId="8" w16cid:durableId="18330649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74597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33337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5710714">
    <w:abstractNumId w:val="29"/>
  </w:num>
  <w:num w:numId="12" w16cid:durableId="112525697">
    <w:abstractNumId w:val="44"/>
  </w:num>
  <w:num w:numId="13" w16cid:durableId="983049932">
    <w:abstractNumId w:val="32"/>
  </w:num>
  <w:num w:numId="14" w16cid:durableId="1627662938">
    <w:abstractNumId w:val="21"/>
  </w:num>
  <w:num w:numId="15" w16cid:durableId="1291590627">
    <w:abstractNumId w:val="28"/>
  </w:num>
  <w:num w:numId="16" w16cid:durableId="1791196792">
    <w:abstractNumId w:val="8"/>
  </w:num>
  <w:num w:numId="17" w16cid:durableId="373237115">
    <w:abstractNumId w:val="6"/>
  </w:num>
  <w:num w:numId="18" w16cid:durableId="1497645775">
    <w:abstractNumId w:val="39"/>
  </w:num>
  <w:num w:numId="19" w16cid:durableId="866215037">
    <w:abstractNumId w:val="22"/>
  </w:num>
  <w:num w:numId="20" w16cid:durableId="630207954">
    <w:abstractNumId w:val="26"/>
  </w:num>
  <w:num w:numId="21" w16cid:durableId="1285967287">
    <w:abstractNumId w:val="42"/>
  </w:num>
  <w:num w:numId="22" w16cid:durableId="32923386">
    <w:abstractNumId w:val="2"/>
  </w:num>
  <w:num w:numId="23" w16cid:durableId="1728141325">
    <w:abstractNumId w:val="25"/>
  </w:num>
  <w:num w:numId="24" w16cid:durableId="1944417936">
    <w:abstractNumId w:val="43"/>
  </w:num>
  <w:num w:numId="25" w16cid:durableId="854883866">
    <w:abstractNumId w:val="13"/>
  </w:num>
  <w:num w:numId="26" w16cid:durableId="3331887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2047310">
    <w:abstractNumId w:val="12"/>
  </w:num>
  <w:num w:numId="28" w16cid:durableId="2014254854">
    <w:abstractNumId w:val="30"/>
  </w:num>
  <w:num w:numId="29" w16cid:durableId="2102330301">
    <w:abstractNumId w:val="37"/>
  </w:num>
  <w:num w:numId="30" w16cid:durableId="688992520">
    <w:abstractNumId w:val="33"/>
  </w:num>
  <w:num w:numId="31" w16cid:durableId="2011760834">
    <w:abstractNumId w:val="0"/>
  </w:num>
  <w:num w:numId="32" w16cid:durableId="1130200516">
    <w:abstractNumId w:val="20"/>
  </w:num>
  <w:num w:numId="33" w16cid:durableId="267196288">
    <w:abstractNumId w:val="27"/>
  </w:num>
  <w:num w:numId="34" w16cid:durableId="1031104814">
    <w:abstractNumId w:val="36"/>
  </w:num>
  <w:num w:numId="35" w16cid:durableId="371198334">
    <w:abstractNumId w:val="18"/>
  </w:num>
  <w:num w:numId="36" w16cid:durableId="1965961136">
    <w:abstractNumId w:val="9"/>
  </w:num>
  <w:num w:numId="37" w16cid:durableId="1577476787">
    <w:abstractNumId w:val="16"/>
  </w:num>
  <w:num w:numId="38" w16cid:durableId="2059350683">
    <w:abstractNumId w:val="40"/>
  </w:num>
  <w:num w:numId="39" w16cid:durableId="1875996408">
    <w:abstractNumId w:val="15"/>
  </w:num>
  <w:num w:numId="40" w16cid:durableId="258681700">
    <w:abstractNumId w:val="17"/>
  </w:num>
  <w:num w:numId="41" w16cid:durableId="780303891">
    <w:abstractNumId w:val="45"/>
  </w:num>
  <w:num w:numId="42" w16cid:durableId="1968973496">
    <w:abstractNumId w:val="7"/>
  </w:num>
  <w:num w:numId="43" w16cid:durableId="844050837">
    <w:abstractNumId w:val="38"/>
    <w:lvlOverride w:ilvl="0">
      <w:startOverride w:val="1"/>
    </w:lvlOverride>
    <w:lvlOverride w:ilvl="1"/>
    <w:lvlOverride w:ilvl="2"/>
    <w:lvlOverride w:ilvl="3"/>
    <w:lvlOverride w:ilvl="4"/>
    <w:lvlOverride w:ilvl="5"/>
    <w:lvlOverride w:ilvl="6"/>
    <w:lvlOverride w:ilvl="7"/>
    <w:lvlOverride w:ilvl="8"/>
  </w:num>
  <w:num w:numId="44" w16cid:durableId="727412164">
    <w:abstractNumId w:val="1"/>
    <w:lvlOverride w:ilvl="0">
      <w:startOverride w:val="1"/>
    </w:lvlOverride>
    <w:lvlOverride w:ilvl="1"/>
    <w:lvlOverride w:ilvl="2"/>
    <w:lvlOverride w:ilvl="3"/>
    <w:lvlOverride w:ilvl="4"/>
    <w:lvlOverride w:ilvl="5"/>
    <w:lvlOverride w:ilvl="6"/>
    <w:lvlOverride w:ilvl="7"/>
    <w:lvlOverride w:ilvl="8"/>
  </w:num>
  <w:num w:numId="45" w16cid:durableId="492456370">
    <w:abstractNumId w:val="10"/>
  </w:num>
  <w:num w:numId="46" w16cid:durableId="37821212">
    <w:abstractNumId w:val="35"/>
  </w:num>
  <w:num w:numId="47" w16cid:durableId="558595574">
    <w:abstractNumId w:val="34"/>
  </w:num>
  <w:num w:numId="48" w16cid:durableId="485706780">
    <w:abstractNumId w:val="19"/>
  </w:num>
  <w:num w:numId="49" w16cid:durableId="93794282">
    <w:abstractNumId w:val="14"/>
  </w:num>
  <w:num w:numId="50" w16cid:durableId="1180462638">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Chudzinska">
    <w15:presenceInfo w15:providerId="None" w15:userId="MChudzinska"/>
  </w15:person>
  <w15:person w15:author="Gminny Zakład Komunalny w Żołędowie">
    <w15:presenceInfo w15:providerId="Windows Live" w15:userId="326c7bd23fa8ab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7E6F"/>
    <w:rsid w:val="00016F6B"/>
    <w:rsid w:val="00020D06"/>
    <w:rsid w:val="00033208"/>
    <w:rsid w:val="0004233F"/>
    <w:rsid w:val="00074B78"/>
    <w:rsid w:val="00080BBB"/>
    <w:rsid w:val="000B3C27"/>
    <w:rsid w:val="000F093A"/>
    <w:rsid w:val="00120D7A"/>
    <w:rsid w:val="0012266B"/>
    <w:rsid w:val="00131D24"/>
    <w:rsid w:val="00136172"/>
    <w:rsid w:val="00165AEF"/>
    <w:rsid w:val="00171C8F"/>
    <w:rsid w:val="00195F79"/>
    <w:rsid w:val="001D4FCA"/>
    <w:rsid w:val="00215F41"/>
    <w:rsid w:val="00247F62"/>
    <w:rsid w:val="002831A7"/>
    <w:rsid w:val="00285F20"/>
    <w:rsid w:val="002A127F"/>
    <w:rsid w:val="002C36A1"/>
    <w:rsid w:val="00322F6D"/>
    <w:rsid w:val="003272CB"/>
    <w:rsid w:val="003469FC"/>
    <w:rsid w:val="00374483"/>
    <w:rsid w:val="00394012"/>
    <w:rsid w:val="003A06BB"/>
    <w:rsid w:val="003E380A"/>
    <w:rsid w:val="00404410"/>
    <w:rsid w:val="00414342"/>
    <w:rsid w:val="004220BC"/>
    <w:rsid w:val="0043270C"/>
    <w:rsid w:val="00483112"/>
    <w:rsid w:val="00492D07"/>
    <w:rsid w:val="004A41A1"/>
    <w:rsid w:val="004A61A8"/>
    <w:rsid w:val="004C7C18"/>
    <w:rsid w:val="004D3C98"/>
    <w:rsid w:val="004E1B66"/>
    <w:rsid w:val="00515F91"/>
    <w:rsid w:val="00564743"/>
    <w:rsid w:val="00592BBA"/>
    <w:rsid w:val="00592C80"/>
    <w:rsid w:val="005A3136"/>
    <w:rsid w:val="005E3C15"/>
    <w:rsid w:val="005F5A64"/>
    <w:rsid w:val="005F76C9"/>
    <w:rsid w:val="0061527D"/>
    <w:rsid w:val="00633C29"/>
    <w:rsid w:val="006402E1"/>
    <w:rsid w:val="00641362"/>
    <w:rsid w:val="00651ABD"/>
    <w:rsid w:val="006729F8"/>
    <w:rsid w:val="0068303C"/>
    <w:rsid w:val="006A324E"/>
    <w:rsid w:val="006C2568"/>
    <w:rsid w:val="006C532E"/>
    <w:rsid w:val="006D2F74"/>
    <w:rsid w:val="006E15FF"/>
    <w:rsid w:val="006E2002"/>
    <w:rsid w:val="006E627B"/>
    <w:rsid w:val="006F641B"/>
    <w:rsid w:val="0070624E"/>
    <w:rsid w:val="00731CDD"/>
    <w:rsid w:val="00774330"/>
    <w:rsid w:val="00783D17"/>
    <w:rsid w:val="00792011"/>
    <w:rsid w:val="007A1EA2"/>
    <w:rsid w:val="007B0A5A"/>
    <w:rsid w:val="007C02B4"/>
    <w:rsid w:val="007C44C4"/>
    <w:rsid w:val="007D14DD"/>
    <w:rsid w:val="007D77B0"/>
    <w:rsid w:val="00814D0E"/>
    <w:rsid w:val="008157E6"/>
    <w:rsid w:val="00815F0D"/>
    <w:rsid w:val="008418B3"/>
    <w:rsid w:val="00841B5D"/>
    <w:rsid w:val="00843C74"/>
    <w:rsid w:val="00850188"/>
    <w:rsid w:val="008508AA"/>
    <w:rsid w:val="0085267C"/>
    <w:rsid w:val="00855964"/>
    <w:rsid w:val="008A7E6F"/>
    <w:rsid w:val="008B0AED"/>
    <w:rsid w:val="008B1A7B"/>
    <w:rsid w:val="008D0019"/>
    <w:rsid w:val="008E6B05"/>
    <w:rsid w:val="0096422F"/>
    <w:rsid w:val="009736E3"/>
    <w:rsid w:val="009758BD"/>
    <w:rsid w:val="00997E12"/>
    <w:rsid w:val="009F0157"/>
    <w:rsid w:val="00A076CC"/>
    <w:rsid w:val="00A364BA"/>
    <w:rsid w:val="00A5488C"/>
    <w:rsid w:val="00A611E6"/>
    <w:rsid w:val="00A713E1"/>
    <w:rsid w:val="00A76DD6"/>
    <w:rsid w:val="00A93C95"/>
    <w:rsid w:val="00AD0E40"/>
    <w:rsid w:val="00AD3ABE"/>
    <w:rsid w:val="00AD484B"/>
    <w:rsid w:val="00AE7E86"/>
    <w:rsid w:val="00AF01EC"/>
    <w:rsid w:val="00B23D3D"/>
    <w:rsid w:val="00B26519"/>
    <w:rsid w:val="00B52B27"/>
    <w:rsid w:val="00B560B3"/>
    <w:rsid w:val="00B571CC"/>
    <w:rsid w:val="00BA4A09"/>
    <w:rsid w:val="00BC5DCC"/>
    <w:rsid w:val="00BE3FDE"/>
    <w:rsid w:val="00BE57F6"/>
    <w:rsid w:val="00BF269B"/>
    <w:rsid w:val="00C00272"/>
    <w:rsid w:val="00C02497"/>
    <w:rsid w:val="00C0309E"/>
    <w:rsid w:val="00C15690"/>
    <w:rsid w:val="00C24F50"/>
    <w:rsid w:val="00C62670"/>
    <w:rsid w:val="00C75755"/>
    <w:rsid w:val="00C83A58"/>
    <w:rsid w:val="00CD12BC"/>
    <w:rsid w:val="00CD1884"/>
    <w:rsid w:val="00CE5655"/>
    <w:rsid w:val="00D21D9E"/>
    <w:rsid w:val="00D34E0D"/>
    <w:rsid w:val="00D37BC3"/>
    <w:rsid w:val="00D44678"/>
    <w:rsid w:val="00D56828"/>
    <w:rsid w:val="00D702FE"/>
    <w:rsid w:val="00D70360"/>
    <w:rsid w:val="00D847DE"/>
    <w:rsid w:val="00D874E7"/>
    <w:rsid w:val="00DA503C"/>
    <w:rsid w:val="00DE3808"/>
    <w:rsid w:val="00E4187F"/>
    <w:rsid w:val="00E45895"/>
    <w:rsid w:val="00E710C6"/>
    <w:rsid w:val="00E75AEF"/>
    <w:rsid w:val="00E93E4D"/>
    <w:rsid w:val="00EA11F1"/>
    <w:rsid w:val="00EB0A7C"/>
    <w:rsid w:val="00EB5847"/>
    <w:rsid w:val="00ED5629"/>
    <w:rsid w:val="00ED5C36"/>
    <w:rsid w:val="00EF2485"/>
    <w:rsid w:val="00F244D4"/>
    <w:rsid w:val="00F34519"/>
    <w:rsid w:val="00FB723A"/>
    <w:rsid w:val="00FD6299"/>
    <w:rsid w:val="00FF24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6A91"/>
  <w15:docId w15:val="{2AB69F71-D93D-47A4-92C6-877D0006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E6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A7E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3A06BB"/>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7E6F"/>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8A7E6F"/>
    <w:rPr>
      <w:color w:val="0000FF"/>
      <w:u w:val="single"/>
    </w:rPr>
  </w:style>
  <w:style w:type="character" w:customStyle="1" w:styleId="TekstpodstawowyZnak1">
    <w:name w:val="Tekst podstawowy Znak1"/>
    <w:aliases w:val="(F2) Znak,ändrad Znak,LOAN Znak,body text Znak,Znak2 Znak, Znak2 Znak"/>
    <w:link w:val="Tekstpodstawowy"/>
    <w:uiPriority w:val="99"/>
    <w:locked/>
    <w:rsid w:val="008A7E6F"/>
    <w:rPr>
      <w:rFonts w:ascii="Times New Roman" w:eastAsia="Times New Roman" w:hAnsi="Times New Roman" w:cs="Times New Roman"/>
      <w:sz w:val="24"/>
      <w:szCs w:val="24"/>
      <w:lang w:eastAsia="pl-PL"/>
    </w:rPr>
  </w:style>
  <w:style w:type="paragraph" w:styleId="Tekstpodstawowy">
    <w:name w:val="Body Text"/>
    <w:aliases w:val="(F2),ändrad,LOAN,body text,Znak2, Znak2"/>
    <w:basedOn w:val="Normalny"/>
    <w:link w:val="TekstpodstawowyZnak1"/>
    <w:uiPriority w:val="99"/>
    <w:unhideWhenUsed/>
    <w:rsid w:val="008A7E6F"/>
    <w:pPr>
      <w:jc w:val="both"/>
    </w:pPr>
  </w:style>
  <w:style w:type="character" w:customStyle="1" w:styleId="TekstpodstawowyZnak">
    <w:name w:val="Tekst podstawowy Znak"/>
    <w:basedOn w:val="Domylnaczcionkaakapitu"/>
    <w:uiPriority w:val="99"/>
    <w:semiHidden/>
    <w:rsid w:val="008A7E6F"/>
    <w:rPr>
      <w:rFonts w:ascii="Times New Roman" w:eastAsia="Times New Roman" w:hAnsi="Times New Roman" w:cs="Times New Roman"/>
      <w:sz w:val="24"/>
      <w:szCs w:val="24"/>
      <w:lang w:eastAsia="pl-PL"/>
    </w:rPr>
  </w:style>
  <w:style w:type="character" w:customStyle="1" w:styleId="AkapitzlistZnak">
    <w:name w:val="Akapit z listą Znak"/>
    <w:aliases w:val="1.Nagłówek Znak"/>
    <w:link w:val="Akapitzlist"/>
    <w:uiPriority w:val="99"/>
    <w:locked/>
    <w:rsid w:val="008A7E6F"/>
    <w:rPr>
      <w:sz w:val="24"/>
      <w:szCs w:val="24"/>
    </w:rPr>
  </w:style>
  <w:style w:type="paragraph" w:styleId="Akapitzlist">
    <w:name w:val="List Paragraph"/>
    <w:aliases w:val="1.Nagłówek"/>
    <w:basedOn w:val="Normalny"/>
    <w:link w:val="AkapitzlistZnak"/>
    <w:uiPriority w:val="99"/>
    <w:qFormat/>
    <w:rsid w:val="008A7E6F"/>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8A7E6F"/>
    <w:rPr>
      <w:rFonts w:ascii="Arial" w:hAnsi="Arial" w:cs="Arial"/>
      <w:shd w:val="clear" w:color="auto" w:fill="FFFFFF"/>
    </w:rPr>
  </w:style>
  <w:style w:type="paragraph" w:customStyle="1" w:styleId="Teksttreci21">
    <w:name w:val="Tekst treści (2)1"/>
    <w:basedOn w:val="Normalny"/>
    <w:link w:val="Teksttreci2"/>
    <w:rsid w:val="008A7E6F"/>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paragraph" w:customStyle="1" w:styleId="Default">
    <w:name w:val="Default"/>
    <w:rsid w:val="008A7E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4D3C98"/>
  </w:style>
  <w:style w:type="paragraph" w:customStyle="1" w:styleId="Tekstpodstawowy211">
    <w:name w:val="Tekst podstawowy 211"/>
    <w:basedOn w:val="Normalny"/>
    <w:rsid w:val="00592BBA"/>
    <w:pPr>
      <w:suppressAutoHyphens/>
      <w:spacing w:before="120" w:after="120"/>
      <w:jc w:val="both"/>
    </w:pPr>
    <w:rPr>
      <w:bCs/>
      <w:sz w:val="25"/>
      <w:lang w:eastAsia="ar-SA"/>
    </w:rPr>
  </w:style>
  <w:style w:type="paragraph" w:styleId="Tekstdymka">
    <w:name w:val="Balloon Text"/>
    <w:basedOn w:val="Normalny"/>
    <w:link w:val="TekstdymkaZnak"/>
    <w:uiPriority w:val="99"/>
    <w:semiHidden/>
    <w:unhideWhenUsed/>
    <w:rsid w:val="00D874E7"/>
    <w:rPr>
      <w:rFonts w:ascii="Tahoma" w:hAnsi="Tahoma" w:cs="Tahoma"/>
      <w:sz w:val="16"/>
      <w:szCs w:val="16"/>
    </w:rPr>
  </w:style>
  <w:style w:type="character" w:customStyle="1" w:styleId="TekstdymkaZnak">
    <w:name w:val="Tekst dymka Znak"/>
    <w:basedOn w:val="Domylnaczcionkaakapitu"/>
    <w:link w:val="Tekstdymka"/>
    <w:uiPriority w:val="99"/>
    <w:semiHidden/>
    <w:rsid w:val="00D874E7"/>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semiHidden/>
    <w:rsid w:val="003A06BB"/>
    <w:rPr>
      <w:rFonts w:asciiTheme="majorHAnsi" w:eastAsiaTheme="majorEastAsia" w:hAnsiTheme="majorHAnsi" w:cstheme="majorBidi"/>
      <w:b/>
      <w:bCs/>
      <w:color w:val="4F81BD" w:themeColor="accent1"/>
      <w:sz w:val="24"/>
      <w:szCs w:val="24"/>
      <w:lang w:eastAsia="pl-PL"/>
    </w:rPr>
  </w:style>
  <w:style w:type="table" w:customStyle="1" w:styleId="TableGrid">
    <w:name w:val="TableGrid"/>
    <w:rsid w:val="00A713E1"/>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Poprawka">
    <w:name w:val="Revision"/>
    <w:hidden/>
    <w:uiPriority w:val="99"/>
    <w:semiHidden/>
    <w:rsid w:val="00BC5DCC"/>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560B3"/>
    <w:rPr>
      <w:sz w:val="16"/>
      <w:szCs w:val="16"/>
    </w:rPr>
  </w:style>
  <w:style w:type="paragraph" w:styleId="Tekstkomentarza">
    <w:name w:val="annotation text"/>
    <w:basedOn w:val="Normalny"/>
    <w:link w:val="TekstkomentarzaZnak"/>
    <w:uiPriority w:val="99"/>
    <w:unhideWhenUsed/>
    <w:rsid w:val="00B560B3"/>
    <w:rPr>
      <w:sz w:val="20"/>
      <w:szCs w:val="20"/>
    </w:rPr>
  </w:style>
  <w:style w:type="character" w:customStyle="1" w:styleId="TekstkomentarzaZnak">
    <w:name w:val="Tekst komentarza Znak"/>
    <w:basedOn w:val="Domylnaczcionkaakapitu"/>
    <w:link w:val="Tekstkomentarza"/>
    <w:uiPriority w:val="99"/>
    <w:rsid w:val="00B560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560B3"/>
    <w:rPr>
      <w:b/>
      <w:bCs/>
    </w:rPr>
  </w:style>
  <w:style w:type="character" w:customStyle="1" w:styleId="TematkomentarzaZnak">
    <w:name w:val="Temat komentarza Znak"/>
    <w:basedOn w:val="TekstkomentarzaZnak"/>
    <w:link w:val="Tematkomentarza"/>
    <w:uiPriority w:val="99"/>
    <w:semiHidden/>
    <w:rsid w:val="00B560B3"/>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131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77322">
      <w:bodyDiv w:val="1"/>
      <w:marLeft w:val="0"/>
      <w:marRight w:val="0"/>
      <w:marTop w:val="0"/>
      <w:marBottom w:val="0"/>
      <w:divBdr>
        <w:top w:val="none" w:sz="0" w:space="0" w:color="auto"/>
        <w:left w:val="none" w:sz="0" w:space="0" w:color="auto"/>
        <w:bottom w:val="none" w:sz="0" w:space="0" w:color="auto"/>
        <w:right w:val="none" w:sz="0" w:space="0" w:color="auto"/>
      </w:divBdr>
    </w:div>
    <w:div w:id="420831382">
      <w:bodyDiv w:val="1"/>
      <w:marLeft w:val="0"/>
      <w:marRight w:val="0"/>
      <w:marTop w:val="0"/>
      <w:marBottom w:val="0"/>
      <w:divBdr>
        <w:top w:val="none" w:sz="0" w:space="0" w:color="auto"/>
        <w:left w:val="none" w:sz="0" w:space="0" w:color="auto"/>
        <w:bottom w:val="none" w:sz="0" w:space="0" w:color="auto"/>
        <w:right w:val="none" w:sz="0" w:space="0" w:color="auto"/>
      </w:divBdr>
    </w:div>
    <w:div w:id="563613534">
      <w:bodyDiv w:val="1"/>
      <w:marLeft w:val="0"/>
      <w:marRight w:val="0"/>
      <w:marTop w:val="0"/>
      <w:marBottom w:val="0"/>
      <w:divBdr>
        <w:top w:val="none" w:sz="0" w:space="0" w:color="auto"/>
        <w:left w:val="none" w:sz="0" w:space="0" w:color="auto"/>
        <w:bottom w:val="none" w:sz="0" w:space="0" w:color="auto"/>
        <w:right w:val="none" w:sz="0" w:space="0" w:color="auto"/>
      </w:divBdr>
    </w:div>
    <w:div w:id="798036824">
      <w:bodyDiv w:val="1"/>
      <w:marLeft w:val="0"/>
      <w:marRight w:val="0"/>
      <w:marTop w:val="0"/>
      <w:marBottom w:val="0"/>
      <w:divBdr>
        <w:top w:val="none" w:sz="0" w:space="0" w:color="auto"/>
        <w:left w:val="none" w:sz="0" w:space="0" w:color="auto"/>
        <w:bottom w:val="none" w:sz="0" w:space="0" w:color="auto"/>
        <w:right w:val="none" w:sz="0" w:space="0" w:color="auto"/>
      </w:divBdr>
    </w:div>
    <w:div w:id="949625770">
      <w:bodyDiv w:val="1"/>
      <w:marLeft w:val="0"/>
      <w:marRight w:val="0"/>
      <w:marTop w:val="0"/>
      <w:marBottom w:val="0"/>
      <w:divBdr>
        <w:top w:val="none" w:sz="0" w:space="0" w:color="auto"/>
        <w:left w:val="none" w:sz="0" w:space="0" w:color="auto"/>
        <w:bottom w:val="none" w:sz="0" w:space="0" w:color="auto"/>
        <w:right w:val="none" w:sz="0" w:space="0" w:color="auto"/>
      </w:divBdr>
    </w:div>
    <w:div w:id="994603496">
      <w:bodyDiv w:val="1"/>
      <w:marLeft w:val="0"/>
      <w:marRight w:val="0"/>
      <w:marTop w:val="0"/>
      <w:marBottom w:val="0"/>
      <w:divBdr>
        <w:top w:val="none" w:sz="0" w:space="0" w:color="auto"/>
        <w:left w:val="none" w:sz="0" w:space="0" w:color="auto"/>
        <w:bottom w:val="none" w:sz="0" w:space="0" w:color="auto"/>
        <w:right w:val="none" w:sz="0" w:space="0" w:color="auto"/>
      </w:divBdr>
    </w:div>
    <w:div w:id="1137796671">
      <w:bodyDiv w:val="1"/>
      <w:marLeft w:val="0"/>
      <w:marRight w:val="0"/>
      <w:marTop w:val="0"/>
      <w:marBottom w:val="0"/>
      <w:divBdr>
        <w:top w:val="none" w:sz="0" w:space="0" w:color="auto"/>
        <w:left w:val="none" w:sz="0" w:space="0" w:color="auto"/>
        <w:bottom w:val="none" w:sz="0" w:space="0" w:color="auto"/>
        <w:right w:val="none" w:sz="0" w:space="0" w:color="auto"/>
      </w:divBdr>
    </w:div>
    <w:div w:id="1598176904">
      <w:bodyDiv w:val="1"/>
      <w:marLeft w:val="0"/>
      <w:marRight w:val="0"/>
      <w:marTop w:val="0"/>
      <w:marBottom w:val="0"/>
      <w:divBdr>
        <w:top w:val="none" w:sz="0" w:space="0" w:color="auto"/>
        <w:left w:val="none" w:sz="0" w:space="0" w:color="auto"/>
        <w:bottom w:val="none" w:sz="0" w:space="0" w:color="auto"/>
        <w:right w:val="none" w:sz="0" w:space="0" w:color="auto"/>
      </w:divBdr>
    </w:div>
    <w:div w:id="1666471057">
      <w:bodyDiv w:val="1"/>
      <w:marLeft w:val="0"/>
      <w:marRight w:val="0"/>
      <w:marTop w:val="0"/>
      <w:marBottom w:val="0"/>
      <w:divBdr>
        <w:top w:val="none" w:sz="0" w:space="0" w:color="auto"/>
        <w:left w:val="none" w:sz="0" w:space="0" w:color="auto"/>
        <w:bottom w:val="none" w:sz="0" w:space="0" w:color="auto"/>
        <w:right w:val="none" w:sz="0" w:space="0" w:color="auto"/>
      </w:divBdr>
    </w:div>
    <w:div w:id="180974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gzk-zoledowo.pl" TargetMode="External"/><Relationship Id="rId13" Type="http://schemas.openxmlformats.org/officeDocument/2006/relationships/hyperlink" Target="https://www.gov.pl/web/gov/podpisz-dokument-elektronicznie-wykorzystajpodpis-zaufany" TargetMode="External"/><Relationship Id="rId18" Type="http://schemas.openxmlformats.org/officeDocument/2006/relationships/hyperlink" Target="http://www.rcb.bip-e.pl/rcb/zamowienia-publiczne/8361,Klauzula-informacyjna-dotyczaca-danych-osobowych-uczestnikow-postepowan-o-zamowi.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ip.osielsko.pl" TargetMode="External"/><Relationship Id="rId12" Type="http://schemas.openxmlformats.org/officeDocument/2006/relationships/image" Target="media/image3.png"/><Relationship Id="rId17" Type="http://schemas.openxmlformats.org/officeDocument/2006/relationships/hyperlink" Target="https://isap.sejm.gov.pl/isap.nsf/DocDetails.xsp?id=WDU20000620718" TargetMode="External"/><Relationship Id="rId2" Type="http://schemas.openxmlformats.org/officeDocument/2006/relationships/styles" Target="styles.xml"/><Relationship Id="rId16" Type="http://schemas.openxmlformats.org/officeDocument/2006/relationships/hyperlink" Target="mailto:kielbon@ido.edu.pl" TargetMode="External"/><Relationship Id="rId20" Type="http://schemas.openxmlformats.org/officeDocument/2006/relationships/hyperlink" Target="http://www.rcb.bip-e.pl/rcb/zamowienia-publiczne/8361,Klauzula-informacyjna-dotyczaca-danych-osobowych-uczestnikow-postepowan-o-zamowi.html" TargetMode="External"/><Relationship Id="rId1" Type="http://schemas.openxmlformats.org/officeDocument/2006/relationships/numbering" Target="numbering.xml"/><Relationship Id="rId6" Type="http://schemas.openxmlformats.org/officeDocument/2006/relationships/hyperlink" Target="mailto:zp@gzk-zoledowo.pl" TargetMode="External"/><Relationship Id="rId11" Type="http://schemas.openxmlformats.org/officeDocument/2006/relationships/image" Target="media/image2.png"/><Relationship Id="rId5" Type="http://schemas.openxmlformats.org/officeDocument/2006/relationships/image" Target="media/image1.jpeg"/><Relationship Id="rId15" Type="http://schemas.openxmlformats.org/officeDocument/2006/relationships/hyperlink" Target="https://www.gov.pl/web/e-dowod/podpis-osobisty" TargetMode="External"/><Relationship Id="rId23" Type="http://schemas.openxmlformats.org/officeDocument/2006/relationships/theme" Target="theme/theme1.xml"/><Relationship Id="rId10" Type="http://schemas.openxmlformats.org/officeDocument/2006/relationships/hyperlink" Target="https://ezamowienia.gov.pl/filmy/" TargetMode="External"/><Relationship Id="rId19" Type="http://schemas.openxmlformats.org/officeDocument/2006/relationships/hyperlink" Target="http://www.rcb.bip-e.pl/rcb/zamowienia-publiczne/8361,Klauzula-informacyjna-dotyczaca-danych-osobowych-uczestnikow-postepowan-o-zamowi.html"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e80e0772-034b-4d5e-9df2-8912ae23c6db" TargetMode="External"/><Relationship Id="rId14" Type="http://schemas.openxmlformats.org/officeDocument/2006/relationships/hyperlink" Target="https://www.gov.pl/web/gov/zaloz-profil-zaufany" TargetMode="Externa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10231</Words>
  <Characters>61389</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Gminny Zakład Komunalny w Żołędowie</cp:lastModifiedBy>
  <cp:revision>14</cp:revision>
  <cp:lastPrinted>2025-12-01T11:53:00Z</cp:lastPrinted>
  <dcterms:created xsi:type="dcterms:W3CDTF">2025-12-08T08:52:00Z</dcterms:created>
  <dcterms:modified xsi:type="dcterms:W3CDTF">2025-12-09T11:19:00Z</dcterms:modified>
</cp:coreProperties>
</file>