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A6C3F" w14:textId="5908534D" w:rsidR="000F3FF9" w:rsidRPr="000075AB" w:rsidRDefault="00FB1A95" w:rsidP="000F3FF9">
      <w:pPr>
        <w:tabs>
          <w:tab w:val="right" w:pos="9072"/>
        </w:tabs>
        <w:spacing w:after="40"/>
        <w:rPr>
          <w:rFonts w:ascii="HK Grotesk" w:eastAsia="Calibri" w:hAnsi="HK Grotesk"/>
          <w:sz w:val="22"/>
          <w:szCs w:val="22"/>
          <w:lang w:eastAsia="en-US"/>
        </w:rPr>
      </w:pPr>
      <w:r w:rsidRPr="000075AB">
        <w:rPr>
          <w:rFonts w:ascii="HK Grotesk" w:eastAsia="Calibri" w:hAnsi="HK Grotesk"/>
          <w:bCs/>
          <w:sz w:val="22"/>
          <w:szCs w:val="22"/>
          <w:lang w:eastAsia="en-US"/>
        </w:rPr>
        <w:t>Znak sprawy:</w:t>
      </w:r>
      <w:r w:rsidRPr="000075AB">
        <w:rPr>
          <w:rFonts w:ascii="HK Grotesk" w:eastAsia="Calibri" w:hAnsi="HK Grotesk"/>
          <w:b/>
          <w:sz w:val="22"/>
          <w:szCs w:val="22"/>
          <w:lang w:eastAsia="en-US"/>
        </w:rPr>
        <w:t xml:space="preserve"> </w:t>
      </w:r>
      <w:r w:rsidR="00351644" w:rsidRPr="000075AB">
        <w:rPr>
          <w:rFonts w:ascii="HK Grotesk" w:eastAsia="Calibri" w:hAnsi="HK Grotesk"/>
          <w:sz w:val="22"/>
          <w:szCs w:val="22"/>
          <w:lang w:eastAsia="en-US"/>
        </w:rPr>
        <w:t>ZP-</w:t>
      </w:r>
      <w:r w:rsidR="00DF1DF8">
        <w:rPr>
          <w:rFonts w:ascii="HK Grotesk" w:eastAsia="Calibri" w:hAnsi="HK Grotesk"/>
          <w:sz w:val="22"/>
          <w:szCs w:val="22"/>
          <w:lang w:eastAsia="en-US"/>
        </w:rPr>
        <w:t>27</w:t>
      </w:r>
      <w:r w:rsidR="002F01FE" w:rsidRPr="000075AB">
        <w:rPr>
          <w:rFonts w:ascii="HK Grotesk" w:eastAsia="Calibri" w:hAnsi="HK Grotesk"/>
          <w:sz w:val="22"/>
          <w:szCs w:val="22"/>
          <w:lang w:eastAsia="en-US"/>
        </w:rPr>
        <w:t>/</w:t>
      </w:r>
      <w:r w:rsidR="00DF1DF8">
        <w:rPr>
          <w:rFonts w:ascii="HK Grotesk" w:eastAsia="Calibri" w:hAnsi="HK Grotesk"/>
          <w:sz w:val="22"/>
          <w:szCs w:val="22"/>
          <w:lang w:eastAsia="en-US"/>
        </w:rPr>
        <w:t>12</w:t>
      </w:r>
      <w:r w:rsidR="002F01FE" w:rsidRPr="000075AB">
        <w:rPr>
          <w:rFonts w:ascii="HK Grotesk" w:eastAsia="Calibri" w:hAnsi="HK Grotesk"/>
          <w:sz w:val="22"/>
          <w:szCs w:val="22"/>
          <w:lang w:eastAsia="en-US"/>
        </w:rPr>
        <w:t>/202</w:t>
      </w:r>
      <w:r w:rsidR="00417189" w:rsidRPr="000075AB">
        <w:rPr>
          <w:rFonts w:ascii="HK Grotesk" w:eastAsia="Calibri" w:hAnsi="HK Grotesk"/>
          <w:sz w:val="22"/>
          <w:szCs w:val="22"/>
          <w:lang w:eastAsia="en-US"/>
        </w:rPr>
        <w:t>5</w:t>
      </w:r>
      <w:r w:rsidR="002F01FE" w:rsidRPr="000075AB">
        <w:rPr>
          <w:rFonts w:ascii="HK Grotesk" w:eastAsia="Calibri" w:hAnsi="HK Grotesk"/>
          <w:sz w:val="22"/>
          <w:szCs w:val="22"/>
          <w:lang w:eastAsia="en-US"/>
        </w:rPr>
        <w:t>/272/W/</w:t>
      </w:r>
      <w:r w:rsidR="00417189" w:rsidRPr="000075AB">
        <w:rPr>
          <w:rFonts w:ascii="HK Grotesk" w:eastAsia="Calibri" w:hAnsi="HK Grotesk"/>
          <w:sz w:val="22"/>
          <w:szCs w:val="22"/>
          <w:lang w:eastAsia="en-US"/>
        </w:rPr>
        <w:t>TP</w:t>
      </w:r>
    </w:p>
    <w:p w14:paraId="59DDE07A" w14:textId="7E1DED42" w:rsidR="00CD3AED" w:rsidRPr="000075AB" w:rsidRDefault="00CD3AED" w:rsidP="006E38EA">
      <w:pPr>
        <w:tabs>
          <w:tab w:val="right" w:pos="9072"/>
        </w:tabs>
        <w:spacing w:after="40"/>
        <w:jc w:val="right"/>
        <w:rPr>
          <w:rFonts w:ascii="HK Grotesk" w:hAnsi="HK Grotesk" w:cs="Segoe UI"/>
          <w:b/>
          <w:sz w:val="22"/>
          <w:szCs w:val="22"/>
        </w:rPr>
      </w:pPr>
      <w:r w:rsidRPr="000075AB">
        <w:rPr>
          <w:rFonts w:ascii="HK Grotesk" w:hAnsi="HK Grotesk" w:cs="Segoe UI"/>
          <w:b/>
          <w:sz w:val="22"/>
          <w:szCs w:val="22"/>
        </w:rPr>
        <w:t xml:space="preserve">Załącznik nr </w:t>
      </w:r>
      <w:r w:rsidR="006F2B42" w:rsidRPr="000075AB">
        <w:rPr>
          <w:rFonts w:ascii="HK Grotesk" w:hAnsi="HK Grotesk" w:cs="Segoe UI"/>
          <w:b/>
          <w:sz w:val="22"/>
          <w:szCs w:val="22"/>
        </w:rPr>
        <w:t xml:space="preserve">11 </w:t>
      </w:r>
      <w:r w:rsidR="00100542" w:rsidRPr="000075AB">
        <w:rPr>
          <w:rFonts w:ascii="HK Grotesk" w:hAnsi="HK Grotesk" w:cs="Segoe UI"/>
          <w:b/>
          <w:sz w:val="22"/>
          <w:szCs w:val="22"/>
        </w:rPr>
        <w:t>do S</w:t>
      </w:r>
      <w:r w:rsidR="0083272A" w:rsidRPr="000075AB">
        <w:rPr>
          <w:rFonts w:ascii="HK Grotesk" w:hAnsi="HK Grotesk" w:cs="Segoe UI"/>
          <w:b/>
          <w:sz w:val="22"/>
          <w:szCs w:val="22"/>
        </w:rPr>
        <w:t xml:space="preserve">WZ </w:t>
      </w:r>
    </w:p>
    <w:p w14:paraId="3C84AB38" w14:textId="77777777" w:rsidR="00FB1A95" w:rsidRPr="000075AB" w:rsidRDefault="00FB1A95" w:rsidP="00CD3AED">
      <w:pPr>
        <w:spacing w:line="276" w:lineRule="auto"/>
        <w:jc w:val="center"/>
        <w:rPr>
          <w:rFonts w:ascii="HK Grotesk" w:hAnsi="HK Grotesk" w:cs="Calibri"/>
          <w:b/>
          <w:sz w:val="22"/>
          <w:szCs w:val="22"/>
        </w:rPr>
      </w:pPr>
    </w:p>
    <w:p w14:paraId="6CE4E1AA" w14:textId="6AB42AB6" w:rsidR="006825FD" w:rsidRPr="000075AB" w:rsidRDefault="00CD3AED" w:rsidP="006825FD">
      <w:pPr>
        <w:spacing w:before="120"/>
        <w:jc w:val="center"/>
        <w:rPr>
          <w:rFonts w:ascii="HK Grotesk" w:hAnsi="HK Grotesk"/>
          <w:b/>
          <w:sz w:val="22"/>
          <w:szCs w:val="22"/>
        </w:rPr>
      </w:pPr>
      <w:r w:rsidRPr="000075AB">
        <w:rPr>
          <w:rFonts w:ascii="HK Grotesk" w:hAnsi="HK Grotesk"/>
          <w:b/>
          <w:sz w:val="22"/>
          <w:szCs w:val="22"/>
        </w:rPr>
        <w:t>Dotyczy postępowania o udzielenie zamówienia publicznego</w:t>
      </w:r>
      <w:r w:rsidR="00100542" w:rsidRPr="000075AB">
        <w:rPr>
          <w:rFonts w:ascii="HK Grotesk" w:hAnsi="HK Grotesk"/>
          <w:b/>
          <w:sz w:val="22"/>
          <w:szCs w:val="22"/>
        </w:rPr>
        <w:t xml:space="preserve"> pn. </w:t>
      </w:r>
    </w:p>
    <w:p w14:paraId="4620188D" w14:textId="77777777" w:rsidR="00417189" w:rsidRPr="000075AB" w:rsidRDefault="00417189" w:rsidP="00417189">
      <w:pPr>
        <w:spacing w:line="276" w:lineRule="auto"/>
        <w:jc w:val="center"/>
        <w:rPr>
          <w:rFonts w:ascii="HK Grotesk" w:hAnsi="HK Grotesk" w:cs="Calibri"/>
          <w:b/>
          <w:bCs/>
        </w:rPr>
      </w:pPr>
      <w:r w:rsidRPr="000075AB">
        <w:rPr>
          <w:rFonts w:ascii="HK Grotesk" w:hAnsi="HK Grotesk" w:cs="Calibri"/>
          <w:b/>
        </w:rPr>
        <w:t>„</w:t>
      </w:r>
      <w:bookmarkStart w:id="0" w:name="_Hlk117079100"/>
      <w:r w:rsidRPr="000075AB">
        <w:rPr>
          <w:rFonts w:ascii="HK Grotesk" w:hAnsi="HK Grotesk" w:cs="Calibri"/>
          <w:b/>
          <w:bCs/>
        </w:rPr>
        <w:t>Dostawa</w:t>
      </w:r>
      <w:bookmarkEnd w:id="0"/>
      <w:r w:rsidRPr="000075AB">
        <w:rPr>
          <w:rFonts w:ascii="HK Grotesk" w:hAnsi="HK Grotesk"/>
        </w:rPr>
        <w:t xml:space="preserve"> </w:t>
      </w:r>
      <w:r w:rsidRPr="000075AB">
        <w:rPr>
          <w:rFonts w:ascii="HK Grotesk" w:hAnsi="HK Grotesk" w:cs="Calibri"/>
          <w:b/>
          <w:bCs/>
        </w:rPr>
        <w:t xml:space="preserve">i wdrożenie Systemu Zarządzania Zasobami Bibliotecznymi </w:t>
      </w:r>
    </w:p>
    <w:p w14:paraId="1CD78001" w14:textId="7BF0209D" w:rsidR="00417189" w:rsidRPr="000075AB" w:rsidRDefault="00417189" w:rsidP="00417189">
      <w:pPr>
        <w:spacing w:line="276" w:lineRule="auto"/>
        <w:jc w:val="center"/>
        <w:rPr>
          <w:rFonts w:ascii="HK Grotesk" w:hAnsi="HK Grotesk" w:cs="Calibri"/>
          <w:b/>
        </w:rPr>
      </w:pPr>
      <w:r w:rsidRPr="000075AB">
        <w:rPr>
          <w:rFonts w:ascii="HK Grotesk" w:hAnsi="HK Grotesk" w:cs="Calibri"/>
          <w:b/>
          <w:bCs/>
        </w:rPr>
        <w:t>w modelu SaaS, działającego w chmurze obliczeniowej</w:t>
      </w:r>
      <w:r w:rsidRPr="000075AB">
        <w:rPr>
          <w:rFonts w:ascii="HK Grotesk" w:hAnsi="HK Grotesk" w:cs="Calibri"/>
          <w:b/>
        </w:rPr>
        <w:t>”</w:t>
      </w:r>
    </w:p>
    <w:p w14:paraId="765390E3" w14:textId="21028A67" w:rsidR="009A7C76" w:rsidRPr="000075AB" w:rsidRDefault="00564C6B" w:rsidP="006825FD">
      <w:pPr>
        <w:spacing w:before="120"/>
        <w:jc w:val="center"/>
        <w:rPr>
          <w:rFonts w:ascii="HK Grotesk" w:hAnsi="HK Grotesk"/>
          <w:b/>
          <w:sz w:val="22"/>
          <w:szCs w:val="22"/>
        </w:rPr>
      </w:pPr>
      <w:r w:rsidRPr="000075AB">
        <w:rPr>
          <w:rFonts w:ascii="HK Grotesk" w:hAnsi="HK Grotesk"/>
          <w:b/>
          <w:sz w:val="22"/>
          <w:szCs w:val="22"/>
        </w:rPr>
        <w:t>z</w:t>
      </w:r>
      <w:r w:rsidR="00351644" w:rsidRPr="000075AB">
        <w:rPr>
          <w:rFonts w:ascii="HK Grotesk" w:hAnsi="HK Grotesk"/>
          <w:b/>
          <w:sz w:val="22"/>
          <w:szCs w:val="22"/>
        </w:rPr>
        <w:t>nak sprawy: ZP-</w:t>
      </w:r>
      <w:r w:rsidR="00DF1DF8">
        <w:rPr>
          <w:rFonts w:ascii="HK Grotesk" w:hAnsi="HK Grotesk"/>
          <w:b/>
          <w:sz w:val="22"/>
          <w:szCs w:val="22"/>
        </w:rPr>
        <w:t>27</w:t>
      </w:r>
      <w:r w:rsidR="002F01FE" w:rsidRPr="000075AB">
        <w:rPr>
          <w:rFonts w:ascii="HK Grotesk" w:hAnsi="HK Grotesk"/>
          <w:b/>
          <w:sz w:val="22"/>
          <w:szCs w:val="22"/>
        </w:rPr>
        <w:t>/</w:t>
      </w:r>
      <w:r w:rsidR="00DF1DF8">
        <w:rPr>
          <w:rFonts w:ascii="HK Grotesk" w:hAnsi="HK Grotesk"/>
          <w:b/>
          <w:sz w:val="22"/>
          <w:szCs w:val="22"/>
        </w:rPr>
        <w:t>12</w:t>
      </w:r>
      <w:r w:rsidR="002F01FE" w:rsidRPr="000075AB">
        <w:rPr>
          <w:rFonts w:ascii="HK Grotesk" w:hAnsi="HK Grotesk"/>
          <w:b/>
          <w:sz w:val="22"/>
          <w:szCs w:val="22"/>
        </w:rPr>
        <w:t>/202</w:t>
      </w:r>
      <w:r w:rsidR="00417189" w:rsidRPr="000075AB">
        <w:rPr>
          <w:rFonts w:ascii="HK Grotesk" w:hAnsi="HK Grotesk"/>
          <w:b/>
          <w:sz w:val="22"/>
          <w:szCs w:val="22"/>
        </w:rPr>
        <w:t>5</w:t>
      </w:r>
      <w:r w:rsidR="002F01FE" w:rsidRPr="000075AB">
        <w:rPr>
          <w:rFonts w:ascii="HK Grotesk" w:hAnsi="HK Grotesk"/>
          <w:b/>
          <w:sz w:val="22"/>
          <w:szCs w:val="22"/>
        </w:rPr>
        <w:t>/272/W/</w:t>
      </w:r>
      <w:r w:rsidR="00417189" w:rsidRPr="000075AB">
        <w:rPr>
          <w:rFonts w:ascii="HK Grotesk" w:hAnsi="HK Grotesk"/>
          <w:b/>
          <w:sz w:val="22"/>
          <w:szCs w:val="22"/>
        </w:rPr>
        <w:t>TP</w:t>
      </w:r>
    </w:p>
    <w:p w14:paraId="3A0416DD" w14:textId="6A4E87AB" w:rsidR="00CD3AED" w:rsidRPr="000075AB" w:rsidRDefault="00CD3AED" w:rsidP="00CD3AED">
      <w:pPr>
        <w:spacing w:line="276" w:lineRule="auto"/>
        <w:jc w:val="both"/>
        <w:rPr>
          <w:rFonts w:ascii="HK Grotesk" w:hAnsi="HK Grotesk" w:cs="Calibri"/>
          <w:sz w:val="22"/>
          <w:szCs w:val="22"/>
        </w:rPr>
      </w:pPr>
    </w:p>
    <w:p w14:paraId="6BBD9474" w14:textId="42FF261F" w:rsidR="00744AC6" w:rsidRPr="000075AB" w:rsidRDefault="00744AC6" w:rsidP="00744AC6">
      <w:pPr>
        <w:spacing w:line="276" w:lineRule="auto"/>
        <w:jc w:val="center"/>
        <w:rPr>
          <w:rFonts w:ascii="HK Grotesk" w:hAnsi="HK Grotesk" w:cs="Calibri"/>
          <w:b/>
          <w:bCs/>
          <w:sz w:val="22"/>
          <w:szCs w:val="22"/>
        </w:rPr>
      </w:pPr>
      <w:r w:rsidRPr="000075AB">
        <w:rPr>
          <w:rFonts w:ascii="HK Grotesk" w:hAnsi="HK Grotesk" w:cs="Calibri"/>
          <w:b/>
          <w:bCs/>
          <w:sz w:val="22"/>
          <w:szCs w:val="22"/>
        </w:rPr>
        <w:t>Wykaz funkcjonalności wymaganych</w:t>
      </w:r>
    </w:p>
    <w:p w14:paraId="4EEDB32E" w14:textId="41A532DE" w:rsidR="00744AC6" w:rsidRPr="000075AB" w:rsidRDefault="00744AC6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56C5F15A" w14:textId="2247B1E2" w:rsidR="00664D58" w:rsidRPr="000075AB" w:rsidRDefault="00664D58" w:rsidP="00664D58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  <w:r w:rsidRPr="000075AB">
        <w:rPr>
          <w:rFonts w:ascii="HK Grotesk" w:eastAsia="Courier New" w:hAnsi="HK Grotesk"/>
          <w:sz w:val="22"/>
          <w:szCs w:val="22"/>
        </w:rPr>
        <w:t xml:space="preserve">Poprzez wpisanie w </w:t>
      </w:r>
      <w:r w:rsidR="00AF646B" w:rsidRPr="000075AB">
        <w:rPr>
          <w:rFonts w:ascii="HK Grotesk" w:eastAsia="Courier New" w:hAnsi="HK Grotesk"/>
          <w:sz w:val="22"/>
          <w:szCs w:val="22"/>
        </w:rPr>
        <w:t xml:space="preserve">wierszach zawierających </w:t>
      </w:r>
      <w:r w:rsidR="00417189" w:rsidRPr="000075AB">
        <w:rPr>
          <w:rFonts w:ascii="HK Grotesk" w:eastAsia="Courier New" w:hAnsi="HK Grotesk"/>
          <w:sz w:val="22"/>
          <w:szCs w:val="22"/>
        </w:rPr>
        <w:t xml:space="preserve">funkcjonalności </w:t>
      </w:r>
      <w:r w:rsidR="00AF646B" w:rsidRPr="000075AB">
        <w:rPr>
          <w:rFonts w:ascii="HK Grotesk" w:eastAsia="Courier New" w:hAnsi="HK Grotesk"/>
          <w:sz w:val="22"/>
          <w:szCs w:val="22"/>
        </w:rPr>
        <w:t>wymagan</w:t>
      </w:r>
      <w:r w:rsidR="00417189" w:rsidRPr="000075AB">
        <w:rPr>
          <w:rFonts w:ascii="HK Grotesk" w:eastAsia="Courier New" w:hAnsi="HK Grotesk"/>
          <w:sz w:val="22"/>
          <w:szCs w:val="22"/>
        </w:rPr>
        <w:t>e</w:t>
      </w:r>
      <w:r w:rsidR="00AF646B" w:rsidRPr="000075AB">
        <w:rPr>
          <w:rFonts w:ascii="HK Grotesk" w:eastAsia="Courier New" w:hAnsi="HK Grotesk"/>
          <w:sz w:val="22"/>
          <w:szCs w:val="22"/>
        </w:rPr>
        <w:t xml:space="preserve"> (oznaczone literą „</w:t>
      </w:r>
      <w:r w:rsidR="00417189" w:rsidRPr="000075AB">
        <w:rPr>
          <w:rFonts w:ascii="HK Grotesk" w:eastAsia="Courier New" w:hAnsi="HK Grotesk"/>
          <w:sz w:val="22"/>
          <w:szCs w:val="22"/>
        </w:rPr>
        <w:t>W</w:t>
      </w:r>
      <w:r w:rsidR="00AF646B" w:rsidRPr="000075AB">
        <w:rPr>
          <w:rFonts w:ascii="HK Grotesk" w:eastAsia="Courier New" w:hAnsi="HK Grotesk"/>
          <w:sz w:val="22"/>
          <w:szCs w:val="22"/>
        </w:rPr>
        <w:t xml:space="preserve">” w kolumnie „Rodzaj wymagania”) w </w:t>
      </w:r>
      <w:r w:rsidRPr="000075AB">
        <w:rPr>
          <w:rFonts w:ascii="HK Grotesk" w:eastAsia="Courier New" w:hAnsi="HK Grotesk"/>
          <w:sz w:val="22"/>
          <w:szCs w:val="22"/>
        </w:rPr>
        <w:t>kolumn</w:t>
      </w:r>
      <w:r w:rsidR="00D95559" w:rsidRPr="000075AB">
        <w:rPr>
          <w:rFonts w:ascii="HK Grotesk" w:eastAsia="Courier New" w:hAnsi="HK Grotesk"/>
          <w:sz w:val="22"/>
          <w:szCs w:val="22"/>
        </w:rPr>
        <w:t>ie</w:t>
      </w:r>
      <w:r w:rsidRPr="000075AB">
        <w:rPr>
          <w:rFonts w:ascii="HK Grotesk" w:eastAsia="Courier New" w:hAnsi="HK Grotesk"/>
          <w:sz w:val="22"/>
          <w:szCs w:val="22"/>
        </w:rPr>
        <w:t xml:space="preserve"> </w:t>
      </w:r>
      <w:r w:rsidR="00D95559" w:rsidRPr="000075AB">
        <w:rPr>
          <w:rFonts w:ascii="HK Grotesk" w:eastAsia="Courier New" w:hAnsi="HK Grotesk"/>
          <w:sz w:val="22"/>
          <w:szCs w:val="22"/>
        </w:rPr>
        <w:t xml:space="preserve">„Deklaracja Wykonawcy” </w:t>
      </w:r>
      <w:r w:rsidRPr="000075AB">
        <w:rPr>
          <w:rFonts w:ascii="HK Grotesk" w:eastAsia="Courier New" w:hAnsi="HK Grotesk"/>
          <w:sz w:val="22"/>
          <w:szCs w:val="22"/>
        </w:rPr>
        <w:t xml:space="preserve">słowa </w:t>
      </w:r>
      <w:r w:rsidRPr="000075AB">
        <w:rPr>
          <w:rFonts w:ascii="HK Grotesk" w:eastAsia="Courier New" w:hAnsi="HK Grotesk"/>
          <w:b/>
          <w:bCs/>
          <w:sz w:val="22"/>
          <w:szCs w:val="22"/>
        </w:rPr>
        <w:t>TAK</w:t>
      </w:r>
      <w:r w:rsidRPr="000075AB">
        <w:rPr>
          <w:rFonts w:ascii="HK Grotesk" w:eastAsia="Courier New" w:hAnsi="HK Grotesk"/>
          <w:sz w:val="22"/>
          <w:szCs w:val="22"/>
        </w:rPr>
        <w:t>, Wykonawca potwierdza:</w:t>
      </w:r>
    </w:p>
    <w:p w14:paraId="02C8FAC4" w14:textId="74BAEE16" w:rsidR="00664D58" w:rsidRPr="000075AB" w:rsidRDefault="00664D58" w:rsidP="00664D58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  <w:r w:rsidRPr="000075AB">
        <w:rPr>
          <w:rFonts w:ascii="HK Grotesk" w:eastAsia="Courier New" w:hAnsi="HK Grotesk"/>
          <w:sz w:val="22"/>
          <w:szCs w:val="22"/>
        </w:rPr>
        <w:t>•</w:t>
      </w:r>
      <w:r w:rsidRPr="000075AB">
        <w:rPr>
          <w:rFonts w:ascii="HK Grotesk" w:eastAsia="Courier New" w:hAnsi="HK Grotesk"/>
          <w:sz w:val="22"/>
          <w:szCs w:val="22"/>
        </w:rPr>
        <w:tab/>
        <w:t xml:space="preserve">spełnienie oznaczonych </w:t>
      </w:r>
      <w:r w:rsidR="00417189" w:rsidRPr="000075AB">
        <w:rPr>
          <w:rFonts w:ascii="HK Grotesk" w:eastAsia="Courier New" w:hAnsi="HK Grotesk"/>
          <w:sz w:val="22"/>
          <w:szCs w:val="22"/>
        </w:rPr>
        <w:t>funkcjonalności wymaganych</w:t>
      </w:r>
      <w:r w:rsidRPr="000075AB">
        <w:rPr>
          <w:rFonts w:ascii="HK Grotesk" w:eastAsia="Courier New" w:hAnsi="HK Grotesk"/>
          <w:sz w:val="22"/>
          <w:szCs w:val="22"/>
        </w:rPr>
        <w:t>;</w:t>
      </w:r>
    </w:p>
    <w:p w14:paraId="7348E859" w14:textId="77777777" w:rsidR="00664D58" w:rsidRPr="000075AB" w:rsidRDefault="00664D58" w:rsidP="00664D58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  <w:r w:rsidRPr="000075AB">
        <w:rPr>
          <w:rFonts w:ascii="HK Grotesk" w:eastAsia="Courier New" w:hAnsi="HK Grotesk"/>
          <w:sz w:val="22"/>
          <w:szCs w:val="22"/>
        </w:rPr>
        <w:t>•</w:t>
      </w:r>
      <w:r w:rsidRPr="000075AB">
        <w:rPr>
          <w:rFonts w:ascii="HK Grotesk" w:eastAsia="Courier New" w:hAnsi="HK Grotesk"/>
          <w:sz w:val="22"/>
          <w:szCs w:val="22"/>
        </w:rPr>
        <w:tab/>
        <w:t>przedstawienie oznaczonych wymagań w trakcie Prezentacji po złożeniu oferty;</w:t>
      </w:r>
    </w:p>
    <w:p w14:paraId="4F06928C" w14:textId="77777777" w:rsidR="00664D58" w:rsidRPr="000075AB" w:rsidRDefault="00664D58" w:rsidP="00664D58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  <w:r w:rsidRPr="000075AB">
        <w:rPr>
          <w:rFonts w:ascii="HK Grotesk" w:eastAsia="Courier New" w:hAnsi="HK Grotesk"/>
          <w:sz w:val="22"/>
          <w:szCs w:val="22"/>
        </w:rPr>
        <w:t>•</w:t>
      </w:r>
      <w:r w:rsidRPr="000075AB">
        <w:rPr>
          <w:rFonts w:ascii="HK Grotesk" w:eastAsia="Courier New" w:hAnsi="HK Grotesk"/>
          <w:sz w:val="22"/>
          <w:szCs w:val="22"/>
        </w:rPr>
        <w:tab/>
        <w:t>dostarczenie i wdrożenie oznaczonych wymagań w obrębie zamówienia.</w:t>
      </w:r>
    </w:p>
    <w:p w14:paraId="4072329B" w14:textId="77777777" w:rsidR="00664D58" w:rsidRPr="000075AB" w:rsidRDefault="00664D58" w:rsidP="00664D58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2C84BCA3" w14:textId="31F7D80C" w:rsidR="00744AC6" w:rsidRPr="000075AB" w:rsidRDefault="00664D58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  <w:r w:rsidRPr="000075AB">
        <w:rPr>
          <w:rFonts w:ascii="HK Grotesk" w:eastAsia="Courier New" w:hAnsi="HK Grotesk"/>
          <w:sz w:val="22"/>
          <w:szCs w:val="22"/>
        </w:rPr>
        <w:t>Wpisanie jakiegokolwiek innego słowa lub brak wpisu będzie traktowany przez Zamawiającego jako wpisanie słowa NIE.</w:t>
      </w:r>
    </w:p>
    <w:p w14:paraId="7020159A" w14:textId="19E9A591" w:rsidR="00334056" w:rsidRPr="000075AB" w:rsidRDefault="00334056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2D517C28" w14:textId="424CB395" w:rsidR="00362F00" w:rsidRPr="000075AB" w:rsidRDefault="00362F00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1392430F" w14:textId="6D234773" w:rsidR="00417189" w:rsidRPr="000075AB" w:rsidRDefault="00417189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7D78FF09" w14:textId="25DCEAA4" w:rsidR="00417189" w:rsidRPr="000075AB" w:rsidRDefault="00417189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27225E7C" w14:textId="6C8F8AC5" w:rsidR="00417189" w:rsidRPr="000075AB" w:rsidRDefault="00417189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59CB8B98" w14:textId="70B732F0" w:rsidR="00417189" w:rsidRPr="000075AB" w:rsidRDefault="00417189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3F2A1088" w14:textId="4BC9083F" w:rsidR="00417189" w:rsidRPr="000075AB" w:rsidRDefault="00417189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7A4E46BA" w14:textId="77777777" w:rsidR="00417189" w:rsidRPr="000075AB" w:rsidRDefault="00417189" w:rsidP="00CD3AED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tbl>
      <w:tblPr>
        <w:tblStyle w:val="1"/>
        <w:tblW w:w="14155" w:type="dxa"/>
        <w:tblInd w:w="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619"/>
        <w:gridCol w:w="8296"/>
        <w:gridCol w:w="1701"/>
        <w:gridCol w:w="1873"/>
        <w:gridCol w:w="1666"/>
      </w:tblGrid>
      <w:tr w:rsidR="00DA5B74" w:rsidRPr="000075AB" w14:paraId="3F104684" w14:textId="3EEBF79B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1A64D10" w14:textId="77777777" w:rsidR="00DA5B74" w:rsidRPr="000075AB" w:rsidRDefault="00DA5B74" w:rsidP="007E6F1A">
            <w:pPr>
              <w:keepNext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0075AB">
              <w:rPr>
                <w:rFonts w:ascii="HK Grotesk" w:hAnsi="HK Grotesk"/>
                <w:b/>
                <w:sz w:val="22"/>
                <w:szCs w:val="22"/>
              </w:rPr>
              <w:lastRenderedPageBreak/>
              <w:t>Nr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7265E" w14:textId="7E2F31C7" w:rsidR="00DA5B74" w:rsidRPr="000075AB" w:rsidRDefault="00DA5B74" w:rsidP="00B63655">
            <w:pPr>
              <w:keepNext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0075AB">
              <w:rPr>
                <w:rFonts w:ascii="HK Grotesk" w:hAnsi="HK Grotesk"/>
                <w:b/>
                <w:sz w:val="22"/>
                <w:szCs w:val="22"/>
              </w:rPr>
              <w:t xml:space="preserve">Funkcjonalności wymagane (obligatoryjne) dla </w:t>
            </w:r>
            <w:r w:rsidRPr="000075AB">
              <w:rPr>
                <w:rFonts w:ascii="HK Grotesk" w:hAnsi="HK Grotesk"/>
              </w:rPr>
              <w:t xml:space="preserve"> </w:t>
            </w:r>
            <w:r w:rsidRPr="000075AB">
              <w:rPr>
                <w:rFonts w:ascii="HK Grotesk" w:hAnsi="HK Grotesk"/>
                <w:b/>
                <w:sz w:val="22"/>
                <w:szCs w:val="22"/>
              </w:rPr>
              <w:t>Systemu Zarządzania Zasobami Bibliotecznymi w modelu SaaS, działającego w chmurze obliczeniowej</w:t>
            </w:r>
          </w:p>
        </w:tc>
        <w:tc>
          <w:tcPr>
            <w:tcW w:w="1664" w:type="dxa"/>
          </w:tcPr>
          <w:p w14:paraId="521257BA" w14:textId="24FE755C" w:rsidR="00DA5B74" w:rsidRPr="000075AB" w:rsidRDefault="00021DBB" w:rsidP="007E6F1A">
            <w:pPr>
              <w:keepNext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0075AB">
              <w:rPr>
                <w:rFonts w:ascii="HK Grotesk" w:hAnsi="HK Grotesk"/>
                <w:b/>
                <w:sz w:val="22"/>
                <w:szCs w:val="22"/>
              </w:rPr>
              <w:t>Punkt w OPZ</w:t>
            </w:r>
          </w:p>
        </w:tc>
        <w:tc>
          <w:tcPr>
            <w:tcW w:w="1877" w:type="dxa"/>
            <w:vAlign w:val="center"/>
          </w:tcPr>
          <w:p w14:paraId="658D0889" w14:textId="71E750C4" w:rsidR="00DA5B74" w:rsidRPr="000075AB" w:rsidRDefault="00DA5B74" w:rsidP="007E6F1A">
            <w:pPr>
              <w:keepNext/>
              <w:spacing w:after="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0075AB">
              <w:rPr>
                <w:rFonts w:ascii="HK Grotesk" w:hAnsi="HK Grotesk"/>
                <w:b/>
                <w:sz w:val="22"/>
                <w:szCs w:val="22"/>
              </w:rPr>
              <w:t>Rodzaj wymagania</w:t>
            </w:r>
          </w:p>
          <w:p w14:paraId="1C668E7F" w14:textId="77777777" w:rsidR="00DA5B74" w:rsidRPr="000075AB" w:rsidRDefault="00DA5B74" w:rsidP="007E6F1A">
            <w:pPr>
              <w:keepNext/>
              <w:spacing w:after="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</w:p>
          <w:p w14:paraId="65B7CFE5" w14:textId="7131C878" w:rsidR="00DA5B74" w:rsidRPr="000075AB" w:rsidRDefault="00DA5B74" w:rsidP="007E6F1A">
            <w:pPr>
              <w:keepNext/>
              <w:spacing w:after="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0075AB">
              <w:rPr>
                <w:rFonts w:ascii="HK Grotesk" w:hAnsi="HK Grotesk"/>
                <w:b/>
                <w:sz w:val="22"/>
                <w:szCs w:val="22"/>
              </w:rPr>
              <w:t>Wymagana (W)</w:t>
            </w:r>
            <w:r w:rsidR="00021DBB" w:rsidRPr="000075AB">
              <w:rPr>
                <w:rFonts w:ascii="HK Grotesk" w:hAnsi="HK Grotesk"/>
                <w:b/>
                <w:sz w:val="22"/>
                <w:szCs w:val="22"/>
              </w:rPr>
              <w:br/>
              <w:t>Opcjonalna (O)</w:t>
            </w:r>
          </w:p>
        </w:tc>
        <w:tc>
          <w:tcPr>
            <w:tcW w:w="1668" w:type="dxa"/>
            <w:vAlign w:val="center"/>
          </w:tcPr>
          <w:p w14:paraId="7D86BA04" w14:textId="4CD5FCB0" w:rsidR="00DA5B74" w:rsidRPr="000075AB" w:rsidRDefault="00DA5B74" w:rsidP="007E6F1A">
            <w:pPr>
              <w:keepNext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 w:rsidRPr="000075AB">
              <w:rPr>
                <w:rFonts w:ascii="HK Grotesk" w:hAnsi="HK Grotesk"/>
                <w:b/>
                <w:sz w:val="22"/>
                <w:szCs w:val="22"/>
              </w:rPr>
              <w:t>Deklaracja Wykonawcy</w:t>
            </w:r>
          </w:p>
        </w:tc>
      </w:tr>
      <w:tr w:rsidR="00622713" w:rsidRPr="000075AB" w14:paraId="7D81A321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DB13A36" w14:textId="77777777" w:rsidR="00622713" w:rsidRPr="000075AB" w:rsidRDefault="00622713" w:rsidP="007E6F1A">
            <w:pPr>
              <w:keepNext/>
              <w:spacing w:after="120"/>
              <w:jc w:val="center"/>
              <w:rPr>
                <w:rFonts w:ascii="HK Grotesk" w:hAnsi="HK Grotesk"/>
                <w:bCs/>
                <w:sz w:val="22"/>
                <w:szCs w:val="22"/>
              </w:rPr>
            </w:pP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32D6B" w14:textId="715C272A" w:rsidR="00622713" w:rsidRPr="000075AB" w:rsidRDefault="00622713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0075AB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GROMADZENIE</w:t>
            </w:r>
          </w:p>
        </w:tc>
        <w:tc>
          <w:tcPr>
            <w:tcW w:w="1664" w:type="dxa"/>
          </w:tcPr>
          <w:p w14:paraId="61C228D4" w14:textId="77777777" w:rsidR="00622713" w:rsidRPr="000075AB" w:rsidRDefault="00622713" w:rsidP="007E6F1A">
            <w:pPr>
              <w:keepNext/>
              <w:spacing w:after="120"/>
              <w:jc w:val="center"/>
              <w:rPr>
                <w:rFonts w:ascii="HK Grotesk" w:hAnsi="HK Grotesk"/>
                <w:bCs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70A52760" w14:textId="77777777" w:rsidR="00622713" w:rsidRPr="000075AB" w:rsidRDefault="00622713" w:rsidP="007E6F1A">
            <w:pPr>
              <w:keepNext/>
              <w:spacing w:after="120"/>
              <w:jc w:val="center"/>
              <w:rPr>
                <w:rFonts w:ascii="HK Grotesk" w:hAnsi="HK Grotesk"/>
                <w:bCs/>
                <w:sz w:val="22"/>
                <w:szCs w:val="22"/>
              </w:rPr>
            </w:pPr>
          </w:p>
        </w:tc>
        <w:tc>
          <w:tcPr>
            <w:tcW w:w="1668" w:type="dxa"/>
          </w:tcPr>
          <w:p w14:paraId="0AE49054" w14:textId="77777777" w:rsidR="00622713" w:rsidRPr="000075AB" w:rsidRDefault="00622713" w:rsidP="007E6F1A">
            <w:pPr>
              <w:keepNext/>
              <w:spacing w:after="120"/>
              <w:jc w:val="center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7038C5" w:rsidRPr="000075AB" w14:paraId="46B8B37C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E66294F" w14:textId="3CA72515" w:rsidR="007038C5" w:rsidRPr="000075AB" w:rsidRDefault="007038C5" w:rsidP="001E5A11">
            <w:pPr>
              <w:jc w:val="left"/>
              <w:rPr>
                <w:rFonts w:ascii="HK Grotesk" w:hAnsi="HK Grotesk"/>
              </w:rPr>
            </w:pPr>
            <w:r w:rsidRPr="000075AB">
              <w:rPr>
                <w:rFonts w:ascii="HK Grotesk" w:hAnsi="HK Grotesk"/>
              </w:rPr>
              <w:t>FG0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C1BCD" w14:textId="42A311C9" w:rsidR="007038C5" w:rsidRPr="00FC65E1" w:rsidRDefault="007038C5" w:rsidP="001E5A11">
            <w:pPr>
              <w:pStyle w:val="Akapitzlist"/>
              <w:numPr>
                <w:ilvl w:val="0"/>
                <w:numId w:val="31"/>
              </w:numPr>
              <w:spacing w:after="100" w:afterAutospacing="1"/>
              <w:ind w:left="967"/>
              <w:jc w:val="left"/>
              <w:rPr>
                <w:rFonts w:ascii="HK Grotesk" w:hAnsi="HK Grotesk"/>
                <w:sz w:val="22"/>
                <w:szCs w:val="22"/>
              </w:rPr>
            </w:pPr>
            <w:r w:rsidRPr="00FC65E1">
              <w:rPr>
                <w:rFonts w:ascii="HK Grotesk" w:hAnsi="HK Grotesk"/>
                <w:sz w:val="22"/>
                <w:szCs w:val="22"/>
              </w:rPr>
              <w:t>Obsługa procesu gromadzenia wszystkich typów materiałów bibliotecznych, czyli książek i</w:t>
            </w:r>
            <w:r w:rsidR="000075AB" w:rsidRPr="00FC65E1">
              <w:rPr>
                <w:rFonts w:ascii="HK Grotesk" w:hAnsi="HK Grotesk"/>
                <w:sz w:val="22"/>
                <w:szCs w:val="22"/>
              </w:rPr>
              <w:t xml:space="preserve"> </w:t>
            </w:r>
            <w:r w:rsidRPr="00FC65E1">
              <w:rPr>
                <w:rFonts w:ascii="HK Grotesk" w:hAnsi="HK Grotesk"/>
                <w:sz w:val="22"/>
                <w:szCs w:val="22"/>
              </w:rPr>
              <w:t>czasopism drukowanych oraz elektronicznych, a także zbiorów specjalnych (druki muzyczne, dokumenty dźwiękowe).</w:t>
            </w:r>
          </w:p>
          <w:p w14:paraId="5ED568EE" w14:textId="2B5F04F5" w:rsidR="00DE7648" w:rsidRPr="00FC65E1" w:rsidRDefault="00DE7648" w:rsidP="001E5A11">
            <w:pPr>
              <w:pStyle w:val="Akapitzlist"/>
              <w:numPr>
                <w:ilvl w:val="0"/>
                <w:numId w:val="31"/>
              </w:numPr>
              <w:spacing w:after="100" w:afterAutospacing="1"/>
              <w:ind w:left="967"/>
              <w:jc w:val="left"/>
              <w:rPr>
                <w:rFonts w:ascii="HK Grotesk" w:hAnsi="HK Grotesk"/>
                <w:sz w:val="22"/>
                <w:szCs w:val="22"/>
              </w:rPr>
            </w:pPr>
            <w:r w:rsidRPr="00FC65E1">
              <w:rPr>
                <w:rFonts w:ascii="HK Grotesk" w:hAnsi="HK Grotesk"/>
                <w:sz w:val="22"/>
                <w:szCs w:val="22"/>
              </w:rPr>
              <w:t>Obsługa procesu gromadzenia z uwzględnieniem wszystkich rodzajów wpływu,</w:t>
            </w:r>
            <w:r w:rsidR="00FC65E1">
              <w:rPr>
                <w:rFonts w:ascii="HK Grotesk" w:hAnsi="HK Grotesk"/>
                <w:sz w:val="22"/>
                <w:szCs w:val="22"/>
              </w:rPr>
              <w:t xml:space="preserve"> </w:t>
            </w:r>
            <w:r w:rsidRPr="00FC65E1">
              <w:rPr>
                <w:rFonts w:ascii="HK Grotesk" w:hAnsi="HK Grotesk"/>
                <w:sz w:val="22"/>
                <w:szCs w:val="22"/>
              </w:rPr>
              <w:t xml:space="preserve">tj. kupna, darów, ekwiwalentów i </w:t>
            </w:r>
            <w:proofErr w:type="spellStart"/>
            <w:r w:rsidRPr="00FC65E1">
              <w:rPr>
                <w:rFonts w:ascii="HK Grotesk" w:hAnsi="HK Grotesk"/>
                <w:sz w:val="22"/>
                <w:szCs w:val="22"/>
              </w:rPr>
              <w:t>przeinwentaryzowań</w:t>
            </w:r>
            <w:proofErr w:type="spellEnd"/>
            <w:r w:rsidRPr="00FC65E1">
              <w:rPr>
                <w:rFonts w:ascii="HK Grotesk" w:hAnsi="HK Grotesk"/>
                <w:sz w:val="22"/>
                <w:szCs w:val="22"/>
              </w:rPr>
              <w:t>.</w:t>
            </w:r>
          </w:p>
          <w:p w14:paraId="7FF24A94" w14:textId="77777777" w:rsidR="00DE7648" w:rsidRPr="00FC65E1" w:rsidRDefault="00DE7648" w:rsidP="001E5A11">
            <w:pPr>
              <w:pStyle w:val="Akapitzlist"/>
              <w:numPr>
                <w:ilvl w:val="0"/>
                <w:numId w:val="31"/>
              </w:numPr>
              <w:spacing w:after="100" w:afterAutospacing="1"/>
              <w:ind w:left="967"/>
              <w:jc w:val="left"/>
              <w:rPr>
                <w:rFonts w:ascii="HK Grotesk" w:hAnsi="HK Grotesk"/>
                <w:sz w:val="22"/>
                <w:szCs w:val="22"/>
              </w:rPr>
            </w:pPr>
            <w:r w:rsidRPr="00FC65E1">
              <w:rPr>
                <w:rFonts w:ascii="HK Grotesk" w:hAnsi="HK Grotesk"/>
                <w:sz w:val="22"/>
                <w:szCs w:val="22"/>
              </w:rPr>
              <w:t>Opcja pomijania</w:t>
            </w:r>
            <w:r w:rsidRPr="00FC65E1">
              <w:rPr>
                <w:rFonts w:ascii="HK Grotesk" w:hAnsi="HK Grotesk"/>
                <w:color w:val="FF0000"/>
                <w:sz w:val="22"/>
                <w:szCs w:val="22"/>
              </w:rPr>
              <w:t xml:space="preserve"> </w:t>
            </w:r>
            <w:r w:rsidRPr="00FC65E1">
              <w:rPr>
                <w:rFonts w:ascii="HK Grotesk" w:hAnsi="HK Grotesk"/>
                <w:sz w:val="22"/>
                <w:szCs w:val="22"/>
              </w:rPr>
              <w:t>niektórych etapów gromadzenia, np. obsługa wpływów bez konieczności zakładania rekordów zamówień.</w:t>
            </w:r>
          </w:p>
          <w:p w14:paraId="60001848" w14:textId="77777777" w:rsidR="00DE7648" w:rsidRPr="00FC65E1" w:rsidRDefault="00DE7648" w:rsidP="001E5A11">
            <w:pPr>
              <w:pStyle w:val="Akapitzlist"/>
              <w:numPr>
                <w:ilvl w:val="0"/>
                <w:numId w:val="31"/>
              </w:numPr>
              <w:spacing w:after="100" w:afterAutospacing="1"/>
              <w:ind w:left="967"/>
              <w:jc w:val="left"/>
              <w:rPr>
                <w:rFonts w:ascii="HK Grotesk" w:hAnsi="HK Grotesk"/>
                <w:sz w:val="22"/>
                <w:szCs w:val="22"/>
              </w:rPr>
            </w:pPr>
            <w:r w:rsidRPr="00FC65E1">
              <w:rPr>
                <w:rFonts w:ascii="HK Grotesk" w:hAnsi="HK Grotesk"/>
                <w:sz w:val="22"/>
                <w:szCs w:val="22"/>
              </w:rPr>
              <w:t>Wiązanie informacji tak, aby raz wprowadzone dane (np. dostawcy) mogły być wykorzystane w obsłudze procesu pozyskiwania innych materiałów bibliotecznych i ich rejestracji.</w:t>
            </w:r>
          </w:p>
          <w:p w14:paraId="704B9F64" w14:textId="0CB24D00" w:rsidR="002251FC" w:rsidRPr="000075AB" w:rsidRDefault="00853F10" w:rsidP="001E5A11">
            <w:pPr>
              <w:pStyle w:val="Akapitzlist"/>
              <w:numPr>
                <w:ilvl w:val="0"/>
                <w:numId w:val="31"/>
              </w:numPr>
              <w:spacing w:after="100" w:afterAutospacing="1"/>
              <w:ind w:left="967"/>
              <w:jc w:val="left"/>
              <w:rPr>
                <w:rFonts w:ascii="HK Grotesk" w:hAnsi="HK Grotesk"/>
                <w:sz w:val="20"/>
                <w:szCs w:val="20"/>
              </w:rPr>
            </w:pPr>
            <w:r w:rsidRPr="00FC65E1">
              <w:rPr>
                <w:rFonts w:ascii="HK Grotesk" w:hAnsi="HK Grotesk"/>
                <w:sz w:val="22"/>
                <w:szCs w:val="22"/>
              </w:rPr>
              <w:t>Obsługa zakupów centralnych dla wielu lokalizacji (filii biblioteki) oraz zakupów indywidualnych dla jednej lokalizacji.</w:t>
            </w:r>
          </w:p>
        </w:tc>
        <w:tc>
          <w:tcPr>
            <w:tcW w:w="1664" w:type="dxa"/>
            <w:vAlign w:val="center"/>
          </w:tcPr>
          <w:p w14:paraId="2C9C3A9E" w14:textId="2AE0F005" w:rsidR="007038C5" w:rsidRPr="000075AB" w:rsidRDefault="00DE7648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1.1.1-2</w:t>
            </w:r>
          </w:p>
          <w:p w14:paraId="7E6B1502" w14:textId="1264B607" w:rsidR="00DE7648" w:rsidRPr="000075AB" w:rsidRDefault="00DE7648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1.1.4</w:t>
            </w:r>
          </w:p>
          <w:p w14:paraId="55796EBF" w14:textId="3CA7E596" w:rsidR="00DE7648" w:rsidRPr="000075AB" w:rsidRDefault="00DE7648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1.1.6</w:t>
            </w:r>
          </w:p>
          <w:p w14:paraId="202E9FD7" w14:textId="101F8A6E" w:rsidR="00853F10" w:rsidRPr="000075AB" w:rsidRDefault="00853F10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1.1.8</w:t>
            </w:r>
          </w:p>
        </w:tc>
        <w:tc>
          <w:tcPr>
            <w:tcW w:w="1877" w:type="dxa"/>
            <w:vAlign w:val="center"/>
          </w:tcPr>
          <w:p w14:paraId="37B6ACC9" w14:textId="63B6A804" w:rsidR="007038C5" w:rsidRPr="000075AB" w:rsidRDefault="00853F10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760F5EE7" w14:textId="77777777" w:rsidR="007038C5" w:rsidRPr="000075AB" w:rsidRDefault="007038C5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2508B7" w:rsidRPr="000075AB" w14:paraId="6A9F5491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F63F35B" w14:textId="1E9F0A73" w:rsidR="002508B7" w:rsidRPr="000075AB" w:rsidRDefault="00910DFC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lastRenderedPageBreak/>
              <w:t>FG1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856FB" w14:textId="747DBAFB" w:rsidR="002508B7" w:rsidRPr="00FC65E1" w:rsidRDefault="002508B7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FC65E1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Fundusze Biblioteki – Budżety</w:t>
            </w:r>
          </w:p>
          <w:p w14:paraId="1014CC6F" w14:textId="30FBABA8" w:rsidR="002508B7" w:rsidRPr="00FC65E1" w:rsidRDefault="002508B7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>Tworzenie funduszy dla każdej jednostki budżetowej w sieci biblioteczno</w:t>
            </w:r>
            <w:r w:rsidR="00213AFA">
              <w:rPr>
                <w:rFonts w:ascii="HK Grotesk" w:hAnsi="HK Grotesk"/>
                <w:bCs/>
                <w:sz w:val="22"/>
                <w:szCs w:val="22"/>
              </w:rPr>
              <w:t>-</w:t>
            </w:r>
            <w:r w:rsidRPr="00FC65E1">
              <w:rPr>
                <w:rFonts w:ascii="HK Grotesk" w:hAnsi="HK Grotesk"/>
                <w:bCs/>
                <w:sz w:val="22"/>
                <w:szCs w:val="22"/>
              </w:rPr>
              <w:t>informacyjnej UMFC.</w:t>
            </w:r>
          </w:p>
          <w:p w14:paraId="31112E47" w14:textId="77777777" w:rsidR="00AB0335" w:rsidRPr="00FC65E1" w:rsidRDefault="002508B7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 xml:space="preserve">Podział funduszu każdej jednostki na </w:t>
            </w:r>
            <w:proofErr w:type="spellStart"/>
            <w:r w:rsidRPr="00FC65E1">
              <w:rPr>
                <w:rFonts w:ascii="HK Grotesk" w:hAnsi="HK Grotesk"/>
                <w:bCs/>
                <w:sz w:val="22"/>
                <w:szCs w:val="22"/>
              </w:rPr>
              <w:t>podfundusze</w:t>
            </w:r>
            <w:proofErr w:type="spellEnd"/>
            <w:r w:rsidR="00AB0335" w:rsidRPr="00FC65E1">
              <w:rPr>
                <w:rFonts w:ascii="HK Grotesk" w:hAnsi="HK Grotesk"/>
                <w:bCs/>
                <w:sz w:val="22"/>
                <w:szCs w:val="22"/>
              </w:rPr>
              <w:t>.</w:t>
            </w:r>
          </w:p>
          <w:p w14:paraId="0A6DEFDF" w14:textId="320C72F5" w:rsidR="00377364" w:rsidRPr="00FC65E1" w:rsidRDefault="00377364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 xml:space="preserve">Zapis i wyświetlanie informacji o funduszu, takich jak nazwa, kod funduszu głównego i </w:t>
            </w:r>
            <w:proofErr w:type="spellStart"/>
            <w:r w:rsidRPr="00FC65E1">
              <w:rPr>
                <w:rFonts w:ascii="HK Grotesk" w:hAnsi="HK Grotesk"/>
                <w:bCs/>
                <w:sz w:val="22"/>
                <w:szCs w:val="22"/>
              </w:rPr>
              <w:t>podfunduszy</w:t>
            </w:r>
            <w:proofErr w:type="spellEnd"/>
            <w:r w:rsidRPr="00FC65E1">
              <w:rPr>
                <w:rFonts w:ascii="HK Grotesk" w:hAnsi="HK Grotesk"/>
                <w:bCs/>
                <w:sz w:val="22"/>
                <w:szCs w:val="22"/>
              </w:rPr>
              <w:t>, jednostki odpowiedzialnej z</w:t>
            </w:r>
            <w:r w:rsidR="008D4902" w:rsidRPr="00FC65E1">
              <w:rPr>
                <w:rFonts w:ascii="HK Grotesk" w:hAnsi="HK Grotesk"/>
                <w:bCs/>
                <w:sz w:val="22"/>
                <w:szCs w:val="22"/>
              </w:rPr>
              <w:t>a</w:t>
            </w:r>
            <w:r w:rsidRPr="00FC65E1">
              <w:rPr>
                <w:rFonts w:ascii="HK Grotesk" w:hAnsi="HK Grotesk"/>
                <w:bCs/>
                <w:sz w:val="22"/>
                <w:szCs w:val="22"/>
              </w:rPr>
              <w:t xml:space="preserve"> obsługę, wysokość kwoty przyznane</w:t>
            </w:r>
            <w:r w:rsidR="008D4902" w:rsidRPr="00FC65E1">
              <w:rPr>
                <w:rFonts w:ascii="HK Grotesk" w:hAnsi="HK Grotesk"/>
                <w:bCs/>
                <w:sz w:val="22"/>
                <w:szCs w:val="22"/>
              </w:rPr>
              <w:t>j</w:t>
            </w:r>
            <w:r w:rsidRPr="00FC65E1">
              <w:rPr>
                <w:rFonts w:ascii="HK Grotesk" w:hAnsi="HK Grotesk"/>
                <w:bCs/>
                <w:sz w:val="22"/>
                <w:szCs w:val="22"/>
              </w:rPr>
              <w:t xml:space="preserve">, wykorzystanej </w:t>
            </w:r>
            <w:r w:rsidR="008D4902" w:rsidRPr="00FC65E1">
              <w:rPr>
                <w:rFonts w:ascii="HK Grotesk" w:hAnsi="HK Grotesk"/>
                <w:bCs/>
                <w:sz w:val="22"/>
                <w:szCs w:val="22"/>
              </w:rPr>
              <w:t>w ramach funduszu głównego i dalej zgodnie z p.1.5.3 OPZ.</w:t>
            </w:r>
          </w:p>
          <w:p w14:paraId="6813BD02" w14:textId="3A986C0D" w:rsidR="00AB0335" w:rsidRPr="00FC65E1" w:rsidRDefault="008D4902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>Dostęp w czasie rzeczywistym do danych finansowych</w:t>
            </w:r>
            <w:r w:rsidR="00AB0335" w:rsidRPr="00FC65E1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FC65E1">
              <w:rPr>
                <w:rFonts w:ascii="HK Grotesk" w:hAnsi="HK Grotesk"/>
                <w:bCs/>
                <w:sz w:val="22"/>
                <w:szCs w:val="22"/>
              </w:rPr>
              <w:t xml:space="preserve">wszystkich </w:t>
            </w:r>
            <w:r w:rsidR="00AB0335" w:rsidRPr="00FC65E1">
              <w:rPr>
                <w:rFonts w:ascii="HK Grotesk" w:hAnsi="HK Grotesk"/>
                <w:bCs/>
                <w:sz w:val="22"/>
                <w:szCs w:val="22"/>
              </w:rPr>
              <w:t>jednost</w:t>
            </w:r>
            <w:r w:rsidRPr="00FC65E1">
              <w:rPr>
                <w:rFonts w:ascii="HK Grotesk" w:hAnsi="HK Grotesk"/>
                <w:bCs/>
                <w:sz w:val="22"/>
                <w:szCs w:val="22"/>
              </w:rPr>
              <w:t>e</w:t>
            </w:r>
            <w:r w:rsidR="00AB0335" w:rsidRPr="00FC65E1">
              <w:rPr>
                <w:rFonts w:ascii="HK Grotesk" w:hAnsi="HK Grotesk"/>
                <w:bCs/>
                <w:sz w:val="22"/>
                <w:szCs w:val="22"/>
              </w:rPr>
              <w:t>k</w:t>
            </w:r>
            <w:r w:rsidR="00021DBB" w:rsidRPr="00FC65E1">
              <w:rPr>
                <w:rFonts w:ascii="HK Grotesk" w:hAnsi="HK Grotesk"/>
                <w:bCs/>
                <w:sz w:val="22"/>
                <w:szCs w:val="22"/>
              </w:rPr>
              <w:t xml:space="preserve"> w sieci biblioteczno-</w:t>
            </w:r>
            <w:r w:rsidR="00656EED" w:rsidRPr="00FC65E1">
              <w:rPr>
                <w:rFonts w:ascii="HK Grotesk" w:hAnsi="HK Grotesk"/>
                <w:bCs/>
                <w:sz w:val="22"/>
                <w:szCs w:val="22"/>
              </w:rPr>
              <w:t>informacyjn</w:t>
            </w:r>
            <w:r w:rsidR="00021DBB" w:rsidRPr="00FC65E1">
              <w:rPr>
                <w:rFonts w:ascii="HK Grotesk" w:hAnsi="HK Grotesk"/>
                <w:bCs/>
                <w:sz w:val="22"/>
                <w:szCs w:val="22"/>
              </w:rPr>
              <w:t>ej UMFC</w:t>
            </w:r>
            <w:r w:rsidR="00AB0335" w:rsidRPr="00FC65E1">
              <w:rPr>
                <w:rFonts w:ascii="HK Grotesk" w:hAnsi="HK Grotesk"/>
                <w:bCs/>
                <w:sz w:val="22"/>
                <w:szCs w:val="22"/>
              </w:rPr>
              <w:t>.</w:t>
            </w:r>
          </w:p>
          <w:p w14:paraId="63F5F893" w14:textId="59CC46AE" w:rsidR="002508B7" w:rsidRPr="00FC65E1" w:rsidRDefault="008D4902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 xml:space="preserve">Aktualizacja w czasie rzeczywistym stanu funduszu głównego i </w:t>
            </w:r>
            <w:proofErr w:type="spellStart"/>
            <w:r w:rsidRPr="00FC65E1">
              <w:rPr>
                <w:rFonts w:ascii="HK Grotesk" w:hAnsi="HK Grotesk"/>
                <w:bCs/>
                <w:sz w:val="22"/>
                <w:szCs w:val="22"/>
              </w:rPr>
              <w:t>podfunduszy</w:t>
            </w:r>
            <w:proofErr w:type="spellEnd"/>
            <w:r w:rsidRPr="00FC65E1">
              <w:rPr>
                <w:rFonts w:ascii="HK Grotesk" w:hAnsi="HK Grotesk"/>
                <w:bCs/>
                <w:sz w:val="22"/>
                <w:szCs w:val="22"/>
              </w:rPr>
              <w:t xml:space="preserve"> (obciążenia wynikające z zamówień, salda po zamówieniu i fakturze)</w:t>
            </w:r>
            <w:r w:rsidR="00F542E3" w:rsidRPr="00FC65E1">
              <w:rPr>
                <w:rFonts w:ascii="HK Grotesk" w:hAnsi="HK Grotesk"/>
                <w:bCs/>
                <w:sz w:val="22"/>
                <w:szCs w:val="22"/>
              </w:rPr>
              <w:t>.</w:t>
            </w:r>
          </w:p>
          <w:p w14:paraId="70F016DD" w14:textId="4B856A88" w:rsidR="008D4902" w:rsidRPr="00FC65E1" w:rsidRDefault="008D4902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>Modyfikacja funduszy w ciągu roku rozliczeniowego.</w:t>
            </w:r>
          </w:p>
          <w:p w14:paraId="3F86CFD7" w14:textId="77777777" w:rsidR="00910DFC" w:rsidRPr="00FC65E1" w:rsidRDefault="00866618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>Obsługa różnych źródeł finansowania</w:t>
            </w:r>
            <w:r w:rsidR="004B351A" w:rsidRPr="00FC65E1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FC65E1">
              <w:rPr>
                <w:rFonts w:ascii="HK Grotesk" w:hAnsi="HK Grotesk"/>
                <w:bCs/>
                <w:sz w:val="22"/>
                <w:szCs w:val="22"/>
              </w:rPr>
              <w:t>oraz różnych kategorii kosztów (np. koszt wysyłki).</w:t>
            </w:r>
          </w:p>
          <w:p w14:paraId="087BAE66" w14:textId="5853ABA2" w:rsidR="002508B7" w:rsidRPr="005A5534" w:rsidRDefault="00910DFC" w:rsidP="001E5A11">
            <w:pPr>
              <w:pStyle w:val="NormalnyWeb"/>
              <w:numPr>
                <w:ilvl w:val="0"/>
                <w:numId w:val="34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FC65E1">
              <w:rPr>
                <w:rFonts w:ascii="HK Grotesk" w:hAnsi="HK Grotesk"/>
                <w:bCs/>
                <w:sz w:val="22"/>
                <w:szCs w:val="22"/>
              </w:rPr>
              <w:t>Możliwość integracji finansowej procesu gromadzenia z zewnętrznym systemem finansowo-księgowym za pomocą API</w:t>
            </w:r>
            <w:r w:rsidR="00CC192B" w:rsidRPr="00FC65E1">
              <w:rPr>
                <w:rFonts w:ascii="HK Grotesk" w:hAnsi="HK Grotesk"/>
                <w:bCs/>
                <w:sz w:val="22"/>
                <w:szCs w:val="22"/>
              </w:rPr>
              <w:t xml:space="preserve"> lub przekazanie danych </w:t>
            </w:r>
            <w:r w:rsidR="001D2A32" w:rsidRPr="00FC65E1">
              <w:rPr>
                <w:rFonts w:ascii="HK Grotesk" w:hAnsi="HK Grotesk"/>
                <w:bCs/>
                <w:sz w:val="22"/>
                <w:szCs w:val="22"/>
              </w:rPr>
              <w:t>za pomocą standardowych plików wymiany danych (np. CSV)</w:t>
            </w:r>
            <w:r w:rsidRPr="00FC65E1">
              <w:rPr>
                <w:rFonts w:ascii="HK Grotesk" w:hAnsi="HK Grotesk"/>
                <w:bCs/>
                <w:sz w:val="22"/>
                <w:szCs w:val="22"/>
              </w:rPr>
              <w:t>.</w:t>
            </w:r>
          </w:p>
        </w:tc>
        <w:tc>
          <w:tcPr>
            <w:tcW w:w="1664" w:type="dxa"/>
            <w:vAlign w:val="center"/>
          </w:tcPr>
          <w:p w14:paraId="4A1FCB36" w14:textId="77777777" w:rsidR="00213AFA" w:rsidRDefault="00213AFA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1.1.5</w:t>
            </w:r>
          </w:p>
          <w:p w14:paraId="02B32891" w14:textId="250E56C2" w:rsidR="00B81C24" w:rsidRDefault="00910DFC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="008D4902" w:rsidRPr="000075AB">
              <w:rPr>
                <w:rFonts w:ascii="HK Grotesk" w:hAnsi="HK Grotesk"/>
                <w:bCs/>
                <w:sz w:val="22"/>
                <w:szCs w:val="22"/>
              </w:rPr>
              <w:t>1.5.1-7</w:t>
            </w:r>
          </w:p>
          <w:p w14:paraId="0BDE2559" w14:textId="08498C0D" w:rsidR="002508B7" w:rsidRPr="000075AB" w:rsidRDefault="001D2A32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1.6.3</w:t>
            </w:r>
          </w:p>
        </w:tc>
        <w:tc>
          <w:tcPr>
            <w:tcW w:w="1877" w:type="dxa"/>
            <w:vAlign w:val="center"/>
          </w:tcPr>
          <w:p w14:paraId="644B73D6" w14:textId="5D1DC2F0" w:rsidR="002508B7" w:rsidRPr="000075AB" w:rsidRDefault="00F542E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3DA7D4E6" w14:textId="77777777" w:rsidR="002508B7" w:rsidRPr="000075AB" w:rsidRDefault="002508B7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C17C1A" w:rsidRPr="000075AB" w14:paraId="7BC3E52E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47137C0" w14:textId="5388A713" w:rsidR="00C17C1A" w:rsidRPr="000075AB" w:rsidRDefault="00C17C1A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lastRenderedPageBreak/>
              <w:t>FG</w:t>
            </w:r>
            <w:r w:rsidR="00910DFC" w:rsidRPr="000075AB">
              <w:rPr>
                <w:rFonts w:ascii="HK Grotesk" w:hAnsi="HK Grotesk"/>
                <w:bCs/>
                <w:sz w:val="22"/>
                <w:szCs w:val="22"/>
              </w:rPr>
              <w:t>2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511B8" w14:textId="77777777" w:rsidR="00C17C1A" w:rsidRPr="00B81C24" w:rsidRDefault="00C17C1A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B81C24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Zamówienia do zakupu materiałów bibliotecznych</w:t>
            </w:r>
          </w:p>
          <w:p w14:paraId="1EDD9253" w14:textId="20231809" w:rsidR="00C17C1A" w:rsidRPr="00B81C24" w:rsidRDefault="00C17C1A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Tworzenie zamówień dla wszystkich typów materiałów (książki, czasopisma, e-zasoby)</w:t>
            </w:r>
            <w:r w:rsidR="00F73561" w:rsidRPr="00B81C24">
              <w:rPr>
                <w:rFonts w:ascii="HK Grotesk" w:hAnsi="HK Grotesk"/>
                <w:bCs/>
                <w:sz w:val="22"/>
                <w:szCs w:val="22"/>
              </w:rPr>
              <w:t>.</w:t>
            </w:r>
          </w:p>
          <w:p w14:paraId="34E53D3B" w14:textId="51ED8563" w:rsidR="00C17C1A" w:rsidRPr="00B81C24" w:rsidRDefault="00F73561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Rejestracja propozycji zakupu (od pracowników, czytelników, Systemu).</w:t>
            </w:r>
          </w:p>
          <w:p w14:paraId="7D5DC86A" w14:textId="4AB7C8A8" w:rsidR="00F73561" w:rsidRPr="00B81C24" w:rsidRDefault="00F73561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Powiązanie rekordu zamówienia z innymi danymi w Systemie</w:t>
            </w:r>
            <w:r w:rsidR="00686DF8" w:rsidRPr="00B81C24">
              <w:rPr>
                <w:rFonts w:ascii="HK Grotesk" w:hAnsi="HK Grotesk"/>
                <w:bCs/>
                <w:sz w:val="22"/>
                <w:szCs w:val="22"/>
              </w:rPr>
              <w:t xml:space="preserve"> (dostawca</w:t>
            </w:r>
            <w:r w:rsidR="00377364" w:rsidRPr="00B81C24">
              <w:rPr>
                <w:rFonts w:ascii="HK Grotesk" w:hAnsi="HK Grotesk"/>
                <w:bCs/>
                <w:sz w:val="22"/>
                <w:szCs w:val="22"/>
              </w:rPr>
              <w:t>, odbiorca, dane finansowe</w:t>
            </w:r>
            <w:r w:rsidR="00F9750E" w:rsidRPr="00B81C24">
              <w:rPr>
                <w:rFonts w:ascii="HK Grotesk" w:hAnsi="HK Grotesk"/>
                <w:bCs/>
                <w:sz w:val="22"/>
                <w:szCs w:val="22"/>
              </w:rPr>
              <w:t xml:space="preserve"> (fundusze)</w:t>
            </w:r>
            <w:r w:rsidR="00377364" w:rsidRPr="00B81C24">
              <w:rPr>
                <w:rFonts w:ascii="HK Grotesk" w:hAnsi="HK Grotesk"/>
                <w:bCs/>
                <w:sz w:val="22"/>
                <w:szCs w:val="22"/>
              </w:rPr>
              <w:t xml:space="preserve">, daty </w:t>
            </w:r>
            <w:r w:rsidR="00686DF8" w:rsidRPr="00B81C24">
              <w:rPr>
                <w:rFonts w:ascii="HK Grotesk" w:hAnsi="HK Grotesk"/>
                <w:bCs/>
                <w:sz w:val="22"/>
                <w:szCs w:val="22"/>
              </w:rPr>
              <w:t>wpływu, spos</w:t>
            </w:r>
            <w:r w:rsidR="00377364" w:rsidRPr="00B81C24">
              <w:rPr>
                <w:rFonts w:ascii="HK Grotesk" w:hAnsi="HK Grotesk"/>
                <w:bCs/>
                <w:sz w:val="22"/>
                <w:szCs w:val="22"/>
              </w:rPr>
              <w:t>ób</w:t>
            </w:r>
            <w:r w:rsidR="00686DF8" w:rsidRPr="00B81C24">
              <w:rPr>
                <w:rFonts w:ascii="HK Grotesk" w:hAnsi="HK Grotesk"/>
                <w:bCs/>
                <w:sz w:val="22"/>
                <w:szCs w:val="22"/>
              </w:rPr>
              <w:t xml:space="preserve"> nabycia, uwag</w:t>
            </w:r>
            <w:r w:rsidR="00377364" w:rsidRPr="00B81C24">
              <w:rPr>
                <w:rFonts w:ascii="HK Grotesk" w:hAnsi="HK Grotesk"/>
                <w:bCs/>
                <w:sz w:val="22"/>
                <w:szCs w:val="22"/>
              </w:rPr>
              <w:t>i</w:t>
            </w:r>
            <w:r w:rsidR="00686DF8" w:rsidRPr="00B81C24">
              <w:rPr>
                <w:rFonts w:ascii="HK Grotesk" w:hAnsi="HK Grotesk"/>
                <w:bCs/>
                <w:sz w:val="22"/>
                <w:szCs w:val="22"/>
              </w:rPr>
              <w:t xml:space="preserve"> o wpływie itp.)</w:t>
            </w:r>
            <w:r w:rsidR="001D2A32" w:rsidRPr="00B81C24">
              <w:rPr>
                <w:rFonts w:ascii="HK Grotesk" w:hAnsi="HK Grotesk"/>
                <w:bCs/>
                <w:sz w:val="22"/>
                <w:szCs w:val="22"/>
              </w:rPr>
              <w:t>.</w:t>
            </w:r>
          </w:p>
          <w:p w14:paraId="325EE0D0" w14:textId="498DD3F6" w:rsidR="00F73561" w:rsidRPr="00B81C24" w:rsidRDefault="00686DF8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 xml:space="preserve">Możliwość wykorzystania </w:t>
            </w:r>
            <w:r w:rsidR="00F542E3" w:rsidRPr="00B81C24">
              <w:rPr>
                <w:rFonts w:ascii="HK Grotesk" w:hAnsi="HK Grotesk"/>
                <w:bCs/>
                <w:sz w:val="22"/>
                <w:szCs w:val="22"/>
              </w:rPr>
              <w:t xml:space="preserve">przy tworzeniu zamówienia </w:t>
            </w:r>
            <w:r w:rsidRPr="00B81C24">
              <w:rPr>
                <w:rFonts w:ascii="HK Grotesk" w:hAnsi="HK Grotesk"/>
                <w:bCs/>
                <w:sz w:val="22"/>
                <w:szCs w:val="22"/>
              </w:rPr>
              <w:t>rekordów bibliograficznych w formacie MARC21 z zewnętrznych źródeł danych (Biblioteka Narodowa, NUKAT itp.)</w:t>
            </w:r>
            <w:r w:rsidR="00F542E3" w:rsidRPr="00B81C24">
              <w:rPr>
                <w:rFonts w:ascii="HK Grotesk" w:hAnsi="HK Grotesk"/>
                <w:bCs/>
                <w:sz w:val="22"/>
                <w:szCs w:val="22"/>
              </w:rPr>
              <w:t>.</w:t>
            </w:r>
          </w:p>
          <w:p w14:paraId="4D24295F" w14:textId="19FA11EC" w:rsidR="004B351A" w:rsidRPr="00B81C24" w:rsidRDefault="004B351A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Zatwierdzanie zamówień materiałów drukowanych i elektronicznych.</w:t>
            </w:r>
          </w:p>
          <w:p w14:paraId="234D13F5" w14:textId="61095D28" w:rsidR="00686DF8" w:rsidRPr="00B81C24" w:rsidRDefault="00CC192B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Rejestracja subskrybowanych publikacji elektronicznych (kolekcje, pojedyncze tytuły).</w:t>
            </w:r>
          </w:p>
          <w:p w14:paraId="5DCBF1B6" w14:textId="6315FC6E" w:rsidR="00CC192B" w:rsidRPr="00B81C24" w:rsidRDefault="00CC192B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Informacja o przeprowadzonych zamówieniach, automatyczne generowanie statusu zamówienia.</w:t>
            </w:r>
          </w:p>
          <w:p w14:paraId="5D81F3DB" w14:textId="3F47AABD" w:rsidR="00CC192B" w:rsidRPr="00B81C24" w:rsidRDefault="00CC192B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Alerty informuj</w:t>
            </w:r>
            <w:r w:rsidR="001D2A32" w:rsidRPr="00B81C24">
              <w:rPr>
                <w:rFonts w:ascii="HK Grotesk" w:hAnsi="HK Grotesk"/>
                <w:bCs/>
                <w:sz w:val="22"/>
                <w:szCs w:val="22"/>
              </w:rPr>
              <w:t>ą</w:t>
            </w:r>
            <w:r w:rsidRPr="00B81C24">
              <w:rPr>
                <w:rFonts w:ascii="HK Grotesk" w:hAnsi="HK Grotesk"/>
                <w:bCs/>
                <w:sz w:val="22"/>
                <w:szCs w:val="22"/>
              </w:rPr>
              <w:t>ce o niezrealizowaniu zamówienia</w:t>
            </w:r>
            <w:r w:rsidR="001D2A32" w:rsidRPr="00B81C24">
              <w:rPr>
                <w:rFonts w:ascii="HK Grotesk" w:hAnsi="HK Grotesk"/>
                <w:bCs/>
                <w:sz w:val="22"/>
                <w:szCs w:val="22"/>
              </w:rPr>
              <w:t>ch</w:t>
            </w:r>
            <w:r w:rsidRPr="00B81C24">
              <w:rPr>
                <w:rFonts w:ascii="HK Grotesk" w:hAnsi="HK Grotesk"/>
                <w:bCs/>
                <w:sz w:val="22"/>
                <w:szCs w:val="22"/>
              </w:rPr>
              <w:t xml:space="preserve"> na wydawn</w:t>
            </w:r>
            <w:r w:rsidR="001D2A32" w:rsidRPr="00B81C24">
              <w:rPr>
                <w:rFonts w:ascii="HK Grotesk" w:hAnsi="HK Grotesk"/>
                <w:bCs/>
                <w:sz w:val="22"/>
                <w:szCs w:val="22"/>
              </w:rPr>
              <w:t>ictwa wielotomowe lub ciągłe (np. brak wpływu numeru czasopisma).</w:t>
            </w:r>
          </w:p>
          <w:p w14:paraId="56746B15" w14:textId="74888C34" w:rsidR="00C17C1A" w:rsidRPr="000075AB" w:rsidRDefault="001D2A32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bCs/>
                <w:sz w:val="20"/>
                <w:szCs w:val="20"/>
              </w:rPr>
            </w:pPr>
            <w:r w:rsidRPr="00B81C24">
              <w:rPr>
                <w:rFonts w:ascii="HK Grotesk" w:hAnsi="HK Grotesk"/>
                <w:bCs/>
                <w:sz w:val="22"/>
                <w:szCs w:val="22"/>
              </w:rPr>
              <w:t>Wyświetlanie w Systemie rekordów bibliograficznych zamówionych materiałó</w:t>
            </w:r>
            <w:r w:rsidR="00056FD9" w:rsidRPr="00B81C24">
              <w:rPr>
                <w:rFonts w:ascii="HK Grotesk" w:hAnsi="HK Grotesk"/>
                <w:bCs/>
                <w:sz w:val="22"/>
                <w:szCs w:val="22"/>
              </w:rPr>
              <w:t>w</w:t>
            </w:r>
            <w:r w:rsidRPr="00B81C24">
              <w:rPr>
                <w:rFonts w:ascii="HK Grotesk" w:hAnsi="HK Grotesk"/>
                <w:bCs/>
                <w:sz w:val="22"/>
                <w:szCs w:val="22"/>
              </w:rPr>
              <w:t xml:space="preserve"> oraz linków do innych powiązanych informacji, np. faktur (PDF), notatek </w:t>
            </w:r>
            <w:r w:rsidR="00056FD9" w:rsidRPr="00B81C24">
              <w:rPr>
                <w:rFonts w:ascii="HK Grotesk" w:hAnsi="HK Grotesk"/>
                <w:bCs/>
                <w:sz w:val="22"/>
                <w:szCs w:val="22"/>
              </w:rPr>
              <w:t>dotyczących korespondencji, dostawców itp.</w:t>
            </w:r>
          </w:p>
        </w:tc>
        <w:tc>
          <w:tcPr>
            <w:tcW w:w="1664" w:type="dxa"/>
            <w:vAlign w:val="center"/>
          </w:tcPr>
          <w:p w14:paraId="1594E27C" w14:textId="0DC6E1F5" w:rsidR="00B81C24" w:rsidRDefault="004B351A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1.1.1</w:t>
            </w:r>
          </w:p>
          <w:p w14:paraId="21D726CF" w14:textId="55F88C85" w:rsidR="00BD46A1" w:rsidRDefault="00BD46A1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1.1.6</w:t>
            </w:r>
          </w:p>
          <w:p w14:paraId="4B3CF685" w14:textId="29E9EA1B" w:rsidR="00910DFC" w:rsidRPr="000075AB" w:rsidRDefault="00F73561" w:rsidP="001E5A11">
            <w:pPr>
              <w:keepNext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1.2.1-</w:t>
            </w:r>
            <w:r w:rsidR="001D2A32" w:rsidRPr="000075AB">
              <w:rPr>
                <w:rFonts w:ascii="HK Grotesk" w:hAnsi="HK Grotesk"/>
                <w:bCs/>
                <w:sz w:val="22"/>
                <w:szCs w:val="22"/>
              </w:rPr>
              <w:t>10</w:t>
            </w:r>
          </w:p>
        </w:tc>
        <w:tc>
          <w:tcPr>
            <w:tcW w:w="1877" w:type="dxa"/>
            <w:vAlign w:val="center"/>
          </w:tcPr>
          <w:p w14:paraId="7CCA29C0" w14:textId="3A9CB434" w:rsidR="00C17C1A" w:rsidRPr="000075AB" w:rsidRDefault="001F4C85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72B097FE" w14:textId="77777777" w:rsidR="00C17C1A" w:rsidRPr="000075AB" w:rsidRDefault="00C17C1A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622713" w:rsidRPr="000075AB" w14:paraId="565C9573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1002A0C" w14:textId="00AC251D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lastRenderedPageBreak/>
              <w:t>FG3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9C471" w14:textId="77777777" w:rsidR="00622713" w:rsidRPr="000075AB" w:rsidRDefault="00622713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0075AB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Dostawcy</w:t>
            </w:r>
          </w:p>
          <w:p w14:paraId="4B31E1B1" w14:textId="26676237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Prowadzenie kartoteki dostawców zawierającą:</w:t>
            </w:r>
          </w:p>
          <w:p w14:paraId="53AC1772" w14:textId="77777777" w:rsidR="00622713" w:rsidRPr="00B81C24" w:rsidRDefault="00622713" w:rsidP="001E5A11">
            <w:pPr>
              <w:pStyle w:val="NormalnyWeb"/>
              <w:numPr>
                <w:ilvl w:val="1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dane kontaktowe,</w:t>
            </w:r>
          </w:p>
          <w:p w14:paraId="0C0C4995" w14:textId="6DC9BB1F" w:rsidR="00622713" w:rsidRPr="00B81C24" w:rsidRDefault="00622713" w:rsidP="001E5A11">
            <w:pPr>
              <w:pStyle w:val="NormalnyWeb"/>
              <w:numPr>
                <w:ilvl w:val="1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informacje  o źródle wpływu (np. kupno, dar, ekwiwalent),</w:t>
            </w:r>
          </w:p>
          <w:p w14:paraId="4E6F9273" w14:textId="56A1C9B4" w:rsidR="00622713" w:rsidRPr="00B81C24" w:rsidRDefault="00622713" w:rsidP="001E5A11">
            <w:pPr>
              <w:pStyle w:val="NormalnyWeb"/>
              <w:numPr>
                <w:ilvl w:val="1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informacje o rodzaju wpływu (np. czasopismo, druki zwarte, druki specjalne),</w:t>
            </w:r>
          </w:p>
          <w:p w14:paraId="29521DE5" w14:textId="17C3EF3C" w:rsidR="00622713" w:rsidRPr="00B81C24" w:rsidRDefault="00622713" w:rsidP="001E5A11">
            <w:pPr>
              <w:pStyle w:val="NormalnyWeb"/>
              <w:numPr>
                <w:ilvl w:val="1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historię współpracy,</w:t>
            </w:r>
          </w:p>
          <w:p w14:paraId="4E51A50B" w14:textId="72F9DA25" w:rsidR="00622713" w:rsidRPr="00B81C24" w:rsidRDefault="00622713" w:rsidP="001E5A11">
            <w:pPr>
              <w:pStyle w:val="NormalnyWeb"/>
              <w:numPr>
                <w:ilvl w:val="1"/>
                <w:numId w:val="23"/>
              </w:numPr>
              <w:spacing w:after="100" w:afterAutospacing="1"/>
              <w:ind w:left="179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uwagi o dostawcy</w:t>
            </w:r>
            <w:r w:rsidR="00853F10"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3E59DBD6" w14:textId="6676FBCE" w:rsidR="00622713" w:rsidRPr="005A5534" w:rsidRDefault="00622713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Style w:val="Pogrubienie"/>
                <w:rFonts w:ascii="HK Grotesk" w:hAnsi="HK Grotesk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Powiązanie danych o zamówieniu z jego dostawcą.</w:t>
            </w:r>
          </w:p>
        </w:tc>
        <w:tc>
          <w:tcPr>
            <w:tcW w:w="1664" w:type="dxa"/>
            <w:vAlign w:val="center"/>
          </w:tcPr>
          <w:p w14:paraId="1853738A" w14:textId="72763781" w:rsidR="00622713" w:rsidRPr="000075AB" w:rsidRDefault="0066217B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>
              <w:rPr>
                <w:rFonts w:ascii="HK Grotesk" w:hAnsi="HK Grotesk"/>
                <w:bCs/>
                <w:sz w:val="22"/>
                <w:szCs w:val="22"/>
              </w:rPr>
              <w:t xml:space="preserve">p. </w:t>
            </w:r>
            <w:r w:rsidR="00622713" w:rsidRPr="000075AB">
              <w:rPr>
                <w:rFonts w:ascii="HK Grotesk" w:hAnsi="HK Grotesk"/>
                <w:bCs/>
                <w:sz w:val="22"/>
                <w:szCs w:val="22"/>
              </w:rPr>
              <w:t>1.</w:t>
            </w:r>
            <w:r w:rsidR="00E874D1" w:rsidRPr="000075AB">
              <w:rPr>
                <w:rFonts w:ascii="HK Grotesk" w:hAnsi="HK Grotesk"/>
                <w:bCs/>
                <w:sz w:val="22"/>
                <w:szCs w:val="22"/>
              </w:rPr>
              <w:t>4</w:t>
            </w:r>
            <w:r w:rsidR="00853F10" w:rsidRPr="000075AB">
              <w:rPr>
                <w:rFonts w:ascii="HK Grotesk" w:hAnsi="HK Grotesk"/>
                <w:bCs/>
                <w:sz w:val="22"/>
                <w:szCs w:val="22"/>
              </w:rPr>
              <w:t>.1-4</w:t>
            </w:r>
          </w:p>
        </w:tc>
        <w:tc>
          <w:tcPr>
            <w:tcW w:w="1877" w:type="dxa"/>
            <w:vAlign w:val="center"/>
          </w:tcPr>
          <w:p w14:paraId="548443F5" w14:textId="35742BB8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712FEB23" w14:textId="7777777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622713" w:rsidRPr="000075AB" w14:paraId="7BBB404E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5272477" w14:textId="324FA474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FG4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A1505" w14:textId="77777777" w:rsidR="00622713" w:rsidRPr="00B81C24" w:rsidRDefault="00622713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B81C24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Rachunek/faktura</w:t>
            </w:r>
          </w:p>
          <w:p w14:paraId="61655734" w14:textId="2708C0BC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Rejestracja rachunków</w:t>
            </w:r>
            <w:r w:rsidR="00853F10"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i</w:t>
            </w: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faktur.</w:t>
            </w:r>
          </w:p>
          <w:p w14:paraId="07CF3F6F" w14:textId="77777777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Drukowanie faktur elektronicznych.</w:t>
            </w:r>
          </w:p>
          <w:p w14:paraId="34C13B20" w14:textId="77777777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Archiwizacja w formacie PDF faktur i związanych z nimi dokumentów płatności po ich zaksięgowaniu.</w:t>
            </w:r>
          </w:p>
          <w:p w14:paraId="7405FE22" w14:textId="3C0E6FF4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Możliwość przekazania dokumentów zakupowych w wersji elektronicznej do innych systemów UMFC (wykorzystanie API, standardowych plików wymiany danych).</w:t>
            </w:r>
          </w:p>
          <w:p w14:paraId="29AEC5B2" w14:textId="7B9B8A0B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Zmiana szacunkowej ceny materiału bibliotecznego nawet po zrealizowaniu zamówienia (np. korekta przy braku naliczenia rabatu, zmiana kursu wymiany walut).</w:t>
            </w:r>
          </w:p>
        </w:tc>
        <w:tc>
          <w:tcPr>
            <w:tcW w:w="1664" w:type="dxa"/>
            <w:vAlign w:val="center"/>
          </w:tcPr>
          <w:p w14:paraId="2D0ECDA1" w14:textId="77777777" w:rsidR="00622713" w:rsidRDefault="00F43DF2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 1.6.1-5</w:t>
            </w:r>
          </w:p>
          <w:p w14:paraId="30E2F6B0" w14:textId="081C04D6" w:rsidR="008C43DF" w:rsidRPr="000075AB" w:rsidRDefault="008C43DF" w:rsidP="008C43DF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>
              <w:rPr>
                <w:rFonts w:ascii="HK Grotesk" w:hAnsi="HK Grotesk"/>
                <w:bCs/>
                <w:sz w:val="22"/>
                <w:szCs w:val="22"/>
              </w:rPr>
              <w:t>p. 1.6.2 OPZ opisuje funkcjonalność drukowania</w:t>
            </w:r>
          </w:p>
        </w:tc>
        <w:tc>
          <w:tcPr>
            <w:tcW w:w="1877" w:type="dxa"/>
            <w:vAlign w:val="center"/>
          </w:tcPr>
          <w:p w14:paraId="0E1E7A2F" w14:textId="7B2CA2D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4242120C" w14:textId="7777777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622713" w:rsidRPr="000075AB" w14:paraId="46560CFF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E9BC93D" w14:textId="17F95F79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lastRenderedPageBreak/>
              <w:t>FG5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835E4" w14:textId="77777777" w:rsidR="00622713" w:rsidRPr="00B81C24" w:rsidRDefault="00622713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B81C24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Rejestracja wpływów materiałów bibliotecznych</w:t>
            </w:r>
          </w:p>
          <w:p w14:paraId="75883D7F" w14:textId="090DAFAF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Dodawanie nowych egzemplarzy do zbiorów, wymagane dane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w egzemplarzu </w:t>
            </w:r>
            <w:r w:rsid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–</w:t>
            </w: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jak w</w:t>
            </w: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p.1.7.1 OPZ.</w:t>
            </w:r>
          </w:p>
          <w:p w14:paraId="20B9E9B6" w14:textId="77777777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Drukowanie na drukarce etykiet z kodem kreskowym.</w:t>
            </w:r>
          </w:p>
          <w:p w14:paraId="1747B2FA" w14:textId="77777777" w:rsidR="00622713" w:rsidRPr="00B81C24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Rejestracja wpływu czasopism i wydawnictw ciągłych:</w:t>
            </w:r>
          </w:p>
          <w:p w14:paraId="34A9DBB7" w14:textId="2A83A572" w:rsidR="00622713" w:rsidRPr="00B81C24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rejestracja kolejnych numerów, braków, prenumeraty</w:t>
            </w:r>
            <w:r w:rsidR="00A1184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0983DE83" w14:textId="56DA8107" w:rsidR="00A04652" w:rsidRPr="004D0DFE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B81C2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komasacja kolejnych numerów czasopism w ramach woluminu, tomu, rocznika.</w:t>
            </w:r>
          </w:p>
        </w:tc>
        <w:tc>
          <w:tcPr>
            <w:tcW w:w="1664" w:type="dxa"/>
            <w:vAlign w:val="center"/>
          </w:tcPr>
          <w:p w14:paraId="22FC07A8" w14:textId="443C4ADB" w:rsidR="00622713" w:rsidRPr="000075AB" w:rsidRDefault="00F43DF2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 1.7.1-4</w:t>
            </w:r>
          </w:p>
        </w:tc>
        <w:tc>
          <w:tcPr>
            <w:tcW w:w="1877" w:type="dxa"/>
            <w:vAlign w:val="center"/>
          </w:tcPr>
          <w:p w14:paraId="39BE771F" w14:textId="1ECA5820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5AECB7DA" w14:textId="7777777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622713" w:rsidRPr="000075AB" w14:paraId="3EE09512" w14:textId="349B1AF3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E6DFABC" w14:textId="5B3EA511" w:rsidR="00622713" w:rsidRPr="000075AB" w:rsidRDefault="00622713" w:rsidP="001E5A11">
            <w:pPr>
              <w:keepNext/>
              <w:spacing w:after="120" w:line="240" w:lineRule="auto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FG6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74BB9" w14:textId="77777777" w:rsidR="00622713" w:rsidRPr="000075AB" w:rsidRDefault="00622713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0075AB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Wyszukiwanie i filtrowanie egzemplarzy</w:t>
            </w:r>
          </w:p>
          <w:p w14:paraId="0C38F4C3" w14:textId="0EE74E12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bCs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bCs/>
                <w:sz w:val="22"/>
                <w:szCs w:val="22"/>
              </w:rPr>
              <w:t>Rozbudowane filtrowanie po lokalizacji, źródle finansowania, statusie, dacie pozyskania, itp.</w:t>
            </w:r>
          </w:p>
        </w:tc>
        <w:tc>
          <w:tcPr>
            <w:tcW w:w="1664" w:type="dxa"/>
            <w:vAlign w:val="center"/>
          </w:tcPr>
          <w:p w14:paraId="41F69234" w14:textId="3C3C4E1E" w:rsidR="00622713" w:rsidRPr="000075AB" w:rsidRDefault="00E22405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p.</w:t>
            </w:r>
            <w:r w:rsidR="0066217B">
              <w:rPr>
                <w:rFonts w:ascii="HK Grotesk" w:hAnsi="HK Grotesk"/>
                <w:bCs/>
                <w:sz w:val="22"/>
                <w:szCs w:val="22"/>
              </w:rPr>
              <w:t xml:space="preserve"> </w:t>
            </w:r>
            <w:r w:rsidRPr="000075AB">
              <w:rPr>
                <w:rFonts w:ascii="HK Grotesk" w:hAnsi="HK Grotesk"/>
                <w:bCs/>
                <w:sz w:val="22"/>
                <w:szCs w:val="22"/>
              </w:rPr>
              <w:t>1.1.1</w:t>
            </w:r>
          </w:p>
        </w:tc>
        <w:tc>
          <w:tcPr>
            <w:tcW w:w="1877" w:type="dxa"/>
            <w:vAlign w:val="center"/>
          </w:tcPr>
          <w:p w14:paraId="00129710" w14:textId="665E1272" w:rsidR="00622713" w:rsidRPr="000075AB" w:rsidRDefault="00622713" w:rsidP="001E5A11">
            <w:pPr>
              <w:keepNext/>
              <w:spacing w:after="120" w:line="240" w:lineRule="auto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3D659A8B" w14:textId="7777777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</w:p>
        </w:tc>
      </w:tr>
      <w:tr w:rsidR="00622713" w:rsidRPr="000075AB" w14:paraId="3BC8F6C1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A20D6F6" w14:textId="2148448F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FG7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87E46" w14:textId="77777777" w:rsidR="00622713" w:rsidRPr="000075AB" w:rsidRDefault="00622713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0075AB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Historia operacji na egzemplarzu</w:t>
            </w:r>
          </w:p>
          <w:p w14:paraId="28E35271" w14:textId="2EA16AC6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Dostęp do historii operacji wykonanych na egzemplarzu (dodanie, modyfikacja, ubytkowanie).</w:t>
            </w:r>
          </w:p>
        </w:tc>
        <w:tc>
          <w:tcPr>
            <w:tcW w:w="1664" w:type="dxa"/>
            <w:vAlign w:val="center"/>
          </w:tcPr>
          <w:p w14:paraId="33DE7FEF" w14:textId="708DB148" w:rsidR="00622713" w:rsidRPr="000075AB" w:rsidRDefault="00E22405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1.7.1</w:t>
            </w:r>
          </w:p>
        </w:tc>
        <w:tc>
          <w:tcPr>
            <w:tcW w:w="1877" w:type="dxa"/>
            <w:vAlign w:val="center"/>
          </w:tcPr>
          <w:p w14:paraId="79DEC737" w14:textId="286ADF4B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728D8F8D" w14:textId="7777777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22713" w:rsidRPr="000075AB" w14:paraId="44E43F04" w14:textId="77777777" w:rsidTr="00854654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8705BB8" w14:textId="3E45576C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FG8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D2F5" w14:textId="417FC9EE" w:rsidR="00622713" w:rsidRPr="00A04652" w:rsidRDefault="00622713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b/>
                <w:sz w:val="22"/>
                <w:szCs w:val="22"/>
              </w:rPr>
              <w:t xml:space="preserve">Integracja </w:t>
            </w:r>
            <w:r w:rsidR="00DE7648" w:rsidRPr="00A04652">
              <w:rPr>
                <w:rFonts w:ascii="HK Grotesk" w:hAnsi="HK Grotesk" w:cstheme="minorHAnsi"/>
                <w:b/>
                <w:sz w:val="22"/>
                <w:szCs w:val="22"/>
              </w:rPr>
              <w:t>procesu gromadzenia z innymi procesami w Systemie</w:t>
            </w:r>
          </w:p>
          <w:p w14:paraId="5E727884" w14:textId="748F4343" w:rsidR="00DE7648" w:rsidRPr="00A04652" w:rsidRDefault="00DE7648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b/>
                <w:sz w:val="22"/>
                <w:szCs w:val="22"/>
              </w:rPr>
              <w:t>Katalogowanie:</w:t>
            </w:r>
          </w:p>
          <w:p w14:paraId="6D71EB06" w14:textId="371459AD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Przekazywanie danych o wpływach do katalogu głównego bez konieczności duplikowania pracy.</w:t>
            </w:r>
          </w:p>
          <w:p w14:paraId="22C110E6" w14:textId="79DE8987" w:rsidR="00DE7648" w:rsidRPr="00A04652" w:rsidRDefault="00DE7648" w:rsidP="001E5A11">
            <w:pPr>
              <w:pStyle w:val="NormalnyWeb"/>
              <w:spacing w:before="100" w:beforeAutospacing="1" w:after="100" w:afterAutospacing="1"/>
              <w:jc w:val="left"/>
              <w:rPr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Udostępnianie</w:t>
            </w:r>
            <w:r w:rsidR="000A4D6A" w:rsidRPr="00A04652">
              <w:rPr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:</w:t>
            </w:r>
          </w:p>
          <w:p w14:paraId="5DF21A0B" w14:textId="6C0733DD" w:rsidR="000A4D6A" w:rsidRPr="00A04652" w:rsidRDefault="000A4D6A" w:rsidP="001E5A11">
            <w:pPr>
              <w:pStyle w:val="Akapitzlist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A04652">
              <w:rPr>
                <w:rFonts w:ascii="HK Grotesk" w:hAnsi="HK Grotesk"/>
                <w:sz w:val="22"/>
                <w:szCs w:val="22"/>
              </w:rPr>
              <w:t xml:space="preserve">Powiązanie </w:t>
            </w:r>
            <w:r w:rsidR="007D24D2" w:rsidRPr="00A04652">
              <w:rPr>
                <w:rFonts w:ascii="HK Grotesk" w:hAnsi="HK Grotesk"/>
                <w:sz w:val="22"/>
                <w:szCs w:val="22"/>
              </w:rPr>
              <w:t>z kontami czytelników poprzez:</w:t>
            </w:r>
          </w:p>
          <w:p w14:paraId="02F01ABE" w14:textId="0FEE482D" w:rsidR="005F210E" w:rsidRPr="00A04652" w:rsidRDefault="005F210E" w:rsidP="001E5A11">
            <w:pPr>
              <w:pStyle w:val="Akapitzlist"/>
              <w:numPr>
                <w:ilvl w:val="1"/>
                <w:numId w:val="23"/>
              </w:numPr>
              <w:spacing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A04652">
              <w:rPr>
                <w:rFonts w:ascii="HK Grotesk" w:hAnsi="HK Grotesk"/>
                <w:sz w:val="22"/>
                <w:szCs w:val="22"/>
              </w:rPr>
              <w:t>opcję automatycznej rezerwacji zasobów fizycznych dla czytelnika w chwili, gdy zamówiony przez niego zasób stanie się dostępny w Systemie,</w:t>
            </w:r>
          </w:p>
          <w:p w14:paraId="097B95B0" w14:textId="5C2D8A2B" w:rsidR="00622713" w:rsidRPr="00A04652" w:rsidRDefault="000A4D6A" w:rsidP="001E5A11">
            <w:pPr>
              <w:pStyle w:val="Akapitzlist"/>
              <w:numPr>
                <w:ilvl w:val="1"/>
                <w:numId w:val="23"/>
              </w:numPr>
              <w:spacing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A04652">
              <w:rPr>
                <w:rFonts w:ascii="HK Grotesk" w:hAnsi="HK Grotesk"/>
                <w:sz w:val="22"/>
                <w:szCs w:val="22"/>
              </w:rPr>
              <w:t>opcj</w:t>
            </w:r>
            <w:r w:rsidR="007D24D2" w:rsidRPr="00A04652">
              <w:rPr>
                <w:rFonts w:ascii="HK Grotesk" w:hAnsi="HK Grotesk"/>
                <w:sz w:val="22"/>
                <w:szCs w:val="22"/>
              </w:rPr>
              <w:t>ę</w:t>
            </w:r>
            <w:r w:rsidRPr="00A04652">
              <w:rPr>
                <w:rFonts w:ascii="HK Grotesk" w:hAnsi="HK Grotesk"/>
                <w:sz w:val="22"/>
                <w:szCs w:val="22"/>
              </w:rPr>
              <w:t xml:space="preserve"> automatycznego powiadamiania, gdy z</w:t>
            </w:r>
            <w:r w:rsidR="007D24D2" w:rsidRPr="00A04652">
              <w:rPr>
                <w:rFonts w:ascii="HK Grotesk" w:hAnsi="HK Grotesk"/>
                <w:sz w:val="22"/>
                <w:szCs w:val="22"/>
              </w:rPr>
              <w:t xml:space="preserve">głoszony przez czytelnika </w:t>
            </w:r>
            <w:r w:rsidRPr="00A04652">
              <w:rPr>
                <w:rFonts w:ascii="HK Grotesk" w:hAnsi="HK Grotesk"/>
                <w:sz w:val="22"/>
                <w:szCs w:val="22"/>
              </w:rPr>
              <w:t>zasób elektroniczny zostanie dostarczony lub aktywowany w Systemie</w:t>
            </w:r>
            <w:r w:rsidR="005F210E" w:rsidRPr="00A04652">
              <w:rPr>
                <w:rFonts w:ascii="HK Grotesk" w:hAnsi="HK Grotesk"/>
                <w:sz w:val="22"/>
                <w:szCs w:val="22"/>
              </w:rPr>
              <w:t>.</w:t>
            </w:r>
          </w:p>
        </w:tc>
        <w:tc>
          <w:tcPr>
            <w:tcW w:w="1664" w:type="dxa"/>
            <w:vAlign w:val="center"/>
          </w:tcPr>
          <w:p w14:paraId="62D86B5E" w14:textId="77777777" w:rsidR="00622713" w:rsidRDefault="005F210E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1.1.7</w:t>
            </w:r>
          </w:p>
          <w:p w14:paraId="652A2D85" w14:textId="3D9E7897" w:rsidR="00854654" w:rsidRPr="000075AB" w:rsidRDefault="00854654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p. 2.2.21</w:t>
            </w:r>
          </w:p>
        </w:tc>
        <w:tc>
          <w:tcPr>
            <w:tcW w:w="1877" w:type="dxa"/>
            <w:vAlign w:val="center"/>
          </w:tcPr>
          <w:p w14:paraId="1E212414" w14:textId="04C1D645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7871E828" w14:textId="7777777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22713" w:rsidRPr="000075AB" w14:paraId="3DD81DA0" w14:textId="551943EA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C339A75" w14:textId="4F8C1D5D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FG9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24635" w14:textId="77777777" w:rsidR="00622713" w:rsidRPr="00A04652" w:rsidRDefault="00622713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b/>
                <w:sz w:val="22"/>
                <w:szCs w:val="22"/>
              </w:rPr>
              <w:t>Księgi inwentarzowe, księgi akcesji, księgi ubytków</w:t>
            </w:r>
          </w:p>
          <w:p w14:paraId="5D5C3100" w14:textId="77777777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Ręczne lub automatyczne nadawanie numerów:</w:t>
            </w:r>
          </w:p>
          <w:p w14:paraId="34D0AD5C" w14:textId="5C32E50F" w:rsidR="00622713" w:rsidRPr="00A04652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kodów kreskowych,</w:t>
            </w:r>
          </w:p>
          <w:p w14:paraId="44976C87" w14:textId="278A6544" w:rsidR="00622713" w:rsidRPr="00A04652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akcesji,</w:t>
            </w:r>
          </w:p>
          <w:p w14:paraId="002B432D" w14:textId="035B9C00" w:rsidR="00622713" w:rsidRPr="00A04652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inwentarzowych,</w:t>
            </w:r>
          </w:p>
          <w:p w14:paraId="16BCB771" w14:textId="77777777" w:rsidR="00622713" w:rsidRPr="00A04652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ubytków.</w:t>
            </w:r>
          </w:p>
          <w:p w14:paraId="60D63654" w14:textId="6D19915B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Dla materiałów bibliotecznych (książek, czasopism, nut, płyt), generowanie w plikach tekstowych o ustalonej strukturze,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 standardowych formatach np. XML, JSON, CSV, XLSX, PDF:</w:t>
            </w:r>
          </w:p>
          <w:p w14:paraId="14EF1947" w14:textId="77D6B2F0" w:rsidR="00622713" w:rsidRPr="00A04652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ksiąg inwentarzowych,</w:t>
            </w:r>
          </w:p>
          <w:p w14:paraId="33A97FE7" w14:textId="77777777" w:rsidR="00622713" w:rsidRPr="00A04652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ksiąg akcesji,</w:t>
            </w:r>
          </w:p>
          <w:p w14:paraId="089C82DC" w14:textId="77777777" w:rsidR="00622713" w:rsidRPr="00A04652" w:rsidRDefault="00622713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ksiąg ubytków.</w:t>
            </w:r>
          </w:p>
          <w:p w14:paraId="7754DF66" w14:textId="029B963B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Możliwość zmiany wzoru ww. ksiąg według aktualnych przepisów dotyczących ewidencji materiałów bibliotecznych.</w:t>
            </w:r>
          </w:p>
          <w:p w14:paraId="0E0B5613" w14:textId="77777777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Określenie jednostek inwentarzowych przypadających na daną księgę inwentarzową.</w:t>
            </w:r>
          </w:p>
          <w:p w14:paraId="63F1E0DB" w14:textId="77777777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Rejestracja wygenerowanych ksiąg inwentarzowych.</w:t>
            </w:r>
          </w:p>
          <w:p w14:paraId="514C161D" w14:textId="08EA4686" w:rsidR="00622713" w:rsidRPr="00A04652" w:rsidRDefault="00622713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Tworzenie dowodów wpływu i powiązanie ich (poprzez numer akcesji)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 księgą akcesji.</w:t>
            </w:r>
          </w:p>
          <w:p w14:paraId="6EF9273B" w14:textId="76D3366C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Powiązanie numerów z księgi ubytków z numerami w księdze inwentarzowej.</w:t>
            </w:r>
          </w:p>
          <w:p w14:paraId="6762F453" w14:textId="77777777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Archiwizacja i przetwarzanie dowodów wpływu.</w:t>
            </w:r>
          </w:p>
          <w:p w14:paraId="42B96607" w14:textId="53E58023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Archiwizacja, przetwarzanie i wydruk protokołów ubytków.</w:t>
            </w:r>
          </w:p>
        </w:tc>
        <w:tc>
          <w:tcPr>
            <w:tcW w:w="1664" w:type="dxa"/>
            <w:vAlign w:val="center"/>
          </w:tcPr>
          <w:p w14:paraId="4AA1042C" w14:textId="0471588E" w:rsidR="00622713" w:rsidRPr="000075AB" w:rsidRDefault="00F43DF2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1.8</w:t>
            </w:r>
            <w:r w:rsidR="003A0E50" w:rsidRPr="000075AB">
              <w:rPr>
                <w:rFonts w:ascii="HK Grotesk" w:eastAsia="Cambria" w:hAnsi="HK Grotesk"/>
                <w:sz w:val="22"/>
                <w:szCs w:val="22"/>
              </w:rPr>
              <w:t>.1-10</w:t>
            </w:r>
          </w:p>
          <w:p w14:paraId="5D8BE71E" w14:textId="54CA9C8B" w:rsidR="000C03F2" w:rsidRPr="000075AB" w:rsidRDefault="000C03F2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 2.2.8</w:t>
            </w:r>
          </w:p>
        </w:tc>
        <w:tc>
          <w:tcPr>
            <w:tcW w:w="1877" w:type="dxa"/>
            <w:vAlign w:val="center"/>
          </w:tcPr>
          <w:p w14:paraId="5B2E5C2A" w14:textId="3263905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1C92912D" w14:textId="30A51AB8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22713" w:rsidRPr="000075AB" w14:paraId="30C44392" w14:textId="27EDD31A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7F079FF" w14:textId="04668824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hAnsi="HK Grotesk"/>
                <w:bCs/>
                <w:sz w:val="22"/>
                <w:szCs w:val="22"/>
              </w:rPr>
            </w:pPr>
            <w:r w:rsidRPr="000075AB">
              <w:rPr>
                <w:rFonts w:ascii="HK Grotesk" w:hAnsi="HK Grotesk"/>
                <w:bCs/>
                <w:sz w:val="22"/>
                <w:szCs w:val="22"/>
              </w:rPr>
              <w:t>FG10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7F4BC" w14:textId="77777777" w:rsidR="00622713" w:rsidRPr="000075AB" w:rsidRDefault="00622713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0075AB">
              <w:rPr>
                <w:rFonts w:ascii="HK Grotesk" w:hAnsi="HK Grotesk" w:cstheme="minorHAnsi"/>
                <w:b/>
                <w:sz w:val="22"/>
                <w:szCs w:val="22"/>
              </w:rPr>
              <w:t>Raportowanie gromadzenia</w:t>
            </w:r>
          </w:p>
          <w:p w14:paraId="0F94CA0F" w14:textId="1EA03CE7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Generowanie raportów zamówień, zakupów, wydatków, dostaw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 faktur, darów wg wybranych kryteriów (np. daty, dostawcy, działu).</w:t>
            </w:r>
          </w:p>
          <w:p w14:paraId="0F851118" w14:textId="6FFAE50C" w:rsidR="00A04652" w:rsidRPr="004D0DFE" w:rsidRDefault="00622713" w:rsidP="001E5A11">
            <w:pPr>
              <w:pStyle w:val="Akapitzlist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Eksport raportów/statystyk do plików (</w:t>
            </w:r>
            <w:r w:rsidR="006E548A"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np. </w:t>
            </w: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CSV, XLSX).</w:t>
            </w:r>
          </w:p>
        </w:tc>
        <w:tc>
          <w:tcPr>
            <w:tcW w:w="1664" w:type="dxa"/>
            <w:vAlign w:val="center"/>
          </w:tcPr>
          <w:p w14:paraId="442CA307" w14:textId="6A10CD5E" w:rsidR="00622713" w:rsidRPr="000075AB" w:rsidRDefault="0066217B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 xml:space="preserve">p. </w:t>
            </w:r>
            <w:r w:rsidR="00813326" w:rsidRPr="000075AB">
              <w:rPr>
                <w:rFonts w:ascii="HK Grotesk" w:eastAsia="Cambria" w:hAnsi="HK Grotesk"/>
                <w:sz w:val="22"/>
                <w:szCs w:val="22"/>
              </w:rPr>
              <w:t>7.3</w:t>
            </w:r>
          </w:p>
        </w:tc>
        <w:tc>
          <w:tcPr>
            <w:tcW w:w="1877" w:type="dxa"/>
            <w:vAlign w:val="center"/>
          </w:tcPr>
          <w:p w14:paraId="7EED76F1" w14:textId="07C8FA0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69C84889" w14:textId="77777777" w:rsidR="00622713" w:rsidRPr="000075AB" w:rsidRDefault="00622713" w:rsidP="001E5A11">
            <w:pPr>
              <w:keepNext/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22713" w:rsidRPr="000075AB" w14:paraId="0A707BFF" w14:textId="3F0880BB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ACE92F1" w14:textId="7381BC06" w:rsidR="00622713" w:rsidRPr="000075AB" w:rsidRDefault="00622713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FG11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CC68E" w14:textId="77777777" w:rsidR="00622713" w:rsidRPr="00A04652" w:rsidRDefault="00622713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b/>
                <w:sz w:val="22"/>
                <w:szCs w:val="22"/>
              </w:rPr>
              <w:t>Definiowanie uprawnień</w:t>
            </w:r>
          </w:p>
          <w:p w14:paraId="11E8092F" w14:textId="7CC62C58" w:rsidR="00622713" w:rsidRPr="00A04652" w:rsidRDefault="00622713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A0465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Możliwość ograniczenia dostępu do wybranych funkcji gromadzenia (np. finansów, dodawania zasobów) według ról lub użytkowników.</w:t>
            </w:r>
          </w:p>
        </w:tc>
        <w:tc>
          <w:tcPr>
            <w:tcW w:w="1664" w:type="dxa"/>
            <w:vAlign w:val="center"/>
          </w:tcPr>
          <w:p w14:paraId="6901F5D2" w14:textId="4BC3C187" w:rsidR="00622713" w:rsidRPr="000075AB" w:rsidRDefault="0066217B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 xml:space="preserve">p. </w:t>
            </w:r>
            <w:r w:rsidR="00813326" w:rsidRPr="000075AB">
              <w:rPr>
                <w:rFonts w:ascii="HK Grotesk" w:eastAsia="Cambria" w:hAnsi="HK Grotesk"/>
                <w:sz w:val="22"/>
                <w:szCs w:val="22"/>
              </w:rPr>
              <w:t>7.2</w:t>
            </w:r>
          </w:p>
        </w:tc>
        <w:tc>
          <w:tcPr>
            <w:tcW w:w="1877" w:type="dxa"/>
            <w:vAlign w:val="center"/>
          </w:tcPr>
          <w:p w14:paraId="0DB51DA1" w14:textId="6D9ADC4A" w:rsidR="00622713" w:rsidRPr="000075AB" w:rsidRDefault="00622713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443F580E" w14:textId="77777777" w:rsidR="00622713" w:rsidRPr="000075AB" w:rsidRDefault="00622713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</w:tbl>
    <w:p w14:paraId="63680829" w14:textId="77777777" w:rsidR="0044678A" w:rsidRPr="000075AB" w:rsidRDefault="0044678A">
      <w:pPr>
        <w:rPr>
          <w:rFonts w:ascii="HK Grotesk" w:hAnsi="HK Grotesk"/>
        </w:rPr>
      </w:pPr>
      <w:r w:rsidRPr="000075AB">
        <w:rPr>
          <w:rFonts w:ascii="HK Grotesk" w:hAnsi="HK Grotesk"/>
        </w:rPr>
        <w:br w:type="page"/>
      </w:r>
    </w:p>
    <w:tbl>
      <w:tblPr>
        <w:tblStyle w:val="1"/>
        <w:tblW w:w="14155" w:type="dxa"/>
        <w:tblInd w:w="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619"/>
        <w:gridCol w:w="8261"/>
        <w:gridCol w:w="1777"/>
        <w:gridCol w:w="1854"/>
        <w:gridCol w:w="1644"/>
      </w:tblGrid>
      <w:tr w:rsidR="00DA5B74" w:rsidRPr="000075AB" w14:paraId="0C181527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549E061" w14:textId="2A463B92" w:rsidR="00DA5B74" w:rsidRPr="000075AB" w:rsidRDefault="00DA5B74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19D64" w14:textId="61930481" w:rsidR="00DA5B74" w:rsidRPr="008A46CA" w:rsidRDefault="00DA5B74" w:rsidP="001E5A11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bCs/>
                <w:sz w:val="22"/>
                <w:szCs w:val="22"/>
              </w:rPr>
              <w:t>KATALOGOWANIE</w:t>
            </w:r>
          </w:p>
        </w:tc>
        <w:tc>
          <w:tcPr>
            <w:tcW w:w="1777" w:type="dxa"/>
          </w:tcPr>
          <w:p w14:paraId="11205F35" w14:textId="77777777" w:rsidR="00DA5B74" w:rsidRPr="000075AB" w:rsidRDefault="00DA5B74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854" w:type="dxa"/>
            <w:vAlign w:val="center"/>
          </w:tcPr>
          <w:p w14:paraId="706FC8FC" w14:textId="32DADB6B" w:rsidR="00DA5B74" w:rsidRPr="000075AB" w:rsidRDefault="00DA5B74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644" w:type="dxa"/>
          </w:tcPr>
          <w:p w14:paraId="0B7E6C94" w14:textId="77777777" w:rsidR="00DA5B74" w:rsidRPr="000075AB" w:rsidRDefault="00DA5B74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EF64F1" w:rsidRPr="000075AB" w14:paraId="0A44CA71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FD1F91D" w14:textId="285B673C" w:rsidR="00EF64F1" w:rsidRPr="000075AB" w:rsidRDefault="00EF64F1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FK1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E3A59" w14:textId="77777777" w:rsidR="002E723B" w:rsidRPr="008A46CA" w:rsidRDefault="00EF64F1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 xml:space="preserve">Obsługa </w:t>
            </w:r>
            <w:r w:rsidR="00125268" w:rsidRPr="008A46CA">
              <w:rPr>
                <w:rFonts w:ascii="HK Grotesk" w:hAnsi="HK Grotesk" w:cstheme="minorHAnsi"/>
                <w:b/>
                <w:sz w:val="22"/>
                <w:szCs w:val="22"/>
              </w:rPr>
              <w:t>standardowych formatów metadanych</w:t>
            </w:r>
          </w:p>
          <w:p w14:paraId="554975F2" w14:textId="6979655C" w:rsidR="002E723B" w:rsidRPr="008A46CA" w:rsidRDefault="00EF64F1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Obsługa rekordu bibliograficznego, zasobu, haseł wzorcowych </w:t>
            </w:r>
            <w:r w:rsidR="00364E9F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co najmniej 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 standardzie MARC21</w:t>
            </w:r>
            <w:r w:rsidR="00364E9F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i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Dublin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Core</w:t>
            </w:r>
            <w:proofErr w:type="spellEnd"/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34D51EFC" w14:textId="2DDFD3E7" w:rsidR="002E723B" w:rsidRPr="008A46CA" w:rsidRDefault="00D70A5C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</w:t>
            </w:r>
            <w:r w:rsidR="00EF64F1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onwersja re</w:t>
            </w:r>
            <w:r w:rsidR="00AB4718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</w:t>
            </w:r>
            <w:r w:rsidR="00EF64F1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ordów bibliograficznych w formacie MARC21 do i z formatu MARCXML i Dublin </w:t>
            </w:r>
            <w:proofErr w:type="spellStart"/>
            <w:r w:rsidR="00EF64F1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Core</w:t>
            </w:r>
            <w:proofErr w:type="spellEnd"/>
            <w:r w:rsidR="00AB4718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3FC09B40" w14:textId="18ABB329" w:rsidR="00AB4718" w:rsidRPr="008A46CA" w:rsidRDefault="00D70A5C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</w:t>
            </w:r>
            <w:r w:rsidR="004467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ożliwość rozszerzenia o kolejne formaty danych</w:t>
            </w:r>
            <w:r w:rsidR="002763C4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 np.</w:t>
            </w:r>
            <w:r w:rsidR="004467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467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Bibframe</w:t>
            </w:r>
            <w:proofErr w:type="spellEnd"/>
            <w:r w:rsidR="004467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4467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BibText</w:t>
            </w:r>
            <w:proofErr w:type="spellEnd"/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054E7720" w14:textId="248F6017" w:rsidR="00EF64F1" w:rsidRPr="008A46CA" w:rsidRDefault="00D70A5C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</w:t>
            </w:r>
            <w:r w:rsidR="004467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bsługa standardó</w:t>
            </w:r>
            <w:r w:rsidR="00072582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 ISBD i RDA</w:t>
            </w:r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77" w:type="dxa"/>
            <w:vAlign w:val="center"/>
          </w:tcPr>
          <w:p w14:paraId="0EC4BBD6" w14:textId="6B9D362C" w:rsidR="008A46CA" w:rsidRDefault="00EF64F1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 w:cstheme="minorHAnsi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2.1.1-</w:t>
            </w:r>
            <w:r w:rsidR="00072582" w:rsidRPr="000075AB">
              <w:rPr>
                <w:rFonts w:ascii="HK Grotesk" w:eastAsia="Cambria" w:hAnsi="HK Grotesk" w:cstheme="minorHAnsi"/>
                <w:sz w:val="22"/>
                <w:szCs w:val="22"/>
              </w:rPr>
              <w:t>4</w:t>
            </w:r>
          </w:p>
          <w:p w14:paraId="2E3CB2D6" w14:textId="5E385558" w:rsidR="00EF64F1" w:rsidRPr="000075AB" w:rsidRDefault="00D70A5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 w:cstheme="minorHAnsi"/>
                <w:sz w:val="22"/>
                <w:szCs w:val="22"/>
              </w:rPr>
              <w:t xml:space="preserve"> </w:t>
            </w:r>
            <w:r w:rsidR="00072582" w:rsidRPr="000075AB">
              <w:rPr>
                <w:rFonts w:ascii="HK Grotesk" w:eastAsia="Cambria" w:hAnsi="HK Grotesk" w:cstheme="minorHAnsi"/>
                <w:sz w:val="22"/>
                <w:szCs w:val="22"/>
              </w:rPr>
              <w:t>2.1.7</w:t>
            </w:r>
          </w:p>
        </w:tc>
        <w:tc>
          <w:tcPr>
            <w:tcW w:w="1854" w:type="dxa"/>
            <w:vAlign w:val="center"/>
          </w:tcPr>
          <w:p w14:paraId="69A575A9" w14:textId="0FA9795F" w:rsidR="00EF64F1" w:rsidRPr="000075AB" w:rsidRDefault="00EF64F1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0B9FBDE6" w14:textId="77777777" w:rsidR="00EF64F1" w:rsidRPr="000075AB" w:rsidRDefault="00EF64F1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5B6EC5" w:rsidRPr="000075AB" w14:paraId="7D05CEAD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7E29136" w14:textId="417D0F43" w:rsidR="005B6EC5" w:rsidRPr="000075AB" w:rsidRDefault="005B6EC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FK2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6B1E" w14:textId="77777777" w:rsidR="005B6EC5" w:rsidRPr="008A46CA" w:rsidRDefault="005B6EC5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>Obsługa języków</w:t>
            </w:r>
          </w:p>
          <w:p w14:paraId="04299AAE" w14:textId="34DF24D8" w:rsidR="005B6EC5" w:rsidRPr="008A46CA" w:rsidRDefault="002763C4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</w:t>
            </w:r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sparcie kodowania </w:t>
            </w:r>
            <w:proofErr w:type="spellStart"/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Unicode</w:t>
            </w:r>
            <w:proofErr w:type="spellEnd"/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- przechowywanie i prezentacja metadanych w różnych alfabetach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4C571633" w14:textId="044D2291" w:rsidR="005B6EC5" w:rsidRPr="008A46CA" w:rsidRDefault="002763C4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</w:t>
            </w:r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atalogowanie, indeksowanie i wyszukiwanie w różnych językach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 systemach pisma.</w:t>
            </w:r>
          </w:p>
          <w:p w14:paraId="09E98F53" w14:textId="2F0CADEC" w:rsidR="008A46CA" w:rsidRPr="004D0DFE" w:rsidRDefault="002763C4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</w:t>
            </w:r>
            <w:r w:rsidR="005B6EC5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bsługa wielu języków interfejsu (co najmniej polski, angielski)</w:t>
            </w:r>
          </w:p>
        </w:tc>
        <w:tc>
          <w:tcPr>
            <w:tcW w:w="1777" w:type="dxa"/>
            <w:vAlign w:val="center"/>
          </w:tcPr>
          <w:p w14:paraId="602C1A4C" w14:textId="322EFA18" w:rsidR="005B6EC5" w:rsidRPr="000075AB" w:rsidRDefault="005B6EC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2.1.6</w:t>
            </w:r>
          </w:p>
        </w:tc>
        <w:tc>
          <w:tcPr>
            <w:tcW w:w="1854" w:type="dxa"/>
            <w:vAlign w:val="center"/>
          </w:tcPr>
          <w:p w14:paraId="16F9C9D3" w14:textId="2D742449" w:rsidR="005B6EC5" w:rsidRPr="000075AB" w:rsidRDefault="005B6EC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07C072EE" w14:textId="77777777" w:rsidR="005B6EC5" w:rsidRPr="000075AB" w:rsidRDefault="005B6EC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093460F8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13F7F08" w14:textId="78B512D2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FK3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28E3C" w14:textId="77777777" w:rsidR="00410DCF" w:rsidRPr="000075AB" w:rsidRDefault="00410DCF" w:rsidP="001E5A11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0075AB">
              <w:rPr>
                <w:rFonts w:ascii="HK Grotesk" w:hAnsi="HK Grotesk" w:cstheme="minorHAnsi"/>
                <w:b/>
                <w:sz w:val="22"/>
                <w:szCs w:val="22"/>
              </w:rPr>
              <w:t>Obsługa kilku języków informacyjno-wyszukiwawczych</w:t>
            </w:r>
          </w:p>
          <w:p w14:paraId="53A74C11" w14:textId="52D47A10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stosowanie kilku języków</w:t>
            </w:r>
            <w:r w:rsidR="002763C4" w:rsidRPr="008A46CA">
              <w:rPr>
                <w:rFonts w:ascii="HK Grotesk" w:hAnsi="HK Grotesk"/>
                <w:sz w:val="22"/>
                <w:szCs w:val="22"/>
              </w:rPr>
              <w:t xml:space="preserve"> (np. języki lokalne, JHP KABA, deskryptory Biblioteki Narodowej).</w:t>
            </w:r>
          </w:p>
          <w:p w14:paraId="0BF942EE" w14:textId="7B0AAFCB" w:rsidR="00C44E19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możliwość przypisywania </w:t>
            </w:r>
            <w:r w:rsidR="00C44E19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rekordom bibliograficznym 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klas</w:t>
            </w:r>
            <w:r w:rsidR="00C44E19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tematycznych, zgodnie z wybranym językiem informacyjno-wyszukiwawczym,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i indeksowania </w:t>
            </w:r>
            <w:r w:rsidR="00C44E19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ich według przypisanych klas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77" w:type="dxa"/>
            <w:vAlign w:val="center"/>
          </w:tcPr>
          <w:p w14:paraId="748962F3" w14:textId="4F3D3E7D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2.1.5</w:t>
            </w:r>
          </w:p>
        </w:tc>
        <w:tc>
          <w:tcPr>
            <w:tcW w:w="1854" w:type="dxa"/>
            <w:vAlign w:val="center"/>
          </w:tcPr>
          <w:p w14:paraId="55A5F0D9" w14:textId="01E65CF3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5A159650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6544B046" w14:textId="64FBA09F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B97D93A" w14:textId="59A6AB65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</w:t>
            </w:r>
            <w:r w:rsidR="00515C48" w:rsidRPr="000075AB">
              <w:rPr>
                <w:rFonts w:ascii="HK Grotesk" w:eastAsia="Cambria" w:hAnsi="HK Grotesk"/>
                <w:sz w:val="22"/>
                <w:szCs w:val="22"/>
              </w:rPr>
              <w:t>4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0321E" w14:textId="77777777" w:rsidR="00410DCF" w:rsidRPr="008A46CA" w:rsidRDefault="00410DCF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>Operacje na rekordach bibliograficznych, wzorcowych, zasobu, egzemplarzy</w:t>
            </w:r>
          </w:p>
          <w:p w14:paraId="58CB17C4" w14:textId="4E0806E7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Tworzenie, edytowanie, modyfikowanie, kopiowanie, maskowanie, usuwanie, wyszukiwanie.</w:t>
            </w:r>
          </w:p>
          <w:p w14:paraId="006A86C4" w14:textId="41B837DD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Tworzenie formularzy/szablonów do wprowadzania danych.</w:t>
            </w:r>
          </w:p>
          <w:p w14:paraId="2C789031" w14:textId="5CCAC88A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Używanie wyrażeń ze zdefiniowanej listy/słownika.</w:t>
            </w:r>
          </w:p>
          <w:p w14:paraId="78BE0648" w14:textId="6A7C3703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Oznaczanie egzemplarzy poprzez status (np. selekcja, brak względny, brak bezwzględny, protokół ubytku).</w:t>
            </w:r>
          </w:p>
          <w:p w14:paraId="11FEA131" w14:textId="4271A452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Operacje na grupach rekordów bibliograficznych  oraz rekordach egzemplarza (np. zmiana danych, dodawanie, usuwanie, przenoszenie, ukrywanie w katalogu, nadanie statusu grupie egzemplarzy).</w:t>
            </w:r>
          </w:p>
          <w:p w14:paraId="4B7557AB" w14:textId="26E6038A" w:rsidR="00410DCF" w:rsidRPr="008A46CA" w:rsidRDefault="00285D5B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8A46CA">
              <w:rPr>
                <w:rFonts w:ascii="HK Grotesk" w:hAnsi="HK Grotesk"/>
                <w:bCs/>
                <w:sz w:val="22"/>
                <w:szCs w:val="22"/>
              </w:rPr>
              <w:t>Możliwość modyfikacji rekordów bibliograficznych w trybie wsadowym.</w:t>
            </w:r>
          </w:p>
        </w:tc>
        <w:tc>
          <w:tcPr>
            <w:tcW w:w="1777" w:type="dxa"/>
            <w:vAlign w:val="center"/>
          </w:tcPr>
          <w:p w14:paraId="30A9375E" w14:textId="080ABFFB" w:rsidR="0066217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2.2.1-3</w:t>
            </w:r>
          </w:p>
          <w:p w14:paraId="6A12AE29" w14:textId="77777777" w:rsidR="0066217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</w:t>
            </w:r>
            <w:r w:rsidR="000C03F2" w:rsidRPr="000075AB">
              <w:rPr>
                <w:rFonts w:ascii="HK Grotesk" w:eastAsia="Cambria" w:hAnsi="HK Grotesk"/>
                <w:sz w:val="22"/>
                <w:szCs w:val="22"/>
              </w:rPr>
              <w:t>2.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19-20</w:t>
            </w:r>
          </w:p>
          <w:p w14:paraId="6944FEB2" w14:textId="77777777" w:rsidR="00BD46A1" w:rsidRDefault="00BD46A1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</w:t>
            </w:r>
            <w:r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.2.2.29</w:t>
            </w:r>
          </w:p>
          <w:p w14:paraId="3B1B07C7" w14:textId="507315A8" w:rsidR="00410DCF" w:rsidRPr="000075AB" w:rsidRDefault="00285D5B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7.3.6</w:t>
            </w:r>
          </w:p>
        </w:tc>
        <w:tc>
          <w:tcPr>
            <w:tcW w:w="1854" w:type="dxa"/>
            <w:vAlign w:val="center"/>
          </w:tcPr>
          <w:p w14:paraId="6FB10D8A" w14:textId="21F124BC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244DD03A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1E5A77BC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FE678CB" w14:textId="21C35716" w:rsidR="00410DCF" w:rsidRPr="008A46CA" w:rsidRDefault="00515C48" w:rsidP="001E5A11">
            <w:pPr>
              <w:spacing w:after="120"/>
              <w:jc w:val="left"/>
              <w:rPr>
                <w:rFonts w:ascii="HK Grotesk" w:hAnsi="HK Grotesk"/>
                <w:sz w:val="22"/>
                <w:szCs w:val="22"/>
              </w:rPr>
            </w:pPr>
            <w:r w:rsidRPr="008A46CA">
              <w:rPr>
                <w:rFonts w:ascii="HK Grotesk" w:hAnsi="HK Grotesk"/>
                <w:sz w:val="22"/>
                <w:szCs w:val="22"/>
              </w:rPr>
              <w:t>FK5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7EE7C" w14:textId="7AAAB662" w:rsidR="00410DCF" w:rsidRPr="008A46CA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>Pola lokalne</w:t>
            </w:r>
            <w:r w:rsidR="00125D10" w:rsidRPr="008A46CA">
              <w:rPr>
                <w:rFonts w:ascii="HK Grotesk" w:hAnsi="HK Grotesk" w:cstheme="minorHAnsi"/>
                <w:b/>
                <w:sz w:val="22"/>
                <w:szCs w:val="22"/>
              </w:rPr>
              <w:t xml:space="preserve"> w rekordzie bibliograficznym</w:t>
            </w:r>
          </w:p>
          <w:p w14:paraId="37B4DCB0" w14:textId="5E2F122F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Definiowanie, wprowadzanie i wykorzystanie lokalnych pól MARC (np. 9XX) dla specyficznych potrzeb Zamawiającego oraz indeksowanie pól (np. słowa kluczowe, lokalne hasła przedmiotowe)</w:t>
            </w:r>
            <w:r w:rsidR="008A46C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77" w:type="dxa"/>
            <w:vAlign w:val="center"/>
          </w:tcPr>
          <w:p w14:paraId="308316B8" w14:textId="69B05CD1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2.2.24</w:t>
            </w:r>
          </w:p>
        </w:tc>
        <w:tc>
          <w:tcPr>
            <w:tcW w:w="1854" w:type="dxa"/>
            <w:vAlign w:val="center"/>
          </w:tcPr>
          <w:p w14:paraId="300B4EF6" w14:textId="6591E386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3CE0FD19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293DFACE" w14:textId="5839FA1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72B65C4" w14:textId="7750A67D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hAnsi="HK Grotesk"/>
                <w:sz w:val="22"/>
                <w:szCs w:val="22"/>
              </w:rPr>
              <w:t>FK</w:t>
            </w:r>
            <w:r w:rsidR="00515C48" w:rsidRPr="000075AB">
              <w:rPr>
                <w:rFonts w:ascii="HK Grotesk" w:hAnsi="HK Grotesk"/>
                <w:sz w:val="22"/>
                <w:szCs w:val="22"/>
              </w:rPr>
              <w:t>6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BBEDB" w14:textId="0B947188" w:rsidR="00410DCF" w:rsidRPr="008A46CA" w:rsidRDefault="00410DCF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>Import i eksport danych (pojedynczych lub wielu rekordów) z zewnętrznych źródeł</w:t>
            </w:r>
          </w:p>
          <w:p w14:paraId="11C97A66" w14:textId="5ADF0795" w:rsidR="00410DCF" w:rsidRPr="008A46CA" w:rsidRDefault="00410DCF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>Import</w:t>
            </w:r>
          </w:p>
          <w:p w14:paraId="07C63594" w14:textId="19CB6F72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Import rekordów bibliograficznych, rekordów haseł wzorcowych, zasobów w formacie (np. MARC, Dublin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 z systemów bibliotecznych, katalogów czy baz danych poprzez pliki lub protokoły (np. SFTP, API).</w:t>
            </w:r>
          </w:p>
          <w:p w14:paraId="27127A70" w14:textId="392D8DE5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Źródła importu:</w:t>
            </w:r>
          </w:p>
          <w:p w14:paraId="6F4E546F" w14:textId="08E78D2F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Biblioteka Narodowa – Połączone Katalogi BN (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współkatalogowanie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),</w:t>
            </w:r>
          </w:p>
          <w:p w14:paraId="050C82DA" w14:textId="15A6EC9F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NUKAT (poprzez Z39.50 lub </w:t>
            </w:r>
            <w:r w:rsidRPr="008A46CA">
              <w:rPr>
                <w:rFonts w:ascii="HK Grotesk" w:hAnsi="HK Grotesk" w:cstheme="minorHAnsi"/>
                <w:sz w:val="22"/>
                <w:szCs w:val="22"/>
              </w:rPr>
              <w:t>SRU/SRW z zapewnieniem zgodności danych z bazą Biblioteki Narodowej)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7EE4529E" w14:textId="4D2A9B60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import z repozytoriów instytucjonalnych (np.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Dspace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),</w:t>
            </w:r>
          </w:p>
          <w:p w14:paraId="06374D91" w14:textId="7316C520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import z systemów ILS (podczas migracji z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Alepha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).</w:t>
            </w:r>
          </w:p>
          <w:p w14:paraId="39FDEF12" w14:textId="2BB177AF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Protokoły i metody:</w:t>
            </w:r>
          </w:p>
          <w:p w14:paraId="524932D7" w14:textId="3C8A5B58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Z39.50 – możliwość wyszukiwania i pobierania rekordów,</w:t>
            </w:r>
          </w:p>
          <w:p w14:paraId="0BEF97C3" w14:textId="22DF13E7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OAI-PMH – możliwość pobierania rekordów z repozytoriów,</w:t>
            </w:r>
          </w:p>
          <w:p w14:paraId="275DB56B" w14:textId="7BC5B2A9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SFTP / FTP – import plików MARC lub XML, CSV dla rekordów egzemplarza,</w:t>
            </w:r>
          </w:p>
          <w:p w14:paraId="501712FE" w14:textId="117B6206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API</w:t>
            </w:r>
            <w:r w:rsidR="008A46C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760215C9" w14:textId="0AA382CB" w:rsidR="00410DCF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Obsługa duplikatów i zasady scalania rekordów</w:t>
            </w:r>
            <w:r w:rsidR="008A46C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5E430390" w14:textId="69AEBF9A" w:rsidR="00410DCF" w:rsidRPr="008A46CA" w:rsidRDefault="00410DCF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>Eksport</w:t>
            </w:r>
          </w:p>
          <w:p w14:paraId="4BEC8274" w14:textId="209A2332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Eksport rekordów bibliograficznych, rekordów haseł wzorcowych, zasobów w formatach wymiennych danych (np. MARC, Dublin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 poprzez pliki lub protokoły (np. SFTP, API).</w:t>
            </w:r>
          </w:p>
          <w:p w14:paraId="4B557F7F" w14:textId="39BA61B9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Rodzaje eksportu:</w:t>
            </w:r>
          </w:p>
          <w:p w14:paraId="2A08FF6F" w14:textId="6F8A5ECA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do Biblioteki Narodowej – Połączone Katalogi BN (zasilenie bazy podczas migracji, później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współkatalogowanie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),</w:t>
            </w:r>
          </w:p>
          <w:p w14:paraId="363C0610" w14:textId="67BC2B3B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NUKAT rekordy bibliograficzne i wzorcowe (poprzez Z39.50</w:t>
            </w:r>
            <w:r w:rsidR="006E54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lub </w:t>
            </w:r>
            <w:r w:rsidR="006E548A" w:rsidRPr="008A46CA">
              <w:rPr>
                <w:rFonts w:ascii="HK Grotesk" w:hAnsi="HK Grotesk" w:cstheme="minorHAnsi"/>
                <w:sz w:val="22"/>
                <w:szCs w:val="22"/>
              </w:rPr>
              <w:t>SRU/SRW,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pliki),</w:t>
            </w:r>
          </w:p>
          <w:p w14:paraId="37C16B41" w14:textId="46486FEB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eksport danych inwentarzowych (zasoby egzemplarze),</w:t>
            </w:r>
          </w:p>
          <w:p w14:paraId="123C757B" w14:textId="4710DEFC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eksport dla potrzeb systemów zewnętrznych (np.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discovery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 analitycznych, archiwalnych).</w:t>
            </w:r>
          </w:p>
          <w:p w14:paraId="3473B37F" w14:textId="77E77912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Format</w:t>
            </w:r>
            <w:r w:rsidR="008A5FC7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y,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protokoły i metody:</w:t>
            </w:r>
          </w:p>
          <w:p w14:paraId="1C4929F6" w14:textId="0C703DE4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MARC 21</w:t>
            </w:r>
            <w:r w:rsidR="008A5FC7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675B26BF" w14:textId="1E33D471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Dublin </w:t>
            </w:r>
            <w:proofErr w:type="spellStart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(dla repozytoriów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  <w:r w:rsidR="009426F9" w:rsidRPr="001E5A1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zgodny z protokołem OAI-PMH</w:t>
            </w: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</w:t>
            </w:r>
            <w:r w:rsidR="008A5FC7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24E2D999" w14:textId="04765491" w:rsidR="00410DCF" w:rsidRPr="008A46CA" w:rsidRDefault="00410DCF" w:rsidP="001E5A11">
            <w:pPr>
              <w:pStyle w:val="NormalnyWeb"/>
              <w:numPr>
                <w:ilvl w:val="1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Eksport przez SFTP/FTP</w:t>
            </w:r>
            <w:r w:rsidR="008A5FC7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27241818" w14:textId="66984B6A" w:rsidR="00410DCF" w:rsidRPr="008A46CA" w:rsidRDefault="00410DCF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b/>
                <w:sz w:val="22"/>
                <w:szCs w:val="22"/>
              </w:rPr>
              <w:t>Import i eksport</w:t>
            </w:r>
          </w:p>
          <w:p w14:paraId="7BE82493" w14:textId="55F8194A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Definiowanie przez Bibliotekę zasad importu i eksportu rekordów bibliograficznych i wzorcowych, w tym:</w:t>
            </w:r>
          </w:p>
          <w:p w14:paraId="3EDB0882" w14:textId="4101D18A" w:rsidR="00410DCF" w:rsidRPr="008A46CA" w:rsidRDefault="00410DCF" w:rsidP="001E5A11">
            <w:pPr>
              <w:pStyle w:val="NormalnyWeb"/>
              <w:numPr>
                <w:ilvl w:val="1"/>
                <w:numId w:val="40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sygnalizacja duplikatów,</w:t>
            </w:r>
          </w:p>
          <w:p w14:paraId="7DD07E69" w14:textId="6FA304FE" w:rsidR="00410DCF" w:rsidRPr="008A46CA" w:rsidRDefault="00410DCF" w:rsidP="001E5A11">
            <w:pPr>
              <w:pStyle w:val="NormalnyWeb"/>
              <w:numPr>
                <w:ilvl w:val="1"/>
                <w:numId w:val="40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modyfikacja, scalanie, ochrona pól lokalnych</w:t>
            </w:r>
            <w:r w:rsidR="008A5FC7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76EBDF19" w14:textId="60256FF4" w:rsidR="00410DCF" w:rsidRPr="008A46CA" w:rsidRDefault="00410DCF" w:rsidP="001E5A11">
            <w:pPr>
              <w:pStyle w:val="NormalnyWeb"/>
              <w:numPr>
                <w:ilvl w:val="1"/>
                <w:numId w:val="40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uruchamianie cykliczn</w:t>
            </w:r>
            <w:r w:rsidR="006E548A" w:rsidRPr="008A46CA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</w:t>
            </w:r>
            <w:r w:rsidR="008A5FC7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77" w:type="dxa"/>
            <w:vAlign w:val="center"/>
          </w:tcPr>
          <w:p w14:paraId="7A3F9084" w14:textId="24E4D8EA" w:rsidR="002D5B0C" w:rsidRDefault="00B47070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lastRenderedPageBreak/>
              <w:t>Wymagania ogó</w:t>
            </w:r>
            <w:r w:rsidR="002D5B0C">
              <w:rPr>
                <w:rFonts w:ascii="HK Grotesk" w:eastAsia="Cambria" w:hAnsi="HK Grotesk" w:cstheme="minorHAnsi"/>
                <w:sz w:val="22"/>
                <w:szCs w:val="22"/>
              </w:rPr>
              <w:t>l</w:t>
            </w: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ne</w:t>
            </w:r>
            <w:r w:rsidR="002D5B0C">
              <w:rPr>
                <w:rFonts w:ascii="HK Grotesk" w:eastAsia="Cambria" w:hAnsi="HK Grotesk" w:cstheme="minorHAnsi"/>
                <w:sz w:val="22"/>
                <w:szCs w:val="22"/>
              </w:rPr>
              <w:t xml:space="preserve"> -</w:t>
            </w:r>
            <w:r w:rsidR="002D5B0C" w:rsidRPr="000075AB">
              <w:rPr>
                <w:rFonts w:ascii="HK Grotesk" w:eastAsia="Cambria" w:hAnsi="HK Grotesk" w:cstheme="minorHAnsi"/>
                <w:sz w:val="22"/>
                <w:szCs w:val="22"/>
              </w:rPr>
              <w:t xml:space="preserve"> p.</w:t>
            </w:r>
            <w:r w:rsidR="00854654">
              <w:rPr>
                <w:rFonts w:ascii="HK Grotesk" w:eastAsia="Cambria" w:hAnsi="HK Grotesk" w:cstheme="minorHAnsi"/>
                <w:sz w:val="22"/>
                <w:szCs w:val="22"/>
              </w:rPr>
              <w:t xml:space="preserve"> </w:t>
            </w:r>
            <w:r w:rsidR="002D5B0C" w:rsidRPr="000075AB">
              <w:rPr>
                <w:rFonts w:ascii="HK Grotesk" w:eastAsia="Cambria" w:hAnsi="HK Grotesk" w:cstheme="minorHAnsi"/>
                <w:sz w:val="22"/>
                <w:szCs w:val="22"/>
              </w:rPr>
              <w:t>11</w:t>
            </w:r>
          </w:p>
          <w:p w14:paraId="53FBCA1B" w14:textId="77777777" w:rsidR="002D5B0C" w:rsidRDefault="00410DCF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p. 2.2.4</w:t>
            </w:r>
          </w:p>
          <w:p w14:paraId="3BCDFB34" w14:textId="2DE5BCC8" w:rsidR="00EF1AE5" w:rsidRPr="000075AB" w:rsidRDefault="00410DCF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 w:cstheme="minorHAnsi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2.2.7</w:t>
            </w:r>
          </w:p>
          <w:p w14:paraId="2EC48BE9" w14:textId="61880BFC" w:rsidR="002D5B0C" w:rsidRDefault="00EF1A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 w:cstheme="minorHAnsi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2.2.12</w:t>
            </w:r>
          </w:p>
          <w:p w14:paraId="66219224" w14:textId="010B6F96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>p. 2.2.21</w:t>
            </w:r>
          </w:p>
        </w:tc>
        <w:tc>
          <w:tcPr>
            <w:tcW w:w="1854" w:type="dxa"/>
            <w:vAlign w:val="center"/>
          </w:tcPr>
          <w:p w14:paraId="51DACC8C" w14:textId="52FC86C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433C26F6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3F24001B" w14:textId="5B078A73" w:rsidTr="00F75CEE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73C7172" w14:textId="3D5388F5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FK</w:t>
            </w:r>
            <w:r w:rsidR="00515C48" w:rsidRPr="000075AB">
              <w:rPr>
                <w:rFonts w:ascii="HK Grotesk" w:eastAsia="Cambria" w:hAnsi="HK Grotesk"/>
                <w:sz w:val="22"/>
                <w:szCs w:val="22"/>
              </w:rPr>
              <w:t>7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E29BD" w14:textId="77777777" w:rsidR="00410DCF" w:rsidRPr="0066217B" w:rsidRDefault="00410DCF">
            <w:pPr>
              <w:spacing w:after="120" w:line="240" w:lineRule="auto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b/>
                <w:sz w:val="22"/>
                <w:szCs w:val="22"/>
              </w:rPr>
              <w:t>Współpraca z katalogami zewnętrznymi</w:t>
            </w:r>
          </w:p>
          <w:p w14:paraId="07349597" w14:textId="32865172" w:rsidR="00410DCF" w:rsidRPr="0066217B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Integracja z zewnętrznymi katalogami i bazami danych (np. NUKAT), umożliwiająca wyszukiwanie, pobieranie lub wzbogacanie danych bibliograficznych.</w:t>
            </w:r>
          </w:p>
          <w:p w14:paraId="71619AA8" w14:textId="0D952180" w:rsidR="00410DCF" w:rsidRPr="0066217B" w:rsidRDefault="00FD4D20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Gotowość systemu do obsługi synchronizacji w czasie rzeczywistym</w:t>
            </w:r>
            <w:r w:rsidR="00410DCF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z Połączonymi Katalogami BN.</w:t>
            </w:r>
          </w:p>
          <w:p w14:paraId="34D8E088" w14:textId="377E135E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Ochrona pól lokalnych przy wzbogacaniu/modyfikacji już istniejących rekordów.</w:t>
            </w:r>
          </w:p>
        </w:tc>
        <w:tc>
          <w:tcPr>
            <w:tcW w:w="1777" w:type="dxa"/>
            <w:vAlign w:val="center"/>
          </w:tcPr>
          <w:p w14:paraId="0DE908DD" w14:textId="24EE5409" w:rsidR="00B47070" w:rsidRPr="00F75CEE" w:rsidRDefault="00F75CE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F75CEE">
              <w:rPr>
                <w:rFonts w:ascii="HK Grotesk" w:eastAsia="Cambria" w:hAnsi="HK Grotesk" w:cstheme="minorHAnsi"/>
                <w:sz w:val="22"/>
                <w:szCs w:val="22"/>
              </w:rPr>
              <w:t xml:space="preserve">Wymagania ogólne – </w:t>
            </w:r>
            <w:r w:rsidR="00B47070" w:rsidRPr="00F75CEE">
              <w:rPr>
                <w:rFonts w:ascii="HK Grotesk" w:eastAsia="Cambria" w:hAnsi="HK Grotesk" w:cstheme="minorHAnsi"/>
                <w:sz w:val="22"/>
                <w:szCs w:val="22"/>
              </w:rPr>
              <w:t>p.</w:t>
            </w:r>
            <w:r w:rsidR="00854654">
              <w:rPr>
                <w:rFonts w:ascii="HK Grotesk" w:eastAsia="Cambria" w:hAnsi="HK Grotesk" w:cstheme="minorHAnsi"/>
                <w:sz w:val="22"/>
                <w:szCs w:val="22"/>
              </w:rPr>
              <w:t xml:space="preserve"> </w:t>
            </w:r>
            <w:r w:rsidR="00B47070" w:rsidRPr="00F75CEE">
              <w:rPr>
                <w:rFonts w:ascii="HK Grotesk" w:eastAsia="Cambria" w:hAnsi="HK Grotesk" w:cstheme="minorHAnsi"/>
                <w:sz w:val="22"/>
                <w:szCs w:val="22"/>
              </w:rPr>
              <w:t>11</w:t>
            </w:r>
          </w:p>
          <w:p w14:paraId="24081FD3" w14:textId="0E487CD1" w:rsidR="00410DCF" w:rsidRPr="00F75CEE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F75CEE">
              <w:rPr>
                <w:rFonts w:ascii="HK Grotesk" w:eastAsia="Cambria" w:hAnsi="HK Grotesk"/>
                <w:sz w:val="22"/>
                <w:szCs w:val="22"/>
              </w:rPr>
              <w:t>p. 2.2.16</w:t>
            </w:r>
          </w:p>
        </w:tc>
        <w:tc>
          <w:tcPr>
            <w:tcW w:w="1854" w:type="dxa"/>
            <w:vAlign w:val="center"/>
          </w:tcPr>
          <w:p w14:paraId="7F2A8B22" w14:textId="2EB8232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4B57416E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61857D25" w14:textId="6D760920" w:rsidTr="00F75CEE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324EFB0" w14:textId="3419C639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</w:t>
            </w:r>
            <w:r w:rsidR="00125D10" w:rsidRPr="000075AB">
              <w:rPr>
                <w:rFonts w:ascii="HK Grotesk" w:eastAsia="Cambria" w:hAnsi="HK Grotesk"/>
                <w:sz w:val="22"/>
                <w:szCs w:val="22"/>
              </w:rPr>
              <w:t>8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1DDE7" w14:textId="77777777" w:rsidR="00410DCF" w:rsidRPr="0066217B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b/>
                <w:sz w:val="22"/>
                <w:szCs w:val="22"/>
              </w:rPr>
              <w:t>Powiązania między rekordami</w:t>
            </w:r>
          </w:p>
          <w:p w14:paraId="54C8A6B7" w14:textId="241AA52F" w:rsidR="00410DCF" w:rsidRPr="0066217B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b/>
                <w:sz w:val="22"/>
                <w:szCs w:val="22"/>
              </w:rPr>
              <w:t>Obsługa kartoteki haseł wzorcowych</w:t>
            </w:r>
          </w:p>
          <w:p w14:paraId="1B0B3851" w14:textId="392EA4E5" w:rsidR="00410DCF" w:rsidRPr="0066217B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Zarządzanie wzorcowymi/autoryzowanymi formami haseł (osoby, instytucje, tematy), zapewniające spójność opisu bibliograficznego. </w:t>
            </w: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 xml:space="preserve">Współpraca z zewnętrznymi </w:t>
            </w:r>
            <w:r w:rsidR="000C03F2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kartotekami haseł </w:t>
            </w: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wzorcowy</w:t>
            </w:r>
            <w:r w:rsidR="000C03F2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ch</w:t>
            </w: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(np. LCSH, VIAF, NUKAT)</w:t>
            </w:r>
            <w:r w:rsidR="00B47070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4E0A9062" w14:textId="4A3E76C9" w:rsidR="00B47070" w:rsidRPr="0066217B" w:rsidRDefault="00B47070" w:rsidP="001E5A11">
            <w:pPr>
              <w:pStyle w:val="Akapitzlist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66217B">
              <w:rPr>
                <w:rFonts w:ascii="HK Grotesk" w:hAnsi="HK Grotesk"/>
                <w:sz w:val="22"/>
                <w:szCs w:val="22"/>
              </w:rPr>
              <w:t>Półautomatyczne wprowadzanie zmian w powiązanych hasłach kartoteki haseł wzorcowych (relacje pola 1XX – pola 5XX).</w:t>
            </w:r>
          </w:p>
          <w:p w14:paraId="595FCBD8" w14:textId="53B71607" w:rsidR="00B47070" w:rsidRPr="0066217B" w:rsidRDefault="00B47070" w:rsidP="001E5A11">
            <w:pPr>
              <w:pStyle w:val="Akapitzlist"/>
              <w:numPr>
                <w:ilvl w:val="0"/>
                <w:numId w:val="23"/>
              </w:numPr>
              <w:spacing w:before="240"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66217B">
              <w:rPr>
                <w:rFonts w:ascii="HK Grotesk" w:hAnsi="HK Grotesk"/>
                <w:sz w:val="22"/>
                <w:szCs w:val="22"/>
              </w:rPr>
              <w:t>Scalanie kartotek haseł wzorcowych i automatyczne zmienianie danych w powiązanych z kartoteką rekordach bibliograficznych.</w:t>
            </w:r>
          </w:p>
          <w:p w14:paraId="31D4FB16" w14:textId="4A96FD9D" w:rsidR="00EF1AE5" w:rsidRDefault="00EF1AE5" w:rsidP="001E5A11">
            <w:pPr>
              <w:pStyle w:val="Akapitzlist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66217B">
              <w:rPr>
                <w:rFonts w:ascii="HK Grotesk" w:hAnsi="HK Grotesk"/>
                <w:sz w:val="22"/>
                <w:szCs w:val="22"/>
              </w:rPr>
              <w:t>Wiązanie kartotek haseł wzorcowych z rekordem bibliograficznym</w:t>
            </w:r>
            <w:r w:rsidR="007B0F79">
              <w:rPr>
                <w:rFonts w:ascii="HK Grotesk" w:hAnsi="HK Grotesk"/>
                <w:sz w:val="22"/>
                <w:szCs w:val="22"/>
              </w:rPr>
              <w:t xml:space="preserve"> </w:t>
            </w:r>
            <w:r w:rsidRPr="0066217B">
              <w:rPr>
                <w:rFonts w:ascii="HK Grotesk" w:hAnsi="HK Grotesk"/>
                <w:sz w:val="22"/>
                <w:szCs w:val="22"/>
              </w:rPr>
              <w:t>z poziomu indeksu.</w:t>
            </w:r>
          </w:p>
          <w:p w14:paraId="0F1C800E" w14:textId="16D93F60" w:rsidR="00410DCF" w:rsidRPr="0066217B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b/>
                <w:sz w:val="22"/>
                <w:szCs w:val="22"/>
              </w:rPr>
              <w:t>Tworzenie powiązań między rekordami bibliograficznymi</w:t>
            </w:r>
          </w:p>
          <w:p w14:paraId="7668357F" w14:textId="4E7B1491" w:rsidR="00410DCF" w:rsidRPr="0066217B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Tworzeni</w:t>
            </w:r>
            <w:r w:rsidR="006E548A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</w:t>
            </w: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relacji między rekordami bibliograficznymi, np. między różnymi wydaniami, wersjami językowymi, tomami serii lub powiązanymi dziełami.</w:t>
            </w:r>
          </w:p>
          <w:p w14:paraId="5E28C95A" w14:textId="3A10E444" w:rsidR="00410DCF" w:rsidRPr="0066217B" w:rsidRDefault="00364E9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Tworzenie relacji między rekordami bibliograficznymi i analitycznymi.</w:t>
            </w:r>
          </w:p>
          <w:p w14:paraId="3511DB3F" w14:textId="75B5BDC8" w:rsidR="000C03F2" w:rsidRPr="0066217B" w:rsidRDefault="000C03F2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Tworzenie relacji między rekordami bibliograficznymi i rekordami egzemplarza</w:t>
            </w:r>
            <w:r w:rsidR="00EF1AE5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1B0C11A6" w14:textId="1D8C600E" w:rsidR="00BD46A1" w:rsidRPr="001E5A11" w:rsidRDefault="00EF1AE5" w:rsidP="007B0EC8">
            <w:pPr>
              <w:pStyle w:val="Akapitzlist"/>
              <w:numPr>
                <w:ilvl w:val="0"/>
                <w:numId w:val="23"/>
              </w:numPr>
              <w:spacing w:after="100" w:afterAutospacing="1"/>
              <w:rPr>
                <w:rFonts w:ascii="HK Grotesk" w:hAnsi="HK Grotesk"/>
                <w:sz w:val="22"/>
                <w:szCs w:val="22"/>
              </w:rPr>
            </w:pPr>
            <w:r w:rsidRPr="0066217B">
              <w:rPr>
                <w:rFonts w:ascii="HK Grotesk" w:hAnsi="HK Grotesk"/>
                <w:sz w:val="22"/>
                <w:szCs w:val="22"/>
              </w:rPr>
              <w:t>Scalanie rekordów bibliograficznych z zachowaniem rekordów egzemplarzy związanych z tymi rekordami.</w:t>
            </w:r>
          </w:p>
        </w:tc>
        <w:tc>
          <w:tcPr>
            <w:tcW w:w="1777" w:type="dxa"/>
            <w:vAlign w:val="center"/>
          </w:tcPr>
          <w:p w14:paraId="5E7BF00B" w14:textId="661A9577" w:rsidR="00F75CEE" w:rsidRPr="00F75CEE" w:rsidRDefault="00F75CE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F75CEE">
              <w:rPr>
                <w:rFonts w:ascii="HK Grotesk" w:eastAsia="Cambria" w:hAnsi="HK Grotesk" w:cstheme="minorHAnsi"/>
                <w:sz w:val="22"/>
                <w:szCs w:val="22"/>
              </w:rPr>
              <w:lastRenderedPageBreak/>
              <w:t>Wymagania ogólne – p.</w:t>
            </w:r>
            <w:r w:rsidR="00854654">
              <w:rPr>
                <w:rFonts w:ascii="HK Grotesk" w:eastAsia="Cambria" w:hAnsi="HK Grotesk" w:cstheme="minorHAnsi"/>
                <w:sz w:val="22"/>
                <w:szCs w:val="22"/>
              </w:rPr>
              <w:t xml:space="preserve"> </w:t>
            </w:r>
            <w:r w:rsidRPr="00F75CEE">
              <w:rPr>
                <w:rFonts w:ascii="HK Grotesk" w:eastAsia="Cambria" w:hAnsi="HK Grotesk" w:cstheme="minorHAnsi"/>
                <w:sz w:val="22"/>
                <w:szCs w:val="22"/>
              </w:rPr>
              <w:t>11</w:t>
            </w:r>
          </w:p>
          <w:p w14:paraId="1564688E" w14:textId="53B4B694" w:rsidR="00B47070" w:rsidRPr="000075AB" w:rsidRDefault="00B47070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F75CEE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2.2.5-6</w:t>
            </w:r>
          </w:p>
          <w:p w14:paraId="24D36C41" w14:textId="56CD2AC6" w:rsidR="00EF1AE5" w:rsidRPr="000075AB" w:rsidRDefault="00EF1A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F75CEE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2.2.10-11</w:t>
            </w:r>
          </w:p>
          <w:p w14:paraId="1BB76BD3" w14:textId="17EED40F" w:rsidR="00EF1AE5" w:rsidRPr="000075AB" w:rsidRDefault="00EF1A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p.</w:t>
            </w:r>
            <w:r w:rsidR="00F75CEE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2.2.13-14</w:t>
            </w:r>
          </w:p>
          <w:p w14:paraId="7A66CFF7" w14:textId="404A0D07" w:rsidR="00410DCF" w:rsidRPr="000075AB" w:rsidRDefault="000C03F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F75CEE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2.2.22</w:t>
            </w:r>
          </w:p>
        </w:tc>
        <w:tc>
          <w:tcPr>
            <w:tcW w:w="1854" w:type="dxa"/>
            <w:vAlign w:val="center"/>
          </w:tcPr>
          <w:p w14:paraId="390DD78F" w14:textId="69295A52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W</w:t>
            </w:r>
          </w:p>
        </w:tc>
        <w:tc>
          <w:tcPr>
            <w:tcW w:w="1644" w:type="dxa"/>
          </w:tcPr>
          <w:p w14:paraId="64490D9A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57ABB64A" w14:textId="77777777" w:rsidTr="00F75CEE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ABEF123" w14:textId="489C915C" w:rsidR="00410DCF" w:rsidRPr="000075AB" w:rsidRDefault="00125D10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FK9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BC28" w14:textId="77777777" w:rsidR="00410DCF" w:rsidRPr="0066217B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b/>
                <w:sz w:val="22"/>
                <w:szCs w:val="22"/>
              </w:rPr>
              <w:t>Obsługa dokumentów cyfrowych</w:t>
            </w:r>
          </w:p>
          <w:p w14:paraId="1880B072" w14:textId="5FD88F58" w:rsidR="00410DCF" w:rsidRPr="00BD46A1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Opis, udostępnianie i powiązanie dokumentów cyfrowych z rekordami bibliograficznymi.</w:t>
            </w:r>
          </w:p>
          <w:p w14:paraId="1A35A9C1" w14:textId="3C393361" w:rsidR="00BD46A1" w:rsidRPr="008A46CA" w:rsidRDefault="00BD46A1" w:rsidP="001E5A11">
            <w:pPr>
              <w:pStyle w:val="NormalnyWeb"/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4ECFA20B" w14:textId="4549036B" w:rsidR="00F75CEE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p.</w:t>
            </w:r>
            <w:r w:rsidR="00297315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2.2.31</w:t>
            </w:r>
          </w:p>
          <w:p w14:paraId="17BE0305" w14:textId="5A2B6BB3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 xml:space="preserve">patrz –funkcjonalności </w:t>
            </w: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lastRenderedPageBreak/>
              <w:t xml:space="preserve">wymagane dotyczące zarządzania zasobami elektronicznymi </w:t>
            </w:r>
            <w:r w:rsidR="00364E9F" w:rsidRPr="000075AB">
              <w:rPr>
                <w:rFonts w:ascii="HK Grotesk" w:eastAsia="Cambria" w:hAnsi="HK Grotesk" w:cstheme="minorHAnsi"/>
                <w:sz w:val="22"/>
                <w:szCs w:val="22"/>
              </w:rPr>
              <w:t>–</w:t>
            </w:r>
            <w:r w:rsidRPr="000075AB">
              <w:rPr>
                <w:rFonts w:ascii="HK Grotesk" w:eastAsia="Cambria" w:hAnsi="HK Grotesk" w:cstheme="minorHAnsi"/>
                <w:sz w:val="22"/>
                <w:szCs w:val="22"/>
              </w:rPr>
              <w:t xml:space="preserve"> FZE</w:t>
            </w:r>
            <w:r w:rsidR="003D137B" w:rsidRPr="000075AB">
              <w:rPr>
                <w:rFonts w:ascii="HK Grotesk" w:eastAsia="Cambria" w:hAnsi="HK Grotesk" w:cstheme="minorHAnsi"/>
                <w:sz w:val="22"/>
                <w:szCs w:val="22"/>
              </w:rPr>
              <w:t>3</w:t>
            </w:r>
            <w:r w:rsidR="00364E9F" w:rsidRPr="000075AB">
              <w:rPr>
                <w:rFonts w:ascii="HK Grotesk" w:eastAsia="Cambria" w:hAnsi="HK Grotesk" w:cstheme="minorHAnsi"/>
                <w:sz w:val="22"/>
                <w:szCs w:val="22"/>
              </w:rPr>
              <w:t>-</w:t>
            </w:r>
            <w:r w:rsidR="003D137B" w:rsidRPr="000075AB">
              <w:rPr>
                <w:rFonts w:ascii="HK Grotesk" w:eastAsia="Cambria" w:hAnsi="HK Grotesk" w:cstheme="minorHAnsi"/>
                <w:sz w:val="22"/>
                <w:szCs w:val="22"/>
              </w:rPr>
              <w:t>4</w:t>
            </w:r>
          </w:p>
        </w:tc>
        <w:tc>
          <w:tcPr>
            <w:tcW w:w="1854" w:type="dxa"/>
            <w:vAlign w:val="center"/>
          </w:tcPr>
          <w:p w14:paraId="6F86893E" w14:textId="6280D2F4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W</w:t>
            </w:r>
          </w:p>
        </w:tc>
        <w:tc>
          <w:tcPr>
            <w:tcW w:w="1644" w:type="dxa"/>
          </w:tcPr>
          <w:p w14:paraId="174BF2BB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390F4D79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6469EFC" w14:textId="2F2AC072" w:rsidR="00410DCF" w:rsidRPr="000075AB" w:rsidRDefault="00125D10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FK10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E23C" w14:textId="77777777" w:rsidR="00410DCF" w:rsidRPr="0066217B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b/>
                <w:sz w:val="22"/>
                <w:szCs w:val="22"/>
              </w:rPr>
              <w:t>Walidacja, kontrola rekordów bibliograficznych</w:t>
            </w:r>
          </w:p>
          <w:p w14:paraId="1F31F0C6" w14:textId="108FC982" w:rsidR="00410DCF" w:rsidRPr="0066217B" w:rsidRDefault="004A4166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</w:t>
            </w:r>
            <w:r w:rsidR="00410DCF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odczas zapisu rekordu - walidacja według reguł zgodnych z formatem MARC21 i lokalnymi zasadami katalogowania</w:t>
            </w: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574A242D" w14:textId="4CA94FE5" w:rsidR="00410DCF" w:rsidRPr="0066217B" w:rsidRDefault="004A4166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</w:t>
            </w:r>
            <w:r w:rsidR="00410DCF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utomatyczna kontrola rekordów bibliograficznych pod względem zgodności z lokalną lub globalną kartoteką haseł wzorcowych</w:t>
            </w: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3FEB5ABA" w14:textId="2D4DC1C5" w:rsidR="00410DCF" w:rsidRPr="0066217B" w:rsidRDefault="004A4166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</w:t>
            </w:r>
            <w:r w:rsidR="00410DCF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ontrola poprawności (poprawna długość, format) numerów ISBN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10DCF"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 ISSN</w:t>
            </w: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5ABC1FF0" w14:textId="5527057D" w:rsidR="00EF1AE5" w:rsidRPr="0066217B" w:rsidRDefault="00EF1AE5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6217B">
              <w:rPr>
                <w:rFonts w:ascii="HK Grotesk" w:hAnsi="HK Grotesk"/>
                <w:sz w:val="22"/>
                <w:szCs w:val="22"/>
              </w:rPr>
              <w:t>Powiadamianie o istnieniu w bazie katalogowej potencjalnego duplikatu zapisywanego rekordu bibliograficznego i hasła wzorcowego.</w:t>
            </w:r>
          </w:p>
          <w:p w14:paraId="550A65B9" w14:textId="3E6FFDD9" w:rsidR="00F43434" w:rsidRPr="0066217B" w:rsidRDefault="00F43434" w:rsidP="001E5A11">
            <w:pPr>
              <w:pStyle w:val="Akapitzlist"/>
              <w:numPr>
                <w:ilvl w:val="0"/>
                <w:numId w:val="23"/>
              </w:numPr>
              <w:spacing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66217B">
              <w:rPr>
                <w:rFonts w:ascii="HK Grotesk" w:hAnsi="HK Grotesk"/>
                <w:sz w:val="22"/>
                <w:szCs w:val="22"/>
              </w:rPr>
              <w:t>Uniemożliwienie jednoczesnej edycji rekordu bibliograficznego, rekordu analitycznego, hasła wzorcowego, rekordu zasobu lub rekordu egzemplarza przez kilka osób poprzez powiadamianie (alert) o edycji przez innego użytkownika.</w:t>
            </w:r>
          </w:p>
          <w:p w14:paraId="4E4E0A47" w14:textId="026A4F9D" w:rsidR="00711D21" w:rsidRPr="000648BC" w:rsidRDefault="00EF1AE5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66217B">
              <w:rPr>
                <w:rFonts w:ascii="HK Grotesk" w:hAnsi="HK Grotesk"/>
                <w:bCs/>
                <w:sz w:val="22"/>
                <w:szCs w:val="22"/>
              </w:rPr>
              <w:lastRenderedPageBreak/>
              <w:t>Uniemożliwienie usunięcia rekordu bibliograficznego, jeżeli są z nim związane rekordy egzemplarza lub rekordy zasobu.</w:t>
            </w:r>
          </w:p>
        </w:tc>
        <w:tc>
          <w:tcPr>
            <w:tcW w:w="1777" w:type="dxa"/>
            <w:vAlign w:val="center"/>
          </w:tcPr>
          <w:p w14:paraId="4FCCB5A6" w14:textId="77777777" w:rsidR="00BD46A1" w:rsidRDefault="00BD46A1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p.</w:t>
            </w:r>
            <w:r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2.2.9</w:t>
            </w:r>
          </w:p>
          <w:p w14:paraId="1D5A6DAD" w14:textId="74BFC118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2.2.15</w:t>
            </w:r>
          </w:p>
          <w:p w14:paraId="400FCBF8" w14:textId="26F940EF" w:rsidR="00EF1AE5" w:rsidRPr="000075AB" w:rsidRDefault="00EF1A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2.2.17-18</w:t>
            </w:r>
          </w:p>
          <w:p w14:paraId="22ED32BE" w14:textId="1C0A71FF" w:rsidR="00EF1AE5" w:rsidRPr="000075AB" w:rsidRDefault="00BD46A1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2.2.25-26</w:t>
            </w:r>
          </w:p>
        </w:tc>
        <w:tc>
          <w:tcPr>
            <w:tcW w:w="1854" w:type="dxa"/>
            <w:vAlign w:val="center"/>
          </w:tcPr>
          <w:p w14:paraId="00C05A8D" w14:textId="0329B3F6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6E5E7730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070BC27F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57DE759" w14:textId="3E87A4DF" w:rsidR="00410DCF" w:rsidRPr="000075AB" w:rsidRDefault="00125D10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FK11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C7833" w14:textId="77777777" w:rsidR="00410DCF" w:rsidRPr="0066217B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6217B">
              <w:rPr>
                <w:rFonts w:ascii="HK Grotesk" w:hAnsi="HK Grotesk" w:cstheme="minorHAnsi"/>
                <w:b/>
                <w:sz w:val="22"/>
                <w:szCs w:val="22"/>
              </w:rPr>
              <w:t>Publikowanie rekordu</w:t>
            </w:r>
          </w:p>
          <w:p w14:paraId="1A20F8DB" w14:textId="3BEA6CD7" w:rsidR="000648BC" w:rsidRPr="007B0EC8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66217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Zapis rekordu (bibliograficznego, zasobu, egzemplarza) bez publikowania go w katalogu online.</w:t>
            </w:r>
          </w:p>
        </w:tc>
        <w:tc>
          <w:tcPr>
            <w:tcW w:w="1777" w:type="dxa"/>
            <w:vAlign w:val="center"/>
          </w:tcPr>
          <w:p w14:paraId="7DF7B3E2" w14:textId="1117C38C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  <w:highlight w:val="green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66217B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2.2.23</w:t>
            </w:r>
          </w:p>
        </w:tc>
        <w:tc>
          <w:tcPr>
            <w:tcW w:w="1854" w:type="dxa"/>
            <w:vAlign w:val="center"/>
          </w:tcPr>
          <w:p w14:paraId="22BCEC80" w14:textId="71E98542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44C9A6AB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52652C9A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5328F6E" w14:textId="72712BD0" w:rsidR="00410DCF" w:rsidRPr="000075AB" w:rsidRDefault="00125D10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FK12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171" w14:textId="1EB3E20A" w:rsidR="00410DCF" w:rsidRPr="00711D21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b/>
                <w:sz w:val="22"/>
                <w:szCs w:val="22"/>
              </w:rPr>
              <w:t>Automatyczne indeksowanie</w:t>
            </w:r>
          </w:p>
          <w:p w14:paraId="0FB543A2" w14:textId="2B5E4E05" w:rsidR="00410DCF" w:rsidRPr="008A46CA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Automatycznie indeksowanie danych bibliograficznych po każdej zapisanej modyfikacji, co zapewnia ich aktualność w wyszukiwarce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 dostępność w czasie rzeczywistym dla użytkowników</w:t>
            </w:r>
          </w:p>
        </w:tc>
        <w:tc>
          <w:tcPr>
            <w:tcW w:w="1777" w:type="dxa"/>
            <w:vAlign w:val="center"/>
          </w:tcPr>
          <w:p w14:paraId="37F05B12" w14:textId="75F365FB" w:rsidR="00410DCF" w:rsidRPr="000075AB" w:rsidRDefault="004A416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711D21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2.2.27</w:t>
            </w:r>
          </w:p>
        </w:tc>
        <w:tc>
          <w:tcPr>
            <w:tcW w:w="1854" w:type="dxa"/>
            <w:vAlign w:val="center"/>
          </w:tcPr>
          <w:p w14:paraId="1AE28461" w14:textId="26AA2B38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7EFD319C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10DCF" w:rsidRPr="000075AB" w14:paraId="7527F514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49802F2" w14:textId="2E61FB08" w:rsidR="00410DCF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FK13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6E7EA" w14:textId="77777777" w:rsidR="00410DCF" w:rsidRPr="00711D21" w:rsidRDefault="00410DCF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b/>
                <w:sz w:val="22"/>
                <w:szCs w:val="22"/>
              </w:rPr>
              <w:t>Wyszukiwanie rekordów w Systemie poprzez:</w:t>
            </w:r>
          </w:p>
          <w:p w14:paraId="13D802C1" w14:textId="2885E520" w:rsidR="00410DCF" w:rsidRPr="00711D21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indeksy (np.</w:t>
            </w:r>
            <w:r w:rsidR="004A4166"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autorski, tytułowy, przedmiotowy),</w:t>
            </w:r>
          </w:p>
          <w:p w14:paraId="5CA172DB" w14:textId="118B6F32" w:rsidR="00410DCF" w:rsidRPr="00711D21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fasety,</w:t>
            </w:r>
          </w:p>
          <w:p w14:paraId="085F3239" w14:textId="79D7F19E" w:rsidR="00410DCF" w:rsidRPr="00711D21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wyszukiwanie </w:t>
            </w:r>
            <w:proofErr w:type="spellStart"/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pełnotekstowe</w:t>
            </w:r>
            <w:proofErr w:type="spellEnd"/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318F5F45" w14:textId="1D36542D" w:rsidR="00410DCF" w:rsidRPr="00711D21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wyszukiwanie zaawansowane (wyrażenia boolowskie)</w:t>
            </w:r>
            <w:r w:rsidR="006E07C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76B5C77E" w14:textId="69BD7AB5" w:rsidR="006E07C2" w:rsidRPr="000648BC" w:rsidRDefault="00410DCF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wartości z pól stałej długości</w:t>
            </w:r>
            <w:r w:rsidR="006E07C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77" w:type="dxa"/>
            <w:vAlign w:val="center"/>
          </w:tcPr>
          <w:p w14:paraId="36B314DA" w14:textId="159C51E9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 w:rsidR="00711D21"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2.2.27</w:t>
            </w:r>
          </w:p>
        </w:tc>
        <w:tc>
          <w:tcPr>
            <w:tcW w:w="1854" w:type="dxa"/>
            <w:vAlign w:val="center"/>
          </w:tcPr>
          <w:p w14:paraId="0F33AE37" w14:textId="26ED98B4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4CAF1E3D" w14:textId="77777777" w:rsidR="00410DCF" w:rsidRPr="000075AB" w:rsidRDefault="00410DCF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7E6F1A" w:rsidRPr="000075AB" w14:paraId="40883719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638FCD4" w14:textId="6F845E60" w:rsidR="007E6F1A" w:rsidRPr="007E6F1A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FK14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54B9A" w14:textId="77777777" w:rsidR="007E6F1A" w:rsidRPr="00711D21" w:rsidRDefault="007E6F1A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b/>
                <w:sz w:val="22"/>
                <w:szCs w:val="22"/>
              </w:rPr>
              <w:t>Historia zmian rekordu</w:t>
            </w:r>
          </w:p>
          <w:p w14:paraId="47C69405" w14:textId="569404CD" w:rsidR="007E6F1A" w:rsidRPr="00711D21" w:rsidRDefault="007E6F1A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Rejestrowanie zmian w rekordach: kto kiedy 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jakie </w:t>
            </w: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zmi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any wprowadził</w:t>
            </w:r>
            <w:r w:rsidRPr="00711D21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73481A25" w14:textId="48CAEAEF" w:rsidR="007E6F1A" w:rsidRPr="008A46CA" w:rsidRDefault="007E6F1A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711D21">
              <w:rPr>
                <w:rFonts w:ascii="HK Grotesk" w:hAnsi="HK Grotesk"/>
                <w:sz w:val="22"/>
                <w:szCs w:val="22"/>
              </w:rPr>
              <w:t>Możliwość cofnięcia modyfikacji do wybranej wersji.</w:t>
            </w:r>
          </w:p>
        </w:tc>
        <w:tc>
          <w:tcPr>
            <w:tcW w:w="1777" w:type="dxa"/>
            <w:vAlign w:val="center"/>
          </w:tcPr>
          <w:p w14:paraId="301FE212" w14:textId="1409F901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 2.2.30</w:t>
            </w:r>
          </w:p>
        </w:tc>
        <w:tc>
          <w:tcPr>
            <w:tcW w:w="1854" w:type="dxa"/>
            <w:vAlign w:val="center"/>
          </w:tcPr>
          <w:p w14:paraId="5230A448" w14:textId="5DA25C8D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2F1B2C88" w14:textId="77777777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7E6F1A" w:rsidRPr="000075AB" w14:paraId="7BCC4438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B4BDC1A" w14:textId="46A994D4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FK15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5167F" w14:textId="77777777" w:rsidR="007E6F1A" w:rsidRPr="00711D21" w:rsidRDefault="007E6F1A" w:rsidP="001E5A11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711D21">
              <w:rPr>
                <w:rFonts w:ascii="HK Grotesk" w:hAnsi="HK Grotesk" w:cstheme="minorHAnsi"/>
                <w:b/>
                <w:sz w:val="22"/>
                <w:szCs w:val="22"/>
              </w:rPr>
              <w:t>Raportowanie</w:t>
            </w:r>
          </w:p>
          <w:p w14:paraId="2847BD58" w14:textId="078910F5" w:rsidR="007E6F1A" w:rsidRPr="008A46CA" w:rsidRDefault="007E6F1A" w:rsidP="001E5A11">
            <w:pPr>
              <w:pStyle w:val="Akapitzlist"/>
              <w:numPr>
                <w:ilvl w:val="0"/>
                <w:numId w:val="32"/>
              </w:numPr>
              <w:spacing w:after="120"/>
              <w:jc w:val="left"/>
              <w:rPr>
                <w:rFonts w:ascii="HK Grotesk" w:hAnsi="HK Grotesk" w:cstheme="minorHAnsi"/>
                <w:sz w:val="20"/>
                <w:szCs w:val="20"/>
              </w:rPr>
            </w:pPr>
            <w:r w:rsidRPr="00711D21">
              <w:rPr>
                <w:rFonts w:ascii="HK Grotesk" w:hAnsi="HK Grotesk" w:cstheme="minorHAnsi"/>
                <w:sz w:val="22"/>
                <w:szCs w:val="22"/>
              </w:rPr>
              <w:t>Tworzenie raportów o stanie katalogu – patrz p. 7.3.2</w:t>
            </w:r>
            <w:r>
              <w:rPr>
                <w:rFonts w:ascii="HK Grotesk" w:hAnsi="HK Grotesk" w:cstheme="minorHAnsi"/>
                <w:sz w:val="22"/>
                <w:szCs w:val="22"/>
              </w:rPr>
              <w:t xml:space="preserve"> OPZ.</w:t>
            </w:r>
          </w:p>
        </w:tc>
        <w:tc>
          <w:tcPr>
            <w:tcW w:w="1777" w:type="dxa"/>
          </w:tcPr>
          <w:p w14:paraId="6337A206" w14:textId="3C200403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7.3.2</w:t>
            </w:r>
          </w:p>
        </w:tc>
        <w:tc>
          <w:tcPr>
            <w:tcW w:w="1854" w:type="dxa"/>
            <w:vAlign w:val="center"/>
          </w:tcPr>
          <w:p w14:paraId="684F9DD7" w14:textId="4D7C69B0" w:rsidR="007E6F1A" w:rsidRPr="000075AB" w:rsidRDefault="009426F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51671CE4" w14:textId="77777777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7E6F1A" w:rsidRPr="000075AB" w14:paraId="02A6E7A2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2B7510E" w14:textId="055DE618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FK16</w:t>
            </w:r>
          </w:p>
        </w:tc>
        <w:tc>
          <w:tcPr>
            <w:tcW w:w="8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B1EF2" w14:textId="77777777" w:rsidR="007E6F1A" w:rsidRPr="006E07C2" w:rsidRDefault="007E6F1A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6E07C2">
              <w:rPr>
                <w:rFonts w:ascii="HK Grotesk" w:hAnsi="HK Grotesk" w:cstheme="minorHAnsi"/>
                <w:b/>
                <w:sz w:val="22"/>
                <w:szCs w:val="22"/>
              </w:rPr>
              <w:t>Definiowanie uprawnień</w:t>
            </w:r>
          </w:p>
          <w:p w14:paraId="7DAD726E" w14:textId="2B97AA44" w:rsidR="007E6F1A" w:rsidRPr="008A46CA" w:rsidRDefault="007E6F1A" w:rsidP="001E5A11">
            <w:pPr>
              <w:pStyle w:val="NormalnyWeb"/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6E07C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Możliwość ograniczenia katalogowania według ról lub uprawnień użytkowników.</w:t>
            </w:r>
          </w:p>
        </w:tc>
        <w:tc>
          <w:tcPr>
            <w:tcW w:w="1777" w:type="dxa"/>
          </w:tcPr>
          <w:p w14:paraId="15B42C9B" w14:textId="3346A86E" w:rsidR="007E6F1A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2.2.28</w:t>
            </w:r>
          </w:p>
          <w:p w14:paraId="020BD8FB" w14:textId="12F87DF2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p.</w:t>
            </w:r>
            <w:r>
              <w:rPr>
                <w:rFonts w:ascii="HK Grotesk" w:eastAsia="Cambria" w:hAnsi="HK Grotesk"/>
                <w:sz w:val="22"/>
                <w:szCs w:val="22"/>
              </w:rPr>
              <w:t xml:space="preserve"> 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7.2</w:t>
            </w:r>
          </w:p>
        </w:tc>
        <w:tc>
          <w:tcPr>
            <w:tcW w:w="1854" w:type="dxa"/>
            <w:vAlign w:val="center"/>
          </w:tcPr>
          <w:p w14:paraId="1B8FC1C5" w14:textId="742B8861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44" w:type="dxa"/>
          </w:tcPr>
          <w:p w14:paraId="750958F7" w14:textId="77777777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</w:tbl>
    <w:p w14:paraId="2DA425D9" w14:textId="59560B69" w:rsidR="00342C2E" w:rsidRDefault="00342C2E" w:rsidP="001E5A11">
      <w:pPr>
        <w:spacing w:line="276" w:lineRule="auto"/>
        <w:rPr>
          <w:rFonts w:ascii="HK Grotesk" w:eastAsia="Courier New" w:hAnsi="HK Grotesk"/>
          <w:sz w:val="22"/>
          <w:szCs w:val="22"/>
        </w:rPr>
      </w:pPr>
    </w:p>
    <w:p w14:paraId="5500AC23" w14:textId="77777777" w:rsidR="00342C2E" w:rsidRDefault="00342C2E">
      <w:pPr>
        <w:rPr>
          <w:rFonts w:ascii="HK Grotesk" w:eastAsia="Courier New" w:hAnsi="HK Grotesk"/>
          <w:sz w:val="22"/>
          <w:szCs w:val="22"/>
        </w:rPr>
      </w:pPr>
      <w:r>
        <w:rPr>
          <w:rFonts w:ascii="HK Grotesk" w:eastAsia="Courier New" w:hAnsi="HK Grotesk"/>
          <w:sz w:val="22"/>
          <w:szCs w:val="22"/>
        </w:rPr>
        <w:br w:type="page"/>
      </w:r>
    </w:p>
    <w:tbl>
      <w:tblPr>
        <w:tblStyle w:val="1"/>
        <w:tblW w:w="14155" w:type="dxa"/>
        <w:tblInd w:w="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619"/>
        <w:gridCol w:w="8327"/>
        <w:gridCol w:w="1664"/>
        <w:gridCol w:w="1877"/>
        <w:gridCol w:w="1668"/>
      </w:tblGrid>
      <w:tr w:rsidR="00107372" w:rsidRPr="000075AB" w14:paraId="2EDD6AF3" w14:textId="77777777" w:rsidTr="00107372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7D25ED6" w14:textId="77777777" w:rsidR="00107372" w:rsidRPr="000075AB" w:rsidRDefault="0010737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D00DE" w14:textId="3A5FE02B" w:rsidR="00107372" w:rsidRPr="008A46CA" w:rsidRDefault="00107372" w:rsidP="001E5A11">
            <w:pPr>
              <w:spacing w:after="120"/>
              <w:jc w:val="left"/>
              <w:rPr>
                <w:rFonts w:ascii="HK Grotesk" w:hAnsi="HK Grotesk" w:cstheme="minorHAnsi"/>
                <w:b/>
                <w:sz w:val="22"/>
                <w:szCs w:val="22"/>
              </w:rPr>
            </w:pPr>
            <w:r w:rsidRPr="00C71153">
              <w:rPr>
                <w:rFonts w:ascii="HK Grotesk" w:hAnsi="HK Grotesk" w:cstheme="minorHAnsi"/>
                <w:b/>
                <w:sz w:val="22"/>
                <w:szCs w:val="22"/>
              </w:rPr>
              <w:t>UDOSTĘPNIANIE</w:t>
            </w:r>
          </w:p>
        </w:tc>
        <w:tc>
          <w:tcPr>
            <w:tcW w:w="1664" w:type="dxa"/>
          </w:tcPr>
          <w:p w14:paraId="48674FA4" w14:textId="77777777" w:rsidR="00107372" w:rsidRPr="000075AB" w:rsidRDefault="0010737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3E671E52" w14:textId="77777777" w:rsidR="00107372" w:rsidRPr="000075AB" w:rsidRDefault="0010737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668" w:type="dxa"/>
          </w:tcPr>
          <w:p w14:paraId="1502FE2B" w14:textId="77777777" w:rsidR="00107372" w:rsidRPr="000075AB" w:rsidRDefault="0010737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107372" w:rsidRPr="000075AB" w14:paraId="29C05C21" w14:textId="77777777" w:rsidTr="00107372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F5CB002" w14:textId="4ECB161E" w:rsidR="00107372" w:rsidRPr="000075AB" w:rsidRDefault="0010737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315F9" w14:textId="77777777" w:rsidR="004D0DFE" w:rsidRPr="00C71153" w:rsidRDefault="004D0DFE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="Times New Roman"/>
                <w:b/>
                <w:bCs w:val="0"/>
                <w:color w:val="auto"/>
                <w:sz w:val="24"/>
              </w:rPr>
            </w:pPr>
            <w:r w:rsidRPr="00C71153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Konto użytkownika</w:t>
            </w:r>
          </w:p>
          <w:p w14:paraId="041ED291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sz w:val="22"/>
                <w:szCs w:val="20"/>
              </w:rPr>
              <w:t>Założenie konta bibliotecznego:</w:t>
            </w:r>
          </w:p>
          <w:p w14:paraId="2D80C7BD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samodzielne przez czytelnika z wykorzystaniem zewnętrznego systemu uwierzytelniania danych stosowanego w UMFC, z możliwością wyłączenie tej opcji przez uprawnionego bibliotekarza,</w:t>
            </w:r>
          </w:p>
          <w:p w14:paraId="407B66F1" w14:textId="1C5EDD65" w:rsidR="004D0DFE" w:rsidRPr="004D0DFE" w:rsidRDefault="009E6A10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9E6A10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możliwość integracji z systemami 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zarządzającymi użytkownikami w UMFC </w:t>
            </w:r>
            <w:r w:rsidRPr="009E6A10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(</w:t>
            </w:r>
            <w:r w:rsidRPr="009E6A10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AD, AAD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USOS)</w:t>
            </w:r>
            <w:r w:rsidRPr="009E6A10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System powinien posiadać odpowiednie interfejsy integracyjne (np. API) umożliwiające automatyczną, bezpieczną wymianę danych</w:t>
            </w:r>
            <w:r w:rsidR="004D0DFE"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,</w:t>
            </w:r>
          </w:p>
          <w:p w14:paraId="5928F7C0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dokonane przez bibliotekarza w Systemie.</w:t>
            </w:r>
          </w:p>
          <w:p w14:paraId="13B5768A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sz w:val="22"/>
                <w:szCs w:val="20"/>
              </w:rPr>
              <w:t xml:space="preserve"> Edycja:</w:t>
            </w:r>
          </w:p>
          <w:p w14:paraId="3391544A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Możliwość wprowadzenia, zmiany i usunięcia danych takich jak:</w:t>
            </w:r>
          </w:p>
          <w:p w14:paraId="695B71A6" w14:textId="77777777" w:rsidR="004D0DFE" w:rsidRPr="004D0DFE" w:rsidRDefault="004D0DFE">
            <w:pPr>
              <w:pStyle w:val="NormalnyWeb"/>
              <w:numPr>
                <w:ilvl w:val="2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dane kontaktowe, </w:t>
            </w:r>
          </w:p>
          <w:p w14:paraId="7423D42E" w14:textId="77777777" w:rsidR="004D0DFE" w:rsidRPr="004D0DFE" w:rsidRDefault="004D0DFE">
            <w:pPr>
              <w:pStyle w:val="NormalnyWeb"/>
              <w:numPr>
                <w:ilvl w:val="2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identyfikatory (np. nr karty bibliotecznej, indeksu)</w:t>
            </w:r>
          </w:p>
          <w:p w14:paraId="1D8FD19D" w14:textId="77777777" w:rsidR="004D0DFE" w:rsidRPr="004D0DFE" w:rsidRDefault="004D0DFE">
            <w:pPr>
              <w:pStyle w:val="NormalnyWeb"/>
              <w:numPr>
                <w:ilvl w:val="2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data ważności konta, aktywacja konta,</w:t>
            </w:r>
          </w:p>
          <w:p w14:paraId="316932E7" w14:textId="77777777" w:rsidR="004D0DFE" w:rsidRPr="004D0DFE" w:rsidRDefault="004D0DFE">
            <w:pPr>
              <w:pStyle w:val="NormalnyWeb"/>
              <w:numPr>
                <w:ilvl w:val="2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wymuszenie zmiany hasła,</w:t>
            </w:r>
          </w:p>
          <w:p w14:paraId="2BD28A9B" w14:textId="77777777" w:rsidR="004D0DFE" w:rsidRPr="004D0DFE" w:rsidRDefault="004D0DFE">
            <w:pPr>
              <w:pStyle w:val="NormalnyWeb"/>
              <w:numPr>
                <w:ilvl w:val="2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blokady,</w:t>
            </w:r>
          </w:p>
          <w:p w14:paraId="471C291C" w14:textId="77777777" w:rsidR="004D0DFE" w:rsidRPr="004D0DFE" w:rsidRDefault="004D0DFE">
            <w:pPr>
              <w:pStyle w:val="NormalnyWeb"/>
              <w:numPr>
                <w:ilvl w:val="2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opłaty,</w:t>
            </w:r>
          </w:p>
          <w:p w14:paraId="1E61F7FB" w14:textId="77777777" w:rsidR="004D0DFE" w:rsidRPr="004D0DFE" w:rsidRDefault="004D0DFE">
            <w:pPr>
              <w:pStyle w:val="NormalnyWeb"/>
              <w:numPr>
                <w:ilvl w:val="2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uwagi (widocznej lub niewidocznej dla użytkownika) itp.</w:t>
            </w:r>
          </w:p>
          <w:p w14:paraId="62FC8B33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lastRenderedPageBreak/>
              <w:t>Możliwość grupowego dodawania i usuwania powiadomień i komunikatów.</w:t>
            </w:r>
          </w:p>
          <w:p w14:paraId="0D751A5E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Możliwość wykonywania operacji udostępniania na koncie:</w:t>
            </w:r>
          </w:p>
          <w:p w14:paraId="60813EC5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wypożyczenia (na zewnątrz i „na miejscu”),</w:t>
            </w:r>
          </w:p>
          <w:p w14:paraId="5951F55D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zwroty,</w:t>
            </w:r>
          </w:p>
          <w:p w14:paraId="383EDCE8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prolongaty,</w:t>
            </w:r>
          </w:p>
          <w:p w14:paraId="5EAD8E3D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zamówienia, rezerwacje,</w:t>
            </w:r>
          </w:p>
          <w:p w14:paraId="4336B1D2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zamówienia do wypożyczalni międzybibliotecznej.</w:t>
            </w:r>
          </w:p>
          <w:p w14:paraId="2450A234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Wyszukiwanie, przeglądanie, eksport przez uprawnionego bibliotekarza danych użytkownika, w tym:</w:t>
            </w:r>
          </w:p>
          <w:p w14:paraId="446B615C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 xml:space="preserve">listy aktualnych </w:t>
            </w:r>
            <w:proofErr w:type="spellStart"/>
            <w:r w:rsidRPr="004D0DFE">
              <w:rPr>
                <w:rFonts w:ascii="HK Grotesk" w:hAnsi="HK Grotesk" w:cstheme="minorHAnsi"/>
                <w:sz w:val="22"/>
                <w:szCs w:val="22"/>
              </w:rPr>
              <w:t>wypożyczeń</w:t>
            </w:r>
            <w:proofErr w:type="spellEnd"/>
            <w:r w:rsidRPr="004D0DFE">
              <w:rPr>
                <w:rFonts w:ascii="HK Grotesk" w:hAnsi="HK Grotesk" w:cstheme="minorHAnsi"/>
                <w:sz w:val="22"/>
                <w:szCs w:val="22"/>
              </w:rPr>
              <w:t>, rezerwacji, opłat,</w:t>
            </w:r>
          </w:p>
          <w:p w14:paraId="6682D04D" w14:textId="77777777" w:rsidR="004D0DFE" w:rsidRPr="004D0DFE" w:rsidRDefault="004D0DFE">
            <w:pPr>
              <w:pStyle w:val="NormalnyWeb"/>
              <w:numPr>
                <w:ilvl w:val="1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 xml:space="preserve">historii </w:t>
            </w:r>
            <w:proofErr w:type="spellStart"/>
            <w:r w:rsidRPr="004D0DFE">
              <w:rPr>
                <w:rFonts w:ascii="HK Grotesk" w:hAnsi="HK Grotesk" w:cstheme="minorHAnsi"/>
                <w:sz w:val="22"/>
                <w:szCs w:val="22"/>
              </w:rPr>
              <w:t>wypożyczeń</w:t>
            </w:r>
            <w:proofErr w:type="spellEnd"/>
            <w:r w:rsidRPr="004D0DFE">
              <w:rPr>
                <w:rFonts w:ascii="HK Grotesk" w:hAnsi="HK Grotesk" w:cstheme="minorHAnsi"/>
                <w:sz w:val="22"/>
                <w:szCs w:val="22"/>
              </w:rPr>
              <w:t>, rezerwacji, opłat.</w:t>
            </w:r>
          </w:p>
          <w:p w14:paraId="437DF78F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>Zarządzanie kontami użytkowników.</w:t>
            </w:r>
          </w:p>
          <w:p w14:paraId="528EFDC4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before="100" w:beforeAutospacing="1" w:after="100" w:afterAutospacing="1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>Obsługa różnych typów użytkowników.</w:t>
            </w:r>
          </w:p>
          <w:p w14:paraId="52AA39B8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>Przejmowanie danych osobowych użytkowników z innych systemów identyfikacyjnych w UMFC (np. USOS).</w:t>
            </w:r>
          </w:p>
          <w:p w14:paraId="677528CD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>Obsługa SSO – integracja z uczelnianym systemem logowania.</w:t>
            </w:r>
          </w:p>
          <w:p w14:paraId="14AB1BF7" w14:textId="77777777" w:rsidR="004D0DFE" w:rsidRPr="004D0DFE" w:rsidRDefault="004D0DFE">
            <w:pPr>
              <w:pStyle w:val="NormalnyWeb"/>
              <w:numPr>
                <w:ilvl w:val="0"/>
                <w:numId w:val="36"/>
              </w:numPr>
              <w:spacing w:before="100" w:beforeAutospacing="1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 xml:space="preserve">Możliwość przeglądania historii </w:t>
            </w:r>
            <w:proofErr w:type="spellStart"/>
            <w:r w:rsidRPr="004D0DFE">
              <w:rPr>
                <w:rFonts w:ascii="HK Grotesk" w:hAnsi="HK Grotesk" w:cstheme="minorHAnsi"/>
                <w:sz w:val="22"/>
                <w:szCs w:val="22"/>
              </w:rPr>
              <w:t>wypożyczeń</w:t>
            </w:r>
            <w:proofErr w:type="spellEnd"/>
            <w:r w:rsidRPr="004D0DFE">
              <w:rPr>
                <w:rFonts w:ascii="HK Grotesk" w:hAnsi="HK Grotesk" w:cstheme="minorHAnsi"/>
                <w:sz w:val="22"/>
                <w:szCs w:val="22"/>
              </w:rPr>
              <w:t>, rezerwacji, opłat.</w:t>
            </w:r>
          </w:p>
          <w:p w14:paraId="43969D95" w14:textId="035C7DE5" w:rsidR="00107372" w:rsidRPr="008A46CA" w:rsidRDefault="004D0DFE" w:rsidP="001E5A11">
            <w:pPr>
              <w:pStyle w:val="NormalnyWeb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4D0DFE">
              <w:rPr>
                <w:rFonts w:ascii="HK Grotesk" w:hAnsi="HK Grotesk" w:cstheme="minorHAnsi"/>
                <w:sz w:val="22"/>
                <w:szCs w:val="22"/>
              </w:rPr>
              <w:t>Możliwość użytkownika do samodzielnego zarządzania kontem, w zdefiniowanym w analizie przedwdrożeniowej zakresie, z wykorzystaniem interfejsu użytkownika.</w:t>
            </w:r>
          </w:p>
        </w:tc>
        <w:tc>
          <w:tcPr>
            <w:tcW w:w="1664" w:type="dxa"/>
            <w:vAlign w:val="center"/>
          </w:tcPr>
          <w:p w14:paraId="3CEA26F5" w14:textId="77777777" w:rsidR="004D0DFE" w:rsidRPr="00AD497A" w:rsidRDefault="004D0DFE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auto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b w:val="0"/>
                <w:color w:val="auto"/>
                <w:sz w:val="22"/>
                <w:szCs w:val="20"/>
              </w:rPr>
              <w:lastRenderedPageBreak/>
              <w:t>p. 3.1.1</w:t>
            </w:r>
          </w:p>
          <w:p w14:paraId="7DE54C7B" w14:textId="77777777" w:rsidR="004D0DFE" w:rsidRPr="00AD497A" w:rsidRDefault="004D0DFE" w:rsidP="001E5A11">
            <w:pPr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 3.2</w:t>
            </w:r>
          </w:p>
          <w:p w14:paraId="60B415D3" w14:textId="77777777" w:rsidR="004D0DFE" w:rsidRPr="00AD497A" w:rsidRDefault="004D0DFE" w:rsidP="001E5A11">
            <w:pPr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 3.3.1-3</w:t>
            </w:r>
          </w:p>
          <w:p w14:paraId="77B62554" w14:textId="77777777" w:rsidR="004D0DFE" w:rsidRPr="00AD497A" w:rsidRDefault="004D0DFE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  <w:t>p. 3.3.5</w:t>
            </w:r>
          </w:p>
          <w:p w14:paraId="21C2F404" w14:textId="77777777" w:rsidR="004D0DFE" w:rsidRPr="00AD497A" w:rsidRDefault="004D0DFE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  <w:t>p. 3.3.7-9</w:t>
            </w:r>
          </w:p>
          <w:p w14:paraId="1405AE76" w14:textId="6499AB19" w:rsidR="00107372" w:rsidRPr="004D0DFE" w:rsidRDefault="004D0DFE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Cs w:val="20"/>
              </w:rPr>
            </w:pPr>
            <w:r w:rsidRPr="00AD497A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  <w:t>p. 6.1.1</w:t>
            </w:r>
          </w:p>
        </w:tc>
        <w:tc>
          <w:tcPr>
            <w:tcW w:w="1877" w:type="dxa"/>
            <w:vAlign w:val="center"/>
          </w:tcPr>
          <w:p w14:paraId="39029F16" w14:textId="77777777" w:rsidR="00107372" w:rsidRPr="000075AB" w:rsidRDefault="0010737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349DEE01" w14:textId="77777777" w:rsidR="00107372" w:rsidRPr="000075AB" w:rsidRDefault="00107372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0648BC" w:rsidRPr="000075AB" w14:paraId="107C604F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39B2791" w14:textId="460A3686" w:rsidR="000648BC" w:rsidRPr="000075AB" w:rsidRDefault="000648B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2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E8623" w14:textId="77777777" w:rsidR="000648BC" w:rsidRPr="000648BC" w:rsidRDefault="000648BC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0648BC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Konfiguracja zasad udostępniania i dostępności</w:t>
            </w:r>
          </w:p>
          <w:p w14:paraId="260CC462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Konfigurowanie zasad (limity, okresy, wysokość opłat, czas trwania blokad, powiadomienia):</w:t>
            </w:r>
          </w:p>
          <w:p w14:paraId="52D6AB02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proofErr w:type="spellStart"/>
            <w:r w:rsidRPr="000648BC">
              <w:rPr>
                <w:rFonts w:ascii="HK Grotesk" w:hAnsi="HK Grotesk" w:cstheme="minorHAnsi"/>
                <w:sz w:val="22"/>
                <w:szCs w:val="22"/>
              </w:rPr>
              <w:t>wypożyczeń</w:t>
            </w:r>
            <w:proofErr w:type="spellEnd"/>
            <w:r w:rsidRPr="000648BC">
              <w:rPr>
                <w:rFonts w:ascii="HK Grotesk" w:hAnsi="HK Grotesk" w:cstheme="minorHAnsi"/>
                <w:sz w:val="22"/>
                <w:szCs w:val="22"/>
              </w:rPr>
              <w:t>,</w:t>
            </w:r>
          </w:p>
          <w:p w14:paraId="106B498A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zwrotów,</w:t>
            </w:r>
          </w:p>
          <w:p w14:paraId="7EF0F67D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prolongat,</w:t>
            </w:r>
          </w:p>
          <w:p w14:paraId="7D2D24EC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zamówień z magazynu,</w:t>
            </w:r>
          </w:p>
          <w:p w14:paraId="47EE7A54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zamówień międzybibliotecznych,</w:t>
            </w:r>
          </w:p>
          <w:p w14:paraId="22D7C774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rezerwacji,</w:t>
            </w:r>
          </w:p>
          <w:p w14:paraId="4B0B65F0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opłat,</w:t>
            </w:r>
          </w:p>
          <w:p w14:paraId="0F5275E4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blokad kont użytkowników (np. przetrzymania, brak ważnego konta),</w:t>
            </w:r>
          </w:p>
          <w:p w14:paraId="69816D2A" w14:textId="77777777" w:rsidR="000648BC" w:rsidRPr="000648BC" w:rsidRDefault="000648B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powiadomień,</w:t>
            </w:r>
          </w:p>
          <w:p w14:paraId="2BEA15DF" w14:textId="2545CD16" w:rsidR="000648BC" w:rsidRPr="000648BC" w:rsidRDefault="000648BC" w:rsidP="001E5A11">
            <w:pPr>
              <w:pStyle w:val="NormalnyWeb"/>
              <w:spacing w:before="100" w:beforeAutospacing="1" w:after="240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0648BC">
              <w:rPr>
                <w:rFonts w:ascii="HK Grotesk" w:hAnsi="HK Grotesk" w:cstheme="minorHAnsi"/>
                <w:sz w:val="22"/>
                <w:szCs w:val="22"/>
              </w:rPr>
              <w:t>z uwzględnieniem typu i lokalizacji materiału, typów użytkowników i ich uprawnień w różnych lokalizacjach.</w:t>
            </w:r>
          </w:p>
        </w:tc>
        <w:tc>
          <w:tcPr>
            <w:tcW w:w="1664" w:type="dxa"/>
            <w:vAlign w:val="center"/>
          </w:tcPr>
          <w:p w14:paraId="4E55D6DD" w14:textId="288546C8" w:rsidR="000648BC" w:rsidRPr="00AD497A" w:rsidRDefault="000648B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</w:t>
            </w:r>
            <w:r w:rsidR="00B17AF0"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3.6</w:t>
            </w:r>
          </w:p>
        </w:tc>
        <w:tc>
          <w:tcPr>
            <w:tcW w:w="1877" w:type="dxa"/>
            <w:vAlign w:val="center"/>
          </w:tcPr>
          <w:p w14:paraId="4E20C7BB" w14:textId="77777777" w:rsidR="000648BC" w:rsidRPr="000075AB" w:rsidRDefault="000648B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5A9B3CE7" w14:textId="77777777" w:rsidR="000648BC" w:rsidRPr="000075AB" w:rsidRDefault="000648B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0648BC" w:rsidRPr="000075AB" w14:paraId="7AB4C9A4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E8769E1" w14:textId="2D758329" w:rsidR="000648BC" w:rsidRPr="000075AB" w:rsidRDefault="000648B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3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105E" w14:textId="77777777" w:rsidR="008C7E4B" w:rsidRPr="00AD497A" w:rsidRDefault="008C7E4B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AD497A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Wypożyczanie i zwroty</w:t>
            </w:r>
          </w:p>
          <w:p w14:paraId="50519FD8" w14:textId="77777777" w:rsidR="008C7E4B" w:rsidRPr="00AD497A" w:rsidRDefault="008C7E4B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 xml:space="preserve">Obsługa </w:t>
            </w:r>
            <w:proofErr w:type="spellStart"/>
            <w:r w:rsidRPr="00AD497A">
              <w:rPr>
                <w:rFonts w:ascii="HK Grotesk" w:hAnsi="HK Grotesk" w:cstheme="minorHAnsi"/>
                <w:sz w:val="22"/>
                <w:szCs w:val="22"/>
              </w:rPr>
              <w:t>wypożyczeń</w:t>
            </w:r>
            <w:proofErr w:type="spellEnd"/>
            <w:r w:rsidRPr="00AD497A">
              <w:rPr>
                <w:rFonts w:ascii="HK Grotesk" w:hAnsi="HK Grotesk" w:cstheme="minorHAnsi"/>
                <w:sz w:val="22"/>
                <w:szCs w:val="22"/>
              </w:rPr>
              <w:t xml:space="preserve"> i zwrotów materiałów.</w:t>
            </w:r>
          </w:p>
          <w:p w14:paraId="666E0190" w14:textId="77777777" w:rsidR="008C7E4B" w:rsidRPr="00AD497A" w:rsidRDefault="008C7E4B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>Automatyczne aktualizowanie statusu egzemplarzy.</w:t>
            </w:r>
          </w:p>
          <w:p w14:paraId="253EDC9D" w14:textId="77777777" w:rsidR="008C7E4B" w:rsidRPr="00AD497A" w:rsidRDefault="008C7E4B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>Wsparcie dla wypożyczeni międzybibliotecznych.</w:t>
            </w:r>
          </w:p>
          <w:p w14:paraId="77A22AB4" w14:textId="5BE3EE75" w:rsidR="008C7E4B" w:rsidRPr="00AD497A" w:rsidRDefault="008C7E4B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>Obsługa wielu lokalizacji i punktów obsługi (wypożyczanie i zwroty</w:t>
            </w:r>
            <w:r w:rsidR="007B0F79">
              <w:rPr>
                <w:rFonts w:ascii="HK Grotesk" w:hAnsi="HK Grotesk" w:cstheme="minorHAnsi"/>
                <w:sz w:val="22"/>
                <w:szCs w:val="22"/>
              </w:rPr>
              <w:t xml:space="preserve"> </w:t>
            </w:r>
            <w:r w:rsidRPr="00AD497A">
              <w:rPr>
                <w:rFonts w:ascii="HK Grotesk" w:hAnsi="HK Grotesk" w:cstheme="minorHAnsi"/>
                <w:sz w:val="22"/>
                <w:szCs w:val="22"/>
              </w:rPr>
              <w:t>w różnych lokalizacjach).</w:t>
            </w:r>
          </w:p>
          <w:p w14:paraId="234D3A06" w14:textId="3F33A4B1" w:rsidR="008C7E4B" w:rsidRPr="00AD497A" w:rsidRDefault="008C7E4B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lastRenderedPageBreak/>
              <w:t>Udostępnianie materiałów bibliotecznych w trybie offline w przypadku braku dostępu do sieci i późniejsze zsynchronizowanie danych udostępniania</w:t>
            </w:r>
            <w:r w:rsidR="00AD497A">
              <w:rPr>
                <w:rFonts w:ascii="HK Grotesk" w:hAnsi="HK Grotesk" w:cstheme="minorHAnsi"/>
                <w:sz w:val="22"/>
                <w:szCs w:val="22"/>
              </w:rPr>
              <w:t xml:space="preserve"> </w:t>
            </w:r>
            <w:r w:rsidRPr="00AD497A">
              <w:rPr>
                <w:rFonts w:ascii="HK Grotesk" w:hAnsi="HK Grotesk" w:cstheme="minorHAnsi"/>
                <w:sz w:val="22"/>
                <w:szCs w:val="22"/>
              </w:rPr>
              <w:t>z Systemem. Udostępnianie offline może odbywać się poprzez preinstalowane na komputerach Zamawiającego oprogramowanie, które pochodzić będzie od tego samego dostawcy, co system SaaS.</w:t>
            </w:r>
          </w:p>
          <w:p w14:paraId="7BAB35BD" w14:textId="5C27845F" w:rsidR="000648BC" w:rsidRPr="008C7E4B" w:rsidRDefault="008C7E4B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0"/>
                <w:szCs w:val="20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>Możliwość wykorzystania w Systemie protokołów SIP2 oraz NCIP, do integracji Systemu z urządzeniami do samoobsługowego wypożyczania/zwrotów materiałów bibliotecznych.</w:t>
            </w:r>
          </w:p>
        </w:tc>
        <w:tc>
          <w:tcPr>
            <w:tcW w:w="1664" w:type="dxa"/>
            <w:vAlign w:val="center"/>
          </w:tcPr>
          <w:p w14:paraId="77932316" w14:textId="77777777" w:rsidR="008C7E4B" w:rsidRPr="00AD497A" w:rsidRDefault="008C7E4B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3.1.3</w:t>
            </w:r>
          </w:p>
          <w:p w14:paraId="62B5EA51" w14:textId="77777777" w:rsidR="008C7E4B" w:rsidRPr="00AD497A" w:rsidRDefault="008C7E4B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 3.1.14</w:t>
            </w:r>
          </w:p>
          <w:p w14:paraId="43A22004" w14:textId="77777777" w:rsidR="00B17AF0" w:rsidRPr="00AD497A" w:rsidRDefault="00B17AF0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 3.3.1-3</w:t>
            </w:r>
          </w:p>
          <w:p w14:paraId="72399AD4" w14:textId="77EB11D8" w:rsidR="000648BC" w:rsidRPr="000075AB" w:rsidRDefault="008C7E4B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 3.3.5-6</w:t>
            </w:r>
          </w:p>
        </w:tc>
        <w:tc>
          <w:tcPr>
            <w:tcW w:w="1877" w:type="dxa"/>
            <w:vAlign w:val="center"/>
          </w:tcPr>
          <w:p w14:paraId="26F5AAEE" w14:textId="77777777" w:rsidR="000648BC" w:rsidRPr="000075AB" w:rsidRDefault="000648B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39AB464D" w14:textId="77777777" w:rsidR="000648BC" w:rsidRPr="000075AB" w:rsidRDefault="000648B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AD497A" w:rsidRPr="000075AB" w14:paraId="4A1CB547" w14:textId="77777777" w:rsidTr="00107372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4A89856" w14:textId="6F150920" w:rsidR="00AD497A" w:rsidRPr="000075AB" w:rsidRDefault="00AD497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4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B99AC" w14:textId="77777777" w:rsidR="00AD497A" w:rsidRPr="00C71153" w:rsidRDefault="00AD497A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C71153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Prolongaty i przedłużenia terminów zwrotu</w:t>
            </w:r>
          </w:p>
          <w:p w14:paraId="31D31987" w14:textId="77777777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AD497A">
              <w:rPr>
                <w:rFonts w:ascii="HK Grotesk" w:hAnsi="HK Grotesk" w:cstheme="minorHAnsi"/>
                <w:sz w:val="22"/>
                <w:szCs w:val="20"/>
              </w:rPr>
              <w:t xml:space="preserve">Automatyczne prolongaty </w:t>
            </w:r>
            <w:proofErr w:type="spellStart"/>
            <w:r w:rsidRPr="00AD497A">
              <w:rPr>
                <w:rFonts w:ascii="HK Grotesk" w:hAnsi="HK Grotesk" w:cstheme="minorHAnsi"/>
                <w:sz w:val="22"/>
                <w:szCs w:val="20"/>
              </w:rPr>
              <w:t>wypożyczeń</w:t>
            </w:r>
            <w:proofErr w:type="spellEnd"/>
            <w:r w:rsidRPr="00AD497A">
              <w:rPr>
                <w:rFonts w:ascii="HK Grotesk" w:hAnsi="HK Grotesk" w:cstheme="minorHAnsi"/>
                <w:sz w:val="22"/>
                <w:szCs w:val="20"/>
              </w:rPr>
              <w:t xml:space="preserve"> zgodnie z zasadami biblioteki. </w:t>
            </w:r>
          </w:p>
          <w:p w14:paraId="0A8712CF" w14:textId="75AC2187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AD497A">
              <w:rPr>
                <w:rFonts w:ascii="HK Grotesk" w:hAnsi="HK Grotesk" w:cstheme="minorHAnsi"/>
                <w:sz w:val="22"/>
                <w:szCs w:val="20"/>
              </w:rPr>
              <w:t xml:space="preserve">Możliwość prolongowania indywidualnego/grupowego </w:t>
            </w:r>
            <w:proofErr w:type="spellStart"/>
            <w:r w:rsidR="00785C3B">
              <w:rPr>
                <w:rFonts w:ascii="HK Grotesk" w:hAnsi="HK Grotesk" w:cstheme="minorHAnsi"/>
                <w:sz w:val="22"/>
                <w:szCs w:val="20"/>
              </w:rPr>
              <w:t>wypożyczeń</w:t>
            </w:r>
            <w:proofErr w:type="spellEnd"/>
            <w:r w:rsidR="00785C3B">
              <w:rPr>
                <w:rFonts w:ascii="HK Grotesk" w:hAnsi="HK Grotesk" w:cstheme="minorHAnsi"/>
                <w:sz w:val="22"/>
                <w:szCs w:val="20"/>
              </w:rPr>
              <w:t xml:space="preserve"> </w:t>
            </w:r>
            <w:r w:rsidRPr="00AD497A">
              <w:rPr>
                <w:rFonts w:ascii="HK Grotesk" w:hAnsi="HK Grotesk" w:cstheme="minorHAnsi"/>
                <w:sz w:val="22"/>
                <w:szCs w:val="20"/>
              </w:rPr>
              <w:t>i rezerwacji.</w:t>
            </w:r>
          </w:p>
          <w:p w14:paraId="7AE93C9A" w14:textId="77777777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AD497A">
              <w:rPr>
                <w:rFonts w:ascii="HK Grotesk" w:hAnsi="HK Grotesk" w:cstheme="minorHAnsi"/>
                <w:sz w:val="22"/>
                <w:szCs w:val="20"/>
              </w:rPr>
              <w:t>Możliwość indywidualnego/grupowego przesunięcia dat zwrotu.</w:t>
            </w:r>
          </w:p>
          <w:p w14:paraId="67A1206D" w14:textId="678F26A3" w:rsidR="00AD497A" w:rsidRPr="008A46C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AD497A">
              <w:rPr>
                <w:rFonts w:ascii="HK Grotesk" w:hAnsi="HK Grotesk" w:cstheme="minorHAnsi"/>
                <w:sz w:val="22"/>
                <w:szCs w:val="20"/>
              </w:rPr>
              <w:t>Możliwość samodzielnego przedłużenia wypożyczeni</w:t>
            </w:r>
            <w:r w:rsidR="007B0F79">
              <w:rPr>
                <w:rFonts w:ascii="HK Grotesk" w:hAnsi="HK Grotesk" w:cstheme="minorHAnsi"/>
                <w:sz w:val="22"/>
                <w:szCs w:val="20"/>
              </w:rPr>
              <w:t>a</w:t>
            </w:r>
            <w:r w:rsidRPr="00AD497A">
              <w:rPr>
                <w:rFonts w:ascii="HK Grotesk" w:hAnsi="HK Grotesk" w:cstheme="minorHAnsi"/>
                <w:sz w:val="22"/>
                <w:szCs w:val="20"/>
              </w:rPr>
              <w:t xml:space="preserve"> przez użytkownika</w:t>
            </w:r>
            <w:r w:rsidR="00785C3B">
              <w:rPr>
                <w:rFonts w:ascii="HK Grotesk" w:hAnsi="HK Grotesk" w:cstheme="minorHAnsi"/>
                <w:sz w:val="22"/>
                <w:szCs w:val="20"/>
              </w:rPr>
              <w:t xml:space="preserve"> </w:t>
            </w:r>
            <w:r w:rsidRPr="00AD497A">
              <w:rPr>
                <w:rFonts w:ascii="HK Grotesk" w:hAnsi="HK Grotesk" w:cstheme="minorHAnsi"/>
                <w:sz w:val="22"/>
                <w:szCs w:val="20"/>
              </w:rPr>
              <w:t>z poziomu interfejsu użytkownika</w:t>
            </w:r>
          </w:p>
        </w:tc>
        <w:tc>
          <w:tcPr>
            <w:tcW w:w="1664" w:type="dxa"/>
            <w:vAlign w:val="center"/>
          </w:tcPr>
          <w:p w14:paraId="0AB5315D" w14:textId="3E9518C2" w:rsidR="00AD497A" w:rsidRPr="00AD497A" w:rsidRDefault="00AD497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 3.3.11-12</w:t>
            </w:r>
          </w:p>
        </w:tc>
        <w:tc>
          <w:tcPr>
            <w:tcW w:w="1877" w:type="dxa"/>
            <w:vAlign w:val="center"/>
          </w:tcPr>
          <w:p w14:paraId="64337115" w14:textId="77777777" w:rsidR="00AD497A" w:rsidRPr="000075AB" w:rsidRDefault="00AD497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24862A97" w14:textId="77777777" w:rsidR="00AD497A" w:rsidRPr="000075AB" w:rsidRDefault="00AD497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AD497A" w:rsidRPr="000075AB" w14:paraId="2076B69F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A633724" w14:textId="0AF9E640" w:rsidR="00AD497A" w:rsidRPr="008A46CA" w:rsidRDefault="00AD497A" w:rsidP="001E5A11">
            <w:pPr>
              <w:spacing w:after="120"/>
              <w:jc w:val="left"/>
              <w:rPr>
                <w:rFonts w:ascii="HK Grotesk" w:hAnsi="HK Grotesk"/>
                <w:sz w:val="22"/>
                <w:szCs w:val="22"/>
              </w:rPr>
            </w:pPr>
            <w:r w:rsidRPr="008A46CA">
              <w:rPr>
                <w:rFonts w:ascii="HK Grotesk" w:hAnsi="HK Grotesk"/>
                <w:sz w:val="22"/>
                <w:szCs w:val="22"/>
              </w:rPr>
              <w:t>F</w:t>
            </w:r>
            <w:r>
              <w:rPr>
                <w:rFonts w:ascii="HK Grotesk" w:hAnsi="HK Grotesk"/>
                <w:sz w:val="22"/>
                <w:szCs w:val="22"/>
              </w:rPr>
              <w:t>U</w:t>
            </w:r>
            <w:r w:rsidRPr="008A46CA">
              <w:rPr>
                <w:rFonts w:ascii="HK Grotesk" w:hAnsi="HK Grotesk"/>
                <w:sz w:val="22"/>
                <w:szCs w:val="22"/>
              </w:rPr>
              <w:t>5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EE3E4" w14:textId="77777777" w:rsidR="00AD497A" w:rsidRPr="00AD497A" w:rsidRDefault="00AD497A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AD497A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Rezerwacje i zamówienia</w:t>
            </w:r>
          </w:p>
          <w:p w14:paraId="11D990CD" w14:textId="77777777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 xml:space="preserve">Możliwość rezerwowania wypożyczonych materiałów. </w:t>
            </w:r>
          </w:p>
          <w:p w14:paraId="6294BC52" w14:textId="77777777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>Rezerwacja według lokalizacji i zasobu.</w:t>
            </w:r>
          </w:p>
          <w:p w14:paraId="7F098A4D" w14:textId="77777777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lastRenderedPageBreak/>
              <w:t>Możliwość rezerwacji materiałów bibliotecznych na poziomie tytułu danej pozycji.</w:t>
            </w:r>
          </w:p>
          <w:p w14:paraId="2C0B971F" w14:textId="77777777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>Automatyczne przypisanie egzemplarza do rezerwacji.</w:t>
            </w:r>
          </w:p>
          <w:p w14:paraId="545AF700" w14:textId="79CA18F2" w:rsidR="00AD497A" w:rsidRPr="00AD497A" w:rsidRDefault="00AD497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AD497A">
              <w:rPr>
                <w:rFonts w:ascii="HK Grotesk" w:hAnsi="HK Grotesk" w:cstheme="minorHAnsi"/>
                <w:sz w:val="22"/>
                <w:szCs w:val="22"/>
              </w:rPr>
              <w:t>Obsługa kolejek oczekujących (np. usunięcie zamówień aktualnych</w:t>
            </w:r>
            <w:r w:rsidR="00785C3B">
              <w:rPr>
                <w:rFonts w:ascii="HK Grotesk" w:hAnsi="HK Grotesk" w:cstheme="minorHAnsi"/>
                <w:sz w:val="22"/>
                <w:szCs w:val="22"/>
              </w:rPr>
              <w:t xml:space="preserve"> </w:t>
            </w:r>
            <w:r w:rsidRPr="00AD497A">
              <w:rPr>
                <w:rFonts w:ascii="HK Grotesk" w:hAnsi="HK Grotesk" w:cstheme="minorHAnsi"/>
                <w:sz w:val="22"/>
                <w:szCs w:val="22"/>
              </w:rPr>
              <w:t>i wygasłych).</w:t>
            </w:r>
          </w:p>
        </w:tc>
        <w:tc>
          <w:tcPr>
            <w:tcW w:w="1664" w:type="dxa"/>
            <w:vAlign w:val="center"/>
          </w:tcPr>
          <w:p w14:paraId="287A9027" w14:textId="77777777" w:rsidR="00AD497A" w:rsidRPr="00AD497A" w:rsidRDefault="00AD497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3.3.10</w:t>
            </w:r>
          </w:p>
          <w:p w14:paraId="40C2B07D" w14:textId="00F8F772" w:rsidR="00AD497A" w:rsidRPr="00AD497A" w:rsidRDefault="00AD497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AD497A">
              <w:rPr>
                <w:rFonts w:ascii="HK Grotesk" w:eastAsia="Cambria" w:hAnsi="HK Grotesk" w:cstheme="minorHAnsi"/>
                <w:sz w:val="22"/>
                <w:szCs w:val="20"/>
              </w:rPr>
              <w:t>p. 3.3.13</w:t>
            </w:r>
          </w:p>
        </w:tc>
        <w:tc>
          <w:tcPr>
            <w:tcW w:w="1877" w:type="dxa"/>
            <w:vAlign w:val="center"/>
          </w:tcPr>
          <w:p w14:paraId="07F97E0F" w14:textId="77777777" w:rsidR="00AD497A" w:rsidRPr="000075AB" w:rsidRDefault="00AD497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0965C657" w14:textId="77777777" w:rsidR="00AD497A" w:rsidRPr="000075AB" w:rsidRDefault="00AD497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866D19" w:rsidRPr="000075AB" w14:paraId="5652221B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548C263" w14:textId="52726EA4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hAnsi="HK Grotesk"/>
                <w:sz w:val="22"/>
                <w:szCs w:val="22"/>
              </w:rPr>
              <w:t>F</w:t>
            </w:r>
            <w:r>
              <w:rPr>
                <w:rFonts w:ascii="HK Grotesk" w:hAnsi="HK Grotesk"/>
                <w:sz w:val="22"/>
                <w:szCs w:val="22"/>
              </w:rPr>
              <w:t>U</w:t>
            </w:r>
            <w:r w:rsidRPr="000075AB">
              <w:rPr>
                <w:rFonts w:ascii="HK Grotesk" w:hAnsi="HK Grotesk"/>
                <w:sz w:val="22"/>
                <w:szCs w:val="22"/>
              </w:rPr>
              <w:t>6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7DC96" w14:textId="77777777" w:rsidR="00866D19" w:rsidRPr="00C71153" w:rsidRDefault="00866D19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C71153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Obsługa zamówień z magazynu</w:t>
            </w:r>
          </w:p>
          <w:p w14:paraId="4D86256E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Konfiguracja danych i wygląd rewersu (imię i nazwisko czytelnika, numer karty bibliotecznej, sygnatura egzemplarza, autor, tytuł, data i godzina zamówienia).</w:t>
            </w:r>
          </w:p>
          <w:p w14:paraId="2E56DCFB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Drukowanie rewersów na drukarce w formacie A6.</w:t>
            </w:r>
          </w:p>
          <w:p w14:paraId="556851DD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Dostęp do historii drukowania rewersów z możliwością powtórnego wydruku.</w:t>
            </w:r>
          </w:p>
          <w:p w14:paraId="1E196C78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Zatwierdzenie lub odmowa, przez uprawnionego pracownika Biblioteki, realizacji zamówienia materiału bibliotecznego.</w:t>
            </w:r>
          </w:p>
          <w:p w14:paraId="5063019F" w14:textId="2B09EBDE" w:rsidR="00866D19" w:rsidRPr="00866D19" w:rsidRDefault="00F12772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>
              <w:rPr>
                <w:rFonts w:ascii="HK Grotesk" w:hAnsi="HK Grotesk" w:cstheme="minorHAnsi"/>
                <w:sz w:val="22"/>
                <w:szCs w:val="20"/>
              </w:rPr>
              <w:t>I</w:t>
            </w:r>
            <w:r w:rsidRPr="00F12772">
              <w:rPr>
                <w:rFonts w:ascii="HK Grotesk" w:hAnsi="HK Grotesk" w:cstheme="minorHAnsi"/>
                <w:sz w:val="22"/>
                <w:szCs w:val="20"/>
              </w:rPr>
              <w:t xml:space="preserve">ntegracja z urządzeniami do skanowania kodów kreskowych zgodnych z obowiązującymi standardami (np. </w:t>
            </w:r>
            <w:proofErr w:type="spellStart"/>
            <w:r w:rsidRPr="00F12772">
              <w:rPr>
                <w:rFonts w:ascii="HK Grotesk" w:hAnsi="HK Grotesk" w:cstheme="minorHAnsi"/>
                <w:sz w:val="22"/>
                <w:szCs w:val="20"/>
              </w:rPr>
              <w:t>Code</w:t>
            </w:r>
            <w:proofErr w:type="spellEnd"/>
            <w:r w:rsidRPr="00F12772">
              <w:rPr>
                <w:rFonts w:ascii="HK Grotesk" w:hAnsi="HK Grotesk" w:cstheme="minorHAnsi"/>
                <w:sz w:val="22"/>
                <w:szCs w:val="20"/>
              </w:rPr>
              <w:t xml:space="preserve"> 39, </w:t>
            </w:r>
            <w:proofErr w:type="spellStart"/>
            <w:r w:rsidRPr="00F12772">
              <w:rPr>
                <w:rFonts w:ascii="HK Grotesk" w:hAnsi="HK Grotesk" w:cstheme="minorHAnsi"/>
                <w:sz w:val="22"/>
                <w:szCs w:val="20"/>
              </w:rPr>
              <w:t>Code</w:t>
            </w:r>
            <w:proofErr w:type="spellEnd"/>
            <w:r w:rsidRPr="00F12772">
              <w:rPr>
                <w:rFonts w:ascii="HK Grotesk" w:hAnsi="HK Grotesk" w:cstheme="minorHAnsi"/>
                <w:sz w:val="22"/>
                <w:szCs w:val="20"/>
              </w:rPr>
              <w:t xml:space="preserve"> 128, EAN). Numer czytelnika musi być możliwy do zapisania w formie kodu kreskowego i odczytywany przez system jako unikalny identyfikator użytkownika. Analogicznie identyfikator materiału musi być możliwy do reprezentacji w formie kodu kreskowego oraz odczytywany przez system jako unikalny identyfikator zasobu. Odczyt kodu kreskowego powinien inicjować </w:t>
            </w:r>
            <w:r w:rsidRPr="00F12772">
              <w:rPr>
                <w:rFonts w:ascii="HK Grotesk" w:hAnsi="HK Grotesk" w:cstheme="minorHAnsi"/>
                <w:sz w:val="22"/>
                <w:szCs w:val="20"/>
              </w:rPr>
              <w:lastRenderedPageBreak/>
              <w:t>odpowiednie działania systemowe (np. wyświetlenie danych czytelnika, przyporządkowanie materiału, rejestrację wypożyczenia).</w:t>
            </w:r>
          </w:p>
          <w:p w14:paraId="71C44C0E" w14:textId="01421C4A" w:rsidR="00866D19" w:rsidRPr="008A46CA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Wydruk etykiety samoprzylepnej z danymi egzemplarza materiału bibliotecznego na drukarce.</w:t>
            </w:r>
          </w:p>
        </w:tc>
        <w:tc>
          <w:tcPr>
            <w:tcW w:w="1664" w:type="dxa"/>
            <w:vAlign w:val="center"/>
          </w:tcPr>
          <w:p w14:paraId="7D0D068B" w14:textId="2E5B1DA2" w:rsidR="00866D19" w:rsidRPr="00866D19" w:rsidRDefault="00866D19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866D19"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3.7</w:t>
            </w:r>
          </w:p>
        </w:tc>
        <w:tc>
          <w:tcPr>
            <w:tcW w:w="1877" w:type="dxa"/>
            <w:vAlign w:val="center"/>
          </w:tcPr>
          <w:p w14:paraId="77C0F7E8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40F37166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866D19" w:rsidRPr="000075AB" w14:paraId="3DE23594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7F34DA9" w14:textId="52E883E4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7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34F52" w14:textId="77777777" w:rsidR="00866D19" w:rsidRPr="00C71153" w:rsidRDefault="00866D19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C71153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Udostępnianie zbiorów w czytelni</w:t>
            </w:r>
          </w:p>
          <w:p w14:paraId="10D6DB34" w14:textId="77777777" w:rsidR="00866D19" w:rsidRPr="00C71153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0"/>
                <w:szCs w:val="20"/>
              </w:rPr>
            </w:pPr>
            <w:r w:rsidRPr="00C71153">
              <w:rPr>
                <w:rFonts w:ascii="HK Grotesk" w:hAnsi="HK Grotesk" w:cstheme="minorHAnsi"/>
                <w:sz w:val="20"/>
                <w:szCs w:val="20"/>
              </w:rPr>
              <w:t>Ustalanie odrębnych zasad udostępniania zbiorów w czytelni.</w:t>
            </w:r>
          </w:p>
          <w:p w14:paraId="4BC46139" w14:textId="1DA40846" w:rsidR="00866D19" w:rsidRPr="008A46CA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C71153">
              <w:rPr>
                <w:rFonts w:ascii="HK Grotesk" w:hAnsi="HK Grotesk" w:cstheme="minorHAnsi"/>
                <w:sz w:val="20"/>
                <w:szCs w:val="20"/>
              </w:rPr>
              <w:t>Wybór lokalizacji odbioru zamówionych materiałów bibliotecznych (możliwość włączenia i wyłączenia wyboru lokalizacji).</w:t>
            </w:r>
          </w:p>
        </w:tc>
        <w:tc>
          <w:tcPr>
            <w:tcW w:w="1664" w:type="dxa"/>
            <w:vAlign w:val="center"/>
          </w:tcPr>
          <w:p w14:paraId="77B17C56" w14:textId="12096964" w:rsidR="00866D19" w:rsidRPr="00745872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  <w:highlight w:val="green"/>
              </w:rPr>
            </w:pPr>
            <w:r w:rsidRPr="00745872">
              <w:rPr>
                <w:rFonts w:ascii="HK Grotesk" w:eastAsia="Cambria" w:hAnsi="HK Grotesk" w:cstheme="minorHAnsi"/>
                <w:sz w:val="22"/>
                <w:szCs w:val="20"/>
              </w:rPr>
              <w:t>p. 3.8</w:t>
            </w:r>
          </w:p>
        </w:tc>
        <w:tc>
          <w:tcPr>
            <w:tcW w:w="1877" w:type="dxa"/>
            <w:vAlign w:val="center"/>
          </w:tcPr>
          <w:p w14:paraId="6EFBF0A4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524BB817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866D19" w:rsidRPr="000075AB" w14:paraId="188385F7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A2E45D5" w14:textId="747D5C43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8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EB4A6" w14:textId="77777777" w:rsidR="00866D19" w:rsidRPr="00866D19" w:rsidRDefault="00866D19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866D19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Wypożyczenia międzybiblioteczne krajowe i zagraniczne</w:t>
            </w:r>
          </w:p>
          <w:p w14:paraId="6FC532BF" w14:textId="77777777" w:rsidR="00866D19" w:rsidRPr="00866D19" w:rsidRDefault="00866D19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866D19">
              <w:rPr>
                <w:rFonts w:ascii="HK Grotesk" w:hAnsi="HK Grotesk" w:cstheme="minorHAnsi"/>
                <w:sz w:val="22"/>
                <w:szCs w:val="22"/>
              </w:rPr>
              <w:t xml:space="preserve">Obsługa zamówień przychodzących i wychodzących: </w:t>
            </w:r>
          </w:p>
          <w:p w14:paraId="7B38BFB2" w14:textId="77777777" w:rsidR="00866D19" w:rsidRPr="00866D19" w:rsidRDefault="00866D19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/>
                <w:sz w:val="22"/>
                <w:szCs w:val="22"/>
              </w:rPr>
            </w:pPr>
            <w:r w:rsidRPr="00866D19">
              <w:rPr>
                <w:rFonts w:ascii="HK Grotesk" w:hAnsi="HK Grotesk" w:cstheme="minorHAnsi"/>
                <w:sz w:val="22"/>
                <w:szCs w:val="22"/>
              </w:rPr>
              <w:t>rejestracja zamówień,</w:t>
            </w:r>
          </w:p>
          <w:p w14:paraId="4B1F08AC" w14:textId="77777777" w:rsidR="00866D19" w:rsidRPr="00866D19" w:rsidRDefault="00866D19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/>
                <w:sz w:val="22"/>
                <w:szCs w:val="22"/>
              </w:rPr>
            </w:pPr>
            <w:r w:rsidRPr="00866D19">
              <w:rPr>
                <w:rFonts w:ascii="HK Grotesk" w:hAnsi="HK Grotesk" w:cstheme="minorHAnsi"/>
                <w:sz w:val="22"/>
                <w:szCs w:val="22"/>
              </w:rPr>
              <w:t>tworzenie bazy rekordów bibliotek zamawiających/udostępniających materiały biblioteczne, zawierających dane teleadresowe,</w:t>
            </w:r>
          </w:p>
          <w:p w14:paraId="009C95D1" w14:textId="592C0508" w:rsidR="00866D19" w:rsidRPr="00866D19" w:rsidRDefault="00866D19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/>
                <w:sz w:val="22"/>
                <w:szCs w:val="22"/>
              </w:rPr>
            </w:pPr>
            <w:r w:rsidRPr="00866D19">
              <w:rPr>
                <w:rFonts w:ascii="HK Grotesk" w:hAnsi="HK Grotesk" w:cstheme="minorHAnsi"/>
                <w:sz w:val="22"/>
                <w:szCs w:val="22"/>
              </w:rPr>
              <w:t xml:space="preserve">generowanie list </w:t>
            </w:r>
            <w:proofErr w:type="spellStart"/>
            <w:r w:rsidR="00785C3B" w:rsidRPr="00866D19">
              <w:rPr>
                <w:rFonts w:ascii="HK Grotesk" w:hAnsi="HK Grotesk" w:cstheme="minorHAnsi"/>
                <w:sz w:val="22"/>
                <w:szCs w:val="22"/>
              </w:rPr>
              <w:t>wypożycze</w:t>
            </w:r>
            <w:r w:rsidR="00785C3B">
              <w:rPr>
                <w:rFonts w:ascii="HK Grotesk" w:hAnsi="HK Grotesk" w:cstheme="minorHAnsi"/>
                <w:sz w:val="22"/>
                <w:szCs w:val="22"/>
              </w:rPr>
              <w:t>ń</w:t>
            </w:r>
            <w:proofErr w:type="spellEnd"/>
            <w:r w:rsidR="00785C3B" w:rsidRPr="00866D19">
              <w:rPr>
                <w:rFonts w:ascii="HK Grotesk" w:hAnsi="HK Grotesk" w:cstheme="minorHAnsi"/>
                <w:sz w:val="22"/>
                <w:szCs w:val="22"/>
              </w:rPr>
              <w:t xml:space="preserve"> </w:t>
            </w:r>
            <w:r w:rsidRPr="00866D19">
              <w:rPr>
                <w:rFonts w:ascii="HK Grotesk" w:hAnsi="HK Grotesk" w:cstheme="minorHAnsi"/>
                <w:sz w:val="22"/>
                <w:szCs w:val="22"/>
              </w:rPr>
              <w:t>do/z danej biblioteki.</w:t>
            </w:r>
          </w:p>
          <w:p w14:paraId="33668D82" w14:textId="122C128C" w:rsidR="00866D19" w:rsidRPr="00866D19" w:rsidRDefault="00866D19" w:rsidP="001E5A11">
            <w:pPr>
              <w:pStyle w:val="Akapitzlist"/>
              <w:numPr>
                <w:ilvl w:val="0"/>
                <w:numId w:val="35"/>
              </w:numPr>
              <w:jc w:val="left"/>
              <w:rPr>
                <w:rFonts w:ascii="HK Grotesk" w:hAnsi="HK Grotesk"/>
                <w:sz w:val="22"/>
                <w:szCs w:val="22"/>
              </w:rPr>
            </w:pPr>
            <w:r w:rsidRPr="00866D19">
              <w:rPr>
                <w:rFonts w:ascii="HK Grotesk" w:hAnsi="HK Grotesk" w:cstheme="minorHAnsi"/>
                <w:sz w:val="22"/>
                <w:szCs w:val="22"/>
              </w:rPr>
              <w:t>Wysyłanie i archiwizowanie powiadomień o dostarczeniu zamawianego materiału bibliotecznego, potwierdzenie lub odrzucenie żądania prolongaty, opóźnienia w dostarczaniu, przetrzymaniu, żądaniu zwrotu.</w:t>
            </w:r>
          </w:p>
        </w:tc>
        <w:tc>
          <w:tcPr>
            <w:tcW w:w="1664" w:type="dxa"/>
            <w:vAlign w:val="center"/>
          </w:tcPr>
          <w:p w14:paraId="30351EA6" w14:textId="4BBCEA17" w:rsidR="00866D19" w:rsidRPr="00745872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745872">
              <w:rPr>
                <w:rFonts w:ascii="HK Grotesk" w:eastAsia="Cambria" w:hAnsi="HK Grotesk" w:cstheme="minorHAnsi"/>
                <w:sz w:val="22"/>
                <w:szCs w:val="20"/>
              </w:rPr>
              <w:t>p.</w:t>
            </w:r>
            <w:r w:rsidR="00745872"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745872">
              <w:rPr>
                <w:rFonts w:ascii="HK Grotesk" w:eastAsia="Cambria" w:hAnsi="HK Grotesk" w:cstheme="minorHAnsi"/>
                <w:sz w:val="22"/>
                <w:szCs w:val="20"/>
              </w:rPr>
              <w:t>3.9</w:t>
            </w:r>
          </w:p>
        </w:tc>
        <w:tc>
          <w:tcPr>
            <w:tcW w:w="1877" w:type="dxa"/>
            <w:vAlign w:val="center"/>
          </w:tcPr>
          <w:p w14:paraId="00E5A64B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05293283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866D19" w:rsidRPr="000075AB" w14:paraId="46AB61A8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8B70073" w14:textId="06A5D50A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lastRenderedPageBreak/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9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99BF3" w14:textId="77777777" w:rsidR="00866D19" w:rsidRPr="00C71153" w:rsidRDefault="00866D19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C71153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Opłaty i kary</w:t>
            </w:r>
          </w:p>
          <w:p w14:paraId="3FB088DA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Naliczanie opłat i blokad konta użytkownika za przetrzymanie, zgubienie, uszkodzenie materiału oraz płatne usługi zdefiniowane przez Bibliotekę i rejestrowane w Systemie (np. kaucje).</w:t>
            </w:r>
          </w:p>
          <w:p w14:paraId="727EE949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Zdefiniowanie sposobu automatycznego naliczania (dni zamknięcia Biblioteki).</w:t>
            </w:r>
          </w:p>
          <w:p w14:paraId="09C88A69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Automatyczne dodawanie opłat.</w:t>
            </w:r>
          </w:p>
          <w:p w14:paraId="6D729F68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Ręczne dodawanie, zmniejszanie, anulowanie opłat przez uprawnionych pracowników.</w:t>
            </w:r>
          </w:p>
          <w:p w14:paraId="615A3AA3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Możliwość konfiguracji progów opłat i ich skutków (np. blokada konta).</w:t>
            </w:r>
          </w:p>
          <w:p w14:paraId="5D8861BE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Rozliczenie płatności:</w:t>
            </w:r>
          </w:p>
          <w:p w14:paraId="541AB0C1" w14:textId="77777777" w:rsidR="00866D19" w:rsidRPr="00866D19" w:rsidRDefault="00866D19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przelew,</w:t>
            </w:r>
          </w:p>
          <w:p w14:paraId="1EFBCA2F" w14:textId="77777777" w:rsidR="00866D19" w:rsidRPr="00866D19" w:rsidRDefault="00866D19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karta,</w:t>
            </w:r>
          </w:p>
          <w:p w14:paraId="3C884065" w14:textId="77777777" w:rsidR="00866D19" w:rsidRPr="00866D19" w:rsidRDefault="00866D19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integracja z zewnętrznym systemem płatności elektronicznych online.</w:t>
            </w:r>
          </w:p>
          <w:p w14:paraId="521B3BEE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Wyświetlanie stanu opłat.</w:t>
            </w:r>
          </w:p>
          <w:p w14:paraId="79D7001C" w14:textId="77777777" w:rsidR="00866D19" w:rsidRPr="00866D19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/>
                <w:sz w:val="28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Podgląd historii opłat i blokad, ich modyfikacji i anulowań oraz metod płatności.</w:t>
            </w:r>
          </w:p>
          <w:p w14:paraId="5AC8172D" w14:textId="482C2C88" w:rsidR="00866D19" w:rsidRPr="008A46CA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866D19">
              <w:rPr>
                <w:rFonts w:ascii="HK Grotesk" w:hAnsi="HK Grotesk" w:cstheme="minorHAnsi"/>
                <w:sz w:val="22"/>
                <w:szCs w:val="20"/>
              </w:rPr>
              <w:t>Tworzenie dokumentów kasowych dla rozliczonych transakcji.</w:t>
            </w:r>
          </w:p>
        </w:tc>
        <w:tc>
          <w:tcPr>
            <w:tcW w:w="1664" w:type="dxa"/>
            <w:vAlign w:val="center"/>
          </w:tcPr>
          <w:p w14:paraId="492E0146" w14:textId="6F86E02C" w:rsidR="00866D19" w:rsidRPr="00745872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745872">
              <w:rPr>
                <w:rFonts w:ascii="HK Grotesk" w:eastAsia="Cambria" w:hAnsi="HK Grotesk" w:cstheme="minorHAnsi"/>
                <w:sz w:val="22"/>
                <w:szCs w:val="20"/>
              </w:rPr>
              <w:t>p. 3.4</w:t>
            </w:r>
          </w:p>
        </w:tc>
        <w:tc>
          <w:tcPr>
            <w:tcW w:w="1877" w:type="dxa"/>
            <w:vAlign w:val="center"/>
          </w:tcPr>
          <w:p w14:paraId="04F3B1CD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13F8B102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866D19" w:rsidRPr="000075AB" w14:paraId="63D86E0D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7CE5242" w14:textId="1EAACC0A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10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A7ED3" w14:textId="77777777" w:rsidR="00866D19" w:rsidRPr="00C71153" w:rsidRDefault="00866D19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C71153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Interfejs użytkownika – wyszukiwarka katalogowa</w:t>
            </w:r>
          </w:p>
          <w:p w14:paraId="60102E4E" w14:textId="77777777" w:rsidR="00866D19" w:rsidRPr="00EC126D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EC126D">
              <w:rPr>
                <w:rFonts w:ascii="HK Grotesk" w:hAnsi="HK Grotesk" w:cstheme="minorHAnsi"/>
                <w:sz w:val="22"/>
                <w:szCs w:val="20"/>
              </w:rPr>
              <w:t>Wyświetlanie statusu dostępności egzemplarzy w katalogu online.</w:t>
            </w:r>
          </w:p>
          <w:p w14:paraId="67CD5561" w14:textId="77777777" w:rsidR="00866D19" w:rsidRPr="00EC126D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EC126D">
              <w:rPr>
                <w:rFonts w:ascii="HK Grotesk" w:hAnsi="HK Grotesk" w:cstheme="minorHAnsi"/>
                <w:sz w:val="22"/>
                <w:szCs w:val="20"/>
              </w:rPr>
              <w:lastRenderedPageBreak/>
              <w:t>Informacja o lokalizacji, sygnaturze, statusie (np. wypożyczony, dostępny).</w:t>
            </w:r>
          </w:p>
          <w:p w14:paraId="4B514B6B" w14:textId="77777777" w:rsidR="00866D19" w:rsidRPr="00EC126D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EC126D">
              <w:rPr>
                <w:rFonts w:ascii="HK Grotesk" w:hAnsi="HK Grotesk" w:cstheme="minorHAnsi"/>
                <w:sz w:val="22"/>
                <w:szCs w:val="20"/>
              </w:rPr>
              <w:t>Możliwość zalogowania i zarządzania kontem użytkownika.</w:t>
            </w:r>
          </w:p>
          <w:p w14:paraId="08C73844" w14:textId="77777777" w:rsidR="00866D19" w:rsidRPr="00EC126D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EC126D">
              <w:rPr>
                <w:rFonts w:ascii="HK Grotesk" w:hAnsi="HK Grotesk" w:cstheme="minorHAnsi"/>
                <w:sz w:val="22"/>
                <w:szCs w:val="20"/>
              </w:rPr>
              <w:t>Opcja zamawiania, prolongowania, rezerwacji z poziomu katalogu online.</w:t>
            </w:r>
          </w:p>
          <w:p w14:paraId="5DC64DDC" w14:textId="77777777" w:rsidR="00866D19" w:rsidRPr="00EC126D" w:rsidRDefault="00866D19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EC126D">
              <w:rPr>
                <w:rFonts w:ascii="HK Grotesk" w:hAnsi="HK Grotesk" w:cstheme="minorHAnsi"/>
                <w:sz w:val="22"/>
                <w:szCs w:val="20"/>
              </w:rPr>
              <w:t>Informacja o opłatach i przekierowanie do systemu płatności.</w:t>
            </w:r>
          </w:p>
          <w:p w14:paraId="66C002EB" w14:textId="1BA5E3DD" w:rsidR="00866D19" w:rsidRPr="00866D19" w:rsidRDefault="00866D19" w:rsidP="001E5A11">
            <w:pPr>
              <w:pStyle w:val="NormalnyWeb"/>
              <w:spacing w:before="100" w:beforeAutospacing="1" w:after="100" w:afterAutospacing="1"/>
              <w:jc w:val="left"/>
              <w:rPr>
                <w:rFonts w:ascii="HK Grotesk" w:hAnsi="HK Grotesk" w:cstheme="minorHAnsi"/>
                <w:b/>
                <w:color w:val="000000" w:themeColor="text1"/>
                <w:sz w:val="20"/>
                <w:szCs w:val="20"/>
              </w:rPr>
            </w:pPr>
            <w:r w:rsidRPr="00866D19">
              <w:rPr>
                <w:rStyle w:val="Pogrubienie"/>
                <w:rFonts w:ascii="HK Grotesk" w:hAnsi="HK Grotesk" w:cstheme="minorHAnsi"/>
                <w:b w:val="0"/>
                <w:bCs w:val="0"/>
                <w:szCs w:val="20"/>
              </w:rPr>
              <w:t>Szczegółowy opis wymaganych funkcji dotyczących interfejsu użytkownika – patrz funkcja wymagana „Wyszukiwarka katalogowa – Katalog online” FKO9</w:t>
            </w:r>
          </w:p>
        </w:tc>
        <w:tc>
          <w:tcPr>
            <w:tcW w:w="1664" w:type="dxa"/>
            <w:vAlign w:val="center"/>
          </w:tcPr>
          <w:p w14:paraId="7A687D55" w14:textId="77777777" w:rsidR="00866D19" w:rsidRPr="00866D19" w:rsidRDefault="00866D19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866D19"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5.2.3</w:t>
            </w:r>
          </w:p>
          <w:p w14:paraId="6B01B855" w14:textId="159D2183" w:rsidR="00866D19" w:rsidRPr="00866D19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866D19">
              <w:rPr>
                <w:rFonts w:ascii="HK Grotesk" w:eastAsia="Cambria" w:hAnsi="HK Grotesk" w:cstheme="minorHAnsi"/>
                <w:sz w:val="22"/>
                <w:szCs w:val="20"/>
              </w:rPr>
              <w:t>p. 5.2.19</w:t>
            </w:r>
          </w:p>
        </w:tc>
        <w:tc>
          <w:tcPr>
            <w:tcW w:w="1877" w:type="dxa"/>
            <w:vAlign w:val="center"/>
          </w:tcPr>
          <w:p w14:paraId="3C097EAE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534D9EF8" w14:textId="77777777" w:rsidR="00866D19" w:rsidRPr="000075AB" w:rsidRDefault="00866D19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BD5EB5" w:rsidRPr="000075AB" w14:paraId="2ADBB4E2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102E063" w14:textId="70A35BBD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11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9D98B" w14:textId="77777777" w:rsidR="00BD5EB5" w:rsidRPr="00BD5EB5" w:rsidRDefault="00BD5EB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BD5EB5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 xml:space="preserve">Komunikacja z użytkownikiem </w:t>
            </w:r>
          </w:p>
          <w:p w14:paraId="20FB9E03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Wysyłanie powiadomień poprzez e-mail (automatycznie i na żądanie, z możliwością zdefiniowania przez Bibliotekę treści i harmonogramu ich wysyłania) informujących o:</w:t>
            </w:r>
          </w:p>
          <w:p w14:paraId="6FE99DDF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 xml:space="preserve">zbliżającym się terminie zwrotu wypożyczonego materiału bibliotecznego (elastyczne ustawienie, na ile dni przed datą zwrotu ma zostać wysłane powiadomienie – operacja globalna), </w:t>
            </w:r>
          </w:p>
          <w:p w14:paraId="705A6A79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realizacji zamówienia i ostatecznym terminie odbioru zamówionych materiałów,</w:t>
            </w:r>
          </w:p>
          <w:p w14:paraId="57B3848A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upływie terminu odbioru zamówionych materiałów,</w:t>
            </w:r>
          </w:p>
          <w:p w14:paraId="1CF08138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wygaśnięciu rezerwacji,</w:t>
            </w:r>
          </w:p>
          <w:p w14:paraId="519A0813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naliczonych opłatach i blokadach,</w:t>
            </w:r>
          </w:p>
          <w:p w14:paraId="1D34ACBA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blokadzie konta,</w:t>
            </w:r>
          </w:p>
          <w:p w14:paraId="158C406D" w14:textId="08D31DA9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lastRenderedPageBreak/>
              <w:t>wygaśnięciu ważności konta.</w:t>
            </w:r>
          </w:p>
        </w:tc>
        <w:tc>
          <w:tcPr>
            <w:tcW w:w="1664" w:type="dxa"/>
            <w:vAlign w:val="center"/>
          </w:tcPr>
          <w:p w14:paraId="40904494" w14:textId="4A32432B" w:rsidR="00BD5EB5" w:rsidRPr="00745872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  <w:highlight w:val="green"/>
              </w:rPr>
            </w:pPr>
            <w:r w:rsidRPr="00745872"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3.5</w:t>
            </w:r>
          </w:p>
        </w:tc>
        <w:tc>
          <w:tcPr>
            <w:tcW w:w="1877" w:type="dxa"/>
            <w:vAlign w:val="center"/>
          </w:tcPr>
          <w:p w14:paraId="79A3B755" w14:textId="77777777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18BD225B" w14:textId="77777777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BD5EB5" w:rsidRPr="000075AB" w14:paraId="4EC38713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9B701F1" w14:textId="0A35D3F7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F</w:t>
            </w:r>
            <w:r>
              <w:rPr>
                <w:rFonts w:ascii="HK Grotesk" w:eastAsia="Cambria" w:hAnsi="HK Grotesk"/>
                <w:sz w:val="22"/>
                <w:szCs w:val="22"/>
              </w:rPr>
              <w:t>U</w:t>
            </w:r>
            <w:r w:rsidRPr="000075AB">
              <w:rPr>
                <w:rFonts w:ascii="HK Grotesk" w:eastAsia="Cambria" w:hAnsi="HK Grotesk"/>
                <w:sz w:val="22"/>
                <w:szCs w:val="22"/>
              </w:rPr>
              <w:t>12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244CA" w14:textId="77777777" w:rsidR="00BD5EB5" w:rsidRPr="00BD5EB5" w:rsidRDefault="00BD5EB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BD5EB5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Raportowanie udostępniania i statystyka</w:t>
            </w:r>
          </w:p>
          <w:p w14:paraId="5AF5C057" w14:textId="08C9ED56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Generowanie i drukowanie (automatyczne lub „na żądanie”) raportów</w:t>
            </w:r>
            <w:r w:rsidR="007B0F79">
              <w:rPr>
                <w:rFonts w:ascii="HK Grotesk" w:hAnsi="HK Grotesk" w:cstheme="minorHAnsi"/>
                <w:sz w:val="22"/>
                <w:szCs w:val="22"/>
              </w:rPr>
              <w:t xml:space="preserve"> </w:t>
            </w:r>
            <w:r w:rsidRPr="00BD5EB5">
              <w:rPr>
                <w:rFonts w:ascii="HK Grotesk" w:hAnsi="HK Grotesk" w:cstheme="minorHAnsi"/>
                <w:sz w:val="22"/>
                <w:szCs w:val="22"/>
              </w:rPr>
              <w:t>i statystyk, w zdefiniowanych przedziałach czasowych”, z informacją o:</w:t>
            </w:r>
          </w:p>
          <w:p w14:paraId="20E0A3F9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proofErr w:type="spellStart"/>
            <w:r w:rsidRPr="00BD5EB5">
              <w:rPr>
                <w:rFonts w:ascii="HK Grotesk" w:hAnsi="HK Grotesk" w:cstheme="minorHAnsi"/>
                <w:sz w:val="22"/>
                <w:szCs w:val="22"/>
              </w:rPr>
              <w:t>wypożyczeniach</w:t>
            </w:r>
            <w:proofErr w:type="spellEnd"/>
            <w:r w:rsidRPr="00BD5EB5">
              <w:rPr>
                <w:rFonts w:ascii="HK Grotesk" w:hAnsi="HK Grotesk" w:cstheme="minorHAnsi"/>
                <w:sz w:val="22"/>
                <w:szCs w:val="22"/>
              </w:rPr>
              <w:t>, zwrotach, rezerwacjach;.</w:t>
            </w:r>
          </w:p>
          <w:p w14:paraId="64FF3D2E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użytkownikach;</w:t>
            </w:r>
          </w:p>
          <w:p w14:paraId="2EDAF09E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1077" w:hanging="357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opłatach, zaległościach i ich spłatach.</w:t>
            </w:r>
          </w:p>
          <w:p w14:paraId="204DAE40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Generowanie raportów w standardowych formatach (np. XLSX, CSV, JSON, XML, ODT).</w:t>
            </w:r>
          </w:p>
          <w:p w14:paraId="5F228059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Obsługa raportów cyklicznych (np. dzienne, miesięczne, roczne).</w:t>
            </w:r>
          </w:p>
          <w:p w14:paraId="49A2D1E3" w14:textId="77777777" w:rsidR="00BD5EB5" w:rsidRPr="00BD5EB5" w:rsidRDefault="00BD5EB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Przechowywanie danych i wygenerowanych raportów bez ograniczeń czasowych i dodatkowych opłat.</w:t>
            </w:r>
          </w:p>
          <w:p w14:paraId="7A97E208" w14:textId="065ADF77" w:rsidR="00BD5EB5" w:rsidRPr="00BD5EB5" w:rsidRDefault="00BD5EB5" w:rsidP="001E5A11">
            <w:pPr>
              <w:pStyle w:val="NormalnyWeb"/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BD5EB5">
              <w:rPr>
                <w:rFonts w:ascii="HK Grotesk" w:hAnsi="HK Grotesk" w:cstheme="minorHAnsi"/>
                <w:sz w:val="22"/>
                <w:szCs w:val="22"/>
              </w:rPr>
              <w:t>Szczegółowy wykaz wymaganych raportów – patrz p.3.10-3.11 OPZ</w:t>
            </w:r>
          </w:p>
        </w:tc>
        <w:tc>
          <w:tcPr>
            <w:tcW w:w="1664" w:type="dxa"/>
            <w:vAlign w:val="center"/>
          </w:tcPr>
          <w:p w14:paraId="7D32A1EA" w14:textId="77777777" w:rsidR="00BD5EB5" w:rsidRPr="00BD5EB5" w:rsidRDefault="00BD5EB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BD5EB5">
              <w:rPr>
                <w:rFonts w:ascii="HK Grotesk" w:eastAsia="Cambria" w:hAnsi="HK Grotesk" w:cstheme="minorHAnsi"/>
                <w:sz w:val="22"/>
                <w:szCs w:val="20"/>
              </w:rPr>
              <w:t>p. 3.10-11</w:t>
            </w:r>
          </w:p>
          <w:p w14:paraId="2FC758F3" w14:textId="1A7A964E" w:rsidR="00BD5EB5" w:rsidRPr="00BD5EB5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BD5EB5">
              <w:rPr>
                <w:rFonts w:ascii="HK Grotesk" w:eastAsia="Cambria" w:hAnsi="HK Grotesk" w:cstheme="minorHAnsi"/>
                <w:sz w:val="22"/>
                <w:szCs w:val="20"/>
              </w:rPr>
              <w:t>p. 7.3</w:t>
            </w:r>
          </w:p>
        </w:tc>
        <w:tc>
          <w:tcPr>
            <w:tcW w:w="1877" w:type="dxa"/>
            <w:vAlign w:val="center"/>
          </w:tcPr>
          <w:p w14:paraId="0DAC287D" w14:textId="77777777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2099FE75" w14:textId="77777777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BD5EB5" w:rsidRPr="000075AB" w14:paraId="1FB09B1F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E21C310" w14:textId="43C4AC78" w:rsidR="00BD5EB5" w:rsidRPr="000075AB" w:rsidRDefault="00F42DF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FU13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D3A0F" w14:textId="77777777" w:rsidR="00F42DFE" w:rsidRPr="00C71153" w:rsidRDefault="00F42DFE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C71153"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  <w:t>Bezpieczeństwo i definiowanie uprawnień</w:t>
            </w:r>
          </w:p>
          <w:p w14:paraId="5598FB55" w14:textId="241BDBFD" w:rsidR="00F42DFE" w:rsidRPr="00F42DFE" w:rsidRDefault="00F42DFE">
            <w:pPr>
              <w:pStyle w:val="NormalnyWeb"/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F42DFE">
              <w:rPr>
                <w:rFonts w:ascii="HK Grotesk" w:hAnsi="HK Grotesk" w:cstheme="minorHAnsi"/>
                <w:sz w:val="22"/>
                <w:szCs w:val="20"/>
              </w:rPr>
              <w:t>Możliwość przypisania ról i uprawnień pracownikom biblioteki.</w:t>
            </w:r>
          </w:p>
          <w:p w14:paraId="68EEDA52" w14:textId="77777777" w:rsidR="00F42DFE" w:rsidRPr="00F42DFE" w:rsidRDefault="00F42DFE">
            <w:pPr>
              <w:pStyle w:val="NormalnyWeb"/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F42DFE">
              <w:rPr>
                <w:rFonts w:ascii="HK Grotesk" w:hAnsi="HK Grotesk" w:cstheme="minorHAnsi"/>
                <w:sz w:val="22"/>
                <w:szCs w:val="20"/>
              </w:rPr>
              <w:t>Rejestrowanie działań użytkowników i bibliotekarzy (rejestr transakcji, historia operacji).</w:t>
            </w:r>
          </w:p>
          <w:p w14:paraId="7A9B5587" w14:textId="2E3A71F4" w:rsidR="00BD5EB5" w:rsidRPr="008A46CA" w:rsidRDefault="00F42DFE" w:rsidP="001E5A11">
            <w:pPr>
              <w:pStyle w:val="NormalnyWeb"/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F42DFE">
              <w:rPr>
                <w:rFonts w:ascii="HK Grotesk" w:hAnsi="HK Grotesk" w:cstheme="minorHAnsi"/>
                <w:sz w:val="22"/>
                <w:szCs w:val="20"/>
              </w:rPr>
              <w:t>Zgodność z polityką prywatności UFMC i ochroną danych (RODO).</w:t>
            </w:r>
          </w:p>
        </w:tc>
        <w:tc>
          <w:tcPr>
            <w:tcW w:w="1664" w:type="dxa"/>
            <w:vAlign w:val="center"/>
          </w:tcPr>
          <w:p w14:paraId="2318B3D1" w14:textId="03851E76" w:rsidR="00F75CEE" w:rsidRPr="00F42DFE" w:rsidRDefault="00F75CEE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>
              <w:rPr>
                <w:rFonts w:ascii="HK Grotesk" w:eastAsia="Cambria" w:hAnsi="HK Grotesk" w:cstheme="minorHAnsi"/>
                <w:sz w:val="22"/>
                <w:szCs w:val="20"/>
              </w:rPr>
              <w:t>W</w:t>
            </w:r>
            <w:r w:rsidRPr="00F42DFE">
              <w:rPr>
                <w:rFonts w:ascii="HK Grotesk" w:eastAsia="Cambria" w:hAnsi="HK Grotesk" w:cstheme="minorHAnsi"/>
                <w:sz w:val="22"/>
                <w:szCs w:val="20"/>
              </w:rPr>
              <w:t>ymagania ogólne – p.</w:t>
            </w:r>
            <w:r w:rsidR="00854654"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F42DFE">
              <w:rPr>
                <w:rFonts w:ascii="HK Grotesk" w:eastAsia="Cambria" w:hAnsi="HK Grotesk" w:cstheme="minorHAnsi"/>
                <w:sz w:val="22"/>
                <w:szCs w:val="20"/>
              </w:rPr>
              <w:t>12</w:t>
            </w:r>
          </w:p>
          <w:p w14:paraId="2102F9FC" w14:textId="77777777" w:rsidR="00745872" w:rsidRDefault="00745872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F42DFE">
              <w:rPr>
                <w:rFonts w:ascii="HK Grotesk" w:eastAsia="Cambria" w:hAnsi="HK Grotesk" w:cstheme="minorHAnsi"/>
                <w:sz w:val="22"/>
                <w:szCs w:val="20"/>
              </w:rPr>
              <w:t>p. 3.1.4</w:t>
            </w:r>
          </w:p>
          <w:p w14:paraId="4F23F4E6" w14:textId="77777777" w:rsidR="00F42DFE" w:rsidRPr="00F42DFE" w:rsidRDefault="00F42DFE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F42DFE">
              <w:rPr>
                <w:rFonts w:ascii="HK Grotesk" w:eastAsia="Cambria" w:hAnsi="HK Grotesk" w:cstheme="minorHAnsi"/>
                <w:sz w:val="22"/>
                <w:szCs w:val="20"/>
              </w:rPr>
              <w:t>p. 3.3.15-16</w:t>
            </w:r>
          </w:p>
          <w:p w14:paraId="342D2490" w14:textId="1C89E190" w:rsidR="00745872" w:rsidRPr="00745872" w:rsidRDefault="00745872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F42DFE">
              <w:rPr>
                <w:rFonts w:ascii="HK Grotesk" w:eastAsia="Cambria" w:hAnsi="HK Grotesk" w:cstheme="minorHAnsi"/>
                <w:sz w:val="22"/>
                <w:szCs w:val="20"/>
              </w:rPr>
              <w:t>p. 7.2</w:t>
            </w:r>
          </w:p>
        </w:tc>
        <w:tc>
          <w:tcPr>
            <w:tcW w:w="1877" w:type="dxa"/>
            <w:vAlign w:val="center"/>
          </w:tcPr>
          <w:p w14:paraId="42E0805A" w14:textId="77777777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39A8E6F2" w14:textId="77777777" w:rsidR="00BD5EB5" w:rsidRPr="000075AB" w:rsidRDefault="00BD5EB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</w:tbl>
    <w:p w14:paraId="13326247" w14:textId="3C85FF9F" w:rsidR="00F42DFE" w:rsidRDefault="00F42DFE"/>
    <w:p w14:paraId="7BAC41B0" w14:textId="77777777" w:rsidR="00F42DFE" w:rsidRDefault="00F42DFE">
      <w:r>
        <w:lastRenderedPageBreak/>
        <w:br w:type="page"/>
      </w:r>
    </w:p>
    <w:tbl>
      <w:tblPr>
        <w:tblStyle w:val="1"/>
        <w:tblW w:w="14155" w:type="dxa"/>
        <w:tblInd w:w="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619"/>
        <w:gridCol w:w="8327"/>
        <w:gridCol w:w="1664"/>
        <w:gridCol w:w="1877"/>
        <w:gridCol w:w="1668"/>
      </w:tblGrid>
      <w:tr w:rsidR="001F2B6E" w:rsidRPr="000075AB" w14:paraId="6EDD086C" w14:textId="77777777" w:rsidTr="006600A8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14:paraId="553BB97F" w14:textId="03EF11E4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06A7F" w14:textId="781EE119" w:rsidR="001F2B6E" w:rsidRPr="008A46CA" w:rsidRDefault="001F2B6E" w:rsidP="001E5A11">
            <w:pPr>
              <w:pStyle w:val="NormalnyWeb"/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C6089A">
              <w:rPr>
                <w:rFonts w:ascii="HK Grotesk" w:hAnsi="HK Grotesk" w:cstheme="minorHAnsi"/>
                <w:b/>
                <w:bCs/>
                <w:sz w:val="22"/>
                <w:szCs w:val="22"/>
              </w:rPr>
              <w:t>ZARZĄDZANIE ZASOBAMI ELEKTRONICZNYMI</w:t>
            </w:r>
          </w:p>
        </w:tc>
        <w:tc>
          <w:tcPr>
            <w:tcW w:w="1664" w:type="dxa"/>
            <w:vAlign w:val="center"/>
          </w:tcPr>
          <w:p w14:paraId="67926D31" w14:textId="7118A6FA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7773CF95" w14:textId="058DF97A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668" w:type="dxa"/>
          </w:tcPr>
          <w:p w14:paraId="30EF7EB7" w14:textId="77777777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1F2B6E" w:rsidRPr="000075AB" w14:paraId="4C1B4417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098FE30" w14:textId="32FB91FD" w:rsidR="001F2B6E" w:rsidRPr="000075AB" w:rsidRDefault="001D206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C6089A">
              <w:rPr>
                <w:rFonts w:ascii="HK Grotesk" w:eastAsia="Cambria" w:hAnsi="HK Grotesk" w:cstheme="minorHAnsi"/>
                <w:sz w:val="20"/>
                <w:szCs w:val="20"/>
              </w:rPr>
              <w:t>FZE1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889DB" w14:textId="77777777" w:rsidR="001F2B6E" w:rsidRPr="00C6089A" w:rsidRDefault="001F2B6E" w:rsidP="001E5A11">
            <w:pPr>
              <w:pStyle w:val="Nagwek3"/>
              <w:jc w:val="left"/>
              <w:outlineLvl w:val="2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C6089A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Zarządzanie cyklem zakupowym</w:t>
            </w:r>
          </w:p>
          <w:p w14:paraId="5D9D750B" w14:textId="77777777" w:rsidR="001F2B6E" w:rsidRPr="001F2B6E" w:rsidRDefault="001F2B6E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Obsługa zamówień, zakupów/subskrypcji, faktur, odnawiania dostępu.</w:t>
            </w:r>
          </w:p>
          <w:p w14:paraId="7CA002B4" w14:textId="07E5CD7F" w:rsidR="001F2B6E" w:rsidRPr="001F2B6E" w:rsidRDefault="001F2B6E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Obsługa zakupów </w:t>
            </w:r>
            <w:r w:rsidR="00A745C8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bezpośrednich i przez konsorcja, to jest zakupów dokonanych przez grupy instytucji, które </w:t>
            </w:r>
            <w:r w:rsidR="006F59BD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wspólnie kupują </w:t>
            </w:r>
            <w:r w:rsidR="00A745C8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licencje </w:t>
            </w:r>
            <w:r w:rsidR="006F59BD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na zasoby elektroniczne na podstawie porozumień </w:t>
            </w:r>
            <w:proofErr w:type="spellStart"/>
            <w:r w:rsidR="006F59BD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konsorcyjnych</w:t>
            </w:r>
            <w:proofErr w:type="spellEnd"/>
            <w:r w:rsidR="006F59BD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/umów udziałów w konsorcjum</w:t>
            </w:r>
            <w:r w:rsidR="00A745C8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.</w:t>
            </w:r>
          </w:p>
          <w:p w14:paraId="2194C02F" w14:textId="77777777" w:rsidR="001F2B6E" w:rsidRPr="001F2B6E" w:rsidRDefault="001F2B6E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Integracja z funkcją </w:t>
            </w:r>
            <w:r w:rsidRPr="001F2B6E">
              <w:rPr>
                <w:rStyle w:val="Pogrubienie"/>
                <w:rFonts w:ascii="HK Grotesk" w:hAnsi="HK Grotesk" w:cstheme="minorHAnsi"/>
                <w:b w:val="0"/>
                <w:sz w:val="22"/>
                <w:szCs w:val="20"/>
              </w:rPr>
              <w:t>gromadzenia</w:t>
            </w:r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w Systemie (budżety, dostawcy, kwota).</w:t>
            </w:r>
          </w:p>
          <w:p w14:paraId="0639FE67" w14:textId="45A29F29" w:rsidR="001F2B6E" w:rsidRPr="001F2B6E" w:rsidRDefault="001F2B6E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Pominięcie etapu zamówienia i zakupu dla wybranych przez bibliotekę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</w:t>
            </w:r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e-zasobów (np. licencje krajowe, e-zasoby open </w:t>
            </w:r>
            <w:proofErr w:type="spellStart"/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access</w:t>
            </w:r>
            <w:proofErr w:type="spellEnd"/>
            <w:r w:rsidRPr="001F2B6E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).</w:t>
            </w:r>
          </w:p>
        </w:tc>
        <w:tc>
          <w:tcPr>
            <w:tcW w:w="1664" w:type="dxa"/>
            <w:vAlign w:val="center"/>
          </w:tcPr>
          <w:p w14:paraId="0C4300D6" w14:textId="77777777" w:rsidR="001F2B6E" w:rsidRPr="001F2B6E" w:rsidRDefault="001F2B6E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</w:pPr>
            <w:r w:rsidRPr="001F2B6E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  <w:t>p.1.1.1</w:t>
            </w:r>
          </w:p>
          <w:p w14:paraId="0183C3F3" w14:textId="77777777" w:rsidR="001F2B6E" w:rsidRPr="001F2B6E" w:rsidRDefault="001F2B6E" w:rsidP="001E5A11">
            <w:pPr>
              <w:jc w:val="left"/>
              <w:rPr>
                <w:rFonts w:ascii="HK Grotesk" w:hAnsi="HK Grotesk"/>
                <w:sz w:val="22"/>
                <w:szCs w:val="20"/>
              </w:rPr>
            </w:pPr>
            <w:r w:rsidRPr="001F2B6E">
              <w:rPr>
                <w:rFonts w:ascii="HK Grotesk" w:hAnsi="HK Grotesk"/>
                <w:sz w:val="22"/>
                <w:szCs w:val="20"/>
              </w:rPr>
              <w:t>p.1.2.6</w:t>
            </w:r>
          </w:p>
          <w:p w14:paraId="41C48419" w14:textId="77777777" w:rsidR="001F2B6E" w:rsidRDefault="001F2B6E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</w:pPr>
            <w:r w:rsidRPr="001F2B6E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  <w:t>p. 4.1.1</w:t>
            </w:r>
          </w:p>
          <w:p w14:paraId="7C77E864" w14:textId="73660FA2" w:rsidR="0005463D" w:rsidRDefault="0005463D" w:rsidP="0005463D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</w:pPr>
            <w:r w:rsidRPr="001F2B6E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  <w:t>p. 4.1.</w:t>
            </w:r>
            <w:r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0"/>
              </w:rPr>
              <w:t>3</w:t>
            </w:r>
          </w:p>
          <w:p w14:paraId="79E17062" w14:textId="0708ECFA" w:rsidR="0005463D" w:rsidRPr="0005463D" w:rsidRDefault="0005463D" w:rsidP="0005463D"/>
        </w:tc>
        <w:tc>
          <w:tcPr>
            <w:tcW w:w="1877" w:type="dxa"/>
            <w:vAlign w:val="center"/>
          </w:tcPr>
          <w:p w14:paraId="58A15DEE" w14:textId="0337AC4E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419D56E4" w14:textId="77777777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1F2B6E" w:rsidRPr="000075AB" w14:paraId="5FF89325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D100956" w14:textId="37F2B336" w:rsidR="001F2B6E" w:rsidRPr="000075AB" w:rsidRDefault="001D206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C6089A">
              <w:rPr>
                <w:rFonts w:ascii="HK Grotesk" w:eastAsia="Cambria" w:hAnsi="HK Grotesk" w:cstheme="minorHAnsi"/>
                <w:sz w:val="20"/>
                <w:szCs w:val="20"/>
              </w:rPr>
              <w:t>FZE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2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C4131" w14:textId="77777777" w:rsidR="001D206C" w:rsidRPr="00C6089A" w:rsidRDefault="001D206C" w:rsidP="001E5A11">
            <w:pPr>
              <w:pStyle w:val="Nagwek3"/>
              <w:jc w:val="left"/>
              <w:outlineLvl w:val="2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C6089A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Licencjonowanie i umowy</w:t>
            </w:r>
          </w:p>
          <w:p w14:paraId="252DBF95" w14:textId="77777777" w:rsidR="001D206C" w:rsidRPr="001D206C" w:rsidRDefault="001D206C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Tworzenie i przechowywanie informacji o licencjach i warunkach dostępu (czas trwania umowy, czas trwania dostępu testowego)</w:t>
            </w:r>
          </w:p>
          <w:p w14:paraId="7561AAED" w14:textId="77777777" w:rsidR="001D206C" w:rsidRDefault="001D206C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Wprowadzanie i wyświetlanie informacji o zasadach udostępniania wybranych zbiorów w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</w:t>
            </w: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tym:</w:t>
            </w:r>
          </w:p>
          <w:p w14:paraId="155E4BB5" w14:textId="77777777" w:rsidR="001D206C" w:rsidRDefault="001D206C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wskazanie uprawnionych użytkowników,</w:t>
            </w:r>
          </w:p>
          <w:p w14:paraId="671B753E" w14:textId="38364769" w:rsidR="001D206C" w:rsidRPr="001D206C" w:rsidRDefault="001D206C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ustawienie dostępnego zakresu chronologicznego dla e-czasopism.</w:t>
            </w:r>
          </w:p>
          <w:p w14:paraId="546614CB" w14:textId="0847AC48" w:rsidR="001F2B6E" w:rsidRPr="001D206C" w:rsidRDefault="001D206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Przechowywanie pełnych tekstów umów, podłączenie plików umów do rekordów zamówień.</w:t>
            </w:r>
          </w:p>
        </w:tc>
        <w:tc>
          <w:tcPr>
            <w:tcW w:w="1664" w:type="dxa"/>
            <w:vAlign w:val="center"/>
          </w:tcPr>
          <w:p w14:paraId="4F3DCFA8" w14:textId="0A3D0B32" w:rsidR="001D206C" w:rsidRPr="001D206C" w:rsidRDefault="001D206C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1D206C">
              <w:rPr>
                <w:rFonts w:ascii="HK Grotesk" w:eastAsia="Cambria" w:hAnsi="HK Grotesk" w:cstheme="minorHAnsi"/>
                <w:sz w:val="22"/>
                <w:szCs w:val="20"/>
              </w:rPr>
              <w:t>p.</w:t>
            </w:r>
            <w:r w:rsidR="00745872"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1D206C">
              <w:rPr>
                <w:rFonts w:ascii="HK Grotesk" w:eastAsia="Cambria" w:hAnsi="HK Grotesk" w:cstheme="minorHAnsi"/>
                <w:sz w:val="22"/>
                <w:szCs w:val="20"/>
              </w:rPr>
              <w:t>4.2.4-6</w:t>
            </w:r>
          </w:p>
          <w:p w14:paraId="72621867" w14:textId="62E33E0D" w:rsidR="001F2B6E" w:rsidRPr="000075AB" w:rsidRDefault="001D206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1D206C">
              <w:rPr>
                <w:rFonts w:ascii="HK Grotesk" w:eastAsia="Cambria" w:hAnsi="HK Grotesk" w:cstheme="minorHAnsi"/>
                <w:sz w:val="22"/>
                <w:szCs w:val="20"/>
              </w:rPr>
              <w:t>p.</w:t>
            </w:r>
            <w:r w:rsidR="00745872"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1D206C">
              <w:rPr>
                <w:rFonts w:ascii="HK Grotesk" w:eastAsia="Cambria" w:hAnsi="HK Grotesk" w:cstheme="minorHAnsi"/>
                <w:sz w:val="22"/>
                <w:szCs w:val="20"/>
              </w:rPr>
              <w:t>4.1.1</w:t>
            </w:r>
          </w:p>
        </w:tc>
        <w:tc>
          <w:tcPr>
            <w:tcW w:w="1877" w:type="dxa"/>
            <w:vAlign w:val="center"/>
          </w:tcPr>
          <w:p w14:paraId="384F27EC" w14:textId="77777777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0075AB"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4FBB4FFE" w14:textId="77777777" w:rsidR="001F2B6E" w:rsidRPr="000075AB" w:rsidRDefault="001F2B6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1D206C" w:rsidRPr="000075AB" w14:paraId="789C4DD7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1A88A22" w14:textId="0EB29B91" w:rsidR="001D206C" w:rsidRPr="000075AB" w:rsidRDefault="001D206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C6089A">
              <w:rPr>
                <w:rFonts w:ascii="HK Grotesk" w:eastAsia="Cambria" w:hAnsi="HK Grotesk" w:cstheme="minorHAnsi"/>
                <w:sz w:val="20"/>
                <w:szCs w:val="20"/>
              </w:rPr>
              <w:lastRenderedPageBreak/>
              <w:t>FZE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3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79750" w14:textId="77777777" w:rsidR="001D206C" w:rsidRPr="00C6089A" w:rsidRDefault="001D206C" w:rsidP="001E5A11">
            <w:pPr>
              <w:pStyle w:val="Nagwek3"/>
              <w:jc w:val="left"/>
              <w:outlineLvl w:val="2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C6089A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Dodawanie i wyszukiwanie zasobów</w:t>
            </w:r>
          </w:p>
          <w:p w14:paraId="4924B785" w14:textId="0AC0B41A" w:rsidR="001D206C" w:rsidRPr="001D206C" w:rsidRDefault="001D206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Dodawanie zasobów elektronicznych do kolekcji Biblioteki (pojedyncze tytuły, kolekcje, pakiety) z gotowych pakietów tworzonych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</w:t>
            </w: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i aktualizowanych przez dostawcę Systemu.</w:t>
            </w:r>
          </w:p>
          <w:p w14:paraId="20A152E5" w14:textId="77777777" w:rsidR="001D206C" w:rsidRPr="001D206C" w:rsidRDefault="001D206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Samodzielne dodawanie przez Zamawiającego zasobów elektronicznych (metadane i stałe linki) z plików zewnętrznych.</w:t>
            </w:r>
          </w:p>
          <w:p w14:paraId="67F5CC0B" w14:textId="77777777" w:rsidR="001D206C" w:rsidRPr="001D206C" w:rsidRDefault="001D206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Możliwość testowania dostępu do kolekcji/pakietu przed ich aktualizacją.</w:t>
            </w:r>
          </w:p>
          <w:p w14:paraId="5BA1AC51" w14:textId="7E2806D6" w:rsidR="001D206C" w:rsidRPr="001D206C" w:rsidRDefault="001D206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Obsługa różnych typów dostępu: open </w:t>
            </w:r>
            <w:proofErr w:type="spellStart"/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access</w:t>
            </w:r>
            <w:proofErr w:type="spellEnd"/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, subskrypcje, jednorazowy zakup.</w:t>
            </w:r>
          </w:p>
          <w:p w14:paraId="49C826B3" w14:textId="7165D188" w:rsidR="001D206C" w:rsidRPr="001D206C" w:rsidRDefault="001D206C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Integracja z </w:t>
            </w:r>
            <w:r w:rsidRPr="001D206C">
              <w:rPr>
                <w:rFonts w:ascii="HK Grotesk" w:hAnsi="HK Grotesk"/>
                <w:bCs/>
                <w:sz w:val="22"/>
                <w:szCs w:val="20"/>
              </w:rPr>
              <w:t xml:space="preserve">Centralną Bazą Wiedzy (np. OCLC KB, </w:t>
            </w:r>
            <w:proofErr w:type="spellStart"/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GOKb</w:t>
            </w:r>
            <w:proofErr w:type="spellEnd"/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, KB+, Ex Libris CKB, EBSCO KB</w:t>
            </w:r>
            <w:r w:rsidRPr="001D206C">
              <w:rPr>
                <w:rFonts w:ascii="HK Grotesk" w:hAnsi="HK Grotesk"/>
                <w:bCs/>
                <w:sz w:val="22"/>
                <w:szCs w:val="20"/>
              </w:rPr>
              <w:t xml:space="preserve">) - </w:t>
            </w:r>
            <w:r w:rsidRPr="001D206C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współpraca z dostawcami e-zasobów i agregatorami.</w:t>
            </w:r>
          </w:p>
        </w:tc>
        <w:tc>
          <w:tcPr>
            <w:tcW w:w="1664" w:type="dxa"/>
            <w:vAlign w:val="center"/>
          </w:tcPr>
          <w:p w14:paraId="14613517" w14:textId="77777777" w:rsidR="00745872" w:rsidRDefault="00745872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745872">
              <w:rPr>
                <w:rFonts w:ascii="HK Grotesk" w:eastAsia="Cambria" w:hAnsi="HK Grotesk" w:cstheme="minorHAnsi"/>
                <w:sz w:val="22"/>
                <w:szCs w:val="20"/>
              </w:rPr>
              <w:t>p. 4.1.2</w:t>
            </w:r>
          </w:p>
          <w:p w14:paraId="1E816D88" w14:textId="703E63E8" w:rsidR="001D206C" w:rsidRPr="00745872" w:rsidRDefault="001D206C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745872">
              <w:rPr>
                <w:rFonts w:ascii="HK Grotesk" w:eastAsia="Cambria" w:hAnsi="HK Grotesk" w:cstheme="minorHAnsi"/>
                <w:sz w:val="22"/>
                <w:szCs w:val="20"/>
              </w:rPr>
              <w:t>p. 4.2.1-3</w:t>
            </w:r>
          </w:p>
        </w:tc>
        <w:tc>
          <w:tcPr>
            <w:tcW w:w="1877" w:type="dxa"/>
            <w:vAlign w:val="center"/>
          </w:tcPr>
          <w:p w14:paraId="6653BF57" w14:textId="09D9F133" w:rsidR="001D206C" w:rsidRPr="000075AB" w:rsidRDefault="001D206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35E04AA4" w14:textId="77777777" w:rsidR="001D206C" w:rsidRPr="000075AB" w:rsidRDefault="001D206C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02F56" w:rsidRPr="000075AB" w14:paraId="7DE2C9AC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43755A9" w14:textId="364B069E" w:rsidR="00602F56" w:rsidRPr="000075AB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C6089A">
              <w:rPr>
                <w:rFonts w:ascii="HK Grotesk" w:eastAsia="Cambria" w:hAnsi="HK Grotesk" w:cstheme="minorHAnsi"/>
                <w:sz w:val="20"/>
                <w:szCs w:val="20"/>
              </w:rPr>
              <w:t>FZE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4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40C06" w14:textId="77777777" w:rsidR="00602F56" w:rsidRPr="00602F56" w:rsidRDefault="00602F56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="Times New Roman"/>
                <w:b/>
                <w:color w:val="auto"/>
                <w:sz w:val="22"/>
                <w:szCs w:val="22"/>
              </w:rPr>
            </w:pPr>
            <w:r w:rsidRPr="00602F56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Zarządzanie dostępem</w:t>
            </w:r>
          </w:p>
          <w:p w14:paraId="080E4336" w14:textId="77777777" w:rsidR="00602F56" w:rsidRPr="00602F56" w:rsidRDefault="00602F56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Ustawienie reguł dostępu: </w:t>
            </w:r>
            <w:proofErr w:type="spellStart"/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proxy</w:t>
            </w:r>
            <w:proofErr w:type="spellEnd"/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 IP, dostęp otwarty, logowanie.</w:t>
            </w:r>
          </w:p>
          <w:p w14:paraId="26351A01" w14:textId="092DE531" w:rsidR="00602F56" w:rsidRPr="00602F56" w:rsidRDefault="00602F56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Konfiguracja Link </w:t>
            </w:r>
            <w:proofErr w:type="spellStart"/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Resolvera</w:t>
            </w:r>
            <w:proofErr w:type="spellEnd"/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–</w:t>
            </w:r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automatyczne przekierowywanie użytkownika do dostępnego pełnego tekstu.</w:t>
            </w:r>
          </w:p>
          <w:p w14:paraId="59DDD630" w14:textId="097DB785" w:rsidR="00602F56" w:rsidRPr="00602F56" w:rsidRDefault="00602F56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Rozwiązanie linków do e-zasobów w oparciu o standard </w:t>
            </w:r>
            <w:proofErr w:type="spellStart"/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OpenURL</w:t>
            </w:r>
            <w:proofErr w:type="spellEnd"/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64" w:type="dxa"/>
            <w:vAlign w:val="center"/>
          </w:tcPr>
          <w:p w14:paraId="2E6EC635" w14:textId="3821AD6F" w:rsidR="00602F56" w:rsidRPr="00602F56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602F56">
              <w:rPr>
                <w:rFonts w:ascii="HK Grotesk" w:eastAsia="Cambria" w:hAnsi="HK Grotesk" w:cstheme="minorHAnsi"/>
                <w:sz w:val="22"/>
                <w:szCs w:val="20"/>
              </w:rPr>
              <w:t>p. 4.3</w:t>
            </w:r>
          </w:p>
        </w:tc>
        <w:tc>
          <w:tcPr>
            <w:tcW w:w="1877" w:type="dxa"/>
            <w:vAlign w:val="center"/>
          </w:tcPr>
          <w:p w14:paraId="6AB69FC4" w14:textId="0906E23D" w:rsidR="00602F56" w:rsidRPr="000075AB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7B1C0B19" w14:textId="77777777" w:rsidR="00602F56" w:rsidRPr="000075AB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02F56" w:rsidRPr="000075AB" w14:paraId="26EBEAA6" w14:textId="77777777" w:rsidTr="007E6F1A">
        <w:tc>
          <w:tcPr>
            <w:tcW w:w="619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92BF00D" w14:textId="6F57265D" w:rsidR="00602F56" w:rsidRPr="000075AB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C6089A">
              <w:rPr>
                <w:rFonts w:ascii="HK Grotesk" w:eastAsia="Cambria" w:hAnsi="HK Grotesk" w:cstheme="minorHAnsi"/>
                <w:sz w:val="20"/>
                <w:szCs w:val="20"/>
              </w:rPr>
              <w:lastRenderedPageBreak/>
              <w:t>FZE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5</w:t>
            </w:r>
          </w:p>
        </w:tc>
        <w:tc>
          <w:tcPr>
            <w:tcW w:w="83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79A4D" w14:textId="77777777" w:rsidR="00602F56" w:rsidRPr="00C6089A" w:rsidRDefault="00602F56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C6089A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 xml:space="preserve">Raporty i statystyki </w:t>
            </w:r>
          </w:p>
          <w:p w14:paraId="11D7542B" w14:textId="77777777" w:rsidR="00602F56" w:rsidRPr="00602F56" w:rsidRDefault="00602F56" w:rsidP="001E5A11">
            <w:pPr>
              <w:pStyle w:val="NormalnyWeb"/>
              <w:numPr>
                <w:ilvl w:val="0"/>
                <w:numId w:val="38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Wykaz tytułów publikacji oraz wykrywanie duplikatów istniejących materiałów bibliotecznych.</w:t>
            </w:r>
          </w:p>
          <w:p w14:paraId="05A505C8" w14:textId="5E69B7E3" w:rsidR="00602F56" w:rsidRPr="00602F56" w:rsidRDefault="00602F56" w:rsidP="001E5A11">
            <w:pPr>
              <w:pStyle w:val="NormalnyWeb"/>
              <w:numPr>
                <w:ilvl w:val="0"/>
                <w:numId w:val="38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0"/>
                <w:szCs w:val="20"/>
              </w:rPr>
            </w:pPr>
            <w:r w:rsidRPr="00602F56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Informacja o udostępnianiu i wykorzystaniu zasobów elektronicznych poprzez użytkowników w zdefiniowanych przedziałach czasowych.</w:t>
            </w:r>
          </w:p>
        </w:tc>
        <w:tc>
          <w:tcPr>
            <w:tcW w:w="1664" w:type="dxa"/>
            <w:vAlign w:val="center"/>
          </w:tcPr>
          <w:p w14:paraId="26DB8214" w14:textId="223F2986" w:rsidR="00602F56" w:rsidRPr="00602F56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 w:rsidRPr="00602F56">
              <w:rPr>
                <w:rFonts w:ascii="HK Grotesk" w:eastAsia="Cambria" w:hAnsi="HK Grotesk" w:cstheme="minorHAnsi"/>
                <w:sz w:val="22"/>
                <w:szCs w:val="20"/>
              </w:rPr>
              <w:t>p. 4.2.7-8</w:t>
            </w:r>
          </w:p>
        </w:tc>
        <w:tc>
          <w:tcPr>
            <w:tcW w:w="1877" w:type="dxa"/>
            <w:vAlign w:val="center"/>
          </w:tcPr>
          <w:p w14:paraId="4E1A0A7D" w14:textId="6821E4D0" w:rsidR="00602F56" w:rsidRPr="000075AB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68" w:type="dxa"/>
          </w:tcPr>
          <w:p w14:paraId="5811335A" w14:textId="77777777" w:rsidR="00602F56" w:rsidRPr="000075AB" w:rsidRDefault="00602F56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</w:tbl>
    <w:p w14:paraId="1B5BA05F" w14:textId="30FBC1C9" w:rsidR="00213AFA" w:rsidRDefault="00213AFA"/>
    <w:p w14:paraId="4545FBC9" w14:textId="77777777" w:rsidR="00213AFA" w:rsidRDefault="00213AFA">
      <w:r>
        <w:br w:type="page"/>
      </w:r>
    </w:p>
    <w:tbl>
      <w:tblPr>
        <w:tblStyle w:val="1"/>
        <w:tblW w:w="14155" w:type="dxa"/>
        <w:tblInd w:w="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705"/>
        <w:gridCol w:w="8278"/>
        <w:gridCol w:w="1657"/>
        <w:gridCol w:w="1862"/>
        <w:gridCol w:w="1653"/>
      </w:tblGrid>
      <w:tr w:rsidR="00213AFA" w:rsidRPr="000075AB" w14:paraId="2BE56B8C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</w:tcPr>
          <w:p w14:paraId="3B2399BA" w14:textId="77777777" w:rsidR="00213AFA" w:rsidRPr="00C6089A" w:rsidRDefault="00213AF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D3575" w14:textId="09AFC2A8" w:rsidR="00213AFA" w:rsidRPr="00C6089A" w:rsidRDefault="0020227E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20227E">
              <w:rPr>
                <w:rFonts w:ascii="HK Grotesk" w:hAnsi="HK Grotesk" w:cstheme="minorHAnsi"/>
                <w:bCs/>
                <w:color w:val="auto"/>
                <w:sz w:val="22"/>
                <w:szCs w:val="22"/>
              </w:rPr>
              <w:t>WYSZUKIWARKA KATALOGOWA- KATALOG ONLINE</w:t>
            </w:r>
          </w:p>
        </w:tc>
        <w:tc>
          <w:tcPr>
            <w:tcW w:w="1657" w:type="dxa"/>
            <w:vAlign w:val="center"/>
          </w:tcPr>
          <w:p w14:paraId="5E88AEE1" w14:textId="77777777" w:rsidR="00213AFA" w:rsidRPr="00602F56" w:rsidRDefault="00213AF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3CA9E4BA" w14:textId="77777777" w:rsidR="00213AFA" w:rsidRDefault="00213AF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CB87821" w14:textId="77777777" w:rsidR="00213AFA" w:rsidRPr="000075AB" w:rsidRDefault="00213AF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7E6F1A" w:rsidRPr="000075AB" w14:paraId="21321CFA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814B6E6" w14:textId="5AC89E5A" w:rsidR="007E6F1A" w:rsidRPr="00C6089A" w:rsidRDefault="007E6F1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FKO1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5CE61" w14:textId="77777777" w:rsidR="007E6F1A" w:rsidRPr="005464F2" w:rsidRDefault="007E6F1A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="Times New Roman"/>
                <w:b/>
                <w:color w:val="000000" w:themeColor="text1"/>
                <w:sz w:val="22"/>
                <w:szCs w:val="22"/>
              </w:rPr>
            </w:pPr>
            <w:r w:rsidRPr="007E6F1A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Udostępnianie informacji o całości księgozbioru poprzez wyszukiwarkę katalogową zintegrowaną z Systemem.</w:t>
            </w:r>
          </w:p>
          <w:p w14:paraId="775B473C" w14:textId="77777777" w:rsidR="007E6F1A" w:rsidRPr="005464F2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/>
              <w:ind w:left="714" w:hanging="357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Automatyczne, realizowane w czasie rzeczywistym, aktualizowanie informacji, obejmujących:</w:t>
            </w:r>
          </w:p>
          <w:p w14:paraId="03C8CD80" w14:textId="77777777" w:rsidR="007E6F1A" w:rsidRPr="005464F2" w:rsidRDefault="007E6F1A" w:rsidP="001E5A11">
            <w:pPr>
              <w:pStyle w:val="NormalnyWeb"/>
              <w:numPr>
                <w:ilvl w:val="1"/>
                <w:numId w:val="35"/>
              </w:numPr>
              <w:spacing w:before="100" w:before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dane bibliograficzne wszystkich typów rekordów,</w:t>
            </w:r>
          </w:p>
          <w:p w14:paraId="49804EFD" w14:textId="77777777" w:rsidR="007E6F1A" w:rsidRPr="005464F2" w:rsidRDefault="007E6F1A" w:rsidP="001E5A11">
            <w:pPr>
              <w:pStyle w:val="NormalnyWeb"/>
              <w:numPr>
                <w:ilvl w:val="1"/>
                <w:numId w:val="35"/>
              </w:numPr>
              <w:spacing w:before="100" w:beforeAutospacing="1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informacje o zasobie, w tym o egzemplarzach oraz zasobach elektronicznych,</w:t>
            </w:r>
          </w:p>
          <w:p w14:paraId="5A630F2F" w14:textId="5D2ACDAB" w:rsidR="007E6F1A" w:rsidRPr="005464F2" w:rsidRDefault="007E6F1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0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status dostępności zasobów,</w:t>
            </w:r>
          </w:p>
          <w:p w14:paraId="7DB98139" w14:textId="254A5EA9" w:rsidR="007E6F1A" w:rsidRPr="007E6F1A" w:rsidRDefault="007E6F1A" w:rsidP="001E5A11">
            <w:pPr>
              <w:pStyle w:val="Nagwek3"/>
              <w:spacing w:after="120"/>
              <w:ind w:left="720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7E6F1A">
              <w:rPr>
                <w:rFonts w:ascii="HK Grotesk" w:hAnsi="HK Grotesk"/>
                <w:b w:val="0"/>
                <w:color w:val="auto"/>
                <w:sz w:val="22"/>
                <w:szCs w:val="22"/>
              </w:rPr>
              <w:t>przy czym aktualizacja odbywa się na podstawie danych zgromadzonych w Systemie.</w:t>
            </w:r>
          </w:p>
        </w:tc>
        <w:tc>
          <w:tcPr>
            <w:tcW w:w="1657" w:type="dxa"/>
            <w:vAlign w:val="center"/>
          </w:tcPr>
          <w:p w14:paraId="259BD57E" w14:textId="77777777" w:rsidR="007E6F1A" w:rsidRPr="005464F2" w:rsidRDefault="007E6F1A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  <w:t>p.</w:t>
            </w:r>
            <w:r w:rsidRPr="002513AB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5464F2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  <w:t>5</w:t>
            </w:r>
          </w:p>
          <w:p w14:paraId="509F6895" w14:textId="665A0947" w:rsidR="007E6F1A" w:rsidRPr="00602F56" w:rsidRDefault="007E6F1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5464F2">
              <w:rPr>
                <w:rFonts w:ascii="HK Grotesk" w:eastAsia="Cambria" w:hAnsi="HK Grotesk" w:cstheme="minorHAnsi"/>
                <w:color w:val="000000" w:themeColor="text1"/>
                <w:sz w:val="22"/>
                <w:szCs w:val="22"/>
              </w:rPr>
              <w:t>p.</w:t>
            </w:r>
            <w:r w:rsidRPr="002513AB">
              <w:rPr>
                <w:rFonts w:ascii="HK Grotesk" w:eastAsia="Cambria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464F2">
              <w:rPr>
                <w:rFonts w:ascii="HK Grotesk" w:eastAsia="Cambria" w:hAnsi="HK Grotesk" w:cstheme="minorHAnsi"/>
                <w:color w:val="000000" w:themeColor="text1"/>
                <w:sz w:val="22"/>
                <w:szCs w:val="22"/>
              </w:rPr>
              <w:t>5.2.2.</w:t>
            </w:r>
          </w:p>
        </w:tc>
        <w:tc>
          <w:tcPr>
            <w:tcW w:w="1862" w:type="dxa"/>
            <w:vAlign w:val="center"/>
          </w:tcPr>
          <w:p w14:paraId="0E7C0628" w14:textId="55EDFBC7" w:rsidR="007E6F1A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4704E0D5" w14:textId="77777777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7E6F1A" w:rsidRPr="000075AB" w14:paraId="11957805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E9E79D3" w14:textId="523E87F1" w:rsidR="007E6F1A" w:rsidRPr="00C6089A" w:rsidRDefault="007E6F1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2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8AE" w14:textId="77777777" w:rsidR="007E6F1A" w:rsidRPr="005464F2" w:rsidRDefault="007E6F1A" w:rsidP="001E5A11">
            <w:pPr>
              <w:pStyle w:val="Nagwek3"/>
              <w:jc w:val="left"/>
              <w:outlineLvl w:val="2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Dostęp, wygląd Katalogu online – parametry techniczne</w:t>
            </w:r>
          </w:p>
          <w:p w14:paraId="52651B15" w14:textId="77777777" w:rsidR="007E6F1A" w:rsidRPr="002929D9" w:rsidRDefault="007E6F1A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2929D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Katalog online dostępny wyłącznie przez </w:t>
            </w:r>
            <w:proofErr w:type="spellStart"/>
            <w:r w:rsidRPr="002929D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https</w:t>
            </w:r>
            <w:proofErr w:type="spellEnd"/>
            <w:r w:rsidRPr="002929D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(wykorzystanie ważnego certyfikatu SSL/TLS, połączenie http przekierowane na </w:t>
            </w:r>
            <w:proofErr w:type="spellStart"/>
            <w:r w:rsidRPr="002929D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https</w:t>
            </w:r>
            <w:proofErr w:type="spellEnd"/>
            <w:r w:rsidRPr="002929D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lub zablokowane).</w:t>
            </w:r>
          </w:p>
          <w:p w14:paraId="0BCCE699" w14:textId="77777777" w:rsidR="007E6F1A" w:rsidRPr="005464F2" w:rsidRDefault="007E6F1A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Wszystkie elementy Systemu udostępnione Czytelnikom (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frontend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), w tym interfejs wyszukiwarki, muszą spełniać wszystkie kryteria wymagane przez standard WCAG2.1 na poziomie AA.</w:t>
            </w:r>
          </w:p>
          <w:p w14:paraId="4EB7399F" w14:textId="77777777" w:rsidR="007E6F1A" w:rsidRPr="005464F2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Pełne korzystanie z Systemu przy użyciu aktualnych przeglądarek internetowych (przynajmniej :Chrome,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Firefox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 Edge, Safari, Opera).</w:t>
            </w:r>
          </w:p>
          <w:p w14:paraId="662A71E2" w14:textId="77777777" w:rsidR="007E6F1A" w:rsidRPr="00C21EB3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Możliwość osadzania katalogu na stronie biblioteki.</w:t>
            </w:r>
          </w:p>
          <w:p w14:paraId="055FE53D" w14:textId="77777777" w:rsidR="007E6F1A" w:rsidRPr="00C21EB3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C21EB3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Dostęp publiczny (bez logowania) oraz dostęp Czytelnika (z logowaniem).</w:t>
            </w:r>
          </w:p>
          <w:p w14:paraId="4AEA0B7C" w14:textId="77777777" w:rsidR="007E6F1A" w:rsidRPr="00C21EB3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C21EB3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Responsywny interfejs Katalogu online (dostosowuje się do rozdzielczości i wielkości ekranów różnych urządzeń).</w:t>
            </w:r>
          </w:p>
          <w:p w14:paraId="0FC761FA" w14:textId="77777777" w:rsidR="007E6F1A" w:rsidRPr="00C21EB3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C21EB3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Dostosowanie interfejsu wyszukiwarki do potrzeb Biblioteki UMFC (</w:t>
            </w:r>
            <w:r w:rsidRPr="00C21EB3">
              <w:rPr>
                <w:rFonts w:ascii="HK Grotesk" w:eastAsia="Cambria" w:hAnsi="HK Grotesk" w:cstheme="minorHAnsi"/>
                <w:sz w:val="22"/>
                <w:szCs w:val="22"/>
              </w:rPr>
              <w:t>logotyp na wszystkich podstronach, zmiany w szablonach generowanych stron, zmiana kolorystyki stron, definiowanie różnych sposobów wyświetlania rekordów.</w:t>
            </w:r>
          </w:p>
          <w:p w14:paraId="6F0663B2" w14:textId="77777777" w:rsidR="007E6F1A" w:rsidRPr="00C21EB3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eastAsia="Cambria" w:hAnsi="HK Grotesk" w:cstheme="minorHAnsi"/>
                <w:sz w:val="22"/>
                <w:szCs w:val="22"/>
              </w:rPr>
            </w:pPr>
            <w:r w:rsidRPr="00C21EB3">
              <w:rPr>
                <w:rFonts w:ascii="HK Grotesk" w:eastAsia="Cambria" w:hAnsi="HK Grotesk" w:cstheme="minorHAnsi"/>
                <w:sz w:val="22"/>
                <w:szCs w:val="22"/>
              </w:rPr>
              <w:t>Interfejs Systemu i wyszukiwarki musi być dostępny, co najmniej, w języku polskim i angielskim</w:t>
            </w:r>
            <w:bookmarkStart w:id="1" w:name="_Hlk206590209"/>
            <w:r w:rsidRPr="00C21EB3">
              <w:rPr>
                <w:rFonts w:ascii="HK Grotesk" w:eastAsia="Cambria" w:hAnsi="HK Grotesk" w:cstheme="minorHAnsi"/>
                <w:sz w:val="22"/>
                <w:szCs w:val="22"/>
              </w:rPr>
              <w:t xml:space="preserve">, </w:t>
            </w:r>
            <w:bookmarkStart w:id="2" w:name="_Hlk206590235"/>
            <w:r w:rsidRPr="00C21EB3">
              <w:rPr>
                <w:rFonts w:ascii="HK Grotesk" w:eastAsia="Cambria" w:hAnsi="HK Grotesk" w:cstheme="minorHAnsi"/>
                <w:sz w:val="22"/>
                <w:szCs w:val="22"/>
              </w:rPr>
              <w:t>z kompletnym tłumaczeniem treści użytkowych (np. etykiet, komunikatów, przycisków, itd.)</w:t>
            </w:r>
            <w:bookmarkEnd w:id="1"/>
            <w:bookmarkEnd w:id="2"/>
            <w:r w:rsidRPr="00C21EB3">
              <w:rPr>
                <w:rFonts w:ascii="HK Grotesk" w:eastAsia="Cambria" w:hAnsi="HK Grotesk" w:cstheme="minorHAnsi"/>
                <w:sz w:val="22"/>
                <w:szCs w:val="22"/>
              </w:rPr>
              <w:t>.</w:t>
            </w:r>
          </w:p>
          <w:p w14:paraId="632BA67D" w14:textId="77777777" w:rsidR="007E6F1A" w:rsidRPr="00C21EB3" w:rsidRDefault="007E6F1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bookmarkStart w:id="3" w:name="_Hlk206590443"/>
            <w:r w:rsidRPr="00C21EB3">
              <w:rPr>
                <w:rFonts w:ascii="HK Grotesk" w:eastAsia="Cambria" w:hAnsi="HK Grotesk" w:cstheme="minorHAnsi"/>
                <w:sz w:val="22"/>
                <w:szCs w:val="22"/>
              </w:rPr>
              <w:t>Obsługa znaków diakrytycznych właściwych dla języka polskiego i innych języków wykorzystywanych w opisie bibliograficznym, w zakresie wyświetlania, wyszukiwania i sortowania.</w:t>
            </w:r>
            <w:bookmarkEnd w:id="3"/>
          </w:p>
          <w:p w14:paraId="40B45CEF" w14:textId="1C9EE8F2" w:rsidR="007E6F1A" w:rsidRPr="00925DE5" w:rsidRDefault="007E6F1A" w:rsidP="001E5A11">
            <w:pPr>
              <w:pStyle w:val="Nagwek3"/>
              <w:numPr>
                <w:ilvl w:val="0"/>
                <w:numId w:val="35"/>
              </w:numPr>
              <w:spacing w:after="100" w:afterAutospacing="1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eastAsia="Cambria" w:hAnsi="HK Grotesk" w:cstheme="minorHAnsi"/>
                <w:b w:val="0"/>
                <w:color w:val="auto"/>
                <w:sz w:val="22"/>
                <w:szCs w:val="22"/>
              </w:rPr>
              <w:t xml:space="preserve">Obsługa formatów MARC21, Dublin </w:t>
            </w:r>
            <w:proofErr w:type="spellStart"/>
            <w:r w:rsidRPr="00925DE5">
              <w:rPr>
                <w:rFonts w:ascii="HK Grotesk" w:eastAsia="Cambria" w:hAnsi="HK Grotesk" w:cstheme="minorHAnsi"/>
                <w:b w:val="0"/>
                <w:color w:val="auto"/>
                <w:sz w:val="22"/>
                <w:szCs w:val="22"/>
              </w:rPr>
              <w:t>Core</w:t>
            </w:r>
            <w:proofErr w:type="spellEnd"/>
            <w:r w:rsidRPr="00925DE5">
              <w:rPr>
                <w:rFonts w:ascii="HK Grotesk" w:eastAsia="Cambria" w:hAnsi="HK Grotesk" w:cstheme="minorHAnsi"/>
                <w:b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657" w:type="dxa"/>
            <w:vAlign w:val="center"/>
          </w:tcPr>
          <w:p w14:paraId="151AEC55" w14:textId="77777777" w:rsidR="00450B35" w:rsidRDefault="00450B35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  <w:lastRenderedPageBreak/>
              <w:t>p. 5</w:t>
            </w:r>
          </w:p>
          <w:p w14:paraId="15480D8F" w14:textId="0FF51532" w:rsidR="00F75CEE" w:rsidRDefault="00F75CEE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  <w:t>p. 2.1.1</w:t>
            </w:r>
          </w:p>
          <w:p w14:paraId="315DE179" w14:textId="7B29FFD2" w:rsidR="00925DE5" w:rsidRPr="005464F2" w:rsidRDefault="00925DE5" w:rsidP="001E5A11">
            <w:pPr>
              <w:pStyle w:val="Nagwek3"/>
              <w:jc w:val="left"/>
              <w:outlineLvl w:val="2"/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eastAsia="Cambria" w:hAnsi="HK Grotesk" w:cstheme="minorHAnsi"/>
                <w:b w:val="0"/>
                <w:color w:val="000000" w:themeColor="text1"/>
                <w:sz w:val="22"/>
                <w:szCs w:val="22"/>
              </w:rPr>
              <w:t>p. 5.1.1-6</w:t>
            </w:r>
          </w:p>
          <w:p w14:paraId="799FB20D" w14:textId="77777777" w:rsidR="00925DE5" w:rsidRPr="005464F2" w:rsidRDefault="00925DE5" w:rsidP="001E5A11">
            <w:pPr>
              <w:jc w:val="left"/>
              <w:rPr>
                <w:rFonts w:ascii="HK Grotesk" w:hAnsi="HK Grotesk"/>
                <w:sz w:val="22"/>
                <w:szCs w:val="22"/>
              </w:rPr>
            </w:pPr>
            <w:r w:rsidRPr="005464F2">
              <w:rPr>
                <w:rFonts w:ascii="HK Grotesk" w:hAnsi="HK Grotesk"/>
                <w:sz w:val="22"/>
                <w:szCs w:val="22"/>
              </w:rPr>
              <w:t>p. 5.2.1</w:t>
            </w:r>
          </w:p>
          <w:p w14:paraId="7E7E876B" w14:textId="77777777" w:rsidR="00925DE5" w:rsidRPr="005464F2" w:rsidRDefault="00925DE5" w:rsidP="001E5A11">
            <w:pPr>
              <w:jc w:val="left"/>
              <w:rPr>
                <w:rFonts w:ascii="HK Grotesk" w:hAnsi="HK Grotesk"/>
                <w:sz w:val="22"/>
                <w:szCs w:val="22"/>
              </w:rPr>
            </w:pPr>
            <w:r w:rsidRPr="005464F2">
              <w:rPr>
                <w:rFonts w:ascii="HK Grotesk" w:hAnsi="HK Grotesk"/>
                <w:sz w:val="22"/>
                <w:szCs w:val="22"/>
              </w:rPr>
              <w:t>p. 5.2.3</w:t>
            </w:r>
          </w:p>
          <w:p w14:paraId="625E0906" w14:textId="571E06E3" w:rsidR="007E6F1A" w:rsidRPr="00602F56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E57E74">
              <w:rPr>
                <w:rFonts w:ascii="HK Grotesk" w:eastAsia="Cambria" w:hAnsi="HK Grotesk" w:cstheme="minorHAnsi"/>
                <w:color w:val="000000" w:themeColor="text1"/>
                <w:sz w:val="22"/>
                <w:szCs w:val="22"/>
              </w:rPr>
              <w:t>p. 5.2.10</w:t>
            </w:r>
          </w:p>
        </w:tc>
        <w:tc>
          <w:tcPr>
            <w:tcW w:w="1862" w:type="dxa"/>
            <w:vAlign w:val="center"/>
          </w:tcPr>
          <w:p w14:paraId="4C8D20F7" w14:textId="7C550852" w:rsidR="007E6F1A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5D369240" w14:textId="77777777" w:rsidR="007E6F1A" w:rsidRPr="000075AB" w:rsidRDefault="007E6F1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925DE5" w:rsidRPr="000075AB" w14:paraId="3E0A44B7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9BB36F2" w14:textId="44E9313A" w:rsidR="00925DE5" w:rsidRPr="005464F2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3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4111B" w14:textId="77777777" w:rsidR="00925DE5" w:rsidRPr="005464F2" w:rsidRDefault="00925DE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="Times New Roman"/>
                <w:b/>
                <w:color w:val="000000" w:themeColor="text1"/>
                <w:sz w:val="22"/>
                <w:szCs w:val="22"/>
              </w:rPr>
            </w:pPr>
            <w:r w:rsidRPr="005464F2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Wyszukiwanie, filtrowanie, sortowanie wyników</w:t>
            </w:r>
          </w:p>
          <w:p w14:paraId="00710384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Wyszukiwanie proste i zawansowane różnych typów wydawnictw fizycznych i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elektronicznych wg różnych kryteriów (np. autor, tytuł, temat, ISBN, typ dokumentu, sygnatura).</w:t>
            </w:r>
          </w:p>
          <w:p w14:paraId="0AA0961B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W wyszukiwaniu zaawansowanym używanie operatorów boolowskich, wyszukiwanie fraz, możliwość stosowania znaków wieloznacznych (np. do. znalezienia różnych wariantów  danego wyrazu lub frazy), </w:t>
            </w: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prawostronne obcinanie znaków, zawężanie wyników (np. do typu publikacji, roku wydania, języka, lokalizacji).</w:t>
            </w:r>
          </w:p>
          <w:p w14:paraId="4DAB314C" w14:textId="77777777" w:rsidR="00925DE5" w:rsidRPr="00925DE5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Filtrowanie (fasety) i sortowanie wyników wyszukiwania według między innymi trafności, autora, tytułu, języka, popularności, lokalizacji, daty </w:t>
            </w:r>
            <w:r w:rsidRPr="00925DE5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publikacji.</w:t>
            </w:r>
          </w:p>
          <w:p w14:paraId="6E37971C" w14:textId="3B8F0B63" w:rsidR="00925DE5" w:rsidRPr="00925DE5" w:rsidRDefault="00925DE5" w:rsidP="001E5A11">
            <w:pPr>
              <w:pStyle w:val="Nagwek3"/>
              <w:numPr>
                <w:ilvl w:val="0"/>
                <w:numId w:val="35"/>
              </w:numPr>
              <w:spacing w:after="100" w:afterAutospacing="1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2"/>
              </w:rPr>
              <w:t>Dynamiczne przeładowanie wyników wyszukiwania po zastosowaniu faset, bez konieczności przeładowania całej strony.</w:t>
            </w:r>
          </w:p>
        </w:tc>
        <w:tc>
          <w:tcPr>
            <w:tcW w:w="1657" w:type="dxa"/>
            <w:vAlign w:val="center"/>
          </w:tcPr>
          <w:p w14:paraId="65AD0C06" w14:textId="11BF2EC4" w:rsidR="00925DE5" w:rsidRPr="00602F56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2"/>
                <w:szCs w:val="22"/>
              </w:rPr>
              <w:lastRenderedPageBreak/>
              <w:t>p. 5.2.5-9</w:t>
            </w:r>
          </w:p>
        </w:tc>
        <w:tc>
          <w:tcPr>
            <w:tcW w:w="1862" w:type="dxa"/>
            <w:vAlign w:val="center"/>
          </w:tcPr>
          <w:p w14:paraId="3AB32FF3" w14:textId="3563CC80" w:rsidR="00925DE5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07435B17" w14:textId="77777777" w:rsidR="00925DE5" w:rsidRPr="000075AB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925DE5" w:rsidRPr="000075AB" w14:paraId="6544483D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120795E" w14:textId="557E4CF7" w:rsidR="00925DE5" w:rsidRPr="005464F2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4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F42AB" w14:textId="77777777" w:rsidR="00925DE5" w:rsidRPr="00925DE5" w:rsidRDefault="00925DE5" w:rsidP="001E5A11">
            <w:pPr>
              <w:jc w:val="left"/>
              <w:rPr>
                <w:rFonts w:ascii="HK Grotesk" w:hAnsi="HK Grotesk"/>
                <w:b/>
                <w:sz w:val="22"/>
                <w:szCs w:val="22"/>
              </w:rPr>
            </w:pPr>
            <w:r w:rsidRPr="00925DE5">
              <w:rPr>
                <w:rFonts w:ascii="HK Grotesk" w:hAnsi="HK Grotesk"/>
                <w:b/>
                <w:sz w:val="22"/>
                <w:szCs w:val="22"/>
              </w:rPr>
              <w:t>Przeglądanie indeksów</w:t>
            </w:r>
          </w:p>
          <w:p w14:paraId="3C0D5D08" w14:textId="77777777" w:rsidR="00925DE5" w:rsidRPr="00925DE5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Dostęp do uporządkowanych alfabetycznie list (indeksów) m.in.:</w:t>
            </w:r>
          </w:p>
          <w:p w14:paraId="67B6DD9C" w14:textId="77777777" w:rsidR="00925DE5" w:rsidRPr="00925DE5" w:rsidRDefault="00925DE5" w:rsidP="001E5A11">
            <w:pPr>
              <w:pStyle w:val="NormalnyWeb"/>
              <w:numPr>
                <w:ilvl w:val="0"/>
                <w:numId w:val="39"/>
              </w:numPr>
              <w:spacing w:after="100" w:afterAutospacing="1" w:line="240" w:lineRule="auto"/>
              <w:ind w:left="107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autorów,</w:t>
            </w:r>
          </w:p>
          <w:p w14:paraId="6D60A47A" w14:textId="77777777" w:rsidR="00925DE5" w:rsidRPr="00925DE5" w:rsidRDefault="00925DE5" w:rsidP="001E5A11">
            <w:pPr>
              <w:pStyle w:val="NormalnyWeb"/>
              <w:numPr>
                <w:ilvl w:val="0"/>
                <w:numId w:val="39"/>
              </w:numPr>
              <w:spacing w:after="100" w:afterAutospacing="1" w:line="240" w:lineRule="auto"/>
              <w:ind w:left="107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tytułów,</w:t>
            </w:r>
          </w:p>
          <w:p w14:paraId="2F92D15C" w14:textId="77777777" w:rsidR="00925DE5" w:rsidRPr="00925DE5" w:rsidRDefault="00925DE5" w:rsidP="001E5A11">
            <w:pPr>
              <w:pStyle w:val="NormalnyWeb"/>
              <w:numPr>
                <w:ilvl w:val="0"/>
                <w:numId w:val="39"/>
              </w:numPr>
              <w:spacing w:after="100" w:afterAutospacing="1" w:line="240" w:lineRule="auto"/>
              <w:ind w:left="107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sygnatur,</w:t>
            </w:r>
          </w:p>
          <w:p w14:paraId="75DCC969" w14:textId="2E7685C6" w:rsidR="00925DE5" w:rsidRPr="00925DE5" w:rsidRDefault="00925DE5" w:rsidP="001E5A11">
            <w:pPr>
              <w:pStyle w:val="Nagwek3"/>
              <w:numPr>
                <w:ilvl w:val="0"/>
                <w:numId w:val="39"/>
              </w:numPr>
              <w:spacing w:after="100" w:afterAutospacing="1"/>
              <w:ind w:left="1080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2"/>
              </w:rPr>
              <w:t>haseł przedmiotowych.</w:t>
            </w:r>
          </w:p>
        </w:tc>
        <w:tc>
          <w:tcPr>
            <w:tcW w:w="1657" w:type="dxa"/>
            <w:vAlign w:val="center"/>
          </w:tcPr>
          <w:p w14:paraId="3227BF2D" w14:textId="70F16E58" w:rsidR="00925DE5" w:rsidRPr="00602F56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>
              <w:rPr>
                <w:rFonts w:ascii="HK Grotesk" w:eastAsia="Cambria" w:hAnsi="HK Grotesk" w:cstheme="minorHAnsi"/>
                <w:sz w:val="22"/>
                <w:szCs w:val="22"/>
              </w:rPr>
              <w:t xml:space="preserve">p. </w:t>
            </w:r>
            <w:r w:rsidRPr="005464F2">
              <w:rPr>
                <w:rFonts w:ascii="HK Grotesk" w:eastAsia="Cambria" w:hAnsi="HK Grotesk" w:cstheme="minorHAnsi"/>
                <w:sz w:val="22"/>
                <w:szCs w:val="22"/>
              </w:rPr>
              <w:t>5.2.1</w:t>
            </w:r>
            <w:r>
              <w:rPr>
                <w:rFonts w:ascii="HK Grotesk" w:eastAsia="Cambria" w:hAnsi="HK Grotesk" w:cstheme="minorHAnsi"/>
                <w:sz w:val="22"/>
                <w:szCs w:val="22"/>
              </w:rPr>
              <w:t>8</w:t>
            </w:r>
          </w:p>
        </w:tc>
        <w:tc>
          <w:tcPr>
            <w:tcW w:w="1862" w:type="dxa"/>
            <w:vAlign w:val="center"/>
          </w:tcPr>
          <w:p w14:paraId="39DDE8E8" w14:textId="695B9584" w:rsidR="00925DE5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113CD1AB" w14:textId="77777777" w:rsidR="00925DE5" w:rsidRPr="000075AB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925DE5" w:rsidRPr="000075AB" w14:paraId="054A3EAA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2BE729E" w14:textId="4156ABD6" w:rsidR="00925DE5" w:rsidRPr="005464F2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5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20CE8" w14:textId="56A32AE3" w:rsidR="00925DE5" w:rsidRPr="005464F2" w:rsidRDefault="00925DE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="Times New Roman"/>
                <w:b/>
                <w:color w:val="000000" w:themeColor="text1"/>
                <w:sz w:val="24"/>
              </w:rPr>
            </w:pPr>
            <w:r w:rsidRPr="005464F2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>Wyświetlanie wyników wyszukiwania i wybranych pozycji z przeglądania indeksów</w:t>
            </w:r>
          </w:p>
          <w:p w14:paraId="7455F8D8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Wyświetlanie pełnej informacji bibliograficznej.</w:t>
            </w:r>
          </w:p>
          <w:p w14:paraId="21386B22" w14:textId="5129CF14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Wyświetlanie informacji o egzemplarzu (informacja o lokalizacji, typie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</w:t>
            </w: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i statusach egzemplarzy (czy egzemplarz jest dostępny, wypożyczony, zarezerwowany, do wypożyczenia tylko „na miejscu” itd.).</w:t>
            </w:r>
          </w:p>
          <w:p w14:paraId="0C72CA27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Wyświetlanie fragmentów, pełnych tekstów i spisów treści, z możliwością wyłączenia tej funkcjonalności.</w:t>
            </w:r>
          </w:p>
          <w:p w14:paraId="3F3FF895" w14:textId="1F5602BA" w:rsidR="00925DE5" w:rsidRPr="00925DE5" w:rsidRDefault="00925DE5" w:rsidP="001E5A11">
            <w:pPr>
              <w:pStyle w:val="Nagwek3"/>
              <w:numPr>
                <w:ilvl w:val="0"/>
                <w:numId w:val="35"/>
              </w:numPr>
              <w:spacing w:after="100" w:afterAutospacing="1"/>
              <w:jc w:val="left"/>
              <w:outlineLvl w:val="2"/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</w:pPr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lastRenderedPageBreak/>
              <w:t>Wyświetlenie historii wyszukiwani dla danej sesji (dla zalogowanych użytkowników możliwość zapisania wyników w Systemie lub na dysku lokalnym.</w:t>
            </w:r>
          </w:p>
        </w:tc>
        <w:tc>
          <w:tcPr>
            <w:tcW w:w="1657" w:type="dxa"/>
            <w:vAlign w:val="center"/>
          </w:tcPr>
          <w:p w14:paraId="338F5267" w14:textId="77777777" w:rsidR="00925DE5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E57E74"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5.2.3-4</w:t>
            </w:r>
          </w:p>
          <w:p w14:paraId="14303629" w14:textId="1C590F37" w:rsidR="00925DE5" w:rsidRPr="00602F56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E57E74">
              <w:rPr>
                <w:rFonts w:ascii="HK Grotesk" w:eastAsia="Cambria" w:hAnsi="HK Grotesk" w:cstheme="minorHAnsi"/>
                <w:sz w:val="22"/>
                <w:szCs w:val="20"/>
              </w:rPr>
              <w:t>p. 5.2.14</w:t>
            </w:r>
          </w:p>
        </w:tc>
        <w:tc>
          <w:tcPr>
            <w:tcW w:w="1862" w:type="dxa"/>
            <w:vAlign w:val="center"/>
          </w:tcPr>
          <w:p w14:paraId="189A880E" w14:textId="1FA963A2" w:rsidR="00925DE5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7B624DA9" w14:textId="77777777" w:rsidR="00925DE5" w:rsidRPr="000075AB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925DE5" w:rsidRPr="000075AB" w14:paraId="566B2FB7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76F054D" w14:textId="453AD218" w:rsidR="00925DE5" w:rsidRPr="005464F2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6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E689B" w14:textId="77777777" w:rsidR="00925DE5" w:rsidRPr="005464F2" w:rsidRDefault="00925DE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5464F2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Prezentacja zasobów cyfrowych</w:t>
            </w:r>
          </w:p>
          <w:p w14:paraId="531FCD76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Prezentowane jako odrębne rekordy bibliograficzne lub w ramach zintegrowanego rekordu.</w:t>
            </w:r>
          </w:p>
          <w:p w14:paraId="061A08D4" w14:textId="4BFA177E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Link do pełnego tekstu lub zasobu elektronicznego jest widoczny</w:t>
            </w:r>
            <w:r w:rsidR="00785C3B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 </w:t>
            </w: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i aktywny dla użytkownika końcowego.</w:t>
            </w:r>
          </w:p>
          <w:p w14:paraId="2FD16224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Bezpośrednie linki do zasobów elektronicznych są generowane dynamicznie na podstawie danych w Systemie (np. za pośrednictwem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OpenURL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/Link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Resolvera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).</w:t>
            </w:r>
          </w:p>
          <w:p w14:paraId="0EAED09A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 xml:space="preserve">Linki do zasobów licencjonowanych, otwierane z poziomu urządzeń niezarejestrowanych w sieci UMFC, przekierowują użytkownika na serwer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proxy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.</w:t>
            </w:r>
          </w:p>
          <w:p w14:paraId="63856F65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Prezentacja zasobów uwzględnia zasady dostępu wynikające z lokalizacji użytkownika (np. dostęp instytucjonalny, zdalny, VPN).</w:t>
            </w:r>
          </w:p>
          <w:p w14:paraId="110F7286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Widoczna jest informacja o statusie dostępności zasobu (np. „Dostęp online”, „Brak dostępu”, „Dostęp ograniczony do...”).</w:t>
            </w:r>
          </w:p>
          <w:p w14:paraId="18A949B0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Użytkownik widzi informację o warunkach dostępu (np. „Dostęp dla studentów uczelni”, „Dostęp tylko na miejscu”).</w:t>
            </w:r>
          </w:p>
          <w:p w14:paraId="317C9199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Dla zasobów wielowarstwowych (np. pakiety e-zbiorów, kolekcje) dostępna jest informacja o zakresie subskrypcji UMFC.</w:t>
            </w:r>
          </w:p>
          <w:p w14:paraId="12EA57F4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lastRenderedPageBreak/>
              <w:t>Interfejs użytkownika umożliwia:</w:t>
            </w:r>
          </w:p>
          <w:p w14:paraId="433CD60D" w14:textId="77777777" w:rsidR="00925DE5" w:rsidRPr="005464F2" w:rsidRDefault="00925DE5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filtrowanie i sortowanie wyników wyszukiwania według dostępności online;</w:t>
            </w:r>
          </w:p>
          <w:p w14:paraId="392B1F88" w14:textId="7F72D4A8" w:rsidR="00925DE5" w:rsidRPr="00925DE5" w:rsidRDefault="00925DE5" w:rsidP="001E5A11">
            <w:pPr>
              <w:pStyle w:val="Nagwek3"/>
              <w:numPr>
                <w:ilvl w:val="1"/>
                <w:numId w:val="35"/>
              </w:numPr>
              <w:spacing w:after="100" w:afterAutospacing="1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 xml:space="preserve">kopiowanie przez użytkownika stałego linku </w:t>
            </w:r>
            <w:proofErr w:type="spellStart"/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>https</w:t>
            </w:r>
            <w:proofErr w:type="spellEnd"/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 xml:space="preserve"> do intersującej go pozycji (z paska adresu lub jako </w:t>
            </w:r>
            <w:proofErr w:type="spellStart"/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>permalink</w:t>
            </w:r>
            <w:proofErr w:type="spellEnd"/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>).</w:t>
            </w:r>
          </w:p>
        </w:tc>
        <w:tc>
          <w:tcPr>
            <w:tcW w:w="1657" w:type="dxa"/>
            <w:vAlign w:val="center"/>
          </w:tcPr>
          <w:p w14:paraId="7AF2BB43" w14:textId="77777777" w:rsidR="00925DE5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4.2.6</w:t>
            </w:r>
          </w:p>
          <w:p w14:paraId="21057BCB" w14:textId="77777777" w:rsidR="00925DE5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>
              <w:rPr>
                <w:rFonts w:ascii="HK Grotesk" w:eastAsia="Cambria" w:hAnsi="HK Grotesk" w:cstheme="minorHAnsi"/>
                <w:sz w:val="22"/>
                <w:szCs w:val="20"/>
              </w:rPr>
              <w:t>p. 4.3.1-3</w:t>
            </w:r>
          </w:p>
          <w:p w14:paraId="466585F6" w14:textId="228103D3" w:rsidR="00925DE5" w:rsidRPr="00602F56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p. 5.2.1</w:t>
            </w:r>
            <w:r w:rsidRPr="00E57E74">
              <w:rPr>
                <w:rFonts w:ascii="HK Grotesk" w:eastAsia="Cambria" w:hAnsi="HK Grotesk" w:cstheme="minorHAnsi"/>
                <w:sz w:val="22"/>
                <w:szCs w:val="20"/>
              </w:rPr>
              <w:t>1</w:t>
            </w: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-1</w:t>
            </w:r>
            <w:r w:rsidRPr="00E57E74">
              <w:rPr>
                <w:rFonts w:ascii="HK Grotesk" w:eastAsia="Cambria" w:hAnsi="HK Grotesk" w:cstheme="minorHAnsi"/>
                <w:sz w:val="22"/>
                <w:szCs w:val="20"/>
              </w:rPr>
              <w:t>2</w:t>
            </w:r>
          </w:p>
        </w:tc>
        <w:tc>
          <w:tcPr>
            <w:tcW w:w="1862" w:type="dxa"/>
            <w:vAlign w:val="center"/>
          </w:tcPr>
          <w:p w14:paraId="3FD11B3D" w14:textId="40600F99" w:rsidR="00925DE5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540ECA13" w14:textId="77777777" w:rsidR="00925DE5" w:rsidRPr="000075AB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925DE5" w:rsidRPr="000075AB" w14:paraId="4967DAEF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D97E7B9" w14:textId="25E48050" w:rsidR="00925DE5" w:rsidRPr="005464F2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7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256D" w14:textId="77777777" w:rsidR="00925DE5" w:rsidRPr="005464F2" w:rsidRDefault="00925DE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5464F2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Personalizacja wyników wyszukiwania</w:t>
            </w:r>
          </w:p>
          <w:p w14:paraId="528BA6CE" w14:textId="77777777" w:rsidR="00925DE5" w:rsidRPr="005464F2" w:rsidRDefault="00925DE5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Prezentacja wyników wyszukiwania, na podstawie wprowadzonej przez użytkownika informacji o dyscyplinie, z którą jest związane zapytanie.</w:t>
            </w:r>
          </w:p>
          <w:p w14:paraId="27A18684" w14:textId="528B0F5E" w:rsidR="00925DE5" w:rsidRPr="00925DE5" w:rsidRDefault="00925DE5" w:rsidP="001E5A11">
            <w:pPr>
              <w:pStyle w:val="Nagwek3"/>
              <w:numPr>
                <w:ilvl w:val="0"/>
                <w:numId w:val="35"/>
              </w:numPr>
              <w:spacing w:after="100" w:afterAutospacing="1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925DE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2"/>
              </w:rPr>
              <w:t>Wyświetlanie nowości i propozycji materiałów o podobnej tematyce, na podstawie ostatnio wyszukiwanych przez użytkownika materiałów bibliotecznych.</w:t>
            </w:r>
          </w:p>
        </w:tc>
        <w:tc>
          <w:tcPr>
            <w:tcW w:w="1657" w:type="dxa"/>
            <w:vAlign w:val="center"/>
          </w:tcPr>
          <w:p w14:paraId="7AB2356A" w14:textId="15122447" w:rsidR="00925DE5" w:rsidRPr="00602F56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p.</w:t>
            </w:r>
            <w:r w:rsidRPr="005F0095"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5.2.1</w:t>
            </w:r>
            <w:r>
              <w:rPr>
                <w:rFonts w:ascii="HK Grotesk" w:eastAsia="Cambria" w:hAnsi="HK Grotesk" w:cstheme="minorHAnsi"/>
                <w:sz w:val="22"/>
                <w:szCs w:val="20"/>
              </w:rPr>
              <w:t>6</w:t>
            </w: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-1</w:t>
            </w:r>
            <w:r>
              <w:rPr>
                <w:rFonts w:ascii="HK Grotesk" w:eastAsia="Cambria" w:hAnsi="HK Grotesk" w:cstheme="minorHAnsi"/>
                <w:sz w:val="22"/>
                <w:szCs w:val="20"/>
              </w:rPr>
              <w:t>7</w:t>
            </w:r>
          </w:p>
        </w:tc>
        <w:tc>
          <w:tcPr>
            <w:tcW w:w="1862" w:type="dxa"/>
            <w:vAlign w:val="center"/>
          </w:tcPr>
          <w:p w14:paraId="21B81DF1" w14:textId="4A1B510F" w:rsidR="00925DE5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2F6178E6" w14:textId="77777777" w:rsidR="00925DE5" w:rsidRPr="000075AB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925DE5" w:rsidRPr="000075AB" w14:paraId="79A87234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8B67A1F" w14:textId="62DA3DA6" w:rsidR="00925DE5" w:rsidRPr="005464F2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8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E59B3" w14:textId="77777777" w:rsidR="00925DE5" w:rsidRPr="005464F2" w:rsidRDefault="00925DE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5464F2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Grupowanie, zapis, wysyłanie wyników wyszukiwania</w:t>
            </w:r>
          </w:p>
          <w:p w14:paraId="2363FB6D" w14:textId="77777777" w:rsidR="00925DE5" w:rsidRPr="005464F2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Grupowanie wyników wyszukiwania oraz możliwość ich zapisania na dysku lokalnym użytkownika lub wysłania e-mailem – w wybranym formacie lub w postaci etykietowanej</w:t>
            </w:r>
            <w:r w:rsidRPr="005464F2">
              <w:rPr>
                <w:rFonts w:ascii="HK Grotesk" w:hAnsi="HK Grotesk"/>
                <w:sz w:val="22"/>
                <w:szCs w:val="22"/>
              </w:rPr>
              <w:t>.</w:t>
            </w:r>
          </w:p>
          <w:p w14:paraId="1B77C5CA" w14:textId="3741A8FD" w:rsidR="00925DE5" w:rsidRPr="00667A15" w:rsidRDefault="00925DE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Style w:val="Pogrubienie"/>
                <w:rFonts w:ascii="HK Grotesk" w:hAnsi="HK Grotesk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Zapis/export wyników wyszukiwania w formatach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BibTeX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i RIS w celu wykorzystania ich w programach zarządzania bibliografią (np.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Mendeley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Zotero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RefWorks</w:t>
            </w:r>
            <w:proofErr w:type="spellEnd"/>
            <w:r w:rsidRPr="005464F2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</w:t>
            </w:r>
            <w:r w:rsidRPr="00E57E74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57" w:type="dxa"/>
            <w:vAlign w:val="center"/>
          </w:tcPr>
          <w:p w14:paraId="5CEB97A5" w14:textId="3FD48574" w:rsidR="00925DE5" w:rsidRPr="00602F56" w:rsidRDefault="00925DE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p.</w:t>
            </w:r>
            <w:r w:rsidRPr="00E57E74"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5.2.1</w:t>
            </w:r>
            <w:r w:rsidRPr="00E57E74">
              <w:rPr>
                <w:rFonts w:ascii="HK Grotesk" w:eastAsia="Cambria" w:hAnsi="HK Grotesk" w:cstheme="minorHAnsi"/>
                <w:sz w:val="22"/>
                <w:szCs w:val="20"/>
              </w:rPr>
              <w:t>3</w:t>
            </w:r>
            <w:r w:rsidRPr="005464F2">
              <w:rPr>
                <w:rFonts w:ascii="HK Grotesk" w:eastAsia="Cambria" w:hAnsi="HK Grotesk" w:cstheme="minorHAnsi"/>
                <w:sz w:val="22"/>
                <w:szCs w:val="20"/>
              </w:rPr>
              <w:t>-1</w:t>
            </w:r>
            <w:r w:rsidRPr="00E57E74">
              <w:rPr>
                <w:rFonts w:ascii="HK Grotesk" w:eastAsia="Cambria" w:hAnsi="HK Grotesk" w:cstheme="minorHAnsi"/>
                <w:sz w:val="22"/>
                <w:szCs w:val="20"/>
              </w:rPr>
              <w:t>4</w:t>
            </w:r>
          </w:p>
        </w:tc>
        <w:tc>
          <w:tcPr>
            <w:tcW w:w="1862" w:type="dxa"/>
            <w:vAlign w:val="center"/>
          </w:tcPr>
          <w:p w14:paraId="552576CC" w14:textId="697BE983" w:rsidR="00925DE5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194B527E" w14:textId="77777777" w:rsidR="00925DE5" w:rsidRPr="000075AB" w:rsidRDefault="00925DE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67A15" w:rsidRPr="000075AB" w14:paraId="607220B4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684D9E9" w14:textId="44830861" w:rsidR="00667A15" w:rsidRPr="005464F2" w:rsidRDefault="00667A1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 w:rsidRPr="005464F2">
              <w:rPr>
                <w:rFonts w:ascii="HK Grotesk" w:eastAsia="Cambria" w:hAnsi="HK Grotesk" w:cstheme="minorHAnsi"/>
                <w:sz w:val="20"/>
                <w:szCs w:val="20"/>
              </w:rPr>
              <w:lastRenderedPageBreak/>
              <w:t>FKO</w:t>
            </w:r>
            <w:r>
              <w:rPr>
                <w:rFonts w:ascii="HK Grotesk" w:eastAsia="Cambria" w:hAnsi="HK Grotesk" w:cstheme="minorHAnsi"/>
                <w:sz w:val="20"/>
                <w:szCs w:val="20"/>
              </w:rPr>
              <w:t>9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48490" w14:textId="77777777" w:rsidR="00667A15" w:rsidRPr="005464F2" w:rsidRDefault="00667A15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5464F2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Integracja z repozytorium oferowanego Systemu oraz z innymi zewnętrznymi systemami</w:t>
            </w:r>
          </w:p>
          <w:p w14:paraId="462E8AEA" w14:textId="77777777" w:rsidR="00667A15" w:rsidRPr="00667A15" w:rsidRDefault="00667A1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667A15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Dane bibliograficzne i statusy dostępności są automatycznie aktualizowane w czasie rzeczywistym, z zapewnieniem spójności z repozytorium oferowanego Systemu- patrz FKO0.</w:t>
            </w:r>
          </w:p>
          <w:p w14:paraId="0293FD91" w14:textId="77777777" w:rsidR="00667A15" w:rsidRPr="00667A15" w:rsidRDefault="00667A1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667A15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Przeszukiwanie lub przekierowanie do Połączonych Katalogów Biblioteki Narodowej.</w:t>
            </w:r>
          </w:p>
          <w:p w14:paraId="02734CE4" w14:textId="77777777" w:rsidR="00667A15" w:rsidRPr="00667A15" w:rsidRDefault="00667A15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</w:pPr>
            <w:r w:rsidRPr="00667A15">
              <w:rPr>
                <w:rFonts w:ascii="HK Grotesk" w:hAnsi="HK Grotesk" w:cstheme="minorHAnsi"/>
                <w:color w:val="000000" w:themeColor="text1"/>
                <w:sz w:val="22"/>
                <w:szCs w:val="20"/>
              </w:rPr>
              <w:t>Import rekordów z zewnętrznych baz (np. NUKAT, repozytoria instytucjonalne, biblioteki cyfrowe).</w:t>
            </w:r>
          </w:p>
          <w:p w14:paraId="1C597690" w14:textId="57394FE8" w:rsidR="00667A15" w:rsidRPr="00BC4D7F" w:rsidRDefault="00BC4D7F" w:rsidP="00BC4D7F">
            <w:pPr>
              <w:pStyle w:val="Nagwek3"/>
              <w:numPr>
                <w:ilvl w:val="0"/>
                <w:numId w:val="35"/>
              </w:numPr>
              <w:outlineLvl w:val="2"/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</w:pPr>
            <w:r w:rsidRPr="00BC4D7F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 xml:space="preserve">możliwość integracji z innymi systemami funkcjonującymi </w:t>
            </w:r>
            <w:r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>W UMFC</w:t>
            </w:r>
            <w:r w:rsidR="006526BE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>,</w:t>
            </w:r>
            <w:r w:rsidRPr="00BC4D7F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 xml:space="preserve"> w tym systemami zarządzającymi użytkownikami </w:t>
            </w:r>
            <w:r w:rsidR="006526BE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>(</w:t>
            </w:r>
            <w:r w:rsidRPr="00BC4D7F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 xml:space="preserve">USOS, AD) oraz z systemami zewnętrznymi wskazanymi w dokumentacji. System powinien posiadać odpowiednie interfejsy integracyjne (np. API) umożliwiające automatyczną, bezpieczną i dwukierunkową wymianę </w:t>
            </w:r>
          </w:p>
          <w:p w14:paraId="61A8C53D" w14:textId="2F263179" w:rsidR="00667A15" w:rsidRPr="005464F2" w:rsidRDefault="00667A15" w:rsidP="001E5A11">
            <w:pPr>
              <w:pStyle w:val="Nagwek3"/>
              <w:numPr>
                <w:ilvl w:val="0"/>
                <w:numId w:val="35"/>
              </w:numPr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667A15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0"/>
              </w:rPr>
              <w:t>Kontrola dostępu do e-zasobów w oparciu o atrybuty użytkownika zdefiniowane na koncie użytkownika w Systemie (rola, wydział, status).</w:t>
            </w:r>
          </w:p>
        </w:tc>
        <w:tc>
          <w:tcPr>
            <w:tcW w:w="1657" w:type="dxa"/>
            <w:vAlign w:val="center"/>
          </w:tcPr>
          <w:p w14:paraId="217D04B0" w14:textId="5C41D0E1" w:rsidR="00667A15" w:rsidRPr="00667A15" w:rsidRDefault="00667A1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667A15">
              <w:rPr>
                <w:rFonts w:ascii="HK Grotesk" w:eastAsia="Cambria" w:hAnsi="HK Grotesk" w:cstheme="minorHAnsi"/>
                <w:sz w:val="22"/>
                <w:szCs w:val="20"/>
              </w:rPr>
              <w:t>p.</w:t>
            </w:r>
            <w:r>
              <w:rPr>
                <w:rFonts w:ascii="HK Grotesk" w:eastAsia="Cambria" w:hAnsi="HK Grotesk" w:cstheme="minorHAnsi"/>
                <w:sz w:val="22"/>
                <w:szCs w:val="20"/>
              </w:rPr>
              <w:t xml:space="preserve"> </w:t>
            </w:r>
            <w:r w:rsidRPr="00667A15">
              <w:rPr>
                <w:rFonts w:ascii="HK Grotesk" w:eastAsia="Cambria" w:hAnsi="HK Grotesk" w:cstheme="minorHAnsi"/>
                <w:sz w:val="22"/>
                <w:szCs w:val="20"/>
              </w:rPr>
              <w:t>5.2.2</w:t>
            </w:r>
          </w:p>
          <w:p w14:paraId="4A52C4ED" w14:textId="77777777" w:rsidR="00667A15" w:rsidRDefault="00667A15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667A15">
              <w:rPr>
                <w:rFonts w:ascii="HK Grotesk" w:eastAsia="Cambria" w:hAnsi="HK Grotesk" w:cstheme="minorHAnsi"/>
                <w:sz w:val="22"/>
                <w:szCs w:val="20"/>
              </w:rPr>
              <w:t>p. 7.1.3</w:t>
            </w:r>
          </w:p>
          <w:p w14:paraId="22A3B045" w14:textId="70D3EF71" w:rsidR="00DE4961" w:rsidRPr="005464F2" w:rsidRDefault="00DE4961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proofErr w:type="spellStart"/>
            <w:r>
              <w:rPr>
                <w:rFonts w:ascii="HK Grotesk" w:eastAsia="Cambria" w:hAnsi="HK Grotesk" w:cstheme="minorHAnsi"/>
                <w:sz w:val="22"/>
                <w:szCs w:val="20"/>
              </w:rPr>
              <w:t>p.B</w:t>
            </w:r>
            <w:proofErr w:type="spellEnd"/>
            <w:r>
              <w:rPr>
                <w:rFonts w:ascii="HK Grotesk" w:eastAsia="Cambria" w:hAnsi="HK Grotesk" w:cstheme="minorHAnsi"/>
                <w:sz w:val="22"/>
                <w:szCs w:val="20"/>
              </w:rPr>
              <w:t xml:space="preserve"> 15</w:t>
            </w:r>
          </w:p>
        </w:tc>
        <w:tc>
          <w:tcPr>
            <w:tcW w:w="1862" w:type="dxa"/>
            <w:vAlign w:val="center"/>
          </w:tcPr>
          <w:p w14:paraId="7CAE0B3F" w14:textId="4C2FB92F" w:rsidR="00667A15" w:rsidRDefault="00667A1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3BF27B54" w14:textId="77777777" w:rsidR="00667A15" w:rsidRPr="000075AB" w:rsidRDefault="00667A1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667A15" w:rsidRPr="000075AB" w14:paraId="7D712011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0FF8815" w14:textId="3EA1FA21" w:rsidR="00667A15" w:rsidRPr="005464F2" w:rsidRDefault="00E83B8E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>
              <w:rPr>
                <w:rFonts w:ascii="HK Grotesk" w:eastAsia="Cambria" w:hAnsi="HK Grotesk" w:cstheme="minorHAnsi"/>
                <w:sz w:val="20"/>
                <w:szCs w:val="20"/>
              </w:rPr>
              <w:t>FKO10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5A477" w14:textId="77777777" w:rsidR="00E83B8E" w:rsidRPr="00E83B8E" w:rsidRDefault="00E83B8E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="Times New Roman"/>
                <w:b/>
                <w:color w:val="000000" w:themeColor="text1"/>
                <w:sz w:val="22"/>
                <w:szCs w:val="22"/>
              </w:rPr>
            </w:pPr>
            <w:r w:rsidRPr="00E83B8E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Dostęp do konta użytkownika – funkcja dla użytkownika (Czytelnika)</w:t>
            </w:r>
          </w:p>
          <w:p w14:paraId="759338BA" w14:textId="77777777" w:rsidR="00E83B8E" w:rsidRPr="00E83B8E" w:rsidRDefault="00E83B8E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Logowanie użytkownika do konta bibliotecznego przez zintegrowany system uwierzytelniania UMFC (SSO</w:t>
            </w:r>
            <w:r w:rsidRPr="00E83B8E">
              <w:rPr>
                <w:rFonts w:ascii="HK Grotesk" w:hAnsi="HK Grotesk"/>
                <w:sz w:val="22"/>
                <w:szCs w:val="22"/>
              </w:rPr>
              <w:t>)</w:t>
            </w: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2BF42D0F" w14:textId="77777777" w:rsidR="00E83B8E" w:rsidRPr="00E83B8E" w:rsidRDefault="00E83B8E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 xml:space="preserve">Sprawdzenie przez użytkownika: stanu konta, prolongat, zamówień, rezerwacji, opłat (możliwość wyświetlenia, skopiowania, wydruku i/lub eksportu do pliku). </w:t>
            </w:r>
          </w:p>
          <w:p w14:paraId="51716B18" w14:textId="5FEDB89E" w:rsidR="00E83B8E" w:rsidRPr="00E83B8E" w:rsidRDefault="00E83B8E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ind w:left="714" w:hanging="357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 poziomu interfejsu wyszukiwarki,  użytkownik może:</w:t>
            </w:r>
          </w:p>
          <w:p w14:paraId="07265EF9" w14:textId="5BA299C4" w:rsidR="00E83B8E" w:rsidRPr="00E83B8E" w:rsidRDefault="00E83B8E" w:rsidP="001E5A11">
            <w:pPr>
              <w:pStyle w:val="NormalnyWeb"/>
              <w:numPr>
                <w:ilvl w:val="0"/>
                <w:numId w:val="39"/>
              </w:numPr>
              <w:spacing w:after="0" w:line="240" w:lineRule="auto"/>
              <w:ind w:left="107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zmienić niektóre swoje dane kontaktowe (np. nr telefonu)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66163578" w14:textId="6282ED47" w:rsidR="00E83B8E" w:rsidRPr="00E83B8E" w:rsidRDefault="00E83B8E" w:rsidP="001E5A11">
            <w:pPr>
              <w:pStyle w:val="NormalnyWeb"/>
              <w:numPr>
                <w:ilvl w:val="0"/>
                <w:numId w:val="39"/>
              </w:numPr>
              <w:spacing w:after="0" w:line="240" w:lineRule="auto"/>
              <w:ind w:left="107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przedłużyć termin wypożyczenia (prolongata), zgodnie z regulaminem </w:t>
            </w:r>
            <w:proofErr w:type="spellStart"/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wypożyczeń</w:t>
            </w:r>
            <w:proofErr w:type="spellEnd"/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zdefiniowanym przez Zamawiającego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7D0E3394" w14:textId="47D4CA6C" w:rsidR="00E83B8E" w:rsidRPr="00E83B8E" w:rsidRDefault="00E83B8E" w:rsidP="001E5A11">
            <w:pPr>
              <w:pStyle w:val="NormalnyWeb"/>
              <w:numPr>
                <w:ilvl w:val="0"/>
                <w:numId w:val="39"/>
              </w:numPr>
              <w:spacing w:after="0" w:line="240" w:lineRule="auto"/>
              <w:ind w:left="107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zamawiać/rezerwować dokumenty aktualnie wypożyczone oraz dokumenty dostępne tylko „na miejscu”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24DD9FB1" w14:textId="5D44DED4" w:rsidR="00E83B8E" w:rsidRPr="00E83B8E" w:rsidRDefault="00E83B8E" w:rsidP="001E5A11">
            <w:pPr>
              <w:pStyle w:val="NormalnyWeb"/>
              <w:numPr>
                <w:ilvl w:val="0"/>
                <w:numId w:val="39"/>
              </w:numPr>
              <w:spacing w:after="0" w:line="240" w:lineRule="auto"/>
              <w:ind w:left="1077" w:hanging="357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zobaczyć historię swoich </w:t>
            </w:r>
            <w:proofErr w:type="spellStart"/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wypożyczeń</w:t>
            </w:r>
            <w:proofErr w:type="spellEnd"/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65440491" w14:textId="77DD2780" w:rsidR="00E83B8E" w:rsidRPr="00E83B8E" w:rsidRDefault="00E83B8E" w:rsidP="001E5A11">
            <w:pPr>
              <w:pStyle w:val="NormalnyWeb"/>
              <w:numPr>
                <w:ilvl w:val="0"/>
                <w:numId w:val="39"/>
              </w:numPr>
              <w:spacing w:before="100" w:beforeAutospacing="1" w:after="100" w:afterAutospacing="1"/>
              <w:ind w:left="1077" w:hanging="357"/>
              <w:contextualSpacing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zgłosić propozycję zakupu nowych pozycji do zbiorów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</w:t>
            </w:r>
          </w:p>
          <w:p w14:paraId="761465BE" w14:textId="09717C6B" w:rsidR="00667A15" w:rsidRPr="00E83B8E" w:rsidRDefault="00E83B8E" w:rsidP="001E5A11">
            <w:pPr>
              <w:pStyle w:val="Nagwek3"/>
              <w:numPr>
                <w:ilvl w:val="0"/>
                <w:numId w:val="39"/>
              </w:numPr>
              <w:ind w:left="1034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E83B8E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2"/>
              </w:rPr>
              <w:t>zadeklarować chęć otrzymywania na adres e-mail powiadomień</w:t>
            </w:r>
            <w:del w:id="4" w:author="admin" w:date="2025-08-21T22:58:00Z">
              <w:r w:rsidDel="00785C3B">
                <w:rPr>
                  <w:rFonts w:ascii="HK Grotesk" w:hAnsi="HK Grotesk" w:cstheme="minorHAnsi"/>
                  <w:b w:val="0"/>
                  <w:color w:val="000000" w:themeColor="text1"/>
                  <w:sz w:val="22"/>
                  <w:szCs w:val="22"/>
                </w:rPr>
                <w:br/>
              </w:r>
            </w:del>
            <w:r w:rsidR="00785C3B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E83B8E">
              <w:rPr>
                <w:rFonts w:ascii="HK Grotesk" w:hAnsi="HK Grotesk" w:cstheme="minorHAnsi"/>
                <w:b w:val="0"/>
                <w:color w:val="000000" w:themeColor="text1"/>
                <w:sz w:val="22"/>
                <w:szCs w:val="22"/>
              </w:rPr>
              <w:t>o zmianie statusu zamówionych dokumentów.</w:t>
            </w:r>
          </w:p>
        </w:tc>
        <w:tc>
          <w:tcPr>
            <w:tcW w:w="1657" w:type="dxa"/>
            <w:vAlign w:val="center"/>
          </w:tcPr>
          <w:p w14:paraId="45336670" w14:textId="77777777" w:rsidR="00E83B8E" w:rsidRPr="00426968" w:rsidRDefault="00E83B8E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426968"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p. 5.2.19-20</w:t>
            </w:r>
          </w:p>
          <w:p w14:paraId="07901B3E" w14:textId="1A4ADE00" w:rsidR="00667A15" w:rsidRPr="00426968" w:rsidRDefault="00E83B8E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 w:rsidRPr="00426968">
              <w:rPr>
                <w:rFonts w:ascii="HK Grotesk" w:eastAsia="Cambria" w:hAnsi="HK Grotesk" w:cstheme="minorHAnsi"/>
                <w:sz w:val="22"/>
                <w:szCs w:val="20"/>
              </w:rPr>
              <w:t>p. 6.1.2-3</w:t>
            </w:r>
          </w:p>
        </w:tc>
        <w:tc>
          <w:tcPr>
            <w:tcW w:w="1862" w:type="dxa"/>
            <w:vAlign w:val="center"/>
          </w:tcPr>
          <w:p w14:paraId="3E71DEAF" w14:textId="6705A9AA" w:rsidR="00667A15" w:rsidRDefault="00E83B8E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W</w:t>
            </w:r>
          </w:p>
        </w:tc>
        <w:tc>
          <w:tcPr>
            <w:tcW w:w="1653" w:type="dxa"/>
          </w:tcPr>
          <w:p w14:paraId="3178AC27" w14:textId="77777777" w:rsidR="00667A15" w:rsidRPr="000075AB" w:rsidRDefault="00667A15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</w:tbl>
    <w:p w14:paraId="78CFD63D" w14:textId="387D24A1" w:rsidR="00426968" w:rsidRDefault="00426968"/>
    <w:p w14:paraId="33F2F6CD" w14:textId="77777777" w:rsidR="00426968" w:rsidRDefault="00426968">
      <w:r>
        <w:br w:type="page"/>
      </w:r>
    </w:p>
    <w:tbl>
      <w:tblPr>
        <w:tblStyle w:val="1"/>
        <w:tblW w:w="14155" w:type="dxa"/>
        <w:tblInd w:w="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703"/>
        <w:gridCol w:w="8217"/>
        <w:gridCol w:w="1756"/>
        <w:gridCol w:w="1844"/>
        <w:gridCol w:w="1635"/>
      </w:tblGrid>
      <w:tr w:rsidR="00426968" w:rsidRPr="000075AB" w14:paraId="78BFD63E" w14:textId="77777777" w:rsidTr="006600A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696A011" w14:textId="77777777" w:rsidR="00426968" w:rsidRDefault="00426968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7A51D" w14:textId="77F23DC7" w:rsidR="00426968" w:rsidRPr="00426968" w:rsidRDefault="00426968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theme="minorHAnsi"/>
                <w:b/>
                <w:bCs w:val="0"/>
                <w:color w:val="auto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bCs/>
                <w:color w:val="auto"/>
                <w:sz w:val="22"/>
                <w:szCs w:val="22"/>
              </w:rPr>
              <w:t xml:space="preserve">DODATKOWE FUNKCJONALNOŚCI </w:t>
            </w:r>
          </w:p>
        </w:tc>
        <w:tc>
          <w:tcPr>
            <w:tcW w:w="1657" w:type="dxa"/>
            <w:vAlign w:val="center"/>
          </w:tcPr>
          <w:p w14:paraId="6DD6039A" w14:textId="77777777" w:rsidR="00426968" w:rsidRPr="00426968" w:rsidRDefault="00426968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46552262" w14:textId="77777777" w:rsidR="00426968" w:rsidRDefault="00426968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B14D1C2" w14:textId="77777777" w:rsidR="00426968" w:rsidRPr="000075AB" w:rsidRDefault="00426968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426968" w:rsidRPr="000075AB" w14:paraId="6FD27B44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DD07266" w14:textId="75B27DAD" w:rsidR="00426968" w:rsidRDefault="00426968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>
              <w:rPr>
                <w:rFonts w:ascii="HK Grotesk" w:eastAsia="Cambria" w:hAnsi="HK Grotesk" w:cstheme="minorHAnsi"/>
                <w:sz w:val="20"/>
                <w:szCs w:val="20"/>
              </w:rPr>
              <w:t>FDF1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89FFF" w14:textId="77777777" w:rsidR="00426968" w:rsidRPr="00426968" w:rsidRDefault="00426968" w:rsidP="001E5A11">
            <w:pPr>
              <w:pStyle w:val="Nagwek3"/>
              <w:jc w:val="left"/>
              <w:outlineLvl w:val="2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Style w:val="Pogrubienie"/>
                <w:rFonts w:ascii="HK Grotesk" w:hAnsi="HK Grotesk" w:cstheme="minorHAnsi"/>
                <w:b/>
                <w:bCs w:val="0"/>
                <w:color w:val="000000" w:themeColor="text1"/>
                <w:sz w:val="22"/>
                <w:szCs w:val="22"/>
              </w:rPr>
              <w:t>BI- Zaawansowane raportowanie i analizy</w:t>
            </w:r>
          </w:p>
          <w:p w14:paraId="7E1EA6D1" w14:textId="74B02255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Gotowe raporty</w:t>
            </w:r>
            <w:r w:rsidR="00806BFC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tworzone przez Dostawcę Systemu oraz społeczność </w:t>
            </w:r>
            <w:r w:rsidR="00806BFC"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już </w:t>
            </w: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używającą System.</w:t>
            </w:r>
          </w:p>
          <w:p w14:paraId="78F28E11" w14:textId="77777777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Możliwość tworzenia własnych raportów.</w:t>
            </w:r>
          </w:p>
          <w:p w14:paraId="0C4122FB" w14:textId="77777777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Tworzenie pulpitów informacyjnych (</w:t>
            </w:r>
            <w:proofErr w:type="spellStart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dashboardy</w:t>
            </w:r>
            <w:proofErr w:type="spellEnd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).</w:t>
            </w:r>
          </w:p>
          <w:p w14:paraId="39E7B3F3" w14:textId="7F8022CC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Możliwość tworzenia filtrów w pulpitach informacyjnych</w:t>
            </w:r>
          </w:p>
          <w:p w14:paraId="08EF5709" w14:textId="546425D2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Wizualizacja danych (tabele, tabele przestawne, wykresy liniowe, słupkowe, kołowe, kluczowe wskaźniki efektywności KPI, trendy w czasie, linki do innych raportów)</w:t>
            </w:r>
            <w:r w:rsidR="00806BFC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60EA9B01" w14:textId="48FC47E6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Zarządzanie dostępem do raportów</w:t>
            </w:r>
            <w:r w:rsidR="00806BFC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  <w:p w14:paraId="2349720C" w14:textId="77777777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Harmonogram wysyłania e-mailem wyników, przesłania na serwer ftp</w:t>
            </w:r>
          </w:p>
          <w:p w14:paraId="53A8F36D" w14:textId="77777777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Eksport do plików w formatach co najmniej XLSX, PDF, CSV.</w:t>
            </w:r>
          </w:p>
          <w:p w14:paraId="60C1687A" w14:textId="4E3BD88D" w:rsidR="00426968" w:rsidRPr="00426968" w:rsidRDefault="00426968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Style w:val="Pogrubienie"/>
                <w:rFonts w:ascii="HK Grotesk" w:hAnsi="HK Grotesk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proofErr w:type="spellStart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dashboard</w:t>
            </w:r>
            <w:proofErr w:type="spellEnd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(lub </w:t>
            </w:r>
            <w:proofErr w:type="spellStart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widget</w:t>
            </w:r>
            <w:proofErr w:type="spellEnd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) mogą być osadzone na stronie wewnętrznej Systemu.</w:t>
            </w:r>
          </w:p>
        </w:tc>
        <w:tc>
          <w:tcPr>
            <w:tcW w:w="1657" w:type="dxa"/>
            <w:vAlign w:val="center"/>
          </w:tcPr>
          <w:p w14:paraId="76D1FDB6" w14:textId="798451DA" w:rsidR="00426968" w:rsidRPr="00426968" w:rsidRDefault="001351F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>
              <w:rPr>
                <w:rFonts w:ascii="HK Grotesk" w:eastAsia="Cambria" w:hAnsi="HK Grotesk" w:cstheme="minorHAnsi"/>
                <w:sz w:val="22"/>
                <w:szCs w:val="20"/>
              </w:rPr>
              <w:t>Kryteria oceny ofert – dodatkowe fun</w:t>
            </w:r>
            <w:r w:rsidR="00DF1DF8">
              <w:rPr>
                <w:rFonts w:ascii="HK Grotesk" w:eastAsia="Cambria" w:hAnsi="HK Grotesk" w:cstheme="minorHAnsi"/>
                <w:sz w:val="22"/>
                <w:szCs w:val="20"/>
              </w:rPr>
              <w:t>k</w:t>
            </w:r>
            <w:r>
              <w:rPr>
                <w:rFonts w:ascii="HK Grotesk" w:eastAsia="Cambria" w:hAnsi="HK Grotesk" w:cstheme="minorHAnsi"/>
                <w:sz w:val="22"/>
                <w:szCs w:val="20"/>
              </w:rPr>
              <w:t>cjonalności</w:t>
            </w:r>
          </w:p>
        </w:tc>
        <w:tc>
          <w:tcPr>
            <w:tcW w:w="1862" w:type="dxa"/>
            <w:vAlign w:val="center"/>
          </w:tcPr>
          <w:p w14:paraId="70FF36CF" w14:textId="480FF3FC" w:rsidR="00426968" w:rsidRDefault="00426968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O</w:t>
            </w:r>
          </w:p>
        </w:tc>
        <w:tc>
          <w:tcPr>
            <w:tcW w:w="1653" w:type="dxa"/>
          </w:tcPr>
          <w:p w14:paraId="09E6A19B" w14:textId="77777777" w:rsidR="00426968" w:rsidRPr="000075AB" w:rsidRDefault="00426968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  <w:tr w:rsidR="001351FA" w:rsidRPr="000075AB" w14:paraId="39FA07F4" w14:textId="77777777" w:rsidTr="00426968">
        <w:tc>
          <w:tcPr>
            <w:tcW w:w="705" w:type="dxa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C3B244D" w14:textId="5F39C944" w:rsidR="001351FA" w:rsidRDefault="001351F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0"/>
                <w:szCs w:val="20"/>
              </w:rPr>
            </w:pPr>
            <w:r>
              <w:rPr>
                <w:rFonts w:ascii="HK Grotesk" w:eastAsia="Cambria" w:hAnsi="HK Grotesk" w:cstheme="minorHAnsi"/>
                <w:sz w:val="20"/>
                <w:szCs w:val="20"/>
              </w:rPr>
              <w:t>FDF2</w:t>
            </w:r>
          </w:p>
        </w:tc>
        <w:tc>
          <w:tcPr>
            <w:tcW w:w="82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6CF1C" w14:textId="49C2869B" w:rsidR="001351FA" w:rsidRPr="00F431B4" w:rsidRDefault="001351FA" w:rsidP="001E5A11">
            <w:pPr>
              <w:pStyle w:val="Nagwek3"/>
              <w:jc w:val="left"/>
              <w:outlineLvl w:val="2"/>
              <w:rPr>
                <w:rStyle w:val="Pogrubienie"/>
                <w:rFonts w:ascii="HK Grotesk" w:hAnsi="HK Grotesk" w:cs="Times New Roman"/>
                <w:b/>
                <w:color w:val="000000" w:themeColor="text1"/>
                <w:sz w:val="22"/>
                <w:szCs w:val="22"/>
              </w:rPr>
            </w:pPr>
            <w:r w:rsidRPr="00F431B4">
              <w:rPr>
                <w:rStyle w:val="Pogrubienie"/>
                <w:rFonts w:ascii="HK Grotesk" w:hAnsi="HK Grotesk" w:cstheme="minorHAnsi"/>
                <w:b/>
                <w:color w:val="000000" w:themeColor="text1"/>
                <w:sz w:val="22"/>
                <w:szCs w:val="22"/>
              </w:rPr>
              <w:t xml:space="preserve">AI i ML – wykorzystanie </w:t>
            </w:r>
            <w:r w:rsidRPr="00F431B4">
              <w:rPr>
                <w:rFonts w:ascii="HK Grotesk" w:eastAsia="Times New Roman" w:hAnsi="HK Grotesk" w:cs="Times New Roman"/>
                <w:sz w:val="24"/>
              </w:rPr>
              <w:t xml:space="preserve"> </w:t>
            </w:r>
            <w:r w:rsidRPr="00F431B4">
              <w:rPr>
                <w:rFonts w:ascii="HK Grotesk" w:eastAsia="Times New Roman" w:hAnsi="HK Grotesk" w:cs="Times New Roman"/>
                <w:color w:val="000000" w:themeColor="text1"/>
                <w:sz w:val="24"/>
              </w:rPr>
              <w:t>AI i ML w procesach</w:t>
            </w:r>
            <w:r w:rsidRPr="00F431B4">
              <w:rPr>
                <w:rFonts w:ascii="HK Grotesk" w:eastAsia="Times New Roman" w:hAnsi="HK Grotesk" w:cs="Times New Roman"/>
                <w:sz w:val="24"/>
              </w:rPr>
              <w:t>:</w:t>
            </w:r>
          </w:p>
          <w:p w14:paraId="605426BC" w14:textId="77777777" w:rsidR="001351FA" w:rsidRPr="00426968" w:rsidRDefault="001351F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Katalogowania:</w:t>
            </w:r>
          </w:p>
          <w:p w14:paraId="175ED1AB" w14:textId="210BDC75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bCs/>
                <w:color w:val="000000" w:themeColor="text1"/>
                <w:sz w:val="22"/>
                <w:szCs w:val="22"/>
              </w:rPr>
              <w:t>Wspomaganie tworzenia nowych rekordów bibliograficznych</w:t>
            </w:r>
            <w:r w:rsidR="00785C3B">
              <w:rPr>
                <w:rFonts w:ascii="HK Grotesk" w:hAnsi="HK Grotesk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26968">
              <w:rPr>
                <w:rFonts w:ascii="HK Grotesk" w:hAnsi="HK Grotesk" w:cstheme="minorHAnsi"/>
                <w:bCs/>
                <w:color w:val="000000" w:themeColor="text1"/>
                <w:sz w:val="22"/>
                <w:szCs w:val="22"/>
              </w:rPr>
              <w:t>i uzupełniania istniejących rekordów z wykorzystaniem s</w:t>
            </w: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ugestii AI – </w:t>
            </w:r>
            <w:proofErr w:type="spellStart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lastRenderedPageBreak/>
              <w:t>kataloger</w:t>
            </w:r>
            <w:proofErr w:type="spellEnd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może propozycje przejrzeć, zaakceptować, poprawić lub odrzucić;</w:t>
            </w:r>
          </w:p>
          <w:p w14:paraId="2B9E38A8" w14:textId="060F9B7D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zarządzanie </w:t>
            </w:r>
            <w:r w:rsidRPr="00426968">
              <w:rPr>
                <w:rFonts w:ascii="HK Grotesk" w:hAnsi="HK Grotesk" w:cstheme="minorHAnsi"/>
                <w:bCs/>
                <w:color w:val="000000" w:themeColor="text1"/>
                <w:sz w:val="22"/>
                <w:szCs w:val="22"/>
              </w:rPr>
              <w:t>rekordami MARC/BIB</w:t>
            </w: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- system powinien rozpoznawać błędy i proponować automatyczne poprawki, opierając się na wzorcach danych;</w:t>
            </w:r>
          </w:p>
          <w:p w14:paraId="6FF04CF6" w14:textId="5F152EF2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grupowanie i identyfikowani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e</w:t>
            </w: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duplikatów bibliograficznych</w:t>
            </w:r>
            <w:r w:rsidR="00785C3B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 importach do katalogu;</w:t>
            </w:r>
          </w:p>
          <w:p w14:paraId="70C56197" w14:textId="77777777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automatyczne wykrywanie i łączenie rekordów przy importach (np. z baz zewnętrznych, repozytoriów cyfrowych, przy migracji).</w:t>
            </w:r>
          </w:p>
          <w:p w14:paraId="5F3DD12B" w14:textId="77777777" w:rsidR="001351FA" w:rsidRPr="00426968" w:rsidRDefault="001351F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Wyszukiwania:</w:t>
            </w:r>
          </w:p>
          <w:p w14:paraId="618E4D70" w14:textId="77777777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personalizacja wyników wyszukiwania - rekomendacja zasobów na podstawie profilu użytkownika (status, preferencje, historia);</w:t>
            </w:r>
          </w:p>
          <w:p w14:paraId="2B3DB454" w14:textId="77777777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podpowiedzi poprawnych fraz przy wyszukiwaniu (automatyczne uzupełnienie frazy). </w:t>
            </w:r>
          </w:p>
          <w:p w14:paraId="793BD0E8" w14:textId="77777777" w:rsidR="001351FA" w:rsidRPr="00426968" w:rsidRDefault="001351F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Raportowanie i zarządzanie – analiza predykcyjna:</w:t>
            </w:r>
          </w:p>
          <w:p w14:paraId="06CA3EAF" w14:textId="4AB6EDD4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prognozowania trendów w wykorzystaniu kolekcji,</w:t>
            </w:r>
            <w:r w:rsidR="007B0F79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 xml:space="preserve">w </w:t>
            </w:r>
            <w:proofErr w:type="spellStart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wypożyczeniach</w:t>
            </w:r>
            <w:proofErr w:type="spellEnd"/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, w zapotrzebowaniu (współpraca z BI).</w:t>
            </w:r>
          </w:p>
          <w:p w14:paraId="17D3705B" w14:textId="77777777" w:rsidR="001351FA" w:rsidRPr="00426968" w:rsidRDefault="001351FA" w:rsidP="001E5A11">
            <w:pPr>
              <w:pStyle w:val="NormalnyWeb"/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Wsparcie:</w:t>
            </w:r>
          </w:p>
          <w:p w14:paraId="33EC981B" w14:textId="2E316892" w:rsidR="001351FA" w:rsidRPr="00426968" w:rsidRDefault="001351FA" w:rsidP="001E5A11">
            <w:pPr>
              <w:pStyle w:val="NormalnyWeb"/>
              <w:numPr>
                <w:ilvl w:val="1"/>
                <w:numId w:val="35"/>
              </w:numPr>
              <w:spacing w:before="100" w:beforeAutospacing="1" w:after="100" w:afterAutospacing="1"/>
              <w:jc w:val="left"/>
              <w:rPr>
                <w:rStyle w:val="Pogrubienie"/>
                <w:rFonts w:ascii="HK Grotesk" w:hAnsi="HK Grotesk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6968"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inteligentna, kontekstowa funkcja pomocy opartej na AI i ML</w:t>
            </w:r>
            <w:r>
              <w:rPr>
                <w:rFonts w:ascii="HK Grotesk" w:hAnsi="HK Grotesk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57" w:type="dxa"/>
            <w:vAlign w:val="center"/>
          </w:tcPr>
          <w:p w14:paraId="169420A6" w14:textId="6445207D" w:rsidR="001351FA" w:rsidRPr="00426968" w:rsidRDefault="001351FA" w:rsidP="001E5A11">
            <w:pPr>
              <w:spacing w:after="120"/>
              <w:jc w:val="left"/>
              <w:rPr>
                <w:rFonts w:ascii="HK Grotesk" w:eastAsia="Cambria" w:hAnsi="HK Grotesk" w:cstheme="minorHAnsi"/>
                <w:sz w:val="22"/>
                <w:szCs w:val="20"/>
              </w:rPr>
            </w:pPr>
            <w:r>
              <w:rPr>
                <w:rFonts w:ascii="HK Grotesk" w:eastAsia="Cambria" w:hAnsi="HK Grotesk" w:cstheme="minorHAnsi"/>
                <w:sz w:val="22"/>
                <w:szCs w:val="20"/>
              </w:rPr>
              <w:lastRenderedPageBreak/>
              <w:t>Kryteria oceny ofert – dodatkowe fun</w:t>
            </w:r>
            <w:r w:rsidR="00DF1DF8">
              <w:rPr>
                <w:rFonts w:ascii="HK Grotesk" w:eastAsia="Cambria" w:hAnsi="HK Grotesk" w:cstheme="minorHAnsi"/>
                <w:sz w:val="22"/>
                <w:szCs w:val="20"/>
              </w:rPr>
              <w:t>k</w:t>
            </w:r>
            <w:bookmarkStart w:id="5" w:name="_GoBack"/>
            <w:bookmarkEnd w:id="5"/>
            <w:r>
              <w:rPr>
                <w:rFonts w:ascii="HK Grotesk" w:eastAsia="Cambria" w:hAnsi="HK Grotesk" w:cstheme="minorHAnsi"/>
                <w:sz w:val="22"/>
                <w:szCs w:val="20"/>
              </w:rPr>
              <w:t>cjonalności</w:t>
            </w:r>
          </w:p>
        </w:tc>
        <w:tc>
          <w:tcPr>
            <w:tcW w:w="1862" w:type="dxa"/>
            <w:vAlign w:val="center"/>
          </w:tcPr>
          <w:p w14:paraId="4BB535CE" w14:textId="270FDAF2" w:rsidR="001351FA" w:rsidRDefault="001351F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  <w:r>
              <w:rPr>
                <w:rFonts w:ascii="HK Grotesk" w:eastAsia="Cambria" w:hAnsi="HK Grotesk"/>
                <w:sz w:val="22"/>
                <w:szCs w:val="22"/>
              </w:rPr>
              <w:t>O</w:t>
            </w:r>
          </w:p>
        </w:tc>
        <w:tc>
          <w:tcPr>
            <w:tcW w:w="1653" w:type="dxa"/>
          </w:tcPr>
          <w:p w14:paraId="01DDEDD7" w14:textId="77777777" w:rsidR="001351FA" w:rsidRPr="000075AB" w:rsidRDefault="001351FA" w:rsidP="001E5A11">
            <w:pPr>
              <w:spacing w:after="120"/>
              <w:jc w:val="left"/>
              <w:rPr>
                <w:rFonts w:ascii="HK Grotesk" w:eastAsia="Cambria" w:hAnsi="HK Grotesk"/>
                <w:sz w:val="22"/>
                <w:szCs w:val="22"/>
              </w:rPr>
            </w:pPr>
          </w:p>
        </w:tc>
      </w:tr>
    </w:tbl>
    <w:p w14:paraId="269A7A98" w14:textId="77777777" w:rsidR="00D20D32" w:rsidRPr="00F431B4" w:rsidRDefault="00D20D32" w:rsidP="00D20D32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</w:p>
    <w:p w14:paraId="0F5DE75F" w14:textId="77777777" w:rsidR="00D20D32" w:rsidRPr="00F431B4" w:rsidRDefault="00D20D32" w:rsidP="00D20D32">
      <w:pPr>
        <w:autoSpaceDE w:val="0"/>
        <w:autoSpaceDN w:val="0"/>
        <w:adjustRightInd w:val="0"/>
        <w:spacing w:line="320" w:lineRule="exact"/>
        <w:ind w:left="3540" w:firstLine="708"/>
        <w:rPr>
          <w:rFonts w:ascii="HK Grotesk" w:hAnsi="HK Grotesk" w:cs="Calibri-Italic"/>
          <w:i/>
          <w:iCs/>
          <w:sz w:val="18"/>
          <w:szCs w:val="18"/>
        </w:rPr>
      </w:pPr>
      <w:r w:rsidRPr="00F431B4">
        <w:rPr>
          <w:rFonts w:ascii="HK Grotesk" w:hAnsi="HK Grotesk" w:cs="Calibri-Italic"/>
          <w:i/>
          <w:iCs/>
          <w:sz w:val="18"/>
          <w:szCs w:val="18"/>
        </w:rPr>
        <w:t xml:space="preserve">                                                                                  </w:t>
      </w:r>
    </w:p>
    <w:p w14:paraId="2081EC4C" w14:textId="77777777" w:rsidR="00D20D32" w:rsidRPr="00F431B4" w:rsidRDefault="00D20D32" w:rsidP="00D20D32">
      <w:pPr>
        <w:rPr>
          <w:rFonts w:ascii="HK Grotesk" w:hAnsi="HK Grotesk" w:cs="Calibri-Italic"/>
          <w:sz w:val="18"/>
          <w:szCs w:val="18"/>
        </w:rPr>
      </w:pPr>
    </w:p>
    <w:p w14:paraId="3352EFB5" w14:textId="77777777" w:rsidR="00D20D32" w:rsidRPr="00F431B4" w:rsidRDefault="00D20D32" w:rsidP="00D20D32">
      <w:pPr>
        <w:ind w:firstLine="708"/>
        <w:rPr>
          <w:rFonts w:ascii="HK Grotesk" w:hAnsi="HK Grotesk" w:cs="Calibri-Italic"/>
          <w:sz w:val="18"/>
          <w:szCs w:val="18"/>
        </w:rPr>
      </w:pPr>
    </w:p>
    <w:p w14:paraId="0FC2D344" w14:textId="77777777" w:rsidR="00D20D32" w:rsidRPr="00F431B4" w:rsidRDefault="00D20D32" w:rsidP="00D20D32">
      <w:pPr>
        <w:ind w:firstLine="708"/>
        <w:rPr>
          <w:rFonts w:ascii="HK Grotesk" w:hAnsi="HK Grotesk" w:cs="Calibri-Italic"/>
          <w:sz w:val="18"/>
          <w:szCs w:val="18"/>
        </w:rPr>
      </w:pPr>
      <w:r w:rsidRPr="00F431B4">
        <w:rPr>
          <w:rFonts w:ascii="HK Grotesk" w:hAnsi="HK Grotesk" w:cs="Calibri-Italic"/>
          <w:sz w:val="18"/>
          <w:szCs w:val="18"/>
        </w:rPr>
        <w:t xml:space="preserve">  </w:t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</w:r>
      <w:r w:rsidRPr="00F431B4">
        <w:rPr>
          <w:rFonts w:ascii="HK Grotesk" w:hAnsi="HK Grotesk" w:cs="Calibri-Italic"/>
          <w:sz w:val="18"/>
          <w:szCs w:val="18"/>
        </w:rPr>
        <w:tab/>
        <w:t xml:space="preserve">  .......................................................................................</w:t>
      </w:r>
    </w:p>
    <w:p w14:paraId="3FC4D9A3" w14:textId="7AB6387C" w:rsidR="00417189" w:rsidRPr="000075AB" w:rsidRDefault="00D20D32" w:rsidP="00D20D32">
      <w:pPr>
        <w:ind w:left="7080" w:firstLine="708"/>
        <w:rPr>
          <w:rFonts w:ascii="HK Grotesk" w:hAnsi="HK Grotesk" w:cs="Calibri-Italic"/>
          <w:sz w:val="18"/>
          <w:szCs w:val="18"/>
        </w:rPr>
      </w:pPr>
      <w:r w:rsidRPr="00F431B4">
        <w:rPr>
          <w:rFonts w:ascii="HK Grotesk" w:hAnsi="HK Grotesk" w:cs="Calibri-Italic"/>
          <w:sz w:val="18"/>
          <w:szCs w:val="18"/>
        </w:rPr>
        <w:t>(podpis osoby/osób uprawnionej do reprezentowania Wykonawcy)</w:t>
      </w:r>
    </w:p>
    <w:sectPr w:rsidR="00417189" w:rsidRPr="000075AB" w:rsidSect="00362F00">
      <w:headerReference w:type="default" r:id="rId8"/>
      <w:footerReference w:type="default" r:id="rId9"/>
      <w:pgSz w:w="16838" w:h="11906" w:orient="landscape"/>
      <w:pgMar w:top="567" w:right="1670" w:bottom="1417" w:left="993" w:header="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975018" w16cex:dateUtc="2025-09-08T12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5E304" w14:textId="77777777" w:rsidR="006131F4" w:rsidRDefault="006131F4" w:rsidP="00C274B1">
      <w:r>
        <w:separator/>
      </w:r>
    </w:p>
  </w:endnote>
  <w:endnote w:type="continuationSeparator" w:id="0">
    <w:p w14:paraId="4236716B" w14:textId="77777777" w:rsidR="006131F4" w:rsidRDefault="006131F4" w:rsidP="00C2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K Grotesk">
    <w:altName w:val="Courier New"/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6" w:name="_Hlk204687605"/>
  <w:bookmarkStart w:id="7" w:name="_Hlk204775854"/>
  <w:bookmarkStart w:id="8" w:name="_Hlk204775855"/>
  <w:bookmarkStart w:id="9" w:name="_Hlk205283134"/>
  <w:bookmarkStart w:id="10" w:name="_Hlk205283135"/>
  <w:bookmarkStart w:id="11" w:name="_Hlk205287915"/>
  <w:bookmarkStart w:id="12" w:name="_Hlk205287916"/>
  <w:bookmarkStart w:id="13" w:name="_Hlk205288696"/>
  <w:bookmarkStart w:id="14" w:name="_Hlk205288697"/>
  <w:bookmarkStart w:id="15" w:name="_Hlk205288698"/>
  <w:bookmarkStart w:id="16" w:name="_Hlk205288699"/>
  <w:bookmarkStart w:id="17" w:name="_Hlk205288700"/>
  <w:bookmarkStart w:id="18" w:name="_Hlk205288701"/>
  <w:bookmarkStart w:id="19" w:name="_Hlk205288702"/>
  <w:bookmarkStart w:id="20" w:name="_Hlk205288703"/>
  <w:bookmarkStart w:id="21" w:name="_Hlk205288704"/>
  <w:bookmarkStart w:id="22" w:name="_Hlk205288705"/>
  <w:bookmarkStart w:id="23" w:name="_Hlk205288706"/>
  <w:bookmarkStart w:id="24" w:name="_Hlk205288707"/>
  <w:bookmarkStart w:id="25" w:name="_Hlk205288708"/>
  <w:bookmarkStart w:id="26" w:name="_Hlk205288709"/>
  <w:bookmarkStart w:id="27" w:name="_Hlk205288710"/>
  <w:bookmarkStart w:id="28" w:name="_Hlk205288711"/>
  <w:p w14:paraId="162D6796" w14:textId="388AD87B" w:rsidR="008C43DF" w:rsidRPr="0038268B" w:rsidRDefault="008C43DF" w:rsidP="00417189">
    <w:pPr>
      <w:tabs>
        <w:tab w:val="left" w:pos="142"/>
        <w:tab w:val="center" w:pos="4680"/>
        <w:tab w:val="right" w:pos="9360"/>
        <w:tab w:val="left" w:pos="10490"/>
        <w:tab w:val="left" w:pos="10632"/>
      </w:tabs>
      <w:ind w:right="141" w:firstLine="2127"/>
      <w:jc w:val="right"/>
      <w:rPr>
        <w:rFonts w:ascii="Calibri" w:eastAsia="Calibri" w:hAnsi="Calibri"/>
        <w:sz w:val="20"/>
      </w:rPr>
    </w:pP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9FBFC6" wp14:editId="6DEEC45D">
              <wp:simplePos x="0" y="0"/>
              <wp:positionH relativeFrom="column">
                <wp:posOffset>2436495</wp:posOffset>
              </wp:positionH>
              <wp:positionV relativeFrom="page">
                <wp:posOffset>6600825</wp:posOffset>
              </wp:positionV>
              <wp:extent cx="66103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0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6337804F"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91.85pt,519.75pt" to="712.3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E4E1EA" wp14:editId="7FBBD480">
              <wp:simplePos x="0" y="0"/>
              <wp:positionH relativeFrom="column">
                <wp:posOffset>2264410</wp:posOffset>
              </wp:positionH>
              <wp:positionV relativeFrom="page">
                <wp:posOffset>9793605</wp:posOffset>
              </wp:positionV>
              <wp:extent cx="4406735" cy="0"/>
              <wp:effectExtent l="0" t="0" r="13335" b="12700"/>
              <wp:wrapNone/>
              <wp:docPr id="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0673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1B36FDD0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78.3pt,771.15pt" to="525.3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" strokecolor="windowText">
              <v:stroke joinstyle="miter"/>
              <w10:wrap anchory="page"/>
            </v:line>
          </w:pict>
        </mc:Fallback>
      </mc:AlternateContent>
    </w:r>
    <w:r w:rsidRPr="0038268B">
      <w:rPr>
        <w:rFonts w:ascii="Calibri" w:eastAsia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63D43480" wp14:editId="5EEEF208">
          <wp:simplePos x="0" y="0"/>
          <wp:positionH relativeFrom="column">
            <wp:posOffset>-39701</wp:posOffset>
          </wp:positionH>
          <wp:positionV relativeFrom="paragraph">
            <wp:posOffset>-97155</wp:posOffset>
          </wp:positionV>
          <wp:extent cx="2377440" cy="613410"/>
          <wp:effectExtent l="0" t="0" r="0" b="0"/>
          <wp:wrapThrough wrapText="bothSides">
            <wp:wrapPolygon edited="0">
              <wp:start x="0" y="0"/>
              <wp:lineTo x="0" y="21019"/>
              <wp:lineTo x="21462" y="21019"/>
              <wp:lineTo x="21462" y="0"/>
              <wp:lineTo x="0" y="0"/>
            </wp:wrapPolygon>
          </wp:wrapThrough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tuka dostępnoś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613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268B">
      <w:rPr>
        <w:rFonts w:ascii="Calibri" w:eastAsia="Calibri" w:hAnsi="Calibri"/>
        <w:sz w:val="20"/>
      </w:rPr>
      <w:t>chopin.edu.pl</w:t>
    </w:r>
  </w:p>
  <w:bookmarkEnd w:id="6"/>
  <w:p w14:paraId="66EBA34E" w14:textId="77777777" w:rsidR="008C43DF" w:rsidRDefault="008C43DF" w:rsidP="00417189">
    <w:pPr>
      <w:pStyle w:val="Stopka"/>
      <w:tabs>
        <w:tab w:val="clear" w:pos="4536"/>
        <w:tab w:val="clear" w:pos="9072"/>
        <w:tab w:val="left" w:pos="3765"/>
      </w:tabs>
    </w:pPr>
    <w:r>
      <w:tab/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  <w:p w14:paraId="4BC0EAD6" w14:textId="77777777" w:rsidR="008C43DF" w:rsidRDefault="008C43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465B4" w14:textId="77777777" w:rsidR="006131F4" w:rsidRDefault="006131F4" w:rsidP="00C274B1">
      <w:r>
        <w:separator/>
      </w:r>
    </w:p>
  </w:footnote>
  <w:footnote w:type="continuationSeparator" w:id="0">
    <w:p w14:paraId="0D09DF61" w14:textId="77777777" w:rsidR="006131F4" w:rsidRDefault="006131F4" w:rsidP="00C2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i/>
        <w:sz w:val="16"/>
        <w:szCs w:val="16"/>
      </w:rPr>
      <w:id w:val="875441335"/>
      <w:docPartObj>
        <w:docPartGallery w:val="Page Numbers (Margins)"/>
        <w:docPartUnique/>
      </w:docPartObj>
    </w:sdtPr>
    <w:sdtEndPr/>
    <w:sdtContent>
      <w:p w14:paraId="09CDD9CA" w14:textId="25CF3B03" w:rsidR="008C43DF" w:rsidRDefault="008C43DF" w:rsidP="00362F00">
        <w:pPr>
          <w:pStyle w:val="Nagwek"/>
          <w:tabs>
            <w:tab w:val="clear" w:pos="4536"/>
            <w:tab w:val="center" w:pos="7087"/>
            <w:tab w:val="center" w:pos="7655"/>
            <w:tab w:val="left" w:pos="9375"/>
          </w:tabs>
          <w:rPr>
            <w:rFonts w:ascii="Calibri" w:hAnsi="Calibri" w:cs="Calibri"/>
            <w:i/>
            <w:sz w:val="16"/>
            <w:szCs w:val="16"/>
          </w:rPr>
        </w:pPr>
        <w:r w:rsidRPr="00926A68">
          <w:rPr>
            <w:rFonts w:ascii="Calibri" w:hAnsi="Calibri" w:cs="Calibri"/>
            <w:i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5DE93025" wp14:editId="1D3376F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8E22B" w14:textId="589A5BC5" w:rsidR="008C43DF" w:rsidRPr="00926A68" w:rsidRDefault="008C43DF">
                              <w:pPr>
                                <w:pStyle w:val="Stopka"/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</w:pPr>
                              <w:r w:rsidRPr="00926A68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>Strona</w:t>
                              </w:r>
                              <w:r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26A68">
                                <w:rPr>
                                  <w:rFonts w:ascii="HK Grotesk" w:eastAsiaTheme="minorEastAsia" w:hAnsi="HK Grotesk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926A68">
                                <w:rPr>
                                  <w:rFonts w:ascii="HK Grotesk" w:hAnsi="HK Grotesk"/>
                                  <w:sz w:val="22"/>
                                  <w:szCs w:val="22"/>
                                </w:rPr>
                                <w:instrText>PAGE    \* MERGEFORMAT</w:instrText>
                              </w:r>
                              <w:r w:rsidRPr="00926A68">
                                <w:rPr>
                                  <w:rFonts w:ascii="HK Grotesk" w:eastAsiaTheme="minorEastAsia" w:hAnsi="HK Grotesk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D4D20" w:rsidRPr="00FD4D20">
                                <w:rPr>
                                  <w:rFonts w:ascii="HK Grotesk" w:eastAsiaTheme="majorEastAsia" w:hAnsi="HK Grotesk" w:cstheme="majorBidi"/>
                                  <w:noProof/>
                                  <w:sz w:val="22"/>
                                  <w:szCs w:val="22"/>
                                </w:rPr>
                                <w:t>31</w:t>
                              </w:r>
                              <w:r w:rsidRPr="00926A68">
                                <w:rPr>
                                  <w:rFonts w:ascii="HK Grotesk" w:eastAsiaTheme="majorEastAsia" w:hAnsi="HK Grotesk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E93025" id="Prostokąt 2" o:spid="_x0000_s1026" style="position:absolute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5E8E22B" w14:textId="589A5BC5" w:rsidR="008C43DF" w:rsidRPr="00926A68" w:rsidRDefault="008C43DF">
                        <w:pPr>
                          <w:pStyle w:val="Stopka"/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</w:pPr>
                        <w:r w:rsidRPr="00926A68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>Strona</w:t>
                        </w:r>
                        <w:r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t xml:space="preserve"> </w:t>
                        </w:r>
                        <w:r w:rsidRPr="00926A68">
                          <w:rPr>
                            <w:rFonts w:ascii="HK Grotesk" w:eastAsiaTheme="minorEastAsia" w:hAnsi="HK Grotesk"/>
                            <w:sz w:val="22"/>
                            <w:szCs w:val="22"/>
                          </w:rPr>
                          <w:fldChar w:fldCharType="begin"/>
                        </w:r>
                        <w:r w:rsidRPr="00926A68">
                          <w:rPr>
                            <w:rFonts w:ascii="HK Grotesk" w:hAnsi="HK Grotesk"/>
                            <w:sz w:val="22"/>
                            <w:szCs w:val="22"/>
                          </w:rPr>
                          <w:instrText>PAGE    \* MERGEFORMAT</w:instrText>
                        </w:r>
                        <w:r w:rsidRPr="00926A68">
                          <w:rPr>
                            <w:rFonts w:ascii="HK Grotesk" w:eastAsiaTheme="minorEastAsia" w:hAnsi="HK Grotesk"/>
                            <w:sz w:val="22"/>
                            <w:szCs w:val="22"/>
                          </w:rPr>
                          <w:fldChar w:fldCharType="separate"/>
                        </w:r>
                        <w:r w:rsidR="00FD4D20" w:rsidRPr="00FD4D20">
                          <w:rPr>
                            <w:rFonts w:ascii="HK Grotesk" w:eastAsiaTheme="majorEastAsia" w:hAnsi="HK Grotesk" w:cstheme="majorBidi"/>
                            <w:noProof/>
                            <w:sz w:val="22"/>
                            <w:szCs w:val="22"/>
                          </w:rPr>
                          <w:t>31</w:t>
                        </w:r>
                        <w:r w:rsidRPr="00926A68">
                          <w:rPr>
                            <w:rFonts w:ascii="HK Grotesk" w:eastAsiaTheme="majorEastAsia" w:hAnsi="HK Grotesk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BA81706" w14:textId="77777777" w:rsidR="008C43DF" w:rsidRDefault="008C43DF" w:rsidP="00362F00">
    <w:pPr>
      <w:pStyle w:val="Nagwek"/>
      <w:tabs>
        <w:tab w:val="clear" w:pos="4536"/>
        <w:tab w:val="center" w:pos="7087"/>
        <w:tab w:val="center" w:pos="7655"/>
        <w:tab w:val="left" w:pos="9375"/>
      </w:tabs>
      <w:rPr>
        <w:rFonts w:ascii="Calibri" w:hAnsi="Calibri" w:cs="Calibri"/>
        <w:i/>
        <w:sz w:val="16"/>
        <w:szCs w:val="16"/>
      </w:rPr>
    </w:pPr>
  </w:p>
  <w:p w14:paraId="4807A0EF" w14:textId="26693CE7" w:rsidR="008C43DF" w:rsidRDefault="008C43DF" w:rsidP="0035652E">
    <w:pPr>
      <w:pStyle w:val="Nagwek"/>
      <w:tabs>
        <w:tab w:val="clear" w:pos="4536"/>
        <w:tab w:val="center" w:pos="7087"/>
        <w:tab w:val="center" w:pos="7655"/>
        <w:tab w:val="left" w:pos="9375"/>
      </w:tabs>
      <w:jc w:val="center"/>
      <w:rPr>
        <w:rFonts w:ascii="Calibri" w:hAnsi="Calibri" w:cs="Calibri"/>
        <w:i/>
        <w:sz w:val="16"/>
        <w:szCs w:val="16"/>
      </w:rPr>
    </w:pPr>
    <w:r>
      <w:rPr>
        <w:rFonts w:ascii="Calibri" w:hAnsi="Calibri" w:cs="Calibri"/>
        <w:i/>
        <w:noProof/>
        <w:sz w:val="16"/>
        <w:szCs w:val="16"/>
      </w:rPr>
      <w:drawing>
        <wp:inline distT="0" distB="0" distL="0" distR="0" wp14:anchorId="6C76A625" wp14:editId="4487BCF8">
          <wp:extent cx="6840220" cy="725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411F8" w14:textId="77777777" w:rsidR="008C43DF" w:rsidRDefault="008C43DF" w:rsidP="00362F00">
    <w:pPr>
      <w:pStyle w:val="Nagwek"/>
      <w:tabs>
        <w:tab w:val="clear" w:pos="4536"/>
        <w:tab w:val="center" w:pos="7087"/>
        <w:tab w:val="center" w:pos="7655"/>
        <w:tab w:val="left" w:pos="9375"/>
      </w:tabs>
      <w:rPr>
        <w:rFonts w:ascii="Calibri" w:hAnsi="Calibri" w:cs="Calibri"/>
        <w:i/>
        <w:sz w:val="16"/>
        <w:szCs w:val="16"/>
      </w:rPr>
    </w:pPr>
  </w:p>
  <w:p w14:paraId="7DE98A51" w14:textId="37DB9A88" w:rsidR="008C43DF" w:rsidRPr="006265BF" w:rsidRDefault="008C43DF" w:rsidP="00362F00">
    <w:pPr>
      <w:pStyle w:val="Nagwek"/>
      <w:tabs>
        <w:tab w:val="clear" w:pos="4536"/>
        <w:tab w:val="center" w:pos="7087"/>
        <w:tab w:val="center" w:pos="7655"/>
        <w:tab w:val="left" w:pos="9375"/>
      </w:tabs>
      <w:rPr>
        <w:rFonts w:ascii="Calibri" w:hAnsi="Calibri" w:cs="Calibri"/>
        <w:i/>
        <w:sz w:val="16"/>
        <w:szCs w:val="16"/>
      </w:rPr>
    </w:pPr>
    <w:r>
      <w:rPr>
        <w:rFonts w:ascii="Calibri" w:hAnsi="Calibri"/>
        <w:i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7F318BE" wp14:editId="3D812B9C">
              <wp:simplePos x="0" y="0"/>
              <wp:positionH relativeFrom="column">
                <wp:posOffset>-20955</wp:posOffset>
              </wp:positionH>
              <wp:positionV relativeFrom="paragraph">
                <wp:posOffset>59054</wp:posOffset>
              </wp:positionV>
              <wp:extent cx="9496425" cy="45719"/>
              <wp:effectExtent l="0" t="0" r="28575" b="31115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96425" cy="45719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C4C47A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.65pt;margin-top:4.65pt;width:747.75pt;height:3.6p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"/>
          </w:pict>
        </mc:Fallback>
      </mc:AlternateContent>
    </w:r>
    <w:r>
      <w:rPr>
        <w:rFonts w:ascii="Calibri" w:hAnsi="Calibri" w:cs="Calibri"/>
        <w:i/>
        <w:sz w:val="16"/>
        <w:szCs w:val="16"/>
      </w:rPr>
      <w:tab/>
    </w:r>
    <w:r>
      <w:rPr>
        <w:rFonts w:ascii="Calibri" w:hAnsi="Calibri" w:cs="Calibri"/>
        <w:i/>
        <w:sz w:val="16"/>
        <w:szCs w:val="16"/>
      </w:rPr>
      <w:tab/>
    </w:r>
    <w:r>
      <w:rPr>
        <w:rFonts w:ascii="Calibri" w:hAnsi="Calibri" w:cs="Calibri"/>
        <w:i/>
        <w:sz w:val="16"/>
        <w:szCs w:val="16"/>
      </w:rPr>
      <w:tab/>
    </w:r>
    <w:r>
      <w:rPr>
        <w:rFonts w:ascii="Calibri" w:hAnsi="Calibri" w:cs="Calibri"/>
        <w:i/>
        <w:sz w:val="16"/>
        <w:szCs w:val="16"/>
      </w:rPr>
      <w:tab/>
    </w:r>
  </w:p>
  <w:p w14:paraId="05608850" w14:textId="03A11E64" w:rsidR="008C43DF" w:rsidRDefault="008C4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2042"/>
    <w:multiLevelType w:val="multilevel"/>
    <w:tmpl w:val="57828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01E3D"/>
    <w:multiLevelType w:val="hybridMultilevel"/>
    <w:tmpl w:val="99F83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62C4"/>
    <w:multiLevelType w:val="hybridMultilevel"/>
    <w:tmpl w:val="03FC54FA"/>
    <w:lvl w:ilvl="0" w:tplc="31421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768DA"/>
    <w:multiLevelType w:val="hybridMultilevel"/>
    <w:tmpl w:val="7B502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B39B7"/>
    <w:multiLevelType w:val="hybridMultilevel"/>
    <w:tmpl w:val="C8365CA8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469662B0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F7991"/>
    <w:multiLevelType w:val="multilevel"/>
    <w:tmpl w:val="E31E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6201A"/>
    <w:multiLevelType w:val="hybridMultilevel"/>
    <w:tmpl w:val="6F2205F2"/>
    <w:lvl w:ilvl="0" w:tplc="570CC1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F1908"/>
    <w:multiLevelType w:val="hybridMultilevel"/>
    <w:tmpl w:val="0EBA41B4"/>
    <w:lvl w:ilvl="0" w:tplc="0415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9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0F3A"/>
    <w:multiLevelType w:val="multilevel"/>
    <w:tmpl w:val="B916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6C387F"/>
    <w:multiLevelType w:val="multilevel"/>
    <w:tmpl w:val="22800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76428"/>
    <w:multiLevelType w:val="hybridMultilevel"/>
    <w:tmpl w:val="A3D0E202"/>
    <w:lvl w:ilvl="0" w:tplc="570CC198">
      <w:start w:val="2"/>
      <w:numFmt w:val="bullet"/>
      <w:lvlText w:val="-"/>
      <w:lvlJc w:val="left"/>
      <w:pPr>
        <w:ind w:left="469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91" w:hanging="360"/>
      </w:pPr>
      <w:rPr>
        <w:rFonts w:ascii="Wingdings" w:hAnsi="Wingdings" w:hint="default"/>
      </w:rPr>
    </w:lvl>
  </w:abstractNum>
  <w:abstractNum w:abstractNumId="13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96D24"/>
    <w:multiLevelType w:val="hybridMultilevel"/>
    <w:tmpl w:val="903A84B4"/>
    <w:lvl w:ilvl="0" w:tplc="570CC19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0CC198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10CFA20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840DCE"/>
    <w:multiLevelType w:val="hybridMultilevel"/>
    <w:tmpl w:val="7E68D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8501E"/>
    <w:multiLevelType w:val="multilevel"/>
    <w:tmpl w:val="C2385E4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67831"/>
    <w:multiLevelType w:val="hybridMultilevel"/>
    <w:tmpl w:val="5EC057D8"/>
    <w:lvl w:ilvl="0" w:tplc="570CC19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F43738D"/>
    <w:multiLevelType w:val="multilevel"/>
    <w:tmpl w:val="00783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D67A49"/>
    <w:multiLevelType w:val="hybridMultilevel"/>
    <w:tmpl w:val="C5D030F6"/>
    <w:lvl w:ilvl="0" w:tplc="FDB48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5195017C"/>
    <w:multiLevelType w:val="hybridMultilevel"/>
    <w:tmpl w:val="6254A894"/>
    <w:lvl w:ilvl="0" w:tplc="AC7CAA2E">
      <w:start w:val="4"/>
      <w:numFmt w:val="bullet"/>
      <w:lvlText w:val="–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55B71D1E"/>
    <w:multiLevelType w:val="hybridMultilevel"/>
    <w:tmpl w:val="57C455A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5FDB0EED"/>
    <w:multiLevelType w:val="hybridMultilevel"/>
    <w:tmpl w:val="5D32B7D8"/>
    <w:lvl w:ilvl="0" w:tplc="570CC19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0CC198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47683B"/>
    <w:multiLevelType w:val="multilevel"/>
    <w:tmpl w:val="C2385E4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3B123F"/>
    <w:multiLevelType w:val="multilevel"/>
    <w:tmpl w:val="48100D0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AE3A0D"/>
    <w:multiLevelType w:val="hybridMultilevel"/>
    <w:tmpl w:val="688090A8"/>
    <w:lvl w:ilvl="0" w:tplc="F10CFA20">
      <w:start w:val="2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8" w15:restartNumberingAfterBreak="0">
    <w:nsid w:val="6BD10140"/>
    <w:multiLevelType w:val="hybridMultilevel"/>
    <w:tmpl w:val="3C782682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9" w15:restartNumberingAfterBreak="0">
    <w:nsid w:val="73281569"/>
    <w:multiLevelType w:val="hybridMultilevel"/>
    <w:tmpl w:val="4148D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E66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C027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0CFA2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D36905"/>
    <w:multiLevelType w:val="hybridMultilevel"/>
    <w:tmpl w:val="295408B8"/>
    <w:lvl w:ilvl="0" w:tplc="7220CA02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1" w15:restartNumberingAfterBreak="0">
    <w:nsid w:val="76C826F5"/>
    <w:multiLevelType w:val="hybridMultilevel"/>
    <w:tmpl w:val="716A5472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E5294F"/>
    <w:multiLevelType w:val="multilevel"/>
    <w:tmpl w:val="06B0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BF339D"/>
    <w:multiLevelType w:val="hybridMultilevel"/>
    <w:tmpl w:val="728AA17C"/>
    <w:lvl w:ilvl="0" w:tplc="720A5066">
      <w:start w:val="1"/>
      <w:numFmt w:val="lowerLetter"/>
      <w:lvlText w:val="%1)"/>
      <w:lvlJc w:val="left"/>
      <w:pPr>
        <w:ind w:left="164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>
      <w:start w:val="1"/>
      <w:numFmt w:val="lowerRoman"/>
      <w:lvlText w:val="%3."/>
      <w:lvlJc w:val="right"/>
      <w:pPr>
        <w:ind w:left="3087" w:hanging="180"/>
      </w:pPr>
    </w:lvl>
    <w:lvl w:ilvl="3" w:tplc="0415000F">
      <w:start w:val="1"/>
      <w:numFmt w:val="decimal"/>
      <w:lvlText w:val="%4."/>
      <w:lvlJc w:val="left"/>
      <w:pPr>
        <w:ind w:left="3807" w:hanging="360"/>
      </w:pPr>
    </w:lvl>
    <w:lvl w:ilvl="4" w:tplc="04150019">
      <w:start w:val="1"/>
      <w:numFmt w:val="lowerLetter"/>
      <w:lvlText w:val="%5."/>
      <w:lvlJc w:val="left"/>
      <w:pPr>
        <w:ind w:left="4527" w:hanging="360"/>
      </w:pPr>
    </w:lvl>
    <w:lvl w:ilvl="5" w:tplc="0415001B">
      <w:start w:val="1"/>
      <w:numFmt w:val="lowerRoman"/>
      <w:lvlText w:val="%6."/>
      <w:lvlJc w:val="right"/>
      <w:pPr>
        <w:ind w:left="5247" w:hanging="180"/>
      </w:pPr>
    </w:lvl>
    <w:lvl w:ilvl="6" w:tplc="0415000F">
      <w:start w:val="1"/>
      <w:numFmt w:val="decimal"/>
      <w:lvlText w:val="%7."/>
      <w:lvlJc w:val="left"/>
      <w:pPr>
        <w:ind w:left="5967" w:hanging="360"/>
      </w:pPr>
    </w:lvl>
    <w:lvl w:ilvl="7" w:tplc="04150019">
      <w:start w:val="1"/>
      <w:numFmt w:val="lowerLetter"/>
      <w:lvlText w:val="%8."/>
      <w:lvlJc w:val="left"/>
      <w:pPr>
        <w:ind w:left="6687" w:hanging="360"/>
      </w:pPr>
    </w:lvl>
    <w:lvl w:ilvl="8" w:tplc="0415001B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7D877915"/>
    <w:multiLevelType w:val="hybridMultilevel"/>
    <w:tmpl w:val="5356A40E"/>
    <w:lvl w:ilvl="0" w:tplc="FF9A50E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6" w15:restartNumberingAfterBreak="0">
    <w:nsid w:val="7DAB59EE"/>
    <w:multiLevelType w:val="multilevel"/>
    <w:tmpl w:val="89CE34B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>
      <w:start w:val="4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B71712"/>
    <w:multiLevelType w:val="hybridMultilevel"/>
    <w:tmpl w:val="780E2096"/>
    <w:lvl w:ilvl="0" w:tplc="570CC1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8186B"/>
    <w:multiLevelType w:val="multilevel"/>
    <w:tmpl w:val="45E6EE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9"/>
  </w:num>
  <w:num w:numId="2">
    <w:abstractNumId w:val="3"/>
  </w:num>
  <w:num w:numId="3">
    <w:abstractNumId w:val="8"/>
  </w:num>
  <w:num w:numId="4">
    <w:abstractNumId w:val="4"/>
  </w:num>
  <w:num w:numId="5">
    <w:abstractNumId w:val="35"/>
  </w:num>
  <w:num w:numId="6">
    <w:abstractNumId w:val="30"/>
  </w:num>
  <w:num w:numId="7">
    <w:abstractNumId w:val="20"/>
  </w:num>
  <w:num w:numId="8">
    <w:abstractNumId w:val="32"/>
  </w:num>
  <w:num w:numId="9">
    <w:abstractNumId w:val="1"/>
  </w:num>
  <w:num w:numId="10">
    <w:abstractNumId w:val="5"/>
  </w:num>
  <w:num w:numId="11">
    <w:abstractNumId w:val="24"/>
  </w:num>
  <w:num w:numId="12">
    <w:abstractNumId w:val="13"/>
  </w:num>
  <w:num w:numId="13">
    <w:abstractNumId w:val="17"/>
  </w:num>
  <w:num w:numId="14">
    <w:abstractNumId w:val="22"/>
  </w:num>
  <w:num w:numId="15">
    <w:abstractNumId w:val="21"/>
  </w:num>
  <w:num w:numId="16">
    <w:abstractNumId w:val="21"/>
  </w:num>
  <w:num w:numId="17">
    <w:abstractNumId w:val="19"/>
  </w:num>
  <w:num w:numId="18">
    <w:abstractNumId w:val="31"/>
  </w:num>
  <w:num w:numId="19">
    <w:abstractNumId w:val="2"/>
  </w:num>
  <w:num w:numId="20">
    <w:abstractNumId w:val="9"/>
  </w:num>
  <w:num w:numId="21">
    <w:abstractNumId w:val="38"/>
  </w:num>
  <w:num w:numId="22">
    <w:abstractNumId w:val="15"/>
  </w:num>
  <w:num w:numId="23">
    <w:abstractNumId w:val="23"/>
  </w:num>
  <w:num w:numId="24">
    <w:abstractNumId w:val="6"/>
  </w:num>
  <w:num w:numId="25">
    <w:abstractNumId w:val="11"/>
  </w:num>
  <w:num w:numId="26">
    <w:abstractNumId w:val="0"/>
  </w:num>
  <w:num w:numId="27">
    <w:abstractNumId w:val="33"/>
  </w:num>
  <w:num w:numId="28">
    <w:abstractNumId w:val="10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7"/>
  </w:num>
  <w:num w:numId="32">
    <w:abstractNumId w:val="7"/>
  </w:num>
  <w:num w:numId="33">
    <w:abstractNumId w:val="28"/>
  </w:num>
  <w:num w:numId="34">
    <w:abstractNumId w:val="27"/>
  </w:num>
  <w:num w:numId="35">
    <w:abstractNumId w:val="25"/>
  </w:num>
  <w:num w:numId="36">
    <w:abstractNumId w:val="36"/>
  </w:num>
  <w:num w:numId="37">
    <w:abstractNumId w:val="16"/>
  </w:num>
  <w:num w:numId="38">
    <w:abstractNumId w:val="26"/>
  </w:num>
  <w:num w:numId="39">
    <w:abstractNumId w:val="12"/>
  </w:num>
  <w:num w:numId="4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AD" w15:userId="S-1-5-21-1712930542-3126427789-456892751-5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F46"/>
    <w:rsid w:val="000075AB"/>
    <w:rsid w:val="0001201A"/>
    <w:rsid w:val="0002009E"/>
    <w:rsid w:val="00021DBB"/>
    <w:rsid w:val="00023553"/>
    <w:rsid w:val="0003625B"/>
    <w:rsid w:val="00042B58"/>
    <w:rsid w:val="0005463D"/>
    <w:rsid w:val="00056FD9"/>
    <w:rsid w:val="000648BC"/>
    <w:rsid w:val="0007046D"/>
    <w:rsid w:val="00070BE8"/>
    <w:rsid w:val="00072582"/>
    <w:rsid w:val="0008740C"/>
    <w:rsid w:val="000A3586"/>
    <w:rsid w:val="000A4D6A"/>
    <w:rsid w:val="000B6685"/>
    <w:rsid w:val="000C03F2"/>
    <w:rsid w:val="000D1A71"/>
    <w:rsid w:val="000D32FD"/>
    <w:rsid w:val="000E3E09"/>
    <w:rsid w:val="000F3FF9"/>
    <w:rsid w:val="00100542"/>
    <w:rsid w:val="00107372"/>
    <w:rsid w:val="00116AC2"/>
    <w:rsid w:val="00125268"/>
    <w:rsid w:val="00125D10"/>
    <w:rsid w:val="001336CF"/>
    <w:rsid w:val="001351FA"/>
    <w:rsid w:val="001355EC"/>
    <w:rsid w:val="0014118C"/>
    <w:rsid w:val="00143552"/>
    <w:rsid w:val="00150F55"/>
    <w:rsid w:val="00160FB8"/>
    <w:rsid w:val="00173024"/>
    <w:rsid w:val="00174502"/>
    <w:rsid w:val="001824BE"/>
    <w:rsid w:val="00185C1C"/>
    <w:rsid w:val="00197E57"/>
    <w:rsid w:val="001C311E"/>
    <w:rsid w:val="001D206C"/>
    <w:rsid w:val="001D2A32"/>
    <w:rsid w:val="001D675D"/>
    <w:rsid w:val="001E155B"/>
    <w:rsid w:val="001E5A11"/>
    <w:rsid w:val="001F2B6E"/>
    <w:rsid w:val="001F4C85"/>
    <w:rsid w:val="00200E4A"/>
    <w:rsid w:val="00201183"/>
    <w:rsid w:val="0020227E"/>
    <w:rsid w:val="00203D91"/>
    <w:rsid w:val="00213AFA"/>
    <w:rsid w:val="00214577"/>
    <w:rsid w:val="002211F6"/>
    <w:rsid w:val="00223495"/>
    <w:rsid w:val="002251FC"/>
    <w:rsid w:val="00241C61"/>
    <w:rsid w:val="00242B4E"/>
    <w:rsid w:val="002508B7"/>
    <w:rsid w:val="002559C8"/>
    <w:rsid w:val="002763C4"/>
    <w:rsid w:val="00285D5B"/>
    <w:rsid w:val="0028689D"/>
    <w:rsid w:val="00287149"/>
    <w:rsid w:val="00297315"/>
    <w:rsid w:val="002A16A2"/>
    <w:rsid w:val="002B16DD"/>
    <w:rsid w:val="002B704B"/>
    <w:rsid w:val="002C3929"/>
    <w:rsid w:val="002D57C9"/>
    <w:rsid w:val="002D5B0C"/>
    <w:rsid w:val="002E0C65"/>
    <w:rsid w:val="002E6E74"/>
    <w:rsid w:val="002E723B"/>
    <w:rsid w:val="002F01FE"/>
    <w:rsid w:val="00302CFD"/>
    <w:rsid w:val="00302D59"/>
    <w:rsid w:val="003127F0"/>
    <w:rsid w:val="00320E66"/>
    <w:rsid w:val="00331544"/>
    <w:rsid w:val="00334056"/>
    <w:rsid w:val="00342C2E"/>
    <w:rsid w:val="00343BA8"/>
    <w:rsid w:val="00351644"/>
    <w:rsid w:val="00355E9E"/>
    <w:rsid w:val="0035652E"/>
    <w:rsid w:val="00362F00"/>
    <w:rsid w:val="00364E9F"/>
    <w:rsid w:val="00372637"/>
    <w:rsid w:val="00377364"/>
    <w:rsid w:val="00384911"/>
    <w:rsid w:val="003A0E50"/>
    <w:rsid w:val="003B0812"/>
    <w:rsid w:val="003C3E3E"/>
    <w:rsid w:val="003D137B"/>
    <w:rsid w:val="003D3E88"/>
    <w:rsid w:val="003E228F"/>
    <w:rsid w:val="003F6627"/>
    <w:rsid w:val="00410DCF"/>
    <w:rsid w:val="00417189"/>
    <w:rsid w:val="00426968"/>
    <w:rsid w:val="0043055D"/>
    <w:rsid w:val="00436670"/>
    <w:rsid w:val="00442005"/>
    <w:rsid w:val="00442033"/>
    <w:rsid w:val="0044678A"/>
    <w:rsid w:val="00450B35"/>
    <w:rsid w:val="00456C6A"/>
    <w:rsid w:val="004570BC"/>
    <w:rsid w:val="00475BF6"/>
    <w:rsid w:val="00477DA0"/>
    <w:rsid w:val="00483ACE"/>
    <w:rsid w:val="00486B7B"/>
    <w:rsid w:val="00491B4F"/>
    <w:rsid w:val="00496BC8"/>
    <w:rsid w:val="004A4166"/>
    <w:rsid w:val="004B351A"/>
    <w:rsid w:val="004D0DFE"/>
    <w:rsid w:val="004D1E32"/>
    <w:rsid w:val="004F5A36"/>
    <w:rsid w:val="004F7359"/>
    <w:rsid w:val="00504F22"/>
    <w:rsid w:val="005152C7"/>
    <w:rsid w:val="00515C48"/>
    <w:rsid w:val="005339D3"/>
    <w:rsid w:val="005409DB"/>
    <w:rsid w:val="00550CF0"/>
    <w:rsid w:val="00551031"/>
    <w:rsid w:val="005554DE"/>
    <w:rsid w:val="00555FD8"/>
    <w:rsid w:val="005565F9"/>
    <w:rsid w:val="00564C6B"/>
    <w:rsid w:val="00594351"/>
    <w:rsid w:val="00594C99"/>
    <w:rsid w:val="005A5534"/>
    <w:rsid w:val="005B6EC5"/>
    <w:rsid w:val="005E5D6A"/>
    <w:rsid w:val="005F210E"/>
    <w:rsid w:val="00602F56"/>
    <w:rsid w:val="006131F4"/>
    <w:rsid w:val="006172DA"/>
    <w:rsid w:val="00620848"/>
    <w:rsid w:val="00622713"/>
    <w:rsid w:val="0063494E"/>
    <w:rsid w:val="00636B22"/>
    <w:rsid w:val="006370C1"/>
    <w:rsid w:val="00646277"/>
    <w:rsid w:val="00651899"/>
    <w:rsid w:val="006526BE"/>
    <w:rsid w:val="00656EED"/>
    <w:rsid w:val="006600A8"/>
    <w:rsid w:val="0066217B"/>
    <w:rsid w:val="00663303"/>
    <w:rsid w:val="00664D58"/>
    <w:rsid w:val="00667A15"/>
    <w:rsid w:val="00677909"/>
    <w:rsid w:val="006809F4"/>
    <w:rsid w:val="006825FD"/>
    <w:rsid w:val="00686DF8"/>
    <w:rsid w:val="006C7E0D"/>
    <w:rsid w:val="006E07C2"/>
    <w:rsid w:val="006E2D5D"/>
    <w:rsid w:val="006E38EA"/>
    <w:rsid w:val="006E548A"/>
    <w:rsid w:val="006E5D4A"/>
    <w:rsid w:val="006E750B"/>
    <w:rsid w:val="006F2B42"/>
    <w:rsid w:val="006F551A"/>
    <w:rsid w:val="006F59BD"/>
    <w:rsid w:val="007038C5"/>
    <w:rsid w:val="00710522"/>
    <w:rsid w:val="00711D21"/>
    <w:rsid w:val="00713649"/>
    <w:rsid w:val="00714C4B"/>
    <w:rsid w:val="00722574"/>
    <w:rsid w:val="007430DD"/>
    <w:rsid w:val="00744AC6"/>
    <w:rsid w:val="00745872"/>
    <w:rsid w:val="00757235"/>
    <w:rsid w:val="00774B6E"/>
    <w:rsid w:val="00785C3B"/>
    <w:rsid w:val="00786AC4"/>
    <w:rsid w:val="007B05BB"/>
    <w:rsid w:val="007B0EC8"/>
    <w:rsid w:val="007B0F79"/>
    <w:rsid w:val="007B1536"/>
    <w:rsid w:val="007B2BC7"/>
    <w:rsid w:val="007C1601"/>
    <w:rsid w:val="007D24D2"/>
    <w:rsid w:val="007D62E4"/>
    <w:rsid w:val="007E3ECF"/>
    <w:rsid w:val="007E6F1A"/>
    <w:rsid w:val="007F4176"/>
    <w:rsid w:val="007F4CFD"/>
    <w:rsid w:val="0080209D"/>
    <w:rsid w:val="00806BFC"/>
    <w:rsid w:val="00807F59"/>
    <w:rsid w:val="00813326"/>
    <w:rsid w:val="0081726B"/>
    <w:rsid w:val="00820A5F"/>
    <w:rsid w:val="00826201"/>
    <w:rsid w:val="0083272A"/>
    <w:rsid w:val="00841F46"/>
    <w:rsid w:val="008443AA"/>
    <w:rsid w:val="00853F10"/>
    <w:rsid w:val="00854654"/>
    <w:rsid w:val="008665D6"/>
    <w:rsid w:val="00866618"/>
    <w:rsid w:val="00866D19"/>
    <w:rsid w:val="00884A0E"/>
    <w:rsid w:val="00893440"/>
    <w:rsid w:val="008A46CA"/>
    <w:rsid w:val="008A5FC7"/>
    <w:rsid w:val="008C11D5"/>
    <w:rsid w:val="008C2BC8"/>
    <w:rsid w:val="008C43DF"/>
    <w:rsid w:val="008C6EC1"/>
    <w:rsid w:val="008C710D"/>
    <w:rsid w:val="008C7E4B"/>
    <w:rsid w:val="008D3C34"/>
    <w:rsid w:val="008D4902"/>
    <w:rsid w:val="008E4363"/>
    <w:rsid w:val="008F14D1"/>
    <w:rsid w:val="00906330"/>
    <w:rsid w:val="00910DFC"/>
    <w:rsid w:val="00913EED"/>
    <w:rsid w:val="00920808"/>
    <w:rsid w:val="00925DE5"/>
    <w:rsid w:val="0092697D"/>
    <w:rsid w:val="00926A68"/>
    <w:rsid w:val="00930D0C"/>
    <w:rsid w:val="009330F5"/>
    <w:rsid w:val="009369EE"/>
    <w:rsid w:val="00936DB1"/>
    <w:rsid w:val="009426F9"/>
    <w:rsid w:val="009719B7"/>
    <w:rsid w:val="0098438D"/>
    <w:rsid w:val="00984649"/>
    <w:rsid w:val="00991B72"/>
    <w:rsid w:val="00992955"/>
    <w:rsid w:val="009A786B"/>
    <w:rsid w:val="009A7C76"/>
    <w:rsid w:val="009B34B5"/>
    <w:rsid w:val="009B63A4"/>
    <w:rsid w:val="009C16F4"/>
    <w:rsid w:val="009E6A10"/>
    <w:rsid w:val="00A04652"/>
    <w:rsid w:val="00A11841"/>
    <w:rsid w:val="00A24D80"/>
    <w:rsid w:val="00A51A01"/>
    <w:rsid w:val="00A51F5F"/>
    <w:rsid w:val="00A630C9"/>
    <w:rsid w:val="00A745C8"/>
    <w:rsid w:val="00A94578"/>
    <w:rsid w:val="00A94D8E"/>
    <w:rsid w:val="00A970A1"/>
    <w:rsid w:val="00AB0335"/>
    <w:rsid w:val="00AB3AE3"/>
    <w:rsid w:val="00AB4718"/>
    <w:rsid w:val="00AD0C73"/>
    <w:rsid w:val="00AD497A"/>
    <w:rsid w:val="00AE5ED9"/>
    <w:rsid w:val="00AE7635"/>
    <w:rsid w:val="00AF03EA"/>
    <w:rsid w:val="00AF14C3"/>
    <w:rsid w:val="00AF54E7"/>
    <w:rsid w:val="00AF62EE"/>
    <w:rsid w:val="00AF646B"/>
    <w:rsid w:val="00AF7AE1"/>
    <w:rsid w:val="00B02EB9"/>
    <w:rsid w:val="00B1114F"/>
    <w:rsid w:val="00B17AF0"/>
    <w:rsid w:val="00B2775A"/>
    <w:rsid w:val="00B47070"/>
    <w:rsid w:val="00B63655"/>
    <w:rsid w:val="00B73554"/>
    <w:rsid w:val="00B73BBB"/>
    <w:rsid w:val="00B77FD6"/>
    <w:rsid w:val="00B81C24"/>
    <w:rsid w:val="00BB1278"/>
    <w:rsid w:val="00BB23EE"/>
    <w:rsid w:val="00BC4D7F"/>
    <w:rsid w:val="00BD46A1"/>
    <w:rsid w:val="00BD5EB5"/>
    <w:rsid w:val="00C020B8"/>
    <w:rsid w:val="00C17C1A"/>
    <w:rsid w:val="00C23025"/>
    <w:rsid w:val="00C24E46"/>
    <w:rsid w:val="00C274B1"/>
    <w:rsid w:val="00C33673"/>
    <w:rsid w:val="00C44E19"/>
    <w:rsid w:val="00C90DF0"/>
    <w:rsid w:val="00CA7D6C"/>
    <w:rsid w:val="00CC192B"/>
    <w:rsid w:val="00CC582E"/>
    <w:rsid w:val="00CD3AED"/>
    <w:rsid w:val="00CE337E"/>
    <w:rsid w:val="00D20D32"/>
    <w:rsid w:val="00D24D47"/>
    <w:rsid w:val="00D32330"/>
    <w:rsid w:val="00D61B4E"/>
    <w:rsid w:val="00D66A14"/>
    <w:rsid w:val="00D70A5C"/>
    <w:rsid w:val="00D70FB6"/>
    <w:rsid w:val="00D95559"/>
    <w:rsid w:val="00DA5B74"/>
    <w:rsid w:val="00DB3B44"/>
    <w:rsid w:val="00DB6BB0"/>
    <w:rsid w:val="00DB781B"/>
    <w:rsid w:val="00DC134E"/>
    <w:rsid w:val="00DC76DA"/>
    <w:rsid w:val="00DE4961"/>
    <w:rsid w:val="00DE7648"/>
    <w:rsid w:val="00DF1A43"/>
    <w:rsid w:val="00DF1DF8"/>
    <w:rsid w:val="00DF384B"/>
    <w:rsid w:val="00DF78C1"/>
    <w:rsid w:val="00E01A5E"/>
    <w:rsid w:val="00E01B67"/>
    <w:rsid w:val="00E0396A"/>
    <w:rsid w:val="00E07B62"/>
    <w:rsid w:val="00E11EFF"/>
    <w:rsid w:val="00E11F80"/>
    <w:rsid w:val="00E22405"/>
    <w:rsid w:val="00E43411"/>
    <w:rsid w:val="00E45834"/>
    <w:rsid w:val="00E503F3"/>
    <w:rsid w:val="00E55761"/>
    <w:rsid w:val="00E558E8"/>
    <w:rsid w:val="00E6346E"/>
    <w:rsid w:val="00E83B8E"/>
    <w:rsid w:val="00E874D1"/>
    <w:rsid w:val="00E9024E"/>
    <w:rsid w:val="00E9433B"/>
    <w:rsid w:val="00EB0BA7"/>
    <w:rsid w:val="00EB1215"/>
    <w:rsid w:val="00EB5C3B"/>
    <w:rsid w:val="00EC126D"/>
    <w:rsid w:val="00EC15AB"/>
    <w:rsid w:val="00EC23FB"/>
    <w:rsid w:val="00EC6A29"/>
    <w:rsid w:val="00EC76D3"/>
    <w:rsid w:val="00ED15FB"/>
    <w:rsid w:val="00EE0B05"/>
    <w:rsid w:val="00EF1AE5"/>
    <w:rsid w:val="00EF2296"/>
    <w:rsid w:val="00EF4ED5"/>
    <w:rsid w:val="00EF64F1"/>
    <w:rsid w:val="00EF6E84"/>
    <w:rsid w:val="00F016F0"/>
    <w:rsid w:val="00F12772"/>
    <w:rsid w:val="00F16601"/>
    <w:rsid w:val="00F2131C"/>
    <w:rsid w:val="00F30571"/>
    <w:rsid w:val="00F33A4C"/>
    <w:rsid w:val="00F41498"/>
    <w:rsid w:val="00F41516"/>
    <w:rsid w:val="00F42DFE"/>
    <w:rsid w:val="00F43434"/>
    <w:rsid w:val="00F43DF2"/>
    <w:rsid w:val="00F46D89"/>
    <w:rsid w:val="00F47B1E"/>
    <w:rsid w:val="00F51D69"/>
    <w:rsid w:val="00F53BAD"/>
    <w:rsid w:val="00F542E3"/>
    <w:rsid w:val="00F553DE"/>
    <w:rsid w:val="00F65963"/>
    <w:rsid w:val="00F73561"/>
    <w:rsid w:val="00F75CEE"/>
    <w:rsid w:val="00F770AC"/>
    <w:rsid w:val="00F95403"/>
    <w:rsid w:val="00F9750E"/>
    <w:rsid w:val="00FA32FC"/>
    <w:rsid w:val="00FB1A95"/>
    <w:rsid w:val="00FC65E1"/>
    <w:rsid w:val="00FD066C"/>
    <w:rsid w:val="00FD3CAE"/>
    <w:rsid w:val="00FD4D20"/>
    <w:rsid w:val="00FE2AFA"/>
    <w:rsid w:val="00FE6CE7"/>
    <w:rsid w:val="00FF19C3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B10E53"/>
  <w15:docId w15:val="{5591EE3E-C350-4BF6-A36F-BC133A2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66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670"/>
    <w:pPr>
      <w:keepNext/>
      <w:ind w:left="360"/>
      <w:outlineLvl w:val="0"/>
    </w:pPr>
    <w:rPr>
      <w:rFonts w:ascii="Arial" w:hAnsi="Arial"/>
      <w:bCs/>
      <w:sz w:val="20"/>
      <w:u w:val="single"/>
    </w:rPr>
  </w:style>
  <w:style w:type="paragraph" w:styleId="Nagwek2">
    <w:name w:val="heading 2"/>
    <w:basedOn w:val="Normalny"/>
    <w:next w:val="Normalny"/>
    <w:qFormat/>
    <w:rsid w:val="004366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36670"/>
    <w:pPr>
      <w:keepNext/>
      <w:outlineLvl w:val="2"/>
    </w:pPr>
    <w:rPr>
      <w:rFonts w:ascii="Arial" w:hAnsi="Arial"/>
      <w:b/>
      <w:color w:val="339966"/>
      <w:sz w:val="20"/>
    </w:rPr>
  </w:style>
  <w:style w:type="paragraph" w:styleId="Nagwek4">
    <w:name w:val="heading 4"/>
    <w:basedOn w:val="Normalny"/>
    <w:next w:val="Normalny"/>
    <w:qFormat/>
    <w:rsid w:val="00436670"/>
    <w:pPr>
      <w:keepNext/>
      <w:ind w:left="360"/>
      <w:jc w:val="center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436670"/>
    <w:pPr>
      <w:keepNext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4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36670"/>
    <w:pPr>
      <w:ind w:left="360"/>
    </w:pPr>
    <w:rPr>
      <w:rFonts w:ascii="Arial" w:hAnsi="Arial"/>
      <w:bCs/>
      <w:sz w:val="20"/>
    </w:rPr>
  </w:style>
  <w:style w:type="paragraph" w:styleId="Tytu">
    <w:name w:val="Title"/>
    <w:basedOn w:val="Normalny"/>
    <w:qFormat/>
    <w:rsid w:val="00436670"/>
    <w:pPr>
      <w:jc w:val="center"/>
    </w:pPr>
    <w:rPr>
      <w:rFonts w:ascii="Bookman Old Style" w:hAnsi="Bookman Old Style"/>
      <w:b/>
      <w:bCs/>
      <w:sz w:val="16"/>
    </w:rPr>
  </w:style>
  <w:style w:type="paragraph" w:customStyle="1" w:styleId="Default">
    <w:name w:val="Default"/>
    <w:rsid w:val="00646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drzewo5">
    <w:name w:val="cpv_drzewo_5"/>
    <w:rsid w:val="00646277"/>
  </w:style>
  <w:style w:type="paragraph" w:styleId="Akapitzlist">
    <w:name w:val="List Paragraph"/>
    <w:aliases w:val="T_SZ_List Paragraph,maz_wyliczenie,opis dzialania,K-P_odwolanie,A_wyliczenie,Akapit z listą 1,Lista PR,Numerowanie,Kolorowa lista — akcent 11,CW_Lista"/>
    <w:basedOn w:val="Normalny"/>
    <w:link w:val="AkapitzlistZnak"/>
    <w:uiPriority w:val="34"/>
    <w:qFormat/>
    <w:rsid w:val="00646277"/>
    <w:pPr>
      <w:ind w:left="708"/>
    </w:pPr>
  </w:style>
  <w:style w:type="character" w:customStyle="1" w:styleId="AkapitzlistZnak">
    <w:name w:val="Akapit z listą Znak"/>
    <w:aliases w:val="T_SZ_List Paragraph Znak,maz_wyliczenie Znak,opis dzialania Znak,K-P_odwolanie Znak,A_wyliczenie Znak,Akapit z listą 1 Znak,Lista PR Znak,Numerowanie Znak,Kolorowa lista — akcent 11 Znak,CW_Lista Znak"/>
    <w:link w:val="Akapitzlist"/>
    <w:uiPriority w:val="34"/>
    <w:qFormat/>
    <w:locked/>
    <w:rsid w:val="0064627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4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4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A7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4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4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4D1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14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14D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F14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4D1"/>
  </w:style>
  <w:style w:type="character" w:styleId="Odwoanieprzypisudolnego">
    <w:name w:val="footnote reference"/>
    <w:uiPriority w:val="99"/>
    <w:semiHidden/>
    <w:rsid w:val="008F14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14D1"/>
    <w:rPr>
      <w:rFonts w:eastAsia="Calibri"/>
    </w:rPr>
  </w:style>
  <w:style w:type="table" w:customStyle="1" w:styleId="1">
    <w:name w:val="1"/>
    <w:basedOn w:val="Standardowy"/>
    <w:rsid w:val="000B6685"/>
    <w:pPr>
      <w:spacing w:after="200" w:line="276" w:lineRule="auto"/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ogrubienie">
    <w:name w:val="Strong"/>
    <w:basedOn w:val="Domylnaczcionkaakapitu"/>
    <w:uiPriority w:val="22"/>
    <w:qFormat/>
    <w:rsid w:val="00EC6A29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7E6F1A"/>
    <w:rPr>
      <w:rFonts w:ascii="Arial" w:hAnsi="Arial"/>
      <w:b/>
      <w:color w:val="339966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6F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F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6F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32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959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0059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7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351214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90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5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BB74D-60A3-4EA6-986F-C281C10B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4435</Words>
  <Characters>30090</Characters>
  <Application>Microsoft Office Word</Application>
  <DocSecurity>4</DocSecurity>
  <Lines>250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AMFC</Company>
  <LinksUpToDate>false</LinksUpToDate>
  <CharactersWithSpaces>34457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DGA</dc:creator>
  <cp:lastModifiedBy>Monika Stankiewicz-Wiciak</cp:lastModifiedBy>
  <cp:revision>2</cp:revision>
  <cp:lastPrinted>2025-08-11T08:54:00Z</cp:lastPrinted>
  <dcterms:created xsi:type="dcterms:W3CDTF">2025-12-03T18:54:00Z</dcterms:created>
  <dcterms:modified xsi:type="dcterms:W3CDTF">2025-12-03T18:54:00Z</dcterms:modified>
</cp:coreProperties>
</file>