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A8" w:rsidRPr="008A3B83" w:rsidRDefault="005F4CA8" w:rsidP="005F4CA8">
      <w:pPr>
        <w:tabs>
          <w:tab w:val="left" w:pos="6123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:rsidR="00445AA8" w:rsidRPr="008A3B83" w:rsidRDefault="00445AA8" w:rsidP="00B27A64">
      <w:pPr>
        <w:rPr>
          <w:rFonts w:asciiTheme="minorHAnsi" w:hAnsiTheme="minorHAnsi" w:cstheme="minorHAnsi"/>
          <w:sz w:val="22"/>
          <w:szCs w:val="22"/>
        </w:rPr>
      </w:pPr>
    </w:p>
    <w:p w:rsidR="00445AA8" w:rsidRPr="008A3B83" w:rsidRDefault="00445AA8" w:rsidP="00B27A64">
      <w:pPr>
        <w:rPr>
          <w:rFonts w:asciiTheme="minorHAnsi" w:hAnsiTheme="minorHAnsi" w:cstheme="minorHAnsi"/>
          <w:sz w:val="22"/>
          <w:szCs w:val="22"/>
        </w:rPr>
      </w:pPr>
    </w:p>
    <w:p w:rsidR="00445AA8" w:rsidRPr="008A3B83" w:rsidRDefault="00445AA8" w:rsidP="00B27A64">
      <w:pPr>
        <w:rPr>
          <w:rFonts w:asciiTheme="minorHAnsi" w:hAnsiTheme="minorHAnsi" w:cstheme="minorHAnsi"/>
          <w:sz w:val="22"/>
          <w:szCs w:val="22"/>
        </w:rPr>
      </w:pPr>
    </w:p>
    <w:p w:rsidR="00445AA8" w:rsidRPr="008A3B83" w:rsidRDefault="00445AA8" w:rsidP="00B27A64">
      <w:pPr>
        <w:rPr>
          <w:rFonts w:asciiTheme="minorHAnsi" w:hAnsiTheme="minorHAnsi" w:cstheme="minorHAnsi"/>
          <w:sz w:val="22"/>
          <w:szCs w:val="22"/>
        </w:rPr>
      </w:pPr>
    </w:p>
    <w:p w:rsidR="00445AA8" w:rsidRPr="003B6389" w:rsidRDefault="005E680A" w:rsidP="00B27A64">
      <w:pPr>
        <w:rPr>
          <w:rFonts w:ascii="Arial" w:hAnsi="Arial" w:cs="Arial"/>
          <w:b/>
          <w:color w:val="FF0000"/>
        </w:rPr>
      </w:pP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Pr="008A3B83">
        <w:rPr>
          <w:rFonts w:asciiTheme="minorHAnsi" w:hAnsiTheme="minorHAnsi" w:cstheme="minorHAnsi"/>
          <w:sz w:val="22"/>
          <w:szCs w:val="22"/>
        </w:rPr>
        <w:tab/>
      </w:r>
      <w:r w:rsidR="00732FCB">
        <w:rPr>
          <w:rFonts w:asciiTheme="minorHAnsi" w:hAnsiTheme="minorHAnsi" w:cstheme="minorHAnsi"/>
          <w:sz w:val="22"/>
          <w:szCs w:val="22"/>
        </w:rPr>
        <w:tab/>
      </w:r>
      <w:r w:rsidR="00CE6EE0">
        <w:rPr>
          <w:rFonts w:asciiTheme="minorHAnsi" w:hAnsiTheme="minorHAnsi" w:cstheme="minorHAnsi"/>
          <w:sz w:val="22"/>
          <w:szCs w:val="22"/>
        </w:rPr>
        <w:tab/>
      </w:r>
      <w:r w:rsidRPr="003D408B">
        <w:rPr>
          <w:rFonts w:ascii="Arial" w:hAnsi="Arial" w:cs="Arial"/>
          <w:b/>
        </w:rPr>
        <w:t xml:space="preserve">Człuchów, </w:t>
      </w:r>
      <w:r w:rsidR="00BD03C0">
        <w:rPr>
          <w:rFonts w:ascii="Arial" w:hAnsi="Arial" w:cs="Arial"/>
          <w:b/>
        </w:rPr>
        <w:t>01</w:t>
      </w:r>
      <w:r w:rsidR="00FD59C0" w:rsidRPr="00FD59C0">
        <w:rPr>
          <w:rFonts w:ascii="Arial" w:hAnsi="Arial" w:cs="Arial"/>
          <w:b/>
        </w:rPr>
        <w:t>.0</w:t>
      </w:r>
      <w:r w:rsidR="00BD03C0">
        <w:rPr>
          <w:rFonts w:ascii="Arial" w:hAnsi="Arial" w:cs="Arial"/>
          <w:b/>
        </w:rPr>
        <w:t>8</w:t>
      </w:r>
      <w:r w:rsidR="00FD59C0" w:rsidRPr="00FD59C0">
        <w:rPr>
          <w:rFonts w:ascii="Arial" w:hAnsi="Arial" w:cs="Arial"/>
          <w:b/>
        </w:rPr>
        <w:t>.2025</w:t>
      </w:r>
    </w:p>
    <w:p w:rsidR="00445AA8" w:rsidRPr="003B6389" w:rsidRDefault="00445AA8" w:rsidP="00B27A64">
      <w:pPr>
        <w:rPr>
          <w:rFonts w:ascii="Arial" w:hAnsi="Arial" w:cs="Arial"/>
          <w:color w:val="FF0000"/>
        </w:rPr>
      </w:pPr>
    </w:p>
    <w:p w:rsidR="00445AA8" w:rsidRPr="003D408B" w:rsidRDefault="00445AA8" w:rsidP="00B27A64">
      <w:pPr>
        <w:rPr>
          <w:rFonts w:ascii="Arial" w:hAnsi="Arial" w:cs="Arial"/>
        </w:rPr>
      </w:pPr>
    </w:p>
    <w:p w:rsidR="00445AA8" w:rsidRDefault="00445AA8" w:rsidP="00B27A64">
      <w:pPr>
        <w:jc w:val="center"/>
        <w:rPr>
          <w:rFonts w:ascii="Arial" w:hAnsi="Arial" w:cs="Arial"/>
          <w:b/>
          <w:color w:val="000000"/>
        </w:rPr>
      </w:pPr>
    </w:p>
    <w:p w:rsidR="00104686" w:rsidRDefault="00104686" w:rsidP="00104686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SPECYFIKACJA WARUNKÓW ZAMÓWIENIA (zwana dalej SWZ)</w:t>
      </w:r>
    </w:p>
    <w:p w:rsidR="00104686" w:rsidRDefault="00104686" w:rsidP="0010468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dotycząca zamówienia publicznego udzielanego w trybie podstawowym tj. na podstawie art. 275 pkt. 1 ustawy z dnia 11 września 2019 roku Prawo zamówie</w:t>
      </w:r>
      <w:r w:rsidR="00BC761C">
        <w:rPr>
          <w:rFonts w:ascii="Arial" w:hAnsi="Arial" w:cs="Arial"/>
          <w:color w:val="000000"/>
        </w:rPr>
        <w:t xml:space="preserve">ń publicznych na szkolenie dla 7 osób bezrobotnych z powiatu człuchowskiego pn.: </w:t>
      </w:r>
      <w:r w:rsidR="00BC761C" w:rsidRPr="00BC761C">
        <w:rPr>
          <w:rFonts w:ascii="Arial" w:hAnsi="Arial" w:cs="Arial"/>
          <w:b/>
        </w:rPr>
        <w:t>„</w:t>
      </w:r>
      <w:r w:rsidR="00BC761C" w:rsidRPr="00BC761C">
        <w:rPr>
          <w:rFonts w:ascii="Arial" w:hAnsi="Arial" w:cs="Arial"/>
          <w:b/>
          <w:bCs/>
          <w:iCs/>
        </w:rPr>
        <w:t>Spawacz spoin pachwinowych blach i rur w metodzie MAG-135 i TIG-141 z modułem cięcia plazmą”</w:t>
      </w: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Default="00104686" w:rsidP="00104686">
      <w:pPr>
        <w:rPr>
          <w:rFonts w:ascii="Arial" w:hAnsi="Arial" w:cs="Arial"/>
          <w:color w:val="000000"/>
        </w:rPr>
      </w:pPr>
    </w:p>
    <w:p w:rsidR="00104686" w:rsidRPr="003D408B" w:rsidRDefault="00104686" w:rsidP="00104686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Przedmiotem zamówienia jest zorganizowanie i przeprowadzenie grupowego szkolenia dla </w:t>
      </w:r>
      <w:r w:rsidR="000C2651">
        <w:rPr>
          <w:rFonts w:ascii="Arial" w:hAnsi="Arial" w:cs="Arial"/>
          <w:color w:val="000000"/>
        </w:rPr>
        <w:t>5</w:t>
      </w:r>
      <w:r w:rsidR="00BC761C">
        <w:rPr>
          <w:rFonts w:ascii="Arial" w:hAnsi="Arial" w:cs="Arial"/>
          <w:color w:val="000000"/>
        </w:rPr>
        <w:t xml:space="preserve"> osób bezrobotnych w zakresie </w:t>
      </w:r>
      <w:r w:rsidR="00BC761C" w:rsidRPr="00BC761C">
        <w:rPr>
          <w:rFonts w:ascii="Arial" w:hAnsi="Arial" w:cs="Arial"/>
          <w:b/>
        </w:rPr>
        <w:t>„</w:t>
      </w:r>
      <w:r w:rsidR="00BC761C" w:rsidRPr="00BC761C">
        <w:rPr>
          <w:rFonts w:ascii="Arial" w:hAnsi="Arial" w:cs="Arial"/>
          <w:b/>
          <w:bCs/>
          <w:iCs/>
        </w:rPr>
        <w:t>Spawacz spoin pachwinowych blach i rur w metodzie MAG-135 i TIG-141 z modułem cięcia plazmą”</w:t>
      </w:r>
      <w:r w:rsidR="00BC761C" w:rsidRPr="00BC761C">
        <w:rPr>
          <w:rFonts w:ascii="Arial" w:hAnsi="Arial" w:cs="Arial"/>
        </w:rPr>
        <w:t xml:space="preserve"> </w:t>
      </w:r>
      <w:r w:rsidR="00BC761C" w:rsidRPr="00BC761C">
        <w:rPr>
          <w:rFonts w:ascii="Arial" w:hAnsi="Arial" w:cs="Arial"/>
          <w:iCs/>
        </w:rPr>
        <w:t>współfinansowanego ze środków Europejskiego Funduszu Społecznego Plus (EFS+),P</w:t>
      </w:r>
      <w:r w:rsidR="00BC761C">
        <w:rPr>
          <w:rFonts w:ascii="Arial" w:hAnsi="Arial" w:cs="Arial"/>
          <w:iCs/>
        </w:rPr>
        <w:t>r</w:t>
      </w:r>
      <w:r w:rsidR="00BC761C" w:rsidRPr="00BC761C">
        <w:rPr>
          <w:rFonts w:ascii="Arial" w:hAnsi="Arial" w:cs="Arial"/>
          <w:iCs/>
        </w:rPr>
        <w:t>iorytet 5 Fundusze europejskie dla silnego społecznie Pomorza (EFS+), Działania 5.2.Rynek pracy – projekty powiatowych urzędów pracy w ramach programu Fundusze Europejskie dla Pomorza 2021-2027- Projekt „Aktywizacja osób bezrobotnych w powiecie człuchowskim (II)”.</w:t>
      </w:r>
      <w:r w:rsidR="00BC761C" w:rsidRPr="00982D16">
        <w:rPr>
          <w:rFonts w:cs="Arial"/>
          <w:i/>
          <w:iCs/>
        </w:rPr>
        <w:t xml:space="preserve">                                                         </w:t>
      </w:r>
    </w:p>
    <w:p w:rsidR="00445AA8" w:rsidRPr="003D408B" w:rsidRDefault="00445AA8" w:rsidP="00B27A64">
      <w:pPr>
        <w:jc w:val="center"/>
        <w:rPr>
          <w:rFonts w:ascii="Arial" w:hAnsi="Arial" w:cs="Arial"/>
          <w:color w:val="000000"/>
        </w:rPr>
      </w:pPr>
    </w:p>
    <w:p w:rsidR="00445AA8" w:rsidRPr="003D408B" w:rsidRDefault="00445AA8" w:rsidP="00B27A64">
      <w:pPr>
        <w:jc w:val="center"/>
        <w:rPr>
          <w:rFonts w:ascii="Arial" w:hAnsi="Arial" w:cs="Arial"/>
          <w:b/>
          <w:color w:val="000000"/>
        </w:rPr>
      </w:pPr>
    </w:p>
    <w:p w:rsidR="00445AA8" w:rsidRPr="003D408B" w:rsidRDefault="00445AA8" w:rsidP="00B27A64">
      <w:pPr>
        <w:jc w:val="center"/>
        <w:rPr>
          <w:rFonts w:ascii="Arial" w:hAnsi="Arial" w:cs="Arial"/>
          <w:b/>
          <w:color w:val="FF0000"/>
        </w:rPr>
      </w:pPr>
      <w:r w:rsidRPr="003D408B">
        <w:rPr>
          <w:rFonts w:ascii="Arial" w:hAnsi="Arial" w:cs="Arial"/>
          <w:b/>
        </w:rPr>
        <w:br/>
      </w: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  <w:color w:val="FF0000"/>
        </w:rPr>
      </w:pP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</w:rPr>
      </w:pP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</w:rPr>
      </w:pP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</w:rPr>
      </w:pP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</w:rPr>
      </w:pPr>
    </w:p>
    <w:p w:rsidR="00445AA8" w:rsidRPr="003D408B" w:rsidRDefault="00445AA8" w:rsidP="00B27A64">
      <w:pPr>
        <w:pStyle w:val="NormalnyWeb"/>
        <w:spacing w:after="0"/>
        <w:rPr>
          <w:rFonts w:ascii="Arial" w:hAnsi="Arial" w:cs="Arial"/>
          <w:b/>
        </w:rPr>
      </w:pPr>
    </w:p>
    <w:p w:rsidR="00345EEF" w:rsidRPr="003D408B" w:rsidRDefault="00345EEF" w:rsidP="00B27A64">
      <w:pPr>
        <w:rPr>
          <w:rFonts w:ascii="Arial" w:hAnsi="Arial" w:cs="Arial"/>
        </w:rPr>
      </w:pPr>
    </w:p>
    <w:p w:rsidR="006D4FA9" w:rsidRPr="003D408B" w:rsidRDefault="006D4FA9" w:rsidP="00B27A64">
      <w:pPr>
        <w:rPr>
          <w:rFonts w:ascii="Arial" w:hAnsi="Arial" w:cs="Arial"/>
        </w:rPr>
      </w:pPr>
    </w:p>
    <w:p w:rsidR="006D4FA9" w:rsidRPr="003D408B" w:rsidRDefault="006D4FA9" w:rsidP="00B27A64">
      <w:pPr>
        <w:rPr>
          <w:rFonts w:ascii="Arial" w:hAnsi="Arial" w:cs="Arial"/>
        </w:rPr>
      </w:pPr>
    </w:p>
    <w:p w:rsidR="00CF1256" w:rsidRPr="003D408B" w:rsidRDefault="00CF1256" w:rsidP="00B27A64">
      <w:pPr>
        <w:rPr>
          <w:rFonts w:ascii="Arial" w:hAnsi="Arial" w:cs="Arial"/>
        </w:rPr>
      </w:pPr>
    </w:p>
    <w:p w:rsidR="00CF1256" w:rsidRPr="003D408B" w:rsidRDefault="00CF1256" w:rsidP="00B27A64">
      <w:pPr>
        <w:rPr>
          <w:rFonts w:ascii="Arial" w:hAnsi="Arial" w:cs="Arial"/>
        </w:rPr>
      </w:pPr>
    </w:p>
    <w:p w:rsidR="00CF1256" w:rsidRPr="003D408B" w:rsidRDefault="00CF1256" w:rsidP="00B27A64">
      <w:pPr>
        <w:rPr>
          <w:rFonts w:ascii="Arial" w:hAnsi="Arial" w:cs="Arial"/>
        </w:rPr>
      </w:pPr>
    </w:p>
    <w:p w:rsidR="00CF1256" w:rsidRPr="003D408B" w:rsidRDefault="00CF1256" w:rsidP="00B27A64">
      <w:pPr>
        <w:rPr>
          <w:rFonts w:ascii="Arial" w:hAnsi="Arial" w:cs="Arial"/>
        </w:rPr>
      </w:pPr>
    </w:p>
    <w:p w:rsidR="00445AA8" w:rsidRPr="003D408B" w:rsidRDefault="00445AA8" w:rsidP="00B27A64">
      <w:pPr>
        <w:rPr>
          <w:rFonts w:ascii="Arial" w:hAnsi="Arial" w:cs="Arial"/>
        </w:rPr>
      </w:pPr>
    </w:p>
    <w:p w:rsidR="006D4FA9" w:rsidRPr="003D408B" w:rsidRDefault="006D4FA9" w:rsidP="00B27A64">
      <w:pPr>
        <w:rPr>
          <w:rFonts w:ascii="Arial" w:hAnsi="Arial" w:cs="Arial"/>
        </w:rPr>
      </w:pPr>
    </w:p>
    <w:p w:rsidR="00ED742F" w:rsidRPr="003D408B" w:rsidRDefault="00ED742F" w:rsidP="00B27A64">
      <w:pPr>
        <w:rPr>
          <w:rFonts w:ascii="Arial" w:hAnsi="Arial" w:cs="Arial"/>
        </w:rPr>
      </w:pPr>
    </w:p>
    <w:p w:rsidR="001D7004" w:rsidRPr="003D408B" w:rsidRDefault="001D7004" w:rsidP="00B27A64">
      <w:pPr>
        <w:rPr>
          <w:rFonts w:ascii="Arial" w:hAnsi="Arial" w:cs="Arial"/>
        </w:rPr>
      </w:pPr>
    </w:p>
    <w:p w:rsidR="009D248E" w:rsidRDefault="009D248E" w:rsidP="006F6B74">
      <w:pPr>
        <w:rPr>
          <w:rFonts w:ascii="Arial" w:hAnsi="Arial" w:cs="Arial"/>
        </w:rPr>
      </w:pPr>
    </w:p>
    <w:p w:rsidR="00104686" w:rsidRPr="006F6B74" w:rsidRDefault="006F6B74" w:rsidP="006F6B74">
      <w:pPr>
        <w:rPr>
          <w:rFonts w:ascii="Arial" w:hAnsi="Arial" w:cs="Arial"/>
          <w:b/>
        </w:rPr>
      </w:pPr>
      <w:r w:rsidRPr="006F6B74">
        <w:rPr>
          <w:rFonts w:ascii="Arial" w:hAnsi="Arial" w:cs="Arial"/>
          <w:b/>
        </w:rPr>
        <w:t xml:space="preserve">1. </w:t>
      </w:r>
      <w:r>
        <w:rPr>
          <w:rFonts w:ascii="Arial" w:hAnsi="Arial" w:cs="Arial"/>
          <w:b/>
        </w:rPr>
        <w:t>NAZWA I DANE ZAMAWIAJĄCEGO</w:t>
      </w:r>
    </w:p>
    <w:p w:rsidR="00104686" w:rsidRPr="00853FAB" w:rsidRDefault="00104686" w:rsidP="00853FAB">
      <w:pPr>
        <w:rPr>
          <w:rFonts w:ascii="Arial" w:hAnsi="Arial" w:cs="Arial"/>
        </w:rPr>
      </w:pPr>
      <w:r w:rsidRPr="00853FAB">
        <w:rPr>
          <w:rFonts w:ascii="Arial" w:hAnsi="Arial" w:cs="Arial"/>
        </w:rPr>
        <w:t>Powiatowy Urząd Pracy w Człuchowie</w:t>
      </w:r>
    </w:p>
    <w:p w:rsidR="00104686" w:rsidRPr="00853FAB" w:rsidRDefault="00853FAB" w:rsidP="00853FAB">
      <w:pPr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104686" w:rsidRPr="00853FAB">
        <w:rPr>
          <w:rFonts w:ascii="Arial" w:hAnsi="Arial" w:cs="Arial"/>
        </w:rPr>
        <w:t>l. Jerzego z Dąbrowy 1A , 77 – 300 Człuchów</w:t>
      </w:r>
    </w:p>
    <w:p w:rsidR="00104686" w:rsidRPr="00853FAB" w:rsidRDefault="00853FAB" w:rsidP="00853FAB">
      <w:pPr>
        <w:rPr>
          <w:rFonts w:ascii="Arial" w:hAnsi="Arial" w:cs="Arial"/>
        </w:rPr>
      </w:pPr>
      <w:r>
        <w:rPr>
          <w:rFonts w:ascii="Arial" w:hAnsi="Arial" w:cs="Arial"/>
        </w:rPr>
        <w:t>- t</w:t>
      </w:r>
      <w:r w:rsidR="00104686" w:rsidRPr="00853FAB">
        <w:rPr>
          <w:rFonts w:ascii="Arial" w:hAnsi="Arial" w:cs="Arial"/>
        </w:rPr>
        <w:t>el.: (59) 83-43-442 , 83-43-443</w:t>
      </w:r>
    </w:p>
    <w:p w:rsidR="00104686" w:rsidRPr="00853FAB" w:rsidRDefault="00853FAB" w:rsidP="00853FAB">
      <w:pPr>
        <w:rPr>
          <w:rFonts w:ascii="Arial" w:hAnsi="Arial" w:cs="Arial"/>
        </w:rPr>
      </w:pPr>
      <w:r>
        <w:rPr>
          <w:rFonts w:ascii="Arial" w:hAnsi="Arial" w:cs="Arial"/>
        </w:rPr>
        <w:t>- a</w:t>
      </w:r>
      <w:r w:rsidR="00104686" w:rsidRPr="00853FAB">
        <w:rPr>
          <w:rFonts w:ascii="Arial" w:hAnsi="Arial" w:cs="Arial"/>
        </w:rPr>
        <w:t xml:space="preserve">dres poczty elektronicznej: </w:t>
      </w:r>
      <w:hyperlink r:id="rId8" w:history="1">
        <w:r w:rsidRPr="00853FAB">
          <w:rPr>
            <w:rStyle w:val="Hipercze"/>
            <w:rFonts w:ascii="Arial" w:hAnsi="Arial" w:cs="Arial"/>
          </w:rPr>
          <w:t>gdcz@praca.gov.pl</w:t>
        </w:r>
      </w:hyperlink>
    </w:p>
    <w:p w:rsidR="00853FAB" w:rsidRPr="00853FAB" w:rsidRDefault="00853FAB" w:rsidP="00853FAB">
      <w:pPr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Pr="00853FAB">
        <w:rPr>
          <w:rFonts w:ascii="Arial" w:hAnsi="Arial" w:cs="Arial"/>
        </w:rPr>
        <w:t xml:space="preserve">trona internetowa prowadzonego postępowania: </w:t>
      </w:r>
      <w:hyperlink r:id="rId9" w:history="1">
        <w:r w:rsidRPr="00853FAB">
          <w:rPr>
            <w:rStyle w:val="Hipercze"/>
            <w:rFonts w:ascii="Arial" w:hAnsi="Arial" w:cs="Arial"/>
          </w:rPr>
          <w:t>https://ezamówienia.gov.pl</w:t>
        </w:r>
      </w:hyperlink>
      <w:r w:rsidRPr="00853FAB">
        <w:rPr>
          <w:rFonts w:ascii="Arial" w:hAnsi="Arial" w:cs="Arial"/>
        </w:rPr>
        <w:t>,</w:t>
      </w:r>
    </w:p>
    <w:p w:rsidR="00853FAB" w:rsidRPr="00853FAB" w:rsidRDefault="00B61873" w:rsidP="00853FAB">
      <w:pPr>
        <w:rPr>
          <w:rFonts w:ascii="Arial" w:hAnsi="Arial" w:cs="Arial"/>
        </w:rPr>
      </w:pPr>
      <w:hyperlink r:id="rId10" w:history="1">
        <w:r w:rsidR="00853FAB" w:rsidRPr="00853FAB">
          <w:rPr>
            <w:rStyle w:val="Hipercze"/>
            <w:rFonts w:ascii="Arial" w:hAnsi="Arial" w:cs="Arial"/>
          </w:rPr>
          <w:t>https://pupczluchow.bip.gov.pl/</w:t>
        </w:r>
      </w:hyperlink>
    </w:p>
    <w:p w:rsidR="00853FAB" w:rsidRDefault="00853FAB" w:rsidP="00853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853FAB">
        <w:rPr>
          <w:rFonts w:ascii="Arial" w:hAnsi="Arial" w:cs="Arial"/>
        </w:rPr>
        <w:t>ad</w:t>
      </w:r>
      <w:r>
        <w:rPr>
          <w:rFonts w:ascii="Arial" w:hAnsi="Arial" w:cs="Arial"/>
        </w:rPr>
        <w:t xml:space="preserve">res strony internetowej, na której będą udostępniane zmiany i wyjaśnienia treści SWZ oraz inne dokumenty zamówienia bezpośrednio związane z postępowaniem o udzielenie zamówienia: </w:t>
      </w:r>
      <w:hyperlink r:id="rId11" w:history="1">
        <w:r w:rsidRPr="00853FAB">
          <w:rPr>
            <w:rStyle w:val="Hipercze"/>
            <w:rFonts w:ascii="Arial" w:hAnsi="Arial" w:cs="Arial"/>
          </w:rPr>
          <w:t>https://pupczluchow.bip.gov.pl/</w:t>
        </w:r>
      </w:hyperlink>
      <w:r>
        <w:rPr>
          <w:rFonts w:ascii="Arial" w:hAnsi="Arial" w:cs="Arial"/>
        </w:rPr>
        <w:t xml:space="preserve"> w zakładce „Zamówienia publiczne”, </w:t>
      </w:r>
      <w:hyperlink r:id="rId12" w:history="1">
        <w:r w:rsidRPr="00853FAB">
          <w:rPr>
            <w:rStyle w:val="Hipercze"/>
            <w:rFonts w:ascii="Arial" w:hAnsi="Arial" w:cs="Arial"/>
          </w:rPr>
          <w:t>https://ezamówienia.gov.pl</w:t>
        </w:r>
      </w:hyperlink>
    </w:p>
    <w:p w:rsidR="006F6B74" w:rsidRDefault="006F6B74" w:rsidP="00853FAB">
      <w:pPr>
        <w:rPr>
          <w:rFonts w:ascii="Arial" w:hAnsi="Arial" w:cs="Arial"/>
        </w:rPr>
      </w:pPr>
    </w:p>
    <w:p w:rsidR="006F6B74" w:rsidRDefault="006F6B74" w:rsidP="00853F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2. TRYB UDZIELENIA ZAMÓWIENIA</w:t>
      </w:r>
    </w:p>
    <w:p w:rsidR="006F6B74" w:rsidRDefault="006F6B74" w:rsidP="00853FAB">
      <w:pPr>
        <w:rPr>
          <w:rFonts w:ascii="Arial" w:hAnsi="Arial" w:cs="Arial"/>
        </w:rPr>
      </w:pPr>
    </w:p>
    <w:p w:rsidR="006F6B74" w:rsidRDefault="006F6B74" w:rsidP="00853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Postępowanie o udzielenie zamówienia publicznego – zwane dalej „postępowaniem” prowadzone jest w trybie podstawowym na podstawie art. 275 pkt.1 ustawy z dnia 11 września 2019 roku Prawo </w:t>
      </w:r>
      <w:r w:rsidR="005B3A08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amówień publicznych (tj. Dz. U. z 2024 roku, poz.1320), zwanej dalej ustawą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 Wybór oferty najkorzystniejszej bez przeprowadzenia negocjacji.</w:t>
      </w:r>
    </w:p>
    <w:p w:rsidR="006F6B74" w:rsidRDefault="006F6B74" w:rsidP="00853FAB">
      <w:pPr>
        <w:rPr>
          <w:rFonts w:ascii="Arial" w:hAnsi="Arial" w:cs="Arial"/>
        </w:rPr>
      </w:pPr>
    </w:p>
    <w:p w:rsidR="006F6B74" w:rsidRDefault="006F6B74" w:rsidP="00853FAB">
      <w:pPr>
        <w:rPr>
          <w:rFonts w:ascii="Arial" w:hAnsi="Arial" w:cs="Arial"/>
        </w:rPr>
      </w:pPr>
      <w:r>
        <w:rPr>
          <w:rFonts w:ascii="Arial" w:hAnsi="Arial" w:cs="Arial"/>
          <w:b/>
        </w:rPr>
        <w:t>3. OPIS PRZEDMIOTU ZAMÓWIENIA</w:t>
      </w:r>
      <w:r>
        <w:rPr>
          <w:rFonts w:ascii="Arial" w:hAnsi="Arial" w:cs="Arial"/>
        </w:rPr>
        <w:t xml:space="preserve"> </w:t>
      </w:r>
    </w:p>
    <w:p w:rsidR="00E25409" w:rsidRDefault="00E25409" w:rsidP="00853FAB">
      <w:pPr>
        <w:rPr>
          <w:rFonts w:ascii="Arial" w:hAnsi="Arial" w:cs="Arial"/>
        </w:rPr>
      </w:pPr>
    </w:p>
    <w:p w:rsidR="00E25409" w:rsidRDefault="008C4FBF" w:rsidP="00853FA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Przedmiotem zamówienia jest zorganizowanie i przeprowadzenie grupowego szkolenia dla </w:t>
      </w:r>
      <w:r w:rsidR="000C2651">
        <w:rPr>
          <w:rFonts w:ascii="Arial" w:hAnsi="Arial" w:cs="Arial"/>
        </w:rPr>
        <w:t>5</w:t>
      </w:r>
      <w:r>
        <w:rPr>
          <w:rFonts w:ascii="Arial" w:hAnsi="Arial" w:cs="Arial"/>
          <w:color w:val="FF0000"/>
        </w:rPr>
        <w:t xml:space="preserve"> </w:t>
      </w:r>
      <w:r w:rsidRPr="00ED08D4">
        <w:rPr>
          <w:rFonts w:ascii="Arial" w:hAnsi="Arial" w:cs="Arial"/>
        </w:rPr>
        <w:t xml:space="preserve">osób bezrobotnych w </w:t>
      </w:r>
      <w:r w:rsidRPr="00587D6A">
        <w:rPr>
          <w:rFonts w:ascii="Arial" w:hAnsi="Arial" w:cs="Arial"/>
        </w:rPr>
        <w:t xml:space="preserve">zakresie </w:t>
      </w:r>
      <w:r w:rsidR="00587D6A" w:rsidRPr="00587D6A">
        <w:rPr>
          <w:rFonts w:ascii="Arial" w:hAnsi="Arial" w:cs="Arial"/>
        </w:rPr>
        <w:t>„</w:t>
      </w:r>
      <w:r w:rsidR="00ED08D4" w:rsidRPr="00BC761C">
        <w:rPr>
          <w:rFonts w:ascii="Arial" w:hAnsi="Arial" w:cs="Arial"/>
          <w:b/>
          <w:bCs/>
          <w:iCs/>
        </w:rPr>
        <w:t>Spawacz spoin pachwinowych blach i rur w metodzie MAG-135 i TIG-141 z modułem cięcia plazmą”</w:t>
      </w:r>
      <w:r w:rsidR="00ED08D4" w:rsidRPr="00BC761C">
        <w:rPr>
          <w:rFonts w:ascii="Arial" w:hAnsi="Arial" w:cs="Arial"/>
        </w:rPr>
        <w:t xml:space="preserve"> </w:t>
      </w:r>
      <w:r w:rsidR="00ED08D4" w:rsidRPr="00BC761C">
        <w:rPr>
          <w:rFonts w:ascii="Arial" w:hAnsi="Arial" w:cs="Arial"/>
          <w:iCs/>
        </w:rPr>
        <w:t>współfinansowanego ze środków Europejskiego Funduszu Społecznego Plus (EFS+),P</w:t>
      </w:r>
      <w:r w:rsidR="00ED08D4">
        <w:rPr>
          <w:rFonts w:ascii="Arial" w:hAnsi="Arial" w:cs="Arial"/>
          <w:iCs/>
        </w:rPr>
        <w:t>r</w:t>
      </w:r>
      <w:r w:rsidR="00ED08D4" w:rsidRPr="00BC761C">
        <w:rPr>
          <w:rFonts w:ascii="Arial" w:hAnsi="Arial" w:cs="Arial"/>
          <w:iCs/>
        </w:rPr>
        <w:t>iorytet 5 Fundusze europejskie dla silnego społecznie Pomorza (EFS+), Działania 5.2.Rynek pracy – projekty powiatowych urzędów pracy w ramach programu Fundusze Europejskie dla Pomorza 2021-2027- Projekt „Aktywizacja osób bezrobotnych w powiecie człuchowskim (II)”.</w:t>
      </w:r>
      <w:r w:rsidR="00ED08D4" w:rsidRPr="00982D16">
        <w:rPr>
          <w:rFonts w:cs="Arial"/>
          <w:i/>
          <w:iCs/>
        </w:rPr>
        <w:t xml:space="preserve">                                                         </w:t>
      </w:r>
    </w:p>
    <w:p w:rsidR="008C4FBF" w:rsidRDefault="008C4FBF" w:rsidP="00853FAB">
      <w:pPr>
        <w:rPr>
          <w:rFonts w:ascii="Arial" w:hAnsi="Arial" w:cs="Arial"/>
        </w:rPr>
      </w:pPr>
    </w:p>
    <w:p w:rsidR="008C4FBF" w:rsidRDefault="008C4FBF" w:rsidP="00853FAB">
      <w:pPr>
        <w:rPr>
          <w:rFonts w:ascii="Arial" w:hAnsi="Arial" w:cs="Arial"/>
          <w:b/>
        </w:rPr>
      </w:pPr>
    </w:p>
    <w:p w:rsidR="008C4FBF" w:rsidRDefault="008C4FBF" w:rsidP="00853F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Szczegółowy opis przedmiotu zamówienia stanowi Załącznik Nr 1 do niniejszej Specyfikacji Warunków Zamówienia.</w:t>
      </w:r>
    </w:p>
    <w:p w:rsidR="008C4FBF" w:rsidRDefault="008C4FBF" w:rsidP="00853FAB">
      <w:pPr>
        <w:rPr>
          <w:rFonts w:ascii="Arial" w:hAnsi="Arial" w:cs="Arial"/>
          <w:b/>
        </w:rPr>
      </w:pPr>
    </w:p>
    <w:p w:rsidR="008C4FBF" w:rsidRDefault="008C4FBF" w:rsidP="00853FA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INFORMACJE OGÓLNE:</w:t>
      </w:r>
    </w:p>
    <w:p w:rsidR="008C4FBF" w:rsidRPr="008C4FBF" w:rsidRDefault="008C4FBF" w:rsidP="008C4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Pr="008C4FBF">
        <w:rPr>
          <w:rFonts w:ascii="Arial" w:hAnsi="Arial" w:cs="Arial"/>
        </w:rPr>
        <w:t>Zamawiający nie dopuszcza możliwości składania ofert częściowych,</w:t>
      </w:r>
    </w:p>
    <w:p w:rsidR="008C4FBF" w:rsidRDefault="008C4FBF" w:rsidP="008C4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8C4FBF">
        <w:rPr>
          <w:rFonts w:ascii="Arial" w:hAnsi="Arial" w:cs="Arial"/>
        </w:rPr>
        <w:t>Zamawiający nie przewiduje możliwości zawarcia umowy ramowej,</w:t>
      </w:r>
    </w:p>
    <w:p w:rsidR="008C4FBF" w:rsidRDefault="008C4FBF" w:rsidP="008C4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3) Zamawiający nie przewiduje możliwości udzielenia zamówienia polegającego na powtórzeniu podobnych usług na podstawie art. 214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7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 xml:space="preserve">, </w:t>
      </w:r>
    </w:p>
    <w:p w:rsidR="008C4FBF" w:rsidRDefault="008C4FBF" w:rsidP="008C4FBF">
      <w:pPr>
        <w:rPr>
          <w:rFonts w:ascii="Arial" w:hAnsi="Arial" w:cs="Arial"/>
        </w:rPr>
      </w:pPr>
      <w:r>
        <w:rPr>
          <w:rFonts w:ascii="Arial" w:hAnsi="Arial" w:cs="Arial"/>
        </w:rPr>
        <w:t>4) Zamawiający n</w:t>
      </w:r>
      <w:r w:rsidR="00A85C81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dopuszcza składania ofert wariantowych,</w:t>
      </w:r>
    </w:p>
    <w:p w:rsidR="008C4FBF" w:rsidRDefault="008C4FBF" w:rsidP="008C4FBF">
      <w:pPr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0254A8">
        <w:rPr>
          <w:rFonts w:ascii="Arial" w:hAnsi="Arial" w:cs="Arial"/>
        </w:rPr>
        <w:t>) Rozliczenia pomiędzy Wykonawcą a Zamawiającym będą dokonywane w złotych polskich (PLN),</w:t>
      </w:r>
    </w:p>
    <w:p w:rsidR="000254A8" w:rsidRDefault="000254A8" w:rsidP="008C4FBF">
      <w:pPr>
        <w:rPr>
          <w:rFonts w:ascii="Arial" w:hAnsi="Arial" w:cs="Arial"/>
        </w:rPr>
      </w:pPr>
      <w:r>
        <w:rPr>
          <w:rFonts w:ascii="Arial" w:hAnsi="Arial" w:cs="Arial"/>
        </w:rPr>
        <w:t>6) Zamawiający nie przewiduje aukcji elektronicznej,</w:t>
      </w:r>
    </w:p>
    <w:p w:rsidR="000254A8" w:rsidRDefault="000254A8" w:rsidP="008C4FBF">
      <w:pPr>
        <w:rPr>
          <w:rFonts w:ascii="Arial" w:hAnsi="Arial" w:cs="Arial"/>
        </w:rPr>
      </w:pPr>
      <w:r>
        <w:rPr>
          <w:rFonts w:ascii="Arial" w:hAnsi="Arial" w:cs="Arial"/>
        </w:rPr>
        <w:t>7)Zamawiający nie przewiduje zwrotu kosztów udziału w postępowaniu,</w:t>
      </w:r>
    </w:p>
    <w:p w:rsidR="000254A8" w:rsidRDefault="000254A8" w:rsidP="008C4FBF">
      <w:pPr>
        <w:rPr>
          <w:rFonts w:ascii="Arial" w:hAnsi="Arial" w:cs="Arial"/>
        </w:rPr>
      </w:pPr>
      <w:r>
        <w:rPr>
          <w:rFonts w:ascii="Arial" w:hAnsi="Arial" w:cs="Arial"/>
        </w:rPr>
        <w:t xml:space="preserve">8) Zamawiający wymaga wskazania w ofercie przez Wykonawcę tej części zamówienia, której wykonanie zamierza powierzyć podwykonawcom, a także wskazania nazw podmiotów </w:t>
      </w:r>
      <w:r w:rsidR="005B3A08">
        <w:rPr>
          <w:rFonts w:ascii="Arial" w:hAnsi="Arial" w:cs="Arial"/>
        </w:rPr>
        <w:t>n</w:t>
      </w:r>
      <w:r>
        <w:rPr>
          <w:rFonts w:ascii="Arial" w:hAnsi="Arial" w:cs="Arial"/>
        </w:rPr>
        <w:t>a zasoby których się powołuje w celu spełnienia warunków udziału w postępowaniu, według załącznika nr 2 do SWZ – Formularza ofertowego.</w:t>
      </w:r>
    </w:p>
    <w:p w:rsidR="00ED08D4" w:rsidRDefault="00ED08D4" w:rsidP="008C4FBF">
      <w:pPr>
        <w:rPr>
          <w:rFonts w:ascii="Arial" w:hAnsi="Arial" w:cs="Arial"/>
        </w:rPr>
      </w:pPr>
    </w:p>
    <w:p w:rsidR="00ED08D4" w:rsidRDefault="00ED08D4" w:rsidP="008C4FBF">
      <w:pPr>
        <w:rPr>
          <w:rFonts w:ascii="Arial" w:hAnsi="Arial" w:cs="Arial"/>
        </w:rPr>
      </w:pPr>
    </w:p>
    <w:p w:rsidR="00075956" w:rsidRDefault="00075956" w:rsidP="008C4FBF">
      <w:pPr>
        <w:rPr>
          <w:rFonts w:ascii="Arial" w:hAnsi="Arial" w:cs="Arial"/>
        </w:rPr>
      </w:pPr>
    </w:p>
    <w:p w:rsidR="00075956" w:rsidRDefault="00075956" w:rsidP="008C4FBF">
      <w:pPr>
        <w:rPr>
          <w:rFonts w:ascii="Arial" w:hAnsi="Arial" w:cs="Arial"/>
        </w:rPr>
      </w:pPr>
    </w:p>
    <w:p w:rsidR="008C4FBF" w:rsidRDefault="00075956" w:rsidP="008C4F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4. TERMIN WYKONANIA ZAMÓWIENIA</w:t>
      </w:r>
    </w:p>
    <w:p w:rsidR="00075956" w:rsidRDefault="00075956" w:rsidP="008C4FBF">
      <w:pPr>
        <w:rPr>
          <w:rFonts w:ascii="Arial" w:hAnsi="Arial" w:cs="Arial"/>
          <w:b/>
        </w:rPr>
      </w:pPr>
    </w:p>
    <w:p w:rsidR="00075956" w:rsidRPr="00BD03C0" w:rsidRDefault="00075956" w:rsidP="008C4FBF">
      <w:pPr>
        <w:rPr>
          <w:rFonts w:ascii="Arial" w:hAnsi="Arial" w:cs="Arial"/>
        </w:rPr>
      </w:pPr>
      <w:r w:rsidRPr="00BD03C0">
        <w:rPr>
          <w:rFonts w:ascii="Arial" w:hAnsi="Arial" w:cs="Arial"/>
        </w:rPr>
        <w:t xml:space="preserve">Przewidywany termin realizacji szkolenia: </w:t>
      </w:r>
      <w:r w:rsidR="00BD03C0" w:rsidRPr="00BD03C0">
        <w:rPr>
          <w:rFonts w:ascii="Arial" w:hAnsi="Arial" w:cs="Arial"/>
        </w:rPr>
        <w:t>sierpień</w:t>
      </w:r>
      <w:r w:rsidRPr="00BD03C0">
        <w:rPr>
          <w:rFonts w:ascii="Arial" w:hAnsi="Arial" w:cs="Arial"/>
        </w:rPr>
        <w:t xml:space="preserve"> </w:t>
      </w:r>
      <w:r w:rsidR="00ED08D4" w:rsidRPr="00BD03C0">
        <w:rPr>
          <w:rFonts w:ascii="Arial" w:hAnsi="Arial" w:cs="Arial"/>
        </w:rPr>
        <w:t>– li</w:t>
      </w:r>
      <w:r w:rsidR="00BD03C0" w:rsidRPr="00BD03C0">
        <w:rPr>
          <w:rFonts w:ascii="Arial" w:hAnsi="Arial" w:cs="Arial"/>
        </w:rPr>
        <w:t>stopad</w:t>
      </w:r>
      <w:r w:rsidR="00ED08D4" w:rsidRPr="00BD03C0">
        <w:rPr>
          <w:rFonts w:ascii="Arial" w:hAnsi="Arial" w:cs="Arial"/>
        </w:rPr>
        <w:t xml:space="preserve"> 2025</w:t>
      </w:r>
      <w:r w:rsidRPr="00BD03C0">
        <w:rPr>
          <w:rFonts w:ascii="Arial" w:hAnsi="Arial" w:cs="Arial"/>
        </w:rPr>
        <w:t>r., nie później niż do dnia 3</w:t>
      </w:r>
      <w:r w:rsidR="00BD03C0" w:rsidRPr="00BD03C0">
        <w:rPr>
          <w:rFonts w:ascii="Arial" w:hAnsi="Arial" w:cs="Arial"/>
        </w:rPr>
        <w:t>0</w:t>
      </w:r>
      <w:r w:rsidRPr="00BD03C0">
        <w:rPr>
          <w:rFonts w:ascii="Arial" w:hAnsi="Arial" w:cs="Arial"/>
        </w:rPr>
        <w:t>.</w:t>
      </w:r>
      <w:r w:rsidR="00BD03C0" w:rsidRPr="00BD03C0">
        <w:rPr>
          <w:rFonts w:ascii="Arial" w:hAnsi="Arial" w:cs="Arial"/>
        </w:rPr>
        <w:t>11</w:t>
      </w:r>
      <w:r w:rsidRPr="00BD03C0">
        <w:rPr>
          <w:rFonts w:ascii="Arial" w:hAnsi="Arial" w:cs="Arial"/>
        </w:rPr>
        <w:t>.2025</w:t>
      </w:r>
    </w:p>
    <w:p w:rsidR="00075956" w:rsidRPr="00BD03C0" w:rsidRDefault="00075956" w:rsidP="008C4FBF">
      <w:pPr>
        <w:rPr>
          <w:rFonts w:ascii="Arial" w:hAnsi="Arial" w:cs="Arial"/>
        </w:rPr>
      </w:pPr>
      <w:r w:rsidRPr="00BD03C0">
        <w:rPr>
          <w:rFonts w:ascii="Arial" w:hAnsi="Arial" w:cs="Arial"/>
        </w:rPr>
        <w:t>Szczegółowa data rozpoczęcia i zakończenia szkolenia zostanie ustalona po wyborze oferty.</w:t>
      </w:r>
    </w:p>
    <w:p w:rsidR="009D248E" w:rsidRPr="00BD03C0" w:rsidRDefault="009D248E" w:rsidP="008C4FBF">
      <w:pPr>
        <w:rPr>
          <w:rFonts w:ascii="Arial" w:hAnsi="Arial" w:cs="Arial"/>
        </w:rPr>
      </w:pPr>
    </w:p>
    <w:p w:rsidR="009D248E" w:rsidRPr="00BD03C0" w:rsidRDefault="009D248E" w:rsidP="008C4FBF">
      <w:pPr>
        <w:rPr>
          <w:rFonts w:ascii="Arial" w:hAnsi="Arial" w:cs="Arial"/>
        </w:rPr>
      </w:pPr>
    </w:p>
    <w:p w:rsidR="00075956" w:rsidRPr="00BD03C0" w:rsidRDefault="00075956" w:rsidP="008C4FBF">
      <w:pPr>
        <w:rPr>
          <w:rFonts w:ascii="Arial" w:hAnsi="Arial" w:cs="Arial"/>
        </w:rPr>
      </w:pPr>
      <w:r w:rsidRPr="00BD03C0">
        <w:rPr>
          <w:rFonts w:ascii="Arial" w:hAnsi="Arial" w:cs="Arial"/>
        </w:rPr>
        <w:t>W ofercie nie należy podawać konkretnych terminów realizacji zamówienia, ponieważ nie będą one wiążące dla Zamawiającego.</w:t>
      </w:r>
    </w:p>
    <w:p w:rsidR="00075956" w:rsidRPr="00BD03C0" w:rsidRDefault="00075956" w:rsidP="008C4FBF">
      <w:pPr>
        <w:rPr>
          <w:rFonts w:ascii="Arial" w:hAnsi="Arial" w:cs="Arial"/>
        </w:rPr>
      </w:pPr>
      <w:r w:rsidRPr="00BD03C0">
        <w:rPr>
          <w:rFonts w:ascii="Arial" w:hAnsi="Arial" w:cs="Arial"/>
        </w:rPr>
        <w:t xml:space="preserve">Termin dostarczenia wszystkich dokumentów wymaganych do rozliczenia szkolenia: nie później niż do </w:t>
      </w:r>
      <w:r w:rsidRPr="000C2651">
        <w:rPr>
          <w:rFonts w:ascii="Arial" w:hAnsi="Arial" w:cs="Arial"/>
        </w:rPr>
        <w:t>3</w:t>
      </w:r>
      <w:r w:rsidR="00BD03C0" w:rsidRPr="000C2651">
        <w:rPr>
          <w:rFonts w:ascii="Arial" w:hAnsi="Arial" w:cs="Arial"/>
        </w:rPr>
        <w:t>0</w:t>
      </w:r>
      <w:r w:rsidRPr="000C2651">
        <w:rPr>
          <w:rFonts w:ascii="Arial" w:hAnsi="Arial" w:cs="Arial"/>
        </w:rPr>
        <w:t>.</w:t>
      </w:r>
      <w:r w:rsidR="00BD03C0" w:rsidRPr="000C2651">
        <w:rPr>
          <w:rFonts w:ascii="Arial" w:hAnsi="Arial" w:cs="Arial"/>
        </w:rPr>
        <w:t>11</w:t>
      </w:r>
      <w:r w:rsidRPr="000C2651">
        <w:rPr>
          <w:rFonts w:ascii="Arial" w:hAnsi="Arial" w:cs="Arial"/>
        </w:rPr>
        <w:t>.2025 r.</w:t>
      </w:r>
    </w:p>
    <w:p w:rsidR="00075956" w:rsidRPr="00BD03C0" w:rsidRDefault="00075956" w:rsidP="008C4FBF">
      <w:pPr>
        <w:rPr>
          <w:rFonts w:ascii="Arial" w:hAnsi="Arial" w:cs="Arial"/>
        </w:rPr>
      </w:pPr>
      <w:r w:rsidRPr="00BD03C0">
        <w:rPr>
          <w:rFonts w:ascii="Arial" w:hAnsi="Arial" w:cs="Arial"/>
        </w:rPr>
        <w:t>Szkolenie powinno odbywać się na terenie miasta Człuchów.</w:t>
      </w:r>
    </w:p>
    <w:p w:rsidR="00630CF6" w:rsidRDefault="00630CF6" w:rsidP="008C4FBF">
      <w:pPr>
        <w:rPr>
          <w:rFonts w:ascii="Arial" w:hAnsi="Arial" w:cs="Arial"/>
          <w:color w:val="FF0000"/>
        </w:rPr>
      </w:pPr>
    </w:p>
    <w:p w:rsidR="00630CF6" w:rsidRDefault="00630CF6" w:rsidP="008C4FBF">
      <w:pPr>
        <w:rPr>
          <w:rFonts w:ascii="Arial" w:hAnsi="Arial" w:cs="Arial"/>
          <w:b/>
        </w:rPr>
      </w:pPr>
      <w:r w:rsidRPr="00630CF6">
        <w:rPr>
          <w:rFonts w:ascii="Arial" w:hAnsi="Arial" w:cs="Arial"/>
          <w:b/>
        </w:rPr>
        <w:t xml:space="preserve">5. </w:t>
      </w:r>
      <w:r>
        <w:rPr>
          <w:rFonts w:ascii="Arial" w:hAnsi="Arial" w:cs="Arial"/>
          <w:b/>
        </w:rPr>
        <w:t>PROJEKTOWANE POSTANOWIENIA UMOWY W SPRAWIE ZAMÓWIENIA PUBLICZNEGO, KTÓRE ZOSTANĄ WPROWADZONE DO TREŚCI TEJ UMOWU.</w:t>
      </w:r>
    </w:p>
    <w:p w:rsidR="00630CF6" w:rsidRDefault="00630CF6" w:rsidP="008C4FBF">
      <w:pPr>
        <w:rPr>
          <w:rFonts w:ascii="Arial" w:hAnsi="Arial" w:cs="Arial"/>
          <w:b/>
        </w:rPr>
      </w:pPr>
    </w:p>
    <w:p w:rsidR="00630CF6" w:rsidRDefault="00630CF6" w:rsidP="008C4FBF">
      <w:pPr>
        <w:rPr>
          <w:rFonts w:ascii="Arial" w:hAnsi="Arial" w:cs="Arial"/>
        </w:rPr>
      </w:pPr>
      <w:r>
        <w:rPr>
          <w:rFonts w:ascii="Arial" w:hAnsi="Arial" w:cs="Arial"/>
        </w:rPr>
        <w:t>Projektowane postanowienia umowy zawarto w załączniku nr 5 do SWZ.</w:t>
      </w:r>
    </w:p>
    <w:p w:rsidR="00630CF6" w:rsidRDefault="00630CF6" w:rsidP="008C4FBF">
      <w:pPr>
        <w:rPr>
          <w:rFonts w:ascii="Arial" w:hAnsi="Arial" w:cs="Arial"/>
        </w:rPr>
      </w:pPr>
    </w:p>
    <w:p w:rsidR="00630CF6" w:rsidRDefault="00630CF6" w:rsidP="008C4FB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6. PODSTAWY WYKLUCZENIA Z POSTĘPOWANIA O UDZIELENIE ZAMÓWIENIA PUBLICZNEGO.</w:t>
      </w:r>
    </w:p>
    <w:p w:rsidR="00630CF6" w:rsidRDefault="00630CF6" w:rsidP="00630CF6">
      <w:pPr>
        <w:rPr>
          <w:rFonts w:ascii="Arial" w:hAnsi="Arial" w:cs="Arial"/>
          <w:b/>
        </w:rPr>
      </w:pPr>
    </w:p>
    <w:p w:rsidR="00630CF6" w:rsidRDefault="00630CF6" w:rsidP="00630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Pr="00630CF6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udzielenie zamówienia mogą ubiegać się Wykonawcy, którzy nie podlegają wykluczeniu.</w:t>
      </w:r>
    </w:p>
    <w:p w:rsidR="00630CF6" w:rsidRDefault="00630CF6" w:rsidP="00630CF6">
      <w:pPr>
        <w:rPr>
          <w:rFonts w:ascii="Arial" w:hAnsi="Arial" w:cs="Arial"/>
        </w:rPr>
      </w:pPr>
      <w:r>
        <w:rPr>
          <w:rFonts w:ascii="Arial" w:hAnsi="Arial" w:cs="Arial"/>
        </w:rPr>
        <w:t>2. Wykonawca zostanie wykluczony z postępowania, jeżeli zajdą okoliczności określone w art. 108 ust. 1 ustawy Prawo zamówień publicznych.</w:t>
      </w:r>
    </w:p>
    <w:p w:rsidR="00F10DEE" w:rsidRDefault="00630CF6" w:rsidP="00630CF6">
      <w:pPr>
        <w:rPr>
          <w:rFonts w:ascii="Arial" w:hAnsi="Arial" w:cs="Arial"/>
        </w:rPr>
      </w:pPr>
      <w:r>
        <w:rPr>
          <w:rFonts w:ascii="Arial" w:hAnsi="Arial" w:cs="Arial"/>
        </w:rPr>
        <w:t>3.Z postępowania o udzielenie zamówienia wyklucza się również wykonawcę</w:t>
      </w:r>
      <w:r w:rsidR="005B3A08">
        <w:rPr>
          <w:rFonts w:ascii="Arial" w:hAnsi="Arial" w:cs="Arial"/>
        </w:rPr>
        <w:t>, spełniającego kryteria wskazane</w:t>
      </w:r>
      <w:r>
        <w:rPr>
          <w:rFonts w:ascii="Arial" w:hAnsi="Arial" w:cs="Arial"/>
        </w:rPr>
        <w:t xml:space="preserve"> w art. 7 ust. 1 ustawy z dnia 13 kwietnia 2022 roku szczególnych rozwiązaniach w zakresie przeciwdziałania wspierania agresji  na Ukrainę oraz służących ochronie bezpieczeństwa narodowego (tj. Dz. U. z 202</w:t>
      </w:r>
      <w:r w:rsidR="005B3A0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roku poz. 5</w:t>
      </w:r>
      <w:r w:rsidR="005B3A08">
        <w:rPr>
          <w:rFonts w:ascii="Arial" w:hAnsi="Arial" w:cs="Arial"/>
        </w:rPr>
        <w:t>14</w:t>
      </w:r>
      <w:r>
        <w:rPr>
          <w:rFonts w:ascii="Arial" w:hAnsi="Arial" w:cs="Arial"/>
        </w:rPr>
        <w:t xml:space="preserve">) z postępowania </w:t>
      </w:r>
      <w:r w:rsidR="00F10DEE">
        <w:rPr>
          <w:rFonts w:ascii="Arial" w:hAnsi="Arial" w:cs="Arial"/>
        </w:rPr>
        <w:t xml:space="preserve">o udzielenie zamówienia publicznego lub konkursu prowadzonego na podstawie ustawy z dnia 11 września 2019 roku  - Prawo zamówień publicznych </w:t>
      </w:r>
      <w:proofErr w:type="spellStart"/>
      <w:r w:rsidR="00F10DEE">
        <w:rPr>
          <w:rFonts w:ascii="Arial" w:hAnsi="Arial" w:cs="Arial"/>
        </w:rPr>
        <w:t>tj</w:t>
      </w:r>
      <w:proofErr w:type="spellEnd"/>
      <w:r w:rsidR="00F10DEE">
        <w:rPr>
          <w:rFonts w:ascii="Arial" w:hAnsi="Arial" w:cs="Arial"/>
        </w:rPr>
        <w:t>:</w:t>
      </w:r>
    </w:p>
    <w:p w:rsidR="00F10DEE" w:rsidRDefault="00F10DEE" w:rsidP="00630CF6">
      <w:pPr>
        <w:rPr>
          <w:rFonts w:ascii="Arial" w:hAnsi="Arial" w:cs="Arial"/>
        </w:rPr>
      </w:pPr>
      <w:r>
        <w:rPr>
          <w:rFonts w:ascii="Arial" w:hAnsi="Arial" w:cs="Arial"/>
        </w:rPr>
        <w:t>a) wykonawcę oraz uczestnika konkursu wymienionego w wykazach określonych w rozporządzeniu 765/2006 i rozporządzenia 269/2014 albo wpisanego na listę na podstawie decyzji w sprawie wpisu na listę rozstrzygającej o zastosowaniu środka, o których mowa w art. 1 pkt. 3 tej ustawy,</w:t>
      </w:r>
    </w:p>
    <w:p w:rsidR="005A249B" w:rsidRDefault="00F10DEE" w:rsidP="00630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B70E70">
        <w:rPr>
          <w:rFonts w:ascii="Arial" w:hAnsi="Arial" w:cs="Arial"/>
        </w:rPr>
        <w:t xml:space="preserve">wykonawcę oraz uczestnika konkursu, którego beneficjentem rzeczywistym w rozumieniu ustawy z dnia 1 marca 2018 roku o przeciwdziałaniu praniu pieniędzy oraz finansowaniu terroryzmu ( tj. Dz. U. z dnia 2023 roku, poz. 1124 z późniejszymi zmianami) jest osoba wymieniona w wykazach określonych w rozporządzeniu </w:t>
      </w:r>
      <w:r w:rsidR="005A249B">
        <w:rPr>
          <w:rFonts w:ascii="Arial" w:hAnsi="Arial" w:cs="Arial"/>
        </w:rPr>
        <w:t>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pkt. 3 tej ustawy,</w:t>
      </w:r>
    </w:p>
    <w:p w:rsidR="00ED08D4" w:rsidRDefault="005A249B" w:rsidP="00630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wykonawcę oraz uczestnika konkursu, którego jednostką dominującą w rozumieniu art. 3 ust. 1 pkt. 37 ustawy z dnia 29 września 1994 roku o rachunkowości (tj. Dz. U. z 2023 roku, poz. 120 z późniejszymi zmianami) jest podmiot wymieniony w wykazach określonych w rozporządzeniu 765/2006 i rozporządzeniu 269/2014 albo wpisany na listę lub będący taką jednostką dominującą od dnia 24 lutego 2022 roku, o ile został wpisany na listę na podstawie </w:t>
      </w:r>
    </w:p>
    <w:p w:rsidR="005A249B" w:rsidRDefault="005A249B" w:rsidP="00630CF6">
      <w:pPr>
        <w:rPr>
          <w:rFonts w:ascii="Arial" w:hAnsi="Arial" w:cs="Arial"/>
        </w:rPr>
      </w:pPr>
      <w:r>
        <w:rPr>
          <w:rFonts w:ascii="Arial" w:hAnsi="Arial" w:cs="Arial"/>
        </w:rPr>
        <w:t>decyzji w sprawie wpisu na listę rozrzynającej o zastosowaniu środka, o którym mowa w art. 1 pkt. 3 tej ustawy.</w:t>
      </w:r>
    </w:p>
    <w:p w:rsidR="000B6702" w:rsidRDefault="000B6702" w:rsidP="00630CF6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Zamawiający nie przewiduje podstaw wykluczenia wskazanych w art. 109 ustawy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.</w:t>
      </w:r>
    </w:p>
    <w:p w:rsidR="00FD59C0" w:rsidRDefault="00FD59C0" w:rsidP="00630CF6">
      <w:pPr>
        <w:rPr>
          <w:rFonts w:ascii="Arial" w:hAnsi="Arial" w:cs="Arial"/>
        </w:rPr>
      </w:pPr>
    </w:p>
    <w:p w:rsidR="000B6702" w:rsidRDefault="000B6702" w:rsidP="00630CF6">
      <w:pPr>
        <w:rPr>
          <w:rFonts w:ascii="Arial" w:hAnsi="Arial" w:cs="Arial"/>
        </w:rPr>
      </w:pPr>
    </w:p>
    <w:p w:rsidR="000B6702" w:rsidRDefault="000B6702" w:rsidP="00630CF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7. INFORMACJE O WARUNKACH UDZIAŁU W POSTĘPOWANIU.</w:t>
      </w:r>
    </w:p>
    <w:p w:rsidR="000B6702" w:rsidRDefault="000B6702" w:rsidP="00630CF6">
      <w:pPr>
        <w:rPr>
          <w:rFonts w:ascii="Arial" w:hAnsi="Arial" w:cs="Arial"/>
          <w:b/>
        </w:rPr>
      </w:pPr>
    </w:p>
    <w:p w:rsidR="000B6702" w:rsidRDefault="000B6702" w:rsidP="00630CF6">
      <w:pPr>
        <w:rPr>
          <w:rFonts w:ascii="Arial" w:hAnsi="Arial" w:cs="Arial"/>
        </w:rPr>
      </w:pPr>
      <w:r>
        <w:rPr>
          <w:rFonts w:ascii="Arial" w:hAnsi="Arial" w:cs="Arial"/>
        </w:rPr>
        <w:t>O udzielenie zamówienia mogą ubiegać się Wykonawcy, którzy spełniają warunki dotyczące:</w:t>
      </w:r>
    </w:p>
    <w:p w:rsidR="000B6702" w:rsidRDefault="000B6702" w:rsidP="00630CF6">
      <w:pPr>
        <w:rPr>
          <w:rFonts w:ascii="Arial" w:hAnsi="Arial" w:cs="Arial"/>
        </w:rPr>
      </w:pPr>
    </w:p>
    <w:p w:rsidR="00630CF6" w:rsidRPr="00BD03C0" w:rsidRDefault="000B6702" w:rsidP="00BD03C0">
      <w:pPr>
        <w:pStyle w:val="Akapitzlist"/>
        <w:numPr>
          <w:ilvl w:val="0"/>
          <w:numId w:val="28"/>
        </w:numPr>
        <w:rPr>
          <w:rFonts w:ascii="Arial" w:hAnsi="Arial" w:cs="Arial"/>
          <w:sz w:val="24"/>
          <w:szCs w:val="24"/>
        </w:rPr>
      </w:pPr>
      <w:r w:rsidRPr="00BD03C0">
        <w:rPr>
          <w:rFonts w:ascii="Arial" w:hAnsi="Arial" w:cs="Arial"/>
          <w:sz w:val="24"/>
          <w:szCs w:val="24"/>
        </w:rPr>
        <w:t xml:space="preserve">uprawnień do prowadzenia określonej działalności zawodowej, tj. warunkiem udziału w postępowaniu jest posiadanie przez Wykonawcę aktywnego i aktualnego wpisu do rejestru instytucji szkoleniowych, prowadzonego przez właściwy Wojewódzki Urząd Pracy, Zamawiający sprawdzi to na stronie www.ris.praca.gov.pl </w:t>
      </w:r>
      <w:r w:rsidR="005A249B" w:rsidRPr="00BD03C0">
        <w:rPr>
          <w:rFonts w:ascii="Arial" w:hAnsi="Arial" w:cs="Arial"/>
          <w:sz w:val="24"/>
          <w:szCs w:val="24"/>
        </w:rPr>
        <w:t xml:space="preserve"> </w:t>
      </w:r>
      <w:r w:rsidR="00F10DEE" w:rsidRPr="00BD03C0">
        <w:rPr>
          <w:rFonts w:ascii="Arial" w:hAnsi="Arial" w:cs="Arial"/>
          <w:sz w:val="24"/>
          <w:szCs w:val="24"/>
        </w:rPr>
        <w:t xml:space="preserve"> </w:t>
      </w:r>
      <w:r w:rsidR="00630CF6" w:rsidRPr="00BD03C0">
        <w:rPr>
          <w:rFonts w:ascii="Arial" w:hAnsi="Arial" w:cs="Arial"/>
          <w:sz w:val="24"/>
          <w:szCs w:val="24"/>
        </w:rPr>
        <w:t xml:space="preserve">   </w:t>
      </w:r>
    </w:p>
    <w:p w:rsidR="00BD03C0" w:rsidRPr="00BD03C0" w:rsidRDefault="00BD03C0" w:rsidP="00EB158C">
      <w:pPr>
        <w:pStyle w:val="NormalnyWeb"/>
        <w:numPr>
          <w:ilvl w:val="0"/>
          <w:numId w:val="28"/>
        </w:numPr>
        <w:shd w:val="clear" w:color="auto" w:fill="FFFFFF"/>
        <w:suppressAutoHyphens w:val="0"/>
        <w:spacing w:beforeLines="23" w:afterLines="23"/>
        <w:rPr>
          <w:rFonts w:ascii="Arial" w:hAnsi="Arial" w:cs="Arial"/>
          <w:color w:val="000000"/>
        </w:rPr>
      </w:pPr>
      <w:r w:rsidRPr="00BD03C0">
        <w:rPr>
          <w:rFonts w:ascii="Arial" w:hAnsi="Arial" w:cs="Arial"/>
          <w:color w:val="000000"/>
        </w:rPr>
        <w:t>aktualn</w:t>
      </w:r>
      <w:r>
        <w:rPr>
          <w:rFonts w:ascii="Arial" w:hAnsi="Arial" w:cs="Arial"/>
          <w:color w:val="000000"/>
        </w:rPr>
        <w:t>ego</w:t>
      </w:r>
      <w:r w:rsidRPr="00BD03C0">
        <w:rPr>
          <w:rFonts w:ascii="Arial" w:hAnsi="Arial" w:cs="Arial"/>
          <w:color w:val="000000"/>
        </w:rPr>
        <w:t xml:space="preserve"> atest</w:t>
      </w:r>
      <w:r>
        <w:rPr>
          <w:rFonts w:ascii="Arial" w:hAnsi="Arial" w:cs="Arial"/>
          <w:color w:val="000000"/>
        </w:rPr>
        <w:t>u</w:t>
      </w:r>
      <w:r w:rsidRPr="00BD03C0">
        <w:rPr>
          <w:rFonts w:ascii="Arial" w:hAnsi="Arial" w:cs="Arial"/>
          <w:color w:val="000000"/>
        </w:rPr>
        <w:t xml:space="preserve"> Instytutu Spawalnictwa w Gliwicach uprawniający do szkolenia i egzaminowania spawaczy w oparciu o Wytyczne.</w:t>
      </w:r>
    </w:p>
    <w:p w:rsidR="00841969" w:rsidRDefault="00841969" w:rsidP="000B6702">
      <w:pPr>
        <w:rPr>
          <w:rFonts w:ascii="Arial" w:hAnsi="Arial" w:cs="Arial"/>
        </w:rPr>
      </w:pPr>
    </w:p>
    <w:p w:rsidR="00841969" w:rsidRPr="009D3345" w:rsidRDefault="00841969" w:rsidP="000B670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Pr="009D3345">
        <w:rPr>
          <w:rFonts w:ascii="Arial" w:hAnsi="Arial" w:cs="Arial"/>
        </w:rPr>
        <w:t>zdolności technicznej lub zawodowej, tj.</w:t>
      </w:r>
    </w:p>
    <w:p w:rsidR="00841969" w:rsidRPr="009D3345" w:rsidRDefault="00841969" w:rsidP="000B6702">
      <w:pPr>
        <w:rPr>
          <w:rFonts w:ascii="Arial" w:hAnsi="Arial" w:cs="Arial"/>
        </w:rPr>
      </w:pPr>
    </w:p>
    <w:p w:rsidR="00841969" w:rsidRPr="009D3345" w:rsidRDefault="00841969" w:rsidP="000B6702">
      <w:pPr>
        <w:rPr>
          <w:rFonts w:ascii="Arial" w:hAnsi="Arial" w:cs="Arial"/>
        </w:rPr>
      </w:pPr>
      <w:r w:rsidRPr="009D3345">
        <w:rPr>
          <w:rFonts w:ascii="Arial" w:hAnsi="Arial" w:cs="Arial"/>
        </w:rPr>
        <w:t>a) zdolność zawodowa</w:t>
      </w:r>
    </w:p>
    <w:p w:rsidR="00841969" w:rsidRPr="009D3345" w:rsidRDefault="00841969" w:rsidP="000B6702">
      <w:pPr>
        <w:rPr>
          <w:rFonts w:ascii="Arial" w:hAnsi="Arial" w:cs="Arial"/>
        </w:rPr>
      </w:pPr>
      <w:r w:rsidRPr="009D3345">
        <w:rPr>
          <w:rFonts w:ascii="Arial" w:hAnsi="Arial" w:cs="Arial"/>
        </w:rPr>
        <w:t xml:space="preserve">Warunek ten zostanie spełniony jeżeli wykonawca wykaże, iż dysponuje lub będzie dysponować co najmniej 2 </w:t>
      </w:r>
      <w:r w:rsidR="00ED08D4" w:rsidRPr="009D3345">
        <w:rPr>
          <w:rFonts w:ascii="Arial" w:hAnsi="Arial" w:cs="Arial"/>
        </w:rPr>
        <w:t>wykładowcami oraz co najmniej 2 instruktorami zajęć praktycznych</w:t>
      </w:r>
      <w:r w:rsidRPr="009D3345">
        <w:rPr>
          <w:rFonts w:ascii="Arial" w:hAnsi="Arial" w:cs="Arial"/>
        </w:rPr>
        <w:t>, które będą uczestnicz</w:t>
      </w:r>
      <w:r w:rsidR="009D3345" w:rsidRPr="009D3345">
        <w:rPr>
          <w:rFonts w:ascii="Arial" w:hAnsi="Arial" w:cs="Arial"/>
        </w:rPr>
        <w:t>yć w wykonaniu zamówienia, przy czym</w:t>
      </w:r>
      <w:r w:rsidRPr="009D3345">
        <w:rPr>
          <w:rFonts w:ascii="Arial" w:hAnsi="Arial" w:cs="Arial"/>
        </w:rPr>
        <w:t>:</w:t>
      </w:r>
    </w:p>
    <w:p w:rsidR="009D3345" w:rsidRPr="009D3345" w:rsidRDefault="009D3345" w:rsidP="000B6702">
      <w:pPr>
        <w:rPr>
          <w:rFonts w:ascii="Arial" w:hAnsi="Arial" w:cs="Arial"/>
        </w:rPr>
      </w:pPr>
      <w:r w:rsidRPr="009D3345">
        <w:rPr>
          <w:rFonts w:ascii="Arial" w:hAnsi="Arial" w:cs="Arial"/>
        </w:rPr>
        <w:t xml:space="preserve">- wykładowca/trener prowadzący zajęcia z zakresu BHP i </w:t>
      </w:r>
      <w:proofErr w:type="spellStart"/>
      <w:r w:rsidRPr="009D3345">
        <w:rPr>
          <w:rFonts w:ascii="Arial" w:hAnsi="Arial" w:cs="Arial"/>
        </w:rPr>
        <w:t>p.poż</w:t>
      </w:r>
      <w:proofErr w:type="spellEnd"/>
      <w:r w:rsidRPr="009D3345">
        <w:rPr>
          <w:rFonts w:ascii="Arial" w:hAnsi="Arial" w:cs="Arial"/>
        </w:rPr>
        <w:t xml:space="preserve">., będzie posiadał wykształcenie wyższe oraz przeprowadził minimum jedno szkolenie zawierające zagadnienia z BHP i </w:t>
      </w:r>
      <w:proofErr w:type="spellStart"/>
      <w:r w:rsidRPr="009D3345">
        <w:rPr>
          <w:rFonts w:ascii="Arial" w:hAnsi="Arial" w:cs="Arial"/>
        </w:rPr>
        <w:t>p.poż</w:t>
      </w:r>
      <w:proofErr w:type="spellEnd"/>
      <w:r w:rsidRPr="009D3345">
        <w:rPr>
          <w:rFonts w:ascii="Arial" w:hAnsi="Arial" w:cs="Arial"/>
        </w:rPr>
        <w:t>.</w:t>
      </w:r>
    </w:p>
    <w:p w:rsidR="009D3345" w:rsidRDefault="009D3345" w:rsidP="00EB158C">
      <w:pPr>
        <w:pStyle w:val="NormalnyWeb"/>
        <w:shd w:val="clear" w:color="auto" w:fill="FFFFFF"/>
        <w:suppressAutoHyphens w:val="0"/>
        <w:spacing w:beforeLines="23" w:afterLines="23"/>
        <w:rPr>
          <w:rFonts w:ascii="Arial" w:hAnsi="Arial" w:cs="Arial"/>
        </w:rPr>
      </w:pPr>
      <w:r w:rsidRPr="009D3345">
        <w:rPr>
          <w:rFonts w:ascii="Arial" w:hAnsi="Arial" w:cs="Arial"/>
        </w:rPr>
        <w:t>- wykładowca/trener  prowadzący zajęcia teoretyczne z zakresu zagadnień zawodowych będzie posiadał wykształcenie wyższe techniczne oraz przeprowadził zajęcia na minimum dwóch szkoleniach  z zakresu spawalnictwa.</w:t>
      </w:r>
    </w:p>
    <w:p w:rsidR="009D3345" w:rsidRPr="00982D16" w:rsidRDefault="009D3345" w:rsidP="00EB158C">
      <w:pPr>
        <w:pStyle w:val="NormalnyWeb"/>
        <w:shd w:val="clear" w:color="auto" w:fill="FFFFFF"/>
        <w:suppressAutoHyphens w:val="0"/>
        <w:spacing w:beforeLines="23" w:afterLines="23"/>
        <w:rPr>
          <w:rFonts w:ascii="Arial" w:hAnsi="Arial" w:cs="Arial"/>
        </w:rPr>
      </w:pPr>
      <w:r>
        <w:rPr>
          <w:rFonts w:ascii="Arial" w:hAnsi="Arial" w:cs="Arial"/>
        </w:rPr>
        <w:t>- i</w:t>
      </w:r>
      <w:r w:rsidRPr="00982D16">
        <w:rPr>
          <w:rFonts w:ascii="Arial" w:hAnsi="Arial" w:cs="Arial"/>
        </w:rPr>
        <w:t xml:space="preserve">nstruktor praktycznej nauki zawodu będzie posiadał wykształcenie minimum średnie techniczne i posiada minimum 3 letni staż pracy w zawodzie związanym ze spawalnictwem lub przeprowadził zajęcia na minimum dwóch szkoleniach z zakresu spawalnictwa. </w:t>
      </w:r>
    </w:p>
    <w:p w:rsidR="00E64314" w:rsidRPr="009D3345" w:rsidRDefault="00E64314" w:rsidP="000B6702">
      <w:pPr>
        <w:rPr>
          <w:rFonts w:ascii="Arial" w:hAnsi="Arial" w:cs="Arial"/>
        </w:rPr>
      </w:pPr>
    </w:p>
    <w:p w:rsidR="00E64314" w:rsidRPr="009D3345" w:rsidRDefault="00E64314" w:rsidP="000B6702">
      <w:pPr>
        <w:rPr>
          <w:rFonts w:ascii="Arial" w:hAnsi="Arial" w:cs="Arial"/>
        </w:rPr>
      </w:pPr>
      <w:r w:rsidRPr="009D3345">
        <w:rPr>
          <w:rFonts w:ascii="Arial" w:hAnsi="Arial" w:cs="Arial"/>
        </w:rPr>
        <w:t>W/w warunki musi spełniać kadra dydaktyczna przewidziana do realizacji szkolenia.</w:t>
      </w:r>
    </w:p>
    <w:p w:rsidR="009D3345" w:rsidRDefault="009D3345" w:rsidP="000B6702">
      <w:pPr>
        <w:rPr>
          <w:rFonts w:ascii="Arial" w:hAnsi="Arial" w:cs="Arial"/>
        </w:rPr>
      </w:pPr>
    </w:p>
    <w:p w:rsidR="009D3345" w:rsidRDefault="009D3345" w:rsidP="000B6702">
      <w:pPr>
        <w:rPr>
          <w:rFonts w:ascii="Arial" w:hAnsi="Arial" w:cs="Arial"/>
        </w:rPr>
      </w:pPr>
      <w:r>
        <w:rPr>
          <w:rFonts w:ascii="Arial" w:hAnsi="Arial" w:cs="Arial"/>
        </w:rPr>
        <w:t>b) zdolność techniczna</w:t>
      </w:r>
    </w:p>
    <w:p w:rsidR="006B0B91" w:rsidRDefault="006B0B91" w:rsidP="00EB158C">
      <w:pPr>
        <w:pStyle w:val="NormalnyWeb"/>
        <w:shd w:val="clear" w:color="auto" w:fill="FFFFFF"/>
        <w:suppressAutoHyphens w:val="0"/>
        <w:spacing w:beforeLines="23" w:afterLines="23"/>
        <w:rPr>
          <w:rFonts w:ascii="Arial" w:hAnsi="Arial" w:cs="Arial"/>
          <w:color w:val="000000"/>
          <w:shd w:val="clear" w:color="auto" w:fill="FFFFFF"/>
        </w:rPr>
      </w:pPr>
      <w:r w:rsidRPr="00982D16">
        <w:rPr>
          <w:rFonts w:ascii="Arial" w:hAnsi="Arial" w:cs="Arial"/>
          <w:color w:val="000000"/>
          <w:shd w:val="clear" w:color="auto" w:fill="FFFFFF"/>
        </w:rPr>
        <w:t xml:space="preserve">Zamawiający uzna ten warunek za spełniony, jeśli Wykonawca będzie dysponował odpowiednią salą wykładową na terenie miasta  Człuchów wyposażoną w minimum </w:t>
      </w:r>
      <w:r w:rsidRPr="00BD03C0">
        <w:rPr>
          <w:rFonts w:ascii="Arial" w:hAnsi="Arial" w:cs="Arial"/>
          <w:b/>
          <w:color w:val="000000"/>
          <w:shd w:val="clear" w:color="auto" w:fill="FFFFFF"/>
        </w:rPr>
        <w:t>5</w:t>
      </w:r>
      <w:r w:rsidRPr="00982D16">
        <w:rPr>
          <w:rFonts w:ascii="Arial" w:hAnsi="Arial" w:cs="Arial"/>
          <w:color w:val="000000"/>
          <w:shd w:val="clear" w:color="auto" w:fill="FFFFFF"/>
        </w:rPr>
        <w:t xml:space="preserve"> stanowisk szkoleniowych dla kursantów (stolik/ biurko, krzesło) oraz</w:t>
      </w:r>
      <w:r w:rsidRPr="00982D16">
        <w:rPr>
          <w:rFonts w:ascii="Arial" w:hAnsi="Arial" w:cs="Arial"/>
        </w:rPr>
        <w:t xml:space="preserve"> niezbędne pomoce dydaktyczne (np. tablica, projektor lub rzutnik obrazu) a także</w:t>
      </w:r>
      <w:r w:rsidRPr="00982D16">
        <w:rPr>
          <w:rFonts w:ascii="Arial" w:hAnsi="Arial" w:cs="Arial"/>
          <w:color w:val="000000"/>
          <w:shd w:val="clear" w:color="auto" w:fill="FFFFFF"/>
        </w:rPr>
        <w:t xml:space="preserve"> miejscem i sprzętem do odbywania praktyk- minimum </w:t>
      </w:r>
      <w:r w:rsidR="00BD03C0" w:rsidRPr="00BD03C0">
        <w:rPr>
          <w:rFonts w:ascii="Arial" w:hAnsi="Arial" w:cs="Arial"/>
          <w:b/>
          <w:color w:val="000000"/>
          <w:shd w:val="clear" w:color="auto" w:fill="FFFFFF"/>
        </w:rPr>
        <w:t>5</w:t>
      </w:r>
      <w:r w:rsidRPr="00982D16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Pr="00982D16">
        <w:rPr>
          <w:rFonts w:ascii="Arial" w:hAnsi="Arial" w:cs="Arial"/>
          <w:color w:val="000000"/>
          <w:shd w:val="clear" w:color="auto" w:fill="FFFFFF"/>
        </w:rPr>
        <w:t xml:space="preserve">stanowisk spawalniczych do każdej metody spawania oraz minimum </w:t>
      </w:r>
      <w:r>
        <w:rPr>
          <w:rFonts w:ascii="Arial" w:hAnsi="Arial" w:cs="Arial"/>
          <w:b/>
          <w:color w:val="000000"/>
          <w:shd w:val="clear" w:color="auto" w:fill="FFFFFF"/>
        </w:rPr>
        <w:t>3</w:t>
      </w:r>
      <w:r w:rsidRPr="00982D16">
        <w:rPr>
          <w:rFonts w:ascii="Arial" w:hAnsi="Arial" w:cs="Arial"/>
          <w:color w:val="000000"/>
          <w:shd w:val="clear" w:color="auto" w:fill="FFFFFF"/>
        </w:rPr>
        <w:t xml:space="preserve"> stanowiska do cięcia plazmą na</w:t>
      </w:r>
      <w:r w:rsidR="00EA45FD">
        <w:rPr>
          <w:rFonts w:ascii="Arial" w:hAnsi="Arial" w:cs="Arial"/>
          <w:color w:val="000000"/>
          <w:shd w:val="clear" w:color="auto" w:fill="FFFFFF"/>
        </w:rPr>
        <w:t xml:space="preserve"> terenie miasta</w:t>
      </w:r>
      <w:r w:rsidRPr="00982D16">
        <w:rPr>
          <w:rFonts w:ascii="Arial" w:hAnsi="Arial" w:cs="Arial"/>
          <w:color w:val="000000"/>
          <w:shd w:val="clear" w:color="auto" w:fill="FFFFFF"/>
        </w:rPr>
        <w:t xml:space="preserve"> Człuchów.</w:t>
      </w:r>
    </w:p>
    <w:p w:rsidR="000000FA" w:rsidRPr="00982D16" w:rsidRDefault="000000FA" w:rsidP="00EB158C">
      <w:pPr>
        <w:pStyle w:val="NormalnyWeb"/>
        <w:shd w:val="clear" w:color="auto" w:fill="FFFFFF"/>
        <w:suppressAutoHyphens w:val="0"/>
        <w:spacing w:beforeLines="23" w:afterLines="23"/>
        <w:rPr>
          <w:rFonts w:ascii="Arial" w:hAnsi="Arial" w:cs="Arial"/>
          <w:color w:val="000000"/>
          <w:shd w:val="clear" w:color="auto" w:fill="FFFFFF"/>
        </w:rPr>
      </w:pPr>
    </w:p>
    <w:p w:rsidR="000000FA" w:rsidRDefault="000000FA" w:rsidP="000000FA">
      <w:pPr>
        <w:rPr>
          <w:rFonts w:ascii="Arial" w:hAnsi="Arial" w:cs="Arial"/>
        </w:rPr>
      </w:pPr>
      <w:r w:rsidRPr="009D3345">
        <w:rPr>
          <w:rFonts w:ascii="Arial" w:hAnsi="Arial" w:cs="Arial"/>
        </w:rPr>
        <w:t>Zamawiający uzna spełnienie w/w warunku, jeżeli Wykonawca złoży oświadczenie, iż dysponuje osobami zdolnymi do wykonania zamówienia.</w:t>
      </w:r>
    </w:p>
    <w:p w:rsidR="00E64314" w:rsidRDefault="00E64314" w:rsidP="000B6702">
      <w:pPr>
        <w:rPr>
          <w:rFonts w:ascii="Arial" w:hAnsi="Arial" w:cs="Arial"/>
        </w:rPr>
      </w:pPr>
    </w:p>
    <w:p w:rsidR="00E64314" w:rsidRPr="006B0B91" w:rsidRDefault="00E64314" w:rsidP="000B6702">
      <w:pPr>
        <w:rPr>
          <w:rFonts w:ascii="Arial" w:hAnsi="Arial" w:cs="Arial"/>
          <w:b/>
        </w:rPr>
      </w:pPr>
      <w:r w:rsidRPr="006B0B91">
        <w:rPr>
          <w:rFonts w:ascii="Arial" w:hAnsi="Arial" w:cs="Arial"/>
          <w:b/>
        </w:rPr>
        <w:t>8. UDOSTĘPNIANIE ZASOBÓW.</w:t>
      </w:r>
    </w:p>
    <w:p w:rsidR="00E64314" w:rsidRPr="006B0B91" w:rsidRDefault="00E64314" w:rsidP="000B6702">
      <w:pPr>
        <w:rPr>
          <w:rFonts w:ascii="Arial" w:hAnsi="Arial" w:cs="Arial"/>
          <w:b/>
        </w:rPr>
      </w:pPr>
    </w:p>
    <w:p w:rsidR="006B0B91" w:rsidRDefault="00E64314" w:rsidP="000B6702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Wykonawca może w celu potwierdzenia spełniania warunków udziału w postępowaniu polegać na zdolnościach technicznych lub zawodowych innych podmiotów, niezależnie od charakteru prawnego łączących go z nimi stosunków prawnych. </w:t>
      </w:r>
      <w:r w:rsidR="0052086E" w:rsidRPr="006B0B91">
        <w:rPr>
          <w:rFonts w:ascii="Arial" w:hAnsi="Arial" w:cs="Arial"/>
        </w:rPr>
        <w:t xml:space="preserve">Wykonawca, który polega </w:t>
      </w:r>
    </w:p>
    <w:p w:rsidR="00BD03C0" w:rsidRDefault="0052086E" w:rsidP="000B6702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na zdolnościach lub sytuacji innych podmiotów, musi udowodnić Zamawiającemu, </w:t>
      </w:r>
      <w:r w:rsidR="000C2651">
        <w:rPr>
          <w:rFonts w:ascii="Arial" w:hAnsi="Arial" w:cs="Arial"/>
        </w:rPr>
        <w:t>ż</w:t>
      </w:r>
      <w:r w:rsidRPr="006B0B91">
        <w:rPr>
          <w:rFonts w:ascii="Arial" w:hAnsi="Arial" w:cs="Arial"/>
        </w:rPr>
        <w:t xml:space="preserve">e realizując zamówienie, będzie dysponował niezbędnymi zasobami tych podmiotów, w </w:t>
      </w:r>
    </w:p>
    <w:p w:rsidR="00BD03C0" w:rsidRDefault="00BD03C0" w:rsidP="000B6702">
      <w:pPr>
        <w:rPr>
          <w:rFonts w:ascii="Arial" w:hAnsi="Arial" w:cs="Arial"/>
        </w:rPr>
      </w:pPr>
    </w:p>
    <w:p w:rsidR="00BD03C0" w:rsidRDefault="00BD03C0" w:rsidP="000B6702">
      <w:pPr>
        <w:rPr>
          <w:rFonts w:ascii="Arial" w:hAnsi="Arial" w:cs="Arial"/>
        </w:rPr>
      </w:pPr>
    </w:p>
    <w:p w:rsidR="00BD03C0" w:rsidRDefault="00BD03C0" w:rsidP="000B6702">
      <w:pPr>
        <w:rPr>
          <w:rFonts w:ascii="Arial" w:hAnsi="Arial" w:cs="Arial"/>
        </w:rPr>
      </w:pPr>
    </w:p>
    <w:p w:rsidR="00FD59C0" w:rsidRDefault="0052086E" w:rsidP="000B6702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szczególności przedstawiając, wraz z ofertą pisemne zobowiązanie tych podmiotów do oddania mu do dyspozycji niezbędnych zasobów na potrzeby realizacji zamówienia. Wykonawca, który powołuje się na zasoby innych podmiotów, w celu wykazania spełniania, </w:t>
      </w:r>
    </w:p>
    <w:p w:rsidR="001F0036" w:rsidRPr="006B0B91" w:rsidRDefault="0052086E" w:rsidP="000B6702">
      <w:pPr>
        <w:rPr>
          <w:rFonts w:ascii="Arial" w:hAnsi="Arial" w:cs="Arial"/>
        </w:rPr>
      </w:pPr>
      <w:r w:rsidRPr="006B0B91">
        <w:rPr>
          <w:rFonts w:ascii="Arial" w:hAnsi="Arial" w:cs="Arial"/>
        </w:rPr>
        <w:t>w zakresie w jakim powołuje na zasoby, warunków udziału w postępowaniu – zamieszcza informacje o tych podmiotach w Formularzu ofertowym (załącznik nr 2)</w:t>
      </w:r>
      <w:r w:rsidR="001E3740" w:rsidRPr="006B0B91">
        <w:rPr>
          <w:rFonts w:ascii="Arial" w:hAnsi="Arial" w:cs="Arial"/>
        </w:rPr>
        <w:t>.</w:t>
      </w:r>
    </w:p>
    <w:p w:rsidR="001F0036" w:rsidRDefault="001F0036" w:rsidP="000B6702">
      <w:pPr>
        <w:rPr>
          <w:rFonts w:ascii="Arial" w:hAnsi="Arial" w:cs="Arial"/>
          <w:color w:val="FF0000"/>
        </w:rPr>
      </w:pPr>
    </w:p>
    <w:p w:rsidR="001F0036" w:rsidRDefault="001F0036" w:rsidP="001F0036">
      <w:pPr>
        <w:rPr>
          <w:rFonts w:ascii="Arial" w:hAnsi="Arial" w:cs="Arial"/>
        </w:rPr>
      </w:pPr>
      <w:r w:rsidRPr="001F0036">
        <w:rPr>
          <w:rFonts w:ascii="Arial" w:hAnsi="Arial" w:cs="Arial"/>
          <w:b/>
        </w:rPr>
        <w:t>9.</w:t>
      </w:r>
      <w:r w:rsidR="0052086E" w:rsidRPr="001F0036">
        <w:rPr>
          <w:rFonts w:ascii="Arial" w:hAnsi="Arial" w:cs="Arial"/>
          <w:color w:val="FF0000"/>
        </w:rPr>
        <w:t xml:space="preserve"> </w:t>
      </w:r>
      <w:bookmarkStart w:id="0" w:name="bookmark12"/>
      <w:r w:rsidRPr="001F0036">
        <w:rPr>
          <w:rFonts w:ascii="Arial" w:hAnsi="Arial" w:cs="Arial"/>
          <w:b/>
        </w:rPr>
        <w:t>OŚWIADCZENIE O NIEPODLEGANIU WYKLUCZENIU ORAZ SPEŁNIENIU WARUNKÓW UDZIAŁU W POSTĘPOWANIU.</w:t>
      </w:r>
      <w:bookmarkEnd w:id="0"/>
    </w:p>
    <w:p w:rsidR="001F0036" w:rsidRPr="001F0036" w:rsidRDefault="001F0036" w:rsidP="001F0036">
      <w:pPr>
        <w:rPr>
          <w:rFonts w:ascii="Arial" w:hAnsi="Arial" w:cs="Arial"/>
        </w:rPr>
      </w:pPr>
    </w:p>
    <w:p w:rsidR="001F0036" w:rsidRPr="001F0036" w:rsidRDefault="001F0036" w:rsidP="001F0036">
      <w:pPr>
        <w:rPr>
          <w:rFonts w:ascii="Arial" w:hAnsi="Arial" w:cs="Arial"/>
        </w:rPr>
      </w:pPr>
      <w:r w:rsidRPr="001F0036">
        <w:rPr>
          <w:rFonts w:ascii="Arial" w:hAnsi="Arial" w:cs="Arial"/>
        </w:rPr>
        <w:t>1.Do oferty Wykonawca winien załączyć aktualne na dzień składania ofert, oświadczenie o niepodleganiu wykluczeniu z postępowania oraz spełnieniu warunków udziału w postępowaniu.</w:t>
      </w:r>
    </w:p>
    <w:p w:rsidR="009D248E" w:rsidRDefault="001F0036" w:rsidP="001F0036">
      <w:pPr>
        <w:rPr>
          <w:rFonts w:ascii="Arial" w:hAnsi="Arial" w:cs="Arial"/>
        </w:rPr>
      </w:pPr>
      <w:r w:rsidRPr="001F0036">
        <w:rPr>
          <w:rFonts w:ascii="Arial" w:hAnsi="Arial" w:cs="Arial"/>
        </w:rPr>
        <w:t xml:space="preserve">2.W przypadku wspólnego ubiegania się o zamówienie Wykonawców (np. konsorcjum) oświadczenie, o którym mowa w </w:t>
      </w:r>
      <w:proofErr w:type="spellStart"/>
      <w:r w:rsidRPr="001F0036">
        <w:rPr>
          <w:rFonts w:ascii="Arial" w:hAnsi="Arial" w:cs="Arial"/>
        </w:rPr>
        <w:t>pkt</w:t>
      </w:r>
      <w:proofErr w:type="spellEnd"/>
      <w:r w:rsidRPr="001F0036">
        <w:rPr>
          <w:rFonts w:ascii="Arial" w:hAnsi="Arial" w:cs="Arial"/>
        </w:rPr>
        <w:t xml:space="preserve"> 1 składa każdy z Wykonawców, w którym potwierdza brak podstaw do wykluczenia oraz spełnienie warunków udziału w postępowaniu - w zakresie, w jakim każdy z Wykonawców wykazuje spełnienie warunków udziału w postępowaniu.</w:t>
      </w:r>
    </w:p>
    <w:p w:rsidR="009D248E" w:rsidRPr="001F0036" w:rsidRDefault="009D248E" w:rsidP="001F0036">
      <w:pPr>
        <w:rPr>
          <w:rFonts w:ascii="Arial" w:hAnsi="Arial" w:cs="Arial"/>
        </w:rPr>
      </w:pPr>
    </w:p>
    <w:p w:rsidR="001F0036" w:rsidRDefault="001F0036" w:rsidP="001F0036">
      <w:pPr>
        <w:rPr>
          <w:rFonts w:ascii="Arial" w:hAnsi="Arial" w:cs="Arial"/>
        </w:rPr>
      </w:pPr>
      <w:r w:rsidRPr="001F0036">
        <w:rPr>
          <w:rFonts w:ascii="Arial" w:hAnsi="Arial" w:cs="Arial"/>
        </w:rPr>
        <w:t>3.W przypadku polegania na zdolnościach podmiotów udostępniających zasoby, Wykonawca załącza do oferty również oświadczenie podmiotu udostępniającego zasoby, potwierdzające brak podstaw do wykluczenia tego podmiotu oraz spełnienie warunków udziału w postępowaniu w zakresie, w jakim Wykonawca powołuje się na zasoby.</w:t>
      </w:r>
    </w:p>
    <w:p w:rsidR="00344532" w:rsidRPr="001F0036" w:rsidRDefault="00344532" w:rsidP="001F0036">
      <w:pPr>
        <w:rPr>
          <w:rFonts w:ascii="Arial" w:hAnsi="Arial" w:cs="Arial"/>
        </w:rPr>
      </w:pPr>
    </w:p>
    <w:p w:rsidR="001F0036" w:rsidRDefault="001F0036" w:rsidP="006B0B91">
      <w:pPr>
        <w:rPr>
          <w:rFonts w:ascii="Arial" w:hAnsi="Arial" w:cs="Arial"/>
        </w:rPr>
      </w:pPr>
      <w:r w:rsidRPr="001F0036">
        <w:rPr>
          <w:rFonts w:ascii="Arial" w:hAnsi="Arial" w:cs="Arial"/>
        </w:rPr>
        <w:t>4.Oświadczenie winno być złożone, pod rygorem nieważności, w formie elektronicznej lub w postaci elektronicznej opatrzonej podpisem zaufanym lub podpisem osobistym.</w:t>
      </w:r>
    </w:p>
    <w:p w:rsidR="006B0B91" w:rsidRPr="006B0B91" w:rsidRDefault="006B0B91" w:rsidP="006B0B91">
      <w:pPr>
        <w:rPr>
          <w:rFonts w:ascii="Arial" w:hAnsi="Arial" w:cs="Arial"/>
        </w:rPr>
      </w:pPr>
    </w:p>
    <w:p w:rsidR="00803CE9" w:rsidRDefault="00803CE9" w:rsidP="00803CE9">
      <w:pPr>
        <w:rPr>
          <w:rFonts w:ascii="Arial" w:hAnsi="Arial" w:cs="Arial"/>
          <w:b/>
        </w:rPr>
      </w:pPr>
      <w:r w:rsidRPr="00803CE9">
        <w:rPr>
          <w:rFonts w:ascii="Arial" w:hAnsi="Arial" w:cs="Arial"/>
          <w:b/>
        </w:rPr>
        <w:t>1</w:t>
      </w:r>
      <w:r w:rsidR="00D53D92">
        <w:rPr>
          <w:rFonts w:ascii="Arial" w:hAnsi="Arial" w:cs="Arial"/>
          <w:b/>
        </w:rPr>
        <w:t>0</w:t>
      </w:r>
      <w:r w:rsidRPr="00803CE9">
        <w:rPr>
          <w:rFonts w:ascii="Arial" w:hAnsi="Arial" w:cs="Arial"/>
          <w:b/>
        </w:rPr>
        <w:t>. INFORMACJE O PRZEDMIOTOWYCH ŚRODKACH DOWODOWYCH</w:t>
      </w:r>
    </w:p>
    <w:p w:rsidR="003B6389" w:rsidRDefault="003B6389" w:rsidP="00803CE9">
      <w:pPr>
        <w:rPr>
          <w:rFonts w:ascii="Arial" w:hAnsi="Arial" w:cs="Arial"/>
          <w:b/>
        </w:rPr>
      </w:pPr>
    </w:p>
    <w:p w:rsidR="001F0036" w:rsidRPr="00916093" w:rsidRDefault="00803CE9" w:rsidP="00916093">
      <w:pPr>
        <w:rPr>
          <w:rFonts w:ascii="Arial" w:hAnsi="Arial" w:cs="Arial"/>
          <w:b/>
        </w:rPr>
      </w:pPr>
      <w:r w:rsidRPr="00916093">
        <w:rPr>
          <w:rFonts w:ascii="Arial" w:hAnsi="Arial" w:cs="Arial"/>
        </w:rPr>
        <w:t xml:space="preserve">1. Wykonawca </w:t>
      </w:r>
      <w:r w:rsidR="001F0036" w:rsidRPr="00916093">
        <w:rPr>
          <w:rFonts w:ascii="Arial" w:hAnsi="Arial" w:cs="Arial"/>
        </w:rPr>
        <w:t>d</w:t>
      </w:r>
      <w:r w:rsidR="00D53D92" w:rsidRPr="00916093">
        <w:rPr>
          <w:rFonts w:ascii="Arial" w:hAnsi="Arial" w:cs="Arial"/>
        </w:rPr>
        <w:t xml:space="preserve">ołącza do oferty oświadczenie o niepodleganiu </w:t>
      </w:r>
      <w:r w:rsidR="001F0036" w:rsidRPr="00916093">
        <w:rPr>
          <w:rFonts w:ascii="Arial" w:hAnsi="Arial" w:cs="Arial"/>
        </w:rPr>
        <w:t>wykluczeniu oraz spełnianiu warunków udziału w postępowaniu, zgodnie z załącznikiem nr 3 do SWZ.</w:t>
      </w:r>
    </w:p>
    <w:p w:rsidR="001F0036" w:rsidRPr="00916093" w:rsidRDefault="00D53D92" w:rsidP="00916093">
      <w:pPr>
        <w:rPr>
          <w:rFonts w:ascii="Arial" w:hAnsi="Arial" w:cs="Arial"/>
        </w:rPr>
      </w:pPr>
      <w:r w:rsidRPr="00916093">
        <w:rPr>
          <w:rFonts w:ascii="Arial" w:hAnsi="Arial" w:cs="Arial"/>
        </w:rPr>
        <w:t xml:space="preserve">2. </w:t>
      </w:r>
      <w:r w:rsidR="001F0036" w:rsidRPr="00916093">
        <w:rPr>
          <w:rFonts w:ascii="Arial" w:hAnsi="Arial" w:cs="Arial"/>
        </w:rPr>
        <w:t xml:space="preserve">Zamawiający, </w:t>
      </w:r>
      <w:r w:rsidR="005B3A08">
        <w:rPr>
          <w:rFonts w:ascii="Arial" w:hAnsi="Arial" w:cs="Arial"/>
        </w:rPr>
        <w:t xml:space="preserve">wzywa wykonawcę </w:t>
      </w:r>
      <w:r w:rsidR="001F0036" w:rsidRPr="00916093">
        <w:rPr>
          <w:rFonts w:ascii="Arial" w:hAnsi="Arial" w:cs="Arial"/>
        </w:rPr>
        <w:t>którego oferta została oceniona najwyżej, do złożenia</w:t>
      </w:r>
    </w:p>
    <w:p w:rsidR="001F0036" w:rsidRPr="00916093" w:rsidRDefault="001F0036" w:rsidP="00916093">
      <w:pPr>
        <w:rPr>
          <w:rFonts w:ascii="Arial" w:hAnsi="Arial" w:cs="Arial"/>
        </w:rPr>
      </w:pPr>
      <w:r w:rsidRPr="00916093">
        <w:rPr>
          <w:rFonts w:ascii="Arial" w:hAnsi="Arial" w:cs="Arial"/>
        </w:rPr>
        <w:t>w wyznaczonym terminie, nie krótszym niż 5 dni od dnia wezwania, podmiotowego środka dowodowego, aktualnego na dzień jego złożenia w celu potwierdzenia spełniania przez Wykonawcę warunków udziału w postępowaniu, tj.:</w:t>
      </w:r>
    </w:p>
    <w:p w:rsidR="001F0036" w:rsidRDefault="00916093" w:rsidP="00916093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F0036" w:rsidRPr="00916093">
        <w:rPr>
          <w:rFonts w:ascii="Arial" w:hAnsi="Arial" w:cs="Arial"/>
        </w:rPr>
        <w:t>wykazu osób skierowanych przez Wykonawcę, do realizacji zamówienia publicznego, w szczególności odpowiedzialnych za świadczenie usług, kontrole jakości lub kierowanie robotami budowlanymi, wraz z informacją na temat ich kwalifikacji zawodowych, uprawnień, doświadczenia i wykształcenia niezbędnych do wykonania zamówienia publicznego, a także zakresu wykonywanych przez nie czynności oraz informacją o podstawie dysponowania tymi osobami, zgodnie z Załącznikiem nr 4 do SWZ.</w:t>
      </w:r>
    </w:p>
    <w:p w:rsidR="000000FA" w:rsidRDefault="000000FA" w:rsidP="00916093">
      <w:pPr>
        <w:rPr>
          <w:rFonts w:ascii="Arial" w:hAnsi="Arial" w:cs="Arial"/>
        </w:rPr>
      </w:pPr>
    </w:p>
    <w:p w:rsidR="000000FA" w:rsidRDefault="000000FA" w:rsidP="000000FA">
      <w:pPr>
        <w:rPr>
          <w:rFonts w:ascii="Arial" w:hAnsi="Arial" w:cs="Arial"/>
          <w:b/>
        </w:rPr>
      </w:pPr>
      <w:r w:rsidRPr="00803CE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0</w:t>
      </w:r>
      <w:r w:rsidRPr="00803CE9">
        <w:rPr>
          <w:rFonts w:ascii="Arial" w:hAnsi="Arial" w:cs="Arial"/>
          <w:b/>
        </w:rPr>
        <w:t>. INFORMACJE O PRZEDMIOTOWYCH ŚRODKACH DOWODOWYCH</w:t>
      </w:r>
    </w:p>
    <w:p w:rsidR="000000FA" w:rsidRDefault="000000FA" w:rsidP="000000FA">
      <w:pPr>
        <w:rPr>
          <w:rFonts w:ascii="Arial" w:hAnsi="Arial" w:cs="Arial"/>
          <w:b/>
        </w:rPr>
      </w:pPr>
    </w:p>
    <w:p w:rsidR="000000FA" w:rsidRPr="00916093" w:rsidRDefault="000000FA" w:rsidP="00916093">
      <w:pPr>
        <w:rPr>
          <w:rFonts w:ascii="Arial" w:hAnsi="Arial" w:cs="Arial"/>
        </w:rPr>
      </w:pPr>
      <w:r>
        <w:rPr>
          <w:rFonts w:ascii="Arial" w:hAnsi="Arial" w:cs="Arial"/>
        </w:rPr>
        <w:t>Zamawiający nie wymaga przedłożenia przedmiotowych środków dowodowych.</w:t>
      </w:r>
    </w:p>
    <w:p w:rsidR="006B0B91" w:rsidRPr="006B0B91" w:rsidRDefault="006B0B91" w:rsidP="006B0B91">
      <w:pPr>
        <w:rPr>
          <w:rFonts w:ascii="Arial" w:hAnsi="Arial" w:cs="Arial"/>
        </w:rPr>
      </w:pPr>
    </w:p>
    <w:p w:rsidR="001F0036" w:rsidRPr="0044001A" w:rsidRDefault="000A2582" w:rsidP="0044001A">
      <w:pPr>
        <w:rPr>
          <w:rFonts w:ascii="Arial" w:hAnsi="Arial" w:cs="Arial"/>
          <w:b/>
        </w:rPr>
      </w:pPr>
      <w:bookmarkStart w:id="1" w:name="bookmark15"/>
      <w:r w:rsidRPr="0044001A">
        <w:rPr>
          <w:rFonts w:ascii="Arial" w:hAnsi="Arial" w:cs="Arial"/>
          <w:b/>
        </w:rPr>
        <w:t>1</w:t>
      </w:r>
      <w:r w:rsidR="005B3A08">
        <w:rPr>
          <w:rFonts w:ascii="Arial" w:hAnsi="Arial" w:cs="Arial"/>
          <w:b/>
        </w:rPr>
        <w:t>1</w:t>
      </w:r>
      <w:r w:rsidRPr="0044001A">
        <w:rPr>
          <w:rFonts w:ascii="Arial" w:hAnsi="Arial" w:cs="Arial"/>
          <w:b/>
        </w:rPr>
        <w:t>.</w:t>
      </w:r>
      <w:r w:rsidR="003B6389">
        <w:rPr>
          <w:rFonts w:ascii="Arial" w:hAnsi="Arial" w:cs="Arial"/>
          <w:b/>
        </w:rPr>
        <w:t xml:space="preserve"> </w:t>
      </w:r>
      <w:r w:rsidR="001F0036" w:rsidRPr="0044001A">
        <w:rPr>
          <w:rFonts w:ascii="Arial" w:hAnsi="Arial" w:cs="Arial"/>
          <w:b/>
        </w:rPr>
        <w:t>INFORMACJE O ŚRODKACH KOMUNIKACJI ELEKTRONICZNEJ, PRZY</w:t>
      </w:r>
      <w:bookmarkEnd w:id="1"/>
    </w:p>
    <w:p w:rsidR="001F0036" w:rsidRPr="0044001A" w:rsidRDefault="001F0036" w:rsidP="0044001A">
      <w:pPr>
        <w:rPr>
          <w:rFonts w:ascii="Arial" w:hAnsi="Arial" w:cs="Arial"/>
          <w:b/>
        </w:rPr>
      </w:pPr>
      <w:bookmarkStart w:id="2" w:name="bookmark16"/>
      <w:r w:rsidRPr="0044001A">
        <w:rPr>
          <w:rFonts w:ascii="Arial" w:hAnsi="Arial" w:cs="Arial"/>
          <w:b/>
        </w:rPr>
        <w:t>UŻYCIU KTÓRYCH ZAMAWIAJĄCY BĘDZIE KOMUNIKOWAŁ SIĘ Z</w:t>
      </w:r>
      <w:bookmarkEnd w:id="2"/>
    </w:p>
    <w:p w:rsidR="001F0036" w:rsidRPr="0044001A" w:rsidRDefault="001F0036" w:rsidP="0044001A">
      <w:pPr>
        <w:rPr>
          <w:rFonts w:ascii="Arial" w:hAnsi="Arial" w:cs="Arial"/>
          <w:b/>
        </w:rPr>
      </w:pPr>
      <w:bookmarkStart w:id="3" w:name="bookmark17"/>
      <w:r w:rsidRPr="0044001A">
        <w:rPr>
          <w:rFonts w:ascii="Arial" w:hAnsi="Arial" w:cs="Arial"/>
          <w:b/>
        </w:rPr>
        <w:t>WYKONAWCAMI, ORAZ INFORMACJE O WYMAGANIACH TECHNICZNYCH I</w:t>
      </w:r>
      <w:bookmarkEnd w:id="3"/>
    </w:p>
    <w:p w:rsidR="001F0036" w:rsidRDefault="001F0036" w:rsidP="0044001A">
      <w:pPr>
        <w:rPr>
          <w:rFonts w:ascii="Arial" w:hAnsi="Arial" w:cs="Arial"/>
          <w:b/>
        </w:rPr>
      </w:pPr>
      <w:bookmarkStart w:id="4" w:name="bookmark18"/>
      <w:r w:rsidRPr="0044001A">
        <w:rPr>
          <w:rFonts w:ascii="Arial" w:hAnsi="Arial" w:cs="Arial"/>
          <w:b/>
        </w:rPr>
        <w:t>ORGANIZACYJNYCH SPORZĄDZANIA, WYSYŁANIA I ODBIERANIA</w:t>
      </w:r>
      <w:bookmarkEnd w:id="4"/>
    </w:p>
    <w:p w:rsidR="00BD03C0" w:rsidRDefault="00BD03C0" w:rsidP="0044001A">
      <w:pPr>
        <w:rPr>
          <w:rFonts w:ascii="Arial" w:hAnsi="Arial" w:cs="Arial"/>
          <w:b/>
        </w:rPr>
      </w:pPr>
    </w:p>
    <w:p w:rsidR="00BD03C0" w:rsidRDefault="00BD03C0" w:rsidP="0044001A">
      <w:pPr>
        <w:rPr>
          <w:rFonts w:ascii="Arial" w:hAnsi="Arial" w:cs="Arial"/>
          <w:b/>
        </w:rPr>
      </w:pPr>
    </w:p>
    <w:p w:rsidR="0032392B" w:rsidRPr="0044001A" w:rsidRDefault="001F0036" w:rsidP="0044001A">
      <w:pPr>
        <w:rPr>
          <w:rFonts w:ascii="Arial" w:hAnsi="Arial" w:cs="Arial"/>
          <w:b/>
        </w:rPr>
      </w:pPr>
      <w:bookmarkStart w:id="5" w:name="bookmark19"/>
      <w:r w:rsidRPr="0044001A">
        <w:rPr>
          <w:rFonts w:ascii="Arial" w:hAnsi="Arial" w:cs="Arial"/>
          <w:b/>
        </w:rPr>
        <w:t>KORESPONDENCJI ELEKTRONICZNEJ.</w:t>
      </w:r>
      <w:bookmarkEnd w:id="5"/>
    </w:p>
    <w:p w:rsidR="0044001A" w:rsidRPr="0044001A" w:rsidRDefault="0044001A" w:rsidP="0044001A">
      <w:pPr>
        <w:rPr>
          <w:rFonts w:ascii="Arial" w:hAnsi="Arial" w:cs="Arial"/>
          <w:b/>
        </w:rPr>
      </w:pPr>
      <w:bookmarkStart w:id="6" w:name="bookmark20"/>
      <w:r>
        <w:rPr>
          <w:rFonts w:ascii="Arial" w:hAnsi="Arial" w:cs="Arial"/>
          <w:b/>
        </w:rPr>
        <w:t>I. I</w:t>
      </w:r>
      <w:r w:rsidR="001F0036" w:rsidRPr="0044001A">
        <w:rPr>
          <w:rFonts w:ascii="Arial" w:hAnsi="Arial" w:cs="Arial"/>
          <w:b/>
        </w:rPr>
        <w:t>nformacje ogóln</w:t>
      </w:r>
      <w:bookmarkEnd w:id="6"/>
      <w:r w:rsidRPr="0044001A">
        <w:rPr>
          <w:rFonts w:ascii="Arial" w:hAnsi="Arial" w:cs="Arial"/>
          <w:b/>
        </w:rPr>
        <w:t>e</w:t>
      </w:r>
    </w:p>
    <w:p w:rsidR="0032392B" w:rsidRDefault="001F0036" w:rsidP="00E21CB3">
      <w:pPr>
        <w:rPr>
          <w:rFonts w:ascii="Arial" w:hAnsi="Arial" w:cs="Arial"/>
        </w:rPr>
      </w:pPr>
      <w:r w:rsidRPr="00E21CB3">
        <w:rPr>
          <w:rFonts w:ascii="Arial" w:hAnsi="Arial" w:cs="Arial"/>
        </w:rPr>
        <w:t>1. W postępowaniu o udzielenie zamówienia komunikacja między Zamawiającym a Wykonawcami odbywa się przy użyciu</w:t>
      </w:r>
      <w:r w:rsidR="0032392B">
        <w:rPr>
          <w:rFonts w:ascii="Arial" w:hAnsi="Arial" w:cs="Arial"/>
        </w:rPr>
        <w:t xml:space="preserve"> platformy internetowej</w:t>
      </w:r>
      <w:r w:rsidRPr="00E21CB3">
        <w:rPr>
          <w:rFonts w:ascii="Arial" w:hAnsi="Arial" w:cs="Arial"/>
        </w:rPr>
        <w:t xml:space="preserve"> e-Zamówień, który dostępny jest pod adresem: </w:t>
      </w:r>
      <w:hyperlink r:id="rId13" w:history="1">
        <w:r w:rsidR="000A2582" w:rsidRPr="00E21CB3">
          <w:rPr>
            <w:rStyle w:val="Hipercze"/>
            <w:rFonts w:ascii="Arial" w:hAnsi="Arial" w:cs="Arial"/>
            <w:lang w:val="en-US"/>
          </w:rPr>
          <w:t>https://ezamówienia.gov.pl</w:t>
        </w:r>
      </w:hyperlink>
      <w:r w:rsidRPr="00E21CB3">
        <w:rPr>
          <w:rFonts w:ascii="Arial" w:hAnsi="Arial" w:cs="Arial"/>
          <w:lang w:val="en-US"/>
        </w:rPr>
        <w:t xml:space="preserve">, </w:t>
      </w:r>
      <w:proofErr w:type="spellStart"/>
      <w:r w:rsidRPr="00E21CB3">
        <w:rPr>
          <w:rFonts w:ascii="Arial" w:hAnsi="Arial" w:cs="Arial"/>
        </w:rPr>
        <w:t>ePUAPu</w:t>
      </w:r>
      <w:proofErr w:type="spellEnd"/>
      <w:r w:rsidRPr="00E21CB3">
        <w:rPr>
          <w:rFonts w:ascii="Arial" w:hAnsi="Arial" w:cs="Arial"/>
        </w:rPr>
        <w:t>, dostępnego pod adresem:</w:t>
      </w:r>
      <w:r w:rsidR="000A2582" w:rsidRPr="00E21CB3">
        <w:rPr>
          <w:rFonts w:ascii="Arial" w:hAnsi="Arial" w:cs="Arial"/>
        </w:rPr>
        <w:t xml:space="preserve"> </w:t>
      </w:r>
    </w:p>
    <w:p w:rsidR="0032392B" w:rsidRDefault="00B61873" w:rsidP="00E21CB3">
      <w:pPr>
        <w:rPr>
          <w:rFonts w:ascii="Arial" w:hAnsi="Arial" w:cs="Arial"/>
          <w:b/>
          <w:color w:val="212529"/>
          <w:shd w:val="clear" w:color="auto" w:fill="FFFFFF"/>
        </w:rPr>
      </w:pPr>
      <w:hyperlink r:id="rId14" w:history="1">
        <w:r w:rsidR="001F0036" w:rsidRPr="00E21CB3">
          <w:rPr>
            <w:rStyle w:val="Hipercze"/>
            <w:rFonts w:ascii="Arial" w:hAnsi="Arial" w:cs="Arial"/>
            <w:lang w:val="en-US"/>
          </w:rPr>
          <w:t>https://epuap.gov.pl/wps/portal</w:t>
        </w:r>
      </w:hyperlink>
      <w:r w:rsidR="001F0036" w:rsidRPr="00E21CB3">
        <w:rPr>
          <w:rFonts w:ascii="Arial" w:hAnsi="Arial" w:cs="Arial"/>
          <w:lang w:val="en-US"/>
        </w:rPr>
        <w:t xml:space="preserve"> </w:t>
      </w:r>
      <w:r w:rsidR="005B6116">
        <w:rPr>
          <w:rFonts w:ascii="Arial" w:hAnsi="Arial" w:cs="Arial"/>
          <w:lang w:val="en-US"/>
        </w:rPr>
        <w:t>e-</w:t>
      </w:r>
      <w:proofErr w:type="spellStart"/>
      <w:r w:rsidR="005B6116">
        <w:rPr>
          <w:rFonts w:ascii="Arial" w:hAnsi="Arial" w:cs="Arial"/>
          <w:lang w:val="en-US"/>
        </w:rPr>
        <w:t>doręczeń</w:t>
      </w:r>
      <w:proofErr w:type="spellEnd"/>
      <w:r w:rsidR="005B6116">
        <w:rPr>
          <w:rFonts w:ascii="Arial" w:hAnsi="Arial" w:cs="Arial"/>
          <w:lang w:val="en-US"/>
        </w:rPr>
        <w:t xml:space="preserve">, </w:t>
      </w:r>
      <w:proofErr w:type="spellStart"/>
      <w:r w:rsidR="005B6116">
        <w:rPr>
          <w:rFonts w:ascii="Arial" w:hAnsi="Arial" w:cs="Arial"/>
          <w:lang w:val="en-US"/>
        </w:rPr>
        <w:t>dostępnego</w:t>
      </w:r>
      <w:proofErr w:type="spellEnd"/>
      <w:r w:rsidR="005B6116">
        <w:rPr>
          <w:rFonts w:ascii="Arial" w:hAnsi="Arial" w:cs="Arial"/>
          <w:lang w:val="en-US"/>
        </w:rPr>
        <w:t xml:space="preserve"> pod </w:t>
      </w:r>
      <w:proofErr w:type="spellStart"/>
      <w:r w:rsidR="005B6116">
        <w:rPr>
          <w:rFonts w:ascii="Arial" w:hAnsi="Arial" w:cs="Arial"/>
          <w:lang w:val="en-US"/>
        </w:rPr>
        <w:t>adresem</w:t>
      </w:r>
      <w:proofErr w:type="spellEnd"/>
      <w:r w:rsidR="005B6116">
        <w:rPr>
          <w:rFonts w:ascii="Arial" w:hAnsi="Arial" w:cs="Arial"/>
          <w:lang w:val="en-US"/>
        </w:rPr>
        <w:t xml:space="preserve">: </w:t>
      </w:r>
      <w:hyperlink r:id="rId15" w:history="1">
        <w:r w:rsidR="005B6116" w:rsidRPr="0020731C">
          <w:rPr>
            <w:rStyle w:val="Hipercze"/>
            <w:rFonts w:ascii="Arial" w:hAnsi="Arial" w:cs="Arial"/>
            <w:lang w:val="en-US"/>
          </w:rPr>
          <w:t>https://www.gov.pl/web/e-doreczenia</w:t>
        </w:r>
      </w:hyperlink>
      <w:r w:rsidR="0044001A">
        <w:rPr>
          <w:rFonts w:ascii="Arial" w:hAnsi="Arial" w:cs="Arial"/>
          <w:lang w:val="en-US"/>
        </w:rPr>
        <w:t>,</w:t>
      </w:r>
      <w:r w:rsidR="005B6116">
        <w:rPr>
          <w:rFonts w:ascii="Arial" w:hAnsi="Arial" w:cs="Arial"/>
          <w:lang w:val="en-US"/>
        </w:rPr>
        <w:t xml:space="preserve"> </w:t>
      </w:r>
      <w:r w:rsidR="0044001A">
        <w:rPr>
          <w:rFonts w:ascii="Arial" w:hAnsi="Arial" w:cs="Arial"/>
          <w:lang w:val="en-US"/>
        </w:rPr>
        <w:t>a</w:t>
      </w:r>
      <w:r w:rsidR="005B6116" w:rsidRPr="005B6116">
        <w:rPr>
          <w:rFonts w:ascii="Arial" w:hAnsi="Arial" w:cs="Arial"/>
          <w:b/>
          <w:color w:val="212529"/>
          <w:shd w:val="clear" w:color="auto" w:fill="FFFFFF"/>
        </w:rPr>
        <w:t>dres do e-Doręczeń: AE:PL-66438-93837-JSIEU-</w:t>
      </w:r>
    </w:p>
    <w:p w:rsidR="001F0036" w:rsidRPr="00E21CB3" w:rsidRDefault="005B6116" w:rsidP="00E21CB3">
      <w:pPr>
        <w:rPr>
          <w:rFonts w:ascii="Arial" w:hAnsi="Arial" w:cs="Arial"/>
        </w:rPr>
      </w:pPr>
      <w:r w:rsidRPr="005B6116">
        <w:rPr>
          <w:rFonts w:ascii="Arial" w:hAnsi="Arial" w:cs="Arial"/>
          <w:b/>
          <w:color w:val="212529"/>
          <w:shd w:val="clear" w:color="auto" w:fill="FFFFFF"/>
        </w:rPr>
        <w:t>33</w:t>
      </w:r>
      <w:r>
        <w:rPr>
          <w:rFonts w:ascii="Arial" w:hAnsi="Arial" w:cs="Arial"/>
          <w:lang w:val="en-US"/>
        </w:rPr>
        <w:t xml:space="preserve"> </w:t>
      </w:r>
      <w:r w:rsidR="001F0036" w:rsidRPr="00E21CB3">
        <w:rPr>
          <w:rFonts w:ascii="Arial" w:hAnsi="Arial" w:cs="Arial"/>
        </w:rPr>
        <w:t xml:space="preserve">oraz poczty elektronicznej, z zastrzeżeniem, że oferta musi być złożona przy użyciu </w:t>
      </w:r>
      <w:proofErr w:type="spellStart"/>
      <w:r w:rsidR="001F0036" w:rsidRPr="00E21CB3">
        <w:rPr>
          <w:rFonts w:ascii="Arial" w:hAnsi="Arial" w:cs="Arial"/>
        </w:rPr>
        <w:t>eZamówień</w:t>
      </w:r>
      <w:proofErr w:type="spellEnd"/>
      <w:r w:rsidR="001F0036" w:rsidRPr="00E21CB3">
        <w:rPr>
          <w:rFonts w:ascii="Arial" w:hAnsi="Arial" w:cs="Arial"/>
        </w:rPr>
        <w:t>.</w:t>
      </w:r>
    </w:p>
    <w:p w:rsidR="001F0036" w:rsidRPr="00E21CB3" w:rsidRDefault="00E21CB3" w:rsidP="00E21C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E21CB3">
        <w:rPr>
          <w:rFonts w:ascii="Arial" w:hAnsi="Arial" w:cs="Arial"/>
        </w:rPr>
        <w:t xml:space="preserve">Wykonawca zamierzający wziąć udział w postępowaniu o udzielenie zamówienia publicznego, musi posiadać konto na </w:t>
      </w:r>
      <w:proofErr w:type="spellStart"/>
      <w:r w:rsidR="001F0036" w:rsidRPr="00E21CB3">
        <w:rPr>
          <w:rFonts w:ascii="Arial" w:hAnsi="Arial" w:cs="Arial"/>
        </w:rPr>
        <w:t>ePUAP</w:t>
      </w:r>
      <w:proofErr w:type="spellEnd"/>
      <w:r w:rsidR="001F0036" w:rsidRPr="00E21CB3">
        <w:rPr>
          <w:rFonts w:ascii="Arial" w:hAnsi="Arial" w:cs="Arial"/>
        </w:rPr>
        <w:t xml:space="preserve">. Wykonawca posiadający konto na </w:t>
      </w:r>
      <w:proofErr w:type="spellStart"/>
      <w:r w:rsidR="001F0036" w:rsidRPr="00E21CB3">
        <w:rPr>
          <w:rFonts w:ascii="Arial" w:hAnsi="Arial" w:cs="Arial"/>
        </w:rPr>
        <w:t>ePUAP</w:t>
      </w:r>
      <w:proofErr w:type="spellEnd"/>
      <w:r w:rsidR="001F0036" w:rsidRPr="00E21CB3">
        <w:rPr>
          <w:rFonts w:ascii="Arial" w:hAnsi="Arial" w:cs="Arial"/>
        </w:rPr>
        <w:t xml:space="preserve"> ma dostęp do następujących formularzy: „Formularz do złożenia, zmiany, wycofania oferty lub wniosku" oraz do „Formularza do komunikacji".</w:t>
      </w:r>
    </w:p>
    <w:p w:rsidR="009D248E" w:rsidRDefault="00E21CB3" w:rsidP="00E21C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E21CB3">
        <w:rPr>
          <w:rFonts w:ascii="Arial" w:hAnsi="Arial" w:cs="Arial"/>
        </w:rPr>
        <w:t>Wymagania techniczne i organizacyjne wysyłania</w:t>
      </w:r>
      <w:r w:rsidR="001F0036" w:rsidRPr="00E21CB3">
        <w:rPr>
          <w:rStyle w:val="Pogrubienie"/>
          <w:rFonts w:ascii="Arial" w:cs="Arial"/>
          <w:sz w:val="24"/>
          <w:szCs w:val="24"/>
        </w:rPr>
        <w:t xml:space="preserve"> i</w:t>
      </w:r>
      <w:r w:rsidR="001F0036" w:rsidRPr="00E21CB3">
        <w:rPr>
          <w:rFonts w:ascii="Arial" w:hAnsi="Arial" w:cs="Arial"/>
        </w:rPr>
        <w:t xml:space="preserve"> odbierania dokumentów elektronicznych, elektronicznych kopii dokumentów i oświadczeń oraz informacji przekazywanych przy ich użyciu, opisane zostały w Regulaminie korzystania z systemu </w:t>
      </w:r>
    </w:p>
    <w:p w:rsidR="001F0036" w:rsidRPr="00E21CB3" w:rsidRDefault="001F0036" w:rsidP="00E21CB3">
      <w:pPr>
        <w:rPr>
          <w:rFonts w:ascii="Arial" w:hAnsi="Arial" w:cs="Arial"/>
        </w:rPr>
      </w:pPr>
      <w:proofErr w:type="spellStart"/>
      <w:r w:rsidRPr="00E21CB3">
        <w:rPr>
          <w:rFonts w:ascii="Arial" w:hAnsi="Arial" w:cs="Arial"/>
        </w:rPr>
        <w:t>eZamówień</w:t>
      </w:r>
      <w:proofErr w:type="spellEnd"/>
      <w:r w:rsidRPr="00E21CB3">
        <w:rPr>
          <w:rFonts w:ascii="Arial" w:hAnsi="Arial" w:cs="Arial"/>
        </w:rPr>
        <w:t xml:space="preserve"> oraz warunkach korzystania z elektronicznej platformy usług administracji publicznej (</w:t>
      </w:r>
      <w:proofErr w:type="spellStart"/>
      <w:r w:rsidRPr="00E21CB3">
        <w:rPr>
          <w:rFonts w:ascii="Arial" w:hAnsi="Arial" w:cs="Arial"/>
        </w:rPr>
        <w:t>ePUAP</w:t>
      </w:r>
      <w:proofErr w:type="spellEnd"/>
      <w:r w:rsidRPr="00E21CB3">
        <w:rPr>
          <w:rFonts w:ascii="Arial" w:hAnsi="Arial" w:cs="Arial"/>
        </w:rPr>
        <w:t>).</w:t>
      </w:r>
    </w:p>
    <w:p w:rsidR="001F0036" w:rsidRPr="00BC5536" w:rsidRDefault="00E21CB3" w:rsidP="00E21CB3">
      <w:pPr>
        <w:rPr>
          <w:rFonts w:ascii="Arial" w:hAnsi="Arial" w:cs="Arial"/>
        </w:rPr>
      </w:pPr>
      <w:r w:rsidRPr="00BC5536">
        <w:rPr>
          <w:rFonts w:ascii="Arial" w:hAnsi="Arial" w:cs="Arial"/>
        </w:rPr>
        <w:t xml:space="preserve">4. </w:t>
      </w:r>
      <w:r w:rsidR="001F0036" w:rsidRPr="00BC5536">
        <w:rPr>
          <w:rFonts w:ascii="Arial" w:hAnsi="Arial" w:cs="Arial"/>
        </w:rPr>
        <w:t>Maksymalny rozmiar plików przesyłanych za pośrednictwem dedykowanych formularzy: „Formularz do złożenia, zmiany, wycofania oferty lub wniosku" oraz do „Formularza do komunikacji" wynosi 150 MB.</w:t>
      </w:r>
    </w:p>
    <w:p w:rsidR="001F0036" w:rsidRPr="00E21CB3" w:rsidRDefault="00E21CB3" w:rsidP="00E21C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F0036" w:rsidRPr="00E21CB3">
        <w:rPr>
          <w:rFonts w:ascii="Arial" w:hAnsi="Arial" w:cs="Arial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="001F0036" w:rsidRPr="00E21CB3">
        <w:rPr>
          <w:rFonts w:ascii="Arial" w:hAnsi="Arial" w:cs="Arial"/>
        </w:rPr>
        <w:t>ePUAP</w:t>
      </w:r>
      <w:proofErr w:type="spellEnd"/>
      <w:r w:rsidR="001F0036" w:rsidRPr="00E21CB3">
        <w:rPr>
          <w:rFonts w:ascii="Arial" w:hAnsi="Arial" w:cs="Arial"/>
        </w:rPr>
        <w:t>.</w:t>
      </w:r>
    </w:p>
    <w:p w:rsidR="001F0036" w:rsidRDefault="00E21CB3" w:rsidP="00E21CB3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1F0036" w:rsidRPr="00E21CB3">
        <w:rPr>
          <w:rFonts w:ascii="Arial" w:hAnsi="Arial" w:cs="Arial"/>
        </w:rPr>
        <w:t xml:space="preserve">Zamawiający przekazuje link do postępowania oraz ID postępowania jako załącznik do niniejszej SWZ. Dane postępowania można wyszukać również na Liście wszystkich postępowań w </w:t>
      </w:r>
      <w:proofErr w:type="spellStart"/>
      <w:r w:rsidR="001F0036" w:rsidRPr="00E21CB3">
        <w:rPr>
          <w:rFonts w:ascii="Arial" w:hAnsi="Arial" w:cs="Arial"/>
        </w:rPr>
        <w:t>eZamówieniach</w:t>
      </w:r>
      <w:proofErr w:type="spellEnd"/>
      <w:r w:rsidR="001F0036" w:rsidRPr="00E21CB3">
        <w:rPr>
          <w:rFonts w:ascii="Arial" w:hAnsi="Arial" w:cs="Arial"/>
        </w:rPr>
        <w:t xml:space="preserve"> klikając wcześniej opcję „Dla Wykonawców" lub ze strony głównej z zakładki Postępowania.</w:t>
      </w:r>
    </w:p>
    <w:p w:rsidR="005B6116" w:rsidRPr="00E21CB3" w:rsidRDefault="005B6116" w:rsidP="00E21CB3">
      <w:pPr>
        <w:rPr>
          <w:rFonts w:ascii="Arial" w:hAnsi="Arial" w:cs="Arial"/>
        </w:rPr>
      </w:pPr>
    </w:p>
    <w:p w:rsidR="001F0036" w:rsidRPr="005B6116" w:rsidRDefault="001F0036" w:rsidP="00E21CB3">
      <w:pPr>
        <w:rPr>
          <w:rFonts w:ascii="Arial" w:hAnsi="Arial" w:cs="Arial"/>
          <w:b/>
        </w:rPr>
      </w:pPr>
      <w:bookmarkStart w:id="7" w:name="bookmark21"/>
      <w:r w:rsidRPr="005B6116">
        <w:rPr>
          <w:rFonts w:ascii="Arial" w:hAnsi="Arial" w:cs="Arial"/>
          <w:b/>
        </w:rPr>
        <w:t>II. Złożenie oferty.</w:t>
      </w:r>
      <w:bookmarkEnd w:id="7"/>
    </w:p>
    <w:p w:rsidR="005B6116" w:rsidRPr="00E21CB3" w:rsidRDefault="005B6116" w:rsidP="00E21CB3">
      <w:pPr>
        <w:rPr>
          <w:rFonts w:ascii="Arial" w:hAnsi="Arial" w:cs="Arial"/>
        </w:rPr>
      </w:pPr>
    </w:p>
    <w:p w:rsidR="001F0036" w:rsidRPr="00E21CB3" w:rsidRDefault="001F0036" w:rsidP="00E21CB3">
      <w:pPr>
        <w:rPr>
          <w:rFonts w:ascii="Arial" w:hAnsi="Arial" w:cs="Arial"/>
        </w:rPr>
      </w:pPr>
      <w:r w:rsidRPr="00E21CB3">
        <w:rPr>
          <w:rFonts w:ascii="Arial" w:hAnsi="Arial" w:cs="Arial"/>
        </w:rPr>
        <w:t xml:space="preserve">Wykonawca składa ofertę za pośrednictwem „Formularza do złożenia, zmiany, wycofania oferty lub wniosku" dostępnego na </w:t>
      </w:r>
      <w:proofErr w:type="spellStart"/>
      <w:r w:rsidRPr="00E21CB3">
        <w:rPr>
          <w:rFonts w:ascii="Arial" w:hAnsi="Arial" w:cs="Arial"/>
        </w:rPr>
        <w:t>ePUAP</w:t>
      </w:r>
      <w:proofErr w:type="spellEnd"/>
      <w:r w:rsidRPr="00E21CB3">
        <w:rPr>
          <w:rStyle w:val="Pogrubienie"/>
          <w:rFonts w:ascii="Arial" w:cs="Arial"/>
          <w:sz w:val="24"/>
          <w:szCs w:val="24"/>
        </w:rPr>
        <w:t xml:space="preserve"> i</w:t>
      </w:r>
      <w:r w:rsidRPr="00E21CB3">
        <w:rPr>
          <w:rFonts w:ascii="Arial" w:hAnsi="Arial" w:cs="Arial"/>
        </w:rPr>
        <w:t xml:space="preserve"> udostępnionego również na </w:t>
      </w:r>
      <w:proofErr w:type="spellStart"/>
      <w:r w:rsidRPr="00E21CB3">
        <w:rPr>
          <w:rFonts w:ascii="Arial" w:hAnsi="Arial" w:cs="Arial"/>
        </w:rPr>
        <w:t>eZamówieniach</w:t>
      </w:r>
      <w:proofErr w:type="spellEnd"/>
      <w:r w:rsidRPr="00E21CB3">
        <w:rPr>
          <w:rFonts w:ascii="Arial" w:hAnsi="Arial" w:cs="Arial"/>
        </w:rPr>
        <w:t xml:space="preserve">. Funkcjonalność do zaszyfrowania oferty przez Wykonawcę jest dostępna dla wykonawców na </w:t>
      </w:r>
      <w:proofErr w:type="spellStart"/>
      <w:r w:rsidRPr="00E21CB3">
        <w:rPr>
          <w:rFonts w:ascii="Arial" w:hAnsi="Arial" w:cs="Arial"/>
        </w:rPr>
        <w:t>eZamówieniach</w:t>
      </w:r>
      <w:proofErr w:type="spellEnd"/>
      <w:r w:rsidRPr="00E21CB3">
        <w:rPr>
          <w:rFonts w:ascii="Arial" w:hAnsi="Arial" w:cs="Arial"/>
        </w:rPr>
        <w:t xml:space="preserve">, w szczegółach danego postępowania. W formularzu oferty Wykonawca zobowiązany jest podać adres skrzynki </w:t>
      </w:r>
      <w:proofErr w:type="spellStart"/>
      <w:r w:rsidRPr="00E21CB3">
        <w:rPr>
          <w:rFonts w:ascii="Arial" w:hAnsi="Arial" w:cs="Arial"/>
        </w:rPr>
        <w:t>ePUAP</w:t>
      </w:r>
      <w:proofErr w:type="spellEnd"/>
      <w:r w:rsidRPr="00E21CB3">
        <w:rPr>
          <w:rFonts w:ascii="Arial" w:hAnsi="Arial" w:cs="Arial"/>
        </w:rPr>
        <w:t>, na którym prowadzona będzie korespondencja związana z postępowaniem.</w:t>
      </w:r>
    </w:p>
    <w:p w:rsidR="001F0036" w:rsidRPr="00E21CB3" w:rsidRDefault="001F0036" w:rsidP="00E21CB3">
      <w:pPr>
        <w:rPr>
          <w:rFonts w:ascii="Arial" w:hAnsi="Arial" w:cs="Arial"/>
        </w:rPr>
      </w:pPr>
      <w:r w:rsidRPr="00E21CB3">
        <w:rPr>
          <w:rFonts w:ascii="Arial" w:hAnsi="Arial" w:cs="Arial"/>
        </w:rPr>
        <w:t>Ofertę należy sporządzić w języku polskim.</w:t>
      </w:r>
    </w:p>
    <w:p w:rsidR="001F0036" w:rsidRPr="00E21CB3" w:rsidRDefault="001F0036" w:rsidP="00E21CB3">
      <w:pPr>
        <w:rPr>
          <w:rFonts w:ascii="Arial" w:hAnsi="Arial" w:cs="Arial"/>
        </w:rPr>
      </w:pPr>
      <w:r w:rsidRPr="00E21CB3">
        <w:rPr>
          <w:rFonts w:ascii="Arial" w:hAnsi="Arial" w:cs="Arial"/>
        </w:rPr>
        <w:t>Ofertę, składa się pod rygorem nieważności, w formie elektronicznej lub w postaci elektronicznej opatrzonej podpisem zaufanym lub podpisem osobistym.</w:t>
      </w:r>
    </w:p>
    <w:p w:rsidR="001F0036" w:rsidRPr="00E21CB3" w:rsidRDefault="001F0036" w:rsidP="00E21CB3">
      <w:pPr>
        <w:rPr>
          <w:rFonts w:ascii="Arial" w:hAnsi="Arial" w:cs="Arial"/>
        </w:rPr>
      </w:pPr>
      <w:r w:rsidRPr="00E21CB3">
        <w:rPr>
          <w:rFonts w:ascii="Arial" w:hAnsi="Arial" w:cs="Arial"/>
        </w:rPr>
        <w:t xml:space="preserve">Sposób złożenia oferty, w tym zaszyfrowania oferty opisany został w „Instrukcji użytkownika" dostępnej na stronie </w:t>
      </w:r>
      <w:hyperlink r:id="rId16" w:history="1">
        <w:r w:rsidR="00E21CB3" w:rsidRPr="00E21CB3">
          <w:rPr>
            <w:rStyle w:val="Hipercze"/>
            <w:rFonts w:ascii="Arial" w:hAnsi="Arial" w:cs="Arial"/>
            <w:lang w:val="en-US"/>
          </w:rPr>
          <w:t>https://ezamówienia.gov.pl</w:t>
        </w:r>
      </w:hyperlink>
      <w:r w:rsidRPr="00E21CB3">
        <w:rPr>
          <w:rFonts w:ascii="Arial" w:hAnsi="Arial" w:cs="Arial"/>
          <w:lang w:val="en-US"/>
        </w:rPr>
        <w:t>.</w:t>
      </w:r>
    </w:p>
    <w:p w:rsidR="0035222F" w:rsidRDefault="001F0036" w:rsidP="0044001A">
      <w:pPr>
        <w:rPr>
          <w:rFonts w:ascii="Arial" w:hAnsi="Arial" w:cs="Arial"/>
        </w:rPr>
      </w:pPr>
      <w:r w:rsidRPr="00E21CB3">
        <w:rPr>
          <w:rFonts w:ascii="Arial" w:hAnsi="Arial" w:cs="Arial"/>
        </w:rPr>
        <w:t xml:space="preserve">Jeżeli dokumenty elektroniczne, przekazywane przy użyciu środków komunikacji elektronicznej, zawierają informacje stanowiące tajemnicę przedsiębiorstwa w rozumieniu przepisów ustawy z dnia 16 kwietnia 1993 roku o zwalczaniu nieuczciwej konkurencji (tj. Dz. U. z 2022 roku, poz. 1233), wykonawca, w celu utrzymania w poufności tych informacji, przekazuje je w wydzielonym i odpowiednio oznaczonym pliku, wraz z jednoczesnym </w:t>
      </w:r>
    </w:p>
    <w:p w:rsidR="001F0036" w:rsidRDefault="001F0036" w:rsidP="0044001A">
      <w:pPr>
        <w:rPr>
          <w:rFonts w:ascii="Arial" w:hAnsi="Arial" w:cs="Arial"/>
        </w:rPr>
      </w:pPr>
      <w:r w:rsidRPr="00E21CB3">
        <w:rPr>
          <w:rFonts w:ascii="Arial" w:hAnsi="Arial" w:cs="Arial"/>
        </w:rPr>
        <w:t>zaznaczeniem polecenia</w:t>
      </w:r>
      <w:r w:rsidR="0044001A" w:rsidRPr="0044001A">
        <w:rPr>
          <w:rFonts w:ascii="Arial" w:hAnsi="Arial" w:cs="Arial"/>
        </w:rPr>
        <w:t xml:space="preserve"> </w:t>
      </w:r>
      <w:r w:rsidRPr="0044001A">
        <w:rPr>
          <w:rFonts w:ascii="Arial" w:hAnsi="Arial" w:cs="Arial"/>
        </w:rPr>
        <w:t>„Załącznik stanowiący tajemnicę przedsiębiorstwa", a następnie wraz z plikami stanowiącymi jawną część należy ten plik zaszyfrować.</w:t>
      </w:r>
    </w:p>
    <w:p w:rsidR="00BD03C0" w:rsidRDefault="00BD03C0" w:rsidP="0044001A">
      <w:pPr>
        <w:rPr>
          <w:rFonts w:ascii="Arial" w:hAnsi="Arial" w:cs="Arial"/>
        </w:rPr>
      </w:pPr>
    </w:p>
    <w:p w:rsidR="00BD03C0" w:rsidRDefault="00BD03C0" w:rsidP="0044001A">
      <w:pPr>
        <w:rPr>
          <w:rFonts w:ascii="Arial" w:hAnsi="Arial" w:cs="Arial"/>
        </w:rPr>
      </w:pPr>
    </w:p>
    <w:p w:rsidR="006B0B91" w:rsidRPr="0044001A" w:rsidRDefault="006B0B91" w:rsidP="0044001A"/>
    <w:p w:rsidR="001F0036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>Oferta może być złożona tylko do upływu terminu składania ofert.</w:t>
      </w:r>
    </w:p>
    <w:p w:rsidR="000000FA" w:rsidRPr="0044001A" w:rsidRDefault="000000FA" w:rsidP="0044001A">
      <w:pPr>
        <w:rPr>
          <w:rFonts w:ascii="Arial" w:hAnsi="Arial" w:cs="Arial"/>
        </w:rPr>
      </w:pPr>
    </w:p>
    <w:p w:rsidR="0032392B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 xml:space="preserve">Wykonawca może przed upływem terminu do składania ofert wycofać ofertę za pośrednictwem „Formularz do złożenia, zmiany, wycofania oferty lub wniosku" dostępnego na </w:t>
      </w:r>
      <w:proofErr w:type="spellStart"/>
      <w:r w:rsidRPr="0044001A">
        <w:rPr>
          <w:rFonts w:ascii="Arial" w:hAnsi="Arial" w:cs="Arial"/>
        </w:rPr>
        <w:t>ePUAP</w:t>
      </w:r>
      <w:proofErr w:type="spellEnd"/>
      <w:r w:rsidRPr="0044001A">
        <w:rPr>
          <w:rFonts w:ascii="Arial" w:hAnsi="Arial" w:cs="Arial"/>
        </w:rPr>
        <w:t xml:space="preserve"> i udostępnionego również na </w:t>
      </w:r>
      <w:proofErr w:type="spellStart"/>
      <w:r w:rsidRPr="0044001A">
        <w:rPr>
          <w:rFonts w:ascii="Arial" w:hAnsi="Arial" w:cs="Arial"/>
        </w:rPr>
        <w:t>eZamówieniach</w:t>
      </w:r>
      <w:proofErr w:type="spellEnd"/>
      <w:r w:rsidRPr="0044001A">
        <w:rPr>
          <w:rFonts w:ascii="Arial" w:hAnsi="Arial" w:cs="Arial"/>
        </w:rPr>
        <w:t xml:space="preserve">. Sposób wycofania oferty został opisany w „Instrukcji użytkownika" dostępnej na </w:t>
      </w:r>
      <w:proofErr w:type="spellStart"/>
      <w:r w:rsidRPr="0044001A">
        <w:rPr>
          <w:rFonts w:ascii="Arial" w:hAnsi="Arial" w:cs="Arial"/>
        </w:rPr>
        <w:t>eZamówieniach</w:t>
      </w:r>
      <w:proofErr w:type="spellEnd"/>
      <w:r w:rsidRPr="0044001A">
        <w:rPr>
          <w:rFonts w:ascii="Arial" w:hAnsi="Arial" w:cs="Arial"/>
        </w:rPr>
        <w:t>.</w:t>
      </w:r>
    </w:p>
    <w:p w:rsidR="0032392B" w:rsidRPr="0044001A" w:rsidRDefault="0032392B" w:rsidP="0044001A">
      <w:pPr>
        <w:rPr>
          <w:rFonts w:ascii="Arial" w:hAnsi="Arial" w:cs="Arial"/>
        </w:rPr>
      </w:pPr>
    </w:p>
    <w:p w:rsidR="001F0036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>Wykonawca po upływie terminu składania ofert nie może skutecznie dokonać zmiany ani wycofać złożonej oferty.</w:t>
      </w:r>
    </w:p>
    <w:p w:rsidR="003B6389" w:rsidRPr="0044001A" w:rsidRDefault="003B6389" w:rsidP="0044001A">
      <w:pPr>
        <w:rPr>
          <w:rFonts w:ascii="Arial" w:hAnsi="Arial" w:cs="Arial"/>
        </w:rPr>
      </w:pPr>
    </w:p>
    <w:p w:rsidR="001F0036" w:rsidRDefault="001F0036" w:rsidP="0044001A">
      <w:pPr>
        <w:rPr>
          <w:rFonts w:ascii="Arial" w:hAnsi="Arial" w:cs="Arial"/>
          <w:b/>
        </w:rPr>
      </w:pPr>
      <w:bookmarkStart w:id="8" w:name="bookmark22"/>
      <w:r w:rsidRPr="003B6389">
        <w:rPr>
          <w:rFonts w:ascii="Arial" w:hAnsi="Arial" w:cs="Arial"/>
          <w:b/>
        </w:rPr>
        <w:t>III. Sposób komunikowania się Zamawiającego z Wykonawcami (nie dotyczy składania ofert).</w:t>
      </w:r>
      <w:bookmarkEnd w:id="8"/>
    </w:p>
    <w:p w:rsidR="003B6389" w:rsidRPr="003B6389" w:rsidRDefault="003B6389" w:rsidP="0044001A">
      <w:pPr>
        <w:rPr>
          <w:rFonts w:ascii="Arial" w:hAnsi="Arial" w:cs="Arial"/>
          <w:b/>
        </w:rPr>
      </w:pPr>
    </w:p>
    <w:p w:rsidR="009D248E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 xml:space="preserve">W postępowaniu o udzielenie zamówienia komunikacja pomiędzy Zamawiającym a Wykonawcami w szczególności składanie oświadczeń, wniosków (innych niż wskazanych w </w:t>
      </w:r>
      <w:proofErr w:type="spellStart"/>
      <w:r w:rsidRPr="0044001A">
        <w:rPr>
          <w:rFonts w:ascii="Arial" w:hAnsi="Arial" w:cs="Arial"/>
        </w:rPr>
        <w:t>pkt</w:t>
      </w:r>
      <w:proofErr w:type="spellEnd"/>
      <w:r w:rsidRPr="0044001A">
        <w:rPr>
          <w:rFonts w:ascii="Arial" w:hAnsi="Arial" w:cs="Arial"/>
        </w:rPr>
        <w:t xml:space="preserve"> II), zawiadomień oraz przekazywanie informacji odbywa się elektronicznie za pośrednictwem dedykowanego formularza: „Formularz do komunikacji" dostępnego na </w:t>
      </w:r>
      <w:proofErr w:type="spellStart"/>
      <w:r w:rsidRPr="0044001A">
        <w:rPr>
          <w:rFonts w:ascii="Arial" w:hAnsi="Arial" w:cs="Arial"/>
        </w:rPr>
        <w:t>ePUAP</w:t>
      </w:r>
      <w:proofErr w:type="spellEnd"/>
      <w:r w:rsidRPr="0044001A">
        <w:rPr>
          <w:rFonts w:ascii="Arial" w:hAnsi="Arial" w:cs="Arial"/>
        </w:rPr>
        <w:t xml:space="preserve"> oraz udostępnionego przez </w:t>
      </w:r>
      <w:proofErr w:type="spellStart"/>
      <w:r w:rsidRPr="0044001A">
        <w:rPr>
          <w:rFonts w:ascii="Arial" w:hAnsi="Arial" w:cs="Arial"/>
        </w:rPr>
        <w:t>eZamówienia</w:t>
      </w:r>
      <w:proofErr w:type="spellEnd"/>
      <w:r w:rsidRPr="0044001A">
        <w:rPr>
          <w:rFonts w:ascii="Arial" w:hAnsi="Arial" w:cs="Arial"/>
        </w:rPr>
        <w:t xml:space="preserve">. We wszelkiej korespondencji związanej z </w:t>
      </w:r>
    </w:p>
    <w:p w:rsidR="001F0036" w:rsidRPr="0044001A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>niniejszym postępowaniem Zamawiający i Wykonawcy posługują się numerem ogłoszenia (BZP lub ID postępowania).</w:t>
      </w:r>
    </w:p>
    <w:p w:rsidR="001F0036" w:rsidRPr="0044001A" w:rsidRDefault="001F0036" w:rsidP="0044001A">
      <w:pPr>
        <w:rPr>
          <w:rFonts w:ascii="Arial" w:hAnsi="Arial" w:cs="Arial"/>
        </w:rPr>
      </w:pPr>
      <w:r w:rsidRPr="0044001A">
        <w:rPr>
          <w:rFonts w:ascii="Arial" w:hAnsi="Arial" w:cs="Arial"/>
        </w:rPr>
        <w:t xml:space="preserve">Zamawiający może również komunikować się z Wykonawcami za pomocą poczty elektronicznej, </w:t>
      </w:r>
      <w:r w:rsidR="0035222F" w:rsidRPr="0035222F">
        <w:rPr>
          <w:rFonts w:ascii="Arial" w:hAnsi="Arial" w:cs="Arial"/>
          <w:b/>
          <w:u w:val="single"/>
        </w:rPr>
        <w:t>m.pintos@pupczluchow.pl</w:t>
      </w:r>
    </w:p>
    <w:p w:rsidR="001F0036" w:rsidRDefault="001F0036" w:rsidP="0044001A">
      <w:r w:rsidRPr="0044001A">
        <w:rPr>
          <w:rFonts w:ascii="Arial" w:hAnsi="Arial" w:cs="Arial"/>
        </w:rPr>
        <w:t xml:space="preserve">Dokumenty elektroniczne, składane są przez Wykonawcę za pośrednictwem „Formularza do komunikacji" jako załączniki. Zamawiający dopuszcza również możliwość składania dokumentów elektronicznych za pomocą poczty elektronicznej, na wskazany w </w:t>
      </w:r>
      <w:proofErr w:type="spellStart"/>
      <w:r w:rsidRPr="0044001A">
        <w:rPr>
          <w:rFonts w:ascii="Arial" w:hAnsi="Arial" w:cs="Arial"/>
        </w:rPr>
        <w:t>pkt</w:t>
      </w:r>
      <w:proofErr w:type="spellEnd"/>
      <w:r w:rsidRPr="0044001A">
        <w:rPr>
          <w:rFonts w:ascii="Arial" w:hAnsi="Arial" w:cs="Arial"/>
        </w:rPr>
        <w:t xml:space="preserve"> 2 adres email. Sposób sporządzenia dokumentów elektronicznych musi być zgodny z wymaganiami określonymi w 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(Dz. U. z 2020 roku, poz. 2452) oraz</w:t>
      </w:r>
      <w:r>
        <w:t xml:space="preserve"> </w:t>
      </w:r>
      <w:r w:rsidRPr="0044001A">
        <w:rPr>
          <w:rFonts w:ascii="Arial" w:hAnsi="Arial" w:cs="Arial"/>
        </w:rPr>
        <w:t>rozporządzenia Ministra Rozwoju, Pracy i Technologii z dnia 23 grudnia 2020 roku w sprawie podmiotowych środków dowodowych oraz innych dokumentów lub oświadczeń, jakich może żądać zamawiający od wykonawcy (</w:t>
      </w:r>
      <w:proofErr w:type="spellStart"/>
      <w:r w:rsidRPr="0044001A">
        <w:rPr>
          <w:rFonts w:ascii="Arial" w:hAnsi="Arial" w:cs="Arial"/>
        </w:rPr>
        <w:t>Dz.U</w:t>
      </w:r>
      <w:proofErr w:type="spellEnd"/>
      <w:r w:rsidRPr="0044001A">
        <w:rPr>
          <w:rFonts w:ascii="Arial" w:hAnsi="Arial" w:cs="Arial"/>
        </w:rPr>
        <w:t>. z 2020 roku. poz. 2415 z późniejszymi zmianami).</w:t>
      </w:r>
    </w:p>
    <w:p w:rsidR="008E1C0E" w:rsidRDefault="008E1C0E" w:rsidP="001F0036">
      <w:pPr>
        <w:pStyle w:val="Teksttreci1"/>
        <w:shd w:val="clear" w:color="auto" w:fill="auto"/>
        <w:spacing w:before="0" w:after="68" w:line="230" w:lineRule="exact"/>
        <w:ind w:left="300" w:hanging="280"/>
      </w:pPr>
    </w:p>
    <w:p w:rsidR="001F0036" w:rsidRPr="008E1C0E" w:rsidRDefault="001F0036" w:rsidP="008E1C0E">
      <w:pPr>
        <w:rPr>
          <w:rFonts w:ascii="Arial" w:hAnsi="Arial" w:cs="Arial"/>
        </w:rPr>
      </w:pPr>
      <w:r w:rsidRPr="008E1C0E">
        <w:rPr>
          <w:rFonts w:ascii="Arial" w:hAnsi="Arial" w:cs="Arial"/>
        </w:rPr>
        <w:t>Osobami uprawnionymi do komunikowania się z Wykonawcami są:</w:t>
      </w:r>
    </w:p>
    <w:p w:rsidR="001F0036" w:rsidRDefault="001F0036" w:rsidP="008E1C0E">
      <w:pPr>
        <w:rPr>
          <w:rFonts w:ascii="Arial" w:hAnsi="Arial" w:cs="Arial"/>
        </w:rPr>
      </w:pPr>
      <w:r w:rsidRPr="008E1C0E">
        <w:rPr>
          <w:rFonts w:ascii="Arial" w:hAnsi="Arial" w:cs="Arial"/>
        </w:rPr>
        <w:t xml:space="preserve">- </w:t>
      </w:r>
      <w:r w:rsidR="0044001A" w:rsidRPr="008E1C0E">
        <w:rPr>
          <w:rFonts w:ascii="Arial" w:hAnsi="Arial" w:cs="Arial"/>
        </w:rPr>
        <w:t xml:space="preserve">Aneta </w:t>
      </w:r>
      <w:proofErr w:type="spellStart"/>
      <w:r w:rsidR="0044001A" w:rsidRPr="008E1C0E">
        <w:rPr>
          <w:rFonts w:ascii="Arial" w:hAnsi="Arial" w:cs="Arial"/>
        </w:rPr>
        <w:t>Dudek-Tyrzyk</w:t>
      </w:r>
      <w:proofErr w:type="spellEnd"/>
      <w:r w:rsidRPr="008E1C0E">
        <w:rPr>
          <w:rFonts w:ascii="Arial" w:hAnsi="Arial" w:cs="Arial"/>
        </w:rPr>
        <w:t xml:space="preserve">, </w:t>
      </w:r>
      <w:r w:rsidR="0044001A" w:rsidRPr="008E1C0E">
        <w:rPr>
          <w:rFonts w:ascii="Arial" w:hAnsi="Arial" w:cs="Arial"/>
        </w:rPr>
        <w:t>Justyna Kołodziejska</w:t>
      </w:r>
      <w:r w:rsidRPr="008E1C0E">
        <w:rPr>
          <w:rFonts w:ascii="Arial" w:hAnsi="Arial" w:cs="Arial"/>
        </w:rPr>
        <w:t xml:space="preserve"> i </w:t>
      </w:r>
      <w:r w:rsidR="0044001A" w:rsidRPr="008E1C0E">
        <w:rPr>
          <w:rFonts w:ascii="Arial" w:hAnsi="Arial" w:cs="Arial"/>
        </w:rPr>
        <w:t xml:space="preserve">Mariusz </w:t>
      </w:r>
      <w:proofErr w:type="spellStart"/>
      <w:r w:rsidR="0044001A" w:rsidRPr="008E1C0E">
        <w:rPr>
          <w:rFonts w:ascii="Arial" w:hAnsi="Arial" w:cs="Arial"/>
        </w:rPr>
        <w:t>Pintos</w:t>
      </w:r>
      <w:proofErr w:type="spellEnd"/>
    </w:p>
    <w:p w:rsidR="008E1C0E" w:rsidRPr="008E1C0E" w:rsidRDefault="008E1C0E" w:rsidP="008E1C0E">
      <w:pPr>
        <w:rPr>
          <w:rFonts w:ascii="Arial" w:hAnsi="Arial" w:cs="Arial"/>
        </w:rPr>
      </w:pPr>
    </w:p>
    <w:p w:rsidR="001F0036" w:rsidRPr="005313D5" w:rsidRDefault="001F0036" w:rsidP="001F0036">
      <w:pPr>
        <w:pStyle w:val="Teksttreci1"/>
        <w:shd w:val="clear" w:color="auto" w:fill="auto"/>
        <w:spacing w:before="0" w:after="0"/>
        <w:ind w:left="300" w:hanging="280"/>
      </w:pPr>
      <w:r w:rsidRPr="005313D5">
        <w:t>Zamawiający dopuszcza komunikację poprzez pocztę elektroniczną na adres:</w:t>
      </w:r>
    </w:p>
    <w:p w:rsidR="001F0036" w:rsidRPr="005313D5" w:rsidRDefault="00B61873" w:rsidP="001F0036">
      <w:pPr>
        <w:pStyle w:val="Teksttreci1"/>
        <w:shd w:val="clear" w:color="auto" w:fill="auto"/>
        <w:spacing w:before="0" w:after="0"/>
        <w:ind w:left="300" w:hanging="280"/>
      </w:pPr>
      <w:hyperlink r:id="rId17" w:history="1">
        <w:r w:rsidR="009D248E" w:rsidRPr="005313D5">
          <w:rPr>
            <w:rStyle w:val="Hipercze"/>
            <w:color w:val="auto"/>
            <w:lang w:val="en-US"/>
          </w:rPr>
          <w:t>m.pintos@pupczluchow.pl</w:t>
        </w:r>
      </w:hyperlink>
      <w:r w:rsidR="001F0036" w:rsidRPr="005313D5">
        <w:rPr>
          <w:lang w:val="en-US"/>
        </w:rPr>
        <w:t xml:space="preserve">, </w:t>
      </w:r>
      <w:r w:rsidR="001F0036" w:rsidRPr="005313D5">
        <w:t>z zastrzeżeniem, iż ofertę należy złożyć</w:t>
      </w:r>
    </w:p>
    <w:p w:rsidR="003B6389" w:rsidRPr="005313D5" w:rsidRDefault="001F0036" w:rsidP="003B6389">
      <w:pPr>
        <w:pStyle w:val="Teksttreci1"/>
        <w:shd w:val="clear" w:color="auto" w:fill="auto"/>
        <w:spacing w:before="0" w:after="0"/>
        <w:ind w:left="300" w:hanging="280"/>
      </w:pPr>
      <w:r w:rsidRPr="005313D5">
        <w:t>wyłącznie za pośrednictwem</w:t>
      </w:r>
      <w:r w:rsidR="0032392B">
        <w:t xml:space="preserve"> platformy</w:t>
      </w:r>
      <w:r w:rsidRPr="005313D5">
        <w:t xml:space="preserve"> </w:t>
      </w:r>
      <w:proofErr w:type="spellStart"/>
      <w:r w:rsidRPr="005313D5">
        <w:t>eZamówienia</w:t>
      </w:r>
      <w:proofErr w:type="spellEnd"/>
      <w:r w:rsidRPr="005313D5">
        <w:t>. Przekazanie wszelkich informacji</w:t>
      </w:r>
    </w:p>
    <w:p w:rsidR="001F0036" w:rsidRPr="003B6389" w:rsidRDefault="001F0036" w:rsidP="003B6389">
      <w:pPr>
        <w:rPr>
          <w:rFonts w:ascii="Arial" w:hAnsi="Arial" w:cs="Arial"/>
        </w:rPr>
      </w:pPr>
      <w:r w:rsidRPr="003B6389">
        <w:rPr>
          <w:rFonts w:ascii="Arial" w:hAnsi="Arial" w:cs="Arial"/>
        </w:rPr>
        <w:t>poprzez pocztę elektroniczną wymaga na żądanie każdej ze stron, niezwłocznego</w:t>
      </w:r>
    </w:p>
    <w:p w:rsidR="001F0036" w:rsidRDefault="001F0036" w:rsidP="003B6389">
      <w:pPr>
        <w:rPr>
          <w:rFonts w:ascii="Arial" w:hAnsi="Arial" w:cs="Arial"/>
        </w:rPr>
      </w:pPr>
      <w:r w:rsidRPr="003B6389">
        <w:rPr>
          <w:rFonts w:ascii="Arial" w:hAnsi="Arial" w:cs="Arial"/>
        </w:rPr>
        <w:t>potwierdzenia faktu ich otrzymania.</w:t>
      </w:r>
    </w:p>
    <w:p w:rsidR="003B6389" w:rsidRPr="003B6389" w:rsidRDefault="003B6389" w:rsidP="003B6389">
      <w:pPr>
        <w:rPr>
          <w:rFonts w:ascii="Arial" w:hAnsi="Arial" w:cs="Arial"/>
        </w:rPr>
      </w:pPr>
    </w:p>
    <w:p w:rsidR="001F0036" w:rsidRDefault="003B6389" w:rsidP="003B6389">
      <w:pPr>
        <w:rPr>
          <w:rFonts w:ascii="Arial" w:hAnsi="Arial" w:cs="Arial"/>
          <w:b/>
        </w:rPr>
      </w:pPr>
      <w:bookmarkStart w:id="9" w:name="bookmark23"/>
      <w:r w:rsidRPr="003B6389">
        <w:rPr>
          <w:rFonts w:ascii="Arial" w:hAnsi="Arial" w:cs="Arial"/>
          <w:b/>
        </w:rPr>
        <w:t>1</w:t>
      </w:r>
      <w:r w:rsidR="0032392B">
        <w:rPr>
          <w:rFonts w:ascii="Arial" w:hAnsi="Arial" w:cs="Arial"/>
          <w:b/>
        </w:rPr>
        <w:t>2</w:t>
      </w:r>
      <w:r w:rsidRPr="003B6389">
        <w:rPr>
          <w:rFonts w:ascii="Arial" w:hAnsi="Arial" w:cs="Arial"/>
          <w:b/>
        </w:rPr>
        <w:t xml:space="preserve">. </w:t>
      </w:r>
      <w:r w:rsidR="001F0036" w:rsidRPr="003B6389">
        <w:rPr>
          <w:rFonts w:ascii="Arial" w:hAnsi="Arial" w:cs="Arial"/>
          <w:b/>
        </w:rPr>
        <w:t>WYMAGANIA DOTYCZĄCE WADIUM.</w:t>
      </w:r>
      <w:bookmarkEnd w:id="9"/>
    </w:p>
    <w:p w:rsidR="003B6389" w:rsidRPr="003B6389" w:rsidRDefault="003B6389" w:rsidP="003B6389">
      <w:pPr>
        <w:rPr>
          <w:rFonts w:ascii="Arial" w:hAnsi="Arial" w:cs="Arial"/>
          <w:b/>
        </w:rPr>
      </w:pPr>
    </w:p>
    <w:p w:rsidR="001F0036" w:rsidRDefault="001F0036" w:rsidP="003B6389">
      <w:pPr>
        <w:rPr>
          <w:rFonts w:ascii="Arial" w:hAnsi="Arial" w:cs="Arial"/>
        </w:rPr>
      </w:pPr>
      <w:r w:rsidRPr="003B6389">
        <w:rPr>
          <w:rFonts w:ascii="Arial" w:hAnsi="Arial" w:cs="Arial"/>
        </w:rPr>
        <w:t>Zamawiający nie wymaga wniesienia wadium.</w:t>
      </w:r>
    </w:p>
    <w:p w:rsidR="003B6389" w:rsidRPr="003B6389" w:rsidRDefault="003B6389" w:rsidP="003B6389">
      <w:pPr>
        <w:rPr>
          <w:rFonts w:ascii="Arial" w:hAnsi="Arial" w:cs="Arial"/>
        </w:rPr>
      </w:pPr>
    </w:p>
    <w:p w:rsidR="001F0036" w:rsidRDefault="003B6389" w:rsidP="003B6389">
      <w:pPr>
        <w:rPr>
          <w:rFonts w:ascii="Arial" w:hAnsi="Arial" w:cs="Arial"/>
          <w:b/>
        </w:rPr>
      </w:pPr>
      <w:bookmarkStart w:id="10" w:name="bookmark24"/>
      <w:r w:rsidRPr="003B6389">
        <w:rPr>
          <w:rFonts w:ascii="Arial" w:hAnsi="Arial" w:cs="Arial"/>
          <w:b/>
        </w:rPr>
        <w:t>1</w:t>
      </w:r>
      <w:r w:rsidR="0032392B">
        <w:rPr>
          <w:rFonts w:ascii="Arial" w:hAnsi="Arial" w:cs="Arial"/>
          <w:b/>
        </w:rPr>
        <w:t>3</w:t>
      </w:r>
      <w:r w:rsidRPr="003B6389">
        <w:rPr>
          <w:rFonts w:ascii="Arial" w:hAnsi="Arial" w:cs="Arial"/>
          <w:b/>
        </w:rPr>
        <w:t xml:space="preserve">. TERMIN </w:t>
      </w:r>
      <w:r w:rsidR="001F0036" w:rsidRPr="003B6389">
        <w:rPr>
          <w:rFonts w:ascii="Arial" w:hAnsi="Arial" w:cs="Arial"/>
          <w:b/>
        </w:rPr>
        <w:t>ZWIĄZANIA OFERTĄ.</w:t>
      </w:r>
      <w:bookmarkEnd w:id="10"/>
    </w:p>
    <w:p w:rsidR="003B6389" w:rsidRDefault="003B6389" w:rsidP="003B6389">
      <w:pPr>
        <w:rPr>
          <w:rFonts w:ascii="Arial" w:hAnsi="Arial" w:cs="Arial"/>
        </w:rPr>
      </w:pPr>
    </w:p>
    <w:p w:rsidR="00BD03C0" w:rsidRDefault="00BD03C0" w:rsidP="003B6389">
      <w:pPr>
        <w:rPr>
          <w:rFonts w:ascii="Arial" w:hAnsi="Arial" w:cs="Arial"/>
        </w:rPr>
      </w:pPr>
    </w:p>
    <w:p w:rsidR="00BD03C0" w:rsidRDefault="00BD03C0" w:rsidP="003B6389">
      <w:pPr>
        <w:rPr>
          <w:rFonts w:ascii="Arial" w:hAnsi="Arial" w:cs="Arial"/>
        </w:rPr>
      </w:pPr>
    </w:p>
    <w:p w:rsidR="00BD03C0" w:rsidRPr="003B6389" w:rsidRDefault="00BD03C0" w:rsidP="003B6389">
      <w:pPr>
        <w:rPr>
          <w:rFonts w:ascii="Arial" w:hAnsi="Arial" w:cs="Arial"/>
        </w:rPr>
      </w:pPr>
    </w:p>
    <w:p w:rsidR="00BD03C0" w:rsidRPr="00A57478" w:rsidRDefault="001F0036" w:rsidP="008050D5">
      <w:pPr>
        <w:autoSpaceDE w:val="0"/>
        <w:autoSpaceDN w:val="0"/>
        <w:adjustRightInd w:val="0"/>
        <w:rPr>
          <w:rFonts w:ascii="Arial" w:hAnsi="Arial" w:cs="Arial"/>
        </w:rPr>
      </w:pPr>
      <w:r w:rsidRPr="003B6389">
        <w:rPr>
          <w:rFonts w:ascii="Arial" w:hAnsi="Arial" w:cs="Arial"/>
        </w:rPr>
        <w:t xml:space="preserve">Wykonawca składający ofertę </w:t>
      </w:r>
      <w:r w:rsidR="008050D5">
        <w:rPr>
          <w:rFonts w:ascii="Arial" w:hAnsi="Arial" w:cs="Arial"/>
        </w:rPr>
        <w:t xml:space="preserve">jest z nią </w:t>
      </w:r>
      <w:r w:rsidR="008050D5" w:rsidRPr="00A57478">
        <w:rPr>
          <w:rFonts w:ascii="Arial" w:hAnsi="Arial" w:cs="Arial"/>
        </w:rPr>
        <w:t xml:space="preserve"> związany przez okres 30 dni. Bieg terminu związania ofertą rozpoczyna się wraz z upływem terminu składania ofert.  </w:t>
      </w:r>
    </w:p>
    <w:p w:rsidR="003B6389" w:rsidRPr="003B6389" w:rsidRDefault="003B6389" w:rsidP="003B6389">
      <w:pPr>
        <w:rPr>
          <w:rFonts w:ascii="Arial" w:hAnsi="Arial" w:cs="Arial"/>
        </w:rPr>
      </w:pPr>
    </w:p>
    <w:p w:rsidR="001F0036" w:rsidRPr="008050D5" w:rsidRDefault="008050D5" w:rsidP="008050D5">
      <w:pPr>
        <w:rPr>
          <w:rFonts w:ascii="Arial" w:hAnsi="Arial" w:cs="Arial"/>
          <w:b/>
        </w:rPr>
      </w:pPr>
      <w:bookmarkStart w:id="11" w:name="bookmark25"/>
      <w:r w:rsidRPr="008050D5">
        <w:rPr>
          <w:rFonts w:ascii="Arial" w:hAnsi="Arial" w:cs="Arial"/>
          <w:b/>
        </w:rPr>
        <w:t>1</w:t>
      </w:r>
      <w:r w:rsidR="0032392B">
        <w:rPr>
          <w:rFonts w:ascii="Arial" w:hAnsi="Arial" w:cs="Arial"/>
          <w:b/>
        </w:rPr>
        <w:t>4</w:t>
      </w:r>
      <w:r w:rsidRPr="008050D5">
        <w:rPr>
          <w:rFonts w:ascii="Arial" w:hAnsi="Arial" w:cs="Arial"/>
          <w:b/>
        </w:rPr>
        <w:t xml:space="preserve">. </w:t>
      </w:r>
      <w:r w:rsidR="001F0036" w:rsidRPr="008050D5">
        <w:rPr>
          <w:rFonts w:ascii="Arial" w:hAnsi="Arial" w:cs="Arial"/>
          <w:b/>
        </w:rPr>
        <w:t>OPIS</w:t>
      </w:r>
      <w:r w:rsidR="0032392B">
        <w:rPr>
          <w:rFonts w:ascii="Arial" w:hAnsi="Arial" w:cs="Arial"/>
          <w:b/>
        </w:rPr>
        <w:t xml:space="preserve"> SPOSOBU</w:t>
      </w:r>
      <w:r w:rsidR="001F0036" w:rsidRPr="008050D5">
        <w:rPr>
          <w:rFonts w:ascii="Arial" w:hAnsi="Arial" w:cs="Arial"/>
          <w:b/>
        </w:rPr>
        <w:t xml:space="preserve"> PRZYGOTOWANIA OFERTY.</w:t>
      </w:r>
      <w:bookmarkEnd w:id="11"/>
    </w:p>
    <w:p w:rsidR="008050D5" w:rsidRPr="008050D5" w:rsidRDefault="008050D5" w:rsidP="008050D5">
      <w:pPr>
        <w:rPr>
          <w:rFonts w:ascii="Arial" w:hAnsi="Arial" w:cs="Arial"/>
        </w:rPr>
      </w:pP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1F0036" w:rsidRPr="008050D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1F0036" w:rsidRPr="008050D5">
        <w:rPr>
          <w:rFonts w:ascii="Arial" w:hAnsi="Arial" w:cs="Arial"/>
        </w:rPr>
        <w:t>Zamawiający nie dopuszcza możliwości składania ofert częściowych.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8050D5">
        <w:rPr>
          <w:rFonts w:ascii="Arial" w:hAnsi="Arial" w:cs="Arial"/>
        </w:rPr>
        <w:t>Wykonawca może złożyć tylko jedną ofertę.</w:t>
      </w:r>
    </w:p>
    <w:p w:rsidR="0032392B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8050D5">
        <w:rPr>
          <w:rFonts w:ascii="Arial" w:hAnsi="Arial" w:cs="Arial"/>
        </w:rPr>
        <w:t>Oferta winna być sporządzona w języku polskim.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F0036" w:rsidRPr="008050D5">
        <w:rPr>
          <w:rFonts w:ascii="Arial" w:hAnsi="Arial" w:cs="Arial"/>
        </w:rPr>
        <w:t>Oferta winna składać się z: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F0036" w:rsidRPr="008050D5">
        <w:rPr>
          <w:rFonts w:ascii="Arial" w:hAnsi="Arial" w:cs="Arial"/>
        </w:rPr>
        <w:t xml:space="preserve">formularza ofertowego zgodnie z załącznikiem nr 2 do SWZ oraz jeżeli dotyczy, </w:t>
      </w:r>
      <w:r>
        <w:rPr>
          <w:rFonts w:ascii="Arial" w:hAnsi="Arial" w:cs="Arial"/>
        </w:rPr>
        <w:t xml:space="preserve"> 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zobowiązania podmiotu do oddania do dyspozycji niezbędnych zasobów na potrzeby </w:t>
      </w:r>
      <w:r>
        <w:rPr>
          <w:rFonts w:ascii="Arial" w:hAnsi="Arial" w:cs="Arial"/>
        </w:rPr>
        <w:t xml:space="preserve"> 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>realizacji zamówienia,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F0036" w:rsidRPr="008050D5">
        <w:rPr>
          <w:rFonts w:ascii="Arial" w:hAnsi="Arial" w:cs="Arial"/>
        </w:rPr>
        <w:t xml:space="preserve">oświadczenia o niepodleganiu wykluczeniu z postępowania oraz spełnianiu warunków 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>udziału w postępowaniu zgodnie z załącznikiem nr 3 do SWZ,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1F0036" w:rsidRPr="008050D5">
        <w:rPr>
          <w:rFonts w:ascii="Arial" w:hAnsi="Arial" w:cs="Arial"/>
        </w:rPr>
        <w:t xml:space="preserve">odpisu lub informacji z Krajowego Rejestru Sądowego lub Centralnej Ewidencji i Informacji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o Działalności Gospodarczej lub innego właściwego rejestru potwierdzającego, że osoba </w:t>
      </w:r>
    </w:p>
    <w:p w:rsidR="009D248E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>działająca w imieniu Wykonawcy jest umocowana do jego reprezentowania,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1F0036" w:rsidRPr="008050D5">
        <w:rPr>
          <w:rFonts w:ascii="Arial" w:hAnsi="Arial" w:cs="Arial"/>
        </w:rPr>
        <w:t xml:space="preserve">oryginału Pełnomocnictwa, notarialnie poświadczonej kopii lub innego dokumentu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potwierdzającego umocowanie do reprezentowania Wykonawcy, jeżeli w imieniu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Wykonawcy działa osoba, której umocowanie do jego reprezentowania nie wynika z 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dokumentu, o którym mowa w </w:t>
      </w:r>
      <w:proofErr w:type="spellStart"/>
      <w:r w:rsidR="001F0036" w:rsidRPr="008050D5">
        <w:rPr>
          <w:rFonts w:ascii="Arial" w:hAnsi="Arial" w:cs="Arial"/>
        </w:rPr>
        <w:t>ppkt</w:t>
      </w:r>
      <w:proofErr w:type="spellEnd"/>
      <w:r w:rsidR="001F0036" w:rsidRPr="008050D5">
        <w:rPr>
          <w:rFonts w:ascii="Arial" w:hAnsi="Arial" w:cs="Arial"/>
        </w:rPr>
        <w:t xml:space="preserve"> c,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="001F0036" w:rsidRPr="008050D5">
        <w:rPr>
          <w:rFonts w:ascii="Arial" w:hAnsi="Arial" w:cs="Arial"/>
        </w:rPr>
        <w:t xml:space="preserve">dokumentu ustanawiającego pełnomocnika Wykonawców wspólnie ubiegających się o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 xml:space="preserve">udzielenie zamówienia do reprezentowania ich w postępowaniu albo do reprezentowania i </w:t>
      </w:r>
      <w:r>
        <w:rPr>
          <w:rFonts w:ascii="Arial" w:hAnsi="Arial" w:cs="Arial"/>
        </w:rPr>
        <w:t xml:space="preserve"> </w:t>
      </w:r>
    </w:p>
    <w:p w:rsidR="001F0036" w:rsidRP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1F0036" w:rsidRPr="008050D5">
        <w:rPr>
          <w:rFonts w:ascii="Arial" w:hAnsi="Arial" w:cs="Arial"/>
        </w:rPr>
        <w:t>zawarcia umowy w sprawie zamówienia publicznego - jeżeli dotyczy,</w:t>
      </w:r>
    </w:p>
    <w:p w:rsidR="008050D5" w:rsidRDefault="008050D5" w:rsidP="008050D5">
      <w:pPr>
        <w:pStyle w:val="Teksttreci1"/>
        <w:shd w:val="clear" w:color="auto" w:fill="auto"/>
        <w:tabs>
          <w:tab w:val="left" w:pos="296"/>
        </w:tabs>
        <w:spacing w:before="0" w:after="0"/>
        <w:ind w:right="240" w:firstLine="0"/>
      </w:pPr>
      <w:r>
        <w:t xml:space="preserve"> f) d</w:t>
      </w:r>
      <w:r w:rsidR="001F0036">
        <w:t xml:space="preserve">o oferty należy dołączyć również wykaz wykładowców (załącznik nr 4) oraz program </w:t>
      </w:r>
      <w:r>
        <w:t xml:space="preserve">                  </w:t>
      </w:r>
    </w:p>
    <w:p w:rsidR="008050D5" w:rsidRDefault="008050D5" w:rsidP="008050D5">
      <w:pPr>
        <w:pStyle w:val="Teksttreci1"/>
        <w:shd w:val="clear" w:color="auto" w:fill="auto"/>
        <w:tabs>
          <w:tab w:val="left" w:pos="296"/>
        </w:tabs>
        <w:spacing w:before="0" w:after="0"/>
        <w:ind w:right="240" w:firstLine="0"/>
        <w:rPr>
          <w:sz w:val="24"/>
          <w:szCs w:val="24"/>
        </w:rPr>
      </w:pPr>
      <w:r>
        <w:t xml:space="preserve">    </w:t>
      </w:r>
      <w:r w:rsidR="001F0036" w:rsidRPr="008050D5">
        <w:rPr>
          <w:sz w:val="24"/>
          <w:szCs w:val="24"/>
        </w:rPr>
        <w:t xml:space="preserve">szkolenia (załącznik nr 6), OŚWIADCZENIA stanowiące załączniki nr 7 i nr 8 do </w:t>
      </w:r>
      <w:r>
        <w:rPr>
          <w:sz w:val="24"/>
          <w:szCs w:val="24"/>
        </w:rPr>
        <w:t xml:space="preserve"> </w:t>
      </w:r>
    </w:p>
    <w:p w:rsidR="008050D5" w:rsidRPr="00A764D7" w:rsidRDefault="008050D5" w:rsidP="00A764D7">
      <w:pPr>
        <w:rPr>
          <w:rFonts w:ascii="Arial" w:hAnsi="Arial" w:cs="Arial"/>
        </w:rPr>
      </w:pPr>
      <w:r>
        <w:t xml:space="preserve">  </w:t>
      </w:r>
      <w:r w:rsidR="001F0036" w:rsidRPr="00A764D7">
        <w:rPr>
          <w:rFonts w:ascii="Arial" w:hAnsi="Arial" w:cs="Arial"/>
        </w:rPr>
        <w:t xml:space="preserve">Specyfikacji Warunków Zamówienia oraz wzór </w:t>
      </w:r>
      <w:r w:rsidR="00A764D7">
        <w:rPr>
          <w:rFonts w:ascii="Arial" w:hAnsi="Arial" w:cs="Arial"/>
        </w:rPr>
        <w:t>c</w:t>
      </w:r>
      <w:r w:rsidR="001F0036" w:rsidRPr="00A764D7">
        <w:rPr>
          <w:rFonts w:ascii="Arial" w:hAnsi="Arial" w:cs="Arial"/>
        </w:rPr>
        <w:t xml:space="preserve">ertyfikatu/ świadectwa/ dokumentu </w:t>
      </w:r>
    </w:p>
    <w:p w:rsidR="001F0036" w:rsidRPr="00A764D7" w:rsidRDefault="008050D5" w:rsidP="007E0AB7">
      <w:pPr>
        <w:rPr>
          <w:rFonts w:ascii="Arial" w:hAnsi="Arial" w:cs="Arial"/>
        </w:rPr>
      </w:pPr>
      <w:r w:rsidRPr="00A764D7">
        <w:rPr>
          <w:rFonts w:ascii="Arial" w:hAnsi="Arial" w:cs="Arial"/>
        </w:rPr>
        <w:t xml:space="preserve">  </w:t>
      </w:r>
      <w:r w:rsidR="001F0036" w:rsidRPr="00A764D7">
        <w:rPr>
          <w:rFonts w:ascii="Arial" w:hAnsi="Arial" w:cs="Arial"/>
        </w:rPr>
        <w:t xml:space="preserve">potwierdzającego uzyskanie kwalifikacji do wykonywania zawodu </w:t>
      </w:r>
      <w:r w:rsidR="007E0AB7" w:rsidRPr="007E0AB7">
        <w:rPr>
          <w:rFonts w:ascii="Arial" w:hAnsi="Arial" w:cs="Arial"/>
          <w:bCs/>
          <w:iCs/>
        </w:rPr>
        <w:t xml:space="preserve">Spawacz spoin </w:t>
      </w:r>
      <w:r w:rsidR="007415BE">
        <w:rPr>
          <w:rFonts w:ascii="Arial" w:hAnsi="Arial" w:cs="Arial"/>
          <w:bCs/>
          <w:iCs/>
        </w:rPr>
        <w:t xml:space="preserve">  </w:t>
      </w:r>
      <w:r w:rsidR="007E0AB7" w:rsidRPr="007E0AB7">
        <w:rPr>
          <w:rFonts w:ascii="Arial" w:hAnsi="Arial" w:cs="Arial"/>
          <w:bCs/>
          <w:iCs/>
        </w:rPr>
        <w:t>pachwinowych blach i rur w metodzie MAG-135 i TIG-141 z modułem cięcia plazmą.</w:t>
      </w:r>
    </w:p>
    <w:p w:rsidR="001F0036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1F0036" w:rsidRPr="008050D5">
        <w:rPr>
          <w:rFonts w:ascii="Arial" w:hAnsi="Arial" w:cs="Arial"/>
        </w:rPr>
        <w:t xml:space="preserve">Wykonawca nie jest zobowiązany do złożenia dokumentu, o którym mowa w </w:t>
      </w:r>
      <w:proofErr w:type="spellStart"/>
      <w:r w:rsidR="001F0036" w:rsidRPr="008050D5">
        <w:rPr>
          <w:rFonts w:ascii="Arial" w:hAnsi="Arial" w:cs="Arial"/>
        </w:rPr>
        <w:t>ppkt</w:t>
      </w:r>
      <w:proofErr w:type="spellEnd"/>
      <w:r w:rsidR="001F0036" w:rsidRPr="008050D5">
        <w:rPr>
          <w:rFonts w:ascii="Arial" w:hAnsi="Arial" w:cs="Arial"/>
        </w:rPr>
        <w:t xml:space="preserve"> c,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jeżeli </w:t>
      </w:r>
      <w:r w:rsidR="001F0036" w:rsidRPr="008050D5">
        <w:rPr>
          <w:rFonts w:ascii="Arial" w:hAnsi="Arial" w:cs="Arial"/>
        </w:rPr>
        <w:t>Zamawiający może go uzyskać za pomocą bezpłatnych i ogólnodostępnych</w:t>
      </w:r>
      <w:r>
        <w:rPr>
          <w:rFonts w:ascii="Arial" w:hAnsi="Arial" w:cs="Arial"/>
        </w:rPr>
        <w:t xml:space="preserve"> </w:t>
      </w:r>
      <w:r w:rsidRPr="008050D5">
        <w:rPr>
          <w:rFonts w:ascii="Arial" w:hAnsi="Arial" w:cs="Arial"/>
        </w:rPr>
        <w:t xml:space="preserve">baz </w:t>
      </w:r>
      <w:r>
        <w:rPr>
          <w:rFonts w:ascii="Arial" w:hAnsi="Arial" w:cs="Arial"/>
        </w:rPr>
        <w:t xml:space="preserve"> </w:t>
      </w:r>
    </w:p>
    <w:p w:rsidR="008050D5" w:rsidRDefault="008050D5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8050D5">
        <w:rPr>
          <w:rFonts w:ascii="Arial" w:hAnsi="Arial" w:cs="Arial"/>
        </w:rPr>
        <w:t>danych, o ile Wykonawca wskazał dane umożliwiające dostęp do tych</w:t>
      </w:r>
      <w:r>
        <w:rPr>
          <w:rFonts w:ascii="Arial" w:hAnsi="Arial" w:cs="Arial"/>
        </w:rPr>
        <w:t xml:space="preserve"> </w:t>
      </w:r>
      <w:r w:rsidRPr="008050D5">
        <w:rPr>
          <w:rFonts w:ascii="Arial" w:hAnsi="Arial" w:cs="Arial"/>
        </w:rPr>
        <w:t>dokumentów.</w:t>
      </w:r>
    </w:p>
    <w:p w:rsidR="008050D5" w:rsidRPr="008050D5" w:rsidRDefault="008050D5" w:rsidP="008050D5">
      <w:pPr>
        <w:rPr>
          <w:rFonts w:ascii="Arial" w:hAnsi="Arial" w:cs="Arial"/>
        </w:rPr>
      </w:pPr>
    </w:p>
    <w:p w:rsidR="001F0036" w:rsidRPr="00A764D7" w:rsidRDefault="008050D5" w:rsidP="008050D5">
      <w:pPr>
        <w:rPr>
          <w:rFonts w:ascii="Arial" w:hAnsi="Arial" w:cs="Arial"/>
          <w:b/>
        </w:rPr>
      </w:pPr>
      <w:bookmarkStart w:id="12" w:name="bookmark26"/>
      <w:r w:rsidRPr="00A764D7">
        <w:rPr>
          <w:rFonts w:ascii="Arial" w:hAnsi="Arial" w:cs="Arial"/>
          <w:b/>
        </w:rPr>
        <w:t>1</w:t>
      </w:r>
      <w:r w:rsidR="0032392B">
        <w:rPr>
          <w:rFonts w:ascii="Arial" w:hAnsi="Arial" w:cs="Arial"/>
          <w:b/>
        </w:rPr>
        <w:t>5</w:t>
      </w:r>
      <w:r w:rsidRPr="00A764D7">
        <w:rPr>
          <w:rFonts w:ascii="Arial" w:hAnsi="Arial" w:cs="Arial"/>
          <w:b/>
        </w:rPr>
        <w:t>.</w:t>
      </w:r>
      <w:r w:rsidRPr="00A764D7">
        <w:rPr>
          <w:b/>
        </w:rPr>
        <w:t xml:space="preserve"> </w:t>
      </w:r>
      <w:r w:rsidR="001F0036" w:rsidRPr="00A764D7">
        <w:rPr>
          <w:rFonts w:ascii="Arial" w:hAnsi="Arial" w:cs="Arial"/>
          <w:b/>
        </w:rPr>
        <w:t>SPOSÓB ORAZ TERMIN SKŁADANIA OFERT.</w:t>
      </w:r>
      <w:bookmarkEnd w:id="12"/>
    </w:p>
    <w:p w:rsidR="00A764D7" w:rsidRPr="008050D5" w:rsidRDefault="00A764D7" w:rsidP="008050D5">
      <w:pPr>
        <w:rPr>
          <w:rFonts w:ascii="Arial" w:hAnsi="Arial" w:cs="Arial"/>
        </w:rPr>
      </w:pPr>
    </w:p>
    <w:p w:rsidR="001F0036" w:rsidRPr="008050D5" w:rsidRDefault="00A764D7" w:rsidP="008050D5">
      <w:pPr>
        <w:rPr>
          <w:rFonts w:ascii="Arial" w:hAnsi="Arial" w:cs="Arial"/>
        </w:rPr>
      </w:pPr>
      <w:r>
        <w:rPr>
          <w:rFonts w:ascii="Arial" w:hAnsi="Arial" w:cs="Arial"/>
        </w:rPr>
        <w:t>1. O</w:t>
      </w:r>
      <w:r w:rsidR="001F0036" w:rsidRPr="008050D5">
        <w:rPr>
          <w:rFonts w:ascii="Arial" w:hAnsi="Arial" w:cs="Arial"/>
        </w:rPr>
        <w:t xml:space="preserve">fertę należy złożyć za pośrednictwem Formularza do złożenia, zmiany, wycofania oferty dostępnego na </w:t>
      </w:r>
      <w:proofErr w:type="spellStart"/>
      <w:r>
        <w:rPr>
          <w:rFonts w:ascii="Arial" w:hAnsi="Arial" w:cs="Arial"/>
        </w:rPr>
        <w:t>ePUAP</w:t>
      </w:r>
      <w:proofErr w:type="spellEnd"/>
      <w:r w:rsidR="001F0036" w:rsidRPr="008050D5">
        <w:rPr>
          <w:rFonts w:ascii="Arial" w:hAnsi="Arial" w:cs="Arial"/>
        </w:rPr>
        <w:t xml:space="preserve"> i udostępnionego również na </w:t>
      </w:r>
      <w:proofErr w:type="spellStart"/>
      <w:r w:rsidR="001F0036" w:rsidRPr="008050D5">
        <w:rPr>
          <w:rFonts w:ascii="Arial" w:hAnsi="Arial" w:cs="Arial"/>
        </w:rPr>
        <w:t>eZamówieniach</w:t>
      </w:r>
      <w:proofErr w:type="spellEnd"/>
      <w:r w:rsidR="001F0036" w:rsidRPr="008050D5">
        <w:rPr>
          <w:rFonts w:ascii="Arial" w:hAnsi="Arial" w:cs="Arial"/>
        </w:rPr>
        <w:t xml:space="preserve">. Formularz do zaszyfrowania oferty przez Wykonawcę jest dostępny dla Wykonawców na </w:t>
      </w:r>
      <w:proofErr w:type="spellStart"/>
      <w:r w:rsidR="001F0036" w:rsidRPr="008050D5">
        <w:rPr>
          <w:rFonts w:ascii="Arial" w:hAnsi="Arial" w:cs="Arial"/>
        </w:rPr>
        <w:t>eZamówieniach</w:t>
      </w:r>
      <w:proofErr w:type="spellEnd"/>
      <w:r w:rsidR="001F0036" w:rsidRPr="008050D5">
        <w:rPr>
          <w:rFonts w:ascii="Arial" w:hAnsi="Arial" w:cs="Arial"/>
        </w:rPr>
        <w:t xml:space="preserve">. W formularzu oferty Wykonawca zobowiązany jest podać adres skrzynki </w:t>
      </w:r>
      <w:proofErr w:type="spellStart"/>
      <w:r w:rsidR="001F0036" w:rsidRPr="008050D5">
        <w:rPr>
          <w:rFonts w:ascii="Arial" w:hAnsi="Arial" w:cs="Arial"/>
        </w:rPr>
        <w:t>ePUAP</w:t>
      </w:r>
      <w:proofErr w:type="spellEnd"/>
      <w:r w:rsidR="001F0036" w:rsidRPr="008050D5">
        <w:rPr>
          <w:rFonts w:ascii="Arial" w:hAnsi="Arial" w:cs="Arial"/>
        </w:rPr>
        <w:t>, na którym prowadzona będzie korespondencja związana z postępowaniem.</w:t>
      </w:r>
    </w:p>
    <w:p w:rsidR="001F0036" w:rsidRPr="008050D5" w:rsidRDefault="00A764D7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8050D5">
        <w:rPr>
          <w:rFonts w:ascii="Arial" w:hAnsi="Arial" w:cs="Arial"/>
        </w:rPr>
        <w:t>Oferta może być złożona tylko do upływu terminu składania ofert. O terminie złożenia oferty decyduje czas ostatecznego wysłania oferty, a nie czas rozpoczęcia jego wprowadzania.</w:t>
      </w:r>
    </w:p>
    <w:p w:rsidR="001F0036" w:rsidRPr="00C64E46" w:rsidRDefault="00A764D7" w:rsidP="008050D5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8050D5">
        <w:rPr>
          <w:rFonts w:ascii="Arial" w:hAnsi="Arial" w:cs="Arial"/>
        </w:rPr>
        <w:t xml:space="preserve">Do upływu terminu składania ofert Wykonawca może zmienić lub wycofać złożoną ofertę, pod warunkiem, że Zamawiający otrzyma powiadomienie o wprowadzeniu zmian lub </w:t>
      </w:r>
      <w:r w:rsidR="001F0036" w:rsidRPr="00C64E46">
        <w:rPr>
          <w:rFonts w:ascii="Arial" w:hAnsi="Arial" w:cs="Arial"/>
        </w:rPr>
        <w:t>wycofaniu oferty przed upływem terminu składania ofert.</w:t>
      </w:r>
    </w:p>
    <w:p w:rsidR="005830C5" w:rsidRPr="00B361FD" w:rsidRDefault="00A764D7" w:rsidP="008050D5">
      <w:pPr>
        <w:rPr>
          <w:rFonts w:ascii="Arial" w:hAnsi="Arial" w:cs="Arial"/>
          <w:color w:val="FF0000"/>
        </w:rPr>
      </w:pPr>
      <w:r w:rsidRPr="00C64E46">
        <w:rPr>
          <w:rFonts w:ascii="Arial" w:hAnsi="Arial" w:cs="Arial"/>
        </w:rPr>
        <w:t>4</w:t>
      </w:r>
      <w:r w:rsidRPr="00B361FD">
        <w:rPr>
          <w:rFonts w:ascii="Arial" w:hAnsi="Arial" w:cs="Arial"/>
          <w:color w:val="FF0000"/>
        </w:rPr>
        <w:t xml:space="preserve">. </w:t>
      </w:r>
      <w:r w:rsidR="001F0036" w:rsidRPr="007415BE">
        <w:rPr>
          <w:rFonts w:ascii="Arial" w:hAnsi="Arial" w:cs="Arial"/>
        </w:rPr>
        <w:t xml:space="preserve">Ofertę należy złożyć w terminie do dnia </w:t>
      </w:r>
      <w:r w:rsidR="007415BE" w:rsidRPr="007415BE">
        <w:rPr>
          <w:rFonts w:ascii="Arial" w:hAnsi="Arial" w:cs="Arial"/>
        </w:rPr>
        <w:t>18</w:t>
      </w:r>
      <w:r w:rsidR="001F0036" w:rsidRPr="007415BE">
        <w:rPr>
          <w:rFonts w:ascii="Arial" w:hAnsi="Arial" w:cs="Arial"/>
        </w:rPr>
        <w:t xml:space="preserve"> </w:t>
      </w:r>
      <w:r w:rsidR="007415BE" w:rsidRPr="007415BE">
        <w:rPr>
          <w:rFonts w:ascii="Arial" w:hAnsi="Arial" w:cs="Arial"/>
        </w:rPr>
        <w:t>sierpni</w:t>
      </w:r>
      <w:r w:rsidR="001F0036" w:rsidRPr="007415BE">
        <w:rPr>
          <w:rFonts w:ascii="Arial" w:hAnsi="Arial" w:cs="Arial"/>
        </w:rPr>
        <w:t>a 2025 roku do godziny 1</w:t>
      </w:r>
      <w:r w:rsidR="00C64E46" w:rsidRPr="007415BE">
        <w:rPr>
          <w:rFonts w:ascii="Arial" w:hAnsi="Arial" w:cs="Arial"/>
        </w:rPr>
        <w:t>0</w:t>
      </w:r>
      <w:r w:rsidR="001F0036" w:rsidRPr="007415BE">
        <w:rPr>
          <w:rFonts w:ascii="Arial" w:hAnsi="Arial" w:cs="Arial"/>
        </w:rPr>
        <w:t>:00.</w:t>
      </w:r>
    </w:p>
    <w:p w:rsidR="00A764D7" w:rsidRPr="00B361FD" w:rsidRDefault="00A764D7" w:rsidP="008050D5">
      <w:pPr>
        <w:rPr>
          <w:rFonts w:ascii="Arial" w:hAnsi="Arial" w:cs="Arial"/>
          <w:color w:val="FF0000"/>
        </w:rPr>
      </w:pPr>
    </w:p>
    <w:p w:rsidR="007415BE" w:rsidRDefault="007415BE" w:rsidP="00A764D7">
      <w:pPr>
        <w:rPr>
          <w:rFonts w:ascii="Arial" w:hAnsi="Arial" w:cs="Arial"/>
          <w:b/>
        </w:rPr>
      </w:pPr>
      <w:bookmarkStart w:id="13" w:name="bookmark27"/>
    </w:p>
    <w:p w:rsidR="007415BE" w:rsidRDefault="007415BE" w:rsidP="00A764D7">
      <w:pPr>
        <w:rPr>
          <w:rFonts w:ascii="Arial" w:hAnsi="Arial" w:cs="Arial"/>
          <w:b/>
        </w:rPr>
      </w:pPr>
    </w:p>
    <w:p w:rsidR="007415BE" w:rsidRDefault="007415BE" w:rsidP="00A764D7">
      <w:pPr>
        <w:rPr>
          <w:rFonts w:ascii="Arial" w:hAnsi="Arial" w:cs="Arial"/>
          <w:b/>
        </w:rPr>
      </w:pPr>
    </w:p>
    <w:p w:rsidR="007415BE" w:rsidRDefault="007415BE" w:rsidP="00A764D7">
      <w:pPr>
        <w:rPr>
          <w:rFonts w:ascii="Arial" w:hAnsi="Arial" w:cs="Arial"/>
          <w:b/>
        </w:rPr>
      </w:pPr>
    </w:p>
    <w:p w:rsidR="007415BE" w:rsidRDefault="007415BE" w:rsidP="00A764D7">
      <w:pPr>
        <w:rPr>
          <w:rFonts w:ascii="Arial" w:hAnsi="Arial" w:cs="Arial"/>
          <w:b/>
        </w:rPr>
      </w:pPr>
    </w:p>
    <w:p w:rsidR="007415BE" w:rsidRPr="007415BE" w:rsidRDefault="00A764D7" w:rsidP="00A764D7">
      <w:pPr>
        <w:rPr>
          <w:rFonts w:ascii="Arial" w:hAnsi="Arial" w:cs="Arial"/>
          <w:b/>
        </w:rPr>
      </w:pPr>
      <w:r w:rsidRPr="007415BE">
        <w:rPr>
          <w:rFonts w:ascii="Arial" w:hAnsi="Arial" w:cs="Arial"/>
          <w:b/>
        </w:rPr>
        <w:t>1</w:t>
      </w:r>
      <w:r w:rsidR="0032392B" w:rsidRPr="007415BE">
        <w:rPr>
          <w:rFonts w:ascii="Arial" w:hAnsi="Arial" w:cs="Arial"/>
          <w:b/>
        </w:rPr>
        <w:t>6</w:t>
      </w:r>
      <w:r w:rsidRPr="007415BE">
        <w:rPr>
          <w:rFonts w:ascii="Arial" w:hAnsi="Arial" w:cs="Arial"/>
          <w:b/>
        </w:rPr>
        <w:t xml:space="preserve">. </w:t>
      </w:r>
      <w:r w:rsidR="001F0036" w:rsidRPr="007415BE">
        <w:rPr>
          <w:rFonts w:ascii="Arial" w:hAnsi="Arial" w:cs="Arial"/>
          <w:b/>
        </w:rPr>
        <w:t>SPOSÓB I TERMIN OTWARCIA OFERT.</w:t>
      </w:r>
      <w:bookmarkEnd w:id="13"/>
    </w:p>
    <w:p w:rsidR="000000FA" w:rsidRDefault="0035222F" w:rsidP="0035222F">
      <w:pPr>
        <w:rPr>
          <w:rFonts w:ascii="Arial" w:hAnsi="Arial" w:cs="Arial"/>
        </w:rPr>
      </w:pPr>
      <w:r w:rsidRPr="007415BE">
        <w:rPr>
          <w:rFonts w:ascii="Arial" w:hAnsi="Arial" w:cs="Arial"/>
        </w:rPr>
        <w:t>1. O</w:t>
      </w:r>
      <w:r w:rsidR="001F0036" w:rsidRPr="007415BE">
        <w:rPr>
          <w:rFonts w:ascii="Arial" w:hAnsi="Arial" w:cs="Arial"/>
        </w:rPr>
        <w:t xml:space="preserve">twarcie ofert nastąpi w dniu </w:t>
      </w:r>
      <w:r w:rsidR="007415BE" w:rsidRPr="007415BE">
        <w:rPr>
          <w:rFonts w:ascii="Arial" w:hAnsi="Arial" w:cs="Arial"/>
        </w:rPr>
        <w:t>18</w:t>
      </w:r>
      <w:r w:rsidR="001F0036" w:rsidRPr="007415BE">
        <w:rPr>
          <w:rFonts w:ascii="Arial" w:hAnsi="Arial" w:cs="Arial"/>
        </w:rPr>
        <w:t xml:space="preserve"> </w:t>
      </w:r>
      <w:r w:rsidR="007415BE" w:rsidRPr="007415BE">
        <w:rPr>
          <w:rFonts w:ascii="Arial" w:hAnsi="Arial" w:cs="Arial"/>
        </w:rPr>
        <w:t>sierpnia</w:t>
      </w:r>
      <w:r w:rsidR="001F0036" w:rsidRPr="007415BE">
        <w:rPr>
          <w:rFonts w:ascii="Arial" w:hAnsi="Arial" w:cs="Arial"/>
        </w:rPr>
        <w:t xml:space="preserve"> 2025 roku o godzinie 1</w:t>
      </w:r>
      <w:r w:rsidR="00C64E46" w:rsidRPr="007415BE">
        <w:rPr>
          <w:rFonts w:ascii="Arial" w:hAnsi="Arial" w:cs="Arial"/>
        </w:rPr>
        <w:t>1</w:t>
      </w:r>
      <w:r w:rsidR="001F0036" w:rsidRPr="007415BE">
        <w:rPr>
          <w:rFonts w:ascii="Arial" w:hAnsi="Arial" w:cs="Arial"/>
        </w:rPr>
        <w:t>:00 poprzez użycie</w:t>
      </w:r>
      <w:r w:rsidR="001F0036" w:rsidRPr="00C64E46">
        <w:rPr>
          <w:rFonts w:ascii="Arial" w:hAnsi="Arial" w:cs="Arial"/>
        </w:rPr>
        <w:t xml:space="preserve"> mechanizmu do odszyfrowania ofert dostępnego po zalogowaniu się</w:t>
      </w:r>
      <w:r w:rsidRPr="00C64E46">
        <w:rPr>
          <w:rFonts w:ascii="Arial" w:hAnsi="Arial" w:cs="Arial"/>
        </w:rPr>
        <w:t xml:space="preserve"> </w:t>
      </w:r>
      <w:r w:rsidR="001F0036" w:rsidRPr="00C64E46">
        <w:rPr>
          <w:rFonts w:ascii="Arial" w:hAnsi="Arial" w:cs="Arial"/>
        </w:rPr>
        <w:t xml:space="preserve">w zakładce „Deszyfrowanie" na </w:t>
      </w:r>
      <w:proofErr w:type="spellStart"/>
      <w:r w:rsidR="001F0036" w:rsidRPr="00C64E46">
        <w:rPr>
          <w:rFonts w:ascii="Arial" w:hAnsi="Arial" w:cs="Arial"/>
        </w:rPr>
        <w:t>ezamówieniach</w:t>
      </w:r>
      <w:proofErr w:type="spellEnd"/>
      <w:r w:rsidR="001F0036" w:rsidRPr="00C64E46">
        <w:rPr>
          <w:rFonts w:ascii="Arial" w:hAnsi="Arial" w:cs="Arial"/>
        </w:rPr>
        <w:t xml:space="preserve"> i następuje poprzez wskazanie pliku do odszyfrowania. </w:t>
      </w:r>
    </w:p>
    <w:p w:rsidR="001F0036" w:rsidRPr="00C64E46" w:rsidRDefault="001F0036" w:rsidP="0035222F">
      <w:pPr>
        <w:rPr>
          <w:rFonts w:ascii="Arial" w:hAnsi="Arial" w:cs="Arial"/>
        </w:rPr>
      </w:pPr>
      <w:r w:rsidRPr="00C64E46">
        <w:rPr>
          <w:rFonts w:ascii="Arial" w:hAnsi="Arial" w:cs="Arial"/>
        </w:rPr>
        <w:t xml:space="preserve">Otwarcie odbędzie się w siedzibie Powiatowego Urzędu Pracy w </w:t>
      </w:r>
      <w:r w:rsidR="009D248E" w:rsidRPr="00C64E46">
        <w:rPr>
          <w:rFonts w:ascii="Arial" w:hAnsi="Arial" w:cs="Arial"/>
        </w:rPr>
        <w:t>Człuchowie</w:t>
      </w:r>
      <w:r w:rsidR="0032392B">
        <w:rPr>
          <w:rFonts w:ascii="Arial" w:hAnsi="Arial" w:cs="Arial"/>
        </w:rPr>
        <w:t>, w Dziale Organizacyjnym – Administracyjnym.</w:t>
      </w:r>
    </w:p>
    <w:p w:rsidR="0032392B" w:rsidRPr="00A764D7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A764D7">
        <w:rPr>
          <w:rFonts w:ascii="Arial" w:hAnsi="Arial" w:cs="Arial"/>
        </w:rPr>
        <w:t>W przypadku awarii systemu teleinformatycznego, która powoduje brak możliwości otwarcia ofert we wskazanym terminie, otwarcie ofert nastąpi niezwłocznie po usunięciu awarii.</w:t>
      </w:r>
    </w:p>
    <w:p w:rsidR="001F0036" w:rsidRPr="00A764D7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A764D7">
        <w:rPr>
          <w:rFonts w:ascii="Arial" w:hAnsi="Arial" w:cs="Arial"/>
        </w:rPr>
        <w:t>Zamawiający najpóźniej przed otwarciem ofert, udostępni na stronie internetowej prowadzonego postępowania informację o kwocie, jaką zamierza przeznaczyć na sfinansowanie zamówienia.</w:t>
      </w:r>
    </w:p>
    <w:p w:rsidR="001F0036" w:rsidRPr="00A764D7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F0036" w:rsidRPr="00A764D7">
        <w:rPr>
          <w:rFonts w:ascii="Arial" w:hAnsi="Arial" w:cs="Arial"/>
        </w:rPr>
        <w:t xml:space="preserve">Zamawiający niezwłocznie po otwarciu ofert, udostępni na stronie internetowej prowadzonego postępowania informacje, o których mowa w art. 222 ust. 5 ustawy </w:t>
      </w:r>
      <w:proofErr w:type="spellStart"/>
      <w:r w:rsidR="001F0036" w:rsidRPr="00A764D7">
        <w:rPr>
          <w:rFonts w:ascii="Arial" w:hAnsi="Arial" w:cs="Arial"/>
        </w:rPr>
        <w:t>Pzp</w:t>
      </w:r>
      <w:proofErr w:type="spellEnd"/>
      <w:r w:rsidR="001F0036" w:rsidRPr="00A764D7">
        <w:rPr>
          <w:rFonts w:ascii="Arial" w:hAnsi="Arial" w:cs="Arial"/>
        </w:rPr>
        <w:t>.</w:t>
      </w:r>
    </w:p>
    <w:p w:rsidR="001F0036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F0036" w:rsidRPr="00A764D7">
        <w:rPr>
          <w:rFonts w:ascii="Arial" w:hAnsi="Arial" w:cs="Arial"/>
        </w:rPr>
        <w:t xml:space="preserve">Zamawiający nie przewiduje przeprowadzenia jawnej sesji otwarcia ofert z udziałem Wykonawców, jak też transmitowania sesji otwarcia za pośrednictwem elektronicznych narzędzi do przekazu wideo </w:t>
      </w:r>
      <w:proofErr w:type="spellStart"/>
      <w:r w:rsidR="001F0036" w:rsidRPr="00A764D7">
        <w:rPr>
          <w:rFonts w:ascii="Arial" w:hAnsi="Arial" w:cs="Arial"/>
        </w:rPr>
        <w:t>on-line</w:t>
      </w:r>
      <w:proofErr w:type="spellEnd"/>
      <w:r w:rsidR="001F0036" w:rsidRPr="00A764D7">
        <w:rPr>
          <w:rFonts w:ascii="Arial" w:hAnsi="Arial" w:cs="Arial"/>
        </w:rPr>
        <w:t>.</w:t>
      </w:r>
    </w:p>
    <w:p w:rsidR="006B0B91" w:rsidRPr="00A764D7" w:rsidRDefault="006B0B91" w:rsidP="00A764D7">
      <w:pPr>
        <w:rPr>
          <w:rFonts w:ascii="Arial" w:hAnsi="Arial" w:cs="Arial"/>
        </w:rPr>
      </w:pPr>
    </w:p>
    <w:p w:rsidR="00A764D7" w:rsidRPr="009D248E" w:rsidRDefault="0032392B" w:rsidP="00A764D7">
      <w:pPr>
        <w:rPr>
          <w:rFonts w:ascii="Arial" w:hAnsi="Arial" w:cs="Arial"/>
          <w:b/>
        </w:rPr>
      </w:pPr>
      <w:bookmarkStart w:id="14" w:name="bookmark28"/>
      <w:r>
        <w:rPr>
          <w:rFonts w:ascii="Arial" w:hAnsi="Arial" w:cs="Arial"/>
          <w:b/>
        </w:rPr>
        <w:t>17</w:t>
      </w:r>
      <w:r w:rsidR="00A764D7" w:rsidRPr="00A764D7">
        <w:rPr>
          <w:rFonts w:ascii="Arial" w:hAnsi="Arial" w:cs="Arial"/>
          <w:b/>
        </w:rPr>
        <w:t xml:space="preserve">. </w:t>
      </w:r>
      <w:r w:rsidR="001F0036" w:rsidRPr="00A764D7">
        <w:rPr>
          <w:rFonts w:ascii="Arial" w:hAnsi="Arial" w:cs="Arial"/>
          <w:b/>
        </w:rPr>
        <w:t>SPOSÓB OBLICZENIA CENY.</w:t>
      </w:r>
      <w:bookmarkEnd w:id="14"/>
    </w:p>
    <w:p w:rsidR="00A764D7" w:rsidRPr="00A764D7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>1. C</w:t>
      </w:r>
      <w:r w:rsidR="001F0036" w:rsidRPr="00A764D7">
        <w:rPr>
          <w:rFonts w:ascii="Arial" w:hAnsi="Arial" w:cs="Arial"/>
        </w:rPr>
        <w:t>enę należy podać w złotych polskich i wyliczyć z uwzględnieniem zapisów zawartych w SWZ.</w:t>
      </w:r>
    </w:p>
    <w:p w:rsidR="001F0036" w:rsidRPr="00A764D7" w:rsidRDefault="00A764D7" w:rsidP="00A764D7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="00A05095">
        <w:rPr>
          <w:rFonts w:ascii="Arial" w:hAnsi="Arial" w:cs="Arial"/>
        </w:rPr>
        <w:t xml:space="preserve"> C</w:t>
      </w:r>
      <w:r w:rsidR="001F0036" w:rsidRPr="00A764D7">
        <w:rPr>
          <w:rFonts w:ascii="Arial" w:hAnsi="Arial" w:cs="Arial"/>
        </w:rPr>
        <w:t>ena powinna obejmować wszelkie koszty związane z realizacją przedmiotu zamówienia, przy założeniu prognozowanej maksymalnej ilości uczestników przewidzianych do przeszkolenia.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A764D7">
        <w:rPr>
          <w:rFonts w:ascii="Arial" w:hAnsi="Arial" w:cs="Arial"/>
        </w:rPr>
        <w:t>Rozliczenia z Wykonawcą będą dokonywane w oparciu o podaną w ofercie cenę jednostkową.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F0036" w:rsidRPr="00A764D7">
        <w:rPr>
          <w:rFonts w:ascii="Arial" w:hAnsi="Arial" w:cs="Arial"/>
        </w:rPr>
        <w:t>Cena winna być podana i wyliczona w zaokrągleniu do dwóch miejsc po przecinku.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="001F0036" w:rsidRPr="00A764D7">
        <w:rPr>
          <w:rFonts w:ascii="Arial" w:hAnsi="Arial" w:cs="Arial"/>
        </w:rPr>
        <w:t>W przypadku wystąpienia omyłek rachunkowych w złożonej ofercie Zamawiający poprawi omyłki.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1F0036" w:rsidRPr="00A764D7">
        <w:rPr>
          <w:rFonts w:ascii="Arial" w:hAnsi="Arial" w:cs="Arial"/>
        </w:rPr>
        <w:t>W przypadku oferty, której wybór prowadziłby do powstania u Zamawiającego obowiązku podatkowego zgodnie z ustawą z dnia 11.03.2004 roku o podatku od towarów i usług, Wykonawca zobowiązany jest w ofercie: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F0036" w:rsidRPr="00A764D7">
        <w:rPr>
          <w:rFonts w:ascii="Arial" w:hAnsi="Arial" w:cs="Arial"/>
        </w:rPr>
        <w:t>poinformować Zamawiającego, że wybór jego oferty będzie prowadził do powstania u Zamawiającego obowiązku podatkowego,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F0036" w:rsidRPr="00A764D7">
        <w:rPr>
          <w:rFonts w:ascii="Arial" w:hAnsi="Arial" w:cs="Arial"/>
        </w:rPr>
        <w:t>wskazać nazwę towaru lub usługi, których dostawa lub świadczenie będą prowadziły do powstania obowiązku podatkowego,</w:t>
      </w:r>
    </w:p>
    <w:p w:rsidR="001F0036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1F0036" w:rsidRPr="00A764D7">
        <w:rPr>
          <w:rFonts w:ascii="Arial" w:hAnsi="Arial" w:cs="Arial"/>
        </w:rPr>
        <w:t>wskazać wartość towaru lub usługi objętego obowiązkiem podatkowym Zamawiającego, bez kwoty podatku,</w:t>
      </w:r>
    </w:p>
    <w:p w:rsidR="00A05095" w:rsidRPr="00A764D7" w:rsidRDefault="00A05095" w:rsidP="00A764D7">
      <w:pPr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1F0036" w:rsidRPr="00A764D7">
        <w:rPr>
          <w:rFonts w:ascii="Arial" w:hAnsi="Arial" w:cs="Arial"/>
        </w:rPr>
        <w:t>wskazać stawkę podatku od towarów i usług, która zgodnie z wiedzą Wykonawcy, będzie miała zastosowanie.</w:t>
      </w:r>
    </w:p>
    <w:p w:rsidR="00A05095" w:rsidRPr="0035222F" w:rsidRDefault="00547E64" w:rsidP="00A05095">
      <w:pPr>
        <w:rPr>
          <w:rFonts w:ascii="Arial" w:hAnsi="Arial" w:cs="Arial"/>
          <w:b/>
        </w:rPr>
      </w:pPr>
      <w:bookmarkStart w:id="15" w:name="bookmark29"/>
      <w:r>
        <w:rPr>
          <w:rFonts w:ascii="Arial" w:hAnsi="Arial" w:cs="Arial"/>
          <w:b/>
        </w:rPr>
        <w:t>18</w:t>
      </w:r>
      <w:r w:rsidR="001F0036" w:rsidRPr="00A05095">
        <w:rPr>
          <w:rFonts w:ascii="Arial" w:hAnsi="Arial" w:cs="Arial"/>
          <w:b/>
        </w:rPr>
        <w:t>. OPIS KRYTERIÓW OCENY OFERT, WRAZ Z PODANIEM WAG TYCH KRYTERIÓW I SPOSOBU OCENY OFERT.</w:t>
      </w:r>
      <w:bookmarkEnd w:id="15"/>
    </w:p>
    <w:p w:rsidR="00A05095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Przy wyborze oferty Zamawiający będzie kierował się następującymi kryteriami:</w:t>
      </w:r>
    </w:p>
    <w:p w:rsidR="00891403" w:rsidRPr="00891403" w:rsidRDefault="00891403" w:rsidP="00891403">
      <w:pPr>
        <w:rPr>
          <w:rFonts w:ascii="Arial" w:hAnsi="Arial" w:cs="Arial"/>
        </w:rPr>
      </w:pPr>
      <w:r>
        <w:rPr>
          <w:rFonts w:ascii="Arial" w:hAnsi="Arial" w:cs="Arial"/>
        </w:rPr>
        <w:t>1) c</w:t>
      </w:r>
      <w:r w:rsidR="001F0036" w:rsidRPr="00891403">
        <w:rPr>
          <w:rFonts w:ascii="Arial" w:hAnsi="Arial" w:cs="Arial"/>
        </w:rPr>
        <w:t>ena - 60 %</w:t>
      </w:r>
    </w:p>
    <w:p w:rsidR="001F0036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Ocena ofert zostanie dokonana wg następującego wzoru :</w:t>
      </w:r>
    </w:p>
    <w:p w:rsidR="00A05095" w:rsidRPr="00A05095" w:rsidRDefault="00A05095" w:rsidP="00A05095">
      <w:pPr>
        <w:rPr>
          <w:rFonts w:ascii="Arial" w:hAnsi="Arial" w:cs="Arial"/>
        </w:rPr>
      </w:pPr>
    </w:p>
    <w:p w:rsidR="001F0036" w:rsidRPr="00A05095" w:rsidRDefault="00A05095" w:rsidP="00A050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</w:t>
      </w:r>
      <w:r w:rsidR="001F0036" w:rsidRPr="00A05095">
        <w:rPr>
          <w:rFonts w:ascii="Arial" w:hAnsi="Arial" w:cs="Arial"/>
        </w:rPr>
        <w:t>Cena najniższa</w:t>
      </w:r>
    </w:p>
    <w:p w:rsidR="001F0036" w:rsidRPr="00A05095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Wartość punktowa oferty =</w:t>
      </w:r>
      <w:r w:rsidR="00A05095">
        <w:rPr>
          <w:rFonts w:ascii="Arial" w:hAnsi="Arial" w:cs="Arial"/>
        </w:rPr>
        <w:t xml:space="preserve"> ------------------------------------------</w:t>
      </w:r>
      <w:r w:rsidRPr="00A05095">
        <w:rPr>
          <w:rFonts w:ascii="Arial" w:hAnsi="Arial" w:cs="Arial"/>
        </w:rPr>
        <w:tab/>
        <w:t>x 60</w:t>
      </w:r>
    </w:p>
    <w:p w:rsidR="001F0036" w:rsidRDefault="00A05095" w:rsidP="00A050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</w:t>
      </w:r>
      <w:r w:rsidR="001F0036" w:rsidRPr="00A05095">
        <w:rPr>
          <w:rFonts w:ascii="Arial" w:hAnsi="Arial" w:cs="Arial"/>
        </w:rPr>
        <w:t>Cena w ofercie badanej</w:t>
      </w:r>
    </w:p>
    <w:p w:rsidR="007415BE" w:rsidRDefault="007415BE" w:rsidP="00A05095">
      <w:pPr>
        <w:rPr>
          <w:rFonts w:ascii="Arial" w:hAnsi="Arial" w:cs="Arial"/>
        </w:rPr>
      </w:pPr>
    </w:p>
    <w:p w:rsidR="007415BE" w:rsidRDefault="007415BE" w:rsidP="00A05095">
      <w:pPr>
        <w:rPr>
          <w:rFonts w:ascii="Arial" w:hAnsi="Arial" w:cs="Arial"/>
        </w:rPr>
      </w:pPr>
    </w:p>
    <w:p w:rsidR="006B0B91" w:rsidRPr="00A05095" w:rsidRDefault="006B0B91" w:rsidP="00A05095">
      <w:pPr>
        <w:rPr>
          <w:rFonts w:ascii="Arial" w:hAnsi="Arial" w:cs="Arial"/>
        </w:rPr>
      </w:pPr>
    </w:p>
    <w:p w:rsidR="001F0036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 xml:space="preserve">W kryterium cena , Wykonawca może otrzymać </w:t>
      </w:r>
      <w:r w:rsidRPr="00A05095">
        <w:rPr>
          <w:rFonts w:ascii="Arial" w:hAnsi="Arial" w:cs="Arial"/>
          <w:lang w:val="en-US"/>
        </w:rPr>
        <w:t xml:space="preserve">max </w:t>
      </w:r>
      <w:r w:rsidRPr="00A05095">
        <w:rPr>
          <w:rFonts w:ascii="Arial" w:hAnsi="Arial" w:cs="Arial"/>
        </w:rPr>
        <w:t>60 pkt.</w:t>
      </w:r>
    </w:p>
    <w:p w:rsidR="00A046C9" w:rsidRPr="00A05095" w:rsidRDefault="00A046C9" w:rsidP="00A05095">
      <w:pPr>
        <w:rPr>
          <w:rFonts w:ascii="Arial" w:hAnsi="Arial" w:cs="Arial"/>
        </w:rPr>
      </w:pPr>
    </w:p>
    <w:p w:rsidR="000000FA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2) doświadczenie wykładowcy- 40%</w:t>
      </w:r>
    </w:p>
    <w:p w:rsidR="00891403" w:rsidRPr="00A05095" w:rsidRDefault="00891403" w:rsidP="00A05095">
      <w:pPr>
        <w:rPr>
          <w:rFonts w:ascii="Arial" w:hAnsi="Arial" w:cs="Arial"/>
        </w:rPr>
      </w:pPr>
    </w:p>
    <w:p w:rsidR="00891403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 xml:space="preserve">Ocenie podlegać będzie doświadczenie wykładowcy prowadzącego szkolenie, zdobyte w </w:t>
      </w:r>
      <w:r w:rsidR="00891403">
        <w:rPr>
          <w:rFonts w:ascii="Arial" w:hAnsi="Arial" w:cs="Arial"/>
        </w:rPr>
        <w:t xml:space="preserve"> </w:t>
      </w:r>
    </w:p>
    <w:p w:rsidR="00547E64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okresie ostatnich 5 lat przed upływem terminu składania ofert, a jeśli okres prowadzenia działalności jest krótszy, w tym okresie, polegające na należytym przeprowadzeniu co najmniej jednego szkolenia z tematyki objętej postępowaniem.</w:t>
      </w:r>
    </w:p>
    <w:p w:rsidR="00891403" w:rsidRPr="00A05095" w:rsidRDefault="00891403" w:rsidP="00A05095">
      <w:pPr>
        <w:rPr>
          <w:rFonts w:ascii="Arial" w:hAnsi="Arial" w:cs="Arial"/>
        </w:rPr>
      </w:pPr>
    </w:p>
    <w:p w:rsidR="001F0036" w:rsidRPr="00A05095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 xml:space="preserve">Skala </w:t>
      </w:r>
      <w:proofErr w:type="spellStart"/>
      <w:r w:rsidRPr="00A05095">
        <w:rPr>
          <w:rFonts w:ascii="Arial" w:hAnsi="Arial" w:cs="Arial"/>
        </w:rPr>
        <w:t>pkt</w:t>
      </w:r>
      <w:proofErr w:type="spellEnd"/>
      <w:r w:rsidRPr="00A05095">
        <w:rPr>
          <w:rFonts w:ascii="Arial" w:hAnsi="Arial" w:cs="Arial"/>
        </w:rPr>
        <w:t xml:space="preserve">: </w:t>
      </w:r>
      <w:r w:rsidRPr="00A05095">
        <w:rPr>
          <w:rStyle w:val="TeksttreciOdstpy2pt"/>
          <w:sz w:val="24"/>
          <w:szCs w:val="24"/>
        </w:rPr>
        <w:t>0-40</w:t>
      </w:r>
    </w:p>
    <w:p w:rsidR="00891403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1 należycie przeprowadzone szkolenie - 0 pkt</w:t>
      </w:r>
    </w:p>
    <w:p w:rsidR="00891403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 xml:space="preserve">2-4 należycie przeprowadzone szkolenia - 20 </w:t>
      </w:r>
      <w:proofErr w:type="spellStart"/>
      <w:r w:rsidRPr="00A05095">
        <w:rPr>
          <w:rFonts w:ascii="Arial" w:hAnsi="Arial" w:cs="Arial"/>
        </w:rPr>
        <w:t>pkt</w:t>
      </w:r>
      <w:proofErr w:type="spellEnd"/>
      <w:r w:rsidRPr="00A05095">
        <w:rPr>
          <w:rFonts w:ascii="Arial" w:hAnsi="Arial" w:cs="Arial"/>
        </w:rPr>
        <w:t xml:space="preserve"> </w:t>
      </w:r>
    </w:p>
    <w:p w:rsidR="009D248E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 xml:space="preserve">5 i więcej należycie przeprowadzonych szkoleń - 40 </w:t>
      </w:r>
      <w:proofErr w:type="spellStart"/>
      <w:r w:rsidRPr="00A05095">
        <w:rPr>
          <w:rFonts w:ascii="Arial" w:hAnsi="Arial" w:cs="Arial"/>
        </w:rPr>
        <w:t>pkt</w:t>
      </w:r>
      <w:proofErr w:type="spellEnd"/>
    </w:p>
    <w:p w:rsidR="009D248E" w:rsidRPr="00A05095" w:rsidRDefault="009D248E" w:rsidP="00A05095">
      <w:pPr>
        <w:rPr>
          <w:rFonts w:ascii="Arial" w:hAnsi="Arial" w:cs="Arial"/>
        </w:rPr>
      </w:pPr>
    </w:p>
    <w:p w:rsidR="001F0036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Zamawiający zastosuje zaokrąglenie wyniku do dwóch miejsc po przecinku. Za najkorzystniejszą uznana zostanie oferta, która otrzyma największą ilość punktów, stanowiąca sumę przyznanych punktów w w/w kryteriach.</w:t>
      </w:r>
    </w:p>
    <w:p w:rsidR="00891403" w:rsidRPr="00A05095" w:rsidRDefault="00891403" w:rsidP="00A05095">
      <w:pPr>
        <w:rPr>
          <w:rFonts w:ascii="Arial" w:hAnsi="Arial" w:cs="Arial"/>
        </w:rPr>
      </w:pPr>
    </w:p>
    <w:p w:rsidR="00891403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Ocena złożonych ofert zostanie dokonana zgodnie z następującymi zasadami:</w:t>
      </w:r>
    </w:p>
    <w:p w:rsidR="00891403" w:rsidRPr="00A05095" w:rsidRDefault="00891403" w:rsidP="00A05095">
      <w:pPr>
        <w:rPr>
          <w:rFonts w:ascii="Arial" w:hAnsi="Arial" w:cs="Arial"/>
        </w:rPr>
      </w:pPr>
    </w:p>
    <w:p w:rsidR="001F0036" w:rsidRPr="00A05095" w:rsidRDefault="001F0036" w:rsidP="00A05095">
      <w:pPr>
        <w:rPr>
          <w:rFonts w:ascii="Arial" w:hAnsi="Arial" w:cs="Arial"/>
        </w:rPr>
      </w:pPr>
      <w:r w:rsidRPr="00A05095">
        <w:rPr>
          <w:rFonts w:ascii="Arial" w:hAnsi="Arial" w:cs="Arial"/>
        </w:rPr>
        <w:t>Obliczenie punktów za powyższe kryterium nastąpi wg poniższego wzoru: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7138"/>
        <w:gridCol w:w="2501"/>
      </w:tblGrid>
      <w:tr w:rsidR="001F0036" w:rsidRPr="00A05095" w:rsidTr="001F0036">
        <w:trPr>
          <w:trHeight w:val="283"/>
          <w:jc w:val="center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036" w:rsidRPr="00A05095" w:rsidRDefault="001F0036" w:rsidP="00A05095">
            <w:pPr>
              <w:rPr>
                <w:rFonts w:ascii="Arial" w:hAnsi="Arial" w:cs="Arial"/>
              </w:rPr>
            </w:pPr>
            <w:r w:rsidRPr="00A05095">
              <w:rPr>
                <w:rFonts w:ascii="Arial" w:hAnsi="Arial" w:cs="Arial"/>
              </w:rPr>
              <w:t>(liczba punktów uzyskanych przez oceniana kadrę dydaktyczna)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91403" w:rsidRDefault="00891403" w:rsidP="00A05095">
            <w:pPr>
              <w:rPr>
                <w:rFonts w:ascii="Arial" w:hAnsi="Arial" w:cs="Arial"/>
              </w:rPr>
            </w:pPr>
          </w:p>
          <w:p w:rsidR="00891403" w:rsidRDefault="00891403" w:rsidP="00A05095">
            <w:pPr>
              <w:rPr>
                <w:rFonts w:ascii="Arial" w:hAnsi="Arial" w:cs="Arial"/>
              </w:rPr>
            </w:pPr>
          </w:p>
          <w:p w:rsidR="001F0036" w:rsidRPr="00A05095" w:rsidRDefault="00891403" w:rsidP="00A050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="001F0036" w:rsidRPr="00A05095">
              <w:rPr>
                <w:rFonts w:ascii="Arial" w:hAnsi="Arial" w:cs="Arial"/>
              </w:rPr>
              <w:t>x 40</w:t>
            </w:r>
          </w:p>
        </w:tc>
      </w:tr>
      <w:tr w:rsidR="001F0036" w:rsidRPr="00A05095" w:rsidTr="001F0036">
        <w:trPr>
          <w:trHeight w:val="576"/>
          <w:jc w:val="center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036" w:rsidRPr="00A05095" w:rsidRDefault="001F0036" w:rsidP="00A05095">
            <w:pPr>
              <w:rPr>
                <w:rFonts w:ascii="Arial" w:hAnsi="Arial" w:cs="Arial"/>
              </w:rPr>
            </w:pPr>
            <w:r w:rsidRPr="00A05095">
              <w:rPr>
                <w:rFonts w:ascii="Arial" w:hAnsi="Arial" w:cs="Arial"/>
              </w:rPr>
              <w:t>(liczbę osób ocenianych)</w:t>
            </w: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F0036" w:rsidRPr="00A05095" w:rsidRDefault="001F0036" w:rsidP="00A05095">
            <w:pPr>
              <w:rPr>
                <w:rFonts w:ascii="Arial" w:hAnsi="Arial" w:cs="Arial"/>
              </w:rPr>
            </w:pPr>
          </w:p>
        </w:tc>
      </w:tr>
      <w:tr w:rsidR="001F0036" w:rsidRPr="00A05095" w:rsidTr="001F0036">
        <w:trPr>
          <w:trHeight w:val="662"/>
          <w:jc w:val="center"/>
        </w:trPr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036" w:rsidRPr="00A05095" w:rsidRDefault="001F0036" w:rsidP="00A05095">
            <w:pPr>
              <w:rPr>
                <w:rFonts w:ascii="Arial" w:hAnsi="Arial" w:cs="Arial"/>
              </w:rPr>
            </w:pPr>
            <w:r w:rsidRPr="00A05095">
              <w:rPr>
                <w:rFonts w:ascii="Arial" w:hAnsi="Arial" w:cs="Arial"/>
              </w:rPr>
              <w:t>maksymalna liczba punktów jaką może uzyskać kadra dydaktyczna łącznie z poszczególnych kategorii tj. 40 punktów</w:t>
            </w: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F0036" w:rsidRPr="00A05095" w:rsidRDefault="001F0036" w:rsidP="00A05095">
            <w:pPr>
              <w:rPr>
                <w:rFonts w:ascii="Arial" w:hAnsi="Arial" w:cs="Arial"/>
              </w:rPr>
            </w:pPr>
          </w:p>
        </w:tc>
      </w:tr>
    </w:tbl>
    <w:p w:rsidR="001F0036" w:rsidRPr="00A05095" w:rsidRDefault="001F0036" w:rsidP="00A05095">
      <w:pPr>
        <w:rPr>
          <w:rFonts w:ascii="Arial" w:hAnsi="Arial" w:cs="Arial"/>
        </w:rPr>
      </w:pPr>
    </w:p>
    <w:p w:rsidR="001F0036" w:rsidRPr="00A05095" w:rsidRDefault="00891403" w:rsidP="00A050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F0036" w:rsidRPr="00A05095">
        <w:rPr>
          <w:rFonts w:ascii="Arial" w:hAnsi="Arial" w:cs="Arial"/>
        </w:rPr>
        <w:t>w przypadku, gdy opis danego doświadczenia będzie niejednoznaczny, punkty nie zostaną przyznane,</w:t>
      </w:r>
    </w:p>
    <w:p w:rsidR="001F0036" w:rsidRPr="00A05095" w:rsidRDefault="00891403" w:rsidP="00A050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F0036" w:rsidRPr="00A05095">
        <w:rPr>
          <w:rFonts w:ascii="Arial" w:hAnsi="Arial" w:cs="Arial"/>
        </w:rPr>
        <w:t>osoby, które zostaną wskazane w formularzu oferty i których doświadczenie będzie punktowane winny być wskazane w wykazie osób, o którym mowa w części 10 niniejszej SWZ,</w:t>
      </w:r>
    </w:p>
    <w:p w:rsidR="001F0036" w:rsidRDefault="00891403" w:rsidP="00A05095">
      <w:pPr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1F0036" w:rsidRPr="00A05095">
        <w:rPr>
          <w:rFonts w:ascii="Arial" w:hAnsi="Arial" w:cs="Arial"/>
        </w:rPr>
        <w:t>w/w wykaz należy załączyć do oferty.</w:t>
      </w:r>
    </w:p>
    <w:p w:rsidR="00891403" w:rsidRPr="00A05095" w:rsidRDefault="00891403" w:rsidP="00A05095">
      <w:pPr>
        <w:rPr>
          <w:rFonts w:ascii="Arial" w:hAnsi="Arial" w:cs="Arial"/>
        </w:rPr>
      </w:pPr>
    </w:p>
    <w:p w:rsidR="001F0036" w:rsidRPr="00891403" w:rsidRDefault="00547E64" w:rsidP="00891403">
      <w:pPr>
        <w:rPr>
          <w:rFonts w:ascii="Arial" w:hAnsi="Arial" w:cs="Arial"/>
          <w:b/>
        </w:rPr>
      </w:pPr>
      <w:bookmarkStart w:id="16" w:name="bookmark30"/>
      <w:r>
        <w:rPr>
          <w:rFonts w:ascii="Arial" w:hAnsi="Arial" w:cs="Arial"/>
          <w:b/>
        </w:rPr>
        <w:t>19</w:t>
      </w:r>
      <w:r w:rsidR="00891403" w:rsidRPr="00891403">
        <w:rPr>
          <w:rFonts w:ascii="Arial" w:hAnsi="Arial" w:cs="Arial"/>
          <w:b/>
        </w:rPr>
        <w:t xml:space="preserve">. </w:t>
      </w:r>
      <w:r w:rsidR="001F0036" w:rsidRPr="00891403">
        <w:rPr>
          <w:rFonts w:ascii="Arial" w:hAnsi="Arial" w:cs="Arial"/>
          <w:b/>
        </w:rPr>
        <w:t>INFORMACJE O FORMALNOŚCIACH JAKIE MUSZĄ BYĆ DOPEŁNIONE PO WYBORZE OFERTY W CELU ZAWARCIA UMOWY W SPRAWIE ZAMÓWIENIA PUBLICZNEGO.</w:t>
      </w:r>
      <w:bookmarkEnd w:id="16"/>
    </w:p>
    <w:p w:rsidR="00891403" w:rsidRPr="00891403" w:rsidRDefault="00891403" w:rsidP="00891403">
      <w:pPr>
        <w:rPr>
          <w:rFonts w:ascii="Arial" w:hAnsi="Arial" w:cs="Arial"/>
        </w:rPr>
      </w:pPr>
    </w:p>
    <w:p w:rsidR="001F0036" w:rsidRPr="00891403" w:rsidRDefault="00891403" w:rsidP="00891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F0036" w:rsidRPr="00891403">
        <w:rPr>
          <w:rFonts w:ascii="Arial" w:hAnsi="Arial" w:cs="Arial"/>
        </w:rPr>
        <w:t xml:space="preserve">Zamawiający zawiera umowę w sprawie udzielenia zamówienia w terminie określonym w art. 308 ustawy </w:t>
      </w:r>
      <w:proofErr w:type="spellStart"/>
      <w:r w:rsidR="001F0036" w:rsidRPr="00891403">
        <w:rPr>
          <w:rFonts w:ascii="Arial" w:hAnsi="Arial" w:cs="Arial"/>
        </w:rPr>
        <w:t>Pzp</w:t>
      </w:r>
      <w:proofErr w:type="spellEnd"/>
      <w:r w:rsidR="001F0036" w:rsidRPr="00891403">
        <w:rPr>
          <w:rFonts w:ascii="Arial" w:hAnsi="Arial" w:cs="Arial"/>
        </w:rPr>
        <w:t>.</w:t>
      </w:r>
    </w:p>
    <w:p w:rsidR="001F0036" w:rsidRPr="00891403" w:rsidRDefault="00891403" w:rsidP="00891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891403">
        <w:rPr>
          <w:rFonts w:ascii="Arial" w:hAnsi="Arial" w:cs="Arial"/>
        </w:rPr>
        <w:t>Wykonawca, którego oferta zostanie wybrana jako najkorzystniejsza zobowiązany będzie podać dane niezbędne do zawarcia umowy.</w:t>
      </w:r>
    </w:p>
    <w:p w:rsidR="001F0036" w:rsidRPr="00891403" w:rsidRDefault="00891403" w:rsidP="00891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891403">
        <w:rPr>
          <w:rFonts w:ascii="Arial" w:hAnsi="Arial" w:cs="Arial"/>
        </w:rPr>
        <w:t>Zamawiający powiadomi wybranego Wykonawcę o miejscu i terminie zawarcia umowy.</w:t>
      </w:r>
    </w:p>
    <w:p w:rsidR="00891403" w:rsidRPr="00891403" w:rsidRDefault="00891403" w:rsidP="00891403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1F0036" w:rsidRPr="00891403">
        <w:rPr>
          <w:rFonts w:ascii="Arial" w:hAnsi="Arial" w:cs="Arial"/>
        </w:rPr>
        <w:t>Jeżeli zostanie wybrana oferta Wykonawców wspólnie ubiegających się o udzielenie zamówienia publicznego, Zamawiający może żądać przed zawarciem umowy, kopii umowy regulującej współpracę tych Wykonawców.</w:t>
      </w:r>
    </w:p>
    <w:p w:rsidR="001F0036" w:rsidRPr="00891403" w:rsidRDefault="00891403" w:rsidP="00891403">
      <w:pPr>
        <w:rPr>
          <w:rFonts w:ascii="Arial" w:hAnsi="Arial" w:cs="Arial"/>
          <w:b/>
        </w:rPr>
      </w:pPr>
      <w:bookmarkStart w:id="17" w:name="bookmark31"/>
      <w:r w:rsidRPr="00891403">
        <w:rPr>
          <w:rFonts w:ascii="Arial" w:hAnsi="Arial" w:cs="Arial"/>
          <w:b/>
        </w:rPr>
        <w:t>2</w:t>
      </w:r>
      <w:r w:rsidR="00547E64">
        <w:rPr>
          <w:rFonts w:ascii="Arial" w:hAnsi="Arial" w:cs="Arial"/>
          <w:b/>
        </w:rPr>
        <w:t>0</w:t>
      </w:r>
      <w:r w:rsidRPr="00891403">
        <w:rPr>
          <w:rFonts w:ascii="Arial" w:hAnsi="Arial" w:cs="Arial"/>
          <w:b/>
        </w:rPr>
        <w:t xml:space="preserve">. </w:t>
      </w:r>
      <w:r w:rsidR="001F0036" w:rsidRPr="00891403">
        <w:rPr>
          <w:rFonts w:ascii="Arial" w:hAnsi="Arial" w:cs="Arial"/>
          <w:b/>
        </w:rPr>
        <w:t>WYMAGANIA</w:t>
      </w:r>
      <w:r w:rsidR="001F0036" w:rsidRPr="00891403">
        <w:rPr>
          <w:rFonts w:ascii="Arial" w:hAnsi="Arial" w:cs="Arial"/>
          <w:b/>
        </w:rPr>
        <w:tab/>
        <w:t>DOTYCZĄCE ZABEZPIECZENIA NALEŻYTEGO WYKONANIA</w:t>
      </w:r>
      <w:bookmarkEnd w:id="17"/>
    </w:p>
    <w:p w:rsidR="001F0036" w:rsidRDefault="001F0036" w:rsidP="00891403">
      <w:pPr>
        <w:rPr>
          <w:rFonts w:ascii="Arial" w:hAnsi="Arial" w:cs="Arial"/>
          <w:b/>
        </w:rPr>
      </w:pPr>
      <w:bookmarkStart w:id="18" w:name="bookmark32"/>
      <w:r w:rsidRPr="00891403">
        <w:rPr>
          <w:rFonts w:ascii="Arial" w:hAnsi="Arial" w:cs="Arial"/>
          <w:b/>
        </w:rPr>
        <w:t>UMOWY.</w:t>
      </w:r>
      <w:bookmarkEnd w:id="18"/>
    </w:p>
    <w:p w:rsidR="007415BE" w:rsidRDefault="007415BE" w:rsidP="00891403">
      <w:pPr>
        <w:rPr>
          <w:rFonts w:ascii="Arial" w:hAnsi="Arial" w:cs="Arial"/>
          <w:b/>
        </w:rPr>
      </w:pPr>
    </w:p>
    <w:p w:rsidR="00891403" w:rsidRPr="00891403" w:rsidRDefault="00891403" w:rsidP="00891403">
      <w:pPr>
        <w:rPr>
          <w:rFonts w:ascii="Arial" w:hAnsi="Arial" w:cs="Arial"/>
        </w:rPr>
      </w:pPr>
    </w:p>
    <w:p w:rsidR="00B81F2C" w:rsidRDefault="001F0036" w:rsidP="00B81F2C">
      <w:r w:rsidRPr="00891403">
        <w:rPr>
          <w:rFonts w:ascii="Arial" w:hAnsi="Arial" w:cs="Arial"/>
        </w:rPr>
        <w:t>Zamawiający nie wymaga zabezpieczenia należytego wykonania umowy</w:t>
      </w:r>
      <w:bookmarkStart w:id="19" w:name="bookmark33"/>
    </w:p>
    <w:p w:rsidR="00B81F2C" w:rsidRDefault="00B81F2C" w:rsidP="00B81F2C"/>
    <w:p w:rsidR="00B81F2C" w:rsidRPr="007415BE" w:rsidRDefault="00B81F2C" w:rsidP="00B81F2C">
      <w:pPr>
        <w:rPr>
          <w:rFonts w:ascii="Arial" w:hAnsi="Arial" w:cs="Arial"/>
          <w:b/>
        </w:rPr>
      </w:pPr>
      <w:r w:rsidRPr="00B81F2C">
        <w:rPr>
          <w:rFonts w:ascii="Arial" w:hAnsi="Arial" w:cs="Arial"/>
          <w:b/>
        </w:rPr>
        <w:t>2</w:t>
      </w:r>
      <w:r w:rsidR="00547E64">
        <w:rPr>
          <w:rFonts w:ascii="Arial" w:hAnsi="Arial" w:cs="Arial"/>
          <w:b/>
        </w:rPr>
        <w:t>1</w:t>
      </w:r>
      <w:r w:rsidRPr="00B81F2C">
        <w:rPr>
          <w:rFonts w:ascii="Arial" w:hAnsi="Arial" w:cs="Arial"/>
          <w:b/>
        </w:rPr>
        <w:t xml:space="preserve">. </w:t>
      </w:r>
      <w:r w:rsidR="001F0036" w:rsidRPr="00B81F2C">
        <w:rPr>
          <w:rFonts w:ascii="Arial" w:hAnsi="Arial" w:cs="Arial"/>
          <w:b/>
        </w:rPr>
        <w:t>POUCZENIE</w:t>
      </w:r>
      <w:r w:rsidR="001F0036" w:rsidRPr="00B81F2C">
        <w:rPr>
          <w:rFonts w:ascii="Arial" w:hAnsi="Arial" w:cs="Arial"/>
          <w:b/>
        </w:rPr>
        <w:tab/>
        <w:t>O ŚRODKACH OCHRONY PRAWNEJ.</w:t>
      </w:r>
      <w:bookmarkEnd w:id="19"/>
    </w:p>
    <w:p w:rsidR="001F0036" w:rsidRPr="00B81F2C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 xml:space="preserve">Wykonawcom oraz innym podmiotom, o których mowa w art. 505 ustawy Prawo zamówień publicznych, przysługują środki ochrony na zasadach określonych w dziale IX ustawy </w:t>
      </w:r>
      <w:proofErr w:type="spellStart"/>
      <w:r w:rsidRPr="00B81F2C">
        <w:rPr>
          <w:rFonts w:ascii="Arial" w:hAnsi="Arial" w:cs="Arial"/>
        </w:rPr>
        <w:t>Pzp</w:t>
      </w:r>
      <w:proofErr w:type="spellEnd"/>
      <w:r w:rsidRPr="00B81F2C">
        <w:rPr>
          <w:rFonts w:ascii="Arial" w:hAnsi="Arial" w:cs="Arial"/>
        </w:rPr>
        <w:t>.</w:t>
      </w:r>
    </w:p>
    <w:p w:rsidR="00547E64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 xml:space="preserve">Odwołujący zobowiązany jest przekazać Zamawiającemu odwołanie wniesione w formie elektronicznej albo w postaci elektronicznej kopię tego odwołania, jeżeli zostało ono </w:t>
      </w:r>
    </w:p>
    <w:p w:rsidR="001F0036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>wniesione w formie papierowej, przed upływem terminu do wniesienia odwołania w taki sposób, aby Zamawiający mógł zapoznać się z jego treścią przed upływem tego terminu.</w:t>
      </w:r>
    </w:p>
    <w:p w:rsidR="00B81F2C" w:rsidRPr="00B81F2C" w:rsidRDefault="00B81F2C" w:rsidP="00B81F2C">
      <w:pPr>
        <w:rPr>
          <w:rFonts w:ascii="Arial" w:hAnsi="Arial" w:cs="Arial"/>
        </w:rPr>
      </w:pPr>
    </w:p>
    <w:p w:rsidR="00792682" w:rsidRPr="006B0B91" w:rsidRDefault="00B81F2C" w:rsidP="00B81F2C">
      <w:pPr>
        <w:rPr>
          <w:rFonts w:ascii="Arial" w:hAnsi="Arial" w:cs="Arial"/>
          <w:b/>
        </w:rPr>
      </w:pPr>
      <w:bookmarkStart w:id="20" w:name="bookmark34"/>
      <w:r w:rsidRPr="00B81F2C">
        <w:rPr>
          <w:rFonts w:ascii="Arial" w:hAnsi="Arial" w:cs="Arial"/>
          <w:b/>
        </w:rPr>
        <w:t>2</w:t>
      </w:r>
      <w:r w:rsidR="00547E64">
        <w:rPr>
          <w:rFonts w:ascii="Arial" w:hAnsi="Arial" w:cs="Arial"/>
          <w:b/>
        </w:rPr>
        <w:t>2</w:t>
      </w:r>
      <w:r w:rsidRPr="00B81F2C">
        <w:rPr>
          <w:rFonts w:ascii="Arial" w:hAnsi="Arial" w:cs="Arial"/>
          <w:b/>
        </w:rPr>
        <w:t xml:space="preserve">. </w:t>
      </w:r>
      <w:r w:rsidR="001F0036" w:rsidRPr="00B81F2C">
        <w:rPr>
          <w:rFonts w:ascii="Arial" w:hAnsi="Arial" w:cs="Arial"/>
          <w:b/>
        </w:rPr>
        <w:t>POSTANOWIENIA KOŃCOWE.</w:t>
      </w:r>
      <w:bookmarkEnd w:id="20"/>
    </w:p>
    <w:p w:rsidR="00792682" w:rsidRPr="00B81F2C" w:rsidRDefault="00792682" w:rsidP="00B81F2C">
      <w:pPr>
        <w:rPr>
          <w:rFonts w:ascii="Arial" w:hAnsi="Arial" w:cs="Arial"/>
        </w:rPr>
      </w:pPr>
    </w:p>
    <w:p w:rsidR="001F0036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1F0036" w:rsidRPr="00B81F2C">
        <w:rPr>
          <w:rFonts w:ascii="Arial" w:hAnsi="Arial" w:cs="Arial"/>
        </w:rPr>
        <w:t>Zgodnie z art. 18 ust. 3 ustawy Prawo zamówień publicznych, Zamawiający nie ujawni informacji stanowiących tajemnicę przedsiębiorstwa w rozumieniu przepisów ustawy z dnia 16.04.1993 roku o zwalczaniu nieuczciwej konkurencji, jeżeli Wykonawca, wraz z przekazaniem takich informacji, zastrzeże, że nie mogą być one udostępnione oraz wykaże, że zastrzeżone informację stanowią tajemnicę przedsiębiorstwa.</w:t>
      </w:r>
    </w:p>
    <w:p w:rsidR="00B81F2C" w:rsidRPr="00B81F2C" w:rsidRDefault="00B81F2C" w:rsidP="00B81F2C">
      <w:pPr>
        <w:rPr>
          <w:rFonts w:ascii="Arial" w:hAnsi="Arial" w:cs="Arial"/>
        </w:rPr>
      </w:pPr>
    </w:p>
    <w:p w:rsidR="001F0036" w:rsidRPr="00B81F2C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>W związku z powyższym, Wykonawca winien w szczególności:</w:t>
      </w:r>
    </w:p>
    <w:p w:rsidR="001F0036" w:rsidRPr="00B81F2C" w:rsidRDefault="001F0036" w:rsidP="00B81F2C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81F2C">
        <w:rPr>
          <w:rFonts w:ascii="Arial" w:hAnsi="Arial" w:cs="Arial"/>
          <w:sz w:val="24"/>
          <w:szCs w:val="24"/>
        </w:rPr>
        <w:t>wskazać zastrzeżone dokumenty lub ich części,</w:t>
      </w:r>
    </w:p>
    <w:p w:rsidR="001F0036" w:rsidRPr="00B81F2C" w:rsidRDefault="001F0036" w:rsidP="00B81F2C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81F2C">
        <w:rPr>
          <w:rFonts w:ascii="Arial" w:hAnsi="Arial" w:cs="Arial"/>
          <w:sz w:val="24"/>
          <w:szCs w:val="24"/>
        </w:rPr>
        <w:t>wyjaśnić podstawy wyłączenia jawności w stosunku do każdego z nich,</w:t>
      </w:r>
    </w:p>
    <w:p w:rsidR="001F0036" w:rsidRPr="00B81F2C" w:rsidRDefault="001F0036" w:rsidP="00B81F2C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81F2C">
        <w:rPr>
          <w:rFonts w:ascii="Arial" w:hAnsi="Arial" w:cs="Arial"/>
          <w:sz w:val="24"/>
          <w:szCs w:val="24"/>
        </w:rPr>
        <w:t>wyjaśnić, czy informacje w nich zawarte nie były poznawalne dla osób trzecich,</w:t>
      </w:r>
    </w:p>
    <w:p w:rsidR="001F0036" w:rsidRPr="00B81F2C" w:rsidRDefault="001F0036" w:rsidP="00B81F2C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81F2C">
        <w:rPr>
          <w:rFonts w:ascii="Arial" w:hAnsi="Arial" w:cs="Arial"/>
          <w:sz w:val="24"/>
          <w:szCs w:val="24"/>
        </w:rPr>
        <w:t>wskazać potrzeby uznania danego dokumentu lub jego części za tajemnicę przedsiębiorstwa,</w:t>
      </w:r>
    </w:p>
    <w:p w:rsidR="001F0036" w:rsidRPr="00B81F2C" w:rsidRDefault="001F0036" w:rsidP="00B81F2C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</w:rPr>
      </w:pPr>
      <w:r w:rsidRPr="00B81F2C">
        <w:rPr>
          <w:rFonts w:ascii="Arial" w:hAnsi="Arial" w:cs="Arial"/>
          <w:sz w:val="24"/>
          <w:szCs w:val="24"/>
        </w:rPr>
        <w:t>wskazać, że zastrzeżone informacje mają dla Wykonawcy znaczenie z uwagi na mechanizmy konkurencji, a ich ujawnienie narażałoby interesy wykonawcy na szkodę.</w:t>
      </w:r>
    </w:p>
    <w:p w:rsidR="001F0036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>Wykonawca nie może zastrzec informacji, o których mowa w art. 222 ust. 5 ustawy Prawo zamówień publicznych. Dokumenty zawierające informacje stanowiące tajemnicę przedsiębiorstwa w rozumieniu ustawy o zwalczaniu nieuczciwej konkurencji, Wykonawca, w celu utrzymania poufności tych informacji, zobowiązany jest przekazać je w wydzielonym i odpowiednio oznaczonym pliku.</w:t>
      </w:r>
    </w:p>
    <w:p w:rsidR="006B0B91" w:rsidRPr="00B81F2C" w:rsidRDefault="006B0B91" w:rsidP="00B81F2C">
      <w:pPr>
        <w:rPr>
          <w:rFonts w:ascii="Arial" w:hAnsi="Arial" w:cs="Arial"/>
        </w:rPr>
      </w:pPr>
    </w:p>
    <w:p w:rsidR="001F0036" w:rsidRPr="00B81F2C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1F0036" w:rsidRPr="00B81F2C">
        <w:rPr>
          <w:rFonts w:ascii="Arial" w:hAnsi="Arial" w:cs="Arial"/>
        </w:rPr>
        <w:t>Zamawiający:</w:t>
      </w:r>
    </w:p>
    <w:p w:rsidR="001F0036" w:rsidRPr="00B81F2C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1F0036" w:rsidRPr="00B81F2C">
        <w:rPr>
          <w:rFonts w:ascii="Arial" w:hAnsi="Arial" w:cs="Arial"/>
        </w:rPr>
        <w:t>nie przewiduje rozliczeń w walucie obcej,</w:t>
      </w:r>
    </w:p>
    <w:p w:rsidR="001F0036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1F0036" w:rsidRPr="00B81F2C">
        <w:rPr>
          <w:rFonts w:ascii="Arial" w:hAnsi="Arial" w:cs="Arial"/>
        </w:rPr>
        <w:t>nie przewiduje udzielania zaliczek na poczet wykonania zamówienia.</w:t>
      </w:r>
    </w:p>
    <w:p w:rsidR="00B81F2C" w:rsidRPr="00B81F2C" w:rsidRDefault="00B81F2C" w:rsidP="00B81F2C">
      <w:pPr>
        <w:rPr>
          <w:rFonts w:ascii="Arial" w:hAnsi="Arial" w:cs="Arial"/>
        </w:rPr>
      </w:pPr>
    </w:p>
    <w:p w:rsidR="001F0036" w:rsidRPr="00B81F2C" w:rsidRDefault="001F0036" w:rsidP="00B81F2C">
      <w:pPr>
        <w:rPr>
          <w:rFonts w:ascii="Arial" w:hAnsi="Arial" w:cs="Arial"/>
          <w:sz w:val="2"/>
          <w:szCs w:val="2"/>
        </w:rPr>
      </w:pPr>
    </w:p>
    <w:p w:rsidR="00B81F2C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1F0036" w:rsidRPr="00B81F2C">
        <w:rPr>
          <w:rFonts w:ascii="Arial" w:hAnsi="Arial" w:cs="Arial"/>
        </w:rPr>
        <w:t>Postępowanie o udzielenie zamówienia publicznego prowadzi się w języku polskim.</w:t>
      </w:r>
    </w:p>
    <w:p w:rsidR="00B81F2C" w:rsidRDefault="00B81F2C" w:rsidP="00B81F2C">
      <w:pPr>
        <w:rPr>
          <w:rFonts w:ascii="Arial" w:hAnsi="Arial" w:cs="Arial"/>
        </w:rPr>
      </w:pPr>
    </w:p>
    <w:p w:rsidR="00B81F2C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B81F2C">
        <w:rPr>
          <w:rFonts w:ascii="Arial" w:hAnsi="Arial" w:cs="Arial"/>
        </w:rPr>
        <w:t xml:space="preserve">W sprawach nieuregulowanych Specyfikacją Warunków Zamówienia mają zastosowanie przepisy ustawy z dnia 11.09.2019 r. </w:t>
      </w:r>
      <w:proofErr w:type="spellStart"/>
      <w:r w:rsidRPr="00B81F2C">
        <w:rPr>
          <w:rFonts w:ascii="Arial" w:hAnsi="Arial" w:cs="Arial"/>
        </w:rPr>
        <w:t>Pzp</w:t>
      </w:r>
      <w:proofErr w:type="spellEnd"/>
      <w:r w:rsidRPr="00B81F2C">
        <w:rPr>
          <w:rFonts w:ascii="Arial" w:hAnsi="Arial" w:cs="Arial"/>
        </w:rPr>
        <w:t xml:space="preserve"> (tj. </w:t>
      </w:r>
      <w:proofErr w:type="spellStart"/>
      <w:r w:rsidRPr="00B81F2C">
        <w:rPr>
          <w:rFonts w:ascii="Arial" w:hAnsi="Arial" w:cs="Arial"/>
        </w:rPr>
        <w:t>Dz.U</w:t>
      </w:r>
      <w:proofErr w:type="spellEnd"/>
      <w:r w:rsidRPr="00B81F2C">
        <w:rPr>
          <w:rFonts w:ascii="Arial" w:hAnsi="Arial" w:cs="Arial"/>
        </w:rPr>
        <w:t>. z 2024 roku, poz.</w:t>
      </w:r>
      <w:r>
        <w:rPr>
          <w:rFonts w:ascii="Arial" w:hAnsi="Arial" w:cs="Arial"/>
        </w:rPr>
        <w:t xml:space="preserve"> 1320).</w:t>
      </w:r>
    </w:p>
    <w:p w:rsidR="00B81F2C" w:rsidRDefault="00B81F2C" w:rsidP="00B81F2C">
      <w:pPr>
        <w:rPr>
          <w:rFonts w:ascii="Arial" w:hAnsi="Arial" w:cs="Arial"/>
        </w:rPr>
      </w:pPr>
    </w:p>
    <w:p w:rsidR="006B0B91" w:rsidRDefault="00B81F2C" w:rsidP="00B81F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B81F2C">
        <w:rPr>
          <w:rFonts w:ascii="Arial" w:hAnsi="Arial" w:cs="Arial"/>
        </w:rPr>
        <w:t>Klauzula informacyjna</w:t>
      </w:r>
    </w:p>
    <w:p w:rsidR="006B0B91" w:rsidRPr="00B81F2C" w:rsidRDefault="006B0B91" w:rsidP="00B81F2C">
      <w:pPr>
        <w:rPr>
          <w:rFonts w:ascii="Arial" w:hAnsi="Arial" w:cs="Arial"/>
        </w:rPr>
        <w:sectPr w:rsidR="006B0B91" w:rsidRPr="00B81F2C" w:rsidSect="001F0036">
          <w:headerReference w:type="default" r:id="rId18"/>
          <w:pgSz w:w="11905" w:h="16837"/>
          <w:pgMar w:top="716" w:right="951" w:bottom="1603" w:left="1076" w:header="0" w:footer="3" w:gutter="0"/>
          <w:cols w:space="720"/>
          <w:noEndnote/>
          <w:docGrid w:linePitch="360"/>
        </w:sectPr>
      </w:pPr>
    </w:p>
    <w:p w:rsidR="001F0036" w:rsidRPr="00B81F2C" w:rsidRDefault="001F0036" w:rsidP="00B81F2C">
      <w:pPr>
        <w:rPr>
          <w:rFonts w:ascii="Arial" w:hAnsi="Arial" w:cs="Arial"/>
        </w:rPr>
        <w:sectPr w:rsidR="001F0036" w:rsidRPr="00B81F2C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6B0B91" w:rsidRDefault="00B81F2C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lastRenderedPageBreak/>
        <w:t xml:space="preserve"> </w:t>
      </w:r>
      <w:r w:rsidR="001F0036" w:rsidRPr="00B81F2C">
        <w:rPr>
          <w:rFonts w:ascii="Arial" w:hAnsi="Arial" w:cs="Arial"/>
        </w:rPr>
        <w:t xml:space="preserve">Zgodnie z art. 13 ust. 1 i 2 rozporządzenia Parlamentu Europejskiego i Rady (UE) 2016/679 z dnia 27 kwietnia 2016 roku w sprawie ochrony osób fizycznych w związku </w:t>
      </w:r>
    </w:p>
    <w:p w:rsidR="007415BE" w:rsidRDefault="007415BE" w:rsidP="00B81F2C">
      <w:pPr>
        <w:rPr>
          <w:rFonts w:ascii="Arial" w:hAnsi="Arial" w:cs="Arial"/>
        </w:rPr>
      </w:pPr>
    </w:p>
    <w:p w:rsidR="007415BE" w:rsidRDefault="007415BE" w:rsidP="00B81F2C">
      <w:pPr>
        <w:rPr>
          <w:rFonts w:ascii="Arial" w:hAnsi="Arial" w:cs="Arial"/>
        </w:rPr>
      </w:pPr>
    </w:p>
    <w:p w:rsidR="000000FA" w:rsidRDefault="001F0036" w:rsidP="00B81F2C">
      <w:pPr>
        <w:rPr>
          <w:rFonts w:ascii="Arial" w:hAnsi="Arial" w:cs="Arial"/>
        </w:rPr>
      </w:pPr>
      <w:r w:rsidRPr="00B81F2C">
        <w:rPr>
          <w:rFonts w:ascii="Arial" w:hAnsi="Arial" w:cs="Arial"/>
        </w:rPr>
        <w:t>z przetwarzaniem danych osobowych i w sprawie swobodnego przepływu takich danych oraz uchylenia dyrektywy 95/46/WE (ogólne rozporządzenie o ochronie danych) (Dz. Urz. UE L 119 z 04.05.2016, str. 1) dalej „RODO", informuję,</w:t>
      </w:r>
      <w:r w:rsidR="00334FDD">
        <w:rPr>
          <w:rFonts w:ascii="Arial" w:hAnsi="Arial" w:cs="Arial"/>
        </w:rPr>
        <w:t xml:space="preserve"> że: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administratorem Pani/Pana danych osobowych jest Powiatowy Urząd Pracy</w:t>
      </w:r>
      <w:r w:rsidR="00334FDD" w:rsidRPr="006B0B91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 xml:space="preserve">w </w:t>
      </w:r>
      <w:r w:rsidR="00B81F2C" w:rsidRPr="006B0B91">
        <w:rPr>
          <w:rFonts w:ascii="Arial" w:hAnsi="Arial" w:cs="Arial"/>
        </w:rPr>
        <w:t>Człuchowie</w:t>
      </w:r>
      <w:r w:rsidRPr="006B0B91">
        <w:rPr>
          <w:rFonts w:ascii="Arial" w:hAnsi="Arial" w:cs="Arial"/>
        </w:rPr>
        <w:t xml:space="preserve">, ul. </w:t>
      </w:r>
      <w:r w:rsidR="00B81F2C" w:rsidRPr="006B0B91">
        <w:rPr>
          <w:rFonts w:ascii="Arial" w:hAnsi="Arial" w:cs="Arial"/>
        </w:rPr>
        <w:t>Jerzego z Dąbrowy 1A</w:t>
      </w:r>
      <w:r w:rsidRPr="006B0B91">
        <w:rPr>
          <w:rFonts w:ascii="Arial" w:hAnsi="Arial" w:cs="Arial"/>
        </w:rPr>
        <w:t>;</w:t>
      </w:r>
      <w:r w:rsidR="000000FA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>inspektorem ochrony danych osobowych w Powiatowym Urzędzie Pracy</w:t>
      </w:r>
      <w:r w:rsidR="00334FDD" w:rsidRPr="006B0B91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 xml:space="preserve">w </w:t>
      </w:r>
      <w:r w:rsidR="00334FDD" w:rsidRPr="006B0B91">
        <w:rPr>
          <w:rFonts w:ascii="Arial" w:hAnsi="Arial" w:cs="Arial"/>
        </w:rPr>
        <w:t>Człuchowie</w:t>
      </w:r>
      <w:r w:rsidRPr="006B0B91">
        <w:rPr>
          <w:rFonts w:ascii="Arial" w:hAnsi="Arial" w:cs="Arial"/>
        </w:rPr>
        <w:t xml:space="preserve"> jest Pani </w:t>
      </w:r>
      <w:r w:rsidR="00B81F2C" w:rsidRPr="006B0B91">
        <w:rPr>
          <w:rFonts w:ascii="Arial" w:hAnsi="Arial" w:cs="Arial"/>
        </w:rPr>
        <w:t xml:space="preserve">Edyta </w:t>
      </w:r>
      <w:r w:rsidR="00EB158C">
        <w:rPr>
          <w:rFonts w:ascii="Arial" w:hAnsi="Arial" w:cs="Arial"/>
        </w:rPr>
        <w:t>Brzozowska</w:t>
      </w:r>
      <w:r w:rsidRPr="006B0B91">
        <w:rPr>
          <w:rFonts w:ascii="Arial" w:hAnsi="Arial" w:cs="Arial"/>
        </w:rPr>
        <w:t xml:space="preserve">, kontakt: </w:t>
      </w:r>
      <w:r w:rsidR="00334FDD" w:rsidRPr="006B0B91">
        <w:rPr>
          <w:rFonts w:ascii="Arial" w:hAnsi="Arial" w:cs="Arial"/>
          <w:lang w:eastAsia="pl-PL"/>
        </w:rPr>
        <w:t>e.andrearczyk@pupczluchow.pl</w:t>
      </w:r>
      <w:r w:rsidR="00334FDD" w:rsidRPr="006B0B91">
        <w:rPr>
          <w:rFonts w:ascii="Arial" w:hAnsi="Arial" w:cs="Arial"/>
        </w:rPr>
        <w:t xml:space="preserve"> </w:t>
      </w:r>
      <w:hyperlink r:id="rId19" w:history="1"/>
      <w:r w:rsidRPr="006B0B91">
        <w:rPr>
          <w:rFonts w:ascii="Arial" w:hAnsi="Arial" w:cs="Arial"/>
          <w:lang w:val="en-US"/>
        </w:rPr>
        <w:t xml:space="preserve"> </w:t>
      </w:r>
      <w:r w:rsidRPr="006B0B91">
        <w:rPr>
          <w:rFonts w:ascii="Arial" w:hAnsi="Arial" w:cs="Arial"/>
        </w:rPr>
        <w:t>tel. (</w:t>
      </w:r>
      <w:r w:rsidR="00334FDD" w:rsidRPr="006B0B91">
        <w:rPr>
          <w:rFonts w:ascii="Arial" w:hAnsi="Arial" w:cs="Arial"/>
        </w:rPr>
        <w:t>59</w:t>
      </w:r>
      <w:r w:rsidRPr="006B0B91">
        <w:rPr>
          <w:rFonts w:ascii="Arial" w:hAnsi="Arial" w:cs="Arial"/>
        </w:rPr>
        <w:t xml:space="preserve">) </w:t>
      </w:r>
      <w:r w:rsidR="00334FDD" w:rsidRPr="006B0B91">
        <w:rPr>
          <w:rFonts w:ascii="Arial" w:hAnsi="Arial" w:cs="Arial"/>
        </w:rPr>
        <w:t>83-43-442</w:t>
      </w:r>
      <w:r w:rsidRPr="006B0B91">
        <w:rPr>
          <w:rFonts w:ascii="Arial" w:hAnsi="Arial" w:cs="Arial"/>
        </w:rPr>
        <w:t>;</w:t>
      </w:r>
      <w:r w:rsidR="00547E64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 xml:space="preserve">Pani/Pana dane osobowe przetwarzane będą na podstawie art. 6 ust. 1 lit. c RODO w celu związanym z postępowaniem o udzielenie zamówienia publicznego pn.: Szkolenie dla osób bezrobotnych zarejestrowanych w Powiatowym Urzędzie Pracy w </w:t>
      </w:r>
      <w:r w:rsidR="00334FDD" w:rsidRPr="006B0B91">
        <w:rPr>
          <w:rFonts w:ascii="Arial" w:hAnsi="Arial" w:cs="Arial"/>
        </w:rPr>
        <w:t>Człuchowie</w:t>
      </w:r>
      <w:r w:rsidRPr="006B0B91">
        <w:rPr>
          <w:rFonts w:ascii="Arial" w:hAnsi="Arial" w:cs="Arial"/>
        </w:rPr>
        <w:t xml:space="preserve"> pt.</w:t>
      </w:r>
      <w:r w:rsidRPr="006B0B91">
        <w:rPr>
          <w:rStyle w:val="TeksttreciPogrubienie1"/>
          <w:sz w:val="24"/>
          <w:szCs w:val="24"/>
        </w:rPr>
        <w:t xml:space="preserve"> </w:t>
      </w:r>
      <w:r w:rsidRPr="006B0B91">
        <w:rPr>
          <w:rStyle w:val="TeksttreciPogrubienie1"/>
          <w:b w:val="0"/>
          <w:sz w:val="24"/>
          <w:szCs w:val="24"/>
        </w:rPr>
        <w:t>„</w:t>
      </w:r>
      <w:r w:rsidR="006B0B91" w:rsidRPr="006B0B91">
        <w:rPr>
          <w:rFonts w:ascii="Arial" w:hAnsi="Arial" w:cs="Arial"/>
          <w:b/>
          <w:bCs/>
          <w:iCs/>
        </w:rPr>
        <w:t>Spawacz spoin pachwinowych blach i rur w metodzie MAG-135 i TIG-141 z modułem cięcia plazmą”</w:t>
      </w:r>
      <w:r w:rsidRPr="006B0B91">
        <w:rPr>
          <w:rFonts w:ascii="Arial" w:hAnsi="Arial" w:cs="Arial"/>
          <w:b/>
        </w:rPr>
        <w:t xml:space="preserve"> </w:t>
      </w:r>
      <w:r w:rsidRPr="006B0B91">
        <w:rPr>
          <w:rFonts w:ascii="Arial" w:hAnsi="Arial" w:cs="Arial"/>
        </w:rPr>
        <w:t xml:space="preserve">prowadzonym w trybie podstawowym na podstawie art. 275 </w:t>
      </w:r>
      <w:proofErr w:type="spellStart"/>
      <w:r w:rsidRPr="006B0B91">
        <w:rPr>
          <w:rFonts w:ascii="Arial" w:hAnsi="Arial" w:cs="Arial"/>
        </w:rPr>
        <w:t>pkt</w:t>
      </w:r>
      <w:proofErr w:type="spellEnd"/>
      <w:r w:rsidRPr="006B0B91">
        <w:rPr>
          <w:rFonts w:ascii="Arial" w:hAnsi="Arial" w:cs="Arial"/>
        </w:rPr>
        <w:t xml:space="preserve"> 1 ustawy z dnia 11.09.2019 roku - Prawo zamówień publicznych (tj. </w:t>
      </w:r>
      <w:proofErr w:type="spellStart"/>
      <w:r w:rsidRPr="006B0B91">
        <w:rPr>
          <w:rFonts w:ascii="Arial" w:hAnsi="Arial" w:cs="Arial"/>
        </w:rPr>
        <w:t>Dz.U</w:t>
      </w:r>
      <w:proofErr w:type="spellEnd"/>
      <w:r w:rsidRPr="006B0B91">
        <w:rPr>
          <w:rFonts w:ascii="Arial" w:hAnsi="Arial" w:cs="Arial"/>
        </w:rPr>
        <w:t xml:space="preserve">. z 2024 roku, poz. 1320) dalej: "ustawa </w:t>
      </w:r>
      <w:proofErr w:type="spellStart"/>
      <w:r w:rsidRPr="006B0B91">
        <w:rPr>
          <w:rFonts w:ascii="Arial" w:hAnsi="Arial" w:cs="Arial"/>
        </w:rPr>
        <w:t>Pzp</w:t>
      </w:r>
      <w:proofErr w:type="spellEnd"/>
      <w:r w:rsidRPr="006B0B91">
        <w:rPr>
          <w:rFonts w:ascii="Arial" w:hAnsi="Arial" w:cs="Arial"/>
        </w:rPr>
        <w:t>";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Odbiorcami Pani/Pana danych osobowych będą osoby lub podmioty, którym</w:t>
      </w:r>
      <w:r w:rsidR="00334FDD" w:rsidRPr="006B0B91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 xml:space="preserve">udostępniona zostanie dokumentacja postępowania w oparciu o art. 18 oraz 74 ustawy </w:t>
      </w:r>
      <w:proofErr w:type="spellStart"/>
      <w:r w:rsidRPr="006B0B91">
        <w:rPr>
          <w:rFonts w:ascii="Arial" w:hAnsi="Arial" w:cs="Arial"/>
        </w:rPr>
        <w:t>Pzp</w:t>
      </w:r>
      <w:proofErr w:type="spellEnd"/>
      <w:r w:rsidRPr="006B0B91">
        <w:rPr>
          <w:rFonts w:ascii="Arial" w:hAnsi="Arial" w:cs="Arial"/>
        </w:rPr>
        <w:t>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Pani/Pana dane osobowe będą przechowywane, zgodnie z art. 78 ust. 4 ustawy </w:t>
      </w:r>
      <w:proofErr w:type="spellStart"/>
      <w:r w:rsidRPr="006B0B91">
        <w:rPr>
          <w:rFonts w:ascii="Arial" w:hAnsi="Arial" w:cs="Arial"/>
        </w:rPr>
        <w:t>Pzp</w:t>
      </w:r>
      <w:proofErr w:type="spellEnd"/>
      <w:r w:rsidRPr="006B0B91">
        <w:rPr>
          <w:rFonts w:ascii="Arial" w:hAnsi="Arial" w:cs="Arial"/>
        </w:rPr>
        <w:t>, przez okres 4 lat od dnia zakończenia postępowania o udzielenie zamówienia;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Obowiązek podania przez Panią/Pana danych osobowych bezpośrednio</w:t>
      </w:r>
      <w:r w:rsidR="00334FDD" w:rsidRPr="006B0B91">
        <w:rPr>
          <w:rFonts w:ascii="Arial" w:hAnsi="Arial" w:cs="Arial"/>
        </w:rPr>
        <w:t xml:space="preserve"> </w:t>
      </w:r>
      <w:r w:rsidRPr="006B0B91">
        <w:rPr>
          <w:rFonts w:ascii="Arial" w:hAnsi="Arial" w:cs="Arial"/>
        </w:rPr>
        <w:t xml:space="preserve">Pani/Pana dotyczących jest wymogiem ustawowym określonym w przepisach ustawy </w:t>
      </w:r>
      <w:proofErr w:type="spellStart"/>
      <w:r w:rsidRPr="006B0B91">
        <w:rPr>
          <w:rFonts w:ascii="Arial" w:hAnsi="Arial" w:cs="Arial"/>
        </w:rPr>
        <w:t>Pzp</w:t>
      </w:r>
      <w:proofErr w:type="spellEnd"/>
      <w:r w:rsidRPr="006B0B91">
        <w:rPr>
          <w:rFonts w:ascii="Arial" w:hAnsi="Arial" w:cs="Aria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B0B91">
        <w:rPr>
          <w:rFonts w:ascii="Arial" w:hAnsi="Arial" w:cs="Arial"/>
        </w:rPr>
        <w:t>Pzp</w:t>
      </w:r>
      <w:proofErr w:type="spellEnd"/>
      <w:r w:rsidRPr="006B0B91">
        <w:rPr>
          <w:rFonts w:ascii="Arial" w:hAnsi="Arial" w:cs="Arial"/>
        </w:rPr>
        <w:t>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W odniesieniu do Pani/Pana danych decyzje nie będą podejmowane w sposób zautomatyzowany, stosownie do art. 22 RODO;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Posiada Pani/Pan :</w:t>
      </w:r>
    </w:p>
    <w:p w:rsidR="00334FDD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    - </w:t>
      </w:r>
      <w:r w:rsidR="001F0036" w:rsidRPr="006B0B91">
        <w:rPr>
          <w:rFonts w:ascii="Arial" w:hAnsi="Arial" w:cs="Arial"/>
        </w:rPr>
        <w:t xml:space="preserve">na podstawie art. 15 RODO prawo dostępu do danych osobowych Pani/Pana </w:t>
      </w:r>
      <w:r w:rsidRPr="006B0B91">
        <w:rPr>
          <w:rFonts w:ascii="Arial" w:hAnsi="Arial" w:cs="Arial"/>
        </w:rPr>
        <w:t xml:space="preserve"> </w:t>
      </w:r>
    </w:p>
    <w:p w:rsidR="001F0036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      </w:t>
      </w:r>
      <w:r w:rsidR="001F0036" w:rsidRPr="006B0B91">
        <w:rPr>
          <w:rFonts w:ascii="Arial" w:hAnsi="Arial" w:cs="Arial"/>
        </w:rPr>
        <w:t>dotyczących,</w:t>
      </w:r>
    </w:p>
    <w:p w:rsidR="00334FDD" w:rsidRPr="006B0B91" w:rsidRDefault="00334FDD" w:rsidP="006B0B91">
      <w:pPr>
        <w:rPr>
          <w:rFonts w:ascii="Arial" w:hAnsi="Arial" w:cs="Arial"/>
        </w:rPr>
        <w:sectPr w:rsidR="00334FDD" w:rsidRPr="006B0B91">
          <w:type w:val="continuous"/>
          <w:pgSz w:w="11905" w:h="16837"/>
          <w:pgMar w:top="825" w:right="1325" w:bottom="1939" w:left="1325" w:header="0" w:footer="3" w:gutter="0"/>
          <w:cols w:space="720"/>
          <w:noEndnote/>
          <w:docGrid w:linePitch="360"/>
        </w:sectPr>
      </w:pPr>
      <w:r w:rsidRPr="006B0B91">
        <w:rPr>
          <w:rFonts w:ascii="Arial" w:hAnsi="Arial" w:cs="Arial"/>
        </w:rPr>
        <w:t xml:space="preserve">      - </w:t>
      </w:r>
      <w:r w:rsidR="001F0036" w:rsidRPr="006B0B91">
        <w:rPr>
          <w:rFonts w:ascii="Arial" w:hAnsi="Arial" w:cs="Arial"/>
        </w:rPr>
        <w:t>na podstawie art. 16 RODO prawo sprostow</w:t>
      </w:r>
      <w:r w:rsidRPr="006B0B91">
        <w:rPr>
          <w:rFonts w:ascii="Arial" w:hAnsi="Arial" w:cs="Arial"/>
        </w:rPr>
        <w:t>ania Pani/Pana danych osobowych,</w:t>
      </w:r>
    </w:p>
    <w:p w:rsidR="00334FDD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lastRenderedPageBreak/>
        <w:t xml:space="preserve">                          - na podstawie art. 18 RODO prawo żądania od administratora ograniczenia przetwarzania </w:t>
      </w:r>
    </w:p>
    <w:p w:rsidR="00334FDD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                          danych osobowych z zastrzeżeniem przypadków, o których mowa w art. 18 ust. 2 RODO:</w:t>
      </w:r>
    </w:p>
    <w:p w:rsidR="001F0036" w:rsidRPr="006B0B91" w:rsidRDefault="001F0036" w:rsidP="006B0B91">
      <w:pPr>
        <w:rPr>
          <w:rFonts w:ascii="Arial" w:hAnsi="Arial" w:cs="Arial"/>
        </w:rPr>
        <w:sectPr w:rsidR="001F0036" w:rsidRPr="006B0B91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334FDD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lastRenderedPageBreak/>
        <w:t xml:space="preserve">    - </w:t>
      </w:r>
      <w:r w:rsidR="001F0036" w:rsidRPr="006B0B91">
        <w:rPr>
          <w:rFonts w:ascii="Arial" w:hAnsi="Arial" w:cs="Arial"/>
        </w:rPr>
        <w:t xml:space="preserve">prawo do wniesienia skargi do Prezesa Urzędu Ochrony Danych Osobowych, gdy </w:t>
      </w:r>
      <w:r w:rsidRPr="006B0B91">
        <w:rPr>
          <w:rFonts w:ascii="Arial" w:hAnsi="Arial" w:cs="Arial"/>
        </w:rPr>
        <w:t xml:space="preserve">   </w:t>
      </w:r>
    </w:p>
    <w:p w:rsidR="00334FDD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    </w:t>
      </w:r>
      <w:r w:rsidR="001F0036" w:rsidRPr="006B0B91">
        <w:rPr>
          <w:rFonts w:ascii="Arial" w:hAnsi="Arial" w:cs="Arial"/>
        </w:rPr>
        <w:t xml:space="preserve">uzna Pani/Pan, że przetwarzanie danych osobowych Pani/Pana dotyczących </w:t>
      </w:r>
    </w:p>
    <w:p w:rsidR="00232AB5" w:rsidRPr="006B0B91" w:rsidRDefault="00334FDD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    </w:t>
      </w:r>
      <w:r w:rsidR="001F0036" w:rsidRPr="006B0B91">
        <w:rPr>
          <w:rFonts w:ascii="Arial" w:hAnsi="Arial" w:cs="Arial"/>
        </w:rPr>
        <w:t>narusza przepisy RODO;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• Nie przysługuje Pani/Panu:</w:t>
      </w:r>
    </w:p>
    <w:p w:rsidR="001F0036" w:rsidRPr="006B0B91" w:rsidRDefault="00232AB5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- </w:t>
      </w:r>
      <w:r w:rsidR="001F0036" w:rsidRPr="006B0B91">
        <w:rPr>
          <w:rFonts w:ascii="Arial" w:hAnsi="Arial" w:cs="Arial"/>
        </w:rPr>
        <w:t>w związku z art. 17 ust. 3 lit. b, d lub e RODO prawo do usunięcia danych osobowych;</w:t>
      </w:r>
    </w:p>
    <w:p w:rsidR="001F0036" w:rsidRPr="006B0B91" w:rsidRDefault="00232AB5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- </w:t>
      </w:r>
      <w:r w:rsidR="001F0036" w:rsidRPr="006B0B91">
        <w:rPr>
          <w:rFonts w:ascii="Arial" w:hAnsi="Arial" w:cs="Arial"/>
        </w:rPr>
        <w:t>prawo do przenoszenia danych osobowych, o których mowa w art. 20 RODO:</w:t>
      </w:r>
    </w:p>
    <w:p w:rsidR="00232AB5" w:rsidRPr="006B0B91" w:rsidRDefault="00232AB5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- </w:t>
      </w:r>
      <w:r w:rsidR="001F0036" w:rsidRPr="006B0B91">
        <w:rPr>
          <w:rFonts w:ascii="Arial" w:hAnsi="Arial" w:cs="Arial"/>
        </w:rPr>
        <w:t xml:space="preserve">na podstawie art. 21 RODO prawo sprzeciwu, wobec przetwarzania danych </w:t>
      </w:r>
      <w:r w:rsidRPr="006B0B91">
        <w:rPr>
          <w:rFonts w:ascii="Arial" w:hAnsi="Arial" w:cs="Arial"/>
        </w:rPr>
        <w:t xml:space="preserve"> </w:t>
      </w:r>
    </w:p>
    <w:p w:rsidR="00232AB5" w:rsidRPr="006B0B91" w:rsidRDefault="00232AB5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</w:t>
      </w:r>
      <w:r w:rsidR="001F0036" w:rsidRPr="006B0B91">
        <w:rPr>
          <w:rFonts w:ascii="Arial" w:hAnsi="Arial" w:cs="Arial"/>
        </w:rPr>
        <w:t xml:space="preserve">osobowych, gdyż podstawą prawną przetwarzania Pani/Pana danych osobowych jest </w:t>
      </w:r>
    </w:p>
    <w:p w:rsidR="001F0036" w:rsidRPr="006B0B91" w:rsidRDefault="00232AB5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  </w:t>
      </w:r>
      <w:r w:rsidR="001F0036" w:rsidRPr="006B0B91">
        <w:rPr>
          <w:rFonts w:ascii="Arial" w:hAnsi="Arial" w:cs="Arial"/>
        </w:rPr>
        <w:t>art. 6 ust. 1 lit c RODO.</w:t>
      </w:r>
    </w:p>
    <w:p w:rsidR="00232AB5" w:rsidRPr="006B0B91" w:rsidRDefault="00232AB5" w:rsidP="006B0B91">
      <w:pPr>
        <w:rPr>
          <w:rFonts w:ascii="Arial" w:hAnsi="Arial" w:cs="Arial"/>
        </w:rPr>
      </w:pPr>
    </w:p>
    <w:p w:rsidR="00232AB5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Do oferty należy dołączyć OŚWIADCZENIA stanowiące załączniki nr 7 i nr 8 do Specyfikacji Warunków Zamówienia.</w:t>
      </w:r>
    </w:p>
    <w:p w:rsidR="00232AB5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Załączniki do Specyfikacji Warunków Zamówienia:</w:t>
      </w:r>
    </w:p>
    <w:p w:rsidR="00232AB5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Załącznik nr 1 - Opis przedmiotu zamówienia, 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Załącznik nr 2 - Formularz ofertowy,</w:t>
      </w:r>
    </w:p>
    <w:p w:rsidR="007415BE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Załącznik nr 3 - Oświadczenie o niepodleganiu wykluczeniu oraz spełnianiu</w:t>
      </w:r>
    </w:p>
    <w:p w:rsidR="00232AB5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warunków udziału w postępowaniu,</w:t>
      </w:r>
    </w:p>
    <w:p w:rsidR="007415BE" w:rsidRDefault="007415BE" w:rsidP="006B0B91">
      <w:pPr>
        <w:rPr>
          <w:rFonts w:ascii="Arial" w:hAnsi="Arial" w:cs="Arial"/>
        </w:rPr>
      </w:pPr>
    </w:p>
    <w:p w:rsidR="007415BE" w:rsidRPr="006B0B91" w:rsidRDefault="007415BE" w:rsidP="006B0B91">
      <w:pPr>
        <w:rPr>
          <w:rFonts w:ascii="Arial" w:hAnsi="Arial" w:cs="Arial"/>
        </w:rPr>
      </w:pPr>
    </w:p>
    <w:p w:rsidR="00232AB5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Załącznik nr 4 - Wykaz wykładowców, </w:t>
      </w:r>
    </w:p>
    <w:p w:rsidR="000000FA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 xml:space="preserve">Załączniki nr 5 - Projekt umowy, </w:t>
      </w:r>
    </w:p>
    <w:p w:rsidR="001F0036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Załącznik nr 6 - Program szkolenia,</w:t>
      </w:r>
    </w:p>
    <w:p w:rsidR="001F0036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Załącznik nr 7 - Oświadczenie, że nie zastosowano środków, o których mowa</w:t>
      </w:r>
    </w:p>
    <w:p w:rsidR="00232AB5" w:rsidRPr="006B0B91" w:rsidRDefault="001F0036" w:rsidP="006B0B91">
      <w:pPr>
        <w:rPr>
          <w:rFonts w:ascii="Arial" w:hAnsi="Arial" w:cs="Arial"/>
        </w:rPr>
      </w:pPr>
      <w:r w:rsidRPr="006B0B91">
        <w:rPr>
          <w:rFonts w:ascii="Arial" w:hAnsi="Arial" w:cs="Arial"/>
        </w:rPr>
        <w:t>w ustawie z dnia 13 kwietnia 2022 r. o szczególnych rozwiązaniach w zakresie przeciwdziałania wspieraniu agresji na Ukrainę oraz służących ochronie bezpieczeństwa narodowego (</w:t>
      </w:r>
      <w:proofErr w:type="spellStart"/>
      <w:r w:rsidRPr="006B0B91">
        <w:rPr>
          <w:rFonts w:ascii="Arial" w:hAnsi="Arial" w:cs="Arial"/>
        </w:rPr>
        <w:t>t.j</w:t>
      </w:r>
      <w:proofErr w:type="spellEnd"/>
      <w:r w:rsidRPr="006B0B91">
        <w:rPr>
          <w:rFonts w:ascii="Arial" w:hAnsi="Arial" w:cs="Arial"/>
        </w:rPr>
        <w:t xml:space="preserve">. Dz. U. z 2024 roku poz. 507) oraz, że nie figuruje w rejestrach podmiotów objętych sankcjami, </w:t>
      </w:r>
    </w:p>
    <w:p w:rsidR="00B3767A" w:rsidRPr="006B0B91" w:rsidRDefault="00B3767A" w:rsidP="006B0B91">
      <w:pPr>
        <w:rPr>
          <w:rFonts w:ascii="Arial" w:hAnsi="Arial" w:cs="Arial"/>
        </w:rPr>
        <w:sectPr w:rsidR="00B3767A" w:rsidRPr="006B0B91">
          <w:type w:val="continuous"/>
          <w:pgSz w:w="11905" w:h="16837"/>
          <w:pgMar w:top="773" w:right="1132" w:bottom="5131" w:left="1463" w:header="0" w:footer="3" w:gutter="0"/>
          <w:cols w:space="720"/>
          <w:noEndnote/>
          <w:docGrid w:linePitch="360"/>
        </w:sectPr>
      </w:pPr>
      <w:r>
        <w:rPr>
          <w:rFonts w:ascii="Arial" w:hAnsi="Arial" w:cs="Arial"/>
        </w:rPr>
        <w:t>Załącznik nr 8 – Oświadczenie Wykonawcy</w:t>
      </w:r>
    </w:p>
    <w:p w:rsidR="005B3A90" w:rsidRPr="00B361FD" w:rsidRDefault="005B3A90" w:rsidP="006B0B91">
      <w:pPr>
        <w:rPr>
          <w:rFonts w:ascii="Arial" w:hAnsi="Arial" w:cs="Arial"/>
          <w:color w:val="FF0000"/>
        </w:rPr>
      </w:pPr>
    </w:p>
    <w:p w:rsidR="001F0036" w:rsidRDefault="005B3A90" w:rsidP="006B0B91">
      <w:pPr>
        <w:rPr>
          <w:rFonts w:ascii="Arial" w:hAnsi="Arial" w:cs="Arial"/>
        </w:rPr>
      </w:pPr>
      <w:r w:rsidRPr="00B361FD">
        <w:rPr>
          <w:rFonts w:ascii="Arial" w:hAnsi="Arial" w:cs="Arial"/>
          <w:color w:val="FF0000"/>
        </w:rPr>
        <w:t xml:space="preserve">                      </w:t>
      </w:r>
      <w:r w:rsidRPr="007415BE">
        <w:rPr>
          <w:rFonts w:ascii="Arial" w:hAnsi="Arial" w:cs="Arial"/>
        </w:rPr>
        <w:t xml:space="preserve">Zatwierdził w dniu </w:t>
      </w:r>
      <w:r w:rsidR="007415BE" w:rsidRPr="007415BE">
        <w:rPr>
          <w:rFonts w:ascii="Arial" w:hAnsi="Arial" w:cs="Arial"/>
        </w:rPr>
        <w:t>01</w:t>
      </w:r>
      <w:r w:rsidR="006453E3" w:rsidRPr="007415BE">
        <w:rPr>
          <w:rFonts w:ascii="Arial" w:hAnsi="Arial" w:cs="Arial"/>
        </w:rPr>
        <w:t>.0</w:t>
      </w:r>
      <w:r w:rsidR="007415BE" w:rsidRPr="007415BE">
        <w:rPr>
          <w:rFonts w:ascii="Arial" w:hAnsi="Arial" w:cs="Arial"/>
        </w:rPr>
        <w:t>8</w:t>
      </w:r>
      <w:r w:rsidR="007415BE">
        <w:rPr>
          <w:rFonts w:ascii="Arial" w:hAnsi="Arial" w:cs="Arial"/>
        </w:rPr>
        <w:t>.2025 r.</w:t>
      </w:r>
    </w:p>
    <w:p w:rsidR="005752EA" w:rsidRDefault="005752EA" w:rsidP="006B0B91">
      <w:pPr>
        <w:rPr>
          <w:rFonts w:ascii="Arial" w:hAnsi="Arial" w:cs="Arial"/>
        </w:rPr>
      </w:pPr>
    </w:p>
    <w:p w:rsidR="0075205F" w:rsidRDefault="0075205F" w:rsidP="0075205F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Dyrektor Powiatowego Urzędu Pracy </w:t>
      </w:r>
    </w:p>
    <w:p w:rsidR="0075205F" w:rsidRDefault="0075205F" w:rsidP="0075205F">
      <w:pPr>
        <w:ind w:left="2124"/>
        <w:rPr>
          <w:rFonts w:ascii="Arial" w:hAnsi="Arial" w:cs="Arial"/>
        </w:rPr>
      </w:pPr>
      <w:r>
        <w:rPr>
          <w:rFonts w:ascii="Arial" w:hAnsi="Arial" w:cs="Arial"/>
        </w:rPr>
        <w:t xml:space="preserve">      w Człuchowie</w:t>
      </w:r>
    </w:p>
    <w:p w:rsidR="0075205F" w:rsidRPr="007415BE" w:rsidRDefault="0075205F" w:rsidP="0075205F">
      <w:pPr>
        <w:ind w:left="1416"/>
        <w:rPr>
          <w:rFonts w:ascii="Arial" w:hAnsi="Arial" w:cs="Arial"/>
        </w:rPr>
        <w:sectPr w:rsidR="0075205F" w:rsidRPr="007415BE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rFonts w:ascii="Arial" w:hAnsi="Arial" w:cs="Arial"/>
        </w:rPr>
        <w:t xml:space="preserve">              Marek </w:t>
      </w:r>
      <w:proofErr w:type="spellStart"/>
      <w:r>
        <w:rPr>
          <w:rFonts w:ascii="Arial" w:hAnsi="Arial" w:cs="Arial"/>
        </w:rPr>
        <w:t>Czechyra</w:t>
      </w:r>
      <w:proofErr w:type="spellEnd"/>
    </w:p>
    <w:p w:rsidR="00E64314" w:rsidRPr="005B3A90" w:rsidRDefault="00E64314" w:rsidP="005B3A90">
      <w:pPr>
        <w:rPr>
          <w:rFonts w:ascii="Arial" w:hAnsi="Arial" w:cs="Arial"/>
        </w:rPr>
      </w:pPr>
    </w:p>
    <w:sectPr w:rsidR="00E64314" w:rsidRPr="005B3A90" w:rsidSect="00345EEF">
      <w:head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651" w:rsidRDefault="000C2651" w:rsidP="003F710B">
      <w:r>
        <w:separator/>
      </w:r>
    </w:p>
  </w:endnote>
  <w:endnote w:type="continuationSeparator" w:id="1">
    <w:p w:rsidR="000C2651" w:rsidRDefault="000C2651" w:rsidP="003F7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rdiaUPC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651" w:rsidRDefault="000C2651" w:rsidP="003F710B">
      <w:r>
        <w:separator/>
      </w:r>
    </w:p>
  </w:footnote>
  <w:footnote w:type="continuationSeparator" w:id="1">
    <w:p w:rsidR="000C2651" w:rsidRDefault="000C2651" w:rsidP="003F7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651" w:rsidRDefault="00A85C81">
    <w:pPr>
      <w:pStyle w:val="Nagwek"/>
    </w:pPr>
    <w:ins w:id="21" w:author="Marta Żbikowska" w:date="2023-06-07T10:39:00Z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194400</wp:posOffset>
            </wp:positionV>
            <wp:extent cx="7322400" cy="684000"/>
            <wp:effectExtent l="0" t="0" r="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218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ins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6050659"/>
      <w:docPartObj>
        <w:docPartGallery w:val="Page Numbers (Top of Page)"/>
        <w:docPartUnique/>
      </w:docPartObj>
    </w:sdtPr>
    <w:sdtContent>
      <w:p w:rsidR="000C2651" w:rsidRDefault="00B61873">
        <w:pPr>
          <w:pStyle w:val="Nagwek"/>
        </w:pPr>
        <w:fldSimple w:instr="PAGE   \* MERGEFORMAT">
          <w:r w:rsidR="00A85C81">
            <w:rPr>
              <w:noProof/>
            </w:rPr>
            <w:t>14</w:t>
          </w:r>
        </w:fldSimple>
      </w:p>
    </w:sdtContent>
  </w:sdt>
  <w:p w:rsidR="000C2651" w:rsidRDefault="000C265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C5E696E8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>
    <w:nsid w:val="00000005"/>
    <w:multiLevelType w:val="singleLevel"/>
    <w:tmpl w:val="7E6C5182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4"/>
        <w:szCs w:val="24"/>
      </w:rPr>
    </w:lvl>
  </w:abstractNum>
  <w:abstractNum w:abstractNumId="2">
    <w:nsid w:val="00000007"/>
    <w:multiLevelType w:val="multilevel"/>
    <w:tmpl w:val="00000006"/>
    <w:lvl w:ilvl="0">
      <w:start w:val="2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3"/>
      <w:numFmt w:val="decimal"/>
      <w:lvlText w:val="%4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lowerLetter"/>
      <w:lvlText w:val="%6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6"/>
      <w:numFmt w:val="decimal"/>
      <w:lvlText w:val="%7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8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9"/>
    <w:multiLevelType w:val="multilevel"/>
    <w:tmpl w:val="D3E233EA"/>
    <w:name w:val="WW8Num9"/>
    <w:lvl w:ilvl="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Symbol" w:hAnsi="Symbol" w:cs="Symbo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108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160" w:hanging="180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520" w:hanging="216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880" w:hanging="252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880" w:hanging="2520"/>
      </w:pPr>
    </w:lvl>
  </w:abstractNum>
  <w:abstractNum w:abstractNumId="4">
    <w:nsid w:val="0000000B"/>
    <w:multiLevelType w:val="multilevel"/>
    <w:tmpl w:val="0000000A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3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5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Arial"/>
        <w:b/>
        <w:color w:val="000000"/>
        <w:sz w:val="18"/>
        <w:szCs w:val="18"/>
      </w:rPr>
    </w:lvl>
  </w:abstractNum>
  <w:abstractNum w:abstractNumId="6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12"/>
    <w:multiLevelType w:val="single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C78182C"/>
    <w:multiLevelType w:val="multilevel"/>
    <w:tmpl w:val="2B6E6882"/>
    <w:styleLink w:val="WW8Num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0">
    <w:nsid w:val="11853EC6"/>
    <w:multiLevelType w:val="hybridMultilevel"/>
    <w:tmpl w:val="6E6A3D9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4A60CE"/>
    <w:multiLevelType w:val="hybridMultilevel"/>
    <w:tmpl w:val="D454312A"/>
    <w:lvl w:ilvl="0" w:tplc="9B989AF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851BB5"/>
    <w:multiLevelType w:val="hybridMultilevel"/>
    <w:tmpl w:val="F10C074A"/>
    <w:lvl w:ilvl="0" w:tplc="A2B0DE34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12CA01BB"/>
    <w:multiLevelType w:val="hybridMultilevel"/>
    <w:tmpl w:val="6BA2A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862178"/>
    <w:multiLevelType w:val="multilevel"/>
    <w:tmpl w:val="78084F44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>
    <w:nsid w:val="24D65FE5"/>
    <w:multiLevelType w:val="hybridMultilevel"/>
    <w:tmpl w:val="BEFC44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9B3BC9"/>
    <w:multiLevelType w:val="hybridMultilevel"/>
    <w:tmpl w:val="8A9E5F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2547E7"/>
    <w:multiLevelType w:val="hybridMultilevel"/>
    <w:tmpl w:val="C8980488"/>
    <w:lvl w:ilvl="0" w:tplc="349E1F6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F760D8D"/>
    <w:multiLevelType w:val="hybridMultilevel"/>
    <w:tmpl w:val="268C183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657914"/>
    <w:multiLevelType w:val="hybridMultilevel"/>
    <w:tmpl w:val="C5FA9F3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0">
    <w:nsid w:val="3AC550BA"/>
    <w:multiLevelType w:val="hybridMultilevel"/>
    <w:tmpl w:val="F7FADB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1B31A4"/>
    <w:multiLevelType w:val="hybridMultilevel"/>
    <w:tmpl w:val="C41E56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241539"/>
    <w:multiLevelType w:val="hybridMultilevel"/>
    <w:tmpl w:val="886AE58E"/>
    <w:lvl w:ilvl="0" w:tplc="3732EB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782C34"/>
    <w:multiLevelType w:val="hybridMultilevel"/>
    <w:tmpl w:val="C630C7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7C45B6"/>
    <w:multiLevelType w:val="multilevel"/>
    <w:tmpl w:val="56C67D0A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4B0D6868"/>
    <w:multiLevelType w:val="hybridMultilevel"/>
    <w:tmpl w:val="3E4C5F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677BA2"/>
    <w:multiLevelType w:val="hybridMultilevel"/>
    <w:tmpl w:val="0C80F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9A6845"/>
    <w:multiLevelType w:val="multilevel"/>
    <w:tmpl w:val="CBC24E5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28">
    <w:nsid w:val="5CBD095A"/>
    <w:multiLevelType w:val="hybridMultilevel"/>
    <w:tmpl w:val="08667C76"/>
    <w:lvl w:ilvl="0" w:tplc="41746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CD7EDA"/>
    <w:multiLevelType w:val="hybridMultilevel"/>
    <w:tmpl w:val="13F60A74"/>
    <w:lvl w:ilvl="0" w:tplc="0C14A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251C45"/>
    <w:multiLevelType w:val="hybridMultilevel"/>
    <w:tmpl w:val="AFEEDCD6"/>
    <w:lvl w:ilvl="0" w:tplc="0415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3E3380"/>
    <w:multiLevelType w:val="hybridMultilevel"/>
    <w:tmpl w:val="B7FE31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4"/>
  </w:num>
  <w:num w:numId="3">
    <w:abstractNumId w:val="27"/>
  </w:num>
  <w:num w:numId="4">
    <w:abstractNumId w:val="9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23"/>
  </w:num>
  <w:num w:numId="12">
    <w:abstractNumId w:val="10"/>
  </w:num>
  <w:num w:numId="13">
    <w:abstractNumId w:val="22"/>
  </w:num>
  <w:num w:numId="14">
    <w:abstractNumId w:val="29"/>
  </w:num>
  <w:num w:numId="15">
    <w:abstractNumId w:val="28"/>
  </w:num>
  <w:num w:numId="16">
    <w:abstractNumId w:val="12"/>
  </w:num>
  <w:num w:numId="17">
    <w:abstractNumId w:val="30"/>
  </w:num>
  <w:num w:numId="18">
    <w:abstractNumId w:val="11"/>
  </w:num>
  <w:num w:numId="19">
    <w:abstractNumId w:val="18"/>
  </w:num>
  <w:num w:numId="20">
    <w:abstractNumId w:val="25"/>
  </w:num>
  <w:num w:numId="21">
    <w:abstractNumId w:val="13"/>
  </w:num>
  <w:num w:numId="22">
    <w:abstractNumId w:val="20"/>
  </w:num>
  <w:num w:numId="23">
    <w:abstractNumId w:val="15"/>
  </w:num>
  <w:num w:numId="24">
    <w:abstractNumId w:val="31"/>
  </w:num>
  <w:num w:numId="25">
    <w:abstractNumId w:val="17"/>
  </w:num>
  <w:num w:numId="26">
    <w:abstractNumId w:val="26"/>
  </w:num>
  <w:num w:numId="27">
    <w:abstractNumId w:val="16"/>
  </w:num>
  <w:num w:numId="28">
    <w:abstractNumId w:val="21"/>
  </w:num>
  <w:num w:numId="29">
    <w:abstractNumId w:val="1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445AA8"/>
    <w:rsid w:val="000000FA"/>
    <w:rsid w:val="00000B33"/>
    <w:rsid w:val="0000313F"/>
    <w:rsid w:val="0000658F"/>
    <w:rsid w:val="0001170A"/>
    <w:rsid w:val="000158E6"/>
    <w:rsid w:val="00016CB8"/>
    <w:rsid w:val="0002059C"/>
    <w:rsid w:val="000208B2"/>
    <w:rsid w:val="000254A8"/>
    <w:rsid w:val="000274F0"/>
    <w:rsid w:val="00045E7C"/>
    <w:rsid w:val="00046DA6"/>
    <w:rsid w:val="00054877"/>
    <w:rsid w:val="000606B8"/>
    <w:rsid w:val="00072AFE"/>
    <w:rsid w:val="00075784"/>
    <w:rsid w:val="00075956"/>
    <w:rsid w:val="00077DF2"/>
    <w:rsid w:val="0008091D"/>
    <w:rsid w:val="000929E1"/>
    <w:rsid w:val="00094577"/>
    <w:rsid w:val="000A2582"/>
    <w:rsid w:val="000A45F6"/>
    <w:rsid w:val="000B158A"/>
    <w:rsid w:val="000B218A"/>
    <w:rsid w:val="000B6702"/>
    <w:rsid w:val="000B7334"/>
    <w:rsid w:val="000C2651"/>
    <w:rsid w:val="000C78A0"/>
    <w:rsid w:val="000D6F83"/>
    <w:rsid w:val="000E35F0"/>
    <w:rsid w:val="000F1A07"/>
    <w:rsid w:val="00104686"/>
    <w:rsid w:val="001061C7"/>
    <w:rsid w:val="00106F24"/>
    <w:rsid w:val="0010724F"/>
    <w:rsid w:val="001209E8"/>
    <w:rsid w:val="00123A5A"/>
    <w:rsid w:val="0012614E"/>
    <w:rsid w:val="00130336"/>
    <w:rsid w:val="00132D31"/>
    <w:rsid w:val="00134771"/>
    <w:rsid w:val="00146790"/>
    <w:rsid w:val="00150560"/>
    <w:rsid w:val="00151E36"/>
    <w:rsid w:val="00152B5D"/>
    <w:rsid w:val="00153732"/>
    <w:rsid w:val="00155473"/>
    <w:rsid w:val="00173997"/>
    <w:rsid w:val="0019131F"/>
    <w:rsid w:val="001A2BFC"/>
    <w:rsid w:val="001A4569"/>
    <w:rsid w:val="001A5865"/>
    <w:rsid w:val="001A5B78"/>
    <w:rsid w:val="001B00C8"/>
    <w:rsid w:val="001B224A"/>
    <w:rsid w:val="001B5ED0"/>
    <w:rsid w:val="001C2B37"/>
    <w:rsid w:val="001C41BA"/>
    <w:rsid w:val="001C5BBF"/>
    <w:rsid w:val="001D01B1"/>
    <w:rsid w:val="001D479F"/>
    <w:rsid w:val="001D7004"/>
    <w:rsid w:val="001E3740"/>
    <w:rsid w:val="001E4F7A"/>
    <w:rsid w:val="001E56B2"/>
    <w:rsid w:val="001F0036"/>
    <w:rsid w:val="001F0649"/>
    <w:rsid w:val="00205C93"/>
    <w:rsid w:val="00207074"/>
    <w:rsid w:val="00207655"/>
    <w:rsid w:val="002136E0"/>
    <w:rsid w:val="002147EC"/>
    <w:rsid w:val="002171D4"/>
    <w:rsid w:val="00221686"/>
    <w:rsid w:val="002228F2"/>
    <w:rsid w:val="00224E31"/>
    <w:rsid w:val="00227E7E"/>
    <w:rsid w:val="002309A6"/>
    <w:rsid w:val="00232AB5"/>
    <w:rsid w:val="00232C51"/>
    <w:rsid w:val="00235A1A"/>
    <w:rsid w:val="00242478"/>
    <w:rsid w:val="002516F6"/>
    <w:rsid w:val="0025644C"/>
    <w:rsid w:val="002566E7"/>
    <w:rsid w:val="002650D8"/>
    <w:rsid w:val="002706C0"/>
    <w:rsid w:val="00292533"/>
    <w:rsid w:val="00293807"/>
    <w:rsid w:val="00293943"/>
    <w:rsid w:val="002954F3"/>
    <w:rsid w:val="002960C6"/>
    <w:rsid w:val="00297357"/>
    <w:rsid w:val="00297375"/>
    <w:rsid w:val="002A10E6"/>
    <w:rsid w:val="002A2F5D"/>
    <w:rsid w:val="002A33D3"/>
    <w:rsid w:val="002A4BB0"/>
    <w:rsid w:val="002C1025"/>
    <w:rsid w:val="002C3B9D"/>
    <w:rsid w:val="002D2475"/>
    <w:rsid w:val="002D3D3D"/>
    <w:rsid w:val="002E1A87"/>
    <w:rsid w:val="002E72C2"/>
    <w:rsid w:val="002F0390"/>
    <w:rsid w:val="002F660E"/>
    <w:rsid w:val="002F696F"/>
    <w:rsid w:val="00302358"/>
    <w:rsid w:val="003036F9"/>
    <w:rsid w:val="003037D4"/>
    <w:rsid w:val="00304FA9"/>
    <w:rsid w:val="003160C0"/>
    <w:rsid w:val="003228A8"/>
    <w:rsid w:val="0032392B"/>
    <w:rsid w:val="00325384"/>
    <w:rsid w:val="00326686"/>
    <w:rsid w:val="00331687"/>
    <w:rsid w:val="0033468A"/>
    <w:rsid w:val="00334F1B"/>
    <w:rsid w:val="00334FDD"/>
    <w:rsid w:val="00335B32"/>
    <w:rsid w:val="003367FE"/>
    <w:rsid w:val="00336941"/>
    <w:rsid w:val="00337F16"/>
    <w:rsid w:val="00343939"/>
    <w:rsid w:val="00344532"/>
    <w:rsid w:val="00345EEF"/>
    <w:rsid w:val="0035222F"/>
    <w:rsid w:val="003532EF"/>
    <w:rsid w:val="003578C4"/>
    <w:rsid w:val="00360733"/>
    <w:rsid w:val="00362F58"/>
    <w:rsid w:val="00376E3A"/>
    <w:rsid w:val="00382759"/>
    <w:rsid w:val="00383563"/>
    <w:rsid w:val="0038454E"/>
    <w:rsid w:val="00386BCA"/>
    <w:rsid w:val="003919AF"/>
    <w:rsid w:val="00391EED"/>
    <w:rsid w:val="00392384"/>
    <w:rsid w:val="003927EA"/>
    <w:rsid w:val="00393530"/>
    <w:rsid w:val="003940BD"/>
    <w:rsid w:val="00394F78"/>
    <w:rsid w:val="00395961"/>
    <w:rsid w:val="003A42F4"/>
    <w:rsid w:val="003A6336"/>
    <w:rsid w:val="003A6A24"/>
    <w:rsid w:val="003B51F0"/>
    <w:rsid w:val="003B6389"/>
    <w:rsid w:val="003C00CE"/>
    <w:rsid w:val="003C396D"/>
    <w:rsid w:val="003D25C8"/>
    <w:rsid w:val="003D408B"/>
    <w:rsid w:val="003D4CAF"/>
    <w:rsid w:val="003D5A19"/>
    <w:rsid w:val="003E0AF2"/>
    <w:rsid w:val="003E1C25"/>
    <w:rsid w:val="003E43DD"/>
    <w:rsid w:val="003E7B5B"/>
    <w:rsid w:val="003F081E"/>
    <w:rsid w:val="003F710B"/>
    <w:rsid w:val="00400C09"/>
    <w:rsid w:val="0040140F"/>
    <w:rsid w:val="00411AF0"/>
    <w:rsid w:val="004209AB"/>
    <w:rsid w:val="00420B52"/>
    <w:rsid w:val="00427D7B"/>
    <w:rsid w:val="00436A05"/>
    <w:rsid w:val="00436D8D"/>
    <w:rsid w:val="0044001A"/>
    <w:rsid w:val="0044135B"/>
    <w:rsid w:val="00445AA8"/>
    <w:rsid w:val="00446431"/>
    <w:rsid w:val="004533C3"/>
    <w:rsid w:val="00457880"/>
    <w:rsid w:val="00462F83"/>
    <w:rsid w:val="004676D1"/>
    <w:rsid w:val="00471789"/>
    <w:rsid w:val="00472811"/>
    <w:rsid w:val="00477185"/>
    <w:rsid w:val="00483799"/>
    <w:rsid w:val="004925B2"/>
    <w:rsid w:val="00494E03"/>
    <w:rsid w:val="004A0607"/>
    <w:rsid w:val="004A314E"/>
    <w:rsid w:val="004B416F"/>
    <w:rsid w:val="004B477D"/>
    <w:rsid w:val="004D08A6"/>
    <w:rsid w:val="004D525E"/>
    <w:rsid w:val="004E16D2"/>
    <w:rsid w:val="004E5BF6"/>
    <w:rsid w:val="004E621A"/>
    <w:rsid w:val="004F30FB"/>
    <w:rsid w:val="004F4CEE"/>
    <w:rsid w:val="00507B73"/>
    <w:rsid w:val="00512830"/>
    <w:rsid w:val="005170E3"/>
    <w:rsid w:val="005204C4"/>
    <w:rsid w:val="0052086E"/>
    <w:rsid w:val="00522F25"/>
    <w:rsid w:val="005237DB"/>
    <w:rsid w:val="0052630C"/>
    <w:rsid w:val="005313D5"/>
    <w:rsid w:val="00532BF7"/>
    <w:rsid w:val="005403B4"/>
    <w:rsid w:val="00543CBD"/>
    <w:rsid w:val="0054618A"/>
    <w:rsid w:val="00547E64"/>
    <w:rsid w:val="00550B90"/>
    <w:rsid w:val="0055260D"/>
    <w:rsid w:val="00562465"/>
    <w:rsid w:val="005752EA"/>
    <w:rsid w:val="005830C5"/>
    <w:rsid w:val="00587504"/>
    <w:rsid w:val="00587D6A"/>
    <w:rsid w:val="00593B49"/>
    <w:rsid w:val="005A249B"/>
    <w:rsid w:val="005B3A08"/>
    <w:rsid w:val="005B3A90"/>
    <w:rsid w:val="005B44C1"/>
    <w:rsid w:val="005B6116"/>
    <w:rsid w:val="005B67E3"/>
    <w:rsid w:val="005C4164"/>
    <w:rsid w:val="005D11FD"/>
    <w:rsid w:val="005D4307"/>
    <w:rsid w:val="005E1932"/>
    <w:rsid w:val="005E680A"/>
    <w:rsid w:val="005F1878"/>
    <w:rsid w:val="005F2E2A"/>
    <w:rsid w:val="005F4CA8"/>
    <w:rsid w:val="005F70FD"/>
    <w:rsid w:val="0060119B"/>
    <w:rsid w:val="00601959"/>
    <w:rsid w:val="00602DF8"/>
    <w:rsid w:val="006050DD"/>
    <w:rsid w:val="006114C2"/>
    <w:rsid w:val="006126A3"/>
    <w:rsid w:val="006138AA"/>
    <w:rsid w:val="00613927"/>
    <w:rsid w:val="00613DE5"/>
    <w:rsid w:val="00630CF6"/>
    <w:rsid w:val="00632BE5"/>
    <w:rsid w:val="00632C6D"/>
    <w:rsid w:val="00633CAA"/>
    <w:rsid w:val="00634B9B"/>
    <w:rsid w:val="00641B97"/>
    <w:rsid w:val="006453E3"/>
    <w:rsid w:val="00646086"/>
    <w:rsid w:val="00646ABA"/>
    <w:rsid w:val="00651950"/>
    <w:rsid w:val="006621BE"/>
    <w:rsid w:val="00664D4A"/>
    <w:rsid w:val="0066696B"/>
    <w:rsid w:val="0067264D"/>
    <w:rsid w:val="00672A43"/>
    <w:rsid w:val="00674DC4"/>
    <w:rsid w:val="00687354"/>
    <w:rsid w:val="006952D4"/>
    <w:rsid w:val="00695ADA"/>
    <w:rsid w:val="006A1E37"/>
    <w:rsid w:val="006A22A5"/>
    <w:rsid w:val="006A2960"/>
    <w:rsid w:val="006A5FC9"/>
    <w:rsid w:val="006B0B91"/>
    <w:rsid w:val="006B0D77"/>
    <w:rsid w:val="006B2360"/>
    <w:rsid w:val="006B4623"/>
    <w:rsid w:val="006B5BE1"/>
    <w:rsid w:val="006B6B56"/>
    <w:rsid w:val="006C20F4"/>
    <w:rsid w:val="006C2491"/>
    <w:rsid w:val="006C6C64"/>
    <w:rsid w:val="006D4FA9"/>
    <w:rsid w:val="006D5914"/>
    <w:rsid w:val="006F1D70"/>
    <w:rsid w:val="006F4182"/>
    <w:rsid w:val="006F6B74"/>
    <w:rsid w:val="006F6D03"/>
    <w:rsid w:val="00703618"/>
    <w:rsid w:val="00704927"/>
    <w:rsid w:val="00712559"/>
    <w:rsid w:val="00714902"/>
    <w:rsid w:val="007231B9"/>
    <w:rsid w:val="007232D1"/>
    <w:rsid w:val="0072343F"/>
    <w:rsid w:val="00724B49"/>
    <w:rsid w:val="007320A9"/>
    <w:rsid w:val="00732FCB"/>
    <w:rsid w:val="007415BE"/>
    <w:rsid w:val="00741AA6"/>
    <w:rsid w:val="00751ECF"/>
    <w:rsid w:val="0075205F"/>
    <w:rsid w:val="00755472"/>
    <w:rsid w:val="00763D30"/>
    <w:rsid w:val="007669F0"/>
    <w:rsid w:val="007728C0"/>
    <w:rsid w:val="00777CA2"/>
    <w:rsid w:val="00777F33"/>
    <w:rsid w:val="00780CA1"/>
    <w:rsid w:val="0078141E"/>
    <w:rsid w:val="0078612C"/>
    <w:rsid w:val="00787897"/>
    <w:rsid w:val="00787EE3"/>
    <w:rsid w:val="00792682"/>
    <w:rsid w:val="00795602"/>
    <w:rsid w:val="007A077F"/>
    <w:rsid w:val="007A3324"/>
    <w:rsid w:val="007A5414"/>
    <w:rsid w:val="007A629C"/>
    <w:rsid w:val="007B5129"/>
    <w:rsid w:val="007C2B9D"/>
    <w:rsid w:val="007D0967"/>
    <w:rsid w:val="007E0AB7"/>
    <w:rsid w:val="007E0E1D"/>
    <w:rsid w:val="007F28FB"/>
    <w:rsid w:val="007F5194"/>
    <w:rsid w:val="007F5C2C"/>
    <w:rsid w:val="007F7440"/>
    <w:rsid w:val="008002CA"/>
    <w:rsid w:val="00803CE9"/>
    <w:rsid w:val="008050D5"/>
    <w:rsid w:val="00812F8B"/>
    <w:rsid w:val="00813BE5"/>
    <w:rsid w:val="00817282"/>
    <w:rsid w:val="0082467A"/>
    <w:rsid w:val="00824E3B"/>
    <w:rsid w:val="0083017F"/>
    <w:rsid w:val="00841969"/>
    <w:rsid w:val="00846538"/>
    <w:rsid w:val="008469A4"/>
    <w:rsid w:val="00846D88"/>
    <w:rsid w:val="008530C8"/>
    <w:rsid w:val="00853FAB"/>
    <w:rsid w:val="00854947"/>
    <w:rsid w:val="008555F2"/>
    <w:rsid w:val="00864B86"/>
    <w:rsid w:val="00865623"/>
    <w:rsid w:val="00865815"/>
    <w:rsid w:val="00865FB3"/>
    <w:rsid w:val="00870EED"/>
    <w:rsid w:val="00881EC4"/>
    <w:rsid w:val="0088512C"/>
    <w:rsid w:val="00887431"/>
    <w:rsid w:val="00891094"/>
    <w:rsid w:val="00891403"/>
    <w:rsid w:val="008921B6"/>
    <w:rsid w:val="0089262F"/>
    <w:rsid w:val="00892B1B"/>
    <w:rsid w:val="0089725B"/>
    <w:rsid w:val="00897DD0"/>
    <w:rsid w:val="008A19CC"/>
    <w:rsid w:val="008A2D7E"/>
    <w:rsid w:val="008A3B83"/>
    <w:rsid w:val="008B109C"/>
    <w:rsid w:val="008B124A"/>
    <w:rsid w:val="008B51C8"/>
    <w:rsid w:val="008B6BFA"/>
    <w:rsid w:val="008B726C"/>
    <w:rsid w:val="008C0F17"/>
    <w:rsid w:val="008C103D"/>
    <w:rsid w:val="008C47BF"/>
    <w:rsid w:val="008C4FBF"/>
    <w:rsid w:val="008C583A"/>
    <w:rsid w:val="008D2229"/>
    <w:rsid w:val="008D2C6E"/>
    <w:rsid w:val="008D3575"/>
    <w:rsid w:val="008D720A"/>
    <w:rsid w:val="008E1C0E"/>
    <w:rsid w:val="008E2425"/>
    <w:rsid w:val="008E3C88"/>
    <w:rsid w:val="008F2820"/>
    <w:rsid w:val="008F3731"/>
    <w:rsid w:val="00902A1E"/>
    <w:rsid w:val="00904617"/>
    <w:rsid w:val="00904BDC"/>
    <w:rsid w:val="00905906"/>
    <w:rsid w:val="00905E62"/>
    <w:rsid w:val="00911E66"/>
    <w:rsid w:val="00916093"/>
    <w:rsid w:val="0091685C"/>
    <w:rsid w:val="00933D01"/>
    <w:rsid w:val="009375C1"/>
    <w:rsid w:val="00942692"/>
    <w:rsid w:val="00944765"/>
    <w:rsid w:val="00944D9A"/>
    <w:rsid w:val="00950C3C"/>
    <w:rsid w:val="0096211E"/>
    <w:rsid w:val="009712CF"/>
    <w:rsid w:val="00971C6A"/>
    <w:rsid w:val="00971DCD"/>
    <w:rsid w:val="00974ADA"/>
    <w:rsid w:val="0097575F"/>
    <w:rsid w:val="00977399"/>
    <w:rsid w:val="00977D8D"/>
    <w:rsid w:val="00981AD5"/>
    <w:rsid w:val="00984A03"/>
    <w:rsid w:val="00987B31"/>
    <w:rsid w:val="0099155B"/>
    <w:rsid w:val="009963F2"/>
    <w:rsid w:val="009A4D10"/>
    <w:rsid w:val="009A4F0D"/>
    <w:rsid w:val="009A668D"/>
    <w:rsid w:val="009B664D"/>
    <w:rsid w:val="009C6FEC"/>
    <w:rsid w:val="009D01F0"/>
    <w:rsid w:val="009D0F67"/>
    <w:rsid w:val="009D248E"/>
    <w:rsid w:val="009D3345"/>
    <w:rsid w:val="009D5986"/>
    <w:rsid w:val="009D78E2"/>
    <w:rsid w:val="009E1519"/>
    <w:rsid w:val="009E398C"/>
    <w:rsid w:val="009F0E06"/>
    <w:rsid w:val="009F23AD"/>
    <w:rsid w:val="009F4D46"/>
    <w:rsid w:val="009F6EB7"/>
    <w:rsid w:val="00A046C9"/>
    <w:rsid w:val="00A05095"/>
    <w:rsid w:val="00A140DE"/>
    <w:rsid w:val="00A14C76"/>
    <w:rsid w:val="00A24EA4"/>
    <w:rsid w:val="00A31807"/>
    <w:rsid w:val="00A340AF"/>
    <w:rsid w:val="00A4011A"/>
    <w:rsid w:val="00A52564"/>
    <w:rsid w:val="00A602F7"/>
    <w:rsid w:val="00A63337"/>
    <w:rsid w:val="00A64545"/>
    <w:rsid w:val="00A648C4"/>
    <w:rsid w:val="00A64919"/>
    <w:rsid w:val="00A660AF"/>
    <w:rsid w:val="00A73127"/>
    <w:rsid w:val="00A764D7"/>
    <w:rsid w:val="00A77F26"/>
    <w:rsid w:val="00A836CB"/>
    <w:rsid w:val="00A85C81"/>
    <w:rsid w:val="00A86453"/>
    <w:rsid w:val="00A91D96"/>
    <w:rsid w:val="00A92DEB"/>
    <w:rsid w:val="00A93639"/>
    <w:rsid w:val="00A977E7"/>
    <w:rsid w:val="00AA0C4E"/>
    <w:rsid w:val="00AA6E33"/>
    <w:rsid w:val="00AA76B4"/>
    <w:rsid w:val="00AB104E"/>
    <w:rsid w:val="00AB2049"/>
    <w:rsid w:val="00AB2214"/>
    <w:rsid w:val="00AB2779"/>
    <w:rsid w:val="00AC1F89"/>
    <w:rsid w:val="00AC4A64"/>
    <w:rsid w:val="00AC663C"/>
    <w:rsid w:val="00AD612D"/>
    <w:rsid w:val="00AE2099"/>
    <w:rsid w:val="00AE2462"/>
    <w:rsid w:val="00AE5BD5"/>
    <w:rsid w:val="00AF00BC"/>
    <w:rsid w:val="00AF0605"/>
    <w:rsid w:val="00B01BE7"/>
    <w:rsid w:val="00B0275F"/>
    <w:rsid w:val="00B05E6A"/>
    <w:rsid w:val="00B07AED"/>
    <w:rsid w:val="00B2475C"/>
    <w:rsid w:val="00B2733D"/>
    <w:rsid w:val="00B27A64"/>
    <w:rsid w:val="00B360CB"/>
    <w:rsid w:val="00B361FD"/>
    <w:rsid w:val="00B3767A"/>
    <w:rsid w:val="00B411D2"/>
    <w:rsid w:val="00B4520D"/>
    <w:rsid w:val="00B473D9"/>
    <w:rsid w:val="00B60722"/>
    <w:rsid w:val="00B61873"/>
    <w:rsid w:val="00B62E04"/>
    <w:rsid w:val="00B70E70"/>
    <w:rsid w:val="00B77680"/>
    <w:rsid w:val="00B81F2C"/>
    <w:rsid w:val="00B8433B"/>
    <w:rsid w:val="00B849E0"/>
    <w:rsid w:val="00B9087B"/>
    <w:rsid w:val="00B923CC"/>
    <w:rsid w:val="00B974CB"/>
    <w:rsid w:val="00BA0CAE"/>
    <w:rsid w:val="00BA5F66"/>
    <w:rsid w:val="00BA69F7"/>
    <w:rsid w:val="00BC074F"/>
    <w:rsid w:val="00BC179B"/>
    <w:rsid w:val="00BC2877"/>
    <w:rsid w:val="00BC3B2E"/>
    <w:rsid w:val="00BC5536"/>
    <w:rsid w:val="00BC5D1F"/>
    <w:rsid w:val="00BC761C"/>
    <w:rsid w:val="00BD03C0"/>
    <w:rsid w:val="00BD04A1"/>
    <w:rsid w:val="00BD4C31"/>
    <w:rsid w:val="00BD606C"/>
    <w:rsid w:val="00BE749F"/>
    <w:rsid w:val="00C042FE"/>
    <w:rsid w:val="00C04512"/>
    <w:rsid w:val="00C049C9"/>
    <w:rsid w:val="00C04B24"/>
    <w:rsid w:val="00C17E31"/>
    <w:rsid w:val="00C32791"/>
    <w:rsid w:val="00C359C3"/>
    <w:rsid w:val="00C425E0"/>
    <w:rsid w:val="00C43AAB"/>
    <w:rsid w:val="00C4408F"/>
    <w:rsid w:val="00C648E9"/>
    <w:rsid w:val="00C64E46"/>
    <w:rsid w:val="00C66D20"/>
    <w:rsid w:val="00C723ED"/>
    <w:rsid w:val="00C724AF"/>
    <w:rsid w:val="00C766B2"/>
    <w:rsid w:val="00C805A5"/>
    <w:rsid w:val="00C81FD1"/>
    <w:rsid w:val="00C82A63"/>
    <w:rsid w:val="00C84CFC"/>
    <w:rsid w:val="00C9262A"/>
    <w:rsid w:val="00C93813"/>
    <w:rsid w:val="00C93D3E"/>
    <w:rsid w:val="00CA49F8"/>
    <w:rsid w:val="00CB33DC"/>
    <w:rsid w:val="00CB52E7"/>
    <w:rsid w:val="00CB57F3"/>
    <w:rsid w:val="00CB667F"/>
    <w:rsid w:val="00CB6A52"/>
    <w:rsid w:val="00CC1DEC"/>
    <w:rsid w:val="00CD259E"/>
    <w:rsid w:val="00CE257A"/>
    <w:rsid w:val="00CE2E01"/>
    <w:rsid w:val="00CE6CB6"/>
    <w:rsid w:val="00CE6EE0"/>
    <w:rsid w:val="00CE71BC"/>
    <w:rsid w:val="00CF1256"/>
    <w:rsid w:val="00CF14D0"/>
    <w:rsid w:val="00CF7714"/>
    <w:rsid w:val="00D02E6B"/>
    <w:rsid w:val="00D05D50"/>
    <w:rsid w:val="00D12E7C"/>
    <w:rsid w:val="00D149EE"/>
    <w:rsid w:val="00D17581"/>
    <w:rsid w:val="00D32165"/>
    <w:rsid w:val="00D424C4"/>
    <w:rsid w:val="00D432E5"/>
    <w:rsid w:val="00D467FF"/>
    <w:rsid w:val="00D53976"/>
    <w:rsid w:val="00D53D92"/>
    <w:rsid w:val="00D56FA7"/>
    <w:rsid w:val="00D60F15"/>
    <w:rsid w:val="00D6728F"/>
    <w:rsid w:val="00D74110"/>
    <w:rsid w:val="00D74954"/>
    <w:rsid w:val="00D828C4"/>
    <w:rsid w:val="00D82ECE"/>
    <w:rsid w:val="00D9403D"/>
    <w:rsid w:val="00D94529"/>
    <w:rsid w:val="00D97F07"/>
    <w:rsid w:val="00DA0728"/>
    <w:rsid w:val="00DA08A4"/>
    <w:rsid w:val="00DA3767"/>
    <w:rsid w:val="00DA7549"/>
    <w:rsid w:val="00DB0432"/>
    <w:rsid w:val="00DB12B5"/>
    <w:rsid w:val="00DB54F7"/>
    <w:rsid w:val="00DC204A"/>
    <w:rsid w:val="00DD185D"/>
    <w:rsid w:val="00DD6297"/>
    <w:rsid w:val="00DE30BC"/>
    <w:rsid w:val="00DE31BC"/>
    <w:rsid w:val="00DE59BC"/>
    <w:rsid w:val="00DF3CC2"/>
    <w:rsid w:val="00DF4E1D"/>
    <w:rsid w:val="00DF7055"/>
    <w:rsid w:val="00DF7774"/>
    <w:rsid w:val="00DF79E3"/>
    <w:rsid w:val="00DF7C51"/>
    <w:rsid w:val="00DF7F9C"/>
    <w:rsid w:val="00E01707"/>
    <w:rsid w:val="00E043EF"/>
    <w:rsid w:val="00E12178"/>
    <w:rsid w:val="00E15F21"/>
    <w:rsid w:val="00E161C0"/>
    <w:rsid w:val="00E208E5"/>
    <w:rsid w:val="00E20B6E"/>
    <w:rsid w:val="00E20EBB"/>
    <w:rsid w:val="00E215E7"/>
    <w:rsid w:val="00E21CB3"/>
    <w:rsid w:val="00E21F6F"/>
    <w:rsid w:val="00E25409"/>
    <w:rsid w:val="00E265EC"/>
    <w:rsid w:val="00E32357"/>
    <w:rsid w:val="00E3409F"/>
    <w:rsid w:val="00E355D9"/>
    <w:rsid w:val="00E35798"/>
    <w:rsid w:val="00E419BF"/>
    <w:rsid w:val="00E440A9"/>
    <w:rsid w:val="00E56C52"/>
    <w:rsid w:val="00E60CDA"/>
    <w:rsid w:val="00E64314"/>
    <w:rsid w:val="00E651B4"/>
    <w:rsid w:val="00E77266"/>
    <w:rsid w:val="00E77D10"/>
    <w:rsid w:val="00E82CD3"/>
    <w:rsid w:val="00E83AA2"/>
    <w:rsid w:val="00E863A7"/>
    <w:rsid w:val="00E9715B"/>
    <w:rsid w:val="00EA45FD"/>
    <w:rsid w:val="00EA4D13"/>
    <w:rsid w:val="00EA538C"/>
    <w:rsid w:val="00EB158C"/>
    <w:rsid w:val="00EC34C6"/>
    <w:rsid w:val="00EC5674"/>
    <w:rsid w:val="00EC7021"/>
    <w:rsid w:val="00ED08D4"/>
    <w:rsid w:val="00ED5766"/>
    <w:rsid w:val="00ED742F"/>
    <w:rsid w:val="00EE0476"/>
    <w:rsid w:val="00EE4A86"/>
    <w:rsid w:val="00EF38EE"/>
    <w:rsid w:val="00EF61EE"/>
    <w:rsid w:val="00EF637E"/>
    <w:rsid w:val="00F07089"/>
    <w:rsid w:val="00F10C31"/>
    <w:rsid w:val="00F10DEE"/>
    <w:rsid w:val="00F15AF4"/>
    <w:rsid w:val="00F178A7"/>
    <w:rsid w:val="00F22132"/>
    <w:rsid w:val="00F25CA1"/>
    <w:rsid w:val="00F26B26"/>
    <w:rsid w:val="00F27DE2"/>
    <w:rsid w:val="00F330CA"/>
    <w:rsid w:val="00F449BA"/>
    <w:rsid w:val="00F46E51"/>
    <w:rsid w:val="00F47EA7"/>
    <w:rsid w:val="00F50F02"/>
    <w:rsid w:val="00F51CE8"/>
    <w:rsid w:val="00F5429E"/>
    <w:rsid w:val="00F54E83"/>
    <w:rsid w:val="00F54E8C"/>
    <w:rsid w:val="00F57FE8"/>
    <w:rsid w:val="00F633AA"/>
    <w:rsid w:val="00F70ECA"/>
    <w:rsid w:val="00F74A9C"/>
    <w:rsid w:val="00F74FB0"/>
    <w:rsid w:val="00F762E5"/>
    <w:rsid w:val="00F83828"/>
    <w:rsid w:val="00F85BFF"/>
    <w:rsid w:val="00F87066"/>
    <w:rsid w:val="00F903E5"/>
    <w:rsid w:val="00FC4979"/>
    <w:rsid w:val="00FC5BF6"/>
    <w:rsid w:val="00FC6039"/>
    <w:rsid w:val="00FD59C0"/>
    <w:rsid w:val="00FE72ED"/>
    <w:rsid w:val="00FF1352"/>
    <w:rsid w:val="00FF7B16"/>
    <w:rsid w:val="00FF7D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62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20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9F6EB7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45AA8"/>
    <w:pPr>
      <w:spacing w:before="280" w:after="119"/>
    </w:pPr>
  </w:style>
  <w:style w:type="paragraph" w:customStyle="1" w:styleId="styl1-western">
    <w:name w:val="styl1-western"/>
    <w:basedOn w:val="Normalny"/>
    <w:rsid w:val="00445AA8"/>
    <w:pPr>
      <w:spacing w:before="280"/>
    </w:pPr>
    <w:rPr>
      <w:rFonts w:ascii="Tahoma" w:hAnsi="Tahoma" w:cs="Tahoma"/>
      <w:strike/>
      <w:sz w:val="20"/>
      <w:szCs w:val="20"/>
    </w:rPr>
  </w:style>
  <w:style w:type="paragraph" w:styleId="Akapitzlist">
    <w:name w:val="List Paragraph"/>
    <w:basedOn w:val="Normalny"/>
    <w:uiPriority w:val="34"/>
    <w:qFormat/>
    <w:rsid w:val="00445AA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445AA8"/>
    <w:pPr>
      <w:suppressAutoHyphens w:val="0"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45AA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rsid w:val="00445AA8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926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262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podstawowy2">
    <w:name w:val="WW-Tekst podstawowy 2"/>
    <w:basedOn w:val="Normalny"/>
    <w:rsid w:val="00C9262A"/>
    <w:pPr>
      <w:widowControl w:val="0"/>
      <w:jc w:val="both"/>
    </w:pPr>
    <w:rPr>
      <w:szCs w:val="20"/>
      <w:lang w:val="de-DE" w:eastAsia="pl-PL"/>
    </w:rPr>
  </w:style>
  <w:style w:type="character" w:customStyle="1" w:styleId="Teksttreci12Pogrubienie">
    <w:name w:val="Tekst treści (12) + Pogrubienie"/>
    <w:uiPriority w:val="99"/>
    <w:rsid w:val="00C9262A"/>
    <w:rPr>
      <w:rFonts w:ascii="Times New Roman" w:hAnsi="Times New Roman" w:cs="Times New Roman"/>
      <w:b/>
      <w:bCs/>
      <w:sz w:val="24"/>
      <w:szCs w:val="24"/>
    </w:rPr>
  </w:style>
  <w:style w:type="character" w:customStyle="1" w:styleId="Teksttreci12Pogrubienie8">
    <w:name w:val="Tekst treści (12) + Pogrubienie8"/>
    <w:uiPriority w:val="99"/>
    <w:rsid w:val="00C9262A"/>
    <w:rPr>
      <w:rFonts w:ascii="Times New Roman" w:hAnsi="Times New Roman" w:cs="Times New Roman"/>
      <w:b/>
      <w:bCs/>
      <w:sz w:val="24"/>
      <w:szCs w:val="24"/>
      <w:u w:val="single"/>
    </w:rPr>
  </w:style>
  <w:style w:type="paragraph" w:customStyle="1" w:styleId="Teksttreci121">
    <w:name w:val="Tekst treści (12)1"/>
    <w:basedOn w:val="Normalny"/>
    <w:link w:val="Teksttreci12"/>
    <w:uiPriority w:val="99"/>
    <w:rsid w:val="00C9262A"/>
    <w:pPr>
      <w:shd w:val="clear" w:color="auto" w:fill="FFFFFF"/>
      <w:suppressAutoHyphens w:val="0"/>
      <w:spacing w:line="274" w:lineRule="exact"/>
      <w:jc w:val="both"/>
    </w:pPr>
  </w:style>
  <w:style w:type="character" w:customStyle="1" w:styleId="Teksttreci12">
    <w:name w:val="Tekst treści (12)"/>
    <w:link w:val="Teksttreci121"/>
    <w:uiPriority w:val="99"/>
    <w:rsid w:val="00C9262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09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09E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2650D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2650D8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WW-Tekstpodstawowywcity2">
    <w:name w:val="WW-Tekst podstawowy wci?ty 2"/>
    <w:basedOn w:val="Normalny"/>
    <w:rsid w:val="002650D8"/>
    <w:pPr>
      <w:widowControl w:val="0"/>
      <w:ind w:left="480" w:firstLine="1"/>
      <w:jc w:val="both"/>
    </w:pPr>
    <w:rPr>
      <w:szCs w:val="20"/>
      <w:lang w:val="de-DE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178A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178A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F178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7C2B9D"/>
    <w:pPr>
      <w:spacing w:after="120" w:line="480" w:lineRule="auto"/>
      <w:ind w:left="283"/>
    </w:pPr>
  </w:style>
  <w:style w:type="character" w:styleId="Hipercze">
    <w:name w:val="Hyperlink"/>
    <w:basedOn w:val="Domylnaczcionkaakapitu"/>
    <w:rsid w:val="00F70EC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9F8"/>
    <w:rPr>
      <w:rFonts w:ascii="Tahoma" w:eastAsia="Times New Roman" w:hAnsi="Tahoma" w:cs="Tahoma"/>
      <w:sz w:val="16"/>
      <w:szCs w:val="16"/>
      <w:lang w:eastAsia="zh-CN"/>
    </w:rPr>
  </w:style>
  <w:style w:type="paragraph" w:styleId="Bezodstpw">
    <w:name w:val="No Spacing"/>
    <w:uiPriority w:val="1"/>
    <w:qFormat/>
    <w:rsid w:val="006B23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F7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71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F7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71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56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566E7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9F6EB7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Standard">
    <w:name w:val="Standard"/>
    <w:rsid w:val="0019131F"/>
    <w:pPr>
      <w:suppressAutoHyphens/>
      <w:autoSpaceDN w:val="0"/>
      <w:spacing w:after="160" w:line="240" w:lineRule="auto"/>
      <w:textAlignment w:val="baseline"/>
    </w:pPr>
    <w:rPr>
      <w:rFonts w:ascii="Calibri" w:eastAsia="Calibri" w:hAnsi="Calibri" w:cs="DejaVu Sans"/>
    </w:rPr>
  </w:style>
  <w:style w:type="table" w:styleId="Tabela-Siatka">
    <w:name w:val="Table Grid"/>
    <w:basedOn w:val="Standardowy"/>
    <w:uiPriority w:val="59"/>
    <w:rsid w:val="00B247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75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75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475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204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numbering" w:customStyle="1" w:styleId="WW8Num1">
    <w:name w:val="WW8Num1"/>
    <w:basedOn w:val="Bezlisty"/>
    <w:rsid w:val="00BC3B2E"/>
    <w:pPr>
      <w:numPr>
        <w:numId w:val="1"/>
      </w:numPr>
    </w:pPr>
  </w:style>
  <w:style w:type="numbering" w:customStyle="1" w:styleId="WW8Num3">
    <w:name w:val="WW8Num3"/>
    <w:basedOn w:val="Bezlisty"/>
    <w:rsid w:val="00BC3B2E"/>
    <w:pPr>
      <w:numPr>
        <w:numId w:val="2"/>
      </w:numPr>
    </w:pPr>
  </w:style>
  <w:style w:type="numbering" w:customStyle="1" w:styleId="WW8Num5">
    <w:name w:val="WW8Num5"/>
    <w:basedOn w:val="Bezlisty"/>
    <w:rsid w:val="00BC3B2E"/>
    <w:pPr>
      <w:numPr>
        <w:numId w:val="3"/>
      </w:numPr>
    </w:pPr>
  </w:style>
  <w:style w:type="numbering" w:customStyle="1" w:styleId="WW8Num6">
    <w:name w:val="WW8Num6"/>
    <w:basedOn w:val="Bezlisty"/>
    <w:rsid w:val="00BC3B2E"/>
    <w:pPr>
      <w:numPr>
        <w:numId w:val="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0C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0CF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0CF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C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CF6"/>
    <w:rPr>
      <w:b/>
      <w:bCs/>
    </w:rPr>
  </w:style>
  <w:style w:type="character" w:customStyle="1" w:styleId="Teksttreci4">
    <w:name w:val="Tekst treści (4)_"/>
    <w:basedOn w:val="Domylnaczcionkaakapitu"/>
    <w:link w:val="Teksttreci41"/>
    <w:uiPriority w:val="99"/>
    <w:rsid w:val="001F0036"/>
    <w:rPr>
      <w:rFonts w:ascii="Batang" w:eastAsia="Batang" w:cs="Batang"/>
      <w:b/>
      <w:bCs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1"/>
    <w:uiPriority w:val="99"/>
    <w:rsid w:val="001F0036"/>
    <w:rPr>
      <w:rFonts w:ascii="Arial" w:hAnsi="Arial" w:cs="Arial"/>
      <w:i/>
      <w:iCs/>
      <w:spacing w:val="-10"/>
      <w:sz w:val="11"/>
      <w:szCs w:val="11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1"/>
    <w:uiPriority w:val="99"/>
    <w:rsid w:val="001F0036"/>
    <w:rPr>
      <w:rFonts w:ascii="Arial" w:hAnsi="Arial" w:cs="Arial"/>
      <w:sz w:val="13"/>
      <w:szCs w:val="1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1"/>
    <w:uiPriority w:val="99"/>
    <w:rsid w:val="001F0036"/>
    <w:rPr>
      <w:rFonts w:ascii="Arial" w:hAnsi="Arial" w:cs="Arial"/>
      <w:b/>
      <w:bCs/>
      <w:w w:val="60"/>
      <w:sz w:val="114"/>
      <w:szCs w:val="114"/>
      <w:shd w:val="clear" w:color="auto" w:fill="FFFFFF"/>
    </w:rPr>
  </w:style>
  <w:style w:type="character" w:customStyle="1" w:styleId="Teksttreci60">
    <w:name w:val="Tekst treści (6)"/>
    <w:basedOn w:val="Teksttreci6"/>
    <w:uiPriority w:val="99"/>
    <w:rsid w:val="001F0036"/>
    <w:rPr>
      <w:noProof/>
    </w:rPr>
  </w:style>
  <w:style w:type="character" w:customStyle="1" w:styleId="Teksttreci510">
    <w:name w:val="Tekst treści (5)10"/>
    <w:basedOn w:val="Teksttreci5"/>
    <w:uiPriority w:val="99"/>
    <w:rsid w:val="001F0036"/>
  </w:style>
  <w:style w:type="character" w:customStyle="1" w:styleId="Teksttreci43">
    <w:name w:val="Tekst treści (4)3"/>
    <w:basedOn w:val="Teksttreci4"/>
    <w:uiPriority w:val="99"/>
    <w:rsid w:val="001F0036"/>
  </w:style>
  <w:style w:type="character" w:styleId="Pogrubienie">
    <w:name w:val="Strong"/>
    <w:aliases w:val="Tekst treści + Batang,9,5 pt15"/>
    <w:basedOn w:val="Teksttreci"/>
    <w:uiPriority w:val="99"/>
    <w:qFormat/>
    <w:rsid w:val="001F0036"/>
    <w:rPr>
      <w:rFonts w:ascii="Batang" w:eastAsia="Batang" w:cs="Batang"/>
      <w:b/>
      <w:bCs/>
      <w:noProof/>
      <w:sz w:val="19"/>
      <w:szCs w:val="19"/>
    </w:rPr>
  </w:style>
  <w:style w:type="character" w:customStyle="1" w:styleId="Teksttreci59">
    <w:name w:val="Tekst treści (5)9"/>
    <w:basedOn w:val="Teksttreci5"/>
    <w:uiPriority w:val="99"/>
    <w:rsid w:val="001F0036"/>
    <w:rPr>
      <w:noProof/>
    </w:rPr>
  </w:style>
  <w:style w:type="character" w:customStyle="1" w:styleId="Teksttreci58">
    <w:name w:val="Tekst treści (5)8"/>
    <w:basedOn w:val="Teksttreci5"/>
    <w:uiPriority w:val="99"/>
    <w:rsid w:val="001F0036"/>
  </w:style>
  <w:style w:type="character" w:customStyle="1" w:styleId="Teksttreci64">
    <w:name w:val="Tekst treści (6)4"/>
    <w:basedOn w:val="Teksttreci6"/>
    <w:uiPriority w:val="99"/>
    <w:rsid w:val="001F0036"/>
    <w:rPr>
      <w:noProof/>
    </w:rPr>
  </w:style>
  <w:style w:type="character" w:customStyle="1" w:styleId="Teksttreci57">
    <w:name w:val="Tekst treści (5)7"/>
    <w:basedOn w:val="Teksttreci5"/>
    <w:uiPriority w:val="99"/>
    <w:rsid w:val="001F0036"/>
  </w:style>
  <w:style w:type="character" w:customStyle="1" w:styleId="Teksttreci6Odstpy-4pt">
    <w:name w:val="Tekst treści (6) + Odstępy -4 pt"/>
    <w:basedOn w:val="Teksttreci6"/>
    <w:uiPriority w:val="99"/>
    <w:rsid w:val="001F0036"/>
    <w:rPr>
      <w:spacing w:val="-80"/>
    </w:rPr>
  </w:style>
  <w:style w:type="character" w:customStyle="1" w:styleId="Teksttreci56">
    <w:name w:val="Tekst treści (5)6"/>
    <w:basedOn w:val="Teksttreci5"/>
    <w:uiPriority w:val="99"/>
    <w:rsid w:val="001F0036"/>
  </w:style>
  <w:style w:type="character" w:customStyle="1" w:styleId="Teksttreci63">
    <w:name w:val="Tekst treści (6)3"/>
    <w:basedOn w:val="Teksttreci6"/>
    <w:uiPriority w:val="99"/>
    <w:rsid w:val="001F0036"/>
    <w:rPr>
      <w:noProof/>
    </w:rPr>
  </w:style>
  <w:style w:type="character" w:customStyle="1" w:styleId="Teksttreci55">
    <w:name w:val="Tekst treści (5)5"/>
    <w:basedOn w:val="Teksttreci5"/>
    <w:uiPriority w:val="99"/>
    <w:rsid w:val="001F0036"/>
  </w:style>
  <w:style w:type="character" w:customStyle="1" w:styleId="Nagwek2">
    <w:name w:val="Nagłówek #2_"/>
    <w:basedOn w:val="Domylnaczcionkaakapitu"/>
    <w:link w:val="Nagwek20"/>
    <w:uiPriority w:val="99"/>
    <w:rsid w:val="001F0036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rsid w:val="001F0036"/>
    <w:rPr>
      <w:rFonts w:ascii="Arial" w:hAnsi="Arial" w:cs="Arial"/>
      <w:sz w:val="23"/>
      <w:szCs w:val="23"/>
      <w:shd w:val="clear" w:color="auto" w:fill="FFFFFF"/>
    </w:rPr>
  </w:style>
  <w:style w:type="character" w:customStyle="1" w:styleId="Teksttreci2599">
    <w:name w:val="Tekst treści (2) + 599"/>
    <w:aliases w:val="5 pt10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10">
    <w:name w:val="Tekst treści (2)10"/>
    <w:basedOn w:val="Teksttreci2"/>
    <w:uiPriority w:val="99"/>
    <w:rsid w:val="001F0036"/>
    <w:rPr>
      <w:noProof/>
    </w:rPr>
  </w:style>
  <w:style w:type="character" w:customStyle="1" w:styleId="Teksttreci2598">
    <w:name w:val="Tekst treści (2) + 598"/>
    <w:aliases w:val="5 pt9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9">
    <w:name w:val="Tekst treści (2)9"/>
    <w:basedOn w:val="Teksttreci2"/>
    <w:uiPriority w:val="99"/>
    <w:rsid w:val="001F0036"/>
    <w:rPr>
      <w:noProof/>
    </w:rPr>
  </w:style>
  <w:style w:type="character" w:customStyle="1" w:styleId="Teksttreci2597">
    <w:name w:val="Tekst treści (2) + 597"/>
    <w:aliases w:val="5 pt8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8">
    <w:name w:val="Tekst treści (2)8"/>
    <w:basedOn w:val="Teksttreci2"/>
    <w:uiPriority w:val="99"/>
    <w:rsid w:val="001F0036"/>
    <w:rPr>
      <w:noProof/>
    </w:rPr>
  </w:style>
  <w:style w:type="character" w:customStyle="1" w:styleId="Teksttreci2596">
    <w:name w:val="Tekst treści (2) + 596"/>
    <w:aliases w:val="5 pt7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7">
    <w:name w:val="Tekst treści (2)7"/>
    <w:basedOn w:val="Teksttreci2"/>
    <w:uiPriority w:val="99"/>
    <w:rsid w:val="001F0036"/>
    <w:rPr>
      <w:noProof/>
    </w:rPr>
  </w:style>
  <w:style w:type="character" w:customStyle="1" w:styleId="Teksttreci2595">
    <w:name w:val="Tekst treści (2) + 595"/>
    <w:aliases w:val="5 pt6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6">
    <w:name w:val="Tekst treści (2)6"/>
    <w:basedOn w:val="Teksttreci2"/>
    <w:uiPriority w:val="99"/>
    <w:rsid w:val="001F0036"/>
    <w:rPr>
      <w:noProof/>
    </w:rPr>
  </w:style>
  <w:style w:type="character" w:customStyle="1" w:styleId="Teksttreci2594">
    <w:name w:val="Tekst treści (2) + 594"/>
    <w:aliases w:val="5 pt5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5">
    <w:name w:val="Tekst treści (2)5"/>
    <w:basedOn w:val="Teksttreci2"/>
    <w:uiPriority w:val="99"/>
    <w:rsid w:val="001F0036"/>
    <w:rPr>
      <w:noProof/>
    </w:rPr>
  </w:style>
  <w:style w:type="character" w:customStyle="1" w:styleId="TeksttreciOdstpy2pt">
    <w:name w:val="Tekst treści + Odstępy 2 pt"/>
    <w:basedOn w:val="Teksttreci"/>
    <w:uiPriority w:val="99"/>
    <w:rsid w:val="001F0036"/>
    <w:rPr>
      <w:spacing w:val="40"/>
    </w:rPr>
  </w:style>
  <w:style w:type="character" w:customStyle="1" w:styleId="Teksttreci2593">
    <w:name w:val="Tekst treści (2) + 593"/>
    <w:aliases w:val="5 pt4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4">
    <w:name w:val="Tekst treści (2)4"/>
    <w:basedOn w:val="Teksttreci2"/>
    <w:uiPriority w:val="99"/>
    <w:rsid w:val="001F0036"/>
    <w:rPr>
      <w:noProof/>
    </w:rPr>
  </w:style>
  <w:style w:type="character" w:customStyle="1" w:styleId="Podpistabeli">
    <w:name w:val="Podpis tabeli_"/>
    <w:basedOn w:val="Domylnaczcionkaakapitu"/>
    <w:link w:val="Podpistabeli0"/>
    <w:uiPriority w:val="99"/>
    <w:rsid w:val="001F0036"/>
    <w:rPr>
      <w:rFonts w:ascii="Arial" w:hAnsi="Arial" w:cs="Arial"/>
      <w:sz w:val="23"/>
      <w:szCs w:val="23"/>
      <w:shd w:val="clear" w:color="auto" w:fill="FFFFFF"/>
    </w:rPr>
  </w:style>
  <w:style w:type="character" w:customStyle="1" w:styleId="Teksttreci2592">
    <w:name w:val="Tekst treści (2) + 592"/>
    <w:aliases w:val="5 pt3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3">
    <w:name w:val="Tekst treści (2)3"/>
    <w:basedOn w:val="Teksttreci2"/>
    <w:uiPriority w:val="99"/>
    <w:rsid w:val="001F0036"/>
    <w:rPr>
      <w:noProof/>
    </w:rPr>
  </w:style>
  <w:style w:type="character" w:customStyle="1" w:styleId="Teksttreci7">
    <w:name w:val="Tekst treści (7)_"/>
    <w:basedOn w:val="Domylnaczcionkaakapitu"/>
    <w:link w:val="Teksttreci71"/>
    <w:uiPriority w:val="99"/>
    <w:rsid w:val="001F0036"/>
    <w:rPr>
      <w:rFonts w:ascii="Arial" w:hAnsi="Arial" w:cs="Arial"/>
      <w:b/>
      <w:bCs/>
      <w:i/>
      <w:iCs/>
      <w:noProof/>
      <w:sz w:val="83"/>
      <w:szCs w:val="83"/>
      <w:shd w:val="clear" w:color="auto" w:fill="FFFFFF"/>
    </w:rPr>
  </w:style>
  <w:style w:type="character" w:customStyle="1" w:styleId="Teksttreci70">
    <w:name w:val="Tekst treści (7)"/>
    <w:basedOn w:val="Teksttreci7"/>
    <w:uiPriority w:val="99"/>
    <w:rsid w:val="001F0036"/>
  </w:style>
  <w:style w:type="character" w:customStyle="1" w:styleId="Teksttreci54">
    <w:name w:val="Tekst treści (5)4"/>
    <w:basedOn w:val="Teksttreci5"/>
    <w:uiPriority w:val="99"/>
    <w:rsid w:val="001F0036"/>
  </w:style>
  <w:style w:type="character" w:customStyle="1" w:styleId="Teksttreci53">
    <w:name w:val="Tekst treści (5)3"/>
    <w:basedOn w:val="Teksttreci5"/>
    <w:uiPriority w:val="99"/>
    <w:rsid w:val="001F0036"/>
  </w:style>
  <w:style w:type="character" w:customStyle="1" w:styleId="TeksttreciPogrubienie1">
    <w:name w:val="Tekst treści + Pogrubienie1"/>
    <w:basedOn w:val="Teksttreci"/>
    <w:uiPriority w:val="99"/>
    <w:rsid w:val="001F0036"/>
    <w:rPr>
      <w:b/>
      <w:bCs/>
    </w:rPr>
  </w:style>
  <w:style w:type="character" w:customStyle="1" w:styleId="Teksttreci62">
    <w:name w:val="Tekst treści (6)2"/>
    <w:basedOn w:val="Teksttreci6"/>
    <w:uiPriority w:val="99"/>
    <w:rsid w:val="001F0036"/>
    <w:rPr>
      <w:noProof/>
    </w:rPr>
  </w:style>
  <w:style w:type="character" w:customStyle="1" w:styleId="Teksttreci42">
    <w:name w:val="Tekst treści (4)2"/>
    <w:basedOn w:val="Teksttreci4"/>
    <w:uiPriority w:val="99"/>
    <w:rsid w:val="001F0036"/>
  </w:style>
  <w:style w:type="character" w:customStyle="1" w:styleId="Teksttreci52">
    <w:name w:val="Tekst treści (5)2"/>
    <w:basedOn w:val="Teksttreci5"/>
    <w:uiPriority w:val="99"/>
    <w:rsid w:val="001F0036"/>
  </w:style>
  <w:style w:type="character" w:customStyle="1" w:styleId="Teksttreci2591">
    <w:name w:val="Tekst treści (2) + 591"/>
    <w:aliases w:val="5 pt2"/>
    <w:basedOn w:val="Teksttreci2"/>
    <w:uiPriority w:val="99"/>
    <w:rsid w:val="001F0036"/>
    <w:rPr>
      <w:noProof/>
      <w:sz w:val="119"/>
      <w:szCs w:val="119"/>
    </w:rPr>
  </w:style>
  <w:style w:type="character" w:customStyle="1" w:styleId="Teksttreci22">
    <w:name w:val="Tekst treści (2)2"/>
    <w:basedOn w:val="Teksttreci2"/>
    <w:uiPriority w:val="99"/>
    <w:rsid w:val="001F0036"/>
    <w:rPr>
      <w:noProof/>
    </w:rPr>
  </w:style>
  <w:style w:type="character" w:customStyle="1" w:styleId="Teksttreci8">
    <w:name w:val="Tekst treści (8)_"/>
    <w:basedOn w:val="Domylnaczcionkaakapitu"/>
    <w:link w:val="Teksttreci80"/>
    <w:uiPriority w:val="99"/>
    <w:rsid w:val="001F0036"/>
    <w:rPr>
      <w:rFonts w:ascii="Arial" w:hAnsi="Arial" w:cs="Arial"/>
      <w:sz w:val="23"/>
      <w:szCs w:val="23"/>
      <w:shd w:val="clear" w:color="auto" w:fill="FFFFFF"/>
    </w:rPr>
  </w:style>
  <w:style w:type="character" w:customStyle="1" w:styleId="Teksttreci9">
    <w:name w:val="Tekst treści (9)_"/>
    <w:basedOn w:val="Domylnaczcionkaakapitu"/>
    <w:link w:val="Teksttreci90"/>
    <w:uiPriority w:val="99"/>
    <w:rsid w:val="001F0036"/>
    <w:rPr>
      <w:rFonts w:ascii="Arial" w:hAnsi="Arial" w:cs="Arial"/>
      <w:noProof/>
      <w:sz w:val="20"/>
      <w:szCs w:val="2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1F0036"/>
    <w:rPr>
      <w:rFonts w:ascii="CordiaUPC" w:hAnsi="CordiaUPC" w:cs="CordiaUPC"/>
      <w:i/>
      <w:iCs/>
      <w:spacing w:val="-20"/>
      <w:sz w:val="59"/>
      <w:szCs w:val="59"/>
      <w:shd w:val="clear" w:color="auto" w:fill="FFFFFF"/>
    </w:rPr>
  </w:style>
  <w:style w:type="character" w:customStyle="1" w:styleId="Nagwek12">
    <w:name w:val="Nagłówek #1"/>
    <w:basedOn w:val="Nagwek10"/>
    <w:uiPriority w:val="99"/>
    <w:rsid w:val="001F0036"/>
  </w:style>
  <w:style w:type="character" w:customStyle="1" w:styleId="Nagwek1Arial">
    <w:name w:val="Nagłówek #1 + Arial"/>
    <w:aliases w:val="22 pt,Małe litery,Odstępy 0 pt"/>
    <w:basedOn w:val="Nagwek10"/>
    <w:uiPriority w:val="99"/>
    <w:rsid w:val="001F0036"/>
    <w:rPr>
      <w:rFonts w:ascii="Arial" w:hAnsi="Arial" w:cs="Arial"/>
      <w:smallCaps/>
      <w:noProof/>
      <w:spacing w:val="0"/>
      <w:sz w:val="44"/>
      <w:szCs w:val="44"/>
    </w:rPr>
  </w:style>
  <w:style w:type="character" w:customStyle="1" w:styleId="Nagwek1Arial2">
    <w:name w:val="Nagłówek #1 + Arial2"/>
    <w:aliases w:val="22 pt1,Małe litery1,Odstępy 0 pt2"/>
    <w:basedOn w:val="Nagwek10"/>
    <w:uiPriority w:val="99"/>
    <w:rsid w:val="001F0036"/>
    <w:rPr>
      <w:rFonts w:ascii="Arial" w:hAnsi="Arial" w:cs="Arial"/>
      <w:smallCaps/>
      <w:noProof/>
      <w:spacing w:val="0"/>
      <w:sz w:val="44"/>
      <w:szCs w:val="44"/>
    </w:rPr>
  </w:style>
  <w:style w:type="character" w:customStyle="1" w:styleId="Nagwek1Arial1">
    <w:name w:val="Nagłówek #1 + Arial1"/>
    <w:aliases w:val="5,5 pt1,Odstępy 0 pt1"/>
    <w:basedOn w:val="Nagwek10"/>
    <w:uiPriority w:val="99"/>
    <w:rsid w:val="001F0036"/>
    <w:rPr>
      <w:rFonts w:ascii="Arial" w:hAnsi="Arial" w:cs="Arial"/>
      <w:spacing w:val="-10"/>
      <w:sz w:val="11"/>
      <w:szCs w:val="11"/>
    </w:rPr>
  </w:style>
  <w:style w:type="character" w:customStyle="1" w:styleId="Teksttreci10">
    <w:name w:val="Tekst treści (10)_"/>
    <w:basedOn w:val="Domylnaczcionkaakapitu"/>
    <w:link w:val="Teksttreci101"/>
    <w:uiPriority w:val="99"/>
    <w:rsid w:val="001F0036"/>
    <w:rPr>
      <w:rFonts w:ascii="Arial" w:hAnsi="Arial" w:cs="Arial"/>
      <w:b/>
      <w:bCs/>
      <w:sz w:val="23"/>
      <w:szCs w:val="23"/>
      <w:shd w:val="clear" w:color="auto" w:fill="FFFFFF"/>
    </w:rPr>
  </w:style>
  <w:style w:type="character" w:customStyle="1" w:styleId="Teksttreci100">
    <w:name w:val="Tekst treści (10)"/>
    <w:basedOn w:val="Teksttreci10"/>
    <w:uiPriority w:val="99"/>
    <w:rsid w:val="001F0036"/>
  </w:style>
  <w:style w:type="paragraph" w:customStyle="1" w:styleId="Teksttreci41">
    <w:name w:val="Tekst treści (4)1"/>
    <w:basedOn w:val="Normalny"/>
    <w:link w:val="Teksttreci4"/>
    <w:uiPriority w:val="99"/>
    <w:rsid w:val="001F0036"/>
    <w:pPr>
      <w:shd w:val="clear" w:color="auto" w:fill="FFFFFF"/>
      <w:suppressAutoHyphens w:val="0"/>
      <w:spacing w:line="240" w:lineRule="atLeast"/>
    </w:pPr>
    <w:rPr>
      <w:rFonts w:ascii="Batang" w:eastAsia="Batang" w:hAnsiTheme="minorHAnsi" w:cs="Batang"/>
      <w:b/>
      <w:bCs/>
      <w:sz w:val="19"/>
      <w:szCs w:val="19"/>
      <w:lang w:eastAsia="en-US"/>
    </w:rPr>
  </w:style>
  <w:style w:type="paragraph" w:customStyle="1" w:styleId="Teksttreci51">
    <w:name w:val="Tekst treści (5)1"/>
    <w:basedOn w:val="Normalny"/>
    <w:link w:val="Teksttreci5"/>
    <w:uiPriority w:val="99"/>
    <w:rsid w:val="001F0036"/>
    <w:pPr>
      <w:shd w:val="clear" w:color="auto" w:fill="FFFFFF"/>
      <w:suppressAutoHyphens w:val="0"/>
      <w:spacing w:line="240" w:lineRule="atLeast"/>
    </w:pPr>
    <w:rPr>
      <w:rFonts w:ascii="Arial" w:eastAsiaTheme="minorHAnsi" w:hAnsi="Arial" w:cs="Arial"/>
      <w:i/>
      <w:iCs/>
      <w:spacing w:val="-10"/>
      <w:sz w:val="11"/>
      <w:szCs w:val="11"/>
      <w:lang w:eastAsia="en-US"/>
    </w:rPr>
  </w:style>
  <w:style w:type="paragraph" w:customStyle="1" w:styleId="Teksttreci21">
    <w:name w:val="Tekst treści (2)1"/>
    <w:basedOn w:val="Normalny"/>
    <w:link w:val="Teksttreci2"/>
    <w:uiPriority w:val="99"/>
    <w:rsid w:val="001F0036"/>
    <w:pPr>
      <w:shd w:val="clear" w:color="auto" w:fill="FFFFFF"/>
      <w:suppressAutoHyphens w:val="0"/>
      <w:spacing w:line="158" w:lineRule="exact"/>
      <w:ind w:hanging="280"/>
      <w:jc w:val="both"/>
    </w:pPr>
    <w:rPr>
      <w:rFonts w:ascii="Arial" w:eastAsiaTheme="minorHAnsi" w:hAnsi="Arial" w:cs="Arial"/>
      <w:sz w:val="13"/>
      <w:szCs w:val="13"/>
      <w:lang w:eastAsia="en-US"/>
    </w:rPr>
  </w:style>
  <w:style w:type="paragraph" w:customStyle="1" w:styleId="Teksttreci61">
    <w:name w:val="Tekst treści (6)1"/>
    <w:basedOn w:val="Normalny"/>
    <w:link w:val="Teksttreci6"/>
    <w:uiPriority w:val="99"/>
    <w:rsid w:val="001F0036"/>
    <w:pPr>
      <w:shd w:val="clear" w:color="auto" w:fill="FFFFFF"/>
      <w:suppressAutoHyphens w:val="0"/>
      <w:spacing w:line="240" w:lineRule="atLeast"/>
    </w:pPr>
    <w:rPr>
      <w:rFonts w:ascii="Arial" w:eastAsiaTheme="minorHAnsi" w:hAnsi="Arial" w:cs="Arial"/>
      <w:b/>
      <w:bCs/>
      <w:w w:val="60"/>
      <w:sz w:val="114"/>
      <w:szCs w:val="114"/>
      <w:lang w:eastAsia="en-US"/>
    </w:rPr>
  </w:style>
  <w:style w:type="paragraph" w:customStyle="1" w:styleId="Nagwek20">
    <w:name w:val="Nagłówek #2"/>
    <w:basedOn w:val="Normalny"/>
    <w:link w:val="Nagwek2"/>
    <w:uiPriority w:val="99"/>
    <w:rsid w:val="001F0036"/>
    <w:pPr>
      <w:shd w:val="clear" w:color="auto" w:fill="FFFFFF"/>
      <w:suppressAutoHyphens w:val="0"/>
      <w:spacing w:after="240" w:line="326" w:lineRule="exact"/>
      <w:ind w:hanging="360"/>
      <w:outlineLvl w:val="1"/>
    </w:pPr>
    <w:rPr>
      <w:rFonts w:ascii="Arial" w:eastAsiaTheme="minorHAnsi" w:hAnsi="Arial" w:cs="Arial"/>
      <w:b/>
      <w:bCs/>
      <w:sz w:val="23"/>
      <w:szCs w:val="23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rsid w:val="001F0036"/>
    <w:pPr>
      <w:shd w:val="clear" w:color="auto" w:fill="FFFFFF"/>
      <w:suppressAutoHyphens w:val="0"/>
      <w:spacing w:before="240" w:after="240" w:line="317" w:lineRule="exact"/>
      <w:ind w:hanging="360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Podpistabeli0">
    <w:name w:val="Podpis tabeli"/>
    <w:basedOn w:val="Normalny"/>
    <w:link w:val="Podpistabeli"/>
    <w:uiPriority w:val="99"/>
    <w:rsid w:val="001F0036"/>
    <w:pPr>
      <w:shd w:val="clear" w:color="auto" w:fill="FFFFFF"/>
      <w:suppressAutoHyphens w:val="0"/>
      <w:spacing w:line="240" w:lineRule="atLeast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Teksttreci71">
    <w:name w:val="Tekst treści (7)1"/>
    <w:basedOn w:val="Normalny"/>
    <w:link w:val="Teksttreci7"/>
    <w:uiPriority w:val="99"/>
    <w:rsid w:val="001F0036"/>
    <w:pPr>
      <w:shd w:val="clear" w:color="auto" w:fill="FFFFFF"/>
      <w:suppressAutoHyphens w:val="0"/>
      <w:spacing w:line="240" w:lineRule="atLeast"/>
    </w:pPr>
    <w:rPr>
      <w:rFonts w:ascii="Arial" w:eastAsiaTheme="minorHAnsi" w:hAnsi="Arial" w:cs="Arial"/>
      <w:b/>
      <w:bCs/>
      <w:i/>
      <w:iCs/>
      <w:noProof/>
      <w:sz w:val="83"/>
      <w:szCs w:val="83"/>
      <w:lang w:eastAsia="en-US"/>
    </w:rPr>
  </w:style>
  <w:style w:type="paragraph" w:customStyle="1" w:styleId="Teksttreci80">
    <w:name w:val="Tekst treści (8)"/>
    <w:basedOn w:val="Normalny"/>
    <w:link w:val="Teksttreci8"/>
    <w:uiPriority w:val="99"/>
    <w:rsid w:val="001F0036"/>
    <w:pPr>
      <w:shd w:val="clear" w:color="auto" w:fill="FFFFFF"/>
      <w:suppressAutoHyphens w:val="0"/>
      <w:spacing w:before="360" w:after="240" w:line="240" w:lineRule="atLeast"/>
    </w:pPr>
    <w:rPr>
      <w:rFonts w:ascii="Arial" w:eastAsiaTheme="minorHAnsi" w:hAnsi="Arial" w:cs="Arial"/>
      <w:sz w:val="23"/>
      <w:szCs w:val="23"/>
      <w:lang w:eastAsia="en-US"/>
    </w:rPr>
  </w:style>
  <w:style w:type="paragraph" w:customStyle="1" w:styleId="Teksttreci90">
    <w:name w:val="Tekst treści (9)"/>
    <w:basedOn w:val="Normalny"/>
    <w:link w:val="Teksttreci9"/>
    <w:uiPriority w:val="99"/>
    <w:rsid w:val="001F0036"/>
    <w:pPr>
      <w:shd w:val="clear" w:color="auto" w:fill="FFFFFF"/>
      <w:suppressAutoHyphens w:val="0"/>
      <w:spacing w:before="240" w:after="240" w:line="240" w:lineRule="atLeast"/>
    </w:pPr>
    <w:rPr>
      <w:rFonts w:ascii="Arial" w:eastAsiaTheme="minorHAnsi" w:hAnsi="Arial" w:cs="Arial"/>
      <w:noProof/>
      <w:sz w:val="20"/>
      <w:szCs w:val="20"/>
      <w:lang w:eastAsia="en-US"/>
    </w:rPr>
  </w:style>
  <w:style w:type="paragraph" w:customStyle="1" w:styleId="Nagwek11">
    <w:name w:val="Nagłówek #11"/>
    <w:basedOn w:val="Normalny"/>
    <w:link w:val="Nagwek10"/>
    <w:uiPriority w:val="99"/>
    <w:rsid w:val="001F0036"/>
    <w:pPr>
      <w:shd w:val="clear" w:color="auto" w:fill="FFFFFF"/>
      <w:suppressAutoHyphens w:val="0"/>
      <w:spacing w:before="240" w:line="240" w:lineRule="atLeast"/>
      <w:outlineLvl w:val="0"/>
    </w:pPr>
    <w:rPr>
      <w:rFonts w:ascii="CordiaUPC" w:eastAsiaTheme="minorHAnsi" w:hAnsi="CordiaUPC" w:cs="CordiaUPC"/>
      <w:i/>
      <w:iCs/>
      <w:spacing w:val="-20"/>
      <w:sz w:val="59"/>
      <w:szCs w:val="59"/>
      <w:lang w:eastAsia="en-US"/>
    </w:rPr>
  </w:style>
  <w:style w:type="paragraph" w:customStyle="1" w:styleId="Teksttreci101">
    <w:name w:val="Tekst treści (10)1"/>
    <w:basedOn w:val="Normalny"/>
    <w:link w:val="Teksttreci10"/>
    <w:uiPriority w:val="99"/>
    <w:rsid w:val="001F0036"/>
    <w:pPr>
      <w:shd w:val="clear" w:color="auto" w:fill="FFFFFF"/>
      <w:suppressAutoHyphens w:val="0"/>
      <w:spacing w:before="180" w:after="240" w:line="202" w:lineRule="exact"/>
      <w:ind w:firstLine="1800"/>
    </w:pPr>
    <w:rPr>
      <w:rFonts w:ascii="Arial" w:eastAsiaTheme="minorHAnsi" w:hAnsi="Arial" w:cs="Arial"/>
      <w:b/>
      <w:bCs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9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2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60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74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3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1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52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2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5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cz@praca.gov.pl" TargetMode="External"/><Relationship Id="rId13" Type="http://schemas.openxmlformats.org/officeDocument/2006/relationships/hyperlink" Target="https://ezam&#243;wienia.gov.pl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&#243;wienia.gov.pl" TargetMode="External"/><Relationship Id="rId17" Type="http://schemas.openxmlformats.org/officeDocument/2006/relationships/hyperlink" Target="mailto:m.pintos@pupczluch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am&#243;wienia.gov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pczluchow.bip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v.pl/web/e-doreczenia" TargetMode="External"/><Relationship Id="rId10" Type="http://schemas.openxmlformats.org/officeDocument/2006/relationships/hyperlink" Target="https://pupczluchow.bip.gov.pl/" TargetMode="External"/><Relationship Id="rId19" Type="http://schemas.openxmlformats.org/officeDocument/2006/relationships/hyperlink" Target="mailto:GKurantowicz@tomaszowlub.pup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&#243;wienia.gov.pl" TargetMode="External"/><Relationship Id="rId14" Type="http://schemas.openxmlformats.org/officeDocument/2006/relationships/hyperlink" Target="https://epuap.gov.pl/wps/porta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DD087-BE75-4DE5-A6E4-33AE61BE5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1702</TotalTime>
  <Pages>14</Pages>
  <Words>4707</Words>
  <Characters>28243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mpintos</dc:creator>
  <cp:lastModifiedBy>mpintos</cp:lastModifiedBy>
  <cp:revision>62</cp:revision>
  <cp:lastPrinted>2025-08-01T05:59:00Z</cp:lastPrinted>
  <dcterms:created xsi:type="dcterms:W3CDTF">2023-10-18T06:25:00Z</dcterms:created>
  <dcterms:modified xsi:type="dcterms:W3CDTF">2025-08-01T06:00:00Z</dcterms:modified>
</cp:coreProperties>
</file>