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22F5" w14:textId="4ECF95C4" w:rsidR="000D6B5E" w:rsidRPr="00C6306E" w:rsidRDefault="00836922" w:rsidP="00296850">
      <w:pPr>
        <w:tabs>
          <w:tab w:val="left" w:pos="284"/>
          <w:tab w:val="left" w:pos="4996"/>
        </w:tabs>
        <w:spacing w:line="276" w:lineRule="auto"/>
        <w:rPr>
          <w:rFonts w:asciiTheme="majorHAnsi" w:hAnsiTheme="majorHAnsi"/>
        </w:rPr>
      </w:pPr>
      <w:bookmarkStart w:id="0" w:name="_Hlk59429758"/>
      <w:r>
        <w:rPr>
          <w:rFonts w:asciiTheme="majorHAnsi" w:hAnsiTheme="majorHAnsi"/>
        </w:rPr>
        <w:t xml:space="preserve"> </w:t>
      </w:r>
      <w:r w:rsidR="00470482" w:rsidRPr="00C6306E">
        <w:rPr>
          <w:rFonts w:asciiTheme="majorHAnsi" w:hAnsiTheme="majorHAnsi"/>
        </w:rPr>
        <w:tab/>
      </w:r>
    </w:p>
    <w:p w14:paraId="396B4480" w14:textId="72AA576C" w:rsidR="00CC1478" w:rsidRDefault="00CC1478" w:rsidP="00627C7D">
      <w:pPr>
        <w:spacing w:line="276" w:lineRule="auto"/>
        <w:jc w:val="center"/>
        <w:rPr>
          <w:rFonts w:ascii="Cambria" w:hAnsi="Cambria"/>
          <w:b/>
          <w:color w:val="000000" w:themeColor="text1"/>
          <w:sz w:val="20"/>
          <w:szCs w:val="20"/>
        </w:rPr>
      </w:pPr>
    </w:p>
    <w:p w14:paraId="0BE8BE4D" w14:textId="77777777" w:rsidR="003B38CA" w:rsidRDefault="003B38CA" w:rsidP="00627C7D">
      <w:pPr>
        <w:spacing w:line="276" w:lineRule="auto"/>
        <w:jc w:val="center"/>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690E364F" w:rsidR="00C143BC" w:rsidRDefault="00C143BC" w:rsidP="00627C7D">
      <w:pPr>
        <w:spacing w:line="276" w:lineRule="auto"/>
        <w:jc w:val="center"/>
        <w:rPr>
          <w:rFonts w:asciiTheme="majorHAnsi" w:hAnsiTheme="majorHAnsi"/>
        </w:rPr>
      </w:pPr>
    </w:p>
    <w:p w14:paraId="614675B9" w14:textId="671F322A" w:rsidR="008B3968" w:rsidRDefault="008B3968" w:rsidP="00627C7D">
      <w:pPr>
        <w:spacing w:line="276" w:lineRule="auto"/>
        <w:jc w:val="center"/>
        <w:rPr>
          <w:rFonts w:asciiTheme="majorHAnsi" w:hAnsiTheme="majorHAnsi"/>
        </w:rPr>
      </w:pPr>
    </w:p>
    <w:p w14:paraId="32D46E0B" w14:textId="77777777" w:rsidR="008B3968" w:rsidRPr="00C6306E"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0B1D3840" w14:textId="77777777" w:rsidTr="008A3828">
        <w:tc>
          <w:tcPr>
            <w:tcW w:w="9072" w:type="dxa"/>
          </w:tcPr>
          <w:p w14:paraId="0E23B681" w14:textId="632FAF60"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7B03AA5D" w14:textId="77777777" w:rsidR="00D9784D" w:rsidRPr="00C6306E" w:rsidRDefault="00D9784D" w:rsidP="00627C7D">
      <w:pPr>
        <w:spacing w:line="276" w:lineRule="auto"/>
        <w:jc w:val="center"/>
        <w:rPr>
          <w:rFonts w:asciiTheme="majorHAnsi" w:hAnsiTheme="majorHAnsi"/>
          <w:bCs/>
        </w:rPr>
      </w:pPr>
    </w:p>
    <w:p w14:paraId="56ABBE0D" w14:textId="3D53CFC1"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Pr="00C6306E">
        <w:rPr>
          <w:rFonts w:asciiTheme="majorHAnsi" w:hAnsiTheme="majorHAnsi"/>
          <w:bCs/>
        </w:rPr>
        <w:t>:</w:t>
      </w:r>
    </w:p>
    <w:p w14:paraId="3C16ADEA" w14:textId="77777777" w:rsidR="00BE0179" w:rsidRPr="00C6306E" w:rsidRDefault="00BE0179" w:rsidP="006B67BF">
      <w:pPr>
        <w:spacing w:line="276" w:lineRule="auto"/>
        <w:rPr>
          <w:rFonts w:asciiTheme="majorHAnsi" w:hAnsiTheme="majorHAnsi"/>
          <w:bCs/>
          <w:sz w:val="26"/>
          <w:szCs w:val="26"/>
        </w:rPr>
      </w:pPr>
    </w:p>
    <w:p w14:paraId="5050E124" w14:textId="714A2ED5" w:rsidR="00FC0FE6" w:rsidRPr="00EE60D7" w:rsidRDefault="00FC0FE6" w:rsidP="00836922">
      <w:pPr>
        <w:autoSpaceDE w:val="0"/>
        <w:autoSpaceDN w:val="0"/>
        <w:adjustRightInd w:val="0"/>
        <w:spacing w:after="120"/>
        <w:jc w:val="center"/>
        <w:rPr>
          <w:b/>
          <w:sz w:val="32"/>
          <w:szCs w:val="32"/>
        </w:rPr>
      </w:pPr>
      <w:bookmarkStart w:id="1" w:name="_Hlk137812470"/>
      <w:r w:rsidRPr="00EE60D7">
        <w:rPr>
          <w:b/>
          <w:sz w:val="32"/>
          <w:szCs w:val="32"/>
        </w:rPr>
        <w:t>„</w:t>
      </w:r>
      <w:bookmarkStart w:id="2" w:name="_Hlk175810556"/>
      <w:r w:rsidR="00EE60D7" w:rsidRPr="00EE60D7">
        <w:rPr>
          <w:b/>
          <w:color w:val="000000"/>
          <w:sz w:val="32"/>
          <w:szCs w:val="32"/>
          <w:u w:color="000000"/>
        </w:rPr>
        <w:t xml:space="preserve">Modernizacja dachu na budynku Starostwa Powiatowego w Tomaszowie Mazowieckim”-dotyczy </w:t>
      </w:r>
      <w:bookmarkEnd w:id="2"/>
      <w:r w:rsidR="00DD5B83">
        <w:rPr>
          <w:b/>
          <w:color w:val="000000"/>
          <w:sz w:val="32"/>
          <w:szCs w:val="32"/>
          <w:u w:color="000000"/>
        </w:rPr>
        <w:t>części dachu 2, 3, 4, 5</w:t>
      </w:r>
      <w:r w:rsidR="00C00222" w:rsidRPr="00EE60D7">
        <w:rPr>
          <w:b/>
          <w:sz w:val="32"/>
          <w:szCs w:val="32"/>
        </w:rPr>
        <w:t>”</w:t>
      </w:r>
    </w:p>
    <w:bookmarkEnd w:id="1"/>
    <w:p w14:paraId="2A4E9AEE" w14:textId="04CB6F1E" w:rsidR="00C143BC" w:rsidRDefault="00C143BC" w:rsidP="00627C7D">
      <w:pPr>
        <w:tabs>
          <w:tab w:val="left" w:pos="567"/>
        </w:tabs>
        <w:spacing w:line="276" w:lineRule="auto"/>
        <w:contextualSpacing/>
        <w:jc w:val="center"/>
        <w:rPr>
          <w:rFonts w:asciiTheme="majorHAnsi" w:hAnsiTheme="majorHAnsi"/>
          <w:bCs/>
        </w:rPr>
      </w:pPr>
      <w:r w:rsidRPr="00C6306E">
        <w:rPr>
          <w:rFonts w:asciiTheme="majorHAnsi" w:hAnsiTheme="majorHAnsi"/>
          <w:bCs/>
        </w:rPr>
        <w:t xml:space="preserve">(Znak sprawy: </w:t>
      </w:r>
      <w:r w:rsidR="006B67BF" w:rsidRPr="006B67BF">
        <w:rPr>
          <w:rFonts w:asciiTheme="majorHAnsi" w:hAnsiTheme="majorHAnsi"/>
          <w:b/>
          <w:bCs/>
        </w:rPr>
        <w:t>ZP.272.</w:t>
      </w:r>
      <w:r w:rsidR="00224A2D">
        <w:rPr>
          <w:rFonts w:asciiTheme="majorHAnsi" w:hAnsiTheme="majorHAnsi"/>
          <w:b/>
          <w:bCs/>
        </w:rPr>
        <w:t>1</w:t>
      </w:r>
      <w:r w:rsidR="006204D5">
        <w:rPr>
          <w:rFonts w:asciiTheme="majorHAnsi" w:hAnsiTheme="majorHAnsi"/>
          <w:b/>
          <w:bCs/>
        </w:rPr>
        <w:t>8</w:t>
      </w:r>
      <w:r w:rsidR="006B67BF" w:rsidRPr="006B67BF">
        <w:rPr>
          <w:rFonts w:asciiTheme="majorHAnsi" w:hAnsiTheme="majorHAnsi"/>
          <w:b/>
          <w:bCs/>
        </w:rPr>
        <w:t>.202</w:t>
      </w:r>
      <w:r w:rsidR="00DD5B83">
        <w:rPr>
          <w:rFonts w:asciiTheme="majorHAnsi" w:hAnsiTheme="majorHAnsi"/>
          <w:b/>
          <w:bCs/>
        </w:rPr>
        <w:t>5</w:t>
      </w:r>
      <w:r w:rsidRPr="00C6306E">
        <w:rPr>
          <w:rFonts w:asciiTheme="majorHAnsi" w:hAnsiTheme="majorHAnsi"/>
          <w:bCs/>
        </w:rPr>
        <w:t>)</w:t>
      </w:r>
    </w:p>
    <w:p w14:paraId="6B48FBB7" w14:textId="77777777" w:rsidR="00C7663C" w:rsidRDefault="00C7663C" w:rsidP="00627C7D">
      <w:pPr>
        <w:tabs>
          <w:tab w:val="left" w:pos="567"/>
        </w:tabs>
        <w:spacing w:line="276" w:lineRule="auto"/>
        <w:contextualSpacing/>
        <w:jc w:val="center"/>
        <w:rPr>
          <w:rFonts w:asciiTheme="majorHAnsi" w:hAnsiTheme="majorHAnsi"/>
          <w:bCs/>
        </w:rPr>
      </w:pPr>
    </w:p>
    <w:p w14:paraId="714288A0" w14:textId="77777777" w:rsidR="000558E9" w:rsidRDefault="000558E9" w:rsidP="001813FF">
      <w:pPr>
        <w:jc w:val="right"/>
        <w:rPr>
          <w:rFonts w:asciiTheme="majorHAnsi" w:hAnsiTheme="majorHAnsi" w:cs="Arial"/>
        </w:rPr>
      </w:pPr>
    </w:p>
    <w:p w14:paraId="7DD0B427" w14:textId="77777777" w:rsidR="006B67BF" w:rsidRPr="006B67BF" w:rsidRDefault="006B67BF" w:rsidP="006B67BF">
      <w:pPr>
        <w:jc w:val="center"/>
        <w:rPr>
          <w:rFonts w:asciiTheme="majorHAnsi" w:hAnsiTheme="majorHAnsi" w:cs="Arial"/>
        </w:rPr>
      </w:pPr>
    </w:p>
    <w:p w14:paraId="0A471889" w14:textId="77777777" w:rsidR="006B67BF" w:rsidRPr="006B67BF" w:rsidRDefault="006B67BF" w:rsidP="006B67BF">
      <w:pPr>
        <w:jc w:val="center"/>
        <w:rPr>
          <w:rFonts w:asciiTheme="majorHAnsi" w:hAnsiTheme="majorHAnsi" w:cs="Arial"/>
        </w:rPr>
      </w:pPr>
    </w:p>
    <w:p w14:paraId="428733F5" w14:textId="185C1642" w:rsidR="006B67BF" w:rsidRPr="006B67BF" w:rsidRDefault="006B67BF" w:rsidP="006B67BF">
      <w:pPr>
        <w:jc w:val="center"/>
        <w:rPr>
          <w:rFonts w:asciiTheme="majorHAnsi" w:hAnsiTheme="majorHAnsi" w:cs="Arial"/>
        </w:rPr>
      </w:pPr>
      <w:r w:rsidRPr="006B67BF">
        <w:rPr>
          <w:rFonts w:asciiTheme="majorHAnsi" w:hAnsiTheme="majorHAnsi" w:cs="Arial"/>
        </w:rPr>
        <w:t xml:space="preserve">Zatwierdził(a), dnia </w:t>
      </w:r>
      <w:r w:rsidR="00B563DC">
        <w:rPr>
          <w:rFonts w:asciiTheme="majorHAnsi" w:hAnsiTheme="majorHAnsi" w:cs="Arial"/>
        </w:rPr>
        <w:t>26.06.</w:t>
      </w:r>
      <w:r w:rsidR="005B4077">
        <w:rPr>
          <w:rFonts w:asciiTheme="majorHAnsi" w:hAnsiTheme="majorHAnsi" w:cs="Arial"/>
        </w:rPr>
        <w:t>202</w:t>
      </w:r>
      <w:r w:rsidR="00DD5B83">
        <w:rPr>
          <w:rFonts w:asciiTheme="majorHAnsi" w:hAnsiTheme="majorHAnsi" w:cs="Arial"/>
        </w:rPr>
        <w:t>5</w:t>
      </w:r>
      <w:r w:rsidRPr="006B67BF">
        <w:rPr>
          <w:rFonts w:asciiTheme="majorHAnsi" w:hAnsiTheme="majorHAnsi" w:cs="Arial"/>
        </w:rPr>
        <w:t>r.</w:t>
      </w:r>
    </w:p>
    <w:p w14:paraId="57E127F4" w14:textId="77777777" w:rsidR="006B67BF" w:rsidRPr="00F442F1" w:rsidRDefault="006B67BF" w:rsidP="006B67BF">
      <w:pPr>
        <w:jc w:val="both"/>
        <w:rPr>
          <w:rFonts w:ascii="Cambria" w:hAnsi="Cambria" w:cs="Cambria"/>
        </w:rPr>
      </w:pPr>
    </w:p>
    <w:p w14:paraId="6FC4B21E" w14:textId="77777777" w:rsidR="00CB3496" w:rsidRPr="00C6306E" w:rsidRDefault="00CB3496" w:rsidP="00627C7D">
      <w:pPr>
        <w:pStyle w:val="Zwykytekst"/>
        <w:spacing w:line="276" w:lineRule="auto"/>
        <w:jc w:val="center"/>
        <w:rPr>
          <w:rFonts w:asciiTheme="majorHAnsi" w:hAnsiTheme="majorHAnsi"/>
          <w:i/>
        </w:rPr>
      </w:pPr>
    </w:p>
    <w:p w14:paraId="441D1DEB" w14:textId="77777777" w:rsidR="006204D5" w:rsidRDefault="006204D5" w:rsidP="00627C7D">
      <w:pPr>
        <w:pStyle w:val="Zwykytekst"/>
        <w:spacing w:line="276" w:lineRule="auto"/>
        <w:jc w:val="center"/>
        <w:rPr>
          <w:rFonts w:asciiTheme="majorHAnsi" w:hAnsiTheme="majorHAnsi"/>
          <w:sz w:val="24"/>
          <w:szCs w:val="24"/>
        </w:rPr>
      </w:pPr>
    </w:p>
    <w:p w14:paraId="38535270" w14:textId="77777777" w:rsidR="006204D5" w:rsidRDefault="006204D5" w:rsidP="00627C7D">
      <w:pPr>
        <w:pStyle w:val="Zwykytekst"/>
        <w:spacing w:line="276" w:lineRule="auto"/>
        <w:jc w:val="center"/>
        <w:rPr>
          <w:rFonts w:asciiTheme="majorHAnsi" w:hAnsiTheme="majorHAnsi"/>
          <w:sz w:val="24"/>
          <w:szCs w:val="24"/>
        </w:rPr>
      </w:pPr>
    </w:p>
    <w:p w14:paraId="47255A5C" w14:textId="77777777" w:rsidR="006204D5" w:rsidRDefault="006204D5" w:rsidP="00627C7D">
      <w:pPr>
        <w:pStyle w:val="Zwykytekst"/>
        <w:spacing w:line="276" w:lineRule="auto"/>
        <w:jc w:val="center"/>
        <w:rPr>
          <w:rFonts w:asciiTheme="majorHAnsi" w:hAnsiTheme="majorHAnsi"/>
          <w:sz w:val="24"/>
          <w:szCs w:val="24"/>
        </w:rPr>
      </w:pPr>
    </w:p>
    <w:p w14:paraId="000542ED" w14:textId="77777777" w:rsidR="00B563DC" w:rsidRPr="00527AAF" w:rsidRDefault="00B563DC" w:rsidP="00B563DC">
      <w:pPr>
        <w:tabs>
          <w:tab w:val="left" w:pos="567"/>
        </w:tabs>
        <w:spacing w:line="276" w:lineRule="auto"/>
        <w:ind w:firstLine="2694"/>
        <w:contextualSpacing/>
        <w:rPr>
          <w:rFonts w:asciiTheme="majorHAnsi" w:hAnsiTheme="majorHAnsi"/>
          <w:b/>
          <w:iCs/>
          <w:color w:val="EE0000"/>
          <w:sz w:val="20"/>
          <w:szCs w:val="20"/>
        </w:rPr>
      </w:pPr>
      <w:r w:rsidRPr="00527AAF">
        <w:rPr>
          <w:rFonts w:asciiTheme="majorHAnsi" w:hAnsiTheme="majorHAnsi"/>
          <w:b/>
          <w:iCs/>
          <w:color w:val="EE0000"/>
          <w:sz w:val="20"/>
          <w:szCs w:val="20"/>
        </w:rPr>
        <w:t>CZŁONEK ZARZĄDU     WICESTAROSTA</w:t>
      </w:r>
    </w:p>
    <w:p w14:paraId="64E528E1" w14:textId="77777777" w:rsidR="00B563DC" w:rsidRPr="00527AAF" w:rsidRDefault="00B563DC" w:rsidP="00B563DC">
      <w:pPr>
        <w:tabs>
          <w:tab w:val="left" w:pos="567"/>
        </w:tabs>
        <w:spacing w:line="276" w:lineRule="auto"/>
        <w:ind w:firstLine="2694"/>
        <w:contextualSpacing/>
        <w:rPr>
          <w:rFonts w:asciiTheme="majorHAnsi" w:hAnsiTheme="majorHAnsi"/>
          <w:b/>
          <w:iCs/>
          <w:color w:val="EE0000"/>
          <w:sz w:val="20"/>
          <w:szCs w:val="20"/>
        </w:rPr>
      </w:pPr>
      <w:r w:rsidRPr="00527AAF">
        <w:rPr>
          <w:rFonts w:asciiTheme="majorHAnsi" w:hAnsiTheme="majorHAnsi"/>
          <w:b/>
          <w:iCs/>
          <w:color w:val="EE0000"/>
          <w:sz w:val="20"/>
          <w:szCs w:val="20"/>
        </w:rPr>
        <w:t xml:space="preserve">Elżbieta </w:t>
      </w:r>
      <w:proofErr w:type="spellStart"/>
      <w:r w:rsidRPr="00527AAF">
        <w:rPr>
          <w:rFonts w:asciiTheme="majorHAnsi" w:hAnsiTheme="majorHAnsi"/>
          <w:b/>
          <w:iCs/>
          <w:color w:val="EE0000"/>
          <w:sz w:val="20"/>
          <w:szCs w:val="20"/>
        </w:rPr>
        <w:t>Łojszczyk</w:t>
      </w:r>
      <w:proofErr w:type="spellEnd"/>
      <w:r w:rsidRPr="00527AAF">
        <w:rPr>
          <w:rFonts w:asciiTheme="majorHAnsi" w:hAnsiTheme="majorHAnsi"/>
          <w:b/>
          <w:iCs/>
          <w:color w:val="EE0000"/>
          <w:sz w:val="20"/>
          <w:szCs w:val="20"/>
        </w:rPr>
        <w:t xml:space="preserve">     Włodzimierz Justyna</w:t>
      </w:r>
    </w:p>
    <w:p w14:paraId="191564BF" w14:textId="77777777" w:rsidR="006204D5" w:rsidRDefault="006204D5" w:rsidP="00627C7D">
      <w:pPr>
        <w:pStyle w:val="Zwykytekst"/>
        <w:spacing w:line="276" w:lineRule="auto"/>
        <w:jc w:val="center"/>
        <w:rPr>
          <w:rFonts w:asciiTheme="majorHAnsi" w:hAnsiTheme="majorHAnsi"/>
          <w:sz w:val="24"/>
          <w:szCs w:val="24"/>
        </w:rPr>
      </w:pPr>
    </w:p>
    <w:p w14:paraId="3324A7A8" w14:textId="77777777" w:rsidR="006204D5" w:rsidRDefault="006204D5" w:rsidP="00627C7D">
      <w:pPr>
        <w:pStyle w:val="Zwykytekst"/>
        <w:spacing w:line="276" w:lineRule="auto"/>
        <w:jc w:val="center"/>
        <w:rPr>
          <w:rFonts w:asciiTheme="majorHAnsi" w:hAnsiTheme="majorHAnsi"/>
          <w:sz w:val="24"/>
          <w:szCs w:val="24"/>
        </w:rPr>
      </w:pPr>
    </w:p>
    <w:p w14:paraId="6D36A6B5" w14:textId="77777777" w:rsidR="006204D5" w:rsidRDefault="006204D5" w:rsidP="00627C7D">
      <w:pPr>
        <w:pStyle w:val="Zwykytekst"/>
        <w:spacing w:line="276" w:lineRule="auto"/>
        <w:jc w:val="center"/>
        <w:rPr>
          <w:rFonts w:asciiTheme="majorHAnsi" w:hAnsiTheme="majorHAnsi"/>
          <w:sz w:val="24"/>
          <w:szCs w:val="24"/>
        </w:rPr>
      </w:pPr>
    </w:p>
    <w:p w14:paraId="5D0F219E" w14:textId="77777777" w:rsidR="006204D5" w:rsidRDefault="006204D5" w:rsidP="00627C7D">
      <w:pPr>
        <w:pStyle w:val="Zwykytekst"/>
        <w:spacing w:line="276" w:lineRule="auto"/>
        <w:jc w:val="center"/>
        <w:rPr>
          <w:rFonts w:asciiTheme="majorHAnsi" w:hAnsiTheme="majorHAnsi"/>
          <w:sz w:val="24"/>
          <w:szCs w:val="24"/>
        </w:rPr>
      </w:pPr>
    </w:p>
    <w:p w14:paraId="41A2674D" w14:textId="77777777" w:rsidR="006204D5" w:rsidRDefault="006204D5" w:rsidP="00627C7D">
      <w:pPr>
        <w:pStyle w:val="Zwykytekst"/>
        <w:spacing w:line="276" w:lineRule="auto"/>
        <w:jc w:val="center"/>
        <w:rPr>
          <w:rFonts w:asciiTheme="majorHAnsi" w:hAnsiTheme="majorHAnsi"/>
          <w:sz w:val="24"/>
          <w:szCs w:val="24"/>
        </w:rPr>
      </w:pPr>
    </w:p>
    <w:p w14:paraId="5B0B1EEE" w14:textId="77777777" w:rsidR="006204D5" w:rsidRDefault="006204D5" w:rsidP="00627C7D">
      <w:pPr>
        <w:pStyle w:val="Zwykytekst"/>
        <w:spacing w:line="276" w:lineRule="auto"/>
        <w:jc w:val="center"/>
        <w:rPr>
          <w:rFonts w:asciiTheme="majorHAnsi" w:hAnsiTheme="majorHAnsi"/>
          <w:sz w:val="24"/>
          <w:szCs w:val="24"/>
        </w:rPr>
      </w:pPr>
    </w:p>
    <w:p w14:paraId="42E5F57F" w14:textId="77777777" w:rsidR="006204D5" w:rsidRDefault="006204D5" w:rsidP="00627C7D">
      <w:pPr>
        <w:pStyle w:val="Zwykytekst"/>
        <w:spacing w:line="276" w:lineRule="auto"/>
        <w:jc w:val="center"/>
        <w:rPr>
          <w:rFonts w:asciiTheme="majorHAnsi" w:hAnsiTheme="majorHAnsi"/>
          <w:sz w:val="24"/>
          <w:szCs w:val="24"/>
        </w:rPr>
      </w:pPr>
    </w:p>
    <w:p w14:paraId="2E4EE4E1" w14:textId="77777777" w:rsidR="006204D5" w:rsidRDefault="006204D5" w:rsidP="00627C7D">
      <w:pPr>
        <w:pStyle w:val="Zwykytekst"/>
        <w:spacing w:line="276" w:lineRule="auto"/>
        <w:jc w:val="center"/>
        <w:rPr>
          <w:rFonts w:asciiTheme="majorHAnsi" w:hAnsiTheme="majorHAnsi"/>
          <w:sz w:val="24"/>
          <w:szCs w:val="24"/>
        </w:rPr>
      </w:pPr>
    </w:p>
    <w:p w14:paraId="76225DE8" w14:textId="5EC0863F" w:rsidR="009E6CBA" w:rsidRDefault="009E6CBA" w:rsidP="00627C7D">
      <w:pPr>
        <w:pStyle w:val="Zwykytekst"/>
        <w:spacing w:line="276" w:lineRule="auto"/>
        <w:jc w:val="center"/>
        <w:rPr>
          <w:rFonts w:asciiTheme="majorHAnsi" w:hAnsiTheme="majorHAnsi"/>
          <w:sz w:val="24"/>
          <w:szCs w:val="24"/>
        </w:rPr>
      </w:pPr>
    </w:p>
    <w:p w14:paraId="1AEB0145" w14:textId="449C7A80" w:rsidR="009E6CBA" w:rsidRDefault="009E6CBA" w:rsidP="00627C7D">
      <w:pPr>
        <w:pStyle w:val="Zwykytekst"/>
        <w:spacing w:line="276" w:lineRule="auto"/>
        <w:jc w:val="center"/>
        <w:rPr>
          <w:rFonts w:asciiTheme="majorHAnsi" w:hAnsiTheme="majorHAnsi"/>
          <w:sz w:val="24"/>
          <w:szCs w:val="24"/>
        </w:rPr>
      </w:pPr>
    </w:p>
    <w:p w14:paraId="15833C61" w14:textId="66B01A05" w:rsidR="009E6CBA" w:rsidRDefault="009E6CBA" w:rsidP="00C7663C">
      <w:pPr>
        <w:pStyle w:val="Zwykytekst"/>
        <w:spacing w:line="276" w:lineRule="auto"/>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0A9000AE"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5176BE38" w14:textId="47427910"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184D7722" w14:textId="77777777" w:rsidR="00FC0FE6" w:rsidRDefault="00FC0FE6" w:rsidP="00FC0FE6">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6EE01AD5" w14:textId="77777777" w:rsidR="00FC0FE6" w:rsidRPr="0036584E" w:rsidRDefault="00FC0FE6" w:rsidP="00FC0FE6">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26724229" w14:textId="77777777" w:rsidR="00FC0FE6" w:rsidRDefault="00FC0FE6" w:rsidP="00FC0FE6">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0860DE36" w14:textId="77777777" w:rsidR="00FC0FE6" w:rsidRPr="00C11FAC" w:rsidRDefault="00FC0FE6" w:rsidP="00FC0FE6">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073983C1" w14:textId="77777777" w:rsidR="00FC0FE6" w:rsidRPr="002F720D" w:rsidRDefault="00FC0FE6" w:rsidP="00FC0FE6">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44803730" w14:textId="77777777" w:rsidR="00FC0FE6" w:rsidRDefault="00FC0FE6" w:rsidP="00FC0FE6">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4595D8B9" w14:textId="1970353A" w:rsidR="00BF63B8" w:rsidRDefault="00FC0FE6" w:rsidP="00007FA3">
      <w:pPr>
        <w:tabs>
          <w:tab w:val="left" w:pos="567"/>
        </w:tabs>
        <w:autoSpaceDE w:val="0"/>
        <w:autoSpaceDN w:val="0"/>
        <w:adjustRightInd w:val="0"/>
        <w:spacing w:line="276" w:lineRule="auto"/>
        <w:ind w:left="567"/>
        <w:jc w:val="both"/>
      </w:pPr>
      <w:r w:rsidRPr="00866DCE">
        <w:rPr>
          <w:rFonts w:asciiTheme="majorHAnsi" w:hAnsiTheme="majorHAnsi" w:cs="Arial"/>
          <w:b/>
        </w:rPr>
        <w:t>Strona internetowa prowadzonego postęp</w:t>
      </w:r>
      <w:r w:rsidR="00641B86">
        <w:rPr>
          <w:rFonts w:asciiTheme="majorHAnsi" w:hAnsiTheme="majorHAnsi" w:cs="Arial"/>
          <w:b/>
        </w:rPr>
        <w:t xml:space="preserve">owania: </w:t>
      </w:r>
      <w:hyperlink r:id="rId8" w:history="1">
        <w:r w:rsidR="00BF63B8" w:rsidRPr="0070542A">
          <w:rPr>
            <w:rStyle w:val="Hipercze"/>
          </w:rPr>
          <w:t>https://ezamowienia.gov.pl/mp-client/search/list/ocds-148610-1c58bfd4-82b6-4332-b429-29697a9f4aee</w:t>
        </w:r>
      </w:hyperlink>
      <w:r w:rsidR="00BF63B8">
        <w:t xml:space="preserve"> </w:t>
      </w:r>
      <w:r w:rsidR="00BF63B8" w:rsidRPr="00BF63B8">
        <w:cr/>
      </w:r>
    </w:p>
    <w:p w14:paraId="7E8E4F39" w14:textId="571E6F04" w:rsidR="00007FA3" w:rsidRDefault="00FC0FE6" w:rsidP="00007FA3">
      <w:pPr>
        <w:tabs>
          <w:tab w:val="left" w:pos="567"/>
        </w:tabs>
        <w:autoSpaceDE w:val="0"/>
        <w:autoSpaceDN w:val="0"/>
        <w:adjustRightInd w:val="0"/>
        <w:spacing w:line="276" w:lineRule="auto"/>
        <w:ind w:left="567"/>
        <w:jc w:val="both"/>
        <w:rPr>
          <w:rFonts w:ascii="Cambria" w:eastAsia="Cambria" w:hAnsi="Cambria" w:cs="Arial"/>
          <w:b/>
          <w:sz w:val="22"/>
          <w:szCs w:val="22"/>
        </w:rPr>
      </w:pPr>
      <w:r w:rsidRPr="00F33089">
        <w:rPr>
          <w:rFonts w:ascii="Cambria" w:eastAsia="Cambria" w:hAnsi="Cambria" w:cs="Arial"/>
          <w:b/>
          <w:sz w:val="22"/>
          <w:szCs w:val="22"/>
        </w:rPr>
        <w:t>Identyfikator (ID) postępowania na Platformie e-Zamówienia:</w:t>
      </w:r>
    </w:p>
    <w:p w14:paraId="11CC0E3B" w14:textId="77777777" w:rsidR="00FC0FE6" w:rsidRPr="006204D5" w:rsidRDefault="00FC0FE6" w:rsidP="00FC0FE6">
      <w:pPr>
        <w:spacing w:line="1" w:lineRule="exact"/>
      </w:pPr>
    </w:p>
    <w:p w14:paraId="7C97F048" w14:textId="77777777" w:rsidR="0059594E" w:rsidRPr="006204D5" w:rsidRDefault="0059594E" w:rsidP="00FC0FE6">
      <w:pPr>
        <w:spacing w:line="1" w:lineRule="exact"/>
        <w:rPr>
          <w:rFonts w:cs="Arial"/>
          <w:sz w:val="20"/>
          <w:szCs w:val="20"/>
        </w:rPr>
      </w:pPr>
    </w:p>
    <w:p w14:paraId="2A89AF8C" w14:textId="66FE3C1A" w:rsidR="008B414E" w:rsidRPr="00BF63B8" w:rsidRDefault="00BF63B8" w:rsidP="00FC0FE6">
      <w:pPr>
        <w:spacing w:line="275" w:lineRule="auto"/>
        <w:ind w:left="560"/>
        <w:rPr>
          <w:rFonts w:ascii="Cambria" w:eastAsia="Cambria" w:hAnsi="Cambria" w:cs="Arial"/>
          <w:szCs w:val="20"/>
          <w:lang w:val="en-US"/>
        </w:rPr>
      </w:pPr>
      <w:r w:rsidRPr="00BF63B8">
        <w:rPr>
          <w:rFonts w:ascii="Cambria" w:eastAsia="Cambria" w:hAnsi="Cambria" w:cs="Arial"/>
          <w:szCs w:val="20"/>
          <w:lang w:val="en-US"/>
        </w:rPr>
        <w:t>ocds-148610-1c58bfd4-82b6-4332-b429-29697a9f4aee</w:t>
      </w:r>
      <w:r>
        <w:rPr>
          <w:rFonts w:ascii="Cambria" w:eastAsia="Cambria" w:hAnsi="Cambria" w:cs="Arial"/>
          <w:szCs w:val="20"/>
          <w:lang w:val="en-US"/>
        </w:rPr>
        <w:t xml:space="preserve"> </w:t>
      </w:r>
      <w:r w:rsidRPr="00BF63B8">
        <w:rPr>
          <w:rFonts w:ascii="Cambria" w:eastAsia="Cambria" w:hAnsi="Cambria" w:cs="Arial"/>
          <w:szCs w:val="20"/>
          <w:lang w:val="en-US"/>
        </w:rPr>
        <w:cr/>
      </w:r>
    </w:p>
    <w:p w14:paraId="5C4AA82D" w14:textId="6BE9EDB1" w:rsidR="00FC0FE6" w:rsidRPr="00866DCE" w:rsidRDefault="00FC0FE6" w:rsidP="00FC0FE6">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3722AFC6" w14:textId="77777777" w:rsidR="00FC0FE6" w:rsidRPr="006E5F5C" w:rsidRDefault="00FC0FE6" w:rsidP="00FC0FE6">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7ADE4F7B" w14:textId="0FF910DA"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BE015C6" w14:textId="437184E5"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29F2317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3"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3"/>
    <w:p w14:paraId="41AC4FAB"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10FFB40" w14:textId="77777777" w:rsidR="00FC0FE6" w:rsidRPr="00FC0FE6" w:rsidRDefault="00FC0FE6" w:rsidP="00FC0FE6">
      <w:pPr>
        <w:widowControl w:val="0"/>
        <w:ind w:left="567"/>
        <w:jc w:val="both"/>
        <w:outlineLvl w:val="3"/>
        <w:rPr>
          <w:rFonts w:asciiTheme="majorHAnsi" w:eastAsia="MS Mincho" w:hAnsiTheme="majorHAnsi" w:cs="MS Mincho"/>
          <w:bCs/>
        </w:rPr>
      </w:pPr>
      <w:r w:rsidRPr="00FC0FE6">
        <w:rPr>
          <w:rFonts w:asciiTheme="majorHAnsi" w:eastAsia="MS Mincho" w:hAnsiTheme="majorHAnsi" w:cs="MS Mincho"/>
          <w:bCs/>
        </w:rPr>
        <w:t>Użyte w niniejszej SWZ (oraz w załącznikach) terminy mają następujące znaczenie:</w:t>
      </w:r>
    </w:p>
    <w:p w14:paraId="5D266F89" w14:textId="6DA8C0DC"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„ustawa”</w:t>
      </w:r>
      <w:r w:rsidRPr="00FC0FE6">
        <w:rPr>
          <w:rFonts w:asciiTheme="majorHAnsi" w:eastAsia="MS Mincho" w:hAnsiTheme="majorHAnsi" w:cs="MS Mincho"/>
          <w:bCs/>
          <w:lang w:eastAsia="zh-CN"/>
        </w:rPr>
        <w:t xml:space="preserve"> – ustawa z dnia 11 września 2019 r. Prawo zamówień publicznych </w:t>
      </w:r>
      <w:r w:rsidRPr="00FC0FE6">
        <w:rPr>
          <w:rFonts w:asciiTheme="majorHAnsi" w:eastAsia="MS Mincho" w:hAnsiTheme="majorHAnsi" w:cs="MS Mincho"/>
          <w:bCs/>
          <w:lang w:eastAsia="zh-CN"/>
        </w:rPr>
        <w:br/>
        <w:t>(t. j. Dz. U. z 202</w:t>
      </w:r>
      <w:r w:rsidR="00F24678">
        <w:rPr>
          <w:rFonts w:asciiTheme="majorHAnsi" w:eastAsia="MS Mincho" w:hAnsiTheme="majorHAnsi" w:cs="MS Mincho"/>
          <w:bCs/>
          <w:lang w:eastAsia="zh-CN"/>
        </w:rPr>
        <w:t>4</w:t>
      </w:r>
      <w:r w:rsidRPr="00FC0FE6">
        <w:rPr>
          <w:rFonts w:asciiTheme="majorHAnsi" w:eastAsia="MS Mincho" w:hAnsiTheme="majorHAnsi" w:cs="MS Mincho"/>
          <w:bCs/>
          <w:lang w:eastAsia="zh-CN"/>
        </w:rPr>
        <w:t xml:space="preserve"> r., poz. 1</w:t>
      </w:r>
      <w:r w:rsidR="00F24678">
        <w:rPr>
          <w:rFonts w:asciiTheme="majorHAnsi" w:eastAsia="MS Mincho" w:hAnsiTheme="majorHAnsi" w:cs="MS Mincho"/>
          <w:bCs/>
          <w:lang w:eastAsia="zh-CN"/>
        </w:rPr>
        <w:t>320</w:t>
      </w:r>
      <w:r w:rsidRPr="00FC0FE6">
        <w:rPr>
          <w:rFonts w:asciiTheme="majorHAnsi" w:eastAsia="MS Mincho" w:hAnsiTheme="majorHAnsi" w:cs="MS Mincho"/>
          <w:bCs/>
          <w:lang w:eastAsia="zh-CN"/>
        </w:rPr>
        <w:t>),</w:t>
      </w:r>
    </w:p>
    <w:p w14:paraId="2691B7D5"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„SWZ”</w:t>
      </w:r>
      <w:r w:rsidRPr="00FC0FE6">
        <w:rPr>
          <w:rFonts w:asciiTheme="majorHAnsi" w:eastAsia="MS Mincho" w:hAnsiTheme="majorHAnsi" w:cs="MS Mincho"/>
          <w:bCs/>
          <w:lang w:eastAsia="zh-CN"/>
        </w:rPr>
        <w:t xml:space="preserve"> – niniejsza Specyfikacja Warunków Zamówienia,</w:t>
      </w:r>
    </w:p>
    <w:p w14:paraId="3F463C3F"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Cs/>
          <w:lang w:eastAsia="zh-CN"/>
        </w:rPr>
        <w:t xml:space="preserve"> </w:t>
      </w:r>
      <w:r w:rsidRPr="00FC0FE6">
        <w:rPr>
          <w:rFonts w:asciiTheme="majorHAnsi" w:eastAsia="MS Mincho" w:hAnsiTheme="majorHAnsi" w:cs="MS Mincho"/>
          <w:b/>
          <w:bCs/>
          <w:lang w:eastAsia="zh-CN"/>
        </w:rPr>
        <w:t>„zamówienie”</w:t>
      </w:r>
      <w:r w:rsidRPr="00FC0FE6">
        <w:rPr>
          <w:rFonts w:asciiTheme="majorHAnsi" w:eastAsia="MS Mincho" w:hAnsiTheme="majorHAnsi" w:cs="MS Mincho"/>
          <w:bCs/>
          <w:lang w:eastAsia="zh-CN"/>
        </w:rPr>
        <w:t xml:space="preserve"> – zamówienie publiczne będące przedmiotem niniejszego postępowania,</w:t>
      </w:r>
    </w:p>
    <w:p w14:paraId="04821CE0"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„postępowanie”</w:t>
      </w:r>
      <w:r w:rsidRPr="00FC0FE6">
        <w:rPr>
          <w:rFonts w:asciiTheme="majorHAnsi" w:eastAsia="MS Mincho" w:hAnsiTheme="majorHAnsi" w:cs="MS Mincho"/>
          <w:bCs/>
          <w:lang w:eastAsia="zh-CN"/>
        </w:rPr>
        <w:t xml:space="preserve"> – postępowanie o udzielenie zamówienia publicznego, którego dotyczy niniejsza SWZ,</w:t>
      </w:r>
    </w:p>
    <w:p w14:paraId="0E9A64A4"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„Zamawiający”</w:t>
      </w:r>
      <w:r w:rsidRPr="00FC0FE6">
        <w:rPr>
          <w:rFonts w:asciiTheme="majorHAnsi" w:eastAsia="MS Mincho" w:hAnsiTheme="majorHAnsi" w:cs="MS Mincho"/>
          <w:bCs/>
          <w:lang w:eastAsia="zh-CN"/>
        </w:rPr>
        <w:t xml:space="preserve"> – Powiat Tomaszowski,</w:t>
      </w:r>
    </w:p>
    <w:p w14:paraId="6972AECE" w14:textId="5EA9E1A5"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„Wykonawca”</w:t>
      </w:r>
      <w:r w:rsidRPr="00FC0FE6">
        <w:rPr>
          <w:rFonts w:asciiTheme="majorHAnsi" w:eastAsia="MS Mincho" w:hAnsiTheme="majorHAnsi" w:cs="MS Mincho"/>
          <w:bCs/>
          <w:lang w:eastAsia="zh-CN"/>
        </w:rPr>
        <w:t xml:space="preserve"> – </w:t>
      </w:r>
      <w:r w:rsidRPr="00FC0FE6">
        <w:rPr>
          <w:rFonts w:asciiTheme="majorHAnsi" w:eastAsia="SimSun" w:hAnsiTheme="majorHAnsi"/>
          <w:color w:val="000000"/>
          <w:shd w:val="clear" w:color="auto" w:fill="FFFFFF"/>
          <w:lang w:eastAsia="zh-CN"/>
        </w:rPr>
        <w:t xml:space="preserve">należy przez to rozumieć osobę fizyczną, osobę prawną albo jednostkę organizacyjną nieposiadającą osobowości prawnej, która oferuje na rynku wykonanie robót budowlanych lub obiektu budowlanego, dostawę </w:t>
      </w:r>
      <w:r w:rsidRPr="00FC0FE6">
        <w:rPr>
          <w:rFonts w:asciiTheme="majorHAnsi" w:eastAsia="SimSun" w:hAnsiTheme="majorHAnsi"/>
          <w:color w:val="000000"/>
          <w:shd w:val="clear" w:color="auto" w:fill="FFFFFF"/>
          <w:lang w:eastAsia="zh-CN"/>
        </w:rPr>
        <w:lastRenderedPageBreak/>
        <w:t>produktów lub świadczenie usług lub ubiega się o udzielenie zamówienia, złożyła ofertę lub zawarła umowę w sprawie zamówienia publicznego</w:t>
      </w:r>
      <w:r w:rsidRPr="00FC0FE6">
        <w:rPr>
          <w:rFonts w:asciiTheme="majorHAnsi" w:eastAsia="MS Mincho" w:hAnsiTheme="majorHAnsi" w:cs="MS Mincho"/>
          <w:bCs/>
          <w:lang w:eastAsia="zh-CN"/>
        </w:rPr>
        <w:t>,</w:t>
      </w:r>
    </w:p>
    <w:p w14:paraId="6FA90587" w14:textId="77777777" w:rsidR="00FC0FE6" w:rsidRPr="00FC0FE6" w:rsidRDefault="00FC0FE6" w:rsidP="00A15FBE">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„RODO”</w:t>
      </w:r>
      <w:r w:rsidRPr="00FC0FE6">
        <w:rPr>
          <w:rFonts w:asciiTheme="majorHAnsi" w:eastAsia="MS Mincho" w:hAnsiTheme="majorHAnsi" w:cs="MS Mincho"/>
          <w:bCs/>
          <w:lang w:eastAsia="zh-CN"/>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4245ED13" w14:textId="77777777" w:rsidR="00FC0FE6" w:rsidRPr="00FC0FE6" w:rsidRDefault="00FC0FE6" w:rsidP="00A15FBE">
      <w:pPr>
        <w:numPr>
          <w:ilvl w:val="0"/>
          <w:numId w:val="5"/>
        </w:numPr>
        <w:tabs>
          <w:tab w:val="left" w:pos="1000"/>
        </w:tabs>
        <w:spacing w:line="275" w:lineRule="auto"/>
        <w:ind w:left="993" w:hanging="426"/>
        <w:jc w:val="both"/>
        <w:rPr>
          <w:rFonts w:ascii="Cambria" w:eastAsia="Cambria" w:hAnsi="Cambria" w:cs="Arial"/>
          <w:szCs w:val="20"/>
        </w:rPr>
      </w:pPr>
      <w:r w:rsidRPr="00FC0FE6">
        <w:rPr>
          <w:rFonts w:ascii="Cambria" w:eastAsia="Cambria" w:hAnsi="Cambria" w:cs="Arial"/>
          <w:b/>
          <w:szCs w:val="20"/>
        </w:rPr>
        <w:t>„Platforma e-zamówienia”</w:t>
      </w:r>
      <w:r w:rsidRPr="00FC0FE6">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FC0FE6">
        <w:rPr>
          <w:rFonts w:ascii="Cambria" w:eastAsia="Cambria" w:hAnsi="Cambria" w:cs="Arial"/>
          <w:color w:val="0070C0"/>
          <w:szCs w:val="20"/>
        </w:rPr>
        <w:t xml:space="preserve"> </w:t>
      </w:r>
      <w:hyperlink r:id="rId9" w:history="1">
        <w:r w:rsidRPr="00FC0FE6">
          <w:rPr>
            <w:rFonts w:ascii="Cambria" w:eastAsia="Cambria" w:hAnsi="Cambria" w:cs="Arial"/>
            <w:color w:val="0070C0"/>
            <w:szCs w:val="20"/>
            <w:u w:val="single"/>
          </w:rPr>
          <w:t>https://ezamowienia.gov.pl</w:t>
        </w:r>
      </w:hyperlink>
    </w:p>
    <w:p w14:paraId="0FA4D470" w14:textId="77777777" w:rsidR="00FC0FE6" w:rsidRPr="00FC0FE6" w:rsidRDefault="00FC0FE6" w:rsidP="00FC0FE6">
      <w:pPr>
        <w:spacing w:line="4" w:lineRule="exact"/>
        <w:ind w:left="993" w:hanging="993"/>
        <w:rPr>
          <w:rFonts w:ascii="Cambria" w:eastAsia="Cambria" w:hAnsi="Cambria" w:cs="Arial"/>
          <w:szCs w:val="20"/>
        </w:rPr>
      </w:pPr>
    </w:p>
    <w:p w14:paraId="41767AB2" w14:textId="77777777" w:rsidR="00FC0FE6" w:rsidRPr="00FC0FE6" w:rsidRDefault="00FC0FE6" w:rsidP="00A15FBE">
      <w:pPr>
        <w:numPr>
          <w:ilvl w:val="0"/>
          <w:numId w:val="5"/>
        </w:numPr>
        <w:tabs>
          <w:tab w:val="left" w:pos="1000"/>
        </w:tabs>
        <w:spacing w:line="287" w:lineRule="auto"/>
        <w:ind w:left="993" w:hanging="426"/>
        <w:jc w:val="both"/>
        <w:rPr>
          <w:rFonts w:ascii="Cambria" w:eastAsia="Cambria" w:hAnsi="Cambria" w:cs="Arial"/>
          <w:sz w:val="23"/>
          <w:szCs w:val="20"/>
        </w:rPr>
      </w:pPr>
      <w:r w:rsidRPr="00FC0FE6">
        <w:rPr>
          <w:rFonts w:ascii="Cambria" w:eastAsia="Cambria" w:hAnsi="Cambria" w:cs="Arial"/>
          <w:b/>
          <w:sz w:val="23"/>
          <w:szCs w:val="20"/>
        </w:rPr>
        <w:t>„kwalifikowany podpis elektroniczny”</w:t>
      </w:r>
      <w:r w:rsidRPr="00FC0FE6">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794DC65E" w14:textId="77777777" w:rsidR="00FC0FE6" w:rsidRPr="00FC0FE6" w:rsidRDefault="00FC0FE6" w:rsidP="00FC0FE6">
      <w:pPr>
        <w:spacing w:line="2" w:lineRule="exact"/>
        <w:ind w:left="993" w:hanging="993"/>
        <w:rPr>
          <w:rFonts w:cs="Arial"/>
          <w:sz w:val="20"/>
          <w:szCs w:val="20"/>
        </w:rPr>
      </w:pPr>
    </w:p>
    <w:p w14:paraId="37BFFDD5" w14:textId="4D87E47C" w:rsidR="00FC0FE6" w:rsidRPr="00FC0FE6" w:rsidRDefault="00FC0FE6" w:rsidP="00FC0FE6">
      <w:pPr>
        <w:spacing w:line="0" w:lineRule="atLeast"/>
        <w:ind w:left="993" w:hanging="993"/>
        <w:rPr>
          <w:rFonts w:ascii="Cambria" w:eastAsia="Cambria" w:hAnsi="Cambria" w:cs="Arial"/>
          <w:szCs w:val="20"/>
        </w:rPr>
      </w:pPr>
      <w:r w:rsidRPr="00FC0FE6">
        <w:rPr>
          <w:rFonts w:ascii="Cambria" w:eastAsia="Cambria" w:hAnsi="Cambria" w:cs="Arial"/>
          <w:szCs w:val="20"/>
        </w:rPr>
        <w:t xml:space="preserve">                   identyfikacji elektronicznej (Dz. U. z 202</w:t>
      </w:r>
      <w:r w:rsidR="001C45CA">
        <w:rPr>
          <w:rFonts w:ascii="Cambria" w:eastAsia="Cambria" w:hAnsi="Cambria" w:cs="Arial"/>
          <w:szCs w:val="20"/>
        </w:rPr>
        <w:t>4</w:t>
      </w:r>
      <w:r w:rsidRPr="00FC0FE6">
        <w:rPr>
          <w:rFonts w:ascii="Cambria" w:eastAsia="Cambria" w:hAnsi="Cambria" w:cs="Arial"/>
          <w:szCs w:val="20"/>
        </w:rPr>
        <w:t xml:space="preserve"> r. poz. </w:t>
      </w:r>
      <w:r w:rsidR="00A3327C">
        <w:rPr>
          <w:rFonts w:ascii="Cambria" w:eastAsia="Cambria" w:hAnsi="Cambria" w:cs="Arial"/>
          <w:szCs w:val="20"/>
        </w:rPr>
        <w:t>1725</w:t>
      </w:r>
      <w:r w:rsidRPr="00FC0FE6">
        <w:rPr>
          <w:rFonts w:ascii="Cambria" w:eastAsia="Cambria" w:hAnsi="Cambria" w:cs="Arial"/>
          <w:szCs w:val="20"/>
        </w:rPr>
        <w:t>),</w:t>
      </w:r>
    </w:p>
    <w:p w14:paraId="5B79AD9E" w14:textId="77777777" w:rsidR="00FC0FE6" w:rsidRPr="00FC0FE6" w:rsidRDefault="00FC0FE6" w:rsidP="00FC0FE6">
      <w:pPr>
        <w:spacing w:line="44" w:lineRule="exact"/>
        <w:rPr>
          <w:rFonts w:cs="Arial"/>
          <w:sz w:val="20"/>
          <w:szCs w:val="20"/>
        </w:rPr>
      </w:pPr>
    </w:p>
    <w:p w14:paraId="66066D0C" w14:textId="77777777" w:rsidR="00FC0FE6" w:rsidRPr="00FC0FE6" w:rsidRDefault="00FC0FE6" w:rsidP="00FC0FE6">
      <w:pPr>
        <w:spacing w:line="275" w:lineRule="auto"/>
        <w:ind w:left="1000" w:hanging="426"/>
        <w:jc w:val="both"/>
        <w:rPr>
          <w:rFonts w:ascii="Cambria" w:eastAsia="Cambria" w:hAnsi="Cambria" w:cs="Arial"/>
          <w:szCs w:val="20"/>
        </w:rPr>
      </w:pPr>
      <w:r w:rsidRPr="00FC0FE6">
        <w:rPr>
          <w:rFonts w:ascii="Cambria" w:eastAsia="Cambria" w:hAnsi="Cambria" w:cs="Arial"/>
          <w:szCs w:val="20"/>
        </w:rPr>
        <w:t xml:space="preserve">10) </w:t>
      </w:r>
      <w:r w:rsidRPr="00FC0FE6">
        <w:rPr>
          <w:rFonts w:ascii="Cambria" w:eastAsia="Cambria" w:hAnsi="Cambria" w:cs="Arial"/>
          <w:b/>
          <w:szCs w:val="20"/>
        </w:rPr>
        <w:t>„podpis</w:t>
      </w:r>
      <w:r w:rsidRPr="00FC0FE6">
        <w:rPr>
          <w:rFonts w:cs="Arial"/>
          <w:sz w:val="20"/>
          <w:szCs w:val="20"/>
        </w:rPr>
        <w:t xml:space="preserve"> </w:t>
      </w:r>
      <w:r w:rsidRPr="00FC0FE6">
        <w:rPr>
          <w:rFonts w:ascii="Cambria" w:eastAsia="Cambria" w:hAnsi="Cambria" w:cs="Arial"/>
          <w:b/>
          <w:szCs w:val="20"/>
        </w:rPr>
        <w:t>zaufany”</w:t>
      </w:r>
      <w:r w:rsidRPr="00FC0FE6">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1F925FB8" w14:textId="77777777" w:rsidR="00FC0FE6" w:rsidRPr="00FC0FE6" w:rsidRDefault="00FC0FE6" w:rsidP="00FC0FE6">
      <w:pPr>
        <w:spacing w:line="8" w:lineRule="exact"/>
        <w:rPr>
          <w:rFonts w:cs="Arial"/>
          <w:sz w:val="20"/>
          <w:szCs w:val="20"/>
        </w:rPr>
      </w:pPr>
    </w:p>
    <w:p w14:paraId="4D6EE112" w14:textId="77777777" w:rsidR="00FC0FE6" w:rsidRPr="00FC0FE6" w:rsidRDefault="00FC0FE6" w:rsidP="00A15FBE">
      <w:pPr>
        <w:numPr>
          <w:ilvl w:val="0"/>
          <w:numId w:val="46"/>
        </w:numPr>
        <w:tabs>
          <w:tab w:val="left" w:pos="1000"/>
        </w:tabs>
        <w:spacing w:line="275" w:lineRule="auto"/>
        <w:jc w:val="both"/>
        <w:rPr>
          <w:rFonts w:ascii="Cambria" w:eastAsia="Cambria" w:hAnsi="Cambria" w:cs="Arial"/>
          <w:szCs w:val="20"/>
        </w:rPr>
      </w:pPr>
      <w:r w:rsidRPr="00FC0FE6">
        <w:rPr>
          <w:rFonts w:ascii="Cambria" w:eastAsia="Cambria" w:hAnsi="Cambria" w:cs="Arial"/>
          <w:b/>
          <w:szCs w:val="20"/>
        </w:rPr>
        <w:t>„podpis osobisty”</w:t>
      </w:r>
      <w:r w:rsidRPr="00FC0FE6">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31BD5777" w14:textId="77777777" w:rsidR="00FC0FE6" w:rsidRPr="00FC0FE6" w:rsidRDefault="00FC0FE6" w:rsidP="00FC0FE6">
      <w:pPr>
        <w:spacing w:line="4" w:lineRule="exact"/>
        <w:rPr>
          <w:rFonts w:cs="Arial"/>
          <w:sz w:val="20"/>
          <w:szCs w:val="20"/>
        </w:rPr>
      </w:pPr>
    </w:p>
    <w:p w14:paraId="47D14799" w14:textId="77777777" w:rsidR="00FC0FE6" w:rsidRPr="00FC0FE6" w:rsidRDefault="00FC0FE6" w:rsidP="00FC0FE6">
      <w:pPr>
        <w:spacing w:line="0" w:lineRule="atLeast"/>
        <w:ind w:left="1000"/>
        <w:rPr>
          <w:rFonts w:ascii="Cambria" w:eastAsia="Cambria" w:hAnsi="Cambria" w:cs="Arial"/>
          <w:szCs w:val="20"/>
        </w:rPr>
      </w:pPr>
      <w:r w:rsidRPr="00FC0FE6">
        <w:rPr>
          <w:rFonts w:ascii="Cambria" w:eastAsia="Cambria" w:hAnsi="Cambria" w:cs="Arial"/>
          <w:szCs w:val="20"/>
        </w:rPr>
        <w:t>podpisu osobistego.</w:t>
      </w:r>
    </w:p>
    <w:p w14:paraId="4AF62AA3" w14:textId="0D3CBBBB" w:rsidR="00E4259A" w:rsidRPr="00C6306E"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p>
    <w:p w14:paraId="60CE9797"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31AF8102"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7943503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1DBAB00" w14:textId="17EA92B4"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6F3B4127" w14:textId="77777777" w:rsidR="00A518EF" w:rsidRPr="00C6306E" w:rsidRDefault="00A518EF"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ACBBBA7"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2B02DA66" w14:textId="21AF5EEE" w:rsidR="00C128D3" w:rsidRPr="0049610F" w:rsidRDefault="000D3C66" w:rsidP="00627C7D">
      <w:pPr>
        <w:pStyle w:val="Kolorowalistaakcent11"/>
        <w:autoSpaceDE w:val="0"/>
        <w:autoSpaceDN w:val="0"/>
        <w:adjustRightInd w:val="0"/>
        <w:spacing w:line="276" w:lineRule="auto"/>
        <w:ind w:left="0"/>
        <w:rPr>
          <w:rFonts w:asciiTheme="majorHAnsi" w:hAnsiTheme="majorHAnsi" w:cs="Helvetica"/>
          <w:sz w:val="24"/>
          <w:szCs w:val="24"/>
        </w:rPr>
      </w:pPr>
      <w:r>
        <w:rPr>
          <w:rFonts w:asciiTheme="majorHAnsi" w:hAnsiTheme="majorHAnsi" w:cs="Helvetica"/>
          <w:sz w:val="24"/>
          <w:szCs w:val="24"/>
        </w:rPr>
        <w:t>Środki własne zabezpieczone w budżecie</w:t>
      </w:r>
      <w:r w:rsidR="000558E9">
        <w:rPr>
          <w:rFonts w:asciiTheme="majorHAnsi" w:hAnsiTheme="majorHAnsi" w:cs="Helvetica"/>
          <w:sz w:val="24"/>
          <w:szCs w:val="24"/>
        </w:rPr>
        <w:t>.</w:t>
      </w:r>
      <w:r w:rsidR="00A66A4D">
        <w:rPr>
          <w:rFonts w:asciiTheme="majorHAnsi" w:hAnsiTheme="majorHAnsi" w:cs="Helvetica"/>
          <w:sz w:val="24"/>
          <w:szCs w:val="24"/>
        </w:rPr>
        <w:t xml:space="preserve"> </w:t>
      </w:r>
    </w:p>
    <w:p w14:paraId="3C643CBE" w14:textId="77777777" w:rsidR="00C17C28" w:rsidRPr="00C6306E" w:rsidRDefault="00C17C28" w:rsidP="00627C7D">
      <w:pPr>
        <w:pStyle w:val="Kolorowalistaakcent11"/>
        <w:autoSpaceDE w:val="0"/>
        <w:autoSpaceDN w:val="0"/>
        <w:adjustRightInd w:val="0"/>
        <w:spacing w:line="276" w:lineRule="auto"/>
        <w:ind w:left="0"/>
        <w:rPr>
          <w:rFonts w:asciiTheme="majorHAnsi" w:hAnsiTheme="majorHAnsi" w:cs="Helvetica"/>
          <w:b/>
          <w:bCs/>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5F5AC18F" w14:textId="67F56F6F" w:rsidR="000431BA" w:rsidRPr="000431BA" w:rsidRDefault="000431BA" w:rsidP="000431BA">
      <w:pPr>
        <w:spacing w:line="276" w:lineRule="auto"/>
        <w:ind w:left="567"/>
        <w:jc w:val="both"/>
        <w:rPr>
          <w:rFonts w:ascii="Cambria" w:hAnsi="Cambria"/>
          <w:i/>
        </w:rPr>
      </w:pPr>
    </w:p>
    <w:p w14:paraId="6ADEDE6D" w14:textId="77777777" w:rsidR="00671486" w:rsidRDefault="00CF7794" w:rsidP="00A15FBE">
      <w:pPr>
        <w:widowControl w:val="0"/>
        <w:numPr>
          <w:ilvl w:val="1"/>
          <w:numId w:val="23"/>
        </w:numPr>
        <w:spacing w:line="276" w:lineRule="auto"/>
        <w:ind w:left="567" w:hanging="567"/>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1A8E8979" w14:textId="1C1D6281" w:rsidR="00EE60D7" w:rsidRDefault="00EE60D7" w:rsidP="008B7116">
      <w:pPr>
        <w:pStyle w:val="Akapitzlist"/>
        <w:autoSpaceDE w:val="0"/>
        <w:autoSpaceDN w:val="0"/>
        <w:adjustRightInd w:val="0"/>
        <w:spacing w:before="120" w:after="120" w:line="240" w:lineRule="auto"/>
        <w:rPr>
          <w:rFonts w:ascii="Times New Roman" w:eastAsia="Times New Roman" w:hAnsi="Times New Roman"/>
          <w:color w:val="000000"/>
          <w:u w:color="000000"/>
          <w:lang w:eastAsia="pl-PL"/>
        </w:rPr>
      </w:pPr>
    </w:p>
    <w:p w14:paraId="693CAAEA" w14:textId="4026838F" w:rsidR="00EE60D7" w:rsidRDefault="00EE60D7" w:rsidP="0056752E">
      <w:pPr>
        <w:pStyle w:val="Akapitzlist"/>
        <w:numPr>
          <w:ilvl w:val="0"/>
          <w:numId w:val="59"/>
        </w:numPr>
        <w:autoSpaceDE w:val="0"/>
        <w:autoSpaceDN w:val="0"/>
        <w:adjustRightInd w:val="0"/>
        <w:spacing w:before="120" w:after="120" w:line="240" w:lineRule="auto"/>
        <w:rPr>
          <w:rFonts w:ascii="Times New Roman" w:eastAsia="Times New Roman" w:hAnsi="Times New Roman"/>
          <w:color w:val="000000"/>
          <w:u w:color="000000"/>
          <w:lang w:eastAsia="pl-PL"/>
        </w:rPr>
      </w:pPr>
      <w:r w:rsidRPr="00164593">
        <w:rPr>
          <w:rFonts w:ascii="Times New Roman" w:eastAsia="Times New Roman" w:hAnsi="Times New Roman"/>
          <w:color w:val="000000"/>
          <w:u w:color="000000"/>
          <w:lang w:eastAsia="pl-PL"/>
        </w:rPr>
        <w:t>45</w:t>
      </w:r>
      <w:r>
        <w:rPr>
          <w:rFonts w:ascii="Times New Roman" w:eastAsia="Times New Roman" w:hAnsi="Times New Roman"/>
          <w:color w:val="000000"/>
          <w:u w:color="000000"/>
          <w:lang w:eastAsia="pl-PL"/>
        </w:rPr>
        <w:t>260000-7</w:t>
      </w:r>
      <w:r w:rsidRPr="00164593">
        <w:rPr>
          <w:rFonts w:ascii="Times New Roman" w:eastAsia="Times New Roman" w:hAnsi="Times New Roman"/>
          <w:color w:val="000000"/>
          <w:u w:color="000000"/>
          <w:lang w:eastAsia="pl-PL"/>
        </w:rPr>
        <w:t xml:space="preserve"> – </w:t>
      </w:r>
      <w:r w:rsidR="00233BE8">
        <w:rPr>
          <w:rFonts w:ascii="Times New Roman" w:eastAsia="Times New Roman" w:hAnsi="Times New Roman"/>
          <w:color w:val="000000"/>
          <w:u w:color="000000"/>
          <w:lang w:eastAsia="pl-PL"/>
        </w:rPr>
        <w:t>Roboty w zakresie pokryć i konstrukcji dachowych i inne podobne roboty specjalistyczne</w:t>
      </w:r>
      <w:r>
        <w:rPr>
          <w:rFonts w:ascii="Times New Roman" w:eastAsia="Times New Roman" w:hAnsi="Times New Roman"/>
          <w:color w:val="000000"/>
          <w:u w:color="000000"/>
          <w:lang w:eastAsia="pl-PL"/>
        </w:rPr>
        <w:t xml:space="preserve"> </w:t>
      </w:r>
    </w:p>
    <w:p w14:paraId="2B97DBF0" w14:textId="279202D4" w:rsidR="00794D77" w:rsidRPr="00794D77" w:rsidRDefault="00EE60D7" w:rsidP="00EE60D7">
      <w:pPr>
        <w:pStyle w:val="Akapitzlist"/>
        <w:ind w:left="360"/>
        <w:rPr>
          <w:rFonts w:cs="Calibri"/>
          <w:sz w:val="24"/>
          <w:szCs w:val="24"/>
        </w:rPr>
      </w:pPr>
      <w:r>
        <w:rPr>
          <w:rFonts w:ascii="Times New Roman" w:eastAsia="Times New Roman" w:hAnsi="Times New Roman"/>
          <w:color w:val="000000"/>
          <w:u w:color="000000"/>
          <w:lang w:eastAsia="pl-PL"/>
        </w:rPr>
        <w:t xml:space="preserve">-      </w:t>
      </w:r>
      <w:r w:rsidRPr="003A5086">
        <w:rPr>
          <w:rFonts w:ascii="Times New Roman" w:eastAsia="Times New Roman" w:hAnsi="Times New Roman"/>
          <w:color w:val="000000"/>
          <w:u w:color="000000"/>
          <w:lang w:eastAsia="pl-PL"/>
        </w:rPr>
        <w:t xml:space="preserve">45312310-3 </w:t>
      </w:r>
      <w:r>
        <w:rPr>
          <w:rFonts w:ascii="Times New Roman" w:eastAsia="Times New Roman" w:hAnsi="Times New Roman"/>
          <w:color w:val="000000"/>
          <w:u w:color="000000"/>
          <w:lang w:eastAsia="pl-PL"/>
        </w:rPr>
        <w:t>–</w:t>
      </w:r>
      <w:r w:rsidRPr="003A5086">
        <w:rPr>
          <w:rFonts w:ascii="Times New Roman" w:eastAsia="Times New Roman" w:hAnsi="Times New Roman"/>
          <w:color w:val="000000"/>
          <w:u w:color="000000"/>
          <w:lang w:eastAsia="pl-PL"/>
        </w:rPr>
        <w:t xml:space="preserve"> </w:t>
      </w:r>
      <w:r>
        <w:rPr>
          <w:rFonts w:ascii="Times New Roman" w:eastAsia="Times New Roman" w:hAnsi="Times New Roman"/>
          <w:color w:val="000000"/>
          <w:u w:color="000000"/>
          <w:lang w:eastAsia="pl-PL"/>
        </w:rPr>
        <w:t>Ochrona odgromowa</w:t>
      </w:r>
    </w:p>
    <w:p w14:paraId="3D1B06AD" w14:textId="77777777" w:rsidR="007E1FDC" w:rsidRDefault="007E1FDC" w:rsidP="007E1FDC">
      <w:pPr>
        <w:widowControl w:val="0"/>
        <w:spacing w:line="276" w:lineRule="auto"/>
        <w:ind w:left="567"/>
        <w:jc w:val="both"/>
        <w:outlineLvl w:val="3"/>
        <w:rPr>
          <w:rFonts w:asciiTheme="majorHAnsi" w:hAnsiTheme="majorHAnsi" w:cs="Arial"/>
          <w:b/>
          <w:bCs/>
          <w:color w:val="000000" w:themeColor="text1"/>
        </w:rPr>
      </w:pPr>
    </w:p>
    <w:p w14:paraId="26C725FE" w14:textId="77777777" w:rsidR="000C2E28" w:rsidRDefault="00671486" w:rsidP="00136DA8">
      <w:pPr>
        <w:ind w:left="567" w:hanging="567"/>
        <w:jc w:val="both"/>
        <w:rPr>
          <w:rFonts w:asciiTheme="majorHAnsi" w:hAnsiTheme="majorHAnsi"/>
          <w:b/>
          <w:bCs/>
          <w:iCs/>
          <w:kern w:val="22"/>
        </w:rPr>
      </w:pPr>
      <w:r w:rsidRPr="00671486">
        <w:rPr>
          <w:b/>
          <w:bCs/>
          <w:i/>
          <w:kern w:val="22"/>
        </w:rPr>
        <w:t>4.2</w:t>
      </w:r>
      <w:r>
        <w:rPr>
          <w:i/>
          <w:kern w:val="22"/>
        </w:rPr>
        <w:t xml:space="preserve"> </w:t>
      </w:r>
      <w:r w:rsidR="00136DA8">
        <w:rPr>
          <w:i/>
          <w:kern w:val="22"/>
        </w:rPr>
        <w:t xml:space="preserve">  </w:t>
      </w:r>
      <w:r w:rsidR="00943F07" w:rsidRPr="00943F07">
        <w:rPr>
          <w:b/>
          <w:bCs/>
          <w:iCs/>
          <w:kern w:val="22"/>
        </w:rPr>
        <w:t>Opis przedmiotu zamówienia</w:t>
      </w:r>
      <w:r w:rsidR="00943F07" w:rsidRPr="00943F07">
        <w:rPr>
          <w:rFonts w:asciiTheme="majorHAnsi" w:hAnsiTheme="majorHAnsi"/>
          <w:b/>
          <w:bCs/>
          <w:iCs/>
          <w:kern w:val="22"/>
        </w:rPr>
        <w:t>:</w:t>
      </w:r>
    </w:p>
    <w:p w14:paraId="2E4465F7" w14:textId="77777777" w:rsidR="00794D77" w:rsidRDefault="00794D77" w:rsidP="00136DA8">
      <w:pPr>
        <w:ind w:left="567" w:hanging="567"/>
        <w:jc w:val="both"/>
        <w:rPr>
          <w:rFonts w:asciiTheme="majorHAnsi" w:hAnsiTheme="majorHAnsi"/>
          <w:b/>
          <w:bCs/>
          <w:iCs/>
          <w:kern w:val="22"/>
        </w:rPr>
      </w:pPr>
    </w:p>
    <w:p w14:paraId="3A5668A8" w14:textId="77777777" w:rsidR="00DD5B83" w:rsidRPr="004321F7" w:rsidRDefault="00DD5B83" w:rsidP="00DD5B83">
      <w:pPr>
        <w:jc w:val="both"/>
      </w:pPr>
      <w:bookmarkStart w:id="4" w:name="_Hlk164941751"/>
      <w:r w:rsidRPr="004321F7">
        <w:t xml:space="preserve">Przedmiotem zamówienia jest </w:t>
      </w:r>
      <w:r w:rsidRPr="004321F7">
        <w:rPr>
          <w:b/>
          <w:bCs/>
          <w:i/>
          <w:iCs/>
        </w:rPr>
        <w:t>„Modernizacja dachu na budynku Starostwa Powiatowego                                 w Tomaszowie Mazowieckim”</w:t>
      </w:r>
      <w:r w:rsidRPr="004321F7">
        <w:t xml:space="preserve">- dotyczy </w:t>
      </w:r>
      <w:r>
        <w:t>części dachu 2, 3, 4, 5.</w:t>
      </w:r>
    </w:p>
    <w:p w14:paraId="1FF9D671" w14:textId="77777777" w:rsidR="00DD5B83" w:rsidRPr="004321F7" w:rsidRDefault="00DD5B83" w:rsidP="00DD5B83">
      <w:pPr>
        <w:jc w:val="both"/>
        <w:rPr>
          <w:rFonts w:cs="Calibri"/>
        </w:rPr>
      </w:pPr>
      <w:r w:rsidRPr="004321F7">
        <w:rPr>
          <w:rFonts w:cs="Calibri"/>
        </w:rPr>
        <w:t xml:space="preserve">Planowana inwestycja obejmuje </w:t>
      </w:r>
      <w:r w:rsidRPr="004321F7">
        <w:rPr>
          <w:rFonts w:cstheme="minorHAnsi"/>
        </w:rPr>
        <w:t>modernizację dachu, która polegać będzie na:</w:t>
      </w:r>
    </w:p>
    <w:p w14:paraId="4EA4659F"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 xml:space="preserve">wykonaniu ociepleniu stropodachu, </w:t>
      </w:r>
    </w:p>
    <w:p w14:paraId="13DB63EC"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 xml:space="preserve">wykonaniu pokrycia dachu,  </w:t>
      </w:r>
    </w:p>
    <w:p w14:paraId="6295226F"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wykonaniu prawidłowego spadkowania połaci dachu, koryt i koszy,</w:t>
      </w:r>
    </w:p>
    <w:p w14:paraId="0E56E407"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wykonaniu przelewów awaryjnych,</w:t>
      </w:r>
    </w:p>
    <w:p w14:paraId="3676A301"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wykonaniu ogrzewania wpustów dachowych,</w:t>
      </w:r>
    </w:p>
    <w:p w14:paraId="00583BA1"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demontażu istniejącej instalacji odgromowej i wykonaniu nowo projektowanej instalacji odgromowej,</w:t>
      </w:r>
    </w:p>
    <w:p w14:paraId="53F42FEE" w14:textId="77777777" w:rsidR="00DD5B83" w:rsidRPr="004321F7" w:rsidRDefault="00DD5B83" w:rsidP="00DD5B83">
      <w:pPr>
        <w:pStyle w:val="Akapitzlist"/>
        <w:numPr>
          <w:ilvl w:val="0"/>
          <w:numId w:val="60"/>
        </w:numPr>
        <w:spacing w:before="0" w:after="0" w:line="276" w:lineRule="auto"/>
        <w:rPr>
          <w:rFonts w:asciiTheme="minorHAnsi" w:hAnsiTheme="minorHAnsi" w:cstheme="minorHAnsi"/>
          <w:color w:val="FF0000"/>
          <w:kern w:val="22"/>
          <w:sz w:val="22"/>
          <w:szCs w:val="22"/>
          <w:lang w:eastAsia="pl-PL"/>
        </w:rPr>
      </w:pPr>
      <w:r w:rsidRPr="004321F7">
        <w:rPr>
          <w:rFonts w:asciiTheme="minorHAnsi" w:hAnsiTheme="minorHAnsi" w:cstheme="minorHAnsi"/>
          <w:sz w:val="22"/>
          <w:szCs w:val="22"/>
        </w:rPr>
        <w:t>wymianie poliwęglanu na istniejącym świetliku.</w:t>
      </w:r>
    </w:p>
    <w:p w14:paraId="59DFB040" w14:textId="77777777" w:rsidR="00DD5B83" w:rsidRPr="004321F7" w:rsidRDefault="00DD5B83" w:rsidP="00DD5B83">
      <w:pPr>
        <w:pStyle w:val="Akapitzlist"/>
        <w:spacing w:after="0"/>
        <w:ind w:left="709"/>
        <w:rPr>
          <w:rFonts w:asciiTheme="minorHAnsi" w:hAnsiTheme="minorHAnsi" w:cstheme="minorHAnsi"/>
          <w:color w:val="FF0000"/>
          <w:kern w:val="22"/>
          <w:sz w:val="22"/>
          <w:szCs w:val="22"/>
          <w:lang w:eastAsia="pl-PL"/>
        </w:rPr>
      </w:pPr>
    </w:p>
    <w:p w14:paraId="5915C5A0" w14:textId="77777777" w:rsidR="0055076E" w:rsidRPr="00B8387A" w:rsidRDefault="0055076E" w:rsidP="0055076E">
      <w:pPr>
        <w:pStyle w:val="Akapitzlist"/>
        <w:spacing w:after="0"/>
        <w:ind w:left="709"/>
        <w:rPr>
          <w:rFonts w:asciiTheme="minorHAnsi" w:hAnsiTheme="minorHAnsi" w:cstheme="minorHAnsi"/>
          <w:color w:val="FF0000"/>
          <w:kern w:val="22"/>
          <w:lang w:eastAsia="pl-PL"/>
        </w:rPr>
      </w:pPr>
    </w:p>
    <w:p w14:paraId="334B6A96" w14:textId="77777777" w:rsidR="0055076E" w:rsidRDefault="0055076E" w:rsidP="0055076E">
      <w:pPr>
        <w:jc w:val="both"/>
        <w:rPr>
          <w:rFonts w:cstheme="minorHAnsi"/>
          <w:color w:val="000000" w:themeColor="text1"/>
          <w:kern w:val="22"/>
        </w:rPr>
      </w:pPr>
      <w:r w:rsidRPr="00B8387A">
        <w:rPr>
          <w:rFonts w:cstheme="minorHAnsi"/>
          <w:color w:val="000000" w:themeColor="text1"/>
          <w:kern w:val="22"/>
        </w:rPr>
        <w:t>Roboty będą przeprowadzane w trakcie funkcjonowania obiektu. Wykonawca zobowiązany jest uwzględnić etapowość robót gwarantującą prawidłowe funkcjonowanie budynku.</w:t>
      </w:r>
    </w:p>
    <w:p w14:paraId="6F44BFB3" w14:textId="77777777" w:rsidR="0055076E" w:rsidRDefault="0055076E" w:rsidP="0055076E">
      <w:pPr>
        <w:jc w:val="both"/>
        <w:rPr>
          <w:rFonts w:cstheme="minorHAnsi"/>
          <w:color w:val="000000" w:themeColor="text1"/>
          <w:kern w:val="22"/>
        </w:rPr>
      </w:pPr>
    </w:p>
    <w:p w14:paraId="3B7B339C" w14:textId="77777777" w:rsidR="0055076E" w:rsidRPr="005B67A5" w:rsidRDefault="0055076E" w:rsidP="0056752E">
      <w:pPr>
        <w:widowControl w:val="0"/>
        <w:numPr>
          <w:ilvl w:val="0"/>
          <w:numId w:val="61"/>
        </w:numPr>
        <w:autoSpaceDE w:val="0"/>
        <w:autoSpaceDN w:val="0"/>
        <w:jc w:val="both"/>
        <w:rPr>
          <w:rFonts w:eastAsia="Arial" w:cstheme="minorHAnsi"/>
          <w:b/>
          <w:bCs/>
          <w:u w:val="single"/>
          <w:lang w:bidi="pl-PL"/>
        </w:rPr>
      </w:pPr>
      <w:r w:rsidRPr="005B67A5">
        <w:rPr>
          <w:rFonts w:eastAsia="Arial" w:cstheme="minorHAnsi"/>
          <w:b/>
          <w:bCs/>
          <w:u w:val="single"/>
          <w:lang w:bidi="pl-PL"/>
        </w:rPr>
        <w:t>Szczegółowy opis przedmiotu zamówienia:</w:t>
      </w:r>
    </w:p>
    <w:p w14:paraId="0077ABA3" w14:textId="77777777" w:rsidR="0055076E" w:rsidRDefault="0055076E" w:rsidP="0055076E">
      <w:pPr>
        <w:jc w:val="both"/>
        <w:rPr>
          <w:rFonts w:cstheme="minorHAnsi"/>
          <w:color w:val="000000" w:themeColor="text1"/>
          <w:kern w:val="22"/>
        </w:rPr>
      </w:pPr>
    </w:p>
    <w:p w14:paraId="0A003607" w14:textId="77777777" w:rsidR="0055076E"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Wykonawca ma obowiązek zapoznać się dokładnie z całą SWZ wraz z jej załącznikami</w:t>
      </w:r>
      <w:r>
        <w:rPr>
          <w:rFonts w:cs="Calibri"/>
          <w:sz w:val="22"/>
          <w:szCs w:val="22"/>
          <w:lang w:eastAsia="pl-PL"/>
        </w:rPr>
        <w:t>.</w:t>
      </w:r>
    </w:p>
    <w:p w14:paraId="45256BA8" w14:textId="77777777" w:rsidR="0055076E" w:rsidRPr="000C54F2" w:rsidRDefault="0055076E" w:rsidP="0055076E">
      <w:pPr>
        <w:pStyle w:val="Akapitzlist"/>
        <w:numPr>
          <w:ilvl w:val="0"/>
          <w:numId w:val="55"/>
        </w:numPr>
        <w:spacing w:before="0" w:after="0" w:line="276" w:lineRule="auto"/>
        <w:ind w:left="426"/>
        <w:rPr>
          <w:rFonts w:cs="Calibri"/>
          <w:sz w:val="22"/>
          <w:szCs w:val="22"/>
          <w:lang w:eastAsia="pl-PL"/>
        </w:rPr>
      </w:pPr>
      <w:r w:rsidRPr="001C2C9A">
        <w:rPr>
          <w:rFonts w:cs="Calibri"/>
          <w:sz w:val="22"/>
          <w:szCs w:val="22"/>
          <w:lang w:eastAsia="pl-PL"/>
        </w:rPr>
        <w:t xml:space="preserve">Wykonawca zobowiązany jest do kompleksowego zrealizowania zamówienia w zakresie </w:t>
      </w:r>
      <w:r w:rsidRPr="000C54F2">
        <w:rPr>
          <w:rFonts w:cs="Calibri"/>
          <w:sz w:val="22"/>
          <w:szCs w:val="22"/>
          <w:lang w:eastAsia="pl-PL"/>
        </w:rPr>
        <w:t xml:space="preserve">wszystkich prac wynikających z w/w SWZ, OPZ, w tym także niezbędne demontaże oraz odtworzenia, związane także z utylizacją materiałów z demontaży, zgodnie z obowiązującymi przepisami. </w:t>
      </w:r>
    </w:p>
    <w:p w14:paraId="479FEB74"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1C2C9A">
        <w:rPr>
          <w:rFonts w:cs="Calibri"/>
          <w:sz w:val="22"/>
          <w:szCs w:val="22"/>
          <w:lang w:eastAsia="pl-PL"/>
        </w:rPr>
        <w:t>Wykonawca zobowiązany jest przewidzieć wszystkie niezbędne koszty i prace do kompleksowego zrealizowania zamówienia wynikające wprost z SWZ,</w:t>
      </w:r>
      <w:r>
        <w:rPr>
          <w:rFonts w:cs="Calibri"/>
          <w:sz w:val="22"/>
          <w:szCs w:val="22"/>
          <w:lang w:eastAsia="pl-PL"/>
        </w:rPr>
        <w:t xml:space="preserve"> OPZ, </w:t>
      </w:r>
      <w:r w:rsidRPr="001C2C9A">
        <w:rPr>
          <w:rFonts w:cs="Calibri"/>
          <w:sz w:val="22"/>
          <w:szCs w:val="22"/>
          <w:lang w:eastAsia="pl-PL"/>
        </w:rPr>
        <w:t xml:space="preserve"> jak również koszty w nich nie ujęte, </w:t>
      </w:r>
      <w:r>
        <w:rPr>
          <w:rFonts w:cs="Calibri"/>
          <w:sz w:val="22"/>
          <w:szCs w:val="22"/>
          <w:lang w:eastAsia="pl-PL"/>
        </w:rPr>
        <w:t xml:space="preserve">              </w:t>
      </w:r>
      <w:r w:rsidRPr="00E215FA">
        <w:rPr>
          <w:rFonts w:cs="Calibri"/>
          <w:sz w:val="22"/>
          <w:szCs w:val="22"/>
          <w:lang w:eastAsia="pl-PL"/>
        </w:rPr>
        <w:t>a bez których nie można wykonać zamówienia lub przystąpić do użytkowania</w:t>
      </w:r>
      <w:r>
        <w:rPr>
          <w:rFonts w:cs="Calibri"/>
          <w:sz w:val="22"/>
          <w:szCs w:val="22"/>
          <w:lang w:eastAsia="pl-PL"/>
        </w:rPr>
        <w:t>.</w:t>
      </w:r>
    </w:p>
    <w:p w14:paraId="5D189403"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Wykonawca zobowiązany jest do uzyskania na swoją odpowiedzialność, koszt i ryzyko, wszelkich  informacji, które mogą być konieczne lub pomocne do przygotowania rzetelnej oferty cenowej lub późniejszej realizacji niniejszego zamówienia.</w:t>
      </w:r>
    </w:p>
    <w:p w14:paraId="12F30CE3" w14:textId="77777777" w:rsidR="0055076E" w:rsidRPr="00E215FA" w:rsidRDefault="0055076E" w:rsidP="0055076E">
      <w:pPr>
        <w:pStyle w:val="Akapitzlist"/>
        <w:numPr>
          <w:ilvl w:val="0"/>
          <w:numId w:val="55"/>
        </w:numPr>
        <w:spacing w:before="0" w:after="0" w:line="276" w:lineRule="auto"/>
        <w:ind w:left="426"/>
        <w:rPr>
          <w:rFonts w:cs="Calibri"/>
          <w:sz w:val="22"/>
          <w:szCs w:val="22"/>
          <w:lang w:eastAsia="pl-PL"/>
        </w:rPr>
      </w:pPr>
      <w:r w:rsidRPr="00E215FA">
        <w:rPr>
          <w:rFonts w:cs="Calibri"/>
          <w:sz w:val="22"/>
          <w:szCs w:val="22"/>
          <w:lang w:eastAsia="pl-PL"/>
        </w:rPr>
        <w:t>Wymagana jest należyta staranność przy realizacji zamówienia, rozumiana jako staranność profesjonalisty w działalności objętej przedmiotem niniejszego zamówienia.</w:t>
      </w:r>
    </w:p>
    <w:p w14:paraId="1142131F" w14:textId="77777777" w:rsidR="0055076E" w:rsidRDefault="0055076E" w:rsidP="0055076E">
      <w:pPr>
        <w:pStyle w:val="Akapitzlist"/>
        <w:numPr>
          <w:ilvl w:val="0"/>
          <w:numId w:val="55"/>
        </w:numPr>
        <w:spacing w:before="0" w:after="120" w:line="276" w:lineRule="auto"/>
        <w:ind w:left="426"/>
        <w:rPr>
          <w:rFonts w:cs="Calibri"/>
          <w:sz w:val="22"/>
          <w:szCs w:val="22"/>
        </w:rPr>
      </w:pPr>
      <w:r w:rsidRPr="00E215FA">
        <w:rPr>
          <w:rFonts w:cs="Calibri"/>
          <w:sz w:val="22"/>
          <w:szCs w:val="22"/>
        </w:rPr>
        <w:t xml:space="preserve">Roboty budowlane muszą być wykonane zgodnie z: SWZ, </w:t>
      </w:r>
      <w:r>
        <w:rPr>
          <w:rFonts w:cs="Calibri"/>
          <w:sz w:val="22"/>
          <w:szCs w:val="22"/>
        </w:rPr>
        <w:t>OPZ</w:t>
      </w:r>
      <w:r w:rsidRPr="00E215FA">
        <w:rPr>
          <w:rFonts w:cs="Calibri"/>
          <w:sz w:val="22"/>
          <w:szCs w:val="22"/>
        </w:rPr>
        <w:t xml:space="preserve">, obowiązującymi przepisami, w tym </w:t>
      </w:r>
      <w:r>
        <w:rPr>
          <w:rFonts w:cs="Calibri"/>
          <w:sz w:val="22"/>
          <w:szCs w:val="22"/>
        </w:rPr>
        <w:t xml:space="preserve">obowiązującym </w:t>
      </w:r>
      <w:r w:rsidRPr="00E215FA">
        <w:rPr>
          <w:rFonts w:cs="Calibri"/>
          <w:sz w:val="22"/>
          <w:szCs w:val="22"/>
        </w:rPr>
        <w:t>Rozporządzeniem Ministra Infrastruktury z dnia 12 kwietnia 2002r. w sprawie warunków technicznych, jakim powinny odpowiadać budynki i ich usytuowanie</w:t>
      </w:r>
      <w:r>
        <w:rPr>
          <w:rFonts w:cs="Calibri"/>
          <w:sz w:val="22"/>
          <w:szCs w:val="22"/>
        </w:rPr>
        <w:t xml:space="preserve">, </w:t>
      </w:r>
      <w:r w:rsidRPr="00E215FA">
        <w:rPr>
          <w:rFonts w:cs="Calibri"/>
          <w:sz w:val="22"/>
          <w:szCs w:val="22"/>
        </w:rPr>
        <w:t>normami oraz zasadami wiedzy technicznej i sztuki budowlanej.</w:t>
      </w:r>
    </w:p>
    <w:p w14:paraId="2EE437A6" w14:textId="77777777" w:rsidR="0055076E" w:rsidRDefault="0055076E" w:rsidP="0055076E">
      <w:pPr>
        <w:pStyle w:val="Akapitzlist"/>
        <w:spacing w:after="120"/>
        <w:ind w:left="426"/>
        <w:rPr>
          <w:rFonts w:cs="Calibri"/>
          <w:sz w:val="22"/>
          <w:szCs w:val="22"/>
        </w:rPr>
      </w:pPr>
    </w:p>
    <w:p w14:paraId="0437954E" w14:textId="77777777" w:rsidR="0055076E" w:rsidRDefault="0055076E" w:rsidP="0056752E">
      <w:pPr>
        <w:pStyle w:val="Akapitzlist"/>
        <w:numPr>
          <w:ilvl w:val="0"/>
          <w:numId w:val="61"/>
        </w:numPr>
        <w:spacing w:before="0" w:after="120" w:line="276" w:lineRule="auto"/>
        <w:rPr>
          <w:rFonts w:cs="Calibri"/>
          <w:b/>
          <w:bCs/>
          <w:sz w:val="22"/>
          <w:szCs w:val="22"/>
          <w:u w:val="single"/>
        </w:rPr>
      </w:pPr>
      <w:r w:rsidRPr="00065C88">
        <w:rPr>
          <w:rFonts w:cs="Calibri"/>
          <w:b/>
          <w:bCs/>
          <w:sz w:val="22"/>
          <w:szCs w:val="22"/>
          <w:u w:val="single"/>
        </w:rPr>
        <w:t>Obowiązki Wykonawcy:</w:t>
      </w:r>
    </w:p>
    <w:p w14:paraId="63677513" w14:textId="77777777" w:rsidR="0055076E" w:rsidRPr="00065C88" w:rsidRDefault="0055076E" w:rsidP="0055076E">
      <w:pPr>
        <w:pStyle w:val="Akapitzlist"/>
        <w:spacing w:after="120"/>
        <w:rPr>
          <w:rFonts w:cs="Calibri"/>
          <w:b/>
          <w:bCs/>
          <w:sz w:val="22"/>
          <w:szCs w:val="22"/>
          <w:u w:val="single"/>
        </w:rPr>
      </w:pPr>
    </w:p>
    <w:p w14:paraId="13034C65" w14:textId="2F00309C" w:rsidR="0055076E" w:rsidRPr="0055076E" w:rsidRDefault="0055076E" w:rsidP="0056752E">
      <w:pPr>
        <w:pStyle w:val="Akapitzlist"/>
        <w:numPr>
          <w:ilvl w:val="0"/>
          <w:numId w:val="64"/>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Do obowiązków Wykonawcy w ramach wynagrodzenia umownego, poza innymi wymienionymi  w umowie i dokumentach towarzyszących umowie oraz wynikających z przepisów prawa, należą  w szczególności:</w:t>
      </w:r>
    </w:p>
    <w:p w14:paraId="00968727"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prowadzenie wszystkich rodzajów robót przez osoby uprawnione, zgodnie ze sztuką budowlaną, wiedzą techniczną oraz obowiązującymi przepisami, normami,</w:t>
      </w:r>
    </w:p>
    <w:p w14:paraId="29CB8915"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poniesienie kosztów przyłączenia oraz dostaw na potrzeby robót energii elektrycznej i cieplnej, wody oraz kosztów utylizacji odpadów,</w:t>
      </w:r>
    </w:p>
    <w:p w14:paraId="0056C107"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utrzymanie terenu robót i terenu przyległego do terenu robót w stanie wolnym od przeszkód komunikacyjnych z zachowaniem dostępu do budynków Starostwa Powiatowego  w Tomaszowie Mazowieckim, w tym Wykonawca zobowiązany jest na bieżąco usuwać materiały i urządzenia pochodzące z prac demontażowych,</w:t>
      </w:r>
    </w:p>
    <w:p w14:paraId="1B37D2B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rPr>
        <w:t>zachowanie najwyższego standardu:</w:t>
      </w:r>
    </w:p>
    <w:p w14:paraId="479B9C46" w14:textId="77777777" w:rsidR="0055076E" w:rsidRPr="0055076E" w:rsidRDefault="0055076E" w:rsidP="0056752E">
      <w:pPr>
        <w:numPr>
          <w:ilvl w:val="0"/>
          <w:numId w:val="62"/>
        </w:numPr>
        <w:spacing w:after="200"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utrzymania w czystości i w porządku terenu swoich robót oraz otoczenia,</w:t>
      </w:r>
    </w:p>
    <w:p w14:paraId="37C6F538" w14:textId="77777777" w:rsidR="0055076E" w:rsidRPr="0055076E" w:rsidRDefault="0055076E" w:rsidP="0056752E">
      <w:pPr>
        <w:numPr>
          <w:ilvl w:val="0"/>
          <w:numId w:val="62"/>
        </w:numPr>
        <w:spacing w:after="200"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 xml:space="preserve">zabezpieczenia terenu robót przed wstępem osób nieuprawnionych, </w:t>
      </w:r>
    </w:p>
    <w:p w14:paraId="66BA47F3" w14:textId="77777777" w:rsidR="0055076E" w:rsidRPr="0055076E" w:rsidRDefault="0055076E" w:rsidP="0056752E">
      <w:pPr>
        <w:numPr>
          <w:ilvl w:val="0"/>
          <w:numId w:val="62"/>
        </w:numPr>
        <w:spacing w:line="276" w:lineRule="auto"/>
        <w:ind w:left="709" w:firstLine="0"/>
        <w:contextualSpacing/>
        <w:jc w:val="both"/>
        <w:rPr>
          <w:rFonts w:asciiTheme="minorHAnsi" w:hAnsiTheme="minorHAnsi" w:cstheme="minorHAnsi"/>
          <w:sz w:val="22"/>
          <w:szCs w:val="22"/>
        </w:rPr>
      </w:pPr>
      <w:r w:rsidRPr="0055076E">
        <w:rPr>
          <w:rFonts w:asciiTheme="minorHAnsi" w:hAnsiTheme="minorHAnsi" w:cstheme="minorHAnsi"/>
          <w:sz w:val="22"/>
          <w:szCs w:val="22"/>
        </w:rPr>
        <w:t>zapewnienia bezpieczeństwa w trakcie wykonywania robót, m.in. wynikających  z obowiązujących przepisów prawa, dotyczących ochrony przeciwpożarowej, bezpieczeństwa               i higieny pracy – dotyczy zarówno pracowników Wykonawcy jak i osób trzecich.</w:t>
      </w:r>
    </w:p>
    <w:p w14:paraId="1367109E"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rPr>
        <w:t xml:space="preserve">wykonanie dokumentacji fotograficznej przedmiotu zamówienia przed rozpoczęciem prac budowlanych oraz po ich zakończeniu, w celu uniknięcia ewentualnych roszczeń i zarzutów w stosunku do Wykonawcy w zakresie np. uszkodzeń w otoczeniu prowadzonych robót, nieuzasadnionej ingerencji, braku działań naprawczych; nie dopełnienie przedmiotowego obowiązku stanowi ryzyko Wykonawcy; </w:t>
      </w:r>
    </w:p>
    <w:p w14:paraId="73F540F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rPr>
        <w:t xml:space="preserve">zorganizowanie i oznakowanie robót tak, aby uciążliwość wykonywanych prac dla użytkowników i osób trzecich była jak najmniejsza i jednocześnie zapewniała bezpieczeństwo użytkownika, pracowników                     i osób postronnych; roboty budowlane prowadzone będą w sąsiedztwie kompleksu budynków </w:t>
      </w:r>
      <w:r w:rsidRPr="0055076E">
        <w:rPr>
          <w:rFonts w:asciiTheme="minorHAnsi" w:hAnsiTheme="minorHAnsi" w:cstheme="minorHAnsi"/>
          <w:sz w:val="22"/>
          <w:szCs w:val="22"/>
          <w:lang w:eastAsia="pl-PL"/>
        </w:rPr>
        <w:t>Starostwa Powiatowego; o</w:t>
      </w:r>
      <w:r w:rsidRPr="0055076E">
        <w:rPr>
          <w:rFonts w:asciiTheme="minorHAnsi" w:hAnsiTheme="minorHAnsi" w:cstheme="minorHAnsi"/>
          <w:sz w:val="22"/>
          <w:szCs w:val="22"/>
        </w:rPr>
        <w:t xml:space="preserve">rganizacja robót budowlanych, demontaży oraz </w:t>
      </w:r>
      <w:proofErr w:type="spellStart"/>
      <w:r w:rsidRPr="0055076E">
        <w:rPr>
          <w:rFonts w:asciiTheme="minorHAnsi" w:hAnsiTheme="minorHAnsi" w:cstheme="minorHAnsi"/>
          <w:sz w:val="22"/>
          <w:szCs w:val="22"/>
        </w:rPr>
        <w:t>odtworzeń</w:t>
      </w:r>
      <w:proofErr w:type="spellEnd"/>
      <w:r w:rsidRPr="0055076E">
        <w:rPr>
          <w:rFonts w:asciiTheme="minorHAnsi" w:hAnsiTheme="minorHAnsi" w:cstheme="minorHAnsi"/>
          <w:sz w:val="22"/>
          <w:szCs w:val="22"/>
        </w:rPr>
        <w:t xml:space="preserve"> musi uwzględnić specyfikę obiektu i wynikające stąd ograniczenia,</w:t>
      </w:r>
    </w:p>
    <w:p w14:paraId="22CAD73E"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ponoszenie pełnej odpowiedzialności za pracowników w przypadku szkody powstałej </w:t>
      </w:r>
      <w:r w:rsidRPr="0055076E">
        <w:rPr>
          <w:rFonts w:asciiTheme="minorHAnsi" w:hAnsiTheme="minorHAnsi" w:cstheme="minorHAnsi"/>
          <w:sz w:val="22"/>
          <w:szCs w:val="22"/>
          <w:lang w:eastAsia="pl-PL"/>
        </w:rPr>
        <w:br/>
        <w:t>w wyniku prowadzenia robót lub ich działania lub zaniechania,</w:t>
      </w:r>
    </w:p>
    <w:p w14:paraId="5AB03B5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w przypadku zniszczenia lub uszkodzenia w toku realizacji umowy wykonanych robót, urządzeń budowlanych, obiektów budowlanych sąsiadujących lub znajdujących się na terenie budowy                             lub przyległym do terenu budowy, bądź jakichkolwiek maszyn czy urządzeń, naprawienie ich                               lub doprowadzenie do stanu poprzedniego w czasie technicznie uzasadnionym wskazanym przez poszkodowanych,</w:t>
      </w:r>
    </w:p>
    <w:p w14:paraId="35E06B7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zapewnienie materiałów, środków produkcji, urządzeń i maszyn, potencjału ludzkiego, w zakresie niezbędnym do prawidłowego wykonania robót, a także zapewnienie specjalistycznego kierownictwa montażu maszyn i urządzeń potrzebnych do wykonywania robót,</w:t>
      </w:r>
    </w:p>
    <w:p w14:paraId="7D869FC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eastAsia="Lucida Sans Unicode" w:hAnsiTheme="minorHAnsi" w:cstheme="minorHAnsi"/>
          <w:sz w:val="22"/>
          <w:szCs w:val="22"/>
          <w:lang w:bidi="en-US"/>
        </w:rPr>
        <w:t>zapewnienie wykwalifikowanego personelu (łącznie z nadzorem bezpośrednim), wyposażonego                   w wymagany sprzęt ochrony osobistej i podstawowe narzędzia niezbędne do nieprzerwanej realizacji przedmiotu umowy, zgodnie z przepisami bhp i p.poż.,</w:t>
      </w:r>
    </w:p>
    <w:p w14:paraId="30AD357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lastRenderedPageBreak/>
        <w:t xml:space="preserve">wykonanie przedmiotu umowy z wyrobów budowlanych dopuszczonych do obrotu i stosowania                         w budownictwie, </w:t>
      </w:r>
    </w:p>
    <w:p w14:paraId="7FE906D8"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wykonanie przedmiotu umowy z nowych materiałów/urządzeń, </w:t>
      </w:r>
    </w:p>
    <w:p w14:paraId="29B88CE6"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 xml:space="preserve">przedstawianie, osobie nadzorującej z ramienia Zamawiającego, </w:t>
      </w:r>
      <w:r w:rsidRPr="0055076E">
        <w:rPr>
          <w:rFonts w:asciiTheme="minorHAnsi" w:hAnsiTheme="minorHAnsi" w:cstheme="minorHAnsi"/>
          <w:b/>
          <w:sz w:val="22"/>
          <w:szCs w:val="22"/>
          <w:u w:val="single"/>
          <w:lang w:eastAsia="pl-PL"/>
        </w:rPr>
        <w:t>przed wbudowaniem</w:t>
      </w:r>
      <w:r w:rsidRPr="0055076E">
        <w:rPr>
          <w:rFonts w:asciiTheme="minorHAnsi" w:hAnsiTheme="minorHAnsi" w:cstheme="minorHAnsi"/>
          <w:sz w:val="22"/>
          <w:szCs w:val="22"/>
          <w:lang w:eastAsia="pl-PL"/>
        </w:rPr>
        <w:t xml:space="preserve"> materiałów/urządzeń, odpowiednich dokumentów potwierdzających ich parametry techniczne, jakość i dopuszczenie do stosowania  i uzyskanie pisemnej akceptacji tej osoby,</w:t>
      </w:r>
    </w:p>
    <w:p w14:paraId="280213EB"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przekazanie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72C2F955"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zgłaszanie Zamawiającemu do odbioru prac zanikających lub ulegających zakryciu,</w:t>
      </w:r>
    </w:p>
    <w:p w14:paraId="3CE41F5A"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zlecanie i przeprowadzenie przez Wykonawcę w ramach wynagrodzenia umownego wymaganych przeglądów,  w całym okresie udzielonej gwarancji,</w:t>
      </w:r>
    </w:p>
    <w:p w14:paraId="169381B6"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zrealizowanie wszelkich prac demontażowych, odtworzeniowych, budowlanych oraz instalacyjnych                 w związku z prowadzonymi przez siebie robotami, a także na obszarze w jakikolwiek sposób przez siebie wykorzystywanym lub użytkowanym na terenie i w otoczeniu Starostwa Powiatowego  w Tomaszowie Mazowieckim ,</w:t>
      </w:r>
    </w:p>
    <w:p w14:paraId="33E3D791" w14:textId="77777777"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ponoszenie odpowiedzialności za urządzenia i wykonane roboty, aż do chwili ich odbioru końcowego, tj. utrzymywanie ich w ciągu całego okresu trwania budowy w należytym stanie i podjęcie wszelkich środków zapobiegawczych, aby nie zostały zniszczone lub skradzione, biorąc pod uwagę ryzyko istniejące na budowie,</w:t>
      </w:r>
    </w:p>
    <w:p w14:paraId="46D1B536" w14:textId="38EFC123" w:rsidR="0055076E" w:rsidRPr="0055076E" w:rsidRDefault="0055076E" w:rsidP="0056752E">
      <w:pPr>
        <w:pStyle w:val="Akapitzlist"/>
        <w:numPr>
          <w:ilvl w:val="0"/>
          <w:numId w:val="63"/>
        </w:numPr>
        <w:tabs>
          <w:tab w:val="left" w:pos="426"/>
        </w:tabs>
        <w:spacing w:before="0" w:after="0" w:line="276" w:lineRule="auto"/>
        <w:rPr>
          <w:rFonts w:asciiTheme="minorHAnsi" w:hAnsiTheme="minorHAnsi" w:cstheme="minorHAnsi"/>
          <w:sz w:val="22"/>
          <w:szCs w:val="22"/>
        </w:rPr>
      </w:pPr>
      <w:r w:rsidRPr="0055076E">
        <w:rPr>
          <w:rFonts w:asciiTheme="minorHAnsi" w:hAnsiTheme="minorHAnsi" w:cstheme="minorHAnsi"/>
          <w:sz w:val="22"/>
          <w:szCs w:val="22"/>
          <w:lang w:eastAsia="pl-PL"/>
        </w:rPr>
        <w:t>uporządkowanie terenu robót i zaplecza po zakończeniu robót i przekazanie go w terminie ustalonym   w umowie dla odbioru końcowego.</w:t>
      </w:r>
    </w:p>
    <w:p w14:paraId="7621A2CB" w14:textId="3F286546"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 xml:space="preserve">Wykonawca zobowiązany jest  do przestrzegania przepisów dotyczących ochrony przyrody, m. in. Ustawa z dnia 16 kwietnia 2004 r. o ochronie przyrody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A85040">
        <w:rPr>
          <w:rFonts w:asciiTheme="minorHAnsi" w:hAnsiTheme="minorHAnsi" w:cstheme="minorHAnsi"/>
          <w:sz w:val="22"/>
          <w:szCs w:val="22"/>
        </w:rPr>
        <w:t>4</w:t>
      </w:r>
      <w:r w:rsidRPr="0055076E">
        <w:rPr>
          <w:rFonts w:asciiTheme="minorHAnsi" w:hAnsiTheme="minorHAnsi" w:cstheme="minorHAnsi"/>
          <w:sz w:val="22"/>
          <w:szCs w:val="22"/>
        </w:rPr>
        <w:t xml:space="preserve"> poz. </w:t>
      </w:r>
      <w:r w:rsidR="00AC15FB">
        <w:rPr>
          <w:rFonts w:asciiTheme="minorHAnsi" w:hAnsiTheme="minorHAnsi" w:cstheme="minorHAnsi"/>
          <w:sz w:val="22"/>
          <w:szCs w:val="22"/>
        </w:rPr>
        <w:t>1478</w:t>
      </w:r>
      <w:r w:rsidRPr="0055076E">
        <w:rPr>
          <w:rFonts w:asciiTheme="minorHAnsi" w:hAnsiTheme="minorHAnsi" w:cstheme="minorHAnsi"/>
          <w:sz w:val="22"/>
          <w:szCs w:val="22"/>
        </w:rPr>
        <w:t>)</w:t>
      </w:r>
      <w:r w:rsidRPr="0055076E">
        <w:rPr>
          <w:rFonts w:asciiTheme="minorHAnsi" w:hAnsiTheme="minorHAnsi" w:cstheme="minorHAnsi"/>
          <w:sz w:val="22"/>
          <w:szCs w:val="22"/>
          <w:lang w:eastAsia="pl-PL"/>
        </w:rPr>
        <w:t xml:space="preserve">, Ustawa z dnia  27 kwietnia 2001 r. Prawo ochrony środowiska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A85040">
        <w:rPr>
          <w:rFonts w:asciiTheme="minorHAnsi" w:hAnsiTheme="minorHAnsi" w:cstheme="minorHAnsi"/>
          <w:sz w:val="22"/>
          <w:szCs w:val="22"/>
        </w:rPr>
        <w:t>5</w:t>
      </w:r>
      <w:r w:rsidRPr="0055076E">
        <w:rPr>
          <w:rFonts w:asciiTheme="minorHAnsi" w:hAnsiTheme="minorHAnsi" w:cstheme="minorHAnsi"/>
          <w:sz w:val="22"/>
          <w:szCs w:val="22"/>
        </w:rPr>
        <w:t xml:space="preserve"> poz. </w:t>
      </w:r>
      <w:r w:rsidR="00A85040">
        <w:rPr>
          <w:rFonts w:asciiTheme="minorHAnsi" w:hAnsiTheme="minorHAnsi" w:cstheme="minorHAnsi"/>
          <w:sz w:val="22"/>
          <w:szCs w:val="22"/>
        </w:rPr>
        <w:t>647</w:t>
      </w:r>
      <w:r w:rsidRPr="0055076E">
        <w:rPr>
          <w:rFonts w:asciiTheme="minorHAnsi" w:hAnsiTheme="minorHAnsi" w:cstheme="minorHAnsi"/>
          <w:sz w:val="22"/>
          <w:szCs w:val="22"/>
        </w:rPr>
        <w:t>)</w:t>
      </w:r>
      <w:r w:rsidRPr="0055076E">
        <w:rPr>
          <w:rFonts w:asciiTheme="minorHAnsi" w:hAnsiTheme="minorHAnsi" w:cstheme="minorHAnsi"/>
          <w:sz w:val="22"/>
          <w:szCs w:val="22"/>
          <w:lang w:eastAsia="pl-PL"/>
        </w:rPr>
        <w:t xml:space="preserve">,   Ustawa z dnia 21 sierpnia 1997 r. o ochronie zwierząt </w:t>
      </w:r>
      <w:r w:rsidRPr="0055076E">
        <w:rPr>
          <w:rFonts w:asciiTheme="minorHAnsi" w:hAnsiTheme="minorHAnsi" w:cstheme="minorHAnsi"/>
          <w:sz w:val="22"/>
          <w:szCs w:val="22"/>
        </w:rPr>
        <w:t>(</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3</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1580</w:t>
      </w:r>
      <w:r w:rsidRPr="0055076E">
        <w:rPr>
          <w:rFonts w:asciiTheme="minorHAnsi" w:hAnsiTheme="minorHAnsi" w:cstheme="minorHAnsi"/>
          <w:sz w:val="22"/>
          <w:szCs w:val="22"/>
        </w:rPr>
        <w:t xml:space="preserve"> )</w:t>
      </w:r>
      <w:r w:rsidRPr="0055076E">
        <w:rPr>
          <w:rFonts w:asciiTheme="minorHAnsi" w:hAnsiTheme="minorHAnsi" w:cstheme="minorHAnsi"/>
          <w:sz w:val="22"/>
          <w:szCs w:val="22"/>
          <w:lang w:eastAsia="pl-PL"/>
        </w:rPr>
        <w:t xml:space="preserve">, Ustawa z dnia 14 grudnia 2012r.   o odpadach </w:t>
      </w:r>
      <w:r w:rsidRPr="0055076E">
        <w:rPr>
          <w:rFonts w:asciiTheme="minorHAnsi" w:hAnsiTheme="minorHAnsi" w:cstheme="minorHAnsi"/>
          <w:sz w:val="22"/>
          <w:szCs w:val="22"/>
        </w:rPr>
        <w:t xml:space="preserve">( </w:t>
      </w:r>
      <w:proofErr w:type="spellStart"/>
      <w:r w:rsidRPr="0055076E">
        <w:rPr>
          <w:rFonts w:asciiTheme="minorHAnsi" w:hAnsiTheme="minorHAnsi" w:cstheme="minorHAnsi"/>
          <w:sz w:val="22"/>
          <w:szCs w:val="22"/>
        </w:rPr>
        <w:t>t.j</w:t>
      </w:r>
      <w:proofErr w:type="spellEnd"/>
      <w:r w:rsidRPr="0055076E">
        <w:rPr>
          <w:rFonts w:asciiTheme="minorHAnsi" w:hAnsiTheme="minorHAnsi" w:cstheme="minorHAnsi"/>
          <w:sz w:val="22"/>
          <w:szCs w:val="22"/>
        </w:rPr>
        <w:t>. Dz.U. 202</w:t>
      </w:r>
      <w:r w:rsidR="00B075BD">
        <w:rPr>
          <w:rFonts w:asciiTheme="minorHAnsi" w:hAnsiTheme="minorHAnsi" w:cstheme="minorHAnsi"/>
          <w:sz w:val="22"/>
          <w:szCs w:val="22"/>
        </w:rPr>
        <w:t>3</w:t>
      </w:r>
      <w:r w:rsidRPr="0055076E">
        <w:rPr>
          <w:rFonts w:asciiTheme="minorHAnsi" w:hAnsiTheme="minorHAnsi" w:cstheme="minorHAnsi"/>
          <w:sz w:val="22"/>
          <w:szCs w:val="22"/>
        </w:rPr>
        <w:t xml:space="preserve"> poz. </w:t>
      </w:r>
      <w:r w:rsidR="00B075BD">
        <w:rPr>
          <w:rFonts w:asciiTheme="minorHAnsi" w:hAnsiTheme="minorHAnsi" w:cstheme="minorHAnsi"/>
          <w:sz w:val="22"/>
          <w:szCs w:val="22"/>
        </w:rPr>
        <w:t>1587</w:t>
      </w:r>
      <w:r w:rsidRPr="0055076E">
        <w:rPr>
          <w:rFonts w:asciiTheme="minorHAnsi" w:hAnsiTheme="minorHAnsi" w:cstheme="minorHAnsi"/>
          <w:sz w:val="22"/>
          <w:szCs w:val="22"/>
        </w:rPr>
        <w:t>)</w:t>
      </w:r>
      <w:r w:rsidRPr="0055076E">
        <w:rPr>
          <w:rFonts w:asciiTheme="minorHAnsi" w:hAnsiTheme="minorHAnsi" w:cstheme="minorHAnsi"/>
          <w:sz w:val="22"/>
          <w:szCs w:val="22"/>
          <w:lang w:eastAsia="pl-PL"/>
        </w:rPr>
        <w:t xml:space="preserve">. </w:t>
      </w:r>
    </w:p>
    <w:p w14:paraId="036F3F35" w14:textId="57A77DC4"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ponosi wyłączną odpowiedzialność za realizację zamówienia zgodnie z przepisami  dot. ochrony przyrody jw. i określonymi wymogami Zamawiającego jw. W okresie trwania robót Wykonawca będzie podejmować wszelkie kroki mające na celu stosowanie się do</w:t>
      </w:r>
      <w:r w:rsidR="00DD5B83">
        <w:rPr>
          <w:rFonts w:asciiTheme="minorHAnsi" w:hAnsiTheme="minorHAnsi" w:cstheme="minorHAnsi"/>
          <w:sz w:val="22"/>
          <w:szCs w:val="22"/>
          <w:lang w:eastAsia="pl-PL"/>
        </w:rPr>
        <w:t> </w:t>
      </w:r>
      <w:r w:rsidRPr="0055076E">
        <w:rPr>
          <w:rFonts w:asciiTheme="minorHAnsi" w:hAnsiTheme="minorHAnsi" w:cstheme="minorHAnsi"/>
          <w:sz w:val="22"/>
          <w:szCs w:val="22"/>
          <w:lang w:eastAsia="pl-PL"/>
        </w:rPr>
        <w:t xml:space="preserve">przepisów i norm dotyczących ochrony przyrody na terenie i wokół terenu budowy oraz będzie unikać uszkodzeń lub uciążliwości dla osób lub własności społecznej i innych, a wynikających m.in. ze skażenia, hałasu lub innych przyczyn powstałych w następstwie jego działania lub zaniechania. </w:t>
      </w:r>
    </w:p>
    <w:p w14:paraId="5DD898A9" w14:textId="77777777" w:rsidR="0055076E" w:rsidRPr="0055076E" w:rsidRDefault="0055076E" w:rsidP="0055076E">
      <w:pPr>
        <w:spacing w:line="276" w:lineRule="auto"/>
        <w:ind w:left="709"/>
        <w:jc w:val="both"/>
        <w:rPr>
          <w:rFonts w:asciiTheme="minorHAnsi" w:hAnsiTheme="minorHAnsi" w:cstheme="minorHAnsi"/>
          <w:sz w:val="22"/>
          <w:szCs w:val="22"/>
        </w:rPr>
      </w:pPr>
      <w:r w:rsidRPr="0055076E">
        <w:rPr>
          <w:rFonts w:asciiTheme="minorHAnsi" w:hAnsiTheme="minorHAnsi" w:cstheme="minorHAnsi"/>
          <w:sz w:val="22"/>
          <w:szCs w:val="22"/>
        </w:rPr>
        <w:t>Wykonawca zobowiązany jest do ponoszenia ewentualnych kosztów opłat i kar za naruszenie w trakcie realizacji robót, norm i przepisów wskazanych w ust.2.</w:t>
      </w:r>
    </w:p>
    <w:p w14:paraId="59658560"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26BAA8FD" w14:textId="77777777"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ponosi wszelkie koszty związane z wykonaniem obowiązków nałożonych na niego w umowie, w przepisach prawa oraz wyłączną i pełną odpowiedzialność za skutki ich niewykonania lub nienależytego wykonania wobec Zamawiającego oraz osób trzecich.</w:t>
      </w:r>
    </w:p>
    <w:p w14:paraId="61F1C813" w14:textId="58BD3A7B"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 xml:space="preserve">Wykonawca zobowiązany jest do posiadania przez cały okres realizacji zamówienia (tj. od dnia zawarcia umowy do dnia końcowego odbioru robót) polisy odpowiedzialności cywilnej z tytułu prowadzonej działalności na sumę ubezpieczenia nie mniejszą niż wartość realizowanego </w:t>
      </w:r>
      <w:r w:rsidRPr="0055076E">
        <w:rPr>
          <w:rFonts w:asciiTheme="minorHAnsi" w:hAnsiTheme="minorHAnsi" w:cstheme="minorHAnsi"/>
          <w:sz w:val="22"/>
          <w:szCs w:val="22"/>
          <w:lang w:eastAsia="pl-PL"/>
        </w:rPr>
        <w:lastRenderedPageBreak/>
        <w:t>zamówienia. Niedopełnienie powyższego stanowi ryzyko Wykonawcy i nie powoduje zwolnienia Wykonawcy  z jakiejkolwiek odpowiedzialności.</w:t>
      </w:r>
    </w:p>
    <w:p w14:paraId="13957CC3" w14:textId="3625AE10" w:rsidR="0055076E" w:rsidRP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i stosowania  w budownictwie.</w:t>
      </w:r>
    </w:p>
    <w:p w14:paraId="68E001FB" w14:textId="77777777" w:rsidR="0055076E"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55076E">
        <w:rPr>
          <w:rFonts w:asciiTheme="minorHAnsi" w:hAnsiTheme="minorHAnsi" w:cstheme="minorHAnsi"/>
          <w:sz w:val="22"/>
          <w:szCs w:val="22"/>
          <w:lang w:eastAsia="pl-PL"/>
        </w:rPr>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74602112" w14:textId="0F43F345" w:rsidR="00394897" w:rsidRPr="00ED39E8" w:rsidRDefault="0055076E" w:rsidP="0056752E">
      <w:pPr>
        <w:pStyle w:val="Akapitzlist"/>
        <w:numPr>
          <w:ilvl w:val="0"/>
          <w:numId w:val="64"/>
        </w:numPr>
        <w:spacing w:before="0" w:after="0" w:line="276" w:lineRule="auto"/>
        <w:rPr>
          <w:rFonts w:asciiTheme="minorHAnsi" w:hAnsiTheme="minorHAnsi" w:cstheme="minorHAnsi"/>
          <w:sz w:val="22"/>
          <w:szCs w:val="22"/>
          <w:lang w:eastAsia="pl-PL"/>
        </w:rPr>
      </w:pPr>
      <w:r w:rsidRPr="00ED39E8">
        <w:rPr>
          <w:rFonts w:cs="Calibri"/>
          <w:sz w:val="22"/>
          <w:szCs w:val="22"/>
        </w:rPr>
        <w:t>Wykonawca zobowiązany jest do umożliwienia wglądu, Zamawiającemu oraz wszelkim instytucjom kontrolującym, do wszelkich dokumentów związanych z realizowanym zamówieniem, w tym  do dokumentów finansowych Wykonawcy.</w:t>
      </w:r>
      <w:bookmarkStart w:id="5" w:name="_Hlk163471666"/>
    </w:p>
    <w:p w14:paraId="2160F55E" w14:textId="77777777" w:rsidR="00394897" w:rsidRPr="00315D53" w:rsidRDefault="00394897" w:rsidP="0056752E">
      <w:pPr>
        <w:pStyle w:val="Akapitzlist"/>
        <w:numPr>
          <w:ilvl w:val="0"/>
          <w:numId w:val="66"/>
        </w:numPr>
        <w:spacing w:before="0" w:after="0" w:line="276" w:lineRule="auto"/>
        <w:rPr>
          <w:rFonts w:ascii="Times New Roman" w:eastAsia="Times New Roman" w:hAnsi="Times New Roman"/>
          <w:sz w:val="24"/>
          <w:szCs w:val="24"/>
        </w:rPr>
      </w:pPr>
      <w:bookmarkStart w:id="6" w:name="_Hlk167442387"/>
      <w:bookmarkEnd w:id="5"/>
      <w:r w:rsidRPr="00315D53">
        <w:rPr>
          <w:rFonts w:ascii="Times New Roman" w:eastAsia="Times New Roman" w:hAnsi="Times New Roman"/>
          <w:kern w:val="22"/>
          <w:sz w:val="24"/>
          <w:szCs w:val="24"/>
          <w:lang w:eastAsia="pl-PL"/>
        </w:rPr>
        <w:t>Zamówienie obejmuje również zakres</w:t>
      </w:r>
      <w:r w:rsidRPr="00315D53">
        <w:rPr>
          <w:rFonts w:ascii="Times New Roman" w:eastAsia="Times New Roman" w:hAnsi="Times New Roman"/>
          <w:sz w:val="24"/>
          <w:szCs w:val="24"/>
        </w:rPr>
        <w:t xml:space="preserve"> wg pozostałych postanowień umowy lub postępowania lub z nich wynikający, w tym: ujęty </w:t>
      </w:r>
      <w:r w:rsidRPr="00315D53">
        <w:rPr>
          <w:rFonts w:ascii="Times New Roman" w:eastAsia="Times New Roman" w:hAnsi="Times New Roman"/>
          <w:kern w:val="22"/>
          <w:sz w:val="24"/>
          <w:szCs w:val="24"/>
          <w:lang w:eastAsia="pl-PL"/>
        </w:rPr>
        <w:t xml:space="preserve">w: </w:t>
      </w:r>
      <w:bookmarkStart w:id="7" w:name="_Hlk166825849"/>
      <w:r w:rsidRPr="00315D53">
        <w:rPr>
          <w:rFonts w:ascii="Times New Roman" w:eastAsia="Times New Roman" w:hAnsi="Times New Roman"/>
          <w:kern w:val="22"/>
          <w:sz w:val="24"/>
          <w:szCs w:val="24"/>
          <w:lang w:eastAsia="pl-PL"/>
        </w:rPr>
        <w:t>umowie, dokumentach jej towarzyszących, dokumentacji postępowania, dokumentach towarzyszących</w:t>
      </w:r>
      <w:bookmarkEnd w:id="7"/>
      <w:r w:rsidRPr="00315D53">
        <w:rPr>
          <w:rFonts w:ascii="Times New Roman" w:eastAsia="Times New Roman" w:hAnsi="Times New Roman"/>
          <w:kern w:val="22"/>
          <w:sz w:val="24"/>
          <w:szCs w:val="24"/>
          <w:lang w:eastAsia="pl-PL"/>
        </w:rPr>
        <w:t>, lub wynikający z przepisów prawa.</w:t>
      </w:r>
    </w:p>
    <w:bookmarkEnd w:id="6"/>
    <w:p w14:paraId="1FB1D7F7" w14:textId="2BB56E28" w:rsidR="00394897" w:rsidRPr="00687E8F" w:rsidRDefault="00394897" w:rsidP="0056752E">
      <w:pPr>
        <w:numPr>
          <w:ilvl w:val="0"/>
          <w:numId w:val="66"/>
        </w:numPr>
        <w:spacing w:line="276" w:lineRule="auto"/>
        <w:contextualSpacing/>
        <w:jc w:val="both"/>
      </w:pPr>
      <w:r w:rsidRPr="00687E8F">
        <w:t xml:space="preserve">Dla potrzeb wyceny i późniejszej realizacji udostępniana SWZ i dokumentacja techniczna </w:t>
      </w:r>
      <w:proofErr w:type="spellStart"/>
      <w:r w:rsidRPr="00687E8F">
        <w:t>j.w</w:t>
      </w:r>
      <w:proofErr w:type="spellEnd"/>
      <w:r w:rsidRPr="00687E8F">
        <w:t>. musi być przez Wykonawcę rozpatrywana łącznie i kompleksowo. Wykonawca zobowiązany jest do kompleksowego zrealizowania zamówienia w zakresie wszystkich prac wynikających z w/w opracowań, w tym także rozbiórkowych, związanych z utylizacją materiałów z rozbiórki zgodnie z obowiązującymi przepisami.</w:t>
      </w:r>
    </w:p>
    <w:p w14:paraId="755A6509" w14:textId="77777777" w:rsidR="00394897" w:rsidRPr="00687E8F" w:rsidRDefault="00394897" w:rsidP="0056752E">
      <w:pPr>
        <w:numPr>
          <w:ilvl w:val="0"/>
          <w:numId w:val="66"/>
        </w:numPr>
        <w:spacing w:line="276" w:lineRule="auto"/>
        <w:contextualSpacing/>
        <w:jc w:val="both"/>
      </w:pPr>
      <w:r w:rsidRPr="00687E8F">
        <w:t xml:space="preserve">Wykonawca zobowiązany jest do kompleksowego zrealizowania zamówienia w zakresie wszystkich prac wynikających z SWZ, w tym dokumentacji technicznej, w tym także niezbędne demontaże,  wszelkie prace towarzyszące, zabezpieczające, odtworzeniowe, związane także z utylizacją materiałów z demontaży, zgodnie z obowiązującymi przepisami. </w:t>
      </w:r>
    </w:p>
    <w:p w14:paraId="27E2F4D2" w14:textId="77777777" w:rsidR="00394897" w:rsidRPr="00687E8F" w:rsidRDefault="00394897" w:rsidP="0056752E">
      <w:pPr>
        <w:numPr>
          <w:ilvl w:val="0"/>
          <w:numId w:val="66"/>
        </w:numPr>
        <w:spacing w:line="276" w:lineRule="auto"/>
        <w:contextualSpacing/>
        <w:jc w:val="both"/>
      </w:pPr>
      <w:bookmarkStart w:id="8" w:name="_Hlk165544598"/>
      <w:r w:rsidRPr="00687E8F">
        <w:t>Zamawiający zastrzega, że udostępniony przez Zamawiającego przedmiar robót nie jest jedynym i wyłącznym elementem dla dokonania wyceny przez Wykonawcę. Zastrzega się również, że w przypadku wystąpienia elementu w przedmiarze udostępnionym przez Zamawiającego i jego braku w pozostałych dokumentach, w obowiązku Wykonawcy jest wykonanie elementu wynikającego z tego przedmiaru.</w:t>
      </w:r>
    </w:p>
    <w:p w14:paraId="48D6DB27" w14:textId="77777777" w:rsidR="00394897" w:rsidRPr="00687E8F" w:rsidRDefault="00394897" w:rsidP="0056752E">
      <w:pPr>
        <w:numPr>
          <w:ilvl w:val="0"/>
          <w:numId w:val="66"/>
        </w:numPr>
        <w:spacing w:line="276" w:lineRule="auto"/>
        <w:contextualSpacing/>
        <w:jc w:val="both"/>
      </w:pPr>
      <w:bookmarkStart w:id="9" w:name="_Hlk165543484"/>
      <w:bookmarkEnd w:id="8"/>
      <w:r w:rsidRPr="00687E8F">
        <w:t xml:space="preserve">Zakres robót przedstawiony w udostępnionym przedmiarze robót </w:t>
      </w:r>
      <w:bookmarkEnd w:id="9"/>
      <w:r w:rsidRPr="00687E8F">
        <w:t>nie zwalnia Wykonawcy z określenia ilości i rodzaju robót we własnym zakresie, a wskazane w powyższym opisie wielkości stanowią</w:t>
      </w:r>
      <w:r w:rsidRPr="008C0976">
        <w:t xml:space="preserve"> </w:t>
      </w:r>
      <w:r w:rsidRPr="00687E8F">
        <w:t>oszacowanie Zamawiającego i nie zwalniają Wykonawcy z konieczności weryfikacji i kalkulacji rzeczywistej ilości i rodzaju materiałów i prac.</w:t>
      </w:r>
    </w:p>
    <w:p w14:paraId="75A25037" w14:textId="77777777" w:rsidR="00394897" w:rsidRPr="00687E8F" w:rsidRDefault="00394897" w:rsidP="0056752E">
      <w:pPr>
        <w:numPr>
          <w:ilvl w:val="0"/>
          <w:numId w:val="66"/>
        </w:numPr>
        <w:spacing w:line="276" w:lineRule="auto"/>
        <w:contextualSpacing/>
        <w:jc w:val="both"/>
      </w:pPr>
      <w:r w:rsidRPr="00687E8F">
        <w:t>Zakres robót przedstawiony w udostępnionym przedmiarze robót jest obligatoryjny do wykonania.</w:t>
      </w:r>
    </w:p>
    <w:p w14:paraId="6EEC4125" w14:textId="77777777" w:rsidR="00394897" w:rsidRPr="00687E8F" w:rsidRDefault="00394897" w:rsidP="0056752E">
      <w:pPr>
        <w:numPr>
          <w:ilvl w:val="0"/>
          <w:numId w:val="66"/>
        </w:numPr>
        <w:spacing w:line="276" w:lineRule="auto"/>
        <w:contextualSpacing/>
        <w:jc w:val="both"/>
      </w:pPr>
      <w:r w:rsidRPr="00687E8F">
        <w:t xml:space="preserve">Wykonawca ma obowiązek zapoznać się dokładnie z w/w dokumentacją oraz całą SWZ wraz z jej załącznikami. </w:t>
      </w:r>
    </w:p>
    <w:p w14:paraId="788C0952" w14:textId="77777777" w:rsidR="00394897" w:rsidRPr="00687E8F" w:rsidRDefault="00394897" w:rsidP="0056752E">
      <w:pPr>
        <w:numPr>
          <w:ilvl w:val="0"/>
          <w:numId w:val="66"/>
        </w:numPr>
        <w:spacing w:line="276" w:lineRule="auto"/>
        <w:ind w:left="709"/>
        <w:contextualSpacing/>
        <w:jc w:val="both"/>
      </w:pPr>
      <w:r w:rsidRPr="00687E8F">
        <w:t>Wykonawca zobowiązany jest do uzyskania na swoją odpowiedzialność, koszt i ryzyko, wszelkich  informacji, które mogą być  konieczne lub pomocne do przygotowania rzetelnej oferty cenowej i późniejszej realizacji niniejszego zamówienia.</w:t>
      </w:r>
    </w:p>
    <w:p w14:paraId="73074112" w14:textId="77777777" w:rsidR="00394897" w:rsidRPr="00687E8F" w:rsidRDefault="00394897" w:rsidP="0056752E">
      <w:pPr>
        <w:numPr>
          <w:ilvl w:val="0"/>
          <w:numId w:val="66"/>
        </w:numPr>
        <w:spacing w:line="276" w:lineRule="auto"/>
        <w:contextualSpacing/>
        <w:jc w:val="both"/>
      </w:pPr>
      <w:r w:rsidRPr="00687E8F">
        <w:lastRenderedPageBreak/>
        <w:t xml:space="preserve">Wszystkie wymagania określone w dokumentach postępowania, SWZ wraz z załącznikami, w dokumentach wskazanych powyżej, stanowią wymagania minimalne, a ich spełnienie jest obligatoryjne. </w:t>
      </w:r>
    </w:p>
    <w:p w14:paraId="6D2EF241" w14:textId="4683287A" w:rsidR="00394897" w:rsidRPr="00687E8F" w:rsidRDefault="00394897" w:rsidP="0056752E">
      <w:pPr>
        <w:numPr>
          <w:ilvl w:val="0"/>
          <w:numId w:val="66"/>
        </w:numPr>
        <w:spacing w:line="276" w:lineRule="auto"/>
        <w:contextualSpacing/>
        <w:jc w:val="both"/>
      </w:pPr>
      <w:r w:rsidRPr="00687E8F">
        <w:t>Wymagana jest należyta staranność przy realizacji zamówienia, rozumiana jako staranność profesjonalisty w działalności objętej przedmiotem niniejszego zamówienia.</w:t>
      </w:r>
    </w:p>
    <w:p w14:paraId="3D10AA83" w14:textId="77777777" w:rsidR="00394897" w:rsidRPr="00687E8F" w:rsidRDefault="00394897" w:rsidP="0056752E">
      <w:pPr>
        <w:numPr>
          <w:ilvl w:val="0"/>
          <w:numId w:val="66"/>
        </w:numPr>
        <w:spacing w:line="276" w:lineRule="auto"/>
        <w:contextualSpacing/>
        <w:jc w:val="both"/>
      </w:pPr>
      <w:r w:rsidRPr="00687E8F">
        <w:t xml:space="preserve">Wykonawca oświadcza, że: </w:t>
      </w:r>
    </w:p>
    <w:p w14:paraId="5FA660E8" w14:textId="77777777" w:rsidR="00394897" w:rsidRPr="00687E8F" w:rsidRDefault="00394897" w:rsidP="0056752E">
      <w:pPr>
        <w:numPr>
          <w:ilvl w:val="0"/>
          <w:numId w:val="56"/>
        </w:numPr>
        <w:spacing w:line="276" w:lineRule="auto"/>
        <w:contextualSpacing/>
        <w:jc w:val="both"/>
      </w:pPr>
      <w:r w:rsidRPr="00687E8F">
        <w:t>zapoznał się z należytą starannością z dokumentami udostępnionymi przez Zamawiającego oraz nie wnosi do nich jakichkolwiek zastrzeżeń,</w:t>
      </w:r>
    </w:p>
    <w:p w14:paraId="0CE07BE0" w14:textId="77777777" w:rsidR="00394897" w:rsidRPr="00687E8F" w:rsidRDefault="00394897" w:rsidP="0056752E">
      <w:pPr>
        <w:numPr>
          <w:ilvl w:val="0"/>
          <w:numId w:val="56"/>
        </w:numPr>
        <w:spacing w:line="276" w:lineRule="auto"/>
        <w:contextualSpacing/>
        <w:jc w:val="both"/>
      </w:pPr>
      <w:r w:rsidRPr="00687E8F">
        <w:t xml:space="preserve">szczegółowo zapoznał się z wymaganiami Zamawiającego, które uwzględnił w swojej ofercie i dokonał należytej wyceny prac, </w:t>
      </w:r>
    </w:p>
    <w:p w14:paraId="1AFD00D1" w14:textId="77777777" w:rsidR="00394897" w:rsidRPr="00687E8F" w:rsidRDefault="00394897" w:rsidP="0056752E">
      <w:pPr>
        <w:numPr>
          <w:ilvl w:val="0"/>
          <w:numId w:val="56"/>
        </w:numPr>
        <w:spacing w:line="276" w:lineRule="auto"/>
        <w:contextualSpacing/>
        <w:jc w:val="both"/>
      </w:pPr>
      <w:r w:rsidRPr="00687E8F">
        <w:t xml:space="preserve">posiada wymagane obowiązującymi przepisami uprawnienia, konieczne doświadczenie i profesjonalne kwalifikacje do wykonania przedmiotu zamówienia, jak również dysponuje niezbędnym zapleczem technicznym i osobowym do jego zrealizowania i oświadcza, że nie ma przeszkód do pełnego i terminowego wykonania niniejszego zamówienia. </w:t>
      </w:r>
    </w:p>
    <w:p w14:paraId="77150D7E" w14:textId="77777777" w:rsidR="00394897" w:rsidRPr="00687E8F" w:rsidRDefault="00394897" w:rsidP="0056752E">
      <w:pPr>
        <w:numPr>
          <w:ilvl w:val="0"/>
          <w:numId w:val="66"/>
        </w:numPr>
        <w:spacing w:line="276" w:lineRule="auto"/>
        <w:contextualSpacing/>
        <w:jc w:val="both"/>
      </w:pPr>
      <w:r w:rsidRPr="00687E8F">
        <w:t>Przed przystąpieniem do wykonania robót Wykonawca zobowiązany jest uzyskać brakujące stosowne zezwolenia, pozwolenia lub zgody albo zgłosić je właściwym organom. Jeżeli wymagane będzie do tego pełnomocnictwo Zamawiającego, Zamawiający udzieli go Wykonawcy we wnioskowanym niezbędnym zakresie.</w:t>
      </w:r>
    </w:p>
    <w:p w14:paraId="7DB3841F" w14:textId="77777777" w:rsidR="00394897" w:rsidRPr="00687E8F" w:rsidRDefault="00394897" w:rsidP="0056752E">
      <w:pPr>
        <w:numPr>
          <w:ilvl w:val="0"/>
          <w:numId w:val="66"/>
        </w:numPr>
        <w:spacing w:line="276" w:lineRule="auto"/>
        <w:contextualSpacing/>
        <w:jc w:val="both"/>
      </w:pPr>
      <w:r w:rsidRPr="00687E8F">
        <w:t>Wszędzie tam, gdzie przedmiot zamówienia został opisany za pomocą norm, aprobat, specyfikacji technicznych i systemów odniesienia, o których mowa w art. 101 ust. 1-3 Ustawy Prawo zamówień publicznych, Zamawiający dopuszcza rozwiązania równoważne opisywanym, z zastrzeżeniem, że Wykonawca, który powoła się na rozwiązania równoważne opisywanym przez Zamawiającego, jest obowiązany wykazać, że oferowane przez niego dostawy, usługi lub roboty budowlane spełniają wymagania określone przez Zamawiającego.</w:t>
      </w:r>
    </w:p>
    <w:p w14:paraId="6AE08216" w14:textId="77777777" w:rsidR="00394897" w:rsidRPr="00687E8F" w:rsidRDefault="00394897" w:rsidP="0056752E">
      <w:pPr>
        <w:numPr>
          <w:ilvl w:val="0"/>
          <w:numId w:val="66"/>
        </w:numPr>
        <w:spacing w:after="200" w:line="276" w:lineRule="auto"/>
        <w:contextualSpacing/>
        <w:jc w:val="both"/>
      </w:pPr>
      <w:r w:rsidRPr="00687E8F">
        <w:t xml:space="preserve">Wykonawca zobowiązuje się wykonać przedmiot zamówienia z materiałów i urządzeń własnych. Wszystkie materiały i urządzenia związane z realizacją przedmiotu zamówienia dostarcza Wykonawca. </w:t>
      </w:r>
    </w:p>
    <w:p w14:paraId="41EB6454" w14:textId="77777777" w:rsidR="00394897" w:rsidRPr="00687E8F" w:rsidRDefault="00394897" w:rsidP="0056752E">
      <w:pPr>
        <w:numPr>
          <w:ilvl w:val="0"/>
          <w:numId w:val="66"/>
        </w:numPr>
        <w:spacing w:line="276" w:lineRule="auto"/>
        <w:contextualSpacing/>
        <w:jc w:val="both"/>
      </w:pPr>
      <w:r w:rsidRPr="00687E8F">
        <w:t>Materiały i urządzenia użyte do wykonania zamówienia muszą być fabrycznie nowe,</w:t>
      </w:r>
      <w:r w:rsidRPr="00687E8F">
        <w:rPr>
          <w:sz w:val="20"/>
          <w:szCs w:val="20"/>
        </w:rPr>
        <w:t xml:space="preserve"> </w:t>
      </w:r>
      <w:proofErr w:type="spellStart"/>
      <w:r w:rsidRPr="00687E8F">
        <w:t>niepoekspozycyjne</w:t>
      </w:r>
      <w:proofErr w:type="spellEnd"/>
      <w:r w:rsidRPr="00687E8F">
        <w:t>, bez cech używalności,  w I gatunku/najwyższej jakości i muszą posiadać atesty, deklaracje zgodności, certyfikaty, w tym dopuszczające do stosowania w budownictwie i dopuszczające do stosowania w obiekcie objętym zamówieniem, w którym zostaną zastosowane.</w:t>
      </w:r>
    </w:p>
    <w:p w14:paraId="7E74B85D" w14:textId="77777777" w:rsidR="00394897" w:rsidRPr="00687E8F" w:rsidRDefault="00394897" w:rsidP="0056752E">
      <w:pPr>
        <w:numPr>
          <w:ilvl w:val="0"/>
          <w:numId w:val="66"/>
        </w:numPr>
        <w:spacing w:line="276" w:lineRule="auto"/>
        <w:contextualSpacing/>
        <w:jc w:val="both"/>
      </w:pPr>
      <w:r w:rsidRPr="00687E8F">
        <w:t xml:space="preserve">Wykonawca zobowiązuje się do bieżącego usuwania szkód przez niego wyrządzonych w trakcie realizacji przedmiotu zamówienia. </w:t>
      </w:r>
    </w:p>
    <w:p w14:paraId="5ED1BD6C" w14:textId="77777777" w:rsidR="00394897" w:rsidRPr="00687E8F" w:rsidRDefault="00394897" w:rsidP="0056752E">
      <w:pPr>
        <w:numPr>
          <w:ilvl w:val="0"/>
          <w:numId w:val="66"/>
        </w:numPr>
        <w:spacing w:line="276" w:lineRule="auto"/>
        <w:contextualSpacing/>
        <w:jc w:val="both"/>
      </w:pPr>
      <w:r w:rsidRPr="00687E8F">
        <w:t xml:space="preserve">Wykonawca zobowiązuje się do prowadzenia robót w sposób jak najmniej uciążliwy. </w:t>
      </w:r>
    </w:p>
    <w:p w14:paraId="2F5CB8F8" w14:textId="77777777" w:rsidR="00394897" w:rsidRPr="00C3552E" w:rsidRDefault="00394897" w:rsidP="0056752E">
      <w:pPr>
        <w:numPr>
          <w:ilvl w:val="0"/>
          <w:numId w:val="66"/>
        </w:numPr>
        <w:spacing w:after="200" w:line="276" w:lineRule="auto"/>
        <w:contextualSpacing/>
        <w:jc w:val="both"/>
        <w:rPr>
          <w:bCs/>
          <w:lang w:eastAsia="ar-SA"/>
        </w:rPr>
      </w:pPr>
      <w:r w:rsidRPr="00687E8F">
        <w:rPr>
          <w:rFonts w:eastAsia="Calibri"/>
        </w:rPr>
        <w:t>Wykonawca zobowiązuje się do prowadzenia dokumentacji budowy, w tym roboczego dziennika budowy.</w:t>
      </w:r>
    </w:p>
    <w:p w14:paraId="42BD199D" w14:textId="77777777" w:rsidR="00C3552E" w:rsidRDefault="00C3552E" w:rsidP="00C3552E">
      <w:pPr>
        <w:spacing w:after="200" w:line="276" w:lineRule="auto"/>
        <w:ind w:left="720"/>
        <w:contextualSpacing/>
        <w:jc w:val="both"/>
        <w:rPr>
          <w:rFonts w:eastAsia="Calibri"/>
        </w:rPr>
      </w:pPr>
    </w:p>
    <w:p w14:paraId="50ACD37C" w14:textId="77777777" w:rsidR="00C3552E" w:rsidRPr="00C3552E" w:rsidRDefault="00C3552E" w:rsidP="00C3552E">
      <w:pPr>
        <w:autoSpaceDE w:val="0"/>
        <w:autoSpaceDN w:val="0"/>
        <w:adjustRightInd w:val="0"/>
        <w:spacing w:line="276" w:lineRule="auto"/>
        <w:jc w:val="both"/>
      </w:pPr>
      <w:r w:rsidRPr="00C3552E">
        <w:t>Szczegółowy opis przedmiotu zamówienia, opis wymagań zamawiającego w zakresie realizacji i odbioru określa:</w:t>
      </w:r>
    </w:p>
    <w:p w14:paraId="113A258D" w14:textId="77777777" w:rsidR="00C3552E" w:rsidRPr="00C3552E" w:rsidRDefault="00C3552E" w:rsidP="00C3552E">
      <w:pPr>
        <w:pStyle w:val="Akapitzlist"/>
        <w:numPr>
          <w:ilvl w:val="2"/>
          <w:numId w:val="1"/>
        </w:numPr>
        <w:autoSpaceDE w:val="0"/>
        <w:autoSpaceDN w:val="0"/>
        <w:adjustRightInd w:val="0"/>
        <w:spacing w:line="276" w:lineRule="auto"/>
        <w:ind w:left="284" w:hanging="284"/>
        <w:rPr>
          <w:rFonts w:ascii="Times New Roman" w:hAnsi="Times New Roman"/>
          <w:sz w:val="24"/>
          <w:szCs w:val="24"/>
        </w:rPr>
      </w:pPr>
      <w:r w:rsidRPr="00C3552E">
        <w:rPr>
          <w:rFonts w:ascii="Times New Roman" w:hAnsi="Times New Roman"/>
          <w:sz w:val="24"/>
          <w:szCs w:val="24"/>
        </w:rPr>
        <w:t>dokumentacja techniczna:</w:t>
      </w:r>
    </w:p>
    <w:p w14:paraId="7EBF3C1B"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Przedmiar robót</w:t>
      </w:r>
    </w:p>
    <w:p w14:paraId="0971C642"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lastRenderedPageBreak/>
        <w:t>Projekt techniczno-wykonawczy pokrycia dachu wraz z termomodernizacją-branża konstrukcyjna</w:t>
      </w:r>
    </w:p>
    <w:p w14:paraId="6CCF7B8F"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Projekt techniczno-wykonawczy-branżą elektryczna</w:t>
      </w:r>
    </w:p>
    <w:p w14:paraId="6EC415E2" w14:textId="77777777" w:rsidR="00C3552E" w:rsidRPr="00C3552E" w:rsidRDefault="00C3552E" w:rsidP="0056752E">
      <w:pPr>
        <w:pStyle w:val="Akapitzlist"/>
        <w:numPr>
          <w:ilvl w:val="0"/>
          <w:numId w:val="65"/>
        </w:numPr>
        <w:autoSpaceDE w:val="0"/>
        <w:autoSpaceDN w:val="0"/>
        <w:adjustRightInd w:val="0"/>
        <w:spacing w:before="120" w:after="120" w:line="240" w:lineRule="auto"/>
        <w:rPr>
          <w:rFonts w:ascii="Times New Roman" w:eastAsia="Times New Roman" w:hAnsi="Times New Roman"/>
          <w:color w:val="000000"/>
          <w:sz w:val="24"/>
          <w:szCs w:val="24"/>
          <w:u w:color="000000"/>
          <w:lang w:eastAsia="pl-PL"/>
        </w:rPr>
      </w:pPr>
      <w:r w:rsidRPr="00C3552E">
        <w:rPr>
          <w:rFonts w:ascii="Times New Roman" w:eastAsia="Times New Roman" w:hAnsi="Times New Roman"/>
          <w:color w:val="000000"/>
          <w:sz w:val="24"/>
          <w:szCs w:val="24"/>
          <w:u w:color="000000"/>
          <w:lang w:eastAsia="pl-PL"/>
        </w:rPr>
        <w:t>Specyfikacja techniczna wykonania i odbioru robót budowlanych (STWIOR)</w:t>
      </w:r>
    </w:p>
    <w:p w14:paraId="51C5DBEB" w14:textId="749EC73B" w:rsidR="00C3552E" w:rsidRDefault="00C3552E" w:rsidP="00C3552E">
      <w:pPr>
        <w:autoSpaceDE w:val="0"/>
        <w:autoSpaceDN w:val="0"/>
        <w:adjustRightInd w:val="0"/>
        <w:spacing w:line="276" w:lineRule="auto"/>
      </w:pPr>
      <w:r w:rsidRPr="00422806">
        <w:rPr>
          <w:b/>
          <w:bCs/>
        </w:rPr>
        <w:t>UWAGA wyżej wymienioną dokumentację techniczną należy rozpatrywać mając na uwadze, że zakresem zamówienia jest realizacj</w:t>
      </w:r>
      <w:r w:rsidR="006A5177">
        <w:rPr>
          <w:b/>
          <w:bCs/>
        </w:rPr>
        <w:t>a</w:t>
      </w:r>
      <w:r w:rsidRPr="00422806">
        <w:rPr>
          <w:b/>
          <w:bCs/>
        </w:rPr>
        <w:t xml:space="preserve"> </w:t>
      </w:r>
      <w:r w:rsidR="00613725" w:rsidRPr="00613725">
        <w:rPr>
          <w:b/>
          <w:bCs/>
        </w:rPr>
        <w:t xml:space="preserve">części dachu 2, 3, 4, 5 </w:t>
      </w:r>
      <w:r w:rsidR="003341AF" w:rsidRPr="003341AF">
        <w:t>(rysunek</w:t>
      </w:r>
      <w:r w:rsidR="00ED39E8">
        <w:t xml:space="preserve"> podział dachu</w:t>
      </w:r>
      <w:r w:rsidR="003341AF" w:rsidRPr="003341AF">
        <w:t xml:space="preserve"> – załącznik nr </w:t>
      </w:r>
      <w:r w:rsidR="00ED39E8">
        <w:t xml:space="preserve">7 </w:t>
      </w:r>
      <w:r w:rsidR="003341AF" w:rsidRPr="003341AF">
        <w:t>do SWZ)</w:t>
      </w:r>
    </w:p>
    <w:p w14:paraId="413CB7C7" w14:textId="77777777" w:rsidR="003341AF" w:rsidRPr="00C3552E" w:rsidRDefault="003341AF" w:rsidP="00C3552E">
      <w:pPr>
        <w:autoSpaceDE w:val="0"/>
        <w:autoSpaceDN w:val="0"/>
        <w:adjustRightInd w:val="0"/>
        <w:spacing w:line="276" w:lineRule="auto"/>
        <w:rPr>
          <w:b/>
          <w:bCs/>
        </w:rPr>
      </w:pPr>
    </w:p>
    <w:p w14:paraId="299CCFFD" w14:textId="30B4994D" w:rsidR="00394897" w:rsidRDefault="00C3552E" w:rsidP="00525BF8">
      <w:pPr>
        <w:autoSpaceDE w:val="0"/>
        <w:autoSpaceDN w:val="0"/>
        <w:adjustRightInd w:val="0"/>
        <w:spacing w:line="276" w:lineRule="auto"/>
        <w:jc w:val="both"/>
      </w:pPr>
      <w:r>
        <w:t xml:space="preserve">2) SWZ wraz z załącznikami, w tym </w:t>
      </w:r>
      <w:r w:rsidRPr="00002C9D">
        <w:t>projekt</w:t>
      </w:r>
      <w:r>
        <w:t>em</w:t>
      </w:r>
      <w:r w:rsidRPr="00002C9D">
        <w:t xml:space="preserve"> umowy</w:t>
      </w:r>
      <w:r>
        <w:t>.</w:t>
      </w:r>
    </w:p>
    <w:p w14:paraId="4B025AAA" w14:textId="77777777" w:rsidR="00525BF8" w:rsidRPr="00525BF8" w:rsidRDefault="00525BF8" w:rsidP="00525BF8">
      <w:pPr>
        <w:autoSpaceDE w:val="0"/>
        <w:autoSpaceDN w:val="0"/>
        <w:adjustRightInd w:val="0"/>
        <w:spacing w:line="276" w:lineRule="auto"/>
        <w:jc w:val="both"/>
      </w:pPr>
    </w:p>
    <w:p w14:paraId="7FE3EA4F" w14:textId="3F39B819" w:rsidR="00394897" w:rsidRDefault="00394897" w:rsidP="00394897">
      <w:pPr>
        <w:tabs>
          <w:tab w:val="left" w:pos="284"/>
        </w:tabs>
        <w:spacing w:line="276" w:lineRule="auto"/>
        <w:jc w:val="both"/>
        <w:rPr>
          <w:b/>
          <w:bCs/>
          <w:u w:val="single"/>
        </w:rPr>
      </w:pPr>
      <w:r w:rsidRPr="00687E8F">
        <w:rPr>
          <w:b/>
          <w:bCs/>
        </w:rPr>
        <w:t>Wymaga się, aby Wykonawca dokonał wizji lokalnej miejsc</w:t>
      </w:r>
      <w:r>
        <w:rPr>
          <w:b/>
          <w:bCs/>
        </w:rPr>
        <w:t>a</w:t>
      </w:r>
      <w:r w:rsidRPr="00687E8F">
        <w:rPr>
          <w:b/>
          <w:bCs/>
        </w:rPr>
        <w:t xml:space="preserve"> </w:t>
      </w:r>
      <w:r w:rsidR="006B0EAD">
        <w:rPr>
          <w:b/>
          <w:bCs/>
        </w:rPr>
        <w:t>wykonywania robót budowlanych</w:t>
      </w:r>
      <w:r w:rsidRPr="00687E8F">
        <w:rPr>
          <w:b/>
          <w:bCs/>
        </w:rPr>
        <w:t xml:space="preserve"> oraz uzyskał na swoją odpowiedzialność, koszt i ryzyko wszelkie istotne informacje, które mogą być konieczne lub pomocne do przygotowania rzetelnej oferty cenowej. </w:t>
      </w:r>
      <w:r w:rsidRPr="00687E8F">
        <w:rPr>
          <w:b/>
          <w:bCs/>
          <w:u w:val="single"/>
        </w:rPr>
        <w:t>Dokonanie wizji lokalnej jest wymogiem przed złożeniem oferty.</w:t>
      </w:r>
      <w:r w:rsidRPr="00687E8F">
        <w:t xml:space="preserve"> </w:t>
      </w:r>
      <w:r w:rsidRPr="00687E8F">
        <w:rPr>
          <w:b/>
          <w:bCs/>
          <w:u w:val="single"/>
        </w:rPr>
        <w:t xml:space="preserve">Odbycie wymaganej wizji jest warunkiem koniecznym dla możliwości złożenia oferty. </w:t>
      </w:r>
    </w:p>
    <w:p w14:paraId="588CFC8A" w14:textId="77777777" w:rsidR="00224A2D" w:rsidRDefault="00224A2D" w:rsidP="00394897">
      <w:pPr>
        <w:tabs>
          <w:tab w:val="left" w:pos="284"/>
        </w:tabs>
        <w:spacing w:line="276" w:lineRule="auto"/>
        <w:jc w:val="both"/>
        <w:rPr>
          <w:b/>
          <w:bCs/>
          <w:u w:val="single"/>
        </w:rPr>
      </w:pPr>
    </w:p>
    <w:p w14:paraId="1F6C478F" w14:textId="283D7EC8" w:rsidR="006204D5" w:rsidRDefault="00224A2D" w:rsidP="00394897">
      <w:pPr>
        <w:tabs>
          <w:tab w:val="left" w:pos="284"/>
        </w:tabs>
        <w:spacing w:line="276" w:lineRule="auto"/>
        <w:jc w:val="both"/>
      </w:pPr>
      <w:r w:rsidRPr="00224A2D">
        <w:t>Wykonawca, który odbył wizję lokalną w ramach wcześniejsz</w:t>
      </w:r>
      <w:r w:rsidR="006204D5">
        <w:t>ych</w:t>
      </w:r>
      <w:r w:rsidRPr="00224A2D">
        <w:t>, unieważnion</w:t>
      </w:r>
      <w:r w:rsidR="006204D5">
        <w:t xml:space="preserve">ych </w:t>
      </w:r>
      <w:r w:rsidRPr="00224A2D">
        <w:t>postepowa</w:t>
      </w:r>
      <w:r w:rsidR="006204D5">
        <w:t xml:space="preserve">ń </w:t>
      </w:r>
      <w:r w:rsidRPr="00224A2D">
        <w:t>o zamówienie publiczne na zamówienie pn.: “ Modernizacja dachu na budynku Starostwa Powiatowego w Tomaszowie Mazowieckim”-dotyczy części dachu 2, 3, 4, 5”,  ogłoszon</w:t>
      </w:r>
      <w:r w:rsidR="006204D5">
        <w:t>ych</w:t>
      </w:r>
      <w:r w:rsidRPr="00224A2D">
        <w:t xml:space="preserve"> w Biuletynie Zamówień Publicznych pod numer</w:t>
      </w:r>
      <w:r w:rsidR="00C050E6">
        <w:t>ami</w:t>
      </w:r>
      <w:r w:rsidRPr="00224A2D">
        <w:t>: :</w:t>
      </w:r>
    </w:p>
    <w:p w14:paraId="094BF0BB" w14:textId="24F7DE9A" w:rsidR="006204D5" w:rsidRDefault="00224A2D" w:rsidP="00394897">
      <w:pPr>
        <w:tabs>
          <w:tab w:val="left" w:pos="284"/>
        </w:tabs>
        <w:spacing w:line="276" w:lineRule="auto"/>
        <w:jc w:val="both"/>
      </w:pPr>
      <w:r w:rsidRPr="00224A2D">
        <w:t>2025/BZP 00155534 w dniu 20.03.2025 r., które zostało unieważnione w dniu 16.04.2025r.</w:t>
      </w:r>
      <w:r w:rsidR="006204D5">
        <w:t xml:space="preserve"> oraz</w:t>
      </w:r>
      <w:r w:rsidR="006204D5" w:rsidRPr="006204D5">
        <w:t xml:space="preserve"> </w:t>
      </w:r>
    </w:p>
    <w:p w14:paraId="096D2DF0" w14:textId="5EB493F0" w:rsidR="006204D5" w:rsidRDefault="006204D5" w:rsidP="006204D5">
      <w:pPr>
        <w:tabs>
          <w:tab w:val="left" w:pos="284"/>
        </w:tabs>
        <w:spacing w:line="276" w:lineRule="auto"/>
        <w:jc w:val="both"/>
      </w:pPr>
      <w:r w:rsidRPr="006204D5">
        <w:t>2025/BZP</w:t>
      </w:r>
      <w:r>
        <w:t> </w:t>
      </w:r>
      <w:r w:rsidRPr="006204D5">
        <w:t>00250161</w:t>
      </w:r>
      <w:r w:rsidRPr="00224A2D">
        <w:t xml:space="preserve">w dniu </w:t>
      </w:r>
      <w:r>
        <w:t>27.05</w:t>
      </w:r>
      <w:r w:rsidRPr="00224A2D">
        <w:t xml:space="preserve">.2025 r., które zostało unieważnione w dniu </w:t>
      </w:r>
      <w:r w:rsidR="00C050E6">
        <w:t>18.06</w:t>
      </w:r>
      <w:r w:rsidRPr="00224A2D">
        <w:t>.2025r.</w:t>
      </w:r>
      <w:r>
        <w:t xml:space="preserve"> </w:t>
      </w:r>
    </w:p>
    <w:p w14:paraId="65A0CAE3" w14:textId="3E7662AE" w:rsidR="00394897" w:rsidRPr="00224A2D" w:rsidRDefault="00224A2D" w:rsidP="00394897">
      <w:pPr>
        <w:tabs>
          <w:tab w:val="left" w:pos="284"/>
        </w:tabs>
        <w:spacing w:line="276" w:lineRule="auto"/>
        <w:jc w:val="both"/>
      </w:pPr>
      <w:r w:rsidRPr="00224A2D">
        <w:t xml:space="preserve"> nie ma obowiązku, ale ma możliwość ponownego obycia wizji w ramach niniejszego, obecnie procedowanego postępowania.</w:t>
      </w:r>
    </w:p>
    <w:p w14:paraId="0D7690DD" w14:textId="77777777" w:rsidR="00224A2D" w:rsidRDefault="00224A2D" w:rsidP="00394897">
      <w:pPr>
        <w:tabs>
          <w:tab w:val="left" w:pos="284"/>
        </w:tabs>
        <w:spacing w:line="276" w:lineRule="auto"/>
        <w:jc w:val="both"/>
        <w:rPr>
          <w:b/>
          <w:bCs/>
          <w:u w:val="single"/>
        </w:rPr>
      </w:pPr>
    </w:p>
    <w:p w14:paraId="64945FC6" w14:textId="77777777" w:rsidR="00394897" w:rsidRPr="00687E8F" w:rsidRDefault="00394897" w:rsidP="00394897">
      <w:pPr>
        <w:tabs>
          <w:tab w:val="left" w:pos="284"/>
        </w:tabs>
        <w:spacing w:line="276" w:lineRule="auto"/>
        <w:jc w:val="both"/>
        <w:rPr>
          <w:b/>
          <w:bCs/>
          <w:u w:val="single"/>
        </w:rPr>
      </w:pPr>
      <w:r w:rsidRPr="00687E8F">
        <w:rPr>
          <w:b/>
          <w:bCs/>
          <w:u w:val="single"/>
        </w:rPr>
        <w:t>Oferta Wykonawcy, który nie odbył wizji lokalnej będzie podlegała odrzuceniu.</w:t>
      </w:r>
    </w:p>
    <w:p w14:paraId="2B2B0BB1" w14:textId="491C5C57" w:rsidR="00394897" w:rsidRDefault="00394897" w:rsidP="00394897">
      <w:pPr>
        <w:tabs>
          <w:tab w:val="left" w:pos="284"/>
        </w:tabs>
        <w:spacing w:line="276" w:lineRule="auto"/>
        <w:jc w:val="both"/>
        <w:rPr>
          <w:b/>
          <w:bCs/>
          <w:u w:val="single"/>
        </w:rPr>
      </w:pPr>
      <w:r w:rsidRPr="00687E8F">
        <w:rPr>
          <w:b/>
          <w:bCs/>
          <w:u w:val="single"/>
        </w:rPr>
        <w:t xml:space="preserve">Potwierdzenie odbycia wizji nastąpi po przeprowadzeniu wizji lokalnej, na druku opracowanym przez Zamawiającego i podpisanym przez osoby reprezentujące Zamawiającego (Naczelnika Wydziału </w:t>
      </w:r>
      <w:r w:rsidR="006B0EAD">
        <w:rPr>
          <w:b/>
          <w:bCs/>
          <w:u w:val="single"/>
        </w:rPr>
        <w:t>Obsługi</w:t>
      </w:r>
      <w:r w:rsidRPr="00687E8F">
        <w:rPr>
          <w:b/>
          <w:bCs/>
          <w:u w:val="single"/>
        </w:rPr>
        <w:t xml:space="preserve"> lub jego pracownika)  i Wykonawcę (lub przedstawiciela Wykonawcy, za którego doświadczenie i rzetelność przeprowadzenia wizji wyłączną odpowiedzialność ponosi Wykonawca).</w:t>
      </w:r>
    </w:p>
    <w:p w14:paraId="6A18C2FC" w14:textId="77777777" w:rsidR="00224A2D" w:rsidRPr="00687E8F" w:rsidRDefault="00224A2D" w:rsidP="00394897">
      <w:pPr>
        <w:tabs>
          <w:tab w:val="left" w:pos="284"/>
        </w:tabs>
        <w:spacing w:line="276" w:lineRule="auto"/>
        <w:jc w:val="both"/>
        <w:rPr>
          <w:b/>
          <w:bCs/>
          <w:u w:val="single"/>
        </w:rPr>
      </w:pPr>
    </w:p>
    <w:p w14:paraId="30CD0249" w14:textId="5A871724" w:rsidR="00394897" w:rsidRPr="00687E8F" w:rsidRDefault="00394897" w:rsidP="00394897">
      <w:pPr>
        <w:spacing w:line="276" w:lineRule="auto"/>
        <w:jc w:val="both"/>
      </w:pPr>
      <w:r w:rsidRPr="00687E8F">
        <w:t xml:space="preserve">Termin wizji lokalnej należy uzgadniać indywidualnie, min. </w:t>
      </w:r>
      <w:r w:rsidR="006B0EAD">
        <w:t>2</w:t>
      </w:r>
      <w:r w:rsidRPr="00687E8F">
        <w:t xml:space="preserve"> d</w:t>
      </w:r>
      <w:r w:rsidR="006B0EAD">
        <w:t>ni</w:t>
      </w:r>
      <w:r w:rsidRPr="00687E8F">
        <w:t xml:space="preserve"> przed planowaną wizytą. Osoba do kontaktu z Wykonawcami w sprawach dotyczących uzgadniania terminu wizji lokalnej: </w:t>
      </w:r>
    </w:p>
    <w:p w14:paraId="43DD875B" w14:textId="3E532872" w:rsidR="00394897" w:rsidRPr="00687E8F" w:rsidRDefault="00394897" w:rsidP="00394897">
      <w:pPr>
        <w:spacing w:line="276" w:lineRule="auto"/>
        <w:ind w:left="567"/>
        <w:jc w:val="both"/>
      </w:pPr>
      <w:r w:rsidRPr="00687E8F">
        <w:t xml:space="preserve">Anna </w:t>
      </w:r>
      <w:r w:rsidR="006B0EAD">
        <w:t>Przybyłek</w:t>
      </w:r>
      <w:r w:rsidRPr="00687E8F">
        <w:t xml:space="preserve"> – Naczelnik Wydziału </w:t>
      </w:r>
      <w:r w:rsidR="006B0EAD">
        <w:t>Obsługi</w:t>
      </w:r>
      <w:r w:rsidRPr="00687E8F">
        <w:t xml:space="preserve"> </w:t>
      </w:r>
      <w:r w:rsidRPr="00687E8F">
        <w:br/>
        <w:t xml:space="preserve">tel. 44 724-27-50 w. </w:t>
      </w:r>
      <w:r w:rsidR="006B0EAD">
        <w:t xml:space="preserve">336 </w:t>
      </w:r>
      <w:r w:rsidRPr="00687E8F">
        <w:t xml:space="preserve"> </w:t>
      </w:r>
      <w:r w:rsidRPr="00687E8F">
        <w:rPr>
          <w:i/>
        </w:rPr>
        <w:t>lub</w:t>
      </w:r>
    </w:p>
    <w:p w14:paraId="249E89EC" w14:textId="678C0D91" w:rsidR="00394897" w:rsidRPr="00687E8F" w:rsidRDefault="006B0EAD" w:rsidP="00394897">
      <w:pPr>
        <w:spacing w:line="276" w:lineRule="auto"/>
        <w:ind w:left="567"/>
        <w:jc w:val="both"/>
      </w:pPr>
      <w:r>
        <w:t>Małgorzata Kuźba</w:t>
      </w:r>
      <w:r w:rsidR="00394897" w:rsidRPr="00687E8F">
        <w:t xml:space="preserve"> – </w:t>
      </w:r>
      <w:r>
        <w:t>Podinspektor w</w:t>
      </w:r>
      <w:r w:rsidR="00394897" w:rsidRPr="00687E8F">
        <w:t xml:space="preserve"> Wydzia</w:t>
      </w:r>
      <w:r>
        <w:t xml:space="preserve">le Obsługi </w:t>
      </w:r>
      <w:r w:rsidR="00394897" w:rsidRPr="00687E8F">
        <w:t xml:space="preserve">tel. 44 724-27-50 w. </w:t>
      </w:r>
      <w:r w:rsidR="00613725">
        <w:t>433</w:t>
      </w:r>
    </w:p>
    <w:p w14:paraId="711DF0BB" w14:textId="77777777" w:rsidR="00394897" w:rsidRDefault="00394897" w:rsidP="00394897">
      <w:pPr>
        <w:spacing w:line="276" w:lineRule="auto"/>
        <w:ind w:left="567"/>
        <w:jc w:val="both"/>
        <w:rPr>
          <w:b/>
          <w:bCs/>
          <w:u w:val="single"/>
        </w:rPr>
      </w:pPr>
      <w:r w:rsidRPr="00687E8F">
        <w:rPr>
          <w:b/>
          <w:bCs/>
          <w:u w:val="single"/>
        </w:rPr>
        <w:t xml:space="preserve">Podczas wizji lokalnej nie będą udzielane żadne wyjaśnienia dotyczące zamówienia. Wszelkie zapytania należy kierować do Zamawiającego w sposób określony w SWZ.  </w:t>
      </w:r>
    </w:p>
    <w:p w14:paraId="7CE5C9FA" w14:textId="77777777" w:rsidR="00794D77" w:rsidRDefault="00794D77" w:rsidP="00794D77">
      <w:pPr>
        <w:spacing w:line="276" w:lineRule="auto"/>
        <w:ind w:left="567"/>
        <w:jc w:val="both"/>
        <w:rPr>
          <w:b/>
          <w:bCs/>
          <w:u w:val="single"/>
        </w:rPr>
      </w:pPr>
    </w:p>
    <w:bookmarkEnd w:id="4"/>
    <w:p w14:paraId="110794C5" w14:textId="041CC8FD" w:rsidR="007E1FDC" w:rsidRDefault="007E1FDC" w:rsidP="007E1FDC">
      <w:pPr>
        <w:spacing w:line="276" w:lineRule="auto"/>
        <w:jc w:val="both"/>
        <w:rPr>
          <w:rFonts w:cstheme="minorHAnsi"/>
          <w:color w:val="000000"/>
          <w:u w:color="000000"/>
          <w:lang w:bidi="pl-PL"/>
        </w:rPr>
      </w:pPr>
      <w:r>
        <w:t xml:space="preserve"> </w:t>
      </w:r>
    </w:p>
    <w:p w14:paraId="6540CE99" w14:textId="77777777" w:rsidR="006714A7" w:rsidRDefault="006714A7" w:rsidP="007E1FDC">
      <w:pPr>
        <w:spacing w:line="276" w:lineRule="auto"/>
        <w:jc w:val="both"/>
        <w:rPr>
          <w:rFonts w:cstheme="minorHAnsi"/>
          <w:color w:val="000000"/>
          <w:u w:color="000000"/>
          <w:lang w:bidi="pl-PL"/>
        </w:rPr>
      </w:pPr>
    </w:p>
    <w:p w14:paraId="5297F325" w14:textId="7C11EC18" w:rsidR="006714A7" w:rsidRPr="006714A7" w:rsidRDefault="006714A7" w:rsidP="00794D77">
      <w:pPr>
        <w:pStyle w:val="Akapitzlist"/>
        <w:numPr>
          <w:ilvl w:val="1"/>
          <w:numId w:val="45"/>
        </w:numPr>
        <w:spacing w:line="276" w:lineRule="auto"/>
        <w:rPr>
          <w:rFonts w:cstheme="minorHAnsi"/>
          <w:b/>
          <w:bCs/>
          <w:color w:val="000000"/>
          <w:sz w:val="28"/>
          <w:szCs w:val="28"/>
          <w:u w:color="000000"/>
          <w:lang w:bidi="pl-PL"/>
        </w:rPr>
      </w:pPr>
      <w:r w:rsidRPr="006714A7">
        <w:rPr>
          <w:rFonts w:cstheme="minorHAnsi"/>
          <w:b/>
          <w:bCs/>
          <w:color w:val="000000"/>
          <w:sz w:val="28"/>
          <w:szCs w:val="28"/>
          <w:u w:color="000000"/>
          <w:lang w:bidi="pl-PL"/>
        </w:rPr>
        <w:lastRenderedPageBreak/>
        <w:t>Okres gwarancji</w:t>
      </w:r>
    </w:p>
    <w:p w14:paraId="05BAC008" w14:textId="359ACB9E"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1.</w:t>
      </w:r>
      <w:r w:rsidRPr="008D4EA6">
        <w:rPr>
          <w:rFonts w:cstheme="minorHAnsi"/>
          <w:color w:val="000000"/>
          <w:u w:color="000000"/>
          <w:lang w:bidi="pl-PL"/>
        </w:rPr>
        <w:tab/>
        <w:t>Na przedmiot zamówienia Wykonawca udziela</w:t>
      </w:r>
      <w:r>
        <w:rPr>
          <w:rFonts w:cstheme="minorHAnsi"/>
          <w:color w:val="000000"/>
          <w:u w:color="000000"/>
          <w:lang w:bidi="pl-PL"/>
        </w:rPr>
        <w:t xml:space="preserve"> minimum</w:t>
      </w:r>
      <w:r w:rsidRPr="008D4EA6">
        <w:rPr>
          <w:rFonts w:cstheme="minorHAnsi"/>
          <w:color w:val="000000"/>
          <w:u w:color="000000"/>
          <w:lang w:bidi="pl-PL"/>
        </w:rPr>
        <w:t xml:space="preserve"> 60 miesięcznej bezwarunkowej gwarancji, licząc od daty odbioru końcowego robót</w:t>
      </w:r>
      <w:r>
        <w:rPr>
          <w:rFonts w:cstheme="minorHAnsi"/>
          <w:color w:val="000000"/>
          <w:u w:color="000000"/>
          <w:lang w:bidi="pl-PL"/>
        </w:rPr>
        <w:t xml:space="preserve"> . G</w:t>
      </w:r>
      <w:r w:rsidRPr="008D4EA6">
        <w:rPr>
          <w:rFonts w:cstheme="minorHAnsi"/>
          <w:color w:val="000000"/>
          <w:u w:color="000000"/>
          <w:lang w:bidi="pl-PL"/>
        </w:rPr>
        <w:t>warancja stanowi jedno z kryteriów oceny ofert</w:t>
      </w:r>
    </w:p>
    <w:p w14:paraId="6865B943"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2.</w:t>
      </w:r>
      <w:r w:rsidRPr="008D4EA6">
        <w:rPr>
          <w:rFonts w:cstheme="minorHAnsi"/>
          <w:color w:val="000000"/>
          <w:u w:color="000000"/>
          <w:lang w:bidi="pl-PL"/>
        </w:rPr>
        <w:tab/>
        <w:t>Gwarancja obejmuje także części zamówienia zrealizowane przez Podwykonawców.</w:t>
      </w:r>
    </w:p>
    <w:p w14:paraId="21812EAF"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3.</w:t>
      </w:r>
      <w:r w:rsidRPr="008D4EA6">
        <w:rPr>
          <w:rFonts w:cstheme="minorHAnsi"/>
          <w:color w:val="000000"/>
          <w:u w:color="000000"/>
          <w:lang w:bidi="pl-PL"/>
        </w:rPr>
        <w:tab/>
        <w:t>W ramach udzielonej gwarancji i wynagrodzenia umownego, Wykonawca zobowiązany jest m.in. do:</w:t>
      </w:r>
    </w:p>
    <w:p w14:paraId="73E8C643" w14:textId="77777777" w:rsidR="008D4EA6" w:rsidRPr="008D4EA6"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1)</w:t>
      </w:r>
      <w:r w:rsidRPr="008D4EA6">
        <w:rPr>
          <w:rFonts w:cstheme="minorHAnsi"/>
          <w:color w:val="000000"/>
          <w:u w:color="000000"/>
          <w:lang w:bidi="pl-PL"/>
        </w:rPr>
        <w:tab/>
        <w:t>Usuwania ujawnionych wad.</w:t>
      </w:r>
    </w:p>
    <w:p w14:paraId="1B438452" w14:textId="3E3CF735" w:rsidR="006714A7" w:rsidRDefault="008D4EA6" w:rsidP="008D4EA6">
      <w:pPr>
        <w:spacing w:line="276" w:lineRule="auto"/>
        <w:jc w:val="both"/>
        <w:rPr>
          <w:rFonts w:cstheme="minorHAnsi"/>
          <w:color w:val="000000"/>
          <w:u w:color="000000"/>
          <w:lang w:bidi="pl-PL"/>
        </w:rPr>
      </w:pPr>
      <w:r w:rsidRPr="008D4EA6">
        <w:rPr>
          <w:rFonts w:cstheme="minorHAnsi"/>
          <w:color w:val="000000"/>
          <w:u w:color="000000"/>
          <w:lang w:bidi="pl-PL"/>
        </w:rPr>
        <w:t>2)</w:t>
      </w:r>
      <w:r w:rsidRPr="008D4EA6">
        <w:rPr>
          <w:rFonts w:cstheme="minorHAnsi"/>
          <w:color w:val="000000"/>
          <w:u w:color="000000"/>
          <w:lang w:bidi="pl-PL"/>
        </w:rPr>
        <w:tab/>
        <w:t>Na wezwanie użytkownika lub Zamawiającego przeprowadzania corocznego przeglądu gwarancyjnego zrealizowanego zamówienia minimum jeden raz w roku licząc od daty odbioru końcowego przedmiotu zamówienia w terminie ustalonym z Zamawiającym i usuwania wad stwierdzonych w trakcie niniejszego przeglądu</w:t>
      </w:r>
    </w:p>
    <w:p w14:paraId="37E14614" w14:textId="1C4650BA" w:rsidR="00E41036" w:rsidRDefault="00E41036" w:rsidP="000C2E28">
      <w:pPr>
        <w:ind w:left="567"/>
        <w:jc w:val="both"/>
        <w:rPr>
          <w:rFonts w:asciiTheme="majorHAnsi" w:hAnsiTheme="majorHAnsi"/>
          <w:iCs/>
          <w:kern w:val="22"/>
        </w:rPr>
      </w:pPr>
    </w:p>
    <w:p w14:paraId="736FBCF7" w14:textId="32B89C38" w:rsidR="00D91BF0" w:rsidRPr="00D3409B" w:rsidRDefault="00D91BF0" w:rsidP="004D419C">
      <w:pPr>
        <w:pStyle w:val="Akapitzlist"/>
        <w:autoSpaceDE w:val="0"/>
        <w:autoSpaceDN w:val="0"/>
        <w:adjustRightInd w:val="0"/>
        <w:spacing w:before="0" w:after="0" w:line="276" w:lineRule="auto"/>
        <w:ind w:left="567"/>
        <w:rPr>
          <w:rFonts w:ascii="Cambria" w:hAnsi="Cambria" w:cs="Helvetica"/>
          <w:bCs/>
          <w:color w:val="000000"/>
        </w:rPr>
      </w:pPr>
    </w:p>
    <w:p w14:paraId="482EA8D4" w14:textId="37CA5D60" w:rsidR="002E4DBC" w:rsidRPr="00A435B8" w:rsidRDefault="006528C1" w:rsidP="00A15FBE">
      <w:pPr>
        <w:widowControl w:val="0"/>
        <w:numPr>
          <w:ilvl w:val="1"/>
          <w:numId w:val="45"/>
        </w:numPr>
        <w:spacing w:line="276" w:lineRule="auto"/>
        <w:jc w:val="both"/>
        <w:outlineLvl w:val="3"/>
        <w:rPr>
          <w:rFonts w:asciiTheme="majorHAnsi" w:hAnsiTheme="majorHAnsi" w:cs="Arial"/>
        </w:rPr>
      </w:pPr>
      <w:r>
        <w:rPr>
          <w:rFonts w:asciiTheme="majorHAnsi" w:hAnsiTheme="majorHAnsi" w:cs="Helvetica"/>
          <w:bCs/>
          <w:color w:val="000000" w:themeColor="text1"/>
        </w:rPr>
        <w:t>Zamawiający</w:t>
      </w:r>
      <w:r w:rsidR="002E4DBC">
        <w:rPr>
          <w:rFonts w:asciiTheme="majorHAnsi" w:hAnsiTheme="majorHAnsi" w:cs="Helvetica"/>
          <w:bCs/>
          <w:color w:val="000000" w:themeColor="text1"/>
        </w:rPr>
        <w:t xml:space="preserve"> </w:t>
      </w:r>
      <w:r w:rsidR="002E4DBC" w:rsidRPr="006528C1">
        <w:rPr>
          <w:rFonts w:asciiTheme="majorHAnsi" w:hAnsiTheme="majorHAnsi" w:cs="Helvetica"/>
          <w:b/>
          <w:color w:val="000000" w:themeColor="text1"/>
        </w:rPr>
        <w:t>nie dokonuje podziału zamówienia na części</w:t>
      </w:r>
      <w:r w:rsidR="002E4DBC">
        <w:rPr>
          <w:rFonts w:asciiTheme="majorHAnsi" w:hAnsiTheme="majorHAnsi" w:cs="Helvetica"/>
          <w:bCs/>
          <w:color w:val="000000" w:themeColor="text1"/>
        </w:rPr>
        <w:t xml:space="preserve"> z następujących względów:</w:t>
      </w:r>
    </w:p>
    <w:p w14:paraId="074334A4" w14:textId="77777777" w:rsidR="00613725" w:rsidRPr="00613725" w:rsidRDefault="00613725" w:rsidP="00613725">
      <w:pPr>
        <w:spacing w:line="276" w:lineRule="auto"/>
        <w:ind w:left="709"/>
        <w:jc w:val="both"/>
        <w:rPr>
          <w:rFonts w:asciiTheme="majorHAnsi" w:eastAsia="SimSun" w:hAnsiTheme="majorHAnsi" w:cstheme="minorHAnsi"/>
          <w:iCs/>
          <w:lang w:eastAsia="zh-CN"/>
        </w:rPr>
      </w:pPr>
      <w:r w:rsidRPr="00613725">
        <w:rPr>
          <w:rFonts w:asciiTheme="majorHAnsi" w:eastAsia="SimSun" w:hAnsiTheme="majorHAnsi" w:cstheme="minorHAnsi"/>
          <w:iCs/>
          <w:lang w:eastAsia="zh-CN"/>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Zamówienie nie zostało podzielone na części gdyż przedmiotem zamówienia jest wykonanie robót funkcjonalnie ze sobą związanych i przenikających się. Rozdzielenie robót groziłoby niedającymi się wyeliminować problemami organizacyjnymi związanymi z odpowiedzialnością za poszczególne elementy robót wykonywanych przez różnych wykonawców oraz zagrożeniem terminowej realizacji zadania oraz jednoznacznym określeniem podmiotu odpowiedzialnego za to. Niedokonanie podziału zamówienia podyktowane było zatem względami technicznymi, organizacyjnym oraz charakterem przedmiotu zamówienia. Zastosowany ewentualnie podział zamówienia na części nie zwiększyłby konkurencyjności w sektorze małych </w:t>
      </w:r>
    </w:p>
    <w:p w14:paraId="7E55112B" w14:textId="38473CF6" w:rsidR="00BB77AE" w:rsidRDefault="00613725" w:rsidP="00613725">
      <w:pPr>
        <w:spacing w:line="276" w:lineRule="auto"/>
        <w:ind w:left="709"/>
        <w:jc w:val="both"/>
        <w:rPr>
          <w:rFonts w:asciiTheme="majorHAnsi" w:eastAsia="SimSun" w:hAnsiTheme="majorHAnsi" w:cstheme="minorHAnsi"/>
          <w:iCs/>
          <w:lang w:eastAsia="zh-CN"/>
        </w:rPr>
      </w:pPr>
      <w:r w:rsidRPr="00613725">
        <w:rPr>
          <w:rFonts w:asciiTheme="majorHAnsi" w:eastAsia="SimSun" w:hAnsiTheme="majorHAnsi" w:cstheme="minorHAnsi"/>
          <w:iCs/>
          <w:lang w:eastAsia="zh-CN"/>
        </w:rPr>
        <w:t>i średnich przedsiębiorstw – zakres zamówienia jest zakresem typowym, umożliwiającym złożenie oferty wykonawcom z grupy małych lub średnich przedsiębiorstw.</w:t>
      </w:r>
    </w:p>
    <w:p w14:paraId="626AE18E" w14:textId="77777777" w:rsidR="00C050E6" w:rsidRPr="00C7663C" w:rsidRDefault="00C050E6" w:rsidP="00613725">
      <w:pPr>
        <w:spacing w:line="276" w:lineRule="auto"/>
        <w:ind w:left="709"/>
        <w:jc w:val="both"/>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14DA7F1B" w:rsidR="00A6509B" w:rsidRDefault="00A6509B" w:rsidP="00627C7D">
      <w:pPr>
        <w:pStyle w:val="Akapitzlist"/>
        <w:widowControl w:val="0"/>
        <w:spacing w:line="276" w:lineRule="auto"/>
        <w:ind w:left="567"/>
        <w:outlineLvl w:val="3"/>
        <w:rPr>
          <w:rFonts w:asciiTheme="majorHAnsi" w:hAnsiTheme="majorHAnsi" w:cs="Arial"/>
          <w:bCs/>
        </w:rPr>
      </w:pPr>
    </w:p>
    <w:p w14:paraId="7DF24A4C" w14:textId="16F6108E" w:rsidR="006714A7" w:rsidRDefault="006714A7" w:rsidP="00794D77">
      <w:pPr>
        <w:tabs>
          <w:tab w:val="left" w:pos="284"/>
        </w:tabs>
        <w:spacing w:line="276" w:lineRule="auto"/>
        <w:jc w:val="both"/>
        <w:rPr>
          <w:rFonts w:cs="Calibri"/>
          <w:b/>
          <w:bCs/>
        </w:rPr>
      </w:pPr>
      <w:r w:rsidRPr="00232FFA">
        <w:rPr>
          <w:rFonts w:cs="Calibri"/>
        </w:rPr>
        <w:t xml:space="preserve">Termin realizacji zamówienia: </w:t>
      </w:r>
      <w:r w:rsidR="00613725">
        <w:rPr>
          <w:rFonts w:cs="Calibri"/>
          <w:b/>
          <w:bCs/>
        </w:rPr>
        <w:t>do 4 miesięcy od dnia zawarcia umowy</w:t>
      </w:r>
      <w:r w:rsidRPr="006714A7">
        <w:rPr>
          <w:rFonts w:cs="Calibri"/>
          <w:b/>
          <w:bCs/>
        </w:rPr>
        <w:t xml:space="preserve"> </w:t>
      </w:r>
    </w:p>
    <w:p w14:paraId="50E0E315" w14:textId="77777777" w:rsidR="00C050E6" w:rsidRDefault="00C050E6" w:rsidP="00794D77">
      <w:pPr>
        <w:tabs>
          <w:tab w:val="left" w:pos="284"/>
        </w:tabs>
        <w:spacing w:line="276" w:lineRule="auto"/>
        <w:jc w:val="both"/>
        <w:rPr>
          <w:rFonts w:cs="Calibri"/>
          <w:b/>
          <w:bCs/>
        </w:rPr>
      </w:pPr>
    </w:p>
    <w:p w14:paraId="347610D4" w14:textId="77777777" w:rsidR="00C050E6" w:rsidRDefault="00C050E6" w:rsidP="00794D77">
      <w:pPr>
        <w:tabs>
          <w:tab w:val="left" w:pos="284"/>
        </w:tabs>
        <w:spacing w:line="276" w:lineRule="auto"/>
        <w:jc w:val="both"/>
        <w:rPr>
          <w:rFonts w:cs="Calibri"/>
          <w:b/>
          <w:bCs/>
        </w:rPr>
      </w:pPr>
    </w:p>
    <w:p w14:paraId="6217D339" w14:textId="77777777" w:rsidR="00C050E6" w:rsidRDefault="00C050E6" w:rsidP="00794D77">
      <w:pPr>
        <w:tabs>
          <w:tab w:val="left" w:pos="284"/>
        </w:tabs>
        <w:spacing w:line="276" w:lineRule="auto"/>
        <w:jc w:val="both"/>
        <w:rPr>
          <w:rFonts w:cs="Calibri"/>
          <w:b/>
          <w:bCs/>
        </w:rPr>
      </w:pPr>
    </w:p>
    <w:p w14:paraId="2A908520" w14:textId="77777777" w:rsidR="00C050E6" w:rsidRPr="006714A7" w:rsidRDefault="00C050E6" w:rsidP="00794D77">
      <w:pPr>
        <w:tabs>
          <w:tab w:val="left" w:pos="284"/>
        </w:tabs>
        <w:spacing w:line="276" w:lineRule="auto"/>
        <w:jc w:val="both"/>
        <w:rPr>
          <w:rFonts w:cs="Calibri"/>
          <w:b/>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57BB6BC7" w14:textId="77777777" w:rsidR="001E245E" w:rsidRDefault="001E245E"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2EE91C8" w14:textId="77777777" w:rsidR="005A0FE9" w:rsidRDefault="005A0FE9"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4767CBFD" w14:textId="7562509C" w:rsidR="00D9784D" w:rsidRPr="001E65B9" w:rsidRDefault="00D9784D" w:rsidP="00A15FBE">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7409916F"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3182BFD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00057931" w14:textId="7E36D74B" w:rsidR="001E65B9" w:rsidRPr="00A435B8" w:rsidRDefault="006528C1" w:rsidP="001B764C">
      <w:pPr>
        <w:spacing w:line="276" w:lineRule="auto"/>
        <w:ind w:left="1276"/>
        <w:jc w:val="both"/>
        <w:rPr>
          <w:rFonts w:asciiTheme="majorHAnsi" w:hAnsiTheme="majorHAnsi"/>
          <w:i/>
        </w:rPr>
      </w:pPr>
      <w:r>
        <w:rPr>
          <w:rFonts w:asciiTheme="majorHAnsi" w:hAnsiTheme="majorHAnsi"/>
          <w:i/>
        </w:rPr>
        <w:t>Zamawiający</w:t>
      </w:r>
      <w:r w:rsidR="001E65B9" w:rsidRPr="00A435B8">
        <w:rPr>
          <w:rFonts w:asciiTheme="majorHAnsi" w:hAnsiTheme="majorHAnsi"/>
          <w:i/>
        </w:rPr>
        <w:t xml:space="preserve"> nie określa warunku w ww. zakresie.</w:t>
      </w:r>
    </w:p>
    <w:p w14:paraId="3D9D384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F03685" w14:textId="099ED2B8"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t>Zamawiający</w:t>
      </w:r>
      <w:r w:rsidR="00015C4B" w:rsidRPr="00A435B8">
        <w:rPr>
          <w:rFonts w:asciiTheme="majorHAnsi" w:hAnsiTheme="majorHAnsi"/>
          <w:i/>
        </w:rPr>
        <w:t xml:space="preserve"> nie określa warunku w ww. zakresie.</w:t>
      </w:r>
    </w:p>
    <w:p w14:paraId="0268512E" w14:textId="19E5FCC5"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656535A6" w14:textId="7096430D" w:rsidR="00F5397E" w:rsidRPr="001B764C" w:rsidRDefault="006528C1" w:rsidP="00627C7D">
      <w:pPr>
        <w:spacing w:line="276" w:lineRule="auto"/>
        <w:ind w:left="567" w:firstLine="709"/>
        <w:rPr>
          <w:rFonts w:asciiTheme="majorHAnsi" w:hAnsiTheme="majorHAnsi"/>
          <w:bCs/>
          <w:i/>
          <w:sz w:val="10"/>
          <w:szCs w:val="10"/>
        </w:rPr>
      </w:pPr>
      <w:r>
        <w:rPr>
          <w:rFonts w:asciiTheme="majorHAnsi" w:hAnsiTheme="majorHAnsi"/>
          <w:i/>
        </w:rPr>
        <w:t>Zamawiający</w:t>
      </w:r>
      <w:r w:rsidR="00015C4B" w:rsidRPr="001B764C">
        <w:rPr>
          <w:rFonts w:asciiTheme="majorHAnsi" w:hAnsiTheme="majorHAnsi"/>
          <w:i/>
        </w:rPr>
        <w:t xml:space="preserve"> nie określa warunku w ww. zakresie</w:t>
      </w:r>
    </w:p>
    <w:p w14:paraId="76C7FD3D" w14:textId="45D679C2" w:rsidR="00D9784D" w:rsidRDefault="00D9784D" w:rsidP="00A15FBE">
      <w:pPr>
        <w:pStyle w:val="Kolorowalistaakcent11"/>
        <w:numPr>
          <w:ilvl w:val="2"/>
          <w:numId w:val="25"/>
        </w:numPr>
        <w:autoSpaceDE w:val="0"/>
        <w:autoSpaceDN w:val="0"/>
        <w:adjustRightInd w:val="0"/>
        <w:spacing w:before="0" w:after="0" w:line="276" w:lineRule="auto"/>
        <w:rPr>
          <w:rFonts w:asciiTheme="majorHAnsi" w:hAnsiTheme="majorHAnsi" w:cs="Arial"/>
          <w:b/>
          <w:sz w:val="24"/>
          <w:szCs w:val="24"/>
        </w:rPr>
      </w:pPr>
      <w:r w:rsidRPr="001B764C">
        <w:rPr>
          <w:rFonts w:asciiTheme="majorHAnsi" w:hAnsiTheme="majorHAnsi" w:cs="Arial"/>
          <w:b/>
          <w:sz w:val="24"/>
          <w:szCs w:val="24"/>
        </w:rPr>
        <w:t>zdolności technicznej lub zawodowej</w:t>
      </w:r>
      <w:r w:rsidR="00034207" w:rsidRPr="001B764C">
        <w:rPr>
          <w:rFonts w:asciiTheme="majorHAnsi" w:hAnsiTheme="majorHAnsi" w:cs="Arial"/>
          <w:b/>
          <w:sz w:val="24"/>
          <w:szCs w:val="24"/>
        </w:rPr>
        <w:t xml:space="preserve"> w zakresie:</w:t>
      </w:r>
    </w:p>
    <w:p w14:paraId="56B03692" w14:textId="63BB7DCF" w:rsidR="00794D77" w:rsidRPr="003315B4" w:rsidRDefault="00794D77" w:rsidP="00794D77">
      <w:pPr>
        <w:autoSpaceDE w:val="0"/>
        <w:autoSpaceDN w:val="0"/>
        <w:adjustRightInd w:val="0"/>
        <w:spacing w:line="276" w:lineRule="auto"/>
        <w:jc w:val="both"/>
      </w:pPr>
      <w:bookmarkStart w:id="10" w:name="_Hlk163127710"/>
      <w:bookmarkStart w:id="11" w:name="_Hlk163475726"/>
      <w:r w:rsidRPr="003315B4">
        <w:t xml:space="preserve"> Wykonawca winien wykazać, </w:t>
      </w:r>
      <w:bookmarkEnd w:id="10"/>
      <w:r w:rsidRPr="003315B4">
        <w:t xml:space="preserve">że wykonał należycie w okresie ostatnich </w:t>
      </w:r>
      <w:r w:rsidR="00377AFF">
        <w:t>5</w:t>
      </w:r>
      <w:r w:rsidRPr="003315B4">
        <w:t xml:space="preserve"> lat przed upływem terminu składania ofert, a jeżeli okres prowadzenia działalności jest krótszy - w tym okresie:</w:t>
      </w:r>
    </w:p>
    <w:p w14:paraId="412A6D42" w14:textId="30136663" w:rsidR="00794D77" w:rsidRPr="00794D77" w:rsidRDefault="00794D77" w:rsidP="0056752E">
      <w:pPr>
        <w:pStyle w:val="Akapitzlist"/>
        <w:numPr>
          <w:ilvl w:val="0"/>
          <w:numId w:val="58"/>
        </w:numPr>
        <w:autoSpaceDE w:val="0"/>
        <w:autoSpaceDN w:val="0"/>
        <w:adjustRightInd w:val="0"/>
        <w:spacing w:before="0" w:after="0" w:line="276" w:lineRule="auto"/>
        <w:rPr>
          <w:rFonts w:ascii="Times New Roman" w:eastAsia="Times New Roman" w:hAnsi="Times New Roman"/>
          <w:sz w:val="24"/>
          <w:szCs w:val="24"/>
          <w:lang w:eastAsia="pl-PL"/>
        </w:rPr>
      </w:pPr>
      <w:bookmarkStart w:id="12" w:name="_Hlk162359201"/>
      <w:r w:rsidRPr="00B871DB">
        <w:rPr>
          <w:rFonts w:ascii="Times New Roman" w:eastAsia="Times New Roman" w:hAnsi="Times New Roman"/>
          <w:b/>
          <w:bCs/>
          <w:sz w:val="24"/>
          <w:szCs w:val="24"/>
          <w:lang w:eastAsia="pl-PL"/>
        </w:rPr>
        <w:t xml:space="preserve">co najmniej </w:t>
      </w:r>
      <w:r w:rsidR="00377AFF" w:rsidRPr="00B871DB">
        <w:rPr>
          <w:rFonts w:ascii="Times New Roman" w:eastAsia="Times New Roman" w:hAnsi="Times New Roman"/>
          <w:b/>
          <w:bCs/>
          <w:sz w:val="24"/>
          <w:szCs w:val="24"/>
          <w:lang w:eastAsia="pl-PL"/>
        </w:rPr>
        <w:t xml:space="preserve">2 </w:t>
      </w:r>
      <w:r w:rsidRPr="00B871DB">
        <w:rPr>
          <w:rFonts w:ascii="Times New Roman" w:eastAsia="Times New Roman" w:hAnsi="Times New Roman"/>
          <w:b/>
          <w:bCs/>
          <w:sz w:val="24"/>
          <w:szCs w:val="24"/>
          <w:lang w:eastAsia="pl-PL"/>
        </w:rPr>
        <w:t>robot</w:t>
      </w:r>
      <w:r w:rsidR="00377AFF" w:rsidRPr="00B871DB">
        <w:rPr>
          <w:rFonts w:ascii="Times New Roman" w:eastAsia="Times New Roman" w:hAnsi="Times New Roman"/>
          <w:b/>
          <w:bCs/>
          <w:sz w:val="24"/>
          <w:szCs w:val="24"/>
          <w:lang w:eastAsia="pl-PL"/>
        </w:rPr>
        <w:t>y</w:t>
      </w:r>
      <w:r w:rsidRPr="00B871DB">
        <w:rPr>
          <w:rFonts w:ascii="Times New Roman" w:eastAsia="Times New Roman" w:hAnsi="Times New Roman"/>
          <w:b/>
          <w:bCs/>
          <w:sz w:val="24"/>
          <w:szCs w:val="24"/>
          <w:lang w:eastAsia="pl-PL"/>
        </w:rPr>
        <w:t xml:space="preserve"> budowlan</w:t>
      </w:r>
      <w:r w:rsidR="00377AFF" w:rsidRPr="00B871DB">
        <w:rPr>
          <w:rFonts w:ascii="Times New Roman" w:eastAsia="Times New Roman" w:hAnsi="Times New Roman"/>
          <w:b/>
          <w:bCs/>
          <w:sz w:val="24"/>
          <w:szCs w:val="24"/>
          <w:lang w:eastAsia="pl-PL"/>
        </w:rPr>
        <w:t>e</w:t>
      </w:r>
      <w:r w:rsidRPr="00794D77">
        <w:rPr>
          <w:rFonts w:ascii="Times New Roman" w:eastAsia="Times New Roman" w:hAnsi="Times New Roman"/>
          <w:sz w:val="24"/>
          <w:szCs w:val="24"/>
          <w:lang w:eastAsia="pl-PL"/>
        </w:rPr>
        <w:t xml:space="preserve">, </w:t>
      </w:r>
      <w:r w:rsidR="00377AFF">
        <w:rPr>
          <w:rFonts w:ascii="Times New Roman" w:eastAsia="Times New Roman" w:hAnsi="Times New Roman"/>
          <w:sz w:val="24"/>
          <w:szCs w:val="24"/>
          <w:lang w:eastAsia="pl-PL"/>
        </w:rPr>
        <w:t>polegające na pokryciach dachu wraz z termomodernizacją</w:t>
      </w:r>
    </w:p>
    <w:bookmarkEnd w:id="12"/>
    <w:p w14:paraId="13AE5E3D" w14:textId="77777777" w:rsidR="00794D77" w:rsidRPr="00794D77" w:rsidRDefault="00794D77" w:rsidP="00794D77">
      <w:pPr>
        <w:autoSpaceDE w:val="0"/>
        <w:autoSpaceDN w:val="0"/>
        <w:adjustRightInd w:val="0"/>
        <w:jc w:val="both"/>
        <w:rPr>
          <w:color w:val="FF0000"/>
          <w:u w:color="000000"/>
        </w:rPr>
      </w:pPr>
    </w:p>
    <w:p w14:paraId="332B2921" w14:textId="1D2B9C35" w:rsidR="00547AEA" w:rsidRPr="00B871DB" w:rsidRDefault="00794D77" w:rsidP="00B871DB">
      <w:pPr>
        <w:autoSpaceDE w:val="0"/>
        <w:autoSpaceDN w:val="0"/>
        <w:adjustRightInd w:val="0"/>
        <w:spacing w:line="276" w:lineRule="auto"/>
        <w:jc w:val="both"/>
        <w:rPr>
          <w:rFonts w:ascii="Cambria" w:eastAsia="SimSun" w:hAnsi="Cambria" w:cs="Helvetica"/>
          <w:bCs/>
          <w:iCs/>
          <w:color w:val="FF0000"/>
          <w:lang w:eastAsia="zh-CN"/>
        </w:rPr>
      </w:pPr>
      <w:r w:rsidRPr="007709AD">
        <w:rPr>
          <w:u w:color="000000"/>
        </w:rPr>
        <w:t>Na potwierdzenie:</w:t>
      </w:r>
      <w:bookmarkEnd w:id="11"/>
      <w:r w:rsidR="00B871DB">
        <w:rPr>
          <w:u w:color="000000"/>
        </w:rPr>
        <w:t xml:space="preserve"> </w:t>
      </w:r>
      <w:r w:rsidR="00B871DB" w:rsidRPr="00B871DB">
        <w:rPr>
          <w:u w:color="000000"/>
        </w:rPr>
        <w:t xml:space="preserve">wykaz robót budowlanych wykonanych nie wcześniej niż w okresie ostatnich 5 lat przed terminem składania ofert, a jeżeli okres prowadzenia działalności jest krótszy –w tym okresie, wraz z podaniem ich rodzaju, daty i miejsca wykonania oraz podmiotów, na rzecz których roboty te zostały wykonane (sporządzonego zgodnie z Załącznikiem </w:t>
      </w:r>
      <w:r w:rsidR="00B871DB" w:rsidRPr="003341AF">
        <w:rPr>
          <w:u w:color="000000"/>
        </w:rPr>
        <w:t xml:space="preserve">Nr </w:t>
      </w:r>
      <w:r w:rsidR="003341AF" w:rsidRPr="003341AF">
        <w:rPr>
          <w:u w:color="000000"/>
        </w:rPr>
        <w:t>1</w:t>
      </w:r>
      <w:r w:rsidR="00B871DB" w:rsidRPr="003341AF">
        <w:rPr>
          <w:u w:color="000000"/>
        </w:rPr>
        <w:t xml:space="preserve"> do SWZ</w:t>
      </w:r>
      <w:r w:rsidR="00B871DB" w:rsidRPr="00B871DB">
        <w:rPr>
          <w:u w:color="000000"/>
        </w:rPr>
        <w:t xml:space="preserv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w:t>
      </w:r>
    </w:p>
    <w:p w14:paraId="7AEFD081" w14:textId="77777777" w:rsidR="002F572E" w:rsidRDefault="002F572E" w:rsidP="004A2BA8">
      <w:pPr>
        <w:spacing w:line="276" w:lineRule="auto"/>
        <w:ind w:left="1276"/>
        <w:contextualSpacing/>
        <w:jc w:val="both"/>
        <w:rPr>
          <w:rFonts w:ascii="Cambria" w:hAnsi="Cambria"/>
          <w:i/>
          <w:sz w:val="10"/>
          <w:szCs w:val="10"/>
        </w:rPr>
      </w:pPr>
    </w:p>
    <w:p w14:paraId="3D98ECEB" w14:textId="77777777" w:rsidR="00F342B5" w:rsidRPr="001B764C" w:rsidRDefault="00F342B5" w:rsidP="00F342B5">
      <w:pPr>
        <w:autoSpaceDE w:val="0"/>
        <w:autoSpaceDN w:val="0"/>
        <w:adjustRightInd w:val="0"/>
        <w:spacing w:line="276" w:lineRule="auto"/>
        <w:ind w:left="1276"/>
        <w:jc w:val="both"/>
        <w:rPr>
          <w:rFonts w:asciiTheme="majorHAnsi" w:hAnsiTheme="majorHAnsi" w:cs="Arial"/>
          <w:bCs/>
          <w:sz w:val="10"/>
          <w:szCs w:val="10"/>
        </w:rPr>
      </w:pPr>
    </w:p>
    <w:p w14:paraId="2EC5BD07" w14:textId="77777777" w:rsidR="00F342B5"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w:t>
      </w:r>
      <w:proofErr w:type="spellStart"/>
      <w:r>
        <w:rPr>
          <w:rFonts w:ascii="Cambria" w:hAnsi="Cambria"/>
          <w:sz w:val="24"/>
          <w:szCs w:val="24"/>
        </w:rPr>
        <w:t>Pzp</w:t>
      </w:r>
      <w:proofErr w:type="spellEnd"/>
      <w:r w:rsidRPr="0007221C">
        <w:rPr>
          <w:rFonts w:ascii="Cambria" w:hAnsi="Cambria"/>
          <w:sz w:val="24"/>
          <w:szCs w:val="24"/>
        </w:rPr>
        <w:t>).</w:t>
      </w:r>
    </w:p>
    <w:p w14:paraId="72F17E38" w14:textId="77777777" w:rsidR="00F342B5" w:rsidRPr="005C1B81"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w:t>
      </w:r>
      <w:r>
        <w:rPr>
          <w:rFonts w:asciiTheme="majorHAnsi" w:hAnsiTheme="majorHAnsi"/>
          <w:b/>
          <w:bCs/>
          <w:color w:val="000000"/>
          <w:sz w:val="24"/>
          <w:szCs w:val="24"/>
        </w:rPr>
        <w:t>W</w:t>
      </w:r>
      <w:r w:rsidRPr="005C1B81">
        <w:rPr>
          <w:rFonts w:asciiTheme="majorHAnsi" w:hAnsiTheme="majorHAnsi"/>
          <w:b/>
          <w:bCs/>
          <w:color w:val="000000"/>
          <w:sz w:val="24"/>
          <w:szCs w:val="24"/>
        </w:rPr>
        <w:t>ykonawców, którzy wy</w:t>
      </w:r>
      <w:r>
        <w:rPr>
          <w:rFonts w:asciiTheme="majorHAnsi" w:hAnsiTheme="majorHAnsi"/>
          <w:b/>
          <w:bCs/>
          <w:color w:val="000000"/>
          <w:sz w:val="24"/>
          <w:szCs w:val="24"/>
        </w:rPr>
        <w:t>konają</w:t>
      </w:r>
      <w:r w:rsidRPr="005C1B81">
        <w:rPr>
          <w:rFonts w:asciiTheme="majorHAnsi" w:hAnsiTheme="majorHAnsi"/>
          <w:b/>
          <w:bCs/>
          <w:color w:val="000000"/>
          <w:sz w:val="24"/>
          <w:szCs w:val="24"/>
        </w:rPr>
        <w:t xml:space="preserve"> usługi, do realizacji których te zdolności są wymagane</w:t>
      </w:r>
      <w:r>
        <w:rPr>
          <w:rFonts w:asciiTheme="majorHAnsi" w:hAnsiTheme="majorHAnsi"/>
          <w:b/>
          <w:bCs/>
          <w:color w:val="000000"/>
          <w:sz w:val="24"/>
          <w:szCs w:val="24"/>
        </w:rPr>
        <w:t>.</w:t>
      </w:r>
    </w:p>
    <w:p w14:paraId="358431E4" w14:textId="77777777" w:rsidR="00F342B5" w:rsidRDefault="00F342B5" w:rsidP="00A15FB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p w14:paraId="60B2CDDC" w14:textId="645F1F12" w:rsidR="001E245E" w:rsidRDefault="001E245E" w:rsidP="0040381C">
      <w:pPr>
        <w:pStyle w:val="Kolorowalistaakcent11"/>
        <w:tabs>
          <w:tab w:val="left" w:pos="567"/>
        </w:tabs>
        <w:autoSpaceDE w:val="0"/>
        <w:autoSpaceDN w:val="0"/>
        <w:adjustRightInd w:val="0"/>
        <w:spacing w:before="0" w:after="0" w:line="276" w:lineRule="auto"/>
        <w:ind w:left="0" w:right="20"/>
        <w:rPr>
          <w:rFonts w:asciiTheme="majorHAnsi" w:hAnsiTheme="majorHAnsi"/>
          <w:iCs/>
          <w:sz w:val="24"/>
          <w:szCs w:val="24"/>
        </w:rPr>
      </w:pPr>
    </w:p>
    <w:p w14:paraId="3037E256" w14:textId="77777777" w:rsidR="001F102A" w:rsidRPr="002A2687" w:rsidRDefault="001F102A"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lastRenderedPageBreak/>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B57E222" w14:textId="77777777" w:rsidR="00485397"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258B27FE" w14:textId="77777777" w:rsidR="00485397" w:rsidRPr="004D419C" w:rsidRDefault="00485397" w:rsidP="00A15FBE">
      <w:pPr>
        <w:pStyle w:val="Akapitzlist"/>
        <w:numPr>
          <w:ilvl w:val="2"/>
          <w:numId w:val="42"/>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6689F5A4"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55A1818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2FF2CF91" w14:textId="05EB12B9" w:rsidR="00485397" w:rsidRPr="00D91D3D" w:rsidRDefault="00485397" w:rsidP="00A15FBE">
      <w:pPr>
        <w:pStyle w:val="Akapitzlist"/>
        <w:numPr>
          <w:ilvl w:val="0"/>
          <w:numId w:val="43"/>
        </w:numPr>
        <w:tabs>
          <w:tab w:val="left" w:pos="1260"/>
        </w:tabs>
        <w:spacing w:line="275" w:lineRule="auto"/>
        <w:ind w:left="1440"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sidR="0079308E">
        <w:rPr>
          <w:rFonts w:ascii="Cambria" w:eastAsia="Cambria" w:hAnsi="Cambria"/>
          <w:sz w:val="24"/>
          <w:szCs w:val="24"/>
        </w:rPr>
        <w:t>4</w:t>
      </w:r>
      <w:r w:rsidRPr="00D91D3D">
        <w:rPr>
          <w:rFonts w:ascii="Cambria" w:eastAsia="Cambria" w:hAnsi="Cambria"/>
          <w:sz w:val="24"/>
          <w:szCs w:val="24"/>
        </w:rPr>
        <w:t xml:space="preserve"> r. poz. </w:t>
      </w:r>
      <w:r w:rsidR="0079308E">
        <w:rPr>
          <w:rFonts w:ascii="Cambria" w:eastAsia="Cambria" w:hAnsi="Cambria"/>
          <w:sz w:val="24"/>
          <w:szCs w:val="24"/>
        </w:rPr>
        <w:t>1488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B075BD">
        <w:rPr>
          <w:rFonts w:ascii="Cambria" w:eastAsia="Cambria" w:hAnsi="Cambria"/>
          <w:sz w:val="24"/>
          <w:szCs w:val="24"/>
        </w:rPr>
        <w:t>4</w:t>
      </w:r>
      <w:r w:rsidRPr="00D91D3D">
        <w:rPr>
          <w:rFonts w:ascii="Cambria" w:eastAsia="Cambria" w:hAnsi="Cambria"/>
          <w:sz w:val="24"/>
          <w:szCs w:val="24"/>
        </w:rPr>
        <w:t xml:space="preserve"> r. poz. </w:t>
      </w:r>
      <w:r w:rsidR="00B075BD">
        <w:rPr>
          <w:rFonts w:ascii="Cambria" w:eastAsia="Cambria" w:hAnsi="Cambria"/>
          <w:sz w:val="24"/>
          <w:szCs w:val="24"/>
        </w:rPr>
        <w:t>930</w:t>
      </w:r>
      <w:r>
        <w:rPr>
          <w:rFonts w:ascii="Cambria" w:eastAsia="Cambria" w:hAnsi="Cambria"/>
          <w:sz w:val="24"/>
          <w:szCs w:val="24"/>
        </w:rPr>
        <w:t>)</w:t>
      </w:r>
    </w:p>
    <w:p w14:paraId="1111B802" w14:textId="77777777" w:rsidR="00485397" w:rsidRPr="00D91D3D" w:rsidRDefault="00485397" w:rsidP="00485397">
      <w:pPr>
        <w:spacing w:line="4" w:lineRule="exact"/>
        <w:rPr>
          <w:rFonts w:ascii="Cambria" w:eastAsia="Cambria" w:hAnsi="Cambria"/>
        </w:rPr>
      </w:pPr>
    </w:p>
    <w:p w14:paraId="6FCCDF65"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21A3082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067C67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Pr>
          <w:rFonts w:ascii="Cambria" w:hAnsi="Cambria"/>
          <w:sz w:val="24"/>
          <w:szCs w:val="24"/>
        </w:rPr>
        <w:t xml:space="preserve">z 2021r. </w:t>
      </w:r>
      <w:r w:rsidRPr="004D419C">
        <w:rPr>
          <w:rFonts w:ascii="Cambria" w:hAnsi="Cambria"/>
          <w:sz w:val="24"/>
          <w:szCs w:val="24"/>
        </w:rPr>
        <w:t xml:space="preserve">poz. </w:t>
      </w:r>
      <w:r>
        <w:rPr>
          <w:rFonts w:ascii="Cambria" w:hAnsi="Cambria"/>
          <w:sz w:val="24"/>
          <w:szCs w:val="24"/>
        </w:rPr>
        <w:t>1745</w:t>
      </w:r>
      <w:r w:rsidRPr="004D419C">
        <w:rPr>
          <w:rFonts w:ascii="Cambria" w:hAnsi="Cambria"/>
          <w:sz w:val="24"/>
          <w:szCs w:val="24"/>
        </w:rPr>
        <w:t>),</w:t>
      </w:r>
    </w:p>
    <w:p w14:paraId="6D95E7D2"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AEB54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211004A5" w14:textId="77777777" w:rsidR="00485397" w:rsidRPr="00CC0E33" w:rsidRDefault="00485397" w:rsidP="00485397">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7E8F02C2"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69BDFE"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wobec którego wydano prawomocny wyrok sądu lub ostateczną decyzję administracyjną o zaleganiu z uiszczeniem podatków, opłat lub składek na ubezpieczenie społeczne lub zdrowotne, chyba że Wykonawca odpowiednio przed </w:t>
      </w:r>
      <w:r w:rsidRPr="004D419C">
        <w:rPr>
          <w:rFonts w:asciiTheme="majorHAnsi" w:hAnsiTheme="majorHAnsi"/>
          <w:sz w:val="24"/>
          <w:szCs w:val="24"/>
        </w:rPr>
        <w:lastRenderedPageBreak/>
        <w:t>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AA9A4F"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79EE84CA"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E692D25"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3F5D6B5" w14:textId="77777777" w:rsidR="00485397" w:rsidRPr="006528C1"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793AB7AA"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CA4F3C3"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3F28552F"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958C1A5"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2D099B0D"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48E1FD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3B680D9D"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1DF14B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062A20F9"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lastRenderedPageBreak/>
        <w:t>utworzył struktury audytu wewnętrznego do monitorowania przestrzegania przepisów, wewnętrznych regulacji lub standardów,</w:t>
      </w:r>
    </w:p>
    <w:p w14:paraId="193FB34C"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3BCE1EFC" w14:textId="77777777" w:rsidR="00485397" w:rsidRPr="00294D19"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6D87821C" w14:textId="52822545" w:rsidR="00485397" w:rsidRDefault="00485397" w:rsidP="00485397">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w:t>
      </w:r>
      <w:r w:rsidR="00A85040">
        <w:rPr>
          <w:rFonts w:ascii="Cambria" w:eastAsia="Cambria" w:hAnsi="Cambria"/>
        </w:rPr>
        <w:t>5</w:t>
      </w:r>
      <w:r>
        <w:rPr>
          <w:rFonts w:ascii="Cambria" w:eastAsia="Cambria" w:hAnsi="Cambria"/>
        </w:rPr>
        <w:t xml:space="preserve"> r., poz. </w:t>
      </w:r>
      <w:r w:rsidR="00B075BD">
        <w:rPr>
          <w:rFonts w:ascii="Cambria" w:eastAsia="Cambria" w:hAnsi="Cambria"/>
        </w:rPr>
        <w:t>5</w:t>
      </w:r>
      <w:r w:rsidR="00A85040">
        <w:rPr>
          <w:rFonts w:ascii="Cambria" w:eastAsia="Cambria" w:hAnsi="Cambria"/>
        </w:rPr>
        <w:t>14</w:t>
      </w:r>
      <w:r>
        <w:rPr>
          <w:rFonts w:ascii="Cambria" w:eastAsia="Cambria" w:hAnsi="Cambria"/>
        </w:rPr>
        <w:t>).</w:t>
      </w:r>
    </w:p>
    <w:p w14:paraId="029760D7" w14:textId="77777777" w:rsidR="00485397" w:rsidRDefault="00485397" w:rsidP="00485397">
      <w:pPr>
        <w:spacing w:line="6" w:lineRule="exact"/>
      </w:pPr>
    </w:p>
    <w:p w14:paraId="046AC48B" w14:textId="77777777" w:rsidR="00485397" w:rsidRDefault="00485397" w:rsidP="00485397">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0F02B0F7" w14:textId="77777777" w:rsidR="00485397" w:rsidRDefault="00485397" w:rsidP="00485397">
      <w:pPr>
        <w:spacing w:line="4" w:lineRule="exact"/>
      </w:pPr>
    </w:p>
    <w:p w14:paraId="754B9B21" w14:textId="77777777" w:rsidR="00485397" w:rsidRDefault="00485397" w:rsidP="00485397">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08B46C5" w14:textId="77777777" w:rsidR="00485397" w:rsidRDefault="00485397" w:rsidP="00485397">
      <w:pPr>
        <w:spacing w:line="17" w:lineRule="exact"/>
      </w:pPr>
    </w:p>
    <w:p w14:paraId="2A26ECE1" w14:textId="77777777" w:rsidR="00485397" w:rsidRDefault="00485397" w:rsidP="00485397">
      <w:pPr>
        <w:spacing w:line="287" w:lineRule="auto"/>
        <w:ind w:left="560"/>
        <w:jc w:val="right"/>
      </w:pPr>
      <w:r>
        <w:rPr>
          <w:rFonts w:ascii="Cambria" w:eastAsia="Cambria" w:hAnsi="Cambria"/>
        </w:rPr>
        <w:t xml:space="preserve">2) wykonawcy, których beneficjentem rzeczywistym w rozumieniu ustawy z dnia 1 marca 2018 r. o przeciwdziałaniu praniu pieniędzy oraz finansowaniu terroryzmu (Dz. U. z 2023 r. poz. 1124) jest osoba wymieniona w wykazach określonych w rozporządzeniu Rady (WE) nr 765/2006 z dnia 18 maja 2006 r. dotyczącego środków ograniczających w związku z sytuacją na Białorusi </w:t>
      </w:r>
      <w:bookmarkStart w:id="13" w:name="page17"/>
      <w:bookmarkEnd w:id="13"/>
    </w:p>
    <w:p w14:paraId="325A2A36" w14:textId="77777777" w:rsidR="00485397" w:rsidRDefault="00485397" w:rsidP="00485397">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xml:space="preserve">.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t>
      </w:r>
      <w:r>
        <w:rPr>
          <w:rFonts w:ascii="Cambria" w:eastAsia="Cambria" w:hAnsi="Cambria"/>
        </w:rPr>
        <w:lastRenderedPageBreak/>
        <w:t>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812357B" w14:textId="77777777" w:rsidR="00485397" w:rsidRDefault="00485397" w:rsidP="00485397">
      <w:pPr>
        <w:spacing w:line="338" w:lineRule="exact"/>
      </w:pPr>
    </w:p>
    <w:p w14:paraId="7D9A7DAE" w14:textId="77777777" w:rsidR="00485397" w:rsidRDefault="00485397" w:rsidP="0056752E">
      <w:pPr>
        <w:numPr>
          <w:ilvl w:val="0"/>
          <w:numId w:val="57"/>
        </w:numPr>
        <w:spacing w:line="0" w:lineRule="atLeast"/>
        <w:ind w:left="2205" w:right="-142" w:hanging="360"/>
        <w:rPr>
          <w:rFonts w:ascii="Cambria" w:eastAsia="Cambria" w:hAnsi="Cambria"/>
        </w:rPr>
      </w:pPr>
      <w:r>
        <w:rPr>
          <w:rFonts w:ascii="Cambria" w:eastAsia="Cambria" w:hAnsi="Cambria"/>
        </w:rPr>
        <w:t xml:space="preserve">wykonawcy, których jednostką dominującą w rozumieniu art. 3 ust. 1 pkt 37 </w:t>
      </w:r>
    </w:p>
    <w:p w14:paraId="2AD47FC9" w14:textId="77777777" w:rsidR="00485397" w:rsidRDefault="00485397" w:rsidP="00485397">
      <w:pPr>
        <w:spacing w:line="58" w:lineRule="exact"/>
      </w:pPr>
    </w:p>
    <w:p w14:paraId="35371A5C" w14:textId="77777777" w:rsidR="00485397" w:rsidRDefault="00485397" w:rsidP="00485397">
      <w:pPr>
        <w:spacing w:line="287" w:lineRule="auto"/>
        <w:ind w:left="840"/>
        <w:jc w:val="both"/>
        <w:rPr>
          <w:rFonts w:ascii="Cambria" w:eastAsia="Cambria" w:hAnsi="Cambria"/>
        </w:rPr>
      </w:pPr>
      <w:r>
        <w:rPr>
          <w:rFonts w:ascii="Cambria" w:eastAsia="Cambria" w:hAnsi="Cambria"/>
        </w:rPr>
        <w:t xml:space="preserve">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1DFB1B2F" w14:textId="77777777" w:rsidR="00485397" w:rsidRDefault="00485397" w:rsidP="00485397">
      <w:pPr>
        <w:spacing w:line="18" w:lineRule="exact"/>
      </w:pPr>
    </w:p>
    <w:p w14:paraId="454E92CC" w14:textId="77777777" w:rsidR="00485397" w:rsidRDefault="00485397" w:rsidP="00485397">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726262D7" w14:textId="77777777" w:rsidR="00485397" w:rsidRDefault="00485397" w:rsidP="00485397">
      <w:pPr>
        <w:spacing w:line="57" w:lineRule="exact"/>
      </w:pPr>
    </w:p>
    <w:p w14:paraId="4376BDED" w14:textId="77777777" w:rsidR="00485397" w:rsidRDefault="00485397" w:rsidP="00485397">
      <w:pPr>
        <w:spacing w:line="0" w:lineRule="atLeast"/>
        <w:ind w:left="560"/>
        <w:rPr>
          <w:rFonts w:ascii="Cambria" w:eastAsia="Cambria" w:hAnsi="Cambria"/>
        </w:rPr>
      </w:pPr>
      <w:r>
        <w:rPr>
          <w:rFonts w:ascii="Cambria" w:eastAsia="Cambria" w:hAnsi="Cambria"/>
        </w:rPr>
        <w:t>okoliczności.</w:t>
      </w:r>
    </w:p>
    <w:p w14:paraId="3D6115A0" w14:textId="77777777" w:rsidR="00485397" w:rsidRDefault="00485397" w:rsidP="00485397">
      <w:pPr>
        <w:spacing w:line="58" w:lineRule="exact"/>
      </w:pPr>
    </w:p>
    <w:p w14:paraId="50875D83" w14:textId="77777777" w:rsidR="00485397" w:rsidRDefault="00485397" w:rsidP="00485397">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741B41E1" w14:textId="77777777" w:rsidR="00485397" w:rsidRDefault="00485397" w:rsidP="00485397">
      <w:pPr>
        <w:spacing w:line="6" w:lineRule="exact"/>
        <w:jc w:val="both"/>
      </w:pPr>
    </w:p>
    <w:p w14:paraId="54BB4607" w14:textId="77777777" w:rsidR="00485397" w:rsidRDefault="00485397" w:rsidP="00485397">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 </w:t>
      </w:r>
      <w:bookmarkStart w:id="14" w:name="page18"/>
      <w:bookmarkEnd w:id="14"/>
    </w:p>
    <w:p w14:paraId="2F7A6CF6" w14:textId="77777777" w:rsidR="00485397" w:rsidRDefault="00485397" w:rsidP="00485397">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06B2DADC" w14:textId="77777777" w:rsidR="00485397" w:rsidRDefault="00485397" w:rsidP="00485397">
      <w:pPr>
        <w:spacing w:line="2" w:lineRule="exact"/>
        <w:jc w:val="both"/>
      </w:pPr>
    </w:p>
    <w:p w14:paraId="1682D3F6" w14:textId="77777777" w:rsidR="00485397" w:rsidRDefault="00485397" w:rsidP="00485397">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4F12B076" w14:textId="1B088380" w:rsidR="00495C0B" w:rsidRDefault="00495C0B"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7B6E514C"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086E8E9F" w14:textId="77777777" w:rsidR="00F342B5" w:rsidRPr="00674295" w:rsidRDefault="00F342B5" w:rsidP="00A15FBE">
      <w:pPr>
        <w:pStyle w:val="Kolorowalistaakcent11"/>
        <w:numPr>
          <w:ilvl w:val="1"/>
          <w:numId w:val="21"/>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t>Wykonawca</w:t>
      </w:r>
      <w:r w:rsidRPr="00C97C80">
        <w:rPr>
          <w:rFonts w:asciiTheme="majorHAnsi" w:hAnsiTheme="majorHAnsi" w:cs="Arial"/>
          <w:bCs/>
          <w:sz w:val="24"/>
          <w:szCs w:val="24"/>
        </w:rPr>
        <w:t xml:space="preserve"> zobowiązany jest złożyć </w:t>
      </w:r>
      <w:r w:rsidRPr="00983244">
        <w:rPr>
          <w:rFonts w:asciiTheme="majorHAnsi" w:hAnsiTheme="majorHAnsi" w:cs="Arial"/>
          <w:b/>
          <w:sz w:val="24"/>
          <w:szCs w:val="24"/>
          <w:u w:val="single"/>
        </w:rPr>
        <w:t>wraz z ofertą</w:t>
      </w:r>
      <w:r w:rsidRPr="00C97C80">
        <w:rPr>
          <w:rFonts w:asciiTheme="majorHAnsi" w:hAnsiTheme="majorHAnsi" w:cs="Arial"/>
          <w:b/>
          <w:sz w:val="24"/>
          <w:szCs w:val="24"/>
        </w:rPr>
        <w:t xml:space="preserve"> </w:t>
      </w:r>
      <w:r w:rsidRPr="00C97C80">
        <w:rPr>
          <w:rFonts w:asciiTheme="majorHAnsi" w:hAnsiTheme="majorHAnsi" w:cs="Arial"/>
          <w:sz w:val="24"/>
          <w:szCs w:val="24"/>
        </w:rPr>
        <w:t>oświadczeni</w:t>
      </w:r>
      <w:r>
        <w:rPr>
          <w:rFonts w:asciiTheme="majorHAnsi" w:hAnsiTheme="majorHAnsi" w:cs="Arial"/>
          <w:sz w:val="24"/>
          <w:szCs w:val="24"/>
        </w:rPr>
        <w:t>a</w:t>
      </w:r>
      <w:r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 na dzień składania ofert</w:t>
      </w:r>
      <w:r w:rsidRPr="00C97C80">
        <w:rPr>
          <w:rFonts w:asciiTheme="majorHAnsi" w:hAnsiTheme="majorHAnsi" w:cs="Arial"/>
          <w:sz w:val="24"/>
          <w:szCs w:val="24"/>
        </w:rPr>
        <w:t>:</w:t>
      </w:r>
    </w:p>
    <w:p w14:paraId="14622F13"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15B4A00E"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4D6CFCBF"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lastRenderedPageBreak/>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14:paraId="6929060C"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oświadczeń, o którym mowa w pkt 8.1 SWZ lub są one niekompletne lub zawierają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65D9F251"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złożonych oświadczeń, o których mowa w pkt 8.1 SWZ.</w:t>
      </w:r>
    </w:p>
    <w:p w14:paraId="75320635" w14:textId="77777777" w:rsidR="00F342B5" w:rsidRPr="00663481"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oświadczenia, o którym mowa w pkt 8.1 SWZ budzą wątpliwości </w:t>
      </w:r>
      <w:r>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lub braku podstaw wykluczenia, o przedstawienie takich informacji lub dokumentów.</w:t>
      </w:r>
    </w:p>
    <w:p w14:paraId="6FB38AA9" w14:textId="77777777" w:rsidR="00663481" w:rsidRPr="00674295" w:rsidRDefault="00663481" w:rsidP="00663481">
      <w:pPr>
        <w:pStyle w:val="Kolorowalistaakcent11"/>
        <w:autoSpaceDE w:val="0"/>
        <w:autoSpaceDN w:val="0"/>
        <w:adjustRightInd w:val="0"/>
        <w:spacing w:line="276" w:lineRule="auto"/>
        <w:ind w:left="1418"/>
        <w:rPr>
          <w:rFonts w:asciiTheme="majorHAnsi" w:hAnsiTheme="majorHAnsi" w:cs="Arial"/>
          <w:b/>
          <w:sz w:val="24"/>
          <w:szCs w:val="24"/>
        </w:rPr>
      </w:pPr>
    </w:p>
    <w:p w14:paraId="1B2517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15"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p>
    <w:p w14:paraId="79152A2E" w14:textId="77777777" w:rsidR="00F342B5" w:rsidRPr="006528C1" w:rsidRDefault="00F342B5" w:rsidP="00A15FBE">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p>
    <w:bookmarkEnd w:id="15"/>
    <w:p w14:paraId="69434C71" w14:textId="3358BD44" w:rsidR="00663481" w:rsidRPr="003341AF" w:rsidRDefault="00F342B5" w:rsidP="003341AF">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AC15FB">
        <w:rPr>
          <w:rFonts w:asciiTheme="majorHAnsi" w:hAnsiTheme="majorHAnsi" w:cs="Arial"/>
          <w:color w:val="FF0000"/>
          <w:sz w:val="24"/>
          <w:szCs w:val="24"/>
          <w:u w:val="single"/>
        </w:rPr>
        <w:t xml:space="preserve">Zamawiający </w:t>
      </w:r>
      <w:r w:rsidRPr="00AC15FB">
        <w:rPr>
          <w:rFonts w:asciiTheme="majorHAnsi" w:hAnsiTheme="majorHAnsi" w:cs="Arial"/>
          <w:b/>
          <w:bCs/>
          <w:color w:val="FF0000"/>
          <w:sz w:val="24"/>
          <w:szCs w:val="24"/>
          <w:u w:val="single"/>
        </w:rPr>
        <w:t xml:space="preserve">wezwie </w:t>
      </w:r>
      <w:r w:rsidRPr="00AC15FB">
        <w:rPr>
          <w:rFonts w:asciiTheme="majorHAnsi" w:hAnsiTheme="majorHAnsi"/>
          <w:b/>
          <w:bCs/>
          <w:color w:val="FF0000"/>
          <w:sz w:val="24"/>
          <w:szCs w:val="24"/>
          <w:u w:val="single"/>
          <w:shd w:val="clear" w:color="auto" w:fill="FFFFFF"/>
        </w:rPr>
        <w:t>Wykonawcę</w:t>
      </w:r>
      <w:r w:rsidRPr="00AC15FB">
        <w:rPr>
          <w:rFonts w:asciiTheme="majorHAnsi" w:hAnsiTheme="majorHAnsi"/>
          <w:color w:val="FF0000"/>
          <w:sz w:val="24"/>
          <w:szCs w:val="24"/>
          <w:u w:val="single"/>
          <w:shd w:val="clear" w:color="auto" w:fill="FFFFFF"/>
        </w:rPr>
        <w:t>, którego oferta została najwyżej oceniona, do złożenia</w:t>
      </w:r>
      <w:r w:rsidRPr="006528C1">
        <w:rPr>
          <w:rFonts w:asciiTheme="majorHAnsi" w:hAnsiTheme="majorHAnsi"/>
          <w:color w:val="000000"/>
          <w:sz w:val="24"/>
          <w:szCs w:val="24"/>
          <w:shd w:val="clear" w:color="auto" w:fill="FFFFFF"/>
        </w:rPr>
        <w:t xml:space="preserve"> w wyznaczonym terminie (nie krótszym niż 5 dni od dnia wezwania) następujących podmiotowych środków dowodowych (aktualnych na dzień złożenia):</w:t>
      </w:r>
    </w:p>
    <w:p w14:paraId="6C6056A6" w14:textId="77777777" w:rsidR="00F342B5" w:rsidRPr="00677BC6" w:rsidRDefault="00F342B5" w:rsidP="00F342B5">
      <w:pPr>
        <w:pStyle w:val="Kolorowalistaakcent11"/>
        <w:autoSpaceDE w:val="0"/>
        <w:autoSpaceDN w:val="0"/>
        <w:adjustRightInd w:val="0"/>
        <w:spacing w:line="276" w:lineRule="auto"/>
        <w:ind w:left="709"/>
        <w:rPr>
          <w:rFonts w:asciiTheme="majorHAnsi" w:hAnsiTheme="majorHAnsi" w:cs="Arial"/>
          <w:sz w:val="10"/>
          <w:szCs w:val="10"/>
        </w:rPr>
      </w:pPr>
    </w:p>
    <w:p w14:paraId="46E8FF43" w14:textId="77777777" w:rsidR="00F342B5" w:rsidRPr="00AB756C"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14:paraId="739588F9" w14:textId="5E4B1FF1" w:rsidR="00F342B5" w:rsidRPr="00061E1C" w:rsidRDefault="00B871DB" w:rsidP="00A15FBE">
      <w:pPr>
        <w:pStyle w:val="Akapitzlist"/>
        <w:numPr>
          <w:ilvl w:val="0"/>
          <w:numId w:val="40"/>
        </w:numPr>
        <w:spacing w:line="276" w:lineRule="auto"/>
        <w:ind w:left="1843" w:hanging="425"/>
        <w:rPr>
          <w:rFonts w:asciiTheme="majorHAnsi" w:hAnsiTheme="majorHAnsi"/>
          <w:sz w:val="24"/>
          <w:szCs w:val="24"/>
        </w:rPr>
      </w:pPr>
      <w:r w:rsidRPr="00B871DB">
        <w:rPr>
          <w:rFonts w:asciiTheme="majorHAnsi" w:hAnsiTheme="majorHAnsi" w:cs="Arial"/>
          <w:b/>
          <w:bCs/>
          <w:sz w:val="24"/>
          <w:szCs w:val="24"/>
        </w:rPr>
        <w:t xml:space="preserve">wykaz robót budowlanych wykonanych nie wcześniej niż w okresie ostatnich 5 lat przed terminem składania ofert, a jeżeli okres prowadzenia działalności jest krótszy –w tym okresie, wraz z podaniem ich rodzaju, daty i miejsca wykonania oraz podmiotów, na rzecz których roboty te zostały wykonane (sporządzonego zgodnie z </w:t>
      </w:r>
      <w:r w:rsidRPr="00AC15FB">
        <w:rPr>
          <w:rFonts w:asciiTheme="majorHAnsi" w:hAnsiTheme="majorHAnsi" w:cs="Arial"/>
          <w:b/>
          <w:bCs/>
          <w:sz w:val="24"/>
          <w:szCs w:val="24"/>
        </w:rPr>
        <w:t xml:space="preserve">Załącznikiem Nr </w:t>
      </w:r>
      <w:r w:rsidR="009E4400" w:rsidRPr="00AC15FB">
        <w:rPr>
          <w:rFonts w:asciiTheme="majorHAnsi" w:hAnsiTheme="majorHAnsi" w:cs="Arial"/>
          <w:b/>
          <w:bCs/>
          <w:sz w:val="24"/>
          <w:szCs w:val="24"/>
        </w:rPr>
        <w:t>1</w:t>
      </w:r>
      <w:r w:rsidRPr="00AC15FB">
        <w:rPr>
          <w:rFonts w:asciiTheme="majorHAnsi" w:hAnsiTheme="majorHAnsi" w:cs="Arial"/>
          <w:b/>
          <w:bCs/>
          <w:sz w:val="24"/>
          <w:szCs w:val="24"/>
        </w:rPr>
        <w:t xml:space="preserve"> </w:t>
      </w:r>
      <w:r w:rsidRPr="00B871DB">
        <w:rPr>
          <w:rFonts w:asciiTheme="majorHAnsi" w:hAnsiTheme="majorHAnsi" w:cs="Arial"/>
          <w:b/>
          <w:bCs/>
          <w:sz w:val="24"/>
          <w:szCs w:val="24"/>
        </w:rPr>
        <w:t>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w:t>
      </w:r>
      <w:r w:rsidR="00F342B5" w:rsidRPr="00020443">
        <w:rPr>
          <w:rFonts w:ascii="Cambria" w:hAnsi="Cambria"/>
          <w:i/>
          <w:color w:val="000000"/>
          <w:sz w:val="24"/>
          <w:szCs w:val="24"/>
          <w:shd w:val="clear" w:color="auto" w:fill="FFFFFF"/>
        </w:rPr>
        <w:t>w odniesieniu do warunk</w:t>
      </w:r>
      <w:r w:rsidR="000533F7">
        <w:rPr>
          <w:rFonts w:ascii="Cambria" w:hAnsi="Cambria"/>
          <w:i/>
          <w:color w:val="000000"/>
          <w:sz w:val="24"/>
          <w:szCs w:val="24"/>
          <w:shd w:val="clear" w:color="auto" w:fill="FFFFFF"/>
        </w:rPr>
        <w:t>ów</w:t>
      </w:r>
      <w:r w:rsidR="00F342B5" w:rsidRPr="00020443">
        <w:rPr>
          <w:rFonts w:ascii="Cambria" w:hAnsi="Cambria"/>
          <w:i/>
          <w:color w:val="000000"/>
          <w:sz w:val="24"/>
          <w:szCs w:val="24"/>
          <w:shd w:val="clear" w:color="auto" w:fill="FFFFFF"/>
        </w:rPr>
        <w:t xml:space="preserve"> określonego w</w:t>
      </w:r>
      <w:r w:rsidR="00663481">
        <w:rPr>
          <w:rFonts w:ascii="Cambria" w:hAnsi="Cambria"/>
          <w:i/>
          <w:color w:val="000000"/>
          <w:sz w:val="24"/>
          <w:szCs w:val="24"/>
          <w:shd w:val="clear" w:color="auto" w:fill="FFFFFF"/>
        </w:rPr>
        <w:t xml:space="preserve"> </w:t>
      </w:r>
      <w:bookmarkStart w:id="16" w:name="_Hlk175810638"/>
      <w:r w:rsidR="00663481">
        <w:rPr>
          <w:rFonts w:ascii="Cambria" w:hAnsi="Cambria"/>
          <w:i/>
          <w:color w:val="000000"/>
          <w:sz w:val="24"/>
          <w:szCs w:val="24"/>
          <w:shd w:val="clear" w:color="auto" w:fill="FFFFFF"/>
        </w:rPr>
        <w:t xml:space="preserve">Rozdziale </w:t>
      </w:r>
      <w:bookmarkStart w:id="17" w:name="_Hlk175810611"/>
      <w:r w:rsidR="00663481">
        <w:rPr>
          <w:rFonts w:ascii="Cambria" w:hAnsi="Cambria"/>
          <w:i/>
          <w:color w:val="000000"/>
          <w:sz w:val="24"/>
          <w:szCs w:val="24"/>
          <w:shd w:val="clear" w:color="auto" w:fill="FFFFFF"/>
        </w:rPr>
        <w:t>6</w:t>
      </w:r>
      <w:r w:rsidR="00F342B5" w:rsidRPr="00020443">
        <w:rPr>
          <w:rFonts w:ascii="Cambria" w:hAnsi="Cambria"/>
          <w:i/>
          <w:color w:val="000000"/>
          <w:sz w:val="24"/>
          <w:szCs w:val="24"/>
          <w:shd w:val="clear" w:color="auto" w:fill="FFFFFF"/>
        </w:rPr>
        <w:t xml:space="preserve"> pkt 6.1.4. </w:t>
      </w:r>
      <w:r>
        <w:rPr>
          <w:rFonts w:ascii="Cambria" w:hAnsi="Cambria"/>
          <w:i/>
          <w:color w:val="000000"/>
          <w:sz w:val="24"/>
          <w:szCs w:val="24"/>
          <w:shd w:val="clear" w:color="auto" w:fill="FFFFFF"/>
        </w:rPr>
        <w:t xml:space="preserve"> </w:t>
      </w:r>
      <w:r w:rsidR="00F342B5" w:rsidRPr="00020443">
        <w:rPr>
          <w:rFonts w:ascii="Cambria" w:hAnsi="Cambria"/>
          <w:i/>
          <w:color w:val="000000"/>
          <w:sz w:val="24"/>
          <w:szCs w:val="24"/>
          <w:shd w:val="clear" w:color="auto" w:fill="FFFFFF"/>
        </w:rPr>
        <w:t>SWZ.</w:t>
      </w:r>
    </w:p>
    <w:bookmarkEnd w:id="17"/>
    <w:bookmarkEnd w:id="16"/>
    <w:p w14:paraId="4AB4BE47" w14:textId="77777777" w:rsidR="00F342B5" w:rsidRPr="003144CA"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12F49385" w14:textId="77777777" w:rsidR="00F342B5" w:rsidRDefault="00F342B5" w:rsidP="00663481">
      <w:pPr>
        <w:pStyle w:val="Kolorowalistaakcent11"/>
        <w:autoSpaceDE w:val="0"/>
        <w:autoSpaceDN w:val="0"/>
        <w:adjustRightInd w:val="0"/>
        <w:spacing w:before="0" w:after="0" w:line="240" w:lineRule="auto"/>
        <w:ind w:left="1418"/>
        <w:rPr>
          <w:rFonts w:asciiTheme="majorHAnsi" w:hAnsiTheme="majorHAnsi" w:cs="Arial"/>
          <w:bCs/>
          <w:i/>
          <w:iCs/>
          <w:sz w:val="24"/>
          <w:szCs w:val="24"/>
        </w:rPr>
      </w:pPr>
      <w:r w:rsidRPr="003144CA">
        <w:rPr>
          <w:rFonts w:asciiTheme="majorHAnsi" w:hAnsiTheme="majorHAnsi" w:cs="Verdana"/>
          <w:bCs/>
          <w:i/>
          <w:iCs/>
          <w:sz w:val="24"/>
          <w:szCs w:val="24"/>
        </w:rPr>
        <w:lastRenderedPageBreak/>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4BCC141B" w14:textId="77777777" w:rsidR="00F342B5" w:rsidRDefault="00F342B5"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5F1E819F" w14:textId="77777777" w:rsidR="00663481" w:rsidRPr="00C6306E" w:rsidRDefault="00663481"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6F2C31E3" w14:textId="77777777" w:rsidR="00F342B5" w:rsidRPr="00173F63" w:rsidRDefault="00F342B5" w:rsidP="00A15FBE">
      <w:pPr>
        <w:pStyle w:val="Kolorowalistaakcent11"/>
        <w:numPr>
          <w:ilvl w:val="1"/>
          <w:numId w:val="10"/>
        </w:numPr>
        <w:autoSpaceDE w:val="0"/>
        <w:autoSpaceDN w:val="0"/>
        <w:adjustRightInd w:val="0"/>
        <w:spacing w:before="0" w:after="0" w:line="240"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0D82C8C1" w14:textId="77777777" w:rsidR="00F342B5" w:rsidRPr="00663481"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6D5C4E2E" w14:textId="77777777" w:rsidR="00F342B5" w:rsidRPr="0009224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09303226"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1900A3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489EEB22"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13AF5E3B"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49BEBFF8"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lub braku podstaw wykluczenia, o przedstawienie takich informacji lub dokumentów.</w:t>
      </w:r>
    </w:p>
    <w:p w14:paraId="35D77253" w14:textId="77777777" w:rsidR="00F342B5" w:rsidRPr="000F6647"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25499CD7" w14:textId="320E76A8"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sidR="00F30083">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sidR="00AC15FB">
        <w:rPr>
          <w:rFonts w:ascii="Cambria" w:hAnsi="Cambria"/>
          <w:color w:val="000000"/>
          <w:sz w:val="24"/>
          <w:szCs w:val="24"/>
          <w:shd w:val="clear" w:color="auto" w:fill="FFFFFF"/>
        </w:rPr>
        <w:t>1557</w:t>
      </w:r>
      <w:r w:rsidR="0005415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ze zm.</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1412B0E9"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lastRenderedPageBreak/>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2C19951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6C7960E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07877E0D"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3FB5D36"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14:paraId="0D33CC11"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17286DF0" w14:textId="77777777" w:rsidR="00F342B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50E47CA"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10"/>
          <w:szCs w:val="10"/>
        </w:rPr>
      </w:pPr>
    </w:p>
    <w:p w14:paraId="0FE4BB52"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4F2EF56"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06D49914"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2r. poz. 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250137C9"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3AC5D13E"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51F90C5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5A5B571F"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7D2A213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54493CD5" w14:textId="77777777" w:rsidR="00F342B5"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26FDA13B" w14:textId="77777777" w:rsidR="00B64FA7" w:rsidRPr="00163788" w:rsidRDefault="00B64FA7" w:rsidP="00163788">
      <w:pPr>
        <w:shd w:val="clear" w:color="auto" w:fill="FFFFFF"/>
        <w:spacing w:line="276" w:lineRule="auto"/>
        <w:rPr>
          <w:rFonts w:asciiTheme="majorHAnsi" w:hAnsiTheme="majorHAnsi"/>
          <w:color w:val="00000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bookmarkStart w:id="18" w:name="_Hlk138665268"/>
          </w:p>
          <w:p w14:paraId="1328F690"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bookmarkStart w:id="19" w:name="_Hlk138665223"/>
            <w:r w:rsidRPr="00C6306E">
              <w:rPr>
                <w:rFonts w:asciiTheme="majorHAnsi" w:hAnsiTheme="majorHAnsi"/>
                <w:b/>
                <w:bCs/>
                <w:sz w:val="26"/>
                <w:szCs w:val="26"/>
              </w:rPr>
              <w:t>Rozdział 9</w:t>
            </w:r>
          </w:p>
          <w:p w14:paraId="2587A351" w14:textId="72560828" w:rsidR="00D9784D" w:rsidRPr="00C6306E" w:rsidRDefault="0057309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bookmarkEnd w:id="19"/>
          </w:p>
        </w:tc>
      </w:tr>
      <w:bookmarkEnd w:id="18"/>
    </w:tbl>
    <w:p w14:paraId="5F5E3415"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74187A7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A1EA1D5"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w:t>
      </w:r>
      <w:r w:rsidRPr="008A21B5">
        <w:rPr>
          <w:rFonts w:ascii="Cambria" w:hAnsi="Cambria"/>
          <w:color w:val="000000"/>
          <w:sz w:val="24"/>
          <w:szCs w:val="24"/>
          <w:shd w:val="clear" w:color="auto" w:fill="FFFFFF"/>
        </w:rPr>
        <w:lastRenderedPageBreak/>
        <w:t>składania ofert nie polegał on w danym zakresie na zdolnościach lub sytuacji podmiotów udostępniających zasoby.</w:t>
      </w:r>
    </w:p>
    <w:p w14:paraId="34336596" w14:textId="77777777" w:rsidR="0057309D" w:rsidRPr="00D14838"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32CCF2FA"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7B921F3B"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2FC52667" w14:textId="77777777" w:rsidR="0057309D" w:rsidRPr="00404756" w:rsidRDefault="0057309D" w:rsidP="00A15FBE">
      <w:pPr>
        <w:pStyle w:val="Akapitzlist"/>
        <w:numPr>
          <w:ilvl w:val="2"/>
          <w:numId w:val="54"/>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395EFC95" w14:textId="77777777" w:rsidR="0057309D" w:rsidRPr="00404756" w:rsidRDefault="0057309D" w:rsidP="00A15FBE">
      <w:pPr>
        <w:pStyle w:val="Akapitzlist"/>
        <w:numPr>
          <w:ilvl w:val="2"/>
          <w:numId w:val="5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0C0CBEB1" w14:textId="77777777" w:rsidR="0057309D" w:rsidRPr="00404756" w:rsidRDefault="0057309D" w:rsidP="00A15FBE">
      <w:pPr>
        <w:pStyle w:val="Akapitzlist"/>
        <w:numPr>
          <w:ilvl w:val="2"/>
          <w:numId w:val="54"/>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5FFC489E"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6C7AB7B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3AE65A38" w14:textId="77777777" w:rsidR="0057309D" w:rsidRPr="005270DA"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321FEA7D" w14:textId="77777777"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color w:val="000000"/>
          <w:sz w:val="24"/>
          <w:szCs w:val="24"/>
        </w:rPr>
        <w:t xml:space="preserve">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xml:space="preserve">, w ofercie, części zamówienia, których wykonanie zamierza powierzyć podwykonawcom, którzy nie są </w:t>
      </w:r>
      <w:r w:rsidRPr="00C70762">
        <w:rPr>
          <w:rFonts w:ascii="Cambria" w:hAnsi="Cambria"/>
          <w:color w:val="000000"/>
          <w:sz w:val="24"/>
          <w:szCs w:val="24"/>
        </w:rPr>
        <w:lastRenderedPageBreak/>
        <w:t>podmiotami udostępniającymi zasoby, oraz podania nazw ewentualnych podwykonawców.</w:t>
      </w:r>
    </w:p>
    <w:p w14:paraId="0D739694" w14:textId="77777777"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usługi, jeżeli są już znani. </w:t>
      </w:r>
    </w:p>
    <w:p w14:paraId="26646516" w14:textId="77777777" w:rsidR="0057309D" w:rsidRPr="0057309D"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w trakcie realizacji zamówienia, a także przekaże wymagane informacje na temat nowych podwykonawców, którym w późniejszym okresie zamierza powierzyć realizację  usług.</w:t>
      </w:r>
    </w:p>
    <w:p w14:paraId="5DB2289C" w14:textId="77777777" w:rsidR="0057309D" w:rsidRDefault="0057309D" w:rsidP="0057309D">
      <w:pPr>
        <w:pStyle w:val="Akapitzlist"/>
        <w:autoSpaceDE w:val="0"/>
        <w:autoSpaceDN w:val="0"/>
        <w:adjustRightInd w:val="0"/>
        <w:spacing w:before="0" w:after="0" w:line="276" w:lineRule="auto"/>
        <w:ind w:left="709"/>
        <w:rPr>
          <w:rFonts w:ascii="Cambria" w:hAnsi="Cambria"/>
          <w:color w:val="000000"/>
          <w:sz w:val="24"/>
          <w:szCs w:val="24"/>
        </w:rPr>
      </w:pPr>
    </w:p>
    <w:p w14:paraId="4A79B44D" w14:textId="77777777" w:rsidR="0057309D" w:rsidRDefault="0057309D" w:rsidP="0057309D">
      <w:pPr>
        <w:pStyle w:val="Akapitzlist"/>
        <w:autoSpaceDE w:val="0"/>
        <w:autoSpaceDN w:val="0"/>
        <w:adjustRightInd w:val="0"/>
        <w:spacing w:before="0" w:after="0" w:line="276" w:lineRule="auto"/>
        <w:ind w:left="709"/>
        <w:rPr>
          <w:rFonts w:ascii="Cambria" w:hAnsi="Cambria" w:cs="Arial"/>
          <w:sz w:val="24"/>
          <w:szCs w:val="24"/>
        </w:rPr>
      </w:pPr>
    </w:p>
    <w:p w14:paraId="6294EA75" w14:textId="77777777" w:rsidR="00C7663C" w:rsidRDefault="00C7663C" w:rsidP="0057309D">
      <w:pPr>
        <w:pStyle w:val="Akapitzlist"/>
        <w:autoSpaceDE w:val="0"/>
        <w:autoSpaceDN w:val="0"/>
        <w:adjustRightInd w:val="0"/>
        <w:spacing w:before="0" w:after="0" w:line="276" w:lineRule="auto"/>
        <w:ind w:left="709"/>
        <w:rPr>
          <w:rFonts w:ascii="Cambria" w:hAnsi="Cambria" w:cs="Arial"/>
          <w:sz w:val="24"/>
          <w:szCs w:val="24"/>
        </w:rPr>
      </w:pPr>
    </w:p>
    <w:p w14:paraId="69906545" w14:textId="77777777" w:rsidR="00C7663C" w:rsidRDefault="00C7663C" w:rsidP="0057309D">
      <w:pPr>
        <w:pStyle w:val="Akapitzlist"/>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57309D" w:rsidRPr="00C6306E" w14:paraId="033EB04D" w14:textId="77777777" w:rsidTr="00525BF8">
        <w:trPr>
          <w:jc w:val="center"/>
        </w:trPr>
        <w:tc>
          <w:tcPr>
            <w:tcW w:w="9060" w:type="dxa"/>
            <w:tcBorders>
              <w:bottom w:val="single" w:sz="4" w:space="0" w:color="auto"/>
            </w:tcBorders>
            <w:shd w:val="clear" w:color="auto" w:fill="D9D9D9" w:themeFill="background1" w:themeFillShade="D9"/>
          </w:tcPr>
          <w:p w14:paraId="60DC2731" w14:textId="77777777" w:rsidR="0057309D" w:rsidRPr="00C6306E" w:rsidRDefault="0057309D" w:rsidP="00525BF8">
            <w:pPr>
              <w:suppressAutoHyphens/>
              <w:spacing w:line="276" w:lineRule="auto"/>
              <w:contextualSpacing/>
              <w:jc w:val="center"/>
              <w:textAlignment w:val="baseline"/>
              <w:rPr>
                <w:rFonts w:asciiTheme="majorHAnsi" w:hAnsiTheme="majorHAnsi"/>
                <w:sz w:val="10"/>
                <w:szCs w:val="10"/>
              </w:rPr>
            </w:pPr>
          </w:p>
          <w:p w14:paraId="78D86734" w14:textId="20C969D9" w:rsidR="0057309D" w:rsidRPr="00C6306E" w:rsidRDefault="0057309D" w:rsidP="00525BF8">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 xml:space="preserve">Rozdział </w:t>
            </w:r>
            <w:r>
              <w:rPr>
                <w:rFonts w:asciiTheme="majorHAnsi" w:hAnsiTheme="majorHAnsi"/>
                <w:b/>
                <w:bCs/>
                <w:sz w:val="26"/>
                <w:szCs w:val="26"/>
              </w:rPr>
              <w:t>10</w:t>
            </w:r>
          </w:p>
          <w:p w14:paraId="20FC1F04" w14:textId="35EB123B" w:rsidR="0057309D" w:rsidRPr="00C6306E" w:rsidRDefault="0057309D" w:rsidP="00525BF8">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t>
            </w:r>
            <w:r>
              <w:rPr>
                <w:rFonts w:asciiTheme="majorHAnsi" w:hAnsiTheme="majorHAnsi"/>
                <w:b/>
                <w:sz w:val="26"/>
                <w:szCs w:val="26"/>
              </w:rPr>
              <w:t>WSPÓLNIE UBIEGAJĄCYCH SIĘ O UDZIELENIE ZAMÓWIENIA</w:t>
            </w:r>
          </w:p>
        </w:tc>
      </w:tr>
    </w:tbl>
    <w:p w14:paraId="32A4D74B" w14:textId="77777777" w:rsidR="0057309D" w:rsidRPr="0057309D" w:rsidRDefault="0057309D" w:rsidP="0057309D">
      <w:pPr>
        <w:widowControl w:val="0"/>
        <w:spacing w:line="276" w:lineRule="auto"/>
        <w:outlineLvl w:val="3"/>
        <w:rPr>
          <w:rFonts w:asciiTheme="majorHAnsi" w:hAnsiTheme="majorHAnsi" w:cs="Arial"/>
          <w:bCs/>
        </w:rPr>
      </w:pPr>
    </w:p>
    <w:p w14:paraId="054A6143" w14:textId="7C835074" w:rsidR="00601DF1" w:rsidRPr="00601DF1" w:rsidRDefault="006528C1" w:rsidP="00A15FBE">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2B4A17" w14:textId="77777777" w:rsidR="0009695E" w:rsidRPr="00C6306E" w:rsidRDefault="0009695E" w:rsidP="00A15FBE">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22C60297" w14:textId="403E6703" w:rsidR="0009695E" w:rsidRPr="008A5A82" w:rsidRDefault="0009695E" w:rsidP="00A15FB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sidR="00147CFB">
        <w:rPr>
          <w:rFonts w:asciiTheme="majorHAnsi" w:hAnsiTheme="majorHAnsi" w:cs="Arial"/>
          <w:bCs/>
          <w:sz w:val="24"/>
          <w:szCs w:val="24"/>
        </w:rPr>
        <w:t>e</w:t>
      </w:r>
      <w:r w:rsidRPr="00AE6D9A">
        <w:rPr>
          <w:rFonts w:asciiTheme="majorHAnsi" w:hAnsiTheme="majorHAnsi" w:cs="Arial"/>
          <w:bCs/>
          <w:sz w:val="24"/>
          <w:szCs w:val="24"/>
        </w:rPr>
        <w:t xml:space="preserve"> o który</w:t>
      </w:r>
      <w:r w:rsidR="00373A31">
        <w:rPr>
          <w:rFonts w:asciiTheme="majorHAnsi" w:hAnsiTheme="majorHAnsi" w:cs="Arial"/>
          <w:bCs/>
          <w:sz w:val="24"/>
          <w:szCs w:val="24"/>
        </w:rPr>
        <w:t>m</w:t>
      </w:r>
      <w:r w:rsidRPr="00AE6D9A">
        <w:rPr>
          <w:rFonts w:asciiTheme="majorHAnsi" w:hAnsiTheme="majorHAnsi" w:cs="Arial"/>
          <w:bCs/>
          <w:sz w:val="24"/>
          <w:szCs w:val="24"/>
        </w:rPr>
        <w:t xml:space="preserve">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w:t>
      </w:r>
      <w:r w:rsidR="00147CFB">
        <w:rPr>
          <w:rFonts w:asciiTheme="majorHAnsi" w:hAnsiTheme="majorHAnsi"/>
          <w:color w:val="000000"/>
          <w:sz w:val="24"/>
          <w:szCs w:val="24"/>
          <w:shd w:val="clear" w:color="auto" w:fill="FFFFFF"/>
        </w:rPr>
        <w:t>a</w:t>
      </w:r>
      <w:r w:rsidRPr="00AE6D9A">
        <w:rPr>
          <w:rFonts w:asciiTheme="majorHAnsi" w:hAnsiTheme="majorHAnsi"/>
          <w:color w:val="000000"/>
          <w:sz w:val="24"/>
          <w:szCs w:val="24"/>
          <w:shd w:val="clear" w:color="auto" w:fill="FFFFFF"/>
        </w:rPr>
        <w:t xml:space="preserve"> te potwierdzają brak podstaw wykluczenia </w:t>
      </w:r>
      <w:r w:rsidR="00147CFB">
        <w:rPr>
          <w:rFonts w:asciiTheme="majorHAnsi" w:hAnsiTheme="majorHAnsi"/>
          <w:color w:val="000000"/>
          <w:sz w:val="24"/>
          <w:szCs w:val="24"/>
          <w:shd w:val="clear" w:color="auto" w:fill="FFFFFF"/>
        </w:rPr>
        <w:t>Wykonawców</w:t>
      </w:r>
      <w:ins w:id="20" w:author="Robert Słowikowski" w:date="2021-03-25T13:25:00Z">
        <w:r w:rsidR="00E11703">
          <w:rPr>
            <w:rFonts w:asciiTheme="majorHAnsi" w:hAnsiTheme="majorHAnsi"/>
            <w:color w:val="000000"/>
            <w:sz w:val="24"/>
            <w:szCs w:val="24"/>
            <w:shd w:val="clear" w:color="auto" w:fill="FFFFFF"/>
          </w:rPr>
          <w:t>.</w:t>
        </w:r>
      </w:ins>
    </w:p>
    <w:p w14:paraId="43A0B935" w14:textId="77777777" w:rsidR="008A5A82" w:rsidRPr="0009695E"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 xml:space="preserve">załącznika nr 6 do SWZ. Oświadczenie </w:t>
      </w:r>
      <w:r w:rsidRPr="00734841">
        <w:rPr>
          <w:rFonts w:asciiTheme="majorHAnsi" w:hAnsiTheme="majorHAnsi"/>
          <w:bCs/>
          <w:sz w:val="24"/>
          <w:szCs w:val="24"/>
        </w:rPr>
        <w:t xml:space="preserve">to jest podmiotowym </w:t>
      </w:r>
      <w:r w:rsidRPr="0009695E">
        <w:rPr>
          <w:rFonts w:asciiTheme="majorHAnsi" w:hAnsiTheme="majorHAnsi"/>
          <w:bCs/>
          <w:sz w:val="24"/>
          <w:szCs w:val="24"/>
        </w:rPr>
        <w:t>środkiem dowodowym.</w:t>
      </w:r>
    </w:p>
    <w:p w14:paraId="0B0B17E7" w14:textId="3512E2CA" w:rsidR="008A5A82" w:rsidRPr="008A5A82"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1E0305A6" w14:textId="2F622A1E" w:rsidR="0009695E" w:rsidRPr="0009695E" w:rsidRDefault="0009695E" w:rsidP="00A15FBE">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1F6308EC" w14:textId="77777777" w:rsidR="00166114" w:rsidRDefault="00166114"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57309D" w:rsidRDefault="00D9784D" w:rsidP="00627C7D">
            <w:pPr>
              <w:suppressAutoHyphens/>
              <w:spacing w:line="276" w:lineRule="auto"/>
              <w:contextualSpacing/>
              <w:jc w:val="center"/>
              <w:textAlignment w:val="baseline"/>
              <w:rPr>
                <w:rFonts w:asciiTheme="majorHAnsi" w:hAnsiTheme="majorHAnsi"/>
                <w:sz w:val="26"/>
                <w:szCs w:val="26"/>
              </w:rPr>
            </w:pPr>
            <w:r w:rsidRPr="0057309D">
              <w:rPr>
                <w:rFonts w:asciiTheme="majorHAnsi" w:hAnsiTheme="majorHAnsi"/>
                <w:sz w:val="26"/>
                <w:szCs w:val="26"/>
              </w:rPr>
              <w:lastRenderedPageBreak/>
              <w:t>Rozdział 11</w:t>
            </w:r>
          </w:p>
          <w:p w14:paraId="1CDD656C" w14:textId="2A33D642"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3EE8457" w14:textId="77777777" w:rsidR="005B7A64" w:rsidRPr="00783193" w:rsidRDefault="005B7A64" w:rsidP="005B7A64">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028A0AC4" w14:textId="33AFC0E4" w:rsidR="00A41592" w:rsidRPr="00AF469D" w:rsidRDefault="00A41592" w:rsidP="00A41592">
      <w:pPr>
        <w:spacing w:line="274" w:lineRule="auto"/>
        <w:ind w:left="700" w:right="180" w:hanging="707"/>
        <w:jc w:val="both"/>
        <w:rPr>
          <w:rFonts w:ascii="Cambria" w:eastAsia="Cambria" w:hAnsi="Cambria" w:cs="Arial"/>
          <w:color w:val="0070C0"/>
          <w:szCs w:val="20"/>
          <w:u w:val="single"/>
        </w:rPr>
      </w:pPr>
      <w:r w:rsidRPr="00A41592">
        <w:rPr>
          <w:rFonts w:ascii="Cambria" w:eastAsia="Cambria" w:hAnsi="Cambria" w:cs="Arial"/>
          <w:b/>
          <w:bCs/>
          <w:szCs w:val="20"/>
        </w:rPr>
        <w:t>11.1</w:t>
      </w:r>
      <w:r>
        <w:rPr>
          <w:rFonts w:ascii="Cambria" w:eastAsia="Cambria" w:hAnsi="Cambria" w:cs="Arial"/>
          <w:b/>
          <w:bCs/>
          <w:szCs w:val="20"/>
        </w:rPr>
        <w:t>.</w:t>
      </w:r>
      <w:r>
        <w:rPr>
          <w:rFonts w:ascii="Cambria" w:eastAsia="Cambria" w:hAnsi="Cambria" w:cs="Arial"/>
          <w:szCs w:val="20"/>
        </w:rPr>
        <w:t xml:space="preserve">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1" w:history="1">
        <w:r w:rsidRPr="00AF469D">
          <w:rPr>
            <w:rFonts w:ascii="Cambria" w:eastAsia="Cambria" w:hAnsi="Cambria" w:cs="Arial"/>
            <w:color w:val="0070C0"/>
            <w:szCs w:val="20"/>
            <w:u w:val="single"/>
          </w:rPr>
          <w:t>https://ezamowienia.gov.pl</w:t>
        </w:r>
      </w:hyperlink>
    </w:p>
    <w:p w14:paraId="04CBA04D" w14:textId="77777777" w:rsidR="00A41592" w:rsidRPr="00AF469D" w:rsidRDefault="00A41592" w:rsidP="00A41592">
      <w:pPr>
        <w:spacing w:line="5" w:lineRule="exact"/>
        <w:rPr>
          <w:rFonts w:cs="Arial"/>
          <w:sz w:val="20"/>
          <w:szCs w:val="20"/>
        </w:rPr>
      </w:pPr>
    </w:p>
    <w:p w14:paraId="12D16C11" w14:textId="77777777"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072B743A" w14:textId="77777777" w:rsidR="00A41592" w:rsidRPr="00AF469D" w:rsidRDefault="00A41592" w:rsidP="00A41592">
      <w:pPr>
        <w:spacing w:line="43" w:lineRule="exact"/>
        <w:rPr>
          <w:rFonts w:cs="Arial"/>
          <w:sz w:val="20"/>
          <w:szCs w:val="20"/>
        </w:rPr>
      </w:pPr>
    </w:p>
    <w:p w14:paraId="2916982C" w14:textId="34458196"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t>
      </w:r>
      <w:r w:rsidR="00C3208C">
        <w:rPr>
          <w:rFonts w:ascii="Cambria" w:eastAsia="Cambria" w:hAnsi="Cambria" w:cs="Arial"/>
          <w:szCs w:val="20"/>
        </w:rPr>
        <w:t xml:space="preserve">w zakresie merytorycznym </w:t>
      </w:r>
      <w:r w:rsidRPr="00AF469D">
        <w:rPr>
          <w:rFonts w:ascii="Cambria" w:eastAsia="Cambria" w:hAnsi="Cambria" w:cs="Arial"/>
          <w:szCs w:val="20"/>
        </w:rPr>
        <w:t>wyznacza następujące osoby do kontaktu z Wykonawcami</w:t>
      </w:r>
      <w:r w:rsidR="00C3208C">
        <w:rPr>
          <w:rFonts w:ascii="Cambria" w:eastAsia="Cambria" w:hAnsi="Cambria" w:cs="Arial"/>
          <w:szCs w:val="20"/>
        </w:rPr>
        <w:t xml:space="preserve"> </w:t>
      </w:r>
      <w:r w:rsidRPr="00AF469D">
        <w:rPr>
          <w:rFonts w:ascii="Cambria" w:eastAsia="Cambria" w:hAnsi="Cambria" w:cs="Arial"/>
          <w:szCs w:val="20"/>
        </w:rPr>
        <w:t>:</w:t>
      </w:r>
    </w:p>
    <w:p w14:paraId="62D88991" w14:textId="77777777" w:rsidR="00A41592" w:rsidRPr="00AF469D" w:rsidRDefault="00A41592" w:rsidP="00A41592">
      <w:pPr>
        <w:spacing w:line="43" w:lineRule="exact"/>
        <w:rPr>
          <w:rFonts w:cs="Arial"/>
          <w:sz w:val="20"/>
          <w:szCs w:val="20"/>
        </w:rPr>
      </w:pPr>
    </w:p>
    <w:p w14:paraId="28225D00" w14:textId="7DD223F8" w:rsidR="00A41592" w:rsidRDefault="00485397" w:rsidP="00A41592">
      <w:pPr>
        <w:spacing w:line="0" w:lineRule="atLeast"/>
        <w:ind w:left="700"/>
        <w:rPr>
          <w:rFonts w:ascii="Cambria" w:eastAsia="Cambria" w:hAnsi="Cambria" w:cs="Arial"/>
          <w:szCs w:val="20"/>
        </w:rPr>
      </w:pPr>
      <w:r>
        <w:rPr>
          <w:rFonts w:ascii="Cambria" w:eastAsia="Cambria" w:hAnsi="Cambria" w:cs="Arial"/>
          <w:szCs w:val="20"/>
        </w:rPr>
        <w:t xml:space="preserve">1) </w:t>
      </w:r>
      <w:r w:rsidR="00A41592">
        <w:rPr>
          <w:rFonts w:ascii="Cambria" w:eastAsia="Cambria" w:hAnsi="Cambria" w:cs="Arial"/>
          <w:szCs w:val="20"/>
        </w:rPr>
        <w:t xml:space="preserve">Anna </w:t>
      </w:r>
      <w:r w:rsidR="00734841">
        <w:rPr>
          <w:rFonts w:ascii="Cambria" w:eastAsia="Cambria" w:hAnsi="Cambria" w:cs="Arial"/>
          <w:szCs w:val="20"/>
        </w:rPr>
        <w:t>Przybyłek</w:t>
      </w:r>
      <w:r w:rsidR="00A41592" w:rsidRPr="00AF469D">
        <w:rPr>
          <w:rFonts w:ascii="Cambria" w:eastAsia="Cambria" w:hAnsi="Cambria" w:cs="Arial"/>
          <w:szCs w:val="20"/>
        </w:rPr>
        <w:t xml:space="preserve">, </w:t>
      </w:r>
      <w:r w:rsidRPr="009146CD">
        <w:rPr>
          <w:iCs/>
          <w:color w:val="000000"/>
          <w:u w:color="000000"/>
          <w:lang w:bidi="pl-PL"/>
        </w:rPr>
        <w:t xml:space="preserve">– Naczelnik </w:t>
      </w:r>
      <w:bookmarkStart w:id="21" w:name="_Hlk167187393"/>
      <w:r w:rsidRPr="009146CD">
        <w:rPr>
          <w:iCs/>
          <w:color w:val="000000"/>
          <w:u w:color="000000"/>
          <w:lang w:bidi="pl-PL"/>
        </w:rPr>
        <w:t xml:space="preserve">Wydziału </w:t>
      </w:r>
      <w:r w:rsidR="00734841">
        <w:rPr>
          <w:iCs/>
          <w:color w:val="000000"/>
          <w:u w:color="000000"/>
          <w:lang w:bidi="pl-PL"/>
        </w:rPr>
        <w:t>Obsługi</w:t>
      </w:r>
      <w:r w:rsidRPr="00AF469D">
        <w:rPr>
          <w:rFonts w:ascii="Cambria" w:eastAsia="Cambria" w:hAnsi="Cambria" w:cs="Arial"/>
          <w:szCs w:val="20"/>
        </w:rPr>
        <w:t xml:space="preserve"> </w:t>
      </w:r>
      <w:r w:rsidR="00A41592" w:rsidRPr="00AF469D">
        <w:rPr>
          <w:rFonts w:ascii="Cambria" w:eastAsia="Cambria" w:hAnsi="Cambria" w:cs="Arial"/>
          <w:szCs w:val="20"/>
        </w:rPr>
        <w:t xml:space="preserve">tel. </w:t>
      </w:r>
      <w:r w:rsidR="00A41592">
        <w:rPr>
          <w:rFonts w:ascii="Cambria" w:eastAsia="Cambria" w:hAnsi="Cambria" w:cs="Arial"/>
          <w:szCs w:val="20"/>
        </w:rPr>
        <w:t>44 724 21 27</w:t>
      </w:r>
      <w:r w:rsidR="00A41592" w:rsidRPr="00AF469D">
        <w:rPr>
          <w:rFonts w:ascii="Cambria" w:eastAsia="Cambria" w:hAnsi="Cambria" w:cs="Arial"/>
          <w:szCs w:val="20"/>
        </w:rPr>
        <w:t xml:space="preserve"> w.</w:t>
      </w:r>
      <w:r w:rsidR="00734841">
        <w:rPr>
          <w:rFonts w:ascii="Cambria" w:eastAsia="Cambria" w:hAnsi="Cambria" w:cs="Arial"/>
          <w:szCs w:val="20"/>
        </w:rPr>
        <w:t>336</w:t>
      </w:r>
      <w:r w:rsidR="00A41592" w:rsidRPr="00AF469D">
        <w:rPr>
          <w:rFonts w:ascii="Cambria" w:eastAsia="Cambria" w:hAnsi="Cambria" w:cs="Arial"/>
          <w:szCs w:val="20"/>
        </w:rPr>
        <w:t>, email:</w:t>
      </w:r>
      <w:r w:rsidR="00A41592" w:rsidRPr="00AF469D">
        <w:rPr>
          <w:rFonts w:ascii="Cambria" w:eastAsia="Cambria" w:hAnsi="Cambria" w:cs="Arial"/>
          <w:color w:val="0070C0"/>
          <w:szCs w:val="20"/>
        </w:rPr>
        <w:t xml:space="preserve"> </w:t>
      </w:r>
      <w:hyperlink r:id="rId22" w:history="1">
        <w:r w:rsidR="00734841" w:rsidRPr="00C6715D">
          <w:rPr>
            <w:rStyle w:val="Hipercze"/>
            <w:rFonts w:ascii="Cambria" w:eastAsia="Cambria" w:hAnsi="Cambria" w:cs="Arial"/>
            <w:szCs w:val="20"/>
          </w:rPr>
          <w:t>aprzybylek@powiat-tomaszowski.pl</w:t>
        </w:r>
      </w:hyperlink>
      <w:bookmarkEnd w:id="21"/>
    </w:p>
    <w:p w14:paraId="4718058C" w14:textId="35CF5756" w:rsidR="00485397" w:rsidRPr="009146CD" w:rsidRDefault="00485397" w:rsidP="00485397">
      <w:pPr>
        <w:spacing w:before="120" w:after="120"/>
        <w:ind w:left="283" w:firstLine="227"/>
        <w:jc w:val="both"/>
        <w:rPr>
          <w:iCs/>
          <w:color w:val="000000"/>
          <w:u w:color="000000"/>
          <w:lang w:bidi="pl-PL"/>
        </w:rPr>
      </w:pPr>
      <w:r w:rsidRPr="00151AE2">
        <w:rPr>
          <w:color w:val="000000"/>
          <w:u w:color="000000"/>
          <w:lang w:bidi="pl-PL"/>
        </w:rPr>
        <w:t>2) </w:t>
      </w:r>
      <w:r w:rsidR="00734841">
        <w:rPr>
          <w:iCs/>
          <w:color w:val="000000"/>
          <w:u w:color="000000"/>
          <w:lang w:bidi="pl-PL"/>
        </w:rPr>
        <w:t>Małgorzata Kuźba</w:t>
      </w:r>
      <w:r w:rsidRPr="009146CD">
        <w:rPr>
          <w:iCs/>
          <w:color w:val="000000"/>
          <w:u w:color="000000"/>
          <w:lang w:bidi="pl-PL"/>
        </w:rPr>
        <w:t xml:space="preserve"> – </w:t>
      </w:r>
      <w:r w:rsidR="00F24678">
        <w:rPr>
          <w:iCs/>
          <w:color w:val="000000"/>
          <w:u w:color="000000"/>
          <w:lang w:bidi="pl-PL"/>
        </w:rPr>
        <w:t>Podinspektor w Wydziale Obsługi</w:t>
      </w:r>
      <w:r w:rsidRPr="00AF469D">
        <w:rPr>
          <w:rFonts w:ascii="Cambria" w:eastAsia="Cambria" w:hAnsi="Cambria" w:cs="Arial"/>
          <w:szCs w:val="20"/>
        </w:rPr>
        <w:t xml:space="preserve"> tel. </w:t>
      </w:r>
      <w:r>
        <w:rPr>
          <w:rFonts w:ascii="Cambria" w:eastAsia="Cambria" w:hAnsi="Cambria" w:cs="Arial"/>
          <w:szCs w:val="20"/>
        </w:rPr>
        <w:t>44 724 21 27</w:t>
      </w:r>
      <w:r w:rsidRPr="00AF469D">
        <w:rPr>
          <w:rFonts w:ascii="Cambria" w:eastAsia="Cambria" w:hAnsi="Cambria" w:cs="Arial"/>
          <w:szCs w:val="20"/>
        </w:rPr>
        <w:t xml:space="preserve"> w.</w:t>
      </w:r>
      <w:r w:rsidR="00734841">
        <w:rPr>
          <w:rFonts w:ascii="Cambria" w:eastAsia="Cambria" w:hAnsi="Cambria" w:cs="Arial"/>
          <w:szCs w:val="20"/>
        </w:rPr>
        <w:t>433</w:t>
      </w:r>
      <w:r w:rsidRPr="00AF469D">
        <w:rPr>
          <w:rFonts w:ascii="Cambria" w:eastAsia="Cambria" w:hAnsi="Cambria" w:cs="Arial"/>
          <w:szCs w:val="20"/>
        </w:rPr>
        <w:t>, email:</w:t>
      </w:r>
      <w:r w:rsidRPr="00AF469D">
        <w:rPr>
          <w:rFonts w:ascii="Cambria" w:eastAsia="Cambria" w:hAnsi="Cambria" w:cs="Arial"/>
          <w:color w:val="0070C0"/>
          <w:szCs w:val="20"/>
        </w:rPr>
        <w:t xml:space="preserve"> </w:t>
      </w:r>
      <w:hyperlink r:id="rId23" w:history="1">
        <w:r w:rsidR="00DA602F" w:rsidRPr="00C6715D">
          <w:rPr>
            <w:rStyle w:val="Hipercze"/>
            <w:rFonts w:ascii="Cambria" w:eastAsia="Cambria" w:hAnsi="Cambria" w:cs="Arial"/>
            <w:szCs w:val="20"/>
          </w:rPr>
          <w:t>mkuzba@powiat-tomaszowski.pl</w:t>
        </w:r>
      </w:hyperlink>
    </w:p>
    <w:p w14:paraId="25C6C22C" w14:textId="77777777" w:rsidR="00485397" w:rsidRDefault="00485397" w:rsidP="00A41592">
      <w:pPr>
        <w:spacing w:line="0" w:lineRule="atLeast"/>
        <w:ind w:left="700"/>
        <w:rPr>
          <w:rStyle w:val="Hipercze"/>
          <w:rFonts w:ascii="Cambria" w:eastAsia="Cambria" w:hAnsi="Cambria" w:cs="Arial"/>
          <w:color w:val="4F81BD" w:themeColor="accent1"/>
          <w:szCs w:val="20"/>
        </w:rPr>
      </w:pPr>
    </w:p>
    <w:p w14:paraId="4D257359" w14:textId="7B680D80" w:rsidR="00C3208C" w:rsidRDefault="00C3208C" w:rsidP="00A41592">
      <w:pPr>
        <w:spacing w:line="0" w:lineRule="atLeast"/>
        <w:ind w:left="700"/>
        <w:rPr>
          <w:rFonts w:ascii="Cambria" w:eastAsia="Cambria" w:hAnsi="Cambria" w:cs="Arial"/>
          <w:szCs w:val="20"/>
        </w:rPr>
      </w:pPr>
      <w:r>
        <w:rPr>
          <w:rFonts w:ascii="Cambria" w:eastAsia="Cambria" w:hAnsi="Cambria" w:cs="Arial"/>
          <w:szCs w:val="20"/>
        </w:rPr>
        <w:t xml:space="preserve">W zakresie formalnym: Monika </w:t>
      </w:r>
      <w:proofErr w:type="spellStart"/>
      <w:r>
        <w:rPr>
          <w:rFonts w:ascii="Cambria" w:eastAsia="Cambria" w:hAnsi="Cambria" w:cs="Arial"/>
          <w:szCs w:val="20"/>
        </w:rPr>
        <w:t>Cajdler</w:t>
      </w:r>
      <w:proofErr w:type="spellEnd"/>
      <w:r>
        <w:rPr>
          <w:rFonts w:ascii="Cambria" w:eastAsia="Cambria" w:hAnsi="Cambria" w:cs="Arial"/>
          <w:szCs w:val="20"/>
        </w:rPr>
        <w:t xml:space="preserve"> </w:t>
      </w:r>
      <w:r w:rsidR="00485397">
        <w:rPr>
          <w:rFonts w:ascii="Cambria" w:eastAsia="Cambria" w:hAnsi="Cambria" w:cs="Arial"/>
          <w:szCs w:val="20"/>
        </w:rPr>
        <w:t xml:space="preserve">Naczelnik Wydziału Zamówień Publicznych, </w:t>
      </w:r>
      <w:r>
        <w:rPr>
          <w:rFonts w:ascii="Cambria" w:eastAsia="Cambria" w:hAnsi="Cambria" w:cs="Arial"/>
          <w:szCs w:val="20"/>
        </w:rPr>
        <w:t xml:space="preserve">tel. 44 724 21 27 wew. 215, e-mail: </w:t>
      </w:r>
      <w:hyperlink r:id="rId24" w:history="1">
        <w:r w:rsidRPr="00C65A9A">
          <w:rPr>
            <w:rStyle w:val="Hipercze"/>
            <w:rFonts w:ascii="Cambria" w:eastAsia="Cambria" w:hAnsi="Cambria" w:cs="Arial"/>
            <w:szCs w:val="20"/>
          </w:rPr>
          <w:t>zamowienia@powiat-tomaszowski.pl</w:t>
        </w:r>
      </w:hyperlink>
      <w:r>
        <w:rPr>
          <w:rFonts w:ascii="Cambria" w:eastAsia="Cambria" w:hAnsi="Cambria" w:cs="Arial"/>
          <w:szCs w:val="20"/>
        </w:rPr>
        <w:t xml:space="preserve"> </w:t>
      </w:r>
    </w:p>
    <w:p w14:paraId="1014CE08" w14:textId="77777777" w:rsidR="00485397" w:rsidRPr="00AF469D" w:rsidRDefault="00485397" w:rsidP="00A41592">
      <w:pPr>
        <w:spacing w:line="0" w:lineRule="atLeast"/>
        <w:ind w:left="700"/>
        <w:rPr>
          <w:rFonts w:ascii="Cambria" w:eastAsia="Cambria" w:hAnsi="Cambria" w:cs="Arial"/>
          <w:color w:val="0070C0"/>
          <w:szCs w:val="20"/>
          <w:u w:val="single"/>
        </w:rPr>
      </w:pPr>
    </w:p>
    <w:p w14:paraId="1A28157F" w14:textId="77777777" w:rsidR="00A41592" w:rsidRPr="00AF469D" w:rsidRDefault="00A41592" w:rsidP="00A41592">
      <w:pPr>
        <w:spacing w:line="44" w:lineRule="exact"/>
        <w:rPr>
          <w:rFonts w:cs="Arial"/>
          <w:sz w:val="20"/>
          <w:szCs w:val="20"/>
        </w:rPr>
      </w:pPr>
    </w:p>
    <w:p w14:paraId="0ECD77AA" w14:textId="77777777" w:rsidR="00A41592" w:rsidRPr="00AF469D" w:rsidRDefault="00A41592" w:rsidP="00A41592">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5"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7B747604" w14:textId="77777777" w:rsidR="00A41592" w:rsidRPr="00AF469D" w:rsidRDefault="00A41592" w:rsidP="00A41592">
      <w:pPr>
        <w:spacing w:line="7" w:lineRule="exact"/>
        <w:rPr>
          <w:rFonts w:cs="Arial"/>
          <w:sz w:val="20"/>
          <w:szCs w:val="20"/>
        </w:rPr>
      </w:pPr>
    </w:p>
    <w:p w14:paraId="3DE07FAC" w14:textId="77777777" w:rsidR="00A41592" w:rsidRPr="00AF469D" w:rsidRDefault="00A41592" w:rsidP="00A41592">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688ECC03" w14:textId="77777777" w:rsidR="00A41592" w:rsidRPr="000E0983" w:rsidRDefault="00A41592" w:rsidP="00A41592">
      <w:pPr>
        <w:spacing w:line="276" w:lineRule="auto"/>
        <w:ind w:left="680" w:firstLine="29"/>
        <w:jc w:val="both"/>
        <w:rPr>
          <w:rFonts w:ascii="Cambria" w:eastAsia="Cambria" w:hAnsi="Cambria" w:cs="Arial"/>
          <w:szCs w:val="20"/>
        </w:rPr>
      </w:pP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3589D2"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6</w:t>
      </w:r>
      <w:r w:rsidRPr="00C3208C">
        <w:rPr>
          <w:rFonts w:ascii="Cambria" w:eastAsia="Cambria" w:hAnsi="Cambria" w:cs="Arial"/>
          <w:b/>
          <w:sz w:val="22"/>
          <w:szCs w:val="22"/>
        </w:rPr>
        <w:t>.</w:t>
      </w:r>
      <w:r w:rsidRPr="00C3208C">
        <w:rPr>
          <w:rFonts w:ascii="Cambria" w:eastAsia="Cambria" w:hAnsi="Cambria" w:cs="Arial"/>
          <w:sz w:val="22"/>
          <w:szCs w:val="22"/>
        </w:rPr>
        <w:t xml:space="preserve"> 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t>
      </w:r>
      <w:r w:rsidRPr="00C3208C">
        <w:rPr>
          <w:rFonts w:ascii="Cambria" w:eastAsia="Cambria" w:hAnsi="Cambria" w:cs="Arial"/>
          <w:sz w:val="22"/>
          <w:szCs w:val="22"/>
        </w:rPr>
        <w:lastRenderedPageBreak/>
        <w:t>wymiany informacji w postaci elektronicznej oraz minimalnych wymagań dla systemów teleinformatycznych, z uwzględnieniem rodzaju przekazywanych danych i przekazuje się jako załączniki. W przypadku</w:t>
      </w:r>
      <w:r w:rsidRPr="00AF469D">
        <w:rPr>
          <w:rFonts w:ascii="Cambria" w:eastAsia="Cambria" w:hAnsi="Cambria" w:cs="Arial"/>
          <w:szCs w:val="20"/>
        </w:rPr>
        <w:t xml:space="preserve">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25F52B5C" w14:textId="77777777" w:rsidR="00A41592" w:rsidRPr="00AF469D" w:rsidRDefault="00A41592" w:rsidP="00A41592">
      <w:pPr>
        <w:spacing w:line="10" w:lineRule="exact"/>
        <w:rPr>
          <w:rFonts w:cs="Arial"/>
          <w:sz w:val="20"/>
          <w:szCs w:val="20"/>
        </w:rPr>
      </w:pPr>
    </w:p>
    <w:p w14:paraId="498D3BBE"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11.6 SWZ, przekazywane w postępowaniu sporządza się w postaci elektronicznej:</w:t>
      </w:r>
    </w:p>
    <w:p w14:paraId="4A39C143" w14:textId="77777777" w:rsidR="00A41592" w:rsidRPr="00AF469D" w:rsidRDefault="00A41592" w:rsidP="00A41592">
      <w:pPr>
        <w:spacing w:line="5" w:lineRule="exact"/>
        <w:rPr>
          <w:rFonts w:cs="Arial"/>
          <w:sz w:val="20"/>
          <w:szCs w:val="20"/>
        </w:rPr>
      </w:pPr>
    </w:p>
    <w:p w14:paraId="24B80DFE" w14:textId="77777777" w:rsidR="00A41592" w:rsidRPr="000E0983" w:rsidRDefault="00A41592" w:rsidP="00A15FBE">
      <w:pPr>
        <w:pStyle w:val="Akapitzlist"/>
        <w:numPr>
          <w:ilvl w:val="0"/>
          <w:numId w:val="47"/>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w formatach danych określonych w przepisach rozporządzenia Rady Ministrów w sprawie Krajowych Ram Interoperacyjności z uwzględnieniem rodzaju przekazywanych danych (i przekazuje się jako załącznik), lub</w:t>
      </w:r>
    </w:p>
    <w:p w14:paraId="43FD9D45" w14:textId="77777777" w:rsidR="00A41592" w:rsidRPr="000E0983" w:rsidRDefault="00A41592" w:rsidP="00A41592">
      <w:pPr>
        <w:spacing w:line="5" w:lineRule="exact"/>
        <w:rPr>
          <w:rFonts w:cs="Arial"/>
        </w:rPr>
      </w:pPr>
    </w:p>
    <w:p w14:paraId="73872B4B" w14:textId="77777777" w:rsidR="00A41592" w:rsidRPr="000E0983" w:rsidRDefault="00A41592" w:rsidP="00A15FBE">
      <w:pPr>
        <w:pStyle w:val="Akapitzlist"/>
        <w:numPr>
          <w:ilvl w:val="0"/>
          <w:numId w:val="47"/>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 xml:space="preserve">jako tekst wpisany bezpośrednio do wiadomości przekazywanej przy użyciu środków komunikacji elektronicznej (np. w treści wiadomości e-mail lub w treści </w:t>
      </w:r>
      <w:r w:rsidRPr="000E0983">
        <w:rPr>
          <w:rFonts w:ascii="Cambria" w:eastAsia="Cambria" w:hAnsi="Cambria" w:cs="Arial"/>
          <w:i/>
          <w:sz w:val="24"/>
          <w:szCs w:val="24"/>
        </w:rPr>
        <w:t>„Formularza do komunikacji”</w:t>
      </w:r>
      <w:r w:rsidRPr="000E0983">
        <w:rPr>
          <w:rFonts w:ascii="Cambria" w:eastAsia="Cambria" w:hAnsi="Cambria" w:cs="Arial"/>
          <w:sz w:val="24"/>
          <w:szCs w:val="24"/>
        </w:rPr>
        <w:t>).</w:t>
      </w:r>
    </w:p>
    <w:p w14:paraId="2394C42C" w14:textId="77777777" w:rsidR="00A41592" w:rsidRPr="00AF469D" w:rsidRDefault="00A41592" w:rsidP="00A41592">
      <w:pPr>
        <w:spacing w:line="44" w:lineRule="exact"/>
        <w:rPr>
          <w:rFonts w:cs="Arial"/>
          <w:sz w:val="20"/>
          <w:szCs w:val="20"/>
        </w:rPr>
      </w:pPr>
    </w:p>
    <w:p w14:paraId="1D36A36E" w14:textId="77777777" w:rsidR="00A41592" w:rsidRPr="00AF469D" w:rsidRDefault="00A41592" w:rsidP="00A41592">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54286576" w14:textId="77777777" w:rsidR="00A41592" w:rsidRPr="00AF469D" w:rsidRDefault="00A41592" w:rsidP="00A41592">
      <w:pPr>
        <w:spacing w:line="7" w:lineRule="exact"/>
        <w:rPr>
          <w:rFonts w:cs="Arial"/>
          <w:sz w:val="20"/>
          <w:szCs w:val="20"/>
        </w:rPr>
      </w:pPr>
    </w:p>
    <w:p w14:paraId="2CC94A0B" w14:textId="77777777" w:rsidR="00A41592" w:rsidRPr="00AF469D" w:rsidRDefault="00A41592" w:rsidP="00A41592">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412A4A3C" w14:textId="77777777" w:rsidR="00A41592" w:rsidRPr="00AF469D" w:rsidRDefault="00A41592" w:rsidP="00A41592">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0E6EA928" w14:textId="77777777" w:rsidR="00A41592" w:rsidRPr="00AF469D" w:rsidRDefault="00A41592" w:rsidP="00A41592">
      <w:pPr>
        <w:spacing w:line="5" w:lineRule="exact"/>
        <w:rPr>
          <w:rFonts w:cs="Arial"/>
          <w:sz w:val="20"/>
          <w:szCs w:val="20"/>
        </w:rPr>
      </w:pPr>
    </w:p>
    <w:p w14:paraId="465C105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54EBA4E8" w14:textId="77777777" w:rsidR="00A41592" w:rsidRPr="00AF469D" w:rsidRDefault="00A41592" w:rsidP="00A41592">
      <w:pPr>
        <w:spacing w:line="8" w:lineRule="exact"/>
        <w:rPr>
          <w:rFonts w:cs="Arial"/>
          <w:sz w:val="20"/>
          <w:szCs w:val="20"/>
        </w:rPr>
      </w:pPr>
    </w:p>
    <w:p w14:paraId="6F22472C" w14:textId="77777777" w:rsidR="00A41592" w:rsidRPr="00AF469D" w:rsidRDefault="00A41592" w:rsidP="00A41592">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11115C99" w14:textId="77777777" w:rsidR="00A41592" w:rsidRPr="00AF469D" w:rsidRDefault="00A41592" w:rsidP="00A41592">
      <w:pPr>
        <w:spacing w:line="6" w:lineRule="exact"/>
        <w:rPr>
          <w:rFonts w:cs="Arial"/>
          <w:sz w:val="20"/>
          <w:szCs w:val="20"/>
        </w:rPr>
      </w:pPr>
    </w:p>
    <w:p w14:paraId="621A0590" w14:textId="77777777" w:rsidR="00A41592" w:rsidRPr="00AF469D" w:rsidRDefault="00A41592" w:rsidP="00A41592">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1B54570E" w14:textId="77777777" w:rsidR="00A41592" w:rsidRPr="00AF469D" w:rsidRDefault="00A41592" w:rsidP="00A41592">
      <w:pPr>
        <w:spacing w:line="5" w:lineRule="exact"/>
        <w:rPr>
          <w:rFonts w:cs="Arial"/>
          <w:sz w:val="20"/>
          <w:szCs w:val="20"/>
        </w:rPr>
      </w:pPr>
    </w:p>
    <w:p w14:paraId="0D9C839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w:t>
      </w:r>
      <w:r w:rsidRPr="00AF469D">
        <w:rPr>
          <w:rFonts w:ascii="Cambria" w:eastAsia="Cambria" w:hAnsi="Cambria" w:cs="Arial"/>
          <w:szCs w:val="20"/>
        </w:rPr>
        <w:lastRenderedPageBreak/>
        <w:t>specyfikacji połączenia określa § 12 Regulamin Platformy e-Zamówienia, a mianowicie:</w:t>
      </w:r>
    </w:p>
    <w:p w14:paraId="4870E09E" w14:textId="77777777" w:rsidR="00A41592" w:rsidRPr="00AF469D" w:rsidRDefault="00A41592" w:rsidP="00A41592">
      <w:pPr>
        <w:spacing w:line="4" w:lineRule="exact"/>
        <w:rPr>
          <w:rFonts w:cs="Arial"/>
          <w:sz w:val="20"/>
          <w:szCs w:val="20"/>
        </w:rPr>
      </w:pPr>
    </w:p>
    <w:p w14:paraId="2D65E00C" w14:textId="77777777" w:rsidR="00A41592" w:rsidRPr="00AF469D" w:rsidRDefault="00A41592" w:rsidP="00A41592">
      <w:pPr>
        <w:spacing w:line="275" w:lineRule="auto"/>
        <w:ind w:left="426" w:hanging="426"/>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3850ED40" w14:textId="77777777" w:rsidR="00A41592" w:rsidRPr="00AF469D" w:rsidRDefault="00A41592" w:rsidP="00A41592">
      <w:pPr>
        <w:spacing w:line="2" w:lineRule="exact"/>
        <w:ind w:left="993" w:hanging="316"/>
        <w:rPr>
          <w:rFonts w:cs="Arial"/>
          <w:sz w:val="20"/>
          <w:szCs w:val="20"/>
        </w:rPr>
      </w:pPr>
    </w:p>
    <w:p w14:paraId="13AA6F45" w14:textId="77777777" w:rsidR="00A41592" w:rsidRPr="000E0983" w:rsidRDefault="00A41592" w:rsidP="00A15FBE">
      <w:pPr>
        <w:pStyle w:val="Akapitzlist"/>
        <w:numPr>
          <w:ilvl w:val="1"/>
          <w:numId w:val="42"/>
        </w:numPr>
        <w:tabs>
          <w:tab w:val="left" w:pos="1820"/>
        </w:tabs>
        <w:spacing w:line="0" w:lineRule="atLeast"/>
        <w:ind w:left="993" w:hanging="316"/>
        <w:rPr>
          <w:rFonts w:ascii="Cambria" w:eastAsia="Cambria" w:hAnsi="Cambria" w:cs="Arial"/>
          <w:sz w:val="24"/>
          <w:szCs w:val="24"/>
        </w:rPr>
      </w:pPr>
      <w:r w:rsidRPr="000E0983">
        <w:rPr>
          <w:rFonts w:ascii="Cambria" w:eastAsia="Cambria" w:hAnsi="Cambria" w:cs="Arial"/>
          <w:sz w:val="24"/>
          <w:szCs w:val="24"/>
        </w:rPr>
        <w:t>Komputer PC:</w:t>
      </w:r>
    </w:p>
    <w:p w14:paraId="0C7B5454" w14:textId="77777777" w:rsidR="00A41592" w:rsidRPr="00AF469D" w:rsidRDefault="00A41592" w:rsidP="00A41592">
      <w:pPr>
        <w:spacing w:line="43" w:lineRule="exact"/>
        <w:ind w:left="993" w:hanging="316"/>
        <w:rPr>
          <w:rFonts w:ascii="Cambria" w:eastAsia="Cambria" w:hAnsi="Cambria" w:cs="Arial"/>
          <w:szCs w:val="20"/>
        </w:rPr>
      </w:pPr>
    </w:p>
    <w:p w14:paraId="725EDF13" w14:textId="77777777" w:rsidR="00A41592" w:rsidRPr="006B0EAD" w:rsidRDefault="00A41592" w:rsidP="00A41592">
      <w:pPr>
        <w:tabs>
          <w:tab w:val="left" w:pos="2100"/>
        </w:tabs>
        <w:spacing w:line="0" w:lineRule="atLeast"/>
        <w:ind w:left="993" w:hanging="316"/>
        <w:rPr>
          <w:rFonts w:ascii="Symbol" w:eastAsia="Symbol" w:hAnsi="Symbol" w:cs="Arial"/>
          <w:szCs w:val="20"/>
          <w:lang w:val="en-US"/>
        </w:rPr>
      </w:pPr>
      <w:r w:rsidRPr="006B0EAD">
        <w:rPr>
          <w:rFonts w:ascii="Cambria" w:eastAsia="Cambria" w:hAnsi="Cambria" w:cs="Arial"/>
          <w:szCs w:val="20"/>
          <w:lang w:val="en-US"/>
        </w:rPr>
        <w:t xml:space="preserve">- </w:t>
      </w:r>
      <w:proofErr w:type="spellStart"/>
      <w:r w:rsidRPr="006B0EAD">
        <w:rPr>
          <w:rFonts w:ascii="Cambria" w:eastAsia="Cambria" w:hAnsi="Cambria" w:cs="Arial"/>
          <w:szCs w:val="20"/>
          <w:lang w:val="en-US"/>
        </w:rPr>
        <w:t>parametry</w:t>
      </w:r>
      <w:proofErr w:type="spellEnd"/>
      <w:r w:rsidRPr="006B0EAD">
        <w:rPr>
          <w:rFonts w:ascii="Cambria" w:eastAsia="Cambria" w:hAnsi="Cambria" w:cs="Arial"/>
          <w:szCs w:val="20"/>
          <w:lang w:val="en-US"/>
        </w:rPr>
        <w:t xml:space="preserve"> minimum: Intel Core2 Duo, 2 GB RAM, HD,</w:t>
      </w:r>
    </w:p>
    <w:p w14:paraId="3CA0BD76" w14:textId="77777777" w:rsidR="00A41592" w:rsidRPr="006B0EAD" w:rsidRDefault="00A41592" w:rsidP="00A41592">
      <w:pPr>
        <w:spacing w:line="56" w:lineRule="exact"/>
        <w:ind w:left="993" w:hanging="316"/>
        <w:rPr>
          <w:rFonts w:ascii="Symbol" w:eastAsia="Symbol" w:hAnsi="Symbol" w:cs="Arial"/>
          <w:szCs w:val="20"/>
          <w:lang w:val="en-US"/>
        </w:rPr>
      </w:pPr>
    </w:p>
    <w:p w14:paraId="7D911E85"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zainstalowany jedne z poniższych systemów operacyjnych: MS Windows 7 lub nowszy, OSX/Mac OS 10.10, </w:t>
      </w:r>
      <w:proofErr w:type="spellStart"/>
      <w:r w:rsidRPr="00AF469D">
        <w:rPr>
          <w:rFonts w:ascii="Cambria" w:eastAsia="Cambria" w:hAnsi="Cambria" w:cs="Arial"/>
          <w:szCs w:val="20"/>
        </w:rPr>
        <w:t>Ubuntu</w:t>
      </w:r>
      <w:proofErr w:type="spellEnd"/>
      <w:r w:rsidRPr="00AF469D">
        <w:rPr>
          <w:rFonts w:ascii="Cambria" w:eastAsia="Cambria" w:hAnsi="Cambria" w:cs="Arial"/>
          <w:szCs w:val="20"/>
        </w:rPr>
        <w:t xml:space="preserve"> 14.04,</w:t>
      </w:r>
    </w:p>
    <w:p w14:paraId="434CDF89" w14:textId="77777777" w:rsidR="00A41592" w:rsidRPr="00AF469D" w:rsidRDefault="00A41592" w:rsidP="00A41592">
      <w:pPr>
        <w:spacing w:line="33" w:lineRule="exact"/>
        <w:ind w:left="993" w:hanging="316"/>
        <w:rPr>
          <w:rFonts w:ascii="Symbol" w:eastAsia="Symbol" w:hAnsi="Symbol" w:cs="Arial"/>
          <w:szCs w:val="20"/>
        </w:rPr>
      </w:pPr>
    </w:p>
    <w:p w14:paraId="77285120" w14:textId="77777777" w:rsidR="00A41592" w:rsidRPr="000E0983" w:rsidRDefault="00A41592" w:rsidP="00A41592">
      <w:pPr>
        <w:tabs>
          <w:tab w:val="left" w:pos="2100"/>
        </w:tabs>
        <w:spacing w:line="261" w:lineRule="auto"/>
        <w:ind w:left="993" w:right="20" w:hanging="316"/>
        <w:jc w:val="both"/>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zainstalowana jedna z poniższych przeglądarek: Chrome 66.0 lub nowsza, </w:t>
      </w:r>
      <w:proofErr w:type="spellStart"/>
      <w:r w:rsidRPr="00AF469D">
        <w:rPr>
          <w:rFonts w:ascii="Cambria" w:eastAsia="Cambria" w:hAnsi="Cambria" w:cs="Arial"/>
          <w:szCs w:val="20"/>
        </w:rPr>
        <w:t>Firefox</w:t>
      </w:r>
      <w:proofErr w:type="spellEnd"/>
      <w:r w:rsidRPr="00AF469D">
        <w:rPr>
          <w:rFonts w:ascii="Cambria" w:eastAsia="Cambria" w:hAnsi="Cambria" w:cs="Arial"/>
          <w:szCs w:val="20"/>
        </w:rPr>
        <w:t xml:space="preserve"> 59.0 lub nowszy, Safari 11.1 lub nowsza, Edge 14.0</w:t>
      </w:r>
      <w:r>
        <w:rPr>
          <w:rFonts w:ascii="Cambria" w:eastAsia="Cambria" w:hAnsi="Cambria" w:cs="Arial"/>
          <w:szCs w:val="20"/>
        </w:rPr>
        <w:t xml:space="preserve"> </w:t>
      </w:r>
      <w:r>
        <w:rPr>
          <w:rFonts w:ascii="Symbol" w:eastAsia="Symbol" w:hAnsi="Symbol" w:cs="Arial"/>
          <w:szCs w:val="20"/>
        </w:rPr>
        <w:t xml:space="preserve"> </w:t>
      </w:r>
      <w:r w:rsidRPr="00AF469D">
        <w:rPr>
          <w:rFonts w:ascii="Cambria" w:eastAsia="Cambria" w:hAnsi="Cambria" w:cs="Arial"/>
          <w:szCs w:val="20"/>
        </w:rPr>
        <w:t>i nowsze,</w:t>
      </w:r>
    </w:p>
    <w:p w14:paraId="60BD27F7" w14:textId="77777777" w:rsidR="00A41592" w:rsidRPr="00AF469D" w:rsidRDefault="00A41592" w:rsidP="00A41592">
      <w:pPr>
        <w:spacing w:line="43" w:lineRule="exact"/>
        <w:ind w:left="993" w:hanging="316"/>
        <w:rPr>
          <w:rFonts w:cs="Arial"/>
          <w:sz w:val="20"/>
          <w:szCs w:val="20"/>
        </w:rPr>
      </w:pPr>
    </w:p>
    <w:p w14:paraId="53B32BEF" w14:textId="77777777" w:rsidR="00A41592" w:rsidRPr="00AF469D" w:rsidRDefault="00A41592" w:rsidP="00A41592">
      <w:pPr>
        <w:spacing w:line="0" w:lineRule="atLeast"/>
        <w:ind w:left="993" w:hanging="316"/>
        <w:rPr>
          <w:rFonts w:ascii="Cambria" w:eastAsia="Cambria" w:hAnsi="Cambria" w:cs="Arial"/>
          <w:szCs w:val="20"/>
        </w:rPr>
      </w:pPr>
      <w:r w:rsidRPr="00AF469D">
        <w:rPr>
          <w:rFonts w:ascii="Cambria" w:eastAsia="Cambria" w:hAnsi="Cambria" w:cs="Arial"/>
          <w:szCs w:val="20"/>
        </w:rPr>
        <w:t>albo</w:t>
      </w:r>
    </w:p>
    <w:p w14:paraId="1BA95DAC" w14:textId="77777777" w:rsidR="00A41592" w:rsidRPr="00AF469D" w:rsidRDefault="00A41592" w:rsidP="00A41592">
      <w:pPr>
        <w:spacing w:line="43" w:lineRule="exact"/>
        <w:ind w:left="993" w:hanging="316"/>
        <w:rPr>
          <w:rFonts w:cs="Arial"/>
          <w:sz w:val="20"/>
          <w:szCs w:val="20"/>
        </w:rPr>
      </w:pPr>
    </w:p>
    <w:p w14:paraId="4B7B4DE6" w14:textId="77777777" w:rsidR="00A41592" w:rsidRPr="000E0983" w:rsidRDefault="00A41592" w:rsidP="00A15FBE">
      <w:pPr>
        <w:pStyle w:val="Akapitzlist"/>
        <w:numPr>
          <w:ilvl w:val="1"/>
          <w:numId w:val="42"/>
        </w:numPr>
        <w:tabs>
          <w:tab w:val="left" w:pos="1820"/>
        </w:tabs>
        <w:spacing w:before="240" w:line="0" w:lineRule="atLeast"/>
        <w:ind w:left="851" w:hanging="284"/>
        <w:rPr>
          <w:rFonts w:ascii="Cambria" w:eastAsia="Cambria" w:hAnsi="Cambria" w:cs="Arial"/>
        </w:rPr>
      </w:pPr>
      <w:r w:rsidRPr="000E0983">
        <w:rPr>
          <w:rFonts w:ascii="Cambria" w:eastAsia="Cambria" w:hAnsi="Cambria" w:cs="Arial"/>
        </w:rPr>
        <w:t xml:space="preserve"> Tablet/Telefon:</w:t>
      </w:r>
    </w:p>
    <w:p w14:paraId="54685628" w14:textId="77777777" w:rsidR="00A41592" w:rsidRPr="00AF469D" w:rsidRDefault="00A41592" w:rsidP="00A41592">
      <w:pPr>
        <w:spacing w:line="58" w:lineRule="exact"/>
        <w:ind w:left="993" w:hanging="316"/>
        <w:rPr>
          <w:rFonts w:ascii="Cambria" w:eastAsia="Cambria" w:hAnsi="Cambria" w:cs="Arial"/>
          <w:szCs w:val="20"/>
        </w:rPr>
      </w:pPr>
    </w:p>
    <w:p w14:paraId="41BE220F"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 xml:space="preserve">parametry minimum: 4 rdzenie procesora, 2GB RAM, Android 6.0 </w:t>
      </w:r>
      <w:proofErr w:type="spellStart"/>
      <w:r w:rsidRPr="00AF469D">
        <w:rPr>
          <w:rFonts w:ascii="Cambria" w:eastAsia="Cambria" w:hAnsi="Cambria" w:cs="Arial"/>
          <w:szCs w:val="20"/>
        </w:rPr>
        <w:t>Marshmallow</w:t>
      </w:r>
      <w:proofErr w:type="spellEnd"/>
      <w:r w:rsidRPr="00AF469D">
        <w:rPr>
          <w:rFonts w:ascii="Cambria" w:eastAsia="Cambria" w:hAnsi="Cambria" w:cs="Arial"/>
          <w:szCs w:val="20"/>
        </w:rPr>
        <w:t>, iOS 10.3,</w:t>
      </w:r>
    </w:p>
    <w:p w14:paraId="362D7802" w14:textId="77777777" w:rsidR="00A41592" w:rsidRPr="00AF469D" w:rsidRDefault="00A41592" w:rsidP="00A41592">
      <w:pPr>
        <w:spacing w:line="19" w:lineRule="exact"/>
        <w:ind w:left="993" w:hanging="316"/>
        <w:rPr>
          <w:rFonts w:ascii="Symbol" w:eastAsia="Symbol" w:hAnsi="Symbol" w:cs="Arial"/>
          <w:szCs w:val="20"/>
        </w:rPr>
      </w:pPr>
    </w:p>
    <w:p w14:paraId="0961C769" w14:textId="77777777" w:rsidR="00A41592" w:rsidRPr="00AF469D" w:rsidRDefault="00A41592" w:rsidP="00A41592">
      <w:pPr>
        <w:tabs>
          <w:tab w:val="left" w:pos="2100"/>
        </w:tabs>
        <w:spacing w:line="0" w:lineRule="atLeast"/>
        <w:ind w:left="993"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przeglądarka Chrome 61 lub nowa</w:t>
      </w:r>
    </w:p>
    <w:p w14:paraId="072BC317" w14:textId="77777777" w:rsidR="00A41592" w:rsidRPr="00AF469D" w:rsidRDefault="00A41592" w:rsidP="00A41592">
      <w:pPr>
        <w:spacing w:line="42" w:lineRule="exact"/>
        <w:rPr>
          <w:rFonts w:cs="Arial"/>
          <w:sz w:val="20"/>
          <w:szCs w:val="20"/>
        </w:rPr>
      </w:pPr>
    </w:p>
    <w:p w14:paraId="34E808D2" w14:textId="77777777" w:rsidR="00A41592" w:rsidRPr="00AF469D" w:rsidRDefault="00A41592" w:rsidP="00A41592">
      <w:pPr>
        <w:spacing w:line="275"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44A7345C" w14:textId="77777777" w:rsidR="00A41592" w:rsidRPr="00AF469D" w:rsidRDefault="00A41592" w:rsidP="00A41592">
      <w:pPr>
        <w:spacing w:line="5" w:lineRule="exact"/>
        <w:ind w:left="851"/>
        <w:rPr>
          <w:rFonts w:cs="Arial"/>
          <w:sz w:val="20"/>
          <w:szCs w:val="20"/>
        </w:rPr>
      </w:pPr>
    </w:p>
    <w:p w14:paraId="5D907F9E" w14:textId="77777777" w:rsidR="00A41592" w:rsidRPr="00AF469D" w:rsidRDefault="00A41592" w:rsidP="00A41592">
      <w:pPr>
        <w:spacing w:line="273"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0B7CB435"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a)specyfikacja połączenia – formularze udostępnione są za pomocą protokołu TLS 1.2,</w:t>
      </w:r>
    </w:p>
    <w:p w14:paraId="4A1A06A2" w14:textId="77777777" w:rsidR="00A41592" w:rsidRPr="000E0983" w:rsidRDefault="00A41592" w:rsidP="00A41592">
      <w:pPr>
        <w:spacing w:line="3" w:lineRule="exact"/>
        <w:rPr>
          <w:rFonts w:ascii="Cambria" w:eastAsia="Cambria" w:hAnsi="Cambria" w:cs="Arial"/>
        </w:rPr>
      </w:pPr>
    </w:p>
    <w:p w14:paraId="637D433A"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b)format danych oraz kodowanie: formularze dostępne są w formacie HTML z kodowaniem UTF-8,</w:t>
      </w:r>
    </w:p>
    <w:p w14:paraId="5788E1C2" w14:textId="77777777" w:rsidR="00A41592" w:rsidRPr="000E0983" w:rsidRDefault="00A41592" w:rsidP="00A41592">
      <w:pPr>
        <w:spacing w:line="1" w:lineRule="exact"/>
        <w:rPr>
          <w:rFonts w:ascii="Cambria" w:eastAsia="Cambria" w:hAnsi="Cambria" w:cs="Arial"/>
        </w:rPr>
      </w:pPr>
    </w:p>
    <w:p w14:paraId="3949B993" w14:textId="77777777" w:rsidR="00A41592" w:rsidRPr="000E0983" w:rsidRDefault="00A41592" w:rsidP="00A41592">
      <w:pPr>
        <w:pStyle w:val="Akapitzlist"/>
        <w:tabs>
          <w:tab w:val="left" w:pos="1840"/>
        </w:tabs>
        <w:spacing w:line="0" w:lineRule="atLeast"/>
        <w:rPr>
          <w:rFonts w:ascii="Cambria" w:eastAsia="Cambria" w:hAnsi="Cambria" w:cs="Arial"/>
          <w:sz w:val="24"/>
          <w:szCs w:val="24"/>
        </w:rPr>
      </w:pPr>
      <w:r w:rsidRPr="000E0983">
        <w:rPr>
          <w:rFonts w:ascii="Cambria" w:eastAsia="Cambria" w:hAnsi="Cambria" w:cs="Arial"/>
          <w:sz w:val="24"/>
          <w:szCs w:val="24"/>
        </w:rPr>
        <w:t xml:space="preserve">c)oznaczenia czasu odbioru danych: wszelkie operacje opierają </w:t>
      </w:r>
      <w:proofErr w:type="spellStart"/>
      <w:r w:rsidRPr="000E0983">
        <w:rPr>
          <w:rFonts w:ascii="Cambria" w:eastAsia="Cambria" w:hAnsi="Cambria" w:cs="Arial"/>
          <w:sz w:val="24"/>
          <w:szCs w:val="24"/>
        </w:rPr>
        <w:t>sięo</w:t>
      </w:r>
      <w:proofErr w:type="spellEnd"/>
      <w:r w:rsidRPr="000E0983">
        <w:rPr>
          <w:rFonts w:ascii="Cambria" w:eastAsia="Cambria" w:hAnsi="Cambria" w:cs="Arial"/>
          <w:sz w:val="24"/>
          <w:szCs w:val="24"/>
        </w:rPr>
        <w:t xml:space="preserve"> czas serwera i dane zapisywane są z dokładnością co do sekundy.</w:t>
      </w:r>
    </w:p>
    <w:p w14:paraId="5C611E08" w14:textId="77777777" w:rsidR="00A41592" w:rsidRPr="000E0983" w:rsidRDefault="00A41592" w:rsidP="00A41592">
      <w:pPr>
        <w:pStyle w:val="Akapitzlist"/>
        <w:tabs>
          <w:tab w:val="left" w:pos="1840"/>
        </w:tabs>
        <w:spacing w:line="0" w:lineRule="atLeast"/>
        <w:ind w:left="709" w:hanging="851"/>
        <w:rPr>
          <w:rFonts w:ascii="Cambria" w:eastAsia="Cambria" w:hAnsi="Cambria" w:cs="Arial"/>
          <w:sz w:val="24"/>
          <w:szCs w:val="24"/>
        </w:rPr>
      </w:pPr>
      <w:r w:rsidRPr="000E0983">
        <w:rPr>
          <w:rFonts w:ascii="Cambria" w:eastAsia="Cambria" w:hAnsi="Cambria" w:cs="Arial"/>
          <w:sz w:val="24"/>
          <w:szCs w:val="24"/>
        </w:rPr>
        <w:t xml:space="preserve"> </w:t>
      </w:r>
      <w:r w:rsidRPr="000E0983">
        <w:rPr>
          <w:rFonts w:ascii="Cambria" w:eastAsia="Cambria" w:hAnsi="Cambria" w:cs="Arial"/>
          <w:b/>
          <w:sz w:val="24"/>
          <w:szCs w:val="24"/>
        </w:rPr>
        <w:t>11.1</w:t>
      </w:r>
      <w:r>
        <w:rPr>
          <w:rFonts w:ascii="Cambria" w:eastAsia="Cambria" w:hAnsi="Cambria" w:cs="Arial"/>
          <w:b/>
          <w:sz w:val="24"/>
          <w:szCs w:val="24"/>
        </w:rPr>
        <w:t>4</w:t>
      </w:r>
      <w:r w:rsidRPr="000E0983">
        <w:rPr>
          <w:rFonts w:ascii="Cambria" w:eastAsia="Cambria" w:hAnsi="Cambria" w:cs="Arial"/>
          <w:b/>
          <w:sz w:val="24"/>
          <w:szCs w:val="24"/>
        </w:rPr>
        <w:t>.</w:t>
      </w:r>
      <w:r w:rsidRPr="000E0983">
        <w:rPr>
          <w:rFonts w:ascii="Cambria" w:eastAsia="Cambria" w:hAnsi="Cambria" w:cs="Arial"/>
          <w:sz w:val="24"/>
          <w:szCs w:val="24"/>
        </w:rPr>
        <w:t xml:space="preserve"> W przypadku problemów technicznych i awarii związanych z funkcjonowaniem</w:t>
      </w:r>
    </w:p>
    <w:p w14:paraId="14CA0CC0" w14:textId="77777777" w:rsidR="00A41592" w:rsidRPr="00AF469D" w:rsidRDefault="00A41592" w:rsidP="00A41592">
      <w:pPr>
        <w:spacing w:line="5" w:lineRule="exact"/>
        <w:rPr>
          <w:rFonts w:cs="Arial"/>
          <w:sz w:val="20"/>
          <w:szCs w:val="20"/>
        </w:rPr>
      </w:pPr>
    </w:p>
    <w:p w14:paraId="2657CE2F" w14:textId="77777777" w:rsidR="00A41592" w:rsidRPr="00AF469D" w:rsidRDefault="00A41592" w:rsidP="00A41592">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118DAFE7" w14:textId="77777777" w:rsidR="00A41592" w:rsidRPr="00AF469D" w:rsidRDefault="00A41592" w:rsidP="00A41592">
      <w:pPr>
        <w:spacing w:line="2" w:lineRule="exact"/>
        <w:rPr>
          <w:rFonts w:cs="Arial"/>
          <w:sz w:val="20"/>
          <w:szCs w:val="20"/>
        </w:rPr>
      </w:pPr>
    </w:p>
    <w:tbl>
      <w:tblPr>
        <w:tblW w:w="10034" w:type="dxa"/>
        <w:tblLayout w:type="fixed"/>
        <w:tblCellMar>
          <w:left w:w="0" w:type="dxa"/>
          <w:right w:w="0" w:type="dxa"/>
        </w:tblCellMar>
        <w:tblLook w:val="0000" w:firstRow="0" w:lastRow="0" w:firstColumn="0" w:lastColumn="0" w:noHBand="0" w:noVBand="0"/>
      </w:tblPr>
      <w:tblGrid>
        <w:gridCol w:w="1700"/>
        <w:gridCol w:w="1880"/>
        <w:gridCol w:w="500"/>
        <w:gridCol w:w="1610"/>
        <w:gridCol w:w="680"/>
        <w:gridCol w:w="620"/>
        <w:gridCol w:w="1655"/>
        <w:gridCol w:w="609"/>
        <w:gridCol w:w="780"/>
      </w:tblGrid>
      <w:tr w:rsidR="00A41592" w:rsidRPr="00AF469D" w14:paraId="5F8ABD1B" w14:textId="77777777" w:rsidTr="00A41592">
        <w:trPr>
          <w:trHeight w:val="281"/>
        </w:trPr>
        <w:tc>
          <w:tcPr>
            <w:tcW w:w="1700" w:type="dxa"/>
            <w:shd w:val="clear" w:color="auto" w:fill="auto"/>
            <w:vAlign w:val="bottom"/>
          </w:tcPr>
          <w:p w14:paraId="03A1E7B2"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754242AC" w14:textId="77777777" w:rsidR="00A41592" w:rsidRPr="00AF469D" w:rsidRDefault="00A41592" w:rsidP="00525BF8">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90" w:type="dxa"/>
            <w:gridSpan w:val="3"/>
            <w:shd w:val="clear" w:color="auto" w:fill="auto"/>
            <w:vAlign w:val="bottom"/>
          </w:tcPr>
          <w:p w14:paraId="0A04A45E" w14:textId="77777777" w:rsidR="00A41592" w:rsidRPr="00AF469D" w:rsidRDefault="00A41592" w:rsidP="00525BF8">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6F226291" w14:textId="77777777" w:rsidR="00A41592" w:rsidRPr="00AF469D" w:rsidRDefault="00A41592" w:rsidP="00525BF8">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655" w:type="dxa"/>
            <w:shd w:val="clear" w:color="auto" w:fill="auto"/>
            <w:vAlign w:val="bottom"/>
          </w:tcPr>
          <w:p w14:paraId="152C4C44" w14:textId="77777777" w:rsidR="00A41592" w:rsidRPr="00AF469D" w:rsidRDefault="00A41592" w:rsidP="00525BF8">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4" w:type="dxa"/>
            <w:gridSpan w:val="2"/>
            <w:shd w:val="clear" w:color="auto" w:fill="auto"/>
            <w:vAlign w:val="bottom"/>
          </w:tcPr>
          <w:p w14:paraId="5F767C48"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A41592" w:rsidRPr="00AF469D" w14:paraId="5CB0D074" w14:textId="77777777" w:rsidTr="00A41592">
        <w:trPr>
          <w:trHeight w:val="324"/>
        </w:trPr>
        <w:tc>
          <w:tcPr>
            <w:tcW w:w="8645" w:type="dxa"/>
            <w:gridSpan w:val="7"/>
            <w:shd w:val="clear" w:color="auto" w:fill="auto"/>
            <w:vAlign w:val="bottom"/>
          </w:tcPr>
          <w:p w14:paraId="6885A4AD" w14:textId="77777777" w:rsidR="00A41592" w:rsidRPr="00AF469D" w:rsidRDefault="00A41592" w:rsidP="00525BF8">
            <w:pPr>
              <w:spacing w:line="0" w:lineRule="atLeast"/>
              <w:ind w:left="700"/>
              <w:rPr>
                <w:rFonts w:ascii="Cambria" w:eastAsia="Cambria" w:hAnsi="Cambria" w:cs="Arial"/>
                <w:i/>
                <w:color w:val="000000"/>
                <w:szCs w:val="20"/>
              </w:rPr>
            </w:pPr>
            <w:hyperlink r:id="rId26"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4" w:type="dxa"/>
            <w:shd w:val="clear" w:color="auto" w:fill="auto"/>
            <w:vAlign w:val="bottom"/>
          </w:tcPr>
          <w:p w14:paraId="6A0B61F4"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51B9B710" w14:textId="77777777" w:rsidR="00A41592" w:rsidRPr="00AF469D" w:rsidRDefault="00A41592" w:rsidP="00525BF8">
            <w:pPr>
              <w:spacing w:line="0" w:lineRule="atLeast"/>
              <w:rPr>
                <w:rFonts w:cs="Arial"/>
                <w:szCs w:val="20"/>
              </w:rPr>
            </w:pPr>
          </w:p>
        </w:tc>
      </w:tr>
      <w:tr w:rsidR="00A41592" w:rsidRPr="00AF469D" w14:paraId="06CE5342" w14:textId="77777777" w:rsidTr="00A41592">
        <w:trPr>
          <w:trHeight w:val="322"/>
        </w:trPr>
        <w:tc>
          <w:tcPr>
            <w:tcW w:w="4080" w:type="dxa"/>
            <w:gridSpan w:val="3"/>
            <w:shd w:val="clear" w:color="auto" w:fill="auto"/>
            <w:vAlign w:val="bottom"/>
          </w:tcPr>
          <w:p w14:paraId="0639E4B6"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90" w:type="dxa"/>
            <w:gridSpan w:val="2"/>
            <w:shd w:val="clear" w:color="auto" w:fill="auto"/>
            <w:vAlign w:val="bottom"/>
          </w:tcPr>
          <w:p w14:paraId="7607C32D"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szCs w:val="20"/>
              </w:rPr>
              <w:t>przypadkach</w:t>
            </w:r>
          </w:p>
        </w:tc>
        <w:tc>
          <w:tcPr>
            <w:tcW w:w="2275" w:type="dxa"/>
            <w:gridSpan w:val="2"/>
            <w:shd w:val="clear" w:color="auto" w:fill="auto"/>
            <w:vAlign w:val="bottom"/>
          </w:tcPr>
          <w:p w14:paraId="22D783DE" w14:textId="77777777" w:rsidR="00A41592" w:rsidRPr="00AF469D" w:rsidRDefault="00A41592" w:rsidP="00525BF8">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4" w:type="dxa"/>
            <w:gridSpan w:val="2"/>
            <w:shd w:val="clear" w:color="auto" w:fill="auto"/>
            <w:vAlign w:val="bottom"/>
          </w:tcPr>
          <w:p w14:paraId="40EAB27E"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A41592" w:rsidRPr="00AF469D" w14:paraId="66A6E6EE" w14:textId="77777777" w:rsidTr="00A41592">
        <w:trPr>
          <w:trHeight w:val="324"/>
        </w:trPr>
        <w:tc>
          <w:tcPr>
            <w:tcW w:w="10034" w:type="dxa"/>
            <w:gridSpan w:val="9"/>
            <w:shd w:val="clear" w:color="auto" w:fill="auto"/>
            <w:vAlign w:val="bottom"/>
          </w:tcPr>
          <w:p w14:paraId="345CC965"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A41592" w:rsidRPr="00AF469D" w14:paraId="1BE95179" w14:textId="77777777" w:rsidTr="00A41592">
        <w:trPr>
          <w:trHeight w:val="324"/>
        </w:trPr>
        <w:tc>
          <w:tcPr>
            <w:tcW w:w="10034" w:type="dxa"/>
            <w:gridSpan w:val="9"/>
            <w:shd w:val="clear" w:color="auto" w:fill="auto"/>
            <w:vAlign w:val="bottom"/>
          </w:tcPr>
          <w:p w14:paraId="2BF61DFE"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A41592" w:rsidRPr="00AF469D" w14:paraId="1DD2D0BB" w14:textId="77777777" w:rsidTr="00A41592">
        <w:trPr>
          <w:trHeight w:val="324"/>
        </w:trPr>
        <w:tc>
          <w:tcPr>
            <w:tcW w:w="1700" w:type="dxa"/>
            <w:shd w:val="clear" w:color="auto" w:fill="auto"/>
            <w:vAlign w:val="bottom"/>
          </w:tcPr>
          <w:p w14:paraId="60E74B46" w14:textId="77777777" w:rsidR="00A41592" w:rsidRPr="00AF469D" w:rsidRDefault="00A41592" w:rsidP="00525BF8">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90" w:type="dxa"/>
            <w:gridSpan w:val="3"/>
            <w:shd w:val="clear" w:color="auto" w:fill="auto"/>
            <w:vAlign w:val="bottom"/>
          </w:tcPr>
          <w:p w14:paraId="243F9EBD" w14:textId="77777777" w:rsidR="00A41592" w:rsidRPr="00AF469D" w:rsidRDefault="00A41592" w:rsidP="00525BF8">
            <w:pPr>
              <w:spacing w:line="0" w:lineRule="atLeast"/>
              <w:ind w:left="80"/>
              <w:rPr>
                <w:rFonts w:ascii="Cambria" w:eastAsia="Cambria" w:hAnsi="Cambria" w:cs="Arial"/>
                <w:color w:val="0070C0"/>
                <w:szCs w:val="20"/>
                <w:u w:val="single"/>
              </w:rPr>
            </w:pPr>
            <w:hyperlink r:id="rId27"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shd w:val="clear" w:color="auto" w:fill="auto"/>
            <w:vAlign w:val="bottom"/>
          </w:tcPr>
          <w:p w14:paraId="37B97820" w14:textId="77777777" w:rsidR="00A41592" w:rsidRPr="00AF469D" w:rsidRDefault="00A41592" w:rsidP="00525BF8">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2884" w:type="dxa"/>
            <w:gridSpan w:val="3"/>
            <w:shd w:val="clear" w:color="auto" w:fill="auto"/>
            <w:vAlign w:val="bottom"/>
          </w:tcPr>
          <w:p w14:paraId="614237B1" w14:textId="77777777" w:rsidR="00A41592" w:rsidRPr="00AF469D" w:rsidRDefault="00A41592" w:rsidP="00525BF8">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445F79DC" w14:textId="77777777" w:rsidR="00A41592" w:rsidRPr="00AF469D" w:rsidRDefault="00A41592" w:rsidP="00525BF8">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A41592" w:rsidRPr="00AF469D" w14:paraId="696F18D8" w14:textId="77777777" w:rsidTr="00A41592">
        <w:trPr>
          <w:trHeight w:val="324"/>
        </w:trPr>
        <w:tc>
          <w:tcPr>
            <w:tcW w:w="3580" w:type="dxa"/>
            <w:gridSpan w:val="2"/>
            <w:shd w:val="clear" w:color="auto" w:fill="auto"/>
            <w:vAlign w:val="bottom"/>
          </w:tcPr>
          <w:p w14:paraId="3B9E4750" w14:textId="77777777" w:rsidR="00A41592" w:rsidRPr="00AF469D" w:rsidRDefault="00A41592" w:rsidP="00525BF8">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42229670" w14:textId="77777777" w:rsidR="00A41592" w:rsidRPr="00AF469D" w:rsidRDefault="00A41592" w:rsidP="00525BF8">
            <w:pPr>
              <w:spacing w:line="0" w:lineRule="atLeast"/>
              <w:rPr>
                <w:rFonts w:cs="Arial"/>
                <w:szCs w:val="20"/>
              </w:rPr>
            </w:pPr>
          </w:p>
        </w:tc>
        <w:tc>
          <w:tcPr>
            <w:tcW w:w="1610" w:type="dxa"/>
            <w:shd w:val="clear" w:color="auto" w:fill="auto"/>
            <w:vAlign w:val="bottom"/>
          </w:tcPr>
          <w:p w14:paraId="43F22060" w14:textId="77777777" w:rsidR="00A41592" w:rsidRPr="00AF469D" w:rsidRDefault="00A41592" w:rsidP="00525BF8">
            <w:pPr>
              <w:spacing w:line="0" w:lineRule="atLeast"/>
              <w:rPr>
                <w:rFonts w:cs="Arial"/>
                <w:szCs w:val="20"/>
              </w:rPr>
            </w:pPr>
          </w:p>
        </w:tc>
        <w:tc>
          <w:tcPr>
            <w:tcW w:w="680" w:type="dxa"/>
            <w:shd w:val="clear" w:color="auto" w:fill="auto"/>
            <w:vAlign w:val="bottom"/>
          </w:tcPr>
          <w:p w14:paraId="3AD0ECF9" w14:textId="77777777" w:rsidR="00A41592" w:rsidRPr="00AF469D" w:rsidRDefault="00A41592" w:rsidP="00525BF8">
            <w:pPr>
              <w:spacing w:line="0" w:lineRule="atLeast"/>
              <w:rPr>
                <w:rFonts w:cs="Arial"/>
                <w:szCs w:val="20"/>
              </w:rPr>
            </w:pPr>
          </w:p>
        </w:tc>
        <w:tc>
          <w:tcPr>
            <w:tcW w:w="620" w:type="dxa"/>
            <w:shd w:val="clear" w:color="auto" w:fill="auto"/>
            <w:vAlign w:val="bottom"/>
          </w:tcPr>
          <w:p w14:paraId="7C1FEE16" w14:textId="77777777" w:rsidR="00A41592" w:rsidRPr="00AF469D" w:rsidRDefault="00A41592" w:rsidP="00525BF8">
            <w:pPr>
              <w:spacing w:line="0" w:lineRule="atLeast"/>
              <w:rPr>
                <w:rFonts w:cs="Arial"/>
                <w:szCs w:val="20"/>
              </w:rPr>
            </w:pPr>
          </w:p>
        </w:tc>
        <w:tc>
          <w:tcPr>
            <w:tcW w:w="1655" w:type="dxa"/>
            <w:shd w:val="clear" w:color="auto" w:fill="auto"/>
            <w:vAlign w:val="bottom"/>
          </w:tcPr>
          <w:p w14:paraId="6FFDB5D4" w14:textId="77777777" w:rsidR="00A41592" w:rsidRPr="00AF469D" w:rsidRDefault="00A41592" w:rsidP="00525BF8">
            <w:pPr>
              <w:spacing w:line="0" w:lineRule="atLeast"/>
              <w:rPr>
                <w:rFonts w:cs="Arial"/>
                <w:szCs w:val="20"/>
              </w:rPr>
            </w:pPr>
          </w:p>
        </w:tc>
        <w:tc>
          <w:tcPr>
            <w:tcW w:w="604" w:type="dxa"/>
            <w:shd w:val="clear" w:color="auto" w:fill="auto"/>
            <w:vAlign w:val="bottom"/>
          </w:tcPr>
          <w:p w14:paraId="73357F52"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66626FFD" w14:textId="77777777" w:rsidR="00A41592" w:rsidRPr="00AF469D" w:rsidRDefault="00A41592" w:rsidP="00525BF8">
            <w:pPr>
              <w:spacing w:line="0" w:lineRule="atLeast"/>
              <w:rPr>
                <w:rFonts w:cs="Arial"/>
                <w:szCs w:val="20"/>
              </w:rPr>
            </w:pPr>
          </w:p>
        </w:tc>
      </w:tr>
      <w:tr w:rsidR="00A41592" w:rsidRPr="00AF469D" w14:paraId="022D4553" w14:textId="77777777" w:rsidTr="00A41592">
        <w:trPr>
          <w:trHeight w:val="324"/>
        </w:trPr>
        <w:tc>
          <w:tcPr>
            <w:tcW w:w="3580" w:type="dxa"/>
            <w:gridSpan w:val="2"/>
            <w:shd w:val="clear" w:color="auto" w:fill="auto"/>
            <w:vAlign w:val="bottom"/>
          </w:tcPr>
          <w:p w14:paraId="661911CC" w14:textId="77777777" w:rsidR="00A41592" w:rsidRPr="00AF469D" w:rsidRDefault="00A41592" w:rsidP="00525BF8">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110" w:type="dxa"/>
            <w:gridSpan w:val="2"/>
            <w:shd w:val="clear" w:color="auto" w:fill="auto"/>
            <w:vAlign w:val="bottom"/>
          </w:tcPr>
          <w:p w14:paraId="6ACCBE8F" w14:textId="77777777" w:rsidR="00A41592" w:rsidRPr="00AF469D" w:rsidRDefault="00A41592" w:rsidP="00525BF8">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4BB77307" w14:textId="77777777" w:rsidR="00A41592" w:rsidRPr="00AF469D" w:rsidRDefault="00A41592" w:rsidP="00525BF8">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655" w:type="dxa"/>
            <w:shd w:val="clear" w:color="auto" w:fill="auto"/>
            <w:vAlign w:val="bottom"/>
          </w:tcPr>
          <w:p w14:paraId="57C4AFC7" w14:textId="77777777" w:rsidR="00A41592" w:rsidRPr="00AF469D" w:rsidRDefault="00A41592" w:rsidP="00525BF8">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4" w:type="dxa"/>
            <w:gridSpan w:val="2"/>
            <w:shd w:val="clear" w:color="auto" w:fill="auto"/>
            <w:vAlign w:val="bottom"/>
          </w:tcPr>
          <w:p w14:paraId="2F985623" w14:textId="77777777" w:rsidR="00A41592" w:rsidRPr="00AF469D" w:rsidRDefault="00A41592" w:rsidP="00525BF8">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A41592" w:rsidRPr="00AF469D" w14:paraId="1CDC140F" w14:textId="77777777" w:rsidTr="00A41592">
        <w:trPr>
          <w:trHeight w:val="322"/>
        </w:trPr>
        <w:tc>
          <w:tcPr>
            <w:tcW w:w="8645" w:type="dxa"/>
            <w:gridSpan w:val="7"/>
            <w:shd w:val="clear" w:color="auto" w:fill="auto"/>
            <w:vAlign w:val="bottom"/>
          </w:tcPr>
          <w:p w14:paraId="1DC93501" w14:textId="169014D4" w:rsidR="00A41592" w:rsidRPr="00AF469D" w:rsidRDefault="00A41592" w:rsidP="00525BF8">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w:t>
            </w:r>
            <w:r w:rsidR="00224A2D">
              <w:rPr>
                <w:rFonts w:ascii="Cambria" w:eastAsia="Cambria" w:hAnsi="Cambria" w:cs="Arial"/>
                <w:b/>
                <w:szCs w:val="20"/>
              </w:rPr>
              <w:t>1</w:t>
            </w:r>
            <w:r w:rsidR="00C050E6">
              <w:rPr>
                <w:rFonts w:ascii="Cambria" w:eastAsia="Cambria" w:hAnsi="Cambria" w:cs="Arial"/>
                <w:b/>
                <w:szCs w:val="20"/>
              </w:rPr>
              <w:t>8</w:t>
            </w:r>
            <w:r>
              <w:rPr>
                <w:rFonts w:ascii="Cambria" w:eastAsia="Cambria" w:hAnsi="Cambria" w:cs="Arial"/>
                <w:b/>
                <w:szCs w:val="20"/>
              </w:rPr>
              <w:t>.202</w:t>
            </w:r>
            <w:r w:rsidR="009438B0">
              <w:rPr>
                <w:rFonts w:ascii="Cambria" w:eastAsia="Cambria" w:hAnsi="Cambria" w:cs="Arial"/>
                <w:b/>
                <w:szCs w:val="20"/>
              </w:rPr>
              <w:t>5</w:t>
            </w:r>
          </w:p>
        </w:tc>
        <w:tc>
          <w:tcPr>
            <w:tcW w:w="604" w:type="dxa"/>
            <w:shd w:val="clear" w:color="auto" w:fill="auto"/>
            <w:vAlign w:val="bottom"/>
          </w:tcPr>
          <w:p w14:paraId="4B033584" w14:textId="77777777" w:rsidR="00A41592" w:rsidRPr="00AF469D" w:rsidRDefault="00A41592" w:rsidP="00525BF8">
            <w:pPr>
              <w:spacing w:line="0" w:lineRule="atLeast"/>
              <w:rPr>
                <w:rFonts w:cs="Arial"/>
                <w:szCs w:val="20"/>
              </w:rPr>
            </w:pPr>
          </w:p>
        </w:tc>
        <w:tc>
          <w:tcPr>
            <w:tcW w:w="780" w:type="dxa"/>
            <w:shd w:val="clear" w:color="auto" w:fill="auto"/>
            <w:vAlign w:val="bottom"/>
          </w:tcPr>
          <w:p w14:paraId="5528E4BD" w14:textId="77777777" w:rsidR="00A41592" w:rsidRPr="00AF469D" w:rsidRDefault="00A41592" w:rsidP="00525BF8">
            <w:pPr>
              <w:spacing w:line="0" w:lineRule="atLeast"/>
              <w:rPr>
                <w:rFonts w:cs="Arial"/>
                <w:szCs w:val="20"/>
              </w:rPr>
            </w:pPr>
          </w:p>
        </w:tc>
      </w:tr>
      <w:tr w:rsidR="00A41592" w:rsidRPr="00AF469D" w14:paraId="631F04D6" w14:textId="77777777" w:rsidTr="00A41592">
        <w:trPr>
          <w:trHeight w:val="324"/>
        </w:trPr>
        <w:tc>
          <w:tcPr>
            <w:tcW w:w="1700" w:type="dxa"/>
            <w:shd w:val="clear" w:color="auto" w:fill="auto"/>
            <w:vAlign w:val="bottom"/>
          </w:tcPr>
          <w:p w14:paraId="41FA3E6B" w14:textId="706187AD" w:rsidR="00A41592" w:rsidRPr="00AF469D" w:rsidRDefault="00A41592" w:rsidP="00525BF8">
            <w:pPr>
              <w:spacing w:line="0" w:lineRule="atLeast"/>
              <w:rPr>
                <w:rFonts w:ascii="Cambria" w:eastAsia="Cambria" w:hAnsi="Cambria" w:cs="Arial"/>
                <w:b/>
                <w:szCs w:val="20"/>
              </w:rPr>
            </w:pPr>
            <w:r w:rsidRPr="00AF469D">
              <w:rPr>
                <w:rFonts w:ascii="Cambria" w:eastAsia="Cambria" w:hAnsi="Cambria" w:cs="Arial"/>
                <w:b/>
                <w:szCs w:val="20"/>
              </w:rPr>
              <w:t>11.1</w:t>
            </w:r>
            <w:r>
              <w:rPr>
                <w:rFonts w:ascii="Cambria" w:eastAsia="Cambria" w:hAnsi="Cambria" w:cs="Arial"/>
                <w:b/>
                <w:szCs w:val="20"/>
              </w:rPr>
              <w:t>7</w:t>
            </w:r>
            <w:r w:rsidRPr="00AF469D">
              <w:rPr>
                <w:rFonts w:ascii="Cambria" w:eastAsia="Cambria" w:hAnsi="Cambria" w:cs="Arial"/>
                <w:b/>
                <w:szCs w:val="20"/>
              </w:rPr>
              <w:t>.</w:t>
            </w:r>
            <w:r>
              <w:rPr>
                <w:rFonts w:ascii="Cambria" w:eastAsia="Cambria" w:hAnsi="Cambria" w:cs="Arial"/>
                <w:b/>
                <w:szCs w:val="20"/>
              </w:rPr>
              <w:t xml:space="preserve"> </w:t>
            </w:r>
            <w:r w:rsidRPr="00AF469D">
              <w:rPr>
                <w:rFonts w:ascii="Cambria" w:eastAsia="Cambria" w:hAnsi="Cambria" w:cs="Arial"/>
                <w:b/>
                <w:szCs w:val="20"/>
              </w:rPr>
              <w:t>UWAGA:</w:t>
            </w:r>
          </w:p>
        </w:tc>
        <w:tc>
          <w:tcPr>
            <w:tcW w:w="1880" w:type="dxa"/>
            <w:shd w:val="clear" w:color="auto" w:fill="auto"/>
            <w:vAlign w:val="bottom"/>
          </w:tcPr>
          <w:p w14:paraId="383966D6" w14:textId="77777777" w:rsidR="00A41592" w:rsidRPr="00AF469D" w:rsidRDefault="00A41592" w:rsidP="00525BF8">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0D2B0307" w14:textId="77777777" w:rsidR="00A41592" w:rsidRPr="00AF469D" w:rsidRDefault="00A41592" w:rsidP="00525BF8">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565" w:type="dxa"/>
            <w:gridSpan w:val="4"/>
            <w:shd w:val="clear" w:color="auto" w:fill="auto"/>
            <w:vAlign w:val="bottom"/>
          </w:tcPr>
          <w:p w14:paraId="461FCA81" w14:textId="77777777" w:rsidR="00A41592" w:rsidRPr="00AF469D" w:rsidRDefault="00A41592" w:rsidP="00525BF8">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4" w:type="dxa"/>
            <w:shd w:val="clear" w:color="auto" w:fill="auto"/>
            <w:vAlign w:val="bottom"/>
          </w:tcPr>
          <w:p w14:paraId="4CA8A216" w14:textId="77777777" w:rsidR="00A41592" w:rsidRPr="00AF469D" w:rsidRDefault="00A41592" w:rsidP="00525BF8">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7C5EFD0E" w14:textId="77777777" w:rsidR="00A41592" w:rsidRPr="00AF469D" w:rsidRDefault="00A41592" w:rsidP="00525BF8">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38095E3C" w14:textId="77777777" w:rsidR="00A41592" w:rsidRPr="00AF469D" w:rsidRDefault="00A41592" w:rsidP="00A41592">
      <w:pPr>
        <w:spacing w:line="44" w:lineRule="exact"/>
        <w:rPr>
          <w:rFonts w:cs="Arial"/>
          <w:sz w:val="20"/>
          <w:szCs w:val="20"/>
        </w:rPr>
      </w:pPr>
    </w:p>
    <w:p w14:paraId="5A70EB21" w14:textId="77777777" w:rsidR="00A41592" w:rsidRPr="00AF469D" w:rsidRDefault="00A41592" w:rsidP="00A41592">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w:t>
      </w:r>
      <w:r>
        <w:rPr>
          <w:rFonts w:ascii="Cambria" w:eastAsia="Cambria" w:hAnsi="Cambria" w:cs="Arial"/>
          <w:b/>
          <w:szCs w:val="20"/>
        </w:rPr>
        <w:t xml:space="preserve"> </w:t>
      </w:r>
      <w:r w:rsidRPr="00AF469D">
        <w:rPr>
          <w:rFonts w:ascii="Cambria" w:eastAsia="Cambria" w:hAnsi="Cambria" w:cs="Arial"/>
          <w:b/>
          <w:szCs w:val="20"/>
        </w:rPr>
        <w:t>teleinformatycznych, systemów zasilania lub też okolicznościami zależnymi od operatora zapewniającego transmisję danych.</w:t>
      </w:r>
    </w:p>
    <w:p w14:paraId="66C9E8A1" w14:textId="6AEE4B9E"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CE908C0" w14:textId="77777777" w:rsidR="00295E49" w:rsidRPr="00295E49" w:rsidRDefault="00295E49" w:rsidP="00295E49">
      <w:pPr>
        <w:widowControl w:val="0"/>
        <w:spacing w:line="276" w:lineRule="auto"/>
        <w:outlineLvl w:val="3"/>
        <w:rPr>
          <w:rFonts w:asciiTheme="majorHAnsi" w:hAnsiTheme="majorHAnsi" w:cs="Arial"/>
          <w:bCs/>
        </w:rPr>
      </w:pPr>
    </w:p>
    <w:p w14:paraId="36B98F0B" w14:textId="26176CD6" w:rsidR="00E51C18" w:rsidRPr="009438B0" w:rsidRDefault="00D27477" w:rsidP="009438B0">
      <w:pPr>
        <w:tabs>
          <w:tab w:val="left" w:pos="709"/>
        </w:tabs>
        <w:spacing w:before="20" w:after="40" w:line="276" w:lineRule="auto"/>
        <w:contextualSpacing/>
        <w:jc w:val="both"/>
        <w:rPr>
          <w:rFonts w:asciiTheme="majorHAnsi" w:eastAsia="SimSun" w:hAnsiTheme="majorHAnsi" w:cs="Arial"/>
          <w:lang w:eastAsia="zh-CN"/>
        </w:rPr>
      </w:pPr>
      <w:r>
        <w:rPr>
          <w:rStyle w:val="Teksttreci"/>
          <w:rFonts w:asciiTheme="majorHAnsi" w:hAnsiTheme="majorHAnsi"/>
          <w:sz w:val="24"/>
        </w:rPr>
        <w:t>Zamawiający nie wymaga wadium.</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2100"/>
        <w:gridCol w:w="2880"/>
        <w:gridCol w:w="1020"/>
        <w:gridCol w:w="800"/>
        <w:gridCol w:w="1660"/>
        <w:gridCol w:w="580"/>
      </w:tblGrid>
      <w:tr w:rsidR="00BF46AC" w:rsidRPr="00AF469D" w14:paraId="7EA6F18A" w14:textId="77777777" w:rsidTr="00525BF8">
        <w:trPr>
          <w:trHeight w:val="565"/>
        </w:trPr>
        <w:tc>
          <w:tcPr>
            <w:tcW w:w="6800" w:type="dxa"/>
            <w:gridSpan w:val="4"/>
            <w:shd w:val="clear" w:color="auto" w:fill="auto"/>
            <w:vAlign w:val="bottom"/>
          </w:tcPr>
          <w:p w14:paraId="6B377C5A" w14:textId="77777777" w:rsidR="00BF46AC" w:rsidRPr="00AF469D" w:rsidRDefault="00BF46AC" w:rsidP="00525BF8">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4AAA7F28" w14:textId="77777777" w:rsidR="00BF46AC" w:rsidRPr="00AF469D" w:rsidRDefault="00BF46AC" w:rsidP="00525BF8">
            <w:pPr>
              <w:spacing w:line="0" w:lineRule="atLeast"/>
              <w:rPr>
                <w:rFonts w:cs="Arial"/>
                <w:szCs w:val="20"/>
              </w:rPr>
            </w:pPr>
          </w:p>
        </w:tc>
        <w:tc>
          <w:tcPr>
            <w:tcW w:w="580" w:type="dxa"/>
            <w:shd w:val="clear" w:color="auto" w:fill="auto"/>
            <w:vAlign w:val="bottom"/>
          </w:tcPr>
          <w:p w14:paraId="09DD021E" w14:textId="77777777" w:rsidR="00BF46AC" w:rsidRPr="00AF469D" w:rsidRDefault="00BF46AC" w:rsidP="00525BF8">
            <w:pPr>
              <w:spacing w:line="0" w:lineRule="atLeast"/>
              <w:rPr>
                <w:rFonts w:cs="Arial"/>
                <w:szCs w:val="20"/>
              </w:rPr>
            </w:pPr>
          </w:p>
        </w:tc>
      </w:tr>
      <w:tr w:rsidR="00BF46AC" w:rsidRPr="00AF469D" w14:paraId="23565F93" w14:textId="77777777" w:rsidTr="00525BF8">
        <w:trPr>
          <w:trHeight w:val="322"/>
        </w:trPr>
        <w:tc>
          <w:tcPr>
            <w:tcW w:w="6800" w:type="dxa"/>
            <w:gridSpan w:val="4"/>
            <w:shd w:val="clear" w:color="auto" w:fill="auto"/>
            <w:vAlign w:val="bottom"/>
          </w:tcPr>
          <w:p w14:paraId="658D479F" w14:textId="77777777" w:rsidR="00BF46AC" w:rsidRPr="00AF469D" w:rsidRDefault="00BF46AC" w:rsidP="00525BF8">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78018EC7" w14:textId="77777777" w:rsidR="00BF46AC" w:rsidRPr="00AF469D" w:rsidRDefault="00BF46AC" w:rsidP="00525BF8">
            <w:pPr>
              <w:spacing w:line="0" w:lineRule="atLeast"/>
              <w:rPr>
                <w:rFonts w:cs="Arial"/>
                <w:szCs w:val="20"/>
              </w:rPr>
            </w:pPr>
          </w:p>
        </w:tc>
        <w:tc>
          <w:tcPr>
            <w:tcW w:w="580" w:type="dxa"/>
            <w:shd w:val="clear" w:color="auto" w:fill="auto"/>
            <w:vAlign w:val="bottom"/>
          </w:tcPr>
          <w:p w14:paraId="6ECF5756" w14:textId="77777777" w:rsidR="00BF46AC" w:rsidRPr="00AF469D" w:rsidRDefault="00BF46AC" w:rsidP="00525BF8">
            <w:pPr>
              <w:spacing w:line="0" w:lineRule="atLeast"/>
              <w:rPr>
                <w:rFonts w:cs="Arial"/>
                <w:szCs w:val="20"/>
              </w:rPr>
            </w:pPr>
          </w:p>
        </w:tc>
      </w:tr>
      <w:tr w:rsidR="00BF46AC" w:rsidRPr="00AF469D" w14:paraId="07D6734E" w14:textId="77777777" w:rsidTr="00525BF8">
        <w:trPr>
          <w:trHeight w:val="285"/>
        </w:trPr>
        <w:tc>
          <w:tcPr>
            <w:tcW w:w="9040" w:type="dxa"/>
            <w:gridSpan w:val="6"/>
            <w:shd w:val="clear" w:color="auto" w:fill="auto"/>
            <w:vAlign w:val="bottom"/>
          </w:tcPr>
          <w:p w14:paraId="439D6271" w14:textId="77777777" w:rsidR="00BF46AC" w:rsidRPr="00AF469D" w:rsidRDefault="00BF46AC" w:rsidP="00525BF8">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BF46AC" w:rsidRPr="00AF469D" w14:paraId="7B561213" w14:textId="77777777" w:rsidTr="00525BF8">
        <w:trPr>
          <w:trHeight w:val="20"/>
        </w:trPr>
        <w:tc>
          <w:tcPr>
            <w:tcW w:w="2100" w:type="dxa"/>
            <w:shd w:val="clear" w:color="auto" w:fill="auto"/>
            <w:vAlign w:val="bottom"/>
          </w:tcPr>
          <w:p w14:paraId="49121A2D" w14:textId="77777777" w:rsidR="00BF46AC" w:rsidRPr="00AF469D" w:rsidRDefault="00BF46AC" w:rsidP="00525BF8">
            <w:pPr>
              <w:spacing w:line="20" w:lineRule="exact"/>
              <w:rPr>
                <w:rFonts w:cs="Arial"/>
                <w:sz w:val="1"/>
                <w:szCs w:val="20"/>
              </w:rPr>
            </w:pPr>
          </w:p>
        </w:tc>
        <w:tc>
          <w:tcPr>
            <w:tcW w:w="2880" w:type="dxa"/>
            <w:shd w:val="clear" w:color="auto" w:fill="000000"/>
            <w:vAlign w:val="bottom"/>
          </w:tcPr>
          <w:p w14:paraId="56831BF2" w14:textId="77777777" w:rsidR="00BF46AC" w:rsidRPr="00AF469D" w:rsidRDefault="00BF46AC" w:rsidP="00525BF8">
            <w:pPr>
              <w:spacing w:line="20" w:lineRule="exact"/>
              <w:rPr>
                <w:rFonts w:cs="Arial"/>
                <w:sz w:val="1"/>
                <w:szCs w:val="20"/>
              </w:rPr>
            </w:pPr>
          </w:p>
        </w:tc>
        <w:tc>
          <w:tcPr>
            <w:tcW w:w="1020" w:type="dxa"/>
            <w:shd w:val="clear" w:color="auto" w:fill="auto"/>
            <w:vAlign w:val="bottom"/>
          </w:tcPr>
          <w:p w14:paraId="7ED3E675" w14:textId="77777777" w:rsidR="00BF46AC" w:rsidRPr="00AF469D" w:rsidRDefault="00BF46AC" w:rsidP="00525BF8">
            <w:pPr>
              <w:spacing w:line="20" w:lineRule="exact"/>
              <w:rPr>
                <w:rFonts w:cs="Arial"/>
                <w:sz w:val="1"/>
                <w:szCs w:val="20"/>
              </w:rPr>
            </w:pPr>
          </w:p>
        </w:tc>
        <w:tc>
          <w:tcPr>
            <w:tcW w:w="2460" w:type="dxa"/>
            <w:gridSpan w:val="2"/>
            <w:shd w:val="clear" w:color="auto" w:fill="auto"/>
            <w:vAlign w:val="bottom"/>
          </w:tcPr>
          <w:p w14:paraId="223D04A7" w14:textId="77777777" w:rsidR="00BF46AC" w:rsidRPr="00AF469D" w:rsidRDefault="00BF46AC" w:rsidP="00525BF8">
            <w:pPr>
              <w:spacing w:line="20" w:lineRule="exact"/>
              <w:rPr>
                <w:rFonts w:cs="Arial"/>
                <w:sz w:val="1"/>
                <w:szCs w:val="20"/>
              </w:rPr>
            </w:pPr>
          </w:p>
        </w:tc>
        <w:tc>
          <w:tcPr>
            <w:tcW w:w="580" w:type="dxa"/>
            <w:shd w:val="clear" w:color="auto" w:fill="auto"/>
            <w:vAlign w:val="bottom"/>
          </w:tcPr>
          <w:p w14:paraId="19E82EBF" w14:textId="77777777" w:rsidR="00BF46AC" w:rsidRPr="00AF469D" w:rsidRDefault="00BF46AC" w:rsidP="00525BF8">
            <w:pPr>
              <w:spacing w:line="20" w:lineRule="exact"/>
              <w:rPr>
                <w:rFonts w:cs="Arial"/>
                <w:sz w:val="1"/>
                <w:szCs w:val="20"/>
              </w:rPr>
            </w:pPr>
          </w:p>
        </w:tc>
      </w:tr>
      <w:tr w:rsidR="00BF46AC" w:rsidRPr="00AF469D" w14:paraId="1AA48C06" w14:textId="77777777" w:rsidTr="00525BF8">
        <w:trPr>
          <w:trHeight w:val="344"/>
        </w:trPr>
        <w:tc>
          <w:tcPr>
            <w:tcW w:w="9040" w:type="dxa"/>
            <w:gridSpan w:val="6"/>
            <w:shd w:val="clear" w:color="auto" w:fill="auto"/>
            <w:vAlign w:val="bottom"/>
          </w:tcPr>
          <w:p w14:paraId="3000680D" w14:textId="77777777" w:rsidR="00BF46AC" w:rsidRPr="00AF469D" w:rsidRDefault="00BF46AC" w:rsidP="00525BF8">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BF46AC" w:rsidRPr="00AF469D" w14:paraId="4ED05A66" w14:textId="77777777" w:rsidTr="00525BF8">
        <w:trPr>
          <w:trHeight w:val="324"/>
        </w:trPr>
        <w:tc>
          <w:tcPr>
            <w:tcW w:w="9040" w:type="dxa"/>
            <w:gridSpan w:val="6"/>
            <w:shd w:val="clear" w:color="auto" w:fill="auto"/>
            <w:vAlign w:val="bottom"/>
          </w:tcPr>
          <w:p w14:paraId="359C78BA"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BF46AC" w:rsidRPr="00AF469D" w14:paraId="7ED7A031" w14:textId="77777777" w:rsidTr="00525BF8">
        <w:trPr>
          <w:trHeight w:val="324"/>
        </w:trPr>
        <w:tc>
          <w:tcPr>
            <w:tcW w:w="9040" w:type="dxa"/>
            <w:gridSpan w:val="6"/>
            <w:shd w:val="clear" w:color="auto" w:fill="auto"/>
            <w:vAlign w:val="bottom"/>
          </w:tcPr>
          <w:p w14:paraId="2A28EB4D"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BF46AC" w:rsidRPr="00AF469D" w14:paraId="1E2CF8B4" w14:textId="77777777" w:rsidTr="00525BF8">
        <w:trPr>
          <w:trHeight w:val="322"/>
        </w:trPr>
        <w:tc>
          <w:tcPr>
            <w:tcW w:w="9040" w:type="dxa"/>
            <w:gridSpan w:val="6"/>
            <w:shd w:val="clear" w:color="auto" w:fill="auto"/>
            <w:vAlign w:val="bottom"/>
          </w:tcPr>
          <w:p w14:paraId="312972FC" w14:textId="0E1D46A1"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sidR="001333E1">
              <w:rPr>
                <w:rFonts w:ascii="Cambria" w:eastAsia="Cambria" w:hAnsi="Cambria" w:cs="Arial"/>
                <w:szCs w:val="20"/>
              </w:rPr>
              <w:t>4</w:t>
            </w:r>
            <w:r w:rsidRPr="00AF469D">
              <w:rPr>
                <w:rFonts w:ascii="Cambria" w:eastAsia="Cambria" w:hAnsi="Cambria" w:cs="Arial"/>
                <w:szCs w:val="20"/>
              </w:rPr>
              <w:t xml:space="preserve"> r. poz. </w:t>
            </w:r>
            <w:r w:rsidR="00A3327C">
              <w:rPr>
                <w:rFonts w:ascii="Cambria" w:eastAsia="Cambria" w:hAnsi="Cambria" w:cs="Arial"/>
                <w:szCs w:val="20"/>
              </w:rPr>
              <w:t>1557</w:t>
            </w:r>
            <w:r w:rsidRPr="00AF469D">
              <w:rPr>
                <w:rFonts w:ascii="Cambria" w:eastAsia="Cambria" w:hAnsi="Cambria" w:cs="Arial"/>
                <w:szCs w:val="20"/>
              </w:rPr>
              <w:t xml:space="preserve"> ze zm.),</w:t>
            </w:r>
          </w:p>
        </w:tc>
      </w:tr>
      <w:tr w:rsidR="00BF46AC" w:rsidRPr="00AF469D" w14:paraId="4EFF50CA" w14:textId="77777777" w:rsidTr="00525BF8">
        <w:trPr>
          <w:trHeight w:val="324"/>
        </w:trPr>
        <w:tc>
          <w:tcPr>
            <w:tcW w:w="6800" w:type="dxa"/>
            <w:gridSpan w:val="4"/>
            <w:shd w:val="clear" w:color="auto" w:fill="auto"/>
            <w:vAlign w:val="bottom"/>
          </w:tcPr>
          <w:p w14:paraId="3E4DCBFC"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49975E09" w14:textId="77777777" w:rsidR="00BF46AC" w:rsidRPr="00AF469D" w:rsidRDefault="00BF46AC" w:rsidP="00525BF8">
            <w:pPr>
              <w:spacing w:line="0" w:lineRule="atLeast"/>
              <w:ind w:firstLine="282"/>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BF46AC" w:rsidRPr="00AF469D" w14:paraId="187745FF" w14:textId="77777777" w:rsidTr="00525BF8">
        <w:trPr>
          <w:trHeight w:val="286"/>
        </w:trPr>
        <w:tc>
          <w:tcPr>
            <w:tcW w:w="9040" w:type="dxa"/>
            <w:gridSpan w:val="6"/>
            <w:shd w:val="clear" w:color="auto" w:fill="auto"/>
            <w:vAlign w:val="bottom"/>
          </w:tcPr>
          <w:p w14:paraId="33CB4733" w14:textId="77777777" w:rsidR="00BF46AC" w:rsidRPr="00AF469D" w:rsidRDefault="00BF46AC" w:rsidP="00525BF8">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32C512A4" w14:textId="77777777" w:rsidR="00BF46AC" w:rsidRPr="00AF469D" w:rsidRDefault="00BF46AC" w:rsidP="00BF46AC">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4D68F099" w14:textId="77777777" w:rsidR="00BF46AC" w:rsidRPr="00AF469D" w:rsidRDefault="00BF46AC" w:rsidP="00BF46AC">
      <w:pPr>
        <w:spacing w:line="44" w:lineRule="exact"/>
        <w:rPr>
          <w:rFonts w:cs="Arial"/>
          <w:sz w:val="20"/>
          <w:szCs w:val="20"/>
        </w:rPr>
      </w:pPr>
    </w:p>
    <w:p w14:paraId="4DE30150"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18B62AD7" w14:textId="77777777" w:rsidR="00BF46AC" w:rsidRPr="00AF469D" w:rsidRDefault="00BF46AC" w:rsidP="00BF46AC">
      <w:pPr>
        <w:spacing w:line="2" w:lineRule="exact"/>
        <w:rPr>
          <w:rFonts w:cs="Arial"/>
          <w:sz w:val="20"/>
          <w:szCs w:val="20"/>
        </w:rPr>
      </w:pPr>
    </w:p>
    <w:p w14:paraId="1F96263E"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5E45CB79" w14:textId="77777777" w:rsidR="00BF46AC" w:rsidRPr="00AF469D" w:rsidRDefault="00BF46AC" w:rsidP="00BF46AC">
      <w:pPr>
        <w:spacing w:line="44" w:lineRule="exact"/>
        <w:rPr>
          <w:rFonts w:cs="Arial"/>
          <w:sz w:val="20"/>
          <w:szCs w:val="20"/>
        </w:rPr>
      </w:pPr>
    </w:p>
    <w:p w14:paraId="369BCE94"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1250D3A4" w14:textId="77777777" w:rsidR="00BF46AC" w:rsidRPr="00AF469D" w:rsidRDefault="00BF46AC" w:rsidP="00BF46AC">
      <w:pPr>
        <w:spacing w:line="1" w:lineRule="exact"/>
        <w:rPr>
          <w:rFonts w:cs="Arial"/>
          <w:sz w:val="20"/>
          <w:szCs w:val="20"/>
        </w:rPr>
      </w:pPr>
    </w:p>
    <w:p w14:paraId="41D4062E"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7DFDF71D" w14:textId="77777777" w:rsidR="00BF46AC" w:rsidRPr="00AF469D" w:rsidRDefault="00BF46AC" w:rsidP="00BF46AC">
      <w:pPr>
        <w:spacing w:line="8" w:lineRule="exact"/>
        <w:rPr>
          <w:rFonts w:cs="Arial"/>
          <w:sz w:val="20"/>
          <w:szCs w:val="20"/>
        </w:rPr>
      </w:pPr>
    </w:p>
    <w:p w14:paraId="12FDFCAA"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34D2B33E" w14:textId="77777777" w:rsidR="00BF46AC" w:rsidRPr="00AF469D" w:rsidRDefault="00BF46AC" w:rsidP="00BF46AC">
      <w:pPr>
        <w:spacing w:line="6" w:lineRule="exact"/>
        <w:rPr>
          <w:rFonts w:cs="Arial"/>
          <w:sz w:val="20"/>
          <w:szCs w:val="20"/>
        </w:rPr>
      </w:pPr>
    </w:p>
    <w:p w14:paraId="12330ED1"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4BCC31BB" w14:textId="77777777" w:rsidR="00BF46AC" w:rsidRPr="00AF469D" w:rsidRDefault="00BF46AC" w:rsidP="00BF46AC">
      <w:pPr>
        <w:spacing w:line="3" w:lineRule="exact"/>
        <w:rPr>
          <w:rFonts w:cs="Arial"/>
          <w:sz w:val="20"/>
          <w:szCs w:val="20"/>
        </w:rPr>
      </w:pPr>
    </w:p>
    <w:p w14:paraId="739CA98C" w14:textId="77777777" w:rsidR="00BF46AC" w:rsidRPr="00AF469D" w:rsidRDefault="00BF46AC" w:rsidP="00BF46AC">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5C215F29" w14:textId="77777777" w:rsidR="00BF46AC" w:rsidRPr="00AF469D" w:rsidRDefault="00BF46AC" w:rsidP="00BF46AC">
      <w:pPr>
        <w:spacing w:line="6" w:lineRule="exact"/>
        <w:rPr>
          <w:rFonts w:cs="Arial"/>
          <w:sz w:val="20"/>
          <w:szCs w:val="20"/>
        </w:rPr>
      </w:pPr>
    </w:p>
    <w:p w14:paraId="074C991D"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w:t>
      </w:r>
      <w:r w:rsidRPr="00AF469D">
        <w:rPr>
          <w:rFonts w:ascii="Cambria" w:eastAsia="Cambria" w:hAnsi="Cambria" w:cs="Arial"/>
          <w:szCs w:val="20"/>
        </w:rPr>
        <w:lastRenderedPageBreak/>
        <w:t>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09AB29F" w14:textId="77777777" w:rsidR="00BF46AC" w:rsidRPr="00AF469D" w:rsidRDefault="00BF46AC" w:rsidP="00BF46AC">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BF46AC" w:rsidRPr="00AF469D" w14:paraId="27835850" w14:textId="77777777" w:rsidTr="00525BF8">
        <w:trPr>
          <w:trHeight w:val="281"/>
        </w:trPr>
        <w:tc>
          <w:tcPr>
            <w:tcW w:w="7580" w:type="dxa"/>
            <w:shd w:val="clear" w:color="auto" w:fill="auto"/>
            <w:vAlign w:val="bottom"/>
          </w:tcPr>
          <w:p w14:paraId="69C3435E" w14:textId="77777777" w:rsidR="00BF46AC" w:rsidRPr="00AF469D" w:rsidRDefault="00BF46AC" w:rsidP="00525BF8">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02FC638A" w14:textId="77777777" w:rsidR="00BF46AC" w:rsidRPr="00AF469D" w:rsidRDefault="00BF46AC" w:rsidP="00525BF8">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74DFAADC" w14:textId="77777777" w:rsidR="00BF46AC" w:rsidRPr="00AF469D" w:rsidRDefault="00BF46AC" w:rsidP="00BF46AC">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3AABACC" w14:textId="77777777" w:rsidR="00BF46AC" w:rsidRPr="00AF469D" w:rsidRDefault="00BF46AC" w:rsidP="00BF46AC">
      <w:pPr>
        <w:spacing w:line="2" w:lineRule="exact"/>
        <w:rPr>
          <w:rFonts w:cs="Arial"/>
          <w:sz w:val="20"/>
          <w:szCs w:val="20"/>
        </w:rPr>
      </w:pPr>
    </w:p>
    <w:p w14:paraId="07CD0E23"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0A40903" w14:textId="77777777" w:rsidR="00BF46AC" w:rsidRPr="00AF469D" w:rsidRDefault="00BF46AC" w:rsidP="00BF46AC">
      <w:pPr>
        <w:spacing w:line="6" w:lineRule="exact"/>
        <w:rPr>
          <w:rFonts w:cs="Arial"/>
          <w:sz w:val="20"/>
          <w:szCs w:val="20"/>
        </w:rPr>
      </w:pPr>
    </w:p>
    <w:p w14:paraId="0FFAB00E" w14:textId="77777777" w:rsidR="00BF46AC" w:rsidRPr="00AF469D" w:rsidRDefault="00BF46AC" w:rsidP="00BF46AC">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1F40B525" w14:textId="77777777" w:rsidR="00BF46AC" w:rsidRPr="00AF469D" w:rsidRDefault="00BF46AC" w:rsidP="00BF46AC">
      <w:pPr>
        <w:spacing w:line="4" w:lineRule="exact"/>
        <w:rPr>
          <w:rFonts w:cs="Arial"/>
          <w:sz w:val="20"/>
          <w:szCs w:val="20"/>
        </w:rPr>
      </w:pPr>
    </w:p>
    <w:p w14:paraId="10721ECA"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0513F6C4" w14:textId="77777777" w:rsidR="00BF46AC" w:rsidRPr="00AF469D" w:rsidRDefault="00BF46AC" w:rsidP="00BF46AC">
      <w:pPr>
        <w:spacing w:line="44" w:lineRule="exact"/>
        <w:rPr>
          <w:rFonts w:cs="Arial"/>
          <w:sz w:val="20"/>
          <w:szCs w:val="20"/>
        </w:rPr>
      </w:pPr>
    </w:p>
    <w:p w14:paraId="79D8E6BA" w14:textId="1D11187D" w:rsidR="00BF46AC" w:rsidRPr="001F7A0C"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AF469D">
        <w:rPr>
          <w:rFonts w:ascii="Cambria" w:eastAsia="Cambria" w:hAnsi="Cambria" w:cs="Arial"/>
          <w:b/>
          <w:szCs w:val="20"/>
        </w:rPr>
        <w:t>Formularz ofertowy</w:t>
      </w:r>
      <w:r w:rsidRPr="00AF469D">
        <w:rPr>
          <w:rFonts w:ascii="Cambria" w:eastAsia="Cambria" w:hAnsi="Cambria" w:cs="Arial"/>
          <w:szCs w:val="20"/>
        </w:rPr>
        <w:t xml:space="preserve"> – do wykorzystania wzór (druk), stanowiący </w:t>
      </w:r>
      <w:r w:rsidRPr="00AF469D">
        <w:rPr>
          <w:rFonts w:ascii="Cambria" w:eastAsia="Cambria" w:hAnsi="Cambria" w:cs="Arial"/>
          <w:b/>
          <w:szCs w:val="20"/>
        </w:rPr>
        <w:t>Załącznik nr 3 do SWZ</w:t>
      </w:r>
      <w:r>
        <w:rPr>
          <w:rFonts w:ascii="Cambria" w:eastAsia="Cambria" w:hAnsi="Cambria" w:cs="Arial"/>
          <w:b/>
          <w:szCs w:val="20"/>
        </w:rPr>
        <w:t xml:space="preserve"> </w:t>
      </w:r>
      <w:r w:rsidR="001F7A0C">
        <w:rPr>
          <w:rFonts w:ascii="Cambria" w:eastAsia="Cambria" w:hAnsi="Cambria" w:cs="Arial"/>
          <w:szCs w:val="20"/>
        </w:rPr>
        <w:t xml:space="preserve"> </w:t>
      </w:r>
      <w:r w:rsidRPr="001F7A0C">
        <w:rPr>
          <w:rFonts w:ascii="Cambria" w:eastAsia="Cambria" w:hAnsi="Cambria" w:cs="Arial"/>
          <w:szCs w:val="20"/>
        </w:rPr>
        <w:t>(przy czym Wykonawca może sporządzić ofertę wg innego wzorca, powinna ona wówczas obejmować dane wymagane dla oferty w SWZ i załącznikach);</w:t>
      </w:r>
    </w:p>
    <w:p w14:paraId="11186695" w14:textId="77777777" w:rsidR="00BF46AC"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cs="Arial"/>
          <w:sz w:val="20"/>
          <w:szCs w:val="20"/>
        </w:rPr>
        <w:t xml:space="preserve"> </w:t>
      </w:r>
      <w:r w:rsidRPr="00375667">
        <w:rPr>
          <w:rFonts w:ascii="Cambria" w:eastAsia="Cambria" w:hAnsi="Cambria" w:cs="Arial"/>
          <w:b/>
          <w:szCs w:val="20"/>
        </w:rPr>
        <w:t xml:space="preserve">wykonawcy/wykonawcy wspólnie ubiegającego się o udzielenie zamówienia składane na podstawie art. 125 ust. 1 ustawy </w:t>
      </w:r>
      <w:proofErr w:type="spellStart"/>
      <w:r w:rsidRPr="00375667">
        <w:rPr>
          <w:rFonts w:ascii="Cambria" w:eastAsia="Cambria" w:hAnsi="Cambria" w:cs="Arial"/>
          <w:b/>
          <w:szCs w:val="20"/>
        </w:rPr>
        <w:t>Pzp</w:t>
      </w:r>
      <w:proofErr w:type="spellEnd"/>
      <w:r w:rsidRPr="00375667">
        <w:rPr>
          <w:rFonts w:ascii="Cambria" w:eastAsia="Cambria" w:hAnsi="Cambria" w:cs="Arial"/>
          <w:szCs w:val="20"/>
        </w:rPr>
        <w:t>, o którym mowa w rozdziale 8.1 SWZ;</w:t>
      </w:r>
    </w:p>
    <w:p w14:paraId="70242317" w14:textId="77777777" w:rsidR="00BF46AC" w:rsidRPr="00375667"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ascii="Cambria" w:eastAsia="Cambria" w:hAnsi="Cambria" w:cs="Arial"/>
          <w:szCs w:val="20"/>
        </w:rPr>
        <w:t xml:space="preserve">, o których mowa w pkt 8.2 SWZ </w:t>
      </w:r>
      <w:r w:rsidRPr="00375667">
        <w:rPr>
          <w:rFonts w:ascii="Cambria" w:eastAsia="Cambria" w:hAnsi="Cambria" w:cs="Arial"/>
          <w:i/>
          <w:szCs w:val="20"/>
        </w:rPr>
        <w:t>(jeżeli dotyczy);</w:t>
      </w:r>
    </w:p>
    <w:p w14:paraId="356315B4" w14:textId="77777777" w:rsidR="00BF46AC" w:rsidRPr="00375667" w:rsidRDefault="00BF46AC" w:rsidP="00A15FBE">
      <w:pPr>
        <w:numPr>
          <w:ilvl w:val="0"/>
          <w:numId w:val="48"/>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Zobowiązanie lub inne dokumenty</w:t>
      </w:r>
      <w:r w:rsidRPr="00375667">
        <w:rPr>
          <w:rFonts w:ascii="Cambria" w:eastAsia="Cambria" w:hAnsi="Cambria" w:cs="Arial"/>
          <w:szCs w:val="20"/>
        </w:rPr>
        <w:t xml:space="preserve">, o których mowa w pkt 9.4 SWZ </w:t>
      </w:r>
      <w:r w:rsidRPr="00375667">
        <w:rPr>
          <w:rFonts w:ascii="Cambria" w:eastAsia="Cambria" w:hAnsi="Cambria" w:cs="Arial"/>
          <w:i/>
          <w:szCs w:val="20"/>
        </w:rPr>
        <w:t>(jeżeli dotyczy).</w:t>
      </w:r>
    </w:p>
    <w:p w14:paraId="3544670B" w14:textId="77777777" w:rsidR="00BF46AC" w:rsidRPr="00AF469D" w:rsidRDefault="00BF46AC" w:rsidP="00BF46AC">
      <w:pPr>
        <w:spacing w:line="41" w:lineRule="exact"/>
        <w:rPr>
          <w:rFonts w:ascii="Cambria" w:eastAsia="Cambria" w:hAnsi="Cambria" w:cs="Arial"/>
          <w:szCs w:val="20"/>
        </w:rPr>
      </w:pPr>
    </w:p>
    <w:p w14:paraId="1C31E3DF" w14:textId="77777777" w:rsidR="00BF46AC" w:rsidRPr="00AF469D" w:rsidRDefault="00BF46AC" w:rsidP="00A15FBE">
      <w:pPr>
        <w:numPr>
          <w:ilvl w:val="0"/>
          <w:numId w:val="48"/>
        </w:numPr>
        <w:tabs>
          <w:tab w:val="left" w:pos="1000"/>
        </w:tabs>
        <w:spacing w:line="275" w:lineRule="auto"/>
        <w:ind w:left="500" w:right="20" w:hanging="50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40FF9171" w14:textId="77777777" w:rsidR="00BF46AC" w:rsidRPr="00AF469D" w:rsidRDefault="00BF46AC" w:rsidP="00BF46AC">
      <w:pPr>
        <w:spacing w:line="41" w:lineRule="exact"/>
        <w:rPr>
          <w:rFonts w:ascii="Cambria" w:eastAsia="Cambria" w:hAnsi="Cambria" w:cs="Arial"/>
          <w:szCs w:val="20"/>
        </w:rPr>
      </w:pPr>
    </w:p>
    <w:p w14:paraId="277B7511" w14:textId="77777777" w:rsidR="00BF46AC" w:rsidRPr="00AF469D" w:rsidRDefault="00BF46AC" w:rsidP="00A15FBE">
      <w:pPr>
        <w:numPr>
          <w:ilvl w:val="0"/>
          <w:numId w:val="48"/>
        </w:numPr>
        <w:tabs>
          <w:tab w:val="left" w:pos="1000"/>
        </w:tabs>
        <w:spacing w:line="275" w:lineRule="auto"/>
        <w:ind w:left="500" w:hanging="500"/>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4646DEEC" w14:textId="77777777" w:rsidR="00BF46AC" w:rsidRPr="00AF469D" w:rsidRDefault="00BF46AC" w:rsidP="00BF46AC">
      <w:pPr>
        <w:spacing w:line="44" w:lineRule="exact"/>
        <w:rPr>
          <w:rFonts w:cs="Arial"/>
          <w:sz w:val="20"/>
          <w:szCs w:val="20"/>
        </w:rPr>
      </w:pPr>
    </w:p>
    <w:p w14:paraId="27E2E418" w14:textId="77777777" w:rsidR="00BF46AC" w:rsidRPr="00AF469D" w:rsidRDefault="00BF46AC" w:rsidP="00A15FBE">
      <w:pPr>
        <w:numPr>
          <w:ilvl w:val="0"/>
          <w:numId w:val="49"/>
        </w:numPr>
        <w:tabs>
          <w:tab w:val="left" w:pos="709"/>
        </w:tabs>
        <w:spacing w:line="274" w:lineRule="auto"/>
        <w:ind w:left="720" w:right="20" w:hanging="36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465536D3" w14:textId="77777777" w:rsidR="00BF46AC" w:rsidRPr="00AF469D" w:rsidRDefault="00BF46AC" w:rsidP="00BF46AC">
      <w:pPr>
        <w:spacing w:line="6" w:lineRule="exact"/>
        <w:rPr>
          <w:rFonts w:cs="Arial"/>
          <w:sz w:val="20"/>
          <w:szCs w:val="20"/>
        </w:rPr>
      </w:pPr>
    </w:p>
    <w:p w14:paraId="4E2508C7" w14:textId="77777777" w:rsidR="00BF46AC" w:rsidRPr="00AF469D" w:rsidRDefault="00BF46AC" w:rsidP="00BF46AC">
      <w:pPr>
        <w:spacing w:line="275" w:lineRule="auto"/>
        <w:ind w:left="1360" w:right="20"/>
        <w:rPr>
          <w:rFonts w:ascii="Cambria" w:eastAsia="Cambria" w:hAnsi="Cambria" w:cs="Arial"/>
          <w:szCs w:val="20"/>
        </w:rPr>
      </w:pPr>
      <w:r w:rsidRPr="00AF469D">
        <w:rPr>
          <w:rFonts w:ascii="Cambria" w:eastAsia="Cambria" w:hAnsi="Cambria" w:cs="Arial"/>
          <w:szCs w:val="20"/>
        </w:rPr>
        <w:lastRenderedPageBreak/>
        <w:t>z Krajowego Rejestru Sądowego, Centralnej Ewidencji I Informacji o Działalności Gospodarczej lub innego właściwego rejestru;</w:t>
      </w:r>
    </w:p>
    <w:p w14:paraId="7DCEA91C" w14:textId="77777777" w:rsidR="00BF46AC" w:rsidRPr="00AF469D" w:rsidRDefault="00BF46AC" w:rsidP="00BF46AC">
      <w:pPr>
        <w:spacing w:line="42" w:lineRule="exact"/>
        <w:rPr>
          <w:rFonts w:cs="Arial"/>
          <w:sz w:val="20"/>
          <w:szCs w:val="20"/>
        </w:rPr>
      </w:pPr>
    </w:p>
    <w:p w14:paraId="7C3A89CF" w14:textId="77777777" w:rsidR="00BF46AC" w:rsidRPr="00AF469D" w:rsidRDefault="00BF46AC" w:rsidP="00A15FBE">
      <w:pPr>
        <w:numPr>
          <w:ilvl w:val="0"/>
          <w:numId w:val="50"/>
        </w:numPr>
        <w:tabs>
          <w:tab w:val="left" w:pos="567"/>
        </w:tabs>
        <w:spacing w:line="275" w:lineRule="auto"/>
        <w:ind w:left="1212" w:hanging="360"/>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CC5C71A" w14:textId="77777777" w:rsidR="00BF46AC" w:rsidRPr="00AF469D" w:rsidRDefault="00BF46AC" w:rsidP="00BF46AC">
      <w:pPr>
        <w:spacing w:line="44" w:lineRule="exact"/>
        <w:rPr>
          <w:rFonts w:ascii="Cambria" w:eastAsia="Cambria" w:hAnsi="Cambria" w:cs="Arial"/>
          <w:szCs w:val="20"/>
        </w:rPr>
      </w:pPr>
    </w:p>
    <w:p w14:paraId="7A7428DA" w14:textId="77777777" w:rsidR="00BF46AC" w:rsidRPr="00375667" w:rsidRDefault="00BF46AC" w:rsidP="00A15FBE">
      <w:pPr>
        <w:numPr>
          <w:ilvl w:val="0"/>
          <w:numId w:val="50"/>
        </w:numPr>
        <w:tabs>
          <w:tab w:val="left" w:pos="709"/>
        </w:tabs>
        <w:spacing w:line="275" w:lineRule="auto"/>
        <w:ind w:left="1212" w:right="20" w:hanging="36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r>
        <w:rPr>
          <w:rFonts w:ascii="Cambria" w:eastAsia="Cambria" w:hAnsi="Cambria" w:cs="Arial"/>
          <w:szCs w:val="20"/>
        </w:rPr>
        <w:t xml:space="preserve"> </w:t>
      </w:r>
      <w:r w:rsidRPr="00375667">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55502F80" w14:textId="77777777" w:rsidR="00BF46AC" w:rsidRDefault="00BF46AC" w:rsidP="00BF46AC">
      <w:pPr>
        <w:spacing w:line="45" w:lineRule="exact"/>
      </w:pPr>
    </w:p>
    <w:p w14:paraId="003B2888" w14:textId="77777777" w:rsidR="00BF46AC" w:rsidRDefault="00BF46AC" w:rsidP="00A15FBE">
      <w:pPr>
        <w:numPr>
          <w:ilvl w:val="0"/>
          <w:numId w:val="51"/>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788E9383" w14:textId="77777777" w:rsidR="00BF46AC" w:rsidRDefault="00BF46AC" w:rsidP="00BF46AC">
      <w:pPr>
        <w:spacing w:line="45" w:lineRule="exact"/>
      </w:pPr>
    </w:p>
    <w:p w14:paraId="10BE0BF2" w14:textId="6EE656B4" w:rsidR="00BF46AC" w:rsidRDefault="00BF46AC" w:rsidP="00BF46AC">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13.17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w:t>
      </w:r>
      <w:r w:rsidR="001333E1">
        <w:rPr>
          <w:rFonts w:ascii="Cambria" w:eastAsia="Cambria" w:hAnsi="Cambria"/>
        </w:rPr>
        <w:t>4</w:t>
      </w:r>
      <w:r>
        <w:rPr>
          <w:rFonts w:ascii="Cambria" w:eastAsia="Cambria" w:hAnsi="Cambria"/>
        </w:rPr>
        <w:t xml:space="preserve"> r. poz. </w:t>
      </w:r>
      <w:r w:rsidR="00A85040">
        <w:rPr>
          <w:rFonts w:ascii="Cambria" w:eastAsia="Cambria" w:hAnsi="Cambria"/>
        </w:rPr>
        <w:t>1557</w:t>
      </w:r>
      <w:r>
        <w:rPr>
          <w:rFonts w:ascii="Cambria" w:eastAsia="Cambria" w:hAnsi="Cambria"/>
        </w:rPr>
        <w:t xml:space="preserve"> ze zm.), z zastrzeżeniem formatów, o których mowa w art. 66 ust. 1 ustawy, z uwzględnieniem rodzaju przekazywanych danych.</w:t>
      </w:r>
    </w:p>
    <w:p w14:paraId="65DCEE72" w14:textId="77777777" w:rsidR="00BF46AC" w:rsidRDefault="00BF46AC" w:rsidP="00BF46AC">
      <w:pPr>
        <w:spacing w:line="2" w:lineRule="exact"/>
      </w:pPr>
    </w:p>
    <w:p w14:paraId="67B479B5"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1ADFCFB" w14:textId="77777777" w:rsidR="00BF46AC" w:rsidRDefault="00BF46AC" w:rsidP="00BF46AC">
      <w:pPr>
        <w:spacing w:line="19" w:lineRule="exact"/>
      </w:pPr>
    </w:p>
    <w:p w14:paraId="5ACEF60F"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50C28539" w14:textId="77777777" w:rsidR="00BF46AC" w:rsidRDefault="00BF46AC" w:rsidP="00BF46AC">
      <w:pPr>
        <w:spacing w:line="3" w:lineRule="exact"/>
      </w:pPr>
    </w:p>
    <w:p w14:paraId="517DCB80"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lastRenderedPageBreak/>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4BB6B0A5" w14:textId="77777777"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248A3A66" w14:textId="77777777" w:rsidR="00BF46AC" w:rsidRPr="00AF469D"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8" w:history="1">
        <w:r>
          <w:rPr>
            <w:rFonts w:ascii="Cambria" w:eastAsia="Cambria" w:hAnsi="Cambria"/>
            <w:color w:val="0070C0"/>
            <w:sz w:val="24"/>
            <w:u w:val="single"/>
          </w:rPr>
          <w:t>https://ezamowienia.gov.pl</w:t>
        </w:r>
      </w:hyperlink>
    </w:p>
    <w:p w14:paraId="65EF0ED4" w14:textId="794AF7B4" w:rsidR="00BF46AC" w:rsidRPr="00B6142F"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Pr>
          <w:rFonts w:asciiTheme="majorHAnsi" w:hAnsiTheme="majorHAnsi" w:cs="Arial"/>
          <w:bCs/>
          <w:color w:val="000000" w:themeColor="text1"/>
          <w:sz w:val="24"/>
          <w:szCs w:val="24"/>
        </w:rPr>
        <w:t xml:space="preserve"> </w:t>
      </w:r>
      <w:r w:rsidR="00B563DC">
        <w:rPr>
          <w:rFonts w:asciiTheme="majorHAnsi" w:hAnsiTheme="majorHAnsi" w:cs="Arial"/>
          <w:b/>
          <w:color w:val="FF0000"/>
          <w:sz w:val="24"/>
          <w:szCs w:val="24"/>
        </w:rPr>
        <w:t>14.07.</w:t>
      </w:r>
      <w:r>
        <w:rPr>
          <w:rFonts w:asciiTheme="majorHAnsi" w:hAnsiTheme="majorHAnsi" w:cs="Arial"/>
          <w:b/>
          <w:bCs/>
          <w:color w:val="FF0000"/>
          <w:sz w:val="24"/>
          <w:szCs w:val="24"/>
        </w:rPr>
        <w:t>202</w:t>
      </w:r>
      <w:r w:rsidR="009438B0">
        <w:rPr>
          <w:rFonts w:asciiTheme="majorHAnsi" w:hAnsiTheme="majorHAnsi" w:cs="Arial"/>
          <w:b/>
          <w:bCs/>
          <w:color w:val="FF0000"/>
          <w:sz w:val="24"/>
          <w:szCs w:val="24"/>
        </w:rPr>
        <w:t>5</w:t>
      </w:r>
      <w:r>
        <w:rPr>
          <w:rFonts w:asciiTheme="majorHAnsi" w:hAnsiTheme="majorHAnsi" w:cs="Arial"/>
          <w:b/>
          <w:bCs/>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12:00</w:t>
      </w:r>
    </w:p>
    <w:p w14:paraId="1F18C890" w14:textId="4F9CE2B0" w:rsidR="00BF46AC"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sidR="001813FF">
        <w:rPr>
          <w:rFonts w:asciiTheme="majorHAnsi" w:hAnsiTheme="majorHAnsi" w:cs="Arial"/>
          <w:bCs/>
          <w:color w:val="000000" w:themeColor="text1"/>
          <w:sz w:val="24"/>
          <w:szCs w:val="24"/>
        </w:rPr>
        <w:t>:</w:t>
      </w:r>
      <w:r w:rsidR="00EF4891">
        <w:rPr>
          <w:rFonts w:asciiTheme="majorHAnsi" w:hAnsiTheme="majorHAnsi" w:cs="Arial"/>
          <w:bCs/>
          <w:color w:val="000000" w:themeColor="text1"/>
          <w:sz w:val="24"/>
          <w:szCs w:val="24"/>
        </w:rPr>
        <w:t xml:space="preserve"> </w:t>
      </w:r>
      <w:r w:rsidR="00B563DC">
        <w:rPr>
          <w:rFonts w:asciiTheme="majorHAnsi" w:hAnsiTheme="majorHAnsi" w:cs="Arial"/>
          <w:b/>
          <w:color w:val="FF0000"/>
          <w:sz w:val="24"/>
          <w:szCs w:val="24"/>
        </w:rPr>
        <w:t>14.07</w:t>
      </w:r>
      <w:r w:rsidR="008B414E">
        <w:rPr>
          <w:rFonts w:asciiTheme="majorHAnsi" w:hAnsiTheme="majorHAnsi" w:cs="Arial"/>
          <w:b/>
          <w:color w:val="FF0000"/>
          <w:sz w:val="24"/>
          <w:szCs w:val="24"/>
        </w:rPr>
        <w:t>.</w:t>
      </w:r>
      <w:r w:rsidRPr="001813FF">
        <w:rPr>
          <w:rFonts w:asciiTheme="majorHAnsi" w:hAnsiTheme="majorHAnsi" w:cs="Arial"/>
          <w:b/>
          <w:color w:val="FF0000"/>
          <w:sz w:val="24"/>
          <w:szCs w:val="24"/>
        </w:rPr>
        <w:t>202</w:t>
      </w:r>
      <w:r w:rsidR="009438B0">
        <w:rPr>
          <w:rFonts w:asciiTheme="majorHAnsi" w:hAnsiTheme="majorHAnsi" w:cs="Arial"/>
          <w:b/>
          <w:color w:val="FF0000"/>
          <w:sz w:val="24"/>
          <w:szCs w:val="24"/>
        </w:rPr>
        <w:t>5</w:t>
      </w:r>
      <w:r w:rsidRPr="001813FF">
        <w:rPr>
          <w:rFonts w:asciiTheme="majorHAnsi" w:hAnsiTheme="majorHAnsi" w:cs="Arial"/>
          <w:b/>
          <w:color w:val="FF0000"/>
          <w:sz w:val="24"/>
          <w:szCs w:val="24"/>
        </w:rPr>
        <w:t>r</w:t>
      </w:r>
      <w:r>
        <w:rPr>
          <w:rFonts w:asciiTheme="majorHAnsi" w:hAnsiTheme="majorHAnsi" w:cs="Arial"/>
          <w:b/>
          <w:color w:val="FF0000"/>
          <w:sz w:val="24"/>
          <w:szCs w:val="24"/>
        </w:rPr>
        <w:t>.</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 xml:space="preserve">godz. </w:t>
      </w:r>
      <w:r>
        <w:rPr>
          <w:rFonts w:asciiTheme="majorHAnsi" w:hAnsiTheme="majorHAnsi" w:cs="Arial"/>
          <w:b/>
          <w:color w:val="000000" w:themeColor="text1"/>
          <w:sz w:val="24"/>
          <w:szCs w:val="24"/>
        </w:rPr>
        <w:t>12:30</w:t>
      </w:r>
    </w:p>
    <w:p w14:paraId="14D30538" w14:textId="77777777" w:rsidR="00BF46AC" w:rsidRPr="00E75CDF"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7E7C0510" w14:textId="77777777" w:rsidR="00BF46AC" w:rsidRPr="00AF469D" w:rsidRDefault="00BF46AC" w:rsidP="00A15FBE">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76DB4134" w14:textId="77777777" w:rsidR="00BF46AC" w:rsidRDefault="00BF46AC" w:rsidP="00525BF8">
      <w:pPr>
        <w:spacing w:line="5" w:lineRule="exact"/>
      </w:pPr>
    </w:p>
    <w:p w14:paraId="5461549C" w14:textId="77777777" w:rsidR="00BF46AC" w:rsidRDefault="00BF46AC" w:rsidP="00525BF8">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34F7D417" w14:textId="77777777" w:rsidR="00BF46AC" w:rsidRDefault="00BF46AC" w:rsidP="00525BF8">
      <w:pPr>
        <w:spacing w:line="2" w:lineRule="exact"/>
      </w:pPr>
    </w:p>
    <w:p w14:paraId="22905405" w14:textId="77777777" w:rsidR="00BF46AC" w:rsidRDefault="00BF46AC" w:rsidP="00525BF8">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15F3F93E" w14:textId="77777777" w:rsidR="00BF46AC" w:rsidRDefault="00BF46AC" w:rsidP="00525BF8">
      <w:pPr>
        <w:spacing w:line="3" w:lineRule="exact"/>
      </w:pPr>
    </w:p>
    <w:p w14:paraId="4BAD868E" w14:textId="77777777" w:rsidR="00BF46AC" w:rsidRDefault="00BF46AC" w:rsidP="00525BF8">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5B0FD6EB" w14:textId="77777777" w:rsidR="00BF46AC" w:rsidRDefault="00BF46AC" w:rsidP="00525BF8">
      <w:pPr>
        <w:spacing w:line="25" w:lineRule="exact"/>
      </w:pPr>
    </w:p>
    <w:p w14:paraId="09B4CD57" w14:textId="77777777" w:rsidR="00BF46AC" w:rsidRDefault="00BF46AC" w:rsidP="00A15FBE">
      <w:pPr>
        <w:numPr>
          <w:ilvl w:val="0"/>
          <w:numId w:val="52"/>
        </w:numPr>
        <w:tabs>
          <w:tab w:val="left" w:pos="1020"/>
        </w:tabs>
        <w:spacing w:line="274" w:lineRule="auto"/>
        <w:ind w:left="36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78363F85" w14:textId="77777777" w:rsidR="00BF46AC" w:rsidRDefault="00BF46AC" w:rsidP="00525BF8">
      <w:pPr>
        <w:spacing w:line="4" w:lineRule="exact"/>
        <w:rPr>
          <w:rFonts w:ascii="Cambria" w:eastAsia="Cambria" w:hAnsi="Cambria"/>
        </w:rPr>
      </w:pPr>
    </w:p>
    <w:p w14:paraId="542FC501" w14:textId="77777777" w:rsidR="00BF46AC" w:rsidRDefault="00BF46AC" w:rsidP="00A15FBE">
      <w:pPr>
        <w:numPr>
          <w:ilvl w:val="0"/>
          <w:numId w:val="52"/>
        </w:numPr>
        <w:tabs>
          <w:tab w:val="left" w:pos="1020"/>
        </w:tabs>
        <w:spacing w:line="0" w:lineRule="atLeast"/>
        <w:ind w:left="360" w:hanging="360"/>
        <w:rPr>
          <w:rFonts w:ascii="Cambria" w:eastAsia="Cambria" w:hAnsi="Cambria"/>
        </w:rPr>
      </w:pPr>
      <w:r>
        <w:rPr>
          <w:rFonts w:ascii="Cambria" w:eastAsia="Cambria" w:hAnsi="Cambria"/>
        </w:rPr>
        <w:t>cenach lub kosztach zawartych w ofertach.</w:t>
      </w:r>
    </w:p>
    <w:p w14:paraId="47A5A296" w14:textId="77777777" w:rsidR="00BF46AC" w:rsidRDefault="00BF46AC" w:rsidP="00525BF8">
      <w:pPr>
        <w:spacing w:line="42" w:lineRule="exact"/>
      </w:pPr>
    </w:p>
    <w:p w14:paraId="385B2B8F" w14:textId="77777777" w:rsidR="00BF46AC" w:rsidRDefault="00BF46AC" w:rsidP="00525BF8">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1CA2E957" w14:textId="77777777" w:rsidR="00BF46AC" w:rsidRDefault="00BF46AC" w:rsidP="00525BF8">
      <w:pPr>
        <w:spacing w:line="44" w:lineRule="exact"/>
      </w:pPr>
    </w:p>
    <w:p w14:paraId="30DE60A9" w14:textId="77777777" w:rsidR="00BF46AC" w:rsidRDefault="00BF46AC" w:rsidP="00BF46AC">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5624B59B" w14:textId="1F0FEB9F"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 xml:space="preserve">do dnia </w:t>
      </w:r>
      <w:r w:rsidR="00B563DC">
        <w:rPr>
          <w:rFonts w:asciiTheme="majorHAnsi" w:hAnsiTheme="majorHAnsi" w:cs="Arial"/>
          <w:b/>
          <w:sz w:val="24"/>
          <w:szCs w:val="24"/>
        </w:rPr>
        <w:t>12.08.</w:t>
      </w:r>
      <w:r>
        <w:rPr>
          <w:rFonts w:asciiTheme="majorHAnsi" w:hAnsiTheme="majorHAnsi" w:cs="Arial"/>
          <w:b/>
          <w:sz w:val="24"/>
          <w:szCs w:val="24"/>
        </w:rPr>
        <w:t>202</w:t>
      </w:r>
      <w:r w:rsidR="009438B0">
        <w:rPr>
          <w:rFonts w:asciiTheme="majorHAnsi" w:hAnsiTheme="majorHAnsi" w:cs="Arial"/>
          <w:b/>
          <w:sz w:val="24"/>
          <w:szCs w:val="24"/>
        </w:rPr>
        <w:t>5</w:t>
      </w:r>
      <w:r>
        <w:rPr>
          <w:rFonts w:asciiTheme="majorHAnsi" w:hAnsiTheme="majorHAnsi" w:cs="Arial"/>
          <w:b/>
          <w:sz w:val="24"/>
          <w:szCs w:val="24"/>
        </w:rPr>
        <w:t>r.</w:t>
      </w:r>
    </w:p>
    <w:p w14:paraId="5957D67F" w14:textId="77777777"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19CCA227" w14:textId="77777777" w:rsidR="00BF46AC" w:rsidRPr="0046682B"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3F9CD8D2" w14:textId="54F6D871" w:rsidR="002152DC" w:rsidRPr="001333E1" w:rsidRDefault="00BF46AC" w:rsidP="001333E1">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w:t>
      </w:r>
      <w:r w:rsidRPr="0046682B">
        <w:rPr>
          <w:rFonts w:ascii="Cambria" w:hAnsi="Cambria" w:cs="Arial"/>
          <w:bCs/>
          <w:sz w:val="24"/>
          <w:szCs w:val="24"/>
        </w:rPr>
        <w:lastRenderedPageBreak/>
        <w:t>związania ofertą, o którym mowa pkt. 15.2 SWZ, następuje wraz z przedłużeniem okresu ważności wadium albo jeżeli nie jest 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6F9EF65E" w14:textId="77777777"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508CB7D5" w14:textId="77777777" w:rsidR="00BF46AC" w:rsidRPr="00EA008D"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Formularzu ofertowym – Załącznik Nr 3 do SWZ</w:t>
      </w:r>
      <w:r w:rsidRPr="00EA008D">
        <w:rPr>
          <w:rFonts w:asciiTheme="majorHAnsi" w:hAnsiTheme="majorHAnsi" w:cs="Arial"/>
          <w:bCs/>
          <w:sz w:val="24"/>
          <w:szCs w:val="24"/>
        </w:rPr>
        <w:t xml:space="preserve">. Cena  obejmuje wszystkie koszty i składniki związane z wykonaniem zamówienia w zakresie wynikającym z opisu przedmiotu zamówienia. </w:t>
      </w:r>
    </w:p>
    <w:p w14:paraId="41753787"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SWZ i we wzorze umowy</w:t>
      </w:r>
      <w:r w:rsidRPr="00C6306E">
        <w:rPr>
          <w:rFonts w:asciiTheme="majorHAnsi" w:hAnsiTheme="majorHAnsi" w:cs="Arial"/>
          <w:bCs/>
          <w:sz w:val="24"/>
          <w:szCs w:val="24"/>
        </w:rPr>
        <w:t>.</w:t>
      </w:r>
    </w:p>
    <w:p w14:paraId="48E00504" w14:textId="77777777" w:rsidR="00BF46AC"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552D5586" w14:textId="77777777" w:rsidR="00BF46AC" w:rsidRPr="00C6306E" w:rsidRDefault="00BF46AC" w:rsidP="00A15FBE">
      <w:pPr>
        <w:pStyle w:val="Akapitzlist"/>
        <w:widowControl w:val="0"/>
        <w:numPr>
          <w:ilvl w:val="1"/>
          <w:numId w:val="27"/>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4736E52C"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2002AD9E" w14:textId="461E47E5"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Dz. U. z 202</w:t>
      </w:r>
      <w:r w:rsidR="001333E1">
        <w:rPr>
          <w:rFonts w:ascii="Cambria" w:hAnsi="Cambria"/>
          <w:color w:val="000000"/>
          <w:sz w:val="24"/>
          <w:szCs w:val="24"/>
        </w:rPr>
        <w:t>4</w:t>
      </w:r>
      <w:r w:rsidRPr="00020443">
        <w:rPr>
          <w:rFonts w:ascii="Cambria" w:hAnsi="Cambria"/>
          <w:color w:val="000000"/>
          <w:sz w:val="24"/>
          <w:szCs w:val="24"/>
        </w:rPr>
        <w:t xml:space="preserve"> r. poz. </w:t>
      </w:r>
      <w:r w:rsidR="001333E1">
        <w:rPr>
          <w:rFonts w:ascii="Cambria" w:hAnsi="Cambria"/>
          <w:color w:val="000000"/>
          <w:sz w:val="24"/>
          <w:szCs w:val="24"/>
        </w:rPr>
        <w:t>36</w:t>
      </w:r>
      <w:r w:rsidR="00A85040">
        <w:rPr>
          <w:rFonts w:ascii="Cambria" w:hAnsi="Cambria"/>
          <w:color w:val="000000"/>
          <w:sz w:val="24"/>
          <w:szCs w:val="24"/>
        </w:rPr>
        <w:t>1</w:t>
      </w:r>
      <w:r w:rsidRPr="00020443">
        <w:rPr>
          <w:rFonts w:ascii="Cambria" w:hAnsi="Cambria"/>
          <w:color w:val="000000"/>
          <w:sz w:val="24"/>
          <w:szCs w:val="24"/>
        </w:rPr>
        <w:t xml:space="preserve">,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21CB37B4" w14:textId="77777777"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0C24BBCD"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78455EEB"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usługi, których dostawa lub świadczenie będą prowadziły do powstania obowiązku podatkowego;</w:t>
      </w:r>
    </w:p>
    <w:p w14:paraId="18574719"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usługi objęte</w:t>
      </w:r>
      <w:r>
        <w:rPr>
          <w:rFonts w:ascii="Cambria" w:hAnsi="Cambria"/>
          <w:color w:val="000000"/>
          <w:sz w:val="24"/>
          <w:szCs w:val="24"/>
        </w:rPr>
        <w:t>j</w:t>
      </w:r>
      <w:r w:rsidRPr="00062FE2">
        <w:rPr>
          <w:rFonts w:ascii="Cambria" w:hAnsi="Cambria"/>
          <w:color w:val="000000"/>
          <w:sz w:val="24"/>
          <w:szCs w:val="24"/>
        </w:rPr>
        <w:t xml:space="preserve">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674F48F2"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67AE54F6" w14:textId="77777777" w:rsidR="00BF46AC" w:rsidRPr="00C6306E" w:rsidRDefault="00BF46AC" w:rsidP="00A15FBE">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25FE5489" w14:textId="77777777" w:rsidR="00BF46AC" w:rsidRDefault="00BF46AC" w:rsidP="00A15FBE">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 xml:space="preserve">Załącznik Nr 2 do </w:t>
      </w:r>
      <w:r>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052C48A" w14:textId="77777777" w:rsidR="00A37469" w:rsidRPr="00020443" w:rsidRDefault="00A37469" w:rsidP="00A15FBE">
      <w:pPr>
        <w:pStyle w:val="Listanumerowana2"/>
        <w:numPr>
          <w:ilvl w:val="1"/>
          <w:numId w:val="28"/>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03180AD0"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191"/>
        <w:gridCol w:w="3349"/>
      </w:tblGrid>
      <w:tr w:rsidR="00A37469" w:rsidRPr="005A2DD5" w14:paraId="30D54407" w14:textId="77777777" w:rsidTr="00A37469">
        <w:tc>
          <w:tcPr>
            <w:tcW w:w="818" w:type="dxa"/>
            <w:shd w:val="pct10" w:color="auto" w:fill="auto"/>
          </w:tcPr>
          <w:p w14:paraId="4C638B84"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lastRenderedPageBreak/>
              <w:t>Lp.</w:t>
            </w:r>
          </w:p>
        </w:tc>
        <w:tc>
          <w:tcPr>
            <w:tcW w:w="4191" w:type="dxa"/>
            <w:shd w:val="pct10" w:color="auto" w:fill="auto"/>
          </w:tcPr>
          <w:p w14:paraId="21EC2939"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49" w:type="dxa"/>
            <w:shd w:val="pct10" w:color="auto" w:fill="auto"/>
          </w:tcPr>
          <w:p w14:paraId="7BF63ED4"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A37469" w:rsidRPr="005A2DD5" w14:paraId="19B5D7B3" w14:textId="77777777" w:rsidTr="00A37469">
        <w:tc>
          <w:tcPr>
            <w:tcW w:w="818" w:type="dxa"/>
            <w:shd w:val="clear" w:color="auto" w:fill="auto"/>
            <w:vAlign w:val="center"/>
          </w:tcPr>
          <w:p w14:paraId="009F8183"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191" w:type="dxa"/>
            <w:shd w:val="clear" w:color="auto" w:fill="auto"/>
          </w:tcPr>
          <w:p w14:paraId="02381E37"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49" w:type="dxa"/>
            <w:shd w:val="clear" w:color="auto" w:fill="auto"/>
          </w:tcPr>
          <w:p w14:paraId="3DEBCA1F"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A37469" w:rsidRPr="005A2DD5" w14:paraId="564B349C" w14:textId="77777777" w:rsidTr="00A37469">
        <w:tc>
          <w:tcPr>
            <w:tcW w:w="818" w:type="dxa"/>
            <w:shd w:val="clear" w:color="auto" w:fill="auto"/>
            <w:vAlign w:val="center"/>
          </w:tcPr>
          <w:p w14:paraId="70209D61" w14:textId="77777777" w:rsidR="00A37469" w:rsidRPr="005A2DD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191" w:type="dxa"/>
            <w:shd w:val="clear" w:color="auto" w:fill="auto"/>
          </w:tcPr>
          <w:p w14:paraId="2E428AA6" w14:textId="624B959F" w:rsidR="00A37469" w:rsidRPr="005A2DD5" w:rsidRDefault="00280FA4" w:rsidP="009557B3">
            <w:pPr>
              <w:tabs>
                <w:tab w:val="left" w:pos="709"/>
                <w:tab w:val="left" w:pos="1276"/>
                <w:tab w:val="left" w:pos="1418"/>
              </w:tabs>
              <w:suppressAutoHyphens/>
              <w:spacing w:line="276" w:lineRule="auto"/>
              <w:jc w:val="both"/>
              <w:rPr>
                <w:rFonts w:ascii="Cambria" w:hAnsi="Cambria"/>
                <w:color w:val="000000" w:themeColor="text1"/>
              </w:rPr>
            </w:pPr>
            <w:r>
              <w:rPr>
                <w:iCs/>
              </w:rPr>
              <w:t>Gwarancja</w:t>
            </w:r>
            <w:r w:rsidR="00D1279C" w:rsidRPr="007709AD">
              <w:rPr>
                <w:i/>
              </w:rPr>
              <w:t xml:space="preserve"> </w:t>
            </w:r>
            <w:r w:rsidR="00A37469" w:rsidRPr="005A2DD5">
              <w:rPr>
                <w:rFonts w:ascii="Cambria" w:hAnsi="Cambria"/>
                <w:color w:val="000000" w:themeColor="text1"/>
              </w:rPr>
              <w:t>(G)</w:t>
            </w:r>
          </w:p>
        </w:tc>
        <w:tc>
          <w:tcPr>
            <w:tcW w:w="3349" w:type="dxa"/>
            <w:shd w:val="clear" w:color="auto" w:fill="auto"/>
          </w:tcPr>
          <w:p w14:paraId="49CDD83F" w14:textId="77777777" w:rsidR="00A37469" w:rsidRPr="00724955" w:rsidRDefault="00A37469" w:rsidP="009438B0">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p>
          <w:p w14:paraId="78EDCFD6" w14:textId="77777777" w:rsidR="00A37469" w:rsidRPr="00724955" w:rsidRDefault="00A37469" w:rsidP="009557B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14:paraId="1E2E25DB"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6B6F0C96" w14:textId="77777777"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1E42C204"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0219E01C" w14:textId="77777777" w:rsidR="00A37469" w:rsidRPr="003144CA" w:rsidRDefault="00A37469" w:rsidP="00A15FBE">
      <w:pPr>
        <w:pStyle w:val="Akapitzlist"/>
        <w:numPr>
          <w:ilvl w:val="1"/>
          <w:numId w:val="41"/>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14:paraId="35B73EAE"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n</w:t>
      </w:r>
      <w:proofErr w:type="spellEnd"/>
    </w:p>
    <w:p w14:paraId="51EC6F0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14:paraId="766B696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r>
      <w:proofErr w:type="spellStart"/>
      <w:r w:rsidRPr="003144CA">
        <w:rPr>
          <w:rFonts w:ascii="Cambria" w:hAnsi="Cambria"/>
          <w:b/>
          <w:i/>
          <w:color w:val="000000" w:themeColor="text1"/>
          <w:sz w:val="24"/>
          <w:szCs w:val="24"/>
        </w:rPr>
        <w:t>C</w:t>
      </w:r>
      <w:r w:rsidRPr="003144CA">
        <w:rPr>
          <w:rFonts w:ascii="Cambria" w:hAnsi="Cambria"/>
          <w:b/>
          <w:i/>
          <w:color w:val="000000" w:themeColor="text1"/>
          <w:sz w:val="24"/>
          <w:szCs w:val="24"/>
          <w:vertAlign w:val="subscript"/>
        </w:rPr>
        <w:t>b</w:t>
      </w:r>
      <w:proofErr w:type="spellEnd"/>
    </w:p>
    <w:p w14:paraId="11B69D49" w14:textId="77777777"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tab/>
      </w:r>
      <w:r w:rsidRPr="005A2DD5">
        <w:rPr>
          <w:rFonts w:ascii="Cambria" w:hAnsi="Cambria"/>
          <w:color w:val="000000" w:themeColor="text1"/>
        </w:rPr>
        <w:t>gdzie,</w:t>
      </w:r>
    </w:p>
    <w:p w14:paraId="25BCB47D"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14:paraId="5364F760"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63730127"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proofErr w:type="spellStart"/>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proofErr w:type="spellEnd"/>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4E0028DB" w14:textId="77777777" w:rsidR="00A37469" w:rsidRPr="00913C80" w:rsidRDefault="00A37469" w:rsidP="00A37469">
      <w:pPr>
        <w:pStyle w:val="Bezodstpw"/>
        <w:spacing w:line="276" w:lineRule="auto"/>
        <w:ind w:left="708"/>
        <w:jc w:val="both"/>
        <w:rPr>
          <w:rFonts w:ascii="Cambria" w:hAnsi="Cambria"/>
          <w:color w:val="000000" w:themeColor="text1"/>
          <w:sz w:val="10"/>
          <w:szCs w:val="10"/>
        </w:rPr>
      </w:pPr>
    </w:p>
    <w:p w14:paraId="772C44C7" w14:textId="77777777" w:rsidR="00A37469" w:rsidRPr="005A2DD5"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785783B8" w14:textId="77777777" w:rsidR="00A37469" w:rsidRPr="0037298C" w:rsidRDefault="00A37469" w:rsidP="00A37469">
      <w:pPr>
        <w:pStyle w:val="Akapitzlist"/>
        <w:spacing w:before="0" w:after="0" w:line="276" w:lineRule="auto"/>
        <w:ind w:left="708"/>
        <w:rPr>
          <w:rFonts w:ascii="Cambria" w:hAnsi="Cambria"/>
          <w:color w:val="000000" w:themeColor="text1"/>
          <w:sz w:val="10"/>
          <w:szCs w:val="10"/>
        </w:rPr>
      </w:pPr>
    </w:p>
    <w:p w14:paraId="28440193" w14:textId="77777777" w:rsidR="00280FA4" w:rsidRPr="00280FA4" w:rsidRDefault="00A37469" w:rsidP="00280FA4">
      <w:pPr>
        <w:pStyle w:val="Listanumerowana2"/>
        <w:numPr>
          <w:ilvl w:val="1"/>
          <w:numId w:val="41"/>
        </w:numPr>
        <w:tabs>
          <w:tab w:val="left" w:pos="360"/>
        </w:tabs>
        <w:spacing w:line="276" w:lineRule="auto"/>
        <w:contextualSpacing/>
        <w:rPr>
          <w:rFonts w:ascii="Times New Roman" w:hAnsi="Times New Roman"/>
          <w:b/>
          <w:bCs/>
          <w:color w:val="000000" w:themeColor="text1"/>
          <w:sz w:val="24"/>
        </w:rPr>
      </w:pPr>
      <w:r w:rsidRPr="00280FA4">
        <w:rPr>
          <w:rFonts w:ascii="Cambria" w:hAnsi="Cambria"/>
          <w:color w:val="000000" w:themeColor="text1"/>
          <w:sz w:val="24"/>
        </w:rPr>
        <w:t xml:space="preserve">Kryterium </w:t>
      </w:r>
      <w:r w:rsidRPr="00280FA4">
        <w:rPr>
          <w:rFonts w:ascii="Cambria" w:hAnsi="Cambria"/>
          <w:b/>
          <w:color w:val="000000" w:themeColor="text1"/>
          <w:sz w:val="24"/>
        </w:rPr>
        <w:t>„</w:t>
      </w:r>
      <w:r w:rsidR="00280FA4" w:rsidRPr="00280FA4">
        <w:rPr>
          <w:rFonts w:ascii="Times New Roman" w:hAnsi="Times New Roman"/>
          <w:b/>
          <w:bCs/>
          <w:i/>
          <w:sz w:val="24"/>
        </w:rPr>
        <w:t>Gwarancja</w:t>
      </w:r>
      <w:r w:rsidRPr="00280FA4">
        <w:rPr>
          <w:rFonts w:ascii="Times New Roman" w:hAnsi="Times New Roman"/>
          <w:b/>
          <w:bCs/>
          <w:color w:val="000000" w:themeColor="text1"/>
          <w:sz w:val="24"/>
        </w:rPr>
        <w:t>”</w:t>
      </w:r>
      <w:r w:rsidR="00280FA4" w:rsidRPr="00280FA4">
        <w:rPr>
          <w:rFonts w:ascii="Times New Roman" w:hAnsi="Times New Roman"/>
          <w:b/>
          <w:bCs/>
          <w:color w:val="000000" w:themeColor="text1"/>
          <w:sz w:val="24"/>
        </w:rPr>
        <w:t xml:space="preserve"> to długość okresu gwarancji na roboty budowlane oraz zamontowane materiały i urządzenia. Minimalna wymagana gwarancja to 60 miesięcy. </w:t>
      </w:r>
    </w:p>
    <w:p w14:paraId="53FD2657"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W przypadku zaoferowania długości okresu gwarancji poniżej 60 miesięcy oferta zostanie odrzucona.</w:t>
      </w:r>
    </w:p>
    <w:p w14:paraId="31B4AB74"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Punkty za kryterium „Gwarancja” zostaną odpowiednio przyznane:</w:t>
      </w:r>
    </w:p>
    <w:p w14:paraId="7B223E6E"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60 miesięcy – 0 pkt</w:t>
      </w:r>
    </w:p>
    <w:p w14:paraId="6BC1F220"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72 miesiące – 10 pkt</w:t>
      </w:r>
    </w:p>
    <w:p w14:paraId="0A72B2AF" w14:textId="77777777" w:rsidR="00280FA4" w:rsidRP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84 miesiące – 25 pkt</w:t>
      </w:r>
    </w:p>
    <w:p w14:paraId="5BBA9558" w14:textId="77777777" w:rsidR="00280FA4" w:rsidRDefault="00280FA4" w:rsidP="00280FA4">
      <w:pPr>
        <w:pStyle w:val="Listanumerowana2"/>
        <w:numPr>
          <w:ilvl w:val="0"/>
          <w:numId w:val="0"/>
        </w:numPr>
        <w:tabs>
          <w:tab w:val="left" w:pos="360"/>
        </w:tabs>
        <w:spacing w:line="276" w:lineRule="auto"/>
        <w:ind w:left="720"/>
        <w:contextualSpacing/>
        <w:rPr>
          <w:rFonts w:ascii="Times New Roman" w:hAnsi="Times New Roman"/>
          <w:b/>
          <w:bCs/>
          <w:color w:val="000000" w:themeColor="text1"/>
          <w:sz w:val="24"/>
        </w:rPr>
      </w:pPr>
      <w:r w:rsidRPr="00280FA4">
        <w:rPr>
          <w:rFonts w:ascii="Times New Roman" w:hAnsi="Times New Roman"/>
          <w:b/>
          <w:bCs/>
          <w:color w:val="000000" w:themeColor="text1"/>
          <w:sz w:val="24"/>
        </w:rPr>
        <w:t>96 miesięcy – 40 pkt</w:t>
      </w:r>
    </w:p>
    <w:p w14:paraId="76339601" w14:textId="77777777" w:rsidR="00A37469" w:rsidRPr="005A2DD5" w:rsidRDefault="00A37469" w:rsidP="00A37469">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2"/>
      </w:tblGrid>
      <w:tr w:rsidR="00A37469" w:rsidRPr="005A2DD5" w14:paraId="2D37299B" w14:textId="77777777" w:rsidTr="00537F60">
        <w:tc>
          <w:tcPr>
            <w:tcW w:w="8466" w:type="dxa"/>
            <w:tcBorders>
              <w:bottom w:val="single" w:sz="4" w:space="0" w:color="auto"/>
            </w:tcBorders>
            <w:shd w:val="clear" w:color="auto" w:fill="auto"/>
          </w:tcPr>
          <w:p w14:paraId="340E8CAA" w14:textId="1561B2F5" w:rsidR="00A37469" w:rsidRPr="00BD79D4" w:rsidRDefault="00A37469" w:rsidP="009557B3">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w przedziale od</w:t>
            </w:r>
            <w:r w:rsidR="00C41A99">
              <w:rPr>
                <w:rFonts w:ascii="Cambria" w:eastAsia="Calibri" w:hAnsi="Cambria" w:cs="Helvetica"/>
                <w:color w:val="000000" w:themeColor="text1"/>
              </w:rPr>
              <w:t xml:space="preserve"> </w:t>
            </w:r>
            <w:r w:rsidR="00D1279C">
              <w:rPr>
                <w:rFonts w:ascii="Cambria" w:eastAsia="Calibri" w:hAnsi="Cambria" w:cs="Helvetica"/>
                <w:color w:val="000000" w:themeColor="text1"/>
              </w:rPr>
              <w:t>60</w:t>
            </w:r>
            <w:r w:rsidR="00C3208C">
              <w:rPr>
                <w:rFonts w:ascii="Cambria" w:eastAsia="Calibri" w:hAnsi="Cambria" w:cs="Helvetica"/>
                <w:color w:val="000000" w:themeColor="text1"/>
              </w:rPr>
              <w:t xml:space="preserve"> </w:t>
            </w:r>
            <w:r w:rsidRPr="005A2DD5">
              <w:rPr>
                <w:rFonts w:ascii="Cambria" w:eastAsia="Calibri" w:hAnsi="Cambria" w:cs="Helvetica"/>
                <w:color w:val="000000" w:themeColor="text1"/>
              </w:rPr>
              <w:t xml:space="preserve">miesięcy do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miesięcy. </w:t>
            </w:r>
            <w:r w:rsidRPr="005A2DD5">
              <w:rPr>
                <w:rFonts w:ascii="Cambria" w:eastAsia="Calibri" w:hAnsi="Cambria" w:cs="Helvetica"/>
                <w:b/>
                <w:color w:val="000000" w:themeColor="text1"/>
              </w:rPr>
              <w:t xml:space="preserve">W przypadku zaoferowania przez Wykonawcę długości gwarancji krótszego niż </w:t>
            </w:r>
            <w:r w:rsidR="00D1279C">
              <w:rPr>
                <w:rFonts w:ascii="Cambria" w:eastAsia="Calibri" w:hAnsi="Cambria" w:cs="Helvetica"/>
                <w:b/>
                <w:color w:val="000000" w:themeColor="text1"/>
              </w:rPr>
              <w:t>60</w:t>
            </w:r>
            <w:r w:rsidRPr="005A2DD5">
              <w:rPr>
                <w:rFonts w:ascii="Cambria" w:eastAsia="Calibri" w:hAnsi="Cambria" w:cs="Helvetica"/>
                <w:b/>
                <w:color w:val="000000" w:themeColor="text1"/>
              </w:rPr>
              <w:t xml:space="preserve"> m-</w:t>
            </w:r>
            <w:proofErr w:type="spellStart"/>
            <w:r w:rsidRPr="005A2DD5">
              <w:rPr>
                <w:rFonts w:ascii="Cambria" w:eastAsia="Calibri" w:hAnsi="Cambria" w:cs="Helvetica"/>
                <w:b/>
                <w:color w:val="000000" w:themeColor="text1"/>
              </w:rPr>
              <w:t>cy</w:t>
            </w:r>
            <w:proofErr w:type="spellEnd"/>
            <w:r w:rsidRPr="005A2DD5">
              <w:rPr>
                <w:rFonts w:ascii="Cambria" w:eastAsia="Calibri" w:hAnsi="Cambria" w:cs="Helvetica"/>
                <w:b/>
                <w:color w:val="000000" w:themeColor="text1"/>
              </w:rPr>
              <w:t>,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 xml:space="preserve">W przypadku, gdy Wykonawca w ogóle nie wskaże w ofercie oferowanego okresu gwarancji </w:t>
            </w:r>
            <w:r>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miesięcy, jednak w tym przypadku Zamawiający przyjmie do obliczeń wartość </w:t>
            </w:r>
            <w:r w:rsidR="00D1279C">
              <w:rPr>
                <w:rFonts w:ascii="Cambria" w:eastAsia="Calibri" w:hAnsi="Cambria" w:cs="Helvetica"/>
                <w:color w:val="000000" w:themeColor="text1"/>
              </w:rPr>
              <w:t>96</w:t>
            </w:r>
            <w:r w:rsidRPr="005A2DD5">
              <w:rPr>
                <w:rFonts w:ascii="Cambria" w:eastAsia="Calibri" w:hAnsi="Cambria" w:cs="Helvetica"/>
                <w:color w:val="000000" w:themeColor="text1"/>
              </w:rPr>
              <w:t xml:space="preserve"> m-</w:t>
            </w:r>
            <w:proofErr w:type="spellStart"/>
            <w:r w:rsidRPr="005A2DD5">
              <w:rPr>
                <w:rFonts w:ascii="Cambria" w:eastAsia="Calibri" w:hAnsi="Cambria" w:cs="Helvetica"/>
                <w:color w:val="000000" w:themeColor="text1"/>
              </w:rPr>
              <w:t>cy</w:t>
            </w:r>
            <w:proofErr w:type="spellEnd"/>
            <w:r w:rsidRPr="005A2DD5">
              <w:rPr>
                <w:rFonts w:ascii="Cambria" w:eastAsia="Calibri" w:hAnsi="Cambria" w:cs="Helvetica"/>
                <w:color w:val="000000" w:themeColor="text1"/>
              </w:rPr>
              <w:t xml:space="preserve"> - najdłuższy przyjęty w kryterium oceny ofert </w:t>
            </w:r>
            <w:r w:rsidRPr="00D1279C">
              <w:rPr>
                <w:rFonts w:ascii="Cambria" w:eastAsia="Calibri" w:hAnsi="Cambria" w:cs="Helvetica"/>
                <w:b/>
                <w:bCs/>
                <w:color w:val="000000" w:themeColor="text1"/>
              </w:rPr>
              <w:t>„</w:t>
            </w:r>
            <w:r w:rsidR="00D728CB">
              <w:rPr>
                <w:b/>
                <w:bCs/>
                <w:i/>
              </w:rPr>
              <w:t>Gwarancja</w:t>
            </w:r>
            <w:r w:rsidRPr="00D1279C">
              <w:rPr>
                <w:rFonts w:ascii="Cambria" w:eastAsia="Calibri" w:hAnsi="Cambria" w:cs="Helvetica"/>
                <w:b/>
                <w:bCs/>
                <w:color w:val="000000" w:themeColor="text1"/>
              </w:rPr>
              <w:t>”.</w:t>
            </w:r>
            <w:r w:rsidRPr="005A2DD5">
              <w:rPr>
                <w:rFonts w:ascii="Cambria" w:eastAsia="Calibri" w:hAnsi="Cambria" w:cs="Helvetica"/>
                <w:color w:val="000000" w:themeColor="text1"/>
              </w:rPr>
              <w:t xml:space="preserve"> </w:t>
            </w:r>
          </w:p>
        </w:tc>
      </w:tr>
    </w:tbl>
    <w:p w14:paraId="1E72C9C1" w14:textId="77777777" w:rsidR="00A37469" w:rsidRPr="007C1D98" w:rsidRDefault="00A37469" w:rsidP="00A15FBE">
      <w:pPr>
        <w:pStyle w:val="Listanumerowana2"/>
        <w:numPr>
          <w:ilvl w:val="1"/>
          <w:numId w:val="41"/>
        </w:numPr>
        <w:ind w:left="709" w:hanging="709"/>
        <w:rPr>
          <w:rFonts w:ascii="Cambria" w:hAnsi="Cambria"/>
          <w:sz w:val="24"/>
        </w:rPr>
      </w:pPr>
      <w:r w:rsidRPr="007C1D98">
        <w:rPr>
          <w:rFonts w:ascii="Cambria" w:hAnsi="Cambria"/>
          <w:sz w:val="24"/>
        </w:rPr>
        <w:t>Za najkorzystniejszą ofertę 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14:paraId="34B2A15E" w14:textId="77777777"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14:paraId="43E56C17" w14:textId="77777777"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14:paraId="53707922"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lastRenderedPageBreak/>
        <w:t xml:space="preserve">gdzie: </w:t>
      </w:r>
    </w:p>
    <w:p w14:paraId="1CE3F1D5"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14:paraId="6FC1421B"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6411FBD2" w14:textId="3964EDA8" w:rsidR="00A37469" w:rsidRPr="00D1279C" w:rsidRDefault="00A37469" w:rsidP="00A37469">
      <w:pPr>
        <w:pStyle w:val="Akapitzlist"/>
        <w:tabs>
          <w:tab w:val="left" w:pos="709"/>
        </w:tabs>
        <w:autoSpaceDE w:val="0"/>
        <w:autoSpaceDN w:val="0"/>
        <w:adjustRightInd w:val="0"/>
        <w:spacing w:after="0" w:line="276" w:lineRule="auto"/>
        <w:ind w:left="709"/>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D1279C">
        <w:rPr>
          <w:rFonts w:ascii="Cambria" w:hAnsi="Cambria" w:cs="Helvetica"/>
          <w:b/>
          <w:bCs/>
          <w:color w:val="000000"/>
          <w:sz w:val="24"/>
          <w:szCs w:val="24"/>
        </w:rPr>
        <w:t>„</w:t>
      </w:r>
      <w:r w:rsidR="00D728CB">
        <w:rPr>
          <w:rFonts w:ascii="Times New Roman" w:hAnsi="Times New Roman"/>
          <w:b/>
          <w:bCs/>
          <w:i/>
          <w:sz w:val="24"/>
          <w:szCs w:val="24"/>
        </w:rPr>
        <w:t>Gwarancja</w:t>
      </w:r>
      <w:r w:rsidRPr="00D1279C">
        <w:rPr>
          <w:rFonts w:ascii="Cambria" w:hAnsi="Cambria" w:cs="Helvetica"/>
          <w:b/>
          <w:bCs/>
          <w:color w:val="000000"/>
          <w:sz w:val="24"/>
          <w:szCs w:val="24"/>
        </w:rPr>
        <w:t>”.</w:t>
      </w:r>
    </w:p>
    <w:p w14:paraId="5A1E9A41" w14:textId="434DB6EA"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62E75F9D" w14:textId="77777777" w:rsidR="003E6A2E" w:rsidRPr="000405D0" w:rsidRDefault="003E6A2E" w:rsidP="00A15FBE">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614BF734" w14:textId="77777777" w:rsidR="003E6A2E" w:rsidRPr="00A37469" w:rsidRDefault="003E6A2E" w:rsidP="00A15FBE">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3A5778AE" w14:textId="77777777" w:rsidR="003E6A2E" w:rsidRPr="000405D0" w:rsidRDefault="003E6A2E" w:rsidP="00A15FBE">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8BD8F8A" w14:textId="77777777" w:rsidR="003E6A2E" w:rsidRPr="004E0737"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2"/>
          <w:szCs w:val="22"/>
        </w:rPr>
      </w:pPr>
      <w:r w:rsidRPr="004E0737">
        <w:rPr>
          <w:rFonts w:ascii="Cambria" w:hAnsi="Cambria"/>
          <w:color w:val="000000"/>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38834A" w14:textId="77777777" w:rsidR="003E6A2E" w:rsidRPr="000405D0"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321185C6" w14:textId="77777777" w:rsidR="003E6A2E" w:rsidRPr="000405D0" w:rsidRDefault="003E6A2E" w:rsidP="00525BF8">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6545D93D" w14:textId="77777777" w:rsidR="003E6A2E" w:rsidRPr="00212A54" w:rsidRDefault="003E6A2E" w:rsidP="00A15FBE">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Pr>
          <w:rFonts w:ascii="Cambria" w:hAnsi="Cambria" w:cs="Arial"/>
          <w:bCs/>
          <w:color w:val="000000" w:themeColor="text1"/>
          <w:sz w:val="24"/>
          <w:szCs w:val="24"/>
        </w:rPr>
        <w:t>ostępowania.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CA622A">
        <w:trPr>
          <w:trHeight w:val="1015"/>
          <w:jc w:val="center"/>
        </w:trPr>
        <w:tc>
          <w:tcPr>
            <w:tcW w:w="907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52688771" w14:textId="3CF2647E"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766AE039" w14:textId="08D8004D"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38618C1C" w14:textId="2E89B0E0"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 xml:space="preserve">.1 </w:t>
      </w:r>
      <w:r w:rsidR="006A5D91">
        <w:rPr>
          <w:rFonts w:asciiTheme="majorHAnsi" w:hAnsiTheme="majorHAnsi"/>
          <w:sz w:val="24"/>
          <w:szCs w:val="24"/>
        </w:rPr>
        <w:t xml:space="preserve">i 19.2 </w:t>
      </w:r>
      <w:r w:rsidR="000405D0">
        <w:rPr>
          <w:rFonts w:asciiTheme="majorHAnsi" w:hAnsiTheme="majorHAnsi"/>
          <w:sz w:val="24"/>
          <w:szCs w:val="24"/>
        </w:rPr>
        <w:t>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14:paraId="235F8590" w14:textId="293291E2" w:rsidR="000405D0" w:rsidRDefault="006528C1"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w:t>
      </w:r>
      <w:r w:rsidR="00D9784D" w:rsidRPr="0079308E">
        <w:rPr>
          <w:rFonts w:asciiTheme="majorHAnsi" w:hAnsiTheme="majorHAnsi"/>
          <w:sz w:val="24"/>
          <w:szCs w:val="24"/>
          <w:u w:val="single"/>
        </w:rPr>
        <w:t>do wniesienia zabezpieczenia należytego wykonania umowy</w:t>
      </w:r>
      <w:r w:rsidR="00D9784D" w:rsidRPr="00451E97">
        <w:rPr>
          <w:rFonts w:asciiTheme="majorHAnsi" w:hAnsiTheme="majorHAnsi"/>
          <w:sz w:val="24"/>
          <w:szCs w:val="24"/>
        </w:rPr>
        <w:t xml:space="preserve">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p w14:paraId="6BCA3EF2" w14:textId="22076365" w:rsidR="009438B0" w:rsidRPr="0079308E" w:rsidRDefault="009438B0" w:rsidP="009438B0">
      <w:pPr>
        <w:pStyle w:val="Kolorowalistaakcent11"/>
        <w:widowControl w:val="0"/>
        <w:numPr>
          <w:ilvl w:val="1"/>
          <w:numId w:val="29"/>
        </w:numPr>
        <w:suppressAutoHyphens/>
        <w:spacing w:line="276" w:lineRule="auto"/>
        <w:ind w:left="851" w:hanging="851"/>
        <w:outlineLvl w:val="3"/>
        <w:rPr>
          <w:rFonts w:asciiTheme="majorHAnsi" w:hAnsiTheme="majorHAnsi"/>
          <w:sz w:val="24"/>
          <w:szCs w:val="24"/>
          <w:u w:val="single"/>
        </w:rPr>
      </w:pPr>
      <w:r w:rsidRPr="009438B0">
        <w:rPr>
          <w:rFonts w:asciiTheme="majorHAnsi" w:hAnsiTheme="majorHAnsi"/>
          <w:sz w:val="24"/>
          <w:szCs w:val="24"/>
        </w:rPr>
        <w:t xml:space="preserve">Przed zawarciem umowy Wykonawca </w:t>
      </w:r>
      <w:r w:rsidRPr="0079308E">
        <w:rPr>
          <w:rFonts w:asciiTheme="majorHAnsi" w:hAnsiTheme="majorHAnsi"/>
          <w:sz w:val="24"/>
          <w:szCs w:val="24"/>
          <w:u w:val="single"/>
        </w:rPr>
        <w:t>dostarczy</w:t>
      </w:r>
      <w:r w:rsidRPr="009438B0">
        <w:rPr>
          <w:rFonts w:asciiTheme="majorHAnsi" w:hAnsiTheme="majorHAnsi"/>
          <w:sz w:val="24"/>
          <w:szCs w:val="24"/>
        </w:rPr>
        <w:t xml:space="preserve"> </w:t>
      </w:r>
      <w:r w:rsidR="0079308E" w:rsidRPr="0079308E">
        <w:rPr>
          <w:rFonts w:asciiTheme="majorHAnsi" w:hAnsiTheme="majorHAnsi"/>
          <w:sz w:val="24"/>
          <w:szCs w:val="24"/>
          <w:u w:val="single"/>
        </w:rPr>
        <w:t xml:space="preserve">polisę odpowiedzialności cywilnej z tytułu prowadzonej działalności na sumę ubezpieczenia nie mniejszą </w:t>
      </w:r>
      <w:r w:rsidR="0079308E" w:rsidRPr="0079308E">
        <w:rPr>
          <w:rFonts w:asciiTheme="majorHAnsi" w:hAnsiTheme="majorHAnsi"/>
          <w:sz w:val="24"/>
          <w:szCs w:val="24"/>
          <w:u w:val="single"/>
        </w:rPr>
        <w:lastRenderedPageBreak/>
        <w:t>niż wartość realizowanego zamówienia.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3DBCB88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E391116" w14:textId="5F1533F0" w:rsidR="005052D9" w:rsidRPr="005052D9" w:rsidRDefault="006528C1"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Pr>
          <w:rFonts w:asciiTheme="majorHAnsi" w:hAnsiTheme="majorHAnsi" w:cs="Helvetica"/>
          <w:bCs/>
          <w:sz w:val="24"/>
          <w:szCs w:val="24"/>
        </w:rPr>
        <w:t>Wykonawca</w:t>
      </w:r>
      <w:r w:rsidR="00B437D1" w:rsidRPr="005052D9">
        <w:rPr>
          <w:rFonts w:asciiTheme="majorHAnsi" w:hAnsiTheme="majorHAnsi" w:cs="Helvetica"/>
          <w:bCs/>
          <w:sz w:val="24"/>
          <w:szCs w:val="24"/>
        </w:rPr>
        <w:t>, którego oferta zostanie uznana za najkorzystniejszą, zobowiązany będzie do wniesienia zabezpieczenia należytego wykonania umowy w wysokości</w:t>
      </w:r>
      <w:r w:rsidR="00B437D1" w:rsidRPr="005052D9">
        <w:rPr>
          <w:rFonts w:asciiTheme="majorHAnsi" w:hAnsiTheme="majorHAnsi" w:cs="Helvetica"/>
          <w:bCs/>
          <w:sz w:val="24"/>
          <w:szCs w:val="24"/>
        </w:rPr>
        <w:br/>
      </w:r>
      <w:r w:rsidR="00A37469">
        <w:rPr>
          <w:rFonts w:asciiTheme="majorHAnsi" w:hAnsiTheme="majorHAnsi" w:cs="Helvetica"/>
          <w:b/>
          <w:bCs/>
          <w:sz w:val="24"/>
          <w:szCs w:val="24"/>
        </w:rPr>
        <w:t>5</w:t>
      </w:r>
      <w:r w:rsidR="00B437D1" w:rsidRPr="005052D9">
        <w:rPr>
          <w:rFonts w:asciiTheme="majorHAnsi" w:hAnsiTheme="majorHAnsi" w:cs="Helvetica"/>
          <w:b/>
          <w:bCs/>
          <w:sz w:val="24"/>
          <w:szCs w:val="24"/>
        </w:rPr>
        <w:t xml:space="preserve"> % ceny brutto oferty (z podatkiem VAT).</w:t>
      </w:r>
    </w:p>
    <w:p w14:paraId="718B09B5" w14:textId="7780A034" w:rsidR="00430F97" w:rsidRPr="005052D9" w:rsidRDefault="00430F97"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sidRPr="005052D9">
        <w:rPr>
          <w:rFonts w:asciiTheme="majorHAnsi" w:hAnsiTheme="majorHAnsi" w:cs="Helvetica"/>
          <w:bCs/>
          <w:sz w:val="24"/>
          <w:szCs w:val="24"/>
        </w:rPr>
        <w:t xml:space="preserve">Zabezpieczenie należytego wykonania umowy może być wniesione według wyboru </w:t>
      </w:r>
      <w:r w:rsidR="006528C1">
        <w:rPr>
          <w:rFonts w:asciiTheme="majorHAnsi" w:hAnsiTheme="majorHAnsi" w:cs="Helvetica"/>
          <w:bCs/>
          <w:sz w:val="24"/>
          <w:szCs w:val="24"/>
        </w:rPr>
        <w:t>Wykonawcy</w:t>
      </w:r>
      <w:r w:rsidRPr="005052D9">
        <w:rPr>
          <w:rFonts w:asciiTheme="majorHAnsi" w:hAnsiTheme="majorHAnsi" w:cs="Helvetica"/>
          <w:bCs/>
          <w:sz w:val="24"/>
          <w:szCs w:val="24"/>
        </w:rPr>
        <w:t xml:space="preserve"> w jednej lub w kilku następujących formach:</w:t>
      </w:r>
    </w:p>
    <w:p w14:paraId="7E005C43" w14:textId="77777777" w:rsidR="00430F97" w:rsidRPr="005052D9"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5052D9">
        <w:rPr>
          <w:rFonts w:asciiTheme="majorHAnsi" w:hAnsiTheme="majorHAnsi" w:cs="Helvetica"/>
          <w:bCs/>
          <w:sz w:val="24"/>
          <w:szCs w:val="24"/>
        </w:rPr>
        <w:t>pieniądzu,</w:t>
      </w:r>
    </w:p>
    <w:p w14:paraId="6EE06BC0" w14:textId="77777777"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bankowych lub poręczeniach spółdzielczej kasy oszczędnościowo-kredytowej, z tym, że poręczenie kasy jest zawsze zobowiązaniem pieniężnym,</w:t>
      </w:r>
    </w:p>
    <w:p w14:paraId="172AA316" w14:textId="77777777" w:rsidR="000405D0"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 xml:space="preserve">gwarancjach bankowych, </w:t>
      </w:r>
    </w:p>
    <w:p w14:paraId="329296DE" w14:textId="1A458C7D"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gwarancjach ubezpieczeniowych</w:t>
      </w:r>
      <w:r w:rsidR="000405D0">
        <w:rPr>
          <w:rFonts w:asciiTheme="majorHAnsi" w:hAnsiTheme="majorHAnsi" w:cs="Helvetica"/>
          <w:bCs/>
          <w:sz w:val="24"/>
          <w:szCs w:val="24"/>
        </w:rPr>
        <w:t>,</w:t>
      </w:r>
    </w:p>
    <w:p w14:paraId="3CB28EB4" w14:textId="19672955" w:rsidR="00430F97" w:rsidRPr="00C6306E" w:rsidRDefault="00430F97" w:rsidP="00A15FBE">
      <w:pPr>
        <w:pStyle w:val="Kolorowalistaakcent11"/>
        <w:numPr>
          <w:ilvl w:val="1"/>
          <w:numId w:val="19"/>
        </w:numPr>
        <w:tabs>
          <w:tab w:val="left" w:pos="993"/>
        </w:tabs>
        <w:autoSpaceDE w:val="0"/>
        <w:autoSpaceDN w:val="0"/>
        <w:adjustRightInd w:val="0"/>
        <w:spacing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r w:rsidR="00107981">
        <w:rPr>
          <w:rFonts w:asciiTheme="majorHAnsi" w:hAnsiTheme="majorHAnsi" w:cs="Helvetica"/>
          <w:bCs/>
          <w:sz w:val="24"/>
          <w:szCs w:val="24"/>
        </w:rPr>
        <w:t>.</w:t>
      </w:r>
    </w:p>
    <w:p w14:paraId="291950E1" w14:textId="63997403" w:rsidR="00D9784D" w:rsidRPr="00C6306E" w:rsidRDefault="00D9784D" w:rsidP="00A15FBE">
      <w:pPr>
        <w:pStyle w:val="Kolorowalistaakcent11"/>
        <w:numPr>
          <w:ilvl w:val="1"/>
          <w:numId w:val="30"/>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wnoszone w pieniądzu wpłaca się przelewem na rachunek bankowy </w:t>
      </w:r>
      <w:r w:rsidR="006528C1">
        <w:rPr>
          <w:rFonts w:asciiTheme="majorHAnsi" w:hAnsiTheme="majorHAnsi" w:cs="Helvetica"/>
          <w:bCs/>
          <w:sz w:val="24"/>
          <w:szCs w:val="24"/>
        </w:rPr>
        <w:t>Zamawiającego</w:t>
      </w:r>
      <w:r w:rsidRPr="00C6306E">
        <w:rPr>
          <w:rFonts w:asciiTheme="majorHAnsi" w:hAnsiTheme="majorHAnsi" w:cs="Helvetica"/>
          <w:bCs/>
          <w:sz w:val="24"/>
          <w:szCs w:val="24"/>
        </w:rPr>
        <w:t>:</w:t>
      </w:r>
    </w:p>
    <w:p w14:paraId="7B6D7679" w14:textId="77777777" w:rsidR="00337575" w:rsidRPr="00C6306E" w:rsidRDefault="00337575" w:rsidP="00337575">
      <w:pPr>
        <w:tabs>
          <w:tab w:val="left" w:pos="851"/>
        </w:tabs>
        <w:spacing w:line="276" w:lineRule="auto"/>
        <w:ind w:left="720"/>
        <w:jc w:val="both"/>
        <w:rPr>
          <w:rFonts w:asciiTheme="majorHAnsi" w:eastAsia="Calibri" w:hAnsiTheme="majorHAnsi" w:cs="Arial"/>
          <w:b/>
          <w:color w:val="000000"/>
        </w:rPr>
      </w:pPr>
      <w:r w:rsidRPr="00C6306E">
        <w:rPr>
          <w:rFonts w:asciiTheme="majorHAnsi" w:eastAsia="Calibri" w:hAnsiTheme="majorHAnsi" w:cs="Arial"/>
          <w:color w:val="000000"/>
        </w:rPr>
        <w:t>nr konta:</w:t>
      </w:r>
      <w:r w:rsidRPr="00C6306E">
        <w:rPr>
          <w:rFonts w:asciiTheme="majorHAnsi" w:eastAsia="Calibri" w:hAnsiTheme="majorHAnsi" w:cs="Arial"/>
          <w:b/>
          <w:color w:val="000000"/>
        </w:rPr>
        <w:t xml:space="preserve"> </w:t>
      </w:r>
      <w:r w:rsidRPr="0005001B">
        <w:rPr>
          <w:rFonts w:asciiTheme="majorHAnsi" w:eastAsia="Calibri" w:hAnsiTheme="majorHAnsi" w:cs="Arial"/>
          <w:b/>
          <w:color w:val="000000"/>
        </w:rPr>
        <w:t>63 1560 0013 2000 1462 1000 0016</w:t>
      </w:r>
    </w:p>
    <w:p w14:paraId="316703C2" w14:textId="3ABA4E76" w:rsidR="00337575" w:rsidRPr="00C6306E" w:rsidRDefault="00337575" w:rsidP="00337575">
      <w:pPr>
        <w:pStyle w:val="Kolorowalistaakcent11"/>
        <w:spacing w:before="0" w:after="0" w:line="276" w:lineRule="auto"/>
        <w:ind w:left="709"/>
        <w:rPr>
          <w:rFonts w:asciiTheme="majorHAnsi" w:hAnsiTheme="majorHAnsi" w:cs="Arial"/>
          <w:bCs/>
          <w:i/>
          <w:sz w:val="24"/>
          <w:szCs w:val="24"/>
          <w:lang w:eastAsia="pl-PL"/>
        </w:rPr>
      </w:pPr>
      <w:r w:rsidRPr="00C6306E">
        <w:rPr>
          <w:rFonts w:asciiTheme="majorHAnsi" w:hAnsiTheme="majorHAnsi" w:cs="Arial"/>
          <w:b/>
          <w:bCs/>
          <w:sz w:val="24"/>
          <w:szCs w:val="24"/>
          <w:lang w:eastAsia="pl-PL"/>
        </w:rPr>
        <w:t>z adnotacją „</w:t>
      </w:r>
      <w:r>
        <w:rPr>
          <w:rFonts w:asciiTheme="majorHAnsi" w:hAnsiTheme="majorHAnsi" w:cs="Arial"/>
          <w:b/>
          <w:bCs/>
          <w:sz w:val="24"/>
          <w:szCs w:val="24"/>
          <w:lang w:eastAsia="pl-PL"/>
        </w:rPr>
        <w:t>ZNWU</w:t>
      </w:r>
      <w:r w:rsidRPr="00C6306E">
        <w:rPr>
          <w:rFonts w:asciiTheme="majorHAnsi" w:hAnsiTheme="majorHAnsi" w:cs="Arial"/>
          <w:b/>
          <w:bCs/>
          <w:sz w:val="24"/>
          <w:szCs w:val="24"/>
          <w:lang w:eastAsia="pl-PL"/>
        </w:rPr>
        <w:t xml:space="preserve">– </w:t>
      </w:r>
      <w:r w:rsidRPr="0005001B">
        <w:rPr>
          <w:rFonts w:asciiTheme="majorHAnsi" w:hAnsiTheme="majorHAnsi" w:cs="Arial"/>
          <w:b/>
          <w:bCs/>
          <w:sz w:val="24"/>
          <w:szCs w:val="24"/>
          <w:lang w:eastAsia="pl-PL"/>
        </w:rPr>
        <w:t xml:space="preserve">Znak sprawy: </w:t>
      </w:r>
      <w:r w:rsidRPr="0005001B">
        <w:rPr>
          <w:rFonts w:asciiTheme="majorHAnsi" w:hAnsiTheme="majorHAnsi"/>
          <w:b/>
          <w:bCs/>
          <w:sz w:val="24"/>
          <w:szCs w:val="24"/>
        </w:rPr>
        <w:t>ZP.272.</w:t>
      </w:r>
      <w:r w:rsidR="00224A2D">
        <w:rPr>
          <w:rFonts w:asciiTheme="majorHAnsi" w:hAnsiTheme="majorHAnsi"/>
          <w:b/>
          <w:bCs/>
          <w:sz w:val="24"/>
          <w:szCs w:val="24"/>
        </w:rPr>
        <w:t>1</w:t>
      </w:r>
      <w:r w:rsidR="00C050E6">
        <w:rPr>
          <w:rFonts w:asciiTheme="majorHAnsi" w:hAnsiTheme="majorHAnsi"/>
          <w:b/>
          <w:bCs/>
          <w:sz w:val="24"/>
          <w:szCs w:val="24"/>
        </w:rPr>
        <w:t>8</w:t>
      </w:r>
      <w:r w:rsidRPr="0005001B">
        <w:rPr>
          <w:rFonts w:asciiTheme="majorHAnsi" w:hAnsiTheme="majorHAnsi"/>
          <w:b/>
          <w:bCs/>
          <w:sz w:val="24"/>
          <w:szCs w:val="24"/>
        </w:rPr>
        <w:t>.202</w:t>
      </w:r>
      <w:r w:rsidR="0079308E">
        <w:rPr>
          <w:rFonts w:asciiTheme="majorHAnsi" w:hAnsiTheme="majorHAnsi"/>
          <w:b/>
          <w:bCs/>
          <w:sz w:val="24"/>
          <w:szCs w:val="24"/>
        </w:rPr>
        <w:t>5</w:t>
      </w:r>
      <w:r w:rsidRPr="0005001B">
        <w:rPr>
          <w:rFonts w:asciiTheme="majorHAnsi" w:hAnsiTheme="majorHAnsi"/>
          <w:b/>
          <w:bCs/>
          <w:sz w:val="24"/>
          <w:szCs w:val="24"/>
        </w:rPr>
        <w:t>”</w:t>
      </w:r>
    </w:p>
    <w:p w14:paraId="2A70C409" w14:textId="00DCD7E7" w:rsidR="00430F97" w:rsidRPr="00292BC1"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należytego wykonania umowy musi być wniesione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przed jej podpisaniem. Wniesienie zabezpieczenia w pieniądzu będzie uznane za skuteczne, jeżeli rachunek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zostanie uznany kwotą zabezpieczenia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w:t>
      </w:r>
      <w:r w:rsidRPr="00107981">
        <w:rPr>
          <w:rFonts w:asciiTheme="majorHAnsi" w:hAnsiTheme="majorHAnsi" w:cs="Helvetica"/>
          <w:bCs/>
          <w:sz w:val="24"/>
          <w:szCs w:val="24"/>
        </w:rPr>
        <w:t xml:space="preserve">i </w:t>
      </w:r>
      <w:r w:rsidR="006528C1">
        <w:rPr>
          <w:rFonts w:asciiTheme="majorHAnsi" w:hAnsiTheme="majorHAnsi" w:cs="Helvetica"/>
          <w:bCs/>
          <w:sz w:val="24"/>
          <w:szCs w:val="24"/>
        </w:rPr>
        <w:t>Wykonawcę</w:t>
      </w:r>
      <w:r w:rsidRPr="00107981">
        <w:rPr>
          <w:rFonts w:asciiTheme="majorHAnsi" w:hAnsiTheme="majorHAnsi" w:cs="Helvetica"/>
          <w:bCs/>
          <w:sz w:val="24"/>
          <w:szCs w:val="24"/>
        </w:rPr>
        <w:t>, przed jej podpisaniem.</w:t>
      </w:r>
      <w:r w:rsidR="00107981" w:rsidRPr="00107981">
        <w:rPr>
          <w:rFonts w:asciiTheme="majorHAnsi" w:hAnsiTheme="majorHAnsi" w:cs="Helvetica"/>
          <w:bCs/>
          <w:sz w:val="24"/>
          <w:szCs w:val="24"/>
        </w:rPr>
        <w:t xml:space="preserve"> </w:t>
      </w:r>
      <w:r w:rsidR="00107981" w:rsidRPr="00107981">
        <w:rPr>
          <w:rFonts w:asciiTheme="majorHAnsi" w:hAnsiTheme="majorHAnsi"/>
          <w:color w:val="000000"/>
          <w:sz w:val="24"/>
          <w:szCs w:val="24"/>
          <w:shd w:val="clear" w:color="auto" w:fill="FFFFFF"/>
        </w:rPr>
        <w:t xml:space="preserve">W przypadku wniesienia wadium w pieniądzu </w:t>
      </w:r>
      <w:r w:rsidR="006528C1">
        <w:rPr>
          <w:rFonts w:asciiTheme="majorHAnsi" w:hAnsiTheme="majorHAnsi"/>
          <w:color w:val="000000"/>
          <w:sz w:val="24"/>
          <w:szCs w:val="24"/>
          <w:shd w:val="clear" w:color="auto" w:fill="FFFFFF"/>
        </w:rPr>
        <w:t>Wykonawca</w:t>
      </w:r>
      <w:r w:rsidR="00107981" w:rsidRPr="00107981">
        <w:rPr>
          <w:rFonts w:asciiTheme="majorHAnsi" w:hAnsiTheme="majorHAnsi"/>
          <w:color w:val="000000"/>
          <w:sz w:val="24"/>
          <w:szCs w:val="24"/>
          <w:shd w:val="clear" w:color="auto" w:fill="FFFFFF"/>
        </w:rPr>
        <w:t xml:space="preserve"> może wyrazić zgodę na zaliczenie kwoty wadium na poczet zabezpieczenia.</w:t>
      </w:r>
    </w:p>
    <w:p w14:paraId="56E138A9" w14:textId="3FA0BDB3" w:rsidR="00A37528" w:rsidRPr="00C6306E" w:rsidRDefault="0010798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107981">
        <w:rPr>
          <w:rFonts w:asciiTheme="majorHAnsi" w:hAnsiTheme="majorHAnsi"/>
          <w:color w:val="000000"/>
          <w:sz w:val="24"/>
          <w:szCs w:val="24"/>
          <w:shd w:val="clear" w:color="auto" w:fill="FFFFFF"/>
        </w:rPr>
        <w:t>Zabezpieczenie służy pokryciu roszczeń z tytułu niewykonania lub nienależytego wykonania umowy.</w:t>
      </w:r>
      <w:r>
        <w:rPr>
          <w:rFonts w:asciiTheme="majorHAnsi" w:hAnsiTheme="majorHAnsi"/>
          <w:color w:val="000000"/>
          <w:sz w:val="24"/>
          <w:szCs w:val="24"/>
          <w:shd w:val="clear" w:color="auto" w:fill="FFFFFF"/>
        </w:rPr>
        <w:t xml:space="preserve"> </w:t>
      </w:r>
      <w:r w:rsidR="009F1E21" w:rsidRPr="00C6306E">
        <w:rPr>
          <w:rFonts w:asciiTheme="majorHAnsi" w:hAnsiTheme="majorHAnsi" w:cs="Calibri"/>
          <w:color w:val="000000"/>
          <w:sz w:val="24"/>
          <w:szCs w:val="24"/>
        </w:rPr>
        <w:t>Kwota stanowiąca 70% zabezpieczenia należytego wykonania umowy, zostanie zwrócona w terminie 30 dni od dnia podpisania protokołu odbioru końcowego.</w:t>
      </w:r>
    </w:p>
    <w:p w14:paraId="6501A934" w14:textId="5A7EBC72" w:rsidR="00A37528"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Kwota pozostawiona na zabezpieczenie roszczeń z tytułu rękojmi za wady fizyczne</w:t>
      </w:r>
      <w:r w:rsidR="00107981">
        <w:rPr>
          <w:rFonts w:asciiTheme="majorHAnsi" w:hAnsiTheme="majorHAnsi" w:cs="Calibri"/>
          <w:color w:val="000000"/>
          <w:sz w:val="24"/>
          <w:szCs w:val="24"/>
        </w:rPr>
        <w:t xml:space="preserve"> i gwarancji</w:t>
      </w:r>
      <w:r w:rsidRPr="00C6306E">
        <w:rPr>
          <w:rFonts w:asciiTheme="majorHAnsi" w:hAnsiTheme="majorHAnsi" w:cs="Calibri"/>
          <w:color w:val="000000"/>
          <w:sz w:val="24"/>
          <w:szCs w:val="24"/>
        </w:rPr>
        <w:t xml:space="preserve">, wynosząca 30% wartości zabezpieczenia należytego wykonania umowy, zostanie zwrócona nie później niż w 15 dniu po </w:t>
      </w:r>
      <w:r w:rsidR="00A37469" w:rsidRPr="00C6306E">
        <w:rPr>
          <w:rFonts w:asciiTheme="majorHAnsi" w:hAnsiTheme="majorHAnsi" w:cs="Calibri"/>
          <w:color w:val="000000"/>
          <w:sz w:val="24"/>
          <w:szCs w:val="24"/>
        </w:rPr>
        <w:t>upływie</w:t>
      </w:r>
      <w:r w:rsidR="00A37469">
        <w:rPr>
          <w:rFonts w:asciiTheme="majorHAnsi" w:hAnsiTheme="majorHAnsi" w:cs="Calibri"/>
          <w:color w:val="000000"/>
          <w:sz w:val="24"/>
          <w:szCs w:val="24"/>
        </w:rPr>
        <w:t xml:space="preserve"> </w:t>
      </w:r>
      <w:r w:rsidR="00C71B17">
        <w:rPr>
          <w:rFonts w:asciiTheme="majorHAnsi" w:hAnsiTheme="majorHAnsi" w:cs="Calibri"/>
          <w:color w:val="000000"/>
          <w:sz w:val="24"/>
          <w:szCs w:val="24"/>
        </w:rPr>
        <w:t>okresu gwarancji.</w:t>
      </w:r>
    </w:p>
    <w:p w14:paraId="1E33FEFC" w14:textId="10EEE4F4" w:rsidR="009F1E21"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 xml:space="preserve">W trakcie realizacji umowy </w:t>
      </w:r>
      <w:r w:rsidR="006528C1">
        <w:rPr>
          <w:rFonts w:asciiTheme="majorHAnsi" w:hAnsiTheme="majorHAnsi" w:cs="Calibri"/>
          <w:color w:val="000000"/>
          <w:sz w:val="24"/>
          <w:szCs w:val="24"/>
        </w:rPr>
        <w:t>Wykonawca</w:t>
      </w:r>
      <w:r w:rsidRPr="00C6306E">
        <w:rPr>
          <w:rFonts w:asciiTheme="majorHAnsi" w:hAnsiTheme="majorHAnsi" w:cs="Calibri"/>
          <w:color w:val="000000"/>
          <w:sz w:val="24"/>
          <w:szCs w:val="24"/>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6187C3C" w14:textId="13DF9275" w:rsidR="00430F97" w:rsidRPr="00C6306E"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W sytuacji, gdy wystąpi konieczność przedłużenia terminu realizacji umowy, </w:t>
      </w:r>
      <w:r w:rsidR="006528C1">
        <w:rPr>
          <w:rFonts w:asciiTheme="majorHAnsi" w:hAnsiTheme="majorHAnsi" w:cs="Helvetica"/>
          <w:bCs/>
          <w:sz w:val="24"/>
          <w:szCs w:val="24"/>
        </w:rPr>
        <w:t>Wykonawca</w:t>
      </w:r>
      <w:r w:rsidRPr="00C6306E">
        <w:rPr>
          <w:rFonts w:asciiTheme="majorHAnsi" w:hAnsiTheme="majorHAnsi" w:cs="Helvetica"/>
          <w:bCs/>
          <w:sz w:val="24"/>
          <w:szCs w:val="24"/>
        </w:rPr>
        <w:t xml:space="preserve"> przed zawarciem aneksu, zobowiązany jest do przedłużenia terminu </w:t>
      </w:r>
      <w:r w:rsidRPr="00C6306E">
        <w:rPr>
          <w:rFonts w:asciiTheme="majorHAnsi" w:hAnsiTheme="majorHAnsi" w:cs="Helvetica"/>
          <w:bCs/>
          <w:sz w:val="24"/>
          <w:szCs w:val="24"/>
        </w:rPr>
        <w:lastRenderedPageBreak/>
        <w:t xml:space="preserve">ważności wniesionego zabezpieczenia </w:t>
      </w:r>
      <w:r w:rsidR="005052D9">
        <w:rPr>
          <w:rFonts w:asciiTheme="majorHAnsi" w:hAnsiTheme="majorHAnsi" w:cs="Helvetica"/>
          <w:bCs/>
          <w:sz w:val="24"/>
          <w:szCs w:val="24"/>
        </w:rPr>
        <w:t>wniesionego w formie innej niż pieniężna</w:t>
      </w:r>
      <w:r w:rsidRPr="00C6306E">
        <w:rPr>
          <w:rFonts w:asciiTheme="majorHAnsi" w:hAnsiTheme="majorHAnsi" w:cs="Helvetica"/>
          <w:bCs/>
          <w:sz w:val="24"/>
          <w:szCs w:val="24"/>
        </w:rPr>
        <w:t xml:space="preserve">, albo jeśli nie jest to możliwe, do wniesienia nowego zabezpieczenia, na warunkach zaakceptowanych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na okres wynikający z aneksu do umowy.</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6A5D91">
        <w:trPr>
          <w:jc w:val="center"/>
        </w:trPr>
        <w:tc>
          <w:tcPr>
            <w:tcW w:w="9072" w:type="dxa"/>
            <w:tcBorders>
              <w:bottom w:val="single" w:sz="4" w:space="0" w:color="auto"/>
            </w:tcBorders>
            <w:shd w:val="clear" w:color="auto" w:fill="D9D9D9" w:themeFill="background1" w:themeFillShade="D9"/>
          </w:tcPr>
          <w:p w14:paraId="3ACA760A" w14:textId="6D6AD73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BA312AA" w14:textId="1A169122" w:rsidR="005052D9" w:rsidRDefault="005052D9"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w:t>
      </w:r>
      <w:r w:rsidRPr="00663481">
        <w:rPr>
          <w:rFonts w:asciiTheme="majorHAnsi" w:hAnsiTheme="majorHAnsi"/>
          <w:b/>
          <w:sz w:val="24"/>
          <w:szCs w:val="24"/>
        </w:rPr>
        <w:t>Nr 2</w:t>
      </w:r>
      <w:r w:rsidRPr="00C6306E">
        <w:rPr>
          <w:rFonts w:asciiTheme="majorHAnsi" w:hAnsiTheme="majorHAnsi"/>
          <w:b/>
          <w:sz w:val="24"/>
          <w:szCs w:val="24"/>
        </w:rPr>
        <w:t xml:space="preserve"> do </w:t>
      </w:r>
      <w:r w:rsidR="00A435B8">
        <w:rPr>
          <w:rFonts w:asciiTheme="majorHAnsi" w:hAnsiTheme="majorHAnsi"/>
          <w:b/>
          <w:sz w:val="24"/>
          <w:szCs w:val="24"/>
        </w:rPr>
        <w:t>SWZ</w:t>
      </w:r>
      <w:r w:rsidRPr="00C6306E">
        <w:rPr>
          <w:rFonts w:asciiTheme="majorHAnsi" w:hAnsiTheme="majorHAnsi"/>
          <w:sz w:val="24"/>
          <w:szCs w:val="24"/>
        </w:rPr>
        <w:t>.</w:t>
      </w:r>
    </w:p>
    <w:p w14:paraId="109DD00A" w14:textId="1F6DBC23" w:rsidR="00D9784D" w:rsidRDefault="006528C1"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76C9AFE"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5669F187" w14:textId="77777777" w:rsidR="00A518EF" w:rsidRPr="00C6306E" w:rsidRDefault="00A518EF" w:rsidP="00A518EF">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14:paraId="3963AF5F" w14:textId="77777777" w:rsidR="00A518EF" w:rsidRPr="00C6306E" w:rsidRDefault="00A518EF" w:rsidP="00A15FBE">
      <w:pPr>
        <w:pStyle w:val="Akapitzlist"/>
        <w:numPr>
          <w:ilvl w:val="0"/>
          <w:numId w:val="18"/>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404B957F" w14:textId="20B2FDA3" w:rsidR="00A518EF" w:rsidRPr="00A518EF" w:rsidRDefault="00A518EF" w:rsidP="00D1279C">
      <w:pPr>
        <w:autoSpaceDE w:val="0"/>
        <w:autoSpaceDN w:val="0"/>
        <w:adjustRightInd w:val="0"/>
        <w:spacing w:after="120"/>
        <w:jc w:val="both"/>
        <w:rPr>
          <w:bCs/>
        </w:rPr>
      </w:pPr>
      <w:r w:rsidRPr="00792739">
        <w:rPr>
          <w:rFonts w:asciiTheme="majorHAnsi" w:hAnsiTheme="majorHAnsi" w:cs="Arial"/>
        </w:rPr>
        <w:t>dane osobowe Wykonawcy przetwarzane będą na podstawie art. 6 ust. 1 lit. c</w:t>
      </w:r>
      <w:r w:rsidRPr="00792739">
        <w:rPr>
          <w:rFonts w:asciiTheme="majorHAnsi" w:hAnsiTheme="majorHAnsi" w:cs="Arial"/>
          <w:i/>
        </w:rPr>
        <w:t xml:space="preserve"> </w:t>
      </w:r>
      <w:r w:rsidRPr="00792739">
        <w:rPr>
          <w:rFonts w:asciiTheme="majorHAnsi" w:hAnsiTheme="majorHAnsi" w:cs="Arial"/>
        </w:rPr>
        <w:t xml:space="preserve">RODO w celu związanym z postępowaniem o udzielenie zamówienia publicznego </w:t>
      </w:r>
      <w:r w:rsidRPr="00792739">
        <w:rPr>
          <w:rFonts w:asciiTheme="majorHAnsi" w:hAnsiTheme="majorHAnsi" w:cs="Arial"/>
        </w:rPr>
        <w:br/>
        <w:t>na zadanie pn</w:t>
      </w:r>
      <w:r w:rsidRPr="006B42A9">
        <w:rPr>
          <w:rFonts w:asciiTheme="majorHAnsi" w:hAnsiTheme="majorHAnsi" w:cs="Arial"/>
          <w:b/>
          <w:bCs/>
        </w:rPr>
        <w:t>.:</w:t>
      </w:r>
      <w:r w:rsidR="0079308E">
        <w:rPr>
          <w:b/>
          <w:sz w:val="32"/>
          <w:szCs w:val="32"/>
        </w:rPr>
        <w:t> </w:t>
      </w:r>
      <w:r w:rsidR="00FE542C" w:rsidRPr="00D1279C">
        <w:rPr>
          <w:b/>
        </w:rPr>
        <w:t>„</w:t>
      </w:r>
      <w:r w:rsidR="0079308E" w:rsidRPr="0079308E">
        <w:rPr>
          <w:b/>
        </w:rPr>
        <w:t>Modernizacja dachu na budynku Starostwa Powiatowego                                 w Tomaszowie Mazowieckim”- dotyczy części dachu 2, 3, 4, 5.</w:t>
      </w:r>
      <w:r w:rsidR="00FE542C" w:rsidRPr="00D1279C">
        <w:rPr>
          <w:b/>
        </w:rPr>
        <w:t>”</w:t>
      </w:r>
      <w:r w:rsidR="00FE542C">
        <w:rPr>
          <w:b/>
        </w:rPr>
        <w:t xml:space="preserve"> </w:t>
      </w:r>
      <w:r w:rsidRPr="006B42A9">
        <w:rPr>
          <w:rFonts w:asciiTheme="majorHAnsi" w:hAnsiTheme="majorHAnsi" w:cs="Arial"/>
          <w:b/>
          <w:bCs/>
        </w:rPr>
        <w:t xml:space="preserve"> </w:t>
      </w:r>
      <w:r w:rsidRPr="00792739">
        <w:rPr>
          <w:rFonts w:asciiTheme="majorHAnsi" w:hAnsiTheme="majorHAnsi" w:cs="Arial"/>
        </w:rPr>
        <w:t>prowadzonym w</w:t>
      </w:r>
      <w:r>
        <w:rPr>
          <w:rFonts w:asciiTheme="majorHAnsi" w:hAnsiTheme="majorHAnsi" w:cs="Arial"/>
        </w:rPr>
        <w:t> </w:t>
      </w:r>
      <w:r w:rsidRPr="00792739">
        <w:rPr>
          <w:rFonts w:asciiTheme="majorHAnsi" w:hAnsiTheme="majorHAnsi" w:cs="Arial"/>
        </w:rPr>
        <w:t>trybie podstawowym;</w:t>
      </w:r>
    </w:p>
    <w:p w14:paraId="2EB2F5A4" w14:textId="77777777" w:rsidR="00A518EF" w:rsidRPr="009D5805" w:rsidRDefault="00A518EF" w:rsidP="00A518EF">
      <w:pPr>
        <w:autoSpaceDE w:val="0"/>
        <w:autoSpaceDN w:val="0"/>
        <w:adjustRightInd w:val="0"/>
        <w:ind w:left="426"/>
        <w:jc w:val="both"/>
        <w:rPr>
          <w:rFonts w:asciiTheme="majorHAnsi" w:hAnsiTheme="majorHAnsi" w:cs="Arial"/>
        </w:rPr>
      </w:pPr>
      <w:r>
        <w:rPr>
          <w:rFonts w:asciiTheme="majorHAnsi" w:hAnsiTheme="majorHAnsi" w:cs="Arial"/>
        </w:rPr>
        <w:t xml:space="preserve">2) dane kontaktowe Inspektora Ochrony Danych: </w:t>
      </w:r>
      <w:hyperlink r:id="rId29" w:history="1">
        <w:r w:rsidRPr="00C95A67">
          <w:rPr>
            <w:rStyle w:val="Hipercze"/>
            <w:rFonts w:asciiTheme="majorHAnsi" w:hAnsiTheme="majorHAnsi" w:cs="Arial"/>
          </w:rPr>
          <w:t>iod@powiat-tomaszowski.pl</w:t>
        </w:r>
      </w:hyperlink>
      <w:r>
        <w:rPr>
          <w:rFonts w:asciiTheme="majorHAnsi" w:hAnsiTheme="majorHAnsi" w:cs="Arial"/>
        </w:rPr>
        <w:t xml:space="preserve"> </w:t>
      </w:r>
    </w:p>
    <w:p w14:paraId="22865984" w14:textId="09857455" w:rsidR="00A518EF" w:rsidRPr="00C6306E" w:rsidRDefault="00A518EF" w:rsidP="00A15FBE">
      <w:pPr>
        <w:pStyle w:val="Akapitzlist"/>
        <w:numPr>
          <w:ilvl w:val="0"/>
          <w:numId w:val="53"/>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Pr>
          <w:rFonts w:asciiTheme="majorHAnsi" w:eastAsia="Times New Roman" w:hAnsiTheme="majorHAnsi" w:cs="Arial"/>
          <w:sz w:val="24"/>
          <w:szCs w:val="24"/>
          <w:lang w:eastAsia="pl-PL"/>
        </w:rPr>
        <w:t>(Dz. U. z 202</w:t>
      </w:r>
      <w:r w:rsidR="00F24678">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1333E1">
        <w:rPr>
          <w:rFonts w:asciiTheme="majorHAnsi" w:eastAsia="Times New Roman" w:hAnsiTheme="majorHAnsi" w:cs="Arial"/>
          <w:sz w:val="24"/>
          <w:szCs w:val="24"/>
          <w:lang w:eastAsia="pl-PL"/>
        </w:rPr>
        <w:t>1</w:t>
      </w:r>
      <w:r w:rsidR="00F24678">
        <w:rPr>
          <w:rFonts w:asciiTheme="majorHAnsi" w:eastAsia="Times New Roman" w:hAnsiTheme="majorHAnsi" w:cs="Arial"/>
          <w:sz w:val="24"/>
          <w:szCs w:val="24"/>
          <w:lang w:eastAsia="pl-PL"/>
        </w:rPr>
        <w:t>320</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1724D4A1" w14:textId="77777777" w:rsidR="00A518EF" w:rsidRPr="00A94987" w:rsidRDefault="00A518EF" w:rsidP="00A15FBE">
      <w:pPr>
        <w:pStyle w:val="Akapitzlist"/>
        <w:numPr>
          <w:ilvl w:val="0"/>
          <w:numId w:val="53"/>
        </w:numPr>
        <w:spacing w:before="0" w:after="0" w:line="276" w:lineRule="auto"/>
        <w:ind w:left="851"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7AFDD663" w14:textId="77777777" w:rsidR="00A518EF" w:rsidRPr="00C6306E" w:rsidRDefault="00A518EF" w:rsidP="00A15FBE">
      <w:pPr>
        <w:pStyle w:val="Akapitzlist"/>
        <w:numPr>
          <w:ilvl w:val="0"/>
          <w:numId w:val="53"/>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7716931D" w14:textId="77777777" w:rsidR="00A518EF" w:rsidRPr="00C6306E" w:rsidRDefault="00A518EF" w:rsidP="00A15FBE">
      <w:pPr>
        <w:pStyle w:val="Akapitzlist"/>
        <w:numPr>
          <w:ilvl w:val="0"/>
          <w:numId w:val="53"/>
        </w:numPr>
        <w:spacing w:before="0" w:after="0" w:line="276" w:lineRule="auto"/>
        <w:ind w:left="851"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3816C92E" w14:textId="77777777" w:rsidR="00A518EF" w:rsidRPr="00C6306E" w:rsidRDefault="00A518EF" w:rsidP="00A15FBE">
      <w:pPr>
        <w:pStyle w:val="Akapitzlist"/>
        <w:numPr>
          <w:ilvl w:val="0"/>
          <w:numId w:val="53"/>
        </w:numPr>
        <w:spacing w:before="0" w:after="0" w:line="276" w:lineRule="auto"/>
        <w:ind w:left="426" w:firstLine="0"/>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5D30B71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30ED9F5D"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lastRenderedPageBreak/>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270785B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66A233B1"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77A6088E" w14:textId="77777777" w:rsidR="00A518EF" w:rsidRPr="00C6306E" w:rsidRDefault="00A518EF" w:rsidP="00A15FBE">
      <w:pPr>
        <w:pStyle w:val="Akapitzlist"/>
        <w:numPr>
          <w:ilvl w:val="0"/>
          <w:numId w:val="53"/>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37A32812"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09451761"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3A9E99BD"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717CB5A8"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851F19B"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5AAE9FA6"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782F830F" w14:textId="77777777" w:rsidR="00A518EF" w:rsidRPr="00C6306E" w:rsidRDefault="00A518EF" w:rsidP="00A518EF">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DD06E9F"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477C0ED"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1312B20" w14:textId="77777777" w:rsidR="00A518EF" w:rsidRPr="00432D57"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16503B1A"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 xml:space="preserve">Środki ochrony prawnej wobec ogłoszenia wszczynającego </w:t>
      </w:r>
      <w:r w:rsidRPr="00CC1FD8">
        <w:rPr>
          <w:rFonts w:asciiTheme="majorHAnsi" w:hAnsiTheme="majorHAnsi"/>
          <w:sz w:val="24"/>
          <w:szCs w:val="24"/>
        </w:rPr>
        <w:lastRenderedPageBreak/>
        <w:t>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1EF80B12" w14:textId="77777777" w:rsidR="00A518EF" w:rsidRPr="00CC1FD8"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CCD74FA" w14:textId="77777777" w:rsidR="00A518EF" w:rsidRPr="00CC1FD8" w:rsidRDefault="00A518EF" w:rsidP="00525BF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610D6094" w14:textId="77777777" w:rsidR="00A518EF" w:rsidRPr="00BD5F7F" w:rsidRDefault="00A518EF" w:rsidP="00525BF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593EEBB9" w14:textId="77777777" w:rsidR="00A518EF" w:rsidRPr="00BD5F7F" w:rsidRDefault="00A518EF" w:rsidP="00525BF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5DE60FDE"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FB948F"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14:paraId="177F14C8" w14:textId="77777777" w:rsidR="00A518EF" w:rsidRPr="00BD5F7F" w:rsidRDefault="00A518EF" w:rsidP="00525BF8">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014D068A"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0300935C"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4821DEE1"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56703464"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2996B8F8" w14:textId="77777777" w:rsidR="00A518EF" w:rsidRPr="00BD5F7F" w:rsidRDefault="00A518EF" w:rsidP="00525BF8">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 xml:space="preserve">Jeżeli zamawiający nie opublikował ogłoszenia o zamiarze zawarcia umowy lub mimo takiego obowiązku nie przesłał wykonawcy zawiadomienia o wyborze najkorzystniejszej oferty lub nie zaprosił wykonawcy do złożenia </w:t>
      </w:r>
      <w:r w:rsidRPr="00BD5F7F">
        <w:rPr>
          <w:rFonts w:asciiTheme="majorHAnsi" w:hAnsiTheme="majorHAnsi"/>
          <w:color w:val="000000"/>
          <w:sz w:val="24"/>
          <w:szCs w:val="24"/>
        </w:rPr>
        <w:lastRenderedPageBreak/>
        <w:t>oferty w ramach dynamicznego systemu zakupów lub umowy ramowej, odwołanie wnosi się nie później niż w terminie:</w:t>
      </w:r>
    </w:p>
    <w:p w14:paraId="1642D75D" w14:textId="77777777" w:rsidR="00A518EF" w:rsidRPr="00BD5F7F" w:rsidRDefault="00A518EF" w:rsidP="00525BF8">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D4CD963" w14:textId="52B53EFC" w:rsidR="00A518EF" w:rsidRPr="00BD5F7F" w:rsidRDefault="00F24678" w:rsidP="00525BF8">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A518EF" w:rsidRPr="00BD5F7F">
        <w:rPr>
          <w:rFonts w:asciiTheme="majorHAnsi" w:hAnsiTheme="majorHAnsi"/>
          <w:color w:val="000000"/>
          <w:sz w:val="24"/>
          <w:szCs w:val="24"/>
        </w:rPr>
        <w:t>)</w:t>
      </w:r>
      <w:r w:rsidR="00A518EF">
        <w:rPr>
          <w:rFonts w:asciiTheme="majorHAnsi" w:hAnsiTheme="majorHAnsi"/>
          <w:color w:val="000000"/>
          <w:sz w:val="24"/>
          <w:szCs w:val="24"/>
        </w:rPr>
        <w:tab/>
      </w:r>
      <w:r w:rsidR="00A518EF" w:rsidRPr="00BD5F7F">
        <w:rPr>
          <w:rFonts w:asciiTheme="majorHAnsi" w:hAnsiTheme="majorHAnsi"/>
          <w:color w:val="000000"/>
          <w:sz w:val="24"/>
          <w:szCs w:val="24"/>
        </w:rPr>
        <w:t>miesiąca od dnia zawarcia umowy, jeżeli zamawiający:</w:t>
      </w:r>
    </w:p>
    <w:p w14:paraId="283C7333" w14:textId="77777777" w:rsidR="00A518EF" w:rsidRPr="00BD5F7F" w:rsidRDefault="00A518EF" w:rsidP="00525BF8">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321C22E7" w14:textId="77777777" w:rsidR="00A518EF" w:rsidRPr="006A1C25" w:rsidRDefault="00A518EF" w:rsidP="00525BF8">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7C73B44F" w14:textId="77777777" w:rsidR="00A518EF" w:rsidRPr="006A1C25"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7DD923F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0E45E93E"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B11A4A6"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EE645D3"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311A17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166C4F10"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5421E3D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332D9BF3"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7C476A4"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70868B7"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28A6072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046C3DE1"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78E9FC1" w14:textId="77777777" w:rsidR="00A518EF" w:rsidRPr="006A1C25" w:rsidRDefault="00A518EF" w:rsidP="00525BF8">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45937FBC"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46983A38" w14:textId="77777777" w:rsidR="00A518EF" w:rsidRPr="006A1C25" w:rsidRDefault="00A518EF" w:rsidP="00525BF8">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58FE57E6" w14:textId="77777777" w:rsidR="00A518EF" w:rsidRPr="00BD5F7F" w:rsidRDefault="00A518EF" w:rsidP="00525BF8">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2667ABDB" w14:textId="16B2DA04" w:rsidR="00B64D01" w:rsidRDefault="00A518EF" w:rsidP="005338C8">
      <w:pPr>
        <w:pStyle w:val="Kolorowalistaakcent11"/>
        <w:widowControl w:val="0"/>
        <w:numPr>
          <w:ilvl w:val="1"/>
          <w:numId w:val="32"/>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6DD4294D" w14:textId="77777777" w:rsidR="005338C8" w:rsidRDefault="005338C8" w:rsidP="005338C8">
      <w:pPr>
        <w:pStyle w:val="Kolorowalistaakcent11"/>
        <w:widowControl w:val="0"/>
        <w:shd w:val="clear" w:color="auto" w:fill="FFFFFF"/>
        <w:suppressAutoHyphens/>
        <w:spacing w:line="360" w:lineRule="atLeast"/>
        <w:ind w:left="709"/>
        <w:outlineLvl w:val="3"/>
        <w:rPr>
          <w:rFonts w:asciiTheme="majorHAnsi" w:hAnsiTheme="majorHAnsi"/>
          <w:sz w:val="24"/>
          <w:szCs w:val="24"/>
        </w:rPr>
      </w:pPr>
    </w:p>
    <w:p w14:paraId="08A9CD42" w14:textId="77777777" w:rsidR="005338C8" w:rsidRPr="005338C8" w:rsidRDefault="005338C8" w:rsidP="005338C8">
      <w:pPr>
        <w:pStyle w:val="Kolorowalistaakcent11"/>
        <w:widowControl w:val="0"/>
        <w:shd w:val="clear" w:color="auto" w:fill="FFFFFF"/>
        <w:suppressAutoHyphens/>
        <w:spacing w:line="360" w:lineRule="atLeast"/>
        <w:ind w:left="709"/>
        <w:outlineLvl w:val="3"/>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0C3B3978" w14:textId="535F448A"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3D33711C" w14:textId="5835F83B" w:rsidR="003C649E" w:rsidRPr="00212A54" w:rsidRDefault="006528C1"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w:t>
      </w:r>
      <w:proofErr w:type="spellStart"/>
      <w:r w:rsidR="003C649E" w:rsidRPr="00212A54">
        <w:rPr>
          <w:rFonts w:asciiTheme="majorHAnsi" w:hAnsiTheme="majorHAnsi"/>
          <w:color w:val="000000"/>
          <w:sz w:val="24"/>
          <w:szCs w:val="24"/>
        </w:rPr>
        <w:t>Pzp</w:t>
      </w:r>
      <w:proofErr w:type="spellEnd"/>
      <w:r w:rsidR="003C649E" w:rsidRPr="00212A54">
        <w:rPr>
          <w:rFonts w:asciiTheme="majorHAnsi" w:hAnsiTheme="majorHAnsi"/>
          <w:color w:val="000000"/>
          <w:sz w:val="24"/>
          <w:szCs w:val="24"/>
        </w:rPr>
        <w:t>,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r w:rsidR="00A37469" w:rsidRPr="00212A54">
        <w:rPr>
          <w:rFonts w:asciiTheme="majorHAnsi" w:hAnsiTheme="majorHAnsi"/>
          <w:b/>
          <w:bCs/>
          <w:color w:val="000000"/>
          <w:sz w:val="24"/>
          <w:szCs w:val="24"/>
        </w:rPr>
        <w:t>wykonywanie prac fizycznych przy realizacji robót budowlanych, operatorzy sprzętu i prace fizyczne instalacyjno-montażowe objęte zakresem zamówienia.</w:t>
      </w:r>
    </w:p>
    <w:p w14:paraId="2E8B44F3" w14:textId="4E572159"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14:paraId="1756231F" w14:textId="45359AE8" w:rsidR="007734EC" w:rsidRPr="007650EA" w:rsidRDefault="003C649E"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o 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w:t>
      </w:r>
      <w:proofErr w:type="spellStart"/>
      <w:r w:rsidRPr="003C649E">
        <w:rPr>
          <w:rFonts w:asciiTheme="majorHAnsi" w:hAnsiTheme="majorHAnsi"/>
          <w:color w:val="000000"/>
          <w:sz w:val="24"/>
          <w:szCs w:val="24"/>
        </w:rPr>
        <w:t>Pzp</w:t>
      </w:r>
      <w:proofErr w:type="spellEnd"/>
      <w:r w:rsidRPr="003C649E">
        <w:rPr>
          <w:rFonts w:asciiTheme="majorHAnsi" w:hAnsiTheme="majorHAnsi"/>
          <w:color w:val="000000"/>
          <w:sz w:val="24"/>
          <w:szCs w:val="24"/>
        </w:rPr>
        <w:t xml:space="preserve">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7E4877BD" w14:textId="77777777" w:rsidR="00D9784D" w:rsidRDefault="00D9784D" w:rsidP="005338C8">
      <w:pPr>
        <w:spacing w:line="276" w:lineRule="auto"/>
        <w:rPr>
          <w:rFonts w:asciiTheme="majorHAnsi" w:hAnsiTheme="majorHAnsi" w:cs="Arial"/>
          <w:bCs/>
        </w:rPr>
      </w:pPr>
    </w:p>
    <w:p w14:paraId="6519B8FD"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częściowych.</w:t>
      </w:r>
    </w:p>
    <w:p w14:paraId="26DAC15D"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3138E580"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6EC93BB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39058C24"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24DE09D6"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752C1887"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37B5DF51"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5744EC08"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lastRenderedPageBreak/>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A1FE54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E90ED3B" w14:textId="5840E80F" w:rsidR="00B64D01" w:rsidRPr="00DA602F" w:rsidRDefault="00A518EF" w:rsidP="00B64D01">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C7B2EA8"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5CC9F72E" w14:textId="441CE957" w:rsidR="0032584E" w:rsidRPr="00C6306E" w:rsidRDefault="0032584E" w:rsidP="007650EA">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0E11CFEC" w14:textId="47860EAE" w:rsidR="00A518EF" w:rsidRDefault="00A518EF" w:rsidP="00D42223">
      <w:pPr>
        <w:spacing w:line="276" w:lineRule="auto"/>
        <w:ind w:left="1701" w:hanging="1701"/>
        <w:jc w:val="both"/>
        <w:rPr>
          <w:rFonts w:ascii="Cambria" w:hAnsi="Cambria" w:cs="Arial"/>
          <w:color w:val="000000"/>
        </w:rPr>
      </w:pPr>
      <w:r>
        <w:rPr>
          <w:rFonts w:ascii="Cambria" w:hAnsi="Cambria" w:cs="Arial"/>
          <w:color w:val="000000"/>
        </w:rPr>
        <w:t xml:space="preserve">Załącznik Nr 1 – </w:t>
      </w:r>
      <w:bookmarkStart w:id="22" w:name="_Hlk138405739"/>
      <w:r w:rsidR="003341AF">
        <w:rPr>
          <w:rFonts w:ascii="Cambria" w:hAnsi="Cambria" w:cs="Arial"/>
          <w:color w:val="000000"/>
        </w:rPr>
        <w:t>wzór wykazu robót budowlanych</w:t>
      </w:r>
    </w:p>
    <w:bookmarkEnd w:id="22"/>
    <w:p w14:paraId="5C6259DD" w14:textId="77777777" w:rsidR="00A518EF" w:rsidRPr="00837D27" w:rsidRDefault="00A518EF" w:rsidP="00A518EF">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Pr>
          <w:rFonts w:asciiTheme="majorHAnsi" w:hAnsiTheme="majorHAnsi" w:cs="Arial"/>
        </w:rPr>
        <w:t>2</w:t>
      </w:r>
      <w:r w:rsidRPr="00837D27">
        <w:rPr>
          <w:rFonts w:asciiTheme="majorHAnsi" w:hAnsiTheme="majorHAnsi" w:cs="Arial"/>
        </w:rPr>
        <w:t xml:space="preserve"> –</w:t>
      </w:r>
      <w:r w:rsidRPr="009A4497">
        <w:rPr>
          <w:rFonts w:asciiTheme="majorHAnsi" w:hAnsiTheme="majorHAnsi" w:cs="Arial"/>
        </w:rPr>
        <w:t xml:space="preserve"> </w:t>
      </w:r>
      <w:r w:rsidRPr="00837D27">
        <w:rPr>
          <w:rFonts w:asciiTheme="majorHAnsi" w:hAnsiTheme="majorHAnsi" w:cs="Arial"/>
        </w:rPr>
        <w:t>Projekt umowy.</w:t>
      </w:r>
    </w:p>
    <w:p w14:paraId="441E57EA" w14:textId="77777777" w:rsidR="00A518EF" w:rsidRPr="000C7CF7" w:rsidRDefault="00A518EF" w:rsidP="00A518EF">
      <w:pPr>
        <w:spacing w:line="276" w:lineRule="auto"/>
        <w:ind w:left="1418" w:hanging="2832"/>
        <w:jc w:val="both"/>
        <w:rPr>
          <w:rFonts w:asciiTheme="majorHAnsi" w:hAnsiTheme="majorHAnsi" w:cs="Arial"/>
        </w:rPr>
      </w:pPr>
      <w:r>
        <w:rPr>
          <w:rFonts w:asciiTheme="majorHAnsi" w:hAnsiTheme="majorHAnsi" w:cs="Arial"/>
        </w:rPr>
        <w:t xml:space="preserve">                           </w:t>
      </w:r>
      <w:r w:rsidRPr="00837D27">
        <w:rPr>
          <w:rFonts w:asciiTheme="majorHAnsi" w:hAnsiTheme="majorHAnsi" w:cs="Arial"/>
          <w:color w:val="000000" w:themeColor="text1"/>
        </w:rPr>
        <w:t xml:space="preserve">Załącznik Nr 3 – </w:t>
      </w:r>
      <w:r>
        <w:rPr>
          <w:rFonts w:asciiTheme="majorHAnsi" w:hAnsiTheme="majorHAnsi" w:cs="Arial"/>
          <w:color w:val="000000" w:themeColor="text1"/>
        </w:rPr>
        <w:t xml:space="preserve"> </w:t>
      </w:r>
      <w:r w:rsidRPr="00837D27">
        <w:rPr>
          <w:rFonts w:asciiTheme="majorHAnsi" w:hAnsiTheme="majorHAnsi" w:cs="Arial"/>
          <w:color w:val="000000" w:themeColor="text1"/>
        </w:rPr>
        <w:t>Wzór Formularza ofertowego.</w:t>
      </w:r>
    </w:p>
    <w:p w14:paraId="5B1F83AC" w14:textId="77777777" w:rsidR="00A518EF" w:rsidRPr="00837D27" w:rsidRDefault="00A518EF" w:rsidP="00A518EF">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4</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braku podstaw do wykluczenia.</w:t>
      </w:r>
    </w:p>
    <w:p w14:paraId="630B4B41" w14:textId="77777777" w:rsidR="00A518EF" w:rsidRPr="00837D27" w:rsidRDefault="00A518EF" w:rsidP="00A518EF">
      <w:pPr>
        <w:spacing w:line="276" w:lineRule="auto"/>
        <w:ind w:left="2552" w:hanging="2552"/>
        <w:rPr>
          <w:rFonts w:asciiTheme="majorHAnsi" w:hAnsiTheme="majorHAnsi" w:cs="Arial"/>
          <w:color w:val="000000" w:themeColor="text1"/>
        </w:rPr>
      </w:pPr>
      <w:r>
        <w:rPr>
          <w:rFonts w:asciiTheme="majorHAnsi" w:hAnsiTheme="majorHAnsi" w:cs="Arial"/>
          <w:color w:val="000000" w:themeColor="text1"/>
        </w:rPr>
        <w:t>Załącznik Nr 5</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spełnianiu warunków udziału w postępowaniu.</w:t>
      </w:r>
    </w:p>
    <w:p w14:paraId="6E310350" w14:textId="6959116A" w:rsidR="00DA602F" w:rsidRDefault="00A518EF" w:rsidP="00DA602F">
      <w:pPr>
        <w:spacing w:line="276" w:lineRule="auto"/>
        <w:ind w:left="1560" w:hanging="1840"/>
        <w:jc w:val="both"/>
        <w:rPr>
          <w:rFonts w:asciiTheme="majorHAnsi" w:hAnsiTheme="majorHAnsi" w:cs="Arial"/>
          <w:i/>
          <w:iCs/>
          <w:color w:val="000000" w:themeColor="text1"/>
        </w:rPr>
      </w:pPr>
      <w:r>
        <w:rPr>
          <w:rFonts w:ascii="Cambria" w:hAnsi="Cambria" w:cs="Arial"/>
          <w:color w:val="000000"/>
        </w:rPr>
        <w:t xml:space="preserve">      </w:t>
      </w:r>
      <w:r w:rsidRPr="008C3DDE">
        <w:rPr>
          <w:rFonts w:ascii="Cambria" w:hAnsi="Cambria" w:cs="Arial"/>
          <w:color w:val="000000"/>
        </w:rPr>
        <w:t xml:space="preserve">Załącznik Nr </w:t>
      </w:r>
      <w:r>
        <w:rPr>
          <w:rFonts w:ascii="Cambria" w:hAnsi="Cambria" w:cs="Arial"/>
          <w:color w:val="000000"/>
        </w:rPr>
        <w:t>6</w:t>
      </w:r>
      <w:r w:rsidRPr="008C3DDE">
        <w:rPr>
          <w:rFonts w:ascii="Cambria" w:hAnsi="Cambria" w:cs="Arial"/>
          <w:color w:val="000000"/>
        </w:rPr>
        <w:t xml:space="preserve"> –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 xml:space="preserve">ie ubiegających się o udzielenie </w:t>
      </w:r>
      <w:r w:rsidRPr="00837D27">
        <w:rPr>
          <w:rFonts w:asciiTheme="majorHAnsi" w:hAnsiTheme="majorHAnsi" w:cs="Arial"/>
          <w:color w:val="000000" w:themeColor="text1"/>
        </w:rPr>
        <w:t>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7E57587E" w14:textId="59C38691" w:rsidR="00EE2D7D" w:rsidRDefault="00EE2D7D" w:rsidP="00EE2D7D">
      <w:pPr>
        <w:spacing w:line="276" w:lineRule="auto"/>
        <w:ind w:left="1560" w:hanging="1560"/>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 xml:space="preserve">7 – </w:t>
      </w:r>
      <w:r w:rsidR="0079308E">
        <w:rPr>
          <w:rFonts w:asciiTheme="majorHAnsi" w:hAnsiTheme="majorHAnsi" w:cs="Arial"/>
          <w:color w:val="000000" w:themeColor="text1"/>
        </w:rPr>
        <w:t>R</w:t>
      </w:r>
      <w:r>
        <w:rPr>
          <w:rFonts w:asciiTheme="majorHAnsi" w:hAnsiTheme="majorHAnsi" w:cs="Arial"/>
          <w:color w:val="000000" w:themeColor="text1"/>
        </w:rPr>
        <w:t>ysunek podział dachu</w:t>
      </w:r>
    </w:p>
    <w:p w14:paraId="72439BD7" w14:textId="4A190DAE" w:rsidR="00EE2D7D" w:rsidRDefault="00EE2D7D" w:rsidP="00EE2D7D">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 xml:space="preserve">Załącznik Nr 8 </w:t>
      </w:r>
      <w:r w:rsidR="005338C8">
        <w:rPr>
          <w:rFonts w:asciiTheme="majorHAnsi" w:hAnsiTheme="majorHAnsi" w:cs="Arial"/>
          <w:color w:val="000000" w:themeColor="text1"/>
        </w:rPr>
        <w:t>–</w:t>
      </w:r>
      <w:r>
        <w:rPr>
          <w:rFonts w:asciiTheme="majorHAnsi" w:hAnsiTheme="majorHAnsi" w:cs="Arial"/>
          <w:color w:val="000000" w:themeColor="text1"/>
        </w:rPr>
        <w:t xml:space="preserve"> </w:t>
      </w:r>
      <w:r w:rsidR="005338C8">
        <w:rPr>
          <w:rFonts w:asciiTheme="majorHAnsi" w:hAnsiTheme="majorHAnsi" w:cs="Arial"/>
          <w:color w:val="000000" w:themeColor="text1"/>
        </w:rPr>
        <w:t>Przedmiar robót</w:t>
      </w:r>
    </w:p>
    <w:p w14:paraId="0EB594C2" w14:textId="068E48E4" w:rsidR="005338C8" w:rsidRDefault="005338C8" w:rsidP="00EE2D7D">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9</w:t>
      </w:r>
      <w:r w:rsidR="0079308E">
        <w:rPr>
          <w:rFonts w:asciiTheme="majorHAnsi" w:hAnsiTheme="majorHAnsi" w:cs="Arial"/>
          <w:color w:val="000000" w:themeColor="text1"/>
        </w:rPr>
        <w:t> - </w:t>
      </w:r>
      <w:r>
        <w:rPr>
          <w:rFonts w:asciiTheme="majorHAnsi" w:hAnsiTheme="majorHAnsi" w:cs="Arial"/>
          <w:color w:val="000000" w:themeColor="text1"/>
        </w:rPr>
        <w:t>Projekt techniczno-wykonawczy pokrycia dachu wraz z termomodernizacją – branża konstrukcyjna</w:t>
      </w:r>
    </w:p>
    <w:p w14:paraId="13C948D1" w14:textId="34FF961A" w:rsid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 xml:space="preserve">Załącznik Nr 10 - </w:t>
      </w:r>
      <w:r w:rsidRPr="005338C8">
        <w:rPr>
          <w:rFonts w:asciiTheme="majorHAnsi" w:hAnsiTheme="majorHAnsi" w:cs="Arial"/>
          <w:color w:val="000000" w:themeColor="text1"/>
        </w:rPr>
        <w:t>Projekt techniczno-wykonawczy-branżą elektryczna</w:t>
      </w:r>
    </w:p>
    <w:p w14:paraId="2605DEC7" w14:textId="1316AA8A" w:rsid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11-</w:t>
      </w:r>
      <w:r w:rsidRPr="005338C8">
        <w:rPr>
          <w:rFonts w:asciiTheme="majorHAnsi" w:hAnsiTheme="majorHAnsi" w:cs="Arial"/>
          <w:color w:val="000000" w:themeColor="text1"/>
        </w:rPr>
        <w:t>Specyfikacja techniczna wykonania i odbioru robót budowlanych (STWIOR)</w:t>
      </w:r>
    </w:p>
    <w:p w14:paraId="603FCA73" w14:textId="0D5BA53E" w:rsidR="005338C8" w:rsidRPr="005338C8" w:rsidRDefault="005338C8" w:rsidP="005338C8">
      <w:pPr>
        <w:spacing w:line="276" w:lineRule="auto"/>
        <w:ind w:left="1560" w:hanging="1560"/>
        <w:jc w:val="both"/>
        <w:rPr>
          <w:rFonts w:asciiTheme="majorHAnsi" w:hAnsiTheme="majorHAnsi" w:cs="Arial"/>
          <w:color w:val="000000" w:themeColor="text1"/>
        </w:rPr>
      </w:pPr>
      <w:r>
        <w:rPr>
          <w:rFonts w:asciiTheme="majorHAnsi" w:hAnsiTheme="majorHAnsi" w:cs="Arial"/>
          <w:color w:val="000000" w:themeColor="text1"/>
        </w:rPr>
        <w:t>Załącznik Nr 12 - Rysunki</w:t>
      </w:r>
    </w:p>
    <w:p w14:paraId="37F45532" w14:textId="5F9525F1" w:rsidR="00EE2D7D" w:rsidRDefault="005338C8" w:rsidP="005338C8">
      <w:pPr>
        <w:spacing w:line="276" w:lineRule="auto"/>
        <w:jc w:val="both"/>
        <w:rPr>
          <w:rFonts w:asciiTheme="majorHAnsi" w:hAnsiTheme="majorHAnsi" w:cs="Arial"/>
          <w:i/>
          <w:iCs/>
          <w:color w:val="000000" w:themeColor="text1"/>
        </w:rPr>
      </w:pPr>
      <w:r w:rsidRPr="005338C8">
        <w:rPr>
          <w:rFonts w:asciiTheme="majorHAnsi" w:hAnsiTheme="majorHAnsi" w:cs="Arial"/>
          <w:color w:val="000000" w:themeColor="text1"/>
        </w:rPr>
        <w:tab/>
      </w:r>
    </w:p>
    <w:p w14:paraId="7E4E259C" w14:textId="77DD76D9" w:rsidR="00DA602F" w:rsidRPr="00DA602F" w:rsidRDefault="00DA602F" w:rsidP="00DA602F">
      <w:pPr>
        <w:spacing w:line="276" w:lineRule="auto"/>
        <w:ind w:left="1418" w:hanging="1418"/>
        <w:jc w:val="both"/>
        <w:rPr>
          <w:rFonts w:cstheme="minorHAnsi"/>
          <w:i/>
          <w:color w:val="000000"/>
          <w:u w:color="000000"/>
        </w:rPr>
      </w:pPr>
    </w:p>
    <w:sectPr w:rsidR="00DA602F" w:rsidRPr="00DA602F" w:rsidSect="003B38CA">
      <w:headerReference w:type="even" r:id="rId30"/>
      <w:headerReference w:type="default" r:id="rId31"/>
      <w:footerReference w:type="even" r:id="rId32"/>
      <w:footerReference w:type="default" r:id="rId33"/>
      <w:headerReference w:type="first" r:id="rId34"/>
      <w:footerReference w:type="first" r:id="rId35"/>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73785" w14:textId="77777777" w:rsidR="00AE64E0" w:rsidRDefault="00AE64E0">
      <w:r>
        <w:separator/>
      </w:r>
    </w:p>
  </w:endnote>
  <w:endnote w:type="continuationSeparator" w:id="0">
    <w:p w14:paraId="014F110A" w14:textId="77777777" w:rsidR="00AE64E0" w:rsidRDefault="00AE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19C2" w14:textId="30DAB5A0" w:rsidR="00D16FEC" w:rsidRDefault="00D16FEC">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D16FEC" w:rsidRDefault="00D16FEC"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17DE" w14:textId="13EC7364"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9</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01F" w14:textId="7D85BAA6"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044D9" w14:textId="77777777" w:rsidR="00AE64E0" w:rsidRDefault="00AE64E0">
      <w:r>
        <w:separator/>
      </w:r>
    </w:p>
  </w:footnote>
  <w:footnote w:type="continuationSeparator" w:id="0">
    <w:p w14:paraId="649E7604" w14:textId="77777777" w:rsidR="00AE64E0" w:rsidRDefault="00AE6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3A139" w14:textId="77777777" w:rsidR="00D16FEC" w:rsidRDefault="00D16FEC">
    <w:pPr>
      <w:pStyle w:val="Nagwek"/>
    </w:pPr>
    <w:r>
      <w:rPr>
        <w:noProof/>
      </w:rPr>
      <w:drawing>
        <wp:inline distT="0" distB="0" distL="0" distR="0" wp14:anchorId="50393A46" wp14:editId="3E7D7243">
          <wp:extent cx="6212840" cy="697865"/>
          <wp:effectExtent l="19050" t="0" r="0" b="0"/>
          <wp:docPr id="693696398" name="Obraz 693696398"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311FD" w14:textId="77777777" w:rsidR="00D16FEC" w:rsidRPr="005B7BD7" w:rsidRDefault="00D16FEC"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059" w:type="dxa"/>
      <w:tblInd w:w="-210" w:type="dxa"/>
      <w:tblLook w:val="04A0" w:firstRow="1" w:lastRow="0" w:firstColumn="1" w:lastColumn="0" w:noHBand="0" w:noVBand="1"/>
    </w:tblPr>
    <w:tblGrid>
      <w:gridCol w:w="1776"/>
      <w:gridCol w:w="8283"/>
    </w:tblGrid>
    <w:tr w:rsidR="009E6CBA" w:rsidRPr="00BA4B5B" w14:paraId="29F9F5C4" w14:textId="77777777" w:rsidTr="009E6CBA">
      <w:trPr>
        <w:trHeight w:val="774"/>
      </w:trPr>
      <w:tc>
        <w:tcPr>
          <w:tcW w:w="1776" w:type="dxa"/>
        </w:tcPr>
        <w:p w14:paraId="6302E29B" w14:textId="77777777" w:rsidR="009E6CBA" w:rsidRPr="006B67BF" w:rsidRDefault="009E6CBA" w:rsidP="009E6CBA">
          <w:pPr>
            <w:pStyle w:val="Nagwek"/>
            <w:jc w:val="center"/>
            <w:rPr>
              <w:rFonts w:ascii="Cambria" w:hAnsi="Cambria"/>
              <w:bCs/>
              <w:sz w:val="10"/>
              <w:szCs w:val="10"/>
            </w:rPr>
          </w:pPr>
          <w:bookmarkStart w:id="23" w:name="_Hlk109734375"/>
          <w:r w:rsidRPr="003B38CA">
            <w:rPr>
              <w:rFonts w:ascii="Helvetica" w:hAnsi="Helvetica" w:cs="Helvetica"/>
              <w:noProof/>
              <w:color w:val="000000" w:themeColor="text1"/>
            </w:rPr>
            <w:drawing>
              <wp:anchor distT="0" distB="0" distL="114300" distR="114300" simplePos="0" relativeHeight="251660288" behindDoc="0" locked="0" layoutInCell="1" allowOverlap="1" wp14:anchorId="75562AE7" wp14:editId="05B8E3CC">
                <wp:simplePos x="0" y="0"/>
                <wp:positionH relativeFrom="margin">
                  <wp:posOffset>205740</wp:posOffset>
                </wp:positionH>
                <wp:positionV relativeFrom="margin">
                  <wp:posOffset>236855</wp:posOffset>
                </wp:positionV>
                <wp:extent cx="529590" cy="655955"/>
                <wp:effectExtent l="0" t="0" r="3810" b="4445"/>
                <wp:wrapSquare wrapText="bothSides"/>
                <wp:docPr id="374834926" name="Obraz 374834926"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83" w:type="dxa"/>
        </w:tcPr>
        <w:p w14:paraId="00BC3366" w14:textId="77777777" w:rsidR="009E6CBA" w:rsidRPr="003B38CA" w:rsidRDefault="009E6CBA" w:rsidP="009E6CBA">
          <w:pPr>
            <w:pStyle w:val="Nagwek"/>
            <w:jc w:val="center"/>
            <w:rPr>
              <w:rFonts w:ascii="Cambria" w:hAnsi="Cambria"/>
              <w:bCs/>
              <w:sz w:val="10"/>
              <w:szCs w:val="10"/>
            </w:rPr>
          </w:pPr>
        </w:p>
        <w:p w14:paraId="4F0C706C" w14:textId="77777777" w:rsidR="009E6CBA" w:rsidRDefault="009E6CBA" w:rsidP="009E6CBA">
          <w:pPr>
            <w:spacing w:after="120" w:line="276" w:lineRule="auto"/>
            <w:ind w:left="567"/>
            <w:jc w:val="center"/>
            <w:rPr>
              <w:rFonts w:ascii="Cambria" w:hAnsi="Cambria"/>
              <w:b/>
              <w:sz w:val="19"/>
              <w:szCs w:val="19"/>
            </w:rPr>
          </w:pPr>
        </w:p>
        <w:p w14:paraId="07D7D07F" w14:textId="7329C182" w:rsidR="00FC0FE6" w:rsidRDefault="009E6CBA" w:rsidP="009E6CBA">
          <w:pPr>
            <w:spacing w:line="276" w:lineRule="auto"/>
            <w:jc w:val="center"/>
            <w:rPr>
              <w:szCs w:val="22"/>
            </w:rPr>
          </w:pPr>
          <w:r w:rsidRPr="005F6D2C">
            <w:rPr>
              <w:rFonts w:ascii="Cambria" w:hAnsi="Cambria"/>
              <w:b/>
              <w:sz w:val="19"/>
              <w:szCs w:val="19"/>
            </w:rPr>
            <w:t>SPECYFIKACJA WARUNKÓW ZAMÓWIENIA:</w:t>
          </w:r>
          <w:r>
            <w:rPr>
              <w:rFonts w:ascii="Cambria" w:hAnsi="Cambria"/>
              <w:bCs/>
            </w:rPr>
            <w:t xml:space="preserve"> </w:t>
          </w:r>
        </w:p>
        <w:p w14:paraId="1617CC01" w14:textId="2BFA7787" w:rsidR="009E6CBA" w:rsidRPr="00EE60D7" w:rsidRDefault="00C00222" w:rsidP="00EE60D7">
          <w:pPr>
            <w:autoSpaceDE w:val="0"/>
            <w:autoSpaceDN w:val="0"/>
            <w:adjustRightInd w:val="0"/>
            <w:spacing w:after="120"/>
            <w:jc w:val="center"/>
            <w:rPr>
              <w:rFonts w:ascii="Cambria" w:hAnsi="Cambria"/>
              <w:b/>
              <w:bCs/>
              <w:sz w:val="22"/>
              <w:szCs w:val="22"/>
            </w:rPr>
          </w:pPr>
          <w:r w:rsidRPr="00EE60D7">
            <w:rPr>
              <w:b/>
              <w:bCs/>
              <w:sz w:val="22"/>
              <w:szCs w:val="22"/>
            </w:rPr>
            <w:t>„</w:t>
          </w:r>
          <w:r w:rsidR="00EE60D7" w:rsidRPr="00EE60D7">
            <w:rPr>
              <w:b/>
              <w:bCs/>
              <w:color w:val="000000"/>
              <w:sz w:val="22"/>
              <w:szCs w:val="22"/>
              <w:u w:color="000000"/>
            </w:rPr>
            <w:t>Modernizacja dachu na budynku Starostwa Powiatowego w Tomaszowie Mazowieckim”-</w:t>
          </w:r>
          <w:r w:rsidR="00613725">
            <w:t xml:space="preserve"> </w:t>
          </w:r>
          <w:r w:rsidR="00613725" w:rsidRPr="00613725">
            <w:rPr>
              <w:b/>
              <w:bCs/>
              <w:color w:val="000000"/>
              <w:sz w:val="22"/>
              <w:szCs w:val="22"/>
              <w:u w:color="000000"/>
            </w:rPr>
            <w:t>dotyczy części dachu 2, 3, 4, 5</w:t>
          </w:r>
          <w:r w:rsidRPr="00EE60D7">
            <w:rPr>
              <w:b/>
              <w:bCs/>
              <w:sz w:val="22"/>
              <w:szCs w:val="22"/>
            </w:rPr>
            <w:t>”</w:t>
          </w:r>
        </w:p>
      </w:tc>
    </w:tr>
    <w:bookmarkEnd w:id="23"/>
  </w:tbl>
  <w:p w14:paraId="38471B34" w14:textId="77777777" w:rsidR="009E6CBA" w:rsidRDefault="009E6C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F"/>
    <w:multiLevelType w:val="hybridMultilevel"/>
    <w:tmpl w:val="F0160F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5"/>
    <w:multiLevelType w:val="hybridMultilevel"/>
    <w:tmpl w:val="442A7620"/>
    <w:lvl w:ilvl="0" w:tplc="23944CFE">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63E2FA9"/>
    <w:multiLevelType w:val="hybridMultilevel"/>
    <w:tmpl w:val="3B660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0E17285D"/>
    <w:multiLevelType w:val="hybridMultilevel"/>
    <w:tmpl w:val="7C7AEA16"/>
    <w:lvl w:ilvl="0" w:tplc="65B41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881A57"/>
    <w:multiLevelType w:val="hybridMultilevel"/>
    <w:tmpl w:val="7F58BC26"/>
    <w:lvl w:ilvl="0" w:tplc="B0E26594">
      <w:start w:val="10"/>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2824A44"/>
    <w:multiLevelType w:val="hybridMultilevel"/>
    <w:tmpl w:val="482AD8CC"/>
    <w:lvl w:ilvl="0" w:tplc="AD60B80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0"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22C80E69"/>
    <w:multiLevelType w:val="hybridMultilevel"/>
    <w:tmpl w:val="E43C8B5C"/>
    <w:lvl w:ilvl="0" w:tplc="5454B06C">
      <w:start w:val="1"/>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FCC282F"/>
    <w:multiLevelType w:val="hybridMultilevel"/>
    <w:tmpl w:val="7EF4B9B0"/>
    <w:lvl w:ilvl="0" w:tplc="36B630EA">
      <w:start w:val="8"/>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F375B9"/>
    <w:multiLevelType w:val="hybridMultilevel"/>
    <w:tmpl w:val="339AEC30"/>
    <w:lvl w:ilvl="0" w:tplc="0862D342">
      <w:start w:val="1"/>
      <w:numFmt w:val="lowerLetter"/>
      <w:suff w:val="space"/>
      <w:lvlText w:val="%1)"/>
      <w:lvlJc w:val="left"/>
      <w:pPr>
        <w:ind w:left="644" w:hanging="360"/>
      </w:pPr>
      <w:rPr>
        <w:rFonts w:hint="default"/>
      </w:rPr>
    </w:lvl>
    <w:lvl w:ilvl="1" w:tplc="04150019" w:tentative="1">
      <w:start w:val="1"/>
      <w:numFmt w:val="lowerLetter"/>
      <w:lvlText w:val="%2."/>
      <w:lvlJc w:val="left"/>
      <w:pPr>
        <w:ind w:left="1017" w:hanging="360"/>
      </w:pPr>
    </w:lvl>
    <w:lvl w:ilvl="2" w:tplc="0415001B" w:tentative="1">
      <w:start w:val="1"/>
      <w:numFmt w:val="lowerRoman"/>
      <w:lvlText w:val="%3."/>
      <w:lvlJc w:val="right"/>
      <w:pPr>
        <w:ind w:left="1737" w:hanging="180"/>
      </w:pPr>
    </w:lvl>
    <w:lvl w:ilvl="3" w:tplc="0415000F" w:tentative="1">
      <w:start w:val="1"/>
      <w:numFmt w:val="decimal"/>
      <w:lvlText w:val="%4."/>
      <w:lvlJc w:val="left"/>
      <w:pPr>
        <w:ind w:left="2457" w:hanging="360"/>
      </w:pPr>
    </w:lvl>
    <w:lvl w:ilvl="4" w:tplc="04150019" w:tentative="1">
      <w:start w:val="1"/>
      <w:numFmt w:val="lowerLetter"/>
      <w:lvlText w:val="%5."/>
      <w:lvlJc w:val="left"/>
      <w:pPr>
        <w:ind w:left="3177" w:hanging="360"/>
      </w:pPr>
    </w:lvl>
    <w:lvl w:ilvl="5" w:tplc="0415001B" w:tentative="1">
      <w:start w:val="1"/>
      <w:numFmt w:val="lowerRoman"/>
      <w:lvlText w:val="%6."/>
      <w:lvlJc w:val="right"/>
      <w:pPr>
        <w:ind w:left="3897" w:hanging="180"/>
      </w:pPr>
    </w:lvl>
    <w:lvl w:ilvl="6" w:tplc="0415000F" w:tentative="1">
      <w:start w:val="1"/>
      <w:numFmt w:val="decimal"/>
      <w:lvlText w:val="%7."/>
      <w:lvlJc w:val="left"/>
      <w:pPr>
        <w:ind w:left="4617" w:hanging="360"/>
      </w:pPr>
    </w:lvl>
    <w:lvl w:ilvl="7" w:tplc="04150019" w:tentative="1">
      <w:start w:val="1"/>
      <w:numFmt w:val="lowerLetter"/>
      <w:lvlText w:val="%8."/>
      <w:lvlJc w:val="left"/>
      <w:pPr>
        <w:ind w:left="5337" w:hanging="360"/>
      </w:pPr>
    </w:lvl>
    <w:lvl w:ilvl="8" w:tplc="0415001B" w:tentative="1">
      <w:start w:val="1"/>
      <w:numFmt w:val="lowerRoman"/>
      <w:lvlText w:val="%9."/>
      <w:lvlJc w:val="right"/>
      <w:pPr>
        <w:ind w:left="6057" w:hanging="180"/>
      </w:pPr>
    </w:lvl>
  </w:abstractNum>
  <w:abstractNum w:abstractNumId="3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6" w15:restartNumberingAfterBreak="0">
    <w:nsid w:val="4B0365CC"/>
    <w:multiLevelType w:val="hybridMultilevel"/>
    <w:tmpl w:val="0BF4007E"/>
    <w:lvl w:ilvl="0" w:tplc="65B41E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59A00581"/>
    <w:multiLevelType w:val="hybridMultilevel"/>
    <w:tmpl w:val="884C53E6"/>
    <w:lvl w:ilvl="0" w:tplc="9F14716A">
      <w:start w:val="3"/>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5E3730AB"/>
    <w:multiLevelType w:val="multilevel"/>
    <w:tmpl w:val="E4762932"/>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6"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F57469E"/>
    <w:multiLevelType w:val="hybridMultilevel"/>
    <w:tmpl w:val="42F40AB0"/>
    <w:lvl w:ilvl="0" w:tplc="68C004C8">
      <w:start w:val="1"/>
      <w:numFmt w:val="decimal"/>
      <w:lvlText w:val="%1)"/>
      <w:lvlJc w:val="left"/>
      <w:pPr>
        <w:ind w:left="720" w:hanging="360"/>
      </w:pPr>
      <w:rPr>
        <w:rFonts w:asciiTheme="minorHAnsi" w:eastAsia="Times New Roman" w:hAnsiTheme="minorHAnsi" w:cstheme="minorHAns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0C8198D"/>
    <w:multiLevelType w:val="hybridMultilevel"/>
    <w:tmpl w:val="834A1F7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2" w15:restartNumberingAfterBreak="0">
    <w:nsid w:val="6932782D"/>
    <w:multiLevelType w:val="hybridMultilevel"/>
    <w:tmpl w:val="3648C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5"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7" w15:restartNumberingAfterBreak="0">
    <w:nsid w:val="724B6768"/>
    <w:multiLevelType w:val="hybridMultilevel"/>
    <w:tmpl w:val="C186DF2C"/>
    <w:lvl w:ilvl="0" w:tplc="04150017">
      <w:start w:val="1"/>
      <w:numFmt w:val="lowerLetter"/>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58" w15:restartNumberingAfterBreak="0">
    <w:nsid w:val="736A6A4D"/>
    <w:multiLevelType w:val="hybridMultilevel"/>
    <w:tmpl w:val="39F015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55B03AB"/>
    <w:multiLevelType w:val="multilevel"/>
    <w:tmpl w:val="470A9706"/>
    <w:lvl w:ilvl="0">
      <w:start w:val="4"/>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856895134">
    <w:abstractNumId w:val="45"/>
  </w:num>
  <w:num w:numId="2" w16cid:durableId="2037612042">
    <w:abstractNumId w:val="15"/>
  </w:num>
  <w:num w:numId="3" w16cid:durableId="911815189">
    <w:abstractNumId w:val="9"/>
  </w:num>
  <w:num w:numId="4" w16cid:durableId="264315395">
    <w:abstractNumId w:val="63"/>
  </w:num>
  <w:num w:numId="5" w16cid:durableId="68701136">
    <w:abstractNumId w:val="54"/>
  </w:num>
  <w:num w:numId="6" w16cid:durableId="232473145">
    <w:abstractNumId w:val="56"/>
  </w:num>
  <w:num w:numId="7" w16cid:durableId="1627854889">
    <w:abstractNumId w:val="51"/>
  </w:num>
  <w:num w:numId="8" w16cid:durableId="924530536">
    <w:abstractNumId w:val="50"/>
  </w:num>
  <w:num w:numId="9" w16cid:durableId="175508243">
    <w:abstractNumId w:val="25"/>
  </w:num>
  <w:num w:numId="10" w16cid:durableId="107623885">
    <w:abstractNumId w:val="64"/>
  </w:num>
  <w:num w:numId="11" w16cid:durableId="1716545189">
    <w:abstractNumId w:val="11"/>
  </w:num>
  <w:num w:numId="12" w16cid:durableId="597064750">
    <w:abstractNumId w:val="24"/>
  </w:num>
  <w:num w:numId="13" w16cid:durableId="1761944728">
    <w:abstractNumId w:val="26"/>
  </w:num>
  <w:num w:numId="14" w16cid:durableId="1851482078">
    <w:abstractNumId w:val="32"/>
  </w:num>
  <w:num w:numId="15" w16cid:durableId="1164779283">
    <w:abstractNumId w:val="43"/>
  </w:num>
  <w:num w:numId="16" w16cid:durableId="767578611">
    <w:abstractNumId w:val="18"/>
  </w:num>
  <w:num w:numId="17" w16cid:durableId="410397543">
    <w:abstractNumId w:val="29"/>
  </w:num>
  <w:num w:numId="18" w16cid:durableId="658731599">
    <w:abstractNumId w:val="55"/>
  </w:num>
  <w:num w:numId="19" w16cid:durableId="19951845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19505">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6574162">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2216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0031473">
    <w:abstractNumId w:val="30"/>
  </w:num>
  <w:num w:numId="24" w16cid:durableId="388846083">
    <w:abstractNumId w:val="35"/>
  </w:num>
  <w:num w:numId="25" w16cid:durableId="824128791">
    <w:abstractNumId w:val="28"/>
  </w:num>
  <w:num w:numId="26" w16cid:durableId="1347368763">
    <w:abstractNumId w:val="41"/>
  </w:num>
  <w:num w:numId="27" w16cid:durableId="1941181097">
    <w:abstractNumId w:val="44"/>
  </w:num>
  <w:num w:numId="28" w16cid:durableId="194200924">
    <w:abstractNumId w:val="39"/>
  </w:num>
  <w:num w:numId="29" w16cid:durableId="1956210287">
    <w:abstractNumId w:val="21"/>
  </w:num>
  <w:num w:numId="30" w16cid:durableId="848788822">
    <w:abstractNumId w:val="53"/>
  </w:num>
  <w:num w:numId="31" w16cid:durableId="409039467">
    <w:abstractNumId w:val="17"/>
  </w:num>
  <w:num w:numId="32" w16cid:durableId="701438611">
    <w:abstractNumId w:val="7"/>
  </w:num>
  <w:num w:numId="33" w16cid:durableId="787357011">
    <w:abstractNumId w:val="59"/>
  </w:num>
  <w:num w:numId="34" w16cid:durableId="741870156">
    <w:abstractNumId w:val="22"/>
  </w:num>
  <w:num w:numId="35" w16cid:durableId="1932466685">
    <w:abstractNumId w:val="20"/>
  </w:num>
  <w:num w:numId="36" w16cid:durableId="346831551">
    <w:abstractNumId w:val="27"/>
  </w:num>
  <w:num w:numId="37" w16cid:durableId="1285774098">
    <w:abstractNumId w:val="12"/>
  </w:num>
  <w:num w:numId="38" w16cid:durableId="292291333">
    <w:abstractNumId w:val="42"/>
  </w:num>
  <w:num w:numId="39" w16cid:durableId="615867273">
    <w:abstractNumId w:val="8"/>
  </w:num>
  <w:num w:numId="40" w16cid:durableId="1177306772">
    <w:abstractNumId w:val="38"/>
  </w:num>
  <w:num w:numId="41" w16cid:durableId="1349134642">
    <w:abstractNumId w:val="33"/>
  </w:num>
  <w:num w:numId="42" w16cid:durableId="704253367">
    <w:abstractNumId w:val="46"/>
  </w:num>
  <w:num w:numId="43" w16cid:durableId="1567715801">
    <w:abstractNumId w:val="57"/>
  </w:num>
  <w:num w:numId="44" w16cid:durableId="1377704839">
    <w:abstractNumId w:val="62"/>
  </w:num>
  <w:num w:numId="45" w16cid:durableId="1906180266">
    <w:abstractNumId w:val="60"/>
  </w:num>
  <w:num w:numId="46" w16cid:durableId="2079864208">
    <w:abstractNumId w:val="0"/>
  </w:num>
  <w:num w:numId="47" w16cid:durableId="1611160672">
    <w:abstractNumId w:val="2"/>
  </w:num>
  <w:num w:numId="48" w16cid:durableId="186064897">
    <w:abstractNumId w:val="3"/>
  </w:num>
  <w:num w:numId="49" w16cid:durableId="150098216">
    <w:abstractNumId w:val="4"/>
  </w:num>
  <w:num w:numId="50" w16cid:durableId="1047804891">
    <w:abstractNumId w:val="5"/>
  </w:num>
  <w:num w:numId="51" w16cid:durableId="211576300">
    <w:abstractNumId w:val="31"/>
  </w:num>
  <w:num w:numId="52" w16cid:durableId="1738363428">
    <w:abstractNumId w:val="6"/>
  </w:num>
  <w:num w:numId="53" w16cid:durableId="481772012">
    <w:abstractNumId w:val="40"/>
  </w:num>
  <w:num w:numId="54" w16cid:durableId="1634022018">
    <w:abstractNumId w:val="37"/>
  </w:num>
  <w:num w:numId="55" w16cid:durableId="914708447">
    <w:abstractNumId w:val="23"/>
  </w:num>
  <w:num w:numId="56" w16cid:durableId="1832217032">
    <w:abstractNumId w:val="48"/>
  </w:num>
  <w:num w:numId="57" w16cid:durableId="483859721">
    <w:abstractNumId w:val="1"/>
  </w:num>
  <w:num w:numId="58" w16cid:durableId="357631305">
    <w:abstractNumId w:val="52"/>
  </w:num>
  <w:num w:numId="59" w16cid:durableId="1181623491">
    <w:abstractNumId w:val="13"/>
  </w:num>
  <w:num w:numId="60" w16cid:durableId="206569972">
    <w:abstractNumId w:val="16"/>
  </w:num>
  <w:num w:numId="61" w16cid:durableId="206766505">
    <w:abstractNumId w:val="49"/>
  </w:num>
  <w:num w:numId="62" w16cid:durableId="322319967">
    <w:abstractNumId w:val="34"/>
  </w:num>
  <w:num w:numId="63" w16cid:durableId="1556624525">
    <w:abstractNumId w:val="58"/>
  </w:num>
  <w:num w:numId="64" w16cid:durableId="1218785392">
    <w:abstractNumId w:val="10"/>
  </w:num>
  <w:num w:numId="65" w16cid:durableId="805700936">
    <w:abstractNumId w:val="36"/>
  </w:num>
  <w:num w:numId="66" w16cid:durableId="857088499">
    <w:abstractNumId w:val="1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bert Słowikowski">
    <w15:presenceInfo w15:providerId="AD" w15:userId="S::robert@krzysztofpuchacz.com.pl::6d996951-9110-42d4-8c54-a0e570116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07FA3"/>
    <w:rsid w:val="0001078C"/>
    <w:rsid w:val="00010EE1"/>
    <w:rsid w:val="0001154E"/>
    <w:rsid w:val="00011F27"/>
    <w:rsid w:val="00012D8C"/>
    <w:rsid w:val="00013887"/>
    <w:rsid w:val="00013A6C"/>
    <w:rsid w:val="00013FC0"/>
    <w:rsid w:val="0001434F"/>
    <w:rsid w:val="00015284"/>
    <w:rsid w:val="00015C4B"/>
    <w:rsid w:val="00016924"/>
    <w:rsid w:val="0002090A"/>
    <w:rsid w:val="00021523"/>
    <w:rsid w:val="000218BB"/>
    <w:rsid w:val="00022109"/>
    <w:rsid w:val="0002282B"/>
    <w:rsid w:val="00023085"/>
    <w:rsid w:val="00023E79"/>
    <w:rsid w:val="0002415B"/>
    <w:rsid w:val="00024CCF"/>
    <w:rsid w:val="00024F66"/>
    <w:rsid w:val="0002688A"/>
    <w:rsid w:val="00030F46"/>
    <w:rsid w:val="000312C9"/>
    <w:rsid w:val="00033493"/>
    <w:rsid w:val="00034207"/>
    <w:rsid w:val="00034691"/>
    <w:rsid w:val="000367B8"/>
    <w:rsid w:val="000405D0"/>
    <w:rsid w:val="0004152D"/>
    <w:rsid w:val="00041710"/>
    <w:rsid w:val="00041821"/>
    <w:rsid w:val="00042459"/>
    <w:rsid w:val="0004247C"/>
    <w:rsid w:val="00042AD1"/>
    <w:rsid w:val="000431BA"/>
    <w:rsid w:val="000433DF"/>
    <w:rsid w:val="00043711"/>
    <w:rsid w:val="00043A6D"/>
    <w:rsid w:val="00043E66"/>
    <w:rsid w:val="00046E0F"/>
    <w:rsid w:val="000471DF"/>
    <w:rsid w:val="00047790"/>
    <w:rsid w:val="0005001B"/>
    <w:rsid w:val="00050114"/>
    <w:rsid w:val="00050991"/>
    <w:rsid w:val="00052486"/>
    <w:rsid w:val="00052812"/>
    <w:rsid w:val="000533F7"/>
    <w:rsid w:val="0005378F"/>
    <w:rsid w:val="00053C84"/>
    <w:rsid w:val="00053E0E"/>
    <w:rsid w:val="00054155"/>
    <w:rsid w:val="00054615"/>
    <w:rsid w:val="000557E0"/>
    <w:rsid w:val="000558BE"/>
    <w:rsid w:val="000558E9"/>
    <w:rsid w:val="0005682F"/>
    <w:rsid w:val="00056B88"/>
    <w:rsid w:val="00056F72"/>
    <w:rsid w:val="00057406"/>
    <w:rsid w:val="00057796"/>
    <w:rsid w:val="00057AF7"/>
    <w:rsid w:val="00061BAD"/>
    <w:rsid w:val="00061BC7"/>
    <w:rsid w:val="000624CC"/>
    <w:rsid w:val="00062603"/>
    <w:rsid w:val="000626CC"/>
    <w:rsid w:val="00062DE0"/>
    <w:rsid w:val="00062FE2"/>
    <w:rsid w:val="00063A89"/>
    <w:rsid w:val="00063B67"/>
    <w:rsid w:val="00065759"/>
    <w:rsid w:val="00066A4A"/>
    <w:rsid w:val="00066C26"/>
    <w:rsid w:val="0007043E"/>
    <w:rsid w:val="0007221C"/>
    <w:rsid w:val="00072814"/>
    <w:rsid w:val="000742E3"/>
    <w:rsid w:val="000748F7"/>
    <w:rsid w:val="00074B54"/>
    <w:rsid w:val="0007511B"/>
    <w:rsid w:val="0007616A"/>
    <w:rsid w:val="000771DC"/>
    <w:rsid w:val="00077C95"/>
    <w:rsid w:val="00077F3D"/>
    <w:rsid w:val="000817E2"/>
    <w:rsid w:val="000826CD"/>
    <w:rsid w:val="00083D8B"/>
    <w:rsid w:val="00084FE6"/>
    <w:rsid w:val="00085897"/>
    <w:rsid w:val="000858A0"/>
    <w:rsid w:val="00085C3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664"/>
    <w:rsid w:val="000A2BBF"/>
    <w:rsid w:val="000A2D89"/>
    <w:rsid w:val="000A380E"/>
    <w:rsid w:val="000A4845"/>
    <w:rsid w:val="000A4C6F"/>
    <w:rsid w:val="000A554D"/>
    <w:rsid w:val="000A5607"/>
    <w:rsid w:val="000A5E2F"/>
    <w:rsid w:val="000A5E41"/>
    <w:rsid w:val="000B04C8"/>
    <w:rsid w:val="000B16F3"/>
    <w:rsid w:val="000B3E57"/>
    <w:rsid w:val="000B4084"/>
    <w:rsid w:val="000B4383"/>
    <w:rsid w:val="000B59CC"/>
    <w:rsid w:val="000B6958"/>
    <w:rsid w:val="000B6E32"/>
    <w:rsid w:val="000B76D0"/>
    <w:rsid w:val="000B7955"/>
    <w:rsid w:val="000C0949"/>
    <w:rsid w:val="000C0E09"/>
    <w:rsid w:val="000C0FAF"/>
    <w:rsid w:val="000C2E28"/>
    <w:rsid w:val="000C2EFD"/>
    <w:rsid w:val="000C3366"/>
    <w:rsid w:val="000C34C6"/>
    <w:rsid w:val="000C4D0C"/>
    <w:rsid w:val="000C56E4"/>
    <w:rsid w:val="000C751D"/>
    <w:rsid w:val="000D0E1D"/>
    <w:rsid w:val="000D11A6"/>
    <w:rsid w:val="000D2279"/>
    <w:rsid w:val="000D22C1"/>
    <w:rsid w:val="000D3118"/>
    <w:rsid w:val="000D37A6"/>
    <w:rsid w:val="000D3C6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178C"/>
    <w:rsid w:val="000F355C"/>
    <w:rsid w:val="000F3D1D"/>
    <w:rsid w:val="000F4211"/>
    <w:rsid w:val="000F5226"/>
    <w:rsid w:val="000F6647"/>
    <w:rsid w:val="000F6C76"/>
    <w:rsid w:val="00100D42"/>
    <w:rsid w:val="001013CA"/>
    <w:rsid w:val="00102C8F"/>
    <w:rsid w:val="0010337A"/>
    <w:rsid w:val="00103BA7"/>
    <w:rsid w:val="00104EAC"/>
    <w:rsid w:val="00105533"/>
    <w:rsid w:val="00106404"/>
    <w:rsid w:val="0010741D"/>
    <w:rsid w:val="00107981"/>
    <w:rsid w:val="00110728"/>
    <w:rsid w:val="00110FB8"/>
    <w:rsid w:val="00112382"/>
    <w:rsid w:val="0011279D"/>
    <w:rsid w:val="00114C02"/>
    <w:rsid w:val="0011527E"/>
    <w:rsid w:val="00115576"/>
    <w:rsid w:val="00115DB2"/>
    <w:rsid w:val="00116AD5"/>
    <w:rsid w:val="00117267"/>
    <w:rsid w:val="00120C77"/>
    <w:rsid w:val="00121099"/>
    <w:rsid w:val="00121D28"/>
    <w:rsid w:val="00122543"/>
    <w:rsid w:val="00122A7E"/>
    <w:rsid w:val="00122BA5"/>
    <w:rsid w:val="00122FD5"/>
    <w:rsid w:val="0012448E"/>
    <w:rsid w:val="00125A4D"/>
    <w:rsid w:val="00125BC0"/>
    <w:rsid w:val="00125BD6"/>
    <w:rsid w:val="00126765"/>
    <w:rsid w:val="00126C04"/>
    <w:rsid w:val="001275EE"/>
    <w:rsid w:val="00130BA8"/>
    <w:rsid w:val="0013100E"/>
    <w:rsid w:val="00131C95"/>
    <w:rsid w:val="001333E1"/>
    <w:rsid w:val="00133C8C"/>
    <w:rsid w:val="00133D19"/>
    <w:rsid w:val="001341D5"/>
    <w:rsid w:val="00136DA8"/>
    <w:rsid w:val="001377D9"/>
    <w:rsid w:val="001378BC"/>
    <w:rsid w:val="00140A71"/>
    <w:rsid w:val="00140B31"/>
    <w:rsid w:val="0014209D"/>
    <w:rsid w:val="00143282"/>
    <w:rsid w:val="0014392E"/>
    <w:rsid w:val="00144E74"/>
    <w:rsid w:val="00145C3D"/>
    <w:rsid w:val="001476A3"/>
    <w:rsid w:val="00147C3B"/>
    <w:rsid w:val="00147CFB"/>
    <w:rsid w:val="001506EA"/>
    <w:rsid w:val="00151A3A"/>
    <w:rsid w:val="001521B5"/>
    <w:rsid w:val="001527C7"/>
    <w:rsid w:val="00153D26"/>
    <w:rsid w:val="00154A5D"/>
    <w:rsid w:val="0015687D"/>
    <w:rsid w:val="001572F4"/>
    <w:rsid w:val="0016043D"/>
    <w:rsid w:val="00160FC7"/>
    <w:rsid w:val="001616A2"/>
    <w:rsid w:val="00161E97"/>
    <w:rsid w:val="0016204C"/>
    <w:rsid w:val="00163788"/>
    <w:rsid w:val="00163858"/>
    <w:rsid w:val="0016422B"/>
    <w:rsid w:val="00164463"/>
    <w:rsid w:val="001645DC"/>
    <w:rsid w:val="00165095"/>
    <w:rsid w:val="001651C5"/>
    <w:rsid w:val="001660E7"/>
    <w:rsid w:val="00166114"/>
    <w:rsid w:val="00166123"/>
    <w:rsid w:val="00170288"/>
    <w:rsid w:val="00172CBD"/>
    <w:rsid w:val="00173F63"/>
    <w:rsid w:val="00174343"/>
    <w:rsid w:val="001745DC"/>
    <w:rsid w:val="00175162"/>
    <w:rsid w:val="00175AD6"/>
    <w:rsid w:val="00176940"/>
    <w:rsid w:val="00176A36"/>
    <w:rsid w:val="00176E55"/>
    <w:rsid w:val="001772DA"/>
    <w:rsid w:val="001813FF"/>
    <w:rsid w:val="00182173"/>
    <w:rsid w:val="00182BF8"/>
    <w:rsid w:val="00182D5C"/>
    <w:rsid w:val="001830C6"/>
    <w:rsid w:val="001837DA"/>
    <w:rsid w:val="001840EC"/>
    <w:rsid w:val="001845B8"/>
    <w:rsid w:val="00184A06"/>
    <w:rsid w:val="00184B07"/>
    <w:rsid w:val="00187EDA"/>
    <w:rsid w:val="0019107B"/>
    <w:rsid w:val="0019116F"/>
    <w:rsid w:val="0019170A"/>
    <w:rsid w:val="00192457"/>
    <w:rsid w:val="00192C96"/>
    <w:rsid w:val="001934A4"/>
    <w:rsid w:val="001937B2"/>
    <w:rsid w:val="00193888"/>
    <w:rsid w:val="00193B5D"/>
    <w:rsid w:val="0019445C"/>
    <w:rsid w:val="00194A55"/>
    <w:rsid w:val="00194E13"/>
    <w:rsid w:val="00194EC3"/>
    <w:rsid w:val="00195461"/>
    <w:rsid w:val="0019619B"/>
    <w:rsid w:val="001976B8"/>
    <w:rsid w:val="001A0CC5"/>
    <w:rsid w:val="001A135B"/>
    <w:rsid w:val="001A1888"/>
    <w:rsid w:val="001A198E"/>
    <w:rsid w:val="001A2505"/>
    <w:rsid w:val="001A2805"/>
    <w:rsid w:val="001A28E0"/>
    <w:rsid w:val="001A2CD3"/>
    <w:rsid w:val="001A3A6E"/>
    <w:rsid w:val="001A3D21"/>
    <w:rsid w:val="001A4788"/>
    <w:rsid w:val="001A56F4"/>
    <w:rsid w:val="001A7302"/>
    <w:rsid w:val="001B0595"/>
    <w:rsid w:val="001B153B"/>
    <w:rsid w:val="001B2958"/>
    <w:rsid w:val="001B3DBD"/>
    <w:rsid w:val="001B764C"/>
    <w:rsid w:val="001B797E"/>
    <w:rsid w:val="001B7FE5"/>
    <w:rsid w:val="001C0E05"/>
    <w:rsid w:val="001C201A"/>
    <w:rsid w:val="001C2A55"/>
    <w:rsid w:val="001C2EC4"/>
    <w:rsid w:val="001C3611"/>
    <w:rsid w:val="001C3C6E"/>
    <w:rsid w:val="001C45CA"/>
    <w:rsid w:val="001C49D7"/>
    <w:rsid w:val="001C4A6E"/>
    <w:rsid w:val="001C4B56"/>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01"/>
    <w:rsid w:val="001E0717"/>
    <w:rsid w:val="001E199B"/>
    <w:rsid w:val="001E20F7"/>
    <w:rsid w:val="001E245E"/>
    <w:rsid w:val="001E246D"/>
    <w:rsid w:val="001E2E8D"/>
    <w:rsid w:val="001E3842"/>
    <w:rsid w:val="001E389D"/>
    <w:rsid w:val="001E4431"/>
    <w:rsid w:val="001E64A2"/>
    <w:rsid w:val="001E65B9"/>
    <w:rsid w:val="001E77FD"/>
    <w:rsid w:val="001F102A"/>
    <w:rsid w:val="001F1033"/>
    <w:rsid w:val="001F16C4"/>
    <w:rsid w:val="001F222D"/>
    <w:rsid w:val="001F27EA"/>
    <w:rsid w:val="001F2BE2"/>
    <w:rsid w:val="001F578C"/>
    <w:rsid w:val="001F584D"/>
    <w:rsid w:val="001F593B"/>
    <w:rsid w:val="001F5D0A"/>
    <w:rsid w:val="001F6C85"/>
    <w:rsid w:val="001F72A0"/>
    <w:rsid w:val="001F7937"/>
    <w:rsid w:val="001F79C9"/>
    <w:rsid w:val="001F7A0C"/>
    <w:rsid w:val="001F7E4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1C2B"/>
    <w:rsid w:val="002121C1"/>
    <w:rsid w:val="00212930"/>
    <w:rsid w:val="002129CE"/>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4A2D"/>
    <w:rsid w:val="00225DA8"/>
    <w:rsid w:val="002275D2"/>
    <w:rsid w:val="002309DE"/>
    <w:rsid w:val="00231C22"/>
    <w:rsid w:val="002322E1"/>
    <w:rsid w:val="002323A3"/>
    <w:rsid w:val="0023290D"/>
    <w:rsid w:val="0023336F"/>
    <w:rsid w:val="00233552"/>
    <w:rsid w:val="00233BC8"/>
    <w:rsid w:val="00233BE8"/>
    <w:rsid w:val="00234C0D"/>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C23"/>
    <w:rsid w:val="00251FF6"/>
    <w:rsid w:val="00252B07"/>
    <w:rsid w:val="00253817"/>
    <w:rsid w:val="0025542C"/>
    <w:rsid w:val="0025576F"/>
    <w:rsid w:val="00257C5A"/>
    <w:rsid w:val="00257ECB"/>
    <w:rsid w:val="0026007C"/>
    <w:rsid w:val="00260EBE"/>
    <w:rsid w:val="00261528"/>
    <w:rsid w:val="00261758"/>
    <w:rsid w:val="0026321A"/>
    <w:rsid w:val="0026365E"/>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FA4"/>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2BC1"/>
    <w:rsid w:val="00293E99"/>
    <w:rsid w:val="00294766"/>
    <w:rsid w:val="00294F85"/>
    <w:rsid w:val="00295461"/>
    <w:rsid w:val="00295E49"/>
    <w:rsid w:val="00296850"/>
    <w:rsid w:val="002970DC"/>
    <w:rsid w:val="00297961"/>
    <w:rsid w:val="00297E5B"/>
    <w:rsid w:val="002A0843"/>
    <w:rsid w:val="002A124B"/>
    <w:rsid w:val="002A2687"/>
    <w:rsid w:val="002A33C8"/>
    <w:rsid w:val="002A3A7E"/>
    <w:rsid w:val="002A3BB7"/>
    <w:rsid w:val="002A3E58"/>
    <w:rsid w:val="002A4E11"/>
    <w:rsid w:val="002A5C57"/>
    <w:rsid w:val="002A5EAE"/>
    <w:rsid w:val="002A699D"/>
    <w:rsid w:val="002A6D1B"/>
    <w:rsid w:val="002A7B60"/>
    <w:rsid w:val="002B29AE"/>
    <w:rsid w:val="002B431E"/>
    <w:rsid w:val="002B43E8"/>
    <w:rsid w:val="002B5B76"/>
    <w:rsid w:val="002B5ED1"/>
    <w:rsid w:val="002B637E"/>
    <w:rsid w:val="002B6FCC"/>
    <w:rsid w:val="002B7294"/>
    <w:rsid w:val="002B758E"/>
    <w:rsid w:val="002B7BCF"/>
    <w:rsid w:val="002C04AE"/>
    <w:rsid w:val="002C18C3"/>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D7F22"/>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EA4"/>
    <w:rsid w:val="00315D53"/>
    <w:rsid w:val="0031745F"/>
    <w:rsid w:val="003179BE"/>
    <w:rsid w:val="00317A54"/>
    <w:rsid w:val="00317B41"/>
    <w:rsid w:val="00317C01"/>
    <w:rsid w:val="00321A32"/>
    <w:rsid w:val="0032584E"/>
    <w:rsid w:val="003268F3"/>
    <w:rsid w:val="00326B65"/>
    <w:rsid w:val="00327336"/>
    <w:rsid w:val="0032741B"/>
    <w:rsid w:val="00330540"/>
    <w:rsid w:val="003338F8"/>
    <w:rsid w:val="00333EA8"/>
    <w:rsid w:val="003341AF"/>
    <w:rsid w:val="00334A1E"/>
    <w:rsid w:val="00336025"/>
    <w:rsid w:val="0033611B"/>
    <w:rsid w:val="00337575"/>
    <w:rsid w:val="0033775C"/>
    <w:rsid w:val="003377CD"/>
    <w:rsid w:val="0034047D"/>
    <w:rsid w:val="00340888"/>
    <w:rsid w:val="003429C2"/>
    <w:rsid w:val="00342B46"/>
    <w:rsid w:val="00343735"/>
    <w:rsid w:val="0034455D"/>
    <w:rsid w:val="0034520F"/>
    <w:rsid w:val="003455D2"/>
    <w:rsid w:val="003466E3"/>
    <w:rsid w:val="003467E5"/>
    <w:rsid w:val="0035214F"/>
    <w:rsid w:val="00352BAD"/>
    <w:rsid w:val="00354C2D"/>
    <w:rsid w:val="00355078"/>
    <w:rsid w:val="003566A1"/>
    <w:rsid w:val="0035750D"/>
    <w:rsid w:val="0036076E"/>
    <w:rsid w:val="003612E4"/>
    <w:rsid w:val="00363FFC"/>
    <w:rsid w:val="003655D1"/>
    <w:rsid w:val="00365981"/>
    <w:rsid w:val="003660CB"/>
    <w:rsid w:val="003700F3"/>
    <w:rsid w:val="00370E0C"/>
    <w:rsid w:val="00371AD0"/>
    <w:rsid w:val="0037253D"/>
    <w:rsid w:val="0037291B"/>
    <w:rsid w:val="003730F4"/>
    <w:rsid w:val="00373157"/>
    <w:rsid w:val="00373385"/>
    <w:rsid w:val="0037376C"/>
    <w:rsid w:val="0037399B"/>
    <w:rsid w:val="00373A31"/>
    <w:rsid w:val="00373C49"/>
    <w:rsid w:val="00377AFF"/>
    <w:rsid w:val="00380F59"/>
    <w:rsid w:val="00382997"/>
    <w:rsid w:val="00382FA4"/>
    <w:rsid w:val="00384A65"/>
    <w:rsid w:val="003854DA"/>
    <w:rsid w:val="00385ADD"/>
    <w:rsid w:val="00386C37"/>
    <w:rsid w:val="00387E8E"/>
    <w:rsid w:val="00391FF7"/>
    <w:rsid w:val="00394897"/>
    <w:rsid w:val="00394958"/>
    <w:rsid w:val="00396D46"/>
    <w:rsid w:val="00396DE4"/>
    <w:rsid w:val="0039711B"/>
    <w:rsid w:val="00397FB0"/>
    <w:rsid w:val="003A13A1"/>
    <w:rsid w:val="003A13E1"/>
    <w:rsid w:val="003A1F7D"/>
    <w:rsid w:val="003A2186"/>
    <w:rsid w:val="003A2284"/>
    <w:rsid w:val="003A24B8"/>
    <w:rsid w:val="003A29BE"/>
    <w:rsid w:val="003A307B"/>
    <w:rsid w:val="003A38AC"/>
    <w:rsid w:val="003A4012"/>
    <w:rsid w:val="003A44EE"/>
    <w:rsid w:val="003A4D4A"/>
    <w:rsid w:val="003A7132"/>
    <w:rsid w:val="003B0193"/>
    <w:rsid w:val="003B020F"/>
    <w:rsid w:val="003B07E9"/>
    <w:rsid w:val="003B0822"/>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33A"/>
    <w:rsid w:val="003E6855"/>
    <w:rsid w:val="003E6A2E"/>
    <w:rsid w:val="003E6AB3"/>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1A4"/>
    <w:rsid w:val="00401B2F"/>
    <w:rsid w:val="00401E5F"/>
    <w:rsid w:val="00401E82"/>
    <w:rsid w:val="00402427"/>
    <w:rsid w:val="004028E8"/>
    <w:rsid w:val="0040381C"/>
    <w:rsid w:val="00403C39"/>
    <w:rsid w:val="0040417B"/>
    <w:rsid w:val="00404756"/>
    <w:rsid w:val="00404B07"/>
    <w:rsid w:val="00404CB1"/>
    <w:rsid w:val="00405727"/>
    <w:rsid w:val="00405BAF"/>
    <w:rsid w:val="0041029A"/>
    <w:rsid w:val="004113DA"/>
    <w:rsid w:val="00411462"/>
    <w:rsid w:val="00411B75"/>
    <w:rsid w:val="00411D61"/>
    <w:rsid w:val="00412293"/>
    <w:rsid w:val="00415868"/>
    <w:rsid w:val="0041696C"/>
    <w:rsid w:val="00417BFE"/>
    <w:rsid w:val="0042009A"/>
    <w:rsid w:val="00420E02"/>
    <w:rsid w:val="00420FD2"/>
    <w:rsid w:val="00422806"/>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5BA1"/>
    <w:rsid w:val="0045727E"/>
    <w:rsid w:val="00460CE2"/>
    <w:rsid w:val="00461578"/>
    <w:rsid w:val="00461BE5"/>
    <w:rsid w:val="00461F7A"/>
    <w:rsid w:val="00462181"/>
    <w:rsid w:val="0046223B"/>
    <w:rsid w:val="004625A4"/>
    <w:rsid w:val="00462DD3"/>
    <w:rsid w:val="0046320E"/>
    <w:rsid w:val="004636A7"/>
    <w:rsid w:val="0046489A"/>
    <w:rsid w:val="004651D0"/>
    <w:rsid w:val="004658D4"/>
    <w:rsid w:val="00465B4C"/>
    <w:rsid w:val="00465E7D"/>
    <w:rsid w:val="0046682B"/>
    <w:rsid w:val="00466832"/>
    <w:rsid w:val="00466B32"/>
    <w:rsid w:val="00467345"/>
    <w:rsid w:val="0046769A"/>
    <w:rsid w:val="0046791F"/>
    <w:rsid w:val="00467FA9"/>
    <w:rsid w:val="00470482"/>
    <w:rsid w:val="004706B2"/>
    <w:rsid w:val="00472119"/>
    <w:rsid w:val="00474D7B"/>
    <w:rsid w:val="0047515F"/>
    <w:rsid w:val="00475B94"/>
    <w:rsid w:val="004767F3"/>
    <w:rsid w:val="00476A8A"/>
    <w:rsid w:val="00476BDE"/>
    <w:rsid w:val="0047717A"/>
    <w:rsid w:val="00477548"/>
    <w:rsid w:val="00477FE7"/>
    <w:rsid w:val="004801D0"/>
    <w:rsid w:val="00481081"/>
    <w:rsid w:val="0048350C"/>
    <w:rsid w:val="0048395A"/>
    <w:rsid w:val="0048410C"/>
    <w:rsid w:val="00484186"/>
    <w:rsid w:val="00484649"/>
    <w:rsid w:val="00484E6F"/>
    <w:rsid w:val="0048510B"/>
    <w:rsid w:val="00485397"/>
    <w:rsid w:val="0048592D"/>
    <w:rsid w:val="00485F2D"/>
    <w:rsid w:val="004865DC"/>
    <w:rsid w:val="00486CB9"/>
    <w:rsid w:val="00490522"/>
    <w:rsid w:val="00491769"/>
    <w:rsid w:val="00491F7A"/>
    <w:rsid w:val="00492199"/>
    <w:rsid w:val="00492A75"/>
    <w:rsid w:val="004942E1"/>
    <w:rsid w:val="0049437D"/>
    <w:rsid w:val="00494EAA"/>
    <w:rsid w:val="00495101"/>
    <w:rsid w:val="00495C0B"/>
    <w:rsid w:val="00495D57"/>
    <w:rsid w:val="0049610F"/>
    <w:rsid w:val="0049654C"/>
    <w:rsid w:val="00496A2A"/>
    <w:rsid w:val="00496B0E"/>
    <w:rsid w:val="00496D4B"/>
    <w:rsid w:val="004A0C68"/>
    <w:rsid w:val="004A12D9"/>
    <w:rsid w:val="004A1C4A"/>
    <w:rsid w:val="004A2112"/>
    <w:rsid w:val="004A2BA8"/>
    <w:rsid w:val="004A30E4"/>
    <w:rsid w:val="004A3452"/>
    <w:rsid w:val="004A3557"/>
    <w:rsid w:val="004A3F2C"/>
    <w:rsid w:val="004A4AB3"/>
    <w:rsid w:val="004A4C1F"/>
    <w:rsid w:val="004A5223"/>
    <w:rsid w:val="004A58DE"/>
    <w:rsid w:val="004A6E7B"/>
    <w:rsid w:val="004A7C53"/>
    <w:rsid w:val="004A7CF3"/>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9D5"/>
    <w:rsid w:val="004C6AB7"/>
    <w:rsid w:val="004D0434"/>
    <w:rsid w:val="004D0FEF"/>
    <w:rsid w:val="004D1C18"/>
    <w:rsid w:val="004D2F42"/>
    <w:rsid w:val="004D30D1"/>
    <w:rsid w:val="004D3201"/>
    <w:rsid w:val="004D419C"/>
    <w:rsid w:val="004D4F40"/>
    <w:rsid w:val="004D5ADD"/>
    <w:rsid w:val="004D6707"/>
    <w:rsid w:val="004D68C3"/>
    <w:rsid w:val="004D7D72"/>
    <w:rsid w:val="004D7F26"/>
    <w:rsid w:val="004E0318"/>
    <w:rsid w:val="004E0737"/>
    <w:rsid w:val="004E0B89"/>
    <w:rsid w:val="004E168E"/>
    <w:rsid w:val="004E2A77"/>
    <w:rsid w:val="004E2DA5"/>
    <w:rsid w:val="004E59DD"/>
    <w:rsid w:val="004E6CBD"/>
    <w:rsid w:val="004F02D3"/>
    <w:rsid w:val="004F0C8A"/>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544"/>
    <w:rsid w:val="00512B7B"/>
    <w:rsid w:val="00514EE0"/>
    <w:rsid w:val="005162F5"/>
    <w:rsid w:val="00516673"/>
    <w:rsid w:val="00517AE7"/>
    <w:rsid w:val="00520A18"/>
    <w:rsid w:val="00521004"/>
    <w:rsid w:val="005223C3"/>
    <w:rsid w:val="00522EEF"/>
    <w:rsid w:val="00522FD7"/>
    <w:rsid w:val="00525681"/>
    <w:rsid w:val="00525BF8"/>
    <w:rsid w:val="00526D11"/>
    <w:rsid w:val="005270DA"/>
    <w:rsid w:val="00527CD2"/>
    <w:rsid w:val="00527E8A"/>
    <w:rsid w:val="00532854"/>
    <w:rsid w:val="00532D12"/>
    <w:rsid w:val="005338C8"/>
    <w:rsid w:val="005340E8"/>
    <w:rsid w:val="0053450F"/>
    <w:rsid w:val="005345B9"/>
    <w:rsid w:val="00534BDE"/>
    <w:rsid w:val="00535FB3"/>
    <w:rsid w:val="00536A4B"/>
    <w:rsid w:val="0053734C"/>
    <w:rsid w:val="00537359"/>
    <w:rsid w:val="00537F60"/>
    <w:rsid w:val="005403AE"/>
    <w:rsid w:val="005406C8"/>
    <w:rsid w:val="00541B28"/>
    <w:rsid w:val="00542A98"/>
    <w:rsid w:val="0054370B"/>
    <w:rsid w:val="00543C6A"/>
    <w:rsid w:val="00545887"/>
    <w:rsid w:val="0054601E"/>
    <w:rsid w:val="005475B8"/>
    <w:rsid w:val="00547AEA"/>
    <w:rsid w:val="00550730"/>
    <w:rsid w:val="0055076E"/>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60A1"/>
    <w:rsid w:val="00566F23"/>
    <w:rsid w:val="00567281"/>
    <w:rsid w:val="00567493"/>
    <w:rsid w:val="0056752E"/>
    <w:rsid w:val="00567CD4"/>
    <w:rsid w:val="0057182D"/>
    <w:rsid w:val="00572F03"/>
    <w:rsid w:val="00572F2B"/>
    <w:rsid w:val="0057309D"/>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94E"/>
    <w:rsid w:val="00595C9E"/>
    <w:rsid w:val="00596141"/>
    <w:rsid w:val="00596F26"/>
    <w:rsid w:val="00597734"/>
    <w:rsid w:val="005A0344"/>
    <w:rsid w:val="005A0FE9"/>
    <w:rsid w:val="005A3277"/>
    <w:rsid w:val="005A34E2"/>
    <w:rsid w:val="005A38C0"/>
    <w:rsid w:val="005A468A"/>
    <w:rsid w:val="005A51DE"/>
    <w:rsid w:val="005A68B9"/>
    <w:rsid w:val="005A769B"/>
    <w:rsid w:val="005A79A6"/>
    <w:rsid w:val="005B0638"/>
    <w:rsid w:val="005B0844"/>
    <w:rsid w:val="005B1CCC"/>
    <w:rsid w:val="005B23A0"/>
    <w:rsid w:val="005B3066"/>
    <w:rsid w:val="005B4077"/>
    <w:rsid w:val="005B4F5E"/>
    <w:rsid w:val="005B5FF6"/>
    <w:rsid w:val="005B6E33"/>
    <w:rsid w:val="005B6E73"/>
    <w:rsid w:val="005B705B"/>
    <w:rsid w:val="005B7A64"/>
    <w:rsid w:val="005B7BD7"/>
    <w:rsid w:val="005C0312"/>
    <w:rsid w:val="005C0FB1"/>
    <w:rsid w:val="005C1A5C"/>
    <w:rsid w:val="005C1B81"/>
    <w:rsid w:val="005C31F3"/>
    <w:rsid w:val="005C3443"/>
    <w:rsid w:val="005C5937"/>
    <w:rsid w:val="005C7ABD"/>
    <w:rsid w:val="005D2EB0"/>
    <w:rsid w:val="005D3557"/>
    <w:rsid w:val="005D3BC1"/>
    <w:rsid w:val="005D40CE"/>
    <w:rsid w:val="005D46AC"/>
    <w:rsid w:val="005D502A"/>
    <w:rsid w:val="005D55CC"/>
    <w:rsid w:val="005D6A02"/>
    <w:rsid w:val="005D6B1E"/>
    <w:rsid w:val="005D6DD9"/>
    <w:rsid w:val="005D77CE"/>
    <w:rsid w:val="005D7924"/>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5F7295"/>
    <w:rsid w:val="00601113"/>
    <w:rsid w:val="0060140C"/>
    <w:rsid w:val="00601D9C"/>
    <w:rsid w:val="00601DF1"/>
    <w:rsid w:val="006026AF"/>
    <w:rsid w:val="006035AC"/>
    <w:rsid w:val="00603C18"/>
    <w:rsid w:val="00604869"/>
    <w:rsid w:val="006069DE"/>
    <w:rsid w:val="00611B06"/>
    <w:rsid w:val="0061235E"/>
    <w:rsid w:val="00612605"/>
    <w:rsid w:val="00612718"/>
    <w:rsid w:val="00612E2C"/>
    <w:rsid w:val="00613725"/>
    <w:rsid w:val="006148E2"/>
    <w:rsid w:val="006172C9"/>
    <w:rsid w:val="006204D5"/>
    <w:rsid w:val="00620DBA"/>
    <w:rsid w:val="00622915"/>
    <w:rsid w:val="00622F7A"/>
    <w:rsid w:val="00623591"/>
    <w:rsid w:val="00623CCA"/>
    <w:rsid w:val="0062403B"/>
    <w:rsid w:val="006242D4"/>
    <w:rsid w:val="00624D5A"/>
    <w:rsid w:val="00625DAA"/>
    <w:rsid w:val="00627C7D"/>
    <w:rsid w:val="00633FD4"/>
    <w:rsid w:val="006348B5"/>
    <w:rsid w:val="00634CDB"/>
    <w:rsid w:val="00637442"/>
    <w:rsid w:val="00640D3C"/>
    <w:rsid w:val="00641078"/>
    <w:rsid w:val="00641B86"/>
    <w:rsid w:val="00641DA9"/>
    <w:rsid w:val="00642C61"/>
    <w:rsid w:val="00644368"/>
    <w:rsid w:val="006447F6"/>
    <w:rsid w:val="00645625"/>
    <w:rsid w:val="0064695D"/>
    <w:rsid w:val="00647829"/>
    <w:rsid w:val="0065100D"/>
    <w:rsid w:val="00651179"/>
    <w:rsid w:val="00651245"/>
    <w:rsid w:val="00652648"/>
    <w:rsid w:val="006528C1"/>
    <w:rsid w:val="00652B8A"/>
    <w:rsid w:val="006530BE"/>
    <w:rsid w:val="0065340D"/>
    <w:rsid w:val="00654828"/>
    <w:rsid w:val="00654A3D"/>
    <w:rsid w:val="00654AF6"/>
    <w:rsid w:val="00656829"/>
    <w:rsid w:val="00656F64"/>
    <w:rsid w:val="006570B2"/>
    <w:rsid w:val="00657204"/>
    <w:rsid w:val="006573B3"/>
    <w:rsid w:val="006579E4"/>
    <w:rsid w:val="006608D3"/>
    <w:rsid w:val="006630F6"/>
    <w:rsid w:val="00663481"/>
    <w:rsid w:val="006636FE"/>
    <w:rsid w:val="00663720"/>
    <w:rsid w:val="00663EC4"/>
    <w:rsid w:val="00663F15"/>
    <w:rsid w:val="006647C4"/>
    <w:rsid w:val="00664BF7"/>
    <w:rsid w:val="00665F5D"/>
    <w:rsid w:val="006708E0"/>
    <w:rsid w:val="00671486"/>
    <w:rsid w:val="006714A7"/>
    <w:rsid w:val="00672AA8"/>
    <w:rsid w:val="00672BA9"/>
    <w:rsid w:val="00674295"/>
    <w:rsid w:val="00674672"/>
    <w:rsid w:val="00674E94"/>
    <w:rsid w:val="00675280"/>
    <w:rsid w:val="00675525"/>
    <w:rsid w:val="00675CD0"/>
    <w:rsid w:val="006760E8"/>
    <w:rsid w:val="00676342"/>
    <w:rsid w:val="0067660A"/>
    <w:rsid w:val="00677080"/>
    <w:rsid w:val="006771A6"/>
    <w:rsid w:val="006773CD"/>
    <w:rsid w:val="0067774A"/>
    <w:rsid w:val="00677BC6"/>
    <w:rsid w:val="00680E3C"/>
    <w:rsid w:val="0068253F"/>
    <w:rsid w:val="00682779"/>
    <w:rsid w:val="00682FBB"/>
    <w:rsid w:val="006843FD"/>
    <w:rsid w:val="0068550E"/>
    <w:rsid w:val="006859D7"/>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B23"/>
    <w:rsid w:val="006A1C25"/>
    <w:rsid w:val="006A2389"/>
    <w:rsid w:val="006A2EAF"/>
    <w:rsid w:val="006A3662"/>
    <w:rsid w:val="006A41E2"/>
    <w:rsid w:val="006A4482"/>
    <w:rsid w:val="006A45E7"/>
    <w:rsid w:val="006A4FA8"/>
    <w:rsid w:val="006A5177"/>
    <w:rsid w:val="006A5D91"/>
    <w:rsid w:val="006A5FC6"/>
    <w:rsid w:val="006A6896"/>
    <w:rsid w:val="006B0DA7"/>
    <w:rsid w:val="006B0EAD"/>
    <w:rsid w:val="006B355C"/>
    <w:rsid w:val="006B4A68"/>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304"/>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58E3"/>
    <w:rsid w:val="007103FD"/>
    <w:rsid w:val="00710B75"/>
    <w:rsid w:val="00711631"/>
    <w:rsid w:val="007124DC"/>
    <w:rsid w:val="00712BF9"/>
    <w:rsid w:val="00712FD0"/>
    <w:rsid w:val="0071370F"/>
    <w:rsid w:val="007157E3"/>
    <w:rsid w:val="00715FCD"/>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4841"/>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BFF"/>
    <w:rsid w:val="00750176"/>
    <w:rsid w:val="007513F9"/>
    <w:rsid w:val="00751C0B"/>
    <w:rsid w:val="00752ACA"/>
    <w:rsid w:val="0075349D"/>
    <w:rsid w:val="00753FD0"/>
    <w:rsid w:val="00754D21"/>
    <w:rsid w:val="0075506B"/>
    <w:rsid w:val="0075512B"/>
    <w:rsid w:val="007557F9"/>
    <w:rsid w:val="00757297"/>
    <w:rsid w:val="0076112C"/>
    <w:rsid w:val="007617C5"/>
    <w:rsid w:val="00761D1C"/>
    <w:rsid w:val="007631EC"/>
    <w:rsid w:val="00764593"/>
    <w:rsid w:val="00764967"/>
    <w:rsid w:val="007650EA"/>
    <w:rsid w:val="00766554"/>
    <w:rsid w:val="00767B63"/>
    <w:rsid w:val="00767D80"/>
    <w:rsid w:val="0077001B"/>
    <w:rsid w:val="00770AD6"/>
    <w:rsid w:val="00770AFD"/>
    <w:rsid w:val="00771B6A"/>
    <w:rsid w:val="00772150"/>
    <w:rsid w:val="00773388"/>
    <w:rsid w:val="007734EC"/>
    <w:rsid w:val="00773739"/>
    <w:rsid w:val="00773D75"/>
    <w:rsid w:val="00774506"/>
    <w:rsid w:val="0077592D"/>
    <w:rsid w:val="00775B45"/>
    <w:rsid w:val="00775D28"/>
    <w:rsid w:val="00777A7C"/>
    <w:rsid w:val="00777B94"/>
    <w:rsid w:val="00777F86"/>
    <w:rsid w:val="0078156B"/>
    <w:rsid w:val="0078335C"/>
    <w:rsid w:val="00783508"/>
    <w:rsid w:val="00784D4C"/>
    <w:rsid w:val="007856CD"/>
    <w:rsid w:val="0078707B"/>
    <w:rsid w:val="00787C1B"/>
    <w:rsid w:val="00790E9A"/>
    <w:rsid w:val="00791F9B"/>
    <w:rsid w:val="0079245C"/>
    <w:rsid w:val="00792FC7"/>
    <w:rsid w:val="0079308E"/>
    <w:rsid w:val="00793613"/>
    <w:rsid w:val="00793FFA"/>
    <w:rsid w:val="00794377"/>
    <w:rsid w:val="00794A17"/>
    <w:rsid w:val="00794D77"/>
    <w:rsid w:val="00796427"/>
    <w:rsid w:val="007970C6"/>
    <w:rsid w:val="007977B9"/>
    <w:rsid w:val="007A07EE"/>
    <w:rsid w:val="007A15B8"/>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B68EC"/>
    <w:rsid w:val="007C22C9"/>
    <w:rsid w:val="007C3A8C"/>
    <w:rsid w:val="007C4103"/>
    <w:rsid w:val="007C6EC2"/>
    <w:rsid w:val="007C6FE3"/>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1FDC"/>
    <w:rsid w:val="007E2CD0"/>
    <w:rsid w:val="007E5663"/>
    <w:rsid w:val="007E718C"/>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AEF"/>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BF"/>
    <w:rsid w:val="00820CEF"/>
    <w:rsid w:val="00821FE2"/>
    <w:rsid w:val="00822378"/>
    <w:rsid w:val="00822D8B"/>
    <w:rsid w:val="00823582"/>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6922"/>
    <w:rsid w:val="00837060"/>
    <w:rsid w:val="00837694"/>
    <w:rsid w:val="008379BD"/>
    <w:rsid w:val="00837A65"/>
    <w:rsid w:val="00837D27"/>
    <w:rsid w:val="00840310"/>
    <w:rsid w:val="00840C19"/>
    <w:rsid w:val="0084104D"/>
    <w:rsid w:val="00842013"/>
    <w:rsid w:val="008437B4"/>
    <w:rsid w:val="00843849"/>
    <w:rsid w:val="008447F0"/>
    <w:rsid w:val="00845CF0"/>
    <w:rsid w:val="00846211"/>
    <w:rsid w:val="008463C9"/>
    <w:rsid w:val="00846B70"/>
    <w:rsid w:val="00846CEE"/>
    <w:rsid w:val="00847391"/>
    <w:rsid w:val="00847CCA"/>
    <w:rsid w:val="00847D20"/>
    <w:rsid w:val="00850054"/>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568E"/>
    <w:rsid w:val="00875B55"/>
    <w:rsid w:val="0087605F"/>
    <w:rsid w:val="008800A3"/>
    <w:rsid w:val="0088047F"/>
    <w:rsid w:val="00881E5C"/>
    <w:rsid w:val="00881FE9"/>
    <w:rsid w:val="008822AF"/>
    <w:rsid w:val="00882654"/>
    <w:rsid w:val="008829A8"/>
    <w:rsid w:val="00882B0E"/>
    <w:rsid w:val="008832FB"/>
    <w:rsid w:val="00884651"/>
    <w:rsid w:val="00884AF5"/>
    <w:rsid w:val="008854F8"/>
    <w:rsid w:val="008856A2"/>
    <w:rsid w:val="00885977"/>
    <w:rsid w:val="00885AE9"/>
    <w:rsid w:val="008870A8"/>
    <w:rsid w:val="00887EE6"/>
    <w:rsid w:val="00887F49"/>
    <w:rsid w:val="00890201"/>
    <w:rsid w:val="008911DD"/>
    <w:rsid w:val="0089213A"/>
    <w:rsid w:val="00892693"/>
    <w:rsid w:val="00893829"/>
    <w:rsid w:val="008939FC"/>
    <w:rsid w:val="00896426"/>
    <w:rsid w:val="00896703"/>
    <w:rsid w:val="008A0321"/>
    <w:rsid w:val="008A1591"/>
    <w:rsid w:val="008A16F4"/>
    <w:rsid w:val="008A21B5"/>
    <w:rsid w:val="008A2470"/>
    <w:rsid w:val="008A2EEC"/>
    <w:rsid w:val="008A31FA"/>
    <w:rsid w:val="008A3828"/>
    <w:rsid w:val="008A3B1B"/>
    <w:rsid w:val="008A49FB"/>
    <w:rsid w:val="008A4AE4"/>
    <w:rsid w:val="008A5A82"/>
    <w:rsid w:val="008A6823"/>
    <w:rsid w:val="008A6B28"/>
    <w:rsid w:val="008A7C08"/>
    <w:rsid w:val="008B188A"/>
    <w:rsid w:val="008B2E97"/>
    <w:rsid w:val="008B3049"/>
    <w:rsid w:val="008B3968"/>
    <w:rsid w:val="008B414E"/>
    <w:rsid w:val="008B4B61"/>
    <w:rsid w:val="008B58BA"/>
    <w:rsid w:val="008B5B19"/>
    <w:rsid w:val="008B6306"/>
    <w:rsid w:val="008B647D"/>
    <w:rsid w:val="008B66B1"/>
    <w:rsid w:val="008B6C45"/>
    <w:rsid w:val="008B7116"/>
    <w:rsid w:val="008B7D0E"/>
    <w:rsid w:val="008B7E9D"/>
    <w:rsid w:val="008C0E1A"/>
    <w:rsid w:val="008C2DCB"/>
    <w:rsid w:val="008C44DA"/>
    <w:rsid w:val="008C48D4"/>
    <w:rsid w:val="008C4A5B"/>
    <w:rsid w:val="008C5504"/>
    <w:rsid w:val="008C5DC5"/>
    <w:rsid w:val="008C6E81"/>
    <w:rsid w:val="008D0595"/>
    <w:rsid w:val="008D0AC5"/>
    <w:rsid w:val="008D245D"/>
    <w:rsid w:val="008D2AAF"/>
    <w:rsid w:val="008D4EA6"/>
    <w:rsid w:val="008D4F4A"/>
    <w:rsid w:val="008D61C0"/>
    <w:rsid w:val="008D6707"/>
    <w:rsid w:val="008D6719"/>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1C76"/>
    <w:rsid w:val="00902600"/>
    <w:rsid w:val="009048B0"/>
    <w:rsid w:val="00904B06"/>
    <w:rsid w:val="00906225"/>
    <w:rsid w:val="0090662F"/>
    <w:rsid w:val="00907FEC"/>
    <w:rsid w:val="009112DE"/>
    <w:rsid w:val="00912AA5"/>
    <w:rsid w:val="00912EE3"/>
    <w:rsid w:val="00915665"/>
    <w:rsid w:val="00916366"/>
    <w:rsid w:val="0091680B"/>
    <w:rsid w:val="00916FDD"/>
    <w:rsid w:val="00917330"/>
    <w:rsid w:val="0091788D"/>
    <w:rsid w:val="009207A9"/>
    <w:rsid w:val="00920BD7"/>
    <w:rsid w:val="00921010"/>
    <w:rsid w:val="00921BE1"/>
    <w:rsid w:val="00923671"/>
    <w:rsid w:val="00923A14"/>
    <w:rsid w:val="00923BAF"/>
    <w:rsid w:val="0092502E"/>
    <w:rsid w:val="00931844"/>
    <w:rsid w:val="0093199B"/>
    <w:rsid w:val="009326D4"/>
    <w:rsid w:val="00932A8C"/>
    <w:rsid w:val="009330EA"/>
    <w:rsid w:val="00933F59"/>
    <w:rsid w:val="009344C8"/>
    <w:rsid w:val="00934904"/>
    <w:rsid w:val="009363A1"/>
    <w:rsid w:val="009373E9"/>
    <w:rsid w:val="00937D55"/>
    <w:rsid w:val="00942238"/>
    <w:rsid w:val="00942849"/>
    <w:rsid w:val="009438B0"/>
    <w:rsid w:val="00943B68"/>
    <w:rsid w:val="00943F07"/>
    <w:rsid w:val="00944E26"/>
    <w:rsid w:val="00945223"/>
    <w:rsid w:val="00945579"/>
    <w:rsid w:val="00946EC1"/>
    <w:rsid w:val="00951091"/>
    <w:rsid w:val="009514C8"/>
    <w:rsid w:val="00951936"/>
    <w:rsid w:val="00951A75"/>
    <w:rsid w:val="00952630"/>
    <w:rsid w:val="00952DDA"/>
    <w:rsid w:val="00953853"/>
    <w:rsid w:val="00953F43"/>
    <w:rsid w:val="00954A2C"/>
    <w:rsid w:val="00954DEB"/>
    <w:rsid w:val="009550FA"/>
    <w:rsid w:val="0095532C"/>
    <w:rsid w:val="009557B3"/>
    <w:rsid w:val="00956346"/>
    <w:rsid w:val="00956DE8"/>
    <w:rsid w:val="00956E2E"/>
    <w:rsid w:val="00956E77"/>
    <w:rsid w:val="00957631"/>
    <w:rsid w:val="009577D7"/>
    <w:rsid w:val="00957F9D"/>
    <w:rsid w:val="00960235"/>
    <w:rsid w:val="009604E6"/>
    <w:rsid w:val="0096207B"/>
    <w:rsid w:val="009625F6"/>
    <w:rsid w:val="00962CA4"/>
    <w:rsid w:val="00963C6B"/>
    <w:rsid w:val="009647B3"/>
    <w:rsid w:val="00964ACD"/>
    <w:rsid w:val="00966E30"/>
    <w:rsid w:val="009673AB"/>
    <w:rsid w:val="0096760E"/>
    <w:rsid w:val="00967FE8"/>
    <w:rsid w:val="00970EBD"/>
    <w:rsid w:val="00971939"/>
    <w:rsid w:val="009725CE"/>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441"/>
    <w:rsid w:val="00997574"/>
    <w:rsid w:val="009A0A25"/>
    <w:rsid w:val="009A0E72"/>
    <w:rsid w:val="009A105C"/>
    <w:rsid w:val="009A159D"/>
    <w:rsid w:val="009A23EE"/>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0F38"/>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3CE5"/>
    <w:rsid w:val="009D4269"/>
    <w:rsid w:val="009D5334"/>
    <w:rsid w:val="009D670D"/>
    <w:rsid w:val="009D76CB"/>
    <w:rsid w:val="009D7766"/>
    <w:rsid w:val="009E0069"/>
    <w:rsid w:val="009E054D"/>
    <w:rsid w:val="009E1214"/>
    <w:rsid w:val="009E134E"/>
    <w:rsid w:val="009E17CE"/>
    <w:rsid w:val="009E195C"/>
    <w:rsid w:val="009E22EC"/>
    <w:rsid w:val="009E26DE"/>
    <w:rsid w:val="009E29D1"/>
    <w:rsid w:val="009E4400"/>
    <w:rsid w:val="009E4C74"/>
    <w:rsid w:val="009E54C6"/>
    <w:rsid w:val="009E5F07"/>
    <w:rsid w:val="009E5FEB"/>
    <w:rsid w:val="009E62D2"/>
    <w:rsid w:val="009E668D"/>
    <w:rsid w:val="009E67CF"/>
    <w:rsid w:val="009E6CBA"/>
    <w:rsid w:val="009E73A5"/>
    <w:rsid w:val="009E761F"/>
    <w:rsid w:val="009E798A"/>
    <w:rsid w:val="009E7DF8"/>
    <w:rsid w:val="009F0595"/>
    <w:rsid w:val="009F087A"/>
    <w:rsid w:val="009F0D38"/>
    <w:rsid w:val="009F0F17"/>
    <w:rsid w:val="009F18BD"/>
    <w:rsid w:val="009F1E21"/>
    <w:rsid w:val="009F24A0"/>
    <w:rsid w:val="009F290E"/>
    <w:rsid w:val="009F34A6"/>
    <w:rsid w:val="009F4469"/>
    <w:rsid w:val="009F5508"/>
    <w:rsid w:val="009F55D9"/>
    <w:rsid w:val="009F5B51"/>
    <w:rsid w:val="009F6359"/>
    <w:rsid w:val="009F6511"/>
    <w:rsid w:val="009F6B0E"/>
    <w:rsid w:val="009F6FDF"/>
    <w:rsid w:val="00A01B90"/>
    <w:rsid w:val="00A020C3"/>
    <w:rsid w:val="00A02E8C"/>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5FBE"/>
    <w:rsid w:val="00A16427"/>
    <w:rsid w:val="00A16728"/>
    <w:rsid w:val="00A16888"/>
    <w:rsid w:val="00A16BEE"/>
    <w:rsid w:val="00A16DD0"/>
    <w:rsid w:val="00A17476"/>
    <w:rsid w:val="00A176DE"/>
    <w:rsid w:val="00A201D3"/>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327C"/>
    <w:rsid w:val="00A345B4"/>
    <w:rsid w:val="00A34699"/>
    <w:rsid w:val="00A34A07"/>
    <w:rsid w:val="00A34C7D"/>
    <w:rsid w:val="00A360AE"/>
    <w:rsid w:val="00A36CCA"/>
    <w:rsid w:val="00A37072"/>
    <w:rsid w:val="00A37469"/>
    <w:rsid w:val="00A374FC"/>
    <w:rsid w:val="00A37528"/>
    <w:rsid w:val="00A3777D"/>
    <w:rsid w:val="00A413F5"/>
    <w:rsid w:val="00A41592"/>
    <w:rsid w:val="00A435B8"/>
    <w:rsid w:val="00A4380B"/>
    <w:rsid w:val="00A43E14"/>
    <w:rsid w:val="00A454C8"/>
    <w:rsid w:val="00A50BD1"/>
    <w:rsid w:val="00A50D41"/>
    <w:rsid w:val="00A51210"/>
    <w:rsid w:val="00A518EF"/>
    <w:rsid w:val="00A51D5E"/>
    <w:rsid w:val="00A52830"/>
    <w:rsid w:val="00A528F3"/>
    <w:rsid w:val="00A52BF2"/>
    <w:rsid w:val="00A54AAE"/>
    <w:rsid w:val="00A54BC8"/>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B0F"/>
    <w:rsid w:val="00A65B9F"/>
    <w:rsid w:val="00A65F7C"/>
    <w:rsid w:val="00A66A4D"/>
    <w:rsid w:val="00A67CCD"/>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040"/>
    <w:rsid w:val="00A8573C"/>
    <w:rsid w:val="00A85D0A"/>
    <w:rsid w:val="00A86077"/>
    <w:rsid w:val="00A8719B"/>
    <w:rsid w:val="00A8719E"/>
    <w:rsid w:val="00A87B09"/>
    <w:rsid w:val="00A90251"/>
    <w:rsid w:val="00A90352"/>
    <w:rsid w:val="00A90BD1"/>
    <w:rsid w:val="00A921AC"/>
    <w:rsid w:val="00A929DF"/>
    <w:rsid w:val="00AA0DDF"/>
    <w:rsid w:val="00AA0E68"/>
    <w:rsid w:val="00AA2062"/>
    <w:rsid w:val="00AA2126"/>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B54"/>
    <w:rsid w:val="00AB6EDE"/>
    <w:rsid w:val="00AC0093"/>
    <w:rsid w:val="00AC05CB"/>
    <w:rsid w:val="00AC085D"/>
    <w:rsid w:val="00AC15FB"/>
    <w:rsid w:val="00AC1BD3"/>
    <w:rsid w:val="00AC1FF1"/>
    <w:rsid w:val="00AC29E8"/>
    <w:rsid w:val="00AC30C8"/>
    <w:rsid w:val="00AC34F4"/>
    <w:rsid w:val="00AC420C"/>
    <w:rsid w:val="00AC49B3"/>
    <w:rsid w:val="00AC4B39"/>
    <w:rsid w:val="00AC517E"/>
    <w:rsid w:val="00AC723E"/>
    <w:rsid w:val="00AC752C"/>
    <w:rsid w:val="00AC7548"/>
    <w:rsid w:val="00AD089F"/>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237"/>
    <w:rsid w:val="00AE29D5"/>
    <w:rsid w:val="00AE2FA7"/>
    <w:rsid w:val="00AE3A81"/>
    <w:rsid w:val="00AE3C87"/>
    <w:rsid w:val="00AE469E"/>
    <w:rsid w:val="00AE59EE"/>
    <w:rsid w:val="00AE6342"/>
    <w:rsid w:val="00AE64E0"/>
    <w:rsid w:val="00AE6D9A"/>
    <w:rsid w:val="00AE7875"/>
    <w:rsid w:val="00AF0977"/>
    <w:rsid w:val="00AF102E"/>
    <w:rsid w:val="00AF16FB"/>
    <w:rsid w:val="00AF1BC4"/>
    <w:rsid w:val="00AF1BD7"/>
    <w:rsid w:val="00AF20FB"/>
    <w:rsid w:val="00AF3218"/>
    <w:rsid w:val="00AF326A"/>
    <w:rsid w:val="00AF32AB"/>
    <w:rsid w:val="00AF3E10"/>
    <w:rsid w:val="00AF412C"/>
    <w:rsid w:val="00AF49C3"/>
    <w:rsid w:val="00AF5325"/>
    <w:rsid w:val="00AF551E"/>
    <w:rsid w:val="00AF5636"/>
    <w:rsid w:val="00AF5889"/>
    <w:rsid w:val="00AF76CB"/>
    <w:rsid w:val="00AF77FD"/>
    <w:rsid w:val="00B00970"/>
    <w:rsid w:val="00B037EE"/>
    <w:rsid w:val="00B03895"/>
    <w:rsid w:val="00B0455D"/>
    <w:rsid w:val="00B04AFC"/>
    <w:rsid w:val="00B05340"/>
    <w:rsid w:val="00B065F5"/>
    <w:rsid w:val="00B06FDC"/>
    <w:rsid w:val="00B07083"/>
    <w:rsid w:val="00B075BD"/>
    <w:rsid w:val="00B1014E"/>
    <w:rsid w:val="00B101BD"/>
    <w:rsid w:val="00B107E7"/>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6FDE"/>
    <w:rsid w:val="00B27802"/>
    <w:rsid w:val="00B27C5C"/>
    <w:rsid w:val="00B27D81"/>
    <w:rsid w:val="00B3077E"/>
    <w:rsid w:val="00B31341"/>
    <w:rsid w:val="00B32AEB"/>
    <w:rsid w:val="00B348A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295"/>
    <w:rsid w:val="00B504D8"/>
    <w:rsid w:val="00B50503"/>
    <w:rsid w:val="00B50700"/>
    <w:rsid w:val="00B50CD6"/>
    <w:rsid w:val="00B512B2"/>
    <w:rsid w:val="00B520DC"/>
    <w:rsid w:val="00B53740"/>
    <w:rsid w:val="00B5397D"/>
    <w:rsid w:val="00B553CE"/>
    <w:rsid w:val="00B55712"/>
    <w:rsid w:val="00B55FD7"/>
    <w:rsid w:val="00B56106"/>
    <w:rsid w:val="00B563DC"/>
    <w:rsid w:val="00B5677D"/>
    <w:rsid w:val="00B56B36"/>
    <w:rsid w:val="00B575E3"/>
    <w:rsid w:val="00B577FB"/>
    <w:rsid w:val="00B60873"/>
    <w:rsid w:val="00B6142F"/>
    <w:rsid w:val="00B63131"/>
    <w:rsid w:val="00B638E2"/>
    <w:rsid w:val="00B63AD6"/>
    <w:rsid w:val="00B63E4A"/>
    <w:rsid w:val="00B63F7B"/>
    <w:rsid w:val="00B64D01"/>
    <w:rsid w:val="00B64F11"/>
    <w:rsid w:val="00B64FA7"/>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E08"/>
    <w:rsid w:val="00B73B99"/>
    <w:rsid w:val="00B75A33"/>
    <w:rsid w:val="00B75D16"/>
    <w:rsid w:val="00B77862"/>
    <w:rsid w:val="00B77AA6"/>
    <w:rsid w:val="00B80A8A"/>
    <w:rsid w:val="00B81E34"/>
    <w:rsid w:val="00B8236C"/>
    <w:rsid w:val="00B8266B"/>
    <w:rsid w:val="00B858F5"/>
    <w:rsid w:val="00B8688B"/>
    <w:rsid w:val="00B871DB"/>
    <w:rsid w:val="00B9093F"/>
    <w:rsid w:val="00B90D51"/>
    <w:rsid w:val="00B90FA1"/>
    <w:rsid w:val="00B92771"/>
    <w:rsid w:val="00B9318E"/>
    <w:rsid w:val="00B94F3B"/>
    <w:rsid w:val="00B94FA9"/>
    <w:rsid w:val="00B959FD"/>
    <w:rsid w:val="00B95BC9"/>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7AE"/>
    <w:rsid w:val="00BB7B27"/>
    <w:rsid w:val="00BC0929"/>
    <w:rsid w:val="00BC09E6"/>
    <w:rsid w:val="00BC0E3F"/>
    <w:rsid w:val="00BC27B8"/>
    <w:rsid w:val="00BC2AE2"/>
    <w:rsid w:val="00BC33E5"/>
    <w:rsid w:val="00BC45B6"/>
    <w:rsid w:val="00BC4A99"/>
    <w:rsid w:val="00BC5F41"/>
    <w:rsid w:val="00BC7094"/>
    <w:rsid w:val="00BC71DC"/>
    <w:rsid w:val="00BC7E5C"/>
    <w:rsid w:val="00BD02A1"/>
    <w:rsid w:val="00BD044A"/>
    <w:rsid w:val="00BD0627"/>
    <w:rsid w:val="00BD0A93"/>
    <w:rsid w:val="00BD1929"/>
    <w:rsid w:val="00BD2BBC"/>
    <w:rsid w:val="00BD3BAD"/>
    <w:rsid w:val="00BD4FF7"/>
    <w:rsid w:val="00BD5D40"/>
    <w:rsid w:val="00BD5E67"/>
    <w:rsid w:val="00BD5F7F"/>
    <w:rsid w:val="00BD641D"/>
    <w:rsid w:val="00BD6C11"/>
    <w:rsid w:val="00BD736C"/>
    <w:rsid w:val="00BD772A"/>
    <w:rsid w:val="00BE0179"/>
    <w:rsid w:val="00BE05E4"/>
    <w:rsid w:val="00BE0E95"/>
    <w:rsid w:val="00BE1655"/>
    <w:rsid w:val="00BE2210"/>
    <w:rsid w:val="00BE2B58"/>
    <w:rsid w:val="00BE2C93"/>
    <w:rsid w:val="00BE2D1D"/>
    <w:rsid w:val="00BE42AE"/>
    <w:rsid w:val="00BE4760"/>
    <w:rsid w:val="00BE4C89"/>
    <w:rsid w:val="00BE742D"/>
    <w:rsid w:val="00BE7FB3"/>
    <w:rsid w:val="00BF015F"/>
    <w:rsid w:val="00BF0629"/>
    <w:rsid w:val="00BF06C1"/>
    <w:rsid w:val="00BF14AE"/>
    <w:rsid w:val="00BF2321"/>
    <w:rsid w:val="00BF2694"/>
    <w:rsid w:val="00BF281B"/>
    <w:rsid w:val="00BF2AC4"/>
    <w:rsid w:val="00BF2DE3"/>
    <w:rsid w:val="00BF356E"/>
    <w:rsid w:val="00BF46AC"/>
    <w:rsid w:val="00BF480C"/>
    <w:rsid w:val="00BF6376"/>
    <w:rsid w:val="00BF63B8"/>
    <w:rsid w:val="00BF7445"/>
    <w:rsid w:val="00C00222"/>
    <w:rsid w:val="00C0040C"/>
    <w:rsid w:val="00C0245D"/>
    <w:rsid w:val="00C02EC6"/>
    <w:rsid w:val="00C03BF8"/>
    <w:rsid w:val="00C050E6"/>
    <w:rsid w:val="00C05E44"/>
    <w:rsid w:val="00C05EA4"/>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17C28"/>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208C"/>
    <w:rsid w:val="00C33748"/>
    <w:rsid w:val="00C34726"/>
    <w:rsid w:val="00C3499B"/>
    <w:rsid w:val="00C34B0B"/>
    <w:rsid w:val="00C34DB9"/>
    <w:rsid w:val="00C3552E"/>
    <w:rsid w:val="00C356F1"/>
    <w:rsid w:val="00C3666E"/>
    <w:rsid w:val="00C3698A"/>
    <w:rsid w:val="00C36BFA"/>
    <w:rsid w:val="00C37566"/>
    <w:rsid w:val="00C375D5"/>
    <w:rsid w:val="00C37858"/>
    <w:rsid w:val="00C404AB"/>
    <w:rsid w:val="00C41056"/>
    <w:rsid w:val="00C41A99"/>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5DA"/>
    <w:rsid w:val="00C60916"/>
    <w:rsid w:val="00C614BC"/>
    <w:rsid w:val="00C61DC0"/>
    <w:rsid w:val="00C6306E"/>
    <w:rsid w:val="00C632A9"/>
    <w:rsid w:val="00C63A26"/>
    <w:rsid w:val="00C6567A"/>
    <w:rsid w:val="00C656D1"/>
    <w:rsid w:val="00C65B15"/>
    <w:rsid w:val="00C65DF8"/>
    <w:rsid w:val="00C66194"/>
    <w:rsid w:val="00C662DD"/>
    <w:rsid w:val="00C663B9"/>
    <w:rsid w:val="00C67307"/>
    <w:rsid w:val="00C70762"/>
    <w:rsid w:val="00C708DF"/>
    <w:rsid w:val="00C71B17"/>
    <w:rsid w:val="00C73802"/>
    <w:rsid w:val="00C7663C"/>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879CF"/>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3A7"/>
    <w:rsid w:val="00CA3A82"/>
    <w:rsid w:val="00CA3DB8"/>
    <w:rsid w:val="00CA50A9"/>
    <w:rsid w:val="00CA5903"/>
    <w:rsid w:val="00CA622A"/>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3C1"/>
    <w:rsid w:val="00CC4868"/>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14F"/>
    <w:rsid w:val="00CE26C6"/>
    <w:rsid w:val="00CE2798"/>
    <w:rsid w:val="00CE2FFD"/>
    <w:rsid w:val="00CE35E2"/>
    <w:rsid w:val="00CE3860"/>
    <w:rsid w:val="00CE458B"/>
    <w:rsid w:val="00CE459E"/>
    <w:rsid w:val="00CE5016"/>
    <w:rsid w:val="00CE502A"/>
    <w:rsid w:val="00CE5F4C"/>
    <w:rsid w:val="00CE5F5B"/>
    <w:rsid w:val="00CE6E4B"/>
    <w:rsid w:val="00CE7B40"/>
    <w:rsid w:val="00CE7D3B"/>
    <w:rsid w:val="00CF033D"/>
    <w:rsid w:val="00CF1026"/>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C25"/>
    <w:rsid w:val="00D04246"/>
    <w:rsid w:val="00D069B8"/>
    <w:rsid w:val="00D06C46"/>
    <w:rsid w:val="00D0791A"/>
    <w:rsid w:val="00D07DC0"/>
    <w:rsid w:val="00D1030D"/>
    <w:rsid w:val="00D103B9"/>
    <w:rsid w:val="00D11659"/>
    <w:rsid w:val="00D1279C"/>
    <w:rsid w:val="00D13F3C"/>
    <w:rsid w:val="00D14838"/>
    <w:rsid w:val="00D14D66"/>
    <w:rsid w:val="00D16FEC"/>
    <w:rsid w:val="00D17817"/>
    <w:rsid w:val="00D206D9"/>
    <w:rsid w:val="00D20877"/>
    <w:rsid w:val="00D21170"/>
    <w:rsid w:val="00D213B7"/>
    <w:rsid w:val="00D21626"/>
    <w:rsid w:val="00D219BB"/>
    <w:rsid w:val="00D21F40"/>
    <w:rsid w:val="00D21F87"/>
    <w:rsid w:val="00D222D5"/>
    <w:rsid w:val="00D226C6"/>
    <w:rsid w:val="00D23D4B"/>
    <w:rsid w:val="00D24BEA"/>
    <w:rsid w:val="00D25DE7"/>
    <w:rsid w:val="00D25FB5"/>
    <w:rsid w:val="00D266F8"/>
    <w:rsid w:val="00D2718D"/>
    <w:rsid w:val="00D27477"/>
    <w:rsid w:val="00D27F02"/>
    <w:rsid w:val="00D3084A"/>
    <w:rsid w:val="00D30F55"/>
    <w:rsid w:val="00D31E80"/>
    <w:rsid w:val="00D31EB3"/>
    <w:rsid w:val="00D320F1"/>
    <w:rsid w:val="00D3262F"/>
    <w:rsid w:val="00D33092"/>
    <w:rsid w:val="00D330E5"/>
    <w:rsid w:val="00D331AF"/>
    <w:rsid w:val="00D335AC"/>
    <w:rsid w:val="00D33F69"/>
    <w:rsid w:val="00D3409B"/>
    <w:rsid w:val="00D353B3"/>
    <w:rsid w:val="00D3602C"/>
    <w:rsid w:val="00D361F7"/>
    <w:rsid w:val="00D363EF"/>
    <w:rsid w:val="00D366AF"/>
    <w:rsid w:val="00D36E00"/>
    <w:rsid w:val="00D378C9"/>
    <w:rsid w:val="00D40F5B"/>
    <w:rsid w:val="00D41D83"/>
    <w:rsid w:val="00D41E89"/>
    <w:rsid w:val="00D42223"/>
    <w:rsid w:val="00D42975"/>
    <w:rsid w:val="00D429C2"/>
    <w:rsid w:val="00D4339C"/>
    <w:rsid w:val="00D43994"/>
    <w:rsid w:val="00D442E3"/>
    <w:rsid w:val="00D444E9"/>
    <w:rsid w:val="00D44F68"/>
    <w:rsid w:val="00D452A2"/>
    <w:rsid w:val="00D46C51"/>
    <w:rsid w:val="00D47F05"/>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8CB"/>
    <w:rsid w:val="00D7294E"/>
    <w:rsid w:val="00D7296F"/>
    <w:rsid w:val="00D72EE2"/>
    <w:rsid w:val="00D734A0"/>
    <w:rsid w:val="00D742C6"/>
    <w:rsid w:val="00D7431B"/>
    <w:rsid w:val="00D74841"/>
    <w:rsid w:val="00D74CFF"/>
    <w:rsid w:val="00D756A7"/>
    <w:rsid w:val="00D75BF3"/>
    <w:rsid w:val="00D76E65"/>
    <w:rsid w:val="00D77619"/>
    <w:rsid w:val="00D77829"/>
    <w:rsid w:val="00D8066B"/>
    <w:rsid w:val="00D818B0"/>
    <w:rsid w:val="00D834D9"/>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380"/>
    <w:rsid w:val="00DA5463"/>
    <w:rsid w:val="00DA54DC"/>
    <w:rsid w:val="00DA602F"/>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889"/>
    <w:rsid w:val="00DC3F72"/>
    <w:rsid w:val="00DC4F6E"/>
    <w:rsid w:val="00DC59CA"/>
    <w:rsid w:val="00DC718D"/>
    <w:rsid w:val="00DC72C3"/>
    <w:rsid w:val="00DD13F6"/>
    <w:rsid w:val="00DD1A36"/>
    <w:rsid w:val="00DD2643"/>
    <w:rsid w:val="00DD280C"/>
    <w:rsid w:val="00DD2BF2"/>
    <w:rsid w:val="00DD325B"/>
    <w:rsid w:val="00DD3AD1"/>
    <w:rsid w:val="00DD46BD"/>
    <w:rsid w:val="00DD53CA"/>
    <w:rsid w:val="00DD5B83"/>
    <w:rsid w:val="00DD5FA1"/>
    <w:rsid w:val="00DD7162"/>
    <w:rsid w:val="00DD79B4"/>
    <w:rsid w:val="00DE1D68"/>
    <w:rsid w:val="00DE2711"/>
    <w:rsid w:val="00DE29E5"/>
    <w:rsid w:val="00DE2EAE"/>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2E2"/>
    <w:rsid w:val="00DF7CDF"/>
    <w:rsid w:val="00E003F2"/>
    <w:rsid w:val="00E004C5"/>
    <w:rsid w:val="00E00C5D"/>
    <w:rsid w:val="00E00FF6"/>
    <w:rsid w:val="00E06BC6"/>
    <w:rsid w:val="00E06E7C"/>
    <w:rsid w:val="00E07249"/>
    <w:rsid w:val="00E10234"/>
    <w:rsid w:val="00E10A94"/>
    <w:rsid w:val="00E112A3"/>
    <w:rsid w:val="00E11703"/>
    <w:rsid w:val="00E11A36"/>
    <w:rsid w:val="00E1283F"/>
    <w:rsid w:val="00E12FC3"/>
    <w:rsid w:val="00E1404E"/>
    <w:rsid w:val="00E152B0"/>
    <w:rsid w:val="00E156BE"/>
    <w:rsid w:val="00E17EC4"/>
    <w:rsid w:val="00E20636"/>
    <w:rsid w:val="00E20AE2"/>
    <w:rsid w:val="00E20D81"/>
    <w:rsid w:val="00E211A3"/>
    <w:rsid w:val="00E22CD9"/>
    <w:rsid w:val="00E22F5C"/>
    <w:rsid w:val="00E2300F"/>
    <w:rsid w:val="00E233CA"/>
    <w:rsid w:val="00E23999"/>
    <w:rsid w:val="00E26617"/>
    <w:rsid w:val="00E26626"/>
    <w:rsid w:val="00E3163C"/>
    <w:rsid w:val="00E3185C"/>
    <w:rsid w:val="00E31DC7"/>
    <w:rsid w:val="00E32EFC"/>
    <w:rsid w:val="00E3368C"/>
    <w:rsid w:val="00E33E11"/>
    <w:rsid w:val="00E3524E"/>
    <w:rsid w:val="00E360FE"/>
    <w:rsid w:val="00E362F1"/>
    <w:rsid w:val="00E36341"/>
    <w:rsid w:val="00E36B2A"/>
    <w:rsid w:val="00E36D0E"/>
    <w:rsid w:val="00E37495"/>
    <w:rsid w:val="00E41036"/>
    <w:rsid w:val="00E41D14"/>
    <w:rsid w:val="00E41DE8"/>
    <w:rsid w:val="00E4259A"/>
    <w:rsid w:val="00E42BD5"/>
    <w:rsid w:val="00E42FD9"/>
    <w:rsid w:val="00E435D3"/>
    <w:rsid w:val="00E439B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0700"/>
    <w:rsid w:val="00E61782"/>
    <w:rsid w:val="00E61A41"/>
    <w:rsid w:val="00E622A0"/>
    <w:rsid w:val="00E6320B"/>
    <w:rsid w:val="00E63B4E"/>
    <w:rsid w:val="00E63E04"/>
    <w:rsid w:val="00E6550F"/>
    <w:rsid w:val="00E70046"/>
    <w:rsid w:val="00E704D5"/>
    <w:rsid w:val="00E71425"/>
    <w:rsid w:val="00E7232E"/>
    <w:rsid w:val="00E74842"/>
    <w:rsid w:val="00E74C09"/>
    <w:rsid w:val="00E751DB"/>
    <w:rsid w:val="00E754F0"/>
    <w:rsid w:val="00E75CDF"/>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9EA"/>
    <w:rsid w:val="00E91C26"/>
    <w:rsid w:val="00E91E3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2BE"/>
    <w:rsid w:val="00EA7C32"/>
    <w:rsid w:val="00EB1185"/>
    <w:rsid w:val="00EB12C9"/>
    <w:rsid w:val="00EB21E6"/>
    <w:rsid w:val="00EB253C"/>
    <w:rsid w:val="00EB3483"/>
    <w:rsid w:val="00EB474F"/>
    <w:rsid w:val="00EB5A38"/>
    <w:rsid w:val="00EB67EC"/>
    <w:rsid w:val="00EB6CCF"/>
    <w:rsid w:val="00EB76C8"/>
    <w:rsid w:val="00EB785B"/>
    <w:rsid w:val="00EB7CB9"/>
    <w:rsid w:val="00EC0C5B"/>
    <w:rsid w:val="00EC1547"/>
    <w:rsid w:val="00EC23C6"/>
    <w:rsid w:val="00EC3044"/>
    <w:rsid w:val="00EC4046"/>
    <w:rsid w:val="00EC49FB"/>
    <w:rsid w:val="00EC4B09"/>
    <w:rsid w:val="00EC6260"/>
    <w:rsid w:val="00EC643D"/>
    <w:rsid w:val="00EC6848"/>
    <w:rsid w:val="00ED1213"/>
    <w:rsid w:val="00ED14C5"/>
    <w:rsid w:val="00ED1700"/>
    <w:rsid w:val="00ED1C78"/>
    <w:rsid w:val="00ED39E8"/>
    <w:rsid w:val="00ED5BDB"/>
    <w:rsid w:val="00ED6F46"/>
    <w:rsid w:val="00ED735E"/>
    <w:rsid w:val="00ED7A61"/>
    <w:rsid w:val="00ED7C89"/>
    <w:rsid w:val="00EE039B"/>
    <w:rsid w:val="00EE20E1"/>
    <w:rsid w:val="00EE2D7D"/>
    <w:rsid w:val="00EE302D"/>
    <w:rsid w:val="00EE38C5"/>
    <w:rsid w:val="00EE4581"/>
    <w:rsid w:val="00EE50F2"/>
    <w:rsid w:val="00EE60D7"/>
    <w:rsid w:val="00EE6E28"/>
    <w:rsid w:val="00EE710B"/>
    <w:rsid w:val="00EE7A25"/>
    <w:rsid w:val="00EE7E39"/>
    <w:rsid w:val="00EF0DE7"/>
    <w:rsid w:val="00EF1410"/>
    <w:rsid w:val="00EF2C00"/>
    <w:rsid w:val="00EF2E75"/>
    <w:rsid w:val="00EF3533"/>
    <w:rsid w:val="00EF38AE"/>
    <w:rsid w:val="00EF4891"/>
    <w:rsid w:val="00EF538F"/>
    <w:rsid w:val="00EF572D"/>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361D"/>
    <w:rsid w:val="00F23A93"/>
    <w:rsid w:val="00F24015"/>
    <w:rsid w:val="00F24678"/>
    <w:rsid w:val="00F26F74"/>
    <w:rsid w:val="00F30083"/>
    <w:rsid w:val="00F3011F"/>
    <w:rsid w:val="00F301D0"/>
    <w:rsid w:val="00F302A5"/>
    <w:rsid w:val="00F307C9"/>
    <w:rsid w:val="00F30F90"/>
    <w:rsid w:val="00F310F7"/>
    <w:rsid w:val="00F320C6"/>
    <w:rsid w:val="00F33CA2"/>
    <w:rsid w:val="00F342B5"/>
    <w:rsid w:val="00F35271"/>
    <w:rsid w:val="00F355BB"/>
    <w:rsid w:val="00F361A6"/>
    <w:rsid w:val="00F36297"/>
    <w:rsid w:val="00F36CA5"/>
    <w:rsid w:val="00F41F3F"/>
    <w:rsid w:val="00F42739"/>
    <w:rsid w:val="00F4286E"/>
    <w:rsid w:val="00F43741"/>
    <w:rsid w:val="00F44F4B"/>
    <w:rsid w:val="00F4505F"/>
    <w:rsid w:val="00F46A5A"/>
    <w:rsid w:val="00F4787F"/>
    <w:rsid w:val="00F51CAF"/>
    <w:rsid w:val="00F5397E"/>
    <w:rsid w:val="00F55616"/>
    <w:rsid w:val="00F56019"/>
    <w:rsid w:val="00F606F5"/>
    <w:rsid w:val="00F62CE4"/>
    <w:rsid w:val="00F636C1"/>
    <w:rsid w:val="00F63789"/>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53B"/>
    <w:rsid w:val="00F76A2E"/>
    <w:rsid w:val="00F76F8A"/>
    <w:rsid w:val="00F77DC9"/>
    <w:rsid w:val="00F77F68"/>
    <w:rsid w:val="00F822AE"/>
    <w:rsid w:val="00F825BC"/>
    <w:rsid w:val="00F825C3"/>
    <w:rsid w:val="00F82B0A"/>
    <w:rsid w:val="00F8386F"/>
    <w:rsid w:val="00F84467"/>
    <w:rsid w:val="00F85930"/>
    <w:rsid w:val="00F8790C"/>
    <w:rsid w:val="00F9028F"/>
    <w:rsid w:val="00F90582"/>
    <w:rsid w:val="00F91B50"/>
    <w:rsid w:val="00F924EF"/>
    <w:rsid w:val="00F93223"/>
    <w:rsid w:val="00F934CF"/>
    <w:rsid w:val="00F93BC2"/>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1F26"/>
    <w:rsid w:val="00FB288C"/>
    <w:rsid w:val="00FB2D32"/>
    <w:rsid w:val="00FB360F"/>
    <w:rsid w:val="00FB3987"/>
    <w:rsid w:val="00FB3C1F"/>
    <w:rsid w:val="00FB4D66"/>
    <w:rsid w:val="00FB4DF4"/>
    <w:rsid w:val="00FB5F60"/>
    <w:rsid w:val="00FB6302"/>
    <w:rsid w:val="00FB6567"/>
    <w:rsid w:val="00FB6F18"/>
    <w:rsid w:val="00FC0FE6"/>
    <w:rsid w:val="00FC1297"/>
    <w:rsid w:val="00FC1D38"/>
    <w:rsid w:val="00FC1E3D"/>
    <w:rsid w:val="00FC2A0B"/>
    <w:rsid w:val="00FC4007"/>
    <w:rsid w:val="00FC47A3"/>
    <w:rsid w:val="00FC4C9C"/>
    <w:rsid w:val="00FC5D33"/>
    <w:rsid w:val="00FC7AA3"/>
    <w:rsid w:val="00FC7F6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47D9"/>
    <w:rsid w:val="00FE51A4"/>
    <w:rsid w:val="00FE542C"/>
    <w:rsid w:val="00FE5B21"/>
    <w:rsid w:val="00FE5DBB"/>
    <w:rsid w:val="00FE61DD"/>
    <w:rsid w:val="00FE77DA"/>
    <w:rsid w:val="00FF0D81"/>
    <w:rsid w:val="00FF15A2"/>
    <w:rsid w:val="00FF2472"/>
    <w:rsid w:val="00FF280B"/>
    <w:rsid w:val="00FF30A5"/>
    <w:rsid w:val="00FF34FC"/>
    <w:rsid w:val="00FF3A10"/>
    <w:rsid w:val="00FF3B2B"/>
    <w:rsid w:val="00FF4036"/>
    <w:rsid w:val="00FF41D4"/>
    <w:rsid w:val="00FF42C3"/>
    <w:rsid w:val="00FF4F38"/>
    <w:rsid w:val="00FF5797"/>
    <w:rsid w:val="00FF5CEF"/>
    <w:rsid w:val="00FF5E36"/>
    <w:rsid w:val="00FF748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F4A81D01-C0E4-4A0B-B10B-B6B93539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E17EC4"/>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4"/>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customStyle="1" w:styleId="WW-Tekstpodstawowywcity2">
    <w:name w:val="WW-Tekst podstawowy wcięty 2"/>
    <w:basedOn w:val="Normalny"/>
    <w:qFormat/>
    <w:rsid w:val="00F93BC2"/>
    <w:pPr>
      <w:suppressAutoHyphens/>
      <w:ind w:left="426" w:hanging="426"/>
      <w:jc w:val="both"/>
    </w:pPr>
    <w:rPr>
      <w:rFonts w:ascii="Bookman Old Style" w:hAnsi="Bookman Old Style"/>
      <w:szCs w:val="20"/>
      <w:lang w:eastAsia="ar-SA"/>
    </w:rPr>
  </w:style>
  <w:style w:type="character" w:customStyle="1" w:styleId="Teksttreci4">
    <w:name w:val="Tekst treści (4)_"/>
    <w:basedOn w:val="Domylnaczcionkaakapitu"/>
    <w:link w:val="Teksttreci40"/>
    <w:rsid w:val="00AA2126"/>
    <w:rPr>
      <w:sz w:val="19"/>
      <w:szCs w:val="19"/>
      <w:shd w:val="clear" w:color="auto" w:fill="FFFFFF"/>
    </w:rPr>
  </w:style>
  <w:style w:type="paragraph" w:customStyle="1" w:styleId="Teksttreci40">
    <w:name w:val="Tekst treści (4)"/>
    <w:basedOn w:val="Normalny"/>
    <w:link w:val="Teksttreci4"/>
    <w:rsid w:val="00AA2126"/>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C3208C"/>
    <w:rPr>
      <w:color w:val="605E5C"/>
      <w:shd w:val="clear" w:color="auto" w:fill="E1DFDD"/>
    </w:rPr>
  </w:style>
  <w:style w:type="character" w:customStyle="1" w:styleId="Nagwek3Znak">
    <w:name w:val="Nagłówek 3 Znak"/>
    <w:basedOn w:val="Domylnaczcionkaakapitu"/>
    <w:link w:val="Nagwek3"/>
    <w:uiPriority w:val="9"/>
    <w:semiHidden/>
    <w:rsid w:val="00E17EC4"/>
    <w:rPr>
      <w:rFonts w:asciiTheme="majorHAnsi" w:eastAsiaTheme="majorEastAsia" w:hAnsiTheme="majorHAnsi" w:cstheme="majorBidi"/>
      <w:color w:val="243F60" w:themeColor="accent1" w:themeShade="7F"/>
      <w:sz w:val="24"/>
      <w:szCs w:val="24"/>
    </w:rPr>
  </w:style>
  <w:style w:type="character" w:customStyle="1" w:styleId="TeksttreciPogrubienie">
    <w:name w:val="Tekst treści + Pogrubienie"/>
    <w:basedOn w:val="Teksttreci"/>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character" w:customStyle="1" w:styleId="Teksttreci6">
    <w:name w:val="Tekst treści (6)_"/>
    <w:basedOn w:val="Domylnaczcionkaakapitu"/>
    <w:link w:val="Teksttreci60"/>
    <w:rsid w:val="005660A1"/>
    <w:rPr>
      <w:rFonts w:ascii="Arial" w:eastAsia="Arial" w:hAnsi="Arial" w:cs="Arial"/>
      <w:sz w:val="16"/>
      <w:szCs w:val="16"/>
      <w:shd w:val="clear" w:color="auto" w:fill="FFFFFF"/>
    </w:rPr>
  </w:style>
  <w:style w:type="character" w:customStyle="1" w:styleId="Teksttreci4Bezpogrubienia">
    <w:name w:val="Tekst treści (4) + Bez pogrubienia"/>
    <w:basedOn w:val="Teksttreci4"/>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paragraph" w:customStyle="1" w:styleId="Teksttreci60">
    <w:name w:val="Tekst treści (6)"/>
    <w:basedOn w:val="Normalny"/>
    <w:link w:val="Teksttreci6"/>
    <w:rsid w:val="005660A1"/>
    <w:pPr>
      <w:widowControl w:val="0"/>
      <w:shd w:val="clear" w:color="auto" w:fill="FFFFFF"/>
      <w:spacing w:line="245" w:lineRule="exact"/>
      <w:ind w:hanging="480"/>
      <w:jc w:val="both"/>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46817600">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1c58bfd4-82b6-4332-b429-29697a9f4aee"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pl/regulamin/"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iod@powiat-tomaszow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zamowienia@powiat-tomaszowski.pl"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mkuzba@powiat-tomaszowski.pl" TargetMode="External"/><Relationship Id="rId28" Type="http://schemas.openxmlformats.org/officeDocument/2006/relationships/hyperlink" Target="https://ezamowienia.gov.pl/" TargetMode="External"/><Relationship Id="rId36"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aprzybylek@powiat-tomaszowski.pl" TargetMode="External"/><Relationship Id="rId27" Type="http://schemas.openxmlformats.org/officeDocument/2006/relationships/hyperlink" Target="mailto:zamowienia@powiat-tomaszowski.pl" TargetMode="External"/><Relationship Id="rId30" Type="http://schemas.openxmlformats.org/officeDocument/2006/relationships/header" Target="header1.xml"/><Relationship Id="rId35"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380918-56EE-4C71-BCE2-9DA06FFC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3663</TotalTime>
  <Pages>38</Pages>
  <Words>12372</Words>
  <Characters>82552</Characters>
  <Application>Microsoft Office Word</Application>
  <DocSecurity>0</DocSecurity>
  <Lines>687</Lines>
  <Paragraphs>189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Marta Miarka</cp:lastModifiedBy>
  <cp:revision>19</cp:revision>
  <cp:lastPrinted>2025-06-26T09:40:00Z</cp:lastPrinted>
  <dcterms:created xsi:type="dcterms:W3CDTF">2021-03-25T12:36:00Z</dcterms:created>
  <dcterms:modified xsi:type="dcterms:W3CDTF">2025-06-26T09:48:00Z</dcterms:modified>
</cp:coreProperties>
</file>