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0B44D" w14:textId="77777777" w:rsidR="00D149B9" w:rsidRPr="00561FAA" w:rsidRDefault="00D149B9" w:rsidP="00D149B9">
      <w:pPr>
        <w:rPr>
          <w:rFonts w:asciiTheme="minorHAnsi" w:hAnsiTheme="minorHAnsi" w:cstheme="minorHAnsi"/>
          <w:b/>
          <w:bCs/>
          <w:szCs w:val="22"/>
        </w:rPr>
      </w:pPr>
    </w:p>
    <w:p w14:paraId="29C621BB" w14:textId="77777777" w:rsidR="00D149B9" w:rsidRPr="00561FAA" w:rsidRDefault="00D149B9" w:rsidP="007B3D7E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21EECE11" w14:textId="7604ED5C" w:rsidR="00FC59DA" w:rsidRPr="00561FAA" w:rsidRDefault="00714DC5" w:rsidP="007B3D7E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561FAA">
        <w:rPr>
          <w:rFonts w:ascii="Arial" w:hAnsi="Arial" w:cs="Arial"/>
          <w:b/>
          <w:bCs/>
          <w:sz w:val="36"/>
          <w:szCs w:val="36"/>
        </w:rPr>
        <w:t>Projektowane postanowienia umowy</w:t>
      </w:r>
    </w:p>
    <w:p w14:paraId="672A6659" w14:textId="77777777" w:rsidR="00626A3C" w:rsidRPr="00561FAA" w:rsidRDefault="00626A3C" w:rsidP="00F06F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pacing w:val="8"/>
          <w:sz w:val="22"/>
          <w:szCs w:val="22"/>
        </w:rPr>
      </w:pPr>
    </w:p>
    <w:p w14:paraId="0EE040A6" w14:textId="77777777" w:rsidR="00D149B9" w:rsidRPr="00561FAA" w:rsidRDefault="00D149B9" w:rsidP="00F06F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pacing w:val="8"/>
          <w:sz w:val="22"/>
          <w:szCs w:val="22"/>
        </w:rPr>
      </w:pPr>
    </w:p>
    <w:p w14:paraId="0B31C2AB" w14:textId="77777777" w:rsidR="00FC59DA" w:rsidRPr="00561FAA" w:rsidRDefault="00FC59DA" w:rsidP="00F06FB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>Zawarta w dniu .....</w:t>
      </w:r>
      <w:r w:rsidR="00F14496" w:rsidRPr="00561FAA">
        <w:rPr>
          <w:rFonts w:asciiTheme="minorHAnsi" w:hAnsiTheme="minorHAnsi" w:cstheme="minorHAnsi"/>
          <w:sz w:val="22"/>
          <w:szCs w:val="22"/>
        </w:rPr>
        <w:t xml:space="preserve">............................ </w:t>
      </w:r>
      <w:r w:rsidRPr="00561FAA">
        <w:rPr>
          <w:rFonts w:asciiTheme="minorHAnsi" w:hAnsiTheme="minorHAnsi" w:cstheme="minorHAnsi"/>
          <w:sz w:val="22"/>
          <w:szCs w:val="22"/>
        </w:rPr>
        <w:t xml:space="preserve">roku w Rzeszowie pomiędzy </w:t>
      </w:r>
    </w:p>
    <w:p w14:paraId="4EF1EE54" w14:textId="7A0E45A8" w:rsidR="00FC59DA" w:rsidRPr="00561FAA" w:rsidRDefault="00FB6AAD" w:rsidP="00F06FB1">
      <w:pPr>
        <w:spacing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>Gminą Miasto Rzeszów</w:t>
      </w:r>
      <w:r w:rsidR="00D149B9" w:rsidRPr="00561FAA">
        <w:rPr>
          <w:rFonts w:asciiTheme="minorHAnsi" w:hAnsiTheme="minorHAnsi" w:cstheme="minorHAnsi"/>
          <w:sz w:val="22"/>
          <w:szCs w:val="22"/>
        </w:rPr>
        <w:t xml:space="preserve"> – Zespół Szkół </w:t>
      </w:r>
      <w:r w:rsidR="00090FA6">
        <w:rPr>
          <w:rFonts w:asciiTheme="minorHAnsi" w:hAnsiTheme="minorHAnsi" w:cstheme="minorHAnsi"/>
          <w:sz w:val="22"/>
          <w:szCs w:val="22"/>
        </w:rPr>
        <w:t xml:space="preserve">Gospodarczych im. Mikołaja </w:t>
      </w:r>
      <w:proofErr w:type="spellStart"/>
      <w:r w:rsidR="00090FA6">
        <w:rPr>
          <w:rFonts w:asciiTheme="minorHAnsi" w:hAnsiTheme="minorHAnsi" w:cstheme="minorHAnsi"/>
          <w:sz w:val="22"/>
          <w:szCs w:val="22"/>
        </w:rPr>
        <w:t>Spytka</w:t>
      </w:r>
      <w:proofErr w:type="spellEnd"/>
      <w:r w:rsidR="00090FA6">
        <w:rPr>
          <w:rFonts w:asciiTheme="minorHAnsi" w:hAnsiTheme="minorHAnsi" w:cstheme="minorHAnsi"/>
          <w:sz w:val="22"/>
          <w:szCs w:val="22"/>
        </w:rPr>
        <w:t xml:space="preserve"> Ligęzy</w:t>
      </w:r>
      <w:r w:rsidR="00D149B9" w:rsidRPr="00561FAA">
        <w:rPr>
          <w:rFonts w:asciiTheme="minorHAnsi" w:hAnsiTheme="minorHAnsi" w:cstheme="minorHAnsi"/>
          <w:sz w:val="22"/>
          <w:szCs w:val="22"/>
        </w:rPr>
        <w:t xml:space="preserve"> w Rzeszowie – Technikum Nr </w:t>
      </w:r>
      <w:r w:rsidR="00090FA6">
        <w:rPr>
          <w:rFonts w:asciiTheme="minorHAnsi" w:hAnsiTheme="minorHAnsi" w:cstheme="minorHAnsi"/>
          <w:sz w:val="22"/>
          <w:szCs w:val="22"/>
        </w:rPr>
        <w:t>4</w:t>
      </w:r>
      <w:r w:rsidR="00FC59DA" w:rsidRPr="00561FAA">
        <w:rPr>
          <w:rFonts w:asciiTheme="minorHAnsi" w:hAnsiTheme="minorHAnsi" w:cstheme="minorHAnsi"/>
          <w:sz w:val="22"/>
          <w:szCs w:val="22"/>
        </w:rPr>
        <w:t xml:space="preserve"> NIP </w:t>
      </w:r>
      <w:r w:rsidR="00090FA6" w:rsidRPr="00090FA6">
        <w:rPr>
          <w:rFonts w:asciiTheme="minorHAnsi" w:hAnsiTheme="minorHAnsi" w:cstheme="minorHAnsi"/>
          <w:sz w:val="22"/>
          <w:szCs w:val="22"/>
        </w:rPr>
        <w:t>813-24-15-541</w:t>
      </w:r>
      <w:r w:rsidR="00090FA6" w:rsidRPr="00090FA6" w:rsidDel="00090FA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322B79" w14:textId="77777777" w:rsidR="00FC59DA" w:rsidRPr="00561FAA" w:rsidRDefault="00FC59DA" w:rsidP="00F06FB1">
      <w:p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reprezentowaną przez: </w:t>
      </w:r>
      <w:r w:rsidRPr="00561FAA">
        <w:rPr>
          <w:rFonts w:asciiTheme="minorHAnsi" w:hAnsiTheme="minorHAnsi" w:cstheme="minorHAnsi"/>
          <w:sz w:val="22"/>
          <w:szCs w:val="22"/>
        </w:rPr>
        <w:tab/>
      </w:r>
    </w:p>
    <w:p w14:paraId="7F09B537" w14:textId="77777777" w:rsidR="00B75265" w:rsidRPr="00561FAA" w:rsidRDefault="00FC59DA" w:rsidP="00F06FB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zwaną w dalszej części umowy </w:t>
      </w:r>
      <w:r w:rsidRPr="00561FAA">
        <w:rPr>
          <w:rFonts w:asciiTheme="minorHAnsi" w:hAnsiTheme="minorHAnsi" w:cstheme="minorHAnsi"/>
          <w:b/>
          <w:sz w:val="22"/>
          <w:szCs w:val="22"/>
        </w:rPr>
        <w:t>„Zamawiającym”,</w:t>
      </w:r>
      <w:r w:rsidRPr="00561FA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B8B5A7" w14:textId="77777777" w:rsidR="00541A18" w:rsidRPr="00561FAA" w:rsidRDefault="00541A18" w:rsidP="00F06F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pacing w:val="8"/>
          <w:sz w:val="22"/>
          <w:szCs w:val="22"/>
        </w:rPr>
        <w:t>a</w:t>
      </w:r>
      <w:r w:rsidRPr="00561FAA">
        <w:rPr>
          <w:rFonts w:asciiTheme="minorHAnsi" w:hAnsiTheme="minorHAnsi" w:cstheme="minorHAnsi"/>
          <w:sz w:val="22"/>
          <w:szCs w:val="22"/>
        </w:rPr>
        <w:t>,</w:t>
      </w:r>
    </w:p>
    <w:p w14:paraId="0A37501D" w14:textId="77777777" w:rsidR="00065C19" w:rsidRPr="00561FAA" w:rsidRDefault="00065C19" w:rsidP="00F06FB1">
      <w:pPr>
        <w:tabs>
          <w:tab w:val="left" w:leader="dot" w:pos="935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ab/>
      </w:r>
    </w:p>
    <w:p w14:paraId="41C39402" w14:textId="77777777" w:rsidR="00541A18" w:rsidRPr="00561FAA" w:rsidRDefault="0037232B" w:rsidP="00F06F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NIP: ……………………………………, REGON: </w:t>
      </w:r>
      <w:r w:rsidR="00541A18" w:rsidRPr="00561FAA">
        <w:rPr>
          <w:rFonts w:asciiTheme="minorHAnsi" w:hAnsiTheme="minorHAnsi" w:cstheme="minorHAnsi"/>
          <w:sz w:val="22"/>
          <w:szCs w:val="22"/>
        </w:rPr>
        <w:t>…………………..……………</w:t>
      </w:r>
      <w:r w:rsidR="00FC59DA" w:rsidRPr="00561FAA">
        <w:rPr>
          <w:rFonts w:asciiTheme="minorHAnsi" w:hAnsiTheme="minorHAnsi" w:cstheme="minorHAnsi"/>
          <w:sz w:val="22"/>
          <w:szCs w:val="22"/>
        </w:rPr>
        <w:t>………………………</w:t>
      </w:r>
      <w:r w:rsidR="00541A18" w:rsidRPr="00561FAA">
        <w:rPr>
          <w:rFonts w:asciiTheme="minorHAnsi" w:hAnsiTheme="minorHAnsi" w:cstheme="minorHAnsi"/>
          <w:sz w:val="22"/>
          <w:szCs w:val="22"/>
        </w:rPr>
        <w:t xml:space="preserve">., </w:t>
      </w:r>
    </w:p>
    <w:p w14:paraId="5FAF338C" w14:textId="0A776B52" w:rsidR="00541A18" w:rsidRPr="00561FAA" w:rsidRDefault="00065C19" w:rsidP="00764BB7">
      <w:pPr>
        <w:tabs>
          <w:tab w:val="left" w:leader="dot" w:pos="9356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>reprezentowanym przez:</w:t>
      </w:r>
      <w:r w:rsidRPr="00561FAA">
        <w:rPr>
          <w:rFonts w:asciiTheme="minorHAnsi" w:hAnsiTheme="minorHAnsi" w:cstheme="minorHAnsi"/>
          <w:sz w:val="22"/>
          <w:szCs w:val="22"/>
        </w:rPr>
        <w:tab/>
      </w:r>
    </w:p>
    <w:p w14:paraId="2D569C44" w14:textId="77777777" w:rsidR="001D2430" w:rsidRPr="00561FAA" w:rsidRDefault="00541A18" w:rsidP="00F06F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>zwaną w dalszej części umowy „</w:t>
      </w:r>
      <w:r w:rsidRPr="00561FAA">
        <w:rPr>
          <w:rFonts w:asciiTheme="minorHAnsi" w:hAnsiTheme="minorHAnsi" w:cstheme="minorHAnsi"/>
          <w:b/>
          <w:sz w:val="22"/>
          <w:szCs w:val="22"/>
        </w:rPr>
        <w:t>Wykonawcą”</w:t>
      </w:r>
    </w:p>
    <w:p w14:paraId="02EB378F" w14:textId="77777777" w:rsidR="007B3D7E" w:rsidRPr="00561FAA" w:rsidRDefault="007B3D7E" w:rsidP="00714DC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22EAF1" w14:textId="778FB30A" w:rsidR="00F06FB1" w:rsidRPr="00561FAA" w:rsidRDefault="00714DC5" w:rsidP="00714DC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>Niniejsza umowa jest następstwem wyboru przez Zamawiającego oferty Wykonawcy w trybie podstawowym w oparciu o art. 275 pkt 2 ustawy z dnia 11 września 2019r. – Prawo zamówień publicznych (</w:t>
      </w:r>
      <w:r w:rsidR="00131C99" w:rsidRPr="00561FAA">
        <w:rPr>
          <w:rFonts w:asciiTheme="minorHAnsi" w:hAnsiTheme="minorHAnsi" w:cstheme="minorHAnsi"/>
          <w:sz w:val="22"/>
          <w:szCs w:val="22"/>
        </w:rPr>
        <w:t xml:space="preserve">tj. </w:t>
      </w:r>
      <w:r w:rsidRPr="00561FAA">
        <w:rPr>
          <w:rFonts w:asciiTheme="minorHAnsi" w:hAnsiTheme="minorHAnsi" w:cstheme="minorHAnsi"/>
          <w:sz w:val="22"/>
          <w:szCs w:val="22"/>
        </w:rPr>
        <w:t>Dz. U. z 202</w:t>
      </w:r>
      <w:r w:rsidR="00131C99" w:rsidRPr="00561FAA">
        <w:rPr>
          <w:rFonts w:asciiTheme="minorHAnsi" w:hAnsiTheme="minorHAnsi" w:cstheme="minorHAnsi"/>
          <w:sz w:val="22"/>
          <w:szCs w:val="22"/>
        </w:rPr>
        <w:t>4</w:t>
      </w:r>
      <w:r w:rsidRPr="00561FAA">
        <w:rPr>
          <w:rFonts w:asciiTheme="minorHAnsi" w:hAnsiTheme="minorHAnsi" w:cstheme="minorHAnsi"/>
          <w:sz w:val="22"/>
          <w:szCs w:val="22"/>
        </w:rPr>
        <w:t xml:space="preserve"> r. poz. 1</w:t>
      </w:r>
      <w:r w:rsidR="00131C99" w:rsidRPr="00561FAA">
        <w:rPr>
          <w:rFonts w:asciiTheme="minorHAnsi" w:hAnsiTheme="minorHAnsi" w:cstheme="minorHAnsi"/>
          <w:sz w:val="22"/>
          <w:szCs w:val="22"/>
        </w:rPr>
        <w:t>32</w:t>
      </w:r>
      <w:r w:rsidR="00A20761" w:rsidRPr="00561FAA">
        <w:rPr>
          <w:rFonts w:asciiTheme="minorHAnsi" w:hAnsiTheme="minorHAnsi" w:cstheme="minorHAnsi"/>
          <w:sz w:val="22"/>
          <w:szCs w:val="22"/>
        </w:rPr>
        <w:t>0</w:t>
      </w:r>
      <w:r w:rsidRPr="00561FAA">
        <w:rPr>
          <w:rFonts w:asciiTheme="minorHAnsi" w:hAnsiTheme="minorHAnsi" w:cstheme="minorHAnsi"/>
          <w:sz w:val="22"/>
          <w:szCs w:val="22"/>
        </w:rPr>
        <w:t>) </w:t>
      </w:r>
    </w:p>
    <w:p w14:paraId="6A05A809" w14:textId="77777777" w:rsidR="007B3D7E" w:rsidRPr="00561FAA" w:rsidRDefault="007B3D7E" w:rsidP="00F06FB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6C8A27" w14:textId="77777777" w:rsidR="00433225" w:rsidRPr="00561FAA" w:rsidRDefault="004B5239" w:rsidP="00F06FB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1FAA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B8706A" w:rsidRPr="00561F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81E16" w:rsidRPr="00561FAA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2C9314A9" w14:textId="77777777" w:rsidR="00834E8F" w:rsidRPr="00834E8F" w:rsidRDefault="00536FE1" w:rsidP="00834E8F">
      <w:pPr>
        <w:pStyle w:val="Akapitzlist"/>
        <w:numPr>
          <w:ilvl w:val="0"/>
          <w:numId w:val="4"/>
        </w:numPr>
        <w:spacing w:after="0"/>
        <w:jc w:val="both"/>
        <w:textAlignment w:val="baseline"/>
        <w:rPr>
          <w:rFonts w:asciiTheme="minorHAnsi" w:hAnsiTheme="minorHAnsi" w:cstheme="minorHAnsi"/>
        </w:rPr>
      </w:pPr>
      <w:r w:rsidRPr="00834E8F">
        <w:rPr>
          <w:rFonts w:asciiTheme="minorHAnsi" w:hAnsiTheme="minorHAnsi" w:cstheme="minorBidi"/>
        </w:rPr>
        <w:t>Przedmiotem umowy</w:t>
      </w:r>
      <w:r w:rsidR="00885C87" w:rsidRPr="00834E8F">
        <w:rPr>
          <w:rFonts w:asciiTheme="minorHAnsi" w:hAnsiTheme="minorHAnsi" w:cstheme="minorBidi"/>
        </w:rPr>
        <w:t xml:space="preserve"> jest</w:t>
      </w:r>
      <w:r w:rsidR="00DA4132" w:rsidRPr="00834E8F">
        <w:rPr>
          <w:rFonts w:asciiTheme="minorHAnsi" w:hAnsiTheme="minorHAnsi" w:cstheme="minorBidi"/>
        </w:rPr>
        <w:t xml:space="preserve">: </w:t>
      </w:r>
      <w:bookmarkStart w:id="0" w:name="_Hlk98249822"/>
      <w:r w:rsidR="00834E8F" w:rsidRPr="00834E8F">
        <w:rPr>
          <w:rFonts w:asciiTheme="minorHAnsi" w:hAnsiTheme="minorHAnsi" w:cstheme="minorBidi"/>
          <w:b/>
          <w:i/>
        </w:rPr>
        <w:t>„Dostawa sprzętu komputerowego oraz oprogramowania. Doposażenie pracowni i warsztatów w projekcie: „Podniesienie jakości kształcenia zawodowego – kluczem do sukcesu na rynku pracy””</w:t>
      </w:r>
    </w:p>
    <w:p w14:paraId="492BF6D9" w14:textId="63E03D0D" w:rsidR="005534EF" w:rsidRPr="00834E8F" w:rsidRDefault="005534EF" w:rsidP="00834E8F">
      <w:pPr>
        <w:pStyle w:val="Akapitzlist"/>
        <w:numPr>
          <w:ilvl w:val="0"/>
          <w:numId w:val="4"/>
        </w:numPr>
        <w:spacing w:after="0"/>
        <w:jc w:val="both"/>
        <w:textAlignment w:val="baseline"/>
        <w:rPr>
          <w:rFonts w:asciiTheme="minorHAnsi" w:hAnsiTheme="minorHAnsi" w:cstheme="minorHAnsi"/>
        </w:rPr>
      </w:pPr>
      <w:r w:rsidRPr="00834E8F">
        <w:rPr>
          <w:rFonts w:asciiTheme="minorHAnsi" w:hAnsiTheme="minorHAnsi" w:cstheme="minorHAnsi"/>
        </w:rPr>
        <w:t>Przedmiot umowy obejmuje realizację następujących części: </w:t>
      </w:r>
    </w:p>
    <w:p w14:paraId="61E4E657" w14:textId="311A46BF" w:rsidR="00090FA6" w:rsidRPr="002F3118" w:rsidRDefault="00090FA6" w:rsidP="002F3118">
      <w:pPr>
        <w:pStyle w:val="Bezodstpw"/>
        <w:spacing w:line="276" w:lineRule="auto"/>
        <w:ind w:left="360" w:firstLine="34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0FA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</w:t>
      </w:r>
      <w:r w:rsidRPr="002F311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zęść 1</w:t>
      </w:r>
      <w:r w:rsidRPr="002F31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bookmarkStart w:id="1" w:name="_Hlk127436681"/>
      <w:r w:rsidRPr="002F31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Sprzedaż i dostawa </w:t>
      </w:r>
      <w:bookmarkEnd w:id="1"/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komputerów stacjonarnych, laptopów wraz z akcesoriami, dysków zewnętrznych oraz </w:t>
      </w:r>
      <w:proofErr w:type="spellStart"/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pendraivów</w:t>
      </w:r>
      <w:proofErr w:type="spellEnd"/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25658A8C" w14:textId="425F64B4" w:rsidR="00090FA6" w:rsidRPr="002F3118" w:rsidRDefault="00090FA6" w:rsidP="002F3118">
      <w:pPr>
        <w:pStyle w:val="Default"/>
        <w:ind w:left="360" w:firstLine="349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90F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</w:t>
      </w:r>
      <w:r w:rsidRPr="002F311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zęść 2</w:t>
      </w:r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:</w:t>
      </w:r>
      <w:r w:rsidRPr="002F31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Sprzedaż i dostawa</w:t>
      </w:r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oprogramowania dla praktycznej nauki zawodu.</w:t>
      </w:r>
    </w:p>
    <w:p w14:paraId="4380E8C3" w14:textId="2C2F67B1" w:rsidR="00090FA6" w:rsidRPr="002F3118" w:rsidRDefault="00090FA6" w:rsidP="002F3118">
      <w:pPr>
        <w:pStyle w:val="Default"/>
        <w:ind w:left="360" w:firstLine="349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90F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</w:t>
      </w:r>
      <w:r w:rsidRPr="002F311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zęść 3</w:t>
      </w:r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Pr="002F3118">
        <w:rPr>
          <w:rFonts w:asciiTheme="minorHAnsi" w:hAnsiTheme="minorHAnsi" w:cstheme="minorHAnsi"/>
          <w:color w:val="000000" w:themeColor="text1"/>
          <w:sz w:val="22"/>
          <w:szCs w:val="22"/>
        </w:rPr>
        <w:t>Sprzedaż i dostawa</w:t>
      </w:r>
      <w:r w:rsidRPr="002F3118">
        <w:rPr>
          <w:rFonts w:asciiTheme="minorHAnsi" w:hAnsiTheme="minorHAnsi" w:cstheme="minorHAnsi"/>
          <w:sz w:val="22"/>
          <w:szCs w:val="22"/>
        </w:rPr>
        <w:t xml:space="preserve"> </w:t>
      </w:r>
      <w:r w:rsidRPr="002F311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monitorów interaktywnych i projektorów</w:t>
      </w:r>
    </w:p>
    <w:bookmarkEnd w:id="0"/>
    <w:p w14:paraId="41D14FD8" w14:textId="1EFB4988" w:rsidR="00131C99" w:rsidRPr="00561FAA" w:rsidRDefault="00131C99" w:rsidP="00131C9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eastAsia="Calibri" w:hAnsiTheme="minorHAnsi" w:cstheme="minorBidi"/>
        </w:rPr>
      </w:pPr>
      <w:r w:rsidRPr="00561FAA">
        <w:rPr>
          <w:rFonts w:asciiTheme="minorHAnsi" w:eastAsia="Calibri" w:hAnsiTheme="minorHAnsi" w:cstheme="minorBidi"/>
        </w:rPr>
        <w:t>Szczegółowy opis przedmiotu umowy określa załącznik nr 1 - opis przedmiotu zamówienia.</w:t>
      </w:r>
    </w:p>
    <w:p w14:paraId="5A39BBE3" w14:textId="3B448366" w:rsidR="007B3D7E" w:rsidRPr="00FF080F" w:rsidRDefault="00006FBC" w:rsidP="00834E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eastAsia="Calibri" w:hAnsiTheme="minorHAnsi" w:cstheme="minorBidi"/>
        </w:rPr>
      </w:pPr>
      <w:r w:rsidRPr="00FF080F">
        <w:rPr>
          <w:rFonts w:asciiTheme="minorHAnsi" w:eastAsia="Calibri" w:hAnsiTheme="minorHAnsi" w:cstheme="minorBidi"/>
        </w:rPr>
        <w:t>Wydatek zaplanowano</w:t>
      </w:r>
      <w:r w:rsidR="00020D02" w:rsidRPr="00FF080F">
        <w:rPr>
          <w:rFonts w:asciiTheme="minorHAnsi" w:eastAsia="Calibri" w:hAnsiTheme="minorHAnsi" w:cstheme="minorBidi"/>
        </w:rPr>
        <w:t xml:space="preserve"> </w:t>
      </w:r>
      <w:r w:rsidRPr="00FF080F">
        <w:rPr>
          <w:rFonts w:asciiTheme="minorHAnsi" w:eastAsia="Calibri" w:hAnsiTheme="minorHAnsi" w:cstheme="minorBidi"/>
        </w:rPr>
        <w:t>w ramach zadania pn.:</w:t>
      </w:r>
      <w:r w:rsidR="005534EF" w:rsidRPr="00FF080F">
        <w:rPr>
          <w:rFonts w:asciiTheme="minorHAnsi" w:eastAsia="Calibri" w:hAnsiTheme="minorHAnsi" w:cstheme="minorBidi"/>
          <w:i/>
          <w:iCs/>
        </w:rPr>
        <w:t xml:space="preserve"> </w:t>
      </w:r>
      <w:r w:rsidR="00854EE3" w:rsidRPr="00FF080F">
        <w:rPr>
          <w:rFonts w:asciiTheme="minorHAnsi" w:eastAsia="Calibri" w:hAnsiTheme="minorHAnsi" w:cstheme="minorBidi"/>
        </w:rPr>
        <w:t>„</w:t>
      </w:r>
      <w:r w:rsidR="00956950">
        <w:rPr>
          <w:rFonts w:asciiTheme="minorHAnsi" w:eastAsia="Calibri" w:hAnsiTheme="minorHAnsi" w:cstheme="minorBidi"/>
        </w:rPr>
        <w:t>Doposażenie pracowni i warsztatów</w:t>
      </w:r>
      <w:r w:rsidR="00854EE3" w:rsidRPr="00FF080F">
        <w:rPr>
          <w:rFonts w:asciiTheme="minorHAnsi" w:eastAsia="Calibri" w:hAnsiTheme="minorHAnsi" w:cstheme="minorBidi"/>
        </w:rPr>
        <w:t xml:space="preserve">” o numerze </w:t>
      </w:r>
      <w:r w:rsidR="00834E8F" w:rsidRPr="00834E8F">
        <w:rPr>
          <w:rFonts w:asciiTheme="minorHAnsi" w:eastAsia="Calibri" w:hAnsiTheme="minorHAnsi" w:cstheme="minorBidi"/>
        </w:rPr>
        <w:t>FEPK.07.13-IP.01-0050/23</w:t>
      </w:r>
      <w:r w:rsidR="00C1196B" w:rsidRPr="00FF080F">
        <w:rPr>
          <w:rFonts w:asciiTheme="minorHAnsi" w:eastAsia="Calibri" w:hAnsiTheme="minorHAnsi" w:cstheme="minorBidi"/>
        </w:rPr>
        <w:t xml:space="preserve">. </w:t>
      </w:r>
    </w:p>
    <w:p w14:paraId="5BA3ACE6" w14:textId="3134BF39" w:rsidR="007C4D81" w:rsidRPr="000D3BD0" w:rsidRDefault="007C4D81" w:rsidP="00CA5E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eastAsia="Calibri" w:hAnsiTheme="minorHAnsi" w:cstheme="minorBidi"/>
        </w:rPr>
      </w:pPr>
      <w:r w:rsidRPr="00CA5E81">
        <w:rPr>
          <w:rFonts w:asciiTheme="minorHAnsi" w:eastAsia="Calibri" w:hAnsiTheme="minorHAnsi" w:cstheme="minorBidi"/>
        </w:rPr>
        <w:t xml:space="preserve">Zamawiający obliguje Wykonawcę do zachowania dbałości o środowisko naturalne, poprzez m.in. eliminowanie z użycia przedmiotów jednorazowego użytku wykonanych z tworzyw sztucznych, rezygnację z używania jednorazowych opakowań, toreb, siatek i reklamówek wykonanych </w:t>
      </w:r>
      <w:r w:rsidR="009627BC">
        <w:rPr>
          <w:rFonts w:asciiTheme="minorHAnsi" w:eastAsia="Calibri" w:hAnsiTheme="minorHAnsi" w:cstheme="minorBidi"/>
        </w:rPr>
        <w:br/>
      </w:r>
      <w:r w:rsidRPr="00CA5E81">
        <w:rPr>
          <w:rFonts w:asciiTheme="minorHAnsi" w:eastAsia="Calibri" w:hAnsiTheme="minorHAnsi" w:cstheme="minorBidi"/>
        </w:rPr>
        <w:t xml:space="preserve">z </w:t>
      </w:r>
      <w:proofErr w:type="spellStart"/>
      <w:r w:rsidRPr="00CA5E81">
        <w:rPr>
          <w:rFonts w:asciiTheme="minorHAnsi" w:eastAsia="Calibri" w:hAnsiTheme="minorHAnsi" w:cstheme="minorBidi"/>
        </w:rPr>
        <w:t>poliolefinowych</w:t>
      </w:r>
      <w:proofErr w:type="spellEnd"/>
      <w:r w:rsidRPr="00CA5E81">
        <w:rPr>
          <w:rFonts w:asciiTheme="minorHAnsi" w:eastAsia="Calibri" w:hAnsiTheme="minorHAnsi" w:cstheme="minorBidi"/>
        </w:rPr>
        <w:t xml:space="preserve"> tworzyw sztucznych, wykorzystywanie przy wykonywaniu umowy materiałów, które pochodzą z recyklingu lub podlegają procesowi recyklingu, itp.</w:t>
      </w:r>
    </w:p>
    <w:p w14:paraId="2659C907" w14:textId="77777777" w:rsidR="00131C99" w:rsidRPr="00561FAA" w:rsidRDefault="00131C99" w:rsidP="00131C9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Theme="minorHAnsi" w:eastAsia="Calibri" w:hAnsiTheme="minorHAnsi" w:cstheme="minorBidi"/>
        </w:rPr>
      </w:pPr>
    </w:p>
    <w:p w14:paraId="77FF198D" w14:textId="77777777" w:rsidR="00552AAC" w:rsidRPr="00561FAA" w:rsidRDefault="00552AAC" w:rsidP="007B3D7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1FAA">
        <w:rPr>
          <w:rFonts w:asciiTheme="minorHAnsi" w:hAnsiTheme="minorHAnsi" w:cstheme="minorHAnsi"/>
          <w:b/>
          <w:sz w:val="22"/>
          <w:szCs w:val="22"/>
        </w:rPr>
        <w:t>§ 2</w:t>
      </w:r>
    </w:p>
    <w:p w14:paraId="52922DFC" w14:textId="450CB05A" w:rsidR="00552AAC" w:rsidRPr="00561FAA" w:rsidRDefault="00552AAC" w:rsidP="00B87E2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Wykonawca </w:t>
      </w:r>
      <w:r w:rsidR="00D53F35" w:rsidRPr="00561FAA">
        <w:rPr>
          <w:rFonts w:asciiTheme="minorHAnsi" w:hAnsiTheme="minorHAnsi" w:cstheme="minorHAnsi"/>
        </w:rPr>
        <w:t>oświadcz</w:t>
      </w:r>
      <w:r w:rsidRPr="00561FAA">
        <w:rPr>
          <w:rFonts w:asciiTheme="minorHAnsi" w:hAnsiTheme="minorHAnsi" w:cstheme="minorHAnsi"/>
        </w:rPr>
        <w:t xml:space="preserve">a, że </w:t>
      </w:r>
      <w:r w:rsidR="006D7D2B" w:rsidRPr="00561FAA">
        <w:rPr>
          <w:rFonts w:asciiTheme="minorHAnsi" w:hAnsiTheme="minorHAnsi" w:cstheme="minorHAnsi"/>
        </w:rPr>
        <w:t>sprzęt</w:t>
      </w:r>
      <w:r w:rsidRPr="00561FAA">
        <w:rPr>
          <w:rFonts w:asciiTheme="minorHAnsi" w:hAnsiTheme="minorHAnsi" w:cstheme="minorHAnsi"/>
        </w:rPr>
        <w:t xml:space="preserve"> jest fabrycznie nowy, nieużywany, </w:t>
      </w:r>
      <w:r w:rsidR="00B87E28" w:rsidRPr="00561FAA">
        <w:rPr>
          <w:rFonts w:asciiTheme="minorHAnsi" w:hAnsiTheme="minorHAnsi" w:cstheme="minorHAnsi"/>
        </w:rPr>
        <w:t xml:space="preserve">wolny od wad fizycznych oraz prawnych, nieobciążony prawami na rzecz osób trzecich, </w:t>
      </w:r>
      <w:r w:rsidRPr="00561FAA">
        <w:rPr>
          <w:rFonts w:asciiTheme="minorHAnsi" w:hAnsiTheme="minorHAnsi" w:cstheme="minorHAnsi"/>
        </w:rPr>
        <w:t>w pełni sprawny i gotowy do użycia, spełnia wymogi bezpieczeństwa oraz</w:t>
      </w:r>
      <w:r w:rsidR="00006FBC" w:rsidRPr="00561FAA">
        <w:rPr>
          <w:rFonts w:asciiTheme="minorHAnsi" w:hAnsiTheme="minorHAnsi" w:cstheme="minorHAnsi"/>
        </w:rPr>
        <w:t xml:space="preserve"> wymogi</w:t>
      </w:r>
      <w:r w:rsidRPr="00561FAA">
        <w:rPr>
          <w:rFonts w:asciiTheme="minorHAnsi" w:hAnsiTheme="minorHAnsi" w:cstheme="minorHAnsi"/>
        </w:rPr>
        <w:t xml:space="preserve"> techniczne i funkcjonalno-użytkowe.</w:t>
      </w:r>
    </w:p>
    <w:p w14:paraId="3C26FD5B" w14:textId="2456AF9A" w:rsidR="00552AAC" w:rsidRPr="00561FAA" w:rsidRDefault="00C51A40" w:rsidP="00131C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t xml:space="preserve">Wykonawca zobowiązuje się dostarczać sprzęt </w:t>
      </w:r>
      <w:r w:rsidR="000C1666" w:rsidRPr="00561FAA">
        <w:rPr>
          <w:rStyle w:val="normaltextrun"/>
        </w:rPr>
        <w:t>o którym mowa w § 1 ust. 2 pkt 1*/ pkt 2*</w:t>
      </w:r>
      <w:r w:rsidR="00160C92">
        <w:rPr>
          <w:rStyle w:val="normaltextrun"/>
        </w:rPr>
        <w:t>/pkt 3*/</w:t>
      </w:r>
      <w:r w:rsidR="000C1666" w:rsidRPr="00561FAA">
        <w:rPr>
          <w:rStyle w:val="normaltextrun"/>
        </w:rPr>
        <w:t>,</w:t>
      </w:r>
      <w:r w:rsidR="00207A8F" w:rsidRPr="00561FAA">
        <w:rPr>
          <w:rStyle w:val="normaltextrun"/>
        </w:rPr>
        <w:t xml:space="preserve"> </w:t>
      </w:r>
      <w:r w:rsidRPr="00561FAA">
        <w:t>po cenach jednostkowych podanych w formularzu cenowym</w:t>
      </w:r>
      <w:r w:rsidR="00806B9A" w:rsidRPr="00561FAA">
        <w:t xml:space="preserve">, stanowiącym załącznik nr </w:t>
      </w:r>
      <w:r w:rsidR="00131C99" w:rsidRPr="00561FAA">
        <w:t>2</w:t>
      </w:r>
      <w:r w:rsidR="00806B9A" w:rsidRPr="00561FAA">
        <w:t xml:space="preserve"> do umowy</w:t>
      </w:r>
      <w:r w:rsidR="00D32F81" w:rsidRPr="00561FAA">
        <w:t>.</w:t>
      </w:r>
    </w:p>
    <w:p w14:paraId="0C9539AC" w14:textId="30F96747" w:rsidR="004F67BA" w:rsidRPr="00561FAA" w:rsidRDefault="004F67BA" w:rsidP="007B3D7E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lastRenderedPageBreak/>
        <w:t xml:space="preserve">W przypadku zaprzestania produkcji i braku dostępności na rynku </w:t>
      </w:r>
      <w:r w:rsidR="00C51A40" w:rsidRPr="00561FAA">
        <w:rPr>
          <w:rFonts w:asciiTheme="minorHAnsi" w:hAnsiTheme="minorHAnsi" w:cstheme="minorHAnsi"/>
        </w:rPr>
        <w:t>sprzętu,</w:t>
      </w:r>
      <w:r w:rsidR="001751E2" w:rsidRPr="00561FAA">
        <w:rPr>
          <w:rFonts w:asciiTheme="minorHAnsi" w:hAnsiTheme="minorHAnsi" w:cstheme="minorHAnsi"/>
        </w:rPr>
        <w:t xml:space="preserve"> któr</w:t>
      </w:r>
      <w:r w:rsidR="00C51A40" w:rsidRPr="00561FAA">
        <w:rPr>
          <w:rFonts w:asciiTheme="minorHAnsi" w:hAnsiTheme="minorHAnsi" w:cstheme="minorHAnsi"/>
        </w:rPr>
        <w:t>y</w:t>
      </w:r>
      <w:r w:rsidRPr="00561FAA">
        <w:rPr>
          <w:rFonts w:asciiTheme="minorHAnsi" w:hAnsiTheme="minorHAnsi" w:cstheme="minorHAnsi"/>
        </w:rPr>
        <w:t xml:space="preserve"> został</w:t>
      </w:r>
      <w:r w:rsidR="001751E2" w:rsidRPr="00561FAA">
        <w:rPr>
          <w:rFonts w:asciiTheme="minorHAnsi" w:hAnsiTheme="minorHAnsi" w:cstheme="minorHAnsi"/>
        </w:rPr>
        <w:t xml:space="preserve"> zaoferowan</w:t>
      </w:r>
      <w:r w:rsidR="00C51A40" w:rsidRPr="00561FAA">
        <w:rPr>
          <w:rFonts w:asciiTheme="minorHAnsi" w:hAnsiTheme="minorHAnsi" w:cstheme="minorHAnsi"/>
        </w:rPr>
        <w:t>y</w:t>
      </w:r>
      <w:r w:rsidR="00176613" w:rsidRPr="00561FAA">
        <w:rPr>
          <w:rFonts w:asciiTheme="minorHAnsi" w:hAnsiTheme="minorHAnsi" w:cstheme="minorHAnsi"/>
        </w:rPr>
        <w:t> </w:t>
      </w:r>
      <w:r w:rsidRPr="00561FAA">
        <w:rPr>
          <w:rFonts w:asciiTheme="minorHAnsi" w:hAnsiTheme="minorHAnsi" w:cstheme="minorHAnsi"/>
        </w:rPr>
        <w:t>w</w:t>
      </w:r>
      <w:r w:rsidR="00225BA3" w:rsidRPr="00561FAA">
        <w:rPr>
          <w:rFonts w:asciiTheme="minorHAnsi" w:hAnsiTheme="minorHAnsi" w:cstheme="minorHAnsi"/>
        </w:rPr>
        <w:t xml:space="preserve"> </w:t>
      </w:r>
      <w:r w:rsidRPr="00561FAA">
        <w:rPr>
          <w:rFonts w:asciiTheme="minorHAnsi" w:hAnsiTheme="minorHAnsi" w:cstheme="minorHAnsi"/>
        </w:rPr>
        <w:t xml:space="preserve">ofercie Zamawiający dopuszcza dostarczenie innego </w:t>
      </w:r>
      <w:r w:rsidR="00C51A40" w:rsidRPr="00561FAA">
        <w:rPr>
          <w:rFonts w:asciiTheme="minorHAnsi" w:hAnsiTheme="minorHAnsi" w:cstheme="minorHAnsi"/>
        </w:rPr>
        <w:t>sprzętu</w:t>
      </w:r>
      <w:r w:rsidR="00225BA3" w:rsidRPr="00561FAA">
        <w:rPr>
          <w:rFonts w:asciiTheme="minorHAnsi" w:hAnsiTheme="minorHAnsi" w:cstheme="minorHAnsi"/>
        </w:rPr>
        <w:t xml:space="preserve"> </w:t>
      </w:r>
      <w:r w:rsidRPr="00561FAA">
        <w:rPr>
          <w:rFonts w:asciiTheme="minorHAnsi" w:hAnsiTheme="minorHAnsi" w:cstheme="minorHAnsi"/>
        </w:rPr>
        <w:t>o parametr</w:t>
      </w:r>
      <w:r w:rsidR="004B2FA3" w:rsidRPr="00561FAA">
        <w:rPr>
          <w:rFonts w:asciiTheme="minorHAnsi" w:hAnsiTheme="minorHAnsi" w:cstheme="minorHAnsi"/>
        </w:rPr>
        <w:t xml:space="preserve">ach spełniających wymagania </w:t>
      </w:r>
      <w:r w:rsidR="007531D9" w:rsidRPr="00561FAA">
        <w:rPr>
          <w:rFonts w:asciiTheme="minorHAnsi" w:hAnsiTheme="minorHAnsi" w:cstheme="minorHAnsi"/>
          <w:i/>
        </w:rPr>
        <w:t>opisu przedmiotu zamówienia</w:t>
      </w:r>
      <w:r w:rsidRPr="00561FAA">
        <w:rPr>
          <w:rFonts w:asciiTheme="minorHAnsi" w:hAnsiTheme="minorHAnsi" w:cstheme="minorHAnsi"/>
        </w:rPr>
        <w:t>.</w:t>
      </w:r>
      <w:r w:rsidR="004B2FA3" w:rsidRPr="00561FAA">
        <w:rPr>
          <w:rFonts w:asciiTheme="minorHAnsi" w:hAnsiTheme="minorHAnsi" w:cstheme="minorHAnsi"/>
        </w:rPr>
        <w:t xml:space="preserve"> Zmiana ta nie wpłynie</w:t>
      </w:r>
      <w:r w:rsidR="00D70A3F" w:rsidRPr="00561FAA">
        <w:rPr>
          <w:rFonts w:asciiTheme="minorHAnsi" w:hAnsiTheme="minorHAnsi" w:cstheme="minorHAnsi"/>
        </w:rPr>
        <w:t xml:space="preserve"> na wysokość wynagrodzenia Wykonawcy.</w:t>
      </w:r>
    </w:p>
    <w:p w14:paraId="45611959" w14:textId="002EFCF8" w:rsidR="006C4B25" w:rsidRPr="00561FAA" w:rsidRDefault="00552AAC" w:rsidP="007B3D7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Wszelkie koszty wydania </w:t>
      </w:r>
      <w:r w:rsidR="006D7D2B" w:rsidRPr="00561FAA">
        <w:rPr>
          <w:rFonts w:asciiTheme="minorHAnsi" w:hAnsiTheme="minorHAnsi" w:cstheme="minorHAnsi"/>
        </w:rPr>
        <w:t>sprzętu</w:t>
      </w:r>
      <w:r w:rsidR="00D53F35" w:rsidRPr="00561FAA">
        <w:rPr>
          <w:rFonts w:asciiTheme="minorHAnsi" w:hAnsiTheme="minorHAnsi" w:cstheme="minorHAnsi"/>
        </w:rPr>
        <w:t>,</w:t>
      </w:r>
      <w:r w:rsidRPr="00561FAA">
        <w:rPr>
          <w:rFonts w:asciiTheme="minorHAnsi" w:hAnsiTheme="minorHAnsi" w:cstheme="minorHAnsi"/>
        </w:rPr>
        <w:t xml:space="preserve"> a w szczególności: opakowania, transportu, rozładunku, ubezpieczenia na czas przewozu i związane z tym ryzyko przypadkowej utraty lub uszkodzenia ponosi Wykonawca.</w:t>
      </w:r>
      <w:r w:rsidR="008F44D3" w:rsidRPr="00561FAA">
        <w:rPr>
          <w:rFonts w:asciiTheme="minorHAnsi" w:hAnsiTheme="minorHAnsi" w:cstheme="minorHAnsi"/>
        </w:rPr>
        <w:t xml:space="preserve"> </w:t>
      </w:r>
    </w:p>
    <w:p w14:paraId="2F1CE639" w14:textId="0927A586" w:rsidR="00B87E28" w:rsidRPr="00561FAA" w:rsidRDefault="00B87E28" w:rsidP="00B87E2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Wykonawca ponosi odpowiedzialność za dołączone do sprzętu identyfikatory, licencje i inne dokumenty określające producenta, legalność, jakość wykonania, standard, zgodność </w:t>
      </w:r>
      <w:r w:rsidR="009627BC">
        <w:rPr>
          <w:rFonts w:asciiTheme="minorHAnsi" w:hAnsiTheme="minorHAnsi" w:cstheme="minorHAnsi"/>
        </w:rPr>
        <w:br/>
      </w:r>
      <w:r w:rsidRPr="00561FAA">
        <w:rPr>
          <w:rFonts w:asciiTheme="minorHAnsi" w:hAnsiTheme="minorHAnsi" w:cstheme="minorHAnsi"/>
        </w:rPr>
        <w:t>z obowiązującymi normami.</w:t>
      </w:r>
    </w:p>
    <w:p w14:paraId="69BAADD2" w14:textId="77777777" w:rsidR="00207A8F" w:rsidRPr="00561FAA" w:rsidRDefault="00207A8F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F6D762" w14:textId="014C5DE4" w:rsidR="00906435" w:rsidRPr="00561FAA" w:rsidRDefault="00552AAC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1FAA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7C3966A0" w14:textId="1BC257B6" w:rsidR="00552AAC" w:rsidRPr="00090FA6" w:rsidRDefault="00552AAC">
      <w:pPr>
        <w:pStyle w:val="NormalnyWeb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00561FAA">
        <w:rPr>
          <w:rFonts w:asciiTheme="minorHAnsi" w:hAnsiTheme="minorHAnsi" w:cstheme="minorBidi"/>
          <w:sz w:val="22"/>
          <w:szCs w:val="22"/>
        </w:rPr>
        <w:t xml:space="preserve">Wykonawca </w:t>
      </w:r>
      <w:r w:rsidR="004B2FA3" w:rsidRPr="00561FAA">
        <w:rPr>
          <w:rFonts w:asciiTheme="minorHAnsi" w:hAnsiTheme="minorHAnsi" w:cstheme="minorBidi"/>
          <w:sz w:val="22"/>
          <w:szCs w:val="22"/>
        </w:rPr>
        <w:t xml:space="preserve">zobowiązany jest dostarczyć </w:t>
      </w:r>
      <w:r w:rsidR="00C51A40" w:rsidRPr="00561FAA">
        <w:rPr>
          <w:rFonts w:asciiTheme="minorHAnsi" w:hAnsiTheme="minorHAnsi" w:cstheme="minorBidi"/>
          <w:sz w:val="22"/>
          <w:szCs w:val="22"/>
        </w:rPr>
        <w:t xml:space="preserve">sprzęt </w:t>
      </w:r>
      <w:r w:rsidR="00207A8F" w:rsidRPr="00561FAA">
        <w:rPr>
          <w:rFonts w:asciiTheme="minorHAnsi" w:hAnsiTheme="minorHAnsi" w:cstheme="minorBidi"/>
          <w:sz w:val="22"/>
          <w:szCs w:val="22"/>
        </w:rPr>
        <w:t xml:space="preserve">do </w:t>
      </w:r>
      <w:r w:rsidR="00611F42" w:rsidRPr="00561FAA">
        <w:rPr>
          <w:rFonts w:asciiTheme="minorHAnsi" w:hAnsiTheme="minorHAnsi" w:cstheme="minorBidi"/>
          <w:sz w:val="22"/>
          <w:szCs w:val="22"/>
        </w:rPr>
        <w:t xml:space="preserve">siedziby zamawiającego – </w:t>
      </w:r>
      <w:r w:rsidR="00090FA6" w:rsidRPr="00090FA6">
        <w:rPr>
          <w:rFonts w:asciiTheme="minorHAnsi" w:hAnsiTheme="minorHAnsi" w:cstheme="minorBidi"/>
          <w:sz w:val="22"/>
          <w:szCs w:val="22"/>
        </w:rPr>
        <w:t>Zespół Szkół Gospodarczych</w:t>
      </w:r>
      <w:r w:rsid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090FA6" w:rsidRPr="00090FA6">
        <w:rPr>
          <w:rFonts w:asciiTheme="minorHAnsi" w:hAnsiTheme="minorHAnsi" w:cstheme="minorBidi"/>
          <w:sz w:val="22"/>
          <w:szCs w:val="22"/>
        </w:rPr>
        <w:t xml:space="preserve">ul. </w:t>
      </w:r>
      <w:proofErr w:type="spellStart"/>
      <w:r w:rsidR="00090FA6" w:rsidRPr="00090FA6">
        <w:rPr>
          <w:rFonts w:asciiTheme="minorHAnsi" w:hAnsiTheme="minorHAnsi" w:cstheme="minorBidi"/>
          <w:sz w:val="22"/>
          <w:szCs w:val="22"/>
        </w:rPr>
        <w:t>Spytka</w:t>
      </w:r>
      <w:proofErr w:type="spellEnd"/>
      <w:r w:rsidR="00090FA6" w:rsidRPr="00090FA6">
        <w:rPr>
          <w:rFonts w:asciiTheme="minorHAnsi" w:hAnsiTheme="minorHAnsi" w:cstheme="minorBidi"/>
          <w:sz w:val="22"/>
          <w:szCs w:val="22"/>
        </w:rPr>
        <w:t xml:space="preserve"> Ligęzy 12</w:t>
      </w:r>
      <w:r w:rsid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090FA6" w:rsidRPr="00090FA6">
        <w:rPr>
          <w:rFonts w:asciiTheme="minorHAnsi" w:hAnsiTheme="minorHAnsi" w:cstheme="minorBidi"/>
          <w:sz w:val="22"/>
          <w:szCs w:val="22"/>
        </w:rPr>
        <w:t xml:space="preserve">35-055 </w:t>
      </w:r>
      <w:r w:rsidR="00611F42" w:rsidRPr="00090FA6">
        <w:rPr>
          <w:rFonts w:asciiTheme="minorHAnsi" w:hAnsiTheme="minorHAnsi" w:cstheme="minorBidi"/>
          <w:sz w:val="22"/>
          <w:szCs w:val="22"/>
        </w:rPr>
        <w:t>Rzeszów</w:t>
      </w:r>
      <w:ins w:id="2" w:author="WARSZTATY KIEROWNIK" w:date="2025-03-05T12:40:00Z">
        <w:r w:rsidR="00090FA6">
          <w:rPr>
            <w:rFonts w:asciiTheme="minorHAnsi" w:hAnsiTheme="minorHAnsi" w:cstheme="minorBidi"/>
            <w:sz w:val="22"/>
            <w:szCs w:val="22"/>
          </w:rPr>
          <w:t>,</w:t>
        </w:r>
      </w:ins>
      <w:r w:rsidR="00611F42" w:rsidRP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207A8F" w:rsidRPr="00090FA6">
        <w:rPr>
          <w:rFonts w:asciiTheme="minorHAnsi" w:hAnsiTheme="minorHAnsi" w:cstheme="minorBidi"/>
          <w:sz w:val="22"/>
          <w:szCs w:val="22"/>
        </w:rPr>
        <w:t>któr</w:t>
      </w:r>
      <w:r w:rsidR="00611F42" w:rsidRPr="00090FA6">
        <w:rPr>
          <w:rFonts w:asciiTheme="minorHAnsi" w:hAnsiTheme="minorHAnsi" w:cstheme="minorBidi"/>
          <w:sz w:val="22"/>
          <w:szCs w:val="22"/>
        </w:rPr>
        <w:t>y</w:t>
      </w:r>
      <w:r w:rsidR="00207A8F" w:rsidRP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611F42" w:rsidRPr="00090FA6">
        <w:rPr>
          <w:rFonts w:asciiTheme="minorHAnsi" w:hAnsiTheme="minorHAnsi" w:cstheme="minorBidi"/>
          <w:sz w:val="22"/>
          <w:szCs w:val="22"/>
        </w:rPr>
        <w:t>realizuje zadania projektowe,</w:t>
      </w:r>
      <w:r w:rsidR="00207A8F" w:rsidRPr="00090FA6">
        <w:rPr>
          <w:rFonts w:asciiTheme="minorHAnsi" w:hAnsiTheme="minorHAnsi" w:cstheme="minorBidi"/>
          <w:sz w:val="22"/>
          <w:szCs w:val="22"/>
        </w:rPr>
        <w:t xml:space="preserve"> w godzinach pracy </w:t>
      </w:r>
      <w:r w:rsidR="00611F42" w:rsidRPr="00090FA6">
        <w:rPr>
          <w:rFonts w:asciiTheme="minorHAnsi" w:hAnsiTheme="minorHAnsi" w:cstheme="minorBidi"/>
          <w:sz w:val="22"/>
          <w:szCs w:val="22"/>
        </w:rPr>
        <w:t>placówki</w:t>
      </w:r>
      <w:r w:rsidR="00207A8F" w:rsidRPr="00090FA6">
        <w:rPr>
          <w:rFonts w:asciiTheme="minorHAnsi" w:hAnsiTheme="minorHAnsi" w:cstheme="minorBidi"/>
          <w:sz w:val="22"/>
          <w:szCs w:val="22"/>
        </w:rPr>
        <w:t>,</w:t>
      </w:r>
      <w:r w:rsidR="00505F16" w:rsidRP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F6311A" w:rsidRPr="00090FA6">
        <w:rPr>
          <w:rFonts w:asciiTheme="minorHAnsi" w:hAnsiTheme="minorHAnsi" w:cstheme="minorBidi"/>
          <w:sz w:val="22"/>
          <w:szCs w:val="22"/>
        </w:rPr>
        <w:t>w terminie</w:t>
      </w:r>
      <w:r w:rsidR="006C4B25" w:rsidRP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2E628E" w:rsidRPr="00090FA6">
        <w:rPr>
          <w:rFonts w:asciiTheme="minorHAnsi" w:hAnsiTheme="minorHAnsi" w:cstheme="minorBidi"/>
          <w:b/>
          <w:bCs/>
          <w:sz w:val="22"/>
          <w:szCs w:val="22"/>
        </w:rPr>
        <w:t xml:space="preserve">do </w:t>
      </w:r>
      <w:r w:rsidR="00BA3270">
        <w:rPr>
          <w:rFonts w:asciiTheme="minorHAnsi" w:hAnsiTheme="minorHAnsi" w:cstheme="minorBidi"/>
          <w:b/>
          <w:bCs/>
          <w:sz w:val="22"/>
          <w:szCs w:val="22"/>
        </w:rPr>
        <w:t>21</w:t>
      </w:r>
      <w:r w:rsidR="00505F16" w:rsidRPr="00090FA6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B37E74" w:rsidRPr="00090FA6">
        <w:rPr>
          <w:rFonts w:asciiTheme="minorHAnsi" w:hAnsiTheme="minorHAnsi" w:cstheme="minorBidi"/>
          <w:b/>
          <w:bCs/>
          <w:sz w:val="22"/>
          <w:szCs w:val="22"/>
        </w:rPr>
        <w:t>dni roboczych</w:t>
      </w:r>
      <w:r w:rsidR="00B37E74" w:rsidRPr="00090FA6">
        <w:rPr>
          <w:rFonts w:asciiTheme="minorHAnsi" w:hAnsiTheme="minorHAnsi" w:cstheme="minorBidi"/>
          <w:sz w:val="22"/>
          <w:szCs w:val="22"/>
        </w:rPr>
        <w:t xml:space="preserve"> </w:t>
      </w:r>
      <w:r w:rsidR="002E628E" w:rsidRPr="00090FA6">
        <w:rPr>
          <w:rFonts w:asciiTheme="minorHAnsi" w:hAnsiTheme="minorHAnsi" w:cstheme="minorBidi"/>
          <w:sz w:val="22"/>
          <w:szCs w:val="22"/>
        </w:rPr>
        <w:t>od dnia zawarcia niniejszej umowy</w:t>
      </w:r>
      <w:r w:rsidR="00207A8F" w:rsidRPr="00090FA6">
        <w:rPr>
          <w:rFonts w:asciiTheme="minorHAnsi" w:hAnsiTheme="minorHAnsi" w:cstheme="minorBidi"/>
          <w:sz w:val="22"/>
          <w:szCs w:val="22"/>
        </w:rPr>
        <w:t>.</w:t>
      </w:r>
      <w:r w:rsidR="00B37E74" w:rsidRPr="00090FA6">
        <w:rPr>
          <w:rFonts w:asciiTheme="minorHAnsi" w:hAnsiTheme="minorHAnsi" w:cstheme="minorBidi"/>
          <w:sz w:val="22"/>
          <w:szCs w:val="22"/>
        </w:rPr>
        <w:t xml:space="preserve"> Za dni robocze należy rozumieć dni od poniedziałku do piątku z wyjątkiem dni ustawowo wolnych od pracy.</w:t>
      </w:r>
    </w:p>
    <w:p w14:paraId="69AE62D9" w14:textId="727D8B42" w:rsidR="004B2FA3" w:rsidRPr="00561FAA" w:rsidRDefault="004B2FA3" w:rsidP="007B3D7E">
      <w:pPr>
        <w:pStyle w:val="NormalnyWeb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Wykonawca zobowiązany jest do uzgodnienia z Zamawiającym </w:t>
      </w:r>
      <w:r w:rsidR="00C51A40" w:rsidRPr="00561FAA">
        <w:rPr>
          <w:rFonts w:asciiTheme="minorHAnsi" w:hAnsiTheme="minorHAnsi" w:cstheme="minorHAnsi"/>
          <w:sz w:val="22"/>
          <w:szCs w:val="22"/>
        </w:rPr>
        <w:t xml:space="preserve">terminu dostarczenia sprzętu, </w:t>
      </w:r>
      <w:r w:rsidRPr="00561FAA">
        <w:rPr>
          <w:rFonts w:asciiTheme="minorHAnsi" w:hAnsiTheme="minorHAnsi" w:cstheme="minorHAnsi"/>
          <w:sz w:val="22"/>
          <w:szCs w:val="22"/>
        </w:rPr>
        <w:t>na co najmniej 3 dni robocze przed planowaną dostawą.</w:t>
      </w:r>
    </w:p>
    <w:p w14:paraId="59032624" w14:textId="2FEA97AD" w:rsidR="00552AAC" w:rsidRPr="00561FAA" w:rsidRDefault="00BD1483" w:rsidP="007B3D7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Przedmiot umowy zostanie</w:t>
      </w:r>
      <w:r w:rsidR="00505F16" w:rsidRPr="00561FAA">
        <w:rPr>
          <w:rFonts w:asciiTheme="minorHAnsi" w:hAnsiTheme="minorHAnsi" w:cstheme="minorHAnsi"/>
        </w:rPr>
        <w:t xml:space="preserve"> odebrany przez Zamawiającego</w:t>
      </w:r>
      <w:r w:rsidRPr="00561FAA">
        <w:rPr>
          <w:rFonts w:asciiTheme="minorHAnsi" w:hAnsiTheme="minorHAnsi" w:cstheme="minorHAnsi"/>
        </w:rPr>
        <w:t xml:space="preserve"> </w:t>
      </w:r>
      <w:r w:rsidR="00D12862" w:rsidRPr="00561FAA">
        <w:rPr>
          <w:rFonts w:asciiTheme="minorHAnsi" w:hAnsiTheme="minorHAnsi" w:cstheme="minorHAnsi"/>
        </w:rPr>
        <w:t>(D</w:t>
      </w:r>
      <w:r w:rsidR="00207A8F" w:rsidRPr="00561FAA">
        <w:rPr>
          <w:rFonts w:asciiTheme="minorHAnsi" w:hAnsiTheme="minorHAnsi" w:cstheme="minorHAnsi"/>
        </w:rPr>
        <w:t>yrektor placów</w:t>
      </w:r>
      <w:r w:rsidR="00D12862" w:rsidRPr="00561FAA">
        <w:rPr>
          <w:rFonts w:asciiTheme="minorHAnsi" w:hAnsiTheme="minorHAnsi" w:cstheme="minorHAnsi"/>
        </w:rPr>
        <w:t>ki</w:t>
      </w:r>
      <w:r w:rsidR="00207A8F" w:rsidRPr="00561FAA">
        <w:rPr>
          <w:rFonts w:asciiTheme="minorHAnsi" w:hAnsiTheme="minorHAnsi" w:cstheme="minorHAnsi"/>
        </w:rPr>
        <w:t xml:space="preserve"> oświatow</w:t>
      </w:r>
      <w:r w:rsidR="00D12862" w:rsidRPr="00561FAA">
        <w:rPr>
          <w:rFonts w:asciiTheme="minorHAnsi" w:hAnsiTheme="minorHAnsi" w:cstheme="minorHAnsi"/>
        </w:rPr>
        <w:t xml:space="preserve">ej </w:t>
      </w:r>
      <w:r w:rsidR="00207A8F" w:rsidRPr="00561FAA">
        <w:rPr>
          <w:rFonts w:asciiTheme="minorHAnsi" w:hAnsiTheme="minorHAnsi" w:cstheme="minorHAnsi"/>
        </w:rPr>
        <w:t xml:space="preserve">lub </w:t>
      </w:r>
      <w:r w:rsidR="00D12862" w:rsidRPr="00561FAA">
        <w:rPr>
          <w:rFonts w:asciiTheme="minorHAnsi" w:hAnsiTheme="minorHAnsi" w:cstheme="minorHAnsi"/>
        </w:rPr>
        <w:t>jego</w:t>
      </w:r>
      <w:r w:rsidR="00207A8F" w:rsidRPr="00561FAA">
        <w:rPr>
          <w:rFonts w:asciiTheme="minorHAnsi" w:hAnsiTheme="minorHAnsi" w:cstheme="minorHAnsi"/>
        </w:rPr>
        <w:t xml:space="preserve"> zastępc</w:t>
      </w:r>
      <w:r w:rsidR="00D12862" w:rsidRPr="00561FAA">
        <w:rPr>
          <w:rFonts w:asciiTheme="minorHAnsi" w:hAnsiTheme="minorHAnsi" w:cstheme="minorHAnsi"/>
        </w:rPr>
        <w:t>a</w:t>
      </w:r>
      <w:r w:rsidR="00207A8F" w:rsidRPr="00561FAA">
        <w:rPr>
          <w:rFonts w:asciiTheme="minorHAnsi" w:hAnsiTheme="minorHAnsi" w:cstheme="minorHAnsi"/>
        </w:rPr>
        <w:t xml:space="preserve"> lub osob</w:t>
      </w:r>
      <w:r w:rsidR="00D12862" w:rsidRPr="00561FAA">
        <w:rPr>
          <w:rFonts w:asciiTheme="minorHAnsi" w:hAnsiTheme="minorHAnsi" w:cstheme="minorHAnsi"/>
        </w:rPr>
        <w:t>a/-</w:t>
      </w:r>
      <w:r w:rsidR="00207A8F" w:rsidRPr="00561FAA">
        <w:rPr>
          <w:rFonts w:asciiTheme="minorHAnsi" w:hAnsiTheme="minorHAnsi" w:cstheme="minorHAnsi"/>
        </w:rPr>
        <w:t>y upoważnione</w:t>
      </w:r>
      <w:r w:rsidR="00D12862" w:rsidRPr="00561FAA">
        <w:rPr>
          <w:rFonts w:asciiTheme="minorHAnsi" w:hAnsiTheme="minorHAnsi" w:cstheme="minorHAnsi"/>
        </w:rPr>
        <w:t>)</w:t>
      </w:r>
      <w:r w:rsidR="00207A8F" w:rsidRPr="00561FAA">
        <w:rPr>
          <w:rFonts w:asciiTheme="minorHAnsi" w:hAnsiTheme="minorHAnsi" w:cstheme="minorHAnsi"/>
        </w:rPr>
        <w:t xml:space="preserve"> </w:t>
      </w:r>
      <w:r w:rsidRPr="00561FAA">
        <w:rPr>
          <w:rFonts w:asciiTheme="minorHAnsi" w:hAnsiTheme="minorHAnsi" w:cstheme="minorHAnsi"/>
        </w:rPr>
        <w:t xml:space="preserve">w terminie do </w:t>
      </w:r>
      <w:r w:rsidR="00207A8F" w:rsidRPr="00561FAA">
        <w:rPr>
          <w:rFonts w:asciiTheme="minorHAnsi" w:hAnsiTheme="minorHAnsi" w:cstheme="minorHAnsi"/>
        </w:rPr>
        <w:t>10</w:t>
      </w:r>
      <w:r w:rsidRPr="00561FAA">
        <w:rPr>
          <w:rFonts w:asciiTheme="minorHAnsi" w:hAnsiTheme="minorHAnsi" w:cstheme="minorHAnsi"/>
        </w:rPr>
        <w:t xml:space="preserve"> dni roboczych po dostarczeniu ostatniego przedmiotu</w:t>
      </w:r>
      <w:r w:rsidR="00F5427D" w:rsidRPr="00561FAA">
        <w:rPr>
          <w:rFonts w:asciiTheme="minorHAnsi" w:hAnsiTheme="minorHAnsi" w:cstheme="minorHAnsi"/>
        </w:rPr>
        <w:t xml:space="preserve"> umowy</w:t>
      </w:r>
      <w:r w:rsidRPr="00561FAA">
        <w:rPr>
          <w:rFonts w:asciiTheme="minorHAnsi" w:hAnsiTheme="minorHAnsi" w:cstheme="minorHAnsi"/>
        </w:rPr>
        <w:t xml:space="preserve"> przez Wykonawcę. </w:t>
      </w:r>
    </w:p>
    <w:p w14:paraId="1A2594B2" w14:textId="041E180A" w:rsidR="006C4B25" w:rsidRPr="00561FAA" w:rsidRDefault="00552AAC" w:rsidP="007B3D7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Z odbioru </w:t>
      </w:r>
      <w:r w:rsidR="006D7D2B" w:rsidRPr="00561FAA">
        <w:rPr>
          <w:rFonts w:asciiTheme="minorHAnsi" w:hAnsiTheme="minorHAnsi" w:cstheme="minorHAnsi"/>
        </w:rPr>
        <w:t>sprzętu</w:t>
      </w:r>
      <w:r w:rsidR="00F5427D" w:rsidRPr="00561FAA">
        <w:rPr>
          <w:rFonts w:asciiTheme="minorHAnsi" w:hAnsiTheme="minorHAnsi" w:cstheme="minorHAnsi"/>
        </w:rPr>
        <w:t xml:space="preserve">, o którym mowa w </w:t>
      </w:r>
      <w:r w:rsidR="00207A8F" w:rsidRPr="00561FAA">
        <w:rPr>
          <w:rStyle w:val="normaltextrun"/>
        </w:rPr>
        <w:t>§ 1 ust. 2 pkt 1*/ pkt 2*</w:t>
      </w:r>
      <w:r w:rsidR="00160C92">
        <w:rPr>
          <w:rStyle w:val="normaltextrun"/>
        </w:rPr>
        <w:t xml:space="preserve"> /pkt 3*/</w:t>
      </w:r>
      <w:r w:rsidR="00160C92" w:rsidRPr="00561FAA">
        <w:rPr>
          <w:rStyle w:val="normaltextrun"/>
        </w:rPr>
        <w:t>,</w:t>
      </w:r>
      <w:r w:rsidR="00207A8F" w:rsidRPr="00561FAA">
        <w:rPr>
          <w:rStyle w:val="normaltextrun"/>
        </w:rPr>
        <w:t>,</w:t>
      </w:r>
      <w:r w:rsidR="00CE48ED" w:rsidRPr="00561FAA">
        <w:rPr>
          <w:rFonts w:asciiTheme="minorHAnsi" w:hAnsiTheme="minorHAnsi" w:cstheme="minorHAnsi"/>
          <w:bCs/>
        </w:rPr>
        <w:t xml:space="preserve"> Zamawiający</w:t>
      </w:r>
      <w:r w:rsidRPr="00561FAA">
        <w:rPr>
          <w:rFonts w:asciiTheme="minorHAnsi" w:hAnsiTheme="minorHAnsi" w:cstheme="minorHAnsi"/>
        </w:rPr>
        <w:t xml:space="preserve"> sporządzi</w:t>
      </w:r>
      <w:r w:rsidR="00D60A48" w:rsidRPr="00561FAA">
        <w:rPr>
          <w:rFonts w:asciiTheme="minorHAnsi" w:hAnsiTheme="minorHAnsi" w:cstheme="minorHAnsi"/>
        </w:rPr>
        <w:t xml:space="preserve"> </w:t>
      </w:r>
      <w:r w:rsidR="00AC5987" w:rsidRPr="00561FAA">
        <w:rPr>
          <w:rFonts w:asciiTheme="minorHAnsi" w:hAnsiTheme="minorHAnsi" w:cstheme="minorHAnsi"/>
        </w:rPr>
        <w:t>protok</w:t>
      </w:r>
      <w:r w:rsidR="004053F6" w:rsidRPr="00561FAA">
        <w:rPr>
          <w:rFonts w:asciiTheme="minorHAnsi" w:hAnsiTheme="minorHAnsi" w:cstheme="minorHAnsi"/>
        </w:rPr>
        <w:t>ół</w:t>
      </w:r>
      <w:r w:rsidR="00AC5987" w:rsidRPr="00561FAA">
        <w:rPr>
          <w:rFonts w:asciiTheme="minorHAnsi" w:hAnsiTheme="minorHAnsi" w:cstheme="minorHAnsi"/>
        </w:rPr>
        <w:t xml:space="preserve"> zdawczo-odbiorcz</w:t>
      </w:r>
      <w:r w:rsidR="004053F6" w:rsidRPr="00561FAA">
        <w:rPr>
          <w:rFonts w:asciiTheme="minorHAnsi" w:hAnsiTheme="minorHAnsi" w:cstheme="minorHAnsi"/>
        </w:rPr>
        <w:t>y</w:t>
      </w:r>
      <w:r w:rsidR="00207A8F" w:rsidRPr="00561FAA">
        <w:rPr>
          <w:rFonts w:asciiTheme="minorHAnsi" w:hAnsiTheme="minorHAnsi" w:cstheme="minorHAnsi"/>
        </w:rPr>
        <w:t>,</w:t>
      </w:r>
      <w:r w:rsidR="00D12862" w:rsidRPr="00561FAA">
        <w:rPr>
          <w:rFonts w:asciiTheme="minorHAnsi" w:hAnsiTheme="minorHAnsi" w:cstheme="minorHAnsi"/>
        </w:rPr>
        <w:t xml:space="preserve"> </w:t>
      </w:r>
      <w:r w:rsidR="004053F6" w:rsidRPr="00561FAA">
        <w:rPr>
          <w:rFonts w:asciiTheme="minorHAnsi" w:hAnsiTheme="minorHAnsi" w:cstheme="minorHAnsi"/>
        </w:rPr>
        <w:t>potwierdzający dostarczeni</w:t>
      </w:r>
      <w:r w:rsidR="00A83E95" w:rsidRPr="00561FAA">
        <w:rPr>
          <w:rFonts w:asciiTheme="minorHAnsi" w:hAnsiTheme="minorHAnsi" w:cstheme="minorHAnsi"/>
        </w:rPr>
        <w:t xml:space="preserve">e </w:t>
      </w:r>
      <w:r w:rsidR="006D7D2B" w:rsidRPr="00561FAA">
        <w:rPr>
          <w:rFonts w:asciiTheme="minorHAnsi" w:hAnsiTheme="minorHAnsi" w:cstheme="minorHAnsi"/>
        </w:rPr>
        <w:t>sprzętu</w:t>
      </w:r>
      <w:r w:rsidR="006F6873" w:rsidRPr="00561FAA">
        <w:rPr>
          <w:rFonts w:asciiTheme="minorHAnsi" w:hAnsiTheme="minorHAnsi" w:cstheme="minorHAnsi"/>
        </w:rPr>
        <w:t xml:space="preserve"> zgodnego z</w:t>
      </w:r>
      <w:r w:rsidR="00A83E95" w:rsidRPr="00561FAA">
        <w:rPr>
          <w:rFonts w:asciiTheme="minorHAnsi" w:hAnsiTheme="minorHAnsi" w:cstheme="minorHAnsi"/>
        </w:rPr>
        <w:t xml:space="preserve"> </w:t>
      </w:r>
      <w:r w:rsidR="004053F6" w:rsidRPr="00561FAA">
        <w:rPr>
          <w:rFonts w:asciiTheme="minorHAnsi" w:hAnsiTheme="minorHAnsi" w:cstheme="minorHAnsi"/>
          <w:i/>
        </w:rPr>
        <w:t>opisem przedmiotu zamówienia</w:t>
      </w:r>
      <w:r w:rsidR="004053F6" w:rsidRPr="00561FAA">
        <w:rPr>
          <w:rFonts w:asciiTheme="minorHAnsi" w:hAnsiTheme="minorHAnsi" w:cstheme="minorHAnsi"/>
        </w:rPr>
        <w:t>.</w:t>
      </w:r>
      <w:r w:rsidR="00D60A48" w:rsidRPr="00561FAA">
        <w:rPr>
          <w:rFonts w:asciiTheme="minorHAnsi" w:hAnsiTheme="minorHAnsi" w:cstheme="minorHAnsi"/>
        </w:rPr>
        <w:t xml:space="preserve"> </w:t>
      </w:r>
      <w:r w:rsidR="009548D1" w:rsidRPr="00561FAA">
        <w:rPr>
          <w:rFonts w:asciiTheme="minorHAnsi" w:hAnsiTheme="minorHAnsi" w:cstheme="minorHAnsi"/>
        </w:rPr>
        <w:t>P</w:t>
      </w:r>
      <w:r w:rsidR="004053F6" w:rsidRPr="00561FAA">
        <w:rPr>
          <w:rFonts w:asciiTheme="minorHAnsi" w:hAnsiTheme="minorHAnsi" w:cstheme="minorHAnsi"/>
        </w:rPr>
        <w:t>rotokół</w:t>
      </w:r>
      <w:r w:rsidR="007E49D7" w:rsidRPr="00561FAA">
        <w:rPr>
          <w:rFonts w:asciiTheme="minorHAnsi" w:hAnsiTheme="minorHAnsi" w:cstheme="minorHAnsi"/>
        </w:rPr>
        <w:t xml:space="preserve"> zdawczo-odbiorczy</w:t>
      </w:r>
      <w:r w:rsidR="004053F6" w:rsidRPr="00561FAA">
        <w:rPr>
          <w:rFonts w:asciiTheme="minorHAnsi" w:hAnsiTheme="minorHAnsi" w:cstheme="minorHAnsi"/>
        </w:rPr>
        <w:t xml:space="preserve"> zostanie</w:t>
      </w:r>
      <w:r w:rsidRPr="00561FAA">
        <w:rPr>
          <w:rFonts w:asciiTheme="minorHAnsi" w:hAnsiTheme="minorHAnsi" w:cstheme="minorHAnsi"/>
        </w:rPr>
        <w:t xml:space="preserve"> </w:t>
      </w:r>
      <w:r w:rsidR="0061436B" w:rsidRPr="00561FAA">
        <w:rPr>
          <w:rFonts w:asciiTheme="minorHAnsi" w:hAnsiTheme="minorHAnsi" w:cstheme="minorHAnsi"/>
        </w:rPr>
        <w:t>podpisany</w:t>
      </w:r>
      <w:r w:rsidR="007E49D7" w:rsidRPr="00561FAA">
        <w:rPr>
          <w:rFonts w:asciiTheme="minorHAnsi" w:hAnsiTheme="minorHAnsi" w:cstheme="minorHAnsi"/>
        </w:rPr>
        <w:t xml:space="preserve"> przez</w:t>
      </w:r>
      <w:r w:rsidR="00D12862" w:rsidRPr="00561FAA">
        <w:rPr>
          <w:rFonts w:asciiTheme="minorHAnsi" w:hAnsiTheme="minorHAnsi" w:cstheme="minorHAnsi"/>
        </w:rPr>
        <w:t xml:space="preserve">: Dyrektora placówki lub jego zastępcę lub </w:t>
      </w:r>
      <w:r w:rsidR="007E49D7" w:rsidRPr="00561FAA">
        <w:rPr>
          <w:rFonts w:asciiTheme="minorHAnsi" w:hAnsiTheme="minorHAnsi" w:cstheme="minorHAnsi"/>
        </w:rPr>
        <w:t>upoważnionego przedstawiciela Zamawiającego</w:t>
      </w:r>
      <w:r w:rsidR="00654002" w:rsidRPr="00561FAA">
        <w:rPr>
          <w:rFonts w:asciiTheme="minorHAnsi" w:hAnsiTheme="minorHAnsi" w:cstheme="minorHAnsi"/>
        </w:rPr>
        <w:t xml:space="preserve"> </w:t>
      </w:r>
      <w:r w:rsidRPr="00561FAA">
        <w:rPr>
          <w:rFonts w:asciiTheme="minorHAnsi" w:hAnsiTheme="minorHAnsi" w:cstheme="minorHAnsi"/>
        </w:rPr>
        <w:t>oraz przez upoważnionego przedstawiciela Wykonawcy.</w:t>
      </w:r>
      <w:r w:rsidR="006C4B25" w:rsidRPr="00561FAA">
        <w:rPr>
          <w:rFonts w:asciiTheme="minorHAnsi" w:hAnsiTheme="minorHAnsi" w:cstheme="minorHAnsi"/>
        </w:rPr>
        <w:t xml:space="preserve"> Protokół odbioru </w:t>
      </w:r>
      <w:r w:rsidR="00654002" w:rsidRPr="00561FAA">
        <w:rPr>
          <w:rFonts w:asciiTheme="minorHAnsi" w:hAnsiTheme="minorHAnsi" w:cstheme="minorHAnsi"/>
        </w:rPr>
        <w:t>będzie</w:t>
      </w:r>
      <w:r w:rsidR="006C4B25" w:rsidRPr="00561FAA">
        <w:rPr>
          <w:rFonts w:asciiTheme="minorHAnsi" w:hAnsiTheme="minorHAnsi" w:cstheme="minorHAnsi"/>
        </w:rPr>
        <w:t xml:space="preserve"> zawierać w szczególności:</w:t>
      </w:r>
    </w:p>
    <w:p w14:paraId="1CD9A78B" w14:textId="78E2D6D1" w:rsidR="006C4B25" w:rsidRPr="00561FAA" w:rsidRDefault="00B1416D" w:rsidP="007B3D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d</w:t>
      </w:r>
      <w:r w:rsidR="00953AA4" w:rsidRPr="00561FAA">
        <w:rPr>
          <w:rFonts w:asciiTheme="minorHAnsi" w:hAnsiTheme="minorHAnsi" w:cstheme="minorHAnsi"/>
        </w:rPr>
        <w:t xml:space="preserve">zień, </w:t>
      </w:r>
      <w:r w:rsidR="006C4B25" w:rsidRPr="00561FAA">
        <w:rPr>
          <w:rFonts w:asciiTheme="minorHAnsi" w:hAnsiTheme="minorHAnsi" w:cstheme="minorHAnsi"/>
        </w:rPr>
        <w:t xml:space="preserve">miejsce </w:t>
      </w:r>
      <w:r w:rsidR="0034520D" w:rsidRPr="00561FAA">
        <w:rPr>
          <w:rFonts w:asciiTheme="minorHAnsi" w:hAnsiTheme="minorHAnsi" w:cstheme="minorHAnsi"/>
        </w:rPr>
        <w:t>dostarczenia i odbioru</w:t>
      </w:r>
      <w:r w:rsidR="006C4B25" w:rsidRPr="00561FAA">
        <w:rPr>
          <w:rFonts w:asciiTheme="minorHAnsi" w:hAnsiTheme="minorHAnsi" w:cstheme="minorHAnsi"/>
        </w:rPr>
        <w:t xml:space="preserve"> </w:t>
      </w:r>
      <w:r w:rsidR="00C51A40" w:rsidRPr="00561FAA">
        <w:rPr>
          <w:rFonts w:asciiTheme="minorHAnsi" w:hAnsiTheme="minorHAnsi" w:cstheme="minorHAnsi"/>
        </w:rPr>
        <w:t>sprzętu,</w:t>
      </w:r>
    </w:p>
    <w:p w14:paraId="46D5D543" w14:textId="77777777" w:rsidR="002D46D3" w:rsidRPr="00561FAA" w:rsidRDefault="00B1416D" w:rsidP="007B3D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m</w:t>
      </w:r>
      <w:r w:rsidR="00F14496" w:rsidRPr="00561FAA">
        <w:rPr>
          <w:rFonts w:asciiTheme="minorHAnsi" w:hAnsiTheme="minorHAnsi" w:cstheme="minorHAnsi"/>
        </w:rPr>
        <w:t>odel</w:t>
      </w:r>
      <w:r w:rsidRPr="00561FAA">
        <w:rPr>
          <w:rFonts w:asciiTheme="minorHAnsi" w:hAnsiTheme="minorHAnsi" w:cstheme="minorHAnsi"/>
        </w:rPr>
        <w:t xml:space="preserve"> lub </w:t>
      </w:r>
      <w:r w:rsidR="00F14496" w:rsidRPr="00561FAA">
        <w:rPr>
          <w:rFonts w:asciiTheme="minorHAnsi" w:hAnsiTheme="minorHAnsi" w:cstheme="minorHAnsi"/>
        </w:rPr>
        <w:t>nazwę producenta</w:t>
      </w:r>
      <w:r w:rsidRPr="00561FAA">
        <w:rPr>
          <w:rFonts w:asciiTheme="minorHAnsi" w:hAnsiTheme="minorHAnsi" w:cstheme="minorHAnsi"/>
        </w:rPr>
        <w:t xml:space="preserve"> lub symbol produktu,</w:t>
      </w:r>
    </w:p>
    <w:p w14:paraId="16D8A2C6" w14:textId="77777777" w:rsidR="006C4B25" w:rsidRPr="00561FAA" w:rsidRDefault="006C4B25" w:rsidP="007B3D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oświadczenie wszystkich osób dokonujących odbioru o braku albo o istnieniu wad </w:t>
      </w:r>
      <w:r w:rsidR="00573838" w:rsidRPr="00561FAA">
        <w:rPr>
          <w:rFonts w:asciiTheme="minorHAnsi" w:hAnsiTheme="minorHAnsi" w:cstheme="minorHAnsi"/>
        </w:rPr>
        <w:br/>
      </w:r>
      <w:r w:rsidRPr="00561FAA">
        <w:rPr>
          <w:rFonts w:asciiTheme="minorHAnsi" w:hAnsiTheme="minorHAnsi" w:cstheme="minorHAnsi"/>
        </w:rPr>
        <w:t xml:space="preserve">w realizacji zamówienia lub w przedmiocie umowy, </w:t>
      </w:r>
    </w:p>
    <w:p w14:paraId="750462E6" w14:textId="082FA94E" w:rsidR="006C4B25" w:rsidRPr="00561FAA" w:rsidRDefault="006C4B25" w:rsidP="007B3D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w przypadku stwierdzenia wad – zobowiązanie Wykonawcy do usunięcia wad w terminie określonym w ust. </w:t>
      </w:r>
      <w:r w:rsidR="00207A8F" w:rsidRPr="00561FAA">
        <w:rPr>
          <w:rFonts w:asciiTheme="minorHAnsi" w:hAnsiTheme="minorHAnsi" w:cstheme="minorHAnsi"/>
        </w:rPr>
        <w:t>6</w:t>
      </w:r>
      <w:r w:rsidRPr="00561FAA">
        <w:rPr>
          <w:rFonts w:asciiTheme="minorHAnsi" w:hAnsiTheme="minorHAnsi" w:cstheme="minorHAnsi"/>
        </w:rPr>
        <w:t>.</w:t>
      </w:r>
    </w:p>
    <w:p w14:paraId="730638F6" w14:textId="1FD3754E" w:rsidR="00552AAC" w:rsidRPr="00561FAA" w:rsidRDefault="00707932" w:rsidP="007B3D7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Zamawiający wstrzyma się z odbiorem </w:t>
      </w:r>
      <w:r w:rsidR="006D7D2B" w:rsidRPr="00561FAA">
        <w:rPr>
          <w:rFonts w:asciiTheme="minorHAnsi" w:hAnsiTheme="minorHAnsi" w:cstheme="minorHAnsi"/>
        </w:rPr>
        <w:t>sprzętu</w:t>
      </w:r>
      <w:r w:rsidRPr="00561FAA">
        <w:rPr>
          <w:rFonts w:asciiTheme="minorHAnsi" w:hAnsiTheme="minorHAnsi" w:cstheme="minorHAnsi"/>
        </w:rPr>
        <w:t>, jeżeli nie spełni on wymagań dotyczących charakterys</w:t>
      </w:r>
      <w:r w:rsidR="005340D6" w:rsidRPr="00561FAA">
        <w:rPr>
          <w:rFonts w:asciiTheme="minorHAnsi" w:hAnsiTheme="minorHAnsi" w:cstheme="minorHAnsi"/>
        </w:rPr>
        <w:t xml:space="preserve">tyki, jakości i ilości zgodnej z </w:t>
      </w:r>
      <w:r w:rsidR="005340D6" w:rsidRPr="00561FAA">
        <w:rPr>
          <w:rFonts w:asciiTheme="minorHAnsi" w:hAnsiTheme="minorHAnsi" w:cstheme="minorHAnsi"/>
          <w:i/>
        </w:rPr>
        <w:t>opisem przedmiotu zamówieni</w:t>
      </w:r>
      <w:r w:rsidR="005340D6" w:rsidRPr="00561FAA">
        <w:rPr>
          <w:rFonts w:asciiTheme="minorHAnsi" w:hAnsiTheme="minorHAnsi" w:cstheme="minorHAnsi"/>
        </w:rPr>
        <w:t>a</w:t>
      </w:r>
      <w:r w:rsidR="00C04311" w:rsidRPr="00561FAA">
        <w:rPr>
          <w:rFonts w:asciiTheme="minorHAnsi" w:hAnsiTheme="minorHAnsi" w:cstheme="minorHAnsi"/>
        </w:rPr>
        <w:t>,</w:t>
      </w:r>
      <w:r w:rsidR="005340D6" w:rsidRPr="00561FAA">
        <w:rPr>
          <w:rFonts w:asciiTheme="minorHAnsi" w:hAnsiTheme="minorHAnsi" w:cstheme="minorHAnsi"/>
        </w:rPr>
        <w:t xml:space="preserve"> w</w:t>
      </w:r>
      <w:r w:rsidR="00670D9C" w:rsidRPr="00561FAA">
        <w:rPr>
          <w:rFonts w:asciiTheme="minorHAnsi" w:hAnsiTheme="minorHAnsi" w:cstheme="minorHAnsi"/>
        </w:rPr>
        <w:t> </w:t>
      </w:r>
      <w:r w:rsidR="00C04311" w:rsidRPr="00561FAA">
        <w:rPr>
          <w:rFonts w:asciiTheme="minorHAnsi" w:hAnsiTheme="minorHAnsi" w:cstheme="minorHAnsi"/>
        </w:rPr>
        <w:t>szczególności, gdy nie będzie on dostarczon</w:t>
      </w:r>
      <w:r w:rsidR="000C23E1" w:rsidRPr="00561FAA">
        <w:rPr>
          <w:rFonts w:asciiTheme="minorHAnsi" w:hAnsiTheme="minorHAnsi" w:cstheme="minorHAnsi"/>
        </w:rPr>
        <w:t>y</w:t>
      </w:r>
      <w:r w:rsidR="00C04311" w:rsidRPr="00561FAA">
        <w:rPr>
          <w:rFonts w:asciiTheme="minorHAnsi" w:hAnsiTheme="minorHAnsi" w:cstheme="minorHAnsi"/>
        </w:rPr>
        <w:t xml:space="preserve"> w ilości zamówionej lub stanie kompletnym, a stan techniczny opakowań zewnętrznych, w których zostanie dostarczony będzie wskazywał jego uszkodzenie. W razie odmowy dokonania odbioru przez Zamawiającego z przyczyn zawinionych przez Wykonawcę przyjmuje się, że </w:t>
      </w:r>
      <w:r w:rsidR="006D7D2B" w:rsidRPr="00561FAA">
        <w:rPr>
          <w:rFonts w:asciiTheme="minorHAnsi" w:hAnsiTheme="minorHAnsi" w:cstheme="minorHAnsi"/>
        </w:rPr>
        <w:t>sprzęt</w:t>
      </w:r>
      <w:r w:rsidR="00C04311" w:rsidRPr="00561FAA">
        <w:rPr>
          <w:rFonts w:asciiTheme="minorHAnsi" w:hAnsiTheme="minorHAnsi" w:cstheme="minorHAnsi"/>
        </w:rPr>
        <w:t xml:space="preserve"> nie został dostarczony</w:t>
      </w:r>
      <w:r w:rsidR="00BD1483" w:rsidRPr="00561FAA">
        <w:rPr>
          <w:rFonts w:asciiTheme="minorHAnsi" w:hAnsiTheme="minorHAnsi" w:cstheme="minorHAnsi"/>
        </w:rPr>
        <w:t xml:space="preserve"> </w:t>
      </w:r>
      <w:r w:rsidR="00C04311" w:rsidRPr="00561FAA">
        <w:rPr>
          <w:rFonts w:asciiTheme="minorHAnsi" w:hAnsiTheme="minorHAnsi" w:cstheme="minorHAnsi"/>
        </w:rPr>
        <w:t xml:space="preserve">z </w:t>
      </w:r>
      <w:r w:rsidR="00FC160A" w:rsidRPr="00561FAA">
        <w:rPr>
          <w:rFonts w:asciiTheme="minorHAnsi" w:hAnsiTheme="minorHAnsi" w:cstheme="minorHAnsi"/>
        </w:rPr>
        <w:t>winy Wykonawcy. Odmowa dokonania odbioru</w:t>
      </w:r>
      <w:r w:rsidR="00C04311" w:rsidRPr="00561FAA">
        <w:rPr>
          <w:rFonts w:asciiTheme="minorHAnsi" w:hAnsiTheme="minorHAnsi" w:cstheme="minorHAnsi"/>
        </w:rPr>
        <w:t xml:space="preserve"> nastąpi w formie pisemnej z podaniem powodów </w:t>
      </w:r>
      <w:r w:rsidR="00FC160A" w:rsidRPr="00561FAA">
        <w:rPr>
          <w:rFonts w:asciiTheme="minorHAnsi" w:hAnsiTheme="minorHAnsi" w:cstheme="minorHAnsi"/>
        </w:rPr>
        <w:t>odmowy.</w:t>
      </w:r>
    </w:p>
    <w:p w14:paraId="00D3C15E" w14:textId="79D003BB" w:rsidR="006C4B25" w:rsidRPr="00561FAA" w:rsidRDefault="006C4B25" w:rsidP="007B3D7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W przypadku stwierdzenia wad podczas odbioru, o których mowa w ust.</w:t>
      </w:r>
      <w:r w:rsidR="0022530B" w:rsidRPr="00561FAA">
        <w:rPr>
          <w:rFonts w:asciiTheme="minorHAnsi" w:hAnsiTheme="minorHAnsi" w:cstheme="minorHAnsi"/>
        </w:rPr>
        <w:t>4</w:t>
      </w:r>
      <w:r w:rsidRPr="00561FAA">
        <w:rPr>
          <w:rFonts w:asciiTheme="minorHAnsi" w:hAnsiTheme="minorHAnsi" w:cstheme="minorHAnsi"/>
        </w:rPr>
        <w:t xml:space="preserve">, Wykonawca w ramach wynagrodzenia określonego </w:t>
      </w:r>
      <w:r w:rsidR="005340D6" w:rsidRPr="00561FAA">
        <w:rPr>
          <w:rFonts w:asciiTheme="minorHAnsi" w:hAnsiTheme="minorHAnsi" w:cstheme="minorHAnsi"/>
        </w:rPr>
        <w:t>w § 5 ust. 1</w:t>
      </w:r>
      <w:r w:rsidR="00207A8F" w:rsidRPr="00561FAA">
        <w:rPr>
          <w:rFonts w:asciiTheme="minorHAnsi" w:hAnsiTheme="minorHAnsi" w:cstheme="minorHAnsi"/>
        </w:rPr>
        <w:t xml:space="preserve"> </w:t>
      </w:r>
      <w:r w:rsidR="00207A8F" w:rsidRPr="00561FAA">
        <w:rPr>
          <w:rStyle w:val="normaltextrun"/>
        </w:rPr>
        <w:t>pkt 1*/ pkt 2*</w:t>
      </w:r>
      <w:r w:rsidR="00160C92">
        <w:rPr>
          <w:rStyle w:val="normaltextrun"/>
        </w:rPr>
        <w:t>/pkt 3*/</w:t>
      </w:r>
      <w:r w:rsidR="00160C92" w:rsidRPr="00561FAA">
        <w:rPr>
          <w:rStyle w:val="normaltextrun"/>
        </w:rPr>
        <w:t>,</w:t>
      </w:r>
      <w:r w:rsidR="00B1416D" w:rsidRPr="00561FAA">
        <w:rPr>
          <w:rFonts w:asciiTheme="minorHAnsi" w:hAnsiTheme="minorHAnsi" w:cstheme="minorHAnsi"/>
        </w:rPr>
        <w:t xml:space="preserve"> </w:t>
      </w:r>
      <w:r w:rsidRPr="00561FAA">
        <w:rPr>
          <w:rFonts w:asciiTheme="minorHAnsi" w:hAnsiTheme="minorHAnsi" w:cstheme="minorHAnsi"/>
        </w:rPr>
        <w:t>umowy zobowiązuje się do ich niezwłocznego usunięcia i</w:t>
      </w:r>
      <w:r w:rsidR="00CD4267" w:rsidRPr="00561FAA">
        <w:rPr>
          <w:rFonts w:asciiTheme="minorHAnsi" w:hAnsiTheme="minorHAnsi" w:cstheme="minorHAnsi"/>
        </w:rPr>
        <w:t> </w:t>
      </w:r>
      <w:r w:rsidRPr="00561FAA">
        <w:rPr>
          <w:rFonts w:asciiTheme="minorHAnsi" w:hAnsiTheme="minorHAnsi" w:cstheme="minorHAnsi"/>
        </w:rPr>
        <w:t xml:space="preserve">dostarczenia </w:t>
      </w:r>
      <w:r w:rsidR="00C673FD" w:rsidRPr="00561FAA">
        <w:rPr>
          <w:rFonts w:asciiTheme="minorHAnsi" w:hAnsiTheme="minorHAnsi" w:cstheme="minorHAnsi"/>
        </w:rPr>
        <w:t xml:space="preserve">sprzętu pozbawionego </w:t>
      </w:r>
      <w:r w:rsidRPr="00561FAA">
        <w:rPr>
          <w:rFonts w:asciiTheme="minorHAnsi" w:hAnsiTheme="minorHAnsi" w:cstheme="minorHAnsi"/>
        </w:rPr>
        <w:t xml:space="preserve">wad w terminie do </w:t>
      </w:r>
      <w:r w:rsidR="0022790C" w:rsidRPr="00561FAA">
        <w:rPr>
          <w:rFonts w:asciiTheme="minorHAnsi" w:hAnsiTheme="minorHAnsi" w:cstheme="minorHAnsi"/>
        </w:rPr>
        <w:t>5</w:t>
      </w:r>
      <w:r w:rsidRPr="00561FAA">
        <w:rPr>
          <w:rFonts w:asciiTheme="minorHAnsi" w:hAnsiTheme="minorHAnsi" w:cstheme="minorHAnsi"/>
        </w:rPr>
        <w:t xml:space="preserve"> dni roboczych od dnia odmowy odbioru.</w:t>
      </w:r>
    </w:p>
    <w:p w14:paraId="705A2AAA" w14:textId="77777777" w:rsidR="006C4B25" w:rsidRPr="00561FAA" w:rsidRDefault="006C4B25" w:rsidP="007B3D7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Stwierdzenie przez Zamawiającego usunięcia wad przez Wykonawcę będzie stanowić podstawę do sporządzenia protokołu odbioru bez zastrzeżeń.</w:t>
      </w:r>
    </w:p>
    <w:p w14:paraId="62BD1C36" w14:textId="5DEC9DDE" w:rsidR="00D32F81" w:rsidRPr="00561FAA" w:rsidRDefault="006C4B25" w:rsidP="00D32F8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lastRenderedPageBreak/>
        <w:t xml:space="preserve">W przypadku opóźnienia w wykonaniu zamówienia wynoszącego więcej niż </w:t>
      </w:r>
      <w:r w:rsidR="00B37E74" w:rsidRPr="00561FAA">
        <w:rPr>
          <w:rFonts w:asciiTheme="minorHAnsi" w:hAnsiTheme="minorHAnsi" w:cstheme="minorHAnsi"/>
        </w:rPr>
        <w:t>5</w:t>
      </w:r>
      <w:r w:rsidR="00953AA4" w:rsidRPr="00561FAA">
        <w:rPr>
          <w:rFonts w:asciiTheme="minorHAnsi" w:hAnsiTheme="minorHAnsi" w:cstheme="minorHAnsi"/>
        </w:rPr>
        <w:t xml:space="preserve"> </w:t>
      </w:r>
      <w:r w:rsidRPr="00561FAA">
        <w:rPr>
          <w:rFonts w:asciiTheme="minorHAnsi" w:hAnsiTheme="minorHAnsi" w:cstheme="minorHAnsi"/>
        </w:rPr>
        <w:t xml:space="preserve">dni roboczych, licząc od upływu obowiązkowego terminu wykonania zamówienia oraz w przypadku niedotrzymania terminu wymiany określonego w ust. </w:t>
      </w:r>
      <w:r w:rsidR="00C52E07" w:rsidRPr="00561FAA">
        <w:rPr>
          <w:rFonts w:asciiTheme="minorHAnsi" w:hAnsiTheme="minorHAnsi" w:cstheme="minorHAnsi"/>
        </w:rPr>
        <w:t>6</w:t>
      </w:r>
      <w:r w:rsidRPr="00561FAA">
        <w:rPr>
          <w:rFonts w:asciiTheme="minorHAnsi" w:hAnsiTheme="minorHAnsi" w:cstheme="minorHAnsi"/>
        </w:rPr>
        <w:t>, jak rów</w:t>
      </w:r>
      <w:r w:rsidR="00670D9C" w:rsidRPr="00561FAA">
        <w:rPr>
          <w:rFonts w:asciiTheme="minorHAnsi" w:hAnsiTheme="minorHAnsi" w:cstheme="minorHAnsi"/>
        </w:rPr>
        <w:t>nież w przypadku dostarczenia w </w:t>
      </w:r>
      <w:r w:rsidRPr="00561FAA">
        <w:rPr>
          <w:rFonts w:asciiTheme="minorHAnsi" w:hAnsiTheme="minorHAnsi" w:cstheme="minorHAnsi"/>
        </w:rPr>
        <w:t xml:space="preserve">rezultacie zgłoszonej reklamacji wadliwego </w:t>
      </w:r>
      <w:r w:rsidR="006D7D2B" w:rsidRPr="00561FAA">
        <w:rPr>
          <w:rFonts w:asciiTheme="minorHAnsi" w:hAnsiTheme="minorHAnsi" w:cstheme="minorHAnsi"/>
        </w:rPr>
        <w:t>sprzętu</w:t>
      </w:r>
      <w:r w:rsidRPr="00561FAA">
        <w:rPr>
          <w:rFonts w:asciiTheme="minorHAnsi" w:hAnsiTheme="minorHAnsi" w:cstheme="minorHAnsi"/>
        </w:rPr>
        <w:t xml:space="preserve"> Zamawiającemu przysługuj</w:t>
      </w:r>
      <w:r w:rsidR="00FC160A" w:rsidRPr="00561FAA">
        <w:rPr>
          <w:rFonts w:asciiTheme="minorHAnsi" w:hAnsiTheme="minorHAnsi" w:cstheme="minorHAnsi"/>
        </w:rPr>
        <w:t>e prawo do odstąpienia od umowy.</w:t>
      </w:r>
    </w:p>
    <w:p w14:paraId="286014C0" w14:textId="77777777" w:rsidR="00552AAC" w:rsidRPr="00561FAA" w:rsidRDefault="00552AAC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1FAA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79AE94EB" w14:textId="0606A352" w:rsidR="007829F5" w:rsidRPr="00635911" w:rsidRDefault="00552AAC" w:rsidP="007B3D7E">
      <w:pPr>
        <w:pStyle w:val="NormalnyWeb"/>
        <w:numPr>
          <w:ilvl w:val="0"/>
          <w:numId w:val="7"/>
        </w:numPr>
        <w:tabs>
          <w:tab w:val="num" w:pos="284"/>
        </w:tabs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>Wykonawca udziela Zamawiającemu pisemnej gwarancji na okres</w:t>
      </w:r>
      <w:r w:rsidR="007829F5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843D9FF" w14:textId="75394381" w:rsidR="006217E3" w:rsidRPr="00635911" w:rsidRDefault="00754504" w:rsidP="006217E3">
      <w:pPr>
        <w:pStyle w:val="NormalnyWeb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36</w:t>
      </w:r>
      <w:r w:rsidR="006217E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miesięcy dla części</w:t>
      </w:r>
      <w:r w:rsidR="007446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217E3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6217E3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zamówienia na </w:t>
      </w:r>
      <w:r w:rsidR="00665AE7">
        <w:rPr>
          <w:rFonts w:asciiTheme="minorHAnsi" w:hAnsiTheme="minorHAnsi" w:cstheme="minorHAnsi"/>
          <w:color w:val="000000" w:themeColor="text1"/>
          <w:sz w:val="22"/>
          <w:szCs w:val="22"/>
        </w:rPr>
        <w:t>wszystkie dostarczone sprzęty objęte umową,</w:t>
      </w:r>
    </w:p>
    <w:p w14:paraId="7DBF6137" w14:textId="03F557B6" w:rsidR="007829F5" w:rsidRDefault="00754504" w:rsidP="007829F5">
      <w:pPr>
        <w:pStyle w:val="NormalnyWeb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36</w:t>
      </w:r>
      <w:r w:rsidR="007829F5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miesięcy dla części </w:t>
      </w:r>
      <w:r w:rsidR="006217E3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7829F5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zamówienia</w:t>
      </w:r>
      <w:r w:rsidR="00561FAA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wszystkie dostarczone sprzęty objęte umową</w:t>
      </w:r>
      <w:r w:rsidR="00665AE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05E472C" w14:textId="7FD6F9E3" w:rsidR="006217E3" w:rsidRPr="00635911" w:rsidRDefault="00754504" w:rsidP="007829F5">
      <w:pPr>
        <w:pStyle w:val="NormalnyWeb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36</w:t>
      </w:r>
      <w:r w:rsidR="006217E3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miesięcy dla części </w:t>
      </w:r>
      <w:r w:rsidR="006217E3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6217E3" w:rsidRPr="00635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zamówienia na wszystkie dostarczone sprzęty objęte umową</w:t>
      </w:r>
      <w:r w:rsidR="00665AE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E53433D" w14:textId="638A6803" w:rsidR="008135D3" w:rsidRPr="00561FAA" w:rsidRDefault="00552AAC" w:rsidP="007829F5">
      <w:pPr>
        <w:pStyle w:val="NormalnyWeb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>licząc od dnia podpisania p</w:t>
      </w:r>
      <w:r w:rsidR="007B3D7E" w:rsidRPr="00561FAA">
        <w:rPr>
          <w:rFonts w:asciiTheme="minorHAnsi" w:hAnsiTheme="minorHAnsi" w:cstheme="minorHAnsi"/>
          <w:sz w:val="22"/>
          <w:szCs w:val="22"/>
        </w:rPr>
        <w:t>rotokołu zdawczo-odbiorczego, o </w:t>
      </w:r>
      <w:r w:rsidRPr="00561FAA">
        <w:rPr>
          <w:rFonts w:asciiTheme="minorHAnsi" w:hAnsiTheme="minorHAnsi" w:cstheme="minorHAnsi"/>
          <w:sz w:val="22"/>
          <w:szCs w:val="22"/>
        </w:rPr>
        <w:t xml:space="preserve">którym mowa w § 3 ust. </w:t>
      </w:r>
      <w:r w:rsidR="00C52E07" w:rsidRPr="00561FAA">
        <w:rPr>
          <w:rFonts w:asciiTheme="minorHAnsi" w:hAnsiTheme="minorHAnsi" w:cstheme="minorHAnsi"/>
          <w:sz w:val="22"/>
          <w:szCs w:val="22"/>
        </w:rPr>
        <w:t>4</w:t>
      </w:r>
      <w:r w:rsidRPr="00561FAA">
        <w:rPr>
          <w:rFonts w:asciiTheme="minorHAnsi" w:hAnsiTheme="minorHAnsi" w:cstheme="minorHAnsi"/>
          <w:sz w:val="22"/>
          <w:szCs w:val="22"/>
        </w:rPr>
        <w:t xml:space="preserve"> niniejszej</w:t>
      </w:r>
      <w:r w:rsidR="00917CD6" w:rsidRPr="00561FAA">
        <w:rPr>
          <w:rFonts w:asciiTheme="minorHAnsi" w:hAnsiTheme="minorHAnsi" w:cstheme="minorHAnsi"/>
          <w:sz w:val="22"/>
          <w:szCs w:val="22"/>
        </w:rPr>
        <w:t xml:space="preserve"> umowy</w:t>
      </w:r>
      <w:r w:rsidRPr="00561FA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942279B" w14:textId="1288C714" w:rsidR="008135D3" w:rsidRPr="00561FAA" w:rsidRDefault="008135D3" w:rsidP="007B3D7E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Jednocześnie z wydaniem </w:t>
      </w:r>
      <w:r w:rsidR="006D7D2B" w:rsidRPr="00561FAA">
        <w:rPr>
          <w:rFonts w:asciiTheme="minorHAnsi" w:hAnsiTheme="minorHAnsi" w:cstheme="minorHAnsi"/>
          <w:sz w:val="22"/>
          <w:szCs w:val="22"/>
        </w:rPr>
        <w:t>sprzętu</w:t>
      </w:r>
      <w:r w:rsidRPr="00561FAA">
        <w:rPr>
          <w:rFonts w:asciiTheme="minorHAnsi" w:hAnsiTheme="minorHAnsi" w:cstheme="minorHAnsi"/>
          <w:sz w:val="22"/>
          <w:szCs w:val="22"/>
        </w:rPr>
        <w:t xml:space="preserve"> Wykonawca wyda Zamawiającemu dokument gwarancyjny wystawiony przez niego lub przez osobę upoważnioną.</w:t>
      </w:r>
      <w:r w:rsidR="008B57B9" w:rsidRPr="00561FAA">
        <w:rPr>
          <w:rFonts w:asciiTheme="minorHAnsi" w:hAnsiTheme="minorHAnsi" w:cstheme="minorHAnsi"/>
          <w:sz w:val="22"/>
          <w:szCs w:val="22"/>
        </w:rPr>
        <w:t xml:space="preserve"> </w:t>
      </w:r>
      <w:r w:rsidRPr="00561FAA">
        <w:rPr>
          <w:rFonts w:asciiTheme="minorHAnsi" w:hAnsiTheme="minorHAnsi" w:cstheme="minorHAnsi"/>
          <w:sz w:val="22"/>
          <w:szCs w:val="22"/>
        </w:rPr>
        <w:t>Zagubienie lub zniszczenie dokumentu gwarancyjnego nie pozbawia Zamawiającego roszczeń z tytułu gwarancji</w:t>
      </w:r>
      <w:r w:rsidR="003D5A75" w:rsidRPr="00561FAA">
        <w:rPr>
          <w:rFonts w:asciiTheme="minorHAnsi" w:hAnsiTheme="minorHAnsi" w:cstheme="minorHAnsi"/>
          <w:sz w:val="22"/>
          <w:szCs w:val="22"/>
        </w:rPr>
        <w:t>.</w:t>
      </w:r>
    </w:p>
    <w:p w14:paraId="18D94B12" w14:textId="77777777" w:rsidR="00371678" w:rsidRPr="00561FAA" w:rsidRDefault="003D5A75" w:rsidP="00371678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Sprzedawca zapewni serwis gwarancyjny w miejscu użytkowania sprzętu. W przypadku konieczności dokonania naprawy poza </w:t>
      </w:r>
      <w:r w:rsidR="00FC160A" w:rsidRPr="00561FAA">
        <w:rPr>
          <w:rFonts w:asciiTheme="minorHAnsi" w:hAnsiTheme="minorHAnsi" w:cstheme="minorHAnsi"/>
          <w:sz w:val="22"/>
          <w:szCs w:val="22"/>
        </w:rPr>
        <w:t>miejscem użytkowania</w:t>
      </w:r>
      <w:r w:rsidRPr="00561FAA">
        <w:rPr>
          <w:rFonts w:asciiTheme="minorHAnsi" w:hAnsiTheme="minorHAnsi" w:cstheme="minorHAnsi"/>
          <w:sz w:val="22"/>
          <w:szCs w:val="22"/>
        </w:rPr>
        <w:t>, Wykonawca zapewni własnym staraniem i na własny koszt transport sprzętu do miejsc naprawy i z powrotem</w:t>
      </w:r>
      <w:r w:rsidR="00670D9C" w:rsidRPr="00561FAA">
        <w:rPr>
          <w:rFonts w:asciiTheme="minorHAnsi" w:hAnsiTheme="minorHAnsi" w:cstheme="minorHAnsi"/>
          <w:sz w:val="22"/>
          <w:szCs w:val="22"/>
        </w:rPr>
        <w:t xml:space="preserve">, ubezpieczenie na czas naprawy </w:t>
      </w:r>
      <w:r w:rsidR="00072818" w:rsidRPr="00561FAA">
        <w:rPr>
          <w:rFonts w:asciiTheme="minorHAnsi" w:hAnsiTheme="minorHAnsi" w:cstheme="minorHAnsi"/>
          <w:sz w:val="22"/>
          <w:szCs w:val="22"/>
        </w:rPr>
        <w:t>i </w:t>
      </w:r>
      <w:r w:rsidRPr="00561FAA">
        <w:rPr>
          <w:rFonts w:asciiTheme="minorHAnsi" w:hAnsiTheme="minorHAnsi" w:cstheme="minorHAnsi"/>
          <w:sz w:val="22"/>
          <w:szCs w:val="22"/>
        </w:rPr>
        <w:t xml:space="preserve">transportu sprzętu. </w:t>
      </w:r>
    </w:p>
    <w:p w14:paraId="2BB528CF" w14:textId="723FE718" w:rsidR="00371678" w:rsidRPr="00561FAA" w:rsidRDefault="000133AE" w:rsidP="062807F1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Bidi"/>
          <w:sz w:val="22"/>
          <w:szCs w:val="22"/>
        </w:rPr>
      </w:pPr>
      <w:r w:rsidRPr="00561FAA">
        <w:rPr>
          <w:rFonts w:asciiTheme="minorHAnsi" w:hAnsiTheme="minorHAnsi" w:cstheme="minorBidi"/>
          <w:sz w:val="22"/>
          <w:szCs w:val="22"/>
        </w:rPr>
        <w:t xml:space="preserve">Okres gwarancji sprzętu ulega przedłużeniu o czas jego niesprawności, tj. o okres od dnia zgłoszenia </w:t>
      </w:r>
      <w:r w:rsidR="00BC0BE7" w:rsidRPr="00561FAA">
        <w:rPr>
          <w:rFonts w:asciiTheme="minorHAnsi" w:hAnsiTheme="minorHAnsi" w:cstheme="minorBidi"/>
          <w:sz w:val="22"/>
          <w:szCs w:val="22"/>
        </w:rPr>
        <w:t>wady</w:t>
      </w:r>
      <w:r w:rsidRPr="00561FAA">
        <w:rPr>
          <w:rFonts w:asciiTheme="minorHAnsi" w:hAnsiTheme="minorHAnsi" w:cstheme="minorBidi"/>
          <w:sz w:val="22"/>
          <w:szCs w:val="22"/>
        </w:rPr>
        <w:t xml:space="preserve"> do dnia wykonania naprawy</w:t>
      </w:r>
      <w:r w:rsidR="00560450" w:rsidRPr="00561FAA">
        <w:rPr>
          <w:rFonts w:asciiTheme="minorHAnsi" w:hAnsiTheme="minorHAnsi" w:cstheme="minorBidi"/>
          <w:sz w:val="22"/>
          <w:szCs w:val="22"/>
        </w:rPr>
        <w:t>. W przypadku wymiany sprzętu</w:t>
      </w:r>
      <w:r w:rsidRPr="00561FAA">
        <w:rPr>
          <w:rFonts w:asciiTheme="minorHAnsi" w:hAnsiTheme="minorHAnsi" w:cstheme="minorBidi"/>
          <w:sz w:val="22"/>
          <w:szCs w:val="22"/>
        </w:rPr>
        <w:t xml:space="preserve"> lub jego części na </w:t>
      </w:r>
      <w:r w:rsidR="033AFB68" w:rsidRPr="00561FAA">
        <w:rPr>
          <w:rFonts w:asciiTheme="minorHAnsi" w:hAnsiTheme="minorHAnsi" w:cstheme="minorBidi"/>
          <w:sz w:val="22"/>
          <w:szCs w:val="22"/>
        </w:rPr>
        <w:t>nowy, okres</w:t>
      </w:r>
      <w:r w:rsidRPr="00561FAA">
        <w:rPr>
          <w:rFonts w:asciiTheme="minorHAnsi" w:hAnsiTheme="minorHAnsi" w:cstheme="minorBidi"/>
          <w:sz w:val="22"/>
          <w:szCs w:val="22"/>
        </w:rPr>
        <w:t xml:space="preserve"> gwarancji biegnie na nowo.</w:t>
      </w:r>
    </w:p>
    <w:p w14:paraId="0E434131" w14:textId="77777777" w:rsidR="00371678" w:rsidRPr="00561FAA" w:rsidRDefault="00427BD1" w:rsidP="00371678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Usunięcie wad przez Wykonawcę nastąpi w terminie </w:t>
      </w:r>
      <w:r w:rsidR="00B1416D" w:rsidRPr="00561FAA">
        <w:rPr>
          <w:rFonts w:asciiTheme="minorHAnsi" w:hAnsiTheme="minorHAnsi" w:cstheme="minorHAnsi"/>
          <w:sz w:val="22"/>
          <w:szCs w:val="22"/>
        </w:rPr>
        <w:t>4</w:t>
      </w:r>
      <w:r w:rsidRPr="00561FAA">
        <w:rPr>
          <w:rFonts w:asciiTheme="minorHAnsi" w:hAnsiTheme="minorHAnsi" w:cstheme="minorHAnsi"/>
          <w:sz w:val="22"/>
          <w:szCs w:val="22"/>
        </w:rPr>
        <w:t xml:space="preserve"> dni </w:t>
      </w:r>
      <w:r w:rsidR="00521582" w:rsidRPr="00561FAA">
        <w:rPr>
          <w:rFonts w:asciiTheme="minorHAnsi" w:hAnsiTheme="minorHAnsi" w:cstheme="minorHAnsi"/>
          <w:sz w:val="22"/>
          <w:szCs w:val="22"/>
        </w:rPr>
        <w:t xml:space="preserve">roboczych </w:t>
      </w:r>
      <w:r w:rsidRPr="00561FAA">
        <w:rPr>
          <w:rFonts w:asciiTheme="minorHAnsi" w:hAnsiTheme="minorHAnsi" w:cstheme="minorHAnsi"/>
          <w:sz w:val="22"/>
          <w:szCs w:val="22"/>
        </w:rPr>
        <w:t>licząc od daty zawiadomienia Wyk</w:t>
      </w:r>
      <w:r w:rsidR="00C8627F" w:rsidRPr="00561FAA">
        <w:rPr>
          <w:rFonts w:asciiTheme="minorHAnsi" w:hAnsiTheme="minorHAnsi" w:cstheme="minorHAnsi"/>
          <w:sz w:val="22"/>
          <w:szCs w:val="22"/>
        </w:rPr>
        <w:t>onawcy na podany w ust. 7</w:t>
      </w:r>
      <w:r w:rsidR="008775CB" w:rsidRPr="00561FAA">
        <w:rPr>
          <w:rFonts w:asciiTheme="minorHAnsi" w:hAnsiTheme="minorHAnsi" w:cstheme="minorHAnsi"/>
          <w:sz w:val="22"/>
          <w:szCs w:val="22"/>
        </w:rPr>
        <w:t xml:space="preserve"> </w:t>
      </w:r>
      <w:r w:rsidRPr="00561FAA">
        <w:rPr>
          <w:rFonts w:asciiTheme="minorHAnsi" w:hAnsiTheme="minorHAnsi" w:cstheme="minorHAnsi"/>
          <w:sz w:val="22"/>
          <w:szCs w:val="22"/>
        </w:rPr>
        <w:t xml:space="preserve">adres poczty elektronicznej. W razie potrzeby zgłoszonej przez Zamawiającego, Wykonawca na czas naprawy zobowiązany jest do zapewnienia sprzętu zastępczego równoważnego z naprawianym sprzętem. </w:t>
      </w:r>
    </w:p>
    <w:p w14:paraId="61B1B191" w14:textId="3ECFE4D7" w:rsidR="00371678" w:rsidRPr="00561FAA" w:rsidRDefault="008135D3" w:rsidP="00371678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Zamawiający zobowiązuje się do niezwłocznego zgłaszania </w:t>
      </w:r>
      <w:r w:rsidR="00BC0BE7" w:rsidRPr="00561FAA">
        <w:rPr>
          <w:rFonts w:asciiTheme="minorHAnsi" w:hAnsiTheme="minorHAnsi" w:cstheme="minorHAnsi"/>
          <w:sz w:val="22"/>
          <w:szCs w:val="22"/>
        </w:rPr>
        <w:t>wad</w:t>
      </w:r>
      <w:r w:rsidRPr="00561FAA">
        <w:rPr>
          <w:rFonts w:asciiTheme="minorHAnsi" w:hAnsiTheme="minorHAnsi" w:cstheme="minorHAnsi"/>
          <w:sz w:val="22"/>
          <w:szCs w:val="22"/>
        </w:rPr>
        <w:t xml:space="preserve"> </w:t>
      </w:r>
      <w:r w:rsidR="006D7D2B" w:rsidRPr="00561FAA">
        <w:rPr>
          <w:rFonts w:asciiTheme="minorHAnsi" w:hAnsiTheme="minorHAnsi" w:cstheme="minorHAnsi"/>
          <w:sz w:val="22"/>
          <w:szCs w:val="22"/>
        </w:rPr>
        <w:t>sprzętu</w:t>
      </w:r>
      <w:r w:rsidR="00A86349" w:rsidRPr="00561FAA">
        <w:rPr>
          <w:rFonts w:asciiTheme="minorHAnsi" w:hAnsiTheme="minorHAnsi" w:cstheme="minorHAnsi"/>
          <w:sz w:val="22"/>
          <w:szCs w:val="22"/>
        </w:rPr>
        <w:t xml:space="preserve"> telefonicznie </w:t>
      </w:r>
      <w:r w:rsidR="00003EDB" w:rsidRPr="00561FAA">
        <w:rPr>
          <w:rFonts w:asciiTheme="minorHAnsi" w:hAnsiTheme="minorHAnsi" w:cstheme="minorHAnsi"/>
          <w:sz w:val="22"/>
          <w:szCs w:val="22"/>
        </w:rPr>
        <w:t>lub na</w:t>
      </w:r>
      <w:r w:rsidR="00DA4132" w:rsidRPr="00561FAA">
        <w:rPr>
          <w:rFonts w:asciiTheme="minorHAnsi" w:hAnsiTheme="minorHAnsi" w:cstheme="minorHAnsi"/>
          <w:sz w:val="22"/>
          <w:szCs w:val="22"/>
        </w:rPr>
        <w:t xml:space="preserve"> </w:t>
      </w:r>
      <w:r w:rsidR="00C70202">
        <w:rPr>
          <w:rFonts w:asciiTheme="minorHAnsi" w:hAnsiTheme="minorHAnsi" w:cstheme="minorHAnsi"/>
          <w:sz w:val="22"/>
          <w:szCs w:val="22"/>
        </w:rPr>
        <w:t>adres e-mail:</w:t>
      </w:r>
    </w:p>
    <w:p w14:paraId="470E2CC7" w14:textId="355A525A" w:rsidR="00A663BE" w:rsidRPr="00C70202" w:rsidRDefault="008135D3" w:rsidP="00C70202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  <w:sz w:val="22"/>
          <w:szCs w:val="22"/>
        </w:rPr>
        <w:t xml:space="preserve">Wykonawca zobowiązuje się do potwierdzenia przyjęcia zgłoszenia </w:t>
      </w:r>
      <w:r w:rsidR="00BC0BE7" w:rsidRPr="00561FAA">
        <w:rPr>
          <w:rFonts w:asciiTheme="minorHAnsi" w:hAnsiTheme="minorHAnsi" w:cstheme="minorHAnsi"/>
          <w:sz w:val="22"/>
          <w:szCs w:val="22"/>
        </w:rPr>
        <w:t>wady</w:t>
      </w:r>
      <w:r w:rsidRPr="00561FAA">
        <w:rPr>
          <w:rFonts w:asciiTheme="minorHAnsi" w:hAnsiTheme="minorHAnsi" w:cstheme="minorHAnsi"/>
          <w:sz w:val="22"/>
          <w:szCs w:val="22"/>
        </w:rPr>
        <w:t xml:space="preserve"> przez Zamawiającego na adres e - mail </w:t>
      </w:r>
      <w:hyperlink r:id="rId11" w:history="1">
        <w:r w:rsidR="00C70202" w:rsidRPr="003C02D9">
          <w:rPr>
            <w:rStyle w:val="Hipercze"/>
            <w:rFonts w:asciiTheme="minorHAnsi" w:hAnsiTheme="minorHAnsi" w:cstheme="minorHAnsi"/>
          </w:rPr>
          <w:t>sekretatiat@zsgrzeszow.pl</w:t>
        </w:r>
      </w:hyperlink>
      <w:r w:rsidR="00C70202">
        <w:rPr>
          <w:rFonts w:asciiTheme="minorHAnsi" w:hAnsiTheme="minorHAnsi" w:cstheme="minorHAnsi"/>
        </w:rPr>
        <w:t xml:space="preserve">, </w:t>
      </w:r>
      <w:hyperlink r:id="rId12" w:history="1">
        <w:r w:rsidR="00C70202" w:rsidRPr="003C02D9">
          <w:rPr>
            <w:rStyle w:val="Hipercze"/>
            <w:rFonts w:asciiTheme="minorHAnsi" w:hAnsiTheme="minorHAnsi" w:cstheme="minorHAnsi"/>
            <w:sz w:val="22"/>
            <w:szCs w:val="22"/>
          </w:rPr>
          <w:t>kierownik@zsgrzeszow.pl</w:t>
        </w:r>
      </w:hyperlink>
      <w:r w:rsidR="00C70202">
        <w:rPr>
          <w:rFonts w:asciiTheme="minorHAnsi" w:hAnsiTheme="minorHAnsi" w:cstheme="minorHAnsi"/>
          <w:sz w:val="22"/>
          <w:szCs w:val="22"/>
        </w:rPr>
        <w:t xml:space="preserve">, </w:t>
      </w:r>
      <w:hyperlink r:id="rId13" w:history="1">
        <w:r w:rsidR="00C70202" w:rsidRPr="00C70202">
          <w:rPr>
            <w:rStyle w:val="Hipercze"/>
            <w:rFonts w:asciiTheme="minorHAnsi" w:hAnsiTheme="minorHAnsi" w:cstheme="minorHAnsi"/>
            <w:sz w:val="22"/>
            <w:szCs w:val="22"/>
          </w:rPr>
          <w:t>dyrektor@zsgrzeszow.pl</w:t>
        </w:r>
      </w:hyperlink>
      <w:r w:rsidR="00C70202">
        <w:rPr>
          <w:rFonts w:asciiTheme="minorHAnsi" w:hAnsiTheme="minorHAnsi" w:cstheme="minorHAnsi"/>
        </w:rPr>
        <w:t xml:space="preserve">, </w:t>
      </w:r>
      <w:hyperlink r:id="rId14" w:history="1">
        <w:r w:rsidR="00C70202" w:rsidRPr="00C70202">
          <w:rPr>
            <w:rStyle w:val="Hipercze"/>
            <w:rFonts w:asciiTheme="minorHAnsi" w:hAnsiTheme="minorHAnsi" w:cstheme="minorHAnsi"/>
            <w:sz w:val="22"/>
            <w:szCs w:val="22"/>
          </w:rPr>
          <w:t>zsgzamowienia@zsgrzeszow.pl</w:t>
        </w:r>
      </w:hyperlink>
      <w:r w:rsidR="00C70202">
        <w:rPr>
          <w:rFonts w:asciiTheme="minorHAnsi" w:hAnsiTheme="minorHAnsi" w:cstheme="minorHAnsi"/>
        </w:rPr>
        <w:t xml:space="preserve">, </w:t>
      </w:r>
      <w:hyperlink r:id="rId15" w:history="1">
        <w:r w:rsidR="00C70202" w:rsidRPr="00C70202">
          <w:rPr>
            <w:rStyle w:val="Hipercze"/>
            <w:rFonts w:asciiTheme="minorHAnsi" w:hAnsiTheme="minorHAnsi" w:cstheme="minorHAnsi"/>
            <w:sz w:val="22"/>
            <w:szCs w:val="22"/>
          </w:rPr>
          <w:t>drogoza@zsgrzeszow.pl</w:t>
        </w:r>
      </w:hyperlink>
    </w:p>
    <w:p w14:paraId="30674DCD" w14:textId="757BB598" w:rsidR="008C3AAD" w:rsidRPr="00561FAA" w:rsidRDefault="008C3AAD" w:rsidP="00371678">
      <w:pPr>
        <w:pStyle w:val="NormalnyWeb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3AAD">
        <w:rPr>
          <w:rFonts w:asciiTheme="minorHAnsi" w:hAnsiTheme="minorHAnsi" w:cstheme="minorHAnsi"/>
          <w:sz w:val="22"/>
          <w:szCs w:val="22"/>
        </w:rPr>
        <w:t>Wykonawca zobowiązuje się do zachowania w zakresie objętym przedmiotem zamówienia: dbałości o środowisko naturalne poprzez m. in. eliminowanie z użycia przedmiotów jednorazowego użytku wykonanych z tworzyw sztucznych, rezygnację z używania jednorazowych opakowań, wykorzystanie materiałów pochodzących z recyklingu lub polegających procesowi recyklingu, segregację odpadów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061E4C" w14:textId="77777777" w:rsidR="00F06FB1" w:rsidRPr="00561FAA" w:rsidRDefault="00F06FB1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383BC2B" w14:textId="77777777" w:rsidR="008D1B59" w:rsidRPr="00561FAA" w:rsidRDefault="00552AAC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1FAA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0220DAD4" w14:textId="1B5FAAE3" w:rsidR="00C52E07" w:rsidRPr="00561FAA" w:rsidRDefault="008D1B59" w:rsidP="00C52E07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ind w:hanging="357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Strony ustalają </w:t>
      </w:r>
      <w:r w:rsidR="00C5087A" w:rsidRPr="00561FAA">
        <w:rPr>
          <w:rFonts w:asciiTheme="minorHAnsi" w:hAnsiTheme="minorHAnsi" w:cstheme="minorHAnsi"/>
        </w:rPr>
        <w:t>cenę</w:t>
      </w:r>
      <w:r w:rsidR="000F02FA" w:rsidRPr="00561FAA">
        <w:rPr>
          <w:rFonts w:asciiTheme="minorHAnsi" w:hAnsiTheme="minorHAnsi" w:cstheme="minorHAnsi"/>
        </w:rPr>
        <w:t xml:space="preserve"> za przedmiot umowy określony w </w:t>
      </w:r>
      <w:r w:rsidRPr="00561FAA">
        <w:rPr>
          <w:rFonts w:asciiTheme="minorHAnsi" w:hAnsiTheme="minorHAnsi" w:cstheme="minorHAnsi"/>
          <w:bCs/>
        </w:rPr>
        <w:t xml:space="preserve">§ 1 ust. </w:t>
      </w:r>
      <w:r w:rsidR="00C52E07" w:rsidRPr="00561FAA">
        <w:rPr>
          <w:rFonts w:asciiTheme="minorHAnsi" w:hAnsiTheme="minorHAnsi" w:cstheme="minorHAnsi"/>
          <w:bCs/>
        </w:rPr>
        <w:t>2 dla:</w:t>
      </w:r>
    </w:p>
    <w:p w14:paraId="76E7B7FC" w14:textId="603D7276" w:rsidR="00C52E07" w:rsidRPr="00561FAA" w:rsidRDefault="00C52E07" w:rsidP="00C52E07">
      <w:pPr>
        <w:pStyle w:val="paragraph"/>
        <w:numPr>
          <w:ilvl w:val="0"/>
          <w:numId w:val="3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61FAA">
        <w:rPr>
          <w:rStyle w:val="normaltextrun"/>
          <w:rFonts w:ascii="Calibri" w:hAnsi="Calibri" w:cs="Calibri"/>
          <w:b/>
          <w:bCs/>
          <w:sz w:val="22"/>
          <w:szCs w:val="22"/>
        </w:rPr>
        <w:t>Część 1</w:t>
      </w:r>
      <w:r w:rsidRPr="00561FAA">
        <w:rPr>
          <w:rStyle w:val="normaltextrun"/>
          <w:rFonts w:ascii="Calibri" w:hAnsi="Calibri" w:cs="Calibri"/>
          <w:sz w:val="22"/>
          <w:szCs w:val="22"/>
        </w:rPr>
        <w:t xml:space="preserve"> – w kwocie brutto ............... </w:t>
      </w:r>
      <w:r w:rsidRPr="00561FAA">
        <w:rPr>
          <w:rStyle w:val="contextualspellingandgrammarerror"/>
          <w:rFonts w:ascii="Calibri" w:hAnsi="Calibri" w:cs="Calibri"/>
          <w:sz w:val="22"/>
          <w:szCs w:val="22"/>
        </w:rPr>
        <w:t>zł,</w:t>
      </w:r>
      <w:r w:rsidRPr="00561FAA">
        <w:rPr>
          <w:rStyle w:val="normaltextrun"/>
          <w:rFonts w:ascii="Calibri" w:hAnsi="Calibri" w:cs="Calibri"/>
          <w:sz w:val="22"/>
          <w:szCs w:val="22"/>
        </w:rPr>
        <w:t xml:space="preserve"> (słownie: ..................... złotych), w tym kwota podatku VAT w wysokości ............... zł, (słownie: ..................... złotych), </w:t>
      </w:r>
    </w:p>
    <w:p w14:paraId="78550217" w14:textId="77777777" w:rsidR="00160C92" w:rsidRDefault="00C52E07" w:rsidP="00160C92">
      <w:pPr>
        <w:pStyle w:val="paragraph"/>
        <w:numPr>
          <w:ilvl w:val="0"/>
          <w:numId w:val="34"/>
        </w:numPr>
        <w:spacing w:before="0" w:beforeAutospacing="0" w:after="0" w:afterAutospacing="0"/>
        <w:ind w:left="709" w:hanging="283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61FAA">
        <w:rPr>
          <w:rStyle w:val="normaltextrun"/>
          <w:rFonts w:ascii="Calibri" w:hAnsi="Calibri" w:cs="Calibri"/>
          <w:b/>
          <w:bCs/>
          <w:sz w:val="22"/>
          <w:szCs w:val="22"/>
        </w:rPr>
        <w:t>Część 2</w:t>
      </w:r>
      <w:r w:rsidRPr="00561FAA">
        <w:rPr>
          <w:rStyle w:val="normaltextrun"/>
          <w:rFonts w:ascii="Calibri" w:hAnsi="Calibri" w:cs="Calibri"/>
          <w:sz w:val="22"/>
          <w:szCs w:val="22"/>
        </w:rPr>
        <w:t xml:space="preserve"> – w kwocie brutto ............... </w:t>
      </w:r>
      <w:r w:rsidRPr="00561FAA">
        <w:rPr>
          <w:rStyle w:val="contextualspellingandgrammarerror"/>
          <w:rFonts w:ascii="Calibri" w:hAnsi="Calibri" w:cs="Calibri"/>
          <w:sz w:val="22"/>
          <w:szCs w:val="22"/>
        </w:rPr>
        <w:t>zł,</w:t>
      </w:r>
      <w:r w:rsidRPr="00561FAA">
        <w:rPr>
          <w:rStyle w:val="normaltextrun"/>
          <w:rFonts w:ascii="Calibri" w:hAnsi="Calibri" w:cs="Calibri"/>
          <w:sz w:val="22"/>
          <w:szCs w:val="22"/>
        </w:rPr>
        <w:t xml:space="preserve"> (słownie: ..................... złotych), w tym kwota podatku VAT w wysokości ............... zł, (słownie: ..................... złotych), </w:t>
      </w:r>
    </w:p>
    <w:p w14:paraId="052579F5" w14:textId="2050F87F" w:rsidR="00160C92" w:rsidRDefault="002F3118" w:rsidP="00160C92">
      <w:pPr>
        <w:pStyle w:val="paragraph"/>
        <w:numPr>
          <w:ilvl w:val="0"/>
          <w:numId w:val="34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160C92">
        <w:rPr>
          <w:rStyle w:val="normaltextrun"/>
          <w:rFonts w:ascii="Calibri" w:hAnsi="Calibri" w:cs="Calibri"/>
          <w:b/>
          <w:bCs/>
          <w:sz w:val="22"/>
          <w:szCs w:val="22"/>
        </w:rPr>
        <w:t>Część 3</w:t>
      </w:r>
      <w:r w:rsidRPr="00160C92">
        <w:rPr>
          <w:rStyle w:val="normaltextrun"/>
          <w:rFonts w:ascii="Calibri" w:hAnsi="Calibri" w:cs="Calibri"/>
          <w:sz w:val="22"/>
          <w:szCs w:val="22"/>
        </w:rPr>
        <w:t xml:space="preserve"> – w kwocie brutto ............... </w:t>
      </w:r>
      <w:r w:rsidRPr="00160C92">
        <w:rPr>
          <w:rStyle w:val="contextualspellingandgrammarerror"/>
          <w:rFonts w:ascii="Calibri" w:hAnsi="Calibri" w:cs="Calibri"/>
          <w:sz w:val="22"/>
          <w:szCs w:val="22"/>
        </w:rPr>
        <w:t>zł,</w:t>
      </w:r>
      <w:r w:rsidRPr="00160C92">
        <w:rPr>
          <w:rStyle w:val="normaltextrun"/>
          <w:rFonts w:ascii="Calibri" w:hAnsi="Calibri" w:cs="Calibri"/>
          <w:sz w:val="22"/>
          <w:szCs w:val="22"/>
        </w:rPr>
        <w:t xml:space="preserve"> (słownie: ..................... złotych), w tym kwota podatku VAT w wysokości ............... zł, (słownie: ..................... złotych), </w:t>
      </w:r>
    </w:p>
    <w:p w14:paraId="5D59DF26" w14:textId="77777777" w:rsidR="00160C92" w:rsidRPr="00160C92" w:rsidRDefault="00160C92" w:rsidP="00160C92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5AA4A13" w14:textId="3F42EA5B" w:rsidR="00552AAC" w:rsidRPr="00160C92" w:rsidRDefault="00552AAC" w:rsidP="0099756C">
      <w:pPr>
        <w:pStyle w:val="paragraph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ind w:hanging="357"/>
        <w:jc w:val="both"/>
        <w:textAlignment w:val="baseline"/>
        <w:rPr>
          <w:rFonts w:asciiTheme="minorHAnsi" w:hAnsiTheme="minorHAnsi" w:cstheme="minorHAnsi"/>
        </w:rPr>
      </w:pPr>
      <w:r w:rsidRPr="00160C92">
        <w:rPr>
          <w:rFonts w:asciiTheme="minorHAnsi" w:hAnsiTheme="minorHAnsi" w:cstheme="minorHAnsi"/>
        </w:rPr>
        <w:lastRenderedPageBreak/>
        <w:t xml:space="preserve">Cena za </w:t>
      </w:r>
      <w:r w:rsidR="006D7D2B" w:rsidRPr="00160C92">
        <w:rPr>
          <w:rFonts w:asciiTheme="minorHAnsi" w:hAnsiTheme="minorHAnsi" w:cstheme="minorHAnsi"/>
        </w:rPr>
        <w:t>sprzęt</w:t>
      </w:r>
      <w:r w:rsidRPr="00160C92">
        <w:rPr>
          <w:rFonts w:asciiTheme="minorHAnsi" w:hAnsiTheme="minorHAnsi" w:cstheme="minorHAnsi"/>
        </w:rPr>
        <w:t xml:space="preserve"> zawier</w:t>
      </w:r>
      <w:r w:rsidR="00BC0BE7" w:rsidRPr="00160C92">
        <w:rPr>
          <w:rFonts w:asciiTheme="minorHAnsi" w:hAnsiTheme="minorHAnsi" w:cstheme="minorHAnsi"/>
        </w:rPr>
        <w:t>a podatek od towarów i usług</w:t>
      </w:r>
      <w:r w:rsidRPr="00160C92">
        <w:rPr>
          <w:rFonts w:asciiTheme="minorHAnsi" w:hAnsiTheme="minorHAnsi" w:cstheme="minorHAnsi"/>
        </w:rPr>
        <w:t>, a także wszystkie koszty jakie poniesie Wykonawca, w celu należytego wyko</w:t>
      </w:r>
      <w:r w:rsidR="008D1B59" w:rsidRPr="00160C92">
        <w:rPr>
          <w:rFonts w:asciiTheme="minorHAnsi" w:hAnsiTheme="minorHAnsi" w:cstheme="minorHAnsi"/>
        </w:rPr>
        <w:t xml:space="preserve">nania obowiązków wynikających z </w:t>
      </w:r>
      <w:r w:rsidRPr="00160C92">
        <w:rPr>
          <w:rFonts w:asciiTheme="minorHAnsi" w:hAnsiTheme="minorHAnsi" w:cstheme="minorHAnsi"/>
        </w:rPr>
        <w:t xml:space="preserve">niniejszej umowy oraz dostarczenia </w:t>
      </w:r>
      <w:r w:rsidR="006D7D2B" w:rsidRPr="00160C92">
        <w:rPr>
          <w:rFonts w:asciiTheme="minorHAnsi" w:hAnsiTheme="minorHAnsi" w:cstheme="minorHAnsi"/>
        </w:rPr>
        <w:t>sprzętu</w:t>
      </w:r>
      <w:r w:rsidRPr="00160C92">
        <w:rPr>
          <w:rFonts w:asciiTheme="minorHAnsi" w:hAnsiTheme="minorHAnsi" w:cstheme="minorHAnsi"/>
        </w:rPr>
        <w:t xml:space="preserve"> </w:t>
      </w:r>
      <w:r w:rsidR="00343F86" w:rsidRPr="00160C92">
        <w:rPr>
          <w:rFonts w:asciiTheme="minorHAnsi" w:hAnsiTheme="minorHAnsi" w:cstheme="minorHAnsi"/>
        </w:rPr>
        <w:t xml:space="preserve">pod </w:t>
      </w:r>
      <w:r w:rsidRPr="00160C92">
        <w:rPr>
          <w:rFonts w:asciiTheme="minorHAnsi" w:hAnsiTheme="minorHAnsi" w:cstheme="minorHAnsi"/>
        </w:rPr>
        <w:t>adres wskazany przez Zamawiającego.</w:t>
      </w:r>
    </w:p>
    <w:p w14:paraId="0DABA727" w14:textId="5BA61C7F" w:rsidR="008D1B59" w:rsidRPr="00561FAA" w:rsidRDefault="00552AAC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</w:rPr>
      </w:pPr>
      <w:r w:rsidRPr="00561FAA">
        <w:rPr>
          <w:rFonts w:asciiTheme="minorHAnsi" w:hAnsiTheme="minorHAnsi" w:cstheme="minorHAnsi"/>
          <w:bCs/>
        </w:rPr>
        <w:t xml:space="preserve">Podstawą wystawienia faktury </w:t>
      </w:r>
      <w:r w:rsidR="006D5E42" w:rsidRPr="00561FAA">
        <w:rPr>
          <w:rFonts w:asciiTheme="minorHAnsi" w:hAnsiTheme="minorHAnsi" w:cstheme="minorHAnsi"/>
          <w:bCs/>
        </w:rPr>
        <w:t>będ</w:t>
      </w:r>
      <w:r w:rsidR="009D19E6" w:rsidRPr="00561FAA">
        <w:rPr>
          <w:rFonts w:asciiTheme="minorHAnsi" w:hAnsiTheme="minorHAnsi" w:cstheme="minorHAnsi"/>
          <w:bCs/>
        </w:rPr>
        <w:t xml:space="preserve">zie </w:t>
      </w:r>
      <w:r w:rsidR="00C447D4" w:rsidRPr="00561FAA">
        <w:rPr>
          <w:rFonts w:asciiTheme="minorHAnsi" w:hAnsiTheme="minorHAnsi" w:cstheme="minorHAnsi"/>
          <w:bCs/>
        </w:rPr>
        <w:t>podpisanie</w:t>
      </w:r>
      <w:r w:rsidR="008D1B59" w:rsidRPr="00561FAA">
        <w:rPr>
          <w:rFonts w:asciiTheme="minorHAnsi" w:hAnsiTheme="minorHAnsi" w:cstheme="minorHAnsi"/>
          <w:bCs/>
        </w:rPr>
        <w:t xml:space="preserve"> bez zastrzeżeń</w:t>
      </w:r>
      <w:r w:rsidR="00C447D4" w:rsidRPr="00561FAA">
        <w:rPr>
          <w:rFonts w:asciiTheme="minorHAnsi" w:hAnsiTheme="minorHAnsi" w:cstheme="minorHAnsi"/>
          <w:bCs/>
        </w:rPr>
        <w:t xml:space="preserve"> wszystkich</w:t>
      </w:r>
      <w:r w:rsidR="00A825E1" w:rsidRPr="00561FAA">
        <w:rPr>
          <w:rFonts w:asciiTheme="minorHAnsi" w:hAnsiTheme="minorHAnsi" w:cstheme="minorHAnsi"/>
          <w:bCs/>
        </w:rPr>
        <w:t xml:space="preserve"> </w:t>
      </w:r>
      <w:r w:rsidR="006D5E42" w:rsidRPr="00561FAA">
        <w:rPr>
          <w:rFonts w:asciiTheme="minorHAnsi" w:hAnsiTheme="minorHAnsi" w:cstheme="minorHAnsi"/>
          <w:bCs/>
        </w:rPr>
        <w:t>protok</w:t>
      </w:r>
      <w:r w:rsidR="009548D1" w:rsidRPr="00561FAA">
        <w:rPr>
          <w:rFonts w:asciiTheme="minorHAnsi" w:hAnsiTheme="minorHAnsi" w:cstheme="minorHAnsi"/>
          <w:bCs/>
        </w:rPr>
        <w:t>o</w:t>
      </w:r>
      <w:r w:rsidR="009D19E6" w:rsidRPr="00561FAA">
        <w:rPr>
          <w:rFonts w:asciiTheme="minorHAnsi" w:hAnsiTheme="minorHAnsi" w:cstheme="minorHAnsi"/>
          <w:bCs/>
        </w:rPr>
        <w:t>ł</w:t>
      </w:r>
      <w:r w:rsidR="009548D1" w:rsidRPr="00561FAA">
        <w:rPr>
          <w:rFonts w:asciiTheme="minorHAnsi" w:hAnsiTheme="minorHAnsi" w:cstheme="minorHAnsi"/>
          <w:bCs/>
        </w:rPr>
        <w:t>ów</w:t>
      </w:r>
      <w:r w:rsidRPr="00561FAA">
        <w:rPr>
          <w:rFonts w:asciiTheme="minorHAnsi" w:hAnsiTheme="minorHAnsi" w:cstheme="minorHAnsi"/>
          <w:bCs/>
        </w:rPr>
        <w:t xml:space="preserve"> zdawczo-od</w:t>
      </w:r>
      <w:r w:rsidR="006D5E42" w:rsidRPr="00561FAA">
        <w:rPr>
          <w:rFonts w:asciiTheme="minorHAnsi" w:hAnsiTheme="minorHAnsi" w:cstheme="minorHAnsi"/>
          <w:bCs/>
        </w:rPr>
        <w:t>biorcz</w:t>
      </w:r>
      <w:r w:rsidR="009D19E6" w:rsidRPr="00561FAA">
        <w:rPr>
          <w:rFonts w:asciiTheme="minorHAnsi" w:hAnsiTheme="minorHAnsi" w:cstheme="minorHAnsi"/>
          <w:bCs/>
        </w:rPr>
        <w:t>y</w:t>
      </w:r>
      <w:r w:rsidR="009548D1" w:rsidRPr="00561FAA">
        <w:rPr>
          <w:rFonts w:asciiTheme="minorHAnsi" w:hAnsiTheme="minorHAnsi" w:cstheme="minorHAnsi"/>
          <w:bCs/>
        </w:rPr>
        <w:t>ch</w:t>
      </w:r>
      <w:r w:rsidR="00DA4132" w:rsidRPr="00561FAA">
        <w:rPr>
          <w:rFonts w:asciiTheme="minorHAnsi" w:hAnsiTheme="minorHAnsi" w:cstheme="minorHAnsi"/>
          <w:bCs/>
        </w:rPr>
        <w:t>, o</w:t>
      </w:r>
      <w:r w:rsidR="006D5E42" w:rsidRPr="00561FAA">
        <w:rPr>
          <w:rFonts w:asciiTheme="minorHAnsi" w:hAnsiTheme="minorHAnsi" w:cstheme="minorHAnsi"/>
          <w:bCs/>
        </w:rPr>
        <w:t xml:space="preserve"> który</w:t>
      </w:r>
      <w:r w:rsidR="00DA4132" w:rsidRPr="00561FAA">
        <w:rPr>
          <w:rFonts w:asciiTheme="minorHAnsi" w:hAnsiTheme="minorHAnsi" w:cstheme="minorHAnsi"/>
          <w:bCs/>
        </w:rPr>
        <w:t>m</w:t>
      </w:r>
      <w:r w:rsidRPr="00561FAA">
        <w:rPr>
          <w:rFonts w:asciiTheme="minorHAnsi" w:hAnsiTheme="minorHAnsi" w:cstheme="minorHAnsi"/>
          <w:bCs/>
        </w:rPr>
        <w:t xml:space="preserve"> mowa w § 3 ust. </w:t>
      </w:r>
      <w:r w:rsidR="00C52E07" w:rsidRPr="00561FAA">
        <w:rPr>
          <w:rFonts w:asciiTheme="minorHAnsi" w:hAnsiTheme="minorHAnsi" w:cstheme="minorHAnsi"/>
          <w:bCs/>
        </w:rPr>
        <w:t>4</w:t>
      </w:r>
      <w:r w:rsidR="004453D3" w:rsidRPr="00561FAA">
        <w:rPr>
          <w:rFonts w:asciiTheme="minorHAnsi" w:hAnsiTheme="minorHAnsi" w:cstheme="minorHAnsi"/>
          <w:bCs/>
        </w:rPr>
        <w:t xml:space="preserve">. </w:t>
      </w:r>
      <w:r w:rsidR="005D0376" w:rsidRPr="00561FAA">
        <w:rPr>
          <w:rFonts w:asciiTheme="minorHAnsi" w:hAnsiTheme="minorHAnsi" w:cstheme="minorHAnsi"/>
          <w:bCs/>
        </w:rPr>
        <w:t>Faktura powinna zachować kol</w:t>
      </w:r>
      <w:r w:rsidR="00DB0951" w:rsidRPr="00561FAA">
        <w:rPr>
          <w:rFonts w:asciiTheme="minorHAnsi" w:hAnsiTheme="minorHAnsi" w:cstheme="minorHAnsi"/>
          <w:bCs/>
        </w:rPr>
        <w:t xml:space="preserve">ejność pozycji przedstawioną w </w:t>
      </w:r>
      <w:r w:rsidR="00E4204E" w:rsidRPr="00561FAA">
        <w:rPr>
          <w:rFonts w:asciiTheme="minorHAnsi" w:hAnsiTheme="minorHAnsi" w:cstheme="minorHAnsi"/>
          <w:bCs/>
          <w:i/>
        </w:rPr>
        <w:t>o</w:t>
      </w:r>
      <w:r w:rsidR="00DB0951" w:rsidRPr="00561FAA">
        <w:rPr>
          <w:rFonts w:asciiTheme="minorHAnsi" w:hAnsiTheme="minorHAnsi" w:cstheme="minorHAnsi"/>
          <w:bCs/>
          <w:i/>
        </w:rPr>
        <w:t xml:space="preserve">pisie </w:t>
      </w:r>
      <w:r w:rsidR="00E4204E" w:rsidRPr="00561FAA">
        <w:rPr>
          <w:rFonts w:asciiTheme="minorHAnsi" w:hAnsiTheme="minorHAnsi" w:cstheme="minorHAnsi"/>
          <w:bCs/>
          <w:i/>
        </w:rPr>
        <w:t>p</w:t>
      </w:r>
      <w:r w:rsidR="00DB0951" w:rsidRPr="00561FAA">
        <w:rPr>
          <w:rFonts w:asciiTheme="minorHAnsi" w:hAnsiTheme="minorHAnsi" w:cstheme="minorHAnsi"/>
          <w:bCs/>
          <w:i/>
        </w:rPr>
        <w:t xml:space="preserve">rzedmiotu </w:t>
      </w:r>
      <w:r w:rsidR="00E4204E" w:rsidRPr="00561FAA">
        <w:rPr>
          <w:rFonts w:asciiTheme="minorHAnsi" w:hAnsiTheme="minorHAnsi" w:cstheme="minorHAnsi"/>
          <w:bCs/>
          <w:i/>
        </w:rPr>
        <w:t>z</w:t>
      </w:r>
      <w:r w:rsidR="005D0376" w:rsidRPr="00561FAA">
        <w:rPr>
          <w:rFonts w:asciiTheme="minorHAnsi" w:hAnsiTheme="minorHAnsi" w:cstheme="minorHAnsi"/>
          <w:bCs/>
          <w:i/>
        </w:rPr>
        <w:t>amówienia.</w:t>
      </w:r>
    </w:p>
    <w:p w14:paraId="6DB861CC" w14:textId="77777777" w:rsidR="008D1B59" w:rsidRPr="00561FAA" w:rsidRDefault="00842FB2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Faktury będą płatne przelewem na konto Wykonawcy, nazwa banku: …………………………………………………. nr konta …………………………….…………… w terminie 21 dni od dnia otrzymania przez Zamawiającego prawidłowo wystawionej faktury.</w:t>
      </w:r>
    </w:p>
    <w:p w14:paraId="0C948A56" w14:textId="5642E9E1" w:rsidR="008D1B59" w:rsidRPr="00561FAA" w:rsidRDefault="008D1B59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</w:rPr>
      </w:pPr>
      <w:r w:rsidRPr="00561FAA">
        <w:rPr>
          <w:rFonts w:asciiTheme="minorHAnsi" w:hAnsiTheme="minorHAnsi" w:cstheme="minorHAnsi"/>
        </w:rPr>
        <w:t xml:space="preserve">Za dzień otrzymania faktury uznaje się datę wpływu do </w:t>
      </w:r>
      <w:r w:rsidR="00427CCA" w:rsidRPr="00561FAA">
        <w:rPr>
          <w:rFonts w:asciiTheme="minorHAnsi" w:hAnsiTheme="minorHAnsi" w:cstheme="minorHAnsi"/>
        </w:rPr>
        <w:t>siedziby Zamawiającego</w:t>
      </w:r>
      <w:r w:rsidR="001C5B76" w:rsidRPr="00561FAA">
        <w:rPr>
          <w:rFonts w:asciiTheme="minorHAnsi" w:hAnsiTheme="minorHAnsi" w:cstheme="minorHAnsi"/>
        </w:rPr>
        <w:t xml:space="preserve"> prawidłowo wystawionej faktury</w:t>
      </w:r>
      <w:r w:rsidRPr="00561FAA">
        <w:rPr>
          <w:rFonts w:asciiTheme="minorHAnsi" w:hAnsiTheme="minorHAnsi" w:cstheme="minorHAnsi"/>
        </w:rPr>
        <w:t>.</w:t>
      </w:r>
    </w:p>
    <w:p w14:paraId="6276487D" w14:textId="77777777" w:rsidR="0034520D" w:rsidRPr="00561FAA" w:rsidRDefault="0034520D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Za datę dokonania zapłaty należności rozumie się datę uznania rachunku bankowego Zamawiającego.</w:t>
      </w:r>
    </w:p>
    <w:p w14:paraId="18228695" w14:textId="77777777" w:rsidR="008D1B59" w:rsidRPr="00561FAA" w:rsidRDefault="008D1B59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Fakturę należy wystawić na: </w:t>
      </w:r>
    </w:p>
    <w:p w14:paraId="60ACEF17" w14:textId="77777777" w:rsidR="008D1B59" w:rsidRPr="00561FAA" w:rsidRDefault="008D1B59" w:rsidP="007B3D7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561FAA">
        <w:rPr>
          <w:rFonts w:asciiTheme="minorHAnsi" w:hAnsiTheme="minorHAnsi" w:cstheme="minorHAnsi"/>
          <w:b/>
          <w:bCs/>
          <w:color w:val="auto"/>
          <w:sz w:val="22"/>
          <w:szCs w:val="22"/>
          <w:lang w:eastAsia="ar-SA"/>
        </w:rPr>
        <w:t>Na</w:t>
      </w:r>
      <w:r w:rsidR="00FB6AAD" w:rsidRPr="00561FAA">
        <w:rPr>
          <w:rFonts w:asciiTheme="minorHAnsi" w:hAnsiTheme="minorHAnsi" w:cstheme="minorHAnsi"/>
          <w:b/>
          <w:bCs/>
          <w:color w:val="auto"/>
          <w:sz w:val="22"/>
          <w:szCs w:val="22"/>
          <w:lang w:eastAsia="ar-SA"/>
        </w:rPr>
        <w:t>bywca</w:t>
      </w:r>
      <w:r w:rsidR="00FB6AAD" w:rsidRPr="00561FAA">
        <w:rPr>
          <w:rFonts w:asciiTheme="minorHAnsi" w:hAnsiTheme="minorHAnsi" w:cstheme="minorHAnsi"/>
          <w:color w:val="auto"/>
          <w:sz w:val="22"/>
          <w:szCs w:val="22"/>
          <w:lang w:eastAsia="ar-SA"/>
        </w:rPr>
        <w:t>: Gmina Miasto Rzeszów,</w:t>
      </w:r>
      <w:r w:rsidRPr="00561FAA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  <w:r w:rsidR="008034B2" w:rsidRPr="00561FAA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ul. </w:t>
      </w:r>
      <w:r w:rsidRPr="00561FAA">
        <w:rPr>
          <w:rFonts w:asciiTheme="minorHAnsi" w:hAnsiTheme="minorHAnsi" w:cstheme="minorHAnsi"/>
          <w:color w:val="auto"/>
          <w:sz w:val="22"/>
          <w:szCs w:val="22"/>
          <w:lang w:eastAsia="ar-SA"/>
        </w:rPr>
        <w:t>Rynek 1, 35-064 Rzeszów, NIP: 8130008613;</w:t>
      </w:r>
    </w:p>
    <w:p w14:paraId="5D5DEF93" w14:textId="7D5AEB44" w:rsidR="00626A3C" w:rsidRPr="00561FAA" w:rsidRDefault="008D1B59">
      <w:pPr>
        <w:spacing w:line="276" w:lineRule="auto"/>
        <w:ind w:left="360"/>
        <w:jc w:val="both"/>
        <w:rPr>
          <w:rFonts w:asciiTheme="minorHAnsi" w:eastAsia="Times New Roman" w:hAnsiTheme="minorHAnsi" w:cstheme="minorBidi"/>
          <w:sz w:val="22"/>
          <w:szCs w:val="22"/>
          <w:lang w:eastAsia="ar-SA"/>
        </w:rPr>
      </w:pPr>
      <w:r w:rsidRPr="00561FAA">
        <w:rPr>
          <w:rFonts w:asciiTheme="minorHAnsi" w:eastAsia="Times New Roman" w:hAnsiTheme="minorHAnsi" w:cstheme="minorBidi"/>
          <w:b/>
          <w:bCs/>
          <w:sz w:val="22"/>
          <w:szCs w:val="22"/>
          <w:lang w:eastAsia="ar-SA"/>
        </w:rPr>
        <w:t>Odbiorca Faktury</w:t>
      </w:r>
      <w:r w:rsidRPr="00561FAA">
        <w:rPr>
          <w:rFonts w:asciiTheme="minorHAnsi" w:eastAsia="Times New Roman" w:hAnsiTheme="minorHAnsi" w:cstheme="minorBidi"/>
          <w:sz w:val="22"/>
          <w:szCs w:val="22"/>
          <w:lang w:eastAsia="ar-SA"/>
        </w:rPr>
        <w:t xml:space="preserve">: </w:t>
      </w:r>
      <w:r w:rsidR="00090FA6">
        <w:rPr>
          <w:rFonts w:asciiTheme="minorHAnsi" w:eastAsia="Times New Roman" w:hAnsiTheme="minorHAnsi" w:cstheme="minorBidi"/>
          <w:sz w:val="22"/>
          <w:szCs w:val="22"/>
          <w:lang w:eastAsia="ar-SA"/>
        </w:rPr>
        <w:t xml:space="preserve">Zespół Szkół Gospodarczych im Mikołaja </w:t>
      </w:r>
      <w:proofErr w:type="spellStart"/>
      <w:r w:rsidR="00090FA6">
        <w:rPr>
          <w:rFonts w:asciiTheme="minorHAnsi" w:eastAsia="Times New Roman" w:hAnsiTheme="minorHAnsi" w:cstheme="minorBidi"/>
          <w:sz w:val="22"/>
          <w:szCs w:val="22"/>
          <w:lang w:eastAsia="ar-SA"/>
        </w:rPr>
        <w:t>Spytka</w:t>
      </w:r>
      <w:proofErr w:type="spellEnd"/>
      <w:r w:rsidR="00090FA6">
        <w:rPr>
          <w:rFonts w:asciiTheme="minorHAnsi" w:eastAsia="Times New Roman" w:hAnsiTheme="minorHAnsi" w:cstheme="minorBidi"/>
          <w:sz w:val="22"/>
          <w:szCs w:val="22"/>
          <w:lang w:eastAsia="ar-SA"/>
        </w:rPr>
        <w:t xml:space="preserve"> Ligęzy  ul. </w:t>
      </w:r>
      <w:proofErr w:type="spellStart"/>
      <w:r w:rsidR="00090FA6">
        <w:rPr>
          <w:rFonts w:asciiTheme="minorHAnsi" w:eastAsia="Times New Roman" w:hAnsiTheme="minorHAnsi" w:cstheme="minorBidi"/>
          <w:sz w:val="22"/>
          <w:szCs w:val="22"/>
          <w:lang w:eastAsia="ar-SA"/>
        </w:rPr>
        <w:t>Spytka</w:t>
      </w:r>
      <w:proofErr w:type="spellEnd"/>
      <w:r w:rsidR="00090FA6">
        <w:rPr>
          <w:rFonts w:asciiTheme="minorHAnsi" w:eastAsia="Times New Roman" w:hAnsiTheme="minorHAnsi" w:cstheme="minorBidi"/>
          <w:sz w:val="22"/>
          <w:szCs w:val="22"/>
          <w:lang w:eastAsia="ar-SA"/>
        </w:rPr>
        <w:t xml:space="preserve"> Ligęzy 12 </w:t>
      </w:r>
      <w:r w:rsidR="00090FA6" w:rsidRPr="00090FA6">
        <w:rPr>
          <w:rFonts w:asciiTheme="minorHAnsi" w:eastAsia="Times New Roman" w:hAnsiTheme="minorHAnsi" w:cstheme="minorBidi"/>
          <w:sz w:val="22"/>
          <w:szCs w:val="22"/>
          <w:lang w:eastAsia="ar-SA"/>
        </w:rPr>
        <w:t>35-055 Rzeszów</w:t>
      </w:r>
    </w:p>
    <w:p w14:paraId="52962F02" w14:textId="3EE0C62B" w:rsidR="008516AE" w:rsidRPr="00561FAA" w:rsidRDefault="00626A3C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Przyjęta stawka VAT do ustalenia należnego wynagrodzenia Wykonawcy ustalona została w oparciu </w:t>
      </w:r>
      <w:r w:rsidR="00F50A4D" w:rsidRPr="00561FAA">
        <w:rPr>
          <w:rFonts w:asciiTheme="minorHAnsi" w:hAnsiTheme="minorHAnsi" w:cstheme="minorHAnsi"/>
        </w:rPr>
        <w:t xml:space="preserve">o przepisy </w:t>
      </w:r>
      <w:r w:rsidR="00CE48ED" w:rsidRPr="00561FAA">
        <w:rPr>
          <w:rFonts w:asciiTheme="minorHAnsi" w:hAnsiTheme="minorHAnsi" w:cstheme="minorHAnsi"/>
        </w:rPr>
        <w:t>ustawy o</w:t>
      </w:r>
      <w:r w:rsidR="00F50A4D" w:rsidRPr="00561FAA">
        <w:rPr>
          <w:rFonts w:asciiTheme="minorHAnsi" w:hAnsiTheme="minorHAnsi" w:cstheme="minorHAnsi"/>
        </w:rPr>
        <w:t xml:space="preserve"> podatku VAT</w:t>
      </w:r>
      <w:r w:rsidRPr="00561FAA">
        <w:rPr>
          <w:rFonts w:asciiTheme="minorHAnsi" w:hAnsiTheme="minorHAnsi" w:cstheme="minorHAnsi"/>
        </w:rPr>
        <w:t xml:space="preserve"> od towarów i usług obowiązujące w dniu złożenia oferty.</w:t>
      </w:r>
    </w:p>
    <w:p w14:paraId="27C9F85D" w14:textId="00FEAF1D" w:rsidR="00343F86" w:rsidRDefault="008516AE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P</w:t>
      </w:r>
      <w:r w:rsidR="00626A3C" w:rsidRPr="00561FAA">
        <w:rPr>
          <w:rFonts w:asciiTheme="minorHAnsi" w:hAnsiTheme="minorHAnsi" w:cstheme="minorHAnsi"/>
        </w:rPr>
        <w:t>rzy wystawianiu faktur zostanie zastosowana stawka i sposób wykazania podatku od towarów i usług obowiązujący w dniu jej wystawienia tj. w dniu powstania obowiązku podatkowego</w:t>
      </w:r>
      <w:r w:rsidR="00D75317" w:rsidRPr="00561FAA">
        <w:rPr>
          <w:rFonts w:asciiTheme="minorHAnsi" w:hAnsiTheme="minorHAnsi" w:cstheme="minorHAnsi"/>
        </w:rPr>
        <w:t>.</w:t>
      </w:r>
    </w:p>
    <w:p w14:paraId="1C9B4BE3" w14:textId="1D5D21A7" w:rsidR="00614B1C" w:rsidRPr="000D3BD0" w:rsidRDefault="00614B1C" w:rsidP="00614B1C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bookmarkStart w:id="3" w:name="_Hlk187837960"/>
      <w:r w:rsidRPr="000D3BD0">
        <w:rPr>
          <w:rFonts w:asciiTheme="minorHAnsi" w:hAnsiTheme="minorHAnsi" w:cstheme="minorHAnsi"/>
        </w:rPr>
        <w:t xml:space="preserve">Strony ustalają, że </w:t>
      </w:r>
      <w:r w:rsidR="005F3C50" w:rsidRPr="000D3BD0">
        <w:rPr>
          <w:rFonts w:asciiTheme="minorHAnsi" w:hAnsiTheme="minorHAnsi" w:cstheme="minorHAnsi"/>
        </w:rPr>
        <w:t>część 1 i część 2</w:t>
      </w:r>
      <w:r w:rsidR="006217E3">
        <w:rPr>
          <w:rFonts w:asciiTheme="minorHAnsi" w:hAnsiTheme="minorHAnsi" w:cstheme="minorHAnsi"/>
        </w:rPr>
        <w:t xml:space="preserve"> i  część 3 </w:t>
      </w:r>
      <w:r w:rsidRPr="000D3BD0">
        <w:rPr>
          <w:rFonts w:asciiTheme="minorHAnsi" w:hAnsiTheme="minorHAnsi" w:cstheme="minorHAnsi"/>
        </w:rPr>
        <w:t xml:space="preserve"> </w:t>
      </w:r>
      <w:r w:rsidR="005F3C50" w:rsidRPr="000D3BD0">
        <w:rPr>
          <w:rFonts w:asciiTheme="minorHAnsi" w:hAnsiTheme="minorHAnsi" w:cstheme="minorHAnsi"/>
        </w:rPr>
        <w:t xml:space="preserve">przedmiotu zamówienia </w:t>
      </w:r>
      <w:r w:rsidRPr="000D3BD0">
        <w:rPr>
          <w:rFonts w:asciiTheme="minorHAnsi" w:hAnsiTheme="minorHAnsi" w:cstheme="minorHAnsi"/>
        </w:rPr>
        <w:t>objęta jest podstawową stawką podatku VAT, która wynosi 23% zgodnie z obowiązującymi przepisami prawa podatkowego w Polsce.</w:t>
      </w:r>
    </w:p>
    <w:bookmarkEnd w:id="3"/>
    <w:p w14:paraId="0CBB0DB9" w14:textId="52D13A88" w:rsidR="00614B1C" w:rsidRPr="000D3BD0" w:rsidRDefault="00614B1C" w:rsidP="00614B1C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D3BD0">
        <w:rPr>
          <w:rFonts w:asciiTheme="minorHAnsi" w:hAnsiTheme="minorHAnsi" w:cstheme="minorHAnsi"/>
        </w:rPr>
        <w:t xml:space="preserve">Wartość brutto </w:t>
      </w:r>
      <w:r w:rsidR="005F3C50" w:rsidRPr="000D3BD0">
        <w:rPr>
          <w:rFonts w:asciiTheme="minorHAnsi" w:hAnsiTheme="minorHAnsi" w:cstheme="minorHAnsi"/>
        </w:rPr>
        <w:t>części 1 i części 2</w:t>
      </w:r>
      <w:r w:rsidRPr="000D3BD0">
        <w:rPr>
          <w:rFonts w:asciiTheme="minorHAnsi" w:hAnsiTheme="minorHAnsi" w:cstheme="minorHAnsi"/>
        </w:rPr>
        <w:t xml:space="preserve"> </w:t>
      </w:r>
      <w:r w:rsidR="006217E3">
        <w:rPr>
          <w:rFonts w:asciiTheme="minorHAnsi" w:hAnsiTheme="minorHAnsi" w:cstheme="minorHAnsi"/>
        </w:rPr>
        <w:t xml:space="preserve">i  część 3 </w:t>
      </w:r>
      <w:r w:rsidR="006217E3" w:rsidRPr="000D3BD0">
        <w:rPr>
          <w:rFonts w:asciiTheme="minorHAnsi" w:hAnsiTheme="minorHAnsi" w:cstheme="minorHAnsi"/>
        </w:rPr>
        <w:t xml:space="preserve"> </w:t>
      </w:r>
      <w:r w:rsidR="005F3C50" w:rsidRPr="000D3BD0">
        <w:rPr>
          <w:rFonts w:asciiTheme="minorHAnsi" w:hAnsiTheme="minorHAnsi" w:cstheme="minorHAnsi"/>
        </w:rPr>
        <w:t xml:space="preserve">przedmiotu zamówienia </w:t>
      </w:r>
      <w:r w:rsidRPr="000D3BD0">
        <w:rPr>
          <w:rFonts w:asciiTheme="minorHAnsi" w:hAnsiTheme="minorHAnsi" w:cstheme="minorHAnsi"/>
        </w:rPr>
        <w:t>obejmuje podatek VAT w wysokości 23%</w:t>
      </w:r>
      <w:r w:rsidR="005F3C50" w:rsidRPr="000D3BD0">
        <w:rPr>
          <w:rFonts w:asciiTheme="minorHAnsi" w:hAnsiTheme="minorHAnsi" w:cstheme="minorHAnsi"/>
        </w:rPr>
        <w:t xml:space="preserve"> i jest wykazana w Formularzu cenowym dla części 1 i części 2</w:t>
      </w:r>
      <w:r w:rsidR="006217E3">
        <w:rPr>
          <w:rFonts w:asciiTheme="minorHAnsi" w:hAnsiTheme="minorHAnsi" w:cstheme="minorHAnsi"/>
        </w:rPr>
        <w:t xml:space="preserve"> i  część 3 </w:t>
      </w:r>
      <w:r w:rsidR="006217E3" w:rsidRPr="000D3BD0">
        <w:rPr>
          <w:rFonts w:asciiTheme="minorHAnsi" w:hAnsiTheme="minorHAnsi" w:cstheme="minorHAnsi"/>
        </w:rPr>
        <w:t xml:space="preserve"> </w:t>
      </w:r>
      <w:r w:rsidR="005F3C50" w:rsidRPr="000D3BD0">
        <w:rPr>
          <w:rFonts w:asciiTheme="minorHAnsi" w:hAnsiTheme="minorHAnsi" w:cstheme="minorHAnsi"/>
        </w:rPr>
        <w:t xml:space="preserve"> przedmiotu zamówienia.</w:t>
      </w:r>
    </w:p>
    <w:p w14:paraId="435D1BDC" w14:textId="4423670B" w:rsidR="00614B1C" w:rsidRPr="000D3BD0" w:rsidRDefault="008E6820" w:rsidP="00614B1C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0D3BD0">
        <w:rPr>
          <w:rFonts w:asciiTheme="minorHAnsi" w:hAnsiTheme="minorHAnsi" w:cstheme="minorHAnsi"/>
        </w:rPr>
        <w:t>Zamawiający po udzieleniu zamówienia publicznego tj. zawarciu umowy dostarczy dokument potwierdzający, że jest placówką oświatową.</w:t>
      </w:r>
      <w:r w:rsidR="00614B1C" w:rsidRPr="000D3BD0">
        <w:rPr>
          <w:rFonts w:asciiTheme="minorHAnsi" w:hAnsiTheme="minorHAnsi" w:cstheme="minorHAnsi"/>
        </w:rPr>
        <w:t xml:space="preserve"> Podstawą do zastosowania 0% stawki VAT jest ustawa z dnia 11 marca 2004 r. o podatku od towarów i usług (Dz. U. z 2022 r. poz. 931, z </w:t>
      </w:r>
      <w:proofErr w:type="spellStart"/>
      <w:r w:rsidR="00614B1C" w:rsidRPr="000D3BD0">
        <w:rPr>
          <w:rFonts w:asciiTheme="minorHAnsi" w:hAnsiTheme="minorHAnsi" w:cstheme="minorHAnsi"/>
        </w:rPr>
        <w:t>późn</w:t>
      </w:r>
      <w:proofErr w:type="spellEnd"/>
      <w:r w:rsidR="00614B1C" w:rsidRPr="000D3BD0">
        <w:rPr>
          <w:rFonts w:asciiTheme="minorHAnsi" w:hAnsiTheme="minorHAnsi" w:cstheme="minorHAnsi"/>
        </w:rPr>
        <w:t>. zm.). Zgodnie z art. 83 ust. 1 pkt 26 ustawy, stawka 0% ma zastosowanie do dostaw sprzętu komputerowego dla placówek oświatowych.</w:t>
      </w:r>
    </w:p>
    <w:p w14:paraId="45909A37" w14:textId="5AA5623E" w:rsidR="002C59EB" w:rsidRPr="00561FAA" w:rsidRDefault="002C59EB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Akceptuję wystawianie i przesyłanie przez Wykonawcę faktur, faktur korygujących, duplikatów faktur korygujących, na podstawie przepisów ustawy z dnia 11 marca 2004 r. o podatku od towarów i usług (tj. Dz. U. 202</w:t>
      </w:r>
      <w:r w:rsidR="00824483" w:rsidRPr="00561FAA">
        <w:rPr>
          <w:rFonts w:asciiTheme="minorHAnsi" w:hAnsiTheme="minorHAnsi" w:cstheme="minorHAnsi"/>
        </w:rPr>
        <w:t>2</w:t>
      </w:r>
      <w:r w:rsidRPr="00561FAA">
        <w:rPr>
          <w:rFonts w:asciiTheme="minorHAnsi" w:hAnsiTheme="minorHAnsi" w:cstheme="minorHAnsi"/>
        </w:rPr>
        <w:t xml:space="preserve"> poz. </w:t>
      </w:r>
      <w:r w:rsidR="00824483" w:rsidRPr="00561FAA">
        <w:rPr>
          <w:rFonts w:asciiTheme="minorHAnsi" w:hAnsiTheme="minorHAnsi" w:cstheme="minorHAnsi"/>
        </w:rPr>
        <w:t>931</w:t>
      </w:r>
      <w:r w:rsidRPr="00561FAA">
        <w:rPr>
          <w:rFonts w:asciiTheme="minorHAnsi" w:hAnsiTheme="minorHAnsi" w:cstheme="minorHAnsi"/>
        </w:rPr>
        <w:t xml:space="preserve"> z </w:t>
      </w:r>
      <w:proofErr w:type="spellStart"/>
      <w:r w:rsidRPr="00561FAA">
        <w:rPr>
          <w:rFonts w:asciiTheme="minorHAnsi" w:hAnsiTheme="minorHAnsi" w:cstheme="minorHAnsi"/>
        </w:rPr>
        <w:t>późn</w:t>
      </w:r>
      <w:proofErr w:type="spellEnd"/>
      <w:r w:rsidRPr="00561FAA">
        <w:rPr>
          <w:rFonts w:asciiTheme="minorHAnsi" w:hAnsiTheme="minorHAnsi" w:cstheme="minorHAnsi"/>
        </w:rPr>
        <w:t>. zm.)  i innych dokumentów wynikających z umowy, w formie elektronicznej.</w:t>
      </w:r>
    </w:p>
    <w:p w14:paraId="382C08F3" w14:textId="5E61A828" w:rsidR="002C59EB" w:rsidRPr="00561FAA" w:rsidRDefault="002C59EB" w:rsidP="007B3D7E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Wykonawca zobowiązuje się do przesłania faktur i innych dokumentów wynikających z umowy w formie elektronicznej</w:t>
      </w:r>
    </w:p>
    <w:p w14:paraId="520F183B" w14:textId="77777777" w:rsidR="0074469A" w:rsidRDefault="002C59EB" w:rsidP="002C59EB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Na następujące adresy e-mail Zamawiającego </w:t>
      </w:r>
    </w:p>
    <w:p w14:paraId="59B5E6F6" w14:textId="56FEC37A" w:rsidR="0074469A" w:rsidRPr="0074469A" w:rsidRDefault="00C5695D" w:rsidP="0074469A">
      <w:pPr>
        <w:pStyle w:val="Akapitzlist"/>
        <w:autoSpaceDE w:val="0"/>
        <w:autoSpaceDN w:val="0"/>
        <w:adjustRightInd w:val="0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sekretari</w:t>
      </w:r>
      <w:r w:rsidR="0074469A" w:rsidRPr="0074469A">
        <w:rPr>
          <w:rFonts w:asciiTheme="minorHAnsi" w:hAnsiTheme="minorHAnsi" w:cstheme="minorHAnsi"/>
        </w:rPr>
        <w:t xml:space="preserve">at@zsgrzeszow.pl </w:t>
      </w:r>
    </w:p>
    <w:p w14:paraId="326A4D86" w14:textId="77777777" w:rsidR="0074469A" w:rsidRPr="0074469A" w:rsidRDefault="0074469A" w:rsidP="0074469A">
      <w:pPr>
        <w:pStyle w:val="Akapitzlist"/>
        <w:autoSpaceDE w:val="0"/>
        <w:autoSpaceDN w:val="0"/>
        <w:adjustRightInd w:val="0"/>
        <w:ind w:left="1080"/>
        <w:jc w:val="both"/>
        <w:rPr>
          <w:rFonts w:asciiTheme="minorHAnsi" w:hAnsiTheme="minorHAnsi" w:cstheme="minorHAnsi"/>
        </w:rPr>
      </w:pPr>
      <w:r w:rsidRPr="0074469A">
        <w:rPr>
          <w:rFonts w:asciiTheme="minorHAnsi" w:hAnsiTheme="minorHAnsi" w:cstheme="minorHAnsi"/>
        </w:rPr>
        <w:t xml:space="preserve">kierownik@zsgrzeszow.pl </w:t>
      </w:r>
    </w:p>
    <w:p w14:paraId="5A61F8C7" w14:textId="25B77BAD" w:rsidR="0074469A" w:rsidRDefault="007E5767" w:rsidP="0074469A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Style w:val="Hipercze"/>
          <w:rFonts w:asciiTheme="minorHAnsi" w:hAnsiTheme="minorHAnsi" w:cstheme="minorHAnsi"/>
        </w:rPr>
      </w:pPr>
      <w:hyperlink r:id="rId16" w:history="1">
        <w:r w:rsidR="0074469A" w:rsidRPr="0071609F">
          <w:rPr>
            <w:rStyle w:val="Hipercze"/>
            <w:rFonts w:asciiTheme="minorHAnsi" w:hAnsiTheme="minorHAnsi" w:cstheme="minorHAnsi"/>
          </w:rPr>
          <w:t>dyrektor@zsgrzeszow.pl</w:t>
        </w:r>
      </w:hyperlink>
    </w:p>
    <w:p w14:paraId="0B107012" w14:textId="6ED50030" w:rsidR="00163A0E" w:rsidRDefault="00163A0E" w:rsidP="0074469A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Style w:val="Hipercze"/>
          <w:rFonts w:asciiTheme="minorHAnsi" w:hAnsiTheme="minorHAnsi" w:cstheme="minorHAnsi"/>
        </w:rPr>
      </w:pPr>
    </w:p>
    <w:p w14:paraId="7C7529C5" w14:textId="0FA8523B" w:rsidR="00163A0E" w:rsidRDefault="007E5767" w:rsidP="00163A0E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Theme="minorHAnsi" w:hAnsiTheme="minorHAnsi" w:cstheme="minorHAnsi"/>
        </w:rPr>
      </w:pPr>
      <w:hyperlink r:id="rId17" w:history="1">
        <w:r w:rsidR="00163A0E" w:rsidRPr="008A092F">
          <w:rPr>
            <w:rStyle w:val="Hipercze"/>
            <w:rFonts w:asciiTheme="minorHAnsi" w:hAnsiTheme="minorHAnsi" w:cstheme="minorHAnsi"/>
          </w:rPr>
          <w:t>zsgzamowienia@zsgrzeszow.pl</w:t>
        </w:r>
      </w:hyperlink>
    </w:p>
    <w:p w14:paraId="47675535" w14:textId="5BBFF5F3" w:rsidR="00163A0E" w:rsidRDefault="00163A0E" w:rsidP="00163A0E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Theme="minorHAnsi" w:hAnsiTheme="minorHAnsi" w:cstheme="minorHAnsi"/>
        </w:rPr>
      </w:pPr>
    </w:p>
    <w:p w14:paraId="6E4B5500" w14:textId="0894CF02" w:rsidR="00163A0E" w:rsidRDefault="007E5767" w:rsidP="00163A0E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Theme="minorHAnsi" w:hAnsiTheme="minorHAnsi" w:cstheme="minorHAnsi"/>
        </w:rPr>
      </w:pPr>
      <w:hyperlink r:id="rId18" w:history="1">
        <w:r w:rsidR="00163A0E" w:rsidRPr="008A092F">
          <w:rPr>
            <w:rStyle w:val="Hipercze"/>
            <w:rFonts w:asciiTheme="minorHAnsi" w:hAnsiTheme="minorHAnsi" w:cstheme="minorHAnsi"/>
          </w:rPr>
          <w:t>drogoza@zsgrzeszow.pl</w:t>
        </w:r>
      </w:hyperlink>
    </w:p>
    <w:p w14:paraId="4415E698" w14:textId="77777777" w:rsidR="00163A0E" w:rsidRDefault="00163A0E" w:rsidP="00163A0E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Theme="minorHAnsi" w:hAnsiTheme="minorHAnsi" w:cstheme="minorHAnsi"/>
        </w:rPr>
      </w:pPr>
    </w:p>
    <w:p w14:paraId="062383B3" w14:textId="6496055A" w:rsidR="002C59EB" w:rsidRPr="0074469A" w:rsidRDefault="002C59EB" w:rsidP="0074469A">
      <w:pPr>
        <w:pStyle w:val="Akapitzlist"/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Z </w:t>
      </w:r>
      <w:r w:rsidRPr="0074469A">
        <w:rPr>
          <w:rFonts w:asciiTheme="minorHAnsi" w:hAnsiTheme="minorHAnsi" w:cstheme="minorHAnsi"/>
        </w:rPr>
        <w:t>adresu/adresów e-mail Wykonawcy ………………………………………………………………………..</w:t>
      </w:r>
    </w:p>
    <w:p w14:paraId="36149D9A" w14:textId="0F1839DE" w:rsidR="002C59EB" w:rsidRPr="00561FAA" w:rsidRDefault="002C59EB" w:rsidP="002C59EB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Każda przesyłana faktura winna być zapisana w odrębnym pliku PDF z podaniem numeru faktury w nazwie pliku.</w:t>
      </w:r>
    </w:p>
    <w:p w14:paraId="44EAFD9C" w14:textId="581B5165" w:rsidR="00F06FB1" w:rsidRPr="00561FAA" w:rsidRDefault="002C59EB" w:rsidP="00C52E07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 xml:space="preserve">Wiadomości mailowe w temacie maila winny zawierać numer przesyłanej faktury i numer umowy, tj. odpowiednio zapisy: </w:t>
      </w:r>
      <w:proofErr w:type="spellStart"/>
      <w:r w:rsidRPr="00561FAA">
        <w:rPr>
          <w:rFonts w:asciiTheme="minorHAnsi" w:hAnsiTheme="minorHAnsi" w:cstheme="minorHAnsi"/>
        </w:rPr>
        <w:t>eFaktura</w:t>
      </w:r>
      <w:proofErr w:type="spellEnd"/>
      <w:r w:rsidRPr="00561FAA">
        <w:rPr>
          <w:rFonts w:asciiTheme="minorHAnsi" w:hAnsiTheme="minorHAnsi" w:cstheme="minorHAnsi"/>
        </w:rPr>
        <w:t xml:space="preserve"> nr: xx do umowy nr: xx”</w:t>
      </w:r>
    </w:p>
    <w:p w14:paraId="4B94D5A5" w14:textId="77777777" w:rsidR="007B3D7E" w:rsidRPr="00561FAA" w:rsidRDefault="007B3D7E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D513E4" w14:textId="77777777" w:rsidR="00FC59DA" w:rsidRPr="00561FAA" w:rsidRDefault="00FC59DA" w:rsidP="007B3D7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1FAA">
        <w:rPr>
          <w:rFonts w:asciiTheme="minorHAnsi" w:hAnsiTheme="minorHAnsi" w:cstheme="minorHAnsi"/>
          <w:b/>
          <w:sz w:val="22"/>
          <w:szCs w:val="22"/>
        </w:rPr>
        <w:t>§ 6</w:t>
      </w:r>
    </w:p>
    <w:p w14:paraId="0AD1759B" w14:textId="77777777" w:rsidR="00FC59DA" w:rsidRPr="00561FAA" w:rsidRDefault="00FC59DA" w:rsidP="007B3D7E">
      <w:pPr>
        <w:pStyle w:val="Defaul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Wykonawca zobowiązany jest do zapłaty</w:t>
      </w:r>
      <w:r w:rsidR="00EF4913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następujących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kar </w:t>
      </w:r>
      <w:r w:rsidR="00EF4913" w:rsidRPr="00561FAA">
        <w:rPr>
          <w:rFonts w:asciiTheme="minorHAnsi" w:hAnsiTheme="minorHAnsi" w:cstheme="minorHAnsi"/>
          <w:color w:val="auto"/>
          <w:sz w:val="22"/>
          <w:szCs w:val="22"/>
        </w:rPr>
        <w:t>umownych na rzecz Zamawiającego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3BC3AD6C" w14:textId="5AD4391E" w:rsidR="00FC59DA" w:rsidRPr="00561FAA" w:rsidRDefault="00FC59DA" w:rsidP="007B3D7E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Theme="minorHAnsi" w:hAnsiTheme="minorHAnsi" w:cstheme="minorHAnsi"/>
        </w:rPr>
      </w:pPr>
      <w:r w:rsidRPr="00561FAA">
        <w:rPr>
          <w:rFonts w:asciiTheme="minorHAnsi" w:hAnsiTheme="minorHAnsi" w:cstheme="minorHAnsi"/>
        </w:rPr>
        <w:t>za zwłokę</w:t>
      </w:r>
      <w:r w:rsidR="00F34A61" w:rsidRPr="00561FAA">
        <w:rPr>
          <w:rFonts w:asciiTheme="minorHAnsi" w:hAnsiTheme="minorHAnsi" w:cstheme="minorHAnsi"/>
        </w:rPr>
        <w:t xml:space="preserve"> w</w:t>
      </w:r>
      <w:r w:rsidRPr="00561FAA">
        <w:rPr>
          <w:rFonts w:asciiTheme="minorHAnsi" w:hAnsiTheme="minorHAnsi" w:cstheme="minorHAnsi"/>
        </w:rPr>
        <w:t xml:space="preserve"> </w:t>
      </w:r>
      <w:r w:rsidR="00F34A61" w:rsidRPr="00561FAA">
        <w:rPr>
          <w:rFonts w:asciiTheme="minorHAnsi" w:hAnsiTheme="minorHAnsi" w:cstheme="minorHAnsi"/>
        </w:rPr>
        <w:t xml:space="preserve">wykonaniu </w:t>
      </w:r>
      <w:r w:rsidR="00EF4913" w:rsidRPr="00561FAA">
        <w:rPr>
          <w:rFonts w:asciiTheme="minorHAnsi" w:hAnsiTheme="minorHAnsi" w:cstheme="minorHAnsi"/>
        </w:rPr>
        <w:t xml:space="preserve">przedmiotu umowy w wysokości 1% </w:t>
      </w:r>
      <w:r w:rsidR="00B261DC" w:rsidRPr="00561FAA">
        <w:rPr>
          <w:rFonts w:asciiTheme="minorHAnsi" w:hAnsiTheme="minorHAnsi" w:cstheme="minorHAnsi"/>
        </w:rPr>
        <w:t>ceny brutto, o której</w:t>
      </w:r>
      <w:r w:rsidR="00670D9C" w:rsidRPr="00561FAA">
        <w:rPr>
          <w:rFonts w:asciiTheme="minorHAnsi" w:hAnsiTheme="minorHAnsi" w:cstheme="minorHAnsi"/>
        </w:rPr>
        <w:t xml:space="preserve"> mowa w </w:t>
      </w:r>
      <w:r w:rsidR="00670D9C" w:rsidRPr="00561FAA">
        <w:rPr>
          <w:rFonts w:asciiTheme="minorHAnsi" w:hAnsiTheme="minorHAnsi" w:cstheme="minorHAnsi"/>
          <w:bCs/>
        </w:rPr>
        <w:t>§ </w:t>
      </w:r>
      <w:r w:rsidR="006252C8" w:rsidRPr="00561FAA">
        <w:rPr>
          <w:rFonts w:asciiTheme="minorHAnsi" w:hAnsiTheme="minorHAnsi" w:cstheme="minorHAnsi"/>
          <w:bCs/>
        </w:rPr>
        <w:t xml:space="preserve">5 ust. </w:t>
      </w:r>
      <w:r w:rsidR="00CE48ED" w:rsidRPr="00561FAA">
        <w:rPr>
          <w:rFonts w:asciiTheme="minorHAnsi" w:hAnsiTheme="minorHAnsi" w:cstheme="minorHAnsi"/>
          <w:bCs/>
        </w:rPr>
        <w:t>1</w:t>
      </w:r>
      <w:r w:rsidR="00C52E07" w:rsidRPr="00561FAA">
        <w:rPr>
          <w:rFonts w:asciiTheme="minorHAnsi" w:hAnsiTheme="minorHAnsi" w:cstheme="minorHAnsi"/>
          <w:bCs/>
        </w:rPr>
        <w:t xml:space="preserve"> </w:t>
      </w:r>
      <w:r w:rsidR="00C52E07" w:rsidRPr="00561FAA">
        <w:rPr>
          <w:rStyle w:val="normaltextrun"/>
        </w:rPr>
        <w:t>pkt 1*/ pkt 2*</w:t>
      </w:r>
      <w:r w:rsidR="00CE48ED" w:rsidRPr="00561FAA">
        <w:rPr>
          <w:rFonts w:asciiTheme="minorHAnsi" w:hAnsiTheme="minorHAnsi" w:cstheme="minorHAnsi"/>
          <w:bCs/>
        </w:rPr>
        <w:t>,</w:t>
      </w:r>
      <w:r w:rsidR="00232331" w:rsidRPr="00561FAA">
        <w:rPr>
          <w:rFonts w:asciiTheme="minorHAnsi" w:hAnsiTheme="minorHAnsi" w:cstheme="minorHAnsi"/>
          <w:bCs/>
        </w:rPr>
        <w:t xml:space="preserve"> </w:t>
      </w:r>
      <w:r w:rsidRPr="00561FAA">
        <w:rPr>
          <w:rFonts w:asciiTheme="minorHAnsi" w:hAnsiTheme="minorHAnsi" w:cstheme="minorHAnsi"/>
        </w:rPr>
        <w:t>za każdy dzień zwłoki, liczą</w:t>
      </w:r>
      <w:r w:rsidR="00670D9C" w:rsidRPr="00561FAA">
        <w:rPr>
          <w:rFonts w:asciiTheme="minorHAnsi" w:hAnsiTheme="minorHAnsi" w:cstheme="minorHAnsi"/>
        </w:rPr>
        <w:t>c od dnia następnego po dniu, w </w:t>
      </w:r>
      <w:r w:rsidRPr="00561FAA">
        <w:rPr>
          <w:rFonts w:asciiTheme="minorHAnsi" w:hAnsiTheme="minorHAnsi" w:cstheme="minorHAnsi"/>
        </w:rPr>
        <w:t>którym miał</w:t>
      </w:r>
      <w:r w:rsidR="00FC160A" w:rsidRPr="00561FAA">
        <w:rPr>
          <w:rFonts w:asciiTheme="minorHAnsi" w:hAnsiTheme="minorHAnsi" w:cstheme="minorHAnsi"/>
        </w:rPr>
        <w:t>a nastąpić dostawa</w:t>
      </w:r>
      <w:r w:rsidR="00E4204E" w:rsidRPr="00561FAA">
        <w:rPr>
          <w:rFonts w:asciiTheme="minorHAnsi" w:hAnsiTheme="minorHAnsi" w:cstheme="minorHAnsi"/>
        </w:rPr>
        <w:t xml:space="preserve"> </w:t>
      </w:r>
      <w:r w:rsidR="006D7D2B" w:rsidRPr="00561FAA">
        <w:rPr>
          <w:rFonts w:asciiTheme="minorHAnsi" w:hAnsiTheme="minorHAnsi" w:cstheme="minorHAnsi"/>
        </w:rPr>
        <w:t>sprzętu</w:t>
      </w:r>
      <w:r w:rsidRPr="00561FAA">
        <w:rPr>
          <w:rFonts w:asciiTheme="minorHAnsi" w:hAnsiTheme="minorHAnsi" w:cstheme="minorHAnsi"/>
        </w:rPr>
        <w:t>,</w:t>
      </w:r>
    </w:p>
    <w:p w14:paraId="352732D5" w14:textId="6D524269" w:rsidR="00EF4913" w:rsidRPr="00561FAA" w:rsidRDefault="00EF4913" w:rsidP="007B3D7E">
      <w:pPr>
        <w:pStyle w:val="Tekstpodstawowywcity2"/>
        <w:numPr>
          <w:ilvl w:val="1"/>
          <w:numId w:val="15"/>
        </w:numPr>
        <w:spacing w:line="276" w:lineRule="auto"/>
        <w:ind w:left="851" w:hanging="425"/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</w:pP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za </w:t>
      </w:r>
      <w:r w:rsidR="0091466B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>zwłokę</w:t>
      </w: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 w realizacji usług gwarancyjnych – w wysokości 0,5%</w:t>
      </w:r>
      <w:r w:rsidR="00B261DC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 ceny</w:t>
      </w: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 brutto, </w:t>
      </w:r>
      <w:r w:rsidR="00CA7C86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br/>
      </w:r>
      <w:r w:rsidR="00E4204E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o </w:t>
      </w:r>
      <w:r w:rsidR="00B261DC" w:rsidRPr="00561FAA">
        <w:rPr>
          <w:rFonts w:asciiTheme="minorHAnsi" w:hAnsiTheme="minorHAnsi" w:cstheme="minorHAnsi"/>
          <w:color w:val="auto"/>
          <w:sz w:val="22"/>
          <w:szCs w:val="22"/>
        </w:rPr>
        <w:t>której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mowa w </w:t>
      </w:r>
      <w:r w:rsidR="00842FB2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§ 5 ust. 1</w:t>
      </w:r>
      <w:r w:rsidR="00C52E07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52E07" w:rsidRPr="00561FAA">
        <w:rPr>
          <w:rStyle w:val="normaltextrun"/>
          <w:rFonts w:ascii="Calibri" w:hAnsi="Calibri" w:cs="Calibri"/>
          <w:color w:val="auto"/>
          <w:sz w:val="22"/>
          <w:szCs w:val="22"/>
        </w:rPr>
        <w:t>pkt 1*/ pkt 2*</w:t>
      </w:r>
      <w:r w:rsidR="00160C92" w:rsidRPr="00160C92">
        <w:rPr>
          <w:rFonts w:ascii="Calibri" w:hAnsi="Calibri" w:cs="Calibri"/>
          <w:color w:val="auto"/>
          <w:sz w:val="22"/>
          <w:szCs w:val="22"/>
        </w:rPr>
        <w:t xml:space="preserve">/pkt 3*/, </w:t>
      </w:r>
      <w:r w:rsidR="00160C92">
        <w:rPr>
          <w:rStyle w:val="normaltextrun"/>
          <w:rFonts w:ascii="Calibri" w:hAnsi="Calibri" w:cs="Calibri"/>
          <w:color w:val="auto"/>
          <w:sz w:val="22"/>
          <w:szCs w:val="22"/>
        </w:rPr>
        <w:t xml:space="preserve"> </w:t>
      </w:r>
      <w:r w:rsidR="00232331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za każdy dzień zwłoki, licząc od dnia następnego po dniu, w którym upływa termin wskazany </w:t>
      </w:r>
      <w:r w:rsidR="00C8627F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>w § 4 ust. 5</w:t>
      </w: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>,</w:t>
      </w:r>
    </w:p>
    <w:p w14:paraId="258E6051" w14:textId="39340D4A" w:rsidR="00FC59DA" w:rsidRPr="00561FAA" w:rsidRDefault="00FC59DA" w:rsidP="007B3D7E">
      <w:pPr>
        <w:pStyle w:val="Default"/>
        <w:numPr>
          <w:ilvl w:val="1"/>
          <w:numId w:val="1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za odstąpienie przez Zamawiającego od umowy z powodu okoliczności, za które Wyko</w:t>
      </w:r>
      <w:r w:rsidR="00232331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nawca ponosi odpowiedzialność – 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w wysokości 10% </w:t>
      </w:r>
      <w:r w:rsidR="00670D9C" w:rsidRPr="00561FAA">
        <w:rPr>
          <w:rFonts w:asciiTheme="minorHAnsi" w:hAnsiTheme="minorHAnsi" w:cstheme="minorHAnsi"/>
          <w:color w:val="auto"/>
          <w:sz w:val="22"/>
          <w:szCs w:val="22"/>
        </w:rPr>
        <w:t>ceny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brutto, o </w:t>
      </w:r>
      <w:r w:rsidR="00B261DC" w:rsidRPr="00561FAA">
        <w:rPr>
          <w:rFonts w:asciiTheme="minorHAnsi" w:hAnsiTheme="minorHAnsi" w:cstheme="minorHAnsi"/>
          <w:color w:val="auto"/>
          <w:sz w:val="22"/>
          <w:szCs w:val="22"/>
        </w:rPr>
        <w:t>której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mowa </w:t>
      </w:r>
      <w:r w:rsidR="00CA7C86" w:rsidRPr="00561FAA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="00EF4913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§ 5 ust.</w:t>
      </w:r>
      <w:r w:rsidR="00573838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E48ED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C52E07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52E07" w:rsidRPr="00561FAA">
        <w:rPr>
          <w:rStyle w:val="normaltextrun"/>
          <w:rFonts w:ascii="Calibri" w:hAnsi="Calibri" w:cs="Calibri"/>
          <w:color w:val="auto"/>
          <w:sz w:val="22"/>
          <w:szCs w:val="22"/>
        </w:rPr>
        <w:t>pkt 1*/ pkt 2*</w:t>
      </w:r>
      <w:r w:rsidR="00CE48ED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317B3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>niniejszej umowy</w:t>
      </w:r>
      <w:r w:rsidR="00EF4913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3637F06B" w14:textId="2EB10967" w:rsidR="003A3461" w:rsidRPr="00561FAA" w:rsidRDefault="00FC59DA" w:rsidP="007B3D7E">
      <w:pPr>
        <w:pStyle w:val="Default"/>
        <w:numPr>
          <w:ilvl w:val="1"/>
          <w:numId w:val="1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za odstąpienie przez Wykonawcę od umowy z przyczyn leżących po jego stronie – 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br/>
        <w:t xml:space="preserve">w wysokości 10% </w:t>
      </w:r>
      <w:r w:rsidR="00B261DC" w:rsidRPr="00561FAA">
        <w:rPr>
          <w:rFonts w:asciiTheme="minorHAnsi" w:hAnsiTheme="minorHAnsi" w:cstheme="minorHAnsi"/>
          <w:color w:val="auto"/>
          <w:sz w:val="22"/>
          <w:szCs w:val="22"/>
        </w:rPr>
        <w:t>ceny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brutto, o </w:t>
      </w:r>
      <w:r w:rsidR="00B261DC" w:rsidRPr="00561FAA">
        <w:rPr>
          <w:rFonts w:asciiTheme="minorHAnsi" w:hAnsiTheme="minorHAnsi" w:cstheme="minorHAnsi"/>
          <w:color w:val="auto"/>
          <w:sz w:val="22"/>
          <w:szCs w:val="22"/>
        </w:rPr>
        <w:t>której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mowa w </w:t>
      </w:r>
      <w:r w:rsidR="00EF4913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§ 5 ust. </w:t>
      </w:r>
      <w:r w:rsidR="00CE48ED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C52E07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52E07" w:rsidRPr="00561FAA">
        <w:rPr>
          <w:rStyle w:val="normaltextrun"/>
          <w:rFonts w:ascii="Calibri" w:hAnsi="Calibri" w:cs="Calibri"/>
          <w:color w:val="auto"/>
          <w:sz w:val="22"/>
          <w:szCs w:val="22"/>
        </w:rPr>
        <w:t>pkt 1*/ pkt 2*</w:t>
      </w:r>
      <w:r w:rsidR="00160C92" w:rsidRPr="00160C92">
        <w:rPr>
          <w:rFonts w:ascii="Calibri" w:hAnsi="Calibri" w:cs="Calibri"/>
          <w:color w:val="auto"/>
          <w:sz w:val="22"/>
          <w:szCs w:val="22"/>
        </w:rPr>
        <w:t>/pkt 3*/,</w:t>
      </w:r>
      <w:r w:rsidR="008317B3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>niniejszej umowy</w:t>
      </w:r>
      <w:r w:rsidR="00EF4913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C90E1ED" w14:textId="7E60DCF5" w:rsidR="001901E2" w:rsidRPr="001901E2" w:rsidRDefault="0091466B" w:rsidP="001901E2">
      <w:pPr>
        <w:pStyle w:val="Tekstpodstawowywcity2"/>
        <w:numPr>
          <w:ilvl w:val="1"/>
          <w:numId w:val="15"/>
        </w:numPr>
        <w:spacing w:line="276" w:lineRule="auto"/>
        <w:ind w:left="851" w:hanging="425"/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</w:pP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>ł</w:t>
      </w:r>
      <w:r w:rsidR="008516AE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>ączna</w:t>
      </w:r>
      <w:r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 maksymalna</w:t>
      </w:r>
      <w:r w:rsidR="008516AE" w:rsidRPr="00561FAA"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t xml:space="preserve"> wysokość kar umownych nie przekroczy 20 % ceny brutto, o której mowa</w:t>
      </w:r>
      <w:r w:rsidR="008516AE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w </w:t>
      </w:r>
      <w:r w:rsidR="00842FB2" w:rsidRPr="00561FAA">
        <w:rPr>
          <w:rFonts w:asciiTheme="minorHAnsi" w:hAnsiTheme="minorHAnsi" w:cstheme="minorHAnsi"/>
          <w:bCs/>
          <w:color w:val="auto"/>
          <w:sz w:val="22"/>
          <w:szCs w:val="22"/>
        </w:rPr>
        <w:t>§ 5 ust. 1</w:t>
      </w:r>
      <w:r w:rsidR="00C52E07" w:rsidRPr="00561F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52E07" w:rsidRPr="00561FAA">
        <w:rPr>
          <w:rStyle w:val="normaltextrun"/>
          <w:rFonts w:ascii="Calibri" w:hAnsi="Calibri" w:cs="Calibri"/>
          <w:color w:val="auto"/>
          <w:sz w:val="22"/>
          <w:szCs w:val="22"/>
        </w:rPr>
        <w:t>pkt 1*/ pkt 2*</w:t>
      </w:r>
      <w:r w:rsidR="00160C92" w:rsidRPr="00160C92">
        <w:rPr>
          <w:rFonts w:ascii="Calibri" w:hAnsi="Calibri" w:cs="Calibri"/>
          <w:color w:val="auto"/>
          <w:sz w:val="22"/>
          <w:szCs w:val="22"/>
        </w:rPr>
        <w:t>/pkt 3*/</w:t>
      </w:r>
      <w:bookmarkStart w:id="4" w:name="_Hlk183341783"/>
      <w:r w:rsidR="00160C92">
        <w:rPr>
          <w:rFonts w:ascii="Calibri" w:hAnsi="Calibri" w:cs="Calibri"/>
          <w:color w:val="auto"/>
          <w:sz w:val="22"/>
          <w:szCs w:val="22"/>
        </w:rPr>
        <w:t>.</w:t>
      </w:r>
    </w:p>
    <w:bookmarkEnd w:id="4"/>
    <w:p w14:paraId="1AA7B748" w14:textId="77777777" w:rsidR="001901E2" w:rsidRPr="00561FAA" w:rsidRDefault="001901E2" w:rsidP="001901E2">
      <w:pPr>
        <w:pStyle w:val="Tekstpodstawowywcity2"/>
        <w:spacing w:line="276" w:lineRule="auto"/>
        <w:ind w:left="851" w:firstLine="0"/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</w:pPr>
    </w:p>
    <w:p w14:paraId="2C8E1502" w14:textId="20653CDC" w:rsidR="00EF4913" w:rsidRPr="00561FAA" w:rsidRDefault="00EF4913" w:rsidP="007B3D7E">
      <w:pPr>
        <w:pStyle w:val="Default"/>
        <w:numPr>
          <w:ilvl w:val="0"/>
          <w:numId w:val="15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Zapłata kary umownej następuje na podstawie noty obciążeniowej, wystawionej przez Zamawiającego</w:t>
      </w:r>
      <w:r w:rsidR="00116AAC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w </w:t>
      </w:r>
      <w:r w:rsidR="00CE48ED" w:rsidRPr="00561FAA">
        <w:rPr>
          <w:rFonts w:asciiTheme="minorHAnsi" w:hAnsiTheme="minorHAnsi" w:cstheme="minorHAnsi"/>
          <w:color w:val="auto"/>
          <w:sz w:val="22"/>
          <w:szCs w:val="22"/>
        </w:rPr>
        <w:t>terminie 3</w:t>
      </w:r>
      <w:r w:rsidR="00116AAC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dni od daty doręczenia noty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>, ze wskazaniem wysokości kary, podstawy jej nałożenia oraz numeru rachunku bankowego, na który należy wpłacić karę</w:t>
      </w:r>
      <w:r w:rsidR="00547847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116AAC" w:rsidRPr="00561FAA">
        <w:rPr>
          <w:rFonts w:asciiTheme="minorHAnsi" w:hAnsiTheme="minorHAnsi" w:cstheme="minorHAnsi"/>
          <w:color w:val="auto"/>
          <w:sz w:val="22"/>
          <w:szCs w:val="22"/>
        </w:rPr>
        <w:t>z zastrzeżeniem ust. </w:t>
      </w:r>
      <w:r w:rsidR="00547847" w:rsidRPr="00561FAA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B8AC3F8" w14:textId="77777777" w:rsidR="00116AAC" w:rsidRPr="00561FAA" w:rsidRDefault="00116AAC" w:rsidP="007B3D7E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Zamawiający może dokonać potrącenia wymagalnych kar umownych wraz z odsetkami ustawowymi za opóźnienie z wynagrodzenia Wykonawcy, składając właściwe oświadczenie. </w:t>
      </w:r>
    </w:p>
    <w:p w14:paraId="5C02145E" w14:textId="25EFB080" w:rsidR="00626A3C" w:rsidRPr="00561FAA" w:rsidRDefault="00EF4913" w:rsidP="007B3D7E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Jeżeli Wysokość kary umownej nie pokrywa wysokości strat poniesionych przez Zamawiającego, Zamawiający ma prawo do dodatkowego odszkodowania na zasadach ogólnych. </w:t>
      </w:r>
    </w:p>
    <w:p w14:paraId="534B2BE7" w14:textId="057A2C78" w:rsidR="007D1B42" w:rsidRDefault="007D1B42" w:rsidP="00710B1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14:paraId="370DA940" w14:textId="77777777" w:rsidR="00A50815" w:rsidRDefault="00A50815" w:rsidP="00A5081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7</w:t>
      </w:r>
    </w:p>
    <w:p w14:paraId="2222CA41" w14:textId="77777777" w:rsidR="00A50815" w:rsidRDefault="00A50815" w:rsidP="00A5081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  <w:bookmarkStart w:id="5" w:name="_GoBack"/>
    </w:p>
    <w:p w14:paraId="2BB5D676" w14:textId="77777777" w:rsidR="00A50815" w:rsidRDefault="00A50815" w:rsidP="00A5081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Realizacja przedmiotu umowy odbywać się będzie bez zatrudnienia osób niepełnosprawnych (zgodnie ze złożoną ofertą). </w:t>
      </w:r>
    </w:p>
    <w:p w14:paraId="79F14534" w14:textId="77777777" w:rsidR="00A50815" w:rsidRDefault="00A50815" w:rsidP="00A5081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lub </w:t>
      </w:r>
    </w:p>
    <w:p w14:paraId="37F8E203" w14:textId="77777777" w:rsidR="00A50815" w:rsidRDefault="00A50815" w:rsidP="00A50815">
      <w:pPr>
        <w:numPr>
          <w:ilvl w:val="0"/>
          <w:numId w:val="47"/>
        </w:numPr>
        <w:autoSpaceDE w:val="0"/>
        <w:autoSpaceDN w:val="0"/>
        <w:adjustRightInd w:val="0"/>
        <w:spacing w:after="56"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 realizacji przedmiotu umowy Wykonawca zobowiązuje się zatrudnić lub oddelegować osobę/y niepełnosprawną/e (zgodnie ze złożoną ofertą). </w:t>
      </w:r>
    </w:p>
    <w:p w14:paraId="62036C52" w14:textId="77777777" w:rsidR="00A50815" w:rsidRDefault="00A50815" w:rsidP="00A50815">
      <w:pPr>
        <w:numPr>
          <w:ilvl w:val="0"/>
          <w:numId w:val="47"/>
        </w:numPr>
        <w:autoSpaceDE w:val="0"/>
        <w:autoSpaceDN w:val="0"/>
        <w:adjustRightInd w:val="0"/>
        <w:spacing w:after="56"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Przez osobę niepełnosprawną zatrudnioną do realizacji przedmiotu umowy uznaje się osobę niepełnosprawną w rozumieniu ustawy z dnia 27 sierpnia 1997 r. o rehabilitacji zawodowej i społecznej oraz zatrudnianiu osób niepełnosprawnych (tj. Dz.U. z 2024 r., poz. 44 z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zm.) zatrudnioną przez Wykonawcę na podstawie umowy o pracę w wymiarze co najmniej 1/2 wymiaru pełnego czasu pracy na stanowisku kierowcy, dostawcy lub magazyniera. </w:t>
      </w:r>
    </w:p>
    <w:p w14:paraId="385F80D2" w14:textId="77777777" w:rsidR="00A50815" w:rsidRDefault="00A50815" w:rsidP="00A50815">
      <w:pPr>
        <w:numPr>
          <w:ilvl w:val="0"/>
          <w:numId w:val="47"/>
        </w:numPr>
        <w:autoSpaceDE w:val="0"/>
        <w:autoSpaceDN w:val="0"/>
        <w:adjustRightInd w:val="0"/>
        <w:spacing w:after="56"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Przez osobę niepełnosprawną zatrudnioną do realizacji przedmiotu umowy należy rozumieć osobę niepełnosprawną spełniającą wymagania, o których mowa w ust. 2, którą Wykonawca zobowiązuje się zatrudnić do realizacji przedmiotu umowy (osoba nowozatrudniona) w terminie najdalej do 5 dni od dnia zawarcia niniejszej umowy. Przez osobę niepełnosprawną oddelegowaną do realizacji przedmiotu umowy należy rozumieć osobę niepełnosprawną spełniającą wymagania, o których mowa w ust. 2, która jest już zatrudniona u Wykonawca, a którą Wykonawca zobowiązuje się skierować (oddelegować) do realizacji przedmiotu umowy. </w:t>
      </w:r>
    </w:p>
    <w:p w14:paraId="42DDDBDE" w14:textId="77777777" w:rsidR="00A50815" w:rsidRDefault="00A50815" w:rsidP="00A50815">
      <w:pPr>
        <w:numPr>
          <w:ilvl w:val="0"/>
          <w:numId w:val="47"/>
        </w:numPr>
        <w:autoSpaceDE w:val="0"/>
        <w:autoSpaceDN w:val="0"/>
        <w:adjustRightInd w:val="0"/>
        <w:spacing w:after="56"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Wykonawca zobowiązany jest przez cały okres realizacji przedmiotu utrzymywać zatrudnienie osoby lub osób niepełnosprawnych co najmniej w liczbie zadeklarowanej w ofercie, z zastrzeżeniem ust. 3. </w:t>
      </w:r>
    </w:p>
    <w:p w14:paraId="5448BCD9" w14:textId="77777777" w:rsidR="00A50815" w:rsidRDefault="00A50815" w:rsidP="00A50815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36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Wykonawca w przypadku rozwiązania stosunku pracy przez osobę niepełnosprawną lub przez Wykonawcę, przed terminem zakończenia realizacji przedmiotu umowy, zobowiązany jest do zatrudnienia na to miejsce innej osoby niepełnosprawnej.</w:t>
      </w:r>
    </w:p>
    <w:p w14:paraId="0581AB93" w14:textId="77777777" w:rsidR="00A50815" w:rsidRPr="00474670" w:rsidRDefault="00A50815" w:rsidP="00A50815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uprawniony będzie do kontroli spełniania przez Wykonawcę wymagań dotyczących zatrudnienia osoby lub osób niepełnosprawnych. Na żądanie Zamawiającego Wykonawca obowiązany będzie w ciągu 3 dni od pisemnego wezwania udokumentować fakt zatrudnienia osoby lub osób niepełnosprawnych, poprzez złożenie zaświadczenia Wykonawcy o zatrudnieniu osoby lub osób niepełnosprawnych na podstawie umowy o pracę do realizacji przedmiotu umowy. </w:t>
      </w:r>
    </w:p>
    <w:p w14:paraId="5A9FD89A" w14:textId="77777777" w:rsidR="00A50815" w:rsidRPr="00474670" w:rsidRDefault="00A50815" w:rsidP="00A50815">
      <w:pPr>
        <w:pStyle w:val="Bezodstpw1"/>
        <w:numPr>
          <w:ilvl w:val="0"/>
          <w:numId w:val="47"/>
        </w:numPr>
        <w:spacing w:line="276" w:lineRule="auto"/>
        <w:rPr>
          <w:rStyle w:val="text"/>
          <w:rFonts w:asciiTheme="minorHAnsi" w:hAnsiTheme="minorHAnsi" w:cstheme="minorHAnsi"/>
          <w:color w:val="000000" w:themeColor="text1"/>
          <w:sz w:val="22"/>
        </w:rPr>
      </w:pPr>
      <w:r w:rsidRPr="00474670">
        <w:rPr>
          <w:rStyle w:val="text"/>
          <w:rFonts w:asciiTheme="minorHAnsi" w:hAnsiTheme="minorHAnsi" w:cstheme="minorHAnsi"/>
          <w:color w:val="000000" w:themeColor="text1"/>
          <w:sz w:val="22"/>
        </w:rPr>
        <w:t xml:space="preserve">Beneficjent przy udzielaniu zamówień w Projekcie, zobligowany jest zobowiązywać wykonawców, do zachowania dbałości o środowisko naturalne, poprzez m.in. eliminowanie z użycia przedmiotów jednorazowego użytku wykonanych z tworzyw sztucznych, rezygnacji z używania jednorazowych opakowań, toreb, siatek, i reklamówek wykonanych z </w:t>
      </w:r>
      <w:proofErr w:type="spellStart"/>
      <w:r w:rsidRPr="00474670">
        <w:rPr>
          <w:rStyle w:val="text"/>
          <w:rFonts w:asciiTheme="minorHAnsi" w:hAnsiTheme="minorHAnsi" w:cstheme="minorHAnsi"/>
          <w:color w:val="000000" w:themeColor="text1"/>
          <w:sz w:val="22"/>
        </w:rPr>
        <w:t>poliolefinowych</w:t>
      </w:r>
      <w:proofErr w:type="spellEnd"/>
      <w:r w:rsidRPr="00474670">
        <w:rPr>
          <w:rStyle w:val="text"/>
          <w:rFonts w:asciiTheme="minorHAnsi" w:hAnsiTheme="minorHAnsi" w:cstheme="minorHAnsi"/>
          <w:color w:val="000000" w:themeColor="text1"/>
          <w:sz w:val="22"/>
        </w:rPr>
        <w:t xml:space="preserve"> tworzyw sztucznych, wykorzystywanych przy wykonywaniu umów materiałów, które pochodzą z recyklingu lub podlegają procesowi recyklingu, itp. </w:t>
      </w:r>
    </w:p>
    <w:bookmarkEnd w:id="5"/>
    <w:p w14:paraId="6383FCDE" w14:textId="6155B627" w:rsidR="00710B1F" w:rsidRDefault="00710B1F" w:rsidP="007D1B42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14:paraId="3039E00B" w14:textId="77777777" w:rsidR="00710B1F" w:rsidRPr="00561FAA" w:rsidRDefault="00710B1F" w:rsidP="007D1B42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14:paraId="36D72847" w14:textId="1D334356" w:rsidR="00FC59DA" w:rsidRPr="00561FAA" w:rsidRDefault="00710B1F" w:rsidP="007B3D7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§ 8</w:t>
      </w:r>
    </w:p>
    <w:p w14:paraId="2B1C9721" w14:textId="77777777" w:rsidR="00FC59DA" w:rsidRPr="00561FAA" w:rsidRDefault="00FC59DA" w:rsidP="007B3D7E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Zamawiającemu, przysługuje prawo odstąpienia od umowy w przypadku, gdy: </w:t>
      </w:r>
    </w:p>
    <w:p w14:paraId="20615D06" w14:textId="18C5EF00" w:rsidR="00FC59DA" w:rsidRPr="00561FAA" w:rsidRDefault="00FC59DA" w:rsidP="007B3D7E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zaistnieje istotna zmiana okoliczności powodująca, że wykonanie umowy nie leży 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br/>
        <w:t>w interesie publicznym, czego nie można było przewidzieć w chwili zawarcia umowy</w:t>
      </w:r>
      <w:r w:rsidR="0091466B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lub dalsze wykonywanie umowy może zagrozić podstawowemu interesowi bezpieczeństwa państwa lub bezpieczeństwu publicznemu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, Zamawiający może odstąpić od umowy w terminie 30 dni od powzięcia wiadomości o tych okolicznościach, </w:t>
      </w:r>
    </w:p>
    <w:p w14:paraId="231E5B53" w14:textId="35924E76" w:rsidR="00FC59DA" w:rsidRPr="00561FAA" w:rsidRDefault="00FC59DA" w:rsidP="007B3D7E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Wykonawca nie rozpoczął wykonywania dostaw bez uzasadnionych przyczyn lub przerwał wykonywanie dostaw z przyczyn niezależnych od Zamawiającego i nie wznowił ich pomimo wezwań Zamawiającego, przez okres dłuższy niż miesiąc, </w:t>
      </w:r>
    </w:p>
    <w:p w14:paraId="0C3009C2" w14:textId="77777777" w:rsidR="00FC59DA" w:rsidRPr="00561FAA" w:rsidRDefault="00FC59DA" w:rsidP="007B3D7E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Wykonawca nie wykonuje przedmiotu umowy zgodnie z zawartą umową lub nienależycie wykonuje swoje obowiązki, pomimo pisemnego wezwania przez Zamawiającego do prawidłow</w:t>
      </w:r>
      <w:r w:rsidR="00842FB2" w:rsidRPr="00561FAA">
        <w:rPr>
          <w:rFonts w:asciiTheme="minorHAnsi" w:hAnsiTheme="minorHAnsi" w:cstheme="minorHAnsi"/>
          <w:color w:val="auto"/>
          <w:sz w:val="22"/>
          <w:szCs w:val="22"/>
        </w:rPr>
        <w:t>ego wykonania przedmiotu umowy.</w:t>
      </w:r>
    </w:p>
    <w:p w14:paraId="7A865F8F" w14:textId="20E177EE" w:rsidR="003A3461" w:rsidRPr="00561FAA" w:rsidRDefault="00FC59DA" w:rsidP="007B3D7E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Oświadczenie o odstąpieniu od umowy powinno nastąpić w terminie </w:t>
      </w:r>
      <w:r w:rsidR="00C8627F" w:rsidRPr="00561FAA">
        <w:rPr>
          <w:rFonts w:asciiTheme="minorHAnsi" w:hAnsiTheme="minorHAnsi" w:cstheme="minorHAnsi"/>
          <w:color w:val="auto"/>
          <w:sz w:val="22"/>
          <w:szCs w:val="22"/>
        </w:rPr>
        <w:t>14 dni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od wystąpienia okoliczności, o których mowa w ust. </w:t>
      </w:r>
      <w:r w:rsidR="00EA1B60" w:rsidRPr="00561FA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uzasadniających to odstąpienie w formie pisemnej pod rygorem nieważności i</w:t>
      </w:r>
      <w:r w:rsidR="00626A3C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powinno zawierać uzasadnienie.</w:t>
      </w:r>
    </w:p>
    <w:p w14:paraId="53128261" w14:textId="77777777" w:rsidR="007B3D7E" w:rsidRPr="00561FAA" w:rsidRDefault="007B3D7E" w:rsidP="00C52E07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C69828A" w14:textId="436981DB" w:rsidR="006252C8" w:rsidRPr="00561FAA" w:rsidRDefault="00710B1F" w:rsidP="007B3D7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6" w:name="_Hlk179540695"/>
      <w:r>
        <w:rPr>
          <w:rFonts w:asciiTheme="minorHAnsi" w:hAnsiTheme="minorHAnsi" w:cstheme="minorHAnsi"/>
          <w:b/>
          <w:color w:val="auto"/>
          <w:sz w:val="22"/>
          <w:szCs w:val="22"/>
        </w:rPr>
        <w:t>§ 9</w:t>
      </w:r>
    </w:p>
    <w:bookmarkEnd w:id="6"/>
    <w:p w14:paraId="2E2B70DD" w14:textId="5C0B1810" w:rsidR="009B3C70" w:rsidRPr="00561FAA" w:rsidRDefault="006252C8" w:rsidP="009B3C70">
      <w:pPr>
        <w:pStyle w:val="Default"/>
        <w:numPr>
          <w:ilvl w:val="0"/>
          <w:numId w:val="24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lastRenderedPageBreak/>
        <w:t>Zamawiający dopuszcza możliwość dokonania zmian postanowień zawartej umowy</w:t>
      </w:r>
      <w:r w:rsidR="00313A02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(przedmiotu umowy, terminu wykonania lub </w:t>
      </w:r>
      <w:r w:rsidR="00CE48ED" w:rsidRPr="00561FAA">
        <w:rPr>
          <w:rFonts w:asciiTheme="minorHAnsi" w:hAnsiTheme="minorHAnsi" w:cstheme="minorHAnsi"/>
          <w:color w:val="auto"/>
          <w:sz w:val="22"/>
          <w:szCs w:val="22"/>
        </w:rPr>
        <w:t>wynagrodzenia) w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st</w:t>
      </w:r>
      <w:r w:rsidR="00FF6291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osunku do treści oferty, na 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podstawie której zawarto umowę. </w:t>
      </w:r>
      <w:r w:rsidR="0000194C" w:rsidRPr="00561FAA">
        <w:rPr>
          <w:rFonts w:asciiTheme="minorHAnsi" w:hAnsiTheme="minorHAnsi" w:cstheme="minorHAnsi"/>
          <w:color w:val="auto"/>
          <w:sz w:val="22"/>
          <w:szCs w:val="22"/>
        </w:rPr>
        <w:t>Strony przewidują następujące warunki i rodzaje zmiany treści umowy:</w:t>
      </w:r>
    </w:p>
    <w:p w14:paraId="53959504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zmiana terminu realizacji umowy z powodu działania siły wyższej, uniemożliwiającej realizację Umowy w terminie określonym pierwotnie; w takim przypadku termin realizacji umowy może zostać zmieniony (wydłużony) o czas trwania siły wyższej; </w:t>
      </w:r>
    </w:p>
    <w:p w14:paraId="2C82A647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wystąpienia zmian powszechnie obowiązujących przepisów prawa w zakresie mającym wpływ na realizację umowy, w takim wypadku Strony wprowadzą zmiany do umowy w zakresie niezbędnym do dostosowania postanowień umowy do zmienionych przepisów,</w:t>
      </w:r>
    </w:p>
    <w:p w14:paraId="2B31B3E2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wystąpienie okoliczności uniemożliwiających wykonanie przedmiotu umowy, w takim przypadku termin realizacji umowy może zostać zmieniony (wydłużony) o czas trwania ww. okoliczności,</w:t>
      </w:r>
    </w:p>
    <w:p w14:paraId="2CCEA085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zmiany stawki podatku VAT, zgodnie z powszechnie obowiązującymi przepisami prawa, jeżeli zmiana stawki podatku VAT będzie powodować zwiększenie wartości przedmiotu umowy, Zamawiający dopuszcza możliwość zwiększenia wynagrodzenia umownego o kwotę równą różnicy w kwocie podatku VAT do zapłacenia na rzecz Wykonawcy, przy czym wynagrodzenie netto pozostanie nie zmienione; jeżeli zmiana stawki podatku VAT będzie powodować zmniejszenie wartości przedmiotu Umowy, strony dopuszczają możliwość zmniejszenia wartości wynagrodzenia umownego o kwotę równą różnicy w kwocie podatku VAT do zapłacenia na rzecz Wykonawcy, przy czym wynagrodzenie netto pozostanie nie zmienione,</w:t>
      </w:r>
    </w:p>
    <w:p w14:paraId="0DF0E9BB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braku dostępności na rynku wyposażenia wskazanego w ofercie, spowodowane zaprzestaniem produkcji lub wycofaniem z rynku wyposażenia - dopuszczalne jest dostarczenie wyposażenia o parametrach nie gorszych niż parametry oferowanego wyposażenia wykazanego w ofercie. Zmiana ta nie wpłynie na wysokość wynagrodzenia Wykonawcy,</w:t>
      </w:r>
    </w:p>
    <w:p w14:paraId="6E43757C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pojawienia się na rynku części, materiałów lub urządzeń nowszej generacji pozwalających na zaoszczędzenie kosztów realizacji przedmiotu umowy lub kosztów eksploatacji sprzętu. Zmiana ta nie wpłynie na wysokość wynagrodzenia Wykonawcy,</w:t>
      </w:r>
    </w:p>
    <w:p w14:paraId="2CFF0BFC" w14:textId="77777777" w:rsidR="009B3C70" w:rsidRPr="00561FAA" w:rsidRDefault="009B3C70" w:rsidP="009B3C70">
      <w:pPr>
        <w:pStyle w:val="Default"/>
        <w:numPr>
          <w:ilvl w:val="0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pojawienie się nowszej technologii w zakresie przedmiotu umowy pozwalającej na osiągnięcie lepszej wydajności sprzętu lub kosztów eksploatacji. Zmiana ta nie wpłynie na wysokość wynagrodzenia Wykonawcy,</w:t>
      </w:r>
    </w:p>
    <w:p w14:paraId="7F0B3A9D" w14:textId="08904457" w:rsidR="009B3C70" w:rsidRPr="00561FAA" w:rsidRDefault="009B3C70" w:rsidP="009B3C70">
      <w:pPr>
        <w:pStyle w:val="Default"/>
        <w:numPr>
          <w:ilvl w:val="0"/>
          <w:numId w:val="24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 przypadku konieczności wprowadzenia zmian do umowy na skutek zaistnienia okoliczności wymienionych w ust. 1 Strona, która poweźmie o nich wiadomość zobowiązana jest niezwłocznie, nie później niż w terminie 7 dni od dnia wystąpienia okoliczności stanowiącej podstawę do dokonania zmiany poinformować o tym pisemnie, faksem lub drogą elektroniczną drugą Stronę.</w:t>
      </w:r>
    </w:p>
    <w:p w14:paraId="219A64CC" w14:textId="610ECCE6" w:rsidR="00AF3CEF" w:rsidRPr="00561FAA" w:rsidRDefault="00AF3CEF" w:rsidP="009B3C70">
      <w:pPr>
        <w:pStyle w:val="Default"/>
        <w:numPr>
          <w:ilvl w:val="0"/>
          <w:numId w:val="24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Zmiana postanowień niniejszej umowy wymaga formy pisemnej pod rygorem nieważności.</w:t>
      </w:r>
    </w:p>
    <w:p w14:paraId="1005919A" w14:textId="77777777" w:rsidR="00D32F81" w:rsidRPr="00561FAA" w:rsidRDefault="00D32F81" w:rsidP="00D32F81">
      <w:pPr>
        <w:pStyle w:val="Default"/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FAC401A" w14:textId="0B56A46B" w:rsidR="00C8627F" w:rsidRPr="00561FAA" w:rsidRDefault="00C8627F" w:rsidP="007B3D7E">
      <w:pPr>
        <w:suppressAutoHyphens/>
        <w:autoSpaceDE w:val="0"/>
        <w:autoSpaceDN w:val="0"/>
        <w:adjustRightInd w:val="0"/>
        <w:spacing w:line="276" w:lineRule="auto"/>
        <w:ind w:left="3900" w:firstLine="348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  <w:r w:rsidRPr="00561FAA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>§</w:t>
      </w:r>
      <w:r w:rsidR="001125BB" w:rsidRPr="00561FAA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710B1F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>10</w:t>
      </w:r>
    </w:p>
    <w:p w14:paraId="2EBADDB6" w14:textId="77777777" w:rsidR="00C8627F" w:rsidRPr="00561FAA" w:rsidRDefault="00C8627F" w:rsidP="007B3D7E">
      <w:pPr>
        <w:widowControl w:val="0"/>
        <w:numPr>
          <w:ilvl w:val="0"/>
          <w:numId w:val="29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561FA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Do współpracy przy realizacji umowy, kontaktów z Wykonawcą, Zamawiający upoważnia:………………………………., tel. ……………………., e-mail…………………………………………………………</w:t>
      </w:r>
    </w:p>
    <w:p w14:paraId="157E4CD0" w14:textId="77777777" w:rsidR="00C8627F" w:rsidRPr="00561FAA" w:rsidRDefault="00C8627F" w:rsidP="007B3D7E">
      <w:pPr>
        <w:widowControl w:val="0"/>
        <w:numPr>
          <w:ilvl w:val="0"/>
          <w:numId w:val="29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561FA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Do współpracy przy realizacji umowy, kontaktów z Zamawiającym Wykonawca upoważnia: </w:t>
      </w:r>
      <w:r w:rsidRPr="00561FAA">
        <w:rPr>
          <w:rFonts w:asciiTheme="minorHAnsi" w:hAnsiTheme="minorHAnsi" w:cstheme="minorHAnsi"/>
          <w:sz w:val="22"/>
          <w:szCs w:val="22"/>
        </w:rPr>
        <w:t>……………………………………, tel.:……………………………….…mail:………………………………….</w:t>
      </w:r>
    </w:p>
    <w:p w14:paraId="2962221C" w14:textId="6DF8A9F5" w:rsidR="00C940E5" w:rsidRPr="004A2A52" w:rsidRDefault="00C8627F" w:rsidP="00C940E5">
      <w:pPr>
        <w:widowControl w:val="0"/>
        <w:numPr>
          <w:ilvl w:val="0"/>
          <w:numId w:val="29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561FAA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Zmiana upoważnionych osób wymienionych w ust. 1 i 2 nie stanowi zmiany umowy. Strona, która dokonała zmiany, zobowiązana jest niezwłocznie zawiadomić o tym drugą Stronę pisemnie lub za pomocą poczty elektronicznej.</w:t>
      </w:r>
    </w:p>
    <w:p w14:paraId="5B1C5353" w14:textId="77777777" w:rsidR="006A0DB0" w:rsidRDefault="006A0DB0" w:rsidP="007B3D7E">
      <w:pPr>
        <w:pStyle w:val="Default"/>
        <w:spacing w:line="276" w:lineRule="auto"/>
        <w:ind w:left="3905" w:firstLine="349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ABB9136" w14:textId="6DBD152B" w:rsidR="006252C8" w:rsidRPr="00561FAA" w:rsidRDefault="00C8627F" w:rsidP="007B3D7E">
      <w:pPr>
        <w:pStyle w:val="Default"/>
        <w:spacing w:line="276" w:lineRule="auto"/>
        <w:ind w:left="3905" w:firstLine="349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b/>
          <w:color w:val="auto"/>
          <w:sz w:val="22"/>
          <w:szCs w:val="22"/>
        </w:rPr>
        <w:t>§</w:t>
      </w:r>
      <w:r w:rsidR="001125BB" w:rsidRPr="00561FA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561FAA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710B1F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14:paraId="15353515" w14:textId="0A3025D9" w:rsidR="006252C8" w:rsidRDefault="006252C8" w:rsidP="004A2A52">
      <w:pPr>
        <w:pStyle w:val="Default"/>
        <w:numPr>
          <w:ilvl w:val="0"/>
          <w:numId w:val="39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Umowa może być rozwiązana w każdym czasie za zgodnym porozumieniem stron, sporządzonym na piśmie. </w:t>
      </w:r>
    </w:p>
    <w:p w14:paraId="69E8FF79" w14:textId="6C4FBF6D" w:rsidR="006252C8" w:rsidRPr="001A4428" w:rsidRDefault="006252C8" w:rsidP="004A2A52">
      <w:pPr>
        <w:pStyle w:val="Default"/>
        <w:numPr>
          <w:ilvl w:val="0"/>
          <w:numId w:val="39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4428">
        <w:rPr>
          <w:rFonts w:asciiTheme="minorHAnsi" w:hAnsiTheme="minorHAnsi" w:cstheme="minorHAnsi"/>
          <w:color w:val="auto"/>
          <w:sz w:val="22"/>
          <w:szCs w:val="22"/>
        </w:rPr>
        <w:t xml:space="preserve">Wykonawca bez pisemnej zgody Zamawiającego nie może dokonywać cesji związanych </w:t>
      </w:r>
      <w:r w:rsidRPr="001A4428">
        <w:rPr>
          <w:rFonts w:asciiTheme="minorHAnsi" w:hAnsiTheme="minorHAnsi" w:cstheme="minorHAnsi"/>
          <w:color w:val="auto"/>
          <w:sz w:val="22"/>
          <w:szCs w:val="22"/>
        </w:rPr>
        <w:br/>
        <w:t>z realizacją niniejszej umowy.</w:t>
      </w:r>
    </w:p>
    <w:p w14:paraId="1299C43A" w14:textId="77777777" w:rsidR="00F06FB1" w:rsidRPr="00561FAA" w:rsidRDefault="00F06FB1" w:rsidP="007B3D7E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FBC073C" w14:textId="46EF3AEF" w:rsidR="006252C8" w:rsidRPr="00561FAA" w:rsidRDefault="00C8627F" w:rsidP="007B3D7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b/>
          <w:color w:val="auto"/>
          <w:sz w:val="22"/>
          <w:szCs w:val="22"/>
        </w:rPr>
        <w:t>§ 1</w:t>
      </w:r>
      <w:r w:rsidR="00710B1F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</w:p>
    <w:p w14:paraId="3DE83BB4" w14:textId="566FA85D" w:rsidR="006252C8" w:rsidRPr="00561FAA" w:rsidRDefault="00C434AC" w:rsidP="007B3D7E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 sprawach nie</w:t>
      </w:r>
      <w:r w:rsidR="006252C8" w:rsidRPr="00561FAA">
        <w:rPr>
          <w:rFonts w:asciiTheme="minorHAnsi" w:hAnsiTheme="minorHAnsi" w:cstheme="minorHAnsi"/>
          <w:color w:val="auto"/>
          <w:sz w:val="22"/>
          <w:szCs w:val="22"/>
        </w:rPr>
        <w:t>uregulowanych niniejszą umową zastosowanie mają przepisy</w:t>
      </w:r>
      <w:r w:rsidR="00E71696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prawa, w tym</w:t>
      </w:r>
      <w:r w:rsidR="006252C8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ustawy z dnia 23 kwietnia 1964 r.</w:t>
      </w:r>
      <w:r w:rsidR="00520A77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3A3461" w:rsidRPr="00561FAA">
        <w:rPr>
          <w:rFonts w:asciiTheme="minorHAnsi" w:hAnsiTheme="minorHAnsi" w:cstheme="minorHAnsi"/>
          <w:color w:val="auto"/>
          <w:sz w:val="22"/>
          <w:szCs w:val="22"/>
        </w:rPr>
        <w:t>Kodeks Cywilny (Dz. U. z 202</w:t>
      </w:r>
      <w:r w:rsidR="00824483" w:rsidRPr="00561FA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520A77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r, poz. </w:t>
      </w:r>
      <w:r w:rsidR="003A3461" w:rsidRPr="00561FA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824483" w:rsidRPr="00561FAA">
        <w:rPr>
          <w:rFonts w:asciiTheme="minorHAnsi" w:hAnsiTheme="minorHAnsi" w:cstheme="minorHAnsi"/>
          <w:color w:val="auto"/>
          <w:sz w:val="22"/>
          <w:szCs w:val="22"/>
        </w:rPr>
        <w:t>360</w:t>
      </w:r>
      <w:r w:rsidR="00F50A4D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z </w:t>
      </w:r>
      <w:proofErr w:type="spellStart"/>
      <w:r w:rsidR="00F50A4D" w:rsidRPr="00561FAA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F50A4D" w:rsidRPr="00561FAA">
        <w:rPr>
          <w:rFonts w:asciiTheme="minorHAnsi" w:hAnsiTheme="minorHAnsi" w:cstheme="minorHAnsi"/>
          <w:color w:val="auto"/>
          <w:sz w:val="22"/>
          <w:szCs w:val="22"/>
        </w:rPr>
        <w:t>. zm.</w:t>
      </w:r>
      <w:r w:rsidR="00FF6291" w:rsidRPr="00561FAA">
        <w:rPr>
          <w:rFonts w:asciiTheme="minorHAnsi" w:hAnsiTheme="minorHAnsi" w:cstheme="minorHAnsi"/>
          <w:color w:val="auto"/>
          <w:sz w:val="22"/>
          <w:szCs w:val="22"/>
        </w:rPr>
        <w:t>).</w:t>
      </w:r>
      <w:r w:rsidR="006252C8"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F5250FB" w14:textId="77777777" w:rsidR="006252C8" w:rsidRPr="00561FAA" w:rsidRDefault="006252C8" w:rsidP="007B3D7E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Ewentualne spory wynikające z realizacji umowy będą rozstrzygane na drodze sądowej przez sąd powszechny właściwy miejscowo dla siedziby Zamawiającego. </w:t>
      </w:r>
    </w:p>
    <w:p w14:paraId="1A54C8AC" w14:textId="77777777" w:rsidR="006252C8" w:rsidRPr="00561FAA" w:rsidRDefault="006252C8" w:rsidP="007B3D7E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Strony umowy zobowiązują się do wzajemnego pisemnego informowania o wszelkich okolicznościach mających istotne znaczenie dla realizacji postanowień niniejszej umowy.</w:t>
      </w:r>
    </w:p>
    <w:p w14:paraId="38D44277" w14:textId="77777777" w:rsidR="006252C8" w:rsidRPr="00561FAA" w:rsidRDefault="006252C8" w:rsidP="007B3D7E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zobowiązuje się do informowania Zamawiającego o </w:t>
      </w:r>
      <w:r w:rsidR="00A86349" w:rsidRPr="00561FAA">
        <w:rPr>
          <w:rFonts w:asciiTheme="minorHAnsi" w:hAnsiTheme="minorHAnsi" w:cstheme="minorHAnsi"/>
          <w:color w:val="auto"/>
          <w:sz w:val="22"/>
          <w:szCs w:val="22"/>
        </w:rPr>
        <w:t>każdej zmianie swojego adresu w 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trakcie trwania umowy. </w:t>
      </w:r>
    </w:p>
    <w:p w14:paraId="1FA0335A" w14:textId="77777777" w:rsidR="006252C8" w:rsidRPr="00561FAA" w:rsidRDefault="006252C8" w:rsidP="007B3D7E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>W razie niedopełnienia o</w:t>
      </w:r>
      <w:r w:rsidR="00C51EE8" w:rsidRPr="00561FAA">
        <w:rPr>
          <w:rFonts w:asciiTheme="minorHAnsi" w:hAnsiTheme="minorHAnsi" w:cstheme="minorHAnsi"/>
          <w:color w:val="auto"/>
          <w:sz w:val="22"/>
          <w:szCs w:val="22"/>
        </w:rPr>
        <w:t>bowiązku, o którym mowa w ust. 4</w:t>
      </w: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 Wykonawca wyraża zgodę na wysyłanie przez Zamawiającego wszelkich pism pod adres ostatnio podany przez Wykonawcę ze skutkiem doręczenia</w:t>
      </w:r>
    </w:p>
    <w:p w14:paraId="3CF2D8B6" w14:textId="4B24AC9C" w:rsidR="00FC59DA" w:rsidRPr="004A2A82" w:rsidRDefault="006252C8" w:rsidP="004A2A82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1FAA">
        <w:rPr>
          <w:rFonts w:asciiTheme="minorHAnsi" w:hAnsiTheme="minorHAnsi" w:cstheme="minorHAnsi"/>
          <w:color w:val="auto"/>
          <w:sz w:val="22"/>
          <w:szCs w:val="22"/>
        </w:rPr>
        <w:t xml:space="preserve">Umowę sporządzono w trzech jednobrzmiących egzemplarzach, dwa dla Zamawiającego, jeden dla Wykonawcy. </w:t>
      </w:r>
    </w:p>
    <w:p w14:paraId="0FB78278" w14:textId="77777777" w:rsidR="00FC59DA" w:rsidRPr="00561FAA" w:rsidRDefault="00FC59DA" w:rsidP="00F06FB1">
      <w:pPr>
        <w:spacing w:line="276" w:lineRule="auto"/>
        <w:jc w:val="right"/>
        <w:rPr>
          <w:rFonts w:asciiTheme="minorHAnsi" w:eastAsia="Arial" w:hAnsiTheme="minorHAnsi" w:cstheme="minorHAnsi"/>
          <w:w w:val="94"/>
          <w:sz w:val="22"/>
          <w:szCs w:val="22"/>
        </w:rPr>
      </w:pPr>
    </w:p>
    <w:p w14:paraId="762E7450" w14:textId="77777777" w:rsidR="00B37A0D" w:rsidRPr="00561FAA" w:rsidRDefault="00B37A0D" w:rsidP="00F06FB1">
      <w:pPr>
        <w:spacing w:line="276" w:lineRule="auto"/>
        <w:jc w:val="right"/>
        <w:rPr>
          <w:rFonts w:asciiTheme="minorHAnsi" w:eastAsia="Arial" w:hAnsiTheme="minorHAnsi" w:cstheme="minorHAnsi"/>
          <w:w w:val="94"/>
          <w:sz w:val="22"/>
          <w:szCs w:val="22"/>
        </w:rPr>
      </w:pPr>
    </w:p>
    <w:p w14:paraId="32764D9F" w14:textId="77777777" w:rsidR="00FC59DA" w:rsidRPr="00561FAA" w:rsidRDefault="00FC59DA" w:rsidP="00F06FB1">
      <w:pPr>
        <w:tabs>
          <w:tab w:val="center" w:pos="1985"/>
          <w:tab w:val="center" w:pos="723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  <w:t>ZAMAWIAJĄCY</w:t>
      </w:r>
      <w:r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  <w:t>WYKONAWCA</w:t>
      </w:r>
    </w:p>
    <w:p w14:paraId="34CE0A41" w14:textId="77777777" w:rsidR="00FC59DA" w:rsidRPr="00561FAA" w:rsidRDefault="00FC59DA" w:rsidP="004A2A82">
      <w:pPr>
        <w:spacing w:line="276" w:lineRule="auto"/>
        <w:rPr>
          <w:rFonts w:asciiTheme="minorHAnsi" w:eastAsia="Arial" w:hAnsiTheme="minorHAnsi" w:cstheme="minorHAnsi"/>
          <w:w w:val="94"/>
          <w:sz w:val="22"/>
          <w:szCs w:val="22"/>
        </w:rPr>
      </w:pPr>
    </w:p>
    <w:p w14:paraId="0DFAE634" w14:textId="77777777" w:rsidR="00FC59DA" w:rsidRPr="00561FAA" w:rsidRDefault="005A6E6B" w:rsidP="00F06FB1">
      <w:pPr>
        <w:tabs>
          <w:tab w:val="left" w:leader="dot" w:pos="3828"/>
          <w:tab w:val="left" w:pos="5529"/>
          <w:tab w:val="left" w:leader="dot" w:pos="90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eastAsia="Arial" w:hAnsiTheme="minorHAnsi" w:cstheme="minorHAnsi"/>
          <w:w w:val="94"/>
          <w:sz w:val="22"/>
          <w:szCs w:val="22"/>
        </w:rPr>
        <w:t xml:space="preserve">  </w:t>
      </w:r>
      <w:r w:rsidR="00FC59DA"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</w:r>
      <w:r w:rsidR="00FC59DA"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</w:r>
      <w:r w:rsidR="00FC59DA"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</w:r>
    </w:p>
    <w:p w14:paraId="4AEFB5AF" w14:textId="77777777" w:rsidR="006D5D2B" w:rsidRPr="00561FAA" w:rsidRDefault="00FC59DA" w:rsidP="00F06FB1">
      <w:pPr>
        <w:tabs>
          <w:tab w:val="center" w:pos="1704"/>
          <w:tab w:val="center" w:pos="737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</w:r>
      <w:r w:rsidR="00520A77" w:rsidRPr="00561FAA">
        <w:rPr>
          <w:rFonts w:asciiTheme="minorHAnsi" w:eastAsia="Arial" w:hAnsiTheme="minorHAnsi" w:cstheme="minorHAnsi"/>
          <w:w w:val="94"/>
          <w:sz w:val="22"/>
          <w:szCs w:val="22"/>
        </w:rPr>
        <w:t xml:space="preserve">     </w:t>
      </w:r>
      <w:r w:rsidRPr="00561FAA">
        <w:rPr>
          <w:rFonts w:asciiTheme="minorHAnsi" w:eastAsia="Arial" w:hAnsiTheme="minorHAnsi" w:cstheme="minorHAnsi"/>
          <w:w w:val="94"/>
          <w:sz w:val="22"/>
          <w:szCs w:val="22"/>
        </w:rPr>
        <w:t>podpis osoby reprezen</w:t>
      </w:r>
      <w:r w:rsidR="00520A77" w:rsidRPr="00561FAA">
        <w:rPr>
          <w:rFonts w:asciiTheme="minorHAnsi" w:eastAsia="Arial" w:hAnsiTheme="minorHAnsi" w:cstheme="minorHAnsi"/>
          <w:w w:val="94"/>
          <w:sz w:val="22"/>
          <w:szCs w:val="22"/>
        </w:rPr>
        <w:t>tującej Zamawiającego</w:t>
      </w:r>
      <w:r w:rsidR="00520A77" w:rsidRPr="00561FAA">
        <w:rPr>
          <w:rFonts w:asciiTheme="minorHAnsi" w:eastAsia="Arial" w:hAnsiTheme="minorHAnsi" w:cstheme="minorHAnsi"/>
          <w:w w:val="94"/>
          <w:sz w:val="22"/>
          <w:szCs w:val="22"/>
        </w:rPr>
        <w:tab/>
      </w:r>
      <w:r w:rsidRPr="00561FAA">
        <w:rPr>
          <w:rFonts w:asciiTheme="minorHAnsi" w:eastAsia="Arial" w:hAnsiTheme="minorHAnsi" w:cstheme="minorHAnsi"/>
          <w:w w:val="94"/>
          <w:sz w:val="22"/>
          <w:szCs w:val="22"/>
        </w:rPr>
        <w:t>podpis osoby reprezentującej Wykonawcę</w:t>
      </w:r>
    </w:p>
    <w:sectPr w:rsidR="006D5D2B" w:rsidRPr="00561FAA" w:rsidSect="00670D9C">
      <w:headerReference w:type="default" r:id="rId19"/>
      <w:footerReference w:type="default" r:id="rId20"/>
      <w:pgSz w:w="11905" w:h="16837" w:code="9"/>
      <w:pgMar w:top="1418" w:right="1276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E5395" w14:textId="77777777" w:rsidR="007E5767" w:rsidRDefault="007E5767">
      <w:r>
        <w:separator/>
      </w:r>
    </w:p>
  </w:endnote>
  <w:endnote w:type="continuationSeparator" w:id="0">
    <w:p w14:paraId="22541D4F" w14:textId="77777777" w:rsidR="007E5767" w:rsidRDefault="007E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03178639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D42C70" w14:textId="3952525D" w:rsidR="000067B9" w:rsidRPr="00573838" w:rsidRDefault="00573838" w:rsidP="00573838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573838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fldChar w:fldCharType="begin"/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instrText>PAGE</w:instrText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fldChar w:fldCharType="separate"/>
            </w:r>
            <w:r w:rsidR="00A50815">
              <w:rPr>
                <w:rFonts w:ascii="Verdana" w:hAnsi="Verdana"/>
                <w:bCs/>
                <w:noProof/>
                <w:sz w:val="14"/>
                <w:szCs w:val="14"/>
              </w:rPr>
              <w:t>8</w:t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fldChar w:fldCharType="end"/>
            </w:r>
            <w:r w:rsidRPr="00573838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fldChar w:fldCharType="begin"/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instrText>NUMPAGES</w:instrText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fldChar w:fldCharType="separate"/>
            </w:r>
            <w:r w:rsidR="00A50815">
              <w:rPr>
                <w:rFonts w:ascii="Verdana" w:hAnsi="Verdana"/>
                <w:bCs/>
                <w:noProof/>
                <w:sz w:val="14"/>
                <w:szCs w:val="14"/>
              </w:rPr>
              <w:t>8</w:t>
            </w:r>
            <w:r w:rsidRPr="00573838">
              <w:rPr>
                <w:rFonts w:ascii="Verdana" w:hAnsi="Verdana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3C39B" w14:textId="77777777" w:rsidR="007E5767" w:rsidRDefault="007E5767">
      <w:r>
        <w:separator/>
      </w:r>
    </w:p>
  </w:footnote>
  <w:footnote w:type="continuationSeparator" w:id="0">
    <w:p w14:paraId="5179EDEA" w14:textId="77777777" w:rsidR="007E5767" w:rsidRDefault="007E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BF3C5" w14:textId="1B19B94E" w:rsidR="00A66B99" w:rsidRDefault="00D149B9" w:rsidP="00A66B99">
    <w:pPr>
      <w:pStyle w:val="Nagwek"/>
      <w:tabs>
        <w:tab w:val="clear" w:pos="4536"/>
        <w:tab w:val="clear" w:pos="9072"/>
        <w:tab w:val="left" w:pos="3288"/>
        <w:tab w:val="left" w:pos="7157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4E6B2E3" wp14:editId="54395E56">
          <wp:simplePos x="0" y="0"/>
          <wp:positionH relativeFrom="column">
            <wp:posOffset>-266700</wp:posOffset>
          </wp:positionH>
          <wp:positionV relativeFrom="paragraph">
            <wp:posOffset>290830</wp:posOffset>
          </wp:positionV>
          <wp:extent cx="6453505" cy="530860"/>
          <wp:effectExtent l="0" t="0" r="0" b="0"/>
          <wp:wrapSquare wrapText="bothSides"/>
          <wp:docPr id="50706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505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B9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50E5A1E"/>
    <w:name w:val="WW8Num14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49"/>
        </w:tabs>
        <w:ind w:left="802" w:hanging="494"/>
      </w:pPr>
      <w:rPr>
        <w:rFonts w:ascii="Calibri" w:eastAsia="Times New Roman" w:hAnsi="Calibri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18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60DEB95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Arial" w:hAnsi="Verdana" w:cs="Arial Narrow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singleLevel"/>
    <w:tmpl w:val="903A6BE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4" w15:restartNumberingAfterBreak="0">
    <w:nsid w:val="01791CAA"/>
    <w:multiLevelType w:val="hybridMultilevel"/>
    <w:tmpl w:val="A92EC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E14327"/>
    <w:multiLevelType w:val="hybridMultilevel"/>
    <w:tmpl w:val="2CE0F7A8"/>
    <w:lvl w:ilvl="0" w:tplc="78A0FBA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2307C4"/>
    <w:multiLevelType w:val="hybridMultilevel"/>
    <w:tmpl w:val="AE6E4D8E"/>
    <w:lvl w:ilvl="0" w:tplc="94AAD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54243"/>
    <w:multiLevelType w:val="multilevel"/>
    <w:tmpl w:val="70D03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80B50"/>
    <w:multiLevelType w:val="multilevel"/>
    <w:tmpl w:val="5F1875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A26889"/>
    <w:multiLevelType w:val="hybridMultilevel"/>
    <w:tmpl w:val="57B426B2"/>
    <w:lvl w:ilvl="0" w:tplc="F396777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65B31"/>
    <w:multiLevelType w:val="hybridMultilevel"/>
    <w:tmpl w:val="70669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8F0"/>
    <w:multiLevelType w:val="hybridMultilevel"/>
    <w:tmpl w:val="4490C5B2"/>
    <w:lvl w:ilvl="0" w:tplc="D3F63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5519E"/>
    <w:multiLevelType w:val="hybridMultilevel"/>
    <w:tmpl w:val="C5990B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9BB1377"/>
    <w:multiLevelType w:val="hybridMultilevel"/>
    <w:tmpl w:val="9566D48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EAEE6E">
      <w:numFmt w:val="bullet"/>
      <w:lvlText w:val=""/>
      <w:lvlJc w:val="left"/>
      <w:pPr>
        <w:ind w:left="1506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537051"/>
    <w:multiLevelType w:val="hybridMultilevel"/>
    <w:tmpl w:val="C1D80F3E"/>
    <w:lvl w:ilvl="0" w:tplc="15D6FE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62178"/>
    <w:multiLevelType w:val="hybridMultilevel"/>
    <w:tmpl w:val="5C56B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005F5"/>
    <w:multiLevelType w:val="hybridMultilevel"/>
    <w:tmpl w:val="F15CFC04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5147D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05E4179"/>
    <w:multiLevelType w:val="hybridMultilevel"/>
    <w:tmpl w:val="6AAEF8A4"/>
    <w:lvl w:ilvl="0" w:tplc="6C822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73054"/>
    <w:multiLevelType w:val="multilevel"/>
    <w:tmpl w:val="915272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EC339D"/>
    <w:multiLevelType w:val="hybridMultilevel"/>
    <w:tmpl w:val="6AAEF8A4"/>
    <w:lvl w:ilvl="0" w:tplc="6C822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9716A"/>
    <w:multiLevelType w:val="hybridMultilevel"/>
    <w:tmpl w:val="B002DA4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37CBA"/>
    <w:multiLevelType w:val="hybridMultilevel"/>
    <w:tmpl w:val="F582391E"/>
    <w:lvl w:ilvl="0" w:tplc="95508E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B1F5A3D"/>
    <w:multiLevelType w:val="hybridMultilevel"/>
    <w:tmpl w:val="DB448218"/>
    <w:lvl w:ilvl="0" w:tplc="316C6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42DC7"/>
    <w:multiLevelType w:val="hybridMultilevel"/>
    <w:tmpl w:val="520C1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330B3"/>
    <w:multiLevelType w:val="hybridMultilevel"/>
    <w:tmpl w:val="069AA6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321B78"/>
    <w:multiLevelType w:val="hybridMultilevel"/>
    <w:tmpl w:val="C5641878"/>
    <w:lvl w:ilvl="0" w:tplc="A3823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887F2A"/>
    <w:multiLevelType w:val="hybridMultilevel"/>
    <w:tmpl w:val="6B04E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B7527"/>
    <w:multiLevelType w:val="hybridMultilevel"/>
    <w:tmpl w:val="7E6B673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6600F2B"/>
    <w:multiLevelType w:val="hybridMultilevel"/>
    <w:tmpl w:val="1F428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E2454"/>
    <w:multiLevelType w:val="hybridMultilevel"/>
    <w:tmpl w:val="7B7491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50A8"/>
    <w:multiLevelType w:val="hybridMultilevel"/>
    <w:tmpl w:val="EBACEA9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4480B72"/>
    <w:multiLevelType w:val="hybridMultilevel"/>
    <w:tmpl w:val="374E2002"/>
    <w:lvl w:ilvl="0" w:tplc="B53E8022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2" w15:restartNumberingAfterBreak="0">
    <w:nsid w:val="5A676C13"/>
    <w:multiLevelType w:val="hybridMultilevel"/>
    <w:tmpl w:val="BBD8C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872F9"/>
    <w:multiLevelType w:val="hybridMultilevel"/>
    <w:tmpl w:val="BCFE1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1D7170"/>
    <w:multiLevelType w:val="hybridMultilevel"/>
    <w:tmpl w:val="637ACEEE"/>
    <w:lvl w:ilvl="0" w:tplc="91888A9E">
      <w:start w:val="1"/>
      <w:numFmt w:val="decimal"/>
      <w:lvlText w:val="%1)"/>
      <w:lvlJc w:val="left"/>
      <w:pPr>
        <w:ind w:left="2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5" w15:restartNumberingAfterBreak="0">
    <w:nsid w:val="62855DC3"/>
    <w:multiLevelType w:val="multilevel"/>
    <w:tmpl w:val="628E3C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416588"/>
    <w:multiLevelType w:val="hybridMultilevel"/>
    <w:tmpl w:val="FCAE6BF4"/>
    <w:lvl w:ilvl="0" w:tplc="0E10FF98">
      <w:start w:val="2"/>
      <w:numFmt w:val="decimal"/>
      <w:lvlText w:val="%1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57214FC"/>
    <w:multiLevelType w:val="hybridMultilevel"/>
    <w:tmpl w:val="964C5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FB690D"/>
    <w:multiLevelType w:val="hybridMultilevel"/>
    <w:tmpl w:val="83E20F28"/>
    <w:lvl w:ilvl="0" w:tplc="C846A7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7B1A3A"/>
    <w:multiLevelType w:val="multilevel"/>
    <w:tmpl w:val="028E4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="Arial Narrow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Arial" w:hAnsiTheme="minorHAnsi" w:cs="Arial Narrow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DD83BD9"/>
    <w:multiLevelType w:val="hybridMultilevel"/>
    <w:tmpl w:val="6B04E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5527"/>
    <w:multiLevelType w:val="hybridMultilevel"/>
    <w:tmpl w:val="B002DA4A"/>
    <w:lvl w:ilvl="0" w:tplc="EA86D0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75D74"/>
    <w:multiLevelType w:val="hybridMultilevel"/>
    <w:tmpl w:val="1F428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B25C4"/>
    <w:multiLevelType w:val="hybridMultilevel"/>
    <w:tmpl w:val="96548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814535"/>
    <w:multiLevelType w:val="hybridMultilevel"/>
    <w:tmpl w:val="5906B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1C1761"/>
    <w:multiLevelType w:val="multilevel"/>
    <w:tmpl w:val="1DFE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 w:hint="default"/>
        <w:b w:val="0"/>
        <w:i w:val="0"/>
        <w:w w:val="94"/>
        <w:kern w:val="1"/>
        <w:sz w:val="22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Arial" w:hAnsiTheme="minorHAnsi" w:cstheme="minorHAnsi" w:hint="default"/>
        <w:b w:val="0"/>
        <w:i w:val="0"/>
        <w:w w:val="94"/>
        <w:kern w:val="1"/>
        <w:sz w:val="22"/>
        <w:szCs w:val="22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5790614"/>
    <w:multiLevelType w:val="hybridMultilevel"/>
    <w:tmpl w:val="60A86C8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76916FB5"/>
    <w:multiLevelType w:val="multilevel"/>
    <w:tmpl w:val="A2FAF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DD4655"/>
    <w:multiLevelType w:val="multilevel"/>
    <w:tmpl w:val="CBFC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Arial" w:hAnsi="Verdana" w:cs="Arial Narrow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Arial" w:hAnsi="Arial Narrow" w:cs="Arial Narrow"/>
        <w:b w:val="0"/>
        <w:i w:val="0"/>
        <w:w w:val="94"/>
        <w:kern w:val="1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5"/>
  </w:num>
  <w:num w:numId="2">
    <w:abstractNumId w:val="34"/>
  </w:num>
  <w:num w:numId="3">
    <w:abstractNumId w:val="38"/>
  </w:num>
  <w:num w:numId="4">
    <w:abstractNumId w:val="5"/>
  </w:num>
  <w:num w:numId="5">
    <w:abstractNumId w:val="16"/>
  </w:num>
  <w:num w:numId="6">
    <w:abstractNumId w:val="21"/>
  </w:num>
  <w:num w:numId="7">
    <w:abstractNumId w:val="44"/>
  </w:num>
  <w:num w:numId="8">
    <w:abstractNumId w:val="43"/>
  </w:num>
  <w:num w:numId="9">
    <w:abstractNumId w:val="29"/>
  </w:num>
  <w:num w:numId="10">
    <w:abstractNumId w:val="15"/>
  </w:num>
  <w:num w:numId="11">
    <w:abstractNumId w:val="41"/>
  </w:num>
  <w:num w:numId="12">
    <w:abstractNumId w:val="17"/>
  </w:num>
  <w:num w:numId="13">
    <w:abstractNumId w:val="28"/>
  </w:num>
  <w:num w:numId="14">
    <w:abstractNumId w:val="32"/>
  </w:num>
  <w:num w:numId="15">
    <w:abstractNumId w:val="45"/>
  </w:num>
  <w:num w:numId="16">
    <w:abstractNumId w:val="13"/>
  </w:num>
  <w:num w:numId="17">
    <w:abstractNumId w:val="2"/>
  </w:num>
  <w:num w:numId="18">
    <w:abstractNumId w:val="24"/>
  </w:num>
  <w:num w:numId="19">
    <w:abstractNumId w:val="37"/>
  </w:num>
  <w:num w:numId="20">
    <w:abstractNumId w:val="33"/>
  </w:num>
  <w:num w:numId="21">
    <w:abstractNumId w:val="39"/>
  </w:num>
  <w:num w:numId="22">
    <w:abstractNumId w:val="19"/>
  </w:num>
  <w:num w:numId="23">
    <w:abstractNumId w:val="42"/>
  </w:num>
  <w:num w:numId="24">
    <w:abstractNumId w:val="26"/>
  </w:num>
  <w:num w:numId="25">
    <w:abstractNumId w:val="10"/>
  </w:num>
  <w:num w:numId="26">
    <w:abstractNumId w:val="6"/>
  </w:num>
  <w:num w:numId="27">
    <w:abstractNumId w:val="31"/>
  </w:num>
  <w:num w:numId="28">
    <w:abstractNumId w:val="9"/>
  </w:num>
  <w:num w:numId="29">
    <w:abstractNumId w:val="48"/>
  </w:num>
  <w:num w:numId="30">
    <w:abstractNumId w:val="46"/>
  </w:num>
  <w:num w:numId="31">
    <w:abstractNumId w:val="36"/>
  </w:num>
  <w:num w:numId="32">
    <w:abstractNumId w:val="18"/>
  </w:num>
  <w:num w:numId="33">
    <w:abstractNumId w:val="4"/>
  </w:num>
  <w:num w:numId="34">
    <w:abstractNumId w:val="35"/>
  </w:num>
  <w:num w:numId="35">
    <w:abstractNumId w:val="47"/>
  </w:num>
  <w:num w:numId="36">
    <w:abstractNumId w:val="8"/>
  </w:num>
  <w:num w:numId="37">
    <w:abstractNumId w:val="30"/>
  </w:num>
  <w:num w:numId="38">
    <w:abstractNumId w:val="40"/>
  </w:num>
  <w:num w:numId="39">
    <w:abstractNumId w:val="20"/>
  </w:num>
  <w:num w:numId="40">
    <w:abstractNumId w:val="11"/>
  </w:num>
  <w:num w:numId="41">
    <w:abstractNumId w:val="23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22"/>
  </w:num>
  <w:num w:numId="45">
    <w:abstractNumId w:val="27"/>
  </w:num>
  <w:num w:numId="46">
    <w:abstractNumId w:val="12"/>
  </w:num>
  <w:num w:numId="4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RSZTATY KIEROWNIK">
    <w15:presenceInfo w15:providerId="None" w15:userId="WARSZTATY KIER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1DC"/>
    <w:rsid w:val="00000B08"/>
    <w:rsid w:val="00000BF7"/>
    <w:rsid w:val="00000FAD"/>
    <w:rsid w:val="0000194C"/>
    <w:rsid w:val="00001A51"/>
    <w:rsid w:val="00001C98"/>
    <w:rsid w:val="00001D49"/>
    <w:rsid w:val="000027AD"/>
    <w:rsid w:val="00002C57"/>
    <w:rsid w:val="00003EDB"/>
    <w:rsid w:val="00004321"/>
    <w:rsid w:val="00005A54"/>
    <w:rsid w:val="00006058"/>
    <w:rsid w:val="000067B9"/>
    <w:rsid w:val="00006FBC"/>
    <w:rsid w:val="000070A5"/>
    <w:rsid w:val="0000754A"/>
    <w:rsid w:val="00010485"/>
    <w:rsid w:val="00010C60"/>
    <w:rsid w:val="0001156B"/>
    <w:rsid w:val="000133AE"/>
    <w:rsid w:val="000148BA"/>
    <w:rsid w:val="000156B2"/>
    <w:rsid w:val="00015EFD"/>
    <w:rsid w:val="000166E9"/>
    <w:rsid w:val="00016829"/>
    <w:rsid w:val="00017B91"/>
    <w:rsid w:val="0002075D"/>
    <w:rsid w:val="00020D02"/>
    <w:rsid w:val="00023F24"/>
    <w:rsid w:val="000243A7"/>
    <w:rsid w:val="00024B98"/>
    <w:rsid w:val="00024D41"/>
    <w:rsid w:val="00025E54"/>
    <w:rsid w:val="000261F9"/>
    <w:rsid w:val="00026994"/>
    <w:rsid w:val="00027FB9"/>
    <w:rsid w:val="00030985"/>
    <w:rsid w:val="00031B1B"/>
    <w:rsid w:val="0003296E"/>
    <w:rsid w:val="00032F7B"/>
    <w:rsid w:val="000343DE"/>
    <w:rsid w:val="00036652"/>
    <w:rsid w:val="00036C34"/>
    <w:rsid w:val="00037669"/>
    <w:rsid w:val="0003768C"/>
    <w:rsid w:val="00037988"/>
    <w:rsid w:val="000426E0"/>
    <w:rsid w:val="000427EB"/>
    <w:rsid w:val="00042941"/>
    <w:rsid w:val="00042B91"/>
    <w:rsid w:val="00045880"/>
    <w:rsid w:val="0004790B"/>
    <w:rsid w:val="00053240"/>
    <w:rsid w:val="00053E68"/>
    <w:rsid w:val="00054084"/>
    <w:rsid w:val="000540BF"/>
    <w:rsid w:val="0005449C"/>
    <w:rsid w:val="00054754"/>
    <w:rsid w:val="0005480F"/>
    <w:rsid w:val="00055860"/>
    <w:rsid w:val="000562DF"/>
    <w:rsid w:val="00056D6C"/>
    <w:rsid w:val="00061355"/>
    <w:rsid w:val="00063151"/>
    <w:rsid w:val="00063907"/>
    <w:rsid w:val="000654CD"/>
    <w:rsid w:val="00065C19"/>
    <w:rsid w:val="00066BE1"/>
    <w:rsid w:val="00067F3F"/>
    <w:rsid w:val="000703A8"/>
    <w:rsid w:val="000707D5"/>
    <w:rsid w:val="00071F47"/>
    <w:rsid w:val="00072818"/>
    <w:rsid w:val="00073254"/>
    <w:rsid w:val="00073326"/>
    <w:rsid w:val="00073C4D"/>
    <w:rsid w:val="000750AE"/>
    <w:rsid w:val="00075D4A"/>
    <w:rsid w:val="00075E45"/>
    <w:rsid w:val="00085132"/>
    <w:rsid w:val="00085237"/>
    <w:rsid w:val="00086D94"/>
    <w:rsid w:val="00090337"/>
    <w:rsid w:val="00090A92"/>
    <w:rsid w:val="00090FA6"/>
    <w:rsid w:val="000910DC"/>
    <w:rsid w:val="00091532"/>
    <w:rsid w:val="000916E7"/>
    <w:rsid w:val="00093785"/>
    <w:rsid w:val="00094181"/>
    <w:rsid w:val="00096A60"/>
    <w:rsid w:val="00097767"/>
    <w:rsid w:val="00097952"/>
    <w:rsid w:val="000A0A07"/>
    <w:rsid w:val="000A1823"/>
    <w:rsid w:val="000A3015"/>
    <w:rsid w:val="000A630C"/>
    <w:rsid w:val="000A799F"/>
    <w:rsid w:val="000B1DE0"/>
    <w:rsid w:val="000B2539"/>
    <w:rsid w:val="000B25D6"/>
    <w:rsid w:val="000B45E0"/>
    <w:rsid w:val="000B560D"/>
    <w:rsid w:val="000B7AC7"/>
    <w:rsid w:val="000C040C"/>
    <w:rsid w:val="000C08F2"/>
    <w:rsid w:val="000C09C1"/>
    <w:rsid w:val="000C0F69"/>
    <w:rsid w:val="000C1666"/>
    <w:rsid w:val="000C23E1"/>
    <w:rsid w:val="000C268B"/>
    <w:rsid w:val="000C2C48"/>
    <w:rsid w:val="000C5215"/>
    <w:rsid w:val="000C56A6"/>
    <w:rsid w:val="000C6338"/>
    <w:rsid w:val="000C7529"/>
    <w:rsid w:val="000C7D15"/>
    <w:rsid w:val="000C7E59"/>
    <w:rsid w:val="000C7EB6"/>
    <w:rsid w:val="000D1B41"/>
    <w:rsid w:val="000D1EF6"/>
    <w:rsid w:val="000D3BD0"/>
    <w:rsid w:val="000D3C46"/>
    <w:rsid w:val="000D4441"/>
    <w:rsid w:val="000D4E3D"/>
    <w:rsid w:val="000D5334"/>
    <w:rsid w:val="000D54FD"/>
    <w:rsid w:val="000D66F3"/>
    <w:rsid w:val="000E028B"/>
    <w:rsid w:val="000E05A6"/>
    <w:rsid w:val="000E0E5A"/>
    <w:rsid w:val="000E2825"/>
    <w:rsid w:val="000E3CFA"/>
    <w:rsid w:val="000E4489"/>
    <w:rsid w:val="000E530A"/>
    <w:rsid w:val="000F013D"/>
    <w:rsid w:val="000F02FA"/>
    <w:rsid w:val="000F0DAB"/>
    <w:rsid w:val="000F281F"/>
    <w:rsid w:val="000F39BC"/>
    <w:rsid w:val="000F4316"/>
    <w:rsid w:val="000F4B01"/>
    <w:rsid w:val="000F4D5E"/>
    <w:rsid w:val="000F67F6"/>
    <w:rsid w:val="000F7E87"/>
    <w:rsid w:val="00100226"/>
    <w:rsid w:val="00101694"/>
    <w:rsid w:val="00103F05"/>
    <w:rsid w:val="00105A62"/>
    <w:rsid w:val="00106043"/>
    <w:rsid w:val="0010606F"/>
    <w:rsid w:val="001078E9"/>
    <w:rsid w:val="001109F5"/>
    <w:rsid w:val="001116B1"/>
    <w:rsid w:val="001125BB"/>
    <w:rsid w:val="001126A3"/>
    <w:rsid w:val="00112B12"/>
    <w:rsid w:val="00114366"/>
    <w:rsid w:val="001146B8"/>
    <w:rsid w:val="00116172"/>
    <w:rsid w:val="001169E0"/>
    <w:rsid w:val="00116AAC"/>
    <w:rsid w:val="0011713E"/>
    <w:rsid w:val="00117C46"/>
    <w:rsid w:val="00120727"/>
    <w:rsid w:val="00120814"/>
    <w:rsid w:val="00120979"/>
    <w:rsid w:val="00121AD8"/>
    <w:rsid w:val="001223E6"/>
    <w:rsid w:val="00123611"/>
    <w:rsid w:val="0012499F"/>
    <w:rsid w:val="00125253"/>
    <w:rsid w:val="001253C1"/>
    <w:rsid w:val="00126EC7"/>
    <w:rsid w:val="00131680"/>
    <w:rsid w:val="00131C99"/>
    <w:rsid w:val="00131E31"/>
    <w:rsid w:val="00131E4C"/>
    <w:rsid w:val="00133380"/>
    <w:rsid w:val="00133D34"/>
    <w:rsid w:val="0013435C"/>
    <w:rsid w:val="00134CF5"/>
    <w:rsid w:val="0013517E"/>
    <w:rsid w:val="0013645D"/>
    <w:rsid w:val="00136D72"/>
    <w:rsid w:val="001401F8"/>
    <w:rsid w:val="00141A57"/>
    <w:rsid w:val="00143F90"/>
    <w:rsid w:val="00144056"/>
    <w:rsid w:val="00145EA2"/>
    <w:rsid w:val="001472A8"/>
    <w:rsid w:val="0015050A"/>
    <w:rsid w:val="001506FF"/>
    <w:rsid w:val="00151FA5"/>
    <w:rsid w:val="00152B37"/>
    <w:rsid w:val="00154A36"/>
    <w:rsid w:val="00155437"/>
    <w:rsid w:val="00155A6E"/>
    <w:rsid w:val="00157ED8"/>
    <w:rsid w:val="0016053C"/>
    <w:rsid w:val="00160C92"/>
    <w:rsid w:val="00163316"/>
    <w:rsid w:val="00163A0E"/>
    <w:rsid w:val="00163B0D"/>
    <w:rsid w:val="0016453C"/>
    <w:rsid w:val="0016530F"/>
    <w:rsid w:val="001665B4"/>
    <w:rsid w:val="0016670E"/>
    <w:rsid w:val="00167B56"/>
    <w:rsid w:val="0017051F"/>
    <w:rsid w:val="0017079D"/>
    <w:rsid w:val="001713BE"/>
    <w:rsid w:val="00171520"/>
    <w:rsid w:val="001741EE"/>
    <w:rsid w:val="00174BD6"/>
    <w:rsid w:val="001751E2"/>
    <w:rsid w:val="00175232"/>
    <w:rsid w:val="00175C6C"/>
    <w:rsid w:val="0017609A"/>
    <w:rsid w:val="00176613"/>
    <w:rsid w:val="00176DE4"/>
    <w:rsid w:val="00182514"/>
    <w:rsid w:val="00182635"/>
    <w:rsid w:val="00182997"/>
    <w:rsid w:val="00183872"/>
    <w:rsid w:val="0018483C"/>
    <w:rsid w:val="00184DD0"/>
    <w:rsid w:val="00185CC8"/>
    <w:rsid w:val="001867FC"/>
    <w:rsid w:val="00187278"/>
    <w:rsid w:val="00187877"/>
    <w:rsid w:val="001901E2"/>
    <w:rsid w:val="001908E4"/>
    <w:rsid w:val="0019095D"/>
    <w:rsid w:val="00190DA1"/>
    <w:rsid w:val="00190F1F"/>
    <w:rsid w:val="00192934"/>
    <w:rsid w:val="0019323C"/>
    <w:rsid w:val="0019394D"/>
    <w:rsid w:val="001947D8"/>
    <w:rsid w:val="00194F7D"/>
    <w:rsid w:val="00196318"/>
    <w:rsid w:val="00196708"/>
    <w:rsid w:val="001A04AF"/>
    <w:rsid w:val="001A073D"/>
    <w:rsid w:val="001A122A"/>
    <w:rsid w:val="001A14D5"/>
    <w:rsid w:val="001A214F"/>
    <w:rsid w:val="001A24A4"/>
    <w:rsid w:val="001A267A"/>
    <w:rsid w:val="001A3396"/>
    <w:rsid w:val="001A3B8A"/>
    <w:rsid w:val="001A4428"/>
    <w:rsid w:val="001A5469"/>
    <w:rsid w:val="001A58DD"/>
    <w:rsid w:val="001A5CD1"/>
    <w:rsid w:val="001A70E8"/>
    <w:rsid w:val="001B03AA"/>
    <w:rsid w:val="001B10C3"/>
    <w:rsid w:val="001B16C7"/>
    <w:rsid w:val="001B1C92"/>
    <w:rsid w:val="001B2516"/>
    <w:rsid w:val="001B3685"/>
    <w:rsid w:val="001B6570"/>
    <w:rsid w:val="001B74CC"/>
    <w:rsid w:val="001C1387"/>
    <w:rsid w:val="001C15D2"/>
    <w:rsid w:val="001C286F"/>
    <w:rsid w:val="001C40CD"/>
    <w:rsid w:val="001C5B76"/>
    <w:rsid w:val="001C710E"/>
    <w:rsid w:val="001D16C6"/>
    <w:rsid w:val="001D2430"/>
    <w:rsid w:val="001D3A15"/>
    <w:rsid w:val="001D4079"/>
    <w:rsid w:val="001D43C7"/>
    <w:rsid w:val="001D4402"/>
    <w:rsid w:val="001D505A"/>
    <w:rsid w:val="001D5416"/>
    <w:rsid w:val="001D62E1"/>
    <w:rsid w:val="001D76D7"/>
    <w:rsid w:val="001E0D3C"/>
    <w:rsid w:val="001E17EF"/>
    <w:rsid w:val="001E227C"/>
    <w:rsid w:val="001E284B"/>
    <w:rsid w:val="001E3338"/>
    <w:rsid w:val="001E35B2"/>
    <w:rsid w:val="001E5613"/>
    <w:rsid w:val="001E60DF"/>
    <w:rsid w:val="001E6B3F"/>
    <w:rsid w:val="001F0F78"/>
    <w:rsid w:val="001F4EB5"/>
    <w:rsid w:val="001F5519"/>
    <w:rsid w:val="001F6960"/>
    <w:rsid w:val="001F7889"/>
    <w:rsid w:val="00200845"/>
    <w:rsid w:val="002018C6"/>
    <w:rsid w:val="002024E3"/>
    <w:rsid w:val="00202886"/>
    <w:rsid w:val="00203605"/>
    <w:rsid w:val="002047EA"/>
    <w:rsid w:val="00204E7B"/>
    <w:rsid w:val="00204F73"/>
    <w:rsid w:val="00205B64"/>
    <w:rsid w:val="00206278"/>
    <w:rsid w:val="00207586"/>
    <w:rsid w:val="002075A8"/>
    <w:rsid w:val="00207A69"/>
    <w:rsid w:val="00207A8F"/>
    <w:rsid w:val="00207AD1"/>
    <w:rsid w:val="00207D60"/>
    <w:rsid w:val="00210818"/>
    <w:rsid w:val="00211B91"/>
    <w:rsid w:val="002129F4"/>
    <w:rsid w:val="00213B88"/>
    <w:rsid w:val="00214F1D"/>
    <w:rsid w:val="0021544C"/>
    <w:rsid w:val="002176A6"/>
    <w:rsid w:val="0021792B"/>
    <w:rsid w:val="00220849"/>
    <w:rsid w:val="00221D5D"/>
    <w:rsid w:val="002221A2"/>
    <w:rsid w:val="002228D3"/>
    <w:rsid w:val="00222FD2"/>
    <w:rsid w:val="00223016"/>
    <w:rsid w:val="00223A4D"/>
    <w:rsid w:val="0022513A"/>
    <w:rsid w:val="0022530B"/>
    <w:rsid w:val="00225BA3"/>
    <w:rsid w:val="00225F51"/>
    <w:rsid w:val="0022790C"/>
    <w:rsid w:val="0023075F"/>
    <w:rsid w:val="00230764"/>
    <w:rsid w:val="002309F3"/>
    <w:rsid w:val="0023130F"/>
    <w:rsid w:val="00232331"/>
    <w:rsid w:val="0023291C"/>
    <w:rsid w:val="00233056"/>
    <w:rsid w:val="00236A84"/>
    <w:rsid w:val="00240B10"/>
    <w:rsid w:val="00241B5D"/>
    <w:rsid w:val="00242F4B"/>
    <w:rsid w:val="00243051"/>
    <w:rsid w:val="00243863"/>
    <w:rsid w:val="002443BF"/>
    <w:rsid w:val="00244E10"/>
    <w:rsid w:val="00244E23"/>
    <w:rsid w:val="002450CC"/>
    <w:rsid w:val="00246E20"/>
    <w:rsid w:val="0024705B"/>
    <w:rsid w:val="00250591"/>
    <w:rsid w:val="002506CB"/>
    <w:rsid w:val="00250FDE"/>
    <w:rsid w:val="00255020"/>
    <w:rsid w:val="0025569F"/>
    <w:rsid w:val="00256F84"/>
    <w:rsid w:val="00260DF3"/>
    <w:rsid w:val="002613D9"/>
    <w:rsid w:val="00263648"/>
    <w:rsid w:val="00263D9A"/>
    <w:rsid w:val="00263DD9"/>
    <w:rsid w:val="002647E1"/>
    <w:rsid w:val="00264A35"/>
    <w:rsid w:val="00264A9E"/>
    <w:rsid w:val="00265CF4"/>
    <w:rsid w:val="002662C3"/>
    <w:rsid w:val="00266DF0"/>
    <w:rsid w:val="002714BE"/>
    <w:rsid w:val="00271E88"/>
    <w:rsid w:val="00272A9B"/>
    <w:rsid w:val="002741A7"/>
    <w:rsid w:val="00275912"/>
    <w:rsid w:val="0027629D"/>
    <w:rsid w:val="00276631"/>
    <w:rsid w:val="0027687D"/>
    <w:rsid w:val="00276E41"/>
    <w:rsid w:val="002771D4"/>
    <w:rsid w:val="00282636"/>
    <w:rsid w:val="00283301"/>
    <w:rsid w:val="002839FE"/>
    <w:rsid w:val="00283AFF"/>
    <w:rsid w:val="00283EA5"/>
    <w:rsid w:val="00287EAD"/>
    <w:rsid w:val="00287FB0"/>
    <w:rsid w:val="00290CEF"/>
    <w:rsid w:val="002915C8"/>
    <w:rsid w:val="00291F3B"/>
    <w:rsid w:val="002940A2"/>
    <w:rsid w:val="00296661"/>
    <w:rsid w:val="0029673B"/>
    <w:rsid w:val="00296C73"/>
    <w:rsid w:val="0029775B"/>
    <w:rsid w:val="00297F90"/>
    <w:rsid w:val="002A0FBC"/>
    <w:rsid w:val="002A12B5"/>
    <w:rsid w:val="002A1592"/>
    <w:rsid w:val="002A1A38"/>
    <w:rsid w:val="002A27A6"/>
    <w:rsid w:val="002A3013"/>
    <w:rsid w:val="002A3C4F"/>
    <w:rsid w:val="002A3ECB"/>
    <w:rsid w:val="002A42F9"/>
    <w:rsid w:val="002A51C7"/>
    <w:rsid w:val="002A5410"/>
    <w:rsid w:val="002A5B5F"/>
    <w:rsid w:val="002A601F"/>
    <w:rsid w:val="002A670D"/>
    <w:rsid w:val="002B30C4"/>
    <w:rsid w:val="002B32A0"/>
    <w:rsid w:val="002B5305"/>
    <w:rsid w:val="002B67AC"/>
    <w:rsid w:val="002B6C26"/>
    <w:rsid w:val="002C0495"/>
    <w:rsid w:val="002C0CCC"/>
    <w:rsid w:val="002C0FA8"/>
    <w:rsid w:val="002C1B7A"/>
    <w:rsid w:val="002C1CBF"/>
    <w:rsid w:val="002C1F02"/>
    <w:rsid w:val="002C2899"/>
    <w:rsid w:val="002C3D43"/>
    <w:rsid w:val="002C414E"/>
    <w:rsid w:val="002C46BF"/>
    <w:rsid w:val="002C4F34"/>
    <w:rsid w:val="002C4F35"/>
    <w:rsid w:val="002C59EB"/>
    <w:rsid w:val="002C5BEA"/>
    <w:rsid w:val="002C679C"/>
    <w:rsid w:val="002C6A4F"/>
    <w:rsid w:val="002C6C60"/>
    <w:rsid w:val="002C6DD3"/>
    <w:rsid w:val="002C7263"/>
    <w:rsid w:val="002D02D2"/>
    <w:rsid w:val="002D15A0"/>
    <w:rsid w:val="002D2D20"/>
    <w:rsid w:val="002D2EE6"/>
    <w:rsid w:val="002D37B5"/>
    <w:rsid w:val="002D3AA8"/>
    <w:rsid w:val="002D46D3"/>
    <w:rsid w:val="002D6791"/>
    <w:rsid w:val="002D6EC2"/>
    <w:rsid w:val="002D73AD"/>
    <w:rsid w:val="002E0434"/>
    <w:rsid w:val="002E0CDF"/>
    <w:rsid w:val="002E1665"/>
    <w:rsid w:val="002E2C13"/>
    <w:rsid w:val="002E3DEC"/>
    <w:rsid w:val="002E483D"/>
    <w:rsid w:val="002E4EFF"/>
    <w:rsid w:val="002E5EF5"/>
    <w:rsid w:val="002E628E"/>
    <w:rsid w:val="002E6D3E"/>
    <w:rsid w:val="002E7A4E"/>
    <w:rsid w:val="002E7BFD"/>
    <w:rsid w:val="002F10A1"/>
    <w:rsid w:val="002F1FE2"/>
    <w:rsid w:val="002F30D1"/>
    <w:rsid w:val="002F3118"/>
    <w:rsid w:val="002F5DB0"/>
    <w:rsid w:val="002F684E"/>
    <w:rsid w:val="002F739E"/>
    <w:rsid w:val="00301983"/>
    <w:rsid w:val="003023C6"/>
    <w:rsid w:val="003025A2"/>
    <w:rsid w:val="00302AD8"/>
    <w:rsid w:val="00303090"/>
    <w:rsid w:val="00306CD4"/>
    <w:rsid w:val="00306D1C"/>
    <w:rsid w:val="003078B4"/>
    <w:rsid w:val="00312990"/>
    <w:rsid w:val="00313A02"/>
    <w:rsid w:val="00315FD5"/>
    <w:rsid w:val="00316CBA"/>
    <w:rsid w:val="00320D9B"/>
    <w:rsid w:val="00320DE1"/>
    <w:rsid w:val="003214BC"/>
    <w:rsid w:val="00322509"/>
    <w:rsid w:val="00322B4A"/>
    <w:rsid w:val="00324810"/>
    <w:rsid w:val="00326167"/>
    <w:rsid w:val="00326470"/>
    <w:rsid w:val="003266F6"/>
    <w:rsid w:val="00326CBA"/>
    <w:rsid w:val="0032702F"/>
    <w:rsid w:val="00327AF6"/>
    <w:rsid w:val="0033165F"/>
    <w:rsid w:val="003331A5"/>
    <w:rsid w:val="003336D4"/>
    <w:rsid w:val="00334298"/>
    <w:rsid w:val="00334F0A"/>
    <w:rsid w:val="00336112"/>
    <w:rsid w:val="00336237"/>
    <w:rsid w:val="00337C25"/>
    <w:rsid w:val="00337D39"/>
    <w:rsid w:val="00340743"/>
    <w:rsid w:val="003424B1"/>
    <w:rsid w:val="00343F86"/>
    <w:rsid w:val="00344B0E"/>
    <w:rsid w:val="0034520D"/>
    <w:rsid w:val="00346BEF"/>
    <w:rsid w:val="0035031C"/>
    <w:rsid w:val="00350EB4"/>
    <w:rsid w:val="003512E7"/>
    <w:rsid w:val="003517C8"/>
    <w:rsid w:val="0035195F"/>
    <w:rsid w:val="003534FC"/>
    <w:rsid w:val="00353B0A"/>
    <w:rsid w:val="00354103"/>
    <w:rsid w:val="00354F7F"/>
    <w:rsid w:val="00356412"/>
    <w:rsid w:val="003570C0"/>
    <w:rsid w:val="003573DA"/>
    <w:rsid w:val="00357789"/>
    <w:rsid w:val="00360335"/>
    <w:rsid w:val="00360CA5"/>
    <w:rsid w:val="00361571"/>
    <w:rsid w:val="00361869"/>
    <w:rsid w:val="00363178"/>
    <w:rsid w:val="00363645"/>
    <w:rsid w:val="00364202"/>
    <w:rsid w:val="00364298"/>
    <w:rsid w:val="0036460F"/>
    <w:rsid w:val="00364FCB"/>
    <w:rsid w:val="003650FC"/>
    <w:rsid w:val="00366479"/>
    <w:rsid w:val="0036783D"/>
    <w:rsid w:val="00370D7D"/>
    <w:rsid w:val="00371678"/>
    <w:rsid w:val="003717C0"/>
    <w:rsid w:val="0037232B"/>
    <w:rsid w:val="0037326C"/>
    <w:rsid w:val="0037346A"/>
    <w:rsid w:val="003740A5"/>
    <w:rsid w:val="00374627"/>
    <w:rsid w:val="00374DB9"/>
    <w:rsid w:val="00376552"/>
    <w:rsid w:val="003775DA"/>
    <w:rsid w:val="00377907"/>
    <w:rsid w:val="00381939"/>
    <w:rsid w:val="003820A5"/>
    <w:rsid w:val="003843D9"/>
    <w:rsid w:val="00385A02"/>
    <w:rsid w:val="00385A71"/>
    <w:rsid w:val="00387246"/>
    <w:rsid w:val="0039028B"/>
    <w:rsid w:val="0039106C"/>
    <w:rsid w:val="00391952"/>
    <w:rsid w:val="003926EE"/>
    <w:rsid w:val="00392D9D"/>
    <w:rsid w:val="00394205"/>
    <w:rsid w:val="00395BAD"/>
    <w:rsid w:val="003971FE"/>
    <w:rsid w:val="00397997"/>
    <w:rsid w:val="00397EAC"/>
    <w:rsid w:val="003A1B09"/>
    <w:rsid w:val="003A24E4"/>
    <w:rsid w:val="003A2808"/>
    <w:rsid w:val="003A326A"/>
    <w:rsid w:val="003A3461"/>
    <w:rsid w:val="003A399A"/>
    <w:rsid w:val="003A4420"/>
    <w:rsid w:val="003A453A"/>
    <w:rsid w:val="003A4D74"/>
    <w:rsid w:val="003A52E5"/>
    <w:rsid w:val="003A570A"/>
    <w:rsid w:val="003A5E5B"/>
    <w:rsid w:val="003A6FE7"/>
    <w:rsid w:val="003A703C"/>
    <w:rsid w:val="003A72B6"/>
    <w:rsid w:val="003B03BD"/>
    <w:rsid w:val="003B07F8"/>
    <w:rsid w:val="003B297E"/>
    <w:rsid w:val="003B2A73"/>
    <w:rsid w:val="003B3AAA"/>
    <w:rsid w:val="003B484A"/>
    <w:rsid w:val="003B52A1"/>
    <w:rsid w:val="003B6793"/>
    <w:rsid w:val="003B6C14"/>
    <w:rsid w:val="003B7AB2"/>
    <w:rsid w:val="003B7E52"/>
    <w:rsid w:val="003C163E"/>
    <w:rsid w:val="003C37CA"/>
    <w:rsid w:val="003C511A"/>
    <w:rsid w:val="003C766E"/>
    <w:rsid w:val="003D013E"/>
    <w:rsid w:val="003D0692"/>
    <w:rsid w:val="003D08F7"/>
    <w:rsid w:val="003D0A16"/>
    <w:rsid w:val="003D1192"/>
    <w:rsid w:val="003D1FB4"/>
    <w:rsid w:val="003D3595"/>
    <w:rsid w:val="003D3B0B"/>
    <w:rsid w:val="003D57FB"/>
    <w:rsid w:val="003D5A75"/>
    <w:rsid w:val="003D5DDA"/>
    <w:rsid w:val="003D6078"/>
    <w:rsid w:val="003D6A80"/>
    <w:rsid w:val="003D7B60"/>
    <w:rsid w:val="003E0441"/>
    <w:rsid w:val="003E38C3"/>
    <w:rsid w:val="003E3D09"/>
    <w:rsid w:val="003E4104"/>
    <w:rsid w:val="003E42C4"/>
    <w:rsid w:val="003E4B6B"/>
    <w:rsid w:val="003E5783"/>
    <w:rsid w:val="003E5A57"/>
    <w:rsid w:val="003E5E09"/>
    <w:rsid w:val="003E6D12"/>
    <w:rsid w:val="003F00DC"/>
    <w:rsid w:val="003F0884"/>
    <w:rsid w:val="003F0941"/>
    <w:rsid w:val="003F1516"/>
    <w:rsid w:val="003F1C7D"/>
    <w:rsid w:val="003F4F9F"/>
    <w:rsid w:val="003F5A6D"/>
    <w:rsid w:val="003F5F5A"/>
    <w:rsid w:val="003F7B56"/>
    <w:rsid w:val="003F7E09"/>
    <w:rsid w:val="004003FB"/>
    <w:rsid w:val="00400B8E"/>
    <w:rsid w:val="00400E49"/>
    <w:rsid w:val="004013E1"/>
    <w:rsid w:val="004017A0"/>
    <w:rsid w:val="004024DC"/>
    <w:rsid w:val="0040350E"/>
    <w:rsid w:val="00403DA6"/>
    <w:rsid w:val="004048C6"/>
    <w:rsid w:val="004053F6"/>
    <w:rsid w:val="0040577B"/>
    <w:rsid w:val="004069A8"/>
    <w:rsid w:val="00407ECE"/>
    <w:rsid w:val="00411ED3"/>
    <w:rsid w:val="004129E0"/>
    <w:rsid w:val="00412B0A"/>
    <w:rsid w:val="00412C61"/>
    <w:rsid w:val="004138CB"/>
    <w:rsid w:val="00414A67"/>
    <w:rsid w:val="00414B5B"/>
    <w:rsid w:val="00416241"/>
    <w:rsid w:val="00416936"/>
    <w:rsid w:val="004224E7"/>
    <w:rsid w:val="00423DE5"/>
    <w:rsid w:val="00424747"/>
    <w:rsid w:val="004247CF"/>
    <w:rsid w:val="00426698"/>
    <w:rsid w:val="00427094"/>
    <w:rsid w:val="00427BD1"/>
    <w:rsid w:val="00427CCA"/>
    <w:rsid w:val="00427E84"/>
    <w:rsid w:val="004306C1"/>
    <w:rsid w:val="00431561"/>
    <w:rsid w:val="0043296D"/>
    <w:rsid w:val="00433225"/>
    <w:rsid w:val="004334D9"/>
    <w:rsid w:val="00433545"/>
    <w:rsid w:val="00434A45"/>
    <w:rsid w:val="0043618B"/>
    <w:rsid w:val="00437D31"/>
    <w:rsid w:val="00443644"/>
    <w:rsid w:val="00444CEE"/>
    <w:rsid w:val="00445152"/>
    <w:rsid w:val="004453D3"/>
    <w:rsid w:val="00445517"/>
    <w:rsid w:val="00445B38"/>
    <w:rsid w:val="00446090"/>
    <w:rsid w:val="00446C29"/>
    <w:rsid w:val="004472D4"/>
    <w:rsid w:val="0044775A"/>
    <w:rsid w:val="00451C0D"/>
    <w:rsid w:val="00452FC9"/>
    <w:rsid w:val="00456005"/>
    <w:rsid w:val="00457D18"/>
    <w:rsid w:val="00461406"/>
    <w:rsid w:val="0046250D"/>
    <w:rsid w:val="00462FF2"/>
    <w:rsid w:val="00463349"/>
    <w:rsid w:val="004654EF"/>
    <w:rsid w:val="00471E85"/>
    <w:rsid w:val="0047286B"/>
    <w:rsid w:val="004743AB"/>
    <w:rsid w:val="00474F63"/>
    <w:rsid w:val="00475A33"/>
    <w:rsid w:val="00477A84"/>
    <w:rsid w:val="004803A2"/>
    <w:rsid w:val="004805E8"/>
    <w:rsid w:val="00480ABA"/>
    <w:rsid w:val="00480E96"/>
    <w:rsid w:val="00480EDA"/>
    <w:rsid w:val="0048199F"/>
    <w:rsid w:val="00483A32"/>
    <w:rsid w:val="00484177"/>
    <w:rsid w:val="004844A4"/>
    <w:rsid w:val="0048571F"/>
    <w:rsid w:val="0048596D"/>
    <w:rsid w:val="00485D5C"/>
    <w:rsid w:val="00486E78"/>
    <w:rsid w:val="0048700D"/>
    <w:rsid w:val="00487A9E"/>
    <w:rsid w:val="0049113B"/>
    <w:rsid w:val="00492E35"/>
    <w:rsid w:val="004937B3"/>
    <w:rsid w:val="00494985"/>
    <w:rsid w:val="00496157"/>
    <w:rsid w:val="00496255"/>
    <w:rsid w:val="004970AF"/>
    <w:rsid w:val="004970DB"/>
    <w:rsid w:val="00497CE8"/>
    <w:rsid w:val="004A0161"/>
    <w:rsid w:val="004A0D56"/>
    <w:rsid w:val="004A2A52"/>
    <w:rsid w:val="004A2A82"/>
    <w:rsid w:val="004A2AE0"/>
    <w:rsid w:val="004A353D"/>
    <w:rsid w:val="004A3A02"/>
    <w:rsid w:val="004A426A"/>
    <w:rsid w:val="004A5981"/>
    <w:rsid w:val="004A64C8"/>
    <w:rsid w:val="004A6884"/>
    <w:rsid w:val="004A6A77"/>
    <w:rsid w:val="004A7B22"/>
    <w:rsid w:val="004A7CBC"/>
    <w:rsid w:val="004B075B"/>
    <w:rsid w:val="004B240D"/>
    <w:rsid w:val="004B2FA3"/>
    <w:rsid w:val="004B3325"/>
    <w:rsid w:val="004B3E60"/>
    <w:rsid w:val="004B5239"/>
    <w:rsid w:val="004B54EA"/>
    <w:rsid w:val="004B55DB"/>
    <w:rsid w:val="004B6210"/>
    <w:rsid w:val="004B6AC6"/>
    <w:rsid w:val="004C03EB"/>
    <w:rsid w:val="004C1A38"/>
    <w:rsid w:val="004C2978"/>
    <w:rsid w:val="004C396D"/>
    <w:rsid w:val="004C39F4"/>
    <w:rsid w:val="004C5167"/>
    <w:rsid w:val="004C65C4"/>
    <w:rsid w:val="004C66C1"/>
    <w:rsid w:val="004C7076"/>
    <w:rsid w:val="004D1366"/>
    <w:rsid w:val="004D17CF"/>
    <w:rsid w:val="004D1FDA"/>
    <w:rsid w:val="004D462B"/>
    <w:rsid w:val="004D5270"/>
    <w:rsid w:val="004D52EB"/>
    <w:rsid w:val="004D6593"/>
    <w:rsid w:val="004D6732"/>
    <w:rsid w:val="004D77F9"/>
    <w:rsid w:val="004E0414"/>
    <w:rsid w:val="004E11CD"/>
    <w:rsid w:val="004E13CC"/>
    <w:rsid w:val="004E1D05"/>
    <w:rsid w:val="004E3081"/>
    <w:rsid w:val="004E36EC"/>
    <w:rsid w:val="004E4FF7"/>
    <w:rsid w:val="004E5488"/>
    <w:rsid w:val="004E7112"/>
    <w:rsid w:val="004E7F13"/>
    <w:rsid w:val="004F035F"/>
    <w:rsid w:val="004F2F65"/>
    <w:rsid w:val="004F3244"/>
    <w:rsid w:val="004F3FEB"/>
    <w:rsid w:val="004F5C32"/>
    <w:rsid w:val="004F67BA"/>
    <w:rsid w:val="004F7343"/>
    <w:rsid w:val="005000F4"/>
    <w:rsid w:val="00501790"/>
    <w:rsid w:val="00501C6A"/>
    <w:rsid w:val="005027BD"/>
    <w:rsid w:val="00504F20"/>
    <w:rsid w:val="00505A35"/>
    <w:rsid w:val="00505F16"/>
    <w:rsid w:val="005110A8"/>
    <w:rsid w:val="00511BBE"/>
    <w:rsid w:val="00512769"/>
    <w:rsid w:val="005127C4"/>
    <w:rsid w:val="00512F7A"/>
    <w:rsid w:val="0051332A"/>
    <w:rsid w:val="005147CF"/>
    <w:rsid w:val="00514AB7"/>
    <w:rsid w:val="00514FD8"/>
    <w:rsid w:val="00517B55"/>
    <w:rsid w:val="00520A77"/>
    <w:rsid w:val="00520AC6"/>
    <w:rsid w:val="00520C5C"/>
    <w:rsid w:val="00521582"/>
    <w:rsid w:val="0052160D"/>
    <w:rsid w:val="005224DD"/>
    <w:rsid w:val="00522A33"/>
    <w:rsid w:val="00524674"/>
    <w:rsid w:val="00524690"/>
    <w:rsid w:val="005246D1"/>
    <w:rsid w:val="005248C3"/>
    <w:rsid w:val="0052492F"/>
    <w:rsid w:val="0052650F"/>
    <w:rsid w:val="0052674E"/>
    <w:rsid w:val="00526A84"/>
    <w:rsid w:val="00526D2D"/>
    <w:rsid w:val="00526ED0"/>
    <w:rsid w:val="0052710C"/>
    <w:rsid w:val="00527B8B"/>
    <w:rsid w:val="005305A5"/>
    <w:rsid w:val="005309D6"/>
    <w:rsid w:val="00531737"/>
    <w:rsid w:val="0053231B"/>
    <w:rsid w:val="005340D6"/>
    <w:rsid w:val="005344A2"/>
    <w:rsid w:val="00535E1C"/>
    <w:rsid w:val="005369E4"/>
    <w:rsid w:val="00536FE1"/>
    <w:rsid w:val="00537152"/>
    <w:rsid w:val="00537B43"/>
    <w:rsid w:val="00541747"/>
    <w:rsid w:val="00541A18"/>
    <w:rsid w:val="00541B69"/>
    <w:rsid w:val="00542D92"/>
    <w:rsid w:val="0054426A"/>
    <w:rsid w:val="00544FE3"/>
    <w:rsid w:val="00545587"/>
    <w:rsid w:val="00545E46"/>
    <w:rsid w:val="00545F98"/>
    <w:rsid w:val="005462CB"/>
    <w:rsid w:val="005467C4"/>
    <w:rsid w:val="005474EA"/>
    <w:rsid w:val="00547847"/>
    <w:rsid w:val="0055009A"/>
    <w:rsid w:val="005506DF"/>
    <w:rsid w:val="00550910"/>
    <w:rsid w:val="00550C4A"/>
    <w:rsid w:val="00551699"/>
    <w:rsid w:val="00551C31"/>
    <w:rsid w:val="005527A8"/>
    <w:rsid w:val="00552AAC"/>
    <w:rsid w:val="005534EF"/>
    <w:rsid w:val="00560450"/>
    <w:rsid w:val="0056148D"/>
    <w:rsid w:val="00561AA3"/>
    <w:rsid w:val="00561DD2"/>
    <w:rsid w:val="00561FAA"/>
    <w:rsid w:val="00562824"/>
    <w:rsid w:val="0056305B"/>
    <w:rsid w:val="00563ED4"/>
    <w:rsid w:val="00563F55"/>
    <w:rsid w:val="005645A0"/>
    <w:rsid w:val="00564860"/>
    <w:rsid w:val="00566044"/>
    <w:rsid w:val="0056797D"/>
    <w:rsid w:val="0057044F"/>
    <w:rsid w:val="00572D77"/>
    <w:rsid w:val="00573838"/>
    <w:rsid w:val="00573A10"/>
    <w:rsid w:val="00574463"/>
    <w:rsid w:val="00574762"/>
    <w:rsid w:val="0057487A"/>
    <w:rsid w:val="00575938"/>
    <w:rsid w:val="00577208"/>
    <w:rsid w:val="00577CDD"/>
    <w:rsid w:val="005806D3"/>
    <w:rsid w:val="005829D6"/>
    <w:rsid w:val="00582BD5"/>
    <w:rsid w:val="00583601"/>
    <w:rsid w:val="005845FD"/>
    <w:rsid w:val="005859B4"/>
    <w:rsid w:val="00585C18"/>
    <w:rsid w:val="0058666F"/>
    <w:rsid w:val="0059008A"/>
    <w:rsid w:val="005901CA"/>
    <w:rsid w:val="00592652"/>
    <w:rsid w:val="0059281F"/>
    <w:rsid w:val="0059657E"/>
    <w:rsid w:val="0059785C"/>
    <w:rsid w:val="005979E7"/>
    <w:rsid w:val="005A0100"/>
    <w:rsid w:val="005A10D8"/>
    <w:rsid w:val="005A1246"/>
    <w:rsid w:val="005A308C"/>
    <w:rsid w:val="005A334D"/>
    <w:rsid w:val="005A589E"/>
    <w:rsid w:val="005A638B"/>
    <w:rsid w:val="005A6E6B"/>
    <w:rsid w:val="005A7B30"/>
    <w:rsid w:val="005B088B"/>
    <w:rsid w:val="005B12E0"/>
    <w:rsid w:val="005B1708"/>
    <w:rsid w:val="005B1B22"/>
    <w:rsid w:val="005B365A"/>
    <w:rsid w:val="005B47FF"/>
    <w:rsid w:val="005B4F39"/>
    <w:rsid w:val="005B56A3"/>
    <w:rsid w:val="005B6028"/>
    <w:rsid w:val="005B75FA"/>
    <w:rsid w:val="005B7767"/>
    <w:rsid w:val="005B7CF7"/>
    <w:rsid w:val="005C10D3"/>
    <w:rsid w:val="005C181E"/>
    <w:rsid w:val="005C33AB"/>
    <w:rsid w:val="005C4360"/>
    <w:rsid w:val="005D0376"/>
    <w:rsid w:val="005D0B61"/>
    <w:rsid w:val="005D0E9D"/>
    <w:rsid w:val="005D190F"/>
    <w:rsid w:val="005D20B3"/>
    <w:rsid w:val="005D2219"/>
    <w:rsid w:val="005D2F62"/>
    <w:rsid w:val="005D35DA"/>
    <w:rsid w:val="005D4B8E"/>
    <w:rsid w:val="005D7020"/>
    <w:rsid w:val="005D7AB3"/>
    <w:rsid w:val="005E0A99"/>
    <w:rsid w:val="005E0CDF"/>
    <w:rsid w:val="005E0DC4"/>
    <w:rsid w:val="005E0F89"/>
    <w:rsid w:val="005E1849"/>
    <w:rsid w:val="005E226C"/>
    <w:rsid w:val="005E3153"/>
    <w:rsid w:val="005E36CB"/>
    <w:rsid w:val="005E643A"/>
    <w:rsid w:val="005F19F9"/>
    <w:rsid w:val="005F1D02"/>
    <w:rsid w:val="005F285D"/>
    <w:rsid w:val="005F35DA"/>
    <w:rsid w:val="005F3C50"/>
    <w:rsid w:val="005F43AA"/>
    <w:rsid w:val="005F47B1"/>
    <w:rsid w:val="005F6315"/>
    <w:rsid w:val="005F6635"/>
    <w:rsid w:val="005F69D4"/>
    <w:rsid w:val="005F7319"/>
    <w:rsid w:val="0060235C"/>
    <w:rsid w:val="00602885"/>
    <w:rsid w:val="0060296B"/>
    <w:rsid w:val="00603D23"/>
    <w:rsid w:val="00604DEA"/>
    <w:rsid w:val="00605F86"/>
    <w:rsid w:val="006076D1"/>
    <w:rsid w:val="00607D5B"/>
    <w:rsid w:val="006107DB"/>
    <w:rsid w:val="0061117D"/>
    <w:rsid w:val="00611F42"/>
    <w:rsid w:val="0061436B"/>
    <w:rsid w:val="00614B1C"/>
    <w:rsid w:val="00614BB2"/>
    <w:rsid w:val="00615012"/>
    <w:rsid w:val="006151E0"/>
    <w:rsid w:val="0061556B"/>
    <w:rsid w:val="006157AA"/>
    <w:rsid w:val="00616AA9"/>
    <w:rsid w:val="006217E3"/>
    <w:rsid w:val="00621A20"/>
    <w:rsid w:val="00621B03"/>
    <w:rsid w:val="00621CD9"/>
    <w:rsid w:val="00622D69"/>
    <w:rsid w:val="006252C8"/>
    <w:rsid w:val="0062575E"/>
    <w:rsid w:val="00626069"/>
    <w:rsid w:val="00626A3C"/>
    <w:rsid w:val="00626DFC"/>
    <w:rsid w:val="00627C46"/>
    <w:rsid w:val="0063098B"/>
    <w:rsid w:val="00631605"/>
    <w:rsid w:val="00632AC0"/>
    <w:rsid w:val="006336DE"/>
    <w:rsid w:val="00634445"/>
    <w:rsid w:val="00634917"/>
    <w:rsid w:val="00634F82"/>
    <w:rsid w:val="00635850"/>
    <w:rsid w:val="00635911"/>
    <w:rsid w:val="00635B10"/>
    <w:rsid w:val="00637538"/>
    <w:rsid w:val="00637550"/>
    <w:rsid w:val="006407EE"/>
    <w:rsid w:val="00641F37"/>
    <w:rsid w:val="00642E55"/>
    <w:rsid w:val="006444C9"/>
    <w:rsid w:val="00644C84"/>
    <w:rsid w:val="00644C99"/>
    <w:rsid w:val="006454A9"/>
    <w:rsid w:val="00645C0D"/>
    <w:rsid w:val="00646985"/>
    <w:rsid w:val="006472C9"/>
    <w:rsid w:val="0064767B"/>
    <w:rsid w:val="00653731"/>
    <w:rsid w:val="00654002"/>
    <w:rsid w:val="006545CB"/>
    <w:rsid w:val="00655143"/>
    <w:rsid w:val="00657FA3"/>
    <w:rsid w:val="00660168"/>
    <w:rsid w:val="00660A9A"/>
    <w:rsid w:val="0066251F"/>
    <w:rsid w:val="006626EC"/>
    <w:rsid w:val="00662FD8"/>
    <w:rsid w:val="00663CA9"/>
    <w:rsid w:val="00664567"/>
    <w:rsid w:val="006646BC"/>
    <w:rsid w:val="006654DF"/>
    <w:rsid w:val="00665AE7"/>
    <w:rsid w:val="00665F36"/>
    <w:rsid w:val="00666747"/>
    <w:rsid w:val="0066718C"/>
    <w:rsid w:val="00670D76"/>
    <w:rsid w:val="00670D9C"/>
    <w:rsid w:val="00671325"/>
    <w:rsid w:val="00674BC2"/>
    <w:rsid w:val="00674E71"/>
    <w:rsid w:val="00675C39"/>
    <w:rsid w:val="006763F9"/>
    <w:rsid w:val="00677240"/>
    <w:rsid w:val="00680C36"/>
    <w:rsid w:val="006818CB"/>
    <w:rsid w:val="00682836"/>
    <w:rsid w:val="00685D28"/>
    <w:rsid w:val="006868E3"/>
    <w:rsid w:val="00686F33"/>
    <w:rsid w:val="006878C7"/>
    <w:rsid w:val="0069144E"/>
    <w:rsid w:val="00692B28"/>
    <w:rsid w:val="006948EA"/>
    <w:rsid w:val="00695F31"/>
    <w:rsid w:val="006978EE"/>
    <w:rsid w:val="00697A77"/>
    <w:rsid w:val="006A099A"/>
    <w:rsid w:val="006A0AA7"/>
    <w:rsid w:val="006A0DB0"/>
    <w:rsid w:val="006A1213"/>
    <w:rsid w:val="006A17D9"/>
    <w:rsid w:val="006A1C33"/>
    <w:rsid w:val="006A2007"/>
    <w:rsid w:val="006A3686"/>
    <w:rsid w:val="006A3984"/>
    <w:rsid w:val="006A445C"/>
    <w:rsid w:val="006A5DD0"/>
    <w:rsid w:val="006A66DA"/>
    <w:rsid w:val="006A6795"/>
    <w:rsid w:val="006A7DB2"/>
    <w:rsid w:val="006B05D7"/>
    <w:rsid w:val="006B101C"/>
    <w:rsid w:val="006B2125"/>
    <w:rsid w:val="006B512C"/>
    <w:rsid w:val="006B55D6"/>
    <w:rsid w:val="006B593C"/>
    <w:rsid w:val="006B6197"/>
    <w:rsid w:val="006B630A"/>
    <w:rsid w:val="006B69CE"/>
    <w:rsid w:val="006B6B8F"/>
    <w:rsid w:val="006B767E"/>
    <w:rsid w:val="006B7D90"/>
    <w:rsid w:val="006C0FD5"/>
    <w:rsid w:val="006C20FF"/>
    <w:rsid w:val="006C3E1E"/>
    <w:rsid w:val="006C49D0"/>
    <w:rsid w:val="006C4B25"/>
    <w:rsid w:val="006C5EF4"/>
    <w:rsid w:val="006C6AF5"/>
    <w:rsid w:val="006D02A6"/>
    <w:rsid w:val="006D02DC"/>
    <w:rsid w:val="006D1681"/>
    <w:rsid w:val="006D3523"/>
    <w:rsid w:val="006D3A4C"/>
    <w:rsid w:val="006D3B08"/>
    <w:rsid w:val="006D5812"/>
    <w:rsid w:val="006D5D2B"/>
    <w:rsid w:val="006D5D80"/>
    <w:rsid w:val="006D5E42"/>
    <w:rsid w:val="006D70A6"/>
    <w:rsid w:val="006D785F"/>
    <w:rsid w:val="006D7D2B"/>
    <w:rsid w:val="006E0149"/>
    <w:rsid w:val="006E21E2"/>
    <w:rsid w:val="006E32E3"/>
    <w:rsid w:val="006E3930"/>
    <w:rsid w:val="006E4173"/>
    <w:rsid w:val="006E5600"/>
    <w:rsid w:val="006E56C1"/>
    <w:rsid w:val="006E6028"/>
    <w:rsid w:val="006E647E"/>
    <w:rsid w:val="006E6F07"/>
    <w:rsid w:val="006E78F2"/>
    <w:rsid w:val="006F015B"/>
    <w:rsid w:val="006F0603"/>
    <w:rsid w:val="006F10F7"/>
    <w:rsid w:val="006F1304"/>
    <w:rsid w:val="006F1A50"/>
    <w:rsid w:val="006F1EDD"/>
    <w:rsid w:val="006F2B05"/>
    <w:rsid w:val="006F2EEF"/>
    <w:rsid w:val="006F38F5"/>
    <w:rsid w:val="006F4000"/>
    <w:rsid w:val="006F4520"/>
    <w:rsid w:val="006F4814"/>
    <w:rsid w:val="006F524F"/>
    <w:rsid w:val="006F6873"/>
    <w:rsid w:val="006F72CA"/>
    <w:rsid w:val="0070155B"/>
    <w:rsid w:val="00702452"/>
    <w:rsid w:val="00703297"/>
    <w:rsid w:val="00703852"/>
    <w:rsid w:val="00703BB7"/>
    <w:rsid w:val="0070491F"/>
    <w:rsid w:val="00704BD1"/>
    <w:rsid w:val="0070545E"/>
    <w:rsid w:val="00705BC0"/>
    <w:rsid w:val="00706100"/>
    <w:rsid w:val="00706198"/>
    <w:rsid w:val="0070677D"/>
    <w:rsid w:val="00707932"/>
    <w:rsid w:val="007104CD"/>
    <w:rsid w:val="00710B1F"/>
    <w:rsid w:val="007113CF"/>
    <w:rsid w:val="00711A7C"/>
    <w:rsid w:val="00711EE5"/>
    <w:rsid w:val="00712EBC"/>
    <w:rsid w:val="00714DC5"/>
    <w:rsid w:val="00715BCF"/>
    <w:rsid w:val="0071632C"/>
    <w:rsid w:val="0071641D"/>
    <w:rsid w:val="007179CA"/>
    <w:rsid w:val="0072122C"/>
    <w:rsid w:val="0072191F"/>
    <w:rsid w:val="00721CDF"/>
    <w:rsid w:val="00724294"/>
    <w:rsid w:val="007243DD"/>
    <w:rsid w:val="0072473F"/>
    <w:rsid w:val="00725728"/>
    <w:rsid w:val="00725E30"/>
    <w:rsid w:val="00727702"/>
    <w:rsid w:val="00727FF3"/>
    <w:rsid w:val="0073012B"/>
    <w:rsid w:val="0073092A"/>
    <w:rsid w:val="0073128C"/>
    <w:rsid w:val="007316DF"/>
    <w:rsid w:val="00732123"/>
    <w:rsid w:val="00732591"/>
    <w:rsid w:val="00732A84"/>
    <w:rsid w:val="0073321F"/>
    <w:rsid w:val="007334F3"/>
    <w:rsid w:val="007351B4"/>
    <w:rsid w:val="007366BE"/>
    <w:rsid w:val="00737B30"/>
    <w:rsid w:val="007400AE"/>
    <w:rsid w:val="0074109D"/>
    <w:rsid w:val="0074119F"/>
    <w:rsid w:val="0074249D"/>
    <w:rsid w:val="0074373F"/>
    <w:rsid w:val="00744145"/>
    <w:rsid w:val="00744426"/>
    <w:rsid w:val="0074469A"/>
    <w:rsid w:val="0074536C"/>
    <w:rsid w:val="00745809"/>
    <w:rsid w:val="00745C88"/>
    <w:rsid w:val="007463A7"/>
    <w:rsid w:val="00746EB0"/>
    <w:rsid w:val="0074787B"/>
    <w:rsid w:val="007507FF"/>
    <w:rsid w:val="00750DD9"/>
    <w:rsid w:val="00752242"/>
    <w:rsid w:val="007531D9"/>
    <w:rsid w:val="00753F23"/>
    <w:rsid w:val="0075410D"/>
    <w:rsid w:val="00754504"/>
    <w:rsid w:val="0075685E"/>
    <w:rsid w:val="00756FA2"/>
    <w:rsid w:val="007577EB"/>
    <w:rsid w:val="00757E6F"/>
    <w:rsid w:val="007611B8"/>
    <w:rsid w:val="007619D0"/>
    <w:rsid w:val="00761F1F"/>
    <w:rsid w:val="00762EC1"/>
    <w:rsid w:val="00762F3C"/>
    <w:rsid w:val="007643C0"/>
    <w:rsid w:val="00764BB7"/>
    <w:rsid w:val="007652AE"/>
    <w:rsid w:val="0076550B"/>
    <w:rsid w:val="007671BD"/>
    <w:rsid w:val="00767F19"/>
    <w:rsid w:val="00770A9A"/>
    <w:rsid w:val="00770EC5"/>
    <w:rsid w:val="007729FA"/>
    <w:rsid w:val="00773C28"/>
    <w:rsid w:val="007756E3"/>
    <w:rsid w:val="00776CC0"/>
    <w:rsid w:val="00777184"/>
    <w:rsid w:val="007775FA"/>
    <w:rsid w:val="007804EA"/>
    <w:rsid w:val="00781958"/>
    <w:rsid w:val="007829F5"/>
    <w:rsid w:val="007832D4"/>
    <w:rsid w:val="00783698"/>
    <w:rsid w:val="007843EA"/>
    <w:rsid w:val="00787C6C"/>
    <w:rsid w:val="00791162"/>
    <w:rsid w:val="00793077"/>
    <w:rsid w:val="00793328"/>
    <w:rsid w:val="00793DB4"/>
    <w:rsid w:val="00794229"/>
    <w:rsid w:val="007943AE"/>
    <w:rsid w:val="00796282"/>
    <w:rsid w:val="007A0316"/>
    <w:rsid w:val="007A0385"/>
    <w:rsid w:val="007A29C9"/>
    <w:rsid w:val="007A29D5"/>
    <w:rsid w:val="007A3D74"/>
    <w:rsid w:val="007A42C5"/>
    <w:rsid w:val="007A5191"/>
    <w:rsid w:val="007A560D"/>
    <w:rsid w:val="007A5643"/>
    <w:rsid w:val="007B09A0"/>
    <w:rsid w:val="007B0AB8"/>
    <w:rsid w:val="007B3788"/>
    <w:rsid w:val="007B3979"/>
    <w:rsid w:val="007B3B41"/>
    <w:rsid w:val="007B3D7E"/>
    <w:rsid w:val="007B42EC"/>
    <w:rsid w:val="007B546F"/>
    <w:rsid w:val="007B576B"/>
    <w:rsid w:val="007B5D64"/>
    <w:rsid w:val="007B704A"/>
    <w:rsid w:val="007B77DC"/>
    <w:rsid w:val="007B7CC8"/>
    <w:rsid w:val="007C256A"/>
    <w:rsid w:val="007C265B"/>
    <w:rsid w:val="007C2C25"/>
    <w:rsid w:val="007C34F6"/>
    <w:rsid w:val="007C4B08"/>
    <w:rsid w:val="007C4D81"/>
    <w:rsid w:val="007C70D2"/>
    <w:rsid w:val="007C7800"/>
    <w:rsid w:val="007D1B39"/>
    <w:rsid w:val="007D1B42"/>
    <w:rsid w:val="007D2FF8"/>
    <w:rsid w:val="007D5395"/>
    <w:rsid w:val="007D694B"/>
    <w:rsid w:val="007D6962"/>
    <w:rsid w:val="007D776F"/>
    <w:rsid w:val="007D790E"/>
    <w:rsid w:val="007E0A67"/>
    <w:rsid w:val="007E1656"/>
    <w:rsid w:val="007E1793"/>
    <w:rsid w:val="007E1A7E"/>
    <w:rsid w:val="007E2941"/>
    <w:rsid w:val="007E42AB"/>
    <w:rsid w:val="007E49D7"/>
    <w:rsid w:val="007E4F5D"/>
    <w:rsid w:val="007E5767"/>
    <w:rsid w:val="007E78C1"/>
    <w:rsid w:val="007E7FF1"/>
    <w:rsid w:val="007F0120"/>
    <w:rsid w:val="007F06D8"/>
    <w:rsid w:val="007F0C15"/>
    <w:rsid w:val="007F2D29"/>
    <w:rsid w:val="007F4285"/>
    <w:rsid w:val="007F7577"/>
    <w:rsid w:val="007F79AA"/>
    <w:rsid w:val="008003ED"/>
    <w:rsid w:val="00800DBC"/>
    <w:rsid w:val="0080188F"/>
    <w:rsid w:val="00801C19"/>
    <w:rsid w:val="0080307F"/>
    <w:rsid w:val="008034B2"/>
    <w:rsid w:val="008038AA"/>
    <w:rsid w:val="008039F4"/>
    <w:rsid w:val="00803B45"/>
    <w:rsid w:val="00804918"/>
    <w:rsid w:val="00804D51"/>
    <w:rsid w:val="00805969"/>
    <w:rsid w:val="0080596C"/>
    <w:rsid w:val="00805D9B"/>
    <w:rsid w:val="00806807"/>
    <w:rsid w:val="00806AF8"/>
    <w:rsid w:val="00806B9A"/>
    <w:rsid w:val="00807874"/>
    <w:rsid w:val="00810194"/>
    <w:rsid w:val="0081108D"/>
    <w:rsid w:val="00811D74"/>
    <w:rsid w:val="008129D3"/>
    <w:rsid w:val="00812BD0"/>
    <w:rsid w:val="008135D3"/>
    <w:rsid w:val="00814907"/>
    <w:rsid w:val="00815956"/>
    <w:rsid w:val="00815F7A"/>
    <w:rsid w:val="00816074"/>
    <w:rsid w:val="0081653C"/>
    <w:rsid w:val="008169F3"/>
    <w:rsid w:val="00820887"/>
    <w:rsid w:val="00820FB0"/>
    <w:rsid w:val="00821D58"/>
    <w:rsid w:val="00821F43"/>
    <w:rsid w:val="00822BE6"/>
    <w:rsid w:val="00824483"/>
    <w:rsid w:val="00825F98"/>
    <w:rsid w:val="008263F5"/>
    <w:rsid w:val="008267E9"/>
    <w:rsid w:val="00827565"/>
    <w:rsid w:val="00827E12"/>
    <w:rsid w:val="00830315"/>
    <w:rsid w:val="008303E3"/>
    <w:rsid w:val="00830963"/>
    <w:rsid w:val="00830B71"/>
    <w:rsid w:val="008314B6"/>
    <w:rsid w:val="008317B3"/>
    <w:rsid w:val="0083244F"/>
    <w:rsid w:val="00832BB1"/>
    <w:rsid w:val="00832F1E"/>
    <w:rsid w:val="008338C1"/>
    <w:rsid w:val="00833ABE"/>
    <w:rsid w:val="00834E8F"/>
    <w:rsid w:val="00834FEF"/>
    <w:rsid w:val="00836052"/>
    <w:rsid w:val="00837B6E"/>
    <w:rsid w:val="00837C91"/>
    <w:rsid w:val="0084017C"/>
    <w:rsid w:val="008406ED"/>
    <w:rsid w:val="00842E44"/>
    <w:rsid w:val="00842FB2"/>
    <w:rsid w:val="00843631"/>
    <w:rsid w:val="00843724"/>
    <w:rsid w:val="008441ED"/>
    <w:rsid w:val="008455E6"/>
    <w:rsid w:val="0084647F"/>
    <w:rsid w:val="00846F5B"/>
    <w:rsid w:val="00847A53"/>
    <w:rsid w:val="00850C41"/>
    <w:rsid w:val="00850EBA"/>
    <w:rsid w:val="008516AE"/>
    <w:rsid w:val="00852260"/>
    <w:rsid w:val="008522A1"/>
    <w:rsid w:val="00852A05"/>
    <w:rsid w:val="00852F7F"/>
    <w:rsid w:val="00853E8F"/>
    <w:rsid w:val="00854EE3"/>
    <w:rsid w:val="00855017"/>
    <w:rsid w:val="00855156"/>
    <w:rsid w:val="00855F9B"/>
    <w:rsid w:val="008571E3"/>
    <w:rsid w:val="008577FF"/>
    <w:rsid w:val="00860929"/>
    <w:rsid w:val="0086188C"/>
    <w:rsid w:val="00861CCF"/>
    <w:rsid w:val="00865F50"/>
    <w:rsid w:val="00866E89"/>
    <w:rsid w:val="00867E51"/>
    <w:rsid w:val="0087047B"/>
    <w:rsid w:val="008707E9"/>
    <w:rsid w:val="00870B1C"/>
    <w:rsid w:val="0087277F"/>
    <w:rsid w:val="00872938"/>
    <w:rsid w:val="00872BEA"/>
    <w:rsid w:val="0087517E"/>
    <w:rsid w:val="00875A3A"/>
    <w:rsid w:val="00875B13"/>
    <w:rsid w:val="0087662C"/>
    <w:rsid w:val="00876BF1"/>
    <w:rsid w:val="0087712B"/>
    <w:rsid w:val="008775CB"/>
    <w:rsid w:val="00880F89"/>
    <w:rsid w:val="00883429"/>
    <w:rsid w:val="008841AB"/>
    <w:rsid w:val="00884853"/>
    <w:rsid w:val="00884D0C"/>
    <w:rsid w:val="00884F96"/>
    <w:rsid w:val="00885C87"/>
    <w:rsid w:val="00885D3B"/>
    <w:rsid w:val="0088664B"/>
    <w:rsid w:val="00886810"/>
    <w:rsid w:val="00887354"/>
    <w:rsid w:val="00887AF4"/>
    <w:rsid w:val="008923CD"/>
    <w:rsid w:val="00892B07"/>
    <w:rsid w:val="00894500"/>
    <w:rsid w:val="008976F6"/>
    <w:rsid w:val="008A18B1"/>
    <w:rsid w:val="008A313B"/>
    <w:rsid w:val="008A391E"/>
    <w:rsid w:val="008A3E21"/>
    <w:rsid w:val="008A4CF9"/>
    <w:rsid w:val="008A4D23"/>
    <w:rsid w:val="008A5798"/>
    <w:rsid w:val="008A6469"/>
    <w:rsid w:val="008A75D2"/>
    <w:rsid w:val="008B054C"/>
    <w:rsid w:val="008B2A79"/>
    <w:rsid w:val="008B2D33"/>
    <w:rsid w:val="008B3DF5"/>
    <w:rsid w:val="008B40F3"/>
    <w:rsid w:val="008B4532"/>
    <w:rsid w:val="008B4820"/>
    <w:rsid w:val="008B5531"/>
    <w:rsid w:val="008B57B9"/>
    <w:rsid w:val="008B5C96"/>
    <w:rsid w:val="008B67C8"/>
    <w:rsid w:val="008B76B8"/>
    <w:rsid w:val="008B7BA7"/>
    <w:rsid w:val="008C0769"/>
    <w:rsid w:val="008C1934"/>
    <w:rsid w:val="008C253F"/>
    <w:rsid w:val="008C2C83"/>
    <w:rsid w:val="008C3375"/>
    <w:rsid w:val="008C3AAD"/>
    <w:rsid w:val="008C4A9F"/>
    <w:rsid w:val="008C53EB"/>
    <w:rsid w:val="008C5FFE"/>
    <w:rsid w:val="008C7117"/>
    <w:rsid w:val="008D0311"/>
    <w:rsid w:val="008D10D1"/>
    <w:rsid w:val="008D12EA"/>
    <w:rsid w:val="008D1B59"/>
    <w:rsid w:val="008D34A7"/>
    <w:rsid w:val="008D3F8B"/>
    <w:rsid w:val="008D541A"/>
    <w:rsid w:val="008D65AF"/>
    <w:rsid w:val="008D66E9"/>
    <w:rsid w:val="008D79D0"/>
    <w:rsid w:val="008E0E62"/>
    <w:rsid w:val="008E0E6A"/>
    <w:rsid w:val="008E107E"/>
    <w:rsid w:val="008E362D"/>
    <w:rsid w:val="008E5516"/>
    <w:rsid w:val="008E6820"/>
    <w:rsid w:val="008E7C7E"/>
    <w:rsid w:val="008E7DCA"/>
    <w:rsid w:val="008F048B"/>
    <w:rsid w:val="008F07D2"/>
    <w:rsid w:val="008F0D30"/>
    <w:rsid w:val="008F18EB"/>
    <w:rsid w:val="008F1C2D"/>
    <w:rsid w:val="008F22E1"/>
    <w:rsid w:val="008F3372"/>
    <w:rsid w:val="008F351D"/>
    <w:rsid w:val="008F44D3"/>
    <w:rsid w:val="008F4B1B"/>
    <w:rsid w:val="008F6712"/>
    <w:rsid w:val="008F696B"/>
    <w:rsid w:val="009011F0"/>
    <w:rsid w:val="009011F6"/>
    <w:rsid w:val="00901306"/>
    <w:rsid w:val="00901AD9"/>
    <w:rsid w:val="009026DE"/>
    <w:rsid w:val="00905576"/>
    <w:rsid w:val="00905773"/>
    <w:rsid w:val="00905B9C"/>
    <w:rsid w:val="00906435"/>
    <w:rsid w:val="00910434"/>
    <w:rsid w:val="009117CB"/>
    <w:rsid w:val="00911A2A"/>
    <w:rsid w:val="0091456F"/>
    <w:rsid w:val="0091466B"/>
    <w:rsid w:val="00914D38"/>
    <w:rsid w:val="00915B83"/>
    <w:rsid w:val="00917CD6"/>
    <w:rsid w:val="00920405"/>
    <w:rsid w:val="0092053D"/>
    <w:rsid w:val="009206E5"/>
    <w:rsid w:val="00921AF4"/>
    <w:rsid w:val="00921C89"/>
    <w:rsid w:val="0092262B"/>
    <w:rsid w:val="00922745"/>
    <w:rsid w:val="009232F3"/>
    <w:rsid w:val="00923EE9"/>
    <w:rsid w:val="00924129"/>
    <w:rsid w:val="0092521D"/>
    <w:rsid w:val="009276F7"/>
    <w:rsid w:val="00927929"/>
    <w:rsid w:val="00927972"/>
    <w:rsid w:val="00930EB0"/>
    <w:rsid w:val="00933422"/>
    <w:rsid w:val="009338D2"/>
    <w:rsid w:val="00933C3A"/>
    <w:rsid w:val="00933F67"/>
    <w:rsid w:val="0093417C"/>
    <w:rsid w:val="00935149"/>
    <w:rsid w:val="00940138"/>
    <w:rsid w:val="00943C45"/>
    <w:rsid w:val="009447A9"/>
    <w:rsid w:val="0094697E"/>
    <w:rsid w:val="00947B3E"/>
    <w:rsid w:val="00952C38"/>
    <w:rsid w:val="00952DA2"/>
    <w:rsid w:val="00953052"/>
    <w:rsid w:val="0095374F"/>
    <w:rsid w:val="00953AA4"/>
    <w:rsid w:val="009548D1"/>
    <w:rsid w:val="00955E9F"/>
    <w:rsid w:val="00955FE8"/>
    <w:rsid w:val="009562E9"/>
    <w:rsid w:val="00956950"/>
    <w:rsid w:val="00956E2B"/>
    <w:rsid w:val="00957469"/>
    <w:rsid w:val="00957625"/>
    <w:rsid w:val="00957978"/>
    <w:rsid w:val="00961788"/>
    <w:rsid w:val="00961F68"/>
    <w:rsid w:val="009627BC"/>
    <w:rsid w:val="00962E68"/>
    <w:rsid w:val="0096304D"/>
    <w:rsid w:val="00963414"/>
    <w:rsid w:val="0096376E"/>
    <w:rsid w:val="009638BB"/>
    <w:rsid w:val="0096489E"/>
    <w:rsid w:val="00966D5C"/>
    <w:rsid w:val="00971CC5"/>
    <w:rsid w:val="00972739"/>
    <w:rsid w:val="00973EE0"/>
    <w:rsid w:val="00974B58"/>
    <w:rsid w:val="00976776"/>
    <w:rsid w:val="00976F6F"/>
    <w:rsid w:val="009773C3"/>
    <w:rsid w:val="00977F50"/>
    <w:rsid w:val="00980BAB"/>
    <w:rsid w:val="00982157"/>
    <w:rsid w:val="00983AFB"/>
    <w:rsid w:val="009843F8"/>
    <w:rsid w:val="009844DF"/>
    <w:rsid w:val="00984E35"/>
    <w:rsid w:val="00987C36"/>
    <w:rsid w:val="00990416"/>
    <w:rsid w:val="00990D94"/>
    <w:rsid w:val="0099152C"/>
    <w:rsid w:val="00991903"/>
    <w:rsid w:val="009925A8"/>
    <w:rsid w:val="009937CD"/>
    <w:rsid w:val="009950BF"/>
    <w:rsid w:val="009954B8"/>
    <w:rsid w:val="009965DC"/>
    <w:rsid w:val="009A3995"/>
    <w:rsid w:val="009A517A"/>
    <w:rsid w:val="009A6CEE"/>
    <w:rsid w:val="009A6D0E"/>
    <w:rsid w:val="009A7A5A"/>
    <w:rsid w:val="009B0AF1"/>
    <w:rsid w:val="009B0F13"/>
    <w:rsid w:val="009B1EBA"/>
    <w:rsid w:val="009B211F"/>
    <w:rsid w:val="009B344A"/>
    <w:rsid w:val="009B3C70"/>
    <w:rsid w:val="009B477D"/>
    <w:rsid w:val="009B63A4"/>
    <w:rsid w:val="009B6BF5"/>
    <w:rsid w:val="009B7162"/>
    <w:rsid w:val="009B781F"/>
    <w:rsid w:val="009C08D7"/>
    <w:rsid w:val="009C0F5B"/>
    <w:rsid w:val="009C268B"/>
    <w:rsid w:val="009C2762"/>
    <w:rsid w:val="009C31C3"/>
    <w:rsid w:val="009C4A66"/>
    <w:rsid w:val="009C54F3"/>
    <w:rsid w:val="009C559A"/>
    <w:rsid w:val="009C607C"/>
    <w:rsid w:val="009C7DFA"/>
    <w:rsid w:val="009D0D09"/>
    <w:rsid w:val="009D19E6"/>
    <w:rsid w:val="009D1A58"/>
    <w:rsid w:val="009D57F6"/>
    <w:rsid w:val="009D70C0"/>
    <w:rsid w:val="009D7257"/>
    <w:rsid w:val="009E0627"/>
    <w:rsid w:val="009E3B3E"/>
    <w:rsid w:val="009E4B0B"/>
    <w:rsid w:val="009E5330"/>
    <w:rsid w:val="009E773E"/>
    <w:rsid w:val="009E7A81"/>
    <w:rsid w:val="009F093B"/>
    <w:rsid w:val="009F1096"/>
    <w:rsid w:val="009F11D3"/>
    <w:rsid w:val="009F12C5"/>
    <w:rsid w:val="009F16FC"/>
    <w:rsid w:val="009F2FE3"/>
    <w:rsid w:val="009F3DE4"/>
    <w:rsid w:val="009F43CF"/>
    <w:rsid w:val="009F594A"/>
    <w:rsid w:val="00A043C0"/>
    <w:rsid w:val="00A059E6"/>
    <w:rsid w:val="00A062AB"/>
    <w:rsid w:val="00A07662"/>
    <w:rsid w:val="00A078E3"/>
    <w:rsid w:val="00A10245"/>
    <w:rsid w:val="00A1048F"/>
    <w:rsid w:val="00A12866"/>
    <w:rsid w:val="00A13151"/>
    <w:rsid w:val="00A131EE"/>
    <w:rsid w:val="00A13CEC"/>
    <w:rsid w:val="00A13D5E"/>
    <w:rsid w:val="00A15C22"/>
    <w:rsid w:val="00A16C52"/>
    <w:rsid w:val="00A16D18"/>
    <w:rsid w:val="00A16F9F"/>
    <w:rsid w:val="00A17935"/>
    <w:rsid w:val="00A20761"/>
    <w:rsid w:val="00A223A3"/>
    <w:rsid w:val="00A22B82"/>
    <w:rsid w:val="00A2441F"/>
    <w:rsid w:val="00A24CDC"/>
    <w:rsid w:val="00A24D3B"/>
    <w:rsid w:val="00A24DD9"/>
    <w:rsid w:val="00A255F2"/>
    <w:rsid w:val="00A263D8"/>
    <w:rsid w:val="00A26824"/>
    <w:rsid w:val="00A26A3C"/>
    <w:rsid w:val="00A2756E"/>
    <w:rsid w:val="00A27616"/>
    <w:rsid w:val="00A2778C"/>
    <w:rsid w:val="00A27C5F"/>
    <w:rsid w:val="00A3182A"/>
    <w:rsid w:val="00A326F4"/>
    <w:rsid w:val="00A32AFE"/>
    <w:rsid w:val="00A34551"/>
    <w:rsid w:val="00A35C03"/>
    <w:rsid w:val="00A36203"/>
    <w:rsid w:val="00A36580"/>
    <w:rsid w:val="00A370F8"/>
    <w:rsid w:val="00A40731"/>
    <w:rsid w:val="00A426C2"/>
    <w:rsid w:val="00A4368B"/>
    <w:rsid w:val="00A43B41"/>
    <w:rsid w:val="00A43BE9"/>
    <w:rsid w:val="00A43C51"/>
    <w:rsid w:val="00A45E9C"/>
    <w:rsid w:val="00A463C9"/>
    <w:rsid w:val="00A469BE"/>
    <w:rsid w:val="00A46ECE"/>
    <w:rsid w:val="00A47D7A"/>
    <w:rsid w:val="00A50815"/>
    <w:rsid w:val="00A50821"/>
    <w:rsid w:val="00A542C5"/>
    <w:rsid w:val="00A55210"/>
    <w:rsid w:val="00A576CB"/>
    <w:rsid w:val="00A57AA2"/>
    <w:rsid w:val="00A61F45"/>
    <w:rsid w:val="00A626AD"/>
    <w:rsid w:val="00A6303B"/>
    <w:rsid w:val="00A63E0B"/>
    <w:rsid w:val="00A64218"/>
    <w:rsid w:val="00A642B5"/>
    <w:rsid w:val="00A64520"/>
    <w:rsid w:val="00A652E3"/>
    <w:rsid w:val="00A65446"/>
    <w:rsid w:val="00A65E70"/>
    <w:rsid w:val="00A663BE"/>
    <w:rsid w:val="00A66592"/>
    <w:rsid w:val="00A6663D"/>
    <w:rsid w:val="00A66B99"/>
    <w:rsid w:val="00A70635"/>
    <w:rsid w:val="00A70C04"/>
    <w:rsid w:val="00A7103B"/>
    <w:rsid w:val="00A719FC"/>
    <w:rsid w:val="00A73F23"/>
    <w:rsid w:val="00A744DC"/>
    <w:rsid w:val="00A74513"/>
    <w:rsid w:val="00A74CEB"/>
    <w:rsid w:val="00A75926"/>
    <w:rsid w:val="00A75AE8"/>
    <w:rsid w:val="00A762B1"/>
    <w:rsid w:val="00A76462"/>
    <w:rsid w:val="00A770D4"/>
    <w:rsid w:val="00A77B65"/>
    <w:rsid w:val="00A80776"/>
    <w:rsid w:val="00A813C9"/>
    <w:rsid w:val="00A825E1"/>
    <w:rsid w:val="00A82DEF"/>
    <w:rsid w:val="00A83363"/>
    <w:rsid w:val="00A83C5B"/>
    <w:rsid w:val="00A83E95"/>
    <w:rsid w:val="00A86108"/>
    <w:rsid w:val="00A86349"/>
    <w:rsid w:val="00A86AC4"/>
    <w:rsid w:val="00A90050"/>
    <w:rsid w:val="00A90151"/>
    <w:rsid w:val="00A90AA9"/>
    <w:rsid w:val="00A91218"/>
    <w:rsid w:val="00A929C2"/>
    <w:rsid w:val="00A94161"/>
    <w:rsid w:val="00A95AA3"/>
    <w:rsid w:val="00AA02A6"/>
    <w:rsid w:val="00AA0C15"/>
    <w:rsid w:val="00AA1021"/>
    <w:rsid w:val="00AA15C6"/>
    <w:rsid w:val="00AA343C"/>
    <w:rsid w:val="00AA622A"/>
    <w:rsid w:val="00AA6D60"/>
    <w:rsid w:val="00AB1A5F"/>
    <w:rsid w:val="00AB1E55"/>
    <w:rsid w:val="00AB1E97"/>
    <w:rsid w:val="00AB4891"/>
    <w:rsid w:val="00AB563C"/>
    <w:rsid w:val="00AB637C"/>
    <w:rsid w:val="00AC0094"/>
    <w:rsid w:val="00AC0CDA"/>
    <w:rsid w:val="00AC107E"/>
    <w:rsid w:val="00AC2C70"/>
    <w:rsid w:val="00AC314A"/>
    <w:rsid w:val="00AC435E"/>
    <w:rsid w:val="00AC472D"/>
    <w:rsid w:val="00AC57CB"/>
    <w:rsid w:val="00AC5987"/>
    <w:rsid w:val="00AC59B0"/>
    <w:rsid w:val="00AC5F6E"/>
    <w:rsid w:val="00AD1F38"/>
    <w:rsid w:val="00AD3337"/>
    <w:rsid w:val="00AD33E0"/>
    <w:rsid w:val="00AD4084"/>
    <w:rsid w:val="00AD6230"/>
    <w:rsid w:val="00AD6A4B"/>
    <w:rsid w:val="00AD73C1"/>
    <w:rsid w:val="00AE0640"/>
    <w:rsid w:val="00AE156D"/>
    <w:rsid w:val="00AE17CC"/>
    <w:rsid w:val="00AE3765"/>
    <w:rsid w:val="00AE38B3"/>
    <w:rsid w:val="00AE3DC6"/>
    <w:rsid w:val="00AE46A1"/>
    <w:rsid w:val="00AE5DEF"/>
    <w:rsid w:val="00AE6E5E"/>
    <w:rsid w:val="00AF2CAD"/>
    <w:rsid w:val="00AF3CEF"/>
    <w:rsid w:val="00AF428A"/>
    <w:rsid w:val="00AF4C9B"/>
    <w:rsid w:val="00AF5DFA"/>
    <w:rsid w:val="00AF5F1C"/>
    <w:rsid w:val="00AF7862"/>
    <w:rsid w:val="00B0066D"/>
    <w:rsid w:val="00B0153F"/>
    <w:rsid w:val="00B01F83"/>
    <w:rsid w:val="00B023BD"/>
    <w:rsid w:val="00B03314"/>
    <w:rsid w:val="00B0342E"/>
    <w:rsid w:val="00B062DF"/>
    <w:rsid w:val="00B06E2B"/>
    <w:rsid w:val="00B10446"/>
    <w:rsid w:val="00B1096F"/>
    <w:rsid w:val="00B11B1D"/>
    <w:rsid w:val="00B13D54"/>
    <w:rsid w:val="00B1416D"/>
    <w:rsid w:val="00B1642E"/>
    <w:rsid w:val="00B16F4F"/>
    <w:rsid w:val="00B22A72"/>
    <w:rsid w:val="00B24147"/>
    <w:rsid w:val="00B25A60"/>
    <w:rsid w:val="00B25A96"/>
    <w:rsid w:val="00B261DC"/>
    <w:rsid w:val="00B27869"/>
    <w:rsid w:val="00B27E74"/>
    <w:rsid w:val="00B30E11"/>
    <w:rsid w:val="00B31302"/>
    <w:rsid w:val="00B31770"/>
    <w:rsid w:val="00B31B93"/>
    <w:rsid w:val="00B31BDA"/>
    <w:rsid w:val="00B32ACE"/>
    <w:rsid w:val="00B3417B"/>
    <w:rsid w:val="00B35098"/>
    <w:rsid w:val="00B368BD"/>
    <w:rsid w:val="00B37630"/>
    <w:rsid w:val="00B376A0"/>
    <w:rsid w:val="00B37752"/>
    <w:rsid w:val="00B37A0D"/>
    <w:rsid w:val="00B37E74"/>
    <w:rsid w:val="00B37EFA"/>
    <w:rsid w:val="00B41E5A"/>
    <w:rsid w:val="00B44E4C"/>
    <w:rsid w:val="00B459D0"/>
    <w:rsid w:val="00B45B56"/>
    <w:rsid w:val="00B45C9B"/>
    <w:rsid w:val="00B476C2"/>
    <w:rsid w:val="00B5038B"/>
    <w:rsid w:val="00B5115E"/>
    <w:rsid w:val="00B51B4E"/>
    <w:rsid w:val="00B51CD0"/>
    <w:rsid w:val="00B53199"/>
    <w:rsid w:val="00B53E54"/>
    <w:rsid w:val="00B5554F"/>
    <w:rsid w:val="00B5620E"/>
    <w:rsid w:val="00B56BCE"/>
    <w:rsid w:val="00B57A45"/>
    <w:rsid w:val="00B6017A"/>
    <w:rsid w:val="00B61478"/>
    <w:rsid w:val="00B6180D"/>
    <w:rsid w:val="00B61847"/>
    <w:rsid w:val="00B62070"/>
    <w:rsid w:val="00B6308A"/>
    <w:rsid w:val="00B64FF8"/>
    <w:rsid w:val="00B653F6"/>
    <w:rsid w:val="00B659C6"/>
    <w:rsid w:val="00B71B77"/>
    <w:rsid w:val="00B72D3B"/>
    <w:rsid w:val="00B7347A"/>
    <w:rsid w:val="00B73745"/>
    <w:rsid w:val="00B74B98"/>
    <w:rsid w:val="00B750AE"/>
    <w:rsid w:val="00B75265"/>
    <w:rsid w:val="00B7666D"/>
    <w:rsid w:val="00B7778D"/>
    <w:rsid w:val="00B778EF"/>
    <w:rsid w:val="00B80C57"/>
    <w:rsid w:val="00B81151"/>
    <w:rsid w:val="00B824E1"/>
    <w:rsid w:val="00B826C2"/>
    <w:rsid w:val="00B836DA"/>
    <w:rsid w:val="00B841DC"/>
    <w:rsid w:val="00B8446E"/>
    <w:rsid w:val="00B84DD0"/>
    <w:rsid w:val="00B8614A"/>
    <w:rsid w:val="00B8706A"/>
    <w:rsid w:val="00B87E28"/>
    <w:rsid w:val="00B905A0"/>
    <w:rsid w:val="00B90D55"/>
    <w:rsid w:val="00B91DCE"/>
    <w:rsid w:val="00B925E2"/>
    <w:rsid w:val="00B92B82"/>
    <w:rsid w:val="00B93983"/>
    <w:rsid w:val="00B942EC"/>
    <w:rsid w:val="00B94CA9"/>
    <w:rsid w:val="00B94CE4"/>
    <w:rsid w:val="00B9563F"/>
    <w:rsid w:val="00BA2A48"/>
    <w:rsid w:val="00BA3270"/>
    <w:rsid w:val="00BA50AD"/>
    <w:rsid w:val="00BA5458"/>
    <w:rsid w:val="00BA791A"/>
    <w:rsid w:val="00BB0871"/>
    <w:rsid w:val="00BB442F"/>
    <w:rsid w:val="00BB4AF1"/>
    <w:rsid w:val="00BB5EAC"/>
    <w:rsid w:val="00BB64D8"/>
    <w:rsid w:val="00BB7FEB"/>
    <w:rsid w:val="00BC0BE7"/>
    <w:rsid w:val="00BC1102"/>
    <w:rsid w:val="00BC53C3"/>
    <w:rsid w:val="00BC5AAA"/>
    <w:rsid w:val="00BC5B3E"/>
    <w:rsid w:val="00BD1483"/>
    <w:rsid w:val="00BD18E1"/>
    <w:rsid w:val="00BD194C"/>
    <w:rsid w:val="00BD20DD"/>
    <w:rsid w:val="00BD32FA"/>
    <w:rsid w:val="00BD41A5"/>
    <w:rsid w:val="00BD440B"/>
    <w:rsid w:val="00BD4CA4"/>
    <w:rsid w:val="00BD4DE5"/>
    <w:rsid w:val="00BD73F5"/>
    <w:rsid w:val="00BE0BA7"/>
    <w:rsid w:val="00BE16D9"/>
    <w:rsid w:val="00BE203B"/>
    <w:rsid w:val="00BE2457"/>
    <w:rsid w:val="00BE26B2"/>
    <w:rsid w:val="00BE4136"/>
    <w:rsid w:val="00BE6915"/>
    <w:rsid w:val="00BE6B0C"/>
    <w:rsid w:val="00BE6CD4"/>
    <w:rsid w:val="00BE7454"/>
    <w:rsid w:val="00BF007E"/>
    <w:rsid w:val="00BF09A9"/>
    <w:rsid w:val="00BF1239"/>
    <w:rsid w:val="00BF1343"/>
    <w:rsid w:val="00BF18A2"/>
    <w:rsid w:val="00BF2342"/>
    <w:rsid w:val="00BF2B68"/>
    <w:rsid w:val="00BF3224"/>
    <w:rsid w:val="00BF4505"/>
    <w:rsid w:val="00BF5AF0"/>
    <w:rsid w:val="00BF5CFF"/>
    <w:rsid w:val="00BF6418"/>
    <w:rsid w:val="00C019D6"/>
    <w:rsid w:val="00C02401"/>
    <w:rsid w:val="00C0322C"/>
    <w:rsid w:val="00C03E6C"/>
    <w:rsid w:val="00C04311"/>
    <w:rsid w:val="00C043B3"/>
    <w:rsid w:val="00C0517F"/>
    <w:rsid w:val="00C06371"/>
    <w:rsid w:val="00C06933"/>
    <w:rsid w:val="00C0747B"/>
    <w:rsid w:val="00C079F9"/>
    <w:rsid w:val="00C10904"/>
    <w:rsid w:val="00C1135C"/>
    <w:rsid w:val="00C1196B"/>
    <w:rsid w:val="00C11AE8"/>
    <w:rsid w:val="00C12820"/>
    <w:rsid w:val="00C12E20"/>
    <w:rsid w:val="00C143AD"/>
    <w:rsid w:val="00C14E44"/>
    <w:rsid w:val="00C15DE2"/>
    <w:rsid w:val="00C16103"/>
    <w:rsid w:val="00C1612E"/>
    <w:rsid w:val="00C161DD"/>
    <w:rsid w:val="00C162B6"/>
    <w:rsid w:val="00C16705"/>
    <w:rsid w:val="00C16E87"/>
    <w:rsid w:val="00C17607"/>
    <w:rsid w:val="00C20FE4"/>
    <w:rsid w:val="00C2132A"/>
    <w:rsid w:val="00C22FB0"/>
    <w:rsid w:val="00C23ECF"/>
    <w:rsid w:val="00C244F8"/>
    <w:rsid w:val="00C25748"/>
    <w:rsid w:val="00C27050"/>
    <w:rsid w:val="00C279FC"/>
    <w:rsid w:val="00C27C58"/>
    <w:rsid w:val="00C30AB2"/>
    <w:rsid w:val="00C30E13"/>
    <w:rsid w:val="00C3499E"/>
    <w:rsid w:val="00C34C1C"/>
    <w:rsid w:val="00C34F90"/>
    <w:rsid w:val="00C369B2"/>
    <w:rsid w:val="00C36B18"/>
    <w:rsid w:val="00C373BA"/>
    <w:rsid w:val="00C37949"/>
    <w:rsid w:val="00C40CC2"/>
    <w:rsid w:val="00C4273C"/>
    <w:rsid w:val="00C434AC"/>
    <w:rsid w:val="00C43CAC"/>
    <w:rsid w:val="00C443FE"/>
    <w:rsid w:val="00C447D4"/>
    <w:rsid w:val="00C45510"/>
    <w:rsid w:val="00C45A77"/>
    <w:rsid w:val="00C4721C"/>
    <w:rsid w:val="00C50763"/>
    <w:rsid w:val="00C5087A"/>
    <w:rsid w:val="00C50C18"/>
    <w:rsid w:val="00C5118F"/>
    <w:rsid w:val="00C5178E"/>
    <w:rsid w:val="00C51A21"/>
    <w:rsid w:val="00C51A40"/>
    <w:rsid w:val="00C51EE8"/>
    <w:rsid w:val="00C52E07"/>
    <w:rsid w:val="00C53320"/>
    <w:rsid w:val="00C53D04"/>
    <w:rsid w:val="00C53D3F"/>
    <w:rsid w:val="00C54A85"/>
    <w:rsid w:val="00C5551E"/>
    <w:rsid w:val="00C55872"/>
    <w:rsid w:val="00C563EE"/>
    <w:rsid w:val="00C566C3"/>
    <w:rsid w:val="00C5695D"/>
    <w:rsid w:val="00C60D74"/>
    <w:rsid w:val="00C61458"/>
    <w:rsid w:val="00C6147F"/>
    <w:rsid w:val="00C621CB"/>
    <w:rsid w:val="00C63A31"/>
    <w:rsid w:val="00C663FF"/>
    <w:rsid w:val="00C673FD"/>
    <w:rsid w:val="00C70202"/>
    <w:rsid w:val="00C713D7"/>
    <w:rsid w:val="00C7176C"/>
    <w:rsid w:val="00C74903"/>
    <w:rsid w:val="00C75066"/>
    <w:rsid w:val="00C75D4A"/>
    <w:rsid w:val="00C764AA"/>
    <w:rsid w:val="00C76D5F"/>
    <w:rsid w:val="00C803F2"/>
    <w:rsid w:val="00C80AA1"/>
    <w:rsid w:val="00C81683"/>
    <w:rsid w:val="00C82156"/>
    <w:rsid w:val="00C827BF"/>
    <w:rsid w:val="00C8318C"/>
    <w:rsid w:val="00C83892"/>
    <w:rsid w:val="00C848AD"/>
    <w:rsid w:val="00C8597E"/>
    <w:rsid w:val="00C8627F"/>
    <w:rsid w:val="00C86975"/>
    <w:rsid w:val="00C8712F"/>
    <w:rsid w:val="00C87A20"/>
    <w:rsid w:val="00C90242"/>
    <w:rsid w:val="00C90952"/>
    <w:rsid w:val="00C91112"/>
    <w:rsid w:val="00C92568"/>
    <w:rsid w:val="00C92D8E"/>
    <w:rsid w:val="00C931CC"/>
    <w:rsid w:val="00C93E78"/>
    <w:rsid w:val="00C940E5"/>
    <w:rsid w:val="00C95777"/>
    <w:rsid w:val="00C96BB3"/>
    <w:rsid w:val="00C972C7"/>
    <w:rsid w:val="00C97558"/>
    <w:rsid w:val="00CA250A"/>
    <w:rsid w:val="00CA37E9"/>
    <w:rsid w:val="00CA5E81"/>
    <w:rsid w:val="00CA7C86"/>
    <w:rsid w:val="00CB0BB3"/>
    <w:rsid w:val="00CB1AEB"/>
    <w:rsid w:val="00CB20C0"/>
    <w:rsid w:val="00CB284D"/>
    <w:rsid w:val="00CB367C"/>
    <w:rsid w:val="00CB36CF"/>
    <w:rsid w:val="00CB4355"/>
    <w:rsid w:val="00CB4ABA"/>
    <w:rsid w:val="00CB53CA"/>
    <w:rsid w:val="00CB5A98"/>
    <w:rsid w:val="00CB64F6"/>
    <w:rsid w:val="00CB652F"/>
    <w:rsid w:val="00CB67A5"/>
    <w:rsid w:val="00CB68EA"/>
    <w:rsid w:val="00CB6E74"/>
    <w:rsid w:val="00CC0C98"/>
    <w:rsid w:val="00CC1F99"/>
    <w:rsid w:val="00CC212B"/>
    <w:rsid w:val="00CC308C"/>
    <w:rsid w:val="00CC370F"/>
    <w:rsid w:val="00CC465F"/>
    <w:rsid w:val="00CC564E"/>
    <w:rsid w:val="00CC5ECE"/>
    <w:rsid w:val="00CC700D"/>
    <w:rsid w:val="00CD1D19"/>
    <w:rsid w:val="00CD342C"/>
    <w:rsid w:val="00CD4267"/>
    <w:rsid w:val="00CD5A87"/>
    <w:rsid w:val="00CD670F"/>
    <w:rsid w:val="00CD681A"/>
    <w:rsid w:val="00CE04B7"/>
    <w:rsid w:val="00CE07E3"/>
    <w:rsid w:val="00CE168D"/>
    <w:rsid w:val="00CE2024"/>
    <w:rsid w:val="00CE2431"/>
    <w:rsid w:val="00CE2E1D"/>
    <w:rsid w:val="00CE3144"/>
    <w:rsid w:val="00CE31B3"/>
    <w:rsid w:val="00CE45E4"/>
    <w:rsid w:val="00CE48ED"/>
    <w:rsid w:val="00CE5B0E"/>
    <w:rsid w:val="00CE5B5A"/>
    <w:rsid w:val="00CE5C89"/>
    <w:rsid w:val="00CF281B"/>
    <w:rsid w:val="00CF34F1"/>
    <w:rsid w:val="00CF4944"/>
    <w:rsid w:val="00CF54E7"/>
    <w:rsid w:val="00CF58A3"/>
    <w:rsid w:val="00CF7584"/>
    <w:rsid w:val="00CF7DE9"/>
    <w:rsid w:val="00D013EB"/>
    <w:rsid w:val="00D02180"/>
    <w:rsid w:val="00D0266B"/>
    <w:rsid w:val="00D026F6"/>
    <w:rsid w:val="00D02D19"/>
    <w:rsid w:val="00D03E15"/>
    <w:rsid w:val="00D05186"/>
    <w:rsid w:val="00D055C7"/>
    <w:rsid w:val="00D06170"/>
    <w:rsid w:val="00D12329"/>
    <w:rsid w:val="00D1238F"/>
    <w:rsid w:val="00D12862"/>
    <w:rsid w:val="00D1355C"/>
    <w:rsid w:val="00D13B25"/>
    <w:rsid w:val="00D149B9"/>
    <w:rsid w:val="00D15122"/>
    <w:rsid w:val="00D15DF5"/>
    <w:rsid w:val="00D163B3"/>
    <w:rsid w:val="00D16E1F"/>
    <w:rsid w:val="00D20A5B"/>
    <w:rsid w:val="00D22E08"/>
    <w:rsid w:val="00D25961"/>
    <w:rsid w:val="00D261CC"/>
    <w:rsid w:val="00D2750E"/>
    <w:rsid w:val="00D30744"/>
    <w:rsid w:val="00D313D5"/>
    <w:rsid w:val="00D317ED"/>
    <w:rsid w:val="00D32F81"/>
    <w:rsid w:val="00D33506"/>
    <w:rsid w:val="00D33935"/>
    <w:rsid w:val="00D34861"/>
    <w:rsid w:val="00D35A56"/>
    <w:rsid w:val="00D35DEA"/>
    <w:rsid w:val="00D36C0D"/>
    <w:rsid w:val="00D40BBD"/>
    <w:rsid w:val="00D4128C"/>
    <w:rsid w:val="00D44191"/>
    <w:rsid w:val="00D45214"/>
    <w:rsid w:val="00D47128"/>
    <w:rsid w:val="00D50ED3"/>
    <w:rsid w:val="00D514EB"/>
    <w:rsid w:val="00D520F4"/>
    <w:rsid w:val="00D523B7"/>
    <w:rsid w:val="00D52814"/>
    <w:rsid w:val="00D52DD2"/>
    <w:rsid w:val="00D53371"/>
    <w:rsid w:val="00D53F35"/>
    <w:rsid w:val="00D5564C"/>
    <w:rsid w:val="00D56C17"/>
    <w:rsid w:val="00D60A48"/>
    <w:rsid w:val="00D61DB4"/>
    <w:rsid w:val="00D62350"/>
    <w:rsid w:val="00D62A10"/>
    <w:rsid w:val="00D63075"/>
    <w:rsid w:val="00D633E6"/>
    <w:rsid w:val="00D64EFB"/>
    <w:rsid w:val="00D677BB"/>
    <w:rsid w:val="00D679C7"/>
    <w:rsid w:val="00D70130"/>
    <w:rsid w:val="00D70792"/>
    <w:rsid w:val="00D70A3F"/>
    <w:rsid w:val="00D75317"/>
    <w:rsid w:val="00D75E92"/>
    <w:rsid w:val="00D763CB"/>
    <w:rsid w:val="00D766B2"/>
    <w:rsid w:val="00D76BF4"/>
    <w:rsid w:val="00D76C2A"/>
    <w:rsid w:val="00D82C16"/>
    <w:rsid w:val="00D8537F"/>
    <w:rsid w:val="00D8765B"/>
    <w:rsid w:val="00D924AC"/>
    <w:rsid w:val="00D9380D"/>
    <w:rsid w:val="00D94410"/>
    <w:rsid w:val="00D95266"/>
    <w:rsid w:val="00D95F16"/>
    <w:rsid w:val="00D96673"/>
    <w:rsid w:val="00DA0B35"/>
    <w:rsid w:val="00DA3309"/>
    <w:rsid w:val="00DA4132"/>
    <w:rsid w:val="00DA4411"/>
    <w:rsid w:val="00DA4E8C"/>
    <w:rsid w:val="00DA617A"/>
    <w:rsid w:val="00DA681D"/>
    <w:rsid w:val="00DA773F"/>
    <w:rsid w:val="00DA79CC"/>
    <w:rsid w:val="00DB0951"/>
    <w:rsid w:val="00DB0AA5"/>
    <w:rsid w:val="00DB21AF"/>
    <w:rsid w:val="00DB2576"/>
    <w:rsid w:val="00DB2D82"/>
    <w:rsid w:val="00DB3806"/>
    <w:rsid w:val="00DB3C2F"/>
    <w:rsid w:val="00DB4D2C"/>
    <w:rsid w:val="00DB5A01"/>
    <w:rsid w:val="00DB6920"/>
    <w:rsid w:val="00DB6EC5"/>
    <w:rsid w:val="00DB7C51"/>
    <w:rsid w:val="00DB7E78"/>
    <w:rsid w:val="00DB7FCB"/>
    <w:rsid w:val="00DC1118"/>
    <w:rsid w:val="00DC2970"/>
    <w:rsid w:val="00DC2C09"/>
    <w:rsid w:val="00DC3137"/>
    <w:rsid w:val="00DC3578"/>
    <w:rsid w:val="00DC558B"/>
    <w:rsid w:val="00DC58AF"/>
    <w:rsid w:val="00DC5D2D"/>
    <w:rsid w:val="00DC5D6D"/>
    <w:rsid w:val="00DC5F92"/>
    <w:rsid w:val="00DC6240"/>
    <w:rsid w:val="00DC6339"/>
    <w:rsid w:val="00DC7074"/>
    <w:rsid w:val="00DD1309"/>
    <w:rsid w:val="00DD2708"/>
    <w:rsid w:val="00DD295D"/>
    <w:rsid w:val="00DD2DD6"/>
    <w:rsid w:val="00DD33A2"/>
    <w:rsid w:val="00DD3B52"/>
    <w:rsid w:val="00DD5881"/>
    <w:rsid w:val="00DD7A70"/>
    <w:rsid w:val="00DD7BE7"/>
    <w:rsid w:val="00DE0B14"/>
    <w:rsid w:val="00DE1298"/>
    <w:rsid w:val="00DE1375"/>
    <w:rsid w:val="00DE1476"/>
    <w:rsid w:val="00DE1B01"/>
    <w:rsid w:val="00DE3C90"/>
    <w:rsid w:val="00DE68F0"/>
    <w:rsid w:val="00DE7C8C"/>
    <w:rsid w:val="00DF0A03"/>
    <w:rsid w:val="00DF0A59"/>
    <w:rsid w:val="00DF0D04"/>
    <w:rsid w:val="00DF1F05"/>
    <w:rsid w:val="00DF2A03"/>
    <w:rsid w:val="00DF43C8"/>
    <w:rsid w:val="00DF4880"/>
    <w:rsid w:val="00DF521D"/>
    <w:rsid w:val="00DF5BC5"/>
    <w:rsid w:val="00DF61BD"/>
    <w:rsid w:val="00DF68D8"/>
    <w:rsid w:val="00DF7FB2"/>
    <w:rsid w:val="00E003D6"/>
    <w:rsid w:val="00E00F7F"/>
    <w:rsid w:val="00E018AE"/>
    <w:rsid w:val="00E02161"/>
    <w:rsid w:val="00E026E3"/>
    <w:rsid w:val="00E027E0"/>
    <w:rsid w:val="00E0309D"/>
    <w:rsid w:val="00E033E8"/>
    <w:rsid w:val="00E0378A"/>
    <w:rsid w:val="00E04640"/>
    <w:rsid w:val="00E0520E"/>
    <w:rsid w:val="00E05382"/>
    <w:rsid w:val="00E06191"/>
    <w:rsid w:val="00E067AD"/>
    <w:rsid w:val="00E1048D"/>
    <w:rsid w:val="00E11069"/>
    <w:rsid w:val="00E11709"/>
    <w:rsid w:val="00E12AE5"/>
    <w:rsid w:val="00E12D50"/>
    <w:rsid w:val="00E14116"/>
    <w:rsid w:val="00E142FB"/>
    <w:rsid w:val="00E1460E"/>
    <w:rsid w:val="00E14C17"/>
    <w:rsid w:val="00E15E5A"/>
    <w:rsid w:val="00E16717"/>
    <w:rsid w:val="00E17107"/>
    <w:rsid w:val="00E22349"/>
    <w:rsid w:val="00E22E58"/>
    <w:rsid w:val="00E23D32"/>
    <w:rsid w:val="00E26BB0"/>
    <w:rsid w:val="00E27042"/>
    <w:rsid w:val="00E277D2"/>
    <w:rsid w:val="00E27C21"/>
    <w:rsid w:val="00E30229"/>
    <w:rsid w:val="00E31EF3"/>
    <w:rsid w:val="00E33402"/>
    <w:rsid w:val="00E34EE2"/>
    <w:rsid w:val="00E35419"/>
    <w:rsid w:val="00E37501"/>
    <w:rsid w:val="00E3790D"/>
    <w:rsid w:val="00E37BD1"/>
    <w:rsid w:val="00E37F2E"/>
    <w:rsid w:val="00E4204E"/>
    <w:rsid w:val="00E427C0"/>
    <w:rsid w:val="00E42CE2"/>
    <w:rsid w:val="00E43C69"/>
    <w:rsid w:val="00E440CC"/>
    <w:rsid w:val="00E458A7"/>
    <w:rsid w:val="00E45E75"/>
    <w:rsid w:val="00E45FDF"/>
    <w:rsid w:val="00E47487"/>
    <w:rsid w:val="00E50C71"/>
    <w:rsid w:val="00E54117"/>
    <w:rsid w:val="00E54C25"/>
    <w:rsid w:val="00E6043F"/>
    <w:rsid w:val="00E61463"/>
    <w:rsid w:val="00E623D8"/>
    <w:rsid w:val="00E64EF0"/>
    <w:rsid w:val="00E65103"/>
    <w:rsid w:val="00E654E5"/>
    <w:rsid w:val="00E65941"/>
    <w:rsid w:val="00E66018"/>
    <w:rsid w:val="00E679B5"/>
    <w:rsid w:val="00E70360"/>
    <w:rsid w:val="00E70C83"/>
    <w:rsid w:val="00E71538"/>
    <w:rsid w:val="00E71696"/>
    <w:rsid w:val="00E71B60"/>
    <w:rsid w:val="00E72618"/>
    <w:rsid w:val="00E74EED"/>
    <w:rsid w:val="00E750A1"/>
    <w:rsid w:val="00E75ED4"/>
    <w:rsid w:val="00E765F2"/>
    <w:rsid w:val="00E77C37"/>
    <w:rsid w:val="00E77ED4"/>
    <w:rsid w:val="00E801C1"/>
    <w:rsid w:val="00E8068F"/>
    <w:rsid w:val="00E8206F"/>
    <w:rsid w:val="00E82B48"/>
    <w:rsid w:val="00E82CCF"/>
    <w:rsid w:val="00E90A72"/>
    <w:rsid w:val="00E92B69"/>
    <w:rsid w:val="00E9350A"/>
    <w:rsid w:val="00E9513D"/>
    <w:rsid w:val="00E9560F"/>
    <w:rsid w:val="00E957EB"/>
    <w:rsid w:val="00E96FA5"/>
    <w:rsid w:val="00E971FD"/>
    <w:rsid w:val="00EA0847"/>
    <w:rsid w:val="00EA0EE0"/>
    <w:rsid w:val="00EA18D2"/>
    <w:rsid w:val="00EA19DE"/>
    <w:rsid w:val="00EA1B60"/>
    <w:rsid w:val="00EA33C1"/>
    <w:rsid w:val="00EA3B80"/>
    <w:rsid w:val="00EA3EC6"/>
    <w:rsid w:val="00EA4043"/>
    <w:rsid w:val="00EA5245"/>
    <w:rsid w:val="00EA570D"/>
    <w:rsid w:val="00EA5C69"/>
    <w:rsid w:val="00EA77A8"/>
    <w:rsid w:val="00EB2BA4"/>
    <w:rsid w:val="00EB505D"/>
    <w:rsid w:val="00EB5EFC"/>
    <w:rsid w:val="00EC04C8"/>
    <w:rsid w:val="00EC1969"/>
    <w:rsid w:val="00EC37AC"/>
    <w:rsid w:val="00EC3ECC"/>
    <w:rsid w:val="00EC6EDF"/>
    <w:rsid w:val="00EC7A93"/>
    <w:rsid w:val="00ED14B8"/>
    <w:rsid w:val="00ED16C1"/>
    <w:rsid w:val="00ED1A20"/>
    <w:rsid w:val="00ED1CC7"/>
    <w:rsid w:val="00ED3025"/>
    <w:rsid w:val="00ED3217"/>
    <w:rsid w:val="00ED5000"/>
    <w:rsid w:val="00ED5241"/>
    <w:rsid w:val="00ED5816"/>
    <w:rsid w:val="00ED7E29"/>
    <w:rsid w:val="00EE014F"/>
    <w:rsid w:val="00EE0F9F"/>
    <w:rsid w:val="00EE2354"/>
    <w:rsid w:val="00EE2DC9"/>
    <w:rsid w:val="00EE3068"/>
    <w:rsid w:val="00EE37DB"/>
    <w:rsid w:val="00EE49D7"/>
    <w:rsid w:val="00EE7274"/>
    <w:rsid w:val="00EE732F"/>
    <w:rsid w:val="00EF1557"/>
    <w:rsid w:val="00EF18D7"/>
    <w:rsid w:val="00EF2F8F"/>
    <w:rsid w:val="00EF3D00"/>
    <w:rsid w:val="00EF4229"/>
    <w:rsid w:val="00EF4913"/>
    <w:rsid w:val="00EF53F9"/>
    <w:rsid w:val="00EF5581"/>
    <w:rsid w:val="00EF6D3D"/>
    <w:rsid w:val="00EF6DC1"/>
    <w:rsid w:val="00EF7157"/>
    <w:rsid w:val="00EF7852"/>
    <w:rsid w:val="00F00A97"/>
    <w:rsid w:val="00F0305D"/>
    <w:rsid w:val="00F038FA"/>
    <w:rsid w:val="00F046D2"/>
    <w:rsid w:val="00F04B60"/>
    <w:rsid w:val="00F04C4C"/>
    <w:rsid w:val="00F05A7C"/>
    <w:rsid w:val="00F0662E"/>
    <w:rsid w:val="00F06FB1"/>
    <w:rsid w:val="00F07305"/>
    <w:rsid w:val="00F10546"/>
    <w:rsid w:val="00F106D9"/>
    <w:rsid w:val="00F121F0"/>
    <w:rsid w:val="00F1366E"/>
    <w:rsid w:val="00F13EFB"/>
    <w:rsid w:val="00F141CC"/>
    <w:rsid w:val="00F14496"/>
    <w:rsid w:val="00F15C9C"/>
    <w:rsid w:val="00F20DAF"/>
    <w:rsid w:val="00F2100B"/>
    <w:rsid w:val="00F2198E"/>
    <w:rsid w:val="00F21CF5"/>
    <w:rsid w:val="00F25408"/>
    <w:rsid w:val="00F265BA"/>
    <w:rsid w:val="00F26B8E"/>
    <w:rsid w:val="00F271A4"/>
    <w:rsid w:val="00F27C0E"/>
    <w:rsid w:val="00F27C74"/>
    <w:rsid w:val="00F305CA"/>
    <w:rsid w:val="00F30641"/>
    <w:rsid w:val="00F31FF4"/>
    <w:rsid w:val="00F34150"/>
    <w:rsid w:val="00F34A61"/>
    <w:rsid w:val="00F365AC"/>
    <w:rsid w:val="00F3697C"/>
    <w:rsid w:val="00F374AC"/>
    <w:rsid w:val="00F408FF"/>
    <w:rsid w:val="00F40D48"/>
    <w:rsid w:val="00F42405"/>
    <w:rsid w:val="00F4404C"/>
    <w:rsid w:val="00F4425E"/>
    <w:rsid w:val="00F44790"/>
    <w:rsid w:val="00F45156"/>
    <w:rsid w:val="00F4528E"/>
    <w:rsid w:val="00F45F80"/>
    <w:rsid w:val="00F46856"/>
    <w:rsid w:val="00F500D6"/>
    <w:rsid w:val="00F50A4D"/>
    <w:rsid w:val="00F5120D"/>
    <w:rsid w:val="00F5208C"/>
    <w:rsid w:val="00F520B5"/>
    <w:rsid w:val="00F52510"/>
    <w:rsid w:val="00F52EEF"/>
    <w:rsid w:val="00F5338B"/>
    <w:rsid w:val="00F5427D"/>
    <w:rsid w:val="00F56546"/>
    <w:rsid w:val="00F57DB7"/>
    <w:rsid w:val="00F616E2"/>
    <w:rsid w:val="00F61C7E"/>
    <w:rsid w:val="00F62C89"/>
    <w:rsid w:val="00F6311A"/>
    <w:rsid w:val="00F6356C"/>
    <w:rsid w:val="00F63F45"/>
    <w:rsid w:val="00F6501A"/>
    <w:rsid w:val="00F658BE"/>
    <w:rsid w:val="00F66B90"/>
    <w:rsid w:val="00F66F13"/>
    <w:rsid w:val="00F678D0"/>
    <w:rsid w:val="00F67DCE"/>
    <w:rsid w:val="00F70DA5"/>
    <w:rsid w:val="00F71166"/>
    <w:rsid w:val="00F74BC6"/>
    <w:rsid w:val="00F74E07"/>
    <w:rsid w:val="00F74E6B"/>
    <w:rsid w:val="00F773D8"/>
    <w:rsid w:val="00F77CEE"/>
    <w:rsid w:val="00F810BE"/>
    <w:rsid w:val="00F81BD7"/>
    <w:rsid w:val="00F81E16"/>
    <w:rsid w:val="00F82A18"/>
    <w:rsid w:val="00F8323E"/>
    <w:rsid w:val="00F83804"/>
    <w:rsid w:val="00F83925"/>
    <w:rsid w:val="00F83F33"/>
    <w:rsid w:val="00F84465"/>
    <w:rsid w:val="00F85B54"/>
    <w:rsid w:val="00F85E40"/>
    <w:rsid w:val="00F8624D"/>
    <w:rsid w:val="00F87ADF"/>
    <w:rsid w:val="00F87B1C"/>
    <w:rsid w:val="00F87CA2"/>
    <w:rsid w:val="00F9031A"/>
    <w:rsid w:val="00F90677"/>
    <w:rsid w:val="00F90BEC"/>
    <w:rsid w:val="00F91698"/>
    <w:rsid w:val="00F92AC8"/>
    <w:rsid w:val="00F92FF7"/>
    <w:rsid w:val="00F95FDE"/>
    <w:rsid w:val="00F96B23"/>
    <w:rsid w:val="00F974BB"/>
    <w:rsid w:val="00FA2D84"/>
    <w:rsid w:val="00FA3252"/>
    <w:rsid w:val="00FA3D78"/>
    <w:rsid w:val="00FA4C23"/>
    <w:rsid w:val="00FA58C7"/>
    <w:rsid w:val="00FA5B3C"/>
    <w:rsid w:val="00FA7075"/>
    <w:rsid w:val="00FA7BA8"/>
    <w:rsid w:val="00FA7CCF"/>
    <w:rsid w:val="00FB0593"/>
    <w:rsid w:val="00FB1AE7"/>
    <w:rsid w:val="00FB1D79"/>
    <w:rsid w:val="00FB25D9"/>
    <w:rsid w:val="00FB4F75"/>
    <w:rsid w:val="00FB6AAD"/>
    <w:rsid w:val="00FB6DF1"/>
    <w:rsid w:val="00FB7229"/>
    <w:rsid w:val="00FB7D3D"/>
    <w:rsid w:val="00FC0A5D"/>
    <w:rsid w:val="00FC0AA6"/>
    <w:rsid w:val="00FC0AC0"/>
    <w:rsid w:val="00FC160A"/>
    <w:rsid w:val="00FC1A56"/>
    <w:rsid w:val="00FC4638"/>
    <w:rsid w:val="00FC468D"/>
    <w:rsid w:val="00FC59DA"/>
    <w:rsid w:val="00FC5BBD"/>
    <w:rsid w:val="00FC66D7"/>
    <w:rsid w:val="00FC701C"/>
    <w:rsid w:val="00FD031D"/>
    <w:rsid w:val="00FD0708"/>
    <w:rsid w:val="00FD089E"/>
    <w:rsid w:val="00FD1A20"/>
    <w:rsid w:val="00FD2496"/>
    <w:rsid w:val="00FD2F5B"/>
    <w:rsid w:val="00FD3473"/>
    <w:rsid w:val="00FD5BCF"/>
    <w:rsid w:val="00FD6911"/>
    <w:rsid w:val="00FD6CC9"/>
    <w:rsid w:val="00FE02BC"/>
    <w:rsid w:val="00FE0942"/>
    <w:rsid w:val="00FE2E71"/>
    <w:rsid w:val="00FE4903"/>
    <w:rsid w:val="00FE54BD"/>
    <w:rsid w:val="00FE6539"/>
    <w:rsid w:val="00FF002B"/>
    <w:rsid w:val="00FF080F"/>
    <w:rsid w:val="00FF1027"/>
    <w:rsid w:val="00FF1324"/>
    <w:rsid w:val="00FF27F1"/>
    <w:rsid w:val="00FF36D0"/>
    <w:rsid w:val="00FF3B7F"/>
    <w:rsid w:val="00FF3F5C"/>
    <w:rsid w:val="00FF5A97"/>
    <w:rsid w:val="00FF6291"/>
    <w:rsid w:val="00FF6A81"/>
    <w:rsid w:val="00FF7091"/>
    <w:rsid w:val="033AFB68"/>
    <w:rsid w:val="062807F1"/>
    <w:rsid w:val="1B5EAD04"/>
    <w:rsid w:val="1CFA7D65"/>
    <w:rsid w:val="1ECBA146"/>
    <w:rsid w:val="2C6893C1"/>
    <w:rsid w:val="3E405A79"/>
    <w:rsid w:val="4A9B842C"/>
    <w:rsid w:val="500D8665"/>
    <w:rsid w:val="5B4E2815"/>
    <w:rsid w:val="6BD58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F0CCD"/>
  <w15:docId w15:val="{B9F04821-71F7-4CC8-9B6E-B8DA24DD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C4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D64E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rsid w:val="00850C41"/>
    <w:pPr>
      <w:keepNext/>
      <w:suppressAutoHyphens/>
      <w:spacing w:before="240" w:after="120"/>
    </w:pPr>
    <w:rPr>
      <w:rFonts w:ascii="Arial" w:eastAsia="Times New Roman" w:hAnsi="Arial" w:cs="Tahoma"/>
      <w:sz w:val="28"/>
      <w:szCs w:val="28"/>
      <w:lang w:eastAsia="ar-SA"/>
    </w:rPr>
  </w:style>
  <w:style w:type="paragraph" w:styleId="Tekstpodstawowy">
    <w:name w:val="Body Text"/>
    <w:basedOn w:val="Normalny"/>
    <w:semiHidden/>
    <w:rsid w:val="00850C41"/>
    <w:pPr>
      <w:spacing w:after="120"/>
    </w:pPr>
  </w:style>
  <w:style w:type="character" w:customStyle="1" w:styleId="TekstpodstawowyZnak">
    <w:name w:val="Tekst podstawowy Znak"/>
    <w:basedOn w:val="Domylnaczcionkaakapitu"/>
    <w:semiHidden/>
    <w:locked/>
    <w:rsid w:val="00850C41"/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50C41"/>
    <w:pPr>
      <w:suppressAutoHyphens/>
    </w:pPr>
    <w:rPr>
      <w:lang w:eastAsia="ar-SA"/>
    </w:rPr>
  </w:style>
  <w:style w:type="paragraph" w:styleId="Tekstdymka">
    <w:name w:val="Balloon Text"/>
    <w:basedOn w:val="Normalny"/>
    <w:semiHidden/>
    <w:rsid w:val="00850C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850C41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850C4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semiHidden/>
    <w:rsid w:val="00850C41"/>
    <w:pPr>
      <w:autoSpaceDE w:val="0"/>
      <w:autoSpaceDN w:val="0"/>
      <w:adjustRightInd w:val="0"/>
      <w:ind w:left="280" w:hanging="280"/>
      <w:jc w:val="both"/>
    </w:pPr>
    <w:rPr>
      <w:color w:val="000000"/>
      <w:sz w:val="26"/>
      <w:szCs w:val="26"/>
    </w:rPr>
  </w:style>
  <w:style w:type="paragraph" w:styleId="Tekstpodstawowywcity2">
    <w:name w:val="Body Text Indent 2"/>
    <w:basedOn w:val="Normalny"/>
    <w:semiHidden/>
    <w:rsid w:val="00850C41"/>
    <w:pPr>
      <w:autoSpaceDE w:val="0"/>
      <w:autoSpaceDN w:val="0"/>
      <w:adjustRightInd w:val="0"/>
      <w:ind w:left="330" w:hanging="330"/>
      <w:jc w:val="both"/>
    </w:pPr>
    <w:rPr>
      <w:color w:val="000000"/>
      <w:sz w:val="26"/>
      <w:szCs w:val="26"/>
    </w:rPr>
  </w:style>
  <w:style w:type="paragraph" w:styleId="Tekstpodstawowywcity3">
    <w:name w:val="Body Text Indent 3"/>
    <w:basedOn w:val="Normalny"/>
    <w:semiHidden/>
    <w:rsid w:val="00850C41"/>
    <w:pPr>
      <w:autoSpaceDE w:val="0"/>
      <w:autoSpaceDN w:val="0"/>
      <w:adjustRightInd w:val="0"/>
      <w:ind w:left="440"/>
      <w:jc w:val="both"/>
    </w:pPr>
    <w:rPr>
      <w:sz w:val="26"/>
      <w:szCs w:val="26"/>
    </w:rPr>
  </w:style>
  <w:style w:type="paragraph" w:styleId="Tekstpodstawowy2">
    <w:name w:val="Body Text 2"/>
    <w:basedOn w:val="Normalny"/>
    <w:semiHidden/>
    <w:rsid w:val="00850C41"/>
    <w:pPr>
      <w:autoSpaceDE w:val="0"/>
      <w:autoSpaceDN w:val="0"/>
      <w:adjustRightInd w:val="0"/>
      <w:jc w:val="both"/>
    </w:pPr>
    <w:rPr>
      <w:color w:val="FF0000"/>
      <w:sz w:val="26"/>
      <w:szCs w:val="26"/>
    </w:rPr>
  </w:style>
  <w:style w:type="paragraph" w:styleId="Tekstpodstawowy3">
    <w:name w:val="Body Text 3"/>
    <w:basedOn w:val="Normalny"/>
    <w:semiHidden/>
    <w:rsid w:val="00850C41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styleId="Nagwek">
    <w:name w:val="header"/>
    <w:basedOn w:val="Normalny"/>
    <w:link w:val="NagwekZnak"/>
    <w:uiPriority w:val="99"/>
    <w:rsid w:val="00850C4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0C41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C079F9"/>
    <w:pPr>
      <w:ind w:left="720"/>
      <w:contextualSpacing/>
    </w:pPr>
  </w:style>
  <w:style w:type="character" w:styleId="Hipercze">
    <w:name w:val="Hyperlink"/>
    <w:basedOn w:val="Domylnaczcionkaakapitu"/>
    <w:rsid w:val="00F520B5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E5A5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B7D3D"/>
    <w:rPr>
      <w:sz w:val="24"/>
      <w:szCs w:val="24"/>
    </w:rPr>
  </w:style>
  <w:style w:type="character" w:styleId="UyteHipercze">
    <w:name w:val="FollowedHyperlink"/>
    <w:basedOn w:val="Domylnaczcionkaakapitu"/>
    <w:rsid w:val="00093785"/>
    <w:rPr>
      <w:color w:val="800080"/>
      <w:u w:val="single"/>
    </w:rPr>
  </w:style>
  <w:style w:type="character" w:styleId="Odwoaniedokomentarza">
    <w:name w:val="annotation reference"/>
    <w:basedOn w:val="Domylnaczcionkaakapitu"/>
    <w:rsid w:val="00283AF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83A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83AFF"/>
  </w:style>
  <w:style w:type="paragraph" w:styleId="Tematkomentarza">
    <w:name w:val="annotation subject"/>
    <w:basedOn w:val="Tekstkomentarza"/>
    <w:next w:val="Tekstkomentarza"/>
    <w:link w:val="TematkomentarzaZnak"/>
    <w:rsid w:val="00283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3AFF"/>
    <w:rPr>
      <w:b/>
      <w:bCs/>
    </w:rPr>
  </w:style>
  <w:style w:type="paragraph" w:styleId="Akapitzlist">
    <w:name w:val="List Paragraph"/>
    <w:aliases w:val="CW_Lista,Numerowanie,Akapit z listą BS,Kolorowa lista — akcent 11,Obiekt,List Paragraph1,Akapit z listą 1,BulletC,Normal,Akapit z listą31,Nag1,Podsis rysunku,List Paragraph,Wyliczanie,Punktor - wymiennik,Akapit z listą3,L1,2 heading"/>
    <w:basedOn w:val="Normalny"/>
    <w:link w:val="AkapitzlistZnak"/>
    <w:uiPriority w:val="34"/>
    <w:qFormat/>
    <w:rsid w:val="00131680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D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602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DB7"/>
    <w:rPr>
      <w:rFonts w:ascii="Courier New" w:eastAsia="Times New Roman" w:hAnsi="Courier New" w:cs="Courier New"/>
      <w:color w:val="602000"/>
    </w:rPr>
  </w:style>
  <w:style w:type="paragraph" w:styleId="Bezodstpw">
    <w:name w:val="No Spacing"/>
    <w:uiPriority w:val="99"/>
    <w:qFormat/>
    <w:rsid w:val="00AA1021"/>
    <w:rPr>
      <w:rFonts w:eastAsia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64E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6645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64567"/>
  </w:style>
  <w:style w:type="character" w:styleId="Odwoanieprzypisukocowego">
    <w:name w:val="endnote reference"/>
    <w:basedOn w:val="Domylnaczcionkaakapitu"/>
    <w:rsid w:val="00664567"/>
    <w:rPr>
      <w:vertAlign w:val="superscript"/>
    </w:rPr>
  </w:style>
  <w:style w:type="paragraph" w:customStyle="1" w:styleId="Akapitzlist2">
    <w:name w:val="Akapit z listą2"/>
    <w:basedOn w:val="Normalny"/>
    <w:rsid w:val="00552AAC"/>
    <w:pPr>
      <w:ind w:left="720"/>
      <w:contextualSpacing/>
    </w:pPr>
  </w:style>
  <w:style w:type="character" w:customStyle="1" w:styleId="normaltextrun">
    <w:name w:val="normaltextrun"/>
    <w:basedOn w:val="Domylnaczcionkaakapitu"/>
    <w:rsid w:val="00714DC5"/>
  </w:style>
  <w:style w:type="character" w:customStyle="1" w:styleId="spellingerror">
    <w:name w:val="spellingerror"/>
    <w:basedOn w:val="Domylnaczcionkaakapitu"/>
    <w:rsid w:val="00714DC5"/>
  </w:style>
  <w:style w:type="character" w:customStyle="1" w:styleId="eop">
    <w:name w:val="eop"/>
    <w:basedOn w:val="Domylnaczcionkaakapitu"/>
    <w:rsid w:val="00714DC5"/>
  </w:style>
  <w:style w:type="paragraph" w:customStyle="1" w:styleId="paragraph">
    <w:name w:val="paragraph"/>
    <w:basedOn w:val="Normalny"/>
    <w:rsid w:val="005534EF"/>
    <w:pPr>
      <w:spacing w:before="100" w:beforeAutospacing="1" w:after="100" w:afterAutospacing="1"/>
    </w:pPr>
    <w:rPr>
      <w:rFonts w:eastAsia="Times New Roman"/>
    </w:rPr>
  </w:style>
  <w:style w:type="character" w:customStyle="1" w:styleId="contextualspellingandgrammarerror">
    <w:name w:val="contextualspellingandgrammarerror"/>
    <w:basedOn w:val="Domylnaczcionkaakapitu"/>
    <w:rsid w:val="00C52E07"/>
  </w:style>
  <w:style w:type="character" w:customStyle="1" w:styleId="markedcontent">
    <w:name w:val="markedcontent"/>
    <w:basedOn w:val="Domylnaczcionkaakapitu"/>
    <w:rsid w:val="00B8446E"/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Normal Znak,Akapit z listą31 Znak,Nag1 Znak,Podsis rysunku Znak,Wyliczanie Znak"/>
    <w:basedOn w:val="Domylnaczcionkaakapitu"/>
    <w:link w:val="Akapitzlist"/>
    <w:uiPriority w:val="34"/>
    <w:qFormat/>
    <w:locked/>
    <w:rsid w:val="00B8446E"/>
    <w:rPr>
      <w:rFonts w:ascii="Calibri" w:eastAsia="Times New Roman" w:hAnsi="Calibri" w:cs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59785C"/>
    <w:rPr>
      <w:sz w:val="24"/>
      <w:szCs w:val="24"/>
    </w:rPr>
  </w:style>
  <w:style w:type="paragraph" w:customStyle="1" w:styleId="Bezodstpw1">
    <w:name w:val="Bez odstępów1"/>
    <w:rsid w:val="00A50815"/>
    <w:pPr>
      <w:jc w:val="both"/>
    </w:pPr>
    <w:rPr>
      <w:rFonts w:eastAsia="Times New Roman"/>
      <w:sz w:val="24"/>
      <w:szCs w:val="22"/>
      <w:lang w:eastAsia="en-US"/>
    </w:rPr>
  </w:style>
  <w:style w:type="character" w:customStyle="1" w:styleId="text">
    <w:name w:val="text"/>
    <w:rsid w:val="00A5081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9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7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8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yrektor@zsgrzeszow.pl" TargetMode="External"/><Relationship Id="rId18" Type="http://schemas.openxmlformats.org/officeDocument/2006/relationships/hyperlink" Target="mailto:drogoza@zsgrzeszow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ierownik@zsgrzeszow.pl" TargetMode="External"/><Relationship Id="rId17" Type="http://schemas.openxmlformats.org/officeDocument/2006/relationships/hyperlink" Target="mailto:zsgzamowienia@zsgrzeszow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yrektor@zsgrzeszow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tiat@zsgrzeszow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rogoza@zsgrzeszow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sgzamowienia@zsgrzeszow.pl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7BEB60AA13DD4DA81CF87701FB2FD0" ma:contentTypeVersion="6" ma:contentTypeDescription="Utwórz nowy dokument." ma:contentTypeScope="" ma:versionID="cf95b63a4c0c385e79ca1383cfb8ec60">
  <xsd:schema xmlns:xsd="http://www.w3.org/2001/XMLSchema" xmlns:xs="http://www.w3.org/2001/XMLSchema" xmlns:p="http://schemas.microsoft.com/office/2006/metadata/properties" xmlns:ns2="a1ccdf3a-34e7-47bf-adbe-ef38cf84de85" xmlns:ns3="79402d45-2dbe-49a0-bed2-208b60bca960" targetNamespace="http://schemas.microsoft.com/office/2006/metadata/properties" ma:root="true" ma:fieldsID="5c7661ce8a2849ccbfe62e54ba059e2f" ns2:_="" ns3:_="">
    <xsd:import namespace="a1ccdf3a-34e7-47bf-adbe-ef38cf84de85"/>
    <xsd:import namespace="79402d45-2dbe-49a0-bed2-208b60bca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cdf3a-34e7-47bf-adbe-ef38cf84de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02d45-2dbe-49a0-bed2-208b60bca96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42B24-C82A-487A-B87D-78438C0FDF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2F3D5-94F4-4395-8B58-9FE175163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7E079-5383-4035-8435-80714CB8D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cdf3a-34e7-47bf-adbe-ef38cf84de85"/>
    <ds:schemaRef ds:uri="79402d45-2dbe-49a0-bed2-208b60bca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43C660-3E7E-486A-A931-E361A76C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5501</TotalTime>
  <Pages>8</Pages>
  <Words>3169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WARSZTATY KIEROWNIK</cp:lastModifiedBy>
  <cp:revision>17</cp:revision>
  <cp:lastPrinted>2025-02-07T12:39:00Z</cp:lastPrinted>
  <dcterms:created xsi:type="dcterms:W3CDTF">2025-03-05T11:42:00Z</dcterms:created>
  <dcterms:modified xsi:type="dcterms:W3CDTF">2025-06-16T09:36:00Z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0x010100B17BEB60AA13DD4DA81CF87701FB2FD0</vt:lpwstr>
  </property>
</Properties>
</file>