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450E4" w14:textId="13B32255" w:rsidR="00A14293" w:rsidRDefault="00A14293" w:rsidP="007C6047">
      <w:pPr>
        <w:spacing w:before="240" w:after="120"/>
        <w:ind w:left="6381"/>
        <w:jc w:val="right"/>
        <w:rPr>
          <w:sz w:val="22"/>
          <w:szCs w:val="22"/>
        </w:rPr>
      </w:pPr>
    </w:p>
    <w:p w14:paraId="704BAB6F" w14:textId="2E35F163" w:rsidR="007C6047" w:rsidRPr="007C6047" w:rsidRDefault="00A14293" w:rsidP="00A14293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 xml:space="preserve">Data...................., Miejscowość.....................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C6047" w:rsidRPr="007C6047">
        <w:rPr>
          <w:sz w:val="22"/>
          <w:szCs w:val="22"/>
        </w:rPr>
        <w:t xml:space="preserve">ZŁĄCZNIK NR </w:t>
      </w:r>
      <w:r w:rsidR="00D84329">
        <w:rPr>
          <w:sz w:val="22"/>
          <w:szCs w:val="22"/>
        </w:rPr>
        <w:t>7</w:t>
      </w:r>
      <w:r w:rsidR="007C6047" w:rsidRPr="007C6047">
        <w:rPr>
          <w:sz w:val="22"/>
          <w:szCs w:val="22"/>
        </w:rPr>
        <w:t xml:space="preserve"> DO UMOWY</w:t>
      </w:r>
    </w:p>
    <w:p w14:paraId="792043C8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</w:p>
    <w:p w14:paraId="65D55B78" w14:textId="77777777" w:rsidR="007C6047" w:rsidRPr="007C6047" w:rsidRDefault="007C6047" w:rsidP="007C6047">
      <w:pPr>
        <w:spacing w:before="240" w:after="120"/>
        <w:jc w:val="center"/>
        <w:rPr>
          <w:b/>
          <w:sz w:val="22"/>
          <w:szCs w:val="22"/>
        </w:rPr>
      </w:pPr>
      <w:r w:rsidRPr="007C6047">
        <w:rPr>
          <w:b/>
          <w:sz w:val="22"/>
          <w:szCs w:val="22"/>
        </w:rPr>
        <w:t>OŚWIADCZENIE DO PŁATNOŚCI KOŃCOWEJ</w:t>
      </w:r>
    </w:p>
    <w:p w14:paraId="452308B3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</w:p>
    <w:p w14:paraId="6C118966" w14:textId="77777777" w:rsidR="007C6047" w:rsidRPr="007C6047" w:rsidRDefault="007C6047" w:rsidP="007C6047">
      <w:pPr>
        <w:spacing w:before="12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Ja (My), niżej podpisany (ni)</w:t>
      </w:r>
    </w:p>
    <w:p w14:paraId="77D10E1B" w14:textId="77777777" w:rsidR="007C6047" w:rsidRPr="007C6047" w:rsidRDefault="007C6047" w:rsidP="007C6047">
      <w:pPr>
        <w:spacing w:before="12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2A170BFC" w14:textId="77777777" w:rsidR="007C6047" w:rsidRPr="007C6047" w:rsidRDefault="007C6047" w:rsidP="007C6047">
      <w:pPr>
        <w:spacing w:before="12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513384DC" w14:textId="77777777" w:rsidR="007C6047" w:rsidRP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działając w imieniu i na rzecz:</w:t>
      </w:r>
    </w:p>
    <w:p w14:paraId="407CBC3F" w14:textId="77777777" w:rsidR="007C6047" w:rsidRP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0C4E8BF1" w14:textId="77777777" w:rsidR="007C6047" w:rsidRP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3C5B41DE" w14:textId="77777777" w:rsidR="007C6047" w:rsidRPr="007C6047" w:rsidRDefault="007C6047" w:rsidP="007C6047">
      <w:pPr>
        <w:spacing w:before="120" w:after="120"/>
        <w:jc w:val="center"/>
        <w:rPr>
          <w:sz w:val="22"/>
          <w:szCs w:val="22"/>
        </w:rPr>
      </w:pPr>
      <w:r w:rsidRPr="007C6047">
        <w:rPr>
          <w:sz w:val="22"/>
          <w:szCs w:val="22"/>
        </w:rPr>
        <w:t>(pełna nazwa i adres Podwykonawcy/dalszego podwykonawcy)</w:t>
      </w:r>
    </w:p>
    <w:p w14:paraId="13FAA6A9" w14:textId="77777777" w:rsidR="007C6047" w:rsidRP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11D8600A" w14:textId="77777777" w:rsidR="007C6047" w:rsidRP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34E90D6A" w14:textId="77777777" w:rsidR="007C6047" w:rsidRPr="007C6047" w:rsidRDefault="007C6047" w:rsidP="007C6047">
      <w:pPr>
        <w:spacing w:before="120" w:after="120" w:line="256" w:lineRule="auto"/>
        <w:contextualSpacing/>
        <w:rPr>
          <w:sz w:val="22"/>
          <w:szCs w:val="22"/>
        </w:rPr>
      </w:pPr>
      <w:r w:rsidRPr="007C6047">
        <w:rPr>
          <w:sz w:val="22"/>
          <w:szCs w:val="22"/>
        </w:rPr>
        <w:t xml:space="preserve">Oświadczam(y), że Wykonawca/Podwykonawca </w:t>
      </w:r>
    </w:p>
    <w:p w14:paraId="6BB474AC" w14:textId="77777777" w:rsidR="007C6047" w:rsidRP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09E41FD8" w14:textId="77777777" w:rsid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04ECCA2C" w14:textId="5AF1D0CD" w:rsidR="007C6047" w:rsidRPr="007C6047" w:rsidRDefault="007C6047" w:rsidP="007C6047">
      <w:pPr>
        <w:spacing w:before="120" w:after="120"/>
        <w:jc w:val="center"/>
        <w:rPr>
          <w:sz w:val="22"/>
          <w:szCs w:val="22"/>
        </w:rPr>
      </w:pPr>
      <w:r w:rsidRPr="007C6047">
        <w:rPr>
          <w:sz w:val="22"/>
          <w:szCs w:val="22"/>
        </w:rPr>
        <w:t>(pełna nazwa i adres Wykonawcy/Podwykonawcy)</w:t>
      </w:r>
    </w:p>
    <w:p w14:paraId="0B14ABD1" w14:textId="77777777" w:rsidR="007C6047" w:rsidRPr="007C6047" w:rsidRDefault="007C6047" w:rsidP="007C6047">
      <w:pPr>
        <w:spacing w:before="240" w:after="120"/>
        <w:jc w:val="both"/>
        <w:rPr>
          <w:sz w:val="22"/>
          <w:szCs w:val="22"/>
        </w:rPr>
      </w:pPr>
    </w:p>
    <w:p w14:paraId="33101C63" w14:textId="77777777" w:rsidR="007C6047" w:rsidRPr="007C6047" w:rsidRDefault="007C6047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dokonał na moją/naszą rzecz płatności całości wynagrodzenia za realizację prac podwykonawczych wykonywanych na podstawie nw. umowy/umów podwykonawczych </w:t>
      </w:r>
    </w:p>
    <w:p w14:paraId="0C1DC2EE" w14:textId="77777777" w:rsidR="007C6047" w:rsidRPr="007C6047" w:rsidRDefault="007C6047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(nr/z dnia) </w:t>
      </w:r>
    </w:p>
    <w:p w14:paraId="6CCBEA71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</w:t>
      </w:r>
    </w:p>
    <w:p w14:paraId="65EDE3EA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</w:t>
      </w:r>
    </w:p>
    <w:p w14:paraId="724D7361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</w:t>
      </w:r>
    </w:p>
    <w:p w14:paraId="40175FAB" w14:textId="1670FAFA" w:rsidR="007C6047" w:rsidRPr="007C6047" w:rsidRDefault="007C6047" w:rsidP="001538C2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za wykonane, w ramach inwestycji pn. </w:t>
      </w:r>
      <w:r w:rsidRPr="007C6047">
        <w:rPr>
          <w:b/>
          <w:bCs/>
          <w:sz w:val="22"/>
          <w:szCs w:val="22"/>
          <w:lang w:bidi="pl-PL"/>
        </w:rPr>
        <w:t>„</w:t>
      </w:r>
      <w:r w:rsidR="001B63DF" w:rsidRPr="001B63DF">
        <w:rPr>
          <w:b/>
          <w:sz w:val="22"/>
          <w:szCs w:val="22"/>
        </w:rPr>
        <w:t>REMONT DP 1172Z</w:t>
      </w:r>
      <w:r w:rsidR="001B63DF" w:rsidRPr="001B63DF">
        <w:rPr>
          <w:b/>
          <w:bCs/>
          <w:sz w:val="22"/>
          <w:szCs w:val="22"/>
        </w:rPr>
        <w:t xml:space="preserve"> BIAŁOGARD – ZASPY MAŁE NA ODCINKU BIAŁOGARD - DW 167</w:t>
      </w:r>
      <w:r w:rsidRPr="007C6047">
        <w:rPr>
          <w:b/>
          <w:bCs/>
          <w:sz w:val="22"/>
          <w:szCs w:val="22"/>
          <w:lang w:bidi="pl-PL"/>
        </w:rPr>
        <w:t>”</w:t>
      </w:r>
      <w:r w:rsidRPr="007C6047">
        <w:rPr>
          <w:sz w:val="22"/>
          <w:szCs w:val="22"/>
        </w:rPr>
        <w:t>, w terminie od dnia ........................ do dnia ..........................., roboty budowlane/dostawy/usługi, których przedmiot stanowiło .............................................................................................,</w:t>
      </w:r>
    </w:p>
    <w:p w14:paraId="5BBDFC49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 xml:space="preserve">i które to należności zostały opłacone na podstawie nw. faktur/rachunków: </w:t>
      </w:r>
    </w:p>
    <w:p w14:paraId="22845C35" w14:textId="77777777" w:rsidR="007C6047" w:rsidRPr="007C6047" w:rsidRDefault="007C6047" w:rsidP="007C6047">
      <w:pPr>
        <w:numPr>
          <w:ilvl w:val="0"/>
          <w:numId w:val="38"/>
        </w:numPr>
        <w:spacing w:before="240" w:after="120" w:line="256" w:lineRule="auto"/>
        <w:ind w:left="426" w:hanging="426"/>
        <w:contextualSpacing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W dniu .......... została dokonana płatność należności w kwocie ................... wynikająca </w:t>
      </w:r>
    </w:p>
    <w:p w14:paraId="4AD20F02" w14:textId="77777777" w:rsidR="007C6047" w:rsidRPr="007C6047" w:rsidRDefault="007C6047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z faktury/rachunku nr ....................z dnia............ za zamówienia wykonane w terminie od </w:t>
      </w:r>
    </w:p>
    <w:p w14:paraId="77968A94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>dnia................ do dnia....................., odebrane protokołem odbioru z dnia............................</w:t>
      </w:r>
    </w:p>
    <w:p w14:paraId="654F3B36" w14:textId="77777777" w:rsidR="007C6047" w:rsidRPr="007C6047" w:rsidRDefault="007C6047" w:rsidP="007C6047">
      <w:pPr>
        <w:numPr>
          <w:ilvl w:val="0"/>
          <w:numId w:val="38"/>
        </w:numPr>
        <w:spacing w:before="240" w:after="120" w:line="256" w:lineRule="auto"/>
        <w:ind w:left="426" w:hanging="426"/>
        <w:contextualSpacing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W dniu .......... została dokonana płatność należności w kwocie ................... wynikająca </w:t>
      </w:r>
    </w:p>
    <w:p w14:paraId="2B9F72BE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 xml:space="preserve">z faktury/rachunku nr ....................z dnia............ za zamówienia wykonane w terminie od </w:t>
      </w:r>
    </w:p>
    <w:p w14:paraId="1F019A9F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lastRenderedPageBreak/>
        <w:t>dnia................ do dnia....................., odebrane protokołem odbioru z dnia............................</w:t>
      </w:r>
    </w:p>
    <w:p w14:paraId="1B959710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>3).................................</w:t>
      </w:r>
    </w:p>
    <w:p w14:paraId="54D0F75C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</w:p>
    <w:p w14:paraId="6FAE6740" w14:textId="77777777" w:rsidR="007C6047" w:rsidRPr="007C6047" w:rsidRDefault="007C6047" w:rsidP="007C6047">
      <w:pPr>
        <w:numPr>
          <w:ilvl w:val="0"/>
          <w:numId w:val="37"/>
        </w:numPr>
        <w:spacing w:before="240" w:after="120" w:line="256" w:lineRule="auto"/>
        <w:ind w:left="426" w:hanging="426"/>
        <w:contextualSpacing/>
        <w:jc w:val="both"/>
        <w:rPr>
          <w:sz w:val="22"/>
          <w:szCs w:val="22"/>
        </w:rPr>
      </w:pPr>
      <w:r w:rsidRPr="007C6047">
        <w:rPr>
          <w:sz w:val="22"/>
          <w:szCs w:val="22"/>
        </w:rPr>
        <w:t>Oświadczam, iż kwoty wskazane w pkt 1 – [.....] wynoszą razem [................. zł] i stanowią całość wynagrodzenia przysługującego ..................... (nazwa Podwykonawcy/dalszego podwykonawcy) z tytułu wykonywania prac podwykonawczych (robót budowlanych/dostaw/usług) realizowanych w ramach ww. inwestycji.</w:t>
      </w:r>
    </w:p>
    <w:p w14:paraId="10BBF27F" w14:textId="77777777" w:rsidR="007C6047" w:rsidRPr="007C6047" w:rsidRDefault="007C6047" w:rsidP="007C6047">
      <w:pPr>
        <w:numPr>
          <w:ilvl w:val="0"/>
          <w:numId w:val="37"/>
        </w:numPr>
        <w:spacing w:before="240" w:after="120" w:line="256" w:lineRule="auto"/>
        <w:ind w:left="426" w:hanging="426"/>
        <w:contextualSpacing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W zakresie związanym z zapłatą wynagrodzenia za realizację umów wykazanych powyżej nie posiadam/y zatem żadnych roszczeń. </w:t>
      </w:r>
    </w:p>
    <w:p w14:paraId="1552A983" w14:textId="77777777" w:rsidR="007C6047" w:rsidRPr="007C6047" w:rsidRDefault="007C6047" w:rsidP="007C6047">
      <w:pPr>
        <w:numPr>
          <w:ilvl w:val="0"/>
          <w:numId w:val="37"/>
        </w:numPr>
        <w:spacing w:before="240" w:after="120" w:line="256" w:lineRule="auto"/>
        <w:ind w:left="426" w:hanging="426"/>
        <w:contextualSpacing/>
        <w:jc w:val="both"/>
        <w:rPr>
          <w:sz w:val="22"/>
          <w:szCs w:val="22"/>
        </w:rPr>
      </w:pPr>
      <w:r w:rsidRPr="007C6047">
        <w:rPr>
          <w:sz w:val="22"/>
          <w:szCs w:val="22"/>
        </w:rPr>
        <w:t>Wszystkie roboty/dostawy/usługi w ramach przedmiotowego zadania wykonaliśmy siłami własnymi/przy udziale dalszych podwykonawców, tj.:</w:t>
      </w:r>
    </w:p>
    <w:p w14:paraId="1F3DC2FC" w14:textId="77777777" w:rsidR="007C6047" w:rsidRPr="007C6047" w:rsidRDefault="007C6047" w:rsidP="007C6047">
      <w:pPr>
        <w:spacing w:before="240" w:after="120"/>
        <w:ind w:left="426"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[....................................] </w:t>
      </w:r>
    </w:p>
    <w:p w14:paraId="1F6E0076" w14:textId="77777777" w:rsidR="007C6047" w:rsidRPr="007C6047" w:rsidRDefault="007C6047" w:rsidP="007C6047">
      <w:pPr>
        <w:spacing w:before="240" w:after="120"/>
        <w:ind w:left="426"/>
        <w:rPr>
          <w:sz w:val="22"/>
          <w:szCs w:val="22"/>
        </w:rPr>
      </w:pPr>
      <w:r w:rsidRPr="007C6047">
        <w:rPr>
          <w:sz w:val="22"/>
          <w:szCs w:val="22"/>
        </w:rPr>
        <w:t xml:space="preserve">[....................................] </w:t>
      </w:r>
    </w:p>
    <w:p w14:paraId="5A146A36" w14:textId="77777777" w:rsidR="007C6047" w:rsidRPr="007C6047" w:rsidRDefault="007C6047" w:rsidP="007C6047">
      <w:pPr>
        <w:numPr>
          <w:ilvl w:val="0"/>
          <w:numId w:val="37"/>
        </w:numPr>
        <w:spacing w:before="240" w:after="120" w:line="256" w:lineRule="auto"/>
        <w:ind w:left="426" w:hanging="426"/>
        <w:contextualSpacing/>
        <w:rPr>
          <w:sz w:val="22"/>
          <w:szCs w:val="22"/>
        </w:rPr>
      </w:pPr>
      <w:r w:rsidRPr="007C6047">
        <w:rPr>
          <w:sz w:val="22"/>
          <w:szCs w:val="22"/>
        </w:rPr>
        <w:t xml:space="preserve">Jednocześnie oświadczamy, że w ramach inwestycji pn. „....................................”, nie </w:t>
      </w:r>
    </w:p>
    <w:p w14:paraId="5C3B6E0F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 xml:space="preserve">wykonywaliśmy (samodzielnie oraz za pomocą dalszych podwykonawców) żadnych prac </w:t>
      </w:r>
    </w:p>
    <w:p w14:paraId="6EFA2A7C" w14:textId="77777777" w:rsidR="007C6047" w:rsidRPr="007C6047" w:rsidRDefault="007C6047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podwykonawczych, poza zakresem realizowanym na podstawie umów, o których mowa powyżej.</w:t>
      </w:r>
    </w:p>
    <w:p w14:paraId="0E3CCC9D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</w:p>
    <w:p w14:paraId="4D82565C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</w:p>
    <w:p w14:paraId="1C37F186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</w:p>
    <w:p w14:paraId="29395CF3" w14:textId="77777777" w:rsidR="007C6047" w:rsidRPr="007C6047" w:rsidRDefault="007C6047" w:rsidP="007C6047">
      <w:pPr>
        <w:spacing w:before="240" w:after="120"/>
        <w:ind w:left="5670"/>
        <w:jc w:val="center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</w:t>
      </w:r>
    </w:p>
    <w:p w14:paraId="55CBBA78" w14:textId="6F91C861" w:rsidR="007C6047" w:rsidRPr="007C6047" w:rsidRDefault="007C6047" w:rsidP="007C6047">
      <w:pPr>
        <w:spacing w:before="240" w:after="120"/>
        <w:ind w:left="5670"/>
        <w:jc w:val="center"/>
        <w:rPr>
          <w:sz w:val="16"/>
          <w:szCs w:val="16"/>
        </w:rPr>
      </w:pPr>
      <w:r w:rsidRPr="007C6047">
        <w:rPr>
          <w:sz w:val="16"/>
          <w:szCs w:val="16"/>
        </w:rPr>
        <w:t>(Podpis i pieczątka osoby/ osób uprawnionych do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br/>
      </w:r>
      <w:r w:rsidRPr="007C6047">
        <w:rPr>
          <w:sz w:val="16"/>
          <w:szCs w:val="16"/>
        </w:rPr>
        <w:t>występowania w imieniu Podwykonawcy/dalszego</w:t>
      </w:r>
      <w:r>
        <w:rPr>
          <w:sz w:val="16"/>
          <w:szCs w:val="16"/>
        </w:rPr>
        <w:t xml:space="preserve"> </w:t>
      </w:r>
      <w:r w:rsidRPr="007C6047">
        <w:rPr>
          <w:sz w:val="16"/>
          <w:szCs w:val="16"/>
        </w:rPr>
        <w:t>podwykonawcy)</w:t>
      </w:r>
    </w:p>
    <w:sectPr w:rsidR="007C6047" w:rsidRPr="007C6047" w:rsidSect="00F1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992" w:right="851" w:bottom="992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80CBA" w14:textId="77777777" w:rsidR="00451442" w:rsidRDefault="00451442">
      <w:r>
        <w:separator/>
      </w:r>
    </w:p>
  </w:endnote>
  <w:endnote w:type="continuationSeparator" w:id="0">
    <w:p w14:paraId="144E29A5" w14:textId="77777777" w:rsidR="00451442" w:rsidRDefault="00451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5DF4D" w14:textId="77777777" w:rsidR="00B211D3" w:rsidRDefault="00B211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48"/>
      <w:gridCol w:w="5033"/>
    </w:tblGrid>
    <w:tr w:rsidR="00B211D3" w:rsidRPr="00AE3B40" w14:paraId="72F9EE0E" w14:textId="77777777" w:rsidTr="008B0F5B">
      <w:tc>
        <w:tcPr>
          <w:tcW w:w="47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4EC0E45" w14:textId="19425803" w:rsidR="00B211D3" w:rsidRPr="00AE3B40" w:rsidRDefault="00B211D3" w:rsidP="00B211D3">
          <w:pPr>
            <w:pStyle w:val="Stopka"/>
            <w:jc w:val="center"/>
            <w:rPr>
              <w:rFonts w:ascii="Arial" w:hAnsi="Arial" w:cs="Arial"/>
              <w:color w:val="5F5F5F"/>
              <w:sz w:val="16"/>
              <w:szCs w:val="16"/>
            </w:rPr>
          </w:pPr>
          <w:r w:rsidRPr="00FA1458">
            <w:rPr>
              <w:color w:val="808080" w:themeColor="background1" w:themeShade="80"/>
              <w:sz w:val="18"/>
              <w:szCs w:val="18"/>
            </w:rPr>
            <w:t>Zarząd Dróg Powiatowych w Białogardzie</w:t>
          </w:r>
        </w:p>
      </w:tc>
      <w:tc>
        <w:tcPr>
          <w:tcW w:w="503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EEC1BF8" w14:textId="77777777" w:rsidR="00B211D3" w:rsidRPr="00AE3B40" w:rsidRDefault="00B211D3" w:rsidP="00B211D3">
          <w:pPr>
            <w:pStyle w:val="Stopka"/>
            <w:rPr>
              <w:rFonts w:ascii="Arial" w:hAnsi="Arial" w:cs="Arial"/>
              <w:color w:val="5F5F5F"/>
              <w:sz w:val="16"/>
              <w:szCs w:val="16"/>
            </w:rPr>
          </w:pPr>
        </w:p>
      </w:tc>
    </w:tr>
    <w:tr w:rsidR="00B211D3" w:rsidRPr="00AE3B40" w14:paraId="6908C581" w14:textId="77777777" w:rsidTr="008B0F5B">
      <w:trPr>
        <w:trHeight w:val="119"/>
      </w:trPr>
      <w:tc>
        <w:tcPr>
          <w:tcW w:w="4748" w:type="dxa"/>
          <w:tcBorders>
            <w:top w:val="nil"/>
            <w:left w:val="nil"/>
            <w:bottom w:val="nil"/>
            <w:right w:val="nil"/>
          </w:tcBorders>
        </w:tcPr>
        <w:p w14:paraId="792E7DC0" w14:textId="5E6DC660" w:rsidR="00B211D3" w:rsidRPr="00AE3B40" w:rsidRDefault="00B211D3" w:rsidP="00B211D3">
          <w:pPr>
            <w:pStyle w:val="Stopka"/>
            <w:jc w:val="center"/>
            <w:rPr>
              <w:rFonts w:ascii="Arial" w:hAnsi="Arial" w:cs="Arial"/>
              <w:b/>
              <w:color w:val="5F5F5F"/>
              <w:sz w:val="16"/>
              <w:szCs w:val="16"/>
            </w:rPr>
          </w:pPr>
          <w:r w:rsidRPr="00FA1458">
            <w:rPr>
              <w:color w:val="808080" w:themeColor="background1" w:themeShade="80"/>
              <w:sz w:val="18"/>
              <w:szCs w:val="18"/>
            </w:rPr>
            <w:t>ul. Szosa Połczyńska 57, 78-200 Białogard</w:t>
          </w:r>
        </w:p>
      </w:tc>
      <w:tc>
        <w:tcPr>
          <w:tcW w:w="5033" w:type="dxa"/>
          <w:tcBorders>
            <w:top w:val="nil"/>
            <w:left w:val="nil"/>
            <w:bottom w:val="nil"/>
            <w:right w:val="nil"/>
          </w:tcBorders>
        </w:tcPr>
        <w:p w14:paraId="079B39E5" w14:textId="6AFFA15F" w:rsidR="00B211D3" w:rsidRPr="00AB02E5" w:rsidRDefault="00B211D3" w:rsidP="00B211D3">
          <w:pPr>
            <w:pStyle w:val="Stopka"/>
            <w:jc w:val="right"/>
            <w:rPr>
              <w:rFonts w:ascii="Arial" w:hAnsi="Arial" w:cs="Arial"/>
              <w:color w:val="5F5F5F"/>
              <w:sz w:val="16"/>
              <w:szCs w:val="16"/>
            </w:rPr>
          </w:pP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begin"/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instrText xml:space="preserve"> PAGE </w:instrText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separate"/>
          </w:r>
          <w:r>
            <w:rPr>
              <w:rStyle w:val="Numerstrony"/>
              <w:rFonts w:ascii="Arial" w:hAnsi="Arial" w:cs="Arial"/>
              <w:noProof/>
              <w:color w:val="5F5F5F"/>
              <w:sz w:val="16"/>
              <w:szCs w:val="16"/>
            </w:rPr>
            <w:t>1</w:t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end"/>
          </w:r>
        </w:p>
      </w:tc>
    </w:tr>
  </w:tbl>
  <w:p w14:paraId="108DD25D" w14:textId="77777777" w:rsidR="00451442" w:rsidRPr="00AE3B40" w:rsidRDefault="00451442">
    <w:pPr>
      <w:pStyle w:val="Stopka"/>
      <w:rPr>
        <w:rFonts w:ascii="Arial" w:hAnsi="Arial" w:cs="Arial"/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42258" w14:textId="77777777" w:rsidR="00B211D3" w:rsidRDefault="00B21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E8B84" w14:textId="77777777" w:rsidR="00451442" w:rsidRDefault="00451442">
      <w:r>
        <w:separator/>
      </w:r>
    </w:p>
  </w:footnote>
  <w:footnote w:type="continuationSeparator" w:id="0">
    <w:p w14:paraId="357D271A" w14:textId="77777777" w:rsidR="00451442" w:rsidRDefault="00451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4D568" w14:textId="77777777" w:rsidR="00B211D3" w:rsidRDefault="00B211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ACFDF" w14:textId="77777777" w:rsidR="00B211D3" w:rsidRDefault="00B211D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C6963" w14:textId="77777777" w:rsidR="00B211D3" w:rsidRDefault="00B211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2607A"/>
    <w:multiLevelType w:val="hybridMultilevel"/>
    <w:tmpl w:val="64FEC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0004080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25E00"/>
    <w:multiLevelType w:val="hybridMultilevel"/>
    <w:tmpl w:val="046265DE"/>
    <w:lvl w:ilvl="0" w:tplc="4DC6F88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866B52"/>
    <w:multiLevelType w:val="hybridMultilevel"/>
    <w:tmpl w:val="F9F26F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23D76"/>
    <w:multiLevelType w:val="hybridMultilevel"/>
    <w:tmpl w:val="46F6D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04C00"/>
    <w:multiLevelType w:val="hybridMultilevel"/>
    <w:tmpl w:val="CF86CD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560F8"/>
    <w:multiLevelType w:val="hybridMultilevel"/>
    <w:tmpl w:val="9E7A1956"/>
    <w:lvl w:ilvl="0" w:tplc="58344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2B3618"/>
    <w:multiLevelType w:val="hybridMultilevel"/>
    <w:tmpl w:val="FDE84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A4A89"/>
    <w:multiLevelType w:val="hybridMultilevel"/>
    <w:tmpl w:val="04F0C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11FCD"/>
    <w:multiLevelType w:val="hybridMultilevel"/>
    <w:tmpl w:val="42B0DECC"/>
    <w:lvl w:ilvl="0" w:tplc="F9F270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225080"/>
    <w:multiLevelType w:val="hybridMultilevel"/>
    <w:tmpl w:val="F7843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70A00"/>
    <w:multiLevelType w:val="hybridMultilevel"/>
    <w:tmpl w:val="A03C9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83E17"/>
    <w:multiLevelType w:val="hybridMultilevel"/>
    <w:tmpl w:val="86665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D0418"/>
    <w:multiLevelType w:val="hybridMultilevel"/>
    <w:tmpl w:val="66041854"/>
    <w:lvl w:ilvl="0" w:tplc="9A681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8138DB"/>
    <w:multiLevelType w:val="hybridMultilevel"/>
    <w:tmpl w:val="D380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B44BD"/>
    <w:multiLevelType w:val="hybridMultilevel"/>
    <w:tmpl w:val="955444F6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083D12"/>
    <w:multiLevelType w:val="hybridMultilevel"/>
    <w:tmpl w:val="4B1C0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04876"/>
    <w:multiLevelType w:val="hybridMultilevel"/>
    <w:tmpl w:val="3154F0BC"/>
    <w:lvl w:ilvl="0" w:tplc="BE961F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092CFF"/>
    <w:multiLevelType w:val="hybridMultilevel"/>
    <w:tmpl w:val="D0226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D5226"/>
    <w:multiLevelType w:val="hybridMultilevel"/>
    <w:tmpl w:val="75EEA2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20363"/>
    <w:multiLevelType w:val="hybridMultilevel"/>
    <w:tmpl w:val="3E1AD77C"/>
    <w:lvl w:ilvl="0" w:tplc="7DDE40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A2391A"/>
    <w:multiLevelType w:val="hybridMultilevel"/>
    <w:tmpl w:val="CE02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C45180"/>
    <w:multiLevelType w:val="hybridMultilevel"/>
    <w:tmpl w:val="DC765B92"/>
    <w:lvl w:ilvl="0" w:tplc="547C9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581052"/>
    <w:multiLevelType w:val="hybridMultilevel"/>
    <w:tmpl w:val="B0D4442E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67683"/>
    <w:multiLevelType w:val="hybridMultilevel"/>
    <w:tmpl w:val="02EC52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D403F"/>
    <w:multiLevelType w:val="hybridMultilevel"/>
    <w:tmpl w:val="C04EF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756D22"/>
    <w:multiLevelType w:val="hybridMultilevel"/>
    <w:tmpl w:val="141A6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884343"/>
    <w:multiLevelType w:val="hybridMultilevel"/>
    <w:tmpl w:val="54584050"/>
    <w:lvl w:ilvl="0" w:tplc="B41C4A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E74AA0"/>
    <w:multiLevelType w:val="hybridMultilevel"/>
    <w:tmpl w:val="83A0F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093016"/>
    <w:multiLevelType w:val="hybridMultilevel"/>
    <w:tmpl w:val="FAAC5E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633FA5"/>
    <w:multiLevelType w:val="hybridMultilevel"/>
    <w:tmpl w:val="B0EA9E4C"/>
    <w:lvl w:ilvl="0" w:tplc="E8ACB9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0A3DC3"/>
    <w:multiLevelType w:val="hybridMultilevel"/>
    <w:tmpl w:val="44EA2F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904599"/>
    <w:multiLevelType w:val="hybridMultilevel"/>
    <w:tmpl w:val="6504DA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9502FA"/>
    <w:multiLevelType w:val="hybridMultilevel"/>
    <w:tmpl w:val="AD0C3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941622"/>
    <w:multiLevelType w:val="hybridMultilevel"/>
    <w:tmpl w:val="D380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122E7D"/>
    <w:multiLevelType w:val="hybridMultilevel"/>
    <w:tmpl w:val="6E6E0E52"/>
    <w:lvl w:ilvl="0" w:tplc="C2561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1A3690"/>
    <w:multiLevelType w:val="hybridMultilevel"/>
    <w:tmpl w:val="C54A3464"/>
    <w:lvl w:ilvl="0" w:tplc="3CE46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A0554BA"/>
    <w:multiLevelType w:val="hybridMultilevel"/>
    <w:tmpl w:val="5A68A142"/>
    <w:lvl w:ilvl="0" w:tplc="BDCCE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F187E71"/>
    <w:multiLevelType w:val="hybridMultilevel"/>
    <w:tmpl w:val="0FD83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3003261">
    <w:abstractNumId w:val="1"/>
  </w:num>
  <w:num w:numId="2" w16cid:durableId="1597715020">
    <w:abstractNumId w:val="2"/>
  </w:num>
  <w:num w:numId="3" w16cid:durableId="1842039522">
    <w:abstractNumId w:val="18"/>
  </w:num>
  <w:num w:numId="4" w16cid:durableId="725106207">
    <w:abstractNumId w:val="4"/>
  </w:num>
  <w:num w:numId="5" w16cid:durableId="1481968269">
    <w:abstractNumId w:val="7"/>
  </w:num>
  <w:num w:numId="6" w16cid:durableId="1513298644">
    <w:abstractNumId w:val="16"/>
  </w:num>
  <w:num w:numId="7" w16cid:durableId="1102384810">
    <w:abstractNumId w:val="21"/>
  </w:num>
  <w:num w:numId="8" w16cid:durableId="1574702571">
    <w:abstractNumId w:val="27"/>
  </w:num>
  <w:num w:numId="9" w16cid:durableId="966740544">
    <w:abstractNumId w:val="41"/>
  </w:num>
  <w:num w:numId="10" w16cid:durableId="1652563296">
    <w:abstractNumId w:val="12"/>
  </w:num>
  <w:num w:numId="11" w16cid:durableId="1094399617">
    <w:abstractNumId w:val="10"/>
  </w:num>
  <w:num w:numId="12" w16cid:durableId="1537085381">
    <w:abstractNumId w:val="11"/>
  </w:num>
  <w:num w:numId="13" w16cid:durableId="421419948">
    <w:abstractNumId w:val="36"/>
  </w:num>
  <w:num w:numId="14" w16cid:durableId="890310590">
    <w:abstractNumId w:val="13"/>
  </w:num>
  <w:num w:numId="15" w16cid:durableId="270674187">
    <w:abstractNumId w:val="31"/>
  </w:num>
  <w:num w:numId="16" w16cid:durableId="149566846">
    <w:abstractNumId w:val="22"/>
  </w:num>
  <w:num w:numId="17" w16cid:durableId="440029712">
    <w:abstractNumId w:val="33"/>
  </w:num>
  <w:num w:numId="18" w16cid:durableId="120076185">
    <w:abstractNumId w:val="9"/>
  </w:num>
  <w:num w:numId="19" w16cid:durableId="940144218">
    <w:abstractNumId w:val="25"/>
  </w:num>
  <w:num w:numId="20" w16cid:durableId="295644997">
    <w:abstractNumId w:val="32"/>
  </w:num>
  <w:num w:numId="21" w16cid:durableId="903490206">
    <w:abstractNumId w:val="23"/>
  </w:num>
  <w:num w:numId="22" w16cid:durableId="1359968714">
    <w:abstractNumId w:val="40"/>
  </w:num>
  <w:num w:numId="23" w16cid:durableId="518392388">
    <w:abstractNumId w:val="20"/>
  </w:num>
  <w:num w:numId="24" w16cid:durableId="645625658">
    <w:abstractNumId w:val="6"/>
  </w:num>
  <w:num w:numId="25" w16cid:durableId="1047755189">
    <w:abstractNumId w:val="39"/>
  </w:num>
  <w:num w:numId="26" w16cid:durableId="1730181990">
    <w:abstractNumId w:val="28"/>
  </w:num>
  <w:num w:numId="27" w16cid:durableId="1963536622">
    <w:abstractNumId w:val="29"/>
  </w:num>
  <w:num w:numId="28" w16cid:durableId="1321080231">
    <w:abstractNumId w:val="17"/>
  </w:num>
  <w:num w:numId="29" w16cid:durableId="320277752">
    <w:abstractNumId w:val="30"/>
  </w:num>
  <w:num w:numId="30" w16cid:durableId="1355376153">
    <w:abstractNumId w:val="26"/>
  </w:num>
  <w:num w:numId="31" w16cid:durableId="109012682">
    <w:abstractNumId w:val="38"/>
  </w:num>
  <w:num w:numId="32" w16cid:durableId="980770914">
    <w:abstractNumId w:val="35"/>
  </w:num>
  <w:num w:numId="33" w16cid:durableId="1485193877">
    <w:abstractNumId w:val="15"/>
  </w:num>
  <w:num w:numId="34" w16cid:durableId="188154294">
    <w:abstractNumId w:val="34"/>
  </w:num>
  <w:num w:numId="35" w16cid:durableId="392773629">
    <w:abstractNumId w:val="3"/>
  </w:num>
  <w:num w:numId="36" w16cid:durableId="430517889">
    <w:abstractNumId w:val="5"/>
  </w:num>
  <w:num w:numId="37" w16cid:durableId="7263392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62390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810927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4353767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24908728">
    <w:abstractNumId w:val="0"/>
  </w:num>
  <w:num w:numId="42" w16cid:durableId="744648255">
    <w:abstractNumId w:val="1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A58"/>
    <w:rsid w:val="0000239F"/>
    <w:rsid w:val="000042AD"/>
    <w:rsid w:val="000058AC"/>
    <w:rsid w:val="00006314"/>
    <w:rsid w:val="000073D6"/>
    <w:rsid w:val="00010E7C"/>
    <w:rsid w:val="00012323"/>
    <w:rsid w:val="00012330"/>
    <w:rsid w:val="00013209"/>
    <w:rsid w:val="00014296"/>
    <w:rsid w:val="00014328"/>
    <w:rsid w:val="0002107E"/>
    <w:rsid w:val="00021803"/>
    <w:rsid w:val="00023607"/>
    <w:rsid w:val="00024454"/>
    <w:rsid w:val="00024496"/>
    <w:rsid w:val="00024736"/>
    <w:rsid w:val="000253F5"/>
    <w:rsid w:val="00025743"/>
    <w:rsid w:val="00025C6D"/>
    <w:rsid w:val="0002642F"/>
    <w:rsid w:val="000275F1"/>
    <w:rsid w:val="00030C4C"/>
    <w:rsid w:val="00032B45"/>
    <w:rsid w:val="00033B79"/>
    <w:rsid w:val="0003526C"/>
    <w:rsid w:val="00035DEF"/>
    <w:rsid w:val="00036367"/>
    <w:rsid w:val="00036894"/>
    <w:rsid w:val="00036EE2"/>
    <w:rsid w:val="00043CE0"/>
    <w:rsid w:val="0004470F"/>
    <w:rsid w:val="00045517"/>
    <w:rsid w:val="00046903"/>
    <w:rsid w:val="0005084E"/>
    <w:rsid w:val="00053BFE"/>
    <w:rsid w:val="00053C92"/>
    <w:rsid w:val="00054EA0"/>
    <w:rsid w:val="0005719A"/>
    <w:rsid w:val="00057620"/>
    <w:rsid w:val="00061BD6"/>
    <w:rsid w:val="00062A60"/>
    <w:rsid w:val="00064212"/>
    <w:rsid w:val="00065A1B"/>
    <w:rsid w:val="00067409"/>
    <w:rsid w:val="0007168A"/>
    <w:rsid w:val="00072D6F"/>
    <w:rsid w:val="00073E2F"/>
    <w:rsid w:val="00075637"/>
    <w:rsid w:val="00075A9D"/>
    <w:rsid w:val="00076D6B"/>
    <w:rsid w:val="00076F0E"/>
    <w:rsid w:val="00077101"/>
    <w:rsid w:val="0007735E"/>
    <w:rsid w:val="00081F50"/>
    <w:rsid w:val="00083915"/>
    <w:rsid w:val="00083B7B"/>
    <w:rsid w:val="000845C9"/>
    <w:rsid w:val="00085B8C"/>
    <w:rsid w:val="00094056"/>
    <w:rsid w:val="000A1451"/>
    <w:rsid w:val="000A238F"/>
    <w:rsid w:val="000A2EEA"/>
    <w:rsid w:val="000A6F6A"/>
    <w:rsid w:val="000A7009"/>
    <w:rsid w:val="000B25B0"/>
    <w:rsid w:val="000B2FA0"/>
    <w:rsid w:val="000B3848"/>
    <w:rsid w:val="000C0761"/>
    <w:rsid w:val="000C34B8"/>
    <w:rsid w:val="000C522D"/>
    <w:rsid w:val="000C61AA"/>
    <w:rsid w:val="000C6B68"/>
    <w:rsid w:val="000C733A"/>
    <w:rsid w:val="000D0538"/>
    <w:rsid w:val="000D0E51"/>
    <w:rsid w:val="000D1007"/>
    <w:rsid w:val="000D4ED6"/>
    <w:rsid w:val="000D5C26"/>
    <w:rsid w:val="000E0611"/>
    <w:rsid w:val="000E13CA"/>
    <w:rsid w:val="000E1A0B"/>
    <w:rsid w:val="000E3570"/>
    <w:rsid w:val="000E4737"/>
    <w:rsid w:val="000E4B5A"/>
    <w:rsid w:val="000E4E89"/>
    <w:rsid w:val="000E6464"/>
    <w:rsid w:val="000E72A4"/>
    <w:rsid w:val="000F06C8"/>
    <w:rsid w:val="000F1C0A"/>
    <w:rsid w:val="000F30DD"/>
    <w:rsid w:val="000F3D06"/>
    <w:rsid w:val="000F5DD9"/>
    <w:rsid w:val="000F6A14"/>
    <w:rsid w:val="000F7605"/>
    <w:rsid w:val="00101921"/>
    <w:rsid w:val="001038EB"/>
    <w:rsid w:val="001054F3"/>
    <w:rsid w:val="00106A42"/>
    <w:rsid w:val="001101C7"/>
    <w:rsid w:val="00110B8F"/>
    <w:rsid w:val="0011371F"/>
    <w:rsid w:val="00115BBD"/>
    <w:rsid w:val="00121C86"/>
    <w:rsid w:val="00121EA8"/>
    <w:rsid w:val="00122ABA"/>
    <w:rsid w:val="00123591"/>
    <w:rsid w:val="001243C1"/>
    <w:rsid w:val="00126088"/>
    <w:rsid w:val="001269D5"/>
    <w:rsid w:val="00126ECE"/>
    <w:rsid w:val="00127D03"/>
    <w:rsid w:val="00130A93"/>
    <w:rsid w:val="00131444"/>
    <w:rsid w:val="00131F40"/>
    <w:rsid w:val="0014464A"/>
    <w:rsid w:val="00147A98"/>
    <w:rsid w:val="0015111A"/>
    <w:rsid w:val="001538C2"/>
    <w:rsid w:val="00156476"/>
    <w:rsid w:val="00156515"/>
    <w:rsid w:val="001608A6"/>
    <w:rsid w:val="00161A7B"/>
    <w:rsid w:val="001624BB"/>
    <w:rsid w:val="00162824"/>
    <w:rsid w:val="001642D0"/>
    <w:rsid w:val="0016467D"/>
    <w:rsid w:val="00165021"/>
    <w:rsid w:val="001652CA"/>
    <w:rsid w:val="00165843"/>
    <w:rsid w:val="0016795C"/>
    <w:rsid w:val="001704E8"/>
    <w:rsid w:val="00174D80"/>
    <w:rsid w:val="0017559F"/>
    <w:rsid w:val="0017588B"/>
    <w:rsid w:val="001759A0"/>
    <w:rsid w:val="00175BDA"/>
    <w:rsid w:val="0017635A"/>
    <w:rsid w:val="00176A5A"/>
    <w:rsid w:val="001803C7"/>
    <w:rsid w:val="00181B03"/>
    <w:rsid w:val="00181B2C"/>
    <w:rsid w:val="001826BD"/>
    <w:rsid w:val="00182EC1"/>
    <w:rsid w:val="00184068"/>
    <w:rsid w:val="00186AF6"/>
    <w:rsid w:val="00187AF3"/>
    <w:rsid w:val="00187D45"/>
    <w:rsid w:val="00192F04"/>
    <w:rsid w:val="0019603E"/>
    <w:rsid w:val="0019721F"/>
    <w:rsid w:val="001A3FC5"/>
    <w:rsid w:val="001A5E9B"/>
    <w:rsid w:val="001A7081"/>
    <w:rsid w:val="001B1010"/>
    <w:rsid w:val="001B23D6"/>
    <w:rsid w:val="001B317B"/>
    <w:rsid w:val="001B396E"/>
    <w:rsid w:val="001B4BF4"/>
    <w:rsid w:val="001B5551"/>
    <w:rsid w:val="001B63DF"/>
    <w:rsid w:val="001B78CD"/>
    <w:rsid w:val="001C13BE"/>
    <w:rsid w:val="001C3518"/>
    <w:rsid w:val="001C3857"/>
    <w:rsid w:val="001C3BEA"/>
    <w:rsid w:val="001C5ABA"/>
    <w:rsid w:val="001C6E3D"/>
    <w:rsid w:val="001D0BF1"/>
    <w:rsid w:val="001D2E16"/>
    <w:rsid w:val="001D41BA"/>
    <w:rsid w:val="001D4947"/>
    <w:rsid w:val="001D5EAA"/>
    <w:rsid w:val="001D6735"/>
    <w:rsid w:val="001E2177"/>
    <w:rsid w:val="001E3181"/>
    <w:rsid w:val="001E4868"/>
    <w:rsid w:val="001E77ED"/>
    <w:rsid w:val="001E7E0A"/>
    <w:rsid w:val="001F002B"/>
    <w:rsid w:val="001F417B"/>
    <w:rsid w:val="001F491B"/>
    <w:rsid w:val="00201093"/>
    <w:rsid w:val="002018FE"/>
    <w:rsid w:val="00201CAE"/>
    <w:rsid w:val="00205FFF"/>
    <w:rsid w:val="0020617A"/>
    <w:rsid w:val="00207266"/>
    <w:rsid w:val="00207BEE"/>
    <w:rsid w:val="00207E5C"/>
    <w:rsid w:val="00207ED8"/>
    <w:rsid w:val="002121F8"/>
    <w:rsid w:val="00216AA7"/>
    <w:rsid w:val="00217F49"/>
    <w:rsid w:val="002215D9"/>
    <w:rsid w:val="00222967"/>
    <w:rsid w:val="00224901"/>
    <w:rsid w:val="002263BA"/>
    <w:rsid w:val="0022641B"/>
    <w:rsid w:val="00230964"/>
    <w:rsid w:val="0023119F"/>
    <w:rsid w:val="00231A47"/>
    <w:rsid w:val="002320D2"/>
    <w:rsid w:val="00232B4A"/>
    <w:rsid w:val="00233377"/>
    <w:rsid w:val="002344A3"/>
    <w:rsid w:val="00234AEA"/>
    <w:rsid w:val="00237DDD"/>
    <w:rsid w:val="00240CFA"/>
    <w:rsid w:val="00242AF8"/>
    <w:rsid w:val="00243F69"/>
    <w:rsid w:val="00244FE4"/>
    <w:rsid w:val="00245543"/>
    <w:rsid w:val="002465A4"/>
    <w:rsid w:val="002469FE"/>
    <w:rsid w:val="00246AA7"/>
    <w:rsid w:val="00246B11"/>
    <w:rsid w:val="002473EA"/>
    <w:rsid w:val="002476F5"/>
    <w:rsid w:val="00250344"/>
    <w:rsid w:val="0025090F"/>
    <w:rsid w:val="00251509"/>
    <w:rsid w:val="00251733"/>
    <w:rsid w:val="00251A40"/>
    <w:rsid w:val="0025364B"/>
    <w:rsid w:val="00255401"/>
    <w:rsid w:val="00256023"/>
    <w:rsid w:val="00261FC8"/>
    <w:rsid w:val="00262193"/>
    <w:rsid w:val="0026270A"/>
    <w:rsid w:val="002636E9"/>
    <w:rsid w:val="00264DEE"/>
    <w:rsid w:val="002654DF"/>
    <w:rsid w:val="0026564A"/>
    <w:rsid w:val="00265EF9"/>
    <w:rsid w:val="0026681A"/>
    <w:rsid w:val="002706E9"/>
    <w:rsid w:val="00273B75"/>
    <w:rsid w:val="002761D2"/>
    <w:rsid w:val="00276692"/>
    <w:rsid w:val="00277A09"/>
    <w:rsid w:val="00280114"/>
    <w:rsid w:val="00280688"/>
    <w:rsid w:val="0028177D"/>
    <w:rsid w:val="00281AFC"/>
    <w:rsid w:val="00284DC9"/>
    <w:rsid w:val="00285ED2"/>
    <w:rsid w:val="0028605E"/>
    <w:rsid w:val="00286800"/>
    <w:rsid w:val="00287061"/>
    <w:rsid w:val="00287D9E"/>
    <w:rsid w:val="00292CBD"/>
    <w:rsid w:val="00292E2A"/>
    <w:rsid w:val="00293B6A"/>
    <w:rsid w:val="00295451"/>
    <w:rsid w:val="00295661"/>
    <w:rsid w:val="002A08E3"/>
    <w:rsid w:val="002A0AEF"/>
    <w:rsid w:val="002A28AA"/>
    <w:rsid w:val="002A2C19"/>
    <w:rsid w:val="002A6E00"/>
    <w:rsid w:val="002A7346"/>
    <w:rsid w:val="002A79A3"/>
    <w:rsid w:val="002B08AC"/>
    <w:rsid w:val="002B4FA1"/>
    <w:rsid w:val="002B5015"/>
    <w:rsid w:val="002B544D"/>
    <w:rsid w:val="002B7D86"/>
    <w:rsid w:val="002C06A3"/>
    <w:rsid w:val="002C0E20"/>
    <w:rsid w:val="002C3A75"/>
    <w:rsid w:val="002D23D3"/>
    <w:rsid w:val="002D28AF"/>
    <w:rsid w:val="002D38B5"/>
    <w:rsid w:val="002D4EAF"/>
    <w:rsid w:val="002D684B"/>
    <w:rsid w:val="002D78F7"/>
    <w:rsid w:val="002D7BF9"/>
    <w:rsid w:val="002E0596"/>
    <w:rsid w:val="002E0C9C"/>
    <w:rsid w:val="002E303A"/>
    <w:rsid w:val="002E381F"/>
    <w:rsid w:val="002E4204"/>
    <w:rsid w:val="002F0613"/>
    <w:rsid w:val="002F1C97"/>
    <w:rsid w:val="002F1DE9"/>
    <w:rsid w:val="002F2559"/>
    <w:rsid w:val="002F42B4"/>
    <w:rsid w:val="002F557A"/>
    <w:rsid w:val="003000FA"/>
    <w:rsid w:val="00300E3C"/>
    <w:rsid w:val="003013FA"/>
    <w:rsid w:val="00301C57"/>
    <w:rsid w:val="00302A94"/>
    <w:rsid w:val="00302C35"/>
    <w:rsid w:val="0030349B"/>
    <w:rsid w:val="003034E4"/>
    <w:rsid w:val="003050E0"/>
    <w:rsid w:val="003052A9"/>
    <w:rsid w:val="0030599C"/>
    <w:rsid w:val="00311796"/>
    <w:rsid w:val="00314A32"/>
    <w:rsid w:val="00315C66"/>
    <w:rsid w:val="0031767A"/>
    <w:rsid w:val="0032167F"/>
    <w:rsid w:val="00321A1A"/>
    <w:rsid w:val="00321A45"/>
    <w:rsid w:val="00322524"/>
    <w:rsid w:val="0032253A"/>
    <w:rsid w:val="003240F3"/>
    <w:rsid w:val="00324E07"/>
    <w:rsid w:val="003264D5"/>
    <w:rsid w:val="0032795D"/>
    <w:rsid w:val="003305C2"/>
    <w:rsid w:val="003336B2"/>
    <w:rsid w:val="00333ECA"/>
    <w:rsid w:val="00334EE1"/>
    <w:rsid w:val="003372E7"/>
    <w:rsid w:val="00337C69"/>
    <w:rsid w:val="00346FE3"/>
    <w:rsid w:val="00352166"/>
    <w:rsid w:val="0035227D"/>
    <w:rsid w:val="003523A8"/>
    <w:rsid w:val="00354D36"/>
    <w:rsid w:val="003555CA"/>
    <w:rsid w:val="003555CD"/>
    <w:rsid w:val="00356492"/>
    <w:rsid w:val="003600F1"/>
    <w:rsid w:val="003619AD"/>
    <w:rsid w:val="00364B92"/>
    <w:rsid w:val="0036662B"/>
    <w:rsid w:val="003716A5"/>
    <w:rsid w:val="00371AD3"/>
    <w:rsid w:val="00372BF0"/>
    <w:rsid w:val="003751AC"/>
    <w:rsid w:val="0037682A"/>
    <w:rsid w:val="0038065B"/>
    <w:rsid w:val="0039035A"/>
    <w:rsid w:val="003903B0"/>
    <w:rsid w:val="0039144E"/>
    <w:rsid w:val="00391550"/>
    <w:rsid w:val="00391DFE"/>
    <w:rsid w:val="003921FB"/>
    <w:rsid w:val="00395737"/>
    <w:rsid w:val="00397AFE"/>
    <w:rsid w:val="00397E91"/>
    <w:rsid w:val="003A0749"/>
    <w:rsid w:val="003A13A2"/>
    <w:rsid w:val="003A1700"/>
    <w:rsid w:val="003A2FC1"/>
    <w:rsid w:val="003A52BF"/>
    <w:rsid w:val="003A6731"/>
    <w:rsid w:val="003A721D"/>
    <w:rsid w:val="003B0760"/>
    <w:rsid w:val="003B085A"/>
    <w:rsid w:val="003B14BC"/>
    <w:rsid w:val="003B58B7"/>
    <w:rsid w:val="003B6A43"/>
    <w:rsid w:val="003B774A"/>
    <w:rsid w:val="003C628E"/>
    <w:rsid w:val="003D0087"/>
    <w:rsid w:val="003D0585"/>
    <w:rsid w:val="003D214E"/>
    <w:rsid w:val="003D6008"/>
    <w:rsid w:val="003D6B32"/>
    <w:rsid w:val="003E0EC8"/>
    <w:rsid w:val="003E413C"/>
    <w:rsid w:val="003E4CFB"/>
    <w:rsid w:val="003F32A2"/>
    <w:rsid w:val="003F3A70"/>
    <w:rsid w:val="003F4D85"/>
    <w:rsid w:val="003F585E"/>
    <w:rsid w:val="00400E1F"/>
    <w:rsid w:val="00401792"/>
    <w:rsid w:val="00403E36"/>
    <w:rsid w:val="004041A6"/>
    <w:rsid w:val="004069D2"/>
    <w:rsid w:val="00406A93"/>
    <w:rsid w:val="00407844"/>
    <w:rsid w:val="00407AA1"/>
    <w:rsid w:val="004100F0"/>
    <w:rsid w:val="00410921"/>
    <w:rsid w:val="00413ECC"/>
    <w:rsid w:val="00416925"/>
    <w:rsid w:val="004176F9"/>
    <w:rsid w:val="00422800"/>
    <w:rsid w:val="00424263"/>
    <w:rsid w:val="0042558E"/>
    <w:rsid w:val="004266C2"/>
    <w:rsid w:val="00430FDB"/>
    <w:rsid w:val="00431072"/>
    <w:rsid w:val="00431AB6"/>
    <w:rsid w:val="0043286A"/>
    <w:rsid w:val="0043338C"/>
    <w:rsid w:val="00433FD5"/>
    <w:rsid w:val="0043492E"/>
    <w:rsid w:val="00436BBA"/>
    <w:rsid w:val="00440386"/>
    <w:rsid w:val="00442516"/>
    <w:rsid w:val="0044297A"/>
    <w:rsid w:val="00442A1C"/>
    <w:rsid w:val="00442EBD"/>
    <w:rsid w:val="00443033"/>
    <w:rsid w:val="00443220"/>
    <w:rsid w:val="00443F18"/>
    <w:rsid w:val="004441A7"/>
    <w:rsid w:val="00445A41"/>
    <w:rsid w:val="00451442"/>
    <w:rsid w:val="004518A9"/>
    <w:rsid w:val="004518B1"/>
    <w:rsid w:val="00453CD5"/>
    <w:rsid w:val="00453F14"/>
    <w:rsid w:val="0045715B"/>
    <w:rsid w:val="00460E30"/>
    <w:rsid w:val="0046113A"/>
    <w:rsid w:val="004621DB"/>
    <w:rsid w:val="004657F9"/>
    <w:rsid w:val="004733B9"/>
    <w:rsid w:val="004740D7"/>
    <w:rsid w:val="00474A36"/>
    <w:rsid w:val="00475509"/>
    <w:rsid w:val="0047608F"/>
    <w:rsid w:val="004764B1"/>
    <w:rsid w:val="004772D3"/>
    <w:rsid w:val="00482C01"/>
    <w:rsid w:val="004849A6"/>
    <w:rsid w:val="004852C3"/>
    <w:rsid w:val="004852F5"/>
    <w:rsid w:val="004879F1"/>
    <w:rsid w:val="0049141D"/>
    <w:rsid w:val="00492E4B"/>
    <w:rsid w:val="0049453B"/>
    <w:rsid w:val="00496212"/>
    <w:rsid w:val="00496BE9"/>
    <w:rsid w:val="004A0525"/>
    <w:rsid w:val="004A12A1"/>
    <w:rsid w:val="004A1E72"/>
    <w:rsid w:val="004A3227"/>
    <w:rsid w:val="004A4828"/>
    <w:rsid w:val="004A5485"/>
    <w:rsid w:val="004A564D"/>
    <w:rsid w:val="004A59CF"/>
    <w:rsid w:val="004A73BB"/>
    <w:rsid w:val="004B0400"/>
    <w:rsid w:val="004B1775"/>
    <w:rsid w:val="004B3B97"/>
    <w:rsid w:val="004B55AD"/>
    <w:rsid w:val="004B6977"/>
    <w:rsid w:val="004B6D80"/>
    <w:rsid w:val="004B784A"/>
    <w:rsid w:val="004C029E"/>
    <w:rsid w:val="004C119B"/>
    <w:rsid w:val="004C22FE"/>
    <w:rsid w:val="004C64CD"/>
    <w:rsid w:val="004C6C18"/>
    <w:rsid w:val="004C7529"/>
    <w:rsid w:val="004C7B1A"/>
    <w:rsid w:val="004D0555"/>
    <w:rsid w:val="004D2622"/>
    <w:rsid w:val="004E3873"/>
    <w:rsid w:val="004E418C"/>
    <w:rsid w:val="004F05DB"/>
    <w:rsid w:val="004F199D"/>
    <w:rsid w:val="004F1D1F"/>
    <w:rsid w:val="0050019D"/>
    <w:rsid w:val="005022CB"/>
    <w:rsid w:val="00504483"/>
    <w:rsid w:val="005134C1"/>
    <w:rsid w:val="005141DF"/>
    <w:rsid w:val="00514815"/>
    <w:rsid w:val="005179EA"/>
    <w:rsid w:val="005224ED"/>
    <w:rsid w:val="00522B49"/>
    <w:rsid w:val="00522D4B"/>
    <w:rsid w:val="00524A7A"/>
    <w:rsid w:val="00530D33"/>
    <w:rsid w:val="00532006"/>
    <w:rsid w:val="005356BB"/>
    <w:rsid w:val="00537063"/>
    <w:rsid w:val="00537907"/>
    <w:rsid w:val="005401C0"/>
    <w:rsid w:val="005414C2"/>
    <w:rsid w:val="00541C7A"/>
    <w:rsid w:val="00542538"/>
    <w:rsid w:val="00543B91"/>
    <w:rsid w:val="005531C7"/>
    <w:rsid w:val="00554462"/>
    <w:rsid w:val="005545B9"/>
    <w:rsid w:val="0055645A"/>
    <w:rsid w:val="005569B0"/>
    <w:rsid w:val="00556E4B"/>
    <w:rsid w:val="005575C8"/>
    <w:rsid w:val="00557C7E"/>
    <w:rsid w:val="005610AB"/>
    <w:rsid w:val="00562F6E"/>
    <w:rsid w:val="00564F49"/>
    <w:rsid w:val="00570627"/>
    <w:rsid w:val="0057454A"/>
    <w:rsid w:val="005764E0"/>
    <w:rsid w:val="00577B28"/>
    <w:rsid w:val="00582849"/>
    <w:rsid w:val="00584123"/>
    <w:rsid w:val="0058708F"/>
    <w:rsid w:val="005878EE"/>
    <w:rsid w:val="00590F4A"/>
    <w:rsid w:val="005918C2"/>
    <w:rsid w:val="00591CFC"/>
    <w:rsid w:val="00592592"/>
    <w:rsid w:val="005933FA"/>
    <w:rsid w:val="00595EA2"/>
    <w:rsid w:val="00597406"/>
    <w:rsid w:val="00597CEB"/>
    <w:rsid w:val="005A062C"/>
    <w:rsid w:val="005A13CB"/>
    <w:rsid w:val="005A4248"/>
    <w:rsid w:val="005A434A"/>
    <w:rsid w:val="005B0021"/>
    <w:rsid w:val="005B08AC"/>
    <w:rsid w:val="005B1458"/>
    <w:rsid w:val="005B2BBC"/>
    <w:rsid w:val="005B3BCF"/>
    <w:rsid w:val="005B4239"/>
    <w:rsid w:val="005B4D86"/>
    <w:rsid w:val="005B71FB"/>
    <w:rsid w:val="005C3E10"/>
    <w:rsid w:val="005D1457"/>
    <w:rsid w:val="005D7188"/>
    <w:rsid w:val="005D7D33"/>
    <w:rsid w:val="005E565C"/>
    <w:rsid w:val="005E56C4"/>
    <w:rsid w:val="005E72CD"/>
    <w:rsid w:val="005E742B"/>
    <w:rsid w:val="005E7EB5"/>
    <w:rsid w:val="005F099D"/>
    <w:rsid w:val="005F0AFA"/>
    <w:rsid w:val="005F1A2C"/>
    <w:rsid w:val="005F1EF6"/>
    <w:rsid w:val="005F2899"/>
    <w:rsid w:val="005F2E88"/>
    <w:rsid w:val="005F3559"/>
    <w:rsid w:val="005F4313"/>
    <w:rsid w:val="005F533A"/>
    <w:rsid w:val="005F54A3"/>
    <w:rsid w:val="006054D1"/>
    <w:rsid w:val="006059B8"/>
    <w:rsid w:val="00605F38"/>
    <w:rsid w:val="00605F61"/>
    <w:rsid w:val="00607143"/>
    <w:rsid w:val="00607B15"/>
    <w:rsid w:val="00610520"/>
    <w:rsid w:val="006115A3"/>
    <w:rsid w:val="00612425"/>
    <w:rsid w:val="006143E7"/>
    <w:rsid w:val="00615679"/>
    <w:rsid w:val="00615683"/>
    <w:rsid w:val="00615D6B"/>
    <w:rsid w:val="00615E95"/>
    <w:rsid w:val="006216A4"/>
    <w:rsid w:val="006221DC"/>
    <w:rsid w:val="0062335C"/>
    <w:rsid w:val="0062382C"/>
    <w:rsid w:val="00625B70"/>
    <w:rsid w:val="00625E41"/>
    <w:rsid w:val="00627CE6"/>
    <w:rsid w:val="0063020F"/>
    <w:rsid w:val="00631F67"/>
    <w:rsid w:val="006333FC"/>
    <w:rsid w:val="00633E90"/>
    <w:rsid w:val="00636A64"/>
    <w:rsid w:val="006402BF"/>
    <w:rsid w:val="006461D6"/>
    <w:rsid w:val="006466BA"/>
    <w:rsid w:val="0064744A"/>
    <w:rsid w:val="00647935"/>
    <w:rsid w:val="006506DE"/>
    <w:rsid w:val="00654222"/>
    <w:rsid w:val="00655426"/>
    <w:rsid w:val="00656D94"/>
    <w:rsid w:val="00657BF0"/>
    <w:rsid w:val="006608A3"/>
    <w:rsid w:val="0066231C"/>
    <w:rsid w:val="00666927"/>
    <w:rsid w:val="00666BDE"/>
    <w:rsid w:val="0067192D"/>
    <w:rsid w:val="0067193B"/>
    <w:rsid w:val="00674A55"/>
    <w:rsid w:val="006751DD"/>
    <w:rsid w:val="006755E8"/>
    <w:rsid w:val="0067621E"/>
    <w:rsid w:val="00677F52"/>
    <w:rsid w:val="00681B3B"/>
    <w:rsid w:val="00682501"/>
    <w:rsid w:val="00683E01"/>
    <w:rsid w:val="00684087"/>
    <w:rsid w:val="00685654"/>
    <w:rsid w:val="00687499"/>
    <w:rsid w:val="00687E26"/>
    <w:rsid w:val="0069015D"/>
    <w:rsid w:val="00690D67"/>
    <w:rsid w:val="0069249C"/>
    <w:rsid w:val="00692D22"/>
    <w:rsid w:val="0069360E"/>
    <w:rsid w:val="00693C97"/>
    <w:rsid w:val="0069619A"/>
    <w:rsid w:val="006A32C6"/>
    <w:rsid w:val="006A332C"/>
    <w:rsid w:val="006A34F4"/>
    <w:rsid w:val="006A3B46"/>
    <w:rsid w:val="006A7F4A"/>
    <w:rsid w:val="006B17AD"/>
    <w:rsid w:val="006B5285"/>
    <w:rsid w:val="006C0B25"/>
    <w:rsid w:val="006C3385"/>
    <w:rsid w:val="006C4364"/>
    <w:rsid w:val="006C5235"/>
    <w:rsid w:val="006C7654"/>
    <w:rsid w:val="006D0659"/>
    <w:rsid w:val="006D20D0"/>
    <w:rsid w:val="006D24D6"/>
    <w:rsid w:val="006D515E"/>
    <w:rsid w:val="006D69F8"/>
    <w:rsid w:val="006E0782"/>
    <w:rsid w:val="006E11C0"/>
    <w:rsid w:val="006E1882"/>
    <w:rsid w:val="006E1F79"/>
    <w:rsid w:val="006E2E22"/>
    <w:rsid w:val="006E41D9"/>
    <w:rsid w:val="006E5AA4"/>
    <w:rsid w:val="006E70A3"/>
    <w:rsid w:val="006F03B5"/>
    <w:rsid w:val="006F070E"/>
    <w:rsid w:val="006F18B5"/>
    <w:rsid w:val="006F1E97"/>
    <w:rsid w:val="006F2EA4"/>
    <w:rsid w:val="006F607B"/>
    <w:rsid w:val="006F6214"/>
    <w:rsid w:val="00700274"/>
    <w:rsid w:val="007014FB"/>
    <w:rsid w:val="00702AB7"/>
    <w:rsid w:val="00704E54"/>
    <w:rsid w:val="007069D0"/>
    <w:rsid w:val="00720BA8"/>
    <w:rsid w:val="00720F84"/>
    <w:rsid w:val="00723593"/>
    <w:rsid w:val="00725E69"/>
    <w:rsid w:val="00731B9D"/>
    <w:rsid w:val="00732F57"/>
    <w:rsid w:val="0073495B"/>
    <w:rsid w:val="007412B5"/>
    <w:rsid w:val="007428D0"/>
    <w:rsid w:val="00743A05"/>
    <w:rsid w:val="007460E3"/>
    <w:rsid w:val="00747527"/>
    <w:rsid w:val="00752DEC"/>
    <w:rsid w:val="007533FA"/>
    <w:rsid w:val="007535D8"/>
    <w:rsid w:val="00757B11"/>
    <w:rsid w:val="00760BDC"/>
    <w:rsid w:val="00761DE1"/>
    <w:rsid w:val="00762BBB"/>
    <w:rsid w:val="00762C4B"/>
    <w:rsid w:val="00763F22"/>
    <w:rsid w:val="007641B3"/>
    <w:rsid w:val="00764434"/>
    <w:rsid w:val="007648DA"/>
    <w:rsid w:val="0076566F"/>
    <w:rsid w:val="00767598"/>
    <w:rsid w:val="0077044E"/>
    <w:rsid w:val="00770880"/>
    <w:rsid w:val="00771A9B"/>
    <w:rsid w:val="00772806"/>
    <w:rsid w:val="00776C9D"/>
    <w:rsid w:val="00777A82"/>
    <w:rsid w:val="007839CB"/>
    <w:rsid w:val="00783ECC"/>
    <w:rsid w:val="00784B14"/>
    <w:rsid w:val="00784D8C"/>
    <w:rsid w:val="007874FC"/>
    <w:rsid w:val="00787D5E"/>
    <w:rsid w:val="00790D94"/>
    <w:rsid w:val="007914E1"/>
    <w:rsid w:val="007916B0"/>
    <w:rsid w:val="0079358A"/>
    <w:rsid w:val="00795431"/>
    <w:rsid w:val="00795BF6"/>
    <w:rsid w:val="00796FCB"/>
    <w:rsid w:val="007A0BCD"/>
    <w:rsid w:val="007A2464"/>
    <w:rsid w:val="007A314B"/>
    <w:rsid w:val="007A43F7"/>
    <w:rsid w:val="007A4D2B"/>
    <w:rsid w:val="007A66B4"/>
    <w:rsid w:val="007A7E3B"/>
    <w:rsid w:val="007B33F6"/>
    <w:rsid w:val="007B37A5"/>
    <w:rsid w:val="007B4FB4"/>
    <w:rsid w:val="007B77D4"/>
    <w:rsid w:val="007C1332"/>
    <w:rsid w:val="007C4869"/>
    <w:rsid w:val="007C6047"/>
    <w:rsid w:val="007C6451"/>
    <w:rsid w:val="007C65EA"/>
    <w:rsid w:val="007D1655"/>
    <w:rsid w:val="007D25A6"/>
    <w:rsid w:val="007D2B62"/>
    <w:rsid w:val="007D3323"/>
    <w:rsid w:val="007D4E5D"/>
    <w:rsid w:val="007E0E3C"/>
    <w:rsid w:val="007E2C63"/>
    <w:rsid w:val="007E2CB4"/>
    <w:rsid w:val="007E300B"/>
    <w:rsid w:val="007E54B7"/>
    <w:rsid w:val="007E6546"/>
    <w:rsid w:val="007E6A0B"/>
    <w:rsid w:val="007E7064"/>
    <w:rsid w:val="007E75EB"/>
    <w:rsid w:val="007F0A06"/>
    <w:rsid w:val="007F0EE0"/>
    <w:rsid w:val="007F4557"/>
    <w:rsid w:val="007F6816"/>
    <w:rsid w:val="007F7484"/>
    <w:rsid w:val="00802D26"/>
    <w:rsid w:val="0080336D"/>
    <w:rsid w:val="00803E2D"/>
    <w:rsid w:val="00805188"/>
    <w:rsid w:val="00812B05"/>
    <w:rsid w:val="00814996"/>
    <w:rsid w:val="0081531B"/>
    <w:rsid w:val="00815A70"/>
    <w:rsid w:val="00823300"/>
    <w:rsid w:val="00824AF0"/>
    <w:rsid w:val="00826026"/>
    <w:rsid w:val="0082646E"/>
    <w:rsid w:val="008318B0"/>
    <w:rsid w:val="00831D8F"/>
    <w:rsid w:val="008347C6"/>
    <w:rsid w:val="0084303F"/>
    <w:rsid w:val="00843098"/>
    <w:rsid w:val="008437E7"/>
    <w:rsid w:val="008444CA"/>
    <w:rsid w:val="008449C4"/>
    <w:rsid w:val="0084754F"/>
    <w:rsid w:val="008518DD"/>
    <w:rsid w:val="00855888"/>
    <w:rsid w:val="008566F2"/>
    <w:rsid w:val="00856E6D"/>
    <w:rsid w:val="00860880"/>
    <w:rsid w:val="00863B95"/>
    <w:rsid w:val="00864325"/>
    <w:rsid w:val="0086498D"/>
    <w:rsid w:val="00865B9A"/>
    <w:rsid w:val="008673A7"/>
    <w:rsid w:val="00871A9C"/>
    <w:rsid w:val="00875208"/>
    <w:rsid w:val="00876AE2"/>
    <w:rsid w:val="00880A0B"/>
    <w:rsid w:val="0088189A"/>
    <w:rsid w:val="008830D9"/>
    <w:rsid w:val="0088695F"/>
    <w:rsid w:val="00886B6B"/>
    <w:rsid w:val="00886CAD"/>
    <w:rsid w:val="00891E46"/>
    <w:rsid w:val="0089369B"/>
    <w:rsid w:val="00893DEA"/>
    <w:rsid w:val="00894767"/>
    <w:rsid w:val="008950B2"/>
    <w:rsid w:val="00895DAD"/>
    <w:rsid w:val="00895FA5"/>
    <w:rsid w:val="00897EBC"/>
    <w:rsid w:val="008A1508"/>
    <w:rsid w:val="008A4987"/>
    <w:rsid w:val="008A68FB"/>
    <w:rsid w:val="008A741E"/>
    <w:rsid w:val="008A79E9"/>
    <w:rsid w:val="008B0F5B"/>
    <w:rsid w:val="008B1454"/>
    <w:rsid w:val="008B6D48"/>
    <w:rsid w:val="008B7528"/>
    <w:rsid w:val="008C04B3"/>
    <w:rsid w:val="008C3204"/>
    <w:rsid w:val="008C51FD"/>
    <w:rsid w:val="008C6423"/>
    <w:rsid w:val="008C7C78"/>
    <w:rsid w:val="008D2E77"/>
    <w:rsid w:val="008D395E"/>
    <w:rsid w:val="008D3FC4"/>
    <w:rsid w:val="008D40FA"/>
    <w:rsid w:val="008D4286"/>
    <w:rsid w:val="008E02B6"/>
    <w:rsid w:val="008E1BC3"/>
    <w:rsid w:val="008E2E99"/>
    <w:rsid w:val="008E44F0"/>
    <w:rsid w:val="008E4688"/>
    <w:rsid w:val="008E6F97"/>
    <w:rsid w:val="008E78CD"/>
    <w:rsid w:val="008F02A1"/>
    <w:rsid w:val="008F093A"/>
    <w:rsid w:val="008F1552"/>
    <w:rsid w:val="008F2208"/>
    <w:rsid w:val="008F2274"/>
    <w:rsid w:val="008F5DD1"/>
    <w:rsid w:val="008F69AB"/>
    <w:rsid w:val="008F6E3A"/>
    <w:rsid w:val="00904944"/>
    <w:rsid w:val="00911D5F"/>
    <w:rsid w:val="00912596"/>
    <w:rsid w:val="00913C4E"/>
    <w:rsid w:val="00915381"/>
    <w:rsid w:val="0091623D"/>
    <w:rsid w:val="00917688"/>
    <w:rsid w:val="009205A2"/>
    <w:rsid w:val="00922496"/>
    <w:rsid w:val="00922612"/>
    <w:rsid w:val="0092376F"/>
    <w:rsid w:val="00924046"/>
    <w:rsid w:val="00924EF4"/>
    <w:rsid w:val="009316CC"/>
    <w:rsid w:val="00932A6E"/>
    <w:rsid w:val="00935171"/>
    <w:rsid w:val="00935766"/>
    <w:rsid w:val="009363B9"/>
    <w:rsid w:val="0093686D"/>
    <w:rsid w:val="00945CA3"/>
    <w:rsid w:val="0095074D"/>
    <w:rsid w:val="0095178A"/>
    <w:rsid w:val="00952410"/>
    <w:rsid w:val="00952431"/>
    <w:rsid w:val="00954C01"/>
    <w:rsid w:val="00955D5E"/>
    <w:rsid w:val="00957579"/>
    <w:rsid w:val="00957A5A"/>
    <w:rsid w:val="009613D6"/>
    <w:rsid w:val="00961874"/>
    <w:rsid w:val="00964C03"/>
    <w:rsid w:val="009664B9"/>
    <w:rsid w:val="00966724"/>
    <w:rsid w:val="00967D08"/>
    <w:rsid w:val="009709E5"/>
    <w:rsid w:val="00971D19"/>
    <w:rsid w:val="00972DF3"/>
    <w:rsid w:val="00973D7C"/>
    <w:rsid w:val="00974CC0"/>
    <w:rsid w:val="00974DF8"/>
    <w:rsid w:val="00976934"/>
    <w:rsid w:val="009807DD"/>
    <w:rsid w:val="00980E62"/>
    <w:rsid w:val="00982CEB"/>
    <w:rsid w:val="00983609"/>
    <w:rsid w:val="00983BA1"/>
    <w:rsid w:val="00984B58"/>
    <w:rsid w:val="00984F8F"/>
    <w:rsid w:val="00985291"/>
    <w:rsid w:val="0098662F"/>
    <w:rsid w:val="00986993"/>
    <w:rsid w:val="00986C34"/>
    <w:rsid w:val="0099162B"/>
    <w:rsid w:val="009917C8"/>
    <w:rsid w:val="00991A89"/>
    <w:rsid w:val="0099235E"/>
    <w:rsid w:val="00994914"/>
    <w:rsid w:val="009A16BA"/>
    <w:rsid w:val="009A4883"/>
    <w:rsid w:val="009A4C0C"/>
    <w:rsid w:val="009A4C50"/>
    <w:rsid w:val="009A59F4"/>
    <w:rsid w:val="009A5CCB"/>
    <w:rsid w:val="009A6423"/>
    <w:rsid w:val="009B0A01"/>
    <w:rsid w:val="009B1AD9"/>
    <w:rsid w:val="009B32B3"/>
    <w:rsid w:val="009B5550"/>
    <w:rsid w:val="009B7597"/>
    <w:rsid w:val="009C125F"/>
    <w:rsid w:val="009C2F8E"/>
    <w:rsid w:val="009C54F2"/>
    <w:rsid w:val="009C6A84"/>
    <w:rsid w:val="009C7FCB"/>
    <w:rsid w:val="009D227F"/>
    <w:rsid w:val="009D2762"/>
    <w:rsid w:val="009E290D"/>
    <w:rsid w:val="009E4A7F"/>
    <w:rsid w:val="009F0DC8"/>
    <w:rsid w:val="009F1DB9"/>
    <w:rsid w:val="009F4697"/>
    <w:rsid w:val="009F57D8"/>
    <w:rsid w:val="009F6F6F"/>
    <w:rsid w:val="00A020F9"/>
    <w:rsid w:val="00A0231C"/>
    <w:rsid w:val="00A07763"/>
    <w:rsid w:val="00A10362"/>
    <w:rsid w:val="00A10DD9"/>
    <w:rsid w:val="00A138E1"/>
    <w:rsid w:val="00A14293"/>
    <w:rsid w:val="00A16687"/>
    <w:rsid w:val="00A16EE7"/>
    <w:rsid w:val="00A208BE"/>
    <w:rsid w:val="00A20EFF"/>
    <w:rsid w:val="00A221A5"/>
    <w:rsid w:val="00A2634A"/>
    <w:rsid w:val="00A27220"/>
    <w:rsid w:val="00A330ED"/>
    <w:rsid w:val="00A340F7"/>
    <w:rsid w:val="00A34160"/>
    <w:rsid w:val="00A3535E"/>
    <w:rsid w:val="00A41613"/>
    <w:rsid w:val="00A418F2"/>
    <w:rsid w:val="00A427A6"/>
    <w:rsid w:val="00A43739"/>
    <w:rsid w:val="00A45F86"/>
    <w:rsid w:val="00A46E4C"/>
    <w:rsid w:val="00A51785"/>
    <w:rsid w:val="00A52CBC"/>
    <w:rsid w:val="00A53E1F"/>
    <w:rsid w:val="00A565C4"/>
    <w:rsid w:val="00A572A1"/>
    <w:rsid w:val="00A607F0"/>
    <w:rsid w:val="00A60EF6"/>
    <w:rsid w:val="00A63EFD"/>
    <w:rsid w:val="00A657C5"/>
    <w:rsid w:val="00A65E25"/>
    <w:rsid w:val="00A6715E"/>
    <w:rsid w:val="00A67176"/>
    <w:rsid w:val="00A70544"/>
    <w:rsid w:val="00A734E3"/>
    <w:rsid w:val="00A735E5"/>
    <w:rsid w:val="00A73872"/>
    <w:rsid w:val="00A740D7"/>
    <w:rsid w:val="00A74717"/>
    <w:rsid w:val="00A74E51"/>
    <w:rsid w:val="00A75557"/>
    <w:rsid w:val="00A7640D"/>
    <w:rsid w:val="00A765E5"/>
    <w:rsid w:val="00A76CEC"/>
    <w:rsid w:val="00A80440"/>
    <w:rsid w:val="00A8098F"/>
    <w:rsid w:val="00A80CCC"/>
    <w:rsid w:val="00A83507"/>
    <w:rsid w:val="00A840DD"/>
    <w:rsid w:val="00A8430C"/>
    <w:rsid w:val="00A901D7"/>
    <w:rsid w:val="00A9067C"/>
    <w:rsid w:val="00A92BBD"/>
    <w:rsid w:val="00A944D4"/>
    <w:rsid w:val="00A94AD2"/>
    <w:rsid w:val="00A9532C"/>
    <w:rsid w:val="00AA202F"/>
    <w:rsid w:val="00AA2766"/>
    <w:rsid w:val="00AA45CC"/>
    <w:rsid w:val="00AA6BA1"/>
    <w:rsid w:val="00AB02E5"/>
    <w:rsid w:val="00AB0D50"/>
    <w:rsid w:val="00AB11CD"/>
    <w:rsid w:val="00AB1B0D"/>
    <w:rsid w:val="00AB28B0"/>
    <w:rsid w:val="00AB44F1"/>
    <w:rsid w:val="00AC2B3E"/>
    <w:rsid w:val="00AC5BF3"/>
    <w:rsid w:val="00AC7594"/>
    <w:rsid w:val="00AD18F8"/>
    <w:rsid w:val="00AD1DA9"/>
    <w:rsid w:val="00AD3836"/>
    <w:rsid w:val="00AD57A6"/>
    <w:rsid w:val="00AE0677"/>
    <w:rsid w:val="00AE0F8F"/>
    <w:rsid w:val="00AE1ACD"/>
    <w:rsid w:val="00AE3227"/>
    <w:rsid w:val="00AE3B40"/>
    <w:rsid w:val="00AE4824"/>
    <w:rsid w:val="00AE4CF5"/>
    <w:rsid w:val="00AE5A58"/>
    <w:rsid w:val="00AE6797"/>
    <w:rsid w:val="00AE6924"/>
    <w:rsid w:val="00AE6CEA"/>
    <w:rsid w:val="00AE77C0"/>
    <w:rsid w:val="00AE796F"/>
    <w:rsid w:val="00AF18AF"/>
    <w:rsid w:val="00AF3C34"/>
    <w:rsid w:val="00AF7251"/>
    <w:rsid w:val="00AF7A61"/>
    <w:rsid w:val="00AF7E13"/>
    <w:rsid w:val="00B014E0"/>
    <w:rsid w:val="00B01530"/>
    <w:rsid w:val="00B02D6D"/>
    <w:rsid w:val="00B0624F"/>
    <w:rsid w:val="00B06ABE"/>
    <w:rsid w:val="00B147B5"/>
    <w:rsid w:val="00B211D3"/>
    <w:rsid w:val="00B223B9"/>
    <w:rsid w:val="00B232BC"/>
    <w:rsid w:val="00B23961"/>
    <w:rsid w:val="00B24144"/>
    <w:rsid w:val="00B24D70"/>
    <w:rsid w:val="00B25D87"/>
    <w:rsid w:val="00B26110"/>
    <w:rsid w:val="00B27133"/>
    <w:rsid w:val="00B3145C"/>
    <w:rsid w:val="00B3247C"/>
    <w:rsid w:val="00B33087"/>
    <w:rsid w:val="00B35DFA"/>
    <w:rsid w:val="00B37367"/>
    <w:rsid w:val="00B40FD5"/>
    <w:rsid w:val="00B425FB"/>
    <w:rsid w:val="00B42867"/>
    <w:rsid w:val="00B42B17"/>
    <w:rsid w:val="00B444DD"/>
    <w:rsid w:val="00B45564"/>
    <w:rsid w:val="00B503CA"/>
    <w:rsid w:val="00B50725"/>
    <w:rsid w:val="00B50EE4"/>
    <w:rsid w:val="00B52E05"/>
    <w:rsid w:val="00B53E36"/>
    <w:rsid w:val="00B54465"/>
    <w:rsid w:val="00B55543"/>
    <w:rsid w:val="00B5663A"/>
    <w:rsid w:val="00B569C0"/>
    <w:rsid w:val="00B609AF"/>
    <w:rsid w:val="00B63231"/>
    <w:rsid w:val="00B666FF"/>
    <w:rsid w:val="00B66B34"/>
    <w:rsid w:val="00B704FF"/>
    <w:rsid w:val="00B70679"/>
    <w:rsid w:val="00B72D3F"/>
    <w:rsid w:val="00B7357B"/>
    <w:rsid w:val="00B73C60"/>
    <w:rsid w:val="00B77A76"/>
    <w:rsid w:val="00B824F4"/>
    <w:rsid w:val="00B82522"/>
    <w:rsid w:val="00B839C1"/>
    <w:rsid w:val="00B83C5B"/>
    <w:rsid w:val="00B852E4"/>
    <w:rsid w:val="00B8553D"/>
    <w:rsid w:val="00B861B5"/>
    <w:rsid w:val="00B87632"/>
    <w:rsid w:val="00B92ED6"/>
    <w:rsid w:val="00B9303A"/>
    <w:rsid w:val="00B93ACE"/>
    <w:rsid w:val="00B95359"/>
    <w:rsid w:val="00B95C28"/>
    <w:rsid w:val="00B96023"/>
    <w:rsid w:val="00B96174"/>
    <w:rsid w:val="00B9651F"/>
    <w:rsid w:val="00BA31B6"/>
    <w:rsid w:val="00BA3D58"/>
    <w:rsid w:val="00BA424D"/>
    <w:rsid w:val="00BA5063"/>
    <w:rsid w:val="00BA6338"/>
    <w:rsid w:val="00BA6A98"/>
    <w:rsid w:val="00BB0AD4"/>
    <w:rsid w:val="00BB1156"/>
    <w:rsid w:val="00BB1754"/>
    <w:rsid w:val="00BB18B7"/>
    <w:rsid w:val="00BB42E6"/>
    <w:rsid w:val="00BB634D"/>
    <w:rsid w:val="00BB6D61"/>
    <w:rsid w:val="00BB6E85"/>
    <w:rsid w:val="00BC1B4D"/>
    <w:rsid w:val="00BC2E13"/>
    <w:rsid w:val="00BC362C"/>
    <w:rsid w:val="00BC3887"/>
    <w:rsid w:val="00BC714C"/>
    <w:rsid w:val="00BD2FE9"/>
    <w:rsid w:val="00BD754B"/>
    <w:rsid w:val="00BE0F7D"/>
    <w:rsid w:val="00BE404C"/>
    <w:rsid w:val="00BE62B2"/>
    <w:rsid w:val="00BF17F3"/>
    <w:rsid w:val="00BF18A8"/>
    <w:rsid w:val="00BF19E6"/>
    <w:rsid w:val="00BF48F8"/>
    <w:rsid w:val="00BF5717"/>
    <w:rsid w:val="00C0091B"/>
    <w:rsid w:val="00C0192D"/>
    <w:rsid w:val="00C03139"/>
    <w:rsid w:val="00C03C7D"/>
    <w:rsid w:val="00C04BF8"/>
    <w:rsid w:val="00C06463"/>
    <w:rsid w:val="00C13352"/>
    <w:rsid w:val="00C15381"/>
    <w:rsid w:val="00C153C0"/>
    <w:rsid w:val="00C163FA"/>
    <w:rsid w:val="00C23D1C"/>
    <w:rsid w:val="00C24E88"/>
    <w:rsid w:val="00C2529C"/>
    <w:rsid w:val="00C26498"/>
    <w:rsid w:val="00C2733A"/>
    <w:rsid w:val="00C30107"/>
    <w:rsid w:val="00C33336"/>
    <w:rsid w:val="00C349F6"/>
    <w:rsid w:val="00C377C2"/>
    <w:rsid w:val="00C40A6B"/>
    <w:rsid w:val="00C40BFA"/>
    <w:rsid w:val="00C41988"/>
    <w:rsid w:val="00C44996"/>
    <w:rsid w:val="00C4715C"/>
    <w:rsid w:val="00C529CF"/>
    <w:rsid w:val="00C53930"/>
    <w:rsid w:val="00C55573"/>
    <w:rsid w:val="00C576E9"/>
    <w:rsid w:val="00C60FEE"/>
    <w:rsid w:val="00C6226B"/>
    <w:rsid w:val="00C623A9"/>
    <w:rsid w:val="00C660E4"/>
    <w:rsid w:val="00C66384"/>
    <w:rsid w:val="00C67154"/>
    <w:rsid w:val="00C67C48"/>
    <w:rsid w:val="00C7019D"/>
    <w:rsid w:val="00C7194C"/>
    <w:rsid w:val="00C73169"/>
    <w:rsid w:val="00C73720"/>
    <w:rsid w:val="00C7720C"/>
    <w:rsid w:val="00C7766B"/>
    <w:rsid w:val="00C84136"/>
    <w:rsid w:val="00C938FE"/>
    <w:rsid w:val="00C95CF8"/>
    <w:rsid w:val="00CA7F81"/>
    <w:rsid w:val="00CB1657"/>
    <w:rsid w:val="00CB16F5"/>
    <w:rsid w:val="00CB4B9B"/>
    <w:rsid w:val="00CB7866"/>
    <w:rsid w:val="00CC0743"/>
    <w:rsid w:val="00CC4AE7"/>
    <w:rsid w:val="00CC621E"/>
    <w:rsid w:val="00CC755B"/>
    <w:rsid w:val="00CD0B25"/>
    <w:rsid w:val="00CD23E6"/>
    <w:rsid w:val="00CD425C"/>
    <w:rsid w:val="00CD4ACF"/>
    <w:rsid w:val="00CD4BAA"/>
    <w:rsid w:val="00CD628F"/>
    <w:rsid w:val="00CE5068"/>
    <w:rsid w:val="00CE65FE"/>
    <w:rsid w:val="00CE6DDE"/>
    <w:rsid w:val="00CF1839"/>
    <w:rsid w:val="00CF1906"/>
    <w:rsid w:val="00CF1C35"/>
    <w:rsid w:val="00CF796E"/>
    <w:rsid w:val="00D00851"/>
    <w:rsid w:val="00D01E00"/>
    <w:rsid w:val="00D047BF"/>
    <w:rsid w:val="00D04D09"/>
    <w:rsid w:val="00D05B35"/>
    <w:rsid w:val="00D05F10"/>
    <w:rsid w:val="00D11F31"/>
    <w:rsid w:val="00D13ADB"/>
    <w:rsid w:val="00D13B53"/>
    <w:rsid w:val="00D157E4"/>
    <w:rsid w:val="00D163FB"/>
    <w:rsid w:val="00D16CFF"/>
    <w:rsid w:val="00D17371"/>
    <w:rsid w:val="00D2019B"/>
    <w:rsid w:val="00D229F6"/>
    <w:rsid w:val="00D2307A"/>
    <w:rsid w:val="00D24E99"/>
    <w:rsid w:val="00D261B1"/>
    <w:rsid w:val="00D30B3B"/>
    <w:rsid w:val="00D322B6"/>
    <w:rsid w:val="00D33DF3"/>
    <w:rsid w:val="00D37E5E"/>
    <w:rsid w:val="00D45C85"/>
    <w:rsid w:val="00D508DB"/>
    <w:rsid w:val="00D50C18"/>
    <w:rsid w:val="00D53468"/>
    <w:rsid w:val="00D54DD5"/>
    <w:rsid w:val="00D576E4"/>
    <w:rsid w:val="00D5795C"/>
    <w:rsid w:val="00D57F64"/>
    <w:rsid w:val="00D60B52"/>
    <w:rsid w:val="00D60E2A"/>
    <w:rsid w:val="00D70E0D"/>
    <w:rsid w:val="00D7419B"/>
    <w:rsid w:val="00D74493"/>
    <w:rsid w:val="00D76573"/>
    <w:rsid w:val="00D76A1D"/>
    <w:rsid w:val="00D771A5"/>
    <w:rsid w:val="00D819D5"/>
    <w:rsid w:val="00D82D76"/>
    <w:rsid w:val="00D84329"/>
    <w:rsid w:val="00D8447B"/>
    <w:rsid w:val="00D84B7F"/>
    <w:rsid w:val="00D850A5"/>
    <w:rsid w:val="00D85340"/>
    <w:rsid w:val="00D8627B"/>
    <w:rsid w:val="00D90BC6"/>
    <w:rsid w:val="00D92CCD"/>
    <w:rsid w:val="00D9481F"/>
    <w:rsid w:val="00D96224"/>
    <w:rsid w:val="00D97948"/>
    <w:rsid w:val="00D979D4"/>
    <w:rsid w:val="00DA0782"/>
    <w:rsid w:val="00DA0C43"/>
    <w:rsid w:val="00DA2F6B"/>
    <w:rsid w:val="00DA2FE7"/>
    <w:rsid w:val="00DA3C06"/>
    <w:rsid w:val="00DA66E3"/>
    <w:rsid w:val="00DA75D9"/>
    <w:rsid w:val="00DA7B7E"/>
    <w:rsid w:val="00DB4A0D"/>
    <w:rsid w:val="00DB60A4"/>
    <w:rsid w:val="00DB6743"/>
    <w:rsid w:val="00DC0016"/>
    <w:rsid w:val="00DC01FB"/>
    <w:rsid w:val="00DC2207"/>
    <w:rsid w:val="00DC2936"/>
    <w:rsid w:val="00DC2E57"/>
    <w:rsid w:val="00DC6B73"/>
    <w:rsid w:val="00DC7367"/>
    <w:rsid w:val="00DD0D33"/>
    <w:rsid w:val="00DD1FD1"/>
    <w:rsid w:val="00DD395E"/>
    <w:rsid w:val="00DD4494"/>
    <w:rsid w:val="00DD4FA0"/>
    <w:rsid w:val="00DD5944"/>
    <w:rsid w:val="00DD5B55"/>
    <w:rsid w:val="00DD68B2"/>
    <w:rsid w:val="00DD7315"/>
    <w:rsid w:val="00DE0830"/>
    <w:rsid w:val="00DE2ACF"/>
    <w:rsid w:val="00DE39D3"/>
    <w:rsid w:val="00DE4031"/>
    <w:rsid w:val="00DE4C29"/>
    <w:rsid w:val="00DE6E65"/>
    <w:rsid w:val="00DE6EC1"/>
    <w:rsid w:val="00DF04F6"/>
    <w:rsid w:val="00DF1BDD"/>
    <w:rsid w:val="00DF3B2A"/>
    <w:rsid w:val="00DF74BD"/>
    <w:rsid w:val="00E04EA5"/>
    <w:rsid w:val="00E060EF"/>
    <w:rsid w:val="00E06871"/>
    <w:rsid w:val="00E071E4"/>
    <w:rsid w:val="00E11AA8"/>
    <w:rsid w:val="00E1213F"/>
    <w:rsid w:val="00E1274D"/>
    <w:rsid w:val="00E1420D"/>
    <w:rsid w:val="00E14B34"/>
    <w:rsid w:val="00E172E7"/>
    <w:rsid w:val="00E174EB"/>
    <w:rsid w:val="00E17735"/>
    <w:rsid w:val="00E21D3C"/>
    <w:rsid w:val="00E21FFE"/>
    <w:rsid w:val="00E230ED"/>
    <w:rsid w:val="00E24794"/>
    <w:rsid w:val="00E24C99"/>
    <w:rsid w:val="00E27F8B"/>
    <w:rsid w:val="00E31051"/>
    <w:rsid w:val="00E312E7"/>
    <w:rsid w:val="00E31D92"/>
    <w:rsid w:val="00E333A0"/>
    <w:rsid w:val="00E3626D"/>
    <w:rsid w:val="00E364C8"/>
    <w:rsid w:val="00E373F7"/>
    <w:rsid w:val="00E41904"/>
    <w:rsid w:val="00E4477F"/>
    <w:rsid w:val="00E544E6"/>
    <w:rsid w:val="00E54687"/>
    <w:rsid w:val="00E54AB3"/>
    <w:rsid w:val="00E55FEF"/>
    <w:rsid w:val="00E56923"/>
    <w:rsid w:val="00E7204A"/>
    <w:rsid w:val="00E74EFF"/>
    <w:rsid w:val="00E80E86"/>
    <w:rsid w:val="00E812D6"/>
    <w:rsid w:val="00E81CA6"/>
    <w:rsid w:val="00E83EF6"/>
    <w:rsid w:val="00E83FFC"/>
    <w:rsid w:val="00E84437"/>
    <w:rsid w:val="00E871B9"/>
    <w:rsid w:val="00E874BC"/>
    <w:rsid w:val="00E908A9"/>
    <w:rsid w:val="00E91B47"/>
    <w:rsid w:val="00E93423"/>
    <w:rsid w:val="00E96677"/>
    <w:rsid w:val="00E96CAC"/>
    <w:rsid w:val="00EA0B8C"/>
    <w:rsid w:val="00EA1C8A"/>
    <w:rsid w:val="00EA3C76"/>
    <w:rsid w:val="00EA3FB4"/>
    <w:rsid w:val="00EA6D30"/>
    <w:rsid w:val="00EA7952"/>
    <w:rsid w:val="00EB06AE"/>
    <w:rsid w:val="00EB59D1"/>
    <w:rsid w:val="00EB77E5"/>
    <w:rsid w:val="00EC1DE1"/>
    <w:rsid w:val="00EC3A7B"/>
    <w:rsid w:val="00EC4F75"/>
    <w:rsid w:val="00EC61E7"/>
    <w:rsid w:val="00EC7D80"/>
    <w:rsid w:val="00ED092D"/>
    <w:rsid w:val="00ED0E5A"/>
    <w:rsid w:val="00ED1672"/>
    <w:rsid w:val="00ED5EA1"/>
    <w:rsid w:val="00ED66F5"/>
    <w:rsid w:val="00ED7120"/>
    <w:rsid w:val="00ED79F2"/>
    <w:rsid w:val="00EE2709"/>
    <w:rsid w:val="00EE497E"/>
    <w:rsid w:val="00EE4BFC"/>
    <w:rsid w:val="00EE741C"/>
    <w:rsid w:val="00EE7F4E"/>
    <w:rsid w:val="00EF2B49"/>
    <w:rsid w:val="00EF49DE"/>
    <w:rsid w:val="00EF6346"/>
    <w:rsid w:val="00F01D4C"/>
    <w:rsid w:val="00F03953"/>
    <w:rsid w:val="00F04680"/>
    <w:rsid w:val="00F059E9"/>
    <w:rsid w:val="00F07BA7"/>
    <w:rsid w:val="00F110EF"/>
    <w:rsid w:val="00F117F3"/>
    <w:rsid w:val="00F133AC"/>
    <w:rsid w:val="00F13DE5"/>
    <w:rsid w:val="00F14971"/>
    <w:rsid w:val="00F204C0"/>
    <w:rsid w:val="00F20575"/>
    <w:rsid w:val="00F20A59"/>
    <w:rsid w:val="00F20A89"/>
    <w:rsid w:val="00F20B4D"/>
    <w:rsid w:val="00F23303"/>
    <w:rsid w:val="00F23935"/>
    <w:rsid w:val="00F23ED3"/>
    <w:rsid w:val="00F25A6A"/>
    <w:rsid w:val="00F277FB"/>
    <w:rsid w:val="00F27811"/>
    <w:rsid w:val="00F27D93"/>
    <w:rsid w:val="00F27F7E"/>
    <w:rsid w:val="00F31E8D"/>
    <w:rsid w:val="00F32175"/>
    <w:rsid w:val="00F36396"/>
    <w:rsid w:val="00F37E6D"/>
    <w:rsid w:val="00F42F0F"/>
    <w:rsid w:val="00F442A6"/>
    <w:rsid w:val="00F44CBB"/>
    <w:rsid w:val="00F4620E"/>
    <w:rsid w:val="00F50459"/>
    <w:rsid w:val="00F5153D"/>
    <w:rsid w:val="00F53454"/>
    <w:rsid w:val="00F53CBD"/>
    <w:rsid w:val="00F53D8D"/>
    <w:rsid w:val="00F5621E"/>
    <w:rsid w:val="00F56598"/>
    <w:rsid w:val="00F57BED"/>
    <w:rsid w:val="00F57C78"/>
    <w:rsid w:val="00F600D2"/>
    <w:rsid w:val="00F60368"/>
    <w:rsid w:val="00F60BE9"/>
    <w:rsid w:val="00F63784"/>
    <w:rsid w:val="00F64661"/>
    <w:rsid w:val="00F716F9"/>
    <w:rsid w:val="00F718BF"/>
    <w:rsid w:val="00F723FC"/>
    <w:rsid w:val="00F73A6C"/>
    <w:rsid w:val="00F7653C"/>
    <w:rsid w:val="00F76ECD"/>
    <w:rsid w:val="00F80596"/>
    <w:rsid w:val="00F82362"/>
    <w:rsid w:val="00F84566"/>
    <w:rsid w:val="00F865DD"/>
    <w:rsid w:val="00F87A2B"/>
    <w:rsid w:val="00F951A0"/>
    <w:rsid w:val="00F96BBB"/>
    <w:rsid w:val="00F976C5"/>
    <w:rsid w:val="00FA0594"/>
    <w:rsid w:val="00FA09BB"/>
    <w:rsid w:val="00FA6B9A"/>
    <w:rsid w:val="00FB25E0"/>
    <w:rsid w:val="00FB2BD1"/>
    <w:rsid w:val="00FB2F2F"/>
    <w:rsid w:val="00FB3638"/>
    <w:rsid w:val="00FB69EE"/>
    <w:rsid w:val="00FC12A7"/>
    <w:rsid w:val="00FC24C1"/>
    <w:rsid w:val="00FC2509"/>
    <w:rsid w:val="00FC2C4E"/>
    <w:rsid w:val="00FC3FF1"/>
    <w:rsid w:val="00FC5A49"/>
    <w:rsid w:val="00FD0DC0"/>
    <w:rsid w:val="00FD2683"/>
    <w:rsid w:val="00FD6DBB"/>
    <w:rsid w:val="00FE11C0"/>
    <w:rsid w:val="00FE312F"/>
    <w:rsid w:val="00FE369C"/>
    <w:rsid w:val="00FE3E63"/>
    <w:rsid w:val="00FE4FA1"/>
    <w:rsid w:val="00FE50E9"/>
    <w:rsid w:val="00FE53AD"/>
    <w:rsid w:val="00FF1247"/>
    <w:rsid w:val="00FF4407"/>
    <w:rsid w:val="00FF540D"/>
    <w:rsid w:val="00FF6EDE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4F20B788"/>
  <w15:docId w15:val="{9F8AC180-C313-4D3C-ACF7-4BC2103B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qFormat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qFormat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odstawowy">
    <w:name w:val="Body Text"/>
    <w:basedOn w:val="Normalny"/>
    <w:link w:val="TekstpodstawowyZnak"/>
    <w:rPr>
      <w:rFonts w:ascii="Arial" w:hAnsi="Arial"/>
      <w:sz w:val="28"/>
    </w:rPr>
  </w:style>
  <w:style w:type="paragraph" w:customStyle="1" w:styleId="Blockquote">
    <w:name w:val="Blockquote"/>
    <w:basedOn w:val="Normalny"/>
    <w:pPr>
      <w:spacing w:before="100" w:after="100"/>
      <w:ind w:left="360" w:right="360"/>
    </w:pPr>
    <w:rPr>
      <w:snapToGrid w:val="0"/>
      <w:sz w:val="24"/>
    </w:rPr>
  </w:style>
  <w:style w:type="paragraph" w:styleId="Tekstpodstawowy2">
    <w:name w:val="Body Text 2"/>
    <w:basedOn w:val="Normalny"/>
    <w:rPr>
      <w:rFonts w:ascii="Arial" w:hAnsi="Arial"/>
      <w:sz w:val="24"/>
    </w:rPr>
  </w:style>
  <w:style w:type="paragraph" w:customStyle="1" w:styleId="TableText">
    <w:name w:val="Table Text"/>
    <w:basedOn w:val="Normalny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qFormat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paragraph" w:styleId="Tekstpodstawowywcity">
    <w:name w:val="Body Text Indent"/>
    <w:basedOn w:val="Normalny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FR1">
    <w:name w:val="FR1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pPr>
      <w:ind w:right="-1"/>
      <w:jc w:val="both"/>
    </w:pPr>
    <w:rPr>
      <w:rFonts w:ascii="Tahoma" w:hAnsi="Tahoma" w:cs="Tahoma"/>
      <w:sz w:val="24"/>
      <w:szCs w:val="24"/>
    </w:rPr>
  </w:style>
  <w:style w:type="character" w:styleId="UyteHipercze">
    <w:name w:val="FollowedHyperlink"/>
    <w:rPr>
      <w:color w:val="800080"/>
      <w:u w:val="single"/>
    </w:rPr>
  </w:style>
  <w:style w:type="paragraph" w:styleId="Podtytu">
    <w:name w:val="Subtitle"/>
    <w:basedOn w:val="Normalny"/>
    <w:qFormat/>
    <w:pPr>
      <w:jc w:val="center"/>
    </w:pPr>
    <w:rPr>
      <w:rFonts w:ascii="Tahoma" w:hAnsi="Tahoma" w:cs="Tahoma"/>
      <w:b/>
      <w:sz w:val="34"/>
      <w:szCs w:val="34"/>
    </w:rPr>
  </w:style>
  <w:style w:type="table" w:styleId="Tabela-Siatka">
    <w:name w:val="Table Grid"/>
    <w:basedOn w:val="Standardowy"/>
    <w:rsid w:val="0095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rsid w:val="003716A5"/>
    <w:rPr>
      <w:sz w:val="24"/>
      <w:szCs w:val="24"/>
    </w:rPr>
  </w:style>
  <w:style w:type="paragraph" w:customStyle="1" w:styleId="normaltableau">
    <w:name w:val="normal_tableau"/>
    <w:basedOn w:val="Normalny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rsid w:val="00EA6D30"/>
    <w:rPr>
      <w:rFonts w:ascii="Verdana" w:hAnsi="Verdana" w:hint="default"/>
      <w:color w:val="000000"/>
      <w:sz w:val="20"/>
      <w:szCs w:val="20"/>
    </w:rPr>
  </w:style>
  <w:style w:type="character" w:customStyle="1" w:styleId="Nagwek4Znak">
    <w:name w:val="Nagłówek 4 Znak"/>
    <w:link w:val="Nagwek4"/>
    <w:rsid w:val="001826BD"/>
    <w:rPr>
      <w:rFonts w:ascii="Arial" w:hAnsi="Arial"/>
      <w:b/>
      <w:sz w:val="32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rsid w:val="00BD754B"/>
    <w:rPr>
      <w:sz w:val="24"/>
      <w:szCs w:val="24"/>
    </w:rPr>
  </w:style>
  <w:style w:type="character" w:customStyle="1" w:styleId="txt-new">
    <w:name w:val="txt-new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rsid w:val="00442516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317B"/>
  </w:style>
  <w:style w:type="character" w:customStyle="1" w:styleId="AkapitzlistZnak">
    <w:name w:val="Akapit z listą Znak"/>
    <w:aliases w:val="CW_Lista Znak"/>
    <w:link w:val="Akapitzlist"/>
    <w:rsid w:val="006E0782"/>
    <w:rPr>
      <w:lang w:eastAsia="ar-SA"/>
    </w:rPr>
  </w:style>
  <w:style w:type="paragraph" w:styleId="Zwykytekst">
    <w:name w:val="Plain Text"/>
    <w:basedOn w:val="Normalny"/>
    <w:link w:val="ZwykytekstZnak"/>
    <w:rsid w:val="006E078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6E0782"/>
    <w:rPr>
      <w:rFonts w:ascii="Courier New" w:hAnsi="Courier New"/>
      <w:w w:val="89"/>
      <w:sz w:val="25"/>
      <w:lang w:val="x-none" w:eastAsia="x-none"/>
    </w:rPr>
  </w:style>
  <w:style w:type="paragraph" w:styleId="Lista">
    <w:name w:val="List"/>
    <w:basedOn w:val="Normalny"/>
    <w:rsid w:val="006E0782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alb">
    <w:name w:val="a_lb"/>
    <w:basedOn w:val="Domylnaczcionkaakapitu"/>
    <w:rsid w:val="00DE0830"/>
  </w:style>
  <w:style w:type="character" w:customStyle="1" w:styleId="TekstpodstawowyZnak">
    <w:name w:val="Tekst podstawowy Znak"/>
    <w:basedOn w:val="Domylnaczcionkaakapitu"/>
    <w:link w:val="Tekstpodstawowy"/>
    <w:rsid w:val="0000239F"/>
    <w:rPr>
      <w:rFonts w:ascii="Arial" w:hAnsi="Arial"/>
      <w:sz w:val="28"/>
    </w:rPr>
  </w:style>
  <w:style w:type="paragraph" w:customStyle="1" w:styleId="Zawartotabeli">
    <w:name w:val="Zawartość tabeli"/>
    <w:basedOn w:val="Normalny"/>
    <w:rsid w:val="001D41BA"/>
    <w:pPr>
      <w:suppressLineNumbers/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rsid w:val="00504483"/>
  </w:style>
  <w:style w:type="character" w:customStyle="1" w:styleId="StopkaZnak">
    <w:name w:val="Stopka Znak"/>
    <w:basedOn w:val="Domylnaczcionkaakapitu"/>
    <w:link w:val="Stopka"/>
    <w:rsid w:val="0050448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82C"/>
    <w:rPr>
      <w:color w:val="605E5C"/>
      <w:shd w:val="clear" w:color="auto" w:fill="E1DFDD"/>
    </w:rPr>
  </w:style>
  <w:style w:type="paragraph" w:customStyle="1" w:styleId="Default">
    <w:name w:val="Default"/>
    <w:rsid w:val="00B50EE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34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85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1151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94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955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37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48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139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0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38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80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21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38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10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963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86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752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835C4-E5FE-4FF7-9B4F-099BCCE4B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281</Words>
  <Characters>3724</Characters>
  <Application>Microsoft Office Word</Application>
  <DocSecurity>0</DocSecurity>
  <Lines>31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Szpital Wojewódzki</Company>
  <LinksUpToDate>false</LinksUpToDate>
  <CharactersWithSpaces>3998</CharactersWithSpaces>
  <SharedDoc>false</SharedDoc>
  <HLinks>
    <vt:vector size="12" baseType="variant">
      <vt:variant>
        <vt:i4>1900610</vt:i4>
      </vt:variant>
      <vt:variant>
        <vt:i4>3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  <vt:variant>
        <vt:i4>1900610</vt:i4>
      </vt:variant>
      <vt:variant>
        <vt:i4>0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SWK</dc:creator>
  <cp:lastModifiedBy>aswiatkowski</cp:lastModifiedBy>
  <cp:revision>8</cp:revision>
  <cp:lastPrinted>2016-08-04T06:22:00Z</cp:lastPrinted>
  <dcterms:created xsi:type="dcterms:W3CDTF">2023-08-23T07:13:00Z</dcterms:created>
  <dcterms:modified xsi:type="dcterms:W3CDTF">2025-06-05T06:33:00Z</dcterms:modified>
  <cp:category>Specyfikacje</cp:category>
</cp:coreProperties>
</file>